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B2F9B" w14:textId="77777777" w:rsidR="00F7208E" w:rsidRPr="00991F16" w:rsidRDefault="008C7CF7">
      <w:pPr>
        <w:spacing w:before="91"/>
        <w:ind w:right="116"/>
        <w:jc w:val="right"/>
        <w:rPr>
          <w:rFonts w:asciiTheme="minorHAnsi" w:hAnsiTheme="minorHAnsi" w:cstheme="minorHAnsi"/>
          <w:b/>
          <w:i/>
        </w:rPr>
      </w:pPr>
      <w:r w:rsidRPr="00991F16">
        <w:rPr>
          <w:rFonts w:asciiTheme="minorHAnsi" w:hAnsiTheme="minorHAnsi" w:cstheme="minorHAnsi"/>
          <w:b/>
          <w:i/>
        </w:rPr>
        <w:t>Załącznik Nr 1 do SWZ</w:t>
      </w:r>
    </w:p>
    <w:p w14:paraId="6BA3EB84" w14:textId="77777777" w:rsidR="00F7208E" w:rsidRPr="00991F16" w:rsidRDefault="00F7208E">
      <w:pPr>
        <w:pStyle w:val="Tekstpodstawowy"/>
        <w:spacing w:before="8"/>
        <w:rPr>
          <w:rFonts w:asciiTheme="minorHAnsi" w:hAnsiTheme="minorHAnsi" w:cstheme="minorHAnsi"/>
          <w:b/>
          <w:i/>
        </w:rPr>
      </w:pPr>
    </w:p>
    <w:p w14:paraId="73E2F4E9" w14:textId="77777777" w:rsidR="00E449CC" w:rsidRPr="00E449CC" w:rsidRDefault="00E449CC" w:rsidP="00E449CC">
      <w:pPr>
        <w:spacing w:line="276" w:lineRule="auto"/>
        <w:ind w:left="749" w:right="611"/>
        <w:jc w:val="center"/>
        <w:outlineLvl w:val="0"/>
        <w:rPr>
          <w:rFonts w:asciiTheme="minorHAnsi" w:hAnsiTheme="minorHAnsi" w:cstheme="minorHAnsi"/>
          <w:b/>
          <w:bCs/>
        </w:rPr>
      </w:pPr>
      <w:r w:rsidRPr="00E449CC">
        <w:rPr>
          <w:rFonts w:asciiTheme="minorHAnsi" w:hAnsiTheme="minorHAnsi" w:cstheme="minorHAnsi"/>
          <w:b/>
          <w:bCs/>
        </w:rPr>
        <w:t>FORMULARZ OFERTY</w:t>
      </w:r>
    </w:p>
    <w:p w14:paraId="64DA81CF" w14:textId="77777777" w:rsidR="00E449CC" w:rsidRPr="00E449CC" w:rsidRDefault="00E449CC" w:rsidP="00E449CC">
      <w:pPr>
        <w:spacing w:line="276" w:lineRule="auto"/>
        <w:ind w:left="749" w:right="611"/>
        <w:jc w:val="center"/>
        <w:rPr>
          <w:rFonts w:asciiTheme="minorHAnsi" w:hAnsiTheme="minorHAnsi" w:cstheme="minorHAnsi"/>
          <w:b/>
        </w:rPr>
      </w:pPr>
      <w:r w:rsidRPr="00E449CC">
        <w:rPr>
          <w:rFonts w:asciiTheme="minorHAnsi" w:hAnsiTheme="minorHAnsi" w:cstheme="minorHAnsi"/>
          <w:b/>
        </w:rPr>
        <w:t>dla Centrum Projektów Europejskich w Warszawie</w:t>
      </w:r>
    </w:p>
    <w:p w14:paraId="2DB2C315" w14:textId="77777777" w:rsidR="00E449CC" w:rsidRPr="00E449CC" w:rsidRDefault="00E449CC" w:rsidP="00E449CC">
      <w:pPr>
        <w:spacing w:line="276" w:lineRule="auto"/>
        <w:ind w:left="258"/>
        <w:rPr>
          <w:rFonts w:asciiTheme="minorHAnsi" w:hAnsiTheme="minorHAnsi" w:cstheme="minorHAnsi"/>
        </w:rPr>
      </w:pPr>
    </w:p>
    <w:p w14:paraId="3DF2D126"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Ja/my* niżej podpisani:</w:t>
      </w:r>
    </w:p>
    <w:p w14:paraId="274E7473"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w:t>
      </w:r>
    </w:p>
    <w:p w14:paraId="07D62ADC" w14:textId="77777777" w:rsidR="00E449CC" w:rsidRPr="00E449CC" w:rsidRDefault="00E449CC" w:rsidP="00E449CC">
      <w:pPr>
        <w:spacing w:line="276" w:lineRule="auto"/>
        <w:ind w:left="749" w:right="611"/>
        <w:jc w:val="center"/>
        <w:rPr>
          <w:rFonts w:asciiTheme="minorHAnsi" w:hAnsiTheme="minorHAnsi" w:cstheme="minorHAnsi"/>
          <w:i/>
        </w:rPr>
      </w:pPr>
      <w:r w:rsidRPr="00E449CC">
        <w:rPr>
          <w:rFonts w:asciiTheme="minorHAnsi" w:hAnsiTheme="minorHAnsi" w:cstheme="minorHAnsi"/>
          <w:i/>
        </w:rPr>
        <w:t>(imię, nazwisko, stanowisko/podstawa do reprezentacji)</w:t>
      </w:r>
    </w:p>
    <w:p w14:paraId="3E36ED8C"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działając w imieniu i na rzecz:</w:t>
      </w:r>
    </w:p>
    <w:p w14:paraId="5C43F377" w14:textId="39B2511D"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w:t>
      </w:r>
    </w:p>
    <w:p w14:paraId="35E013BE" w14:textId="7DD12CDC"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w:t>
      </w:r>
      <w:r>
        <w:rPr>
          <w:rFonts w:asciiTheme="minorHAnsi" w:hAnsiTheme="minorHAnsi" w:cstheme="minorHAnsi"/>
        </w:rPr>
        <w:t>................................................................................................................................</w:t>
      </w:r>
    </w:p>
    <w:p w14:paraId="70622EFF" w14:textId="77777777" w:rsidR="00E449CC" w:rsidRPr="00E449CC" w:rsidRDefault="00E449CC" w:rsidP="00E449CC">
      <w:pPr>
        <w:spacing w:line="276" w:lineRule="auto"/>
        <w:ind w:left="313" w:right="172"/>
        <w:jc w:val="center"/>
        <w:rPr>
          <w:rFonts w:asciiTheme="minorHAnsi" w:hAnsiTheme="minorHAnsi" w:cstheme="minorHAnsi"/>
          <w:i/>
        </w:rPr>
      </w:pPr>
      <w:r w:rsidRPr="00E449CC">
        <w:rPr>
          <w:rFonts w:asciiTheme="minorHAnsi" w:hAnsiTheme="minorHAnsi" w:cstheme="minorHAnsi"/>
          <w:i/>
        </w:rPr>
        <w:t>(pełna nazwa Wykonawcy/Wykonawców w przypadku wykonawców wspólnie ubiegających się o udzielenie zamówienia)</w:t>
      </w:r>
    </w:p>
    <w:p w14:paraId="01B1D7B7"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Adres:</w:t>
      </w:r>
    </w:p>
    <w:p w14:paraId="1EAD2A53" w14:textId="77777777" w:rsidR="00E449CC" w:rsidRPr="00E449CC" w:rsidRDefault="00E449CC" w:rsidP="00E449CC">
      <w:pPr>
        <w:spacing w:line="276" w:lineRule="auto"/>
        <w:ind w:left="258" w:right="152"/>
        <w:rPr>
          <w:rFonts w:asciiTheme="minorHAnsi" w:hAnsiTheme="minorHAnsi" w:cstheme="minorHAnsi"/>
        </w:rPr>
      </w:pPr>
      <w:r w:rsidRPr="00E449CC">
        <w:rPr>
          <w:rFonts w:asciiTheme="minorHAnsi" w:hAnsiTheme="minorHAnsi" w:cstheme="minorHAnsi"/>
        </w:rPr>
        <w:t>…………………………………………………………………………………………………………… Kraj</w:t>
      </w:r>
      <w:r w:rsidRPr="00E449CC">
        <w:rPr>
          <w:rFonts w:asciiTheme="minorHAnsi" w:hAnsiTheme="minorHAnsi" w:cstheme="minorHAnsi"/>
          <w:spacing w:val="-2"/>
        </w:rPr>
        <w:t xml:space="preserve"> </w:t>
      </w:r>
      <w:r w:rsidRPr="00E449CC">
        <w:rPr>
          <w:rFonts w:asciiTheme="minorHAnsi" w:hAnsiTheme="minorHAnsi" w:cstheme="minorHAnsi"/>
        </w:rPr>
        <w:t>…………………………………..</w:t>
      </w:r>
    </w:p>
    <w:p w14:paraId="743D7763"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REGON</w:t>
      </w:r>
      <w:r w:rsidRPr="00E449CC">
        <w:rPr>
          <w:rFonts w:asciiTheme="minorHAnsi" w:hAnsiTheme="minorHAnsi" w:cstheme="minorHAnsi"/>
          <w:spacing w:val="-5"/>
        </w:rPr>
        <w:t xml:space="preserve"> </w:t>
      </w:r>
      <w:r w:rsidRPr="00E449CC">
        <w:rPr>
          <w:rFonts w:asciiTheme="minorHAnsi" w:hAnsiTheme="minorHAnsi" w:cstheme="minorHAnsi"/>
        </w:rPr>
        <w:t>………………………………</w:t>
      </w:r>
    </w:p>
    <w:p w14:paraId="7519FB83"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NIP:</w:t>
      </w:r>
      <w:r w:rsidRPr="00E449CC">
        <w:rPr>
          <w:rFonts w:asciiTheme="minorHAnsi" w:hAnsiTheme="minorHAnsi" w:cstheme="minorHAnsi"/>
          <w:spacing w:val="-4"/>
        </w:rPr>
        <w:t xml:space="preserve"> </w:t>
      </w:r>
      <w:r w:rsidRPr="00E449CC">
        <w:rPr>
          <w:rFonts w:asciiTheme="minorHAnsi" w:hAnsiTheme="minorHAnsi" w:cstheme="minorHAnsi"/>
        </w:rPr>
        <w:t>…………………………………..</w:t>
      </w:r>
    </w:p>
    <w:p w14:paraId="00D2B5D2"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TEL.</w:t>
      </w:r>
      <w:r w:rsidRPr="00E449CC">
        <w:rPr>
          <w:rFonts w:asciiTheme="minorHAnsi" w:hAnsiTheme="minorHAnsi" w:cstheme="minorHAnsi"/>
          <w:spacing w:val="-4"/>
        </w:rPr>
        <w:t xml:space="preserve"> </w:t>
      </w:r>
      <w:r w:rsidRPr="00E449CC">
        <w:rPr>
          <w:rFonts w:asciiTheme="minorHAnsi" w:hAnsiTheme="minorHAnsi" w:cstheme="minorHAnsi"/>
        </w:rPr>
        <w:t>…………………………………..</w:t>
      </w:r>
    </w:p>
    <w:p w14:paraId="2E95FC0D"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 xml:space="preserve">Adres skrzynki </w:t>
      </w:r>
      <w:proofErr w:type="spellStart"/>
      <w:r w:rsidRPr="00E449CC">
        <w:rPr>
          <w:rFonts w:asciiTheme="minorHAnsi" w:hAnsiTheme="minorHAnsi" w:cstheme="minorHAnsi"/>
        </w:rPr>
        <w:t>ePUAP</w:t>
      </w:r>
      <w:proofErr w:type="spellEnd"/>
      <w:r w:rsidRPr="00E449CC">
        <w:rPr>
          <w:rFonts w:asciiTheme="minorHAnsi" w:hAnsiTheme="minorHAnsi" w:cstheme="minorHAnsi"/>
        </w:rPr>
        <w:t xml:space="preserve"> ……………………………………………</w:t>
      </w:r>
    </w:p>
    <w:p w14:paraId="4AF3527E"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adres e-mail:……………………………………</w:t>
      </w:r>
    </w:p>
    <w:p w14:paraId="73B093F5" w14:textId="77777777" w:rsidR="00E449CC" w:rsidRPr="00E449CC" w:rsidRDefault="00E449CC" w:rsidP="00E449CC">
      <w:pPr>
        <w:spacing w:line="276" w:lineRule="auto"/>
        <w:ind w:left="258"/>
        <w:rPr>
          <w:rFonts w:asciiTheme="minorHAnsi" w:hAnsiTheme="minorHAnsi" w:cstheme="minorHAnsi"/>
          <w:i/>
        </w:rPr>
      </w:pPr>
      <w:r w:rsidRPr="00E449CC">
        <w:rPr>
          <w:rFonts w:asciiTheme="minorHAnsi" w:hAnsiTheme="minorHAnsi" w:cstheme="minorHAnsi"/>
          <w:i/>
        </w:rPr>
        <w:t>(na który Zamawiający ma przesyłać korespondencję)</w:t>
      </w:r>
    </w:p>
    <w:p w14:paraId="582920FA" w14:textId="77777777" w:rsidR="00E449CC" w:rsidRPr="00E449CC" w:rsidRDefault="00E449CC" w:rsidP="00E449CC">
      <w:pPr>
        <w:spacing w:line="276" w:lineRule="auto"/>
        <w:ind w:left="258"/>
        <w:rPr>
          <w:rFonts w:asciiTheme="minorHAnsi" w:hAnsiTheme="minorHAnsi" w:cstheme="minorHAnsi"/>
          <w:i/>
        </w:rPr>
      </w:pPr>
    </w:p>
    <w:p w14:paraId="3CE30424"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Wykonawca jest:</w:t>
      </w:r>
    </w:p>
    <w:p w14:paraId="6C22B370"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sym w:font="Symbol" w:char="F07F"/>
      </w:r>
      <w:r w:rsidRPr="00E449CC">
        <w:rPr>
          <w:rFonts w:asciiTheme="minorHAnsi" w:hAnsiTheme="minorHAnsi" w:cstheme="minorHAnsi"/>
        </w:rPr>
        <w:t xml:space="preserve"> mikro przedsiębiorcą*</w:t>
      </w:r>
    </w:p>
    <w:p w14:paraId="0A4AD224"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sym w:font="Symbol" w:char="F07F"/>
      </w:r>
      <w:r w:rsidRPr="00E449CC">
        <w:rPr>
          <w:rFonts w:asciiTheme="minorHAnsi" w:hAnsiTheme="minorHAnsi" w:cstheme="minorHAnsi"/>
        </w:rPr>
        <w:t xml:space="preserve"> małym przedsiębiorcą*</w:t>
      </w:r>
    </w:p>
    <w:p w14:paraId="736C6BB1"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sym w:font="Symbol" w:char="F07F"/>
      </w:r>
      <w:r w:rsidRPr="00E449CC">
        <w:rPr>
          <w:rFonts w:asciiTheme="minorHAnsi" w:hAnsiTheme="minorHAnsi" w:cstheme="minorHAnsi"/>
        </w:rPr>
        <w:t xml:space="preserve"> średnim przedsiębiorcą*</w:t>
      </w:r>
    </w:p>
    <w:p w14:paraId="2F458171" w14:textId="77777777" w:rsidR="004932A1" w:rsidRDefault="004932A1" w:rsidP="00584561">
      <w:pPr>
        <w:jc w:val="both"/>
        <w:rPr>
          <w:rFonts w:ascii="Calibri" w:hAnsi="Calibri" w:cs="Calibri"/>
          <w:b/>
          <w:bCs/>
        </w:rPr>
      </w:pPr>
    </w:p>
    <w:p w14:paraId="4023AFBC" w14:textId="4ACB7742" w:rsidR="00E449CC" w:rsidRDefault="009237AB" w:rsidP="00E449CC">
      <w:pPr>
        <w:spacing w:line="276" w:lineRule="auto"/>
        <w:jc w:val="both"/>
        <w:rPr>
          <w:rFonts w:ascii="Calibri" w:hAnsi="Calibri" w:cs="Calibri"/>
          <w:i/>
          <w:iCs/>
        </w:rPr>
      </w:pPr>
      <w:bookmarkStart w:id="0" w:name="_Hlk72831651"/>
      <w:r w:rsidRPr="001832DE">
        <w:rPr>
          <w:bCs/>
        </w:rPr>
        <w:t xml:space="preserve"> </w:t>
      </w:r>
      <w:r w:rsidR="00E449CC" w:rsidRPr="00BC3BD6">
        <w:rPr>
          <w:rFonts w:ascii="Calibri" w:hAnsi="Calibri" w:cs="Calibri"/>
        </w:rPr>
        <w:t>*</w:t>
      </w:r>
      <w:r w:rsidR="00E449CC" w:rsidRPr="00E449CC">
        <w:rPr>
          <w:rFonts w:ascii="Calibri" w:hAnsi="Calibri" w:cs="Calibri"/>
          <w:i/>
          <w:iCs/>
        </w:rPr>
        <w:t>proszę wskazać właściwe</w:t>
      </w:r>
    </w:p>
    <w:p w14:paraId="7AAAFBF6" w14:textId="77777777" w:rsidR="00E449CC" w:rsidRPr="00BC3BD6" w:rsidRDefault="00E449CC" w:rsidP="00E449CC">
      <w:pPr>
        <w:spacing w:line="276" w:lineRule="auto"/>
        <w:jc w:val="both"/>
        <w:rPr>
          <w:rFonts w:ascii="Calibri" w:hAnsi="Calibri" w:cs="Calibri"/>
        </w:rPr>
      </w:pPr>
    </w:p>
    <w:p w14:paraId="5608FA65" w14:textId="06B4D768" w:rsidR="00E449CC" w:rsidRPr="00BC3BD6" w:rsidRDefault="00E449CC" w:rsidP="00897B5B">
      <w:pPr>
        <w:ind w:right="-427"/>
        <w:jc w:val="both"/>
        <w:rPr>
          <w:rFonts w:ascii="Calibri" w:hAnsi="Calibri" w:cs="Calibri"/>
        </w:rPr>
      </w:pPr>
      <w:r w:rsidRPr="00BC3BD6">
        <w:rPr>
          <w:rFonts w:ascii="Calibri" w:hAnsi="Calibri" w:cs="Calibri"/>
        </w:rPr>
        <w:t>w odpowiedzi na publiczne ogłoszenie o zamówieniu nr WA.263.</w:t>
      </w:r>
      <w:r>
        <w:rPr>
          <w:rFonts w:ascii="Calibri" w:hAnsi="Calibri" w:cs="Calibri"/>
        </w:rPr>
        <w:t>2</w:t>
      </w:r>
      <w:r w:rsidR="00F170D4">
        <w:rPr>
          <w:rFonts w:ascii="Calibri" w:hAnsi="Calibri" w:cs="Calibri"/>
        </w:rPr>
        <w:t>8</w:t>
      </w:r>
      <w:r w:rsidRPr="00BC3BD6">
        <w:rPr>
          <w:rFonts w:ascii="Calibri" w:hAnsi="Calibri" w:cs="Calibri"/>
        </w:rPr>
        <w:t>.202</w:t>
      </w:r>
      <w:r>
        <w:rPr>
          <w:rFonts w:ascii="Calibri" w:hAnsi="Calibri" w:cs="Calibri"/>
        </w:rPr>
        <w:t>1</w:t>
      </w:r>
      <w:r w:rsidRPr="00BC3BD6">
        <w:rPr>
          <w:rFonts w:ascii="Calibri" w:hAnsi="Calibri" w:cs="Calibri"/>
        </w:rPr>
        <w:t>.</w:t>
      </w:r>
      <w:r w:rsidR="00F170D4">
        <w:rPr>
          <w:rFonts w:ascii="Calibri" w:hAnsi="Calibri" w:cs="Calibri"/>
        </w:rPr>
        <w:t>KR</w:t>
      </w:r>
      <w:r w:rsidRPr="00BC3BD6">
        <w:rPr>
          <w:rFonts w:ascii="Calibri" w:hAnsi="Calibri" w:cs="Calibri"/>
        </w:rPr>
        <w:t xml:space="preserve"> dotyczące postępowania prowadzonego przez Centrum Projektów Europejskich w trybie art. </w:t>
      </w:r>
      <w:r>
        <w:rPr>
          <w:rFonts w:ascii="Calibri" w:hAnsi="Calibri" w:cs="Calibri"/>
        </w:rPr>
        <w:t xml:space="preserve">275 pkt 1 </w:t>
      </w:r>
      <w:r w:rsidRPr="00BC3BD6">
        <w:rPr>
          <w:rFonts w:ascii="Calibri" w:hAnsi="Calibri" w:cs="Calibri"/>
        </w:rPr>
        <w:t xml:space="preserve"> ustawy </w:t>
      </w:r>
      <w:proofErr w:type="spellStart"/>
      <w:r w:rsidRPr="00BC3BD6">
        <w:rPr>
          <w:rFonts w:ascii="Calibri" w:hAnsi="Calibri" w:cs="Calibri"/>
        </w:rPr>
        <w:t>Pzp</w:t>
      </w:r>
      <w:proofErr w:type="spellEnd"/>
      <w:r w:rsidRPr="00BC3BD6">
        <w:rPr>
          <w:rFonts w:ascii="Calibri" w:hAnsi="Calibri" w:cs="Calibri"/>
        </w:rPr>
        <w:t xml:space="preserve"> </w:t>
      </w:r>
      <w:r w:rsidRPr="00495984">
        <w:rPr>
          <w:rFonts w:ascii="Calibri" w:hAnsi="Calibri" w:cs="Calibri"/>
        </w:rPr>
        <w:t xml:space="preserve">na </w:t>
      </w:r>
      <w:bookmarkStart w:id="1" w:name="_Hlk81984817"/>
      <w:r w:rsidR="00F170D4" w:rsidRPr="00F170D4">
        <w:rPr>
          <w:rFonts w:ascii="Calibri" w:hAnsi="Calibri" w:cs="Calibri"/>
        </w:rPr>
        <w:t>dostarczenie wybranych usług w ramach organizacji posiedzeń Komitetu Monitorującego w Programie Współpracy Transgranicznej INTERREG V-A POLSKA- SŁOWACJA 2014-2020 w latach  2021 – 2023</w:t>
      </w:r>
      <w:r w:rsidR="00897B5B">
        <w:rPr>
          <w:rFonts w:ascii="Calibri" w:hAnsi="Calibri" w:cs="Calibri"/>
        </w:rPr>
        <w:t>,</w:t>
      </w:r>
      <w:bookmarkEnd w:id="1"/>
      <w:r w:rsidR="00897B5B">
        <w:rPr>
          <w:rFonts w:ascii="Calibri" w:hAnsi="Calibri" w:cs="Calibri"/>
        </w:rPr>
        <w:t xml:space="preserve"> </w:t>
      </w:r>
      <w:r w:rsidRPr="00BC3BD6">
        <w:rPr>
          <w:rFonts w:ascii="Calibri" w:hAnsi="Calibri" w:cs="Calibri"/>
          <w:u w:val="single"/>
        </w:rPr>
        <w:t>składam/składamy niniejszą ofertę</w:t>
      </w:r>
      <w:r w:rsidRPr="00BC3BD6">
        <w:rPr>
          <w:rFonts w:ascii="Calibri" w:hAnsi="Calibri" w:cs="Calibri"/>
        </w:rPr>
        <w:t>:</w:t>
      </w:r>
    </w:p>
    <w:bookmarkEnd w:id="0"/>
    <w:p w14:paraId="2A8ECF4C" w14:textId="77777777" w:rsidR="00CB3F5D" w:rsidRDefault="00CB3F5D" w:rsidP="009237AB">
      <w:pPr>
        <w:jc w:val="both"/>
        <w:rPr>
          <w:rFonts w:ascii="Calibri" w:hAnsi="Calibri" w:cs="Calibri"/>
          <w:b/>
          <w:bCs/>
        </w:rPr>
        <w:sectPr w:rsidR="00CB3F5D" w:rsidSect="004268A4">
          <w:footerReference w:type="default" r:id="rId8"/>
          <w:pgSz w:w="11910" w:h="16840"/>
          <w:pgMar w:top="1580" w:right="1300" w:bottom="680" w:left="1160" w:header="0" w:footer="400" w:gutter="0"/>
          <w:cols w:space="708"/>
          <w:docGrid w:linePitch="299"/>
        </w:sectPr>
      </w:pPr>
    </w:p>
    <w:p w14:paraId="0BFC5FBD" w14:textId="55F5FC31" w:rsidR="009237AB" w:rsidRPr="00BC3BD6" w:rsidRDefault="001E5461" w:rsidP="009237AB">
      <w:pPr>
        <w:tabs>
          <w:tab w:val="left" w:pos="284"/>
        </w:tabs>
        <w:jc w:val="both"/>
        <w:rPr>
          <w:rFonts w:ascii="Calibri" w:hAnsi="Calibri" w:cs="Calibri"/>
          <w:b/>
        </w:rPr>
      </w:pPr>
      <w:r>
        <w:rPr>
          <w:rFonts w:ascii="Calibri" w:hAnsi="Calibri" w:cs="Calibri"/>
          <w:b/>
        </w:rPr>
        <w:lastRenderedPageBreak/>
        <w:t>I</w:t>
      </w:r>
      <w:r w:rsidR="00C279BC">
        <w:rPr>
          <w:rFonts w:ascii="Calibri" w:hAnsi="Calibri" w:cs="Calibri"/>
          <w:b/>
        </w:rPr>
        <w:t>.</w:t>
      </w:r>
      <w:r>
        <w:rPr>
          <w:rFonts w:ascii="Calibri" w:hAnsi="Calibri" w:cs="Calibri"/>
          <w:b/>
        </w:rPr>
        <w:t xml:space="preserve"> </w:t>
      </w:r>
      <w:r w:rsidR="009237AB" w:rsidRPr="00BC3BD6">
        <w:rPr>
          <w:rFonts w:ascii="Calibri" w:hAnsi="Calibri" w:cs="Calibri"/>
          <w:b/>
        </w:rPr>
        <w:t>Kryterium cena brutto zamówienia</w:t>
      </w:r>
    </w:p>
    <w:p w14:paraId="49BEA707" w14:textId="77777777" w:rsidR="00F54517" w:rsidRDefault="009237AB" w:rsidP="009237AB">
      <w:pPr>
        <w:rPr>
          <w:rFonts w:ascii="Calibri" w:hAnsi="Calibri" w:cs="Calibri"/>
          <w:color w:val="2D2D2D"/>
          <w:shd w:val="clear" w:color="auto" w:fill="FFFFFF"/>
        </w:rPr>
      </w:pPr>
      <w:r w:rsidRPr="00BC3BD6">
        <w:rPr>
          <w:rFonts w:ascii="Calibri" w:hAnsi="Calibri" w:cs="Calibri"/>
          <w:color w:val="2D2D2D"/>
          <w:shd w:val="clear" w:color="auto" w:fill="FFFFFF"/>
        </w:rPr>
        <w:t>Oferujemy wykonanie przedmiotu zamówienia w zakresie objętym SWZ za:</w:t>
      </w:r>
    </w:p>
    <w:p w14:paraId="0A4D6462" w14:textId="77777777" w:rsidR="00F54517" w:rsidRDefault="00F54517" w:rsidP="009237AB">
      <w:pPr>
        <w:rPr>
          <w:rFonts w:ascii="Calibri" w:hAnsi="Calibri" w:cs="Calibri"/>
          <w:color w:val="2D2D2D"/>
        </w:rPr>
      </w:pPr>
      <w:r w:rsidRPr="00F54517">
        <w:rPr>
          <w:rFonts w:ascii="Calibri" w:hAnsi="Calibri" w:cs="Calibri"/>
          <w:color w:val="2D2D2D"/>
          <w:shd w:val="clear" w:color="auto" w:fill="FFFFFF"/>
        </w:rPr>
        <w:t>Cenę netto</w:t>
      </w:r>
      <w:r>
        <w:rPr>
          <w:rFonts w:ascii="Calibri" w:hAnsi="Calibri" w:cs="Calibri"/>
          <w:color w:val="2D2D2D"/>
          <w:shd w:val="clear" w:color="auto" w:fill="FFFFFF"/>
        </w:rPr>
        <w:t xml:space="preserve"> ____________</w:t>
      </w:r>
      <w:r w:rsidRPr="00F54517">
        <w:rPr>
          <w:rFonts w:ascii="Calibri" w:hAnsi="Calibri" w:cs="Calibri"/>
          <w:color w:val="2D2D2D"/>
          <w:shd w:val="clear" w:color="auto" w:fill="FFFFFF"/>
        </w:rPr>
        <w:t xml:space="preserve"> PLN</w:t>
      </w:r>
    </w:p>
    <w:p w14:paraId="6BF19400" w14:textId="03318C00" w:rsidR="009237AB" w:rsidRPr="00BC3BD6" w:rsidRDefault="00F54517" w:rsidP="009237AB">
      <w:pPr>
        <w:rPr>
          <w:rFonts w:ascii="Calibri" w:hAnsi="Calibri" w:cs="Calibri"/>
        </w:rPr>
      </w:pPr>
      <w:r w:rsidRPr="00F54517">
        <w:rPr>
          <w:rFonts w:ascii="Calibri" w:hAnsi="Calibri" w:cs="Calibri"/>
          <w:color w:val="2D2D2D"/>
        </w:rPr>
        <w:t>Stawka VAT</w:t>
      </w:r>
      <w:r>
        <w:rPr>
          <w:rFonts w:ascii="Calibri" w:hAnsi="Calibri" w:cs="Calibri"/>
          <w:color w:val="2D2D2D"/>
        </w:rPr>
        <w:t xml:space="preserve"> 23%</w:t>
      </w:r>
      <w:r w:rsidR="002F2C33">
        <w:rPr>
          <w:rFonts w:ascii="Calibri" w:hAnsi="Calibri" w:cs="Calibri"/>
          <w:color w:val="2D2D2D"/>
        </w:rPr>
        <w:t xml:space="preserve"> (…….)**</w:t>
      </w:r>
      <w:r w:rsidR="009237AB" w:rsidRPr="00BC3BD6">
        <w:rPr>
          <w:rFonts w:ascii="Calibri" w:hAnsi="Calibri" w:cs="Calibri"/>
          <w:color w:val="2D2D2D"/>
        </w:rPr>
        <w:br/>
      </w:r>
      <w:r w:rsidR="009237AB" w:rsidRPr="00BC3BD6">
        <w:rPr>
          <w:rFonts w:ascii="Calibri" w:hAnsi="Calibri" w:cs="Calibri"/>
          <w:color w:val="2D2D2D"/>
          <w:shd w:val="clear" w:color="auto" w:fill="FFFFFF"/>
        </w:rPr>
        <w:t xml:space="preserve">cenę brutto (łącznie z podatkiem VAT)*: _____________PLN </w:t>
      </w:r>
      <w:r w:rsidR="009237AB" w:rsidRPr="00BC3BD6">
        <w:rPr>
          <w:rFonts w:ascii="Calibri" w:hAnsi="Calibri" w:cs="Calibri"/>
          <w:color w:val="2D2D2D"/>
        </w:rPr>
        <w:br/>
      </w:r>
      <w:r w:rsidR="009237AB" w:rsidRPr="00BC3BD6">
        <w:rPr>
          <w:rFonts w:ascii="Calibri" w:hAnsi="Calibri" w:cs="Calibri"/>
          <w:color w:val="2D2D2D"/>
          <w:shd w:val="clear" w:color="auto" w:fill="FFFFFF"/>
        </w:rPr>
        <w:t>(słownie : ___________________________________________________________________)</w:t>
      </w:r>
      <w:r w:rsidR="009237AB" w:rsidRPr="00BC3BD6">
        <w:rPr>
          <w:rFonts w:ascii="Calibri" w:hAnsi="Calibri" w:cs="Calibri"/>
        </w:rPr>
        <w:t xml:space="preserve"> </w:t>
      </w:r>
    </w:p>
    <w:p w14:paraId="2DC7A2A3" w14:textId="4E6E9AEA" w:rsidR="009237AB" w:rsidRPr="00BC3BD6" w:rsidRDefault="009237AB" w:rsidP="009237AB">
      <w:pPr>
        <w:rPr>
          <w:rFonts w:ascii="Calibri" w:hAnsi="Calibri" w:cs="Calibri"/>
        </w:rPr>
      </w:pPr>
      <w:r w:rsidRPr="00BC3BD6">
        <w:rPr>
          <w:rFonts w:ascii="Calibri" w:hAnsi="Calibri" w:cs="Calibri"/>
        </w:rPr>
        <w:t xml:space="preserve">(suma pozycji „Całkowita cena brutto zamówienia” z poniższej tabeli nr </w:t>
      </w:r>
      <w:r w:rsidR="00F54517">
        <w:rPr>
          <w:rFonts w:ascii="Calibri" w:hAnsi="Calibri" w:cs="Calibri"/>
        </w:rPr>
        <w:t xml:space="preserve">A </w:t>
      </w:r>
      <w:r w:rsidR="001E5461">
        <w:rPr>
          <w:rFonts w:ascii="Calibri" w:hAnsi="Calibri" w:cs="Calibri"/>
        </w:rPr>
        <w:t xml:space="preserve">i </w:t>
      </w:r>
      <w:r w:rsidR="00F54517">
        <w:rPr>
          <w:rFonts w:ascii="Calibri" w:hAnsi="Calibri" w:cs="Calibri"/>
        </w:rPr>
        <w:t xml:space="preserve">B </w:t>
      </w:r>
      <w:r w:rsidR="00236959">
        <w:rPr>
          <w:rFonts w:ascii="Calibri" w:hAnsi="Calibri" w:cs="Calibri"/>
        </w:rPr>
        <w:t>oraz pkt C)</w:t>
      </w:r>
      <w:r w:rsidRPr="00BC3BD6">
        <w:rPr>
          <w:rFonts w:ascii="Calibri" w:hAnsi="Calibri" w:cs="Calibri"/>
        </w:rPr>
        <w:t>)</w:t>
      </w:r>
    </w:p>
    <w:p w14:paraId="5EB70A93" w14:textId="2B9A5EA8" w:rsidR="009237AB" w:rsidRPr="00DF09C3" w:rsidRDefault="009237AB" w:rsidP="009237AB">
      <w:pPr>
        <w:rPr>
          <w:rFonts w:ascii="Calibri" w:hAnsi="Calibri" w:cs="Calibri"/>
          <w:i/>
          <w:iCs/>
          <w:color w:val="2D2D2D"/>
          <w:shd w:val="clear" w:color="auto" w:fill="FFFFFF"/>
        </w:rPr>
      </w:pPr>
      <w:r w:rsidRPr="00BC3BD6">
        <w:rPr>
          <w:rFonts w:ascii="Calibri" w:hAnsi="Calibri" w:cs="Calibri"/>
          <w:color w:val="2D2D2D"/>
          <w:shd w:val="clear" w:color="auto" w:fill="FFFFFF"/>
        </w:rPr>
        <w:t>*</w:t>
      </w:r>
      <w:r w:rsidRPr="00DF09C3">
        <w:rPr>
          <w:rFonts w:ascii="Calibri" w:hAnsi="Calibri" w:cs="Calibri"/>
          <w:i/>
          <w:iCs/>
          <w:color w:val="2D2D2D"/>
          <w:shd w:val="clear" w:color="auto" w:fill="FFFFFF"/>
        </w:rPr>
        <w:t xml:space="preserve">W przypadku, gdy ofertę składa </w:t>
      </w:r>
      <w:r w:rsidRPr="00DF09C3">
        <w:rPr>
          <w:rFonts w:ascii="Calibri" w:hAnsi="Calibri" w:cs="Calibri"/>
          <w:b/>
          <w:bCs/>
          <w:i/>
          <w:iCs/>
          <w:color w:val="2D2D2D"/>
          <w:shd w:val="clear" w:color="auto" w:fill="FFFFFF"/>
        </w:rPr>
        <w:t>Wykonawca zagraniczny,</w:t>
      </w:r>
      <w:r w:rsidRPr="00DF09C3">
        <w:rPr>
          <w:rFonts w:ascii="Calibri" w:hAnsi="Calibri" w:cs="Calibri"/>
          <w:i/>
          <w:iCs/>
          <w:color w:val="2D2D2D"/>
          <w:shd w:val="clear" w:color="auto" w:fill="FFFFFF"/>
        </w:rPr>
        <w:t xml:space="preserve"> który na podstawie odrębnych przepisów nie jest zobowiązany do uiszczenia podatku VAT w Polsce należy wpisać cenę netto.</w:t>
      </w:r>
    </w:p>
    <w:p w14:paraId="4EE1602F" w14:textId="08835E61" w:rsidR="009237AB" w:rsidRDefault="002F2C33" w:rsidP="009237AB">
      <w:pPr>
        <w:spacing w:line="276" w:lineRule="auto"/>
        <w:rPr>
          <w:b/>
          <w:u w:val="single"/>
        </w:rPr>
      </w:pPr>
      <w:r w:rsidRPr="002F2C33">
        <w:rPr>
          <w:b/>
          <w:u w:val="single"/>
        </w:rPr>
        <w:t>*</w:t>
      </w:r>
      <w:r>
        <w:rPr>
          <w:b/>
          <w:u w:val="single"/>
        </w:rPr>
        <w:t>*</w:t>
      </w:r>
      <w:r w:rsidRPr="002F2C33">
        <w:rPr>
          <w:b/>
          <w:u w:val="single"/>
        </w:rPr>
        <w:t xml:space="preserve"> W przypadku, gdy wykonawca uprawniony jest do stosowania innej stawki podatku, należy przekreślić wpisane 23</w:t>
      </w:r>
      <w:r>
        <w:rPr>
          <w:b/>
          <w:u w:val="single"/>
        </w:rPr>
        <w:t xml:space="preserve"> %, </w:t>
      </w:r>
      <w:r w:rsidRPr="002F2C33">
        <w:rPr>
          <w:b/>
          <w:u w:val="single"/>
        </w:rPr>
        <w:t>a w wykropkowane miejsce wpisać właściwą stawkę i w załączniku do oferty uzasadnić jej zastosowanie</w:t>
      </w:r>
      <w:r w:rsidR="00684118">
        <w:rPr>
          <w:b/>
          <w:u w:val="single"/>
        </w:rPr>
        <w:t>, zgodne z ustawą z dnia  11 marca 2004 r.  o podatku od towar</w:t>
      </w:r>
      <w:r w:rsidR="006373D7">
        <w:rPr>
          <w:b/>
          <w:u w:val="single"/>
        </w:rPr>
        <w:t>ów</w:t>
      </w:r>
      <w:r w:rsidR="00684118">
        <w:rPr>
          <w:b/>
          <w:u w:val="single"/>
        </w:rPr>
        <w:t xml:space="preserve"> i usług </w:t>
      </w:r>
      <w:r w:rsidRPr="002F2C33">
        <w:rPr>
          <w:b/>
          <w:u w:val="single"/>
        </w:rPr>
        <w:t>.</w:t>
      </w:r>
    </w:p>
    <w:p w14:paraId="38ED38B7" w14:textId="77777777" w:rsidR="00CA489C" w:rsidRPr="00E449CC" w:rsidRDefault="00CA489C" w:rsidP="00CA489C">
      <w:pPr>
        <w:spacing w:line="276" w:lineRule="auto"/>
        <w:rPr>
          <w:bCs/>
          <w:i/>
          <w:iCs/>
          <w:u w:val="single"/>
        </w:rPr>
      </w:pPr>
      <w:r w:rsidRPr="00E449CC">
        <w:rPr>
          <w:bCs/>
          <w:i/>
          <w:iCs/>
          <w:u w:val="single"/>
        </w:rPr>
        <w:t>** niepotrzebne skreślić</w:t>
      </w:r>
    </w:p>
    <w:p w14:paraId="0DD77710" w14:textId="77777777" w:rsidR="00CA489C" w:rsidRDefault="00CA489C" w:rsidP="00CA489C">
      <w:pPr>
        <w:spacing w:line="276" w:lineRule="auto"/>
        <w:rPr>
          <w:b/>
          <w:u w:val="single"/>
        </w:rPr>
      </w:pPr>
    </w:p>
    <w:p w14:paraId="5A71C0AE" w14:textId="77777777" w:rsidR="001E5461" w:rsidRPr="00183122" w:rsidRDefault="001E5461" w:rsidP="001E5461">
      <w:pPr>
        <w:pStyle w:val="Akapitzlist"/>
        <w:widowControl/>
        <w:numPr>
          <w:ilvl w:val="0"/>
          <w:numId w:val="130"/>
        </w:numPr>
        <w:autoSpaceDE/>
        <w:autoSpaceDN/>
        <w:spacing w:before="0" w:line="276" w:lineRule="auto"/>
        <w:contextualSpacing/>
        <w:rPr>
          <w:rFonts w:asciiTheme="minorHAnsi" w:hAnsiTheme="minorHAnsi" w:cstheme="minorHAnsi"/>
          <w:b/>
          <w:u w:val="single"/>
        </w:rPr>
      </w:pPr>
      <w:r w:rsidRPr="00183122">
        <w:rPr>
          <w:rFonts w:asciiTheme="minorHAnsi" w:hAnsiTheme="minorHAnsi" w:cstheme="minorHAnsi"/>
          <w:b/>
          <w:u w:val="single"/>
        </w:rPr>
        <w:t>USŁUGI W RAMACH ORGANIZACJI POSIEDZEŃ KOMITETU MONITORUJĄCEGO NA SŁOWACJI  (TABELA A)</w:t>
      </w:r>
      <w:bookmarkStart w:id="2" w:name="_Hlk30495635"/>
    </w:p>
    <w:tbl>
      <w:tblPr>
        <w:tblW w:w="13892" w:type="dxa"/>
        <w:jc w:val="center"/>
        <w:tblLayout w:type="fixed"/>
        <w:tblCellMar>
          <w:left w:w="10" w:type="dxa"/>
          <w:right w:w="10" w:type="dxa"/>
        </w:tblCellMar>
        <w:tblLook w:val="04A0" w:firstRow="1" w:lastRow="0" w:firstColumn="1" w:lastColumn="0" w:noHBand="0" w:noVBand="1"/>
      </w:tblPr>
      <w:tblGrid>
        <w:gridCol w:w="715"/>
        <w:gridCol w:w="6095"/>
        <w:gridCol w:w="1418"/>
        <w:gridCol w:w="1270"/>
        <w:gridCol w:w="1417"/>
        <w:gridCol w:w="1276"/>
        <w:gridCol w:w="1701"/>
      </w:tblGrid>
      <w:tr w:rsidR="001E5461" w:rsidRPr="00183122" w14:paraId="59DC7E81" w14:textId="77777777" w:rsidTr="001E5461">
        <w:trPr>
          <w:trHeight w:val="1"/>
          <w:jc w:val="center"/>
        </w:trPr>
        <w:tc>
          <w:tcPr>
            <w:tcW w:w="715"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tcPr>
          <w:p w14:paraId="525B34C2" w14:textId="1C9C854F" w:rsidR="001E5461" w:rsidRPr="00183122" w:rsidRDefault="001E5461" w:rsidP="009979B6">
            <w:pPr>
              <w:jc w:val="center"/>
              <w:rPr>
                <w:rFonts w:asciiTheme="minorHAnsi" w:hAnsiTheme="minorHAnsi" w:cstheme="minorHAnsi"/>
              </w:rPr>
            </w:pPr>
            <w:bookmarkStart w:id="3" w:name="_Hlk30693898"/>
            <w:r w:rsidRPr="00183122">
              <w:rPr>
                <w:rFonts w:asciiTheme="minorHAnsi" w:hAnsiTheme="minorHAnsi" w:cstheme="minorHAnsi"/>
                <w:b/>
              </w:rPr>
              <w:t>Lp.</w:t>
            </w:r>
          </w:p>
        </w:tc>
        <w:tc>
          <w:tcPr>
            <w:tcW w:w="6095"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tcPr>
          <w:p w14:paraId="1003CF6B"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b/>
              </w:rPr>
              <w:t>Przedmiot zamówienia</w:t>
            </w:r>
          </w:p>
        </w:tc>
        <w:tc>
          <w:tcPr>
            <w:tcW w:w="1418"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tcPr>
          <w:p w14:paraId="7D3906A5"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b/>
              </w:rPr>
              <w:t>Cena brutto za wykonanie przedmiotu zam./lub na 1 osobę  – w zł</w:t>
            </w:r>
          </w:p>
        </w:tc>
        <w:tc>
          <w:tcPr>
            <w:tcW w:w="1270"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tcPr>
          <w:p w14:paraId="0FC0F2C9" w14:textId="55EF4442" w:rsidR="001E5461" w:rsidRPr="00183122" w:rsidRDefault="001E5461" w:rsidP="009979B6">
            <w:pPr>
              <w:jc w:val="center"/>
              <w:rPr>
                <w:rFonts w:asciiTheme="minorHAnsi" w:eastAsia="Calibri" w:hAnsiTheme="minorHAnsi" w:cstheme="minorHAnsi"/>
                <w:b/>
                <w:bCs/>
              </w:rPr>
            </w:pPr>
            <w:r w:rsidRPr="00183122">
              <w:rPr>
                <w:rFonts w:asciiTheme="minorHAnsi" w:eastAsia="Calibri" w:hAnsiTheme="minorHAnsi" w:cstheme="minorHAnsi"/>
                <w:b/>
                <w:bCs/>
              </w:rPr>
              <w:t>ilość szacowana w OPZ  (</w:t>
            </w:r>
            <w:r w:rsidR="002E4332">
              <w:rPr>
                <w:rFonts w:asciiTheme="minorHAnsi" w:eastAsia="Calibri" w:hAnsiTheme="minorHAnsi" w:cstheme="minorHAnsi"/>
                <w:b/>
                <w:bCs/>
              </w:rPr>
              <w:t>k</w:t>
            </w:r>
            <w:r w:rsidRPr="00183122">
              <w:rPr>
                <w:rFonts w:asciiTheme="minorHAnsi" w:eastAsia="Calibri" w:hAnsiTheme="minorHAnsi" w:cstheme="minorHAnsi"/>
                <w:b/>
                <w:bCs/>
              </w:rPr>
              <w:t xml:space="preserve">ol 3 x </w:t>
            </w:r>
            <w:r w:rsidR="002E4332">
              <w:rPr>
                <w:rFonts w:asciiTheme="minorHAnsi" w:eastAsia="Calibri" w:hAnsiTheme="minorHAnsi" w:cstheme="minorHAnsi"/>
                <w:b/>
                <w:bCs/>
              </w:rPr>
              <w:t>k</w:t>
            </w:r>
            <w:r w:rsidRPr="00183122">
              <w:rPr>
                <w:rFonts w:asciiTheme="minorHAnsi" w:eastAsia="Calibri" w:hAnsiTheme="minorHAnsi" w:cstheme="minorHAnsi"/>
                <w:b/>
                <w:bCs/>
              </w:rPr>
              <w:t>ol</w:t>
            </w:r>
            <w:r w:rsidR="002E4332">
              <w:rPr>
                <w:rFonts w:asciiTheme="minorHAnsi" w:eastAsia="Calibri" w:hAnsiTheme="minorHAnsi" w:cstheme="minorHAnsi"/>
                <w:b/>
                <w:bCs/>
              </w:rPr>
              <w:t xml:space="preserve"> </w:t>
            </w:r>
            <w:r w:rsidRPr="00183122">
              <w:rPr>
                <w:rFonts w:asciiTheme="minorHAnsi" w:eastAsia="Calibri" w:hAnsiTheme="minorHAnsi" w:cstheme="minorHAnsi"/>
                <w:b/>
                <w:bCs/>
              </w:rPr>
              <w:t>4)</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tcPr>
          <w:p w14:paraId="782ED2D2" w14:textId="1856E585" w:rsidR="001E5461" w:rsidRPr="00183122" w:rsidRDefault="001E5461" w:rsidP="009979B6">
            <w:pPr>
              <w:jc w:val="center"/>
              <w:rPr>
                <w:rFonts w:asciiTheme="minorHAnsi" w:hAnsiTheme="minorHAnsi" w:cstheme="minorHAnsi"/>
              </w:rPr>
            </w:pPr>
            <w:r w:rsidRPr="00183122">
              <w:rPr>
                <w:rFonts w:asciiTheme="minorHAnsi" w:hAnsiTheme="minorHAnsi" w:cstheme="minorHAnsi"/>
                <w:b/>
              </w:rPr>
              <w:t>Cena brutto za usługę – w zł (kol 3x</w:t>
            </w:r>
            <w:r w:rsidR="002E4332">
              <w:rPr>
                <w:rFonts w:asciiTheme="minorHAnsi" w:hAnsiTheme="minorHAnsi" w:cstheme="minorHAnsi"/>
                <w:b/>
              </w:rPr>
              <w:t xml:space="preserve"> </w:t>
            </w:r>
            <w:r w:rsidRPr="00183122">
              <w:rPr>
                <w:rFonts w:asciiTheme="minorHAnsi" w:hAnsiTheme="minorHAnsi" w:cstheme="minorHAnsi"/>
                <w:b/>
              </w:rPr>
              <w:t>kol</w:t>
            </w:r>
            <w:r w:rsidR="002E4332">
              <w:rPr>
                <w:rFonts w:asciiTheme="minorHAnsi" w:hAnsiTheme="minorHAnsi" w:cstheme="minorHAnsi"/>
                <w:b/>
              </w:rPr>
              <w:t xml:space="preserve"> </w:t>
            </w:r>
            <w:r w:rsidRPr="00183122">
              <w:rPr>
                <w:rFonts w:asciiTheme="minorHAnsi" w:hAnsiTheme="minorHAnsi" w:cstheme="minorHAnsi"/>
                <w:b/>
              </w:rPr>
              <w:t>4)</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tcPr>
          <w:p w14:paraId="375ABF45"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b/>
              </w:rPr>
              <w:t>Szacowana ilość dni</w:t>
            </w:r>
          </w:p>
        </w:tc>
        <w:tc>
          <w:tcPr>
            <w:tcW w:w="1701" w:type="dxa"/>
            <w:tcBorders>
              <w:top w:val="single" w:sz="4" w:space="0" w:color="000000"/>
              <w:left w:val="single" w:sz="4" w:space="0" w:color="000000"/>
              <w:bottom w:val="single" w:sz="4" w:space="0" w:color="000000"/>
              <w:right w:val="single" w:sz="4" w:space="0" w:color="000000"/>
            </w:tcBorders>
            <w:shd w:val="clear" w:color="auto" w:fill="D9D9D9"/>
          </w:tcPr>
          <w:p w14:paraId="2F689302" w14:textId="1609FDB6" w:rsidR="001E5461" w:rsidRPr="00183122" w:rsidRDefault="001E5461" w:rsidP="009979B6">
            <w:pPr>
              <w:jc w:val="center"/>
              <w:rPr>
                <w:rFonts w:asciiTheme="minorHAnsi" w:hAnsiTheme="minorHAnsi" w:cstheme="minorHAnsi"/>
                <w:b/>
              </w:rPr>
            </w:pPr>
            <w:r w:rsidRPr="00183122">
              <w:rPr>
                <w:rFonts w:asciiTheme="minorHAnsi" w:hAnsiTheme="minorHAnsi" w:cstheme="minorHAnsi"/>
                <w:b/>
              </w:rPr>
              <w:t>Łączna cena brutto – w zł (kol</w:t>
            </w:r>
            <w:r w:rsidR="002E4332">
              <w:rPr>
                <w:rFonts w:asciiTheme="minorHAnsi" w:hAnsiTheme="minorHAnsi" w:cstheme="minorHAnsi"/>
                <w:b/>
              </w:rPr>
              <w:t xml:space="preserve"> </w:t>
            </w:r>
            <w:r w:rsidRPr="00183122">
              <w:rPr>
                <w:rFonts w:asciiTheme="minorHAnsi" w:hAnsiTheme="minorHAnsi" w:cstheme="minorHAnsi"/>
                <w:b/>
              </w:rPr>
              <w:t>5x</w:t>
            </w:r>
            <w:r w:rsidR="002E4332">
              <w:rPr>
                <w:rFonts w:asciiTheme="minorHAnsi" w:hAnsiTheme="minorHAnsi" w:cstheme="minorHAnsi"/>
                <w:b/>
              </w:rPr>
              <w:t xml:space="preserve"> </w:t>
            </w:r>
            <w:r w:rsidRPr="00183122">
              <w:rPr>
                <w:rFonts w:asciiTheme="minorHAnsi" w:hAnsiTheme="minorHAnsi" w:cstheme="minorHAnsi"/>
                <w:b/>
              </w:rPr>
              <w:t>kol 6x</w:t>
            </w:r>
            <w:r w:rsidR="002E4332">
              <w:rPr>
                <w:rFonts w:asciiTheme="minorHAnsi" w:hAnsiTheme="minorHAnsi" w:cstheme="minorHAnsi"/>
                <w:b/>
              </w:rPr>
              <w:t xml:space="preserve"> </w:t>
            </w:r>
            <w:r w:rsidRPr="00183122">
              <w:rPr>
                <w:rFonts w:asciiTheme="minorHAnsi" w:hAnsiTheme="minorHAnsi" w:cstheme="minorHAnsi"/>
                <w:b/>
              </w:rPr>
              <w:t>kol</w:t>
            </w:r>
            <w:r w:rsidR="002E4332">
              <w:rPr>
                <w:rFonts w:asciiTheme="minorHAnsi" w:hAnsiTheme="minorHAnsi" w:cstheme="minorHAnsi"/>
                <w:b/>
              </w:rPr>
              <w:t xml:space="preserve"> </w:t>
            </w:r>
            <w:r w:rsidRPr="00183122">
              <w:rPr>
                <w:rFonts w:asciiTheme="minorHAnsi" w:hAnsiTheme="minorHAnsi" w:cstheme="minorHAnsi"/>
                <w:b/>
              </w:rPr>
              <w:t>7)</w:t>
            </w:r>
          </w:p>
        </w:tc>
      </w:tr>
      <w:tr w:rsidR="001E5461" w:rsidRPr="00183122" w14:paraId="2EAAB741" w14:textId="77777777" w:rsidTr="001E5461">
        <w:trPr>
          <w:trHeight w:val="294"/>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AEDFF57"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rPr>
              <w:t>Kol 1</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7699CB3"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rPr>
              <w:t>Kol 2</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9AD4EAD"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rPr>
              <w:t>Kol 3</w:t>
            </w:r>
          </w:p>
        </w:tc>
        <w:tc>
          <w:tcPr>
            <w:tcW w:w="12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B01FE9"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rPr>
              <w:t xml:space="preserve">Kol 4 </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7C4F80D"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rPr>
              <w:t>Kol 5</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A6CCC5D"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rPr>
              <w:t>Kol 6</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Pr>
          <w:p w14:paraId="5AE8C3C1"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rPr>
              <w:t>Kol 7</w:t>
            </w:r>
          </w:p>
        </w:tc>
      </w:tr>
      <w:tr w:rsidR="001E5461" w:rsidRPr="00183122" w14:paraId="23336C7B" w14:textId="77777777" w:rsidTr="001E5461">
        <w:trPr>
          <w:trHeight w:val="1"/>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64500EB" w14:textId="77777777" w:rsidR="001E5461" w:rsidRPr="00183122" w:rsidRDefault="001E5461" w:rsidP="009979B6">
            <w:pPr>
              <w:rPr>
                <w:rFonts w:asciiTheme="minorHAnsi" w:hAnsiTheme="minorHAnsi" w:cstheme="minorHAnsi"/>
              </w:rPr>
            </w:pPr>
            <w:r w:rsidRPr="00183122">
              <w:rPr>
                <w:rFonts w:asciiTheme="minorHAnsi" w:hAnsiTheme="minorHAnsi" w:cstheme="minorHAnsi"/>
              </w:rPr>
              <w:t>1</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411C14" w14:textId="77777777" w:rsidR="001E5461" w:rsidRPr="00183122" w:rsidRDefault="001E5461" w:rsidP="009979B6">
            <w:pPr>
              <w:rPr>
                <w:rFonts w:asciiTheme="minorHAnsi" w:eastAsia="Calibri" w:hAnsiTheme="minorHAnsi" w:cstheme="minorHAnsi"/>
              </w:rPr>
            </w:pPr>
            <w:r w:rsidRPr="00183122">
              <w:rPr>
                <w:rFonts w:asciiTheme="minorHAnsi" w:eastAsia="Calibri" w:hAnsiTheme="minorHAnsi" w:cstheme="minorHAnsi"/>
              </w:rPr>
              <w:t xml:space="preserve">Zapewnienie </w:t>
            </w:r>
            <w:r w:rsidRPr="00183122">
              <w:rPr>
                <w:rFonts w:asciiTheme="minorHAnsi" w:eastAsia="Calibri" w:hAnsiTheme="minorHAnsi" w:cstheme="minorHAnsi"/>
                <w:b/>
                <w:bCs/>
              </w:rPr>
              <w:t>rezerwacji blokowej</w:t>
            </w:r>
            <w:r w:rsidRPr="00183122">
              <w:rPr>
                <w:rFonts w:asciiTheme="minorHAnsi" w:eastAsia="Calibri" w:hAnsiTheme="minorHAnsi" w:cstheme="minorHAnsi"/>
              </w:rPr>
              <w:t xml:space="preserve"> pokoi hotelowych dla uczestników posiedzenia zgodnie z OPZ (Kol 3 cena brutto za 1 osobę)</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CDEE389" w14:textId="77777777" w:rsidR="001E5461" w:rsidRPr="00183122" w:rsidRDefault="001E5461" w:rsidP="001E5461">
            <w:pPr>
              <w:jc w:val="center"/>
              <w:rPr>
                <w:rFonts w:asciiTheme="minorHAnsi" w:hAnsiTheme="minorHAnsi" w:cstheme="minorHAnsi"/>
              </w:rPr>
            </w:pPr>
          </w:p>
          <w:p w14:paraId="6DCBE86B" w14:textId="77777777" w:rsidR="001E5461" w:rsidRPr="00183122" w:rsidRDefault="001E5461" w:rsidP="001E5461">
            <w:pPr>
              <w:jc w:val="center"/>
              <w:rPr>
                <w:rFonts w:asciiTheme="minorHAnsi" w:hAnsiTheme="minorHAnsi" w:cstheme="minorHAnsi"/>
              </w:rPr>
            </w:pPr>
          </w:p>
          <w:p w14:paraId="42A03D71" w14:textId="77777777" w:rsidR="001E5461" w:rsidRPr="00183122" w:rsidRDefault="001E5461" w:rsidP="001E5461">
            <w:pPr>
              <w:jc w:val="center"/>
              <w:rPr>
                <w:rFonts w:asciiTheme="minorHAnsi" w:hAnsiTheme="minorHAnsi" w:cstheme="minorHAnsi"/>
              </w:rPr>
            </w:pPr>
            <w:r w:rsidRPr="00183122">
              <w:rPr>
                <w:rFonts w:asciiTheme="minorHAnsi" w:hAnsiTheme="minorHAnsi" w:cstheme="minorHAnsi"/>
              </w:rPr>
              <w:t>……… zł</w:t>
            </w:r>
          </w:p>
        </w:tc>
        <w:tc>
          <w:tcPr>
            <w:tcW w:w="12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61F989" w14:textId="77777777" w:rsidR="001E5461" w:rsidRPr="00183122" w:rsidRDefault="001E5461" w:rsidP="009979B6">
            <w:pPr>
              <w:jc w:val="center"/>
              <w:rPr>
                <w:rFonts w:asciiTheme="minorHAnsi" w:eastAsia="Calibri" w:hAnsiTheme="minorHAnsi" w:cstheme="minorHAnsi"/>
              </w:rPr>
            </w:pPr>
            <w:r w:rsidRPr="00183122">
              <w:rPr>
                <w:rFonts w:asciiTheme="minorHAnsi" w:eastAsia="Calibri" w:hAnsiTheme="minorHAnsi" w:cstheme="minorHAnsi"/>
              </w:rPr>
              <w:t>40</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1AEBC50" w14:textId="77777777" w:rsidR="001E5461" w:rsidRPr="00183122" w:rsidRDefault="001E5461" w:rsidP="009979B6">
            <w:pPr>
              <w:jc w:val="center"/>
              <w:rPr>
                <w:rFonts w:asciiTheme="minorHAnsi" w:eastAsia="Calibri" w:hAnsiTheme="minorHAnsi" w:cstheme="minorHAns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77AFDBD"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rPr>
              <w:t>2</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Pr>
          <w:p w14:paraId="346509BD" w14:textId="77777777" w:rsidR="001E5461" w:rsidRPr="00183122" w:rsidRDefault="001E5461" w:rsidP="009979B6">
            <w:pPr>
              <w:jc w:val="center"/>
              <w:rPr>
                <w:rFonts w:asciiTheme="minorHAnsi" w:eastAsia="Calibri" w:hAnsiTheme="minorHAnsi" w:cstheme="minorHAnsi"/>
              </w:rPr>
            </w:pPr>
          </w:p>
        </w:tc>
      </w:tr>
      <w:tr w:rsidR="001E5461" w:rsidRPr="00183122" w14:paraId="49A1AD55" w14:textId="77777777" w:rsidTr="001E5461">
        <w:trPr>
          <w:trHeight w:val="1"/>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6D575D7" w14:textId="77777777" w:rsidR="001E5461" w:rsidRPr="00183122" w:rsidRDefault="001E5461" w:rsidP="009979B6">
            <w:pPr>
              <w:rPr>
                <w:rFonts w:asciiTheme="minorHAnsi" w:hAnsiTheme="minorHAnsi" w:cstheme="minorHAnsi"/>
              </w:rPr>
            </w:pPr>
            <w:r w:rsidRPr="00183122">
              <w:rPr>
                <w:rFonts w:asciiTheme="minorHAnsi" w:hAnsiTheme="minorHAnsi" w:cstheme="minorHAnsi"/>
              </w:rPr>
              <w:t>2</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61673B3" w14:textId="77777777" w:rsidR="001E5461" w:rsidRPr="00183122" w:rsidRDefault="001E5461" w:rsidP="009979B6">
            <w:pPr>
              <w:rPr>
                <w:rFonts w:asciiTheme="minorHAnsi" w:eastAsia="Calibri" w:hAnsiTheme="minorHAnsi" w:cstheme="minorHAnsi"/>
              </w:rPr>
            </w:pPr>
            <w:r w:rsidRPr="00183122">
              <w:rPr>
                <w:rFonts w:asciiTheme="minorHAnsi" w:eastAsia="Calibri" w:hAnsiTheme="minorHAnsi" w:cstheme="minorHAnsi"/>
                <w:b/>
                <w:bCs/>
              </w:rPr>
              <w:t xml:space="preserve">Nocleg </w:t>
            </w:r>
            <w:r w:rsidRPr="00183122">
              <w:rPr>
                <w:rFonts w:asciiTheme="minorHAnsi" w:eastAsia="Calibri" w:hAnsiTheme="minorHAnsi" w:cstheme="minorHAnsi"/>
              </w:rPr>
              <w:t xml:space="preserve">w pokoju jednoosobowym lub dwuosobowym do pojedynczego wykorzystania ze śniadaniem </w:t>
            </w:r>
            <w:r w:rsidRPr="00183122">
              <w:rPr>
                <w:rFonts w:asciiTheme="minorHAnsi" w:eastAsia="Calibri" w:hAnsiTheme="minorHAnsi" w:cstheme="minorHAnsi"/>
                <w:b/>
                <w:bCs/>
              </w:rPr>
              <w:t>w przeddzień</w:t>
            </w:r>
            <w:r w:rsidRPr="00183122">
              <w:rPr>
                <w:rFonts w:asciiTheme="minorHAnsi" w:eastAsia="Calibri" w:hAnsiTheme="minorHAnsi" w:cstheme="minorHAnsi"/>
              </w:rPr>
              <w:t xml:space="preserve"> </w:t>
            </w:r>
            <w:r w:rsidRPr="00183122">
              <w:rPr>
                <w:rFonts w:asciiTheme="minorHAnsi" w:eastAsia="Calibri" w:hAnsiTheme="minorHAnsi" w:cstheme="minorHAnsi"/>
                <w:b/>
                <w:bCs/>
              </w:rPr>
              <w:t>i w</w:t>
            </w:r>
            <w:r w:rsidRPr="00183122">
              <w:rPr>
                <w:rFonts w:asciiTheme="minorHAnsi" w:eastAsia="Calibri" w:hAnsiTheme="minorHAnsi" w:cstheme="minorHAnsi"/>
              </w:rPr>
              <w:t xml:space="preserve"> </w:t>
            </w:r>
            <w:r w:rsidRPr="00183122">
              <w:rPr>
                <w:rFonts w:asciiTheme="minorHAnsi" w:eastAsia="Calibri" w:hAnsiTheme="minorHAnsi" w:cstheme="minorHAnsi"/>
                <w:b/>
                <w:bCs/>
              </w:rPr>
              <w:t xml:space="preserve">dniu </w:t>
            </w:r>
            <w:r w:rsidRPr="00183122">
              <w:rPr>
                <w:rFonts w:asciiTheme="minorHAnsi" w:eastAsia="Calibri" w:hAnsiTheme="minorHAnsi" w:cstheme="minorHAnsi"/>
              </w:rPr>
              <w:t>posiedzenia</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6617583" w14:textId="77777777" w:rsidR="001E5461" w:rsidRPr="00183122" w:rsidRDefault="001E5461" w:rsidP="001E5461">
            <w:pPr>
              <w:jc w:val="center"/>
              <w:rPr>
                <w:rFonts w:asciiTheme="minorHAnsi" w:hAnsiTheme="minorHAnsi" w:cstheme="minorHAnsi"/>
              </w:rPr>
            </w:pPr>
          </w:p>
          <w:p w14:paraId="43E61A7A" w14:textId="77777777" w:rsidR="001E5461" w:rsidRPr="00183122" w:rsidRDefault="001E5461" w:rsidP="001E5461">
            <w:pPr>
              <w:jc w:val="center"/>
              <w:rPr>
                <w:rFonts w:asciiTheme="minorHAnsi" w:hAnsiTheme="minorHAnsi" w:cstheme="minorHAnsi"/>
              </w:rPr>
            </w:pPr>
            <w:r w:rsidRPr="00183122">
              <w:rPr>
                <w:rFonts w:asciiTheme="minorHAnsi" w:hAnsiTheme="minorHAnsi" w:cstheme="minorHAnsi"/>
              </w:rPr>
              <w:t>……… zł</w:t>
            </w:r>
          </w:p>
          <w:p w14:paraId="6D9285C5" w14:textId="77777777" w:rsidR="001E5461" w:rsidRPr="00183122" w:rsidRDefault="001E5461" w:rsidP="001E5461">
            <w:pPr>
              <w:jc w:val="center"/>
              <w:rPr>
                <w:rFonts w:asciiTheme="minorHAnsi" w:hAnsiTheme="minorHAnsi" w:cstheme="minorHAnsi"/>
              </w:rPr>
            </w:pPr>
          </w:p>
        </w:tc>
        <w:tc>
          <w:tcPr>
            <w:tcW w:w="12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22D366" w14:textId="77777777" w:rsidR="001E5461" w:rsidRPr="00183122" w:rsidRDefault="001E5461" w:rsidP="009979B6">
            <w:pPr>
              <w:tabs>
                <w:tab w:val="left" w:pos="825"/>
              </w:tabs>
              <w:jc w:val="center"/>
              <w:rPr>
                <w:rFonts w:asciiTheme="minorHAnsi" w:eastAsia="Calibri" w:hAnsiTheme="minorHAnsi" w:cstheme="minorHAnsi"/>
              </w:rPr>
            </w:pPr>
            <w:r w:rsidRPr="00183122">
              <w:rPr>
                <w:rFonts w:asciiTheme="minorHAnsi" w:eastAsia="Calibri" w:hAnsiTheme="minorHAnsi" w:cstheme="minorHAnsi"/>
              </w:rPr>
              <w:t>26</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14BB35" w14:textId="77777777" w:rsidR="001E5461" w:rsidRPr="00183122" w:rsidRDefault="001E5461" w:rsidP="009979B6">
            <w:pPr>
              <w:jc w:val="center"/>
              <w:rPr>
                <w:rFonts w:asciiTheme="minorHAnsi" w:eastAsia="Calibri" w:hAnsiTheme="minorHAnsi" w:cstheme="minorHAns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E5EC137"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rPr>
              <w:t>2</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Pr>
          <w:p w14:paraId="6427101A" w14:textId="77777777" w:rsidR="001E5461" w:rsidRPr="00183122" w:rsidRDefault="001E5461" w:rsidP="009979B6">
            <w:pPr>
              <w:jc w:val="center"/>
              <w:rPr>
                <w:rFonts w:asciiTheme="minorHAnsi" w:eastAsia="Calibri" w:hAnsiTheme="minorHAnsi" w:cstheme="minorHAnsi"/>
              </w:rPr>
            </w:pPr>
          </w:p>
        </w:tc>
      </w:tr>
      <w:tr w:rsidR="001E5461" w:rsidRPr="00183122" w14:paraId="661E8908" w14:textId="77777777" w:rsidTr="001E5461">
        <w:trPr>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A836155" w14:textId="77777777" w:rsidR="001E5461" w:rsidRPr="00183122" w:rsidRDefault="001E5461" w:rsidP="009979B6">
            <w:pPr>
              <w:rPr>
                <w:rFonts w:asciiTheme="minorHAnsi" w:hAnsiTheme="minorHAnsi" w:cstheme="minorHAnsi"/>
              </w:rPr>
            </w:pPr>
            <w:r w:rsidRPr="00183122">
              <w:rPr>
                <w:rFonts w:asciiTheme="minorHAnsi" w:hAnsiTheme="minorHAnsi" w:cstheme="minorHAnsi"/>
              </w:rPr>
              <w:t>3</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D39D058" w14:textId="77777777" w:rsidR="001E5461" w:rsidRPr="00183122" w:rsidRDefault="001E5461" w:rsidP="009979B6">
            <w:pPr>
              <w:rPr>
                <w:rFonts w:asciiTheme="minorHAnsi" w:eastAsia="Calibri" w:hAnsiTheme="minorHAnsi" w:cstheme="minorHAnsi"/>
              </w:rPr>
            </w:pPr>
            <w:r w:rsidRPr="00183122">
              <w:rPr>
                <w:rFonts w:asciiTheme="minorHAnsi" w:eastAsia="Calibri" w:hAnsiTheme="minorHAnsi" w:cstheme="minorHAnsi"/>
                <w:b/>
                <w:bCs/>
              </w:rPr>
              <w:t>Kolacja w  przeddzień</w:t>
            </w:r>
            <w:r w:rsidRPr="00183122">
              <w:rPr>
                <w:rFonts w:asciiTheme="minorHAnsi" w:eastAsia="Calibri" w:hAnsiTheme="minorHAnsi" w:cstheme="minorHAnsi"/>
              </w:rPr>
              <w:t xml:space="preserve"> posiedzenia (Kol3 cena brutto za 1 osobę)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5720357" w14:textId="77777777" w:rsidR="001E5461" w:rsidRPr="00183122" w:rsidRDefault="001E5461" w:rsidP="001E5461">
            <w:pPr>
              <w:jc w:val="center"/>
              <w:rPr>
                <w:rFonts w:asciiTheme="minorHAnsi" w:hAnsiTheme="minorHAnsi" w:cstheme="minorHAnsi"/>
              </w:rPr>
            </w:pPr>
            <w:r w:rsidRPr="00183122">
              <w:rPr>
                <w:rFonts w:asciiTheme="minorHAnsi" w:hAnsiTheme="minorHAnsi" w:cstheme="minorHAnsi"/>
              </w:rPr>
              <w:t>……… zł</w:t>
            </w:r>
          </w:p>
        </w:tc>
        <w:tc>
          <w:tcPr>
            <w:tcW w:w="12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1F6E4F2" w14:textId="77777777" w:rsidR="001E5461" w:rsidRPr="00183122" w:rsidRDefault="001E5461" w:rsidP="009979B6">
            <w:pPr>
              <w:tabs>
                <w:tab w:val="left" w:pos="735"/>
              </w:tabs>
              <w:jc w:val="center"/>
              <w:rPr>
                <w:rFonts w:asciiTheme="minorHAnsi" w:hAnsiTheme="minorHAnsi" w:cstheme="minorHAnsi"/>
              </w:rPr>
            </w:pPr>
            <w:r w:rsidRPr="00183122">
              <w:rPr>
                <w:rFonts w:asciiTheme="minorHAnsi" w:hAnsiTheme="minorHAnsi" w:cstheme="minorHAnsi"/>
              </w:rPr>
              <w:t>7</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7B9BE33" w14:textId="77777777" w:rsidR="001E5461" w:rsidRPr="00183122" w:rsidRDefault="001E5461" w:rsidP="009979B6">
            <w:pPr>
              <w:jc w:val="center"/>
              <w:rPr>
                <w:rFonts w:asciiTheme="minorHAnsi" w:eastAsia="Calibri" w:hAnsiTheme="minorHAnsi" w:cstheme="minorHAns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BC2A3C4"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rPr>
              <w:t>2</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Pr>
          <w:p w14:paraId="65115CB5" w14:textId="77777777" w:rsidR="001E5461" w:rsidRPr="00183122" w:rsidRDefault="001E5461" w:rsidP="009979B6">
            <w:pPr>
              <w:jc w:val="center"/>
              <w:rPr>
                <w:rFonts w:asciiTheme="minorHAnsi" w:eastAsia="Calibri" w:hAnsiTheme="minorHAnsi" w:cstheme="minorHAnsi"/>
              </w:rPr>
            </w:pPr>
          </w:p>
        </w:tc>
      </w:tr>
      <w:tr w:rsidR="001E5461" w:rsidRPr="00183122" w14:paraId="7CC1521B" w14:textId="77777777" w:rsidTr="001E5461">
        <w:trPr>
          <w:trHeight w:val="633"/>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C7BECB8" w14:textId="77777777" w:rsidR="001E5461" w:rsidRPr="00183122" w:rsidRDefault="001E5461" w:rsidP="009979B6">
            <w:pPr>
              <w:rPr>
                <w:rFonts w:asciiTheme="minorHAnsi" w:hAnsiTheme="minorHAnsi" w:cstheme="minorHAnsi"/>
              </w:rPr>
            </w:pPr>
            <w:r w:rsidRPr="00183122">
              <w:rPr>
                <w:rFonts w:asciiTheme="minorHAnsi" w:hAnsiTheme="minorHAnsi" w:cstheme="minorHAnsi"/>
              </w:rPr>
              <w:t>4</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352F80" w14:textId="77777777" w:rsidR="001E5461" w:rsidRPr="00183122" w:rsidRDefault="001E5461" w:rsidP="009979B6">
            <w:pPr>
              <w:rPr>
                <w:rFonts w:asciiTheme="minorHAnsi" w:eastAsia="Calibri" w:hAnsiTheme="minorHAnsi" w:cstheme="minorHAnsi"/>
              </w:rPr>
            </w:pPr>
            <w:r w:rsidRPr="00183122">
              <w:rPr>
                <w:rFonts w:asciiTheme="minorHAnsi" w:eastAsia="Calibri" w:hAnsiTheme="minorHAnsi" w:cstheme="minorHAnsi"/>
              </w:rPr>
              <w:t xml:space="preserve">Zapewnienie </w:t>
            </w:r>
            <w:r w:rsidRPr="00183122">
              <w:rPr>
                <w:rFonts w:asciiTheme="minorHAnsi" w:eastAsia="Calibri" w:hAnsiTheme="minorHAnsi" w:cstheme="minorHAnsi"/>
                <w:b/>
                <w:bCs/>
              </w:rPr>
              <w:t>sali konferencyjnej</w:t>
            </w:r>
            <w:r w:rsidRPr="00183122">
              <w:rPr>
                <w:rFonts w:asciiTheme="minorHAnsi" w:eastAsia="Calibri" w:hAnsiTheme="minorHAnsi" w:cstheme="minorHAnsi"/>
              </w:rPr>
              <w:t xml:space="preserve"> i koordynatora w dniu posiedzenia, rozmieszczenie dwujęzycznych informacji i logotypów, zgodnie z OPZ (kol 3 cena brutto za jeden dzień)</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6C277B" w14:textId="77777777" w:rsidR="001E5461" w:rsidRPr="00183122" w:rsidRDefault="001E5461" w:rsidP="001E5461">
            <w:pPr>
              <w:jc w:val="center"/>
              <w:rPr>
                <w:rFonts w:asciiTheme="minorHAnsi" w:hAnsiTheme="minorHAnsi" w:cstheme="minorHAnsi"/>
              </w:rPr>
            </w:pPr>
          </w:p>
          <w:p w14:paraId="38335567" w14:textId="77777777" w:rsidR="001E5461" w:rsidRPr="00183122" w:rsidRDefault="001E5461" w:rsidP="001E5461">
            <w:pPr>
              <w:jc w:val="center"/>
              <w:rPr>
                <w:rFonts w:asciiTheme="minorHAnsi" w:hAnsiTheme="minorHAnsi" w:cstheme="minorHAnsi"/>
              </w:rPr>
            </w:pPr>
          </w:p>
          <w:p w14:paraId="24602158" w14:textId="3BB2E9DD" w:rsidR="001E5461" w:rsidRPr="00183122" w:rsidRDefault="001E5461" w:rsidP="001E5461">
            <w:pPr>
              <w:jc w:val="center"/>
              <w:rPr>
                <w:rFonts w:asciiTheme="minorHAnsi" w:hAnsiTheme="minorHAnsi" w:cstheme="minorHAnsi"/>
              </w:rPr>
            </w:pPr>
            <w:r w:rsidRPr="00183122">
              <w:rPr>
                <w:rFonts w:asciiTheme="minorHAnsi" w:hAnsiTheme="minorHAnsi" w:cstheme="minorHAnsi"/>
              </w:rPr>
              <w:t>……… zł</w:t>
            </w:r>
          </w:p>
        </w:tc>
        <w:tc>
          <w:tcPr>
            <w:tcW w:w="12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6EBE70A"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rPr>
              <w:t>1</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30B3BB4" w14:textId="77777777" w:rsidR="001E5461" w:rsidRPr="00183122" w:rsidRDefault="001E5461" w:rsidP="009979B6">
            <w:pPr>
              <w:jc w:val="center"/>
              <w:rPr>
                <w:rFonts w:asciiTheme="minorHAnsi" w:eastAsia="Calibri" w:hAnsiTheme="minorHAnsi" w:cstheme="minorHAns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0FE56C3"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rPr>
              <w:t>2</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Pr>
          <w:p w14:paraId="08533FC0" w14:textId="77777777" w:rsidR="001E5461" w:rsidRPr="00183122" w:rsidRDefault="001E5461" w:rsidP="009979B6">
            <w:pPr>
              <w:jc w:val="center"/>
              <w:rPr>
                <w:rFonts w:asciiTheme="minorHAnsi" w:eastAsia="Calibri" w:hAnsiTheme="minorHAnsi" w:cstheme="minorHAnsi"/>
              </w:rPr>
            </w:pPr>
          </w:p>
        </w:tc>
      </w:tr>
      <w:tr w:rsidR="001E5461" w:rsidRPr="00183122" w14:paraId="37362298" w14:textId="77777777" w:rsidTr="001E5461">
        <w:trPr>
          <w:trHeight w:val="633"/>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F77E034" w14:textId="77777777" w:rsidR="001E5461" w:rsidRPr="00183122" w:rsidRDefault="001E5461" w:rsidP="009979B6">
            <w:pPr>
              <w:rPr>
                <w:rFonts w:asciiTheme="minorHAnsi" w:hAnsiTheme="minorHAnsi" w:cstheme="minorHAnsi"/>
              </w:rPr>
            </w:pPr>
            <w:r w:rsidRPr="00183122">
              <w:rPr>
                <w:rFonts w:asciiTheme="minorHAnsi" w:hAnsiTheme="minorHAnsi" w:cstheme="minorHAnsi"/>
              </w:rPr>
              <w:lastRenderedPageBreak/>
              <w:t>5</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4E0F13F" w14:textId="77777777" w:rsidR="001E5461" w:rsidRPr="00183122" w:rsidRDefault="001E5461" w:rsidP="009979B6">
            <w:pPr>
              <w:rPr>
                <w:rFonts w:asciiTheme="minorHAnsi" w:eastAsia="Calibri" w:hAnsiTheme="minorHAnsi" w:cstheme="minorHAnsi"/>
              </w:rPr>
            </w:pPr>
            <w:r w:rsidRPr="00183122">
              <w:rPr>
                <w:rFonts w:asciiTheme="minorHAnsi" w:eastAsia="Calibri" w:hAnsiTheme="minorHAnsi" w:cstheme="minorHAnsi"/>
              </w:rPr>
              <w:t xml:space="preserve">Zapewnienie </w:t>
            </w:r>
            <w:r w:rsidRPr="00183122">
              <w:rPr>
                <w:rFonts w:asciiTheme="minorHAnsi" w:eastAsia="Calibri" w:hAnsiTheme="minorHAnsi" w:cstheme="minorHAnsi"/>
                <w:b/>
                <w:bCs/>
              </w:rPr>
              <w:t>dwóch</w:t>
            </w:r>
            <w:r w:rsidRPr="00183122">
              <w:rPr>
                <w:rFonts w:asciiTheme="minorHAnsi" w:eastAsia="Calibri" w:hAnsiTheme="minorHAnsi" w:cstheme="minorHAnsi"/>
              </w:rPr>
              <w:t xml:space="preserve"> dodatkowych małych </w:t>
            </w:r>
            <w:proofErr w:type="spellStart"/>
            <w:r w:rsidRPr="00183122">
              <w:rPr>
                <w:rFonts w:asciiTheme="minorHAnsi" w:eastAsia="Calibri" w:hAnsiTheme="minorHAnsi" w:cstheme="minorHAnsi"/>
                <w:b/>
                <w:bCs/>
              </w:rPr>
              <w:t>sal</w:t>
            </w:r>
            <w:proofErr w:type="spellEnd"/>
            <w:r w:rsidRPr="00183122">
              <w:rPr>
                <w:rFonts w:asciiTheme="minorHAnsi" w:eastAsia="Calibri" w:hAnsiTheme="minorHAnsi" w:cstheme="minorHAnsi"/>
                <w:b/>
                <w:bCs/>
              </w:rPr>
              <w:t xml:space="preserve"> dla delegacji</w:t>
            </w:r>
            <w:r w:rsidRPr="00183122">
              <w:rPr>
                <w:rFonts w:asciiTheme="minorHAnsi" w:eastAsia="Calibri" w:hAnsiTheme="minorHAnsi" w:cstheme="minorHAnsi"/>
              </w:rPr>
              <w:t xml:space="preserve"> </w:t>
            </w:r>
            <w:r w:rsidRPr="00183122">
              <w:rPr>
                <w:rFonts w:asciiTheme="minorHAnsi" w:eastAsia="Calibri" w:hAnsiTheme="minorHAnsi" w:cstheme="minorHAnsi"/>
                <w:b/>
                <w:bCs/>
              </w:rPr>
              <w:t>krajowych</w:t>
            </w:r>
            <w:r w:rsidRPr="00183122">
              <w:rPr>
                <w:rFonts w:asciiTheme="minorHAnsi" w:eastAsia="Calibri" w:hAnsiTheme="minorHAnsi" w:cstheme="minorHAnsi"/>
              </w:rPr>
              <w:t xml:space="preserve"> na co najmniej 20 osób każda. Dostępne na około 2 godziny przed terminem rozpoczęcia i podczas całego trwania KM (Kol 3 cena brutto za jeden zjazd KM)</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493ED3B" w14:textId="77777777" w:rsidR="001E5461" w:rsidRPr="00183122" w:rsidRDefault="001E5461" w:rsidP="001E5461">
            <w:pPr>
              <w:jc w:val="center"/>
              <w:rPr>
                <w:rFonts w:asciiTheme="minorHAnsi" w:hAnsiTheme="minorHAnsi" w:cstheme="minorHAnsi"/>
              </w:rPr>
            </w:pPr>
          </w:p>
          <w:p w14:paraId="4A00C720" w14:textId="77777777" w:rsidR="001E5461" w:rsidRPr="00183122" w:rsidRDefault="001E5461" w:rsidP="001E5461">
            <w:pPr>
              <w:jc w:val="center"/>
              <w:rPr>
                <w:rFonts w:asciiTheme="minorHAnsi" w:hAnsiTheme="minorHAnsi" w:cstheme="minorHAnsi"/>
              </w:rPr>
            </w:pPr>
          </w:p>
          <w:p w14:paraId="1AE3F689" w14:textId="77777777" w:rsidR="001E5461" w:rsidRPr="00183122" w:rsidRDefault="001E5461" w:rsidP="001E5461">
            <w:pPr>
              <w:jc w:val="center"/>
              <w:rPr>
                <w:rFonts w:asciiTheme="minorHAnsi" w:hAnsiTheme="minorHAnsi" w:cstheme="minorHAnsi"/>
              </w:rPr>
            </w:pPr>
            <w:r w:rsidRPr="00183122">
              <w:rPr>
                <w:rFonts w:asciiTheme="minorHAnsi" w:hAnsiTheme="minorHAnsi" w:cstheme="minorHAnsi"/>
              </w:rPr>
              <w:t>……… zł</w:t>
            </w:r>
          </w:p>
        </w:tc>
        <w:tc>
          <w:tcPr>
            <w:tcW w:w="12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75AC6E"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rPr>
              <w:t>1</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64B673" w14:textId="77777777" w:rsidR="001E5461" w:rsidRPr="00183122" w:rsidRDefault="001E5461" w:rsidP="009979B6">
            <w:pPr>
              <w:jc w:val="center"/>
              <w:rPr>
                <w:rFonts w:asciiTheme="minorHAnsi" w:eastAsia="Calibri" w:hAnsiTheme="minorHAnsi" w:cstheme="minorHAns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1B84659"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rPr>
              <w:t>2</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Pr>
          <w:p w14:paraId="556FA5BD" w14:textId="77777777" w:rsidR="001E5461" w:rsidRPr="00183122" w:rsidRDefault="001E5461" w:rsidP="009979B6">
            <w:pPr>
              <w:jc w:val="center"/>
              <w:rPr>
                <w:rFonts w:asciiTheme="minorHAnsi" w:eastAsia="Calibri" w:hAnsiTheme="minorHAnsi" w:cstheme="minorHAnsi"/>
              </w:rPr>
            </w:pPr>
          </w:p>
        </w:tc>
      </w:tr>
      <w:tr w:rsidR="001E5461" w:rsidRPr="00183122" w14:paraId="321897AA" w14:textId="77777777" w:rsidTr="001E5461">
        <w:trPr>
          <w:trHeight w:val="633"/>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2DA0061" w14:textId="77777777" w:rsidR="001E5461" w:rsidRPr="00183122" w:rsidRDefault="001E5461" w:rsidP="009979B6">
            <w:pPr>
              <w:rPr>
                <w:rFonts w:asciiTheme="minorHAnsi" w:hAnsiTheme="minorHAnsi" w:cstheme="minorHAnsi"/>
              </w:rPr>
            </w:pPr>
            <w:r w:rsidRPr="00183122">
              <w:rPr>
                <w:rFonts w:asciiTheme="minorHAnsi" w:hAnsiTheme="minorHAnsi" w:cstheme="minorHAnsi"/>
              </w:rPr>
              <w:t>6</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04D56F0" w14:textId="77777777" w:rsidR="001E5461" w:rsidRPr="00183122" w:rsidRDefault="001E5461" w:rsidP="009979B6">
            <w:pPr>
              <w:rPr>
                <w:rFonts w:asciiTheme="minorHAnsi" w:eastAsia="Calibri" w:hAnsiTheme="minorHAnsi" w:cstheme="minorHAnsi"/>
              </w:rPr>
            </w:pPr>
            <w:r w:rsidRPr="00183122">
              <w:rPr>
                <w:rFonts w:asciiTheme="minorHAnsi" w:eastAsia="Calibri" w:hAnsiTheme="minorHAnsi" w:cstheme="minorHAnsi"/>
              </w:rPr>
              <w:t xml:space="preserve">Zapewnienie </w:t>
            </w:r>
            <w:r w:rsidRPr="00183122">
              <w:rPr>
                <w:rFonts w:asciiTheme="minorHAnsi" w:eastAsia="Calibri" w:hAnsiTheme="minorHAnsi" w:cstheme="minorHAnsi"/>
                <w:b/>
                <w:bCs/>
              </w:rPr>
              <w:t>sprzętu konferencyjnego</w:t>
            </w:r>
            <w:r w:rsidRPr="00183122">
              <w:rPr>
                <w:rFonts w:asciiTheme="minorHAnsi" w:eastAsia="Calibri" w:hAnsiTheme="minorHAnsi" w:cstheme="minorHAnsi"/>
              </w:rPr>
              <w:t xml:space="preserve"> wraz z nagłośnieniem (mikrofony) i sprzętem audio-wideo (ekrany, projektory, laptopy)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20D1CE3" w14:textId="77777777" w:rsidR="001E5461" w:rsidRPr="00183122" w:rsidRDefault="001E5461" w:rsidP="001E5461">
            <w:pPr>
              <w:jc w:val="center"/>
              <w:rPr>
                <w:rFonts w:asciiTheme="minorHAnsi" w:hAnsiTheme="minorHAnsi" w:cstheme="minorHAnsi"/>
              </w:rPr>
            </w:pPr>
          </w:p>
          <w:p w14:paraId="2C1A194B" w14:textId="77777777" w:rsidR="001E5461" w:rsidRPr="00183122" w:rsidRDefault="001E5461" w:rsidP="001E5461">
            <w:pPr>
              <w:jc w:val="center"/>
              <w:rPr>
                <w:rFonts w:asciiTheme="minorHAnsi" w:hAnsiTheme="minorHAnsi" w:cstheme="minorHAnsi"/>
              </w:rPr>
            </w:pPr>
            <w:r w:rsidRPr="00183122">
              <w:rPr>
                <w:rFonts w:asciiTheme="minorHAnsi" w:hAnsiTheme="minorHAnsi" w:cstheme="minorHAnsi"/>
              </w:rPr>
              <w:t>………zł</w:t>
            </w:r>
          </w:p>
        </w:tc>
        <w:tc>
          <w:tcPr>
            <w:tcW w:w="12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490A26"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rPr>
              <w:t>1</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D16F441" w14:textId="77777777" w:rsidR="001E5461" w:rsidRPr="00183122" w:rsidRDefault="001E5461" w:rsidP="009979B6">
            <w:pPr>
              <w:jc w:val="center"/>
              <w:rPr>
                <w:rFonts w:asciiTheme="minorHAnsi" w:eastAsia="Calibri" w:hAnsiTheme="minorHAnsi" w:cstheme="minorHAns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4A507AE"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rPr>
              <w:t>2</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Pr>
          <w:p w14:paraId="0A246A8F" w14:textId="77777777" w:rsidR="001E5461" w:rsidRPr="00183122" w:rsidRDefault="001E5461" w:rsidP="009979B6">
            <w:pPr>
              <w:jc w:val="center"/>
              <w:rPr>
                <w:rFonts w:asciiTheme="minorHAnsi" w:eastAsia="Calibri" w:hAnsiTheme="minorHAnsi" w:cstheme="minorHAnsi"/>
              </w:rPr>
            </w:pPr>
          </w:p>
        </w:tc>
      </w:tr>
      <w:tr w:rsidR="001E5461" w:rsidRPr="00183122" w14:paraId="23D17243" w14:textId="77777777" w:rsidTr="001E5461">
        <w:trPr>
          <w:trHeight w:val="1"/>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47F1292" w14:textId="77777777" w:rsidR="001E5461" w:rsidRPr="00183122" w:rsidRDefault="001E5461" w:rsidP="009979B6">
            <w:pPr>
              <w:rPr>
                <w:rFonts w:asciiTheme="minorHAnsi" w:hAnsiTheme="minorHAnsi" w:cstheme="minorHAnsi"/>
              </w:rPr>
            </w:pPr>
            <w:r w:rsidRPr="00183122">
              <w:rPr>
                <w:rFonts w:asciiTheme="minorHAnsi" w:hAnsiTheme="minorHAnsi" w:cstheme="minorHAnsi"/>
              </w:rPr>
              <w:t>7</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9F8659F" w14:textId="77777777" w:rsidR="001E5461" w:rsidRPr="00183122" w:rsidRDefault="001E5461" w:rsidP="009979B6">
            <w:pPr>
              <w:rPr>
                <w:rFonts w:asciiTheme="minorHAnsi" w:eastAsia="Calibri" w:hAnsiTheme="minorHAnsi" w:cstheme="minorHAnsi"/>
              </w:rPr>
            </w:pPr>
            <w:r w:rsidRPr="00183122">
              <w:rPr>
                <w:rFonts w:asciiTheme="minorHAnsi" w:eastAsia="Calibri" w:hAnsiTheme="minorHAnsi" w:cstheme="minorHAnsi"/>
              </w:rPr>
              <w:t xml:space="preserve">Zapewnienie </w:t>
            </w:r>
            <w:proofErr w:type="spellStart"/>
            <w:r w:rsidRPr="00183122">
              <w:rPr>
                <w:rFonts w:asciiTheme="minorHAnsi" w:eastAsia="Calibri" w:hAnsiTheme="minorHAnsi" w:cstheme="minorHAnsi"/>
                <w:b/>
                <w:bCs/>
              </w:rPr>
              <w:t>multifonów</w:t>
            </w:r>
            <w:proofErr w:type="spellEnd"/>
            <w:r w:rsidRPr="00183122">
              <w:rPr>
                <w:rFonts w:asciiTheme="minorHAnsi" w:eastAsia="Calibri" w:hAnsiTheme="minorHAnsi" w:cstheme="minorHAnsi"/>
              </w:rPr>
              <w:t xml:space="preserve"> dla uczestników posiedzenia (cena brutto za 1 </w:t>
            </w:r>
            <w:proofErr w:type="spellStart"/>
            <w:r w:rsidRPr="00183122">
              <w:rPr>
                <w:rFonts w:asciiTheme="minorHAnsi" w:eastAsia="Calibri" w:hAnsiTheme="minorHAnsi" w:cstheme="minorHAnsi"/>
              </w:rPr>
              <w:t>szt</w:t>
            </w:r>
            <w:proofErr w:type="spellEnd"/>
            <w:r w:rsidRPr="00183122">
              <w:rPr>
                <w:rFonts w:asciiTheme="minorHAnsi" w:eastAsia="Calibri" w:hAnsiTheme="minorHAnsi" w:cstheme="minorHAnsi"/>
              </w:rPr>
              <w:t xml:space="preserve">) 1 </w:t>
            </w:r>
            <w:proofErr w:type="spellStart"/>
            <w:r w:rsidRPr="00183122">
              <w:rPr>
                <w:rFonts w:asciiTheme="minorHAnsi" w:eastAsia="Calibri" w:hAnsiTheme="minorHAnsi" w:cstheme="minorHAnsi"/>
              </w:rPr>
              <w:t>multifon</w:t>
            </w:r>
            <w:proofErr w:type="spellEnd"/>
            <w:r w:rsidRPr="00183122">
              <w:rPr>
                <w:rFonts w:asciiTheme="minorHAnsi" w:eastAsia="Calibri" w:hAnsiTheme="minorHAnsi" w:cstheme="minorHAnsi"/>
              </w:rPr>
              <w:t xml:space="preserve"> na 2 osoby</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95F64E5" w14:textId="77777777" w:rsidR="001E5461" w:rsidRPr="00183122" w:rsidRDefault="001E5461" w:rsidP="001E5461">
            <w:pPr>
              <w:jc w:val="center"/>
              <w:rPr>
                <w:rFonts w:asciiTheme="minorHAnsi" w:hAnsiTheme="minorHAnsi" w:cstheme="minorHAnsi"/>
              </w:rPr>
            </w:pPr>
          </w:p>
          <w:p w14:paraId="3BAE80C1" w14:textId="77777777" w:rsidR="001E5461" w:rsidRPr="00183122" w:rsidRDefault="001E5461" w:rsidP="001E5461">
            <w:pPr>
              <w:jc w:val="center"/>
              <w:rPr>
                <w:rFonts w:asciiTheme="minorHAnsi" w:hAnsiTheme="minorHAnsi" w:cstheme="minorHAnsi"/>
              </w:rPr>
            </w:pPr>
            <w:r w:rsidRPr="00183122">
              <w:rPr>
                <w:rFonts w:asciiTheme="minorHAnsi" w:hAnsiTheme="minorHAnsi" w:cstheme="minorHAnsi"/>
              </w:rPr>
              <w:t>……… zł</w:t>
            </w:r>
          </w:p>
        </w:tc>
        <w:tc>
          <w:tcPr>
            <w:tcW w:w="12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08E449B"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rPr>
              <w:t>30</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CEAB5A4" w14:textId="77777777" w:rsidR="001E5461" w:rsidRPr="00183122" w:rsidRDefault="001E5461" w:rsidP="009979B6">
            <w:pPr>
              <w:jc w:val="center"/>
              <w:rPr>
                <w:rFonts w:asciiTheme="minorHAnsi" w:eastAsia="Calibri" w:hAnsiTheme="minorHAnsi" w:cstheme="minorHAns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472B6C"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rPr>
              <w:t>2</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Pr>
          <w:p w14:paraId="4C5995B7" w14:textId="77777777" w:rsidR="001E5461" w:rsidRPr="00183122" w:rsidRDefault="001E5461" w:rsidP="009979B6">
            <w:pPr>
              <w:jc w:val="center"/>
              <w:rPr>
                <w:rFonts w:asciiTheme="minorHAnsi" w:eastAsia="Calibri" w:hAnsiTheme="minorHAnsi" w:cstheme="minorHAnsi"/>
              </w:rPr>
            </w:pPr>
          </w:p>
        </w:tc>
      </w:tr>
      <w:tr w:rsidR="001E5461" w:rsidRPr="00183122" w14:paraId="24171521" w14:textId="77777777" w:rsidTr="001E5461">
        <w:trPr>
          <w:trHeight w:val="407"/>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5193395" w14:textId="77777777" w:rsidR="001E5461" w:rsidRPr="00183122" w:rsidRDefault="001E5461" w:rsidP="009979B6">
            <w:pPr>
              <w:rPr>
                <w:rFonts w:asciiTheme="minorHAnsi" w:hAnsiTheme="minorHAnsi" w:cstheme="minorHAnsi"/>
              </w:rPr>
            </w:pPr>
            <w:r w:rsidRPr="00183122">
              <w:rPr>
                <w:rFonts w:asciiTheme="minorHAnsi" w:hAnsiTheme="minorHAnsi" w:cstheme="minorHAnsi"/>
              </w:rPr>
              <w:t>8</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2DC9A4C" w14:textId="77777777" w:rsidR="001E5461" w:rsidRPr="00183122" w:rsidRDefault="001E5461" w:rsidP="009979B6">
            <w:pPr>
              <w:spacing w:line="276" w:lineRule="auto"/>
              <w:jc w:val="both"/>
              <w:rPr>
                <w:rFonts w:asciiTheme="minorHAnsi" w:eastAsia="Calibri" w:hAnsiTheme="minorHAnsi" w:cstheme="minorHAnsi"/>
              </w:rPr>
            </w:pPr>
            <w:r w:rsidRPr="00183122">
              <w:rPr>
                <w:rFonts w:asciiTheme="minorHAnsi" w:eastAsia="Calibri" w:hAnsiTheme="minorHAnsi" w:cstheme="minorHAnsi"/>
              </w:rPr>
              <w:t xml:space="preserve">Zapewnienie </w:t>
            </w:r>
            <w:r w:rsidRPr="00183122">
              <w:rPr>
                <w:rFonts w:asciiTheme="minorHAnsi" w:eastAsia="Calibri" w:hAnsiTheme="minorHAnsi" w:cstheme="minorHAnsi"/>
                <w:b/>
                <w:bCs/>
              </w:rPr>
              <w:t>słuchawek</w:t>
            </w:r>
            <w:r w:rsidRPr="00183122">
              <w:rPr>
                <w:rFonts w:asciiTheme="minorHAnsi" w:eastAsia="Calibri" w:hAnsiTheme="minorHAnsi" w:cstheme="minorHAnsi"/>
              </w:rPr>
              <w:t xml:space="preserve">  (cena brutto na 1 osobę)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9D67A85" w14:textId="77777777" w:rsidR="001E5461" w:rsidRPr="00183122" w:rsidRDefault="001E5461" w:rsidP="001E5461">
            <w:pPr>
              <w:jc w:val="center"/>
              <w:rPr>
                <w:rFonts w:asciiTheme="minorHAnsi" w:hAnsiTheme="minorHAnsi" w:cstheme="minorHAnsi"/>
              </w:rPr>
            </w:pPr>
            <w:r w:rsidRPr="00183122">
              <w:rPr>
                <w:rFonts w:asciiTheme="minorHAnsi" w:hAnsiTheme="minorHAnsi" w:cstheme="minorHAnsi"/>
              </w:rPr>
              <w:t>……… zł</w:t>
            </w:r>
          </w:p>
        </w:tc>
        <w:tc>
          <w:tcPr>
            <w:tcW w:w="12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426FC43"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rPr>
              <w:t>60</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6A855CF" w14:textId="77777777" w:rsidR="001E5461" w:rsidRPr="00183122" w:rsidRDefault="001E5461" w:rsidP="009979B6">
            <w:pPr>
              <w:jc w:val="center"/>
              <w:rPr>
                <w:rFonts w:asciiTheme="minorHAnsi" w:eastAsia="Calibri" w:hAnsiTheme="minorHAnsi" w:cstheme="minorHAns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F093E9" w14:textId="77777777" w:rsidR="001E5461" w:rsidRPr="00183122" w:rsidRDefault="001E5461" w:rsidP="009979B6">
            <w:pPr>
              <w:tabs>
                <w:tab w:val="left" w:pos="750"/>
              </w:tabs>
              <w:jc w:val="center"/>
              <w:rPr>
                <w:rFonts w:asciiTheme="minorHAnsi" w:hAnsiTheme="minorHAnsi" w:cstheme="minorHAnsi"/>
              </w:rPr>
            </w:pPr>
            <w:r w:rsidRPr="00183122">
              <w:rPr>
                <w:rFonts w:asciiTheme="minorHAnsi" w:hAnsiTheme="minorHAnsi" w:cstheme="minorHAnsi"/>
              </w:rPr>
              <w:t>2</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Pr>
          <w:p w14:paraId="6266FD7A" w14:textId="77777777" w:rsidR="001E5461" w:rsidRPr="00183122" w:rsidRDefault="001E5461" w:rsidP="009979B6">
            <w:pPr>
              <w:jc w:val="center"/>
              <w:rPr>
                <w:rFonts w:asciiTheme="minorHAnsi" w:eastAsia="Calibri" w:hAnsiTheme="minorHAnsi" w:cstheme="minorHAnsi"/>
              </w:rPr>
            </w:pPr>
          </w:p>
        </w:tc>
      </w:tr>
      <w:tr w:rsidR="001E5461" w:rsidRPr="00183122" w14:paraId="164423B7" w14:textId="77777777" w:rsidTr="001E5461">
        <w:trPr>
          <w:trHeight w:val="386"/>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4925B5F" w14:textId="77777777" w:rsidR="001E5461" w:rsidRPr="00183122" w:rsidRDefault="001E5461" w:rsidP="009979B6">
            <w:pPr>
              <w:rPr>
                <w:rFonts w:asciiTheme="minorHAnsi" w:hAnsiTheme="minorHAnsi" w:cstheme="minorHAnsi"/>
              </w:rPr>
            </w:pPr>
            <w:r w:rsidRPr="00183122">
              <w:rPr>
                <w:rFonts w:asciiTheme="minorHAnsi" w:hAnsiTheme="minorHAnsi" w:cstheme="minorHAnsi"/>
              </w:rPr>
              <w:t>9</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DC810D3" w14:textId="77777777" w:rsidR="001E5461" w:rsidRPr="00183122" w:rsidRDefault="001E5461" w:rsidP="009979B6">
            <w:pPr>
              <w:spacing w:line="276" w:lineRule="auto"/>
              <w:jc w:val="both"/>
              <w:rPr>
                <w:rFonts w:asciiTheme="minorHAnsi" w:eastAsia="Calibri" w:hAnsiTheme="minorHAnsi" w:cstheme="minorHAnsi"/>
              </w:rPr>
            </w:pPr>
            <w:r w:rsidRPr="00183122">
              <w:rPr>
                <w:rFonts w:asciiTheme="minorHAnsi" w:eastAsia="Calibri" w:hAnsiTheme="minorHAnsi" w:cstheme="minorHAnsi"/>
              </w:rPr>
              <w:t xml:space="preserve">Zapewnienie </w:t>
            </w:r>
            <w:r w:rsidRPr="00183122">
              <w:rPr>
                <w:rFonts w:asciiTheme="minorHAnsi" w:eastAsia="Calibri" w:hAnsiTheme="minorHAnsi" w:cstheme="minorHAnsi"/>
                <w:b/>
                <w:bCs/>
              </w:rPr>
              <w:t>kabiny symultanicznej</w:t>
            </w:r>
            <w:r w:rsidRPr="00183122">
              <w:rPr>
                <w:rFonts w:asciiTheme="minorHAnsi" w:eastAsia="Calibri" w:hAnsiTheme="minorHAnsi" w:cstheme="minorHAnsi"/>
              </w:rPr>
              <w:t xml:space="preserve"> dla 2 tłumaczy wraz z obsługą techniczną oraz zapisem dźwięku (cena brutto za 1 dzień)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F3A22CE" w14:textId="77777777" w:rsidR="001E5461" w:rsidRPr="00183122" w:rsidRDefault="001E5461" w:rsidP="001E5461">
            <w:pPr>
              <w:jc w:val="center"/>
              <w:rPr>
                <w:rFonts w:asciiTheme="minorHAnsi" w:hAnsiTheme="minorHAnsi" w:cstheme="minorHAnsi"/>
              </w:rPr>
            </w:pPr>
            <w:r w:rsidRPr="00183122">
              <w:rPr>
                <w:rFonts w:asciiTheme="minorHAnsi" w:hAnsiTheme="minorHAnsi" w:cstheme="minorHAnsi"/>
              </w:rPr>
              <w:t>…….. zł</w:t>
            </w:r>
          </w:p>
        </w:tc>
        <w:tc>
          <w:tcPr>
            <w:tcW w:w="12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455FC80"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rPr>
              <w:t>1</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1C46ECD" w14:textId="77777777" w:rsidR="001E5461" w:rsidRPr="00183122" w:rsidRDefault="001E5461" w:rsidP="009979B6">
            <w:pPr>
              <w:jc w:val="center"/>
              <w:rPr>
                <w:rFonts w:asciiTheme="minorHAnsi" w:eastAsia="Calibri" w:hAnsiTheme="minorHAnsi" w:cstheme="minorHAns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7DB8012" w14:textId="77777777" w:rsidR="001E5461" w:rsidRPr="00183122" w:rsidRDefault="001E5461" w:rsidP="009979B6">
            <w:pPr>
              <w:tabs>
                <w:tab w:val="left" w:pos="750"/>
              </w:tabs>
              <w:jc w:val="center"/>
              <w:rPr>
                <w:rFonts w:asciiTheme="minorHAnsi" w:hAnsiTheme="minorHAnsi" w:cstheme="minorHAnsi"/>
              </w:rPr>
            </w:pPr>
            <w:r w:rsidRPr="00183122">
              <w:rPr>
                <w:rFonts w:asciiTheme="minorHAnsi" w:hAnsiTheme="minorHAnsi" w:cstheme="minorHAnsi"/>
              </w:rPr>
              <w:t>2</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Pr>
          <w:p w14:paraId="2ACD04F6" w14:textId="77777777" w:rsidR="001E5461" w:rsidRPr="00183122" w:rsidRDefault="001E5461" w:rsidP="009979B6">
            <w:pPr>
              <w:jc w:val="center"/>
              <w:rPr>
                <w:rFonts w:asciiTheme="minorHAnsi" w:eastAsia="Calibri" w:hAnsiTheme="minorHAnsi" w:cstheme="minorHAnsi"/>
              </w:rPr>
            </w:pPr>
          </w:p>
        </w:tc>
      </w:tr>
      <w:tr w:rsidR="001E5461" w:rsidRPr="00183122" w14:paraId="153A0617" w14:textId="77777777" w:rsidTr="001E5461">
        <w:trPr>
          <w:trHeight w:val="1"/>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F1AEEDC" w14:textId="77777777" w:rsidR="001E5461" w:rsidRPr="00183122" w:rsidRDefault="001E5461" w:rsidP="009979B6">
            <w:pPr>
              <w:rPr>
                <w:rFonts w:asciiTheme="minorHAnsi" w:hAnsiTheme="minorHAnsi" w:cstheme="minorHAnsi"/>
              </w:rPr>
            </w:pPr>
            <w:r w:rsidRPr="00183122">
              <w:rPr>
                <w:rFonts w:asciiTheme="minorHAnsi" w:hAnsiTheme="minorHAnsi" w:cstheme="minorHAnsi"/>
              </w:rPr>
              <w:t>10</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74A3D6B" w14:textId="77777777" w:rsidR="001E5461" w:rsidRPr="00183122" w:rsidRDefault="001E5461" w:rsidP="009979B6">
            <w:pPr>
              <w:rPr>
                <w:rFonts w:asciiTheme="minorHAnsi" w:eastAsia="Calibri" w:hAnsiTheme="minorHAnsi" w:cstheme="minorHAnsi"/>
              </w:rPr>
            </w:pPr>
            <w:r w:rsidRPr="00183122">
              <w:rPr>
                <w:rFonts w:asciiTheme="minorHAnsi" w:eastAsia="Calibri" w:hAnsiTheme="minorHAnsi" w:cstheme="minorHAnsi"/>
              </w:rPr>
              <w:t xml:space="preserve">Zapewnienie i obsługa </w:t>
            </w:r>
            <w:r w:rsidRPr="00183122">
              <w:rPr>
                <w:rFonts w:asciiTheme="minorHAnsi" w:eastAsia="Calibri" w:hAnsiTheme="minorHAnsi" w:cstheme="minorHAnsi"/>
                <w:b/>
                <w:bCs/>
              </w:rPr>
              <w:t>systemu elektronicznego głosowania</w:t>
            </w:r>
            <w:r w:rsidRPr="00183122">
              <w:rPr>
                <w:rFonts w:asciiTheme="minorHAnsi" w:eastAsia="Calibri" w:hAnsiTheme="minorHAnsi" w:cstheme="minorHAnsi"/>
              </w:rPr>
              <w:t xml:space="preserve"> </w:t>
            </w:r>
            <w:r w:rsidRPr="00183122">
              <w:rPr>
                <w:rFonts w:asciiTheme="minorHAnsi" w:eastAsia="Calibri" w:hAnsiTheme="minorHAnsi" w:cstheme="minorHAnsi"/>
                <w:b/>
                <w:bCs/>
              </w:rPr>
              <w:t>bezprzewodowego</w:t>
            </w:r>
            <w:r w:rsidRPr="00183122">
              <w:rPr>
                <w:rFonts w:asciiTheme="minorHAnsi" w:eastAsia="Calibri" w:hAnsiTheme="minorHAnsi" w:cstheme="minorHAnsi"/>
              </w:rPr>
              <w:t>, w tym sprzęt i obsługa techniczna sprzętu do głosowania elektronicznego w dniu posiedzenia.</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23275C" w14:textId="77777777" w:rsidR="001E5461" w:rsidRPr="00183122" w:rsidRDefault="001E5461" w:rsidP="001E5461">
            <w:pPr>
              <w:jc w:val="center"/>
              <w:rPr>
                <w:rFonts w:asciiTheme="minorHAnsi" w:hAnsiTheme="minorHAnsi" w:cstheme="minorHAnsi"/>
              </w:rPr>
            </w:pPr>
          </w:p>
          <w:p w14:paraId="1DA9C712" w14:textId="77777777" w:rsidR="001E5461" w:rsidRPr="00183122" w:rsidRDefault="001E5461" w:rsidP="001E5461">
            <w:pPr>
              <w:jc w:val="center"/>
              <w:rPr>
                <w:rFonts w:asciiTheme="minorHAnsi" w:hAnsiTheme="minorHAnsi" w:cstheme="minorHAnsi"/>
              </w:rPr>
            </w:pPr>
            <w:r w:rsidRPr="00183122">
              <w:rPr>
                <w:rFonts w:asciiTheme="minorHAnsi" w:hAnsiTheme="minorHAnsi" w:cstheme="minorHAnsi"/>
              </w:rPr>
              <w:t>……… zł</w:t>
            </w:r>
          </w:p>
        </w:tc>
        <w:tc>
          <w:tcPr>
            <w:tcW w:w="12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46BE6E"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rPr>
              <w:t>1</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0440FA" w14:textId="77777777" w:rsidR="001E5461" w:rsidRPr="00183122" w:rsidRDefault="001E5461" w:rsidP="009979B6">
            <w:pPr>
              <w:jc w:val="center"/>
              <w:rPr>
                <w:rFonts w:asciiTheme="minorHAnsi" w:eastAsia="Calibri" w:hAnsiTheme="minorHAnsi" w:cstheme="minorHAns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C3D8771"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rPr>
              <w:t>2</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Pr>
          <w:p w14:paraId="5F81E4F9" w14:textId="77777777" w:rsidR="001E5461" w:rsidRPr="00183122" w:rsidRDefault="001E5461" w:rsidP="009979B6">
            <w:pPr>
              <w:jc w:val="center"/>
              <w:rPr>
                <w:rFonts w:asciiTheme="minorHAnsi" w:eastAsia="Calibri" w:hAnsiTheme="minorHAnsi" w:cstheme="minorHAnsi"/>
              </w:rPr>
            </w:pPr>
          </w:p>
        </w:tc>
      </w:tr>
      <w:tr w:rsidR="001E5461" w:rsidRPr="00183122" w14:paraId="19107163" w14:textId="77777777" w:rsidTr="001E5461">
        <w:trPr>
          <w:trHeight w:val="1"/>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E086DD4" w14:textId="77777777" w:rsidR="001E5461" w:rsidRPr="00183122" w:rsidRDefault="001E5461" w:rsidP="009979B6">
            <w:pPr>
              <w:rPr>
                <w:rFonts w:asciiTheme="minorHAnsi" w:hAnsiTheme="minorHAnsi" w:cstheme="minorHAnsi"/>
              </w:rPr>
            </w:pPr>
            <w:r w:rsidRPr="00183122">
              <w:rPr>
                <w:rFonts w:asciiTheme="minorHAnsi" w:hAnsiTheme="minorHAnsi" w:cstheme="minorHAnsi"/>
              </w:rPr>
              <w:t>11</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46A572C" w14:textId="77777777" w:rsidR="001E5461" w:rsidRPr="00183122" w:rsidRDefault="001E5461" w:rsidP="009979B6">
            <w:pPr>
              <w:rPr>
                <w:rFonts w:asciiTheme="minorHAnsi" w:eastAsia="Calibri" w:hAnsiTheme="minorHAnsi" w:cstheme="minorHAnsi"/>
              </w:rPr>
            </w:pPr>
            <w:r w:rsidRPr="00183122">
              <w:rPr>
                <w:rFonts w:asciiTheme="minorHAnsi" w:eastAsia="Calibri" w:hAnsiTheme="minorHAnsi" w:cstheme="minorHAnsi"/>
              </w:rPr>
              <w:t xml:space="preserve">Zapewnienie </w:t>
            </w:r>
            <w:r w:rsidRPr="00183122">
              <w:rPr>
                <w:rFonts w:asciiTheme="minorHAnsi" w:eastAsia="Calibri" w:hAnsiTheme="minorHAnsi" w:cstheme="minorHAnsi"/>
                <w:b/>
                <w:bCs/>
              </w:rPr>
              <w:t>nagrywania spotkania</w:t>
            </w:r>
            <w:r w:rsidRPr="00183122">
              <w:rPr>
                <w:rFonts w:asciiTheme="minorHAnsi" w:eastAsia="Calibri" w:hAnsiTheme="minorHAnsi" w:cstheme="minorHAnsi"/>
              </w:rPr>
              <w:t>, w tym nagrywanie tłumaczenia symultanicznego w każdym dniu posiedzenia.</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E9F2840" w14:textId="77777777" w:rsidR="001E5461" w:rsidRPr="00183122" w:rsidRDefault="001E5461" w:rsidP="001E5461">
            <w:pPr>
              <w:jc w:val="center"/>
              <w:rPr>
                <w:rFonts w:asciiTheme="minorHAnsi" w:hAnsiTheme="minorHAnsi" w:cstheme="minorHAnsi"/>
              </w:rPr>
            </w:pPr>
          </w:p>
          <w:p w14:paraId="0AD7DCFF" w14:textId="77777777" w:rsidR="001E5461" w:rsidRPr="00183122" w:rsidRDefault="001E5461" w:rsidP="001E5461">
            <w:pPr>
              <w:jc w:val="center"/>
              <w:rPr>
                <w:rFonts w:asciiTheme="minorHAnsi" w:hAnsiTheme="minorHAnsi" w:cstheme="minorHAnsi"/>
              </w:rPr>
            </w:pPr>
            <w:r w:rsidRPr="00183122">
              <w:rPr>
                <w:rFonts w:asciiTheme="minorHAnsi" w:hAnsiTheme="minorHAnsi" w:cstheme="minorHAnsi"/>
              </w:rPr>
              <w:t>……… zł</w:t>
            </w:r>
          </w:p>
        </w:tc>
        <w:tc>
          <w:tcPr>
            <w:tcW w:w="12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645C987"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rPr>
              <w:t>1</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E50FDF0" w14:textId="77777777" w:rsidR="001E5461" w:rsidRPr="00183122" w:rsidRDefault="001E5461" w:rsidP="009979B6">
            <w:pPr>
              <w:jc w:val="center"/>
              <w:rPr>
                <w:rFonts w:asciiTheme="minorHAnsi" w:eastAsia="Calibri" w:hAnsiTheme="minorHAnsi" w:cstheme="minorHAns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42A9503"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rPr>
              <w:t>2</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Pr>
          <w:p w14:paraId="00A3701B" w14:textId="77777777" w:rsidR="001E5461" w:rsidRPr="00183122" w:rsidRDefault="001E5461" w:rsidP="009979B6">
            <w:pPr>
              <w:jc w:val="center"/>
              <w:rPr>
                <w:rFonts w:asciiTheme="minorHAnsi" w:eastAsia="Calibri" w:hAnsiTheme="minorHAnsi" w:cstheme="minorHAnsi"/>
              </w:rPr>
            </w:pPr>
          </w:p>
        </w:tc>
      </w:tr>
      <w:tr w:rsidR="001E5461" w:rsidRPr="00183122" w14:paraId="0AF82279" w14:textId="77777777" w:rsidTr="001E5461">
        <w:trPr>
          <w:trHeight w:val="1"/>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6DA9193" w14:textId="77777777" w:rsidR="001E5461" w:rsidRPr="00183122" w:rsidRDefault="001E5461" w:rsidP="009979B6">
            <w:pPr>
              <w:rPr>
                <w:rFonts w:asciiTheme="minorHAnsi" w:hAnsiTheme="minorHAnsi" w:cstheme="minorHAnsi"/>
              </w:rPr>
            </w:pPr>
            <w:r w:rsidRPr="00183122">
              <w:rPr>
                <w:rFonts w:asciiTheme="minorHAnsi" w:hAnsiTheme="minorHAnsi" w:cstheme="minorHAnsi"/>
              </w:rPr>
              <w:t>12</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0F72A2" w14:textId="77777777" w:rsidR="001E5461" w:rsidRPr="00183122" w:rsidRDefault="001E5461" w:rsidP="009979B6">
            <w:pPr>
              <w:rPr>
                <w:rFonts w:asciiTheme="minorHAnsi" w:eastAsia="Calibri" w:hAnsiTheme="minorHAnsi" w:cstheme="minorHAnsi"/>
              </w:rPr>
            </w:pPr>
            <w:r w:rsidRPr="00183122">
              <w:rPr>
                <w:rFonts w:asciiTheme="minorHAnsi" w:eastAsia="Calibri" w:hAnsiTheme="minorHAnsi" w:cstheme="minorHAnsi"/>
                <w:b/>
                <w:bCs/>
              </w:rPr>
              <w:t>Serwis kawowy</w:t>
            </w:r>
            <w:r w:rsidRPr="00183122">
              <w:rPr>
                <w:rFonts w:asciiTheme="minorHAnsi" w:eastAsia="Calibri" w:hAnsiTheme="minorHAnsi" w:cstheme="minorHAnsi"/>
              </w:rPr>
              <w:t xml:space="preserve"> ciągły rozpoczynający się na min. 20 minut przed obradami. (cena brutto za 1 osobę)</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AD71DA" w14:textId="77777777" w:rsidR="001E5461" w:rsidRPr="00183122" w:rsidRDefault="001E5461" w:rsidP="001E5461">
            <w:pPr>
              <w:jc w:val="center"/>
              <w:rPr>
                <w:rFonts w:asciiTheme="minorHAnsi" w:hAnsiTheme="minorHAnsi" w:cstheme="minorHAnsi"/>
              </w:rPr>
            </w:pPr>
          </w:p>
          <w:p w14:paraId="71F594D7" w14:textId="77777777" w:rsidR="001E5461" w:rsidRPr="00183122" w:rsidRDefault="001E5461" w:rsidP="001E5461">
            <w:pPr>
              <w:jc w:val="center"/>
              <w:rPr>
                <w:rFonts w:asciiTheme="minorHAnsi" w:hAnsiTheme="minorHAnsi" w:cstheme="minorHAnsi"/>
              </w:rPr>
            </w:pPr>
            <w:r w:rsidRPr="00183122">
              <w:rPr>
                <w:rFonts w:asciiTheme="minorHAnsi" w:hAnsiTheme="minorHAnsi" w:cstheme="minorHAnsi"/>
              </w:rPr>
              <w:t>………zł</w:t>
            </w:r>
          </w:p>
        </w:tc>
        <w:tc>
          <w:tcPr>
            <w:tcW w:w="12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55C0017"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rPr>
              <w:t>60</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57C5DE0" w14:textId="77777777" w:rsidR="001E5461" w:rsidRPr="00183122" w:rsidRDefault="001E5461" w:rsidP="009979B6">
            <w:pPr>
              <w:jc w:val="center"/>
              <w:rPr>
                <w:rFonts w:asciiTheme="minorHAnsi" w:eastAsia="Calibri" w:hAnsiTheme="minorHAnsi" w:cstheme="minorHAns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F2A4D63"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rPr>
              <w:t>2</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Pr>
          <w:p w14:paraId="44E7C833" w14:textId="77777777" w:rsidR="001E5461" w:rsidRPr="00183122" w:rsidRDefault="001E5461" w:rsidP="009979B6">
            <w:pPr>
              <w:jc w:val="center"/>
              <w:rPr>
                <w:rFonts w:asciiTheme="minorHAnsi" w:eastAsia="Calibri" w:hAnsiTheme="minorHAnsi" w:cstheme="minorHAnsi"/>
              </w:rPr>
            </w:pPr>
          </w:p>
        </w:tc>
      </w:tr>
      <w:tr w:rsidR="001E5461" w:rsidRPr="00183122" w14:paraId="4996EBCA" w14:textId="77777777" w:rsidTr="001E5461">
        <w:trPr>
          <w:trHeight w:val="1"/>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C4F3C8B" w14:textId="77777777" w:rsidR="001E5461" w:rsidRPr="00183122" w:rsidRDefault="001E5461" w:rsidP="009979B6">
            <w:pPr>
              <w:rPr>
                <w:rFonts w:asciiTheme="minorHAnsi" w:hAnsiTheme="minorHAnsi" w:cstheme="minorHAnsi"/>
              </w:rPr>
            </w:pPr>
            <w:r w:rsidRPr="00183122">
              <w:rPr>
                <w:rFonts w:asciiTheme="minorHAnsi" w:hAnsiTheme="minorHAnsi" w:cstheme="minorHAnsi"/>
              </w:rPr>
              <w:t>13</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D2905D" w14:textId="77777777" w:rsidR="001E5461" w:rsidRPr="00183122" w:rsidRDefault="001E5461" w:rsidP="009979B6">
            <w:pPr>
              <w:rPr>
                <w:rFonts w:asciiTheme="minorHAnsi" w:eastAsia="Calibri" w:hAnsiTheme="minorHAnsi" w:cstheme="minorHAnsi"/>
              </w:rPr>
            </w:pPr>
            <w:r w:rsidRPr="00183122">
              <w:rPr>
                <w:rFonts w:asciiTheme="minorHAnsi" w:eastAsia="Calibri" w:hAnsiTheme="minorHAnsi" w:cstheme="minorHAnsi"/>
              </w:rPr>
              <w:t xml:space="preserve">Zapewnienie przygotowania </w:t>
            </w:r>
            <w:r w:rsidRPr="00183122">
              <w:rPr>
                <w:rFonts w:asciiTheme="minorHAnsi" w:eastAsia="Calibri" w:hAnsiTheme="minorHAnsi" w:cstheme="minorHAnsi"/>
                <w:b/>
                <w:bCs/>
              </w:rPr>
              <w:t>protokołów (osobny w j. polskim osobny w j. słowackim)</w:t>
            </w:r>
            <w:r w:rsidRPr="00183122">
              <w:rPr>
                <w:rFonts w:asciiTheme="minorHAnsi" w:eastAsia="Calibri" w:hAnsiTheme="minorHAnsi" w:cstheme="minorHAnsi"/>
              </w:rPr>
              <w:t xml:space="preserve"> z każdego dnia trwania posiedzenia</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6F920F8" w14:textId="77777777" w:rsidR="001E5461" w:rsidRPr="00183122" w:rsidRDefault="001E5461" w:rsidP="001E5461">
            <w:pPr>
              <w:jc w:val="center"/>
              <w:rPr>
                <w:rFonts w:asciiTheme="minorHAnsi" w:hAnsiTheme="minorHAnsi" w:cstheme="minorHAnsi"/>
              </w:rPr>
            </w:pPr>
          </w:p>
          <w:p w14:paraId="5E72941F" w14:textId="77777777" w:rsidR="001E5461" w:rsidRPr="00183122" w:rsidRDefault="001E5461" w:rsidP="001E5461">
            <w:pPr>
              <w:jc w:val="center"/>
              <w:rPr>
                <w:rFonts w:asciiTheme="minorHAnsi" w:hAnsiTheme="minorHAnsi" w:cstheme="minorHAnsi"/>
              </w:rPr>
            </w:pPr>
            <w:r w:rsidRPr="00183122">
              <w:rPr>
                <w:rFonts w:asciiTheme="minorHAnsi" w:hAnsiTheme="minorHAnsi" w:cstheme="minorHAnsi"/>
              </w:rPr>
              <w:t>……… zł</w:t>
            </w:r>
          </w:p>
        </w:tc>
        <w:tc>
          <w:tcPr>
            <w:tcW w:w="12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A954C8"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rPr>
              <w:t>1</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7266F99" w14:textId="77777777" w:rsidR="001E5461" w:rsidRPr="00183122" w:rsidRDefault="001E5461" w:rsidP="009979B6">
            <w:pPr>
              <w:jc w:val="center"/>
              <w:rPr>
                <w:rFonts w:asciiTheme="minorHAnsi" w:eastAsia="Calibri" w:hAnsiTheme="minorHAnsi" w:cstheme="minorHAns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940CA2"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rPr>
              <w:t>2</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Pr>
          <w:p w14:paraId="42B58AB4" w14:textId="77777777" w:rsidR="001E5461" w:rsidRPr="00183122" w:rsidRDefault="001E5461" w:rsidP="009979B6">
            <w:pPr>
              <w:jc w:val="center"/>
              <w:rPr>
                <w:rFonts w:asciiTheme="minorHAnsi" w:eastAsia="Calibri" w:hAnsiTheme="minorHAnsi" w:cstheme="minorHAnsi"/>
              </w:rPr>
            </w:pPr>
          </w:p>
        </w:tc>
      </w:tr>
      <w:tr w:rsidR="001E5461" w:rsidRPr="00183122" w14:paraId="3AF69E28" w14:textId="77777777" w:rsidTr="001E5461">
        <w:trPr>
          <w:trHeight w:val="367"/>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DE07A67" w14:textId="77777777" w:rsidR="001E5461" w:rsidRPr="00183122" w:rsidRDefault="001E5461" w:rsidP="009979B6">
            <w:pPr>
              <w:rPr>
                <w:rFonts w:asciiTheme="minorHAnsi" w:hAnsiTheme="minorHAnsi" w:cstheme="minorHAnsi"/>
              </w:rPr>
            </w:pPr>
            <w:r w:rsidRPr="00183122">
              <w:rPr>
                <w:rFonts w:asciiTheme="minorHAnsi" w:hAnsiTheme="minorHAnsi" w:cstheme="minorHAnsi"/>
              </w:rPr>
              <w:t>14</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7C488F9" w14:textId="77777777" w:rsidR="001E5461" w:rsidRPr="00183122" w:rsidRDefault="001E5461" w:rsidP="009979B6">
            <w:pPr>
              <w:rPr>
                <w:rFonts w:asciiTheme="minorHAnsi" w:eastAsia="Calibri" w:hAnsiTheme="minorHAnsi" w:cstheme="minorHAnsi"/>
              </w:rPr>
            </w:pPr>
            <w:r w:rsidRPr="00183122">
              <w:rPr>
                <w:rFonts w:asciiTheme="minorHAnsi" w:eastAsia="Calibri" w:hAnsiTheme="minorHAnsi" w:cstheme="minorHAnsi"/>
              </w:rPr>
              <w:t xml:space="preserve">Zapewnienie wykonania </w:t>
            </w:r>
            <w:r w:rsidRPr="00183122">
              <w:rPr>
                <w:rFonts w:asciiTheme="minorHAnsi" w:eastAsia="Calibri" w:hAnsiTheme="minorHAnsi" w:cstheme="minorHAnsi"/>
                <w:b/>
                <w:bCs/>
              </w:rPr>
              <w:t>stenogramu</w:t>
            </w:r>
            <w:r w:rsidRPr="00183122">
              <w:rPr>
                <w:rFonts w:asciiTheme="minorHAnsi" w:eastAsia="Calibri" w:hAnsiTheme="minorHAnsi" w:cstheme="minorHAnsi"/>
              </w:rPr>
              <w:t xml:space="preserve"> w j. polskim z każdego posiedzenia.</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C7A433" w14:textId="77777777" w:rsidR="001E5461" w:rsidRPr="00183122" w:rsidRDefault="001E5461" w:rsidP="001E5461">
            <w:pPr>
              <w:jc w:val="center"/>
              <w:rPr>
                <w:rFonts w:asciiTheme="minorHAnsi" w:hAnsiTheme="minorHAnsi" w:cstheme="minorHAnsi"/>
              </w:rPr>
            </w:pPr>
          </w:p>
          <w:p w14:paraId="7AF3405E" w14:textId="77777777" w:rsidR="001E5461" w:rsidRPr="00183122" w:rsidRDefault="001E5461" w:rsidP="001E5461">
            <w:pPr>
              <w:jc w:val="center"/>
              <w:rPr>
                <w:rFonts w:asciiTheme="minorHAnsi" w:hAnsiTheme="minorHAnsi" w:cstheme="minorHAnsi"/>
              </w:rPr>
            </w:pPr>
            <w:r w:rsidRPr="00183122">
              <w:rPr>
                <w:rFonts w:asciiTheme="minorHAnsi" w:hAnsiTheme="minorHAnsi" w:cstheme="minorHAnsi"/>
              </w:rPr>
              <w:t>……… zł</w:t>
            </w:r>
          </w:p>
        </w:tc>
        <w:tc>
          <w:tcPr>
            <w:tcW w:w="12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F9627D"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rPr>
              <w:t>1</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A44377D" w14:textId="77777777" w:rsidR="001E5461" w:rsidRPr="00183122" w:rsidRDefault="001E5461" w:rsidP="009979B6">
            <w:pPr>
              <w:jc w:val="center"/>
              <w:rPr>
                <w:rFonts w:asciiTheme="minorHAnsi" w:eastAsia="Calibri" w:hAnsiTheme="minorHAnsi" w:cstheme="minorHAns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611ADB3"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rPr>
              <w:t>2</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Pr>
          <w:p w14:paraId="6F416618" w14:textId="77777777" w:rsidR="001E5461" w:rsidRPr="00183122" w:rsidRDefault="001E5461" w:rsidP="009979B6">
            <w:pPr>
              <w:jc w:val="center"/>
              <w:rPr>
                <w:rFonts w:asciiTheme="minorHAnsi" w:eastAsia="Calibri" w:hAnsiTheme="minorHAnsi" w:cstheme="minorHAnsi"/>
              </w:rPr>
            </w:pPr>
          </w:p>
        </w:tc>
      </w:tr>
      <w:tr w:rsidR="001E5461" w:rsidRPr="00183122" w14:paraId="58BFFAAE" w14:textId="77777777" w:rsidTr="001E5461">
        <w:trPr>
          <w:trHeight w:val="367"/>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21E2CB0" w14:textId="77777777" w:rsidR="001E5461" w:rsidRPr="00183122" w:rsidRDefault="001E5461" w:rsidP="009979B6">
            <w:pPr>
              <w:rPr>
                <w:rFonts w:asciiTheme="minorHAnsi" w:hAnsiTheme="minorHAnsi" w:cstheme="minorHAnsi"/>
              </w:rPr>
            </w:pPr>
            <w:r w:rsidRPr="00183122">
              <w:rPr>
                <w:rFonts w:asciiTheme="minorHAnsi" w:hAnsiTheme="minorHAnsi" w:cstheme="minorHAnsi"/>
              </w:rPr>
              <w:t>15</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A532B4" w14:textId="77777777" w:rsidR="001E5461" w:rsidRPr="00183122" w:rsidRDefault="001E5461" w:rsidP="009979B6">
            <w:pPr>
              <w:rPr>
                <w:rFonts w:asciiTheme="minorHAnsi" w:eastAsia="Calibri" w:hAnsiTheme="minorHAnsi" w:cstheme="minorHAnsi"/>
              </w:rPr>
            </w:pPr>
            <w:r w:rsidRPr="00183122">
              <w:rPr>
                <w:rFonts w:asciiTheme="minorHAnsi" w:eastAsia="Calibri" w:hAnsiTheme="minorHAnsi" w:cstheme="minorHAnsi"/>
                <w:b/>
                <w:bCs/>
              </w:rPr>
              <w:t>Obiad</w:t>
            </w:r>
            <w:r w:rsidRPr="00183122">
              <w:rPr>
                <w:rFonts w:asciiTheme="minorHAnsi" w:eastAsia="Calibri" w:hAnsiTheme="minorHAnsi" w:cstheme="minorHAnsi"/>
              </w:rPr>
              <w:t xml:space="preserve">  (cena brutto za 1 osobę)</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371BBAD" w14:textId="77777777" w:rsidR="001E5461" w:rsidRPr="00183122" w:rsidRDefault="001E5461" w:rsidP="001E5461">
            <w:pPr>
              <w:jc w:val="center"/>
              <w:rPr>
                <w:rFonts w:asciiTheme="minorHAnsi" w:hAnsiTheme="minorHAnsi" w:cstheme="minorHAnsi"/>
              </w:rPr>
            </w:pPr>
            <w:r w:rsidRPr="00183122">
              <w:rPr>
                <w:rFonts w:asciiTheme="minorHAnsi" w:hAnsiTheme="minorHAnsi" w:cstheme="minorHAnsi"/>
              </w:rPr>
              <w:t>……… zł</w:t>
            </w:r>
          </w:p>
        </w:tc>
        <w:tc>
          <w:tcPr>
            <w:tcW w:w="12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D39C80B"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rPr>
              <w:t>60</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CBC32EC" w14:textId="77777777" w:rsidR="001E5461" w:rsidRPr="00183122" w:rsidRDefault="001E5461" w:rsidP="009979B6">
            <w:pPr>
              <w:jc w:val="center"/>
              <w:rPr>
                <w:rFonts w:asciiTheme="minorHAnsi" w:eastAsia="Calibri" w:hAnsiTheme="minorHAnsi" w:cstheme="minorHAns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FA7B59"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rPr>
              <w:t>2</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Pr>
          <w:p w14:paraId="365AE996" w14:textId="77777777" w:rsidR="001E5461" w:rsidRPr="00183122" w:rsidRDefault="001E5461" w:rsidP="009979B6">
            <w:pPr>
              <w:jc w:val="center"/>
              <w:rPr>
                <w:rFonts w:asciiTheme="minorHAnsi" w:eastAsia="Calibri" w:hAnsiTheme="minorHAnsi" w:cstheme="minorHAnsi"/>
              </w:rPr>
            </w:pPr>
          </w:p>
        </w:tc>
      </w:tr>
      <w:tr w:rsidR="001E5461" w:rsidRPr="00183122" w14:paraId="28C0EBD0" w14:textId="77777777" w:rsidTr="001E5461">
        <w:trPr>
          <w:trHeight w:val="367"/>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800C139" w14:textId="77777777" w:rsidR="001E5461" w:rsidRPr="00183122" w:rsidRDefault="001E5461" w:rsidP="009979B6">
            <w:pPr>
              <w:rPr>
                <w:rFonts w:asciiTheme="minorHAnsi" w:hAnsiTheme="minorHAnsi" w:cstheme="minorHAnsi"/>
              </w:rPr>
            </w:pPr>
            <w:r w:rsidRPr="00183122">
              <w:rPr>
                <w:rFonts w:asciiTheme="minorHAnsi" w:hAnsiTheme="minorHAnsi" w:cstheme="minorHAnsi"/>
              </w:rPr>
              <w:t>16</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00183A5" w14:textId="77777777" w:rsidR="001E5461" w:rsidRPr="00183122" w:rsidRDefault="001E5461" w:rsidP="009979B6">
            <w:pPr>
              <w:rPr>
                <w:rFonts w:asciiTheme="minorHAnsi" w:eastAsia="Calibri" w:hAnsiTheme="minorHAnsi" w:cstheme="minorHAnsi"/>
                <w:b/>
                <w:bCs/>
              </w:rPr>
            </w:pPr>
            <w:r w:rsidRPr="00183122">
              <w:rPr>
                <w:rFonts w:asciiTheme="minorHAnsi" w:eastAsia="Calibri" w:hAnsiTheme="minorHAnsi" w:cstheme="minorHAnsi"/>
                <w:b/>
                <w:bCs/>
              </w:rPr>
              <w:t xml:space="preserve">Kolacja (w miejscu  lub wyjazdowa) </w:t>
            </w:r>
            <w:r w:rsidRPr="00183122">
              <w:rPr>
                <w:rFonts w:asciiTheme="minorHAnsi" w:eastAsia="Calibri" w:hAnsiTheme="minorHAnsi" w:cstheme="minorHAnsi"/>
              </w:rPr>
              <w:t>w formie bufetu lub z obsługą kelnerską</w:t>
            </w:r>
            <w:r w:rsidRPr="00183122">
              <w:rPr>
                <w:rFonts w:asciiTheme="minorHAnsi" w:eastAsia="Calibri" w:hAnsiTheme="minorHAnsi" w:cstheme="minorHAnsi"/>
                <w:b/>
                <w:bCs/>
              </w:rPr>
              <w:t xml:space="preserve"> w  dniu posiedzenia </w:t>
            </w:r>
            <w:r w:rsidRPr="00183122">
              <w:rPr>
                <w:rFonts w:asciiTheme="minorHAnsi" w:eastAsia="Calibri" w:hAnsiTheme="minorHAnsi" w:cstheme="minorHAnsi"/>
              </w:rPr>
              <w:t>(Kol 3 cena brutto za 1 osobę)</w:t>
            </w:r>
            <w:r w:rsidRPr="00183122">
              <w:rPr>
                <w:rFonts w:asciiTheme="minorHAnsi" w:eastAsia="Calibri" w:hAnsiTheme="minorHAnsi" w:cstheme="minorHAnsi"/>
                <w:b/>
                <w:bCs/>
              </w:rPr>
              <w:t xml:space="preserve">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52425E9" w14:textId="77777777" w:rsidR="001E5461" w:rsidRPr="00183122" w:rsidRDefault="001E5461" w:rsidP="001E5461">
            <w:pPr>
              <w:jc w:val="center"/>
              <w:rPr>
                <w:rFonts w:asciiTheme="minorHAnsi" w:hAnsiTheme="minorHAnsi" w:cstheme="minorHAnsi"/>
              </w:rPr>
            </w:pPr>
          </w:p>
          <w:p w14:paraId="16CF34BD" w14:textId="77777777" w:rsidR="001E5461" w:rsidRPr="00183122" w:rsidRDefault="001E5461" w:rsidP="001E5461">
            <w:pPr>
              <w:jc w:val="center"/>
              <w:rPr>
                <w:rFonts w:asciiTheme="minorHAnsi" w:hAnsiTheme="minorHAnsi" w:cstheme="minorHAnsi"/>
              </w:rPr>
            </w:pPr>
            <w:r w:rsidRPr="00183122">
              <w:rPr>
                <w:rFonts w:asciiTheme="minorHAnsi" w:hAnsiTheme="minorHAnsi" w:cstheme="minorHAnsi"/>
              </w:rPr>
              <w:t>……… zł</w:t>
            </w:r>
          </w:p>
        </w:tc>
        <w:tc>
          <w:tcPr>
            <w:tcW w:w="12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626E904"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rPr>
              <w:t>60</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C5F454" w14:textId="77777777" w:rsidR="001E5461" w:rsidRPr="00183122" w:rsidRDefault="001E5461" w:rsidP="009979B6">
            <w:pPr>
              <w:jc w:val="center"/>
              <w:rPr>
                <w:rFonts w:asciiTheme="minorHAnsi" w:eastAsia="Calibri" w:hAnsiTheme="minorHAnsi" w:cstheme="minorHAns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E3B04FE"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rPr>
              <w:t>2</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Pr>
          <w:p w14:paraId="693B733D" w14:textId="77777777" w:rsidR="001E5461" w:rsidRPr="00183122" w:rsidRDefault="001E5461" w:rsidP="009979B6">
            <w:pPr>
              <w:jc w:val="center"/>
              <w:rPr>
                <w:rFonts w:asciiTheme="minorHAnsi" w:eastAsia="Calibri" w:hAnsiTheme="minorHAnsi" w:cstheme="minorHAnsi"/>
              </w:rPr>
            </w:pPr>
          </w:p>
        </w:tc>
      </w:tr>
      <w:tr w:rsidR="001E5461" w:rsidRPr="00183122" w14:paraId="4EF643F0" w14:textId="77777777" w:rsidTr="001E5461">
        <w:trPr>
          <w:trHeight w:val="1"/>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C235FAF" w14:textId="77777777" w:rsidR="001E5461" w:rsidRPr="00183122" w:rsidRDefault="001E5461" w:rsidP="009979B6">
            <w:pPr>
              <w:rPr>
                <w:rFonts w:asciiTheme="minorHAnsi" w:hAnsiTheme="minorHAnsi" w:cstheme="minorHAnsi"/>
              </w:rPr>
            </w:pPr>
            <w:r w:rsidRPr="00183122">
              <w:rPr>
                <w:rFonts w:asciiTheme="minorHAnsi" w:hAnsiTheme="minorHAnsi" w:cstheme="minorHAnsi"/>
              </w:rPr>
              <w:t>17</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41A7D3D" w14:textId="77777777" w:rsidR="001E5461" w:rsidRPr="00183122" w:rsidRDefault="001E5461" w:rsidP="009979B6">
            <w:pPr>
              <w:rPr>
                <w:rFonts w:asciiTheme="minorHAnsi" w:eastAsia="Calibri" w:hAnsiTheme="minorHAnsi" w:cstheme="minorHAnsi"/>
              </w:rPr>
            </w:pPr>
            <w:r w:rsidRPr="00183122">
              <w:rPr>
                <w:rFonts w:asciiTheme="minorHAnsi" w:eastAsia="Calibri" w:hAnsiTheme="minorHAnsi" w:cstheme="minorHAnsi"/>
              </w:rPr>
              <w:t xml:space="preserve">Zapewnienie </w:t>
            </w:r>
            <w:r w:rsidRPr="00183122">
              <w:rPr>
                <w:rFonts w:asciiTheme="minorHAnsi" w:eastAsia="Calibri" w:hAnsiTheme="minorHAnsi" w:cstheme="minorHAnsi"/>
                <w:b/>
                <w:bCs/>
              </w:rPr>
              <w:t xml:space="preserve">wina </w:t>
            </w:r>
            <w:r w:rsidRPr="00183122">
              <w:rPr>
                <w:rFonts w:asciiTheme="minorHAnsi" w:eastAsia="Calibri" w:hAnsiTheme="minorHAnsi" w:cstheme="minorHAnsi"/>
              </w:rPr>
              <w:t>do kolacji wg OPZ</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E6BECD6" w14:textId="77777777" w:rsidR="001E5461" w:rsidRPr="00183122" w:rsidRDefault="001E5461" w:rsidP="001E5461">
            <w:pPr>
              <w:jc w:val="center"/>
              <w:rPr>
                <w:rFonts w:asciiTheme="minorHAnsi" w:hAnsiTheme="minorHAnsi" w:cstheme="minorHAnsi"/>
              </w:rPr>
            </w:pPr>
            <w:r w:rsidRPr="00183122">
              <w:rPr>
                <w:rFonts w:asciiTheme="minorHAnsi" w:hAnsiTheme="minorHAnsi" w:cstheme="minorHAnsi"/>
              </w:rPr>
              <w:t>……… zł</w:t>
            </w:r>
          </w:p>
        </w:tc>
        <w:tc>
          <w:tcPr>
            <w:tcW w:w="12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D69B78B"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rPr>
              <w:t>60</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BB31542" w14:textId="77777777" w:rsidR="001E5461" w:rsidRPr="00183122" w:rsidRDefault="001E5461" w:rsidP="009979B6">
            <w:pPr>
              <w:jc w:val="center"/>
              <w:rPr>
                <w:rFonts w:asciiTheme="minorHAnsi" w:eastAsia="Calibri" w:hAnsiTheme="minorHAnsi" w:cstheme="minorHAns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0433C94"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rPr>
              <w:t>2</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Pr>
          <w:p w14:paraId="7E77A4B2" w14:textId="77777777" w:rsidR="001E5461" w:rsidRPr="00183122" w:rsidRDefault="001E5461" w:rsidP="009979B6">
            <w:pPr>
              <w:jc w:val="center"/>
              <w:rPr>
                <w:rFonts w:asciiTheme="minorHAnsi" w:eastAsia="Calibri" w:hAnsiTheme="minorHAnsi" w:cstheme="minorHAnsi"/>
              </w:rPr>
            </w:pPr>
          </w:p>
        </w:tc>
      </w:tr>
      <w:tr w:rsidR="001E5461" w:rsidRPr="00183122" w14:paraId="33B3ADC1" w14:textId="77777777" w:rsidTr="001E5461">
        <w:trPr>
          <w:trHeight w:val="1"/>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8993104" w14:textId="77777777" w:rsidR="001E5461" w:rsidRPr="00183122" w:rsidRDefault="001E5461" w:rsidP="009979B6">
            <w:pPr>
              <w:rPr>
                <w:rFonts w:asciiTheme="minorHAnsi" w:hAnsiTheme="minorHAnsi" w:cstheme="minorHAnsi"/>
              </w:rPr>
            </w:pPr>
            <w:r w:rsidRPr="00183122">
              <w:rPr>
                <w:rFonts w:asciiTheme="minorHAnsi" w:hAnsiTheme="minorHAnsi" w:cstheme="minorHAnsi"/>
              </w:rPr>
              <w:t>18</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7FA56B3" w14:textId="77777777" w:rsidR="001E5461" w:rsidRPr="00183122" w:rsidRDefault="001E5461" w:rsidP="009979B6">
            <w:pPr>
              <w:rPr>
                <w:rFonts w:asciiTheme="minorHAnsi" w:eastAsia="Calibri" w:hAnsiTheme="minorHAnsi" w:cstheme="minorHAnsi"/>
              </w:rPr>
            </w:pPr>
            <w:r w:rsidRPr="00183122">
              <w:rPr>
                <w:rFonts w:asciiTheme="minorHAnsi" w:eastAsia="Calibri" w:hAnsiTheme="minorHAnsi" w:cstheme="minorHAnsi"/>
              </w:rPr>
              <w:t xml:space="preserve">Przechowalnia bagażu / szatnia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DCC840" w14:textId="77777777" w:rsidR="001E5461" w:rsidRPr="00183122" w:rsidRDefault="001E5461" w:rsidP="001E5461">
            <w:pPr>
              <w:jc w:val="center"/>
              <w:rPr>
                <w:rFonts w:asciiTheme="minorHAnsi" w:hAnsiTheme="minorHAnsi" w:cstheme="minorHAnsi"/>
              </w:rPr>
            </w:pPr>
            <w:r w:rsidRPr="00183122">
              <w:rPr>
                <w:rFonts w:asciiTheme="minorHAnsi" w:hAnsiTheme="minorHAnsi" w:cstheme="minorHAnsi"/>
              </w:rPr>
              <w:t>…….. zł</w:t>
            </w:r>
          </w:p>
        </w:tc>
        <w:tc>
          <w:tcPr>
            <w:tcW w:w="12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FB1412"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rPr>
              <w:t>1</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C3DC1B1" w14:textId="77777777" w:rsidR="001E5461" w:rsidRPr="00183122" w:rsidRDefault="001E5461" w:rsidP="009979B6">
            <w:pPr>
              <w:jc w:val="center"/>
              <w:rPr>
                <w:rFonts w:asciiTheme="minorHAnsi" w:eastAsia="Calibri" w:hAnsiTheme="minorHAnsi" w:cstheme="minorHAns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83C8442"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rPr>
              <w:t>2</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Pr>
          <w:p w14:paraId="54AAB377" w14:textId="77777777" w:rsidR="001E5461" w:rsidRPr="00183122" w:rsidRDefault="001E5461" w:rsidP="009979B6">
            <w:pPr>
              <w:jc w:val="center"/>
              <w:rPr>
                <w:rFonts w:asciiTheme="minorHAnsi" w:eastAsia="Calibri" w:hAnsiTheme="minorHAnsi" w:cstheme="minorHAnsi"/>
              </w:rPr>
            </w:pPr>
          </w:p>
        </w:tc>
      </w:tr>
      <w:tr w:rsidR="001E5461" w:rsidRPr="00183122" w14:paraId="044AA98F" w14:textId="77777777" w:rsidTr="001E5461">
        <w:trPr>
          <w:trHeight w:val="319"/>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F1D9092" w14:textId="77777777" w:rsidR="001E5461" w:rsidRPr="00183122" w:rsidRDefault="001E5461" w:rsidP="009979B6">
            <w:pPr>
              <w:rPr>
                <w:rFonts w:asciiTheme="minorHAnsi" w:hAnsiTheme="minorHAnsi" w:cstheme="minorHAnsi"/>
              </w:rPr>
            </w:pPr>
            <w:r w:rsidRPr="00183122">
              <w:rPr>
                <w:rFonts w:asciiTheme="minorHAnsi" w:hAnsiTheme="minorHAnsi" w:cstheme="minorHAnsi"/>
              </w:rPr>
              <w:t>19</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C3FE124" w14:textId="77777777" w:rsidR="001E5461" w:rsidRPr="00183122" w:rsidRDefault="001E5461" w:rsidP="009979B6">
            <w:pPr>
              <w:rPr>
                <w:rFonts w:asciiTheme="minorHAnsi" w:eastAsia="Calibri" w:hAnsiTheme="minorHAnsi" w:cstheme="minorHAnsi"/>
              </w:rPr>
            </w:pPr>
            <w:r w:rsidRPr="00183122">
              <w:rPr>
                <w:rFonts w:asciiTheme="minorHAnsi" w:eastAsia="Calibri" w:hAnsiTheme="minorHAnsi" w:cstheme="minorHAnsi"/>
              </w:rPr>
              <w:t>Parking (30 miejsc parkingowych)</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AD1372" w14:textId="77777777" w:rsidR="001E5461" w:rsidRPr="00183122" w:rsidRDefault="001E5461" w:rsidP="001E5461">
            <w:pPr>
              <w:jc w:val="center"/>
              <w:rPr>
                <w:rFonts w:asciiTheme="minorHAnsi" w:hAnsiTheme="minorHAnsi" w:cstheme="minorHAnsi"/>
              </w:rPr>
            </w:pPr>
            <w:r w:rsidRPr="00183122">
              <w:rPr>
                <w:rFonts w:asciiTheme="minorHAnsi" w:hAnsiTheme="minorHAnsi" w:cstheme="minorHAnsi"/>
              </w:rPr>
              <w:t>……… zł</w:t>
            </w:r>
          </w:p>
        </w:tc>
        <w:tc>
          <w:tcPr>
            <w:tcW w:w="12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FCFCF83"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rPr>
              <w:t>1</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25898ED" w14:textId="77777777" w:rsidR="001E5461" w:rsidRPr="00183122" w:rsidRDefault="001E5461" w:rsidP="009979B6">
            <w:pPr>
              <w:jc w:val="center"/>
              <w:rPr>
                <w:rFonts w:asciiTheme="minorHAnsi" w:eastAsia="Calibri" w:hAnsiTheme="minorHAnsi" w:cstheme="minorHAns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BEF88C0" w14:textId="77777777" w:rsidR="001E5461" w:rsidRPr="00183122" w:rsidRDefault="001E5461" w:rsidP="009979B6">
            <w:pPr>
              <w:jc w:val="center"/>
              <w:rPr>
                <w:rFonts w:asciiTheme="minorHAnsi" w:hAnsiTheme="minorHAnsi" w:cstheme="minorHAnsi"/>
              </w:rPr>
            </w:pPr>
            <w:r w:rsidRPr="00183122">
              <w:rPr>
                <w:rFonts w:asciiTheme="minorHAnsi" w:hAnsiTheme="minorHAnsi" w:cstheme="minorHAnsi"/>
              </w:rPr>
              <w:t>2</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Pr>
          <w:p w14:paraId="6F5E009E" w14:textId="77777777" w:rsidR="001E5461" w:rsidRPr="00183122" w:rsidRDefault="001E5461" w:rsidP="009979B6">
            <w:pPr>
              <w:jc w:val="center"/>
              <w:rPr>
                <w:rFonts w:asciiTheme="minorHAnsi" w:eastAsia="Calibri" w:hAnsiTheme="minorHAnsi" w:cstheme="minorHAnsi"/>
              </w:rPr>
            </w:pPr>
          </w:p>
        </w:tc>
      </w:tr>
      <w:tr w:rsidR="001E5461" w:rsidRPr="00183122" w14:paraId="4B7D1631" w14:textId="77777777" w:rsidTr="001E5461">
        <w:trPr>
          <w:trHeight w:val="1"/>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F5785AD" w14:textId="77777777" w:rsidR="001E5461" w:rsidRPr="00183122" w:rsidRDefault="001E5461" w:rsidP="009979B6">
            <w:pPr>
              <w:jc w:val="right"/>
              <w:rPr>
                <w:rFonts w:asciiTheme="minorHAnsi" w:eastAsia="Calibri" w:hAnsiTheme="minorHAnsi" w:cstheme="minorHAnsi"/>
              </w:rPr>
            </w:pP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B01691" w14:textId="77777777" w:rsidR="001E5461" w:rsidRPr="00183122" w:rsidRDefault="001E5461" w:rsidP="009979B6">
            <w:pPr>
              <w:jc w:val="right"/>
              <w:rPr>
                <w:rFonts w:asciiTheme="minorHAnsi" w:hAnsiTheme="minorHAnsi" w:cstheme="minorHAnsi"/>
                <w:b/>
                <w:bCs/>
              </w:rPr>
            </w:pPr>
            <w:r w:rsidRPr="00183122">
              <w:rPr>
                <w:rFonts w:asciiTheme="minorHAnsi" w:hAnsiTheme="minorHAnsi" w:cstheme="minorHAnsi"/>
                <w:b/>
                <w:bCs/>
              </w:rPr>
              <w:t>Łączna cena brutto</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D5E6E8C" w14:textId="77777777" w:rsidR="001E5461" w:rsidRPr="00183122" w:rsidRDefault="001E5461" w:rsidP="009979B6">
            <w:pPr>
              <w:jc w:val="right"/>
              <w:rPr>
                <w:rFonts w:asciiTheme="minorHAnsi" w:eastAsia="Calibri" w:hAnsiTheme="minorHAnsi" w:cstheme="minorHAnsi"/>
              </w:rPr>
            </w:pPr>
          </w:p>
        </w:tc>
        <w:tc>
          <w:tcPr>
            <w:tcW w:w="12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C3E1B4" w14:textId="77777777" w:rsidR="001E5461" w:rsidRPr="00183122" w:rsidRDefault="001E5461" w:rsidP="009979B6">
            <w:pPr>
              <w:jc w:val="right"/>
              <w:rPr>
                <w:rFonts w:asciiTheme="minorHAnsi" w:eastAsia="Calibri" w:hAnsiTheme="minorHAnsi" w:cstheme="minorHAnsi"/>
              </w:rPr>
            </w:pP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7B67F00" w14:textId="77777777" w:rsidR="001E5461" w:rsidRPr="00183122" w:rsidRDefault="001E5461" w:rsidP="009979B6">
            <w:pPr>
              <w:jc w:val="right"/>
              <w:rPr>
                <w:rFonts w:asciiTheme="minorHAnsi" w:eastAsia="Calibri" w:hAnsiTheme="minorHAnsi" w:cstheme="minorHAnsi"/>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F32D6D9" w14:textId="77777777" w:rsidR="001E5461" w:rsidRPr="00183122" w:rsidRDefault="001E5461" w:rsidP="009979B6">
            <w:pPr>
              <w:jc w:val="center"/>
              <w:rPr>
                <w:rFonts w:asciiTheme="minorHAnsi" w:eastAsia="Calibri" w:hAnsiTheme="minorHAnsi" w:cstheme="minorHAnsi"/>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Pr>
          <w:p w14:paraId="5C693758" w14:textId="77777777" w:rsidR="001E5461" w:rsidRPr="00183122" w:rsidRDefault="001E5461" w:rsidP="009979B6">
            <w:pPr>
              <w:jc w:val="right"/>
              <w:rPr>
                <w:rFonts w:asciiTheme="minorHAnsi" w:eastAsia="Calibri" w:hAnsiTheme="minorHAnsi" w:cstheme="minorHAnsi"/>
              </w:rPr>
            </w:pPr>
          </w:p>
        </w:tc>
      </w:tr>
    </w:tbl>
    <w:bookmarkEnd w:id="2"/>
    <w:bookmarkEnd w:id="3"/>
    <w:p w14:paraId="2325BAB0" w14:textId="77777777" w:rsidR="001E5461" w:rsidRPr="00183122" w:rsidRDefault="001E5461" w:rsidP="001E5461">
      <w:pPr>
        <w:rPr>
          <w:rFonts w:asciiTheme="minorHAnsi" w:hAnsiTheme="minorHAnsi" w:cstheme="minorHAnsi"/>
          <w:b/>
          <w:u w:val="single"/>
        </w:rPr>
      </w:pPr>
      <w:r w:rsidRPr="00183122">
        <w:rPr>
          <w:rFonts w:asciiTheme="minorHAnsi" w:hAnsiTheme="minorHAnsi" w:cstheme="minorHAnsi"/>
          <w:b/>
          <w:u w:val="single"/>
        </w:rPr>
        <w:t>Zamawiający zastrzega, że ilości wskazane w kolumnie 4,6,  formularza ofertowego   są szacunkowe i nie stanowią podstawy roszczeń Wykonawcy względem Zamawiającego.</w:t>
      </w:r>
    </w:p>
    <w:p w14:paraId="6BF028AC" w14:textId="77777777" w:rsidR="001E5461" w:rsidRDefault="001E5461">
      <w:pPr>
        <w:pStyle w:val="Tekstpodstawowy"/>
        <w:spacing w:before="7"/>
        <w:rPr>
          <w:rFonts w:asciiTheme="minorHAnsi" w:hAnsiTheme="minorHAnsi" w:cstheme="minorHAnsi"/>
          <w:b/>
        </w:rPr>
      </w:pPr>
    </w:p>
    <w:p w14:paraId="4E794BD7" w14:textId="77777777" w:rsidR="001E5461" w:rsidRPr="001E5461" w:rsidRDefault="001E5461" w:rsidP="001E5461">
      <w:pPr>
        <w:widowControl/>
        <w:numPr>
          <w:ilvl w:val="0"/>
          <w:numId w:val="130"/>
        </w:numPr>
        <w:autoSpaceDE/>
        <w:autoSpaceDN/>
        <w:spacing w:after="160" w:line="276" w:lineRule="auto"/>
        <w:contextualSpacing/>
        <w:jc w:val="both"/>
        <w:rPr>
          <w:rFonts w:ascii="Calibri" w:hAnsi="Calibri" w:cs="Calibri"/>
          <w:b/>
          <w:u w:val="single"/>
          <w:lang w:eastAsia="pl-PL"/>
        </w:rPr>
      </w:pPr>
      <w:r w:rsidRPr="001E5461">
        <w:rPr>
          <w:rFonts w:ascii="Calibri" w:hAnsi="Calibri" w:cs="Calibri"/>
          <w:b/>
          <w:u w:val="single"/>
          <w:lang w:eastAsia="pl-PL"/>
        </w:rPr>
        <w:t xml:space="preserve">  USŁUGI W RAMACH ORGANIZACJI POSIEDZEŃ KOMITETU MONITORUJACEGO W POLSCE  (TABELA B)</w:t>
      </w:r>
    </w:p>
    <w:tbl>
      <w:tblPr>
        <w:tblW w:w="13472" w:type="dxa"/>
        <w:jc w:val="center"/>
        <w:tblLayout w:type="fixed"/>
        <w:tblCellMar>
          <w:left w:w="10" w:type="dxa"/>
          <w:right w:w="10" w:type="dxa"/>
        </w:tblCellMar>
        <w:tblLook w:val="04A0" w:firstRow="1" w:lastRow="0" w:firstColumn="1" w:lastColumn="0" w:noHBand="0" w:noVBand="1"/>
      </w:tblPr>
      <w:tblGrid>
        <w:gridCol w:w="715"/>
        <w:gridCol w:w="6095"/>
        <w:gridCol w:w="1559"/>
        <w:gridCol w:w="1276"/>
        <w:gridCol w:w="1418"/>
        <w:gridCol w:w="1265"/>
        <w:gridCol w:w="1144"/>
      </w:tblGrid>
      <w:tr w:rsidR="001E5461" w:rsidRPr="001E5461" w14:paraId="5EA3DFA0" w14:textId="77777777" w:rsidTr="002E4332">
        <w:trPr>
          <w:trHeight w:val="1"/>
          <w:jc w:val="center"/>
        </w:trPr>
        <w:tc>
          <w:tcPr>
            <w:tcW w:w="715"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tcPr>
          <w:p w14:paraId="7E4B75B3" w14:textId="396ADBF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b/>
                <w:lang w:eastAsia="pl-PL"/>
              </w:rPr>
              <w:t>Lp.</w:t>
            </w:r>
          </w:p>
        </w:tc>
        <w:tc>
          <w:tcPr>
            <w:tcW w:w="6095"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tcPr>
          <w:p w14:paraId="2FEF4B51"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b/>
                <w:lang w:eastAsia="pl-PL"/>
              </w:rPr>
              <w:t>Przedmiot zamówienia</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tcPr>
          <w:p w14:paraId="0A291C80"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b/>
                <w:lang w:eastAsia="pl-PL"/>
              </w:rPr>
              <w:t>Cena brutto za wykonanie przedmiotu zam./lub na 1 osobę  – w zł</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tcPr>
          <w:p w14:paraId="66370535" w14:textId="6C7FA257" w:rsidR="001E5461" w:rsidRPr="001E5461" w:rsidRDefault="001E5461" w:rsidP="001E5461">
            <w:pPr>
              <w:widowControl/>
              <w:autoSpaceDE/>
              <w:autoSpaceDN/>
              <w:jc w:val="center"/>
              <w:rPr>
                <w:rFonts w:ascii="Calibri" w:eastAsia="Calibri" w:hAnsi="Calibri" w:cs="Calibri"/>
                <w:b/>
                <w:bCs/>
                <w:lang w:eastAsia="pl-PL"/>
              </w:rPr>
            </w:pPr>
            <w:r w:rsidRPr="001E5461">
              <w:rPr>
                <w:rFonts w:ascii="Calibri" w:eastAsia="Calibri" w:hAnsi="Calibri" w:cs="Calibri"/>
                <w:b/>
                <w:bCs/>
                <w:lang w:eastAsia="pl-PL"/>
              </w:rPr>
              <w:t>ilość szacowana w OPZ  (</w:t>
            </w:r>
            <w:r w:rsidR="002E4332">
              <w:rPr>
                <w:rFonts w:ascii="Calibri" w:eastAsia="Calibri" w:hAnsi="Calibri" w:cs="Calibri"/>
                <w:b/>
                <w:bCs/>
                <w:lang w:eastAsia="pl-PL"/>
              </w:rPr>
              <w:t>k</w:t>
            </w:r>
            <w:r w:rsidRPr="001E5461">
              <w:rPr>
                <w:rFonts w:ascii="Calibri" w:eastAsia="Calibri" w:hAnsi="Calibri" w:cs="Calibri"/>
                <w:b/>
                <w:bCs/>
                <w:lang w:eastAsia="pl-PL"/>
              </w:rPr>
              <w:t xml:space="preserve">ol 3 x </w:t>
            </w:r>
            <w:r w:rsidR="002E4332">
              <w:rPr>
                <w:rFonts w:ascii="Calibri" w:eastAsia="Calibri" w:hAnsi="Calibri" w:cs="Calibri"/>
                <w:b/>
                <w:bCs/>
                <w:lang w:eastAsia="pl-PL"/>
              </w:rPr>
              <w:t>k</w:t>
            </w:r>
            <w:r w:rsidRPr="001E5461">
              <w:rPr>
                <w:rFonts w:ascii="Calibri" w:eastAsia="Calibri" w:hAnsi="Calibri" w:cs="Calibri"/>
                <w:b/>
                <w:bCs/>
                <w:lang w:eastAsia="pl-PL"/>
              </w:rPr>
              <w:t>ol</w:t>
            </w:r>
            <w:r w:rsidR="002E4332">
              <w:rPr>
                <w:rFonts w:ascii="Calibri" w:eastAsia="Calibri" w:hAnsi="Calibri" w:cs="Calibri"/>
                <w:b/>
                <w:bCs/>
                <w:lang w:eastAsia="pl-PL"/>
              </w:rPr>
              <w:t xml:space="preserve"> </w:t>
            </w:r>
            <w:r w:rsidRPr="001E5461">
              <w:rPr>
                <w:rFonts w:ascii="Calibri" w:eastAsia="Calibri" w:hAnsi="Calibri" w:cs="Calibri"/>
                <w:b/>
                <w:bCs/>
                <w:lang w:eastAsia="pl-PL"/>
              </w:rPr>
              <w:t>4)</w:t>
            </w:r>
          </w:p>
        </w:tc>
        <w:tc>
          <w:tcPr>
            <w:tcW w:w="1418"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tcPr>
          <w:p w14:paraId="67CFB09F" w14:textId="1737EB6F"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b/>
                <w:lang w:eastAsia="pl-PL"/>
              </w:rPr>
              <w:t>Cena brutto za usługę – w zł (kol 3x</w:t>
            </w:r>
            <w:r w:rsidR="002E4332">
              <w:rPr>
                <w:rFonts w:ascii="Calibri" w:hAnsi="Calibri" w:cs="Calibri"/>
                <w:b/>
                <w:lang w:eastAsia="pl-PL"/>
              </w:rPr>
              <w:t xml:space="preserve"> </w:t>
            </w:r>
            <w:r w:rsidRPr="001E5461">
              <w:rPr>
                <w:rFonts w:ascii="Calibri" w:hAnsi="Calibri" w:cs="Calibri"/>
                <w:b/>
                <w:lang w:eastAsia="pl-PL"/>
              </w:rPr>
              <w:t>kol</w:t>
            </w:r>
            <w:r w:rsidR="002E4332">
              <w:rPr>
                <w:rFonts w:ascii="Calibri" w:hAnsi="Calibri" w:cs="Calibri"/>
                <w:b/>
                <w:lang w:eastAsia="pl-PL"/>
              </w:rPr>
              <w:t xml:space="preserve"> </w:t>
            </w:r>
            <w:r w:rsidRPr="001E5461">
              <w:rPr>
                <w:rFonts w:ascii="Calibri" w:hAnsi="Calibri" w:cs="Calibri"/>
                <w:b/>
                <w:lang w:eastAsia="pl-PL"/>
              </w:rPr>
              <w:t>4)</w:t>
            </w:r>
          </w:p>
        </w:tc>
        <w:tc>
          <w:tcPr>
            <w:tcW w:w="1265"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tcPr>
          <w:p w14:paraId="25B7B2F5"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b/>
                <w:lang w:eastAsia="pl-PL"/>
              </w:rPr>
              <w:t>Szacowana ilość dni</w:t>
            </w:r>
          </w:p>
        </w:tc>
        <w:tc>
          <w:tcPr>
            <w:tcW w:w="1144"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tcPr>
          <w:p w14:paraId="135929C3" w14:textId="23E8AD5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b/>
                <w:lang w:eastAsia="pl-PL"/>
              </w:rPr>
              <w:t>Łączna cena brutto – w zł (kol</w:t>
            </w:r>
            <w:r w:rsidR="002E4332">
              <w:rPr>
                <w:rFonts w:ascii="Calibri" w:hAnsi="Calibri" w:cs="Calibri"/>
                <w:b/>
                <w:lang w:eastAsia="pl-PL"/>
              </w:rPr>
              <w:t xml:space="preserve"> </w:t>
            </w:r>
            <w:r w:rsidRPr="001E5461">
              <w:rPr>
                <w:rFonts w:ascii="Calibri" w:hAnsi="Calibri" w:cs="Calibri"/>
                <w:b/>
                <w:lang w:eastAsia="pl-PL"/>
              </w:rPr>
              <w:t>5x</w:t>
            </w:r>
            <w:r w:rsidR="002E4332">
              <w:rPr>
                <w:rFonts w:ascii="Calibri" w:hAnsi="Calibri" w:cs="Calibri"/>
                <w:b/>
                <w:lang w:eastAsia="pl-PL"/>
              </w:rPr>
              <w:t xml:space="preserve"> </w:t>
            </w:r>
            <w:r w:rsidRPr="001E5461">
              <w:rPr>
                <w:rFonts w:ascii="Calibri" w:hAnsi="Calibri" w:cs="Calibri"/>
                <w:b/>
                <w:lang w:eastAsia="pl-PL"/>
              </w:rPr>
              <w:t>kol 6x</w:t>
            </w:r>
            <w:r w:rsidR="002E4332">
              <w:rPr>
                <w:rFonts w:ascii="Calibri" w:hAnsi="Calibri" w:cs="Calibri"/>
                <w:b/>
                <w:lang w:eastAsia="pl-PL"/>
              </w:rPr>
              <w:t xml:space="preserve"> </w:t>
            </w:r>
            <w:r w:rsidRPr="001E5461">
              <w:rPr>
                <w:rFonts w:ascii="Calibri" w:hAnsi="Calibri" w:cs="Calibri"/>
                <w:b/>
                <w:lang w:eastAsia="pl-PL"/>
              </w:rPr>
              <w:t>kol</w:t>
            </w:r>
            <w:r w:rsidR="002E4332">
              <w:rPr>
                <w:rFonts w:ascii="Calibri" w:hAnsi="Calibri" w:cs="Calibri"/>
                <w:b/>
                <w:lang w:eastAsia="pl-PL"/>
              </w:rPr>
              <w:t xml:space="preserve"> </w:t>
            </w:r>
            <w:r w:rsidRPr="001E5461">
              <w:rPr>
                <w:rFonts w:ascii="Calibri" w:hAnsi="Calibri" w:cs="Calibri"/>
                <w:b/>
                <w:lang w:eastAsia="pl-PL"/>
              </w:rPr>
              <w:t>7)</w:t>
            </w:r>
          </w:p>
        </w:tc>
      </w:tr>
      <w:tr w:rsidR="001E5461" w:rsidRPr="001E5461" w14:paraId="73BED427" w14:textId="77777777" w:rsidTr="002E4332">
        <w:trPr>
          <w:trHeight w:val="311"/>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FC6E965"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Kol 1</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CF4B397"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Kol 2</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29A70E8"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Kol 3</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EA784E"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 xml:space="preserve">Kol 4 </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3162446"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Kol 5</w:t>
            </w:r>
          </w:p>
        </w:tc>
        <w:tc>
          <w:tcPr>
            <w:tcW w:w="12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37A6667"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Kol 6</w:t>
            </w:r>
          </w:p>
        </w:tc>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B73025"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Kol 7</w:t>
            </w:r>
          </w:p>
        </w:tc>
      </w:tr>
      <w:tr w:rsidR="001E5461" w:rsidRPr="001E5461" w14:paraId="3327505E" w14:textId="77777777" w:rsidTr="002E4332">
        <w:trPr>
          <w:trHeight w:val="1"/>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ADDDEC4" w14:textId="77777777" w:rsidR="001E5461" w:rsidRPr="001E5461" w:rsidRDefault="001E5461" w:rsidP="001E5461">
            <w:pPr>
              <w:widowControl/>
              <w:autoSpaceDE/>
              <w:autoSpaceDN/>
              <w:rPr>
                <w:rFonts w:ascii="Calibri" w:hAnsi="Calibri" w:cs="Calibri"/>
                <w:lang w:eastAsia="pl-PL"/>
              </w:rPr>
            </w:pPr>
            <w:r w:rsidRPr="001E5461">
              <w:rPr>
                <w:rFonts w:ascii="Calibri" w:hAnsi="Calibri" w:cs="Calibri"/>
                <w:lang w:eastAsia="pl-PL"/>
              </w:rPr>
              <w:t>1</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CB7F61F" w14:textId="77777777" w:rsidR="001E5461" w:rsidRPr="001E5461" w:rsidRDefault="001E5461" w:rsidP="001E5461">
            <w:pPr>
              <w:widowControl/>
              <w:autoSpaceDE/>
              <w:autoSpaceDN/>
              <w:rPr>
                <w:rFonts w:ascii="Calibri" w:eastAsia="Calibri" w:hAnsi="Calibri" w:cs="Calibri"/>
                <w:lang w:eastAsia="pl-PL"/>
              </w:rPr>
            </w:pPr>
            <w:r w:rsidRPr="001E5461">
              <w:rPr>
                <w:rFonts w:ascii="Calibri" w:eastAsia="Calibri" w:hAnsi="Calibri" w:cs="Calibri"/>
                <w:lang w:eastAsia="pl-PL"/>
              </w:rPr>
              <w:t xml:space="preserve">Zapewnienie </w:t>
            </w:r>
            <w:r w:rsidRPr="001E5461">
              <w:rPr>
                <w:rFonts w:ascii="Calibri" w:eastAsia="Calibri" w:hAnsi="Calibri" w:cs="Calibri"/>
                <w:b/>
                <w:bCs/>
                <w:lang w:eastAsia="pl-PL"/>
              </w:rPr>
              <w:t>rezerwacji blokowej</w:t>
            </w:r>
            <w:r w:rsidRPr="001E5461">
              <w:rPr>
                <w:rFonts w:ascii="Calibri" w:eastAsia="Calibri" w:hAnsi="Calibri" w:cs="Calibri"/>
                <w:lang w:eastAsia="pl-PL"/>
              </w:rPr>
              <w:t xml:space="preserve"> pokoi hotelowych dla uczestników posiedzenia zgodnie z OPZ (Kol 3 cena brutto za 1 osobę)</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69D2EA" w14:textId="77777777" w:rsidR="001E5461" w:rsidRPr="001E5461" w:rsidRDefault="001E5461" w:rsidP="001E5461">
            <w:pPr>
              <w:widowControl/>
              <w:autoSpaceDE/>
              <w:autoSpaceDN/>
              <w:jc w:val="center"/>
              <w:rPr>
                <w:rFonts w:ascii="Calibri" w:hAnsi="Calibri" w:cs="Calibri"/>
                <w:lang w:eastAsia="pl-PL"/>
              </w:rPr>
            </w:pPr>
          </w:p>
          <w:p w14:paraId="7ECD11B4" w14:textId="77777777" w:rsidR="001E5461" w:rsidRPr="001E5461" w:rsidRDefault="001E5461" w:rsidP="001E5461">
            <w:pPr>
              <w:widowControl/>
              <w:autoSpaceDE/>
              <w:autoSpaceDN/>
              <w:jc w:val="center"/>
              <w:rPr>
                <w:rFonts w:ascii="Calibri" w:hAnsi="Calibri" w:cs="Calibri"/>
                <w:lang w:eastAsia="pl-PL"/>
              </w:rPr>
            </w:pPr>
          </w:p>
          <w:p w14:paraId="1C2D1729"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 zł</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DE419C" w14:textId="77777777" w:rsidR="001E5461" w:rsidRPr="001E5461" w:rsidRDefault="001E5461" w:rsidP="001E5461">
            <w:pPr>
              <w:widowControl/>
              <w:autoSpaceDE/>
              <w:autoSpaceDN/>
              <w:jc w:val="center"/>
              <w:rPr>
                <w:rFonts w:ascii="Calibri" w:eastAsia="Calibri" w:hAnsi="Calibri" w:cs="Calibri"/>
                <w:lang w:eastAsia="pl-PL"/>
              </w:rPr>
            </w:pPr>
            <w:r w:rsidRPr="001E5461">
              <w:rPr>
                <w:rFonts w:ascii="Calibri" w:eastAsia="Calibri" w:hAnsi="Calibri" w:cs="Calibri"/>
                <w:lang w:eastAsia="pl-PL"/>
              </w:rPr>
              <w:t>40</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87BC9C" w14:textId="77777777" w:rsidR="001E5461" w:rsidRPr="001E5461" w:rsidRDefault="001E5461" w:rsidP="001E5461">
            <w:pPr>
              <w:widowControl/>
              <w:autoSpaceDE/>
              <w:autoSpaceDN/>
              <w:jc w:val="center"/>
              <w:rPr>
                <w:rFonts w:ascii="Calibri" w:eastAsia="Calibri" w:hAnsi="Calibri" w:cs="Calibri"/>
                <w:lang w:eastAsia="pl-PL"/>
              </w:rPr>
            </w:pPr>
          </w:p>
        </w:tc>
        <w:tc>
          <w:tcPr>
            <w:tcW w:w="12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F5B9CB0" w14:textId="77777777" w:rsidR="001E5461" w:rsidRPr="001E5461" w:rsidRDefault="001E5461" w:rsidP="001E5461">
            <w:pPr>
              <w:widowControl/>
              <w:autoSpaceDE/>
              <w:autoSpaceDN/>
              <w:spacing w:after="160" w:line="259" w:lineRule="auto"/>
              <w:jc w:val="center"/>
              <w:rPr>
                <w:rFonts w:ascii="Calibri" w:hAnsi="Calibri" w:cs="Calibri"/>
                <w:lang w:eastAsia="pl-PL"/>
              </w:rPr>
            </w:pPr>
            <w:r w:rsidRPr="001E5461">
              <w:rPr>
                <w:rFonts w:ascii="Calibri" w:hAnsi="Calibri" w:cs="Calibri"/>
                <w:lang w:eastAsia="pl-PL"/>
              </w:rPr>
              <w:t>2</w:t>
            </w:r>
          </w:p>
        </w:tc>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96FAFB" w14:textId="77777777" w:rsidR="001E5461" w:rsidRPr="001E5461" w:rsidRDefault="001E5461" w:rsidP="001E5461">
            <w:pPr>
              <w:widowControl/>
              <w:autoSpaceDE/>
              <w:autoSpaceDN/>
              <w:jc w:val="center"/>
              <w:rPr>
                <w:rFonts w:ascii="Calibri" w:eastAsia="Calibri" w:hAnsi="Calibri" w:cs="Calibri"/>
                <w:lang w:eastAsia="pl-PL"/>
              </w:rPr>
            </w:pPr>
          </w:p>
        </w:tc>
      </w:tr>
      <w:tr w:rsidR="001E5461" w:rsidRPr="001E5461" w14:paraId="3ADBBCFE" w14:textId="77777777" w:rsidTr="002E4332">
        <w:trPr>
          <w:trHeight w:val="1"/>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642F02E" w14:textId="77777777" w:rsidR="001E5461" w:rsidRPr="001E5461" w:rsidRDefault="001E5461" w:rsidP="001E5461">
            <w:pPr>
              <w:widowControl/>
              <w:autoSpaceDE/>
              <w:autoSpaceDN/>
              <w:rPr>
                <w:rFonts w:ascii="Calibri" w:hAnsi="Calibri" w:cs="Calibri"/>
                <w:lang w:eastAsia="pl-PL"/>
              </w:rPr>
            </w:pPr>
            <w:r w:rsidRPr="001E5461">
              <w:rPr>
                <w:rFonts w:ascii="Calibri" w:hAnsi="Calibri" w:cs="Calibri"/>
                <w:lang w:eastAsia="pl-PL"/>
              </w:rPr>
              <w:t>2</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04D9DE" w14:textId="77777777" w:rsidR="001E5461" w:rsidRPr="001E5461" w:rsidRDefault="001E5461" w:rsidP="001E5461">
            <w:pPr>
              <w:widowControl/>
              <w:autoSpaceDE/>
              <w:autoSpaceDN/>
              <w:rPr>
                <w:rFonts w:ascii="Calibri" w:eastAsia="Calibri" w:hAnsi="Calibri" w:cs="Calibri"/>
                <w:lang w:eastAsia="pl-PL"/>
              </w:rPr>
            </w:pPr>
            <w:r w:rsidRPr="001E5461">
              <w:rPr>
                <w:rFonts w:ascii="Calibri" w:eastAsia="Calibri" w:hAnsi="Calibri" w:cs="Calibri"/>
                <w:b/>
                <w:bCs/>
                <w:lang w:eastAsia="pl-PL"/>
              </w:rPr>
              <w:t xml:space="preserve">Nocleg </w:t>
            </w:r>
            <w:r w:rsidRPr="001E5461">
              <w:rPr>
                <w:rFonts w:ascii="Calibri" w:eastAsia="Calibri" w:hAnsi="Calibri" w:cs="Calibri"/>
                <w:lang w:eastAsia="pl-PL"/>
              </w:rPr>
              <w:t xml:space="preserve">w pokoju jednoosobowym lub dwuosobowym do pojedynczego wykorzystania ze śniadaniem </w:t>
            </w:r>
            <w:r w:rsidRPr="001E5461">
              <w:rPr>
                <w:rFonts w:ascii="Calibri" w:eastAsia="Calibri" w:hAnsi="Calibri" w:cs="Calibri"/>
                <w:b/>
                <w:bCs/>
                <w:lang w:eastAsia="pl-PL"/>
              </w:rPr>
              <w:t>w przeddzień</w:t>
            </w:r>
            <w:r w:rsidRPr="001E5461">
              <w:rPr>
                <w:rFonts w:ascii="Calibri" w:eastAsia="Calibri" w:hAnsi="Calibri" w:cs="Calibri"/>
                <w:lang w:eastAsia="pl-PL"/>
              </w:rPr>
              <w:t xml:space="preserve"> </w:t>
            </w:r>
            <w:r w:rsidRPr="001E5461">
              <w:rPr>
                <w:rFonts w:ascii="Calibri" w:eastAsia="Calibri" w:hAnsi="Calibri" w:cs="Calibri"/>
                <w:b/>
                <w:bCs/>
                <w:lang w:eastAsia="pl-PL"/>
              </w:rPr>
              <w:t>i w</w:t>
            </w:r>
            <w:r w:rsidRPr="001E5461">
              <w:rPr>
                <w:rFonts w:ascii="Calibri" w:eastAsia="Calibri" w:hAnsi="Calibri" w:cs="Calibri"/>
                <w:lang w:eastAsia="pl-PL"/>
              </w:rPr>
              <w:t xml:space="preserve"> </w:t>
            </w:r>
            <w:r w:rsidRPr="001E5461">
              <w:rPr>
                <w:rFonts w:ascii="Calibri" w:eastAsia="Calibri" w:hAnsi="Calibri" w:cs="Calibri"/>
                <w:b/>
                <w:bCs/>
                <w:lang w:eastAsia="pl-PL"/>
              </w:rPr>
              <w:t xml:space="preserve">dniu </w:t>
            </w:r>
            <w:r w:rsidRPr="001E5461">
              <w:rPr>
                <w:rFonts w:ascii="Calibri" w:eastAsia="Calibri" w:hAnsi="Calibri" w:cs="Calibri"/>
                <w:lang w:eastAsia="pl-PL"/>
              </w:rPr>
              <w:t>posiedzenia</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2270C97" w14:textId="77777777" w:rsidR="001E5461" w:rsidRPr="001E5461" w:rsidRDefault="001E5461" w:rsidP="001E5461">
            <w:pPr>
              <w:widowControl/>
              <w:autoSpaceDE/>
              <w:autoSpaceDN/>
              <w:jc w:val="center"/>
              <w:rPr>
                <w:rFonts w:ascii="Calibri" w:hAnsi="Calibri" w:cs="Calibri"/>
                <w:lang w:eastAsia="pl-PL"/>
              </w:rPr>
            </w:pPr>
          </w:p>
          <w:p w14:paraId="6F1AC8C1"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 zł</w:t>
            </w:r>
          </w:p>
          <w:p w14:paraId="71949463" w14:textId="77777777" w:rsidR="001E5461" w:rsidRPr="001E5461" w:rsidRDefault="001E5461" w:rsidP="001E5461">
            <w:pPr>
              <w:widowControl/>
              <w:autoSpaceDE/>
              <w:autoSpaceDN/>
              <w:jc w:val="center"/>
              <w:rPr>
                <w:rFonts w:ascii="Calibri" w:hAnsi="Calibri" w:cs="Calibri"/>
                <w:lang w:eastAsia="pl-PL"/>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0D98F7" w14:textId="77777777" w:rsidR="001E5461" w:rsidRPr="001E5461" w:rsidRDefault="001E5461" w:rsidP="001E5461">
            <w:pPr>
              <w:widowControl/>
              <w:tabs>
                <w:tab w:val="left" w:pos="825"/>
              </w:tabs>
              <w:autoSpaceDE/>
              <w:autoSpaceDN/>
              <w:spacing w:after="160" w:line="259" w:lineRule="auto"/>
              <w:jc w:val="center"/>
              <w:rPr>
                <w:rFonts w:ascii="Calibri" w:eastAsia="Calibri" w:hAnsi="Calibri" w:cs="Calibri"/>
                <w:lang w:eastAsia="pl-PL"/>
              </w:rPr>
            </w:pPr>
            <w:r w:rsidRPr="001E5461">
              <w:rPr>
                <w:rFonts w:ascii="Calibri" w:eastAsia="Calibri" w:hAnsi="Calibri" w:cs="Calibri"/>
                <w:lang w:eastAsia="pl-PL"/>
              </w:rPr>
              <w:t>26</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B2376F" w14:textId="77777777" w:rsidR="001E5461" w:rsidRPr="001E5461" w:rsidRDefault="001E5461" w:rsidP="001E5461">
            <w:pPr>
              <w:widowControl/>
              <w:autoSpaceDE/>
              <w:autoSpaceDN/>
              <w:jc w:val="center"/>
              <w:rPr>
                <w:rFonts w:ascii="Calibri" w:eastAsia="Calibri" w:hAnsi="Calibri" w:cs="Calibri"/>
                <w:lang w:eastAsia="pl-PL"/>
              </w:rPr>
            </w:pPr>
          </w:p>
        </w:tc>
        <w:tc>
          <w:tcPr>
            <w:tcW w:w="12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0059955" w14:textId="77777777" w:rsidR="001E5461" w:rsidRPr="001E5461" w:rsidRDefault="001E5461" w:rsidP="001E5461">
            <w:pPr>
              <w:widowControl/>
              <w:autoSpaceDE/>
              <w:autoSpaceDN/>
              <w:spacing w:after="160" w:line="259" w:lineRule="auto"/>
              <w:jc w:val="center"/>
              <w:rPr>
                <w:rFonts w:ascii="Calibri" w:hAnsi="Calibri" w:cs="Calibri"/>
                <w:lang w:eastAsia="pl-PL"/>
              </w:rPr>
            </w:pPr>
            <w:r w:rsidRPr="001E5461">
              <w:rPr>
                <w:rFonts w:ascii="Calibri" w:hAnsi="Calibri" w:cs="Calibri"/>
                <w:lang w:eastAsia="pl-PL"/>
              </w:rPr>
              <w:t>2</w:t>
            </w:r>
          </w:p>
        </w:tc>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1D81CF5" w14:textId="77777777" w:rsidR="001E5461" w:rsidRPr="001E5461" w:rsidRDefault="001E5461" w:rsidP="001E5461">
            <w:pPr>
              <w:widowControl/>
              <w:autoSpaceDE/>
              <w:autoSpaceDN/>
              <w:jc w:val="center"/>
              <w:rPr>
                <w:rFonts w:ascii="Calibri" w:eastAsia="Calibri" w:hAnsi="Calibri" w:cs="Calibri"/>
                <w:lang w:eastAsia="pl-PL"/>
              </w:rPr>
            </w:pPr>
          </w:p>
        </w:tc>
      </w:tr>
      <w:tr w:rsidR="001E5461" w:rsidRPr="001E5461" w14:paraId="7ABCF48E" w14:textId="77777777" w:rsidTr="002E4332">
        <w:trPr>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AEE3BE2" w14:textId="77777777" w:rsidR="001E5461" w:rsidRPr="001E5461" w:rsidRDefault="001E5461" w:rsidP="001E5461">
            <w:pPr>
              <w:widowControl/>
              <w:autoSpaceDE/>
              <w:autoSpaceDN/>
              <w:rPr>
                <w:rFonts w:ascii="Calibri" w:hAnsi="Calibri" w:cs="Calibri"/>
                <w:lang w:eastAsia="pl-PL"/>
              </w:rPr>
            </w:pPr>
            <w:r w:rsidRPr="001E5461">
              <w:rPr>
                <w:rFonts w:ascii="Calibri" w:hAnsi="Calibri" w:cs="Calibri"/>
                <w:lang w:eastAsia="pl-PL"/>
              </w:rPr>
              <w:t>3</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07C1E40" w14:textId="77777777" w:rsidR="001E5461" w:rsidRPr="001E5461" w:rsidRDefault="001E5461" w:rsidP="001E5461">
            <w:pPr>
              <w:widowControl/>
              <w:autoSpaceDE/>
              <w:autoSpaceDN/>
              <w:rPr>
                <w:rFonts w:ascii="Calibri" w:eastAsia="Calibri" w:hAnsi="Calibri" w:cs="Calibri"/>
                <w:lang w:eastAsia="pl-PL"/>
              </w:rPr>
            </w:pPr>
            <w:r w:rsidRPr="001E5461">
              <w:rPr>
                <w:rFonts w:ascii="Calibri" w:eastAsia="Calibri" w:hAnsi="Calibri" w:cs="Calibri"/>
                <w:b/>
                <w:bCs/>
                <w:lang w:eastAsia="pl-PL"/>
              </w:rPr>
              <w:t>Kolacja w  przeddzień</w:t>
            </w:r>
            <w:r w:rsidRPr="001E5461">
              <w:rPr>
                <w:rFonts w:ascii="Calibri" w:eastAsia="Calibri" w:hAnsi="Calibri" w:cs="Calibri"/>
                <w:lang w:eastAsia="pl-PL"/>
              </w:rPr>
              <w:t xml:space="preserve"> posiedzenia (Kol3 cena brutto za 1 osobę) </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AF611C7"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 zł</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D14EEDC" w14:textId="77777777" w:rsidR="001E5461" w:rsidRPr="001E5461" w:rsidRDefault="001E5461" w:rsidP="001E5461">
            <w:pPr>
              <w:widowControl/>
              <w:tabs>
                <w:tab w:val="left" w:pos="735"/>
              </w:tabs>
              <w:autoSpaceDE/>
              <w:autoSpaceDN/>
              <w:jc w:val="center"/>
              <w:rPr>
                <w:rFonts w:ascii="Calibri" w:hAnsi="Calibri" w:cs="Calibri"/>
                <w:lang w:eastAsia="pl-PL"/>
              </w:rPr>
            </w:pPr>
            <w:r w:rsidRPr="001E5461">
              <w:rPr>
                <w:rFonts w:ascii="Calibri" w:hAnsi="Calibri" w:cs="Calibri"/>
                <w:lang w:eastAsia="pl-PL"/>
              </w:rPr>
              <w:t>7</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71C5998" w14:textId="77777777" w:rsidR="001E5461" w:rsidRPr="001E5461" w:rsidRDefault="001E5461" w:rsidP="001E5461">
            <w:pPr>
              <w:widowControl/>
              <w:autoSpaceDE/>
              <w:autoSpaceDN/>
              <w:jc w:val="center"/>
              <w:rPr>
                <w:rFonts w:ascii="Calibri" w:eastAsia="Calibri" w:hAnsi="Calibri" w:cs="Calibri"/>
                <w:lang w:eastAsia="pl-PL"/>
              </w:rPr>
            </w:pPr>
          </w:p>
        </w:tc>
        <w:tc>
          <w:tcPr>
            <w:tcW w:w="12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5A5F6D0"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2</w:t>
            </w:r>
          </w:p>
        </w:tc>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FA2DD4" w14:textId="77777777" w:rsidR="001E5461" w:rsidRPr="001E5461" w:rsidRDefault="001E5461" w:rsidP="001E5461">
            <w:pPr>
              <w:widowControl/>
              <w:autoSpaceDE/>
              <w:autoSpaceDN/>
              <w:jc w:val="center"/>
              <w:rPr>
                <w:rFonts w:ascii="Calibri" w:eastAsia="Calibri" w:hAnsi="Calibri" w:cs="Calibri"/>
                <w:lang w:eastAsia="pl-PL"/>
              </w:rPr>
            </w:pPr>
          </w:p>
        </w:tc>
      </w:tr>
      <w:tr w:rsidR="001E5461" w:rsidRPr="001E5461" w14:paraId="37CE2480" w14:textId="77777777" w:rsidTr="002E4332">
        <w:trPr>
          <w:trHeight w:val="633"/>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DFEE3EC" w14:textId="77777777" w:rsidR="001E5461" w:rsidRPr="001E5461" w:rsidRDefault="001E5461" w:rsidP="001E5461">
            <w:pPr>
              <w:widowControl/>
              <w:autoSpaceDE/>
              <w:autoSpaceDN/>
              <w:rPr>
                <w:rFonts w:ascii="Calibri" w:hAnsi="Calibri" w:cs="Calibri"/>
                <w:lang w:eastAsia="pl-PL"/>
              </w:rPr>
            </w:pPr>
            <w:r w:rsidRPr="001E5461">
              <w:rPr>
                <w:rFonts w:ascii="Calibri" w:hAnsi="Calibri" w:cs="Calibri"/>
                <w:lang w:eastAsia="pl-PL"/>
              </w:rPr>
              <w:t>4</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67AA3C8" w14:textId="77777777" w:rsidR="001E5461" w:rsidRPr="001E5461" w:rsidRDefault="001E5461" w:rsidP="001E5461">
            <w:pPr>
              <w:widowControl/>
              <w:autoSpaceDE/>
              <w:autoSpaceDN/>
              <w:rPr>
                <w:rFonts w:ascii="Calibri" w:eastAsia="Calibri" w:hAnsi="Calibri" w:cs="Calibri"/>
                <w:lang w:eastAsia="pl-PL"/>
              </w:rPr>
            </w:pPr>
            <w:r w:rsidRPr="001E5461">
              <w:rPr>
                <w:rFonts w:ascii="Calibri" w:eastAsia="Calibri" w:hAnsi="Calibri" w:cs="Calibri"/>
                <w:lang w:eastAsia="pl-PL"/>
              </w:rPr>
              <w:t xml:space="preserve">Zapewnienie </w:t>
            </w:r>
            <w:r w:rsidRPr="001E5461">
              <w:rPr>
                <w:rFonts w:ascii="Calibri" w:eastAsia="Calibri" w:hAnsi="Calibri" w:cs="Calibri"/>
                <w:b/>
                <w:bCs/>
                <w:lang w:eastAsia="pl-PL"/>
              </w:rPr>
              <w:t>sali konferencyjnej</w:t>
            </w:r>
            <w:r w:rsidRPr="001E5461">
              <w:rPr>
                <w:rFonts w:ascii="Calibri" w:eastAsia="Calibri" w:hAnsi="Calibri" w:cs="Calibri"/>
                <w:lang w:eastAsia="pl-PL"/>
              </w:rPr>
              <w:t xml:space="preserve"> i koordynatora w dniu posiedzenia, rozmieszczenie dwujęzycznych informacji i logotypów, zgodnie z OPZ (kol 3 cena brutto za jeden dzień)</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9EA21B2" w14:textId="77777777" w:rsidR="001E5461" w:rsidRPr="001E5461" w:rsidRDefault="001E5461" w:rsidP="001E5461">
            <w:pPr>
              <w:widowControl/>
              <w:autoSpaceDE/>
              <w:autoSpaceDN/>
              <w:jc w:val="center"/>
              <w:rPr>
                <w:rFonts w:ascii="Calibri" w:hAnsi="Calibri" w:cs="Calibri"/>
                <w:lang w:eastAsia="pl-PL"/>
              </w:rPr>
            </w:pPr>
          </w:p>
          <w:p w14:paraId="061B9531" w14:textId="77777777" w:rsidR="001E5461" w:rsidRPr="001E5461" w:rsidRDefault="001E5461" w:rsidP="001E5461">
            <w:pPr>
              <w:widowControl/>
              <w:autoSpaceDE/>
              <w:autoSpaceDN/>
              <w:jc w:val="center"/>
              <w:rPr>
                <w:rFonts w:ascii="Calibri" w:hAnsi="Calibri" w:cs="Calibri"/>
                <w:lang w:eastAsia="pl-PL"/>
              </w:rPr>
            </w:pPr>
          </w:p>
          <w:p w14:paraId="6B371F03"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 xml:space="preserve">……… zł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CADA85B"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1</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D20850C" w14:textId="77777777" w:rsidR="001E5461" w:rsidRPr="001E5461" w:rsidRDefault="001E5461" w:rsidP="001E5461">
            <w:pPr>
              <w:widowControl/>
              <w:autoSpaceDE/>
              <w:autoSpaceDN/>
              <w:jc w:val="center"/>
              <w:rPr>
                <w:rFonts w:ascii="Calibri" w:eastAsia="Calibri" w:hAnsi="Calibri" w:cs="Calibri"/>
                <w:lang w:eastAsia="pl-PL"/>
              </w:rPr>
            </w:pPr>
          </w:p>
        </w:tc>
        <w:tc>
          <w:tcPr>
            <w:tcW w:w="12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9CFCF9"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2</w:t>
            </w:r>
          </w:p>
        </w:tc>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A1873F" w14:textId="77777777" w:rsidR="001E5461" w:rsidRPr="001E5461" w:rsidRDefault="001E5461" w:rsidP="001E5461">
            <w:pPr>
              <w:widowControl/>
              <w:autoSpaceDE/>
              <w:autoSpaceDN/>
              <w:jc w:val="center"/>
              <w:rPr>
                <w:rFonts w:ascii="Calibri" w:eastAsia="Calibri" w:hAnsi="Calibri" w:cs="Calibri"/>
                <w:lang w:eastAsia="pl-PL"/>
              </w:rPr>
            </w:pPr>
          </w:p>
        </w:tc>
      </w:tr>
      <w:tr w:rsidR="001E5461" w:rsidRPr="001E5461" w14:paraId="5D4C952A" w14:textId="77777777" w:rsidTr="002E4332">
        <w:trPr>
          <w:trHeight w:val="633"/>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A5B0735" w14:textId="77777777" w:rsidR="001E5461" w:rsidRPr="001E5461" w:rsidRDefault="001E5461" w:rsidP="001E5461">
            <w:pPr>
              <w:widowControl/>
              <w:autoSpaceDE/>
              <w:autoSpaceDN/>
              <w:rPr>
                <w:rFonts w:ascii="Calibri" w:hAnsi="Calibri" w:cs="Calibri"/>
                <w:lang w:eastAsia="pl-PL"/>
              </w:rPr>
            </w:pPr>
            <w:r w:rsidRPr="001E5461">
              <w:rPr>
                <w:rFonts w:ascii="Calibri" w:hAnsi="Calibri" w:cs="Calibri"/>
                <w:lang w:eastAsia="pl-PL"/>
              </w:rPr>
              <w:t>5</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1306BC0" w14:textId="77777777" w:rsidR="001E5461" w:rsidRPr="001E5461" w:rsidRDefault="001E5461" w:rsidP="001E5461">
            <w:pPr>
              <w:widowControl/>
              <w:autoSpaceDE/>
              <w:autoSpaceDN/>
              <w:rPr>
                <w:rFonts w:ascii="Calibri" w:eastAsia="Calibri" w:hAnsi="Calibri" w:cs="Calibri"/>
                <w:lang w:eastAsia="pl-PL"/>
              </w:rPr>
            </w:pPr>
            <w:r w:rsidRPr="001E5461">
              <w:rPr>
                <w:rFonts w:ascii="Calibri" w:eastAsia="Calibri" w:hAnsi="Calibri" w:cs="Calibri"/>
                <w:lang w:eastAsia="pl-PL"/>
              </w:rPr>
              <w:t xml:space="preserve">Zapewnienie </w:t>
            </w:r>
            <w:r w:rsidRPr="001E5461">
              <w:rPr>
                <w:rFonts w:ascii="Calibri" w:eastAsia="Calibri" w:hAnsi="Calibri" w:cs="Calibri"/>
                <w:b/>
                <w:bCs/>
                <w:lang w:eastAsia="pl-PL"/>
              </w:rPr>
              <w:t>dwóch</w:t>
            </w:r>
            <w:r w:rsidRPr="001E5461">
              <w:rPr>
                <w:rFonts w:ascii="Calibri" w:eastAsia="Calibri" w:hAnsi="Calibri" w:cs="Calibri"/>
                <w:lang w:eastAsia="pl-PL"/>
              </w:rPr>
              <w:t xml:space="preserve"> dodatkowych małych </w:t>
            </w:r>
            <w:proofErr w:type="spellStart"/>
            <w:r w:rsidRPr="001E5461">
              <w:rPr>
                <w:rFonts w:ascii="Calibri" w:eastAsia="Calibri" w:hAnsi="Calibri" w:cs="Calibri"/>
                <w:b/>
                <w:bCs/>
                <w:lang w:eastAsia="pl-PL"/>
              </w:rPr>
              <w:t>sal</w:t>
            </w:r>
            <w:proofErr w:type="spellEnd"/>
            <w:r w:rsidRPr="001E5461">
              <w:rPr>
                <w:rFonts w:ascii="Calibri" w:eastAsia="Calibri" w:hAnsi="Calibri" w:cs="Calibri"/>
                <w:b/>
                <w:bCs/>
                <w:lang w:eastAsia="pl-PL"/>
              </w:rPr>
              <w:t xml:space="preserve"> dla delegacji</w:t>
            </w:r>
            <w:r w:rsidRPr="001E5461">
              <w:rPr>
                <w:rFonts w:ascii="Calibri" w:eastAsia="Calibri" w:hAnsi="Calibri" w:cs="Calibri"/>
                <w:lang w:eastAsia="pl-PL"/>
              </w:rPr>
              <w:t xml:space="preserve"> </w:t>
            </w:r>
            <w:r w:rsidRPr="001E5461">
              <w:rPr>
                <w:rFonts w:ascii="Calibri" w:eastAsia="Calibri" w:hAnsi="Calibri" w:cs="Calibri"/>
                <w:b/>
                <w:bCs/>
                <w:lang w:eastAsia="pl-PL"/>
              </w:rPr>
              <w:t>krajowych</w:t>
            </w:r>
            <w:r w:rsidRPr="001E5461">
              <w:rPr>
                <w:rFonts w:ascii="Calibri" w:eastAsia="Calibri" w:hAnsi="Calibri" w:cs="Calibri"/>
                <w:lang w:eastAsia="pl-PL"/>
              </w:rPr>
              <w:t xml:space="preserve"> na co najmniej 20 osób każda. Dostępne na około 2 godziny przed terminem rozpoczęcia i podczas całego trwania KM (Kol 3 cena brutto za jeden zjazd KM)</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9A26305" w14:textId="77777777" w:rsidR="001E5461" w:rsidRPr="001E5461" w:rsidRDefault="001E5461" w:rsidP="001E5461">
            <w:pPr>
              <w:widowControl/>
              <w:autoSpaceDE/>
              <w:autoSpaceDN/>
              <w:jc w:val="center"/>
              <w:rPr>
                <w:rFonts w:ascii="Calibri" w:hAnsi="Calibri" w:cs="Calibri"/>
                <w:lang w:eastAsia="pl-PL"/>
              </w:rPr>
            </w:pPr>
          </w:p>
          <w:p w14:paraId="35BD681F" w14:textId="77777777" w:rsidR="001E5461" w:rsidRPr="001E5461" w:rsidRDefault="001E5461" w:rsidP="001E5461">
            <w:pPr>
              <w:widowControl/>
              <w:autoSpaceDE/>
              <w:autoSpaceDN/>
              <w:jc w:val="center"/>
              <w:rPr>
                <w:rFonts w:ascii="Calibri" w:hAnsi="Calibri" w:cs="Calibri"/>
                <w:lang w:eastAsia="pl-PL"/>
              </w:rPr>
            </w:pPr>
          </w:p>
          <w:p w14:paraId="3E5034AB"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 zł</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60161EF"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1</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E16D130" w14:textId="77777777" w:rsidR="001E5461" w:rsidRPr="001E5461" w:rsidRDefault="001E5461" w:rsidP="001E5461">
            <w:pPr>
              <w:widowControl/>
              <w:autoSpaceDE/>
              <w:autoSpaceDN/>
              <w:jc w:val="center"/>
              <w:rPr>
                <w:rFonts w:ascii="Calibri" w:eastAsia="Calibri" w:hAnsi="Calibri" w:cs="Calibri"/>
                <w:lang w:eastAsia="pl-PL"/>
              </w:rPr>
            </w:pPr>
          </w:p>
        </w:tc>
        <w:tc>
          <w:tcPr>
            <w:tcW w:w="12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63DD3A"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2</w:t>
            </w:r>
          </w:p>
        </w:tc>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E2ADC27" w14:textId="77777777" w:rsidR="001E5461" w:rsidRPr="001E5461" w:rsidRDefault="001E5461" w:rsidP="001E5461">
            <w:pPr>
              <w:widowControl/>
              <w:autoSpaceDE/>
              <w:autoSpaceDN/>
              <w:jc w:val="center"/>
              <w:rPr>
                <w:rFonts w:ascii="Calibri" w:eastAsia="Calibri" w:hAnsi="Calibri" w:cs="Calibri"/>
                <w:lang w:eastAsia="pl-PL"/>
              </w:rPr>
            </w:pPr>
          </w:p>
        </w:tc>
      </w:tr>
      <w:tr w:rsidR="001E5461" w:rsidRPr="001E5461" w14:paraId="214866AC" w14:textId="77777777" w:rsidTr="002E4332">
        <w:trPr>
          <w:trHeight w:val="633"/>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E0353A8" w14:textId="77777777" w:rsidR="001E5461" w:rsidRPr="001E5461" w:rsidRDefault="001E5461" w:rsidP="001E5461">
            <w:pPr>
              <w:widowControl/>
              <w:autoSpaceDE/>
              <w:autoSpaceDN/>
              <w:rPr>
                <w:rFonts w:ascii="Calibri" w:hAnsi="Calibri" w:cs="Calibri"/>
                <w:lang w:eastAsia="pl-PL"/>
              </w:rPr>
            </w:pPr>
            <w:r w:rsidRPr="001E5461">
              <w:rPr>
                <w:rFonts w:ascii="Calibri" w:hAnsi="Calibri" w:cs="Calibri"/>
                <w:lang w:eastAsia="pl-PL"/>
              </w:rPr>
              <w:t>6</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0AD4759" w14:textId="77777777" w:rsidR="001E5461" w:rsidRPr="001E5461" w:rsidRDefault="001E5461" w:rsidP="001E5461">
            <w:pPr>
              <w:widowControl/>
              <w:autoSpaceDE/>
              <w:autoSpaceDN/>
              <w:rPr>
                <w:rFonts w:ascii="Calibri" w:eastAsia="Calibri" w:hAnsi="Calibri" w:cs="Calibri"/>
                <w:lang w:eastAsia="pl-PL"/>
              </w:rPr>
            </w:pPr>
            <w:r w:rsidRPr="001E5461">
              <w:rPr>
                <w:rFonts w:ascii="Calibri" w:eastAsia="Calibri" w:hAnsi="Calibri" w:cs="Calibri"/>
                <w:lang w:eastAsia="pl-PL"/>
              </w:rPr>
              <w:t xml:space="preserve">Zapewnienie </w:t>
            </w:r>
            <w:r w:rsidRPr="001E5461">
              <w:rPr>
                <w:rFonts w:ascii="Calibri" w:eastAsia="Calibri" w:hAnsi="Calibri" w:cs="Calibri"/>
                <w:b/>
                <w:bCs/>
                <w:lang w:eastAsia="pl-PL"/>
              </w:rPr>
              <w:t>sprzętu konferencyjnego</w:t>
            </w:r>
            <w:r w:rsidRPr="001E5461">
              <w:rPr>
                <w:rFonts w:ascii="Calibri" w:eastAsia="Calibri" w:hAnsi="Calibri" w:cs="Calibri"/>
                <w:lang w:eastAsia="pl-PL"/>
              </w:rPr>
              <w:t xml:space="preserve"> wraz z nagłośnieniem (mikrofony) i sprzętem audio-wideo (ekrany, projektory, laptopy) </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296E9B6" w14:textId="77777777" w:rsidR="001E5461" w:rsidRPr="001E5461" w:rsidRDefault="001E5461" w:rsidP="001E5461">
            <w:pPr>
              <w:widowControl/>
              <w:autoSpaceDE/>
              <w:autoSpaceDN/>
              <w:jc w:val="center"/>
              <w:rPr>
                <w:rFonts w:ascii="Calibri" w:hAnsi="Calibri" w:cs="Calibri"/>
                <w:lang w:eastAsia="pl-PL"/>
              </w:rPr>
            </w:pPr>
          </w:p>
          <w:p w14:paraId="0290D6CB"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………zł</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98CDDE6"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1</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C298437" w14:textId="77777777" w:rsidR="001E5461" w:rsidRPr="001E5461" w:rsidRDefault="001E5461" w:rsidP="001E5461">
            <w:pPr>
              <w:widowControl/>
              <w:autoSpaceDE/>
              <w:autoSpaceDN/>
              <w:jc w:val="center"/>
              <w:rPr>
                <w:rFonts w:ascii="Calibri" w:eastAsia="Calibri" w:hAnsi="Calibri" w:cs="Calibri"/>
                <w:lang w:eastAsia="pl-PL"/>
              </w:rPr>
            </w:pPr>
          </w:p>
        </w:tc>
        <w:tc>
          <w:tcPr>
            <w:tcW w:w="12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FC223A3"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2</w:t>
            </w:r>
          </w:p>
        </w:tc>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5DE03E6" w14:textId="77777777" w:rsidR="001E5461" w:rsidRPr="001E5461" w:rsidRDefault="001E5461" w:rsidP="001E5461">
            <w:pPr>
              <w:widowControl/>
              <w:autoSpaceDE/>
              <w:autoSpaceDN/>
              <w:jc w:val="center"/>
              <w:rPr>
                <w:rFonts w:ascii="Calibri" w:eastAsia="Calibri" w:hAnsi="Calibri" w:cs="Calibri"/>
                <w:lang w:eastAsia="pl-PL"/>
              </w:rPr>
            </w:pPr>
          </w:p>
        </w:tc>
      </w:tr>
      <w:tr w:rsidR="001E5461" w:rsidRPr="001E5461" w14:paraId="6EF9473C" w14:textId="77777777" w:rsidTr="002E4332">
        <w:trPr>
          <w:trHeight w:val="1"/>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1979F56" w14:textId="77777777" w:rsidR="001E5461" w:rsidRPr="001E5461" w:rsidRDefault="001E5461" w:rsidP="001E5461">
            <w:pPr>
              <w:widowControl/>
              <w:autoSpaceDE/>
              <w:autoSpaceDN/>
              <w:rPr>
                <w:rFonts w:ascii="Calibri" w:hAnsi="Calibri" w:cs="Calibri"/>
                <w:lang w:eastAsia="pl-PL"/>
              </w:rPr>
            </w:pPr>
            <w:r w:rsidRPr="001E5461">
              <w:rPr>
                <w:rFonts w:ascii="Calibri" w:hAnsi="Calibri" w:cs="Calibri"/>
                <w:lang w:eastAsia="pl-PL"/>
              </w:rPr>
              <w:t>7</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C891B0" w14:textId="77777777" w:rsidR="001E5461" w:rsidRPr="001E5461" w:rsidRDefault="001E5461" w:rsidP="001E5461">
            <w:pPr>
              <w:widowControl/>
              <w:autoSpaceDE/>
              <w:autoSpaceDN/>
              <w:rPr>
                <w:rFonts w:ascii="Calibri" w:eastAsia="Calibri" w:hAnsi="Calibri" w:cs="Calibri"/>
                <w:lang w:eastAsia="pl-PL"/>
              </w:rPr>
            </w:pPr>
            <w:r w:rsidRPr="001E5461">
              <w:rPr>
                <w:rFonts w:ascii="Calibri" w:eastAsia="Calibri" w:hAnsi="Calibri" w:cs="Calibri"/>
                <w:lang w:eastAsia="pl-PL"/>
              </w:rPr>
              <w:t xml:space="preserve">Zapewnienie </w:t>
            </w:r>
            <w:proofErr w:type="spellStart"/>
            <w:r w:rsidRPr="001E5461">
              <w:rPr>
                <w:rFonts w:ascii="Calibri" w:eastAsia="Calibri" w:hAnsi="Calibri" w:cs="Calibri"/>
                <w:b/>
                <w:bCs/>
                <w:lang w:eastAsia="pl-PL"/>
              </w:rPr>
              <w:t>multifonów</w:t>
            </w:r>
            <w:proofErr w:type="spellEnd"/>
            <w:r w:rsidRPr="001E5461">
              <w:rPr>
                <w:rFonts w:ascii="Calibri" w:eastAsia="Calibri" w:hAnsi="Calibri" w:cs="Calibri"/>
                <w:lang w:eastAsia="pl-PL"/>
              </w:rPr>
              <w:t xml:space="preserve"> dla uczestników posiedzenia (cena brutto za 1 </w:t>
            </w:r>
            <w:proofErr w:type="spellStart"/>
            <w:r w:rsidRPr="001E5461">
              <w:rPr>
                <w:rFonts w:ascii="Calibri" w:eastAsia="Calibri" w:hAnsi="Calibri" w:cs="Calibri"/>
                <w:lang w:eastAsia="pl-PL"/>
              </w:rPr>
              <w:t>szt</w:t>
            </w:r>
            <w:proofErr w:type="spellEnd"/>
            <w:r w:rsidRPr="001E5461">
              <w:rPr>
                <w:rFonts w:ascii="Calibri" w:eastAsia="Calibri" w:hAnsi="Calibri" w:cs="Calibri"/>
                <w:lang w:eastAsia="pl-PL"/>
              </w:rPr>
              <w:t xml:space="preserve">) 1 </w:t>
            </w:r>
            <w:proofErr w:type="spellStart"/>
            <w:r w:rsidRPr="001E5461">
              <w:rPr>
                <w:rFonts w:ascii="Calibri" w:eastAsia="Calibri" w:hAnsi="Calibri" w:cs="Calibri"/>
                <w:lang w:eastAsia="pl-PL"/>
              </w:rPr>
              <w:t>multifon</w:t>
            </w:r>
            <w:proofErr w:type="spellEnd"/>
            <w:r w:rsidRPr="001E5461">
              <w:rPr>
                <w:rFonts w:ascii="Calibri" w:eastAsia="Calibri" w:hAnsi="Calibri" w:cs="Calibri"/>
                <w:lang w:eastAsia="pl-PL"/>
              </w:rPr>
              <w:t xml:space="preserve"> na 2 osoby</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989F910" w14:textId="77777777" w:rsidR="001E5461" w:rsidRPr="001E5461" w:rsidRDefault="001E5461" w:rsidP="001E5461">
            <w:pPr>
              <w:widowControl/>
              <w:autoSpaceDE/>
              <w:autoSpaceDN/>
              <w:jc w:val="center"/>
              <w:rPr>
                <w:rFonts w:ascii="Calibri" w:hAnsi="Calibri" w:cs="Calibri"/>
                <w:lang w:eastAsia="pl-PL"/>
              </w:rPr>
            </w:pPr>
          </w:p>
          <w:p w14:paraId="0D24926A"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 zł</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F119771"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30</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0EBA6F6" w14:textId="77777777" w:rsidR="001E5461" w:rsidRPr="001E5461" w:rsidRDefault="001E5461" w:rsidP="001E5461">
            <w:pPr>
              <w:widowControl/>
              <w:autoSpaceDE/>
              <w:autoSpaceDN/>
              <w:jc w:val="center"/>
              <w:rPr>
                <w:rFonts w:ascii="Calibri" w:eastAsia="Calibri" w:hAnsi="Calibri" w:cs="Calibri"/>
                <w:lang w:eastAsia="pl-PL"/>
              </w:rPr>
            </w:pPr>
          </w:p>
        </w:tc>
        <w:tc>
          <w:tcPr>
            <w:tcW w:w="12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710E33"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2</w:t>
            </w:r>
          </w:p>
        </w:tc>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3A847B" w14:textId="77777777" w:rsidR="001E5461" w:rsidRPr="001E5461" w:rsidRDefault="001E5461" w:rsidP="001E5461">
            <w:pPr>
              <w:widowControl/>
              <w:autoSpaceDE/>
              <w:autoSpaceDN/>
              <w:jc w:val="center"/>
              <w:rPr>
                <w:rFonts w:ascii="Calibri" w:eastAsia="Calibri" w:hAnsi="Calibri" w:cs="Calibri"/>
                <w:lang w:eastAsia="pl-PL"/>
              </w:rPr>
            </w:pPr>
          </w:p>
        </w:tc>
      </w:tr>
      <w:tr w:rsidR="001E5461" w:rsidRPr="001E5461" w14:paraId="7BEE172A" w14:textId="77777777" w:rsidTr="002E4332">
        <w:trPr>
          <w:trHeight w:val="407"/>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C2EBFDB" w14:textId="77777777" w:rsidR="001E5461" w:rsidRPr="001E5461" w:rsidRDefault="001E5461" w:rsidP="001E5461">
            <w:pPr>
              <w:widowControl/>
              <w:autoSpaceDE/>
              <w:autoSpaceDN/>
              <w:rPr>
                <w:rFonts w:ascii="Calibri" w:hAnsi="Calibri" w:cs="Calibri"/>
                <w:lang w:eastAsia="pl-PL"/>
              </w:rPr>
            </w:pPr>
            <w:r w:rsidRPr="001E5461">
              <w:rPr>
                <w:rFonts w:ascii="Calibri" w:hAnsi="Calibri" w:cs="Calibri"/>
                <w:lang w:eastAsia="pl-PL"/>
              </w:rPr>
              <w:t>8</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832686" w14:textId="77777777" w:rsidR="001E5461" w:rsidRPr="001E5461" w:rsidRDefault="001E5461" w:rsidP="001E5461">
            <w:pPr>
              <w:widowControl/>
              <w:autoSpaceDE/>
              <w:autoSpaceDN/>
              <w:spacing w:line="276" w:lineRule="auto"/>
              <w:jc w:val="both"/>
              <w:rPr>
                <w:rFonts w:ascii="Calibri" w:eastAsia="Calibri" w:hAnsi="Calibri" w:cs="Calibri"/>
                <w:lang w:eastAsia="pl-PL"/>
              </w:rPr>
            </w:pPr>
            <w:r w:rsidRPr="001E5461">
              <w:rPr>
                <w:rFonts w:ascii="Calibri" w:eastAsia="Calibri" w:hAnsi="Calibri" w:cs="Calibri"/>
                <w:lang w:eastAsia="pl-PL"/>
              </w:rPr>
              <w:t xml:space="preserve">Zapewnienie </w:t>
            </w:r>
            <w:r w:rsidRPr="001E5461">
              <w:rPr>
                <w:rFonts w:ascii="Calibri" w:eastAsia="Calibri" w:hAnsi="Calibri" w:cs="Calibri"/>
                <w:b/>
                <w:bCs/>
                <w:lang w:eastAsia="pl-PL"/>
              </w:rPr>
              <w:t>słuchawek</w:t>
            </w:r>
            <w:r w:rsidRPr="001E5461">
              <w:rPr>
                <w:rFonts w:ascii="Calibri" w:eastAsia="Calibri" w:hAnsi="Calibri" w:cs="Calibri"/>
                <w:lang w:eastAsia="pl-PL"/>
              </w:rPr>
              <w:t xml:space="preserve">  (cena brutto na 1 osobę) </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0A39A1"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 zł</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E517EC6"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60</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7794EFF" w14:textId="77777777" w:rsidR="001E5461" w:rsidRPr="001E5461" w:rsidRDefault="001E5461" w:rsidP="001E5461">
            <w:pPr>
              <w:widowControl/>
              <w:autoSpaceDE/>
              <w:autoSpaceDN/>
              <w:jc w:val="center"/>
              <w:rPr>
                <w:rFonts w:ascii="Calibri" w:eastAsia="Calibri" w:hAnsi="Calibri" w:cs="Calibri"/>
                <w:lang w:eastAsia="pl-PL"/>
              </w:rPr>
            </w:pPr>
          </w:p>
        </w:tc>
        <w:tc>
          <w:tcPr>
            <w:tcW w:w="12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3D830AD" w14:textId="77777777" w:rsidR="001E5461" w:rsidRPr="001E5461" w:rsidRDefault="001E5461" w:rsidP="001E5461">
            <w:pPr>
              <w:widowControl/>
              <w:tabs>
                <w:tab w:val="left" w:pos="750"/>
              </w:tabs>
              <w:autoSpaceDE/>
              <w:autoSpaceDN/>
              <w:jc w:val="center"/>
              <w:rPr>
                <w:rFonts w:ascii="Calibri" w:hAnsi="Calibri" w:cs="Calibri"/>
                <w:lang w:eastAsia="pl-PL"/>
              </w:rPr>
            </w:pPr>
            <w:r w:rsidRPr="001E5461">
              <w:rPr>
                <w:rFonts w:ascii="Calibri" w:hAnsi="Calibri" w:cs="Calibri"/>
                <w:lang w:eastAsia="pl-PL"/>
              </w:rPr>
              <w:t>2</w:t>
            </w:r>
          </w:p>
        </w:tc>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7D044DA" w14:textId="77777777" w:rsidR="001E5461" w:rsidRPr="001E5461" w:rsidRDefault="001E5461" w:rsidP="001E5461">
            <w:pPr>
              <w:widowControl/>
              <w:autoSpaceDE/>
              <w:autoSpaceDN/>
              <w:jc w:val="center"/>
              <w:rPr>
                <w:rFonts w:ascii="Calibri" w:eastAsia="Calibri" w:hAnsi="Calibri" w:cs="Calibri"/>
                <w:lang w:eastAsia="pl-PL"/>
              </w:rPr>
            </w:pPr>
          </w:p>
        </w:tc>
      </w:tr>
      <w:tr w:rsidR="001E5461" w:rsidRPr="001E5461" w14:paraId="0B3FE217" w14:textId="77777777" w:rsidTr="002E4332">
        <w:trPr>
          <w:trHeight w:val="386"/>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7FB9A65" w14:textId="77777777" w:rsidR="001E5461" w:rsidRPr="001E5461" w:rsidRDefault="001E5461" w:rsidP="001E5461">
            <w:pPr>
              <w:widowControl/>
              <w:autoSpaceDE/>
              <w:autoSpaceDN/>
              <w:rPr>
                <w:rFonts w:ascii="Calibri" w:hAnsi="Calibri" w:cs="Calibri"/>
                <w:lang w:eastAsia="pl-PL"/>
              </w:rPr>
            </w:pPr>
            <w:r w:rsidRPr="001E5461">
              <w:rPr>
                <w:rFonts w:ascii="Calibri" w:hAnsi="Calibri" w:cs="Calibri"/>
                <w:lang w:eastAsia="pl-PL"/>
              </w:rPr>
              <w:t>9</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A5F0384" w14:textId="77777777" w:rsidR="001E5461" w:rsidRPr="001E5461" w:rsidRDefault="001E5461" w:rsidP="001E5461">
            <w:pPr>
              <w:widowControl/>
              <w:autoSpaceDE/>
              <w:autoSpaceDN/>
              <w:spacing w:line="276" w:lineRule="auto"/>
              <w:jc w:val="both"/>
              <w:rPr>
                <w:rFonts w:ascii="Calibri" w:eastAsia="Calibri" w:hAnsi="Calibri" w:cs="Calibri"/>
                <w:lang w:eastAsia="pl-PL"/>
              </w:rPr>
            </w:pPr>
            <w:r w:rsidRPr="001E5461">
              <w:rPr>
                <w:rFonts w:ascii="Calibri" w:eastAsia="Calibri" w:hAnsi="Calibri" w:cs="Calibri"/>
                <w:lang w:eastAsia="pl-PL"/>
              </w:rPr>
              <w:t xml:space="preserve">Zapewnienie </w:t>
            </w:r>
            <w:r w:rsidRPr="001E5461">
              <w:rPr>
                <w:rFonts w:ascii="Calibri" w:eastAsia="Calibri" w:hAnsi="Calibri" w:cs="Calibri"/>
                <w:b/>
                <w:bCs/>
                <w:lang w:eastAsia="pl-PL"/>
              </w:rPr>
              <w:t>kabiny symultanicznej</w:t>
            </w:r>
            <w:r w:rsidRPr="001E5461">
              <w:rPr>
                <w:rFonts w:ascii="Calibri" w:eastAsia="Calibri" w:hAnsi="Calibri" w:cs="Calibri"/>
                <w:lang w:eastAsia="pl-PL"/>
              </w:rPr>
              <w:t xml:space="preserve"> dla 2 tłumaczy wraz z obsługą techniczną oraz zapisem dźwięku (cena brutto za 1 dzień) </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A1684F0"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 zł</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CF6EEE9"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1</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384713" w14:textId="77777777" w:rsidR="001E5461" w:rsidRPr="001E5461" w:rsidRDefault="001E5461" w:rsidP="001E5461">
            <w:pPr>
              <w:widowControl/>
              <w:autoSpaceDE/>
              <w:autoSpaceDN/>
              <w:jc w:val="center"/>
              <w:rPr>
                <w:rFonts w:ascii="Calibri" w:eastAsia="Calibri" w:hAnsi="Calibri" w:cs="Calibri"/>
                <w:lang w:eastAsia="pl-PL"/>
              </w:rPr>
            </w:pPr>
          </w:p>
        </w:tc>
        <w:tc>
          <w:tcPr>
            <w:tcW w:w="12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20B62FD" w14:textId="77777777" w:rsidR="001E5461" w:rsidRPr="001E5461" w:rsidRDefault="001E5461" w:rsidP="001E5461">
            <w:pPr>
              <w:widowControl/>
              <w:tabs>
                <w:tab w:val="left" w:pos="750"/>
              </w:tabs>
              <w:autoSpaceDE/>
              <w:autoSpaceDN/>
              <w:jc w:val="center"/>
              <w:rPr>
                <w:rFonts w:ascii="Calibri" w:hAnsi="Calibri" w:cs="Calibri"/>
                <w:lang w:eastAsia="pl-PL"/>
              </w:rPr>
            </w:pPr>
            <w:r w:rsidRPr="001E5461">
              <w:rPr>
                <w:rFonts w:ascii="Calibri" w:hAnsi="Calibri" w:cs="Calibri"/>
                <w:lang w:eastAsia="pl-PL"/>
              </w:rPr>
              <w:t>2</w:t>
            </w:r>
          </w:p>
        </w:tc>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9E181DD" w14:textId="77777777" w:rsidR="001E5461" w:rsidRPr="001E5461" w:rsidRDefault="001E5461" w:rsidP="001E5461">
            <w:pPr>
              <w:widowControl/>
              <w:autoSpaceDE/>
              <w:autoSpaceDN/>
              <w:jc w:val="center"/>
              <w:rPr>
                <w:rFonts w:ascii="Calibri" w:eastAsia="Calibri" w:hAnsi="Calibri" w:cs="Calibri"/>
                <w:lang w:eastAsia="pl-PL"/>
              </w:rPr>
            </w:pPr>
          </w:p>
        </w:tc>
      </w:tr>
      <w:tr w:rsidR="001E5461" w:rsidRPr="001E5461" w14:paraId="37299632" w14:textId="77777777" w:rsidTr="002E4332">
        <w:trPr>
          <w:trHeight w:val="1"/>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CD147ED" w14:textId="77777777" w:rsidR="001E5461" w:rsidRPr="001E5461" w:rsidRDefault="001E5461" w:rsidP="001E5461">
            <w:pPr>
              <w:widowControl/>
              <w:autoSpaceDE/>
              <w:autoSpaceDN/>
              <w:rPr>
                <w:rFonts w:ascii="Calibri" w:hAnsi="Calibri" w:cs="Calibri"/>
                <w:lang w:eastAsia="pl-PL"/>
              </w:rPr>
            </w:pPr>
            <w:r w:rsidRPr="001E5461">
              <w:rPr>
                <w:rFonts w:ascii="Calibri" w:hAnsi="Calibri" w:cs="Calibri"/>
                <w:lang w:eastAsia="pl-PL"/>
              </w:rPr>
              <w:lastRenderedPageBreak/>
              <w:t>10</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3C11215" w14:textId="77777777" w:rsidR="001E5461" w:rsidRPr="001E5461" w:rsidRDefault="001E5461" w:rsidP="001E5461">
            <w:pPr>
              <w:widowControl/>
              <w:autoSpaceDE/>
              <w:autoSpaceDN/>
              <w:rPr>
                <w:rFonts w:ascii="Calibri" w:eastAsia="Calibri" w:hAnsi="Calibri" w:cs="Calibri"/>
                <w:lang w:eastAsia="pl-PL"/>
              </w:rPr>
            </w:pPr>
            <w:r w:rsidRPr="001E5461">
              <w:rPr>
                <w:rFonts w:ascii="Calibri" w:eastAsia="Calibri" w:hAnsi="Calibri" w:cs="Calibri"/>
                <w:lang w:eastAsia="pl-PL"/>
              </w:rPr>
              <w:t xml:space="preserve">Zapewnienie i obsługa </w:t>
            </w:r>
            <w:r w:rsidRPr="001E5461">
              <w:rPr>
                <w:rFonts w:ascii="Calibri" w:eastAsia="Calibri" w:hAnsi="Calibri" w:cs="Calibri"/>
                <w:b/>
                <w:bCs/>
                <w:lang w:eastAsia="pl-PL"/>
              </w:rPr>
              <w:t>systemu elektronicznego głosowania</w:t>
            </w:r>
            <w:r w:rsidRPr="001E5461">
              <w:rPr>
                <w:rFonts w:ascii="Calibri" w:eastAsia="Calibri" w:hAnsi="Calibri" w:cs="Calibri"/>
                <w:lang w:eastAsia="pl-PL"/>
              </w:rPr>
              <w:t xml:space="preserve"> </w:t>
            </w:r>
            <w:r w:rsidRPr="001E5461">
              <w:rPr>
                <w:rFonts w:ascii="Calibri" w:eastAsia="Calibri" w:hAnsi="Calibri" w:cs="Calibri"/>
                <w:b/>
                <w:bCs/>
                <w:lang w:eastAsia="pl-PL"/>
              </w:rPr>
              <w:t>bezprzewodowego</w:t>
            </w:r>
            <w:r w:rsidRPr="001E5461">
              <w:rPr>
                <w:rFonts w:ascii="Calibri" w:eastAsia="Calibri" w:hAnsi="Calibri" w:cs="Calibri"/>
                <w:lang w:eastAsia="pl-PL"/>
              </w:rPr>
              <w:t>, w tym sprzęt i obsługa techniczna sprzętu do głosowania elektronicznego w dniu posiedzenia.</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DF984E" w14:textId="77777777" w:rsidR="001E5461" w:rsidRPr="001E5461" w:rsidRDefault="001E5461" w:rsidP="001E5461">
            <w:pPr>
              <w:widowControl/>
              <w:autoSpaceDE/>
              <w:autoSpaceDN/>
              <w:jc w:val="center"/>
              <w:rPr>
                <w:rFonts w:ascii="Calibri" w:hAnsi="Calibri" w:cs="Calibri"/>
                <w:lang w:eastAsia="pl-PL"/>
              </w:rPr>
            </w:pPr>
          </w:p>
          <w:p w14:paraId="2CE2B8BC"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 zł</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0D5DA51"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1</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7251CFB" w14:textId="77777777" w:rsidR="001E5461" w:rsidRPr="001E5461" w:rsidRDefault="001E5461" w:rsidP="001E5461">
            <w:pPr>
              <w:widowControl/>
              <w:autoSpaceDE/>
              <w:autoSpaceDN/>
              <w:jc w:val="center"/>
              <w:rPr>
                <w:rFonts w:ascii="Calibri" w:eastAsia="Calibri" w:hAnsi="Calibri" w:cs="Calibri"/>
                <w:lang w:eastAsia="pl-PL"/>
              </w:rPr>
            </w:pPr>
          </w:p>
        </w:tc>
        <w:tc>
          <w:tcPr>
            <w:tcW w:w="12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5D5B4EE"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2</w:t>
            </w:r>
          </w:p>
        </w:tc>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28AF017" w14:textId="77777777" w:rsidR="001E5461" w:rsidRPr="001E5461" w:rsidRDefault="001E5461" w:rsidP="001E5461">
            <w:pPr>
              <w:widowControl/>
              <w:autoSpaceDE/>
              <w:autoSpaceDN/>
              <w:jc w:val="center"/>
              <w:rPr>
                <w:rFonts w:ascii="Calibri" w:eastAsia="Calibri" w:hAnsi="Calibri" w:cs="Calibri"/>
                <w:lang w:eastAsia="pl-PL"/>
              </w:rPr>
            </w:pPr>
          </w:p>
        </w:tc>
      </w:tr>
      <w:tr w:rsidR="001E5461" w:rsidRPr="001E5461" w14:paraId="31F838FD" w14:textId="77777777" w:rsidTr="002E4332">
        <w:trPr>
          <w:trHeight w:val="1"/>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173CEF6" w14:textId="77777777" w:rsidR="001E5461" w:rsidRPr="001E5461" w:rsidRDefault="001E5461" w:rsidP="001E5461">
            <w:pPr>
              <w:widowControl/>
              <w:autoSpaceDE/>
              <w:autoSpaceDN/>
              <w:rPr>
                <w:rFonts w:ascii="Calibri" w:hAnsi="Calibri" w:cs="Calibri"/>
                <w:lang w:eastAsia="pl-PL"/>
              </w:rPr>
            </w:pPr>
            <w:r w:rsidRPr="001E5461">
              <w:rPr>
                <w:rFonts w:ascii="Calibri" w:hAnsi="Calibri" w:cs="Calibri"/>
                <w:lang w:eastAsia="pl-PL"/>
              </w:rPr>
              <w:t>11</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2D78231" w14:textId="77777777" w:rsidR="001E5461" w:rsidRPr="001E5461" w:rsidRDefault="001E5461" w:rsidP="001E5461">
            <w:pPr>
              <w:widowControl/>
              <w:autoSpaceDE/>
              <w:autoSpaceDN/>
              <w:rPr>
                <w:rFonts w:ascii="Calibri" w:eastAsia="Calibri" w:hAnsi="Calibri" w:cs="Calibri"/>
                <w:lang w:eastAsia="pl-PL"/>
              </w:rPr>
            </w:pPr>
            <w:r w:rsidRPr="001E5461">
              <w:rPr>
                <w:rFonts w:ascii="Calibri" w:eastAsia="Calibri" w:hAnsi="Calibri" w:cs="Calibri"/>
                <w:lang w:eastAsia="pl-PL"/>
              </w:rPr>
              <w:t xml:space="preserve">Zapewnienie </w:t>
            </w:r>
            <w:r w:rsidRPr="001E5461">
              <w:rPr>
                <w:rFonts w:ascii="Calibri" w:eastAsia="Calibri" w:hAnsi="Calibri" w:cs="Calibri"/>
                <w:b/>
                <w:bCs/>
                <w:lang w:eastAsia="pl-PL"/>
              </w:rPr>
              <w:t>nagrywania spotkania</w:t>
            </w:r>
            <w:r w:rsidRPr="001E5461">
              <w:rPr>
                <w:rFonts w:ascii="Calibri" w:eastAsia="Calibri" w:hAnsi="Calibri" w:cs="Calibri"/>
                <w:lang w:eastAsia="pl-PL"/>
              </w:rPr>
              <w:t>, w tym nagrywania tłumaczenia symultanicznego w każdym dniu posiedzenia.</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AA6EF1" w14:textId="77777777" w:rsidR="001E5461" w:rsidRPr="001E5461" w:rsidRDefault="001E5461" w:rsidP="001E5461">
            <w:pPr>
              <w:widowControl/>
              <w:autoSpaceDE/>
              <w:autoSpaceDN/>
              <w:jc w:val="center"/>
              <w:rPr>
                <w:rFonts w:ascii="Calibri" w:hAnsi="Calibri" w:cs="Calibri"/>
                <w:lang w:eastAsia="pl-PL"/>
              </w:rPr>
            </w:pPr>
          </w:p>
          <w:p w14:paraId="256EBE90"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 zł</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49157D5"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1</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6E34A39" w14:textId="77777777" w:rsidR="001E5461" w:rsidRPr="001E5461" w:rsidRDefault="001E5461" w:rsidP="001E5461">
            <w:pPr>
              <w:widowControl/>
              <w:autoSpaceDE/>
              <w:autoSpaceDN/>
              <w:jc w:val="center"/>
              <w:rPr>
                <w:rFonts w:ascii="Calibri" w:eastAsia="Calibri" w:hAnsi="Calibri" w:cs="Calibri"/>
                <w:lang w:eastAsia="pl-PL"/>
              </w:rPr>
            </w:pPr>
          </w:p>
        </w:tc>
        <w:tc>
          <w:tcPr>
            <w:tcW w:w="12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A36BFA"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2</w:t>
            </w:r>
          </w:p>
        </w:tc>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720A0D" w14:textId="77777777" w:rsidR="001E5461" w:rsidRPr="001E5461" w:rsidRDefault="001E5461" w:rsidP="001E5461">
            <w:pPr>
              <w:widowControl/>
              <w:autoSpaceDE/>
              <w:autoSpaceDN/>
              <w:jc w:val="center"/>
              <w:rPr>
                <w:rFonts w:ascii="Calibri" w:eastAsia="Calibri" w:hAnsi="Calibri" w:cs="Calibri"/>
                <w:lang w:eastAsia="pl-PL"/>
              </w:rPr>
            </w:pPr>
          </w:p>
        </w:tc>
      </w:tr>
      <w:tr w:rsidR="001E5461" w:rsidRPr="001E5461" w14:paraId="11770A5F" w14:textId="77777777" w:rsidTr="002E4332">
        <w:trPr>
          <w:trHeight w:val="1"/>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AAF1875" w14:textId="77777777" w:rsidR="001E5461" w:rsidRPr="001E5461" w:rsidRDefault="001E5461" w:rsidP="001E5461">
            <w:pPr>
              <w:widowControl/>
              <w:autoSpaceDE/>
              <w:autoSpaceDN/>
              <w:rPr>
                <w:rFonts w:ascii="Calibri" w:hAnsi="Calibri" w:cs="Calibri"/>
                <w:lang w:eastAsia="pl-PL"/>
              </w:rPr>
            </w:pPr>
            <w:r w:rsidRPr="001E5461">
              <w:rPr>
                <w:rFonts w:ascii="Calibri" w:hAnsi="Calibri" w:cs="Calibri"/>
                <w:lang w:eastAsia="pl-PL"/>
              </w:rPr>
              <w:t>12</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49F79D" w14:textId="77777777" w:rsidR="001E5461" w:rsidRPr="001E5461" w:rsidRDefault="001E5461" w:rsidP="001E5461">
            <w:pPr>
              <w:widowControl/>
              <w:autoSpaceDE/>
              <w:autoSpaceDN/>
              <w:rPr>
                <w:rFonts w:ascii="Calibri" w:eastAsia="Calibri" w:hAnsi="Calibri" w:cs="Calibri"/>
                <w:lang w:eastAsia="pl-PL"/>
              </w:rPr>
            </w:pPr>
            <w:r w:rsidRPr="001E5461">
              <w:rPr>
                <w:rFonts w:ascii="Calibri" w:eastAsia="Calibri" w:hAnsi="Calibri" w:cs="Calibri"/>
                <w:b/>
                <w:bCs/>
                <w:lang w:eastAsia="pl-PL"/>
              </w:rPr>
              <w:t>Serwis kawowy</w:t>
            </w:r>
            <w:r w:rsidRPr="001E5461">
              <w:rPr>
                <w:rFonts w:ascii="Calibri" w:eastAsia="Calibri" w:hAnsi="Calibri" w:cs="Calibri"/>
                <w:lang w:eastAsia="pl-PL"/>
              </w:rPr>
              <w:t xml:space="preserve"> ciągły rozpoczynający się na min. 20 minut przed obradami. (cena brutto za 1 osobę)</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2AD1F96" w14:textId="77777777" w:rsidR="001E5461" w:rsidRPr="001E5461" w:rsidRDefault="001E5461" w:rsidP="001E5461">
            <w:pPr>
              <w:widowControl/>
              <w:autoSpaceDE/>
              <w:autoSpaceDN/>
              <w:jc w:val="center"/>
              <w:rPr>
                <w:rFonts w:ascii="Calibri" w:hAnsi="Calibri" w:cs="Calibri"/>
                <w:lang w:eastAsia="pl-PL"/>
              </w:rPr>
            </w:pPr>
          </w:p>
          <w:p w14:paraId="16A17BAF"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………zł</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C12B946"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60</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55A7DF6" w14:textId="77777777" w:rsidR="001E5461" w:rsidRPr="001E5461" w:rsidRDefault="001E5461" w:rsidP="001E5461">
            <w:pPr>
              <w:widowControl/>
              <w:autoSpaceDE/>
              <w:autoSpaceDN/>
              <w:jc w:val="center"/>
              <w:rPr>
                <w:rFonts w:ascii="Calibri" w:eastAsia="Calibri" w:hAnsi="Calibri" w:cs="Calibri"/>
                <w:lang w:eastAsia="pl-PL"/>
              </w:rPr>
            </w:pPr>
          </w:p>
        </w:tc>
        <w:tc>
          <w:tcPr>
            <w:tcW w:w="12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9EFD70"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2</w:t>
            </w:r>
          </w:p>
        </w:tc>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D6D9EEF" w14:textId="77777777" w:rsidR="001E5461" w:rsidRPr="001E5461" w:rsidRDefault="001E5461" w:rsidP="001E5461">
            <w:pPr>
              <w:widowControl/>
              <w:autoSpaceDE/>
              <w:autoSpaceDN/>
              <w:jc w:val="center"/>
              <w:rPr>
                <w:rFonts w:ascii="Calibri" w:eastAsia="Calibri" w:hAnsi="Calibri" w:cs="Calibri"/>
                <w:lang w:eastAsia="pl-PL"/>
              </w:rPr>
            </w:pPr>
          </w:p>
        </w:tc>
      </w:tr>
      <w:tr w:rsidR="001E5461" w:rsidRPr="001E5461" w14:paraId="3A6DF03B" w14:textId="77777777" w:rsidTr="002E4332">
        <w:trPr>
          <w:trHeight w:val="1"/>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ED5A64C" w14:textId="77777777" w:rsidR="001E5461" w:rsidRPr="001E5461" w:rsidRDefault="001E5461" w:rsidP="001E5461">
            <w:pPr>
              <w:widowControl/>
              <w:autoSpaceDE/>
              <w:autoSpaceDN/>
              <w:rPr>
                <w:rFonts w:ascii="Calibri" w:hAnsi="Calibri" w:cs="Calibri"/>
                <w:lang w:eastAsia="pl-PL"/>
              </w:rPr>
            </w:pPr>
            <w:r w:rsidRPr="001E5461">
              <w:rPr>
                <w:rFonts w:ascii="Calibri" w:hAnsi="Calibri" w:cs="Calibri"/>
                <w:lang w:eastAsia="pl-PL"/>
              </w:rPr>
              <w:t>13</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559658A" w14:textId="77777777" w:rsidR="001E5461" w:rsidRPr="001E5461" w:rsidRDefault="001E5461" w:rsidP="001E5461">
            <w:pPr>
              <w:widowControl/>
              <w:autoSpaceDE/>
              <w:autoSpaceDN/>
              <w:rPr>
                <w:rFonts w:ascii="Calibri" w:eastAsia="Calibri" w:hAnsi="Calibri" w:cs="Calibri"/>
                <w:lang w:eastAsia="pl-PL"/>
              </w:rPr>
            </w:pPr>
            <w:r w:rsidRPr="001E5461">
              <w:rPr>
                <w:rFonts w:ascii="Calibri" w:eastAsia="Calibri" w:hAnsi="Calibri" w:cs="Calibri"/>
                <w:lang w:eastAsia="pl-PL"/>
              </w:rPr>
              <w:t xml:space="preserve">Zapewnienie przygotowania </w:t>
            </w:r>
            <w:r w:rsidRPr="001E5461">
              <w:rPr>
                <w:rFonts w:ascii="Calibri" w:eastAsia="Calibri" w:hAnsi="Calibri" w:cs="Calibri"/>
                <w:b/>
                <w:bCs/>
                <w:lang w:eastAsia="pl-PL"/>
              </w:rPr>
              <w:t>protokołów (osobny w j. polskim osobny w j. słowackim)</w:t>
            </w:r>
            <w:r w:rsidRPr="001E5461">
              <w:rPr>
                <w:rFonts w:ascii="Calibri" w:eastAsia="Calibri" w:hAnsi="Calibri" w:cs="Calibri"/>
                <w:lang w:eastAsia="pl-PL"/>
              </w:rPr>
              <w:t xml:space="preserve"> z każdego dnia trwania posiedzenia </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990DE3" w14:textId="77777777" w:rsidR="001E5461" w:rsidRPr="001E5461" w:rsidRDefault="001E5461" w:rsidP="001E5461">
            <w:pPr>
              <w:widowControl/>
              <w:autoSpaceDE/>
              <w:autoSpaceDN/>
              <w:jc w:val="center"/>
              <w:rPr>
                <w:rFonts w:ascii="Calibri" w:hAnsi="Calibri" w:cs="Calibri"/>
                <w:lang w:eastAsia="pl-PL"/>
              </w:rPr>
            </w:pPr>
          </w:p>
          <w:p w14:paraId="77B6A47D"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 zł</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4D1463F"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1</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80BC05" w14:textId="77777777" w:rsidR="001E5461" w:rsidRPr="001E5461" w:rsidRDefault="001E5461" w:rsidP="001E5461">
            <w:pPr>
              <w:widowControl/>
              <w:autoSpaceDE/>
              <w:autoSpaceDN/>
              <w:jc w:val="center"/>
              <w:rPr>
                <w:rFonts w:ascii="Calibri" w:eastAsia="Calibri" w:hAnsi="Calibri" w:cs="Calibri"/>
                <w:lang w:eastAsia="pl-PL"/>
              </w:rPr>
            </w:pPr>
          </w:p>
        </w:tc>
        <w:tc>
          <w:tcPr>
            <w:tcW w:w="12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4BA038D"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2</w:t>
            </w:r>
          </w:p>
        </w:tc>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F271C1B" w14:textId="77777777" w:rsidR="001E5461" w:rsidRPr="001E5461" w:rsidRDefault="001E5461" w:rsidP="001E5461">
            <w:pPr>
              <w:widowControl/>
              <w:autoSpaceDE/>
              <w:autoSpaceDN/>
              <w:jc w:val="center"/>
              <w:rPr>
                <w:rFonts w:ascii="Calibri" w:eastAsia="Calibri" w:hAnsi="Calibri" w:cs="Calibri"/>
                <w:lang w:eastAsia="pl-PL"/>
              </w:rPr>
            </w:pPr>
          </w:p>
        </w:tc>
      </w:tr>
      <w:tr w:rsidR="001E5461" w:rsidRPr="001E5461" w14:paraId="0C0B46B3" w14:textId="77777777" w:rsidTr="002E4332">
        <w:trPr>
          <w:trHeight w:val="367"/>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6A5D8A8" w14:textId="77777777" w:rsidR="001E5461" w:rsidRPr="001E5461" w:rsidRDefault="001E5461" w:rsidP="001E5461">
            <w:pPr>
              <w:widowControl/>
              <w:autoSpaceDE/>
              <w:autoSpaceDN/>
              <w:rPr>
                <w:rFonts w:ascii="Calibri" w:hAnsi="Calibri" w:cs="Calibri"/>
                <w:lang w:eastAsia="pl-PL"/>
              </w:rPr>
            </w:pPr>
            <w:r w:rsidRPr="001E5461">
              <w:rPr>
                <w:rFonts w:ascii="Calibri" w:hAnsi="Calibri" w:cs="Calibri"/>
                <w:lang w:eastAsia="pl-PL"/>
              </w:rPr>
              <w:t>14</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3757AF9" w14:textId="77777777" w:rsidR="001E5461" w:rsidRPr="001E5461" w:rsidRDefault="001E5461" w:rsidP="001E5461">
            <w:pPr>
              <w:widowControl/>
              <w:autoSpaceDE/>
              <w:autoSpaceDN/>
              <w:rPr>
                <w:rFonts w:ascii="Calibri" w:eastAsia="Calibri" w:hAnsi="Calibri" w:cs="Calibri"/>
                <w:lang w:eastAsia="pl-PL"/>
              </w:rPr>
            </w:pPr>
            <w:r w:rsidRPr="001E5461">
              <w:rPr>
                <w:rFonts w:ascii="Calibri" w:eastAsia="Calibri" w:hAnsi="Calibri" w:cs="Calibri"/>
                <w:lang w:eastAsia="pl-PL"/>
              </w:rPr>
              <w:t xml:space="preserve">Zapewnienie wykonania </w:t>
            </w:r>
            <w:r w:rsidRPr="001E5461">
              <w:rPr>
                <w:rFonts w:ascii="Calibri" w:eastAsia="Calibri" w:hAnsi="Calibri" w:cs="Calibri"/>
                <w:b/>
                <w:bCs/>
                <w:lang w:eastAsia="pl-PL"/>
              </w:rPr>
              <w:t>stenogramu</w:t>
            </w:r>
            <w:r w:rsidRPr="001E5461">
              <w:rPr>
                <w:rFonts w:ascii="Calibri" w:eastAsia="Calibri" w:hAnsi="Calibri" w:cs="Calibri"/>
                <w:lang w:eastAsia="pl-PL"/>
              </w:rPr>
              <w:t xml:space="preserve"> w j. polskim z każdego posiedzenia.</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CFB8969" w14:textId="77777777" w:rsidR="001E5461" w:rsidRPr="001E5461" w:rsidRDefault="001E5461" w:rsidP="001E5461">
            <w:pPr>
              <w:widowControl/>
              <w:autoSpaceDE/>
              <w:autoSpaceDN/>
              <w:jc w:val="center"/>
              <w:rPr>
                <w:rFonts w:ascii="Calibri" w:hAnsi="Calibri" w:cs="Calibri"/>
                <w:lang w:eastAsia="pl-PL"/>
              </w:rPr>
            </w:pPr>
          </w:p>
          <w:p w14:paraId="28D34AA7"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 zł</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CE3A369"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1</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400DC91" w14:textId="77777777" w:rsidR="001E5461" w:rsidRPr="001E5461" w:rsidRDefault="001E5461" w:rsidP="001E5461">
            <w:pPr>
              <w:widowControl/>
              <w:autoSpaceDE/>
              <w:autoSpaceDN/>
              <w:jc w:val="center"/>
              <w:rPr>
                <w:rFonts w:ascii="Calibri" w:eastAsia="Calibri" w:hAnsi="Calibri" w:cs="Calibri"/>
                <w:lang w:eastAsia="pl-PL"/>
              </w:rPr>
            </w:pPr>
          </w:p>
        </w:tc>
        <w:tc>
          <w:tcPr>
            <w:tcW w:w="12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01A9652"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2</w:t>
            </w:r>
          </w:p>
        </w:tc>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70593FD" w14:textId="77777777" w:rsidR="001E5461" w:rsidRPr="001E5461" w:rsidRDefault="001E5461" w:rsidP="001E5461">
            <w:pPr>
              <w:widowControl/>
              <w:autoSpaceDE/>
              <w:autoSpaceDN/>
              <w:jc w:val="center"/>
              <w:rPr>
                <w:rFonts w:ascii="Calibri" w:eastAsia="Calibri" w:hAnsi="Calibri" w:cs="Calibri"/>
                <w:lang w:eastAsia="pl-PL"/>
              </w:rPr>
            </w:pPr>
          </w:p>
        </w:tc>
      </w:tr>
      <w:tr w:rsidR="001E5461" w:rsidRPr="001E5461" w14:paraId="19E79A0E" w14:textId="77777777" w:rsidTr="002E4332">
        <w:trPr>
          <w:trHeight w:val="367"/>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7A4092F" w14:textId="77777777" w:rsidR="001E5461" w:rsidRPr="001E5461" w:rsidRDefault="001E5461" w:rsidP="001E5461">
            <w:pPr>
              <w:widowControl/>
              <w:autoSpaceDE/>
              <w:autoSpaceDN/>
              <w:rPr>
                <w:rFonts w:ascii="Calibri" w:hAnsi="Calibri" w:cs="Calibri"/>
                <w:lang w:eastAsia="pl-PL"/>
              </w:rPr>
            </w:pPr>
            <w:r w:rsidRPr="001E5461">
              <w:rPr>
                <w:rFonts w:ascii="Calibri" w:hAnsi="Calibri" w:cs="Calibri"/>
                <w:lang w:eastAsia="pl-PL"/>
              </w:rPr>
              <w:t>15</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0126D7" w14:textId="77777777" w:rsidR="001E5461" w:rsidRPr="001E5461" w:rsidRDefault="001E5461" w:rsidP="001E5461">
            <w:pPr>
              <w:widowControl/>
              <w:autoSpaceDE/>
              <w:autoSpaceDN/>
              <w:rPr>
                <w:rFonts w:ascii="Calibri" w:eastAsia="Calibri" w:hAnsi="Calibri" w:cs="Calibri"/>
                <w:lang w:eastAsia="pl-PL"/>
              </w:rPr>
            </w:pPr>
            <w:r w:rsidRPr="001E5461">
              <w:rPr>
                <w:rFonts w:ascii="Calibri" w:eastAsia="Calibri" w:hAnsi="Calibri" w:cs="Calibri"/>
                <w:b/>
                <w:bCs/>
                <w:lang w:eastAsia="pl-PL"/>
              </w:rPr>
              <w:t>Obiad</w:t>
            </w:r>
            <w:r w:rsidRPr="001E5461">
              <w:rPr>
                <w:rFonts w:ascii="Calibri" w:eastAsia="Calibri" w:hAnsi="Calibri" w:cs="Calibri"/>
                <w:lang w:eastAsia="pl-PL"/>
              </w:rPr>
              <w:t xml:space="preserve">  (cena brutto za 1 osobę)</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3FF4215"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 zł</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9704DC"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60</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6A22E9B" w14:textId="77777777" w:rsidR="001E5461" w:rsidRPr="001E5461" w:rsidRDefault="001E5461" w:rsidP="001E5461">
            <w:pPr>
              <w:widowControl/>
              <w:autoSpaceDE/>
              <w:autoSpaceDN/>
              <w:jc w:val="center"/>
              <w:rPr>
                <w:rFonts w:ascii="Calibri" w:eastAsia="Calibri" w:hAnsi="Calibri" w:cs="Calibri"/>
                <w:lang w:eastAsia="pl-PL"/>
              </w:rPr>
            </w:pPr>
          </w:p>
        </w:tc>
        <w:tc>
          <w:tcPr>
            <w:tcW w:w="12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6E2E37A"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2</w:t>
            </w:r>
          </w:p>
        </w:tc>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93D90C5" w14:textId="77777777" w:rsidR="001E5461" w:rsidRPr="001E5461" w:rsidRDefault="001E5461" w:rsidP="001E5461">
            <w:pPr>
              <w:widowControl/>
              <w:autoSpaceDE/>
              <w:autoSpaceDN/>
              <w:jc w:val="center"/>
              <w:rPr>
                <w:rFonts w:ascii="Calibri" w:eastAsia="Calibri" w:hAnsi="Calibri" w:cs="Calibri"/>
                <w:lang w:eastAsia="pl-PL"/>
              </w:rPr>
            </w:pPr>
          </w:p>
        </w:tc>
      </w:tr>
      <w:tr w:rsidR="001E5461" w:rsidRPr="001E5461" w14:paraId="3B76672B" w14:textId="77777777" w:rsidTr="002E4332">
        <w:trPr>
          <w:trHeight w:val="367"/>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50DBF4F" w14:textId="77777777" w:rsidR="001E5461" w:rsidRPr="001E5461" w:rsidRDefault="001E5461" w:rsidP="001E5461">
            <w:pPr>
              <w:widowControl/>
              <w:autoSpaceDE/>
              <w:autoSpaceDN/>
              <w:rPr>
                <w:rFonts w:ascii="Calibri" w:hAnsi="Calibri" w:cs="Calibri"/>
                <w:lang w:eastAsia="pl-PL"/>
              </w:rPr>
            </w:pPr>
            <w:r w:rsidRPr="001E5461">
              <w:rPr>
                <w:rFonts w:ascii="Calibri" w:hAnsi="Calibri" w:cs="Calibri"/>
                <w:lang w:eastAsia="pl-PL"/>
              </w:rPr>
              <w:t>16</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712AB1" w14:textId="77777777" w:rsidR="001E5461" w:rsidRPr="001E5461" w:rsidRDefault="001E5461" w:rsidP="001E5461">
            <w:pPr>
              <w:widowControl/>
              <w:autoSpaceDE/>
              <w:autoSpaceDN/>
              <w:rPr>
                <w:rFonts w:ascii="Calibri" w:eastAsia="Calibri" w:hAnsi="Calibri" w:cs="Calibri"/>
                <w:b/>
                <w:bCs/>
                <w:lang w:eastAsia="pl-PL"/>
              </w:rPr>
            </w:pPr>
            <w:r w:rsidRPr="001E5461">
              <w:rPr>
                <w:rFonts w:ascii="Calibri" w:eastAsia="Calibri" w:hAnsi="Calibri" w:cs="Calibri"/>
                <w:b/>
                <w:bCs/>
                <w:lang w:eastAsia="pl-PL"/>
              </w:rPr>
              <w:t xml:space="preserve">Kolacja (w miejscu  lub wyjazdowa) </w:t>
            </w:r>
            <w:r w:rsidRPr="001E5461">
              <w:rPr>
                <w:rFonts w:ascii="Calibri" w:eastAsia="Calibri" w:hAnsi="Calibri" w:cs="Calibri"/>
                <w:lang w:eastAsia="pl-PL"/>
              </w:rPr>
              <w:t>w formie bufetu lub z obsługą kelnerską</w:t>
            </w:r>
            <w:r w:rsidRPr="001E5461">
              <w:rPr>
                <w:rFonts w:ascii="Calibri" w:eastAsia="Calibri" w:hAnsi="Calibri" w:cs="Calibri"/>
                <w:b/>
                <w:bCs/>
                <w:lang w:eastAsia="pl-PL"/>
              </w:rPr>
              <w:t xml:space="preserve"> w  dniu posiedzenia </w:t>
            </w:r>
            <w:r w:rsidRPr="001E5461">
              <w:rPr>
                <w:rFonts w:ascii="Calibri" w:eastAsia="Calibri" w:hAnsi="Calibri" w:cs="Calibri"/>
                <w:lang w:eastAsia="pl-PL"/>
              </w:rPr>
              <w:t>(Kol3 cena brutto za 1 osobę)</w:t>
            </w:r>
            <w:r w:rsidRPr="001E5461">
              <w:rPr>
                <w:rFonts w:ascii="Calibri" w:eastAsia="Calibri" w:hAnsi="Calibri" w:cs="Calibri"/>
                <w:b/>
                <w:bCs/>
                <w:lang w:eastAsia="pl-PL"/>
              </w:rP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F7F9ED8" w14:textId="77777777" w:rsidR="001E5461" w:rsidRPr="001E5461" w:rsidRDefault="001E5461" w:rsidP="001E5461">
            <w:pPr>
              <w:widowControl/>
              <w:autoSpaceDE/>
              <w:autoSpaceDN/>
              <w:jc w:val="center"/>
              <w:rPr>
                <w:rFonts w:ascii="Calibri" w:hAnsi="Calibri" w:cs="Calibri"/>
                <w:lang w:eastAsia="pl-PL"/>
              </w:rPr>
            </w:pPr>
          </w:p>
          <w:p w14:paraId="7DFD9670"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 zł</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4813BF4"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60</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E5BD74" w14:textId="77777777" w:rsidR="001E5461" w:rsidRPr="001E5461" w:rsidRDefault="001E5461" w:rsidP="001E5461">
            <w:pPr>
              <w:widowControl/>
              <w:autoSpaceDE/>
              <w:autoSpaceDN/>
              <w:jc w:val="center"/>
              <w:rPr>
                <w:rFonts w:ascii="Calibri" w:eastAsia="Calibri" w:hAnsi="Calibri" w:cs="Calibri"/>
                <w:lang w:eastAsia="pl-PL"/>
              </w:rPr>
            </w:pPr>
          </w:p>
        </w:tc>
        <w:tc>
          <w:tcPr>
            <w:tcW w:w="12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4A205B9"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2</w:t>
            </w:r>
          </w:p>
        </w:tc>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6C26A58" w14:textId="77777777" w:rsidR="001E5461" w:rsidRPr="001E5461" w:rsidRDefault="001E5461" w:rsidP="001E5461">
            <w:pPr>
              <w:widowControl/>
              <w:autoSpaceDE/>
              <w:autoSpaceDN/>
              <w:jc w:val="center"/>
              <w:rPr>
                <w:rFonts w:ascii="Calibri" w:eastAsia="Calibri" w:hAnsi="Calibri" w:cs="Calibri"/>
                <w:lang w:eastAsia="pl-PL"/>
              </w:rPr>
            </w:pPr>
          </w:p>
        </w:tc>
      </w:tr>
      <w:tr w:rsidR="001E5461" w:rsidRPr="001E5461" w14:paraId="129B3C8E" w14:textId="77777777" w:rsidTr="002E4332">
        <w:trPr>
          <w:trHeight w:val="1"/>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860B51C" w14:textId="77777777" w:rsidR="001E5461" w:rsidRPr="001E5461" w:rsidRDefault="001E5461" w:rsidP="001E5461">
            <w:pPr>
              <w:widowControl/>
              <w:autoSpaceDE/>
              <w:autoSpaceDN/>
              <w:rPr>
                <w:rFonts w:ascii="Calibri" w:hAnsi="Calibri" w:cs="Calibri"/>
                <w:lang w:eastAsia="pl-PL"/>
              </w:rPr>
            </w:pPr>
            <w:r w:rsidRPr="001E5461">
              <w:rPr>
                <w:rFonts w:ascii="Calibri" w:hAnsi="Calibri" w:cs="Calibri"/>
                <w:lang w:eastAsia="pl-PL"/>
              </w:rPr>
              <w:t>17</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110E0DE" w14:textId="77777777" w:rsidR="001E5461" w:rsidRPr="001E5461" w:rsidRDefault="001E5461" w:rsidP="001E5461">
            <w:pPr>
              <w:widowControl/>
              <w:autoSpaceDE/>
              <w:autoSpaceDN/>
              <w:rPr>
                <w:rFonts w:ascii="Calibri" w:eastAsia="Calibri" w:hAnsi="Calibri" w:cs="Calibri"/>
                <w:lang w:eastAsia="pl-PL"/>
              </w:rPr>
            </w:pPr>
            <w:r w:rsidRPr="001E5461">
              <w:rPr>
                <w:rFonts w:ascii="Calibri" w:eastAsia="Calibri" w:hAnsi="Calibri" w:cs="Calibri"/>
                <w:lang w:eastAsia="pl-PL"/>
              </w:rPr>
              <w:t xml:space="preserve">Zapewnienie </w:t>
            </w:r>
            <w:r w:rsidRPr="001E5461">
              <w:rPr>
                <w:rFonts w:ascii="Calibri" w:eastAsia="Calibri" w:hAnsi="Calibri" w:cs="Calibri"/>
                <w:b/>
                <w:bCs/>
                <w:lang w:eastAsia="pl-PL"/>
              </w:rPr>
              <w:t xml:space="preserve">wina </w:t>
            </w:r>
            <w:r w:rsidRPr="001E5461">
              <w:rPr>
                <w:rFonts w:ascii="Calibri" w:eastAsia="Calibri" w:hAnsi="Calibri" w:cs="Calibri"/>
                <w:lang w:eastAsia="pl-PL"/>
              </w:rPr>
              <w:t>do kolacji</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E815840"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 zł</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3239A64"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60</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7E6D401" w14:textId="77777777" w:rsidR="001E5461" w:rsidRPr="001E5461" w:rsidRDefault="001E5461" w:rsidP="001E5461">
            <w:pPr>
              <w:widowControl/>
              <w:autoSpaceDE/>
              <w:autoSpaceDN/>
              <w:jc w:val="center"/>
              <w:rPr>
                <w:rFonts w:ascii="Calibri" w:eastAsia="Calibri" w:hAnsi="Calibri" w:cs="Calibri"/>
                <w:lang w:eastAsia="pl-PL"/>
              </w:rPr>
            </w:pPr>
          </w:p>
        </w:tc>
        <w:tc>
          <w:tcPr>
            <w:tcW w:w="12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D6016DB"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2</w:t>
            </w:r>
          </w:p>
        </w:tc>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A59D05C" w14:textId="77777777" w:rsidR="001E5461" w:rsidRPr="001E5461" w:rsidRDefault="001E5461" w:rsidP="001E5461">
            <w:pPr>
              <w:widowControl/>
              <w:autoSpaceDE/>
              <w:autoSpaceDN/>
              <w:jc w:val="center"/>
              <w:rPr>
                <w:rFonts w:ascii="Calibri" w:eastAsia="Calibri" w:hAnsi="Calibri" w:cs="Calibri"/>
                <w:lang w:eastAsia="pl-PL"/>
              </w:rPr>
            </w:pPr>
          </w:p>
        </w:tc>
      </w:tr>
      <w:tr w:rsidR="001E5461" w:rsidRPr="001E5461" w14:paraId="5482E86F" w14:textId="77777777" w:rsidTr="002E4332">
        <w:trPr>
          <w:trHeight w:val="1"/>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86ED2F9" w14:textId="77777777" w:rsidR="001E5461" w:rsidRPr="001E5461" w:rsidRDefault="001E5461" w:rsidP="001E5461">
            <w:pPr>
              <w:widowControl/>
              <w:autoSpaceDE/>
              <w:autoSpaceDN/>
              <w:rPr>
                <w:rFonts w:ascii="Calibri" w:hAnsi="Calibri" w:cs="Calibri"/>
                <w:lang w:eastAsia="pl-PL"/>
              </w:rPr>
            </w:pPr>
            <w:r w:rsidRPr="001E5461">
              <w:rPr>
                <w:rFonts w:ascii="Calibri" w:hAnsi="Calibri" w:cs="Calibri"/>
                <w:lang w:eastAsia="pl-PL"/>
              </w:rPr>
              <w:t>18</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EA08DEB" w14:textId="77777777" w:rsidR="001E5461" w:rsidRPr="001E5461" w:rsidRDefault="001E5461" w:rsidP="001E5461">
            <w:pPr>
              <w:widowControl/>
              <w:autoSpaceDE/>
              <w:autoSpaceDN/>
              <w:rPr>
                <w:rFonts w:ascii="Calibri" w:eastAsia="Calibri" w:hAnsi="Calibri" w:cs="Calibri"/>
                <w:lang w:eastAsia="pl-PL"/>
              </w:rPr>
            </w:pPr>
            <w:r w:rsidRPr="001E5461">
              <w:rPr>
                <w:rFonts w:ascii="Calibri" w:eastAsia="Calibri" w:hAnsi="Calibri" w:cs="Calibri"/>
                <w:lang w:eastAsia="pl-PL"/>
              </w:rPr>
              <w:t xml:space="preserve">Przechowalnia bagażu / szatnia </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0716D0D"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 zł</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716F27"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1</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CC20681" w14:textId="77777777" w:rsidR="001E5461" w:rsidRPr="001E5461" w:rsidRDefault="001E5461" w:rsidP="001E5461">
            <w:pPr>
              <w:widowControl/>
              <w:autoSpaceDE/>
              <w:autoSpaceDN/>
              <w:jc w:val="center"/>
              <w:rPr>
                <w:rFonts w:ascii="Calibri" w:eastAsia="Calibri" w:hAnsi="Calibri" w:cs="Calibri"/>
                <w:lang w:eastAsia="pl-PL"/>
              </w:rPr>
            </w:pPr>
          </w:p>
        </w:tc>
        <w:tc>
          <w:tcPr>
            <w:tcW w:w="12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806CD0"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2</w:t>
            </w:r>
          </w:p>
        </w:tc>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BDB3B68" w14:textId="77777777" w:rsidR="001E5461" w:rsidRPr="001E5461" w:rsidRDefault="001E5461" w:rsidP="001E5461">
            <w:pPr>
              <w:widowControl/>
              <w:autoSpaceDE/>
              <w:autoSpaceDN/>
              <w:jc w:val="center"/>
              <w:rPr>
                <w:rFonts w:ascii="Calibri" w:eastAsia="Calibri" w:hAnsi="Calibri" w:cs="Calibri"/>
                <w:lang w:eastAsia="pl-PL"/>
              </w:rPr>
            </w:pPr>
          </w:p>
        </w:tc>
      </w:tr>
      <w:tr w:rsidR="001E5461" w:rsidRPr="001E5461" w14:paraId="3AC29706" w14:textId="77777777" w:rsidTr="002E4332">
        <w:trPr>
          <w:trHeight w:val="319"/>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D1BDAA4" w14:textId="77777777" w:rsidR="001E5461" w:rsidRPr="001E5461" w:rsidRDefault="001E5461" w:rsidP="001E5461">
            <w:pPr>
              <w:widowControl/>
              <w:autoSpaceDE/>
              <w:autoSpaceDN/>
              <w:rPr>
                <w:rFonts w:ascii="Calibri" w:hAnsi="Calibri" w:cs="Calibri"/>
                <w:lang w:eastAsia="pl-PL"/>
              </w:rPr>
            </w:pPr>
            <w:r w:rsidRPr="001E5461">
              <w:rPr>
                <w:rFonts w:ascii="Calibri" w:hAnsi="Calibri" w:cs="Calibri"/>
                <w:lang w:eastAsia="pl-PL"/>
              </w:rPr>
              <w:t>19</w:t>
            </w: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09FAA21" w14:textId="77777777" w:rsidR="001E5461" w:rsidRPr="001E5461" w:rsidRDefault="001E5461" w:rsidP="001E5461">
            <w:pPr>
              <w:widowControl/>
              <w:autoSpaceDE/>
              <w:autoSpaceDN/>
              <w:rPr>
                <w:rFonts w:ascii="Calibri" w:eastAsia="Calibri" w:hAnsi="Calibri" w:cs="Calibri"/>
                <w:lang w:eastAsia="pl-PL"/>
              </w:rPr>
            </w:pPr>
            <w:r w:rsidRPr="001E5461">
              <w:rPr>
                <w:rFonts w:ascii="Calibri" w:eastAsia="Calibri" w:hAnsi="Calibri" w:cs="Calibri"/>
                <w:lang w:eastAsia="pl-PL"/>
              </w:rPr>
              <w:t>Parking (30 miejsc parkingowych)</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4EAB0D"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 zł</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04DD53"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1</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EAB9D8E" w14:textId="77777777" w:rsidR="001E5461" w:rsidRPr="001E5461" w:rsidRDefault="001E5461" w:rsidP="001E5461">
            <w:pPr>
              <w:widowControl/>
              <w:autoSpaceDE/>
              <w:autoSpaceDN/>
              <w:jc w:val="center"/>
              <w:rPr>
                <w:rFonts w:ascii="Calibri" w:eastAsia="Calibri" w:hAnsi="Calibri" w:cs="Calibri"/>
                <w:lang w:eastAsia="pl-PL"/>
              </w:rPr>
            </w:pPr>
          </w:p>
        </w:tc>
        <w:tc>
          <w:tcPr>
            <w:tcW w:w="12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C839B7" w14:textId="77777777" w:rsidR="001E5461" w:rsidRPr="001E5461" w:rsidRDefault="001E5461" w:rsidP="001E5461">
            <w:pPr>
              <w:widowControl/>
              <w:autoSpaceDE/>
              <w:autoSpaceDN/>
              <w:jc w:val="center"/>
              <w:rPr>
                <w:rFonts w:ascii="Calibri" w:hAnsi="Calibri" w:cs="Calibri"/>
                <w:lang w:eastAsia="pl-PL"/>
              </w:rPr>
            </w:pPr>
            <w:r w:rsidRPr="001E5461">
              <w:rPr>
                <w:rFonts w:ascii="Calibri" w:hAnsi="Calibri" w:cs="Calibri"/>
                <w:lang w:eastAsia="pl-PL"/>
              </w:rPr>
              <w:t>2</w:t>
            </w:r>
          </w:p>
        </w:tc>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45ACEF6" w14:textId="77777777" w:rsidR="001E5461" w:rsidRPr="001E5461" w:rsidRDefault="001E5461" w:rsidP="001E5461">
            <w:pPr>
              <w:widowControl/>
              <w:autoSpaceDE/>
              <w:autoSpaceDN/>
              <w:jc w:val="center"/>
              <w:rPr>
                <w:rFonts w:ascii="Calibri" w:eastAsia="Calibri" w:hAnsi="Calibri" w:cs="Calibri"/>
                <w:lang w:eastAsia="pl-PL"/>
              </w:rPr>
            </w:pPr>
          </w:p>
        </w:tc>
      </w:tr>
      <w:tr w:rsidR="001E5461" w:rsidRPr="001E5461" w14:paraId="66AE8D92" w14:textId="77777777" w:rsidTr="002E4332">
        <w:trPr>
          <w:trHeight w:val="1"/>
          <w:jc w:val="center"/>
        </w:trPr>
        <w:tc>
          <w:tcPr>
            <w:tcW w:w="71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6288AFC" w14:textId="77777777" w:rsidR="001E5461" w:rsidRPr="001E5461" w:rsidRDefault="001E5461" w:rsidP="001E5461">
            <w:pPr>
              <w:widowControl/>
              <w:autoSpaceDE/>
              <w:autoSpaceDN/>
              <w:jc w:val="right"/>
              <w:rPr>
                <w:rFonts w:ascii="Calibri" w:eastAsia="Calibri" w:hAnsi="Calibri" w:cs="Calibri"/>
                <w:lang w:eastAsia="pl-PL"/>
              </w:rPr>
            </w:pPr>
          </w:p>
        </w:tc>
        <w:tc>
          <w:tcPr>
            <w:tcW w:w="60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68BC29" w14:textId="77777777" w:rsidR="001E5461" w:rsidRPr="001E5461" w:rsidRDefault="001E5461" w:rsidP="001E5461">
            <w:pPr>
              <w:widowControl/>
              <w:autoSpaceDE/>
              <w:autoSpaceDN/>
              <w:jc w:val="right"/>
              <w:rPr>
                <w:rFonts w:ascii="Calibri" w:hAnsi="Calibri" w:cs="Calibri"/>
                <w:b/>
                <w:bCs/>
                <w:lang w:eastAsia="pl-PL"/>
              </w:rPr>
            </w:pPr>
            <w:r w:rsidRPr="001E5461">
              <w:rPr>
                <w:rFonts w:ascii="Calibri" w:hAnsi="Calibri" w:cs="Calibri"/>
                <w:b/>
                <w:bCs/>
                <w:lang w:eastAsia="pl-PL"/>
              </w:rPr>
              <w:t>Łączna cena brutto</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9077034" w14:textId="77777777" w:rsidR="001E5461" w:rsidRPr="001E5461" w:rsidRDefault="001E5461" w:rsidP="001E5461">
            <w:pPr>
              <w:widowControl/>
              <w:autoSpaceDE/>
              <w:autoSpaceDN/>
              <w:jc w:val="right"/>
              <w:rPr>
                <w:rFonts w:ascii="Calibri" w:eastAsia="Calibri" w:hAnsi="Calibri" w:cs="Calibri"/>
                <w:lang w:eastAsia="pl-PL"/>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D681F61" w14:textId="77777777" w:rsidR="001E5461" w:rsidRPr="001E5461" w:rsidRDefault="001E5461" w:rsidP="001E5461">
            <w:pPr>
              <w:widowControl/>
              <w:autoSpaceDE/>
              <w:autoSpaceDN/>
              <w:jc w:val="right"/>
              <w:rPr>
                <w:rFonts w:ascii="Calibri" w:eastAsia="Calibri" w:hAnsi="Calibri" w:cs="Calibri"/>
                <w:lang w:eastAsia="pl-PL"/>
              </w:rPr>
            </w:pP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E88B7B0" w14:textId="77777777" w:rsidR="001E5461" w:rsidRPr="001E5461" w:rsidRDefault="001E5461" w:rsidP="001E5461">
            <w:pPr>
              <w:widowControl/>
              <w:autoSpaceDE/>
              <w:autoSpaceDN/>
              <w:jc w:val="right"/>
              <w:rPr>
                <w:rFonts w:ascii="Calibri" w:eastAsia="Calibri" w:hAnsi="Calibri" w:cs="Calibri"/>
                <w:lang w:eastAsia="pl-PL"/>
              </w:rPr>
            </w:pPr>
          </w:p>
        </w:tc>
        <w:tc>
          <w:tcPr>
            <w:tcW w:w="12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DFBA0B1" w14:textId="77777777" w:rsidR="001E5461" w:rsidRPr="001E5461" w:rsidRDefault="001E5461" w:rsidP="001E5461">
            <w:pPr>
              <w:widowControl/>
              <w:autoSpaceDE/>
              <w:autoSpaceDN/>
              <w:jc w:val="center"/>
              <w:rPr>
                <w:rFonts w:ascii="Calibri" w:eastAsia="Calibri" w:hAnsi="Calibri" w:cs="Calibri"/>
                <w:lang w:eastAsia="pl-PL"/>
              </w:rPr>
            </w:pPr>
          </w:p>
        </w:tc>
        <w:tc>
          <w:tcPr>
            <w:tcW w:w="11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50AAA0" w14:textId="77777777" w:rsidR="001E5461" w:rsidRPr="001E5461" w:rsidRDefault="001E5461" w:rsidP="001E5461">
            <w:pPr>
              <w:widowControl/>
              <w:autoSpaceDE/>
              <w:autoSpaceDN/>
              <w:jc w:val="right"/>
              <w:rPr>
                <w:rFonts w:ascii="Calibri" w:eastAsia="Calibri" w:hAnsi="Calibri" w:cs="Calibri"/>
                <w:lang w:eastAsia="pl-PL"/>
              </w:rPr>
            </w:pPr>
          </w:p>
        </w:tc>
      </w:tr>
    </w:tbl>
    <w:p w14:paraId="52607DFD" w14:textId="77777777" w:rsidR="00236959" w:rsidRDefault="00236959" w:rsidP="001E5461">
      <w:pPr>
        <w:widowControl/>
        <w:autoSpaceDE/>
        <w:autoSpaceDN/>
        <w:rPr>
          <w:rFonts w:ascii="Calibri" w:hAnsi="Calibri" w:cs="Calibri"/>
          <w:b/>
          <w:lang w:eastAsia="pl-PL"/>
        </w:rPr>
      </w:pPr>
    </w:p>
    <w:p w14:paraId="645DC10F" w14:textId="315752A3" w:rsidR="00236959" w:rsidRPr="00236959" w:rsidRDefault="00236959" w:rsidP="00236959">
      <w:pPr>
        <w:widowControl/>
        <w:autoSpaceDE/>
        <w:autoSpaceDN/>
        <w:rPr>
          <w:rFonts w:ascii="Calibri" w:eastAsia="Calibri" w:hAnsi="Calibri" w:cs="Calibri"/>
        </w:rPr>
      </w:pPr>
      <w:r>
        <w:rPr>
          <w:rFonts w:ascii="Calibri" w:eastAsia="Calibri" w:hAnsi="Calibri" w:cs="Calibri"/>
        </w:rPr>
        <w:t xml:space="preserve">C) </w:t>
      </w:r>
      <w:r w:rsidRPr="00236959">
        <w:rPr>
          <w:rFonts w:ascii="Calibri" w:eastAsia="Calibri" w:hAnsi="Calibri" w:cs="Calibri"/>
        </w:rPr>
        <w:t xml:space="preserve">Wartość opcji (należy wskazać wyższą łączna cenę brutto z tabeli nr </w:t>
      </w:r>
      <w:r w:rsidR="00FF5E39">
        <w:rPr>
          <w:rFonts w:ascii="Calibri" w:eastAsia="Calibri" w:hAnsi="Calibri" w:cs="Calibri"/>
        </w:rPr>
        <w:t>A</w:t>
      </w:r>
      <w:r w:rsidRPr="00236959">
        <w:rPr>
          <w:rFonts w:ascii="Calibri" w:eastAsia="Calibri" w:hAnsi="Calibri" w:cs="Calibri"/>
        </w:rPr>
        <w:t xml:space="preserve"> lub </w:t>
      </w:r>
      <w:r w:rsidR="00FF5E39">
        <w:rPr>
          <w:rFonts w:ascii="Calibri" w:eastAsia="Calibri" w:hAnsi="Calibri" w:cs="Calibri"/>
        </w:rPr>
        <w:t>B</w:t>
      </w:r>
      <w:r w:rsidRPr="00236959">
        <w:rPr>
          <w:rFonts w:ascii="Calibri" w:eastAsia="Calibri" w:hAnsi="Calibri" w:cs="Calibri"/>
        </w:rPr>
        <w:t xml:space="preserve"> )  : ……….   </w:t>
      </w:r>
      <w:r w:rsidR="002E4332">
        <w:rPr>
          <w:rFonts w:ascii="Calibri" w:eastAsia="Calibri" w:hAnsi="Calibri" w:cs="Calibri"/>
        </w:rPr>
        <w:t>z</w:t>
      </w:r>
      <w:r w:rsidRPr="00236959">
        <w:rPr>
          <w:rFonts w:ascii="Calibri" w:eastAsia="Calibri" w:hAnsi="Calibri" w:cs="Calibri"/>
        </w:rPr>
        <w:t xml:space="preserve">ł </w:t>
      </w:r>
    </w:p>
    <w:p w14:paraId="7BC4468B" w14:textId="77777777" w:rsidR="00236959" w:rsidRPr="00236959" w:rsidRDefault="00236959" w:rsidP="00236959">
      <w:pPr>
        <w:widowControl/>
        <w:autoSpaceDE/>
        <w:autoSpaceDN/>
        <w:rPr>
          <w:rFonts w:ascii="Calibri" w:eastAsia="Calibri" w:hAnsi="Calibri" w:cs="Calibri"/>
        </w:rPr>
      </w:pPr>
      <w:r w:rsidRPr="00236959">
        <w:rPr>
          <w:rFonts w:ascii="Calibri" w:eastAsia="Calibri" w:hAnsi="Calibri" w:cs="Calibri"/>
        </w:rPr>
        <w:t xml:space="preserve">Na etapie wszczęcia postepowania nie ma decyzji IZ o miejscu docelowym (kraju) w którym odbędzie się posiedzenie. </w:t>
      </w:r>
    </w:p>
    <w:p w14:paraId="35AB2FFD" w14:textId="77777777" w:rsidR="00236959" w:rsidRDefault="00236959" w:rsidP="001E5461">
      <w:pPr>
        <w:widowControl/>
        <w:autoSpaceDE/>
        <w:autoSpaceDN/>
        <w:rPr>
          <w:rFonts w:ascii="Calibri" w:hAnsi="Calibri" w:cs="Calibri"/>
          <w:b/>
          <w:lang w:eastAsia="pl-PL"/>
        </w:rPr>
      </w:pPr>
    </w:p>
    <w:p w14:paraId="0D363C2C" w14:textId="789FE2E2" w:rsidR="001E5461" w:rsidRPr="001E5461" w:rsidRDefault="001E5461" w:rsidP="00C279BC">
      <w:pPr>
        <w:widowControl/>
        <w:autoSpaceDE/>
        <w:autoSpaceDN/>
        <w:rPr>
          <w:rFonts w:asciiTheme="minorHAnsi" w:hAnsiTheme="minorHAnsi" w:cstheme="minorHAnsi"/>
          <w:b/>
        </w:rPr>
      </w:pPr>
      <w:r w:rsidRPr="001E5461">
        <w:rPr>
          <w:rFonts w:ascii="Calibri" w:hAnsi="Calibri" w:cs="Calibri"/>
          <w:b/>
          <w:lang w:eastAsia="pl-PL"/>
        </w:rPr>
        <w:t>Zamawiający zastrzega, że ilości wskazane w kolumnie 4, 6 formularza ofertowego  są szacunkowe. Cena łączna służy porównaniu ofert</w:t>
      </w:r>
      <w:r w:rsidR="00C279BC">
        <w:rPr>
          <w:rFonts w:ascii="Calibri" w:hAnsi="Calibri" w:cs="Calibri"/>
          <w:b/>
          <w:lang w:eastAsia="pl-PL"/>
        </w:rPr>
        <w:t xml:space="preserve">. </w:t>
      </w:r>
      <w:r w:rsidRPr="001E5461">
        <w:rPr>
          <w:rFonts w:ascii="Calibri" w:hAnsi="Calibri" w:cs="Calibri"/>
          <w:b/>
          <w:lang w:eastAsia="pl-PL"/>
        </w:rPr>
        <w:t xml:space="preserve"> </w:t>
      </w:r>
      <w:r>
        <w:rPr>
          <w:rFonts w:asciiTheme="minorHAnsi" w:hAnsiTheme="minorHAnsi" w:cstheme="minorHAnsi"/>
          <w:b/>
        </w:rPr>
        <w:t xml:space="preserve"> II</w:t>
      </w:r>
      <w:r w:rsidR="00C279BC">
        <w:rPr>
          <w:rFonts w:asciiTheme="minorHAnsi" w:hAnsiTheme="minorHAnsi" w:cstheme="minorHAnsi"/>
          <w:b/>
        </w:rPr>
        <w:t>.</w:t>
      </w:r>
      <w:r>
        <w:rPr>
          <w:rFonts w:asciiTheme="minorHAnsi" w:hAnsiTheme="minorHAnsi" w:cstheme="minorHAnsi"/>
          <w:b/>
        </w:rPr>
        <w:t xml:space="preserve"> </w:t>
      </w:r>
      <w:r w:rsidRPr="001E5461">
        <w:rPr>
          <w:rFonts w:asciiTheme="minorHAnsi" w:hAnsiTheme="minorHAnsi" w:cstheme="minorHAnsi"/>
          <w:b/>
        </w:rPr>
        <w:t>Kryterium aspekty społeczne: 10%</w:t>
      </w:r>
    </w:p>
    <w:p w14:paraId="74AF2219" w14:textId="77777777" w:rsidR="001E5461" w:rsidRPr="00183122" w:rsidRDefault="001E5461" w:rsidP="001E5461">
      <w:pPr>
        <w:rPr>
          <w:rFonts w:asciiTheme="minorHAnsi" w:hAnsiTheme="minorHAnsi" w:cstheme="minorHAnsi"/>
          <w:b/>
        </w:rPr>
      </w:pPr>
    </w:p>
    <w:p w14:paraId="7DBC092C" w14:textId="0439F38E" w:rsidR="001E5461" w:rsidRPr="002E56FB" w:rsidRDefault="001E5461" w:rsidP="001E5461">
      <w:pPr>
        <w:ind w:left="426"/>
        <w:rPr>
          <w:bCs/>
          <w:sz w:val="24"/>
          <w:szCs w:val="24"/>
        </w:rPr>
      </w:pPr>
      <w:r w:rsidRPr="00183122">
        <w:rPr>
          <w:rFonts w:asciiTheme="minorHAnsi" w:hAnsiTheme="minorHAnsi" w:cstheme="minorHAnsi"/>
          <w:bCs/>
        </w:rPr>
        <w:t xml:space="preserve">Zatrudnienie </w:t>
      </w:r>
      <w:r w:rsidR="00506649" w:rsidRPr="00506649">
        <w:rPr>
          <w:rFonts w:asciiTheme="minorHAnsi" w:hAnsiTheme="minorHAnsi" w:cstheme="minorHAnsi"/>
          <w:bCs/>
        </w:rPr>
        <w:t xml:space="preserve">od momentu przekazania prze Zamawiającego każdorazowo zlecenia organizacji danego spotkania w ramach zamówienia </w:t>
      </w:r>
      <w:r w:rsidRPr="00183122">
        <w:rPr>
          <w:rFonts w:asciiTheme="minorHAnsi" w:hAnsiTheme="minorHAnsi" w:cstheme="minorHAnsi"/>
          <w:bCs/>
        </w:rPr>
        <w:t xml:space="preserve"> co najmniej 1 osoby niepełnosprawnej w wymiarze 1/4 etatu: TAK/ NIE</w:t>
      </w:r>
      <w:r>
        <w:rPr>
          <w:rStyle w:val="Odwoanieprzypisudolnego"/>
          <w:bCs/>
          <w:sz w:val="24"/>
          <w:szCs w:val="24"/>
        </w:rPr>
        <w:footnoteReference w:id="1"/>
      </w:r>
    </w:p>
    <w:p w14:paraId="7662397D" w14:textId="77777777" w:rsidR="001E5461" w:rsidRDefault="001E5461" w:rsidP="001E5461">
      <w:pPr>
        <w:pStyle w:val="Tekstpodstawowy"/>
        <w:spacing w:before="7"/>
        <w:ind w:left="426"/>
        <w:rPr>
          <w:rFonts w:asciiTheme="minorHAnsi" w:hAnsiTheme="minorHAnsi" w:cstheme="minorHAnsi"/>
          <w:b/>
        </w:rPr>
      </w:pPr>
    </w:p>
    <w:p w14:paraId="1D8856B0" w14:textId="3144557D" w:rsidR="001E5461" w:rsidRDefault="001E5461" w:rsidP="001E5461">
      <w:pPr>
        <w:pStyle w:val="Tekstpodstawowy"/>
        <w:spacing w:before="7"/>
        <w:ind w:left="426"/>
        <w:rPr>
          <w:rFonts w:asciiTheme="minorHAnsi" w:hAnsiTheme="minorHAnsi" w:cstheme="minorHAnsi"/>
          <w:b/>
        </w:rPr>
        <w:sectPr w:rsidR="001E5461" w:rsidSect="006F22B1">
          <w:pgSz w:w="16840" w:h="11910" w:orient="landscape"/>
          <w:pgMar w:top="1160" w:right="1580" w:bottom="1134" w:left="680" w:header="0" w:footer="400" w:gutter="0"/>
          <w:cols w:space="708"/>
          <w:docGrid w:linePitch="299"/>
        </w:sectPr>
      </w:pPr>
      <w:r w:rsidRPr="00BC3BD6">
        <w:rPr>
          <w:rFonts w:ascii="Calibri" w:hAnsi="Calibri" w:cs="Calibri"/>
        </w:rPr>
        <w:t>*</w:t>
      </w:r>
      <w:r w:rsidRPr="00E449CC">
        <w:rPr>
          <w:rFonts w:ascii="Calibri" w:hAnsi="Calibri" w:cs="Calibri"/>
          <w:i/>
          <w:iCs/>
        </w:rPr>
        <w:t>proszę wskazać właściwe</w:t>
      </w:r>
    </w:p>
    <w:p w14:paraId="4E4DAC4C" w14:textId="7F846C01" w:rsidR="008E4701" w:rsidRPr="009F121A" w:rsidRDefault="008E4701" w:rsidP="00D05CCA">
      <w:pPr>
        <w:tabs>
          <w:tab w:val="left" w:pos="284"/>
          <w:tab w:val="left" w:pos="426"/>
        </w:tabs>
        <w:rPr>
          <w:rFonts w:ascii="Calibri" w:hAnsi="Calibri" w:cs="Calibri"/>
          <w:b/>
          <w:bCs/>
          <w:color w:val="000000"/>
        </w:rPr>
      </w:pPr>
      <w:r w:rsidRPr="009F121A">
        <w:rPr>
          <w:rFonts w:ascii="Calibri" w:hAnsi="Calibri" w:cs="Calibri"/>
          <w:b/>
          <w:bCs/>
          <w:color w:val="000000"/>
        </w:rPr>
        <w:lastRenderedPageBreak/>
        <w:t>OŚWIADCZENIA:</w:t>
      </w:r>
    </w:p>
    <w:p w14:paraId="7984F651" w14:textId="77777777" w:rsidR="005A5634" w:rsidRPr="009F121A" w:rsidRDefault="005A5634" w:rsidP="005A5634">
      <w:pPr>
        <w:pStyle w:val="Akapitzlist"/>
        <w:numPr>
          <w:ilvl w:val="0"/>
          <w:numId w:val="3"/>
        </w:numPr>
        <w:tabs>
          <w:tab w:val="left" w:pos="684"/>
        </w:tabs>
        <w:spacing w:before="0"/>
        <w:ind w:left="684" w:hanging="426"/>
        <w:rPr>
          <w:rFonts w:asciiTheme="minorHAnsi" w:hAnsiTheme="minorHAnsi" w:cstheme="minorHAnsi"/>
        </w:rPr>
      </w:pPr>
      <w:r w:rsidRPr="009F121A">
        <w:rPr>
          <w:rFonts w:asciiTheme="minorHAnsi" w:hAnsiTheme="minorHAnsi" w:cstheme="minorHAnsi"/>
        </w:rPr>
        <w:t>OŚWIADCZAMY, że zamówienie wykonamy w terminie podanym przez Zamawiającego.</w:t>
      </w:r>
    </w:p>
    <w:p w14:paraId="4A5C5C2B" w14:textId="77777777" w:rsidR="005A5634" w:rsidRPr="009F121A" w:rsidRDefault="005A5634" w:rsidP="00CB3F5D">
      <w:pPr>
        <w:pStyle w:val="Akapitzlist"/>
        <w:numPr>
          <w:ilvl w:val="0"/>
          <w:numId w:val="3"/>
        </w:numPr>
        <w:tabs>
          <w:tab w:val="left" w:pos="684"/>
        </w:tabs>
        <w:spacing w:before="0"/>
        <w:ind w:left="684" w:hanging="426"/>
        <w:rPr>
          <w:rFonts w:asciiTheme="minorHAnsi" w:hAnsiTheme="minorHAnsi" w:cstheme="minorHAnsi"/>
        </w:rPr>
      </w:pPr>
      <w:r w:rsidRPr="009F121A">
        <w:rPr>
          <w:rFonts w:asciiTheme="minorHAnsi" w:hAnsiTheme="minorHAnsi" w:cstheme="minorHAnsi"/>
        </w:rPr>
        <w:t>OŚWIADCZAMY, że zapoznaliśmy się ze Specyfikacją Warunków Zamówienia i akceptujemy oraz spełniamy wszystkie warunki w niej zawarte.</w:t>
      </w:r>
    </w:p>
    <w:p w14:paraId="5448B42A" w14:textId="77777777" w:rsidR="005A5634" w:rsidRPr="009F121A" w:rsidRDefault="005A5634" w:rsidP="00CB3F5D">
      <w:pPr>
        <w:pStyle w:val="Akapitzlist"/>
        <w:numPr>
          <w:ilvl w:val="0"/>
          <w:numId w:val="3"/>
        </w:numPr>
        <w:tabs>
          <w:tab w:val="left" w:pos="684"/>
        </w:tabs>
        <w:spacing w:before="0"/>
        <w:ind w:left="684" w:hanging="426"/>
        <w:rPr>
          <w:rFonts w:asciiTheme="minorHAnsi" w:hAnsiTheme="minorHAnsi" w:cstheme="minorHAnsi"/>
        </w:rPr>
      </w:pPr>
      <w:r w:rsidRPr="009F121A">
        <w:rPr>
          <w:rFonts w:asciiTheme="minorHAnsi" w:hAnsiTheme="minorHAnsi" w:cstheme="minorHAnsi"/>
        </w:rPr>
        <w:t>OŚWIADCZAMY, że uzyskaliśmy wszelkie informacje niezbędne do prawidłowego przygotowania i złożenia niniejszej oferty.</w:t>
      </w:r>
    </w:p>
    <w:p w14:paraId="6D4E8355" w14:textId="7D408E95" w:rsidR="005A5634" w:rsidRPr="009F121A" w:rsidRDefault="005A5634" w:rsidP="00CB3F5D">
      <w:pPr>
        <w:pStyle w:val="Akapitzlist"/>
        <w:numPr>
          <w:ilvl w:val="0"/>
          <w:numId w:val="3"/>
        </w:numPr>
        <w:tabs>
          <w:tab w:val="left" w:pos="684"/>
        </w:tabs>
        <w:spacing w:before="0"/>
        <w:ind w:left="684" w:hanging="426"/>
        <w:rPr>
          <w:rFonts w:asciiTheme="minorHAnsi" w:hAnsiTheme="minorHAnsi" w:cstheme="minorHAnsi"/>
        </w:rPr>
      </w:pPr>
      <w:r w:rsidRPr="009F121A">
        <w:rPr>
          <w:rFonts w:asciiTheme="minorHAnsi" w:hAnsiTheme="minorHAnsi" w:cstheme="minorHAnsi"/>
        </w:rPr>
        <w:t xml:space="preserve">OŚWIADCZAMY, że jesteśmy związani niniejszą ofertą od dnia upływu terminu składania ofert do dnia </w:t>
      </w:r>
      <w:r w:rsidR="00724AD3" w:rsidRPr="009F121A">
        <w:rPr>
          <w:rFonts w:asciiTheme="minorHAnsi" w:hAnsiTheme="minorHAnsi" w:cstheme="minorHAnsi"/>
          <w:b/>
          <w:bCs/>
        </w:rPr>
        <w:t>1</w:t>
      </w:r>
      <w:r w:rsidR="009F121A" w:rsidRPr="009F121A">
        <w:rPr>
          <w:rFonts w:asciiTheme="minorHAnsi" w:hAnsiTheme="minorHAnsi" w:cstheme="minorHAnsi"/>
          <w:b/>
          <w:bCs/>
        </w:rPr>
        <w:t>6</w:t>
      </w:r>
      <w:r w:rsidR="00724AD3" w:rsidRPr="009F121A">
        <w:rPr>
          <w:rFonts w:asciiTheme="minorHAnsi" w:hAnsiTheme="minorHAnsi" w:cstheme="minorHAnsi"/>
          <w:b/>
          <w:bCs/>
        </w:rPr>
        <w:t>.</w:t>
      </w:r>
      <w:r w:rsidR="001E5461" w:rsidRPr="009F121A">
        <w:rPr>
          <w:rFonts w:asciiTheme="minorHAnsi" w:hAnsiTheme="minorHAnsi" w:cstheme="minorHAnsi"/>
          <w:b/>
          <w:bCs/>
        </w:rPr>
        <w:t>10</w:t>
      </w:r>
      <w:r w:rsidRPr="009F121A">
        <w:rPr>
          <w:rFonts w:asciiTheme="minorHAnsi" w:hAnsiTheme="minorHAnsi" w:cstheme="minorHAnsi"/>
          <w:b/>
          <w:bCs/>
        </w:rPr>
        <w:t>.2021 r.</w:t>
      </w:r>
      <w:r w:rsidRPr="009F121A">
        <w:rPr>
          <w:rFonts w:asciiTheme="minorHAnsi" w:hAnsiTheme="minorHAnsi" w:cstheme="minorHAnsi"/>
        </w:rPr>
        <w:t xml:space="preserve"> </w:t>
      </w:r>
    </w:p>
    <w:p w14:paraId="781137FB" w14:textId="2951347F" w:rsidR="005A5634" w:rsidRPr="009F121A" w:rsidRDefault="005A5634" w:rsidP="00CB3F5D">
      <w:pPr>
        <w:pStyle w:val="Akapitzlist"/>
        <w:numPr>
          <w:ilvl w:val="0"/>
          <w:numId w:val="3"/>
        </w:numPr>
        <w:tabs>
          <w:tab w:val="left" w:pos="684"/>
        </w:tabs>
        <w:spacing w:before="0"/>
        <w:ind w:left="684" w:hanging="426"/>
        <w:rPr>
          <w:rFonts w:asciiTheme="minorHAnsi" w:hAnsiTheme="minorHAnsi" w:cstheme="minorHAnsi"/>
        </w:rPr>
      </w:pPr>
      <w:r w:rsidRPr="009F121A">
        <w:rPr>
          <w:rFonts w:asciiTheme="minorHAnsi" w:hAnsiTheme="minorHAnsi" w:cstheme="minorHAnsi"/>
        </w:rPr>
        <w:t>OŚWIADCZAMY, że zapoznaliśmy się z Projektowanymi Postanowieniami Umowy, określonymi w Załączniku nr 4 do Specyfikacji Warunków Zamówienia i ZOBOWIĄZUJEM</w:t>
      </w:r>
      <w:r w:rsidR="004268A4" w:rsidRPr="009F121A">
        <w:rPr>
          <w:rFonts w:asciiTheme="minorHAnsi" w:hAnsiTheme="minorHAnsi" w:cstheme="minorHAnsi"/>
        </w:rPr>
        <w:t xml:space="preserve"> </w:t>
      </w:r>
      <w:r w:rsidRPr="009F121A">
        <w:rPr>
          <w:rFonts w:asciiTheme="minorHAnsi" w:hAnsiTheme="minorHAnsi" w:cstheme="minorHAnsi"/>
        </w:rPr>
        <w:t>YSIĘ,</w:t>
      </w:r>
      <w:r w:rsidR="004268A4" w:rsidRPr="009F121A">
        <w:rPr>
          <w:rFonts w:asciiTheme="minorHAnsi" w:hAnsiTheme="minorHAnsi" w:cstheme="minorHAnsi"/>
        </w:rPr>
        <w:t xml:space="preserve"> </w:t>
      </w:r>
      <w:r w:rsidRPr="009F121A">
        <w:rPr>
          <w:rFonts w:asciiTheme="minorHAnsi" w:hAnsiTheme="minorHAnsi" w:cstheme="minorHAnsi"/>
        </w:rPr>
        <w:t>w przypadku wyboru naszej oferty, do zawarcia umowy zgodnej z niniejszą ofertą, na warunkach w nich określonych.</w:t>
      </w:r>
    </w:p>
    <w:p w14:paraId="479D8BCC" w14:textId="77777777" w:rsidR="005A5634" w:rsidRPr="009F121A" w:rsidRDefault="005A5634" w:rsidP="00CB3F5D">
      <w:pPr>
        <w:pStyle w:val="Akapitzlist"/>
        <w:numPr>
          <w:ilvl w:val="0"/>
          <w:numId w:val="3"/>
        </w:numPr>
        <w:tabs>
          <w:tab w:val="left" w:pos="684"/>
        </w:tabs>
        <w:spacing w:before="0"/>
        <w:ind w:left="684" w:hanging="426"/>
        <w:rPr>
          <w:rFonts w:asciiTheme="minorHAnsi" w:hAnsiTheme="minorHAnsi" w:cstheme="minorHAnsi"/>
        </w:rPr>
      </w:pPr>
      <w:r w:rsidRPr="009F121A">
        <w:rPr>
          <w:rFonts w:asciiTheme="minorHAnsi" w:hAnsiTheme="minorHAnsi" w:cstheme="minorHAnsi"/>
        </w:rPr>
        <w:t>AKCEPTUJEMY Projektowane Postanowienia Umowne, w tym warunki płatności oraz termin realizacji przedmiotu zamówienia podany przez Zamawiającego.</w:t>
      </w:r>
    </w:p>
    <w:p w14:paraId="0208F571" w14:textId="77777777" w:rsidR="005A5634" w:rsidRPr="009F121A" w:rsidRDefault="005A5634" w:rsidP="00CB3F5D">
      <w:pPr>
        <w:pStyle w:val="Akapitzlist"/>
        <w:numPr>
          <w:ilvl w:val="0"/>
          <w:numId w:val="3"/>
        </w:numPr>
        <w:tabs>
          <w:tab w:val="left" w:pos="684"/>
        </w:tabs>
        <w:spacing w:before="0"/>
        <w:ind w:left="684" w:hanging="426"/>
        <w:rPr>
          <w:rFonts w:asciiTheme="minorHAnsi" w:hAnsiTheme="minorHAnsi" w:cstheme="minorHAnsi"/>
        </w:rPr>
      </w:pPr>
      <w:r w:rsidRPr="009F121A">
        <w:rPr>
          <w:rFonts w:asciiTheme="minorHAnsi" w:hAnsiTheme="minorHAnsi" w:cstheme="minorHAnsi"/>
        </w:rPr>
        <w:t>Oświadczam, że wypełniłem obowiązki informacyjne przewidziane w art. 13 lub art. 14 RODO</w:t>
      </w:r>
      <w:r w:rsidRPr="009F121A">
        <w:footnoteReference w:id="2"/>
      </w:r>
      <w:r w:rsidRPr="009F121A">
        <w:rPr>
          <w:rFonts w:asciiTheme="minorHAnsi" w:hAnsiTheme="minorHAnsi" w:cstheme="minorHAnsi"/>
        </w:rPr>
        <w:t xml:space="preserve"> wobec osób fizycznych, od których dane osobowe bezpośrednio lub pośrednio pozyskałem w celu ubiegania się o udzielenie zamówienia publicznego w niniejszym</w:t>
      </w:r>
      <w:r w:rsidRPr="009F121A">
        <w:rPr>
          <w:rFonts w:asciiTheme="minorHAnsi" w:hAnsiTheme="minorHAnsi" w:cstheme="minorHAnsi"/>
          <w:spacing w:val="-6"/>
        </w:rPr>
        <w:t xml:space="preserve"> </w:t>
      </w:r>
      <w:r w:rsidRPr="009F121A">
        <w:rPr>
          <w:rFonts w:asciiTheme="minorHAnsi" w:hAnsiTheme="minorHAnsi" w:cstheme="minorHAnsi"/>
        </w:rPr>
        <w:t>postępowaniu.</w:t>
      </w:r>
      <w:r w:rsidRPr="009F121A">
        <w:rPr>
          <w:rStyle w:val="Odwoanieprzypisudolnego"/>
          <w:rFonts w:asciiTheme="minorHAnsi" w:hAnsiTheme="minorHAnsi" w:cstheme="minorHAnsi"/>
        </w:rPr>
        <w:footnoteReference w:id="3"/>
      </w:r>
    </w:p>
    <w:p w14:paraId="2CBCABD8" w14:textId="29285E70" w:rsidR="005A5634" w:rsidRPr="009F121A" w:rsidRDefault="005A5634" w:rsidP="00CB3F5D">
      <w:pPr>
        <w:pStyle w:val="Akapitzlist"/>
        <w:numPr>
          <w:ilvl w:val="0"/>
          <w:numId w:val="3"/>
        </w:numPr>
        <w:tabs>
          <w:tab w:val="left" w:pos="684"/>
        </w:tabs>
        <w:spacing w:before="0"/>
        <w:ind w:left="684" w:hanging="426"/>
        <w:rPr>
          <w:rFonts w:asciiTheme="minorHAnsi" w:hAnsiTheme="minorHAnsi" w:cstheme="minorHAnsi"/>
        </w:rPr>
      </w:pPr>
      <w:r w:rsidRPr="009F121A">
        <w:rPr>
          <w:rFonts w:asciiTheme="minorHAnsi" w:hAnsiTheme="minorHAnsi" w:cstheme="minorHAnsi"/>
        </w:rPr>
        <w:t>Przedmiot zamówienia zrealizujemy z udziałem/ bez udziału podwykonawców</w:t>
      </w:r>
      <w:r w:rsidR="00CB3F5D" w:rsidRPr="009F121A">
        <w:rPr>
          <w:rFonts w:asciiTheme="minorHAnsi" w:hAnsiTheme="minorHAnsi" w:cstheme="minorHAnsi"/>
        </w:rPr>
        <w:t xml:space="preserve"> </w:t>
      </w:r>
      <w:r w:rsidRPr="009F121A">
        <w:rPr>
          <w:rFonts w:asciiTheme="minorHAnsi" w:hAnsiTheme="minorHAnsi" w:cstheme="minorHAnsi"/>
        </w:rPr>
        <w:t>…………………………………………………… (podać nazwę i adres podwykonawcy, o ile znani są na tym etapie</w:t>
      </w:r>
      <w:r w:rsidR="00CB3F5D" w:rsidRPr="009F121A">
        <w:rPr>
          <w:rFonts w:asciiTheme="minorHAnsi" w:hAnsiTheme="minorHAnsi" w:cstheme="minorHAnsi"/>
        </w:rPr>
        <w:t xml:space="preserve"> </w:t>
      </w:r>
      <w:r w:rsidRPr="009F121A">
        <w:rPr>
          <w:rFonts w:asciiTheme="minorHAnsi" w:hAnsiTheme="minorHAnsi" w:cstheme="minorHAnsi"/>
        </w:rPr>
        <w:t>postępowania), który/którzy wykona/ją następując</w:t>
      </w:r>
      <w:r w:rsidR="00724AD3" w:rsidRPr="009F121A">
        <w:rPr>
          <w:rFonts w:asciiTheme="minorHAnsi" w:hAnsiTheme="minorHAnsi" w:cstheme="minorHAnsi"/>
        </w:rPr>
        <w:t xml:space="preserve">ą część </w:t>
      </w:r>
      <w:r w:rsidRPr="009F121A">
        <w:rPr>
          <w:rFonts w:asciiTheme="minorHAnsi" w:hAnsiTheme="minorHAnsi" w:cstheme="minorHAnsi"/>
        </w:rPr>
        <w:t>zamówienia</w:t>
      </w:r>
      <w:r w:rsidR="00CB3F5D" w:rsidRPr="009F121A">
        <w:rPr>
          <w:rFonts w:asciiTheme="minorHAnsi" w:hAnsiTheme="minorHAnsi" w:cstheme="minorHAnsi"/>
        </w:rPr>
        <w:t xml:space="preserve"> </w:t>
      </w:r>
      <w:r w:rsidR="00724AD3" w:rsidRPr="009F121A">
        <w:rPr>
          <w:rFonts w:asciiTheme="minorHAnsi" w:hAnsiTheme="minorHAnsi" w:cstheme="minorHAnsi"/>
        </w:rPr>
        <w:t>……………………………………………………</w:t>
      </w:r>
      <w:r w:rsidR="00820AD8" w:rsidRPr="009F121A">
        <w:rPr>
          <w:rFonts w:asciiTheme="minorHAnsi" w:hAnsiTheme="minorHAnsi" w:cstheme="minorHAnsi"/>
        </w:rPr>
        <w:t xml:space="preserve"> .</w:t>
      </w:r>
    </w:p>
    <w:p w14:paraId="5D19555C" w14:textId="77777777" w:rsidR="005A5634" w:rsidRPr="009F121A" w:rsidRDefault="005A5634" w:rsidP="00CB3F5D">
      <w:pPr>
        <w:pStyle w:val="Akapitzlist"/>
        <w:numPr>
          <w:ilvl w:val="0"/>
          <w:numId w:val="3"/>
        </w:numPr>
        <w:tabs>
          <w:tab w:val="left" w:pos="684"/>
        </w:tabs>
        <w:spacing w:before="0"/>
        <w:ind w:left="709" w:hanging="426"/>
        <w:rPr>
          <w:rFonts w:asciiTheme="minorHAnsi" w:hAnsiTheme="minorHAnsi" w:cstheme="minorHAnsi"/>
        </w:rPr>
      </w:pPr>
      <w:r w:rsidRPr="009F121A">
        <w:rPr>
          <w:rFonts w:asciiTheme="minorHAnsi" w:hAnsiTheme="minorHAnsi" w:cstheme="minorHAnsi"/>
        </w:rPr>
        <w:t>Pod groźbą odpowiedzialności karnej oświadczam/y, że załączone do oferty dokumenty opisują stan prawny i faktyczny aktualny na dzień upływu terminu składania ofert (art. 297 k.k.).</w:t>
      </w:r>
    </w:p>
    <w:p w14:paraId="2FEC9DBD" w14:textId="77777777" w:rsidR="005A5634" w:rsidRPr="009F121A" w:rsidRDefault="005A5634" w:rsidP="00CB3F5D">
      <w:pPr>
        <w:pStyle w:val="Akapitzlist"/>
        <w:numPr>
          <w:ilvl w:val="0"/>
          <w:numId w:val="3"/>
        </w:numPr>
        <w:tabs>
          <w:tab w:val="left" w:pos="684"/>
        </w:tabs>
        <w:spacing w:before="0"/>
        <w:ind w:left="709" w:hanging="426"/>
        <w:rPr>
          <w:rFonts w:asciiTheme="minorHAnsi" w:hAnsiTheme="minorHAnsi" w:cstheme="minorHAnsi"/>
        </w:rPr>
      </w:pPr>
      <w:r w:rsidRPr="009F121A">
        <w:rPr>
          <w:rFonts w:asciiTheme="minorHAnsi" w:hAnsiTheme="minorHAnsi" w:cstheme="minorHAnsi"/>
        </w:rPr>
        <w:t>Następujące dokumenty znajdują się w posiadaniu Zamawiającego:</w:t>
      </w:r>
    </w:p>
    <w:p w14:paraId="236C240B" w14:textId="77777777" w:rsidR="005A5634" w:rsidRPr="009F121A" w:rsidRDefault="005A5634" w:rsidP="00CB3F5D">
      <w:pPr>
        <w:pStyle w:val="Akapitzlist"/>
        <w:tabs>
          <w:tab w:val="left" w:pos="684"/>
        </w:tabs>
        <w:spacing w:before="0"/>
        <w:ind w:left="709" w:firstLine="0"/>
        <w:rPr>
          <w:rFonts w:asciiTheme="minorHAnsi" w:hAnsiTheme="minorHAnsi" w:cstheme="minorHAnsi"/>
        </w:rPr>
      </w:pPr>
      <w:r w:rsidRPr="009F121A">
        <w:rPr>
          <w:rFonts w:asciiTheme="minorHAnsi" w:hAnsiTheme="minorHAnsi" w:cstheme="minorHAnsi"/>
        </w:rPr>
        <w:t xml:space="preserve"> .....................................................................................................</w:t>
      </w:r>
    </w:p>
    <w:p w14:paraId="06AF7F4F" w14:textId="77777777" w:rsidR="005A5634" w:rsidRPr="009F121A" w:rsidRDefault="005A5634" w:rsidP="00CB3F5D">
      <w:pPr>
        <w:pStyle w:val="Akapitzlist"/>
        <w:tabs>
          <w:tab w:val="left" w:pos="684"/>
        </w:tabs>
        <w:spacing w:before="0"/>
        <w:ind w:left="709" w:firstLine="0"/>
        <w:rPr>
          <w:rFonts w:asciiTheme="minorHAnsi" w:hAnsiTheme="minorHAnsi" w:cstheme="minorHAnsi"/>
        </w:rPr>
      </w:pPr>
      <w:r w:rsidRPr="009F121A">
        <w:rPr>
          <w:rFonts w:asciiTheme="minorHAnsi" w:hAnsiTheme="minorHAnsi" w:cstheme="minorHAnsi"/>
        </w:rPr>
        <w:t>.....................................................................................................</w:t>
      </w:r>
    </w:p>
    <w:p w14:paraId="15B3ADDA" w14:textId="77777777" w:rsidR="005A5634" w:rsidRPr="009F121A" w:rsidRDefault="005A5634" w:rsidP="00CB3F5D">
      <w:pPr>
        <w:pStyle w:val="Akapitzlist"/>
        <w:tabs>
          <w:tab w:val="left" w:pos="684"/>
        </w:tabs>
        <w:spacing w:before="0"/>
        <w:ind w:left="709" w:firstLine="0"/>
        <w:rPr>
          <w:rFonts w:asciiTheme="minorHAnsi" w:hAnsiTheme="minorHAnsi" w:cstheme="minorHAnsi"/>
        </w:rPr>
      </w:pPr>
      <w:r w:rsidRPr="009F121A">
        <w:rPr>
          <w:rFonts w:asciiTheme="minorHAnsi" w:hAnsiTheme="minorHAnsi" w:cstheme="minorHAnsi"/>
        </w:rPr>
        <w:t xml:space="preserve">i stanowią potwierdzenie okoliczności, o których mowa w art. 125 ust. 3 ustawy </w:t>
      </w:r>
      <w:proofErr w:type="spellStart"/>
      <w:r w:rsidRPr="009F121A">
        <w:rPr>
          <w:rFonts w:asciiTheme="minorHAnsi" w:hAnsiTheme="minorHAnsi" w:cstheme="minorHAnsi"/>
        </w:rPr>
        <w:t>uPZP</w:t>
      </w:r>
      <w:proofErr w:type="spellEnd"/>
      <w:r w:rsidRPr="009F121A">
        <w:rPr>
          <w:rFonts w:asciiTheme="minorHAnsi" w:hAnsiTheme="minorHAnsi" w:cstheme="minorHAnsi"/>
        </w:rPr>
        <w:t>.</w:t>
      </w:r>
    </w:p>
    <w:p w14:paraId="292147DB" w14:textId="77777777" w:rsidR="005A5634" w:rsidRPr="009F121A" w:rsidRDefault="005A5634" w:rsidP="00CB3F5D">
      <w:pPr>
        <w:pStyle w:val="Akapitzlist"/>
        <w:numPr>
          <w:ilvl w:val="0"/>
          <w:numId w:val="3"/>
        </w:numPr>
        <w:tabs>
          <w:tab w:val="left" w:pos="684"/>
          <w:tab w:val="left" w:pos="4371"/>
        </w:tabs>
        <w:spacing w:before="0"/>
        <w:ind w:left="709" w:hanging="426"/>
        <w:rPr>
          <w:rFonts w:asciiTheme="minorHAnsi" w:hAnsiTheme="minorHAnsi" w:cstheme="minorHAnsi"/>
        </w:rPr>
      </w:pPr>
      <w:r w:rsidRPr="009F121A">
        <w:rPr>
          <w:rFonts w:asciiTheme="minorHAnsi" w:hAnsiTheme="minorHAnsi" w:cstheme="minorHAnsi"/>
          <w:b/>
        </w:rPr>
        <w:t>SKŁADAMY</w:t>
      </w:r>
      <w:r w:rsidRPr="009F121A">
        <w:rPr>
          <w:rFonts w:asciiTheme="minorHAnsi" w:hAnsiTheme="minorHAnsi" w:cstheme="minorHAnsi"/>
          <w:b/>
          <w:spacing w:val="-2"/>
        </w:rPr>
        <w:t xml:space="preserve"> </w:t>
      </w:r>
      <w:r w:rsidRPr="009F121A">
        <w:rPr>
          <w:rFonts w:asciiTheme="minorHAnsi" w:hAnsiTheme="minorHAnsi" w:cstheme="minorHAnsi"/>
        </w:rPr>
        <w:t>ofertę</w:t>
      </w:r>
      <w:r w:rsidRPr="009F121A">
        <w:rPr>
          <w:rFonts w:asciiTheme="minorHAnsi" w:hAnsiTheme="minorHAnsi" w:cstheme="minorHAnsi"/>
          <w:spacing w:val="-2"/>
        </w:rPr>
        <w:t xml:space="preserve"> </w:t>
      </w:r>
      <w:r w:rsidRPr="009F121A">
        <w:rPr>
          <w:rFonts w:asciiTheme="minorHAnsi" w:hAnsiTheme="minorHAnsi" w:cstheme="minorHAnsi"/>
        </w:rPr>
        <w:t>na</w:t>
      </w:r>
      <w:r w:rsidRPr="009F121A">
        <w:rPr>
          <w:rFonts w:asciiTheme="minorHAnsi" w:hAnsiTheme="minorHAnsi" w:cstheme="minorHAnsi"/>
          <w:u w:val="single"/>
        </w:rPr>
        <w:t xml:space="preserve"> </w:t>
      </w:r>
      <w:r w:rsidRPr="009F121A">
        <w:rPr>
          <w:rFonts w:asciiTheme="minorHAnsi" w:hAnsiTheme="minorHAnsi" w:cstheme="minorHAnsi"/>
          <w:u w:val="single"/>
        </w:rPr>
        <w:tab/>
      </w:r>
      <w:r w:rsidRPr="009F121A">
        <w:rPr>
          <w:rFonts w:asciiTheme="minorHAnsi" w:hAnsiTheme="minorHAnsi" w:cstheme="minorHAnsi"/>
        </w:rPr>
        <w:t>stronach.</w:t>
      </w:r>
    </w:p>
    <w:p w14:paraId="7CCE7738" w14:textId="0548581E" w:rsidR="005A5634" w:rsidRPr="009F121A" w:rsidRDefault="005A5634" w:rsidP="00CB3F5D">
      <w:pPr>
        <w:pStyle w:val="Akapitzlist"/>
        <w:numPr>
          <w:ilvl w:val="0"/>
          <w:numId w:val="3"/>
        </w:numPr>
        <w:tabs>
          <w:tab w:val="left" w:pos="684"/>
        </w:tabs>
        <w:spacing w:before="0"/>
        <w:ind w:left="709" w:hanging="426"/>
        <w:rPr>
          <w:rFonts w:asciiTheme="minorHAnsi" w:hAnsiTheme="minorHAnsi" w:cstheme="minorHAnsi"/>
        </w:rPr>
      </w:pPr>
      <w:r w:rsidRPr="009F121A">
        <w:rPr>
          <w:rFonts w:asciiTheme="minorHAnsi" w:hAnsiTheme="minorHAnsi" w:cstheme="minorHAnsi"/>
        </w:rPr>
        <w:t xml:space="preserve">Wraz z ofertą </w:t>
      </w:r>
      <w:r w:rsidRPr="009F121A">
        <w:rPr>
          <w:rFonts w:asciiTheme="minorHAnsi" w:hAnsiTheme="minorHAnsi" w:cstheme="minorHAnsi"/>
          <w:b/>
        </w:rPr>
        <w:t xml:space="preserve">SKŁADAMY </w:t>
      </w:r>
      <w:r w:rsidRPr="009F121A">
        <w:rPr>
          <w:rFonts w:asciiTheme="minorHAnsi" w:hAnsiTheme="minorHAnsi" w:cstheme="minorHAnsi"/>
        </w:rPr>
        <w:t>następujące oświadczenia i</w:t>
      </w:r>
      <w:r w:rsidRPr="009F121A">
        <w:rPr>
          <w:rFonts w:asciiTheme="minorHAnsi" w:hAnsiTheme="minorHAnsi" w:cstheme="minorHAnsi"/>
          <w:spacing w:val="-5"/>
        </w:rPr>
        <w:t xml:space="preserve"> </w:t>
      </w:r>
      <w:r w:rsidRPr="009F121A">
        <w:rPr>
          <w:rFonts w:asciiTheme="minorHAnsi" w:hAnsiTheme="minorHAnsi" w:cstheme="minorHAnsi"/>
        </w:rPr>
        <w:t xml:space="preserve">dokumenty:  </w:t>
      </w:r>
    </w:p>
    <w:p w14:paraId="36907779" w14:textId="77777777" w:rsidR="004268A4" w:rsidRPr="009F121A" w:rsidRDefault="004268A4" w:rsidP="00CB3F5D">
      <w:pPr>
        <w:pStyle w:val="Tekstpodstawowy"/>
        <w:numPr>
          <w:ilvl w:val="0"/>
          <w:numId w:val="20"/>
        </w:numPr>
        <w:tabs>
          <w:tab w:val="left" w:pos="683"/>
        </w:tabs>
        <w:spacing w:line="276" w:lineRule="auto"/>
        <w:ind w:left="709"/>
        <w:rPr>
          <w:rFonts w:asciiTheme="minorHAnsi" w:hAnsiTheme="minorHAnsi" w:cstheme="minorHAnsi"/>
        </w:rPr>
      </w:pPr>
      <w:r w:rsidRPr="009F121A">
        <w:rPr>
          <w:rFonts w:asciiTheme="minorHAnsi" w:hAnsiTheme="minorHAnsi" w:cstheme="minorHAnsi"/>
        </w:rPr>
        <w:t>………………………….</w:t>
      </w:r>
    </w:p>
    <w:p w14:paraId="5F4422F0" w14:textId="77777777" w:rsidR="004268A4" w:rsidRPr="009F121A" w:rsidRDefault="004268A4" w:rsidP="00CB3F5D">
      <w:pPr>
        <w:pStyle w:val="Tekstpodstawowy"/>
        <w:numPr>
          <w:ilvl w:val="0"/>
          <w:numId w:val="20"/>
        </w:numPr>
        <w:tabs>
          <w:tab w:val="left" w:pos="683"/>
        </w:tabs>
        <w:spacing w:line="276" w:lineRule="auto"/>
        <w:ind w:left="709"/>
        <w:rPr>
          <w:rFonts w:asciiTheme="minorHAnsi" w:hAnsiTheme="minorHAnsi" w:cstheme="minorHAnsi"/>
        </w:rPr>
      </w:pPr>
      <w:r w:rsidRPr="009F121A">
        <w:rPr>
          <w:rFonts w:asciiTheme="minorHAnsi" w:hAnsiTheme="minorHAnsi" w:cstheme="minorHAnsi"/>
        </w:rPr>
        <w:t>……………………….…</w:t>
      </w:r>
    </w:p>
    <w:p w14:paraId="53FD440D" w14:textId="77777777" w:rsidR="004268A4" w:rsidRPr="009F121A" w:rsidRDefault="004268A4" w:rsidP="00CB3F5D">
      <w:pPr>
        <w:pStyle w:val="Tekstpodstawowy"/>
        <w:numPr>
          <w:ilvl w:val="0"/>
          <w:numId w:val="20"/>
        </w:numPr>
        <w:tabs>
          <w:tab w:val="left" w:pos="683"/>
        </w:tabs>
        <w:spacing w:line="276" w:lineRule="auto"/>
        <w:ind w:left="709"/>
        <w:rPr>
          <w:rFonts w:asciiTheme="minorHAnsi" w:hAnsiTheme="minorHAnsi" w:cstheme="minorHAnsi"/>
        </w:rPr>
      </w:pPr>
      <w:r w:rsidRPr="009F121A">
        <w:rPr>
          <w:rFonts w:asciiTheme="minorHAnsi" w:hAnsiTheme="minorHAnsi" w:cstheme="minorHAnsi"/>
        </w:rPr>
        <w:t>………………….………</w:t>
      </w:r>
    </w:p>
    <w:p w14:paraId="1E59D8E5" w14:textId="0C7791C2" w:rsidR="005A5634" w:rsidRPr="009F121A" w:rsidRDefault="005A5634" w:rsidP="005A5634">
      <w:pPr>
        <w:pStyle w:val="Tekstpodstawowy"/>
        <w:rPr>
          <w:rFonts w:asciiTheme="minorHAnsi" w:hAnsiTheme="minorHAnsi" w:cstheme="minorHAnsi"/>
        </w:rPr>
      </w:pPr>
    </w:p>
    <w:p w14:paraId="7E4AEC18" w14:textId="77777777" w:rsidR="004268A4" w:rsidRPr="009F121A" w:rsidRDefault="004268A4" w:rsidP="004268A4">
      <w:pPr>
        <w:tabs>
          <w:tab w:val="left" w:leader="dot" w:pos="4101"/>
        </w:tabs>
        <w:spacing w:line="276" w:lineRule="auto"/>
        <w:ind w:left="258"/>
        <w:rPr>
          <w:rFonts w:asciiTheme="minorHAnsi" w:hAnsiTheme="minorHAnsi" w:cstheme="minorHAnsi"/>
        </w:rPr>
      </w:pPr>
      <w:r w:rsidRPr="009F121A">
        <w:rPr>
          <w:rFonts w:asciiTheme="minorHAnsi" w:hAnsiTheme="minorHAnsi" w:cstheme="minorHAnsi"/>
        </w:rPr>
        <w:t>…………….……., dnia</w:t>
      </w:r>
      <w:r w:rsidRPr="009F121A">
        <w:rPr>
          <w:rFonts w:asciiTheme="minorHAnsi" w:hAnsiTheme="minorHAnsi" w:cstheme="minorHAnsi"/>
        </w:rPr>
        <w:tab/>
        <w:t>r.</w:t>
      </w:r>
    </w:p>
    <w:p w14:paraId="1B504470" w14:textId="77777777" w:rsidR="004268A4" w:rsidRPr="009F121A" w:rsidRDefault="004268A4" w:rsidP="004268A4">
      <w:pPr>
        <w:spacing w:line="276" w:lineRule="auto"/>
        <w:ind w:right="116"/>
        <w:jc w:val="right"/>
        <w:rPr>
          <w:rFonts w:asciiTheme="minorHAnsi" w:hAnsiTheme="minorHAnsi" w:cstheme="minorHAnsi"/>
          <w:i/>
        </w:rPr>
      </w:pPr>
      <w:r w:rsidRPr="009F121A">
        <w:rPr>
          <w:rFonts w:asciiTheme="minorHAnsi" w:hAnsiTheme="minorHAnsi" w:cstheme="minorHAnsi"/>
          <w:i/>
          <w:spacing w:val="-2"/>
        </w:rPr>
        <w:t>……………………………….</w:t>
      </w:r>
    </w:p>
    <w:p w14:paraId="715E4FEE" w14:textId="77777777" w:rsidR="004268A4" w:rsidRPr="009F121A" w:rsidRDefault="004268A4" w:rsidP="004268A4">
      <w:pPr>
        <w:spacing w:line="276" w:lineRule="auto"/>
        <w:ind w:left="2024" w:right="116" w:firstLine="836"/>
        <w:jc w:val="right"/>
        <w:rPr>
          <w:rFonts w:asciiTheme="minorHAnsi" w:hAnsiTheme="minorHAnsi" w:cstheme="minorHAnsi"/>
          <w:i/>
        </w:rPr>
      </w:pPr>
      <w:r w:rsidRPr="009F121A">
        <w:rPr>
          <w:rFonts w:asciiTheme="minorHAnsi" w:hAnsiTheme="minorHAnsi" w:cstheme="minorHAnsi"/>
          <w:i/>
        </w:rPr>
        <w:t>Imię</w:t>
      </w:r>
      <w:r w:rsidRPr="009F121A">
        <w:rPr>
          <w:rFonts w:asciiTheme="minorHAnsi" w:hAnsiTheme="minorHAnsi" w:cstheme="minorHAnsi"/>
          <w:i/>
          <w:spacing w:val="-8"/>
        </w:rPr>
        <w:t xml:space="preserve"> </w:t>
      </w:r>
      <w:r w:rsidRPr="009F121A">
        <w:rPr>
          <w:rFonts w:asciiTheme="minorHAnsi" w:hAnsiTheme="minorHAnsi" w:cstheme="minorHAnsi"/>
          <w:i/>
        </w:rPr>
        <w:t>i</w:t>
      </w:r>
      <w:r w:rsidRPr="009F121A">
        <w:rPr>
          <w:rFonts w:asciiTheme="minorHAnsi" w:hAnsiTheme="minorHAnsi" w:cstheme="minorHAnsi"/>
          <w:i/>
          <w:spacing w:val="-9"/>
        </w:rPr>
        <w:t xml:space="preserve"> </w:t>
      </w:r>
      <w:r w:rsidRPr="009F121A">
        <w:rPr>
          <w:rFonts w:asciiTheme="minorHAnsi" w:hAnsiTheme="minorHAnsi" w:cstheme="minorHAnsi"/>
          <w:i/>
        </w:rPr>
        <w:t>nazwisko podpisano</w:t>
      </w:r>
      <w:r w:rsidRPr="009F121A">
        <w:rPr>
          <w:rFonts w:asciiTheme="minorHAnsi" w:hAnsiTheme="minorHAnsi" w:cstheme="minorHAnsi"/>
          <w:i/>
          <w:spacing w:val="-14"/>
        </w:rPr>
        <w:t xml:space="preserve"> </w:t>
      </w:r>
      <w:r w:rsidRPr="009F121A">
        <w:rPr>
          <w:rFonts w:asciiTheme="minorHAnsi" w:hAnsiTheme="minorHAnsi" w:cstheme="minorHAnsi"/>
          <w:i/>
        </w:rPr>
        <w:t>elektronicznie</w:t>
      </w:r>
    </w:p>
    <w:p w14:paraId="484CC1A4" w14:textId="77777777" w:rsidR="004268A4" w:rsidRPr="009F121A" w:rsidRDefault="004268A4" w:rsidP="004268A4">
      <w:pPr>
        <w:spacing w:line="276" w:lineRule="auto"/>
        <w:ind w:left="258"/>
        <w:jc w:val="both"/>
        <w:rPr>
          <w:rFonts w:asciiTheme="minorHAnsi" w:hAnsiTheme="minorHAnsi" w:cstheme="minorHAnsi"/>
          <w:b/>
          <w:i/>
        </w:rPr>
      </w:pPr>
      <w:r w:rsidRPr="009F121A">
        <w:rPr>
          <w:rFonts w:asciiTheme="minorHAnsi" w:hAnsiTheme="minorHAnsi" w:cstheme="minorHAnsi"/>
          <w:b/>
          <w:i/>
          <w:u w:val="single"/>
        </w:rPr>
        <w:t>Informacja dla Wykonawcy:</w:t>
      </w:r>
    </w:p>
    <w:p w14:paraId="0293631D" w14:textId="7FDADEA5" w:rsidR="002A12B0" w:rsidRPr="009F121A" w:rsidRDefault="004268A4" w:rsidP="00CB3F5D">
      <w:pPr>
        <w:spacing w:line="276" w:lineRule="auto"/>
        <w:ind w:left="258" w:right="116"/>
        <w:jc w:val="both"/>
        <w:rPr>
          <w:rFonts w:asciiTheme="minorHAnsi" w:hAnsiTheme="minorHAnsi" w:cstheme="minorHAnsi"/>
        </w:rPr>
        <w:sectPr w:rsidR="002A12B0" w:rsidRPr="009F121A" w:rsidSect="00CB3F5D">
          <w:pgSz w:w="11910" w:h="16840"/>
          <w:pgMar w:top="1580" w:right="1300" w:bottom="680" w:left="1160" w:header="0" w:footer="400" w:gutter="0"/>
          <w:cols w:space="708"/>
          <w:docGrid w:linePitch="299"/>
        </w:sectPr>
      </w:pPr>
      <w:r w:rsidRPr="009F121A">
        <w:rPr>
          <w:rFonts w:asciiTheme="minorHAnsi" w:hAnsiTheme="minorHAnsi" w:cstheme="minorHAnsi"/>
          <w:i/>
          <w:u w:val="single"/>
        </w:rPr>
        <w:t>Formularz oferty musi być opatrzony przez osobę lub osoby uprawnione do reprezentowania firmy kwalifikowanym podpisem</w:t>
      </w:r>
      <w:r w:rsidRPr="009F121A">
        <w:rPr>
          <w:rFonts w:asciiTheme="minorHAnsi" w:hAnsiTheme="minorHAnsi" w:cstheme="minorHAnsi"/>
          <w:i/>
        </w:rPr>
        <w:t xml:space="preserve"> </w:t>
      </w:r>
      <w:r w:rsidRPr="009F121A">
        <w:rPr>
          <w:rFonts w:asciiTheme="minorHAnsi" w:hAnsiTheme="minorHAnsi" w:cstheme="minorHAnsi"/>
          <w:i/>
          <w:u w:val="single"/>
        </w:rPr>
        <w:t>elektronicznym lub podpisem zaufanym lub podpisem osobistym i przekazany Zamawiającemu wraz z dokumentem (-</w:t>
      </w:r>
      <w:proofErr w:type="spellStart"/>
      <w:r w:rsidRPr="009F121A">
        <w:rPr>
          <w:rFonts w:asciiTheme="minorHAnsi" w:hAnsiTheme="minorHAnsi" w:cstheme="minorHAnsi"/>
          <w:i/>
          <w:u w:val="single"/>
        </w:rPr>
        <w:t>ami</w:t>
      </w:r>
      <w:proofErr w:type="spellEnd"/>
      <w:r w:rsidRPr="009F121A">
        <w:rPr>
          <w:rFonts w:asciiTheme="minorHAnsi" w:hAnsiTheme="minorHAnsi" w:cstheme="minorHAnsi"/>
          <w:i/>
          <w:u w:val="single"/>
        </w:rPr>
        <w:t>)</w:t>
      </w:r>
      <w:r w:rsidRPr="009F121A">
        <w:rPr>
          <w:rFonts w:asciiTheme="minorHAnsi" w:hAnsiTheme="minorHAnsi" w:cstheme="minorHAnsi"/>
          <w:i/>
        </w:rPr>
        <w:t xml:space="preserve"> </w:t>
      </w:r>
      <w:r w:rsidRPr="009F121A">
        <w:rPr>
          <w:rFonts w:asciiTheme="minorHAnsi" w:hAnsiTheme="minorHAnsi" w:cstheme="minorHAnsi"/>
          <w:i/>
          <w:u w:val="single"/>
        </w:rPr>
        <w:t>potwierdzającymi prawo do reprezentacji Wykonawcy przez osobę podpisującą ofertę</w:t>
      </w:r>
      <w:r w:rsidR="00CB3F5D" w:rsidRPr="009F121A">
        <w:rPr>
          <w:rFonts w:asciiTheme="minorHAnsi" w:hAnsiTheme="minorHAnsi" w:cstheme="minorHAnsi"/>
          <w:i/>
          <w:u w:val="single"/>
        </w:rPr>
        <w:t>.</w:t>
      </w:r>
    </w:p>
    <w:p w14:paraId="6A77F1F1" w14:textId="77777777" w:rsidR="00F7208E" w:rsidRPr="00991F16" w:rsidRDefault="008C7CF7" w:rsidP="00820AD8">
      <w:pPr>
        <w:spacing w:before="161"/>
        <w:ind w:right="116"/>
        <w:jc w:val="right"/>
        <w:rPr>
          <w:rFonts w:asciiTheme="minorHAnsi" w:hAnsiTheme="minorHAnsi" w:cstheme="minorHAnsi"/>
          <w:b/>
          <w:i/>
        </w:rPr>
      </w:pPr>
      <w:r w:rsidRPr="00991F16">
        <w:rPr>
          <w:rFonts w:asciiTheme="minorHAnsi" w:hAnsiTheme="minorHAnsi" w:cstheme="minorHAnsi"/>
          <w:b/>
          <w:i/>
        </w:rPr>
        <w:lastRenderedPageBreak/>
        <w:t>Załącznik nr 3 do SWZ</w:t>
      </w:r>
    </w:p>
    <w:p w14:paraId="168997E0" w14:textId="77777777" w:rsidR="00F7208E" w:rsidRPr="00991F16" w:rsidRDefault="008C7CF7">
      <w:pPr>
        <w:pStyle w:val="Nagwek1"/>
        <w:spacing w:before="135"/>
        <w:ind w:left="258"/>
        <w:rPr>
          <w:rFonts w:asciiTheme="minorHAnsi" w:hAnsiTheme="minorHAnsi" w:cstheme="minorHAnsi"/>
        </w:rPr>
      </w:pPr>
      <w:bookmarkStart w:id="5" w:name="_Toc67999487"/>
      <w:r w:rsidRPr="00991F16">
        <w:rPr>
          <w:rFonts w:asciiTheme="minorHAnsi" w:hAnsiTheme="minorHAnsi" w:cstheme="minorHAnsi"/>
        </w:rPr>
        <w:t>Nazwa Wykonawcy, w imieniu którego składane jest oświadczenie:</w:t>
      </w:r>
      <w:bookmarkEnd w:id="5"/>
    </w:p>
    <w:p w14:paraId="37942060" w14:textId="77777777" w:rsidR="00F7208E" w:rsidRPr="00991F16" w:rsidRDefault="008C7CF7">
      <w:pPr>
        <w:pStyle w:val="Tekstpodstawowy"/>
        <w:spacing w:before="136"/>
        <w:ind w:left="258"/>
        <w:rPr>
          <w:rFonts w:asciiTheme="minorHAnsi" w:hAnsiTheme="minorHAnsi" w:cstheme="minorHAnsi"/>
        </w:rPr>
      </w:pPr>
      <w:r w:rsidRPr="00991F16">
        <w:rPr>
          <w:rFonts w:asciiTheme="minorHAnsi" w:hAnsiTheme="minorHAnsi" w:cstheme="minorHAnsi"/>
        </w:rPr>
        <w:t>....................................................................................................................................................................</w:t>
      </w:r>
    </w:p>
    <w:p w14:paraId="48AADEF6" w14:textId="77777777" w:rsidR="00F7208E" w:rsidRPr="00991F16" w:rsidRDefault="008C7CF7">
      <w:pPr>
        <w:pStyle w:val="Tekstpodstawowy"/>
        <w:spacing w:before="136"/>
        <w:ind w:left="258"/>
        <w:rPr>
          <w:rFonts w:asciiTheme="minorHAnsi" w:hAnsiTheme="minorHAnsi" w:cstheme="minorHAnsi"/>
        </w:rPr>
      </w:pPr>
      <w:r w:rsidRPr="00991F16">
        <w:rPr>
          <w:rFonts w:asciiTheme="minorHAnsi" w:hAnsiTheme="minorHAnsi" w:cstheme="minorHAnsi"/>
        </w:rPr>
        <w:t>....................................................................................................................................................................</w:t>
      </w:r>
    </w:p>
    <w:p w14:paraId="34B85C47" w14:textId="77777777" w:rsidR="00F7208E" w:rsidRPr="00991F16" w:rsidRDefault="008C7CF7">
      <w:pPr>
        <w:spacing w:before="136"/>
        <w:ind w:left="258"/>
        <w:rPr>
          <w:rFonts w:asciiTheme="minorHAnsi" w:hAnsiTheme="minorHAnsi" w:cstheme="minorHAnsi"/>
          <w:i/>
        </w:rPr>
      </w:pPr>
      <w:r w:rsidRPr="00991F16">
        <w:rPr>
          <w:rFonts w:asciiTheme="minorHAnsi" w:hAnsiTheme="minorHAnsi" w:cstheme="minorHAnsi"/>
          <w:i/>
        </w:rPr>
        <w:t>(pełna nazwa/firma, adres, w zależności od podmiotu: NIP/PESEL, KRS/</w:t>
      </w:r>
      <w:proofErr w:type="spellStart"/>
      <w:r w:rsidRPr="00991F16">
        <w:rPr>
          <w:rFonts w:asciiTheme="minorHAnsi" w:hAnsiTheme="minorHAnsi" w:cstheme="minorHAnsi"/>
          <w:i/>
        </w:rPr>
        <w:t>CEiDG</w:t>
      </w:r>
      <w:proofErr w:type="spellEnd"/>
      <w:r w:rsidRPr="00991F16">
        <w:rPr>
          <w:rFonts w:asciiTheme="minorHAnsi" w:hAnsiTheme="minorHAnsi" w:cstheme="minorHAnsi"/>
          <w:i/>
        </w:rPr>
        <w:t>)</w:t>
      </w:r>
    </w:p>
    <w:p w14:paraId="1FB8E942" w14:textId="77777777" w:rsidR="00F7208E" w:rsidRPr="00991F16" w:rsidRDefault="00F7208E">
      <w:pPr>
        <w:pStyle w:val="Tekstpodstawowy"/>
        <w:rPr>
          <w:rFonts w:asciiTheme="minorHAnsi" w:hAnsiTheme="minorHAnsi" w:cstheme="minorHAnsi"/>
          <w:i/>
        </w:rPr>
      </w:pPr>
    </w:p>
    <w:p w14:paraId="14FE859E" w14:textId="77777777" w:rsidR="00F7208E" w:rsidRPr="00991F16" w:rsidRDefault="008C7CF7">
      <w:pPr>
        <w:pStyle w:val="Tekstpodstawowy"/>
        <w:ind w:left="258"/>
        <w:rPr>
          <w:rFonts w:asciiTheme="minorHAnsi" w:hAnsiTheme="minorHAnsi" w:cstheme="minorHAnsi"/>
        </w:rPr>
      </w:pPr>
      <w:r w:rsidRPr="00991F16">
        <w:rPr>
          <w:rFonts w:asciiTheme="minorHAnsi" w:hAnsiTheme="minorHAnsi" w:cstheme="minorHAnsi"/>
        </w:rPr>
        <w:t>reprezentowany przez:</w:t>
      </w:r>
    </w:p>
    <w:p w14:paraId="0358CAC1" w14:textId="77777777" w:rsidR="00F7208E" w:rsidRPr="00991F16" w:rsidRDefault="008C7CF7">
      <w:pPr>
        <w:pStyle w:val="Tekstpodstawowy"/>
        <w:spacing w:before="136"/>
        <w:ind w:left="258"/>
        <w:rPr>
          <w:rFonts w:asciiTheme="minorHAnsi" w:hAnsiTheme="minorHAnsi" w:cstheme="minorHAnsi"/>
        </w:rPr>
      </w:pPr>
      <w:r w:rsidRPr="00991F16">
        <w:rPr>
          <w:rFonts w:asciiTheme="minorHAnsi" w:hAnsiTheme="minorHAnsi" w:cstheme="minorHAnsi"/>
        </w:rPr>
        <w:t>……………………………………………………………………………………………………………</w:t>
      </w:r>
    </w:p>
    <w:p w14:paraId="0067051D" w14:textId="77777777" w:rsidR="00F7208E" w:rsidRPr="00991F16" w:rsidRDefault="008C7CF7">
      <w:pPr>
        <w:spacing w:before="136"/>
        <w:ind w:left="258"/>
        <w:rPr>
          <w:rFonts w:asciiTheme="minorHAnsi" w:hAnsiTheme="minorHAnsi" w:cstheme="minorHAnsi"/>
          <w:i/>
        </w:rPr>
      </w:pPr>
      <w:r w:rsidRPr="00991F16">
        <w:rPr>
          <w:rFonts w:asciiTheme="minorHAnsi" w:hAnsiTheme="minorHAnsi" w:cstheme="minorHAnsi"/>
          <w:i/>
        </w:rPr>
        <w:t>(imię, nazwisko, stanowisko/podstawa do reprezentacji)</w:t>
      </w:r>
    </w:p>
    <w:p w14:paraId="0B3BE974" w14:textId="77777777" w:rsidR="00F7208E" w:rsidRPr="00991F16" w:rsidRDefault="00F7208E">
      <w:pPr>
        <w:pStyle w:val="Tekstpodstawowy"/>
        <w:rPr>
          <w:rFonts w:asciiTheme="minorHAnsi" w:hAnsiTheme="minorHAnsi" w:cstheme="minorHAnsi"/>
          <w:i/>
        </w:rPr>
      </w:pPr>
    </w:p>
    <w:p w14:paraId="2B300A8B" w14:textId="0CC74788" w:rsidR="008F5716" w:rsidRPr="00991F16" w:rsidRDefault="008F5716" w:rsidP="008F5716">
      <w:pPr>
        <w:pStyle w:val="Tekstpodstawowy"/>
        <w:rPr>
          <w:rFonts w:asciiTheme="minorHAnsi" w:hAnsiTheme="minorHAnsi" w:cstheme="minorHAnsi"/>
          <w:i/>
        </w:rPr>
      </w:pPr>
      <w:r w:rsidRPr="00991F16">
        <w:rPr>
          <w:rFonts w:asciiTheme="minorHAnsi" w:hAnsiTheme="minorHAnsi" w:cstheme="minorHAnsi"/>
          <w:i/>
        </w:rPr>
        <w:t xml:space="preserve">Odpis z właściwego rejestru dostępny jest pod adresem internetowym (art. 274 ust. 4 </w:t>
      </w:r>
      <w:proofErr w:type="spellStart"/>
      <w:r w:rsidRPr="00991F16">
        <w:rPr>
          <w:rFonts w:asciiTheme="minorHAnsi" w:hAnsiTheme="minorHAnsi" w:cstheme="minorHAnsi"/>
          <w:i/>
        </w:rPr>
        <w:t>uPZP</w:t>
      </w:r>
      <w:proofErr w:type="spellEnd"/>
      <w:r w:rsidRPr="00991F16">
        <w:rPr>
          <w:rFonts w:asciiTheme="minorHAnsi" w:hAnsiTheme="minorHAnsi" w:cstheme="minorHAnsi"/>
          <w:i/>
        </w:rPr>
        <w:t xml:space="preserve">): </w:t>
      </w:r>
    </w:p>
    <w:p w14:paraId="1477B84C" w14:textId="6D1143E5" w:rsidR="00F7208E" w:rsidRPr="00991F16" w:rsidRDefault="008F5716" w:rsidP="008F5716">
      <w:pPr>
        <w:pStyle w:val="Tekstpodstawowy"/>
        <w:rPr>
          <w:rFonts w:asciiTheme="minorHAnsi" w:hAnsiTheme="minorHAnsi" w:cstheme="minorHAnsi"/>
          <w:i/>
        </w:rPr>
      </w:pPr>
      <w:r w:rsidRPr="00991F16">
        <w:rPr>
          <w:rFonts w:asciiTheme="minorHAnsi" w:hAnsiTheme="minorHAnsi" w:cstheme="minorHAnsi"/>
          <w:i/>
        </w:rPr>
        <w:t>……………………………………………………………………….</w:t>
      </w:r>
    </w:p>
    <w:p w14:paraId="4FE60375" w14:textId="77777777" w:rsidR="00F7208E" w:rsidRPr="00991F16" w:rsidRDefault="00F7208E">
      <w:pPr>
        <w:pStyle w:val="Tekstpodstawowy"/>
        <w:spacing w:before="5"/>
        <w:rPr>
          <w:rFonts w:asciiTheme="minorHAnsi" w:hAnsiTheme="minorHAnsi" w:cstheme="minorHAnsi"/>
          <w:i/>
        </w:rPr>
      </w:pPr>
    </w:p>
    <w:p w14:paraId="461F7183" w14:textId="7741234A" w:rsidR="00F7208E" w:rsidRPr="00991F16" w:rsidRDefault="008C7CF7">
      <w:pPr>
        <w:ind w:left="749" w:right="610"/>
        <w:jc w:val="center"/>
        <w:rPr>
          <w:rFonts w:asciiTheme="minorHAnsi" w:hAnsiTheme="minorHAnsi" w:cstheme="minorHAnsi"/>
          <w:b/>
        </w:rPr>
      </w:pPr>
      <w:r w:rsidRPr="00991F16">
        <w:rPr>
          <w:rFonts w:asciiTheme="minorHAnsi" w:hAnsiTheme="minorHAnsi" w:cstheme="minorHAnsi"/>
          <w:b/>
          <w:u w:val="thick"/>
        </w:rPr>
        <w:t>OŚWIADCZENIE WYKONAWCY</w:t>
      </w:r>
      <w:r w:rsidR="006141C2" w:rsidRPr="00991F16">
        <w:rPr>
          <w:rStyle w:val="Odwoanieprzypisudolnego"/>
          <w:rFonts w:asciiTheme="minorHAnsi" w:hAnsiTheme="minorHAnsi" w:cstheme="minorHAnsi"/>
          <w:b/>
          <w:u w:val="thick"/>
        </w:rPr>
        <w:footnoteReference w:id="4"/>
      </w:r>
    </w:p>
    <w:p w14:paraId="3F529431" w14:textId="77777777" w:rsidR="00F7208E" w:rsidRPr="00991F16" w:rsidRDefault="008C7CF7">
      <w:pPr>
        <w:spacing w:before="136"/>
        <w:ind w:left="749" w:right="610"/>
        <w:jc w:val="center"/>
        <w:rPr>
          <w:rFonts w:asciiTheme="minorHAnsi" w:hAnsiTheme="minorHAnsi" w:cstheme="minorHAnsi"/>
        </w:rPr>
      </w:pPr>
      <w:r w:rsidRPr="00991F16">
        <w:rPr>
          <w:rFonts w:asciiTheme="minorHAnsi" w:hAnsiTheme="minorHAnsi" w:cstheme="minorHAnsi"/>
          <w:b/>
        </w:rPr>
        <w:t xml:space="preserve">składane na podstawie art. 125 ust. </w:t>
      </w:r>
      <w:r w:rsidRPr="00991F16">
        <w:rPr>
          <w:rFonts w:asciiTheme="minorHAnsi" w:hAnsiTheme="minorHAnsi" w:cstheme="minorHAnsi"/>
        </w:rPr>
        <w:t>1 ustawy z dnia 11 września 2019 r.</w:t>
      </w:r>
    </w:p>
    <w:p w14:paraId="5E0C0154" w14:textId="77777777" w:rsidR="00F7208E" w:rsidRPr="00991F16" w:rsidRDefault="008C7CF7">
      <w:pPr>
        <w:pStyle w:val="Tekstpodstawowy"/>
        <w:spacing w:before="136"/>
        <w:ind w:left="749" w:right="611"/>
        <w:jc w:val="center"/>
        <w:rPr>
          <w:rFonts w:asciiTheme="minorHAnsi" w:hAnsiTheme="minorHAnsi" w:cstheme="minorHAnsi"/>
        </w:rPr>
      </w:pPr>
      <w:r w:rsidRPr="00991F16">
        <w:rPr>
          <w:rFonts w:asciiTheme="minorHAnsi" w:hAnsiTheme="minorHAnsi" w:cstheme="minorHAnsi"/>
        </w:rPr>
        <w:t xml:space="preserve">Prawo zamówień publicznych (dalej jako: </w:t>
      </w:r>
      <w:proofErr w:type="spellStart"/>
      <w:r w:rsidRPr="00991F16">
        <w:rPr>
          <w:rFonts w:asciiTheme="minorHAnsi" w:hAnsiTheme="minorHAnsi" w:cstheme="minorHAnsi"/>
        </w:rPr>
        <w:t>Pzp</w:t>
      </w:r>
      <w:proofErr w:type="spellEnd"/>
      <w:r w:rsidRPr="00991F16">
        <w:rPr>
          <w:rFonts w:asciiTheme="minorHAnsi" w:hAnsiTheme="minorHAnsi" w:cstheme="minorHAnsi"/>
        </w:rPr>
        <w:t>)</w:t>
      </w:r>
    </w:p>
    <w:p w14:paraId="0D9BD214" w14:textId="77777777" w:rsidR="00F7208E" w:rsidRPr="00991F16" w:rsidRDefault="00F7208E">
      <w:pPr>
        <w:pStyle w:val="Tekstpodstawowy"/>
        <w:rPr>
          <w:rFonts w:asciiTheme="minorHAnsi" w:hAnsiTheme="minorHAnsi" w:cstheme="minorHAnsi"/>
        </w:rPr>
      </w:pPr>
    </w:p>
    <w:p w14:paraId="2CFE0770" w14:textId="77777777" w:rsidR="00F7208E" w:rsidRPr="00991F16" w:rsidRDefault="008C7CF7">
      <w:pPr>
        <w:pStyle w:val="Tekstpodstawowy"/>
        <w:ind w:left="749" w:right="613"/>
        <w:jc w:val="center"/>
        <w:rPr>
          <w:rFonts w:asciiTheme="minorHAnsi" w:hAnsiTheme="minorHAnsi" w:cstheme="minorHAnsi"/>
        </w:rPr>
      </w:pPr>
      <w:r w:rsidRPr="00991F16">
        <w:rPr>
          <w:rFonts w:asciiTheme="minorHAnsi" w:hAnsiTheme="minorHAnsi" w:cstheme="minorHAnsi"/>
          <w:u w:val="single"/>
        </w:rPr>
        <w:t>DOTYCZĄCE PODSTAW WYKLUCZENIA Z POSTĘPOWANIA</w:t>
      </w:r>
    </w:p>
    <w:p w14:paraId="6E9B933C" w14:textId="77777777" w:rsidR="00F7208E" w:rsidRPr="00991F16" w:rsidRDefault="00F7208E">
      <w:pPr>
        <w:pStyle w:val="Tekstpodstawowy"/>
        <w:spacing w:before="9"/>
        <w:rPr>
          <w:rFonts w:asciiTheme="minorHAnsi" w:hAnsiTheme="minorHAnsi" w:cstheme="minorHAnsi"/>
        </w:rPr>
      </w:pPr>
    </w:p>
    <w:p w14:paraId="24D04260" w14:textId="2C5AE2AC" w:rsidR="00B27052" w:rsidRPr="00B27052" w:rsidRDefault="008C7CF7" w:rsidP="00B27052">
      <w:pPr>
        <w:spacing w:before="91"/>
        <w:ind w:left="258" w:right="116"/>
        <w:jc w:val="both"/>
        <w:rPr>
          <w:rFonts w:asciiTheme="minorHAnsi" w:hAnsiTheme="minorHAnsi" w:cstheme="minorHAnsi"/>
        </w:rPr>
      </w:pPr>
      <w:r w:rsidRPr="00991F16">
        <w:rPr>
          <w:rFonts w:asciiTheme="minorHAnsi" w:hAnsiTheme="minorHAnsi" w:cstheme="minorHAnsi"/>
        </w:rPr>
        <w:t xml:space="preserve">Na potrzeby postępowania o udzielenie zamówienia publicznego pn. </w:t>
      </w:r>
      <w:r w:rsidR="00F170D4">
        <w:rPr>
          <w:rFonts w:asciiTheme="minorHAnsi" w:hAnsiTheme="minorHAnsi" w:cstheme="minorHAnsi"/>
        </w:rPr>
        <w:t>D</w:t>
      </w:r>
      <w:r w:rsidR="00F170D4" w:rsidRPr="00F170D4">
        <w:rPr>
          <w:rFonts w:asciiTheme="minorHAnsi" w:hAnsiTheme="minorHAnsi" w:cstheme="minorHAnsi"/>
        </w:rPr>
        <w:t>ostarczenie wybranych usług w ramach organizacji posiedzeń Komitetu Monitorującego w Programie Współpracy Transgranicznej INTERREG V-A POLSKA- SŁOWACJA 2014-2020 w latach  2021 – 2023</w:t>
      </w:r>
      <w:r w:rsidR="009B5AEC">
        <w:rPr>
          <w:rFonts w:asciiTheme="minorHAnsi" w:hAnsiTheme="minorHAnsi" w:cstheme="minorHAnsi"/>
        </w:rPr>
        <w:t>,</w:t>
      </w:r>
      <w:r w:rsidRPr="00991F16">
        <w:rPr>
          <w:rFonts w:asciiTheme="minorHAnsi" w:hAnsiTheme="minorHAnsi" w:cstheme="minorHAnsi"/>
        </w:rPr>
        <w:t xml:space="preserve"> (oznaczenie sprawy </w:t>
      </w:r>
      <w:r w:rsidR="0069014C" w:rsidRPr="00991F16">
        <w:rPr>
          <w:rFonts w:asciiTheme="minorHAnsi" w:hAnsiTheme="minorHAnsi" w:cstheme="minorHAnsi"/>
        </w:rPr>
        <w:t xml:space="preserve">nr </w:t>
      </w:r>
      <w:r w:rsidR="009410A1" w:rsidRPr="00991F16">
        <w:rPr>
          <w:rFonts w:asciiTheme="minorHAnsi" w:hAnsiTheme="minorHAnsi" w:cstheme="minorHAnsi"/>
        </w:rPr>
        <w:t>WA.263.</w:t>
      </w:r>
      <w:r w:rsidR="009B5AEC">
        <w:rPr>
          <w:rFonts w:asciiTheme="minorHAnsi" w:hAnsiTheme="minorHAnsi" w:cstheme="minorHAnsi"/>
        </w:rPr>
        <w:t>2</w:t>
      </w:r>
      <w:r w:rsidR="00F170D4">
        <w:rPr>
          <w:rFonts w:asciiTheme="minorHAnsi" w:hAnsiTheme="minorHAnsi" w:cstheme="minorHAnsi"/>
        </w:rPr>
        <w:t>8</w:t>
      </w:r>
      <w:r w:rsidR="009410A1" w:rsidRPr="00991F16">
        <w:rPr>
          <w:rFonts w:asciiTheme="minorHAnsi" w:hAnsiTheme="minorHAnsi" w:cstheme="minorHAnsi"/>
        </w:rPr>
        <w:t>.2021.</w:t>
      </w:r>
      <w:r w:rsidR="00F170D4">
        <w:rPr>
          <w:rFonts w:asciiTheme="minorHAnsi" w:hAnsiTheme="minorHAnsi" w:cstheme="minorHAnsi"/>
        </w:rPr>
        <w:t>KR</w:t>
      </w:r>
      <w:r w:rsidRPr="00991F16">
        <w:rPr>
          <w:rFonts w:asciiTheme="minorHAnsi" w:hAnsiTheme="minorHAnsi" w:cstheme="minorHAnsi"/>
        </w:rPr>
        <w:t xml:space="preserve">) </w:t>
      </w:r>
      <w:r w:rsidR="00B27052" w:rsidRPr="00B27052">
        <w:rPr>
          <w:rFonts w:asciiTheme="minorHAnsi" w:hAnsiTheme="minorHAnsi" w:cstheme="minorHAnsi"/>
        </w:rPr>
        <w:t xml:space="preserve">prowadzonego przez Centrum Projektów Europejskich (CPE), z siedzibą </w:t>
      </w:r>
      <w:r w:rsidR="00072394">
        <w:rPr>
          <w:rFonts w:asciiTheme="minorHAnsi" w:hAnsiTheme="minorHAnsi" w:cstheme="minorHAnsi"/>
        </w:rPr>
        <w:br/>
      </w:r>
      <w:r w:rsidR="00B27052" w:rsidRPr="00B27052">
        <w:rPr>
          <w:rFonts w:asciiTheme="minorHAnsi" w:hAnsiTheme="minorHAnsi" w:cstheme="minorHAnsi"/>
        </w:rPr>
        <w:t xml:space="preserve">w Warszawie (02-672), przy ul. Domaniewskiej 39a (NIP: 701-015-88-87, REGON: 141681456), oświadczam, że nie podlegam wykluczeniu z postępowania na podstawie art. 108 ust. 1 oraz 109 ust. 1 pkt 4, 5, 7, 8, 9, 10 ustawy </w:t>
      </w:r>
      <w:proofErr w:type="spellStart"/>
      <w:r w:rsidR="00B27052" w:rsidRPr="00B27052">
        <w:rPr>
          <w:rFonts w:asciiTheme="minorHAnsi" w:hAnsiTheme="minorHAnsi" w:cstheme="minorHAnsi"/>
        </w:rPr>
        <w:t>Pzp</w:t>
      </w:r>
      <w:proofErr w:type="spellEnd"/>
      <w:r w:rsidR="00B27052" w:rsidRPr="00B27052">
        <w:rPr>
          <w:rFonts w:asciiTheme="minorHAnsi" w:hAnsiTheme="minorHAnsi" w:cstheme="minorHAnsi"/>
        </w:rPr>
        <w:t>.</w:t>
      </w:r>
    </w:p>
    <w:p w14:paraId="648F282D" w14:textId="77777777" w:rsidR="00B27052" w:rsidRPr="00B27052" w:rsidRDefault="00B27052" w:rsidP="00B27052">
      <w:pPr>
        <w:spacing w:before="91"/>
        <w:ind w:left="258" w:right="116"/>
        <w:jc w:val="both"/>
        <w:rPr>
          <w:rFonts w:asciiTheme="minorHAnsi" w:hAnsiTheme="minorHAnsi" w:cstheme="minorHAnsi"/>
        </w:rPr>
      </w:pPr>
    </w:p>
    <w:p w14:paraId="6305353D" w14:textId="77777777" w:rsidR="00B27052" w:rsidRPr="00B27052" w:rsidRDefault="00B27052" w:rsidP="00B27052">
      <w:pPr>
        <w:spacing w:before="91"/>
        <w:ind w:left="258" w:right="116"/>
        <w:jc w:val="both"/>
        <w:rPr>
          <w:rFonts w:asciiTheme="minorHAnsi" w:hAnsiTheme="minorHAnsi" w:cstheme="minorHAnsi"/>
        </w:rPr>
      </w:pPr>
      <w:r w:rsidRPr="00B27052">
        <w:rPr>
          <w:rFonts w:asciiTheme="minorHAnsi" w:hAnsiTheme="minorHAnsi" w:cstheme="minorHAnsi"/>
        </w:rPr>
        <w:t xml:space="preserve">Oświadczam, że zachodzą w stosunku do mnie podstawy wykluczenia z postępowania na podstawie art. …………. ustawy </w:t>
      </w:r>
      <w:proofErr w:type="spellStart"/>
      <w:r w:rsidRPr="00B27052">
        <w:rPr>
          <w:rFonts w:asciiTheme="minorHAnsi" w:hAnsiTheme="minorHAnsi" w:cstheme="minorHAnsi"/>
        </w:rPr>
        <w:t>Pzp</w:t>
      </w:r>
      <w:proofErr w:type="spellEnd"/>
      <w:r w:rsidRPr="00B27052">
        <w:rPr>
          <w:rFonts w:asciiTheme="minorHAnsi" w:hAnsiTheme="minorHAnsi" w:cstheme="minorHAnsi"/>
        </w:rPr>
        <w:t xml:space="preserve"> (podać mającą zastosowanie podstawę wykluczenia spośród wymienionych w art. 108 ust. 1 pkt …………………………….lub art. 109 ust. 1 pkt …………………….  ustawy </w:t>
      </w:r>
      <w:proofErr w:type="spellStart"/>
      <w:r w:rsidRPr="00B27052">
        <w:rPr>
          <w:rFonts w:asciiTheme="minorHAnsi" w:hAnsiTheme="minorHAnsi" w:cstheme="minorHAnsi"/>
        </w:rPr>
        <w:t>Pzp</w:t>
      </w:r>
      <w:proofErr w:type="spellEnd"/>
      <w:r w:rsidRPr="00B27052">
        <w:rPr>
          <w:rFonts w:asciiTheme="minorHAnsi" w:hAnsiTheme="minorHAnsi" w:cstheme="minorHAnsi"/>
        </w:rPr>
        <w:t xml:space="preserve">). Jednocześnie oświadczam, że w związku z ww. okolicznością, na podstawie art. 110 ust. 2 ustawy </w:t>
      </w:r>
      <w:proofErr w:type="spellStart"/>
      <w:r w:rsidRPr="00B27052">
        <w:rPr>
          <w:rFonts w:asciiTheme="minorHAnsi" w:hAnsiTheme="minorHAnsi" w:cstheme="minorHAnsi"/>
        </w:rPr>
        <w:t>Pzp</w:t>
      </w:r>
      <w:proofErr w:type="spellEnd"/>
      <w:r w:rsidRPr="00B27052">
        <w:rPr>
          <w:rFonts w:asciiTheme="minorHAnsi" w:hAnsiTheme="minorHAnsi" w:cstheme="minorHAnsi"/>
        </w:rPr>
        <w:t xml:space="preserve"> podjąłem następujące środki naprawcze:</w:t>
      </w:r>
    </w:p>
    <w:p w14:paraId="59D85EC4" w14:textId="77777777" w:rsidR="00B27052" w:rsidRPr="00B27052" w:rsidRDefault="00B27052" w:rsidP="00B27052">
      <w:pPr>
        <w:spacing w:before="91"/>
        <w:ind w:left="258" w:right="116"/>
        <w:jc w:val="both"/>
        <w:rPr>
          <w:rFonts w:asciiTheme="minorHAnsi" w:hAnsiTheme="minorHAnsi" w:cstheme="minorHAnsi"/>
        </w:rPr>
      </w:pPr>
      <w:r w:rsidRPr="00B27052">
        <w:rPr>
          <w:rFonts w:asciiTheme="minorHAnsi" w:hAnsiTheme="minorHAnsi" w:cstheme="minorHAnsi"/>
        </w:rPr>
        <w:t>……………………………………………………………………………………………………………</w:t>
      </w:r>
    </w:p>
    <w:p w14:paraId="1CD6659C" w14:textId="68022807" w:rsidR="00A52C20" w:rsidRPr="00A52C20" w:rsidRDefault="00B27052" w:rsidP="00A52C20">
      <w:pPr>
        <w:spacing w:line="276" w:lineRule="auto"/>
        <w:ind w:left="258"/>
        <w:rPr>
          <w:rFonts w:asciiTheme="minorHAnsi" w:hAnsiTheme="minorHAnsi" w:cstheme="minorHAnsi"/>
        </w:rPr>
      </w:pPr>
      <w:r w:rsidRPr="00B27052">
        <w:rPr>
          <w:rFonts w:asciiTheme="minorHAnsi" w:hAnsiTheme="minorHAnsi" w:cstheme="minorHAnsi"/>
        </w:rPr>
        <w:t>……………………………………………………………………………………………………………</w:t>
      </w:r>
    </w:p>
    <w:p w14:paraId="45CA75F9" w14:textId="77777777" w:rsidR="00A52C20" w:rsidRPr="00A52C20" w:rsidRDefault="00A52C20" w:rsidP="00A52C20">
      <w:pPr>
        <w:tabs>
          <w:tab w:val="left" w:leader="dot" w:pos="9199"/>
        </w:tabs>
        <w:spacing w:line="276" w:lineRule="auto"/>
        <w:ind w:left="5355"/>
        <w:rPr>
          <w:rFonts w:asciiTheme="minorHAnsi" w:hAnsiTheme="minorHAnsi" w:cstheme="minorHAnsi"/>
        </w:rPr>
      </w:pPr>
      <w:r w:rsidRPr="00A52C20">
        <w:rPr>
          <w:rFonts w:asciiTheme="minorHAnsi" w:hAnsiTheme="minorHAnsi" w:cstheme="minorHAnsi"/>
        </w:rPr>
        <w:t>…………….……., dnia</w:t>
      </w:r>
      <w:r w:rsidRPr="00A52C20">
        <w:rPr>
          <w:rFonts w:asciiTheme="minorHAnsi" w:hAnsiTheme="minorHAnsi" w:cstheme="minorHAnsi"/>
        </w:rPr>
        <w:tab/>
        <w:t>r.</w:t>
      </w:r>
    </w:p>
    <w:p w14:paraId="031CA7B4" w14:textId="77777777" w:rsidR="00A52C20" w:rsidRPr="00A52C20" w:rsidRDefault="00A52C20" w:rsidP="00A52C20">
      <w:pPr>
        <w:spacing w:line="276" w:lineRule="auto"/>
        <w:rPr>
          <w:rFonts w:asciiTheme="minorHAnsi" w:hAnsiTheme="minorHAnsi" w:cstheme="minorHAnsi"/>
        </w:rPr>
      </w:pPr>
    </w:p>
    <w:p w14:paraId="0E4E4CCD" w14:textId="77777777" w:rsidR="00A52C20" w:rsidRPr="00A52C20" w:rsidRDefault="00A52C20" w:rsidP="00A52C20">
      <w:pPr>
        <w:spacing w:line="276" w:lineRule="auto"/>
        <w:ind w:right="116"/>
        <w:jc w:val="right"/>
        <w:rPr>
          <w:rFonts w:asciiTheme="minorHAnsi" w:hAnsiTheme="minorHAnsi" w:cstheme="minorHAnsi"/>
          <w:i/>
        </w:rPr>
      </w:pPr>
      <w:r w:rsidRPr="00A52C20">
        <w:rPr>
          <w:rFonts w:asciiTheme="minorHAnsi" w:hAnsiTheme="minorHAnsi" w:cstheme="minorHAnsi"/>
          <w:i/>
          <w:spacing w:val="-2"/>
        </w:rPr>
        <w:t>……………………………….</w:t>
      </w:r>
    </w:p>
    <w:p w14:paraId="2F64FF76" w14:textId="77777777" w:rsidR="00A52C20" w:rsidRPr="00A52C20" w:rsidRDefault="00A52C20" w:rsidP="00A52C20">
      <w:pPr>
        <w:spacing w:line="276" w:lineRule="auto"/>
        <w:ind w:left="7122" w:right="116" w:firstLine="836"/>
        <w:jc w:val="right"/>
        <w:rPr>
          <w:rFonts w:asciiTheme="minorHAnsi" w:hAnsiTheme="minorHAnsi" w:cstheme="minorHAnsi"/>
          <w:i/>
        </w:rPr>
      </w:pPr>
      <w:r w:rsidRPr="00A52C20">
        <w:rPr>
          <w:rFonts w:asciiTheme="minorHAnsi" w:hAnsiTheme="minorHAnsi" w:cstheme="minorHAnsi"/>
          <w:i/>
        </w:rPr>
        <w:t>Imię</w:t>
      </w:r>
      <w:r w:rsidRPr="00A52C20">
        <w:rPr>
          <w:rFonts w:asciiTheme="minorHAnsi" w:hAnsiTheme="minorHAnsi" w:cstheme="minorHAnsi"/>
          <w:i/>
          <w:spacing w:val="-8"/>
        </w:rPr>
        <w:t xml:space="preserve"> </w:t>
      </w:r>
      <w:r w:rsidRPr="00A52C20">
        <w:rPr>
          <w:rFonts w:asciiTheme="minorHAnsi" w:hAnsiTheme="minorHAnsi" w:cstheme="minorHAnsi"/>
          <w:i/>
        </w:rPr>
        <w:t>i</w:t>
      </w:r>
      <w:r w:rsidRPr="00A52C20">
        <w:rPr>
          <w:rFonts w:asciiTheme="minorHAnsi" w:hAnsiTheme="minorHAnsi" w:cstheme="minorHAnsi"/>
          <w:i/>
          <w:spacing w:val="-9"/>
        </w:rPr>
        <w:t xml:space="preserve"> </w:t>
      </w:r>
      <w:r w:rsidRPr="00A52C20">
        <w:rPr>
          <w:rFonts w:asciiTheme="minorHAnsi" w:hAnsiTheme="minorHAnsi" w:cstheme="minorHAnsi"/>
          <w:i/>
        </w:rPr>
        <w:t xml:space="preserve">nazwisko </w:t>
      </w:r>
      <w:r w:rsidRPr="00A52C20">
        <w:rPr>
          <w:rFonts w:asciiTheme="minorHAnsi" w:hAnsiTheme="minorHAnsi" w:cstheme="minorHAnsi"/>
          <w:i/>
        </w:rPr>
        <w:lastRenderedPageBreak/>
        <w:t>podpisano</w:t>
      </w:r>
      <w:r w:rsidRPr="00A52C20">
        <w:rPr>
          <w:rFonts w:asciiTheme="minorHAnsi" w:hAnsiTheme="minorHAnsi" w:cstheme="minorHAnsi"/>
          <w:i/>
          <w:spacing w:val="-14"/>
        </w:rPr>
        <w:t xml:space="preserve"> </w:t>
      </w:r>
      <w:r w:rsidRPr="00A52C20">
        <w:rPr>
          <w:rFonts w:asciiTheme="minorHAnsi" w:hAnsiTheme="minorHAnsi" w:cstheme="minorHAnsi"/>
          <w:i/>
        </w:rPr>
        <w:t>elektronicznie</w:t>
      </w:r>
    </w:p>
    <w:p w14:paraId="7885F574" w14:textId="77777777" w:rsidR="00F7208E" w:rsidRPr="00991F16" w:rsidRDefault="00F7208E">
      <w:pPr>
        <w:pStyle w:val="Tekstpodstawowy"/>
        <w:rPr>
          <w:rFonts w:asciiTheme="minorHAnsi" w:hAnsiTheme="minorHAnsi" w:cstheme="minorHAnsi"/>
          <w:i/>
        </w:rPr>
      </w:pPr>
    </w:p>
    <w:p w14:paraId="6F11C6A4" w14:textId="77777777" w:rsidR="00F7208E" w:rsidRPr="00991F16" w:rsidRDefault="008C7CF7">
      <w:pPr>
        <w:pStyle w:val="Tekstpodstawowy"/>
        <w:ind w:left="749" w:right="610"/>
        <w:jc w:val="center"/>
        <w:rPr>
          <w:rFonts w:asciiTheme="minorHAnsi" w:hAnsiTheme="minorHAnsi" w:cstheme="minorHAnsi"/>
        </w:rPr>
      </w:pPr>
      <w:r w:rsidRPr="00991F16">
        <w:rPr>
          <w:rFonts w:asciiTheme="minorHAnsi" w:hAnsiTheme="minorHAnsi" w:cstheme="minorHAnsi"/>
          <w:u w:val="single"/>
        </w:rPr>
        <w:t>DOTYCZĄCE SPEŁNIENIA WARUNKÓW UDZIAŁU W POSTĘPOWANIU</w:t>
      </w:r>
    </w:p>
    <w:p w14:paraId="17FE665C" w14:textId="77777777" w:rsidR="00F7208E" w:rsidRPr="00991F16" w:rsidRDefault="00F7208E">
      <w:pPr>
        <w:pStyle w:val="Tekstpodstawowy"/>
        <w:rPr>
          <w:rFonts w:asciiTheme="minorHAnsi" w:hAnsiTheme="minorHAnsi" w:cstheme="minorHAnsi"/>
        </w:rPr>
      </w:pPr>
    </w:p>
    <w:p w14:paraId="15A996BD" w14:textId="77777777" w:rsidR="00F7208E" w:rsidRPr="00991F16" w:rsidRDefault="00F7208E">
      <w:pPr>
        <w:pStyle w:val="Tekstpodstawowy"/>
        <w:spacing w:before="8"/>
        <w:rPr>
          <w:rFonts w:asciiTheme="minorHAnsi" w:hAnsiTheme="minorHAnsi" w:cstheme="minorHAnsi"/>
        </w:rPr>
      </w:pPr>
    </w:p>
    <w:p w14:paraId="260896CC" w14:textId="137A28F5" w:rsidR="00F7208E" w:rsidRPr="00991F16" w:rsidRDefault="008C7CF7">
      <w:pPr>
        <w:spacing w:before="91" w:line="360" w:lineRule="auto"/>
        <w:ind w:left="258" w:right="116"/>
        <w:jc w:val="both"/>
        <w:rPr>
          <w:rFonts w:asciiTheme="minorHAnsi" w:hAnsiTheme="minorHAnsi" w:cstheme="minorHAnsi"/>
        </w:rPr>
      </w:pPr>
      <w:r w:rsidRPr="00991F16">
        <w:rPr>
          <w:rFonts w:asciiTheme="minorHAnsi" w:hAnsiTheme="minorHAnsi" w:cstheme="minorHAnsi"/>
        </w:rPr>
        <w:t xml:space="preserve">Oświadczam, że spełniam(-my) warunki udziału w postępowaniu na </w:t>
      </w:r>
      <w:r w:rsidR="00F170D4">
        <w:rPr>
          <w:rFonts w:asciiTheme="minorHAnsi" w:hAnsiTheme="minorHAnsi" w:cstheme="minorHAnsi"/>
          <w:b/>
        </w:rPr>
        <w:t>D</w:t>
      </w:r>
      <w:r w:rsidR="00F170D4" w:rsidRPr="00F170D4">
        <w:rPr>
          <w:rFonts w:asciiTheme="minorHAnsi" w:hAnsiTheme="minorHAnsi" w:cstheme="minorHAnsi"/>
          <w:b/>
        </w:rPr>
        <w:t>ostarczenie wybranych usług w ramach organizacji posiedzeń Komitetu Monitorującego w Programie Współpracy Transgranicznej INTERREG V-A POLSKA- SŁOWACJA 2014-2020 w latach  2021 – 2023</w:t>
      </w:r>
      <w:r w:rsidR="00E370BE" w:rsidRPr="00E370BE">
        <w:rPr>
          <w:rFonts w:asciiTheme="minorHAnsi" w:hAnsiTheme="minorHAnsi" w:cstheme="minorHAnsi"/>
          <w:b/>
        </w:rPr>
        <w:t xml:space="preserve"> </w:t>
      </w:r>
      <w:r w:rsidRPr="00991F16">
        <w:rPr>
          <w:rFonts w:asciiTheme="minorHAnsi" w:hAnsiTheme="minorHAnsi" w:cstheme="minorHAnsi"/>
        </w:rPr>
        <w:t xml:space="preserve">dotyczące posiadania zdolności technicznej oraz zawodowej określonej w art. 112 ust. 1 pkt 4 ustawy </w:t>
      </w:r>
      <w:r w:rsidRPr="00991F16">
        <w:rPr>
          <w:rFonts w:asciiTheme="minorHAnsi" w:hAnsiTheme="minorHAnsi" w:cstheme="minorHAnsi"/>
          <w:i/>
        </w:rPr>
        <w:t>z dnia 11 września 2019 r. - Prawo zamówień publicznych (Dz. U. z 20</w:t>
      </w:r>
      <w:r w:rsidR="00FE0206">
        <w:rPr>
          <w:rFonts w:asciiTheme="minorHAnsi" w:hAnsiTheme="minorHAnsi" w:cstheme="minorHAnsi"/>
          <w:i/>
        </w:rPr>
        <w:t>21</w:t>
      </w:r>
      <w:r w:rsidRPr="00991F16">
        <w:rPr>
          <w:rFonts w:asciiTheme="minorHAnsi" w:hAnsiTheme="minorHAnsi" w:cstheme="minorHAnsi"/>
          <w:i/>
        </w:rPr>
        <w:t xml:space="preserve"> r. poz. </w:t>
      </w:r>
      <w:r w:rsidR="00FE0206">
        <w:rPr>
          <w:rFonts w:asciiTheme="minorHAnsi" w:hAnsiTheme="minorHAnsi" w:cstheme="minorHAnsi"/>
          <w:i/>
        </w:rPr>
        <w:t>1129</w:t>
      </w:r>
      <w:r w:rsidRPr="00991F16">
        <w:rPr>
          <w:rFonts w:asciiTheme="minorHAnsi" w:hAnsiTheme="minorHAnsi" w:cstheme="minorHAnsi"/>
          <w:i/>
        </w:rPr>
        <w:t>)</w:t>
      </w:r>
      <w:r w:rsidRPr="00991F16">
        <w:rPr>
          <w:rFonts w:asciiTheme="minorHAnsi" w:hAnsiTheme="minorHAnsi" w:cstheme="minorHAnsi"/>
        </w:rPr>
        <w:t>, zwanej dalej „</w:t>
      </w:r>
      <w:proofErr w:type="spellStart"/>
      <w:r w:rsidRPr="00991F16">
        <w:rPr>
          <w:rFonts w:asciiTheme="minorHAnsi" w:hAnsiTheme="minorHAnsi" w:cstheme="minorHAnsi"/>
        </w:rPr>
        <w:t>uPzp</w:t>
      </w:r>
      <w:proofErr w:type="spellEnd"/>
      <w:r w:rsidRPr="00991F16">
        <w:rPr>
          <w:rFonts w:asciiTheme="minorHAnsi" w:hAnsiTheme="minorHAnsi" w:cstheme="minorHAnsi"/>
        </w:rPr>
        <w:t>”.</w:t>
      </w:r>
    </w:p>
    <w:p w14:paraId="328DC430" w14:textId="77777777" w:rsidR="00F7208E" w:rsidRPr="00991F16" w:rsidRDefault="00F7208E">
      <w:pPr>
        <w:pStyle w:val="Tekstpodstawowy"/>
        <w:rPr>
          <w:rFonts w:asciiTheme="minorHAnsi" w:hAnsiTheme="minorHAnsi" w:cstheme="minorHAnsi"/>
        </w:rPr>
      </w:pPr>
    </w:p>
    <w:p w14:paraId="03AC2222" w14:textId="77777777" w:rsidR="00F7208E" w:rsidRPr="00991F16" w:rsidRDefault="00F7208E">
      <w:pPr>
        <w:pStyle w:val="Tekstpodstawowy"/>
        <w:spacing w:before="8"/>
        <w:rPr>
          <w:rFonts w:asciiTheme="minorHAnsi" w:hAnsiTheme="minorHAnsi" w:cstheme="minorHAnsi"/>
        </w:rPr>
      </w:pPr>
    </w:p>
    <w:p w14:paraId="7DA62AC5" w14:textId="77777777" w:rsidR="00F7208E" w:rsidRPr="00991F16" w:rsidRDefault="008C7CF7">
      <w:pPr>
        <w:pStyle w:val="Tekstpodstawowy"/>
        <w:tabs>
          <w:tab w:val="left" w:leader="dot" w:pos="9199"/>
        </w:tabs>
        <w:spacing w:before="1"/>
        <w:ind w:left="5355"/>
        <w:rPr>
          <w:rFonts w:asciiTheme="minorHAnsi" w:hAnsiTheme="minorHAnsi" w:cstheme="minorHAnsi"/>
        </w:rPr>
      </w:pPr>
      <w:r w:rsidRPr="00991F16">
        <w:rPr>
          <w:rFonts w:asciiTheme="minorHAnsi" w:hAnsiTheme="minorHAnsi" w:cstheme="minorHAnsi"/>
        </w:rPr>
        <w:t>…………….……., dnia</w:t>
      </w:r>
      <w:r w:rsidRPr="00991F16">
        <w:rPr>
          <w:rFonts w:asciiTheme="minorHAnsi" w:hAnsiTheme="minorHAnsi" w:cstheme="minorHAnsi"/>
        </w:rPr>
        <w:tab/>
        <w:t>r.</w:t>
      </w:r>
    </w:p>
    <w:p w14:paraId="6AC3BF26" w14:textId="77777777" w:rsidR="00F7208E" w:rsidRPr="00991F16" w:rsidRDefault="00F7208E">
      <w:pPr>
        <w:pStyle w:val="Tekstpodstawowy"/>
        <w:rPr>
          <w:rFonts w:asciiTheme="minorHAnsi" w:hAnsiTheme="minorHAnsi" w:cstheme="minorHAnsi"/>
        </w:rPr>
      </w:pPr>
    </w:p>
    <w:p w14:paraId="7289111C" w14:textId="77777777" w:rsidR="00F7208E" w:rsidRPr="00991F16" w:rsidRDefault="00F7208E">
      <w:pPr>
        <w:pStyle w:val="Tekstpodstawowy"/>
        <w:spacing w:before="7"/>
        <w:rPr>
          <w:rFonts w:asciiTheme="minorHAnsi" w:hAnsiTheme="minorHAnsi" w:cstheme="minorHAnsi"/>
        </w:rPr>
      </w:pPr>
    </w:p>
    <w:p w14:paraId="0F624620" w14:textId="77777777" w:rsidR="00F7208E" w:rsidRPr="00991F16" w:rsidRDefault="008C7CF7">
      <w:pPr>
        <w:ind w:right="116"/>
        <w:jc w:val="right"/>
        <w:rPr>
          <w:rFonts w:asciiTheme="minorHAnsi" w:hAnsiTheme="minorHAnsi" w:cstheme="minorHAnsi"/>
          <w:i/>
        </w:rPr>
      </w:pPr>
      <w:r w:rsidRPr="00991F16">
        <w:rPr>
          <w:rFonts w:asciiTheme="minorHAnsi" w:hAnsiTheme="minorHAnsi" w:cstheme="minorHAnsi"/>
          <w:i/>
          <w:spacing w:val="-2"/>
        </w:rPr>
        <w:t>……………………………….</w:t>
      </w:r>
    </w:p>
    <w:p w14:paraId="48290348" w14:textId="77777777" w:rsidR="00F7208E" w:rsidRPr="00991F16" w:rsidRDefault="008C7CF7">
      <w:pPr>
        <w:spacing w:before="136" w:line="369" w:lineRule="auto"/>
        <w:ind w:left="7122" w:right="116" w:firstLine="836"/>
        <w:jc w:val="right"/>
        <w:rPr>
          <w:rFonts w:asciiTheme="minorHAnsi" w:hAnsiTheme="minorHAnsi" w:cstheme="minorHAnsi"/>
          <w:i/>
        </w:rPr>
      </w:pPr>
      <w:r w:rsidRPr="00991F16">
        <w:rPr>
          <w:rFonts w:asciiTheme="minorHAnsi" w:hAnsiTheme="minorHAnsi" w:cstheme="minorHAnsi"/>
          <w:i/>
        </w:rPr>
        <w:t>Imię</w:t>
      </w:r>
      <w:r w:rsidRPr="00991F16">
        <w:rPr>
          <w:rFonts w:asciiTheme="minorHAnsi" w:hAnsiTheme="minorHAnsi" w:cstheme="minorHAnsi"/>
          <w:i/>
          <w:spacing w:val="-8"/>
        </w:rPr>
        <w:t xml:space="preserve"> </w:t>
      </w:r>
      <w:r w:rsidRPr="00991F16">
        <w:rPr>
          <w:rFonts w:asciiTheme="minorHAnsi" w:hAnsiTheme="minorHAnsi" w:cstheme="minorHAnsi"/>
          <w:i/>
        </w:rPr>
        <w:t>i</w:t>
      </w:r>
      <w:r w:rsidRPr="00991F16">
        <w:rPr>
          <w:rFonts w:asciiTheme="minorHAnsi" w:hAnsiTheme="minorHAnsi" w:cstheme="minorHAnsi"/>
          <w:i/>
          <w:spacing w:val="-9"/>
        </w:rPr>
        <w:t xml:space="preserve"> </w:t>
      </w:r>
      <w:r w:rsidRPr="00991F16">
        <w:rPr>
          <w:rFonts w:asciiTheme="minorHAnsi" w:hAnsiTheme="minorHAnsi" w:cstheme="minorHAnsi"/>
          <w:i/>
        </w:rPr>
        <w:t>nazwisko podpisano</w:t>
      </w:r>
      <w:r w:rsidRPr="00991F16">
        <w:rPr>
          <w:rFonts w:asciiTheme="minorHAnsi" w:hAnsiTheme="minorHAnsi" w:cstheme="minorHAnsi"/>
          <w:i/>
          <w:spacing w:val="-14"/>
        </w:rPr>
        <w:t xml:space="preserve"> </w:t>
      </w:r>
      <w:r w:rsidRPr="00991F16">
        <w:rPr>
          <w:rFonts w:asciiTheme="minorHAnsi" w:hAnsiTheme="minorHAnsi" w:cstheme="minorHAnsi"/>
          <w:i/>
        </w:rPr>
        <w:t>elektronicznie</w:t>
      </w:r>
    </w:p>
    <w:p w14:paraId="686FA9D6" w14:textId="77777777" w:rsidR="00F7208E" w:rsidRPr="00991F16" w:rsidRDefault="00F7208E">
      <w:pPr>
        <w:pStyle w:val="Tekstpodstawowy"/>
        <w:rPr>
          <w:rFonts w:asciiTheme="minorHAnsi" w:hAnsiTheme="minorHAnsi" w:cstheme="minorHAnsi"/>
          <w:i/>
        </w:rPr>
      </w:pPr>
    </w:p>
    <w:p w14:paraId="1ED357ED" w14:textId="77777777" w:rsidR="00F7208E" w:rsidRPr="00991F16" w:rsidRDefault="00F7208E">
      <w:pPr>
        <w:pStyle w:val="Tekstpodstawowy"/>
        <w:rPr>
          <w:rFonts w:asciiTheme="minorHAnsi" w:hAnsiTheme="minorHAnsi" w:cstheme="minorHAnsi"/>
          <w:i/>
        </w:rPr>
      </w:pPr>
    </w:p>
    <w:p w14:paraId="2CE0E921" w14:textId="77777777" w:rsidR="00F7208E" w:rsidRPr="00991F16" w:rsidRDefault="00F7208E">
      <w:pPr>
        <w:pStyle w:val="Tekstpodstawowy"/>
        <w:spacing w:before="5"/>
        <w:rPr>
          <w:rFonts w:asciiTheme="minorHAnsi" w:hAnsiTheme="minorHAnsi" w:cstheme="minorHAnsi"/>
          <w:i/>
        </w:rPr>
      </w:pPr>
    </w:p>
    <w:p w14:paraId="4B5C5C26" w14:textId="77777777" w:rsidR="00F7208E" w:rsidRPr="00991F16" w:rsidRDefault="008C7CF7">
      <w:pPr>
        <w:pStyle w:val="Nagwek1"/>
        <w:spacing w:before="1"/>
        <w:ind w:left="258"/>
        <w:jc w:val="both"/>
        <w:rPr>
          <w:rFonts w:asciiTheme="minorHAnsi" w:hAnsiTheme="minorHAnsi" w:cstheme="minorHAnsi"/>
        </w:rPr>
      </w:pPr>
      <w:bookmarkStart w:id="6" w:name="_Toc67999488"/>
      <w:r w:rsidRPr="00991F16">
        <w:rPr>
          <w:rFonts w:asciiTheme="minorHAnsi" w:hAnsiTheme="minorHAnsi" w:cstheme="minorHAnsi"/>
        </w:rPr>
        <w:t>OŚWIADCZENIE DOTYCZĄCE PODANYCH INFORMACJI:</w:t>
      </w:r>
      <w:bookmarkEnd w:id="6"/>
    </w:p>
    <w:p w14:paraId="3147EA62" w14:textId="3D6565E3" w:rsidR="00F7208E" w:rsidRPr="00991F16" w:rsidRDefault="008C7CF7">
      <w:pPr>
        <w:pStyle w:val="Tekstpodstawowy"/>
        <w:spacing w:before="135" w:line="312" w:lineRule="auto"/>
        <w:ind w:left="258" w:right="116"/>
        <w:jc w:val="both"/>
        <w:rPr>
          <w:rFonts w:asciiTheme="minorHAnsi" w:hAnsiTheme="minorHAnsi" w:cstheme="minorHAnsi"/>
        </w:rPr>
      </w:pPr>
      <w:r w:rsidRPr="00991F16">
        <w:rPr>
          <w:rFonts w:asciiTheme="minorHAnsi" w:hAnsiTheme="minorHAnsi" w:cstheme="minorHAnsi"/>
        </w:rPr>
        <w:t xml:space="preserve">Oświadczam, że wszystkie informacje podane w powyższych oświadczeniach są aktualne i zgodne </w:t>
      </w:r>
      <w:r w:rsidR="00D543B0" w:rsidRPr="00991F16">
        <w:rPr>
          <w:rFonts w:asciiTheme="minorHAnsi" w:hAnsiTheme="minorHAnsi" w:cstheme="minorHAnsi"/>
        </w:rPr>
        <w:br/>
      </w:r>
      <w:r w:rsidRPr="00991F16">
        <w:rPr>
          <w:rFonts w:asciiTheme="minorHAnsi" w:hAnsiTheme="minorHAnsi" w:cstheme="minorHAnsi"/>
        </w:rPr>
        <w:t>z prawdą</w:t>
      </w:r>
      <w:r w:rsidRPr="00991F16">
        <w:rPr>
          <w:rFonts w:asciiTheme="minorHAnsi" w:hAnsiTheme="minorHAnsi" w:cstheme="minorHAnsi"/>
          <w:spacing w:val="-11"/>
        </w:rPr>
        <w:t xml:space="preserve"> </w:t>
      </w:r>
      <w:r w:rsidRPr="00991F16">
        <w:rPr>
          <w:rFonts w:asciiTheme="minorHAnsi" w:hAnsiTheme="minorHAnsi" w:cstheme="minorHAnsi"/>
        </w:rPr>
        <w:t>oraz</w:t>
      </w:r>
      <w:r w:rsidRPr="00991F16">
        <w:rPr>
          <w:rFonts w:asciiTheme="minorHAnsi" w:hAnsiTheme="minorHAnsi" w:cstheme="minorHAnsi"/>
          <w:spacing w:val="-10"/>
        </w:rPr>
        <w:t xml:space="preserve"> </w:t>
      </w:r>
      <w:r w:rsidRPr="00991F16">
        <w:rPr>
          <w:rFonts w:asciiTheme="minorHAnsi" w:hAnsiTheme="minorHAnsi" w:cstheme="minorHAnsi"/>
        </w:rPr>
        <w:t>zostały</w:t>
      </w:r>
      <w:r w:rsidRPr="00991F16">
        <w:rPr>
          <w:rFonts w:asciiTheme="minorHAnsi" w:hAnsiTheme="minorHAnsi" w:cstheme="minorHAnsi"/>
          <w:spacing w:val="-9"/>
        </w:rPr>
        <w:t xml:space="preserve"> </w:t>
      </w:r>
      <w:r w:rsidRPr="00991F16">
        <w:rPr>
          <w:rFonts w:asciiTheme="minorHAnsi" w:hAnsiTheme="minorHAnsi" w:cstheme="minorHAnsi"/>
        </w:rPr>
        <w:t>przedstawione</w:t>
      </w:r>
      <w:r w:rsidRPr="00991F16">
        <w:rPr>
          <w:rFonts w:asciiTheme="minorHAnsi" w:hAnsiTheme="minorHAnsi" w:cstheme="minorHAnsi"/>
          <w:spacing w:val="-10"/>
        </w:rPr>
        <w:t xml:space="preserve"> </w:t>
      </w:r>
      <w:r w:rsidRPr="00991F16">
        <w:rPr>
          <w:rFonts w:asciiTheme="minorHAnsi" w:hAnsiTheme="minorHAnsi" w:cstheme="minorHAnsi"/>
        </w:rPr>
        <w:t>z</w:t>
      </w:r>
      <w:r w:rsidRPr="00991F16">
        <w:rPr>
          <w:rFonts w:asciiTheme="minorHAnsi" w:hAnsiTheme="minorHAnsi" w:cstheme="minorHAnsi"/>
          <w:spacing w:val="-10"/>
        </w:rPr>
        <w:t xml:space="preserve"> </w:t>
      </w:r>
      <w:r w:rsidRPr="00991F16">
        <w:rPr>
          <w:rFonts w:asciiTheme="minorHAnsi" w:hAnsiTheme="minorHAnsi" w:cstheme="minorHAnsi"/>
        </w:rPr>
        <w:t>pełną</w:t>
      </w:r>
      <w:r w:rsidRPr="00991F16">
        <w:rPr>
          <w:rFonts w:asciiTheme="minorHAnsi" w:hAnsiTheme="minorHAnsi" w:cstheme="minorHAnsi"/>
          <w:spacing w:val="-10"/>
        </w:rPr>
        <w:t xml:space="preserve"> </w:t>
      </w:r>
      <w:r w:rsidRPr="00991F16">
        <w:rPr>
          <w:rFonts w:asciiTheme="minorHAnsi" w:hAnsiTheme="minorHAnsi" w:cstheme="minorHAnsi"/>
        </w:rPr>
        <w:t>świadomością</w:t>
      </w:r>
      <w:r w:rsidRPr="00991F16">
        <w:rPr>
          <w:rFonts w:asciiTheme="minorHAnsi" w:hAnsiTheme="minorHAnsi" w:cstheme="minorHAnsi"/>
          <w:spacing w:val="-10"/>
        </w:rPr>
        <w:t xml:space="preserve"> </w:t>
      </w:r>
      <w:r w:rsidRPr="00991F16">
        <w:rPr>
          <w:rFonts w:asciiTheme="minorHAnsi" w:hAnsiTheme="minorHAnsi" w:cstheme="minorHAnsi"/>
        </w:rPr>
        <w:t>konsekwencji</w:t>
      </w:r>
      <w:r w:rsidRPr="00991F16">
        <w:rPr>
          <w:rFonts w:asciiTheme="minorHAnsi" w:hAnsiTheme="minorHAnsi" w:cstheme="minorHAnsi"/>
          <w:spacing w:val="-10"/>
        </w:rPr>
        <w:t xml:space="preserve"> </w:t>
      </w:r>
      <w:r w:rsidRPr="00991F16">
        <w:rPr>
          <w:rFonts w:asciiTheme="minorHAnsi" w:hAnsiTheme="minorHAnsi" w:cstheme="minorHAnsi"/>
        </w:rPr>
        <w:t>wprowadzenia</w:t>
      </w:r>
      <w:r w:rsidRPr="00991F16">
        <w:rPr>
          <w:rFonts w:asciiTheme="minorHAnsi" w:hAnsiTheme="minorHAnsi" w:cstheme="minorHAnsi"/>
          <w:spacing w:val="-10"/>
        </w:rPr>
        <w:t xml:space="preserve"> </w:t>
      </w:r>
      <w:r w:rsidRPr="00991F16">
        <w:rPr>
          <w:rFonts w:asciiTheme="minorHAnsi" w:hAnsiTheme="minorHAnsi" w:cstheme="minorHAnsi"/>
        </w:rPr>
        <w:t>Zamawiającego w błąd przy przedstawianiu</w:t>
      </w:r>
      <w:r w:rsidRPr="00991F16">
        <w:rPr>
          <w:rFonts w:asciiTheme="minorHAnsi" w:hAnsiTheme="minorHAnsi" w:cstheme="minorHAnsi"/>
          <w:spacing w:val="-2"/>
        </w:rPr>
        <w:t xml:space="preserve"> </w:t>
      </w:r>
      <w:r w:rsidRPr="00991F16">
        <w:rPr>
          <w:rFonts w:asciiTheme="minorHAnsi" w:hAnsiTheme="minorHAnsi" w:cstheme="minorHAnsi"/>
        </w:rPr>
        <w:t>informacji.</w:t>
      </w:r>
    </w:p>
    <w:p w14:paraId="2EF77D81" w14:textId="77777777" w:rsidR="00F7208E" w:rsidRPr="00991F16" w:rsidRDefault="00F7208E">
      <w:pPr>
        <w:pStyle w:val="Tekstpodstawowy"/>
        <w:rPr>
          <w:rFonts w:asciiTheme="minorHAnsi" w:hAnsiTheme="minorHAnsi" w:cstheme="minorHAnsi"/>
        </w:rPr>
      </w:pPr>
    </w:p>
    <w:p w14:paraId="679697C6" w14:textId="77777777" w:rsidR="00F7208E" w:rsidRPr="00991F16" w:rsidRDefault="00F7208E">
      <w:pPr>
        <w:pStyle w:val="Tekstpodstawowy"/>
        <w:rPr>
          <w:rFonts w:asciiTheme="minorHAnsi" w:hAnsiTheme="minorHAnsi" w:cstheme="minorHAnsi"/>
        </w:rPr>
      </w:pPr>
    </w:p>
    <w:p w14:paraId="174985F0" w14:textId="77777777" w:rsidR="00F7208E" w:rsidRPr="00991F16" w:rsidRDefault="00F7208E">
      <w:pPr>
        <w:pStyle w:val="Tekstpodstawowy"/>
        <w:spacing w:before="10"/>
        <w:rPr>
          <w:rFonts w:asciiTheme="minorHAnsi" w:hAnsiTheme="minorHAnsi" w:cstheme="minorHAnsi"/>
        </w:rPr>
      </w:pPr>
    </w:p>
    <w:p w14:paraId="7AA3F717" w14:textId="77777777" w:rsidR="00F7208E" w:rsidRPr="00991F16" w:rsidRDefault="008C7CF7">
      <w:pPr>
        <w:pStyle w:val="Tekstpodstawowy"/>
        <w:tabs>
          <w:tab w:val="left" w:leader="dot" w:pos="9199"/>
        </w:tabs>
        <w:ind w:left="5355"/>
        <w:rPr>
          <w:rFonts w:asciiTheme="minorHAnsi" w:hAnsiTheme="minorHAnsi" w:cstheme="minorHAnsi"/>
        </w:rPr>
      </w:pPr>
      <w:r w:rsidRPr="00991F16">
        <w:rPr>
          <w:rFonts w:asciiTheme="minorHAnsi" w:hAnsiTheme="minorHAnsi" w:cstheme="minorHAnsi"/>
        </w:rPr>
        <w:t>…………….……., dnia</w:t>
      </w:r>
      <w:r w:rsidRPr="00991F16">
        <w:rPr>
          <w:rFonts w:asciiTheme="minorHAnsi" w:hAnsiTheme="minorHAnsi" w:cstheme="minorHAnsi"/>
        </w:rPr>
        <w:tab/>
        <w:t>r.</w:t>
      </w:r>
    </w:p>
    <w:p w14:paraId="7F4B2251" w14:textId="77777777" w:rsidR="00F7208E" w:rsidRPr="00991F16" w:rsidRDefault="00F7208E">
      <w:pPr>
        <w:pStyle w:val="Tekstpodstawowy"/>
        <w:rPr>
          <w:rFonts w:asciiTheme="minorHAnsi" w:hAnsiTheme="minorHAnsi" w:cstheme="minorHAnsi"/>
        </w:rPr>
      </w:pPr>
    </w:p>
    <w:p w14:paraId="00706C19" w14:textId="77777777" w:rsidR="00F7208E" w:rsidRPr="00991F16" w:rsidRDefault="00F7208E">
      <w:pPr>
        <w:pStyle w:val="Tekstpodstawowy"/>
        <w:spacing w:before="7"/>
        <w:rPr>
          <w:rFonts w:asciiTheme="minorHAnsi" w:hAnsiTheme="minorHAnsi" w:cstheme="minorHAnsi"/>
        </w:rPr>
      </w:pPr>
    </w:p>
    <w:p w14:paraId="73EFB97F" w14:textId="77777777" w:rsidR="00F7208E" w:rsidRPr="00991F16" w:rsidRDefault="008C7CF7">
      <w:pPr>
        <w:ind w:right="116"/>
        <w:jc w:val="right"/>
        <w:rPr>
          <w:rFonts w:asciiTheme="minorHAnsi" w:hAnsiTheme="minorHAnsi" w:cstheme="minorHAnsi"/>
          <w:i/>
        </w:rPr>
      </w:pPr>
      <w:r w:rsidRPr="00991F16">
        <w:rPr>
          <w:rFonts w:asciiTheme="minorHAnsi" w:hAnsiTheme="minorHAnsi" w:cstheme="minorHAnsi"/>
          <w:i/>
          <w:spacing w:val="-2"/>
        </w:rPr>
        <w:t>……………………………….</w:t>
      </w:r>
    </w:p>
    <w:p w14:paraId="4EAC22BD" w14:textId="77777777" w:rsidR="00F7208E" w:rsidRPr="00991F16" w:rsidRDefault="008C7CF7">
      <w:pPr>
        <w:spacing w:before="136" w:line="369" w:lineRule="auto"/>
        <w:ind w:left="7122" w:right="116" w:firstLine="836"/>
        <w:jc w:val="right"/>
        <w:rPr>
          <w:rFonts w:asciiTheme="minorHAnsi" w:hAnsiTheme="minorHAnsi" w:cstheme="minorHAnsi"/>
          <w:i/>
        </w:rPr>
      </w:pPr>
      <w:r w:rsidRPr="00991F16">
        <w:rPr>
          <w:rFonts w:asciiTheme="minorHAnsi" w:hAnsiTheme="minorHAnsi" w:cstheme="minorHAnsi"/>
          <w:i/>
        </w:rPr>
        <w:t>Imię</w:t>
      </w:r>
      <w:r w:rsidRPr="00991F16">
        <w:rPr>
          <w:rFonts w:asciiTheme="minorHAnsi" w:hAnsiTheme="minorHAnsi" w:cstheme="minorHAnsi"/>
          <w:i/>
          <w:spacing w:val="-8"/>
        </w:rPr>
        <w:t xml:space="preserve"> </w:t>
      </w:r>
      <w:r w:rsidRPr="00991F16">
        <w:rPr>
          <w:rFonts w:asciiTheme="minorHAnsi" w:hAnsiTheme="minorHAnsi" w:cstheme="minorHAnsi"/>
          <w:i/>
        </w:rPr>
        <w:t>i</w:t>
      </w:r>
      <w:r w:rsidRPr="00991F16">
        <w:rPr>
          <w:rFonts w:asciiTheme="minorHAnsi" w:hAnsiTheme="minorHAnsi" w:cstheme="minorHAnsi"/>
          <w:i/>
          <w:spacing w:val="-9"/>
        </w:rPr>
        <w:t xml:space="preserve"> </w:t>
      </w:r>
      <w:r w:rsidRPr="00991F16">
        <w:rPr>
          <w:rFonts w:asciiTheme="minorHAnsi" w:hAnsiTheme="minorHAnsi" w:cstheme="minorHAnsi"/>
          <w:i/>
        </w:rPr>
        <w:t>nazwisko podpisano</w:t>
      </w:r>
      <w:r w:rsidRPr="00991F16">
        <w:rPr>
          <w:rFonts w:asciiTheme="minorHAnsi" w:hAnsiTheme="minorHAnsi" w:cstheme="minorHAnsi"/>
          <w:i/>
          <w:spacing w:val="-14"/>
        </w:rPr>
        <w:t xml:space="preserve"> </w:t>
      </w:r>
      <w:r w:rsidRPr="00991F16">
        <w:rPr>
          <w:rFonts w:asciiTheme="minorHAnsi" w:hAnsiTheme="minorHAnsi" w:cstheme="minorHAnsi"/>
          <w:i/>
        </w:rPr>
        <w:t>elektronicznie</w:t>
      </w:r>
    </w:p>
    <w:p w14:paraId="35995FBA" w14:textId="77777777" w:rsidR="00F7208E" w:rsidRDefault="00F7208E">
      <w:pPr>
        <w:spacing w:line="369" w:lineRule="auto"/>
        <w:jc w:val="right"/>
        <w:rPr>
          <w:rFonts w:asciiTheme="minorHAnsi" w:hAnsiTheme="minorHAnsi" w:cstheme="minorHAnsi"/>
        </w:rPr>
      </w:pPr>
    </w:p>
    <w:p w14:paraId="33ECC7D7" w14:textId="77777777" w:rsidR="00991F16" w:rsidRDefault="00991F16">
      <w:pPr>
        <w:spacing w:line="369" w:lineRule="auto"/>
        <w:jc w:val="right"/>
        <w:rPr>
          <w:rFonts w:asciiTheme="minorHAnsi" w:hAnsiTheme="minorHAnsi" w:cstheme="minorHAnsi"/>
        </w:rPr>
      </w:pPr>
    </w:p>
    <w:p w14:paraId="372EA9FE" w14:textId="77777777" w:rsidR="00991F16" w:rsidRDefault="00991F16">
      <w:pPr>
        <w:spacing w:line="369" w:lineRule="auto"/>
        <w:jc w:val="right"/>
        <w:rPr>
          <w:rFonts w:asciiTheme="minorHAnsi" w:hAnsiTheme="minorHAnsi" w:cstheme="minorHAnsi"/>
        </w:rPr>
      </w:pPr>
    </w:p>
    <w:p w14:paraId="6888BF25" w14:textId="77777777" w:rsidR="00991F16" w:rsidRDefault="00991F16">
      <w:pPr>
        <w:spacing w:line="369" w:lineRule="auto"/>
        <w:jc w:val="right"/>
        <w:rPr>
          <w:rFonts w:asciiTheme="minorHAnsi" w:hAnsiTheme="minorHAnsi" w:cstheme="minorHAnsi"/>
        </w:rPr>
      </w:pPr>
    </w:p>
    <w:p w14:paraId="3897BC20" w14:textId="77777777" w:rsidR="00991F16" w:rsidRDefault="00991F16">
      <w:pPr>
        <w:spacing w:line="369" w:lineRule="auto"/>
        <w:jc w:val="right"/>
        <w:rPr>
          <w:rFonts w:asciiTheme="minorHAnsi" w:hAnsiTheme="minorHAnsi" w:cstheme="minorHAnsi"/>
        </w:rPr>
      </w:pPr>
    </w:p>
    <w:p w14:paraId="48029341" w14:textId="5E7CACB9" w:rsidR="00991F16" w:rsidRDefault="00991F16">
      <w:pPr>
        <w:spacing w:line="369" w:lineRule="auto"/>
        <w:jc w:val="right"/>
        <w:rPr>
          <w:rFonts w:asciiTheme="minorHAnsi" w:hAnsiTheme="minorHAnsi" w:cstheme="minorHAnsi"/>
        </w:rPr>
      </w:pPr>
    </w:p>
    <w:p w14:paraId="6FFB2885" w14:textId="77777777" w:rsidR="0010150A" w:rsidRDefault="0010150A">
      <w:pPr>
        <w:spacing w:line="369" w:lineRule="auto"/>
        <w:jc w:val="right"/>
        <w:rPr>
          <w:rFonts w:asciiTheme="minorHAnsi" w:hAnsiTheme="minorHAnsi" w:cstheme="minorHAnsi"/>
        </w:rPr>
      </w:pPr>
    </w:p>
    <w:p w14:paraId="6CE17BF0" w14:textId="77777777" w:rsidR="00991F16" w:rsidRDefault="00991F16">
      <w:pPr>
        <w:spacing w:line="369" w:lineRule="auto"/>
        <w:jc w:val="right"/>
        <w:rPr>
          <w:rFonts w:asciiTheme="minorHAnsi" w:hAnsiTheme="minorHAnsi" w:cstheme="minorHAnsi"/>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6E5647" w:rsidRPr="006E5647" w14:paraId="14C6C37D" w14:textId="77777777" w:rsidTr="00B27987">
        <w:tc>
          <w:tcPr>
            <w:tcW w:w="9356" w:type="dxa"/>
            <w:tcBorders>
              <w:bottom w:val="nil"/>
            </w:tcBorders>
          </w:tcPr>
          <w:p w14:paraId="4955EF28" w14:textId="137A762B" w:rsidR="006E5647" w:rsidRPr="006E5647" w:rsidRDefault="006E5647" w:rsidP="006E5647">
            <w:pPr>
              <w:keepNext/>
              <w:widowControl/>
              <w:autoSpaceDE/>
              <w:autoSpaceDN/>
              <w:jc w:val="both"/>
              <w:outlineLvl w:val="2"/>
              <w:rPr>
                <w:rFonts w:ascii="Calibri" w:hAnsi="Calibri" w:cs="Calibri"/>
                <w:b/>
                <w:lang w:eastAsia="pl-PL"/>
              </w:rPr>
            </w:pPr>
            <w:r w:rsidRPr="006E5647">
              <w:rPr>
                <w:rFonts w:ascii="Calibri" w:hAnsi="Calibri" w:cs="Calibri"/>
                <w:b/>
                <w:lang w:eastAsia="pl-PL"/>
              </w:rPr>
              <w:t>WA.263.</w:t>
            </w:r>
            <w:r w:rsidR="00FE0206">
              <w:rPr>
                <w:rFonts w:ascii="Calibri" w:hAnsi="Calibri" w:cs="Calibri"/>
                <w:b/>
                <w:lang w:eastAsia="pl-PL"/>
              </w:rPr>
              <w:t>2</w:t>
            </w:r>
            <w:r w:rsidR="00404567">
              <w:rPr>
                <w:rFonts w:ascii="Calibri" w:hAnsi="Calibri" w:cs="Calibri"/>
                <w:b/>
                <w:lang w:eastAsia="pl-PL"/>
              </w:rPr>
              <w:t>8</w:t>
            </w:r>
            <w:r w:rsidRPr="006E5647">
              <w:rPr>
                <w:rFonts w:ascii="Calibri" w:hAnsi="Calibri" w:cs="Calibri"/>
                <w:b/>
                <w:lang w:eastAsia="pl-PL"/>
              </w:rPr>
              <w:t>.2021.</w:t>
            </w:r>
            <w:r w:rsidR="00404567">
              <w:rPr>
                <w:rFonts w:ascii="Calibri" w:hAnsi="Calibri" w:cs="Calibri"/>
                <w:b/>
                <w:lang w:eastAsia="pl-PL"/>
              </w:rPr>
              <w:t>KR</w:t>
            </w:r>
            <w:r w:rsidRPr="006E5647">
              <w:rPr>
                <w:rFonts w:ascii="Calibri" w:hAnsi="Calibri" w:cs="Calibri"/>
                <w:b/>
                <w:lang w:eastAsia="pl-PL"/>
              </w:rPr>
              <w:t xml:space="preserve">                                                             </w:t>
            </w:r>
            <w:r w:rsidR="002A12B0">
              <w:rPr>
                <w:rFonts w:ascii="Calibri" w:hAnsi="Calibri" w:cs="Calibri"/>
                <w:b/>
                <w:lang w:eastAsia="pl-PL"/>
              </w:rPr>
              <w:t xml:space="preserve">                                      </w:t>
            </w:r>
            <w:r w:rsidRPr="006E5647">
              <w:rPr>
                <w:rFonts w:ascii="Calibri" w:hAnsi="Calibri" w:cs="Calibri"/>
                <w:b/>
                <w:lang w:eastAsia="pl-PL"/>
              </w:rPr>
              <w:t xml:space="preserve">ZAŁĄCZNIK NR 4 do SWZ                   </w:t>
            </w:r>
          </w:p>
          <w:p w14:paraId="00C4B0FE" w14:textId="77777777" w:rsidR="006E5647" w:rsidRPr="006E5647" w:rsidRDefault="006E5647" w:rsidP="006E5647">
            <w:pPr>
              <w:widowControl/>
              <w:autoSpaceDE/>
              <w:autoSpaceDN/>
              <w:rPr>
                <w:rFonts w:ascii="Calibri" w:hAnsi="Calibri" w:cs="Calibri"/>
                <w:lang w:eastAsia="pl-PL"/>
              </w:rPr>
            </w:pPr>
          </w:p>
        </w:tc>
      </w:tr>
      <w:tr w:rsidR="006E5647" w:rsidRPr="006E5647" w14:paraId="2A8F572B" w14:textId="77777777" w:rsidTr="00B27987">
        <w:tc>
          <w:tcPr>
            <w:tcW w:w="9356" w:type="dxa"/>
            <w:tcBorders>
              <w:top w:val="nil"/>
              <w:bottom w:val="single" w:sz="4" w:space="0" w:color="auto"/>
            </w:tcBorders>
          </w:tcPr>
          <w:p w14:paraId="28464344" w14:textId="77777777" w:rsidR="006E5647" w:rsidRPr="006E5647" w:rsidRDefault="006E5647" w:rsidP="006E5647">
            <w:pPr>
              <w:keepNext/>
              <w:widowControl/>
              <w:autoSpaceDE/>
              <w:autoSpaceDN/>
              <w:jc w:val="center"/>
              <w:outlineLvl w:val="1"/>
              <w:rPr>
                <w:rFonts w:ascii="Calibri" w:hAnsi="Calibri" w:cs="Calibri"/>
                <w:b/>
                <w:lang w:eastAsia="pl-PL"/>
              </w:rPr>
            </w:pPr>
            <w:r w:rsidRPr="006E5647">
              <w:rPr>
                <w:rFonts w:ascii="Calibri" w:hAnsi="Calibri" w:cs="Calibri"/>
                <w:b/>
                <w:lang w:eastAsia="pl-PL"/>
              </w:rPr>
              <w:t>PROJEKTOWANE POSTANOWIENIA UMOWY</w:t>
            </w:r>
          </w:p>
        </w:tc>
      </w:tr>
    </w:tbl>
    <w:p w14:paraId="4792753B" w14:textId="77777777" w:rsidR="002A12B0" w:rsidRDefault="002A12B0" w:rsidP="006E5647">
      <w:pPr>
        <w:widowControl/>
        <w:tabs>
          <w:tab w:val="left" w:pos="284"/>
        </w:tabs>
        <w:autoSpaceDE/>
        <w:autoSpaceDN/>
        <w:jc w:val="center"/>
        <w:rPr>
          <w:rFonts w:ascii="Calibri" w:hAnsi="Calibri" w:cs="Calibri"/>
          <w:b/>
          <w:lang w:eastAsia="pl-PL"/>
        </w:rPr>
      </w:pPr>
    </w:p>
    <w:p w14:paraId="6322566F" w14:textId="77777777" w:rsidR="007C3278" w:rsidRPr="007C3278" w:rsidRDefault="007C3278" w:rsidP="007C3278">
      <w:pPr>
        <w:keepNext/>
        <w:widowControl/>
        <w:autoSpaceDE/>
        <w:autoSpaceDN/>
        <w:spacing w:beforeLines="20" w:before="48" w:afterLines="20" w:after="48"/>
        <w:jc w:val="center"/>
        <w:outlineLvl w:val="0"/>
        <w:rPr>
          <w:rFonts w:ascii="Calibri" w:hAnsi="Calibri" w:cs="Calibri"/>
          <w:b/>
          <w:lang w:eastAsia="pl-PL"/>
        </w:rPr>
      </w:pPr>
      <w:r w:rsidRPr="007C3278">
        <w:rPr>
          <w:rFonts w:ascii="Calibri" w:hAnsi="Calibri" w:cs="Calibri"/>
          <w:b/>
          <w:lang w:eastAsia="pl-PL"/>
        </w:rPr>
        <w:t>UMOWA NR ……………………………………………..</w:t>
      </w:r>
    </w:p>
    <w:p w14:paraId="375ADCEE" w14:textId="77777777" w:rsidR="007C3278" w:rsidRPr="007C3278" w:rsidRDefault="007C3278" w:rsidP="007C3278">
      <w:pPr>
        <w:keepNext/>
        <w:widowControl/>
        <w:autoSpaceDE/>
        <w:autoSpaceDN/>
        <w:spacing w:beforeLines="20" w:before="48" w:afterLines="20" w:after="48"/>
        <w:outlineLvl w:val="1"/>
        <w:rPr>
          <w:rFonts w:ascii="Calibri" w:hAnsi="Calibri" w:cs="Calibri"/>
          <w:lang w:eastAsia="pl-PL"/>
        </w:rPr>
      </w:pPr>
      <w:r w:rsidRPr="007C3278">
        <w:rPr>
          <w:rFonts w:ascii="Calibri" w:hAnsi="Calibri" w:cs="Calibri"/>
          <w:lang w:eastAsia="pl-PL"/>
        </w:rPr>
        <w:t>zawarta w dniu ……………………..2021 roku w Warszawie, pomiędzy:</w:t>
      </w:r>
    </w:p>
    <w:p w14:paraId="33DA72EC" w14:textId="77777777" w:rsidR="007C3278" w:rsidRPr="007C3278" w:rsidRDefault="007C3278" w:rsidP="007C3278">
      <w:pPr>
        <w:widowControl/>
        <w:autoSpaceDE/>
        <w:autoSpaceDN/>
        <w:spacing w:beforeLines="20" w:before="48" w:afterLines="20" w:after="48"/>
        <w:jc w:val="both"/>
        <w:rPr>
          <w:rFonts w:ascii="Calibri" w:hAnsi="Calibri" w:cs="Calibri"/>
          <w:b/>
          <w:bCs/>
          <w:lang w:eastAsia="pl-PL"/>
        </w:rPr>
      </w:pPr>
    </w:p>
    <w:p w14:paraId="5E77A71E" w14:textId="77777777" w:rsidR="007C3278" w:rsidRPr="007C3278" w:rsidRDefault="007C3278" w:rsidP="007C3278">
      <w:pPr>
        <w:widowControl/>
        <w:autoSpaceDE/>
        <w:autoSpaceDN/>
        <w:spacing w:beforeLines="20" w:before="48" w:afterLines="20" w:after="48"/>
        <w:jc w:val="both"/>
        <w:rPr>
          <w:rFonts w:ascii="Calibri" w:hAnsi="Calibri" w:cs="Calibri"/>
          <w:lang w:eastAsia="pl-PL"/>
        </w:rPr>
      </w:pPr>
      <w:r w:rsidRPr="007C3278">
        <w:rPr>
          <w:rFonts w:ascii="Calibri" w:hAnsi="Calibri" w:cs="Calibri"/>
          <w:b/>
          <w:bCs/>
          <w:lang w:eastAsia="pl-PL"/>
        </w:rPr>
        <w:t xml:space="preserve">Skarbem Państwa – państwową jednostką budżetową Centrum Projektów Europejskich, </w:t>
      </w:r>
      <w:r w:rsidRPr="007C3278">
        <w:rPr>
          <w:rFonts w:ascii="Calibri" w:hAnsi="Calibri" w:cs="Calibri"/>
          <w:lang w:eastAsia="pl-PL"/>
        </w:rPr>
        <w:t xml:space="preserve">z siedzibą w Warszawie przy ul. Domaniewskiej 39a, 02- 672 Warszawa, posiadającym numer identyfikacji REGON 141681456 oraz NIP 7010158887, </w:t>
      </w:r>
    </w:p>
    <w:p w14:paraId="2F530C81" w14:textId="77777777" w:rsidR="007C3278" w:rsidRPr="007C3278" w:rsidRDefault="007C3278" w:rsidP="007C3278">
      <w:pPr>
        <w:widowControl/>
        <w:autoSpaceDE/>
        <w:autoSpaceDN/>
        <w:spacing w:beforeLines="20" w:before="48" w:afterLines="20" w:after="48"/>
        <w:jc w:val="both"/>
        <w:rPr>
          <w:rFonts w:ascii="Calibri" w:hAnsi="Calibri" w:cs="Calibri"/>
          <w:lang w:eastAsia="pl-PL"/>
        </w:rPr>
      </w:pPr>
      <w:r w:rsidRPr="007C3278">
        <w:rPr>
          <w:rFonts w:ascii="Calibri" w:hAnsi="Calibri" w:cs="Calibri"/>
          <w:lang w:eastAsia="pl-PL"/>
        </w:rPr>
        <w:t xml:space="preserve">reprezentowanym przez </w:t>
      </w:r>
      <w:r w:rsidRPr="007C3278">
        <w:rPr>
          <w:rFonts w:ascii="Calibri" w:hAnsi="Calibri" w:cs="Calibri"/>
          <w:b/>
          <w:bCs/>
          <w:lang w:eastAsia="pl-PL"/>
        </w:rPr>
        <w:t xml:space="preserve">Pana Leszka Buller </w:t>
      </w:r>
      <w:r w:rsidRPr="007C3278">
        <w:rPr>
          <w:rFonts w:ascii="Calibri" w:hAnsi="Calibri" w:cs="Calibri"/>
          <w:bCs/>
          <w:lang w:eastAsia="pl-PL"/>
        </w:rPr>
        <w:t>– Dyrektora Centrum Projektów Europejskich na podstawie powołania na stanowisko z dniem 16 maja 2016 r.</w:t>
      </w:r>
      <w:r w:rsidRPr="007C3278">
        <w:rPr>
          <w:rFonts w:ascii="Calibri" w:hAnsi="Calibri" w:cs="Calibri"/>
          <w:lang w:eastAsia="pl-PL"/>
        </w:rPr>
        <w:t xml:space="preserve"> przez Ministra Rozwoju,</w:t>
      </w:r>
      <w:r w:rsidRPr="007C3278">
        <w:rPr>
          <w:rFonts w:ascii="Calibri" w:hAnsi="Calibri" w:cs="Calibri"/>
          <w:b/>
          <w:bCs/>
          <w:lang w:eastAsia="pl-PL"/>
        </w:rPr>
        <w:t xml:space="preserve"> </w:t>
      </w:r>
      <w:r w:rsidRPr="007C3278">
        <w:rPr>
          <w:rFonts w:ascii="Calibri" w:hAnsi="Calibri" w:cs="Calibri"/>
          <w:lang w:eastAsia="pl-PL"/>
        </w:rPr>
        <w:t xml:space="preserve">zwanym w dalszej części </w:t>
      </w:r>
      <w:r w:rsidRPr="007C3278">
        <w:rPr>
          <w:rFonts w:ascii="Calibri" w:hAnsi="Calibri" w:cs="Calibri"/>
          <w:b/>
          <w:bCs/>
          <w:lang w:eastAsia="pl-PL"/>
        </w:rPr>
        <w:t>„Zamawiającym”,</w:t>
      </w:r>
    </w:p>
    <w:p w14:paraId="20138C34" w14:textId="77777777" w:rsidR="007C3278" w:rsidRPr="007C3278" w:rsidRDefault="007C3278" w:rsidP="007C3278">
      <w:pPr>
        <w:widowControl/>
        <w:autoSpaceDE/>
        <w:autoSpaceDN/>
        <w:spacing w:beforeLines="20" w:before="48" w:afterLines="20" w:after="48"/>
        <w:jc w:val="both"/>
        <w:rPr>
          <w:rFonts w:ascii="Calibri" w:hAnsi="Calibri" w:cs="Calibri"/>
          <w:lang w:eastAsia="pl-PL"/>
        </w:rPr>
      </w:pPr>
      <w:r w:rsidRPr="007C3278">
        <w:rPr>
          <w:rFonts w:ascii="Calibri" w:hAnsi="Calibri" w:cs="Calibri"/>
          <w:lang w:eastAsia="pl-PL"/>
        </w:rPr>
        <w:t xml:space="preserve">a  </w:t>
      </w:r>
    </w:p>
    <w:p w14:paraId="28F66A7A" w14:textId="77777777" w:rsidR="007C3278" w:rsidRPr="007C3278" w:rsidRDefault="007C3278" w:rsidP="007C3278">
      <w:pPr>
        <w:widowControl/>
        <w:autoSpaceDE/>
        <w:autoSpaceDN/>
        <w:spacing w:beforeLines="20" w:before="48" w:afterLines="20" w:after="48"/>
        <w:jc w:val="both"/>
        <w:rPr>
          <w:rFonts w:ascii="Calibri" w:hAnsi="Calibri" w:cs="Calibri"/>
          <w:lang w:eastAsia="pl-PL"/>
        </w:rPr>
      </w:pPr>
      <w:r w:rsidRPr="007C3278">
        <w:rPr>
          <w:rFonts w:ascii="Calibri" w:hAnsi="Calibri" w:cs="Calibri"/>
          <w:lang w:eastAsia="pl-PL"/>
        </w:rPr>
        <w:t>………………………………….. z siedzibą w ………………. przy ul. …………………, ……………….., ………………., posiadającą numer identyfikacji REGON …………. oraz NIP …………….., wpisaną do Krajowego Rejestru Sądowego pod numerem KRS ……………………..…../wpisaną do Centralnej Ewidencji i Informacji o Działalności Gospodarczej,</w:t>
      </w:r>
    </w:p>
    <w:p w14:paraId="105F9E05" w14:textId="77777777" w:rsidR="007C3278" w:rsidRPr="007C3278" w:rsidRDefault="007C3278" w:rsidP="007C3278">
      <w:pPr>
        <w:widowControl/>
        <w:autoSpaceDE/>
        <w:autoSpaceDN/>
        <w:spacing w:beforeLines="20" w:before="48" w:afterLines="20" w:after="48"/>
        <w:jc w:val="both"/>
        <w:rPr>
          <w:rFonts w:ascii="Calibri" w:hAnsi="Calibri" w:cs="Calibri"/>
          <w:b/>
          <w:lang w:eastAsia="pl-PL"/>
        </w:rPr>
      </w:pPr>
      <w:r w:rsidRPr="007C3278">
        <w:rPr>
          <w:rFonts w:ascii="Calibri" w:hAnsi="Calibri" w:cs="Calibri"/>
          <w:lang w:eastAsia="pl-PL"/>
        </w:rPr>
        <w:t xml:space="preserve">reprezentowanym przez Pana/Panią ……………… –……………………………. , zwaną w dalszej części umowy </w:t>
      </w:r>
      <w:r w:rsidRPr="007C3278">
        <w:rPr>
          <w:rFonts w:ascii="Calibri" w:hAnsi="Calibri" w:cs="Calibri"/>
          <w:b/>
          <w:lang w:eastAsia="pl-PL"/>
        </w:rPr>
        <w:t>„Wykonawcą”</w:t>
      </w:r>
    </w:p>
    <w:p w14:paraId="3F3DD52C" w14:textId="77777777" w:rsidR="007C3278" w:rsidRPr="007C3278" w:rsidRDefault="007C3278" w:rsidP="007C3278">
      <w:pPr>
        <w:widowControl/>
        <w:autoSpaceDE/>
        <w:autoSpaceDN/>
        <w:spacing w:beforeLines="20" w:before="48" w:afterLines="20" w:after="48"/>
        <w:jc w:val="both"/>
        <w:rPr>
          <w:rFonts w:ascii="Calibri" w:hAnsi="Calibri" w:cs="Calibri"/>
          <w:b/>
          <w:lang w:eastAsia="pl-PL"/>
        </w:rPr>
      </w:pPr>
      <w:r w:rsidRPr="007C3278">
        <w:rPr>
          <w:rFonts w:ascii="Calibri" w:hAnsi="Calibri" w:cs="Calibri"/>
          <w:b/>
          <w:lang w:eastAsia="pl-PL"/>
        </w:rPr>
        <w:t>lub</w:t>
      </w:r>
      <w:r w:rsidRPr="007C3278">
        <w:rPr>
          <w:rFonts w:ascii="Calibri" w:hAnsi="Calibri" w:cs="Calibri"/>
          <w:b/>
          <w:vertAlign w:val="superscript"/>
          <w:lang w:eastAsia="pl-PL"/>
        </w:rPr>
        <w:footnoteReference w:id="5"/>
      </w:r>
    </w:p>
    <w:p w14:paraId="4227CB08" w14:textId="77777777" w:rsidR="007C3278" w:rsidRPr="007C3278" w:rsidRDefault="007C3278" w:rsidP="007C3278">
      <w:pPr>
        <w:widowControl/>
        <w:autoSpaceDE/>
        <w:autoSpaceDN/>
        <w:spacing w:beforeLines="20" w:before="48" w:afterLines="20" w:after="48"/>
        <w:jc w:val="both"/>
        <w:rPr>
          <w:rFonts w:ascii="Calibri" w:hAnsi="Calibri" w:cs="Calibri"/>
          <w:lang w:eastAsia="pl-PL"/>
        </w:rPr>
      </w:pPr>
      <w:r w:rsidRPr="007C3278">
        <w:rPr>
          <w:rFonts w:ascii="Calibri" w:hAnsi="Calibri" w:cs="Calibri"/>
          <w:lang w:eastAsia="pl-PL"/>
        </w:rPr>
        <w:t>Panem/Panią ……………………..zamieszkałym/zamieszkałą w …………. przy ul. ……………., legitymującym się/legitymującą się dowodem osobistym o numerze ……………..oraz numerze PESEL……………., i posiadającym/posiadającą numer identyfikacji NIP ………………</w:t>
      </w:r>
    </w:p>
    <w:p w14:paraId="0BA4C7C7" w14:textId="77777777" w:rsidR="007C3278" w:rsidRPr="007C3278" w:rsidRDefault="007C3278" w:rsidP="007C3278">
      <w:pPr>
        <w:widowControl/>
        <w:autoSpaceDE/>
        <w:autoSpaceDN/>
        <w:spacing w:beforeLines="20" w:before="48" w:afterLines="20" w:after="48"/>
        <w:jc w:val="both"/>
        <w:rPr>
          <w:rFonts w:ascii="Calibri" w:hAnsi="Calibri" w:cs="Calibri"/>
          <w:b/>
          <w:lang w:eastAsia="pl-PL"/>
        </w:rPr>
      </w:pPr>
      <w:r w:rsidRPr="007C3278">
        <w:rPr>
          <w:rFonts w:ascii="Calibri" w:hAnsi="Calibri" w:cs="Calibri"/>
          <w:lang w:eastAsia="pl-PL"/>
        </w:rPr>
        <w:t xml:space="preserve">zwanym/zwaną w dalszej części umowy </w:t>
      </w:r>
      <w:r w:rsidRPr="007C3278">
        <w:rPr>
          <w:rFonts w:ascii="Calibri" w:hAnsi="Calibri" w:cs="Calibri"/>
          <w:b/>
          <w:lang w:eastAsia="pl-PL"/>
        </w:rPr>
        <w:t>„Wykonawcą”.</w:t>
      </w:r>
    </w:p>
    <w:p w14:paraId="4B90D6EA" w14:textId="77777777" w:rsidR="007C3278" w:rsidRPr="007C3278" w:rsidRDefault="007C3278" w:rsidP="007C3278">
      <w:pPr>
        <w:widowControl/>
        <w:autoSpaceDE/>
        <w:autoSpaceDN/>
        <w:spacing w:beforeLines="20" w:before="48" w:afterLines="20" w:after="48"/>
        <w:jc w:val="both"/>
        <w:rPr>
          <w:rFonts w:ascii="Calibri" w:hAnsi="Calibri" w:cs="Calibri"/>
          <w:lang w:eastAsia="pl-PL"/>
        </w:rPr>
      </w:pPr>
    </w:p>
    <w:p w14:paraId="0E919CA3" w14:textId="77777777" w:rsidR="007C3278" w:rsidRPr="007C3278" w:rsidRDefault="007C3278" w:rsidP="007C3278">
      <w:pPr>
        <w:widowControl/>
        <w:autoSpaceDE/>
        <w:autoSpaceDN/>
        <w:spacing w:beforeLines="20" w:before="48" w:afterLines="20" w:after="48"/>
        <w:jc w:val="both"/>
        <w:rPr>
          <w:rFonts w:ascii="Calibri" w:hAnsi="Calibri" w:cs="Calibri"/>
          <w:lang w:eastAsia="pl-PL"/>
        </w:rPr>
      </w:pPr>
      <w:r w:rsidRPr="007C3278">
        <w:rPr>
          <w:rFonts w:ascii="Calibri" w:hAnsi="Calibri" w:cs="Calibri"/>
          <w:lang w:eastAsia="pl-PL"/>
        </w:rPr>
        <w:t xml:space="preserve">Zamawiający lub Wykonawca zwani są również dalej </w:t>
      </w:r>
      <w:r w:rsidRPr="007C3278">
        <w:rPr>
          <w:rFonts w:ascii="Calibri" w:hAnsi="Calibri" w:cs="Calibri"/>
          <w:b/>
          <w:lang w:eastAsia="pl-PL"/>
        </w:rPr>
        <w:t>„Stroną”</w:t>
      </w:r>
      <w:r w:rsidRPr="007C3278">
        <w:rPr>
          <w:rFonts w:ascii="Calibri" w:hAnsi="Calibri" w:cs="Calibri"/>
          <w:lang w:eastAsia="pl-PL"/>
        </w:rPr>
        <w:t xml:space="preserve"> lub </w:t>
      </w:r>
      <w:r w:rsidRPr="007C3278">
        <w:rPr>
          <w:rFonts w:ascii="Calibri" w:hAnsi="Calibri" w:cs="Calibri"/>
          <w:b/>
          <w:lang w:eastAsia="pl-PL"/>
        </w:rPr>
        <w:t>„Stronami”</w:t>
      </w:r>
      <w:r w:rsidRPr="007C3278">
        <w:rPr>
          <w:rFonts w:ascii="Calibri" w:hAnsi="Calibri" w:cs="Calibri"/>
          <w:lang w:eastAsia="pl-PL"/>
        </w:rPr>
        <w:t xml:space="preserve"> umowy.</w:t>
      </w:r>
    </w:p>
    <w:p w14:paraId="0332D397" w14:textId="77777777" w:rsidR="007C3278" w:rsidRPr="007C3278" w:rsidRDefault="007C3278" w:rsidP="007C3278">
      <w:pPr>
        <w:widowControl/>
        <w:autoSpaceDE/>
        <w:autoSpaceDN/>
        <w:spacing w:beforeLines="20" w:before="48" w:afterLines="20" w:after="48"/>
        <w:jc w:val="both"/>
        <w:rPr>
          <w:rFonts w:ascii="Calibri" w:hAnsi="Calibri" w:cs="Calibri"/>
          <w:lang w:eastAsia="pl-PL"/>
        </w:rPr>
      </w:pPr>
    </w:p>
    <w:p w14:paraId="4FEBE813" w14:textId="77777777" w:rsidR="007C3278" w:rsidRPr="007C3278" w:rsidRDefault="007C3278" w:rsidP="007C3278">
      <w:pPr>
        <w:widowControl/>
        <w:suppressAutoHyphens/>
        <w:autoSpaceDE/>
        <w:spacing w:beforeLines="20" w:before="48" w:afterLines="20" w:after="48"/>
        <w:jc w:val="center"/>
        <w:textAlignment w:val="baseline"/>
        <w:rPr>
          <w:rFonts w:ascii="Calibri" w:hAnsi="Calibri" w:cs="Calibri"/>
          <w:kern w:val="3"/>
          <w:lang w:eastAsia="pl-PL"/>
        </w:rPr>
      </w:pPr>
      <w:r w:rsidRPr="007C3278">
        <w:rPr>
          <w:rFonts w:ascii="Calibri" w:hAnsi="Calibri" w:cs="Calibri"/>
          <w:b/>
          <w:kern w:val="3"/>
          <w:lang w:eastAsia="pl-PL"/>
        </w:rPr>
        <w:t>§ 1</w:t>
      </w:r>
    </w:p>
    <w:p w14:paraId="2832FECB" w14:textId="2F35DDAC" w:rsidR="007C3278" w:rsidRPr="007C3278" w:rsidRDefault="007C3278" w:rsidP="00C94B4A">
      <w:pPr>
        <w:widowControl/>
        <w:numPr>
          <w:ilvl w:val="0"/>
          <w:numId w:val="80"/>
        </w:numPr>
        <w:tabs>
          <w:tab w:val="left" w:pos="426"/>
        </w:tabs>
        <w:suppressAutoHyphens/>
        <w:autoSpaceDE/>
        <w:autoSpaceDN/>
        <w:spacing w:beforeLines="20" w:before="48" w:afterLines="20" w:after="48"/>
        <w:jc w:val="both"/>
        <w:textAlignment w:val="baseline"/>
        <w:rPr>
          <w:rFonts w:ascii="Calibri" w:hAnsi="Calibri" w:cs="Calibri"/>
          <w:kern w:val="3"/>
          <w:lang w:eastAsia="pl-PL"/>
        </w:rPr>
      </w:pPr>
      <w:r w:rsidRPr="007C3278">
        <w:rPr>
          <w:rFonts w:ascii="Calibri" w:hAnsi="Calibri" w:cs="Calibri"/>
          <w:lang w:eastAsia="pl-PL"/>
        </w:rPr>
        <w:t xml:space="preserve">Umowa została zawarta w wyniku udzielenia zamówienia publicznego na podstawie ustawy z dnia 11 września 2011 r. Prawo zamówień publicznych (Dz. U. poz. 2019 z późn. </w:t>
      </w:r>
      <w:r w:rsidR="00841C4F">
        <w:rPr>
          <w:rFonts w:ascii="Calibri" w:hAnsi="Calibri" w:cs="Calibri"/>
          <w:lang w:eastAsia="pl-PL"/>
        </w:rPr>
        <w:t>z</w:t>
      </w:r>
      <w:r w:rsidR="00841C4F" w:rsidRPr="007C3278">
        <w:rPr>
          <w:rFonts w:ascii="Calibri" w:hAnsi="Calibri" w:cs="Calibri"/>
          <w:lang w:eastAsia="pl-PL"/>
        </w:rPr>
        <w:t>m</w:t>
      </w:r>
      <w:r w:rsidRPr="007C3278">
        <w:rPr>
          <w:rFonts w:ascii="Calibri" w:hAnsi="Calibri" w:cs="Calibri"/>
          <w:lang w:eastAsia="pl-PL"/>
        </w:rPr>
        <w:t xml:space="preserve">.), numer postępowania </w:t>
      </w:r>
      <w:r w:rsidR="00404567">
        <w:rPr>
          <w:rFonts w:ascii="Calibri" w:hAnsi="Calibri" w:cs="Calibri"/>
          <w:lang w:eastAsia="pl-PL"/>
        </w:rPr>
        <w:t>WA.263.28.2021.KR.</w:t>
      </w:r>
    </w:p>
    <w:p w14:paraId="47656CB7" w14:textId="77777777" w:rsidR="007C3278" w:rsidRPr="007C3278" w:rsidRDefault="007C3278" w:rsidP="00C94B4A">
      <w:pPr>
        <w:widowControl/>
        <w:numPr>
          <w:ilvl w:val="0"/>
          <w:numId w:val="80"/>
        </w:numPr>
        <w:tabs>
          <w:tab w:val="left" w:pos="426"/>
        </w:tabs>
        <w:autoSpaceDE/>
        <w:autoSpaceDN/>
        <w:spacing w:beforeLines="20" w:before="48" w:afterLines="20" w:after="48"/>
        <w:jc w:val="both"/>
        <w:rPr>
          <w:rFonts w:ascii="Calibri" w:hAnsi="Calibri" w:cs="Calibri"/>
          <w:kern w:val="3"/>
          <w:lang w:eastAsia="pl-PL"/>
        </w:rPr>
      </w:pPr>
      <w:r w:rsidRPr="007C3278">
        <w:rPr>
          <w:rFonts w:ascii="Calibri" w:hAnsi="Calibri" w:cs="Calibri"/>
          <w:kern w:val="3"/>
          <w:lang w:eastAsia="pl-PL"/>
        </w:rPr>
        <w:t xml:space="preserve">Przedmiot umowy jest współfinansowany ze środków Unii Europejskiej w ramach Programu Współpracy </w:t>
      </w:r>
      <w:proofErr w:type="spellStart"/>
      <w:r w:rsidRPr="007C3278">
        <w:rPr>
          <w:rFonts w:ascii="Calibri" w:hAnsi="Calibri" w:cs="Calibri"/>
          <w:kern w:val="3"/>
          <w:lang w:eastAsia="pl-PL"/>
        </w:rPr>
        <w:t>Interreg</w:t>
      </w:r>
      <w:proofErr w:type="spellEnd"/>
      <w:r w:rsidRPr="007C3278">
        <w:rPr>
          <w:rFonts w:ascii="Calibri" w:hAnsi="Calibri" w:cs="Calibri"/>
          <w:kern w:val="3"/>
          <w:lang w:eastAsia="pl-PL"/>
        </w:rPr>
        <w:t xml:space="preserve"> V-A Polska- Słowacja 2014-2020 (dalej Programu). </w:t>
      </w:r>
    </w:p>
    <w:p w14:paraId="19088073" w14:textId="77777777" w:rsidR="007C3278" w:rsidRPr="007C3278" w:rsidRDefault="007C3278" w:rsidP="00C94B4A">
      <w:pPr>
        <w:widowControl/>
        <w:numPr>
          <w:ilvl w:val="0"/>
          <w:numId w:val="80"/>
        </w:numPr>
        <w:tabs>
          <w:tab w:val="left" w:pos="426"/>
        </w:tabs>
        <w:suppressAutoHyphens/>
        <w:autoSpaceDE/>
        <w:autoSpaceDN/>
        <w:spacing w:beforeLines="20" w:before="48" w:afterLines="20" w:after="48"/>
        <w:jc w:val="both"/>
        <w:textAlignment w:val="baseline"/>
        <w:rPr>
          <w:rFonts w:ascii="Calibri" w:hAnsi="Calibri" w:cs="Calibri"/>
          <w:kern w:val="3"/>
          <w:lang w:eastAsia="pl-PL"/>
        </w:rPr>
      </w:pPr>
      <w:r w:rsidRPr="007C3278">
        <w:rPr>
          <w:rFonts w:ascii="Calibri" w:hAnsi="Calibri" w:cs="Calibri"/>
          <w:kern w:val="3"/>
          <w:lang w:eastAsia="pl-PL"/>
        </w:rPr>
        <w:t xml:space="preserve">Przedmiotem umowy jest świadczenie wybranych usług określonych w Opisie Przedmiotu Zamówienia stanowiącym załącznik nr 1 do umowy, zwany dalej „OPZ”, w ramach organizacji posiedzeń </w:t>
      </w:r>
      <w:r w:rsidRPr="007C3278">
        <w:rPr>
          <w:rFonts w:ascii="Calibri" w:hAnsi="Calibri" w:cs="Calibri"/>
          <w:b/>
          <w:bCs/>
          <w:kern w:val="3"/>
          <w:lang w:eastAsia="pl-PL"/>
        </w:rPr>
        <w:t>KOMITETU MONITORUJĄCEGO</w:t>
      </w:r>
      <w:r w:rsidRPr="007C3278">
        <w:rPr>
          <w:rFonts w:ascii="Calibri" w:hAnsi="Calibri" w:cs="Calibri"/>
          <w:kern w:val="3"/>
          <w:lang w:eastAsia="pl-PL"/>
        </w:rPr>
        <w:t xml:space="preserve"> na potrzeby Programu na terenie obszaru wsparcia. </w:t>
      </w:r>
    </w:p>
    <w:p w14:paraId="763478B1" w14:textId="77777777" w:rsidR="007C3278" w:rsidRPr="007C3278" w:rsidRDefault="007C3278" w:rsidP="00C94B4A">
      <w:pPr>
        <w:widowControl/>
        <w:numPr>
          <w:ilvl w:val="0"/>
          <w:numId w:val="80"/>
        </w:numPr>
        <w:tabs>
          <w:tab w:val="left" w:pos="426"/>
        </w:tabs>
        <w:suppressAutoHyphens/>
        <w:autoSpaceDE/>
        <w:autoSpaceDN/>
        <w:spacing w:beforeLines="20" w:before="48" w:afterLines="20" w:after="48"/>
        <w:jc w:val="both"/>
        <w:textAlignment w:val="baseline"/>
        <w:rPr>
          <w:rFonts w:ascii="Calibri" w:hAnsi="Calibri" w:cs="Calibri"/>
          <w:kern w:val="3"/>
          <w:lang w:eastAsia="pl-PL"/>
        </w:rPr>
      </w:pPr>
      <w:r w:rsidRPr="007C3278">
        <w:rPr>
          <w:rFonts w:ascii="Calibri" w:hAnsi="Calibri" w:cs="Calibri"/>
          <w:kern w:val="3"/>
          <w:lang w:eastAsia="pl-PL"/>
        </w:rPr>
        <w:t>Terminy poszczególnych posiedzeń zostaną ustalone podczas rozmów roboczych z Wykonawcą. Zamawiający zastrzega sobie prawo do  zmian terminu z powodu okoliczności, na które nie miał wpływu w momencie zawierania umowy. W takim przypadku nowa data posiedzenia / posiedzeń zostanie ustalona na drodze porozumienia Stron, w zależności od dostępności usług hotelarskich (zmiana daty możliwa tylko z inicjatywy Zamawiającego). Powyższa zmiana nie wymaga aneksowania umowy.</w:t>
      </w:r>
    </w:p>
    <w:p w14:paraId="560711FD" w14:textId="77777777" w:rsidR="007C3278" w:rsidRPr="007C3278" w:rsidRDefault="007C3278" w:rsidP="00C94B4A">
      <w:pPr>
        <w:widowControl/>
        <w:numPr>
          <w:ilvl w:val="0"/>
          <w:numId w:val="80"/>
        </w:numPr>
        <w:tabs>
          <w:tab w:val="left" w:pos="426"/>
        </w:tabs>
        <w:suppressAutoHyphens/>
        <w:autoSpaceDE/>
        <w:autoSpaceDN/>
        <w:spacing w:beforeLines="20" w:before="48" w:afterLines="20" w:after="48"/>
        <w:jc w:val="both"/>
        <w:textAlignment w:val="baseline"/>
        <w:rPr>
          <w:rFonts w:ascii="Calibri" w:hAnsi="Calibri" w:cs="Calibri"/>
          <w:kern w:val="3"/>
          <w:lang w:eastAsia="pl-PL"/>
        </w:rPr>
      </w:pPr>
      <w:r w:rsidRPr="007C3278">
        <w:rPr>
          <w:rFonts w:ascii="Calibri" w:hAnsi="Calibri" w:cs="Calibri"/>
          <w:kern w:val="3"/>
          <w:lang w:eastAsia="pl-PL"/>
        </w:rPr>
        <w:t>Szczegółowy zakres usług określa OPZ.</w:t>
      </w:r>
    </w:p>
    <w:p w14:paraId="684A0221" w14:textId="77777777" w:rsidR="007C3278" w:rsidRPr="007C3278" w:rsidRDefault="007C3278" w:rsidP="00C94B4A">
      <w:pPr>
        <w:widowControl/>
        <w:numPr>
          <w:ilvl w:val="0"/>
          <w:numId w:val="80"/>
        </w:numPr>
        <w:tabs>
          <w:tab w:val="left" w:pos="0"/>
          <w:tab w:val="left" w:pos="426"/>
        </w:tabs>
        <w:suppressAutoHyphens/>
        <w:autoSpaceDE/>
        <w:autoSpaceDN/>
        <w:spacing w:beforeLines="20" w:before="48" w:afterLines="20" w:after="48"/>
        <w:jc w:val="both"/>
        <w:textAlignment w:val="baseline"/>
        <w:rPr>
          <w:rFonts w:ascii="Calibri" w:hAnsi="Calibri" w:cs="Calibri"/>
          <w:kern w:val="3"/>
          <w:lang w:eastAsia="pl-PL"/>
        </w:rPr>
      </w:pPr>
      <w:r w:rsidRPr="007C3278">
        <w:rPr>
          <w:rFonts w:ascii="Calibri" w:hAnsi="Calibri" w:cs="Calibri"/>
          <w:kern w:val="3"/>
          <w:lang w:eastAsia="pl-PL"/>
        </w:rPr>
        <w:lastRenderedPageBreak/>
        <w:t>W przypadku powstania jakiejkolwiek rozbieżności pomiędzy zapisami OPZ a zapisami umowy nadrzędne są zapisy OPZ.</w:t>
      </w:r>
    </w:p>
    <w:p w14:paraId="7A40A96A" w14:textId="77777777" w:rsidR="007C3278" w:rsidRPr="007C3278" w:rsidRDefault="007C3278" w:rsidP="00C94B4A">
      <w:pPr>
        <w:widowControl/>
        <w:numPr>
          <w:ilvl w:val="0"/>
          <w:numId w:val="80"/>
        </w:numPr>
        <w:tabs>
          <w:tab w:val="left" w:pos="0"/>
          <w:tab w:val="left" w:pos="426"/>
        </w:tabs>
        <w:suppressAutoHyphens/>
        <w:autoSpaceDE/>
        <w:autoSpaceDN/>
        <w:spacing w:beforeLines="20" w:before="48" w:afterLines="20" w:after="48"/>
        <w:jc w:val="both"/>
        <w:textAlignment w:val="baseline"/>
        <w:rPr>
          <w:rFonts w:ascii="Calibri" w:hAnsi="Calibri" w:cs="Calibri"/>
          <w:kern w:val="3"/>
          <w:lang w:eastAsia="pl-PL"/>
        </w:rPr>
      </w:pPr>
      <w:r w:rsidRPr="007C3278">
        <w:rPr>
          <w:rFonts w:ascii="Calibri" w:hAnsi="Calibri" w:cs="Calibri"/>
          <w:kern w:val="3"/>
          <w:lang w:eastAsia="pl-PL"/>
        </w:rPr>
        <w:t xml:space="preserve">Strony wyznaczają następujące osoby uprawnione do  kontaktów w imieniu każdej ze Stron w związku z realizacją niniejszej umowy: </w:t>
      </w:r>
    </w:p>
    <w:p w14:paraId="1DB04A43" w14:textId="77777777" w:rsidR="007C3278" w:rsidRPr="007C3278" w:rsidRDefault="007C3278" w:rsidP="00C94B4A">
      <w:pPr>
        <w:widowControl/>
        <w:numPr>
          <w:ilvl w:val="0"/>
          <w:numId w:val="79"/>
        </w:numPr>
        <w:tabs>
          <w:tab w:val="left" w:pos="0"/>
          <w:tab w:val="left" w:pos="284"/>
        </w:tabs>
        <w:suppressAutoHyphens/>
        <w:autoSpaceDE/>
        <w:autoSpaceDN/>
        <w:spacing w:beforeLines="20" w:before="48" w:afterLines="20" w:after="48"/>
        <w:jc w:val="both"/>
        <w:textAlignment w:val="baseline"/>
        <w:rPr>
          <w:rFonts w:ascii="Calibri" w:hAnsi="Calibri" w:cs="Calibri"/>
          <w:kern w:val="3"/>
          <w:lang w:eastAsia="pl-PL"/>
        </w:rPr>
      </w:pPr>
      <w:r w:rsidRPr="007C3278">
        <w:rPr>
          <w:rFonts w:ascii="Calibri" w:hAnsi="Calibri" w:cs="Calibri"/>
          <w:kern w:val="3"/>
          <w:lang w:eastAsia="pl-PL"/>
        </w:rPr>
        <w:t xml:space="preserve">po stronie Zamawiającego: Aleksandra Stępień, tel. 12 444 15 00, e-mail: </w:t>
      </w:r>
      <w:hyperlink r:id="rId9" w:history="1">
        <w:r w:rsidRPr="007C3278">
          <w:rPr>
            <w:rFonts w:ascii="Calibri" w:hAnsi="Calibri" w:cs="Calibri"/>
            <w:color w:val="0000FF"/>
            <w:kern w:val="3"/>
            <w:u w:val="single"/>
            <w:lang w:eastAsia="pl-PL"/>
          </w:rPr>
          <w:t>astepien@plsk.eu</w:t>
        </w:r>
      </w:hyperlink>
      <w:r w:rsidRPr="007C3278">
        <w:rPr>
          <w:rFonts w:ascii="Calibri" w:hAnsi="Calibri" w:cs="Calibri"/>
          <w:kern w:val="3"/>
          <w:lang w:eastAsia="pl-PL"/>
        </w:rPr>
        <w:t xml:space="preserve"> i </w:t>
      </w:r>
      <w:hyperlink r:id="rId10" w:history="1">
        <w:r w:rsidRPr="007C3278">
          <w:rPr>
            <w:rFonts w:ascii="Calibri" w:hAnsi="Calibri" w:cs="Calibri"/>
            <w:color w:val="0000FF"/>
            <w:kern w:val="3"/>
            <w:u w:val="single"/>
            <w:lang w:eastAsia="pl-PL"/>
          </w:rPr>
          <w:t>kontakt@plsk.eu</w:t>
        </w:r>
      </w:hyperlink>
      <w:r w:rsidRPr="007C3278">
        <w:rPr>
          <w:rFonts w:ascii="Calibri" w:hAnsi="Calibri" w:cs="Calibri"/>
          <w:kern w:val="3"/>
          <w:lang w:eastAsia="pl-PL"/>
        </w:rPr>
        <w:t xml:space="preserve"> a w przypadku jej nieobecności osoba zastępująca. </w:t>
      </w:r>
    </w:p>
    <w:p w14:paraId="0F1D9E78" w14:textId="77777777" w:rsidR="007C3278" w:rsidRPr="007C3278" w:rsidRDefault="007C3278" w:rsidP="00C94B4A">
      <w:pPr>
        <w:widowControl/>
        <w:numPr>
          <w:ilvl w:val="0"/>
          <w:numId w:val="79"/>
        </w:numPr>
        <w:tabs>
          <w:tab w:val="left" w:pos="0"/>
          <w:tab w:val="left" w:pos="284"/>
        </w:tabs>
        <w:suppressAutoHyphens/>
        <w:autoSpaceDE/>
        <w:autoSpaceDN/>
        <w:spacing w:beforeLines="20" w:before="48" w:afterLines="20" w:after="48"/>
        <w:jc w:val="both"/>
        <w:textAlignment w:val="baseline"/>
        <w:rPr>
          <w:rFonts w:ascii="Calibri" w:hAnsi="Calibri" w:cs="Calibri"/>
          <w:kern w:val="3"/>
          <w:lang w:eastAsia="pl-PL"/>
        </w:rPr>
      </w:pPr>
      <w:r w:rsidRPr="007C3278">
        <w:rPr>
          <w:rFonts w:ascii="Calibri" w:hAnsi="Calibri" w:cs="Calibri"/>
          <w:kern w:val="3"/>
          <w:lang w:eastAsia="pl-PL"/>
        </w:rPr>
        <w:t>po stronie Wykonawcy: ……………………… tel.: …..………….; e-mail:……………………….</w:t>
      </w:r>
    </w:p>
    <w:p w14:paraId="7E5528EC" w14:textId="77777777" w:rsidR="007C3278" w:rsidRPr="007C3278" w:rsidRDefault="007C3278" w:rsidP="007C3278">
      <w:pPr>
        <w:suppressAutoHyphens/>
        <w:autoSpaceDE/>
        <w:autoSpaceDN/>
        <w:spacing w:beforeLines="20" w:before="48" w:afterLines="20" w:after="48"/>
        <w:jc w:val="center"/>
        <w:rPr>
          <w:rFonts w:ascii="Calibri" w:eastAsia="Arial Unicode MS" w:hAnsi="Calibri" w:cs="Calibri"/>
          <w:b/>
          <w:kern w:val="1"/>
          <w:lang w:eastAsia="pl-PL"/>
        </w:rPr>
      </w:pPr>
    </w:p>
    <w:p w14:paraId="240FE2F1" w14:textId="77777777" w:rsidR="007C3278" w:rsidRPr="007C3278" w:rsidRDefault="007C3278" w:rsidP="007C3278">
      <w:pPr>
        <w:suppressAutoHyphens/>
        <w:autoSpaceDE/>
        <w:autoSpaceDN/>
        <w:spacing w:beforeLines="20" w:before="48" w:afterLines="20" w:after="48"/>
        <w:jc w:val="center"/>
        <w:rPr>
          <w:rFonts w:ascii="Calibri" w:eastAsia="Arial Unicode MS" w:hAnsi="Calibri" w:cs="Calibri"/>
          <w:b/>
          <w:kern w:val="1"/>
          <w:lang w:eastAsia="pl-PL"/>
        </w:rPr>
      </w:pPr>
      <w:r w:rsidRPr="007C3278">
        <w:rPr>
          <w:rFonts w:ascii="Calibri" w:eastAsia="Arial Unicode MS" w:hAnsi="Calibri" w:cs="Calibri"/>
          <w:b/>
          <w:kern w:val="1"/>
          <w:lang w:eastAsia="pl-PL"/>
        </w:rPr>
        <w:t>§ 2</w:t>
      </w:r>
    </w:p>
    <w:p w14:paraId="1081FF1C" w14:textId="77777777" w:rsidR="007C3278" w:rsidRPr="00487EFC" w:rsidRDefault="007C3278" w:rsidP="00C94B4A">
      <w:pPr>
        <w:widowControl/>
        <w:numPr>
          <w:ilvl w:val="3"/>
          <w:numId w:val="77"/>
        </w:numPr>
        <w:suppressAutoHyphens/>
        <w:autoSpaceDE/>
        <w:autoSpaceDN/>
        <w:spacing w:beforeLines="20" w:before="48" w:afterLines="20" w:after="48"/>
        <w:ind w:left="426" w:hanging="426"/>
        <w:jc w:val="both"/>
        <w:rPr>
          <w:rFonts w:ascii="Calibri" w:eastAsia="Arial Unicode MS" w:hAnsi="Calibri" w:cs="Calibri"/>
          <w:bCs/>
          <w:kern w:val="1"/>
          <w:lang w:eastAsia="pl-PL"/>
        </w:rPr>
      </w:pPr>
      <w:r w:rsidRPr="00487EFC">
        <w:rPr>
          <w:rFonts w:ascii="Calibri" w:eastAsia="Arial Unicode MS" w:hAnsi="Calibri" w:cs="Calibri"/>
          <w:bCs/>
          <w:kern w:val="1"/>
          <w:lang w:eastAsia="pl-PL"/>
        </w:rPr>
        <w:t xml:space="preserve">Umowę zawarto na czas określony tj. od dnia zawarcia umowy do dnia wypełnienia wszystkich zobowiązań przez Wykonawcę i Zamawiającego nie późnej niż na 24 miesiące r. </w:t>
      </w:r>
    </w:p>
    <w:p w14:paraId="66249A8E" w14:textId="77777777" w:rsidR="007C3278" w:rsidRPr="00487EFC" w:rsidRDefault="007C3278" w:rsidP="00C94B4A">
      <w:pPr>
        <w:widowControl/>
        <w:numPr>
          <w:ilvl w:val="3"/>
          <w:numId w:val="77"/>
        </w:numPr>
        <w:suppressAutoHyphens/>
        <w:autoSpaceDE/>
        <w:autoSpaceDN/>
        <w:spacing w:beforeLines="20" w:before="48" w:afterLines="20" w:after="48"/>
        <w:ind w:left="426" w:hanging="426"/>
        <w:jc w:val="both"/>
        <w:rPr>
          <w:rFonts w:ascii="Calibri" w:hAnsi="Calibri" w:cs="Calibri"/>
          <w:lang w:val="x-none" w:eastAsia="pl-PL"/>
        </w:rPr>
      </w:pPr>
      <w:r w:rsidRPr="00487EFC">
        <w:rPr>
          <w:rFonts w:ascii="Calibri" w:hAnsi="Calibri" w:cs="Calibri"/>
          <w:lang w:eastAsia="pl-PL"/>
        </w:rPr>
        <w:t xml:space="preserve">Zamawiający zastrzega prawo do </w:t>
      </w:r>
      <w:proofErr w:type="spellStart"/>
      <w:r w:rsidRPr="00487EFC">
        <w:rPr>
          <w:rFonts w:ascii="Calibri" w:hAnsi="Calibri" w:cs="Calibri"/>
          <w:lang w:eastAsia="pl-PL"/>
        </w:rPr>
        <w:t>bezkosztowej</w:t>
      </w:r>
      <w:proofErr w:type="spellEnd"/>
      <w:r w:rsidRPr="00487EFC">
        <w:rPr>
          <w:rFonts w:ascii="Calibri" w:hAnsi="Calibri" w:cs="Calibri"/>
          <w:lang w:eastAsia="pl-PL"/>
        </w:rPr>
        <w:t xml:space="preserve"> rezygnacji z organizacji posiedzenia, nie później niż </w:t>
      </w:r>
      <w:r w:rsidRPr="00487EFC">
        <w:rPr>
          <w:rFonts w:ascii="Calibri" w:hAnsi="Calibri" w:cs="Calibri"/>
          <w:b/>
          <w:bCs/>
          <w:lang w:eastAsia="pl-PL"/>
        </w:rPr>
        <w:t>7 dni</w:t>
      </w:r>
      <w:r w:rsidRPr="00487EFC">
        <w:rPr>
          <w:rFonts w:ascii="Calibri" w:hAnsi="Calibri" w:cs="Calibri"/>
          <w:lang w:eastAsia="pl-PL"/>
        </w:rPr>
        <w:t xml:space="preserve"> przed terminem wyznaczonym na jego wykonanie, bez ponoszenia skutków finansowych.</w:t>
      </w:r>
    </w:p>
    <w:p w14:paraId="254A1B12" w14:textId="77777777" w:rsidR="007C3278" w:rsidRPr="007C3278" w:rsidRDefault="007C3278" w:rsidP="00C94B4A">
      <w:pPr>
        <w:widowControl/>
        <w:numPr>
          <w:ilvl w:val="3"/>
          <w:numId w:val="77"/>
        </w:numPr>
        <w:suppressAutoHyphens/>
        <w:autoSpaceDE/>
        <w:autoSpaceDN/>
        <w:spacing w:beforeLines="20" w:before="48" w:afterLines="20" w:after="48"/>
        <w:ind w:left="426" w:hanging="426"/>
        <w:jc w:val="both"/>
        <w:rPr>
          <w:rFonts w:ascii="Calibri" w:hAnsi="Calibri" w:cs="Calibri"/>
          <w:lang w:val="x-none" w:eastAsia="pl-PL"/>
        </w:rPr>
      </w:pPr>
      <w:r w:rsidRPr="007C3278">
        <w:rPr>
          <w:rFonts w:ascii="Calibri" w:hAnsi="Calibri" w:cs="Calibri"/>
          <w:lang w:eastAsia="pl-PL"/>
        </w:rPr>
        <w:t xml:space="preserve">Zamawiający zapewnia, że w ramach umowy zostaną zorganizowane co najmniej 2 posiedzenia (zakres gwarantowany zamówienia). W przypadku niewykorzystania przez Zamawiającego pełnego zakresu zamówienia objętego przedmiotem umowy, to jest zamówienia ponad zakres gwarantowany zamówienia, o którym mowa w zdaniu poprzednim, Wykonawcy nie przysługują roszczenia z tym faktem związane w szczególności roszczenie o zapłatę.  </w:t>
      </w:r>
    </w:p>
    <w:p w14:paraId="26FD4115" w14:textId="77777777" w:rsidR="007C3278" w:rsidRPr="007C3278" w:rsidRDefault="007C3278" w:rsidP="007C3278">
      <w:pPr>
        <w:suppressAutoHyphens/>
        <w:autoSpaceDE/>
        <w:autoSpaceDN/>
        <w:spacing w:beforeLines="20" w:before="48" w:afterLines="20" w:after="48"/>
        <w:jc w:val="center"/>
        <w:rPr>
          <w:rFonts w:ascii="Calibri" w:eastAsia="Arial Unicode MS" w:hAnsi="Calibri" w:cs="Calibri"/>
          <w:b/>
          <w:kern w:val="1"/>
          <w:lang w:val="x-none" w:eastAsia="pl-PL"/>
        </w:rPr>
      </w:pPr>
    </w:p>
    <w:p w14:paraId="5CB6774D" w14:textId="77777777" w:rsidR="007C3278" w:rsidRPr="007C3278" w:rsidRDefault="007C3278" w:rsidP="007C3278">
      <w:pPr>
        <w:widowControl/>
        <w:autoSpaceDE/>
        <w:autoSpaceDN/>
        <w:spacing w:beforeLines="20" w:before="48" w:afterLines="20" w:after="48"/>
        <w:jc w:val="center"/>
        <w:rPr>
          <w:rFonts w:ascii="Calibri" w:hAnsi="Calibri" w:cs="Calibri"/>
          <w:b/>
          <w:lang w:eastAsia="pl-PL"/>
        </w:rPr>
      </w:pPr>
      <w:r w:rsidRPr="007C3278">
        <w:rPr>
          <w:rFonts w:ascii="Calibri" w:hAnsi="Calibri" w:cs="Calibri"/>
          <w:b/>
          <w:lang w:eastAsia="pl-PL"/>
        </w:rPr>
        <w:t>§ 3</w:t>
      </w:r>
    </w:p>
    <w:p w14:paraId="5F0BB969" w14:textId="77777777" w:rsidR="007C3278" w:rsidRPr="007C3278" w:rsidRDefault="007C3278" w:rsidP="00C94B4A">
      <w:pPr>
        <w:widowControl/>
        <w:numPr>
          <w:ilvl w:val="0"/>
          <w:numId w:val="82"/>
        </w:numPr>
        <w:autoSpaceDE/>
        <w:autoSpaceDN/>
        <w:spacing w:beforeLines="20" w:before="48" w:afterLines="20" w:after="48"/>
        <w:ind w:left="426" w:hanging="426"/>
        <w:jc w:val="both"/>
        <w:rPr>
          <w:rFonts w:ascii="Calibri" w:hAnsi="Calibri" w:cs="Calibri"/>
          <w:lang w:val="x-none" w:eastAsia="pl-PL"/>
        </w:rPr>
      </w:pPr>
      <w:r w:rsidRPr="007C3278">
        <w:rPr>
          <w:rFonts w:ascii="Calibri" w:hAnsi="Calibri" w:cs="Calibri"/>
          <w:lang w:val="x-none" w:eastAsia="pl-PL"/>
        </w:rPr>
        <w:t xml:space="preserve">Wykonawca ponosi odpowiedzialność za wykonanie przedmiotu umowy, w tym odpowiedzialność za działania i zaniechania osób, którymi będzie się posługiwał przy realizacji umowy jak za swoje własne. </w:t>
      </w:r>
    </w:p>
    <w:p w14:paraId="5FD4D552" w14:textId="77777777" w:rsidR="007C3278" w:rsidRPr="007C3278" w:rsidRDefault="007C3278" w:rsidP="00C94B4A">
      <w:pPr>
        <w:widowControl/>
        <w:numPr>
          <w:ilvl w:val="0"/>
          <w:numId w:val="82"/>
        </w:numPr>
        <w:autoSpaceDE/>
        <w:autoSpaceDN/>
        <w:spacing w:beforeLines="20" w:before="48" w:afterLines="20" w:after="48"/>
        <w:ind w:left="426" w:hanging="426"/>
        <w:jc w:val="both"/>
        <w:rPr>
          <w:rFonts w:ascii="Calibri" w:hAnsi="Calibri" w:cs="Calibri"/>
          <w:lang w:val="x-none" w:eastAsia="pl-PL"/>
        </w:rPr>
      </w:pPr>
      <w:r w:rsidRPr="007C3278">
        <w:rPr>
          <w:rFonts w:ascii="Calibri" w:hAnsi="Calibri" w:cs="Calibri"/>
          <w:lang w:val="x-none" w:eastAsia="pl-PL"/>
        </w:rPr>
        <w:t xml:space="preserve">Wykonawca nie ponosi odpowiedzialności za okoliczności, za które wyłączną odpowiedzialność ponosi Zamawiający. </w:t>
      </w:r>
    </w:p>
    <w:p w14:paraId="0308A560" w14:textId="77777777" w:rsidR="007C3278" w:rsidRPr="007C3278" w:rsidRDefault="007C3278" w:rsidP="00C94B4A">
      <w:pPr>
        <w:widowControl/>
        <w:numPr>
          <w:ilvl w:val="0"/>
          <w:numId w:val="82"/>
        </w:numPr>
        <w:autoSpaceDE/>
        <w:autoSpaceDN/>
        <w:spacing w:beforeLines="20" w:before="48" w:afterLines="20" w:after="48"/>
        <w:ind w:left="426" w:hanging="426"/>
        <w:jc w:val="both"/>
        <w:rPr>
          <w:rFonts w:ascii="Calibri" w:hAnsi="Calibri" w:cs="Calibri"/>
          <w:lang w:val="x-none" w:eastAsia="pl-PL"/>
        </w:rPr>
      </w:pPr>
      <w:r w:rsidRPr="007C3278">
        <w:rPr>
          <w:rFonts w:ascii="Calibri" w:hAnsi="Calibri" w:cs="Calibri"/>
          <w:lang w:val="x-none" w:eastAsia="pl-PL"/>
        </w:rPr>
        <w:t xml:space="preserve">Zamawiający zobowiązuje się: </w:t>
      </w:r>
    </w:p>
    <w:p w14:paraId="7DBD0DA4" w14:textId="77777777" w:rsidR="007C3278" w:rsidRPr="007C3278" w:rsidRDefault="007C3278" w:rsidP="00C94B4A">
      <w:pPr>
        <w:widowControl/>
        <w:numPr>
          <w:ilvl w:val="0"/>
          <w:numId w:val="99"/>
        </w:numPr>
        <w:autoSpaceDE/>
        <w:autoSpaceDN/>
        <w:adjustRightInd w:val="0"/>
        <w:spacing w:beforeLines="20" w:before="48" w:afterLines="20" w:after="48"/>
        <w:ind w:left="709" w:hanging="283"/>
        <w:jc w:val="both"/>
        <w:rPr>
          <w:rFonts w:ascii="Calibri" w:hAnsi="Calibri" w:cs="Calibri"/>
          <w:lang w:val="x-none" w:eastAsia="pl-PL"/>
        </w:rPr>
      </w:pPr>
      <w:r w:rsidRPr="007C3278">
        <w:rPr>
          <w:rFonts w:ascii="Calibri" w:hAnsi="Calibri" w:cs="Calibri"/>
          <w:lang w:val="x-none" w:eastAsia="pl-PL"/>
        </w:rPr>
        <w:t xml:space="preserve">współdziałać z Wykonawcą przy wykonywaniu </w:t>
      </w:r>
      <w:r w:rsidRPr="007C3278">
        <w:rPr>
          <w:rFonts w:ascii="Calibri" w:hAnsi="Calibri" w:cs="Calibri"/>
          <w:lang w:eastAsia="pl-PL"/>
        </w:rPr>
        <w:t>u</w:t>
      </w:r>
      <w:r w:rsidRPr="007C3278">
        <w:rPr>
          <w:rFonts w:ascii="Calibri" w:hAnsi="Calibri" w:cs="Calibri"/>
          <w:lang w:val="x-none" w:eastAsia="pl-PL"/>
        </w:rPr>
        <w:t xml:space="preserve">mowy, </w:t>
      </w:r>
    </w:p>
    <w:p w14:paraId="58C14E81" w14:textId="77777777" w:rsidR="007C3278" w:rsidRPr="007C3278" w:rsidRDefault="007C3278" w:rsidP="00C94B4A">
      <w:pPr>
        <w:widowControl/>
        <w:numPr>
          <w:ilvl w:val="0"/>
          <w:numId w:val="99"/>
        </w:numPr>
        <w:autoSpaceDE/>
        <w:autoSpaceDN/>
        <w:adjustRightInd w:val="0"/>
        <w:spacing w:beforeLines="20" w:before="48" w:afterLines="20" w:after="48"/>
        <w:ind w:left="709" w:hanging="283"/>
        <w:jc w:val="both"/>
        <w:rPr>
          <w:rFonts w:ascii="Calibri" w:hAnsi="Calibri" w:cs="Calibri"/>
          <w:lang w:val="x-none" w:eastAsia="pl-PL"/>
        </w:rPr>
      </w:pPr>
      <w:r w:rsidRPr="007C3278">
        <w:rPr>
          <w:rFonts w:ascii="Calibri" w:hAnsi="Calibri" w:cs="Calibri"/>
          <w:lang w:val="x-none" w:eastAsia="pl-PL"/>
        </w:rPr>
        <w:t xml:space="preserve">zgłaszać Wykonawcy problemy związane z realizacją przedmiotu umowy. </w:t>
      </w:r>
    </w:p>
    <w:p w14:paraId="0AED9A6F" w14:textId="77777777" w:rsidR="007C3278" w:rsidRPr="007C3278" w:rsidRDefault="007C3278" w:rsidP="00C94B4A">
      <w:pPr>
        <w:widowControl/>
        <w:numPr>
          <w:ilvl w:val="0"/>
          <w:numId w:val="82"/>
        </w:numPr>
        <w:autoSpaceDE/>
        <w:autoSpaceDN/>
        <w:adjustRightInd w:val="0"/>
        <w:spacing w:beforeLines="20" w:before="48" w:afterLines="20" w:after="48"/>
        <w:ind w:left="426" w:hanging="426"/>
        <w:jc w:val="both"/>
        <w:rPr>
          <w:rFonts w:ascii="Calibri" w:hAnsi="Calibri" w:cs="Calibri"/>
          <w:lang w:val="x-none" w:eastAsia="pl-PL"/>
        </w:rPr>
      </w:pPr>
      <w:r w:rsidRPr="007C3278">
        <w:rPr>
          <w:rFonts w:ascii="Calibri" w:hAnsi="Calibri" w:cs="Calibri"/>
          <w:lang w:val="x-none" w:eastAsia="pl-PL"/>
        </w:rPr>
        <w:t xml:space="preserve">Wykonawca zobowiązuje się w szczególności: </w:t>
      </w:r>
    </w:p>
    <w:p w14:paraId="584A598F" w14:textId="77777777" w:rsidR="007C3278" w:rsidRPr="007C3278" w:rsidRDefault="007C3278" w:rsidP="00C94B4A">
      <w:pPr>
        <w:widowControl/>
        <w:numPr>
          <w:ilvl w:val="0"/>
          <w:numId w:val="100"/>
        </w:numPr>
        <w:autoSpaceDE/>
        <w:autoSpaceDN/>
        <w:adjustRightInd w:val="0"/>
        <w:spacing w:beforeLines="20" w:before="48" w:afterLines="20" w:after="48"/>
        <w:ind w:left="709" w:hanging="283"/>
        <w:jc w:val="both"/>
        <w:rPr>
          <w:rFonts w:ascii="Calibri" w:hAnsi="Calibri" w:cs="Calibri"/>
          <w:lang w:val="x-none" w:eastAsia="pl-PL"/>
        </w:rPr>
      </w:pPr>
      <w:r w:rsidRPr="007C3278">
        <w:rPr>
          <w:rFonts w:ascii="Calibri" w:hAnsi="Calibri" w:cs="Calibri"/>
          <w:lang w:val="x-none" w:eastAsia="pl-PL"/>
        </w:rPr>
        <w:t xml:space="preserve">wykonać przedmiot umowy z najwyższą starannością wynikającą z zawodowego charakteru prowadzonej działalności, przy zachowaniu zasad współczesnej wiedzy technicznej i zgodnie z obowiązującymi przepisami prawa, zasadami uczciwej konkurencji i poszanowaniem dobrych obyczajów oraz słusznych interesów Zamawiającego, </w:t>
      </w:r>
    </w:p>
    <w:p w14:paraId="375A967F" w14:textId="77777777" w:rsidR="007C3278" w:rsidRPr="007C3278" w:rsidRDefault="007C3278" w:rsidP="00C94B4A">
      <w:pPr>
        <w:widowControl/>
        <w:numPr>
          <w:ilvl w:val="0"/>
          <w:numId w:val="100"/>
        </w:numPr>
        <w:autoSpaceDE/>
        <w:autoSpaceDN/>
        <w:adjustRightInd w:val="0"/>
        <w:spacing w:beforeLines="20" w:before="48" w:afterLines="20" w:after="48"/>
        <w:ind w:left="709" w:hanging="283"/>
        <w:jc w:val="both"/>
        <w:rPr>
          <w:rFonts w:ascii="Calibri" w:hAnsi="Calibri" w:cs="Calibri"/>
          <w:lang w:val="x-none" w:eastAsia="pl-PL"/>
        </w:rPr>
      </w:pPr>
      <w:r w:rsidRPr="007C3278">
        <w:rPr>
          <w:rFonts w:ascii="Calibri" w:hAnsi="Calibri" w:cs="Calibri"/>
          <w:lang w:val="x-none" w:eastAsia="pl-PL"/>
        </w:rPr>
        <w:t xml:space="preserve">działać jedynie w zakresie swoich uprawnień i przestrzegać wskazówek Zamawiającego, </w:t>
      </w:r>
    </w:p>
    <w:p w14:paraId="294C4DEB" w14:textId="77777777" w:rsidR="007C3278" w:rsidRPr="007C3278" w:rsidRDefault="007C3278" w:rsidP="00C94B4A">
      <w:pPr>
        <w:widowControl/>
        <w:numPr>
          <w:ilvl w:val="0"/>
          <w:numId w:val="100"/>
        </w:numPr>
        <w:autoSpaceDE/>
        <w:autoSpaceDN/>
        <w:adjustRightInd w:val="0"/>
        <w:spacing w:beforeLines="20" w:before="48" w:afterLines="20" w:after="48"/>
        <w:ind w:left="709" w:hanging="283"/>
        <w:jc w:val="both"/>
        <w:rPr>
          <w:rFonts w:ascii="Calibri" w:hAnsi="Calibri" w:cs="Calibri"/>
          <w:lang w:val="x-none" w:eastAsia="pl-PL"/>
        </w:rPr>
      </w:pPr>
      <w:r w:rsidRPr="007C3278">
        <w:rPr>
          <w:rFonts w:ascii="Calibri" w:hAnsi="Calibri" w:cs="Calibri"/>
          <w:lang w:val="x-none" w:eastAsia="pl-PL"/>
        </w:rPr>
        <w:t xml:space="preserve">udostępniać na każde żądanie Zamawiającego dokumentację związaną z realizacją przedmiotu umowy, </w:t>
      </w:r>
    </w:p>
    <w:p w14:paraId="6F560AA8" w14:textId="77777777" w:rsidR="007C3278" w:rsidRPr="007C3278" w:rsidRDefault="007C3278" w:rsidP="00C94B4A">
      <w:pPr>
        <w:widowControl/>
        <w:numPr>
          <w:ilvl w:val="0"/>
          <w:numId w:val="100"/>
        </w:numPr>
        <w:autoSpaceDE/>
        <w:autoSpaceDN/>
        <w:adjustRightInd w:val="0"/>
        <w:spacing w:beforeLines="20" w:before="48" w:afterLines="20" w:after="48"/>
        <w:ind w:left="709" w:hanging="283"/>
        <w:jc w:val="both"/>
        <w:rPr>
          <w:rFonts w:ascii="Calibri" w:hAnsi="Calibri" w:cs="Calibri"/>
          <w:lang w:val="x-none" w:eastAsia="pl-PL"/>
        </w:rPr>
      </w:pPr>
      <w:r w:rsidRPr="007C3278">
        <w:rPr>
          <w:rFonts w:ascii="Calibri" w:hAnsi="Calibri" w:cs="Calibri"/>
          <w:lang w:val="x-none" w:eastAsia="pl-PL"/>
        </w:rPr>
        <w:t xml:space="preserve">wykonywać umowę w sposób, który nie będzie prowadził do roszczeń osób trzecich z tytułu naruszenia ich praw, w szczególności praw autorskich oraz praw pokrewnych, patentów, zarejestrowanych znaków i wzorów towarowych związanych z realizacją przedmiotu umowy. </w:t>
      </w:r>
    </w:p>
    <w:p w14:paraId="52E3CA83" w14:textId="77777777" w:rsidR="007C3278" w:rsidRPr="007C3278" w:rsidRDefault="007C3278" w:rsidP="00C94B4A">
      <w:pPr>
        <w:widowControl/>
        <w:numPr>
          <w:ilvl w:val="0"/>
          <w:numId w:val="82"/>
        </w:numPr>
        <w:autoSpaceDE/>
        <w:autoSpaceDN/>
        <w:adjustRightInd w:val="0"/>
        <w:spacing w:beforeLines="20" w:before="48" w:afterLines="20" w:after="48"/>
        <w:ind w:left="426" w:hanging="426"/>
        <w:jc w:val="both"/>
        <w:rPr>
          <w:rFonts w:ascii="Calibri" w:hAnsi="Calibri" w:cs="Calibri"/>
          <w:lang w:val="x-none" w:eastAsia="pl-PL"/>
        </w:rPr>
      </w:pPr>
      <w:r w:rsidRPr="007C3278">
        <w:rPr>
          <w:rFonts w:ascii="Calibri" w:hAnsi="Calibri" w:cs="Calibri"/>
          <w:lang w:val="x-none" w:eastAsia="pl-PL"/>
        </w:rPr>
        <w:t xml:space="preserve">Wykonawca oświadcza, iż przed zawarciem Umowy zapoznał się w pełni z warunkami przedstawionymi w OPZ i umowie i je akceptuje. </w:t>
      </w:r>
    </w:p>
    <w:p w14:paraId="07DCEA9F" w14:textId="77777777" w:rsidR="007C3278" w:rsidRPr="007C3278" w:rsidRDefault="007C3278" w:rsidP="00C94B4A">
      <w:pPr>
        <w:widowControl/>
        <w:numPr>
          <w:ilvl w:val="0"/>
          <w:numId w:val="82"/>
        </w:numPr>
        <w:autoSpaceDE/>
        <w:autoSpaceDN/>
        <w:adjustRightInd w:val="0"/>
        <w:spacing w:beforeLines="20" w:before="48" w:afterLines="20" w:after="48"/>
        <w:ind w:left="426" w:hanging="426"/>
        <w:jc w:val="both"/>
        <w:rPr>
          <w:rFonts w:ascii="Calibri" w:hAnsi="Calibri" w:cs="Calibri"/>
          <w:lang w:val="x-none" w:eastAsia="pl-PL"/>
        </w:rPr>
      </w:pPr>
      <w:r w:rsidRPr="007C3278">
        <w:rPr>
          <w:rFonts w:ascii="Calibri" w:hAnsi="Calibri" w:cs="Calibri"/>
          <w:lang w:val="x-none" w:eastAsia="pl-PL"/>
        </w:rPr>
        <w:t>W przypadku zgłoszenia wobec Zamawiającego roszczeń dotyczących naruszenia praw osób trzecich w związku z realizacją umowy przez Wykonawcę, Wykonawca podejmie na swój koszt wszelkie środki obrony Zamawiającego przed takimi roszczeniami lub zarzutami, a także pokryje wszelkie koszty i straty, jakie poniesie Zamawiający z tego tytułu. W przypadku zapłaty przez Zamawiającego jakiejkolwiek kwoty tytułem zaspokojenia roszczenia osoby trzeciej, Zamawiającemu przysługuje roszczenie regresowe względem Wykonawcy.</w:t>
      </w:r>
    </w:p>
    <w:p w14:paraId="41217FDF" w14:textId="77777777" w:rsidR="007C3278" w:rsidRPr="007C3278" w:rsidRDefault="007C3278" w:rsidP="00C94B4A">
      <w:pPr>
        <w:widowControl/>
        <w:numPr>
          <w:ilvl w:val="0"/>
          <w:numId w:val="82"/>
        </w:numPr>
        <w:autoSpaceDE/>
        <w:autoSpaceDN/>
        <w:spacing w:beforeLines="20" w:before="48" w:afterLines="20" w:after="48"/>
        <w:ind w:left="426" w:hanging="426"/>
        <w:jc w:val="both"/>
        <w:rPr>
          <w:rFonts w:ascii="Calibri" w:hAnsi="Calibri" w:cs="Calibri"/>
          <w:kern w:val="2"/>
          <w:lang w:val="x-none" w:eastAsia="pl-PL"/>
        </w:rPr>
      </w:pPr>
      <w:r w:rsidRPr="007C3278">
        <w:rPr>
          <w:rFonts w:ascii="Calibri" w:hAnsi="Calibri" w:cs="Calibri"/>
          <w:kern w:val="2"/>
          <w:lang w:val="x-none" w:eastAsia="pl-PL"/>
        </w:rPr>
        <w:lastRenderedPageBreak/>
        <w:t xml:space="preserve">Zamawiający zobowiązuje się udostępnić Wykonawcy niezbędne dane i informacje będące w jego posiadaniu, niezbędne do realizacji Umowy i możliwe do udostępnienia, warunkujące wykonanie Umowy, w terminie uzgodnionym z Wykonawcą. </w:t>
      </w:r>
    </w:p>
    <w:p w14:paraId="3D336B00" w14:textId="77777777" w:rsidR="007C3278" w:rsidRPr="007C3278" w:rsidRDefault="007C3278" w:rsidP="007C3278">
      <w:pPr>
        <w:suppressAutoHyphens/>
        <w:autoSpaceDE/>
        <w:autoSpaceDN/>
        <w:spacing w:beforeLines="20" w:before="48" w:afterLines="20" w:after="48"/>
        <w:jc w:val="center"/>
        <w:rPr>
          <w:rFonts w:ascii="Calibri" w:eastAsia="Arial Unicode MS" w:hAnsi="Calibri" w:cs="Calibri"/>
          <w:b/>
          <w:kern w:val="1"/>
          <w:lang w:val="x-none" w:eastAsia="pl-PL"/>
        </w:rPr>
      </w:pPr>
    </w:p>
    <w:p w14:paraId="789CA26F" w14:textId="77777777" w:rsidR="007C3278" w:rsidRPr="007C3278" w:rsidRDefault="007C3278" w:rsidP="007C3278">
      <w:pPr>
        <w:suppressAutoHyphens/>
        <w:autoSpaceDE/>
        <w:autoSpaceDN/>
        <w:spacing w:beforeLines="20" w:before="48" w:afterLines="20" w:after="48"/>
        <w:jc w:val="center"/>
        <w:rPr>
          <w:rFonts w:ascii="Calibri" w:eastAsia="Arial Unicode MS" w:hAnsi="Calibri" w:cs="Calibri"/>
          <w:b/>
          <w:kern w:val="1"/>
          <w:lang w:eastAsia="pl-PL"/>
        </w:rPr>
      </w:pPr>
      <w:r w:rsidRPr="007C3278">
        <w:rPr>
          <w:rFonts w:ascii="Calibri" w:eastAsia="Arial Unicode MS" w:hAnsi="Calibri" w:cs="Calibri"/>
          <w:b/>
          <w:kern w:val="1"/>
          <w:lang w:eastAsia="pl-PL"/>
        </w:rPr>
        <w:t>§ 4</w:t>
      </w:r>
    </w:p>
    <w:p w14:paraId="2C106873" w14:textId="518A2B98" w:rsidR="007C3278" w:rsidRPr="007C3278" w:rsidRDefault="007C3278" w:rsidP="00C94B4A">
      <w:pPr>
        <w:widowControl/>
        <w:numPr>
          <w:ilvl w:val="3"/>
          <w:numId w:val="81"/>
        </w:numPr>
        <w:tabs>
          <w:tab w:val="left" w:pos="426"/>
        </w:tabs>
        <w:suppressAutoHyphens/>
        <w:autoSpaceDE/>
        <w:autoSpaceDN/>
        <w:spacing w:beforeLines="20" w:before="48" w:afterLines="20" w:after="48"/>
        <w:ind w:left="426" w:hanging="426"/>
        <w:jc w:val="both"/>
        <w:rPr>
          <w:rFonts w:ascii="Calibri" w:hAnsi="Calibri" w:cs="Calibri"/>
          <w:lang w:eastAsia="pl-PL"/>
        </w:rPr>
      </w:pPr>
      <w:r w:rsidRPr="007C3278">
        <w:rPr>
          <w:rFonts w:ascii="Calibri" w:hAnsi="Calibri" w:cs="Calibri"/>
          <w:lang w:eastAsia="pl-PL"/>
        </w:rPr>
        <w:t>Z tytułu prawidłowego, zgodnego z umową i OPZ wykonania umowy, Wykonawcy przysługuje wynagrodzenie, którego łączna wartość nie przekroczy ………………………………. zł brutto (słownie: …………………………………… brutto)</w:t>
      </w:r>
      <w:r w:rsidR="00841C4F">
        <w:rPr>
          <w:rFonts w:ascii="Calibri" w:hAnsi="Calibri" w:cs="Calibri"/>
          <w:lang w:eastAsia="pl-PL"/>
        </w:rPr>
        <w:t>, w tym wartość zamówienia podstawowego wynosi ……. zł brutto oraz wartość opcji wynosi …….. zł</w:t>
      </w:r>
      <w:r w:rsidRPr="007C3278">
        <w:rPr>
          <w:rFonts w:ascii="Calibri" w:hAnsi="Calibri" w:cs="Calibri"/>
          <w:lang w:eastAsia="pl-PL"/>
        </w:rPr>
        <w:t xml:space="preserve">. </w:t>
      </w:r>
    </w:p>
    <w:p w14:paraId="0C83BB74" w14:textId="77777777" w:rsidR="007C3278" w:rsidRPr="007C3278" w:rsidRDefault="007C3278" w:rsidP="00C94B4A">
      <w:pPr>
        <w:widowControl/>
        <w:numPr>
          <w:ilvl w:val="3"/>
          <w:numId w:val="81"/>
        </w:numPr>
        <w:tabs>
          <w:tab w:val="left" w:pos="426"/>
        </w:tabs>
        <w:suppressAutoHyphens/>
        <w:autoSpaceDE/>
        <w:autoSpaceDN/>
        <w:spacing w:beforeLines="20" w:before="48" w:afterLines="20" w:after="48"/>
        <w:ind w:left="426" w:hanging="426"/>
        <w:jc w:val="both"/>
        <w:rPr>
          <w:rFonts w:ascii="Calibri" w:hAnsi="Calibri" w:cs="Calibri"/>
          <w:lang w:eastAsia="pl-PL"/>
        </w:rPr>
      </w:pPr>
      <w:r w:rsidRPr="007C3278">
        <w:rPr>
          <w:rFonts w:ascii="Calibri" w:hAnsi="Calibri" w:cs="Calibri"/>
          <w:lang w:eastAsia="pl-PL"/>
        </w:rPr>
        <w:t>Wynagrodzenie płatne będzie każdorazowo po wykonaniu usług związanych z organizacją każdorazowego posiedzenia. Podstawą obliczenia wynagrodzenia Wykonawcy jest faktyczne wykonanie usług związanych z organizacją posiedzenia wg cen jednostkowych określonych w ofercie, stanowiącej załącznik nr 2 do niniejszej umowy.</w:t>
      </w:r>
    </w:p>
    <w:p w14:paraId="34BB030B" w14:textId="77777777" w:rsidR="007C3278" w:rsidRPr="007C3278" w:rsidRDefault="007C3278" w:rsidP="00C94B4A">
      <w:pPr>
        <w:widowControl/>
        <w:numPr>
          <w:ilvl w:val="3"/>
          <w:numId w:val="81"/>
        </w:numPr>
        <w:tabs>
          <w:tab w:val="left" w:pos="426"/>
        </w:tabs>
        <w:suppressAutoHyphens/>
        <w:autoSpaceDE/>
        <w:autoSpaceDN/>
        <w:spacing w:beforeLines="20" w:before="48" w:afterLines="20" w:after="48"/>
        <w:ind w:left="426" w:hanging="426"/>
        <w:jc w:val="both"/>
        <w:rPr>
          <w:rFonts w:ascii="Calibri" w:hAnsi="Calibri" w:cs="Calibri"/>
          <w:lang w:eastAsia="pl-PL"/>
        </w:rPr>
      </w:pPr>
      <w:r w:rsidRPr="007C3278">
        <w:rPr>
          <w:rFonts w:ascii="Calibri" w:hAnsi="Calibri" w:cs="Calibri"/>
          <w:lang w:eastAsia="pl-PL"/>
        </w:rPr>
        <w:t>Wykonawca mając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niniejszej umowy.</w:t>
      </w:r>
    </w:p>
    <w:p w14:paraId="057095CA" w14:textId="77777777" w:rsidR="007C3278" w:rsidRPr="007C3278" w:rsidRDefault="007C3278" w:rsidP="00C94B4A">
      <w:pPr>
        <w:widowControl/>
        <w:numPr>
          <w:ilvl w:val="3"/>
          <w:numId w:val="81"/>
        </w:numPr>
        <w:tabs>
          <w:tab w:val="left" w:pos="426"/>
        </w:tabs>
        <w:suppressAutoHyphens/>
        <w:autoSpaceDE/>
        <w:autoSpaceDN/>
        <w:spacing w:beforeLines="20" w:before="48" w:afterLines="20" w:after="48"/>
        <w:ind w:left="426" w:hanging="426"/>
        <w:jc w:val="both"/>
        <w:rPr>
          <w:rFonts w:ascii="Calibri" w:hAnsi="Calibri" w:cs="Calibri"/>
          <w:lang w:eastAsia="pl-PL"/>
        </w:rPr>
      </w:pPr>
      <w:r w:rsidRPr="007C3278">
        <w:rPr>
          <w:rFonts w:ascii="Calibri" w:hAnsi="Calibri" w:cs="Calibri"/>
          <w:lang w:eastAsia="pl-PL"/>
        </w:rPr>
        <w:t>Wynagrodzenie, o którym mowa w ust. 1 obejmuje wszelkie koszty wszystkich czynności i materiałów, niezbędnych do prawidłowego wykonania przedmiotu umowy, nawet jeśli  nie zostały wprost one wprost wyszczególnione w treści niniejszej umowy i jej załącznikach.</w:t>
      </w:r>
    </w:p>
    <w:p w14:paraId="4B2F2339" w14:textId="77777777" w:rsidR="007C3278" w:rsidRPr="007C3278" w:rsidRDefault="007C3278" w:rsidP="00C94B4A">
      <w:pPr>
        <w:widowControl/>
        <w:numPr>
          <w:ilvl w:val="3"/>
          <w:numId w:val="81"/>
        </w:numPr>
        <w:tabs>
          <w:tab w:val="left" w:pos="426"/>
        </w:tabs>
        <w:suppressAutoHyphens/>
        <w:autoSpaceDE/>
        <w:autoSpaceDN/>
        <w:spacing w:beforeLines="20" w:before="48" w:afterLines="20" w:after="48"/>
        <w:ind w:left="426" w:hanging="426"/>
        <w:jc w:val="both"/>
        <w:rPr>
          <w:rFonts w:ascii="Calibri" w:hAnsi="Calibri" w:cs="Calibri"/>
          <w:lang w:eastAsia="pl-PL"/>
        </w:rPr>
      </w:pPr>
      <w:r w:rsidRPr="007C3278">
        <w:rPr>
          <w:rFonts w:ascii="Calibri" w:hAnsi="Calibri" w:cs="Calibri"/>
          <w:lang w:eastAsia="pl-PL"/>
        </w:rPr>
        <w:t xml:space="preserve">Zapłata wynagrodzenia nastąpi w terminie 21 dni od daty doręczenia Zamawiającemu prawidłowo wystawionej faktury (e-faktury), rachunku. Warunkiem wystawienia faktury (e-faktury), rachunku przez Wykonawcę jest podpisanie przez Zamawiającego protokołu odbioru za zrealizowane posiedzenie, którego wzór  stanowi załącznik nr 4 do umowy Osobą odpowiedzialną za podpisanie protokołu jest p.o. Kierownika Wspólnego Sekretariatu Technicznego Programu p. Krzysztof Kaczmarek lub osoba go zastępująca lub przez niego wyznaczona. </w:t>
      </w:r>
    </w:p>
    <w:p w14:paraId="6A672E6D" w14:textId="77777777" w:rsidR="007C3278" w:rsidRPr="007C3278" w:rsidRDefault="007C3278" w:rsidP="00C94B4A">
      <w:pPr>
        <w:widowControl/>
        <w:numPr>
          <w:ilvl w:val="3"/>
          <w:numId w:val="81"/>
        </w:numPr>
        <w:tabs>
          <w:tab w:val="left" w:pos="426"/>
        </w:tabs>
        <w:suppressAutoHyphens/>
        <w:autoSpaceDE/>
        <w:autoSpaceDN/>
        <w:spacing w:beforeLines="20" w:before="48" w:afterLines="20" w:after="48"/>
        <w:ind w:left="426" w:hanging="426"/>
        <w:jc w:val="both"/>
        <w:rPr>
          <w:rFonts w:ascii="Calibri" w:hAnsi="Calibri" w:cs="Calibri"/>
          <w:lang w:eastAsia="pl-PL"/>
        </w:rPr>
      </w:pPr>
      <w:r w:rsidRPr="007C3278">
        <w:rPr>
          <w:rFonts w:ascii="Calibri" w:hAnsi="Calibri" w:cs="Calibri"/>
          <w:lang w:eastAsia="pl-PL"/>
        </w:rPr>
        <w:t>Zapłata wynagrodzenia nastąpi na rachunek bankowy ……………………....</w:t>
      </w:r>
    </w:p>
    <w:p w14:paraId="136CFAF2" w14:textId="77777777" w:rsidR="007C3278" w:rsidRPr="007C3278" w:rsidRDefault="007C3278" w:rsidP="00C94B4A">
      <w:pPr>
        <w:widowControl/>
        <w:numPr>
          <w:ilvl w:val="3"/>
          <w:numId w:val="81"/>
        </w:numPr>
        <w:tabs>
          <w:tab w:val="left" w:pos="426"/>
        </w:tabs>
        <w:suppressAutoHyphens/>
        <w:autoSpaceDE/>
        <w:autoSpaceDN/>
        <w:spacing w:beforeLines="20" w:before="48" w:afterLines="20" w:after="48"/>
        <w:ind w:left="426" w:hanging="426"/>
        <w:jc w:val="both"/>
        <w:rPr>
          <w:rFonts w:ascii="Calibri" w:hAnsi="Calibri" w:cs="Calibri"/>
          <w:lang w:eastAsia="pl-PL"/>
        </w:rPr>
      </w:pPr>
      <w:r w:rsidRPr="007C3278">
        <w:rPr>
          <w:rFonts w:ascii="Calibri" w:hAnsi="Calibri" w:cs="Calibri"/>
          <w:lang w:eastAsia="pl-PL"/>
        </w:rPr>
        <w:t>Faktura, rachunek zostanie dostarczony na adres:</w:t>
      </w:r>
    </w:p>
    <w:p w14:paraId="56E3C63E" w14:textId="77777777" w:rsidR="007C3278" w:rsidRPr="007C3278" w:rsidRDefault="007C3278" w:rsidP="007C3278">
      <w:pPr>
        <w:tabs>
          <w:tab w:val="left" w:pos="284"/>
        </w:tabs>
        <w:suppressAutoHyphens/>
        <w:autoSpaceDE/>
        <w:autoSpaceDN/>
        <w:spacing w:beforeLines="20" w:before="48" w:afterLines="20" w:after="48"/>
        <w:ind w:left="426"/>
        <w:jc w:val="both"/>
        <w:rPr>
          <w:rFonts w:ascii="Calibri" w:hAnsi="Calibri" w:cs="Calibri"/>
          <w:lang w:eastAsia="pl-PL"/>
        </w:rPr>
      </w:pPr>
      <w:r w:rsidRPr="007C3278">
        <w:rPr>
          <w:rFonts w:ascii="Calibri" w:hAnsi="Calibri" w:cs="Calibri"/>
          <w:lang w:eastAsia="pl-PL"/>
        </w:rPr>
        <w:t xml:space="preserve">Wspólny Sekretariat Techniczny Programu Współpracy Transgranicznej  </w:t>
      </w:r>
      <w:proofErr w:type="spellStart"/>
      <w:r w:rsidRPr="007C3278">
        <w:rPr>
          <w:rFonts w:ascii="Calibri" w:hAnsi="Calibri" w:cs="Calibri"/>
          <w:lang w:eastAsia="pl-PL"/>
        </w:rPr>
        <w:t>Interreg</w:t>
      </w:r>
      <w:proofErr w:type="spellEnd"/>
      <w:r w:rsidRPr="007C3278">
        <w:rPr>
          <w:rFonts w:ascii="Calibri" w:hAnsi="Calibri" w:cs="Calibri"/>
          <w:lang w:eastAsia="pl-PL"/>
        </w:rPr>
        <w:t xml:space="preserve"> V-A Polska -Słowacja 2014-2020 </w:t>
      </w:r>
    </w:p>
    <w:p w14:paraId="7B39186E" w14:textId="77777777" w:rsidR="007C3278" w:rsidRPr="007C3278" w:rsidRDefault="007C3278" w:rsidP="007C3278">
      <w:pPr>
        <w:tabs>
          <w:tab w:val="left" w:pos="284"/>
        </w:tabs>
        <w:suppressAutoHyphens/>
        <w:autoSpaceDE/>
        <w:autoSpaceDN/>
        <w:spacing w:beforeLines="20" w:before="48" w:afterLines="20" w:after="48"/>
        <w:ind w:left="426"/>
        <w:jc w:val="both"/>
        <w:rPr>
          <w:rFonts w:ascii="Calibri" w:hAnsi="Calibri" w:cs="Calibri"/>
          <w:lang w:eastAsia="pl-PL"/>
        </w:rPr>
      </w:pPr>
      <w:r w:rsidRPr="007C3278">
        <w:rPr>
          <w:rFonts w:ascii="Calibri" w:hAnsi="Calibri" w:cs="Calibri"/>
          <w:lang w:eastAsia="pl-PL"/>
        </w:rPr>
        <w:t xml:space="preserve">ul. Halicka 9, </w:t>
      </w:r>
    </w:p>
    <w:p w14:paraId="586B20FB" w14:textId="77777777" w:rsidR="007C3278" w:rsidRPr="007C3278" w:rsidRDefault="007C3278" w:rsidP="007C3278">
      <w:pPr>
        <w:tabs>
          <w:tab w:val="left" w:pos="284"/>
        </w:tabs>
        <w:suppressAutoHyphens/>
        <w:autoSpaceDE/>
        <w:autoSpaceDN/>
        <w:spacing w:beforeLines="20" w:before="48" w:afterLines="20" w:after="48"/>
        <w:ind w:left="426"/>
        <w:jc w:val="both"/>
        <w:rPr>
          <w:rFonts w:ascii="Calibri" w:hAnsi="Calibri" w:cs="Calibri"/>
          <w:lang w:eastAsia="pl-PL"/>
        </w:rPr>
      </w:pPr>
      <w:r w:rsidRPr="007C3278">
        <w:rPr>
          <w:rFonts w:ascii="Calibri" w:hAnsi="Calibri" w:cs="Calibri"/>
          <w:lang w:eastAsia="pl-PL"/>
        </w:rPr>
        <w:t>31-036 Kraków,</w:t>
      </w:r>
    </w:p>
    <w:p w14:paraId="20DD221D" w14:textId="77777777" w:rsidR="007C3278" w:rsidRPr="007C3278" w:rsidRDefault="007C3278" w:rsidP="00C94B4A">
      <w:pPr>
        <w:widowControl/>
        <w:numPr>
          <w:ilvl w:val="3"/>
          <w:numId w:val="81"/>
        </w:numPr>
        <w:tabs>
          <w:tab w:val="left" w:pos="426"/>
        </w:tabs>
        <w:suppressAutoHyphens/>
        <w:autoSpaceDE/>
        <w:autoSpaceDN/>
        <w:spacing w:beforeLines="20" w:before="48" w:afterLines="20" w:after="48"/>
        <w:ind w:left="426" w:hanging="426"/>
        <w:jc w:val="both"/>
        <w:rPr>
          <w:rFonts w:ascii="Calibri" w:eastAsia="Arial Unicode MS" w:hAnsi="Calibri" w:cs="Calibri"/>
          <w:kern w:val="1"/>
          <w:lang w:val="x-none" w:eastAsia="pl-PL"/>
        </w:rPr>
      </w:pPr>
      <w:r w:rsidRPr="007C3278">
        <w:rPr>
          <w:rFonts w:ascii="Calibri" w:hAnsi="Calibri" w:cs="Calibri"/>
          <w:lang w:eastAsia="pl-PL"/>
        </w:rPr>
        <w:t>Faktura, rachunek zostanie wystawiony na:</w:t>
      </w:r>
    </w:p>
    <w:p w14:paraId="5E727FB6" w14:textId="77777777" w:rsidR="007C3278" w:rsidRPr="007C3278" w:rsidRDefault="007C3278" w:rsidP="007C3278">
      <w:pPr>
        <w:widowControl/>
        <w:adjustRightInd w:val="0"/>
        <w:spacing w:beforeLines="20" w:before="48" w:afterLines="20" w:after="48"/>
        <w:ind w:left="426"/>
        <w:rPr>
          <w:rFonts w:ascii="Calibri" w:hAnsi="Calibri" w:cs="Calibri"/>
          <w:iCs/>
          <w:lang w:eastAsia="pl-PL"/>
        </w:rPr>
      </w:pPr>
      <w:r w:rsidRPr="007C3278">
        <w:rPr>
          <w:rFonts w:ascii="Calibri" w:hAnsi="Calibri" w:cs="Calibri"/>
          <w:iCs/>
          <w:lang w:eastAsia="pl-PL"/>
        </w:rPr>
        <w:t>Centrum Projektów Europejskich</w:t>
      </w:r>
    </w:p>
    <w:p w14:paraId="699A4667" w14:textId="77777777" w:rsidR="007C3278" w:rsidRPr="007C3278" w:rsidRDefault="007C3278" w:rsidP="007C3278">
      <w:pPr>
        <w:widowControl/>
        <w:adjustRightInd w:val="0"/>
        <w:spacing w:beforeLines="20" w:before="48" w:afterLines="20" w:after="48"/>
        <w:ind w:left="426"/>
        <w:rPr>
          <w:rFonts w:ascii="Calibri" w:hAnsi="Calibri" w:cs="Calibri"/>
          <w:iCs/>
          <w:lang w:eastAsia="pl-PL"/>
        </w:rPr>
      </w:pPr>
      <w:r w:rsidRPr="007C3278">
        <w:rPr>
          <w:rFonts w:ascii="Calibri" w:hAnsi="Calibri" w:cs="Calibri"/>
          <w:iCs/>
          <w:lang w:eastAsia="pl-PL"/>
        </w:rPr>
        <w:t xml:space="preserve">ul. Domaniewska </w:t>
      </w:r>
      <w:smartTag w:uri="urn:schemas-microsoft-com:office:smarttags" w:element="metricconverter">
        <w:smartTagPr>
          <w:attr w:name="ProductID" w:val="39 a"/>
        </w:smartTagPr>
        <w:r w:rsidRPr="007C3278">
          <w:rPr>
            <w:rFonts w:ascii="Calibri" w:hAnsi="Calibri" w:cs="Calibri"/>
            <w:iCs/>
            <w:lang w:eastAsia="pl-PL"/>
          </w:rPr>
          <w:t xml:space="preserve">39 a; </w:t>
        </w:r>
        <w:r w:rsidRPr="007C3278">
          <w:rPr>
            <w:rFonts w:ascii="Calibri" w:hAnsi="Calibri" w:cs="Calibri"/>
            <w:iCs/>
            <w:lang w:eastAsia="pl-PL"/>
          </w:rPr>
          <w:br/>
        </w:r>
      </w:smartTag>
      <w:r w:rsidRPr="007C3278">
        <w:rPr>
          <w:rFonts w:ascii="Calibri" w:hAnsi="Calibri" w:cs="Calibri"/>
          <w:iCs/>
          <w:lang w:eastAsia="pl-PL"/>
        </w:rPr>
        <w:t>02-672 Warszawa</w:t>
      </w:r>
    </w:p>
    <w:p w14:paraId="5E8BBCBA" w14:textId="77777777" w:rsidR="007C3278" w:rsidRPr="007C3278" w:rsidRDefault="007C3278" w:rsidP="007C3278">
      <w:pPr>
        <w:widowControl/>
        <w:adjustRightInd w:val="0"/>
        <w:spacing w:beforeLines="20" w:before="48" w:afterLines="20" w:after="48"/>
        <w:ind w:firstLine="426"/>
        <w:rPr>
          <w:rFonts w:ascii="Calibri" w:hAnsi="Calibri" w:cs="Calibri"/>
          <w:iCs/>
          <w:lang w:eastAsia="pl-PL"/>
        </w:rPr>
      </w:pPr>
      <w:r w:rsidRPr="007C3278">
        <w:rPr>
          <w:rFonts w:ascii="Calibri" w:hAnsi="Calibri" w:cs="Calibri"/>
          <w:iCs/>
          <w:lang w:eastAsia="pl-PL"/>
        </w:rPr>
        <w:t>NIP: 701-015-88 87</w:t>
      </w:r>
    </w:p>
    <w:p w14:paraId="31D40735" w14:textId="77777777" w:rsidR="007C3278" w:rsidRPr="007C3278" w:rsidRDefault="007C3278" w:rsidP="00C94B4A">
      <w:pPr>
        <w:widowControl/>
        <w:numPr>
          <w:ilvl w:val="3"/>
          <w:numId w:val="81"/>
        </w:numPr>
        <w:autoSpaceDE/>
        <w:autoSpaceDN/>
        <w:adjustRightInd w:val="0"/>
        <w:spacing w:beforeLines="20" w:before="48" w:afterLines="20" w:after="48"/>
        <w:ind w:left="426" w:hanging="426"/>
        <w:jc w:val="both"/>
        <w:rPr>
          <w:rFonts w:ascii="Calibri" w:hAnsi="Calibri" w:cs="Calibri"/>
          <w:lang w:eastAsia="pl-PL"/>
        </w:rPr>
      </w:pPr>
      <w:r w:rsidRPr="007C3278">
        <w:rPr>
          <w:rFonts w:ascii="Calibri" w:hAnsi="Calibri" w:cs="Calibri"/>
          <w:lang w:eastAsia="pl-PL"/>
        </w:rPr>
        <w:t>Za datę zapłaty uznaje się datę obciążenia rachunku Zamawiającego.</w:t>
      </w:r>
    </w:p>
    <w:p w14:paraId="2E255BB7" w14:textId="77777777" w:rsidR="007C3278" w:rsidRPr="007C3278" w:rsidRDefault="007C3278" w:rsidP="00C94B4A">
      <w:pPr>
        <w:widowControl/>
        <w:numPr>
          <w:ilvl w:val="3"/>
          <w:numId w:val="81"/>
        </w:numPr>
        <w:autoSpaceDE/>
        <w:autoSpaceDN/>
        <w:adjustRightInd w:val="0"/>
        <w:spacing w:beforeLines="20" w:before="48" w:afterLines="20" w:after="48"/>
        <w:ind w:left="426" w:hanging="426"/>
        <w:jc w:val="both"/>
        <w:rPr>
          <w:rFonts w:ascii="Calibri" w:hAnsi="Calibri" w:cs="Calibri"/>
          <w:i/>
          <w:iCs/>
          <w:lang w:eastAsia="pl-PL"/>
        </w:rPr>
      </w:pPr>
      <w:r w:rsidRPr="007C3278">
        <w:rPr>
          <w:rFonts w:ascii="Calibri" w:hAnsi="Calibri" w:cs="Calibri"/>
          <w:lang w:eastAsia="pl-PL"/>
        </w:rPr>
        <w:t>Zamawiający ma prawo potrącić kwotę kar umownych z płatności, na co Wykonawca wyraża zgodę, o ile przepisy właściwe na dzień potrącenia nie stanowią inaczej.</w:t>
      </w:r>
    </w:p>
    <w:p w14:paraId="6A3C3EB0" w14:textId="77777777" w:rsidR="007C3278" w:rsidRPr="007C3278" w:rsidRDefault="007C3278" w:rsidP="00C94B4A">
      <w:pPr>
        <w:widowControl/>
        <w:numPr>
          <w:ilvl w:val="3"/>
          <w:numId w:val="81"/>
        </w:numPr>
        <w:autoSpaceDE/>
        <w:autoSpaceDN/>
        <w:adjustRightInd w:val="0"/>
        <w:spacing w:beforeLines="20" w:before="48" w:afterLines="20" w:after="48"/>
        <w:ind w:left="426" w:hanging="426"/>
        <w:jc w:val="both"/>
        <w:rPr>
          <w:rFonts w:ascii="Calibri" w:hAnsi="Calibri" w:cs="Calibri"/>
          <w:i/>
          <w:iCs/>
          <w:lang w:eastAsia="pl-PL"/>
        </w:rPr>
      </w:pPr>
      <w:r w:rsidRPr="007C3278">
        <w:rPr>
          <w:rFonts w:ascii="Calibri" w:hAnsi="Calibri" w:cs="Calibri"/>
          <w:lang w:eastAsia="pl-PL"/>
        </w:rPr>
        <w:t>Zamawiający dopuszcza stosowanie ustrukturyzowanych faktur, o których mowa w ustawie z dnia 9 listopada 2018 r. o elektronicznym fakturowaniu w zamówieniach publicznych, koncesjach na roboty budowlane lub usługi oraz partnerstwie publiczno-prawnym (Dz. U. 2020 r. poz. 1666).</w:t>
      </w:r>
    </w:p>
    <w:p w14:paraId="243DE385" w14:textId="6B4A6526" w:rsidR="007C3278" w:rsidRPr="002E4332" w:rsidRDefault="007C3278" w:rsidP="00C94B4A">
      <w:pPr>
        <w:widowControl/>
        <w:numPr>
          <w:ilvl w:val="3"/>
          <w:numId w:val="81"/>
        </w:numPr>
        <w:autoSpaceDE/>
        <w:autoSpaceDN/>
        <w:adjustRightInd w:val="0"/>
        <w:spacing w:beforeLines="20" w:before="48" w:afterLines="20" w:after="48"/>
        <w:ind w:left="426" w:hanging="426"/>
        <w:jc w:val="both"/>
        <w:rPr>
          <w:rFonts w:ascii="Calibri" w:hAnsi="Calibri" w:cs="Calibri"/>
          <w:i/>
          <w:iCs/>
          <w:lang w:eastAsia="pl-PL"/>
        </w:rPr>
      </w:pPr>
      <w:r w:rsidRPr="007C3278">
        <w:rPr>
          <w:rFonts w:ascii="Calibri" w:hAnsi="Calibri" w:cs="Calibri"/>
          <w:lang w:eastAsia="pl-PL"/>
        </w:rPr>
        <w:t xml:space="preserve">Wykonawca oświadcza, że wskazany w ust. 6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w:t>
      </w:r>
      <w:r w:rsidRPr="007C3278">
        <w:rPr>
          <w:rFonts w:ascii="Calibri" w:hAnsi="Calibri" w:cs="Calibri"/>
          <w:lang w:eastAsia="pl-PL"/>
        </w:rPr>
        <w:lastRenderedPageBreak/>
        <w:t>Zamawiający poweźmie informację o braku zaewidencjonowania rachunku bankowego w Wykazie, Zamawiający będzie uprawniony do dokonania zapłaty na rachunek bankowy Wykonawcy wskazany w Wykazie, co będzie stanowić wykonanie zobowiązania Zamawiającego.</w:t>
      </w:r>
    </w:p>
    <w:p w14:paraId="20174F01" w14:textId="77777777" w:rsidR="002E4332" w:rsidRPr="007C3278" w:rsidRDefault="002E4332" w:rsidP="002E4332">
      <w:pPr>
        <w:widowControl/>
        <w:autoSpaceDE/>
        <w:autoSpaceDN/>
        <w:adjustRightInd w:val="0"/>
        <w:spacing w:beforeLines="20" w:before="48" w:afterLines="20" w:after="48"/>
        <w:ind w:left="426"/>
        <w:jc w:val="both"/>
        <w:rPr>
          <w:rFonts w:ascii="Calibri" w:hAnsi="Calibri" w:cs="Calibri"/>
          <w:i/>
          <w:iCs/>
          <w:lang w:eastAsia="pl-PL"/>
        </w:rPr>
      </w:pPr>
    </w:p>
    <w:p w14:paraId="754E2946" w14:textId="77777777" w:rsidR="007C3278" w:rsidRPr="007C3278" w:rsidRDefault="007C3278" w:rsidP="007C3278">
      <w:pPr>
        <w:widowControl/>
        <w:adjustRightInd w:val="0"/>
        <w:spacing w:beforeLines="20" w:before="48" w:afterLines="20" w:after="48"/>
        <w:jc w:val="center"/>
        <w:rPr>
          <w:rFonts w:ascii="Calibri" w:hAnsi="Calibri" w:cs="Calibri"/>
          <w:b/>
          <w:bCs/>
          <w:i/>
          <w:iCs/>
          <w:lang w:eastAsia="pl-PL"/>
        </w:rPr>
      </w:pPr>
      <w:r w:rsidRPr="007C3278">
        <w:rPr>
          <w:rFonts w:ascii="Calibri" w:hAnsi="Calibri" w:cs="Calibri"/>
          <w:b/>
          <w:bCs/>
          <w:lang w:eastAsia="pl-PL"/>
        </w:rPr>
        <w:t>§ 5</w:t>
      </w:r>
    </w:p>
    <w:p w14:paraId="529258F7" w14:textId="77777777" w:rsidR="007C3278" w:rsidRPr="007C3278" w:rsidRDefault="007C3278" w:rsidP="00C94B4A">
      <w:pPr>
        <w:widowControl/>
        <w:numPr>
          <w:ilvl w:val="0"/>
          <w:numId w:val="92"/>
        </w:numPr>
        <w:autoSpaceDE/>
        <w:autoSpaceDN/>
        <w:spacing w:beforeLines="20" w:before="48" w:afterLines="20" w:after="48"/>
        <w:ind w:left="426" w:hanging="426"/>
        <w:jc w:val="both"/>
        <w:rPr>
          <w:rFonts w:ascii="Calibri" w:hAnsi="Calibri" w:cs="Calibri"/>
          <w:bCs/>
          <w:lang w:eastAsia="pl-PL"/>
        </w:rPr>
      </w:pPr>
      <w:r w:rsidRPr="007C3278">
        <w:rPr>
          <w:rFonts w:ascii="Calibri" w:hAnsi="Calibri" w:cs="Calibri"/>
          <w:bCs/>
          <w:lang w:eastAsia="pl-PL"/>
        </w:rPr>
        <w:t xml:space="preserve">Wynagrodzenie Wykonawcy, o którym mowa w § 4 ust. 1 zostanie odpowiednio zmienione (zmniejszone lub zwiększone) w wysokości wynikającej ze wskaźnika wzrostu (spadku) cen towarów i usług konsumpcyjnych publikowanego przez Główny Urząd Statystyczny w Dzienniku Urzędowym RP „Monitor Polski” na stronie internetowej Urzędu (wzrost lub obniżenie).- </w:t>
      </w:r>
      <w:r w:rsidRPr="007C3278">
        <w:rPr>
          <w:rFonts w:ascii="Calibri" w:hAnsi="Calibri" w:cs="Calibri"/>
          <w:bCs/>
          <w:i/>
          <w:lang w:eastAsia="pl-PL"/>
        </w:rPr>
        <w:t>dalej jako: „wskaźnik GUS”</w:t>
      </w:r>
      <w:r w:rsidRPr="007C3278">
        <w:rPr>
          <w:rFonts w:ascii="Calibri" w:hAnsi="Calibri" w:cs="Calibri"/>
          <w:bCs/>
          <w:lang w:eastAsia="pl-PL"/>
        </w:rPr>
        <w:t xml:space="preserve"> - za poprzedni rok kalendarzowy.</w:t>
      </w:r>
    </w:p>
    <w:p w14:paraId="536BE35B" w14:textId="77777777" w:rsidR="007C3278" w:rsidRPr="007C3278" w:rsidRDefault="007C3278" w:rsidP="00C94B4A">
      <w:pPr>
        <w:widowControl/>
        <w:numPr>
          <w:ilvl w:val="0"/>
          <w:numId w:val="92"/>
        </w:numPr>
        <w:autoSpaceDE/>
        <w:autoSpaceDN/>
        <w:spacing w:beforeLines="20" w:before="48" w:afterLines="20" w:after="48"/>
        <w:ind w:left="426" w:hanging="426"/>
        <w:jc w:val="both"/>
        <w:rPr>
          <w:rFonts w:ascii="Calibri" w:hAnsi="Calibri" w:cs="Calibri"/>
          <w:bCs/>
          <w:lang w:eastAsia="pl-PL"/>
        </w:rPr>
      </w:pPr>
      <w:r w:rsidRPr="007C3278">
        <w:rPr>
          <w:rFonts w:ascii="Calibri" w:hAnsi="Calibri" w:cs="Calibri"/>
          <w:bCs/>
          <w:lang w:eastAsia="pl-PL"/>
        </w:rPr>
        <w:t>Minimalny poziom zmiany wskaźnika GUS, w wyniku którego wynagrodzenie wykonawcy zostanie zmienione wynosi nie mniej 5 punktów % w stosunku do wskaźnika wzrostu (spadku) cen towarów i usług konsumpcyjnych (poziom zmiany ceny) publikowanego przez Główny Urząd Statystyczny zgodnie z właściwymi przepisami prawa w roku kalendarzowym, w którym zawarto umowę.</w:t>
      </w:r>
    </w:p>
    <w:p w14:paraId="6CFDFBEA" w14:textId="77777777" w:rsidR="007C3278" w:rsidRPr="007C3278" w:rsidRDefault="007C3278" w:rsidP="00C94B4A">
      <w:pPr>
        <w:widowControl/>
        <w:numPr>
          <w:ilvl w:val="0"/>
          <w:numId w:val="92"/>
        </w:numPr>
        <w:autoSpaceDE/>
        <w:autoSpaceDN/>
        <w:spacing w:beforeLines="20" w:before="48" w:afterLines="20" w:after="48"/>
        <w:ind w:left="426" w:hanging="426"/>
        <w:jc w:val="both"/>
        <w:rPr>
          <w:rFonts w:ascii="Calibri" w:hAnsi="Calibri" w:cs="Calibri"/>
          <w:bCs/>
          <w:lang w:eastAsia="pl-PL"/>
        </w:rPr>
      </w:pPr>
      <w:r w:rsidRPr="007C3278">
        <w:rPr>
          <w:rFonts w:ascii="Calibri" w:hAnsi="Calibri" w:cs="Calibri"/>
          <w:bCs/>
          <w:lang w:eastAsia="pl-PL"/>
        </w:rPr>
        <w:t xml:space="preserve">W przypadku zmiany wskaźnika GUS skutkującego zwiększeniem wynagrodzenia Wykonawca zobowiązany jest do wykazania wpływu zmiany wskaźnika GUS na wykonanie przedmiotu Umowy. Wykazanie wpływu następuje w formie pisemnej. </w:t>
      </w:r>
    </w:p>
    <w:p w14:paraId="66B62263" w14:textId="77777777" w:rsidR="007C3278" w:rsidRPr="007C3278" w:rsidRDefault="007C3278" w:rsidP="00C94B4A">
      <w:pPr>
        <w:widowControl/>
        <w:numPr>
          <w:ilvl w:val="0"/>
          <w:numId w:val="92"/>
        </w:numPr>
        <w:autoSpaceDE/>
        <w:autoSpaceDN/>
        <w:spacing w:beforeLines="20" w:before="48" w:afterLines="20" w:after="48"/>
        <w:ind w:left="426" w:hanging="426"/>
        <w:jc w:val="both"/>
        <w:rPr>
          <w:rFonts w:ascii="Calibri" w:hAnsi="Calibri" w:cs="Calibri"/>
          <w:bCs/>
          <w:lang w:eastAsia="pl-PL"/>
        </w:rPr>
      </w:pPr>
      <w:r w:rsidRPr="007C3278">
        <w:rPr>
          <w:rFonts w:ascii="Calibri" w:hAnsi="Calibri" w:cs="Calibri"/>
          <w:bCs/>
          <w:lang w:eastAsia="pl-PL"/>
        </w:rPr>
        <w:t>Strony nie przewidują zmiany wynagrodzenia na podstawie ust. 1 i 2 w pierwszych 12 miesiącach obowiązywania umowy</w:t>
      </w:r>
      <w:r w:rsidRPr="007C3278">
        <w:rPr>
          <w:rFonts w:ascii="Calibri" w:hAnsi="Calibri" w:cs="Calibri"/>
          <w:bCs/>
          <w:i/>
          <w:lang w:eastAsia="pl-PL"/>
        </w:rPr>
        <w:t xml:space="preserve">. </w:t>
      </w:r>
      <w:r w:rsidRPr="007C3278">
        <w:rPr>
          <w:rFonts w:ascii="Calibri" w:hAnsi="Calibri" w:cs="Calibri"/>
          <w:bCs/>
          <w:lang w:eastAsia="pl-PL"/>
        </w:rPr>
        <w:t xml:space="preserve">W latach następnych wynagrodzenie będzie podlegało zmianie w wysokości wynikającej ze wskaźnika wzrostu GUS za poprzedni rok kalendarzowy z zastrzeżeniem ust. 2. </w:t>
      </w:r>
    </w:p>
    <w:p w14:paraId="74521CD5" w14:textId="77777777" w:rsidR="007C3278" w:rsidRPr="007C3278" w:rsidRDefault="007C3278" w:rsidP="00C94B4A">
      <w:pPr>
        <w:widowControl/>
        <w:numPr>
          <w:ilvl w:val="0"/>
          <w:numId w:val="92"/>
        </w:numPr>
        <w:autoSpaceDE/>
        <w:autoSpaceDN/>
        <w:spacing w:beforeLines="20" w:before="48" w:afterLines="20" w:after="48"/>
        <w:ind w:left="426" w:hanging="426"/>
        <w:jc w:val="both"/>
        <w:rPr>
          <w:rFonts w:ascii="Calibri" w:hAnsi="Calibri" w:cs="Calibri"/>
          <w:bCs/>
          <w:lang w:eastAsia="pl-PL"/>
        </w:rPr>
      </w:pPr>
      <w:r w:rsidRPr="007C3278">
        <w:rPr>
          <w:rFonts w:ascii="Calibri" w:hAnsi="Calibri" w:cs="Calibri"/>
          <w:bCs/>
          <w:lang w:eastAsia="pl-PL"/>
        </w:rPr>
        <w:t>Maksymalna wartość zmiany wynagrodzenia, o której mowa w ust. 1-4 wynosi łącznie 3% wartości wynagrodzenia netto Wykonawcy, określonego w § 4 ust. 1 Umowy.</w:t>
      </w:r>
    </w:p>
    <w:p w14:paraId="0D2914AA" w14:textId="77777777" w:rsidR="007C3278" w:rsidRPr="007C3278" w:rsidRDefault="007C3278" w:rsidP="00C94B4A">
      <w:pPr>
        <w:widowControl/>
        <w:numPr>
          <w:ilvl w:val="0"/>
          <w:numId w:val="92"/>
        </w:numPr>
        <w:autoSpaceDE/>
        <w:autoSpaceDN/>
        <w:spacing w:beforeLines="20" w:before="48" w:afterLines="20" w:after="48"/>
        <w:ind w:left="426" w:hanging="426"/>
        <w:jc w:val="both"/>
        <w:rPr>
          <w:rFonts w:ascii="Calibri" w:hAnsi="Calibri" w:cs="Calibri"/>
          <w:bCs/>
          <w:lang w:eastAsia="pl-PL"/>
        </w:rPr>
      </w:pPr>
      <w:r w:rsidRPr="007C3278">
        <w:rPr>
          <w:rFonts w:ascii="Calibri" w:hAnsi="Calibri" w:cs="Calibri"/>
          <w:bCs/>
          <w:lang w:eastAsia="pl-PL"/>
        </w:rPr>
        <w:t>Wykonawca, którego wynagrodzenie zostało zmienione zgodnie z ust. 1 – 5, zobowiązany jest do zmiany wynagrodzenia przysługującego podwykonawcy, z którym zawarł umowę, w zakresie odpowiadającym zmianom cen towarów i usług konsumpcyjnych według wskaźnika określonego w ust. 2 dotyczących zobowiązania podwykonawcy, jeżeli przedmiotem umowy są usługi oraz okres obowiązywania umowy przekracza 12 miesięcy.</w:t>
      </w:r>
    </w:p>
    <w:p w14:paraId="7C0A65D7" w14:textId="77777777" w:rsidR="007C3278" w:rsidRPr="007C3278" w:rsidRDefault="007C3278" w:rsidP="00C94B4A">
      <w:pPr>
        <w:widowControl/>
        <w:numPr>
          <w:ilvl w:val="0"/>
          <w:numId w:val="92"/>
        </w:numPr>
        <w:autoSpaceDE/>
        <w:autoSpaceDN/>
        <w:spacing w:beforeLines="20" w:before="48" w:afterLines="20" w:after="48"/>
        <w:ind w:left="426" w:hanging="426"/>
        <w:jc w:val="both"/>
        <w:rPr>
          <w:rFonts w:ascii="Calibri" w:hAnsi="Calibri" w:cs="Calibri"/>
          <w:bCs/>
          <w:lang w:eastAsia="pl-PL"/>
        </w:rPr>
      </w:pPr>
      <w:r w:rsidRPr="007C3278">
        <w:rPr>
          <w:rFonts w:ascii="Calibri" w:hAnsi="Calibri" w:cs="Calibri"/>
          <w:bCs/>
          <w:lang w:eastAsia="pl-PL"/>
        </w:rPr>
        <w:t xml:space="preserve">Występując o zmianę wynagrodzenia zgodnie z ust. 1- 5, Strona zobowiązana jest do złożenia pisemnego pod rygorem nieważności wniosku. We wniosku należy wykazać, że zaistniały wskazane w niniejszym paragrafie przesłanki do dokonania zmiany wynagrodzenia w szczególności, że doszło do zmiany ceny materiałów lub kosztów związanych z realizacją umowy uprawniającej do dokonania zmiany wynagrodzenia. Strony zastrzegają sobie prawo do żądania dokumentów lub wyjaśnień w celu rozpatrzenia wniosku wymienionego w zdaniu poprzedzającym. </w:t>
      </w:r>
    </w:p>
    <w:p w14:paraId="35F1F021" w14:textId="77777777" w:rsidR="007C3278" w:rsidRPr="007C3278" w:rsidRDefault="007C3278" w:rsidP="00C94B4A">
      <w:pPr>
        <w:widowControl/>
        <w:numPr>
          <w:ilvl w:val="0"/>
          <w:numId w:val="92"/>
        </w:numPr>
        <w:autoSpaceDE/>
        <w:autoSpaceDN/>
        <w:spacing w:beforeLines="20" w:before="48" w:afterLines="20" w:after="48"/>
        <w:ind w:left="426" w:hanging="426"/>
        <w:jc w:val="both"/>
        <w:rPr>
          <w:rFonts w:ascii="Calibri" w:hAnsi="Calibri" w:cs="Calibri"/>
          <w:bCs/>
          <w:lang w:eastAsia="pl-PL"/>
        </w:rPr>
      </w:pPr>
      <w:r w:rsidRPr="007C3278">
        <w:rPr>
          <w:rFonts w:ascii="Calibri" w:hAnsi="Calibri" w:cs="Calibri"/>
          <w:bCs/>
          <w:lang w:eastAsia="pl-PL"/>
        </w:rPr>
        <w:t>Zmiana wynagrodzenia zgodnie z ust. 1- 5 wymaga zawarcia aneksu w formie pisemnej pod rygorem nieważności.</w:t>
      </w:r>
    </w:p>
    <w:p w14:paraId="1D95E1C1" w14:textId="77777777" w:rsidR="007C3278" w:rsidRPr="007C3278" w:rsidRDefault="007C3278" w:rsidP="00C94B4A">
      <w:pPr>
        <w:widowControl/>
        <w:numPr>
          <w:ilvl w:val="0"/>
          <w:numId w:val="92"/>
        </w:numPr>
        <w:autoSpaceDE/>
        <w:autoSpaceDN/>
        <w:spacing w:beforeLines="20" w:before="48" w:afterLines="20" w:after="48"/>
        <w:ind w:left="426" w:hanging="426"/>
        <w:jc w:val="both"/>
        <w:rPr>
          <w:rFonts w:ascii="Calibri" w:hAnsi="Calibri" w:cs="Calibri"/>
          <w:bCs/>
          <w:lang w:eastAsia="pl-PL"/>
        </w:rPr>
      </w:pPr>
      <w:r w:rsidRPr="007C3278">
        <w:rPr>
          <w:rFonts w:ascii="Calibri" w:hAnsi="Calibri" w:cs="Calibri"/>
          <w:bCs/>
          <w:lang w:eastAsia="pl-PL"/>
        </w:rPr>
        <w:t>Wynagrodzenie Wykonawcy określone w § 4 ust. 1 umowy ulegnie zmianie o poniesione przez wykonawcę koszty:</w:t>
      </w:r>
    </w:p>
    <w:p w14:paraId="1A0272B2" w14:textId="77777777" w:rsidR="007C3278" w:rsidRPr="007C3278" w:rsidRDefault="007C3278" w:rsidP="00C94B4A">
      <w:pPr>
        <w:widowControl/>
        <w:numPr>
          <w:ilvl w:val="0"/>
          <w:numId w:val="93"/>
        </w:numPr>
        <w:tabs>
          <w:tab w:val="left" w:pos="851"/>
        </w:tabs>
        <w:autoSpaceDE/>
        <w:autoSpaceDN/>
        <w:spacing w:beforeLines="20" w:before="48" w:afterLines="20" w:after="48"/>
        <w:ind w:left="851" w:hanging="425"/>
        <w:jc w:val="both"/>
        <w:rPr>
          <w:rFonts w:ascii="Calibri" w:hAnsi="Calibri" w:cs="Calibri"/>
          <w:bCs/>
          <w:lang w:eastAsia="pl-PL"/>
        </w:rPr>
      </w:pPr>
      <w:r w:rsidRPr="007C3278">
        <w:rPr>
          <w:rFonts w:ascii="Calibri" w:hAnsi="Calibri" w:cs="Calibri"/>
          <w:bCs/>
          <w:lang w:eastAsia="pl-PL"/>
        </w:rPr>
        <w:t>w przypadku zmiany stawki podatku od towarów i usług, wprowadzonej odpowiednim aktem prawnym;</w:t>
      </w:r>
    </w:p>
    <w:p w14:paraId="6AF6D860" w14:textId="77777777" w:rsidR="007C3278" w:rsidRPr="007C3278" w:rsidRDefault="007C3278" w:rsidP="00C94B4A">
      <w:pPr>
        <w:widowControl/>
        <w:numPr>
          <w:ilvl w:val="0"/>
          <w:numId w:val="93"/>
        </w:numPr>
        <w:tabs>
          <w:tab w:val="left" w:pos="851"/>
        </w:tabs>
        <w:autoSpaceDE/>
        <w:autoSpaceDN/>
        <w:spacing w:beforeLines="20" w:before="48" w:afterLines="20" w:after="48"/>
        <w:ind w:left="851" w:hanging="425"/>
        <w:jc w:val="both"/>
        <w:rPr>
          <w:rFonts w:ascii="Calibri" w:hAnsi="Calibri" w:cs="Calibri"/>
          <w:bCs/>
          <w:lang w:eastAsia="pl-PL"/>
        </w:rPr>
      </w:pPr>
      <w:r w:rsidRPr="007C3278">
        <w:rPr>
          <w:rFonts w:ascii="Calibri" w:hAnsi="Calibri" w:cs="Calibri"/>
          <w:bCs/>
          <w:lang w:eastAsia="pl-PL"/>
        </w:rPr>
        <w:t>w przypadku zmiany wysokości minimalnego wynagrodzenia za pracę ustalonego na podstawie art. 2 ust. 3-5 ustawy z dnia 10 października 2002 r. o minimalnym wynagrodzeniu za pracę,</w:t>
      </w:r>
    </w:p>
    <w:p w14:paraId="1AD7C02E" w14:textId="77777777" w:rsidR="007C3278" w:rsidRPr="007C3278" w:rsidRDefault="007C3278" w:rsidP="00C94B4A">
      <w:pPr>
        <w:widowControl/>
        <w:numPr>
          <w:ilvl w:val="0"/>
          <w:numId w:val="93"/>
        </w:numPr>
        <w:tabs>
          <w:tab w:val="left" w:pos="851"/>
        </w:tabs>
        <w:autoSpaceDE/>
        <w:autoSpaceDN/>
        <w:spacing w:beforeLines="20" w:before="48" w:afterLines="20" w:after="48"/>
        <w:ind w:left="851" w:hanging="425"/>
        <w:jc w:val="both"/>
        <w:rPr>
          <w:rFonts w:ascii="Calibri" w:hAnsi="Calibri" w:cs="Calibri"/>
          <w:bCs/>
          <w:lang w:eastAsia="pl-PL"/>
        </w:rPr>
      </w:pPr>
      <w:r w:rsidRPr="007C3278">
        <w:rPr>
          <w:rFonts w:ascii="Calibri" w:hAnsi="Calibri" w:cs="Calibri"/>
          <w:bCs/>
          <w:lang w:eastAsia="pl-PL"/>
        </w:rPr>
        <w:t>w przypadku zmiany zasad podlegania ubezpieczeniom społecznym lub ubezpieczeniu zdrowotnemu lub wysokości stawki składki na ubezpieczenia społeczne lub zdrowotne;</w:t>
      </w:r>
    </w:p>
    <w:p w14:paraId="61F46E5D" w14:textId="77777777" w:rsidR="007C3278" w:rsidRPr="007C3278" w:rsidRDefault="007C3278" w:rsidP="00C94B4A">
      <w:pPr>
        <w:widowControl/>
        <w:numPr>
          <w:ilvl w:val="0"/>
          <w:numId w:val="93"/>
        </w:numPr>
        <w:tabs>
          <w:tab w:val="left" w:pos="851"/>
        </w:tabs>
        <w:autoSpaceDE/>
        <w:autoSpaceDN/>
        <w:spacing w:beforeLines="20" w:before="48" w:afterLines="20" w:after="48"/>
        <w:ind w:left="851" w:hanging="425"/>
        <w:jc w:val="both"/>
        <w:rPr>
          <w:rFonts w:ascii="Calibri" w:hAnsi="Calibri" w:cs="Calibri"/>
          <w:bCs/>
          <w:lang w:eastAsia="pl-PL"/>
        </w:rPr>
      </w:pPr>
      <w:r w:rsidRPr="007C3278">
        <w:rPr>
          <w:rFonts w:ascii="Calibri" w:hAnsi="Calibri" w:cs="Calibri"/>
          <w:bCs/>
          <w:lang w:eastAsia="pl-PL"/>
        </w:rPr>
        <w:t>w przypadku zmiany zasad gromadzenia i wysokości wpłat do pracowniczych planów kapitałowych, o których mowa w ustawie z dnia 4 października 2018 r. o pracowniczych planach kapitałowych,</w:t>
      </w:r>
    </w:p>
    <w:p w14:paraId="793AD4D3" w14:textId="77777777" w:rsidR="007C3278" w:rsidRPr="007C3278" w:rsidRDefault="007C3278" w:rsidP="007C3278">
      <w:pPr>
        <w:spacing w:beforeLines="20" w:before="48" w:afterLines="20" w:after="48"/>
        <w:ind w:left="426"/>
        <w:jc w:val="both"/>
        <w:rPr>
          <w:rFonts w:ascii="Calibri" w:hAnsi="Calibri" w:cs="Calibri"/>
          <w:bCs/>
          <w:lang w:eastAsia="pl-PL"/>
        </w:rPr>
      </w:pPr>
      <w:r w:rsidRPr="007C3278">
        <w:rPr>
          <w:rFonts w:ascii="Calibri" w:hAnsi="Calibri" w:cs="Calibri"/>
          <w:bCs/>
          <w:lang w:eastAsia="pl-PL"/>
        </w:rPr>
        <w:t xml:space="preserve">jeżeli zmiany te będą miały wpływ na koszty wykonania zamówienia przez Wykonawcę. </w:t>
      </w:r>
    </w:p>
    <w:p w14:paraId="6103AA32" w14:textId="77777777" w:rsidR="007C3278" w:rsidRPr="007C3278" w:rsidRDefault="007C3278" w:rsidP="00C94B4A">
      <w:pPr>
        <w:widowControl/>
        <w:numPr>
          <w:ilvl w:val="0"/>
          <w:numId w:val="92"/>
        </w:numPr>
        <w:autoSpaceDE/>
        <w:autoSpaceDN/>
        <w:spacing w:beforeLines="20" w:before="48" w:afterLines="20" w:after="48"/>
        <w:ind w:left="426" w:hanging="426"/>
        <w:jc w:val="both"/>
        <w:rPr>
          <w:rFonts w:ascii="Calibri" w:hAnsi="Calibri" w:cs="Calibri"/>
          <w:bCs/>
          <w:lang w:eastAsia="pl-PL"/>
        </w:rPr>
      </w:pPr>
      <w:r w:rsidRPr="007C3278">
        <w:rPr>
          <w:rFonts w:ascii="Calibri" w:hAnsi="Calibri" w:cs="Calibri"/>
          <w:bCs/>
          <w:lang w:eastAsia="pl-PL"/>
        </w:rPr>
        <w:lastRenderedPageBreak/>
        <w:t xml:space="preserve">Zmiana wysokości wynagrodzenia obowiązywać będzie od dnia wejścia w życie zmian, </w:t>
      </w:r>
      <w:r w:rsidRPr="007C3278">
        <w:rPr>
          <w:rFonts w:ascii="Calibri" w:hAnsi="Calibri" w:cs="Calibri"/>
          <w:bCs/>
          <w:lang w:eastAsia="pl-PL"/>
        </w:rPr>
        <w:br/>
        <w:t>o których mowa w ust. 9.</w:t>
      </w:r>
    </w:p>
    <w:p w14:paraId="64A530A1" w14:textId="77777777" w:rsidR="007C3278" w:rsidRPr="007C3278" w:rsidRDefault="007C3278" w:rsidP="00C94B4A">
      <w:pPr>
        <w:widowControl/>
        <w:numPr>
          <w:ilvl w:val="0"/>
          <w:numId w:val="92"/>
        </w:numPr>
        <w:autoSpaceDE/>
        <w:autoSpaceDN/>
        <w:spacing w:beforeLines="20" w:before="48" w:afterLines="20" w:after="48"/>
        <w:ind w:left="426" w:hanging="426"/>
        <w:jc w:val="both"/>
        <w:rPr>
          <w:rFonts w:ascii="Calibri" w:hAnsi="Calibri" w:cs="Calibri"/>
          <w:bCs/>
          <w:lang w:eastAsia="pl-PL"/>
        </w:rPr>
      </w:pPr>
      <w:r w:rsidRPr="007C3278">
        <w:rPr>
          <w:rFonts w:ascii="Calibri" w:hAnsi="Calibri" w:cs="Calibri"/>
          <w:bCs/>
          <w:lang w:eastAsia="pl-PL"/>
        </w:rPr>
        <w:t>W przypadku zmian określonych w ust. 9 pkt 2-4 Wykonawca może wystąpić do Zamawiającego z wnioskiem o zmianę wynagrodzenia, przedkładając odpowiednie dokumenty potwierdzające zasadność złożenia takiego wniosku. Wykonawca winien wykazać ponad wszelką wątpliwość, że zaistniała zmiana ma bezpośredni wpływ na koszty wykonania zamówienia oraz określić stopień, w jakim wpłynie ona na wysokość wynagrodzenia.</w:t>
      </w:r>
    </w:p>
    <w:p w14:paraId="304782FB" w14:textId="77777777" w:rsidR="007C3278" w:rsidRPr="007C3278" w:rsidRDefault="007C3278" w:rsidP="00C94B4A">
      <w:pPr>
        <w:widowControl/>
        <w:numPr>
          <w:ilvl w:val="0"/>
          <w:numId w:val="92"/>
        </w:numPr>
        <w:autoSpaceDE/>
        <w:autoSpaceDN/>
        <w:spacing w:beforeLines="20" w:before="48" w:afterLines="20" w:after="48"/>
        <w:ind w:left="426" w:hanging="426"/>
        <w:jc w:val="both"/>
        <w:rPr>
          <w:rFonts w:ascii="Calibri" w:hAnsi="Calibri" w:cs="Calibri"/>
          <w:bCs/>
          <w:lang w:eastAsia="pl-PL"/>
        </w:rPr>
      </w:pPr>
      <w:r w:rsidRPr="007C3278">
        <w:rPr>
          <w:rFonts w:ascii="Calibri" w:hAnsi="Calibri" w:cs="Calibri"/>
          <w:bCs/>
          <w:lang w:eastAsia="pl-PL"/>
        </w:rPr>
        <w:t>W wypadku zmiany, o której mowa w ust. 9 pkt 1 wartość netto wynagrodzenia Wykonawcy nie zmieni się, a określona w aneksie wartość brutto wynagrodzenia zostanie wyliczona na podstawie nowych przepisów.</w:t>
      </w:r>
    </w:p>
    <w:p w14:paraId="42789FA4" w14:textId="77777777" w:rsidR="007C3278" w:rsidRPr="007C3278" w:rsidRDefault="007C3278" w:rsidP="00C94B4A">
      <w:pPr>
        <w:widowControl/>
        <w:numPr>
          <w:ilvl w:val="0"/>
          <w:numId w:val="92"/>
        </w:numPr>
        <w:autoSpaceDE/>
        <w:autoSpaceDN/>
        <w:spacing w:beforeLines="20" w:before="48" w:afterLines="20" w:after="48"/>
        <w:ind w:left="426" w:hanging="426"/>
        <w:jc w:val="both"/>
        <w:rPr>
          <w:rFonts w:ascii="Calibri" w:hAnsi="Calibri" w:cs="Calibri"/>
          <w:bCs/>
          <w:lang w:eastAsia="pl-PL"/>
        </w:rPr>
      </w:pPr>
      <w:r w:rsidRPr="007C3278">
        <w:rPr>
          <w:rFonts w:ascii="Calibri" w:hAnsi="Calibri" w:cs="Calibri"/>
          <w:bCs/>
          <w:lang w:eastAsia="pl-PL"/>
        </w:rPr>
        <w:t>W przypadku zmiany, o której mowa w ust. 9 pkt 2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289122DB" w14:textId="77777777" w:rsidR="007C3278" w:rsidRPr="007C3278" w:rsidRDefault="007C3278" w:rsidP="00C94B4A">
      <w:pPr>
        <w:widowControl/>
        <w:numPr>
          <w:ilvl w:val="0"/>
          <w:numId w:val="92"/>
        </w:numPr>
        <w:autoSpaceDE/>
        <w:autoSpaceDN/>
        <w:spacing w:beforeLines="20" w:before="48" w:afterLines="20" w:after="48"/>
        <w:ind w:left="426" w:hanging="426"/>
        <w:jc w:val="both"/>
        <w:rPr>
          <w:rFonts w:ascii="Calibri" w:hAnsi="Calibri" w:cs="Calibri"/>
          <w:bCs/>
          <w:lang w:eastAsia="pl-PL"/>
        </w:rPr>
      </w:pPr>
      <w:r w:rsidRPr="007C3278">
        <w:rPr>
          <w:rFonts w:ascii="Calibri" w:hAnsi="Calibri" w:cs="Calibri"/>
          <w:bCs/>
          <w:lang w:eastAsia="pl-PL"/>
        </w:rPr>
        <w:t>W przypadku zmiany, o której mowa w ust. 9 pkt 3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62F301F3" w14:textId="77777777" w:rsidR="007C3278" w:rsidRPr="007C3278" w:rsidRDefault="007C3278" w:rsidP="00C94B4A">
      <w:pPr>
        <w:widowControl/>
        <w:numPr>
          <w:ilvl w:val="0"/>
          <w:numId w:val="92"/>
        </w:numPr>
        <w:shd w:val="clear" w:color="auto" w:fill="FFFFFF"/>
        <w:autoSpaceDE/>
        <w:autoSpaceDN/>
        <w:spacing w:beforeLines="20" w:before="48" w:afterLines="20" w:after="48"/>
        <w:ind w:left="426" w:hanging="426"/>
        <w:jc w:val="both"/>
        <w:rPr>
          <w:rFonts w:ascii="Calibri" w:hAnsi="Calibri" w:cs="Calibri"/>
          <w:bCs/>
          <w:lang w:eastAsia="pl-PL"/>
        </w:rPr>
      </w:pPr>
      <w:r w:rsidRPr="007C3278">
        <w:rPr>
          <w:rFonts w:ascii="Calibri" w:hAnsi="Calibri" w:cs="Calibri"/>
          <w:bCs/>
          <w:lang w:eastAsia="pl-PL"/>
        </w:rPr>
        <w:t>W przypadku zmiany, o której mowa ust. 9 pkt 4 wynagrodzenie Wykonawcy ulegnie zmianie o wartość wzrostu całkowitego kosztu Wykonawcy, jaką będzie on zobowiązany dodatkowo ponieść w celu uwzględnienia tej zmiany w odniesieniu do osób bezpośrednio wykonujących zamówienie na rzecz Zamawiającego.</w:t>
      </w:r>
    </w:p>
    <w:p w14:paraId="1F9EB1AE" w14:textId="77777777" w:rsidR="007C3278" w:rsidRPr="007C3278" w:rsidRDefault="007C3278" w:rsidP="007C3278">
      <w:pPr>
        <w:suppressAutoHyphens/>
        <w:autoSpaceDE/>
        <w:autoSpaceDN/>
        <w:spacing w:beforeLines="20" w:before="48" w:afterLines="20" w:after="48"/>
        <w:jc w:val="center"/>
        <w:rPr>
          <w:rFonts w:ascii="Calibri" w:eastAsia="Arial Unicode MS" w:hAnsi="Calibri" w:cs="Calibri"/>
          <w:b/>
          <w:kern w:val="1"/>
          <w:lang w:eastAsia="pl-PL"/>
        </w:rPr>
      </w:pPr>
    </w:p>
    <w:p w14:paraId="261310FE" w14:textId="77777777" w:rsidR="007C3278" w:rsidRPr="007C3278" w:rsidRDefault="007C3278" w:rsidP="007C3278">
      <w:pPr>
        <w:suppressAutoHyphens/>
        <w:autoSpaceDE/>
        <w:autoSpaceDN/>
        <w:spacing w:beforeLines="20" w:before="48" w:afterLines="20" w:after="48"/>
        <w:jc w:val="center"/>
        <w:rPr>
          <w:rFonts w:ascii="Calibri" w:hAnsi="Calibri" w:cs="Calibri"/>
          <w:b/>
          <w:lang w:eastAsia="pl-PL"/>
        </w:rPr>
      </w:pPr>
      <w:r w:rsidRPr="007C3278">
        <w:rPr>
          <w:rFonts w:ascii="Calibri" w:hAnsi="Calibri" w:cs="Calibri"/>
          <w:b/>
          <w:lang w:eastAsia="pl-PL"/>
        </w:rPr>
        <w:t>§ 6</w:t>
      </w:r>
    </w:p>
    <w:p w14:paraId="447F9D44" w14:textId="77777777" w:rsidR="007C3278" w:rsidRPr="007C3278" w:rsidRDefault="007C3278" w:rsidP="00C94B4A">
      <w:pPr>
        <w:widowControl/>
        <w:numPr>
          <w:ilvl w:val="1"/>
          <w:numId w:val="90"/>
        </w:numPr>
        <w:tabs>
          <w:tab w:val="left" w:pos="426"/>
        </w:tabs>
        <w:autoSpaceDE/>
        <w:autoSpaceDN/>
        <w:adjustRightInd w:val="0"/>
        <w:spacing w:beforeLines="20" w:before="48" w:afterLines="20" w:after="48"/>
        <w:ind w:hanging="1364"/>
        <w:jc w:val="both"/>
        <w:rPr>
          <w:rFonts w:ascii="Calibri" w:hAnsi="Calibri" w:cs="Calibri"/>
          <w:bCs/>
          <w:color w:val="000000"/>
          <w:lang w:eastAsia="pl-PL"/>
        </w:rPr>
      </w:pPr>
      <w:r w:rsidRPr="007C3278">
        <w:rPr>
          <w:rFonts w:ascii="Calibri" w:hAnsi="Calibri" w:cs="Calibri"/>
          <w:bCs/>
          <w:color w:val="000000"/>
          <w:lang w:eastAsia="pl-PL"/>
        </w:rPr>
        <w:t>Wykonawca może powierzyć wykonanie części przedmiotu umowy podwykonawcy.</w:t>
      </w:r>
    </w:p>
    <w:p w14:paraId="6EC10DFF" w14:textId="77777777" w:rsidR="007C3278" w:rsidRPr="007C3278" w:rsidRDefault="007C3278" w:rsidP="00C94B4A">
      <w:pPr>
        <w:widowControl/>
        <w:numPr>
          <w:ilvl w:val="1"/>
          <w:numId w:val="90"/>
        </w:numPr>
        <w:tabs>
          <w:tab w:val="left" w:pos="426"/>
        </w:tabs>
        <w:autoSpaceDE/>
        <w:autoSpaceDN/>
        <w:adjustRightInd w:val="0"/>
        <w:spacing w:beforeLines="20" w:before="48" w:afterLines="20" w:after="48"/>
        <w:ind w:left="426" w:hanging="426"/>
        <w:jc w:val="both"/>
        <w:rPr>
          <w:rFonts w:ascii="Calibri" w:hAnsi="Calibri" w:cs="Calibri"/>
          <w:bCs/>
          <w:color w:val="000000"/>
          <w:lang w:eastAsia="pl-PL"/>
        </w:rPr>
      </w:pPr>
      <w:r w:rsidRPr="007C3278">
        <w:rPr>
          <w:rFonts w:ascii="Calibri" w:hAnsi="Calibri" w:cs="Calibri"/>
          <w:bCs/>
          <w:color w:val="000000"/>
          <w:lang w:eastAsia="pl-PL"/>
        </w:rPr>
        <w:t xml:space="preserve">W przypadku wskazania przez Wykonawcę w ofercie zakresu zamówienia powierzonego podwykonawcy oraz podania nazw ewentualnych podwykonawców Wykonawca nie może rozszerzyć podwykonawstwa poza zakres wskazany w ofercie oraz rozszerzyć podwykonawstwa o firmy inne niż wskazane w ofercie bez pisemnej zgody Zamawiającego. </w:t>
      </w:r>
    </w:p>
    <w:p w14:paraId="7F42D6BC" w14:textId="77777777" w:rsidR="007C3278" w:rsidRPr="007C3278" w:rsidRDefault="007C3278" w:rsidP="00C94B4A">
      <w:pPr>
        <w:widowControl/>
        <w:numPr>
          <w:ilvl w:val="1"/>
          <w:numId w:val="90"/>
        </w:numPr>
        <w:tabs>
          <w:tab w:val="left" w:pos="426"/>
        </w:tabs>
        <w:autoSpaceDE/>
        <w:autoSpaceDN/>
        <w:adjustRightInd w:val="0"/>
        <w:spacing w:beforeLines="20" w:before="48" w:afterLines="20" w:after="48"/>
        <w:ind w:left="426" w:hanging="426"/>
        <w:jc w:val="both"/>
        <w:rPr>
          <w:rFonts w:ascii="Calibri" w:hAnsi="Calibri" w:cs="Calibri"/>
          <w:bCs/>
          <w:color w:val="000000"/>
          <w:lang w:eastAsia="pl-PL"/>
        </w:rPr>
      </w:pPr>
      <w:r w:rsidRPr="007C3278">
        <w:rPr>
          <w:rFonts w:ascii="Calibri" w:hAnsi="Calibri" w:cs="Calibri"/>
          <w:bCs/>
          <w:color w:val="000000"/>
          <w:lang w:eastAsia="pl-PL"/>
        </w:rPr>
        <w:t>Za działania lub zaniechania podwykonawców Wykonawca ponosi odpowiedzialność jak za działania lub zaniechania własne.</w:t>
      </w:r>
    </w:p>
    <w:p w14:paraId="4234E81A" w14:textId="77777777" w:rsidR="007C3278" w:rsidRPr="007C3278" w:rsidRDefault="007C3278" w:rsidP="00C94B4A">
      <w:pPr>
        <w:widowControl/>
        <w:numPr>
          <w:ilvl w:val="1"/>
          <w:numId w:val="90"/>
        </w:numPr>
        <w:tabs>
          <w:tab w:val="left" w:pos="426"/>
        </w:tabs>
        <w:autoSpaceDE/>
        <w:autoSpaceDN/>
        <w:adjustRightInd w:val="0"/>
        <w:spacing w:beforeLines="20" w:before="48" w:afterLines="20" w:after="48"/>
        <w:ind w:left="426" w:hanging="426"/>
        <w:jc w:val="both"/>
        <w:rPr>
          <w:rFonts w:ascii="Calibri" w:hAnsi="Calibri" w:cs="Calibri"/>
          <w:bCs/>
          <w:color w:val="000000"/>
          <w:lang w:eastAsia="pl-PL"/>
        </w:rPr>
      </w:pPr>
      <w:r w:rsidRPr="007C3278">
        <w:rPr>
          <w:rFonts w:ascii="Calibri" w:hAnsi="Calibri" w:cs="Calibri"/>
          <w:bCs/>
          <w:lang w:eastAsia="pl-PL"/>
        </w:rPr>
        <w:t>Powierzenie wykonania części przedmiotu umowy podwykonawcom nie zwalnia Wykonawcy z odpowiedzialności za należyte wykonanie tego zamówienia.</w:t>
      </w:r>
    </w:p>
    <w:p w14:paraId="02B90664" w14:textId="77777777" w:rsidR="007C3278" w:rsidRPr="007C3278" w:rsidRDefault="007C3278" w:rsidP="00C94B4A">
      <w:pPr>
        <w:widowControl/>
        <w:numPr>
          <w:ilvl w:val="1"/>
          <w:numId w:val="90"/>
        </w:numPr>
        <w:tabs>
          <w:tab w:val="left" w:pos="426"/>
        </w:tabs>
        <w:autoSpaceDE/>
        <w:autoSpaceDN/>
        <w:adjustRightInd w:val="0"/>
        <w:spacing w:beforeLines="20" w:before="48" w:afterLines="20" w:after="48"/>
        <w:ind w:left="426" w:hanging="426"/>
        <w:jc w:val="both"/>
        <w:rPr>
          <w:rFonts w:ascii="Calibri" w:hAnsi="Calibri" w:cs="Calibri"/>
          <w:bCs/>
          <w:color w:val="000000"/>
          <w:lang w:eastAsia="pl-PL"/>
        </w:rPr>
      </w:pPr>
      <w:r w:rsidRPr="007C3278">
        <w:rPr>
          <w:rFonts w:ascii="Calibri" w:hAnsi="Calibri" w:cs="Calibri"/>
          <w:bCs/>
          <w:color w:val="000000"/>
          <w:lang w:eastAsia="pl-PL"/>
        </w:rPr>
        <w:t>W przypadku powierzenia podwykonawcy przez Wykonawcę realizacji przedmiotu umowy, Wykonawca jest zobowiązany do dokonania we własnym zakresie zapłaty wynagrodzenia należnego podwykonawcy.</w:t>
      </w:r>
    </w:p>
    <w:p w14:paraId="0F36CEBF" w14:textId="77777777" w:rsidR="007C3278" w:rsidRPr="007C3278" w:rsidRDefault="007C3278" w:rsidP="00C94B4A">
      <w:pPr>
        <w:widowControl/>
        <w:numPr>
          <w:ilvl w:val="1"/>
          <w:numId w:val="90"/>
        </w:numPr>
        <w:tabs>
          <w:tab w:val="left" w:pos="426"/>
        </w:tabs>
        <w:autoSpaceDE/>
        <w:autoSpaceDN/>
        <w:adjustRightInd w:val="0"/>
        <w:spacing w:beforeLines="20" w:before="48" w:afterLines="20" w:after="48"/>
        <w:ind w:left="426" w:hanging="426"/>
        <w:jc w:val="both"/>
        <w:rPr>
          <w:rFonts w:ascii="Calibri" w:hAnsi="Calibri" w:cs="Calibri"/>
          <w:bCs/>
          <w:color w:val="000000"/>
          <w:lang w:eastAsia="pl-PL"/>
        </w:rPr>
      </w:pPr>
      <w:r w:rsidRPr="007C3278">
        <w:rPr>
          <w:rFonts w:ascii="Calibri" w:hAnsi="Calibri" w:cs="Calibri"/>
          <w:bCs/>
          <w:lang w:eastAsia="pl-P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44A63381" w14:textId="77777777" w:rsidR="007C3278" w:rsidRPr="007C3278" w:rsidRDefault="007C3278" w:rsidP="00C94B4A">
      <w:pPr>
        <w:widowControl/>
        <w:numPr>
          <w:ilvl w:val="1"/>
          <w:numId w:val="90"/>
        </w:numPr>
        <w:tabs>
          <w:tab w:val="left" w:pos="426"/>
        </w:tabs>
        <w:autoSpaceDE/>
        <w:autoSpaceDN/>
        <w:adjustRightInd w:val="0"/>
        <w:spacing w:beforeLines="20" w:before="48" w:afterLines="20" w:after="48"/>
        <w:ind w:left="426" w:hanging="426"/>
        <w:jc w:val="both"/>
        <w:rPr>
          <w:rFonts w:ascii="Calibri" w:hAnsi="Calibri" w:cs="Calibri"/>
          <w:bCs/>
          <w:color w:val="000000"/>
          <w:lang w:eastAsia="pl-PL"/>
        </w:rPr>
      </w:pPr>
      <w:r w:rsidRPr="007C3278">
        <w:rPr>
          <w:rFonts w:ascii="Calibri" w:hAnsi="Calibri" w:cs="Calibri"/>
          <w:bCs/>
          <w:color w:val="000000"/>
          <w:lang w:eastAsia="pl-PL"/>
        </w:rPr>
        <w:t>W przypadku, w którym Zamawiający żądał</w:t>
      </w:r>
      <w:r w:rsidRPr="007C3278">
        <w:rPr>
          <w:rFonts w:ascii="Calibri" w:hAnsi="Calibri" w:cs="Calibri"/>
          <w:bCs/>
          <w:lang w:eastAsia="pl-PL"/>
        </w:rPr>
        <w:t xml:space="preserve"> na podstawie art. 462 ust. 2 ustawy </w:t>
      </w:r>
      <w:proofErr w:type="spellStart"/>
      <w:r w:rsidRPr="007C3278">
        <w:rPr>
          <w:rFonts w:ascii="Calibri" w:hAnsi="Calibri" w:cs="Calibri"/>
          <w:bCs/>
          <w:lang w:eastAsia="pl-PL"/>
        </w:rPr>
        <w:t>Pzp</w:t>
      </w:r>
      <w:proofErr w:type="spellEnd"/>
      <w:r w:rsidRPr="007C3278">
        <w:rPr>
          <w:rFonts w:ascii="Calibri" w:hAnsi="Calibri" w:cs="Calibri"/>
          <w:bCs/>
          <w:lang w:eastAsia="pl-PL"/>
        </w:rPr>
        <w:t xml:space="preserve"> </w:t>
      </w:r>
      <w:r w:rsidRPr="007C3278">
        <w:rPr>
          <w:rFonts w:ascii="Calibri" w:hAnsi="Calibri" w:cs="Calibri"/>
          <w:bCs/>
          <w:color w:val="000000"/>
          <w:lang w:eastAsia="pl-PL"/>
        </w:rPr>
        <w:t xml:space="preserve">wskazania przez Wykonawcę, w ofercie, części zamówienia, których wykonanie zamierza powierzyć podwykonawcom, oraz podania nazw ewentualnych podwykonawców, jeżeli są już znani lub informacji, o których mowa w art. 462 ust. 3 ustawy </w:t>
      </w:r>
      <w:proofErr w:type="spellStart"/>
      <w:r w:rsidRPr="007C3278">
        <w:rPr>
          <w:rFonts w:ascii="Calibri" w:hAnsi="Calibri" w:cs="Calibri"/>
          <w:bCs/>
          <w:color w:val="000000"/>
          <w:lang w:eastAsia="pl-PL"/>
        </w:rPr>
        <w:t>Pzp</w:t>
      </w:r>
      <w:proofErr w:type="spellEnd"/>
      <w:r w:rsidRPr="007C3278">
        <w:rPr>
          <w:rFonts w:ascii="Calibri" w:hAnsi="Calibri" w:cs="Calibri"/>
          <w:bCs/>
          <w:color w:val="000000"/>
          <w:lang w:eastAsia="pl-PL"/>
        </w:rPr>
        <w:t xml:space="preserve"> Zamawiający może badać, czy nie zachodzą wobec podwykonawcy niebędącego podmiotem udostępniającym zasoby podstawy wykluczenia, o których mowa w art. 108 ustawy </w:t>
      </w:r>
      <w:proofErr w:type="spellStart"/>
      <w:r w:rsidRPr="007C3278">
        <w:rPr>
          <w:rFonts w:ascii="Calibri" w:hAnsi="Calibri" w:cs="Calibri"/>
          <w:bCs/>
          <w:color w:val="000000"/>
          <w:lang w:eastAsia="pl-PL"/>
        </w:rPr>
        <w:t>Pzp</w:t>
      </w:r>
      <w:proofErr w:type="spellEnd"/>
      <w:r w:rsidRPr="007C3278">
        <w:rPr>
          <w:rFonts w:ascii="Calibri" w:hAnsi="Calibri" w:cs="Calibri"/>
          <w:bCs/>
          <w:color w:val="000000"/>
          <w:lang w:eastAsia="pl-PL"/>
        </w:rPr>
        <w:t xml:space="preserve">, o ile przewidział to w dokumentach zamówienia. Wykonawca na żądanie zamawiającego przedstawia oświadczenie, o którym mowa w art. 125 ust. 1 ustawy </w:t>
      </w:r>
      <w:proofErr w:type="spellStart"/>
      <w:r w:rsidRPr="007C3278">
        <w:rPr>
          <w:rFonts w:ascii="Calibri" w:hAnsi="Calibri" w:cs="Calibri"/>
          <w:bCs/>
          <w:color w:val="000000"/>
          <w:lang w:eastAsia="pl-PL"/>
        </w:rPr>
        <w:t>Pzp</w:t>
      </w:r>
      <w:proofErr w:type="spellEnd"/>
      <w:r w:rsidRPr="007C3278">
        <w:rPr>
          <w:rFonts w:ascii="Calibri" w:hAnsi="Calibri" w:cs="Calibri"/>
          <w:bCs/>
          <w:color w:val="000000"/>
          <w:lang w:eastAsia="pl-PL"/>
        </w:rPr>
        <w:t>, lub podmiotowe środki dowodowe dotyczące tego podwykonawcy.</w:t>
      </w:r>
    </w:p>
    <w:p w14:paraId="3712BC99" w14:textId="77777777" w:rsidR="007C3278" w:rsidRPr="007C3278" w:rsidRDefault="007C3278" w:rsidP="00C94B4A">
      <w:pPr>
        <w:widowControl/>
        <w:numPr>
          <w:ilvl w:val="1"/>
          <w:numId w:val="90"/>
        </w:numPr>
        <w:tabs>
          <w:tab w:val="left" w:pos="426"/>
        </w:tabs>
        <w:autoSpaceDE/>
        <w:autoSpaceDN/>
        <w:adjustRightInd w:val="0"/>
        <w:spacing w:beforeLines="20" w:before="48" w:afterLines="20" w:after="48"/>
        <w:ind w:left="426" w:hanging="426"/>
        <w:jc w:val="both"/>
        <w:rPr>
          <w:rFonts w:ascii="Calibri" w:hAnsi="Calibri" w:cs="Calibri"/>
          <w:bCs/>
          <w:color w:val="000000"/>
          <w:lang w:eastAsia="pl-PL"/>
        </w:rPr>
      </w:pPr>
      <w:r w:rsidRPr="007C3278">
        <w:rPr>
          <w:rFonts w:ascii="Calibri" w:hAnsi="Calibri" w:cs="Calibri"/>
          <w:bCs/>
          <w:color w:val="000000"/>
          <w:lang w:eastAsia="pl-PL"/>
        </w:rPr>
        <w:lastRenderedPageBreak/>
        <w:t>Jeżeli Zamawiający stwierdzi, że wobec podwykonawcy zachodzą podstawy wykluczenia, zamawiający żąda, aby wykonawca w terminie określonym przez zamawiającego zastąpił tego podwykonawcę pod rygorem niedopuszczenia podwykonawcy do realizacji części zamówienia.</w:t>
      </w:r>
    </w:p>
    <w:p w14:paraId="64DA002A" w14:textId="77777777" w:rsidR="007C3278" w:rsidRPr="007C3278" w:rsidRDefault="007C3278" w:rsidP="00C94B4A">
      <w:pPr>
        <w:widowControl/>
        <w:numPr>
          <w:ilvl w:val="1"/>
          <w:numId w:val="90"/>
        </w:numPr>
        <w:tabs>
          <w:tab w:val="left" w:pos="426"/>
        </w:tabs>
        <w:autoSpaceDE/>
        <w:autoSpaceDN/>
        <w:adjustRightInd w:val="0"/>
        <w:spacing w:beforeLines="20" w:before="48" w:afterLines="20" w:after="48"/>
        <w:ind w:left="426" w:hanging="426"/>
        <w:jc w:val="both"/>
        <w:rPr>
          <w:rFonts w:ascii="Calibri" w:hAnsi="Calibri" w:cs="Calibri"/>
          <w:bCs/>
          <w:color w:val="000000"/>
          <w:lang w:eastAsia="pl-PL"/>
        </w:rPr>
      </w:pPr>
      <w:r w:rsidRPr="007C3278">
        <w:rPr>
          <w:rFonts w:ascii="Calibri" w:hAnsi="Calibri" w:cs="Calibri"/>
          <w:bCs/>
          <w:color w:val="000000"/>
          <w:lang w:eastAsia="pl-PL"/>
        </w:rPr>
        <w:t xml:space="preserve">Jeżeli zmiana albo rezygnacja z podwykonawcy dotyczy podmiotu, na którego zasoby wykonawca powoływał się, na zasadach określonych w art. 118 ust. 1 ustawy </w:t>
      </w:r>
      <w:proofErr w:type="spellStart"/>
      <w:r w:rsidRPr="007C3278">
        <w:rPr>
          <w:rFonts w:ascii="Calibri" w:hAnsi="Calibri" w:cs="Calibri"/>
          <w:bCs/>
          <w:color w:val="000000"/>
          <w:lang w:eastAsia="pl-PL"/>
        </w:rPr>
        <w:t>Pzp</w:t>
      </w:r>
      <w:proofErr w:type="spellEnd"/>
      <w:r w:rsidRPr="007C3278">
        <w:rPr>
          <w:rFonts w:ascii="Calibri" w:hAnsi="Calibri" w:cs="Calibri"/>
          <w:bCs/>
          <w:color w:val="000000"/>
          <w:lang w:eastAsia="pl-PL"/>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1A452925" w14:textId="77777777" w:rsidR="007C3278" w:rsidRPr="007C3278" w:rsidRDefault="007C3278" w:rsidP="00C94B4A">
      <w:pPr>
        <w:widowControl/>
        <w:numPr>
          <w:ilvl w:val="1"/>
          <w:numId w:val="90"/>
        </w:numPr>
        <w:tabs>
          <w:tab w:val="left" w:pos="426"/>
        </w:tabs>
        <w:autoSpaceDE/>
        <w:autoSpaceDN/>
        <w:adjustRightInd w:val="0"/>
        <w:spacing w:beforeLines="20" w:before="48" w:afterLines="20" w:after="48"/>
        <w:ind w:left="426" w:hanging="426"/>
        <w:jc w:val="both"/>
        <w:rPr>
          <w:rFonts w:ascii="Calibri" w:hAnsi="Calibri" w:cs="Calibri"/>
          <w:bCs/>
          <w:color w:val="000000"/>
          <w:lang w:eastAsia="pl-PL"/>
        </w:rPr>
      </w:pPr>
      <w:r w:rsidRPr="007C3278">
        <w:rPr>
          <w:rFonts w:ascii="Calibri" w:hAnsi="Calibri" w:cs="Calibri"/>
          <w:bCs/>
          <w:color w:val="000000"/>
          <w:lang w:eastAsia="pl-PL"/>
        </w:rPr>
        <w:t xml:space="preserve">W przypadku zmiany podwykonawcy lub wprowadzenia nowego podwykonawcy realizującego przedmiot umowy Wykonawca zobowiązany jest przed zmianą lub wprowadzeniem nowego podwykonawcy złożyć Zamawiającemu pisemny wniosek o zmianę lub wprowadzenie nowego podwykonawcy, zawierający w szczególności dane podwykonawcy, zakres przedmiotu umowy powierzonego podwykonawcy. Zamawiający w terminie 5 dni roboczych od otrzymania wniosku wyrazi zgodę, sprzeciwi się wprowadzeniu zaproponowanego podwykonawcy lub zażąda dodatkowych informacji o podwykonawcy. </w:t>
      </w:r>
    </w:p>
    <w:p w14:paraId="6A483AC5" w14:textId="77777777" w:rsidR="007C3278" w:rsidRPr="007C3278" w:rsidRDefault="007C3278" w:rsidP="007C3278">
      <w:pPr>
        <w:tabs>
          <w:tab w:val="left" w:pos="426"/>
        </w:tabs>
        <w:adjustRightInd w:val="0"/>
        <w:spacing w:beforeLines="20" w:before="48" w:afterLines="20" w:after="48"/>
        <w:jc w:val="both"/>
        <w:rPr>
          <w:rFonts w:ascii="Calibri" w:hAnsi="Calibri" w:cs="Calibri"/>
          <w:bCs/>
          <w:color w:val="000000"/>
          <w:lang w:eastAsia="pl-PL"/>
        </w:rPr>
      </w:pPr>
    </w:p>
    <w:p w14:paraId="70037899" w14:textId="77777777" w:rsidR="007C3278" w:rsidRPr="007C3278" w:rsidRDefault="007C3278" w:rsidP="007C3278">
      <w:pPr>
        <w:tabs>
          <w:tab w:val="left" w:pos="426"/>
        </w:tabs>
        <w:adjustRightInd w:val="0"/>
        <w:spacing w:beforeLines="20" w:before="48" w:afterLines="20" w:after="48"/>
        <w:jc w:val="center"/>
        <w:rPr>
          <w:rFonts w:ascii="Calibri" w:hAnsi="Calibri" w:cs="Calibri"/>
          <w:b/>
          <w:color w:val="000000"/>
          <w:lang w:eastAsia="pl-PL"/>
        </w:rPr>
      </w:pPr>
      <w:r w:rsidRPr="007C3278">
        <w:rPr>
          <w:rFonts w:ascii="Calibri" w:hAnsi="Calibri" w:cs="Calibri"/>
          <w:b/>
          <w:color w:val="000000"/>
          <w:lang w:eastAsia="pl-PL"/>
        </w:rPr>
        <w:t>§ 7</w:t>
      </w:r>
    </w:p>
    <w:p w14:paraId="5036680A" w14:textId="77777777" w:rsidR="007C3278" w:rsidRPr="007C3278" w:rsidRDefault="007C3278" w:rsidP="00C94B4A">
      <w:pPr>
        <w:widowControl/>
        <w:numPr>
          <w:ilvl w:val="0"/>
          <w:numId w:val="91"/>
        </w:numPr>
        <w:autoSpaceDE/>
        <w:autoSpaceDN/>
        <w:spacing w:beforeLines="20" w:before="48" w:afterLines="20" w:after="48"/>
        <w:ind w:left="426" w:hanging="426"/>
        <w:jc w:val="both"/>
        <w:rPr>
          <w:rFonts w:ascii="Calibri" w:hAnsi="Calibri" w:cs="Calibri"/>
          <w:bCs/>
          <w:lang w:eastAsia="pt-PT"/>
        </w:rPr>
      </w:pPr>
      <w:r w:rsidRPr="007C3278">
        <w:rPr>
          <w:rFonts w:ascii="Calibri" w:hAnsi="Calibri" w:cs="Calibri"/>
          <w:bCs/>
          <w:lang w:eastAsia="pt-PT"/>
        </w:rPr>
        <w:t>Wykonawca zobowiązuje się poddać kontroli w zakresie prawidłowości wykonywania umowy w tym każdego zlecenia. Zamawiający może zlecić wykonanie kontroli innym osobom lub podmiotom.</w:t>
      </w:r>
    </w:p>
    <w:p w14:paraId="5242152F" w14:textId="77777777" w:rsidR="007C3278" w:rsidRPr="007C3278" w:rsidRDefault="007C3278" w:rsidP="00C94B4A">
      <w:pPr>
        <w:widowControl/>
        <w:numPr>
          <w:ilvl w:val="0"/>
          <w:numId w:val="91"/>
        </w:numPr>
        <w:autoSpaceDE/>
        <w:autoSpaceDN/>
        <w:spacing w:beforeLines="20" w:before="48" w:afterLines="20" w:after="48"/>
        <w:ind w:left="426" w:hanging="426"/>
        <w:jc w:val="both"/>
        <w:rPr>
          <w:rFonts w:ascii="Calibri" w:hAnsi="Calibri" w:cs="Calibri"/>
          <w:bCs/>
          <w:lang w:val="x-none" w:eastAsia="x-none"/>
        </w:rPr>
      </w:pPr>
      <w:r w:rsidRPr="007C3278">
        <w:rPr>
          <w:rFonts w:ascii="Calibri" w:hAnsi="Calibri" w:cs="Calibri"/>
          <w:bCs/>
          <w:lang w:val="x-none" w:eastAsia="x-none"/>
        </w:rPr>
        <w:t>W przypadku kontroli, wykonywanej przez Zamawiającego lub inne uprawnione podmioty, Wykonawca udostępni kontrolującym wgląd w dokumenty, w tym dokumenty finansowe oraz dokumenty elektroniczne związane z wykonywaniem umowy.</w:t>
      </w:r>
    </w:p>
    <w:p w14:paraId="4C3385D7" w14:textId="77777777" w:rsidR="007C3278" w:rsidRPr="007C3278" w:rsidRDefault="007C3278" w:rsidP="00C94B4A">
      <w:pPr>
        <w:widowControl/>
        <w:numPr>
          <w:ilvl w:val="0"/>
          <w:numId w:val="91"/>
        </w:numPr>
        <w:autoSpaceDE/>
        <w:autoSpaceDN/>
        <w:spacing w:beforeLines="20" w:before="48" w:afterLines="20" w:after="48"/>
        <w:ind w:left="426" w:hanging="426"/>
        <w:jc w:val="both"/>
        <w:rPr>
          <w:rFonts w:ascii="Calibri" w:hAnsi="Calibri" w:cs="Calibri"/>
          <w:bCs/>
          <w:lang w:eastAsia="pt-PT"/>
        </w:rPr>
      </w:pPr>
      <w:r w:rsidRPr="007C3278">
        <w:rPr>
          <w:rFonts w:ascii="Calibri" w:hAnsi="Calibri" w:cs="Calibri"/>
          <w:bCs/>
          <w:lang w:eastAsia="pt-PT"/>
        </w:rPr>
        <w:t>Prawo kontroli przysługuje Zamawiającemu oraz innym uprawnionym podmiotom zarówno w siedzibie Wykonawcy, jak i w miejscu wykonywania umowy lub innym miejscu związanym z realizacją umowy.</w:t>
      </w:r>
    </w:p>
    <w:p w14:paraId="6FA253CE" w14:textId="77777777" w:rsidR="007C3278" w:rsidRPr="007C3278" w:rsidRDefault="007C3278" w:rsidP="00C94B4A">
      <w:pPr>
        <w:widowControl/>
        <w:numPr>
          <w:ilvl w:val="0"/>
          <w:numId w:val="91"/>
        </w:numPr>
        <w:autoSpaceDE/>
        <w:autoSpaceDN/>
        <w:spacing w:beforeLines="20" w:before="48" w:afterLines="20" w:after="48"/>
        <w:ind w:left="426" w:hanging="426"/>
        <w:jc w:val="both"/>
        <w:rPr>
          <w:rFonts w:ascii="Calibri" w:hAnsi="Calibri" w:cs="Calibri"/>
          <w:bCs/>
          <w:lang w:eastAsia="pt-PT"/>
        </w:rPr>
      </w:pPr>
      <w:r w:rsidRPr="007C3278">
        <w:rPr>
          <w:rFonts w:ascii="Calibri" w:hAnsi="Calibri" w:cs="Calibri"/>
          <w:bCs/>
          <w:lang w:eastAsia="pt-PT"/>
        </w:rPr>
        <w:t xml:space="preserve">Na żądanie Zamawiającego Wykonawca zobowiązuje się do udzielenia bez zbędnej zwłoki pełnej informacji o stanie wykonywania </w:t>
      </w:r>
      <w:r w:rsidRPr="007C3278">
        <w:rPr>
          <w:rFonts w:ascii="Calibri" w:hAnsi="Calibri" w:cs="Calibri"/>
          <w:bCs/>
          <w:snapToGrid w:val="0"/>
          <w:lang w:eastAsia="pt-PT"/>
        </w:rPr>
        <w:t>zlecenia</w:t>
      </w:r>
      <w:r w:rsidRPr="007C3278">
        <w:rPr>
          <w:rFonts w:ascii="Calibri" w:hAnsi="Calibri" w:cs="Calibri"/>
          <w:bCs/>
          <w:lang w:eastAsia="pt-PT"/>
        </w:rPr>
        <w:t>.</w:t>
      </w:r>
    </w:p>
    <w:p w14:paraId="417609B6" w14:textId="77777777" w:rsidR="007C3278" w:rsidRPr="007C3278" w:rsidRDefault="007C3278" w:rsidP="007C3278">
      <w:pPr>
        <w:suppressAutoHyphens/>
        <w:spacing w:beforeLines="20" w:before="48" w:afterLines="20" w:after="48"/>
        <w:jc w:val="center"/>
        <w:rPr>
          <w:rFonts w:ascii="Calibri" w:eastAsia="Arial Unicode MS" w:hAnsi="Calibri" w:cs="Calibri"/>
          <w:bCs/>
          <w:kern w:val="1"/>
          <w:lang w:eastAsia="pl-PL"/>
        </w:rPr>
      </w:pPr>
    </w:p>
    <w:p w14:paraId="685F58F7" w14:textId="77777777" w:rsidR="007C3278" w:rsidRPr="007C3278" w:rsidRDefault="007C3278" w:rsidP="007C3278">
      <w:pPr>
        <w:tabs>
          <w:tab w:val="left" w:pos="426"/>
        </w:tabs>
        <w:adjustRightInd w:val="0"/>
        <w:spacing w:beforeLines="20" w:before="48" w:afterLines="20" w:after="48"/>
        <w:jc w:val="center"/>
        <w:rPr>
          <w:rFonts w:ascii="Calibri" w:hAnsi="Calibri" w:cs="Calibri"/>
          <w:b/>
          <w:color w:val="000000"/>
          <w:lang w:eastAsia="pl-PL"/>
        </w:rPr>
      </w:pPr>
      <w:r w:rsidRPr="007C3278">
        <w:rPr>
          <w:rFonts w:ascii="Calibri" w:hAnsi="Calibri" w:cs="Calibri"/>
          <w:b/>
          <w:color w:val="000000"/>
          <w:lang w:eastAsia="pl-PL"/>
        </w:rPr>
        <w:t>§ 8</w:t>
      </w:r>
    </w:p>
    <w:p w14:paraId="2CE4F15F" w14:textId="77777777" w:rsidR="007C3278" w:rsidRPr="007C3278" w:rsidRDefault="007C3278" w:rsidP="00C94B4A">
      <w:pPr>
        <w:widowControl/>
        <w:numPr>
          <w:ilvl w:val="0"/>
          <w:numId w:val="94"/>
        </w:numPr>
        <w:autoSpaceDE/>
        <w:autoSpaceDN/>
        <w:adjustRightInd w:val="0"/>
        <w:spacing w:beforeLines="20" w:before="48" w:afterLines="20" w:after="48"/>
        <w:ind w:left="426" w:hanging="425"/>
        <w:jc w:val="both"/>
        <w:rPr>
          <w:rFonts w:ascii="Calibri" w:eastAsia="Calibri" w:hAnsi="Calibri" w:cs="Calibri"/>
          <w:bCs/>
          <w:lang w:eastAsia="pl-PL"/>
        </w:rPr>
      </w:pPr>
      <w:r w:rsidRPr="007C3278">
        <w:rPr>
          <w:rFonts w:ascii="Calibri" w:eastAsia="Calibri" w:hAnsi="Calibri" w:cs="Calibri"/>
          <w:bCs/>
          <w:lang w:eastAsia="pl-PL"/>
        </w:rPr>
        <w:t>Z zastrzeżeniem postanowienia ust. 2, Wykonawca zobowiązuje się do zachowania w poufności wszelkich dotyczących Zamawiającego danych i informacji uzyskanych w jakikolwiek sposób (zamierzony lub przypadkowy) w związku z wykonywaniem umowy, bez względu na sposób i formę ich przekazania, nazywanych dalej łącznie „Informacjami Poufnymi”.</w:t>
      </w:r>
    </w:p>
    <w:p w14:paraId="660C83BB" w14:textId="77777777" w:rsidR="007C3278" w:rsidRPr="007C3278" w:rsidRDefault="007C3278" w:rsidP="00C94B4A">
      <w:pPr>
        <w:widowControl/>
        <w:numPr>
          <w:ilvl w:val="0"/>
          <w:numId w:val="94"/>
        </w:numPr>
        <w:autoSpaceDE/>
        <w:autoSpaceDN/>
        <w:adjustRightInd w:val="0"/>
        <w:spacing w:beforeLines="20" w:before="48" w:afterLines="20" w:after="48"/>
        <w:ind w:left="426" w:hanging="425"/>
        <w:jc w:val="both"/>
        <w:rPr>
          <w:rFonts w:ascii="Calibri" w:eastAsia="Calibri" w:hAnsi="Calibri" w:cs="Calibri"/>
          <w:bCs/>
          <w:lang w:eastAsia="pl-PL"/>
        </w:rPr>
      </w:pPr>
      <w:r w:rsidRPr="007C3278">
        <w:rPr>
          <w:rFonts w:ascii="Calibri" w:eastAsia="Calibri" w:hAnsi="Calibri" w:cs="Calibri"/>
          <w:bCs/>
          <w:lang w:eastAsia="pl-PL"/>
        </w:rPr>
        <w:t>Obowiązku zachowania poufności, o którym mowa w ust. 1, nie stosuje się do danych i informacji:</w:t>
      </w:r>
    </w:p>
    <w:p w14:paraId="09267BF2" w14:textId="77777777" w:rsidR="007C3278" w:rsidRPr="007C3278" w:rsidRDefault="007C3278" w:rsidP="00C94B4A">
      <w:pPr>
        <w:widowControl/>
        <w:numPr>
          <w:ilvl w:val="0"/>
          <w:numId w:val="95"/>
        </w:numPr>
        <w:tabs>
          <w:tab w:val="left" w:pos="851"/>
        </w:tabs>
        <w:autoSpaceDE/>
        <w:autoSpaceDN/>
        <w:adjustRightInd w:val="0"/>
        <w:spacing w:beforeLines="20" w:before="48" w:afterLines="20" w:after="48"/>
        <w:ind w:left="851" w:hanging="425"/>
        <w:jc w:val="both"/>
        <w:rPr>
          <w:rFonts w:ascii="Calibri" w:eastAsia="Calibri" w:hAnsi="Calibri" w:cs="Calibri"/>
          <w:bCs/>
          <w:lang w:eastAsia="pl-PL"/>
        </w:rPr>
      </w:pPr>
      <w:r w:rsidRPr="007C3278">
        <w:rPr>
          <w:rFonts w:ascii="Calibri" w:eastAsia="Calibri" w:hAnsi="Calibri" w:cs="Calibri"/>
          <w:bCs/>
          <w:lang w:eastAsia="pl-PL"/>
        </w:rPr>
        <w:t>dostępnych publicznie;</w:t>
      </w:r>
    </w:p>
    <w:p w14:paraId="246DB2AE" w14:textId="77777777" w:rsidR="007C3278" w:rsidRPr="007C3278" w:rsidRDefault="007C3278" w:rsidP="00C94B4A">
      <w:pPr>
        <w:widowControl/>
        <w:numPr>
          <w:ilvl w:val="0"/>
          <w:numId w:val="95"/>
        </w:numPr>
        <w:tabs>
          <w:tab w:val="left" w:pos="851"/>
        </w:tabs>
        <w:autoSpaceDE/>
        <w:autoSpaceDN/>
        <w:adjustRightInd w:val="0"/>
        <w:spacing w:beforeLines="20" w:before="48" w:afterLines="20" w:after="48"/>
        <w:ind w:left="851" w:hanging="425"/>
        <w:jc w:val="both"/>
        <w:rPr>
          <w:rFonts w:ascii="Calibri" w:eastAsia="Calibri" w:hAnsi="Calibri" w:cs="Calibri"/>
          <w:bCs/>
          <w:lang w:eastAsia="pl-PL"/>
        </w:rPr>
      </w:pPr>
      <w:r w:rsidRPr="007C3278">
        <w:rPr>
          <w:rFonts w:ascii="Calibri" w:eastAsia="Calibri" w:hAnsi="Calibri" w:cs="Calibri"/>
          <w:bCs/>
          <w:lang w:eastAsia="pl-PL"/>
        </w:rPr>
        <w:t>otrzymanych przez Wykonawcę, zgodnie z przepisami prawa powszechnie obowiązującego, od osoby trzeciej bez obowiązku zachowania poufności;</w:t>
      </w:r>
    </w:p>
    <w:p w14:paraId="1F6C86CB" w14:textId="77777777" w:rsidR="007C3278" w:rsidRPr="007C3278" w:rsidRDefault="007C3278" w:rsidP="00C94B4A">
      <w:pPr>
        <w:widowControl/>
        <w:numPr>
          <w:ilvl w:val="0"/>
          <w:numId w:val="95"/>
        </w:numPr>
        <w:tabs>
          <w:tab w:val="left" w:pos="851"/>
        </w:tabs>
        <w:autoSpaceDE/>
        <w:autoSpaceDN/>
        <w:adjustRightInd w:val="0"/>
        <w:spacing w:beforeLines="20" w:before="48" w:afterLines="20" w:after="48"/>
        <w:ind w:left="851" w:hanging="425"/>
        <w:jc w:val="both"/>
        <w:rPr>
          <w:rFonts w:ascii="Calibri" w:eastAsia="Calibri" w:hAnsi="Calibri" w:cs="Calibri"/>
          <w:bCs/>
          <w:lang w:eastAsia="pl-PL"/>
        </w:rPr>
      </w:pPr>
      <w:r w:rsidRPr="007C3278">
        <w:rPr>
          <w:rFonts w:ascii="Calibri" w:eastAsia="Calibri" w:hAnsi="Calibri" w:cs="Calibri"/>
          <w:bCs/>
          <w:lang w:eastAsia="pl-PL"/>
        </w:rPr>
        <w:t>które w momencie ich przekazania przez Zamawiającego były już znane Wykonawcy bez obowiązku zachowania poufności;</w:t>
      </w:r>
    </w:p>
    <w:p w14:paraId="217BDB76" w14:textId="77777777" w:rsidR="007C3278" w:rsidRPr="007C3278" w:rsidRDefault="007C3278" w:rsidP="00C94B4A">
      <w:pPr>
        <w:widowControl/>
        <w:numPr>
          <w:ilvl w:val="0"/>
          <w:numId w:val="95"/>
        </w:numPr>
        <w:tabs>
          <w:tab w:val="left" w:pos="851"/>
        </w:tabs>
        <w:autoSpaceDE/>
        <w:autoSpaceDN/>
        <w:adjustRightInd w:val="0"/>
        <w:spacing w:beforeLines="20" w:before="48" w:afterLines="20" w:after="48"/>
        <w:ind w:left="851" w:hanging="425"/>
        <w:jc w:val="both"/>
        <w:rPr>
          <w:rFonts w:ascii="Calibri" w:eastAsia="Calibri" w:hAnsi="Calibri" w:cs="Calibri"/>
          <w:bCs/>
          <w:lang w:eastAsia="pl-PL"/>
        </w:rPr>
      </w:pPr>
      <w:r w:rsidRPr="007C3278">
        <w:rPr>
          <w:rFonts w:ascii="Calibri" w:eastAsia="Calibri" w:hAnsi="Calibri" w:cs="Calibri"/>
          <w:bCs/>
          <w:lang w:eastAsia="pl-PL"/>
        </w:rPr>
        <w:t>w stosunku do których Wykonawca uzyskał pisemną zgodę Zamawiającego na ich ujawnienie.</w:t>
      </w:r>
    </w:p>
    <w:p w14:paraId="279EFCCF" w14:textId="77777777" w:rsidR="007C3278" w:rsidRPr="007C3278" w:rsidRDefault="007C3278" w:rsidP="00C94B4A">
      <w:pPr>
        <w:widowControl/>
        <w:numPr>
          <w:ilvl w:val="0"/>
          <w:numId w:val="94"/>
        </w:numPr>
        <w:autoSpaceDE/>
        <w:autoSpaceDN/>
        <w:adjustRightInd w:val="0"/>
        <w:spacing w:beforeLines="20" w:before="48" w:afterLines="20" w:after="48"/>
        <w:ind w:left="426"/>
        <w:jc w:val="both"/>
        <w:rPr>
          <w:rFonts w:ascii="Calibri" w:eastAsia="Calibri" w:hAnsi="Calibri" w:cs="Calibri"/>
          <w:bCs/>
          <w:lang w:eastAsia="pl-PL"/>
        </w:rPr>
      </w:pPr>
      <w:r w:rsidRPr="007C3278">
        <w:rPr>
          <w:rFonts w:ascii="Calibri" w:eastAsia="Calibri" w:hAnsi="Calibri" w:cs="Calibri"/>
          <w:bCs/>
          <w:lang w:eastAsia="pl-PL"/>
        </w:rPr>
        <w:t>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19555ADB" w14:textId="77777777" w:rsidR="007C3278" w:rsidRPr="007C3278" w:rsidRDefault="007C3278" w:rsidP="007C3278">
      <w:pPr>
        <w:adjustRightInd w:val="0"/>
        <w:spacing w:beforeLines="20" w:before="48" w:afterLines="20" w:after="48"/>
        <w:ind w:left="426"/>
        <w:jc w:val="both"/>
        <w:rPr>
          <w:rFonts w:ascii="Calibri" w:eastAsia="Calibri" w:hAnsi="Calibri" w:cs="Calibri"/>
          <w:bCs/>
          <w:lang w:eastAsia="pl-PL"/>
        </w:rPr>
      </w:pPr>
    </w:p>
    <w:p w14:paraId="7A8B4C3C" w14:textId="77777777" w:rsidR="007C3278" w:rsidRPr="007C3278" w:rsidRDefault="007C3278" w:rsidP="00C94B4A">
      <w:pPr>
        <w:widowControl/>
        <w:numPr>
          <w:ilvl w:val="0"/>
          <w:numId w:val="94"/>
        </w:numPr>
        <w:autoSpaceDE/>
        <w:autoSpaceDN/>
        <w:adjustRightInd w:val="0"/>
        <w:spacing w:beforeLines="20" w:before="48" w:afterLines="20" w:after="48"/>
        <w:ind w:left="426"/>
        <w:jc w:val="both"/>
        <w:rPr>
          <w:rFonts w:ascii="Calibri" w:eastAsia="Calibri" w:hAnsi="Calibri" w:cs="Calibri"/>
          <w:bCs/>
          <w:lang w:eastAsia="pl-PL"/>
        </w:rPr>
      </w:pPr>
      <w:r w:rsidRPr="007C3278">
        <w:rPr>
          <w:rFonts w:ascii="Calibri" w:eastAsia="Calibri" w:hAnsi="Calibri" w:cs="Calibri"/>
          <w:bCs/>
          <w:lang w:eastAsia="pl-PL"/>
        </w:rPr>
        <w:t>Wykonawca zobowiązuje się do:</w:t>
      </w:r>
    </w:p>
    <w:p w14:paraId="4CF8A157" w14:textId="77777777" w:rsidR="007C3278" w:rsidRPr="007C3278" w:rsidRDefault="007C3278" w:rsidP="00C94B4A">
      <w:pPr>
        <w:widowControl/>
        <w:numPr>
          <w:ilvl w:val="0"/>
          <w:numId w:val="96"/>
        </w:numPr>
        <w:autoSpaceDE/>
        <w:autoSpaceDN/>
        <w:spacing w:beforeLines="20" w:before="48" w:afterLines="20" w:after="48"/>
        <w:ind w:left="851" w:hanging="425"/>
        <w:jc w:val="both"/>
        <w:rPr>
          <w:rFonts w:ascii="Calibri" w:eastAsia="Calibri" w:hAnsi="Calibri" w:cs="Calibri"/>
          <w:bCs/>
          <w:lang w:eastAsia="pl-PL"/>
        </w:rPr>
      </w:pPr>
      <w:r w:rsidRPr="007C3278">
        <w:rPr>
          <w:rFonts w:ascii="Calibri" w:eastAsia="Calibri" w:hAnsi="Calibri" w:cs="Calibri"/>
          <w:bCs/>
          <w:lang w:eastAsia="pl-PL"/>
        </w:rPr>
        <w:lastRenderedPageBreak/>
        <w:t>dołożenia właściwych starań w celu zabezpieczenia Informacji Poufnych przed ich utratą, zniekształceniem oraz dostępem nieupoważnionych osób trzecich;</w:t>
      </w:r>
    </w:p>
    <w:p w14:paraId="79527712" w14:textId="77777777" w:rsidR="007C3278" w:rsidRPr="007C3278" w:rsidRDefault="007C3278" w:rsidP="00C94B4A">
      <w:pPr>
        <w:widowControl/>
        <w:numPr>
          <w:ilvl w:val="0"/>
          <w:numId w:val="96"/>
        </w:numPr>
        <w:autoSpaceDE/>
        <w:autoSpaceDN/>
        <w:spacing w:beforeLines="20" w:before="48" w:afterLines="20" w:after="48"/>
        <w:ind w:left="851" w:hanging="425"/>
        <w:jc w:val="both"/>
        <w:rPr>
          <w:rFonts w:ascii="Calibri" w:eastAsia="Calibri" w:hAnsi="Calibri" w:cs="Calibri"/>
          <w:bCs/>
          <w:lang w:eastAsia="pl-PL"/>
        </w:rPr>
      </w:pPr>
      <w:r w:rsidRPr="007C3278">
        <w:rPr>
          <w:rFonts w:ascii="Calibri" w:eastAsia="Calibri" w:hAnsi="Calibri" w:cs="Calibri"/>
          <w:bCs/>
          <w:lang w:eastAsia="pl-PL"/>
        </w:rPr>
        <w:t>niewykorzystywania Informacji Poufnych w celach innych niż wykonanie umowy.</w:t>
      </w:r>
    </w:p>
    <w:p w14:paraId="6BAEE007" w14:textId="77777777" w:rsidR="007C3278" w:rsidRPr="007C3278" w:rsidRDefault="007C3278" w:rsidP="007C3278">
      <w:pPr>
        <w:spacing w:beforeLines="20" w:before="48" w:afterLines="20" w:after="48"/>
        <w:ind w:left="426" w:hanging="425"/>
        <w:jc w:val="both"/>
        <w:rPr>
          <w:rFonts w:ascii="Calibri" w:eastAsia="Calibri" w:hAnsi="Calibri" w:cs="Calibri"/>
          <w:bCs/>
          <w:lang w:eastAsia="pl-PL"/>
        </w:rPr>
      </w:pPr>
      <w:r w:rsidRPr="007C3278">
        <w:rPr>
          <w:rFonts w:ascii="Calibri" w:eastAsia="Calibri" w:hAnsi="Calibri" w:cs="Calibri"/>
          <w:bCs/>
          <w:lang w:eastAsia="pl-PL"/>
        </w:rPr>
        <w:t>5.</w:t>
      </w:r>
      <w:r w:rsidRPr="007C3278">
        <w:rPr>
          <w:rFonts w:ascii="Calibri" w:eastAsia="Calibri" w:hAnsi="Calibri" w:cs="Calibri"/>
          <w:bCs/>
          <w:lang w:eastAsia="pl-PL"/>
        </w:rPr>
        <w:tab/>
        <w:t>W przypadku utraty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lub ujawnienia Informacji Poufnych oraz podjęte działania ochronne.</w:t>
      </w:r>
    </w:p>
    <w:p w14:paraId="2ED55B5D" w14:textId="77777777" w:rsidR="007C3278" w:rsidRPr="007C3278" w:rsidRDefault="007C3278" w:rsidP="00C94B4A">
      <w:pPr>
        <w:widowControl/>
        <w:numPr>
          <w:ilvl w:val="0"/>
          <w:numId w:val="97"/>
        </w:numPr>
        <w:autoSpaceDE/>
        <w:autoSpaceDN/>
        <w:spacing w:beforeLines="20" w:before="48" w:afterLines="20" w:after="48"/>
        <w:ind w:hanging="425"/>
        <w:jc w:val="both"/>
        <w:rPr>
          <w:rFonts w:ascii="Calibri" w:eastAsia="Calibri" w:hAnsi="Calibri" w:cs="Calibri"/>
          <w:bCs/>
          <w:lang w:eastAsia="pl-PL"/>
        </w:rPr>
      </w:pPr>
      <w:r w:rsidRPr="007C3278">
        <w:rPr>
          <w:rFonts w:ascii="Calibri" w:eastAsia="Calibri" w:hAnsi="Calibri" w:cs="Calibri"/>
          <w:bCs/>
          <w:lang w:eastAsia="pl-PL"/>
        </w:rPr>
        <w:t>Po wykonaniu umowy oraz w przypadku rozwiązania umowy przez którąkolwiek ze Stron, Wykonawca bezzwłocznie zwróci Zamawiającemu lub komisyjnie zniszczy wszelkie Informacje Poufne.</w:t>
      </w:r>
    </w:p>
    <w:p w14:paraId="4A1ECB23" w14:textId="64339F8E" w:rsidR="007C3278" w:rsidRPr="007C3278" w:rsidRDefault="007C3278" w:rsidP="00C94B4A">
      <w:pPr>
        <w:widowControl/>
        <w:numPr>
          <w:ilvl w:val="0"/>
          <w:numId w:val="97"/>
        </w:numPr>
        <w:autoSpaceDE/>
        <w:autoSpaceDN/>
        <w:spacing w:beforeLines="20" w:before="48" w:afterLines="20" w:after="48"/>
        <w:ind w:hanging="425"/>
        <w:jc w:val="both"/>
        <w:rPr>
          <w:rFonts w:ascii="Calibri" w:eastAsia="Calibri" w:hAnsi="Calibri" w:cs="Calibri"/>
          <w:bCs/>
          <w:lang w:eastAsia="pl-PL"/>
        </w:rPr>
      </w:pPr>
      <w:r w:rsidRPr="007C3278">
        <w:rPr>
          <w:rFonts w:ascii="Calibri" w:eastAsia="Calibri" w:hAnsi="Calibri" w:cs="Calibri"/>
          <w:bCs/>
          <w:lang w:eastAsia="pl-PL"/>
        </w:rPr>
        <w:t>Ustanowione umową zasady zachowania poufności Informacji Poufnych, jak również przewidziane w umow</w:t>
      </w:r>
      <w:r w:rsidR="0012653C">
        <w:rPr>
          <w:rFonts w:ascii="Calibri" w:eastAsia="Calibri" w:hAnsi="Calibri" w:cs="Calibri"/>
          <w:bCs/>
          <w:lang w:eastAsia="pl-PL"/>
        </w:rPr>
        <w:t xml:space="preserve">ie </w:t>
      </w:r>
      <w:r w:rsidRPr="007C3278">
        <w:rPr>
          <w:rFonts w:ascii="Calibri" w:eastAsia="Calibri" w:hAnsi="Calibri" w:cs="Calibri"/>
          <w:bCs/>
          <w:lang w:eastAsia="pl-PL"/>
        </w:rPr>
        <w:t>kary umowne z tytułu naruszenia zasad zachowania poufności Informacji Poufnych, obowiązują zarówno podczas wykonania umowy, jak i po jej wygaśnięciu.</w:t>
      </w:r>
    </w:p>
    <w:p w14:paraId="1A63DB14" w14:textId="77777777" w:rsidR="007C3278" w:rsidRPr="007C3278" w:rsidRDefault="007C3278" w:rsidP="007C3278">
      <w:pPr>
        <w:tabs>
          <w:tab w:val="left" w:pos="426"/>
        </w:tabs>
        <w:adjustRightInd w:val="0"/>
        <w:spacing w:beforeLines="20" w:before="48" w:afterLines="20" w:after="48"/>
        <w:jc w:val="both"/>
        <w:rPr>
          <w:rFonts w:ascii="Calibri" w:hAnsi="Calibri" w:cs="Calibri"/>
          <w:bCs/>
          <w:color w:val="000000"/>
          <w:lang w:eastAsia="pl-PL"/>
        </w:rPr>
      </w:pPr>
    </w:p>
    <w:p w14:paraId="03D84E2F" w14:textId="77777777" w:rsidR="007C3278" w:rsidRPr="007C3278" w:rsidRDefault="007C3278" w:rsidP="007C3278">
      <w:pPr>
        <w:suppressAutoHyphens/>
        <w:autoSpaceDE/>
        <w:autoSpaceDN/>
        <w:spacing w:beforeLines="20" w:before="48" w:afterLines="20" w:after="48"/>
        <w:ind w:left="720"/>
        <w:jc w:val="center"/>
        <w:rPr>
          <w:rFonts w:ascii="Calibri" w:eastAsia="Arial Unicode MS" w:hAnsi="Calibri" w:cs="Calibri"/>
          <w:b/>
          <w:kern w:val="1"/>
          <w:lang w:eastAsia="pl-PL"/>
        </w:rPr>
      </w:pPr>
      <w:r w:rsidRPr="007C3278">
        <w:rPr>
          <w:rFonts w:ascii="Calibri" w:eastAsia="Arial Unicode MS" w:hAnsi="Calibri" w:cs="Calibri"/>
          <w:b/>
          <w:kern w:val="1"/>
          <w:lang w:eastAsia="pl-PL"/>
        </w:rPr>
        <w:t>§ 9</w:t>
      </w:r>
    </w:p>
    <w:p w14:paraId="1C3C123B" w14:textId="77777777" w:rsidR="007C3278" w:rsidRPr="007C3278" w:rsidRDefault="007C3278" w:rsidP="00C94B4A">
      <w:pPr>
        <w:widowControl/>
        <w:numPr>
          <w:ilvl w:val="0"/>
          <w:numId w:val="89"/>
        </w:numPr>
        <w:suppressAutoHyphens/>
        <w:autoSpaceDE/>
        <w:autoSpaceDN/>
        <w:spacing w:beforeLines="20" w:before="48" w:afterLines="20" w:after="48"/>
        <w:ind w:left="426" w:hanging="426"/>
        <w:jc w:val="both"/>
        <w:rPr>
          <w:rFonts w:ascii="Calibri" w:eastAsia="Arial Unicode MS" w:hAnsi="Calibri" w:cs="Calibri"/>
          <w:kern w:val="1"/>
          <w:lang w:eastAsia="pl-PL"/>
        </w:rPr>
      </w:pPr>
      <w:r w:rsidRPr="007C3278">
        <w:rPr>
          <w:rFonts w:ascii="Calibri" w:eastAsia="Arial Unicode MS" w:hAnsi="Calibri" w:cs="Calibri"/>
          <w:kern w:val="1"/>
          <w:lang w:eastAsia="pl-PL"/>
        </w:rPr>
        <w:t xml:space="preserve">W związku z uzyskaniem przez Zamawiającego prawa do przetwarzania danych osobowych dla prawidłowej realizacji czynności objętych umową, Zamawiający powierza Wykonawcy przetwarzanie danych osobowych uczestników spotkań w zakresie niezbędnym do prawidłowej realizacji umowy. Wykonawca zobowiązuje się do wykonywania obowiązków, jakie ciążą na Zamawiającym zgodnie z ogólnym rozporządzeniem o ochronie danych osobowych (RODO), ustawą o ochronie danych osobowych, przepisów prawa powszechnie obowiązującego dotyczącego ochrony danych osobowych, jako na administratorze danych osobowych. </w:t>
      </w:r>
    </w:p>
    <w:p w14:paraId="47941AE7" w14:textId="77777777" w:rsidR="007C3278" w:rsidRPr="007C3278" w:rsidRDefault="007C3278" w:rsidP="00C94B4A">
      <w:pPr>
        <w:widowControl/>
        <w:numPr>
          <w:ilvl w:val="0"/>
          <w:numId w:val="89"/>
        </w:numPr>
        <w:suppressAutoHyphens/>
        <w:autoSpaceDE/>
        <w:autoSpaceDN/>
        <w:spacing w:beforeLines="20" w:before="48" w:afterLines="20" w:after="48"/>
        <w:ind w:left="426" w:hanging="426"/>
        <w:jc w:val="both"/>
        <w:rPr>
          <w:rFonts w:ascii="Calibri" w:eastAsia="Arial Unicode MS" w:hAnsi="Calibri" w:cs="Calibri"/>
          <w:kern w:val="1"/>
          <w:lang w:eastAsia="pl-PL"/>
        </w:rPr>
      </w:pPr>
      <w:r w:rsidRPr="007C3278">
        <w:rPr>
          <w:rFonts w:ascii="Calibri" w:eastAsia="Arial Unicode MS" w:hAnsi="Calibri" w:cs="Calibri"/>
          <w:kern w:val="1"/>
          <w:lang w:eastAsia="pl-PL"/>
        </w:rPr>
        <w:t xml:space="preserve">Wykonawca  zobowiązuje się, przy przetwarzaniu powierzonych danych osobowych, do ich zabezpieczenia poprzez stosowanie odpowiednich środków technicznych i organizacyjnych zapewniających adekwatny stopień bezpieczeństwa odpowiadający ryzyku związanemu </w:t>
      </w:r>
      <w:r w:rsidRPr="007C3278">
        <w:rPr>
          <w:rFonts w:ascii="Calibri" w:eastAsia="Arial Unicode MS" w:hAnsi="Calibri" w:cs="Calibri"/>
          <w:kern w:val="1"/>
          <w:lang w:eastAsia="pl-PL"/>
        </w:rPr>
        <w:br/>
        <w:t>z przetwarzaniem danych osobowych, o których mowa w art. 32 RODO.</w:t>
      </w:r>
    </w:p>
    <w:p w14:paraId="17D8F5F9" w14:textId="77777777" w:rsidR="007C3278" w:rsidRPr="007C3278" w:rsidRDefault="007C3278" w:rsidP="00C94B4A">
      <w:pPr>
        <w:widowControl/>
        <w:numPr>
          <w:ilvl w:val="0"/>
          <w:numId w:val="89"/>
        </w:numPr>
        <w:suppressAutoHyphens/>
        <w:autoSpaceDE/>
        <w:autoSpaceDN/>
        <w:spacing w:beforeLines="20" w:before="48" w:afterLines="20" w:after="48"/>
        <w:ind w:left="426" w:hanging="426"/>
        <w:jc w:val="both"/>
        <w:rPr>
          <w:rFonts w:ascii="Calibri" w:eastAsia="Arial Unicode MS" w:hAnsi="Calibri" w:cs="Calibri"/>
          <w:kern w:val="1"/>
          <w:lang w:eastAsia="pl-PL"/>
        </w:rPr>
      </w:pPr>
      <w:r w:rsidRPr="007C3278">
        <w:rPr>
          <w:rFonts w:ascii="Calibri" w:eastAsia="Arial Unicode MS" w:hAnsi="Calibri" w:cs="Calibri"/>
          <w:kern w:val="1"/>
          <w:lang w:eastAsia="pl-PL"/>
        </w:rPr>
        <w:t xml:space="preserve">Zamawiający zobowiązuje Wykonawcę do wykonywania wobec osób, których dane dotyczą, obowiązków informacyjnych wynikających z art. 13 i art. 14 RODO. </w:t>
      </w:r>
    </w:p>
    <w:p w14:paraId="79611411" w14:textId="77777777" w:rsidR="007C3278" w:rsidRPr="007C3278" w:rsidRDefault="007C3278" w:rsidP="00C94B4A">
      <w:pPr>
        <w:widowControl/>
        <w:numPr>
          <w:ilvl w:val="0"/>
          <w:numId w:val="89"/>
        </w:numPr>
        <w:suppressAutoHyphens/>
        <w:autoSpaceDE/>
        <w:autoSpaceDN/>
        <w:spacing w:beforeLines="20" w:before="48" w:afterLines="20" w:after="48"/>
        <w:ind w:left="426" w:hanging="426"/>
        <w:jc w:val="both"/>
        <w:rPr>
          <w:rFonts w:ascii="Calibri" w:eastAsia="Arial Unicode MS" w:hAnsi="Calibri" w:cs="Calibri"/>
          <w:kern w:val="1"/>
          <w:lang w:eastAsia="pl-PL"/>
        </w:rPr>
      </w:pPr>
      <w:r w:rsidRPr="007C3278">
        <w:rPr>
          <w:rFonts w:ascii="Calibri" w:eastAsia="Arial Unicode MS" w:hAnsi="Calibri" w:cs="Calibri"/>
          <w:kern w:val="1"/>
          <w:lang w:eastAsia="pl-PL"/>
        </w:rPr>
        <w:t xml:space="preserve">Dane osobowe są powierzone do przetwarzania wykonawcy przez Zamawiającego wyłącznie </w:t>
      </w:r>
      <w:r w:rsidRPr="007C3278">
        <w:rPr>
          <w:rFonts w:ascii="Calibri" w:eastAsia="Arial Unicode MS" w:hAnsi="Calibri" w:cs="Calibri"/>
          <w:kern w:val="1"/>
          <w:lang w:eastAsia="pl-PL"/>
        </w:rPr>
        <w:br/>
        <w:t>w celu realizacji niniejszej umowy.</w:t>
      </w:r>
    </w:p>
    <w:p w14:paraId="1C4BBC60" w14:textId="77777777" w:rsidR="007C3278" w:rsidRPr="007C3278" w:rsidRDefault="007C3278" w:rsidP="00C94B4A">
      <w:pPr>
        <w:widowControl/>
        <w:numPr>
          <w:ilvl w:val="0"/>
          <w:numId w:val="89"/>
        </w:numPr>
        <w:suppressAutoHyphens/>
        <w:autoSpaceDE/>
        <w:autoSpaceDN/>
        <w:spacing w:beforeLines="20" w:before="48" w:afterLines="20" w:after="48"/>
        <w:ind w:left="426" w:hanging="426"/>
        <w:jc w:val="both"/>
        <w:rPr>
          <w:rFonts w:ascii="Calibri" w:eastAsia="Arial Unicode MS" w:hAnsi="Calibri" w:cs="Calibri"/>
          <w:kern w:val="1"/>
          <w:lang w:eastAsia="pl-PL"/>
        </w:rPr>
      </w:pPr>
      <w:r w:rsidRPr="007C3278">
        <w:rPr>
          <w:rFonts w:ascii="Calibri" w:eastAsia="Arial Unicode MS" w:hAnsi="Calibri" w:cs="Calibri"/>
          <w:kern w:val="1"/>
          <w:lang w:eastAsia="pl-PL"/>
        </w:rPr>
        <w:t>Zakres danych osobowych powierzonych do przetwarzania Wykonawcy przez Zamawiającego jest określony w Załączniku nr 5.</w:t>
      </w:r>
    </w:p>
    <w:p w14:paraId="20866D71" w14:textId="77777777" w:rsidR="007C3278" w:rsidRPr="007C3278" w:rsidRDefault="007C3278" w:rsidP="00C94B4A">
      <w:pPr>
        <w:widowControl/>
        <w:numPr>
          <w:ilvl w:val="0"/>
          <w:numId w:val="89"/>
        </w:numPr>
        <w:suppressAutoHyphens/>
        <w:autoSpaceDE/>
        <w:autoSpaceDN/>
        <w:spacing w:beforeLines="20" w:before="48" w:afterLines="20" w:after="48"/>
        <w:ind w:left="426" w:hanging="426"/>
        <w:jc w:val="both"/>
        <w:rPr>
          <w:rFonts w:ascii="Calibri" w:eastAsia="Arial Unicode MS" w:hAnsi="Calibri" w:cs="Calibri"/>
          <w:kern w:val="1"/>
          <w:lang w:eastAsia="pl-PL"/>
        </w:rPr>
      </w:pPr>
      <w:r w:rsidRPr="007C3278">
        <w:rPr>
          <w:rFonts w:ascii="Calibri" w:eastAsia="Arial Unicode MS" w:hAnsi="Calibri" w:cs="Calibri"/>
          <w:kern w:val="1"/>
          <w:lang w:eastAsia="pl-PL"/>
        </w:rPr>
        <w:t>Wykonawca zobowiązany jest do prowadzenia ewidencji osób upoważnionych do przetwarzania danych osobowych na podstawie wydanych dla swoich pracowników/ współpracowników upoważnień do przetwarzania danych osobowych.</w:t>
      </w:r>
    </w:p>
    <w:p w14:paraId="6021553A" w14:textId="77777777" w:rsidR="007C3278" w:rsidRPr="007C3278" w:rsidRDefault="007C3278" w:rsidP="00C94B4A">
      <w:pPr>
        <w:widowControl/>
        <w:numPr>
          <w:ilvl w:val="0"/>
          <w:numId w:val="89"/>
        </w:numPr>
        <w:suppressAutoHyphens/>
        <w:autoSpaceDE/>
        <w:autoSpaceDN/>
        <w:spacing w:beforeLines="20" w:before="48" w:afterLines="20" w:after="48"/>
        <w:ind w:left="426" w:hanging="426"/>
        <w:jc w:val="both"/>
        <w:rPr>
          <w:rFonts w:ascii="Calibri" w:eastAsia="Arial Unicode MS" w:hAnsi="Calibri" w:cs="Calibri"/>
          <w:kern w:val="1"/>
          <w:lang w:eastAsia="pl-PL"/>
        </w:rPr>
      </w:pPr>
      <w:r w:rsidRPr="007C3278">
        <w:rPr>
          <w:rFonts w:ascii="Calibri" w:eastAsia="Arial Unicode MS" w:hAnsi="Calibri" w:cs="Calibri"/>
          <w:kern w:val="1"/>
          <w:lang w:eastAsia="pl-PL"/>
        </w:rPr>
        <w:t xml:space="preserve">Wykonawca zobowiązuje się do przekazania Zamawiającemu, na każde jego żądanie, informacji na temat przetwarzania danych osobowych, a w szczególności niezwłocznego przekazywania informacji o każdym przypadku naruszenia obowiązków dotyczących ochrony danych osobowych. Wykonawca niezwłocznie informuje Zamawiającego o: </w:t>
      </w:r>
    </w:p>
    <w:p w14:paraId="79CF6F5A" w14:textId="77777777" w:rsidR="007C3278" w:rsidRPr="007C3278" w:rsidRDefault="007C3278" w:rsidP="00C94B4A">
      <w:pPr>
        <w:widowControl/>
        <w:numPr>
          <w:ilvl w:val="1"/>
          <w:numId w:val="88"/>
        </w:numPr>
        <w:suppressAutoHyphens/>
        <w:autoSpaceDE/>
        <w:autoSpaceDN/>
        <w:spacing w:beforeLines="20" w:before="48" w:afterLines="20" w:after="48"/>
        <w:ind w:left="851" w:hanging="425"/>
        <w:jc w:val="both"/>
        <w:rPr>
          <w:rFonts w:ascii="Calibri" w:eastAsia="Arial Unicode MS" w:hAnsi="Calibri" w:cs="Calibri"/>
          <w:kern w:val="1"/>
          <w:lang w:eastAsia="pl-PL"/>
        </w:rPr>
      </w:pPr>
      <w:r w:rsidRPr="007C3278">
        <w:rPr>
          <w:rFonts w:ascii="Calibri" w:eastAsia="Arial Unicode MS" w:hAnsi="Calibri" w:cs="Calibri"/>
          <w:kern w:val="1"/>
          <w:lang w:eastAsia="pl-PL"/>
        </w:rPr>
        <w:t>wszelkich przypadkach naruszenia ochrony danych osobowych lub o ich niewłaściwym użyciu oraz naruszeniu obowiązków dotyczących ochrony powierzonych do przetwarzania danych osobowych;</w:t>
      </w:r>
    </w:p>
    <w:p w14:paraId="25EFD55F" w14:textId="77777777" w:rsidR="007C3278" w:rsidRPr="007C3278" w:rsidRDefault="007C3278" w:rsidP="00C94B4A">
      <w:pPr>
        <w:widowControl/>
        <w:numPr>
          <w:ilvl w:val="1"/>
          <w:numId w:val="88"/>
        </w:numPr>
        <w:suppressAutoHyphens/>
        <w:autoSpaceDE/>
        <w:autoSpaceDN/>
        <w:spacing w:beforeLines="20" w:before="48" w:afterLines="20" w:after="48"/>
        <w:ind w:left="851" w:hanging="425"/>
        <w:jc w:val="both"/>
        <w:rPr>
          <w:rFonts w:ascii="Calibri" w:eastAsia="Arial Unicode MS" w:hAnsi="Calibri" w:cs="Calibri"/>
          <w:kern w:val="1"/>
          <w:lang w:eastAsia="pl-PL"/>
        </w:rPr>
      </w:pPr>
      <w:r w:rsidRPr="007C3278">
        <w:rPr>
          <w:rFonts w:ascii="Calibri" w:eastAsia="Arial Unicode MS" w:hAnsi="Calibri" w:cs="Calibri"/>
          <w:kern w:val="1"/>
          <w:lang w:eastAsia="pl-PL"/>
        </w:rPr>
        <w:t>wszelkich czynnościach z własnym udziałem w sprawach dotyczących ochrony danych osobowych prowadzonych w szczególności przed Prezesem Urzędu Ochrony Danych Osobowych, urzędami państwowymi, policją lub przed sądem.</w:t>
      </w:r>
    </w:p>
    <w:p w14:paraId="7CD952C8" w14:textId="77777777" w:rsidR="007C3278" w:rsidRPr="007C3278" w:rsidRDefault="007C3278" w:rsidP="00C94B4A">
      <w:pPr>
        <w:widowControl/>
        <w:numPr>
          <w:ilvl w:val="0"/>
          <w:numId w:val="89"/>
        </w:numPr>
        <w:suppressAutoHyphens/>
        <w:autoSpaceDE/>
        <w:autoSpaceDN/>
        <w:spacing w:beforeLines="20" w:before="48" w:afterLines="20" w:after="48"/>
        <w:ind w:left="426" w:hanging="426"/>
        <w:jc w:val="both"/>
        <w:rPr>
          <w:rFonts w:ascii="Calibri" w:eastAsia="Arial Unicode MS" w:hAnsi="Calibri" w:cs="Calibri"/>
          <w:kern w:val="1"/>
          <w:lang w:eastAsia="pl-PL"/>
        </w:rPr>
      </w:pPr>
      <w:r w:rsidRPr="007C3278">
        <w:rPr>
          <w:rFonts w:ascii="Calibri" w:eastAsia="Arial Unicode MS" w:hAnsi="Calibri" w:cs="Calibri"/>
          <w:kern w:val="1"/>
          <w:lang w:eastAsia="pl-PL"/>
        </w:rPr>
        <w:t>Wykonawca nie decyduje o celach i środkach przetwarzania danych osobowych.</w:t>
      </w:r>
    </w:p>
    <w:p w14:paraId="3849C87B" w14:textId="77777777" w:rsidR="007C3278" w:rsidRPr="007C3278" w:rsidRDefault="007C3278" w:rsidP="00C94B4A">
      <w:pPr>
        <w:widowControl/>
        <w:numPr>
          <w:ilvl w:val="0"/>
          <w:numId w:val="89"/>
        </w:numPr>
        <w:suppressAutoHyphens/>
        <w:autoSpaceDE/>
        <w:autoSpaceDN/>
        <w:spacing w:beforeLines="20" w:before="48" w:afterLines="20" w:after="48"/>
        <w:ind w:left="426" w:hanging="426"/>
        <w:jc w:val="both"/>
        <w:rPr>
          <w:rFonts w:ascii="Calibri" w:eastAsia="Arial Unicode MS" w:hAnsi="Calibri" w:cs="Calibri"/>
          <w:kern w:val="1"/>
          <w:lang w:eastAsia="pl-PL"/>
        </w:rPr>
      </w:pPr>
      <w:r w:rsidRPr="007C3278">
        <w:rPr>
          <w:rFonts w:ascii="Calibri" w:eastAsia="Arial Unicode MS" w:hAnsi="Calibri" w:cs="Calibri"/>
          <w:kern w:val="1"/>
          <w:lang w:eastAsia="pl-PL"/>
        </w:rPr>
        <w:lastRenderedPageBreak/>
        <w:t>Wykonawca zobowiązuje się do udzielenia Zamawiającemu, na każde jego żądanie, informacji na temat przetwarzania powierzonych do przetwarzania danych osobowych, oraz umożliwi Zamawiającemu, lub podmiotowi przez niego upoważnionemu, dokonanie kontroli zgodności z  ogólnym rozporządzeniem o ochronie danych osobowych (RODO) oraz z niniejszą umową przetwarzania powierzonych danych osobowych.</w:t>
      </w:r>
    </w:p>
    <w:p w14:paraId="019CDA0C" w14:textId="77777777" w:rsidR="007C3278" w:rsidRPr="007C3278" w:rsidRDefault="007C3278" w:rsidP="007C3278">
      <w:pPr>
        <w:suppressAutoHyphens/>
        <w:autoSpaceDE/>
        <w:autoSpaceDN/>
        <w:spacing w:beforeLines="20" w:before="48" w:afterLines="20" w:after="48"/>
        <w:rPr>
          <w:rFonts w:ascii="Calibri" w:eastAsia="Arial Unicode MS" w:hAnsi="Calibri" w:cs="Calibri"/>
          <w:bCs/>
          <w:kern w:val="1"/>
          <w:lang w:eastAsia="pl-PL"/>
        </w:rPr>
      </w:pPr>
    </w:p>
    <w:p w14:paraId="7965BD25" w14:textId="77777777" w:rsidR="007C3278" w:rsidRPr="007C3278" w:rsidRDefault="007C3278" w:rsidP="007C3278">
      <w:pPr>
        <w:suppressAutoHyphens/>
        <w:autoSpaceDE/>
        <w:autoSpaceDN/>
        <w:spacing w:beforeLines="20" w:before="48" w:afterLines="20" w:after="48"/>
        <w:jc w:val="center"/>
        <w:rPr>
          <w:rFonts w:ascii="Calibri" w:eastAsia="Arial Unicode MS" w:hAnsi="Calibri" w:cs="Calibri"/>
          <w:b/>
          <w:bCs/>
          <w:kern w:val="1"/>
          <w:lang w:eastAsia="pl-PL"/>
        </w:rPr>
      </w:pPr>
      <w:r w:rsidRPr="007C3278">
        <w:rPr>
          <w:rFonts w:ascii="Calibri" w:eastAsia="Arial Unicode MS" w:hAnsi="Calibri" w:cs="Calibri"/>
          <w:b/>
          <w:bCs/>
          <w:kern w:val="1"/>
          <w:lang w:eastAsia="pl-PL"/>
        </w:rPr>
        <w:t>§ 10</w:t>
      </w:r>
    </w:p>
    <w:p w14:paraId="4F163CE3" w14:textId="77777777" w:rsidR="007C3278" w:rsidRPr="007C3278" w:rsidRDefault="007C3278" w:rsidP="00C94B4A">
      <w:pPr>
        <w:widowControl/>
        <w:numPr>
          <w:ilvl w:val="0"/>
          <w:numId w:val="84"/>
        </w:numPr>
        <w:suppressAutoHyphens/>
        <w:autoSpaceDE/>
        <w:autoSpaceDN/>
        <w:spacing w:beforeLines="20" w:before="48" w:afterLines="20" w:after="48"/>
        <w:ind w:left="284"/>
        <w:jc w:val="both"/>
        <w:rPr>
          <w:rFonts w:ascii="Calibri" w:eastAsia="Arial Unicode MS" w:hAnsi="Calibri" w:cs="Calibri"/>
          <w:kern w:val="1"/>
          <w:lang w:eastAsia="pl-PL"/>
        </w:rPr>
      </w:pPr>
      <w:bookmarkStart w:id="7" w:name="_Hlk34725214"/>
      <w:r w:rsidRPr="007C3278">
        <w:rPr>
          <w:rFonts w:ascii="Calibri" w:eastAsia="Arial Unicode MS" w:hAnsi="Calibri" w:cs="Calibri"/>
          <w:kern w:val="1"/>
          <w:lang w:eastAsia="pl-PL"/>
        </w:rPr>
        <w:t>Zamawiający naliczy Wykonawcy karę umowną w przypadku:</w:t>
      </w:r>
    </w:p>
    <w:p w14:paraId="232AAD01" w14:textId="77777777" w:rsidR="007C3278" w:rsidRPr="007C3278" w:rsidRDefault="007C3278" w:rsidP="00C94B4A">
      <w:pPr>
        <w:widowControl/>
        <w:numPr>
          <w:ilvl w:val="0"/>
          <w:numId w:val="85"/>
        </w:numPr>
        <w:suppressAutoHyphens/>
        <w:autoSpaceDE/>
        <w:autoSpaceDN/>
        <w:spacing w:beforeLines="20" w:before="48" w:afterLines="20" w:after="48"/>
        <w:jc w:val="both"/>
        <w:rPr>
          <w:rFonts w:ascii="Calibri" w:eastAsia="Arial Unicode MS" w:hAnsi="Calibri" w:cs="Calibri"/>
          <w:kern w:val="1"/>
          <w:lang w:eastAsia="pl-PL"/>
        </w:rPr>
      </w:pPr>
      <w:r w:rsidRPr="007C3278">
        <w:rPr>
          <w:rFonts w:ascii="Calibri" w:eastAsia="Arial Unicode MS" w:hAnsi="Calibri" w:cs="Calibri"/>
          <w:kern w:val="1"/>
          <w:lang w:eastAsia="pl-PL"/>
        </w:rPr>
        <w:t>odstąpienia od umowy przez Zamawiającego z winy Wykonawcy lub odstąpienie od umowy przez Wykonawcę z powodów leżących po stronie Wykonawcy w wysokości 20% wynagrodzenia określonego w § 4 ust. 1 – w przypadku częściowego odstąpienia od umowy 20% wynagrodzenia pozostającego do zapłaty za niezrealizowaną w wyniku odstąpienia część umowy;</w:t>
      </w:r>
    </w:p>
    <w:p w14:paraId="373BBF5A" w14:textId="77777777" w:rsidR="007C3278" w:rsidRPr="007C3278" w:rsidRDefault="007C3278" w:rsidP="00C94B4A">
      <w:pPr>
        <w:widowControl/>
        <w:numPr>
          <w:ilvl w:val="0"/>
          <w:numId w:val="85"/>
        </w:numPr>
        <w:suppressAutoHyphens/>
        <w:autoSpaceDE/>
        <w:autoSpaceDN/>
        <w:spacing w:beforeLines="20" w:before="48" w:afterLines="20" w:after="48"/>
        <w:jc w:val="both"/>
        <w:rPr>
          <w:rFonts w:ascii="Calibri" w:eastAsia="Arial Unicode MS" w:hAnsi="Calibri" w:cs="Calibri"/>
          <w:kern w:val="1"/>
          <w:lang w:eastAsia="pl-PL"/>
        </w:rPr>
      </w:pPr>
      <w:r w:rsidRPr="007C3278">
        <w:rPr>
          <w:rFonts w:ascii="Calibri" w:eastAsia="Arial Unicode MS" w:hAnsi="Calibri" w:cs="Calibri"/>
          <w:kern w:val="1"/>
          <w:lang w:eastAsia="pl-PL"/>
        </w:rPr>
        <w:t>niewykonania przedmiotu umowy w wysokości do 20% wynagrodzenia brutto, o którym mowa w § 4 ust. 1;</w:t>
      </w:r>
    </w:p>
    <w:p w14:paraId="0A28BE2F" w14:textId="77777777" w:rsidR="007C3278" w:rsidRPr="007C3278" w:rsidRDefault="007C3278" w:rsidP="00C94B4A">
      <w:pPr>
        <w:widowControl/>
        <w:numPr>
          <w:ilvl w:val="0"/>
          <w:numId w:val="85"/>
        </w:numPr>
        <w:suppressAutoHyphens/>
        <w:autoSpaceDE/>
        <w:autoSpaceDN/>
        <w:spacing w:beforeLines="20" w:before="48" w:afterLines="20" w:after="48"/>
        <w:jc w:val="both"/>
        <w:rPr>
          <w:rFonts w:ascii="Calibri" w:eastAsia="Arial Unicode MS" w:hAnsi="Calibri" w:cs="Calibri"/>
          <w:kern w:val="1"/>
          <w:lang w:eastAsia="pl-PL"/>
        </w:rPr>
      </w:pPr>
      <w:r w:rsidRPr="007C3278">
        <w:rPr>
          <w:rFonts w:ascii="Calibri" w:eastAsia="Arial Unicode MS" w:hAnsi="Calibri" w:cs="Calibri"/>
          <w:kern w:val="1"/>
          <w:lang w:eastAsia="pl-PL"/>
        </w:rPr>
        <w:t xml:space="preserve">zawinionego przez Wykonawcę nieprzeprowadzenia posiedzenia komitetu monitorującego w ustalonym terminie każdorazowo w wysokości 20% łącznego wynagrodzenia brutto wskazanego w formularzu ofertowym właściwego dla rodzaju posiedzenia, które nie zostało przeprowadzone; </w:t>
      </w:r>
    </w:p>
    <w:p w14:paraId="5814C66C" w14:textId="77777777" w:rsidR="007C3278" w:rsidRPr="007C3278" w:rsidRDefault="007C3278" w:rsidP="00C94B4A">
      <w:pPr>
        <w:widowControl/>
        <w:numPr>
          <w:ilvl w:val="0"/>
          <w:numId w:val="85"/>
        </w:numPr>
        <w:autoSpaceDE/>
        <w:autoSpaceDN/>
        <w:spacing w:beforeLines="20" w:before="48" w:afterLines="20" w:after="48"/>
        <w:jc w:val="both"/>
        <w:rPr>
          <w:rFonts w:ascii="Calibri" w:eastAsia="Arial Unicode MS" w:hAnsi="Calibri" w:cs="Calibri"/>
          <w:kern w:val="1"/>
          <w:lang w:eastAsia="pl-PL"/>
        </w:rPr>
      </w:pPr>
      <w:r w:rsidRPr="007C3278">
        <w:rPr>
          <w:rFonts w:ascii="Calibri" w:eastAsia="Arial Unicode MS" w:hAnsi="Calibri" w:cs="Calibri"/>
          <w:kern w:val="1"/>
          <w:lang w:eastAsia="pl-PL"/>
        </w:rPr>
        <w:t>naruszenia postanowień § 8 w każdorazowo wysokości 3% wynagrodzenia brutto, o którym mowa w § 2 ust.1;</w:t>
      </w:r>
    </w:p>
    <w:p w14:paraId="300D03AA" w14:textId="77777777" w:rsidR="007C3278" w:rsidRPr="007C3278" w:rsidRDefault="007C3278" w:rsidP="00C94B4A">
      <w:pPr>
        <w:widowControl/>
        <w:numPr>
          <w:ilvl w:val="0"/>
          <w:numId w:val="85"/>
        </w:numPr>
        <w:autoSpaceDE/>
        <w:autoSpaceDN/>
        <w:spacing w:beforeLines="20" w:before="48" w:afterLines="20" w:after="48"/>
        <w:jc w:val="both"/>
        <w:rPr>
          <w:rFonts w:ascii="Calibri" w:eastAsia="Arial Unicode MS" w:hAnsi="Calibri" w:cs="Calibri"/>
          <w:kern w:val="1"/>
          <w:lang w:eastAsia="pl-PL"/>
        </w:rPr>
      </w:pPr>
      <w:r w:rsidRPr="007C3278">
        <w:rPr>
          <w:rFonts w:ascii="Calibri" w:eastAsia="Arial Unicode MS" w:hAnsi="Calibri" w:cs="Calibri"/>
          <w:kern w:val="1"/>
          <w:lang w:eastAsia="pl-PL"/>
        </w:rPr>
        <w:t>zwłoki Wykonawcy w stosunku do terminów obowiązujących Wykonawcę wskazanych w umowie lub OPZ – w wysokości 0,1% wynagrodzenia brutto, o którym mowa w § 4 ust. 1 za każdy dzień zwłoki – kara umowna naliczana będzie do 20 dnia zwłoki;</w:t>
      </w:r>
    </w:p>
    <w:p w14:paraId="7E524FD8" w14:textId="77777777" w:rsidR="007C3278" w:rsidRPr="007C3278" w:rsidRDefault="007C3278" w:rsidP="00C94B4A">
      <w:pPr>
        <w:widowControl/>
        <w:numPr>
          <w:ilvl w:val="0"/>
          <w:numId w:val="85"/>
        </w:numPr>
        <w:autoSpaceDE/>
        <w:autoSpaceDN/>
        <w:spacing w:beforeLines="20" w:before="48" w:afterLines="20" w:after="48"/>
        <w:jc w:val="both"/>
        <w:rPr>
          <w:rFonts w:ascii="Calibri" w:eastAsia="Arial Unicode MS" w:hAnsi="Calibri" w:cs="Calibri"/>
          <w:kern w:val="1"/>
          <w:lang w:eastAsia="pl-PL"/>
        </w:rPr>
      </w:pPr>
      <w:r w:rsidRPr="007C3278">
        <w:rPr>
          <w:rFonts w:ascii="Calibri" w:eastAsia="Arial Unicode MS" w:hAnsi="Calibri" w:cs="Calibri"/>
          <w:kern w:val="1"/>
          <w:lang w:eastAsia="pl-PL"/>
        </w:rPr>
        <w:t>innego niż powyżej nienależytego wykonania przedmiotu umowy, przez które rozumieć należy naruszenie jakikolwiek obowiązków Wykonawcy określonych umową lub OPZ każdorazowo w wysokości 0,3% wynagrodzenia, o którym mowa w § 4 ust. 1;</w:t>
      </w:r>
    </w:p>
    <w:p w14:paraId="36CE0F6D" w14:textId="77777777" w:rsidR="007C3278" w:rsidRPr="007C3278" w:rsidRDefault="007C3278" w:rsidP="00C94B4A">
      <w:pPr>
        <w:widowControl/>
        <w:numPr>
          <w:ilvl w:val="0"/>
          <w:numId w:val="86"/>
        </w:numPr>
        <w:autoSpaceDE/>
        <w:autoSpaceDN/>
        <w:spacing w:beforeLines="20" w:before="48" w:afterLines="20" w:after="48"/>
        <w:jc w:val="both"/>
        <w:rPr>
          <w:rFonts w:ascii="Calibri" w:hAnsi="Calibri" w:cs="Calibri"/>
          <w:lang w:val="x-none" w:eastAsia="ar-SA"/>
        </w:rPr>
      </w:pPr>
      <w:r w:rsidRPr="007C3278">
        <w:rPr>
          <w:rFonts w:ascii="Calibri" w:hAnsi="Calibri" w:cs="Calibri"/>
          <w:bCs/>
          <w:lang w:val="x-none" w:eastAsia="pl-PL"/>
        </w:rPr>
        <w:t xml:space="preserve">Kary umowne mogą być naliczane maksymalnie do wysokości łącznego, całkowitego wynagrodzenia brutto określonego w § 4 ust. 1. </w:t>
      </w:r>
    </w:p>
    <w:p w14:paraId="1A32891D" w14:textId="77777777" w:rsidR="007C3278" w:rsidRPr="007C3278" w:rsidRDefault="007C3278" w:rsidP="00C94B4A">
      <w:pPr>
        <w:widowControl/>
        <w:numPr>
          <w:ilvl w:val="0"/>
          <w:numId w:val="86"/>
        </w:numPr>
        <w:autoSpaceDE/>
        <w:autoSpaceDN/>
        <w:spacing w:beforeLines="20" w:before="48" w:afterLines="20" w:after="48"/>
        <w:jc w:val="both"/>
        <w:rPr>
          <w:rFonts w:ascii="Calibri" w:hAnsi="Calibri" w:cs="Calibri"/>
          <w:lang w:val="x-none" w:eastAsia="ar-SA"/>
        </w:rPr>
      </w:pPr>
      <w:r w:rsidRPr="007C3278">
        <w:rPr>
          <w:rFonts w:ascii="Calibri" w:hAnsi="Calibri" w:cs="Calibri"/>
          <w:bCs/>
          <w:lang w:val="x-none" w:eastAsia="pl-PL"/>
        </w:rPr>
        <w:t>Strony uzgadniają, że w razie naliczenia przez Zamawiającego kar umownych, Zamawiający może potrącić z wypłacanego Wykonawcy wynagrodzenia kwotę odpowiadającą wysokości tych kar (o ile obowiązujące w dniu potrącenia przepisy prawa nie stanowią inaczej). Do potrącenia może dojść po uprzednim wezwaniu Wykonawcy do zapłaty kary umownej i upływie terminu przewidzianego na jej zapłatę.</w:t>
      </w:r>
    </w:p>
    <w:p w14:paraId="1FC2E013" w14:textId="77777777" w:rsidR="007C3278" w:rsidRPr="007C3278" w:rsidRDefault="007C3278" w:rsidP="00C94B4A">
      <w:pPr>
        <w:widowControl/>
        <w:numPr>
          <w:ilvl w:val="0"/>
          <w:numId w:val="86"/>
        </w:numPr>
        <w:autoSpaceDE/>
        <w:autoSpaceDN/>
        <w:spacing w:beforeLines="20" w:before="48" w:afterLines="20" w:after="48"/>
        <w:jc w:val="both"/>
        <w:rPr>
          <w:rFonts w:ascii="Calibri" w:hAnsi="Calibri" w:cs="Calibri"/>
          <w:lang w:val="x-none" w:eastAsia="ar-SA"/>
        </w:rPr>
      </w:pPr>
      <w:r w:rsidRPr="007C3278">
        <w:rPr>
          <w:rFonts w:ascii="Calibri" w:hAnsi="Calibri" w:cs="Calibri"/>
          <w:bCs/>
          <w:lang w:val="x-none" w:eastAsia="pl-PL"/>
        </w:rPr>
        <w:t>Zamawiający może dochodzić, na zasadach ogólnych, odszkodowań przewyższających zastrzeżone na jego rzecz kary umowne.</w:t>
      </w:r>
    </w:p>
    <w:p w14:paraId="121AF7C5" w14:textId="77777777" w:rsidR="007C3278" w:rsidRPr="007C3278" w:rsidRDefault="007C3278" w:rsidP="00C94B4A">
      <w:pPr>
        <w:widowControl/>
        <w:numPr>
          <w:ilvl w:val="0"/>
          <w:numId w:val="86"/>
        </w:numPr>
        <w:autoSpaceDE/>
        <w:autoSpaceDN/>
        <w:spacing w:beforeLines="20" w:before="48" w:afterLines="20" w:after="48"/>
        <w:jc w:val="both"/>
        <w:rPr>
          <w:rFonts w:ascii="Calibri" w:hAnsi="Calibri" w:cs="Calibri"/>
          <w:lang w:val="x-none" w:eastAsia="ar-SA"/>
        </w:rPr>
      </w:pPr>
      <w:r w:rsidRPr="007C3278">
        <w:rPr>
          <w:rFonts w:ascii="Calibri" w:hAnsi="Calibri" w:cs="Calibri"/>
          <w:bCs/>
          <w:lang w:val="x-none" w:eastAsia="pl-PL"/>
        </w:rPr>
        <w:t xml:space="preserve">Kary umowne mogą podlegać łączeniu. </w:t>
      </w:r>
    </w:p>
    <w:p w14:paraId="2FA00341" w14:textId="77777777" w:rsidR="007C3278" w:rsidRPr="007C3278" w:rsidRDefault="007C3278" w:rsidP="00C94B4A">
      <w:pPr>
        <w:widowControl/>
        <w:numPr>
          <w:ilvl w:val="0"/>
          <w:numId w:val="86"/>
        </w:numPr>
        <w:autoSpaceDE/>
        <w:autoSpaceDN/>
        <w:spacing w:beforeLines="20" w:before="48" w:afterLines="20" w:after="48"/>
        <w:jc w:val="both"/>
        <w:rPr>
          <w:rFonts w:ascii="Calibri" w:hAnsi="Calibri" w:cs="Calibri"/>
          <w:lang w:val="x-none" w:eastAsia="ar-SA"/>
        </w:rPr>
      </w:pPr>
      <w:r w:rsidRPr="007C3278">
        <w:rPr>
          <w:rFonts w:ascii="Calibri" w:hAnsi="Calibri" w:cs="Calibri"/>
          <w:bCs/>
          <w:lang w:val="x-none" w:eastAsia="pl-PL"/>
        </w:rPr>
        <w:t xml:space="preserve">Naliczenie kary umownej nie zwalnia Wykonawcę z obowiązku wykonania przedmiotu umowy. </w:t>
      </w:r>
    </w:p>
    <w:p w14:paraId="28A9A16B" w14:textId="77777777" w:rsidR="007C3278" w:rsidRPr="007C3278" w:rsidRDefault="007C3278" w:rsidP="007C3278">
      <w:pPr>
        <w:widowControl/>
        <w:autoSpaceDE/>
        <w:autoSpaceDN/>
        <w:spacing w:beforeLines="20" w:before="48" w:afterLines="20" w:after="48"/>
        <w:jc w:val="both"/>
        <w:rPr>
          <w:rFonts w:ascii="Calibri" w:hAnsi="Calibri" w:cs="Calibri"/>
          <w:bCs/>
          <w:lang w:eastAsia="pl-PL"/>
        </w:rPr>
      </w:pPr>
    </w:p>
    <w:p w14:paraId="0EA24052" w14:textId="77777777" w:rsidR="007C3278" w:rsidRPr="007C3278" w:rsidRDefault="007C3278" w:rsidP="007C3278">
      <w:pPr>
        <w:widowControl/>
        <w:autoSpaceDE/>
        <w:autoSpaceDN/>
        <w:spacing w:beforeLines="20" w:before="48" w:afterLines="20" w:after="48"/>
        <w:jc w:val="center"/>
        <w:rPr>
          <w:rFonts w:ascii="Calibri" w:hAnsi="Calibri" w:cs="Calibri"/>
          <w:b/>
          <w:bCs/>
          <w:lang w:eastAsia="pl-PL"/>
        </w:rPr>
      </w:pPr>
      <w:r w:rsidRPr="007C3278">
        <w:rPr>
          <w:rFonts w:ascii="Calibri" w:hAnsi="Calibri" w:cs="Calibri"/>
          <w:b/>
          <w:bCs/>
          <w:lang w:eastAsia="pl-PL"/>
        </w:rPr>
        <w:t>§ 11</w:t>
      </w:r>
    </w:p>
    <w:p w14:paraId="018A30FB" w14:textId="77777777" w:rsidR="007C3278" w:rsidRPr="007C3278" w:rsidRDefault="007C3278" w:rsidP="00C94B4A">
      <w:pPr>
        <w:widowControl/>
        <w:numPr>
          <w:ilvl w:val="3"/>
          <w:numId w:val="83"/>
        </w:numPr>
        <w:tabs>
          <w:tab w:val="left" w:pos="426"/>
        </w:tabs>
        <w:autoSpaceDE/>
        <w:autoSpaceDN/>
        <w:spacing w:beforeLines="20" w:before="48" w:afterLines="20" w:after="48"/>
        <w:ind w:left="426" w:hanging="426"/>
        <w:jc w:val="both"/>
        <w:rPr>
          <w:rFonts w:ascii="Calibri" w:hAnsi="Calibri" w:cs="Calibri"/>
          <w:lang w:val="x-none" w:eastAsia="ar-SA"/>
        </w:rPr>
      </w:pPr>
      <w:r w:rsidRPr="007C3278">
        <w:rPr>
          <w:rFonts w:ascii="Calibri" w:hAnsi="Calibri" w:cs="Calibri"/>
          <w:bCs/>
          <w:lang w:eastAsia="pl-PL"/>
        </w:rPr>
        <w:t>Zamawiający może odstąpić od umowy w całości lub w części bez dodatkowego wezwania:</w:t>
      </w:r>
    </w:p>
    <w:p w14:paraId="2D85C096" w14:textId="7BD1A355" w:rsidR="007C3278" w:rsidRPr="007C3278" w:rsidRDefault="007C3278" w:rsidP="00C94B4A">
      <w:pPr>
        <w:widowControl/>
        <w:numPr>
          <w:ilvl w:val="0"/>
          <w:numId w:val="87"/>
        </w:numPr>
        <w:autoSpaceDE/>
        <w:autoSpaceDN/>
        <w:spacing w:beforeLines="20" w:before="48" w:afterLines="20" w:after="48"/>
        <w:jc w:val="both"/>
        <w:rPr>
          <w:rFonts w:ascii="Calibri" w:hAnsi="Calibri" w:cs="Calibri"/>
          <w:lang w:val="x-none" w:eastAsia="ar-SA"/>
        </w:rPr>
      </w:pPr>
      <w:r w:rsidRPr="007C3278">
        <w:rPr>
          <w:rFonts w:ascii="Calibri" w:eastAsia="Arial Unicode MS" w:hAnsi="Calibri" w:cs="Calibri"/>
          <w:kern w:val="1"/>
          <w:lang w:eastAsia="pl-PL"/>
        </w:rPr>
        <w:t xml:space="preserve"> w</w:t>
      </w:r>
      <w:r w:rsidRPr="007C3278">
        <w:rPr>
          <w:rFonts w:ascii="Calibri" w:eastAsia="Arial Unicode MS" w:hAnsi="Calibri" w:cs="Calibri"/>
          <w:kern w:val="1"/>
          <w:lang w:val="x-none" w:eastAsia="pl-PL"/>
        </w:rPr>
        <w:t xml:space="preserve"> przypadku</w:t>
      </w:r>
      <w:r w:rsidRPr="007C3278">
        <w:rPr>
          <w:rFonts w:ascii="Calibri" w:eastAsia="Arial Unicode MS" w:hAnsi="Calibri" w:cs="Calibri"/>
          <w:kern w:val="1"/>
          <w:lang w:eastAsia="pl-PL"/>
        </w:rPr>
        <w:t>, gdy suma kar umownych naliczonych Wykonawcy</w:t>
      </w:r>
      <w:r w:rsidRPr="007C3278">
        <w:rPr>
          <w:rFonts w:ascii="Calibri" w:eastAsia="Arial Unicode MS" w:hAnsi="Calibri" w:cs="Calibri"/>
          <w:kern w:val="1"/>
          <w:lang w:val="x-none" w:eastAsia="pl-PL"/>
        </w:rPr>
        <w:t xml:space="preserve"> osiągnie 20%</w:t>
      </w:r>
      <w:r w:rsidRPr="007C3278">
        <w:rPr>
          <w:rFonts w:ascii="Calibri" w:eastAsia="Arial Unicode MS" w:hAnsi="Calibri" w:cs="Calibri"/>
          <w:kern w:val="1"/>
          <w:lang w:eastAsia="pl-PL"/>
        </w:rPr>
        <w:t xml:space="preserve"> wynagrodzenia brutto określonego w § 4 ust. 1 - prawo odstąpienia może zostać zrealizowane w terminie 30 dni od dnia, w którym suma kar umownych osiągnęła 20% wynagrodzenia brutto, o którym mowa w § </w:t>
      </w:r>
      <w:r w:rsidR="0012653C">
        <w:rPr>
          <w:rFonts w:ascii="Calibri" w:eastAsia="Arial Unicode MS" w:hAnsi="Calibri" w:cs="Calibri"/>
          <w:kern w:val="1"/>
          <w:lang w:eastAsia="pl-PL"/>
        </w:rPr>
        <w:t>4</w:t>
      </w:r>
      <w:r w:rsidR="0012653C" w:rsidRPr="007C3278">
        <w:rPr>
          <w:rFonts w:ascii="Calibri" w:eastAsia="Arial Unicode MS" w:hAnsi="Calibri" w:cs="Calibri"/>
          <w:kern w:val="1"/>
          <w:lang w:eastAsia="pl-PL"/>
        </w:rPr>
        <w:t xml:space="preserve"> </w:t>
      </w:r>
      <w:r w:rsidRPr="007C3278">
        <w:rPr>
          <w:rFonts w:ascii="Calibri" w:eastAsia="Arial Unicode MS" w:hAnsi="Calibri" w:cs="Calibri"/>
          <w:kern w:val="1"/>
          <w:lang w:eastAsia="pl-PL"/>
        </w:rPr>
        <w:t>ust. 1;</w:t>
      </w:r>
    </w:p>
    <w:p w14:paraId="7F3A0531" w14:textId="77777777" w:rsidR="007C3278" w:rsidRPr="007C3278" w:rsidRDefault="007C3278" w:rsidP="00C94B4A">
      <w:pPr>
        <w:widowControl/>
        <w:numPr>
          <w:ilvl w:val="0"/>
          <w:numId w:val="87"/>
        </w:numPr>
        <w:autoSpaceDE/>
        <w:autoSpaceDN/>
        <w:spacing w:beforeLines="20" w:before="48" w:afterLines="20" w:after="48"/>
        <w:jc w:val="both"/>
        <w:rPr>
          <w:rFonts w:ascii="Calibri" w:hAnsi="Calibri" w:cs="Calibri"/>
          <w:lang w:val="x-none" w:eastAsia="ar-SA"/>
        </w:rPr>
      </w:pPr>
      <w:r w:rsidRPr="007C3278">
        <w:rPr>
          <w:rFonts w:ascii="Calibri" w:eastAsia="Arial Unicode MS" w:hAnsi="Calibri" w:cs="Calibri"/>
          <w:kern w:val="1"/>
          <w:lang w:eastAsia="pl-PL"/>
        </w:rPr>
        <w:t xml:space="preserve"> w przypadku </w:t>
      </w:r>
      <w:r w:rsidRPr="007C3278">
        <w:rPr>
          <w:rFonts w:ascii="Calibri" w:eastAsia="Arial Unicode MS" w:hAnsi="Calibri" w:cs="Calibri"/>
          <w:kern w:val="1"/>
          <w:lang w:val="x-none" w:eastAsia="pl-PL"/>
        </w:rPr>
        <w:t xml:space="preserve">nieprzedstawienia w terminie </w:t>
      </w:r>
      <w:r w:rsidRPr="007C3278">
        <w:rPr>
          <w:rFonts w:ascii="Calibri" w:hAnsi="Calibri" w:cs="Calibri"/>
          <w:lang w:val="x-none" w:eastAsia="pl-PL"/>
        </w:rPr>
        <w:t xml:space="preserve">3 </w:t>
      </w:r>
      <w:r w:rsidRPr="007C3278">
        <w:rPr>
          <w:rFonts w:ascii="Calibri" w:eastAsia="Arial Unicode MS" w:hAnsi="Calibri" w:cs="Calibri"/>
          <w:kern w:val="1"/>
          <w:lang w:val="x-none" w:eastAsia="pl-PL"/>
        </w:rPr>
        <w:t xml:space="preserve">dni od daty przekazania zlecenia organizacji </w:t>
      </w:r>
      <w:r w:rsidRPr="007C3278">
        <w:rPr>
          <w:rFonts w:ascii="Calibri" w:eastAsia="Arial Unicode MS" w:hAnsi="Calibri" w:cs="Calibri"/>
          <w:kern w:val="1"/>
          <w:lang w:eastAsia="pl-PL"/>
        </w:rPr>
        <w:t>posiedzenia</w:t>
      </w:r>
      <w:r w:rsidRPr="007C3278">
        <w:rPr>
          <w:rFonts w:ascii="Calibri" w:eastAsia="Arial Unicode MS" w:hAnsi="Calibri" w:cs="Calibri"/>
          <w:kern w:val="1"/>
          <w:lang w:val="x-none" w:eastAsia="pl-PL"/>
        </w:rPr>
        <w:t xml:space="preserve"> (miejsce, termin) do akceptacji Zamawiającego propozycji co najmniej 3 obiektów spełniających warunki określone w opisie przedmiotu zamówienia </w:t>
      </w:r>
      <w:r w:rsidRPr="007C3278">
        <w:rPr>
          <w:rFonts w:ascii="Calibri" w:eastAsia="Arial Unicode MS" w:hAnsi="Calibri" w:cs="Calibri"/>
          <w:kern w:val="1"/>
          <w:lang w:eastAsia="pl-PL"/>
        </w:rPr>
        <w:t>– prawo do odstąpienia może zostać zrealizowane w terminie 30 dni od upływu 3 dnia przewidzianego na przedstawienie propozycji co najmniej 3 obiektów;</w:t>
      </w:r>
    </w:p>
    <w:p w14:paraId="6FE6382C" w14:textId="77777777" w:rsidR="007C3278" w:rsidRPr="007C3278" w:rsidRDefault="007C3278" w:rsidP="00C94B4A">
      <w:pPr>
        <w:widowControl/>
        <w:numPr>
          <w:ilvl w:val="0"/>
          <w:numId w:val="87"/>
        </w:numPr>
        <w:autoSpaceDE/>
        <w:autoSpaceDN/>
        <w:spacing w:beforeLines="20" w:before="48" w:afterLines="20" w:after="48"/>
        <w:jc w:val="both"/>
        <w:rPr>
          <w:rFonts w:ascii="Calibri" w:hAnsi="Calibri" w:cs="Calibri"/>
          <w:lang w:val="x-none" w:eastAsia="ar-SA"/>
        </w:rPr>
      </w:pPr>
      <w:r w:rsidRPr="007C3278">
        <w:rPr>
          <w:rFonts w:ascii="Calibri" w:eastAsia="Arial Unicode MS" w:hAnsi="Calibri" w:cs="Calibri"/>
          <w:kern w:val="1"/>
          <w:lang w:eastAsia="pl-PL"/>
        </w:rPr>
        <w:lastRenderedPageBreak/>
        <w:t xml:space="preserve"> w przypadku zawinionego przez Wykonawcę nieprzeprowadzenia posiedzenia -  prawo do odstąpienia może zostać zrealizowane w terminie 30 dni od dnia, w którym Zamawiający powziął informację o przyczynie uzasadniającej odstąpienie;</w:t>
      </w:r>
    </w:p>
    <w:p w14:paraId="6E05F2E2" w14:textId="77777777" w:rsidR="007C3278" w:rsidRPr="007C3278" w:rsidRDefault="007C3278" w:rsidP="00C94B4A">
      <w:pPr>
        <w:widowControl/>
        <w:numPr>
          <w:ilvl w:val="0"/>
          <w:numId w:val="87"/>
        </w:numPr>
        <w:autoSpaceDE/>
        <w:autoSpaceDN/>
        <w:spacing w:beforeLines="20" w:before="48" w:afterLines="20" w:after="48"/>
        <w:jc w:val="both"/>
        <w:rPr>
          <w:rFonts w:ascii="Calibri" w:hAnsi="Calibri" w:cs="Calibri"/>
          <w:lang w:val="x-none" w:eastAsia="ar-SA"/>
        </w:rPr>
      </w:pPr>
      <w:r w:rsidRPr="007C3278">
        <w:rPr>
          <w:rFonts w:ascii="Calibri" w:hAnsi="Calibri" w:cs="Calibri"/>
          <w:lang w:eastAsia="ar-SA"/>
        </w:rPr>
        <w:t xml:space="preserve"> w przypadku </w:t>
      </w:r>
      <w:r w:rsidRPr="007C3278">
        <w:rPr>
          <w:rFonts w:ascii="Calibri" w:eastAsia="Calibri" w:hAnsi="Calibri" w:cs="Calibri"/>
        </w:rPr>
        <w:t>gdy Wykonawca nie wykonuje umowy lub wykonuje umowę w sposób sprzeczny z umową i nie przystępuje do realizacji umowy lub nie zmienia sposobu realizacji umowy, mimo wezwania go do tego przez Zamawiającego w terminie określonym w tym wezwaniu lub nie usunie uchybień, mimo wezwania przez Zamawiającego do usunięcia uchybień w terminie określonym w wezwaniu - prawo do odstąpienia może zostać zrealizowane w terminie 30 dni od dnia, w którym Zamawiający powziął informację o przyczynie uzasadniającej odstąpienie;</w:t>
      </w:r>
    </w:p>
    <w:p w14:paraId="7543AE87" w14:textId="77777777" w:rsidR="007C3278" w:rsidRPr="007C3278" w:rsidRDefault="007C3278" w:rsidP="00C94B4A">
      <w:pPr>
        <w:widowControl/>
        <w:numPr>
          <w:ilvl w:val="0"/>
          <w:numId w:val="87"/>
        </w:numPr>
        <w:autoSpaceDE/>
        <w:autoSpaceDN/>
        <w:spacing w:beforeLines="20" w:before="48" w:afterLines="20" w:after="48"/>
        <w:jc w:val="both"/>
        <w:rPr>
          <w:rFonts w:ascii="Calibri" w:hAnsi="Calibri" w:cs="Calibri"/>
          <w:lang w:val="x-none" w:eastAsia="ar-SA"/>
        </w:rPr>
      </w:pPr>
      <w:r w:rsidRPr="007C3278">
        <w:rPr>
          <w:rFonts w:ascii="Calibri" w:hAnsi="Calibri" w:cs="Calibri"/>
          <w:lang w:eastAsia="ar-SA"/>
        </w:rPr>
        <w:t xml:space="preserve">  </w:t>
      </w:r>
      <w:r w:rsidRPr="007C3278">
        <w:rPr>
          <w:rFonts w:ascii="Calibri" w:hAnsi="Calibri" w:cs="Calibri"/>
          <w:lang w:val="x-none" w:eastAsia="ar-SA"/>
        </w:rPr>
        <w:t xml:space="preserve">jeżeli Wykonawca rozszerza zakres podwykonawstwa poza wskazany w ofercie Wykonawcy lub bez pisemnej zgody Zamawiającego realizuje zamówienie wykorzystując firmy innych podwykonawców niż określone w Ofercie i nie zmienia sposobu realizacji umowy, mimo wezwania przez Zamawiającego - prawo odstąpienia może zostać zrealizowane w terminie 30 dni od powzięcia przez Zamawiającego informacji o przyczynie uzasadniającej odstąpienie. </w:t>
      </w:r>
    </w:p>
    <w:p w14:paraId="408B5692" w14:textId="77777777" w:rsidR="007C3278" w:rsidRPr="007C3278" w:rsidRDefault="007C3278" w:rsidP="00C94B4A">
      <w:pPr>
        <w:widowControl/>
        <w:numPr>
          <w:ilvl w:val="3"/>
          <w:numId w:val="83"/>
        </w:numPr>
        <w:autoSpaceDE/>
        <w:autoSpaceDN/>
        <w:spacing w:beforeLines="20" w:before="48" w:afterLines="20" w:after="48"/>
        <w:ind w:left="426" w:hanging="426"/>
        <w:jc w:val="both"/>
        <w:rPr>
          <w:rFonts w:ascii="Calibri" w:eastAsia="Calibri" w:hAnsi="Calibri" w:cs="Calibri"/>
          <w:lang w:val="x-none" w:eastAsia="pl-PL"/>
        </w:rPr>
      </w:pPr>
      <w:r w:rsidRPr="007C3278">
        <w:rPr>
          <w:rFonts w:ascii="Calibri" w:eastAsia="Calibri" w:hAnsi="Calibri" w:cs="Calibri"/>
          <w:lang w:eastAsia="pl-PL"/>
        </w:rPr>
        <w:t xml:space="preserve">Częściowe odstąpienie od umowy wywołuje skutki na przyszłość. Częściowe odstąpienie od umowy może dotyczyć tej części zamówienia, która nie została wykonana i nieodebrana przez Zamawiającego. </w:t>
      </w:r>
    </w:p>
    <w:p w14:paraId="3C84FDAD" w14:textId="77777777" w:rsidR="007C3278" w:rsidRPr="007C3278" w:rsidRDefault="007C3278" w:rsidP="00C94B4A">
      <w:pPr>
        <w:widowControl/>
        <w:numPr>
          <w:ilvl w:val="3"/>
          <w:numId w:val="83"/>
        </w:numPr>
        <w:autoSpaceDE/>
        <w:autoSpaceDN/>
        <w:spacing w:beforeLines="20" w:before="48" w:afterLines="20" w:after="48"/>
        <w:ind w:left="426" w:hanging="426"/>
        <w:jc w:val="both"/>
        <w:rPr>
          <w:rFonts w:ascii="Calibri" w:eastAsia="Calibri" w:hAnsi="Calibri" w:cs="Calibri"/>
          <w:lang w:val="x-none" w:eastAsia="pl-PL"/>
        </w:rPr>
      </w:pPr>
      <w:r w:rsidRPr="007C3278">
        <w:rPr>
          <w:rFonts w:ascii="Calibri" w:eastAsia="Calibri" w:hAnsi="Calibri" w:cs="Calibri"/>
          <w:lang w:val="x-none" w:eastAsia="pl-PL"/>
        </w:rPr>
        <w:t xml:space="preserve">Oświadczenie o odstąpieniu od umowy winno zostać złożone w formie pisemnej lub dokumentowej, przy czym za formę dokumentową Strony uznają email z podpisem złożonym w sposób określony w przepisie art. 771 ustawy z dnia 23 kwietnia 1964 r. Kodeks cywilny (Dz. U. 2020 r. poz. 1740 z późn. zm.). </w:t>
      </w:r>
    </w:p>
    <w:p w14:paraId="55049922" w14:textId="77777777" w:rsidR="007C3278" w:rsidRPr="007C3278" w:rsidRDefault="007C3278" w:rsidP="00C94B4A">
      <w:pPr>
        <w:widowControl/>
        <w:numPr>
          <w:ilvl w:val="3"/>
          <w:numId w:val="83"/>
        </w:numPr>
        <w:suppressAutoHyphens/>
        <w:autoSpaceDE/>
        <w:autoSpaceDN/>
        <w:spacing w:beforeLines="20" w:before="48" w:afterLines="20" w:after="48"/>
        <w:ind w:left="426" w:hanging="426"/>
        <w:jc w:val="both"/>
        <w:rPr>
          <w:rFonts w:ascii="Calibri" w:eastAsia="Arial Unicode MS" w:hAnsi="Calibri" w:cs="Calibri"/>
          <w:kern w:val="1"/>
          <w:lang w:eastAsia="pl-PL"/>
        </w:rPr>
      </w:pPr>
      <w:r w:rsidRPr="007C3278">
        <w:rPr>
          <w:rFonts w:ascii="Calibri" w:hAnsi="Calibri" w:cs="Calibri"/>
          <w:color w:val="000000"/>
          <w:lang w:eastAsia="pl-PL"/>
        </w:rPr>
        <w:t>Przesłanki odstąpienia określone w ust. 1 nie mają wpływu na możliwość skorzystania z innych przesłanek rozwiązania umowy określonych we właściwych przepisach prawa.</w:t>
      </w:r>
    </w:p>
    <w:p w14:paraId="2C738B8A" w14:textId="77777777" w:rsidR="007C3278" w:rsidRPr="007C3278" w:rsidRDefault="007C3278" w:rsidP="007C3278">
      <w:pPr>
        <w:suppressAutoHyphens/>
        <w:autoSpaceDE/>
        <w:autoSpaceDN/>
        <w:spacing w:beforeLines="20" w:before="48" w:afterLines="20" w:after="48"/>
        <w:jc w:val="center"/>
        <w:rPr>
          <w:rFonts w:ascii="Calibri" w:eastAsia="Arial Unicode MS" w:hAnsi="Calibri" w:cs="Calibri"/>
          <w:b/>
          <w:kern w:val="1"/>
          <w:lang w:eastAsia="pl-PL"/>
        </w:rPr>
      </w:pPr>
    </w:p>
    <w:p w14:paraId="67BCECF8" w14:textId="77777777" w:rsidR="007C3278" w:rsidRPr="007C3278" w:rsidRDefault="007C3278" w:rsidP="007C3278">
      <w:pPr>
        <w:suppressAutoHyphens/>
        <w:autoSpaceDE/>
        <w:autoSpaceDN/>
        <w:spacing w:beforeLines="20" w:before="48" w:afterLines="20" w:after="48"/>
        <w:jc w:val="center"/>
        <w:rPr>
          <w:rFonts w:ascii="Calibri" w:eastAsia="Arial Unicode MS" w:hAnsi="Calibri" w:cs="Calibri"/>
          <w:b/>
          <w:kern w:val="1"/>
          <w:lang w:eastAsia="pl-PL"/>
        </w:rPr>
      </w:pPr>
      <w:r w:rsidRPr="007C3278">
        <w:rPr>
          <w:rFonts w:ascii="Calibri" w:eastAsia="Arial Unicode MS" w:hAnsi="Calibri" w:cs="Calibri"/>
          <w:b/>
          <w:kern w:val="1"/>
          <w:lang w:eastAsia="pl-PL"/>
        </w:rPr>
        <w:t xml:space="preserve">§ 12 </w:t>
      </w:r>
    </w:p>
    <w:bookmarkEnd w:id="7"/>
    <w:p w14:paraId="55DBDD01" w14:textId="64EA2525" w:rsidR="007C3278" w:rsidRPr="007C3278" w:rsidRDefault="007C3278" w:rsidP="00C94B4A">
      <w:pPr>
        <w:widowControl/>
        <w:numPr>
          <w:ilvl w:val="0"/>
          <w:numId w:val="105"/>
        </w:numPr>
        <w:autoSpaceDE/>
        <w:autoSpaceDN/>
        <w:spacing w:line="276" w:lineRule="auto"/>
        <w:jc w:val="both"/>
        <w:rPr>
          <w:rFonts w:ascii="Calibri" w:hAnsi="Calibri" w:cs="Calibri"/>
          <w:bCs/>
          <w:lang w:eastAsia="pl-PL"/>
        </w:rPr>
      </w:pPr>
      <w:r w:rsidRPr="007C3278">
        <w:rPr>
          <w:rFonts w:ascii="Calibri" w:hAnsi="Calibri" w:cs="Calibri"/>
          <w:bCs/>
          <w:u w:val="single"/>
          <w:lang w:eastAsia="pl-PL"/>
        </w:rPr>
        <w:t>Wykonawca zobowiązuje się do utrzymania zatrudnienia w wymiarze 1/4 etatu 1 osoby niepełnosprawnej</w:t>
      </w:r>
      <w:r w:rsidRPr="007C3278">
        <w:rPr>
          <w:rFonts w:ascii="Calibri" w:hAnsi="Calibri" w:cs="Calibri"/>
          <w:bCs/>
          <w:lang w:eastAsia="pl-PL"/>
        </w:rPr>
        <w:t xml:space="preserve"> w rozumieniu ustawy z dnia 27 sierpnia 1997 r. o rehabilitacji zawodowej i społecznej oraz zatrudnieniu osób niepełnosprawnych (Dz. U. z 2021 r. poz. 573 z późn. zm.) </w:t>
      </w:r>
      <w:r w:rsidR="0012653C" w:rsidRPr="0012653C">
        <w:rPr>
          <w:rFonts w:ascii="Calibri" w:hAnsi="Calibri" w:cs="Calibri"/>
          <w:bCs/>
          <w:u w:val="single"/>
          <w:lang w:eastAsia="pl-PL"/>
        </w:rPr>
        <w:t xml:space="preserve">od momentu przekazania prze Zamawiającego każdorazowo zlecenia organizacji danego spotkania </w:t>
      </w:r>
      <w:r w:rsidR="004E04D0">
        <w:rPr>
          <w:rFonts w:ascii="Calibri" w:hAnsi="Calibri" w:cs="Calibri"/>
          <w:bCs/>
          <w:u w:val="single"/>
          <w:lang w:eastAsia="pl-PL"/>
        </w:rPr>
        <w:t xml:space="preserve">do jego zakończenia, </w:t>
      </w:r>
      <w:r w:rsidR="0012653C" w:rsidRPr="0012653C">
        <w:rPr>
          <w:rFonts w:ascii="Calibri" w:hAnsi="Calibri" w:cs="Calibri"/>
          <w:bCs/>
          <w:u w:val="single"/>
          <w:lang w:eastAsia="pl-PL"/>
        </w:rPr>
        <w:t>w ramach</w:t>
      </w:r>
      <w:r w:rsidR="004E04D0">
        <w:rPr>
          <w:rFonts w:ascii="Calibri" w:hAnsi="Calibri" w:cs="Calibri"/>
          <w:bCs/>
          <w:u w:val="single"/>
          <w:lang w:eastAsia="pl-PL"/>
        </w:rPr>
        <w:t xml:space="preserve"> niniejszego</w:t>
      </w:r>
      <w:r w:rsidR="0012653C" w:rsidRPr="0012653C">
        <w:rPr>
          <w:rFonts w:ascii="Calibri" w:hAnsi="Calibri" w:cs="Calibri"/>
          <w:bCs/>
          <w:u w:val="single"/>
          <w:lang w:eastAsia="pl-PL"/>
        </w:rPr>
        <w:t xml:space="preserve"> zamówienia</w:t>
      </w:r>
      <w:r w:rsidR="0012653C">
        <w:rPr>
          <w:rFonts w:ascii="Calibri" w:hAnsi="Calibri" w:cs="Calibri"/>
          <w:bCs/>
          <w:u w:val="single"/>
          <w:lang w:eastAsia="pl-PL"/>
        </w:rPr>
        <w:t xml:space="preserve"> </w:t>
      </w:r>
      <w:r w:rsidRPr="007C3278">
        <w:rPr>
          <w:rFonts w:ascii="Calibri" w:hAnsi="Calibri" w:cs="Calibri"/>
          <w:bCs/>
          <w:u w:val="single"/>
          <w:lang w:eastAsia="pl-PL"/>
        </w:rPr>
        <w:t>.</w:t>
      </w:r>
      <w:r w:rsidRPr="007C3278">
        <w:rPr>
          <w:rFonts w:ascii="Calibri" w:hAnsi="Calibri" w:cs="Calibri"/>
          <w:bCs/>
          <w:lang w:eastAsia="pl-PL"/>
        </w:rPr>
        <w:t xml:space="preserve"> Wykonawca przed dokonaniem odbioru usługi dostarczy dokumenty potwierdzające spełnianie kryterium, tj. zanonimizowane deklaracje ZUS RCA nowozatrudnionego pracownika za okres </w:t>
      </w:r>
      <w:r w:rsidR="0012653C">
        <w:rPr>
          <w:rFonts w:ascii="Calibri" w:hAnsi="Calibri" w:cs="Calibri"/>
          <w:bCs/>
          <w:lang w:eastAsia="pl-PL"/>
        </w:rPr>
        <w:t>realizacji pojedynczego zlecenia w ramach zamówienia</w:t>
      </w:r>
      <w:r w:rsidRPr="007C3278">
        <w:rPr>
          <w:rFonts w:ascii="Calibri" w:hAnsi="Calibri" w:cs="Calibri"/>
          <w:bCs/>
          <w:lang w:eastAsia="pl-PL"/>
        </w:rPr>
        <w:t xml:space="preserve"> wraz z potwierdzonym za zgodność z oryginałem dokumentem księgowym potwierdzającym opłacenie składek za dany miesiąc oraz dokumentem potwierdzającym rejestrację w ewidencji PFRON</w:t>
      </w:r>
      <w:r w:rsidRPr="007C3278">
        <w:rPr>
          <w:rFonts w:ascii="Calibri" w:hAnsi="Calibri" w:cs="Calibri"/>
          <w:bCs/>
          <w:vertAlign w:val="superscript"/>
          <w:lang w:eastAsia="pl-PL"/>
        </w:rPr>
        <w:footnoteReference w:id="6"/>
      </w:r>
      <w:r w:rsidRPr="007C3278">
        <w:rPr>
          <w:rFonts w:ascii="Calibri" w:hAnsi="Calibri" w:cs="Calibri"/>
          <w:bCs/>
          <w:lang w:eastAsia="pl-PL"/>
        </w:rPr>
        <w:t>. W przypadku niemożności złożenia deklaracji ZUS RCA za dany miesiąc przed terminem odbioru usługi dopuszczalne jest złożenie oświadczenia Wykonawcy w opisanym zakresie. W takim przypadku Wykonawca zobowiązany jest dostarczyć brakującą deklarację ZUS RCA niezwłocznie po jej wystawieniu.</w:t>
      </w:r>
    </w:p>
    <w:p w14:paraId="6EBA5351" w14:textId="77777777" w:rsidR="007C3278" w:rsidRPr="007C3278" w:rsidRDefault="007C3278" w:rsidP="00C94B4A">
      <w:pPr>
        <w:widowControl/>
        <w:numPr>
          <w:ilvl w:val="0"/>
          <w:numId w:val="105"/>
        </w:numPr>
        <w:autoSpaceDE/>
        <w:autoSpaceDN/>
        <w:spacing w:line="276" w:lineRule="auto"/>
        <w:jc w:val="both"/>
        <w:rPr>
          <w:rFonts w:ascii="Calibri" w:hAnsi="Calibri" w:cs="Calibri"/>
          <w:bCs/>
          <w:lang w:eastAsia="pl-PL"/>
        </w:rPr>
      </w:pPr>
      <w:r w:rsidRPr="007C3278">
        <w:rPr>
          <w:rFonts w:ascii="Calibri" w:hAnsi="Calibri" w:cs="Calibri"/>
          <w:lang w:eastAsia="pl-PL"/>
        </w:rPr>
        <w:t>Wykonawca na każde żądanie Zamawiającego w terminie wskazanym przez Zamawiającego nie krótszym niż 3 dni robocze zobowiązany jest do przedłożenia, według wyboru Zamawiającego:</w:t>
      </w:r>
    </w:p>
    <w:p w14:paraId="7D1B301A" w14:textId="77777777" w:rsidR="007C3278" w:rsidRPr="007C3278" w:rsidRDefault="007C3278" w:rsidP="00C94B4A">
      <w:pPr>
        <w:widowControl/>
        <w:numPr>
          <w:ilvl w:val="0"/>
          <w:numId w:val="106"/>
        </w:numPr>
        <w:autoSpaceDE/>
        <w:autoSpaceDN/>
        <w:spacing w:before="20" w:after="20" w:line="276" w:lineRule="auto"/>
        <w:ind w:left="709" w:hanging="283"/>
        <w:jc w:val="both"/>
        <w:rPr>
          <w:rFonts w:ascii="Calibri" w:hAnsi="Calibri" w:cs="Calibri"/>
          <w:lang w:eastAsia="pl-PL"/>
        </w:rPr>
      </w:pPr>
      <w:r w:rsidRPr="007C3278">
        <w:rPr>
          <w:rFonts w:ascii="Calibri" w:hAnsi="Calibri" w:cs="Calibri"/>
          <w:lang w:eastAsia="pl-PL"/>
        </w:rPr>
        <w:t>oświadczenie zatrudnionego pracownika o zatrudnieniu na podstawie umowy o pracę; oświadczenie to powinno zawierać w szczególności: dokładne określenie pracownika składającego oświadczenie (imię, nazwisko), datę złożenia oświadczenia, rodzaju umowy o pracę, wymiaru etatu, zakres obowiązków pracownika, podpis składającego oświadczenie;</w:t>
      </w:r>
    </w:p>
    <w:p w14:paraId="17114205" w14:textId="77777777" w:rsidR="007C3278" w:rsidRPr="007C3278" w:rsidRDefault="007C3278" w:rsidP="00C94B4A">
      <w:pPr>
        <w:widowControl/>
        <w:numPr>
          <w:ilvl w:val="0"/>
          <w:numId w:val="106"/>
        </w:numPr>
        <w:autoSpaceDE/>
        <w:autoSpaceDN/>
        <w:spacing w:before="20" w:after="20" w:line="276" w:lineRule="auto"/>
        <w:ind w:left="709" w:hanging="283"/>
        <w:jc w:val="both"/>
        <w:rPr>
          <w:rFonts w:ascii="Calibri" w:hAnsi="Calibri" w:cs="Calibri"/>
          <w:lang w:eastAsia="pl-PL"/>
        </w:rPr>
      </w:pPr>
      <w:r w:rsidRPr="007C3278">
        <w:rPr>
          <w:rFonts w:ascii="Calibri" w:hAnsi="Calibri" w:cs="Calibri"/>
          <w:lang w:eastAsia="pl-PL"/>
        </w:rPr>
        <w:t xml:space="preserve">oświadczenie Wykonawcy o zatrudnieniu na podstawie umowy osoby niepełnosprawnej; oświadczenie to powinno zawierać w szczególności: dokładne określenie pracownika względem </w:t>
      </w:r>
      <w:r w:rsidRPr="007C3278">
        <w:rPr>
          <w:rFonts w:ascii="Calibri" w:hAnsi="Calibri" w:cs="Calibri"/>
          <w:lang w:eastAsia="pl-PL"/>
        </w:rPr>
        <w:lastRenderedPageBreak/>
        <w:t>którego składane jest oświadczenie (imię, nazwisko), datę złożenia oświadczenia, rodzaju umowy o pracę, wymiaru etatu, zakres obowiązków pracownika, podpis składającego oświadczenie;</w:t>
      </w:r>
    </w:p>
    <w:p w14:paraId="0C1E74F0" w14:textId="77777777" w:rsidR="007C3278" w:rsidRPr="007C3278" w:rsidRDefault="007C3278" w:rsidP="00C94B4A">
      <w:pPr>
        <w:widowControl/>
        <w:numPr>
          <w:ilvl w:val="0"/>
          <w:numId w:val="106"/>
        </w:numPr>
        <w:autoSpaceDE/>
        <w:autoSpaceDN/>
        <w:spacing w:before="20" w:after="20" w:line="276" w:lineRule="auto"/>
        <w:ind w:left="709" w:hanging="283"/>
        <w:jc w:val="both"/>
        <w:rPr>
          <w:rFonts w:ascii="Calibri" w:hAnsi="Calibri" w:cs="Calibri"/>
          <w:lang w:eastAsia="pl-PL"/>
        </w:rPr>
      </w:pPr>
      <w:r w:rsidRPr="007C3278">
        <w:rPr>
          <w:rFonts w:ascii="Calibri" w:hAnsi="Calibri" w:cs="Calibri"/>
          <w:lang w:eastAsia="pl-PL"/>
        </w:rPr>
        <w:t>poświadczoną za zgodność z oryginałem odpowiednio przez Wykonawcę lub podwykonawcę kopię umowy o pracę osoby niepełnosprawnej (wraz z dokumentem regulującym zakres obowiązków, jeżeli został sporządzony).</w:t>
      </w:r>
    </w:p>
    <w:p w14:paraId="0778DABB" w14:textId="77777777" w:rsidR="007C3278" w:rsidRPr="007C3278" w:rsidRDefault="007C3278" w:rsidP="00C94B4A">
      <w:pPr>
        <w:widowControl/>
        <w:numPr>
          <w:ilvl w:val="0"/>
          <w:numId w:val="106"/>
        </w:numPr>
        <w:autoSpaceDE/>
        <w:autoSpaceDN/>
        <w:spacing w:before="20" w:after="20" w:line="276" w:lineRule="auto"/>
        <w:ind w:left="709" w:hanging="283"/>
        <w:jc w:val="both"/>
        <w:rPr>
          <w:rFonts w:ascii="Calibri" w:hAnsi="Calibri" w:cs="Calibri"/>
          <w:lang w:eastAsia="pl-PL"/>
        </w:rPr>
      </w:pPr>
      <w:r w:rsidRPr="007C3278">
        <w:rPr>
          <w:rFonts w:ascii="Calibri" w:hAnsi="Calibri" w:cs="Calibri"/>
          <w:lang w:eastAsia="pl-PL"/>
        </w:rPr>
        <w:t xml:space="preserve">deklaracji ZUS RCA pracownika niepełnosprawnego </w:t>
      </w:r>
      <w:r w:rsidRPr="007C3278">
        <w:rPr>
          <w:rFonts w:ascii="Calibri" w:eastAsia="Arial Unicode MS" w:hAnsi="Calibri" w:cs="Calibri"/>
          <w:bCs/>
          <w:kern w:val="1"/>
          <w:lang w:eastAsia="pl-PL"/>
        </w:rPr>
        <w:t>za każdy miesiąc realizacji umowy wraz z potwierdzonym za zgodność z oryginałem dokumentem księgowym potwierdzającym opłacenie składek za dany miesiąc oraz dokumentem potwierdzającym rejestrację w ewidencji PFRON lub zaświadczenie z PUP.</w:t>
      </w:r>
    </w:p>
    <w:p w14:paraId="426BEC9C" w14:textId="77777777" w:rsidR="007C3278" w:rsidRPr="007C3278" w:rsidRDefault="007C3278" w:rsidP="00C94B4A">
      <w:pPr>
        <w:widowControl/>
        <w:numPr>
          <w:ilvl w:val="0"/>
          <w:numId w:val="105"/>
        </w:numPr>
        <w:autoSpaceDE/>
        <w:autoSpaceDN/>
        <w:adjustRightInd w:val="0"/>
        <w:spacing w:before="20" w:after="20" w:line="259" w:lineRule="auto"/>
        <w:jc w:val="both"/>
        <w:rPr>
          <w:rFonts w:ascii="Calibri" w:hAnsi="Calibri" w:cs="Calibri"/>
          <w:lang w:eastAsia="pl-PL"/>
        </w:rPr>
      </w:pPr>
      <w:r w:rsidRPr="007C3278">
        <w:rPr>
          <w:rFonts w:ascii="Calibri" w:hAnsi="Calibri" w:cs="Calibri"/>
          <w:bCs/>
          <w:lang w:eastAsia="pl-PL"/>
        </w:rPr>
        <w:t xml:space="preserve">Dokumenty wskazane w ust. 2 wyżej powinny zostać zanonimizowane w sposób zapewniający ochronę danych osobowych pracowników, zgodnie z przepisami ustawy z dnia 10 maja 2018 r. o ochronie danych osobowych (Dz. U. z 2019 r. poz. 1781 z późn. zm.) oraz regulacji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tj. w szczególności bez adresów, nr PESEL pracowników. Informacje takie jak: imię i nazwisko, data zawarcia umowy, rodzaj umowy o pracę i wymiar etatu, zakres obowiązków winny być możliwe do zidentyfikowania. </w:t>
      </w:r>
      <w:r w:rsidRPr="007C3278">
        <w:rPr>
          <w:rFonts w:ascii="Calibri" w:hAnsi="Calibri" w:cs="Calibri"/>
          <w:lang w:eastAsia="pl-PL"/>
        </w:rPr>
        <w:t>Wykonawca zobowiązany jest dopełnić wszelkich formalności przewidzianych prawem, w szczególności ogólnego wyżej wymienionego rozporządzenia o ochronie danych osobowych, umożliwiających przekazanie Zamawiającemu danych w szczególności w postaci imienia i nazwiska.</w:t>
      </w:r>
    </w:p>
    <w:p w14:paraId="4160EABF" w14:textId="77777777" w:rsidR="007C3278" w:rsidRPr="007C3278" w:rsidRDefault="007C3278" w:rsidP="00C94B4A">
      <w:pPr>
        <w:widowControl/>
        <w:numPr>
          <w:ilvl w:val="0"/>
          <w:numId w:val="105"/>
        </w:numPr>
        <w:autoSpaceDE/>
        <w:autoSpaceDN/>
        <w:spacing w:line="276" w:lineRule="auto"/>
        <w:jc w:val="both"/>
        <w:rPr>
          <w:rFonts w:ascii="Calibri" w:hAnsi="Calibri" w:cs="Calibri"/>
          <w:bCs/>
          <w:lang w:eastAsia="pl-PL"/>
        </w:rPr>
      </w:pPr>
      <w:r w:rsidRPr="007C3278">
        <w:rPr>
          <w:rFonts w:ascii="Calibri" w:hAnsi="Calibri" w:cs="Calibri"/>
          <w:bCs/>
          <w:lang w:eastAsia="pl-PL"/>
        </w:rPr>
        <w:t>W przypadku naruszenia postanowień ust. 1, Zamawiający obciąży Wykonawcę każdorazowo w wysokości 10% całkowitego maksymalnego wynagrodzenia, o którym mowa w § 4 ust.1.</w:t>
      </w:r>
      <w:r w:rsidRPr="007C3278">
        <w:rPr>
          <w:rFonts w:ascii="Calibri" w:hAnsi="Calibri" w:cs="Calibri"/>
          <w:bCs/>
          <w:vertAlign w:val="superscript"/>
          <w:lang w:eastAsia="pl-PL"/>
        </w:rPr>
        <w:footnoteReference w:id="7"/>
      </w:r>
    </w:p>
    <w:p w14:paraId="3E1A8591" w14:textId="77777777" w:rsidR="007C3278" w:rsidRPr="007C3278" w:rsidRDefault="007C3278" w:rsidP="007C3278">
      <w:pPr>
        <w:widowControl/>
        <w:autoSpaceDE/>
        <w:autoSpaceDN/>
        <w:spacing w:line="276" w:lineRule="auto"/>
        <w:ind w:left="360"/>
        <w:jc w:val="both"/>
        <w:rPr>
          <w:rFonts w:ascii="Calibri" w:hAnsi="Calibri" w:cs="Calibri"/>
          <w:bCs/>
          <w:sz w:val="20"/>
          <w:szCs w:val="20"/>
          <w:lang w:eastAsia="pl-PL"/>
        </w:rPr>
      </w:pPr>
    </w:p>
    <w:p w14:paraId="1A82DFE6" w14:textId="77777777" w:rsidR="007C3278" w:rsidRPr="007C3278" w:rsidRDefault="007C3278" w:rsidP="007C3278">
      <w:pPr>
        <w:tabs>
          <w:tab w:val="left" w:pos="284"/>
        </w:tabs>
        <w:suppressAutoHyphens/>
        <w:autoSpaceDE/>
        <w:autoSpaceDN/>
        <w:spacing w:beforeLines="20" w:before="48" w:afterLines="20" w:after="48"/>
        <w:jc w:val="center"/>
        <w:rPr>
          <w:rFonts w:ascii="Calibri" w:eastAsia="Arial Unicode MS" w:hAnsi="Calibri" w:cs="Calibri"/>
          <w:b/>
          <w:kern w:val="1"/>
          <w:lang w:eastAsia="pl-PL"/>
        </w:rPr>
      </w:pPr>
      <w:r w:rsidRPr="007C3278">
        <w:rPr>
          <w:rFonts w:ascii="Calibri" w:eastAsia="Arial Unicode MS" w:hAnsi="Calibri" w:cs="Calibri"/>
          <w:b/>
          <w:kern w:val="1"/>
          <w:lang w:eastAsia="pl-PL"/>
        </w:rPr>
        <w:t>§ 13</w:t>
      </w:r>
    </w:p>
    <w:p w14:paraId="29D43453" w14:textId="77777777" w:rsidR="007C3278" w:rsidRPr="007C3278" w:rsidRDefault="007C3278" w:rsidP="00C94B4A">
      <w:pPr>
        <w:widowControl/>
        <w:numPr>
          <w:ilvl w:val="0"/>
          <w:numId w:val="102"/>
        </w:numPr>
        <w:autoSpaceDE/>
        <w:autoSpaceDN/>
        <w:spacing w:beforeLines="20" w:before="48" w:afterLines="20" w:after="48"/>
        <w:ind w:left="426" w:hanging="426"/>
        <w:jc w:val="both"/>
        <w:rPr>
          <w:rFonts w:ascii="Calibri" w:eastAsia="Arial Unicode MS" w:hAnsi="Calibri" w:cs="Calibri"/>
          <w:kern w:val="2"/>
        </w:rPr>
      </w:pPr>
      <w:r w:rsidRPr="007C3278">
        <w:rPr>
          <w:rFonts w:ascii="Calibri" w:eastAsia="Arial Unicode MS" w:hAnsi="Calibri" w:cs="Calibri"/>
          <w:kern w:val="2"/>
          <w:lang w:eastAsia="pl-PL"/>
        </w:rPr>
        <w:t xml:space="preserve">Wszelkie zmiany umowy wymagają zachowania formy pisemnej pod rygorem nieważności z wyjątkiem § 1 ust. 7.  </w:t>
      </w:r>
    </w:p>
    <w:p w14:paraId="4CE82FB7" w14:textId="77777777" w:rsidR="007C3278" w:rsidRPr="007C3278" w:rsidRDefault="007C3278" w:rsidP="00C94B4A">
      <w:pPr>
        <w:widowControl/>
        <w:numPr>
          <w:ilvl w:val="0"/>
          <w:numId w:val="102"/>
        </w:numPr>
        <w:autoSpaceDE/>
        <w:autoSpaceDN/>
        <w:spacing w:beforeLines="20" w:before="48" w:afterLines="20" w:after="48"/>
        <w:ind w:left="426" w:hanging="426"/>
        <w:jc w:val="both"/>
        <w:rPr>
          <w:rFonts w:ascii="Calibri" w:eastAsia="Arial Unicode MS" w:hAnsi="Calibri" w:cs="Calibri"/>
          <w:kern w:val="2"/>
          <w:lang w:eastAsia="pl-PL"/>
        </w:rPr>
      </w:pPr>
      <w:r w:rsidRPr="007C3278">
        <w:rPr>
          <w:rFonts w:ascii="Calibri" w:eastAsia="Arial Unicode MS" w:hAnsi="Calibri" w:cs="Calibri"/>
          <w:kern w:val="2"/>
          <w:lang w:eastAsia="pl-PL"/>
        </w:rPr>
        <w:t xml:space="preserve">Działając na podstawie przepisu art. 455 ust. 1 pkt 1 ustawy </w:t>
      </w:r>
      <w:proofErr w:type="spellStart"/>
      <w:r w:rsidRPr="007C3278">
        <w:rPr>
          <w:rFonts w:ascii="Calibri" w:eastAsia="Arial Unicode MS" w:hAnsi="Calibri" w:cs="Calibri"/>
          <w:kern w:val="2"/>
          <w:lang w:eastAsia="pl-PL"/>
        </w:rPr>
        <w:t>Pzp</w:t>
      </w:r>
      <w:proofErr w:type="spellEnd"/>
      <w:r w:rsidRPr="007C3278">
        <w:rPr>
          <w:rFonts w:ascii="Calibri" w:eastAsia="Arial Unicode MS" w:hAnsi="Calibri" w:cs="Calibri"/>
          <w:kern w:val="2"/>
          <w:lang w:eastAsia="pl-PL"/>
        </w:rPr>
        <w:t xml:space="preserve"> Zamawiający przewiduje możliwość zmiany umowy w przypadku:</w:t>
      </w:r>
    </w:p>
    <w:p w14:paraId="027B57FA" w14:textId="77777777" w:rsidR="007C3278" w:rsidRPr="007C3278" w:rsidRDefault="007C3278" w:rsidP="00C94B4A">
      <w:pPr>
        <w:widowControl/>
        <w:numPr>
          <w:ilvl w:val="0"/>
          <w:numId w:val="104"/>
        </w:numPr>
        <w:autoSpaceDE/>
        <w:autoSpaceDN/>
        <w:spacing w:beforeLines="20" w:before="48" w:afterLines="20" w:after="48"/>
        <w:ind w:left="851" w:hanging="425"/>
        <w:jc w:val="both"/>
        <w:rPr>
          <w:rFonts w:ascii="Calibri" w:eastAsia="Arial Unicode MS" w:hAnsi="Calibri" w:cs="Calibri"/>
          <w:kern w:val="2"/>
          <w:lang w:val="x-none" w:eastAsia="pl-PL"/>
        </w:rPr>
      </w:pPr>
      <w:r w:rsidRPr="007C3278">
        <w:rPr>
          <w:rFonts w:ascii="Calibri" w:eastAsia="Arial Unicode MS" w:hAnsi="Calibri" w:cs="Calibri"/>
          <w:kern w:val="2"/>
          <w:lang w:eastAsia="pl-PL"/>
        </w:rPr>
        <w:t xml:space="preserve">   </w:t>
      </w:r>
      <w:r w:rsidRPr="007C3278">
        <w:rPr>
          <w:rFonts w:ascii="Calibri" w:eastAsia="Arial Unicode MS" w:hAnsi="Calibri" w:cs="Calibri"/>
          <w:kern w:val="2"/>
          <w:lang w:val="x-none" w:eastAsia="pl-PL"/>
        </w:rPr>
        <w:t xml:space="preserve">zmiany przepisów prawa </w:t>
      </w:r>
      <w:r w:rsidRPr="007C3278">
        <w:rPr>
          <w:rFonts w:ascii="Calibri" w:eastAsia="Arial Unicode MS" w:hAnsi="Calibri" w:cs="Calibri"/>
          <w:lang w:val="x-none" w:eastAsia="pl-PL"/>
        </w:rPr>
        <w:t xml:space="preserve">w tym prawa </w:t>
      </w:r>
      <w:r w:rsidRPr="007C3278">
        <w:rPr>
          <w:rFonts w:ascii="Calibri" w:eastAsia="Arial Unicode MS" w:hAnsi="Calibri" w:cs="Calibri"/>
          <w:kern w:val="2"/>
          <w:lang w:val="x-none" w:eastAsia="pl-PL"/>
        </w:rPr>
        <w:t>wspólnotowego</w:t>
      </w:r>
      <w:r w:rsidRPr="007C3278">
        <w:rPr>
          <w:rFonts w:ascii="Calibri" w:eastAsia="Arial Unicode MS" w:hAnsi="Calibri" w:cs="Calibri"/>
          <w:lang w:val="x-none" w:eastAsia="pl-PL"/>
        </w:rPr>
        <w:t xml:space="preserve"> lub </w:t>
      </w:r>
      <w:r w:rsidRPr="007C3278">
        <w:rPr>
          <w:rFonts w:ascii="Calibri" w:eastAsia="Arial Unicode MS" w:hAnsi="Calibri" w:cs="Calibri"/>
          <w:kern w:val="2"/>
          <w:lang w:val="x-none" w:eastAsia="pl-PL"/>
        </w:rPr>
        <w:t>zmian</w:t>
      </w:r>
      <w:r w:rsidRPr="007C3278">
        <w:rPr>
          <w:rFonts w:ascii="Calibri" w:eastAsia="Arial Unicode MS" w:hAnsi="Calibri" w:cs="Calibri"/>
          <w:lang w:val="x-none" w:eastAsia="pl-PL"/>
        </w:rPr>
        <w:t>y</w:t>
      </w:r>
      <w:r w:rsidRPr="007C3278">
        <w:rPr>
          <w:rFonts w:ascii="Calibri" w:eastAsia="Arial Unicode MS" w:hAnsi="Calibri" w:cs="Calibri"/>
          <w:kern w:val="2"/>
          <w:lang w:val="x-none" w:eastAsia="pl-PL"/>
        </w:rPr>
        <w:t xml:space="preserve"> zakresu </w:t>
      </w:r>
      <w:r w:rsidRPr="007C3278">
        <w:rPr>
          <w:rFonts w:ascii="Calibri" w:eastAsia="Arial Unicode MS" w:hAnsi="Calibri" w:cs="Calibri"/>
          <w:lang w:val="x-none" w:eastAsia="pl-PL"/>
        </w:rPr>
        <w:t>lub</w:t>
      </w:r>
      <w:r w:rsidRPr="007C3278">
        <w:rPr>
          <w:rFonts w:ascii="Calibri" w:eastAsia="Arial Unicode MS" w:hAnsi="Calibri" w:cs="Calibri"/>
          <w:kern w:val="2"/>
          <w:lang w:val="x-none" w:eastAsia="pl-PL"/>
        </w:rPr>
        <w:t xml:space="preserve"> struktury </w:t>
      </w:r>
      <w:r w:rsidRPr="007C3278">
        <w:rPr>
          <w:rFonts w:ascii="Calibri" w:eastAsia="Arial Unicode MS" w:hAnsi="Calibri" w:cs="Calibri"/>
          <w:lang w:val="x-none" w:eastAsia="pl-PL"/>
        </w:rPr>
        <w:t>Programu, które to zmiany mają bezpośredni wpływ na realizację przedmiotu Umowy w ten sposób, że czynią wykonanie Umowy na dotychczasowych zasadach niecelowym, niezgodnym z wymaganiami – zakres zmiany: zmiana polegać będzie na dostosowaniu umowy do obowiązujących przepisów prawa lub zakresu / struktury Programu</w:t>
      </w:r>
      <w:r w:rsidRPr="007C3278">
        <w:rPr>
          <w:rFonts w:ascii="Calibri" w:eastAsia="Arial Unicode MS" w:hAnsi="Calibri" w:cs="Calibri"/>
          <w:kern w:val="2"/>
          <w:lang w:val="x-none" w:eastAsia="pl-PL"/>
        </w:rPr>
        <w:t>;</w:t>
      </w:r>
    </w:p>
    <w:p w14:paraId="50EAB2CA" w14:textId="77777777" w:rsidR="007C3278" w:rsidRPr="007C3278" w:rsidRDefault="007C3278" w:rsidP="00C94B4A">
      <w:pPr>
        <w:widowControl/>
        <w:numPr>
          <w:ilvl w:val="0"/>
          <w:numId w:val="104"/>
        </w:numPr>
        <w:autoSpaceDE/>
        <w:autoSpaceDN/>
        <w:spacing w:beforeLines="20" w:before="48" w:afterLines="20" w:after="48"/>
        <w:ind w:left="851" w:hanging="425"/>
        <w:jc w:val="both"/>
        <w:rPr>
          <w:rFonts w:ascii="Calibri" w:eastAsia="Arial Unicode MS" w:hAnsi="Calibri" w:cs="Calibri"/>
          <w:kern w:val="2"/>
          <w:lang w:val="x-none" w:eastAsia="pl-PL"/>
        </w:rPr>
      </w:pPr>
      <w:r w:rsidRPr="007C3278">
        <w:rPr>
          <w:rFonts w:ascii="Calibri" w:eastAsia="Arial Unicode MS" w:hAnsi="Calibri" w:cs="Calibri"/>
          <w:kern w:val="2"/>
          <w:lang w:eastAsia="pl-PL"/>
        </w:rPr>
        <w:t xml:space="preserve">   </w:t>
      </w:r>
      <w:r w:rsidRPr="007C3278">
        <w:rPr>
          <w:rFonts w:ascii="Calibri" w:eastAsia="Arial Unicode MS" w:hAnsi="Calibri" w:cs="Calibri"/>
          <w:kern w:val="2"/>
          <w:lang w:val="x-none" w:eastAsia="pl-PL"/>
        </w:rPr>
        <w:t>zmiany przepisów prawa w zakresie dotyczącym stawki podatku VAT – zakres zmiany: w przypadku zmiany stawki podatku VAT wynagrodzenie netto określone w § 4 ust. 1 pozostanie bez zmian, zmianie ulegnie wartość wynagrodzenia brutto.</w:t>
      </w:r>
    </w:p>
    <w:p w14:paraId="56D9C63A" w14:textId="77777777" w:rsidR="007C3278" w:rsidRPr="007C3278" w:rsidRDefault="007C3278" w:rsidP="00C94B4A">
      <w:pPr>
        <w:widowControl/>
        <w:numPr>
          <w:ilvl w:val="0"/>
          <w:numId w:val="104"/>
        </w:numPr>
        <w:autoSpaceDE/>
        <w:autoSpaceDN/>
        <w:spacing w:beforeLines="20" w:before="48" w:afterLines="20" w:after="48"/>
        <w:ind w:left="851" w:hanging="425"/>
        <w:jc w:val="both"/>
        <w:rPr>
          <w:rFonts w:ascii="Calibri" w:eastAsia="Arial Unicode MS" w:hAnsi="Calibri" w:cs="Calibri"/>
          <w:kern w:val="2"/>
          <w:lang w:val="x-none" w:eastAsia="pl-PL"/>
        </w:rPr>
      </w:pPr>
      <w:r w:rsidRPr="007C3278">
        <w:rPr>
          <w:rFonts w:ascii="Calibri" w:eastAsia="Arial Unicode MS" w:hAnsi="Calibri" w:cs="Calibri"/>
          <w:kern w:val="2"/>
          <w:lang w:eastAsia="pl-PL"/>
        </w:rPr>
        <w:t xml:space="preserve">   </w:t>
      </w:r>
      <w:r w:rsidRPr="007C3278">
        <w:rPr>
          <w:rFonts w:ascii="Calibri" w:eastAsia="Arial Unicode MS" w:hAnsi="Calibri" w:cs="Calibri"/>
          <w:kern w:val="2"/>
          <w:lang w:val="x-none" w:eastAsia="pl-PL"/>
        </w:rPr>
        <w:t>gdy konieczność wprowadzenia zmian będzie następstwem zmian organizacyjnych po stronie Zamawiającego, w tym w szczególności w jego strukturze organizacyjnej, jeżeli niejęcie zmian w umowie skutkowałoby tym, że wykonanie umowy byłoby niecelowe – zakres zmiany: zmiana polegać będzie na dostosowaniu umowy do zmian organizacyjny po stronie Zamawiającego;</w:t>
      </w:r>
    </w:p>
    <w:p w14:paraId="7B967D8D" w14:textId="77777777" w:rsidR="007C3278" w:rsidRPr="007C3278" w:rsidRDefault="007C3278" w:rsidP="00C94B4A">
      <w:pPr>
        <w:widowControl/>
        <w:numPr>
          <w:ilvl w:val="0"/>
          <w:numId w:val="104"/>
        </w:numPr>
        <w:autoSpaceDE/>
        <w:autoSpaceDN/>
        <w:spacing w:beforeLines="20" w:before="48" w:afterLines="20" w:after="48"/>
        <w:ind w:left="851" w:hanging="425"/>
        <w:jc w:val="both"/>
        <w:rPr>
          <w:rFonts w:ascii="Calibri" w:eastAsia="Arial Unicode MS" w:hAnsi="Calibri" w:cs="Calibri"/>
          <w:kern w:val="2"/>
          <w:lang w:val="x-none" w:eastAsia="pl-PL"/>
        </w:rPr>
      </w:pPr>
      <w:r w:rsidRPr="007C3278">
        <w:rPr>
          <w:rFonts w:ascii="Calibri" w:eastAsia="Arial Unicode MS" w:hAnsi="Calibri" w:cs="Calibri"/>
          <w:kern w:val="2"/>
          <w:lang w:eastAsia="pl-PL"/>
        </w:rPr>
        <w:t xml:space="preserve">   </w:t>
      </w:r>
      <w:r w:rsidRPr="007C3278">
        <w:rPr>
          <w:rFonts w:ascii="Calibri" w:eastAsia="Arial Unicode MS" w:hAnsi="Calibri" w:cs="Calibri"/>
          <w:kern w:val="2"/>
          <w:lang w:val="x-none" w:eastAsia="pl-PL"/>
        </w:rPr>
        <w:t>gdy wynikną rozbieżności lub niejasności w umowie, których nie można będzie usunąć w inny sposób, a zmiana będzie umożliwiać usunięcie rozbieżności i doprecyzowanie umowy w celu jednoznacznej interpretacji jej postanowień – zakres zmiany: zmiana polegać będzie na wyeliminowaniu rozbieżności i jednoznacznym sprecyzowaniu zapisów Umowy wywołujących wątpliwości pomiędzy Stronami;</w:t>
      </w:r>
    </w:p>
    <w:p w14:paraId="575B8C4C" w14:textId="77777777" w:rsidR="007C3278" w:rsidRPr="007C3278" w:rsidRDefault="007C3278" w:rsidP="00C94B4A">
      <w:pPr>
        <w:widowControl/>
        <w:numPr>
          <w:ilvl w:val="0"/>
          <w:numId w:val="104"/>
        </w:numPr>
        <w:autoSpaceDE/>
        <w:autoSpaceDN/>
        <w:spacing w:beforeLines="20" w:before="48" w:afterLines="20" w:after="48"/>
        <w:ind w:left="851" w:hanging="425"/>
        <w:jc w:val="both"/>
        <w:rPr>
          <w:rFonts w:ascii="Calibri" w:eastAsia="Arial Unicode MS" w:hAnsi="Calibri" w:cs="Calibri"/>
          <w:kern w:val="2"/>
          <w:lang w:val="x-none" w:eastAsia="pl-PL"/>
        </w:rPr>
      </w:pPr>
      <w:r w:rsidRPr="007C3278">
        <w:rPr>
          <w:rFonts w:ascii="Calibri" w:eastAsia="Arial Unicode MS" w:hAnsi="Calibri" w:cs="Calibri"/>
          <w:kern w:val="2"/>
          <w:lang w:eastAsia="pl-PL"/>
        </w:rPr>
        <w:lastRenderedPageBreak/>
        <w:t xml:space="preserve">   niewykorzystania całej kwoty wynagrodzenia, o której mowa w § 3 ust. 1 – zakres zmiany: zmiana może polegać na wydłużeniu obowiązywania umowy, jednak nie dłużej niż o 3 miesiące; </w:t>
      </w:r>
    </w:p>
    <w:p w14:paraId="6E222609" w14:textId="77777777" w:rsidR="007C3278" w:rsidRPr="007C3278" w:rsidRDefault="007C3278" w:rsidP="00C94B4A">
      <w:pPr>
        <w:widowControl/>
        <w:numPr>
          <w:ilvl w:val="0"/>
          <w:numId w:val="104"/>
        </w:numPr>
        <w:autoSpaceDE/>
        <w:autoSpaceDN/>
        <w:spacing w:beforeLines="20" w:before="48" w:afterLines="20" w:after="48"/>
        <w:ind w:left="851" w:hanging="425"/>
        <w:jc w:val="both"/>
        <w:rPr>
          <w:rFonts w:ascii="Calibri" w:eastAsia="Arial Unicode MS" w:hAnsi="Calibri" w:cs="Calibri"/>
          <w:kern w:val="2"/>
          <w:lang w:val="x-none" w:eastAsia="pl-PL"/>
        </w:rPr>
      </w:pPr>
      <w:r w:rsidRPr="007C3278">
        <w:rPr>
          <w:rFonts w:ascii="Calibri" w:eastAsia="Arial Unicode MS" w:hAnsi="Calibri" w:cs="Calibri"/>
          <w:kern w:val="2"/>
          <w:lang w:eastAsia="pl-PL"/>
        </w:rPr>
        <w:t xml:space="preserve">   </w:t>
      </w:r>
      <w:r w:rsidRPr="007C3278">
        <w:rPr>
          <w:rFonts w:ascii="Calibri" w:eastAsia="Arial Unicode MS" w:hAnsi="Calibri" w:cs="Calibri"/>
          <w:kern w:val="2"/>
          <w:lang w:val="x-none" w:eastAsia="pl-PL"/>
        </w:rPr>
        <w:t xml:space="preserve">wystąpienia siły wyższej. </w:t>
      </w:r>
    </w:p>
    <w:p w14:paraId="2F1A0CB9" w14:textId="77777777" w:rsidR="007C3278" w:rsidRPr="007C3278" w:rsidRDefault="007C3278" w:rsidP="00C94B4A">
      <w:pPr>
        <w:widowControl/>
        <w:numPr>
          <w:ilvl w:val="0"/>
          <w:numId w:val="103"/>
        </w:numPr>
        <w:autoSpaceDE/>
        <w:autoSpaceDN/>
        <w:spacing w:beforeLines="20" w:before="48" w:afterLines="20" w:after="48"/>
        <w:ind w:left="567" w:hanging="425"/>
        <w:jc w:val="both"/>
        <w:rPr>
          <w:rFonts w:ascii="Calibri" w:hAnsi="Calibri" w:cs="Calibri"/>
          <w:lang w:eastAsia="pl-PL"/>
        </w:rPr>
      </w:pPr>
      <w:r w:rsidRPr="007C3278">
        <w:rPr>
          <w:rFonts w:ascii="Calibri" w:hAnsi="Calibri" w:cs="Calibri"/>
          <w:lang w:eastAsia="pl-PL"/>
        </w:rPr>
        <w:t xml:space="preserve">Poza wskazanym ust. 2 zakresem zmian umowy, zakres zmian, w przypadku wystąpienia przesłanek opisanych w ust. 2 pkt 1) – 4 ) i 6), dotyczyć może również: </w:t>
      </w:r>
    </w:p>
    <w:p w14:paraId="1566ECF3" w14:textId="77777777" w:rsidR="007C3278" w:rsidRPr="007C3278" w:rsidRDefault="007C3278" w:rsidP="00C94B4A">
      <w:pPr>
        <w:widowControl/>
        <w:numPr>
          <w:ilvl w:val="1"/>
          <w:numId w:val="101"/>
        </w:numPr>
        <w:autoSpaceDE/>
        <w:autoSpaceDN/>
        <w:spacing w:beforeLines="20" w:before="48" w:afterLines="20" w:after="48"/>
        <w:ind w:left="993" w:hanging="426"/>
        <w:jc w:val="both"/>
        <w:rPr>
          <w:rFonts w:ascii="Calibri" w:hAnsi="Calibri" w:cs="Calibri"/>
          <w:lang w:val="x-none" w:eastAsia="pl-PL"/>
        </w:rPr>
      </w:pPr>
      <w:r w:rsidRPr="007C3278">
        <w:rPr>
          <w:rFonts w:ascii="Calibri" w:hAnsi="Calibri" w:cs="Calibri"/>
          <w:lang w:val="x-none" w:eastAsia="pl-PL"/>
        </w:rPr>
        <w:t>terminu wykonania usługi, o którym mowa w § 2 ust. 1, który może być wydłużony, jednak nie dłużej niż o 3 miesiąc</w:t>
      </w:r>
      <w:r w:rsidRPr="007C3278">
        <w:rPr>
          <w:rFonts w:ascii="Calibri" w:hAnsi="Calibri" w:cs="Calibri"/>
          <w:lang w:eastAsia="pl-PL"/>
        </w:rPr>
        <w:t>e</w:t>
      </w:r>
      <w:r w:rsidRPr="007C3278">
        <w:rPr>
          <w:rFonts w:ascii="Calibri" w:hAnsi="Calibri" w:cs="Calibri"/>
          <w:lang w:val="x-none" w:eastAsia="pl-PL"/>
        </w:rPr>
        <w:t xml:space="preserve">; </w:t>
      </w:r>
    </w:p>
    <w:p w14:paraId="289CF4A7" w14:textId="77777777" w:rsidR="007C3278" w:rsidRPr="007C3278" w:rsidRDefault="007C3278" w:rsidP="00C94B4A">
      <w:pPr>
        <w:widowControl/>
        <w:numPr>
          <w:ilvl w:val="1"/>
          <w:numId w:val="101"/>
        </w:numPr>
        <w:autoSpaceDE/>
        <w:autoSpaceDN/>
        <w:spacing w:beforeLines="20" w:before="48" w:afterLines="20" w:after="48"/>
        <w:ind w:left="993" w:hanging="426"/>
        <w:jc w:val="both"/>
        <w:rPr>
          <w:rFonts w:ascii="Calibri" w:hAnsi="Calibri" w:cs="Calibri"/>
          <w:lang w:val="x-none" w:eastAsia="pl-PL"/>
        </w:rPr>
      </w:pPr>
      <w:r w:rsidRPr="007C3278">
        <w:rPr>
          <w:rFonts w:ascii="Calibri" w:hAnsi="Calibri" w:cs="Calibri"/>
          <w:lang w:val="x-none" w:eastAsia="pl-PL"/>
        </w:rPr>
        <w:t xml:space="preserve">wynagrodzenia, które może być zwiększone jednak nie więcej niż </w:t>
      </w:r>
      <w:r w:rsidRPr="007C3278">
        <w:rPr>
          <w:rFonts w:ascii="Calibri" w:hAnsi="Calibri" w:cs="Calibri"/>
          <w:lang w:eastAsia="pl-PL"/>
        </w:rPr>
        <w:t>d</w:t>
      </w:r>
      <w:r w:rsidRPr="007C3278">
        <w:rPr>
          <w:rFonts w:ascii="Calibri" w:hAnsi="Calibri" w:cs="Calibri"/>
          <w:lang w:val="x-none" w:eastAsia="pl-PL"/>
        </w:rPr>
        <w:t xml:space="preserve">o 10 % pierwotnej wartości umowy netto określonym w § 4 ust. 1. </w:t>
      </w:r>
    </w:p>
    <w:p w14:paraId="2862845C" w14:textId="167783D4" w:rsidR="007C3278" w:rsidRPr="007C3278" w:rsidRDefault="0061749D" w:rsidP="0061749D">
      <w:pPr>
        <w:widowControl/>
        <w:autoSpaceDE/>
        <w:autoSpaceDN/>
        <w:spacing w:beforeLines="20" w:before="48" w:afterLines="20" w:after="48"/>
        <w:jc w:val="both"/>
        <w:rPr>
          <w:rFonts w:ascii="Calibri" w:hAnsi="Calibri" w:cs="Calibri"/>
          <w:lang w:eastAsia="pl-PL"/>
        </w:rPr>
      </w:pPr>
      <w:r>
        <w:rPr>
          <w:rFonts w:ascii="Calibri" w:hAnsi="Calibri" w:cs="Calibri"/>
          <w:lang w:eastAsia="pl-PL"/>
        </w:rPr>
        <w:t xml:space="preserve">4.     </w:t>
      </w:r>
      <w:r w:rsidR="007C3278" w:rsidRPr="007C3278">
        <w:rPr>
          <w:rFonts w:ascii="Calibri" w:hAnsi="Calibri" w:cs="Calibri"/>
          <w:lang w:eastAsia="pl-PL"/>
        </w:rPr>
        <w:t xml:space="preserve">Warunkiem wprowadzenia zmiany jest wystąpienie okoliczności, o których mowa w ust. 2 lub w przepisie art. 455 ust. 1 – 4 ustawy </w:t>
      </w:r>
      <w:proofErr w:type="spellStart"/>
      <w:r w:rsidR="007C3278" w:rsidRPr="007C3278">
        <w:rPr>
          <w:rFonts w:ascii="Calibri" w:hAnsi="Calibri" w:cs="Calibri"/>
          <w:lang w:eastAsia="pl-PL"/>
        </w:rPr>
        <w:t>Pzp</w:t>
      </w:r>
      <w:proofErr w:type="spellEnd"/>
      <w:r w:rsidR="007C3278" w:rsidRPr="007C3278">
        <w:rPr>
          <w:rFonts w:ascii="Calibri" w:hAnsi="Calibri" w:cs="Calibri"/>
          <w:lang w:eastAsia="pl-PL"/>
        </w:rPr>
        <w:t>.</w:t>
      </w:r>
    </w:p>
    <w:p w14:paraId="667C8128" w14:textId="77777777" w:rsidR="007C3278" w:rsidRPr="007C3278" w:rsidRDefault="007C3278" w:rsidP="007C3278">
      <w:pPr>
        <w:tabs>
          <w:tab w:val="left" w:pos="284"/>
        </w:tabs>
        <w:suppressAutoHyphens/>
        <w:autoSpaceDE/>
        <w:autoSpaceDN/>
        <w:spacing w:beforeLines="20" w:before="48" w:afterLines="20" w:after="48"/>
        <w:rPr>
          <w:rFonts w:ascii="Calibri" w:eastAsia="Arial Unicode MS" w:hAnsi="Calibri" w:cs="Calibri"/>
          <w:b/>
          <w:kern w:val="1"/>
          <w:lang w:eastAsia="pl-PL"/>
        </w:rPr>
      </w:pPr>
    </w:p>
    <w:p w14:paraId="5173BD29" w14:textId="77777777" w:rsidR="007C3278" w:rsidRPr="007C3278" w:rsidRDefault="007C3278" w:rsidP="007C3278">
      <w:pPr>
        <w:widowControl/>
        <w:autoSpaceDE/>
        <w:autoSpaceDN/>
        <w:spacing w:beforeLines="20" w:before="48" w:afterLines="20" w:after="48"/>
        <w:ind w:left="708"/>
        <w:jc w:val="center"/>
        <w:rPr>
          <w:rFonts w:ascii="Calibri" w:eastAsia="Arial Unicode MS" w:hAnsi="Calibri" w:cs="Calibri"/>
          <w:b/>
          <w:bCs/>
          <w:kern w:val="1"/>
          <w:lang w:eastAsia="pl-PL"/>
        </w:rPr>
      </w:pPr>
      <w:r w:rsidRPr="007C3278">
        <w:rPr>
          <w:rFonts w:ascii="Calibri" w:eastAsia="Arial Unicode MS" w:hAnsi="Calibri" w:cs="Calibri"/>
          <w:b/>
          <w:bCs/>
          <w:kern w:val="1"/>
          <w:lang w:val="x-none" w:eastAsia="pl-PL"/>
        </w:rPr>
        <w:t xml:space="preserve">§ </w:t>
      </w:r>
      <w:r w:rsidRPr="007C3278">
        <w:rPr>
          <w:rFonts w:ascii="Calibri" w:eastAsia="Arial Unicode MS" w:hAnsi="Calibri" w:cs="Calibri"/>
          <w:b/>
          <w:bCs/>
          <w:kern w:val="1"/>
          <w:lang w:eastAsia="pl-PL"/>
        </w:rPr>
        <w:t>14</w:t>
      </w:r>
    </w:p>
    <w:p w14:paraId="602CC1BB" w14:textId="77777777" w:rsidR="007C3278" w:rsidRPr="007C3278" w:rsidRDefault="007C3278" w:rsidP="00C94B4A">
      <w:pPr>
        <w:widowControl/>
        <w:numPr>
          <w:ilvl w:val="0"/>
          <w:numId w:val="98"/>
        </w:numPr>
        <w:autoSpaceDE/>
        <w:autoSpaceDN/>
        <w:spacing w:beforeLines="20" w:before="48" w:afterLines="20" w:after="48"/>
        <w:jc w:val="both"/>
        <w:rPr>
          <w:rFonts w:ascii="Calibri" w:hAnsi="Calibri" w:cs="Calibri"/>
          <w:b/>
          <w:lang w:val="x-none" w:eastAsia="pl-PL"/>
        </w:rPr>
      </w:pPr>
      <w:r w:rsidRPr="007C3278">
        <w:rPr>
          <w:rFonts w:ascii="Calibri" w:eastAsia="Arial" w:hAnsi="Calibri" w:cs="Calibri"/>
          <w:lang w:val="x-none" w:eastAsia="pl-PL"/>
        </w:rPr>
        <w:t>Ilekroć w umowie jest mowa o dniach roboczych należy przez to rozumieć każdy dzień od poniedziałku do piątku z wyjątkiem dni ustawowo wolnych od pracy w rozumieniu ustawy z dnia 18 stycznia 1951 r. o dniach wolnych od pracy (Dz. U. 2020 r., poz. 1920).</w:t>
      </w:r>
    </w:p>
    <w:p w14:paraId="30111C18" w14:textId="77777777" w:rsidR="007C3278" w:rsidRPr="007C3278" w:rsidRDefault="007C3278" w:rsidP="00C94B4A">
      <w:pPr>
        <w:widowControl/>
        <w:numPr>
          <w:ilvl w:val="0"/>
          <w:numId w:val="98"/>
        </w:numPr>
        <w:autoSpaceDE/>
        <w:autoSpaceDN/>
        <w:spacing w:beforeLines="20" w:before="48" w:afterLines="20" w:after="48"/>
        <w:jc w:val="both"/>
        <w:rPr>
          <w:rFonts w:ascii="Calibri" w:hAnsi="Calibri" w:cs="Calibri"/>
          <w:b/>
          <w:lang w:val="x-none" w:eastAsia="pl-PL"/>
        </w:rPr>
      </w:pPr>
      <w:r w:rsidRPr="007C3278">
        <w:rPr>
          <w:rFonts w:ascii="Calibri" w:hAnsi="Calibri" w:cs="Calibri"/>
          <w:bCs/>
          <w:color w:val="000000"/>
          <w:lang w:val="x-none" w:eastAsia="pl-PL"/>
        </w:rPr>
        <w:t>Wykonawca nie może bez pisemnej zgody Zamawiającego przenieść praw lub obowiązków wynikających z umowy na osoby trzecie.</w:t>
      </w:r>
    </w:p>
    <w:p w14:paraId="1B6F938C" w14:textId="54BFF846" w:rsidR="007C3278" w:rsidRPr="007C3278" w:rsidRDefault="007C3278" w:rsidP="00C94B4A">
      <w:pPr>
        <w:widowControl/>
        <w:numPr>
          <w:ilvl w:val="0"/>
          <w:numId w:val="98"/>
        </w:numPr>
        <w:autoSpaceDE/>
        <w:autoSpaceDN/>
        <w:spacing w:beforeLines="20" w:before="48" w:afterLines="20" w:after="48"/>
        <w:jc w:val="both"/>
        <w:rPr>
          <w:rFonts w:ascii="Calibri" w:hAnsi="Calibri" w:cs="Calibri"/>
          <w:b/>
          <w:lang w:val="x-none" w:eastAsia="pl-PL"/>
        </w:rPr>
      </w:pPr>
      <w:r w:rsidRPr="007C3278">
        <w:rPr>
          <w:rFonts w:ascii="Calibri" w:hAnsi="Calibri" w:cs="Calibri"/>
          <w:color w:val="000000"/>
          <w:lang w:val="x-none" w:eastAsia="pl-PL"/>
        </w:rPr>
        <w:t xml:space="preserve">W zakresie nieuregulowanym umową mają zastosowanie przepisy ustawy z dnia 23 kwietnia 1964 r. kodeks cywilny (Dz. U. z 2020 r. poz. 1740 z późn. zm.), ustawy z dnia 4 lutego 1994 r. o prawie autorskim i prawach pokrewnych (Dz. U. z 2020 poz. 1064 z późn. zm. ), ustawy z dnia 10 maja 2018 r. o ochronie danych osobowych (Dz. U. z 2019 poz. 1781), ustawy z dnia 19 września 2019 r. prawo zamówień publicznych (Dz. U. z </w:t>
      </w:r>
      <w:r w:rsidR="004E04D0" w:rsidRPr="007C3278">
        <w:rPr>
          <w:rFonts w:ascii="Calibri" w:hAnsi="Calibri" w:cs="Calibri"/>
          <w:color w:val="000000"/>
          <w:lang w:val="x-none" w:eastAsia="pl-PL"/>
        </w:rPr>
        <w:t>20</w:t>
      </w:r>
      <w:r w:rsidR="004E04D0">
        <w:rPr>
          <w:rFonts w:ascii="Calibri" w:hAnsi="Calibri" w:cs="Calibri"/>
          <w:color w:val="000000"/>
          <w:lang w:eastAsia="pl-PL"/>
        </w:rPr>
        <w:t>21</w:t>
      </w:r>
      <w:r w:rsidR="004E04D0" w:rsidRPr="007C3278">
        <w:rPr>
          <w:rFonts w:ascii="Calibri" w:hAnsi="Calibri" w:cs="Calibri"/>
          <w:color w:val="000000"/>
          <w:lang w:val="x-none" w:eastAsia="pl-PL"/>
        </w:rPr>
        <w:t xml:space="preserve"> </w:t>
      </w:r>
      <w:r w:rsidRPr="007C3278">
        <w:rPr>
          <w:rFonts w:ascii="Calibri" w:hAnsi="Calibri" w:cs="Calibri"/>
          <w:color w:val="000000"/>
          <w:lang w:val="x-none" w:eastAsia="pl-PL"/>
        </w:rPr>
        <w:t xml:space="preserve">poz. </w:t>
      </w:r>
      <w:r w:rsidR="004E04D0">
        <w:rPr>
          <w:rFonts w:ascii="Calibri" w:hAnsi="Calibri" w:cs="Calibri"/>
          <w:color w:val="000000"/>
          <w:lang w:eastAsia="pl-PL"/>
        </w:rPr>
        <w:t>1</w:t>
      </w:r>
      <w:r w:rsidR="00E81AD2">
        <w:rPr>
          <w:rFonts w:ascii="Calibri" w:hAnsi="Calibri" w:cs="Calibri"/>
          <w:color w:val="000000"/>
          <w:lang w:eastAsia="pl-PL"/>
        </w:rPr>
        <w:t>129</w:t>
      </w:r>
      <w:r w:rsidRPr="007C3278">
        <w:rPr>
          <w:rFonts w:ascii="Calibri" w:hAnsi="Calibri" w:cs="Calibri"/>
          <w:color w:val="000000"/>
          <w:lang w:val="x-none" w:eastAsia="pl-PL"/>
        </w:rPr>
        <w:t>).</w:t>
      </w:r>
    </w:p>
    <w:p w14:paraId="227C18A2" w14:textId="77777777" w:rsidR="007C3278" w:rsidRPr="007C3278" w:rsidRDefault="007C3278" w:rsidP="00C94B4A">
      <w:pPr>
        <w:widowControl/>
        <w:numPr>
          <w:ilvl w:val="0"/>
          <w:numId w:val="98"/>
        </w:numPr>
        <w:autoSpaceDE/>
        <w:autoSpaceDN/>
        <w:spacing w:beforeLines="20" w:before="48" w:afterLines="20" w:after="48"/>
        <w:jc w:val="both"/>
        <w:rPr>
          <w:rFonts w:ascii="Calibri" w:hAnsi="Calibri" w:cs="Calibri"/>
          <w:b/>
          <w:lang w:val="x-none" w:eastAsia="pl-PL"/>
        </w:rPr>
      </w:pPr>
      <w:r w:rsidRPr="007C3278">
        <w:rPr>
          <w:rFonts w:ascii="Calibri" w:hAnsi="Calibri" w:cs="Calibri"/>
          <w:color w:val="000000"/>
          <w:lang w:val="x-none" w:eastAsia="pl-PL"/>
        </w:rPr>
        <w:t xml:space="preserve">Wszelkie spory mogące wyniknąć na tle realizacji niniejszej umowy, Strony poddają pod rozstrzygnięcie sądu właściwego dla siedziby Zamawiającego. </w:t>
      </w:r>
    </w:p>
    <w:p w14:paraId="0DC9D03A" w14:textId="77777777" w:rsidR="007C3278" w:rsidRPr="007C3278" w:rsidRDefault="007C3278" w:rsidP="00C94B4A">
      <w:pPr>
        <w:widowControl/>
        <w:numPr>
          <w:ilvl w:val="0"/>
          <w:numId w:val="98"/>
        </w:numPr>
        <w:autoSpaceDE/>
        <w:autoSpaceDN/>
        <w:spacing w:beforeLines="20" w:before="48" w:afterLines="20" w:after="48"/>
        <w:jc w:val="both"/>
        <w:rPr>
          <w:rFonts w:ascii="Calibri" w:hAnsi="Calibri" w:cs="Calibri"/>
          <w:b/>
          <w:lang w:val="x-none" w:eastAsia="pl-PL"/>
        </w:rPr>
      </w:pPr>
      <w:r w:rsidRPr="007C3278">
        <w:rPr>
          <w:rFonts w:ascii="Calibri" w:hAnsi="Calibri" w:cs="Calibri"/>
          <w:color w:val="000000"/>
          <w:lang w:eastAsia="pl-PL"/>
        </w:rPr>
        <w:t>U</w:t>
      </w:r>
      <w:r w:rsidRPr="007C3278">
        <w:rPr>
          <w:rFonts w:ascii="Calibri" w:hAnsi="Calibri" w:cs="Calibri"/>
          <w:color w:val="000000"/>
          <w:lang w:val="x-none" w:eastAsia="pl-PL"/>
        </w:rPr>
        <w:t>mowę sporządzono w 2 jednobrzmiących egzemplarzach, po jednym dla każdej ze Stron.</w:t>
      </w:r>
    </w:p>
    <w:p w14:paraId="1245FE97" w14:textId="77777777" w:rsidR="007C3278" w:rsidRPr="007C3278" w:rsidRDefault="007C3278" w:rsidP="00C94B4A">
      <w:pPr>
        <w:widowControl/>
        <w:numPr>
          <w:ilvl w:val="0"/>
          <w:numId w:val="98"/>
        </w:numPr>
        <w:tabs>
          <w:tab w:val="left" w:pos="284"/>
        </w:tabs>
        <w:suppressAutoHyphens/>
        <w:autoSpaceDE/>
        <w:autoSpaceDN/>
        <w:adjustRightInd w:val="0"/>
        <w:spacing w:beforeLines="20" w:before="48" w:afterLines="20" w:after="48"/>
        <w:jc w:val="both"/>
        <w:rPr>
          <w:rFonts w:ascii="Calibri" w:eastAsia="Arial Unicode MS" w:hAnsi="Calibri" w:cs="Calibri"/>
          <w:kern w:val="1"/>
          <w:lang w:eastAsia="pl-PL"/>
        </w:rPr>
      </w:pPr>
      <w:r w:rsidRPr="007C3278">
        <w:rPr>
          <w:rFonts w:ascii="Calibri" w:eastAsia="Arial Unicode MS" w:hAnsi="Calibri" w:cs="Calibri"/>
          <w:spacing w:val="-16"/>
          <w:kern w:val="22"/>
          <w:lang w:eastAsia="pl-PL"/>
        </w:rPr>
        <w:t xml:space="preserve">  </w:t>
      </w:r>
      <w:r w:rsidRPr="007C3278">
        <w:rPr>
          <w:rFonts w:ascii="Calibri" w:eastAsia="Arial Unicode MS" w:hAnsi="Calibri" w:cs="Calibri"/>
          <w:kern w:val="1"/>
          <w:lang w:eastAsia="pl-PL"/>
        </w:rPr>
        <w:t xml:space="preserve">Integralną część umowy stanowią: </w:t>
      </w:r>
    </w:p>
    <w:p w14:paraId="22449F34" w14:textId="77777777" w:rsidR="007C3278" w:rsidRPr="007C3278" w:rsidRDefault="007C3278" w:rsidP="00C94B4A">
      <w:pPr>
        <w:widowControl/>
        <w:numPr>
          <w:ilvl w:val="0"/>
          <w:numId w:val="78"/>
        </w:numPr>
        <w:suppressAutoHyphens/>
        <w:autoSpaceDE/>
        <w:autoSpaceDN/>
        <w:spacing w:beforeLines="20" w:before="48" w:afterLines="20" w:after="48"/>
        <w:ind w:left="709" w:hanging="283"/>
        <w:jc w:val="both"/>
        <w:rPr>
          <w:rFonts w:ascii="Calibri" w:eastAsia="Arial Unicode MS" w:hAnsi="Calibri" w:cs="Calibri"/>
          <w:kern w:val="1"/>
          <w:lang w:eastAsia="pl-PL"/>
        </w:rPr>
      </w:pPr>
      <w:r w:rsidRPr="007C3278">
        <w:rPr>
          <w:rFonts w:ascii="Calibri" w:eastAsia="Arial Unicode MS" w:hAnsi="Calibri" w:cs="Calibri"/>
          <w:kern w:val="1"/>
          <w:lang w:eastAsia="pl-PL"/>
        </w:rPr>
        <w:t xml:space="preserve">załącznik nr 1 – opis przedmiotu zamówienia </w:t>
      </w:r>
    </w:p>
    <w:p w14:paraId="3D9C5825" w14:textId="77777777" w:rsidR="007C3278" w:rsidRPr="007C3278" w:rsidRDefault="007C3278" w:rsidP="00C94B4A">
      <w:pPr>
        <w:widowControl/>
        <w:numPr>
          <w:ilvl w:val="0"/>
          <w:numId w:val="78"/>
        </w:numPr>
        <w:suppressAutoHyphens/>
        <w:autoSpaceDE/>
        <w:autoSpaceDN/>
        <w:spacing w:beforeLines="20" w:before="48" w:afterLines="20" w:after="48"/>
        <w:ind w:left="709" w:hanging="283"/>
        <w:jc w:val="both"/>
        <w:rPr>
          <w:rFonts w:ascii="Calibri" w:eastAsia="Arial Unicode MS" w:hAnsi="Calibri" w:cs="Calibri"/>
          <w:kern w:val="1"/>
          <w:lang w:eastAsia="pl-PL"/>
        </w:rPr>
      </w:pPr>
      <w:r w:rsidRPr="007C3278">
        <w:rPr>
          <w:rFonts w:ascii="Calibri" w:eastAsia="Arial Unicode MS" w:hAnsi="Calibri" w:cs="Calibri"/>
          <w:kern w:val="1"/>
          <w:lang w:eastAsia="pl-PL"/>
        </w:rPr>
        <w:t xml:space="preserve">załącznik nr 2 – oferta Wykonawcy, </w:t>
      </w:r>
    </w:p>
    <w:p w14:paraId="31EE5D82" w14:textId="77777777" w:rsidR="007C3278" w:rsidRPr="007C3278" w:rsidRDefault="007C3278" w:rsidP="00C94B4A">
      <w:pPr>
        <w:widowControl/>
        <w:numPr>
          <w:ilvl w:val="0"/>
          <w:numId w:val="78"/>
        </w:numPr>
        <w:suppressAutoHyphens/>
        <w:autoSpaceDE/>
        <w:autoSpaceDN/>
        <w:spacing w:beforeLines="20" w:before="48" w:afterLines="20" w:after="48"/>
        <w:ind w:left="709" w:hanging="283"/>
        <w:jc w:val="both"/>
        <w:rPr>
          <w:rFonts w:ascii="Calibri" w:eastAsia="Arial Unicode MS" w:hAnsi="Calibri" w:cs="Calibri"/>
          <w:kern w:val="1"/>
          <w:lang w:eastAsia="pl-PL"/>
        </w:rPr>
      </w:pPr>
      <w:r w:rsidRPr="007C3278">
        <w:rPr>
          <w:rFonts w:ascii="Calibri" w:eastAsia="Arial Unicode MS" w:hAnsi="Calibri" w:cs="Calibri"/>
          <w:kern w:val="1"/>
          <w:lang w:eastAsia="pl-PL"/>
        </w:rPr>
        <w:t>załącznik nr 3 – odpis aktualny z Krajowego Rejestru Sądowego  / CEIDG</w:t>
      </w:r>
    </w:p>
    <w:p w14:paraId="20860471" w14:textId="77777777" w:rsidR="007C3278" w:rsidRPr="007C3278" w:rsidRDefault="007C3278" w:rsidP="00C94B4A">
      <w:pPr>
        <w:widowControl/>
        <w:numPr>
          <w:ilvl w:val="0"/>
          <w:numId w:val="78"/>
        </w:numPr>
        <w:suppressAutoHyphens/>
        <w:autoSpaceDE/>
        <w:autoSpaceDN/>
        <w:spacing w:beforeLines="20" w:before="48" w:afterLines="20" w:after="48"/>
        <w:ind w:left="709" w:hanging="283"/>
        <w:jc w:val="both"/>
        <w:rPr>
          <w:rFonts w:ascii="Calibri" w:eastAsia="Arial Unicode MS" w:hAnsi="Calibri" w:cs="Calibri"/>
          <w:kern w:val="1"/>
          <w:lang w:eastAsia="pl-PL"/>
        </w:rPr>
      </w:pPr>
      <w:r w:rsidRPr="007C3278">
        <w:rPr>
          <w:rFonts w:ascii="Calibri" w:eastAsia="Arial Unicode MS" w:hAnsi="Calibri" w:cs="Calibri"/>
          <w:kern w:val="1"/>
          <w:lang w:eastAsia="pl-PL"/>
        </w:rPr>
        <w:t xml:space="preserve">załącznik nr 4 – Wzór protokołu odbioru, </w:t>
      </w:r>
    </w:p>
    <w:p w14:paraId="50653014" w14:textId="77777777" w:rsidR="007C3278" w:rsidRPr="007C3278" w:rsidRDefault="007C3278" w:rsidP="00C94B4A">
      <w:pPr>
        <w:widowControl/>
        <w:numPr>
          <w:ilvl w:val="0"/>
          <w:numId w:val="78"/>
        </w:numPr>
        <w:suppressAutoHyphens/>
        <w:autoSpaceDE/>
        <w:autoSpaceDN/>
        <w:spacing w:beforeLines="20" w:before="48" w:afterLines="20" w:after="48"/>
        <w:ind w:left="709" w:hanging="283"/>
        <w:rPr>
          <w:rFonts w:ascii="Calibri" w:eastAsia="Arial Unicode MS" w:hAnsi="Calibri" w:cs="Calibri"/>
          <w:kern w:val="1"/>
          <w:lang w:eastAsia="pl-PL"/>
        </w:rPr>
      </w:pPr>
      <w:r w:rsidRPr="007C3278">
        <w:rPr>
          <w:rFonts w:ascii="Calibri" w:eastAsia="Arial Unicode MS" w:hAnsi="Calibri" w:cs="Calibri"/>
          <w:kern w:val="1"/>
          <w:lang w:eastAsia="pl-PL"/>
        </w:rPr>
        <w:t>załącznik nr 5 – zakres danych osobowych powierzonych do przetwarzania Wykonawcy przez Zamawiającego</w:t>
      </w:r>
    </w:p>
    <w:p w14:paraId="54F23E9D" w14:textId="5C43813E" w:rsidR="007C3278" w:rsidRDefault="007C3278" w:rsidP="007C3278">
      <w:pPr>
        <w:widowControl/>
        <w:autoSpaceDE/>
        <w:autoSpaceDN/>
        <w:spacing w:beforeLines="20" w:before="48" w:afterLines="20" w:after="48"/>
        <w:jc w:val="both"/>
        <w:rPr>
          <w:rFonts w:ascii="Calibri" w:eastAsia="Arial Unicode MS" w:hAnsi="Calibri" w:cs="Calibri"/>
          <w:kern w:val="1"/>
          <w:lang w:eastAsia="pl-PL"/>
        </w:rPr>
      </w:pPr>
    </w:p>
    <w:p w14:paraId="24C21CDD" w14:textId="77777777" w:rsidR="001E5461" w:rsidRPr="007C3278" w:rsidRDefault="001E5461" w:rsidP="007C3278">
      <w:pPr>
        <w:widowControl/>
        <w:autoSpaceDE/>
        <w:autoSpaceDN/>
        <w:spacing w:beforeLines="20" w:before="48" w:afterLines="20" w:after="48"/>
        <w:jc w:val="both"/>
        <w:rPr>
          <w:rFonts w:ascii="Calibri" w:eastAsia="Arial Unicode MS" w:hAnsi="Calibri" w:cs="Calibri"/>
          <w:kern w:val="1"/>
          <w:lang w:eastAsia="pl-PL"/>
        </w:rPr>
      </w:pPr>
    </w:p>
    <w:p w14:paraId="6C58F495" w14:textId="1997B012" w:rsidR="007C3278" w:rsidRPr="007C3278" w:rsidRDefault="002E4332" w:rsidP="007C3278">
      <w:pPr>
        <w:widowControl/>
        <w:autoSpaceDE/>
        <w:autoSpaceDN/>
        <w:spacing w:beforeLines="20" w:before="48" w:afterLines="20" w:after="48"/>
        <w:jc w:val="both"/>
        <w:rPr>
          <w:rFonts w:ascii="Calibri" w:eastAsia="Arial Unicode MS" w:hAnsi="Calibri" w:cs="Calibri"/>
          <w:b/>
          <w:kern w:val="1"/>
          <w:lang w:val="x-none" w:eastAsia="pl-PL"/>
        </w:rPr>
      </w:pPr>
      <w:r>
        <w:rPr>
          <w:rFonts w:ascii="Calibri" w:eastAsia="Arial Unicode MS" w:hAnsi="Calibri" w:cs="Calibri"/>
          <w:b/>
          <w:kern w:val="1"/>
          <w:lang w:eastAsia="pl-PL"/>
        </w:rPr>
        <w:t xml:space="preserve">             </w:t>
      </w:r>
      <w:r w:rsidR="007C3278" w:rsidRPr="007C3278">
        <w:rPr>
          <w:rFonts w:ascii="Calibri" w:eastAsia="Arial Unicode MS" w:hAnsi="Calibri" w:cs="Calibri"/>
          <w:b/>
          <w:kern w:val="1"/>
          <w:lang w:val="x-none" w:eastAsia="pl-PL"/>
        </w:rPr>
        <w:t>Zamawiający</w:t>
      </w:r>
      <w:r w:rsidR="007C3278" w:rsidRPr="007C3278">
        <w:rPr>
          <w:rFonts w:ascii="Calibri" w:eastAsia="Arial Unicode MS" w:hAnsi="Calibri" w:cs="Calibri"/>
          <w:b/>
          <w:kern w:val="1"/>
          <w:lang w:val="x-none" w:eastAsia="pl-PL"/>
        </w:rPr>
        <w:tab/>
      </w:r>
      <w:r w:rsidR="007C3278" w:rsidRPr="007C3278">
        <w:rPr>
          <w:rFonts w:ascii="Calibri" w:eastAsia="Arial Unicode MS" w:hAnsi="Calibri" w:cs="Calibri"/>
          <w:b/>
          <w:kern w:val="1"/>
          <w:lang w:val="x-none" w:eastAsia="pl-PL"/>
        </w:rPr>
        <w:tab/>
      </w:r>
      <w:r w:rsidR="007C3278" w:rsidRPr="007C3278">
        <w:rPr>
          <w:rFonts w:ascii="Calibri" w:eastAsia="Arial Unicode MS" w:hAnsi="Calibri" w:cs="Calibri"/>
          <w:b/>
          <w:kern w:val="1"/>
          <w:lang w:val="x-none" w:eastAsia="pl-PL"/>
        </w:rPr>
        <w:tab/>
      </w:r>
      <w:r w:rsidR="007C3278" w:rsidRPr="007C3278">
        <w:rPr>
          <w:rFonts w:ascii="Calibri" w:eastAsia="Arial Unicode MS" w:hAnsi="Calibri" w:cs="Calibri"/>
          <w:b/>
          <w:kern w:val="1"/>
          <w:lang w:val="x-none" w:eastAsia="pl-PL"/>
        </w:rPr>
        <w:tab/>
      </w:r>
      <w:r w:rsidR="007C3278" w:rsidRPr="007C3278">
        <w:rPr>
          <w:rFonts w:ascii="Calibri" w:eastAsia="Arial Unicode MS" w:hAnsi="Calibri" w:cs="Calibri"/>
          <w:b/>
          <w:kern w:val="1"/>
          <w:lang w:val="x-none" w:eastAsia="pl-PL"/>
        </w:rPr>
        <w:tab/>
      </w:r>
      <w:r w:rsidR="007C3278" w:rsidRPr="007C3278">
        <w:rPr>
          <w:rFonts w:ascii="Calibri" w:eastAsia="Arial Unicode MS" w:hAnsi="Calibri" w:cs="Calibri"/>
          <w:b/>
          <w:kern w:val="1"/>
          <w:lang w:val="x-none" w:eastAsia="pl-PL"/>
        </w:rPr>
        <w:tab/>
      </w:r>
      <w:r w:rsidR="007C3278" w:rsidRPr="007C3278">
        <w:rPr>
          <w:rFonts w:ascii="Calibri" w:eastAsia="Arial Unicode MS" w:hAnsi="Calibri" w:cs="Calibri"/>
          <w:b/>
          <w:kern w:val="1"/>
          <w:lang w:val="x-none" w:eastAsia="pl-PL"/>
        </w:rPr>
        <w:tab/>
        <w:t>Wykonawca</w:t>
      </w:r>
    </w:p>
    <w:p w14:paraId="2BABF962" w14:textId="77777777" w:rsidR="007C3278" w:rsidRPr="007C3278" w:rsidRDefault="007C3278" w:rsidP="007C3278">
      <w:pPr>
        <w:widowControl/>
        <w:autoSpaceDE/>
        <w:autoSpaceDN/>
        <w:spacing w:beforeLines="20" w:before="48" w:afterLines="20" w:after="48"/>
        <w:jc w:val="both"/>
        <w:rPr>
          <w:rFonts w:ascii="Calibri" w:eastAsia="Arial Unicode MS" w:hAnsi="Calibri" w:cs="Calibri"/>
          <w:bCs/>
          <w:kern w:val="1"/>
          <w:lang w:val="x-none" w:eastAsia="pl-PL"/>
        </w:rPr>
      </w:pPr>
    </w:p>
    <w:p w14:paraId="5A056412" w14:textId="77777777" w:rsidR="00A00FEA" w:rsidRDefault="00A00FEA" w:rsidP="006E5647">
      <w:pPr>
        <w:widowControl/>
        <w:tabs>
          <w:tab w:val="left" w:pos="284"/>
          <w:tab w:val="left" w:pos="426"/>
        </w:tabs>
        <w:autoSpaceDE/>
        <w:autoSpaceDN/>
        <w:jc w:val="right"/>
        <w:rPr>
          <w:rFonts w:ascii="Calibri" w:hAnsi="Calibri" w:cs="Calibri"/>
          <w:b/>
          <w:lang w:eastAsia="pl-PL"/>
        </w:rPr>
      </w:pPr>
    </w:p>
    <w:p w14:paraId="075E8F76" w14:textId="77777777" w:rsidR="00A00FEA" w:rsidRDefault="00A00FEA" w:rsidP="006E5647">
      <w:pPr>
        <w:widowControl/>
        <w:tabs>
          <w:tab w:val="left" w:pos="284"/>
          <w:tab w:val="left" w:pos="426"/>
        </w:tabs>
        <w:autoSpaceDE/>
        <w:autoSpaceDN/>
        <w:jc w:val="right"/>
        <w:rPr>
          <w:rFonts w:ascii="Calibri" w:hAnsi="Calibri" w:cs="Calibri"/>
          <w:b/>
          <w:lang w:eastAsia="pl-PL"/>
        </w:rPr>
      </w:pPr>
    </w:p>
    <w:p w14:paraId="40E5A9A0" w14:textId="77777777" w:rsidR="00A00FEA" w:rsidRDefault="00A00FEA" w:rsidP="006E5647">
      <w:pPr>
        <w:widowControl/>
        <w:tabs>
          <w:tab w:val="left" w:pos="284"/>
          <w:tab w:val="left" w:pos="426"/>
        </w:tabs>
        <w:autoSpaceDE/>
        <w:autoSpaceDN/>
        <w:jc w:val="right"/>
        <w:rPr>
          <w:rFonts w:ascii="Calibri" w:hAnsi="Calibri" w:cs="Calibri"/>
          <w:b/>
          <w:lang w:eastAsia="pl-PL"/>
        </w:rPr>
      </w:pPr>
    </w:p>
    <w:p w14:paraId="06C4BB60" w14:textId="77777777" w:rsidR="00A00FEA" w:rsidRDefault="00A00FEA" w:rsidP="006E5647">
      <w:pPr>
        <w:widowControl/>
        <w:tabs>
          <w:tab w:val="left" w:pos="284"/>
          <w:tab w:val="left" w:pos="426"/>
        </w:tabs>
        <w:autoSpaceDE/>
        <w:autoSpaceDN/>
        <w:jc w:val="right"/>
        <w:rPr>
          <w:rFonts w:ascii="Calibri" w:hAnsi="Calibri" w:cs="Calibri"/>
          <w:b/>
          <w:lang w:eastAsia="pl-PL"/>
        </w:rPr>
      </w:pPr>
    </w:p>
    <w:p w14:paraId="0A5F7A87" w14:textId="109166AE" w:rsidR="00A00FEA" w:rsidRDefault="00A00FEA" w:rsidP="006E5647">
      <w:pPr>
        <w:widowControl/>
        <w:tabs>
          <w:tab w:val="left" w:pos="284"/>
          <w:tab w:val="left" w:pos="426"/>
        </w:tabs>
        <w:autoSpaceDE/>
        <w:autoSpaceDN/>
        <w:jc w:val="right"/>
        <w:rPr>
          <w:rFonts w:ascii="Calibri" w:hAnsi="Calibri" w:cs="Calibri"/>
          <w:b/>
          <w:lang w:eastAsia="pl-PL"/>
        </w:rPr>
      </w:pPr>
    </w:p>
    <w:p w14:paraId="351CD80F" w14:textId="2E998FCB" w:rsidR="00ED13B5" w:rsidRDefault="00ED13B5" w:rsidP="006E5647">
      <w:pPr>
        <w:widowControl/>
        <w:tabs>
          <w:tab w:val="left" w:pos="284"/>
          <w:tab w:val="left" w:pos="426"/>
        </w:tabs>
        <w:autoSpaceDE/>
        <w:autoSpaceDN/>
        <w:jc w:val="right"/>
        <w:rPr>
          <w:rFonts w:ascii="Calibri" w:hAnsi="Calibri" w:cs="Calibri"/>
          <w:b/>
          <w:lang w:eastAsia="pl-PL"/>
        </w:rPr>
      </w:pPr>
    </w:p>
    <w:p w14:paraId="542E1824" w14:textId="77777777" w:rsidR="00ED13B5" w:rsidRDefault="00ED13B5" w:rsidP="006E5647">
      <w:pPr>
        <w:widowControl/>
        <w:tabs>
          <w:tab w:val="left" w:pos="284"/>
          <w:tab w:val="left" w:pos="426"/>
        </w:tabs>
        <w:autoSpaceDE/>
        <w:autoSpaceDN/>
        <w:jc w:val="right"/>
        <w:rPr>
          <w:rFonts w:ascii="Calibri" w:hAnsi="Calibri" w:cs="Calibri"/>
          <w:b/>
          <w:lang w:eastAsia="pl-PL"/>
        </w:rPr>
      </w:pPr>
    </w:p>
    <w:p w14:paraId="0498DBC8" w14:textId="77777777" w:rsidR="00A00FEA" w:rsidRDefault="00A00FEA" w:rsidP="006E5647">
      <w:pPr>
        <w:widowControl/>
        <w:tabs>
          <w:tab w:val="left" w:pos="284"/>
          <w:tab w:val="left" w:pos="426"/>
        </w:tabs>
        <w:autoSpaceDE/>
        <w:autoSpaceDN/>
        <w:jc w:val="right"/>
        <w:rPr>
          <w:rFonts w:ascii="Calibri" w:hAnsi="Calibri" w:cs="Calibri"/>
          <w:b/>
          <w:lang w:eastAsia="pl-PL"/>
        </w:rPr>
      </w:pPr>
    </w:p>
    <w:p w14:paraId="29491EF9" w14:textId="77777777" w:rsidR="00A00FEA" w:rsidRDefault="00A00FEA" w:rsidP="006E5647">
      <w:pPr>
        <w:widowControl/>
        <w:tabs>
          <w:tab w:val="left" w:pos="284"/>
          <w:tab w:val="left" w:pos="426"/>
        </w:tabs>
        <w:autoSpaceDE/>
        <w:autoSpaceDN/>
        <w:jc w:val="right"/>
        <w:rPr>
          <w:rFonts w:ascii="Calibri" w:hAnsi="Calibri" w:cs="Calibri"/>
          <w:b/>
          <w:lang w:eastAsia="pl-PL"/>
        </w:rPr>
      </w:pPr>
    </w:p>
    <w:p w14:paraId="35B489F0" w14:textId="77777777" w:rsidR="00A00FEA" w:rsidRDefault="00A00FEA" w:rsidP="006E5647">
      <w:pPr>
        <w:widowControl/>
        <w:tabs>
          <w:tab w:val="left" w:pos="284"/>
          <w:tab w:val="left" w:pos="426"/>
        </w:tabs>
        <w:autoSpaceDE/>
        <w:autoSpaceDN/>
        <w:jc w:val="right"/>
        <w:rPr>
          <w:rFonts w:ascii="Calibri" w:hAnsi="Calibri" w:cs="Calibri"/>
          <w:b/>
          <w:lang w:eastAsia="pl-PL"/>
        </w:rPr>
      </w:pPr>
    </w:p>
    <w:p w14:paraId="689CBE0A" w14:textId="77777777" w:rsidR="00637741" w:rsidRPr="002E4332" w:rsidRDefault="00637741" w:rsidP="009979B6">
      <w:pPr>
        <w:spacing w:after="160" w:line="259" w:lineRule="auto"/>
        <w:jc w:val="right"/>
        <w:rPr>
          <w:rFonts w:asciiTheme="minorHAnsi" w:eastAsia="Calibri" w:hAnsiTheme="minorHAnsi" w:cstheme="minorHAnsi"/>
          <w:b/>
          <w:bCs/>
          <w:i/>
          <w:iCs/>
        </w:rPr>
      </w:pPr>
      <w:r w:rsidRPr="002E4332">
        <w:rPr>
          <w:rFonts w:asciiTheme="minorHAnsi" w:eastAsia="Calibri" w:hAnsiTheme="minorHAnsi" w:cstheme="minorHAnsi"/>
          <w:b/>
          <w:bCs/>
          <w:i/>
          <w:iCs/>
        </w:rPr>
        <w:lastRenderedPageBreak/>
        <w:t>Załącznik nr 1 do umowy</w:t>
      </w:r>
    </w:p>
    <w:p w14:paraId="6E6730D4" w14:textId="3F684E1D" w:rsidR="00637741" w:rsidRPr="00C94B4A" w:rsidRDefault="00637741" w:rsidP="00C94B4A">
      <w:pPr>
        <w:spacing w:after="160" w:line="259" w:lineRule="auto"/>
        <w:jc w:val="center"/>
        <w:rPr>
          <w:rFonts w:asciiTheme="minorHAnsi" w:eastAsia="Calibri" w:hAnsiTheme="minorHAnsi" w:cstheme="minorHAnsi"/>
          <w:b/>
          <w:bCs/>
          <w:sz w:val="24"/>
          <w:szCs w:val="24"/>
        </w:rPr>
      </w:pPr>
      <w:r w:rsidRPr="00BD4E1F">
        <w:rPr>
          <w:rFonts w:asciiTheme="minorHAnsi" w:eastAsia="Calibri" w:hAnsiTheme="minorHAnsi" w:cstheme="minorHAnsi"/>
          <w:b/>
          <w:bCs/>
          <w:sz w:val="24"/>
          <w:szCs w:val="24"/>
        </w:rPr>
        <w:t>OPIS PRZEDMIOTU ZAMÓWIENIA</w:t>
      </w:r>
      <w:bookmarkStart w:id="8" w:name="_Hlk29832194"/>
      <w:bookmarkStart w:id="9" w:name="_Hlk29886534"/>
      <w:bookmarkStart w:id="10" w:name="_Hlk29887742"/>
    </w:p>
    <w:p w14:paraId="07C92124" w14:textId="77777777" w:rsidR="00637741" w:rsidRPr="00B21BBF" w:rsidRDefault="00637741" w:rsidP="00637741">
      <w:pPr>
        <w:jc w:val="both"/>
        <w:rPr>
          <w:rFonts w:asciiTheme="minorHAnsi" w:hAnsiTheme="minorHAnsi" w:cstheme="minorHAnsi"/>
        </w:rPr>
      </w:pPr>
      <w:r w:rsidRPr="00B21BBF">
        <w:rPr>
          <w:rFonts w:asciiTheme="minorHAnsi" w:hAnsiTheme="minorHAnsi" w:cstheme="minorHAnsi"/>
          <w:b/>
          <w:bCs/>
        </w:rPr>
        <w:t>I.</w:t>
      </w:r>
      <w:r w:rsidRPr="00B21BBF">
        <w:rPr>
          <w:rFonts w:asciiTheme="minorHAnsi" w:hAnsiTheme="minorHAnsi" w:cstheme="minorHAnsi"/>
        </w:rPr>
        <w:t xml:space="preserve">  Przedmiotem zamówienia jest dostarczenie wybranych usług w ramach organizacji posiedzeń </w:t>
      </w:r>
      <w:r w:rsidRPr="00B21BBF">
        <w:rPr>
          <w:rFonts w:asciiTheme="minorHAnsi" w:hAnsiTheme="minorHAnsi" w:cstheme="minorHAnsi"/>
          <w:b/>
          <w:bCs/>
        </w:rPr>
        <w:t xml:space="preserve">KOMITETU MONITORUJĄCEGO, </w:t>
      </w:r>
      <w:r w:rsidRPr="00B21BBF">
        <w:rPr>
          <w:rFonts w:asciiTheme="minorHAnsi" w:hAnsiTheme="minorHAnsi" w:cstheme="minorHAnsi"/>
        </w:rPr>
        <w:t>zwanego dalej KM</w:t>
      </w:r>
      <w:r w:rsidRPr="00B21BBF">
        <w:rPr>
          <w:rFonts w:asciiTheme="minorHAnsi" w:hAnsiTheme="minorHAnsi" w:cstheme="minorHAnsi"/>
          <w:i/>
          <w:iCs/>
        </w:rPr>
        <w:t>,</w:t>
      </w:r>
      <w:r w:rsidRPr="00B21BBF">
        <w:rPr>
          <w:rFonts w:asciiTheme="minorHAnsi" w:hAnsiTheme="minorHAnsi" w:cstheme="minorHAnsi"/>
          <w:b/>
          <w:bCs/>
        </w:rPr>
        <w:t xml:space="preserve"> w </w:t>
      </w:r>
      <w:r w:rsidRPr="00B21BBF">
        <w:rPr>
          <w:rFonts w:asciiTheme="minorHAnsi" w:hAnsiTheme="minorHAnsi" w:cstheme="minorHAnsi"/>
        </w:rPr>
        <w:t xml:space="preserve">Programie </w:t>
      </w:r>
      <w:bookmarkStart w:id="11" w:name="_Hlk29820261"/>
      <w:r w:rsidRPr="00B21BBF">
        <w:rPr>
          <w:rFonts w:asciiTheme="minorHAnsi" w:hAnsiTheme="minorHAnsi" w:cstheme="minorHAnsi"/>
        </w:rPr>
        <w:t xml:space="preserve">Współpracy Transgranicznej INTERREG V-A POLSKA- SŁOWACJA 2014-2020 w latach  </w:t>
      </w:r>
      <w:r w:rsidRPr="00B21BBF">
        <w:rPr>
          <w:rFonts w:asciiTheme="minorHAnsi" w:hAnsiTheme="minorHAnsi" w:cstheme="minorHAnsi"/>
          <w:b/>
          <w:bCs/>
        </w:rPr>
        <w:t>2021 – 2023</w:t>
      </w:r>
      <w:r w:rsidRPr="00B21BBF">
        <w:rPr>
          <w:rFonts w:asciiTheme="minorHAnsi" w:hAnsiTheme="minorHAnsi" w:cstheme="minorHAnsi"/>
        </w:rPr>
        <w:t xml:space="preserve">. </w:t>
      </w:r>
    </w:p>
    <w:bookmarkEnd w:id="11"/>
    <w:p w14:paraId="4A0919C0" w14:textId="77777777" w:rsidR="00637741" w:rsidRPr="00B21BBF" w:rsidRDefault="00637741" w:rsidP="00637741">
      <w:pPr>
        <w:jc w:val="both"/>
        <w:rPr>
          <w:rFonts w:asciiTheme="minorHAnsi" w:hAnsiTheme="minorHAnsi" w:cstheme="minorHAnsi"/>
        </w:rPr>
      </w:pPr>
      <w:r w:rsidRPr="00B21BBF">
        <w:rPr>
          <w:rFonts w:asciiTheme="minorHAnsi" w:hAnsiTheme="minorHAnsi" w:cstheme="minorHAnsi"/>
          <w:b/>
          <w:bCs/>
        </w:rPr>
        <w:t>II.</w:t>
      </w:r>
      <w:r w:rsidRPr="00B21BBF">
        <w:rPr>
          <w:rFonts w:asciiTheme="minorHAnsi" w:hAnsiTheme="minorHAnsi" w:cstheme="minorHAnsi"/>
        </w:rPr>
        <w:t xml:space="preserve"> Docelowo w ramach realizacji zamówienia możliwe jest zapewnienie organizacji:</w:t>
      </w:r>
    </w:p>
    <w:p w14:paraId="5A2DB304" w14:textId="77777777" w:rsidR="00637741" w:rsidRPr="00B21BBF" w:rsidRDefault="00637741" w:rsidP="00637741">
      <w:pPr>
        <w:jc w:val="both"/>
        <w:rPr>
          <w:rFonts w:asciiTheme="minorHAnsi" w:hAnsiTheme="minorHAnsi" w:cstheme="minorHAnsi"/>
        </w:rPr>
      </w:pPr>
      <w:r w:rsidRPr="00B21BBF">
        <w:rPr>
          <w:rFonts w:asciiTheme="minorHAnsi" w:hAnsiTheme="minorHAnsi" w:cstheme="minorHAnsi"/>
          <w:b/>
          <w:bCs/>
        </w:rPr>
        <w:t>jednego (OPCJA)</w:t>
      </w:r>
      <w:r w:rsidRPr="00B21BBF">
        <w:rPr>
          <w:rFonts w:asciiTheme="minorHAnsi" w:hAnsiTheme="minorHAnsi" w:cstheme="minorHAnsi"/>
        </w:rPr>
        <w:t xml:space="preserve"> posiedzenia KM z możliwością wizyty w projekcie w Słowacji lub w Polsce,</w:t>
      </w:r>
    </w:p>
    <w:p w14:paraId="2639793F" w14:textId="77777777" w:rsidR="00637741" w:rsidRPr="00B21BBF" w:rsidRDefault="00637741" w:rsidP="00637741">
      <w:pPr>
        <w:jc w:val="both"/>
        <w:rPr>
          <w:rFonts w:asciiTheme="minorHAnsi" w:hAnsiTheme="minorHAnsi" w:cstheme="minorHAnsi"/>
        </w:rPr>
      </w:pPr>
      <w:r w:rsidRPr="00B21BBF">
        <w:rPr>
          <w:rFonts w:asciiTheme="minorHAnsi" w:hAnsiTheme="minorHAnsi" w:cstheme="minorHAnsi"/>
          <w:b/>
          <w:bCs/>
        </w:rPr>
        <w:t xml:space="preserve">dwóch </w:t>
      </w:r>
      <w:r w:rsidRPr="00B21BBF">
        <w:rPr>
          <w:rFonts w:asciiTheme="minorHAnsi" w:hAnsiTheme="minorHAnsi" w:cstheme="minorHAnsi"/>
        </w:rPr>
        <w:t xml:space="preserve">posiedzeń KM z możliwością wizyty w projekcie w Słowacji lub w Polsce </w:t>
      </w:r>
    </w:p>
    <w:p w14:paraId="05ED22BB" w14:textId="77777777" w:rsidR="00637741" w:rsidRPr="00B21BBF" w:rsidRDefault="00637741" w:rsidP="00637741">
      <w:pPr>
        <w:jc w:val="both"/>
        <w:rPr>
          <w:rFonts w:asciiTheme="minorHAnsi" w:hAnsiTheme="minorHAnsi" w:cstheme="minorHAnsi"/>
        </w:rPr>
      </w:pPr>
      <w:r w:rsidRPr="00B21BBF">
        <w:rPr>
          <w:rFonts w:asciiTheme="minorHAnsi" w:hAnsiTheme="minorHAnsi" w:cstheme="minorHAnsi"/>
        </w:rPr>
        <w:t>W skład organizacji posiedzeń KM wchodzą następujące zadania:</w:t>
      </w:r>
    </w:p>
    <w:p w14:paraId="755A264A" w14:textId="77777777" w:rsidR="00637741" w:rsidRPr="00B21BBF" w:rsidRDefault="00637741" w:rsidP="00C94B4A">
      <w:pPr>
        <w:pStyle w:val="Akapitzlist"/>
        <w:widowControl/>
        <w:numPr>
          <w:ilvl w:val="0"/>
          <w:numId w:val="126"/>
        </w:numPr>
        <w:autoSpaceDE/>
        <w:autoSpaceDN/>
        <w:spacing w:before="0"/>
        <w:contextualSpacing/>
        <w:rPr>
          <w:rFonts w:asciiTheme="minorHAnsi" w:hAnsiTheme="minorHAnsi" w:cstheme="minorHAnsi"/>
        </w:rPr>
      </w:pPr>
      <w:r w:rsidRPr="00B21BBF">
        <w:rPr>
          <w:rFonts w:asciiTheme="minorHAnsi" w:hAnsiTheme="minorHAnsi" w:cstheme="minorHAnsi"/>
        </w:rPr>
        <w:t xml:space="preserve">zapewnienie </w:t>
      </w:r>
      <w:proofErr w:type="spellStart"/>
      <w:r w:rsidRPr="00B21BBF">
        <w:rPr>
          <w:rFonts w:asciiTheme="minorHAnsi" w:hAnsiTheme="minorHAnsi" w:cstheme="minorHAnsi"/>
        </w:rPr>
        <w:t>sal</w:t>
      </w:r>
      <w:proofErr w:type="spellEnd"/>
      <w:r w:rsidRPr="00B21BBF">
        <w:rPr>
          <w:rFonts w:asciiTheme="minorHAnsi" w:hAnsiTheme="minorHAnsi" w:cstheme="minorHAnsi"/>
        </w:rPr>
        <w:t xml:space="preserve"> konferencyjnych </w:t>
      </w:r>
    </w:p>
    <w:p w14:paraId="1E7BD43B" w14:textId="77777777" w:rsidR="00637741" w:rsidRPr="00B21BBF" w:rsidRDefault="00637741" w:rsidP="00C94B4A">
      <w:pPr>
        <w:pStyle w:val="Akapitzlist"/>
        <w:widowControl/>
        <w:numPr>
          <w:ilvl w:val="0"/>
          <w:numId w:val="126"/>
        </w:numPr>
        <w:autoSpaceDE/>
        <w:autoSpaceDN/>
        <w:spacing w:before="0"/>
        <w:contextualSpacing/>
        <w:rPr>
          <w:rFonts w:asciiTheme="minorHAnsi" w:hAnsiTheme="minorHAnsi" w:cstheme="minorHAnsi"/>
        </w:rPr>
      </w:pPr>
      <w:r w:rsidRPr="00B21BBF">
        <w:rPr>
          <w:rFonts w:asciiTheme="minorHAnsi" w:hAnsiTheme="minorHAnsi" w:cstheme="minorHAnsi"/>
        </w:rPr>
        <w:t>zapewnienie sprzętu konferencyjnego wraz z nagłośnieniem (mikrofony) i sprzętem audio-wideo (ekrany, projektory, laptopy) wraz z usługą zapisu dźwięku i nagrania  przebiegu spotkania</w:t>
      </w:r>
      <w:r w:rsidRPr="00B21BBF">
        <w:rPr>
          <w:rFonts w:asciiTheme="minorHAnsi" w:hAnsiTheme="minorHAnsi" w:cstheme="minorHAnsi"/>
          <w:b/>
          <w:bCs/>
        </w:rPr>
        <w:t xml:space="preserve"> </w:t>
      </w:r>
      <w:r w:rsidRPr="00B21BBF">
        <w:rPr>
          <w:rFonts w:asciiTheme="minorHAnsi" w:hAnsiTheme="minorHAnsi" w:cstheme="minorHAnsi"/>
        </w:rPr>
        <w:t xml:space="preserve">oraz przeprowadzenia systemu elektronicznego głosowania bezprzewodowego </w:t>
      </w:r>
    </w:p>
    <w:p w14:paraId="0F898BEA" w14:textId="77777777" w:rsidR="00637741" w:rsidRPr="00B21BBF" w:rsidRDefault="00637741" w:rsidP="00C94B4A">
      <w:pPr>
        <w:pStyle w:val="Akapitzlist"/>
        <w:widowControl/>
        <w:numPr>
          <w:ilvl w:val="0"/>
          <w:numId w:val="126"/>
        </w:numPr>
        <w:autoSpaceDE/>
        <w:autoSpaceDN/>
        <w:spacing w:before="0"/>
        <w:rPr>
          <w:rFonts w:asciiTheme="minorHAnsi" w:hAnsiTheme="minorHAnsi" w:cstheme="minorHAnsi"/>
        </w:rPr>
      </w:pPr>
      <w:r w:rsidRPr="00B21BBF">
        <w:rPr>
          <w:rFonts w:asciiTheme="minorHAnsi" w:hAnsiTheme="minorHAnsi" w:cstheme="minorHAnsi"/>
        </w:rPr>
        <w:t>zapewnienie stałego dostępu do drukarki kolorowej, skanera, kserokopiarki i komputera wraz z papierem A4 (max 2 ryzy)</w:t>
      </w:r>
    </w:p>
    <w:p w14:paraId="2AC9577E" w14:textId="77777777" w:rsidR="00637741" w:rsidRPr="00B21BBF" w:rsidRDefault="00637741" w:rsidP="00C94B4A">
      <w:pPr>
        <w:pStyle w:val="Akapitzlist"/>
        <w:widowControl/>
        <w:numPr>
          <w:ilvl w:val="0"/>
          <w:numId w:val="126"/>
        </w:numPr>
        <w:autoSpaceDE/>
        <w:autoSpaceDN/>
        <w:spacing w:before="0"/>
        <w:rPr>
          <w:rFonts w:asciiTheme="minorHAnsi" w:hAnsiTheme="minorHAnsi" w:cstheme="minorHAnsi"/>
        </w:rPr>
      </w:pPr>
      <w:r w:rsidRPr="00B21BBF">
        <w:rPr>
          <w:rFonts w:asciiTheme="minorHAnsi" w:hAnsiTheme="minorHAnsi" w:cstheme="minorHAnsi"/>
        </w:rPr>
        <w:t>zapewnienie sprzętu tłumaczeniowego, w tym dźwiękoszczelna kabina dla dwóch tłumaczy oraz słuchawki</w:t>
      </w:r>
    </w:p>
    <w:p w14:paraId="092E3B31" w14:textId="77777777" w:rsidR="00637741" w:rsidRPr="00B21BBF" w:rsidRDefault="00637741" w:rsidP="00C94B4A">
      <w:pPr>
        <w:pStyle w:val="Akapitzlist"/>
        <w:widowControl/>
        <w:numPr>
          <w:ilvl w:val="0"/>
          <w:numId w:val="126"/>
        </w:numPr>
        <w:autoSpaceDE/>
        <w:autoSpaceDN/>
        <w:spacing w:before="0"/>
        <w:rPr>
          <w:rFonts w:asciiTheme="minorHAnsi" w:hAnsiTheme="minorHAnsi" w:cstheme="minorHAnsi"/>
        </w:rPr>
      </w:pPr>
      <w:r w:rsidRPr="00B21BBF">
        <w:rPr>
          <w:rFonts w:asciiTheme="minorHAnsi" w:hAnsiTheme="minorHAnsi" w:cstheme="minorHAnsi"/>
        </w:rPr>
        <w:t>przygotowanie  stenogramu w języku polskim z każdego dnia posiedzeń</w:t>
      </w:r>
    </w:p>
    <w:p w14:paraId="4DA1860A" w14:textId="77777777" w:rsidR="00637741" w:rsidRPr="00B21BBF" w:rsidRDefault="00637741" w:rsidP="00C94B4A">
      <w:pPr>
        <w:pStyle w:val="Akapitzlist"/>
        <w:widowControl/>
        <w:numPr>
          <w:ilvl w:val="0"/>
          <w:numId w:val="126"/>
        </w:numPr>
        <w:autoSpaceDE/>
        <w:autoSpaceDN/>
        <w:spacing w:before="0"/>
        <w:rPr>
          <w:rFonts w:asciiTheme="minorHAnsi" w:hAnsiTheme="minorHAnsi" w:cstheme="minorHAnsi"/>
        </w:rPr>
      </w:pPr>
      <w:r w:rsidRPr="00B21BBF">
        <w:rPr>
          <w:rFonts w:asciiTheme="minorHAnsi" w:hAnsiTheme="minorHAnsi" w:cstheme="minorHAnsi"/>
        </w:rPr>
        <w:t>przygotowanie dwujęzycznego protokołu z każdego dnia posiedzeń (w języku polskim i słowackim lub innym języku UE)</w:t>
      </w:r>
    </w:p>
    <w:p w14:paraId="48A01329" w14:textId="77777777" w:rsidR="00637741" w:rsidRPr="00B21BBF" w:rsidRDefault="00637741" w:rsidP="00C94B4A">
      <w:pPr>
        <w:pStyle w:val="Akapitzlist"/>
        <w:widowControl/>
        <w:numPr>
          <w:ilvl w:val="0"/>
          <w:numId w:val="126"/>
        </w:numPr>
        <w:autoSpaceDE/>
        <w:autoSpaceDN/>
        <w:spacing w:before="0"/>
        <w:rPr>
          <w:rFonts w:asciiTheme="minorHAnsi" w:hAnsiTheme="minorHAnsi" w:cstheme="minorHAnsi"/>
        </w:rPr>
      </w:pPr>
      <w:r w:rsidRPr="00B21BBF">
        <w:rPr>
          <w:rFonts w:asciiTheme="minorHAnsi" w:hAnsiTheme="minorHAnsi" w:cstheme="minorHAnsi"/>
        </w:rPr>
        <w:t xml:space="preserve">usługa gastronomiczna podczas posiedzeń (serwis kawowy, obiady, kolacje) </w:t>
      </w:r>
    </w:p>
    <w:p w14:paraId="400BEA74" w14:textId="2E7B0C57" w:rsidR="00637741" w:rsidRPr="00B21BBF" w:rsidRDefault="00B61876" w:rsidP="00C94B4A">
      <w:pPr>
        <w:pStyle w:val="Akapitzlist"/>
        <w:widowControl/>
        <w:numPr>
          <w:ilvl w:val="0"/>
          <w:numId w:val="126"/>
        </w:numPr>
        <w:autoSpaceDE/>
        <w:autoSpaceDN/>
        <w:spacing w:before="0"/>
        <w:rPr>
          <w:rFonts w:asciiTheme="minorHAnsi" w:hAnsiTheme="minorHAnsi" w:cstheme="minorHAnsi"/>
        </w:rPr>
      </w:pPr>
      <w:r>
        <w:rPr>
          <w:rFonts w:asciiTheme="minorHAnsi" w:hAnsiTheme="minorHAnsi" w:cstheme="minorHAnsi"/>
        </w:rPr>
        <w:t xml:space="preserve">zamawiający zastrzega możliwość </w:t>
      </w:r>
      <w:r w:rsidR="00637741" w:rsidRPr="00B21BBF">
        <w:rPr>
          <w:rFonts w:asciiTheme="minorHAnsi" w:hAnsiTheme="minorHAnsi" w:cstheme="minorHAnsi"/>
        </w:rPr>
        <w:t>organizacj</w:t>
      </w:r>
      <w:r>
        <w:rPr>
          <w:rFonts w:asciiTheme="minorHAnsi" w:hAnsiTheme="minorHAnsi" w:cstheme="minorHAnsi"/>
        </w:rPr>
        <w:t>i</w:t>
      </w:r>
      <w:r w:rsidR="00637741" w:rsidRPr="00B21BBF">
        <w:rPr>
          <w:rFonts w:asciiTheme="minorHAnsi" w:hAnsiTheme="minorHAnsi" w:cstheme="minorHAnsi"/>
        </w:rPr>
        <w:t xml:space="preserve"> plenerowej kolacji podczas wizyt w projektach </w:t>
      </w:r>
      <w:r>
        <w:rPr>
          <w:rFonts w:asciiTheme="minorHAnsi" w:hAnsiTheme="minorHAnsi" w:cstheme="minorHAnsi"/>
        </w:rPr>
        <w:t xml:space="preserve">zamiast kolacji w hotelu </w:t>
      </w:r>
    </w:p>
    <w:p w14:paraId="242E46D3" w14:textId="77777777" w:rsidR="00637741" w:rsidRPr="00B21BBF" w:rsidRDefault="00637741" w:rsidP="00C94B4A">
      <w:pPr>
        <w:pStyle w:val="Akapitzlist"/>
        <w:widowControl/>
        <w:numPr>
          <w:ilvl w:val="0"/>
          <w:numId w:val="126"/>
        </w:numPr>
        <w:autoSpaceDE/>
        <w:autoSpaceDN/>
        <w:spacing w:before="0"/>
        <w:rPr>
          <w:rFonts w:asciiTheme="minorHAnsi" w:hAnsiTheme="minorHAnsi" w:cstheme="minorHAnsi"/>
        </w:rPr>
      </w:pPr>
      <w:r w:rsidRPr="00B21BBF">
        <w:rPr>
          <w:rFonts w:asciiTheme="minorHAnsi" w:hAnsiTheme="minorHAnsi" w:cstheme="minorHAnsi"/>
        </w:rPr>
        <w:t xml:space="preserve">usługa hotelarska (rezerwacja pokoi hotelowych) </w:t>
      </w:r>
    </w:p>
    <w:p w14:paraId="1E5FC899" w14:textId="77777777" w:rsidR="00637741" w:rsidRPr="00B21BBF" w:rsidRDefault="00637741" w:rsidP="00C94B4A">
      <w:pPr>
        <w:pStyle w:val="Akapitzlist"/>
        <w:widowControl/>
        <w:numPr>
          <w:ilvl w:val="0"/>
          <w:numId w:val="126"/>
        </w:numPr>
        <w:autoSpaceDE/>
        <w:autoSpaceDN/>
        <w:spacing w:before="0"/>
        <w:rPr>
          <w:rFonts w:asciiTheme="minorHAnsi" w:hAnsiTheme="minorHAnsi" w:cstheme="minorHAnsi"/>
        </w:rPr>
      </w:pPr>
      <w:r w:rsidRPr="00B21BBF">
        <w:rPr>
          <w:rFonts w:asciiTheme="minorHAnsi" w:hAnsiTheme="minorHAnsi" w:cstheme="minorHAnsi"/>
        </w:rPr>
        <w:t>zapewnienie: przechowalni bagażu, szatni i miejsc postojowych.</w:t>
      </w:r>
    </w:p>
    <w:p w14:paraId="5B9F550C" w14:textId="77777777" w:rsidR="00637741" w:rsidRPr="00B21BBF" w:rsidRDefault="00637741" w:rsidP="00637741">
      <w:pPr>
        <w:pStyle w:val="Akapitzlist"/>
        <w:ind w:left="720"/>
        <w:rPr>
          <w:rFonts w:asciiTheme="minorHAnsi" w:hAnsiTheme="minorHAnsi" w:cstheme="minorHAnsi"/>
        </w:rPr>
      </w:pPr>
    </w:p>
    <w:p w14:paraId="0A8E816F" w14:textId="77777777" w:rsidR="00637741" w:rsidRPr="00B21BBF" w:rsidRDefault="00637741" w:rsidP="00C94B4A">
      <w:pPr>
        <w:pStyle w:val="Akapitzlist"/>
        <w:widowControl/>
        <w:numPr>
          <w:ilvl w:val="0"/>
          <w:numId w:val="110"/>
        </w:numPr>
        <w:autoSpaceDE/>
        <w:autoSpaceDN/>
        <w:spacing w:before="0"/>
        <w:ind w:left="284" w:hanging="426"/>
        <w:rPr>
          <w:rFonts w:asciiTheme="minorHAnsi" w:hAnsiTheme="minorHAnsi" w:cstheme="minorHAnsi"/>
          <w:u w:val="single"/>
        </w:rPr>
      </w:pPr>
      <w:r w:rsidRPr="00B21BBF">
        <w:rPr>
          <w:rFonts w:asciiTheme="minorHAnsi" w:hAnsiTheme="minorHAnsi" w:cstheme="minorHAnsi"/>
        </w:rPr>
        <w:t>Miejsca planowanych posiedzeń</w:t>
      </w:r>
      <w:r w:rsidRPr="00B21BBF">
        <w:rPr>
          <w:rFonts w:asciiTheme="minorHAnsi" w:hAnsiTheme="minorHAnsi" w:cstheme="minorHAnsi"/>
          <w:u w:val="single"/>
        </w:rPr>
        <w:t>:</w:t>
      </w:r>
    </w:p>
    <w:p w14:paraId="18082B29" w14:textId="77777777" w:rsidR="00637741" w:rsidRPr="00B21BBF" w:rsidRDefault="00637741" w:rsidP="00637741">
      <w:pPr>
        <w:jc w:val="both"/>
        <w:rPr>
          <w:rFonts w:asciiTheme="minorHAnsi" w:hAnsiTheme="minorHAnsi" w:cstheme="minorHAnsi"/>
        </w:rPr>
      </w:pPr>
      <w:r w:rsidRPr="00B21BBF">
        <w:rPr>
          <w:rFonts w:asciiTheme="minorHAnsi" w:hAnsiTheme="minorHAnsi" w:cstheme="minorHAnsi"/>
        </w:rPr>
        <w:t xml:space="preserve">Obszar wsparcia programu obejmuje </w:t>
      </w:r>
      <w:r w:rsidRPr="00B21BBF">
        <w:rPr>
          <w:rFonts w:asciiTheme="minorHAnsi" w:hAnsiTheme="minorHAnsi" w:cstheme="minorHAnsi"/>
          <w:u w:val="single"/>
        </w:rPr>
        <w:t>po stronie polskiej</w:t>
      </w:r>
      <w:r w:rsidRPr="00B21BBF">
        <w:rPr>
          <w:rFonts w:asciiTheme="minorHAnsi" w:hAnsiTheme="minorHAnsi" w:cstheme="minorHAnsi"/>
        </w:rPr>
        <w:t xml:space="preserve"> powiaty: pszczyński, cieszyński, bielski, żywiecki, olkuski, chrzanowski, oświęcimski, wadowicki, suski, myślenicki, tatrzański, nowotarski, limanowski, nowosądecki, gorlicki, bieszczadzki, leski, sanocki, brzozowski, krośnieński, jasielski, rzeszowski, przeworski, przemyski, jarosławski, lubaczowski, miasta na prawach powiatu: Bielsko-Biała, Nowy Sącz, Krosno, Przemyśl.</w:t>
      </w:r>
    </w:p>
    <w:p w14:paraId="0C6C8157" w14:textId="7CA5887F" w:rsidR="00637741" w:rsidRPr="00B21BBF" w:rsidRDefault="001E5461" w:rsidP="00637741">
      <w:pPr>
        <w:pStyle w:val="Akapitzlist"/>
        <w:ind w:left="0"/>
        <w:rPr>
          <w:rFonts w:asciiTheme="minorHAnsi" w:hAnsiTheme="minorHAnsi" w:cstheme="minorHAnsi"/>
        </w:rPr>
      </w:pPr>
      <w:r>
        <w:rPr>
          <w:rFonts w:asciiTheme="minorHAnsi" w:hAnsiTheme="minorHAnsi" w:cstheme="minorHAnsi"/>
        </w:rPr>
        <w:t xml:space="preserve">       </w:t>
      </w:r>
      <w:r w:rsidR="00637741" w:rsidRPr="00B21BBF">
        <w:rPr>
          <w:rFonts w:asciiTheme="minorHAnsi" w:hAnsiTheme="minorHAnsi" w:cstheme="minorHAnsi"/>
        </w:rPr>
        <w:t xml:space="preserve">Obszar wsparcia Programu obejmuje </w:t>
      </w:r>
      <w:r w:rsidR="00637741" w:rsidRPr="00B21BBF">
        <w:rPr>
          <w:rFonts w:asciiTheme="minorHAnsi" w:hAnsiTheme="minorHAnsi" w:cstheme="minorHAnsi"/>
          <w:u w:val="single"/>
        </w:rPr>
        <w:t>po stronie słowackiej</w:t>
      </w:r>
      <w:r w:rsidR="00637741" w:rsidRPr="00B21BBF">
        <w:rPr>
          <w:rFonts w:asciiTheme="minorHAnsi" w:hAnsiTheme="minorHAnsi" w:cstheme="minorHAnsi"/>
        </w:rPr>
        <w:t xml:space="preserve">: </w:t>
      </w:r>
      <w:proofErr w:type="spellStart"/>
      <w:r w:rsidR="00637741" w:rsidRPr="00B21BBF">
        <w:rPr>
          <w:rFonts w:asciiTheme="minorHAnsi" w:hAnsiTheme="minorHAnsi" w:cstheme="minorHAnsi"/>
        </w:rPr>
        <w:t>Preszowski</w:t>
      </w:r>
      <w:proofErr w:type="spellEnd"/>
      <w:r w:rsidR="00637741" w:rsidRPr="00B21BBF">
        <w:rPr>
          <w:rFonts w:asciiTheme="minorHAnsi" w:hAnsiTheme="minorHAnsi" w:cstheme="minorHAnsi"/>
        </w:rPr>
        <w:t xml:space="preserve"> Kraj Samorządowy, Żyliński Kraj Samorządowy (powiaty): </w:t>
      </w:r>
      <w:proofErr w:type="spellStart"/>
      <w:r w:rsidR="00637741" w:rsidRPr="00B21BBF">
        <w:rPr>
          <w:rFonts w:asciiTheme="minorHAnsi" w:hAnsiTheme="minorHAnsi" w:cstheme="minorHAnsi"/>
        </w:rPr>
        <w:t>Čadca</w:t>
      </w:r>
      <w:proofErr w:type="spellEnd"/>
      <w:r w:rsidR="00637741" w:rsidRPr="00B21BBF">
        <w:rPr>
          <w:rFonts w:asciiTheme="minorHAnsi" w:hAnsiTheme="minorHAnsi" w:cstheme="minorHAnsi"/>
        </w:rPr>
        <w:t xml:space="preserve">, </w:t>
      </w:r>
      <w:proofErr w:type="spellStart"/>
      <w:r w:rsidR="00637741" w:rsidRPr="00B21BBF">
        <w:rPr>
          <w:rFonts w:asciiTheme="minorHAnsi" w:hAnsiTheme="minorHAnsi" w:cstheme="minorHAnsi"/>
        </w:rPr>
        <w:t>Kysucké</w:t>
      </w:r>
      <w:proofErr w:type="spellEnd"/>
      <w:r w:rsidR="00637741" w:rsidRPr="00B21BBF">
        <w:rPr>
          <w:rFonts w:asciiTheme="minorHAnsi" w:hAnsiTheme="minorHAnsi" w:cstheme="minorHAnsi"/>
        </w:rPr>
        <w:t xml:space="preserve"> </w:t>
      </w:r>
      <w:proofErr w:type="spellStart"/>
      <w:r w:rsidR="00637741" w:rsidRPr="00B21BBF">
        <w:rPr>
          <w:rFonts w:asciiTheme="minorHAnsi" w:hAnsiTheme="minorHAnsi" w:cstheme="minorHAnsi"/>
        </w:rPr>
        <w:t>Nové</w:t>
      </w:r>
      <w:proofErr w:type="spellEnd"/>
      <w:r w:rsidR="00637741" w:rsidRPr="00B21BBF">
        <w:rPr>
          <w:rFonts w:asciiTheme="minorHAnsi" w:hAnsiTheme="minorHAnsi" w:cstheme="minorHAnsi"/>
        </w:rPr>
        <w:t xml:space="preserve"> </w:t>
      </w:r>
      <w:proofErr w:type="spellStart"/>
      <w:r w:rsidR="00637741" w:rsidRPr="00B21BBF">
        <w:rPr>
          <w:rFonts w:asciiTheme="minorHAnsi" w:hAnsiTheme="minorHAnsi" w:cstheme="minorHAnsi"/>
        </w:rPr>
        <w:t>Mesto</w:t>
      </w:r>
      <w:proofErr w:type="spellEnd"/>
      <w:r w:rsidR="00637741" w:rsidRPr="00B21BBF">
        <w:rPr>
          <w:rFonts w:asciiTheme="minorHAnsi" w:hAnsiTheme="minorHAnsi" w:cstheme="minorHAnsi"/>
        </w:rPr>
        <w:t xml:space="preserve">, </w:t>
      </w:r>
      <w:proofErr w:type="spellStart"/>
      <w:r w:rsidR="00637741" w:rsidRPr="00B21BBF">
        <w:rPr>
          <w:rFonts w:asciiTheme="minorHAnsi" w:hAnsiTheme="minorHAnsi" w:cstheme="minorHAnsi"/>
        </w:rPr>
        <w:t>Bytča</w:t>
      </w:r>
      <w:proofErr w:type="spellEnd"/>
      <w:r w:rsidR="00637741" w:rsidRPr="00B21BBF">
        <w:rPr>
          <w:rFonts w:asciiTheme="minorHAnsi" w:hAnsiTheme="minorHAnsi" w:cstheme="minorHAnsi"/>
        </w:rPr>
        <w:t xml:space="preserve">, </w:t>
      </w:r>
      <w:proofErr w:type="spellStart"/>
      <w:r w:rsidR="00637741" w:rsidRPr="00B21BBF">
        <w:rPr>
          <w:rFonts w:asciiTheme="minorHAnsi" w:hAnsiTheme="minorHAnsi" w:cstheme="minorHAnsi"/>
        </w:rPr>
        <w:t>Žilina</w:t>
      </w:r>
      <w:proofErr w:type="spellEnd"/>
      <w:r w:rsidR="00637741" w:rsidRPr="00B21BBF">
        <w:rPr>
          <w:rFonts w:asciiTheme="minorHAnsi" w:hAnsiTheme="minorHAnsi" w:cstheme="minorHAnsi"/>
        </w:rPr>
        <w:t xml:space="preserve">, Martin, </w:t>
      </w:r>
      <w:proofErr w:type="spellStart"/>
      <w:r w:rsidR="00637741" w:rsidRPr="00B21BBF">
        <w:rPr>
          <w:rFonts w:asciiTheme="minorHAnsi" w:hAnsiTheme="minorHAnsi" w:cstheme="minorHAnsi"/>
        </w:rPr>
        <w:t>Turčianske</w:t>
      </w:r>
      <w:proofErr w:type="spellEnd"/>
      <w:r w:rsidR="00637741" w:rsidRPr="00B21BBF">
        <w:rPr>
          <w:rFonts w:asciiTheme="minorHAnsi" w:hAnsiTheme="minorHAnsi" w:cstheme="minorHAnsi"/>
        </w:rPr>
        <w:t xml:space="preserve"> Teplice, </w:t>
      </w:r>
      <w:proofErr w:type="spellStart"/>
      <w:r w:rsidR="00637741" w:rsidRPr="00B21BBF">
        <w:rPr>
          <w:rFonts w:asciiTheme="minorHAnsi" w:hAnsiTheme="minorHAnsi" w:cstheme="minorHAnsi"/>
        </w:rPr>
        <w:t>Ružomberok</w:t>
      </w:r>
      <w:proofErr w:type="spellEnd"/>
      <w:r w:rsidR="00637741" w:rsidRPr="00B21BBF">
        <w:rPr>
          <w:rFonts w:asciiTheme="minorHAnsi" w:hAnsiTheme="minorHAnsi" w:cstheme="minorHAnsi"/>
        </w:rPr>
        <w:t xml:space="preserve">, </w:t>
      </w:r>
      <w:proofErr w:type="spellStart"/>
      <w:r w:rsidR="00637741" w:rsidRPr="00B21BBF">
        <w:rPr>
          <w:rFonts w:asciiTheme="minorHAnsi" w:hAnsiTheme="minorHAnsi" w:cstheme="minorHAnsi"/>
        </w:rPr>
        <w:t>Dolný</w:t>
      </w:r>
      <w:proofErr w:type="spellEnd"/>
      <w:r w:rsidR="00637741" w:rsidRPr="00B21BBF">
        <w:rPr>
          <w:rFonts w:asciiTheme="minorHAnsi" w:hAnsiTheme="minorHAnsi" w:cstheme="minorHAnsi"/>
        </w:rPr>
        <w:t xml:space="preserve"> </w:t>
      </w:r>
      <w:proofErr w:type="spellStart"/>
      <w:r w:rsidR="00637741" w:rsidRPr="00B21BBF">
        <w:rPr>
          <w:rFonts w:asciiTheme="minorHAnsi" w:hAnsiTheme="minorHAnsi" w:cstheme="minorHAnsi"/>
        </w:rPr>
        <w:t>Kubín</w:t>
      </w:r>
      <w:proofErr w:type="spellEnd"/>
      <w:r w:rsidR="00637741" w:rsidRPr="00B21BBF">
        <w:rPr>
          <w:rFonts w:asciiTheme="minorHAnsi" w:hAnsiTheme="minorHAnsi" w:cstheme="minorHAnsi"/>
        </w:rPr>
        <w:t xml:space="preserve">, </w:t>
      </w:r>
      <w:proofErr w:type="spellStart"/>
      <w:r w:rsidR="00637741" w:rsidRPr="00B21BBF">
        <w:rPr>
          <w:rFonts w:asciiTheme="minorHAnsi" w:hAnsiTheme="minorHAnsi" w:cstheme="minorHAnsi"/>
        </w:rPr>
        <w:t>Námestovo</w:t>
      </w:r>
      <w:proofErr w:type="spellEnd"/>
      <w:r w:rsidR="00637741" w:rsidRPr="00B21BBF">
        <w:rPr>
          <w:rFonts w:asciiTheme="minorHAnsi" w:hAnsiTheme="minorHAnsi" w:cstheme="minorHAnsi"/>
        </w:rPr>
        <w:t xml:space="preserve">, </w:t>
      </w:r>
      <w:proofErr w:type="spellStart"/>
      <w:r w:rsidR="00637741" w:rsidRPr="00B21BBF">
        <w:rPr>
          <w:rFonts w:asciiTheme="minorHAnsi" w:hAnsiTheme="minorHAnsi" w:cstheme="minorHAnsi"/>
        </w:rPr>
        <w:t>Tvrdošín</w:t>
      </w:r>
      <w:proofErr w:type="spellEnd"/>
      <w:r w:rsidR="00637741" w:rsidRPr="00B21BBF">
        <w:rPr>
          <w:rFonts w:asciiTheme="minorHAnsi" w:hAnsiTheme="minorHAnsi" w:cstheme="minorHAnsi"/>
        </w:rPr>
        <w:t xml:space="preserve">, </w:t>
      </w:r>
      <w:proofErr w:type="spellStart"/>
      <w:r w:rsidR="00637741" w:rsidRPr="00B21BBF">
        <w:rPr>
          <w:rFonts w:asciiTheme="minorHAnsi" w:hAnsiTheme="minorHAnsi" w:cstheme="minorHAnsi"/>
        </w:rPr>
        <w:t>Liptovský</w:t>
      </w:r>
      <w:proofErr w:type="spellEnd"/>
      <w:r w:rsidR="00637741" w:rsidRPr="00B21BBF">
        <w:rPr>
          <w:rFonts w:asciiTheme="minorHAnsi" w:hAnsiTheme="minorHAnsi" w:cstheme="minorHAnsi"/>
        </w:rPr>
        <w:t xml:space="preserve"> </w:t>
      </w:r>
      <w:proofErr w:type="spellStart"/>
      <w:r w:rsidR="00637741" w:rsidRPr="00B21BBF">
        <w:rPr>
          <w:rFonts w:asciiTheme="minorHAnsi" w:hAnsiTheme="minorHAnsi" w:cstheme="minorHAnsi"/>
        </w:rPr>
        <w:t>Mikuláš</w:t>
      </w:r>
      <w:proofErr w:type="spellEnd"/>
      <w:r w:rsidR="00637741" w:rsidRPr="00B21BBF">
        <w:rPr>
          <w:rFonts w:asciiTheme="minorHAnsi" w:hAnsiTheme="minorHAnsi" w:cstheme="minorHAnsi"/>
        </w:rPr>
        <w:t xml:space="preserve">, Poprad, </w:t>
      </w:r>
      <w:proofErr w:type="spellStart"/>
      <w:r w:rsidR="00637741" w:rsidRPr="00B21BBF">
        <w:rPr>
          <w:rFonts w:asciiTheme="minorHAnsi" w:hAnsiTheme="minorHAnsi" w:cstheme="minorHAnsi"/>
        </w:rPr>
        <w:t>Kežmarok</w:t>
      </w:r>
      <w:proofErr w:type="spellEnd"/>
      <w:r w:rsidR="00637741" w:rsidRPr="00B21BBF">
        <w:rPr>
          <w:rFonts w:asciiTheme="minorHAnsi" w:hAnsiTheme="minorHAnsi" w:cstheme="minorHAnsi"/>
        </w:rPr>
        <w:t xml:space="preserve">, </w:t>
      </w:r>
      <w:proofErr w:type="spellStart"/>
      <w:r w:rsidR="00637741" w:rsidRPr="00B21BBF">
        <w:rPr>
          <w:rFonts w:asciiTheme="minorHAnsi" w:hAnsiTheme="minorHAnsi" w:cstheme="minorHAnsi"/>
        </w:rPr>
        <w:t>Stará</w:t>
      </w:r>
      <w:proofErr w:type="spellEnd"/>
      <w:r w:rsidR="00637741" w:rsidRPr="00B21BBF">
        <w:rPr>
          <w:rFonts w:asciiTheme="minorHAnsi" w:hAnsiTheme="minorHAnsi" w:cstheme="minorHAnsi"/>
        </w:rPr>
        <w:t xml:space="preserve"> </w:t>
      </w:r>
      <w:proofErr w:type="spellStart"/>
      <w:r w:rsidR="00637741" w:rsidRPr="00B21BBF">
        <w:rPr>
          <w:rFonts w:asciiTheme="minorHAnsi" w:hAnsiTheme="minorHAnsi" w:cstheme="minorHAnsi"/>
        </w:rPr>
        <w:t>Ľubovňa</w:t>
      </w:r>
      <w:proofErr w:type="spellEnd"/>
      <w:r w:rsidR="00637741" w:rsidRPr="00B21BBF">
        <w:rPr>
          <w:rFonts w:asciiTheme="minorHAnsi" w:hAnsiTheme="minorHAnsi" w:cstheme="minorHAnsi"/>
        </w:rPr>
        <w:t xml:space="preserve">, </w:t>
      </w:r>
      <w:proofErr w:type="spellStart"/>
      <w:r w:rsidR="00637741" w:rsidRPr="00B21BBF">
        <w:rPr>
          <w:rFonts w:asciiTheme="minorHAnsi" w:hAnsiTheme="minorHAnsi" w:cstheme="minorHAnsi"/>
        </w:rPr>
        <w:t>Levoča</w:t>
      </w:r>
      <w:proofErr w:type="spellEnd"/>
      <w:r w:rsidR="00637741" w:rsidRPr="00B21BBF">
        <w:rPr>
          <w:rFonts w:asciiTheme="minorHAnsi" w:hAnsiTheme="minorHAnsi" w:cstheme="minorHAnsi"/>
        </w:rPr>
        <w:t xml:space="preserve">, </w:t>
      </w:r>
      <w:proofErr w:type="spellStart"/>
      <w:r w:rsidR="00637741" w:rsidRPr="00B21BBF">
        <w:rPr>
          <w:rFonts w:asciiTheme="minorHAnsi" w:hAnsiTheme="minorHAnsi" w:cstheme="minorHAnsi"/>
        </w:rPr>
        <w:t>Sabinov</w:t>
      </w:r>
      <w:proofErr w:type="spellEnd"/>
      <w:r w:rsidR="00637741" w:rsidRPr="00B21BBF">
        <w:rPr>
          <w:rFonts w:asciiTheme="minorHAnsi" w:hAnsiTheme="minorHAnsi" w:cstheme="minorHAnsi"/>
        </w:rPr>
        <w:t xml:space="preserve">, </w:t>
      </w:r>
      <w:proofErr w:type="spellStart"/>
      <w:r w:rsidR="00637741" w:rsidRPr="00B21BBF">
        <w:rPr>
          <w:rFonts w:asciiTheme="minorHAnsi" w:hAnsiTheme="minorHAnsi" w:cstheme="minorHAnsi"/>
        </w:rPr>
        <w:t>Bardejov</w:t>
      </w:r>
      <w:proofErr w:type="spellEnd"/>
      <w:r w:rsidR="00637741" w:rsidRPr="00B21BBF">
        <w:rPr>
          <w:rFonts w:asciiTheme="minorHAnsi" w:hAnsiTheme="minorHAnsi" w:cstheme="minorHAnsi"/>
        </w:rPr>
        <w:t xml:space="preserve">, </w:t>
      </w:r>
      <w:proofErr w:type="spellStart"/>
      <w:r w:rsidR="00637741" w:rsidRPr="00B21BBF">
        <w:rPr>
          <w:rFonts w:asciiTheme="minorHAnsi" w:hAnsiTheme="minorHAnsi" w:cstheme="minorHAnsi"/>
        </w:rPr>
        <w:t>Svidník</w:t>
      </w:r>
      <w:proofErr w:type="spellEnd"/>
      <w:r w:rsidR="00637741" w:rsidRPr="00B21BBF">
        <w:rPr>
          <w:rFonts w:asciiTheme="minorHAnsi" w:hAnsiTheme="minorHAnsi" w:cstheme="minorHAnsi"/>
        </w:rPr>
        <w:t xml:space="preserve">, </w:t>
      </w:r>
      <w:proofErr w:type="spellStart"/>
      <w:r w:rsidR="00637741" w:rsidRPr="00B21BBF">
        <w:rPr>
          <w:rFonts w:asciiTheme="minorHAnsi" w:hAnsiTheme="minorHAnsi" w:cstheme="minorHAnsi"/>
        </w:rPr>
        <w:t>Prešov</w:t>
      </w:r>
      <w:proofErr w:type="spellEnd"/>
      <w:r w:rsidR="00637741" w:rsidRPr="00B21BBF">
        <w:rPr>
          <w:rFonts w:asciiTheme="minorHAnsi" w:hAnsiTheme="minorHAnsi" w:cstheme="minorHAnsi"/>
        </w:rPr>
        <w:t xml:space="preserve">, </w:t>
      </w:r>
      <w:proofErr w:type="spellStart"/>
      <w:r w:rsidR="00637741" w:rsidRPr="00B21BBF">
        <w:rPr>
          <w:rFonts w:asciiTheme="minorHAnsi" w:hAnsiTheme="minorHAnsi" w:cstheme="minorHAnsi"/>
        </w:rPr>
        <w:t>Vranov</w:t>
      </w:r>
      <w:proofErr w:type="spellEnd"/>
      <w:r w:rsidR="00637741" w:rsidRPr="00B21BBF">
        <w:rPr>
          <w:rFonts w:asciiTheme="minorHAnsi" w:hAnsiTheme="minorHAnsi" w:cstheme="minorHAnsi"/>
        </w:rPr>
        <w:t xml:space="preserve"> nad </w:t>
      </w:r>
      <w:proofErr w:type="spellStart"/>
      <w:r w:rsidR="00637741" w:rsidRPr="00B21BBF">
        <w:rPr>
          <w:rFonts w:asciiTheme="minorHAnsi" w:hAnsiTheme="minorHAnsi" w:cstheme="minorHAnsi"/>
        </w:rPr>
        <w:t>Topľou</w:t>
      </w:r>
      <w:proofErr w:type="spellEnd"/>
      <w:r w:rsidR="00637741" w:rsidRPr="00B21BBF">
        <w:rPr>
          <w:rFonts w:asciiTheme="minorHAnsi" w:hAnsiTheme="minorHAnsi" w:cstheme="minorHAnsi"/>
        </w:rPr>
        <w:t xml:space="preserve">, </w:t>
      </w:r>
      <w:proofErr w:type="spellStart"/>
      <w:r w:rsidR="00637741" w:rsidRPr="00B21BBF">
        <w:rPr>
          <w:rFonts w:asciiTheme="minorHAnsi" w:hAnsiTheme="minorHAnsi" w:cstheme="minorHAnsi"/>
        </w:rPr>
        <w:t>Stropkov</w:t>
      </w:r>
      <w:proofErr w:type="spellEnd"/>
      <w:r w:rsidR="00637741" w:rsidRPr="00B21BBF">
        <w:rPr>
          <w:rFonts w:asciiTheme="minorHAnsi" w:hAnsiTheme="minorHAnsi" w:cstheme="minorHAnsi"/>
        </w:rPr>
        <w:t xml:space="preserve">, </w:t>
      </w:r>
      <w:proofErr w:type="spellStart"/>
      <w:r w:rsidR="00637741" w:rsidRPr="00B21BBF">
        <w:rPr>
          <w:rFonts w:asciiTheme="minorHAnsi" w:hAnsiTheme="minorHAnsi" w:cstheme="minorHAnsi"/>
        </w:rPr>
        <w:t>Medzilaborce</w:t>
      </w:r>
      <w:proofErr w:type="spellEnd"/>
      <w:r w:rsidR="00637741" w:rsidRPr="00B21BBF">
        <w:rPr>
          <w:rFonts w:asciiTheme="minorHAnsi" w:hAnsiTheme="minorHAnsi" w:cstheme="minorHAnsi"/>
        </w:rPr>
        <w:t xml:space="preserve">, </w:t>
      </w:r>
      <w:proofErr w:type="spellStart"/>
      <w:r w:rsidR="00637741" w:rsidRPr="00B21BBF">
        <w:rPr>
          <w:rFonts w:asciiTheme="minorHAnsi" w:hAnsiTheme="minorHAnsi" w:cstheme="minorHAnsi"/>
        </w:rPr>
        <w:t>Humenné</w:t>
      </w:r>
      <w:proofErr w:type="spellEnd"/>
      <w:r w:rsidR="00637741" w:rsidRPr="00B21BBF">
        <w:rPr>
          <w:rFonts w:asciiTheme="minorHAnsi" w:hAnsiTheme="minorHAnsi" w:cstheme="minorHAnsi"/>
        </w:rPr>
        <w:t xml:space="preserve">, </w:t>
      </w:r>
      <w:proofErr w:type="spellStart"/>
      <w:r w:rsidR="00637741" w:rsidRPr="00B21BBF">
        <w:rPr>
          <w:rFonts w:asciiTheme="minorHAnsi" w:hAnsiTheme="minorHAnsi" w:cstheme="minorHAnsi"/>
        </w:rPr>
        <w:t>Snina</w:t>
      </w:r>
      <w:proofErr w:type="spellEnd"/>
      <w:r w:rsidR="00637741" w:rsidRPr="00B21BBF">
        <w:rPr>
          <w:rFonts w:asciiTheme="minorHAnsi" w:hAnsiTheme="minorHAnsi" w:cstheme="minorHAnsi"/>
        </w:rPr>
        <w:t xml:space="preserve"> oraz powiat </w:t>
      </w:r>
      <w:proofErr w:type="spellStart"/>
      <w:r w:rsidR="00637741" w:rsidRPr="00B21BBF">
        <w:rPr>
          <w:rFonts w:asciiTheme="minorHAnsi" w:hAnsiTheme="minorHAnsi" w:cstheme="minorHAnsi"/>
        </w:rPr>
        <w:t>Spišská</w:t>
      </w:r>
      <w:proofErr w:type="spellEnd"/>
      <w:r w:rsidR="00637741" w:rsidRPr="00B21BBF">
        <w:rPr>
          <w:rFonts w:asciiTheme="minorHAnsi" w:hAnsiTheme="minorHAnsi" w:cstheme="minorHAnsi"/>
        </w:rPr>
        <w:t xml:space="preserve"> </w:t>
      </w:r>
      <w:proofErr w:type="spellStart"/>
      <w:r w:rsidR="00637741" w:rsidRPr="00B21BBF">
        <w:rPr>
          <w:rFonts w:asciiTheme="minorHAnsi" w:hAnsiTheme="minorHAnsi" w:cstheme="minorHAnsi"/>
        </w:rPr>
        <w:t>Nová</w:t>
      </w:r>
      <w:proofErr w:type="spellEnd"/>
      <w:r w:rsidR="00637741" w:rsidRPr="00B21BBF">
        <w:rPr>
          <w:rFonts w:asciiTheme="minorHAnsi" w:hAnsiTheme="minorHAnsi" w:cstheme="minorHAnsi"/>
        </w:rPr>
        <w:t xml:space="preserve"> </w:t>
      </w:r>
      <w:proofErr w:type="spellStart"/>
      <w:r w:rsidR="00637741" w:rsidRPr="00B21BBF">
        <w:rPr>
          <w:rFonts w:asciiTheme="minorHAnsi" w:hAnsiTheme="minorHAnsi" w:cstheme="minorHAnsi"/>
        </w:rPr>
        <w:t>Ves</w:t>
      </w:r>
      <w:proofErr w:type="spellEnd"/>
      <w:r w:rsidR="00637741" w:rsidRPr="00B21BBF">
        <w:rPr>
          <w:rFonts w:asciiTheme="minorHAnsi" w:hAnsiTheme="minorHAnsi" w:cstheme="minorHAnsi"/>
        </w:rPr>
        <w:t>.</w:t>
      </w:r>
    </w:p>
    <w:p w14:paraId="39AA97FC" w14:textId="77777777" w:rsidR="00637741" w:rsidRPr="00B21BBF" w:rsidRDefault="00637741" w:rsidP="00637741">
      <w:pPr>
        <w:pStyle w:val="Akapitzlist"/>
        <w:ind w:left="0"/>
        <w:rPr>
          <w:rFonts w:asciiTheme="minorHAnsi" w:hAnsiTheme="minorHAnsi" w:cstheme="minorHAnsi"/>
        </w:rPr>
      </w:pPr>
    </w:p>
    <w:p w14:paraId="60956CEC" w14:textId="77777777" w:rsidR="00637741" w:rsidRPr="00B21BBF" w:rsidRDefault="00637741" w:rsidP="00C94B4A">
      <w:pPr>
        <w:pStyle w:val="Akapitzlist"/>
        <w:widowControl/>
        <w:numPr>
          <w:ilvl w:val="0"/>
          <w:numId w:val="110"/>
        </w:numPr>
        <w:autoSpaceDE/>
        <w:autoSpaceDN/>
        <w:spacing w:before="0"/>
        <w:ind w:left="284" w:hanging="426"/>
        <w:rPr>
          <w:rFonts w:asciiTheme="minorHAnsi" w:hAnsiTheme="minorHAnsi" w:cstheme="minorHAnsi"/>
        </w:rPr>
      </w:pPr>
      <w:r w:rsidRPr="00B21BBF">
        <w:rPr>
          <w:rFonts w:asciiTheme="minorHAnsi" w:hAnsiTheme="minorHAnsi" w:cstheme="minorHAnsi"/>
        </w:rPr>
        <w:t xml:space="preserve"> Posiedzenia KM będą odbywały się naprzemiennie w Polsce i w Słowacji. </w:t>
      </w:r>
    </w:p>
    <w:p w14:paraId="5DD8E055" w14:textId="4195248C" w:rsidR="00637741" w:rsidRPr="00B21BBF" w:rsidRDefault="00637741" w:rsidP="00C94B4A">
      <w:pPr>
        <w:pStyle w:val="Akapitzlist"/>
        <w:widowControl/>
        <w:numPr>
          <w:ilvl w:val="0"/>
          <w:numId w:val="110"/>
        </w:numPr>
        <w:autoSpaceDE/>
        <w:autoSpaceDN/>
        <w:spacing w:before="0"/>
        <w:ind w:left="284" w:hanging="426"/>
        <w:rPr>
          <w:rFonts w:asciiTheme="minorHAnsi" w:hAnsiTheme="minorHAnsi" w:cstheme="minorHAnsi"/>
        </w:rPr>
      </w:pPr>
      <w:r w:rsidRPr="00B21BBF">
        <w:rPr>
          <w:rFonts w:asciiTheme="minorHAnsi" w:hAnsiTheme="minorHAnsi" w:cstheme="minorHAnsi"/>
        </w:rPr>
        <w:t xml:space="preserve">Posiedzenia KM </w:t>
      </w:r>
      <w:r w:rsidR="006575F7">
        <w:rPr>
          <w:rFonts w:asciiTheme="minorHAnsi" w:hAnsiTheme="minorHAnsi" w:cstheme="minorHAnsi"/>
        </w:rPr>
        <w:t xml:space="preserve">mogą mieć charakter </w:t>
      </w:r>
      <w:r w:rsidRPr="00B21BBF">
        <w:rPr>
          <w:rFonts w:asciiTheme="minorHAnsi" w:hAnsiTheme="minorHAnsi" w:cstheme="minorHAnsi"/>
        </w:rPr>
        <w:t xml:space="preserve"> jednodniowy lub dwudniow</w:t>
      </w:r>
      <w:r w:rsidR="006575F7">
        <w:rPr>
          <w:rFonts w:asciiTheme="minorHAnsi" w:hAnsiTheme="minorHAnsi" w:cstheme="minorHAnsi"/>
        </w:rPr>
        <w:t>y- każdorazowo Zam</w:t>
      </w:r>
      <w:r w:rsidR="009B543C">
        <w:rPr>
          <w:rFonts w:asciiTheme="minorHAnsi" w:hAnsiTheme="minorHAnsi" w:cstheme="minorHAnsi"/>
        </w:rPr>
        <w:t>a</w:t>
      </w:r>
      <w:r w:rsidR="006575F7">
        <w:rPr>
          <w:rFonts w:asciiTheme="minorHAnsi" w:hAnsiTheme="minorHAnsi" w:cstheme="minorHAnsi"/>
        </w:rPr>
        <w:t>wiaj</w:t>
      </w:r>
      <w:r w:rsidR="009B543C">
        <w:rPr>
          <w:rFonts w:asciiTheme="minorHAnsi" w:hAnsiTheme="minorHAnsi" w:cstheme="minorHAnsi"/>
        </w:rPr>
        <w:t>ą</w:t>
      </w:r>
      <w:r w:rsidR="006575F7">
        <w:rPr>
          <w:rFonts w:asciiTheme="minorHAnsi" w:hAnsiTheme="minorHAnsi" w:cstheme="minorHAnsi"/>
        </w:rPr>
        <w:t>cy wskaże powyższe w zleceniu</w:t>
      </w:r>
      <w:r w:rsidRPr="00B21BBF">
        <w:rPr>
          <w:rFonts w:asciiTheme="minorHAnsi" w:hAnsiTheme="minorHAnsi" w:cstheme="minorHAnsi"/>
        </w:rPr>
        <w:t xml:space="preserve">. </w:t>
      </w:r>
    </w:p>
    <w:p w14:paraId="2D8AB511" w14:textId="77777777" w:rsidR="00637741" w:rsidRPr="00B21BBF" w:rsidRDefault="00637741" w:rsidP="00C94B4A">
      <w:pPr>
        <w:pStyle w:val="Akapitzlist"/>
        <w:widowControl/>
        <w:numPr>
          <w:ilvl w:val="0"/>
          <w:numId w:val="110"/>
        </w:numPr>
        <w:tabs>
          <w:tab w:val="left" w:pos="284"/>
        </w:tabs>
        <w:autoSpaceDE/>
        <w:autoSpaceDN/>
        <w:spacing w:before="0"/>
        <w:ind w:left="284" w:hanging="426"/>
        <w:contextualSpacing/>
        <w:rPr>
          <w:rFonts w:asciiTheme="minorHAnsi" w:hAnsiTheme="minorHAnsi" w:cstheme="minorHAnsi"/>
        </w:rPr>
      </w:pPr>
      <w:r w:rsidRPr="00B21BBF">
        <w:rPr>
          <w:rFonts w:asciiTheme="minorHAnsi" w:hAnsiTheme="minorHAnsi" w:cstheme="minorHAnsi"/>
        </w:rPr>
        <w:t xml:space="preserve">Zamawiający potwierdzi, drogą e-mailową, Wykonawcy datę planowanego posiedzenia, miejsce (powiat, miasto, gmina) spotkania KM oraz miejsce organizacji kolacji i wyjazdu plenerowego najpóźniej na </w:t>
      </w:r>
      <w:r w:rsidRPr="00B21BBF">
        <w:rPr>
          <w:rFonts w:asciiTheme="minorHAnsi" w:hAnsiTheme="minorHAnsi" w:cstheme="minorHAnsi"/>
          <w:b/>
          <w:bCs/>
        </w:rPr>
        <w:t>21 dni kalendarzowych</w:t>
      </w:r>
      <w:r w:rsidRPr="00B21BBF">
        <w:rPr>
          <w:rFonts w:asciiTheme="minorHAnsi" w:hAnsiTheme="minorHAnsi" w:cstheme="minorHAnsi"/>
        </w:rPr>
        <w:t xml:space="preserve"> przed datą planowanego posiedzenia. </w:t>
      </w:r>
    </w:p>
    <w:p w14:paraId="3D511FF9" w14:textId="77777777" w:rsidR="00637741" w:rsidRPr="00B21BBF" w:rsidRDefault="00637741" w:rsidP="00637741">
      <w:pPr>
        <w:pStyle w:val="Akapitzlist"/>
        <w:rPr>
          <w:rFonts w:asciiTheme="minorHAnsi" w:hAnsiTheme="minorHAnsi" w:cstheme="minorHAnsi"/>
        </w:rPr>
      </w:pPr>
    </w:p>
    <w:p w14:paraId="6C446247" w14:textId="77777777" w:rsidR="00637741" w:rsidRPr="00B21BBF" w:rsidRDefault="00637741" w:rsidP="001E5461">
      <w:pPr>
        <w:pStyle w:val="Akapitzlist"/>
        <w:widowControl/>
        <w:numPr>
          <w:ilvl w:val="0"/>
          <w:numId w:val="110"/>
        </w:numPr>
        <w:tabs>
          <w:tab w:val="left" w:pos="284"/>
        </w:tabs>
        <w:autoSpaceDE/>
        <w:autoSpaceDN/>
        <w:spacing w:before="0"/>
        <w:ind w:left="284" w:hanging="426"/>
        <w:contextualSpacing/>
        <w:rPr>
          <w:rFonts w:asciiTheme="minorHAnsi" w:hAnsiTheme="minorHAnsi" w:cstheme="minorHAnsi"/>
        </w:rPr>
      </w:pPr>
      <w:r w:rsidRPr="00B21BBF">
        <w:rPr>
          <w:rFonts w:asciiTheme="minorHAnsi" w:hAnsiTheme="minorHAnsi" w:cstheme="minorHAnsi"/>
        </w:rPr>
        <w:t xml:space="preserve">Zamawiający zastrzega  prawo do </w:t>
      </w:r>
      <w:proofErr w:type="spellStart"/>
      <w:r w:rsidRPr="00B21BBF">
        <w:rPr>
          <w:rFonts w:asciiTheme="minorHAnsi" w:hAnsiTheme="minorHAnsi" w:cstheme="minorHAnsi"/>
        </w:rPr>
        <w:t>bezkosztowej</w:t>
      </w:r>
      <w:proofErr w:type="spellEnd"/>
      <w:r w:rsidRPr="00B21BBF">
        <w:rPr>
          <w:rFonts w:asciiTheme="minorHAnsi" w:hAnsiTheme="minorHAnsi" w:cstheme="minorHAnsi"/>
        </w:rPr>
        <w:t xml:space="preserve"> rezygnacji z organizacji posiedzenia KM, nie później niż </w:t>
      </w:r>
      <w:r w:rsidRPr="00B21BBF">
        <w:rPr>
          <w:rFonts w:asciiTheme="minorHAnsi" w:hAnsiTheme="minorHAnsi" w:cstheme="minorHAnsi"/>
          <w:b/>
          <w:bCs/>
        </w:rPr>
        <w:t>7 dni kalendarzowych</w:t>
      </w:r>
      <w:r w:rsidRPr="00B21BBF">
        <w:rPr>
          <w:rFonts w:asciiTheme="minorHAnsi" w:hAnsiTheme="minorHAnsi" w:cstheme="minorHAnsi"/>
        </w:rPr>
        <w:t xml:space="preserve"> przed terminem wyznaczonym na jego wykonanie, bez ponoszenia skutków finansowych.</w:t>
      </w:r>
    </w:p>
    <w:p w14:paraId="167B414C" w14:textId="77777777" w:rsidR="00637741" w:rsidRPr="00B21BBF" w:rsidRDefault="00637741" w:rsidP="001E5461">
      <w:pPr>
        <w:pStyle w:val="Akapitzlist"/>
        <w:widowControl/>
        <w:numPr>
          <w:ilvl w:val="0"/>
          <w:numId w:val="110"/>
        </w:numPr>
        <w:tabs>
          <w:tab w:val="left" w:pos="284"/>
        </w:tabs>
        <w:autoSpaceDE/>
        <w:autoSpaceDN/>
        <w:spacing w:before="0"/>
        <w:ind w:left="284" w:hanging="426"/>
        <w:contextualSpacing/>
        <w:rPr>
          <w:rFonts w:asciiTheme="minorHAnsi" w:hAnsiTheme="minorHAnsi" w:cstheme="minorHAnsi"/>
        </w:rPr>
      </w:pPr>
      <w:r w:rsidRPr="00B21BBF">
        <w:rPr>
          <w:rFonts w:asciiTheme="minorHAnsi" w:hAnsiTheme="minorHAnsi" w:cstheme="minorHAnsi"/>
        </w:rPr>
        <w:lastRenderedPageBreak/>
        <w:t xml:space="preserve">Po potwierdzeniu przez Zamawiającego terminów i miejsc, Wykonawca, drogą e-mailową, w terminie </w:t>
      </w:r>
      <w:r w:rsidRPr="00B21BBF">
        <w:rPr>
          <w:rFonts w:asciiTheme="minorHAnsi" w:hAnsiTheme="minorHAnsi" w:cstheme="minorHAnsi"/>
          <w:b/>
          <w:bCs/>
        </w:rPr>
        <w:t>do 3 dni</w:t>
      </w:r>
      <w:r w:rsidRPr="00B21BBF">
        <w:rPr>
          <w:rFonts w:asciiTheme="minorHAnsi" w:hAnsiTheme="minorHAnsi" w:cstheme="minorHAnsi"/>
        </w:rPr>
        <w:t xml:space="preserve"> kalendarzowych musi przedstawić Zamawiającemu do wyboru </w:t>
      </w:r>
      <w:r w:rsidRPr="00B21BBF">
        <w:rPr>
          <w:rFonts w:asciiTheme="minorHAnsi" w:hAnsiTheme="minorHAnsi" w:cstheme="minorHAnsi"/>
          <w:b/>
          <w:bCs/>
        </w:rPr>
        <w:t>przynajmniej 3</w:t>
      </w:r>
      <w:r w:rsidRPr="00B21BBF">
        <w:rPr>
          <w:rFonts w:asciiTheme="minorHAnsi" w:hAnsiTheme="minorHAnsi" w:cstheme="minorHAnsi"/>
        </w:rPr>
        <w:t xml:space="preserve"> obiekty hotelarskie, spełniające podane w OPZ kryteria.</w:t>
      </w:r>
    </w:p>
    <w:p w14:paraId="1184ABB2" w14:textId="77777777" w:rsidR="00637741" w:rsidRPr="00B21BBF" w:rsidRDefault="00637741" w:rsidP="001E5461">
      <w:pPr>
        <w:pStyle w:val="Akapitzlist"/>
        <w:widowControl/>
        <w:numPr>
          <w:ilvl w:val="0"/>
          <w:numId w:val="110"/>
        </w:numPr>
        <w:tabs>
          <w:tab w:val="left" w:pos="284"/>
        </w:tabs>
        <w:autoSpaceDE/>
        <w:autoSpaceDN/>
        <w:spacing w:before="0"/>
        <w:ind w:left="567" w:hanging="578"/>
        <w:contextualSpacing/>
        <w:rPr>
          <w:rFonts w:asciiTheme="minorHAnsi" w:hAnsiTheme="minorHAnsi" w:cstheme="minorHAnsi"/>
        </w:rPr>
      </w:pPr>
      <w:r w:rsidRPr="00B21BBF">
        <w:rPr>
          <w:rFonts w:asciiTheme="minorHAnsi" w:hAnsiTheme="minorHAnsi" w:cstheme="minorHAnsi"/>
        </w:rPr>
        <w:t xml:space="preserve">Planowana liczba uczestników każdego posiedzenia KM to: </w:t>
      </w:r>
    </w:p>
    <w:p w14:paraId="29BB9026" w14:textId="77777777" w:rsidR="00637741" w:rsidRPr="00B21BBF" w:rsidRDefault="00637741" w:rsidP="001E5461">
      <w:pPr>
        <w:pStyle w:val="Akapitzlist"/>
        <w:tabs>
          <w:tab w:val="left" w:pos="284"/>
        </w:tabs>
        <w:ind w:left="284" w:firstLine="0"/>
        <w:contextualSpacing/>
        <w:rPr>
          <w:rFonts w:asciiTheme="minorHAnsi" w:hAnsiTheme="minorHAnsi" w:cstheme="minorHAnsi"/>
        </w:rPr>
      </w:pPr>
      <w:r w:rsidRPr="00B21BBF">
        <w:rPr>
          <w:rFonts w:asciiTheme="minorHAnsi" w:hAnsiTheme="minorHAnsi" w:cstheme="minorHAnsi"/>
          <w:b/>
          <w:bCs/>
        </w:rPr>
        <w:t>około 60 osób</w:t>
      </w:r>
      <w:r w:rsidRPr="00B21BBF">
        <w:rPr>
          <w:rFonts w:asciiTheme="minorHAnsi" w:hAnsiTheme="minorHAnsi" w:cstheme="minorHAnsi"/>
        </w:rPr>
        <w:t xml:space="preserve"> w ramach wynajmu sali konferencyjnej, usługi gastronomicznej (serwisy kawowe, obiady, kolacje) oraz blokowej rezerwacji hotelowej, w tym minimum 3 i maksimum 13 osób w ramach usługi hotelarskiej, której koszt ponosi Zamawiający.</w:t>
      </w:r>
    </w:p>
    <w:p w14:paraId="1B95DC65" w14:textId="77777777" w:rsidR="00637741" w:rsidRPr="00B21BBF" w:rsidRDefault="00637741" w:rsidP="001E5461">
      <w:pPr>
        <w:pStyle w:val="Akapitzlist"/>
        <w:widowControl/>
        <w:numPr>
          <w:ilvl w:val="0"/>
          <w:numId w:val="110"/>
        </w:numPr>
        <w:autoSpaceDE/>
        <w:autoSpaceDN/>
        <w:spacing w:before="0" w:after="240"/>
        <w:ind w:left="284" w:hanging="284"/>
        <w:contextualSpacing/>
        <w:rPr>
          <w:rFonts w:asciiTheme="minorHAnsi" w:hAnsiTheme="minorHAnsi" w:cstheme="minorHAnsi"/>
        </w:rPr>
      </w:pPr>
      <w:r w:rsidRPr="00B21BBF">
        <w:rPr>
          <w:rFonts w:asciiTheme="minorHAnsi" w:hAnsiTheme="minorHAnsi" w:cstheme="minorHAnsi"/>
        </w:rPr>
        <w:t xml:space="preserve">Zamawiający określa następujące ramy czasowe posiedzeń: </w:t>
      </w:r>
    </w:p>
    <w:p w14:paraId="5F34D952" w14:textId="1C899FAA" w:rsidR="00637741" w:rsidRPr="00B21BBF" w:rsidRDefault="006575F7" w:rsidP="001E5461">
      <w:pPr>
        <w:pStyle w:val="Akapitzlist"/>
        <w:widowControl/>
        <w:numPr>
          <w:ilvl w:val="0"/>
          <w:numId w:val="113"/>
        </w:numPr>
        <w:autoSpaceDE/>
        <w:autoSpaceDN/>
        <w:spacing w:before="0" w:after="240"/>
        <w:ind w:left="851" w:hanging="284"/>
        <w:contextualSpacing/>
        <w:rPr>
          <w:rFonts w:asciiTheme="minorHAnsi" w:hAnsiTheme="minorHAnsi" w:cstheme="minorHAnsi"/>
        </w:rPr>
      </w:pPr>
      <w:r>
        <w:rPr>
          <w:rFonts w:asciiTheme="minorHAnsi" w:hAnsiTheme="minorHAnsi" w:cstheme="minorHAnsi"/>
        </w:rPr>
        <w:t>posiedzenie</w:t>
      </w:r>
      <w:r w:rsidRPr="00B21BBF">
        <w:rPr>
          <w:rFonts w:asciiTheme="minorHAnsi" w:hAnsiTheme="minorHAnsi" w:cstheme="minorHAnsi"/>
        </w:rPr>
        <w:t xml:space="preserve"> jednodniow</w:t>
      </w:r>
      <w:r>
        <w:rPr>
          <w:rFonts w:asciiTheme="minorHAnsi" w:hAnsiTheme="minorHAnsi" w:cstheme="minorHAnsi"/>
        </w:rPr>
        <w:t>e</w:t>
      </w:r>
      <w:r w:rsidRPr="00B21BBF">
        <w:rPr>
          <w:rFonts w:asciiTheme="minorHAnsi" w:hAnsiTheme="minorHAnsi" w:cstheme="minorHAnsi"/>
        </w:rPr>
        <w:t xml:space="preserve"> </w:t>
      </w:r>
      <w:r w:rsidR="00637741" w:rsidRPr="00B21BBF">
        <w:rPr>
          <w:rFonts w:asciiTheme="minorHAnsi" w:hAnsiTheme="minorHAnsi" w:cstheme="minorHAnsi"/>
        </w:rPr>
        <w:t xml:space="preserve">(maks. czas trwania posiedzenia: do 10 godz. zegarowych),  </w:t>
      </w:r>
    </w:p>
    <w:p w14:paraId="0981F556" w14:textId="126A8C00" w:rsidR="00637741" w:rsidRPr="00B21BBF" w:rsidRDefault="006575F7" w:rsidP="001E5461">
      <w:pPr>
        <w:pStyle w:val="Akapitzlist"/>
        <w:widowControl/>
        <w:numPr>
          <w:ilvl w:val="0"/>
          <w:numId w:val="113"/>
        </w:numPr>
        <w:autoSpaceDE/>
        <w:autoSpaceDN/>
        <w:spacing w:before="0" w:after="240"/>
        <w:ind w:left="851" w:hanging="284"/>
        <w:contextualSpacing/>
        <w:rPr>
          <w:rFonts w:asciiTheme="minorHAnsi" w:hAnsiTheme="minorHAnsi" w:cstheme="minorHAnsi"/>
        </w:rPr>
      </w:pPr>
      <w:r>
        <w:rPr>
          <w:rFonts w:asciiTheme="minorHAnsi" w:hAnsiTheme="minorHAnsi" w:cstheme="minorHAnsi"/>
        </w:rPr>
        <w:t>posiedz</w:t>
      </w:r>
      <w:r w:rsidR="00ED13B5">
        <w:rPr>
          <w:rFonts w:asciiTheme="minorHAnsi" w:hAnsiTheme="minorHAnsi" w:cstheme="minorHAnsi"/>
        </w:rPr>
        <w:t>e</w:t>
      </w:r>
      <w:r>
        <w:rPr>
          <w:rFonts w:asciiTheme="minorHAnsi" w:hAnsiTheme="minorHAnsi" w:cstheme="minorHAnsi"/>
        </w:rPr>
        <w:t>nie</w:t>
      </w:r>
      <w:r w:rsidRPr="00B21BBF">
        <w:rPr>
          <w:rFonts w:asciiTheme="minorHAnsi" w:hAnsiTheme="minorHAnsi" w:cstheme="minorHAnsi"/>
        </w:rPr>
        <w:t xml:space="preserve"> dwudniow</w:t>
      </w:r>
      <w:r>
        <w:rPr>
          <w:rFonts w:asciiTheme="minorHAnsi" w:hAnsiTheme="minorHAnsi" w:cstheme="minorHAnsi"/>
        </w:rPr>
        <w:t>e</w:t>
      </w:r>
      <w:r w:rsidRPr="00B21BBF">
        <w:rPr>
          <w:rFonts w:asciiTheme="minorHAnsi" w:hAnsiTheme="minorHAnsi" w:cstheme="minorHAnsi"/>
        </w:rPr>
        <w:t xml:space="preserve"> </w:t>
      </w:r>
      <w:r w:rsidR="00637741" w:rsidRPr="00B21BBF">
        <w:rPr>
          <w:rFonts w:asciiTheme="minorHAnsi" w:hAnsiTheme="minorHAnsi" w:cstheme="minorHAnsi"/>
        </w:rPr>
        <w:t xml:space="preserve">(maks. czas trwania posiedzenia: do 10 godz. zegarowych w pierwszym dniu i  maks. do 8 godz. zegarowych w drugim dniu). </w:t>
      </w:r>
    </w:p>
    <w:p w14:paraId="59AD8FD9" w14:textId="77777777" w:rsidR="00637741" w:rsidRPr="00B21BBF" w:rsidRDefault="00637741" w:rsidP="00637741">
      <w:pPr>
        <w:pStyle w:val="Akapitzlist"/>
        <w:spacing w:after="240"/>
        <w:ind w:left="720"/>
        <w:contextualSpacing/>
        <w:rPr>
          <w:rFonts w:asciiTheme="minorHAnsi" w:hAnsiTheme="minorHAnsi" w:cstheme="minorHAnsi"/>
        </w:rPr>
      </w:pPr>
    </w:p>
    <w:p w14:paraId="72746D18" w14:textId="54B15562" w:rsidR="00637741" w:rsidRPr="00B21BBF" w:rsidRDefault="00637741" w:rsidP="00637741">
      <w:pPr>
        <w:pStyle w:val="Akapitzlist"/>
        <w:spacing w:after="240"/>
        <w:ind w:left="284"/>
        <w:contextualSpacing/>
        <w:rPr>
          <w:rFonts w:asciiTheme="minorHAnsi" w:hAnsiTheme="minorHAnsi" w:cstheme="minorHAnsi"/>
        </w:rPr>
      </w:pPr>
      <w:r w:rsidRPr="00B21BBF">
        <w:rPr>
          <w:rFonts w:asciiTheme="minorHAnsi" w:hAnsiTheme="minorHAnsi" w:cstheme="minorHAnsi"/>
        </w:rPr>
        <w:t xml:space="preserve">Zamawiający zastrzega </w:t>
      </w:r>
      <w:r w:rsidR="006575F7">
        <w:rPr>
          <w:rFonts w:asciiTheme="minorHAnsi" w:hAnsiTheme="minorHAnsi" w:cstheme="minorHAnsi"/>
        </w:rPr>
        <w:t xml:space="preserve">w ramach zamówienia </w:t>
      </w:r>
      <w:r w:rsidRPr="00B21BBF">
        <w:rPr>
          <w:rFonts w:asciiTheme="minorHAnsi" w:hAnsiTheme="minorHAnsi" w:cstheme="minorHAnsi"/>
        </w:rPr>
        <w:t>dodatkową usługę hotelarską z miejscami parkingowymi i usługą gastronomiczną – kolacją, w dniu poprzedzającym termin rozpoczęcia posiedzenia (w przypadku gdy obrady będą rozpoczynać się od około 9.00 rano) oraz udostępnienie sprzętu w postaci drukarki kolorowej, skanera, kserokopiarki oraz komputera.</w:t>
      </w:r>
    </w:p>
    <w:p w14:paraId="07740CE8" w14:textId="77777777" w:rsidR="00637741" w:rsidRPr="00B21BBF" w:rsidRDefault="00637741" w:rsidP="00637741">
      <w:pPr>
        <w:spacing w:after="240"/>
        <w:contextualSpacing/>
        <w:jc w:val="both"/>
        <w:rPr>
          <w:rFonts w:asciiTheme="minorHAnsi" w:hAnsiTheme="minorHAnsi" w:cstheme="minorHAnsi"/>
          <w:b/>
          <w:bCs/>
          <w:lang w:eastAsia="pl-PL"/>
        </w:rPr>
      </w:pPr>
      <w:r w:rsidRPr="00B21BBF">
        <w:rPr>
          <w:rFonts w:asciiTheme="minorHAnsi" w:hAnsiTheme="minorHAnsi" w:cstheme="minorHAnsi"/>
          <w:b/>
          <w:bCs/>
          <w:lang w:eastAsia="pl-PL"/>
        </w:rPr>
        <w:t>III. ORGANIZACJA POSIEDZENIA KM W POLSCE I W SŁOWACJI OBEJMUJE</w:t>
      </w:r>
    </w:p>
    <w:p w14:paraId="0A1FDE40" w14:textId="77777777" w:rsidR="00637741" w:rsidRPr="00B21BBF" w:rsidRDefault="00637741" w:rsidP="00637741">
      <w:pPr>
        <w:contextualSpacing/>
        <w:jc w:val="both"/>
        <w:rPr>
          <w:rFonts w:asciiTheme="minorHAnsi" w:hAnsiTheme="minorHAnsi" w:cstheme="minorHAnsi"/>
          <w:b/>
          <w:lang w:val="x-none" w:eastAsia="pl-PL"/>
        </w:rPr>
      </w:pPr>
    </w:p>
    <w:p w14:paraId="039DF90C" w14:textId="77777777" w:rsidR="00637741" w:rsidRPr="00B21BBF" w:rsidRDefault="00637741" w:rsidP="00637741">
      <w:pPr>
        <w:jc w:val="both"/>
        <w:rPr>
          <w:rFonts w:asciiTheme="minorHAnsi" w:hAnsiTheme="minorHAnsi" w:cstheme="minorHAnsi"/>
          <w:b/>
          <w:lang w:eastAsia="pl-PL"/>
        </w:rPr>
      </w:pPr>
      <w:r w:rsidRPr="00B21BBF">
        <w:rPr>
          <w:rFonts w:asciiTheme="minorHAnsi" w:hAnsiTheme="minorHAnsi" w:cstheme="minorHAnsi"/>
          <w:bCs/>
          <w:lang w:eastAsia="pl-PL"/>
        </w:rPr>
        <w:t>1.</w:t>
      </w:r>
      <w:r w:rsidRPr="00B21BBF">
        <w:rPr>
          <w:rFonts w:asciiTheme="minorHAnsi" w:hAnsiTheme="minorHAnsi" w:cstheme="minorHAnsi"/>
          <w:b/>
          <w:lang w:eastAsia="pl-PL"/>
        </w:rPr>
        <w:tab/>
        <w:t xml:space="preserve">Usługa zapewnienia </w:t>
      </w:r>
      <w:proofErr w:type="spellStart"/>
      <w:r w:rsidRPr="00B21BBF">
        <w:rPr>
          <w:rFonts w:asciiTheme="minorHAnsi" w:hAnsiTheme="minorHAnsi" w:cstheme="minorHAnsi"/>
          <w:b/>
          <w:lang w:eastAsia="pl-PL"/>
        </w:rPr>
        <w:t>sal</w:t>
      </w:r>
      <w:proofErr w:type="spellEnd"/>
      <w:r w:rsidRPr="00B21BBF">
        <w:rPr>
          <w:rFonts w:asciiTheme="minorHAnsi" w:hAnsiTheme="minorHAnsi" w:cstheme="minorHAnsi"/>
          <w:b/>
          <w:lang w:eastAsia="pl-PL"/>
        </w:rPr>
        <w:t xml:space="preserve"> konferencyjnych</w:t>
      </w:r>
    </w:p>
    <w:p w14:paraId="5E67F2E3" w14:textId="77777777" w:rsidR="00637741" w:rsidRPr="00B21BBF" w:rsidRDefault="00637741" w:rsidP="00C94B4A">
      <w:pPr>
        <w:pStyle w:val="Akapitzlist"/>
        <w:widowControl/>
        <w:numPr>
          <w:ilvl w:val="0"/>
          <w:numId w:val="115"/>
        </w:numPr>
        <w:tabs>
          <w:tab w:val="left" w:pos="360"/>
        </w:tabs>
        <w:autoSpaceDE/>
        <w:autoSpaceDN/>
        <w:spacing w:before="0"/>
        <w:contextualSpacing/>
        <w:rPr>
          <w:rFonts w:asciiTheme="minorHAnsi" w:hAnsiTheme="minorHAnsi" w:cstheme="minorHAnsi"/>
        </w:rPr>
      </w:pPr>
      <w:r w:rsidRPr="00B21BBF">
        <w:rPr>
          <w:rFonts w:asciiTheme="minorHAnsi" w:hAnsiTheme="minorHAnsi" w:cstheme="minorHAnsi"/>
          <w:b/>
          <w:bCs/>
        </w:rPr>
        <w:t>sala główna</w:t>
      </w:r>
      <w:r w:rsidRPr="00B21BBF">
        <w:rPr>
          <w:rFonts w:asciiTheme="minorHAnsi" w:hAnsiTheme="minorHAnsi" w:cstheme="minorHAnsi"/>
        </w:rPr>
        <w:t xml:space="preserve"> – klimatyzowana dla ok. 60 osób, w tym samym obiekcie, co zakwaterowanie </w:t>
      </w:r>
      <w:bookmarkStart w:id="12" w:name="_Hlk29903329"/>
      <w:r w:rsidRPr="00B21BBF">
        <w:rPr>
          <w:rFonts w:asciiTheme="minorHAnsi" w:hAnsiTheme="minorHAnsi" w:cstheme="minorHAnsi"/>
        </w:rPr>
        <w:t>(zapewnienie na stołach wody gazowanej i niegazowanej w szklanych, odkręcanych butelkach min. 2 x 0,3 l na osobę/dzień posiedzenia KM)</w:t>
      </w:r>
    </w:p>
    <w:bookmarkEnd w:id="12"/>
    <w:p w14:paraId="54DDCAC7" w14:textId="77777777" w:rsidR="00637741" w:rsidRPr="00B21BBF" w:rsidRDefault="00637741" w:rsidP="00C94B4A">
      <w:pPr>
        <w:pStyle w:val="Akapitzlist"/>
        <w:widowControl/>
        <w:numPr>
          <w:ilvl w:val="0"/>
          <w:numId w:val="115"/>
        </w:numPr>
        <w:tabs>
          <w:tab w:val="left" w:pos="284"/>
        </w:tabs>
        <w:autoSpaceDE/>
        <w:autoSpaceDN/>
        <w:spacing w:before="0"/>
        <w:contextualSpacing/>
        <w:rPr>
          <w:rFonts w:asciiTheme="minorHAnsi" w:hAnsiTheme="minorHAnsi" w:cstheme="minorHAnsi"/>
        </w:rPr>
      </w:pPr>
      <w:r w:rsidRPr="00B21BBF">
        <w:rPr>
          <w:rFonts w:asciiTheme="minorHAnsi" w:hAnsiTheme="minorHAnsi" w:cstheme="minorHAnsi"/>
        </w:rPr>
        <w:t xml:space="preserve">układ stołów i krzeseł w kształcie podkowy zewnętrznej  – Zamawiający nie dopuszcza ustawienia krzesła między nogami dwóch stołów </w:t>
      </w:r>
      <w:bookmarkStart w:id="13" w:name="_Hlk29903375"/>
      <w:r w:rsidRPr="00B21BBF">
        <w:rPr>
          <w:rFonts w:asciiTheme="minorHAnsi" w:hAnsiTheme="minorHAnsi" w:cstheme="minorHAnsi"/>
        </w:rPr>
        <w:t>(rzut ustawienia stołów musi być zaakceptowany przez Zamawiającego na min. 5 dni przed terminem posiedzenia KM)</w:t>
      </w:r>
    </w:p>
    <w:bookmarkEnd w:id="13"/>
    <w:p w14:paraId="5BB905BD" w14:textId="6F4F42FD" w:rsidR="00637741" w:rsidRPr="00B21BBF" w:rsidRDefault="00637741" w:rsidP="00C94B4A">
      <w:pPr>
        <w:pStyle w:val="Akapitzlist"/>
        <w:widowControl/>
        <w:numPr>
          <w:ilvl w:val="0"/>
          <w:numId w:val="115"/>
        </w:numPr>
        <w:tabs>
          <w:tab w:val="left" w:pos="284"/>
        </w:tabs>
        <w:autoSpaceDE/>
        <w:autoSpaceDN/>
        <w:spacing w:before="0"/>
        <w:contextualSpacing/>
        <w:rPr>
          <w:rFonts w:asciiTheme="minorHAnsi" w:hAnsiTheme="minorHAnsi" w:cstheme="minorHAnsi"/>
        </w:rPr>
      </w:pPr>
      <w:r w:rsidRPr="00B21BBF">
        <w:rPr>
          <w:rFonts w:asciiTheme="minorHAnsi" w:hAnsiTheme="minorHAnsi" w:cstheme="minorHAnsi"/>
        </w:rPr>
        <w:t>stół prezydialny z 10 krzesłami dla</w:t>
      </w:r>
      <w:r w:rsidR="006575F7">
        <w:rPr>
          <w:rFonts w:asciiTheme="minorHAnsi" w:hAnsiTheme="minorHAnsi" w:cstheme="minorHAnsi"/>
        </w:rPr>
        <w:t xml:space="preserve"> osób</w:t>
      </w:r>
      <w:r w:rsidRPr="00B21BBF">
        <w:rPr>
          <w:rFonts w:asciiTheme="minorHAnsi" w:hAnsiTheme="minorHAnsi" w:cstheme="minorHAnsi"/>
        </w:rPr>
        <w:t xml:space="preserve"> prowadzących</w:t>
      </w:r>
    </w:p>
    <w:p w14:paraId="641E0E82" w14:textId="4EC9D533" w:rsidR="00637741" w:rsidRPr="00B21BBF" w:rsidRDefault="00637741" w:rsidP="00C94B4A">
      <w:pPr>
        <w:pStyle w:val="Akapitzlist"/>
        <w:widowControl/>
        <w:numPr>
          <w:ilvl w:val="0"/>
          <w:numId w:val="115"/>
        </w:numPr>
        <w:tabs>
          <w:tab w:val="left" w:pos="284"/>
        </w:tabs>
        <w:autoSpaceDE/>
        <w:autoSpaceDN/>
        <w:spacing w:before="0"/>
        <w:contextualSpacing/>
        <w:rPr>
          <w:rFonts w:asciiTheme="minorHAnsi" w:hAnsiTheme="minorHAnsi" w:cstheme="minorHAnsi"/>
        </w:rPr>
      </w:pPr>
      <w:r w:rsidRPr="00B21BBF">
        <w:rPr>
          <w:rFonts w:asciiTheme="minorHAnsi" w:hAnsiTheme="minorHAnsi" w:cstheme="minorHAnsi"/>
        </w:rPr>
        <w:t>ustawiony przy wejściu do sali stół rejestracyjny, przy którym będzie podpisywana lista obecności oraz wydawane i zdawane będą piloty do bezprzewodowego głosowania –nad poprawnością tej usługi będzie czuwał koordynator lub osoba do tego wyznaczona przez Wykonawcę; Zamawiający przekaże Wykonawcy listę osób uprawnionych do pobrania pilotów</w:t>
      </w:r>
      <w:r w:rsidR="006575F7">
        <w:rPr>
          <w:rFonts w:asciiTheme="minorHAnsi" w:hAnsiTheme="minorHAnsi" w:cstheme="minorHAnsi"/>
        </w:rPr>
        <w:t>;</w:t>
      </w:r>
    </w:p>
    <w:p w14:paraId="701F6BD0" w14:textId="77777777" w:rsidR="00637741" w:rsidRPr="00B21BBF" w:rsidRDefault="00637741" w:rsidP="00C94B4A">
      <w:pPr>
        <w:pStyle w:val="Akapitzlist"/>
        <w:widowControl/>
        <w:numPr>
          <w:ilvl w:val="0"/>
          <w:numId w:val="115"/>
        </w:numPr>
        <w:tabs>
          <w:tab w:val="left" w:pos="426"/>
        </w:tabs>
        <w:autoSpaceDE/>
        <w:autoSpaceDN/>
        <w:spacing w:before="0"/>
        <w:contextualSpacing/>
        <w:rPr>
          <w:rFonts w:asciiTheme="minorHAnsi" w:hAnsiTheme="minorHAnsi" w:cstheme="minorHAnsi"/>
        </w:rPr>
      </w:pPr>
      <w:r w:rsidRPr="00B21BBF">
        <w:rPr>
          <w:rFonts w:asciiTheme="minorHAnsi" w:hAnsiTheme="minorHAnsi" w:cstheme="minorHAnsi"/>
        </w:rPr>
        <w:t xml:space="preserve">sala musi być przygotowana i dostępna dla Zamawiającego najpóźniej </w:t>
      </w:r>
      <w:r w:rsidRPr="00B21BBF">
        <w:rPr>
          <w:rFonts w:asciiTheme="minorHAnsi" w:hAnsiTheme="minorHAnsi" w:cstheme="minorHAnsi"/>
          <w:b/>
          <w:bCs/>
        </w:rPr>
        <w:t>od godz. 20.00</w:t>
      </w:r>
      <w:r w:rsidRPr="00B21BBF">
        <w:rPr>
          <w:rFonts w:asciiTheme="minorHAnsi" w:hAnsiTheme="minorHAnsi" w:cstheme="minorHAnsi"/>
        </w:rPr>
        <w:t xml:space="preserve"> w dniu poprzedzającym obrady danego posiedzenia KM</w:t>
      </w:r>
    </w:p>
    <w:p w14:paraId="0077FB8F" w14:textId="77777777" w:rsidR="00637741" w:rsidRPr="00B21BBF" w:rsidRDefault="00637741" w:rsidP="00C94B4A">
      <w:pPr>
        <w:pStyle w:val="Akapitzlist"/>
        <w:widowControl/>
        <w:numPr>
          <w:ilvl w:val="0"/>
          <w:numId w:val="115"/>
        </w:numPr>
        <w:tabs>
          <w:tab w:val="left" w:pos="284"/>
        </w:tabs>
        <w:autoSpaceDE/>
        <w:autoSpaceDN/>
        <w:spacing w:before="0"/>
        <w:contextualSpacing/>
        <w:rPr>
          <w:rFonts w:asciiTheme="minorHAnsi" w:hAnsiTheme="minorHAnsi" w:cstheme="minorHAnsi"/>
        </w:rPr>
      </w:pPr>
      <w:r w:rsidRPr="00B21BBF">
        <w:rPr>
          <w:rFonts w:asciiTheme="minorHAnsi" w:hAnsiTheme="minorHAnsi" w:cstheme="minorHAnsi"/>
        </w:rPr>
        <w:t>w przypadku organizacji dwudniowych posiedzeń KM, sala musi być zamykana na noc</w:t>
      </w:r>
    </w:p>
    <w:p w14:paraId="15FA4D22" w14:textId="77777777" w:rsidR="00637741" w:rsidRPr="00B21BBF" w:rsidRDefault="00637741" w:rsidP="00C94B4A">
      <w:pPr>
        <w:pStyle w:val="Akapitzlist"/>
        <w:widowControl/>
        <w:numPr>
          <w:ilvl w:val="0"/>
          <w:numId w:val="115"/>
        </w:numPr>
        <w:tabs>
          <w:tab w:val="left" w:pos="284"/>
        </w:tabs>
        <w:autoSpaceDE/>
        <w:autoSpaceDN/>
        <w:spacing w:before="0"/>
        <w:contextualSpacing/>
        <w:rPr>
          <w:rFonts w:asciiTheme="minorHAnsi" w:hAnsiTheme="minorHAnsi" w:cstheme="minorHAnsi"/>
        </w:rPr>
      </w:pPr>
      <w:r w:rsidRPr="00B21BBF">
        <w:rPr>
          <w:rFonts w:asciiTheme="minorHAnsi" w:hAnsiTheme="minorHAnsi" w:cstheme="minorHAnsi"/>
        </w:rPr>
        <w:t>zamówienie obejmuje także obsługę techniczną sprzętu znajdującego się na sali głównej, tj. sterowanie klimatyzacją, oświetleniem, nagłośnieniem</w:t>
      </w:r>
    </w:p>
    <w:p w14:paraId="3E6DBCF6" w14:textId="77777777" w:rsidR="00637741" w:rsidRPr="00B21BBF" w:rsidRDefault="00637741" w:rsidP="00C94B4A">
      <w:pPr>
        <w:pStyle w:val="Akapitzlist"/>
        <w:widowControl/>
        <w:numPr>
          <w:ilvl w:val="0"/>
          <w:numId w:val="115"/>
        </w:numPr>
        <w:tabs>
          <w:tab w:val="left" w:pos="284"/>
        </w:tabs>
        <w:autoSpaceDE/>
        <w:autoSpaceDN/>
        <w:spacing w:before="0"/>
        <w:contextualSpacing/>
        <w:rPr>
          <w:rFonts w:asciiTheme="minorHAnsi" w:hAnsiTheme="minorHAnsi" w:cstheme="minorHAnsi"/>
        </w:rPr>
      </w:pPr>
      <w:r w:rsidRPr="00B21BBF">
        <w:rPr>
          <w:rFonts w:asciiTheme="minorHAnsi" w:hAnsiTheme="minorHAnsi" w:cstheme="minorHAnsi"/>
        </w:rPr>
        <w:t xml:space="preserve">sala nie może być podzielona kolumnami ani zawierać elementów spadu dachowego/pochyleń ograniczających bądź utrudniającego poruszanie się ustawienia dodatkowych elementów (banerów, niestandardowych </w:t>
      </w:r>
      <w:proofErr w:type="spellStart"/>
      <w:r w:rsidRPr="00B21BBF">
        <w:rPr>
          <w:rFonts w:asciiTheme="minorHAnsi" w:hAnsiTheme="minorHAnsi" w:cstheme="minorHAnsi"/>
        </w:rPr>
        <w:t>roll-upów</w:t>
      </w:r>
      <w:proofErr w:type="spellEnd"/>
      <w:r w:rsidRPr="00B21BBF">
        <w:rPr>
          <w:rFonts w:asciiTheme="minorHAnsi" w:hAnsiTheme="minorHAnsi" w:cstheme="minorHAnsi"/>
        </w:rPr>
        <w:t>, kabiny do tłumaczeń)</w:t>
      </w:r>
    </w:p>
    <w:p w14:paraId="12F703C5" w14:textId="77777777" w:rsidR="00637741" w:rsidRPr="00B21BBF" w:rsidRDefault="00637741" w:rsidP="00C94B4A">
      <w:pPr>
        <w:pStyle w:val="Akapitzlist"/>
        <w:widowControl/>
        <w:numPr>
          <w:ilvl w:val="0"/>
          <w:numId w:val="115"/>
        </w:numPr>
        <w:tabs>
          <w:tab w:val="left" w:pos="284"/>
        </w:tabs>
        <w:autoSpaceDE/>
        <w:autoSpaceDN/>
        <w:spacing w:before="0"/>
        <w:contextualSpacing/>
        <w:rPr>
          <w:rFonts w:asciiTheme="minorHAnsi" w:hAnsiTheme="minorHAnsi" w:cstheme="minorHAnsi"/>
        </w:rPr>
      </w:pPr>
      <w:r w:rsidRPr="00B21BBF">
        <w:rPr>
          <w:rFonts w:asciiTheme="minorHAnsi" w:hAnsiTheme="minorHAnsi" w:cstheme="minorHAnsi"/>
        </w:rPr>
        <w:t xml:space="preserve">Wykonawca zapewni dodatkowe </w:t>
      </w:r>
      <w:r w:rsidRPr="00B21BBF">
        <w:rPr>
          <w:rFonts w:asciiTheme="minorHAnsi" w:hAnsiTheme="minorHAnsi" w:cstheme="minorHAnsi"/>
          <w:b/>
          <w:bCs/>
        </w:rPr>
        <w:t>dwie sale konferencyjne dla delegacji narodowych</w:t>
      </w:r>
      <w:r w:rsidRPr="00B21BBF">
        <w:rPr>
          <w:rFonts w:asciiTheme="minorHAnsi" w:hAnsiTheme="minorHAnsi" w:cstheme="minorHAnsi"/>
        </w:rPr>
        <w:t>, dla min 20 osób każda; sale dla delegacji narodowych powinny znajdować się w pobliżu sali głównej i muszą być udostępnione:</w:t>
      </w:r>
    </w:p>
    <w:p w14:paraId="295868FF" w14:textId="77777777" w:rsidR="00637741" w:rsidRPr="00B21BBF" w:rsidRDefault="00637741" w:rsidP="00C94B4A">
      <w:pPr>
        <w:pStyle w:val="Akapitzlist"/>
        <w:widowControl/>
        <w:numPr>
          <w:ilvl w:val="0"/>
          <w:numId w:val="118"/>
        </w:numPr>
        <w:tabs>
          <w:tab w:val="left" w:pos="284"/>
        </w:tabs>
        <w:autoSpaceDE/>
        <w:autoSpaceDN/>
        <w:spacing w:before="0"/>
        <w:contextualSpacing/>
        <w:rPr>
          <w:rFonts w:asciiTheme="minorHAnsi" w:hAnsiTheme="minorHAnsi" w:cstheme="minorHAnsi"/>
        </w:rPr>
      </w:pPr>
      <w:r w:rsidRPr="00B21BBF">
        <w:rPr>
          <w:rFonts w:asciiTheme="minorHAnsi" w:hAnsiTheme="minorHAnsi" w:cstheme="minorHAnsi"/>
        </w:rPr>
        <w:t>około godziny 20.00 w dniu poprzedzającym posiedzenie w przypadku gdy obrady KM rozpoczynają się od godzin rannych</w:t>
      </w:r>
    </w:p>
    <w:p w14:paraId="3FC0BC9A" w14:textId="77777777" w:rsidR="00637741" w:rsidRPr="00B21BBF" w:rsidRDefault="00637741" w:rsidP="00C94B4A">
      <w:pPr>
        <w:pStyle w:val="Akapitzlist"/>
        <w:widowControl/>
        <w:numPr>
          <w:ilvl w:val="0"/>
          <w:numId w:val="118"/>
        </w:numPr>
        <w:tabs>
          <w:tab w:val="left" w:pos="284"/>
        </w:tabs>
        <w:autoSpaceDE/>
        <w:autoSpaceDN/>
        <w:spacing w:before="0"/>
        <w:contextualSpacing/>
        <w:rPr>
          <w:rFonts w:asciiTheme="minorHAnsi" w:hAnsiTheme="minorHAnsi" w:cstheme="minorHAnsi"/>
        </w:rPr>
      </w:pPr>
      <w:r w:rsidRPr="00B21BBF">
        <w:rPr>
          <w:rFonts w:asciiTheme="minorHAnsi" w:hAnsiTheme="minorHAnsi" w:cstheme="minorHAnsi"/>
        </w:rPr>
        <w:t>około 2 godzin przed rozpoczęciem się obrad KM w przypadku rozpoczęcia posiedzeń w godzinach południowych (czyli około godz. 10.30).</w:t>
      </w:r>
    </w:p>
    <w:p w14:paraId="6010421A" w14:textId="77777777" w:rsidR="00637741" w:rsidRPr="00B21BBF" w:rsidRDefault="00637741" w:rsidP="00637741">
      <w:pPr>
        <w:pStyle w:val="Akapitzlist"/>
        <w:tabs>
          <w:tab w:val="left" w:pos="284"/>
        </w:tabs>
        <w:ind w:left="720"/>
        <w:contextualSpacing/>
        <w:rPr>
          <w:rFonts w:asciiTheme="minorHAnsi" w:hAnsiTheme="minorHAnsi" w:cstheme="minorHAnsi"/>
        </w:rPr>
      </w:pPr>
    </w:p>
    <w:p w14:paraId="6AC4B755" w14:textId="77777777" w:rsidR="00637741" w:rsidRPr="00B21BBF" w:rsidRDefault="00637741" w:rsidP="001E5461">
      <w:pPr>
        <w:pStyle w:val="Akapitzlist"/>
        <w:tabs>
          <w:tab w:val="left" w:pos="284"/>
        </w:tabs>
        <w:ind w:left="426" w:firstLine="0"/>
        <w:contextualSpacing/>
        <w:rPr>
          <w:rFonts w:asciiTheme="minorHAnsi" w:hAnsiTheme="minorHAnsi" w:cstheme="minorHAnsi"/>
        </w:rPr>
      </w:pPr>
      <w:r w:rsidRPr="00B21BBF">
        <w:rPr>
          <w:rFonts w:asciiTheme="minorHAnsi" w:hAnsiTheme="minorHAnsi" w:cstheme="minorHAnsi"/>
        </w:rPr>
        <w:t xml:space="preserve">Wykonawca zapewnieni na stołach wodę gazowaną i niegazowaną w szklanych, odkręcanych butelkach min. 2 x 0,3 l na osobę/dzień posiedzenia KM. W przypadku wariantu opisanego w punkcie i) podpunkt b) Wykonawca zapewni, w miejscu dogodnym dla obu </w:t>
      </w:r>
      <w:proofErr w:type="spellStart"/>
      <w:r w:rsidRPr="00B21BBF">
        <w:rPr>
          <w:rFonts w:asciiTheme="minorHAnsi" w:hAnsiTheme="minorHAnsi" w:cstheme="minorHAnsi"/>
        </w:rPr>
        <w:t>sal</w:t>
      </w:r>
      <w:proofErr w:type="spellEnd"/>
      <w:r w:rsidRPr="00B21BBF">
        <w:rPr>
          <w:rFonts w:asciiTheme="minorHAnsi" w:hAnsiTheme="minorHAnsi" w:cstheme="minorHAnsi"/>
        </w:rPr>
        <w:t>, usługę cateringową (przerwa kawowa) na 20 min przed rozpoczęciem się obrad delegacji krajowych. Godzina rozpoczęcia spotkań delegacji narodowych zostanie potwierdzona przez Zamawiającego w ramach kontaktów roboczych.</w:t>
      </w:r>
    </w:p>
    <w:p w14:paraId="17BA3A8E" w14:textId="77777777" w:rsidR="00637741" w:rsidRPr="00B21BBF" w:rsidRDefault="00637741" w:rsidP="00637741">
      <w:pPr>
        <w:pStyle w:val="Akapitzlist"/>
        <w:tabs>
          <w:tab w:val="left" w:pos="284"/>
        </w:tabs>
        <w:ind w:left="720"/>
        <w:contextualSpacing/>
        <w:rPr>
          <w:rFonts w:asciiTheme="minorHAnsi" w:hAnsiTheme="minorHAnsi" w:cstheme="minorHAnsi"/>
        </w:rPr>
      </w:pPr>
    </w:p>
    <w:p w14:paraId="5E652B08" w14:textId="77777777" w:rsidR="00637741" w:rsidRPr="00B21BBF" w:rsidRDefault="00637741" w:rsidP="001E5461">
      <w:pPr>
        <w:pStyle w:val="Akapitzlist"/>
        <w:tabs>
          <w:tab w:val="left" w:pos="284"/>
        </w:tabs>
        <w:ind w:left="426" w:hanging="66"/>
        <w:contextualSpacing/>
        <w:rPr>
          <w:rFonts w:asciiTheme="minorHAnsi" w:hAnsiTheme="minorHAnsi" w:cstheme="minorHAnsi"/>
        </w:rPr>
      </w:pPr>
      <w:r w:rsidRPr="00B21BBF">
        <w:rPr>
          <w:rFonts w:asciiTheme="minorHAnsi" w:hAnsiTheme="minorHAnsi" w:cstheme="minorHAnsi"/>
        </w:rPr>
        <w:t>Sale dla delegacji narodowych muszą być dostępne przez cały czas trwania posiedzeń KM i oznakowane według zaleceń Zamawiającego.</w:t>
      </w:r>
    </w:p>
    <w:p w14:paraId="6AC612B3" w14:textId="77777777" w:rsidR="00637741" w:rsidRPr="00B21BBF" w:rsidRDefault="00637741" w:rsidP="00637741">
      <w:pPr>
        <w:tabs>
          <w:tab w:val="left" w:pos="284"/>
        </w:tabs>
        <w:contextualSpacing/>
        <w:jc w:val="both"/>
        <w:rPr>
          <w:rFonts w:asciiTheme="minorHAnsi" w:hAnsiTheme="minorHAnsi" w:cstheme="minorHAnsi"/>
          <w:b/>
          <w:bCs/>
          <w:lang w:eastAsia="pl-PL"/>
        </w:rPr>
      </w:pPr>
      <w:r w:rsidRPr="00B21BBF">
        <w:rPr>
          <w:rFonts w:asciiTheme="minorHAnsi" w:hAnsiTheme="minorHAnsi" w:cstheme="minorHAnsi"/>
          <w:b/>
          <w:bCs/>
          <w:lang w:eastAsia="pl-PL"/>
        </w:rPr>
        <w:t xml:space="preserve">2. </w:t>
      </w:r>
      <w:bookmarkStart w:id="14" w:name="_Hlk34665504"/>
      <w:bookmarkStart w:id="15" w:name="_Hlk75340146"/>
      <w:r w:rsidRPr="00B21BBF">
        <w:rPr>
          <w:rFonts w:asciiTheme="minorHAnsi" w:hAnsiTheme="minorHAnsi" w:cstheme="minorHAnsi"/>
          <w:b/>
          <w:bCs/>
          <w:lang w:eastAsia="pl-PL"/>
        </w:rPr>
        <w:t xml:space="preserve">Usługa zapewnienia sprzętu konferencyjnego </w:t>
      </w:r>
      <w:r w:rsidRPr="00B21BBF">
        <w:rPr>
          <w:rFonts w:asciiTheme="minorHAnsi" w:hAnsiTheme="minorHAnsi" w:cstheme="minorHAnsi"/>
          <w:b/>
          <w:bCs/>
        </w:rPr>
        <w:t>wraz z usługą zapisu dźwięku i nagrania przebiegu spotkania oraz przeprowadzenia elektronicznego głosowania</w:t>
      </w:r>
    </w:p>
    <w:p w14:paraId="4BC84E05" w14:textId="77777777" w:rsidR="00637741" w:rsidRPr="00B21BBF" w:rsidRDefault="00637741" w:rsidP="00C94B4A">
      <w:pPr>
        <w:pStyle w:val="Akapitzlist"/>
        <w:widowControl/>
        <w:numPr>
          <w:ilvl w:val="0"/>
          <w:numId w:val="116"/>
        </w:numPr>
        <w:tabs>
          <w:tab w:val="left" w:pos="284"/>
        </w:tabs>
        <w:autoSpaceDE/>
        <w:autoSpaceDN/>
        <w:spacing w:before="0"/>
        <w:contextualSpacing/>
        <w:rPr>
          <w:rFonts w:asciiTheme="minorHAnsi" w:hAnsiTheme="minorHAnsi" w:cstheme="minorHAnsi"/>
        </w:rPr>
      </w:pPr>
      <w:r w:rsidRPr="00B21BBF">
        <w:rPr>
          <w:rFonts w:asciiTheme="minorHAnsi" w:hAnsiTheme="minorHAnsi" w:cstheme="minorHAnsi"/>
          <w:b/>
          <w:bCs/>
        </w:rPr>
        <w:t>dwa ekrany</w:t>
      </w:r>
      <w:r w:rsidRPr="00B21BBF">
        <w:rPr>
          <w:rFonts w:asciiTheme="minorHAnsi" w:hAnsiTheme="minorHAnsi" w:cstheme="minorHAnsi"/>
        </w:rPr>
        <w:t xml:space="preserve"> o tej samej wielkości umieszczone w miejscach zapewniających doskonałą widoczność dla wszystkich uczestników posiedzenia KM, dostosowane do wielkości sali głównej; minimalne wymiary ekranów to 183x244 cm (slajdy/prezentacje w formacie 16:9)</w:t>
      </w:r>
    </w:p>
    <w:p w14:paraId="5E65EC5B" w14:textId="77777777" w:rsidR="00637741" w:rsidRPr="00B21BBF" w:rsidRDefault="00637741" w:rsidP="00C94B4A">
      <w:pPr>
        <w:pStyle w:val="Akapitzlist"/>
        <w:widowControl/>
        <w:numPr>
          <w:ilvl w:val="0"/>
          <w:numId w:val="116"/>
        </w:numPr>
        <w:tabs>
          <w:tab w:val="left" w:pos="284"/>
        </w:tabs>
        <w:autoSpaceDE/>
        <w:autoSpaceDN/>
        <w:spacing w:before="0"/>
        <w:contextualSpacing/>
        <w:rPr>
          <w:rFonts w:asciiTheme="minorHAnsi" w:hAnsiTheme="minorHAnsi" w:cstheme="minorHAnsi"/>
        </w:rPr>
      </w:pPr>
      <w:r w:rsidRPr="00B21BBF">
        <w:rPr>
          <w:rFonts w:asciiTheme="minorHAnsi" w:hAnsiTheme="minorHAnsi" w:cstheme="minorHAnsi"/>
          <w:b/>
          <w:bCs/>
        </w:rPr>
        <w:t>2 stoliki</w:t>
      </w:r>
      <w:r w:rsidRPr="00B21BBF">
        <w:rPr>
          <w:rFonts w:asciiTheme="minorHAnsi" w:hAnsiTheme="minorHAnsi" w:cstheme="minorHAnsi"/>
        </w:rPr>
        <w:t xml:space="preserve"> pod projektory multimedialne</w:t>
      </w:r>
    </w:p>
    <w:p w14:paraId="07295766" w14:textId="77777777" w:rsidR="00637741" w:rsidRPr="00B21BBF" w:rsidRDefault="00637741" w:rsidP="00C94B4A">
      <w:pPr>
        <w:pStyle w:val="Akapitzlist"/>
        <w:widowControl/>
        <w:numPr>
          <w:ilvl w:val="0"/>
          <w:numId w:val="116"/>
        </w:numPr>
        <w:tabs>
          <w:tab w:val="left" w:pos="284"/>
        </w:tabs>
        <w:autoSpaceDE/>
        <w:autoSpaceDN/>
        <w:spacing w:before="0"/>
        <w:contextualSpacing/>
        <w:rPr>
          <w:rFonts w:asciiTheme="minorHAnsi" w:hAnsiTheme="minorHAnsi" w:cstheme="minorHAnsi"/>
        </w:rPr>
      </w:pPr>
      <w:r w:rsidRPr="00B21BBF">
        <w:rPr>
          <w:rFonts w:asciiTheme="minorHAnsi" w:hAnsiTheme="minorHAnsi" w:cstheme="minorHAnsi"/>
          <w:b/>
          <w:bCs/>
        </w:rPr>
        <w:t>2 projektory</w:t>
      </w:r>
      <w:r w:rsidRPr="00B21BBF">
        <w:rPr>
          <w:rFonts w:asciiTheme="minorHAnsi" w:hAnsiTheme="minorHAnsi" w:cstheme="minorHAnsi"/>
        </w:rPr>
        <w:t xml:space="preserve"> multimedialne o rozdzielczości FULL HD (1920x1080) oraz jasności najlepiej 5 500 ANSI lumen z możliwością równoczesnego wyświetlania dwóch różnych prezentacji);</w:t>
      </w:r>
    </w:p>
    <w:p w14:paraId="580A8C97" w14:textId="77777777" w:rsidR="00637741" w:rsidRPr="00B21BBF" w:rsidRDefault="00637741" w:rsidP="00C94B4A">
      <w:pPr>
        <w:pStyle w:val="Akapitzlist"/>
        <w:widowControl/>
        <w:numPr>
          <w:ilvl w:val="0"/>
          <w:numId w:val="116"/>
        </w:numPr>
        <w:tabs>
          <w:tab w:val="left" w:pos="284"/>
        </w:tabs>
        <w:autoSpaceDE/>
        <w:autoSpaceDN/>
        <w:spacing w:before="0"/>
        <w:contextualSpacing/>
        <w:rPr>
          <w:rFonts w:asciiTheme="minorHAnsi" w:hAnsiTheme="minorHAnsi" w:cstheme="minorHAnsi"/>
        </w:rPr>
      </w:pPr>
      <w:r w:rsidRPr="00B21BBF">
        <w:rPr>
          <w:rFonts w:asciiTheme="minorHAnsi" w:hAnsiTheme="minorHAnsi" w:cstheme="minorHAnsi"/>
          <w:b/>
          <w:bCs/>
        </w:rPr>
        <w:t>2 laptopy</w:t>
      </w:r>
      <w:r w:rsidRPr="00B21BBF">
        <w:rPr>
          <w:rFonts w:asciiTheme="minorHAnsi" w:hAnsiTheme="minorHAnsi" w:cstheme="minorHAnsi"/>
        </w:rPr>
        <w:t xml:space="preserve"> (kompatybilne z projektorami, z podłączeniem do Internetu, pełną wersją MS Office oraz aplikacjami do odtwarzania filmów wideo, w tym DVD, zainstalowanymi kodekami umożliwiającymi odczyt popularnych formatów plików wideo oraz aplikacją umożliwiającą odczyt plików wideo w formacie FLV);</w:t>
      </w:r>
    </w:p>
    <w:bookmarkEnd w:id="14"/>
    <w:p w14:paraId="27C060F6" w14:textId="77777777" w:rsidR="00637741" w:rsidRPr="00B21BBF" w:rsidRDefault="00637741" w:rsidP="00C94B4A">
      <w:pPr>
        <w:pStyle w:val="Akapitzlist"/>
        <w:widowControl/>
        <w:numPr>
          <w:ilvl w:val="0"/>
          <w:numId w:val="116"/>
        </w:numPr>
        <w:tabs>
          <w:tab w:val="left" w:pos="284"/>
        </w:tabs>
        <w:autoSpaceDE/>
        <w:autoSpaceDN/>
        <w:spacing w:before="0"/>
        <w:contextualSpacing/>
        <w:rPr>
          <w:rFonts w:asciiTheme="minorHAnsi" w:hAnsiTheme="minorHAnsi" w:cstheme="minorHAnsi"/>
        </w:rPr>
      </w:pPr>
      <w:proofErr w:type="spellStart"/>
      <w:r w:rsidRPr="00B21BBF">
        <w:rPr>
          <w:rFonts w:asciiTheme="minorHAnsi" w:hAnsiTheme="minorHAnsi" w:cstheme="minorHAnsi"/>
          <w:b/>
          <w:bCs/>
        </w:rPr>
        <w:t>multifony</w:t>
      </w:r>
      <w:proofErr w:type="spellEnd"/>
      <w:r w:rsidRPr="00B21BBF">
        <w:rPr>
          <w:rFonts w:asciiTheme="minorHAnsi" w:hAnsiTheme="minorHAnsi" w:cstheme="minorHAnsi"/>
        </w:rPr>
        <w:t xml:space="preserve"> na stolikach i stole prezydialnym  – 1 </w:t>
      </w:r>
      <w:proofErr w:type="spellStart"/>
      <w:r w:rsidRPr="00B21BBF">
        <w:rPr>
          <w:rFonts w:asciiTheme="minorHAnsi" w:hAnsiTheme="minorHAnsi" w:cstheme="minorHAnsi"/>
        </w:rPr>
        <w:t>multifon</w:t>
      </w:r>
      <w:proofErr w:type="spellEnd"/>
      <w:r w:rsidRPr="00B21BBF">
        <w:rPr>
          <w:rFonts w:asciiTheme="minorHAnsi" w:hAnsiTheme="minorHAnsi" w:cstheme="minorHAnsi"/>
        </w:rPr>
        <w:t xml:space="preserve"> na 2 osoby (dokładna ilość </w:t>
      </w:r>
      <w:proofErr w:type="spellStart"/>
      <w:r w:rsidRPr="00B21BBF">
        <w:rPr>
          <w:rFonts w:asciiTheme="minorHAnsi" w:hAnsiTheme="minorHAnsi" w:cstheme="minorHAnsi"/>
        </w:rPr>
        <w:t>multifonów</w:t>
      </w:r>
      <w:proofErr w:type="spellEnd"/>
      <w:r w:rsidRPr="00B21BBF">
        <w:rPr>
          <w:rFonts w:asciiTheme="minorHAnsi" w:hAnsiTheme="minorHAnsi" w:cstheme="minorHAnsi"/>
        </w:rPr>
        <w:t xml:space="preserve"> zostanie podana najpóźniej na </w:t>
      </w:r>
      <w:r w:rsidRPr="00B21BBF">
        <w:rPr>
          <w:rFonts w:asciiTheme="minorHAnsi" w:hAnsiTheme="minorHAnsi" w:cstheme="minorHAnsi"/>
          <w:b/>
          <w:bCs/>
        </w:rPr>
        <w:t>5 dni</w:t>
      </w:r>
      <w:r w:rsidRPr="00B21BBF">
        <w:rPr>
          <w:rFonts w:asciiTheme="minorHAnsi" w:hAnsiTheme="minorHAnsi" w:cstheme="minorHAnsi"/>
        </w:rPr>
        <w:t xml:space="preserve"> kalendarzowych przed datą planowanego posiedzenia); liczba słuchawek odpowiadająca liczbie uczestników posiedzenia KM (bez uwzględnienia tłumaczy)</w:t>
      </w:r>
    </w:p>
    <w:p w14:paraId="1A548A9F" w14:textId="77777777" w:rsidR="00637741" w:rsidRPr="00B21BBF" w:rsidRDefault="00637741" w:rsidP="00C94B4A">
      <w:pPr>
        <w:pStyle w:val="Akapitzlist"/>
        <w:widowControl/>
        <w:numPr>
          <w:ilvl w:val="0"/>
          <w:numId w:val="116"/>
        </w:numPr>
        <w:tabs>
          <w:tab w:val="left" w:pos="284"/>
        </w:tabs>
        <w:autoSpaceDE/>
        <w:autoSpaceDN/>
        <w:spacing w:before="0"/>
        <w:contextualSpacing/>
        <w:rPr>
          <w:rFonts w:asciiTheme="minorHAnsi" w:hAnsiTheme="minorHAnsi" w:cstheme="minorHAnsi"/>
        </w:rPr>
      </w:pPr>
      <w:r w:rsidRPr="00B21BBF">
        <w:rPr>
          <w:rFonts w:asciiTheme="minorHAnsi" w:hAnsiTheme="minorHAnsi" w:cstheme="minorHAnsi"/>
        </w:rPr>
        <w:t>odpowiednia liczba przedłużaczy/listew lub gniazdek w celu podpięcia własnych laptopów uczestników posiedzenia KM</w:t>
      </w:r>
    </w:p>
    <w:p w14:paraId="3856B3A7" w14:textId="77777777" w:rsidR="00637741" w:rsidRPr="00B21BBF" w:rsidRDefault="00637741" w:rsidP="00C94B4A">
      <w:pPr>
        <w:pStyle w:val="Akapitzlist"/>
        <w:widowControl/>
        <w:numPr>
          <w:ilvl w:val="0"/>
          <w:numId w:val="116"/>
        </w:numPr>
        <w:tabs>
          <w:tab w:val="left" w:pos="284"/>
        </w:tabs>
        <w:autoSpaceDE/>
        <w:autoSpaceDN/>
        <w:spacing w:before="0"/>
        <w:contextualSpacing/>
        <w:rPr>
          <w:rFonts w:asciiTheme="minorHAnsi" w:hAnsiTheme="minorHAnsi" w:cstheme="minorHAnsi"/>
        </w:rPr>
      </w:pPr>
      <w:r w:rsidRPr="00B21BBF">
        <w:rPr>
          <w:rFonts w:asciiTheme="minorHAnsi" w:hAnsiTheme="minorHAnsi" w:cstheme="minorHAnsi"/>
        </w:rPr>
        <w:t>flipchart 1szt (wraz z papierem i pisakami)</w:t>
      </w:r>
    </w:p>
    <w:p w14:paraId="7136E8DA" w14:textId="77777777" w:rsidR="00637741" w:rsidRPr="00B21BBF" w:rsidRDefault="00637741" w:rsidP="00C94B4A">
      <w:pPr>
        <w:pStyle w:val="Akapitzlist"/>
        <w:widowControl/>
        <w:numPr>
          <w:ilvl w:val="0"/>
          <w:numId w:val="116"/>
        </w:numPr>
        <w:tabs>
          <w:tab w:val="left" w:pos="284"/>
        </w:tabs>
        <w:autoSpaceDE/>
        <w:autoSpaceDN/>
        <w:spacing w:before="0"/>
        <w:contextualSpacing/>
        <w:rPr>
          <w:rFonts w:asciiTheme="minorHAnsi" w:hAnsiTheme="minorHAnsi" w:cstheme="minorHAnsi"/>
        </w:rPr>
      </w:pPr>
      <w:r w:rsidRPr="00B21BBF">
        <w:rPr>
          <w:rFonts w:asciiTheme="minorHAnsi" w:hAnsiTheme="minorHAnsi" w:cstheme="minorHAnsi"/>
        </w:rPr>
        <w:t>bezprzewodowy dostęp do Internetu;</w:t>
      </w:r>
    </w:p>
    <w:p w14:paraId="628FF592" w14:textId="77777777" w:rsidR="00637741" w:rsidRPr="00B21BBF" w:rsidRDefault="00637741" w:rsidP="00C94B4A">
      <w:pPr>
        <w:pStyle w:val="Akapitzlist"/>
        <w:widowControl/>
        <w:numPr>
          <w:ilvl w:val="0"/>
          <w:numId w:val="116"/>
        </w:numPr>
        <w:tabs>
          <w:tab w:val="left" w:pos="284"/>
        </w:tabs>
        <w:autoSpaceDE/>
        <w:autoSpaceDN/>
        <w:spacing w:before="0"/>
        <w:contextualSpacing/>
        <w:rPr>
          <w:rFonts w:asciiTheme="minorHAnsi" w:hAnsiTheme="minorHAnsi" w:cstheme="minorHAnsi"/>
        </w:rPr>
      </w:pPr>
      <w:r w:rsidRPr="00B21BBF">
        <w:rPr>
          <w:rFonts w:asciiTheme="minorHAnsi" w:hAnsiTheme="minorHAnsi" w:cstheme="minorHAnsi"/>
        </w:rPr>
        <w:t>3 mikrofony bezprzewodowe</w:t>
      </w:r>
    </w:p>
    <w:p w14:paraId="47CCBDFA" w14:textId="77777777" w:rsidR="00637741" w:rsidRPr="00B21BBF" w:rsidRDefault="00637741" w:rsidP="00C94B4A">
      <w:pPr>
        <w:pStyle w:val="Akapitzlist"/>
        <w:widowControl/>
        <w:numPr>
          <w:ilvl w:val="0"/>
          <w:numId w:val="116"/>
        </w:numPr>
        <w:tabs>
          <w:tab w:val="left" w:pos="284"/>
        </w:tabs>
        <w:autoSpaceDE/>
        <w:autoSpaceDN/>
        <w:spacing w:before="0"/>
        <w:contextualSpacing/>
        <w:rPr>
          <w:rFonts w:asciiTheme="minorHAnsi" w:hAnsiTheme="minorHAnsi" w:cstheme="minorHAnsi"/>
        </w:rPr>
      </w:pPr>
      <w:r w:rsidRPr="00B21BBF">
        <w:rPr>
          <w:rFonts w:asciiTheme="minorHAnsi" w:hAnsiTheme="minorHAnsi" w:cstheme="minorHAnsi"/>
        </w:rPr>
        <w:t xml:space="preserve">sprzęt do nagrywania spotkań audio-wideo; zapis dźwięku oraz obrazu całego przebiegu obrad, dwie odrębne  ścieżki nagraniowe – w języku oryginalnym oraz  w wersji polskiej  – podział na poszczególne części obrad na nośniku CD/DVD lub pendrive; w przypadku wystąpienia problemów technicznych związanych z nagrywaniem przebiegu posiedzenia KM, w tym tłumaczenia symultanicznego, Wykonawca zobowiązany jest do zapewnienia alternatywnej formy nagrywania przebiegu posiedzenia np. za pośrednictwem dyktafonów; </w:t>
      </w:r>
      <w:r w:rsidRPr="00B21BBF">
        <w:rPr>
          <w:rFonts w:asciiTheme="minorHAnsi" w:hAnsiTheme="minorHAnsi" w:cstheme="minorHAnsi"/>
          <w:b/>
          <w:bCs/>
        </w:rPr>
        <w:t xml:space="preserve">nagranie </w:t>
      </w:r>
      <w:r w:rsidRPr="00B21BBF">
        <w:rPr>
          <w:rFonts w:asciiTheme="minorHAnsi" w:hAnsiTheme="minorHAnsi" w:cstheme="minorHAnsi"/>
        </w:rPr>
        <w:t xml:space="preserve">musi być przekazane Zamawiającemu </w:t>
      </w:r>
      <w:r w:rsidRPr="00B21BBF">
        <w:rPr>
          <w:rFonts w:asciiTheme="minorHAnsi" w:hAnsiTheme="minorHAnsi" w:cstheme="minorHAnsi"/>
          <w:b/>
          <w:bCs/>
        </w:rPr>
        <w:t>w dniu zakończenia posiedzenia</w:t>
      </w:r>
      <w:r w:rsidRPr="00B21BBF">
        <w:rPr>
          <w:rFonts w:asciiTheme="minorHAnsi" w:hAnsiTheme="minorHAnsi" w:cstheme="minorHAnsi"/>
        </w:rPr>
        <w:t xml:space="preserve"> na nośniku elektronicznym (płyta CD, DVD lub pendrive); format zapisu powinien umożliwiać odsłuchanie nagrania z pomocą bezpłatnego, ogólnie dostępnego oprogramowania; Zamawiający posiada oprogramowanie Windows Media Player, Wykonawca zobowiązany jest do zapewnienia plików w formacie umożliwiającym ich odtworzenie w programie Windows Media Player </w:t>
      </w:r>
    </w:p>
    <w:p w14:paraId="14A0F4CB" w14:textId="77777777" w:rsidR="00637741" w:rsidRPr="00B21BBF" w:rsidRDefault="00637741" w:rsidP="00C94B4A">
      <w:pPr>
        <w:pStyle w:val="Akapitzlist"/>
        <w:widowControl/>
        <w:numPr>
          <w:ilvl w:val="0"/>
          <w:numId w:val="116"/>
        </w:numPr>
        <w:tabs>
          <w:tab w:val="left" w:pos="284"/>
        </w:tabs>
        <w:autoSpaceDE/>
        <w:autoSpaceDN/>
        <w:spacing w:before="0"/>
        <w:contextualSpacing/>
        <w:rPr>
          <w:rFonts w:asciiTheme="minorHAnsi" w:hAnsiTheme="minorHAnsi" w:cstheme="minorHAnsi"/>
        </w:rPr>
      </w:pPr>
      <w:r w:rsidRPr="00B21BBF">
        <w:rPr>
          <w:rFonts w:asciiTheme="minorHAnsi" w:hAnsiTheme="minorHAnsi" w:cstheme="minorHAnsi"/>
          <w:b/>
          <w:bCs/>
        </w:rPr>
        <w:t>zapewnienie miejsca do ustawienia 1 kabiny symultanicznej</w:t>
      </w:r>
      <w:r w:rsidRPr="00B21BBF">
        <w:rPr>
          <w:rFonts w:asciiTheme="minorHAnsi" w:hAnsiTheme="minorHAnsi" w:cstheme="minorHAnsi"/>
        </w:rPr>
        <w:t xml:space="preserve"> ze stanowiskami pracy dla 2 tłumaczy, umieszczonej na sali głównej w miejscu, w którym nie będzie przeszkadzała w prowadzeniu spotkania, które jednocześnie zapewni odpowiednią jakość tłumaczeń</w:t>
      </w:r>
    </w:p>
    <w:p w14:paraId="7DDBC278" w14:textId="77777777" w:rsidR="00637741" w:rsidRPr="00B21BBF" w:rsidRDefault="00637741" w:rsidP="00C94B4A">
      <w:pPr>
        <w:pStyle w:val="Akapitzlist"/>
        <w:widowControl/>
        <w:numPr>
          <w:ilvl w:val="0"/>
          <w:numId w:val="116"/>
        </w:numPr>
        <w:tabs>
          <w:tab w:val="left" w:pos="284"/>
        </w:tabs>
        <w:autoSpaceDE/>
        <w:autoSpaceDN/>
        <w:spacing w:before="0"/>
        <w:contextualSpacing/>
        <w:rPr>
          <w:rFonts w:asciiTheme="minorHAnsi" w:hAnsiTheme="minorHAnsi" w:cstheme="minorHAnsi"/>
        </w:rPr>
      </w:pPr>
      <w:r w:rsidRPr="00B21BBF">
        <w:rPr>
          <w:rFonts w:asciiTheme="minorHAnsi" w:hAnsiTheme="minorHAnsi" w:cstheme="minorHAnsi"/>
        </w:rPr>
        <w:t>zapewnienie infrastruktury teleinformatycznej, w tym laptopa z kamerą i mikrofonem oraz łącza internetowego umożliwiającego niezakłócone prowadzenie wideokonferencji podczas posiedzenia</w:t>
      </w:r>
    </w:p>
    <w:p w14:paraId="72C074AB" w14:textId="77777777" w:rsidR="00637741" w:rsidRPr="00B21BBF" w:rsidRDefault="00637741" w:rsidP="00C94B4A">
      <w:pPr>
        <w:pStyle w:val="Akapitzlist"/>
        <w:widowControl/>
        <w:numPr>
          <w:ilvl w:val="0"/>
          <w:numId w:val="116"/>
        </w:numPr>
        <w:tabs>
          <w:tab w:val="left" w:pos="284"/>
        </w:tabs>
        <w:autoSpaceDE/>
        <w:autoSpaceDN/>
        <w:spacing w:before="0"/>
        <w:contextualSpacing/>
        <w:rPr>
          <w:rFonts w:asciiTheme="minorHAnsi" w:hAnsiTheme="minorHAnsi" w:cstheme="minorHAnsi"/>
        </w:rPr>
      </w:pPr>
      <w:r w:rsidRPr="00B21BBF">
        <w:rPr>
          <w:rFonts w:asciiTheme="minorHAnsi" w:hAnsiTheme="minorHAnsi" w:cstheme="minorHAnsi"/>
        </w:rPr>
        <w:t>zapewnienie i obsługa systemu</w:t>
      </w:r>
      <w:r w:rsidRPr="00B21BBF">
        <w:rPr>
          <w:rFonts w:asciiTheme="minorHAnsi" w:hAnsiTheme="minorHAnsi" w:cstheme="minorHAnsi"/>
          <w:b/>
          <w:bCs/>
        </w:rPr>
        <w:t xml:space="preserve"> elektronicznego głosowania bezprzewodowego</w:t>
      </w:r>
      <w:r w:rsidRPr="00B21BBF">
        <w:rPr>
          <w:rFonts w:asciiTheme="minorHAnsi" w:hAnsiTheme="minorHAnsi" w:cstheme="minorHAnsi"/>
        </w:rPr>
        <w:t xml:space="preserve">, w tym sprzęt i obsługa techniczna sprzętu do głosowania elektronicznego; system elektronicznego głosowania bezprzewodowego musi być zapewniony od  godz. 8.00 rano każdego dnia posiedzenia KM do zakończenia każdego dnia posiedzenia; zapewnienie co najmniej </w:t>
      </w:r>
      <w:r w:rsidRPr="00B21BBF">
        <w:rPr>
          <w:rFonts w:asciiTheme="minorHAnsi" w:hAnsiTheme="minorHAnsi" w:cstheme="minorHAnsi"/>
          <w:b/>
          <w:bCs/>
        </w:rPr>
        <w:t>50 pilotów</w:t>
      </w:r>
      <w:r w:rsidRPr="00B21BBF">
        <w:rPr>
          <w:rFonts w:asciiTheme="minorHAnsi" w:hAnsiTheme="minorHAnsi" w:cstheme="minorHAnsi"/>
        </w:rPr>
        <w:t xml:space="preserve"> do głosowania; przeprowadzenie głosowań wraz z automatycznym obliczaniem wyników oraz ich każdorazową prezentacją na 2 ekranach – jeden przy stole prezydialnym, drugi umożliwiający prezentację wyników głosowania wszystkim uczestnikom posiedzenia, a także w postaci protokołu z głosowań – wydruk oraz wersja elektroniczna (pdf); system do głosowania powinien automatycznie zliczać (maksymalnie 20 sekund od oddania głosu), a następnie wyświetlać w formie wykresu oddane głosy; system powinien umożliwiać bieżącą obserwację liczby oddanych głosów oraz czasu pozostałego do zakończenia głosowania</w:t>
      </w:r>
    </w:p>
    <w:p w14:paraId="5C48C6B8" w14:textId="77777777" w:rsidR="00637741" w:rsidRPr="00B21BBF" w:rsidRDefault="00637741" w:rsidP="00C94B4A">
      <w:pPr>
        <w:pStyle w:val="Akapitzlist"/>
        <w:widowControl/>
        <w:numPr>
          <w:ilvl w:val="0"/>
          <w:numId w:val="116"/>
        </w:numPr>
        <w:autoSpaceDE/>
        <w:autoSpaceDN/>
        <w:spacing w:before="0"/>
        <w:jc w:val="left"/>
        <w:rPr>
          <w:rFonts w:asciiTheme="minorHAnsi" w:hAnsiTheme="minorHAnsi" w:cstheme="minorHAnsi"/>
        </w:rPr>
      </w:pPr>
      <w:r w:rsidRPr="00B21BBF">
        <w:rPr>
          <w:rFonts w:asciiTheme="minorHAnsi" w:hAnsiTheme="minorHAnsi" w:cstheme="minorHAnsi"/>
          <w:b/>
          <w:bCs/>
        </w:rPr>
        <w:lastRenderedPageBreak/>
        <w:t>zebranie podpisów na liście obecności</w:t>
      </w:r>
      <w:r w:rsidRPr="00B21BBF">
        <w:rPr>
          <w:rFonts w:asciiTheme="minorHAnsi" w:hAnsiTheme="minorHAnsi" w:cstheme="minorHAnsi"/>
        </w:rPr>
        <w:t xml:space="preserve"> (każdego dnia posiedzenia) oraz wydanie i </w:t>
      </w:r>
      <w:r w:rsidRPr="00B21BBF">
        <w:rPr>
          <w:rFonts w:asciiTheme="minorHAnsi" w:hAnsiTheme="minorHAnsi" w:cstheme="minorHAnsi"/>
          <w:b/>
          <w:bCs/>
        </w:rPr>
        <w:t>zebranie</w:t>
      </w:r>
      <w:r w:rsidRPr="00B21BBF">
        <w:rPr>
          <w:rFonts w:asciiTheme="minorHAnsi" w:hAnsiTheme="minorHAnsi" w:cstheme="minorHAnsi"/>
        </w:rPr>
        <w:t xml:space="preserve"> po zakończeniu każdego dnia posiedzenia KM pilotów do głosowania i odbiorników do tłumaczenia; Zamawiający przekaże Wykonawcy listę obecności wraz ze wskazaniem, które osoby są uprawnione do otrzymania pilotów do głosowania. </w:t>
      </w:r>
    </w:p>
    <w:p w14:paraId="6EFC71C2" w14:textId="77777777" w:rsidR="00637741" w:rsidRPr="00B21BBF" w:rsidRDefault="00637741" w:rsidP="00637741">
      <w:pPr>
        <w:pStyle w:val="Akapitzlist"/>
        <w:ind w:left="1080"/>
        <w:rPr>
          <w:rFonts w:asciiTheme="minorHAnsi" w:hAnsiTheme="minorHAnsi" w:cstheme="minorHAnsi"/>
          <w:b/>
          <w:bCs/>
        </w:rPr>
      </w:pPr>
    </w:p>
    <w:p w14:paraId="65A51569" w14:textId="77777777" w:rsidR="00637741" w:rsidRPr="00B21BBF" w:rsidRDefault="00637741" w:rsidP="00637741">
      <w:pPr>
        <w:tabs>
          <w:tab w:val="left" w:pos="284"/>
        </w:tabs>
        <w:contextualSpacing/>
        <w:jc w:val="both"/>
        <w:rPr>
          <w:rFonts w:asciiTheme="minorHAnsi" w:hAnsiTheme="minorHAnsi" w:cstheme="minorHAnsi"/>
          <w:b/>
          <w:bCs/>
        </w:rPr>
      </w:pPr>
      <w:r w:rsidRPr="00B21BBF">
        <w:rPr>
          <w:rFonts w:asciiTheme="minorHAnsi" w:hAnsiTheme="minorHAnsi" w:cstheme="minorHAnsi"/>
          <w:b/>
          <w:bCs/>
        </w:rPr>
        <w:t>3. Usługa zapewnienia drukarki kolorowej, skanera, kserokopiarki i komputera wraz z papierem A4</w:t>
      </w:r>
    </w:p>
    <w:p w14:paraId="093359C1" w14:textId="77777777" w:rsidR="00637741" w:rsidRPr="00B21BBF" w:rsidRDefault="00637741" w:rsidP="00637741">
      <w:pPr>
        <w:tabs>
          <w:tab w:val="left" w:pos="284"/>
        </w:tabs>
        <w:ind w:left="360"/>
        <w:contextualSpacing/>
        <w:jc w:val="both"/>
        <w:rPr>
          <w:rFonts w:asciiTheme="minorHAnsi" w:hAnsiTheme="minorHAnsi" w:cstheme="minorHAnsi"/>
        </w:rPr>
      </w:pPr>
      <w:r w:rsidRPr="00B21BBF">
        <w:rPr>
          <w:rFonts w:asciiTheme="minorHAnsi" w:hAnsiTheme="minorHAnsi" w:cstheme="minorHAnsi"/>
        </w:rPr>
        <w:t>Wykonawca zapewni dostęp do drukarki kolorowej, skanera, kserokopiarki i komputera wraz z minimum 2 ryzami papieru A4 w kolorze białym na nie krócej niż 4 godz. przed rozpoczęciem każdego posiedzenia KM oraz podczas wszystkich dni trwania posiedzenia (do oficjalnego zakończenia każdego posiedzenia).</w:t>
      </w:r>
    </w:p>
    <w:p w14:paraId="1206F737" w14:textId="77777777" w:rsidR="00637741" w:rsidRPr="00B21BBF" w:rsidRDefault="00637741" w:rsidP="00637741">
      <w:pPr>
        <w:tabs>
          <w:tab w:val="left" w:pos="284"/>
        </w:tabs>
        <w:ind w:left="360"/>
        <w:contextualSpacing/>
        <w:jc w:val="both"/>
        <w:rPr>
          <w:rFonts w:asciiTheme="minorHAnsi" w:hAnsiTheme="minorHAnsi" w:cstheme="minorHAnsi"/>
          <w:b/>
          <w:bCs/>
        </w:rPr>
      </w:pPr>
    </w:p>
    <w:p w14:paraId="3046B201" w14:textId="77777777" w:rsidR="00637741" w:rsidRPr="00B21BBF" w:rsidRDefault="00637741" w:rsidP="00637741">
      <w:pPr>
        <w:tabs>
          <w:tab w:val="left" w:pos="284"/>
        </w:tabs>
        <w:contextualSpacing/>
        <w:jc w:val="both"/>
        <w:rPr>
          <w:rFonts w:asciiTheme="minorHAnsi" w:hAnsiTheme="minorHAnsi" w:cstheme="minorHAnsi"/>
          <w:b/>
          <w:bCs/>
          <w:lang w:val="x-none" w:eastAsia="pl-PL"/>
        </w:rPr>
      </w:pPr>
      <w:r w:rsidRPr="00B21BBF">
        <w:rPr>
          <w:rFonts w:asciiTheme="minorHAnsi" w:hAnsiTheme="minorHAnsi" w:cstheme="minorHAnsi"/>
          <w:b/>
          <w:bCs/>
        </w:rPr>
        <w:t>4. Usługa zapewnienia sprzętu tłumaczeniowego</w:t>
      </w:r>
    </w:p>
    <w:p w14:paraId="23278C9C" w14:textId="77777777" w:rsidR="00637741" w:rsidRPr="00B21BBF" w:rsidRDefault="00637741" w:rsidP="00C94B4A">
      <w:pPr>
        <w:pStyle w:val="Akapitzlist"/>
        <w:widowControl/>
        <w:numPr>
          <w:ilvl w:val="0"/>
          <w:numId w:val="117"/>
        </w:numPr>
        <w:tabs>
          <w:tab w:val="left" w:pos="284"/>
        </w:tabs>
        <w:autoSpaceDE/>
        <w:autoSpaceDN/>
        <w:spacing w:before="0"/>
        <w:contextualSpacing/>
        <w:rPr>
          <w:rFonts w:asciiTheme="minorHAnsi" w:hAnsiTheme="minorHAnsi" w:cstheme="minorHAnsi"/>
        </w:rPr>
      </w:pPr>
      <w:r w:rsidRPr="00B21BBF">
        <w:rPr>
          <w:rFonts w:asciiTheme="minorHAnsi" w:hAnsiTheme="minorHAnsi" w:cstheme="minorHAnsi"/>
        </w:rPr>
        <w:t xml:space="preserve">zapewnienie w sali głównej </w:t>
      </w:r>
      <w:r w:rsidRPr="00B21BBF">
        <w:rPr>
          <w:rFonts w:asciiTheme="minorHAnsi" w:hAnsiTheme="minorHAnsi" w:cstheme="minorHAnsi"/>
          <w:b/>
          <w:bCs/>
        </w:rPr>
        <w:t>dźwiękoszczelnej kabiny symultanicznej</w:t>
      </w:r>
      <w:r w:rsidRPr="00B21BBF">
        <w:rPr>
          <w:rFonts w:asciiTheme="minorHAnsi" w:hAnsiTheme="minorHAnsi" w:cstheme="minorHAnsi"/>
        </w:rPr>
        <w:t xml:space="preserve"> ze stanowiskiem pracy dla 2 tłumaczy wraz z niezbędnym </w:t>
      </w:r>
      <w:r w:rsidRPr="00B21BBF">
        <w:rPr>
          <w:rFonts w:asciiTheme="minorHAnsi" w:hAnsiTheme="minorHAnsi" w:cstheme="minorHAnsi"/>
          <w:b/>
          <w:bCs/>
        </w:rPr>
        <w:t>sprzętem do tłumaczenia symultanicznego</w:t>
      </w:r>
      <w:r w:rsidRPr="00B21BBF">
        <w:rPr>
          <w:rFonts w:asciiTheme="minorHAnsi" w:hAnsiTheme="minorHAnsi" w:cstheme="minorHAnsi"/>
        </w:rPr>
        <w:t xml:space="preserve"> (w tym słuchawki i odbiorniki w ramach tłumaczenia symultanicznego) oraz </w:t>
      </w:r>
      <w:r w:rsidRPr="00B21BBF">
        <w:rPr>
          <w:rFonts w:asciiTheme="minorHAnsi" w:hAnsiTheme="minorHAnsi" w:cstheme="minorHAnsi"/>
          <w:b/>
          <w:bCs/>
        </w:rPr>
        <w:t>obsługą</w:t>
      </w:r>
      <w:r w:rsidRPr="00B21BBF">
        <w:rPr>
          <w:rFonts w:asciiTheme="minorHAnsi" w:hAnsiTheme="minorHAnsi" w:cstheme="minorHAnsi"/>
        </w:rPr>
        <w:t xml:space="preserve"> </w:t>
      </w:r>
      <w:r w:rsidRPr="00B21BBF">
        <w:rPr>
          <w:rFonts w:asciiTheme="minorHAnsi" w:hAnsiTheme="minorHAnsi" w:cstheme="minorHAnsi"/>
          <w:b/>
          <w:bCs/>
        </w:rPr>
        <w:t>techniczną</w:t>
      </w:r>
      <w:r w:rsidRPr="00B21BBF">
        <w:rPr>
          <w:rFonts w:asciiTheme="minorHAnsi" w:hAnsiTheme="minorHAnsi" w:cstheme="minorHAnsi"/>
        </w:rPr>
        <w:t>; Wykonawca odpowiada za kompletność, kompatybilność i prawidłowość funkcjonowania wszelkiego sprzętu wykorzystywanego podczas posiedzeń KM, także w przypadku gdy dany hotel nie będzie dysponował sprzętem tłumaczeniowym i konieczne będzie jego dostarczenie go przez Wykonawcę (w całości lub częściowo) z zewnątrz; kabina musi być zamknięta, oddzielająca przestrzeń pracy tłumaczy od reszty sali, zapewniająca izolację dźwiękową</w:t>
      </w:r>
    </w:p>
    <w:p w14:paraId="3F49F1A6" w14:textId="77777777" w:rsidR="00637741" w:rsidRPr="00B21BBF" w:rsidRDefault="00637741" w:rsidP="00C94B4A">
      <w:pPr>
        <w:pStyle w:val="Akapitzlist"/>
        <w:widowControl/>
        <w:numPr>
          <w:ilvl w:val="0"/>
          <w:numId w:val="117"/>
        </w:numPr>
        <w:tabs>
          <w:tab w:val="left" w:pos="284"/>
        </w:tabs>
        <w:autoSpaceDE/>
        <w:autoSpaceDN/>
        <w:spacing w:before="0"/>
        <w:contextualSpacing/>
        <w:rPr>
          <w:rFonts w:asciiTheme="minorHAnsi" w:hAnsiTheme="minorHAnsi" w:cstheme="minorHAnsi"/>
        </w:rPr>
      </w:pPr>
      <w:r w:rsidRPr="00B21BBF">
        <w:rPr>
          <w:rFonts w:asciiTheme="minorHAnsi" w:hAnsiTheme="minorHAnsi" w:cstheme="minorHAnsi"/>
          <w:b/>
          <w:bCs/>
        </w:rPr>
        <w:t>bezawaryjność działania wszystkich</w:t>
      </w:r>
      <w:r w:rsidRPr="00B21BBF">
        <w:rPr>
          <w:rFonts w:asciiTheme="minorHAnsi" w:hAnsiTheme="minorHAnsi" w:cstheme="minorHAnsi"/>
        </w:rPr>
        <w:t xml:space="preserve"> urządzeń konferencyjnych musi zostać zademonstrowana Zamawiającemu każdorazowo przed rozpoczęciem danego posiedzenia KM, w terminie podanym przez Zamawiającego w ramach kontaktów roboczych</w:t>
      </w:r>
    </w:p>
    <w:p w14:paraId="12C830E5" w14:textId="77777777" w:rsidR="00637741" w:rsidRPr="00B21BBF" w:rsidRDefault="00637741" w:rsidP="00C94B4A">
      <w:pPr>
        <w:pStyle w:val="Akapitzlist"/>
        <w:widowControl/>
        <w:numPr>
          <w:ilvl w:val="0"/>
          <w:numId w:val="117"/>
        </w:numPr>
        <w:tabs>
          <w:tab w:val="left" w:pos="284"/>
        </w:tabs>
        <w:autoSpaceDE/>
        <w:autoSpaceDN/>
        <w:spacing w:before="0"/>
        <w:contextualSpacing/>
        <w:rPr>
          <w:rFonts w:asciiTheme="minorHAnsi" w:hAnsiTheme="minorHAnsi" w:cstheme="minorHAnsi"/>
        </w:rPr>
      </w:pPr>
      <w:r w:rsidRPr="00B21BBF">
        <w:rPr>
          <w:rFonts w:asciiTheme="minorHAnsi" w:hAnsiTheme="minorHAnsi" w:cstheme="minorHAnsi"/>
          <w:b/>
          <w:bCs/>
        </w:rPr>
        <w:t>zapewnienie odpowiedniej obsługi technicznej</w:t>
      </w:r>
      <w:r w:rsidRPr="00B21BBF">
        <w:rPr>
          <w:rFonts w:asciiTheme="minorHAnsi" w:hAnsiTheme="minorHAnsi" w:cstheme="minorHAnsi"/>
        </w:rPr>
        <w:t xml:space="preserve"> w ramach dostarczonego sprzętu do tłumaczenia symultanicznego wraz z montażem/demontażem (w tym dystrybucja słuchawek wraz z odbiornikami przed każdym z posiedzeń oraz zebranie ich po posiedzeniach)</w:t>
      </w:r>
    </w:p>
    <w:p w14:paraId="25086E86" w14:textId="77777777" w:rsidR="00637741" w:rsidRPr="00B21BBF" w:rsidRDefault="00637741" w:rsidP="00C94B4A">
      <w:pPr>
        <w:pStyle w:val="Akapitzlist"/>
        <w:widowControl/>
        <w:numPr>
          <w:ilvl w:val="0"/>
          <w:numId w:val="117"/>
        </w:numPr>
        <w:tabs>
          <w:tab w:val="left" w:pos="284"/>
        </w:tabs>
        <w:autoSpaceDE/>
        <w:autoSpaceDN/>
        <w:spacing w:before="0"/>
        <w:contextualSpacing/>
        <w:rPr>
          <w:rFonts w:asciiTheme="minorHAnsi" w:hAnsiTheme="minorHAnsi" w:cstheme="minorHAnsi"/>
        </w:rPr>
      </w:pPr>
      <w:r w:rsidRPr="00B21BBF">
        <w:rPr>
          <w:rFonts w:asciiTheme="minorHAnsi" w:hAnsiTheme="minorHAnsi" w:cstheme="minorHAnsi"/>
        </w:rPr>
        <w:t>przygotowanie sali głównej wraz z niezbędnym sprzętem/wyposażeniem w tym montażem kabiny symultanicznej najpóźniej w dniu poprzedzającym obrady w ramach danego posiedzenia.</w:t>
      </w:r>
    </w:p>
    <w:bookmarkEnd w:id="15"/>
    <w:p w14:paraId="4F84E066" w14:textId="77777777" w:rsidR="00637741" w:rsidRPr="00B21BBF" w:rsidRDefault="00637741" w:rsidP="00637741">
      <w:pPr>
        <w:jc w:val="both"/>
        <w:rPr>
          <w:rFonts w:asciiTheme="minorHAnsi" w:hAnsiTheme="minorHAnsi" w:cstheme="minorHAnsi"/>
          <w:b/>
          <w:bCs/>
        </w:rPr>
      </w:pPr>
    </w:p>
    <w:p w14:paraId="37A17B1A" w14:textId="77777777" w:rsidR="00637741" w:rsidRPr="00B21BBF" w:rsidRDefault="00637741" w:rsidP="00637741">
      <w:pPr>
        <w:jc w:val="both"/>
        <w:rPr>
          <w:rFonts w:asciiTheme="minorHAnsi" w:hAnsiTheme="minorHAnsi" w:cstheme="minorHAnsi"/>
          <w:b/>
          <w:bCs/>
        </w:rPr>
      </w:pPr>
      <w:r w:rsidRPr="00B21BBF">
        <w:rPr>
          <w:rFonts w:asciiTheme="minorHAnsi" w:hAnsiTheme="minorHAnsi" w:cstheme="minorHAnsi"/>
          <w:b/>
          <w:bCs/>
        </w:rPr>
        <w:t xml:space="preserve">5. Usługa przygotowania  stenogramu i protokołu </w:t>
      </w:r>
    </w:p>
    <w:p w14:paraId="48FC6A50" w14:textId="77777777" w:rsidR="00637741" w:rsidRPr="00B21BBF" w:rsidRDefault="00637741" w:rsidP="00C94B4A">
      <w:pPr>
        <w:pStyle w:val="Akapitzlist"/>
        <w:widowControl/>
        <w:numPr>
          <w:ilvl w:val="0"/>
          <w:numId w:val="119"/>
        </w:numPr>
        <w:autoSpaceDE/>
        <w:autoSpaceDN/>
        <w:spacing w:before="0"/>
        <w:ind w:left="1134" w:hanging="425"/>
        <w:rPr>
          <w:rFonts w:asciiTheme="minorHAnsi" w:hAnsiTheme="minorHAnsi" w:cstheme="minorHAnsi"/>
        </w:rPr>
      </w:pPr>
      <w:r w:rsidRPr="00B21BBF">
        <w:rPr>
          <w:rFonts w:asciiTheme="minorHAnsi" w:hAnsiTheme="minorHAnsi" w:cstheme="minorHAnsi"/>
        </w:rPr>
        <w:t xml:space="preserve">Wykonawca sporządzi i przekaże Zamawiającemu stenogram w </w:t>
      </w:r>
      <w:r w:rsidRPr="00B21BBF">
        <w:rPr>
          <w:rFonts w:asciiTheme="minorHAnsi" w:hAnsiTheme="minorHAnsi" w:cstheme="minorHAnsi"/>
          <w:b/>
          <w:bCs/>
        </w:rPr>
        <w:t xml:space="preserve">języku polskim </w:t>
      </w:r>
      <w:r w:rsidRPr="00B21BBF">
        <w:rPr>
          <w:rFonts w:asciiTheme="minorHAnsi" w:hAnsiTheme="minorHAnsi" w:cstheme="minorHAnsi"/>
        </w:rPr>
        <w:t xml:space="preserve"> z każdego posiedzenia KM w terminie </w:t>
      </w:r>
      <w:r w:rsidRPr="00B21BBF">
        <w:rPr>
          <w:rFonts w:asciiTheme="minorHAnsi" w:hAnsiTheme="minorHAnsi" w:cstheme="minorHAnsi"/>
          <w:b/>
          <w:bCs/>
        </w:rPr>
        <w:t>2 dni roboczych</w:t>
      </w:r>
      <w:r w:rsidRPr="00B21BBF">
        <w:rPr>
          <w:rFonts w:asciiTheme="minorHAnsi" w:hAnsiTheme="minorHAnsi" w:cstheme="minorHAnsi"/>
        </w:rPr>
        <w:t xml:space="preserve"> od dnia zakończenia danego posiedzenia; w przypadku nieprawidłowo przygotowanego stenogramu Wykonawca ma 1 dzień roboczy na jego poprawę (licząc od daty przekazania uwag)</w:t>
      </w:r>
    </w:p>
    <w:p w14:paraId="16875F0C" w14:textId="77777777" w:rsidR="00637741" w:rsidRPr="00B21BBF" w:rsidRDefault="00637741" w:rsidP="00C94B4A">
      <w:pPr>
        <w:pStyle w:val="Akapitzlist"/>
        <w:widowControl/>
        <w:numPr>
          <w:ilvl w:val="0"/>
          <w:numId w:val="119"/>
        </w:numPr>
        <w:autoSpaceDE/>
        <w:autoSpaceDN/>
        <w:spacing w:before="0"/>
        <w:ind w:left="1134" w:hanging="425"/>
        <w:rPr>
          <w:rFonts w:asciiTheme="minorHAnsi" w:hAnsiTheme="minorHAnsi" w:cstheme="minorHAnsi"/>
        </w:rPr>
      </w:pPr>
      <w:r w:rsidRPr="00B21BBF">
        <w:rPr>
          <w:rFonts w:asciiTheme="minorHAnsi" w:hAnsiTheme="minorHAnsi" w:cstheme="minorHAnsi"/>
        </w:rPr>
        <w:t xml:space="preserve">Wykonawca przygotuje w </w:t>
      </w:r>
      <w:r w:rsidRPr="00B21BBF">
        <w:rPr>
          <w:rFonts w:asciiTheme="minorHAnsi" w:hAnsiTheme="minorHAnsi" w:cstheme="minorHAnsi"/>
          <w:b/>
          <w:bCs/>
        </w:rPr>
        <w:t>dwóch wersjach językowych</w:t>
      </w:r>
      <w:r w:rsidRPr="00B21BBF">
        <w:rPr>
          <w:rFonts w:asciiTheme="minorHAnsi" w:hAnsiTheme="minorHAnsi" w:cstheme="minorHAnsi"/>
        </w:rPr>
        <w:t xml:space="preserve"> protokół (jeden protokół w całości w języku polskim, drugi protokół w całości w języku słowackim) z każdego dnia posiedzenia KM (w wersji językowej polskiej i słowackiej lub innego języka UE wg wymogów Zamawiającego) i przekaże go Zamawiającemu w terminie </w:t>
      </w:r>
      <w:r w:rsidRPr="00B21BBF">
        <w:rPr>
          <w:rFonts w:asciiTheme="minorHAnsi" w:hAnsiTheme="minorHAnsi" w:cstheme="minorHAnsi"/>
          <w:b/>
          <w:bCs/>
        </w:rPr>
        <w:t>4 dni roboczych</w:t>
      </w:r>
      <w:r w:rsidRPr="00B21BBF">
        <w:rPr>
          <w:rFonts w:asciiTheme="minorHAnsi" w:hAnsiTheme="minorHAnsi" w:cstheme="minorHAnsi"/>
        </w:rPr>
        <w:t xml:space="preserve"> od dnia zakończenia danego posiedzenia, w formie edytowalnej pocztą elektroniczną; w przypadku nieprawidłowo przygotowanego protokołu Wykonawca ma 2 dni robocze na jego poprawę (licząc od daty przekazania uwag).</w:t>
      </w:r>
    </w:p>
    <w:p w14:paraId="62561CFC" w14:textId="77777777" w:rsidR="00637741" w:rsidRPr="00B21BBF" w:rsidRDefault="00637741" w:rsidP="00637741">
      <w:pPr>
        <w:jc w:val="both"/>
        <w:rPr>
          <w:rFonts w:asciiTheme="minorHAnsi" w:hAnsiTheme="minorHAnsi" w:cstheme="minorHAnsi"/>
          <w:b/>
          <w:lang w:eastAsia="pl-PL"/>
        </w:rPr>
      </w:pPr>
    </w:p>
    <w:p w14:paraId="1CA2D048" w14:textId="77777777" w:rsidR="00637741" w:rsidRPr="00B21BBF" w:rsidRDefault="00637741" w:rsidP="00637741">
      <w:pPr>
        <w:ind w:left="708" w:hanging="282"/>
        <w:jc w:val="both"/>
        <w:rPr>
          <w:rFonts w:asciiTheme="minorHAnsi" w:hAnsiTheme="minorHAnsi" w:cstheme="minorHAnsi"/>
          <w:b/>
          <w:lang w:eastAsia="pl-PL"/>
        </w:rPr>
      </w:pPr>
      <w:r w:rsidRPr="00B21BBF">
        <w:rPr>
          <w:rFonts w:asciiTheme="minorHAnsi" w:hAnsiTheme="minorHAnsi" w:cstheme="minorHAnsi"/>
          <w:b/>
          <w:lang w:eastAsia="pl-PL"/>
        </w:rPr>
        <w:t>6. Usługa gastronomiczna (Zamawiający poinformuje Wykonawcę o realizacji danego elementu usługi najpóźniej na 14 dni kalendarzowych przed organizacją danego posiedzenia KM)</w:t>
      </w:r>
    </w:p>
    <w:p w14:paraId="2D1D20BD" w14:textId="77777777" w:rsidR="00637741" w:rsidRPr="00B21BBF" w:rsidRDefault="00637741" w:rsidP="00637741">
      <w:pPr>
        <w:ind w:left="708"/>
        <w:jc w:val="both"/>
        <w:rPr>
          <w:rFonts w:asciiTheme="minorHAnsi" w:hAnsiTheme="minorHAnsi" w:cstheme="minorHAnsi"/>
          <w:b/>
          <w:lang w:eastAsia="pl-PL"/>
        </w:rPr>
      </w:pPr>
    </w:p>
    <w:p w14:paraId="517DD08B" w14:textId="77777777" w:rsidR="00637741" w:rsidRPr="00B21BBF" w:rsidRDefault="00637741" w:rsidP="00637741">
      <w:pPr>
        <w:ind w:left="705"/>
        <w:jc w:val="both"/>
        <w:rPr>
          <w:rFonts w:asciiTheme="minorHAnsi" w:hAnsiTheme="minorHAnsi" w:cstheme="minorHAnsi"/>
          <w:lang w:eastAsia="pl-PL"/>
        </w:rPr>
      </w:pPr>
      <w:r w:rsidRPr="00B21BBF">
        <w:rPr>
          <w:rFonts w:asciiTheme="minorHAnsi" w:hAnsiTheme="minorHAnsi" w:cstheme="minorHAnsi"/>
          <w:lang w:eastAsia="pl-PL"/>
        </w:rPr>
        <w:t xml:space="preserve">Standardowe elementy usługi gastronomicznej  obejmują: ciągłe przerwy kawowe, obiady, kolacje. </w:t>
      </w:r>
    </w:p>
    <w:p w14:paraId="07EEF379" w14:textId="77777777" w:rsidR="00637741" w:rsidRPr="00B21BBF" w:rsidRDefault="00637741" w:rsidP="00C94B4A">
      <w:pPr>
        <w:pStyle w:val="Akapitzlist"/>
        <w:widowControl/>
        <w:numPr>
          <w:ilvl w:val="0"/>
          <w:numId w:val="121"/>
        </w:numPr>
        <w:autoSpaceDE/>
        <w:autoSpaceDN/>
        <w:spacing w:before="0"/>
        <w:rPr>
          <w:rFonts w:asciiTheme="minorHAnsi" w:hAnsiTheme="minorHAnsi" w:cstheme="minorHAnsi"/>
        </w:rPr>
      </w:pPr>
      <w:r w:rsidRPr="00B21BBF">
        <w:rPr>
          <w:rFonts w:asciiTheme="minorHAnsi" w:hAnsiTheme="minorHAnsi" w:cstheme="minorHAnsi"/>
          <w:b/>
        </w:rPr>
        <w:t xml:space="preserve">Ciągła przerwa kawowa </w:t>
      </w:r>
      <w:r w:rsidRPr="00B21BBF">
        <w:rPr>
          <w:rFonts w:asciiTheme="minorHAnsi" w:hAnsiTheme="minorHAnsi" w:cstheme="minorHAnsi"/>
        </w:rPr>
        <w:t xml:space="preserve"> dla uczestników posiedzenia (ok. 60 osób) </w:t>
      </w:r>
    </w:p>
    <w:p w14:paraId="74FF250C" w14:textId="77777777" w:rsidR="00637741" w:rsidRPr="00B21BBF" w:rsidRDefault="00637741" w:rsidP="00637741">
      <w:pPr>
        <w:ind w:left="708"/>
        <w:jc w:val="both"/>
        <w:rPr>
          <w:rFonts w:asciiTheme="minorHAnsi" w:hAnsiTheme="minorHAnsi" w:cstheme="minorHAnsi"/>
          <w:lang w:val="x-none" w:eastAsia="pl-PL"/>
        </w:rPr>
      </w:pPr>
      <w:r w:rsidRPr="00B21BBF">
        <w:rPr>
          <w:rFonts w:asciiTheme="minorHAnsi" w:hAnsiTheme="minorHAnsi" w:cstheme="minorHAnsi"/>
          <w:b/>
          <w:bCs/>
          <w:lang w:val="x-none" w:eastAsia="pl-PL"/>
        </w:rPr>
        <w:t>Serwis kawowy</w:t>
      </w:r>
      <w:r w:rsidRPr="00B21BBF">
        <w:rPr>
          <w:rFonts w:asciiTheme="minorHAnsi" w:hAnsiTheme="minorHAnsi" w:cstheme="minorHAnsi"/>
          <w:lang w:val="x-none" w:eastAsia="pl-PL"/>
        </w:rPr>
        <w:t xml:space="preserve"> dostępny na minimum </w:t>
      </w:r>
      <w:r w:rsidRPr="00B21BBF">
        <w:rPr>
          <w:rFonts w:asciiTheme="minorHAnsi" w:hAnsiTheme="minorHAnsi" w:cstheme="minorHAnsi"/>
          <w:lang w:eastAsia="pl-PL"/>
        </w:rPr>
        <w:t>20</w:t>
      </w:r>
      <w:r w:rsidRPr="00B21BBF">
        <w:rPr>
          <w:rFonts w:asciiTheme="minorHAnsi" w:hAnsiTheme="minorHAnsi" w:cstheme="minorHAnsi"/>
          <w:lang w:val="x-none" w:eastAsia="pl-PL"/>
        </w:rPr>
        <w:t xml:space="preserve"> minut przed rozpoczęciem danego posiedzenia</w:t>
      </w:r>
      <w:r w:rsidRPr="00B21BBF">
        <w:rPr>
          <w:rFonts w:asciiTheme="minorHAnsi" w:hAnsiTheme="minorHAnsi" w:cstheme="minorHAnsi"/>
          <w:lang w:eastAsia="pl-PL"/>
        </w:rPr>
        <w:t xml:space="preserve"> KM</w:t>
      </w:r>
      <w:r w:rsidRPr="00B21BBF">
        <w:rPr>
          <w:rFonts w:asciiTheme="minorHAnsi" w:hAnsiTheme="minorHAnsi" w:cstheme="minorHAnsi"/>
          <w:lang w:val="x-none" w:eastAsia="pl-PL"/>
        </w:rPr>
        <w:t>.</w:t>
      </w:r>
    </w:p>
    <w:p w14:paraId="7B3D311F" w14:textId="77777777" w:rsidR="00637741" w:rsidRPr="00B21BBF" w:rsidRDefault="00637741" w:rsidP="00637741">
      <w:pPr>
        <w:ind w:firstLine="360"/>
        <w:jc w:val="both"/>
        <w:rPr>
          <w:rFonts w:asciiTheme="minorHAnsi" w:hAnsiTheme="minorHAnsi" w:cstheme="minorHAnsi"/>
          <w:lang w:eastAsia="pl-PL"/>
        </w:rPr>
      </w:pPr>
      <w:r w:rsidRPr="00B21BBF">
        <w:rPr>
          <w:rFonts w:asciiTheme="minorHAnsi" w:hAnsiTheme="minorHAnsi" w:cstheme="minorHAnsi"/>
          <w:lang w:val="x-none" w:eastAsia="pl-PL"/>
        </w:rPr>
        <w:t>W skład serwisu kawowego wchodzą</w:t>
      </w:r>
      <w:r w:rsidRPr="00B21BBF">
        <w:rPr>
          <w:rFonts w:asciiTheme="minorHAnsi" w:hAnsiTheme="minorHAnsi" w:cstheme="minorHAnsi"/>
          <w:lang w:eastAsia="pl-PL"/>
        </w:rPr>
        <w:t>:</w:t>
      </w:r>
    </w:p>
    <w:p w14:paraId="75926486" w14:textId="77777777" w:rsidR="00637741" w:rsidRPr="00B21BBF" w:rsidRDefault="00637741" w:rsidP="00C94B4A">
      <w:pPr>
        <w:pStyle w:val="Akapitzlist"/>
        <w:widowControl/>
        <w:numPr>
          <w:ilvl w:val="0"/>
          <w:numId w:val="120"/>
        </w:numPr>
        <w:autoSpaceDE/>
        <w:autoSpaceDN/>
        <w:spacing w:before="0"/>
        <w:rPr>
          <w:rFonts w:asciiTheme="minorHAnsi" w:hAnsiTheme="minorHAnsi" w:cstheme="minorHAnsi"/>
        </w:rPr>
      </w:pPr>
      <w:r w:rsidRPr="00B21BBF">
        <w:rPr>
          <w:rFonts w:asciiTheme="minorHAnsi" w:hAnsiTheme="minorHAnsi" w:cstheme="minorHAnsi"/>
        </w:rPr>
        <w:lastRenderedPageBreak/>
        <w:t xml:space="preserve">herbata dostępna bez ograniczeń (w saszetkach, min. 3 rodzaje smakowe, dodatek w postaci cytryny) parzona wrzątkiem </w:t>
      </w:r>
    </w:p>
    <w:p w14:paraId="0C276909" w14:textId="77777777" w:rsidR="00637741" w:rsidRPr="00B21BBF" w:rsidRDefault="00637741" w:rsidP="00C94B4A">
      <w:pPr>
        <w:pStyle w:val="Akapitzlist"/>
        <w:widowControl/>
        <w:numPr>
          <w:ilvl w:val="0"/>
          <w:numId w:val="120"/>
        </w:numPr>
        <w:autoSpaceDE/>
        <w:autoSpaceDN/>
        <w:spacing w:before="0"/>
        <w:rPr>
          <w:rFonts w:asciiTheme="minorHAnsi" w:hAnsiTheme="minorHAnsi" w:cstheme="minorHAnsi"/>
        </w:rPr>
      </w:pPr>
      <w:r w:rsidRPr="00B21BBF">
        <w:rPr>
          <w:rFonts w:asciiTheme="minorHAnsi" w:hAnsiTheme="minorHAnsi" w:cstheme="minorHAnsi"/>
        </w:rPr>
        <w:t xml:space="preserve">kawa czarna dostępna bez ograniczeń (z ekspresu wysokociśnieniowego wraz z dodatkami  – mleko, śmietanka, cukier) </w:t>
      </w:r>
    </w:p>
    <w:p w14:paraId="5EF53797" w14:textId="77777777" w:rsidR="00637741" w:rsidRPr="00B21BBF" w:rsidRDefault="00637741" w:rsidP="00C94B4A">
      <w:pPr>
        <w:pStyle w:val="Akapitzlist"/>
        <w:widowControl/>
        <w:numPr>
          <w:ilvl w:val="0"/>
          <w:numId w:val="120"/>
        </w:numPr>
        <w:autoSpaceDE/>
        <w:autoSpaceDN/>
        <w:spacing w:before="0"/>
        <w:rPr>
          <w:rFonts w:asciiTheme="minorHAnsi" w:hAnsiTheme="minorHAnsi" w:cstheme="minorHAnsi"/>
        </w:rPr>
      </w:pPr>
      <w:r w:rsidRPr="00B21BBF">
        <w:rPr>
          <w:rFonts w:asciiTheme="minorHAnsi" w:hAnsiTheme="minorHAnsi" w:cstheme="minorHAnsi"/>
        </w:rPr>
        <w:t xml:space="preserve">soki owocowe w min. 2 rodzajach smakowych (soki 100%) podawane w butelkach szklanych (odkręcanych) lub serwowane w dzbankach w ilości przynajmniej 0,3 l na osobę/na 1 przerwę </w:t>
      </w:r>
    </w:p>
    <w:p w14:paraId="006273FA" w14:textId="77777777" w:rsidR="00637741" w:rsidRPr="00B21BBF" w:rsidRDefault="00637741" w:rsidP="00C94B4A">
      <w:pPr>
        <w:pStyle w:val="Akapitzlist"/>
        <w:widowControl/>
        <w:numPr>
          <w:ilvl w:val="0"/>
          <w:numId w:val="120"/>
        </w:numPr>
        <w:autoSpaceDE/>
        <w:autoSpaceDN/>
        <w:spacing w:before="0"/>
        <w:rPr>
          <w:rFonts w:asciiTheme="minorHAnsi" w:hAnsiTheme="minorHAnsi" w:cstheme="minorHAnsi"/>
        </w:rPr>
      </w:pPr>
      <w:r w:rsidRPr="00B21BBF">
        <w:rPr>
          <w:rFonts w:asciiTheme="minorHAnsi" w:hAnsiTheme="minorHAnsi" w:cstheme="minorHAnsi"/>
        </w:rPr>
        <w:t xml:space="preserve">woda mineralna gazowana/niegazowana podawana w szklanych (odkręcanych) butelkach lub serwowana w dzbankach (tylko niegazowana) w ilości min. 0,3 l na osobę/na 1 przerwę </w:t>
      </w:r>
    </w:p>
    <w:p w14:paraId="5C07E24F" w14:textId="77777777" w:rsidR="00637741" w:rsidRPr="00B21BBF" w:rsidRDefault="00637741" w:rsidP="00C94B4A">
      <w:pPr>
        <w:pStyle w:val="Akapitzlist"/>
        <w:widowControl/>
        <w:numPr>
          <w:ilvl w:val="0"/>
          <w:numId w:val="120"/>
        </w:numPr>
        <w:autoSpaceDE/>
        <w:autoSpaceDN/>
        <w:spacing w:before="0"/>
        <w:rPr>
          <w:rFonts w:asciiTheme="minorHAnsi" w:hAnsiTheme="minorHAnsi" w:cstheme="minorHAnsi"/>
        </w:rPr>
      </w:pPr>
      <w:r w:rsidRPr="00B21BBF">
        <w:rPr>
          <w:rFonts w:asciiTheme="minorHAnsi" w:hAnsiTheme="minorHAnsi" w:cstheme="minorHAnsi"/>
        </w:rPr>
        <w:t xml:space="preserve">ciastka, 2 rodzaje –łączna liczba ciastek na osobę powinna wynieść min. 5 szt. </w:t>
      </w:r>
    </w:p>
    <w:p w14:paraId="3581DC26" w14:textId="77777777" w:rsidR="00637741" w:rsidRPr="00B21BBF" w:rsidRDefault="00637741" w:rsidP="00C94B4A">
      <w:pPr>
        <w:pStyle w:val="Akapitzlist"/>
        <w:widowControl/>
        <w:numPr>
          <w:ilvl w:val="0"/>
          <w:numId w:val="120"/>
        </w:numPr>
        <w:autoSpaceDE/>
        <w:autoSpaceDN/>
        <w:spacing w:before="0"/>
        <w:rPr>
          <w:rFonts w:asciiTheme="minorHAnsi" w:hAnsiTheme="minorHAnsi" w:cstheme="minorHAnsi"/>
        </w:rPr>
      </w:pPr>
      <w:r w:rsidRPr="00B21BBF">
        <w:rPr>
          <w:rFonts w:asciiTheme="minorHAnsi" w:hAnsiTheme="minorHAnsi" w:cstheme="minorHAnsi"/>
        </w:rPr>
        <w:t>świeże ciasta, 2 rodzaje świeżego ciasta po 1 kawałku z każdego rodzaju ciasta na osobę</w:t>
      </w:r>
    </w:p>
    <w:p w14:paraId="51E771CC" w14:textId="77777777" w:rsidR="00637741" w:rsidRPr="00B21BBF" w:rsidRDefault="00637741" w:rsidP="00C94B4A">
      <w:pPr>
        <w:pStyle w:val="Akapitzlist"/>
        <w:widowControl/>
        <w:numPr>
          <w:ilvl w:val="0"/>
          <w:numId w:val="120"/>
        </w:numPr>
        <w:autoSpaceDE/>
        <w:autoSpaceDN/>
        <w:spacing w:before="0"/>
        <w:rPr>
          <w:rFonts w:asciiTheme="minorHAnsi" w:hAnsiTheme="minorHAnsi" w:cstheme="minorHAnsi"/>
        </w:rPr>
      </w:pPr>
      <w:r w:rsidRPr="00B21BBF">
        <w:rPr>
          <w:rFonts w:asciiTheme="minorHAnsi" w:hAnsiTheme="minorHAnsi" w:cstheme="minorHAnsi"/>
        </w:rPr>
        <w:t>kanapki bankietowe (min. 3 sztuki na osobę, min. 4-składnikowe)</w:t>
      </w:r>
    </w:p>
    <w:p w14:paraId="370590B4" w14:textId="77777777" w:rsidR="00637741" w:rsidRPr="00B21BBF" w:rsidRDefault="00637741" w:rsidP="00C94B4A">
      <w:pPr>
        <w:pStyle w:val="Akapitzlist"/>
        <w:widowControl/>
        <w:numPr>
          <w:ilvl w:val="0"/>
          <w:numId w:val="120"/>
        </w:numPr>
        <w:autoSpaceDE/>
        <w:autoSpaceDN/>
        <w:spacing w:before="0"/>
        <w:rPr>
          <w:rFonts w:asciiTheme="minorHAnsi" w:hAnsiTheme="minorHAnsi" w:cstheme="minorHAnsi"/>
        </w:rPr>
      </w:pPr>
      <w:r w:rsidRPr="00B21BBF">
        <w:rPr>
          <w:rFonts w:asciiTheme="minorHAnsi" w:hAnsiTheme="minorHAnsi" w:cstheme="minorHAnsi"/>
        </w:rPr>
        <w:t>świeże, sezonowe owoce, 3 rodzaje  – podane na tacach.</w:t>
      </w:r>
    </w:p>
    <w:p w14:paraId="6B8D0AF3" w14:textId="77777777" w:rsidR="00637741" w:rsidRPr="00B21BBF" w:rsidRDefault="00637741" w:rsidP="00637741">
      <w:pPr>
        <w:pStyle w:val="Akapitzlist"/>
        <w:ind w:left="720"/>
        <w:rPr>
          <w:rFonts w:asciiTheme="minorHAnsi" w:hAnsiTheme="minorHAnsi" w:cstheme="minorHAnsi"/>
        </w:rPr>
      </w:pPr>
      <w:r w:rsidRPr="00B21BBF">
        <w:rPr>
          <w:rFonts w:asciiTheme="minorHAnsi" w:hAnsiTheme="minorHAnsi" w:cstheme="minorHAnsi"/>
        </w:rPr>
        <w:t xml:space="preserve"> </w:t>
      </w:r>
    </w:p>
    <w:p w14:paraId="1CEA0A02" w14:textId="77777777" w:rsidR="00637741" w:rsidRPr="00B21BBF" w:rsidRDefault="00637741" w:rsidP="00637741">
      <w:pPr>
        <w:jc w:val="both"/>
        <w:rPr>
          <w:rFonts w:asciiTheme="minorHAnsi" w:hAnsiTheme="minorHAnsi" w:cstheme="minorHAnsi"/>
          <w:lang w:val="x-none" w:eastAsia="pl-PL"/>
        </w:rPr>
      </w:pPr>
      <w:r w:rsidRPr="00B21BBF">
        <w:rPr>
          <w:rFonts w:asciiTheme="minorHAnsi" w:hAnsiTheme="minorHAnsi" w:cstheme="minorHAnsi"/>
          <w:lang w:val="x-none" w:eastAsia="pl-PL"/>
        </w:rPr>
        <w:t>Oprócz wyznaczonego miejsca na bufet w ramach przerwy kawowej</w:t>
      </w:r>
      <w:r w:rsidRPr="00B21BBF">
        <w:rPr>
          <w:rFonts w:asciiTheme="minorHAnsi" w:hAnsiTheme="minorHAnsi" w:cstheme="minorHAnsi"/>
          <w:lang w:eastAsia="pl-PL"/>
        </w:rPr>
        <w:t>,</w:t>
      </w:r>
      <w:r w:rsidRPr="00B21BBF">
        <w:rPr>
          <w:rFonts w:asciiTheme="minorHAnsi" w:hAnsiTheme="minorHAnsi" w:cstheme="minorHAnsi"/>
          <w:lang w:val="x-none" w:eastAsia="pl-PL"/>
        </w:rPr>
        <w:t xml:space="preserve"> zapewnienie zastawy ceramicznej typu filiżanki</w:t>
      </w:r>
      <w:r w:rsidRPr="00B21BBF">
        <w:rPr>
          <w:rFonts w:asciiTheme="minorHAnsi" w:hAnsiTheme="minorHAnsi" w:cstheme="minorHAnsi"/>
          <w:lang w:eastAsia="pl-PL"/>
        </w:rPr>
        <w:t>/</w:t>
      </w:r>
      <w:r w:rsidRPr="00B21BBF">
        <w:rPr>
          <w:rFonts w:asciiTheme="minorHAnsi" w:hAnsiTheme="minorHAnsi" w:cstheme="minorHAnsi"/>
          <w:lang w:val="x-none" w:eastAsia="pl-PL"/>
        </w:rPr>
        <w:t xml:space="preserve">talerzyki, szklanek, sztućców (widelce, noże, widelczyki, łyżeczki, łyżki), a także papierowych serwetek. </w:t>
      </w:r>
    </w:p>
    <w:p w14:paraId="598EC0C6" w14:textId="77777777" w:rsidR="00637741" w:rsidRPr="00B21BBF" w:rsidRDefault="00637741" w:rsidP="00637741">
      <w:pPr>
        <w:jc w:val="both"/>
        <w:rPr>
          <w:rFonts w:asciiTheme="minorHAnsi" w:hAnsiTheme="minorHAnsi" w:cstheme="minorHAnsi"/>
          <w:lang w:val="x-none" w:eastAsia="pl-PL"/>
        </w:rPr>
      </w:pPr>
    </w:p>
    <w:p w14:paraId="548641CC" w14:textId="77777777" w:rsidR="00637741" w:rsidRPr="00B21BBF" w:rsidRDefault="00637741" w:rsidP="00637741">
      <w:pPr>
        <w:jc w:val="both"/>
        <w:rPr>
          <w:rFonts w:asciiTheme="minorHAnsi" w:hAnsiTheme="minorHAnsi" w:cstheme="minorHAnsi"/>
          <w:lang w:val="x-none" w:eastAsia="pl-PL"/>
        </w:rPr>
      </w:pPr>
      <w:r w:rsidRPr="00B21BBF">
        <w:rPr>
          <w:rFonts w:asciiTheme="minorHAnsi" w:hAnsiTheme="minorHAnsi" w:cstheme="minorHAnsi"/>
          <w:lang w:val="x-none" w:eastAsia="pl-PL"/>
        </w:rPr>
        <w:t xml:space="preserve">Wykonawca ma zapewnić wyposażenie w ilości uwzględniającej potrzeby przewidywanej liczby uczestników posiedzenia </w:t>
      </w:r>
      <w:r w:rsidRPr="00B21BBF">
        <w:rPr>
          <w:rFonts w:asciiTheme="minorHAnsi" w:hAnsiTheme="minorHAnsi" w:cstheme="minorHAnsi"/>
          <w:lang w:eastAsia="pl-PL"/>
        </w:rPr>
        <w:t xml:space="preserve">KM </w:t>
      </w:r>
      <w:r w:rsidRPr="00B21BBF">
        <w:rPr>
          <w:rFonts w:asciiTheme="minorHAnsi" w:hAnsiTheme="minorHAnsi" w:cstheme="minorHAnsi"/>
          <w:lang w:val="x-none" w:eastAsia="pl-PL"/>
        </w:rPr>
        <w:t>– niedopuszczalne jest stosowanie naczyń i sztućców jednorazowego użytku.</w:t>
      </w:r>
    </w:p>
    <w:p w14:paraId="3D970F18" w14:textId="77777777" w:rsidR="00637741" w:rsidRPr="00B21BBF" w:rsidRDefault="00637741" w:rsidP="00637741">
      <w:pPr>
        <w:jc w:val="both"/>
        <w:rPr>
          <w:rFonts w:asciiTheme="minorHAnsi" w:hAnsiTheme="minorHAnsi" w:cstheme="minorHAnsi"/>
          <w:lang w:val="x-none" w:eastAsia="pl-PL"/>
        </w:rPr>
      </w:pPr>
    </w:p>
    <w:p w14:paraId="672AD958" w14:textId="77777777" w:rsidR="00637741" w:rsidRPr="00B21BBF" w:rsidRDefault="00637741" w:rsidP="00C94B4A">
      <w:pPr>
        <w:pStyle w:val="Akapitzlist"/>
        <w:widowControl/>
        <w:numPr>
          <w:ilvl w:val="0"/>
          <w:numId w:val="121"/>
        </w:numPr>
        <w:autoSpaceDE/>
        <w:autoSpaceDN/>
        <w:spacing w:before="0"/>
        <w:rPr>
          <w:rFonts w:asciiTheme="minorHAnsi" w:hAnsiTheme="minorHAnsi" w:cstheme="minorHAnsi"/>
        </w:rPr>
      </w:pPr>
      <w:r w:rsidRPr="00B21BBF">
        <w:rPr>
          <w:rFonts w:asciiTheme="minorHAnsi" w:hAnsiTheme="minorHAnsi" w:cstheme="minorHAnsi"/>
        </w:rPr>
        <w:t xml:space="preserve"> </w:t>
      </w:r>
      <w:r w:rsidRPr="00B21BBF">
        <w:rPr>
          <w:rFonts w:asciiTheme="minorHAnsi" w:hAnsiTheme="minorHAnsi" w:cstheme="minorHAnsi"/>
          <w:b/>
          <w:bCs/>
        </w:rPr>
        <w:t>Przerwa obiadowa</w:t>
      </w:r>
      <w:r w:rsidRPr="00B21BBF">
        <w:rPr>
          <w:rFonts w:asciiTheme="minorHAnsi" w:hAnsiTheme="minorHAnsi" w:cstheme="minorHAnsi"/>
        </w:rPr>
        <w:t xml:space="preserve"> dla uczestników posiedzenia (ok. 56 osób) w formie bufetu, w tym ▪ 2 rodzaje przystawek na zimno </w:t>
      </w:r>
    </w:p>
    <w:p w14:paraId="71E0E5B3" w14:textId="77777777" w:rsidR="00637741" w:rsidRPr="00B21BBF" w:rsidRDefault="00637741" w:rsidP="00637741">
      <w:pPr>
        <w:pStyle w:val="Akapitzlist"/>
        <w:ind w:left="720"/>
        <w:rPr>
          <w:rFonts w:asciiTheme="minorHAnsi" w:hAnsiTheme="minorHAnsi" w:cstheme="minorHAnsi"/>
        </w:rPr>
      </w:pPr>
      <w:r w:rsidRPr="00B21BBF">
        <w:rPr>
          <w:rFonts w:asciiTheme="minorHAnsi" w:hAnsiTheme="minorHAnsi" w:cstheme="minorHAnsi"/>
        </w:rPr>
        <w:t xml:space="preserve">▪ 2 rodzaje zupy, w tym krem  </w:t>
      </w:r>
    </w:p>
    <w:p w14:paraId="5BD8F0F9" w14:textId="77777777" w:rsidR="00637741" w:rsidRPr="00B21BBF" w:rsidRDefault="00637741" w:rsidP="00637741">
      <w:pPr>
        <w:pStyle w:val="Akapitzlist"/>
        <w:ind w:left="720"/>
        <w:rPr>
          <w:rFonts w:asciiTheme="minorHAnsi" w:hAnsiTheme="minorHAnsi" w:cstheme="minorHAnsi"/>
        </w:rPr>
      </w:pPr>
      <w:r w:rsidRPr="00B21BBF">
        <w:rPr>
          <w:rFonts w:asciiTheme="minorHAnsi" w:hAnsiTheme="minorHAnsi" w:cstheme="minorHAnsi"/>
        </w:rPr>
        <w:t xml:space="preserve">▪ 3 rodzaje dania głównego na ciepło (danie </w:t>
      </w:r>
      <w:bookmarkStart w:id="16" w:name="_Hlk31806475"/>
      <w:r w:rsidRPr="00B21BBF">
        <w:rPr>
          <w:rFonts w:asciiTheme="minorHAnsi" w:hAnsiTheme="minorHAnsi" w:cstheme="minorHAnsi"/>
        </w:rPr>
        <w:t>mięsne, wegetariańskie, bezglutenowe</w:t>
      </w:r>
      <w:bookmarkEnd w:id="16"/>
      <w:r w:rsidRPr="00B21BBF">
        <w:rPr>
          <w:rFonts w:asciiTheme="minorHAnsi" w:hAnsiTheme="minorHAnsi" w:cstheme="minorHAnsi"/>
        </w:rPr>
        <w:t xml:space="preserve">); sałatki  każda składająca się z co najmniej 4 rodzajów warzyw oraz dodatku typu mięso, jajko, ser)  – dostępne w ilości min 200 g/osobę lub/i surówki –  wielowarzywne – dostępne w ilości min 150 g/osobę  (2 rodzaje); </w:t>
      </w:r>
    </w:p>
    <w:p w14:paraId="2CA15E7E" w14:textId="77777777" w:rsidR="00637741" w:rsidRPr="00B21BBF" w:rsidRDefault="00637741" w:rsidP="00637741">
      <w:pPr>
        <w:pStyle w:val="Akapitzlist"/>
        <w:ind w:left="720"/>
        <w:rPr>
          <w:rFonts w:asciiTheme="minorHAnsi" w:hAnsiTheme="minorHAnsi" w:cstheme="minorHAnsi"/>
        </w:rPr>
      </w:pPr>
      <w:r w:rsidRPr="00B21BBF">
        <w:rPr>
          <w:rFonts w:asciiTheme="minorHAnsi" w:hAnsiTheme="minorHAnsi" w:cstheme="minorHAnsi"/>
        </w:rPr>
        <w:t xml:space="preserve">co najmniej 2 rodzaje dodatków typu ryż (biały </w:t>
      </w:r>
      <w:proofErr w:type="spellStart"/>
      <w:r w:rsidRPr="00B21BBF">
        <w:rPr>
          <w:rFonts w:asciiTheme="minorHAnsi" w:hAnsiTheme="minorHAnsi" w:cstheme="minorHAnsi"/>
        </w:rPr>
        <w:t>parboiled</w:t>
      </w:r>
      <w:proofErr w:type="spellEnd"/>
      <w:r w:rsidRPr="00B21BBF">
        <w:rPr>
          <w:rFonts w:asciiTheme="minorHAnsi" w:hAnsiTheme="minorHAnsi" w:cstheme="minorHAnsi"/>
        </w:rPr>
        <w:t xml:space="preserve"> w ilości min 200 g/osobę), ziemniaki (w całości lub „półksiężyce”); warzywa gotowane w ilości łącznej min. 150 g/osobę </w:t>
      </w:r>
    </w:p>
    <w:p w14:paraId="45B2E00A" w14:textId="77777777" w:rsidR="00637741" w:rsidRPr="00B21BBF" w:rsidRDefault="00637741" w:rsidP="00637741">
      <w:pPr>
        <w:pStyle w:val="Akapitzlist"/>
        <w:ind w:left="720"/>
        <w:rPr>
          <w:rFonts w:asciiTheme="minorHAnsi" w:hAnsiTheme="minorHAnsi" w:cstheme="minorHAnsi"/>
        </w:rPr>
      </w:pPr>
      <w:r w:rsidRPr="00B21BBF">
        <w:rPr>
          <w:rFonts w:asciiTheme="minorHAnsi" w:hAnsiTheme="minorHAnsi" w:cstheme="minorHAnsi"/>
        </w:rPr>
        <w:t xml:space="preserve">▪ 2 rodzaje deseru do wyboru </w:t>
      </w:r>
    </w:p>
    <w:p w14:paraId="7A49B86B" w14:textId="77777777" w:rsidR="00637741" w:rsidRPr="00B21BBF" w:rsidRDefault="00637741" w:rsidP="00637741">
      <w:pPr>
        <w:pStyle w:val="Akapitzlist"/>
        <w:ind w:left="720"/>
        <w:rPr>
          <w:rFonts w:asciiTheme="minorHAnsi" w:hAnsiTheme="minorHAnsi" w:cstheme="minorHAnsi"/>
        </w:rPr>
      </w:pPr>
      <w:bookmarkStart w:id="17" w:name="_Hlk31806551"/>
      <w:r w:rsidRPr="00B21BBF">
        <w:rPr>
          <w:rFonts w:asciiTheme="minorHAnsi" w:hAnsiTheme="minorHAnsi" w:cstheme="minorHAnsi"/>
        </w:rPr>
        <w:t xml:space="preserve">- owoce – podane na tacy/tacach – co najmniej 3 rodzaje sezonowych owoców </w:t>
      </w:r>
    </w:p>
    <w:bookmarkEnd w:id="17"/>
    <w:p w14:paraId="7934EA70" w14:textId="77777777" w:rsidR="00637741" w:rsidRPr="00B21BBF" w:rsidRDefault="00637741" w:rsidP="00637741">
      <w:pPr>
        <w:pStyle w:val="Akapitzlist"/>
        <w:ind w:left="720"/>
        <w:rPr>
          <w:rFonts w:asciiTheme="minorHAnsi" w:hAnsiTheme="minorHAnsi" w:cstheme="minorHAnsi"/>
        </w:rPr>
      </w:pPr>
      <w:r w:rsidRPr="00B21BBF">
        <w:rPr>
          <w:rFonts w:asciiTheme="minorHAnsi" w:hAnsiTheme="minorHAnsi" w:cstheme="minorHAnsi"/>
        </w:rPr>
        <w:t xml:space="preserve">▪ napoje dostępne podczas obiadu: </w:t>
      </w:r>
    </w:p>
    <w:p w14:paraId="7E12B768" w14:textId="77777777" w:rsidR="00637741" w:rsidRPr="00B21BBF" w:rsidRDefault="00637741" w:rsidP="00C94B4A">
      <w:pPr>
        <w:pStyle w:val="Akapitzlist"/>
        <w:widowControl/>
        <w:numPr>
          <w:ilvl w:val="0"/>
          <w:numId w:val="127"/>
        </w:numPr>
        <w:autoSpaceDE/>
        <w:autoSpaceDN/>
        <w:spacing w:before="0"/>
        <w:rPr>
          <w:rFonts w:asciiTheme="minorHAnsi" w:hAnsiTheme="minorHAnsi" w:cstheme="minorHAnsi"/>
        </w:rPr>
      </w:pPr>
      <w:r w:rsidRPr="00B21BBF">
        <w:rPr>
          <w:rFonts w:asciiTheme="minorHAnsi" w:hAnsiTheme="minorHAnsi" w:cstheme="minorHAnsi"/>
        </w:rPr>
        <w:t xml:space="preserve">herbata dostępna bez ograniczeń (w saszetkach, min. 3 rodzaje smakowe, dodatek w postaci cytryny) parzona wrzątkiem </w:t>
      </w:r>
    </w:p>
    <w:p w14:paraId="2F130033" w14:textId="77777777" w:rsidR="00637741" w:rsidRPr="00B21BBF" w:rsidRDefault="00637741" w:rsidP="00C94B4A">
      <w:pPr>
        <w:pStyle w:val="Akapitzlist"/>
        <w:widowControl/>
        <w:numPr>
          <w:ilvl w:val="0"/>
          <w:numId w:val="127"/>
        </w:numPr>
        <w:autoSpaceDE/>
        <w:autoSpaceDN/>
        <w:spacing w:before="0"/>
        <w:rPr>
          <w:rFonts w:asciiTheme="minorHAnsi" w:hAnsiTheme="minorHAnsi" w:cstheme="minorHAnsi"/>
        </w:rPr>
      </w:pPr>
      <w:r w:rsidRPr="00B21BBF">
        <w:rPr>
          <w:rFonts w:asciiTheme="minorHAnsi" w:hAnsiTheme="minorHAnsi" w:cstheme="minorHAnsi"/>
        </w:rPr>
        <w:t xml:space="preserve">kawa czarna dostępna bez ograniczeń (z ekspresu wysokociśnieniowego wraz z dodatkami - mleko, śmietanka, cukier) </w:t>
      </w:r>
    </w:p>
    <w:p w14:paraId="06FB8244" w14:textId="77777777" w:rsidR="00637741" w:rsidRPr="00B21BBF" w:rsidRDefault="00637741" w:rsidP="00C94B4A">
      <w:pPr>
        <w:pStyle w:val="Akapitzlist"/>
        <w:widowControl/>
        <w:numPr>
          <w:ilvl w:val="0"/>
          <w:numId w:val="127"/>
        </w:numPr>
        <w:autoSpaceDE/>
        <w:autoSpaceDN/>
        <w:spacing w:before="0"/>
        <w:rPr>
          <w:rFonts w:asciiTheme="minorHAnsi" w:hAnsiTheme="minorHAnsi" w:cstheme="minorHAnsi"/>
        </w:rPr>
      </w:pPr>
      <w:r w:rsidRPr="00B21BBF">
        <w:rPr>
          <w:rFonts w:asciiTheme="minorHAnsi" w:hAnsiTheme="minorHAnsi" w:cstheme="minorHAnsi"/>
        </w:rPr>
        <w:t xml:space="preserve">soki owocowe w min. 2 rodzajach smakowych (soki 100%) podawane w butelkach szklanych (odkręcanych) lub serwowane w dzbankach w ilości przynajmniej 0,3 l na osobę </w:t>
      </w:r>
    </w:p>
    <w:p w14:paraId="79C12718" w14:textId="77777777" w:rsidR="00637741" w:rsidRPr="00B21BBF" w:rsidRDefault="00637741" w:rsidP="00C94B4A">
      <w:pPr>
        <w:pStyle w:val="Akapitzlist"/>
        <w:widowControl/>
        <w:numPr>
          <w:ilvl w:val="0"/>
          <w:numId w:val="127"/>
        </w:numPr>
        <w:autoSpaceDE/>
        <w:autoSpaceDN/>
        <w:spacing w:before="0"/>
        <w:rPr>
          <w:rFonts w:asciiTheme="minorHAnsi" w:hAnsiTheme="minorHAnsi" w:cstheme="minorHAnsi"/>
        </w:rPr>
      </w:pPr>
      <w:r w:rsidRPr="00B21BBF">
        <w:rPr>
          <w:rFonts w:asciiTheme="minorHAnsi" w:hAnsiTheme="minorHAnsi" w:cstheme="minorHAnsi"/>
        </w:rPr>
        <w:t xml:space="preserve">woda mineralna gazowana/niegazowana podawana w szklanych (odkręcanych) butelkach lub serwowana w dzbankach (tylko niegazowana) w ilości min. 0,3 l na osobę. </w:t>
      </w:r>
    </w:p>
    <w:p w14:paraId="0205ACFF" w14:textId="77777777" w:rsidR="00637741" w:rsidRPr="00B21BBF" w:rsidRDefault="00637741" w:rsidP="00637741">
      <w:pPr>
        <w:pStyle w:val="Akapitzlist"/>
        <w:ind w:left="720"/>
        <w:rPr>
          <w:rFonts w:asciiTheme="minorHAnsi" w:hAnsiTheme="minorHAnsi" w:cstheme="minorHAnsi"/>
        </w:rPr>
      </w:pPr>
    </w:p>
    <w:p w14:paraId="2ECA6E0E" w14:textId="77777777" w:rsidR="00637741" w:rsidRPr="00B21BBF" w:rsidRDefault="00637741" w:rsidP="00637741">
      <w:pPr>
        <w:pStyle w:val="Akapitzlist"/>
        <w:ind w:left="720"/>
        <w:rPr>
          <w:rFonts w:asciiTheme="minorHAnsi" w:hAnsiTheme="minorHAnsi" w:cstheme="minorHAnsi"/>
        </w:rPr>
      </w:pPr>
      <w:r w:rsidRPr="00B21BBF">
        <w:rPr>
          <w:rFonts w:asciiTheme="minorHAnsi" w:hAnsiTheme="minorHAnsi" w:cstheme="minorHAnsi"/>
        </w:rPr>
        <w:t xml:space="preserve"> Obiad w wydzielonej lub wyodrębnionej na wyłączność sali restauracyjnej. </w:t>
      </w:r>
    </w:p>
    <w:p w14:paraId="26ECEA81" w14:textId="77777777" w:rsidR="00637741" w:rsidRPr="00B21BBF" w:rsidRDefault="00637741" w:rsidP="00637741">
      <w:pPr>
        <w:pStyle w:val="Akapitzlist"/>
        <w:ind w:left="720"/>
        <w:rPr>
          <w:rFonts w:asciiTheme="minorHAnsi" w:hAnsiTheme="minorHAnsi" w:cstheme="minorHAnsi"/>
        </w:rPr>
      </w:pPr>
    </w:p>
    <w:p w14:paraId="69ED120E" w14:textId="069E2055" w:rsidR="00637741" w:rsidRPr="00B21BBF" w:rsidRDefault="00637741" w:rsidP="00C94B4A">
      <w:pPr>
        <w:pStyle w:val="Akapitzlist"/>
        <w:widowControl/>
        <w:numPr>
          <w:ilvl w:val="0"/>
          <w:numId w:val="121"/>
        </w:numPr>
        <w:autoSpaceDE/>
        <w:autoSpaceDN/>
        <w:spacing w:before="0"/>
        <w:rPr>
          <w:rFonts w:asciiTheme="minorHAnsi" w:hAnsiTheme="minorHAnsi" w:cstheme="minorHAnsi"/>
          <w:bCs/>
        </w:rPr>
      </w:pPr>
      <w:r w:rsidRPr="00B21BBF">
        <w:rPr>
          <w:rFonts w:asciiTheme="minorHAnsi" w:hAnsiTheme="minorHAnsi" w:cstheme="minorHAnsi"/>
          <w:b/>
        </w:rPr>
        <w:t xml:space="preserve">Kolacje – kolacja w restauracji hotelowej </w:t>
      </w:r>
      <w:r w:rsidR="006575F7">
        <w:rPr>
          <w:rFonts w:asciiTheme="minorHAnsi" w:hAnsiTheme="minorHAnsi" w:cstheme="minorHAnsi"/>
          <w:b/>
        </w:rPr>
        <w:t>lub</w:t>
      </w:r>
      <w:r w:rsidR="006575F7" w:rsidRPr="00B21BBF">
        <w:rPr>
          <w:rFonts w:asciiTheme="minorHAnsi" w:hAnsiTheme="minorHAnsi" w:cstheme="minorHAnsi"/>
          <w:b/>
        </w:rPr>
        <w:t xml:space="preserve"> </w:t>
      </w:r>
      <w:r w:rsidRPr="00B21BBF">
        <w:rPr>
          <w:rFonts w:asciiTheme="minorHAnsi" w:hAnsiTheme="minorHAnsi" w:cstheme="minorHAnsi"/>
          <w:b/>
        </w:rPr>
        <w:t xml:space="preserve">kolacja plenerowa (poza hotelem) </w:t>
      </w:r>
      <w:r w:rsidRPr="00B21BBF">
        <w:rPr>
          <w:rFonts w:asciiTheme="minorHAnsi" w:hAnsiTheme="minorHAnsi" w:cstheme="minorHAnsi"/>
          <w:bCs/>
        </w:rPr>
        <w:t xml:space="preserve">dla uczestników posiedzenia (ok. 60 osób) w formie bufetu </w:t>
      </w:r>
    </w:p>
    <w:p w14:paraId="46DA8FF5" w14:textId="77777777" w:rsidR="00637741" w:rsidRPr="00B21BBF" w:rsidRDefault="00637741" w:rsidP="00C94B4A">
      <w:pPr>
        <w:pStyle w:val="Akapitzlist"/>
        <w:widowControl/>
        <w:numPr>
          <w:ilvl w:val="0"/>
          <w:numId w:val="122"/>
        </w:numPr>
        <w:autoSpaceDE/>
        <w:autoSpaceDN/>
        <w:spacing w:before="0"/>
        <w:rPr>
          <w:rFonts w:asciiTheme="minorHAnsi" w:hAnsiTheme="minorHAnsi" w:cstheme="minorHAnsi"/>
          <w:bCs/>
        </w:rPr>
      </w:pPr>
      <w:r w:rsidRPr="00B21BBF">
        <w:rPr>
          <w:rFonts w:asciiTheme="minorHAnsi" w:hAnsiTheme="minorHAnsi" w:cstheme="minorHAnsi"/>
          <w:bCs/>
        </w:rPr>
        <w:t xml:space="preserve">2 rodzaje przystawek na zimo </w:t>
      </w:r>
    </w:p>
    <w:p w14:paraId="49D180EC" w14:textId="77777777" w:rsidR="00637741" w:rsidRPr="00B21BBF" w:rsidRDefault="00637741" w:rsidP="00C94B4A">
      <w:pPr>
        <w:pStyle w:val="Akapitzlist"/>
        <w:widowControl/>
        <w:numPr>
          <w:ilvl w:val="0"/>
          <w:numId w:val="122"/>
        </w:numPr>
        <w:autoSpaceDE/>
        <w:autoSpaceDN/>
        <w:spacing w:before="0"/>
        <w:rPr>
          <w:rFonts w:asciiTheme="minorHAnsi" w:hAnsiTheme="minorHAnsi" w:cstheme="minorHAnsi"/>
          <w:bCs/>
        </w:rPr>
      </w:pPr>
      <w:r w:rsidRPr="00B21BBF">
        <w:rPr>
          <w:rFonts w:asciiTheme="minorHAnsi" w:hAnsiTheme="minorHAnsi" w:cstheme="minorHAnsi"/>
          <w:bCs/>
        </w:rPr>
        <w:t xml:space="preserve">2 rodzaje zupy, w tym krem </w:t>
      </w:r>
    </w:p>
    <w:p w14:paraId="054BAC30" w14:textId="77777777" w:rsidR="00637741" w:rsidRPr="00B21BBF" w:rsidRDefault="00637741" w:rsidP="00C94B4A">
      <w:pPr>
        <w:pStyle w:val="Akapitzlist"/>
        <w:widowControl/>
        <w:numPr>
          <w:ilvl w:val="0"/>
          <w:numId w:val="122"/>
        </w:numPr>
        <w:autoSpaceDE/>
        <w:autoSpaceDN/>
        <w:spacing w:before="0"/>
        <w:rPr>
          <w:rFonts w:asciiTheme="minorHAnsi" w:hAnsiTheme="minorHAnsi" w:cstheme="minorHAnsi"/>
          <w:bCs/>
        </w:rPr>
      </w:pPr>
      <w:r w:rsidRPr="00B21BBF">
        <w:rPr>
          <w:rFonts w:asciiTheme="minorHAnsi" w:hAnsiTheme="minorHAnsi" w:cstheme="minorHAnsi"/>
          <w:bCs/>
        </w:rPr>
        <w:lastRenderedPageBreak/>
        <w:t>3 rodzaje dania głównego na ciepło (danie</w:t>
      </w:r>
      <w:r w:rsidRPr="00B21BBF">
        <w:rPr>
          <w:rFonts w:asciiTheme="minorHAnsi" w:hAnsiTheme="minorHAnsi" w:cstheme="minorHAnsi"/>
        </w:rPr>
        <w:t xml:space="preserve"> mięsne, wegetariańskie, bezglutenowe)</w:t>
      </w:r>
    </w:p>
    <w:p w14:paraId="431967BB" w14:textId="2B44B9F1" w:rsidR="00637741" w:rsidRPr="00B21BBF" w:rsidRDefault="006575F7" w:rsidP="00C94B4A">
      <w:pPr>
        <w:pStyle w:val="Akapitzlist"/>
        <w:widowControl/>
        <w:numPr>
          <w:ilvl w:val="0"/>
          <w:numId w:val="122"/>
        </w:numPr>
        <w:autoSpaceDE/>
        <w:autoSpaceDN/>
        <w:spacing w:before="0"/>
        <w:rPr>
          <w:rFonts w:asciiTheme="minorHAnsi" w:hAnsiTheme="minorHAnsi" w:cstheme="minorHAnsi"/>
          <w:bCs/>
        </w:rPr>
      </w:pPr>
      <w:r>
        <w:rPr>
          <w:rFonts w:asciiTheme="minorHAnsi" w:hAnsiTheme="minorHAnsi" w:cstheme="minorHAnsi"/>
          <w:bCs/>
        </w:rPr>
        <w:t>s</w:t>
      </w:r>
      <w:r w:rsidRPr="00B21BBF">
        <w:rPr>
          <w:rFonts w:asciiTheme="minorHAnsi" w:hAnsiTheme="minorHAnsi" w:cstheme="minorHAnsi"/>
          <w:bCs/>
        </w:rPr>
        <w:t xml:space="preserve">ałatki </w:t>
      </w:r>
      <w:r w:rsidR="00637741" w:rsidRPr="00B21BBF">
        <w:rPr>
          <w:rFonts w:asciiTheme="minorHAnsi" w:hAnsiTheme="minorHAnsi" w:cstheme="minorHAnsi"/>
          <w:bCs/>
        </w:rPr>
        <w:t xml:space="preserve">–złożone z co najmniej 4 rodzajów warzyw oraz dodatku typu mięso, jajko, ser,  – dostępne w ilości min. 200 g/osobę lub/i surówka –wielowarzywna, dostępna w ilości min 150 g/osobę – 2 rodzaje; co najmniej 2 dodatki typu ryż (biały </w:t>
      </w:r>
      <w:proofErr w:type="spellStart"/>
      <w:r w:rsidR="00637741" w:rsidRPr="00B21BBF">
        <w:rPr>
          <w:rFonts w:asciiTheme="minorHAnsi" w:hAnsiTheme="minorHAnsi" w:cstheme="minorHAnsi"/>
          <w:bCs/>
        </w:rPr>
        <w:t>parboiled</w:t>
      </w:r>
      <w:proofErr w:type="spellEnd"/>
      <w:r w:rsidR="00637741" w:rsidRPr="00B21BBF">
        <w:rPr>
          <w:rFonts w:asciiTheme="minorHAnsi" w:hAnsiTheme="minorHAnsi" w:cstheme="minorHAnsi"/>
          <w:bCs/>
        </w:rPr>
        <w:t xml:space="preserve"> w ilości min. 200 g/osobę), ziemniaki (w całości</w:t>
      </w:r>
      <w:r>
        <w:rPr>
          <w:rFonts w:asciiTheme="minorHAnsi" w:hAnsiTheme="minorHAnsi" w:cstheme="minorHAnsi"/>
          <w:bCs/>
        </w:rPr>
        <w:t xml:space="preserve"> </w:t>
      </w:r>
      <w:r w:rsidR="00637741" w:rsidRPr="00B21BBF">
        <w:rPr>
          <w:rFonts w:asciiTheme="minorHAnsi" w:hAnsiTheme="minorHAnsi" w:cstheme="minorHAnsi"/>
          <w:bCs/>
        </w:rPr>
        <w:t xml:space="preserve">lub „półksiężyce”), warzywa – gotowane w ilości łącznej min. 150 g/osobę </w:t>
      </w:r>
    </w:p>
    <w:p w14:paraId="40AD56E9" w14:textId="77777777" w:rsidR="00637741" w:rsidRPr="00B21BBF" w:rsidRDefault="00637741" w:rsidP="00C94B4A">
      <w:pPr>
        <w:pStyle w:val="Akapitzlist"/>
        <w:widowControl/>
        <w:numPr>
          <w:ilvl w:val="0"/>
          <w:numId w:val="122"/>
        </w:numPr>
        <w:autoSpaceDE/>
        <w:autoSpaceDN/>
        <w:spacing w:before="0"/>
        <w:rPr>
          <w:rFonts w:asciiTheme="minorHAnsi" w:hAnsiTheme="minorHAnsi" w:cstheme="minorHAnsi"/>
          <w:bCs/>
        </w:rPr>
      </w:pPr>
      <w:r w:rsidRPr="00B21BBF">
        <w:rPr>
          <w:rFonts w:asciiTheme="minorHAnsi" w:hAnsiTheme="minorHAnsi" w:cstheme="minorHAnsi"/>
          <w:bCs/>
        </w:rPr>
        <w:t>2 rodzaje deseru do wyboru</w:t>
      </w:r>
    </w:p>
    <w:p w14:paraId="54EC0AA6" w14:textId="77777777" w:rsidR="00637741" w:rsidRPr="00B21BBF" w:rsidRDefault="00637741" w:rsidP="00C94B4A">
      <w:pPr>
        <w:pStyle w:val="Akapitzlist"/>
        <w:widowControl/>
        <w:numPr>
          <w:ilvl w:val="0"/>
          <w:numId w:val="122"/>
        </w:numPr>
        <w:autoSpaceDE/>
        <w:autoSpaceDN/>
        <w:spacing w:before="0"/>
        <w:rPr>
          <w:rFonts w:asciiTheme="minorHAnsi" w:hAnsiTheme="minorHAnsi" w:cstheme="minorHAnsi"/>
        </w:rPr>
      </w:pPr>
      <w:r w:rsidRPr="00B21BBF">
        <w:rPr>
          <w:rFonts w:asciiTheme="minorHAnsi" w:hAnsiTheme="minorHAnsi" w:cstheme="minorHAnsi"/>
        </w:rPr>
        <w:t xml:space="preserve">owoce –podane na tacy/tacach – co najmniej 3 rodzaje sezonowych owoców </w:t>
      </w:r>
    </w:p>
    <w:p w14:paraId="7E61729E" w14:textId="77777777" w:rsidR="00637741" w:rsidRPr="00B21BBF" w:rsidRDefault="00637741" w:rsidP="00C94B4A">
      <w:pPr>
        <w:pStyle w:val="Akapitzlist"/>
        <w:widowControl/>
        <w:numPr>
          <w:ilvl w:val="0"/>
          <w:numId w:val="122"/>
        </w:numPr>
        <w:autoSpaceDE/>
        <w:autoSpaceDN/>
        <w:spacing w:before="0"/>
        <w:rPr>
          <w:rFonts w:asciiTheme="minorHAnsi" w:hAnsiTheme="minorHAnsi" w:cstheme="minorHAnsi"/>
          <w:bCs/>
        </w:rPr>
      </w:pPr>
      <w:r w:rsidRPr="00B21BBF">
        <w:rPr>
          <w:rFonts w:asciiTheme="minorHAnsi" w:hAnsiTheme="minorHAnsi" w:cstheme="minorHAnsi"/>
          <w:bCs/>
        </w:rPr>
        <w:t>napoje dostępne podczas obiadu:</w:t>
      </w:r>
    </w:p>
    <w:p w14:paraId="7B772250" w14:textId="77777777" w:rsidR="00637741" w:rsidRPr="00B21BBF" w:rsidRDefault="00637741" w:rsidP="00C94B4A">
      <w:pPr>
        <w:pStyle w:val="Akapitzlist"/>
        <w:widowControl/>
        <w:numPr>
          <w:ilvl w:val="1"/>
          <w:numId w:val="128"/>
        </w:numPr>
        <w:autoSpaceDE/>
        <w:autoSpaceDN/>
        <w:spacing w:before="0"/>
        <w:rPr>
          <w:rFonts w:asciiTheme="minorHAnsi" w:hAnsiTheme="minorHAnsi" w:cstheme="minorHAnsi"/>
          <w:bCs/>
        </w:rPr>
      </w:pPr>
      <w:r w:rsidRPr="00B21BBF">
        <w:rPr>
          <w:rFonts w:asciiTheme="minorHAnsi" w:hAnsiTheme="minorHAnsi" w:cstheme="minorHAnsi"/>
          <w:bCs/>
        </w:rPr>
        <w:t xml:space="preserve">herbata dostępna bez ograniczeń (w saszetkach, min. 3 rodzaje smakowe, dodatek w postaci cytryny) parzona wrzątkiem, </w:t>
      </w:r>
    </w:p>
    <w:p w14:paraId="246C4E47" w14:textId="77777777" w:rsidR="00637741" w:rsidRPr="00B21BBF" w:rsidRDefault="00637741" w:rsidP="00C94B4A">
      <w:pPr>
        <w:pStyle w:val="Akapitzlist"/>
        <w:widowControl/>
        <w:numPr>
          <w:ilvl w:val="1"/>
          <w:numId w:val="128"/>
        </w:numPr>
        <w:autoSpaceDE/>
        <w:autoSpaceDN/>
        <w:spacing w:before="0"/>
        <w:rPr>
          <w:rFonts w:asciiTheme="minorHAnsi" w:hAnsiTheme="minorHAnsi" w:cstheme="minorHAnsi"/>
          <w:bCs/>
        </w:rPr>
      </w:pPr>
      <w:r w:rsidRPr="00B21BBF">
        <w:rPr>
          <w:rFonts w:asciiTheme="minorHAnsi" w:hAnsiTheme="minorHAnsi" w:cstheme="minorHAnsi"/>
          <w:bCs/>
        </w:rPr>
        <w:t xml:space="preserve">kawa czarna dostępna bez ograniczeń (z ekspresu wysokociśnieniowego wraz z dodatkami - mleko, śmietanka, cukier), </w:t>
      </w:r>
    </w:p>
    <w:p w14:paraId="6A03ACF7" w14:textId="77777777" w:rsidR="00637741" w:rsidRPr="00B21BBF" w:rsidRDefault="00637741" w:rsidP="00C94B4A">
      <w:pPr>
        <w:pStyle w:val="Akapitzlist"/>
        <w:widowControl/>
        <w:numPr>
          <w:ilvl w:val="1"/>
          <w:numId w:val="128"/>
        </w:numPr>
        <w:autoSpaceDE/>
        <w:autoSpaceDN/>
        <w:spacing w:before="0"/>
        <w:rPr>
          <w:rFonts w:asciiTheme="minorHAnsi" w:hAnsiTheme="minorHAnsi" w:cstheme="minorHAnsi"/>
          <w:bCs/>
        </w:rPr>
      </w:pPr>
      <w:r w:rsidRPr="00B21BBF">
        <w:rPr>
          <w:rFonts w:asciiTheme="minorHAnsi" w:hAnsiTheme="minorHAnsi" w:cstheme="minorHAnsi"/>
          <w:bCs/>
        </w:rPr>
        <w:t xml:space="preserve">soki owocowe w min. 2 rodzajach smakowych (soki 100%) podawane w butelkach szklanych (odkręcanych) lub serwowane w dzbankach w ilości przynajmniej 0,3 l na osobę, </w:t>
      </w:r>
    </w:p>
    <w:p w14:paraId="2A0F8242" w14:textId="77777777" w:rsidR="00637741" w:rsidRPr="00B21BBF" w:rsidRDefault="00637741" w:rsidP="00C94B4A">
      <w:pPr>
        <w:pStyle w:val="Akapitzlist"/>
        <w:widowControl/>
        <w:numPr>
          <w:ilvl w:val="1"/>
          <w:numId w:val="128"/>
        </w:numPr>
        <w:autoSpaceDE/>
        <w:autoSpaceDN/>
        <w:spacing w:before="0"/>
        <w:rPr>
          <w:rFonts w:asciiTheme="minorHAnsi" w:hAnsiTheme="minorHAnsi" w:cstheme="minorHAnsi"/>
          <w:bCs/>
        </w:rPr>
      </w:pPr>
      <w:r w:rsidRPr="00B21BBF">
        <w:rPr>
          <w:rFonts w:asciiTheme="minorHAnsi" w:hAnsiTheme="minorHAnsi" w:cstheme="minorHAnsi"/>
          <w:bCs/>
        </w:rPr>
        <w:t>woda mineralna gazowana/niegazowana podawana w szklanych (odkręcanych) butelkach lub serwowana w dzbankach (tylko niegazowana) w ilości min.0,3 l na osobę.</w:t>
      </w:r>
    </w:p>
    <w:p w14:paraId="3004E17D" w14:textId="77777777" w:rsidR="00637741" w:rsidRPr="00B21BBF" w:rsidRDefault="00637741" w:rsidP="00637741">
      <w:pPr>
        <w:pStyle w:val="Akapitzlist"/>
        <w:ind w:left="720"/>
        <w:rPr>
          <w:rFonts w:asciiTheme="minorHAnsi" w:hAnsiTheme="minorHAnsi" w:cstheme="minorHAnsi"/>
          <w:bCs/>
        </w:rPr>
      </w:pPr>
    </w:p>
    <w:p w14:paraId="464B4523" w14:textId="77777777" w:rsidR="00637741" w:rsidRPr="00B21BBF" w:rsidRDefault="00637741" w:rsidP="001E5461">
      <w:pPr>
        <w:pStyle w:val="Akapitzlist"/>
        <w:ind w:left="0" w:firstLine="0"/>
        <w:rPr>
          <w:rFonts w:asciiTheme="minorHAnsi" w:hAnsiTheme="minorHAnsi" w:cstheme="minorHAnsi"/>
          <w:bCs/>
        </w:rPr>
      </w:pPr>
      <w:r w:rsidRPr="00B21BBF">
        <w:rPr>
          <w:rFonts w:asciiTheme="minorHAnsi" w:hAnsiTheme="minorHAnsi" w:cstheme="minorHAnsi"/>
          <w:bCs/>
        </w:rPr>
        <w:t>Kolacje w wydzielonej lub wyodrębnionej na wyłączność sali restauracyjnej.</w:t>
      </w:r>
    </w:p>
    <w:p w14:paraId="50A8298E" w14:textId="77777777" w:rsidR="00637741" w:rsidRPr="00B21BBF" w:rsidRDefault="00637741" w:rsidP="001E5461">
      <w:pPr>
        <w:pStyle w:val="Akapitzlist"/>
        <w:ind w:left="0" w:firstLine="0"/>
        <w:rPr>
          <w:rFonts w:asciiTheme="minorHAnsi" w:hAnsiTheme="minorHAnsi" w:cstheme="minorHAnsi"/>
          <w:bCs/>
        </w:rPr>
      </w:pPr>
      <w:r w:rsidRPr="00B21BBF">
        <w:rPr>
          <w:rFonts w:asciiTheme="minorHAnsi" w:hAnsiTheme="minorHAnsi" w:cstheme="minorHAnsi"/>
          <w:bCs/>
        </w:rPr>
        <w:t>Wykonawca przygotuje i umieści w widocznym miejscu dwujęzyczne (polsko-słowackie) nazwy serwowanych dań głównych.</w:t>
      </w:r>
    </w:p>
    <w:p w14:paraId="5E4EFE42" w14:textId="77777777" w:rsidR="00637741" w:rsidRPr="00B21BBF" w:rsidRDefault="00637741" w:rsidP="001E5461">
      <w:pPr>
        <w:pStyle w:val="Akapitzlist"/>
        <w:ind w:left="0" w:firstLine="0"/>
        <w:rPr>
          <w:rFonts w:asciiTheme="minorHAnsi" w:hAnsiTheme="minorHAnsi" w:cstheme="minorHAnsi"/>
          <w:bCs/>
        </w:rPr>
      </w:pPr>
    </w:p>
    <w:p w14:paraId="177D035E" w14:textId="77777777" w:rsidR="00637741" w:rsidRPr="00B21BBF" w:rsidRDefault="00637741" w:rsidP="001E5461">
      <w:pPr>
        <w:pStyle w:val="Akapitzlist"/>
        <w:ind w:left="0" w:firstLine="0"/>
        <w:rPr>
          <w:rFonts w:asciiTheme="minorHAnsi" w:hAnsiTheme="minorHAnsi" w:cstheme="minorHAnsi"/>
          <w:bCs/>
        </w:rPr>
      </w:pPr>
      <w:r w:rsidRPr="00B21BBF">
        <w:rPr>
          <w:rFonts w:asciiTheme="minorHAnsi" w:hAnsiTheme="minorHAnsi" w:cstheme="minorHAnsi"/>
          <w:bCs/>
        </w:rPr>
        <w:t>Wykonawca zapewni na żądanie Zamawiającego wino białe/czerwone w ilości do 250 ml na osobę. Zamawiający każdorazowo określi w zamówieniu zleceniu ilości wina i liczbę osób.</w:t>
      </w:r>
    </w:p>
    <w:p w14:paraId="31F6FB60" w14:textId="77777777" w:rsidR="00637741" w:rsidRPr="00B21BBF" w:rsidRDefault="00637741" w:rsidP="00637741">
      <w:pPr>
        <w:jc w:val="both"/>
        <w:rPr>
          <w:rFonts w:asciiTheme="minorHAnsi" w:hAnsiTheme="minorHAnsi" w:cstheme="minorHAnsi"/>
          <w:bCs/>
          <w:lang w:eastAsia="pl-PL"/>
        </w:rPr>
      </w:pPr>
    </w:p>
    <w:p w14:paraId="6B165DA0" w14:textId="77777777" w:rsidR="00637741" w:rsidRPr="00B21BBF" w:rsidRDefault="00637741" w:rsidP="00637741">
      <w:pPr>
        <w:jc w:val="both"/>
        <w:rPr>
          <w:rFonts w:asciiTheme="minorHAnsi" w:hAnsiTheme="minorHAnsi" w:cstheme="minorHAnsi"/>
          <w:b/>
          <w:lang w:eastAsia="pl-PL"/>
        </w:rPr>
      </w:pPr>
      <w:r w:rsidRPr="00B21BBF">
        <w:rPr>
          <w:rFonts w:asciiTheme="minorHAnsi" w:hAnsiTheme="minorHAnsi" w:cstheme="minorHAnsi"/>
          <w:b/>
          <w:lang w:eastAsia="pl-PL"/>
        </w:rPr>
        <w:t xml:space="preserve">Wykonawca każdorazowo prześle wszystkie propozycje menu Zamawiającemu do akceptacji na co najmniej 5 dni kalendarzowych przed datą planowanego posiedzenia KM. Dokładne godziny i ostateczne potwierdzenie liczby osób zostaną podane najpóźniej na 5 dni kalendarzowych przed datą planowanego posiedzenia KM. </w:t>
      </w:r>
    </w:p>
    <w:p w14:paraId="5412B577" w14:textId="77777777" w:rsidR="00637741" w:rsidRPr="00B21BBF" w:rsidRDefault="00637741" w:rsidP="00637741">
      <w:pPr>
        <w:jc w:val="both"/>
        <w:rPr>
          <w:rFonts w:asciiTheme="minorHAnsi" w:hAnsiTheme="minorHAnsi" w:cstheme="minorHAnsi"/>
          <w:b/>
          <w:lang w:eastAsia="pl-PL"/>
        </w:rPr>
      </w:pPr>
    </w:p>
    <w:p w14:paraId="6CC87743" w14:textId="77777777" w:rsidR="00637741" w:rsidRPr="00B21BBF" w:rsidRDefault="00637741" w:rsidP="00637741">
      <w:pPr>
        <w:jc w:val="both"/>
        <w:rPr>
          <w:rFonts w:asciiTheme="minorHAnsi" w:hAnsiTheme="minorHAnsi" w:cstheme="minorHAnsi"/>
          <w:bCs/>
          <w:lang w:eastAsia="pl-PL"/>
        </w:rPr>
      </w:pPr>
      <w:r w:rsidRPr="00B21BBF">
        <w:rPr>
          <w:rFonts w:asciiTheme="minorHAnsi" w:hAnsiTheme="minorHAnsi" w:cstheme="minorHAnsi"/>
          <w:bCs/>
          <w:lang w:eastAsia="pl-PL"/>
        </w:rPr>
        <w:t xml:space="preserve">Wszystkie posiłki mają być serwowane na poziomie odpowiadającym standardowi świadczenia usług gastronomicznych przez hotel minimum 4-gwiazdkowy. Zamawiający zastrzega sobie możliwość zmiany godzin podawania posiłków w trakcie trwania posiedzeń KM. O zmianach na bieżąco będzie informował Wykonawcę. </w:t>
      </w:r>
    </w:p>
    <w:p w14:paraId="619427CB" w14:textId="77777777" w:rsidR="00637741" w:rsidRPr="00B21BBF" w:rsidRDefault="00637741" w:rsidP="00637741">
      <w:pPr>
        <w:jc w:val="both"/>
        <w:rPr>
          <w:rFonts w:asciiTheme="minorHAnsi" w:hAnsiTheme="minorHAnsi" w:cstheme="minorHAnsi"/>
          <w:bCs/>
          <w:lang w:eastAsia="pl-PL"/>
        </w:rPr>
      </w:pPr>
    </w:p>
    <w:p w14:paraId="0BC78AAA" w14:textId="77777777" w:rsidR="00637741" w:rsidRPr="00B21BBF" w:rsidRDefault="00637741" w:rsidP="00637741">
      <w:pPr>
        <w:jc w:val="both"/>
        <w:rPr>
          <w:rFonts w:asciiTheme="minorHAnsi" w:hAnsiTheme="minorHAnsi" w:cstheme="minorHAnsi"/>
          <w:lang w:eastAsia="pl-PL"/>
        </w:rPr>
      </w:pPr>
      <w:r w:rsidRPr="00B21BBF">
        <w:rPr>
          <w:rFonts w:asciiTheme="minorHAnsi" w:hAnsiTheme="minorHAnsi" w:cstheme="minorHAnsi"/>
          <w:lang w:eastAsia="pl-PL"/>
        </w:rPr>
        <w:t>Podczas realizacji przedmiotu umowy Wykonawca zobowiązuje się do koordynowania zadań w zakresie:</w:t>
      </w:r>
    </w:p>
    <w:p w14:paraId="011F4F2A" w14:textId="77777777" w:rsidR="00637741" w:rsidRPr="00B21BBF" w:rsidRDefault="00637741" w:rsidP="00C94B4A">
      <w:pPr>
        <w:pStyle w:val="Akapitzlist"/>
        <w:widowControl/>
        <w:numPr>
          <w:ilvl w:val="0"/>
          <w:numId w:val="114"/>
        </w:numPr>
        <w:tabs>
          <w:tab w:val="left" w:pos="284"/>
        </w:tabs>
        <w:autoSpaceDE/>
        <w:autoSpaceDN/>
        <w:spacing w:before="0"/>
        <w:contextualSpacing/>
        <w:rPr>
          <w:rFonts w:asciiTheme="minorHAnsi" w:hAnsiTheme="minorHAnsi" w:cstheme="minorHAnsi"/>
        </w:rPr>
      </w:pPr>
      <w:r w:rsidRPr="00B21BBF">
        <w:rPr>
          <w:rFonts w:asciiTheme="minorHAnsi" w:hAnsiTheme="minorHAnsi" w:cstheme="minorHAnsi"/>
        </w:rPr>
        <w:t>sposobu podawania posiłków (estetykę podawania posiłków) oraz ich ilości (bieżące uzupełnianie podawanych posiłków, sprzątanie, zbieranie naczyń podczas usługi gastronomicznej, a także po jej zakończeniu)</w:t>
      </w:r>
    </w:p>
    <w:p w14:paraId="292CA29A" w14:textId="468F66A5" w:rsidR="00637741" w:rsidRPr="00B21BBF" w:rsidRDefault="00637741" w:rsidP="00C94B4A">
      <w:pPr>
        <w:pStyle w:val="Akapitzlist"/>
        <w:widowControl/>
        <w:numPr>
          <w:ilvl w:val="0"/>
          <w:numId w:val="114"/>
        </w:numPr>
        <w:tabs>
          <w:tab w:val="left" w:pos="284"/>
        </w:tabs>
        <w:autoSpaceDE/>
        <w:autoSpaceDN/>
        <w:spacing w:before="0"/>
        <w:contextualSpacing/>
        <w:rPr>
          <w:rFonts w:asciiTheme="minorHAnsi" w:hAnsiTheme="minorHAnsi" w:cstheme="minorHAnsi"/>
        </w:rPr>
      </w:pPr>
      <w:r w:rsidRPr="00B21BBF">
        <w:rPr>
          <w:rFonts w:asciiTheme="minorHAnsi" w:hAnsiTheme="minorHAnsi" w:cstheme="minorHAnsi"/>
        </w:rPr>
        <w:t>zapewnienia</w:t>
      </w:r>
      <w:r w:rsidR="00BE7077">
        <w:rPr>
          <w:rFonts w:asciiTheme="minorHAnsi" w:hAnsiTheme="minorHAnsi" w:cstheme="minorHAnsi"/>
        </w:rPr>
        <w:t xml:space="preserve"> </w:t>
      </w:r>
      <w:r w:rsidRPr="00B21BBF">
        <w:rPr>
          <w:rFonts w:asciiTheme="minorHAnsi" w:hAnsiTheme="minorHAnsi" w:cstheme="minorHAnsi"/>
        </w:rPr>
        <w:t>właściwej liczby pracowników, która zagwarantuje sprawną obsługę danego posiłku; wymagany jest jednolity, czysty i schludny ubiór osób podających posiłki</w:t>
      </w:r>
    </w:p>
    <w:p w14:paraId="3066A518" w14:textId="77777777" w:rsidR="00637741" w:rsidRPr="00B21BBF" w:rsidRDefault="00637741" w:rsidP="00C94B4A">
      <w:pPr>
        <w:pStyle w:val="Akapitzlist"/>
        <w:widowControl/>
        <w:numPr>
          <w:ilvl w:val="0"/>
          <w:numId w:val="114"/>
        </w:numPr>
        <w:tabs>
          <w:tab w:val="left" w:pos="284"/>
        </w:tabs>
        <w:autoSpaceDE/>
        <w:autoSpaceDN/>
        <w:spacing w:before="0"/>
        <w:contextualSpacing/>
        <w:rPr>
          <w:rFonts w:asciiTheme="minorHAnsi" w:hAnsiTheme="minorHAnsi" w:cstheme="minorHAnsi"/>
        </w:rPr>
      </w:pPr>
      <w:r w:rsidRPr="00B21BBF">
        <w:rPr>
          <w:rFonts w:asciiTheme="minorHAnsi" w:hAnsiTheme="minorHAnsi" w:cstheme="minorHAnsi"/>
        </w:rPr>
        <w:t>zapewnienia realizacji usługi wyłącznie przy użyciu produktów spełniających obwiązujące krajowe normy jakości produktów spożywczych</w:t>
      </w:r>
    </w:p>
    <w:p w14:paraId="6CD86311" w14:textId="77777777" w:rsidR="00637741" w:rsidRPr="00B21BBF" w:rsidRDefault="00637741" w:rsidP="00C94B4A">
      <w:pPr>
        <w:pStyle w:val="Akapitzlist"/>
        <w:widowControl/>
        <w:numPr>
          <w:ilvl w:val="0"/>
          <w:numId w:val="114"/>
        </w:numPr>
        <w:tabs>
          <w:tab w:val="left" w:pos="284"/>
        </w:tabs>
        <w:autoSpaceDE/>
        <w:autoSpaceDN/>
        <w:spacing w:before="0"/>
        <w:contextualSpacing/>
        <w:rPr>
          <w:rFonts w:asciiTheme="minorHAnsi" w:hAnsiTheme="minorHAnsi" w:cstheme="minorHAnsi"/>
        </w:rPr>
      </w:pPr>
      <w:r w:rsidRPr="00B21BBF">
        <w:rPr>
          <w:rFonts w:asciiTheme="minorHAnsi" w:hAnsiTheme="minorHAnsi" w:cstheme="minorHAnsi"/>
        </w:rPr>
        <w:t xml:space="preserve"> zapewnienia przygotowania posiłków zgodnie z wymogami określonymi w ustawie o bezpieczeństwie żywności i żywienia (Dz. U. z 2017 r. poz. 149, 60)</w:t>
      </w:r>
    </w:p>
    <w:p w14:paraId="445D8776" w14:textId="77777777" w:rsidR="00637741" w:rsidRPr="00B21BBF" w:rsidRDefault="00637741" w:rsidP="00C94B4A">
      <w:pPr>
        <w:pStyle w:val="Akapitzlist"/>
        <w:widowControl/>
        <w:numPr>
          <w:ilvl w:val="0"/>
          <w:numId w:val="114"/>
        </w:numPr>
        <w:tabs>
          <w:tab w:val="left" w:pos="284"/>
        </w:tabs>
        <w:autoSpaceDE/>
        <w:autoSpaceDN/>
        <w:spacing w:before="0"/>
        <w:contextualSpacing/>
        <w:rPr>
          <w:rFonts w:asciiTheme="minorHAnsi" w:hAnsiTheme="minorHAnsi" w:cstheme="minorHAnsi"/>
        </w:rPr>
      </w:pPr>
      <w:r w:rsidRPr="00B21BBF">
        <w:rPr>
          <w:rFonts w:asciiTheme="minorHAnsi" w:hAnsiTheme="minorHAnsi" w:cstheme="minorHAnsi"/>
        </w:rPr>
        <w:t>zapewnienia spełniania wymogów określonych przepisami sanitarno-epidemiologicznymi, BHP i p.poż. oraz wewnętrznymi wymogami obowiązującymi w miejscu świadczenia usługi</w:t>
      </w:r>
    </w:p>
    <w:p w14:paraId="53229AE6" w14:textId="77777777" w:rsidR="00637741" w:rsidRPr="00B21BBF" w:rsidRDefault="00637741" w:rsidP="00C94B4A">
      <w:pPr>
        <w:pStyle w:val="Akapitzlist"/>
        <w:widowControl/>
        <w:numPr>
          <w:ilvl w:val="0"/>
          <w:numId w:val="114"/>
        </w:numPr>
        <w:tabs>
          <w:tab w:val="left" w:pos="284"/>
        </w:tabs>
        <w:autoSpaceDE/>
        <w:autoSpaceDN/>
        <w:spacing w:before="0"/>
        <w:contextualSpacing/>
        <w:rPr>
          <w:rFonts w:asciiTheme="minorHAnsi" w:hAnsiTheme="minorHAnsi" w:cstheme="minorHAnsi"/>
          <w:u w:val="single"/>
        </w:rPr>
      </w:pPr>
      <w:r w:rsidRPr="00B21BBF">
        <w:rPr>
          <w:rFonts w:asciiTheme="minorHAnsi" w:hAnsiTheme="minorHAnsi" w:cstheme="minorHAnsi"/>
          <w:u w:val="single"/>
        </w:rPr>
        <w:t>oznakowania potraw bezglutenowych.</w:t>
      </w:r>
    </w:p>
    <w:p w14:paraId="719D4C02" w14:textId="77777777" w:rsidR="00637741" w:rsidRPr="00B21BBF" w:rsidRDefault="00637741" w:rsidP="00637741">
      <w:pPr>
        <w:ind w:hanging="284"/>
        <w:jc w:val="both"/>
        <w:rPr>
          <w:rFonts w:asciiTheme="minorHAnsi" w:hAnsiTheme="minorHAnsi" w:cstheme="minorHAnsi"/>
          <w:lang w:eastAsia="pl-PL"/>
        </w:rPr>
      </w:pPr>
    </w:p>
    <w:p w14:paraId="3A79DC7E" w14:textId="7B4B15D2" w:rsidR="00637741" w:rsidRPr="00B21BBF" w:rsidRDefault="00637741" w:rsidP="00C94B4A">
      <w:pPr>
        <w:pStyle w:val="Akapitzlist"/>
        <w:widowControl/>
        <w:numPr>
          <w:ilvl w:val="0"/>
          <w:numId w:val="123"/>
        </w:numPr>
        <w:autoSpaceDE/>
        <w:autoSpaceDN/>
        <w:spacing w:before="0"/>
        <w:rPr>
          <w:rFonts w:asciiTheme="minorHAnsi" w:hAnsiTheme="minorHAnsi" w:cstheme="minorHAnsi"/>
          <w:b/>
        </w:rPr>
      </w:pPr>
      <w:r w:rsidRPr="00B21BBF">
        <w:rPr>
          <w:rFonts w:asciiTheme="minorHAnsi" w:hAnsiTheme="minorHAnsi" w:cstheme="minorHAnsi"/>
          <w:b/>
        </w:rPr>
        <w:t xml:space="preserve">Organizacja </w:t>
      </w:r>
      <w:r w:rsidR="00BE7077">
        <w:rPr>
          <w:rFonts w:asciiTheme="minorHAnsi" w:hAnsiTheme="minorHAnsi" w:cstheme="minorHAnsi"/>
          <w:b/>
        </w:rPr>
        <w:t xml:space="preserve">kolacji w restauracji lub  </w:t>
      </w:r>
      <w:r w:rsidRPr="00B21BBF">
        <w:rPr>
          <w:rFonts w:asciiTheme="minorHAnsi" w:hAnsiTheme="minorHAnsi" w:cstheme="minorHAnsi"/>
          <w:b/>
        </w:rPr>
        <w:t>plenerowej kolacji podczas wizyty w projekcie</w:t>
      </w:r>
      <w:r w:rsidR="00BE7077">
        <w:rPr>
          <w:rFonts w:asciiTheme="minorHAnsi" w:hAnsiTheme="minorHAnsi" w:cstheme="minorHAnsi"/>
          <w:b/>
        </w:rPr>
        <w:t xml:space="preserve">. Zamawiający zastrzega możliwość organizacji kolacji poza miejscem posiedzenia. </w:t>
      </w:r>
      <w:r w:rsidRPr="00B21BBF">
        <w:rPr>
          <w:rFonts w:asciiTheme="minorHAnsi" w:hAnsiTheme="minorHAnsi" w:cstheme="minorHAnsi"/>
          <w:b/>
        </w:rPr>
        <w:t xml:space="preserve"> </w:t>
      </w:r>
    </w:p>
    <w:p w14:paraId="277D207B" w14:textId="1EB41BC6" w:rsidR="00637741" w:rsidRPr="00B21BBF" w:rsidRDefault="00637741" w:rsidP="001E5461">
      <w:pPr>
        <w:pStyle w:val="Akapitzlist"/>
        <w:ind w:left="426" w:firstLine="0"/>
        <w:rPr>
          <w:rFonts w:asciiTheme="minorHAnsi" w:hAnsiTheme="minorHAnsi" w:cstheme="minorHAnsi"/>
          <w:bCs/>
        </w:rPr>
      </w:pPr>
      <w:r w:rsidRPr="00B21BBF">
        <w:rPr>
          <w:rFonts w:asciiTheme="minorHAnsi" w:hAnsiTheme="minorHAnsi" w:cstheme="minorHAnsi"/>
          <w:bCs/>
        </w:rPr>
        <w:lastRenderedPageBreak/>
        <w:t>Wykonawca w terminie 3 dni kalendarzowych przedstawi Zamawiającemu do wyboru przynajmniej dwa obiekty restauracyjne, spełniające podane w OPZ kryteria</w:t>
      </w:r>
      <w:r w:rsidR="00BE7077">
        <w:rPr>
          <w:rFonts w:asciiTheme="minorHAnsi" w:hAnsiTheme="minorHAnsi" w:cstheme="minorHAnsi"/>
          <w:bCs/>
        </w:rPr>
        <w:t xml:space="preserve"> (</w:t>
      </w:r>
      <w:r w:rsidR="00BE7077" w:rsidRPr="00BE7077">
        <w:rPr>
          <w:rFonts w:asciiTheme="minorHAnsi" w:hAnsiTheme="minorHAnsi" w:cstheme="minorHAnsi"/>
          <w:bCs/>
        </w:rPr>
        <w:t>posiłki mają być serwowane na poziomie odpowiadającym standardowi świadczenia usług gastronomicznych przez hotel minimum 4-gwiazdkowy</w:t>
      </w:r>
      <w:r w:rsidR="00BE7077">
        <w:rPr>
          <w:rFonts w:asciiTheme="minorHAnsi" w:hAnsiTheme="minorHAnsi" w:cstheme="minorHAnsi"/>
          <w:bCs/>
        </w:rPr>
        <w:t>)</w:t>
      </w:r>
      <w:r w:rsidRPr="00B21BBF">
        <w:rPr>
          <w:rFonts w:asciiTheme="minorHAnsi" w:hAnsiTheme="minorHAnsi" w:cstheme="minorHAnsi"/>
          <w:bCs/>
        </w:rPr>
        <w:t xml:space="preserve">. </w:t>
      </w:r>
    </w:p>
    <w:p w14:paraId="5B5CD63D" w14:textId="11A7D884" w:rsidR="00637741" w:rsidRPr="00B21BBF" w:rsidRDefault="00637741" w:rsidP="001E5461">
      <w:pPr>
        <w:pStyle w:val="Akapitzlist"/>
        <w:ind w:left="426" w:firstLine="0"/>
        <w:rPr>
          <w:rFonts w:asciiTheme="minorHAnsi" w:hAnsiTheme="minorHAnsi" w:cstheme="minorHAnsi"/>
          <w:bCs/>
        </w:rPr>
      </w:pPr>
      <w:r w:rsidRPr="00B21BBF">
        <w:rPr>
          <w:rFonts w:asciiTheme="minorHAnsi" w:hAnsiTheme="minorHAnsi" w:cstheme="minorHAnsi"/>
          <w:bCs/>
        </w:rPr>
        <w:t>Liczba osób uczestniczących w kolacji zostanie potwierdzona na 5 dni kalendarzowych przed datą danego posiedzenia KM.</w:t>
      </w:r>
    </w:p>
    <w:p w14:paraId="1393D0C2" w14:textId="77777777" w:rsidR="00637741" w:rsidRPr="00B21BBF" w:rsidRDefault="00637741" w:rsidP="00637741">
      <w:pPr>
        <w:pStyle w:val="Akapitzlist"/>
        <w:ind w:left="720"/>
        <w:rPr>
          <w:rFonts w:asciiTheme="minorHAnsi" w:hAnsiTheme="minorHAnsi" w:cstheme="minorHAnsi"/>
          <w:b/>
        </w:rPr>
      </w:pPr>
    </w:p>
    <w:p w14:paraId="28BC59DA" w14:textId="77777777" w:rsidR="00637741" w:rsidRPr="00B21BBF" w:rsidRDefault="00637741" w:rsidP="00C94B4A">
      <w:pPr>
        <w:pStyle w:val="Akapitzlist"/>
        <w:widowControl/>
        <w:numPr>
          <w:ilvl w:val="0"/>
          <w:numId w:val="123"/>
        </w:numPr>
        <w:autoSpaceDE/>
        <w:autoSpaceDN/>
        <w:spacing w:before="0"/>
        <w:rPr>
          <w:rFonts w:asciiTheme="minorHAnsi" w:hAnsiTheme="minorHAnsi" w:cstheme="minorHAnsi"/>
          <w:b/>
        </w:rPr>
      </w:pPr>
      <w:r w:rsidRPr="00B21BBF">
        <w:rPr>
          <w:rFonts w:asciiTheme="minorHAnsi" w:hAnsiTheme="minorHAnsi" w:cstheme="minorHAnsi"/>
          <w:b/>
        </w:rPr>
        <w:t xml:space="preserve"> Usługa hotelarska.</w:t>
      </w:r>
    </w:p>
    <w:p w14:paraId="5CCFBC96" w14:textId="77777777" w:rsidR="00637741" w:rsidRPr="00B21BBF" w:rsidRDefault="00637741" w:rsidP="00C94B4A">
      <w:pPr>
        <w:widowControl/>
        <w:numPr>
          <w:ilvl w:val="0"/>
          <w:numId w:val="111"/>
        </w:numPr>
        <w:tabs>
          <w:tab w:val="left" w:pos="284"/>
        </w:tabs>
        <w:autoSpaceDE/>
        <w:autoSpaceDN/>
        <w:contextualSpacing/>
        <w:jc w:val="both"/>
        <w:rPr>
          <w:rFonts w:asciiTheme="minorHAnsi" w:hAnsiTheme="minorHAnsi" w:cstheme="minorHAnsi"/>
          <w:b/>
          <w:lang w:val="x-none" w:eastAsia="pl-PL"/>
        </w:rPr>
      </w:pPr>
      <w:r w:rsidRPr="00B21BBF">
        <w:rPr>
          <w:rFonts w:asciiTheme="minorHAnsi" w:hAnsiTheme="minorHAnsi" w:cstheme="minorHAnsi"/>
          <w:lang w:val="x-none" w:eastAsia="pl-PL"/>
        </w:rPr>
        <w:t>Wykonawca zapewni hotel, który posiada standard hotelu co najmniej 4</w:t>
      </w:r>
      <w:r w:rsidRPr="00B21BBF">
        <w:rPr>
          <w:rFonts w:asciiTheme="minorHAnsi" w:hAnsiTheme="minorHAnsi" w:cstheme="minorHAnsi"/>
          <w:lang w:eastAsia="pl-PL"/>
        </w:rPr>
        <w:t>-</w:t>
      </w:r>
      <w:r w:rsidRPr="00B21BBF">
        <w:rPr>
          <w:rFonts w:asciiTheme="minorHAnsi" w:hAnsiTheme="minorHAnsi" w:cstheme="minorHAnsi"/>
          <w:lang w:val="x-none" w:eastAsia="pl-PL"/>
        </w:rPr>
        <w:t>gwiazdkowego</w:t>
      </w:r>
      <w:r w:rsidRPr="00B21BBF">
        <w:rPr>
          <w:rFonts w:asciiTheme="minorHAnsi" w:hAnsiTheme="minorHAnsi" w:cstheme="minorHAnsi"/>
          <w:lang w:eastAsia="pl-PL"/>
        </w:rPr>
        <w:t xml:space="preserve"> </w:t>
      </w:r>
      <w:r w:rsidRPr="00B21BBF">
        <w:rPr>
          <w:rFonts w:asciiTheme="minorHAnsi" w:hAnsiTheme="minorHAnsi" w:cstheme="minorHAnsi"/>
          <w:lang w:val="x-none" w:eastAsia="pl-PL"/>
        </w:rPr>
        <w:t xml:space="preserve">oraz świadczenie usługi wynajmu profesjonalnych, biznesowych </w:t>
      </w:r>
      <w:proofErr w:type="spellStart"/>
      <w:r w:rsidRPr="00B21BBF">
        <w:rPr>
          <w:rFonts w:asciiTheme="minorHAnsi" w:hAnsiTheme="minorHAnsi" w:cstheme="minorHAnsi"/>
          <w:lang w:val="x-none" w:eastAsia="pl-PL"/>
        </w:rPr>
        <w:t>sal</w:t>
      </w:r>
      <w:proofErr w:type="spellEnd"/>
      <w:r w:rsidRPr="00B21BBF">
        <w:rPr>
          <w:rFonts w:asciiTheme="minorHAnsi" w:hAnsiTheme="minorHAnsi" w:cstheme="minorHAnsi"/>
          <w:lang w:val="x-none" w:eastAsia="pl-PL"/>
        </w:rPr>
        <w:t xml:space="preserve"> z wyposażeniem konferencyjnym</w:t>
      </w:r>
    </w:p>
    <w:p w14:paraId="2882AFC5" w14:textId="77777777" w:rsidR="00637741" w:rsidRPr="00B21BBF" w:rsidRDefault="00637741" w:rsidP="00C94B4A">
      <w:pPr>
        <w:widowControl/>
        <w:numPr>
          <w:ilvl w:val="0"/>
          <w:numId w:val="111"/>
        </w:numPr>
        <w:tabs>
          <w:tab w:val="left" w:pos="284"/>
        </w:tabs>
        <w:autoSpaceDE/>
        <w:autoSpaceDN/>
        <w:contextualSpacing/>
        <w:jc w:val="both"/>
        <w:rPr>
          <w:rFonts w:asciiTheme="minorHAnsi" w:hAnsiTheme="minorHAnsi" w:cstheme="minorHAnsi"/>
          <w:lang w:val="x-none" w:eastAsia="pl-PL"/>
        </w:rPr>
      </w:pPr>
      <w:r w:rsidRPr="00B21BBF">
        <w:rPr>
          <w:rFonts w:asciiTheme="minorHAnsi" w:hAnsiTheme="minorHAnsi" w:cstheme="minorHAnsi"/>
          <w:lang w:eastAsia="pl-PL"/>
        </w:rPr>
        <w:t>w</w:t>
      </w:r>
      <w:r w:rsidRPr="00B21BBF">
        <w:rPr>
          <w:rFonts w:asciiTheme="minorHAnsi" w:hAnsiTheme="minorHAnsi" w:cstheme="minorHAnsi"/>
          <w:lang w:val="x-none" w:eastAsia="pl-PL"/>
        </w:rPr>
        <w:t xml:space="preserve"> związku z organizacją posiedzeń </w:t>
      </w:r>
      <w:r w:rsidRPr="00B21BBF">
        <w:rPr>
          <w:rFonts w:asciiTheme="minorHAnsi" w:hAnsiTheme="minorHAnsi" w:cstheme="minorHAnsi"/>
          <w:lang w:eastAsia="pl-PL"/>
        </w:rPr>
        <w:t xml:space="preserve">KM </w:t>
      </w:r>
      <w:r w:rsidRPr="00B21BBF">
        <w:rPr>
          <w:rFonts w:asciiTheme="minorHAnsi" w:hAnsiTheme="minorHAnsi" w:cstheme="minorHAnsi"/>
          <w:lang w:val="x-none" w:eastAsia="pl-PL"/>
        </w:rPr>
        <w:t>uczestni</w:t>
      </w:r>
      <w:r w:rsidRPr="00B21BBF">
        <w:rPr>
          <w:rFonts w:asciiTheme="minorHAnsi" w:hAnsiTheme="minorHAnsi" w:cstheme="minorHAnsi"/>
          <w:lang w:eastAsia="pl-PL"/>
        </w:rPr>
        <w:t>cy</w:t>
      </w:r>
      <w:r w:rsidRPr="00B21BBF">
        <w:rPr>
          <w:rFonts w:asciiTheme="minorHAnsi" w:hAnsiTheme="minorHAnsi" w:cstheme="minorHAnsi"/>
          <w:lang w:val="x-none" w:eastAsia="pl-PL"/>
        </w:rPr>
        <w:t xml:space="preserve"> </w:t>
      </w:r>
      <w:r w:rsidRPr="00B21BBF">
        <w:rPr>
          <w:rFonts w:asciiTheme="minorHAnsi" w:hAnsiTheme="minorHAnsi" w:cstheme="minorHAnsi"/>
          <w:lang w:eastAsia="pl-PL"/>
        </w:rPr>
        <w:t xml:space="preserve">posiedzeń KM dokonują </w:t>
      </w:r>
      <w:r w:rsidRPr="00B21BBF">
        <w:rPr>
          <w:rFonts w:asciiTheme="minorHAnsi" w:hAnsiTheme="minorHAnsi" w:cstheme="minorHAnsi"/>
          <w:lang w:val="x-none" w:eastAsia="pl-PL"/>
        </w:rPr>
        <w:t xml:space="preserve">rezerwacji miejsc noclegowych na hasło </w:t>
      </w:r>
      <w:r w:rsidRPr="00B21BBF">
        <w:rPr>
          <w:rFonts w:asciiTheme="minorHAnsi" w:hAnsiTheme="minorHAnsi" w:cstheme="minorHAnsi"/>
          <w:lang w:eastAsia="pl-PL"/>
        </w:rPr>
        <w:t xml:space="preserve">KOMITET MONITORUJĄCY, </w:t>
      </w:r>
      <w:r w:rsidRPr="00B21BBF">
        <w:rPr>
          <w:rFonts w:asciiTheme="minorHAnsi" w:hAnsiTheme="minorHAnsi" w:cstheme="minorHAnsi"/>
          <w:lang w:val="x-none" w:eastAsia="pl-PL"/>
        </w:rPr>
        <w:t>w ramach zapewnionej przez Wykonawcę rezerwacji blokowej</w:t>
      </w:r>
      <w:r w:rsidRPr="00B21BBF">
        <w:rPr>
          <w:rFonts w:asciiTheme="minorHAnsi" w:hAnsiTheme="minorHAnsi" w:cstheme="minorHAnsi"/>
          <w:lang w:eastAsia="pl-PL"/>
        </w:rPr>
        <w:t xml:space="preserve"> oraz w terminach potwierdzonych przez Zamawiającego </w:t>
      </w:r>
    </w:p>
    <w:p w14:paraId="389DD3E9" w14:textId="77777777" w:rsidR="00637741" w:rsidRPr="00B21BBF" w:rsidRDefault="00637741" w:rsidP="00C94B4A">
      <w:pPr>
        <w:widowControl/>
        <w:numPr>
          <w:ilvl w:val="0"/>
          <w:numId w:val="111"/>
        </w:numPr>
        <w:tabs>
          <w:tab w:val="left" w:pos="284"/>
        </w:tabs>
        <w:autoSpaceDE/>
        <w:autoSpaceDN/>
        <w:contextualSpacing/>
        <w:jc w:val="both"/>
        <w:rPr>
          <w:rFonts w:asciiTheme="minorHAnsi" w:hAnsiTheme="minorHAnsi" w:cstheme="minorHAnsi"/>
          <w:lang w:val="x-none" w:eastAsia="pl-PL"/>
        </w:rPr>
      </w:pPr>
      <w:r w:rsidRPr="00B21BBF">
        <w:rPr>
          <w:rFonts w:asciiTheme="minorHAnsi" w:hAnsiTheme="minorHAnsi" w:cstheme="minorHAnsi"/>
          <w:lang w:eastAsia="pl-PL"/>
        </w:rPr>
        <w:t>k</w:t>
      </w:r>
      <w:proofErr w:type="spellStart"/>
      <w:r w:rsidRPr="00B21BBF">
        <w:rPr>
          <w:rFonts w:asciiTheme="minorHAnsi" w:hAnsiTheme="minorHAnsi" w:cstheme="minorHAnsi"/>
          <w:lang w:val="x-none" w:eastAsia="pl-PL"/>
        </w:rPr>
        <w:t>oszty</w:t>
      </w:r>
      <w:proofErr w:type="spellEnd"/>
      <w:r w:rsidRPr="00B21BBF">
        <w:rPr>
          <w:rFonts w:asciiTheme="minorHAnsi" w:hAnsiTheme="minorHAnsi" w:cstheme="minorHAnsi"/>
          <w:lang w:val="x-none" w:eastAsia="pl-PL"/>
        </w:rPr>
        <w:t xml:space="preserve"> zakwaterowania </w:t>
      </w:r>
      <w:r w:rsidRPr="00B21BBF">
        <w:rPr>
          <w:rFonts w:asciiTheme="minorHAnsi" w:hAnsiTheme="minorHAnsi" w:cstheme="minorHAnsi"/>
          <w:lang w:eastAsia="pl-PL"/>
        </w:rPr>
        <w:t xml:space="preserve">uczestnicy posiedzeń KM </w:t>
      </w:r>
      <w:r w:rsidRPr="00B21BBF">
        <w:rPr>
          <w:rFonts w:asciiTheme="minorHAnsi" w:hAnsiTheme="minorHAnsi" w:cstheme="minorHAnsi"/>
          <w:lang w:val="x-none" w:eastAsia="pl-PL"/>
        </w:rPr>
        <w:t>pokrywa</w:t>
      </w:r>
      <w:r w:rsidRPr="00B21BBF">
        <w:rPr>
          <w:rFonts w:asciiTheme="minorHAnsi" w:hAnsiTheme="minorHAnsi" w:cstheme="minorHAnsi"/>
          <w:lang w:eastAsia="pl-PL"/>
        </w:rPr>
        <w:t>ją</w:t>
      </w:r>
      <w:r w:rsidRPr="00B21BBF">
        <w:rPr>
          <w:rFonts w:asciiTheme="minorHAnsi" w:hAnsiTheme="minorHAnsi" w:cstheme="minorHAnsi"/>
          <w:lang w:val="x-none" w:eastAsia="pl-PL"/>
        </w:rPr>
        <w:t xml:space="preserve"> we własnym zakresie, </w:t>
      </w:r>
      <w:r w:rsidRPr="00B21BBF">
        <w:rPr>
          <w:rFonts w:asciiTheme="minorHAnsi" w:hAnsiTheme="minorHAnsi" w:cstheme="minorHAnsi"/>
          <w:lang w:eastAsia="pl-PL"/>
        </w:rPr>
        <w:t xml:space="preserve">po wcześniejszym </w:t>
      </w:r>
      <w:r w:rsidRPr="00B21BBF">
        <w:rPr>
          <w:rFonts w:asciiTheme="minorHAnsi" w:hAnsiTheme="minorHAnsi" w:cstheme="minorHAnsi"/>
          <w:lang w:val="x-none" w:eastAsia="pl-PL"/>
        </w:rPr>
        <w:t>zgłosz</w:t>
      </w:r>
      <w:r w:rsidRPr="00B21BBF">
        <w:rPr>
          <w:rFonts w:asciiTheme="minorHAnsi" w:hAnsiTheme="minorHAnsi" w:cstheme="minorHAnsi"/>
          <w:lang w:eastAsia="pl-PL"/>
        </w:rPr>
        <w:t xml:space="preserve">eniu się do </w:t>
      </w:r>
      <w:r w:rsidRPr="00B21BBF">
        <w:rPr>
          <w:rFonts w:asciiTheme="minorHAnsi" w:hAnsiTheme="minorHAnsi" w:cstheme="minorHAnsi"/>
          <w:lang w:val="x-none" w:eastAsia="pl-PL"/>
        </w:rPr>
        <w:t>rezerwacji blokowej</w:t>
      </w:r>
    </w:p>
    <w:p w14:paraId="19D76617" w14:textId="77777777" w:rsidR="00637741" w:rsidRPr="00B21BBF" w:rsidRDefault="00637741" w:rsidP="00C94B4A">
      <w:pPr>
        <w:widowControl/>
        <w:numPr>
          <w:ilvl w:val="0"/>
          <w:numId w:val="111"/>
        </w:numPr>
        <w:tabs>
          <w:tab w:val="left" w:pos="284"/>
        </w:tabs>
        <w:autoSpaceDE/>
        <w:autoSpaceDN/>
        <w:contextualSpacing/>
        <w:jc w:val="both"/>
        <w:rPr>
          <w:rFonts w:asciiTheme="minorHAnsi" w:hAnsiTheme="minorHAnsi" w:cstheme="minorHAnsi"/>
          <w:lang w:val="x-none" w:eastAsia="pl-PL"/>
        </w:rPr>
      </w:pPr>
      <w:r w:rsidRPr="00B21BBF">
        <w:rPr>
          <w:rFonts w:asciiTheme="minorHAnsi" w:hAnsiTheme="minorHAnsi" w:cstheme="minorHAnsi"/>
          <w:lang w:eastAsia="pl-PL"/>
        </w:rPr>
        <w:t>t</w:t>
      </w:r>
      <w:proofErr w:type="spellStart"/>
      <w:r w:rsidRPr="00B21BBF">
        <w:rPr>
          <w:rFonts w:asciiTheme="minorHAnsi" w:hAnsiTheme="minorHAnsi" w:cstheme="minorHAnsi"/>
          <w:lang w:val="x-none" w:eastAsia="pl-PL"/>
        </w:rPr>
        <w:t>ermin</w:t>
      </w:r>
      <w:proofErr w:type="spellEnd"/>
      <w:r w:rsidRPr="00B21BBF">
        <w:rPr>
          <w:rFonts w:asciiTheme="minorHAnsi" w:hAnsiTheme="minorHAnsi" w:cstheme="minorHAnsi"/>
          <w:lang w:val="x-none" w:eastAsia="pl-PL"/>
        </w:rPr>
        <w:t xml:space="preserve"> zakończenia rezerwacji blokowej </w:t>
      </w:r>
      <w:r w:rsidRPr="00B21BBF">
        <w:rPr>
          <w:rFonts w:asciiTheme="minorHAnsi" w:hAnsiTheme="minorHAnsi" w:cstheme="minorHAnsi"/>
          <w:lang w:eastAsia="pl-PL"/>
        </w:rPr>
        <w:t>upływa najwcześniej na 3 dni kalendarzowe przed terminem posiedzenia KM</w:t>
      </w:r>
    </w:p>
    <w:p w14:paraId="77744F07" w14:textId="77777777" w:rsidR="00637741" w:rsidRPr="00B21BBF" w:rsidRDefault="00637741" w:rsidP="00C94B4A">
      <w:pPr>
        <w:widowControl/>
        <w:numPr>
          <w:ilvl w:val="0"/>
          <w:numId w:val="111"/>
        </w:numPr>
        <w:tabs>
          <w:tab w:val="left" w:pos="284"/>
        </w:tabs>
        <w:autoSpaceDE/>
        <w:autoSpaceDN/>
        <w:contextualSpacing/>
        <w:jc w:val="both"/>
        <w:rPr>
          <w:rFonts w:asciiTheme="minorHAnsi" w:hAnsiTheme="minorHAnsi" w:cstheme="minorHAnsi"/>
          <w:lang w:val="x-none" w:eastAsia="pl-PL"/>
        </w:rPr>
      </w:pPr>
      <w:r w:rsidRPr="00B21BBF">
        <w:rPr>
          <w:rFonts w:asciiTheme="minorHAnsi" w:hAnsiTheme="minorHAnsi" w:cstheme="minorHAnsi"/>
          <w:lang w:eastAsia="pl-PL"/>
        </w:rPr>
        <w:t>w</w:t>
      </w:r>
      <w:r w:rsidRPr="00B21BBF">
        <w:rPr>
          <w:rFonts w:asciiTheme="minorHAnsi" w:hAnsiTheme="minorHAnsi" w:cstheme="minorHAnsi"/>
          <w:lang w:val="x-none" w:eastAsia="pl-PL"/>
        </w:rPr>
        <w:t xml:space="preserve"> zależności od wskazanych przez Zamawiającego ram </w:t>
      </w:r>
      <w:r w:rsidRPr="00B21BBF">
        <w:rPr>
          <w:rFonts w:asciiTheme="minorHAnsi" w:hAnsiTheme="minorHAnsi" w:cstheme="minorHAnsi"/>
          <w:lang w:eastAsia="pl-PL"/>
        </w:rPr>
        <w:t xml:space="preserve">czasowych danego posiedzenia, Wykonawca dokona </w:t>
      </w:r>
      <w:proofErr w:type="spellStart"/>
      <w:r w:rsidRPr="00B21BBF">
        <w:rPr>
          <w:rFonts w:asciiTheme="minorHAnsi" w:hAnsiTheme="minorHAnsi" w:cstheme="minorHAnsi"/>
          <w:lang w:eastAsia="pl-PL"/>
        </w:rPr>
        <w:t>rez</w:t>
      </w:r>
      <w:r w:rsidRPr="00B21BBF">
        <w:rPr>
          <w:rFonts w:asciiTheme="minorHAnsi" w:hAnsiTheme="minorHAnsi" w:cstheme="minorHAnsi"/>
          <w:lang w:val="x-none" w:eastAsia="pl-PL"/>
        </w:rPr>
        <w:t>erw</w:t>
      </w:r>
      <w:r w:rsidRPr="00B21BBF">
        <w:rPr>
          <w:rFonts w:asciiTheme="minorHAnsi" w:hAnsiTheme="minorHAnsi" w:cstheme="minorHAnsi"/>
          <w:lang w:eastAsia="pl-PL"/>
        </w:rPr>
        <w:t>a</w:t>
      </w:r>
      <w:r w:rsidRPr="00B21BBF">
        <w:rPr>
          <w:rFonts w:asciiTheme="minorHAnsi" w:hAnsiTheme="minorHAnsi" w:cstheme="minorHAnsi"/>
          <w:lang w:val="x-none" w:eastAsia="pl-PL"/>
        </w:rPr>
        <w:t>cji</w:t>
      </w:r>
      <w:proofErr w:type="spellEnd"/>
      <w:r w:rsidRPr="00B21BBF">
        <w:rPr>
          <w:rFonts w:asciiTheme="minorHAnsi" w:hAnsiTheme="minorHAnsi" w:cstheme="minorHAnsi"/>
          <w:lang w:val="x-none" w:eastAsia="pl-PL"/>
        </w:rPr>
        <w:t xml:space="preserve"> maksymalnie do </w:t>
      </w:r>
      <w:r w:rsidRPr="00B21BBF">
        <w:rPr>
          <w:rFonts w:asciiTheme="minorHAnsi" w:hAnsiTheme="minorHAnsi" w:cstheme="minorHAnsi"/>
          <w:lang w:eastAsia="pl-PL"/>
        </w:rPr>
        <w:t>60</w:t>
      </w:r>
      <w:r w:rsidRPr="00B21BBF">
        <w:rPr>
          <w:rFonts w:asciiTheme="minorHAnsi" w:hAnsiTheme="minorHAnsi" w:cstheme="minorHAnsi"/>
          <w:lang w:val="x-none" w:eastAsia="pl-PL"/>
        </w:rPr>
        <w:t xml:space="preserve"> pokoi jednoosobowych z węzłem sanitarnym lub/i dwuosobowych do pojedynczego wykorzystania</w:t>
      </w:r>
      <w:r w:rsidRPr="00B21BBF">
        <w:rPr>
          <w:rFonts w:asciiTheme="minorHAnsi" w:hAnsiTheme="minorHAnsi" w:cstheme="minorHAnsi"/>
          <w:lang w:eastAsia="pl-PL"/>
        </w:rPr>
        <w:t>;</w:t>
      </w:r>
      <w:r w:rsidRPr="00B21BBF">
        <w:rPr>
          <w:rFonts w:asciiTheme="minorHAnsi" w:hAnsiTheme="minorHAnsi" w:cstheme="minorHAnsi"/>
          <w:lang w:val="x-none" w:eastAsia="pl-PL"/>
        </w:rPr>
        <w:t>.</w:t>
      </w:r>
      <w:r w:rsidRPr="00B21BBF">
        <w:rPr>
          <w:rFonts w:asciiTheme="minorHAnsi" w:hAnsiTheme="minorHAnsi" w:cstheme="minorHAnsi"/>
          <w:lang w:eastAsia="pl-PL"/>
        </w:rPr>
        <w:t>w</w:t>
      </w:r>
      <w:r w:rsidRPr="00B21BBF">
        <w:rPr>
          <w:rFonts w:asciiTheme="minorHAnsi" w:hAnsiTheme="minorHAnsi" w:cstheme="minorHAnsi"/>
          <w:lang w:val="x-none" w:eastAsia="pl-PL"/>
        </w:rPr>
        <w:t xml:space="preserve"> cenę noclegu musi być wliczone śniadanie</w:t>
      </w:r>
    </w:p>
    <w:p w14:paraId="4408B51B" w14:textId="77777777" w:rsidR="00637741" w:rsidRPr="00B21BBF" w:rsidRDefault="00637741" w:rsidP="00C94B4A">
      <w:pPr>
        <w:widowControl/>
        <w:numPr>
          <w:ilvl w:val="0"/>
          <w:numId w:val="111"/>
        </w:numPr>
        <w:tabs>
          <w:tab w:val="left" w:pos="284"/>
        </w:tabs>
        <w:autoSpaceDE/>
        <w:autoSpaceDN/>
        <w:contextualSpacing/>
        <w:jc w:val="both"/>
        <w:rPr>
          <w:rFonts w:asciiTheme="minorHAnsi" w:hAnsiTheme="minorHAnsi" w:cstheme="minorHAnsi"/>
          <w:lang w:val="x-none" w:eastAsia="pl-PL"/>
        </w:rPr>
      </w:pPr>
      <w:r w:rsidRPr="00B21BBF">
        <w:rPr>
          <w:rFonts w:asciiTheme="minorHAnsi" w:hAnsiTheme="minorHAnsi" w:cstheme="minorHAnsi"/>
          <w:lang w:val="x-none" w:eastAsia="pl-PL"/>
        </w:rPr>
        <w:t>Wykonawca zapewni jednakową cenę za nocleg ze śniadaniem dla wszystkich uczestników opłacających nocleg indywidualnie</w:t>
      </w:r>
      <w:r w:rsidRPr="00B21BBF">
        <w:rPr>
          <w:rFonts w:asciiTheme="minorHAnsi" w:hAnsiTheme="minorHAnsi" w:cstheme="minorHAnsi"/>
          <w:lang w:eastAsia="pl-PL"/>
        </w:rPr>
        <w:t xml:space="preserve"> (nie dotyczy uczestników, w przypadku których koszt zakwaterowania pokrywa Zamawiający); cena musi być zaakceptowana przez Zamawiającego ze względu na regulacje regulaminów delegacyjnych i nie może być wyższa od cenny cennikowej podanej przez hotel do ogólnej wiadomości</w:t>
      </w:r>
    </w:p>
    <w:p w14:paraId="1D18A680" w14:textId="77777777" w:rsidR="00637741" w:rsidRPr="00B21BBF" w:rsidRDefault="00637741" w:rsidP="00C94B4A">
      <w:pPr>
        <w:widowControl/>
        <w:numPr>
          <w:ilvl w:val="0"/>
          <w:numId w:val="111"/>
        </w:numPr>
        <w:tabs>
          <w:tab w:val="left" w:pos="284"/>
        </w:tabs>
        <w:autoSpaceDE/>
        <w:autoSpaceDN/>
        <w:contextualSpacing/>
        <w:jc w:val="both"/>
        <w:rPr>
          <w:rFonts w:asciiTheme="minorHAnsi" w:hAnsiTheme="minorHAnsi" w:cstheme="minorHAnsi"/>
          <w:lang w:val="x-none" w:eastAsia="pl-PL"/>
        </w:rPr>
      </w:pPr>
      <w:r w:rsidRPr="00B21BBF">
        <w:rPr>
          <w:rFonts w:asciiTheme="minorHAnsi" w:hAnsiTheme="minorHAnsi" w:cstheme="minorHAnsi"/>
          <w:lang w:eastAsia="pl-PL"/>
        </w:rPr>
        <w:t>w</w:t>
      </w:r>
      <w:r w:rsidRPr="00B21BBF">
        <w:rPr>
          <w:rFonts w:asciiTheme="minorHAnsi" w:hAnsiTheme="minorHAnsi" w:cstheme="minorHAnsi"/>
          <w:lang w:val="x-none" w:eastAsia="pl-PL"/>
        </w:rPr>
        <w:t xml:space="preserve"> ramach zakwaterowania Zamawiający pokrywa koszt wynajęcia maks. do </w:t>
      </w:r>
      <w:r w:rsidRPr="00B21BBF">
        <w:rPr>
          <w:rFonts w:asciiTheme="minorHAnsi" w:hAnsiTheme="minorHAnsi" w:cstheme="minorHAnsi"/>
          <w:lang w:eastAsia="pl-PL"/>
        </w:rPr>
        <w:t xml:space="preserve">13 </w:t>
      </w:r>
      <w:r w:rsidRPr="00B21BBF">
        <w:rPr>
          <w:rFonts w:asciiTheme="minorHAnsi" w:hAnsiTheme="minorHAnsi" w:cstheme="minorHAnsi"/>
          <w:lang w:val="x-none" w:eastAsia="pl-PL"/>
        </w:rPr>
        <w:t>pokoi jednoosobowych lub/i dwuosobowych do pojedynczego wykorzystania</w:t>
      </w:r>
      <w:r w:rsidRPr="00B21BBF">
        <w:rPr>
          <w:rFonts w:asciiTheme="minorHAnsi" w:hAnsiTheme="minorHAnsi" w:cstheme="minorHAnsi"/>
          <w:lang w:eastAsia="pl-PL"/>
        </w:rPr>
        <w:t>;</w:t>
      </w:r>
      <w:r w:rsidRPr="00B21BBF">
        <w:rPr>
          <w:rFonts w:asciiTheme="minorHAnsi" w:hAnsiTheme="minorHAnsi" w:cstheme="minorHAnsi"/>
          <w:lang w:val="x-none" w:eastAsia="pl-PL"/>
        </w:rPr>
        <w:t xml:space="preserve"> </w:t>
      </w:r>
      <w:r w:rsidRPr="00B21BBF">
        <w:rPr>
          <w:rFonts w:asciiTheme="minorHAnsi" w:hAnsiTheme="minorHAnsi" w:cstheme="minorHAnsi"/>
          <w:lang w:eastAsia="pl-PL"/>
        </w:rPr>
        <w:t>p</w:t>
      </w:r>
      <w:proofErr w:type="spellStart"/>
      <w:r w:rsidRPr="00B21BBF">
        <w:rPr>
          <w:rFonts w:asciiTheme="minorHAnsi" w:hAnsiTheme="minorHAnsi" w:cstheme="minorHAnsi"/>
          <w:lang w:val="x-none" w:eastAsia="pl-PL"/>
        </w:rPr>
        <w:t>ozostałe</w:t>
      </w:r>
      <w:proofErr w:type="spellEnd"/>
      <w:r w:rsidRPr="00B21BBF">
        <w:rPr>
          <w:rFonts w:asciiTheme="minorHAnsi" w:hAnsiTheme="minorHAnsi" w:cstheme="minorHAnsi"/>
          <w:lang w:val="x-none" w:eastAsia="pl-PL"/>
        </w:rPr>
        <w:t xml:space="preserve"> koszty zakwaterowania pokrywane są we własnym zakresie przez uczestników, którzy zgłoszą się w terminie rezerwacji blokowej</w:t>
      </w:r>
      <w:r w:rsidRPr="00B21BBF">
        <w:rPr>
          <w:rFonts w:asciiTheme="minorHAnsi" w:hAnsiTheme="minorHAnsi" w:cstheme="minorHAnsi"/>
          <w:lang w:eastAsia="pl-PL"/>
        </w:rPr>
        <w:t>;</w:t>
      </w:r>
      <w:r w:rsidRPr="00B21BBF">
        <w:rPr>
          <w:rFonts w:asciiTheme="minorHAnsi" w:hAnsiTheme="minorHAnsi" w:cstheme="minorHAnsi"/>
          <w:lang w:val="x-none" w:eastAsia="pl-PL"/>
        </w:rPr>
        <w:t xml:space="preserve"> </w:t>
      </w:r>
      <w:r w:rsidRPr="00B21BBF">
        <w:rPr>
          <w:rFonts w:asciiTheme="minorHAnsi" w:hAnsiTheme="minorHAnsi" w:cstheme="minorHAnsi"/>
          <w:lang w:eastAsia="pl-PL"/>
        </w:rPr>
        <w:t>e</w:t>
      </w:r>
      <w:proofErr w:type="spellStart"/>
      <w:r w:rsidRPr="00B21BBF">
        <w:rPr>
          <w:rFonts w:asciiTheme="minorHAnsi" w:hAnsiTheme="minorHAnsi" w:cstheme="minorHAnsi"/>
          <w:lang w:val="x-none" w:eastAsia="pl-PL"/>
        </w:rPr>
        <w:t>wentualne</w:t>
      </w:r>
      <w:proofErr w:type="spellEnd"/>
      <w:r w:rsidRPr="00B21BBF">
        <w:rPr>
          <w:rFonts w:asciiTheme="minorHAnsi" w:hAnsiTheme="minorHAnsi" w:cstheme="minorHAnsi"/>
          <w:lang w:val="x-none" w:eastAsia="pl-PL"/>
        </w:rPr>
        <w:t xml:space="preserve"> koszty rezygnacji z rezerwacji noclegu pokrywa uczestnik we własnym zakresie (dotyczy osób, których koszt noclegu opłacany jest indywidualnie)</w:t>
      </w:r>
      <w:r w:rsidRPr="00B21BBF">
        <w:rPr>
          <w:rFonts w:asciiTheme="minorHAnsi" w:hAnsiTheme="minorHAnsi" w:cstheme="minorHAnsi"/>
          <w:lang w:eastAsia="pl-PL"/>
        </w:rPr>
        <w:t xml:space="preserve"> </w:t>
      </w:r>
    </w:p>
    <w:p w14:paraId="55B8403C" w14:textId="77777777" w:rsidR="00637741" w:rsidRPr="00B21BBF" w:rsidRDefault="00637741" w:rsidP="00C94B4A">
      <w:pPr>
        <w:widowControl/>
        <w:numPr>
          <w:ilvl w:val="0"/>
          <w:numId w:val="111"/>
        </w:numPr>
        <w:tabs>
          <w:tab w:val="left" w:pos="284"/>
        </w:tabs>
        <w:autoSpaceDE/>
        <w:autoSpaceDN/>
        <w:contextualSpacing/>
        <w:jc w:val="both"/>
        <w:rPr>
          <w:rFonts w:asciiTheme="minorHAnsi" w:hAnsiTheme="minorHAnsi" w:cstheme="minorHAnsi"/>
          <w:lang w:val="x-none" w:eastAsia="pl-PL"/>
        </w:rPr>
      </w:pPr>
      <w:r w:rsidRPr="00B21BBF">
        <w:rPr>
          <w:rFonts w:asciiTheme="minorHAnsi" w:hAnsiTheme="minorHAnsi" w:cstheme="minorHAnsi"/>
          <w:lang w:eastAsia="pl-PL"/>
        </w:rPr>
        <w:t>d</w:t>
      </w:r>
      <w:proofErr w:type="spellStart"/>
      <w:r w:rsidRPr="00B21BBF">
        <w:rPr>
          <w:rFonts w:asciiTheme="minorHAnsi" w:hAnsiTheme="minorHAnsi" w:cstheme="minorHAnsi"/>
          <w:lang w:val="x-none" w:eastAsia="pl-PL"/>
        </w:rPr>
        <w:t>okładna</w:t>
      </w:r>
      <w:proofErr w:type="spellEnd"/>
      <w:r w:rsidRPr="00B21BBF">
        <w:rPr>
          <w:rFonts w:asciiTheme="minorHAnsi" w:hAnsiTheme="minorHAnsi" w:cstheme="minorHAnsi"/>
          <w:lang w:val="x-none" w:eastAsia="pl-PL"/>
        </w:rPr>
        <w:t xml:space="preserve"> liczba pokoi, których koszt wynajęcia pokrywa Zamawiający</w:t>
      </w:r>
      <w:r w:rsidRPr="00B21BBF">
        <w:rPr>
          <w:rFonts w:asciiTheme="minorHAnsi" w:hAnsiTheme="minorHAnsi" w:cstheme="minorHAnsi"/>
          <w:lang w:eastAsia="pl-PL"/>
        </w:rPr>
        <w:t>,</w:t>
      </w:r>
      <w:r w:rsidRPr="00B21BBF">
        <w:rPr>
          <w:rFonts w:asciiTheme="minorHAnsi" w:hAnsiTheme="minorHAnsi" w:cstheme="minorHAnsi"/>
          <w:lang w:val="x-none" w:eastAsia="pl-PL"/>
        </w:rPr>
        <w:t xml:space="preserve"> zostanie podana </w:t>
      </w:r>
      <w:r w:rsidRPr="00B21BBF">
        <w:rPr>
          <w:rFonts w:asciiTheme="minorHAnsi" w:hAnsiTheme="minorHAnsi" w:cstheme="minorHAnsi"/>
          <w:lang w:eastAsia="pl-PL"/>
        </w:rPr>
        <w:t xml:space="preserve">Wykonawcy </w:t>
      </w:r>
      <w:r w:rsidRPr="00B21BBF">
        <w:rPr>
          <w:rFonts w:asciiTheme="minorHAnsi" w:hAnsiTheme="minorHAnsi" w:cstheme="minorHAnsi"/>
          <w:lang w:val="x-none" w:eastAsia="pl-PL"/>
        </w:rPr>
        <w:t xml:space="preserve">najpóźniej na </w:t>
      </w:r>
      <w:r w:rsidRPr="00B21BBF">
        <w:rPr>
          <w:rFonts w:asciiTheme="minorHAnsi" w:hAnsiTheme="minorHAnsi" w:cstheme="minorHAnsi"/>
          <w:b/>
          <w:bCs/>
          <w:lang w:eastAsia="pl-PL"/>
        </w:rPr>
        <w:t>3</w:t>
      </w:r>
      <w:r w:rsidRPr="00B21BBF">
        <w:rPr>
          <w:rFonts w:asciiTheme="minorHAnsi" w:hAnsiTheme="minorHAnsi" w:cstheme="minorHAnsi"/>
          <w:b/>
          <w:bCs/>
          <w:lang w:val="x-none" w:eastAsia="pl-PL"/>
        </w:rPr>
        <w:t xml:space="preserve"> dni kalendar</w:t>
      </w:r>
      <w:r w:rsidRPr="00B21BBF">
        <w:rPr>
          <w:rFonts w:asciiTheme="minorHAnsi" w:hAnsiTheme="minorHAnsi" w:cstheme="minorHAnsi"/>
          <w:b/>
          <w:bCs/>
          <w:lang w:eastAsia="pl-PL"/>
        </w:rPr>
        <w:t>zowe</w:t>
      </w:r>
      <w:r w:rsidRPr="00B21BBF">
        <w:rPr>
          <w:rFonts w:asciiTheme="minorHAnsi" w:hAnsiTheme="minorHAnsi" w:cstheme="minorHAnsi"/>
          <w:lang w:val="x-none" w:eastAsia="pl-PL"/>
        </w:rPr>
        <w:t xml:space="preserve"> przed datą planowanego posiedzenia</w:t>
      </w:r>
      <w:r w:rsidRPr="00B21BBF">
        <w:rPr>
          <w:rFonts w:asciiTheme="minorHAnsi" w:hAnsiTheme="minorHAnsi" w:cstheme="minorHAnsi"/>
          <w:lang w:eastAsia="pl-PL"/>
        </w:rPr>
        <w:t xml:space="preserve"> KM</w:t>
      </w:r>
    </w:p>
    <w:p w14:paraId="18851F6E" w14:textId="77777777" w:rsidR="00637741" w:rsidRPr="00B21BBF" w:rsidRDefault="00637741" w:rsidP="00C94B4A">
      <w:pPr>
        <w:widowControl/>
        <w:numPr>
          <w:ilvl w:val="0"/>
          <w:numId w:val="111"/>
        </w:numPr>
        <w:tabs>
          <w:tab w:val="left" w:pos="284"/>
        </w:tabs>
        <w:autoSpaceDE/>
        <w:autoSpaceDN/>
        <w:contextualSpacing/>
        <w:jc w:val="both"/>
        <w:rPr>
          <w:rFonts w:asciiTheme="minorHAnsi" w:hAnsiTheme="minorHAnsi" w:cstheme="minorHAnsi"/>
          <w:lang w:val="x-none" w:eastAsia="pl-PL"/>
        </w:rPr>
      </w:pPr>
      <w:r w:rsidRPr="00B21BBF">
        <w:rPr>
          <w:rFonts w:asciiTheme="minorHAnsi" w:hAnsiTheme="minorHAnsi" w:cstheme="minorHAnsi"/>
          <w:lang w:eastAsia="pl-PL"/>
        </w:rPr>
        <w:t>Wykonawca zapewni d</w:t>
      </w:r>
      <w:proofErr w:type="spellStart"/>
      <w:r w:rsidRPr="00B21BBF">
        <w:rPr>
          <w:rFonts w:asciiTheme="minorHAnsi" w:hAnsiTheme="minorHAnsi" w:cstheme="minorHAnsi"/>
          <w:lang w:val="x-none" w:eastAsia="pl-PL"/>
        </w:rPr>
        <w:t>ostępność</w:t>
      </w:r>
      <w:proofErr w:type="spellEnd"/>
      <w:r w:rsidRPr="00B21BBF">
        <w:rPr>
          <w:rFonts w:asciiTheme="minorHAnsi" w:hAnsiTheme="minorHAnsi" w:cstheme="minorHAnsi"/>
          <w:lang w:val="x-none" w:eastAsia="pl-PL"/>
        </w:rPr>
        <w:t xml:space="preserve"> pokoi </w:t>
      </w:r>
    </w:p>
    <w:p w14:paraId="46138C70" w14:textId="77777777" w:rsidR="00637741" w:rsidRPr="00B21BBF" w:rsidRDefault="00637741" w:rsidP="00C94B4A">
      <w:pPr>
        <w:pStyle w:val="Akapitzlist"/>
        <w:widowControl/>
        <w:numPr>
          <w:ilvl w:val="0"/>
          <w:numId w:val="125"/>
        </w:numPr>
        <w:tabs>
          <w:tab w:val="left" w:pos="284"/>
        </w:tabs>
        <w:autoSpaceDE/>
        <w:autoSpaceDN/>
        <w:spacing w:before="0"/>
        <w:contextualSpacing/>
        <w:rPr>
          <w:rFonts w:asciiTheme="minorHAnsi" w:hAnsiTheme="minorHAnsi" w:cstheme="minorHAnsi"/>
        </w:rPr>
      </w:pPr>
      <w:r w:rsidRPr="00B21BBF">
        <w:rPr>
          <w:rFonts w:asciiTheme="minorHAnsi" w:hAnsiTheme="minorHAnsi" w:cstheme="minorHAnsi"/>
        </w:rPr>
        <w:t xml:space="preserve">dla przedstawicieli Zamawiającego (wskazane osoby przez WST PL-SK), maksymalnie 13 pokoi (w przeddzień posiedzeń KM) wraz z </w:t>
      </w:r>
      <w:r w:rsidRPr="00B21BBF">
        <w:rPr>
          <w:rFonts w:asciiTheme="minorHAnsi" w:hAnsiTheme="minorHAnsi" w:cstheme="minorHAnsi"/>
          <w:b/>
          <w:bCs/>
        </w:rPr>
        <w:t>przedłużeniem doby hotelowej</w:t>
      </w:r>
      <w:r w:rsidRPr="00B21BBF">
        <w:rPr>
          <w:rFonts w:asciiTheme="minorHAnsi" w:hAnsiTheme="minorHAnsi" w:cstheme="minorHAnsi"/>
        </w:rPr>
        <w:t xml:space="preserve"> dla </w:t>
      </w:r>
      <w:r w:rsidRPr="00B21BBF">
        <w:rPr>
          <w:rFonts w:asciiTheme="minorHAnsi" w:hAnsiTheme="minorHAnsi" w:cstheme="minorHAnsi"/>
          <w:b/>
          <w:bCs/>
        </w:rPr>
        <w:t>dwóch pokoi</w:t>
      </w:r>
      <w:r w:rsidRPr="00B21BBF">
        <w:rPr>
          <w:rFonts w:asciiTheme="minorHAnsi" w:hAnsiTheme="minorHAnsi" w:cstheme="minorHAnsi"/>
        </w:rPr>
        <w:t xml:space="preserve"> o około </w:t>
      </w:r>
      <w:r w:rsidRPr="00B21BBF">
        <w:rPr>
          <w:rFonts w:asciiTheme="minorHAnsi" w:hAnsiTheme="minorHAnsi" w:cstheme="minorHAnsi"/>
          <w:b/>
          <w:bCs/>
        </w:rPr>
        <w:t>3 godz</w:t>
      </w:r>
      <w:r w:rsidRPr="00B21BBF">
        <w:rPr>
          <w:rFonts w:asciiTheme="minorHAnsi" w:hAnsiTheme="minorHAnsi" w:cstheme="minorHAnsi"/>
        </w:rPr>
        <w:t xml:space="preserve">. po zakończeniu posiedzeń, oraz </w:t>
      </w:r>
    </w:p>
    <w:p w14:paraId="76FF777B" w14:textId="77777777" w:rsidR="00637741" w:rsidRPr="00B21BBF" w:rsidRDefault="00637741" w:rsidP="00C94B4A">
      <w:pPr>
        <w:pStyle w:val="Akapitzlist"/>
        <w:widowControl/>
        <w:numPr>
          <w:ilvl w:val="0"/>
          <w:numId w:val="125"/>
        </w:numPr>
        <w:tabs>
          <w:tab w:val="left" w:pos="284"/>
        </w:tabs>
        <w:autoSpaceDE/>
        <w:autoSpaceDN/>
        <w:spacing w:before="0"/>
        <w:contextualSpacing/>
        <w:rPr>
          <w:rFonts w:asciiTheme="minorHAnsi" w:hAnsiTheme="minorHAnsi" w:cstheme="minorHAnsi"/>
        </w:rPr>
      </w:pPr>
      <w:r w:rsidRPr="00B21BBF">
        <w:rPr>
          <w:rFonts w:asciiTheme="minorHAnsi" w:hAnsiTheme="minorHAnsi" w:cstheme="minorHAnsi"/>
        </w:rPr>
        <w:t xml:space="preserve">dla uczestników posiedzenia przy rezerwacji blokowej od </w:t>
      </w:r>
      <w:r w:rsidRPr="00B21BBF">
        <w:rPr>
          <w:rFonts w:asciiTheme="minorHAnsi" w:hAnsiTheme="minorHAnsi" w:cstheme="minorHAnsi"/>
          <w:b/>
          <w:bCs/>
        </w:rPr>
        <w:t>godzin porannych w</w:t>
      </w:r>
      <w:r w:rsidRPr="00B21BBF">
        <w:rPr>
          <w:rFonts w:asciiTheme="minorHAnsi" w:hAnsiTheme="minorHAnsi" w:cstheme="minorHAnsi"/>
        </w:rPr>
        <w:t xml:space="preserve"> </w:t>
      </w:r>
      <w:r w:rsidRPr="00B21BBF">
        <w:rPr>
          <w:rFonts w:asciiTheme="minorHAnsi" w:hAnsiTheme="minorHAnsi" w:cstheme="minorHAnsi"/>
          <w:b/>
          <w:bCs/>
        </w:rPr>
        <w:t>dniu posiedzenia</w:t>
      </w:r>
      <w:r w:rsidRPr="00B21BBF">
        <w:rPr>
          <w:rFonts w:asciiTheme="minorHAnsi" w:hAnsiTheme="minorHAnsi" w:cstheme="minorHAnsi"/>
        </w:rPr>
        <w:t xml:space="preserve"> </w:t>
      </w:r>
      <w:r w:rsidRPr="00B21BBF">
        <w:rPr>
          <w:rFonts w:asciiTheme="minorHAnsi" w:hAnsiTheme="minorHAnsi" w:cstheme="minorHAnsi"/>
          <w:b/>
          <w:bCs/>
        </w:rPr>
        <w:t>KM</w:t>
      </w:r>
      <w:r w:rsidRPr="00B21BBF">
        <w:rPr>
          <w:rFonts w:asciiTheme="minorHAnsi" w:hAnsiTheme="minorHAnsi" w:cstheme="minorHAnsi"/>
        </w:rPr>
        <w:t xml:space="preserve"> (na około </w:t>
      </w:r>
      <w:r w:rsidRPr="00B21BBF">
        <w:rPr>
          <w:rFonts w:asciiTheme="minorHAnsi" w:hAnsiTheme="minorHAnsi" w:cstheme="minorHAnsi"/>
          <w:b/>
          <w:bCs/>
        </w:rPr>
        <w:t>3 godziny przed</w:t>
      </w:r>
      <w:r w:rsidRPr="00B21BBF">
        <w:rPr>
          <w:rFonts w:asciiTheme="minorHAnsi" w:hAnsiTheme="minorHAnsi" w:cstheme="minorHAnsi"/>
        </w:rPr>
        <w:t xml:space="preserve"> rozpoczęciem posiedzeń).</w:t>
      </w:r>
    </w:p>
    <w:p w14:paraId="41979EDF" w14:textId="77777777" w:rsidR="00637741" w:rsidRPr="00B21BBF" w:rsidRDefault="00637741" w:rsidP="00C94B4A">
      <w:pPr>
        <w:widowControl/>
        <w:numPr>
          <w:ilvl w:val="0"/>
          <w:numId w:val="111"/>
        </w:numPr>
        <w:tabs>
          <w:tab w:val="left" w:pos="284"/>
        </w:tabs>
        <w:autoSpaceDE/>
        <w:autoSpaceDN/>
        <w:contextualSpacing/>
        <w:jc w:val="both"/>
        <w:rPr>
          <w:rFonts w:asciiTheme="minorHAnsi" w:hAnsiTheme="minorHAnsi" w:cstheme="minorHAnsi"/>
          <w:lang w:val="x-none" w:eastAsia="pl-PL"/>
        </w:rPr>
      </w:pPr>
      <w:r w:rsidRPr="00B21BBF">
        <w:rPr>
          <w:rFonts w:asciiTheme="minorHAnsi" w:hAnsiTheme="minorHAnsi" w:cstheme="minorHAnsi"/>
          <w:lang w:val="x-none" w:eastAsia="pl-PL"/>
        </w:rPr>
        <w:t>Wykonawca zapewni nocleg</w:t>
      </w:r>
      <w:r w:rsidRPr="00B21BBF">
        <w:rPr>
          <w:rFonts w:asciiTheme="minorHAnsi" w:hAnsiTheme="minorHAnsi" w:cstheme="minorHAnsi"/>
          <w:lang w:eastAsia="pl-PL"/>
        </w:rPr>
        <w:t>, sale konferencyjne</w:t>
      </w:r>
      <w:r w:rsidRPr="00B21BBF">
        <w:rPr>
          <w:rFonts w:asciiTheme="minorHAnsi" w:hAnsiTheme="minorHAnsi" w:cstheme="minorHAnsi"/>
          <w:lang w:val="x-none" w:eastAsia="pl-PL"/>
        </w:rPr>
        <w:t xml:space="preserve"> </w:t>
      </w:r>
      <w:r w:rsidRPr="00B21BBF">
        <w:rPr>
          <w:rFonts w:asciiTheme="minorHAnsi" w:hAnsiTheme="minorHAnsi" w:cstheme="minorHAnsi"/>
          <w:lang w:eastAsia="pl-PL"/>
        </w:rPr>
        <w:t xml:space="preserve">oraz usługi gastronomiczne </w:t>
      </w:r>
      <w:r w:rsidRPr="00B21BBF">
        <w:rPr>
          <w:rFonts w:asciiTheme="minorHAnsi" w:hAnsiTheme="minorHAnsi" w:cstheme="minorHAnsi"/>
          <w:lang w:val="x-none" w:eastAsia="pl-PL"/>
        </w:rPr>
        <w:t>w obiekcie, w którym będzie zorganizowane posiedzenie</w:t>
      </w:r>
      <w:r w:rsidRPr="00B21BBF">
        <w:rPr>
          <w:rFonts w:asciiTheme="minorHAnsi" w:hAnsiTheme="minorHAnsi" w:cstheme="minorHAnsi"/>
          <w:lang w:eastAsia="pl-PL"/>
        </w:rPr>
        <w:t xml:space="preserve"> KM</w:t>
      </w:r>
    </w:p>
    <w:p w14:paraId="70B6AE25" w14:textId="77777777" w:rsidR="00637741" w:rsidRPr="00B21BBF" w:rsidRDefault="00637741" w:rsidP="00C94B4A">
      <w:pPr>
        <w:widowControl/>
        <w:numPr>
          <w:ilvl w:val="0"/>
          <w:numId w:val="111"/>
        </w:numPr>
        <w:tabs>
          <w:tab w:val="left" w:pos="284"/>
          <w:tab w:val="left" w:pos="709"/>
        </w:tabs>
        <w:autoSpaceDE/>
        <w:autoSpaceDN/>
        <w:contextualSpacing/>
        <w:jc w:val="both"/>
        <w:rPr>
          <w:rFonts w:asciiTheme="minorHAnsi" w:hAnsiTheme="minorHAnsi" w:cstheme="minorHAnsi"/>
          <w:lang w:val="x-none" w:eastAsia="pl-PL"/>
        </w:rPr>
      </w:pPr>
      <w:r w:rsidRPr="00B21BBF">
        <w:rPr>
          <w:rFonts w:asciiTheme="minorHAnsi" w:hAnsiTheme="minorHAnsi" w:cstheme="minorHAnsi"/>
          <w:lang w:val="x-none" w:eastAsia="pl-PL"/>
        </w:rPr>
        <w:t>Wykonawca zapewni nocleg w miejscu spełniającym wymagania obiektów, w których są świadczone usługi hotelarskie zgodnie z Rozporządzeniem Ministra Gospodarki i Pracy z dnia 19 sierpnia 2004 r. w sprawie obiektów hotelarskich i innych obiektów, (Dz.U. 2017 poz. 2166) i/lub zgodnie z Rozporządzeniem Ministra Gospodarki Republiki Słowackiej z dnia 26.06.2008 r. (</w:t>
      </w:r>
      <w:proofErr w:type="spellStart"/>
      <w:r w:rsidRPr="00B21BBF">
        <w:rPr>
          <w:rFonts w:asciiTheme="minorHAnsi" w:hAnsiTheme="minorHAnsi" w:cstheme="minorHAnsi"/>
          <w:lang w:val="x-none" w:eastAsia="pl-PL"/>
        </w:rPr>
        <w:t>predpis</w:t>
      </w:r>
      <w:proofErr w:type="spellEnd"/>
      <w:r w:rsidRPr="00B21BBF">
        <w:rPr>
          <w:rFonts w:asciiTheme="minorHAnsi" w:hAnsiTheme="minorHAnsi" w:cstheme="minorHAnsi"/>
          <w:lang w:val="x-none" w:eastAsia="pl-PL"/>
        </w:rPr>
        <w:t xml:space="preserve"> č. 277/2008 Z. z. </w:t>
      </w:r>
      <w:proofErr w:type="spellStart"/>
      <w:r w:rsidRPr="00B21BBF">
        <w:rPr>
          <w:rFonts w:asciiTheme="minorHAnsi" w:hAnsiTheme="minorHAnsi" w:cstheme="minorHAnsi"/>
          <w:lang w:val="x-none" w:eastAsia="pl-PL"/>
        </w:rPr>
        <w:t>Vyhláška</w:t>
      </w:r>
      <w:proofErr w:type="spellEnd"/>
      <w:r w:rsidRPr="00B21BBF">
        <w:rPr>
          <w:rFonts w:asciiTheme="minorHAnsi" w:hAnsiTheme="minorHAnsi" w:cstheme="minorHAnsi"/>
          <w:lang w:val="x-none" w:eastAsia="pl-PL"/>
        </w:rPr>
        <w:t xml:space="preserve"> </w:t>
      </w:r>
      <w:proofErr w:type="spellStart"/>
      <w:r w:rsidRPr="00B21BBF">
        <w:rPr>
          <w:rFonts w:asciiTheme="minorHAnsi" w:hAnsiTheme="minorHAnsi" w:cstheme="minorHAnsi"/>
          <w:lang w:val="x-none" w:eastAsia="pl-PL"/>
        </w:rPr>
        <w:t>Ministerstva</w:t>
      </w:r>
      <w:proofErr w:type="spellEnd"/>
      <w:r w:rsidRPr="00B21BBF">
        <w:rPr>
          <w:rFonts w:asciiTheme="minorHAnsi" w:hAnsiTheme="minorHAnsi" w:cstheme="minorHAnsi"/>
          <w:lang w:val="x-none" w:eastAsia="pl-PL"/>
        </w:rPr>
        <w:t xml:space="preserve"> </w:t>
      </w:r>
      <w:proofErr w:type="spellStart"/>
      <w:r w:rsidRPr="00B21BBF">
        <w:rPr>
          <w:rFonts w:asciiTheme="minorHAnsi" w:hAnsiTheme="minorHAnsi" w:cstheme="minorHAnsi"/>
          <w:lang w:val="x-none" w:eastAsia="pl-PL"/>
        </w:rPr>
        <w:t>hospodárstva</w:t>
      </w:r>
      <w:proofErr w:type="spellEnd"/>
      <w:r w:rsidRPr="00B21BBF">
        <w:rPr>
          <w:rFonts w:asciiTheme="minorHAnsi" w:hAnsiTheme="minorHAnsi" w:cstheme="minorHAnsi"/>
          <w:lang w:val="x-none" w:eastAsia="pl-PL"/>
        </w:rPr>
        <w:t xml:space="preserve"> </w:t>
      </w:r>
      <w:proofErr w:type="spellStart"/>
      <w:r w:rsidRPr="00B21BBF">
        <w:rPr>
          <w:rFonts w:asciiTheme="minorHAnsi" w:hAnsiTheme="minorHAnsi" w:cstheme="minorHAnsi"/>
          <w:lang w:val="x-none" w:eastAsia="pl-PL"/>
        </w:rPr>
        <w:t>Slovenskej</w:t>
      </w:r>
      <w:proofErr w:type="spellEnd"/>
      <w:r w:rsidRPr="00B21BBF">
        <w:rPr>
          <w:rFonts w:asciiTheme="minorHAnsi" w:hAnsiTheme="minorHAnsi" w:cstheme="minorHAnsi"/>
          <w:lang w:val="x-none" w:eastAsia="pl-PL"/>
        </w:rPr>
        <w:t xml:space="preserve"> </w:t>
      </w:r>
      <w:proofErr w:type="spellStart"/>
      <w:r w:rsidRPr="00B21BBF">
        <w:rPr>
          <w:rFonts w:asciiTheme="minorHAnsi" w:hAnsiTheme="minorHAnsi" w:cstheme="minorHAnsi"/>
          <w:lang w:val="x-none" w:eastAsia="pl-PL"/>
        </w:rPr>
        <w:t>republiky</w:t>
      </w:r>
      <w:proofErr w:type="spellEnd"/>
      <w:r w:rsidRPr="00B21BBF">
        <w:rPr>
          <w:rFonts w:asciiTheme="minorHAnsi" w:hAnsiTheme="minorHAnsi" w:cstheme="minorHAnsi"/>
          <w:lang w:val="x-none" w:eastAsia="pl-PL"/>
        </w:rPr>
        <w:t xml:space="preserve">, </w:t>
      </w:r>
      <w:proofErr w:type="spellStart"/>
      <w:r w:rsidRPr="00B21BBF">
        <w:rPr>
          <w:rFonts w:asciiTheme="minorHAnsi" w:hAnsiTheme="minorHAnsi" w:cstheme="minorHAnsi"/>
          <w:lang w:val="x-none" w:eastAsia="pl-PL"/>
        </w:rPr>
        <w:t>ktorou</w:t>
      </w:r>
      <w:proofErr w:type="spellEnd"/>
      <w:r w:rsidRPr="00B21BBF">
        <w:rPr>
          <w:rFonts w:asciiTheme="minorHAnsi" w:hAnsiTheme="minorHAnsi" w:cstheme="minorHAnsi"/>
          <w:lang w:val="x-none" w:eastAsia="pl-PL"/>
        </w:rPr>
        <w:t xml:space="preserve"> </w:t>
      </w:r>
      <w:proofErr w:type="spellStart"/>
      <w:r w:rsidRPr="00B21BBF">
        <w:rPr>
          <w:rFonts w:asciiTheme="minorHAnsi" w:hAnsiTheme="minorHAnsi" w:cstheme="minorHAnsi"/>
          <w:lang w:val="x-none" w:eastAsia="pl-PL"/>
        </w:rPr>
        <w:t>sa</w:t>
      </w:r>
      <w:proofErr w:type="spellEnd"/>
      <w:r w:rsidRPr="00B21BBF">
        <w:rPr>
          <w:rFonts w:asciiTheme="minorHAnsi" w:hAnsiTheme="minorHAnsi" w:cstheme="minorHAnsi"/>
          <w:lang w:val="x-none" w:eastAsia="pl-PL"/>
        </w:rPr>
        <w:t xml:space="preserve"> </w:t>
      </w:r>
      <w:proofErr w:type="spellStart"/>
      <w:r w:rsidRPr="00B21BBF">
        <w:rPr>
          <w:rFonts w:asciiTheme="minorHAnsi" w:hAnsiTheme="minorHAnsi" w:cstheme="minorHAnsi"/>
          <w:lang w:val="x-none" w:eastAsia="pl-PL"/>
        </w:rPr>
        <w:t>ustanovujú</w:t>
      </w:r>
      <w:proofErr w:type="spellEnd"/>
      <w:r w:rsidRPr="00B21BBF">
        <w:rPr>
          <w:rFonts w:asciiTheme="minorHAnsi" w:hAnsiTheme="minorHAnsi" w:cstheme="minorHAnsi"/>
          <w:lang w:val="x-none" w:eastAsia="pl-PL"/>
        </w:rPr>
        <w:t xml:space="preserve"> </w:t>
      </w:r>
      <w:proofErr w:type="spellStart"/>
      <w:r w:rsidRPr="00B21BBF">
        <w:rPr>
          <w:rFonts w:asciiTheme="minorHAnsi" w:hAnsiTheme="minorHAnsi" w:cstheme="minorHAnsi"/>
          <w:lang w:val="x-none" w:eastAsia="pl-PL"/>
        </w:rPr>
        <w:t>klasifikačné</w:t>
      </w:r>
      <w:proofErr w:type="spellEnd"/>
      <w:r w:rsidRPr="00B21BBF">
        <w:rPr>
          <w:rFonts w:asciiTheme="minorHAnsi" w:hAnsiTheme="minorHAnsi" w:cstheme="minorHAnsi"/>
          <w:lang w:val="x-none" w:eastAsia="pl-PL"/>
        </w:rPr>
        <w:t xml:space="preserve"> </w:t>
      </w:r>
      <w:proofErr w:type="spellStart"/>
      <w:r w:rsidRPr="00B21BBF">
        <w:rPr>
          <w:rFonts w:asciiTheme="minorHAnsi" w:hAnsiTheme="minorHAnsi" w:cstheme="minorHAnsi"/>
          <w:lang w:val="x-none" w:eastAsia="pl-PL"/>
        </w:rPr>
        <w:t>znaky</w:t>
      </w:r>
      <w:proofErr w:type="spellEnd"/>
      <w:r w:rsidRPr="00B21BBF">
        <w:rPr>
          <w:rFonts w:asciiTheme="minorHAnsi" w:hAnsiTheme="minorHAnsi" w:cstheme="minorHAnsi"/>
          <w:lang w:val="x-none" w:eastAsia="pl-PL"/>
        </w:rPr>
        <w:t xml:space="preserve"> na </w:t>
      </w:r>
      <w:proofErr w:type="spellStart"/>
      <w:r w:rsidRPr="00B21BBF">
        <w:rPr>
          <w:rFonts w:asciiTheme="minorHAnsi" w:hAnsiTheme="minorHAnsi" w:cstheme="minorHAnsi"/>
          <w:lang w:val="x-none" w:eastAsia="pl-PL"/>
        </w:rPr>
        <w:t>ubytovacie</w:t>
      </w:r>
      <w:proofErr w:type="spellEnd"/>
      <w:r w:rsidRPr="00B21BBF">
        <w:rPr>
          <w:rFonts w:asciiTheme="minorHAnsi" w:hAnsiTheme="minorHAnsi" w:cstheme="minorHAnsi"/>
          <w:lang w:val="x-none" w:eastAsia="pl-PL"/>
        </w:rPr>
        <w:t xml:space="preserve"> </w:t>
      </w:r>
      <w:proofErr w:type="spellStart"/>
      <w:r w:rsidRPr="00B21BBF">
        <w:rPr>
          <w:rFonts w:asciiTheme="minorHAnsi" w:hAnsiTheme="minorHAnsi" w:cstheme="minorHAnsi"/>
          <w:lang w:val="x-none" w:eastAsia="pl-PL"/>
        </w:rPr>
        <w:t>zariadenia</w:t>
      </w:r>
      <w:proofErr w:type="spellEnd"/>
      <w:r w:rsidRPr="00B21BBF">
        <w:rPr>
          <w:rFonts w:asciiTheme="minorHAnsi" w:hAnsiTheme="minorHAnsi" w:cstheme="minorHAnsi"/>
          <w:lang w:val="x-none" w:eastAsia="pl-PL"/>
        </w:rPr>
        <w:t xml:space="preserve"> </w:t>
      </w:r>
      <w:proofErr w:type="spellStart"/>
      <w:r w:rsidRPr="00B21BBF">
        <w:rPr>
          <w:rFonts w:asciiTheme="minorHAnsi" w:hAnsiTheme="minorHAnsi" w:cstheme="minorHAnsi"/>
          <w:lang w:val="x-none" w:eastAsia="pl-PL"/>
        </w:rPr>
        <w:t>pri</w:t>
      </w:r>
      <w:proofErr w:type="spellEnd"/>
      <w:r w:rsidRPr="00B21BBF">
        <w:rPr>
          <w:rFonts w:asciiTheme="minorHAnsi" w:hAnsiTheme="minorHAnsi" w:cstheme="minorHAnsi"/>
          <w:lang w:val="x-none" w:eastAsia="pl-PL"/>
        </w:rPr>
        <w:t xml:space="preserve"> ich </w:t>
      </w:r>
      <w:proofErr w:type="spellStart"/>
      <w:r w:rsidRPr="00B21BBF">
        <w:rPr>
          <w:rFonts w:asciiTheme="minorHAnsi" w:hAnsiTheme="minorHAnsi" w:cstheme="minorHAnsi"/>
          <w:lang w:val="x-none" w:eastAsia="pl-PL"/>
        </w:rPr>
        <w:t>zaraďovaní</w:t>
      </w:r>
      <w:proofErr w:type="spellEnd"/>
      <w:r w:rsidRPr="00B21BBF">
        <w:rPr>
          <w:rFonts w:asciiTheme="minorHAnsi" w:hAnsiTheme="minorHAnsi" w:cstheme="minorHAnsi"/>
          <w:lang w:val="x-none" w:eastAsia="pl-PL"/>
        </w:rPr>
        <w:t xml:space="preserve"> do </w:t>
      </w:r>
      <w:proofErr w:type="spellStart"/>
      <w:r w:rsidRPr="00B21BBF">
        <w:rPr>
          <w:rFonts w:asciiTheme="minorHAnsi" w:hAnsiTheme="minorHAnsi" w:cstheme="minorHAnsi"/>
          <w:lang w:val="x-none" w:eastAsia="pl-PL"/>
        </w:rPr>
        <w:t>kategórií</w:t>
      </w:r>
      <w:proofErr w:type="spellEnd"/>
      <w:r w:rsidRPr="00B21BBF">
        <w:rPr>
          <w:rFonts w:asciiTheme="minorHAnsi" w:hAnsiTheme="minorHAnsi" w:cstheme="minorHAnsi"/>
          <w:lang w:val="x-none" w:eastAsia="pl-PL"/>
        </w:rPr>
        <w:t xml:space="preserve"> a </w:t>
      </w:r>
      <w:proofErr w:type="spellStart"/>
      <w:r w:rsidRPr="00B21BBF">
        <w:rPr>
          <w:rFonts w:asciiTheme="minorHAnsi" w:hAnsiTheme="minorHAnsi" w:cstheme="minorHAnsi"/>
          <w:lang w:val="x-none" w:eastAsia="pl-PL"/>
        </w:rPr>
        <w:t>tried</w:t>
      </w:r>
      <w:proofErr w:type="spellEnd"/>
      <w:r w:rsidRPr="00B21BBF">
        <w:rPr>
          <w:rFonts w:asciiTheme="minorHAnsi" w:hAnsiTheme="minorHAnsi" w:cstheme="minorHAnsi"/>
          <w:lang w:val="x-none" w:eastAsia="pl-PL"/>
        </w:rPr>
        <w:t xml:space="preserve">) – w przypadku organizacji posiedzenia </w:t>
      </w:r>
      <w:r w:rsidRPr="00B21BBF">
        <w:rPr>
          <w:rFonts w:asciiTheme="minorHAnsi" w:hAnsiTheme="minorHAnsi" w:cstheme="minorHAnsi"/>
          <w:lang w:eastAsia="pl-PL"/>
        </w:rPr>
        <w:t xml:space="preserve">w </w:t>
      </w:r>
      <w:r w:rsidRPr="00B21BBF">
        <w:rPr>
          <w:rFonts w:asciiTheme="minorHAnsi" w:hAnsiTheme="minorHAnsi" w:cstheme="minorHAnsi"/>
          <w:lang w:val="x-none" w:eastAsia="pl-PL"/>
        </w:rPr>
        <w:t>Słowacji.</w:t>
      </w:r>
    </w:p>
    <w:p w14:paraId="2B43B92E" w14:textId="77777777" w:rsidR="00637741" w:rsidRPr="00B21BBF" w:rsidRDefault="00637741" w:rsidP="00637741">
      <w:pPr>
        <w:jc w:val="both"/>
        <w:rPr>
          <w:rFonts w:asciiTheme="minorHAnsi" w:hAnsiTheme="minorHAnsi" w:cstheme="minorHAnsi"/>
          <w:lang w:eastAsia="pl-PL"/>
        </w:rPr>
      </w:pPr>
    </w:p>
    <w:p w14:paraId="6023D760" w14:textId="77777777" w:rsidR="00637741" w:rsidRPr="00B21BBF" w:rsidRDefault="00637741" w:rsidP="00C94B4A">
      <w:pPr>
        <w:pStyle w:val="Akapitzlist"/>
        <w:widowControl/>
        <w:numPr>
          <w:ilvl w:val="0"/>
          <w:numId w:val="123"/>
        </w:numPr>
        <w:autoSpaceDE/>
        <w:autoSpaceDN/>
        <w:spacing w:before="0"/>
        <w:rPr>
          <w:rFonts w:asciiTheme="minorHAnsi" w:hAnsiTheme="minorHAnsi" w:cstheme="minorHAnsi"/>
          <w:b/>
        </w:rPr>
      </w:pPr>
      <w:r w:rsidRPr="00B21BBF">
        <w:rPr>
          <w:rFonts w:asciiTheme="minorHAnsi" w:hAnsiTheme="minorHAnsi" w:cstheme="minorHAnsi"/>
          <w:b/>
        </w:rPr>
        <w:t>Usługa zapewnienia przechowalni bagaży, szatni i miejsc postojowych</w:t>
      </w:r>
    </w:p>
    <w:p w14:paraId="5A0A6A85" w14:textId="77777777" w:rsidR="00637741" w:rsidRPr="00B21BBF" w:rsidRDefault="00637741" w:rsidP="00C94B4A">
      <w:pPr>
        <w:pStyle w:val="Akapitzlist"/>
        <w:widowControl/>
        <w:numPr>
          <w:ilvl w:val="0"/>
          <w:numId w:val="124"/>
        </w:numPr>
        <w:autoSpaceDE/>
        <w:autoSpaceDN/>
        <w:spacing w:before="0"/>
        <w:rPr>
          <w:rFonts w:asciiTheme="minorHAnsi" w:hAnsiTheme="minorHAnsi" w:cstheme="minorHAnsi"/>
          <w:bCs/>
        </w:rPr>
      </w:pPr>
      <w:r w:rsidRPr="00B21BBF">
        <w:rPr>
          <w:rFonts w:asciiTheme="minorHAnsi" w:hAnsiTheme="minorHAnsi" w:cstheme="minorHAnsi"/>
          <w:bCs/>
        </w:rPr>
        <w:t xml:space="preserve">Wykonawca zapewni pomieszczenie do </w:t>
      </w:r>
      <w:r w:rsidRPr="00B21BBF">
        <w:rPr>
          <w:rFonts w:asciiTheme="minorHAnsi" w:hAnsiTheme="minorHAnsi" w:cstheme="minorHAnsi"/>
          <w:b/>
        </w:rPr>
        <w:t>przechowywania bagaży</w:t>
      </w:r>
      <w:r w:rsidRPr="00B21BBF">
        <w:rPr>
          <w:rFonts w:asciiTheme="minorHAnsi" w:hAnsiTheme="minorHAnsi" w:cstheme="minorHAnsi"/>
          <w:bCs/>
        </w:rPr>
        <w:t xml:space="preserve"> na co najmniej godzinę  przed rozpoczęciem posiedzenia KM oraz podczas całego czasu trwania posiedzeń</w:t>
      </w:r>
    </w:p>
    <w:p w14:paraId="5CA558B1" w14:textId="77777777" w:rsidR="00637741" w:rsidRPr="00B21BBF" w:rsidRDefault="00637741" w:rsidP="00C94B4A">
      <w:pPr>
        <w:pStyle w:val="Akapitzlist"/>
        <w:widowControl/>
        <w:numPr>
          <w:ilvl w:val="0"/>
          <w:numId w:val="124"/>
        </w:numPr>
        <w:autoSpaceDE/>
        <w:autoSpaceDN/>
        <w:spacing w:before="0"/>
        <w:rPr>
          <w:rFonts w:asciiTheme="minorHAnsi" w:hAnsiTheme="minorHAnsi" w:cstheme="minorHAnsi"/>
          <w:bCs/>
        </w:rPr>
      </w:pPr>
      <w:r w:rsidRPr="00B21BBF">
        <w:rPr>
          <w:rFonts w:asciiTheme="minorHAnsi" w:hAnsiTheme="minorHAnsi" w:cstheme="minorHAnsi"/>
          <w:bCs/>
        </w:rPr>
        <w:lastRenderedPageBreak/>
        <w:t xml:space="preserve">Wykonawca zapewnieni </w:t>
      </w:r>
      <w:r w:rsidRPr="00B21BBF">
        <w:rPr>
          <w:rFonts w:asciiTheme="minorHAnsi" w:hAnsiTheme="minorHAnsi" w:cstheme="minorHAnsi"/>
          <w:b/>
        </w:rPr>
        <w:t>szatnię</w:t>
      </w:r>
      <w:r w:rsidRPr="00B21BBF">
        <w:rPr>
          <w:rFonts w:asciiTheme="minorHAnsi" w:hAnsiTheme="minorHAnsi" w:cstheme="minorHAnsi"/>
          <w:bCs/>
        </w:rPr>
        <w:t xml:space="preserve"> lub przygotowanie wieszaków (min 5 </w:t>
      </w:r>
      <w:proofErr w:type="spellStart"/>
      <w:r w:rsidRPr="00B21BBF">
        <w:rPr>
          <w:rFonts w:asciiTheme="minorHAnsi" w:hAnsiTheme="minorHAnsi" w:cstheme="minorHAnsi"/>
          <w:bCs/>
        </w:rPr>
        <w:t>szt</w:t>
      </w:r>
      <w:proofErr w:type="spellEnd"/>
      <w:r w:rsidRPr="00B21BBF">
        <w:rPr>
          <w:rFonts w:asciiTheme="minorHAnsi" w:hAnsiTheme="minorHAnsi" w:cstheme="minorHAnsi"/>
          <w:bCs/>
        </w:rPr>
        <w:t>) na okrycia wierzchnie dla uczestników posiedzenia w bliskości sali konferencyjnej  co najmniej na godzinę przed rozpoczęciem posiedzeń KM oraz podczas całego czasu trwania posiedzeń</w:t>
      </w:r>
    </w:p>
    <w:p w14:paraId="4E48591D" w14:textId="77777777" w:rsidR="00637741" w:rsidRPr="00B21BBF" w:rsidRDefault="00637741" w:rsidP="00C94B4A">
      <w:pPr>
        <w:pStyle w:val="Akapitzlist"/>
        <w:widowControl/>
        <w:numPr>
          <w:ilvl w:val="0"/>
          <w:numId w:val="124"/>
        </w:numPr>
        <w:tabs>
          <w:tab w:val="left" w:pos="426"/>
        </w:tabs>
        <w:autoSpaceDE/>
        <w:autoSpaceDN/>
        <w:spacing w:before="0"/>
        <w:contextualSpacing/>
        <w:rPr>
          <w:rFonts w:asciiTheme="minorHAnsi" w:hAnsiTheme="minorHAnsi" w:cstheme="minorHAnsi"/>
        </w:rPr>
      </w:pPr>
      <w:r w:rsidRPr="00B21BBF">
        <w:rPr>
          <w:rFonts w:asciiTheme="minorHAnsi" w:hAnsiTheme="minorHAnsi" w:cstheme="minorHAnsi"/>
        </w:rPr>
        <w:t xml:space="preserve">Wykonawca zapewni </w:t>
      </w:r>
      <w:r w:rsidRPr="00B21BBF">
        <w:rPr>
          <w:rFonts w:asciiTheme="minorHAnsi" w:hAnsiTheme="minorHAnsi" w:cstheme="minorHAnsi"/>
          <w:b/>
          <w:bCs/>
        </w:rPr>
        <w:t>miejsca postojowe na parkingu hotelowym</w:t>
      </w:r>
      <w:r w:rsidRPr="00B21BBF">
        <w:rPr>
          <w:rFonts w:asciiTheme="minorHAnsi" w:hAnsiTheme="minorHAnsi" w:cstheme="minorHAnsi"/>
        </w:rPr>
        <w:t xml:space="preserve"> dla gości  (ok. 30 miejsc parkingowych) od momentu przyjazdu do hotelu do zakończenia posiedzeń; miejsca muszą być oznakowane dla ich łatwego zlokalizowania; w przypadku potrzeby pobierania biletów lub kart z recepcji hotelowej, Wykonawca przekaże instrukcję Zamawiającemu odpowiednio wcześniej, aby Zamawiający mógł poinformować uczestników. </w:t>
      </w:r>
    </w:p>
    <w:p w14:paraId="488F8D12" w14:textId="77777777" w:rsidR="00637741" w:rsidRPr="00B21BBF" w:rsidRDefault="00637741" w:rsidP="00637741">
      <w:pPr>
        <w:pStyle w:val="Akapitzlist"/>
        <w:tabs>
          <w:tab w:val="left" w:pos="426"/>
        </w:tabs>
        <w:ind w:left="720"/>
        <w:contextualSpacing/>
        <w:rPr>
          <w:rFonts w:asciiTheme="minorHAnsi" w:hAnsiTheme="minorHAnsi" w:cstheme="minorHAnsi"/>
        </w:rPr>
      </w:pPr>
    </w:p>
    <w:p w14:paraId="4623B5B8" w14:textId="77777777" w:rsidR="00637741" w:rsidRPr="00B21BBF" w:rsidRDefault="00637741" w:rsidP="00C94B4A">
      <w:pPr>
        <w:pStyle w:val="Akapitzlist"/>
        <w:widowControl/>
        <w:numPr>
          <w:ilvl w:val="0"/>
          <w:numId w:val="123"/>
        </w:numPr>
        <w:autoSpaceDE/>
        <w:autoSpaceDN/>
        <w:spacing w:before="0"/>
        <w:rPr>
          <w:rFonts w:asciiTheme="minorHAnsi" w:hAnsiTheme="minorHAnsi" w:cstheme="minorHAnsi"/>
          <w:b/>
        </w:rPr>
      </w:pPr>
      <w:r w:rsidRPr="00B21BBF">
        <w:rPr>
          <w:rFonts w:asciiTheme="minorHAnsi" w:hAnsiTheme="minorHAnsi" w:cstheme="minorHAnsi"/>
          <w:b/>
        </w:rPr>
        <w:t xml:space="preserve"> Wymagania dodatkowe</w:t>
      </w:r>
    </w:p>
    <w:p w14:paraId="62FF26F0" w14:textId="64A723DD" w:rsidR="00637741" w:rsidRPr="00B21BBF" w:rsidRDefault="00637741" w:rsidP="00C94B4A">
      <w:pPr>
        <w:widowControl/>
        <w:numPr>
          <w:ilvl w:val="0"/>
          <w:numId w:val="112"/>
        </w:numPr>
        <w:tabs>
          <w:tab w:val="left" w:pos="426"/>
        </w:tabs>
        <w:autoSpaceDE/>
        <w:autoSpaceDN/>
        <w:contextualSpacing/>
        <w:jc w:val="both"/>
        <w:rPr>
          <w:rFonts w:asciiTheme="minorHAnsi" w:hAnsiTheme="minorHAnsi" w:cstheme="minorHAnsi"/>
          <w:lang w:val="x-none" w:eastAsia="pl-PL"/>
        </w:rPr>
      </w:pPr>
      <w:r w:rsidRPr="00B21BBF">
        <w:rPr>
          <w:rFonts w:asciiTheme="minorHAnsi" w:hAnsiTheme="minorHAnsi" w:cstheme="minorHAnsi"/>
          <w:lang w:val="x-none" w:eastAsia="pl-PL"/>
        </w:rPr>
        <w:t xml:space="preserve">Wykonawca zapewni </w:t>
      </w:r>
      <w:r w:rsidRPr="00B21BBF">
        <w:rPr>
          <w:rFonts w:asciiTheme="minorHAnsi" w:hAnsiTheme="minorHAnsi" w:cstheme="minorHAnsi"/>
          <w:b/>
          <w:bCs/>
          <w:lang w:val="x-none" w:eastAsia="pl-PL"/>
        </w:rPr>
        <w:t>koordynatora</w:t>
      </w:r>
      <w:r w:rsidRPr="00B21BBF">
        <w:rPr>
          <w:rFonts w:asciiTheme="minorHAnsi" w:hAnsiTheme="minorHAnsi" w:cstheme="minorHAnsi"/>
          <w:lang w:val="x-none" w:eastAsia="pl-PL"/>
        </w:rPr>
        <w:t xml:space="preserve"> – osobę do kontaktu (opiekuna) odpowiedzialną za prawidłowy przebieg spotkania pod względem organizacyjnym, w tym za właściwe przygotowanie sali obrad</w:t>
      </w:r>
      <w:r w:rsidRPr="00B21BBF">
        <w:rPr>
          <w:rFonts w:asciiTheme="minorHAnsi" w:hAnsiTheme="minorHAnsi" w:cstheme="minorHAnsi"/>
          <w:lang w:eastAsia="pl-PL"/>
        </w:rPr>
        <w:t xml:space="preserve"> oraz obsługę sprzętu;</w:t>
      </w:r>
      <w:r w:rsidRPr="00B21BBF">
        <w:rPr>
          <w:rFonts w:asciiTheme="minorHAnsi" w:hAnsiTheme="minorHAnsi" w:cstheme="minorHAnsi"/>
          <w:lang w:val="x-none" w:eastAsia="pl-PL"/>
        </w:rPr>
        <w:t xml:space="preserve"> </w:t>
      </w:r>
      <w:r w:rsidRPr="00B21BBF">
        <w:rPr>
          <w:rFonts w:asciiTheme="minorHAnsi" w:hAnsiTheme="minorHAnsi" w:cstheme="minorHAnsi"/>
          <w:lang w:eastAsia="pl-PL"/>
        </w:rPr>
        <w:t xml:space="preserve">koordynator </w:t>
      </w:r>
      <w:r w:rsidRPr="00B21BBF">
        <w:rPr>
          <w:rFonts w:asciiTheme="minorHAnsi" w:hAnsiTheme="minorHAnsi" w:cstheme="minorHAnsi"/>
          <w:lang w:val="x-none" w:eastAsia="pl-PL"/>
        </w:rPr>
        <w:t xml:space="preserve">ma być obecny od dnia, w którym rozpocznie się realizacja usług związanych z </w:t>
      </w:r>
      <w:r w:rsidRPr="00B21BBF">
        <w:rPr>
          <w:rFonts w:asciiTheme="minorHAnsi" w:hAnsiTheme="minorHAnsi" w:cstheme="minorHAnsi"/>
          <w:lang w:eastAsia="pl-PL"/>
        </w:rPr>
        <w:t xml:space="preserve">danym </w:t>
      </w:r>
      <w:r w:rsidRPr="00B21BBF">
        <w:rPr>
          <w:rFonts w:asciiTheme="minorHAnsi" w:hAnsiTheme="minorHAnsi" w:cstheme="minorHAnsi"/>
          <w:lang w:val="x-none" w:eastAsia="pl-PL"/>
        </w:rPr>
        <w:t>posiedzeniem</w:t>
      </w:r>
      <w:r w:rsidRPr="00B21BBF">
        <w:rPr>
          <w:rFonts w:asciiTheme="minorHAnsi" w:hAnsiTheme="minorHAnsi" w:cstheme="minorHAnsi"/>
          <w:lang w:eastAsia="pl-PL"/>
        </w:rPr>
        <w:t xml:space="preserve"> KM</w:t>
      </w:r>
      <w:r w:rsidRPr="00B21BBF">
        <w:rPr>
          <w:rFonts w:asciiTheme="minorHAnsi" w:hAnsiTheme="minorHAnsi" w:cstheme="minorHAnsi"/>
          <w:lang w:val="x-none" w:eastAsia="pl-PL"/>
        </w:rPr>
        <w:t>, przez cały czas trwania posiedzenia aż do jego zakończenia.</w:t>
      </w:r>
      <w:r w:rsidR="00D24B9B">
        <w:rPr>
          <w:rFonts w:asciiTheme="minorHAnsi" w:hAnsiTheme="minorHAnsi" w:cstheme="minorHAnsi"/>
          <w:lang w:eastAsia="pl-PL"/>
        </w:rPr>
        <w:t xml:space="preserve"> </w:t>
      </w:r>
      <w:r w:rsidRPr="00B21BBF">
        <w:rPr>
          <w:rFonts w:asciiTheme="minorHAnsi" w:hAnsiTheme="minorHAnsi" w:cstheme="minorHAnsi"/>
          <w:lang w:val="x-none" w:eastAsia="pl-PL"/>
        </w:rPr>
        <w:t>Wykonawca zapewni we własnym zakresie nocleg, pobyt oraz dojazd koordynatora</w:t>
      </w:r>
      <w:r w:rsidR="00D24B9B">
        <w:rPr>
          <w:rFonts w:asciiTheme="minorHAnsi" w:hAnsiTheme="minorHAnsi" w:cstheme="minorHAnsi"/>
          <w:lang w:eastAsia="pl-PL"/>
        </w:rPr>
        <w:t>.</w:t>
      </w:r>
    </w:p>
    <w:p w14:paraId="7185AFE2" w14:textId="77777777" w:rsidR="00637741" w:rsidRPr="00B21BBF" w:rsidRDefault="00637741" w:rsidP="00C94B4A">
      <w:pPr>
        <w:widowControl/>
        <w:numPr>
          <w:ilvl w:val="0"/>
          <w:numId w:val="112"/>
        </w:numPr>
        <w:tabs>
          <w:tab w:val="left" w:pos="426"/>
        </w:tabs>
        <w:autoSpaceDE/>
        <w:autoSpaceDN/>
        <w:contextualSpacing/>
        <w:jc w:val="both"/>
        <w:rPr>
          <w:rFonts w:asciiTheme="minorHAnsi" w:hAnsiTheme="minorHAnsi" w:cstheme="minorHAnsi"/>
          <w:lang w:val="x-none" w:eastAsia="pl-PL"/>
        </w:rPr>
      </w:pPr>
      <w:r w:rsidRPr="00B21BBF">
        <w:rPr>
          <w:rFonts w:asciiTheme="minorHAnsi" w:hAnsiTheme="minorHAnsi" w:cstheme="minorHAnsi"/>
          <w:lang w:val="x-none" w:eastAsia="pl-PL"/>
        </w:rPr>
        <w:t>Wykonawca zapewni zgodnie z wytycznymi Zamawiającego (przy wejściu głównym i przed salą, w której będzie odbywać się posiedzenie) dwujęzycznej informacji oraz stosownych logotypów  umożliwiając</w:t>
      </w:r>
      <w:r w:rsidRPr="00B21BBF">
        <w:rPr>
          <w:rFonts w:asciiTheme="minorHAnsi" w:hAnsiTheme="minorHAnsi" w:cstheme="minorHAnsi"/>
          <w:lang w:eastAsia="pl-PL"/>
        </w:rPr>
        <w:t>ej</w:t>
      </w:r>
      <w:r w:rsidRPr="00B21BBF">
        <w:rPr>
          <w:rFonts w:asciiTheme="minorHAnsi" w:hAnsiTheme="minorHAnsi" w:cstheme="minorHAnsi"/>
          <w:lang w:val="x-none" w:eastAsia="pl-PL"/>
        </w:rPr>
        <w:t xml:space="preserve"> uczestnikom bezbłędną lokalizację kluczowych miejsc.</w:t>
      </w:r>
    </w:p>
    <w:p w14:paraId="30B9641E" w14:textId="77777777" w:rsidR="00637741" w:rsidRPr="00B21BBF" w:rsidRDefault="00637741" w:rsidP="00637741">
      <w:pPr>
        <w:tabs>
          <w:tab w:val="left" w:pos="426"/>
        </w:tabs>
        <w:ind w:left="720"/>
        <w:contextualSpacing/>
        <w:jc w:val="both"/>
        <w:rPr>
          <w:rFonts w:asciiTheme="minorHAnsi" w:hAnsiTheme="minorHAnsi" w:cstheme="minorHAnsi"/>
          <w:lang w:val="x-none" w:eastAsia="pl-PL"/>
        </w:rPr>
      </w:pPr>
    </w:p>
    <w:p w14:paraId="5342A5D8" w14:textId="77777777" w:rsidR="00637741" w:rsidRPr="00B21BBF" w:rsidRDefault="00637741" w:rsidP="00637741">
      <w:pPr>
        <w:tabs>
          <w:tab w:val="left" w:pos="426"/>
        </w:tabs>
        <w:ind w:left="720"/>
        <w:contextualSpacing/>
        <w:jc w:val="both"/>
        <w:rPr>
          <w:rFonts w:asciiTheme="minorHAnsi" w:hAnsiTheme="minorHAnsi" w:cstheme="minorHAnsi"/>
          <w:b/>
          <w:bCs/>
          <w:lang w:val="x-none" w:eastAsia="pl-PL"/>
        </w:rPr>
      </w:pPr>
      <w:r w:rsidRPr="00B21BBF">
        <w:rPr>
          <w:rFonts w:asciiTheme="minorHAnsi" w:hAnsiTheme="minorHAnsi" w:cstheme="minorHAnsi"/>
          <w:b/>
          <w:bCs/>
          <w:lang w:val="x-none" w:eastAsia="pl-PL"/>
        </w:rPr>
        <w:t>Zamawiający zastrzega możliwość realizacji spotkań jednodniowych bądź dwudniowych, wg cen określonych w ofercie i z możliwością korzystania z części tych usług dla określonej indywidualnie liczby osób lub 1 usługi tj. np. tylko z usługi gastronomicznej i/lub hotelowej i/lub wynajmu sali i/lub zapewnienia kabiny do tłumaczeń lub dowolnej kombinacji usług wskazanych w formularzu ofertowym.</w:t>
      </w:r>
    </w:p>
    <w:p w14:paraId="3EE12C3B" w14:textId="77777777" w:rsidR="00637741" w:rsidRPr="00B21BBF" w:rsidRDefault="00637741" w:rsidP="00637741">
      <w:pPr>
        <w:tabs>
          <w:tab w:val="left" w:pos="426"/>
        </w:tabs>
        <w:ind w:left="720"/>
        <w:contextualSpacing/>
        <w:jc w:val="both"/>
        <w:rPr>
          <w:rFonts w:asciiTheme="minorHAnsi" w:hAnsiTheme="minorHAnsi" w:cstheme="minorHAnsi"/>
          <w:b/>
          <w:bCs/>
          <w:lang w:val="x-none" w:eastAsia="pl-PL"/>
        </w:rPr>
      </w:pPr>
    </w:p>
    <w:p w14:paraId="5F6AA853" w14:textId="77777777" w:rsidR="00637741" w:rsidRPr="00B21BBF" w:rsidRDefault="00637741" w:rsidP="00637741">
      <w:pPr>
        <w:jc w:val="both"/>
        <w:rPr>
          <w:rFonts w:asciiTheme="minorHAnsi" w:hAnsiTheme="minorHAnsi" w:cstheme="minorHAnsi"/>
          <w:lang w:eastAsia="pl-PL"/>
        </w:rPr>
      </w:pPr>
    </w:p>
    <w:p w14:paraId="0A8CBBA2" w14:textId="19C870A4" w:rsidR="00637741" w:rsidRPr="00637741" w:rsidRDefault="00637741" w:rsidP="00637741">
      <w:pPr>
        <w:spacing w:after="160" w:line="259" w:lineRule="auto"/>
        <w:jc w:val="both"/>
        <w:rPr>
          <w:rFonts w:asciiTheme="minorHAnsi" w:hAnsiTheme="minorHAnsi" w:cstheme="minorHAnsi"/>
          <w:b/>
          <w:bCs/>
        </w:rPr>
      </w:pPr>
    </w:p>
    <w:bookmarkEnd w:id="8"/>
    <w:bookmarkEnd w:id="9"/>
    <w:bookmarkEnd w:id="10"/>
    <w:p w14:paraId="5406DA7E" w14:textId="77777777" w:rsidR="00637741" w:rsidRPr="0002456D" w:rsidRDefault="00637741" w:rsidP="009979B6">
      <w:pPr>
        <w:jc w:val="both"/>
        <w:rPr>
          <w:sz w:val="24"/>
          <w:szCs w:val="24"/>
        </w:rPr>
      </w:pPr>
    </w:p>
    <w:p w14:paraId="25F8E6CC" w14:textId="77777777" w:rsidR="00637741" w:rsidRPr="0002456D" w:rsidRDefault="00637741" w:rsidP="009979B6">
      <w:pPr>
        <w:spacing w:beforeLines="20" w:before="48" w:afterLines="20" w:after="48"/>
        <w:jc w:val="both"/>
        <w:rPr>
          <w:rFonts w:ascii="Calibri" w:eastAsia="Arial Unicode MS" w:hAnsi="Calibri" w:cs="Calibri"/>
          <w:bCs/>
          <w:kern w:val="1"/>
        </w:rPr>
      </w:pPr>
    </w:p>
    <w:p w14:paraId="58BADD79" w14:textId="77777777" w:rsidR="00637741" w:rsidRDefault="00637741" w:rsidP="009979B6">
      <w:pPr>
        <w:spacing w:beforeLines="20" w:before="48" w:afterLines="20" w:after="48"/>
        <w:jc w:val="both"/>
        <w:rPr>
          <w:rFonts w:ascii="Calibri" w:eastAsia="Arial Unicode MS" w:hAnsi="Calibri" w:cs="Calibri"/>
          <w:bCs/>
          <w:kern w:val="1"/>
          <w:lang w:val="x-none"/>
        </w:rPr>
      </w:pPr>
    </w:p>
    <w:p w14:paraId="13CF6219" w14:textId="77777777" w:rsidR="00637741" w:rsidRDefault="00637741" w:rsidP="009979B6">
      <w:pPr>
        <w:spacing w:beforeLines="20" w:before="48" w:afterLines="20" w:after="48"/>
        <w:jc w:val="both"/>
        <w:rPr>
          <w:rFonts w:ascii="Calibri" w:eastAsia="Arial Unicode MS" w:hAnsi="Calibri" w:cs="Calibri"/>
          <w:bCs/>
          <w:kern w:val="1"/>
          <w:lang w:val="x-none"/>
        </w:rPr>
      </w:pPr>
    </w:p>
    <w:p w14:paraId="15F30538" w14:textId="77777777" w:rsidR="00637741" w:rsidRDefault="00637741" w:rsidP="009979B6">
      <w:pPr>
        <w:spacing w:beforeLines="20" w:before="48" w:afterLines="20" w:after="48"/>
        <w:jc w:val="both"/>
        <w:rPr>
          <w:rFonts w:ascii="Calibri" w:eastAsia="Arial Unicode MS" w:hAnsi="Calibri" w:cs="Calibri"/>
          <w:bCs/>
          <w:kern w:val="1"/>
          <w:lang w:val="x-none"/>
        </w:rPr>
      </w:pPr>
    </w:p>
    <w:p w14:paraId="271BE84C" w14:textId="77777777" w:rsidR="00637741" w:rsidRDefault="00637741" w:rsidP="009979B6">
      <w:pPr>
        <w:spacing w:beforeLines="20" w:before="48" w:afterLines="20" w:after="48"/>
        <w:jc w:val="both"/>
        <w:rPr>
          <w:rFonts w:ascii="Calibri" w:eastAsia="Arial Unicode MS" w:hAnsi="Calibri" w:cs="Calibri"/>
          <w:bCs/>
          <w:kern w:val="1"/>
          <w:lang w:val="x-none"/>
        </w:rPr>
      </w:pPr>
    </w:p>
    <w:p w14:paraId="74AB72DD" w14:textId="77777777" w:rsidR="00637741" w:rsidRDefault="00637741" w:rsidP="009979B6">
      <w:pPr>
        <w:spacing w:beforeLines="20" w:before="48" w:afterLines="20" w:after="48"/>
        <w:jc w:val="both"/>
        <w:rPr>
          <w:rFonts w:ascii="Calibri" w:eastAsia="Arial Unicode MS" w:hAnsi="Calibri" w:cs="Calibri"/>
          <w:bCs/>
          <w:kern w:val="1"/>
          <w:lang w:val="x-none"/>
        </w:rPr>
      </w:pPr>
    </w:p>
    <w:p w14:paraId="70627E85" w14:textId="77777777" w:rsidR="00637741" w:rsidRDefault="00637741" w:rsidP="009979B6">
      <w:pPr>
        <w:spacing w:beforeLines="20" w:before="48" w:afterLines="20" w:after="48"/>
        <w:jc w:val="both"/>
        <w:rPr>
          <w:rFonts w:ascii="Calibri" w:eastAsia="Arial Unicode MS" w:hAnsi="Calibri" w:cs="Calibri"/>
          <w:bCs/>
          <w:kern w:val="1"/>
          <w:lang w:val="x-none"/>
        </w:rPr>
      </w:pPr>
    </w:p>
    <w:p w14:paraId="0D9CA670" w14:textId="77777777" w:rsidR="00637741" w:rsidRDefault="00637741" w:rsidP="009979B6">
      <w:pPr>
        <w:spacing w:beforeLines="20" w:before="48" w:afterLines="20" w:after="48"/>
        <w:jc w:val="both"/>
        <w:rPr>
          <w:rFonts w:ascii="Calibri" w:eastAsia="Arial Unicode MS" w:hAnsi="Calibri" w:cs="Calibri"/>
          <w:bCs/>
          <w:kern w:val="1"/>
          <w:lang w:val="x-none"/>
        </w:rPr>
      </w:pPr>
    </w:p>
    <w:p w14:paraId="4DA9BC60" w14:textId="77777777" w:rsidR="00637741" w:rsidRDefault="00637741" w:rsidP="009979B6">
      <w:pPr>
        <w:spacing w:beforeLines="20" w:before="48" w:afterLines="20" w:after="48"/>
        <w:jc w:val="both"/>
        <w:rPr>
          <w:rFonts w:ascii="Calibri" w:eastAsia="Arial Unicode MS" w:hAnsi="Calibri" w:cs="Calibri"/>
          <w:bCs/>
          <w:kern w:val="1"/>
          <w:lang w:val="x-none"/>
        </w:rPr>
      </w:pPr>
    </w:p>
    <w:p w14:paraId="03AC96BB" w14:textId="0F3519F9" w:rsidR="00637741" w:rsidRDefault="00637741" w:rsidP="009979B6">
      <w:pPr>
        <w:spacing w:beforeLines="20" w:before="48" w:afterLines="20" w:after="48"/>
        <w:jc w:val="both"/>
        <w:rPr>
          <w:rFonts w:ascii="Calibri" w:eastAsia="Arial Unicode MS" w:hAnsi="Calibri" w:cs="Calibri"/>
          <w:bCs/>
          <w:kern w:val="1"/>
          <w:lang w:val="x-none"/>
        </w:rPr>
      </w:pPr>
    </w:p>
    <w:p w14:paraId="0332115E" w14:textId="32D1078F" w:rsidR="00F50244" w:rsidRDefault="00F50244" w:rsidP="009979B6">
      <w:pPr>
        <w:spacing w:beforeLines="20" w:before="48" w:afterLines="20" w:after="48"/>
        <w:jc w:val="both"/>
        <w:rPr>
          <w:rFonts w:ascii="Calibri" w:eastAsia="Arial Unicode MS" w:hAnsi="Calibri" w:cs="Calibri"/>
          <w:bCs/>
          <w:kern w:val="1"/>
          <w:lang w:val="x-none"/>
        </w:rPr>
      </w:pPr>
    </w:p>
    <w:p w14:paraId="181BCC93" w14:textId="7D83E2CA" w:rsidR="00F50244" w:rsidRDefault="00F50244" w:rsidP="009979B6">
      <w:pPr>
        <w:spacing w:beforeLines="20" w:before="48" w:afterLines="20" w:after="48"/>
        <w:jc w:val="both"/>
        <w:rPr>
          <w:rFonts w:ascii="Calibri" w:eastAsia="Arial Unicode MS" w:hAnsi="Calibri" w:cs="Calibri"/>
          <w:bCs/>
          <w:kern w:val="1"/>
          <w:lang w:val="x-none"/>
        </w:rPr>
      </w:pPr>
    </w:p>
    <w:p w14:paraId="47A052D9" w14:textId="6C972539" w:rsidR="00F50244" w:rsidRDefault="00F50244" w:rsidP="009979B6">
      <w:pPr>
        <w:spacing w:beforeLines="20" w:before="48" w:afterLines="20" w:after="48"/>
        <w:jc w:val="both"/>
        <w:rPr>
          <w:rFonts w:ascii="Calibri" w:eastAsia="Arial Unicode MS" w:hAnsi="Calibri" w:cs="Calibri"/>
          <w:bCs/>
          <w:kern w:val="1"/>
          <w:lang w:val="x-none"/>
        </w:rPr>
      </w:pPr>
    </w:p>
    <w:p w14:paraId="7D7BE61A" w14:textId="153770F4" w:rsidR="00F50244" w:rsidRDefault="00F50244" w:rsidP="009979B6">
      <w:pPr>
        <w:spacing w:beforeLines="20" w:before="48" w:afterLines="20" w:after="48"/>
        <w:jc w:val="both"/>
        <w:rPr>
          <w:rFonts w:ascii="Calibri" w:eastAsia="Arial Unicode MS" w:hAnsi="Calibri" w:cs="Calibri"/>
          <w:bCs/>
          <w:kern w:val="1"/>
          <w:lang w:val="x-none"/>
        </w:rPr>
      </w:pPr>
    </w:p>
    <w:p w14:paraId="0AF4FDB6" w14:textId="73B5E404" w:rsidR="00F50244" w:rsidRDefault="00F50244" w:rsidP="009979B6">
      <w:pPr>
        <w:spacing w:beforeLines="20" w:before="48" w:afterLines="20" w:after="48"/>
        <w:jc w:val="both"/>
        <w:rPr>
          <w:rFonts w:ascii="Calibri" w:eastAsia="Arial Unicode MS" w:hAnsi="Calibri" w:cs="Calibri"/>
          <w:bCs/>
          <w:kern w:val="1"/>
          <w:lang w:val="x-none"/>
        </w:rPr>
      </w:pPr>
    </w:p>
    <w:p w14:paraId="23F9506F" w14:textId="77777777" w:rsidR="00F50244" w:rsidRDefault="00F50244" w:rsidP="009979B6">
      <w:pPr>
        <w:spacing w:beforeLines="20" w:before="48" w:afterLines="20" w:after="48"/>
        <w:jc w:val="both"/>
        <w:rPr>
          <w:rFonts w:ascii="Calibri" w:eastAsia="Arial Unicode MS" w:hAnsi="Calibri" w:cs="Calibri"/>
          <w:bCs/>
          <w:kern w:val="1"/>
          <w:lang w:val="x-none"/>
        </w:rPr>
      </w:pPr>
    </w:p>
    <w:p w14:paraId="0F1F2DF9" w14:textId="3CF69428" w:rsidR="00637741" w:rsidRDefault="00637741" w:rsidP="009979B6">
      <w:pPr>
        <w:spacing w:beforeLines="20" w:before="48" w:afterLines="20" w:after="48"/>
        <w:jc w:val="both"/>
        <w:rPr>
          <w:rFonts w:ascii="Calibri" w:eastAsia="Arial Unicode MS" w:hAnsi="Calibri" w:cs="Calibri"/>
          <w:bCs/>
          <w:kern w:val="1"/>
          <w:lang w:val="x-none"/>
        </w:rPr>
      </w:pPr>
    </w:p>
    <w:p w14:paraId="5A9E93D4" w14:textId="109A08EE" w:rsidR="001E5461" w:rsidRDefault="001E5461" w:rsidP="009979B6">
      <w:pPr>
        <w:spacing w:beforeLines="20" w:before="48" w:afterLines="20" w:after="48"/>
        <w:jc w:val="both"/>
        <w:rPr>
          <w:rFonts w:ascii="Calibri" w:eastAsia="Arial Unicode MS" w:hAnsi="Calibri" w:cs="Calibri"/>
          <w:bCs/>
          <w:kern w:val="1"/>
          <w:lang w:val="x-none"/>
        </w:rPr>
      </w:pPr>
    </w:p>
    <w:p w14:paraId="5EEE7517" w14:textId="1F89835B" w:rsidR="00637741" w:rsidRPr="00C94B4A" w:rsidRDefault="00637741" w:rsidP="009979B6">
      <w:pPr>
        <w:numPr>
          <w:ilvl w:val="1"/>
          <w:numId w:val="0"/>
        </w:numPr>
        <w:spacing w:after="160" w:line="259" w:lineRule="auto"/>
        <w:jc w:val="right"/>
        <w:rPr>
          <w:rFonts w:ascii="Calibri" w:hAnsi="Calibri"/>
          <w:b/>
          <w:bCs/>
          <w:i/>
          <w:iCs/>
          <w:color w:val="000000" w:themeColor="text1"/>
          <w:spacing w:val="15"/>
        </w:rPr>
      </w:pPr>
      <w:r w:rsidRPr="00C94B4A">
        <w:rPr>
          <w:rFonts w:ascii="Calibri" w:hAnsi="Calibri"/>
          <w:b/>
          <w:bCs/>
          <w:i/>
          <w:iCs/>
          <w:color w:val="000000" w:themeColor="text1"/>
          <w:spacing w:val="15"/>
        </w:rPr>
        <w:lastRenderedPageBreak/>
        <w:t>Załącznik nr 4 do Umowy</w:t>
      </w:r>
    </w:p>
    <w:p w14:paraId="7D0EDF19" w14:textId="77777777" w:rsidR="00637741" w:rsidRPr="0002456D" w:rsidRDefault="00637741" w:rsidP="009979B6">
      <w:pPr>
        <w:spacing w:after="160" w:line="259" w:lineRule="auto"/>
        <w:rPr>
          <w:rFonts w:ascii="Calibri" w:eastAsia="Calibri" w:hAnsi="Calibri"/>
        </w:rPr>
      </w:pPr>
    </w:p>
    <w:p w14:paraId="3E91C9ED" w14:textId="77777777" w:rsidR="00637741" w:rsidRPr="0002456D" w:rsidRDefault="00637741" w:rsidP="009979B6">
      <w:pPr>
        <w:spacing w:after="160" w:line="259" w:lineRule="auto"/>
        <w:jc w:val="center"/>
        <w:rPr>
          <w:rFonts w:ascii="Calibri" w:eastAsia="Calibri" w:hAnsi="Calibri"/>
          <w:b/>
          <w:bCs/>
        </w:rPr>
      </w:pPr>
      <w:r w:rsidRPr="0002456D">
        <w:rPr>
          <w:rFonts w:ascii="Calibri" w:eastAsia="Calibri" w:hAnsi="Calibri"/>
          <w:b/>
          <w:bCs/>
        </w:rPr>
        <w:t>Protokół odbioru</w:t>
      </w:r>
    </w:p>
    <w:p w14:paraId="79FC6F12" w14:textId="77777777" w:rsidR="00637741" w:rsidRPr="0002456D" w:rsidRDefault="00637741" w:rsidP="009979B6">
      <w:pPr>
        <w:spacing w:after="160" w:line="259" w:lineRule="auto"/>
        <w:rPr>
          <w:rFonts w:ascii="Calibri" w:eastAsia="Calibri" w:hAnsi="Calibri"/>
        </w:rPr>
      </w:pPr>
      <w:r w:rsidRPr="0002456D">
        <w:rPr>
          <w:rFonts w:ascii="Calibri" w:eastAsia="Calibri" w:hAnsi="Calibri"/>
        </w:rPr>
        <w:t>Na podstawie umowy nr ……………………………………………………….. zawartej w Warszawie w dniu …………………. 2021r. pomiędzy:</w:t>
      </w:r>
    </w:p>
    <w:p w14:paraId="643E0DE8" w14:textId="77777777" w:rsidR="00637741" w:rsidRPr="0002456D" w:rsidRDefault="00637741" w:rsidP="002E4332">
      <w:pPr>
        <w:spacing w:after="160" w:line="259" w:lineRule="auto"/>
        <w:jc w:val="both"/>
        <w:rPr>
          <w:rFonts w:ascii="Calibri" w:eastAsia="Calibri" w:hAnsi="Calibri"/>
        </w:rPr>
      </w:pPr>
      <w:r w:rsidRPr="0002456D">
        <w:rPr>
          <w:rFonts w:ascii="Calibri" w:eastAsia="Calibri" w:hAnsi="Calibri"/>
          <w:b/>
          <w:bCs/>
        </w:rPr>
        <w:t>Skarbem Państwa – państwową jednostką budżetową Centrum Projektów Europejskich</w:t>
      </w:r>
      <w:r w:rsidRPr="0002456D">
        <w:rPr>
          <w:rFonts w:ascii="Calibri" w:eastAsia="Calibri" w:hAnsi="Calibri"/>
        </w:rPr>
        <w:t xml:space="preserve">, z siedzibą w Warszawie przy ul. Domaniewskiej 39a, 02-672 Warszawa, posiadającym numer identyfikacji REGON 14181456 oraz NIP 7010158887, reprezentowanym przez </w:t>
      </w:r>
      <w:r w:rsidRPr="0002456D">
        <w:rPr>
          <w:rFonts w:ascii="Calibri" w:eastAsia="Calibri" w:hAnsi="Calibri"/>
          <w:b/>
          <w:bCs/>
        </w:rPr>
        <w:t>pana Leszka Buller</w:t>
      </w:r>
      <w:r w:rsidRPr="0002456D">
        <w:rPr>
          <w:rFonts w:ascii="Calibri" w:eastAsia="Calibri" w:hAnsi="Calibri"/>
        </w:rPr>
        <w:t xml:space="preserve"> – Dyrektora Centrum Projektów Europejskich na podstawie powołania na stanowisko z dniem 16 maja 2016r. przez Ministra Rozwoju, zwanym w dalszej części „</w:t>
      </w:r>
      <w:r w:rsidRPr="0002456D">
        <w:rPr>
          <w:rFonts w:ascii="Calibri" w:eastAsia="Calibri" w:hAnsi="Calibri"/>
          <w:b/>
          <w:bCs/>
        </w:rPr>
        <w:t>Zamawiającym</w:t>
      </w:r>
      <w:r w:rsidRPr="0002456D">
        <w:rPr>
          <w:rFonts w:ascii="Calibri" w:eastAsia="Calibri" w:hAnsi="Calibri"/>
        </w:rPr>
        <w:t>” ,</w:t>
      </w:r>
    </w:p>
    <w:p w14:paraId="3BA86D99" w14:textId="77777777" w:rsidR="00637741" w:rsidRPr="0002456D" w:rsidRDefault="00637741" w:rsidP="002E4332">
      <w:pPr>
        <w:spacing w:after="160" w:line="259" w:lineRule="auto"/>
        <w:jc w:val="both"/>
        <w:rPr>
          <w:rFonts w:ascii="Calibri" w:eastAsia="Calibri" w:hAnsi="Calibri"/>
        </w:rPr>
      </w:pPr>
      <w:r w:rsidRPr="0002456D">
        <w:rPr>
          <w:rFonts w:ascii="Calibri" w:eastAsia="Calibri" w:hAnsi="Calibri"/>
        </w:rPr>
        <w:t xml:space="preserve">a firmą ………………………………………………………………….. z siedzibą w ………………………… przy ulicy …………………………………… , posiadającą numer identyfikacji REGON ………………………………… oraz NIP ………………………………………, wpisana do Krajowego Rejestru Sądowego pod numerem KRS……………………………………………………../ wpisana do Centralnej Ewidencji i Informacji o działalności Gospodarczej, reprezentowaną przez </w:t>
      </w:r>
      <w:r w:rsidRPr="0002456D">
        <w:rPr>
          <w:rFonts w:ascii="Calibri" w:eastAsia="Calibri" w:hAnsi="Calibri"/>
          <w:b/>
          <w:bCs/>
        </w:rPr>
        <w:t>pana/panią</w:t>
      </w:r>
      <w:r w:rsidRPr="0002456D">
        <w:rPr>
          <w:rFonts w:ascii="Calibri" w:eastAsia="Calibri" w:hAnsi="Calibri"/>
        </w:rPr>
        <w:t xml:space="preserve"> ………………………………………………………, zwaną w dalszej części umowy „Wykonawcą”</w:t>
      </w:r>
    </w:p>
    <w:p w14:paraId="47816B23" w14:textId="77777777" w:rsidR="00637741" w:rsidRPr="0002456D" w:rsidRDefault="00637741" w:rsidP="009979B6">
      <w:pPr>
        <w:spacing w:after="160" w:line="259" w:lineRule="auto"/>
        <w:rPr>
          <w:rFonts w:ascii="Calibri" w:eastAsia="Calibri" w:hAnsi="Calibri"/>
        </w:rPr>
      </w:pPr>
    </w:p>
    <w:p w14:paraId="4AF7EE6A" w14:textId="77777777" w:rsidR="00637741" w:rsidRPr="002E4332" w:rsidRDefault="00637741" w:rsidP="009979B6">
      <w:pPr>
        <w:spacing w:after="160" w:line="259" w:lineRule="auto"/>
        <w:rPr>
          <w:rFonts w:ascii="Calibri" w:eastAsia="Calibri" w:hAnsi="Calibri"/>
        </w:rPr>
      </w:pPr>
      <w:r w:rsidRPr="002E4332">
        <w:rPr>
          <w:rFonts w:ascii="Calibri" w:eastAsia="Calibri" w:hAnsi="Calibri"/>
        </w:rPr>
        <w:t xml:space="preserve">stwierdzam </w:t>
      </w:r>
      <w:r w:rsidRPr="002E4332">
        <w:rPr>
          <w:rFonts w:ascii="Calibri" w:eastAsia="Calibri" w:hAnsi="Calibri"/>
          <w:i/>
          <w:iCs/>
        </w:rPr>
        <w:t>należyte/nienależyte</w:t>
      </w:r>
      <w:r w:rsidRPr="002E4332">
        <w:rPr>
          <w:rFonts w:ascii="Calibri" w:eastAsia="Calibri" w:hAnsi="Calibri"/>
        </w:rPr>
        <w:t xml:space="preserve"> wykonanie usługi, będącej przedmiotem umowy, zgodnie z poniższymi zapisami:</w:t>
      </w:r>
    </w:p>
    <w:p w14:paraId="2482240A" w14:textId="4D500A76" w:rsidR="00637741" w:rsidRPr="002E4332" w:rsidRDefault="00637741" w:rsidP="009979B6">
      <w:pPr>
        <w:spacing w:after="160" w:line="259" w:lineRule="auto"/>
        <w:rPr>
          <w:rFonts w:ascii="Calibri" w:eastAsia="Calibri" w:hAnsi="Calibri"/>
        </w:rPr>
      </w:pPr>
      <w:r w:rsidRPr="002E4332">
        <w:rPr>
          <w:rFonts w:ascii="Calibri" w:eastAsia="Calibri" w:hAnsi="Calibri"/>
        </w:rPr>
        <w:t xml:space="preserve">Przedmiot umowy: organizacja posiedzenia </w:t>
      </w:r>
      <w:r w:rsidRPr="002E4332">
        <w:rPr>
          <w:rFonts w:ascii="Calibri" w:eastAsia="Calibri" w:hAnsi="Calibri"/>
          <w:b/>
          <w:bCs/>
        </w:rPr>
        <w:t>KOMITETU MONITORUJĄCEGO</w:t>
      </w:r>
      <w:r w:rsidRPr="002E4332">
        <w:rPr>
          <w:rFonts w:ascii="Calibri" w:eastAsia="Calibri" w:hAnsi="Calibri"/>
        </w:rPr>
        <w:t xml:space="preserve"> na terytorium </w:t>
      </w:r>
      <w:r w:rsidR="002E4332">
        <w:rPr>
          <w:rFonts w:ascii="Calibri" w:eastAsia="Calibri" w:hAnsi="Calibri"/>
        </w:rPr>
        <w:t>P</w:t>
      </w:r>
      <w:r w:rsidRPr="002E4332">
        <w:rPr>
          <w:rFonts w:ascii="Calibri" w:eastAsia="Calibri" w:hAnsi="Calibri"/>
        </w:rPr>
        <w:t>OLSKI/SŁOWACJI w dniu/dniach ……………………………………………</w:t>
      </w:r>
    </w:p>
    <w:p w14:paraId="2FAD4AB5" w14:textId="77777777" w:rsidR="00637741" w:rsidRPr="002E4332" w:rsidRDefault="00637741" w:rsidP="009979B6">
      <w:pPr>
        <w:spacing w:after="160" w:line="259" w:lineRule="auto"/>
        <w:rPr>
          <w:rFonts w:ascii="Calibri" w:eastAsia="Calibri" w:hAnsi="Calibri"/>
        </w:rPr>
      </w:pPr>
      <w:r w:rsidRPr="002E4332">
        <w:rPr>
          <w:rFonts w:ascii="Calibri" w:eastAsia="Calibri" w:hAnsi="Calibri"/>
        </w:rPr>
        <w:t>Przedmiot zamówienia został wykonany zgodnie/niezgodnie z opisem przedmiotu zamówienia.</w:t>
      </w:r>
    </w:p>
    <w:p w14:paraId="2617C8A3" w14:textId="77777777" w:rsidR="00637741" w:rsidRPr="002E4332" w:rsidRDefault="00637741" w:rsidP="009979B6">
      <w:pPr>
        <w:spacing w:after="160" w:line="259" w:lineRule="auto"/>
        <w:rPr>
          <w:rFonts w:ascii="Calibri" w:eastAsia="Calibri" w:hAnsi="Calibri"/>
        </w:rPr>
      </w:pPr>
      <w:r w:rsidRPr="002E4332">
        <w:rPr>
          <w:rFonts w:ascii="Calibri" w:eastAsia="Calibri" w:hAnsi="Calibri"/>
        </w:rPr>
        <w:t xml:space="preserve">Zastrzeżenia; </w:t>
      </w:r>
    </w:p>
    <w:p w14:paraId="7978E89B" w14:textId="77777777" w:rsidR="00637741" w:rsidRPr="002E4332" w:rsidRDefault="00637741" w:rsidP="009979B6">
      <w:pPr>
        <w:spacing w:after="160" w:line="259" w:lineRule="auto"/>
        <w:rPr>
          <w:rFonts w:ascii="Calibri" w:eastAsia="Calibri" w:hAnsi="Calibri"/>
        </w:rPr>
      </w:pPr>
      <w:r w:rsidRPr="002E4332">
        <w:rPr>
          <w:rFonts w:ascii="Calibri" w:eastAsia="Calibri" w:hAnsi="Calibri"/>
        </w:rPr>
        <w:t>……………………………………………………………………………………………………………………..</w:t>
      </w:r>
    </w:p>
    <w:p w14:paraId="2E8088E2" w14:textId="77777777" w:rsidR="00637741" w:rsidRPr="002E4332" w:rsidRDefault="00637741" w:rsidP="009979B6">
      <w:pPr>
        <w:spacing w:after="160" w:line="259" w:lineRule="auto"/>
        <w:rPr>
          <w:rFonts w:ascii="Calibri" w:eastAsia="Calibri" w:hAnsi="Calibri"/>
        </w:rPr>
      </w:pPr>
    </w:p>
    <w:p w14:paraId="14100246" w14:textId="77777777" w:rsidR="00637741" w:rsidRPr="002E4332" w:rsidRDefault="00637741" w:rsidP="009979B6">
      <w:pPr>
        <w:spacing w:after="160" w:line="259" w:lineRule="auto"/>
        <w:rPr>
          <w:rFonts w:ascii="Calibri" w:eastAsia="Calibri" w:hAnsi="Calibri"/>
        </w:rPr>
      </w:pPr>
      <w:r w:rsidRPr="002E4332">
        <w:rPr>
          <w:rFonts w:ascii="Calibri" w:eastAsia="Calibri" w:hAnsi="Calibri"/>
        </w:rPr>
        <w:t>Zamawiający zgłasza/ nie zgłasza zastrzeżeń do przedmiotu odbioru</w:t>
      </w:r>
    </w:p>
    <w:p w14:paraId="4533E570" w14:textId="77777777" w:rsidR="00637741" w:rsidRPr="002E4332" w:rsidRDefault="00637741" w:rsidP="009979B6">
      <w:pPr>
        <w:spacing w:after="160" w:line="259" w:lineRule="auto"/>
        <w:rPr>
          <w:rFonts w:ascii="Calibri" w:eastAsia="Calibri" w:hAnsi="Calibri"/>
        </w:rPr>
      </w:pPr>
      <w:r w:rsidRPr="002E4332">
        <w:rPr>
          <w:rFonts w:ascii="Calibri" w:eastAsia="Calibri" w:hAnsi="Calibri"/>
        </w:rPr>
        <w:t>Zastrzeżenia:</w:t>
      </w:r>
    </w:p>
    <w:p w14:paraId="72F5C164" w14:textId="77777777" w:rsidR="00637741" w:rsidRPr="002E4332" w:rsidRDefault="00637741" w:rsidP="009979B6">
      <w:pPr>
        <w:spacing w:after="160" w:line="259" w:lineRule="auto"/>
        <w:rPr>
          <w:rFonts w:ascii="Calibri" w:eastAsia="Calibri" w:hAnsi="Calibri"/>
        </w:rPr>
      </w:pPr>
      <w:r w:rsidRPr="002E4332">
        <w:rPr>
          <w:rFonts w:ascii="Calibri" w:eastAsia="Calibri" w:hAnsi="Calibri"/>
        </w:rPr>
        <w:t>……………………………………………………………………………………………………………….</w:t>
      </w:r>
    </w:p>
    <w:p w14:paraId="59091303" w14:textId="77777777" w:rsidR="00637741" w:rsidRPr="002E4332" w:rsidRDefault="00637741" w:rsidP="009979B6">
      <w:pPr>
        <w:spacing w:after="160" w:line="259" w:lineRule="auto"/>
        <w:rPr>
          <w:rFonts w:ascii="Calibri" w:eastAsia="Calibri" w:hAnsi="Calibri"/>
        </w:rPr>
      </w:pPr>
    </w:p>
    <w:p w14:paraId="4C2B3354" w14:textId="77777777" w:rsidR="00637741" w:rsidRPr="002E4332" w:rsidRDefault="00637741" w:rsidP="009979B6">
      <w:pPr>
        <w:spacing w:after="160" w:line="259" w:lineRule="auto"/>
        <w:rPr>
          <w:rFonts w:ascii="Calibri" w:eastAsia="Calibri" w:hAnsi="Calibri"/>
        </w:rPr>
      </w:pPr>
    </w:p>
    <w:p w14:paraId="305D042B" w14:textId="77777777" w:rsidR="00637741" w:rsidRPr="002E4332" w:rsidRDefault="00637741" w:rsidP="009979B6">
      <w:pPr>
        <w:spacing w:after="160" w:line="259" w:lineRule="auto"/>
        <w:rPr>
          <w:rFonts w:ascii="Calibri" w:eastAsia="Calibri" w:hAnsi="Calibri"/>
        </w:rPr>
      </w:pPr>
      <w:r w:rsidRPr="002E4332">
        <w:rPr>
          <w:rFonts w:ascii="Calibri" w:eastAsia="Calibri" w:hAnsi="Calibri"/>
        </w:rPr>
        <w:t>………………………………………………</w:t>
      </w:r>
      <w:r w:rsidRPr="002E4332">
        <w:rPr>
          <w:rFonts w:ascii="Calibri" w:eastAsia="Calibri" w:hAnsi="Calibri"/>
        </w:rPr>
        <w:tab/>
      </w:r>
      <w:r w:rsidRPr="002E4332">
        <w:rPr>
          <w:rFonts w:ascii="Calibri" w:eastAsia="Calibri" w:hAnsi="Calibri"/>
        </w:rPr>
        <w:tab/>
      </w:r>
      <w:r w:rsidRPr="002E4332">
        <w:rPr>
          <w:rFonts w:ascii="Calibri" w:eastAsia="Calibri" w:hAnsi="Calibri"/>
        </w:rPr>
        <w:tab/>
      </w:r>
      <w:r w:rsidRPr="002E4332">
        <w:rPr>
          <w:rFonts w:ascii="Calibri" w:eastAsia="Calibri" w:hAnsi="Calibri"/>
        </w:rPr>
        <w:tab/>
        <w:t>……………………………………………..</w:t>
      </w:r>
    </w:p>
    <w:p w14:paraId="7B75B99D" w14:textId="0F0F8A91" w:rsidR="00637741" w:rsidRPr="002E4332" w:rsidRDefault="00637741" w:rsidP="009979B6">
      <w:pPr>
        <w:spacing w:after="160" w:line="259" w:lineRule="auto"/>
        <w:rPr>
          <w:rFonts w:ascii="Calibri" w:eastAsia="Calibri" w:hAnsi="Calibri"/>
        </w:rPr>
      </w:pPr>
      <w:r w:rsidRPr="002E4332">
        <w:rPr>
          <w:rFonts w:ascii="Calibri" w:eastAsia="Calibri" w:hAnsi="Calibri"/>
        </w:rPr>
        <w:t>Data i podpis przedstawiciela Zamawiającego</w:t>
      </w:r>
      <w:r w:rsidRPr="002E4332">
        <w:rPr>
          <w:rFonts w:ascii="Calibri" w:eastAsia="Calibri" w:hAnsi="Calibri"/>
        </w:rPr>
        <w:tab/>
      </w:r>
      <w:r w:rsidRPr="002E4332">
        <w:rPr>
          <w:rFonts w:ascii="Calibri" w:eastAsia="Calibri" w:hAnsi="Calibri"/>
        </w:rPr>
        <w:tab/>
        <w:t xml:space="preserve">data i podpis przedstawiciela Wykonawcy </w:t>
      </w:r>
    </w:p>
    <w:p w14:paraId="624396BE" w14:textId="55FAEE75" w:rsidR="00C94B4A" w:rsidRPr="002E4332" w:rsidRDefault="00C94B4A" w:rsidP="009979B6">
      <w:pPr>
        <w:spacing w:after="160" w:line="259" w:lineRule="auto"/>
        <w:rPr>
          <w:rFonts w:ascii="Calibri" w:eastAsia="Calibri" w:hAnsi="Calibri"/>
        </w:rPr>
      </w:pPr>
    </w:p>
    <w:p w14:paraId="169AECE0" w14:textId="14E4034F" w:rsidR="00C94B4A" w:rsidRDefault="00C94B4A" w:rsidP="009979B6">
      <w:pPr>
        <w:spacing w:after="160" w:line="259" w:lineRule="auto"/>
        <w:rPr>
          <w:rFonts w:ascii="Calibri" w:eastAsia="Calibri" w:hAnsi="Calibri"/>
          <w:sz w:val="24"/>
          <w:szCs w:val="24"/>
        </w:rPr>
      </w:pPr>
    </w:p>
    <w:p w14:paraId="0A5FAD8B" w14:textId="77777777" w:rsidR="002E4332" w:rsidRPr="0002456D" w:rsidRDefault="002E4332" w:rsidP="009979B6">
      <w:pPr>
        <w:spacing w:after="160" w:line="259" w:lineRule="auto"/>
        <w:rPr>
          <w:rFonts w:ascii="Calibri" w:eastAsia="Calibri" w:hAnsi="Calibri"/>
          <w:sz w:val="24"/>
          <w:szCs w:val="24"/>
        </w:rPr>
      </w:pPr>
    </w:p>
    <w:p w14:paraId="6E5EADA0" w14:textId="77777777" w:rsidR="00637741" w:rsidRPr="001E5461" w:rsidRDefault="00637741" w:rsidP="009979B6">
      <w:pPr>
        <w:spacing w:beforeLines="40" w:before="96" w:afterLines="40" w:after="96"/>
        <w:jc w:val="right"/>
        <w:rPr>
          <w:rFonts w:asciiTheme="minorHAnsi" w:eastAsia="Arial Unicode MS" w:hAnsiTheme="minorHAnsi" w:cstheme="minorHAnsi"/>
          <w:b/>
          <w:i/>
          <w:iCs/>
          <w:kern w:val="2"/>
        </w:rPr>
      </w:pPr>
      <w:r w:rsidRPr="001E5461">
        <w:rPr>
          <w:rFonts w:asciiTheme="minorHAnsi" w:eastAsia="Arial Unicode MS" w:hAnsiTheme="minorHAnsi" w:cstheme="minorHAnsi"/>
          <w:b/>
          <w:i/>
          <w:iCs/>
          <w:kern w:val="2"/>
        </w:rPr>
        <w:lastRenderedPageBreak/>
        <w:t xml:space="preserve">Załącznik nr 5 – Zakres danych osobowych powierzonych do przetwarzania </w:t>
      </w:r>
    </w:p>
    <w:p w14:paraId="4137BB0D" w14:textId="77777777" w:rsidR="00637741" w:rsidRPr="00BD4E1F" w:rsidRDefault="00637741" w:rsidP="009979B6">
      <w:pPr>
        <w:spacing w:beforeLines="40" w:before="96" w:afterLines="40" w:after="96"/>
        <w:jc w:val="both"/>
        <w:rPr>
          <w:rFonts w:asciiTheme="minorHAnsi" w:eastAsia="Arial Unicode MS" w:hAnsiTheme="minorHAnsi" w:cstheme="minorHAnsi"/>
          <w:bCs/>
          <w:kern w:val="2"/>
        </w:rPr>
      </w:pPr>
    </w:p>
    <w:p w14:paraId="120FB92B" w14:textId="77777777" w:rsidR="00637741" w:rsidRPr="00BD4E1F" w:rsidRDefault="00637741" w:rsidP="00C94B4A">
      <w:pPr>
        <w:widowControl/>
        <w:numPr>
          <w:ilvl w:val="0"/>
          <w:numId w:val="129"/>
        </w:numPr>
        <w:autoSpaceDE/>
        <w:autoSpaceDN/>
        <w:spacing w:beforeLines="40" w:before="96" w:afterLines="40" w:after="96"/>
        <w:jc w:val="both"/>
        <w:rPr>
          <w:rFonts w:asciiTheme="minorHAnsi" w:eastAsia="Arial Unicode MS" w:hAnsiTheme="minorHAnsi" w:cstheme="minorHAnsi"/>
          <w:bCs/>
          <w:kern w:val="2"/>
        </w:rPr>
      </w:pPr>
      <w:r w:rsidRPr="00BD4E1F">
        <w:rPr>
          <w:rFonts w:asciiTheme="minorHAnsi" w:eastAsia="Arial Unicode MS" w:hAnsiTheme="minorHAnsi" w:cstheme="minorHAnsi"/>
          <w:bCs/>
          <w:kern w:val="2"/>
        </w:rPr>
        <w:t>Dane osób korzystających z usługi w ramach zamówienia:</w:t>
      </w:r>
    </w:p>
    <w:p w14:paraId="003F5921" w14:textId="77777777" w:rsidR="00637741" w:rsidRPr="00BD4E1F" w:rsidRDefault="00637741" w:rsidP="009979B6">
      <w:pPr>
        <w:spacing w:beforeLines="40" w:before="96" w:afterLines="40" w:after="96"/>
        <w:ind w:left="1080"/>
        <w:jc w:val="both"/>
        <w:rPr>
          <w:rFonts w:asciiTheme="minorHAnsi" w:eastAsia="Arial Unicode MS" w:hAnsiTheme="minorHAnsi" w:cstheme="minorHAnsi"/>
          <w:bCs/>
          <w:kern w:val="2"/>
        </w:rPr>
      </w:pP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
        <w:gridCol w:w="7194"/>
      </w:tblGrid>
      <w:tr w:rsidR="00637741" w:rsidRPr="00BD4E1F" w14:paraId="198881D3" w14:textId="77777777" w:rsidTr="009979B6">
        <w:tc>
          <w:tcPr>
            <w:tcW w:w="1013" w:type="dxa"/>
            <w:tcBorders>
              <w:top w:val="single" w:sz="4" w:space="0" w:color="auto"/>
              <w:left w:val="single" w:sz="4" w:space="0" w:color="auto"/>
              <w:bottom w:val="single" w:sz="4" w:space="0" w:color="auto"/>
              <w:right w:val="single" w:sz="4" w:space="0" w:color="auto"/>
            </w:tcBorders>
            <w:hideMark/>
          </w:tcPr>
          <w:p w14:paraId="194AE470" w14:textId="77777777" w:rsidR="00637741" w:rsidRPr="00BD4E1F" w:rsidRDefault="00637741" w:rsidP="00637741">
            <w:pPr>
              <w:spacing w:beforeLines="40" w:before="96" w:afterLines="40" w:after="96"/>
              <w:jc w:val="both"/>
              <w:rPr>
                <w:rFonts w:asciiTheme="minorHAnsi" w:eastAsia="Arial Unicode MS" w:hAnsiTheme="minorHAnsi" w:cstheme="minorHAnsi"/>
                <w:bCs/>
                <w:kern w:val="2"/>
              </w:rPr>
            </w:pPr>
            <w:r w:rsidRPr="00BD4E1F">
              <w:rPr>
                <w:rFonts w:asciiTheme="minorHAnsi" w:eastAsia="Arial Unicode MS" w:hAnsiTheme="minorHAnsi" w:cstheme="minorHAnsi"/>
                <w:bCs/>
                <w:kern w:val="2"/>
              </w:rPr>
              <w:t>Lp.</w:t>
            </w:r>
          </w:p>
        </w:tc>
        <w:tc>
          <w:tcPr>
            <w:tcW w:w="7194" w:type="dxa"/>
            <w:tcBorders>
              <w:top w:val="single" w:sz="4" w:space="0" w:color="auto"/>
              <w:left w:val="single" w:sz="4" w:space="0" w:color="auto"/>
              <w:bottom w:val="single" w:sz="4" w:space="0" w:color="auto"/>
              <w:right w:val="single" w:sz="4" w:space="0" w:color="auto"/>
            </w:tcBorders>
            <w:hideMark/>
          </w:tcPr>
          <w:p w14:paraId="692A5EEC" w14:textId="77777777" w:rsidR="00637741" w:rsidRPr="00BD4E1F" w:rsidRDefault="00637741" w:rsidP="00637741">
            <w:pPr>
              <w:spacing w:beforeLines="40" w:before="96" w:afterLines="40" w:after="96"/>
              <w:jc w:val="both"/>
              <w:rPr>
                <w:rFonts w:asciiTheme="minorHAnsi" w:eastAsia="Arial Unicode MS" w:hAnsiTheme="minorHAnsi" w:cstheme="minorHAnsi"/>
                <w:bCs/>
                <w:kern w:val="2"/>
              </w:rPr>
            </w:pPr>
            <w:r w:rsidRPr="00BD4E1F">
              <w:rPr>
                <w:rFonts w:asciiTheme="minorHAnsi" w:eastAsia="Arial Unicode MS" w:hAnsiTheme="minorHAnsi" w:cstheme="minorHAnsi"/>
                <w:bCs/>
                <w:kern w:val="2"/>
              </w:rPr>
              <w:t>Nazwa</w:t>
            </w:r>
          </w:p>
        </w:tc>
      </w:tr>
      <w:tr w:rsidR="00637741" w:rsidRPr="00BD4E1F" w14:paraId="1A211009" w14:textId="77777777" w:rsidTr="009979B6">
        <w:tc>
          <w:tcPr>
            <w:tcW w:w="1013" w:type="dxa"/>
            <w:tcBorders>
              <w:top w:val="single" w:sz="4" w:space="0" w:color="auto"/>
              <w:left w:val="single" w:sz="4" w:space="0" w:color="auto"/>
              <w:bottom w:val="single" w:sz="4" w:space="0" w:color="auto"/>
              <w:right w:val="single" w:sz="4" w:space="0" w:color="auto"/>
            </w:tcBorders>
            <w:hideMark/>
          </w:tcPr>
          <w:p w14:paraId="24E92B89" w14:textId="77777777" w:rsidR="00637741" w:rsidRPr="00BD4E1F" w:rsidRDefault="00637741" w:rsidP="00637741">
            <w:pPr>
              <w:spacing w:beforeLines="40" w:before="96" w:afterLines="40" w:after="96"/>
              <w:jc w:val="both"/>
              <w:rPr>
                <w:rFonts w:asciiTheme="minorHAnsi" w:eastAsia="Arial Unicode MS" w:hAnsiTheme="minorHAnsi" w:cstheme="minorHAnsi"/>
                <w:bCs/>
                <w:kern w:val="2"/>
              </w:rPr>
            </w:pPr>
            <w:r w:rsidRPr="00BD4E1F">
              <w:rPr>
                <w:rFonts w:asciiTheme="minorHAnsi" w:eastAsia="Arial Unicode MS" w:hAnsiTheme="minorHAnsi" w:cstheme="minorHAnsi"/>
                <w:bCs/>
                <w:kern w:val="2"/>
              </w:rPr>
              <w:t>1</w:t>
            </w:r>
          </w:p>
        </w:tc>
        <w:tc>
          <w:tcPr>
            <w:tcW w:w="7194" w:type="dxa"/>
            <w:tcBorders>
              <w:top w:val="single" w:sz="4" w:space="0" w:color="auto"/>
              <w:left w:val="single" w:sz="4" w:space="0" w:color="auto"/>
              <w:bottom w:val="single" w:sz="4" w:space="0" w:color="auto"/>
              <w:right w:val="single" w:sz="4" w:space="0" w:color="auto"/>
            </w:tcBorders>
            <w:hideMark/>
          </w:tcPr>
          <w:p w14:paraId="2037DCDF" w14:textId="77777777" w:rsidR="00637741" w:rsidRPr="00BD4E1F" w:rsidRDefault="00637741" w:rsidP="00637741">
            <w:pPr>
              <w:spacing w:beforeLines="40" w:before="96" w:afterLines="40" w:after="96"/>
              <w:jc w:val="both"/>
              <w:rPr>
                <w:rFonts w:asciiTheme="minorHAnsi" w:eastAsia="Arial Unicode MS" w:hAnsiTheme="minorHAnsi" w:cstheme="minorHAnsi"/>
                <w:bCs/>
                <w:kern w:val="2"/>
              </w:rPr>
            </w:pPr>
            <w:r w:rsidRPr="00BD4E1F">
              <w:rPr>
                <w:rFonts w:asciiTheme="minorHAnsi" w:eastAsia="Arial Unicode MS" w:hAnsiTheme="minorHAnsi" w:cstheme="minorHAnsi"/>
                <w:bCs/>
                <w:kern w:val="2"/>
              </w:rPr>
              <w:t>Imię</w:t>
            </w:r>
          </w:p>
        </w:tc>
      </w:tr>
      <w:tr w:rsidR="00637741" w:rsidRPr="00BD4E1F" w14:paraId="1E1A470D" w14:textId="77777777" w:rsidTr="009979B6">
        <w:tc>
          <w:tcPr>
            <w:tcW w:w="1013" w:type="dxa"/>
            <w:tcBorders>
              <w:top w:val="single" w:sz="4" w:space="0" w:color="auto"/>
              <w:left w:val="single" w:sz="4" w:space="0" w:color="auto"/>
              <w:bottom w:val="single" w:sz="4" w:space="0" w:color="auto"/>
              <w:right w:val="single" w:sz="4" w:space="0" w:color="auto"/>
            </w:tcBorders>
            <w:hideMark/>
          </w:tcPr>
          <w:p w14:paraId="0170E584" w14:textId="77777777" w:rsidR="00637741" w:rsidRPr="00BD4E1F" w:rsidRDefault="00637741" w:rsidP="00637741">
            <w:pPr>
              <w:spacing w:beforeLines="40" w:before="96" w:afterLines="40" w:after="96"/>
              <w:jc w:val="both"/>
              <w:rPr>
                <w:rFonts w:asciiTheme="minorHAnsi" w:eastAsia="Arial Unicode MS" w:hAnsiTheme="minorHAnsi" w:cstheme="minorHAnsi"/>
                <w:bCs/>
                <w:kern w:val="2"/>
              </w:rPr>
            </w:pPr>
            <w:r w:rsidRPr="00BD4E1F">
              <w:rPr>
                <w:rFonts w:asciiTheme="minorHAnsi" w:eastAsia="Arial Unicode MS" w:hAnsiTheme="minorHAnsi" w:cstheme="minorHAnsi"/>
                <w:bCs/>
                <w:kern w:val="2"/>
              </w:rPr>
              <w:t>2</w:t>
            </w:r>
          </w:p>
        </w:tc>
        <w:tc>
          <w:tcPr>
            <w:tcW w:w="7194" w:type="dxa"/>
            <w:tcBorders>
              <w:top w:val="single" w:sz="4" w:space="0" w:color="auto"/>
              <w:left w:val="single" w:sz="4" w:space="0" w:color="auto"/>
              <w:bottom w:val="single" w:sz="4" w:space="0" w:color="auto"/>
              <w:right w:val="single" w:sz="4" w:space="0" w:color="auto"/>
            </w:tcBorders>
            <w:hideMark/>
          </w:tcPr>
          <w:p w14:paraId="6321ADED" w14:textId="77777777" w:rsidR="00637741" w:rsidRPr="00BD4E1F" w:rsidRDefault="00637741" w:rsidP="00637741">
            <w:pPr>
              <w:spacing w:beforeLines="40" w:before="96" w:afterLines="40" w:after="96"/>
              <w:jc w:val="both"/>
              <w:rPr>
                <w:rFonts w:asciiTheme="minorHAnsi" w:eastAsia="Arial Unicode MS" w:hAnsiTheme="minorHAnsi" w:cstheme="minorHAnsi"/>
                <w:bCs/>
                <w:kern w:val="2"/>
              </w:rPr>
            </w:pPr>
            <w:r w:rsidRPr="00BD4E1F">
              <w:rPr>
                <w:rFonts w:asciiTheme="minorHAnsi" w:eastAsia="Arial Unicode MS" w:hAnsiTheme="minorHAnsi" w:cstheme="minorHAnsi"/>
                <w:bCs/>
                <w:kern w:val="2"/>
              </w:rPr>
              <w:t>Nazwisko</w:t>
            </w:r>
          </w:p>
        </w:tc>
      </w:tr>
      <w:tr w:rsidR="00637741" w:rsidRPr="00BD4E1F" w14:paraId="1C98733B" w14:textId="77777777" w:rsidTr="009979B6">
        <w:tc>
          <w:tcPr>
            <w:tcW w:w="1013" w:type="dxa"/>
            <w:tcBorders>
              <w:top w:val="single" w:sz="4" w:space="0" w:color="auto"/>
              <w:left w:val="single" w:sz="4" w:space="0" w:color="auto"/>
              <w:bottom w:val="single" w:sz="4" w:space="0" w:color="auto"/>
              <w:right w:val="single" w:sz="4" w:space="0" w:color="auto"/>
            </w:tcBorders>
            <w:hideMark/>
          </w:tcPr>
          <w:p w14:paraId="71247684" w14:textId="77777777" w:rsidR="00637741" w:rsidRPr="00BD4E1F" w:rsidRDefault="00637741" w:rsidP="00637741">
            <w:pPr>
              <w:spacing w:beforeLines="40" w:before="96" w:afterLines="40" w:after="96"/>
              <w:jc w:val="both"/>
              <w:rPr>
                <w:rFonts w:asciiTheme="minorHAnsi" w:eastAsia="Arial Unicode MS" w:hAnsiTheme="minorHAnsi" w:cstheme="minorHAnsi"/>
                <w:bCs/>
                <w:kern w:val="2"/>
              </w:rPr>
            </w:pPr>
            <w:r w:rsidRPr="00BD4E1F">
              <w:rPr>
                <w:rFonts w:asciiTheme="minorHAnsi" w:eastAsia="Arial Unicode MS" w:hAnsiTheme="minorHAnsi" w:cstheme="minorHAnsi"/>
                <w:bCs/>
                <w:kern w:val="2"/>
              </w:rPr>
              <w:t>3</w:t>
            </w:r>
          </w:p>
        </w:tc>
        <w:tc>
          <w:tcPr>
            <w:tcW w:w="7194" w:type="dxa"/>
            <w:tcBorders>
              <w:top w:val="single" w:sz="4" w:space="0" w:color="auto"/>
              <w:left w:val="single" w:sz="4" w:space="0" w:color="auto"/>
              <w:bottom w:val="single" w:sz="4" w:space="0" w:color="auto"/>
              <w:right w:val="single" w:sz="4" w:space="0" w:color="auto"/>
            </w:tcBorders>
            <w:hideMark/>
          </w:tcPr>
          <w:p w14:paraId="1EE39A05" w14:textId="77777777" w:rsidR="00637741" w:rsidRPr="00BD4E1F" w:rsidRDefault="00637741" w:rsidP="00637741">
            <w:pPr>
              <w:spacing w:beforeLines="40" w:before="96" w:afterLines="40" w:after="96"/>
              <w:jc w:val="both"/>
              <w:rPr>
                <w:rFonts w:asciiTheme="minorHAnsi" w:eastAsia="Arial Unicode MS" w:hAnsiTheme="minorHAnsi" w:cstheme="minorHAnsi"/>
                <w:bCs/>
                <w:kern w:val="2"/>
              </w:rPr>
            </w:pPr>
            <w:r w:rsidRPr="00BD4E1F">
              <w:rPr>
                <w:rFonts w:asciiTheme="minorHAnsi" w:eastAsia="Arial Unicode MS" w:hAnsiTheme="minorHAnsi" w:cstheme="minorHAnsi"/>
                <w:bCs/>
                <w:kern w:val="2"/>
              </w:rPr>
              <w:t>Nazwa instytucji/Miejsce pracy</w:t>
            </w:r>
          </w:p>
        </w:tc>
      </w:tr>
      <w:tr w:rsidR="00637741" w:rsidRPr="00BD4E1F" w14:paraId="5A8D13C7" w14:textId="77777777" w:rsidTr="009979B6">
        <w:tc>
          <w:tcPr>
            <w:tcW w:w="1013" w:type="dxa"/>
            <w:tcBorders>
              <w:top w:val="single" w:sz="4" w:space="0" w:color="auto"/>
              <w:left w:val="single" w:sz="4" w:space="0" w:color="auto"/>
              <w:bottom w:val="single" w:sz="4" w:space="0" w:color="auto"/>
              <w:right w:val="single" w:sz="4" w:space="0" w:color="auto"/>
            </w:tcBorders>
            <w:hideMark/>
          </w:tcPr>
          <w:p w14:paraId="1F8967DE" w14:textId="77777777" w:rsidR="00637741" w:rsidRPr="00BD4E1F" w:rsidRDefault="00637741" w:rsidP="00637741">
            <w:pPr>
              <w:spacing w:beforeLines="40" w:before="96" w:afterLines="40" w:after="96"/>
              <w:jc w:val="both"/>
              <w:rPr>
                <w:rFonts w:asciiTheme="minorHAnsi" w:eastAsia="Arial Unicode MS" w:hAnsiTheme="minorHAnsi" w:cstheme="minorHAnsi"/>
                <w:bCs/>
                <w:kern w:val="2"/>
              </w:rPr>
            </w:pPr>
            <w:r w:rsidRPr="00BD4E1F">
              <w:rPr>
                <w:rFonts w:asciiTheme="minorHAnsi" w:eastAsia="Arial Unicode MS" w:hAnsiTheme="minorHAnsi" w:cstheme="minorHAnsi"/>
                <w:bCs/>
                <w:kern w:val="2"/>
              </w:rPr>
              <w:t>4</w:t>
            </w:r>
          </w:p>
        </w:tc>
        <w:tc>
          <w:tcPr>
            <w:tcW w:w="7194" w:type="dxa"/>
            <w:tcBorders>
              <w:top w:val="single" w:sz="4" w:space="0" w:color="auto"/>
              <w:left w:val="single" w:sz="4" w:space="0" w:color="auto"/>
              <w:bottom w:val="single" w:sz="4" w:space="0" w:color="auto"/>
              <w:right w:val="single" w:sz="4" w:space="0" w:color="auto"/>
            </w:tcBorders>
            <w:hideMark/>
          </w:tcPr>
          <w:p w14:paraId="7562636C" w14:textId="77777777" w:rsidR="00637741" w:rsidRPr="00BD4E1F" w:rsidRDefault="00637741" w:rsidP="00637741">
            <w:pPr>
              <w:spacing w:beforeLines="40" w:before="96" w:afterLines="40" w:after="96"/>
              <w:jc w:val="both"/>
              <w:rPr>
                <w:rFonts w:asciiTheme="minorHAnsi" w:eastAsia="Arial Unicode MS" w:hAnsiTheme="minorHAnsi" w:cstheme="minorHAnsi"/>
                <w:bCs/>
                <w:kern w:val="2"/>
              </w:rPr>
            </w:pPr>
            <w:r w:rsidRPr="00BD4E1F">
              <w:rPr>
                <w:rFonts w:asciiTheme="minorHAnsi" w:eastAsia="Arial Unicode MS" w:hAnsiTheme="minorHAnsi" w:cstheme="minorHAnsi"/>
                <w:bCs/>
                <w:kern w:val="2"/>
              </w:rPr>
              <w:t>Adres e-mail</w:t>
            </w:r>
          </w:p>
        </w:tc>
      </w:tr>
    </w:tbl>
    <w:p w14:paraId="713CA8B5" w14:textId="77777777" w:rsidR="00637741" w:rsidRPr="00FD7C12" w:rsidRDefault="00637741" w:rsidP="009979B6">
      <w:pPr>
        <w:spacing w:beforeLines="40" w:before="96" w:afterLines="40" w:after="96"/>
        <w:ind w:left="1080"/>
        <w:jc w:val="both"/>
        <w:rPr>
          <w:rFonts w:eastAsia="Arial Unicode MS"/>
          <w:bCs/>
          <w:kern w:val="2"/>
        </w:rPr>
      </w:pPr>
    </w:p>
    <w:p w14:paraId="3F212BC7" w14:textId="77777777" w:rsidR="00637741" w:rsidRDefault="00637741" w:rsidP="009979B6"/>
    <w:p w14:paraId="76994D3A" w14:textId="77777777" w:rsidR="00637741" w:rsidRPr="0002456D" w:rsidRDefault="00637741" w:rsidP="009979B6">
      <w:pPr>
        <w:spacing w:beforeLines="20" w:before="48" w:afterLines="20" w:after="48"/>
        <w:jc w:val="both"/>
        <w:rPr>
          <w:rFonts w:ascii="Calibri" w:eastAsia="Arial Unicode MS" w:hAnsi="Calibri" w:cs="Calibri"/>
          <w:bCs/>
          <w:kern w:val="1"/>
        </w:rPr>
      </w:pPr>
    </w:p>
    <w:p w14:paraId="7234A566" w14:textId="77777777" w:rsidR="00637741" w:rsidRDefault="00637741" w:rsidP="009979B6">
      <w:pPr>
        <w:spacing w:beforeLines="20" w:before="48" w:afterLines="20" w:after="48"/>
        <w:jc w:val="both"/>
        <w:rPr>
          <w:rFonts w:ascii="Calibri" w:eastAsia="Arial Unicode MS" w:hAnsi="Calibri" w:cs="Calibri"/>
          <w:bCs/>
          <w:kern w:val="1"/>
          <w:lang w:val="x-none"/>
        </w:rPr>
      </w:pPr>
    </w:p>
    <w:p w14:paraId="68BA39A8" w14:textId="77777777" w:rsidR="00637741" w:rsidRDefault="00637741" w:rsidP="009979B6">
      <w:pPr>
        <w:spacing w:beforeLines="20" w:before="48" w:afterLines="20" w:after="48"/>
        <w:jc w:val="both"/>
        <w:rPr>
          <w:rFonts w:ascii="Calibri" w:eastAsia="Arial Unicode MS" w:hAnsi="Calibri" w:cs="Calibri"/>
          <w:bCs/>
          <w:kern w:val="1"/>
          <w:lang w:val="x-none"/>
        </w:rPr>
      </w:pPr>
    </w:p>
    <w:p w14:paraId="4B42C8C2" w14:textId="77777777" w:rsidR="00637741" w:rsidRDefault="00637741" w:rsidP="009979B6">
      <w:pPr>
        <w:spacing w:beforeLines="20" w:before="48" w:afterLines="20" w:after="48"/>
        <w:jc w:val="both"/>
        <w:rPr>
          <w:rFonts w:ascii="Calibri" w:eastAsia="Arial Unicode MS" w:hAnsi="Calibri" w:cs="Calibri"/>
          <w:bCs/>
          <w:kern w:val="1"/>
          <w:lang w:val="x-none"/>
        </w:rPr>
      </w:pPr>
    </w:p>
    <w:p w14:paraId="5C1C9570" w14:textId="77777777" w:rsidR="00637741" w:rsidRDefault="00637741" w:rsidP="009979B6">
      <w:pPr>
        <w:spacing w:beforeLines="20" w:before="48" w:afterLines="20" w:after="48"/>
        <w:jc w:val="both"/>
        <w:rPr>
          <w:rFonts w:ascii="Calibri" w:eastAsia="Arial Unicode MS" w:hAnsi="Calibri" w:cs="Calibri"/>
          <w:bCs/>
          <w:kern w:val="1"/>
          <w:lang w:val="x-none"/>
        </w:rPr>
      </w:pPr>
    </w:p>
    <w:p w14:paraId="4F9DD728" w14:textId="507E1634" w:rsidR="00637741" w:rsidRDefault="00637741" w:rsidP="009979B6">
      <w:pPr>
        <w:spacing w:beforeLines="20" w:before="48" w:afterLines="20" w:after="48"/>
        <w:jc w:val="both"/>
        <w:rPr>
          <w:rFonts w:ascii="Calibri" w:eastAsia="Arial Unicode MS" w:hAnsi="Calibri" w:cs="Calibri"/>
          <w:bCs/>
          <w:kern w:val="1"/>
          <w:lang w:val="x-none"/>
        </w:rPr>
      </w:pPr>
    </w:p>
    <w:p w14:paraId="1026B803" w14:textId="386E0CE1" w:rsidR="00C94B4A" w:rsidRDefault="00C94B4A" w:rsidP="009979B6">
      <w:pPr>
        <w:spacing w:beforeLines="20" w:before="48" w:afterLines="20" w:after="48"/>
        <w:jc w:val="both"/>
        <w:rPr>
          <w:rFonts w:ascii="Calibri" w:eastAsia="Arial Unicode MS" w:hAnsi="Calibri" w:cs="Calibri"/>
          <w:bCs/>
          <w:kern w:val="1"/>
          <w:lang w:val="x-none"/>
        </w:rPr>
      </w:pPr>
    </w:p>
    <w:p w14:paraId="70F0D9A5" w14:textId="62DA7AD6" w:rsidR="00C94B4A" w:rsidRDefault="00C94B4A" w:rsidP="009979B6">
      <w:pPr>
        <w:spacing w:beforeLines="20" w:before="48" w:afterLines="20" w:after="48"/>
        <w:jc w:val="both"/>
        <w:rPr>
          <w:rFonts w:ascii="Calibri" w:eastAsia="Arial Unicode MS" w:hAnsi="Calibri" w:cs="Calibri"/>
          <w:bCs/>
          <w:kern w:val="1"/>
          <w:lang w:val="x-none"/>
        </w:rPr>
      </w:pPr>
    </w:p>
    <w:p w14:paraId="72A75328" w14:textId="182E298F" w:rsidR="00C94B4A" w:rsidRDefault="00C94B4A" w:rsidP="009979B6">
      <w:pPr>
        <w:spacing w:beforeLines="20" w:before="48" w:afterLines="20" w:after="48"/>
        <w:jc w:val="both"/>
        <w:rPr>
          <w:rFonts w:ascii="Calibri" w:eastAsia="Arial Unicode MS" w:hAnsi="Calibri" w:cs="Calibri"/>
          <w:bCs/>
          <w:kern w:val="1"/>
          <w:lang w:val="x-none"/>
        </w:rPr>
      </w:pPr>
    </w:p>
    <w:p w14:paraId="3DFD0886" w14:textId="2F3CD1A6" w:rsidR="00C94B4A" w:rsidRDefault="00C94B4A" w:rsidP="009979B6">
      <w:pPr>
        <w:spacing w:beforeLines="20" w:before="48" w:afterLines="20" w:after="48"/>
        <w:jc w:val="both"/>
        <w:rPr>
          <w:rFonts w:ascii="Calibri" w:eastAsia="Arial Unicode MS" w:hAnsi="Calibri" w:cs="Calibri"/>
          <w:bCs/>
          <w:kern w:val="1"/>
          <w:lang w:val="x-none"/>
        </w:rPr>
      </w:pPr>
    </w:p>
    <w:p w14:paraId="4B43A665" w14:textId="7D534967" w:rsidR="00C94B4A" w:rsidRDefault="00C94B4A" w:rsidP="009979B6">
      <w:pPr>
        <w:spacing w:beforeLines="20" w:before="48" w:afterLines="20" w:after="48"/>
        <w:jc w:val="both"/>
        <w:rPr>
          <w:rFonts w:ascii="Calibri" w:eastAsia="Arial Unicode MS" w:hAnsi="Calibri" w:cs="Calibri"/>
          <w:bCs/>
          <w:kern w:val="1"/>
          <w:lang w:val="x-none"/>
        </w:rPr>
      </w:pPr>
    </w:p>
    <w:p w14:paraId="7F33F704" w14:textId="07984560" w:rsidR="00C94B4A" w:rsidRDefault="00C94B4A" w:rsidP="009979B6">
      <w:pPr>
        <w:spacing w:beforeLines="20" w:before="48" w:afterLines="20" w:after="48"/>
        <w:jc w:val="both"/>
        <w:rPr>
          <w:rFonts w:ascii="Calibri" w:eastAsia="Arial Unicode MS" w:hAnsi="Calibri" w:cs="Calibri"/>
          <w:bCs/>
          <w:kern w:val="1"/>
          <w:lang w:val="x-none"/>
        </w:rPr>
      </w:pPr>
    </w:p>
    <w:p w14:paraId="77AA1D28" w14:textId="542D8AF4" w:rsidR="00C94B4A" w:rsidRDefault="00C94B4A" w:rsidP="009979B6">
      <w:pPr>
        <w:spacing w:beforeLines="20" w:before="48" w:afterLines="20" w:after="48"/>
        <w:jc w:val="both"/>
        <w:rPr>
          <w:rFonts w:ascii="Calibri" w:eastAsia="Arial Unicode MS" w:hAnsi="Calibri" w:cs="Calibri"/>
          <w:bCs/>
          <w:kern w:val="1"/>
          <w:lang w:val="x-none"/>
        </w:rPr>
      </w:pPr>
    </w:p>
    <w:p w14:paraId="7238A38E" w14:textId="01E77487" w:rsidR="00C94B4A" w:rsidRDefault="00C94B4A" w:rsidP="009979B6">
      <w:pPr>
        <w:spacing w:beforeLines="20" w:before="48" w:afterLines="20" w:after="48"/>
        <w:jc w:val="both"/>
        <w:rPr>
          <w:rFonts w:ascii="Calibri" w:eastAsia="Arial Unicode MS" w:hAnsi="Calibri" w:cs="Calibri"/>
          <w:bCs/>
          <w:kern w:val="1"/>
          <w:lang w:val="x-none"/>
        </w:rPr>
      </w:pPr>
    </w:p>
    <w:p w14:paraId="276E0EED" w14:textId="443F5033" w:rsidR="00C94B4A" w:rsidRDefault="00C94B4A" w:rsidP="009979B6">
      <w:pPr>
        <w:spacing w:beforeLines="20" w:before="48" w:afterLines="20" w:after="48"/>
        <w:jc w:val="both"/>
        <w:rPr>
          <w:rFonts w:ascii="Calibri" w:eastAsia="Arial Unicode MS" w:hAnsi="Calibri" w:cs="Calibri"/>
          <w:bCs/>
          <w:kern w:val="1"/>
          <w:lang w:val="x-none"/>
        </w:rPr>
      </w:pPr>
    </w:p>
    <w:p w14:paraId="4BF4848D" w14:textId="7E8DEEC2" w:rsidR="00C94B4A" w:rsidRDefault="00C94B4A" w:rsidP="009979B6">
      <w:pPr>
        <w:spacing w:beforeLines="20" w:before="48" w:afterLines="20" w:after="48"/>
        <w:jc w:val="both"/>
        <w:rPr>
          <w:rFonts w:ascii="Calibri" w:eastAsia="Arial Unicode MS" w:hAnsi="Calibri" w:cs="Calibri"/>
          <w:bCs/>
          <w:kern w:val="1"/>
          <w:lang w:val="x-none"/>
        </w:rPr>
      </w:pPr>
    </w:p>
    <w:p w14:paraId="260D8B01" w14:textId="709A6905" w:rsidR="00C94B4A" w:rsidRDefault="00C94B4A" w:rsidP="009979B6">
      <w:pPr>
        <w:spacing w:beforeLines="20" w:before="48" w:afterLines="20" w:after="48"/>
        <w:jc w:val="both"/>
        <w:rPr>
          <w:rFonts w:ascii="Calibri" w:eastAsia="Arial Unicode MS" w:hAnsi="Calibri" w:cs="Calibri"/>
          <w:bCs/>
          <w:kern w:val="1"/>
          <w:lang w:val="x-none"/>
        </w:rPr>
      </w:pPr>
    </w:p>
    <w:p w14:paraId="6EBBE5D7" w14:textId="396D6137" w:rsidR="00C94B4A" w:rsidRDefault="00C94B4A" w:rsidP="009979B6">
      <w:pPr>
        <w:spacing w:beforeLines="20" w:before="48" w:afterLines="20" w:after="48"/>
        <w:jc w:val="both"/>
        <w:rPr>
          <w:rFonts w:ascii="Calibri" w:eastAsia="Arial Unicode MS" w:hAnsi="Calibri" w:cs="Calibri"/>
          <w:bCs/>
          <w:kern w:val="1"/>
          <w:lang w:val="x-none"/>
        </w:rPr>
      </w:pPr>
    </w:p>
    <w:p w14:paraId="34375B6A" w14:textId="4ABAC294" w:rsidR="00C94B4A" w:rsidRDefault="00C94B4A" w:rsidP="009979B6">
      <w:pPr>
        <w:spacing w:beforeLines="20" w:before="48" w:afterLines="20" w:after="48"/>
        <w:jc w:val="both"/>
        <w:rPr>
          <w:rFonts w:ascii="Calibri" w:eastAsia="Arial Unicode MS" w:hAnsi="Calibri" w:cs="Calibri"/>
          <w:bCs/>
          <w:kern w:val="1"/>
          <w:lang w:val="x-none"/>
        </w:rPr>
      </w:pPr>
    </w:p>
    <w:p w14:paraId="79C79622" w14:textId="78D7858B" w:rsidR="00C94B4A" w:rsidRDefault="00C94B4A" w:rsidP="009979B6">
      <w:pPr>
        <w:spacing w:beforeLines="20" w:before="48" w:afterLines="20" w:after="48"/>
        <w:jc w:val="both"/>
        <w:rPr>
          <w:rFonts w:ascii="Calibri" w:eastAsia="Arial Unicode MS" w:hAnsi="Calibri" w:cs="Calibri"/>
          <w:bCs/>
          <w:kern w:val="1"/>
          <w:lang w:val="x-none"/>
        </w:rPr>
      </w:pPr>
    </w:p>
    <w:p w14:paraId="7F2B149C" w14:textId="32C2B343" w:rsidR="00C94B4A" w:rsidRDefault="00C94B4A" w:rsidP="009979B6">
      <w:pPr>
        <w:spacing w:beforeLines="20" w:before="48" w:afterLines="20" w:after="48"/>
        <w:jc w:val="both"/>
        <w:rPr>
          <w:rFonts w:ascii="Calibri" w:eastAsia="Arial Unicode MS" w:hAnsi="Calibri" w:cs="Calibri"/>
          <w:bCs/>
          <w:kern w:val="1"/>
          <w:lang w:val="x-none"/>
        </w:rPr>
      </w:pPr>
    </w:p>
    <w:p w14:paraId="7263DE4A" w14:textId="7C53ABA0" w:rsidR="00C94B4A" w:rsidRDefault="00C94B4A" w:rsidP="009979B6">
      <w:pPr>
        <w:spacing w:beforeLines="20" w:before="48" w:afterLines="20" w:after="48"/>
        <w:jc w:val="both"/>
        <w:rPr>
          <w:rFonts w:ascii="Calibri" w:eastAsia="Arial Unicode MS" w:hAnsi="Calibri" w:cs="Calibri"/>
          <w:bCs/>
          <w:kern w:val="1"/>
          <w:lang w:val="x-none"/>
        </w:rPr>
      </w:pPr>
    </w:p>
    <w:p w14:paraId="30EC04F3" w14:textId="6986A070" w:rsidR="00C94B4A" w:rsidRDefault="00C94B4A" w:rsidP="009979B6">
      <w:pPr>
        <w:spacing w:beforeLines="20" w:before="48" w:afterLines="20" w:after="48"/>
        <w:jc w:val="both"/>
        <w:rPr>
          <w:rFonts w:ascii="Calibri" w:eastAsia="Arial Unicode MS" w:hAnsi="Calibri" w:cs="Calibri"/>
          <w:bCs/>
          <w:kern w:val="1"/>
          <w:lang w:val="x-none"/>
        </w:rPr>
      </w:pPr>
    </w:p>
    <w:p w14:paraId="6CC5D16F" w14:textId="7C008CFA" w:rsidR="00C94B4A" w:rsidRDefault="00C94B4A" w:rsidP="009979B6">
      <w:pPr>
        <w:spacing w:beforeLines="20" w:before="48" w:afterLines="20" w:after="48"/>
        <w:jc w:val="both"/>
        <w:rPr>
          <w:rFonts w:ascii="Calibri" w:eastAsia="Arial Unicode MS" w:hAnsi="Calibri" w:cs="Calibri"/>
          <w:bCs/>
          <w:kern w:val="1"/>
          <w:lang w:val="x-none"/>
        </w:rPr>
      </w:pPr>
    </w:p>
    <w:p w14:paraId="3C2D4430" w14:textId="77777777" w:rsidR="00C94B4A" w:rsidRDefault="00C94B4A" w:rsidP="009979B6">
      <w:pPr>
        <w:spacing w:beforeLines="20" w:before="48" w:afterLines="20" w:after="48"/>
        <w:jc w:val="both"/>
        <w:rPr>
          <w:rFonts w:ascii="Calibri" w:eastAsia="Arial Unicode MS" w:hAnsi="Calibri" w:cs="Calibri"/>
          <w:bCs/>
          <w:kern w:val="1"/>
          <w:lang w:val="x-none"/>
        </w:rPr>
      </w:pPr>
    </w:p>
    <w:p w14:paraId="755401D4" w14:textId="77777777" w:rsidR="00637741" w:rsidRDefault="00637741" w:rsidP="009979B6">
      <w:pPr>
        <w:spacing w:beforeLines="20" w:before="48" w:afterLines="20" w:after="48"/>
        <w:jc w:val="both"/>
        <w:rPr>
          <w:rFonts w:ascii="Calibri" w:eastAsia="Arial Unicode MS" w:hAnsi="Calibri" w:cs="Calibri"/>
          <w:bCs/>
          <w:kern w:val="1"/>
          <w:lang w:val="x-none"/>
        </w:rPr>
      </w:pPr>
    </w:p>
    <w:p w14:paraId="32D71C3A" w14:textId="77777777" w:rsidR="00637741" w:rsidRPr="00D840D3" w:rsidRDefault="00637741" w:rsidP="00637741">
      <w:pPr>
        <w:spacing w:beforeLines="20" w:before="48" w:afterLines="20" w:after="48"/>
        <w:jc w:val="both"/>
        <w:rPr>
          <w:rFonts w:ascii="Calibri" w:eastAsia="Arial Unicode MS" w:hAnsi="Calibri" w:cs="Calibri"/>
          <w:bCs/>
          <w:kern w:val="1"/>
          <w:lang w:val="x-none"/>
        </w:rPr>
      </w:pPr>
    </w:p>
    <w:tbl>
      <w:tblPr>
        <w:tblW w:w="10110" w:type="dxa"/>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10110"/>
      </w:tblGrid>
      <w:tr w:rsidR="0076501B" w:rsidRPr="00991F16" w14:paraId="5F0CABAF" w14:textId="77777777" w:rsidTr="00286905">
        <w:trPr>
          <w:trHeight w:val="769"/>
          <w:jc w:val="center"/>
        </w:trPr>
        <w:tc>
          <w:tcPr>
            <w:tcW w:w="10110" w:type="dxa"/>
          </w:tcPr>
          <w:p w14:paraId="166FEE10" w14:textId="59DD193D" w:rsidR="0076501B" w:rsidRPr="00991F16" w:rsidRDefault="0076501B" w:rsidP="0076501B">
            <w:pPr>
              <w:keepNext/>
              <w:widowControl/>
              <w:autoSpaceDE/>
              <w:autoSpaceDN/>
              <w:jc w:val="both"/>
              <w:outlineLvl w:val="2"/>
              <w:rPr>
                <w:rFonts w:asciiTheme="minorHAnsi" w:hAnsiTheme="minorHAnsi" w:cstheme="minorHAnsi"/>
                <w:b/>
                <w:lang w:eastAsia="pl-PL"/>
              </w:rPr>
            </w:pPr>
            <w:bookmarkStart w:id="18" w:name="_Toc67999496"/>
            <w:r w:rsidRPr="00991F16">
              <w:rPr>
                <w:rFonts w:asciiTheme="minorHAnsi" w:hAnsiTheme="minorHAnsi" w:cstheme="minorHAnsi"/>
                <w:bCs/>
                <w:lang w:eastAsia="pl-PL"/>
              </w:rPr>
              <w:lastRenderedPageBreak/>
              <w:t>WA.263.</w:t>
            </w:r>
            <w:r w:rsidR="008E3234">
              <w:rPr>
                <w:rFonts w:asciiTheme="minorHAnsi" w:hAnsiTheme="minorHAnsi" w:cstheme="minorHAnsi"/>
                <w:bCs/>
                <w:lang w:eastAsia="pl-PL"/>
              </w:rPr>
              <w:t>2</w:t>
            </w:r>
            <w:r w:rsidR="001E5461">
              <w:rPr>
                <w:rFonts w:asciiTheme="minorHAnsi" w:hAnsiTheme="minorHAnsi" w:cstheme="minorHAnsi"/>
                <w:bCs/>
                <w:lang w:eastAsia="pl-PL"/>
              </w:rPr>
              <w:t>8</w:t>
            </w:r>
            <w:r w:rsidRPr="00991F16">
              <w:rPr>
                <w:rFonts w:asciiTheme="minorHAnsi" w:hAnsiTheme="minorHAnsi" w:cstheme="minorHAnsi"/>
                <w:bCs/>
                <w:lang w:eastAsia="pl-PL"/>
              </w:rPr>
              <w:t>.2021.</w:t>
            </w:r>
            <w:r w:rsidR="00D24B9B">
              <w:rPr>
                <w:rFonts w:asciiTheme="minorHAnsi" w:hAnsiTheme="minorHAnsi" w:cstheme="minorHAnsi"/>
                <w:bCs/>
                <w:lang w:eastAsia="pl-PL"/>
              </w:rPr>
              <w:t>KR</w:t>
            </w:r>
            <w:r w:rsidRPr="00991F16">
              <w:rPr>
                <w:rFonts w:asciiTheme="minorHAnsi" w:hAnsiTheme="minorHAnsi" w:cstheme="minorHAnsi"/>
                <w:b/>
                <w:lang w:eastAsia="pl-PL"/>
              </w:rPr>
              <w:t xml:space="preserve">                                                                                         </w:t>
            </w:r>
            <w:r w:rsidR="00B15B32">
              <w:rPr>
                <w:rFonts w:asciiTheme="minorHAnsi" w:hAnsiTheme="minorHAnsi" w:cstheme="minorHAnsi"/>
                <w:b/>
                <w:lang w:eastAsia="pl-PL"/>
              </w:rPr>
              <w:t xml:space="preserve">                       </w:t>
            </w:r>
            <w:r w:rsidRPr="00991F16">
              <w:rPr>
                <w:rFonts w:asciiTheme="minorHAnsi" w:hAnsiTheme="minorHAnsi" w:cstheme="minorHAnsi"/>
                <w:b/>
                <w:lang w:eastAsia="pl-PL"/>
              </w:rPr>
              <w:t xml:space="preserve">   ZAŁĄCZNIK NR 5 do SWZ</w:t>
            </w:r>
            <w:bookmarkEnd w:id="18"/>
          </w:p>
        </w:tc>
      </w:tr>
      <w:tr w:rsidR="0076501B" w:rsidRPr="00991F16" w14:paraId="58EF7489" w14:textId="77777777" w:rsidTr="00286905">
        <w:trPr>
          <w:trHeight w:val="81"/>
          <w:jc w:val="center"/>
        </w:trPr>
        <w:tc>
          <w:tcPr>
            <w:tcW w:w="10110" w:type="dxa"/>
          </w:tcPr>
          <w:p w14:paraId="04234A8B" w14:textId="481A9A0D" w:rsidR="0076501B" w:rsidRPr="00991F16" w:rsidRDefault="0076501B" w:rsidP="0076501B">
            <w:pPr>
              <w:widowControl/>
              <w:autoSpaceDE/>
              <w:autoSpaceDN/>
              <w:jc w:val="center"/>
              <w:rPr>
                <w:rFonts w:asciiTheme="minorHAnsi" w:hAnsiTheme="minorHAnsi" w:cstheme="minorHAnsi"/>
                <w:b/>
                <w:lang w:eastAsia="pl-PL"/>
              </w:rPr>
            </w:pPr>
            <w:r w:rsidRPr="00991F16">
              <w:rPr>
                <w:rFonts w:asciiTheme="minorHAnsi" w:hAnsiTheme="minorHAnsi" w:cstheme="minorHAnsi"/>
                <w:b/>
                <w:caps/>
                <w:lang w:eastAsia="pl-PL"/>
              </w:rPr>
              <w:t xml:space="preserve">Wykaz </w:t>
            </w:r>
            <w:r w:rsidR="001E5461">
              <w:rPr>
                <w:rFonts w:asciiTheme="minorHAnsi" w:hAnsiTheme="minorHAnsi" w:cstheme="minorHAnsi"/>
                <w:b/>
                <w:caps/>
                <w:lang w:eastAsia="pl-PL"/>
              </w:rPr>
              <w:t>usług</w:t>
            </w:r>
          </w:p>
        </w:tc>
      </w:tr>
    </w:tbl>
    <w:p w14:paraId="755694E4" w14:textId="77777777" w:rsidR="0076501B" w:rsidRPr="00991F16" w:rsidRDefault="0076501B" w:rsidP="0076501B">
      <w:pPr>
        <w:widowControl/>
        <w:autoSpaceDE/>
        <w:autoSpaceDN/>
        <w:jc w:val="both"/>
        <w:rPr>
          <w:rFonts w:asciiTheme="minorHAnsi" w:hAnsiTheme="minorHAnsi" w:cstheme="minorHAnsi"/>
          <w:lang w:eastAsia="pl-PL"/>
        </w:rPr>
      </w:pPr>
    </w:p>
    <w:p w14:paraId="159AE8F7" w14:textId="6A48BD4A" w:rsidR="0076501B" w:rsidRPr="00991F16" w:rsidRDefault="0076501B" w:rsidP="0076501B">
      <w:pPr>
        <w:widowControl/>
        <w:autoSpaceDE/>
        <w:autoSpaceDN/>
        <w:jc w:val="both"/>
        <w:rPr>
          <w:rFonts w:asciiTheme="minorHAnsi" w:hAnsiTheme="minorHAnsi" w:cstheme="minorHAnsi"/>
          <w:lang w:eastAsia="pl-PL"/>
        </w:rPr>
      </w:pPr>
      <w:r w:rsidRPr="00991F16">
        <w:rPr>
          <w:rFonts w:asciiTheme="minorHAnsi" w:hAnsiTheme="minorHAnsi" w:cstheme="minorHAnsi"/>
          <w:lang w:eastAsia="pl-PL"/>
        </w:rPr>
        <w:t xml:space="preserve">           potwierdzenie warunku udziału w postępowaniu, o którym mowa w Rozdz. VII ust.1 pkt </w:t>
      </w:r>
      <w:r w:rsidR="00081596" w:rsidRPr="00991F16">
        <w:rPr>
          <w:rFonts w:asciiTheme="minorHAnsi" w:hAnsiTheme="minorHAnsi" w:cstheme="minorHAnsi"/>
          <w:lang w:eastAsia="pl-PL"/>
        </w:rPr>
        <w:t>4</w:t>
      </w:r>
      <w:r w:rsidRPr="00991F16">
        <w:rPr>
          <w:rFonts w:asciiTheme="minorHAnsi" w:hAnsiTheme="minorHAnsi" w:cstheme="minorHAnsi"/>
          <w:lang w:eastAsia="pl-PL"/>
        </w:rPr>
        <w:t xml:space="preserve"> SWZ</w:t>
      </w:r>
    </w:p>
    <w:p w14:paraId="202766B9" w14:textId="0861D855" w:rsidR="0076501B" w:rsidRPr="00991F16" w:rsidRDefault="0076501B" w:rsidP="0076501B">
      <w:pPr>
        <w:widowControl/>
        <w:tabs>
          <w:tab w:val="left" w:pos="5670"/>
        </w:tabs>
        <w:autoSpaceDE/>
        <w:autoSpaceDN/>
        <w:jc w:val="both"/>
        <w:rPr>
          <w:rFonts w:asciiTheme="minorHAnsi" w:hAnsiTheme="minorHAnsi" w:cstheme="minorHAnsi"/>
          <w:lang w:eastAsia="pl-PL"/>
        </w:rPr>
      </w:pPr>
    </w:p>
    <w:p w14:paraId="2CB4D7DF" w14:textId="30CA592F" w:rsidR="00DC1313" w:rsidRPr="00991F16" w:rsidRDefault="00DC1313" w:rsidP="0076501B">
      <w:pPr>
        <w:widowControl/>
        <w:tabs>
          <w:tab w:val="left" w:pos="5670"/>
        </w:tabs>
        <w:autoSpaceDE/>
        <w:autoSpaceDN/>
        <w:jc w:val="both"/>
        <w:rPr>
          <w:rFonts w:asciiTheme="minorHAnsi" w:hAnsiTheme="minorHAnsi" w:cstheme="minorHAnsi"/>
          <w:lang w:eastAsia="pl-PL"/>
        </w:rPr>
      </w:pPr>
    </w:p>
    <w:tbl>
      <w:tblPr>
        <w:tblW w:w="494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
        <w:gridCol w:w="1549"/>
        <w:gridCol w:w="1359"/>
        <w:gridCol w:w="1499"/>
        <w:gridCol w:w="2223"/>
        <w:gridCol w:w="2215"/>
      </w:tblGrid>
      <w:tr w:rsidR="00D24B9B" w:rsidRPr="00991F16" w14:paraId="23A37844" w14:textId="77777777" w:rsidTr="00D24B9B">
        <w:trPr>
          <w:cantSplit/>
          <w:trHeight w:val="626"/>
        </w:trPr>
        <w:tc>
          <w:tcPr>
            <w:tcW w:w="260" w:type="pct"/>
            <w:vAlign w:val="center"/>
          </w:tcPr>
          <w:p w14:paraId="1F623E0C" w14:textId="77777777" w:rsidR="00D24B9B" w:rsidRPr="00991F16" w:rsidRDefault="00D24B9B" w:rsidP="005059C0">
            <w:pPr>
              <w:widowControl/>
              <w:autoSpaceDE/>
              <w:autoSpaceDN/>
              <w:jc w:val="center"/>
              <w:rPr>
                <w:rFonts w:asciiTheme="minorHAnsi" w:hAnsiTheme="minorHAnsi" w:cstheme="minorHAnsi"/>
                <w:b/>
                <w:lang w:eastAsia="pl-PL"/>
              </w:rPr>
            </w:pPr>
            <w:r w:rsidRPr="00991F16">
              <w:rPr>
                <w:rFonts w:asciiTheme="minorHAnsi" w:hAnsiTheme="minorHAnsi" w:cstheme="minorHAnsi"/>
                <w:b/>
                <w:lang w:eastAsia="pl-PL"/>
              </w:rPr>
              <w:t>Lp.</w:t>
            </w:r>
          </w:p>
        </w:tc>
        <w:tc>
          <w:tcPr>
            <w:tcW w:w="830" w:type="pct"/>
            <w:vAlign w:val="center"/>
          </w:tcPr>
          <w:p w14:paraId="16F30C22" w14:textId="17B2FA0C" w:rsidR="00D24B9B" w:rsidRPr="00991F16" w:rsidRDefault="00D24B9B" w:rsidP="005059C0">
            <w:pPr>
              <w:widowControl/>
              <w:autoSpaceDE/>
              <w:autoSpaceDN/>
              <w:jc w:val="center"/>
              <w:rPr>
                <w:rFonts w:asciiTheme="minorHAnsi" w:hAnsiTheme="minorHAnsi" w:cstheme="minorHAnsi"/>
                <w:b/>
                <w:lang w:eastAsia="pl-PL"/>
              </w:rPr>
            </w:pPr>
            <w:r w:rsidRPr="00991F16">
              <w:rPr>
                <w:rFonts w:asciiTheme="minorHAnsi" w:hAnsiTheme="minorHAnsi" w:cstheme="minorHAnsi"/>
                <w:b/>
                <w:lang w:eastAsia="pl-PL"/>
              </w:rPr>
              <w:t xml:space="preserve">Przedmiot </w:t>
            </w:r>
            <w:r>
              <w:rPr>
                <w:rFonts w:asciiTheme="minorHAnsi" w:hAnsiTheme="minorHAnsi" w:cstheme="minorHAnsi"/>
                <w:b/>
                <w:lang w:eastAsia="pl-PL"/>
              </w:rPr>
              <w:t>usługi</w:t>
            </w:r>
          </w:p>
        </w:tc>
        <w:tc>
          <w:tcPr>
            <w:tcW w:w="728" w:type="pct"/>
            <w:vAlign w:val="center"/>
          </w:tcPr>
          <w:p w14:paraId="0525298E" w14:textId="77777777" w:rsidR="00D24B9B" w:rsidRPr="00991F16" w:rsidRDefault="00D24B9B" w:rsidP="005059C0">
            <w:pPr>
              <w:widowControl/>
              <w:autoSpaceDE/>
              <w:autoSpaceDN/>
              <w:jc w:val="center"/>
              <w:rPr>
                <w:rFonts w:asciiTheme="minorHAnsi" w:hAnsiTheme="minorHAnsi" w:cstheme="minorHAnsi"/>
                <w:b/>
                <w:lang w:eastAsia="pl-PL"/>
              </w:rPr>
            </w:pPr>
            <w:r w:rsidRPr="00991F16">
              <w:rPr>
                <w:rFonts w:asciiTheme="minorHAnsi" w:hAnsiTheme="minorHAnsi" w:cstheme="minorHAnsi"/>
                <w:b/>
                <w:lang w:eastAsia="pl-PL"/>
              </w:rPr>
              <w:t>Odbiorca</w:t>
            </w:r>
          </w:p>
        </w:tc>
        <w:tc>
          <w:tcPr>
            <w:tcW w:w="803" w:type="pct"/>
          </w:tcPr>
          <w:p w14:paraId="3179BD20" w14:textId="51A9E89F" w:rsidR="00D24B9B" w:rsidRPr="00D24B9B" w:rsidRDefault="00D24B9B" w:rsidP="00D24B9B">
            <w:pPr>
              <w:widowControl/>
              <w:autoSpaceDE/>
              <w:autoSpaceDN/>
              <w:jc w:val="center"/>
              <w:rPr>
                <w:rFonts w:asciiTheme="minorHAnsi" w:hAnsiTheme="minorHAnsi" w:cstheme="minorHAnsi"/>
                <w:b/>
                <w:lang w:eastAsia="pl-PL"/>
              </w:rPr>
            </w:pPr>
            <w:r w:rsidRPr="00D24B9B">
              <w:rPr>
                <w:rFonts w:asciiTheme="minorHAnsi" w:hAnsiTheme="minorHAnsi" w:cstheme="minorHAnsi"/>
                <w:b/>
                <w:lang w:eastAsia="pl-PL"/>
              </w:rPr>
              <w:t xml:space="preserve">Data wykonania </w:t>
            </w:r>
            <w:r>
              <w:rPr>
                <w:rFonts w:asciiTheme="minorHAnsi" w:hAnsiTheme="minorHAnsi" w:cstheme="minorHAnsi"/>
                <w:b/>
                <w:lang w:eastAsia="pl-PL"/>
              </w:rPr>
              <w:t xml:space="preserve">usługi od – do </w:t>
            </w:r>
          </w:p>
          <w:p w14:paraId="7DB7DEB6" w14:textId="12606943" w:rsidR="00D24B9B" w:rsidRPr="00991F16" w:rsidRDefault="00D24B9B" w:rsidP="00D24B9B">
            <w:pPr>
              <w:widowControl/>
              <w:autoSpaceDE/>
              <w:autoSpaceDN/>
              <w:jc w:val="center"/>
              <w:rPr>
                <w:rFonts w:asciiTheme="minorHAnsi" w:hAnsiTheme="minorHAnsi" w:cstheme="minorHAnsi"/>
                <w:b/>
                <w:lang w:eastAsia="pl-PL"/>
              </w:rPr>
            </w:pPr>
          </w:p>
        </w:tc>
        <w:tc>
          <w:tcPr>
            <w:tcW w:w="1191" w:type="pct"/>
          </w:tcPr>
          <w:p w14:paraId="44114398" w14:textId="5834AE11" w:rsidR="00D24B9B" w:rsidRPr="00991F16" w:rsidRDefault="00D24B9B" w:rsidP="005059C0">
            <w:pPr>
              <w:widowControl/>
              <w:autoSpaceDE/>
              <w:autoSpaceDN/>
              <w:jc w:val="center"/>
              <w:rPr>
                <w:rFonts w:asciiTheme="minorHAnsi" w:hAnsiTheme="minorHAnsi" w:cstheme="minorHAnsi"/>
                <w:b/>
                <w:lang w:eastAsia="pl-PL"/>
              </w:rPr>
            </w:pPr>
            <w:r>
              <w:rPr>
                <w:rFonts w:asciiTheme="minorHAnsi" w:hAnsiTheme="minorHAnsi" w:cstheme="minorHAnsi"/>
                <w:b/>
                <w:lang w:eastAsia="pl-PL"/>
              </w:rPr>
              <w:t xml:space="preserve">Liczba uczestników </w:t>
            </w:r>
          </w:p>
        </w:tc>
        <w:tc>
          <w:tcPr>
            <w:tcW w:w="1187" w:type="pct"/>
            <w:vAlign w:val="center"/>
          </w:tcPr>
          <w:p w14:paraId="136C717E" w14:textId="0539CD7D" w:rsidR="00D24B9B" w:rsidRDefault="00D24B9B" w:rsidP="00D24B9B">
            <w:pPr>
              <w:widowControl/>
              <w:autoSpaceDE/>
              <w:autoSpaceDN/>
              <w:jc w:val="center"/>
              <w:rPr>
                <w:rFonts w:asciiTheme="minorHAnsi" w:hAnsiTheme="minorHAnsi" w:cstheme="minorHAnsi"/>
                <w:b/>
                <w:lang w:eastAsia="pl-PL"/>
              </w:rPr>
            </w:pPr>
            <w:r>
              <w:rPr>
                <w:rFonts w:asciiTheme="minorHAnsi" w:hAnsiTheme="minorHAnsi" w:cstheme="minorHAnsi"/>
                <w:b/>
                <w:lang w:eastAsia="pl-PL"/>
              </w:rPr>
              <w:t xml:space="preserve">Usługa </w:t>
            </w:r>
            <w:r w:rsidRPr="00D24B9B">
              <w:rPr>
                <w:rFonts w:asciiTheme="minorHAnsi" w:hAnsiTheme="minorHAnsi" w:cstheme="minorHAnsi"/>
                <w:b/>
                <w:lang w:eastAsia="pl-PL"/>
              </w:rPr>
              <w:t xml:space="preserve">polegała co najmniej na zapewnieniu sali konferencyjnej, wyżywienia, zakwaterowania uczestników </w:t>
            </w:r>
          </w:p>
          <w:p w14:paraId="069BD769" w14:textId="4831C3DC" w:rsidR="00D24B9B" w:rsidRPr="00991F16" w:rsidRDefault="00D24B9B" w:rsidP="00D24B9B">
            <w:pPr>
              <w:widowControl/>
              <w:autoSpaceDE/>
              <w:autoSpaceDN/>
              <w:jc w:val="center"/>
              <w:rPr>
                <w:rFonts w:asciiTheme="minorHAnsi" w:hAnsiTheme="minorHAnsi" w:cstheme="minorHAnsi"/>
                <w:b/>
                <w:lang w:eastAsia="pl-PL"/>
              </w:rPr>
            </w:pPr>
            <w:r>
              <w:rPr>
                <w:rFonts w:asciiTheme="minorHAnsi" w:hAnsiTheme="minorHAnsi" w:cstheme="minorHAnsi"/>
                <w:b/>
                <w:lang w:eastAsia="pl-PL"/>
              </w:rPr>
              <w:t>TAK/ NIE</w:t>
            </w:r>
          </w:p>
        </w:tc>
      </w:tr>
      <w:tr w:rsidR="00D24B9B" w:rsidRPr="00991F16" w14:paraId="763A2E06" w14:textId="77777777" w:rsidTr="00D24B9B">
        <w:trPr>
          <w:cantSplit/>
          <w:trHeight w:val="423"/>
        </w:trPr>
        <w:tc>
          <w:tcPr>
            <w:tcW w:w="260" w:type="pct"/>
            <w:vAlign w:val="center"/>
          </w:tcPr>
          <w:p w14:paraId="5149871E" w14:textId="77777777" w:rsidR="00D24B9B" w:rsidRPr="00991F16" w:rsidRDefault="00D24B9B" w:rsidP="005059C0">
            <w:pPr>
              <w:widowControl/>
              <w:autoSpaceDE/>
              <w:autoSpaceDN/>
              <w:jc w:val="center"/>
              <w:rPr>
                <w:rFonts w:asciiTheme="minorHAnsi" w:hAnsiTheme="minorHAnsi" w:cstheme="minorHAnsi"/>
                <w:lang w:eastAsia="pl-PL"/>
              </w:rPr>
            </w:pPr>
            <w:r w:rsidRPr="00991F16">
              <w:rPr>
                <w:rFonts w:asciiTheme="minorHAnsi" w:hAnsiTheme="minorHAnsi" w:cstheme="minorHAnsi"/>
                <w:lang w:eastAsia="pl-PL"/>
              </w:rPr>
              <w:t>1.</w:t>
            </w:r>
          </w:p>
        </w:tc>
        <w:tc>
          <w:tcPr>
            <w:tcW w:w="830" w:type="pct"/>
            <w:vAlign w:val="center"/>
          </w:tcPr>
          <w:p w14:paraId="0CD16F81" w14:textId="77777777" w:rsidR="00D24B9B" w:rsidRPr="00991F16" w:rsidRDefault="00D24B9B" w:rsidP="005059C0">
            <w:pPr>
              <w:widowControl/>
              <w:autoSpaceDE/>
              <w:autoSpaceDN/>
              <w:rPr>
                <w:rFonts w:asciiTheme="minorHAnsi" w:hAnsiTheme="minorHAnsi" w:cstheme="minorHAnsi"/>
                <w:lang w:eastAsia="pl-PL"/>
              </w:rPr>
            </w:pPr>
          </w:p>
          <w:p w14:paraId="59AF6707" w14:textId="77777777" w:rsidR="00D24B9B" w:rsidRPr="00991F16" w:rsidRDefault="00D24B9B" w:rsidP="005059C0">
            <w:pPr>
              <w:widowControl/>
              <w:autoSpaceDE/>
              <w:autoSpaceDN/>
              <w:rPr>
                <w:rFonts w:asciiTheme="minorHAnsi" w:hAnsiTheme="minorHAnsi" w:cstheme="minorHAnsi"/>
                <w:lang w:eastAsia="pl-PL"/>
              </w:rPr>
            </w:pPr>
          </w:p>
          <w:p w14:paraId="3910561A" w14:textId="77777777" w:rsidR="00D24B9B" w:rsidRPr="00991F16" w:rsidRDefault="00D24B9B" w:rsidP="005059C0">
            <w:pPr>
              <w:widowControl/>
              <w:autoSpaceDE/>
              <w:autoSpaceDN/>
              <w:rPr>
                <w:rFonts w:asciiTheme="minorHAnsi" w:hAnsiTheme="minorHAnsi" w:cstheme="minorHAnsi"/>
                <w:lang w:eastAsia="pl-PL"/>
              </w:rPr>
            </w:pPr>
          </w:p>
        </w:tc>
        <w:tc>
          <w:tcPr>
            <w:tcW w:w="728" w:type="pct"/>
            <w:vAlign w:val="center"/>
          </w:tcPr>
          <w:p w14:paraId="42C40620" w14:textId="77777777" w:rsidR="00D24B9B" w:rsidRPr="00991F16" w:rsidRDefault="00D24B9B" w:rsidP="005059C0">
            <w:pPr>
              <w:widowControl/>
              <w:autoSpaceDE/>
              <w:autoSpaceDN/>
              <w:rPr>
                <w:rFonts w:asciiTheme="minorHAnsi" w:hAnsiTheme="minorHAnsi" w:cstheme="minorHAnsi"/>
                <w:lang w:eastAsia="pl-PL"/>
              </w:rPr>
            </w:pPr>
          </w:p>
        </w:tc>
        <w:tc>
          <w:tcPr>
            <w:tcW w:w="803" w:type="pct"/>
          </w:tcPr>
          <w:p w14:paraId="752BDBEE" w14:textId="77777777" w:rsidR="00D24B9B" w:rsidRPr="00991F16" w:rsidRDefault="00D24B9B" w:rsidP="005059C0">
            <w:pPr>
              <w:widowControl/>
              <w:autoSpaceDE/>
              <w:autoSpaceDN/>
              <w:rPr>
                <w:rFonts w:asciiTheme="minorHAnsi" w:hAnsiTheme="minorHAnsi" w:cstheme="minorHAnsi"/>
                <w:lang w:eastAsia="pl-PL"/>
              </w:rPr>
            </w:pPr>
          </w:p>
        </w:tc>
        <w:tc>
          <w:tcPr>
            <w:tcW w:w="1191" w:type="pct"/>
          </w:tcPr>
          <w:p w14:paraId="6D4FF01A" w14:textId="77777777" w:rsidR="00D24B9B" w:rsidRPr="00991F16" w:rsidRDefault="00D24B9B" w:rsidP="005059C0">
            <w:pPr>
              <w:widowControl/>
              <w:autoSpaceDE/>
              <w:autoSpaceDN/>
              <w:rPr>
                <w:rFonts w:asciiTheme="minorHAnsi" w:hAnsiTheme="minorHAnsi" w:cstheme="minorHAnsi"/>
                <w:lang w:eastAsia="pl-PL"/>
              </w:rPr>
            </w:pPr>
          </w:p>
        </w:tc>
        <w:tc>
          <w:tcPr>
            <w:tcW w:w="1187" w:type="pct"/>
            <w:vAlign w:val="center"/>
          </w:tcPr>
          <w:p w14:paraId="2EA11F4A" w14:textId="655AF402" w:rsidR="00D24B9B" w:rsidRPr="00991F16" w:rsidRDefault="00D24B9B" w:rsidP="005059C0">
            <w:pPr>
              <w:widowControl/>
              <w:autoSpaceDE/>
              <w:autoSpaceDN/>
              <w:rPr>
                <w:rFonts w:asciiTheme="minorHAnsi" w:hAnsiTheme="minorHAnsi" w:cstheme="minorHAnsi"/>
                <w:lang w:eastAsia="pl-PL"/>
              </w:rPr>
            </w:pPr>
          </w:p>
        </w:tc>
      </w:tr>
      <w:tr w:rsidR="00D24B9B" w:rsidRPr="00991F16" w14:paraId="36BFBBAB" w14:textId="77777777" w:rsidTr="00D24B9B">
        <w:trPr>
          <w:cantSplit/>
          <w:trHeight w:val="423"/>
        </w:trPr>
        <w:tc>
          <w:tcPr>
            <w:tcW w:w="260" w:type="pct"/>
            <w:vAlign w:val="center"/>
          </w:tcPr>
          <w:p w14:paraId="265F15C0" w14:textId="562673FD" w:rsidR="00D24B9B" w:rsidRDefault="00D24B9B" w:rsidP="005059C0">
            <w:pPr>
              <w:widowControl/>
              <w:autoSpaceDE/>
              <w:autoSpaceDN/>
              <w:jc w:val="center"/>
              <w:rPr>
                <w:rFonts w:asciiTheme="minorHAnsi" w:hAnsiTheme="minorHAnsi" w:cstheme="minorHAnsi"/>
                <w:lang w:eastAsia="pl-PL"/>
              </w:rPr>
            </w:pPr>
          </w:p>
          <w:p w14:paraId="1C3C9D69" w14:textId="3B8A3C66" w:rsidR="00D24B9B" w:rsidRDefault="00D24B9B" w:rsidP="005059C0">
            <w:pPr>
              <w:widowControl/>
              <w:autoSpaceDE/>
              <w:autoSpaceDN/>
              <w:jc w:val="center"/>
              <w:rPr>
                <w:rFonts w:asciiTheme="minorHAnsi" w:hAnsiTheme="minorHAnsi" w:cstheme="minorHAnsi"/>
                <w:lang w:eastAsia="pl-PL"/>
              </w:rPr>
            </w:pPr>
            <w:r>
              <w:rPr>
                <w:rFonts w:asciiTheme="minorHAnsi" w:hAnsiTheme="minorHAnsi" w:cstheme="minorHAnsi"/>
                <w:lang w:eastAsia="pl-PL"/>
              </w:rPr>
              <w:t>2.</w:t>
            </w:r>
          </w:p>
          <w:p w14:paraId="1BBACEC5" w14:textId="4B736E66" w:rsidR="00D24B9B" w:rsidRPr="00991F16" w:rsidRDefault="00D24B9B" w:rsidP="005059C0">
            <w:pPr>
              <w:widowControl/>
              <w:autoSpaceDE/>
              <w:autoSpaceDN/>
              <w:jc w:val="center"/>
              <w:rPr>
                <w:rFonts w:asciiTheme="minorHAnsi" w:hAnsiTheme="minorHAnsi" w:cstheme="minorHAnsi"/>
                <w:lang w:eastAsia="pl-PL"/>
              </w:rPr>
            </w:pPr>
          </w:p>
        </w:tc>
        <w:tc>
          <w:tcPr>
            <w:tcW w:w="830" w:type="pct"/>
            <w:vAlign w:val="center"/>
          </w:tcPr>
          <w:p w14:paraId="689B1ABB" w14:textId="77777777" w:rsidR="00D24B9B" w:rsidRPr="00991F16" w:rsidRDefault="00D24B9B" w:rsidP="005059C0">
            <w:pPr>
              <w:widowControl/>
              <w:autoSpaceDE/>
              <w:autoSpaceDN/>
              <w:rPr>
                <w:rFonts w:asciiTheme="minorHAnsi" w:hAnsiTheme="minorHAnsi" w:cstheme="minorHAnsi"/>
                <w:lang w:eastAsia="pl-PL"/>
              </w:rPr>
            </w:pPr>
          </w:p>
        </w:tc>
        <w:tc>
          <w:tcPr>
            <w:tcW w:w="728" w:type="pct"/>
            <w:vAlign w:val="center"/>
          </w:tcPr>
          <w:p w14:paraId="215D567F" w14:textId="77777777" w:rsidR="00D24B9B" w:rsidRPr="00991F16" w:rsidRDefault="00D24B9B" w:rsidP="005059C0">
            <w:pPr>
              <w:widowControl/>
              <w:autoSpaceDE/>
              <w:autoSpaceDN/>
              <w:rPr>
                <w:rFonts w:asciiTheme="minorHAnsi" w:hAnsiTheme="minorHAnsi" w:cstheme="minorHAnsi"/>
                <w:lang w:eastAsia="pl-PL"/>
              </w:rPr>
            </w:pPr>
          </w:p>
        </w:tc>
        <w:tc>
          <w:tcPr>
            <w:tcW w:w="803" w:type="pct"/>
          </w:tcPr>
          <w:p w14:paraId="14CC0275" w14:textId="77777777" w:rsidR="00D24B9B" w:rsidRPr="00991F16" w:rsidRDefault="00D24B9B" w:rsidP="005059C0">
            <w:pPr>
              <w:widowControl/>
              <w:autoSpaceDE/>
              <w:autoSpaceDN/>
              <w:rPr>
                <w:rFonts w:asciiTheme="minorHAnsi" w:hAnsiTheme="minorHAnsi" w:cstheme="minorHAnsi"/>
                <w:lang w:eastAsia="pl-PL"/>
              </w:rPr>
            </w:pPr>
          </w:p>
        </w:tc>
        <w:tc>
          <w:tcPr>
            <w:tcW w:w="1191" w:type="pct"/>
          </w:tcPr>
          <w:p w14:paraId="7186FE72" w14:textId="77777777" w:rsidR="00D24B9B" w:rsidRPr="00991F16" w:rsidRDefault="00D24B9B" w:rsidP="005059C0">
            <w:pPr>
              <w:widowControl/>
              <w:autoSpaceDE/>
              <w:autoSpaceDN/>
              <w:rPr>
                <w:rFonts w:asciiTheme="minorHAnsi" w:hAnsiTheme="minorHAnsi" w:cstheme="minorHAnsi"/>
                <w:lang w:eastAsia="pl-PL"/>
              </w:rPr>
            </w:pPr>
          </w:p>
        </w:tc>
        <w:tc>
          <w:tcPr>
            <w:tcW w:w="1187" w:type="pct"/>
            <w:vAlign w:val="center"/>
          </w:tcPr>
          <w:p w14:paraId="62DC413D" w14:textId="77777777" w:rsidR="00D24B9B" w:rsidRPr="00991F16" w:rsidRDefault="00D24B9B" w:rsidP="005059C0">
            <w:pPr>
              <w:widowControl/>
              <w:autoSpaceDE/>
              <w:autoSpaceDN/>
              <w:rPr>
                <w:rFonts w:asciiTheme="minorHAnsi" w:hAnsiTheme="minorHAnsi" w:cstheme="minorHAnsi"/>
                <w:lang w:eastAsia="pl-PL"/>
              </w:rPr>
            </w:pPr>
          </w:p>
        </w:tc>
      </w:tr>
      <w:tr w:rsidR="00D24B9B" w:rsidRPr="00991F16" w14:paraId="0314AE68" w14:textId="77777777" w:rsidTr="00D24B9B">
        <w:trPr>
          <w:cantSplit/>
          <w:trHeight w:val="423"/>
        </w:trPr>
        <w:tc>
          <w:tcPr>
            <w:tcW w:w="260" w:type="pct"/>
            <w:vAlign w:val="center"/>
          </w:tcPr>
          <w:p w14:paraId="23A04291" w14:textId="413BF3D7" w:rsidR="00D24B9B" w:rsidRDefault="00D24B9B" w:rsidP="005059C0">
            <w:pPr>
              <w:widowControl/>
              <w:autoSpaceDE/>
              <w:autoSpaceDN/>
              <w:jc w:val="center"/>
              <w:rPr>
                <w:rFonts w:asciiTheme="minorHAnsi" w:hAnsiTheme="minorHAnsi" w:cstheme="minorHAnsi"/>
                <w:lang w:eastAsia="pl-PL"/>
              </w:rPr>
            </w:pPr>
          </w:p>
          <w:p w14:paraId="34065054" w14:textId="7BF80128" w:rsidR="00D24B9B" w:rsidRDefault="00D24B9B" w:rsidP="005059C0">
            <w:pPr>
              <w:widowControl/>
              <w:autoSpaceDE/>
              <w:autoSpaceDN/>
              <w:jc w:val="center"/>
              <w:rPr>
                <w:rFonts w:asciiTheme="minorHAnsi" w:hAnsiTheme="minorHAnsi" w:cstheme="minorHAnsi"/>
                <w:lang w:eastAsia="pl-PL"/>
              </w:rPr>
            </w:pPr>
            <w:r>
              <w:rPr>
                <w:rFonts w:asciiTheme="minorHAnsi" w:hAnsiTheme="minorHAnsi" w:cstheme="minorHAnsi"/>
                <w:lang w:eastAsia="pl-PL"/>
              </w:rPr>
              <w:t xml:space="preserve">3. </w:t>
            </w:r>
          </w:p>
          <w:p w14:paraId="55D03E3F" w14:textId="28D2374D" w:rsidR="00D24B9B" w:rsidRPr="00991F16" w:rsidRDefault="00D24B9B" w:rsidP="005059C0">
            <w:pPr>
              <w:widowControl/>
              <w:autoSpaceDE/>
              <w:autoSpaceDN/>
              <w:jc w:val="center"/>
              <w:rPr>
                <w:rFonts w:asciiTheme="minorHAnsi" w:hAnsiTheme="minorHAnsi" w:cstheme="minorHAnsi"/>
                <w:lang w:eastAsia="pl-PL"/>
              </w:rPr>
            </w:pPr>
          </w:p>
        </w:tc>
        <w:tc>
          <w:tcPr>
            <w:tcW w:w="830" w:type="pct"/>
            <w:vAlign w:val="center"/>
          </w:tcPr>
          <w:p w14:paraId="30F0E22F" w14:textId="77777777" w:rsidR="00D24B9B" w:rsidRPr="00991F16" w:rsidRDefault="00D24B9B" w:rsidP="005059C0">
            <w:pPr>
              <w:widowControl/>
              <w:autoSpaceDE/>
              <w:autoSpaceDN/>
              <w:rPr>
                <w:rFonts w:asciiTheme="minorHAnsi" w:hAnsiTheme="minorHAnsi" w:cstheme="minorHAnsi"/>
                <w:lang w:eastAsia="pl-PL"/>
              </w:rPr>
            </w:pPr>
          </w:p>
        </w:tc>
        <w:tc>
          <w:tcPr>
            <w:tcW w:w="728" w:type="pct"/>
            <w:vAlign w:val="center"/>
          </w:tcPr>
          <w:p w14:paraId="2422031C" w14:textId="77777777" w:rsidR="00D24B9B" w:rsidRPr="00991F16" w:rsidRDefault="00D24B9B" w:rsidP="005059C0">
            <w:pPr>
              <w:widowControl/>
              <w:autoSpaceDE/>
              <w:autoSpaceDN/>
              <w:rPr>
                <w:rFonts w:asciiTheme="minorHAnsi" w:hAnsiTheme="minorHAnsi" w:cstheme="minorHAnsi"/>
                <w:lang w:eastAsia="pl-PL"/>
              </w:rPr>
            </w:pPr>
          </w:p>
        </w:tc>
        <w:tc>
          <w:tcPr>
            <w:tcW w:w="803" w:type="pct"/>
          </w:tcPr>
          <w:p w14:paraId="47DE2170" w14:textId="77777777" w:rsidR="00D24B9B" w:rsidRPr="00991F16" w:rsidRDefault="00D24B9B" w:rsidP="005059C0">
            <w:pPr>
              <w:widowControl/>
              <w:autoSpaceDE/>
              <w:autoSpaceDN/>
              <w:rPr>
                <w:rFonts w:asciiTheme="minorHAnsi" w:hAnsiTheme="minorHAnsi" w:cstheme="minorHAnsi"/>
                <w:lang w:eastAsia="pl-PL"/>
              </w:rPr>
            </w:pPr>
          </w:p>
        </w:tc>
        <w:tc>
          <w:tcPr>
            <w:tcW w:w="1191" w:type="pct"/>
          </w:tcPr>
          <w:p w14:paraId="2FB59E7B" w14:textId="77777777" w:rsidR="00D24B9B" w:rsidRPr="00991F16" w:rsidRDefault="00D24B9B" w:rsidP="005059C0">
            <w:pPr>
              <w:widowControl/>
              <w:autoSpaceDE/>
              <w:autoSpaceDN/>
              <w:rPr>
                <w:rFonts w:asciiTheme="minorHAnsi" w:hAnsiTheme="minorHAnsi" w:cstheme="minorHAnsi"/>
                <w:lang w:eastAsia="pl-PL"/>
              </w:rPr>
            </w:pPr>
          </w:p>
        </w:tc>
        <w:tc>
          <w:tcPr>
            <w:tcW w:w="1187" w:type="pct"/>
            <w:vAlign w:val="center"/>
          </w:tcPr>
          <w:p w14:paraId="658D9186" w14:textId="77777777" w:rsidR="00D24B9B" w:rsidRPr="00991F16" w:rsidRDefault="00D24B9B" w:rsidP="005059C0">
            <w:pPr>
              <w:widowControl/>
              <w:autoSpaceDE/>
              <w:autoSpaceDN/>
              <w:rPr>
                <w:rFonts w:asciiTheme="minorHAnsi" w:hAnsiTheme="minorHAnsi" w:cstheme="minorHAnsi"/>
                <w:lang w:eastAsia="pl-PL"/>
              </w:rPr>
            </w:pPr>
          </w:p>
        </w:tc>
      </w:tr>
    </w:tbl>
    <w:p w14:paraId="5DCC2B60" w14:textId="7CA8F0C4" w:rsidR="00DC1313" w:rsidRPr="00991F16" w:rsidRDefault="00DC1313" w:rsidP="0076501B">
      <w:pPr>
        <w:widowControl/>
        <w:tabs>
          <w:tab w:val="left" w:pos="5670"/>
        </w:tabs>
        <w:autoSpaceDE/>
        <w:autoSpaceDN/>
        <w:jc w:val="both"/>
        <w:rPr>
          <w:rFonts w:asciiTheme="minorHAnsi" w:hAnsiTheme="minorHAnsi" w:cstheme="minorHAnsi"/>
          <w:lang w:eastAsia="pl-PL"/>
        </w:rPr>
      </w:pPr>
    </w:p>
    <w:p w14:paraId="782988CF" w14:textId="6C7265E8" w:rsidR="00DC1313" w:rsidRPr="00991F16" w:rsidRDefault="00DC1313" w:rsidP="0076501B">
      <w:pPr>
        <w:widowControl/>
        <w:tabs>
          <w:tab w:val="left" w:pos="5670"/>
        </w:tabs>
        <w:autoSpaceDE/>
        <w:autoSpaceDN/>
        <w:jc w:val="both"/>
        <w:rPr>
          <w:rFonts w:asciiTheme="minorHAnsi" w:hAnsiTheme="minorHAnsi" w:cstheme="minorHAnsi"/>
          <w:lang w:eastAsia="pl-PL"/>
        </w:rPr>
      </w:pPr>
    </w:p>
    <w:p w14:paraId="7BBC6718" w14:textId="05CC00A1" w:rsidR="00DC1313" w:rsidRPr="00991F16" w:rsidRDefault="00DC1313" w:rsidP="0076501B">
      <w:pPr>
        <w:widowControl/>
        <w:tabs>
          <w:tab w:val="left" w:pos="5670"/>
        </w:tabs>
        <w:autoSpaceDE/>
        <w:autoSpaceDN/>
        <w:jc w:val="both"/>
        <w:rPr>
          <w:rFonts w:asciiTheme="minorHAnsi" w:hAnsiTheme="minorHAnsi" w:cstheme="minorHAnsi"/>
          <w:lang w:eastAsia="pl-PL"/>
        </w:rPr>
      </w:pPr>
    </w:p>
    <w:p w14:paraId="7E40CC2B" w14:textId="16E589DB" w:rsidR="00DC1313" w:rsidRPr="00991F16" w:rsidRDefault="00DC1313" w:rsidP="0076501B">
      <w:pPr>
        <w:widowControl/>
        <w:tabs>
          <w:tab w:val="left" w:pos="5670"/>
        </w:tabs>
        <w:autoSpaceDE/>
        <w:autoSpaceDN/>
        <w:jc w:val="both"/>
        <w:rPr>
          <w:rFonts w:asciiTheme="minorHAnsi" w:hAnsiTheme="minorHAnsi" w:cstheme="minorHAnsi"/>
          <w:lang w:eastAsia="pl-PL"/>
        </w:rPr>
      </w:pPr>
    </w:p>
    <w:p w14:paraId="7EE65053" w14:textId="64A48213" w:rsidR="00DC1313" w:rsidRPr="00991F16" w:rsidRDefault="00DC1313" w:rsidP="0076501B">
      <w:pPr>
        <w:widowControl/>
        <w:tabs>
          <w:tab w:val="left" w:pos="5670"/>
        </w:tabs>
        <w:autoSpaceDE/>
        <w:autoSpaceDN/>
        <w:jc w:val="both"/>
        <w:rPr>
          <w:rFonts w:asciiTheme="minorHAnsi" w:hAnsiTheme="minorHAnsi" w:cstheme="minorHAnsi"/>
          <w:lang w:eastAsia="pl-PL"/>
        </w:rPr>
      </w:pPr>
    </w:p>
    <w:p w14:paraId="161F11E9" w14:textId="77777777" w:rsidR="00DC1313" w:rsidRPr="00991F16" w:rsidRDefault="00DC1313" w:rsidP="0076501B">
      <w:pPr>
        <w:widowControl/>
        <w:tabs>
          <w:tab w:val="left" w:pos="5670"/>
        </w:tabs>
        <w:autoSpaceDE/>
        <w:autoSpaceDN/>
        <w:jc w:val="both"/>
        <w:rPr>
          <w:rFonts w:asciiTheme="minorHAnsi" w:hAnsiTheme="minorHAnsi" w:cstheme="minorHAnsi"/>
          <w:lang w:eastAsia="pl-PL"/>
        </w:rPr>
      </w:pPr>
    </w:p>
    <w:p w14:paraId="229C870C" w14:textId="77777777" w:rsidR="0076501B" w:rsidRPr="00991F16" w:rsidRDefault="0076501B" w:rsidP="0076501B">
      <w:pPr>
        <w:widowControl/>
        <w:tabs>
          <w:tab w:val="left" w:pos="5670"/>
        </w:tabs>
        <w:autoSpaceDE/>
        <w:autoSpaceDN/>
        <w:jc w:val="both"/>
        <w:rPr>
          <w:rFonts w:asciiTheme="minorHAnsi" w:hAnsiTheme="minorHAnsi" w:cstheme="minorHAnsi"/>
          <w:lang w:eastAsia="pl-PL"/>
        </w:rPr>
      </w:pPr>
    </w:p>
    <w:p w14:paraId="6EF1021C" w14:textId="12E2B246" w:rsidR="00D23F9B" w:rsidRPr="00991F16" w:rsidRDefault="0076501B" w:rsidP="0076501B">
      <w:pPr>
        <w:spacing w:before="161"/>
        <w:ind w:right="116"/>
        <w:jc w:val="right"/>
        <w:rPr>
          <w:rFonts w:asciiTheme="minorHAnsi" w:hAnsiTheme="minorHAnsi" w:cstheme="minorHAnsi"/>
          <w:lang w:eastAsia="pl-PL"/>
        </w:rPr>
      </w:pPr>
      <w:r w:rsidRPr="00991F16">
        <w:rPr>
          <w:rFonts w:asciiTheme="minorHAnsi" w:hAnsiTheme="minorHAnsi" w:cstheme="minorHAnsi"/>
          <w:lang w:eastAsia="pl-PL"/>
        </w:rPr>
        <w:t>................................., dn. ..................... 202</w:t>
      </w:r>
      <w:r w:rsidR="009C5871" w:rsidRPr="00991F16">
        <w:rPr>
          <w:rFonts w:asciiTheme="minorHAnsi" w:hAnsiTheme="minorHAnsi" w:cstheme="minorHAnsi"/>
          <w:lang w:eastAsia="pl-PL"/>
        </w:rPr>
        <w:t>1</w:t>
      </w:r>
      <w:r w:rsidRPr="00991F16">
        <w:rPr>
          <w:rFonts w:asciiTheme="minorHAnsi" w:hAnsiTheme="minorHAnsi" w:cstheme="minorHAnsi"/>
          <w:lang w:eastAsia="pl-PL"/>
        </w:rPr>
        <w:t xml:space="preserve"> r.      </w:t>
      </w:r>
    </w:p>
    <w:p w14:paraId="7D48A972" w14:textId="73AA7FAD" w:rsidR="0076501B" w:rsidRPr="00991F16" w:rsidRDefault="0076501B" w:rsidP="0076501B">
      <w:pPr>
        <w:spacing w:before="161"/>
        <w:ind w:right="116"/>
        <w:jc w:val="right"/>
        <w:rPr>
          <w:rFonts w:asciiTheme="minorHAnsi" w:hAnsiTheme="minorHAnsi" w:cstheme="minorHAnsi"/>
          <w:b/>
          <w:i/>
        </w:rPr>
      </w:pPr>
      <w:r w:rsidRPr="00991F16">
        <w:rPr>
          <w:rFonts w:asciiTheme="minorHAnsi" w:hAnsiTheme="minorHAnsi" w:cstheme="minorHAnsi"/>
          <w:lang w:eastAsia="pl-PL"/>
        </w:rPr>
        <w:t xml:space="preserve">       </w:t>
      </w:r>
    </w:p>
    <w:p w14:paraId="43613E4D" w14:textId="77777777" w:rsidR="00D23F9B" w:rsidRPr="00991F16" w:rsidRDefault="00D23F9B" w:rsidP="00D23F9B">
      <w:pPr>
        <w:spacing w:before="161"/>
        <w:ind w:right="116"/>
        <w:jc w:val="right"/>
        <w:rPr>
          <w:rFonts w:asciiTheme="minorHAnsi" w:hAnsiTheme="minorHAnsi" w:cstheme="minorHAnsi"/>
          <w:b/>
          <w:i/>
        </w:rPr>
      </w:pPr>
      <w:r w:rsidRPr="00991F16">
        <w:rPr>
          <w:rFonts w:asciiTheme="minorHAnsi" w:hAnsiTheme="minorHAnsi" w:cstheme="minorHAnsi"/>
          <w:b/>
          <w:i/>
        </w:rPr>
        <w:t>……………………………….</w:t>
      </w:r>
    </w:p>
    <w:p w14:paraId="63D145A7" w14:textId="049FDCC7" w:rsidR="00D23F9B" w:rsidRPr="00991F16" w:rsidRDefault="00D23F9B" w:rsidP="00D23F9B">
      <w:pPr>
        <w:spacing w:before="161"/>
        <w:ind w:right="116"/>
        <w:jc w:val="right"/>
        <w:rPr>
          <w:rFonts w:asciiTheme="minorHAnsi" w:hAnsiTheme="minorHAnsi" w:cstheme="minorHAnsi"/>
          <w:b/>
          <w:i/>
        </w:rPr>
      </w:pPr>
      <w:r w:rsidRPr="00991F16">
        <w:rPr>
          <w:rFonts w:asciiTheme="minorHAnsi" w:hAnsiTheme="minorHAnsi" w:cstheme="minorHAnsi"/>
          <w:b/>
          <w:i/>
        </w:rPr>
        <w:t>Imię i nazwisko podpisano elektronicznie</w:t>
      </w:r>
    </w:p>
    <w:p w14:paraId="73AD3F83" w14:textId="77777777" w:rsidR="00D23F9B" w:rsidRPr="00991F16" w:rsidRDefault="00D23F9B">
      <w:pPr>
        <w:spacing w:before="161"/>
        <w:ind w:right="116"/>
        <w:jc w:val="right"/>
        <w:rPr>
          <w:rFonts w:asciiTheme="minorHAnsi" w:hAnsiTheme="minorHAnsi" w:cstheme="minorHAnsi"/>
          <w:b/>
          <w:i/>
        </w:rPr>
      </w:pPr>
    </w:p>
    <w:p w14:paraId="09E82C53" w14:textId="77777777" w:rsidR="00D23F9B" w:rsidRPr="00991F16" w:rsidRDefault="00D23F9B">
      <w:pPr>
        <w:spacing w:before="161"/>
        <w:ind w:right="116"/>
        <w:jc w:val="right"/>
        <w:rPr>
          <w:rFonts w:asciiTheme="minorHAnsi" w:hAnsiTheme="minorHAnsi" w:cstheme="minorHAnsi"/>
          <w:b/>
          <w:i/>
        </w:rPr>
      </w:pPr>
    </w:p>
    <w:p w14:paraId="31845D91" w14:textId="77777777" w:rsidR="00D23F9B" w:rsidRPr="00991F16" w:rsidRDefault="00D23F9B">
      <w:pPr>
        <w:spacing w:before="161"/>
        <w:ind w:right="116"/>
        <w:jc w:val="right"/>
        <w:rPr>
          <w:rFonts w:asciiTheme="minorHAnsi" w:hAnsiTheme="minorHAnsi" w:cstheme="minorHAnsi"/>
          <w:b/>
          <w:i/>
        </w:rPr>
      </w:pPr>
    </w:p>
    <w:p w14:paraId="15134491" w14:textId="77777777" w:rsidR="00D23F9B" w:rsidRPr="00991F16" w:rsidRDefault="00D23F9B">
      <w:pPr>
        <w:spacing w:before="161"/>
        <w:ind w:right="116"/>
        <w:jc w:val="right"/>
        <w:rPr>
          <w:rFonts w:asciiTheme="minorHAnsi" w:hAnsiTheme="minorHAnsi" w:cstheme="minorHAnsi"/>
          <w:b/>
          <w:i/>
        </w:rPr>
      </w:pPr>
    </w:p>
    <w:p w14:paraId="17AF7C24" w14:textId="77777777" w:rsidR="00D23F9B" w:rsidRPr="00991F16" w:rsidRDefault="00D23F9B">
      <w:pPr>
        <w:spacing w:before="161"/>
        <w:ind w:right="116"/>
        <w:jc w:val="right"/>
        <w:rPr>
          <w:rFonts w:asciiTheme="minorHAnsi" w:hAnsiTheme="minorHAnsi" w:cstheme="minorHAnsi"/>
          <w:b/>
          <w:i/>
        </w:rPr>
      </w:pPr>
    </w:p>
    <w:p w14:paraId="4BA78C9C" w14:textId="77777777" w:rsidR="00D23F9B" w:rsidRPr="00991F16" w:rsidRDefault="00D23F9B">
      <w:pPr>
        <w:spacing w:before="161"/>
        <w:ind w:right="116"/>
        <w:jc w:val="right"/>
        <w:rPr>
          <w:rFonts w:asciiTheme="minorHAnsi" w:hAnsiTheme="minorHAnsi" w:cstheme="minorHAnsi"/>
          <w:b/>
          <w:i/>
        </w:rPr>
      </w:pPr>
    </w:p>
    <w:p w14:paraId="67667363" w14:textId="77777777" w:rsidR="00D23F9B" w:rsidRPr="00991F16" w:rsidRDefault="00D23F9B">
      <w:pPr>
        <w:spacing w:before="161"/>
        <w:ind w:right="116"/>
        <w:jc w:val="right"/>
        <w:rPr>
          <w:rFonts w:asciiTheme="minorHAnsi" w:hAnsiTheme="minorHAnsi" w:cstheme="minorHAnsi"/>
          <w:b/>
          <w:i/>
        </w:rPr>
      </w:pPr>
    </w:p>
    <w:p w14:paraId="308E42DF" w14:textId="77777777" w:rsidR="00D23F9B" w:rsidRPr="00991F16" w:rsidRDefault="00D23F9B">
      <w:pPr>
        <w:spacing w:before="161"/>
        <w:ind w:right="116"/>
        <w:jc w:val="right"/>
        <w:rPr>
          <w:rFonts w:asciiTheme="minorHAnsi" w:hAnsiTheme="minorHAnsi" w:cstheme="minorHAnsi"/>
          <w:b/>
          <w:i/>
        </w:rPr>
      </w:pPr>
    </w:p>
    <w:p w14:paraId="70DDFAF4" w14:textId="4227A91E" w:rsidR="00F7208E" w:rsidRPr="00991F16" w:rsidRDefault="008C7CF7">
      <w:pPr>
        <w:spacing w:before="161"/>
        <w:ind w:right="116"/>
        <w:jc w:val="right"/>
        <w:rPr>
          <w:rFonts w:asciiTheme="minorHAnsi" w:hAnsiTheme="minorHAnsi" w:cstheme="minorHAnsi"/>
          <w:b/>
          <w:i/>
        </w:rPr>
      </w:pPr>
      <w:r w:rsidRPr="00991F16">
        <w:rPr>
          <w:rFonts w:asciiTheme="minorHAnsi" w:hAnsiTheme="minorHAnsi" w:cstheme="minorHAnsi"/>
          <w:b/>
          <w:i/>
        </w:rPr>
        <w:lastRenderedPageBreak/>
        <w:t>Załącznik nr 6 do SWZ</w:t>
      </w:r>
    </w:p>
    <w:p w14:paraId="0EF16997" w14:textId="77777777" w:rsidR="00F7208E" w:rsidRPr="00991F16" w:rsidRDefault="00F7208E">
      <w:pPr>
        <w:pStyle w:val="Tekstpodstawowy"/>
        <w:rPr>
          <w:rFonts w:asciiTheme="minorHAnsi" w:hAnsiTheme="minorHAnsi" w:cstheme="minorHAnsi"/>
          <w:b/>
          <w:i/>
        </w:rPr>
      </w:pPr>
    </w:p>
    <w:p w14:paraId="0340BA81" w14:textId="77777777" w:rsidR="00F7208E" w:rsidRPr="00991F16" w:rsidRDefault="008C7CF7">
      <w:pPr>
        <w:pStyle w:val="Nagwek1"/>
        <w:ind w:left="258"/>
        <w:jc w:val="both"/>
        <w:rPr>
          <w:rFonts w:asciiTheme="minorHAnsi" w:hAnsiTheme="minorHAnsi" w:cstheme="minorHAnsi"/>
        </w:rPr>
      </w:pPr>
      <w:bookmarkStart w:id="19" w:name="_Toc67999497"/>
      <w:r w:rsidRPr="00991F16">
        <w:rPr>
          <w:rFonts w:asciiTheme="minorHAnsi" w:hAnsiTheme="minorHAnsi" w:cstheme="minorHAnsi"/>
        </w:rPr>
        <w:t>Klauzula informacyjna dotycząca przetwarzania danych osobowych</w:t>
      </w:r>
      <w:bookmarkEnd w:id="19"/>
    </w:p>
    <w:p w14:paraId="653F85F5" w14:textId="056193F0" w:rsidR="00F7208E" w:rsidRPr="00991F16" w:rsidRDefault="008C7CF7">
      <w:pPr>
        <w:pStyle w:val="Akapitzlist"/>
        <w:numPr>
          <w:ilvl w:val="0"/>
          <w:numId w:val="2"/>
        </w:numPr>
        <w:tabs>
          <w:tab w:val="left" w:pos="542"/>
        </w:tabs>
        <w:spacing w:before="136" w:line="276" w:lineRule="auto"/>
        <w:ind w:right="116"/>
        <w:rPr>
          <w:rFonts w:asciiTheme="minorHAnsi" w:hAnsiTheme="minorHAnsi" w:cstheme="minorHAnsi"/>
        </w:rPr>
      </w:pPr>
      <w:r w:rsidRPr="00991F16">
        <w:rPr>
          <w:rFonts w:asciiTheme="minorHAnsi" w:hAnsiTheme="minorHAnsi" w:cstheme="minorHAnsi"/>
        </w:rPr>
        <w:t xml:space="preserve">Zgodnie z art. 13 ust. 1 i 2 oraz 14 ust. 1 i 2 rozporządzenia Parlamentu Europejskiego i Rady (UE) 2016/679 z  dnia 27 kwietnia 2016 r. w  sprawie  ochrony  osób  fizycznych  w  związku  </w:t>
      </w:r>
      <w:r w:rsidR="007A2A5C">
        <w:rPr>
          <w:rFonts w:asciiTheme="minorHAnsi" w:hAnsiTheme="minorHAnsi" w:cstheme="minorHAnsi"/>
        </w:rPr>
        <w:br/>
      </w:r>
      <w:r w:rsidRPr="00991F16">
        <w:rPr>
          <w:rFonts w:asciiTheme="minorHAnsi" w:hAnsiTheme="minorHAnsi" w:cstheme="minorHAnsi"/>
        </w:rPr>
        <w:t xml:space="preserve">z przetwarzaniem danych osobowych i w sprawie swobodnego przepływu takich danych oraz uchylenia dyrektywy 95/46/WE (ogólne rozporządzenie o ochronie danych) (Dz. Urz. UE L 119    </w:t>
      </w:r>
      <w:r w:rsidR="007D5EF3">
        <w:rPr>
          <w:rFonts w:asciiTheme="minorHAnsi" w:hAnsiTheme="minorHAnsi" w:cstheme="minorHAnsi"/>
        </w:rPr>
        <w:br/>
      </w:r>
      <w:r w:rsidRPr="00991F16">
        <w:rPr>
          <w:rFonts w:asciiTheme="minorHAnsi" w:hAnsiTheme="minorHAnsi" w:cstheme="minorHAnsi"/>
        </w:rPr>
        <w:t>z 04.05.2016, str. 1), dalej „RODO”, informuję,</w:t>
      </w:r>
      <w:r w:rsidRPr="00991F16">
        <w:rPr>
          <w:rFonts w:asciiTheme="minorHAnsi" w:hAnsiTheme="minorHAnsi" w:cstheme="minorHAnsi"/>
          <w:spacing w:val="-6"/>
        </w:rPr>
        <w:t xml:space="preserve"> </w:t>
      </w:r>
      <w:r w:rsidRPr="00991F16">
        <w:rPr>
          <w:rFonts w:asciiTheme="minorHAnsi" w:hAnsiTheme="minorHAnsi" w:cstheme="minorHAnsi"/>
        </w:rPr>
        <w:t>że:</w:t>
      </w:r>
    </w:p>
    <w:p w14:paraId="5102F075" w14:textId="0B7504C7" w:rsidR="00F7208E" w:rsidRPr="00991F16" w:rsidRDefault="008C7CF7">
      <w:pPr>
        <w:pStyle w:val="Akapitzlist"/>
        <w:numPr>
          <w:ilvl w:val="1"/>
          <w:numId w:val="2"/>
        </w:numPr>
        <w:tabs>
          <w:tab w:val="left" w:pos="825"/>
        </w:tabs>
        <w:spacing w:line="273" w:lineRule="auto"/>
        <w:ind w:left="824" w:right="117"/>
        <w:rPr>
          <w:rFonts w:asciiTheme="minorHAnsi" w:hAnsiTheme="minorHAnsi" w:cstheme="minorHAnsi"/>
          <w:i/>
        </w:rPr>
      </w:pPr>
      <w:r w:rsidRPr="00991F16">
        <w:rPr>
          <w:rFonts w:asciiTheme="minorHAnsi" w:hAnsiTheme="minorHAnsi" w:cstheme="minorHAnsi"/>
        </w:rPr>
        <w:t xml:space="preserve">administratorem Pani/Pana danych osobowych  jest  </w:t>
      </w:r>
      <w:r w:rsidR="00D51A5C" w:rsidRPr="00991F16">
        <w:rPr>
          <w:rFonts w:asciiTheme="minorHAnsi" w:hAnsiTheme="minorHAnsi" w:cstheme="minorHAnsi"/>
        </w:rPr>
        <w:t xml:space="preserve">Centrum Projektów Europejskich </w:t>
      </w:r>
      <w:r w:rsidR="007D5EF3">
        <w:rPr>
          <w:rFonts w:asciiTheme="minorHAnsi" w:hAnsiTheme="minorHAnsi" w:cstheme="minorHAnsi"/>
        </w:rPr>
        <w:br/>
      </w:r>
      <w:r w:rsidR="00D51A5C" w:rsidRPr="00991F16">
        <w:rPr>
          <w:rFonts w:asciiTheme="minorHAnsi" w:hAnsiTheme="minorHAnsi" w:cstheme="minorHAnsi"/>
        </w:rPr>
        <w:t>w Warszawie, ul. Domaniewska 39, 02-672 Warszawa</w:t>
      </w:r>
      <w:r w:rsidRPr="00991F16">
        <w:rPr>
          <w:rFonts w:asciiTheme="minorHAnsi" w:hAnsiTheme="minorHAnsi" w:cstheme="minorHAnsi"/>
        </w:rPr>
        <w:t xml:space="preserve"> (dalej</w:t>
      </w:r>
      <w:r w:rsidRPr="00991F16">
        <w:rPr>
          <w:rFonts w:asciiTheme="minorHAnsi" w:hAnsiTheme="minorHAnsi" w:cstheme="minorHAnsi"/>
          <w:spacing w:val="-3"/>
        </w:rPr>
        <w:t xml:space="preserve"> </w:t>
      </w:r>
      <w:r w:rsidR="00D51A5C" w:rsidRPr="00991F16">
        <w:rPr>
          <w:rFonts w:asciiTheme="minorHAnsi" w:hAnsiTheme="minorHAnsi" w:cstheme="minorHAnsi"/>
        </w:rPr>
        <w:t>CPE</w:t>
      </w:r>
      <w:r w:rsidRPr="00991F16">
        <w:rPr>
          <w:rFonts w:asciiTheme="minorHAnsi" w:hAnsiTheme="minorHAnsi" w:cstheme="minorHAnsi"/>
        </w:rPr>
        <w:t>)</w:t>
      </w:r>
      <w:r w:rsidRPr="00991F16">
        <w:rPr>
          <w:rFonts w:asciiTheme="minorHAnsi" w:hAnsiTheme="minorHAnsi" w:cstheme="minorHAnsi"/>
          <w:i/>
        </w:rPr>
        <w:t>;</w:t>
      </w:r>
    </w:p>
    <w:p w14:paraId="78CF8AEC" w14:textId="77777777" w:rsidR="00F7208E" w:rsidRPr="00991F16" w:rsidRDefault="008C7CF7">
      <w:pPr>
        <w:pStyle w:val="Akapitzlist"/>
        <w:numPr>
          <w:ilvl w:val="1"/>
          <w:numId w:val="2"/>
        </w:numPr>
        <w:tabs>
          <w:tab w:val="left" w:pos="825"/>
        </w:tabs>
        <w:spacing w:before="62" w:line="273" w:lineRule="auto"/>
        <w:ind w:left="824" w:right="116"/>
        <w:rPr>
          <w:rFonts w:asciiTheme="minorHAnsi" w:hAnsiTheme="minorHAnsi" w:cstheme="minorHAnsi"/>
        </w:rPr>
      </w:pPr>
      <w:r w:rsidRPr="00991F16">
        <w:rPr>
          <w:rFonts w:asciiTheme="minorHAnsi" w:hAnsiTheme="minorHAnsi" w:cstheme="minorHAnsi"/>
        </w:rPr>
        <w:t>w sprawach związanych z Pani/Pana danymi proszę kontaktować się z Inspektorem Ochrony Danych,</w:t>
      </w:r>
      <w:r w:rsidRPr="00991F16">
        <w:rPr>
          <w:rFonts w:asciiTheme="minorHAnsi" w:hAnsiTheme="minorHAnsi" w:cstheme="minorHAnsi"/>
          <w:spacing w:val="13"/>
        </w:rPr>
        <w:t xml:space="preserve"> </w:t>
      </w:r>
      <w:r w:rsidRPr="00991F16">
        <w:rPr>
          <w:rFonts w:asciiTheme="minorHAnsi" w:hAnsiTheme="minorHAnsi" w:cstheme="minorHAnsi"/>
        </w:rPr>
        <w:t>kontakt</w:t>
      </w:r>
      <w:r w:rsidRPr="00991F16">
        <w:rPr>
          <w:rFonts w:asciiTheme="minorHAnsi" w:hAnsiTheme="minorHAnsi" w:cstheme="minorHAnsi"/>
          <w:spacing w:val="14"/>
        </w:rPr>
        <w:t xml:space="preserve"> </w:t>
      </w:r>
      <w:r w:rsidRPr="00991F16">
        <w:rPr>
          <w:rFonts w:asciiTheme="minorHAnsi" w:hAnsiTheme="minorHAnsi" w:cstheme="minorHAnsi"/>
        </w:rPr>
        <w:t>pisemny</w:t>
      </w:r>
      <w:r w:rsidRPr="00991F16">
        <w:rPr>
          <w:rFonts w:asciiTheme="minorHAnsi" w:hAnsiTheme="minorHAnsi" w:cstheme="minorHAnsi"/>
          <w:spacing w:val="14"/>
        </w:rPr>
        <w:t xml:space="preserve"> </w:t>
      </w:r>
      <w:r w:rsidRPr="00991F16">
        <w:rPr>
          <w:rFonts w:asciiTheme="minorHAnsi" w:hAnsiTheme="minorHAnsi" w:cstheme="minorHAnsi"/>
        </w:rPr>
        <w:t>za</w:t>
      </w:r>
      <w:r w:rsidRPr="00991F16">
        <w:rPr>
          <w:rFonts w:asciiTheme="minorHAnsi" w:hAnsiTheme="minorHAnsi" w:cstheme="minorHAnsi"/>
          <w:spacing w:val="14"/>
        </w:rPr>
        <w:t xml:space="preserve"> </w:t>
      </w:r>
      <w:r w:rsidRPr="00991F16">
        <w:rPr>
          <w:rFonts w:asciiTheme="minorHAnsi" w:hAnsiTheme="minorHAnsi" w:cstheme="minorHAnsi"/>
        </w:rPr>
        <w:t>pomocą</w:t>
      </w:r>
      <w:r w:rsidRPr="00991F16">
        <w:rPr>
          <w:rFonts w:asciiTheme="minorHAnsi" w:hAnsiTheme="minorHAnsi" w:cstheme="minorHAnsi"/>
          <w:spacing w:val="14"/>
        </w:rPr>
        <w:t xml:space="preserve"> </w:t>
      </w:r>
      <w:r w:rsidRPr="00991F16">
        <w:rPr>
          <w:rFonts w:asciiTheme="minorHAnsi" w:hAnsiTheme="minorHAnsi" w:cstheme="minorHAnsi"/>
        </w:rPr>
        <w:t>poczty</w:t>
      </w:r>
      <w:r w:rsidRPr="00991F16">
        <w:rPr>
          <w:rFonts w:asciiTheme="minorHAnsi" w:hAnsiTheme="minorHAnsi" w:cstheme="minorHAnsi"/>
          <w:spacing w:val="14"/>
        </w:rPr>
        <w:t xml:space="preserve"> </w:t>
      </w:r>
      <w:r w:rsidRPr="00991F16">
        <w:rPr>
          <w:rFonts w:asciiTheme="minorHAnsi" w:hAnsiTheme="minorHAnsi" w:cstheme="minorHAnsi"/>
        </w:rPr>
        <w:t>tradycyjnej</w:t>
      </w:r>
      <w:r w:rsidRPr="00991F16">
        <w:rPr>
          <w:rFonts w:asciiTheme="minorHAnsi" w:hAnsiTheme="minorHAnsi" w:cstheme="minorHAnsi"/>
          <w:spacing w:val="16"/>
        </w:rPr>
        <w:t xml:space="preserve"> </w:t>
      </w:r>
      <w:r w:rsidRPr="00991F16">
        <w:rPr>
          <w:rFonts w:asciiTheme="minorHAnsi" w:hAnsiTheme="minorHAnsi" w:cstheme="minorHAnsi"/>
        </w:rPr>
        <w:t>na</w:t>
      </w:r>
      <w:r w:rsidRPr="00991F16">
        <w:rPr>
          <w:rFonts w:asciiTheme="minorHAnsi" w:hAnsiTheme="minorHAnsi" w:cstheme="minorHAnsi"/>
          <w:spacing w:val="14"/>
        </w:rPr>
        <w:t xml:space="preserve"> </w:t>
      </w:r>
      <w:r w:rsidRPr="00991F16">
        <w:rPr>
          <w:rFonts w:asciiTheme="minorHAnsi" w:hAnsiTheme="minorHAnsi" w:cstheme="minorHAnsi"/>
        </w:rPr>
        <w:t>adres</w:t>
      </w:r>
    </w:p>
    <w:p w14:paraId="4D117872" w14:textId="0C40CBB9" w:rsidR="00F7208E" w:rsidRPr="00991F16" w:rsidRDefault="00C43C8A">
      <w:pPr>
        <w:pStyle w:val="Tekstpodstawowy"/>
        <w:spacing w:before="2" w:line="276" w:lineRule="auto"/>
        <w:ind w:left="824" w:right="117"/>
        <w:jc w:val="both"/>
        <w:rPr>
          <w:rFonts w:asciiTheme="minorHAnsi" w:hAnsiTheme="minorHAnsi" w:cstheme="minorHAnsi"/>
          <w:b/>
        </w:rPr>
      </w:pPr>
      <w:r w:rsidRPr="00991F16">
        <w:rPr>
          <w:rFonts w:asciiTheme="minorHAnsi" w:hAnsiTheme="minorHAnsi" w:cstheme="minorHAnsi"/>
        </w:rPr>
        <w:t xml:space="preserve">Centrum Projektów Europejskich w </w:t>
      </w:r>
      <w:r w:rsidR="0076501B" w:rsidRPr="00991F16">
        <w:rPr>
          <w:rFonts w:asciiTheme="minorHAnsi" w:hAnsiTheme="minorHAnsi" w:cstheme="minorHAnsi"/>
        </w:rPr>
        <w:t>W</w:t>
      </w:r>
      <w:r w:rsidRPr="00991F16">
        <w:rPr>
          <w:rFonts w:asciiTheme="minorHAnsi" w:hAnsiTheme="minorHAnsi" w:cstheme="minorHAnsi"/>
        </w:rPr>
        <w:t xml:space="preserve">arszawie, ul. Domaniewska 39a, 02-672 Warszawa </w:t>
      </w:r>
      <w:r w:rsidR="008C7CF7" w:rsidRPr="00991F16">
        <w:rPr>
          <w:rFonts w:asciiTheme="minorHAnsi" w:hAnsiTheme="minorHAnsi" w:cstheme="minorHAnsi"/>
        </w:rPr>
        <w:t>bądź pocztą elektroniczną na adres e-mail: iod@</w:t>
      </w:r>
      <w:r w:rsidR="00D51A5C" w:rsidRPr="00991F16">
        <w:rPr>
          <w:rFonts w:asciiTheme="minorHAnsi" w:hAnsiTheme="minorHAnsi" w:cstheme="minorHAnsi"/>
        </w:rPr>
        <w:t>cpe</w:t>
      </w:r>
      <w:r w:rsidR="008C7CF7" w:rsidRPr="00991F16">
        <w:rPr>
          <w:rFonts w:asciiTheme="minorHAnsi" w:hAnsiTheme="minorHAnsi" w:cstheme="minorHAnsi"/>
        </w:rPr>
        <w:t>.gov.pl</w:t>
      </w:r>
      <w:r w:rsidR="008C7CF7" w:rsidRPr="00991F16">
        <w:rPr>
          <w:rFonts w:asciiTheme="minorHAnsi" w:hAnsiTheme="minorHAnsi" w:cstheme="minorHAnsi"/>
          <w:b/>
        </w:rPr>
        <w:t>;</w:t>
      </w:r>
    </w:p>
    <w:p w14:paraId="324678DE" w14:textId="17828629" w:rsidR="00F7208E" w:rsidRPr="00991F16" w:rsidRDefault="008C7CF7">
      <w:pPr>
        <w:pStyle w:val="Akapitzlist"/>
        <w:numPr>
          <w:ilvl w:val="1"/>
          <w:numId w:val="2"/>
        </w:numPr>
        <w:tabs>
          <w:tab w:val="left" w:pos="825"/>
        </w:tabs>
        <w:spacing w:line="276" w:lineRule="auto"/>
        <w:ind w:left="824" w:right="116"/>
        <w:rPr>
          <w:rFonts w:asciiTheme="minorHAnsi" w:hAnsiTheme="minorHAnsi" w:cstheme="minorHAnsi"/>
        </w:rPr>
      </w:pPr>
      <w:r w:rsidRPr="00991F16">
        <w:rPr>
          <w:rFonts w:asciiTheme="minorHAnsi" w:hAnsiTheme="minorHAnsi" w:cstheme="minorHAnsi"/>
        </w:rPr>
        <w:t xml:space="preserve">Pani/Pana dane osobowe przetwarzane będą na podstawie art. 6 ust. 1 lit. c RODO w celu prowadzenia zamówienia publicznego </w:t>
      </w:r>
      <w:r w:rsidR="0045145A" w:rsidRPr="00991F16">
        <w:rPr>
          <w:rFonts w:asciiTheme="minorHAnsi" w:hAnsiTheme="minorHAnsi" w:cstheme="minorHAnsi"/>
        </w:rPr>
        <w:t xml:space="preserve">na </w:t>
      </w:r>
      <w:r w:rsidR="007D5EF3" w:rsidRPr="007D5EF3">
        <w:rPr>
          <w:rFonts w:asciiTheme="minorHAnsi" w:hAnsiTheme="minorHAnsi" w:cstheme="minorHAnsi"/>
        </w:rPr>
        <w:t>dostarczenie wybranych usług w ramach organizacji posiedzeń Komitetu Monitorującego w Programie Współpracy Transgranicznej INTERREG V-A POLSKA- SŁOWACJA 2014-2020 w latach  2021 – 2023</w:t>
      </w:r>
      <w:r w:rsidR="0007721C" w:rsidRPr="00991F16">
        <w:rPr>
          <w:rFonts w:asciiTheme="minorHAnsi" w:hAnsiTheme="minorHAnsi" w:cstheme="minorHAnsi"/>
          <w:i/>
        </w:rPr>
        <w:t xml:space="preserve">, </w:t>
      </w:r>
      <w:r w:rsidRPr="00991F16">
        <w:rPr>
          <w:rFonts w:asciiTheme="minorHAnsi" w:hAnsiTheme="minorHAnsi" w:cstheme="minorHAnsi"/>
          <w:i/>
        </w:rPr>
        <w:t>nr postępowania</w:t>
      </w:r>
      <w:r w:rsidR="00C43C8A" w:rsidRPr="00991F16">
        <w:rPr>
          <w:rFonts w:asciiTheme="minorHAnsi" w:hAnsiTheme="minorHAnsi" w:cstheme="minorHAnsi"/>
          <w:i/>
        </w:rPr>
        <w:t xml:space="preserve">  WA.263.</w:t>
      </w:r>
      <w:r w:rsidR="008E3234">
        <w:rPr>
          <w:rFonts w:asciiTheme="minorHAnsi" w:hAnsiTheme="minorHAnsi" w:cstheme="minorHAnsi"/>
          <w:i/>
        </w:rPr>
        <w:t>2</w:t>
      </w:r>
      <w:r w:rsidR="001E5461">
        <w:rPr>
          <w:rFonts w:asciiTheme="minorHAnsi" w:hAnsiTheme="minorHAnsi" w:cstheme="minorHAnsi"/>
          <w:i/>
        </w:rPr>
        <w:t>8</w:t>
      </w:r>
      <w:r w:rsidR="00C43C8A" w:rsidRPr="00991F16">
        <w:rPr>
          <w:rFonts w:asciiTheme="minorHAnsi" w:hAnsiTheme="minorHAnsi" w:cstheme="minorHAnsi"/>
          <w:i/>
        </w:rPr>
        <w:t>.2021.</w:t>
      </w:r>
      <w:r w:rsidR="001E5461">
        <w:rPr>
          <w:rFonts w:asciiTheme="minorHAnsi" w:hAnsiTheme="minorHAnsi" w:cstheme="minorHAnsi"/>
          <w:i/>
        </w:rPr>
        <w:t>KR</w:t>
      </w:r>
      <w:r w:rsidRPr="00991F16">
        <w:rPr>
          <w:rFonts w:asciiTheme="minorHAnsi" w:hAnsiTheme="minorHAnsi" w:cstheme="minorHAnsi"/>
        </w:rPr>
        <w:t>, udzielonego w trybie podstawowym bez negocjacji art. 275 pkt 1 ustawy</w:t>
      </w:r>
      <w:r w:rsidRPr="00991F16">
        <w:rPr>
          <w:rFonts w:asciiTheme="minorHAnsi" w:hAnsiTheme="minorHAnsi" w:cstheme="minorHAnsi"/>
          <w:spacing w:val="-1"/>
        </w:rPr>
        <w:t xml:space="preserve"> </w:t>
      </w:r>
      <w:proofErr w:type="spellStart"/>
      <w:r w:rsidRPr="00991F16">
        <w:rPr>
          <w:rFonts w:asciiTheme="minorHAnsi" w:hAnsiTheme="minorHAnsi" w:cstheme="minorHAnsi"/>
        </w:rPr>
        <w:t>Pzp</w:t>
      </w:r>
      <w:proofErr w:type="spellEnd"/>
      <w:r w:rsidRPr="00991F16">
        <w:rPr>
          <w:rFonts w:asciiTheme="minorHAnsi" w:hAnsiTheme="minorHAnsi" w:cstheme="minorHAnsi"/>
        </w:rPr>
        <w:t>;</w:t>
      </w:r>
    </w:p>
    <w:p w14:paraId="5497B31D" w14:textId="77777777" w:rsidR="00F7208E" w:rsidRPr="00991F16" w:rsidRDefault="008C7CF7">
      <w:pPr>
        <w:pStyle w:val="Akapitzlist"/>
        <w:numPr>
          <w:ilvl w:val="1"/>
          <w:numId w:val="2"/>
        </w:numPr>
        <w:tabs>
          <w:tab w:val="left" w:pos="825"/>
        </w:tabs>
        <w:spacing w:before="56"/>
        <w:rPr>
          <w:rFonts w:asciiTheme="minorHAnsi" w:hAnsiTheme="minorHAnsi" w:cstheme="minorHAnsi"/>
        </w:rPr>
      </w:pPr>
      <w:r w:rsidRPr="00991F16">
        <w:rPr>
          <w:rFonts w:asciiTheme="minorHAnsi" w:hAnsiTheme="minorHAnsi" w:cstheme="minorHAnsi"/>
        </w:rPr>
        <w:t>Pani/Pana</w:t>
      </w:r>
      <w:r w:rsidRPr="00991F16">
        <w:rPr>
          <w:rFonts w:asciiTheme="minorHAnsi" w:hAnsiTheme="minorHAnsi" w:cstheme="minorHAnsi"/>
          <w:spacing w:val="39"/>
        </w:rPr>
        <w:t xml:space="preserve"> </w:t>
      </w:r>
      <w:r w:rsidRPr="00991F16">
        <w:rPr>
          <w:rFonts w:asciiTheme="minorHAnsi" w:hAnsiTheme="minorHAnsi" w:cstheme="minorHAnsi"/>
        </w:rPr>
        <w:t>dane</w:t>
      </w:r>
      <w:r w:rsidRPr="00991F16">
        <w:rPr>
          <w:rFonts w:asciiTheme="minorHAnsi" w:hAnsiTheme="minorHAnsi" w:cstheme="minorHAnsi"/>
          <w:spacing w:val="39"/>
        </w:rPr>
        <w:t xml:space="preserve"> </w:t>
      </w:r>
      <w:r w:rsidRPr="00991F16">
        <w:rPr>
          <w:rFonts w:asciiTheme="minorHAnsi" w:hAnsiTheme="minorHAnsi" w:cstheme="minorHAnsi"/>
        </w:rPr>
        <w:t>osobowe</w:t>
      </w:r>
      <w:r w:rsidRPr="00991F16">
        <w:rPr>
          <w:rFonts w:asciiTheme="minorHAnsi" w:hAnsiTheme="minorHAnsi" w:cstheme="minorHAnsi"/>
          <w:spacing w:val="39"/>
        </w:rPr>
        <w:t xml:space="preserve"> </w:t>
      </w:r>
      <w:r w:rsidRPr="00991F16">
        <w:rPr>
          <w:rFonts w:asciiTheme="minorHAnsi" w:hAnsiTheme="minorHAnsi" w:cstheme="minorHAnsi"/>
        </w:rPr>
        <w:t>zostały</w:t>
      </w:r>
      <w:r w:rsidRPr="00991F16">
        <w:rPr>
          <w:rFonts w:asciiTheme="minorHAnsi" w:hAnsiTheme="minorHAnsi" w:cstheme="minorHAnsi"/>
          <w:spacing w:val="40"/>
        </w:rPr>
        <w:t xml:space="preserve"> </w:t>
      </w:r>
      <w:r w:rsidRPr="00991F16">
        <w:rPr>
          <w:rFonts w:asciiTheme="minorHAnsi" w:hAnsiTheme="minorHAnsi" w:cstheme="minorHAnsi"/>
        </w:rPr>
        <w:t>pozyskane</w:t>
      </w:r>
      <w:r w:rsidRPr="00991F16">
        <w:rPr>
          <w:rFonts w:asciiTheme="minorHAnsi" w:hAnsiTheme="minorHAnsi" w:cstheme="minorHAnsi"/>
          <w:spacing w:val="38"/>
        </w:rPr>
        <w:t xml:space="preserve"> </w:t>
      </w:r>
      <w:r w:rsidRPr="00991F16">
        <w:rPr>
          <w:rFonts w:asciiTheme="minorHAnsi" w:hAnsiTheme="minorHAnsi" w:cstheme="minorHAnsi"/>
        </w:rPr>
        <w:t>od</w:t>
      </w:r>
      <w:r w:rsidRPr="00991F16">
        <w:rPr>
          <w:rFonts w:asciiTheme="minorHAnsi" w:hAnsiTheme="minorHAnsi" w:cstheme="minorHAnsi"/>
          <w:spacing w:val="39"/>
        </w:rPr>
        <w:t xml:space="preserve"> </w:t>
      </w:r>
      <w:r w:rsidRPr="00991F16">
        <w:rPr>
          <w:rFonts w:asciiTheme="minorHAnsi" w:hAnsiTheme="minorHAnsi" w:cstheme="minorHAnsi"/>
        </w:rPr>
        <w:t>podmiotu,</w:t>
      </w:r>
      <w:r w:rsidRPr="00991F16">
        <w:rPr>
          <w:rFonts w:asciiTheme="minorHAnsi" w:hAnsiTheme="minorHAnsi" w:cstheme="minorHAnsi"/>
          <w:spacing w:val="39"/>
        </w:rPr>
        <w:t xml:space="preserve"> </w:t>
      </w:r>
      <w:r w:rsidRPr="00991F16">
        <w:rPr>
          <w:rFonts w:asciiTheme="minorHAnsi" w:hAnsiTheme="minorHAnsi" w:cstheme="minorHAnsi"/>
        </w:rPr>
        <w:t>który</w:t>
      </w:r>
      <w:r w:rsidRPr="00991F16">
        <w:rPr>
          <w:rFonts w:asciiTheme="minorHAnsi" w:hAnsiTheme="minorHAnsi" w:cstheme="minorHAnsi"/>
          <w:spacing w:val="39"/>
        </w:rPr>
        <w:t xml:space="preserve"> </w:t>
      </w:r>
      <w:r w:rsidRPr="00991F16">
        <w:rPr>
          <w:rFonts w:asciiTheme="minorHAnsi" w:hAnsiTheme="minorHAnsi" w:cstheme="minorHAnsi"/>
        </w:rPr>
        <w:t>odpowiedział</w:t>
      </w:r>
      <w:r w:rsidRPr="00991F16">
        <w:rPr>
          <w:rFonts w:asciiTheme="minorHAnsi" w:hAnsiTheme="minorHAnsi" w:cstheme="minorHAnsi"/>
          <w:spacing w:val="39"/>
        </w:rPr>
        <w:t xml:space="preserve"> </w:t>
      </w:r>
      <w:r w:rsidRPr="00991F16">
        <w:rPr>
          <w:rFonts w:asciiTheme="minorHAnsi" w:hAnsiTheme="minorHAnsi" w:cstheme="minorHAnsi"/>
        </w:rPr>
        <w:t>na</w:t>
      </w:r>
      <w:r w:rsidRPr="00991F16">
        <w:rPr>
          <w:rFonts w:asciiTheme="minorHAnsi" w:hAnsiTheme="minorHAnsi" w:cstheme="minorHAnsi"/>
          <w:spacing w:val="38"/>
        </w:rPr>
        <w:t xml:space="preserve"> </w:t>
      </w:r>
      <w:r w:rsidRPr="00991F16">
        <w:rPr>
          <w:rFonts w:asciiTheme="minorHAnsi" w:hAnsiTheme="minorHAnsi" w:cstheme="minorHAnsi"/>
        </w:rPr>
        <w:t>ogłoszenie</w:t>
      </w:r>
    </w:p>
    <w:p w14:paraId="5ABF50E6" w14:textId="77777777" w:rsidR="00F7208E" w:rsidRPr="00991F16" w:rsidRDefault="008C7CF7">
      <w:pPr>
        <w:pStyle w:val="Tekstpodstawowy"/>
        <w:spacing w:before="38"/>
        <w:ind w:left="824"/>
        <w:rPr>
          <w:rFonts w:asciiTheme="minorHAnsi" w:hAnsiTheme="minorHAnsi" w:cstheme="minorHAnsi"/>
        </w:rPr>
      </w:pPr>
      <w:r w:rsidRPr="00991F16">
        <w:rPr>
          <w:rFonts w:asciiTheme="minorHAnsi" w:hAnsiTheme="minorHAnsi" w:cstheme="minorHAnsi"/>
        </w:rPr>
        <w:t>o postępowaniu o udzielenie zamówienia publicznego wskazanym powyżej;</w:t>
      </w:r>
    </w:p>
    <w:p w14:paraId="788F80EF" w14:textId="64ED2403" w:rsidR="00F7208E" w:rsidRPr="00991F16" w:rsidRDefault="00D51A5C">
      <w:pPr>
        <w:pStyle w:val="Akapitzlist"/>
        <w:numPr>
          <w:ilvl w:val="1"/>
          <w:numId w:val="2"/>
        </w:numPr>
        <w:tabs>
          <w:tab w:val="left" w:pos="825"/>
        </w:tabs>
        <w:spacing w:before="98"/>
        <w:ind w:left="824"/>
        <w:jc w:val="left"/>
        <w:rPr>
          <w:rFonts w:asciiTheme="minorHAnsi" w:hAnsiTheme="minorHAnsi" w:cstheme="minorHAnsi"/>
        </w:rPr>
      </w:pPr>
      <w:r w:rsidRPr="00991F16">
        <w:rPr>
          <w:rFonts w:asciiTheme="minorHAnsi" w:hAnsiTheme="minorHAnsi" w:cstheme="minorHAnsi"/>
        </w:rPr>
        <w:t>CPE</w:t>
      </w:r>
      <w:r w:rsidRPr="00991F16">
        <w:rPr>
          <w:rFonts w:asciiTheme="minorHAnsi" w:hAnsiTheme="minorHAnsi" w:cstheme="minorHAnsi"/>
          <w:spacing w:val="28"/>
        </w:rPr>
        <w:t xml:space="preserve"> </w:t>
      </w:r>
      <w:r w:rsidR="008C7CF7" w:rsidRPr="00991F16">
        <w:rPr>
          <w:rFonts w:asciiTheme="minorHAnsi" w:hAnsiTheme="minorHAnsi" w:cstheme="minorHAnsi"/>
        </w:rPr>
        <w:t>będzie</w:t>
      </w:r>
      <w:r w:rsidR="008C7CF7" w:rsidRPr="00991F16">
        <w:rPr>
          <w:rFonts w:asciiTheme="minorHAnsi" w:hAnsiTheme="minorHAnsi" w:cstheme="minorHAnsi"/>
          <w:spacing w:val="28"/>
        </w:rPr>
        <w:t xml:space="preserve"> </w:t>
      </w:r>
      <w:r w:rsidR="008C7CF7" w:rsidRPr="00991F16">
        <w:rPr>
          <w:rFonts w:asciiTheme="minorHAnsi" w:hAnsiTheme="minorHAnsi" w:cstheme="minorHAnsi"/>
        </w:rPr>
        <w:t>przetwarzał</w:t>
      </w:r>
      <w:r w:rsidRPr="00991F16">
        <w:rPr>
          <w:rFonts w:asciiTheme="minorHAnsi" w:hAnsiTheme="minorHAnsi" w:cstheme="minorHAnsi"/>
        </w:rPr>
        <w:t>o</w:t>
      </w:r>
      <w:r w:rsidR="008C7CF7" w:rsidRPr="00991F16">
        <w:rPr>
          <w:rFonts w:asciiTheme="minorHAnsi" w:hAnsiTheme="minorHAnsi" w:cstheme="minorHAnsi"/>
          <w:spacing w:val="28"/>
        </w:rPr>
        <w:t xml:space="preserve"> </w:t>
      </w:r>
      <w:r w:rsidR="008C7CF7" w:rsidRPr="00991F16">
        <w:rPr>
          <w:rFonts w:asciiTheme="minorHAnsi" w:hAnsiTheme="minorHAnsi" w:cstheme="minorHAnsi"/>
        </w:rPr>
        <w:t>Pani/Pana</w:t>
      </w:r>
      <w:r w:rsidR="008C7CF7" w:rsidRPr="00991F16">
        <w:rPr>
          <w:rFonts w:asciiTheme="minorHAnsi" w:hAnsiTheme="minorHAnsi" w:cstheme="minorHAnsi"/>
          <w:spacing w:val="29"/>
        </w:rPr>
        <w:t xml:space="preserve"> </w:t>
      </w:r>
      <w:r w:rsidR="008C7CF7" w:rsidRPr="00991F16">
        <w:rPr>
          <w:rFonts w:asciiTheme="minorHAnsi" w:hAnsiTheme="minorHAnsi" w:cstheme="minorHAnsi"/>
        </w:rPr>
        <w:t>dane</w:t>
      </w:r>
      <w:r w:rsidR="008C7CF7" w:rsidRPr="00991F16">
        <w:rPr>
          <w:rFonts w:asciiTheme="minorHAnsi" w:hAnsiTheme="minorHAnsi" w:cstheme="minorHAnsi"/>
          <w:spacing w:val="29"/>
        </w:rPr>
        <w:t xml:space="preserve"> </w:t>
      </w:r>
      <w:r w:rsidR="008C7CF7" w:rsidRPr="00991F16">
        <w:rPr>
          <w:rFonts w:asciiTheme="minorHAnsi" w:hAnsiTheme="minorHAnsi" w:cstheme="minorHAnsi"/>
        </w:rPr>
        <w:t>w</w:t>
      </w:r>
      <w:r w:rsidR="008C7CF7" w:rsidRPr="00991F16">
        <w:rPr>
          <w:rFonts w:asciiTheme="minorHAnsi" w:hAnsiTheme="minorHAnsi" w:cstheme="minorHAnsi"/>
          <w:spacing w:val="28"/>
        </w:rPr>
        <w:t xml:space="preserve"> </w:t>
      </w:r>
      <w:r w:rsidR="008C7CF7" w:rsidRPr="00991F16">
        <w:rPr>
          <w:rFonts w:asciiTheme="minorHAnsi" w:hAnsiTheme="minorHAnsi" w:cstheme="minorHAnsi"/>
        </w:rPr>
        <w:t>zakresie</w:t>
      </w:r>
      <w:r w:rsidR="008C7CF7" w:rsidRPr="00991F16">
        <w:rPr>
          <w:rFonts w:asciiTheme="minorHAnsi" w:hAnsiTheme="minorHAnsi" w:cstheme="minorHAnsi"/>
          <w:spacing w:val="30"/>
        </w:rPr>
        <w:t xml:space="preserve"> </w:t>
      </w:r>
      <w:r w:rsidR="008C7CF7" w:rsidRPr="00991F16">
        <w:rPr>
          <w:rFonts w:asciiTheme="minorHAnsi" w:hAnsiTheme="minorHAnsi" w:cstheme="minorHAnsi"/>
        </w:rPr>
        <w:t>danych</w:t>
      </w:r>
      <w:r w:rsidR="008C7CF7" w:rsidRPr="00991F16">
        <w:rPr>
          <w:rFonts w:asciiTheme="minorHAnsi" w:hAnsiTheme="minorHAnsi" w:cstheme="minorHAnsi"/>
          <w:spacing w:val="28"/>
        </w:rPr>
        <w:t xml:space="preserve"> </w:t>
      </w:r>
      <w:r w:rsidR="008C7CF7" w:rsidRPr="00991F16">
        <w:rPr>
          <w:rFonts w:asciiTheme="minorHAnsi" w:hAnsiTheme="minorHAnsi" w:cstheme="minorHAnsi"/>
        </w:rPr>
        <w:t>kontaktowych,</w:t>
      </w:r>
      <w:r w:rsidR="008C7CF7" w:rsidRPr="00991F16">
        <w:rPr>
          <w:rFonts w:asciiTheme="minorHAnsi" w:hAnsiTheme="minorHAnsi" w:cstheme="minorHAnsi"/>
          <w:spacing w:val="29"/>
        </w:rPr>
        <w:t xml:space="preserve"> </w:t>
      </w:r>
      <w:r w:rsidR="008C7CF7" w:rsidRPr="00991F16">
        <w:rPr>
          <w:rFonts w:asciiTheme="minorHAnsi" w:hAnsiTheme="minorHAnsi" w:cstheme="minorHAnsi"/>
        </w:rPr>
        <w:t>informacji</w:t>
      </w:r>
    </w:p>
    <w:p w14:paraId="34525AEB" w14:textId="77777777" w:rsidR="00F7208E" w:rsidRPr="00991F16" w:rsidRDefault="008C7CF7">
      <w:pPr>
        <w:pStyle w:val="Tekstpodstawowy"/>
        <w:spacing w:before="37"/>
        <w:ind w:left="824"/>
        <w:rPr>
          <w:rFonts w:asciiTheme="minorHAnsi" w:hAnsiTheme="minorHAnsi" w:cstheme="minorHAnsi"/>
        </w:rPr>
      </w:pPr>
      <w:r w:rsidRPr="00991F16">
        <w:rPr>
          <w:rFonts w:asciiTheme="minorHAnsi" w:hAnsiTheme="minorHAnsi" w:cstheme="minorHAnsi"/>
        </w:rPr>
        <w:t>o zatrudnieniu, stopni naukowych oraz inne w zakresie podanym przez podmiot składający ofertę</w:t>
      </w:r>
    </w:p>
    <w:p w14:paraId="5676BA38" w14:textId="77777777" w:rsidR="00F7208E" w:rsidRPr="00991F16" w:rsidRDefault="008C7CF7">
      <w:pPr>
        <w:pStyle w:val="Tekstpodstawowy"/>
        <w:spacing w:before="38"/>
        <w:ind w:left="824"/>
        <w:rPr>
          <w:rFonts w:asciiTheme="minorHAnsi" w:hAnsiTheme="minorHAnsi" w:cstheme="minorHAnsi"/>
        </w:rPr>
      </w:pPr>
      <w:r w:rsidRPr="00991F16">
        <w:rPr>
          <w:rFonts w:asciiTheme="minorHAnsi" w:hAnsiTheme="minorHAnsi" w:cstheme="minorHAnsi"/>
        </w:rPr>
        <w:t>w odpowiedzi na ogłoszenie o udzieleniu zamówienia publicznego;</w:t>
      </w:r>
    </w:p>
    <w:p w14:paraId="23D2CFCF" w14:textId="77777777" w:rsidR="00F7208E" w:rsidRPr="00991F16" w:rsidRDefault="008C7CF7">
      <w:pPr>
        <w:pStyle w:val="Akapitzlist"/>
        <w:numPr>
          <w:ilvl w:val="1"/>
          <w:numId w:val="2"/>
        </w:numPr>
        <w:tabs>
          <w:tab w:val="left" w:pos="825"/>
        </w:tabs>
        <w:spacing w:before="98"/>
        <w:jc w:val="left"/>
        <w:rPr>
          <w:rFonts w:asciiTheme="minorHAnsi" w:hAnsiTheme="minorHAnsi" w:cstheme="minorHAnsi"/>
        </w:rPr>
      </w:pPr>
      <w:r w:rsidRPr="00991F16">
        <w:rPr>
          <w:rFonts w:asciiTheme="minorHAnsi" w:hAnsiTheme="minorHAnsi" w:cstheme="minorHAnsi"/>
        </w:rPr>
        <w:t>odbiorcami Pani/Pana danych osobowych będą osoby lub podmioty, którym</w:t>
      </w:r>
      <w:r w:rsidRPr="00991F16">
        <w:rPr>
          <w:rFonts w:asciiTheme="minorHAnsi" w:hAnsiTheme="minorHAnsi" w:cstheme="minorHAnsi"/>
          <w:spacing w:val="54"/>
        </w:rPr>
        <w:t xml:space="preserve"> </w:t>
      </w:r>
      <w:r w:rsidRPr="00991F16">
        <w:rPr>
          <w:rFonts w:asciiTheme="minorHAnsi" w:hAnsiTheme="minorHAnsi" w:cstheme="minorHAnsi"/>
        </w:rPr>
        <w:t>udostępniona</w:t>
      </w:r>
    </w:p>
    <w:p w14:paraId="697B0D64" w14:textId="77777777" w:rsidR="00F7208E" w:rsidRPr="00991F16" w:rsidRDefault="008C7CF7">
      <w:pPr>
        <w:pStyle w:val="Tekstpodstawowy"/>
        <w:spacing w:before="37"/>
        <w:ind w:left="824"/>
        <w:rPr>
          <w:rFonts w:asciiTheme="minorHAnsi" w:hAnsiTheme="minorHAnsi" w:cstheme="minorHAnsi"/>
        </w:rPr>
      </w:pPr>
      <w:r w:rsidRPr="00991F16">
        <w:rPr>
          <w:rFonts w:asciiTheme="minorHAnsi" w:hAnsiTheme="minorHAnsi" w:cstheme="minorHAnsi"/>
        </w:rPr>
        <w:t xml:space="preserve">zostanie dokumentacja postępowania w oparciu o art. 18 oraz art. 74 ustawy </w:t>
      </w:r>
      <w:proofErr w:type="spellStart"/>
      <w:r w:rsidRPr="00991F16">
        <w:rPr>
          <w:rFonts w:asciiTheme="minorHAnsi" w:hAnsiTheme="minorHAnsi" w:cstheme="minorHAnsi"/>
        </w:rPr>
        <w:t>Pzp</w:t>
      </w:r>
      <w:proofErr w:type="spellEnd"/>
      <w:r w:rsidRPr="00991F16">
        <w:rPr>
          <w:rFonts w:asciiTheme="minorHAnsi" w:hAnsiTheme="minorHAnsi" w:cstheme="minorHAnsi"/>
        </w:rPr>
        <w:t>;</w:t>
      </w:r>
    </w:p>
    <w:p w14:paraId="30BDA353" w14:textId="6833E021" w:rsidR="00F7208E" w:rsidRPr="00991F16" w:rsidRDefault="008C7CF7">
      <w:pPr>
        <w:pStyle w:val="Akapitzlist"/>
        <w:numPr>
          <w:ilvl w:val="1"/>
          <w:numId w:val="2"/>
        </w:numPr>
        <w:tabs>
          <w:tab w:val="left" w:pos="825"/>
        </w:tabs>
        <w:spacing w:before="98" w:line="276" w:lineRule="auto"/>
        <w:ind w:left="824" w:right="115"/>
        <w:rPr>
          <w:rFonts w:asciiTheme="minorHAnsi" w:hAnsiTheme="minorHAnsi" w:cstheme="minorHAnsi"/>
        </w:rPr>
      </w:pPr>
      <w:r w:rsidRPr="00991F16">
        <w:rPr>
          <w:rFonts w:asciiTheme="minorHAnsi" w:hAnsiTheme="minorHAnsi" w:cstheme="minorHAnsi"/>
        </w:rPr>
        <w:t xml:space="preserve">Pani/Pana dane osobowe będą przechowywane, zgodnie z art. 78 ust. 1 i 4 ustawy </w:t>
      </w:r>
      <w:proofErr w:type="spellStart"/>
      <w:r w:rsidRPr="00991F16">
        <w:rPr>
          <w:rFonts w:asciiTheme="minorHAnsi" w:hAnsiTheme="minorHAnsi" w:cstheme="minorHAnsi"/>
        </w:rPr>
        <w:t>Pzp</w:t>
      </w:r>
      <w:proofErr w:type="spellEnd"/>
      <w:r w:rsidRPr="00991F16">
        <w:rPr>
          <w:rFonts w:asciiTheme="minorHAnsi" w:hAnsiTheme="minorHAnsi" w:cstheme="minorHAnsi"/>
        </w:rPr>
        <w:t>, przez okres 4 lat od dnia zakończenia postępowania o udzielenie zamówienia, a jeżeli czas trwania umowy</w:t>
      </w:r>
      <w:r w:rsidRPr="00991F16">
        <w:rPr>
          <w:rFonts w:asciiTheme="minorHAnsi" w:hAnsiTheme="minorHAnsi" w:cstheme="minorHAnsi"/>
          <w:spacing w:val="-10"/>
        </w:rPr>
        <w:t xml:space="preserve"> </w:t>
      </w:r>
      <w:r w:rsidRPr="00991F16">
        <w:rPr>
          <w:rFonts w:asciiTheme="minorHAnsi" w:hAnsiTheme="minorHAnsi" w:cstheme="minorHAnsi"/>
        </w:rPr>
        <w:t>przekracza</w:t>
      </w:r>
      <w:r w:rsidRPr="00991F16">
        <w:rPr>
          <w:rFonts w:asciiTheme="minorHAnsi" w:hAnsiTheme="minorHAnsi" w:cstheme="minorHAnsi"/>
          <w:spacing w:val="-9"/>
        </w:rPr>
        <w:t xml:space="preserve"> </w:t>
      </w:r>
      <w:r w:rsidRPr="00991F16">
        <w:rPr>
          <w:rFonts w:asciiTheme="minorHAnsi" w:hAnsiTheme="minorHAnsi" w:cstheme="minorHAnsi"/>
        </w:rPr>
        <w:t>4</w:t>
      </w:r>
      <w:r w:rsidRPr="00991F16">
        <w:rPr>
          <w:rFonts w:asciiTheme="minorHAnsi" w:hAnsiTheme="minorHAnsi" w:cstheme="minorHAnsi"/>
          <w:spacing w:val="-9"/>
        </w:rPr>
        <w:t xml:space="preserve"> </w:t>
      </w:r>
      <w:r w:rsidRPr="00991F16">
        <w:rPr>
          <w:rFonts w:asciiTheme="minorHAnsi" w:hAnsiTheme="minorHAnsi" w:cstheme="minorHAnsi"/>
        </w:rPr>
        <w:t>lata,</w:t>
      </w:r>
      <w:r w:rsidRPr="00991F16">
        <w:rPr>
          <w:rFonts w:asciiTheme="minorHAnsi" w:hAnsiTheme="minorHAnsi" w:cstheme="minorHAnsi"/>
          <w:spacing w:val="-9"/>
        </w:rPr>
        <w:t xml:space="preserve"> </w:t>
      </w:r>
      <w:r w:rsidRPr="00991F16">
        <w:rPr>
          <w:rFonts w:asciiTheme="minorHAnsi" w:hAnsiTheme="minorHAnsi" w:cstheme="minorHAnsi"/>
        </w:rPr>
        <w:t>okres</w:t>
      </w:r>
      <w:r w:rsidRPr="00991F16">
        <w:rPr>
          <w:rFonts w:asciiTheme="minorHAnsi" w:hAnsiTheme="minorHAnsi" w:cstheme="minorHAnsi"/>
          <w:spacing w:val="-9"/>
        </w:rPr>
        <w:t xml:space="preserve"> </w:t>
      </w:r>
      <w:r w:rsidRPr="00991F16">
        <w:rPr>
          <w:rFonts w:asciiTheme="minorHAnsi" w:hAnsiTheme="minorHAnsi" w:cstheme="minorHAnsi"/>
        </w:rPr>
        <w:t>przechowywania</w:t>
      </w:r>
      <w:r w:rsidRPr="00991F16">
        <w:rPr>
          <w:rFonts w:asciiTheme="minorHAnsi" w:hAnsiTheme="minorHAnsi" w:cstheme="minorHAnsi"/>
          <w:spacing w:val="-9"/>
        </w:rPr>
        <w:t xml:space="preserve"> </w:t>
      </w:r>
      <w:r w:rsidRPr="00991F16">
        <w:rPr>
          <w:rFonts w:asciiTheme="minorHAnsi" w:hAnsiTheme="minorHAnsi" w:cstheme="minorHAnsi"/>
        </w:rPr>
        <w:t>obejmuje</w:t>
      </w:r>
      <w:r w:rsidRPr="00991F16">
        <w:rPr>
          <w:rFonts w:asciiTheme="minorHAnsi" w:hAnsiTheme="minorHAnsi" w:cstheme="minorHAnsi"/>
          <w:spacing w:val="-9"/>
        </w:rPr>
        <w:t xml:space="preserve"> </w:t>
      </w:r>
      <w:r w:rsidRPr="00991F16">
        <w:rPr>
          <w:rFonts w:asciiTheme="minorHAnsi" w:hAnsiTheme="minorHAnsi" w:cstheme="minorHAnsi"/>
        </w:rPr>
        <w:t>cały</w:t>
      </w:r>
      <w:r w:rsidRPr="00991F16">
        <w:rPr>
          <w:rFonts w:asciiTheme="minorHAnsi" w:hAnsiTheme="minorHAnsi" w:cstheme="minorHAnsi"/>
          <w:spacing w:val="-9"/>
        </w:rPr>
        <w:t xml:space="preserve"> </w:t>
      </w:r>
      <w:r w:rsidRPr="00991F16">
        <w:rPr>
          <w:rFonts w:asciiTheme="minorHAnsi" w:hAnsiTheme="minorHAnsi" w:cstheme="minorHAnsi"/>
        </w:rPr>
        <w:t>czas</w:t>
      </w:r>
      <w:r w:rsidRPr="00991F16">
        <w:rPr>
          <w:rFonts w:asciiTheme="minorHAnsi" w:hAnsiTheme="minorHAnsi" w:cstheme="minorHAnsi"/>
          <w:spacing w:val="-8"/>
        </w:rPr>
        <w:t xml:space="preserve"> </w:t>
      </w:r>
      <w:r w:rsidRPr="00991F16">
        <w:rPr>
          <w:rFonts w:asciiTheme="minorHAnsi" w:hAnsiTheme="minorHAnsi" w:cstheme="minorHAnsi"/>
        </w:rPr>
        <w:t>trwania</w:t>
      </w:r>
      <w:r w:rsidRPr="00991F16">
        <w:rPr>
          <w:rFonts w:asciiTheme="minorHAnsi" w:hAnsiTheme="minorHAnsi" w:cstheme="minorHAnsi"/>
          <w:spacing w:val="-8"/>
        </w:rPr>
        <w:t xml:space="preserve"> </w:t>
      </w:r>
      <w:r w:rsidRPr="00991F16">
        <w:rPr>
          <w:rFonts w:asciiTheme="minorHAnsi" w:hAnsiTheme="minorHAnsi" w:cstheme="minorHAnsi"/>
        </w:rPr>
        <w:t>umowy,</w:t>
      </w:r>
      <w:r w:rsidRPr="00991F16">
        <w:rPr>
          <w:rFonts w:asciiTheme="minorHAnsi" w:hAnsiTheme="minorHAnsi" w:cstheme="minorHAnsi"/>
          <w:spacing w:val="-9"/>
        </w:rPr>
        <w:t xml:space="preserve"> </w:t>
      </w:r>
      <w:r w:rsidRPr="00991F16">
        <w:rPr>
          <w:rFonts w:asciiTheme="minorHAnsi" w:hAnsiTheme="minorHAnsi" w:cstheme="minorHAnsi"/>
        </w:rPr>
        <w:t>a</w:t>
      </w:r>
      <w:r w:rsidRPr="00991F16">
        <w:rPr>
          <w:rFonts w:asciiTheme="minorHAnsi" w:hAnsiTheme="minorHAnsi" w:cstheme="minorHAnsi"/>
          <w:spacing w:val="-10"/>
        </w:rPr>
        <w:t xml:space="preserve"> </w:t>
      </w:r>
      <w:r w:rsidRPr="00991F16">
        <w:rPr>
          <w:rFonts w:asciiTheme="minorHAnsi" w:hAnsiTheme="minorHAnsi" w:cstheme="minorHAnsi"/>
        </w:rPr>
        <w:t xml:space="preserve">następnie w celu archiwalnym przez okres zgodny z instrukcją kancelaryjną </w:t>
      </w:r>
      <w:r w:rsidR="00D51A5C" w:rsidRPr="00991F16">
        <w:rPr>
          <w:rFonts w:asciiTheme="minorHAnsi" w:hAnsiTheme="minorHAnsi" w:cstheme="minorHAnsi"/>
        </w:rPr>
        <w:t xml:space="preserve">CPE </w:t>
      </w:r>
      <w:r w:rsidRPr="00991F16">
        <w:rPr>
          <w:rFonts w:asciiTheme="minorHAnsi" w:hAnsiTheme="minorHAnsi" w:cstheme="minorHAnsi"/>
        </w:rPr>
        <w:t>i Jednolitym Rzeczowym Wykazem</w:t>
      </w:r>
      <w:r w:rsidRPr="00991F16">
        <w:rPr>
          <w:rFonts w:asciiTheme="minorHAnsi" w:hAnsiTheme="minorHAnsi" w:cstheme="minorHAnsi"/>
          <w:spacing w:val="-3"/>
        </w:rPr>
        <w:t xml:space="preserve"> </w:t>
      </w:r>
      <w:r w:rsidRPr="00991F16">
        <w:rPr>
          <w:rFonts w:asciiTheme="minorHAnsi" w:hAnsiTheme="minorHAnsi" w:cstheme="minorHAnsi"/>
        </w:rPr>
        <w:t>Akt;</w:t>
      </w:r>
    </w:p>
    <w:p w14:paraId="762F7380" w14:textId="77777777" w:rsidR="00F7208E" w:rsidRPr="00991F16" w:rsidRDefault="008C7CF7">
      <w:pPr>
        <w:pStyle w:val="Akapitzlist"/>
        <w:numPr>
          <w:ilvl w:val="1"/>
          <w:numId w:val="2"/>
        </w:numPr>
        <w:tabs>
          <w:tab w:val="left" w:pos="825"/>
        </w:tabs>
        <w:spacing w:before="56" w:line="276" w:lineRule="auto"/>
        <w:ind w:left="824" w:right="116"/>
        <w:rPr>
          <w:rFonts w:asciiTheme="minorHAnsi" w:hAnsiTheme="minorHAnsi" w:cstheme="minorHAnsi"/>
        </w:rPr>
      </w:pPr>
      <w:r w:rsidRPr="00991F16">
        <w:rPr>
          <w:rFonts w:asciiTheme="minorHAnsi" w:hAnsiTheme="minorHAnsi" w:cstheme="minorHAnsi"/>
        </w:rPr>
        <w:t xml:space="preserve">obowiązek podania przez Panią/Pana danych osobowych bezpośrednio Pani/Pana dotyczących jest wymogiem ustawowym określonym w przepisach ustawy </w:t>
      </w:r>
      <w:proofErr w:type="spellStart"/>
      <w:r w:rsidRPr="00991F16">
        <w:rPr>
          <w:rFonts w:asciiTheme="minorHAnsi" w:hAnsiTheme="minorHAnsi" w:cstheme="minorHAnsi"/>
        </w:rPr>
        <w:t>Pzp</w:t>
      </w:r>
      <w:proofErr w:type="spellEnd"/>
      <w:r w:rsidRPr="00991F16">
        <w:rPr>
          <w:rFonts w:asciiTheme="minorHAnsi" w:hAnsiTheme="minorHAnsi" w:cstheme="minorHAnsi"/>
        </w:rPr>
        <w:t>, związanym z udziałem        w postępowaniu o udzielenie zamówienia publicznego; konsekwencje niepodania określonych danych wynikają z ustawy</w:t>
      </w:r>
      <w:r w:rsidRPr="00991F16">
        <w:rPr>
          <w:rFonts w:asciiTheme="minorHAnsi" w:hAnsiTheme="minorHAnsi" w:cstheme="minorHAnsi"/>
          <w:spacing w:val="-2"/>
        </w:rPr>
        <w:t xml:space="preserve"> </w:t>
      </w:r>
      <w:proofErr w:type="spellStart"/>
      <w:r w:rsidRPr="00991F16">
        <w:rPr>
          <w:rFonts w:asciiTheme="minorHAnsi" w:hAnsiTheme="minorHAnsi" w:cstheme="minorHAnsi"/>
        </w:rPr>
        <w:t>Pzp</w:t>
      </w:r>
      <w:proofErr w:type="spellEnd"/>
      <w:r w:rsidRPr="00991F16">
        <w:rPr>
          <w:rFonts w:asciiTheme="minorHAnsi" w:hAnsiTheme="minorHAnsi" w:cstheme="minorHAnsi"/>
        </w:rPr>
        <w:t>;</w:t>
      </w:r>
    </w:p>
    <w:p w14:paraId="156EF93A" w14:textId="77777777" w:rsidR="00F7208E" w:rsidRPr="00991F16" w:rsidRDefault="008C7CF7">
      <w:pPr>
        <w:pStyle w:val="Akapitzlist"/>
        <w:numPr>
          <w:ilvl w:val="1"/>
          <w:numId w:val="2"/>
        </w:numPr>
        <w:tabs>
          <w:tab w:val="left" w:pos="825"/>
        </w:tabs>
        <w:spacing w:before="57" w:line="273" w:lineRule="auto"/>
        <w:ind w:left="824" w:right="116"/>
        <w:rPr>
          <w:rFonts w:asciiTheme="minorHAnsi" w:hAnsiTheme="minorHAnsi" w:cstheme="minorHAnsi"/>
        </w:rPr>
      </w:pPr>
      <w:r w:rsidRPr="00991F16">
        <w:rPr>
          <w:rFonts w:asciiTheme="minorHAnsi" w:hAnsiTheme="minorHAnsi" w:cstheme="minorHAnsi"/>
        </w:rPr>
        <w:t>w odniesieniu do Pani/Pana danych osobowych decyzje nie będą podejmowane w sposób zautomatyzowany, stosowanie do art. 22</w:t>
      </w:r>
      <w:r w:rsidRPr="00991F16">
        <w:rPr>
          <w:rFonts w:asciiTheme="minorHAnsi" w:hAnsiTheme="minorHAnsi" w:cstheme="minorHAnsi"/>
          <w:spacing w:val="-1"/>
        </w:rPr>
        <w:t xml:space="preserve"> </w:t>
      </w:r>
      <w:r w:rsidRPr="00991F16">
        <w:rPr>
          <w:rFonts w:asciiTheme="minorHAnsi" w:hAnsiTheme="minorHAnsi" w:cstheme="minorHAnsi"/>
        </w:rPr>
        <w:t>RODO;</w:t>
      </w:r>
    </w:p>
    <w:p w14:paraId="5D5BE622" w14:textId="77777777" w:rsidR="00F7208E" w:rsidRPr="00991F16" w:rsidRDefault="008C7CF7">
      <w:pPr>
        <w:pStyle w:val="Akapitzlist"/>
        <w:numPr>
          <w:ilvl w:val="1"/>
          <w:numId w:val="2"/>
        </w:numPr>
        <w:tabs>
          <w:tab w:val="left" w:pos="825"/>
        </w:tabs>
        <w:spacing w:before="62"/>
        <w:rPr>
          <w:rFonts w:asciiTheme="minorHAnsi" w:hAnsiTheme="minorHAnsi" w:cstheme="minorHAnsi"/>
        </w:rPr>
      </w:pPr>
      <w:r w:rsidRPr="00991F16">
        <w:rPr>
          <w:rFonts w:asciiTheme="minorHAnsi" w:hAnsiTheme="minorHAnsi" w:cstheme="minorHAnsi"/>
        </w:rPr>
        <w:t>posiada</w:t>
      </w:r>
      <w:r w:rsidRPr="00991F16">
        <w:rPr>
          <w:rFonts w:asciiTheme="minorHAnsi" w:hAnsiTheme="minorHAnsi" w:cstheme="minorHAnsi"/>
          <w:spacing w:val="-1"/>
        </w:rPr>
        <w:t xml:space="preserve"> </w:t>
      </w:r>
      <w:r w:rsidRPr="00991F16">
        <w:rPr>
          <w:rFonts w:asciiTheme="minorHAnsi" w:hAnsiTheme="minorHAnsi" w:cstheme="minorHAnsi"/>
        </w:rPr>
        <w:t>Pani/Pan:</w:t>
      </w:r>
    </w:p>
    <w:p w14:paraId="29988BCE" w14:textId="77777777" w:rsidR="00F7208E" w:rsidRPr="00991F16" w:rsidRDefault="008C7CF7">
      <w:pPr>
        <w:pStyle w:val="Akapitzlist"/>
        <w:numPr>
          <w:ilvl w:val="0"/>
          <w:numId w:val="1"/>
        </w:numPr>
        <w:tabs>
          <w:tab w:val="left" w:pos="721"/>
        </w:tabs>
        <w:spacing w:before="97"/>
        <w:ind w:left="720"/>
        <w:rPr>
          <w:rFonts w:asciiTheme="minorHAnsi" w:hAnsiTheme="minorHAnsi" w:cstheme="minorHAnsi"/>
        </w:rPr>
      </w:pPr>
      <w:r w:rsidRPr="00991F16">
        <w:rPr>
          <w:rFonts w:asciiTheme="minorHAnsi" w:hAnsiTheme="minorHAnsi" w:cstheme="minorHAnsi"/>
        </w:rPr>
        <w:t>na podstawie art. 15 RODO prawo dostępu do danych osobowych Pani/Pana</w:t>
      </w:r>
      <w:r w:rsidRPr="00991F16">
        <w:rPr>
          <w:rFonts w:asciiTheme="minorHAnsi" w:hAnsiTheme="minorHAnsi" w:cstheme="minorHAnsi"/>
          <w:spacing w:val="-8"/>
        </w:rPr>
        <w:t xml:space="preserve"> </w:t>
      </w:r>
      <w:r w:rsidRPr="00991F16">
        <w:rPr>
          <w:rFonts w:asciiTheme="minorHAnsi" w:hAnsiTheme="minorHAnsi" w:cstheme="minorHAnsi"/>
        </w:rPr>
        <w:t>dotyczących;</w:t>
      </w:r>
    </w:p>
    <w:p w14:paraId="3DE593FD" w14:textId="4A5DC29A" w:rsidR="00F7208E" w:rsidRPr="00991F16" w:rsidRDefault="008C7CF7" w:rsidP="00B82CD4">
      <w:pPr>
        <w:pStyle w:val="Akapitzlist"/>
        <w:rPr>
          <w:rFonts w:asciiTheme="minorHAnsi" w:hAnsiTheme="minorHAnsi" w:cstheme="minorHAnsi"/>
        </w:rPr>
      </w:pPr>
      <w:r w:rsidRPr="00A478C8">
        <w:rPr>
          <w:rFonts w:asciiTheme="minorHAnsi" w:hAnsiTheme="minorHAnsi" w:cstheme="minorHAnsi"/>
        </w:rPr>
        <w:t>na podstawie art. 16 RODO prawo do sprostowania lub uzupełnienia Pani/Pana danych osobowych, przy czym skorzystanie z prawa do sprostowania lub uzupełnienia nie może skutkować zmianą wyniku postępowania o udzielenie zamówienia publicznego ani</w:t>
      </w:r>
      <w:r w:rsidRPr="00A478C8">
        <w:rPr>
          <w:rFonts w:asciiTheme="minorHAnsi" w:hAnsiTheme="minorHAnsi" w:cstheme="minorHAnsi"/>
          <w:spacing w:val="32"/>
        </w:rPr>
        <w:t xml:space="preserve"> </w:t>
      </w:r>
      <w:r w:rsidRPr="00A478C8">
        <w:rPr>
          <w:rFonts w:asciiTheme="minorHAnsi" w:hAnsiTheme="minorHAnsi" w:cstheme="minorHAnsi"/>
        </w:rPr>
        <w:t>zmian</w:t>
      </w:r>
      <w:r w:rsidR="00A478C8" w:rsidRPr="00A478C8">
        <w:rPr>
          <w:rFonts w:asciiTheme="minorHAnsi" w:hAnsiTheme="minorHAnsi" w:cstheme="minorHAnsi"/>
        </w:rPr>
        <w:t xml:space="preserve">ą </w:t>
      </w:r>
      <w:r w:rsidRPr="00991F16">
        <w:rPr>
          <w:rFonts w:asciiTheme="minorHAnsi" w:hAnsiTheme="minorHAnsi" w:cstheme="minorHAnsi"/>
        </w:rPr>
        <w:t xml:space="preserve">postanowień umowy w zakresie </w:t>
      </w:r>
      <w:r w:rsidRPr="00991F16">
        <w:rPr>
          <w:rFonts w:asciiTheme="minorHAnsi" w:hAnsiTheme="minorHAnsi" w:cstheme="minorHAnsi"/>
        </w:rPr>
        <w:lastRenderedPageBreak/>
        <w:t xml:space="preserve">niezgodnym z ustawą </w:t>
      </w:r>
      <w:proofErr w:type="spellStart"/>
      <w:r w:rsidRPr="00991F16">
        <w:rPr>
          <w:rFonts w:asciiTheme="minorHAnsi" w:hAnsiTheme="minorHAnsi" w:cstheme="minorHAnsi"/>
        </w:rPr>
        <w:t>Pzp</w:t>
      </w:r>
      <w:proofErr w:type="spellEnd"/>
      <w:r w:rsidRPr="00991F16">
        <w:rPr>
          <w:rFonts w:asciiTheme="minorHAnsi" w:hAnsiTheme="minorHAnsi" w:cstheme="minorHAnsi"/>
        </w:rPr>
        <w:t xml:space="preserve"> oraz nie może naruszać integralności protokołu oraz jego załączników.</w:t>
      </w:r>
    </w:p>
    <w:p w14:paraId="2B6B13F9" w14:textId="77777777" w:rsidR="00F7208E" w:rsidRPr="00991F16" w:rsidRDefault="008C7CF7" w:rsidP="00B82CD4">
      <w:pPr>
        <w:pStyle w:val="Akapitzlist"/>
        <w:numPr>
          <w:ilvl w:val="0"/>
          <w:numId w:val="1"/>
        </w:numPr>
        <w:tabs>
          <w:tab w:val="left" w:pos="727"/>
        </w:tabs>
        <w:spacing w:line="276" w:lineRule="auto"/>
        <w:ind w:left="824" w:right="115" w:hanging="283"/>
        <w:rPr>
          <w:rFonts w:asciiTheme="minorHAnsi" w:hAnsiTheme="minorHAnsi" w:cstheme="minorHAnsi"/>
        </w:rPr>
      </w:pPr>
      <w:r w:rsidRPr="00991F16">
        <w:rPr>
          <w:rFonts w:asciiTheme="minorHAnsi" w:hAnsiTheme="minorHAnsi" w:cstheme="minorHAnsi"/>
        </w:rPr>
        <w:t>na podstawie art. 18 RODO prawo żądania od administratora ograniczenia przetwarzania danych osobowych</w:t>
      </w:r>
      <w:r w:rsidRPr="00991F16">
        <w:rPr>
          <w:rFonts w:asciiTheme="minorHAnsi" w:hAnsiTheme="minorHAnsi" w:cstheme="minorHAnsi"/>
          <w:spacing w:val="-8"/>
        </w:rPr>
        <w:t xml:space="preserve"> </w:t>
      </w:r>
      <w:r w:rsidRPr="00991F16">
        <w:rPr>
          <w:rFonts w:asciiTheme="minorHAnsi" w:hAnsiTheme="minorHAnsi" w:cstheme="minorHAnsi"/>
        </w:rPr>
        <w:t>z</w:t>
      </w:r>
      <w:r w:rsidRPr="00991F16">
        <w:rPr>
          <w:rFonts w:asciiTheme="minorHAnsi" w:hAnsiTheme="minorHAnsi" w:cstheme="minorHAnsi"/>
          <w:spacing w:val="-7"/>
        </w:rPr>
        <w:t xml:space="preserve"> </w:t>
      </w:r>
      <w:r w:rsidRPr="00991F16">
        <w:rPr>
          <w:rFonts w:asciiTheme="minorHAnsi" w:hAnsiTheme="minorHAnsi" w:cstheme="minorHAnsi"/>
        </w:rPr>
        <w:t>zastrzeżeniem</w:t>
      </w:r>
      <w:r w:rsidRPr="00991F16">
        <w:rPr>
          <w:rFonts w:asciiTheme="minorHAnsi" w:hAnsiTheme="minorHAnsi" w:cstheme="minorHAnsi"/>
          <w:spacing w:val="-6"/>
        </w:rPr>
        <w:t xml:space="preserve"> </w:t>
      </w:r>
      <w:r w:rsidRPr="00991F16">
        <w:rPr>
          <w:rFonts w:asciiTheme="minorHAnsi" w:hAnsiTheme="minorHAnsi" w:cstheme="minorHAnsi"/>
        </w:rPr>
        <w:t>przypadków,</w:t>
      </w:r>
      <w:r w:rsidRPr="00991F16">
        <w:rPr>
          <w:rFonts w:asciiTheme="minorHAnsi" w:hAnsiTheme="minorHAnsi" w:cstheme="minorHAnsi"/>
          <w:spacing w:val="-7"/>
        </w:rPr>
        <w:t xml:space="preserve"> </w:t>
      </w:r>
      <w:r w:rsidRPr="00991F16">
        <w:rPr>
          <w:rFonts w:asciiTheme="minorHAnsi" w:hAnsiTheme="minorHAnsi" w:cstheme="minorHAnsi"/>
        </w:rPr>
        <w:t>o</w:t>
      </w:r>
      <w:r w:rsidRPr="00991F16">
        <w:rPr>
          <w:rFonts w:asciiTheme="minorHAnsi" w:hAnsiTheme="minorHAnsi" w:cstheme="minorHAnsi"/>
          <w:spacing w:val="-8"/>
        </w:rPr>
        <w:t xml:space="preserve"> </w:t>
      </w:r>
      <w:r w:rsidRPr="00991F16">
        <w:rPr>
          <w:rFonts w:asciiTheme="minorHAnsi" w:hAnsiTheme="minorHAnsi" w:cstheme="minorHAnsi"/>
        </w:rPr>
        <w:t>których</w:t>
      </w:r>
      <w:r w:rsidRPr="00991F16">
        <w:rPr>
          <w:rFonts w:asciiTheme="minorHAnsi" w:hAnsiTheme="minorHAnsi" w:cstheme="minorHAnsi"/>
          <w:spacing w:val="-7"/>
        </w:rPr>
        <w:t xml:space="preserve"> </w:t>
      </w:r>
      <w:r w:rsidRPr="00991F16">
        <w:rPr>
          <w:rFonts w:asciiTheme="minorHAnsi" w:hAnsiTheme="minorHAnsi" w:cstheme="minorHAnsi"/>
        </w:rPr>
        <w:t>mowa</w:t>
      </w:r>
      <w:r w:rsidRPr="00991F16">
        <w:rPr>
          <w:rFonts w:asciiTheme="minorHAnsi" w:hAnsiTheme="minorHAnsi" w:cstheme="minorHAnsi"/>
          <w:spacing w:val="-8"/>
        </w:rPr>
        <w:t xml:space="preserve"> </w:t>
      </w:r>
      <w:r w:rsidRPr="00991F16">
        <w:rPr>
          <w:rFonts w:asciiTheme="minorHAnsi" w:hAnsiTheme="minorHAnsi" w:cstheme="minorHAnsi"/>
        </w:rPr>
        <w:t>w</w:t>
      </w:r>
      <w:r w:rsidRPr="00991F16">
        <w:rPr>
          <w:rFonts w:asciiTheme="minorHAnsi" w:hAnsiTheme="minorHAnsi" w:cstheme="minorHAnsi"/>
          <w:spacing w:val="-7"/>
        </w:rPr>
        <w:t xml:space="preserve"> </w:t>
      </w:r>
      <w:r w:rsidRPr="00991F16">
        <w:rPr>
          <w:rFonts w:asciiTheme="minorHAnsi" w:hAnsiTheme="minorHAnsi" w:cstheme="minorHAnsi"/>
        </w:rPr>
        <w:t>art.</w:t>
      </w:r>
      <w:r w:rsidRPr="00991F16">
        <w:rPr>
          <w:rFonts w:asciiTheme="minorHAnsi" w:hAnsiTheme="minorHAnsi" w:cstheme="minorHAnsi"/>
          <w:spacing w:val="-7"/>
        </w:rPr>
        <w:t xml:space="preserve"> </w:t>
      </w:r>
      <w:r w:rsidRPr="00991F16">
        <w:rPr>
          <w:rFonts w:asciiTheme="minorHAnsi" w:hAnsiTheme="minorHAnsi" w:cstheme="minorHAnsi"/>
        </w:rPr>
        <w:t>18</w:t>
      </w:r>
      <w:r w:rsidRPr="00991F16">
        <w:rPr>
          <w:rFonts w:asciiTheme="minorHAnsi" w:hAnsiTheme="minorHAnsi" w:cstheme="minorHAnsi"/>
          <w:spacing w:val="-8"/>
        </w:rPr>
        <w:t xml:space="preserve"> </w:t>
      </w:r>
      <w:r w:rsidRPr="00991F16">
        <w:rPr>
          <w:rFonts w:asciiTheme="minorHAnsi" w:hAnsiTheme="minorHAnsi" w:cstheme="minorHAnsi"/>
        </w:rPr>
        <w:t>ust.</w:t>
      </w:r>
      <w:r w:rsidRPr="00991F16">
        <w:rPr>
          <w:rFonts w:asciiTheme="minorHAnsi" w:hAnsiTheme="minorHAnsi" w:cstheme="minorHAnsi"/>
          <w:spacing w:val="-7"/>
        </w:rPr>
        <w:t xml:space="preserve"> </w:t>
      </w:r>
      <w:r w:rsidRPr="00991F16">
        <w:rPr>
          <w:rFonts w:asciiTheme="minorHAnsi" w:hAnsiTheme="minorHAnsi" w:cstheme="minorHAnsi"/>
        </w:rPr>
        <w:t>2</w:t>
      </w:r>
      <w:r w:rsidRPr="00991F16">
        <w:rPr>
          <w:rFonts w:asciiTheme="minorHAnsi" w:hAnsiTheme="minorHAnsi" w:cstheme="minorHAnsi"/>
          <w:spacing w:val="-8"/>
        </w:rPr>
        <w:t xml:space="preserve"> </w:t>
      </w:r>
      <w:r w:rsidRPr="00991F16">
        <w:rPr>
          <w:rFonts w:asciiTheme="minorHAnsi" w:hAnsiTheme="minorHAnsi" w:cstheme="minorHAnsi"/>
        </w:rPr>
        <w:t>RODO</w:t>
      </w:r>
      <w:r w:rsidRPr="00991F16">
        <w:rPr>
          <w:rFonts w:asciiTheme="minorHAnsi" w:hAnsiTheme="minorHAnsi" w:cstheme="minorHAnsi"/>
          <w:spacing w:val="-7"/>
        </w:rPr>
        <w:t xml:space="preserve"> </w:t>
      </w:r>
      <w:r w:rsidRPr="00991F16">
        <w:rPr>
          <w:rFonts w:asciiTheme="minorHAnsi" w:hAnsiTheme="minorHAnsi" w:cstheme="minorHAnsi"/>
        </w:rPr>
        <w:t>oraz</w:t>
      </w:r>
      <w:r w:rsidRPr="00991F16">
        <w:rPr>
          <w:rFonts w:asciiTheme="minorHAnsi" w:hAnsiTheme="minorHAnsi" w:cstheme="minorHAnsi"/>
          <w:spacing w:val="-8"/>
        </w:rPr>
        <w:t xml:space="preserve"> </w:t>
      </w:r>
      <w:r w:rsidRPr="00991F16">
        <w:rPr>
          <w:rFonts w:asciiTheme="minorHAnsi" w:hAnsiTheme="minorHAnsi" w:cstheme="minorHAnsi"/>
        </w:rPr>
        <w:t>art.</w:t>
      </w:r>
      <w:r w:rsidRPr="00991F16">
        <w:rPr>
          <w:rFonts w:asciiTheme="minorHAnsi" w:hAnsiTheme="minorHAnsi" w:cstheme="minorHAnsi"/>
          <w:spacing w:val="-7"/>
        </w:rPr>
        <w:t xml:space="preserve"> </w:t>
      </w:r>
      <w:r w:rsidRPr="00991F16">
        <w:rPr>
          <w:rFonts w:asciiTheme="minorHAnsi" w:hAnsiTheme="minorHAnsi" w:cstheme="minorHAnsi"/>
        </w:rPr>
        <w:t>19</w:t>
      </w:r>
      <w:r w:rsidRPr="00991F16">
        <w:rPr>
          <w:rFonts w:asciiTheme="minorHAnsi" w:hAnsiTheme="minorHAnsi" w:cstheme="minorHAnsi"/>
          <w:spacing w:val="-8"/>
        </w:rPr>
        <w:t xml:space="preserve"> </w:t>
      </w:r>
      <w:r w:rsidRPr="00991F16">
        <w:rPr>
          <w:rFonts w:asciiTheme="minorHAnsi" w:hAnsiTheme="minorHAnsi" w:cstheme="minorHAnsi"/>
        </w:rPr>
        <w:t xml:space="preserve">ust. 3 ustawy </w:t>
      </w:r>
      <w:proofErr w:type="spellStart"/>
      <w:r w:rsidRPr="00991F16">
        <w:rPr>
          <w:rFonts w:asciiTheme="minorHAnsi" w:hAnsiTheme="minorHAnsi" w:cstheme="minorHAnsi"/>
        </w:rPr>
        <w:t>Pzp</w:t>
      </w:r>
      <w:proofErr w:type="spellEnd"/>
      <w:r w:rsidRPr="00991F16">
        <w:rPr>
          <w:rFonts w:asciiTheme="minorHAnsi" w:hAnsiTheme="minorHAnsi" w:cstheme="minorHAnsi"/>
          <w:spacing w:val="-2"/>
        </w:rPr>
        <w:t xml:space="preserve"> </w:t>
      </w:r>
      <w:r w:rsidRPr="00991F16">
        <w:rPr>
          <w:rFonts w:asciiTheme="minorHAnsi" w:hAnsiTheme="minorHAnsi" w:cstheme="minorHAnsi"/>
        </w:rPr>
        <w:t>;</w:t>
      </w:r>
    </w:p>
    <w:p w14:paraId="45EA00BD" w14:textId="77777777" w:rsidR="00F7208E" w:rsidRPr="00991F16" w:rsidRDefault="008C7CF7" w:rsidP="00B82CD4">
      <w:pPr>
        <w:pStyle w:val="Akapitzlist"/>
        <w:numPr>
          <w:ilvl w:val="0"/>
          <w:numId w:val="1"/>
        </w:numPr>
        <w:tabs>
          <w:tab w:val="left" w:pos="723"/>
        </w:tabs>
        <w:ind w:left="722" w:hanging="181"/>
        <w:rPr>
          <w:rFonts w:asciiTheme="minorHAnsi" w:hAnsiTheme="minorHAnsi" w:cstheme="minorHAnsi"/>
        </w:rPr>
      </w:pPr>
      <w:r w:rsidRPr="00991F16">
        <w:rPr>
          <w:rFonts w:asciiTheme="minorHAnsi" w:hAnsiTheme="minorHAnsi" w:cstheme="minorHAnsi"/>
        </w:rPr>
        <w:t>prawo do wniesienia skargi do Prezesa Urzędu Ochrony Danych Osobowych, gdy uzna</w:t>
      </w:r>
      <w:r w:rsidRPr="00991F16">
        <w:rPr>
          <w:rFonts w:asciiTheme="minorHAnsi" w:hAnsiTheme="minorHAnsi" w:cstheme="minorHAnsi"/>
          <w:spacing w:val="-31"/>
        </w:rPr>
        <w:t xml:space="preserve"> </w:t>
      </w:r>
      <w:r w:rsidRPr="00991F16">
        <w:rPr>
          <w:rFonts w:asciiTheme="minorHAnsi" w:hAnsiTheme="minorHAnsi" w:cstheme="minorHAnsi"/>
        </w:rPr>
        <w:t>Pani/Pan,</w:t>
      </w:r>
    </w:p>
    <w:p w14:paraId="3D2B1EDD" w14:textId="77777777" w:rsidR="00F7208E" w:rsidRPr="00991F16" w:rsidRDefault="008C7CF7" w:rsidP="00B82CD4">
      <w:pPr>
        <w:pStyle w:val="Tekstpodstawowy"/>
        <w:spacing w:before="38"/>
        <w:ind w:left="824"/>
        <w:jc w:val="both"/>
        <w:rPr>
          <w:rFonts w:asciiTheme="minorHAnsi" w:hAnsiTheme="minorHAnsi" w:cstheme="minorHAnsi"/>
        </w:rPr>
      </w:pPr>
      <w:r w:rsidRPr="00991F16">
        <w:rPr>
          <w:rFonts w:asciiTheme="minorHAnsi" w:hAnsiTheme="minorHAnsi" w:cstheme="minorHAnsi"/>
        </w:rPr>
        <w:t>że przetwarzanie danych osobowych Pani/Pana dotyczących narusza przepisy RODO;</w:t>
      </w:r>
    </w:p>
    <w:p w14:paraId="3A4BD3B6" w14:textId="77777777" w:rsidR="00F7208E" w:rsidRPr="00991F16" w:rsidRDefault="008C7CF7" w:rsidP="00B82CD4">
      <w:pPr>
        <w:pStyle w:val="Akapitzlist"/>
        <w:numPr>
          <w:ilvl w:val="1"/>
          <w:numId w:val="2"/>
        </w:numPr>
        <w:tabs>
          <w:tab w:val="left" w:pos="825"/>
        </w:tabs>
        <w:spacing w:before="97"/>
        <w:rPr>
          <w:rFonts w:asciiTheme="minorHAnsi" w:hAnsiTheme="minorHAnsi" w:cstheme="minorHAnsi"/>
        </w:rPr>
      </w:pPr>
      <w:r w:rsidRPr="00991F16">
        <w:rPr>
          <w:rFonts w:asciiTheme="minorHAnsi" w:hAnsiTheme="minorHAnsi" w:cstheme="minorHAnsi"/>
        </w:rPr>
        <w:t>nie przysługuje</w:t>
      </w:r>
      <w:r w:rsidRPr="00991F16">
        <w:rPr>
          <w:rFonts w:asciiTheme="minorHAnsi" w:hAnsiTheme="minorHAnsi" w:cstheme="minorHAnsi"/>
          <w:spacing w:val="-1"/>
        </w:rPr>
        <w:t xml:space="preserve"> </w:t>
      </w:r>
      <w:r w:rsidRPr="00991F16">
        <w:rPr>
          <w:rFonts w:asciiTheme="minorHAnsi" w:hAnsiTheme="minorHAnsi" w:cstheme="minorHAnsi"/>
        </w:rPr>
        <w:t>Pani/Panu:</w:t>
      </w:r>
    </w:p>
    <w:p w14:paraId="0A05B547" w14:textId="77777777" w:rsidR="00F7208E" w:rsidRPr="00991F16" w:rsidRDefault="008C7CF7" w:rsidP="00B82CD4">
      <w:pPr>
        <w:pStyle w:val="Akapitzlist"/>
        <w:numPr>
          <w:ilvl w:val="0"/>
          <w:numId w:val="1"/>
        </w:numPr>
        <w:tabs>
          <w:tab w:val="left" w:pos="721"/>
        </w:tabs>
        <w:spacing w:before="98"/>
        <w:ind w:left="720"/>
        <w:rPr>
          <w:rFonts w:asciiTheme="minorHAnsi" w:hAnsiTheme="minorHAnsi" w:cstheme="minorHAnsi"/>
        </w:rPr>
      </w:pPr>
      <w:r w:rsidRPr="00991F16">
        <w:rPr>
          <w:rFonts w:asciiTheme="minorHAnsi" w:hAnsiTheme="minorHAnsi" w:cstheme="minorHAnsi"/>
        </w:rPr>
        <w:t>w związku z art. 17 ust. 3 lit. b, d lub e RODO prawo do usunięcia danych</w:t>
      </w:r>
      <w:r w:rsidRPr="00991F16">
        <w:rPr>
          <w:rFonts w:asciiTheme="minorHAnsi" w:hAnsiTheme="minorHAnsi" w:cstheme="minorHAnsi"/>
          <w:spacing w:val="-12"/>
        </w:rPr>
        <w:t xml:space="preserve"> </w:t>
      </w:r>
      <w:r w:rsidRPr="00991F16">
        <w:rPr>
          <w:rFonts w:asciiTheme="minorHAnsi" w:hAnsiTheme="minorHAnsi" w:cstheme="minorHAnsi"/>
        </w:rPr>
        <w:t>osobowych;</w:t>
      </w:r>
    </w:p>
    <w:p w14:paraId="18081533" w14:textId="77777777" w:rsidR="00F7208E" w:rsidRPr="00991F16" w:rsidRDefault="008C7CF7" w:rsidP="00B82CD4">
      <w:pPr>
        <w:pStyle w:val="Akapitzlist"/>
        <w:numPr>
          <w:ilvl w:val="0"/>
          <w:numId w:val="1"/>
        </w:numPr>
        <w:tabs>
          <w:tab w:val="left" w:pos="721"/>
        </w:tabs>
        <w:spacing w:before="98"/>
        <w:ind w:left="720"/>
        <w:rPr>
          <w:rFonts w:asciiTheme="minorHAnsi" w:hAnsiTheme="minorHAnsi" w:cstheme="minorHAnsi"/>
        </w:rPr>
      </w:pPr>
      <w:r w:rsidRPr="00991F16">
        <w:rPr>
          <w:rFonts w:asciiTheme="minorHAnsi" w:hAnsiTheme="minorHAnsi" w:cstheme="minorHAnsi"/>
        </w:rPr>
        <w:t>prawo do przenoszenia danych osobowych, o którym mowa w art. 20</w:t>
      </w:r>
      <w:r w:rsidRPr="00991F16">
        <w:rPr>
          <w:rFonts w:asciiTheme="minorHAnsi" w:hAnsiTheme="minorHAnsi" w:cstheme="minorHAnsi"/>
          <w:spacing w:val="-6"/>
        </w:rPr>
        <w:t xml:space="preserve"> </w:t>
      </w:r>
      <w:r w:rsidRPr="00991F16">
        <w:rPr>
          <w:rFonts w:asciiTheme="minorHAnsi" w:hAnsiTheme="minorHAnsi" w:cstheme="minorHAnsi"/>
        </w:rPr>
        <w:t>RODO;</w:t>
      </w:r>
    </w:p>
    <w:p w14:paraId="0922060B" w14:textId="77777777" w:rsidR="00F7208E" w:rsidRPr="00991F16" w:rsidRDefault="008C7CF7" w:rsidP="00B82CD4">
      <w:pPr>
        <w:pStyle w:val="Akapitzlist"/>
        <w:numPr>
          <w:ilvl w:val="0"/>
          <w:numId w:val="1"/>
        </w:numPr>
        <w:tabs>
          <w:tab w:val="left" w:pos="751"/>
        </w:tabs>
        <w:spacing w:before="98" w:line="276" w:lineRule="auto"/>
        <w:ind w:left="824" w:right="116" w:hanging="283"/>
        <w:rPr>
          <w:rFonts w:asciiTheme="minorHAnsi" w:hAnsiTheme="minorHAnsi" w:cstheme="minorHAnsi"/>
        </w:rPr>
      </w:pPr>
      <w:r w:rsidRPr="00991F16">
        <w:rPr>
          <w:rFonts w:asciiTheme="minorHAnsi" w:hAnsiTheme="minorHAnsi" w:cstheme="minorHAnsi"/>
        </w:rPr>
        <w:t>na podstawie art. 21 RODO prawo sprzeciwu, wobec przetwarzania danych osobowych, gdyż podstawą prawną przetwarzania Pani/Pana danych osobowych jest art. 6 ust. 1 lit. c</w:t>
      </w:r>
      <w:r w:rsidRPr="00991F16">
        <w:rPr>
          <w:rFonts w:asciiTheme="minorHAnsi" w:hAnsiTheme="minorHAnsi" w:cstheme="minorHAnsi"/>
          <w:spacing w:val="-17"/>
        </w:rPr>
        <w:t xml:space="preserve"> </w:t>
      </w:r>
      <w:r w:rsidRPr="00991F16">
        <w:rPr>
          <w:rFonts w:asciiTheme="minorHAnsi" w:hAnsiTheme="minorHAnsi" w:cstheme="minorHAnsi"/>
        </w:rPr>
        <w:t>RODO.</w:t>
      </w:r>
    </w:p>
    <w:p w14:paraId="794E9687" w14:textId="12B282C7" w:rsidR="00F7208E" w:rsidRPr="00991F16" w:rsidRDefault="008C7CF7" w:rsidP="00B82CD4">
      <w:pPr>
        <w:pStyle w:val="Akapitzlist"/>
        <w:numPr>
          <w:ilvl w:val="0"/>
          <w:numId w:val="2"/>
        </w:numPr>
        <w:tabs>
          <w:tab w:val="left" w:pos="542"/>
        </w:tabs>
        <w:spacing w:line="276" w:lineRule="auto"/>
        <w:ind w:right="115"/>
        <w:rPr>
          <w:rFonts w:asciiTheme="minorHAnsi" w:hAnsiTheme="minorHAnsi" w:cstheme="minorHAnsi"/>
        </w:rPr>
      </w:pPr>
      <w:r w:rsidRPr="00991F16">
        <w:rPr>
          <w:rFonts w:asciiTheme="minorHAnsi" w:hAnsiTheme="minorHAnsi" w:cstheme="minorHAnsi"/>
        </w:rPr>
        <w:t>Jednocześnie Zamawiający przypomina o ciążącym na Pani/Panu obowiązku informacyjnym wynikającym z art. 14 RODO względem osób fizycznych, których dane przekazane zostaną Zamawiającemu</w:t>
      </w:r>
      <w:r w:rsidRPr="00991F16">
        <w:rPr>
          <w:rFonts w:asciiTheme="minorHAnsi" w:hAnsiTheme="minorHAnsi" w:cstheme="minorHAnsi"/>
          <w:spacing w:val="-15"/>
        </w:rPr>
        <w:t xml:space="preserve"> </w:t>
      </w:r>
      <w:r w:rsidRPr="00991F16">
        <w:rPr>
          <w:rFonts w:asciiTheme="minorHAnsi" w:hAnsiTheme="minorHAnsi" w:cstheme="minorHAnsi"/>
        </w:rPr>
        <w:t>w</w:t>
      </w:r>
      <w:r w:rsidRPr="00991F16">
        <w:rPr>
          <w:rFonts w:asciiTheme="minorHAnsi" w:hAnsiTheme="minorHAnsi" w:cstheme="minorHAnsi"/>
          <w:spacing w:val="-17"/>
        </w:rPr>
        <w:t xml:space="preserve"> </w:t>
      </w:r>
      <w:r w:rsidRPr="00991F16">
        <w:rPr>
          <w:rFonts w:asciiTheme="minorHAnsi" w:hAnsiTheme="minorHAnsi" w:cstheme="minorHAnsi"/>
        </w:rPr>
        <w:t>związku</w:t>
      </w:r>
      <w:r w:rsidRPr="00991F16">
        <w:rPr>
          <w:rFonts w:asciiTheme="minorHAnsi" w:hAnsiTheme="minorHAnsi" w:cstheme="minorHAnsi"/>
          <w:spacing w:val="-15"/>
        </w:rPr>
        <w:t xml:space="preserve"> </w:t>
      </w:r>
      <w:r w:rsidRPr="00991F16">
        <w:rPr>
          <w:rFonts w:asciiTheme="minorHAnsi" w:hAnsiTheme="minorHAnsi" w:cstheme="minorHAnsi"/>
        </w:rPr>
        <w:t>z</w:t>
      </w:r>
      <w:r w:rsidRPr="00991F16">
        <w:rPr>
          <w:rFonts w:asciiTheme="minorHAnsi" w:hAnsiTheme="minorHAnsi" w:cstheme="minorHAnsi"/>
          <w:spacing w:val="-17"/>
        </w:rPr>
        <w:t xml:space="preserve"> </w:t>
      </w:r>
      <w:r w:rsidRPr="00991F16">
        <w:rPr>
          <w:rFonts w:asciiTheme="minorHAnsi" w:hAnsiTheme="minorHAnsi" w:cstheme="minorHAnsi"/>
        </w:rPr>
        <w:t>prowadzonym</w:t>
      </w:r>
      <w:r w:rsidRPr="00991F16">
        <w:rPr>
          <w:rFonts w:asciiTheme="minorHAnsi" w:hAnsiTheme="minorHAnsi" w:cstheme="minorHAnsi"/>
          <w:spacing w:val="-16"/>
        </w:rPr>
        <w:t xml:space="preserve"> </w:t>
      </w:r>
      <w:r w:rsidRPr="00991F16">
        <w:rPr>
          <w:rFonts w:asciiTheme="minorHAnsi" w:hAnsiTheme="minorHAnsi" w:cstheme="minorHAnsi"/>
        </w:rPr>
        <w:t>postępowaniem</w:t>
      </w:r>
      <w:r w:rsidRPr="00991F16">
        <w:rPr>
          <w:rFonts w:asciiTheme="minorHAnsi" w:hAnsiTheme="minorHAnsi" w:cstheme="minorHAnsi"/>
          <w:spacing w:val="-17"/>
        </w:rPr>
        <w:t xml:space="preserve"> </w:t>
      </w:r>
      <w:r w:rsidRPr="00991F16">
        <w:rPr>
          <w:rFonts w:asciiTheme="minorHAnsi" w:hAnsiTheme="minorHAnsi" w:cstheme="minorHAnsi"/>
        </w:rPr>
        <w:t>i</w:t>
      </w:r>
      <w:r w:rsidRPr="00991F16">
        <w:rPr>
          <w:rFonts w:asciiTheme="minorHAnsi" w:hAnsiTheme="minorHAnsi" w:cstheme="minorHAnsi"/>
          <w:spacing w:val="-16"/>
        </w:rPr>
        <w:t xml:space="preserve"> </w:t>
      </w:r>
      <w:r w:rsidRPr="00991F16">
        <w:rPr>
          <w:rFonts w:asciiTheme="minorHAnsi" w:hAnsiTheme="minorHAnsi" w:cstheme="minorHAnsi"/>
        </w:rPr>
        <w:t>które</w:t>
      </w:r>
      <w:r w:rsidRPr="00991F16">
        <w:rPr>
          <w:rFonts w:asciiTheme="minorHAnsi" w:hAnsiTheme="minorHAnsi" w:cstheme="minorHAnsi"/>
          <w:spacing w:val="-17"/>
        </w:rPr>
        <w:t xml:space="preserve"> </w:t>
      </w:r>
      <w:r w:rsidRPr="00991F16">
        <w:rPr>
          <w:rFonts w:asciiTheme="minorHAnsi" w:hAnsiTheme="minorHAnsi" w:cstheme="minorHAnsi"/>
        </w:rPr>
        <w:t>Zamawiający</w:t>
      </w:r>
      <w:r w:rsidRPr="00991F16">
        <w:rPr>
          <w:rFonts w:asciiTheme="minorHAnsi" w:hAnsiTheme="minorHAnsi" w:cstheme="minorHAnsi"/>
          <w:spacing w:val="-15"/>
        </w:rPr>
        <w:t xml:space="preserve"> </w:t>
      </w:r>
      <w:r w:rsidRPr="00991F16">
        <w:rPr>
          <w:rFonts w:asciiTheme="minorHAnsi" w:hAnsiTheme="minorHAnsi" w:cstheme="minorHAnsi"/>
        </w:rPr>
        <w:t>pośrednio</w:t>
      </w:r>
      <w:r w:rsidRPr="00991F16">
        <w:rPr>
          <w:rFonts w:asciiTheme="minorHAnsi" w:hAnsiTheme="minorHAnsi" w:cstheme="minorHAnsi"/>
          <w:spacing w:val="-16"/>
        </w:rPr>
        <w:t xml:space="preserve"> </w:t>
      </w:r>
      <w:r w:rsidRPr="00991F16">
        <w:rPr>
          <w:rFonts w:asciiTheme="minorHAnsi" w:hAnsiTheme="minorHAnsi" w:cstheme="minorHAnsi"/>
        </w:rPr>
        <w:t xml:space="preserve">pozyska od wykonawcy biorącego udział w postępowaniu, chyba że ma zastosowanie co najmniej jedno      z </w:t>
      </w:r>
      <w:proofErr w:type="spellStart"/>
      <w:r w:rsidRPr="00991F16">
        <w:rPr>
          <w:rFonts w:asciiTheme="minorHAnsi" w:hAnsiTheme="minorHAnsi" w:cstheme="minorHAnsi"/>
        </w:rPr>
        <w:t>wyłączeń</w:t>
      </w:r>
      <w:proofErr w:type="spellEnd"/>
      <w:r w:rsidRPr="00991F16">
        <w:rPr>
          <w:rFonts w:asciiTheme="minorHAnsi" w:hAnsiTheme="minorHAnsi" w:cstheme="minorHAnsi"/>
        </w:rPr>
        <w:t>, o których mowa w art. 14 ust. 5</w:t>
      </w:r>
      <w:r w:rsidRPr="00991F16">
        <w:rPr>
          <w:rFonts w:asciiTheme="minorHAnsi" w:hAnsiTheme="minorHAnsi" w:cstheme="minorHAnsi"/>
          <w:spacing w:val="-6"/>
        </w:rPr>
        <w:t xml:space="preserve"> </w:t>
      </w:r>
      <w:r w:rsidRPr="00991F16">
        <w:rPr>
          <w:rFonts w:asciiTheme="minorHAnsi" w:hAnsiTheme="minorHAnsi" w:cstheme="minorHAnsi"/>
        </w:rPr>
        <w:t>RODO.</w:t>
      </w:r>
    </w:p>
    <w:p w14:paraId="654FD14D" w14:textId="465BCDDE" w:rsidR="002375F8" w:rsidRPr="00991F16" w:rsidRDefault="002375F8" w:rsidP="002375F8">
      <w:pPr>
        <w:tabs>
          <w:tab w:val="left" w:pos="542"/>
        </w:tabs>
        <w:spacing w:line="276" w:lineRule="auto"/>
        <w:ind w:right="115"/>
        <w:rPr>
          <w:rFonts w:asciiTheme="minorHAnsi" w:hAnsiTheme="minorHAnsi" w:cstheme="minorHAnsi"/>
        </w:rPr>
      </w:pPr>
    </w:p>
    <w:p w14:paraId="4AF5A2F3" w14:textId="4C79344B" w:rsidR="002375F8" w:rsidRPr="00991F16" w:rsidRDefault="002375F8" w:rsidP="002375F8">
      <w:pPr>
        <w:tabs>
          <w:tab w:val="left" w:pos="542"/>
        </w:tabs>
        <w:spacing w:line="276" w:lineRule="auto"/>
        <w:ind w:right="115"/>
        <w:rPr>
          <w:rFonts w:asciiTheme="minorHAnsi" w:hAnsiTheme="minorHAnsi" w:cstheme="minorHAnsi"/>
        </w:rPr>
      </w:pPr>
    </w:p>
    <w:p w14:paraId="60D8104A" w14:textId="5BF5C810" w:rsidR="002375F8" w:rsidRPr="00991F16" w:rsidRDefault="002375F8" w:rsidP="002375F8">
      <w:pPr>
        <w:tabs>
          <w:tab w:val="left" w:pos="542"/>
        </w:tabs>
        <w:spacing w:line="276" w:lineRule="auto"/>
        <w:ind w:right="115"/>
        <w:rPr>
          <w:rFonts w:asciiTheme="minorHAnsi" w:hAnsiTheme="minorHAnsi" w:cstheme="minorHAnsi"/>
        </w:rPr>
      </w:pPr>
    </w:p>
    <w:p w14:paraId="7F08FE34" w14:textId="170CFC6A" w:rsidR="002375F8" w:rsidRPr="00991F16" w:rsidRDefault="002375F8" w:rsidP="002375F8">
      <w:pPr>
        <w:tabs>
          <w:tab w:val="left" w:pos="542"/>
        </w:tabs>
        <w:spacing w:line="276" w:lineRule="auto"/>
        <w:ind w:right="115"/>
        <w:rPr>
          <w:rFonts w:asciiTheme="minorHAnsi" w:hAnsiTheme="minorHAnsi" w:cstheme="minorHAnsi"/>
        </w:rPr>
      </w:pPr>
    </w:p>
    <w:p w14:paraId="683C3B28" w14:textId="69B666C3" w:rsidR="002375F8" w:rsidRPr="00991F16" w:rsidRDefault="002375F8" w:rsidP="002375F8">
      <w:pPr>
        <w:tabs>
          <w:tab w:val="left" w:pos="542"/>
        </w:tabs>
        <w:spacing w:line="276" w:lineRule="auto"/>
        <w:ind w:right="115"/>
        <w:rPr>
          <w:rFonts w:asciiTheme="minorHAnsi" w:hAnsiTheme="minorHAnsi" w:cstheme="minorHAnsi"/>
        </w:rPr>
      </w:pPr>
    </w:p>
    <w:p w14:paraId="15914300" w14:textId="00C409A8" w:rsidR="002375F8" w:rsidRPr="00991F16" w:rsidRDefault="002375F8" w:rsidP="002375F8">
      <w:pPr>
        <w:tabs>
          <w:tab w:val="left" w:pos="542"/>
        </w:tabs>
        <w:spacing w:line="276" w:lineRule="auto"/>
        <w:ind w:right="115"/>
        <w:rPr>
          <w:rFonts w:asciiTheme="minorHAnsi" w:hAnsiTheme="minorHAnsi" w:cstheme="minorHAnsi"/>
        </w:rPr>
      </w:pPr>
    </w:p>
    <w:p w14:paraId="7BB31D69" w14:textId="217C4BDE" w:rsidR="002375F8" w:rsidRPr="00991F16" w:rsidRDefault="002375F8" w:rsidP="002375F8">
      <w:pPr>
        <w:tabs>
          <w:tab w:val="left" w:pos="542"/>
        </w:tabs>
        <w:spacing w:line="276" w:lineRule="auto"/>
        <w:ind w:right="115"/>
        <w:rPr>
          <w:rFonts w:asciiTheme="minorHAnsi" w:hAnsiTheme="minorHAnsi" w:cstheme="minorHAnsi"/>
        </w:rPr>
      </w:pPr>
    </w:p>
    <w:p w14:paraId="3877594B" w14:textId="55A95D53" w:rsidR="002375F8" w:rsidRPr="00991F16" w:rsidRDefault="002375F8" w:rsidP="002375F8">
      <w:pPr>
        <w:tabs>
          <w:tab w:val="left" w:pos="542"/>
        </w:tabs>
        <w:spacing w:line="276" w:lineRule="auto"/>
        <w:ind w:right="115"/>
        <w:rPr>
          <w:rFonts w:asciiTheme="minorHAnsi" w:hAnsiTheme="minorHAnsi" w:cstheme="minorHAnsi"/>
        </w:rPr>
      </w:pPr>
    </w:p>
    <w:p w14:paraId="5D6E1324" w14:textId="62E12BAF" w:rsidR="002375F8" w:rsidRPr="00991F16" w:rsidRDefault="002375F8" w:rsidP="002375F8">
      <w:pPr>
        <w:tabs>
          <w:tab w:val="left" w:pos="542"/>
        </w:tabs>
        <w:spacing w:line="276" w:lineRule="auto"/>
        <w:ind w:right="115"/>
        <w:rPr>
          <w:rFonts w:asciiTheme="minorHAnsi" w:hAnsiTheme="minorHAnsi" w:cstheme="minorHAnsi"/>
        </w:rPr>
      </w:pPr>
    </w:p>
    <w:p w14:paraId="7355D015" w14:textId="3E1CAAF8" w:rsidR="002375F8" w:rsidRPr="00991F16" w:rsidRDefault="002375F8" w:rsidP="002375F8">
      <w:pPr>
        <w:tabs>
          <w:tab w:val="left" w:pos="542"/>
        </w:tabs>
        <w:spacing w:line="276" w:lineRule="auto"/>
        <w:ind w:right="115"/>
        <w:rPr>
          <w:rFonts w:asciiTheme="minorHAnsi" w:hAnsiTheme="minorHAnsi" w:cstheme="minorHAnsi"/>
        </w:rPr>
      </w:pPr>
    </w:p>
    <w:p w14:paraId="6CD7B0F3" w14:textId="29AC57B6" w:rsidR="002375F8" w:rsidRPr="00991F16" w:rsidRDefault="002375F8" w:rsidP="002375F8">
      <w:pPr>
        <w:tabs>
          <w:tab w:val="left" w:pos="542"/>
        </w:tabs>
        <w:spacing w:line="276" w:lineRule="auto"/>
        <w:ind w:right="115"/>
        <w:rPr>
          <w:rFonts w:asciiTheme="minorHAnsi" w:hAnsiTheme="minorHAnsi" w:cstheme="minorHAnsi"/>
        </w:rPr>
      </w:pPr>
    </w:p>
    <w:p w14:paraId="53AD974A" w14:textId="4591D83C" w:rsidR="002375F8" w:rsidRPr="00991F16" w:rsidRDefault="002375F8" w:rsidP="002375F8">
      <w:pPr>
        <w:tabs>
          <w:tab w:val="left" w:pos="542"/>
        </w:tabs>
        <w:spacing w:line="276" w:lineRule="auto"/>
        <w:ind w:right="115"/>
        <w:rPr>
          <w:rFonts w:asciiTheme="minorHAnsi" w:hAnsiTheme="minorHAnsi" w:cstheme="minorHAnsi"/>
        </w:rPr>
      </w:pPr>
    </w:p>
    <w:p w14:paraId="07215449" w14:textId="24AB29DF" w:rsidR="002375F8" w:rsidRPr="00991F16" w:rsidRDefault="002375F8" w:rsidP="002375F8">
      <w:pPr>
        <w:tabs>
          <w:tab w:val="left" w:pos="542"/>
        </w:tabs>
        <w:spacing w:line="276" w:lineRule="auto"/>
        <w:ind w:right="115"/>
        <w:rPr>
          <w:rFonts w:asciiTheme="minorHAnsi" w:hAnsiTheme="minorHAnsi" w:cstheme="minorHAnsi"/>
        </w:rPr>
      </w:pPr>
    </w:p>
    <w:p w14:paraId="55721013" w14:textId="13DF8E5C" w:rsidR="002375F8" w:rsidRPr="00991F16" w:rsidRDefault="002375F8" w:rsidP="002375F8">
      <w:pPr>
        <w:tabs>
          <w:tab w:val="left" w:pos="542"/>
        </w:tabs>
        <w:spacing w:line="276" w:lineRule="auto"/>
        <w:ind w:right="115"/>
        <w:rPr>
          <w:rFonts w:asciiTheme="minorHAnsi" w:hAnsiTheme="minorHAnsi" w:cstheme="minorHAnsi"/>
        </w:rPr>
      </w:pPr>
    </w:p>
    <w:p w14:paraId="026510A7" w14:textId="7A3C971A" w:rsidR="002375F8" w:rsidRPr="00991F16" w:rsidRDefault="002375F8" w:rsidP="002375F8">
      <w:pPr>
        <w:tabs>
          <w:tab w:val="left" w:pos="542"/>
        </w:tabs>
        <w:spacing w:line="276" w:lineRule="auto"/>
        <w:ind w:right="115"/>
        <w:rPr>
          <w:rFonts w:asciiTheme="minorHAnsi" w:hAnsiTheme="minorHAnsi" w:cstheme="minorHAnsi"/>
        </w:rPr>
      </w:pPr>
    </w:p>
    <w:p w14:paraId="017DC8BF" w14:textId="518AFB03" w:rsidR="002375F8" w:rsidRPr="00991F16" w:rsidRDefault="002375F8" w:rsidP="002375F8">
      <w:pPr>
        <w:tabs>
          <w:tab w:val="left" w:pos="542"/>
        </w:tabs>
        <w:spacing w:line="276" w:lineRule="auto"/>
        <w:ind w:right="115"/>
        <w:rPr>
          <w:rFonts w:asciiTheme="minorHAnsi" w:hAnsiTheme="minorHAnsi" w:cstheme="minorHAnsi"/>
        </w:rPr>
      </w:pPr>
    </w:p>
    <w:p w14:paraId="5BCC81B3" w14:textId="4F988CA3" w:rsidR="002375F8" w:rsidRPr="00991F16" w:rsidRDefault="002375F8" w:rsidP="002375F8">
      <w:pPr>
        <w:tabs>
          <w:tab w:val="left" w:pos="542"/>
        </w:tabs>
        <w:spacing w:line="276" w:lineRule="auto"/>
        <w:ind w:right="115"/>
        <w:rPr>
          <w:rFonts w:asciiTheme="minorHAnsi" w:hAnsiTheme="minorHAnsi" w:cstheme="minorHAnsi"/>
        </w:rPr>
      </w:pPr>
    </w:p>
    <w:p w14:paraId="2A583689" w14:textId="15310023" w:rsidR="002375F8" w:rsidRPr="00991F16" w:rsidRDefault="002375F8" w:rsidP="002375F8">
      <w:pPr>
        <w:tabs>
          <w:tab w:val="left" w:pos="542"/>
        </w:tabs>
        <w:spacing w:line="276" w:lineRule="auto"/>
        <w:ind w:right="115"/>
        <w:rPr>
          <w:rFonts w:asciiTheme="minorHAnsi" w:hAnsiTheme="minorHAnsi" w:cstheme="minorHAnsi"/>
        </w:rPr>
      </w:pPr>
    </w:p>
    <w:p w14:paraId="13DEF471" w14:textId="6B544F97" w:rsidR="002375F8" w:rsidRPr="00991F16" w:rsidRDefault="002375F8" w:rsidP="002375F8">
      <w:pPr>
        <w:tabs>
          <w:tab w:val="left" w:pos="542"/>
        </w:tabs>
        <w:spacing w:line="276" w:lineRule="auto"/>
        <w:ind w:right="115"/>
        <w:rPr>
          <w:rFonts w:asciiTheme="minorHAnsi" w:hAnsiTheme="minorHAnsi" w:cstheme="minorHAnsi"/>
        </w:rPr>
      </w:pPr>
    </w:p>
    <w:p w14:paraId="1C7E4B12" w14:textId="3412A4B7" w:rsidR="002375F8" w:rsidRPr="00991F16" w:rsidRDefault="002375F8" w:rsidP="002375F8">
      <w:pPr>
        <w:tabs>
          <w:tab w:val="left" w:pos="542"/>
        </w:tabs>
        <w:spacing w:line="276" w:lineRule="auto"/>
        <w:ind w:right="115"/>
        <w:rPr>
          <w:rFonts w:asciiTheme="minorHAnsi" w:hAnsiTheme="minorHAnsi" w:cstheme="minorHAnsi"/>
        </w:rPr>
      </w:pPr>
    </w:p>
    <w:p w14:paraId="4A45DCA4" w14:textId="752E6973" w:rsidR="002375F8" w:rsidRPr="00991F16" w:rsidRDefault="002375F8" w:rsidP="002375F8">
      <w:pPr>
        <w:tabs>
          <w:tab w:val="left" w:pos="542"/>
        </w:tabs>
        <w:spacing w:line="276" w:lineRule="auto"/>
        <w:ind w:right="115"/>
        <w:rPr>
          <w:rFonts w:asciiTheme="minorHAnsi" w:hAnsiTheme="minorHAnsi" w:cstheme="minorHAnsi"/>
        </w:rPr>
      </w:pPr>
    </w:p>
    <w:p w14:paraId="109053DF" w14:textId="0BEE457E" w:rsidR="002375F8" w:rsidRPr="00991F16" w:rsidRDefault="002375F8" w:rsidP="002375F8">
      <w:pPr>
        <w:tabs>
          <w:tab w:val="left" w:pos="542"/>
        </w:tabs>
        <w:spacing w:line="276" w:lineRule="auto"/>
        <w:ind w:right="115"/>
        <w:rPr>
          <w:rFonts w:asciiTheme="minorHAnsi" w:hAnsiTheme="minorHAnsi" w:cstheme="minorHAnsi"/>
        </w:rPr>
      </w:pPr>
    </w:p>
    <w:p w14:paraId="4EEC9E15" w14:textId="66796504" w:rsidR="002375F8" w:rsidRPr="00991F16" w:rsidRDefault="002375F8" w:rsidP="002375F8">
      <w:pPr>
        <w:tabs>
          <w:tab w:val="left" w:pos="542"/>
        </w:tabs>
        <w:spacing w:line="276" w:lineRule="auto"/>
        <w:ind w:right="115"/>
        <w:rPr>
          <w:rFonts w:asciiTheme="minorHAnsi" w:hAnsiTheme="minorHAnsi" w:cstheme="minorHAnsi"/>
        </w:rPr>
      </w:pPr>
    </w:p>
    <w:p w14:paraId="5A253F0A" w14:textId="2E8F8A37" w:rsidR="002375F8" w:rsidRDefault="002375F8" w:rsidP="002375F8">
      <w:pPr>
        <w:tabs>
          <w:tab w:val="left" w:pos="542"/>
        </w:tabs>
        <w:spacing w:line="276" w:lineRule="auto"/>
        <w:ind w:right="115"/>
        <w:rPr>
          <w:rFonts w:asciiTheme="minorHAnsi" w:hAnsiTheme="minorHAnsi" w:cstheme="minorHAnsi"/>
        </w:rPr>
      </w:pPr>
    </w:p>
    <w:p w14:paraId="53B63C4B" w14:textId="1133DAB2" w:rsidR="00F50244" w:rsidRDefault="00F50244" w:rsidP="002375F8">
      <w:pPr>
        <w:tabs>
          <w:tab w:val="left" w:pos="542"/>
        </w:tabs>
        <w:spacing w:line="276" w:lineRule="auto"/>
        <w:ind w:right="115"/>
        <w:rPr>
          <w:rFonts w:asciiTheme="minorHAnsi" w:hAnsiTheme="minorHAnsi" w:cstheme="minorHAnsi"/>
        </w:rPr>
      </w:pPr>
    </w:p>
    <w:p w14:paraId="0D59A327" w14:textId="77777777" w:rsidR="00F50244" w:rsidRPr="00991F16" w:rsidRDefault="00F50244" w:rsidP="002375F8">
      <w:pPr>
        <w:tabs>
          <w:tab w:val="left" w:pos="542"/>
        </w:tabs>
        <w:spacing w:line="276" w:lineRule="auto"/>
        <w:ind w:right="115"/>
        <w:rPr>
          <w:rFonts w:asciiTheme="minorHAnsi" w:hAnsiTheme="minorHAnsi" w:cstheme="minorHAnsi"/>
        </w:rPr>
      </w:pPr>
    </w:p>
    <w:p w14:paraId="5BF015BA" w14:textId="247E6174" w:rsidR="002375F8" w:rsidRPr="00991F16" w:rsidRDefault="002375F8" w:rsidP="002375F8">
      <w:pPr>
        <w:tabs>
          <w:tab w:val="left" w:pos="542"/>
        </w:tabs>
        <w:spacing w:line="276" w:lineRule="auto"/>
        <w:ind w:right="115"/>
        <w:rPr>
          <w:rFonts w:asciiTheme="minorHAnsi" w:hAnsiTheme="minorHAnsi" w:cstheme="minorHAnsi"/>
        </w:rPr>
      </w:pPr>
    </w:p>
    <w:p w14:paraId="7B70E53D" w14:textId="3517434E" w:rsidR="002375F8" w:rsidRPr="00991F16" w:rsidRDefault="002375F8" w:rsidP="002375F8">
      <w:pPr>
        <w:tabs>
          <w:tab w:val="left" w:pos="542"/>
        </w:tabs>
        <w:spacing w:line="276" w:lineRule="auto"/>
        <w:ind w:right="115"/>
        <w:rPr>
          <w:rFonts w:asciiTheme="minorHAnsi" w:hAnsiTheme="minorHAnsi" w:cstheme="minorHAnsi"/>
        </w:rPr>
      </w:pPr>
    </w:p>
    <w:p w14:paraId="10DB082A" w14:textId="33D546F7" w:rsidR="002375F8" w:rsidRPr="00991F16" w:rsidRDefault="002375F8" w:rsidP="002375F8">
      <w:pPr>
        <w:widowControl/>
        <w:autoSpaceDE/>
        <w:autoSpaceDN/>
        <w:spacing w:after="60" w:line="312" w:lineRule="auto"/>
        <w:jc w:val="right"/>
        <w:rPr>
          <w:rFonts w:asciiTheme="minorHAnsi" w:hAnsiTheme="minorHAnsi" w:cstheme="minorHAnsi"/>
          <w:b/>
          <w:i/>
          <w:lang w:eastAsia="pl-PL"/>
        </w:rPr>
      </w:pPr>
      <w:r w:rsidRPr="00991F16">
        <w:rPr>
          <w:rFonts w:asciiTheme="minorHAnsi" w:hAnsiTheme="minorHAnsi" w:cstheme="minorHAnsi"/>
          <w:b/>
          <w:i/>
          <w:lang w:eastAsia="pl-PL"/>
        </w:rPr>
        <w:lastRenderedPageBreak/>
        <w:t>Załącznik nr 7 do SWZ</w:t>
      </w:r>
    </w:p>
    <w:p w14:paraId="3DD4DAE5" w14:textId="77777777" w:rsidR="002375F8" w:rsidRPr="00991F16" w:rsidRDefault="002375F8" w:rsidP="002375F8">
      <w:pPr>
        <w:widowControl/>
        <w:autoSpaceDE/>
        <w:autoSpaceDN/>
        <w:spacing w:after="60" w:line="312" w:lineRule="auto"/>
        <w:jc w:val="both"/>
        <w:rPr>
          <w:rFonts w:asciiTheme="minorHAnsi" w:hAnsiTheme="minorHAnsi" w:cstheme="minorHAnsi"/>
          <w:lang w:eastAsia="pl-PL"/>
        </w:rPr>
      </w:pPr>
    </w:p>
    <w:p w14:paraId="29DE6067" w14:textId="77777777" w:rsidR="002375F8" w:rsidRPr="00991F16" w:rsidRDefault="002375F8" w:rsidP="002375F8">
      <w:pPr>
        <w:widowControl/>
        <w:autoSpaceDE/>
        <w:autoSpaceDN/>
        <w:spacing w:after="60" w:line="312" w:lineRule="auto"/>
        <w:jc w:val="both"/>
        <w:rPr>
          <w:rFonts w:asciiTheme="minorHAnsi" w:hAnsiTheme="minorHAnsi" w:cstheme="minorHAnsi"/>
          <w:lang w:eastAsia="pl-PL"/>
        </w:rPr>
      </w:pPr>
    </w:p>
    <w:p w14:paraId="532527C2" w14:textId="77777777" w:rsidR="002375F8" w:rsidRPr="00991F16" w:rsidRDefault="002375F8" w:rsidP="002375F8">
      <w:pPr>
        <w:widowControl/>
        <w:autoSpaceDE/>
        <w:autoSpaceDN/>
        <w:spacing w:after="60" w:line="312" w:lineRule="auto"/>
        <w:jc w:val="center"/>
        <w:rPr>
          <w:rFonts w:asciiTheme="minorHAnsi" w:hAnsiTheme="minorHAnsi" w:cstheme="minorHAnsi"/>
          <w:b/>
          <w:lang w:eastAsia="pl-PL"/>
        </w:rPr>
      </w:pPr>
      <w:r w:rsidRPr="00991F16">
        <w:rPr>
          <w:rFonts w:asciiTheme="minorHAnsi" w:hAnsiTheme="minorHAnsi" w:cstheme="minorHAnsi"/>
          <w:b/>
          <w:lang w:eastAsia="pl-PL"/>
        </w:rPr>
        <w:t xml:space="preserve">Oświadczenie, o którym mowa w art. 117 ust. 4 </w:t>
      </w:r>
      <w:r w:rsidRPr="00991F16">
        <w:rPr>
          <w:rFonts w:asciiTheme="minorHAnsi" w:eastAsia="Calibri" w:hAnsiTheme="minorHAnsi" w:cstheme="minorHAnsi"/>
          <w:b/>
          <w:bCs/>
        </w:rPr>
        <w:t xml:space="preserve">ustawy z dnia 11 września 2019 r. Prawo zamówień publicznych </w:t>
      </w:r>
      <w:r w:rsidRPr="00991F16">
        <w:rPr>
          <w:rFonts w:asciiTheme="minorHAnsi" w:eastAsia="Calibri" w:hAnsiTheme="minorHAnsi" w:cstheme="minorHAnsi"/>
          <w:bCs/>
        </w:rPr>
        <w:t xml:space="preserve">(dalej jako: </w:t>
      </w:r>
      <w:proofErr w:type="spellStart"/>
      <w:r w:rsidRPr="00991F16">
        <w:rPr>
          <w:rFonts w:asciiTheme="minorHAnsi" w:eastAsia="Calibri" w:hAnsiTheme="minorHAnsi" w:cstheme="minorHAnsi"/>
          <w:bCs/>
        </w:rPr>
        <w:t>Pzp</w:t>
      </w:r>
      <w:proofErr w:type="spellEnd"/>
      <w:r w:rsidRPr="00991F16">
        <w:rPr>
          <w:rFonts w:asciiTheme="minorHAnsi" w:eastAsia="Calibri" w:hAnsiTheme="minorHAnsi" w:cstheme="minorHAnsi"/>
          <w:bCs/>
        </w:rPr>
        <w:t>)</w:t>
      </w:r>
    </w:p>
    <w:p w14:paraId="53731D3C" w14:textId="77777777" w:rsidR="002375F8" w:rsidRPr="00991F16" w:rsidRDefault="002375F8" w:rsidP="002375F8">
      <w:pPr>
        <w:widowControl/>
        <w:autoSpaceDE/>
        <w:autoSpaceDN/>
        <w:spacing w:after="60" w:line="312" w:lineRule="auto"/>
        <w:jc w:val="center"/>
        <w:rPr>
          <w:rFonts w:asciiTheme="minorHAnsi" w:hAnsiTheme="minorHAnsi" w:cstheme="minorHAnsi"/>
          <w:lang w:eastAsia="pl-PL"/>
        </w:rPr>
      </w:pPr>
      <w:r w:rsidRPr="00991F16">
        <w:rPr>
          <w:rFonts w:asciiTheme="minorHAnsi" w:hAnsiTheme="minorHAnsi" w:cstheme="minorHAnsi"/>
          <w:lang w:eastAsia="pl-PL"/>
        </w:rPr>
        <w:t>W przypadku Wykonawców wspólnie ubiegających się o udzielenie zamówienia</w:t>
      </w:r>
    </w:p>
    <w:p w14:paraId="023565E3" w14:textId="77777777" w:rsidR="002375F8" w:rsidRPr="00991F16" w:rsidRDefault="002375F8" w:rsidP="002375F8">
      <w:pPr>
        <w:widowControl/>
        <w:autoSpaceDE/>
        <w:autoSpaceDN/>
        <w:spacing w:after="60" w:line="312" w:lineRule="auto"/>
        <w:rPr>
          <w:rFonts w:asciiTheme="minorHAnsi" w:hAnsiTheme="minorHAnsi" w:cstheme="minorHAnsi"/>
          <w:lang w:eastAsia="pl-PL"/>
        </w:rPr>
      </w:pPr>
    </w:p>
    <w:p w14:paraId="559255D5" w14:textId="1DDDF29F" w:rsidR="002375F8" w:rsidRPr="00991F16" w:rsidRDefault="002375F8" w:rsidP="002375F8">
      <w:pPr>
        <w:widowControl/>
        <w:tabs>
          <w:tab w:val="left" w:leader="dot" w:pos="142"/>
          <w:tab w:val="left" w:leader="dot" w:pos="8931"/>
        </w:tabs>
        <w:autoSpaceDE/>
        <w:autoSpaceDN/>
        <w:spacing w:after="60" w:line="312" w:lineRule="auto"/>
        <w:jc w:val="both"/>
        <w:rPr>
          <w:rFonts w:asciiTheme="minorHAnsi" w:hAnsiTheme="minorHAnsi" w:cstheme="minorHAnsi"/>
          <w:lang w:eastAsia="pl-PL"/>
        </w:rPr>
      </w:pPr>
      <w:r w:rsidRPr="00991F16">
        <w:rPr>
          <w:rFonts w:asciiTheme="minorHAnsi" w:hAnsiTheme="minorHAnsi" w:cstheme="minorHAnsi"/>
          <w:lang w:eastAsia="pl-PL"/>
        </w:rPr>
        <w:t xml:space="preserve">Działając na podstawie art. 117 ust. 4 ustawy </w:t>
      </w:r>
      <w:r w:rsidR="009410A1" w:rsidRPr="00991F16">
        <w:rPr>
          <w:rFonts w:asciiTheme="minorHAnsi" w:hAnsiTheme="minorHAnsi" w:cstheme="minorHAnsi"/>
          <w:lang w:eastAsia="pl-PL"/>
        </w:rPr>
        <w:t>PZP</w:t>
      </w:r>
      <w:r w:rsidRPr="00991F16">
        <w:rPr>
          <w:rFonts w:asciiTheme="minorHAnsi" w:hAnsiTheme="minorHAnsi" w:cstheme="minorHAnsi"/>
          <w:lang w:eastAsia="pl-PL"/>
        </w:rPr>
        <w:t xml:space="preserve"> oświadczam, iż Wykonawcy wspólnie ubiegający się o udzielenie zamówienia zrealizują przedmiotowe zamówienie w zakresie określonym w tabeli:</w:t>
      </w:r>
    </w:p>
    <w:tbl>
      <w:tblPr>
        <w:tblStyle w:val="Tabela-Siatka"/>
        <w:tblW w:w="0" w:type="auto"/>
        <w:tblLook w:val="04A0" w:firstRow="1" w:lastRow="0" w:firstColumn="1" w:lastColumn="0" w:noHBand="0" w:noVBand="1"/>
      </w:tblPr>
      <w:tblGrid>
        <w:gridCol w:w="562"/>
        <w:gridCol w:w="3828"/>
        <w:gridCol w:w="4536"/>
      </w:tblGrid>
      <w:tr w:rsidR="002375F8" w:rsidRPr="00991F16" w14:paraId="37EF67CB" w14:textId="77777777" w:rsidTr="00F826A5">
        <w:tc>
          <w:tcPr>
            <w:tcW w:w="562" w:type="dxa"/>
          </w:tcPr>
          <w:p w14:paraId="69F3B833" w14:textId="77777777" w:rsidR="002375F8" w:rsidRPr="00991F16" w:rsidRDefault="002375F8" w:rsidP="002375F8">
            <w:pPr>
              <w:tabs>
                <w:tab w:val="left" w:leader="dot" w:pos="142"/>
                <w:tab w:val="left" w:leader="dot" w:pos="8931"/>
              </w:tabs>
              <w:spacing w:after="60" w:line="312" w:lineRule="auto"/>
              <w:jc w:val="center"/>
              <w:rPr>
                <w:rFonts w:asciiTheme="minorHAnsi" w:hAnsiTheme="minorHAnsi" w:cstheme="minorHAnsi"/>
                <w:sz w:val="22"/>
                <w:szCs w:val="22"/>
              </w:rPr>
            </w:pPr>
            <w:r w:rsidRPr="00991F16">
              <w:rPr>
                <w:rFonts w:asciiTheme="minorHAnsi" w:hAnsiTheme="minorHAnsi" w:cstheme="minorHAnsi"/>
                <w:sz w:val="22"/>
                <w:szCs w:val="22"/>
              </w:rPr>
              <w:t>l.p.</w:t>
            </w:r>
          </w:p>
        </w:tc>
        <w:tc>
          <w:tcPr>
            <w:tcW w:w="3828" w:type="dxa"/>
          </w:tcPr>
          <w:p w14:paraId="45EE7BFB" w14:textId="77777777" w:rsidR="002375F8" w:rsidRPr="00991F16" w:rsidRDefault="002375F8" w:rsidP="002375F8">
            <w:pPr>
              <w:tabs>
                <w:tab w:val="left" w:leader="dot" w:pos="142"/>
                <w:tab w:val="left" w:leader="dot" w:pos="8931"/>
              </w:tabs>
              <w:spacing w:after="60" w:line="312" w:lineRule="auto"/>
              <w:jc w:val="center"/>
              <w:rPr>
                <w:rFonts w:asciiTheme="minorHAnsi" w:hAnsiTheme="minorHAnsi" w:cstheme="minorHAnsi"/>
                <w:sz w:val="22"/>
                <w:szCs w:val="22"/>
              </w:rPr>
            </w:pPr>
            <w:r w:rsidRPr="00991F16">
              <w:rPr>
                <w:rFonts w:asciiTheme="minorHAnsi" w:hAnsiTheme="minorHAnsi" w:cstheme="minorHAnsi"/>
                <w:sz w:val="22"/>
                <w:szCs w:val="22"/>
              </w:rPr>
              <w:t>Nazwa Wykonawcy</w:t>
            </w:r>
          </w:p>
        </w:tc>
        <w:tc>
          <w:tcPr>
            <w:tcW w:w="4536" w:type="dxa"/>
          </w:tcPr>
          <w:p w14:paraId="691724E6" w14:textId="77777777" w:rsidR="002375F8" w:rsidRPr="00991F16" w:rsidRDefault="002375F8" w:rsidP="002375F8">
            <w:pPr>
              <w:tabs>
                <w:tab w:val="left" w:leader="dot" w:pos="142"/>
                <w:tab w:val="left" w:leader="dot" w:pos="8931"/>
              </w:tabs>
              <w:spacing w:after="60" w:line="312" w:lineRule="auto"/>
              <w:jc w:val="center"/>
              <w:rPr>
                <w:rFonts w:asciiTheme="minorHAnsi" w:hAnsiTheme="minorHAnsi" w:cstheme="minorHAnsi"/>
                <w:sz w:val="22"/>
                <w:szCs w:val="22"/>
              </w:rPr>
            </w:pPr>
            <w:r w:rsidRPr="00991F16">
              <w:rPr>
                <w:rFonts w:asciiTheme="minorHAnsi" w:hAnsiTheme="minorHAnsi" w:cstheme="minorHAnsi"/>
                <w:sz w:val="22"/>
                <w:szCs w:val="22"/>
              </w:rPr>
              <w:t>Zakres zamówienia realizowany przez Wykonawcę</w:t>
            </w:r>
          </w:p>
        </w:tc>
      </w:tr>
      <w:tr w:rsidR="002375F8" w:rsidRPr="00991F16" w14:paraId="47CF84D5" w14:textId="77777777" w:rsidTr="00F826A5">
        <w:tc>
          <w:tcPr>
            <w:tcW w:w="562" w:type="dxa"/>
          </w:tcPr>
          <w:p w14:paraId="766DA139"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r w:rsidRPr="00991F16">
              <w:rPr>
                <w:rFonts w:asciiTheme="minorHAnsi" w:hAnsiTheme="minorHAnsi" w:cstheme="minorHAnsi"/>
                <w:sz w:val="22"/>
                <w:szCs w:val="22"/>
              </w:rPr>
              <w:t>1.</w:t>
            </w:r>
          </w:p>
        </w:tc>
        <w:tc>
          <w:tcPr>
            <w:tcW w:w="3828" w:type="dxa"/>
          </w:tcPr>
          <w:p w14:paraId="66CEF6AC"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p>
        </w:tc>
        <w:tc>
          <w:tcPr>
            <w:tcW w:w="4536" w:type="dxa"/>
          </w:tcPr>
          <w:p w14:paraId="2CDA2523"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p>
        </w:tc>
      </w:tr>
      <w:tr w:rsidR="002375F8" w:rsidRPr="00991F16" w14:paraId="684C7D1F" w14:textId="77777777" w:rsidTr="00F826A5">
        <w:tc>
          <w:tcPr>
            <w:tcW w:w="562" w:type="dxa"/>
          </w:tcPr>
          <w:p w14:paraId="7F27C667"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r w:rsidRPr="00991F16">
              <w:rPr>
                <w:rFonts w:asciiTheme="minorHAnsi" w:hAnsiTheme="minorHAnsi" w:cstheme="minorHAnsi"/>
                <w:sz w:val="22"/>
                <w:szCs w:val="22"/>
              </w:rPr>
              <w:t>2.</w:t>
            </w:r>
          </w:p>
        </w:tc>
        <w:tc>
          <w:tcPr>
            <w:tcW w:w="3828" w:type="dxa"/>
          </w:tcPr>
          <w:p w14:paraId="33F35441"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p>
        </w:tc>
        <w:tc>
          <w:tcPr>
            <w:tcW w:w="4536" w:type="dxa"/>
          </w:tcPr>
          <w:p w14:paraId="18F41EC0"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p>
        </w:tc>
      </w:tr>
    </w:tbl>
    <w:p w14:paraId="5968F224" w14:textId="45D581F0" w:rsidR="002375F8" w:rsidRDefault="002375F8" w:rsidP="002375F8">
      <w:pPr>
        <w:widowControl/>
        <w:tabs>
          <w:tab w:val="left" w:leader="dot" w:pos="142"/>
          <w:tab w:val="left" w:leader="dot" w:pos="8931"/>
        </w:tabs>
        <w:autoSpaceDE/>
        <w:autoSpaceDN/>
        <w:spacing w:after="60" w:line="312" w:lineRule="auto"/>
        <w:jc w:val="both"/>
        <w:rPr>
          <w:rFonts w:asciiTheme="minorHAnsi" w:hAnsiTheme="minorHAnsi" w:cstheme="minorHAnsi"/>
          <w:lang w:eastAsia="pl-PL"/>
        </w:rPr>
      </w:pPr>
    </w:p>
    <w:p w14:paraId="2AE6BC0A" w14:textId="70C89C07" w:rsidR="00354C19" w:rsidRDefault="00354C19" w:rsidP="002375F8">
      <w:pPr>
        <w:widowControl/>
        <w:tabs>
          <w:tab w:val="left" w:leader="dot" w:pos="142"/>
          <w:tab w:val="left" w:leader="dot" w:pos="8931"/>
        </w:tabs>
        <w:autoSpaceDE/>
        <w:autoSpaceDN/>
        <w:spacing w:after="60" w:line="312" w:lineRule="auto"/>
        <w:jc w:val="both"/>
        <w:rPr>
          <w:rFonts w:asciiTheme="minorHAnsi" w:hAnsiTheme="minorHAnsi" w:cstheme="minorHAnsi"/>
          <w:lang w:eastAsia="pl-PL"/>
        </w:rPr>
      </w:pPr>
    </w:p>
    <w:p w14:paraId="5B16B4EC" w14:textId="1127AFA8" w:rsidR="00354C19" w:rsidRDefault="00354C19" w:rsidP="002375F8">
      <w:pPr>
        <w:widowControl/>
        <w:tabs>
          <w:tab w:val="left" w:leader="dot" w:pos="142"/>
          <w:tab w:val="left" w:leader="dot" w:pos="8931"/>
        </w:tabs>
        <w:autoSpaceDE/>
        <w:autoSpaceDN/>
        <w:spacing w:after="60" w:line="312" w:lineRule="auto"/>
        <w:jc w:val="both"/>
        <w:rPr>
          <w:rFonts w:asciiTheme="minorHAnsi" w:hAnsiTheme="minorHAnsi" w:cstheme="minorHAnsi"/>
          <w:lang w:eastAsia="pl-PL"/>
        </w:rPr>
      </w:pPr>
    </w:p>
    <w:p w14:paraId="3A8A856A" w14:textId="6F2D14FD" w:rsidR="00354C19" w:rsidRDefault="00354C19" w:rsidP="002375F8">
      <w:pPr>
        <w:widowControl/>
        <w:tabs>
          <w:tab w:val="left" w:leader="dot" w:pos="142"/>
          <w:tab w:val="left" w:leader="dot" w:pos="8931"/>
        </w:tabs>
        <w:autoSpaceDE/>
        <w:autoSpaceDN/>
        <w:spacing w:after="60" w:line="312" w:lineRule="auto"/>
        <w:jc w:val="both"/>
        <w:rPr>
          <w:rFonts w:asciiTheme="minorHAnsi" w:hAnsiTheme="minorHAnsi" w:cstheme="minorHAnsi"/>
          <w:lang w:eastAsia="pl-PL"/>
        </w:rPr>
      </w:pPr>
    </w:p>
    <w:p w14:paraId="2F8B13D0" w14:textId="77777777" w:rsidR="00354C19" w:rsidRPr="00991F16" w:rsidRDefault="00354C19" w:rsidP="002375F8">
      <w:pPr>
        <w:widowControl/>
        <w:tabs>
          <w:tab w:val="left" w:leader="dot" w:pos="142"/>
          <w:tab w:val="left" w:leader="dot" w:pos="8931"/>
        </w:tabs>
        <w:autoSpaceDE/>
        <w:autoSpaceDN/>
        <w:spacing w:after="60" w:line="312" w:lineRule="auto"/>
        <w:jc w:val="both"/>
        <w:rPr>
          <w:rFonts w:asciiTheme="minorHAnsi" w:hAnsiTheme="minorHAnsi" w:cstheme="minorHAnsi"/>
          <w:lang w:eastAsia="pl-PL"/>
        </w:rPr>
      </w:pPr>
    </w:p>
    <w:p w14:paraId="2A1E2DCA" w14:textId="77777777" w:rsidR="002375F8" w:rsidRPr="00991F16" w:rsidRDefault="002375F8" w:rsidP="002375F8">
      <w:pPr>
        <w:widowControl/>
        <w:tabs>
          <w:tab w:val="left" w:leader="underscore" w:pos="2251"/>
          <w:tab w:val="left" w:leader="underscore" w:pos="3566"/>
        </w:tabs>
        <w:adjustRightInd w:val="0"/>
        <w:spacing w:after="60" w:line="312" w:lineRule="auto"/>
        <w:ind w:firstLine="1793"/>
        <w:jc w:val="right"/>
        <w:rPr>
          <w:rFonts w:asciiTheme="minorHAnsi" w:eastAsia="Calibri" w:hAnsiTheme="minorHAnsi" w:cstheme="minorHAnsi"/>
        </w:rPr>
      </w:pPr>
      <w:r w:rsidRPr="00991F16">
        <w:rPr>
          <w:rFonts w:asciiTheme="minorHAnsi" w:eastAsia="Calibri" w:hAnsiTheme="minorHAnsi" w:cstheme="minorHAnsi"/>
        </w:rPr>
        <w:t>…………….……., dnia …………………. r.</w:t>
      </w:r>
    </w:p>
    <w:p w14:paraId="62CF68A3" w14:textId="77777777" w:rsidR="002375F8" w:rsidRPr="00991F16" w:rsidRDefault="002375F8" w:rsidP="002375F8">
      <w:pPr>
        <w:widowControl/>
        <w:tabs>
          <w:tab w:val="left" w:leader="underscore" w:pos="2251"/>
          <w:tab w:val="left" w:leader="underscore" w:pos="3566"/>
        </w:tabs>
        <w:adjustRightInd w:val="0"/>
        <w:spacing w:after="60" w:line="312" w:lineRule="auto"/>
        <w:ind w:firstLine="1793"/>
        <w:jc w:val="right"/>
        <w:rPr>
          <w:rFonts w:asciiTheme="minorHAnsi" w:hAnsiTheme="minorHAnsi" w:cstheme="minorHAnsi"/>
          <w:i/>
          <w:lang w:eastAsia="pl-PL"/>
        </w:rPr>
      </w:pPr>
      <w:r w:rsidRPr="00991F16">
        <w:rPr>
          <w:rFonts w:asciiTheme="minorHAnsi" w:hAnsiTheme="minorHAnsi" w:cstheme="minorHAnsi"/>
          <w:i/>
          <w:lang w:eastAsia="pl-PL"/>
        </w:rPr>
        <w:t>……………………………….</w:t>
      </w:r>
    </w:p>
    <w:p w14:paraId="49EE0F47" w14:textId="77777777" w:rsidR="002375F8" w:rsidRPr="00991F16" w:rsidRDefault="002375F8" w:rsidP="002375F8">
      <w:pPr>
        <w:widowControl/>
        <w:tabs>
          <w:tab w:val="left" w:leader="underscore" w:pos="2251"/>
          <w:tab w:val="left" w:leader="underscore" w:pos="3566"/>
        </w:tabs>
        <w:adjustRightInd w:val="0"/>
        <w:spacing w:after="60" w:line="312" w:lineRule="auto"/>
        <w:ind w:firstLine="1793"/>
        <w:jc w:val="right"/>
        <w:rPr>
          <w:rFonts w:asciiTheme="minorHAnsi" w:eastAsia="Calibri" w:hAnsiTheme="minorHAnsi" w:cstheme="minorHAnsi"/>
        </w:rPr>
      </w:pPr>
      <w:r w:rsidRPr="00991F16">
        <w:rPr>
          <w:rFonts w:asciiTheme="minorHAnsi" w:hAnsiTheme="minorHAnsi" w:cstheme="minorHAnsi"/>
          <w:i/>
          <w:lang w:eastAsia="pl-PL"/>
        </w:rPr>
        <w:t>Imię i nazwisko</w:t>
      </w:r>
    </w:p>
    <w:p w14:paraId="4CCCFD5F" w14:textId="77777777" w:rsidR="002375F8" w:rsidRPr="00991F16" w:rsidRDefault="002375F8" w:rsidP="002375F8">
      <w:pPr>
        <w:keepNext/>
        <w:keepLines/>
        <w:widowControl/>
        <w:adjustRightInd w:val="0"/>
        <w:spacing w:before="200" w:after="60" w:line="312" w:lineRule="auto"/>
        <w:ind w:left="284"/>
        <w:jc w:val="right"/>
        <w:outlineLvl w:val="3"/>
        <w:rPr>
          <w:rFonts w:asciiTheme="minorHAnsi" w:eastAsia="Calibri" w:hAnsiTheme="minorHAnsi" w:cstheme="minorHAnsi"/>
          <w:bCs/>
          <w:i/>
          <w:iCs/>
          <w:lang w:val="x-none"/>
        </w:rPr>
      </w:pPr>
      <w:r w:rsidRPr="00991F16">
        <w:rPr>
          <w:rFonts w:asciiTheme="minorHAnsi" w:hAnsiTheme="minorHAnsi" w:cstheme="minorHAnsi"/>
          <w:bCs/>
          <w:i/>
          <w:iCs/>
          <w:lang w:val="x-none" w:eastAsia="x-none"/>
        </w:rPr>
        <w:t>podpisano elektronicznie</w:t>
      </w:r>
    </w:p>
    <w:sectPr w:rsidR="002375F8" w:rsidRPr="00991F16" w:rsidSect="00891308">
      <w:pgSz w:w="11910" w:h="16840"/>
      <w:pgMar w:top="1418" w:right="1300" w:bottom="680" w:left="1160" w:header="0" w:footer="40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D0D78A" w14:textId="77777777" w:rsidR="0048424C" w:rsidRDefault="0048424C">
      <w:r>
        <w:separator/>
      </w:r>
    </w:p>
  </w:endnote>
  <w:endnote w:type="continuationSeparator" w:id="0">
    <w:p w14:paraId="445CA23F" w14:textId="77777777" w:rsidR="0048424C" w:rsidRDefault="004842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SlimbachItcTEE">
    <w:altName w:val="Courier New"/>
    <w:panose1 w:val="00000000000000000000"/>
    <w:charset w:val="00"/>
    <w:family w:val="decorative"/>
    <w:notTrueType/>
    <w:pitch w:val="variable"/>
    <w:sig w:usb0="00000007" w:usb1="00000000" w:usb2="00000000" w:usb3="00000000" w:csb0="0000008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AB1C7" w14:textId="15DFB6A4" w:rsidR="009237AB" w:rsidRDefault="009237AB" w:rsidP="00DF595C">
    <w:pPr>
      <w:pStyle w:val="Stopka"/>
      <w:jc w:val="center"/>
    </w:pPr>
    <w:r>
      <w:rPr>
        <w:noProof/>
      </w:rPr>
      <w:drawing>
        <wp:inline distT="0" distB="0" distL="0" distR="0" wp14:anchorId="18D10648" wp14:editId="0ADE86A2">
          <wp:extent cx="5489575" cy="664210"/>
          <wp:effectExtent l="0" t="0" r="0" b="254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9575" cy="66421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E0D079" w14:textId="77777777" w:rsidR="0048424C" w:rsidRDefault="0048424C">
      <w:r>
        <w:separator/>
      </w:r>
    </w:p>
  </w:footnote>
  <w:footnote w:type="continuationSeparator" w:id="0">
    <w:p w14:paraId="3C9D8986" w14:textId="77777777" w:rsidR="0048424C" w:rsidRDefault="0048424C">
      <w:r>
        <w:continuationSeparator/>
      </w:r>
    </w:p>
  </w:footnote>
  <w:footnote w:id="1">
    <w:p w14:paraId="31B8D2FF" w14:textId="77777777" w:rsidR="001E5461" w:rsidRPr="001E5461" w:rsidRDefault="001E5461" w:rsidP="001E5461">
      <w:pPr>
        <w:pStyle w:val="Tekstprzypisudolnego"/>
        <w:rPr>
          <w:rFonts w:asciiTheme="minorHAnsi" w:hAnsiTheme="minorHAnsi" w:cstheme="minorHAnsi"/>
        </w:rPr>
      </w:pPr>
      <w:r w:rsidRPr="001E5461">
        <w:rPr>
          <w:rStyle w:val="Odwoanieprzypisudolnego"/>
          <w:rFonts w:asciiTheme="minorHAnsi" w:hAnsiTheme="minorHAnsi" w:cstheme="minorHAnsi"/>
        </w:rPr>
        <w:footnoteRef/>
      </w:r>
      <w:r w:rsidRPr="001E5461">
        <w:rPr>
          <w:rFonts w:asciiTheme="minorHAnsi" w:hAnsiTheme="minorHAnsi" w:cstheme="minorHAnsi"/>
        </w:rPr>
        <w:t xml:space="preserve"> Zaznaczyć właściwe</w:t>
      </w:r>
    </w:p>
  </w:footnote>
  <w:footnote w:id="2">
    <w:p w14:paraId="3EA7610F" w14:textId="77777777" w:rsidR="005A5634" w:rsidRPr="00A13B6D" w:rsidDel="00647F93" w:rsidRDefault="005A5634" w:rsidP="005A5634">
      <w:pPr>
        <w:pStyle w:val="Tekstprzypisudolnego"/>
        <w:rPr>
          <w:del w:id="4" w:author="Maria Wojewoda" w:date="2021-05-12T07:47:00Z"/>
          <w:sz w:val="16"/>
          <w:szCs w:val="16"/>
        </w:rPr>
      </w:pPr>
    </w:p>
  </w:footnote>
  <w:footnote w:id="3">
    <w:p w14:paraId="501F7D3D" w14:textId="77777777" w:rsidR="000A6997" w:rsidRDefault="000A6997"/>
  </w:footnote>
  <w:footnote w:id="4">
    <w:p w14:paraId="3446B293" w14:textId="77777777" w:rsidR="0048424C" w:rsidRPr="00A52C20" w:rsidRDefault="0048424C" w:rsidP="00B11A4E">
      <w:pPr>
        <w:pStyle w:val="Tekstprzypisudolnego"/>
        <w:jc w:val="both"/>
        <w:rPr>
          <w:rFonts w:asciiTheme="minorHAnsi" w:hAnsiTheme="minorHAnsi" w:cstheme="minorHAnsi"/>
          <w:sz w:val="16"/>
          <w:szCs w:val="16"/>
        </w:rPr>
      </w:pPr>
      <w:r w:rsidRPr="00A52C20">
        <w:rPr>
          <w:rStyle w:val="Odwoanieprzypisudolnego"/>
          <w:rFonts w:asciiTheme="minorHAnsi" w:hAnsiTheme="minorHAnsi" w:cstheme="minorHAnsi"/>
        </w:rPr>
        <w:footnoteRef/>
      </w:r>
      <w:r w:rsidRPr="00A52C20">
        <w:rPr>
          <w:rFonts w:asciiTheme="minorHAnsi" w:hAnsiTheme="minorHAnsi" w:cstheme="minorHAnsi"/>
        </w:rPr>
        <w:t xml:space="preserve"> </w:t>
      </w:r>
      <w:r w:rsidRPr="00A52C20">
        <w:rPr>
          <w:rFonts w:asciiTheme="minorHAnsi" w:hAnsiTheme="minorHAnsi" w:cstheme="minorHAnsi"/>
          <w:sz w:val="16"/>
          <w:szCs w:val="16"/>
        </w:rPr>
        <w:t>Pouczenie o odpowiedzialności karnej Art. 297 § 1 Kodeksu karnego (Dz. U. Nr 88 poz. 553 z późn. zm.):</w:t>
      </w:r>
    </w:p>
    <w:p w14:paraId="786B3B02" w14:textId="173D6EFF" w:rsidR="0048424C" w:rsidRDefault="0048424C" w:rsidP="00B11A4E">
      <w:pPr>
        <w:pStyle w:val="Tekstprzypisudolnego"/>
        <w:jc w:val="both"/>
      </w:pPr>
      <w:r w:rsidRPr="00A52C20">
        <w:rPr>
          <w:rFonts w:asciiTheme="minorHAnsi" w:hAnsiTheme="minorHAnsi" w:cstheme="minorHAnsi"/>
          <w:sz w:val="16"/>
          <w:szCs w:val="16"/>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footnote>
  <w:footnote w:id="5">
    <w:p w14:paraId="19AD26DE" w14:textId="77777777" w:rsidR="007C3278" w:rsidRPr="00B858F0" w:rsidRDefault="007C3278" w:rsidP="007C3278">
      <w:pPr>
        <w:pStyle w:val="Tekstprzypisudolnego"/>
        <w:rPr>
          <w:rFonts w:ascii="Calibri" w:hAnsi="Calibri" w:cs="Calibri"/>
        </w:rPr>
      </w:pPr>
      <w:r w:rsidRPr="00B858F0">
        <w:rPr>
          <w:rStyle w:val="Odwoanieprzypisudolnego"/>
          <w:rFonts w:ascii="Calibri" w:hAnsi="Calibri" w:cs="Calibri"/>
        </w:rPr>
        <w:footnoteRef/>
      </w:r>
      <w:r w:rsidRPr="00B858F0">
        <w:rPr>
          <w:rFonts w:ascii="Calibri" w:hAnsi="Calibri" w:cs="Calibri"/>
        </w:rPr>
        <w:t xml:space="preserve"> Dotyczy osób fizycznych</w:t>
      </w:r>
      <w:r>
        <w:rPr>
          <w:rFonts w:ascii="Calibri" w:hAnsi="Calibri" w:cs="Calibri"/>
        </w:rPr>
        <w:br/>
      </w:r>
    </w:p>
  </w:footnote>
  <w:footnote w:id="6">
    <w:p w14:paraId="22B8D3B0" w14:textId="77777777" w:rsidR="007C3278" w:rsidRPr="005B4506" w:rsidRDefault="007C3278" w:rsidP="007C3278">
      <w:pPr>
        <w:pStyle w:val="Tekstprzypisudolnego"/>
        <w:jc w:val="both"/>
        <w:rPr>
          <w:rFonts w:ascii="Calibri" w:hAnsi="Calibri" w:cs="Calibri"/>
          <w:i/>
          <w:sz w:val="18"/>
          <w:szCs w:val="18"/>
        </w:rPr>
      </w:pPr>
      <w:r w:rsidRPr="005B4506">
        <w:rPr>
          <w:rStyle w:val="Odwoanieprzypisudolnego"/>
          <w:rFonts w:ascii="Calibri" w:hAnsi="Calibri" w:cs="Calibri"/>
          <w:i/>
          <w:sz w:val="18"/>
          <w:szCs w:val="18"/>
        </w:rPr>
        <w:footnoteRef/>
      </w:r>
      <w:r w:rsidRPr="005B4506">
        <w:rPr>
          <w:rFonts w:ascii="Calibri" w:hAnsi="Calibri" w:cs="Calibri"/>
          <w:i/>
          <w:sz w:val="18"/>
          <w:szCs w:val="18"/>
        </w:rPr>
        <w:t xml:space="preserve"> Dotyczy pracodawców ubiegających się o dofinansowanie do wynagrodzenia zatrudnionej osoby niepełnosprawnej z PFRON,</w:t>
      </w:r>
    </w:p>
  </w:footnote>
  <w:footnote w:id="7">
    <w:p w14:paraId="279DD3E4" w14:textId="36C07691" w:rsidR="007C3278" w:rsidRPr="006D28D4" w:rsidRDefault="007C3278" w:rsidP="007C3278">
      <w:pPr>
        <w:pStyle w:val="Tekstprzypisudolnego"/>
        <w:jc w:val="both"/>
        <w:rPr>
          <w:sz w:val="18"/>
          <w:szCs w:val="18"/>
        </w:rPr>
      </w:pPr>
      <w:r w:rsidRPr="005B4506">
        <w:rPr>
          <w:rStyle w:val="Odwoanieprzypisudolnego"/>
          <w:rFonts w:ascii="Calibri" w:hAnsi="Calibri" w:cs="Calibri"/>
          <w:i/>
          <w:sz w:val="18"/>
          <w:szCs w:val="18"/>
        </w:rPr>
        <w:footnoteRef/>
      </w:r>
      <w:r w:rsidRPr="005B4506">
        <w:rPr>
          <w:rFonts w:ascii="Calibri" w:hAnsi="Calibri" w:cs="Calibri"/>
          <w:i/>
          <w:sz w:val="18"/>
          <w:szCs w:val="18"/>
        </w:rPr>
        <w:t xml:space="preserve">   Zapisy ust. 1 - 2 dotyczą sytuacji, gdy Wykonawca zadeklaruje w formularzu ofertowym zatrudnienie </w:t>
      </w:r>
      <w:r w:rsidR="0012653C">
        <w:rPr>
          <w:rFonts w:ascii="Calibri" w:hAnsi="Calibri" w:cs="Calibri"/>
          <w:i/>
          <w:sz w:val="18"/>
          <w:szCs w:val="18"/>
        </w:rPr>
        <w:t xml:space="preserve">każdorazowo </w:t>
      </w:r>
      <w:r w:rsidRPr="005B4506">
        <w:rPr>
          <w:rFonts w:ascii="Calibri" w:hAnsi="Calibri" w:cs="Calibri"/>
          <w:i/>
          <w:sz w:val="18"/>
          <w:szCs w:val="18"/>
        </w:rPr>
        <w:t>w wymiarze 1/</w:t>
      </w:r>
      <w:r w:rsidR="0012653C">
        <w:rPr>
          <w:rFonts w:ascii="Calibri" w:hAnsi="Calibri" w:cs="Calibri"/>
          <w:i/>
          <w:sz w:val="18"/>
          <w:szCs w:val="18"/>
        </w:rPr>
        <w:t>4</w:t>
      </w:r>
      <w:r w:rsidR="0012653C" w:rsidRPr="005B4506">
        <w:rPr>
          <w:rFonts w:ascii="Calibri" w:hAnsi="Calibri" w:cs="Calibri"/>
          <w:i/>
          <w:sz w:val="18"/>
          <w:szCs w:val="18"/>
        </w:rPr>
        <w:t xml:space="preserve"> </w:t>
      </w:r>
      <w:r w:rsidRPr="005B4506">
        <w:rPr>
          <w:rFonts w:ascii="Calibri" w:hAnsi="Calibri" w:cs="Calibri"/>
          <w:i/>
          <w:sz w:val="18"/>
          <w:szCs w:val="18"/>
        </w:rPr>
        <w:t xml:space="preserve">etatu 1 osoby niepełnosprawnej od momentu zlecenia organizacji posiedzenia do czasu </w:t>
      </w:r>
      <w:r w:rsidR="0012653C">
        <w:rPr>
          <w:rFonts w:ascii="Calibri" w:hAnsi="Calibri" w:cs="Calibri"/>
          <w:i/>
          <w:sz w:val="18"/>
          <w:szCs w:val="18"/>
        </w:rPr>
        <w:t>jego zakończenia</w:t>
      </w:r>
      <w:r w:rsidRPr="005B4506">
        <w:rPr>
          <w:rFonts w:ascii="Calibri" w:hAnsi="Calibri" w:cs="Calibri"/>
          <w:i/>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BBE93D8"/>
    <w:lvl w:ilvl="0">
      <w:start w:val="1"/>
      <w:numFmt w:val="decimal"/>
      <w:pStyle w:val="Listanumerowana"/>
      <w:lvlText w:val="%1."/>
      <w:lvlJc w:val="left"/>
      <w:pPr>
        <w:tabs>
          <w:tab w:val="num" w:pos="4601"/>
        </w:tabs>
        <w:ind w:left="4601" w:hanging="360"/>
      </w:pPr>
    </w:lvl>
  </w:abstractNum>
  <w:abstractNum w:abstractNumId="1" w15:restartNumberingAfterBreak="0">
    <w:nsid w:val="FFFFFF89"/>
    <w:multiLevelType w:val="singleLevel"/>
    <w:tmpl w:val="F73C6678"/>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05437CD"/>
    <w:multiLevelType w:val="hybridMultilevel"/>
    <w:tmpl w:val="03C614EA"/>
    <w:lvl w:ilvl="0" w:tplc="04150005">
      <w:start w:val="1"/>
      <w:numFmt w:val="bullet"/>
      <w:lvlText w:val=""/>
      <w:lvlJc w:val="left"/>
      <w:pPr>
        <w:ind w:left="2160" w:hanging="360"/>
      </w:pPr>
      <w:rPr>
        <w:rFonts w:ascii="Wingdings" w:hAnsi="Wingding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 w15:restartNumberingAfterBreak="0">
    <w:nsid w:val="00F15B20"/>
    <w:multiLevelType w:val="hybridMultilevel"/>
    <w:tmpl w:val="DD163E3C"/>
    <w:lvl w:ilvl="0" w:tplc="F6445310">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14849BB"/>
    <w:multiLevelType w:val="hybridMultilevel"/>
    <w:tmpl w:val="9A0E77FA"/>
    <w:styleLink w:val="WWNum201211"/>
    <w:lvl w:ilvl="0" w:tplc="177438E4">
      <w:start w:val="1"/>
      <w:numFmt w:val="decimal"/>
      <w:lvlText w:val="%1."/>
      <w:lvlJc w:val="left"/>
    </w:lvl>
    <w:lvl w:ilvl="1" w:tplc="F13C0B8A">
      <w:start w:val="1"/>
      <w:numFmt w:val="lowerLetter"/>
      <w:lvlText w:val="%2."/>
      <w:lvlJc w:val="left"/>
    </w:lvl>
    <w:lvl w:ilvl="2" w:tplc="17D24E24">
      <w:start w:val="1"/>
      <w:numFmt w:val="lowerRoman"/>
      <w:lvlText w:val="%3."/>
      <w:lvlJc w:val="right"/>
    </w:lvl>
    <w:lvl w:ilvl="3" w:tplc="35986014">
      <w:start w:val="1"/>
      <w:numFmt w:val="decimal"/>
      <w:lvlText w:val="%4."/>
      <w:lvlJc w:val="left"/>
    </w:lvl>
    <w:lvl w:ilvl="4" w:tplc="408463C0">
      <w:start w:val="1"/>
      <w:numFmt w:val="lowerLetter"/>
      <w:lvlText w:val="%5."/>
      <w:lvlJc w:val="left"/>
    </w:lvl>
    <w:lvl w:ilvl="5" w:tplc="46AED7E2">
      <w:start w:val="1"/>
      <w:numFmt w:val="lowerRoman"/>
      <w:lvlText w:val="%6."/>
      <w:lvlJc w:val="right"/>
    </w:lvl>
    <w:lvl w:ilvl="6" w:tplc="B1A4807A">
      <w:start w:val="1"/>
      <w:numFmt w:val="decimal"/>
      <w:lvlText w:val="%7."/>
      <w:lvlJc w:val="left"/>
    </w:lvl>
    <w:lvl w:ilvl="7" w:tplc="25F69B14">
      <w:start w:val="1"/>
      <w:numFmt w:val="lowerLetter"/>
      <w:lvlText w:val="%8."/>
      <w:lvlJc w:val="left"/>
    </w:lvl>
    <w:lvl w:ilvl="8" w:tplc="F4E48F18">
      <w:start w:val="1"/>
      <w:numFmt w:val="lowerRoman"/>
      <w:lvlText w:val="%9."/>
      <w:lvlJc w:val="right"/>
    </w:lvl>
  </w:abstractNum>
  <w:abstractNum w:abstractNumId="5" w15:restartNumberingAfterBreak="0">
    <w:nsid w:val="02065A9E"/>
    <w:multiLevelType w:val="hybridMultilevel"/>
    <w:tmpl w:val="14F697A0"/>
    <w:lvl w:ilvl="0" w:tplc="8B5A7652">
      <w:start w:val="1"/>
      <w:numFmt w:val="lowerLetter"/>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3EA6733"/>
    <w:multiLevelType w:val="multilevel"/>
    <w:tmpl w:val="D44861CE"/>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 w15:restartNumberingAfterBreak="0">
    <w:nsid w:val="047353AE"/>
    <w:multiLevelType w:val="hybridMultilevel"/>
    <w:tmpl w:val="04603BD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57C252E"/>
    <w:multiLevelType w:val="hybridMultilevel"/>
    <w:tmpl w:val="FA72A7B6"/>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9CB65EF6">
      <w:start w:val="1"/>
      <w:numFmt w:val="decimal"/>
      <w:lvlText w:val="%4."/>
      <w:lvlJc w:val="left"/>
      <w:pPr>
        <w:ind w:left="2946" w:hanging="360"/>
      </w:pPr>
      <w:rPr>
        <w:b w:val="0"/>
      </w:r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05EE35FB"/>
    <w:multiLevelType w:val="hybridMultilevel"/>
    <w:tmpl w:val="5080BA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4C222658">
      <w:start w:val="1"/>
      <w:numFmt w:val="decimal"/>
      <w:lvlText w:val="%4."/>
      <w:lvlJc w:val="left"/>
      <w:pPr>
        <w:ind w:left="2880" w:hanging="360"/>
      </w:pPr>
      <w:rPr>
        <w:i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807358A"/>
    <w:multiLevelType w:val="hybridMultilevel"/>
    <w:tmpl w:val="48C642D4"/>
    <w:name w:val="WW8Num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A341C88"/>
    <w:multiLevelType w:val="hybridMultilevel"/>
    <w:tmpl w:val="01707EDC"/>
    <w:styleLink w:val="WWNum201111"/>
    <w:lvl w:ilvl="0" w:tplc="62D03EFC">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156AE834">
      <w:numFmt w:val="bullet"/>
      <w:lvlText w:val="•"/>
      <w:lvlJc w:val="left"/>
      <w:pPr>
        <w:ind w:left="1430" w:hanging="284"/>
      </w:pPr>
      <w:rPr>
        <w:rFonts w:hint="default"/>
        <w:lang w:val="pl-PL" w:eastAsia="en-US" w:bidi="ar-SA"/>
      </w:rPr>
    </w:lvl>
    <w:lvl w:ilvl="2" w:tplc="96AA999A">
      <w:numFmt w:val="bullet"/>
      <w:lvlText w:val="•"/>
      <w:lvlJc w:val="left"/>
      <w:pPr>
        <w:ind w:left="2321" w:hanging="284"/>
      </w:pPr>
      <w:rPr>
        <w:rFonts w:hint="default"/>
        <w:lang w:val="pl-PL" w:eastAsia="en-US" w:bidi="ar-SA"/>
      </w:rPr>
    </w:lvl>
    <w:lvl w:ilvl="3" w:tplc="1FCA07C0">
      <w:numFmt w:val="bullet"/>
      <w:lvlText w:val="•"/>
      <w:lvlJc w:val="left"/>
      <w:pPr>
        <w:ind w:left="3211" w:hanging="284"/>
      </w:pPr>
      <w:rPr>
        <w:rFonts w:hint="default"/>
        <w:lang w:val="pl-PL" w:eastAsia="en-US" w:bidi="ar-SA"/>
      </w:rPr>
    </w:lvl>
    <w:lvl w:ilvl="4" w:tplc="9B4A1084">
      <w:numFmt w:val="bullet"/>
      <w:lvlText w:val="•"/>
      <w:lvlJc w:val="left"/>
      <w:pPr>
        <w:ind w:left="4102" w:hanging="284"/>
      </w:pPr>
      <w:rPr>
        <w:rFonts w:hint="default"/>
        <w:lang w:val="pl-PL" w:eastAsia="en-US" w:bidi="ar-SA"/>
      </w:rPr>
    </w:lvl>
    <w:lvl w:ilvl="5" w:tplc="DA880D7A">
      <w:numFmt w:val="bullet"/>
      <w:lvlText w:val="•"/>
      <w:lvlJc w:val="left"/>
      <w:pPr>
        <w:ind w:left="4993" w:hanging="284"/>
      </w:pPr>
      <w:rPr>
        <w:rFonts w:hint="default"/>
        <w:lang w:val="pl-PL" w:eastAsia="en-US" w:bidi="ar-SA"/>
      </w:rPr>
    </w:lvl>
    <w:lvl w:ilvl="6" w:tplc="745A3D12">
      <w:numFmt w:val="bullet"/>
      <w:lvlText w:val="•"/>
      <w:lvlJc w:val="left"/>
      <w:pPr>
        <w:ind w:left="5883" w:hanging="284"/>
      </w:pPr>
      <w:rPr>
        <w:rFonts w:hint="default"/>
        <w:lang w:val="pl-PL" w:eastAsia="en-US" w:bidi="ar-SA"/>
      </w:rPr>
    </w:lvl>
    <w:lvl w:ilvl="7" w:tplc="603EBDD4">
      <w:numFmt w:val="bullet"/>
      <w:lvlText w:val="•"/>
      <w:lvlJc w:val="left"/>
      <w:pPr>
        <w:ind w:left="6774" w:hanging="284"/>
      </w:pPr>
      <w:rPr>
        <w:rFonts w:hint="default"/>
        <w:lang w:val="pl-PL" w:eastAsia="en-US" w:bidi="ar-SA"/>
      </w:rPr>
    </w:lvl>
    <w:lvl w:ilvl="8" w:tplc="DFBE13BC">
      <w:numFmt w:val="bullet"/>
      <w:lvlText w:val="•"/>
      <w:lvlJc w:val="left"/>
      <w:pPr>
        <w:ind w:left="7664" w:hanging="284"/>
      </w:pPr>
      <w:rPr>
        <w:rFonts w:hint="default"/>
        <w:lang w:val="pl-PL" w:eastAsia="en-US" w:bidi="ar-SA"/>
      </w:rPr>
    </w:lvl>
  </w:abstractNum>
  <w:abstractNum w:abstractNumId="12" w15:restartNumberingAfterBreak="0">
    <w:nsid w:val="0C2630AB"/>
    <w:multiLevelType w:val="hybridMultilevel"/>
    <w:tmpl w:val="A33EFBBE"/>
    <w:styleLink w:val="WWNum18121"/>
    <w:lvl w:ilvl="0" w:tplc="4CEE9C8E">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DDD0640"/>
    <w:multiLevelType w:val="hybridMultilevel"/>
    <w:tmpl w:val="036C8066"/>
    <w:styleLink w:val="WWNum251211"/>
    <w:lvl w:ilvl="0" w:tplc="B5945F92">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4" w15:restartNumberingAfterBreak="0">
    <w:nsid w:val="0F6139D6"/>
    <w:multiLevelType w:val="multilevel"/>
    <w:tmpl w:val="F072CC98"/>
    <w:styleLink w:val="WWNum251111"/>
    <w:lvl w:ilvl="0">
      <w:start w:val="1"/>
      <w:numFmt w:val="decimal"/>
      <w:lvlText w:val="%1."/>
      <w:lvlJc w:val="left"/>
      <w:pPr>
        <w:ind w:left="542" w:hanging="360"/>
        <w:jc w:val="right"/>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978" w:hanging="360"/>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260" w:hanging="360"/>
      </w:pPr>
      <w:rPr>
        <w:rFonts w:hint="default"/>
        <w:lang w:val="pl-PL" w:eastAsia="en-US" w:bidi="ar-SA"/>
      </w:rPr>
    </w:lvl>
    <w:lvl w:ilvl="3">
      <w:numFmt w:val="bullet"/>
      <w:lvlText w:val="•"/>
      <w:lvlJc w:val="left"/>
      <w:pPr>
        <w:ind w:left="2283" w:hanging="360"/>
      </w:pPr>
      <w:rPr>
        <w:rFonts w:hint="default"/>
        <w:lang w:val="pl-PL" w:eastAsia="en-US" w:bidi="ar-SA"/>
      </w:rPr>
    </w:lvl>
    <w:lvl w:ilvl="4">
      <w:numFmt w:val="bullet"/>
      <w:lvlText w:val="•"/>
      <w:lvlJc w:val="left"/>
      <w:pPr>
        <w:ind w:left="3306" w:hanging="360"/>
      </w:pPr>
      <w:rPr>
        <w:rFonts w:hint="default"/>
        <w:lang w:val="pl-PL" w:eastAsia="en-US" w:bidi="ar-SA"/>
      </w:rPr>
    </w:lvl>
    <w:lvl w:ilvl="5">
      <w:numFmt w:val="bullet"/>
      <w:lvlText w:val="•"/>
      <w:lvlJc w:val="left"/>
      <w:pPr>
        <w:ind w:left="4329"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76" w:hanging="360"/>
      </w:pPr>
      <w:rPr>
        <w:rFonts w:hint="default"/>
        <w:lang w:val="pl-PL" w:eastAsia="en-US" w:bidi="ar-SA"/>
      </w:rPr>
    </w:lvl>
    <w:lvl w:ilvl="8">
      <w:numFmt w:val="bullet"/>
      <w:lvlText w:val="•"/>
      <w:lvlJc w:val="left"/>
      <w:pPr>
        <w:ind w:left="7399" w:hanging="360"/>
      </w:pPr>
      <w:rPr>
        <w:rFonts w:hint="default"/>
        <w:lang w:val="pl-PL" w:eastAsia="en-US" w:bidi="ar-SA"/>
      </w:rPr>
    </w:lvl>
  </w:abstractNum>
  <w:abstractNum w:abstractNumId="15" w15:restartNumberingAfterBreak="0">
    <w:nsid w:val="1130083A"/>
    <w:multiLevelType w:val="hybridMultilevel"/>
    <w:tmpl w:val="C01EBB02"/>
    <w:styleLink w:val="WWNum241211"/>
    <w:lvl w:ilvl="0" w:tplc="D26E42B2">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24753D8"/>
    <w:multiLevelType w:val="hybridMultilevel"/>
    <w:tmpl w:val="3BAC8FE4"/>
    <w:lvl w:ilvl="0" w:tplc="F250734A">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7" w15:restartNumberingAfterBreak="0">
    <w:nsid w:val="12A446EA"/>
    <w:multiLevelType w:val="hybridMultilevel"/>
    <w:tmpl w:val="DE0C3002"/>
    <w:lvl w:ilvl="0" w:tplc="47D07434">
      <w:start w:val="1"/>
      <w:numFmt w:val="decimal"/>
      <w:lvlText w:val="%1."/>
      <w:lvlJc w:val="left"/>
      <w:pPr>
        <w:ind w:left="360" w:hanging="360"/>
      </w:pPr>
      <w:rPr>
        <w:b w:val="0"/>
        <w:bCs/>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13991390"/>
    <w:multiLevelType w:val="hybridMultilevel"/>
    <w:tmpl w:val="756EA2B4"/>
    <w:styleLink w:val="WWNum7411"/>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4750E8A"/>
    <w:multiLevelType w:val="hybridMultilevel"/>
    <w:tmpl w:val="064039AE"/>
    <w:styleLink w:val="Styl1211"/>
    <w:lvl w:ilvl="0" w:tplc="5A968C84">
      <w:start w:val="1"/>
      <w:numFmt w:val="lowerLetter"/>
      <w:lvlText w:val="%1)"/>
      <w:lvlJc w:val="left"/>
      <w:pPr>
        <w:ind w:left="967" w:hanging="459"/>
      </w:pPr>
      <w:rPr>
        <w:rFonts w:ascii="Times New Roman" w:eastAsia="Times New Roman" w:hAnsi="Times New Roman" w:cs="Times New Roman" w:hint="default"/>
        <w:spacing w:val="-1"/>
        <w:w w:val="100"/>
        <w:sz w:val="22"/>
        <w:szCs w:val="22"/>
        <w:lang w:val="pl-PL" w:eastAsia="en-US" w:bidi="ar-SA"/>
      </w:rPr>
    </w:lvl>
    <w:lvl w:ilvl="1" w:tplc="0C3A5016">
      <w:numFmt w:val="bullet"/>
      <w:lvlText w:val="•"/>
      <w:lvlJc w:val="left"/>
      <w:pPr>
        <w:ind w:left="1808" w:hanging="459"/>
      </w:pPr>
      <w:rPr>
        <w:rFonts w:hint="default"/>
        <w:lang w:val="pl-PL" w:eastAsia="en-US" w:bidi="ar-SA"/>
      </w:rPr>
    </w:lvl>
    <w:lvl w:ilvl="2" w:tplc="B6F2D858">
      <w:numFmt w:val="bullet"/>
      <w:lvlText w:val="•"/>
      <w:lvlJc w:val="left"/>
      <w:pPr>
        <w:ind w:left="2657" w:hanging="459"/>
      </w:pPr>
      <w:rPr>
        <w:rFonts w:hint="default"/>
        <w:lang w:val="pl-PL" w:eastAsia="en-US" w:bidi="ar-SA"/>
      </w:rPr>
    </w:lvl>
    <w:lvl w:ilvl="3" w:tplc="22CA299A">
      <w:numFmt w:val="bullet"/>
      <w:lvlText w:val="•"/>
      <w:lvlJc w:val="left"/>
      <w:pPr>
        <w:ind w:left="3505" w:hanging="459"/>
      </w:pPr>
      <w:rPr>
        <w:rFonts w:hint="default"/>
        <w:lang w:val="pl-PL" w:eastAsia="en-US" w:bidi="ar-SA"/>
      </w:rPr>
    </w:lvl>
    <w:lvl w:ilvl="4" w:tplc="717C1792">
      <w:numFmt w:val="bullet"/>
      <w:lvlText w:val="•"/>
      <w:lvlJc w:val="left"/>
      <w:pPr>
        <w:ind w:left="4354" w:hanging="459"/>
      </w:pPr>
      <w:rPr>
        <w:rFonts w:hint="default"/>
        <w:lang w:val="pl-PL" w:eastAsia="en-US" w:bidi="ar-SA"/>
      </w:rPr>
    </w:lvl>
    <w:lvl w:ilvl="5" w:tplc="946C9976">
      <w:numFmt w:val="bullet"/>
      <w:lvlText w:val="•"/>
      <w:lvlJc w:val="left"/>
      <w:pPr>
        <w:ind w:left="5203" w:hanging="459"/>
      </w:pPr>
      <w:rPr>
        <w:rFonts w:hint="default"/>
        <w:lang w:val="pl-PL" w:eastAsia="en-US" w:bidi="ar-SA"/>
      </w:rPr>
    </w:lvl>
    <w:lvl w:ilvl="6" w:tplc="DD8CBE14">
      <w:numFmt w:val="bullet"/>
      <w:lvlText w:val="•"/>
      <w:lvlJc w:val="left"/>
      <w:pPr>
        <w:ind w:left="6051" w:hanging="459"/>
      </w:pPr>
      <w:rPr>
        <w:rFonts w:hint="default"/>
        <w:lang w:val="pl-PL" w:eastAsia="en-US" w:bidi="ar-SA"/>
      </w:rPr>
    </w:lvl>
    <w:lvl w:ilvl="7" w:tplc="950EDB00">
      <w:numFmt w:val="bullet"/>
      <w:lvlText w:val="•"/>
      <w:lvlJc w:val="left"/>
      <w:pPr>
        <w:ind w:left="6900" w:hanging="459"/>
      </w:pPr>
      <w:rPr>
        <w:rFonts w:hint="default"/>
        <w:lang w:val="pl-PL" w:eastAsia="en-US" w:bidi="ar-SA"/>
      </w:rPr>
    </w:lvl>
    <w:lvl w:ilvl="8" w:tplc="1468549C">
      <w:numFmt w:val="bullet"/>
      <w:lvlText w:val="•"/>
      <w:lvlJc w:val="left"/>
      <w:pPr>
        <w:ind w:left="7748" w:hanging="459"/>
      </w:pPr>
      <w:rPr>
        <w:rFonts w:hint="default"/>
        <w:lang w:val="pl-PL" w:eastAsia="en-US" w:bidi="ar-SA"/>
      </w:rPr>
    </w:lvl>
  </w:abstractNum>
  <w:abstractNum w:abstractNumId="20" w15:restartNumberingAfterBreak="0">
    <w:nsid w:val="148D15AF"/>
    <w:multiLevelType w:val="multilevel"/>
    <w:tmpl w:val="1A520E8E"/>
    <w:styleLink w:val="WWNum21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1" w15:restartNumberingAfterBreak="0">
    <w:nsid w:val="148E51F1"/>
    <w:multiLevelType w:val="hybridMultilevel"/>
    <w:tmpl w:val="C3C017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6200CB2"/>
    <w:multiLevelType w:val="hybridMultilevel"/>
    <w:tmpl w:val="55EE1EBE"/>
    <w:lvl w:ilvl="0" w:tplc="B736341C">
      <w:start w:val="1"/>
      <w:numFmt w:val="upperRoman"/>
      <w:lvlText w:val="%1."/>
      <w:lvlJc w:val="left"/>
      <w:pPr>
        <w:ind w:left="258" w:hanging="284"/>
      </w:pPr>
      <w:rPr>
        <w:rFonts w:ascii="Times New Roman" w:eastAsia="Times New Roman" w:hAnsi="Times New Roman" w:cs="Times New Roman" w:hint="default"/>
        <w:b/>
        <w:bCs/>
        <w:spacing w:val="-1"/>
        <w:w w:val="100"/>
        <w:sz w:val="20"/>
        <w:szCs w:val="20"/>
        <w:lang w:val="pl-PL" w:eastAsia="en-US" w:bidi="ar-SA"/>
      </w:rPr>
    </w:lvl>
    <w:lvl w:ilvl="1" w:tplc="89FC06FE">
      <w:numFmt w:val="bullet"/>
      <w:lvlText w:val="•"/>
      <w:lvlJc w:val="left"/>
      <w:pPr>
        <w:ind w:left="1178" w:hanging="284"/>
      </w:pPr>
      <w:rPr>
        <w:rFonts w:hint="default"/>
        <w:lang w:val="pl-PL" w:eastAsia="en-US" w:bidi="ar-SA"/>
      </w:rPr>
    </w:lvl>
    <w:lvl w:ilvl="2" w:tplc="8582763A">
      <w:numFmt w:val="bullet"/>
      <w:lvlText w:val="•"/>
      <w:lvlJc w:val="left"/>
      <w:pPr>
        <w:ind w:left="2097" w:hanging="284"/>
      </w:pPr>
      <w:rPr>
        <w:rFonts w:hint="default"/>
        <w:lang w:val="pl-PL" w:eastAsia="en-US" w:bidi="ar-SA"/>
      </w:rPr>
    </w:lvl>
    <w:lvl w:ilvl="3" w:tplc="ED487E84">
      <w:numFmt w:val="bullet"/>
      <w:lvlText w:val="•"/>
      <w:lvlJc w:val="left"/>
      <w:pPr>
        <w:ind w:left="3015" w:hanging="284"/>
      </w:pPr>
      <w:rPr>
        <w:rFonts w:hint="default"/>
        <w:lang w:val="pl-PL" w:eastAsia="en-US" w:bidi="ar-SA"/>
      </w:rPr>
    </w:lvl>
    <w:lvl w:ilvl="4" w:tplc="334A1F98">
      <w:numFmt w:val="bullet"/>
      <w:lvlText w:val="•"/>
      <w:lvlJc w:val="left"/>
      <w:pPr>
        <w:ind w:left="3934" w:hanging="284"/>
      </w:pPr>
      <w:rPr>
        <w:rFonts w:hint="default"/>
        <w:lang w:val="pl-PL" w:eastAsia="en-US" w:bidi="ar-SA"/>
      </w:rPr>
    </w:lvl>
    <w:lvl w:ilvl="5" w:tplc="4EF207BA">
      <w:numFmt w:val="bullet"/>
      <w:lvlText w:val="•"/>
      <w:lvlJc w:val="left"/>
      <w:pPr>
        <w:ind w:left="4853" w:hanging="284"/>
      </w:pPr>
      <w:rPr>
        <w:rFonts w:hint="default"/>
        <w:lang w:val="pl-PL" w:eastAsia="en-US" w:bidi="ar-SA"/>
      </w:rPr>
    </w:lvl>
    <w:lvl w:ilvl="6" w:tplc="A43ABB3E">
      <w:numFmt w:val="bullet"/>
      <w:lvlText w:val="•"/>
      <w:lvlJc w:val="left"/>
      <w:pPr>
        <w:ind w:left="5771" w:hanging="284"/>
      </w:pPr>
      <w:rPr>
        <w:rFonts w:hint="default"/>
        <w:lang w:val="pl-PL" w:eastAsia="en-US" w:bidi="ar-SA"/>
      </w:rPr>
    </w:lvl>
    <w:lvl w:ilvl="7" w:tplc="D6B21644">
      <w:numFmt w:val="bullet"/>
      <w:lvlText w:val="•"/>
      <w:lvlJc w:val="left"/>
      <w:pPr>
        <w:ind w:left="6690" w:hanging="284"/>
      </w:pPr>
      <w:rPr>
        <w:rFonts w:hint="default"/>
        <w:lang w:val="pl-PL" w:eastAsia="en-US" w:bidi="ar-SA"/>
      </w:rPr>
    </w:lvl>
    <w:lvl w:ilvl="8" w:tplc="71568530">
      <w:numFmt w:val="bullet"/>
      <w:lvlText w:val="•"/>
      <w:lvlJc w:val="left"/>
      <w:pPr>
        <w:ind w:left="7608" w:hanging="284"/>
      </w:pPr>
      <w:rPr>
        <w:rFonts w:hint="default"/>
        <w:lang w:val="pl-PL" w:eastAsia="en-US" w:bidi="ar-SA"/>
      </w:rPr>
    </w:lvl>
  </w:abstractNum>
  <w:abstractNum w:abstractNumId="23" w15:restartNumberingAfterBreak="0">
    <w:nsid w:val="17FD7F1F"/>
    <w:multiLevelType w:val="hybridMultilevel"/>
    <w:tmpl w:val="4FEA3466"/>
    <w:lvl w:ilvl="0" w:tplc="4FA4B76C">
      <w:start w:val="6"/>
      <w:numFmt w:val="decimal"/>
      <w:lvlText w:val="%1."/>
      <w:lvlJc w:val="left"/>
      <w:pPr>
        <w:tabs>
          <w:tab w:val="num" w:pos="360"/>
        </w:tabs>
        <w:ind w:left="757" w:hanging="397"/>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18971ED5"/>
    <w:multiLevelType w:val="hybridMultilevel"/>
    <w:tmpl w:val="1EFE64FE"/>
    <w:styleLink w:val="Styl1111"/>
    <w:lvl w:ilvl="0" w:tplc="F9EA463C">
      <w:start w:val="1"/>
      <w:numFmt w:val="decimal"/>
      <w:lvlText w:val="%1."/>
      <w:lvlJc w:val="left"/>
      <w:pPr>
        <w:tabs>
          <w:tab w:val="num" w:pos="360"/>
        </w:tabs>
        <w:ind w:left="360" w:hanging="360"/>
      </w:pPr>
      <w:rPr>
        <w:rFonts w:ascii="Times New Roman" w:eastAsia="Times New Roman" w:hAnsi="Times New Roman" w:cs="Times New Roman"/>
        <w:b w:val="0"/>
        <w:i w:val="0"/>
        <w:sz w:val="22"/>
        <w:szCs w:val="24"/>
      </w:rPr>
    </w:lvl>
    <w:lvl w:ilvl="1" w:tplc="F5D23936">
      <w:start w:val="1"/>
      <w:numFmt w:val="lowerLetter"/>
      <w:lvlText w:val="%2."/>
      <w:lvlJc w:val="left"/>
      <w:pPr>
        <w:tabs>
          <w:tab w:val="num" w:pos="1440"/>
        </w:tabs>
        <w:ind w:left="1440" w:hanging="360"/>
      </w:pPr>
    </w:lvl>
    <w:lvl w:ilvl="2" w:tplc="5CACB99C" w:tentative="1">
      <w:start w:val="1"/>
      <w:numFmt w:val="lowerRoman"/>
      <w:lvlText w:val="%3."/>
      <w:lvlJc w:val="right"/>
      <w:pPr>
        <w:tabs>
          <w:tab w:val="num" w:pos="2160"/>
        </w:tabs>
        <w:ind w:left="2160" w:hanging="180"/>
      </w:pPr>
    </w:lvl>
    <w:lvl w:ilvl="3" w:tplc="132015A2" w:tentative="1">
      <w:start w:val="1"/>
      <w:numFmt w:val="decimal"/>
      <w:lvlText w:val="%4."/>
      <w:lvlJc w:val="left"/>
      <w:pPr>
        <w:tabs>
          <w:tab w:val="num" w:pos="2880"/>
        </w:tabs>
        <w:ind w:left="2880" w:hanging="360"/>
      </w:pPr>
    </w:lvl>
    <w:lvl w:ilvl="4" w:tplc="24A8C8E6" w:tentative="1">
      <w:start w:val="1"/>
      <w:numFmt w:val="lowerLetter"/>
      <w:lvlText w:val="%5."/>
      <w:lvlJc w:val="left"/>
      <w:pPr>
        <w:tabs>
          <w:tab w:val="num" w:pos="3600"/>
        </w:tabs>
        <w:ind w:left="3600" w:hanging="360"/>
      </w:pPr>
    </w:lvl>
    <w:lvl w:ilvl="5" w:tplc="D1E494FA" w:tentative="1">
      <w:start w:val="1"/>
      <w:numFmt w:val="lowerRoman"/>
      <w:lvlText w:val="%6."/>
      <w:lvlJc w:val="right"/>
      <w:pPr>
        <w:tabs>
          <w:tab w:val="num" w:pos="4320"/>
        </w:tabs>
        <w:ind w:left="4320" w:hanging="180"/>
      </w:pPr>
    </w:lvl>
    <w:lvl w:ilvl="6" w:tplc="A976AAF8" w:tentative="1">
      <w:start w:val="1"/>
      <w:numFmt w:val="decimal"/>
      <w:lvlText w:val="%7."/>
      <w:lvlJc w:val="left"/>
      <w:pPr>
        <w:tabs>
          <w:tab w:val="num" w:pos="5040"/>
        </w:tabs>
        <w:ind w:left="5040" w:hanging="360"/>
      </w:pPr>
    </w:lvl>
    <w:lvl w:ilvl="7" w:tplc="A0FA00EE" w:tentative="1">
      <w:start w:val="1"/>
      <w:numFmt w:val="lowerLetter"/>
      <w:lvlText w:val="%8."/>
      <w:lvlJc w:val="left"/>
      <w:pPr>
        <w:tabs>
          <w:tab w:val="num" w:pos="5760"/>
        </w:tabs>
        <w:ind w:left="5760" w:hanging="360"/>
      </w:pPr>
    </w:lvl>
    <w:lvl w:ilvl="8" w:tplc="2C948C20" w:tentative="1">
      <w:start w:val="1"/>
      <w:numFmt w:val="lowerRoman"/>
      <w:lvlText w:val="%9."/>
      <w:lvlJc w:val="right"/>
      <w:pPr>
        <w:tabs>
          <w:tab w:val="num" w:pos="6480"/>
        </w:tabs>
        <w:ind w:left="6480" w:hanging="180"/>
      </w:pPr>
    </w:lvl>
  </w:abstractNum>
  <w:abstractNum w:abstractNumId="25" w15:restartNumberingAfterBreak="0">
    <w:nsid w:val="18C15918"/>
    <w:multiLevelType w:val="multilevel"/>
    <w:tmpl w:val="17846734"/>
    <w:lvl w:ilvl="0">
      <w:start w:val="1"/>
      <w:numFmt w:val="decimal"/>
      <w:lvlText w:val="%1."/>
      <w:lvlJc w:val="left"/>
      <w:pPr>
        <w:ind w:left="360" w:hanging="360"/>
      </w:pPr>
      <w:rPr>
        <w:b w:val="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19D64E36"/>
    <w:multiLevelType w:val="hybridMultilevel"/>
    <w:tmpl w:val="5150E2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BEE3F60"/>
    <w:multiLevelType w:val="hybridMultilevel"/>
    <w:tmpl w:val="0A4C4F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C120EA0"/>
    <w:multiLevelType w:val="hybridMultilevel"/>
    <w:tmpl w:val="7E10CA38"/>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1C616641"/>
    <w:multiLevelType w:val="hybridMultilevel"/>
    <w:tmpl w:val="4622F8A4"/>
    <w:styleLink w:val="WWNum3821"/>
    <w:lvl w:ilvl="0" w:tplc="353A64D0">
      <w:start w:val="21"/>
      <w:numFmt w:val="decimal"/>
      <w:lvlText w:val="%1."/>
      <w:lvlJc w:val="left"/>
      <w:pPr>
        <w:ind w:left="708" w:hanging="450"/>
      </w:pPr>
      <w:rPr>
        <w:rFonts w:ascii="Times New Roman" w:eastAsia="Times New Roman" w:hAnsi="Times New Roman" w:cs="Times New Roman" w:hint="default"/>
        <w:w w:val="100"/>
        <w:sz w:val="22"/>
        <w:szCs w:val="22"/>
        <w:lang w:val="pl-PL" w:eastAsia="en-US" w:bidi="ar-SA"/>
      </w:rPr>
    </w:lvl>
    <w:lvl w:ilvl="1" w:tplc="70889F52">
      <w:numFmt w:val="bullet"/>
      <w:lvlText w:val="•"/>
      <w:lvlJc w:val="left"/>
      <w:pPr>
        <w:ind w:left="1574" w:hanging="450"/>
      </w:pPr>
      <w:rPr>
        <w:rFonts w:hint="default"/>
        <w:lang w:val="pl-PL" w:eastAsia="en-US" w:bidi="ar-SA"/>
      </w:rPr>
    </w:lvl>
    <w:lvl w:ilvl="2" w:tplc="9B105988">
      <w:numFmt w:val="bullet"/>
      <w:lvlText w:val="•"/>
      <w:lvlJc w:val="left"/>
      <w:pPr>
        <w:ind w:left="2449" w:hanging="450"/>
      </w:pPr>
      <w:rPr>
        <w:rFonts w:hint="default"/>
        <w:lang w:val="pl-PL" w:eastAsia="en-US" w:bidi="ar-SA"/>
      </w:rPr>
    </w:lvl>
    <w:lvl w:ilvl="3" w:tplc="45FA094C">
      <w:numFmt w:val="bullet"/>
      <w:lvlText w:val="•"/>
      <w:lvlJc w:val="left"/>
      <w:pPr>
        <w:ind w:left="3323" w:hanging="450"/>
      </w:pPr>
      <w:rPr>
        <w:rFonts w:hint="default"/>
        <w:lang w:val="pl-PL" w:eastAsia="en-US" w:bidi="ar-SA"/>
      </w:rPr>
    </w:lvl>
    <w:lvl w:ilvl="4" w:tplc="ED94E662">
      <w:numFmt w:val="bullet"/>
      <w:lvlText w:val="•"/>
      <w:lvlJc w:val="left"/>
      <w:pPr>
        <w:ind w:left="4198" w:hanging="450"/>
      </w:pPr>
      <w:rPr>
        <w:rFonts w:hint="default"/>
        <w:lang w:val="pl-PL" w:eastAsia="en-US" w:bidi="ar-SA"/>
      </w:rPr>
    </w:lvl>
    <w:lvl w:ilvl="5" w:tplc="FD6825DC">
      <w:numFmt w:val="bullet"/>
      <w:lvlText w:val="•"/>
      <w:lvlJc w:val="left"/>
      <w:pPr>
        <w:ind w:left="5073" w:hanging="450"/>
      </w:pPr>
      <w:rPr>
        <w:rFonts w:hint="default"/>
        <w:lang w:val="pl-PL" w:eastAsia="en-US" w:bidi="ar-SA"/>
      </w:rPr>
    </w:lvl>
    <w:lvl w:ilvl="6" w:tplc="BFDE5148">
      <w:numFmt w:val="bullet"/>
      <w:lvlText w:val="•"/>
      <w:lvlJc w:val="left"/>
      <w:pPr>
        <w:ind w:left="5947" w:hanging="450"/>
      </w:pPr>
      <w:rPr>
        <w:rFonts w:hint="default"/>
        <w:lang w:val="pl-PL" w:eastAsia="en-US" w:bidi="ar-SA"/>
      </w:rPr>
    </w:lvl>
    <w:lvl w:ilvl="7" w:tplc="A164EC84">
      <w:numFmt w:val="bullet"/>
      <w:lvlText w:val="•"/>
      <w:lvlJc w:val="left"/>
      <w:pPr>
        <w:ind w:left="6822" w:hanging="450"/>
      </w:pPr>
      <w:rPr>
        <w:rFonts w:hint="default"/>
        <w:lang w:val="pl-PL" w:eastAsia="en-US" w:bidi="ar-SA"/>
      </w:rPr>
    </w:lvl>
    <w:lvl w:ilvl="8" w:tplc="13F60696">
      <w:numFmt w:val="bullet"/>
      <w:lvlText w:val="•"/>
      <w:lvlJc w:val="left"/>
      <w:pPr>
        <w:ind w:left="7696" w:hanging="450"/>
      </w:pPr>
      <w:rPr>
        <w:rFonts w:hint="default"/>
        <w:lang w:val="pl-PL" w:eastAsia="en-US" w:bidi="ar-SA"/>
      </w:rPr>
    </w:lvl>
  </w:abstractNum>
  <w:abstractNum w:abstractNumId="30" w15:restartNumberingAfterBreak="0">
    <w:nsid w:val="1C7C710F"/>
    <w:multiLevelType w:val="hybridMultilevel"/>
    <w:tmpl w:val="1D20D7C6"/>
    <w:styleLink w:val="WWNum2012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F430257"/>
    <w:multiLevelType w:val="hybridMultilevel"/>
    <w:tmpl w:val="BE287FA6"/>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2" w15:restartNumberingAfterBreak="0">
    <w:nsid w:val="1F676F85"/>
    <w:multiLevelType w:val="hybridMultilevel"/>
    <w:tmpl w:val="1B0AA3CA"/>
    <w:lvl w:ilvl="0" w:tplc="108E9D7C">
      <w:start w:val="2"/>
      <w:numFmt w:val="decimal"/>
      <w:lvlText w:val="%1."/>
      <w:lvlJc w:val="left"/>
      <w:rPr>
        <w:rFonts w:ascii="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0214775"/>
    <w:multiLevelType w:val="hybridMultilevel"/>
    <w:tmpl w:val="B9207592"/>
    <w:styleLink w:val="WWNum241111"/>
    <w:lvl w:ilvl="0" w:tplc="F0CC8524">
      <w:start w:val="1"/>
      <w:numFmt w:val="decimal"/>
      <w:lvlText w:val="%1."/>
      <w:lvlJc w:val="left"/>
      <w:pPr>
        <w:ind w:left="542" w:hanging="360"/>
      </w:pPr>
      <w:rPr>
        <w:rFonts w:ascii="Times New Roman" w:eastAsia="Times New Roman" w:hAnsi="Times New Roman" w:cs="Times New Roman" w:hint="default"/>
        <w:w w:val="100"/>
        <w:sz w:val="22"/>
        <w:szCs w:val="22"/>
        <w:lang w:val="pl-PL" w:eastAsia="en-US" w:bidi="ar-SA"/>
      </w:rPr>
    </w:lvl>
    <w:lvl w:ilvl="1" w:tplc="DA14DF44">
      <w:numFmt w:val="bullet"/>
      <w:lvlText w:val="•"/>
      <w:lvlJc w:val="left"/>
      <w:pPr>
        <w:ind w:left="980" w:hanging="360"/>
      </w:pPr>
      <w:rPr>
        <w:rFonts w:hint="default"/>
        <w:lang w:val="pl-PL" w:eastAsia="en-US" w:bidi="ar-SA"/>
      </w:rPr>
    </w:lvl>
    <w:lvl w:ilvl="2" w:tplc="E1D43006">
      <w:numFmt w:val="bullet"/>
      <w:lvlText w:val="•"/>
      <w:lvlJc w:val="left"/>
      <w:pPr>
        <w:ind w:left="1920" w:hanging="360"/>
      </w:pPr>
      <w:rPr>
        <w:rFonts w:hint="default"/>
        <w:lang w:val="pl-PL" w:eastAsia="en-US" w:bidi="ar-SA"/>
      </w:rPr>
    </w:lvl>
    <w:lvl w:ilvl="3" w:tplc="AEC89F20">
      <w:numFmt w:val="bullet"/>
      <w:lvlText w:val="•"/>
      <w:lvlJc w:val="left"/>
      <w:pPr>
        <w:ind w:left="2861" w:hanging="360"/>
      </w:pPr>
      <w:rPr>
        <w:rFonts w:hint="default"/>
        <w:lang w:val="pl-PL" w:eastAsia="en-US" w:bidi="ar-SA"/>
      </w:rPr>
    </w:lvl>
    <w:lvl w:ilvl="4" w:tplc="28CCA2BA">
      <w:numFmt w:val="bullet"/>
      <w:lvlText w:val="•"/>
      <w:lvlJc w:val="left"/>
      <w:pPr>
        <w:ind w:left="3802" w:hanging="360"/>
      </w:pPr>
      <w:rPr>
        <w:rFonts w:hint="default"/>
        <w:lang w:val="pl-PL" w:eastAsia="en-US" w:bidi="ar-SA"/>
      </w:rPr>
    </w:lvl>
    <w:lvl w:ilvl="5" w:tplc="4E3A8214">
      <w:numFmt w:val="bullet"/>
      <w:lvlText w:val="•"/>
      <w:lvlJc w:val="left"/>
      <w:pPr>
        <w:ind w:left="4742" w:hanging="360"/>
      </w:pPr>
      <w:rPr>
        <w:rFonts w:hint="default"/>
        <w:lang w:val="pl-PL" w:eastAsia="en-US" w:bidi="ar-SA"/>
      </w:rPr>
    </w:lvl>
    <w:lvl w:ilvl="6" w:tplc="AFEA275E">
      <w:numFmt w:val="bullet"/>
      <w:lvlText w:val="•"/>
      <w:lvlJc w:val="left"/>
      <w:pPr>
        <w:ind w:left="5683" w:hanging="360"/>
      </w:pPr>
      <w:rPr>
        <w:rFonts w:hint="default"/>
        <w:lang w:val="pl-PL" w:eastAsia="en-US" w:bidi="ar-SA"/>
      </w:rPr>
    </w:lvl>
    <w:lvl w:ilvl="7" w:tplc="C03EB204">
      <w:numFmt w:val="bullet"/>
      <w:lvlText w:val="•"/>
      <w:lvlJc w:val="left"/>
      <w:pPr>
        <w:ind w:left="6624" w:hanging="360"/>
      </w:pPr>
      <w:rPr>
        <w:rFonts w:hint="default"/>
        <w:lang w:val="pl-PL" w:eastAsia="en-US" w:bidi="ar-SA"/>
      </w:rPr>
    </w:lvl>
    <w:lvl w:ilvl="8" w:tplc="CD00101E">
      <w:numFmt w:val="bullet"/>
      <w:lvlText w:val="•"/>
      <w:lvlJc w:val="left"/>
      <w:pPr>
        <w:ind w:left="7564" w:hanging="360"/>
      </w:pPr>
      <w:rPr>
        <w:rFonts w:hint="default"/>
        <w:lang w:val="pl-PL" w:eastAsia="en-US" w:bidi="ar-SA"/>
      </w:rPr>
    </w:lvl>
  </w:abstractNum>
  <w:abstractNum w:abstractNumId="34" w15:restartNumberingAfterBreak="0">
    <w:nsid w:val="20EC4852"/>
    <w:multiLevelType w:val="hybridMultilevel"/>
    <w:tmpl w:val="75802B6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2A71C26"/>
    <w:multiLevelType w:val="hybridMultilevel"/>
    <w:tmpl w:val="43D81F8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266F38B9"/>
    <w:multiLevelType w:val="hybridMultilevel"/>
    <w:tmpl w:val="9DB483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7" w15:restartNumberingAfterBreak="0">
    <w:nsid w:val="26F1262D"/>
    <w:multiLevelType w:val="hybridMultilevel"/>
    <w:tmpl w:val="8ADCA9DA"/>
    <w:lvl w:ilvl="0" w:tplc="E9F02EC0">
      <w:start w:val="3"/>
      <w:numFmt w:val="decimal"/>
      <w:lvlText w:val="%1."/>
      <w:lvlJc w:val="left"/>
      <w:pPr>
        <w:tabs>
          <w:tab w:val="num" w:pos="0"/>
        </w:tabs>
        <w:ind w:left="720" w:hanging="360"/>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27791840"/>
    <w:multiLevelType w:val="hybridMultilevel"/>
    <w:tmpl w:val="E0F80B42"/>
    <w:lvl w:ilvl="0" w:tplc="58DC77C0">
      <w:start w:val="1"/>
      <w:numFmt w:val="decimal"/>
      <w:lvlText w:val="%1."/>
      <w:lvlJc w:val="left"/>
      <w:pPr>
        <w:ind w:left="720" w:hanging="360"/>
      </w:pPr>
      <w:rPr>
        <w:rFonts w:ascii="Calibri" w:eastAsia="Calibri" w:hAnsi="Calibri" w:cs="Calibri"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277978D1"/>
    <w:multiLevelType w:val="multilevel"/>
    <w:tmpl w:val="833C37B4"/>
    <w:styleLink w:val="WWNum20211"/>
    <w:lvl w:ilvl="0">
      <w:start w:val="1"/>
      <w:numFmt w:val="decimal"/>
      <w:lvlText w:val="%1."/>
      <w:lvlJc w:val="left"/>
      <w:pPr>
        <w:ind w:left="927"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050" w:hanging="432"/>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100" w:hanging="432"/>
      </w:pPr>
      <w:rPr>
        <w:rFonts w:hint="default"/>
        <w:lang w:val="pl-PL" w:eastAsia="en-US" w:bidi="ar-SA"/>
      </w:rPr>
    </w:lvl>
    <w:lvl w:ilvl="3">
      <w:numFmt w:val="bullet"/>
      <w:lvlText w:val="•"/>
      <w:lvlJc w:val="left"/>
      <w:pPr>
        <w:ind w:left="2143" w:hanging="432"/>
      </w:pPr>
      <w:rPr>
        <w:rFonts w:hint="default"/>
        <w:lang w:val="pl-PL" w:eastAsia="en-US" w:bidi="ar-SA"/>
      </w:rPr>
    </w:lvl>
    <w:lvl w:ilvl="4">
      <w:numFmt w:val="bullet"/>
      <w:lvlText w:val="•"/>
      <w:lvlJc w:val="left"/>
      <w:pPr>
        <w:ind w:left="3186" w:hanging="432"/>
      </w:pPr>
      <w:rPr>
        <w:rFonts w:hint="default"/>
        <w:lang w:val="pl-PL" w:eastAsia="en-US" w:bidi="ar-SA"/>
      </w:rPr>
    </w:lvl>
    <w:lvl w:ilvl="5">
      <w:numFmt w:val="bullet"/>
      <w:lvlText w:val="•"/>
      <w:lvlJc w:val="left"/>
      <w:pPr>
        <w:ind w:left="4229" w:hanging="432"/>
      </w:pPr>
      <w:rPr>
        <w:rFonts w:hint="default"/>
        <w:lang w:val="pl-PL" w:eastAsia="en-US" w:bidi="ar-SA"/>
      </w:rPr>
    </w:lvl>
    <w:lvl w:ilvl="6">
      <w:numFmt w:val="bullet"/>
      <w:lvlText w:val="•"/>
      <w:lvlJc w:val="left"/>
      <w:pPr>
        <w:ind w:left="5273" w:hanging="432"/>
      </w:pPr>
      <w:rPr>
        <w:rFonts w:hint="default"/>
        <w:lang w:val="pl-PL" w:eastAsia="en-US" w:bidi="ar-SA"/>
      </w:rPr>
    </w:lvl>
    <w:lvl w:ilvl="7">
      <w:numFmt w:val="bullet"/>
      <w:lvlText w:val="•"/>
      <w:lvlJc w:val="left"/>
      <w:pPr>
        <w:ind w:left="6316" w:hanging="432"/>
      </w:pPr>
      <w:rPr>
        <w:rFonts w:hint="default"/>
        <w:lang w:val="pl-PL" w:eastAsia="en-US" w:bidi="ar-SA"/>
      </w:rPr>
    </w:lvl>
    <w:lvl w:ilvl="8">
      <w:numFmt w:val="bullet"/>
      <w:lvlText w:val="•"/>
      <w:lvlJc w:val="left"/>
      <w:pPr>
        <w:ind w:left="7359" w:hanging="432"/>
      </w:pPr>
      <w:rPr>
        <w:rFonts w:hint="default"/>
        <w:lang w:val="pl-PL" w:eastAsia="en-US" w:bidi="ar-SA"/>
      </w:rPr>
    </w:lvl>
  </w:abstractNum>
  <w:abstractNum w:abstractNumId="40"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1" w15:restartNumberingAfterBreak="0">
    <w:nsid w:val="2859161C"/>
    <w:multiLevelType w:val="hybridMultilevel"/>
    <w:tmpl w:val="59D00E74"/>
    <w:lvl w:ilvl="0" w:tplc="8294F92A">
      <w:start w:val="2"/>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92C317D"/>
    <w:multiLevelType w:val="hybridMultilevel"/>
    <w:tmpl w:val="386C0A68"/>
    <w:lvl w:ilvl="0" w:tplc="6178D300">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9891AD2"/>
    <w:multiLevelType w:val="hybridMultilevel"/>
    <w:tmpl w:val="7AFEDBFC"/>
    <w:styleLink w:val="WWNum2021"/>
    <w:lvl w:ilvl="0" w:tplc="851A9A8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45" w15:restartNumberingAfterBreak="0">
    <w:nsid w:val="2A9673ED"/>
    <w:multiLevelType w:val="hybridMultilevel"/>
    <w:tmpl w:val="25569FF0"/>
    <w:styleLink w:val="WWNum161111"/>
    <w:lvl w:ilvl="0" w:tplc="24703286">
      <w:start w:val="13"/>
      <w:numFmt w:val="upperRoman"/>
      <w:lvlText w:val="%1."/>
      <w:lvlJc w:val="left"/>
      <w:pPr>
        <w:ind w:left="783" w:hanging="526"/>
      </w:pPr>
      <w:rPr>
        <w:rFonts w:ascii="Times New Roman" w:eastAsia="Times New Roman" w:hAnsi="Times New Roman" w:cs="Times New Roman" w:hint="default"/>
        <w:b/>
        <w:bCs/>
        <w:spacing w:val="-1"/>
        <w:w w:val="100"/>
        <w:sz w:val="22"/>
        <w:szCs w:val="22"/>
        <w:lang w:val="pl-PL" w:eastAsia="en-US" w:bidi="ar-SA"/>
      </w:rPr>
    </w:lvl>
    <w:lvl w:ilvl="1" w:tplc="EA4033EA">
      <w:numFmt w:val="bullet"/>
      <w:lvlText w:val="•"/>
      <w:lvlJc w:val="left"/>
      <w:pPr>
        <w:ind w:left="1646" w:hanging="526"/>
      </w:pPr>
      <w:rPr>
        <w:rFonts w:hint="default"/>
        <w:lang w:val="pl-PL" w:eastAsia="en-US" w:bidi="ar-SA"/>
      </w:rPr>
    </w:lvl>
    <w:lvl w:ilvl="2" w:tplc="E5E29706">
      <w:numFmt w:val="bullet"/>
      <w:lvlText w:val="•"/>
      <w:lvlJc w:val="left"/>
      <w:pPr>
        <w:ind w:left="2513" w:hanging="526"/>
      </w:pPr>
      <w:rPr>
        <w:rFonts w:hint="default"/>
        <w:lang w:val="pl-PL" w:eastAsia="en-US" w:bidi="ar-SA"/>
      </w:rPr>
    </w:lvl>
    <w:lvl w:ilvl="3" w:tplc="49407C34">
      <w:numFmt w:val="bullet"/>
      <w:lvlText w:val="•"/>
      <w:lvlJc w:val="left"/>
      <w:pPr>
        <w:ind w:left="3379" w:hanging="526"/>
      </w:pPr>
      <w:rPr>
        <w:rFonts w:hint="default"/>
        <w:lang w:val="pl-PL" w:eastAsia="en-US" w:bidi="ar-SA"/>
      </w:rPr>
    </w:lvl>
    <w:lvl w:ilvl="4" w:tplc="3588322E">
      <w:numFmt w:val="bullet"/>
      <w:lvlText w:val="•"/>
      <w:lvlJc w:val="left"/>
      <w:pPr>
        <w:ind w:left="4246" w:hanging="526"/>
      </w:pPr>
      <w:rPr>
        <w:rFonts w:hint="default"/>
        <w:lang w:val="pl-PL" w:eastAsia="en-US" w:bidi="ar-SA"/>
      </w:rPr>
    </w:lvl>
    <w:lvl w:ilvl="5" w:tplc="9D7C2250">
      <w:numFmt w:val="bullet"/>
      <w:lvlText w:val="•"/>
      <w:lvlJc w:val="left"/>
      <w:pPr>
        <w:ind w:left="5113" w:hanging="526"/>
      </w:pPr>
      <w:rPr>
        <w:rFonts w:hint="default"/>
        <w:lang w:val="pl-PL" w:eastAsia="en-US" w:bidi="ar-SA"/>
      </w:rPr>
    </w:lvl>
    <w:lvl w:ilvl="6" w:tplc="A4C25928">
      <w:numFmt w:val="bullet"/>
      <w:lvlText w:val="•"/>
      <w:lvlJc w:val="left"/>
      <w:pPr>
        <w:ind w:left="5979" w:hanging="526"/>
      </w:pPr>
      <w:rPr>
        <w:rFonts w:hint="default"/>
        <w:lang w:val="pl-PL" w:eastAsia="en-US" w:bidi="ar-SA"/>
      </w:rPr>
    </w:lvl>
    <w:lvl w:ilvl="7" w:tplc="B42C7030">
      <w:numFmt w:val="bullet"/>
      <w:lvlText w:val="•"/>
      <w:lvlJc w:val="left"/>
      <w:pPr>
        <w:ind w:left="6846" w:hanging="526"/>
      </w:pPr>
      <w:rPr>
        <w:rFonts w:hint="default"/>
        <w:lang w:val="pl-PL" w:eastAsia="en-US" w:bidi="ar-SA"/>
      </w:rPr>
    </w:lvl>
    <w:lvl w:ilvl="8" w:tplc="7164A19A">
      <w:numFmt w:val="bullet"/>
      <w:lvlText w:val="•"/>
      <w:lvlJc w:val="left"/>
      <w:pPr>
        <w:ind w:left="7712" w:hanging="526"/>
      </w:pPr>
      <w:rPr>
        <w:rFonts w:hint="default"/>
        <w:lang w:val="pl-PL" w:eastAsia="en-US" w:bidi="ar-SA"/>
      </w:rPr>
    </w:lvl>
  </w:abstractNum>
  <w:abstractNum w:abstractNumId="46" w15:restartNumberingAfterBreak="0">
    <w:nsid w:val="2AF07275"/>
    <w:multiLevelType w:val="multilevel"/>
    <w:tmpl w:val="67B6313C"/>
    <w:styleLink w:val="WWNum74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7" w15:restartNumberingAfterBreak="0">
    <w:nsid w:val="2BCB4E46"/>
    <w:multiLevelType w:val="hybridMultilevel"/>
    <w:tmpl w:val="7ED8B7B6"/>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48" w15:restartNumberingAfterBreak="0">
    <w:nsid w:val="2BE352B1"/>
    <w:multiLevelType w:val="hybridMultilevel"/>
    <w:tmpl w:val="CA769170"/>
    <w:lvl w:ilvl="0" w:tplc="812C094A">
      <w:start w:val="1"/>
      <w:numFmt w:val="decimal"/>
      <w:lvlText w:val="%1."/>
      <w:lvlJc w:val="left"/>
      <w:pPr>
        <w:ind w:left="644" w:hanging="360"/>
      </w:pPr>
      <w:rPr>
        <w:rFonts w:ascii="Arial Narrow" w:eastAsia="Times New Roman" w:hAnsi="Arial Narrow" w:cs="Times New Roman" w:hint="default"/>
      </w:rPr>
    </w:lvl>
    <w:lvl w:ilvl="1" w:tplc="0EFC14F2">
      <w:start w:val="1"/>
      <w:numFmt w:val="decimal"/>
      <w:lvlText w:val="%2."/>
      <w:lvlJc w:val="left"/>
      <w:pPr>
        <w:ind w:left="1364" w:hanging="360"/>
      </w:pPr>
      <w:rPr>
        <w:rFonts w:ascii="Calibri" w:eastAsia="Times New Roman" w:hAnsi="Calibri" w:cs="Calibri" w:hint="default"/>
      </w:rPr>
    </w:lvl>
    <w:lvl w:ilvl="2" w:tplc="345C2AEE">
      <w:start w:val="1"/>
      <w:numFmt w:val="decimal"/>
      <w:lvlText w:val="%3)"/>
      <w:lvlJc w:val="left"/>
      <w:pPr>
        <w:ind w:left="2264" w:hanging="360"/>
      </w:pPr>
      <w:rPr>
        <w:rFonts w:hint="default"/>
        <w:b w:val="0"/>
      </w:rPr>
    </w:lvl>
    <w:lvl w:ilvl="3" w:tplc="E87A3ACA">
      <w:start w:val="1"/>
      <w:numFmt w:val="lowerLetter"/>
      <w:lvlText w:val="%4)"/>
      <w:lvlJc w:val="left"/>
      <w:pPr>
        <w:ind w:left="2804" w:hanging="360"/>
      </w:pPr>
      <w:rPr>
        <w:rFonts w:hint="default"/>
      </w:rPr>
    </w:lvl>
    <w:lvl w:ilvl="4" w:tplc="04150019">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9" w15:restartNumberingAfterBreak="0">
    <w:nsid w:val="2BF81418"/>
    <w:multiLevelType w:val="hybridMultilevel"/>
    <w:tmpl w:val="B7BC2988"/>
    <w:styleLink w:val="WWNum161211"/>
    <w:lvl w:ilvl="0" w:tplc="BC243C84">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108352A"/>
    <w:multiLevelType w:val="hybridMultilevel"/>
    <w:tmpl w:val="C05C01EA"/>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14C620E"/>
    <w:multiLevelType w:val="hybridMultilevel"/>
    <w:tmpl w:val="D520BDE8"/>
    <w:styleLink w:val="WWNum381111"/>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407271E"/>
    <w:multiLevelType w:val="multilevel"/>
    <w:tmpl w:val="626A038C"/>
    <w:styleLink w:val="WWNum2413"/>
    <w:lvl w:ilvl="0">
      <w:start w:val="1"/>
      <w:numFmt w:val="decimal"/>
      <w:lvlText w:val="%1."/>
      <w:lvlJc w:val="left"/>
      <w:pPr>
        <w:tabs>
          <w:tab w:val="num" w:pos="360"/>
        </w:tabs>
        <w:ind w:left="360" w:hanging="360"/>
      </w:pPr>
      <w:rPr>
        <w:rFonts w:hint="default"/>
        <w:b w:val="0"/>
        <w:i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3" w15:restartNumberingAfterBreak="0">
    <w:nsid w:val="348C2EDD"/>
    <w:multiLevelType w:val="hybridMultilevel"/>
    <w:tmpl w:val="14CC2BC6"/>
    <w:styleLink w:val="WWNum3813"/>
    <w:lvl w:ilvl="0" w:tplc="A288E1BE">
      <w:start w:val="1"/>
      <w:numFmt w:val="decimal"/>
      <w:lvlText w:val="%1."/>
      <w:lvlJc w:val="left"/>
      <w:pPr>
        <w:tabs>
          <w:tab w:val="num" w:pos="360"/>
        </w:tabs>
        <w:ind w:left="360" w:hanging="360"/>
      </w:pPr>
      <w:rPr>
        <w:rFonts w:hint="default"/>
        <w:b w:val="0"/>
        <w:i w:val="0"/>
        <w:sz w:val="22"/>
        <w:szCs w:val="24"/>
      </w:rPr>
    </w:lvl>
    <w:lvl w:ilvl="1" w:tplc="E4BE0B18" w:tentative="1">
      <w:start w:val="1"/>
      <w:numFmt w:val="lowerLetter"/>
      <w:lvlText w:val="%2."/>
      <w:lvlJc w:val="left"/>
      <w:pPr>
        <w:tabs>
          <w:tab w:val="num" w:pos="1440"/>
        </w:tabs>
        <w:ind w:left="1440" w:hanging="360"/>
      </w:pPr>
    </w:lvl>
    <w:lvl w:ilvl="2" w:tplc="F3D00B52" w:tentative="1">
      <w:start w:val="1"/>
      <w:numFmt w:val="lowerRoman"/>
      <w:lvlText w:val="%3."/>
      <w:lvlJc w:val="right"/>
      <w:pPr>
        <w:tabs>
          <w:tab w:val="num" w:pos="2160"/>
        </w:tabs>
        <w:ind w:left="2160" w:hanging="180"/>
      </w:pPr>
    </w:lvl>
    <w:lvl w:ilvl="3" w:tplc="88BAE8E4" w:tentative="1">
      <w:start w:val="1"/>
      <w:numFmt w:val="decimal"/>
      <w:lvlText w:val="%4."/>
      <w:lvlJc w:val="left"/>
      <w:pPr>
        <w:tabs>
          <w:tab w:val="num" w:pos="2880"/>
        </w:tabs>
        <w:ind w:left="2880" w:hanging="360"/>
      </w:pPr>
    </w:lvl>
    <w:lvl w:ilvl="4" w:tplc="02E699D8" w:tentative="1">
      <w:start w:val="1"/>
      <w:numFmt w:val="lowerLetter"/>
      <w:lvlText w:val="%5."/>
      <w:lvlJc w:val="left"/>
      <w:pPr>
        <w:tabs>
          <w:tab w:val="num" w:pos="3600"/>
        </w:tabs>
        <w:ind w:left="3600" w:hanging="360"/>
      </w:pPr>
    </w:lvl>
    <w:lvl w:ilvl="5" w:tplc="5D20107A" w:tentative="1">
      <w:start w:val="1"/>
      <w:numFmt w:val="lowerRoman"/>
      <w:lvlText w:val="%6."/>
      <w:lvlJc w:val="right"/>
      <w:pPr>
        <w:tabs>
          <w:tab w:val="num" w:pos="4320"/>
        </w:tabs>
        <w:ind w:left="4320" w:hanging="180"/>
      </w:pPr>
    </w:lvl>
    <w:lvl w:ilvl="6" w:tplc="57AA7868" w:tentative="1">
      <w:start w:val="1"/>
      <w:numFmt w:val="decimal"/>
      <w:lvlText w:val="%7."/>
      <w:lvlJc w:val="left"/>
      <w:pPr>
        <w:tabs>
          <w:tab w:val="num" w:pos="5040"/>
        </w:tabs>
        <w:ind w:left="5040" w:hanging="360"/>
      </w:pPr>
    </w:lvl>
    <w:lvl w:ilvl="7" w:tplc="9C52987A" w:tentative="1">
      <w:start w:val="1"/>
      <w:numFmt w:val="lowerLetter"/>
      <w:lvlText w:val="%8."/>
      <w:lvlJc w:val="left"/>
      <w:pPr>
        <w:tabs>
          <w:tab w:val="num" w:pos="5760"/>
        </w:tabs>
        <w:ind w:left="5760" w:hanging="360"/>
      </w:pPr>
    </w:lvl>
    <w:lvl w:ilvl="8" w:tplc="1C72CAA8" w:tentative="1">
      <w:start w:val="1"/>
      <w:numFmt w:val="lowerRoman"/>
      <w:lvlText w:val="%9."/>
      <w:lvlJc w:val="right"/>
      <w:pPr>
        <w:tabs>
          <w:tab w:val="num" w:pos="6480"/>
        </w:tabs>
        <w:ind w:left="6480" w:hanging="180"/>
      </w:pPr>
    </w:lvl>
  </w:abstractNum>
  <w:abstractNum w:abstractNumId="54" w15:restartNumberingAfterBreak="0">
    <w:nsid w:val="35787AF9"/>
    <w:multiLevelType w:val="hybridMultilevel"/>
    <w:tmpl w:val="0CCE9BA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35FA6A4A"/>
    <w:multiLevelType w:val="hybridMultilevel"/>
    <w:tmpl w:val="54D83A5C"/>
    <w:lvl w:ilvl="0" w:tplc="CFC429AE">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36367D18"/>
    <w:multiLevelType w:val="hybridMultilevel"/>
    <w:tmpl w:val="8A4E6428"/>
    <w:lvl w:ilvl="0" w:tplc="DC008A1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7" w15:restartNumberingAfterBreak="0">
    <w:nsid w:val="3AC84853"/>
    <w:multiLevelType w:val="hybridMultilevel"/>
    <w:tmpl w:val="FC54C060"/>
    <w:lvl w:ilvl="0" w:tplc="04987DE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AD77B0B"/>
    <w:multiLevelType w:val="hybridMultilevel"/>
    <w:tmpl w:val="2D00D2AE"/>
    <w:styleLink w:val="Styl112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BD05643"/>
    <w:multiLevelType w:val="hybridMultilevel"/>
    <w:tmpl w:val="249A85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3C9D2176"/>
    <w:multiLevelType w:val="hybridMultilevel"/>
    <w:tmpl w:val="F0F0C662"/>
    <w:lvl w:ilvl="0" w:tplc="D14014D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1" w15:restartNumberingAfterBreak="0">
    <w:nsid w:val="3E3D6ED4"/>
    <w:multiLevelType w:val="singleLevel"/>
    <w:tmpl w:val="6908D8E6"/>
    <w:styleLink w:val="WWNum181"/>
    <w:lvl w:ilvl="0">
      <w:start w:val="1"/>
      <w:numFmt w:val="decimal"/>
      <w:lvlText w:val="%1."/>
      <w:lvlJc w:val="left"/>
      <w:pPr>
        <w:tabs>
          <w:tab w:val="num" w:pos="360"/>
        </w:tabs>
        <w:ind w:left="360" w:hanging="360"/>
      </w:pPr>
      <w:rPr>
        <w:rFonts w:hint="default"/>
        <w:b w:val="0"/>
        <w:color w:val="auto"/>
        <w:sz w:val="24"/>
        <w:szCs w:val="24"/>
      </w:rPr>
    </w:lvl>
  </w:abstractNum>
  <w:abstractNum w:abstractNumId="62" w15:restartNumberingAfterBreak="0">
    <w:nsid w:val="3EC264B0"/>
    <w:multiLevelType w:val="hybridMultilevel"/>
    <w:tmpl w:val="17440D3E"/>
    <w:styleLink w:val="WWNum24131"/>
    <w:lvl w:ilvl="0" w:tplc="4A028DC0">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63" w15:restartNumberingAfterBreak="0">
    <w:nsid w:val="3ECD7B82"/>
    <w:multiLevelType w:val="hybridMultilevel"/>
    <w:tmpl w:val="F3EAF0A4"/>
    <w:styleLink w:val="WWNum38111"/>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F69589A"/>
    <w:multiLevelType w:val="hybridMultilevel"/>
    <w:tmpl w:val="6F708F8C"/>
    <w:lvl w:ilvl="0" w:tplc="46208B08">
      <w:start w:val="1"/>
      <w:numFmt w:val="upperLetter"/>
      <w:lvlText w:val="%1."/>
      <w:lvlJc w:val="left"/>
      <w:pPr>
        <w:ind w:left="233" w:hanging="375"/>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5" w15:restartNumberingAfterBreak="0">
    <w:nsid w:val="3FE614A5"/>
    <w:multiLevelType w:val="hybridMultilevel"/>
    <w:tmpl w:val="144C29BE"/>
    <w:styleLink w:val="WWNum2513"/>
    <w:lvl w:ilvl="0" w:tplc="D2CC5A70">
      <w:start w:val="1"/>
      <w:numFmt w:val="decimal"/>
      <w:lvlText w:val="%1."/>
      <w:lvlJc w:val="left"/>
      <w:pPr>
        <w:tabs>
          <w:tab w:val="num" w:pos="360"/>
        </w:tabs>
        <w:ind w:left="360" w:hanging="360"/>
      </w:pPr>
      <w:rPr>
        <w:rFonts w:hint="default"/>
        <w:b w:val="0"/>
        <w:i w:val="0"/>
        <w:sz w:val="22"/>
        <w:szCs w:val="24"/>
      </w:rPr>
    </w:lvl>
    <w:lvl w:ilvl="1" w:tplc="650C1C78"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66" w15:restartNumberingAfterBreak="0">
    <w:nsid w:val="411B6018"/>
    <w:multiLevelType w:val="hybridMultilevel"/>
    <w:tmpl w:val="F9AE0F58"/>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418D1147"/>
    <w:multiLevelType w:val="hybridMultilevel"/>
    <w:tmpl w:val="07824B14"/>
    <w:styleLink w:val="Styl21211"/>
    <w:lvl w:ilvl="0" w:tplc="A13A97FA">
      <w:start w:val="1"/>
      <w:numFmt w:val="decimal"/>
      <w:lvlText w:val="%1."/>
      <w:lvlJc w:val="left"/>
    </w:lvl>
    <w:lvl w:ilvl="1" w:tplc="F27C3304">
      <w:start w:val="1"/>
      <w:numFmt w:val="lowerLetter"/>
      <w:lvlText w:val="%2."/>
      <w:lvlJc w:val="left"/>
    </w:lvl>
    <w:lvl w:ilvl="2" w:tplc="6FE4EFF6">
      <w:start w:val="1"/>
      <w:numFmt w:val="lowerRoman"/>
      <w:lvlText w:val="%3."/>
      <w:lvlJc w:val="right"/>
    </w:lvl>
    <w:lvl w:ilvl="3" w:tplc="61F2E9CE">
      <w:start w:val="1"/>
      <w:numFmt w:val="decimal"/>
      <w:lvlText w:val="%4."/>
      <w:lvlJc w:val="left"/>
    </w:lvl>
    <w:lvl w:ilvl="4" w:tplc="35CC5FF8">
      <w:start w:val="1"/>
      <w:numFmt w:val="lowerLetter"/>
      <w:lvlText w:val="%5."/>
      <w:lvlJc w:val="left"/>
    </w:lvl>
    <w:lvl w:ilvl="5" w:tplc="4B4C0634">
      <w:start w:val="1"/>
      <w:numFmt w:val="lowerRoman"/>
      <w:lvlText w:val="%6."/>
      <w:lvlJc w:val="right"/>
    </w:lvl>
    <w:lvl w:ilvl="6" w:tplc="6E6CA560">
      <w:start w:val="1"/>
      <w:numFmt w:val="decimal"/>
      <w:lvlText w:val="%7."/>
      <w:lvlJc w:val="left"/>
    </w:lvl>
    <w:lvl w:ilvl="7" w:tplc="FA74FD22">
      <w:start w:val="1"/>
      <w:numFmt w:val="lowerLetter"/>
      <w:lvlText w:val="%8."/>
      <w:lvlJc w:val="left"/>
    </w:lvl>
    <w:lvl w:ilvl="8" w:tplc="A326640A">
      <w:start w:val="1"/>
      <w:numFmt w:val="lowerRoman"/>
      <w:lvlText w:val="%9."/>
      <w:lvlJc w:val="right"/>
    </w:lvl>
  </w:abstractNum>
  <w:abstractNum w:abstractNumId="68" w15:restartNumberingAfterBreak="0">
    <w:nsid w:val="42265FBC"/>
    <w:multiLevelType w:val="multilevel"/>
    <w:tmpl w:val="5CDE292E"/>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69" w15:restartNumberingAfterBreak="0">
    <w:nsid w:val="43987265"/>
    <w:multiLevelType w:val="hybridMultilevel"/>
    <w:tmpl w:val="C4CC40BE"/>
    <w:styleLink w:val="WWNum191211"/>
    <w:lvl w:ilvl="0" w:tplc="04150011">
      <w:start w:val="1"/>
      <w:numFmt w:val="decimal"/>
      <w:lvlText w:val="%1)"/>
      <w:lvlJc w:val="left"/>
      <w:pPr>
        <w:ind w:left="3054" w:hanging="360"/>
      </w:p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70" w15:restartNumberingAfterBreak="0">
    <w:nsid w:val="43F14786"/>
    <w:multiLevelType w:val="hybridMultilevel"/>
    <w:tmpl w:val="4590087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1" w15:restartNumberingAfterBreak="0">
    <w:nsid w:val="442878BF"/>
    <w:multiLevelType w:val="hybridMultilevel"/>
    <w:tmpl w:val="446EAA8E"/>
    <w:lvl w:ilvl="0" w:tplc="04150011">
      <w:start w:val="1"/>
      <w:numFmt w:val="decimal"/>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2" w15:restartNumberingAfterBreak="0">
    <w:nsid w:val="442F795D"/>
    <w:multiLevelType w:val="hybridMultilevel"/>
    <w:tmpl w:val="80A4852C"/>
    <w:styleLink w:val="WWNum1913"/>
    <w:lvl w:ilvl="0" w:tplc="84E0114C">
      <w:start w:val="1"/>
      <w:numFmt w:val="decimal"/>
      <w:lvlText w:val="%1."/>
      <w:lvlJc w:val="left"/>
      <w:pPr>
        <w:tabs>
          <w:tab w:val="num" w:pos="360"/>
        </w:tabs>
        <w:ind w:left="360" w:hanging="360"/>
      </w:pPr>
      <w:rPr>
        <w:rFonts w:hint="default"/>
        <w:b w:val="0"/>
        <w:i w:val="0"/>
        <w:sz w:val="22"/>
        <w:szCs w:val="24"/>
      </w:rPr>
    </w:lvl>
    <w:lvl w:ilvl="1" w:tplc="321E36D6" w:tentative="1">
      <w:start w:val="1"/>
      <w:numFmt w:val="lowerLetter"/>
      <w:lvlText w:val="%2."/>
      <w:lvlJc w:val="left"/>
      <w:pPr>
        <w:tabs>
          <w:tab w:val="num" w:pos="1440"/>
        </w:tabs>
        <w:ind w:left="1440" w:hanging="360"/>
      </w:pPr>
    </w:lvl>
    <w:lvl w:ilvl="2" w:tplc="34589EF6" w:tentative="1">
      <w:start w:val="1"/>
      <w:numFmt w:val="lowerRoman"/>
      <w:lvlText w:val="%3."/>
      <w:lvlJc w:val="right"/>
      <w:pPr>
        <w:tabs>
          <w:tab w:val="num" w:pos="2160"/>
        </w:tabs>
        <w:ind w:left="2160" w:hanging="180"/>
      </w:pPr>
    </w:lvl>
    <w:lvl w:ilvl="3" w:tplc="AB80DF70" w:tentative="1">
      <w:start w:val="1"/>
      <w:numFmt w:val="decimal"/>
      <w:lvlText w:val="%4."/>
      <w:lvlJc w:val="left"/>
      <w:pPr>
        <w:tabs>
          <w:tab w:val="num" w:pos="2880"/>
        </w:tabs>
        <w:ind w:left="2880" w:hanging="360"/>
      </w:pPr>
    </w:lvl>
    <w:lvl w:ilvl="4" w:tplc="89CCBB7E" w:tentative="1">
      <w:start w:val="1"/>
      <w:numFmt w:val="lowerLetter"/>
      <w:lvlText w:val="%5."/>
      <w:lvlJc w:val="left"/>
      <w:pPr>
        <w:tabs>
          <w:tab w:val="num" w:pos="3600"/>
        </w:tabs>
        <w:ind w:left="3600" w:hanging="360"/>
      </w:pPr>
    </w:lvl>
    <w:lvl w:ilvl="5" w:tplc="51407EE4" w:tentative="1">
      <w:start w:val="1"/>
      <w:numFmt w:val="lowerRoman"/>
      <w:lvlText w:val="%6."/>
      <w:lvlJc w:val="right"/>
      <w:pPr>
        <w:tabs>
          <w:tab w:val="num" w:pos="4320"/>
        </w:tabs>
        <w:ind w:left="4320" w:hanging="180"/>
      </w:pPr>
    </w:lvl>
    <w:lvl w:ilvl="6" w:tplc="716254FA" w:tentative="1">
      <w:start w:val="1"/>
      <w:numFmt w:val="decimal"/>
      <w:lvlText w:val="%7."/>
      <w:lvlJc w:val="left"/>
      <w:pPr>
        <w:tabs>
          <w:tab w:val="num" w:pos="5040"/>
        </w:tabs>
        <w:ind w:left="5040" w:hanging="360"/>
      </w:pPr>
    </w:lvl>
    <w:lvl w:ilvl="7" w:tplc="6DA8584E" w:tentative="1">
      <w:start w:val="1"/>
      <w:numFmt w:val="lowerLetter"/>
      <w:lvlText w:val="%8."/>
      <w:lvlJc w:val="left"/>
      <w:pPr>
        <w:tabs>
          <w:tab w:val="num" w:pos="5760"/>
        </w:tabs>
        <w:ind w:left="5760" w:hanging="360"/>
      </w:pPr>
    </w:lvl>
    <w:lvl w:ilvl="8" w:tplc="06DA2ED2" w:tentative="1">
      <w:start w:val="1"/>
      <w:numFmt w:val="lowerRoman"/>
      <w:lvlText w:val="%9."/>
      <w:lvlJc w:val="right"/>
      <w:pPr>
        <w:tabs>
          <w:tab w:val="num" w:pos="6480"/>
        </w:tabs>
        <w:ind w:left="6480" w:hanging="180"/>
      </w:pPr>
    </w:lvl>
  </w:abstractNum>
  <w:abstractNum w:abstractNumId="73" w15:restartNumberingAfterBreak="0">
    <w:nsid w:val="443A2E86"/>
    <w:multiLevelType w:val="multilevel"/>
    <w:tmpl w:val="D346A9FA"/>
    <w:styleLink w:val="WWNum19131"/>
    <w:lvl w:ilvl="0">
      <w:start w:val="1"/>
      <w:numFmt w:val="decimal"/>
      <w:lvlText w:val="%1."/>
      <w:lvlJc w:val="left"/>
      <w:pPr>
        <w:ind w:left="683" w:hanging="425"/>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74" w15:restartNumberingAfterBreak="0">
    <w:nsid w:val="45807298"/>
    <w:multiLevelType w:val="hybridMultilevel"/>
    <w:tmpl w:val="F9E45952"/>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45964FF0"/>
    <w:multiLevelType w:val="hybridMultilevel"/>
    <w:tmpl w:val="D6FE8282"/>
    <w:lvl w:ilvl="0" w:tplc="24CE6562">
      <w:start w:val="1"/>
      <w:numFmt w:val="decimal"/>
      <w:lvlText w:val="%1."/>
      <w:lvlJc w:val="left"/>
      <w:pPr>
        <w:tabs>
          <w:tab w:val="num" w:pos="284"/>
        </w:tabs>
        <w:ind w:left="284" w:hanging="284"/>
      </w:pPr>
      <w:rPr>
        <w:rFonts w:cs="Times New Roman"/>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6" w15:restartNumberingAfterBreak="0">
    <w:nsid w:val="46197DD1"/>
    <w:multiLevelType w:val="hybridMultilevel"/>
    <w:tmpl w:val="5770BADA"/>
    <w:styleLink w:val="WWNum181111"/>
    <w:lvl w:ilvl="0" w:tplc="F0CC6B78">
      <w:start w:val="9"/>
      <w:numFmt w:val="upperRoman"/>
      <w:lvlText w:val="%1."/>
      <w:lvlJc w:val="left"/>
      <w:pPr>
        <w:ind w:left="258" w:hanging="389"/>
      </w:pPr>
      <w:rPr>
        <w:rFonts w:ascii="Times New Roman" w:eastAsia="Times New Roman" w:hAnsi="Times New Roman" w:cs="Times New Roman" w:hint="default"/>
        <w:b/>
        <w:bCs/>
        <w:spacing w:val="-1"/>
        <w:w w:val="100"/>
        <w:sz w:val="22"/>
        <w:szCs w:val="22"/>
        <w:lang w:val="pl-PL" w:eastAsia="en-US" w:bidi="ar-SA"/>
      </w:rPr>
    </w:lvl>
    <w:lvl w:ilvl="1" w:tplc="08B0ACF8">
      <w:start w:val="1"/>
      <w:numFmt w:val="decimal"/>
      <w:lvlText w:val="%2."/>
      <w:lvlJc w:val="left"/>
      <w:pPr>
        <w:ind w:left="542" w:hanging="284"/>
      </w:pPr>
      <w:rPr>
        <w:rFonts w:ascii="Times New Roman" w:eastAsia="Times New Roman" w:hAnsi="Times New Roman" w:cs="Times New Roman" w:hint="default"/>
        <w:w w:val="100"/>
        <w:sz w:val="22"/>
        <w:szCs w:val="22"/>
        <w:lang w:val="pl-PL" w:eastAsia="en-US" w:bidi="ar-SA"/>
      </w:rPr>
    </w:lvl>
    <w:lvl w:ilvl="2" w:tplc="975E8F22">
      <w:numFmt w:val="bullet"/>
      <w:lvlText w:val="•"/>
      <w:lvlJc w:val="left"/>
      <w:pPr>
        <w:ind w:left="1529" w:hanging="284"/>
      </w:pPr>
      <w:rPr>
        <w:rFonts w:hint="default"/>
        <w:lang w:val="pl-PL" w:eastAsia="en-US" w:bidi="ar-SA"/>
      </w:rPr>
    </w:lvl>
    <w:lvl w:ilvl="3" w:tplc="8C005550">
      <w:numFmt w:val="bullet"/>
      <w:lvlText w:val="•"/>
      <w:lvlJc w:val="left"/>
      <w:pPr>
        <w:ind w:left="2519" w:hanging="284"/>
      </w:pPr>
      <w:rPr>
        <w:rFonts w:hint="default"/>
        <w:lang w:val="pl-PL" w:eastAsia="en-US" w:bidi="ar-SA"/>
      </w:rPr>
    </w:lvl>
    <w:lvl w:ilvl="4" w:tplc="4FE44FE2">
      <w:numFmt w:val="bullet"/>
      <w:lvlText w:val="•"/>
      <w:lvlJc w:val="left"/>
      <w:pPr>
        <w:ind w:left="3508" w:hanging="284"/>
      </w:pPr>
      <w:rPr>
        <w:rFonts w:hint="default"/>
        <w:lang w:val="pl-PL" w:eastAsia="en-US" w:bidi="ar-SA"/>
      </w:rPr>
    </w:lvl>
    <w:lvl w:ilvl="5" w:tplc="0CA0C6C2">
      <w:numFmt w:val="bullet"/>
      <w:lvlText w:val="•"/>
      <w:lvlJc w:val="left"/>
      <w:pPr>
        <w:ind w:left="4498" w:hanging="284"/>
      </w:pPr>
      <w:rPr>
        <w:rFonts w:hint="default"/>
        <w:lang w:val="pl-PL" w:eastAsia="en-US" w:bidi="ar-SA"/>
      </w:rPr>
    </w:lvl>
    <w:lvl w:ilvl="6" w:tplc="BB0A02CC">
      <w:numFmt w:val="bullet"/>
      <w:lvlText w:val="•"/>
      <w:lvlJc w:val="left"/>
      <w:pPr>
        <w:ind w:left="5487" w:hanging="284"/>
      </w:pPr>
      <w:rPr>
        <w:rFonts w:hint="default"/>
        <w:lang w:val="pl-PL" w:eastAsia="en-US" w:bidi="ar-SA"/>
      </w:rPr>
    </w:lvl>
    <w:lvl w:ilvl="7" w:tplc="B1DE18DA">
      <w:numFmt w:val="bullet"/>
      <w:lvlText w:val="•"/>
      <w:lvlJc w:val="left"/>
      <w:pPr>
        <w:ind w:left="6477" w:hanging="284"/>
      </w:pPr>
      <w:rPr>
        <w:rFonts w:hint="default"/>
        <w:lang w:val="pl-PL" w:eastAsia="en-US" w:bidi="ar-SA"/>
      </w:rPr>
    </w:lvl>
    <w:lvl w:ilvl="8" w:tplc="B388D8D0">
      <w:numFmt w:val="bullet"/>
      <w:lvlText w:val="•"/>
      <w:lvlJc w:val="left"/>
      <w:pPr>
        <w:ind w:left="7466" w:hanging="284"/>
      </w:pPr>
      <w:rPr>
        <w:rFonts w:hint="default"/>
        <w:lang w:val="pl-PL" w:eastAsia="en-US" w:bidi="ar-SA"/>
      </w:rPr>
    </w:lvl>
  </w:abstractNum>
  <w:abstractNum w:abstractNumId="77" w15:restartNumberingAfterBreak="0">
    <w:nsid w:val="462F4415"/>
    <w:multiLevelType w:val="hybridMultilevel"/>
    <w:tmpl w:val="5A34E870"/>
    <w:styleLink w:val="WWNum1613"/>
    <w:lvl w:ilvl="0" w:tplc="AC8056CE">
      <w:start w:val="1"/>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8" w15:restartNumberingAfterBreak="0">
    <w:nsid w:val="46D50B52"/>
    <w:multiLevelType w:val="hybridMultilevel"/>
    <w:tmpl w:val="F8D22084"/>
    <w:styleLink w:val="Styl11211"/>
    <w:lvl w:ilvl="0" w:tplc="4386D2B8">
      <w:start w:val="1"/>
      <w:numFmt w:val="lowerLetter"/>
      <w:lvlText w:val="%1)"/>
      <w:lvlJc w:val="left"/>
    </w:lvl>
    <w:lvl w:ilvl="1" w:tplc="5F281894">
      <w:start w:val="1"/>
      <w:numFmt w:val="lowerLetter"/>
      <w:lvlText w:val="%2."/>
      <w:lvlJc w:val="left"/>
    </w:lvl>
    <w:lvl w:ilvl="2" w:tplc="667C172A">
      <w:start w:val="1"/>
      <w:numFmt w:val="lowerRoman"/>
      <w:lvlText w:val="%3."/>
      <w:lvlJc w:val="right"/>
    </w:lvl>
    <w:lvl w:ilvl="3" w:tplc="0B46BAB6">
      <w:start w:val="1"/>
      <w:numFmt w:val="decimal"/>
      <w:lvlText w:val="%4."/>
      <w:lvlJc w:val="left"/>
    </w:lvl>
    <w:lvl w:ilvl="4" w:tplc="573E703E">
      <w:start w:val="1"/>
      <w:numFmt w:val="lowerLetter"/>
      <w:lvlText w:val="%5."/>
      <w:lvlJc w:val="left"/>
    </w:lvl>
    <w:lvl w:ilvl="5" w:tplc="66CAE0DE">
      <w:start w:val="1"/>
      <w:numFmt w:val="lowerRoman"/>
      <w:lvlText w:val="%6."/>
      <w:lvlJc w:val="right"/>
    </w:lvl>
    <w:lvl w:ilvl="6" w:tplc="235E276E">
      <w:start w:val="1"/>
      <w:numFmt w:val="decimal"/>
      <w:lvlText w:val="%7."/>
      <w:lvlJc w:val="left"/>
    </w:lvl>
    <w:lvl w:ilvl="7" w:tplc="2D6CCF44">
      <w:start w:val="1"/>
      <w:numFmt w:val="lowerLetter"/>
      <w:lvlText w:val="%8."/>
      <w:lvlJc w:val="left"/>
    </w:lvl>
    <w:lvl w:ilvl="8" w:tplc="2186741E">
      <w:start w:val="1"/>
      <w:numFmt w:val="lowerRoman"/>
      <w:lvlText w:val="%9."/>
      <w:lvlJc w:val="right"/>
    </w:lvl>
  </w:abstractNum>
  <w:abstractNum w:abstractNumId="79" w15:restartNumberingAfterBreak="0">
    <w:nsid w:val="473F125E"/>
    <w:multiLevelType w:val="hybridMultilevel"/>
    <w:tmpl w:val="A6A0E692"/>
    <w:lvl w:ilvl="0" w:tplc="04150017">
      <w:start w:val="1"/>
      <w:numFmt w:val="lowerLetter"/>
      <w:lvlText w:val="%1)"/>
      <w:lvlJc w:val="left"/>
      <w:pPr>
        <w:ind w:left="1076" w:hanging="360"/>
      </w:pPr>
    </w:lvl>
    <w:lvl w:ilvl="1" w:tplc="04150019">
      <w:start w:val="1"/>
      <w:numFmt w:val="lowerLetter"/>
      <w:lvlText w:val="%2."/>
      <w:lvlJc w:val="left"/>
      <w:pPr>
        <w:ind w:left="1796" w:hanging="360"/>
      </w:pPr>
    </w:lvl>
    <w:lvl w:ilvl="2" w:tplc="0415001B">
      <w:start w:val="1"/>
      <w:numFmt w:val="lowerRoman"/>
      <w:lvlText w:val="%3."/>
      <w:lvlJc w:val="right"/>
      <w:pPr>
        <w:ind w:left="2516" w:hanging="180"/>
      </w:pPr>
    </w:lvl>
    <w:lvl w:ilvl="3" w:tplc="0415000F">
      <w:start w:val="1"/>
      <w:numFmt w:val="decimal"/>
      <w:lvlText w:val="%4."/>
      <w:lvlJc w:val="left"/>
      <w:pPr>
        <w:ind w:left="3236" w:hanging="360"/>
      </w:pPr>
    </w:lvl>
    <w:lvl w:ilvl="4" w:tplc="04150019" w:tentative="1">
      <w:start w:val="1"/>
      <w:numFmt w:val="lowerLetter"/>
      <w:lvlText w:val="%5."/>
      <w:lvlJc w:val="left"/>
      <w:pPr>
        <w:ind w:left="3956" w:hanging="360"/>
      </w:pPr>
    </w:lvl>
    <w:lvl w:ilvl="5" w:tplc="0415001B" w:tentative="1">
      <w:start w:val="1"/>
      <w:numFmt w:val="lowerRoman"/>
      <w:lvlText w:val="%6."/>
      <w:lvlJc w:val="right"/>
      <w:pPr>
        <w:ind w:left="4676" w:hanging="180"/>
      </w:pPr>
    </w:lvl>
    <w:lvl w:ilvl="6" w:tplc="0415000F" w:tentative="1">
      <w:start w:val="1"/>
      <w:numFmt w:val="decimal"/>
      <w:lvlText w:val="%7."/>
      <w:lvlJc w:val="left"/>
      <w:pPr>
        <w:ind w:left="5396" w:hanging="360"/>
      </w:pPr>
    </w:lvl>
    <w:lvl w:ilvl="7" w:tplc="04150019" w:tentative="1">
      <w:start w:val="1"/>
      <w:numFmt w:val="lowerLetter"/>
      <w:lvlText w:val="%8."/>
      <w:lvlJc w:val="left"/>
      <w:pPr>
        <w:ind w:left="6116" w:hanging="360"/>
      </w:pPr>
    </w:lvl>
    <w:lvl w:ilvl="8" w:tplc="0415001B" w:tentative="1">
      <w:start w:val="1"/>
      <w:numFmt w:val="lowerRoman"/>
      <w:lvlText w:val="%9."/>
      <w:lvlJc w:val="right"/>
      <w:pPr>
        <w:ind w:left="6836" w:hanging="180"/>
      </w:pPr>
    </w:lvl>
  </w:abstractNum>
  <w:abstractNum w:abstractNumId="80" w15:restartNumberingAfterBreak="0">
    <w:nsid w:val="47FD7E55"/>
    <w:multiLevelType w:val="hybridMultilevel"/>
    <w:tmpl w:val="B1409B5A"/>
    <w:styleLink w:val="Styl11111"/>
    <w:lvl w:ilvl="0" w:tplc="773CAF0E">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391A1FE0">
      <w:numFmt w:val="bullet"/>
      <w:lvlText w:val="•"/>
      <w:lvlJc w:val="left"/>
      <w:pPr>
        <w:ind w:left="1430" w:hanging="284"/>
      </w:pPr>
      <w:rPr>
        <w:rFonts w:hint="default"/>
        <w:lang w:val="pl-PL" w:eastAsia="en-US" w:bidi="ar-SA"/>
      </w:rPr>
    </w:lvl>
    <w:lvl w:ilvl="2" w:tplc="579A3B14">
      <w:numFmt w:val="bullet"/>
      <w:lvlText w:val="•"/>
      <w:lvlJc w:val="left"/>
      <w:pPr>
        <w:ind w:left="2321" w:hanging="284"/>
      </w:pPr>
      <w:rPr>
        <w:rFonts w:hint="default"/>
        <w:lang w:val="pl-PL" w:eastAsia="en-US" w:bidi="ar-SA"/>
      </w:rPr>
    </w:lvl>
    <w:lvl w:ilvl="3" w:tplc="B9989048">
      <w:numFmt w:val="bullet"/>
      <w:lvlText w:val="•"/>
      <w:lvlJc w:val="left"/>
      <w:pPr>
        <w:ind w:left="3211" w:hanging="284"/>
      </w:pPr>
      <w:rPr>
        <w:rFonts w:hint="default"/>
        <w:lang w:val="pl-PL" w:eastAsia="en-US" w:bidi="ar-SA"/>
      </w:rPr>
    </w:lvl>
    <w:lvl w:ilvl="4" w:tplc="B76C3FF4">
      <w:numFmt w:val="bullet"/>
      <w:lvlText w:val="•"/>
      <w:lvlJc w:val="left"/>
      <w:pPr>
        <w:ind w:left="4102" w:hanging="284"/>
      </w:pPr>
      <w:rPr>
        <w:rFonts w:hint="default"/>
        <w:lang w:val="pl-PL" w:eastAsia="en-US" w:bidi="ar-SA"/>
      </w:rPr>
    </w:lvl>
    <w:lvl w:ilvl="5" w:tplc="E88CC528">
      <w:numFmt w:val="bullet"/>
      <w:lvlText w:val="•"/>
      <w:lvlJc w:val="left"/>
      <w:pPr>
        <w:ind w:left="4993" w:hanging="284"/>
      </w:pPr>
      <w:rPr>
        <w:rFonts w:hint="default"/>
        <w:lang w:val="pl-PL" w:eastAsia="en-US" w:bidi="ar-SA"/>
      </w:rPr>
    </w:lvl>
    <w:lvl w:ilvl="6" w:tplc="388227C2">
      <w:numFmt w:val="bullet"/>
      <w:lvlText w:val="•"/>
      <w:lvlJc w:val="left"/>
      <w:pPr>
        <w:ind w:left="5883" w:hanging="284"/>
      </w:pPr>
      <w:rPr>
        <w:rFonts w:hint="default"/>
        <w:lang w:val="pl-PL" w:eastAsia="en-US" w:bidi="ar-SA"/>
      </w:rPr>
    </w:lvl>
    <w:lvl w:ilvl="7" w:tplc="91BC73B6">
      <w:numFmt w:val="bullet"/>
      <w:lvlText w:val="•"/>
      <w:lvlJc w:val="left"/>
      <w:pPr>
        <w:ind w:left="6774" w:hanging="284"/>
      </w:pPr>
      <w:rPr>
        <w:rFonts w:hint="default"/>
        <w:lang w:val="pl-PL" w:eastAsia="en-US" w:bidi="ar-SA"/>
      </w:rPr>
    </w:lvl>
    <w:lvl w:ilvl="8" w:tplc="A4340A14">
      <w:numFmt w:val="bullet"/>
      <w:lvlText w:val="•"/>
      <w:lvlJc w:val="left"/>
      <w:pPr>
        <w:ind w:left="7664" w:hanging="284"/>
      </w:pPr>
      <w:rPr>
        <w:rFonts w:hint="default"/>
        <w:lang w:val="pl-PL" w:eastAsia="en-US" w:bidi="ar-SA"/>
      </w:rPr>
    </w:lvl>
  </w:abstractNum>
  <w:abstractNum w:abstractNumId="81" w15:restartNumberingAfterBreak="0">
    <w:nsid w:val="49EF1FF5"/>
    <w:multiLevelType w:val="hybridMultilevel"/>
    <w:tmpl w:val="CF8A79EC"/>
    <w:styleLink w:val="WWNum381211"/>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4C03616E"/>
    <w:multiLevelType w:val="multilevel"/>
    <w:tmpl w:val="BBC4D9B6"/>
    <w:styleLink w:val="WWNum16131"/>
    <w:lvl w:ilvl="0">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109" w:hanging="425"/>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2027" w:hanging="425"/>
      </w:pPr>
      <w:rPr>
        <w:rFonts w:hint="default"/>
        <w:lang w:val="pl-PL" w:eastAsia="en-US" w:bidi="ar-SA"/>
      </w:rPr>
    </w:lvl>
    <w:lvl w:ilvl="3">
      <w:numFmt w:val="bullet"/>
      <w:lvlText w:val="•"/>
      <w:lvlJc w:val="left"/>
      <w:pPr>
        <w:ind w:left="2954" w:hanging="425"/>
      </w:pPr>
      <w:rPr>
        <w:rFonts w:hint="default"/>
        <w:lang w:val="pl-PL" w:eastAsia="en-US" w:bidi="ar-SA"/>
      </w:rPr>
    </w:lvl>
    <w:lvl w:ilvl="4">
      <w:numFmt w:val="bullet"/>
      <w:lvlText w:val="•"/>
      <w:lvlJc w:val="left"/>
      <w:pPr>
        <w:ind w:left="3882" w:hanging="425"/>
      </w:pPr>
      <w:rPr>
        <w:rFonts w:hint="default"/>
        <w:lang w:val="pl-PL" w:eastAsia="en-US" w:bidi="ar-SA"/>
      </w:rPr>
    </w:lvl>
    <w:lvl w:ilvl="5">
      <w:numFmt w:val="bullet"/>
      <w:lvlText w:val="•"/>
      <w:lvlJc w:val="left"/>
      <w:pPr>
        <w:ind w:left="4809" w:hanging="425"/>
      </w:pPr>
      <w:rPr>
        <w:rFonts w:hint="default"/>
        <w:lang w:val="pl-PL" w:eastAsia="en-US" w:bidi="ar-SA"/>
      </w:rPr>
    </w:lvl>
    <w:lvl w:ilvl="6">
      <w:numFmt w:val="bullet"/>
      <w:lvlText w:val="•"/>
      <w:lvlJc w:val="left"/>
      <w:pPr>
        <w:ind w:left="5736" w:hanging="425"/>
      </w:pPr>
      <w:rPr>
        <w:rFonts w:hint="default"/>
        <w:lang w:val="pl-PL" w:eastAsia="en-US" w:bidi="ar-SA"/>
      </w:rPr>
    </w:lvl>
    <w:lvl w:ilvl="7">
      <w:numFmt w:val="bullet"/>
      <w:lvlText w:val="•"/>
      <w:lvlJc w:val="left"/>
      <w:pPr>
        <w:ind w:left="6664" w:hanging="425"/>
      </w:pPr>
      <w:rPr>
        <w:rFonts w:hint="default"/>
        <w:lang w:val="pl-PL" w:eastAsia="en-US" w:bidi="ar-SA"/>
      </w:rPr>
    </w:lvl>
    <w:lvl w:ilvl="8">
      <w:numFmt w:val="bullet"/>
      <w:lvlText w:val="•"/>
      <w:lvlJc w:val="left"/>
      <w:pPr>
        <w:ind w:left="7591" w:hanging="425"/>
      </w:pPr>
      <w:rPr>
        <w:rFonts w:hint="default"/>
        <w:lang w:val="pl-PL" w:eastAsia="en-US" w:bidi="ar-SA"/>
      </w:rPr>
    </w:lvl>
  </w:abstractNum>
  <w:abstractNum w:abstractNumId="83" w15:restartNumberingAfterBreak="0">
    <w:nsid w:val="4C30068D"/>
    <w:multiLevelType w:val="hybridMultilevel"/>
    <w:tmpl w:val="1E2A9CD0"/>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4" w15:restartNumberingAfterBreak="0">
    <w:nsid w:val="4C772748"/>
    <w:multiLevelType w:val="hybridMultilevel"/>
    <w:tmpl w:val="B2922DFC"/>
    <w:styleLink w:val="WWNum24121"/>
    <w:lvl w:ilvl="0" w:tplc="04150019">
      <w:start w:val="1"/>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85" w15:restartNumberingAfterBreak="0">
    <w:nsid w:val="50214A34"/>
    <w:multiLevelType w:val="hybridMultilevel"/>
    <w:tmpl w:val="76D686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50A21A08"/>
    <w:multiLevelType w:val="multilevel"/>
    <w:tmpl w:val="3CC6F914"/>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87" w15:restartNumberingAfterBreak="0">
    <w:nsid w:val="558220F7"/>
    <w:multiLevelType w:val="hybridMultilevel"/>
    <w:tmpl w:val="5BAE9F6E"/>
    <w:styleLink w:val="WWNum1813"/>
    <w:lvl w:ilvl="0" w:tplc="E75A0206">
      <w:start w:val="1"/>
      <w:numFmt w:val="decimal"/>
      <w:lvlText w:val="%1."/>
      <w:lvlJc w:val="left"/>
      <w:pPr>
        <w:ind w:left="426" w:hanging="360"/>
      </w:pPr>
      <w:rPr>
        <w:rFonts w:hint="default"/>
        <w:sz w:val="22"/>
        <w:szCs w:val="22"/>
      </w:rPr>
    </w:lvl>
    <w:lvl w:ilvl="1" w:tplc="1F06A9F6" w:tentative="1">
      <w:start w:val="1"/>
      <w:numFmt w:val="lowerLetter"/>
      <w:lvlText w:val="%2."/>
      <w:lvlJc w:val="left"/>
      <w:pPr>
        <w:ind w:left="1146" w:hanging="360"/>
      </w:pPr>
    </w:lvl>
    <w:lvl w:ilvl="2" w:tplc="F5BE2D36" w:tentative="1">
      <w:start w:val="1"/>
      <w:numFmt w:val="lowerRoman"/>
      <w:lvlText w:val="%3."/>
      <w:lvlJc w:val="right"/>
      <w:pPr>
        <w:ind w:left="1866" w:hanging="180"/>
      </w:pPr>
    </w:lvl>
    <w:lvl w:ilvl="3" w:tplc="B7224C72" w:tentative="1">
      <w:start w:val="1"/>
      <w:numFmt w:val="decimal"/>
      <w:lvlText w:val="%4."/>
      <w:lvlJc w:val="left"/>
      <w:pPr>
        <w:ind w:left="2586" w:hanging="360"/>
      </w:pPr>
    </w:lvl>
    <w:lvl w:ilvl="4" w:tplc="28B877E2" w:tentative="1">
      <w:start w:val="1"/>
      <w:numFmt w:val="lowerLetter"/>
      <w:lvlText w:val="%5."/>
      <w:lvlJc w:val="left"/>
      <w:pPr>
        <w:ind w:left="3306" w:hanging="360"/>
      </w:pPr>
    </w:lvl>
    <w:lvl w:ilvl="5" w:tplc="8EE092C6" w:tentative="1">
      <w:start w:val="1"/>
      <w:numFmt w:val="lowerRoman"/>
      <w:lvlText w:val="%6."/>
      <w:lvlJc w:val="right"/>
      <w:pPr>
        <w:ind w:left="4026" w:hanging="180"/>
      </w:pPr>
    </w:lvl>
    <w:lvl w:ilvl="6" w:tplc="631804AE" w:tentative="1">
      <w:start w:val="1"/>
      <w:numFmt w:val="decimal"/>
      <w:lvlText w:val="%7."/>
      <w:lvlJc w:val="left"/>
      <w:pPr>
        <w:ind w:left="4746" w:hanging="360"/>
      </w:pPr>
    </w:lvl>
    <w:lvl w:ilvl="7" w:tplc="F9280C14" w:tentative="1">
      <w:start w:val="1"/>
      <w:numFmt w:val="lowerLetter"/>
      <w:lvlText w:val="%8."/>
      <w:lvlJc w:val="left"/>
      <w:pPr>
        <w:ind w:left="5466" w:hanging="360"/>
      </w:pPr>
    </w:lvl>
    <w:lvl w:ilvl="8" w:tplc="CCC075D6" w:tentative="1">
      <w:start w:val="1"/>
      <w:numFmt w:val="lowerRoman"/>
      <w:lvlText w:val="%9."/>
      <w:lvlJc w:val="right"/>
      <w:pPr>
        <w:ind w:left="6186" w:hanging="180"/>
      </w:pPr>
    </w:lvl>
  </w:abstractNum>
  <w:abstractNum w:abstractNumId="88" w15:restartNumberingAfterBreak="0">
    <w:nsid w:val="56CE5868"/>
    <w:multiLevelType w:val="hybridMultilevel"/>
    <w:tmpl w:val="C542092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9" w15:restartNumberingAfterBreak="0">
    <w:nsid w:val="5A442B67"/>
    <w:multiLevelType w:val="hybridMultilevel"/>
    <w:tmpl w:val="7812EDAA"/>
    <w:styleLink w:val="WWNum181211"/>
    <w:lvl w:ilvl="0" w:tplc="F7A87ACE">
      <w:start w:val="1"/>
      <w:numFmt w:val="decimal"/>
      <w:lvlText w:val="%1."/>
      <w:lvlJc w:val="left"/>
    </w:lvl>
    <w:lvl w:ilvl="1" w:tplc="C518E530">
      <w:start w:val="1"/>
      <w:numFmt w:val="lowerLetter"/>
      <w:lvlText w:val="%2."/>
      <w:lvlJc w:val="left"/>
    </w:lvl>
    <w:lvl w:ilvl="2" w:tplc="0540DDBC">
      <w:start w:val="1"/>
      <w:numFmt w:val="lowerRoman"/>
      <w:lvlText w:val="%3."/>
      <w:lvlJc w:val="right"/>
    </w:lvl>
    <w:lvl w:ilvl="3" w:tplc="086A155A">
      <w:start w:val="1"/>
      <w:numFmt w:val="decimal"/>
      <w:lvlText w:val="%4."/>
      <w:lvlJc w:val="left"/>
    </w:lvl>
    <w:lvl w:ilvl="4" w:tplc="99B09FE0">
      <w:start w:val="1"/>
      <w:numFmt w:val="lowerLetter"/>
      <w:lvlText w:val="%5."/>
      <w:lvlJc w:val="left"/>
    </w:lvl>
    <w:lvl w:ilvl="5" w:tplc="CC18679E">
      <w:start w:val="1"/>
      <w:numFmt w:val="lowerRoman"/>
      <w:lvlText w:val="%6."/>
      <w:lvlJc w:val="right"/>
    </w:lvl>
    <w:lvl w:ilvl="6" w:tplc="785E3A4E">
      <w:start w:val="1"/>
      <w:numFmt w:val="decimal"/>
      <w:lvlText w:val="%7."/>
      <w:lvlJc w:val="left"/>
    </w:lvl>
    <w:lvl w:ilvl="7" w:tplc="53F6848A">
      <w:start w:val="1"/>
      <w:numFmt w:val="lowerLetter"/>
      <w:lvlText w:val="%8."/>
      <w:lvlJc w:val="left"/>
    </w:lvl>
    <w:lvl w:ilvl="8" w:tplc="14926258">
      <w:start w:val="1"/>
      <w:numFmt w:val="lowerRoman"/>
      <w:lvlText w:val="%9."/>
      <w:lvlJc w:val="right"/>
    </w:lvl>
  </w:abstractNum>
  <w:abstractNum w:abstractNumId="90" w15:restartNumberingAfterBreak="0">
    <w:nsid w:val="5B947538"/>
    <w:multiLevelType w:val="hybridMultilevel"/>
    <w:tmpl w:val="54D02B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5BC425A4"/>
    <w:multiLevelType w:val="hybridMultilevel"/>
    <w:tmpl w:val="A1908C88"/>
    <w:styleLink w:val="WWNum184"/>
    <w:lvl w:ilvl="0" w:tplc="C934607A">
      <w:start w:val="1"/>
      <w:numFmt w:val="decimal"/>
      <w:lvlText w:val="%1."/>
      <w:lvlJc w:val="left"/>
      <w:pPr>
        <w:ind w:left="684" w:hanging="426"/>
      </w:pPr>
      <w:rPr>
        <w:rFonts w:ascii="Times New Roman" w:eastAsia="Times New Roman" w:hAnsi="Times New Roman" w:cs="Times New Roman" w:hint="default"/>
        <w:w w:val="100"/>
        <w:sz w:val="22"/>
        <w:szCs w:val="22"/>
        <w:lang w:val="pl-PL" w:eastAsia="en-US" w:bidi="ar-SA"/>
      </w:rPr>
    </w:lvl>
    <w:lvl w:ilvl="1" w:tplc="4260CFD6">
      <w:numFmt w:val="bullet"/>
      <w:lvlText w:val="•"/>
      <w:lvlJc w:val="left"/>
      <w:pPr>
        <w:ind w:left="1556" w:hanging="426"/>
      </w:pPr>
      <w:rPr>
        <w:rFonts w:hint="default"/>
        <w:lang w:val="pl-PL" w:eastAsia="en-US" w:bidi="ar-SA"/>
      </w:rPr>
    </w:lvl>
    <w:lvl w:ilvl="2" w:tplc="C6BCCF22">
      <w:numFmt w:val="bullet"/>
      <w:lvlText w:val="•"/>
      <w:lvlJc w:val="left"/>
      <w:pPr>
        <w:ind w:left="2433" w:hanging="426"/>
      </w:pPr>
      <w:rPr>
        <w:rFonts w:hint="default"/>
        <w:lang w:val="pl-PL" w:eastAsia="en-US" w:bidi="ar-SA"/>
      </w:rPr>
    </w:lvl>
    <w:lvl w:ilvl="3" w:tplc="E6969DDA">
      <w:numFmt w:val="bullet"/>
      <w:lvlText w:val="•"/>
      <w:lvlJc w:val="left"/>
      <w:pPr>
        <w:ind w:left="3309" w:hanging="426"/>
      </w:pPr>
      <w:rPr>
        <w:rFonts w:hint="default"/>
        <w:lang w:val="pl-PL" w:eastAsia="en-US" w:bidi="ar-SA"/>
      </w:rPr>
    </w:lvl>
    <w:lvl w:ilvl="4" w:tplc="3D94ADC2">
      <w:numFmt w:val="bullet"/>
      <w:lvlText w:val="•"/>
      <w:lvlJc w:val="left"/>
      <w:pPr>
        <w:ind w:left="4186" w:hanging="426"/>
      </w:pPr>
      <w:rPr>
        <w:rFonts w:hint="default"/>
        <w:lang w:val="pl-PL" w:eastAsia="en-US" w:bidi="ar-SA"/>
      </w:rPr>
    </w:lvl>
    <w:lvl w:ilvl="5" w:tplc="6F466A3C">
      <w:numFmt w:val="bullet"/>
      <w:lvlText w:val="•"/>
      <w:lvlJc w:val="left"/>
      <w:pPr>
        <w:ind w:left="5063" w:hanging="426"/>
      </w:pPr>
      <w:rPr>
        <w:rFonts w:hint="default"/>
        <w:lang w:val="pl-PL" w:eastAsia="en-US" w:bidi="ar-SA"/>
      </w:rPr>
    </w:lvl>
    <w:lvl w:ilvl="6" w:tplc="1D3277B6">
      <w:numFmt w:val="bullet"/>
      <w:lvlText w:val="•"/>
      <w:lvlJc w:val="left"/>
      <w:pPr>
        <w:ind w:left="5939" w:hanging="426"/>
      </w:pPr>
      <w:rPr>
        <w:rFonts w:hint="default"/>
        <w:lang w:val="pl-PL" w:eastAsia="en-US" w:bidi="ar-SA"/>
      </w:rPr>
    </w:lvl>
    <w:lvl w:ilvl="7" w:tplc="FF2CCD00">
      <w:numFmt w:val="bullet"/>
      <w:lvlText w:val="•"/>
      <w:lvlJc w:val="left"/>
      <w:pPr>
        <w:ind w:left="6816" w:hanging="426"/>
      </w:pPr>
      <w:rPr>
        <w:rFonts w:hint="default"/>
        <w:lang w:val="pl-PL" w:eastAsia="en-US" w:bidi="ar-SA"/>
      </w:rPr>
    </w:lvl>
    <w:lvl w:ilvl="8" w:tplc="2C04F914">
      <w:numFmt w:val="bullet"/>
      <w:lvlText w:val="•"/>
      <w:lvlJc w:val="left"/>
      <w:pPr>
        <w:ind w:left="7692" w:hanging="426"/>
      </w:pPr>
      <w:rPr>
        <w:rFonts w:hint="default"/>
        <w:lang w:val="pl-PL" w:eastAsia="en-US" w:bidi="ar-SA"/>
      </w:rPr>
    </w:lvl>
  </w:abstractNum>
  <w:abstractNum w:abstractNumId="92" w15:restartNumberingAfterBreak="0">
    <w:nsid w:val="5C6F504A"/>
    <w:multiLevelType w:val="multilevel"/>
    <w:tmpl w:val="F5C8ACD2"/>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93" w15:restartNumberingAfterBreak="0">
    <w:nsid w:val="5D281693"/>
    <w:multiLevelType w:val="multilevel"/>
    <w:tmpl w:val="9EC22298"/>
    <w:styleLink w:val="WWNum1"/>
    <w:lvl w:ilvl="0">
      <w:start w:val="1"/>
      <w:numFmt w:val="lowerLetter"/>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4" w15:restartNumberingAfterBreak="0">
    <w:nsid w:val="5EF52A95"/>
    <w:multiLevelType w:val="hybridMultilevel"/>
    <w:tmpl w:val="A308EF4A"/>
    <w:styleLink w:val="Styl2121"/>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5" w15:restartNumberingAfterBreak="0">
    <w:nsid w:val="61D43C40"/>
    <w:multiLevelType w:val="hybridMultilevel"/>
    <w:tmpl w:val="95D0B214"/>
    <w:lvl w:ilvl="0" w:tplc="0415000F">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21F06A1"/>
    <w:multiLevelType w:val="multilevel"/>
    <w:tmpl w:val="749AB34C"/>
    <w:styleLink w:val="WWNum191111"/>
    <w:lvl w:ilvl="0">
      <w:start w:val="1"/>
      <w:numFmt w:val="decimal"/>
      <w:lvlText w:val="%1."/>
      <w:lvlJc w:val="left"/>
      <w:pPr>
        <w:ind w:left="684" w:hanging="426"/>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183" w:hanging="499"/>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2098" w:hanging="499"/>
      </w:pPr>
      <w:rPr>
        <w:rFonts w:hint="default"/>
        <w:lang w:val="pl-PL" w:eastAsia="en-US" w:bidi="ar-SA"/>
      </w:rPr>
    </w:lvl>
    <w:lvl w:ilvl="3">
      <w:numFmt w:val="bullet"/>
      <w:lvlText w:val="•"/>
      <w:lvlJc w:val="left"/>
      <w:pPr>
        <w:ind w:left="3016" w:hanging="499"/>
      </w:pPr>
      <w:rPr>
        <w:rFonts w:hint="default"/>
        <w:lang w:val="pl-PL" w:eastAsia="en-US" w:bidi="ar-SA"/>
      </w:rPr>
    </w:lvl>
    <w:lvl w:ilvl="4">
      <w:numFmt w:val="bullet"/>
      <w:lvlText w:val="•"/>
      <w:lvlJc w:val="left"/>
      <w:pPr>
        <w:ind w:left="3935" w:hanging="499"/>
      </w:pPr>
      <w:rPr>
        <w:rFonts w:hint="default"/>
        <w:lang w:val="pl-PL" w:eastAsia="en-US" w:bidi="ar-SA"/>
      </w:rPr>
    </w:lvl>
    <w:lvl w:ilvl="5">
      <w:numFmt w:val="bullet"/>
      <w:lvlText w:val="•"/>
      <w:lvlJc w:val="left"/>
      <w:pPr>
        <w:ind w:left="4853" w:hanging="499"/>
      </w:pPr>
      <w:rPr>
        <w:rFonts w:hint="default"/>
        <w:lang w:val="pl-PL" w:eastAsia="en-US" w:bidi="ar-SA"/>
      </w:rPr>
    </w:lvl>
    <w:lvl w:ilvl="6">
      <w:numFmt w:val="bullet"/>
      <w:lvlText w:val="•"/>
      <w:lvlJc w:val="left"/>
      <w:pPr>
        <w:ind w:left="5772" w:hanging="499"/>
      </w:pPr>
      <w:rPr>
        <w:rFonts w:hint="default"/>
        <w:lang w:val="pl-PL" w:eastAsia="en-US" w:bidi="ar-SA"/>
      </w:rPr>
    </w:lvl>
    <w:lvl w:ilvl="7">
      <w:numFmt w:val="bullet"/>
      <w:lvlText w:val="•"/>
      <w:lvlJc w:val="left"/>
      <w:pPr>
        <w:ind w:left="6690" w:hanging="499"/>
      </w:pPr>
      <w:rPr>
        <w:rFonts w:hint="default"/>
        <w:lang w:val="pl-PL" w:eastAsia="en-US" w:bidi="ar-SA"/>
      </w:rPr>
    </w:lvl>
    <w:lvl w:ilvl="8">
      <w:numFmt w:val="bullet"/>
      <w:lvlText w:val="•"/>
      <w:lvlJc w:val="left"/>
      <w:pPr>
        <w:ind w:left="7609" w:hanging="499"/>
      </w:pPr>
      <w:rPr>
        <w:rFonts w:hint="default"/>
        <w:lang w:val="pl-PL" w:eastAsia="en-US" w:bidi="ar-SA"/>
      </w:rPr>
    </w:lvl>
  </w:abstractNum>
  <w:abstractNum w:abstractNumId="97" w15:restartNumberingAfterBreak="0">
    <w:nsid w:val="6225022E"/>
    <w:multiLevelType w:val="hybridMultilevel"/>
    <w:tmpl w:val="8E5CC910"/>
    <w:lvl w:ilvl="0" w:tplc="0374F00E">
      <w:start w:val="9"/>
      <w:numFmt w:val="upperRoman"/>
      <w:lvlText w:val="%1."/>
      <w:lvlJc w:val="left"/>
      <w:pPr>
        <w:ind w:left="258" w:hanging="318"/>
      </w:pPr>
      <w:rPr>
        <w:rFonts w:ascii="Times New Roman" w:eastAsia="Times New Roman" w:hAnsi="Times New Roman" w:cs="Times New Roman" w:hint="default"/>
        <w:b/>
        <w:bCs/>
        <w:spacing w:val="-1"/>
        <w:w w:val="100"/>
        <w:sz w:val="20"/>
        <w:szCs w:val="20"/>
        <w:lang w:val="pl-PL" w:eastAsia="en-US" w:bidi="ar-SA"/>
      </w:rPr>
    </w:lvl>
    <w:lvl w:ilvl="1" w:tplc="D9646F1C">
      <w:numFmt w:val="bullet"/>
      <w:lvlText w:val="•"/>
      <w:lvlJc w:val="left"/>
      <w:pPr>
        <w:ind w:left="1178" w:hanging="318"/>
      </w:pPr>
      <w:rPr>
        <w:rFonts w:hint="default"/>
        <w:lang w:val="pl-PL" w:eastAsia="en-US" w:bidi="ar-SA"/>
      </w:rPr>
    </w:lvl>
    <w:lvl w:ilvl="2" w:tplc="F6FCD150">
      <w:numFmt w:val="bullet"/>
      <w:lvlText w:val="•"/>
      <w:lvlJc w:val="left"/>
      <w:pPr>
        <w:ind w:left="2097" w:hanging="318"/>
      </w:pPr>
      <w:rPr>
        <w:rFonts w:hint="default"/>
        <w:lang w:val="pl-PL" w:eastAsia="en-US" w:bidi="ar-SA"/>
      </w:rPr>
    </w:lvl>
    <w:lvl w:ilvl="3" w:tplc="9A6CA8E4">
      <w:numFmt w:val="bullet"/>
      <w:lvlText w:val="•"/>
      <w:lvlJc w:val="left"/>
      <w:pPr>
        <w:ind w:left="3015" w:hanging="318"/>
      </w:pPr>
      <w:rPr>
        <w:rFonts w:hint="default"/>
        <w:lang w:val="pl-PL" w:eastAsia="en-US" w:bidi="ar-SA"/>
      </w:rPr>
    </w:lvl>
    <w:lvl w:ilvl="4" w:tplc="9CE6C554">
      <w:numFmt w:val="bullet"/>
      <w:lvlText w:val="•"/>
      <w:lvlJc w:val="left"/>
      <w:pPr>
        <w:ind w:left="3934" w:hanging="318"/>
      </w:pPr>
      <w:rPr>
        <w:rFonts w:hint="default"/>
        <w:lang w:val="pl-PL" w:eastAsia="en-US" w:bidi="ar-SA"/>
      </w:rPr>
    </w:lvl>
    <w:lvl w:ilvl="5" w:tplc="D9E0117A">
      <w:numFmt w:val="bullet"/>
      <w:lvlText w:val="•"/>
      <w:lvlJc w:val="left"/>
      <w:pPr>
        <w:ind w:left="4853" w:hanging="318"/>
      </w:pPr>
      <w:rPr>
        <w:rFonts w:hint="default"/>
        <w:lang w:val="pl-PL" w:eastAsia="en-US" w:bidi="ar-SA"/>
      </w:rPr>
    </w:lvl>
    <w:lvl w:ilvl="6" w:tplc="D3B8D5AA">
      <w:numFmt w:val="bullet"/>
      <w:lvlText w:val="•"/>
      <w:lvlJc w:val="left"/>
      <w:pPr>
        <w:ind w:left="5771" w:hanging="318"/>
      </w:pPr>
      <w:rPr>
        <w:rFonts w:hint="default"/>
        <w:lang w:val="pl-PL" w:eastAsia="en-US" w:bidi="ar-SA"/>
      </w:rPr>
    </w:lvl>
    <w:lvl w:ilvl="7" w:tplc="8EBAF458">
      <w:numFmt w:val="bullet"/>
      <w:lvlText w:val="•"/>
      <w:lvlJc w:val="left"/>
      <w:pPr>
        <w:ind w:left="6690" w:hanging="318"/>
      </w:pPr>
      <w:rPr>
        <w:rFonts w:hint="default"/>
        <w:lang w:val="pl-PL" w:eastAsia="en-US" w:bidi="ar-SA"/>
      </w:rPr>
    </w:lvl>
    <w:lvl w:ilvl="8" w:tplc="677EAD48">
      <w:numFmt w:val="bullet"/>
      <w:lvlText w:val="•"/>
      <w:lvlJc w:val="left"/>
      <w:pPr>
        <w:ind w:left="7608" w:hanging="318"/>
      </w:pPr>
      <w:rPr>
        <w:rFonts w:hint="default"/>
        <w:lang w:val="pl-PL" w:eastAsia="en-US" w:bidi="ar-SA"/>
      </w:rPr>
    </w:lvl>
  </w:abstractNum>
  <w:abstractNum w:abstractNumId="98" w15:restartNumberingAfterBreak="0">
    <w:nsid w:val="6395046B"/>
    <w:multiLevelType w:val="hybridMultilevel"/>
    <w:tmpl w:val="5398848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9" w15:restartNumberingAfterBreak="0">
    <w:nsid w:val="663F5986"/>
    <w:multiLevelType w:val="hybridMultilevel"/>
    <w:tmpl w:val="4ECEBB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90E0F34"/>
    <w:multiLevelType w:val="hybridMultilevel"/>
    <w:tmpl w:val="FA72A7B6"/>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9CB65EF6">
      <w:start w:val="1"/>
      <w:numFmt w:val="decimal"/>
      <w:lvlText w:val="%4."/>
      <w:lvlJc w:val="left"/>
      <w:pPr>
        <w:ind w:left="2946" w:hanging="360"/>
      </w:pPr>
      <w:rPr>
        <w:b w:val="0"/>
      </w:r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1" w15:restartNumberingAfterBreak="0">
    <w:nsid w:val="69593D40"/>
    <w:multiLevelType w:val="hybridMultilevel"/>
    <w:tmpl w:val="F4425378"/>
    <w:styleLink w:val="WWNum18"/>
    <w:lvl w:ilvl="0" w:tplc="650C114C">
      <w:start w:val="1"/>
      <w:numFmt w:val="decimal"/>
      <w:lvlText w:val="%1."/>
      <w:lvlJc w:val="left"/>
    </w:lvl>
    <w:lvl w:ilvl="1" w:tplc="D0EA5034">
      <w:start w:val="1"/>
      <w:numFmt w:val="lowerLetter"/>
      <w:lvlText w:val="%2."/>
      <w:lvlJc w:val="left"/>
    </w:lvl>
    <w:lvl w:ilvl="2" w:tplc="5CDA8ECE">
      <w:start w:val="1"/>
      <w:numFmt w:val="lowerRoman"/>
      <w:lvlText w:val="%3."/>
      <w:lvlJc w:val="right"/>
    </w:lvl>
    <w:lvl w:ilvl="3" w:tplc="E286D920">
      <w:start w:val="1"/>
      <w:numFmt w:val="decimal"/>
      <w:lvlText w:val="%4."/>
      <w:lvlJc w:val="left"/>
    </w:lvl>
    <w:lvl w:ilvl="4" w:tplc="399C5E46">
      <w:start w:val="1"/>
      <w:numFmt w:val="lowerLetter"/>
      <w:lvlText w:val="%5."/>
      <w:lvlJc w:val="left"/>
    </w:lvl>
    <w:lvl w:ilvl="5" w:tplc="14EE2DC0">
      <w:start w:val="1"/>
      <w:numFmt w:val="lowerRoman"/>
      <w:lvlText w:val="%6."/>
      <w:lvlJc w:val="right"/>
    </w:lvl>
    <w:lvl w:ilvl="6" w:tplc="6B006908">
      <w:start w:val="1"/>
      <w:numFmt w:val="decimal"/>
      <w:lvlText w:val="%7."/>
      <w:lvlJc w:val="left"/>
    </w:lvl>
    <w:lvl w:ilvl="7" w:tplc="D348024E">
      <w:start w:val="1"/>
      <w:numFmt w:val="lowerLetter"/>
      <w:lvlText w:val="%8."/>
      <w:lvlJc w:val="left"/>
    </w:lvl>
    <w:lvl w:ilvl="8" w:tplc="B69E7D5A">
      <w:start w:val="1"/>
      <w:numFmt w:val="lowerRoman"/>
      <w:lvlText w:val="%9."/>
      <w:lvlJc w:val="right"/>
    </w:lvl>
  </w:abstractNum>
  <w:abstractNum w:abstractNumId="102" w15:restartNumberingAfterBreak="0">
    <w:nsid w:val="6DB62FF7"/>
    <w:multiLevelType w:val="hybridMultilevel"/>
    <w:tmpl w:val="A742F97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6E34095A"/>
    <w:multiLevelType w:val="hybridMultilevel"/>
    <w:tmpl w:val="E6A28020"/>
    <w:lvl w:ilvl="0" w:tplc="8020EE7A">
      <w:start w:val="1"/>
      <w:numFmt w:val="decimal"/>
      <w:lvlText w:val="%1)"/>
      <w:lvlJc w:val="left"/>
      <w:pPr>
        <w:ind w:left="720" w:hanging="360"/>
      </w:pPr>
      <w:rPr>
        <w:rFonts w:hint="default"/>
        <w:b w:val="0"/>
        <w:i w:val="0"/>
        <w:color w:val="auto"/>
        <w:sz w:val="24"/>
      </w:rPr>
    </w:lvl>
    <w:lvl w:ilvl="1" w:tplc="C388B870">
      <w:start w:val="1"/>
      <w:numFmt w:val="decimal"/>
      <w:lvlText w:val="%2)"/>
      <w:lvlJc w:val="left"/>
      <w:pPr>
        <w:ind w:left="1440" w:hanging="360"/>
      </w:pPr>
      <w:rPr>
        <w:rFonts w:ascii="Times New Roman" w:eastAsia="Times New Roman" w:hAnsi="Times New Roman"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6F9D1BCC"/>
    <w:multiLevelType w:val="hybridMultilevel"/>
    <w:tmpl w:val="1CD0D138"/>
    <w:styleLink w:val="WWNum38131"/>
    <w:lvl w:ilvl="0" w:tplc="E1AE550E">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tplc="F7B47B78">
      <w:numFmt w:val="bullet"/>
      <w:lvlText w:val="•"/>
      <w:lvlJc w:val="left"/>
      <w:pPr>
        <w:ind w:left="1502" w:hanging="360"/>
      </w:pPr>
      <w:rPr>
        <w:rFonts w:hint="default"/>
        <w:lang w:val="pl-PL" w:eastAsia="en-US" w:bidi="ar-SA"/>
      </w:rPr>
    </w:lvl>
    <w:lvl w:ilvl="2" w:tplc="39607060">
      <w:numFmt w:val="bullet"/>
      <w:lvlText w:val="•"/>
      <w:lvlJc w:val="left"/>
      <w:pPr>
        <w:ind w:left="2385" w:hanging="360"/>
      </w:pPr>
      <w:rPr>
        <w:rFonts w:hint="default"/>
        <w:lang w:val="pl-PL" w:eastAsia="en-US" w:bidi="ar-SA"/>
      </w:rPr>
    </w:lvl>
    <w:lvl w:ilvl="3" w:tplc="9AC4C7C8">
      <w:numFmt w:val="bullet"/>
      <w:lvlText w:val="•"/>
      <w:lvlJc w:val="left"/>
      <w:pPr>
        <w:ind w:left="3267" w:hanging="360"/>
      </w:pPr>
      <w:rPr>
        <w:rFonts w:hint="default"/>
        <w:lang w:val="pl-PL" w:eastAsia="en-US" w:bidi="ar-SA"/>
      </w:rPr>
    </w:lvl>
    <w:lvl w:ilvl="4" w:tplc="EA520D3A">
      <w:numFmt w:val="bullet"/>
      <w:lvlText w:val="•"/>
      <w:lvlJc w:val="left"/>
      <w:pPr>
        <w:ind w:left="4150" w:hanging="360"/>
      </w:pPr>
      <w:rPr>
        <w:rFonts w:hint="default"/>
        <w:lang w:val="pl-PL" w:eastAsia="en-US" w:bidi="ar-SA"/>
      </w:rPr>
    </w:lvl>
    <w:lvl w:ilvl="5" w:tplc="E07204F8">
      <w:numFmt w:val="bullet"/>
      <w:lvlText w:val="•"/>
      <w:lvlJc w:val="left"/>
      <w:pPr>
        <w:ind w:left="5033" w:hanging="360"/>
      </w:pPr>
      <w:rPr>
        <w:rFonts w:hint="default"/>
        <w:lang w:val="pl-PL" w:eastAsia="en-US" w:bidi="ar-SA"/>
      </w:rPr>
    </w:lvl>
    <w:lvl w:ilvl="6" w:tplc="146A67EA">
      <w:numFmt w:val="bullet"/>
      <w:lvlText w:val="•"/>
      <w:lvlJc w:val="left"/>
      <w:pPr>
        <w:ind w:left="5915" w:hanging="360"/>
      </w:pPr>
      <w:rPr>
        <w:rFonts w:hint="default"/>
        <w:lang w:val="pl-PL" w:eastAsia="en-US" w:bidi="ar-SA"/>
      </w:rPr>
    </w:lvl>
    <w:lvl w:ilvl="7" w:tplc="0C683D74">
      <w:numFmt w:val="bullet"/>
      <w:lvlText w:val="•"/>
      <w:lvlJc w:val="left"/>
      <w:pPr>
        <w:ind w:left="6798" w:hanging="360"/>
      </w:pPr>
      <w:rPr>
        <w:rFonts w:hint="default"/>
        <w:lang w:val="pl-PL" w:eastAsia="en-US" w:bidi="ar-SA"/>
      </w:rPr>
    </w:lvl>
    <w:lvl w:ilvl="8" w:tplc="EE745F92">
      <w:numFmt w:val="bullet"/>
      <w:lvlText w:val="•"/>
      <w:lvlJc w:val="left"/>
      <w:pPr>
        <w:ind w:left="7680" w:hanging="360"/>
      </w:pPr>
      <w:rPr>
        <w:rFonts w:hint="default"/>
        <w:lang w:val="pl-PL" w:eastAsia="en-US" w:bidi="ar-SA"/>
      </w:rPr>
    </w:lvl>
  </w:abstractNum>
  <w:abstractNum w:abstractNumId="105" w15:restartNumberingAfterBreak="0">
    <w:nsid w:val="70931916"/>
    <w:multiLevelType w:val="hybridMultilevel"/>
    <w:tmpl w:val="C3D67C62"/>
    <w:styleLink w:val="Styl121"/>
    <w:lvl w:ilvl="0" w:tplc="B3568B36">
      <w:start w:val="1"/>
      <w:numFmt w:val="decimal"/>
      <w:lvlText w:val="%1)"/>
      <w:lvlJc w:val="left"/>
      <w:pPr>
        <w:ind w:left="786" w:hanging="360"/>
      </w:pPr>
      <w:rPr>
        <w:rFonts w:hint="default"/>
        <w:b w:val="0"/>
        <w:color w:val="auto"/>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6" w15:restartNumberingAfterBreak="0">
    <w:nsid w:val="72C70ADF"/>
    <w:multiLevelType w:val="multilevel"/>
    <w:tmpl w:val="A81494DE"/>
    <w:styleLink w:val="Styl2"/>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107" w15:restartNumberingAfterBreak="0">
    <w:nsid w:val="75952A89"/>
    <w:multiLevelType w:val="hybridMultilevel"/>
    <w:tmpl w:val="EC14735A"/>
    <w:lvl w:ilvl="0" w:tplc="04150005">
      <w:start w:val="1"/>
      <w:numFmt w:val="bullet"/>
      <w:lvlText w:val=""/>
      <w:lvlJc w:val="left"/>
      <w:pPr>
        <w:ind w:left="720" w:hanging="360"/>
      </w:pPr>
      <w:rPr>
        <w:rFonts w:ascii="Wingdings" w:hAnsi="Wingdings" w:hint="default"/>
      </w:rPr>
    </w:lvl>
    <w:lvl w:ilvl="1" w:tplc="04150005">
      <w:start w:val="1"/>
      <w:numFmt w:val="bullet"/>
      <w:lvlText w:val=""/>
      <w:lvlJc w:val="left"/>
      <w:pPr>
        <w:ind w:left="1440" w:hanging="360"/>
      </w:pPr>
      <w:rPr>
        <w:rFonts w:ascii="Wingdings"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76532307"/>
    <w:multiLevelType w:val="hybridMultilevel"/>
    <w:tmpl w:val="FE34CC9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9" w15:restartNumberingAfterBreak="0">
    <w:nsid w:val="795D40F3"/>
    <w:multiLevelType w:val="hybridMultilevel"/>
    <w:tmpl w:val="B2563E70"/>
    <w:lvl w:ilvl="0" w:tplc="4AC26A54">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0" w15:restartNumberingAfterBreak="0">
    <w:nsid w:val="7A572966"/>
    <w:multiLevelType w:val="hybridMultilevel"/>
    <w:tmpl w:val="19647A78"/>
    <w:styleLink w:val="Styl2111"/>
    <w:lvl w:ilvl="0" w:tplc="BEA09E8A">
      <w:start w:val="1"/>
      <w:numFmt w:val="decimal"/>
      <w:lvlText w:val="%1)"/>
      <w:lvlJc w:val="left"/>
      <w:pPr>
        <w:ind w:left="720" w:hanging="360"/>
      </w:pPr>
      <w:rPr>
        <w:rFonts w:hint="default"/>
        <w:b w:val="0"/>
        <w:bCs/>
        <w:color w:val="auto"/>
      </w:rPr>
    </w:lvl>
    <w:lvl w:ilvl="1" w:tplc="04150003">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11" w15:restartNumberingAfterBreak="0">
    <w:nsid w:val="7D6F4D3E"/>
    <w:multiLevelType w:val="multilevel"/>
    <w:tmpl w:val="17BCC894"/>
    <w:styleLink w:val="WWNum25131"/>
    <w:lvl w:ilvl="0">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050" w:hanging="432"/>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991" w:hanging="432"/>
      </w:pPr>
      <w:rPr>
        <w:rFonts w:hint="default"/>
        <w:lang w:val="pl-PL" w:eastAsia="en-US" w:bidi="ar-SA"/>
      </w:rPr>
    </w:lvl>
    <w:lvl w:ilvl="3">
      <w:numFmt w:val="bullet"/>
      <w:lvlText w:val="•"/>
      <w:lvlJc w:val="left"/>
      <w:pPr>
        <w:ind w:left="2923" w:hanging="432"/>
      </w:pPr>
      <w:rPr>
        <w:rFonts w:hint="default"/>
        <w:lang w:val="pl-PL" w:eastAsia="en-US" w:bidi="ar-SA"/>
      </w:rPr>
    </w:lvl>
    <w:lvl w:ilvl="4">
      <w:numFmt w:val="bullet"/>
      <w:lvlText w:val="•"/>
      <w:lvlJc w:val="left"/>
      <w:pPr>
        <w:ind w:left="3855" w:hanging="432"/>
      </w:pPr>
      <w:rPr>
        <w:rFonts w:hint="default"/>
        <w:lang w:val="pl-PL" w:eastAsia="en-US" w:bidi="ar-SA"/>
      </w:rPr>
    </w:lvl>
    <w:lvl w:ilvl="5">
      <w:numFmt w:val="bullet"/>
      <w:lvlText w:val="•"/>
      <w:lvlJc w:val="left"/>
      <w:pPr>
        <w:ind w:left="4787" w:hanging="432"/>
      </w:pPr>
      <w:rPr>
        <w:rFonts w:hint="default"/>
        <w:lang w:val="pl-PL" w:eastAsia="en-US" w:bidi="ar-SA"/>
      </w:rPr>
    </w:lvl>
    <w:lvl w:ilvl="6">
      <w:numFmt w:val="bullet"/>
      <w:lvlText w:val="•"/>
      <w:lvlJc w:val="left"/>
      <w:pPr>
        <w:ind w:left="5718" w:hanging="432"/>
      </w:pPr>
      <w:rPr>
        <w:rFonts w:hint="default"/>
        <w:lang w:val="pl-PL" w:eastAsia="en-US" w:bidi="ar-SA"/>
      </w:rPr>
    </w:lvl>
    <w:lvl w:ilvl="7">
      <w:numFmt w:val="bullet"/>
      <w:lvlText w:val="•"/>
      <w:lvlJc w:val="left"/>
      <w:pPr>
        <w:ind w:left="6650" w:hanging="432"/>
      </w:pPr>
      <w:rPr>
        <w:rFonts w:hint="default"/>
        <w:lang w:val="pl-PL" w:eastAsia="en-US" w:bidi="ar-SA"/>
      </w:rPr>
    </w:lvl>
    <w:lvl w:ilvl="8">
      <w:numFmt w:val="bullet"/>
      <w:lvlText w:val="•"/>
      <w:lvlJc w:val="left"/>
      <w:pPr>
        <w:ind w:left="7582" w:hanging="432"/>
      </w:pPr>
      <w:rPr>
        <w:rFonts w:hint="default"/>
        <w:lang w:val="pl-PL" w:eastAsia="en-US" w:bidi="ar-SA"/>
      </w:rPr>
    </w:lvl>
  </w:abstractNum>
  <w:abstractNum w:abstractNumId="112" w15:restartNumberingAfterBreak="0">
    <w:nsid w:val="7DD36CB9"/>
    <w:multiLevelType w:val="multilevel"/>
    <w:tmpl w:val="97AABEF0"/>
    <w:styleLink w:val="Styl21111"/>
    <w:lvl w:ilvl="0">
      <w:start w:val="1"/>
      <w:numFmt w:val="upperRoman"/>
      <w:lvlText w:val="%1."/>
      <w:lvlJc w:val="left"/>
      <w:pPr>
        <w:ind w:left="542" w:hanging="284"/>
      </w:pPr>
      <w:rPr>
        <w:rFonts w:ascii="Times New Roman" w:eastAsia="Times New Roman" w:hAnsi="Times New Roman" w:cs="Times New Roman"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abstractNum w:abstractNumId="113" w15:restartNumberingAfterBreak="0">
    <w:nsid w:val="7F2C0F2E"/>
    <w:multiLevelType w:val="hybridMultilevel"/>
    <w:tmpl w:val="9E92D5D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14" w15:restartNumberingAfterBreak="0">
    <w:nsid w:val="7F362024"/>
    <w:multiLevelType w:val="hybridMultilevel"/>
    <w:tmpl w:val="80F471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7F985035"/>
    <w:multiLevelType w:val="hybridMultilevel"/>
    <w:tmpl w:val="8F3C5A52"/>
    <w:lvl w:ilvl="0" w:tplc="0415000F">
      <w:start w:val="1"/>
      <w:numFmt w:val="decimal"/>
      <w:lvlText w:val="%1."/>
      <w:lvlJc w:val="left"/>
      <w:pPr>
        <w:ind w:left="720" w:hanging="360"/>
      </w:pPr>
      <w:rPr>
        <w:rFonts w:hint="default"/>
      </w:rPr>
    </w:lvl>
    <w:lvl w:ilvl="1" w:tplc="E41234D2" w:tentative="1">
      <w:start w:val="1"/>
      <w:numFmt w:val="lowerLetter"/>
      <w:lvlText w:val="%2."/>
      <w:lvlJc w:val="left"/>
      <w:pPr>
        <w:ind w:left="1440" w:hanging="360"/>
      </w:pPr>
    </w:lvl>
    <w:lvl w:ilvl="2" w:tplc="C1989C02" w:tentative="1">
      <w:start w:val="1"/>
      <w:numFmt w:val="lowerRoman"/>
      <w:lvlText w:val="%3."/>
      <w:lvlJc w:val="right"/>
      <w:pPr>
        <w:ind w:left="2160" w:hanging="180"/>
      </w:pPr>
    </w:lvl>
    <w:lvl w:ilvl="3" w:tplc="8D52E624" w:tentative="1">
      <w:start w:val="1"/>
      <w:numFmt w:val="decimal"/>
      <w:lvlText w:val="%4."/>
      <w:lvlJc w:val="left"/>
      <w:pPr>
        <w:ind w:left="2880" w:hanging="360"/>
      </w:pPr>
    </w:lvl>
    <w:lvl w:ilvl="4" w:tplc="96FE3B7C" w:tentative="1">
      <w:start w:val="1"/>
      <w:numFmt w:val="lowerLetter"/>
      <w:lvlText w:val="%5."/>
      <w:lvlJc w:val="left"/>
      <w:pPr>
        <w:ind w:left="3600" w:hanging="360"/>
      </w:pPr>
    </w:lvl>
    <w:lvl w:ilvl="5" w:tplc="7ADCB08C" w:tentative="1">
      <w:start w:val="1"/>
      <w:numFmt w:val="lowerRoman"/>
      <w:lvlText w:val="%6."/>
      <w:lvlJc w:val="right"/>
      <w:pPr>
        <w:ind w:left="4320" w:hanging="180"/>
      </w:pPr>
    </w:lvl>
    <w:lvl w:ilvl="6" w:tplc="58BCA35E" w:tentative="1">
      <w:start w:val="1"/>
      <w:numFmt w:val="decimal"/>
      <w:lvlText w:val="%7."/>
      <w:lvlJc w:val="left"/>
      <w:pPr>
        <w:ind w:left="5040" w:hanging="360"/>
      </w:pPr>
    </w:lvl>
    <w:lvl w:ilvl="7" w:tplc="F3B06624" w:tentative="1">
      <w:start w:val="1"/>
      <w:numFmt w:val="lowerLetter"/>
      <w:lvlText w:val="%8."/>
      <w:lvlJc w:val="left"/>
      <w:pPr>
        <w:ind w:left="5760" w:hanging="360"/>
      </w:pPr>
    </w:lvl>
    <w:lvl w:ilvl="8" w:tplc="FFCA8BA4" w:tentative="1">
      <w:start w:val="1"/>
      <w:numFmt w:val="lowerRoman"/>
      <w:lvlText w:val="%9."/>
      <w:lvlJc w:val="right"/>
      <w:pPr>
        <w:ind w:left="6480" w:hanging="180"/>
      </w:pPr>
    </w:lvl>
  </w:abstractNum>
  <w:num w:numId="1">
    <w:abstractNumId w:val="44"/>
  </w:num>
  <w:num w:numId="2">
    <w:abstractNumId w:val="62"/>
  </w:num>
  <w:num w:numId="3">
    <w:abstractNumId w:val="73"/>
    <w:lvlOverride w:ilvl="0">
      <w:lvl w:ilvl="0">
        <w:start w:val="1"/>
        <w:numFmt w:val="decimal"/>
        <w:lvlText w:val="%1."/>
        <w:lvlJc w:val="left"/>
        <w:pPr>
          <w:ind w:left="5852" w:hanging="425"/>
        </w:pPr>
        <w:rPr>
          <w:rFonts w:asciiTheme="minorHAnsi" w:eastAsia="Times New Roman" w:hAnsiTheme="minorHAnsi" w:cstheme="minorHAnsi" w:hint="default"/>
          <w:w w:val="100"/>
          <w:sz w:val="22"/>
          <w:szCs w:val="22"/>
          <w:lang w:val="pl-PL" w:eastAsia="en-US" w:bidi="ar-SA"/>
        </w:rPr>
      </w:lvl>
    </w:lvlOverride>
  </w:num>
  <w:num w:numId="4">
    <w:abstractNumId w:val="82"/>
    <w:lvlOverride w:ilvl="0">
      <w:lvl w:ilvl="0">
        <w:start w:val="1"/>
        <w:numFmt w:val="decimal"/>
        <w:lvlText w:val="%1."/>
        <w:lvlJc w:val="left"/>
        <w:pPr>
          <w:ind w:left="618" w:hanging="360"/>
        </w:pPr>
        <w:rPr>
          <w:rFonts w:asciiTheme="minorHAnsi" w:eastAsia="Times New Roman" w:hAnsiTheme="minorHAnsi" w:cstheme="minorHAnsi" w:hint="default"/>
          <w:w w:val="100"/>
          <w:sz w:val="22"/>
          <w:szCs w:val="22"/>
          <w:lang w:val="pl-PL" w:eastAsia="en-US" w:bidi="ar-SA"/>
        </w:rPr>
      </w:lvl>
    </w:lvlOverride>
    <w:lvlOverride w:ilvl="1">
      <w:lvl w:ilvl="1">
        <w:start w:val="1"/>
        <w:numFmt w:val="decimal"/>
        <w:lvlText w:val="%1.%2."/>
        <w:lvlJc w:val="left"/>
        <w:pPr>
          <w:ind w:left="1109" w:hanging="425"/>
        </w:pPr>
        <w:rPr>
          <w:rFonts w:asciiTheme="minorHAnsi" w:eastAsia="Times New Roman" w:hAnsiTheme="minorHAnsi" w:cstheme="minorHAnsi" w:hint="default"/>
          <w:w w:val="100"/>
          <w:sz w:val="22"/>
          <w:szCs w:val="22"/>
          <w:lang w:val="pl-PL" w:eastAsia="en-US" w:bidi="ar-SA"/>
        </w:rPr>
      </w:lvl>
    </w:lvlOverride>
  </w:num>
  <w:num w:numId="5">
    <w:abstractNumId w:val="104"/>
    <w:lvlOverride w:ilvl="0">
      <w:lvl w:ilvl="0" w:tplc="E1AE550E">
        <w:start w:val="1"/>
        <w:numFmt w:val="decimal"/>
        <w:lvlText w:val="%1."/>
        <w:lvlJc w:val="left"/>
        <w:pPr>
          <w:ind w:left="618" w:hanging="360"/>
        </w:pPr>
        <w:rPr>
          <w:rFonts w:asciiTheme="minorHAnsi" w:eastAsia="Times New Roman" w:hAnsiTheme="minorHAnsi" w:cstheme="minorHAnsi" w:hint="default"/>
          <w:w w:val="100"/>
          <w:sz w:val="22"/>
          <w:szCs w:val="22"/>
          <w:lang w:val="pl-PL" w:eastAsia="en-US" w:bidi="ar-SA"/>
        </w:rPr>
      </w:lvl>
    </w:lvlOverride>
  </w:num>
  <w:num w:numId="6">
    <w:abstractNumId w:val="111"/>
    <w:lvlOverride w:ilvl="0">
      <w:lvl w:ilvl="0">
        <w:start w:val="1"/>
        <w:numFmt w:val="decimal"/>
        <w:lvlText w:val="%1."/>
        <w:lvlJc w:val="left"/>
        <w:pPr>
          <w:ind w:left="618" w:hanging="360"/>
        </w:pPr>
        <w:rPr>
          <w:rFonts w:asciiTheme="minorHAnsi" w:eastAsia="Times New Roman" w:hAnsiTheme="minorHAnsi" w:cstheme="minorHAnsi" w:hint="default"/>
          <w:w w:val="100"/>
          <w:sz w:val="22"/>
          <w:szCs w:val="22"/>
          <w:lang w:val="pl-PL" w:eastAsia="en-US" w:bidi="ar-SA"/>
        </w:rPr>
      </w:lvl>
    </w:lvlOverride>
    <w:lvlOverride w:ilvl="1">
      <w:lvl w:ilvl="1">
        <w:start w:val="1"/>
        <w:numFmt w:val="decimal"/>
        <w:lvlText w:val="%1.%2."/>
        <w:lvlJc w:val="left"/>
        <w:pPr>
          <w:ind w:left="1050" w:hanging="432"/>
        </w:pPr>
        <w:rPr>
          <w:rFonts w:asciiTheme="minorHAnsi" w:eastAsia="Times New Roman" w:hAnsiTheme="minorHAnsi" w:cstheme="minorHAnsi" w:hint="default"/>
          <w:w w:val="100"/>
          <w:sz w:val="22"/>
          <w:szCs w:val="22"/>
          <w:lang w:val="pl-PL" w:eastAsia="en-US" w:bidi="ar-SA"/>
        </w:rPr>
      </w:lvl>
    </w:lvlOverride>
  </w:num>
  <w:num w:numId="7">
    <w:abstractNumId w:val="39"/>
    <w:lvlOverride w:ilvl="0">
      <w:lvl w:ilvl="0">
        <w:start w:val="1"/>
        <w:numFmt w:val="decimal"/>
        <w:lvlText w:val="%1."/>
        <w:lvlJc w:val="left"/>
        <w:pPr>
          <w:ind w:left="927" w:hanging="360"/>
        </w:pPr>
        <w:rPr>
          <w:rFonts w:asciiTheme="minorHAnsi" w:eastAsia="Times New Roman" w:hAnsiTheme="minorHAnsi" w:cstheme="minorHAnsi" w:hint="default"/>
          <w:b w:val="0"/>
          <w:bCs/>
          <w:w w:val="100"/>
          <w:sz w:val="22"/>
          <w:szCs w:val="22"/>
          <w:lang w:val="pl-PL" w:eastAsia="en-US" w:bidi="ar-SA"/>
        </w:rPr>
      </w:lvl>
    </w:lvlOverride>
    <w:lvlOverride w:ilvl="1">
      <w:lvl w:ilvl="1">
        <w:start w:val="1"/>
        <w:numFmt w:val="decimal"/>
        <w:lvlText w:val="%1.%2."/>
        <w:lvlJc w:val="left"/>
        <w:pPr>
          <w:ind w:left="1050" w:hanging="432"/>
        </w:pPr>
        <w:rPr>
          <w:rFonts w:asciiTheme="minorHAnsi" w:eastAsia="Times New Roman" w:hAnsiTheme="minorHAnsi" w:cstheme="minorHAnsi" w:hint="default"/>
          <w:w w:val="100"/>
          <w:sz w:val="22"/>
          <w:szCs w:val="22"/>
          <w:lang w:val="pl-PL" w:eastAsia="en-US" w:bidi="ar-SA"/>
        </w:rPr>
      </w:lvl>
    </w:lvlOverride>
  </w:num>
  <w:num w:numId="8">
    <w:abstractNumId w:val="91"/>
    <w:lvlOverride w:ilvl="0">
      <w:lvl w:ilvl="0" w:tplc="C934607A">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Override>
  </w:num>
  <w:num w:numId="9">
    <w:abstractNumId w:val="19"/>
  </w:num>
  <w:num w:numId="10">
    <w:abstractNumId w:val="33"/>
    <w:lvlOverride w:ilvl="0">
      <w:lvl w:ilvl="0" w:tplc="F0CC8524">
        <w:start w:val="1"/>
        <w:numFmt w:val="decimal"/>
        <w:lvlText w:val="%1."/>
        <w:lvlJc w:val="left"/>
        <w:pPr>
          <w:ind w:left="542" w:hanging="360"/>
        </w:pPr>
        <w:rPr>
          <w:rFonts w:asciiTheme="minorHAnsi" w:eastAsia="Times New Roman" w:hAnsiTheme="minorHAnsi" w:cstheme="minorHAnsi" w:hint="default"/>
          <w:w w:val="100"/>
          <w:sz w:val="22"/>
          <w:szCs w:val="22"/>
          <w:lang w:val="pl-PL" w:eastAsia="en-US" w:bidi="ar-SA"/>
        </w:rPr>
      </w:lvl>
    </w:lvlOverride>
  </w:num>
  <w:num w:numId="11">
    <w:abstractNumId w:val="96"/>
    <w:lvlOverride w:ilvl="0">
      <w:lvl w:ilvl="0">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Override>
    <w:lvlOverride w:ilvl="1">
      <w:lvl w:ilvl="1">
        <w:start w:val="1"/>
        <w:numFmt w:val="decimal"/>
        <w:lvlText w:val="%1.%2."/>
        <w:lvlJc w:val="left"/>
        <w:pPr>
          <w:ind w:left="1183" w:hanging="499"/>
        </w:pPr>
        <w:rPr>
          <w:rFonts w:asciiTheme="minorHAnsi" w:eastAsia="Times New Roman" w:hAnsiTheme="minorHAnsi" w:cstheme="minorHAnsi" w:hint="default"/>
          <w:w w:val="100"/>
          <w:sz w:val="22"/>
          <w:szCs w:val="22"/>
          <w:lang w:val="pl-PL" w:eastAsia="en-US" w:bidi="ar-SA"/>
        </w:rPr>
      </w:lvl>
    </w:lvlOverride>
  </w:num>
  <w:num w:numId="12">
    <w:abstractNumId w:val="45"/>
    <w:lvlOverride w:ilvl="0">
      <w:lvl w:ilvl="0" w:tplc="24703286">
        <w:start w:val="13"/>
        <w:numFmt w:val="upperRoman"/>
        <w:lvlText w:val="%1."/>
        <w:lvlJc w:val="left"/>
        <w:pPr>
          <w:ind w:left="783" w:hanging="526"/>
        </w:pPr>
        <w:rPr>
          <w:rFonts w:asciiTheme="minorHAnsi" w:eastAsia="Times New Roman" w:hAnsiTheme="minorHAnsi" w:cstheme="minorHAnsi" w:hint="default"/>
          <w:b/>
          <w:bCs/>
          <w:spacing w:val="-1"/>
          <w:w w:val="100"/>
          <w:sz w:val="22"/>
          <w:szCs w:val="22"/>
          <w:lang w:val="pl-PL" w:eastAsia="en-US" w:bidi="ar-SA"/>
        </w:rPr>
      </w:lvl>
    </w:lvlOverride>
  </w:num>
  <w:num w:numId="13">
    <w:abstractNumId w:val="29"/>
    <w:lvlOverride w:ilvl="0">
      <w:lvl w:ilvl="0" w:tplc="353A64D0">
        <w:start w:val="21"/>
        <w:numFmt w:val="decimal"/>
        <w:lvlText w:val="%1."/>
        <w:lvlJc w:val="left"/>
        <w:pPr>
          <w:ind w:left="708" w:hanging="450"/>
        </w:pPr>
        <w:rPr>
          <w:rFonts w:asciiTheme="minorHAnsi" w:eastAsia="Times New Roman" w:hAnsiTheme="minorHAnsi" w:cstheme="minorHAnsi" w:hint="default"/>
          <w:w w:val="100"/>
          <w:sz w:val="22"/>
          <w:szCs w:val="22"/>
          <w:lang w:val="pl-PL" w:eastAsia="en-US" w:bidi="ar-SA"/>
        </w:rPr>
      </w:lvl>
    </w:lvlOverride>
  </w:num>
  <w:num w:numId="14">
    <w:abstractNumId w:val="14"/>
    <w:lvlOverride w:ilvl="0">
      <w:lvl w:ilvl="0">
        <w:start w:val="1"/>
        <w:numFmt w:val="decimal"/>
        <w:lvlText w:val="%1."/>
        <w:lvlJc w:val="left"/>
        <w:pPr>
          <w:ind w:left="542" w:hanging="360"/>
          <w:jc w:val="right"/>
        </w:pPr>
        <w:rPr>
          <w:rFonts w:asciiTheme="minorHAnsi" w:eastAsia="Times New Roman" w:hAnsiTheme="minorHAnsi" w:cstheme="minorHAnsi" w:hint="default"/>
          <w:w w:val="100"/>
          <w:sz w:val="22"/>
          <w:szCs w:val="22"/>
          <w:lang w:val="pl-PL" w:eastAsia="en-US" w:bidi="ar-SA"/>
        </w:rPr>
      </w:lvl>
    </w:lvlOverride>
    <w:lvlOverride w:ilvl="1">
      <w:lvl w:ilvl="1">
        <w:start w:val="1"/>
        <w:numFmt w:val="decimal"/>
        <w:lvlText w:val="%1.%2"/>
        <w:lvlJc w:val="left"/>
        <w:pPr>
          <w:ind w:left="978" w:hanging="360"/>
        </w:pPr>
        <w:rPr>
          <w:rFonts w:asciiTheme="minorHAnsi" w:eastAsia="Times New Roman" w:hAnsiTheme="minorHAnsi" w:cstheme="minorHAnsi" w:hint="default"/>
          <w:w w:val="100"/>
          <w:sz w:val="22"/>
          <w:szCs w:val="22"/>
          <w:lang w:val="pl-PL" w:eastAsia="en-US" w:bidi="ar-SA"/>
        </w:rPr>
      </w:lvl>
    </w:lvlOverride>
  </w:num>
  <w:num w:numId="15">
    <w:abstractNumId w:val="11"/>
    <w:lvlOverride w:ilvl="0">
      <w:lvl w:ilvl="0" w:tplc="62D03EFC">
        <w:start w:val="1"/>
        <w:numFmt w:val="decimal"/>
        <w:lvlText w:val="%1."/>
        <w:lvlJc w:val="left"/>
        <w:pPr>
          <w:ind w:left="542" w:hanging="284"/>
        </w:pPr>
        <w:rPr>
          <w:rFonts w:asciiTheme="minorHAnsi" w:eastAsia="Times New Roman" w:hAnsiTheme="minorHAnsi" w:cstheme="minorHAnsi" w:hint="default"/>
          <w:w w:val="100"/>
          <w:sz w:val="22"/>
          <w:szCs w:val="22"/>
          <w:lang w:val="pl-PL" w:eastAsia="en-US" w:bidi="ar-SA"/>
        </w:rPr>
      </w:lvl>
    </w:lvlOverride>
  </w:num>
  <w:num w:numId="16">
    <w:abstractNumId w:val="76"/>
    <w:lvlOverride w:ilvl="0">
      <w:lvl w:ilvl="0" w:tplc="F0CC6B78">
        <w:start w:val="9"/>
        <w:numFmt w:val="upperRoman"/>
        <w:lvlText w:val="%1."/>
        <w:lvlJc w:val="left"/>
        <w:pPr>
          <w:ind w:left="258" w:hanging="389"/>
        </w:pPr>
        <w:rPr>
          <w:rFonts w:asciiTheme="minorHAnsi" w:eastAsia="Times New Roman" w:hAnsiTheme="minorHAnsi" w:cstheme="minorHAnsi" w:hint="default"/>
          <w:b/>
          <w:bCs/>
          <w:spacing w:val="-1"/>
          <w:w w:val="100"/>
          <w:sz w:val="22"/>
          <w:szCs w:val="22"/>
          <w:lang w:val="pl-PL" w:eastAsia="en-US" w:bidi="ar-SA"/>
        </w:rPr>
      </w:lvl>
    </w:lvlOverride>
    <w:lvlOverride w:ilvl="1">
      <w:lvl w:ilvl="1" w:tplc="08B0ACF8">
        <w:start w:val="1"/>
        <w:numFmt w:val="decimal"/>
        <w:lvlText w:val="%2."/>
        <w:lvlJc w:val="left"/>
        <w:pPr>
          <w:ind w:left="542" w:hanging="284"/>
        </w:pPr>
        <w:rPr>
          <w:rFonts w:asciiTheme="minorHAnsi" w:eastAsia="Times New Roman" w:hAnsiTheme="minorHAnsi" w:cstheme="minorHAnsi" w:hint="default"/>
          <w:w w:val="100"/>
          <w:sz w:val="22"/>
          <w:szCs w:val="22"/>
          <w:lang w:val="pl-PL" w:eastAsia="en-US" w:bidi="ar-SA"/>
        </w:rPr>
      </w:lvl>
    </w:lvlOverride>
  </w:num>
  <w:num w:numId="17">
    <w:abstractNumId w:val="80"/>
  </w:num>
  <w:num w:numId="18">
    <w:abstractNumId w:val="112"/>
    <w:lvlOverride w:ilvl="0">
      <w:lvl w:ilvl="0">
        <w:start w:val="1"/>
        <w:numFmt w:val="upperRoman"/>
        <w:lvlText w:val="%1."/>
        <w:lvlJc w:val="left"/>
        <w:pPr>
          <w:ind w:left="542" w:hanging="284"/>
        </w:pPr>
        <w:rPr>
          <w:rFonts w:asciiTheme="minorHAnsi" w:eastAsia="Times New Roman" w:hAnsiTheme="minorHAnsi" w:cstheme="minorHAnsi" w:hint="default"/>
          <w:b/>
          <w:bCs/>
          <w:spacing w:val="-1"/>
          <w:w w:val="100"/>
          <w:sz w:val="22"/>
          <w:szCs w:val="22"/>
          <w:lang w:val="pl-PL" w:eastAsia="en-US" w:bidi="ar-SA"/>
        </w:rPr>
      </w:lvl>
    </w:lvlOverride>
  </w:num>
  <w:num w:numId="19">
    <w:abstractNumId w:val="15"/>
    <w:lvlOverride w:ilvl="0">
      <w:lvl w:ilvl="0" w:tplc="D26E42B2">
        <w:start w:val="1"/>
        <w:numFmt w:val="decimal"/>
        <w:lvlText w:val="%1."/>
        <w:lvlJc w:val="left"/>
        <w:pPr>
          <w:ind w:left="720" w:hanging="360"/>
        </w:pPr>
        <w:rPr>
          <w:b w:val="0"/>
          <w:bCs w:val="0"/>
          <w:sz w:val="22"/>
          <w:szCs w:val="22"/>
        </w:rPr>
      </w:lvl>
    </w:lvlOverride>
  </w:num>
  <w:num w:numId="20">
    <w:abstractNumId w:val="69"/>
  </w:num>
  <w:num w:numId="21">
    <w:abstractNumId w:val="49"/>
  </w:num>
  <w:num w:numId="22">
    <w:abstractNumId w:val="81"/>
  </w:num>
  <w:num w:numId="23">
    <w:abstractNumId w:val="13"/>
  </w:num>
  <w:num w:numId="24">
    <w:abstractNumId w:val="4"/>
  </w:num>
  <w:num w:numId="25">
    <w:abstractNumId w:val="89"/>
  </w:num>
  <w:num w:numId="26">
    <w:abstractNumId w:val="78"/>
  </w:num>
  <w:num w:numId="27">
    <w:abstractNumId w:val="67"/>
  </w:num>
  <w:num w:numId="28">
    <w:abstractNumId w:val="40"/>
  </w:num>
  <w:num w:numId="29">
    <w:abstractNumId w:val="20"/>
  </w:num>
  <w:num w:numId="30">
    <w:abstractNumId w:val="101"/>
  </w:num>
  <w:num w:numId="31">
    <w:abstractNumId w:val="68"/>
  </w:num>
  <w:num w:numId="32">
    <w:abstractNumId w:val="106"/>
  </w:num>
  <w:num w:numId="33">
    <w:abstractNumId w:val="66"/>
  </w:num>
  <w:num w:numId="34">
    <w:abstractNumId w:val="1"/>
  </w:num>
  <w:num w:numId="35">
    <w:abstractNumId w:val="86"/>
  </w:num>
  <w:num w:numId="36">
    <w:abstractNumId w:val="93"/>
  </w:num>
  <w:num w:numId="37">
    <w:abstractNumId w:val="92"/>
  </w:num>
  <w:num w:numId="38">
    <w:abstractNumId w:val="51"/>
  </w:num>
  <w:num w:numId="39">
    <w:abstractNumId w:val="18"/>
  </w:num>
  <w:num w:numId="40">
    <w:abstractNumId w:val="52"/>
  </w:num>
  <w:num w:numId="41">
    <w:abstractNumId w:val="72"/>
  </w:num>
  <w:num w:numId="42">
    <w:abstractNumId w:val="77"/>
  </w:num>
  <w:num w:numId="43">
    <w:abstractNumId w:val="53"/>
  </w:num>
  <w:num w:numId="44">
    <w:abstractNumId w:val="65"/>
  </w:num>
  <w:num w:numId="45">
    <w:abstractNumId w:val="43"/>
  </w:num>
  <w:num w:numId="46">
    <w:abstractNumId w:val="87"/>
  </w:num>
  <w:num w:numId="47">
    <w:abstractNumId w:val="105"/>
  </w:num>
  <w:num w:numId="48">
    <w:abstractNumId w:val="84"/>
  </w:num>
  <w:num w:numId="49">
    <w:abstractNumId w:val="30"/>
  </w:num>
  <w:num w:numId="50">
    <w:abstractNumId w:val="12"/>
  </w:num>
  <w:num w:numId="51">
    <w:abstractNumId w:val="58"/>
  </w:num>
  <w:num w:numId="52">
    <w:abstractNumId w:val="94"/>
  </w:num>
  <w:num w:numId="53">
    <w:abstractNumId w:val="63"/>
  </w:num>
  <w:num w:numId="54">
    <w:abstractNumId w:val="0"/>
  </w:num>
  <w:num w:numId="55">
    <w:abstractNumId w:val="46"/>
  </w:num>
  <w:num w:numId="56">
    <w:abstractNumId w:val="41"/>
  </w:num>
  <w:num w:numId="57">
    <w:abstractNumId w:val="24"/>
  </w:num>
  <w:num w:numId="58">
    <w:abstractNumId w:val="110"/>
  </w:num>
  <w:num w:numId="59">
    <w:abstractNumId w:val="95"/>
  </w:num>
  <w:num w:numId="60">
    <w:abstractNumId w:val="11"/>
  </w:num>
  <w:num w:numId="61">
    <w:abstractNumId w:val="14"/>
  </w:num>
  <w:num w:numId="62">
    <w:abstractNumId w:val="29"/>
  </w:num>
  <w:num w:numId="63">
    <w:abstractNumId w:val="39"/>
  </w:num>
  <w:num w:numId="64">
    <w:abstractNumId w:val="45"/>
  </w:num>
  <w:num w:numId="65">
    <w:abstractNumId w:val="76"/>
  </w:num>
  <w:num w:numId="66">
    <w:abstractNumId w:val="82"/>
  </w:num>
  <w:num w:numId="67">
    <w:abstractNumId w:val="96"/>
  </w:num>
  <w:num w:numId="68">
    <w:abstractNumId w:val="104"/>
  </w:num>
  <w:num w:numId="69">
    <w:abstractNumId w:val="111"/>
  </w:num>
  <w:num w:numId="70">
    <w:abstractNumId w:val="112"/>
  </w:num>
  <w:num w:numId="71">
    <w:abstractNumId w:val="97"/>
  </w:num>
  <w:num w:numId="72">
    <w:abstractNumId w:val="22"/>
  </w:num>
  <w:num w:numId="73">
    <w:abstractNumId w:val="15"/>
  </w:num>
  <w:num w:numId="74">
    <w:abstractNumId w:val="33"/>
  </w:num>
  <w:num w:numId="75">
    <w:abstractNumId w:val="73"/>
  </w:num>
  <w:num w:numId="76">
    <w:abstractNumId w:val="91"/>
  </w:num>
  <w:num w:numId="77">
    <w:abstractNumId w:val="101"/>
    <w:lvlOverride w:ilvl="0">
      <w:startOverride w:val="1"/>
      <w:lvl w:ilvl="0" w:tplc="650C114C">
        <w:start w:val="1"/>
        <w:numFmt w:val="decimal"/>
        <w:lvlText w:val="%1."/>
        <w:lvlJc w:val="left"/>
      </w:lvl>
    </w:lvlOverride>
  </w:num>
  <w:num w:numId="78">
    <w:abstractNumId w:val="35"/>
  </w:num>
  <w:num w:numId="79">
    <w:abstractNumId w:val="21"/>
  </w:num>
  <w:num w:numId="80">
    <w:abstractNumId w:val="6"/>
  </w:num>
  <w:num w:numId="81">
    <w:abstractNumId w:val="9"/>
  </w:num>
  <w:num w:numId="8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00"/>
  </w:num>
  <w:num w:numId="84">
    <w:abstractNumId w:val="115"/>
  </w:num>
  <w:num w:numId="85">
    <w:abstractNumId w:val="60"/>
  </w:num>
  <w:num w:numId="86">
    <w:abstractNumId w:val="32"/>
  </w:num>
  <w:num w:numId="87">
    <w:abstractNumId w:val="56"/>
  </w:num>
  <w:num w:numId="88">
    <w:abstractNumId w:val="103"/>
  </w:num>
  <w:num w:numId="89">
    <w:abstractNumId w:val="8"/>
  </w:num>
  <w:num w:numId="90">
    <w:abstractNumId w:val="48"/>
  </w:num>
  <w:num w:numId="91">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47"/>
  </w:num>
  <w:num w:numId="93">
    <w:abstractNumId w:val="114"/>
  </w:num>
  <w:num w:numId="9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23"/>
  </w:num>
  <w:num w:numId="98">
    <w:abstractNumId w:val="17"/>
  </w:num>
  <w:num w:numId="9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3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3"/>
  </w:num>
  <w:num w:numId="105">
    <w:abstractNumId w:val="74"/>
  </w:num>
  <w:num w:numId="106">
    <w:abstractNumId w:val="27"/>
  </w:num>
  <w:num w:numId="107">
    <w:abstractNumId w:val="79"/>
  </w:num>
  <w:num w:numId="108">
    <w:abstractNumId w:val="85"/>
  </w:num>
  <w:num w:numId="109">
    <w:abstractNumId w:val="61"/>
  </w:num>
  <w:num w:numId="110">
    <w:abstractNumId w:val="57"/>
  </w:num>
  <w:num w:numId="111">
    <w:abstractNumId w:val="5"/>
  </w:num>
  <w:num w:numId="112">
    <w:abstractNumId w:val="102"/>
  </w:num>
  <w:num w:numId="113">
    <w:abstractNumId w:val="70"/>
  </w:num>
  <w:num w:numId="114">
    <w:abstractNumId w:val="34"/>
  </w:num>
  <w:num w:numId="115">
    <w:abstractNumId w:val="99"/>
  </w:num>
  <w:num w:numId="116">
    <w:abstractNumId w:val="108"/>
  </w:num>
  <w:num w:numId="117">
    <w:abstractNumId w:val="98"/>
  </w:num>
  <w:num w:numId="118">
    <w:abstractNumId w:val="83"/>
  </w:num>
  <w:num w:numId="119">
    <w:abstractNumId w:val="7"/>
  </w:num>
  <w:num w:numId="120">
    <w:abstractNumId w:val="90"/>
  </w:num>
  <w:num w:numId="121">
    <w:abstractNumId w:val="42"/>
  </w:num>
  <w:num w:numId="122">
    <w:abstractNumId w:val="28"/>
  </w:num>
  <w:num w:numId="123">
    <w:abstractNumId w:val="50"/>
  </w:num>
  <w:num w:numId="124">
    <w:abstractNumId w:val="26"/>
  </w:num>
  <w:num w:numId="125">
    <w:abstractNumId w:val="54"/>
  </w:num>
  <w:num w:numId="126">
    <w:abstractNumId w:val="88"/>
  </w:num>
  <w:num w:numId="127">
    <w:abstractNumId w:val="2"/>
  </w:num>
  <w:num w:numId="128">
    <w:abstractNumId w:val="107"/>
  </w:num>
  <w:num w:numId="129">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64"/>
  </w:num>
  <w:num w:numId="131">
    <w:abstractNumId w:val="59"/>
  </w:num>
  <w:numIdMacAtCleanup w:val="12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ia Wojewoda">
    <w15:presenceInfo w15:providerId="AD" w15:userId="S::maria_wojewoda@cpe.gov.pl::22ca8aca-a31c-470c-90cc-583e713c5cf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8601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08E"/>
    <w:rsid w:val="00004817"/>
    <w:rsid w:val="00012DAE"/>
    <w:rsid w:val="0001318B"/>
    <w:rsid w:val="000230BD"/>
    <w:rsid w:val="000257A1"/>
    <w:rsid w:val="0003026E"/>
    <w:rsid w:val="000303B5"/>
    <w:rsid w:val="00037919"/>
    <w:rsid w:val="000429D6"/>
    <w:rsid w:val="000431C3"/>
    <w:rsid w:val="00046BC8"/>
    <w:rsid w:val="00047A7F"/>
    <w:rsid w:val="0005572B"/>
    <w:rsid w:val="000635AD"/>
    <w:rsid w:val="00067F90"/>
    <w:rsid w:val="00072394"/>
    <w:rsid w:val="0007721C"/>
    <w:rsid w:val="00081596"/>
    <w:rsid w:val="000909F2"/>
    <w:rsid w:val="00094915"/>
    <w:rsid w:val="000A3572"/>
    <w:rsid w:val="000A6997"/>
    <w:rsid w:val="000B00F0"/>
    <w:rsid w:val="000B1404"/>
    <w:rsid w:val="000B4740"/>
    <w:rsid w:val="000B6AD9"/>
    <w:rsid w:val="000B6BE9"/>
    <w:rsid w:val="000C02EE"/>
    <w:rsid w:val="000E19C1"/>
    <w:rsid w:val="000E2558"/>
    <w:rsid w:val="000E46F9"/>
    <w:rsid w:val="000E4CBA"/>
    <w:rsid w:val="000E6A20"/>
    <w:rsid w:val="000F14DF"/>
    <w:rsid w:val="000F7406"/>
    <w:rsid w:val="0010003C"/>
    <w:rsid w:val="00100255"/>
    <w:rsid w:val="0010090B"/>
    <w:rsid w:val="0010150A"/>
    <w:rsid w:val="00112B19"/>
    <w:rsid w:val="0012043D"/>
    <w:rsid w:val="0012376E"/>
    <w:rsid w:val="001239C5"/>
    <w:rsid w:val="0012653C"/>
    <w:rsid w:val="001265B0"/>
    <w:rsid w:val="001379F4"/>
    <w:rsid w:val="001414CC"/>
    <w:rsid w:val="0014641D"/>
    <w:rsid w:val="00146FED"/>
    <w:rsid w:val="00153816"/>
    <w:rsid w:val="0016530E"/>
    <w:rsid w:val="00166713"/>
    <w:rsid w:val="00176BE1"/>
    <w:rsid w:val="00177974"/>
    <w:rsid w:val="00182708"/>
    <w:rsid w:val="001832DE"/>
    <w:rsid w:val="00186696"/>
    <w:rsid w:val="00190CFA"/>
    <w:rsid w:val="00191E79"/>
    <w:rsid w:val="00196A22"/>
    <w:rsid w:val="001978C9"/>
    <w:rsid w:val="001A4103"/>
    <w:rsid w:val="001A66F8"/>
    <w:rsid w:val="001B7CD3"/>
    <w:rsid w:val="001C265D"/>
    <w:rsid w:val="001C3B4E"/>
    <w:rsid w:val="001D0C45"/>
    <w:rsid w:val="001E5461"/>
    <w:rsid w:val="001E7FC4"/>
    <w:rsid w:val="002025EF"/>
    <w:rsid w:val="002040F0"/>
    <w:rsid w:val="00205C2C"/>
    <w:rsid w:val="00215DD4"/>
    <w:rsid w:val="00223EE6"/>
    <w:rsid w:val="0022548A"/>
    <w:rsid w:val="00226CE9"/>
    <w:rsid w:val="00236959"/>
    <w:rsid w:val="00236BDA"/>
    <w:rsid w:val="002375F8"/>
    <w:rsid w:val="002405A3"/>
    <w:rsid w:val="002513AD"/>
    <w:rsid w:val="002544A5"/>
    <w:rsid w:val="0027368C"/>
    <w:rsid w:val="00274180"/>
    <w:rsid w:val="00274B71"/>
    <w:rsid w:val="00282C6C"/>
    <w:rsid w:val="00286905"/>
    <w:rsid w:val="00287CE8"/>
    <w:rsid w:val="00293A2F"/>
    <w:rsid w:val="002A1200"/>
    <w:rsid w:val="002A12B0"/>
    <w:rsid w:val="002A1B9C"/>
    <w:rsid w:val="002A1CEE"/>
    <w:rsid w:val="002A65E8"/>
    <w:rsid w:val="002C084A"/>
    <w:rsid w:val="002C16E0"/>
    <w:rsid w:val="002D3A86"/>
    <w:rsid w:val="002D448F"/>
    <w:rsid w:val="002E4332"/>
    <w:rsid w:val="002E51B4"/>
    <w:rsid w:val="002E7C15"/>
    <w:rsid w:val="002F280D"/>
    <w:rsid w:val="002F2C33"/>
    <w:rsid w:val="003003E7"/>
    <w:rsid w:val="00302826"/>
    <w:rsid w:val="0030641A"/>
    <w:rsid w:val="00310821"/>
    <w:rsid w:val="00322C14"/>
    <w:rsid w:val="00333DB0"/>
    <w:rsid w:val="00337174"/>
    <w:rsid w:val="003421DF"/>
    <w:rsid w:val="00352264"/>
    <w:rsid w:val="00354C19"/>
    <w:rsid w:val="00382E02"/>
    <w:rsid w:val="003857F2"/>
    <w:rsid w:val="00385E09"/>
    <w:rsid w:val="00390C69"/>
    <w:rsid w:val="003967D0"/>
    <w:rsid w:val="003A3587"/>
    <w:rsid w:val="003A71E7"/>
    <w:rsid w:val="003B155D"/>
    <w:rsid w:val="003B39E6"/>
    <w:rsid w:val="003B45E8"/>
    <w:rsid w:val="003C3FC0"/>
    <w:rsid w:val="003C787D"/>
    <w:rsid w:val="003C7B04"/>
    <w:rsid w:val="003D03CB"/>
    <w:rsid w:val="003D0BEF"/>
    <w:rsid w:val="003D1C49"/>
    <w:rsid w:val="003E6225"/>
    <w:rsid w:val="003F19E7"/>
    <w:rsid w:val="003F31BA"/>
    <w:rsid w:val="003F387B"/>
    <w:rsid w:val="003F5685"/>
    <w:rsid w:val="00401851"/>
    <w:rsid w:val="00404567"/>
    <w:rsid w:val="00404DE9"/>
    <w:rsid w:val="00410F8E"/>
    <w:rsid w:val="00412893"/>
    <w:rsid w:val="00415D44"/>
    <w:rsid w:val="004206DF"/>
    <w:rsid w:val="00423CFF"/>
    <w:rsid w:val="00424159"/>
    <w:rsid w:val="004268A4"/>
    <w:rsid w:val="004272FC"/>
    <w:rsid w:val="0043458A"/>
    <w:rsid w:val="0043648F"/>
    <w:rsid w:val="0045145A"/>
    <w:rsid w:val="00456B2E"/>
    <w:rsid w:val="0045795C"/>
    <w:rsid w:val="00460238"/>
    <w:rsid w:val="004623C8"/>
    <w:rsid w:val="00465ECD"/>
    <w:rsid w:val="00470B22"/>
    <w:rsid w:val="00470D8A"/>
    <w:rsid w:val="004820A5"/>
    <w:rsid w:val="0048424C"/>
    <w:rsid w:val="0048634C"/>
    <w:rsid w:val="00487EFC"/>
    <w:rsid w:val="00491955"/>
    <w:rsid w:val="004932A1"/>
    <w:rsid w:val="0049535A"/>
    <w:rsid w:val="004975C4"/>
    <w:rsid w:val="004A1576"/>
    <w:rsid w:val="004A55AC"/>
    <w:rsid w:val="004C2390"/>
    <w:rsid w:val="004D030F"/>
    <w:rsid w:val="004D4928"/>
    <w:rsid w:val="004E04D0"/>
    <w:rsid w:val="004E6632"/>
    <w:rsid w:val="005059C0"/>
    <w:rsid w:val="00506649"/>
    <w:rsid w:val="00517EE2"/>
    <w:rsid w:val="005211AB"/>
    <w:rsid w:val="00525865"/>
    <w:rsid w:val="005305F2"/>
    <w:rsid w:val="00533B4A"/>
    <w:rsid w:val="00536684"/>
    <w:rsid w:val="00544A25"/>
    <w:rsid w:val="00546FB8"/>
    <w:rsid w:val="00551241"/>
    <w:rsid w:val="005616D6"/>
    <w:rsid w:val="00567582"/>
    <w:rsid w:val="0057083C"/>
    <w:rsid w:val="00574D42"/>
    <w:rsid w:val="005821A6"/>
    <w:rsid w:val="00583162"/>
    <w:rsid w:val="00584561"/>
    <w:rsid w:val="005901C6"/>
    <w:rsid w:val="00591031"/>
    <w:rsid w:val="005912E6"/>
    <w:rsid w:val="00597A56"/>
    <w:rsid w:val="005A20CE"/>
    <w:rsid w:val="005A5634"/>
    <w:rsid w:val="005B11D9"/>
    <w:rsid w:val="005B2DCF"/>
    <w:rsid w:val="005B454F"/>
    <w:rsid w:val="005B530A"/>
    <w:rsid w:val="005C3A40"/>
    <w:rsid w:val="005D6910"/>
    <w:rsid w:val="005E0916"/>
    <w:rsid w:val="005E0E16"/>
    <w:rsid w:val="005E4DA8"/>
    <w:rsid w:val="005E5A4A"/>
    <w:rsid w:val="005F22EB"/>
    <w:rsid w:val="005F2525"/>
    <w:rsid w:val="005F5980"/>
    <w:rsid w:val="00601985"/>
    <w:rsid w:val="00602825"/>
    <w:rsid w:val="006141C2"/>
    <w:rsid w:val="0061749D"/>
    <w:rsid w:val="006176BB"/>
    <w:rsid w:val="00623197"/>
    <w:rsid w:val="006239FB"/>
    <w:rsid w:val="00624696"/>
    <w:rsid w:val="006261A2"/>
    <w:rsid w:val="00634005"/>
    <w:rsid w:val="0063458A"/>
    <w:rsid w:val="006362CF"/>
    <w:rsid w:val="006373D7"/>
    <w:rsid w:val="00637741"/>
    <w:rsid w:val="006413CF"/>
    <w:rsid w:val="00642798"/>
    <w:rsid w:val="00643A54"/>
    <w:rsid w:val="00647F93"/>
    <w:rsid w:val="00653244"/>
    <w:rsid w:val="006575F7"/>
    <w:rsid w:val="00664137"/>
    <w:rsid w:val="006660CF"/>
    <w:rsid w:val="00672C09"/>
    <w:rsid w:val="0067588A"/>
    <w:rsid w:val="00675F13"/>
    <w:rsid w:val="00677B14"/>
    <w:rsid w:val="00684118"/>
    <w:rsid w:val="00686C62"/>
    <w:rsid w:val="0069014C"/>
    <w:rsid w:val="006924C2"/>
    <w:rsid w:val="006948FD"/>
    <w:rsid w:val="00695A08"/>
    <w:rsid w:val="006B4F5D"/>
    <w:rsid w:val="006B707C"/>
    <w:rsid w:val="006B73D8"/>
    <w:rsid w:val="006B7E27"/>
    <w:rsid w:val="006E2212"/>
    <w:rsid w:val="006E2841"/>
    <w:rsid w:val="006E5358"/>
    <w:rsid w:val="006E5647"/>
    <w:rsid w:val="006E78FA"/>
    <w:rsid w:val="006F1FDB"/>
    <w:rsid w:val="006F22B1"/>
    <w:rsid w:val="00705F0E"/>
    <w:rsid w:val="00710AB7"/>
    <w:rsid w:val="00712788"/>
    <w:rsid w:val="00724AD3"/>
    <w:rsid w:val="0072545E"/>
    <w:rsid w:val="00736563"/>
    <w:rsid w:val="007378D6"/>
    <w:rsid w:val="007602B6"/>
    <w:rsid w:val="00762690"/>
    <w:rsid w:val="0076501B"/>
    <w:rsid w:val="00767EF7"/>
    <w:rsid w:val="00771700"/>
    <w:rsid w:val="00774A9E"/>
    <w:rsid w:val="00774DE1"/>
    <w:rsid w:val="0078194C"/>
    <w:rsid w:val="00787637"/>
    <w:rsid w:val="00793F0F"/>
    <w:rsid w:val="00796C40"/>
    <w:rsid w:val="007A21B2"/>
    <w:rsid w:val="007A2A5C"/>
    <w:rsid w:val="007A548C"/>
    <w:rsid w:val="007C2269"/>
    <w:rsid w:val="007C2DFE"/>
    <w:rsid w:val="007C31C8"/>
    <w:rsid w:val="007C3278"/>
    <w:rsid w:val="007C5F30"/>
    <w:rsid w:val="007C6647"/>
    <w:rsid w:val="007C714C"/>
    <w:rsid w:val="007C7A62"/>
    <w:rsid w:val="007D181F"/>
    <w:rsid w:val="007D2EF4"/>
    <w:rsid w:val="007D57AE"/>
    <w:rsid w:val="007D5EF3"/>
    <w:rsid w:val="007D6871"/>
    <w:rsid w:val="007D7653"/>
    <w:rsid w:val="007F65D1"/>
    <w:rsid w:val="0080169D"/>
    <w:rsid w:val="00802871"/>
    <w:rsid w:val="00806333"/>
    <w:rsid w:val="00811CF9"/>
    <w:rsid w:val="008121BA"/>
    <w:rsid w:val="00813DCA"/>
    <w:rsid w:val="00815418"/>
    <w:rsid w:val="0081705B"/>
    <w:rsid w:val="00820AD8"/>
    <w:rsid w:val="008229A4"/>
    <w:rsid w:val="008303B7"/>
    <w:rsid w:val="00832BFD"/>
    <w:rsid w:val="0083460C"/>
    <w:rsid w:val="00841472"/>
    <w:rsid w:val="00841C4F"/>
    <w:rsid w:val="00844221"/>
    <w:rsid w:val="00852AB3"/>
    <w:rsid w:val="00854C72"/>
    <w:rsid w:val="00856220"/>
    <w:rsid w:val="00856758"/>
    <w:rsid w:val="00873120"/>
    <w:rsid w:val="008773CC"/>
    <w:rsid w:val="008805B2"/>
    <w:rsid w:val="00885178"/>
    <w:rsid w:val="00891308"/>
    <w:rsid w:val="00894B36"/>
    <w:rsid w:val="00897B5B"/>
    <w:rsid w:val="008A601E"/>
    <w:rsid w:val="008C7814"/>
    <w:rsid w:val="008C7CF7"/>
    <w:rsid w:val="008E3234"/>
    <w:rsid w:val="008E4701"/>
    <w:rsid w:val="008F1328"/>
    <w:rsid w:val="008F5716"/>
    <w:rsid w:val="008F5A09"/>
    <w:rsid w:val="00901E51"/>
    <w:rsid w:val="00903881"/>
    <w:rsid w:val="0090545E"/>
    <w:rsid w:val="009136EC"/>
    <w:rsid w:val="00917339"/>
    <w:rsid w:val="00917C97"/>
    <w:rsid w:val="00920025"/>
    <w:rsid w:val="009237AB"/>
    <w:rsid w:val="0092533A"/>
    <w:rsid w:val="009262D7"/>
    <w:rsid w:val="0093007D"/>
    <w:rsid w:val="009410A1"/>
    <w:rsid w:val="009423A3"/>
    <w:rsid w:val="0094244E"/>
    <w:rsid w:val="009462DF"/>
    <w:rsid w:val="00960C54"/>
    <w:rsid w:val="009656D8"/>
    <w:rsid w:val="00965E41"/>
    <w:rsid w:val="0097367D"/>
    <w:rsid w:val="00973F23"/>
    <w:rsid w:val="00984180"/>
    <w:rsid w:val="0099121C"/>
    <w:rsid w:val="00991F16"/>
    <w:rsid w:val="009962A5"/>
    <w:rsid w:val="009B075B"/>
    <w:rsid w:val="009B3277"/>
    <w:rsid w:val="009B543C"/>
    <w:rsid w:val="009B5AEC"/>
    <w:rsid w:val="009C11D6"/>
    <w:rsid w:val="009C48FC"/>
    <w:rsid w:val="009C5871"/>
    <w:rsid w:val="009C7559"/>
    <w:rsid w:val="009D07CD"/>
    <w:rsid w:val="009D4B98"/>
    <w:rsid w:val="009E0C49"/>
    <w:rsid w:val="009E38B8"/>
    <w:rsid w:val="009F121A"/>
    <w:rsid w:val="00A00FEA"/>
    <w:rsid w:val="00A02D58"/>
    <w:rsid w:val="00A10F16"/>
    <w:rsid w:val="00A11196"/>
    <w:rsid w:val="00A1352C"/>
    <w:rsid w:val="00A13B6D"/>
    <w:rsid w:val="00A16BA8"/>
    <w:rsid w:val="00A22B95"/>
    <w:rsid w:val="00A268E7"/>
    <w:rsid w:val="00A26B36"/>
    <w:rsid w:val="00A2733A"/>
    <w:rsid w:val="00A413E2"/>
    <w:rsid w:val="00A4252B"/>
    <w:rsid w:val="00A478C8"/>
    <w:rsid w:val="00A5230B"/>
    <w:rsid w:val="00A52C20"/>
    <w:rsid w:val="00A54F34"/>
    <w:rsid w:val="00A5533C"/>
    <w:rsid w:val="00A60210"/>
    <w:rsid w:val="00A65546"/>
    <w:rsid w:val="00A73406"/>
    <w:rsid w:val="00A734DB"/>
    <w:rsid w:val="00A73CA7"/>
    <w:rsid w:val="00A746F9"/>
    <w:rsid w:val="00A75B23"/>
    <w:rsid w:val="00A823A1"/>
    <w:rsid w:val="00A850D8"/>
    <w:rsid w:val="00A85BDE"/>
    <w:rsid w:val="00A87887"/>
    <w:rsid w:val="00AA1A88"/>
    <w:rsid w:val="00AA349B"/>
    <w:rsid w:val="00AA4F6E"/>
    <w:rsid w:val="00AB26AD"/>
    <w:rsid w:val="00AB366D"/>
    <w:rsid w:val="00AB53A9"/>
    <w:rsid w:val="00AD5534"/>
    <w:rsid w:val="00AD6C4D"/>
    <w:rsid w:val="00AD740B"/>
    <w:rsid w:val="00AE3B14"/>
    <w:rsid w:val="00AE578C"/>
    <w:rsid w:val="00AF3206"/>
    <w:rsid w:val="00AF595C"/>
    <w:rsid w:val="00B00852"/>
    <w:rsid w:val="00B00D92"/>
    <w:rsid w:val="00B04E0F"/>
    <w:rsid w:val="00B07237"/>
    <w:rsid w:val="00B11A4E"/>
    <w:rsid w:val="00B12CCB"/>
    <w:rsid w:val="00B15B32"/>
    <w:rsid w:val="00B15C2C"/>
    <w:rsid w:val="00B1784C"/>
    <w:rsid w:val="00B17F4C"/>
    <w:rsid w:val="00B20B8F"/>
    <w:rsid w:val="00B26A06"/>
    <w:rsid w:val="00B27052"/>
    <w:rsid w:val="00B34FC3"/>
    <w:rsid w:val="00B35D08"/>
    <w:rsid w:val="00B40EEC"/>
    <w:rsid w:val="00B41934"/>
    <w:rsid w:val="00B5534B"/>
    <w:rsid w:val="00B61876"/>
    <w:rsid w:val="00B65BAB"/>
    <w:rsid w:val="00B66F6D"/>
    <w:rsid w:val="00B82CD4"/>
    <w:rsid w:val="00B83EC2"/>
    <w:rsid w:val="00B84D93"/>
    <w:rsid w:val="00B93C06"/>
    <w:rsid w:val="00B94A0E"/>
    <w:rsid w:val="00B96B92"/>
    <w:rsid w:val="00B9731B"/>
    <w:rsid w:val="00B97B80"/>
    <w:rsid w:val="00BA4371"/>
    <w:rsid w:val="00BA4DEE"/>
    <w:rsid w:val="00BB020A"/>
    <w:rsid w:val="00BB3FA0"/>
    <w:rsid w:val="00BB76ED"/>
    <w:rsid w:val="00BC4A34"/>
    <w:rsid w:val="00BC7F55"/>
    <w:rsid w:val="00BD07EE"/>
    <w:rsid w:val="00BD68E8"/>
    <w:rsid w:val="00BE224F"/>
    <w:rsid w:val="00BE28CB"/>
    <w:rsid w:val="00BE7077"/>
    <w:rsid w:val="00BE7C7F"/>
    <w:rsid w:val="00BF2786"/>
    <w:rsid w:val="00BF74DD"/>
    <w:rsid w:val="00BF78D0"/>
    <w:rsid w:val="00C2390A"/>
    <w:rsid w:val="00C24BB7"/>
    <w:rsid w:val="00C2614E"/>
    <w:rsid w:val="00C264A6"/>
    <w:rsid w:val="00C279BC"/>
    <w:rsid w:val="00C36DAB"/>
    <w:rsid w:val="00C3735E"/>
    <w:rsid w:val="00C41FFE"/>
    <w:rsid w:val="00C43C8A"/>
    <w:rsid w:val="00C731F1"/>
    <w:rsid w:val="00C73FBA"/>
    <w:rsid w:val="00C74A94"/>
    <w:rsid w:val="00C75B9F"/>
    <w:rsid w:val="00C75F20"/>
    <w:rsid w:val="00C80911"/>
    <w:rsid w:val="00C861C0"/>
    <w:rsid w:val="00C9091B"/>
    <w:rsid w:val="00C90F91"/>
    <w:rsid w:val="00C918CA"/>
    <w:rsid w:val="00C94B4A"/>
    <w:rsid w:val="00CA300D"/>
    <w:rsid w:val="00CA4695"/>
    <w:rsid w:val="00CA489C"/>
    <w:rsid w:val="00CB0A12"/>
    <w:rsid w:val="00CB3F5D"/>
    <w:rsid w:val="00CB5B39"/>
    <w:rsid w:val="00CC2EF8"/>
    <w:rsid w:val="00CD16E1"/>
    <w:rsid w:val="00CD53C0"/>
    <w:rsid w:val="00CE686A"/>
    <w:rsid w:val="00CF16A1"/>
    <w:rsid w:val="00CF4FE5"/>
    <w:rsid w:val="00CF71BE"/>
    <w:rsid w:val="00D007F5"/>
    <w:rsid w:val="00D05CCA"/>
    <w:rsid w:val="00D07742"/>
    <w:rsid w:val="00D1346D"/>
    <w:rsid w:val="00D156A6"/>
    <w:rsid w:val="00D20D54"/>
    <w:rsid w:val="00D23F9B"/>
    <w:rsid w:val="00D240DB"/>
    <w:rsid w:val="00D24B9B"/>
    <w:rsid w:val="00D31A8A"/>
    <w:rsid w:val="00D33202"/>
    <w:rsid w:val="00D33810"/>
    <w:rsid w:val="00D349A4"/>
    <w:rsid w:val="00D36EBC"/>
    <w:rsid w:val="00D40FEE"/>
    <w:rsid w:val="00D47DFC"/>
    <w:rsid w:val="00D51A5C"/>
    <w:rsid w:val="00D543B0"/>
    <w:rsid w:val="00D56F4B"/>
    <w:rsid w:val="00D635C1"/>
    <w:rsid w:val="00D67DB0"/>
    <w:rsid w:val="00D71F64"/>
    <w:rsid w:val="00D73C8B"/>
    <w:rsid w:val="00D76331"/>
    <w:rsid w:val="00D828DB"/>
    <w:rsid w:val="00DA141D"/>
    <w:rsid w:val="00DA1A8C"/>
    <w:rsid w:val="00DA6579"/>
    <w:rsid w:val="00DB1F93"/>
    <w:rsid w:val="00DC073C"/>
    <w:rsid w:val="00DC1313"/>
    <w:rsid w:val="00DD0D20"/>
    <w:rsid w:val="00DD3F8F"/>
    <w:rsid w:val="00DE3993"/>
    <w:rsid w:val="00DE621F"/>
    <w:rsid w:val="00DF2635"/>
    <w:rsid w:val="00DF2883"/>
    <w:rsid w:val="00E030D9"/>
    <w:rsid w:val="00E03EA3"/>
    <w:rsid w:val="00E10409"/>
    <w:rsid w:val="00E13156"/>
    <w:rsid w:val="00E21169"/>
    <w:rsid w:val="00E248AC"/>
    <w:rsid w:val="00E3341C"/>
    <w:rsid w:val="00E3462A"/>
    <w:rsid w:val="00E370BE"/>
    <w:rsid w:val="00E373A3"/>
    <w:rsid w:val="00E449CC"/>
    <w:rsid w:val="00E460F5"/>
    <w:rsid w:val="00E617E8"/>
    <w:rsid w:val="00E65834"/>
    <w:rsid w:val="00E72062"/>
    <w:rsid w:val="00E72354"/>
    <w:rsid w:val="00E81AD2"/>
    <w:rsid w:val="00E87E13"/>
    <w:rsid w:val="00E93B71"/>
    <w:rsid w:val="00E95D0F"/>
    <w:rsid w:val="00EA1667"/>
    <w:rsid w:val="00EA28DA"/>
    <w:rsid w:val="00EA7014"/>
    <w:rsid w:val="00EC07EF"/>
    <w:rsid w:val="00EC2DB3"/>
    <w:rsid w:val="00EC4A71"/>
    <w:rsid w:val="00EC7BA8"/>
    <w:rsid w:val="00EC7DFE"/>
    <w:rsid w:val="00ED13B5"/>
    <w:rsid w:val="00ED1926"/>
    <w:rsid w:val="00ED5213"/>
    <w:rsid w:val="00ED5304"/>
    <w:rsid w:val="00ED54B0"/>
    <w:rsid w:val="00ED7929"/>
    <w:rsid w:val="00EE1657"/>
    <w:rsid w:val="00EE27BA"/>
    <w:rsid w:val="00EE355B"/>
    <w:rsid w:val="00EE3BB7"/>
    <w:rsid w:val="00F07769"/>
    <w:rsid w:val="00F10B19"/>
    <w:rsid w:val="00F110FF"/>
    <w:rsid w:val="00F170D4"/>
    <w:rsid w:val="00F17974"/>
    <w:rsid w:val="00F217C9"/>
    <w:rsid w:val="00F27621"/>
    <w:rsid w:val="00F27A57"/>
    <w:rsid w:val="00F33840"/>
    <w:rsid w:val="00F46963"/>
    <w:rsid w:val="00F46B5F"/>
    <w:rsid w:val="00F50244"/>
    <w:rsid w:val="00F5028B"/>
    <w:rsid w:val="00F5075A"/>
    <w:rsid w:val="00F54517"/>
    <w:rsid w:val="00F634D0"/>
    <w:rsid w:val="00F7208E"/>
    <w:rsid w:val="00F7367F"/>
    <w:rsid w:val="00F800DA"/>
    <w:rsid w:val="00F826A5"/>
    <w:rsid w:val="00F84798"/>
    <w:rsid w:val="00F91F97"/>
    <w:rsid w:val="00F94C8B"/>
    <w:rsid w:val="00F97713"/>
    <w:rsid w:val="00FA318F"/>
    <w:rsid w:val="00FB75D0"/>
    <w:rsid w:val="00FD7F5C"/>
    <w:rsid w:val="00FE0206"/>
    <w:rsid w:val="00FE1285"/>
    <w:rsid w:val="00FE6848"/>
    <w:rsid w:val="00FF15B4"/>
    <w:rsid w:val="00FF5E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6017"/>
    <o:shapelayout v:ext="edit">
      <o:idmap v:ext="edit" data="1"/>
    </o:shapelayout>
  </w:shapeDefaults>
  <w:decimalSymbol w:val=","/>
  <w:listSeparator w:val=";"/>
  <w14:docId w14:val="5DBD7467"/>
  <w15:docId w15:val="{1ACCFB53-8068-4393-B52B-D5C7DACA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cs="Times New Roman"/>
      <w:lang w:val="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link w:val="Nagwek1Znak"/>
    <w:qFormat/>
    <w:pPr>
      <w:ind w:left="749"/>
      <w:outlineLvl w:val="0"/>
    </w:pPr>
    <w:rPr>
      <w:b/>
      <w:bCs/>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uiPriority w:val="9"/>
    <w:unhideWhenUsed/>
    <w:qFormat/>
    <w:rsid w:val="005211A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nhideWhenUsed/>
    <w:qFormat/>
    <w:rsid w:val="005211AB"/>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qFormat/>
    <w:rsid w:val="005211AB"/>
    <w:pPr>
      <w:keepNext/>
      <w:widowControl/>
      <w:autoSpaceDE/>
      <w:autoSpaceDN/>
      <w:jc w:val="center"/>
      <w:outlineLvl w:val="3"/>
    </w:pPr>
    <w:rPr>
      <w:b/>
      <w:sz w:val="32"/>
      <w:szCs w:val="20"/>
      <w:lang w:eastAsia="pl-PL"/>
    </w:rPr>
  </w:style>
  <w:style w:type="paragraph" w:styleId="Nagwek5">
    <w:name w:val="heading 5"/>
    <w:basedOn w:val="Normalny"/>
    <w:next w:val="Normalny"/>
    <w:link w:val="Nagwek5Znak"/>
    <w:unhideWhenUsed/>
    <w:qFormat/>
    <w:rsid w:val="005211AB"/>
    <w:pPr>
      <w:keepNext/>
      <w:keepLines/>
      <w:widowControl/>
      <w:autoSpaceDE/>
      <w:autoSpaceDN/>
      <w:spacing w:before="200"/>
      <w:outlineLvl w:val="4"/>
    </w:pPr>
    <w:rPr>
      <w:rFonts w:ascii="Cambria" w:hAnsi="Cambria"/>
      <w:color w:val="243F60"/>
      <w:sz w:val="20"/>
      <w:szCs w:val="20"/>
      <w:lang w:eastAsia="pl-PL"/>
    </w:rPr>
  </w:style>
  <w:style w:type="paragraph" w:styleId="Nagwek6">
    <w:name w:val="heading 6"/>
    <w:basedOn w:val="Normalny"/>
    <w:next w:val="Normalny"/>
    <w:link w:val="Nagwek6Znak"/>
    <w:unhideWhenUsed/>
    <w:qFormat/>
    <w:rsid w:val="005211AB"/>
    <w:pPr>
      <w:keepNext/>
      <w:keepLines/>
      <w:widowControl/>
      <w:autoSpaceDE/>
      <w:autoSpaceDN/>
      <w:spacing w:before="200"/>
      <w:outlineLvl w:val="5"/>
    </w:pPr>
    <w:rPr>
      <w:rFonts w:ascii="Cambria" w:hAnsi="Cambria"/>
      <w:i/>
      <w:iCs/>
      <w:color w:val="243F60"/>
      <w:sz w:val="20"/>
      <w:szCs w:val="20"/>
      <w:lang w:eastAsia="pl-PL"/>
    </w:rPr>
  </w:style>
  <w:style w:type="paragraph" w:styleId="Nagwek7">
    <w:name w:val="heading 7"/>
    <w:basedOn w:val="Normalny"/>
    <w:next w:val="Normalny"/>
    <w:link w:val="Nagwek7Znak"/>
    <w:qFormat/>
    <w:rsid w:val="005211AB"/>
    <w:pPr>
      <w:widowControl/>
      <w:autoSpaceDE/>
      <w:autoSpaceDN/>
      <w:spacing w:before="240" w:after="60"/>
      <w:outlineLvl w:val="6"/>
    </w:pPr>
    <w:rPr>
      <w:rFonts w:ascii="Calibri" w:eastAsia="Calibri" w:hAnsi="Calibri"/>
      <w:sz w:val="24"/>
      <w:szCs w:val="20"/>
      <w:lang w:eastAsia="pl-PL"/>
    </w:rPr>
  </w:style>
  <w:style w:type="paragraph" w:styleId="Nagwek8">
    <w:name w:val="heading 8"/>
    <w:aliases w:val="l8"/>
    <w:basedOn w:val="Normalny"/>
    <w:next w:val="Normalny"/>
    <w:link w:val="Nagwek8Znak"/>
    <w:qFormat/>
    <w:rsid w:val="005211AB"/>
    <w:pPr>
      <w:keepNext/>
      <w:widowControl/>
      <w:pBdr>
        <w:top w:val="single" w:sz="4" w:space="1" w:color="auto"/>
        <w:left w:val="single" w:sz="4" w:space="0" w:color="auto"/>
        <w:bottom w:val="single" w:sz="4" w:space="1" w:color="auto"/>
        <w:right w:val="single" w:sz="4" w:space="5" w:color="auto"/>
      </w:pBdr>
      <w:autoSpaceDE/>
      <w:autoSpaceDN/>
      <w:jc w:val="center"/>
      <w:outlineLvl w:val="7"/>
    </w:pPr>
    <w:rPr>
      <w:b/>
      <w:sz w:val="24"/>
      <w:szCs w:val="20"/>
      <w:lang w:eastAsia="pl-PL"/>
    </w:rPr>
  </w:style>
  <w:style w:type="paragraph" w:styleId="Nagwek9">
    <w:name w:val="heading 9"/>
    <w:basedOn w:val="Normalny"/>
    <w:next w:val="Normalny"/>
    <w:link w:val="Nagwek9Znak"/>
    <w:unhideWhenUsed/>
    <w:qFormat/>
    <w:rsid w:val="005211AB"/>
    <w:pPr>
      <w:keepNext/>
      <w:keepLines/>
      <w:widowControl/>
      <w:autoSpaceDE/>
      <w:autoSpaceDN/>
      <w:spacing w:before="200"/>
      <w:outlineLvl w:val="8"/>
    </w:pPr>
    <w:rPr>
      <w:rFonts w:ascii="Cambria" w:hAnsi="Cambria"/>
      <w:i/>
      <w:iCs/>
      <w:color w:val="404040"/>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29"/>
      <w:ind w:left="258"/>
    </w:pPr>
    <w:rPr>
      <w:b/>
      <w:bCs/>
      <w:sz w:val="20"/>
      <w:szCs w:val="20"/>
    </w:rPr>
  </w:style>
  <w:style w:type="paragraph" w:styleId="Spistreci2">
    <w:name w:val="toc 2"/>
    <w:basedOn w:val="Normalny"/>
    <w:uiPriority w:val="39"/>
    <w:qFormat/>
    <w:pPr>
      <w:ind w:left="542"/>
    </w:pPr>
    <w:rPr>
      <w:b/>
      <w:bCs/>
      <w:sz w:val="20"/>
      <w:szCs w:val="20"/>
    </w:rPr>
  </w:style>
  <w:style w:type="paragraph" w:styleId="Tekstpodstawowy">
    <w:name w:val="Body Text"/>
    <w:aliases w:val="Tekst podstawow.(F2),(F2),body text,contents,Szövegtörzs"/>
    <w:basedOn w:val="Normalny"/>
    <w:link w:val="TekstpodstawowyZnak"/>
    <w:qFormat/>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pPr>
      <w:spacing w:before="60"/>
      <w:ind w:left="542" w:hanging="360"/>
      <w:jc w:val="both"/>
    </w:pPr>
  </w:style>
  <w:style w:type="paragraph" w:customStyle="1" w:styleId="TableParagraph">
    <w:name w:val="Table Paragraph"/>
    <w:basedOn w:val="Normalny"/>
    <w:uiPriority w:val="1"/>
    <w:qFormat/>
  </w:style>
  <w:style w:type="character" w:styleId="Hipercze">
    <w:name w:val="Hyperlink"/>
    <w:basedOn w:val="Domylnaczcionkaakapitu"/>
    <w:unhideWhenUsed/>
    <w:rsid w:val="00112B19"/>
    <w:rPr>
      <w:color w:val="0000FF" w:themeColor="hyperlink"/>
      <w:u w:val="single"/>
    </w:rPr>
  </w:style>
  <w:style w:type="character" w:customStyle="1" w:styleId="Nierozpoznanawzmianka1">
    <w:name w:val="Nierozpoznana wzmianka1"/>
    <w:basedOn w:val="Domylnaczcionkaakapitu"/>
    <w:uiPriority w:val="99"/>
    <w:semiHidden/>
    <w:unhideWhenUsed/>
    <w:rsid w:val="00112B19"/>
    <w:rPr>
      <w:color w:val="605E5C"/>
      <w:shd w:val="clear" w:color="auto" w:fill="E1DFDD"/>
    </w:rPr>
  </w:style>
  <w:style w:type="character" w:styleId="Odwoaniedokomentarza">
    <w:name w:val="annotation reference"/>
    <w:basedOn w:val="Domylnaczcionkaakapitu"/>
    <w:uiPriority w:val="99"/>
    <w:unhideWhenUsed/>
    <w:rsid w:val="00A11196"/>
    <w:rPr>
      <w:sz w:val="16"/>
      <w:szCs w:val="16"/>
    </w:rPr>
  </w:style>
  <w:style w:type="paragraph" w:styleId="Tekstkomentarza">
    <w:name w:val="annotation text"/>
    <w:basedOn w:val="Normalny"/>
    <w:link w:val="TekstkomentarzaZnak"/>
    <w:uiPriority w:val="99"/>
    <w:unhideWhenUsed/>
    <w:rsid w:val="00A11196"/>
    <w:rPr>
      <w:sz w:val="20"/>
      <w:szCs w:val="20"/>
    </w:rPr>
  </w:style>
  <w:style w:type="character" w:customStyle="1" w:styleId="TekstkomentarzaZnak">
    <w:name w:val="Tekst komentarza Znak"/>
    <w:basedOn w:val="Domylnaczcionkaakapitu"/>
    <w:link w:val="Tekstkomentarza"/>
    <w:uiPriority w:val="99"/>
    <w:rsid w:val="00A11196"/>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A11196"/>
    <w:rPr>
      <w:b/>
      <w:bCs/>
    </w:rPr>
  </w:style>
  <w:style w:type="character" w:customStyle="1" w:styleId="TematkomentarzaZnak">
    <w:name w:val="Temat komentarza Znak"/>
    <w:basedOn w:val="TekstkomentarzaZnak"/>
    <w:link w:val="Tematkomentarza"/>
    <w:uiPriority w:val="99"/>
    <w:semiHidden/>
    <w:rsid w:val="00A11196"/>
    <w:rPr>
      <w:rFonts w:ascii="Times New Roman" w:eastAsia="Times New Roman" w:hAnsi="Times New Roman" w:cs="Times New Roman"/>
      <w:b/>
      <w:bCs/>
      <w:sz w:val="20"/>
      <w:szCs w:val="20"/>
      <w:lang w:val="pl-PL"/>
    </w:rPr>
  </w:style>
  <w:style w:type="table" w:styleId="Tabela-Siatka">
    <w:name w:val="Table Grid"/>
    <w:basedOn w:val="Standardowy"/>
    <w:rsid w:val="002375F8"/>
    <w:pPr>
      <w:widowControl/>
      <w:autoSpaceDE/>
      <w:autoSpaceDN/>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unhideWhenUsed/>
    <w:rsid w:val="00BF74DD"/>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uiPriority w:val="99"/>
    <w:rsid w:val="00BF74DD"/>
    <w:rPr>
      <w:rFonts w:ascii="Times New Roman" w:eastAsia="Times New Roman" w:hAnsi="Times New Roman" w:cs="Times New Roman"/>
      <w:sz w:val="20"/>
      <w:szCs w:val="20"/>
      <w:lang w:val="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unhideWhenUsed/>
    <w:rsid w:val="00BF74DD"/>
    <w:rPr>
      <w:vertAlign w:val="superscript"/>
    </w:rPr>
  </w:style>
  <w:style w:type="paragraph" w:styleId="Tekstdymka">
    <w:name w:val="Balloon Text"/>
    <w:basedOn w:val="Normalny"/>
    <w:link w:val="TekstdymkaZnak"/>
    <w:uiPriority w:val="99"/>
    <w:semiHidden/>
    <w:unhideWhenUsed/>
    <w:rsid w:val="004A55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55AC"/>
    <w:rPr>
      <w:rFonts w:ascii="Segoe UI" w:eastAsia="Times New Roman" w:hAnsi="Segoe UI" w:cs="Segoe UI"/>
      <w:sz w:val="18"/>
      <w:szCs w:val="18"/>
      <w:lang w:val="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uiPriority w:val="9"/>
    <w:rsid w:val="005211AB"/>
    <w:rPr>
      <w:rFonts w:asciiTheme="majorHAnsi" w:eastAsiaTheme="majorEastAsia" w:hAnsiTheme="majorHAnsi" w:cstheme="majorBidi"/>
      <w:color w:val="365F91" w:themeColor="accent1" w:themeShade="BF"/>
      <w:sz w:val="26"/>
      <w:szCs w:val="26"/>
      <w:lang w:val="pl-PL"/>
    </w:rPr>
  </w:style>
  <w:style w:type="character" w:customStyle="1" w:styleId="Nagwek3Znak">
    <w:name w:val="Nagłówek 3 Znak"/>
    <w:basedOn w:val="Domylnaczcionkaakapitu"/>
    <w:link w:val="Nagwek3"/>
    <w:rsid w:val="005211AB"/>
    <w:rPr>
      <w:rFonts w:asciiTheme="majorHAnsi" w:eastAsiaTheme="majorEastAsia" w:hAnsiTheme="majorHAnsi" w:cstheme="majorBidi"/>
      <w:color w:val="243F60" w:themeColor="accent1" w:themeShade="7F"/>
      <w:sz w:val="24"/>
      <w:szCs w:val="24"/>
      <w:lang w:val="pl-PL"/>
    </w:rPr>
  </w:style>
  <w:style w:type="character" w:customStyle="1" w:styleId="Nagwek4Znak">
    <w:name w:val="Nagłówek 4 Znak"/>
    <w:basedOn w:val="Domylnaczcionkaakapitu"/>
    <w:link w:val="Nagwek4"/>
    <w:rsid w:val="005211AB"/>
    <w:rPr>
      <w:rFonts w:ascii="Times New Roman" w:eastAsia="Times New Roman" w:hAnsi="Times New Roman" w:cs="Times New Roman"/>
      <w:b/>
      <w:sz w:val="32"/>
      <w:szCs w:val="20"/>
      <w:lang w:val="pl-PL" w:eastAsia="pl-PL"/>
    </w:rPr>
  </w:style>
  <w:style w:type="character" w:customStyle="1" w:styleId="Nagwek5Znak">
    <w:name w:val="Nagłówek 5 Znak"/>
    <w:basedOn w:val="Domylnaczcionkaakapitu"/>
    <w:link w:val="Nagwek5"/>
    <w:rsid w:val="005211AB"/>
    <w:rPr>
      <w:rFonts w:ascii="Cambria" w:eastAsia="Times New Roman" w:hAnsi="Cambria" w:cs="Times New Roman"/>
      <w:color w:val="243F60"/>
      <w:sz w:val="20"/>
      <w:szCs w:val="20"/>
      <w:lang w:val="pl-PL" w:eastAsia="pl-PL"/>
    </w:rPr>
  </w:style>
  <w:style w:type="character" w:customStyle="1" w:styleId="Nagwek6Znak">
    <w:name w:val="Nagłówek 6 Znak"/>
    <w:basedOn w:val="Domylnaczcionkaakapitu"/>
    <w:link w:val="Nagwek6"/>
    <w:rsid w:val="005211AB"/>
    <w:rPr>
      <w:rFonts w:ascii="Cambria" w:eastAsia="Times New Roman" w:hAnsi="Cambria" w:cs="Times New Roman"/>
      <w:i/>
      <w:iCs/>
      <w:color w:val="243F60"/>
      <w:sz w:val="20"/>
      <w:szCs w:val="20"/>
      <w:lang w:val="pl-PL" w:eastAsia="pl-PL"/>
    </w:rPr>
  </w:style>
  <w:style w:type="character" w:customStyle="1" w:styleId="Nagwek7Znak">
    <w:name w:val="Nagłówek 7 Znak"/>
    <w:basedOn w:val="Domylnaczcionkaakapitu"/>
    <w:link w:val="Nagwek7"/>
    <w:rsid w:val="005211AB"/>
    <w:rPr>
      <w:rFonts w:ascii="Calibri" w:eastAsia="Calibri" w:hAnsi="Calibri" w:cs="Times New Roman"/>
      <w:sz w:val="24"/>
      <w:szCs w:val="20"/>
      <w:lang w:val="pl-PL" w:eastAsia="pl-PL"/>
    </w:rPr>
  </w:style>
  <w:style w:type="character" w:customStyle="1" w:styleId="Nagwek8Znak">
    <w:name w:val="Nagłówek 8 Znak"/>
    <w:aliases w:val="l8 Znak"/>
    <w:basedOn w:val="Domylnaczcionkaakapitu"/>
    <w:link w:val="Nagwek8"/>
    <w:rsid w:val="005211AB"/>
    <w:rPr>
      <w:rFonts w:ascii="Times New Roman" w:eastAsia="Times New Roman" w:hAnsi="Times New Roman" w:cs="Times New Roman"/>
      <w:b/>
      <w:sz w:val="24"/>
      <w:szCs w:val="20"/>
      <w:lang w:val="pl-PL" w:eastAsia="pl-PL"/>
    </w:rPr>
  </w:style>
  <w:style w:type="character" w:customStyle="1" w:styleId="Nagwek9Znak">
    <w:name w:val="Nagłówek 9 Znak"/>
    <w:basedOn w:val="Domylnaczcionkaakapitu"/>
    <w:link w:val="Nagwek9"/>
    <w:rsid w:val="005211AB"/>
    <w:rPr>
      <w:rFonts w:ascii="Cambria" w:eastAsia="Times New Roman" w:hAnsi="Cambria" w:cs="Times New Roman"/>
      <w:i/>
      <w:iCs/>
      <w:color w:val="404040"/>
      <w:sz w:val="20"/>
      <w:szCs w:val="20"/>
      <w:lang w:val="pl-PL" w:eastAsia="pl-PL"/>
    </w:rPr>
  </w:style>
  <w:style w:type="numbering" w:customStyle="1" w:styleId="Bezlisty1">
    <w:name w:val="Bez listy1"/>
    <w:next w:val="Bezlisty"/>
    <w:uiPriority w:val="99"/>
    <w:semiHidden/>
    <w:unhideWhenUsed/>
    <w:rsid w:val="005211AB"/>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rsid w:val="005211AB"/>
    <w:rPr>
      <w:rFonts w:ascii="Times New Roman" w:eastAsia="Times New Roman" w:hAnsi="Times New Roman" w:cs="Times New Roman"/>
      <w:b/>
      <w:bCs/>
      <w:lang w:val="pl-PL"/>
    </w:rPr>
  </w:style>
  <w:style w:type="character" w:customStyle="1" w:styleId="TekstpodstawowyZnak">
    <w:name w:val="Tekst podstawowy Znak"/>
    <w:aliases w:val="Tekst podstawow.(F2) Znak,(F2) Znak,body text Znak,contents Znak,Szövegtörzs Znak"/>
    <w:basedOn w:val="Domylnaczcionkaakapitu"/>
    <w:link w:val="Tekstpodstawowy"/>
    <w:rsid w:val="005211AB"/>
    <w:rPr>
      <w:rFonts w:ascii="Times New Roman" w:eastAsia="Times New Roman" w:hAnsi="Times New Roman" w:cs="Times New Roman"/>
      <w:lang w:val="pl-PL"/>
    </w:rPr>
  </w:style>
  <w:style w:type="paragraph" w:styleId="Tekstpodstawowywcity">
    <w:name w:val="Body Text Indent"/>
    <w:basedOn w:val="Normalny"/>
    <w:link w:val="TekstpodstawowywcityZnak"/>
    <w:uiPriority w:val="99"/>
    <w:rsid w:val="005211AB"/>
    <w:pPr>
      <w:widowControl/>
      <w:autoSpaceDE/>
      <w:autoSpaceDN/>
      <w:jc w:val="both"/>
    </w:pPr>
    <w:rPr>
      <w:sz w:val="24"/>
      <w:szCs w:val="20"/>
      <w:lang w:eastAsia="pl-PL"/>
    </w:rPr>
  </w:style>
  <w:style w:type="character" w:customStyle="1" w:styleId="TekstpodstawowywcityZnak">
    <w:name w:val="Tekst podstawowy wcięty Znak"/>
    <w:basedOn w:val="Domylnaczcionkaakapitu"/>
    <w:link w:val="Tekstpodstawowywcity"/>
    <w:uiPriority w:val="99"/>
    <w:rsid w:val="005211AB"/>
    <w:rPr>
      <w:rFonts w:ascii="Times New Roman" w:eastAsia="Times New Roman" w:hAnsi="Times New Roman" w:cs="Times New Roman"/>
      <w:sz w:val="24"/>
      <w:szCs w:val="20"/>
      <w:lang w:val="pl-PL" w:eastAsia="pl-PL"/>
    </w:rPr>
  </w:style>
  <w:style w:type="paragraph" w:styleId="Tekstprzypisukocowego">
    <w:name w:val="endnote text"/>
    <w:basedOn w:val="Normalny"/>
    <w:link w:val="TekstprzypisukocowegoZnak"/>
    <w:uiPriority w:val="99"/>
    <w:rsid w:val="005211AB"/>
    <w:pPr>
      <w:widowControl/>
      <w:autoSpaceDE/>
      <w:autoSpaceDN/>
    </w:pPr>
    <w:rPr>
      <w:sz w:val="20"/>
      <w:szCs w:val="20"/>
      <w:lang w:eastAsia="pl-PL"/>
    </w:rPr>
  </w:style>
  <w:style w:type="character" w:customStyle="1" w:styleId="TekstprzypisukocowegoZnak">
    <w:name w:val="Tekst przypisu końcowego Znak"/>
    <w:basedOn w:val="Domylnaczcionkaakapitu"/>
    <w:link w:val="Tekstprzypisukocowego"/>
    <w:uiPriority w:val="99"/>
    <w:rsid w:val="005211AB"/>
    <w:rPr>
      <w:rFonts w:ascii="Times New Roman" w:eastAsia="Times New Roman" w:hAnsi="Times New Roman" w:cs="Times New Roman"/>
      <w:sz w:val="20"/>
      <w:szCs w:val="20"/>
      <w:lang w:val="pl-PL" w:eastAsia="pl-PL"/>
    </w:rPr>
  </w:style>
  <w:style w:type="paragraph" w:styleId="Listapunktowana2">
    <w:name w:val="List Bullet 2"/>
    <w:basedOn w:val="Normalny"/>
    <w:autoRedefine/>
    <w:rsid w:val="005211AB"/>
    <w:pPr>
      <w:widowControl/>
      <w:autoSpaceDE/>
      <w:autoSpaceDN/>
      <w:ind w:left="349"/>
      <w:jc w:val="both"/>
    </w:pPr>
    <w:rPr>
      <w:sz w:val="23"/>
      <w:szCs w:val="20"/>
      <w:lang w:eastAsia="pl-PL"/>
    </w:rPr>
  </w:style>
  <w:style w:type="paragraph" w:styleId="Stopka">
    <w:name w:val="footer"/>
    <w:basedOn w:val="Normalny"/>
    <w:link w:val="StopkaZnak"/>
    <w:uiPriority w:val="99"/>
    <w:rsid w:val="005211AB"/>
    <w:pPr>
      <w:widowControl/>
      <w:tabs>
        <w:tab w:val="center" w:pos="4536"/>
        <w:tab w:val="right" w:pos="9072"/>
      </w:tabs>
      <w:autoSpaceDE/>
      <w:autoSpaceDN/>
    </w:pPr>
    <w:rPr>
      <w:sz w:val="24"/>
      <w:szCs w:val="20"/>
      <w:lang w:eastAsia="pl-PL"/>
    </w:rPr>
  </w:style>
  <w:style w:type="character" w:customStyle="1" w:styleId="StopkaZnak">
    <w:name w:val="Stopka Znak"/>
    <w:basedOn w:val="Domylnaczcionkaakapitu"/>
    <w:link w:val="Stopka"/>
    <w:uiPriority w:val="99"/>
    <w:rsid w:val="005211AB"/>
    <w:rPr>
      <w:rFonts w:ascii="Times New Roman" w:eastAsia="Times New Roman" w:hAnsi="Times New Roman" w:cs="Times New Roman"/>
      <w:sz w:val="24"/>
      <w:szCs w:val="20"/>
      <w:lang w:val="pl-PL" w:eastAsia="pl-PL"/>
    </w:rPr>
  </w:style>
  <w:style w:type="paragraph" w:customStyle="1" w:styleId="Tekstpodstawowy31">
    <w:name w:val="Tekst podstawowy 31"/>
    <w:basedOn w:val="Normalny"/>
    <w:rsid w:val="005211AB"/>
    <w:pPr>
      <w:widowControl/>
      <w:autoSpaceDE/>
      <w:autoSpaceDN/>
      <w:jc w:val="both"/>
    </w:pPr>
    <w:rPr>
      <w:sz w:val="24"/>
      <w:szCs w:val="20"/>
      <w:lang w:eastAsia="pl-PL"/>
    </w:rPr>
  </w:style>
  <w:style w:type="paragraph" w:styleId="Tekstpodstawowywcity2">
    <w:name w:val="Body Text Indent 2"/>
    <w:basedOn w:val="Normalny"/>
    <w:link w:val="Tekstpodstawowywcity2Znak"/>
    <w:rsid w:val="005211AB"/>
    <w:pPr>
      <w:widowControl/>
      <w:autoSpaceDE/>
      <w:autoSpaceDN/>
      <w:spacing w:after="120" w:line="480" w:lineRule="auto"/>
      <w:ind w:left="283"/>
    </w:pPr>
    <w:rPr>
      <w:sz w:val="20"/>
      <w:szCs w:val="20"/>
      <w:lang w:eastAsia="pl-PL"/>
    </w:rPr>
  </w:style>
  <w:style w:type="character" w:customStyle="1" w:styleId="Tekstpodstawowywcity2Znak">
    <w:name w:val="Tekst podstawowy wcięty 2 Znak"/>
    <w:basedOn w:val="Domylnaczcionkaakapitu"/>
    <w:link w:val="Tekstpodstawowywcity2"/>
    <w:rsid w:val="005211AB"/>
    <w:rPr>
      <w:rFonts w:ascii="Times New Roman" w:eastAsia="Times New Roman" w:hAnsi="Times New Roman" w:cs="Times New Roman"/>
      <w:sz w:val="20"/>
      <w:szCs w:val="20"/>
      <w:lang w:val="pl-PL" w:eastAsia="pl-PL"/>
    </w:rPr>
  </w:style>
  <w:style w:type="paragraph" w:styleId="Tekstpodstawowy2">
    <w:name w:val="Body Text 2"/>
    <w:basedOn w:val="Normalny"/>
    <w:link w:val="Tekstpodstawowy2Znak"/>
    <w:unhideWhenUsed/>
    <w:rsid w:val="005211AB"/>
    <w:pPr>
      <w:widowControl/>
      <w:autoSpaceDE/>
      <w:autoSpaceDN/>
      <w:spacing w:after="120" w:line="480" w:lineRule="auto"/>
    </w:pPr>
    <w:rPr>
      <w:sz w:val="20"/>
      <w:szCs w:val="20"/>
      <w:lang w:eastAsia="pl-PL"/>
    </w:rPr>
  </w:style>
  <w:style w:type="character" w:customStyle="1" w:styleId="Tekstpodstawowy2Znak">
    <w:name w:val="Tekst podstawowy 2 Znak"/>
    <w:basedOn w:val="Domylnaczcionkaakapitu"/>
    <w:link w:val="Tekstpodstawowy2"/>
    <w:rsid w:val="005211AB"/>
    <w:rPr>
      <w:rFonts w:ascii="Times New Roman" w:eastAsia="Times New Roman" w:hAnsi="Times New Roman" w:cs="Times New Roman"/>
      <w:sz w:val="20"/>
      <w:szCs w:val="20"/>
      <w:lang w:val="pl-PL" w:eastAsia="pl-PL"/>
    </w:rPr>
  </w:style>
  <w:style w:type="paragraph" w:styleId="Nagwek">
    <w:name w:val="header"/>
    <w:basedOn w:val="Normalny"/>
    <w:link w:val="NagwekZnak"/>
    <w:uiPriority w:val="99"/>
    <w:rsid w:val="005211AB"/>
    <w:pPr>
      <w:widowControl/>
      <w:tabs>
        <w:tab w:val="center" w:pos="4536"/>
        <w:tab w:val="right" w:pos="9072"/>
      </w:tabs>
      <w:autoSpaceDE/>
      <w:autoSpaceDN/>
    </w:pPr>
    <w:rPr>
      <w:sz w:val="20"/>
      <w:szCs w:val="20"/>
      <w:lang w:eastAsia="pl-PL"/>
    </w:rPr>
  </w:style>
  <w:style w:type="character" w:customStyle="1" w:styleId="NagwekZnak">
    <w:name w:val="Nagłówek Znak"/>
    <w:basedOn w:val="Domylnaczcionkaakapitu"/>
    <w:link w:val="Nagwek"/>
    <w:uiPriority w:val="99"/>
    <w:rsid w:val="005211AB"/>
    <w:rPr>
      <w:rFonts w:ascii="Times New Roman" w:eastAsia="Times New Roman" w:hAnsi="Times New Roman" w:cs="Times New Roman"/>
      <w:sz w:val="20"/>
      <w:szCs w:val="20"/>
      <w:lang w:val="pl-PL" w:eastAsia="pl-PL"/>
    </w:rPr>
  </w:style>
  <w:style w:type="paragraph" w:customStyle="1" w:styleId="Tekstpodstawowy21">
    <w:name w:val="Tekst podstawowy 21"/>
    <w:basedOn w:val="Normalny"/>
    <w:rsid w:val="005211AB"/>
    <w:pPr>
      <w:widowControl/>
      <w:autoSpaceDE/>
      <w:autoSpaceDN/>
      <w:jc w:val="both"/>
    </w:pPr>
    <w:rPr>
      <w:b/>
      <w:sz w:val="24"/>
      <w:szCs w:val="20"/>
      <w:lang w:eastAsia="pl-PL"/>
    </w:rPr>
  </w:style>
  <w:style w:type="paragraph" w:styleId="HTML-wstpniesformatowany">
    <w:name w:val="HTML Preformatted"/>
    <w:basedOn w:val="Normalny"/>
    <w:link w:val="HTML-wstpniesformatowanyZnak"/>
    <w:unhideWhenUsed/>
    <w:rsid w:val="005211A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rsid w:val="005211AB"/>
    <w:rPr>
      <w:rFonts w:ascii="Courier New" w:eastAsia="Times New Roman" w:hAnsi="Courier New" w:cs="Courier New"/>
      <w:sz w:val="20"/>
      <w:szCs w:val="20"/>
      <w:lang w:val="pl-PL" w:eastAsia="pl-PL"/>
    </w:rPr>
  </w:style>
  <w:style w:type="paragraph" w:customStyle="1" w:styleId="xl25">
    <w:name w:val="xl25"/>
    <w:basedOn w:val="Normalny"/>
    <w:rsid w:val="005211AB"/>
    <w:pPr>
      <w:widowControl/>
      <w:autoSpaceDE/>
      <w:autoSpaceDN/>
      <w:spacing w:before="100" w:beforeAutospacing="1" w:after="100" w:afterAutospacing="1"/>
    </w:pPr>
    <w:rPr>
      <w:rFonts w:ascii="Arial" w:hAnsi="Arial" w:cs="Arial"/>
      <w:b/>
      <w:bCs/>
      <w:sz w:val="24"/>
      <w:szCs w:val="24"/>
      <w:lang w:val="en-US"/>
    </w:rPr>
  </w:style>
  <w:style w:type="paragraph" w:customStyle="1" w:styleId="Default">
    <w:name w:val="Default"/>
    <w:rsid w:val="005211AB"/>
    <w:pPr>
      <w:widowControl/>
      <w:adjustRightInd w:val="0"/>
    </w:pPr>
    <w:rPr>
      <w:rFonts w:ascii="Times New Roman" w:eastAsia="Times New Roman" w:hAnsi="Times New Roman" w:cs="Times New Roman"/>
      <w:color w:val="000000"/>
      <w:sz w:val="24"/>
      <w:szCs w:val="24"/>
      <w:lang w:val="pl-PL" w:eastAsia="pl-PL"/>
    </w:rPr>
  </w:style>
  <w:style w:type="character" w:customStyle="1" w:styleId="FontStyle59">
    <w:name w:val="Font Style59"/>
    <w:basedOn w:val="Domylnaczcionkaakapitu"/>
    <w:rsid w:val="005211AB"/>
    <w:rPr>
      <w:rFonts w:ascii="Times New Roman" w:hAnsi="Times New Roman" w:cs="Times New Roman"/>
      <w:i/>
      <w:iCs/>
      <w:sz w:val="22"/>
      <w:szCs w:val="22"/>
    </w:rPr>
  </w:style>
  <w:style w:type="table" w:customStyle="1" w:styleId="Tabela-Siatka1">
    <w:name w:val="Tabela - Siatka1"/>
    <w:basedOn w:val="Standardowy"/>
    <w:next w:val="Tabela-Siatka"/>
    <w:uiPriority w:val="39"/>
    <w:rsid w:val="005211AB"/>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5211AB"/>
    <w:pPr>
      <w:widowControl/>
      <w:autoSpaceDE/>
      <w:autoSpaceDN/>
      <w:spacing w:after="200"/>
    </w:pPr>
    <w:rPr>
      <w:b/>
      <w:bCs/>
      <w:color w:val="4F81BD"/>
      <w:sz w:val="18"/>
      <w:szCs w:val="18"/>
      <w:lang w:eastAsia="pl-PL"/>
    </w:rPr>
  </w:style>
  <w:style w:type="paragraph" w:customStyle="1" w:styleId="Style1">
    <w:name w:val="Style1"/>
    <w:basedOn w:val="Normalny"/>
    <w:rsid w:val="005211AB"/>
    <w:pPr>
      <w:widowControl/>
      <w:tabs>
        <w:tab w:val="left" w:pos="851"/>
        <w:tab w:val="left" w:pos="4536"/>
      </w:tabs>
      <w:autoSpaceDE/>
      <w:autoSpaceDN/>
      <w:jc w:val="both"/>
    </w:pPr>
    <w:rPr>
      <w:rFonts w:ascii="PL NewBrunswick" w:hAnsi="PL NewBrunswick"/>
      <w:sz w:val="24"/>
      <w:szCs w:val="20"/>
      <w:lang w:eastAsia="pl-PL"/>
    </w:rPr>
  </w:style>
  <w:style w:type="character" w:customStyle="1" w:styleId="FontStyle21">
    <w:name w:val="Font Style21"/>
    <w:basedOn w:val="Domylnaczcionkaakapitu"/>
    <w:rsid w:val="005211AB"/>
    <w:rPr>
      <w:rFonts w:ascii="Times New Roman" w:hAnsi="Times New Roman" w:cs="Times New Roman"/>
      <w:sz w:val="22"/>
      <w:szCs w:val="22"/>
    </w:rPr>
  </w:style>
  <w:style w:type="paragraph" w:customStyle="1" w:styleId="Style5">
    <w:name w:val="Style5"/>
    <w:basedOn w:val="Normalny"/>
    <w:rsid w:val="005211AB"/>
    <w:pPr>
      <w:adjustRightInd w:val="0"/>
      <w:spacing w:line="415" w:lineRule="exact"/>
      <w:jc w:val="both"/>
    </w:pPr>
    <w:rPr>
      <w:rFonts w:ascii="Calibri" w:hAnsi="Calibri"/>
      <w:sz w:val="24"/>
      <w:szCs w:val="24"/>
      <w:lang w:eastAsia="pl-PL"/>
    </w:rPr>
  </w:style>
  <w:style w:type="paragraph" w:customStyle="1" w:styleId="Style7">
    <w:name w:val="Style7"/>
    <w:basedOn w:val="Normalny"/>
    <w:rsid w:val="005211AB"/>
    <w:pPr>
      <w:adjustRightInd w:val="0"/>
      <w:spacing w:line="384" w:lineRule="exact"/>
      <w:ind w:firstLine="425"/>
    </w:pPr>
    <w:rPr>
      <w:rFonts w:ascii="Calibri" w:hAnsi="Calibri"/>
      <w:sz w:val="24"/>
      <w:szCs w:val="24"/>
      <w:lang w:eastAsia="pl-PL"/>
    </w:rPr>
  </w:style>
  <w:style w:type="character" w:customStyle="1" w:styleId="FontStyle22">
    <w:name w:val="Font Style22"/>
    <w:basedOn w:val="Domylnaczcionkaakapitu"/>
    <w:rsid w:val="005211AB"/>
    <w:rPr>
      <w:rFonts w:ascii="Times New Roman" w:hAnsi="Times New Roman" w:cs="Times New Roman"/>
      <w:i/>
      <w:iCs/>
      <w:sz w:val="18"/>
      <w:szCs w:val="18"/>
    </w:rPr>
  </w:style>
  <w:style w:type="paragraph" w:customStyle="1" w:styleId="WW-Domylnie">
    <w:name w:val="WW-Domyślnie"/>
    <w:rsid w:val="005211AB"/>
    <w:pPr>
      <w:widowControl/>
      <w:suppressAutoHyphens/>
      <w:autoSpaceDE/>
      <w:autoSpaceDN/>
    </w:pPr>
    <w:rPr>
      <w:rFonts w:ascii="Arial" w:eastAsia="Arial" w:hAnsi="Arial" w:cs="Times New Roman"/>
      <w:sz w:val="20"/>
      <w:szCs w:val="20"/>
      <w:lang w:val="pl-PL"/>
    </w:rPr>
  </w:style>
  <w:style w:type="paragraph" w:styleId="Tekstpodstawowy3">
    <w:name w:val="Body Text 3"/>
    <w:basedOn w:val="Normalny"/>
    <w:link w:val="Tekstpodstawowy3Znak"/>
    <w:rsid w:val="005211AB"/>
    <w:pPr>
      <w:widowControl/>
      <w:autoSpaceDE/>
      <w:autoSpaceDN/>
      <w:spacing w:after="120"/>
    </w:pPr>
    <w:rPr>
      <w:sz w:val="16"/>
      <w:szCs w:val="16"/>
      <w:lang w:eastAsia="pl-PL"/>
    </w:rPr>
  </w:style>
  <w:style w:type="character" w:customStyle="1" w:styleId="Tekstpodstawowy3Znak">
    <w:name w:val="Tekst podstawowy 3 Znak"/>
    <w:basedOn w:val="Domylnaczcionkaakapitu"/>
    <w:link w:val="Tekstpodstawowy3"/>
    <w:rsid w:val="005211AB"/>
    <w:rPr>
      <w:rFonts w:ascii="Times New Roman" w:eastAsia="Times New Roman" w:hAnsi="Times New Roman" w:cs="Times New Roman"/>
      <w:sz w:val="16"/>
      <w:szCs w:val="16"/>
      <w:lang w:val="pl-PL" w:eastAsia="pl-PL"/>
    </w:rPr>
  </w:style>
  <w:style w:type="paragraph" w:styleId="NormalnyWeb">
    <w:name w:val="Normal (Web)"/>
    <w:basedOn w:val="Normalny"/>
    <w:uiPriority w:val="99"/>
    <w:rsid w:val="005211AB"/>
    <w:pPr>
      <w:widowControl/>
      <w:autoSpaceDE/>
      <w:autoSpaceDN/>
      <w:spacing w:before="100" w:beforeAutospacing="1" w:after="100" w:afterAutospacing="1"/>
    </w:pPr>
    <w:rPr>
      <w:sz w:val="24"/>
      <w:szCs w:val="24"/>
      <w:lang w:eastAsia="pl-PL"/>
    </w:rPr>
  </w:style>
  <w:style w:type="paragraph" w:customStyle="1" w:styleId="Standard">
    <w:name w:val="Standard"/>
    <w:uiPriority w:val="99"/>
    <w:rsid w:val="005211AB"/>
    <w:pPr>
      <w:widowControl/>
      <w:suppressAutoHyphens/>
      <w:autoSpaceDE/>
      <w:textAlignment w:val="baseline"/>
    </w:pPr>
    <w:rPr>
      <w:rFonts w:ascii="Times New Roman" w:eastAsia="Times New Roman" w:hAnsi="Times New Roman" w:cs="Times New Roman"/>
      <w:kern w:val="3"/>
      <w:sz w:val="20"/>
      <w:szCs w:val="20"/>
      <w:lang w:val="pl-PL" w:eastAsia="pl-PL"/>
    </w:rPr>
  </w:style>
  <w:style w:type="paragraph" w:customStyle="1" w:styleId="Textbody">
    <w:name w:val="Text body"/>
    <w:basedOn w:val="Standard"/>
    <w:rsid w:val="005211AB"/>
    <w:rPr>
      <w:sz w:val="24"/>
    </w:rPr>
  </w:style>
  <w:style w:type="paragraph" w:customStyle="1" w:styleId="Nagwek11">
    <w:name w:val="Nagłówek 11"/>
    <w:basedOn w:val="Standard"/>
    <w:next w:val="Textbody"/>
    <w:rsid w:val="005211AB"/>
    <w:pPr>
      <w:keepNext/>
      <w:jc w:val="center"/>
      <w:outlineLvl w:val="0"/>
    </w:pPr>
    <w:rPr>
      <w:sz w:val="24"/>
    </w:rPr>
  </w:style>
  <w:style w:type="paragraph" w:customStyle="1" w:styleId="Nagwek21">
    <w:name w:val="Nagłówek 21"/>
    <w:basedOn w:val="Standard"/>
    <w:next w:val="Textbody"/>
    <w:rsid w:val="005211AB"/>
    <w:pPr>
      <w:keepNext/>
      <w:jc w:val="center"/>
      <w:outlineLvl w:val="1"/>
    </w:pPr>
    <w:rPr>
      <w:b/>
      <w:sz w:val="24"/>
    </w:rPr>
  </w:style>
  <w:style w:type="numbering" w:customStyle="1" w:styleId="WWNum18">
    <w:name w:val="WWNum18"/>
    <w:basedOn w:val="Bezlisty"/>
    <w:rsid w:val="005211AB"/>
    <w:pPr>
      <w:numPr>
        <w:numId w:val="30"/>
      </w:numPr>
    </w:pPr>
  </w:style>
  <w:style w:type="paragraph" w:customStyle="1" w:styleId="WW-Tekstpodstawowy2">
    <w:name w:val="WW-Tekst podstawowy 2"/>
    <w:basedOn w:val="Normalny"/>
    <w:rsid w:val="005211AB"/>
    <w:pPr>
      <w:pBdr>
        <w:top w:val="single" w:sz="1" w:space="1" w:color="000000"/>
        <w:left w:val="single" w:sz="1" w:space="1" w:color="000000"/>
        <w:bottom w:val="single" w:sz="1" w:space="0" w:color="000000"/>
        <w:right w:val="single" w:sz="1" w:space="3" w:color="000000"/>
      </w:pBdr>
      <w:suppressAutoHyphens/>
      <w:autoSpaceDE/>
      <w:autoSpaceDN/>
      <w:spacing w:line="480" w:lineRule="auto"/>
      <w:jc w:val="center"/>
    </w:pPr>
    <w:rPr>
      <w:rFonts w:ascii="Arial" w:hAnsi="Arial"/>
      <w:szCs w:val="20"/>
      <w:lang w:eastAsia="ar-SA"/>
    </w:rPr>
  </w:style>
  <w:style w:type="numbering" w:customStyle="1" w:styleId="WWNum24">
    <w:name w:val="WWNum24"/>
    <w:basedOn w:val="Bezlisty"/>
    <w:rsid w:val="005211AB"/>
  </w:style>
  <w:style w:type="numbering" w:customStyle="1" w:styleId="WWNum19">
    <w:name w:val="WWNum19"/>
    <w:basedOn w:val="Bezlisty"/>
    <w:rsid w:val="005211AB"/>
  </w:style>
  <w:style w:type="numbering" w:customStyle="1" w:styleId="WWNum16">
    <w:name w:val="WWNum16"/>
    <w:basedOn w:val="Bezlisty"/>
    <w:rsid w:val="005211AB"/>
  </w:style>
  <w:style w:type="numbering" w:customStyle="1" w:styleId="WWNum38">
    <w:name w:val="WWNum38"/>
    <w:basedOn w:val="Bezlisty"/>
    <w:rsid w:val="005211AB"/>
  </w:style>
  <w:style w:type="numbering" w:customStyle="1" w:styleId="WWNum25">
    <w:name w:val="WWNum25"/>
    <w:basedOn w:val="Bezlisty"/>
    <w:rsid w:val="005211AB"/>
    <w:pPr>
      <w:numPr>
        <w:numId w:val="28"/>
      </w:numPr>
    </w:pPr>
  </w:style>
  <w:style w:type="numbering" w:customStyle="1" w:styleId="WWNum20">
    <w:name w:val="WWNum20"/>
    <w:basedOn w:val="Bezlisty"/>
    <w:rsid w:val="005211AB"/>
  </w:style>
  <w:style w:type="character" w:styleId="Odwoanieprzypisukocowego">
    <w:name w:val="endnote reference"/>
    <w:basedOn w:val="Domylnaczcionkaakapitu"/>
    <w:uiPriority w:val="99"/>
    <w:semiHidden/>
    <w:unhideWhenUsed/>
    <w:rsid w:val="005211AB"/>
    <w:rPr>
      <w:vertAlign w:val="superscript"/>
    </w:rPr>
  </w:style>
  <w:style w:type="character" w:customStyle="1" w:styleId="Absatz-Standardschriftart">
    <w:name w:val="Absatz-Standardschriftart"/>
    <w:rsid w:val="005211AB"/>
  </w:style>
  <w:style w:type="character" w:customStyle="1" w:styleId="WW-Absatz-Standardschriftart">
    <w:name w:val="WW-Absatz-Standardschriftart"/>
    <w:rsid w:val="005211AB"/>
  </w:style>
  <w:style w:type="character" w:customStyle="1" w:styleId="WW-Absatz-Standardschriftart1">
    <w:name w:val="WW-Absatz-Standardschriftart1"/>
    <w:rsid w:val="005211AB"/>
  </w:style>
  <w:style w:type="character" w:customStyle="1" w:styleId="WW-Absatz-Standardschriftart11">
    <w:name w:val="WW-Absatz-Standardschriftart11"/>
    <w:rsid w:val="005211AB"/>
  </w:style>
  <w:style w:type="character" w:customStyle="1" w:styleId="WW-Absatz-Standardschriftart111">
    <w:name w:val="WW-Absatz-Standardschriftart111"/>
    <w:rsid w:val="005211AB"/>
  </w:style>
  <w:style w:type="character" w:customStyle="1" w:styleId="WW-Absatz-Standardschriftart1111">
    <w:name w:val="WW-Absatz-Standardschriftart1111"/>
    <w:rsid w:val="005211AB"/>
  </w:style>
  <w:style w:type="character" w:customStyle="1" w:styleId="WW-Absatz-Standardschriftart11111">
    <w:name w:val="WW-Absatz-Standardschriftart11111"/>
    <w:rsid w:val="005211AB"/>
  </w:style>
  <w:style w:type="character" w:customStyle="1" w:styleId="WW-Absatz-Standardschriftart111111">
    <w:name w:val="WW-Absatz-Standardschriftart111111"/>
    <w:rsid w:val="005211AB"/>
  </w:style>
  <w:style w:type="character" w:customStyle="1" w:styleId="WW-Absatz-Standardschriftart1111111">
    <w:name w:val="WW-Absatz-Standardschriftart1111111"/>
    <w:rsid w:val="005211AB"/>
  </w:style>
  <w:style w:type="character" w:customStyle="1" w:styleId="WW-Absatz-Standardschriftart11111111">
    <w:name w:val="WW-Absatz-Standardschriftart11111111"/>
    <w:rsid w:val="005211AB"/>
  </w:style>
  <w:style w:type="paragraph" w:customStyle="1" w:styleId="Nagwek10">
    <w:name w:val="Nagłówek1"/>
    <w:basedOn w:val="Normalny"/>
    <w:next w:val="Tekstpodstawowy"/>
    <w:rsid w:val="005211AB"/>
    <w:pPr>
      <w:keepNext/>
      <w:suppressAutoHyphens/>
      <w:autoSpaceDE/>
      <w:autoSpaceDN/>
      <w:spacing w:before="240" w:after="120"/>
    </w:pPr>
    <w:rPr>
      <w:rFonts w:ascii="Arial" w:eastAsia="MS Mincho" w:hAnsi="Arial" w:cs="Tahoma"/>
      <w:kern w:val="1"/>
      <w:sz w:val="28"/>
      <w:szCs w:val="28"/>
      <w:lang w:eastAsia="pl-PL"/>
    </w:rPr>
  </w:style>
  <w:style w:type="paragraph" w:styleId="Lista">
    <w:name w:val="List"/>
    <w:basedOn w:val="Tekstpodstawowy"/>
    <w:rsid w:val="005211AB"/>
    <w:pPr>
      <w:suppressAutoHyphens/>
      <w:autoSpaceDE/>
      <w:autoSpaceDN/>
      <w:spacing w:after="120"/>
    </w:pPr>
    <w:rPr>
      <w:rFonts w:eastAsia="Arial Unicode MS" w:cs="Tahoma"/>
      <w:kern w:val="1"/>
      <w:sz w:val="24"/>
      <w:szCs w:val="24"/>
      <w:lang w:eastAsia="pl-PL"/>
    </w:rPr>
  </w:style>
  <w:style w:type="paragraph" w:customStyle="1" w:styleId="Podpis1">
    <w:name w:val="Podpis1"/>
    <w:basedOn w:val="Normalny"/>
    <w:rsid w:val="005211AB"/>
    <w:pPr>
      <w:suppressLineNumbers/>
      <w:suppressAutoHyphens/>
      <w:autoSpaceDE/>
      <w:autoSpaceDN/>
      <w:spacing w:before="120" w:after="120"/>
    </w:pPr>
    <w:rPr>
      <w:rFonts w:eastAsia="Arial Unicode MS" w:cs="Tahoma"/>
      <w:i/>
      <w:iCs/>
      <w:kern w:val="1"/>
      <w:sz w:val="24"/>
      <w:szCs w:val="24"/>
      <w:lang w:eastAsia="pl-PL"/>
    </w:rPr>
  </w:style>
  <w:style w:type="paragraph" w:customStyle="1" w:styleId="Indeks">
    <w:name w:val="Indeks"/>
    <w:basedOn w:val="Normalny"/>
    <w:rsid w:val="005211AB"/>
    <w:pPr>
      <w:suppressLineNumbers/>
      <w:suppressAutoHyphens/>
      <w:autoSpaceDE/>
      <w:autoSpaceDN/>
    </w:pPr>
    <w:rPr>
      <w:rFonts w:eastAsia="Arial Unicode MS" w:cs="Tahoma"/>
      <w:kern w:val="1"/>
      <w:sz w:val="24"/>
      <w:szCs w:val="24"/>
      <w:lang w:eastAsia="pl-PL"/>
    </w:rPr>
  </w:style>
  <w:style w:type="paragraph" w:styleId="Bezodstpw">
    <w:name w:val="No Spacing"/>
    <w:basedOn w:val="Normalny"/>
    <w:link w:val="BezodstpwZnak"/>
    <w:uiPriority w:val="1"/>
    <w:qFormat/>
    <w:rsid w:val="005211AB"/>
    <w:pPr>
      <w:widowControl/>
      <w:autoSpaceDE/>
      <w:autoSpaceDN/>
      <w:jc w:val="both"/>
    </w:pPr>
    <w:rPr>
      <w:rFonts w:ascii="Calibri" w:hAnsi="Calibri"/>
      <w:sz w:val="24"/>
      <w:szCs w:val="20"/>
      <w:lang w:val="en-US" w:bidi="en-US"/>
    </w:rPr>
  </w:style>
  <w:style w:type="character" w:customStyle="1" w:styleId="BezodstpwZnak">
    <w:name w:val="Bez odstępów Znak"/>
    <w:basedOn w:val="Domylnaczcionkaakapitu"/>
    <w:link w:val="Bezodstpw"/>
    <w:uiPriority w:val="1"/>
    <w:rsid w:val="005211AB"/>
    <w:rPr>
      <w:rFonts w:ascii="Calibri" w:eastAsia="Times New Roman" w:hAnsi="Calibri" w:cs="Times New Roman"/>
      <w:sz w:val="24"/>
      <w:szCs w:val="20"/>
      <w:lang w:bidi="en-US"/>
    </w:rPr>
  </w:style>
  <w:style w:type="table" w:styleId="Kolorowalistaakcent4">
    <w:name w:val="Colorful List Accent 4"/>
    <w:basedOn w:val="Standardowy"/>
    <w:uiPriority w:val="72"/>
    <w:rsid w:val="005211AB"/>
    <w:pPr>
      <w:widowControl/>
      <w:autoSpaceDE/>
      <w:autoSpaceDN/>
      <w:jc w:val="both"/>
    </w:pPr>
    <w:rPr>
      <w:rFonts w:ascii="Calibri" w:eastAsia="Calibri" w:hAnsi="Calibri" w:cs="Times New Roman"/>
      <w:color w:val="000000"/>
      <w:sz w:val="20"/>
      <w:szCs w:val="20"/>
      <w:lang w:val="pl-PL" w:eastAsia="pl-PL"/>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5211AB"/>
    <w:pPr>
      <w:widowControl/>
      <w:autoSpaceDE/>
      <w:autoSpaceDN/>
      <w:jc w:val="both"/>
    </w:pPr>
    <w:rPr>
      <w:rFonts w:ascii="Calibri" w:eastAsia="Calibri" w:hAnsi="Calibri" w:cs="Times New Roman"/>
      <w:sz w:val="20"/>
      <w:szCs w:val="20"/>
      <w:lang w:val="pl-PL" w:eastAsia="pl-PL"/>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10"/>
    <w:qFormat/>
    <w:rsid w:val="005211AB"/>
    <w:pPr>
      <w:widowControl/>
      <w:autoSpaceDE/>
      <w:autoSpaceDN/>
      <w:spacing w:after="200" w:line="480" w:lineRule="auto"/>
      <w:jc w:val="center"/>
    </w:pPr>
    <w:rPr>
      <w:rFonts w:eastAsia="Calibri"/>
      <w:b/>
      <w:color w:val="000000"/>
      <w:sz w:val="32"/>
      <w:szCs w:val="32"/>
    </w:rPr>
  </w:style>
  <w:style w:type="character" w:customStyle="1" w:styleId="TytuZnak">
    <w:name w:val="Tytuł Znak"/>
    <w:basedOn w:val="Domylnaczcionkaakapitu"/>
    <w:link w:val="Tytu"/>
    <w:uiPriority w:val="10"/>
    <w:rsid w:val="005211AB"/>
    <w:rPr>
      <w:rFonts w:ascii="Times New Roman" w:eastAsia="Calibri" w:hAnsi="Times New Roman" w:cs="Times New Roman"/>
      <w:b/>
      <w:color w:val="000000"/>
      <w:sz w:val="32"/>
      <w:szCs w:val="32"/>
      <w:lang w:val="pl-PL"/>
    </w:rPr>
  </w:style>
  <w:style w:type="paragraph" w:customStyle="1" w:styleId="Akapitzlist1">
    <w:name w:val="Akapit z listą1"/>
    <w:basedOn w:val="Normalny"/>
    <w:uiPriority w:val="99"/>
    <w:qFormat/>
    <w:rsid w:val="005211AB"/>
    <w:pPr>
      <w:widowControl/>
      <w:autoSpaceDE/>
      <w:autoSpaceDN/>
      <w:ind w:left="720"/>
      <w:contextualSpacing/>
    </w:pPr>
    <w:rPr>
      <w:sz w:val="24"/>
      <w:szCs w:val="24"/>
      <w:lang w:eastAsia="pl-PL"/>
    </w:rPr>
  </w:style>
  <w:style w:type="paragraph" w:styleId="Podtytu">
    <w:name w:val="Subtitle"/>
    <w:basedOn w:val="Normalny"/>
    <w:next w:val="Normalny"/>
    <w:link w:val="PodtytuZnak"/>
    <w:uiPriority w:val="99"/>
    <w:qFormat/>
    <w:rsid w:val="005211AB"/>
    <w:pPr>
      <w:widowControl/>
      <w:numPr>
        <w:ilvl w:val="1"/>
      </w:numPr>
      <w:autoSpaceDE/>
      <w:autoSpaceDN/>
    </w:pPr>
    <w:rPr>
      <w:rFonts w:ascii="Cambria" w:hAnsi="Cambria"/>
      <w:i/>
      <w:iCs/>
      <w:color w:val="4F81BD"/>
      <w:spacing w:val="15"/>
      <w:sz w:val="24"/>
      <w:szCs w:val="24"/>
      <w:lang w:eastAsia="pl-PL"/>
    </w:rPr>
  </w:style>
  <w:style w:type="character" w:customStyle="1" w:styleId="PodtytuZnak">
    <w:name w:val="Podtytuł Znak"/>
    <w:basedOn w:val="Domylnaczcionkaakapitu"/>
    <w:link w:val="Podtytu"/>
    <w:uiPriority w:val="99"/>
    <w:rsid w:val="005211AB"/>
    <w:rPr>
      <w:rFonts w:ascii="Cambria" w:eastAsia="Times New Roman" w:hAnsi="Cambria" w:cs="Times New Roman"/>
      <w:i/>
      <w:iCs/>
      <w:color w:val="4F81BD"/>
      <w:spacing w:val="15"/>
      <w:sz w:val="24"/>
      <w:szCs w:val="24"/>
      <w:lang w:val="pl-PL" w:eastAsia="pl-PL"/>
    </w:rPr>
  </w:style>
  <w:style w:type="character" w:styleId="Pogrubienie">
    <w:name w:val="Strong"/>
    <w:aliases w:val="Tekst treści + MS Reference Sans Serif,126 pt"/>
    <w:basedOn w:val="Domylnaczcionkaakapitu"/>
    <w:uiPriority w:val="22"/>
    <w:qFormat/>
    <w:rsid w:val="005211AB"/>
    <w:rPr>
      <w:b/>
      <w:bCs/>
    </w:rPr>
  </w:style>
  <w:style w:type="paragraph" w:customStyle="1" w:styleId="TableText">
    <w:name w:val="Table Text"/>
    <w:basedOn w:val="Normalny"/>
    <w:uiPriority w:val="99"/>
    <w:rsid w:val="005211AB"/>
    <w:pPr>
      <w:widowControl/>
    </w:pPr>
    <w:rPr>
      <w:noProof/>
      <w:sz w:val="20"/>
      <w:szCs w:val="20"/>
      <w:lang w:val="en-US" w:eastAsia="pl-PL"/>
    </w:rPr>
  </w:style>
  <w:style w:type="numbering" w:customStyle="1" w:styleId="Styl1">
    <w:name w:val="Styl1"/>
    <w:rsid w:val="005211AB"/>
    <w:pPr>
      <w:numPr>
        <w:numId w:val="31"/>
      </w:numPr>
    </w:pPr>
  </w:style>
  <w:style w:type="numbering" w:customStyle="1" w:styleId="Styl2">
    <w:name w:val="Styl2"/>
    <w:rsid w:val="005211AB"/>
    <w:pPr>
      <w:numPr>
        <w:numId w:val="32"/>
      </w:numPr>
    </w:pPr>
  </w:style>
  <w:style w:type="paragraph" w:customStyle="1" w:styleId="Text">
    <w:name w:val="Text"/>
    <w:basedOn w:val="Normalny"/>
    <w:rsid w:val="005211AB"/>
    <w:pPr>
      <w:widowControl/>
      <w:suppressAutoHyphens/>
      <w:autoSpaceDE/>
      <w:autoSpaceDN/>
      <w:spacing w:after="240"/>
      <w:ind w:firstLine="1440"/>
    </w:pPr>
    <w:rPr>
      <w:rFonts w:eastAsia="Calibri"/>
      <w:sz w:val="24"/>
      <w:szCs w:val="20"/>
      <w:lang w:val="en-US" w:eastAsia="ar-SA"/>
    </w:rPr>
  </w:style>
  <w:style w:type="paragraph" w:customStyle="1" w:styleId="WypunktowanieKOEFS">
    <w:name w:val="Wypunktowanie KOEFS"/>
    <w:basedOn w:val="Normalny"/>
    <w:next w:val="Normalny"/>
    <w:rsid w:val="005211AB"/>
    <w:pPr>
      <w:widowControl/>
      <w:numPr>
        <w:numId w:val="33"/>
      </w:numPr>
      <w:autoSpaceDE/>
      <w:autoSpaceDN/>
      <w:spacing w:line="360" w:lineRule="auto"/>
      <w:jc w:val="both"/>
    </w:pPr>
    <w:rPr>
      <w:rFonts w:ascii="Calibri" w:eastAsia="Calibri" w:hAnsi="Calibri"/>
    </w:rPr>
  </w:style>
  <w:style w:type="character" w:styleId="UyteHipercze">
    <w:name w:val="FollowedHyperlink"/>
    <w:basedOn w:val="Domylnaczcionkaakapitu"/>
    <w:uiPriority w:val="99"/>
    <w:semiHidden/>
    <w:unhideWhenUsed/>
    <w:rsid w:val="005211AB"/>
    <w:rPr>
      <w:color w:val="800080"/>
      <w:u w:val="single"/>
    </w:rPr>
  </w:style>
  <w:style w:type="character" w:customStyle="1" w:styleId="TekstkomentarzaZnak1">
    <w:name w:val="Tekst komentarza Znak1"/>
    <w:basedOn w:val="Domylnaczcionkaakapitu"/>
    <w:semiHidden/>
    <w:locked/>
    <w:rsid w:val="005211AB"/>
    <w:rPr>
      <w:rFonts w:ascii="Times New Roman" w:eastAsia="Arial Unicode MS" w:hAnsi="Times New Roman" w:cs="Times New Roman"/>
      <w:kern w:val="2"/>
      <w:sz w:val="20"/>
      <w:szCs w:val="20"/>
    </w:rPr>
  </w:style>
  <w:style w:type="paragraph" w:styleId="Poprawka">
    <w:name w:val="Revision"/>
    <w:hidden/>
    <w:uiPriority w:val="99"/>
    <w:semiHidden/>
    <w:rsid w:val="005211AB"/>
    <w:pPr>
      <w:widowControl/>
      <w:autoSpaceDE/>
      <w:autoSpaceDN/>
    </w:pPr>
    <w:rPr>
      <w:rFonts w:ascii="Calibri" w:eastAsia="Calibri" w:hAnsi="Calibri" w:cs="Times New Roman"/>
      <w:lang w:val="pl-PL"/>
    </w:rPr>
  </w:style>
  <w:style w:type="paragraph" w:styleId="Zwykytekst">
    <w:name w:val="Plain Text"/>
    <w:basedOn w:val="Normalny"/>
    <w:link w:val="ZwykytekstZnak"/>
    <w:uiPriority w:val="99"/>
    <w:unhideWhenUsed/>
    <w:rsid w:val="005211AB"/>
    <w:pPr>
      <w:widowControl/>
      <w:autoSpaceDE/>
      <w:autoSpaceDN/>
    </w:pPr>
    <w:rPr>
      <w:rFonts w:ascii="Consolas" w:eastAsia="Calibri" w:hAnsi="Consolas"/>
      <w:sz w:val="21"/>
      <w:szCs w:val="21"/>
    </w:rPr>
  </w:style>
  <w:style w:type="character" w:customStyle="1" w:styleId="ZwykytekstZnak">
    <w:name w:val="Zwykły tekst Znak"/>
    <w:basedOn w:val="Domylnaczcionkaakapitu"/>
    <w:link w:val="Zwykytekst"/>
    <w:uiPriority w:val="99"/>
    <w:rsid w:val="005211AB"/>
    <w:rPr>
      <w:rFonts w:ascii="Consolas" w:eastAsia="Calibri" w:hAnsi="Consolas" w:cs="Times New Roman"/>
      <w:sz w:val="21"/>
      <w:szCs w:val="21"/>
      <w:lang w:val="pl-PL"/>
    </w:rPr>
  </w:style>
  <w:style w:type="paragraph" w:customStyle="1" w:styleId="CM19">
    <w:name w:val="CM19"/>
    <w:basedOn w:val="Default"/>
    <w:next w:val="Default"/>
    <w:uiPriority w:val="99"/>
    <w:rsid w:val="005211AB"/>
    <w:pPr>
      <w:widowControl w:val="0"/>
    </w:pPr>
    <w:rPr>
      <w:rFonts w:ascii="Calibri" w:hAnsi="Calibri"/>
      <w:color w:val="auto"/>
    </w:rPr>
  </w:style>
  <w:style w:type="paragraph" w:customStyle="1" w:styleId="CM2">
    <w:name w:val="CM2"/>
    <w:basedOn w:val="Default"/>
    <w:next w:val="Default"/>
    <w:uiPriority w:val="99"/>
    <w:rsid w:val="005211AB"/>
    <w:pPr>
      <w:widowControl w:val="0"/>
      <w:spacing w:line="293" w:lineRule="atLeast"/>
    </w:pPr>
    <w:rPr>
      <w:rFonts w:ascii="Calibri" w:hAnsi="Calibri"/>
      <w:color w:val="auto"/>
    </w:rPr>
  </w:style>
  <w:style w:type="paragraph" w:customStyle="1" w:styleId="CM18">
    <w:name w:val="CM18"/>
    <w:basedOn w:val="Default"/>
    <w:next w:val="Default"/>
    <w:uiPriority w:val="99"/>
    <w:rsid w:val="005211AB"/>
    <w:pPr>
      <w:widowControl w:val="0"/>
    </w:pPr>
    <w:rPr>
      <w:rFonts w:ascii="Calibri" w:hAnsi="Calibri"/>
      <w:color w:val="auto"/>
    </w:rPr>
  </w:style>
  <w:style w:type="paragraph" w:customStyle="1" w:styleId="CM22">
    <w:name w:val="CM22"/>
    <w:basedOn w:val="Default"/>
    <w:next w:val="Default"/>
    <w:uiPriority w:val="99"/>
    <w:rsid w:val="005211AB"/>
    <w:pPr>
      <w:widowControl w:val="0"/>
    </w:pPr>
    <w:rPr>
      <w:rFonts w:ascii="Calibri" w:hAnsi="Calibri"/>
      <w:color w:val="auto"/>
    </w:rPr>
  </w:style>
  <w:style w:type="paragraph" w:customStyle="1" w:styleId="CM21">
    <w:name w:val="CM21"/>
    <w:basedOn w:val="Default"/>
    <w:next w:val="Default"/>
    <w:uiPriority w:val="99"/>
    <w:rsid w:val="005211AB"/>
    <w:pPr>
      <w:widowControl w:val="0"/>
    </w:pPr>
    <w:rPr>
      <w:rFonts w:ascii="Calibri" w:hAnsi="Calibri"/>
      <w:color w:val="auto"/>
    </w:rPr>
  </w:style>
  <w:style w:type="paragraph" w:customStyle="1" w:styleId="Akapitzlist2">
    <w:name w:val="Akapit z listą2"/>
    <w:basedOn w:val="Normalny"/>
    <w:uiPriority w:val="99"/>
    <w:rsid w:val="005211AB"/>
    <w:pPr>
      <w:widowControl/>
      <w:autoSpaceDE/>
      <w:autoSpaceDN/>
      <w:spacing w:after="200" w:line="276" w:lineRule="auto"/>
      <w:ind w:left="720"/>
      <w:contextualSpacing/>
    </w:pPr>
    <w:rPr>
      <w:rFonts w:ascii="Calibri" w:hAnsi="Calibri"/>
    </w:rPr>
  </w:style>
  <w:style w:type="paragraph" w:styleId="Nagwekspisutreci">
    <w:name w:val="TOC Heading"/>
    <w:basedOn w:val="Nagwek1"/>
    <w:next w:val="Normalny"/>
    <w:uiPriority w:val="39"/>
    <w:qFormat/>
    <w:rsid w:val="005211AB"/>
    <w:pPr>
      <w:keepNext/>
      <w:keepLines/>
      <w:widowControl/>
      <w:autoSpaceDE/>
      <w:autoSpaceDN/>
      <w:spacing w:before="480" w:line="276" w:lineRule="auto"/>
      <w:ind w:left="0"/>
      <w:outlineLvl w:val="9"/>
    </w:pPr>
    <w:rPr>
      <w:rFonts w:ascii="Cambria" w:hAnsi="Cambria"/>
      <w:bCs w:val="0"/>
      <w:color w:val="365F91"/>
      <w:sz w:val="28"/>
      <w:szCs w:val="28"/>
    </w:rPr>
  </w:style>
  <w:style w:type="paragraph" w:styleId="Spistreci3">
    <w:name w:val="toc 3"/>
    <w:basedOn w:val="Normalny"/>
    <w:next w:val="Normalny"/>
    <w:autoRedefine/>
    <w:uiPriority w:val="39"/>
    <w:qFormat/>
    <w:rsid w:val="005211AB"/>
    <w:pPr>
      <w:widowControl/>
      <w:autoSpaceDE/>
      <w:autoSpaceDN/>
      <w:spacing w:after="100" w:line="276" w:lineRule="auto"/>
      <w:ind w:left="440"/>
    </w:pPr>
    <w:rPr>
      <w:rFonts w:ascii="Calibri" w:hAnsi="Calibri"/>
    </w:rPr>
  </w:style>
  <w:style w:type="paragraph" w:styleId="Tekstpodstawowywcity3">
    <w:name w:val="Body Text Indent 3"/>
    <w:basedOn w:val="Normalny"/>
    <w:link w:val="Tekstpodstawowywcity3Znak"/>
    <w:unhideWhenUsed/>
    <w:rsid w:val="005211AB"/>
    <w:pPr>
      <w:widowControl/>
      <w:autoSpaceDE/>
      <w:autoSpaceDN/>
      <w:spacing w:after="120"/>
      <w:ind w:left="283"/>
    </w:pPr>
    <w:rPr>
      <w:sz w:val="16"/>
      <w:szCs w:val="16"/>
      <w:lang w:eastAsia="pl-PL"/>
    </w:rPr>
  </w:style>
  <w:style w:type="character" w:customStyle="1" w:styleId="Tekstpodstawowywcity3Znak">
    <w:name w:val="Tekst podstawowy wcięty 3 Znak"/>
    <w:basedOn w:val="Domylnaczcionkaakapitu"/>
    <w:link w:val="Tekstpodstawowywcity3"/>
    <w:rsid w:val="005211AB"/>
    <w:rPr>
      <w:rFonts w:ascii="Times New Roman" w:eastAsia="Times New Roman" w:hAnsi="Times New Roman" w:cs="Times New Roman"/>
      <w:sz w:val="16"/>
      <w:szCs w:val="16"/>
      <w:lang w:val="pl-PL" w:eastAsia="pl-PL"/>
    </w:rPr>
  </w:style>
  <w:style w:type="paragraph" w:customStyle="1" w:styleId="Akapitzlist3">
    <w:name w:val="Akapit z listą3"/>
    <w:basedOn w:val="Normalny"/>
    <w:rsid w:val="005211AB"/>
    <w:pPr>
      <w:widowControl/>
      <w:autoSpaceDE/>
      <w:autoSpaceDN/>
      <w:spacing w:after="200" w:line="276" w:lineRule="auto"/>
      <w:ind w:left="720"/>
      <w:contextualSpacing/>
    </w:pPr>
    <w:rPr>
      <w:rFonts w:ascii="Calibri" w:hAnsi="Calibri"/>
    </w:rPr>
  </w:style>
  <w:style w:type="paragraph" w:customStyle="1" w:styleId="TekstnormalnyKOEFS">
    <w:name w:val="Tekst normalny KOEFS"/>
    <w:basedOn w:val="Normalny"/>
    <w:rsid w:val="005211AB"/>
    <w:pPr>
      <w:widowControl/>
      <w:autoSpaceDE/>
      <w:autoSpaceDN/>
      <w:spacing w:line="360" w:lineRule="auto"/>
      <w:ind w:firstLine="397"/>
      <w:jc w:val="both"/>
    </w:pPr>
    <w:rPr>
      <w:rFonts w:ascii="Calibri" w:eastAsia="Calibri" w:hAnsi="Calibri"/>
    </w:rPr>
  </w:style>
  <w:style w:type="paragraph" w:styleId="Listapunktowana">
    <w:name w:val="List Bullet"/>
    <w:basedOn w:val="Normalny"/>
    <w:rsid w:val="005211AB"/>
    <w:pPr>
      <w:numPr>
        <w:numId w:val="34"/>
      </w:numPr>
      <w:suppressAutoHyphens/>
      <w:autoSpaceDE/>
      <w:autoSpaceDN/>
      <w:contextualSpacing/>
    </w:pPr>
    <w:rPr>
      <w:rFonts w:eastAsia="Arial Unicode MS"/>
      <w:kern w:val="1"/>
      <w:sz w:val="24"/>
      <w:szCs w:val="24"/>
      <w:lang w:eastAsia="uk-UA"/>
    </w:rPr>
  </w:style>
  <w:style w:type="paragraph" w:customStyle="1" w:styleId="BodyA">
    <w:name w:val="Body A"/>
    <w:rsid w:val="005211AB"/>
    <w:pPr>
      <w:widowControl/>
      <w:pBdr>
        <w:top w:val="nil"/>
        <w:left w:val="nil"/>
        <w:bottom w:val="nil"/>
        <w:right w:val="nil"/>
        <w:between w:val="nil"/>
        <w:bar w:val="nil"/>
      </w:pBdr>
      <w:autoSpaceDE/>
      <w:autoSpaceDN/>
    </w:pPr>
    <w:rPr>
      <w:rFonts w:ascii="Helvetica" w:eastAsia="Arial Unicode MS" w:hAnsi="Arial Unicode MS" w:cs="Arial Unicode MS"/>
      <w:color w:val="000000"/>
      <w:u w:color="000000"/>
      <w:bdr w:val="nil"/>
      <w:lang w:val="pl-PL" w:eastAsia="pl-PL"/>
    </w:rPr>
  </w:style>
  <w:style w:type="character" w:customStyle="1" w:styleId="apple-converted-space">
    <w:name w:val="apple-converted-space"/>
    <w:basedOn w:val="Domylnaczcionkaakapitu"/>
    <w:rsid w:val="005211AB"/>
  </w:style>
  <w:style w:type="paragraph" w:styleId="Zagicieoddouformularza">
    <w:name w:val="HTML Bottom of Form"/>
    <w:basedOn w:val="Normalny"/>
    <w:next w:val="Normalny"/>
    <w:link w:val="ZagicieoddouformularzaZnak"/>
    <w:hidden/>
    <w:uiPriority w:val="99"/>
    <w:semiHidden/>
    <w:unhideWhenUsed/>
    <w:rsid w:val="005211AB"/>
    <w:pPr>
      <w:widowControl/>
      <w:pBdr>
        <w:top w:val="single" w:sz="6" w:space="1" w:color="auto"/>
      </w:pBdr>
      <w:autoSpaceDE/>
      <w:autoSpaceDN/>
      <w:jc w:val="center"/>
    </w:pPr>
    <w:rPr>
      <w:rFonts w:ascii="Arial"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5211AB"/>
    <w:rPr>
      <w:rFonts w:ascii="Arial" w:eastAsia="Times New Roman" w:hAnsi="Arial" w:cs="Arial"/>
      <w:vanish/>
      <w:sz w:val="16"/>
      <w:szCs w:val="16"/>
      <w:lang w:val="pl-PL" w:eastAsia="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rsid w:val="005211AB"/>
    <w:rPr>
      <w:rFonts w:ascii="Times New Roman" w:eastAsia="Times New Roman" w:hAnsi="Times New Roman" w:cs="Times New Roman"/>
      <w:lang w:val="pl-PL"/>
    </w:rPr>
  </w:style>
  <w:style w:type="paragraph" w:customStyle="1" w:styleId="Kropki">
    <w:name w:val="Kropki"/>
    <w:basedOn w:val="Normalny"/>
    <w:rsid w:val="005211AB"/>
    <w:pPr>
      <w:widowControl/>
      <w:tabs>
        <w:tab w:val="left" w:leader="dot" w:pos="9072"/>
      </w:tabs>
      <w:autoSpaceDE/>
      <w:autoSpaceDN/>
      <w:spacing w:line="360" w:lineRule="auto"/>
      <w:jc w:val="right"/>
    </w:pPr>
    <w:rPr>
      <w:rFonts w:ascii="Arial" w:hAnsi="Arial"/>
      <w:sz w:val="24"/>
      <w:szCs w:val="20"/>
      <w:lang w:eastAsia="ar-SA"/>
    </w:rPr>
  </w:style>
  <w:style w:type="paragraph" w:customStyle="1" w:styleId="pkt">
    <w:name w:val="pkt"/>
    <w:basedOn w:val="Normalny"/>
    <w:link w:val="pktZnak"/>
    <w:rsid w:val="005211AB"/>
    <w:pPr>
      <w:widowControl/>
      <w:autoSpaceDE/>
      <w:autoSpaceDN/>
      <w:spacing w:before="60" w:after="60"/>
      <w:ind w:left="851" w:hanging="295"/>
      <w:jc w:val="both"/>
    </w:pPr>
    <w:rPr>
      <w:sz w:val="24"/>
      <w:szCs w:val="20"/>
      <w:lang w:eastAsia="pl-PL"/>
    </w:rPr>
  </w:style>
  <w:style w:type="character" w:customStyle="1" w:styleId="pktZnak">
    <w:name w:val="pkt Znak"/>
    <w:link w:val="pkt"/>
    <w:rsid w:val="005211AB"/>
    <w:rPr>
      <w:rFonts w:ascii="Times New Roman" w:eastAsia="Times New Roman" w:hAnsi="Times New Roman" w:cs="Times New Roman"/>
      <w:sz w:val="24"/>
      <w:szCs w:val="20"/>
      <w:lang w:val="pl-PL" w:eastAsia="pl-PL"/>
    </w:rPr>
  </w:style>
  <w:style w:type="numbering" w:customStyle="1" w:styleId="WWNum2">
    <w:name w:val="WWNum2"/>
    <w:basedOn w:val="Bezlisty"/>
    <w:rsid w:val="005211AB"/>
    <w:pPr>
      <w:numPr>
        <w:numId w:val="35"/>
      </w:numPr>
    </w:pPr>
  </w:style>
  <w:style w:type="character" w:styleId="Tekstzastpczy">
    <w:name w:val="Placeholder Text"/>
    <w:basedOn w:val="Domylnaczcionkaakapitu"/>
    <w:uiPriority w:val="99"/>
    <w:semiHidden/>
    <w:rsid w:val="005211AB"/>
    <w:rPr>
      <w:color w:val="808080"/>
    </w:rPr>
  </w:style>
  <w:style w:type="character" w:customStyle="1" w:styleId="hps">
    <w:name w:val="hps"/>
    <w:rsid w:val="005211AB"/>
  </w:style>
  <w:style w:type="paragraph" w:styleId="Mapadokumentu">
    <w:name w:val="Document Map"/>
    <w:aliases w:val="Plan dokumentu"/>
    <w:basedOn w:val="Normalny"/>
    <w:link w:val="MapadokumentuZnak"/>
    <w:uiPriority w:val="99"/>
    <w:semiHidden/>
    <w:unhideWhenUsed/>
    <w:rsid w:val="005211AB"/>
    <w:pPr>
      <w:widowControl/>
      <w:autoSpaceDE/>
      <w:autoSpaceDN/>
    </w:pPr>
    <w:rPr>
      <w:rFonts w:ascii="Tahoma" w:hAnsi="Tahoma" w:cs="Tahoma"/>
      <w:sz w:val="16"/>
      <w:szCs w:val="16"/>
      <w:lang w:eastAsia="pl-PL"/>
    </w:rPr>
  </w:style>
  <w:style w:type="character" w:customStyle="1" w:styleId="MapadokumentuZnak">
    <w:name w:val="Mapa dokumentu Znak"/>
    <w:aliases w:val="Plan dokumentu Znak1"/>
    <w:basedOn w:val="Domylnaczcionkaakapitu"/>
    <w:link w:val="Mapadokumentu"/>
    <w:uiPriority w:val="99"/>
    <w:semiHidden/>
    <w:rsid w:val="005211AB"/>
    <w:rPr>
      <w:rFonts w:ascii="Tahoma" w:eastAsia="Times New Roman" w:hAnsi="Tahoma" w:cs="Tahoma"/>
      <w:sz w:val="16"/>
      <w:szCs w:val="16"/>
      <w:lang w:val="pl-PL" w:eastAsia="pl-PL"/>
    </w:rPr>
  </w:style>
  <w:style w:type="character" w:customStyle="1" w:styleId="Teksttreci">
    <w:name w:val="Tekst treści_"/>
    <w:basedOn w:val="Domylnaczcionkaakapitu"/>
    <w:link w:val="Teksttreci1"/>
    <w:uiPriority w:val="99"/>
    <w:rsid w:val="005211AB"/>
    <w:rPr>
      <w:rFonts w:ascii="Times New Roman" w:hAnsi="Times New Roman"/>
      <w:sz w:val="21"/>
      <w:szCs w:val="21"/>
      <w:shd w:val="clear" w:color="auto" w:fill="FFFFFF"/>
    </w:rPr>
  </w:style>
  <w:style w:type="paragraph" w:customStyle="1" w:styleId="Teksttreci1">
    <w:name w:val="Tekst treści1"/>
    <w:basedOn w:val="Normalny"/>
    <w:link w:val="Teksttreci"/>
    <w:uiPriority w:val="99"/>
    <w:rsid w:val="005211AB"/>
    <w:pPr>
      <w:shd w:val="clear" w:color="auto" w:fill="FFFFFF"/>
      <w:autoSpaceDE/>
      <w:autoSpaceDN/>
      <w:spacing w:after="780" w:line="269" w:lineRule="exact"/>
      <w:ind w:hanging="420"/>
      <w:jc w:val="center"/>
    </w:pPr>
    <w:rPr>
      <w:rFonts w:eastAsiaTheme="minorHAnsi" w:cstheme="minorBidi"/>
      <w:sz w:val="21"/>
      <w:szCs w:val="21"/>
      <w:lang w:val="en-US"/>
    </w:rPr>
  </w:style>
  <w:style w:type="numbering" w:customStyle="1" w:styleId="WWNum1">
    <w:name w:val="WWNum1"/>
    <w:basedOn w:val="Bezlisty"/>
    <w:rsid w:val="005211AB"/>
    <w:pPr>
      <w:numPr>
        <w:numId w:val="36"/>
      </w:numPr>
    </w:pPr>
  </w:style>
  <w:style w:type="paragraph" w:customStyle="1" w:styleId="CMSHeadL7">
    <w:name w:val="CMS Head L7"/>
    <w:basedOn w:val="Normalny"/>
    <w:rsid w:val="005211AB"/>
    <w:pPr>
      <w:widowControl/>
      <w:numPr>
        <w:ilvl w:val="6"/>
        <w:numId w:val="37"/>
      </w:numPr>
      <w:autoSpaceDE/>
      <w:autoSpaceDN/>
      <w:spacing w:after="240"/>
      <w:outlineLvl w:val="6"/>
    </w:pPr>
    <w:rPr>
      <w:szCs w:val="24"/>
      <w:lang w:val="en-GB"/>
    </w:rPr>
  </w:style>
  <w:style w:type="paragraph" w:customStyle="1" w:styleId="Nagwek110">
    <w:name w:val="Nagłówek 110"/>
    <w:basedOn w:val="Standard"/>
    <w:next w:val="Normalny"/>
    <w:rsid w:val="005211AB"/>
    <w:pPr>
      <w:keepNext/>
      <w:jc w:val="center"/>
      <w:outlineLvl w:val="0"/>
    </w:pPr>
    <w:rPr>
      <w:sz w:val="24"/>
    </w:rPr>
  </w:style>
  <w:style w:type="paragraph" w:customStyle="1" w:styleId="Nagwek111">
    <w:name w:val="Nagłówek 111"/>
    <w:basedOn w:val="Standard"/>
    <w:next w:val="Normalny"/>
    <w:rsid w:val="000431C3"/>
    <w:pPr>
      <w:keepNext/>
      <w:jc w:val="center"/>
      <w:outlineLvl w:val="0"/>
    </w:pPr>
    <w:rPr>
      <w:sz w:val="24"/>
    </w:rPr>
  </w:style>
  <w:style w:type="paragraph" w:customStyle="1" w:styleId="a">
    <w:basedOn w:val="Normalny"/>
    <w:next w:val="Mapadokumentu"/>
    <w:link w:val="PlandokumentuZnak"/>
    <w:uiPriority w:val="99"/>
    <w:unhideWhenUsed/>
    <w:rsid w:val="000431C3"/>
    <w:pPr>
      <w:widowControl/>
      <w:autoSpaceDE/>
      <w:autoSpaceDN/>
    </w:pPr>
    <w:rPr>
      <w:rFonts w:ascii="Tahoma" w:hAnsi="Tahoma" w:cs="Tahoma"/>
      <w:sz w:val="16"/>
      <w:szCs w:val="16"/>
      <w:lang w:val="en-US"/>
    </w:rPr>
  </w:style>
  <w:style w:type="character" w:customStyle="1" w:styleId="PlandokumentuZnak">
    <w:name w:val="Plan dokumentu Znak"/>
    <w:link w:val="a"/>
    <w:uiPriority w:val="99"/>
    <w:semiHidden/>
    <w:rsid w:val="000431C3"/>
    <w:rPr>
      <w:rFonts w:ascii="Tahoma" w:eastAsia="Times New Roman" w:hAnsi="Tahoma" w:cs="Tahoma"/>
      <w:sz w:val="16"/>
      <w:szCs w:val="16"/>
    </w:rPr>
  </w:style>
  <w:style w:type="paragraph" w:customStyle="1" w:styleId="m40">
    <w:name w:val="m40"/>
    <w:basedOn w:val="Normalny"/>
    <w:rsid w:val="000431C3"/>
    <w:pPr>
      <w:widowControl/>
      <w:autoSpaceDE/>
      <w:autoSpaceDN/>
      <w:spacing w:before="100" w:beforeAutospacing="1" w:after="100" w:afterAutospacing="1"/>
    </w:pPr>
    <w:rPr>
      <w:sz w:val="24"/>
      <w:szCs w:val="24"/>
      <w:lang w:eastAsia="pl-PL"/>
    </w:rPr>
  </w:style>
  <w:style w:type="character" w:styleId="Uwydatnienie">
    <w:name w:val="Emphasis"/>
    <w:qFormat/>
    <w:rsid w:val="000431C3"/>
    <w:rPr>
      <w:i/>
      <w:iCs/>
    </w:rPr>
  </w:style>
  <w:style w:type="numbering" w:customStyle="1" w:styleId="WWNum201">
    <w:name w:val="WWNum201"/>
    <w:basedOn w:val="Bezlisty"/>
    <w:rsid w:val="000431C3"/>
  </w:style>
  <w:style w:type="numbering" w:customStyle="1" w:styleId="Styl11">
    <w:name w:val="Styl11"/>
    <w:rsid w:val="000431C3"/>
  </w:style>
  <w:style w:type="numbering" w:customStyle="1" w:styleId="WWNum181">
    <w:name w:val="WWNum181"/>
    <w:basedOn w:val="Bezlisty"/>
    <w:rsid w:val="000431C3"/>
    <w:pPr>
      <w:numPr>
        <w:numId w:val="109"/>
      </w:numPr>
    </w:pPr>
  </w:style>
  <w:style w:type="numbering" w:customStyle="1" w:styleId="WWNum241">
    <w:name w:val="WWNum241"/>
    <w:basedOn w:val="Bezlisty"/>
    <w:rsid w:val="000431C3"/>
  </w:style>
  <w:style w:type="numbering" w:customStyle="1" w:styleId="WWNum191">
    <w:name w:val="WWNum191"/>
    <w:basedOn w:val="Bezlisty"/>
    <w:rsid w:val="000431C3"/>
  </w:style>
  <w:style w:type="numbering" w:customStyle="1" w:styleId="WWNum161">
    <w:name w:val="WWNum161"/>
    <w:basedOn w:val="Bezlisty"/>
    <w:rsid w:val="000431C3"/>
  </w:style>
  <w:style w:type="numbering" w:customStyle="1" w:styleId="WWNum381">
    <w:name w:val="WWNum381"/>
    <w:basedOn w:val="Bezlisty"/>
    <w:rsid w:val="000431C3"/>
  </w:style>
  <w:style w:type="numbering" w:customStyle="1" w:styleId="WWNum251">
    <w:name w:val="WWNum251"/>
    <w:basedOn w:val="Bezlisty"/>
    <w:rsid w:val="000431C3"/>
  </w:style>
  <w:style w:type="numbering" w:customStyle="1" w:styleId="WWNum202">
    <w:name w:val="WWNum202"/>
    <w:basedOn w:val="Bezlisty"/>
    <w:rsid w:val="000431C3"/>
  </w:style>
  <w:style w:type="numbering" w:customStyle="1" w:styleId="Styl12">
    <w:name w:val="Styl12"/>
    <w:rsid w:val="000431C3"/>
  </w:style>
  <w:style w:type="numbering" w:customStyle="1" w:styleId="Styl21">
    <w:name w:val="Styl21"/>
    <w:rsid w:val="000431C3"/>
  </w:style>
  <w:style w:type="character" w:customStyle="1" w:styleId="MapadokumentuZnak2">
    <w:name w:val="Mapa dokumentu Znak2"/>
    <w:uiPriority w:val="99"/>
    <w:semiHidden/>
    <w:rsid w:val="000431C3"/>
    <w:rPr>
      <w:rFonts w:ascii="Tahoma" w:eastAsia="Times New Roman" w:hAnsi="Tahoma"/>
      <w:sz w:val="16"/>
      <w:szCs w:val="16"/>
      <w:lang w:val="x-none" w:eastAsia="x-none"/>
    </w:rPr>
  </w:style>
  <w:style w:type="paragraph" w:customStyle="1" w:styleId="Tekstpodstawowywcity21">
    <w:name w:val="Tekst podstawowy wcięty 21"/>
    <w:basedOn w:val="Normalny"/>
    <w:rsid w:val="000431C3"/>
    <w:pPr>
      <w:widowControl/>
      <w:suppressAutoHyphens/>
      <w:autoSpaceDE/>
      <w:autoSpaceDN/>
      <w:spacing w:line="284" w:lineRule="atLeast"/>
      <w:ind w:left="375" w:firstLine="480"/>
      <w:jc w:val="both"/>
    </w:pPr>
    <w:rPr>
      <w:kern w:val="1"/>
      <w:sz w:val="26"/>
      <w:szCs w:val="26"/>
      <w:lang w:eastAsia="pl-PL"/>
    </w:rPr>
  </w:style>
  <w:style w:type="paragraph" w:customStyle="1" w:styleId="tekst-tabelka-lub-formularz">
    <w:name w:val="tekst-tabelka-lub-formularz"/>
    <w:basedOn w:val="Normalny"/>
    <w:rsid w:val="000431C3"/>
    <w:pPr>
      <w:keepLines/>
      <w:widowControl/>
      <w:tabs>
        <w:tab w:val="left" w:pos="2540"/>
      </w:tabs>
      <w:autoSpaceDE/>
      <w:autoSpaceDN/>
      <w:spacing w:line="220" w:lineRule="exact"/>
      <w:jc w:val="both"/>
    </w:pPr>
    <w:rPr>
      <w:rFonts w:ascii="SlimbachItcTEE" w:hAnsi="SlimbachItcTEE"/>
      <w:noProof/>
      <w:sz w:val="18"/>
      <w:szCs w:val="20"/>
      <w:lang w:eastAsia="pl-PL"/>
    </w:rPr>
  </w:style>
  <w:style w:type="numbering" w:customStyle="1" w:styleId="WWNum1811">
    <w:name w:val="WWNum1811"/>
    <w:basedOn w:val="Bezlisty"/>
    <w:rsid w:val="000431C3"/>
  </w:style>
  <w:style w:type="numbering" w:customStyle="1" w:styleId="WWNum2411">
    <w:name w:val="WWNum2411"/>
    <w:basedOn w:val="Bezlisty"/>
    <w:rsid w:val="000431C3"/>
  </w:style>
  <w:style w:type="numbering" w:customStyle="1" w:styleId="WWNum1911">
    <w:name w:val="WWNum1911"/>
    <w:basedOn w:val="Bezlisty"/>
    <w:rsid w:val="000431C3"/>
  </w:style>
  <w:style w:type="numbering" w:customStyle="1" w:styleId="WWNum1611">
    <w:name w:val="WWNum1611"/>
    <w:basedOn w:val="Bezlisty"/>
    <w:rsid w:val="000431C3"/>
  </w:style>
  <w:style w:type="numbering" w:customStyle="1" w:styleId="WWNum3811">
    <w:name w:val="WWNum3811"/>
    <w:basedOn w:val="Bezlisty"/>
    <w:rsid w:val="000431C3"/>
  </w:style>
  <w:style w:type="numbering" w:customStyle="1" w:styleId="WWNum2511">
    <w:name w:val="WWNum2511"/>
    <w:basedOn w:val="Bezlisty"/>
    <w:rsid w:val="000431C3"/>
  </w:style>
  <w:style w:type="numbering" w:customStyle="1" w:styleId="WWNum2011">
    <w:name w:val="WWNum2011"/>
    <w:basedOn w:val="Bezlisty"/>
    <w:rsid w:val="000431C3"/>
  </w:style>
  <w:style w:type="numbering" w:customStyle="1" w:styleId="Styl111">
    <w:name w:val="Styl111"/>
    <w:rsid w:val="000431C3"/>
  </w:style>
  <w:style w:type="numbering" w:customStyle="1" w:styleId="Styl211">
    <w:name w:val="Styl211"/>
    <w:rsid w:val="000431C3"/>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0431C3"/>
    <w:pPr>
      <w:widowControl/>
      <w:autoSpaceDE/>
      <w:autoSpaceDN/>
    </w:pPr>
    <w:rPr>
      <w:sz w:val="24"/>
      <w:szCs w:val="24"/>
      <w:lang w:eastAsia="pl-PL"/>
    </w:rPr>
  </w:style>
  <w:style w:type="character" w:styleId="Numerstrony">
    <w:name w:val="page number"/>
    <w:rsid w:val="000431C3"/>
  </w:style>
  <w:style w:type="paragraph" w:customStyle="1" w:styleId="Normalny12">
    <w:name w:val="Normalny 12"/>
    <w:basedOn w:val="Normalny"/>
    <w:rsid w:val="000431C3"/>
    <w:pPr>
      <w:widowControl/>
      <w:autoSpaceDE/>
      <w:autoSpaceDN/>
    </w:pPr>
    <w:rPr>
      <w:sz w:val="20"/>
      <w:szCs w:val="20"/>
      <w:lang w:eastAsia="pl-PL"/>
    </w:rPr>
  </w:style>
  <w:style w:type="paragraph" w:customStyle="1" w:styleId="Blockquote">
    <w:name w:val="Blockquote"/>
    <w:basedOn w:val="Normalny"/>
    <w:rsid w:val="000431C3"/>
    <w:pPr>
      <w:widowControl/>
      <w:autoSpaceDE/>
      <w:autoSpaceDN/>
      <w:spacing w:before="100" w:after="100"/>
      <w:ind w:left="360" w:right="360"/>
    </w:pPr>
    <w:rPr>
      <w:snapToGrid w:val="0"/>
      <w:sz w:val="24"/>
      <w:szCs w:val="20"/>
      <w:lang w:eastAsia="pl-PL"/>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0431C3"/>
    <w:pPr>
      <w:widowControl/>
      <w:autoSpaceDE/>
      <w:autoSpaceDN/>
    </w:pPr>
    <w:rPr>
      <w:sz w:val="24"/>
      <w:szCs w:val="24"/>
      <w:lang w:eastAsia="pl-PL"/>
    </w:rPr>
  </w:style>
  <w:style w:type="paragraph" w:customStyle="1" w:styleId="ZnakZnakZnakZnakZnakZnak">
    <w:name w:val="Znak Znak Znak Znak Znak Znak"/>
    <w:basedOn w:val="Normalny"/>
    <w:rsid w:val="000431C3"/>
    <w:pPr>
      <w:widowControl/>
      <w:autoSpaceDE/>
      <w:autoSpaceDN/>
    </w:pPr>
    <w:rPr>
      <w:sz w:val="24"/>
      <w:szCs w:val="24"/>
      <w:lang w:eastAsia="pl-PL"/>
    </w:rPr>
  </w:style>
  <w:style w:type="paragraph" w:customStyle="1" w:styleId="ZnakZnakZnak">
    <w:name w:val="Znak Znak Znak"/>
    <w:basedOn w:val="Normalny"/>
    <w:rsid w:val="000431C3"/>
    <w:pPr>
      <w:widowControl/>
      <w:autoSpaceDE/>
      <w:autoSpaceDN/>
    </w:pPr>
    <w:rPr>
      <w:sz w:val="24"/>
      <w:szCs w:val="24"/>
      <w:lang w:eastAsia="pl-PL"/>
    </w:rPr>
  </w:style>
  <w:style w:type="paragraph" w:customStyle="1" w:styleId="DomylnaczcionkaakapituAkapitZnakZnakZnakZnakZnakZnakZnakZnakZnakZnak">
    <w:name w:val="Domyślna czcionka akapitu Akapit Znak Znak Znak Znak Znak Znak Znak Znak Znak Znak"/>
    <w:basedOn w:val="Normalny"/>
    <w:rsid w:val="000431C3"/>
    <w:pPr>
      <w:widowControl/>
      <w:autoSpaceDE/>
      <w:autoSpaceDN/>
    </w:pPr>
    <w:rPr>
      <w:sz w:val="24"/>
      <w:szCs w:val="24"/>
      <w:lang w:eastAsia="pl-PL"/>
    </w:rPr>
  </w:style>
  <w:style w:type="paragraph" w:customStyle="1" w:styleId="Znak">
    <w:name w:val="Znak"/>
    <w:basedOn w:val="Normalny"/>
    <w:rsid w:val="000431C3"/>
    <w:pPr>
      <w:widowControl/>
      <w:autoSpaceDE/>
      <w:autoSpaceDN/>
    </w:pPr>
    <w:rPr>
      <w:sz w:val="24"/>
      <w:szCs w:val="24"/>
      <w:lang w:eastAsia="pl-PL"/>
    </w:rPr>
  </w:style>
  <w:style w:type="paragraph" w:customStyle="1" w:styleId="ZnakZnakZnak1">
    <w:name w:val="Znak Znak Znak1"/>
    <w:basedOn w:val="Normalny"/>
    <w:rsid w:val="000431C3"/>
    <w:pPr>
      <w:widowControl/>
      <w:autoSpaceDE/>
      <w:autoSpaceDN/>
    </w:pPr>
    <w:rPr>
      <w:sz w:val="24"/>
      <w:szCs w:val="24"/>
      <w:lang w:eastAsia="pl-PL"/>
    </w:rPr>
  </w:style>
  <w:style w:type="paragraph" w:customStyle="1" w:styleId="ZnakZnakZnak1Znak">
    <w:name w:val="Znak Znak Znak1 Znak"/>
    <w:basedOn w:val="Normalny"/>
    <w:rsid w:val="000431C3"/>
    <w:pPr>
      <w:widowControl/>
      <w:autoSpaceDE/>
      <w:autoSpaceDN/>
    </w:pPr>
    <w:rPr>
      <w:sz w:val="24"/>
      <w:szCs w:val="24"/>
      <w:lang w:eastAsia="pl-PL"/>
    </w:rPr>
  </w:style>
  <w:style w:type="character" w:customStyle="1" w:styleId="sbold1">
    <w:name w:val="sbold1"/>
    <w:rsid w:val="000431C3"/>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0431C3"/>
    <w:pPr>
      <w:widowControl/>
      <w:autoSpaceDE/>
      <w:autoSpaceDN/>
    </w:pPr>
    <w:rPr>
      <w:rFonts w:ascii="Arial" w:hAnsi="Arial"/>
      <w:sz w:val="24"/>
      <w:szCs w:val="24"/>
      <w:lang w:eastAsia="pl-PL"/>
    </w:rPr>
  </w:style>
  <w:style w:type="character" w:customStyle="1" w:styleId="BOBZnak">
    <w:name w:val="BOB Znak"/>
    <w:link w:val="BOB"/>
    <w:rsid w:val="000431C3"/>
    <w:rPr>
      <w:rFonts w:ascii="Arial" w:eastAsia="Times New Roman" w:hAnsi="Arial" w:cs="Times New Roman"/>
      <w:sz w:val="24"/>
      <w:szCs w:val="24"/>
      <w:lang w:val="pl-PL" w:eastAsia="pl-PL"/>
    </w:rPr>
  </w:style>
  <w:style w:type="character" w:customStyle="1" w:styleId="czarny11b1">
    <w:name w:val="czarny_11b1"/>
    <w:rsid w:val="000431C3"/>
    <w:rPr>
      <w:rFonts w:ascii="Verdana" w:hAnsi="Verdana" w:hint="default"/>
      <w:b/>
      <w:bCs/>
      <w:i w:val="0"/>
      <w:iCs w:val="0"/>
      <w:smallCaps w:val="0"/>
      <w:color w:val="000000"/>
      <w:sz w:val="17"/>
      <w:szCs w:val="17"/>
    </w:rPr>
  </w:style>
  <w:style w:type="character" w:customStyle="1" w:styleId="cszary101">
    <w:name w:val="c_szary_101"/>
    <w:rsid w:val="000431C3"/>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0431C3"/>
    <w:pPr>
      <w:widowControl/>
      <w:autoSpaceDE/>
      <w:autoSpaceDN/>
    </w:pPr>
    <w:rPr>
      <w:sz w:val="24"/>
      <w:szCs w:val="24"/>
      <w:lang w:eastAsia="pl-PL"/>
    </w:rPr>
  </w:style>
  <w:style w:type="paragraph" w:customStyle="1" w:styleId="ZnakZnakZnak1ZnakZnakZnakZnak">
    <w:name w:val="Znak Znak Znak1 Znak Znak Znak Znak"/>
    <w:basedOn w:val="Normalny"/>
    <w:rsid w:val="000431C3"/>
    <w:pPr>
      <w:widowControl/>
      <w:autoSpaceDE/>
      <w:autoSpaceDN/>
    </w:pPr>
    <w:rPr>
      <w:sz w:val="24"/>
      <w:szCs w:val="24"/>
      <w:lang w:eastAsia="pl-PL"/>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0431C3"/>
    <w:pPr>
      <w:widowControl/>
      <w:autoSpaceDE/>
      <w:autoSpaceDN/>
    </w:pPr>
    <w:rPr>
      <w:sz w:val="24"/>
      <w:szCs w:val="24"/>
      <w:lang w:eastAsia="pl-PL"/>
    </w:rPr>
  </w:style>
  <w:style w:type="paragraph" w:customStyle="1" w:styleId="H4">
    <w:name w:val="H4"/>
    <w:basedOn w:val="Normalny"/>
    <w:next w:val="Normalny"/>
    <w:rsid w:val="000431C3"/>
    <w:pPr>
      <w:keepNext/>
      <w:widowControl/>
      <w:autoSpaceDE/>
      <w:autoSpaceDN/>
      <w:spacing w:before="100" w:after="100"/>
      <w:outlineLvl w:val="4"/>
    </w:pPr>
    <w:rPr>
      <w:b/>
      <w:snapToGrid w:val="0"/>
      <w:sz w:val="24"/>
      <w:szCs w:val="20"/>
      <w:lang w:eastAsia="pl-PL"/>
    </w:rPr>
  </w:style>
  <w:style w:type="paragraph" w:customStyle="1" w:styleId="ZnakZnakZnakZnakZnakZnakZnakZnakZnakZnakZnakZnakZnak">
    <w:name w:val="Znak Znak Znak Znak Znak Znak Znak Znak Znak Znak Znak Znak Znak"/>
    <w:basedOn w:val="Normalny"/>
    <w:rsid w:val="000431C3"/>
    <w:pPr>
      <w:widowControl/>
      <w:autoSpaceDE/>
      <w:autoSpaceDN/>
    </w:pPr>
    <w:rPr>
      <w:sz w:val="24"/>
      <w:szCs w:val="24"/>
      <w:lang w:eastAsia="pl-PL"/>
    </w:rPr>
  </w:style>
  <w:style w:type="paragraph" w:customStyle="1" w:styleId="DomylnaczcionkaakapituAkapitZnakZnakZnakZnakZnakZnakZnak">
    <w:name w:val="Domyślna czcionka akapitu Akapit Znak Znak Znak Znak Znak Znak Znak"/>
    <w:basedOn w:val="Normalny"/>
    <w:rsid w:val="000431C3"/>
    <w:pPr>
      <w:framePr w:hSpace="141" w:wrap="around" w:vAnchor="text" w:hAnchor="margin" w:xAlign="center" w:y="1212"/>
      <w:widowControl/>
      <w:autoSpaceDE/>
      <w:autoSpaceDN/>
      <w:jc w:val="both"/>
    </w:pPr>
    <w:rPr>
      <w:sz w:val="24"/>
      <w:szCs w:val="24"/>
      <w:lang w:eastAsia="pl-PL"/>
    </w:rPr>
  </w:style>
  <w:style w:type="paragraph" w:customStyle="1" w:styleId="p3">
    <w:name w:val="p3"/>
    <w:basedOn w:val="Normalny"/>
    <w:rsid w:val="000431C3"/>
    <w:pPr>
      <w:widowControl/>
      <w:tabs>
        <w:tab w:val="left" w:pos="720"/>
      </w:tabs>
      <w:autoSpaceDE/>
      <w:autoSpaceDN/>
      <w:spacing w:line="280" w:lineRule="auto"/>
      <w:jc w:val="both"/>
    </w:pPr>
    <w:rPr>
      <w:sz w:val="24"/>
      <w:szCs w:val="20"/>
      <w:lang w:eastAsia="pl-PL"/>
    </w:rPr>
  </w:style>
  <w:style w:type="paragraph" w:customStyle="1" w:styleId="ZnakZnakZnakZnakZnakZnakZnakZnakZnakZnakZnakZnakZnakZnakZnakZnak">
    <w:name w:val="Znak Znak Znak Znak Znak Znak Znak Znak Znak Znak Znak Znak Znak Znak Znak Znak"/>
    <w:basedOn w:val="Normalny"/>
    <w:rsid w:val="000431C3"/>
    <w:pPr>
      <w:widowControl/>
      <w:autoSpaceDE/>
      <w:autoSpaceDN/>
    </w:pPr>
    <w:rPr>
      <w:sz w:val="24"/>
      <w:szCs w:val="24"/>
      <w:lang w:eastAsia="pl-PL"/>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0431C3"/>
    <w:pPr>
      <w:widowControl/>
      <w:autoSpaceDE/>
      <w:autoSpaceDN/>
    </w:pPr>
    <w:rPr>
      <w:sz w:val="24"/>
      <w:szCs w:val="24"/>
      <w:lang w:eastAsia="pl-PL"/>
    </w:rPr>
  </w:style>
  <w:style w:type="paragraph" w:customStyle="1" w:styleId="St4-punkt">
    <w:name w:val="St4-punkt"/>
    <w:rsid w:val="000431C3"/>
    <w:pPr>
      <w:widowControl/>
      <w:autoSpaceDE/>
      <w:autoSpaceDN/>
      <w:ind w:left="680" w:hanging="340"/>
      <w:jc w:val="both"/>
    </w:pPr>
    <w:rPr>
      <w:rFonts w:ascii="Times New Roman" w:eastAsia="Times New Roman" w:hAnsi="Times New Roman" w:cs="Times New Roman"/>
      <w:sz w:val="24"/>
      <w:szCs w:val="20"/>
      <w:lang w:val="pl-PL"/>
    </w:rPr>
  </w:style>
  <w:style w:type="paragraph" w:customStyle="1" w:styleId="ZnakZnakZnakZnak">
    <w:name w:val="Znak Znak Znak Znak"/>
    <w:basedOn w:val="Normalny"/>
    <w:rsid w:val="000431C3"/>
    <w:pPr>
      <w:widowControl/>
      <w:autoSpaceDE/>
      <w:autoSpaceDN/>
    </w:pPr>
    <w:rPr>
      <w:sz w:val="24"/>
      <w:szCs w:val="24"/>
      <w:lang w:eastAsia="pl-PL"/>
    </w:rPr>
  </w:style>
  <w:style w:type="paragraph" w:customStyle="1" w:styleId="Style2">
    <w:name w:val="Style 2"/>
    <w:basedOn w:val="Normalny"/>
    <w:rsid w:val="000431C3"/>
    <w:pPr>
      <w:spacing w:line="360" w:lineRule="auto"/>
      <w:ind w:left="360" w:right="72"/>
      <w:jc w:val="both"/>
    </w:pPr>
    <w:rPr>
      <w:sz w:val="24"/>
      <w:szCs w:val="24"/>
      <w:lang w:eastAsia="pl-PL"/>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0431C3"/>
    <w:pPr>
      <w:widowControl/>
      <w:autoSpaceDE/>
      <w:autoSpaceDN/>
    </w:pPr>
    <w:rPr>
      <w:sz w:val="24"/>
      <w:szCs w:val="24"/>
      <w:lang w:eastAsia="pl-PL"/>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0431C3"/>
    <w:pPr>
      <w:widowControl/>
      <w:autoSpaceDE/>
      <w:autoSpaceDN/>
    </w:pPr>
    <w:rPr>
      <w:sz w:val="24"/>
      <w:szCs w:val="24"/>
      <w:lang w:eastAsia="pl-PL"/>
    </w:rPr>
  </w:style>
  <w:style w:type="paragraph" w:customStyle="1" w:styleId="DomylnaczcionkaakapituAkapitZnak">
    <w:name w:val="Domyślna czcionka akapitu Akapit Znak"/>
    <w:basedOn w:val="Normalny"/>
    <w:rsid w:val="000431C3"/>
    <w:pPr>
      <w:widowControl/>
      <w:autoSpaceDE/>
      <w:autoSpaceDN/>
    </w:pPr>
    <w:rPr>
      <w:sz w:val="24"/>
      <w:szCs w:val="24"/>
      <w:lang w:eastAsia="pl-PL"/>
    </w:rPr>
  </w:style>
  <w:style w:type="paragraph" w:customStyle="1" w:styleId="BodyText21">
    <w:name w:val="Body Text 21"/>
    <w:basedOn w:val="Normalny"/>
    <w:rsid w:val="000431C3"/>
    <w:pPr>
      <w:suppressAutoHyphens/>
      <w:autoSpaceDE/>
      <w:autoSpaceDN/>
      <w:spacing w:line="360" w:lineRule="auto"/>
      <w:jc w:val="center"/>
    </w:pPr>
    <w:rPr>
      <w:b/>
      <w:sz w:val="24"/>
      <w:szCs w:val="20"/>
      <w:lang w:eastAsia="ar-SA"/>
    </w:rPr>
  </w:style>
  <w:style w:type="paragraph" w:customStyle="1" w:styleId="StandardowyNormalny1">
    <w:name w:val="Standardowy.Normalny1"/>
    <w:rsid w:val="000431C3"/>
    <w:pPr>
      <w:widowControl/>
      <w:suppressAutoHyphens/>
      <w:autoSpaceDE/>
      <w:autoSpaceDN/>
    </w:pPr>
    <w:rPr>
      <w:rFonts w:ascii="Times New Roman" w:eastAsia="Arial" w:hAnsi="Times New Roman" w:cs="Times New Roman"/>
      <w:sz w:val="20"/>
      <w:szCs w:val="20"/>
      <w:lang w:val="pl-PL" w:eastAsia="ar-SA"/>
    </w:rPr>
  </w:style>
  <w:style w:type="paragraph" w:customStyle="1" w:styleId="WW-Tekstpodstawowy3">
    <w:name w:val="WW-Tekst podstawowy 3"/>
    <w:basedOn w:val="Normalny"/>
    <w:rsid w:val="000431C3"/>
    <w:pPr>
      <w:adjustRightInd w:val="0"/>
      <w:jc w:val="both"/>
    </w:pPr>
    <w:rPr>
      <w:sz w:val="20"/>
      <w:szCs w:val="24"/>
    </w:rPr>
  </w:style>
  <w:style w:type="paragraph" w:customStyle="1" w:styleId="BodyTextIndent31">
    <w:name w:val="Body Text Indent 31"/>
    <w:basedOn w:val="Normalny"/>
    <w:rsid w:val="000431C3"/>
    <w:pPr>
      <w:widowControl/>
      <w:autoSpaceDE/>
      <w:autoSpaceDN/>
      <w:ind w:left="851"/>
    </w:pPr>
    <w:rPr>
      <w:rFonts w:eastAsia="Calibri"/>
      <w:sz w:val="24"/>
      <w:szCs w:val="24"/>
      <w:lang w:eastAsia="pl-PL"/>
    </w:rPr>
  </w:style>
  <w:style w:type="character" w:customStyle="1" w:styleId="FontStyle60">
    <w:name w:val="Font Style60"/>
    <w:rsid w:val="000431C3"/>
    <w:rPr>
      <w:rFonts w:ascii="Times New Roman" w:hAnsi="Times New Roman" w:cs="Times New Roman"/>
      <w:sz w:val="22"/>
      <w:szCs w:val="22"/>
    </w:rPr>
  </w:style>
  <w:style w:type="paragraph" w:customStyle="1" w:styleId="Tekstpodstawowy32">
    <w:name w:val="Tekst podstawowy 32"/>
    <w:basedOn w:val="Normalny"/>
    <w:rsid w:val="000431C3"/>
    <w:pPr>
      <w:widowControl/>
      <w:autoSpaceDE/>
      <w:autoSpaceDN/>
      <w:jc w:val="both"/>
    </w:pPr>
    <w:rPr>
      <w:sz w:val="24"/>
      <w:szCs w:val="20"/>
      <w:lang w:eastAsia="pl-PL"/>
    </w:rPr>
  </w:style>
  <w:style w:type="character" w:customStyle="1" w:styleId="A2">
    <w:name w:val="A2"/>
    <w:rsid w:val="000431C3"/>
    <w:rPr>
      <w:rFonts w:cs="Verdana"/>
      <w:color w:val="000000"/>
      <w:sz w:val="18"/>
      <w:szCs w:val="18"/>
    </w:rPr>
  </w:style>
  <w:style w:type="paragraph" w:styleId="Listanumerowana">
    <w:name w:val="List Number"/>
    <w:basedOn w:val="Normalny"/>
    <w:rsid w:val="000431C3"/>
    <w:pPr>
      <w:widowControl/>
      <w:numPr>
        <w:numId w:val="54"/>
      </w:numPr>
      <w:autoSpaceDE/>
      <w:autoSpaceDN/>
      <w:contextualSpacing/>
    </w:pPr>
    <w:rPr>
      <w:sz w:val="20"/>
      <w:szCs w:val="20"/>
      <w:lang w:eastAsia="pl-PL"/>
    </w:rPr>
  </w:style>
  <w:style w:type="paragraph" w:customStyle="1" w:styleId="ZnakZnak">
    <w:name w:val="Znak Znak"/>
    <w:basedOn w:val="Normalny"/>
    <w:rsid w:val="000431C3"/>
    <w:pPr>
      <w:widowControl/>
      <w:autoSpaceDE/>
      <w:autoSpaceDN/>
      <w:spacing w:line="360" w:lineRule="auto"/>
      <w:jc w:val="both"/>
    </w:pPr>
    <w:rPr>
      <w:rFonts w:ascii="Verdana" w:hAnsi="Verdana"/>
      <w:sz w:val="20"/>
      <w:szCs w:val="20"/>
      <w:lang w:eastAsia="pl-PL"/>
    </w:rPr>
  </w:style>
  <w:style w:type="character" w:styleId="Nierozpoznanawzmianka">
    <w:name w:val="Unresolved Mention"/>
    <w:uiPriority w:val="99"/>
    <w:semiHidden/>
    <w:unhideWhenUsed/>
    <w:rsid w:val="000431C3"/>
    <w:rPr>
      <w:color w:val="605E5C"/>
      <w:shd w:val="clear" w:color="auto" w:fill="E1DFDD"/>
    </w:rPr>
  </w:style>
  <w:style w:type="character" w:customStyle="1" w:styleId="BodyTextIndent2Char1">
    <w:name w:val="Body Text Indent 2 Char1"/>
    <w:uiPriority w:val="99"/>
    <w:rsid w:val="000431C3"/>
    <w:rPr>
      <w:rFonts w:ascii="Times New Roman" w:eastAsia="Times New Roman" w:hAnsi="Times New Roman" w:cs="Times New Roman"/>
      <w:sz w:val="20"/>
      <w:szCs w:val="20"/>
      <w:lang w:eastAsia="pl-PL"/>
    </w:rPr>
  </w:style>
  <w:style w:type="numbering" w:customStyle="1" w:styleId="Bezlisty2">
    <w:name w:val="Bez listy2"/>
    <w:next w:val="Bezlisty"/>
    <w:uiPriority w:val="99"/>
    <w:semiHidden/>
    <w:unhideWhenUsed/>
    <w:rsid w:val="000431C3"/>
  </w:style>
  <w:style w:type="table" w:customStyle="1" w:styleId="TableNormal1">
    <w:name w:val="Table Normal1"/>
    <w:uiPriority w:val="2"/>
    <w:semiHidden/>
    <w:unhideWhenUsed/>
    <w:qFormat/>
    <w:rsid w:val="000431C3"/>
    <w:rPr>
      <w:rFonts w:ascii="Calibri" w:eastAsia="Calibri" w:hAnsi="Calibri" w:cs="Times New Roman"/>
    </w:rPr>
    <w:tblPr>
      <w:tblInd w:w="0" w:type="dxa"/>
      <w:tblCellMar>
        <w:top w:w="0" w:type="dxa"/>
        <w:left w:w="0" w:type="dxa"/>
        <w:bottom w:w="0" w:type="dxa"/>
        <w:right w:w="0" w:type="dxa"/>
      </w:tblCellMar>
    </w:tblPr>
  </w:style>
  <w:style w:type="character" w:customStyle="1" w:styleId="MapadokumentuZnak1">
    <w:name w:val="Mapa dokumentu Znak1"/>
    <w:uiPriority w:val="99"/>
    <w:semiHidden/>
    <w:rsid w:val="000431C3"/>
    <w:rPr>
      <w:rFonts w:ascii="Tahoma" w:eastAsia="Times New Roman" w:hAnsi="Tahoma" w:cs="Tahoma"/>
      <w:sz w:val="16"/>
      <w:szCs w:val="16"/>
    </w:rPr>
  </w:style>
  <w:style w:type="numbering" w:customStyle="1" w:styleId="WWNum74">
    <w:name w:val="WWNum74"/>
    <w:rsid w:val="000431C3"/>
  </w:style>
  <w:style w:type="character" w:customStyle="1" w:styleId="SBBULLETSChar">
    <w:name w:val="SB BULLETS Char"/>
    <w:link w:val="SBBULLETS"/>
    <w:qFormat/>
    <w:rsid w:val="000431C3"/>
    <w:rPr>
      <w:color w:val="595959"/>
      <w:szCs w:val="24"/>
      <w:lang w:eastAsia="ar-SA"/>
    </w:rPr>
  </w:style>
  <w:style w:type="paragraph" w:customStyle="1" w:styleId="SBText">
    <w:name w:val="SB Text"/>
    <w:autoRedefine/>
    <w:qFormat/>
    <w:rsid w:val="000431C3"/>
    <w:pPr>
      <w:widowControl/>
      <w:autoSpaceDE/>
      <w:autoSpaceDN/>
      <w:spacing w:before="120" w:after="120"/>
    </w:pPr>
    <w:rPr>
      <w:rFonts w:ascii="Calibri" w:eastAsia="Times New Roman" w:hAnsi="Calibri" w:cs="Times New Roman"/>
      <w:color w:val="595959"/>
      <w:sz w:val="24"/>
      <w:szCs w:val="24"/>
      <w:lang w:eastAsia="pl-PL"/>
    </w:rPr>
  </w:style>
  <w:style w:type="paragraph" w:customStyle="1" w:styleId="SBBULLETS">
    <w:name w:val="SB BULLETS"/>
    <w:link w:val="SBBULLETSChar"/>
    <w:autoRedefine/>
    <w:qFormat/>
    <w:rsid w:val="000431C3"/>
    <w:pPr>
      <w:widowControl/>
      <w:autoSpaceDE/>
      <w:autoSpaceDN/>
    </w:pPr>
    <w:rPr>
      <w:color w:val="595959"/>
      <w:szCs w:val="24"/>
      <w:lang w:eastAsia="ar-SA"/>
    </w:rPr>
  </w:style>
  <w:style w:type="numbering" w:customStyle="1" w:styleId="WWNum1812">
    <w:name w:val="WWNum1812"/>
    <w:basedOn w:val="Bezlisty"/>
    <w:rsid w:val="000431C3"/>
  </w:style>
  <w:style w:type="numbering" w:customStyle="1" w:styleId="WWNum2412">
    <w:name w:val="WWNum2412"/>
    <w:basedOn w:val="Bezlisty"/>
    <w:rsid w:val="000431C3"/>
  </w:style>
  <w:style w:type="numbering" w:customStyle="1" w:styleId="WWNum1912">
    <w:name w:val="WWNum1912"/>
    <w:basedOn w:val="Bezlisty"/>
    <w:rsid w:val="000431C3"/>
  </w:style>
  <w:style w:type="numbering" w:customStyle="1" w:styleId="WWNum1612">
    <w:name w:val="WWNum1612"/>
    <w:basedOn w:val="Bezlisty"/>
    <w:rsid w:val="000431C3"/>
  </w:style>
  <w:style w:type="numbering" w:customStyle="1" w:styleId="WWNum3812">
    <w:name w:val="WWNum3812"/>
    <w:basedOn w:val="Bezlisty"/>
    <w:rsid w:val="000431C3"/>
  </w:style>
  <w:style w:type="numbering" w:customStyle="1" w:styleId="WWNum2512">
    <w:name w:val="WWNum2512"/>
    <w:basedOn w:val="Bezlisty"/>
    <w:rsid w:val="000431C3"/>
  </w:style>
  <w:style w:type="numbering" w:customStyle="1" w:styleId="WWNum2012">
    <w:name w:val="WWNum2012"/>
    <w:basedOn w:val="Bezlisty"/>
    <w:rsid w:val="000431C3"/>
  </w:style>
  <w:style w:type="numbering" w:customStyle="1" w:styleId="Styl112">
    <w:name w:val="Styl112"/>
    <w:rsid w:val="000431C3"/>
  </w:style>
  <w:style w:type="numbering" w:customStyle="1" w:styleId="Styl212">
    <w:name w:val="Styl212"/>
    <w:rsid w:val="000431C3"/>
  </w:style>
  <w:style w:type="table" w:customStyle="1" w:styleId="Tabela-Siatka2">
    <w:name w:val="Tabela - Siatka2"/>
    <w:basedOn w:val="Standardowy"/>
    <w:next w:val="Tabela-Siatka"/>
    <w:uiPriority w:val="39"/>
    <w:rsid w:val="000431C3"/>
    <w:pPr>
      <w:widowControl/>
      <w:autoSpaceDE/>
      <w:autoSpaceDN/>
    </w:pPr>
    <w:rPr>
      <w:rFonts w:ascii="Calibri" w:eastAsia="Calibri" w:hAnsi="Calibri" w:cs="Times New Roman"/>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0431C3"/>
  </w:style>
  <w:style w:type="numbering" w:customStyle="1" w:styleId="Bezlisty4">
    <w:name w:val="Bez listy4"/>
    <w:next w:val="Bezlisty"/>
    <w:uiPriority w:val="99"/>
    <w:semiHidden/>
    <w:unhideWhenUsed/>
    <w:rsid w:val="000431C3"/>
  </w:style>
  <w:style w:type="numbering" w:customStyle="1" w:styleId="Bezlisty5">
    <w:name w:val="Bez listy5"/>
    <w:next w:val="Bezlisty"/>
    <w:uiPriority w:val="99"/>
    <w:semiHidden/>
    <w:unhideWhenUsed/>
    <w:rsid w:val="000431C3"/>
  </w:style>
  <w:style w:type="numbering" w:customStyle="1" w:styleId="Bezlisty11">
    <w:name w:val="Bez listy11"/>
    <w:next w:val="Bezlisty"/>
    <w:uiPriority w:val="99"/>
    <w:semiHidden/>
    <w:unhideWhenUsed/>
    <w:rsid w:val="000431C3"/>
  </w:style>
  <w:style w:type="numbering" w:customStyle="1" w:styleId="WWNum182">
    <w:name w:val="WWNum182"/>
    <w:basedOn w:val="Bezlisty"/>
    <w:rsid w:val="000431C3"/>
  </w:style>
  <w:style w:type="numbering" w:customStyle="1" w:styleId="WWNum242">
    <w:name w:val="WWNum242"/>
    <w:basedOn w:val="Bezlisty"/>
    <w:rsid w:val="000431C3"/>
  </w:style>
  <w:style w:type="numbering" w:customStyle="1" w:styleId="WWNum192">
    <w:name w:val="WWNum192"/>
    <w:basedOn w:val="Bezlisty"/>
    <w:rsid w:val="000431C3"/>
  </w:style>
  <w:style w:type="numbering" w:customStyle="1" w:styleId="WWNum162">
    <w:name w:val="WWNum162"/>
    <w:basedOn w:val="Bezlisty"/>
    <w:rsid w:val="000431C3"/>
  </w:style>
  <w:style w:type="numbering" w:customStyle="1" w:styleId="WWNum382">
    <w:name w:val="WWNum382"/>
    <w:basedOn w:val="Bezlisty"/>
    <w:rsid w:val="000431C3"/>
  </w:style>
  <w:style w:type="numbering" w:customStyle="1" w:styleId="WWNum252">
    <w:name w:val="WWNum252"/>
    <w:basedOn w:val="Bezlisty"/>
    <w:rsid w:val="000431C3"/>
  </w:style>
  <w:style w:type="numbering" w:customStyle="1" w:styleId="WWNum203">
    <w:name w:val="WWNum203"/>
    <w:basedOn w:val="Bezlisty"/>
    <w:rsid w:val="000431C3"/>
  </w:style>
  <w:style w:type="numbering" w:customStyle="1" w:styleId="Styl13">
    <w:name w:val="Styl13"/>
    <w:rsid w:val="000431C3"/>
  </w:style>
  <w:style w:type="numbering" w:customStyle="1" w:styleId="Styl22">
    <w:name w:val="Styl22"/>
    <w:rsid w:val="000431C3"/>
  </w:style>
  <w:style w:type="numbering" w:customStyle="1" w:styleId="WWNum21">
    <w:name w:val="WWNum21"/>
    <w:basedOn w:val="Bezlisty"/>
    <w:rsid w:val="000431C3"/>
  </w:style>
  <w:style w:type="numbering" w:customStyle="1" w:styleId="WWNum2013">
    <w:name w:val="WWNum2013"/>
    <w:basedOn w:val="Bezlisty"/>
    <w:rsid w:val="000431C3"/>
  </w:style>
  <w:style w:type="numbering" w:customStyle="1" w:styleId="Styl113">
    <w:name w:val="Styl113"/>
    <w:rsid w:val="000431C3"/>
  </w:style>
  <w:style w:type="numbering" w:customStyle="1" w:styleId="WWNum1813">
    <w:name w:val="WWNum1813"/>
    <w:basedOn w:val="Bezlisty"/>
    <w:rsid w:val="000431C3"/>
    <w:pPr>
      <w:numPr>
        <w:numId w:val="46"/>
      </w:numPr>
    </w:pPr>
  </w:style>
  <w:style w:type="numbering" w:customStyle="1" w:styleId="WWNum2413">
    <w:name w:val="WWNum2413"/>
    <w:basedOn w:val="Bezlisty"/>
    <w:rsid w:val="000431C3"/>
    <w:pPr>
      <w:numPr>
        <w:numId w:val="40"/>
      </w:numPr>
    </w:pPr>
  </w:style>
  <w:style w:type="numbering" w:customStyle="1" w:styleId="WWNum1913">
    <w:name w:val="WWNum1913"/>
    <w:basedOn w:val="Bezlisty"/>
    <w:rsid w:val="000431C3"/>
    <w:pPr>
      <w:numPr>
        <w:numId w:val="41"/>
      </w:numPr>
    </w:pPr>
  </w:style>
  <w:style w:type="numbering" w:customStyle="1" w:styleId="WWNum1613">
    <w:name w:val="WWNum1613"/>
    <w:basedOn w:val="Bezlisty"/>
    <w:rsid w:val="000431C3"/>
    <w:pPr>
      <w:numPr>
        <w:numId w:val="42"/>
      </w:numPr>
    </w:pPr>
  </w:style>
  <w:style w:type="numbering" w:customStyle="1" w:styleId="WWNum3813">
    <w:name w:val="WWNum3813"/>
    <w:basedOn w:val="Bezlisty"/>
    <w:rsid w:val="000431C3"/>
    <w:pPr>
      <w:numPr>
        <w:numId w:val="43"/>
      </w:numPr>
    </w:pPr>
  </w:style>
  <w:style w:type="numbering" w:customStyle="1" w:styleId="WWNum2513">
    <w:name w:val="WWNum2513"/>
    <w:basedOn w:val="Bezlisty"/>
    <w:rsid w:val="000431C3"/>
    <w:pPr>
      <w:numPr>
        <w:numId w:val="44"/>
      </w:numPr>
    </w:pPr>
  </w:style>
  <w:style w:type="numbering" w:customStyle="1" w:styleId="WWNum2021">
    <w:name w:val="WWNum2021"/>
    <w:basedOn w:val="Bezlisty"/>
    <w:rsid w:val="000431C3"/>
    <w:pPr>
      <w:numPr>
        <w:numId w:val="45"/>
      </w:numPr>
    </w:pPr>
  </w:style>
  <w:style w:type="numbering" w:customStyle="1" w:styleId="Styl121">
    <w:name w:val="Styl121"/>
    <w:rsid w:val="000431C3"/>
    <w:pPr>
      <w:numPr>
        <w:numId w:val="47"/>
      </w:numPr>
    </w:pPr>
  </w:style>
  <w:style w:type="numbering" w:customStyle="1" w:styleId="Styl213">
    <w:name w:val="Styl213"/>
    <w:rsid w:val="000431C3"/>
  </w:style>
  <w:style w:type="numbering" w:customStyle="1" w:styleId="Bezlisty111">
    <w:name w:val="Bez listy111"/>
    <w:next w:val="Bezlisty"/>
    <w:uiPriority w:val="99"/>
    <w:semiHidden/>
    <w:unhideWhenUsed/>
    <w:rsid w:val="000431C3"/>
  </w:style>
  <w:style w:type="numbering" w:customStyle="1" w:styleId="WWNum18111">
    <w:name w:val="WWNum18111"/>
    <w:basedOn w:val="Bezlisty"/>
    <w:rsid w:val="000431C3"/>
  </w:style>
  <w:style w:type="numbering" w:customStyle="1" w:styleId="WWNum24111">
    <w:name w:val="WWNum24111"/>
    <w:basedOn w:val="Bezlisty"/>
    <w:rsid w:val="000431C3"/>
  </w:style>
  <w:style w:type="numbering" w:customStyle="1" w:styleId="WWNum19111">
    <w:name w:val="WWNum19111"/>
    <w:basedOn w:val="Bezlisty"/>
    <w:rsid w:val="000431C3"/>
  </w:style>
  <w:style w:type="numbering" w:customStyle="1" w:styleId="WWNum16111">
    <w:name w:val="WWNum16111"/>
    <w:basedOn w:val="Bezlisty"/>
    <w:rsid w:val="000431C3"/>
  </w:style>
  <w:style w:type="numbering" w:customStyle="1" w:styleId="WWNum38111">
    <w:name w:val="WWNum38111"/>
    <w:basedOn w:val="Bezlisty"/>
    <w:rsid w:val="000431C3"/>
    <w:pPr>
      <w:numPr>
        <w:numId w:val="53"/>
      </w:numPr>
    </w:pPr>
  </w:style>
  <w:style w:type="numbering" w:customStyle="1" w:styleId="WWNum25111">
    <w:name w:val="WWNum25111"/>
    <w:basedOn w:val="Bezlisty"/>
    <w:rsid w:val="000431C3"/>
  </w:style>
  <w:style w:type="numbering" w:customStyle="1" w:styleId="WWNum20111">
    <w:name w:val="WWNum20111"/>
    <w:basedOn w:val="Bezlisty"/>
    <w:rsid w:val="000431C3"/>
  </w:style>
  <w:style w:type="numbering" w:customStyle="1" w:styleId="Styl1111">
    <w:name w:val="Styl1111"/>
    <w:rsid w:val="000431C3"/>
    <w:pPr>
      <w:numPr>
        <w:numId w:val="57"/>
      </w:numPr>
    </w:pPr>
  </w:style>
  <w:style w:type="numbering" w:customStyle="1" w:styleId="Styl2111">
    <w:name w:val="Styl2111"/>
    <w:rsid w:val="000431C3"/>
    <w:pPr>
      <w:numPr>
        <w:numId w:val="58"/>
      </w:numPr>
    </w:pPr>
  </w:style>
  <w:style w:type="numbering" w:customStyle="1" w:styleId="Bezlisty21">
    <w:name w:val="Bez listy21"/>
    <w:next w:val="Bezlisty"/>
    <w:uiPriority w:val="99"/>
    <w:semiHidden/>
    <w:unhideWhenUsed/>
    <w:rsid w:val="000431C3"/>
  </w:style>
  <w:style w:type="numbering" w:customStyle="1" w:styleId="WWNum741">
    <w:name w:val="WWNum741"/>
    <w:rsid w:val="000431C3"/>
    <w:pPr>
      <w:numPr>
        <w:numId w:val="55"/>
      </w:numPr>
    </w:pPr>
  </w:style>
  <w:style w:type="numbering" w:customStyle="1" w:styleId="WWNum18121">
    <w:name w:val="WWNum18121"/>
    <w:basedOn w:val="Bezlisty"/>
    <w:rsid w:val="000431C3"/>
    <w:pPr>
      <w:numPr>
        <w:numId w:val="50"/>
      </w:numPr>
    </w:pPr>
  </w:style>
  <w:style w:type="numbering" w:customStyle="1" w:styleId="WWNum24121">
    <w:name w:val="WWNum24121"/>
    <w:basedOn w:val="Bezlisty"/>
    <w:rsid w:val="000431C3"/>
    <w:pPr>
      <w:numPr>
        <w:numId w:val="48"/>
      </w:numPr>
    </w:pPr>
  </w:style>
  <w:style w:type="numbering" w:customStyle="1" w:styleId="WWNum19121">
    <w:name w:val="WWNum19121"/>
    <w:basedOn w:val="Bezlisty"/>
    <w:rsid w:val="000431C3"/>
  </w:style>
  <w:style w:type="numbering" w:customStyle="1" w:styleId="WWNum16121">
    <w:name w:val="WWNum16121"/>
    <w:basedOn w:val="Bezlisty"/>
    <w:rsid w:val="000431C3"/>
  </w:style>
  <w:style w:type="numbering" w:customStyle="1" w:styleId="WWNum38121">
    <w:name w:val="WWNum38121"/>
    <w:basedOn w:val="Bezlisty"/>
    <w:rsid w:val="000431C3"/>
  </w:style>
  <w:style w:type="numbering" w:customStyle="1" w:styleId="WWNum25121">
    <w:name w:val="WWNum25121"/>
    <w:basedOn w:val="Bezlisty"/>
    <w:rsid w:val="000431C3"/>
  </w:style>
  <w:style w:type="numbering" w:customStyle="1" w:styleId="WWNum20121">
    <w:name w:val="WWNum20121"/>
    <w:basedOn w:val="Bezlisty"/>
    <w:rsid w:val="000431C3"/>
    <w:pPr>
      <w:numPr>
        <w:numId w:val="49"/>
      </w:numPr>
    </w:pPr>
  </w:style>
  <w:style w:type="numbering" w:customStyle="1" w:styleId="Styl1121">
    <w:name w:val="Styl1121"/>
    <w:rsid w:val="000431C3"/>
    <w:pPr>
      <w:numPr>
        <w:numId w:val="51"/>
      </w:numPr>
    </w:pPr>
  </w:style>
  <w:style w:type="numbering" w:customStyle="1" w:styleId="Styl2121">
    <w:name w:val="Styl2121"/>
    <w:rsid w:val="000431C3"/>
    <w:pPr>
      <w:numPr>
        <w:numId w:val="52"/>
      </w:numPr>
    </w:pPr>
  </w:style>
  <w:style w:type="numbering" w:customStyle="1" w:styleId="Bezlisty31">
    <w:name w:val="Bez listy31"/>
    <w:next w:val="Bezlisty"/>
    <w:uiPriority w:val="99"/>
    <w:semiHidden/>
    <w:unhideWhenUsed/>
    <w:rsid w:val="000431C3"/>
  </w:style>
  <w:style w:type="numbering" w:customStyle="1" w:styleId="Bezlisty41">
    <w:name w:val="Bez listy41"/>
    <w:next w:val="Bezlisty"/>
    <w:uiPriority w:val="99"/>
    <w:semiHidden/>
    <w:unhideWhenUsed/>
    <w:rsid w:val="000431C3"/>
  </w:style>
  <w:style w:type="character" w:customStyle="1" w:styleId="MapadokumentuZnak3">
    <w:name w:val="Mapa dokumentu Znak3"/>
    <w:uiPriority w:val="99"/>
    <w:semiHidden/>
    <w:rsid w:val="000431C3"/>
    <w:rPr>
      <w:rFonts w:ascii="Segoe UI" w:hAnsi="Segoe UI" w:cs="Segoe UI"/>
      <w:sz w:val="16"/>
      <w:szCs w:val="16"/>
    </w:rPr>
  </w:style>
  <w:style w:type="paragraph" w:customStyle="1" w:styleId="Normalny1">
    <w:name w:val="Normalny1"/>
    <w:basedOn w:val="Normalny"/>
    <w:rsid w:val="006F1FDB"/>
    <w:pPr>
      <w:widowControl/>
      <w:autoSpaceDE/>
      <w:autoSpaceDN/>
      <w:spacing w:before="100" w:beforeAutospacing="1" w:after="100" w:afterAutospacing="1"/>
    </w:pPr>
    <w:rPr>
      <w:sz w:val="24"/>
      <w:szCs w:val="24"/>
      <w:lang w:eastAsia="pl-PL"/>
    </w:rPr>
  </w:style>
  <w:style w:type="numbering" w:customStyle="1" w:styleId="Bezlisty6">
    <w:name w:val="Bez listy6"/>
    <w:next w:val="Bezlisty"/>
    <w:uiPriority w:val="99"/>
    <w:semiHidden/>
    <w:unhideWhenUsed/>
    <w:rsid w:val="006E5647"/>
  </w:style>
  <w:style w:type="table" w:customStyle="1" w:styleId="Tabela-Siatka3">
    <w:name w:val="Tabela - Siatka3"/>
    <w:basedOn w:val="Standardowy"/>
    <w:next w:val="Tabela-Siatka"/>
    <w:uiPriority w:val="39"/>
    <w:rsid w:val="006E5647"/>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83">
    <w:name w:val="WWNum183"/>
    <w:basedOn w:val="Bezlisty"/>
    <w:rsid w:val="006E5647"/>
  </w:style>
  <w:style w:type="numbering" w:customStyle="1" w:styleId="WWNum243">
    <w:name w:val="WWNum243"/>
    <w:basedOn w:val="Bezlisty"/>
    <w:rsid w:val="006E5647"/>
  </w:style>
  <w:style w:type="numbering" w:customStyle="1" w:styleId="WWNum193">
    <w:name w:val="WWNum193"/>
    <w:basedOn w:val="Bezlisty"/>
    <w:rsid w:val="006E5647"/>
  </w:style>
  <w:style w:type="numbering" w:customStyle="1" w:styleId="WWNum163">
    <w:name w:val="WWNum163"/>
    <w:basedOn w:val="Bezlisty"/>
    <w:rsid w:val="006E5647"/>
  </w:style>
  <w:style w:type="numbering" w:customStyle="1" w:styleId="WWNum383">
    <w:name w:val="WWNum383"/>
    <w:basedOn w:val="Bezlisty"/>
    <w:rsid w:val="006E5647"/>
  </w:style>
  <w:style w:type="numbering" w:customStyle="1" w:styleId="WWNum253">
    <w:name w:val="WWNum253"/>
    <w:basedOn w:val="Bezlisty"/>
    <w:rsid w:val="006E5647"/>
  </w:style>
  <w:style w:type="numbering" w:customStyle="1" w:styleId="WWNum204">
    <w:name w:val="WWNum204"/>
    <w:basedOn w:val="Bezlisty"/>
    <w:rsid w:val="006E5647"/>
  </w:style>
  <w:style w:type="numbering" w:customStyle="1" w:styleId="Styl14">
    <w:name w:val="Styl14"/>
    <w:rsid w:val="006E5647"/>
  </w:style>
  <w:style w:type="numbering" w:customStyle="1" w:styleId="Styl23">
    <w:name w:val="Styl23"/>
    <w:rsid w:val="006E5647"/>
  </w:style>
  <w:style w:type="numbering" w:customStyle="1" w:styleId="WWNum22">
    <w:name w:val="WWNum22"/>
    <w:basedOn w:val="Bezlisty"/>
    <w:rsid w:val="006E5647"/>
  </w:style>
  <w:style w:type="numbering" w:customStyle="1" w:styleId="WWNum2014">
    <w:name w:val="WWNum2014"/>
    <w:basedOn w:val="Bezlisty"/>
    <w:rsid w:val="006E5647"/>
  </w:style>
  <w:style w:type="numbering" w:customStyle="1" w:styleId="Styl114">
    <w:name w:val="Styl114"/>
    <w:rsid w:val="006E5647"/>
  </w:style>
  <w:style w:type="numbering" w:customStyle="1" w:styleId="WWNum1814">
    <w:name w:val="WWNum1814"/>
    <w:basedOn w:val="Bezlisty"/>
    <w:rsid w:val="006E5647"/>
  </w:style>
  <w:style w:type="numbering" w:customStyle="1" w:styleId="WWNum2414">
    <w:name w:val="WWNum2414"/>
    <w:basedOn w:val="Bezlisty"/>
    <w:rsid w:val="006E5647"/>
  </w:style>
  <w:style w:type="numbering" w:customStyle="1" w:styleId="WWNum1914">
    <w:name w:val="WWNum1914"/>
    <w:basedOn w:val="Bezlisty"/>
    <w:rsid w:val="006E5647"/>
  </w:style>
  <w:style w:type="numbering" w:customStyle="1" w:styleId="WWNum1614">
    <w:name w:val="WWNum1614"/>
    <w:basedOn w:val="Bezlisty"/>
    <w:rsid w:val="006E5647"/>
  </w:style>
  <w:style w:type="numbering" w:customStyle="1" w:styleId="WWNum3814">
    <w:name w:val="WWNum3814"/>
    <w:basedOn w:val="Bezlisty"/>
    <w:rsid w:val="006E5647"/>
  </w:style>
  <w:style w:type="numbering" w:customStyle="1" w:styleId="WWNum2514">
    <w:name w:val="WWNum2514"/>
    <w:basedOn w:val="Bezlisty"/>
    <w:rsid w:val="006E5647"/>
  </w:style>
  <w:style w:type="numbering" w:customStyle="1" w:styleId="WWNum2022">
    <w:name w:val="WWNum2022"/>
    <w:basedOn w:val="Bezlisty"/>
    <w:rsid w:val="006E5647"/>
  </w:style>
  <w:style w:type="numbering" w:customStyle="1" w:styleId="Styl122">
    <w:name w:val="Styl122"/>
    <w:rsid w:val="006E5647"/>
  </w:style>
  <w:style w:type="numbering" w:customStyle="1" w:styleId="Styl214">
    <w:name w:val="Styl214"/>
    <w:rsid w:val="006E5647"/>
  </w:style>
  <w:style w:type="numbering" w:customStyle="1" w:styleId="Bezlisty12">
    <w:name w:val="Bez listy12"/>
    <w:next w:val="Bezlisty"/>
    <w:uiPriority w:val="99"/>
    <w:semiHidden/>
    <w:unhideWhenUsed/>
    <w:rsid w:val="006E5647"/>
  </w:style>
  <w:style w:type="numbering" w:customStyle="1" w:styleId="WWNum18112">
    <w:name w:val="WWNum18112"/>
    <w:basedOn w:val="Bezlisty"/>
    <w:rsid w:val="006E5647"/>
  </w:style>
  <w:style w:type="numbering" w:customStyle="1" w:styleId="WWNum24112">
    <w:name w:val="WWNum24112"/>
    <w:basedOn w:val="Bezlisty"/>
    <w:rsid w:val="006E5647"/>
  </w:style>
  <w:style w:type="numbering" w:customStyle="1" w:styleId="WWNum19112">
    <w:name w:val="WWNum19112"/>
    <w:basedOn w:val="Bezlisty"/>
    <w:rsid w:val="006E5647"/>
  </w:style>
  <w:style w:type="numbering" w:customStyle="1" w:styleId="WWNum16112">
    <w:name w:val="WWNum16112"/>
    <w:basedOn w:val="Bezlisty"/>
    <w:rsid w:val="006E5647"/>
  </w:style>
  <w:style w:type="numbering" w:customStyle="1" w:styleId="WWNum38112">
    <w:name w:val="WWNum38112"/>
    <w:basedOn w:val="Bezlisty"/>
    <w:rsid w:val="006E5647"/>
  </w:style>
  <w:style w:type="numbering" w:customStyle="1" w:styleId="WWNum25112">
    <w:name w:val="WWNum25112"/>
    <w:basedOn w:val="Bezlisty"/>
    <w:rsid w:val="006E5647"/>
  </w:style>
  <w:style w:type="numbering" w:customStyle="1" w:styleId="WWNum20112">
    <w:name w:val="WWNum20112"/>
    <w:basedOn w:val="Bezlisty"/>
    <w:rsid w:val="006E5647"/>
  </w:style>
  <w:style w:type="numbering" w:customStyle="1" w:styleId="Styl1112">
    <w:name w:val="Styl1112"/>
    <w:rsid w:val="006E5647"/>
  </w:style>
  <w:style w:type="numbering" w:customStyle="1" w:styleId="Styl2112">
    <w:name w:val="Styl2112"/>
    <w:rsid w:val="006E5647"/>
  </w:style>
  <w:style w:type="numbering" w:customStyle="1" w:styleId="Bezlisty22">
    <w:name w:val="Bez listy22"/>
    <w:next w:val="Bezlisty"/>
    <w:uiPriority w:val="99"/>
    <w:semiHidden/>
    <w:unhideWhenUsed/>
    <w:rsid w:val="006E5647"/>
  </w:style>
  <w:style w:type="numbering" w:customStyle="1" w:styleId="WWNum742">
    <w:name w:val="WWNum742"/>
    <w:rsid w:val="006E5647"/>
  </w:style>
  <w:style w:type="numbering" w:customStyle="1" w:styleId="WWNum18122">
    <w:name w:val="WWNum18122"/>
    <w:basedOn w:val="Bezlisty"/>
    <w:rsid w:val="006E5647"/>
  </w:style>
  <w:style w:type="numbering" w:customStyle="1" w:styleId="WWNum24122">
    <w:name w:val="WWNum24122"/>
    <w:basedOn w:val="Bezlisty"/>
    <w:rsid w:val="006E5647"/>
  </w:style>
  <w:style w:type="numbering" w:customStyle="1" w:styleId="WWNum19122">
    <w:name w:val="WWNum19122"/>
    <w:basedOn w:val="Bezlisty"/>
    <w:rsid w:val="006E5647"/>
  </w:style>
  <w:style w:type="numbering" w:customStyle="1" w:styleId="WWNum16122">
    <w:name w:val="WWNum16122"/>
    <w:basedOn w:val="Bezlisty"/>
    <w:rsid w:val="006E5647"/>
  </w:style>
  <w:style w:type="numbering" w:customStyle="1" w:styleId="WWNum38122">
    <w:name w:val="WWNum38122"/>
    <w:basedOn w:val="Bezlisty"/>
    <w:rsid w:val="006E5647"/>
  </w:style>
  <w:style w:type="numbering" w:customStyle="1" w:styleId="WWNum25122">
    <w:name w:val="WWNum25122"/>
    <w:basedOn w:val="Bezlisty"/>
    <w:rsid w:val="006E5647"/>
  </w:style>
  <w:style w:type="numbering" w:customStyle="1" w:styleId="WWNum20122">
    <w:name w:val="WWNum20122"/>
    <w:basedOn w:val="Bezlisty"/>
    <w:rsid w:val="006E5647"/>
  </w:style>
  <w:style w:type="numbering" w:customStyle="1" w:styleId="Styl1122">
    <w:name w:val="Styl1122"/>
    <w:rsid w:val="006E5647"/>
  </w:style>
  <w:style w:type="numbering" w:customStyle="1" w:styleId="Styl2122">
    <w:name w:val="Styl2122"/>
    <w:rsid w:val="006E5647"/>
  </w:style>
  <w:style w:type="table" w:customStyle="1" w:styleId="Tabela-Siatka11">
    <w:name w:val="Tabela - Siatka11"/>
    <w:basedOn w:val="Standardowy"/>
    <w:next w:val="Tabela-Siatka"/>
    <w:uiPriority w:val="39"/>
    <w:rsid w:val="006E5647"/>
    <w:pPr>
      <w:widowControl/>
      <w:autoSpaceDE/>
      <w:autoSpaceDN/>
    </w:pPr>
    <w:rPr>
      <w:rFonts w:ascii="Calibri" w:eastAsia="Calibri" w:hAnsi="Calibri" w:cs="Times New Roman"/>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2">
    <w:name w:val="Bez listy32"/>
    <w:next w:val="Bezlisty"/>
    <w:uiPriority w:val="99"/>
    <w:semiHidden/>
    <w:unhideWhenUsed/>
    <w:rsid w:val="006E5647"/>
  </w:style>
  <w:style w:type="numbering" w:customStyle="1" w:styleId="Bezlisty42">
    <w:name w:val="Bez listy42"/>
    <w:next w:val="Bezlisty"/>
    <w:uiPriority w:val="99"/>
    <w:semiHidden/>
    <w:unhideWhenUsed/>
    <w:rsid w:val="006E5647"/>
  </w:style>
  <w:style w:type="numbering" w:customStyle="1" w:styleId="Bezlisty51">
    <w:name w:val="Bez listy51"/>
    <w:next w:val="Bezlisty"/>
    <w:uiPriority w:val="99"/>
    <w:semiHidden/>
    <w:unhideWhenUsed/>
    <w:rsid w:val="006E5647"/>
  </w:style>
  <w:style w:type="numbering" w:customStyle="1" w:styleId="Bezlisty112">
    <w:name w:val="Bez listy112"/>
    <w:next w:val="Bezlisty"/>
    <w:uiPriority w:val="99"/>
    <w:semiHidden/>
    <w:unhideWhenUsed/>
    <w:rsid w:val="006E5647"/>
  </w:style>
  <w:style w:type="numbering" w:customStyle="1" w:styleId="WWNum1821">
    <w:name w:val="WWNum1821"/>
    <w:basedOn w:val="Bezlisty"/>
    <w:rsid w:val="006E5647"/>
  </w:style>
  <w:style w:type="numbering" w:customStyle="1" w:styleId="WWNum2421">
    <w:name w:val="WWNum2421"/>
    <w:basedOn w:val="Bezlisty"/>
    <w:rsid w:val="006E5647"/>
  </w:style>
  <w:style w:type="numbering" w:customStyle="1" w:styleId="WWNum1921">
    <w:name w:val="WWNum1921"/>
    <w:basedOn w:val="Bezlisty"/>
    <w:rsid w:val="006E5647"/>
  </w:style>
  <w:style w:type="numbering" w:customStyle="1" w:styleId="WWNum1621">
    <w:name w:val="WWNum1621"/>
    <w:basedOn w:val="Bezlisty"/>
    <w:rsid w:val="006E5647"/>
  </w:style>
  <w:style w:type="numbering" w:customStyle="1" w:styleId="WWNum3821">
    <w:name w:val="WWNum3821"/>
    <w:basedOn w:val="Bezlisty"/>
    <w:rsid w:val="006E5647"/>
    <w:pPr>
      <w:numPr>
        <w:numId w:val="62"/>
      </w:numPr>
    </w:pPr>
  </w:style>
  <w:style w:type="numbering" w:customStyle="1" w:styleId="WWNum2521">
    <w:name w:val="WWNum2521"/>
    <w:basedOn w:val="Bezlisty"/>
    <w:rsid w:val="006E5647"/>
  </w:style>
  <w:style w:type="numbering" w:customStyle="1" w:styleId="WWNum2031">
    <w:name w:val="WWNum2031"/>
    <w:basedOn w:val="Bezlisty"/>
    <w:rsid w:val="006E5647"/>
  </w:style>
  <w:style w:type="numbering" w:customStyle="1" w:styleId="Styl131">
    <w:name w:val="Styl131"/>
    <w:rsid w:val="006E5647"/>
  </w:style>
  <w:style w:type="numbering" w:customStyle="1" w:styleId="Styl221">
    <w:name w:val="Styl221"/>
    <w:rsid w:val="006E5647"/>
  </w:style>
  <w:style w:type="numbering" w:customStyle="1" w:styleId="WWNum211">
    <w:name w:val="WWNum211"/>
    <w:basedOn w:val="Bezlisty"/>
    <w:rsid w:val="006E5647"/>
    <w:pPr>
      <w:numPr>
        <w:numId w:val="29"/>
      </w:numPr>
    </w:pPr>
  </w:style>
  <w:style w:type="paragraph" w:customStyle="1" w:styleId="2">
    <w:name w:val="2"/>
    <w:basedOn w:val="Normalny"/>
    <w:next w:val="Mapadokumentu"/>
    <w:uiPriority w:val="99"/>
    <w:unhideWhenUsed/>
    <w:rsid w:val="006E5647"/>
    <w:pPr>
      <w:widowControl/>
      <w:autoSpaceDE/>
      <w:autoSpaceDN/>
    </w:pPr>
    <w:rPr>
      <w:rFonts w:ascii="Tahoma" w:hAnsi="Tahoma" w:cs="Tahoma"/>
      <w:sz w:val="16"/>
      <w:szCs w:val="16"/>
    </w:rPr>
  </w:style>
  <w:style w:type="numbering" w:customStyle="1" w:styleId="WWNum20131">
    <w:name w:val="WWNum20131"/>
    <w:basedOn w:val="Bezlisty"/>
    <w:rsid w:val="006E5647"/>
  </w:style>
  <w:style w:type="numbering" w:customStyle="1" w:styleId="Styl1131">
    <w:name w:val="Styl1131"/>
    <w:rsid w:val="006E5647"/>
  </w:style>
  <w:style w:type="numbering" w:customStyle="1" w:styleId="WWNum18131">
    <w:name w:val="WWNum18131"/>
    <w:basedOn w:val="Bezlisty"/>
    <w:rsid w:val="006E5647"/>
  </w:style>
  <w:style w:type="numbering" w:customStyle="1" w:styleId="WWNum24131">
    <w:name w:val="WWNum24131"/>
    <w:basedOn w:val="Bezlisty"/>
    <w:rsid w:val="006E5647"/>
    <w:pPr>
      <w:numPr>
        <w:numId w:val="2"/>
      </w:numPr>
    </w:pPr>
  </w:style>
  <w:style w:type="numbering" w:customStyle="1" w:styleId="WWNum19131">
    <w:name w:val="WWNum19131"/>
    <w:basedOn w:val="Bezlisty"/>
    <w:rsid w:val="006E5647"/>
    <w:pPr>
      <w:numPr>
        <w:numId w:val="75"/>
      </w:numPr>
    </w:pPr>
  </w:style>
  <w:style w:type="numbering" w:customStyle="1" w:styleId="WWNum16131">
    <w:name w:val="WWNum16131"/>
    <w:basedOn w:val="Bezlisty"/>
    <w:rsid w:val="006E5647"/>
    <w:pPr>
      <w:numPr>
        <w:numId w:val="66"/>
      </w:numPr>
    </w:pPr>
  </w:style>
  <w:style w:type="numbering" w:customStyle="1" w:styleId="WWNum38131">
    <w:name w:val="WWNum38131"/>
    <w:basedOn w:val="Bezlisty"/>
    <w:rsid w:val="006E5647"/>
    <w:pPr>
      <w:numPr>
        <w:numId w:val="68"/>
      </w:numPr>
    </w:pPr>
  </w:style>
  <w:style w:type="numbering" w:customStyle="1" w:styleId="WWNum25131">
    <w:name w:val="WWNum25131"/>
    <w:basedOn w:val="Bezlisty"/>
    <w:rsid w:val="006E5647"/>
    <w:pPr>
      <w:numPr>
        <w:numId w:val="69"/>
      </w:numPr>
    </w:pPr>
  </w:style>
  <w:style w:type="numbering" w:customStyle="1" w:styleId="WWNum20211">
    <w:name w:val="WWNum20211"/>
    <w:basedOn w:val="Bezlisty"/>
    <w:rsid w:val="006E5647"/>
    <w:pPr>
      <w:numPr>
        <w:numId w:val="63"/>
      </w:numPr>
    </w:pPr>
  </w:style>
  <w:style w:type="numbering" w:customStyle="1" w:styleId="Styl1211">
    <w:name w:val="Styl1211"/>
    <w:rsid w:val="006E5647"/>
    <w:pPr>
      <w:numPr>
        <w:numId w:val="9"/>
      </w:numPr>
    </w:pPr>
  </w:style>
  <w:style w:type="numbering" w:customStyle="1" w:styleId="Styl2131">
    <w:name w:val="Styl2131"/>
    <w:rsid w:val="006E5647"/>
  </w:style>
  <w:style w:type="numbering" w:customStyle="1" w:styleId="Bezlisty1111">
    <w:name w:val="Bez listy1111"/>
    <w:next w:val="Bezlisty"/>
    <w:uiPriority w:val="99"/>
    <w:semiHidden/>
    <w:unhideWhenUsed/>
    <w:rsid w:val="006E5647"/>
  </w:style>
  <w:style w:type="numbering" w:customStyle="1" w:styleId="WWNum181111">
    <w:name w:val="WWNum181111"/>
    <w:basedOn w:val="Bezlisty"/>
    <w:rsid w:val="006E5647"/>
    <w:pPr>
      <w:numPr>
        <w:numId w:val="65"/>
      </w:numPr>
    </w:pPr>
  </w:style>
  <w:style w:type="numbering" w:customStyle="1" w:styleId="WWNum241111">
    <w:name w:val="WWNum241111"/>
    <w:basedOn w:val="Bezlisty"/>
    <w:rsid w:val="006E5647"/>
    <w:pPr>
      <w:numPr>
        <w:numId w:val="74"/>
      </w:numPr>
    </w:pPr>
  </w:style>
  <w:style w:type="numbering" w:customStyle="1" w:styleId="WWNum191111">
    <w:name w:val="WWNum191111"/>
    <w:basedOn w:val="Bezlisty"/>
    <w:rsid w:val="006E5647"/>
    <w:pPr>
      <w:numPr>
        <w:numId w:val="67"/>
      </w:numPr>
    </w:pPr>
  </w:style>
  <w:style w:type="numbering" w:customStyle="1" w:styleId="WWNum161111">
    <w:name w:val="WWNum161111"/>
    <w:basedOn w:val="Bezlisty"/>
    <w:rsid w:val="006E5647"/>
    <w:pPr>
      <w:numPr>
        <w:numId w:val="64"/>
      </w:numPr>
    </w:pPr>
  </w:style>
  <w:style w:type="numbering" w:customStyle="1" w:styleId="WWNum381111">
    <w:name w:val="WWNum381111"/>
    <w:basedOn w:val="Bezlisty"/>
    <w:rsid w:val="006E5647"/>
    <w:pPr>
      <w:numPr>
        <w:numId w:val="38"/>
      </w:numPr>
    </w:pPr>
  </w:style>
  <w:style w:type="numbering" w:customStyle="1" w:styleId="WWNum251111">
    <w:name w:val="WWNum251111"/>
    <w:basedOn w:val="Bezlisty"/>
    <w:rsid w:val="006E5647"/>
    <w:pPr>
      <w:numPr>
        <w:numId w:val="61"/>
      </w:numPr>
    </w:pPr>
  </w:style>
  <w:style w:type="numbering" w:customStyle="1" w:styleId="WWNum201111">
    <w:name w:val="WWNum201111"/>
    <w:basedOn w:val="Bezlisty"/>
    <w:rsid w:val="006E5647"/>
    <w:pPr>
      <w:numPr>
        <w:numId w:val="60"/>
      </w:numPr>
    </w:pPr>
  </w:style>
  <w:style w:type="numbering" w:customStyle="1" w:styleId="Styl11111">
    <w:name w:val="Styl11111"/>
    <w:rsid w:val="006E5647"/>
    <w:pPr>
      <w:numPr>
        <w:numId w:val="17"/>
      </w:numPr>
    </w:pPr>
  </w:style>
  <w:style w:type="numbering" w:customStyle="1" w:styleId="Styl21111">
    <w:name w:val="Styl21111"/>
    <w:rsid w:val="006E5647"/>
    <w:pPr>
      <w:numPr>
        <w:numId w:val="70"/>
      </w:numPr>
    </w:pPr>
  </w:style>
  <w:style w:type="numbering" w:customStyle="1" w:styleId="Bezlisty211">
    <w:name w:val="Bez listy211"/>
    <w:next w:val="Bezlisty"/>
    <w:uiPriority w:val="99"/>
    <w:semiHidden/>
    <w:unhideWhenUsed/>
    <w:rsid w:val="006E5647"/>
  </w:style>
  <w:style w:type="numbering" w:customStyle="1" w:styleId="WWNum7411">
    <w:name w:val="WWNum7411"/>
    <w:rsid w:val="006E5647"/>
    <w:pPr>
      <w:numPr>
        <w:numId w:val="39"/>
      </w:numPr>
    </w:pPr>
  </w:style>
  <w:style w:type="numbering" w:customStyle="1" w:styleId="WWNum181211">
    <w:name w:val="WWNum181211"/>
    <w:basedOn w:val="Bezlisty"/>
    <w:rsid w:val="006E5647"/>
    <w:pPr>
      <w:numPr>
        <w:numId w:val="25"/>
      </w:numPr>
    </w:pPr>
  </w:style>
  <w:style w:type="numbering" w:customStyle="1" w:styleId="WWNum241211">
    <w:name w:val="WWNum241211"/>
    <w:basedOn w:val="Bezlisty"/>
    <w:rsid w:val="006E5647"/>
    <w:pPr>
      <w:numPr>
        <w:numId w:val="73"/>
      </w:numPr>
    </w:pPr>
  </w:style>
  <w:style w:type="numbering" w:customStyle="1" w:styleId="WWNum191211">
    <w:name w:val="WWNum191211"/>
    <w:basedOn w:val="Bezlisty"/>
    <w:rsid w:val="006E5647"/>
    <w:pPr>
      <w:numPr>
        <w:numId w:val="20"/>
      </w:numPr>
    </w:pPr>
  </w:style>
  <w:style w:type="numbering" w:customStyle="1" w:styleId="WWNum161211">
    <w:name w:val="WWNum161211"/>
    <w:basedOn w:val="Bezlisty"/>
    <w:rsid w:val="006E5647"/>
    <w:pPr>
      <w:numPr>
        <w:numId w:val="21"/>
      </w:numPr>
    </w:pPr>
  </w:style>
  <w:style w:type="numbering" w:customStyle="1" w:styleId="WWNum381211">
    <w:name w:val="WWNum381211"/>
    <w:basedOn w:val="Bezlisty"/>
    <w:rsid w:val="006E5647"/>
    <w:pPr>
      <w:numPr>
        <w:numId w:val="22"/>
      </w:numPr>
    </w:pPr>
  </w:style>
  <w:style w:type="numbering" w:customStyle="1" w:styleId="WWNum251211">
    <w:name w:val="WWNum251211"/>
    <w:basedOn w:val="Bezlisty"/>
    <w:rsid w:val="006E5647"/>
    <w:pPr>
      <w:numPr>
        <w:numId w:val="23"/>
      </w:numPr>
    </w:pPr>
  </w:style>
  <w:style w:type="numbering" w:customStyle="1" w:styleId="WWNum201211">
    <w:name w:val="WWNum201211"/>
    <w:basedOn w:val="Bezlisty"/>
    <w:rsid w:val="006E5647"/>
    <w:pPr>
      <w:numPr>
        <w:numId w:val="24"/>
      </w:numPr>
    </w:pPr>
  </w:style>
  <w:style w:type="numbering" w:customStyle="1" w:styleId="Styl11211">
    <w:name w:val="Styl11211"/>
    <w:rsid w:val="006E5647"/>
    <w:pPr>
      <w:numPr>
        <w:numId w:val="26"/>
      </w:numPr>
    </w:pPr>
  </w:style>
  <w:style w:type="numbering" w:customStyle="1" w:styleId="Styl21211">
    <w:name w:val="Styl21211"/>
    <w:rsid w:val="006E5647"/>
    <w:pPr>
      <w:numPr>
        <w:numId w:val="27"/>
      </w:numPr>
    </w:pPr>
  </w:style>
  <w:style w:type="numbering" w:customStyle="1" w:styleId="Bezlisty311">
    <w:name w:val="Bez listy311"/>
    <w:next w:val="Bezlisty"/>
    <w:uiPriority w:val="99"/>
    <w:semiHidden/>
    <w:unhideWhenUsed/>
    <w:rsid w:val="006E5647"/>
  </w:style>
  <w:style w:type="numbering" w:customStyle="1" w:styleId="Bezlisty411">
    <w:name w:val="Bez listy411"/>
    <w:next w:val="Bezlisty"/>
    <w:uiPriority w:val="99"/>
    <w:semiHidden/>
    <w:unhideWhenUsed/>
    <w:rsid w:val="006E5647"/>
  </w:style>
  <w:style w:type="paragraph" w:customStyle="1" w:styleId="pf0">
    <w:name w:val="pf0"/>
    <w:basedOn w:val="Normalny"/>
    <w:rsid w:val="006E5647"/>
    <w:pPr>
      <w:widowControl/>
      <w:autoSpaceDE/>
      <w:autoSpaceDN/>
      <w:spacing w:before="100" w:beforeAutospacing="1" w:after="100" w:afterAutospacing="1"/>
    </w:pPr>
    <w:rPr>
      <w:sz w:val="24"/>
      <w:szCs w:val="24"/>
      <w:lang w:eastAsia="pl-PL"/>
    </w:rPr>
  </w:style>
  <w:style w:type="character" w:customStyle="1" w:styleId="cf01">
    <w:name w:val="cf01"/>
    <w:rsid w:val="006E5647"/>
    <w:rPr>
      <w:rFonts w:ascii="Segoe UI" w:hAnsi="Segoe UI" w:cs="Segoe UI" w:hint="default"/>
      <w:sz w:val="18"/>
      <w:szCs w:val="18"/>
    </w:rPr>
  </w:style>
  <w:style w:type="numbering" w:customStyle="1" w:styleId="WWNum184">
    <w:name w:val="WWNum184"/>
    <w:basedOn w:val="Bezlisty"/>
    <w:rsid w:val="007C3278"/>
    <w:pPr>
      <w:numPr>
        <w:numId w:val="7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299479">
      <w:bodyDiv w:val="1"/>
      <w:marLeft w:val="0"/>
      <w:marRight w:val="0"/>
      <w:marTop w:val="0"/>
      <w:marBottom w:val="0"/>
      <w:divBdr>
        <w:top w:val="none" w:sz="0" w:space="0" w:color="auto"/>
        <w:left w:val="none" w:sz="0" w:space="0" w:color="auto"/>
        <w:bottom w:val="none" w:sz="0" w:space="0" w:color="auto"/>
        <w:right w:val="none" w:sz="0" w:space="0" w:color="auto"/>
      </w:divBdr>
      <w:divsChild>
        <w:div w:id="1264537035">
          <w:marLeft w:val="360"/>
          <w:marRight w:val="0"/>
          <w:marTop w:val="0"/>
          <w:marBottom w:val="0"/>
          <w:divBdr>
            <w:top w:val="none" w:sz="0" w:space="0" w:color="auto"/>
            <w:left w:val="none" w:sz="0" w:space="0" w:color="auto"/>
            <w:bottom w:val="none" w:sz="0" w:space="0" w:color="auto"/>
            <w:right w:val="none" w:sz="0" w:space="0" w:color="auto"/>
          </w:divBdr>
          <w:divsChild>
            <w:div w:id="91820278">
              <w:marLeft w:val="0"/>
              <w:marRight w:val="0"/>
              <w:marTop w:val="0"/>
              <w:marBottom w:val="0"/>
              <w:divBdr>
                <w:top w:val="none" w:sz="0" w:space="0" w:color="auto"/>
                <w:left w:val="none" w:sz="0" w:space="0" w:color="auto"/>
                <w:bottom w:val="none" w:sz="0" w:space="0" w:color="auto"/>
                <w:right w:val="none" w:sz="0" w:space="0" w:color="auto"/>
              </w:divBdr>
            </w:div>
            <w:div w:id="1859482">
              <w:marLeft w:val="0"/>
              <w:marRight w:val="0"/>
              <w:marTop w:val="0"/>
              <w:marBottom w:val="0"/>
              <w:divBdr>
                <w:top w:val="none" w:sz="0" w:space="0" w:color="auto"/>
                <w:left w:val="none" w:sz="0" w:space="0" w:color="auto"/>
                <w:bottom w:val="none" w:sz="0" w:space="0" w:color="auto"/>
                <w:right w:val="none" w:sz="0" w:space="0" w:color="auto"/>
              </w:divBdr>
              <w:divsChild>
                <w:div w:id="909312567">
                  <w:marLeft w:val="0"/>
                  <w:marRight w:val="0"/>
                  <w:marTop w:val="0"/>
                  <w:marBottom w:val="0"/>
                  <w:divBdr>
                    <w:top w:val="none" w:sz="0" w:space="0" w:color="auto"/>
                    <w:left w:val="none" w:sz="0" w:space="0" w:color="auto"/>
                    <w:bottom w:val="none" w:sz="0" w:space="0" w:color="auto"/>
                    <w:right w:val="none" w:sz="0" w:space="0" w:color="auto"/>
                  </w:divBdr>
                </w:div>
              </w:divsChild>
            </w:div>
            <w:div w:id="1040284794">
              <w:marLeft w:val="0"/>
              <w:marRight w:val="0"/>
              <w:marTop w:val="0"/>
              <w:marBottom w:val="0"/>
              <w:divBdr>
                <w:top w:val="none" w:sz="0" w:space="0" w:color="auto"/>
                <w:left w:val="none" w:sz="0" w:space="0" w:color="auto"/>
                <w:bottom w:val="none" w:sz="0" w:space="0" w:color="auto"/>
                <w:right w:val="none" w:sz="0" w:space="0" w:color="auto"/>
              </w:divBdr>
              <w:divsChild>
                <w:div w:id="682560057">
                  <w:marLeft w:val="0"/>
                  <w:marRight w:val="0"/>
                  <w:marTop w:val="0"/>
                  <w:marBottom w:val="0"/>
                  <w:divBdr>
                    <w:top w:val="none" w:sz="0" w:space="0" w:color="auto"/>
                    <w:left w:val="none" w:sz="0" w:space="0" w:color="auto"/>
                    <w:bottom w:val="none" w:sz="0" w:space="0" w:color="auto"/>
                    <w:right w:val="none" w:sz="0" w:space="0" w:color="auto"/>
                  </w:divBdr>
                </w:div>
              </w:divsChild>
            </w:div>
            <w:div w:id="399794281">
              <w:marLeft w:val="0"/>
              <w:marRight w:val="0"/>
              <w:marTop w:val="0"/>
              <w:marBottom w:val="0"/>
              <w:divBdr>
                <w:top w:val="none" w:sz="0" w:space="0" w:color="auto"/>
                <w:left w:val="none" w:sz="0" w:space="0" w:color="auto"/>
                <w:bottom w:val="none" w:sz="0" w:space="0" w:color="auto"/>
                <w:right w:val="none" w:sz="0" w:space="0" w:color="auto"/>
              </w:divBdr>
              <w:divsChild>
                <w:div w:id="189152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647041">
          <w:marLeft w:val="360"/>
          <w:marRight w:val="0"/>
          <w:marTop w:val="0"/>
          <w:marBottom w:val="0"/>
          <w:divBdr>
            <w:top w:val="none" w:sz="0" w:space="0" w:color="auto"/>
            <w:left w:val="none" w:sz="0" w:space="0" w:color="auto"/>
            <w:bottom w:val="none" w:sz="0" w:space="0" w:color="auto"/>
            <w:right w:val="none" w:sz="0" w:space="0" w:color="auto"/>
          </w:divBdr>
          <w:divsChild>
            <w:div w:id="149250532">
              <w:marLeft w:val="0"/>
              <w:marRight w:val="0"/>
              <w:marTop w:val="0"/>
              <w:marBottom w:val="0"/>
              <w:divBdr>
                <w:top w:val="none" w:sz="0" w:space="0" w:color="auto"/>
                <w:left w:val="none" w:sz="0" w:space="0" w:color="auto"/>
                <w:bottom w:val="none" w:sz="0" w:space="0" w:color="auto"/>
                <w:right w:val="none" w:sz="0" w:space="0" w:color="auto"/>
              </w:divBdr>
            </w:div>
          </w:divsChild>
        </w:div>
        <w:div w:id="1269511786">
          <w:marLeft w:val="360"/>
          <w:marRight w:val="0"/>
          <w:marTop w:val="0"/>
          <w:marBottom w:val="0"/>
          <w:divBdr>
            <w:top w:val="none" w:sz="0" w:space="0" w:color="auto"/>
            <w:left w:val="none" w:sz="0" w:space="0" w:color="auto"/>
            <w:bottom w:val="none" w:sz="0" w:space="0" w:color="auto"/>
            <w:right w:val="none" w:sz="0" w:space="0" w:color="auto"/>
          </w:divBdr>
          <w:divsChild>
            <w:div w:id="1426535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098388">
      <w:bodyDiv w:val="1"/>
      <w:marLeft w:val="0"/>
      <w:marRight w:val="0"/>
      <w:marTop w:val="0"/>
      <w:marBottom w:val="0"/>
      <w:divBdr>
        <w:top w:val="none" w:sz="0" w:space="0" w:color="auto"/>
        <w:left w:val="none" w:sz="0" w:space="0" w:color="auto"/>
        <w:bottom w:val="none" w:sz="0" w:space="0" w:color="auto"/>
        <w:right w:val="none" w:sz="0" w:space="0" w:color="auto"/>
      </w:divBdr>
    </w:div>
    <w:div w:id="536159010">
      <w:bodyDiv w:val="1"/>
      <w:marLeft w:val="0"/>
      <w:marRight w:val="0"/>
      <w:marTop w:val="0"/>
      <w:marBottom w:val="0"/>
      <w:divBdr>
        <w:top w:val="none" w:sz="0" w:space="0" w:color="auto"/>
        <w:left w:val="none" w:sz="0" w:space="0" w:color="auto"/>
        <w:bottom w:val="none" w:sz="0" w:space="0" w:color="auto"/>
        <w:right w:val="none" w:sz="0" w:space="0" w:color="auto"/>
      </w:divBdr>
    </w:div>
    <w:div w:id="1075126101">
      <w:bodyDiv w:val="1"/>
      <w:marLeft w:val="0"/>
      <w:marRight w:val="0"/>
      <w:marTop w:val="0"/>
      <w:marBottom w:val="0"/>
      <w:divBdr>
        <w:top w:val="none" w:sz="0" w:space="0" w:color="auto"/>
        <w:left w:val="none" w:sz="0" w:space="0" w:color="auto"/>
        <w:bottom w:val="none" w:sz="0" w:space="0" w:color="auto"/>
        <w:right w:val="none" w:sz="0" w:space="0" w:color="auto"/>
      </w:divBdr>
      <w:divsChild>
        <w:div w:id="1747726121">
          <w:marLeft w:val="360"/>
          <w:marRight w:val="0"/>
          <w:marTop w:val="0"/>
          <w:marBottom w:val="0"/>
          <w:divBdr>
            <w:top w:val="none" w:sz="0" w:space="0" w:color="auto"/>
            <w:left w:val="none" w:sz="0" w:space="0" w:color="auto"/>
            <w:bottom w:val="none" w:sz="0" w:space="0" w:color="auto"/>
            <w:right w:val="none" w:sz="0" w:space="0" w:color="auto"/>
          </w:divBdr>
          <w:divsChild>
            <w:div w:id="507986006">
              <w:marLeft w:val="0"/>
              <w:marRight w:val="0"/>
              <w:marTop w:val="0"/>
              <w:marBottom w:val="0"/>
              <w:divBdr>
                <w:top w:val="none" w:sz="0" w:space="0" w:color="auto"/>
                <w:left w:val="none" w:sz="0" w:space="0" w:color="auto"/>
                <w:bottom w:val="none" w:sz="0" w:space="0" w:color="auto"/>
                <w:right w:val="none" w:sz="0" w:space="0" w:color="auto"/>
              </w:divBdr>
            </w:div>
            <w:div w:id="1707221129">
              <w:marLeft w:val="0"/>
              <w:marRight w:val="0"/>
              <w:marTop w:val="0"/>
              <w:marBottom w:val="0"/>
              <w:divBdr>
                <w:top w:val="none" w:sz="0" w:space="0" w:color="auto"/>
                <w:left w:val="none" w:sz="0" w:space="0" w:color="auto"/>
                <w:bottom w:val="none" w:sz="0" w:space="0" w:color="auto"/>
                <w:right w:val="none" w:sz="0" w:space="0" w:color="auto"/>
              </w:divBdr>
              <w:divsChild>
                <w:div w:id="982199245">
                  <w:marLeft w:val="0"/>
                  <w:marRight w:val="0"/>
                  <w:marTop w:val="0"/>
                  <w:marBottom w:val="0"/>
                  <w:divBdr>
                    <w:top w:val="none" w:sz="0" w:space="0" w:color="auto"/>
                    <w:left w:val="none" w:sz="0" w:space="0" w:color="auto"/>
                    <w:bottom w:val="none" w:sz="0" w:space="0" w:color="auto"/>
                    <w:right w:val="none" w:sz="0" w:space="0" w:color="auto"/>
                  </w:divBdr>
                </w:div>
              </w:divsChild>
            </w:div>
            <w:div w:id="925841717">
              <w:marLeft w:val="0"/>
              <w:marRight w:val="0"/>
              <w:marTop w:val="0"/>
              <w:marBottom w:val="0"/>
              <w:divBdr>
                <w:top w:val="none" w:sz="0" w:space="0" w:color="auto"/>
                <w:left w:val="none" w:sz="0" w:space="0" w:color="auto"/>
                <w:bottom w:val="none" w:sz="0" w:space="0" w:color="auto"/>
                <w:right w:val="none" w:sz="0" w:space="0" w:color="auto"/>
              </w:divBdr>
              <w:divsChild>
                <w:div w:id="1086151738">
                  <w:marLeft w:val="0"/>
                  <w:marRight w:val="0"/>
                  <w:marTop w:val="0"/>
                  <w:marBottom w:val="0"/>
                  <w:divBdr>
                    <w:top w:val="none" w:sz="0" w:space="0" w:color="auto"/>
                    <w:left w:val="none" w:sz="0" w:space="0" w:color="auto"/>
                    <w:bottom w:val="none" w:sz="0" w:space="0" w:color="auto"/>
                    <w:right w:val="none" w:sz="0" w:space="0" w:color="auto"/>
                  </w:divBdr>
                </w:div>
              </w:divsChild>
            </w:div>
            <w:div w:id="273758128">
              <w:marLeft w:val="0"/>
              <w:marRight w:val="0"/>
              <w:marTop w:val="0"/>
              <w:marBottom w:val="0"/>
              <w:divBdr>
                <w:top w:val="none" w:sz="0" w:space="0" w:color="auto"/>
                <w:left w:val="none" w:sz="0" w:space="0" w:color="auto"/>
                <w:bottom w:val="none" w:sz="0" w:space="0" w:color="auto"/>
                <w:right w:val="none" w:sz="0" w:space="0" w:color="auto"/>
              </w:divBdr>
              <w:divsChild>
                <w:div w:id="1107383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397120">
          <w:marLeft w:val="360"/>
          <w:marRight w:val="0"/>
          <w:marTop w:val="0"/>
          <w:marBottom w:val="0"/>
          <w:divBdr>
            <w:top w:val="none" w:sz="0" w:space="0" w:color="auto"/>
            <w:left w:val="none" w:sz="0" w:space="0" w:color="auto"/>
            <w:bottom w:val="none" w:sz="0" w:space="0" w:color="auto"/>
            <w:right w:val="none" w:sz="0" w:space="0" w:color="auto"/>
          </w:divBdr>
          <w:divsChild>
            <w:div w:id="1142650529">
              <w:marLeft w:val="0"/>
              <w:marRight w:val="0"/>
              <w:marTop w:val="0"/>
              <w:marBottom w:val="0"/>
              <w:divBdr>
                <w:top w:val="none" w:sz="0" w:space="0" w:color="auto"/>
                <w:left w:val="none" w:sz="0" w:space="0" w:color="auto"/>
                <w:bottom w:val="none" w:sz="0" w:space="0" w:color="auto"/>
                <w:right w:val="none" w:sz="0" w:space="0" w:color="auto"/>
              </w:divBdr>
            </w:div>
          </w:divsChild>
        </w:div>
        <w:div w:id="1358003310">
          <w:marLeft w:val="360"/>
          <w:marRight w:val="0"/>
          <w:marTop w:val="0"/>
          <w:marBottom w:val="0"/>
          <w:divBdr>
            <w:top w:val="none" w:sz="0" w:space="0" w:color="auto"/>
            <w:left w:val="none" w:sz="0" w:space="0" w:color="auto"/>
            <w:bottom w:val="none" w:sz="0" w:space="0" w:color="auto"/>
            <w:right w:val="none" w:sz="0" w:space="0" w:color="auto"/>
          </w:divBdr>
          <w:divsChild>
            <w:div w:id="162360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281043">
      <w:bodyDiv w:val="1"/>
      <w:marLeft w:val="0"/>
      <w:marRight w:val="0"/>
      <w:marTop w:val="0"/>
      <w:marBottom w:val="0"/>
      <w:divBdr>
        <w:top w:val="none" w:sz="0" w:space="0" w:color="auto"/>
        <w:left w:val="none" w:sz="0" w:space="0" w:color="auto"/>
        <w:bottom w:val="none" w:sz="0" w:space="0" w:color="auto"/>
        <w:right w:val="none" w:sz="0" w:space="0" w:color="auto"/>
      </w:divBdr>
    </w:div>
    <w:div w:id="18820875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kontakt@plsk.eu" TargetMode="External"/><Relationship Id="rId4" Type="http://schemas.openxmlformats.org/officeDocument/2006/relationships/settings" Target="settings.xml"/><Relationship Id="rId9" Type="http://schemas.openxmlformats.org/officeDocument/2006/relationships/hyperlink" Target="mailto:astepien@plsk.eu"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9388A5-8FDE-431E-A8F6-F8E6C241E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11776</Words>
  <Characters>70661</Characters>
  <Application>Microsoft Office Word</Application>
  <DocSecurity>0</DocSecurity>
  <Lines>588</Lines>
  <Paragraphs>164</Paragraphs>
  <ScaleCrop>false</ScaleCrop>
  <HeadingPairs>
    <vt:vector size="2" baseType="variant">
      <vt:variant>
        <vt:lpstr>Tytuł</vt:lpstr>
      </vt:variant>
      <vt:variant>
        <vt:i4>1</vt:i4>
      </vt:variant>
    </vt:vector>
  </HeadingPairs>
  <TitlesOfParts>
    <vt:vector size="1" baseType="lpstr">
      <vt:lpstr>siwz 9/13/PN</vt:lpstr>
    </vt:vector>
  </TitlesOfParts>
  <Company/>
  <LinksUpToDate>false</LinksUpToDate>
  <CharactersWithSpaces>82273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9/13/PN</dc:title>
  <dc:creator>Maja Hernik</dc:creator>
  <cp:lastModifiedBy>Barbara Skoczeń</cp:lastModifiedBy>
  <cp:revision>3</cp:revision>
  <cp:lastPrinted>2021-09-09T06:19:00Z</cp:lastPrinted>
  <dcterms:created xsi:type="dcterms:W3CDTF">2021-09-09T06:19:00Z</dcterms:created>
  <dcterms:modified xsi:type="dcterms:W3CDTF">2021-09-09T06:20:00Z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2021-01-12T00:00:00Z</vt:filetime>
  </property>
  <property fmtid="{D5CDD505-2E9C-101B-9397-08002B2CF9AE}" pid="3" name="Creator">
    <vt:lpwstr>Microsoft Office Word</vt:lpwstr>
  </property>
  <property fmtid="{D5CDD505-2E9C-101B-9397-08002B2CF9AE}" pid="4" name="LastSaved">
    <vt:filetime>2021-01-18T00:00:00Z</vt:filetime>
  </property>
</Properties>
</file>