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77777777" w:rsidR="00F7208E" w:rsidRPr="00991F16" w:rsidRDefault="008C7CF7">
      <w:pPr>
        <w:spacing w:before="91"/>
        <w:ind w:right="116"/>
        <w:jc w:val="right"/>
        <w:rPr>
          <w:rFonts w:asciiTheme="minorHAnsi" w:hAnsiTheme="minorHAnsi" w:cstheme="minorHAnsi"/>
          <w:b/>
          <w:i/>
        </w:rPr>
      </w:pPr>
      <w:r w:rsidRPr="00991F16">
        <w:rPr>
          <w:rFonts w:asciiTheme="minorHAnsi" w:hAnsiTheme="minorHAnsi" w:cstheme="minorHAnsi"/>
          <w:b/>
          <w:i/>
        </w:rPr>
        <w:t>Załącznik Nr 1 do SWZ</w:t>
      </w:r>
    </w:p>
    <w:p w14:paraId="6BA3EB84" w14:textId="77777777" w:rsidR="00F7208E" w:rsidRPr="00991F16" w:rsidRDefault="00F7208E">
      <w:pPr>
        <w:pStyle w:val="Tekstpodstawowy"/>
        <w:spacing w:before="8"/>
        <w:rPr>
          <w:rFonts w:asciiTheme="minorHAnsi" w:hAnsiTheme="minorHAnsi" w:cstheme="minorHAnsi"/>
          <w:b/>
          <w:i/>
        </w:rPr>
      </w:pPr>
    </w:p>
    <w:p w14:paraId="73E2F4E9" w14:textId="77777777" w:rsidR="00E449CC" w:rsidRPr="00E449CC" w:rsidRDefault="00E449CC" w:rsidP="00E449CC">
      <w:pPr>
        <w:spacing w:line="276" w:lineRule="auto"/>
        <w:ind w:left="749" w:right="611"/>
        <w:jc w:val="center"/>
        <w:outlineLvl w:val="0"/>
        <w:rPr>
          <w:rFonts w:asciiTheme="minorHAnsi" w:hAnsiTheme="minorHAnsi" w:cstheme="minorHAnsi"/>
          <w:b/>
          <w:bCs/>
        </w:rPr>
      </w:pPr>
      <w:r w:rsidRPr="00E449CC">
        <w:rPr>
          <w:rFonts w:asciiTheme="minorHAnsi" w:hAnsiTheme="minorHAnsi" w:cstheme="minorHAnsi"/>
          <w:b/>
          <w:bCs/>
        </w:rPr>
        <w:t>FORMULARZ OFERTY</w:t>
      </w:r>
    </w:p>
    <w:p w14:paraId="64DA81CF" w14:textId="77777777" w:rsidR="00E449CC" w:rsidRPr="00E449CC" w:rsidRDefault="00E449CC" w:rsidP="00E449CC">
      <w:pPr>
        <w:spacing w:line="276" w:lineRule="auto"/>
        <w:ind w:left="749" w:right="611"/>
        <w:jc w:val="center"/>
        <w:rPr>
          <w:rFonts w:asciiTheme="minorHAnsi" w:hAnsiTheme="minorHAnsi" w:cstheme="minorHAnsi"/>
          <w:b/>
        </w:rPr>
      </w:pPr>
      <w:r w:rsidRPr="00E449CC">
        <w:rPr>
          <w:rFonts w:asciiTheme="minorHAnsi" w:hAnsiTheme="minorHAnsi" w:cstheme="minorHAnsi"/>
          <w:b/>
        </w:rPr>
        <w:t>dla Centrum Projektów Europejskich w Warszawie</w:t>
      </w:r>
    </w:p>
    <w:p w14:paraId="2DB2C315" w14:textId="77777777" w:rsidR="00E449CC" w:rsidRPr="00E449CC" w:rsidRDefault="00E449CC" w:rsidP="00E449CC">
      <w:pPr>
        <w:spacing w:line="276" w:lineRule="auto"/>
        <w:ind w:left="258"/>
        <w:rPr>
          <w:rFonts w:asciiTheme="minorHAnsi" w:hAnsiTheme="minorHAnsi" w:cstheme="minorHAnsi"/>
        </w:rPr>
      </w:pPr>
    </w:p>
    <w:p w14:paraId="3DF2D126"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Ja/my* niżej podpisani:</w:t>
      </w:r>
    </w:p>
    <w:p w14:paraId="274E747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p>
    <w:p w14:paraId="07D62ADC" w14:textId="77777777" w:rsidR="00E449CC" w:rsidRPr="00E449CC" w:rsidRDefault="00E449CC" w:rsidP="00E449CC">
      <w:pPr>
        <w:spacing w:line="276" w:lineRule="auto"/>
        <w:ind w:left="749" w:right="611"/>
        <w:jc w:val="center"/>
        <w:rPr>
          <w:rFonts w:asciiTheme="minorHAnsi" w:hAnsiTheme="minorHAnsi" w:cstheme="minorHAnsi"/>
          <w:i/>
        </w:rPr>
      </w:pPr>
      <w:r w:rsidRPr="00E449CC">
        <w:rPr>
          <w:rFonts w:asciiTheme="minorHAnsi" w:hAnsiTheme="minorHAnsi" w:cstheme="minorHAnsi"/>
          <w:i/>
        </w:rPr>
        <w:t>(imię, nazwisko, stanowisko/podstawa do reprezentacji)</w:t>
      </w:r>
    </w:p>
    <w:p w14:paraId="3E36ED8C"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działając w imieniu i na rzecz:</w:t>
      </w:r>
    </w:p>
    <w:p w14:paraId="5C43F377" w14:textId="39B2511D"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p>
    <w:p w14:paraId="35E013BE" w14:textId="7DD12CDC"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r>
        <w:rPr>
          <w:rFonts w:asciiTheme="minorHAnsi" w:hAnsiTheme="minorHAnsi" w:cstheme="minorHAnsi"/>
        </w:rPr>
        <w:t>................................................................................................................................</w:t>
      </w:r>
    </w:p>
    <w:p w14:paraId="70622EFF" w14:textId="77777777" w:rsidR="00E449CC" w:rsidRPr="00E449CC" w:rsidRDefault="00E449CC" w:rsidP="00E449CC">
      <w:pPr>
        <w:spacing w:line="276" w:lineRule="auto"/>
        <w:ind w:left="313" w:right="172"/>
        <w:jc w:val="center"/>
        <w:rPr>
          <w:rFonts w:asciiTheme="minorHAnsi" w:hAnsiTheme="minorHAnsi" w:cstheme="minorHAnsi"/>
          <w:i/>
        </w:rPr>
      </w:pPr>
      <w:r w:rsidRPr="00E449CC">
        <w:rPr>
          <w:rFonts w:asciiTheme="minorHAnsi" w:hAnsiTheme="minorHAnsi" w:cstheme="minorHAnsi"/>
          <w:i/>
        </w:rPr>
        <w:t>(pełna nazwa Wykonawcy/Wykonawców w przypadku wykonawców wspólnie ubiegających się o udzielenie zamówienia)</w:t>
      </w:r>
    </w:p>
    <w:p w14:paraId="01B1D7B7"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w:t>
      </w:r>
    </w:p>
    <w:p w14:paraId="1EAD2A53" w14:textId="77777777" w:rsidR="00E449CC" w:rsidRPr="00E449CC" w:rsidRDefault="00E449CC" w:rsidP="00E449CC">
      <w:pPr>
        <w:spacing w:line="276" w:lineRule="auto"/>
        <w:ind w:left="258" w:right="152"/>
        <w:rPr>
          <w:rFonts w:asciiTheme="minorHAnsi" w:hAnsiTheme="minorHAnsi" w:cstheme="minorHAnsi"/>
        </w:rPr>
      </w:pPr>
      <w:r w:rsidRPr="00E449CC">
        <w:rPr>
          <w:rFonts w:asciiTheme="minorHAnsi" w:hAnsiTheme="minorHAnsi" w:cstheme="minorHAnsi"/>
        </w:rPr>
        <w:t>…………………………………………………………………………………………………………… Kraj</w:t>
      </w:r>
      <w:r w:rsidRPr="00E449CC">
        <w:rPr>
          <w:rFonts w:asciiTheme="minorHAnsi" w:hAnsiTheme="minorHAnsi" w:cstheme="minorHAnsi"/>
          <w:spacing w:val="-2"/>
        </w:rPr>
        <w:t xml:space="preserve"> </w:t>
      </w:r>
      <w:r w:rsidRPr="00E449CC">
        <w:rPr>
          <w:rFonts w:asciiTheme="minorHAnsi" w:hAnsiTheme="minorHAnsi" w:cstheme="minorHAnsi"/>
        </w:rPr>
        <w:t>…………………………………..</w:t>
      </w:r>
    </w:p>
    <w:p w14:paraId="743D776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REGON</w:t>
      </w:r>
      <w:r w:rsidRPr="00E449CC">
        <w:rPr>
          <w:rFonts w:asciiTheme="minorHAnsi" w:hAnsiTheme="minorHAnsi" w:cstheme="minorHAnsi"/>
          <w:spacing w:val="-5"/>
        </w:rPr>
        <w:t xml:space="preserve"> </w:t>
      </w:r>
      <w:r w:rsidRPr="00E449CC">
        <w:rPr>
          <w:rFonts w:asciiTheme="minorHAnsi" w:hAnsiTheme="minorHAnsi" w:cstheme="minorHAnsi"/>
        </w:rPr>
        <w:t>………………………………</w:t>
      </w:r>
    </w:p>
    <w:p w14:paraId="7519FB8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NIP:</w:t>
      </w:r>
      <w:r w:rsidRPr="00E449CC">
        <w:rPr>
          <w:rFonts w:asciiTheme="minorHAnsi" w:hAnsiTheme="minorHAnsi" w:cstheme="minorHAnsi"/>
          <w:spacing w:val="-4"/>
        </w:rPr>
        <w:t xml:space="preserve"> </w:t>
      </w:r>
      <w:r w:rsidRPr="00E449CC">
        <w:rPr>
          <w:rFonts w:asciiTheme="minorHAnsi" w:hAnsiTheme="minorHAnsi" w:cstheme="minorHAnsi"/>
        </w:rPr>
        <w:t>…………………………………..</w:t>
      </w:r>
    </w:p>
    <w:p w14:paraId="00D2B5D2"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TEL.</w:t>
      </w:r>
      <w:r w:rsidRPr="00E449CC">
        <w:rPr>
          <w:rFonts w:asciiTheme="minorHAnsi" w:hAnsiTheme="minorHAnsi" w:cstheme="minorHAnsi"/>
          <w:spacing w:val="-4"/>
        </w:rPr>
        <w:t xml:space="preserve"> </w:t>
      </w:r>
      <w:r w:rsidRPr="00E449CC">
        <w:rPr>
          <w:rFonts w:asciiTheme="minorHAnsi" w:hAnsiTheme="minorHAnsi" w:cstheme="minorHAnsi"/>
        </w:rPr>
        <w:t>…………………………………..</w:t>
      </w:r>
    </w:p>
    <w:p w14:paraId="2E95FC0D"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 skrzynki ePUAP ……………………………………………</w:t>
      </w:r>
    </w:p>
    <w:p w14:paraId="4AF3527E"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 e-mail:……………………………………</w:t>
      </w:r>
    </w:p>
    <w:p w14:paraId="73B093F5" w14:textId="77777777" w:rsidR="00E449CC" w:rsidRPr="00E449CC" w:rsidRDefault="00E449CC" w:rsidP="00E449CC">
      <w:pPr>
        <w:spacing w:line="276" w:lineRule="auto"/>
        <w:ind w:left="258"/>
        <w:rPr>
          <w:rFonts w:asciiTheme="minorHAnsi" w:hAnsiTheme="minorHAnsi" w:cstheme="minorHAnsi"/>
          <w:i/>
        </w:rPr>
      </w:pPr>
      <w:r w:rsidRPr="00E449CC">
        <w:rPr>
          <w:rFonts w:asciiTheme="minorHAnsi" w:hAnsiTheme="minorHAnsi" w:cstheme="minorHAnsi"/>
          <w:i/>
        </w:rPr>
        <w:t>(na który Zamawiający ma przesyłać korespondencję)</w:t>
      </w:r>
    </w:p>
    <w:p w14:paraId="582920FA" w14:textId="77777777" w:rsidR="00E449CC" w:rsidRPr="00E449CC" w:rsidRDefault="00E449CC" w:rsidP="00E449CC">
      <w:pPr>
        <w:spacing w:line="276" w:lineRule="auto"/>
        <w:ind w:left="258"/>
        <w:rPr>
          <w:rFonts w:asciiTheme="minorHAnsi" w:hAnsiTheme="minorHAnsi" w:cstheme="minorHAnsi"/>
          <w:i/>
        </w:rPr>
      </w:pPr>
    </w:p>
    <w:p w14:paraId="3CE30424"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Wykonawca jest:</w:t>
      </w:r>
    </w:p>
    <w:p w14:paraId="6C22B370"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mikro przedsiębiorcą*</w:t>
      </w:r>
    </w:p>
    <w:p w14:paraId="0A4AD224"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małym przedsiębiorcą*</w:t>
      </w:r>
    </w:p>
    <w:p w14:paraId="736C6BB1"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średnim przedsiębiorcą*</w:t>
      </w:r>
    </w:p>
    <w:p w14:paraId="2F458171" w14:textId="77777777" w:rsidR="004932A1" w:rsidRDefault="004932A1" w:rsidP="00584561">
      <w:pPr>
        <w:jc w:val="both"/>
        <w:rPr>
          <w:rFonts w:ascii="Calibri" w:hAnsi="Calibri" w:cs="Calibri"/>
          <w:b/>
          <w:bCs/>
        </w:rPr>
      </w:pPr>
    </w:p>
    <w:p w14:paraId="4023AFBC" w14:textId="4ACB7742" w:rsidR="00E449CC" w:rsidRDefault="009237AB" w:rsidP="00E449CC">
      <w:pPr>
        <w:spacing w:line="276" w:lineRule="auto"/>
        <w:jc w:val="both"/>
        <w:rPr>
          <w:rFonts w:ascii="Calibri" w:hAnsi="Calibri" w:cs="Calibri"/>
          <w:i/>
          <w:iCs/>
        </w:rPr>
      </w:pPr>
      <w:bookmarkStart w:id="0" w:name="_Hlk72831651"/>
      <w:r w:rsidRPr="001832DE">
        <w:rPr>
          <w:bCs/>
        </w:rPr>
        <w:t xml:space="preserve"> </w:t>
      </w:r>
      <w:r w:rsidR="00E449CC" w:rsidRPr="00BC3BD6">
        <w:rPr>
          <w:rFonts w:ascii="Calibri" w:hAnsi="Calibri" w:cs="Calibri"/>
        </w:rPr>
        <w:t>*</w:t>
      </w:r>
      <w:r w:rsidR="00E449CC" w:rsidRPr="00E449CC">
        <w:rPr>
          <w:rFonts w:ascii="Calibri" w:hAnsi="Calibri" w:cs="Calibri"/>
          <w:i/>
          <w:iCs/>
        </w:rPr>
        <w:t>proszę wskazać właściwe</w:t>
      </w:r>
    </w:p>
    <w:p w14:paraId="7AAAFBF6" w14:textId="77777777" w:rsidR="00E449CC" w:rsidRPr="00BC3BD6" w:rsidRDefault="00E449CC" w:rsidP="00E449CC">
      <w:pPr>
        <w:spacing w:line="276" w:lineRule="auto"/>
        <w:jc w:val="both"/>
        <w:rPr>
          <w:rFonts w:ascii="Calibri" w:hAnsi="Calibri" w:cs="Calibri"/>
        </w:rPr>
      </w:pPr>
    </w:p>
    <w:p w14:paraId="5608FA65" w14:textId="06B4D768" w:rsidR="00E449CC" w:rsidRPr="00BC3BD6" w:rsidRDefault="00E449CC" w:rsidP="00897B5B">
      <w:pPr>
        <w:ind w:right="-427"/>
        <w:jc w:val="both"/>
        <w:rPr>
          <w:rFonts w:ascii="Calibri" w:hAnsi="Calibri" w:cs="Calibri"/>
        </w:rPr>
      </w:pPr>
      <w:r w:rsidRPr="00BC3BD6">
        <w:rPr>
          <w:rFonts w:ascii="Calibri" w:hAnsi="Calibri" w:cs="Calibri"/>
        </w:rPr>
        <w:t>w odpowiedzi na publiczne ogłoszenie o zamówieniu nr WA.263.</w:t>
      </w:r>
      <w:r>
        <w:rPr>
          <w:rFonts w:ascii="Calibri" w:hAnsi="Calibri" w:cs="Calibri"/>
        </w:rPr>
        <w:t>2</w:t>
      </w:r>
      <w:r w:rsidR="00F170D4">
        <w:rPr>
          <w:rFonts w:ascii="Calibri" w:hAnsi="Calibri" w:cs="Calibri"/>
        </w:rPr>
        <w:t>8</w:t>
      </w:r>
      <w:r w:rsidRPr="00BC3BD6">
        <w:rPr>
          <w:rFonts w:ascii="Calibri" w:hAnsi="Calibri" w:cs="Calibri"/>
        </w:rPr>
        <w:t>.202</w:t>
      </w:r>
      <w:r>
        <w:rPr>
          <w:rFonts w:ascii="Calibri" w:hAnsi="Calibri" w:cs="Calibri"/>
        </w:rPr>
        <w:t>1</w:t>
      </w:r>
      <w:r w:rsidRPr="00BC3BD6">
        <w:rPr>
          <w:rFonts w:ascii="Calibri" w:hAnsi="Calibri" w:cs="Calibri"/>
        </w:rPr>
        <w:t>.</w:t>
      </w:r>
      <w:r w:rsidR="00F170D4">
        <w:rPr>
          <w:rFonts w:ascii="Calibri" w:hAnsi="Calibri" w:cs="Calibri"/>
        </w:rPr>
        <w:t>KR</w:t>
      </w:r>
      <w:r w:rsidRPr="00BC3BD6">
        <w:rPr>
          <w:rFonts w:ascii="Calibri" w:hAnsi="Calibri" w:cs="Calibri"/>
        </w:rPr>
        <w:t xml:space="preserve"> dotyczące postępowania prowadzonego przez Centrum Projektów Europejskich w trybie art. </w:t>
      </w:r>
      <w:r>
        <w:rPr>
          <w:rFonts w:ascii="Calibri" w:hAnsi="Calibri" w:cs="Calibri"/>
        </w:rPr>
        <w:t xml:space="preserve">275 pkt 1 </w:t>
      </w:r>
      <w:r w:rsidRPr="00BC3BD6">
        <w:rPr>
          <w:rFonts w:ascii="Calibri" w:hAnsi="Calibri" w:cs="Calibri"/>
        </w:rPr>
        <w:t xml:space="preserve"> ustawy Pzp </w:t>
      </w:r>
      <w:r w:rsidRPr="00495984">
        <w:rPr>
          <w:rFonts w:ascii="Calibri" w:hAnsi="Calibri" w:cs="Calibri"/>
        </w:rPr>
        <w:t xml:space="preserve">na </w:t>
      </w:r>
      <w:bookmarkStart w:id="1" w:name="_Hlk81984817"/>
      <w:r w:rsidR="00F170D4" w:rsidRPr="00F170D4">
        <w:rPr>
          <w:rFonts w:ascii="Calibri" w:hAnsi="Calibri" w:cs="Calibri"/>
        </w:rPr>
        <w:t>dostarczenie wybranych usług w ramach organizacji posiedzeń Komitetu Monitorującego w Programie Współpracy Transgranicznej INTERREG V-A POLSKA- SŁOWACJA 2014-2020 w latach  2021 – 2023</w:t>
      </w:r>
      <w:r w:rsidR="00897B5B">
        <w:rPr>
          <w:rFonts w:ascii="Calibri" w:hAnsi="Calibri" w:cs="Calibri"/>
        </w:rPr>
        <w:t>,</w:t>
      </w:r>
      <w:bookmarkEnd w:id="1"/>
      <w:r w:rsidR="00897B5B">
        <w:rPr>
          <w:rFonts w:ascii="Calibri" w:hAnsi="Calibri" w:cs="Calibri"/>
        </w:rPr>
        <w:t xml:space="preserve"> </w:t>
      </w:r>
      <w:r w:rsidRPr="00BC3BD6">
        <w:rPr>
          <w:rFonts w:ascii="Calibri" w:hAnsi="Calibri" w:cs="Calibri"/>
          <w:u w:val="single"/>
        </w:rPr>
        <w:t>składam/składamy niniejszą ofertę</w:t>
      </w:r>
      <w:r w:rsidRPr="00BC3BD6">
        <w:rPr>
          <w:rFonts w:ascii="Calibri" w:hAnsi="Calibri" w:cs="Calibri"/>
        </w:rPr>
        <w:t>:</w:t>
      </w:r>
    </w:p>
    <w:bookmarkEnd w:id="0"/>
    <w:p w14:paraId="2A8ECF4C" w14:textId="77777777" w:rsidR="00CB3F5D" w:rsidRDefault="00CB3F5D" w:rsidP="009237AB">
      <w:pPr>
        <w:jc w:val="both"/>
        <w:rPr>
          <w:rFonts w:ascii="Calibri" w:hAnsi="Calibri" w:cs="Calibri"/>
          <w:b/>
          <w:bCs/>
        </w:rPr>
        <w:sectPr w:rsidR="00CB3F5D" w:rsidSect="004268A4">
          <w:footerReference w:type="default" r:id="rId8"/>
          <w:pgSz w:w="11910" w:h="16840"/>
          <w:pgMar w:top="1580" w:right="1300" w:bottom="680" w:left="1160" w:header="0" w:footer="400" w:gutter="0"/>
          <w:cols w:space="708"/>
          <w:docGrid w:linePitch="299"/>
        </w:sectPr>
      </w:pPr>
    </w:p>
    <w:p w14:paraId="0BFC5FBD" w14:textId="55F5FC31" w:rsidR="009237AB" w:rsidRPr="00BC3BD6" w:rsidRDefault="001E5461" w:rsidP="009237AB">
      <w:pPr>
        <w:tabs>
          <w:tab w:val="left" w:pos="284"/>
        </w:tabs>
        <w:jc w:val="both"/>
        <w:rPr>
          <w:rFonts w:ascii="Calibri" w:hAnsi="Calibri" w:cs="Calibri"/>
          <w:b/>
        </w:rPr>
      </w:pPr>
      <w:r>
        <w:rPr>
          <w:rFonts w:ascii="Calibri" w:hAnsi="Calibri" w:cs="Calibri"/>
          <w:b/>
        </w:rPr>
        <w:lastRenderedPageBreak/>
        <w:t>I</w:t>
      </w:r>
      <w:r w:rsidR="00C279BC">
        <w:rPr>
          <w:rFonts w:ascii="Calibri" w:hAnsi="Calibri" w:cs="Calibri"/>
          <w:b/>
        </w:rPr>
        <w:t>.</w:t>
      </w:r>
      <w:r>
        <w:rPr>
          <w:rFonts w:ascii="Calibri" w:hAnsi="Calibri" w:cs="Calibri"/>
          <w:b/>
        </w:rPr>
        <w:t xml:space="preserve"> </w:t>
      </w:r>
      <w:r w:rsidR="009237AB" w:rsidRPr="00BC3BD6">
        <w:rPr>
          <w:rFonts w:ascii="Calibri" w:hAnsi="Calibri" w:cs="Calibri"/>
          <w:b/>
        </w:rPr>
        <w:t>Kryterium cena brutto zamówienia</w:t>
      </w:r>
    </w:p>
    <w:p w14:paraId="49BEA707" w14:textId="77777777" w:rsidR="00F54517" w:rsidRDefault="009237AB" w:rsidP="009237AB">
      <w:pPr>
        <w:rPr>
          <w:rFonts w:ascii="Calibri" w:hAnsi="Calibri" w:cs="Calibri"/>
          <w:color w:val="2D2D2D"/>
          <w:shd w:val="clear" w:color="auto" w:fill="FFFFFF"/>
        </w:rPr>
      </w:pPr>
      <w:r w:rsidRPr="00BC3BD6">
        <w:rPr>
          <w:rFonts w:ascii="Calibri" w:hAnsi="Calibri" w:cs="Calibri"/>
          <w:color w:val="2D2D2D"/>
          <w:shd w:val="clear" w:color="auto" w:fill="FFFFFF"/>
        </w:rPr>
        <w:t>Oferujemy wykonanie przedmiotu zamówienia w zakresie objętym SWZ za:</w:t>
      </w:r>
    </w:p>
    <w:p w14:paraId="0A4D6462" w14:textId="77777777" w:rsidR="00F54517" w:rsidRDefault="00F54517" w:rsidP="009237AB">
      <w:pPr>
        <w:rPr>
          <w:rFonts w:ascii="Calibri" w:hAnsi="Calibri" w:cs="Calibri"/>
          <w:color w:val="2D2D2D"/>
        </w:rPr>
      </w:pPr>
      <w:r w:rsidRPr="00F54517">
        <w:rPr>
          <w:rFonts w:ascii="Calibri" w:hAnsi="Calibri" w:cs="Calibri"/>
          <w:color w:val="2D2D2D"/>
          <w:shd w:val="clear" w:color="auto" w:fill="FFFFFF"/>
        </w:rPr>
        <w:t>Cenę netto</w:t>
      </w:r>
      <w:r>
        <w:rPr>
          <w:rFonts w:ascii="Calibri" w:hAnsi="Calibri" w:cs="Calibri"/>
          <w:color w:val="2D2D2D"/>
          <w:shd w:val="clear" w:color="auto" w:fill="FFFFFF"/>
        </w:rPr>
        <w:t xml:space="preserve"> ____________</w:t>
      </w:r>
      <w:r w:rsidRPr="00F54517">
        <w:rPr>
          <w:rFonts w:ascii="Calibri" w:hAnsi="Calibri" w:cs="Calibri"/>
          <w:color w:val="2D2D2D"/>
          <w:shd w:val="clear" w:color="auto" w:fill="FFFFFF"/>
        </w:rPr>
        <w:t xml:space="preserve"> PLN</w:t>
      </w:r>
    </w:p>
    <w:p w14:paraId="6BF19400" w14:textId="03318C00" w:rsidR="009237AB" w:rsidRPr="00BC3BD6" w:rsidRDefault="00F54517" w:rsidP="009237AB">
      <w:pPr>
        <w:rPr>
          <w:rFonts w:ascii="Calibri" w:hAnsi="Calibri" w:cs="Calibri"/>
        </w:rPr>
      </w:pPr>
      <w:r w:rsidRPr="00F54517">
        <w:rPr>
          <w:rFonts w:ascii="Calibri" w:hAnsi="Calibri" w:cs="Calibri"/>
          <w:color w:val="2D2D2D"/>
        </w:rPr>
        <w:t>Stawka VAT</w:t>
      </w:r>
      <w:r>
        <w:rPr>
          <w:rFonts w:ascii="Calibri" w:hAnsi="Calibri" w:cs="Calibri"/>
          <w:color w:val="2D2D2D"/>
        </w:rPr>
        <w:t xml:space="preserve"> 23%</w:t>
      </w:r>
      <w:r w:rsidR="002F2C33">
        <w:rPr>
          <w:rFonts w:ascii="Calibri" w:hAnsi="Calibri" w:cs="Calibri"/>
          <w:color w:val="2D2D2D"/>
        </w:rPr>
        <w:t xml:space="preserve"> (…….)**</w:t>
      </w:r>
      <w:r w:rsidR="009237AB" w:rsidRPr="00BC3BD6">
        <w:rPr>
          <w:rFonts w:ascii="Calibri" w:hAnsi="Calibri" w:cs="Calibri"/>
          <w:color w:val="2D2D2D"/>
        </w:rPr>
        <w:br/>
      </w:r>
      <w:r w:rsidR="009237AB" w:rsidRPr="00BC3BD6">
        <w:rPr>
          <w:rFonts w:ascii="Calibri" w:hAnsi="Calibri" w:cs="Calibri"/>
          <w:color w:val="2D2D2D"/>
          <w:shd w:val="clear" w:color="auto" w:fill="FFFFFF"/>
        </w:rPr>
        <w:t xml:space="preserve">cenę brutto (łącznie z podatkiem VAT)*: _____________PLN </w:t>
      </w:r>
      <w:r w:rsidR="009237AB" w:rsidRPr="00BC3BD6">
        <w:rPr>
          <w:rFonts w:ascii="Calibri" w:hAnsi="Calibri" w:cs="Calibri"/>
          <w:color w:val="2D2D2D"/>
        </w:rPr>
        <w:br/>
      </w:r>
      <w:r w:rsidR="009237AB" w:rsidRPr="00BC3BD6">
        <w:rPr>
          <w:rFonts w:ascii="Calibri" w:hAnsi="Calibri" w:cs="Calibri"/>
          <w:color w:val="2D2D2D"/>
          <w:shd w:val="clear" w:color="auto" w:fill="FFFFFF"/>
        </w:rPr>
        <w:t>(słownie : ___________________________________________________________________)</w:t>
      </w:r>
      <w:r w:rsidR="009237AB" w:rsidRPr="00BC3BD6">
        <w:rPr>
          <w:rFonts w:ascii="Calibri" w:hAnsi="Calibri" w:cs="Calibri"/>
        </w:rPr>
        <w:t xml:space="preserve"> </w:t>
      </w:r>
    </w:p>
    <w:p w14:paraId="2DC7A2A3" w14:textId="4E6E9AEA" w:rsidR="009237AB" w:rsidRPr="00BC3BD6" w:rsidRDefault="009237AB" w:rsidP="009237AB">
      <w:pPr>
        <w:rPr>
          <w:rFonts w:ascii="Calibri" w:hAnsi="Calibri" w:cs="Calibri"/>
        </w:rPr>
      </w:pPr>
      <w:r w:rsidRPr="00BC3BD6">
        <w:rPr>
          <w:rFonts w:ascii="Calibri" w:hAnsi="Calibri" w:cs="Calibri"/>
        </w:rPr>
        <w:t xml:space="preserve">(suma pozycji „Całkowita cena brutto zamówienia” z poniższej tabeli nr </w:t>
      </w:r>
      <w:r w:rsidR="00F54517">
        <w:rPr>
          <w:rFonts w:ascii="Calibri" w:hAnsi="Calibri" w:cs="Calibri"/>
        </w:rPr>
        <w:t xml:space="preserve">A </w:t>
      </w:r>
      <w:r w:rsidR="001E5461">
        <w:rPr>
          <w:rFonts w:ascii="Calibri" w:hAnsi="Calibri" w:cs="Calibri"/>
        </w:rPr>
        <w:t xml:space="preserve">i </w:t>
      </w:r>
      <w:r w:rsidR="00F54517">
        <w:rPr>
          <w:rFonts w:ascii="Calibri" w:hAnsi="Calibri" w:cs="Calibri"/>
        </w:rPr>
        <w:t xml:space="preserve">B </w:t>
      </w:r>
      <w:r w:rsidR="00236959">
        <w:rPr>
          <w:rFonts w:ascii="Calibri" w:hAnsi="Calibri" w:cs="Calibri"/>
        </w:rPr>
        <w:t>oraz pkt C)</w:t>
      </w:r>
      <w:r w:rsidRPr="00BC3BD6">
        <w:rPr>
          <w:rFonts w:ascii="Calibri" w:hAnsi="Calibri" w:cs="Calibri"/>
        </w:rPr>
        <w:t>)</w:t>
      </w:r>
    </w:p>
    <w:p w14:paraId="5EB70A93" w14:textId="2B9A5EA8" w:rsidR="009237AB" w:rsidRPr="00DF09C3" w:rsidRDefault="009237AB" w:rsidP="009237AB">
      <w:pPr>
        <w:rPr>
          <w:rFonts w:ascii="Calibri" w:hAnsi="Calibri" w:cs="Calibri"/>
          <w:i/>
          <w:iCs/>
          <w:color w:val="2D2D2D"/>
          <w:shd w:val="clear" w:color="auto" w:fill="FFFFFF"/>
        </w:rPr>
      </w:pPr>
      <w:r w:rsidRPr="00BC3BD6">
        <w:rPr>
          <w:rFonts w:ascii="Calibri" w:hAnsi="Calibri" w:cs="Calibri"/>
          <w:color w:val="2D2D2D"/>
          <w:shd w:val="clear" w:color="auto" w:fill="FFFFFF"/>
        </w:rPr>
        <w:t>*</w:t>
      </w:r>
      <w:r w:rsidRPr="00DF09C3">
        <w:rPr>
          <w:rFonts w:ascii="Calibri" w:hAnsi="Calibri" w:cs="Calibri"/>
          <w:i/>
          <w:iCs/>
          <w:color w:val="2D2D2D"/>
          <w:shd w:val="clear" w:color="auto" w:fill="FFFFFF"/>
        </w:rPr>
        <w:t xml:space="preserve">W przypadku, gdy ofertę składa </w:t>
      </w:r>
      <w:r w:rsidRPr="00DF09C3">
        <w:rPr>
          <w:rFonts w:ascii="Calibri" w:hAnsi="Calibri" w:cs="Calibri"/>
          <w:b/>
          <w:bCs/>
          <w:i/>
          <w:iCs/>
          <w:color w:val="2D2D2D"/>
          <w:shd w:val="clear" w:color="auto" w:fill="FFFFFF"/>
        </w:rPr>
        <w:t>Wykonawca zagraniczny,</w:t>
      </w:r>
      <w:r w:rsidRPr="00DF09C3">
        <w:rPr>
          <w:rFonts w:ascii="Calibri" w:hAnsi="Calibri" w:cs="Calibri"/>
          <w:i/>
          <w:iCs/>
          <w:color w:val="2D2D2D"/>
          <w:shd w:val="clear" w:color="auto" w:fill="FFFFFF"/>
        </w:rPr>
        <w:t xml:space="preserve"> który na podstawie odrębnych przepisów nie jest zobowiązany do uiszczenia podatku VAT w Polsce należy wpisać cenę netto.</w:t>
      </w:r>
    </w:p>
    <w:p w14:paraId="4EE1602F" w14:textId="08835E61" w:rsidR="009237AB" w:rsidRDefault="002F2C33" w:rsidP="009237AB">
      <w:pPr>
        <w:spacing w:line="276" w:lineRule="auto"/>
        <w:rPr>
          <w:b/>
          <w:u w:val="single"/>
        </w:rPr>
      </w:pPr>
      <w:r w:rsidRPr="002F2C33">
        <w:rPr>
          <w:b/>
          <w:u w:val="single"/>
        </w:rPr>
        <w:t>*</w:t>
      </w:r>
      <w:r>
        <w:rPr>
          <w:b/>
          <w:u w:val="single"/>
        </w:rPr>
        <w:t>*</w:t>
      </w:r>
      <w:r w:rsidRPr="002F2C33">
        <w:rPr>
          <w:b/>
          <w:u w:val="single"/>
        </w:rPr>
        <w:t xml:space="preserve"> W przypadku, gdy wykonawca uprawniony jest do stosowania innej stawki podatku, należy przekreślić wpisane 23</w:t>
      </w:r>
      <w:r>
        <w:rPr>
          <w:b/>
          <w:u w:val="single"/>
        </w:rPr>
        <w:t xml:space="preserve"> %, </w:t>
      </w:r>
      <w:r w:rsidRPr="002F2C33">
        <w:rPr>
          <w:b/>
          <w:u w:val="single"/>
        </w:rPr>
        <w:t>a w wykropkowane miejsce wpisać właściwą stawkę i w załączniku do oferty uzasadnić jej zastosowanie</w:t>
      </w:r>
      <w:r w:rsidR="00684118">
        <w:rPr>
          <w:b/>
          <w:u w:val="single"/>
        </w:rPr>
        <w:t>, zgodne z ustawą z dnia  11 marca 2004 r.  o podatku od towar</w:t>
      </w:r>
      <w:r w:rsidR="006373D7">
        <w:rPr>
          <w:b/>
          <w:u w:val="single"/>
        </w:rPr>
        <w:t>ów</w:t>
      </w:r>
      <w:r w:rsidR="00684118">
        <w:rPr>
          <w:b/>
          <w:u w:val="single"/>
        </w:rPr>
        <w:t xml:space="preserve"> i usług </w:t>
      </w:r>
      <w:r w:rsidRPr="002F2C33">
        <w:rPr>
          <w:b/>
          <w:u w:val="single"/>
        </w:rPr>
        <w:t>.</w:t>
      </w:r>
    </w:p>
    <w:p w14:paraId="38ED38B7" w14:textId="77777777" w:rsidR="00CA489C" w:rsidRPr="00E449CC" w:rsidRDefault="00CA489C" w:rsidP="00CA489C">
      <w:pPr>
        <w:spacing w:line="276" w:lineRule="auto"/>
        <w:rPr>
          <w:bCs/>
          <w:i/>
          <w:iCs/>
          <w:u w:val="single"/>
        </w:rPr>
      </w:pPr>
      <w:r w:rsidRPr="00E449CC">
        <w:rPr>
          <w:bCs/>
          <w:i/>
          <w:iCs/>
          <w:u w:val="single"/>
        </w:rPr>
        <w:t>** niepotrzebne skreślić</w:t>
      </w:r>
    </w:p>
    <w:p w14:paraId="0DD77710" w14:textId="77777777" w:rsidR="00CA489C" w:rsidRDefault="00CA489C" w:rsidP="00CA489C">
      <w:pPr>
        <w:spacing w:line="276" w:lineRule="auto"/>
        <w:rPr>
          <w:b/>
          <w:u w:val="single"/>
        </w:rPr>
      </w:pPr>
    </w:p>
    <w:p w14:paraId="5A71C0AE" w14:textId="77777777" w:rsidR="001E5461" w:rsidRPr="00183122" w:rsidRDefault="001E5461" w:rsidP="001E5461">
      <w:pPr>
        <w:pStyle w:val="Akapitzlist"/>
        <w:widowControl/>
        <w:numPr>
          <w:ilvl w:val="0"/>
          <w:numId w:val="130"/>
        </w:numPr>
        <w:autoSpaceDE/>
        <w:autoSpaceDN/>
        <w:spacing w:before="0" w:line="276" w:lineRule="auto"/>
        <w:contextualSpacing/>
        <w:rPr>
          <w:rFonts w:asciiTheme="minorHAnsi" w:hAnsiTheme="minorHAnsi" w:cstheme="minorHAnsi"/>
          <w:b/>
          <w:u w:val="single"/>
        </w:rPr>
      </w:pPr>
      <w:r w:rsidRPr="00183122">
        <w:rPr>
          <w:rFonts w:asciiTheme="minorHAnsi" w:hAnsiTheme="minorHAnsi" w:cstheme="minorHAnsi"/>
          <w:b/>
          <w:u w:val="single"/>
        </w:rPr>
        <w:t>USŁUGI W RAMACH ORGANIZACJI POSIEDZEŃ KOMITETU MONITORUJĄCEGO NA SŁOWACJI  (TABELA A)</w:t>
      </w:r>
      <w:bookmarkStart w:id="2" w:name="_Hlk30495635"/>
    </w:p>
    <w:tbl>
      <w:tblPr>
        <w:tblW w:w="13892" w:type="dxa"/>
        <w:jc w:val="center"/>
        <w:tblLayout w:type="fixed"/>
        <w:tblCellMar>
          <w:left w:w="10" w:type="dxa"/>
          <w:right w:w="10" w:type="dxa"/>
        </w:tblCellMar>
        <w:tblLook w:val="04A0" w:firstRow="1" w:lastRow="0" w:firstColumn="1" w:lastColumn="0" w:noHBand="0" w:noVBand="1"/>
      </w:tblPr>
      <w:tblGrid>
        <w:gridCol w:w="715"/>
        <w:gridCol w:w="6095"/>
        <w:gridCol w:w="1418"/>
        <w:gridCol w:w="1270"/>
        <w:gridCol w:w="1417"/>
        <w:gridCol w:w="1276"/>
        <w:gridCol w:w="1701"/>
      </w:tblGrid>
      <w:tr w:rsidR="001E5461" w:rsidRPr="00183122" w14:paraId="59DC7E81"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525B34C2" w14:textId="1C9C854F" w:rsidR="001E5461" w:rsidRPr="00183122" w:rsidRDefault="001E5461" w:rsidP="009979B6">
            <w:pPr>
              <w:jc w:val="center"/>
              <w:rPr>
                <w:rFonts w:asciiTheme="minorHAnsi" w:hAnsiTheme="minorHAnsi" w:cstheme="minorHAnsi"/>
              </w:rPr>
            </w:pPr>
            <w:bookmarkStart w:id="3" w:name="_Hlk30693898"/>
            <w:r w:rsidRPr="00183122">
              <w:rPr>
                <w:rFonts w:asciiTheme="minorHAnsi" w:hAnsiTheme="minorHAnsi" w:cstheme="minorHAnsi"/>
                <w:b/>
              </w:rPr>
              <w:t>Lp.</w:t>
            </w:r>
          </w:p>
        </w:tc>
        <w:tc>
          <w:tcPr>
            <w:tcW w:w="609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1003CF6B"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b/>
              </w:rPr>
              <w:t>Przedmiot zamówienia</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7D3906A5"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b/>
              </w:rPr>
              <w:t>Cena brutto za wykonanie przedmiotu zam./lub na 1 osobę  – w zł</w:t>
            </w:r>
          </w:p>
        </w:tc>
        <w:tc>
          <w:tcPr>
            <w:tcW w:w="127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0FC0F2C9" w14:textId="55EF4442" w:rsidR="001E5461" w:rsidRPr="00183122" w:rsidRDefault="001E5461" w:rsidP="009979B6">
            <w:pPr>
              <w:jc w:val="center"/>
              <w:rPr>
                <w:rFonts w:asciiTheme="minorHAnsi" w:eastAsia="Calibri" w:hAnsiTheme="minorHAnsi" w:cstheme="minorHAnsi"/>
                <w:b/>
                <w:bCs/>
              </w:rPr>
            </w:pPr>
            <w:r w:rsidRPr="00183122">
              <w:rPr>
                <w:rFonts w:asciiTheme="minorHAnsi" w:eastAsia="Calibri" w:hAnsiTheme="minorHAnsi" w:cstheme="minorHAnsi"/>
                <w:b/>
                <w:bCs/>
              </w:rPr>
              <w:t>ilość szacowana w OPZ  (</w:t>
            </w:r>
            <w:r w:rsidR="002E4332">
              <w:rPr>
                <w:rFonts w:asciiTheme="minorHAnsi" w:eastAsia="Calibri" w:hAnsiTheme="minorHAnsi" w:cstheme="minorHAnsi"/>
                <w:b/>
                <w:bCs/>
              </w:rPr>
              <w:t>k</w:t>
            </w:r>
            <w:r w:rsidRPr="00183122">
              <w:rPr>
                <w:rFonts w:asciiTheme="minorHAnsi" w:eastAsia="Calibri" w:hAnsiTheme="minorHAnsi" w:cstheme="minorHAnsi"/>
                <w:b/>
                <w:bCs/>
              </w:rPr>
              <w:t xml:space="preserve">ol 3 x </w:t>
            </w:r>
            <w:r w:rsidR="002E4332">
              <w:rPr>
                <w:rFonts w:asciiTheme="minorHAnsi" w:eastAsia="Calibri" w:hAnsiTheme="minorHAnsi" w:cstheme="minorHAnsi"/>
                <w:b/>
                <w:bCs/>
              </w:rPr>
              <w:t>k</w:t>
            </w:r>
            <w:r w:rsidRPr="00183122">
              <w:rPr>
                <w:rFonts w:asciiTheme="minorHAnsi" w:eastAsia="Calibri" w:hAnsiTheme="minorHAnsi" w:cstheme="minorHAnsi"/>
                <w:b/>
                <w:bCs/>
              </w:rPr>
              <w:t>ol</w:t>
            </w:r>
            <w:r w:rsidR="002E4332">
              <w:rPr>
                <w:rFonts w:asciiTheme="minorHAnsi" w:eastAsia="Calibri" w:hAnsiTheme="minorHAnsi" w:cstheme="minorHAnsi"/>
                <w:b/>
                <w:bCs/>
              </w:rPr>
              <w:t xml:space="preserve"> </w:t>
            </w:r>
            <w:r w:rsidRPr="00183122">
              <w:rPr>
                <w:rFonts w:asciiTheme="minorHAnsi" w:eastAsia="Calibri" w:hAnsiTheme="minorHAnsi" w:cstheme="minorHAnsi"/>
                <w:b/>
                <w:bCs/>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782ED2D2" w14:textId="1856E585" w:rsidR="001E5461" w:rsidRPr="00183122" w:rsidRDefault="001E5461" w:rsidP="009979B6">
            <w:pPr>
              <w:jc w:val="center"/>
              <w:rPr>
                <w:rFonts w:asciiTheme="minorHAnsi" w:hAnsiTheme="minorHAnsi" w:cstheme="minorHAnsi"/>
              </w:rPr>
            </w:pPr>
            <w:r w:rsidRPr="00183122">
              <w:rPr>
                <w:rFonts w:asciiTheme="minorHAnsi" w:hAnsiTheme="minorHAnsi" w:cstheme="minorHAnsi"/>
                <w:b/>
              </w:rPr>
              <w:t>Cena brutto za usługę – w zł (kol 3x</w:t>
            </w:r>
            <w:r w:rsidR="002E4332">
              <w:rPr>
                <w:rFonts w:asciiTheme="minorHAnsi" w:hAnsiTheme="minorHAnsi" w:cstheme="minorHAnsi"/>
                <w:b/>
              </w:rPr>
              <w:t xml:space="preserve"> </w:t>
            </w:r>
            <w:r w:rsidRPr="00183122">
              <w:rPr>
                <w:rFonts w:asciiTheme="minorHAnsi" w:hAnsiTheme="minorHAnsi" w:cstheme="minorHAnsi"/>
                <w:b/>
              </w:rPr>
              <w:t>kol</w:t>
            </w:r>
            <w:r w:rsidR="002E4332">
              <w:rPr>
                <w:rFonts w:asciiTheme="minorHAnsi" w:hAnsiTheme="minorHAnsi" w:cstheme="minorHAnsi"/>
                <w:b/>
              </w:rPr>
              <w:t xml:space="preserve"> </w:t>
            </w:r>
            <w:r w:rsidRPr="00183122">
              <w:rPr>
                <w:rFonts w:asciiTheme="minorHAnsi" w:hAnsiTheme="minorHAnsi" w:cstheme="minorHAnsi"/>
                <w:b/>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375ABF45" w14:textId="15E04374" w:rsidR="001E5461" w:rsidRPr="00183122" w:rsidRDefault="001E5461" w:rsidP="009979B6">
            <w:pPr>
              <w:jc w:val="center"/>
              <w:rPr>
                <w:rFonts w:asciiTheme="minorHAnsi" w:hAnsiTheme="minorHAnsi" w:cstheme="minorHAnsi"/>
              </w:rPr>
            </w:pPr>
            <w:r w:rsidRPr="00183122">
              <w:rPr>
                <w:rFonts w:asciiTheme="minorHAnsi" w:hAnsiTheme="minorHAnsi" w:cstheme="minorHAnsi"/>
                <w:b/>
              </w:rPr>
              <w:t>Szacowana ilość dni</w:t>
            </w:r>
            <w:r w:rsidR="00917359">
              <w:rPr>
                <w:rFonts w:asciiTheme="minorHAnsi" w:hAnsiTheme="minorHAnsi" w:cstheme="minorHAnsi"/>
                <w:b/>
              </w:rPr>
              <w:t xml:space="preserve">/ usług </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Pr>
          <w:p w14:paraId="2F689302" w14:textId="1609FDB6" w:rsidR="001E5461" w:rsidRPr="00183122" w:rsidRDefault="001E5461" w:rsidP="009979B6">
            <w:pPr>
              <w:jc w:val="center"/>
              <w:rPr>
                <w:rFonts w:asciiTheme="minorHAnsi" w:hAnsiTheme="minorHAnsi" w:cstheme="minorHAnsi"/>
                <w:b/>
              </w:rPr>
            </w:pPr>
            <w:r w:rsidRPr="00183122">
              <w:rPr>
                <w:rFonts w:asciiTheme="minorHAnsi" w:hAnsiTheme="minorHAnsi" w:cstheme="minorHAnsi"/>
                <w:b/>
              </w:rPr>
              <w:t>Łączna cena brutto – w zł (kol</w:t>
            </w:r>
            <w:r w:rsidR="002E4332">
              <w:rPr>
                <w:rFonts w:asciiTheme="minorHAnsi" w:hAnsiTheme="minorHAnsi" w:cstheme="minorHAnsi"/>
                <w:b/>
              </w:rPr>
              <w:t xml:space="preserve"> </w:t>
            </w:r>
            <w:r w:rsidRPr="00183122">
              <w:rPr>
                <w:rFonts w:asciiTheme="minorHAnsi" w:hAnsiTheme="minorHAnsi" w:cstheme="minorHAnsi"/>
                <w:b/>
              </w:rPr>
              <w:t>5x</w:t>
            </w:r>
            <w:r w:rsidR="002E4332">
              <w:rPr>
                <w:rFonts w:asciiTheme="minorHAnsi" w:hAnsiTheme="minorHAnsi" w:cstheme="minorHAnsi"/>
                <w:b/>
              </w:rPr>
              <w:t xml:space="preserve"> </w:t>
            </w:r>
            <w:r w:rsidRPr="00183122">
              <w:rPr>
                <w:rFonts w:asciiTheme="minorHAnsi" w:hAnsiTheme="minorHAnsi" w:cstheme="minorHAnsi"/>
                <w:b/>
              </w:rPr>
              <w:t>kol 6x</w:t>
            </w:r>
            <w:r w:rsidR="002E4332">
              <w:rPr>
                <w:rFonts w:asciiTheme="minorHAnsi" w:hAnsiTheme="minorHAnsi" w:cstheme="minorHAnsi"/>
                <w:b/>
              </w:rPr>
              <w:t xml:space="preserve"> </w:t>
            </w:r>
            <w:r w:rsidRPr="00183122">
              <w:rPr>
                <w:rFonts w:asciiTheme="minorHAnsi" w:hAnsiTheme="minorHAnsi" w:cstheme="minorHAnsi"/>
                <w:b/>
              </w:rPr>
              <w:t>kol</w:t>
            </w:r>
            <w:r w:rsidR="002E4332">
              <w:rPr>
                <w:rFonts w:asciiTheme="minorHAnsi" w:hAnsiTheme="minorHAnsi" w:cstheme="minorHAnsi"/>
                <w:b/>
              </w:rPr>
              <w:t xml:space="preserve"> </w:t>
            </w:r>
            <w:r w:rsidRPr="00183122">
              <w:rPr>
                <w:rFonts w:asciiTheme="minorHAnsi" w:hAnsiTheme="minorHAnsi" w:cstheme="minorHAnsi"/>
                <w:b/>
              </w:rPr>
              <w:t>7)</w:t>
            </w:r>
          </w:p>
        </w:tc>
      </w:tr>
      <w:tr w:rsidR="001E5461" w:rsidRPr="00183122" w14:paraId="2EAAB741" w14:textId="77777777" w:rsidTr="001E5461">
        <w:trPr>
          <w:trHeight w:val="294"/>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EDFF57"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Kol 1</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699CB3"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Kol 2</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AD4EAD"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Kol 3</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B01FE9"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 xml:space="preserve">Kol 4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C4F80D"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Kol 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6CCC5D"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Kol 6</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5AE8C3C1"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Kol 7</w:t>
            </w:r>
          </w:p>
        </w:tc>
      </w:tr>
      <w:tr w:rsidR="001E5461" w:rsidRPr="00183122" w14:paraId="23336C7B"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64500EB"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411C14"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rezerwacji blokowej</w:t>
            </w:r>
            <w:r w:rsidRPr="00183122">
              <w:rPr>
                <w:rFonts w:asciiTheme="minorHAnsi" w:eastAsia="Calibri" w:hAnsiTheme="minorHAnsi" w:cstheme="minorHAnsi"/>
              </w:rPr>
              <w:t xml:space="preserve"> pokoi hotelowych dla uczestników posiedzenia zgodnie z OPZ (Kol 3 cena brutto za 1 osobę)</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DEE389" w14:textId="77777777" w:rsidR="001E5461" w:rsidRPr="00183122" w:rsidRDefault="001E5461" w:rsidP="001E5461">
            <w:pPr>
              <w:jc w:val="center"/>
              <w:rPr>
                <w:rFonts w:asciiTheme="minorHAnsi" w:hAnsiTheme="minorHAnsi" w:cstheme="minorHAnsi"/>
              </w:rPr>
            </w:pPr>
          </w:p>
          <w:p w14:paraId="6DCBE86B" w14:textId="77777777" w:rsidR="001E5461" w:rsidRPr="00183122" w:rsidRDefault="001E5461" w:rsidP="001E5461">
            <w:pPr>
              <w:jc w:val="center"/>
              <w:rPr>
                <w:rFonts w:asciiTheme="minorHAnsi" w:hAnsiTheme="minorHAnsi" w:cstheme="minorHAnsi"/>
              </w:rPr>
            </w:pPr>
          </w:p>
          <w:p w14:paraId="42A03D71"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61F989" w14:textId="77777777" w:rsidR="001E5461" w:rsidRPr="00183122" w:rsidRDefault="001E5461" w:rsidP="009979B6">
            <w:pPr>
              <w:jc w:val="center"/>
              <w:rPr>
                <w:rFonts w:asciiTheme="minorHAnsi" w:eastAsia="Calibri" w:hAnsiTheme="minorHAnsi" w:cstheme="minorHAnsi"/>
              </w:rPr>
            </w:pPr>
            <w:r w:rsidRPr="00183122">
              <w:rPr>
                <w:rFonts w:asciiTheme="minorHAnsi" w:eastAsia="Calibri" w:hAnsiTheme="minorHAnsi" w:cstheme="minorHAnsi"/>
              </w:rPr>
              <w:t>40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AEBC50"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7AFDBD" w14:textId="5C429324" w:rsidR="001E5461" w:rsidRPr="00183122" w:rsidRDefault="00375049" w:rsidP="009979B6">
            <w:pPr>
              <w:jc w:val="center"/>
              <w:rPr>
                <w:rFonts w:asciiTheme="minorHAnsi" w:hAnsiTheme="minorHAnsi" w:cstheme="minorHAnsi"/>
              </w:rPr>
            </w:pPr>
            <w:r>
              <w:rPr>
                <w:rFonts w:asciiTheme="minorHAnsi" w:hAnsiTheme="minorHAnsi" w:cstheme="minorHAnsi"/>
              </w:rPr>
              <w:t>1</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346509BD" w14:textId="77777777" w:rsidR="001E5461" w:rsidRPr="00183122" w:rsidRDefault="001E5461" w:rsidP="009979B6">
            <w:pPr>
              <w:jc w:val="center"/>
              <w:rPr>
                <w:rFonts w:asciiTheme="minorHAnsi" w:eastAsia="Calibri" w:hAnsiTheme="minorHAnsi" w:cstheme="minorHAnsi"/>
              </w:rPr>
            </w:pPr>
          </w:p>
        </w:tc>
      </w:tr>
      <w:tr w:rsidR="001E5461" w:rsidRPr="00183122" w14:paraId="49A1AD55"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6D575D7"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2</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1673B3"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b/>
                <w:bCs/>
              </w:rPr>
              <w:t xml:space="preserve">Nocleg </w:t>
            </w:r>
            <w:r w:rsidRPr="00183122">
              <w:rPr>
                <w:rFonts w:asciiTheme="minorHAnsi" w:eastAsia="Calibri" w:hAnsiTheme="minorHAnsi" w:cstheme="minorHAnsi"/>
              </w:rPr>
              <w:t xml:space="preserve">w pokoju jednoosobowym lub dwuosobowym do pojedynczego wykorzystania ze śniadaniem </w:t>
            </w:r>
            <w:r w:rsidRPr="00183122">
              <w:rPr>
                <w:rFonts w:asciiTheme="minorHAnsi" w:eastAsia="Calibri" w:hAnsiTheme="minorHAnsi" w:cstheme="minorHAnsi"/>
                <w:b/>
                <w:bCs/>
              </w:rPr>
              <w:t>w przeddzień</w:t>
            </w:r>
            <w:r w:rsidRPr="00183122">
              <w:rPr>
                <w:rFonts w:asciiTheme="minorHAnsi" w:eastAsia="Calibri" w:hAnsiTheme="minorHAnsi" w:cstheme="minorHAnsi"/>
              </w:rPr>
              <w:t xml:space="preserve"> </w:t>
            </w:r>
            <w:r w:rsidRPr="00183122">
              <w:rPr>
                <w:rFonts w:asciiTheme="minorHAnsi" w:eastAsia="Calibri" w:hAnsiTheme="minorHAnsi" w:cstheme="minorHAnsi"/>
                <w:b/>
                <w:bCs/>
              </w:rPr>
              <w:t>i w</w:t>
            </w:r>
            <w:r w:rsidRPr="00183122">
              <w:rPr>
                <w:rFonts w:asciiTheme="minorHAnsi" w:eastAsia="Calibri" w:hAnsiTheme="minorHAnsi" w:cstheme="minorHAnsi"/>
              </w:rPr>
              <w:t xml:space="preserve"> </w:t>
            </w:r>
            <w:r w:rsidRPr="00183122">
              <w:rPr>
                <w:rFonts w:asciiTheme="minorHAnsi" w:eastAsia="Calibri" w:hAnsiTheme="minorHAnsi" w:cstheme="minorHAnsi"/>
                <w:b/>
                <w:bCs/>
              </w:rPr>
              <w:t xml:space="preserve">dniu </w:t>
            </w:r>
            <w:r w:rsidRPr="00183122">
              <w:rPr>
                <w:rFonts w:asciiTheme="minorHAnsi" w:eastAsia="Calibri" w:hAnsiTheme="minorHAnsi" w:cstheme="minorHAnsi"/>
              </w:rPr>
              <w:t>posiedzenia</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617583" w14:textId="77777777" w:rsidR="001E5461" w:rsidRPr="00183122" w:rsidRDefault="001E5461" w:rsidP="001E5461">
            <w:pPr>
              <w:jc w:val="center"/>
              <w:rPr>
                <w:rFonts w:asciiTheme="minorHAnsi" w:hAnsiTheme="minorHAnsi" w:cstheme="minorHAnsi"/>
              </w:rPr>
            </w:pPr>
          </w:p>
          <w:p w14:paraId="43E61A7A"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p w14:paraId="6D9285C5" w14:textId="77777777" w:rsidR="001E5461" w:rsidRPr="00183122" w:rsidRDefault="001E5461" w:rsidP="001E5461">
            <w:pPr>
              <w:jc w:val="center"/>
              <w:rPr>
                <w:rFonts w:asciiTheme="minorHAnsi" w:hAnsiTheme="minorHAnsi" w:cstheme="minorHAnsi"/>
              </w:rPr>
            </w:pP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22D366" w14:textId="3928E01C" w:rsidR="001E5461" w:rsidRPr="00183122" w:rsidRDefault="00E45F79" w:rsidP="009979B6">
            <w:pPr>
              <w:tabs>
                <w:tab w:val="left" w:pos="825"/>
              </w:tabs>
              <w:jc w:val="center"/>
              <w:rPr>
                <w:rFonts w:asciiTheme="minorHAnsi" w:eastAsia="Calibri" w:hAnsiTheme="minorHAnsi" w:cstheme="minorHAnsi"/>
              </w:rPr>
            </w:pPr>
            <w:r>
              <w:rPr>
                <w:rFonts w:asciiTheme="minorHAnsi" w:eastAsia="Calibri" w:hAnsiTheme="minorHAnsi" w:cstheme="minorHAnsi"/>
              </w:rPr>
              <w:t>13</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14BB35"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5EC137" w14:textId="768D7EDB" w:rsidR="001E5461" w:rsidRPr="00183122" w:rsidRDefault="00E45F79" w:rsidP="009979B6">
            <w:pPr>
              <w:jc w:val="center"/>
              <w:rPr>
                <w:rFonts w:asciiTheme="minorHAnsi" w:hAnsiTheme="minorHAnsi" w:cstheme="minorHAnsi"/>
              </w:rPr>
            </w:pPr>
            <w:r>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6427101A" w14:textId="77777777" w:rsidR="001E5461" w:rsidRPr="00183122" w:rsidRDefault="001E5461" w:rsidP="009979B6">
            <w:pPr>
              <w:jc w:val="center"/>
              <w:rPr>
                <w:rFonts w:asciiTheme="minorHAnsi" w:eastAsia="Calibri" w:hAnsiTheme="minorHAnsi" w:cstheme="minorHAnsi"/>
              </w:rPr>
            </w:pPr>
          </w:p>
        </w:tc>
      </w:tr>
      <w:tr w:rsidR="001E5461" w:rsidRPr="00183122" w14:paraId="661E8908" w14:textId="77777777" w:rsidTr="001E5461">
        <w:trPr>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836155"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3</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39D058"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b/>
                <w:bCs/>
              </w:rPr>
              <w:t>Kolacja w  przeddzień</w:t>
            </w:r>
            <w:r w:rsidRPr="00183122">
              <w:rPr>
                <w:rFonts w:asciiTheme="minorHAnsi" w:eastAsia="Calibri" w:hAnsiTheme="minorHAnsi" w:cstheme="minorHAnsi"/>
              </w:rPr>
              <w:t xml:space="preserve"> posiedzenia (Kol3 cena brutto za 1 osobę)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720357"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F6E4F2" w14:textId="38C38739" w:rsidR="001E5461" w:rsidRPr="00183122" w:rsidRDefault="00E45F79" w:rsidP="009979B6">
            <w:pPr>
              <w:tabs>
                <w:tab w:val="left" w:pos="735"/>
              </w:tabs>
              <w:jc w:val="center"/>
              <w:rPr>
                <w:rFonts w:asciiTheme="minorHAnsi" w:hAnsiTheme="minorHAnsi" w:cstheme="minorHAnsi"/>
              </w:rPr>
            </w:pPr>
            <w:r>
              <w:rPr>
                <w:rFonts w:asciiTheme="minorHAnsi" w:hAnsiTheme="minorHAnsi" w:cstheme="minorHAnsi"/>
              </w:rPr>
              <w:t>13</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B9BE33"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C2A3C4" w14:textId="49EBDEAA" w:rsidR="001E5461" w:rsidRPr="00183122" w:rsidRDefault="00E45F79" w:rsidP="009979B6">
            <w:pPr>
              <w:jc w:val="center"/>
              <w:rPr>
                <w:rFonts w:asciiTheme="minorHAnsi" w:hAnsiTheme="minorHAnsi" w:cstheme="minorHAnsi"/>
              </w:rPr>
            </w:pPr>
            <w:r>
              <w:rPr>
                <w:rFonts w:asciiTheme="minorHAnsi" w:hAnsiTheme="minorHAnsi" w:cstheme="minorHAnsi"/>
              </w:rPr>
              <w:t>1</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65115CB5" w14:textId="77777777" w:rsidR="001E5461" w:rsidRPr="00183122" w:rsidRDefault="001E5461" w:rsidP="009979B6">
            <w:pPr>
              <w:jc w:val="center"/>
              <w:rPr>
                <w:rFonts w:asciiTheme="minorHAnsi" w:eastAsia="Calibri" w:hAnsiTheme="minorHAnsi" w:cstheme="minorHAnsi"/>
              </w:rPr>
            </w:pPr>
          </w:p>
        </w:tc>
      </w:tr>
      <w:tr w:rsidR="001E5461" w:rsidRPr="00183122" w14:paraId="7CC1521B" w14:textId="77777777" w:rsidTr="001E5461">
        <w:trPr>
          <w:trHeight w:val="633"/>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C7BECB8"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4</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352F80"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sali konferencyjnej</w:t>
            </w:r>
            <w:r w:rsidRPr="00183122">
              <w:rPr>
                <w:rFonts w:asciiTheme="minorHAnsi" w:eastAsia="Calibri" w:hAnsiTheme="minorHAnsi" w:cstheme="minorHAnsi"/>
              </w:rPr>
              <w:t xml:space="preserve"> i koordynatora w dniu posiedzenia, rozmieszczenie dwujęzycznych informacji i logotypów, zgodnie z OPZ (kol 3 cena brutto za jeden dzień)</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6C277B" w14:textId="77777777" w:rsidR="001E5461" w:rsidRPr="00183122" w:rsidRDefault="001E5461" w:rsidP="001E5461">
            <w:pPr>
              <w:jc w:val="center"/>
              <w:rPr>
                <w:rFonts w:asciiTheme="minorHAnsi" w:hAnsiTheme="minorHAnsi" w:cstheme="minorHAnsi"/>
              </w:rPr>
            </w:pPr>
          </w:p>
          <w:p w14:paraId="38335567" w14:textId="77777777" w:rsidR="001E5461" w:rsidRPr="00183122" w:rsidRDefault="001E5461" w:rsidP="001E5461">
            <w:pPr>
              <w:jc w:val="center"/>
              <w:rPr>
                <w:rFonts w:asciiTheme="minorHAnsi" w:hAnsiTheme="minorHAnsi" w:cstheme="minorHAnsi"/>
              </w:rPr>
            </w:pPr>
          </w:p>
          <w:p w14:paraId="24602158" w14:textId="3BB2E9DD"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EBE70A"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0B3BB4"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FE56C3"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08533FC0" w14:textId="77777777" w:rsidR="001E5461" w:rsidRPr="00183122" w:rsidRDefault="001E5461" w:rsidP="009979B6">
            <w:pPr>
              <w:jc w:val="center"/>
              <w:rPr>
                <w:rFonts w:asciiTheme="minorHAnsi" w:eastAsia="Calibri" w:hAnsiTheme="minorHAnsi" w:cstheme="minorHAnsi"/>
              </w:rPr>
            </w:pPr>
          </w:p>
        </w:tc>
      </w:tr>
      <w:tr w:rsidR="001E5461" w:rsidRPr="00183122" w14:paraId="37362298" w14:textId="77777777" w:rsidTr="001E5461">
        <w:trPr>
          <w:trHeight w:val="633"/>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F77E034"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lastRenderedPageBreak/>
              <w:t>5</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E0F13F"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dwóch</w:t>
            </w:r>
            <w:r w:rsidRPr="00183122">
              <w:rPr>
                <w:rFonts w:asciiTheme="minorHAnsi" w:eastAsia="Calibri" w:hAnsiTheme="minorHAnsi" w:cstheme="minorHAnsi"/>
              </w:rPr>
              <w:t xml:space="preserve"> dodatkowych małych </w:t>
            </w:r>
            <w:r w:rsidRPr="00183122">
              <w:rPr>
                <w:rFonts w:asciiTheme="minorHAnsi" w:eastAsia="Calibri" w:hAnsiTheme="minorHAnsi" w:cstheme="minorHAnsi"/>
                <w:b/>
                <w:bCs/>
              </w:rPr>
              <w:t>sal dla delegacji</w:t>
            </w:r>
            <w:r w:rsidRPr="00183122">
              <w:rPr>
                <w:rFonts w:asciiTheme="minorHAnsi" w:eastAsia="Calibri" w:hAnsiTheme="minorHAnsi" w:cstheme="minorHAnsi"/>
              </w:rPr>
              <w:t xml:space="preserve"> </w:t>
            </w:r>
            <w:r w:rsidRPr="00183122">
              <w:rPr>
                <w:rFonts w:asciiTheme="minorHAnsi" w:eastAsia="Calibri" w:hAnsiTheme="minorHAnsi" w:cstheme="minorHAnsi"/>
                <w:b/>
                <w:bCs/>
              </w:rPr>
              <w:t>krajowych</w:t>
            </w:r>
            <w:r w:rsidRPr="00183122">
              <w:rPr>
                <w:rFonts w:asciiTheme="minorHAnsi" w:eastAsia="Calibri" w:hAnsiTheme="minorHAnsi" w:cstheme="minorHAnsi"/>
              </w:rPr>
              <w:t xml:space="preserve"> na co najmniej 20 osób każda. Dostępne na około 2 godziny przed terminem rozpoczęcia i podczas całego trwania KM (Kol 3 cena brutto za jeden zjazd KM)</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93ED3B" w14:textId="77777777" w:rsidR="001E5461" w:rsidRPr="00183122" w:rsidRDefault="001E5461" w:rsidP="001E5461">
            <w:pPr>
              <w:jc w:val="center"/>
              <w:rPr>
                <w:rFonts w:asciiTheme="minorHAnsi" w:hAnsiTheme="minorHAnsi" w:cstheme="minorHAnsi"/>
              </w:rPr>
            </w:pPr>
          </w:p>
          <w:p w14:paraId="4A00C720" w14:textId="77777777" w:rsidR="001E5461" w:rsidRPr="00183122" w:rsidRDefault="001E5461" w:rsidP="001E5461">
            <w:pPr>
              <w:jc w:val="center"/>
              <w:rPr>
                <w:rFonts w:asciiTheme="minorHAnsi" w:hAnsiTheme="minorHAnsi" w:cstheme="minorHAnsi"/>
              </w:rPr>
            </w:pPr>
          </w:p>
          <w:p w14:paraId="1AE3F689"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75AC6E"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64B673"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B84659"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556FA5BD" w14:textId="77777777" w:rsidR="001E5461" w:rsidRPr="00183122" w:rsidRDefault="001E5461" w:rsidP="009979B6">
            <w:pPr>
              <w:jc w:val="center"/>
              <w:rPr>
                <w:rFonts w:asciiTheme="minorHAnsi" w:eastAsia="Calibri" w:hAnsiTheme="minorHAnsi" w:cstheme="minorHAnsi"/>
              </w:rPr>
            </w:pPr>
          </w:p>
        </w:tc>
      </w:tr>
      <w:tr w:rsidR="001E5461" w:rsidRPr="00183122" w14:paraId="321897AA" w14:textId="77777777" w:rsidTr="001E5461">
        <w:trPr>
          <w:trHeight w:val="633"/>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2DA0061"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6</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4D56F0"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sprzętu konferencyjnego</w:t>
            </w:r>
            <w:r w:rsidRPr="00183122">
              <w:rPr>
                <w:rFonts w:asciiTheme="minorHAnsi" w:eastAsia="Calibri" w:hAnsiTheme="minorHAnsi" w:cstheme="minorHAnsi"/>
              </w:rPr>
              <w:t xml:space="preserve"> wraz z nagłośnieniem (mikrofony) i sprzętem audio-wideo (ekrany, projektory, laptopy)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0D1CE3" w14:textId="77777777" w:rsidR="001E5461" w:rsidRPr="00183122" w:rsidRDefault="001E5461" w:rsidP="001E5461">
            <w:pPr>
              <w:jc w:val="center"/>
              <w:rPr>
                <w:rFonts w:asciiTheme="minorHAnsi" w:hAnsiTheme="minorHAnsi" w:cstheme="minorHAnsi"/>
              </w:rPr>
            </w:pPr>
          </w:p>
          <w:p w14:paraId="2C1A194B"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490A26"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16F441"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A507AE"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0A246A8F" w14:textId="77777777" w:rsidR="001E5461" w:rsidRPr="00183122" w:rsidRDefault="001E5461" w:rsidP="009979B6">
            <w:pPr>
              <w:jc w:val="center"/>
              <w:rPr>
                <w:rFonts w:asciiTheme="minorHAnsi" w:eastAsia="Calibri" w:hAnsiTheme="minorHAnsi" w:cstheme="minorHAnsi"/>
              </w:rPr>
            </w:pPr>
          </w:p>
        </w:tc>
      </w:tr>
      <w:tr w:rsidR="001E5461" w:rsidRPr="00183122" w14:paraId="23D17243"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7F1292"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7</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F8659F"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multifonów</w:t>
            </w:r>
            <w:r w:rsidRPr="00183122">
              <w:rPr>
                <w:rFonts w:asciiTheme="minorHAnsi" w:eastAsia="Calibri" w:hAnsiTheme="minorHAnsi" w:cstheme="minorHAnsi"/>
              </w:rPr>
              <w:t xml:space="preserve"> dla uczestników posiedzenia (cena brutto za 1 szt) 1 multifon na 2 osoby</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5F64E5" w14:textId="77777777" w:rsidR="001E5461" w:rsidRPr="00183122" w:rsidRDefault="001E5461" w:rsidP="001E5461">
            <w:pPr>
              <w:jc w:val="center"/>
              <w:rPr>
                <w:rFonts w:asciiTheme="minorHAnsi" w:hAnsiTheme="minorHAnsi" w:cstheme="minorHAnsi"/>
              </w:rPr>
            </w:pPr>
          </w:p>
          <w:p w14:paraId="3BAE80C1"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8E449B"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30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EAB5A4"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472B6C"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4C5995B7" w14:textId="77777777" w:rsidR="001E5461" w:rsidRPr="00183122" w:rsidRDefault="001E5461" w:rsidP="009979B6">
            <w:pPr>
              <w:jc w:val="center"/>
              <w:rPr>
                <w:rFonts w:asciiTheme="minorHAnsi" w:eastAsia="Calibri" w:hAnsiTheme="minorHAnsi" w:cstheme="minorHAnsi"/>
              </w:rPr>
            </w:pPr>
          </w:p>
        </w:tc>
      </w:tr>
      <w:tr w:rsidR="001E5461" w:rsidRPr="00183122" w14:paraId="24171521" w14:textId="77777777" w:rsidTr="001E5461">
        <w:trPr>
          <w:trHeight w:val="407"/>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193395"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8</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DC9A4C" w14:textId="77777777" w:rsidR="001E5461" w:rsidRPr="00183122" w:rsidRDefault="001E5461" w:rsidP="009979B6">
            <w:pPr>
              <w:spacing w:line="276" w:lineRule="auto"/>
              <w:jc w:val="both"/>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słuchawek</w:t>
            </w:r>
            <w:r w:rsidRPr="00183122">
              <w:rPr>
                <w:rFonts w:asciiTheme="minorHAnsi" w:eastAsia="Calibri" w:hAnsiTheme="minorHAnsi" w:cstheme="minorHAnsi"/>
              </w:rPr>
              <w:t xml:space="preserve">  (cena brutto na 1 osobę)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D67A85"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26FC43"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60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A855CF"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F093E9" w14:textId="77777777" w:rsidR="001E5461" w:rsidRPr="00183122" w:rsidRDefault="001E5461" w:rsidP="009979B6">
            <w:pPr>
              <w:tabs>
                <w:tab w:val="left" w:pos="750"/>
              </w:tabs>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6266FD7A" w14:textId="77777777" w:rsidR="001E5461" w:rsidRPr="00183122" w:rsidRDefault="001E5461" w:rsidP="009979B6">
            <w:pPr>
              <w:jc w:val="center"/>
              <w:rPr>
                <w:rFonts w:asciiTheme="minorHAnsi" w:eastAsia="Calibri" w:hAnsiTheme="minorHAnsi" w:cstheme="minorHAnsi"/>
              </w:rPr>
            </w:pPr>
          </w:p>
        </w:tc>
      </w:tr>
      <w:tr w:rsidR="001E5461" w:rsidRPr="00183122" w14:paraId="164423B7" w14:textId="77777777" w:rsidTr="001E5461">
        <w:trPr>
          <w:trHeight w:val="386"/>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4925B5F"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9</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C810D3" w14:textId="77777777" w:rsidR="001E5461" w:rsidRPr="00183122" w:rsidRDefault="001E5461" w:rsidP="009979B6">
            <w:pPr>
              <w:spacing w:line="276" w:lineRule="auto"/>
              <w:jc w:val="both"/>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kabiny symultanicznej</w:t>
            </w:r>
            <w:r w:rsidRPr="00183122">
              <w:rPr>
                <w:rFonts w:asciiTheme="minorHAnsi" w:eastAsia="Calibri" w:hAnsiTheme="minorHAnsi" w:cstheme="minorHAnsi"/>
              </w:rPr>
              <w:t xml:space="preserve"> dla 2 tłumaczy wraz z obsługą techniczną oraz zapisem dźwięku (cena brutto za 1 dzień)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3A22CE"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55FC80"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C46ECD"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DB8012" w14:textId="77777777" w:rsidR="001E5461" w:rsidRPr="00183122" w:rsidRDefault="001E5461" w:rsidP="009979B6">
            <w:pPr>
              <w:tabs>
                <w:tab w:val="left" w:pos="750"/>
              </w:tabs>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2ACD04F6" w14:textId="77777777" w:rsidR="001E5461" w:rsidRPr="00183122" w:rsidRDefault="001E5461" w:rsidP="009979B6">
            <w:pPr>
              <w:jc w:val="center"/>
              <w:rPr>
                <w:rFonts w:asciiTheme="minorHAnsi" w:eastAsia="Calibri" w:hAnsiTheme="minorHAnsi" w:cstheme="minorHAnsi"/>
              </w:rPr>
            </w:pPr>
          </w:p>
        </w:tc>
      </w:tr>
      <w:tr w:rsidR="001E5461" w:rsidRPr="00183122" w14:paraId="153A0617"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F1AEEDC"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10</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4A3D6B"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i obsługa </w:t>
            </w:r>
            <w:r w:rsidRPr="00183122">
              <w:rPr>
                <w:rFonts w:asciiTheme="minorHAnsi" w:eastAsia="Calibri" w:hAnsiTheme="minorHAnsi" w:cstheme="minorHAnsi"/>
                <w:b/>
                <w:bCs/>
              </w:rPr>
              <w:t>systemu elektronicznego głosowania</w:t>
            </w:r>
            <w:r w:rsidRPr="00183122">
              <w:rPr>
                <w:rFonts w:asciiTheme="minorHAnsi" w:eastAsia="Calibri" w:hAnsiTheme="minorHAnsi" w:cstheme="minorHAnsi"/>
              </w:rPr>
              <w:t xml:space="preserve"> </w:t>
            </w:r>
            <w:r w:rsidRPr="00183122">
              <w:rPr>
                <w:rFonts w:asciiTheme="minorHAnsi" w:eastAsia="Calibri" w:hAnsiTheme="minorHAnsi" w:cstheme="minorHAnsi"/>
                <w:b/>
                <w:bCs/>
              </w:rPr>
              <w:t>bezprzewodowego</w:t>
            </w:r>
            <w:r w:rsidRPr="00183122">
              <w:rPr>
                <w:rFonts w:asciiTheme="minorHAnsi" w:eastAsia="Calibri" w:hAnsiTheme="minorHAnsi" w:cstheme="minorHAnsi"/>
              </w:rPr>
              <w:t>, w tym sprzęt i obsługa techniczna sprzętu do głosowania elektronicznego w dniu posiedzenia.</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23275C" w14:textId="77777777" w:rsidR="001E5461" w:rsidRPr="00183122" w:rsidRDefault="001E5461" w:rsidP="001E5461">
            <w:pPr>
              <w:jc w:val="center"/>
              <w:rPr>
                <w:rFonts w:asciiTheme="minorHAnsi" w:hAnsiTheme="minorHAnsi" w:cstheme="minorHAnsi"/>
              </w:rPr>
            </w:pPr>
          </w:p>
          <w:p w14:paraId="1DA9C712"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46BE6E"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0440FA"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3D8771"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5F81E4F9" w14:textId="77777777" w:rsidR="001E5461" w:rsidRPr="00183122" w:rsidRDefault="001E5461" w:rsidP="009979B6">
            <w:pPr>
              <w:jc w:val="center"/>
              <w:rPr>
                <w:rFonts w:asciiTheme="minorHAnsi" w:eastAsia="Calibri" w:hAnsiTheme="minorHAnsi" w:cstheme="minorHAnsi"/>
              </w:rPr>
            </w:pPr>
          </w:p>
        </w:tc>
      </w:tr>
      <w:tr w:rsidR="001E5461" w:rsidRPr="00183122" w14:paraId="19107163"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E086DD4"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11</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6A572C"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nagrywania spotkania</w:t>
            </w:r>
            <w:r w:rsidRPr="00183122">
              <w:rPr>
                <w:rFonts w:asciiTheme="minorHAnsi" w:eastAsia="Calibri" w:hAnsiTheme="minorHAnsi" w:cstheme="minorHAnsi"/>
              </w:rPr>
              <w:t>, w tym nagrywanie tłumaczenia symultanicznego w każdym dniu posiedzenia.</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9F2840" w14:textId="77777777" w:rsidR="001E5461" w:rsidRPr="00183122" w:rsidRDefault="001E5461" w:rsidP="001E5461">
            <w:pPr>
              <w:jc w:val="center"/>
              <w:rPr>
                <w:rFonts w:asciiTheme="minorHAnsi" w:hAnsiTheme="minorHAnsi" w:cstheme="minorHAnsi"/>
              </w:rPr>
            </w:pPr>
          </w:p>
          <w:p w14:paraId="0AD7DCFF"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45C987"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50FDF0"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2A9503"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00A3701B" w14:textId="77777777" w:rsidR="001E5461" w:rsidRPr="00183122" w:rsidRDefault="001E5461" w:rsidP="009979B6">
            <w:pPr>
              <w:jc w:val="center"/>
              <w:rPr>
                <w:rFonts w:asciiTheme="minorHAnsi" w:eastAsia="Calibri" w:hAnsiTheme="minorHAnsi" w:cstheme="minorHAnsi"/>
              </w:rPr>
            </w:pPr>
          </w:p>
        </w:tc>
      </w:tr>
      <w:tr w:rsidR="001E5461" w:rsidRPr="00183122" w14:paraId="0AF82279"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6DA9193"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12</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0F72A2"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b/>
                <w:bCs/>
              </w:rPr>
              <w:t>Serwis kawowy</w:t>
            </w:r>
            <w:r w:rsidRPr="00183122">
              <w:rPr>
                <w:rFonts w:asciiTheme="minorHAnsi" w:eastAsia="Calibri" w:hAnsiTheme="minorHAnsi" w:cstheme="minorHAnsi"/>
              </w:rPr>
              <w:t xml:space="preserve"> ciągły rozpoczynający się na min. 20 minut przed obradami. (cena brutto za 1 osobę)</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AD71DA" w14:textId="77777777" w:rsidR="001E5461" w:rsidRPr="00183122" w:rsidRDefault="001E5461" w:rsidP="001E5461">
            <w:pPr>
              <w:jc w:val="center"/>
              <w:rPr>
                <w:rFonts w:asciiTheme="minorHAnsi" w:hAnsiTheme="minorHAnsi" w:cstheme="minorHAnsi"/>
              </w:rPr>
            </w:pPr>
          </w:p>
          <w:p w14:paraId="71F594D7"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5C0017"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60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7C5DE0"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2A4D63"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44E7C833" w14:textId="77777777" w:rsidR="001E5461" w:rsidRPr="00183122" w:rsidRDefault="001E5461" w:rsidP="009979B6">
            <w:pPr>
              <w:jc w:val="center"/>
              <w:rPr>
                <w:rFonts w:asciiTheme="minorHAnsi" w:eastAsia="Calibri" w:hAnsiTheme="minorHAnsi" w:cstheme="minorHAnsi"/>
              </w:rPr>
            </w:pPr>
          </w:p>
        </w:tc>
      </w:tr>
      <w:tr w:rsidR="001E5461" w:rsidRPr="00183122" w14:paraId="4996EBCA"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C4F3C8B"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13</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D2905D"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przygotowania </w:t>
            </w:r>
            <w:r w:rsidRPr="00183122">
              <w:rPr>
                <w:rFonts w:asciiTheme="minorHAnsi" w:eastAsia="Calibri" w:hAnsiTheme="minorHAnsi" w:cstheme="minorHAnsi"/>
                <w:b/>
                <w:bCs/>
              </w:rPr>
              <w:t>protokołów (osobny w j. polskim osobny w j. słowackim)</w:t>
            </w:r>
            <w:r w:rsidRPr="00183122">
              <w:rPr>
                <w:rFonts w:asciiTheme="minorHAnsi" w:eastAsia="Calibri" w:hAnsiTheme="minorHAnsi" w:cstheme="minorHAnsi"/>
              </w:rPr>
              <w:t xml:space="preserve"> z każdego dnia trwania posiedzenia</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F920F8" w14:textId="77777777" w:rsidR="001E5461" w:rsidRPr="00183122" w:rsidRDefault="001E5461" w:rsidP="001E5461">
            <w:pPr>
              <w:jc w:val="center"/>
              <w:rPr>
                <w:rFonts w:asciiTheme="minorHAnsi" w:hAnsiTheme="minorHAnsi" w:cstheme="minorHAnsi"/>
              </w:rPr>
            </w:pPr>
          </w:p>
          <w:p w14:paraId="5E72941F"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A954C8"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266F99"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940CA2"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42B58AB4" w14:textId="77777777" w:rsidR="001E5461" w:rsidRPr="00183122" w:rsidRDefault="001E5461" w:rsidP="009979B6">
            <w:pPr>
              <w:jc w:val="center"/>
              <w:rPr>
                <w:rFonts w:asciiTheme="minorHAnsi" w:eastAsia="Calibri" w:hAnsiTheme="minorHAnsi" w:cstheme="minorHAnsi"/>
              </w:rPr>
            </w:pPr>
          </w:p>
        </w:tc>
      </w:tr>
      <w:tr w:rsidR="001E5461" w:rsidRPr="00183122" w14:paraId="3AF69E28" w14:textId="77777777" w:rsidTr="001E5461">
        <w:trPr>
          <w:trHeight w:val="367"/>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E07A67"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14</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C488F9"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wykonania </w:t>
            </w:r>
            <w:r w:rsidRPr="00183122">
              <w:rPr>
                <w:rFonts w:asciiTheme="minorHAnsi" w:eastAsia="Calibri" w:hAnsiTheme="minorHAnsi" w:cstheme="minorHAnsi"/>
                <w:b/>
                <w:bCs/>
              </w:rPr>
              <w:t>stenogramu</w:t>
            </w:r>
            <w:r w:rsidRPr="00183122">
              <w:rPr>
                <w:rFonts w:asciiTheme="minorHAnsi" w:eastAsia="Calibri" w:hAnsiTheme="minorHAnsi" w:cstheme="minorHAnsi"/>
              </w:rPr>
              <w:t xml:space="preserve"> w j. polskim z każdego posiedzenia.</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C7A433" w14:textId="77777777" w:rsidR="001E5461" w:rsidRPr="00183122" w:rsidRDefault="001E5461" w:rsidP="001E5461">
            <w:pPr>
              <w:jc w:val="center"/>
              <w:rPr>
                <w:rFonts w:asciiTheme="minorHAnsi" w:hAnsiTheme="minorHAnsi" w:cstheme="minorHAnsi"/>
              </w:rPr>
            </w:pPr>
          </w:p>
          <w:p w14:paraId="7AF3405E"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F9627D"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44377D"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11ADB3"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6F416618" w14:textId="77777777" w:rsidR="001E5461" w:rsidRPr="00183122" w:rsidRDefault="001E5461" w:rsidP="009979B6">
            <w:pPr>
              <w:jc w:val="center"/>
              <w:rPr>
                <w:rFonts w:asciiTheme="minorHAnsi" w:eastAsia="Calibri" w:hAnsiTheme="minorHAnsi" w:cstheme="minorHAnsi"/>
              </w:rPr>
            </w:pPr>
          </w:p>
        </w:tc>
      </w:tr>
      <w:tr w:rsidR="001E5461" w:rsidRPr="00183122" w14:paraId="58BFFAAE" w14:textId="77777777" w:rsidTr="001E5461">
        <w:trPr>
          <w:trHeight w:val="367"/>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21E2CB0"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15</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A532B4"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b/>
                <w:bCs/>
              </w:rPr>
              <w:t>Obiad</w:t>
            </w:r>
            <w:r w:rsidRPr="00183122">
              <w:rPr>
                <w:rFonts w:asciiTheme="minorHAnsi" w:eastAsia="Calibri" w:hAnsiTheme="minorHAnsi" w:cstheme="minorHAnsi"/>
              </w:rPr>
              <w:t xml:space="preserve">  (cena brutto za 1 osobę)</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71BBAD"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39C80B"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60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BC32EC"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FA7B59"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365AE996" w14:textId="77777777" w:rsidR="001E5461" w:rsidRPr="00183122" w:rsidRDefault="001E5461" w:rsidP="009979B6">
            <w:pPr>
              <w:jc w:val="center"/>
              <w:rPr>
                <w:rFonts w:asciiTheme="minorHAnsi" w:eastAsia="Calibri" w:hAnsiTheme="minorHAnsi" w:cstheme="minorHAnsi"/>
              </w:rPr>
            </w:pPr>
          </w:p>
        </w:tc>
      </w:tr>
      <w:tr w:rsidR="001E5461" w:rsidRPr="00183122" w14:paraId="28C0EBD0" w14:textId="77777777" w:rsidTr="001E5461">
        <w:trPr>
          <w:trHeight w:val="367"/>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800C139"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16</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0183A5" w14:textId="77777777" w:rsidR="001E5461" w:rsidRPr="00183122" w:rsidRDefault="001E5461" w:rsidP="009979B6">
            <w:pPr>
              <w:rPr>
                <w:rFonts w:asciiTheme="minorHAnsi" w:eastAsia="Calibri" w:hAnsiTheme="minorHAnsi" w:cstheme="minorHAnsi"/>
                <w:b/>
                <w:bCs/>
              </w:rPr>
            </w:pPr>
            <w:r w:rsidRPr="00183122">
              <w:rPr>
                <w:rFonts w:asciiTheme="minorHAnsi" w:eastAsia="Calibri" w:hAnsiTheme="minorHAnsi" w:cstheme="minorHAnsi"/>
                <w:b/>
                <w:bCs/>
              </w:rPr>
              <w:t xml:space="preserve">Kolacja (w miejscu  lub wyjazdowa) </w:t>
            </w:r>
            <w:r w:rsidRPr="00183122">
              <w:rPr>
                <w:rFonts w:asciiTheme="minorHAnsi" w:eastAsia="Calibri" w:hAnsiTheme="minorHAnsi" w:cstheme="minorHAnsi"/>
              </w:rPr>
              <w:t>w formie bufetu lub z obsługą kelnerską</w:t>
            </w:r>
            <w:r w:rsidRPr="00183122">
              <w:rPr>
                <w:rFonts w:asciiTheme="minorHAnsi" w:eastAsia="Calibri" w:hAnsiTheme="minorHAnsi" w:cstheme="minorHAnsi"/>
                <w:b/>
                <w:bCs/>
              </w:rPr>
              <w:t xml:space="preserve"> w  dniu posiedzenia </w:t>
            </w:r>
            <w:r w:rsidRPr="00183122">
              <w:rPr>
                <w:rFonts w:asciiTheme="minorHAnsi" w:eastAsia="Calibri" w:hAnsiTheme="minorHAnsi" w:cstheme="minorHAnsi"/>
              </w:rPr>
              <w:t>(Kol 3 cena brutto za 1 osobę)</w:t>
            </w:r>
            <w:r w:rsidRPr="00183122">
              <w:rPr>
                <w:rFonts w:asciiTheme="minorHAnsi" w:eastAsia="Calibri" w:hAnsiTheme="minorHAnsi" w:cstheme="minorHAnsi"/>
                <w:b/>
                <w:bCs/>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2425E9" w14:textId="77777777" w:rsidR="001E5461" w:rsidRPr="00183122" w:rsidRDefault="001E5461" w:rsidP="001E5461">
            <w:pPr>
              <w:jc w:val="center"/>
              <w:rPr>
                <w:rFonts w:asciiTheme="minorHAnsi" w:hAnsiTheme="minorHAnsi" w:cstheme="minorHAnsi"/>
              </w:rPr>
            </w:pPr>
          </w:p>
          <w:p w14:paraId="16CF34BD"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26E904"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60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C5F454"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3B04FE" w14:textId="417C7BB9" w:rsidR="001E5461" w:rsidRPr="00183122" w:rsidRDefault="00E45F79" w:rsidP="009979B6">
            <w:pPr>
              <w:jc w:val="center"/>
              <w:rPr>
                <w:rFonts w:asciiTheme="minorHAnsi" w:hAnsiTheme="minorHAnsi" w:cstheme="minorHAnsi"/>
              </w:rPr>
            </w:pPr>
            <w:r>
              <w:rPr>
                <w:rFonts w:asciiTheme="minorHAnsi" w:hAnsiTheme="minorHAnsi" w:cstheme="minorHAnsi"/>
              </w:rPr>
              <w:t>1</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693B733D" w14:textId="77777777" w:rsidR="001E5461" w:rsidRPr="00183122" w:rsidRDefault="001E5461" w:rsidP="009979B6">
            <w:pPr>
              <w:jc w:val="center"/>
              <w:rPr>
                <w:rFonts w:asciiTheme="minorHAnsi" w:eastAsia="Calibri" w:hAnsiTheme="minorHAnsi" w:cstheme="minorHAnsi"/>
              </w:rPr>
            </w:pPr>
          </w:p>
        </w:tc>
      </w:tr>
      <w:tr w:rsidR="001E5461" w:rsidRPr="00183122" w14:paraId="4EF643F0"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C235FAF"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17</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1A7D3D"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 xml:space="preserve">wina </w:t>
            </w:r>
            <w:r w:rsidRPr="00183122">
              <w:rPr>
                <w:rFonts w:asciiTheme="minorHAnsi" w:eastAsia="Calibri" w:hAnsiTheme="minorHAnsi" w:cstheme="minorHAnsi"/>
              </w:rPr>
              <w:t>do kolacji wg OPZ</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6BECD6"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69B78B"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60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B31542"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433C94" w14:textId="177F7D22" w:rsidR="001E5461" w:rsidRPr="00183122" w:rsidRDefault="00E45F79" w:rsidP="009979B6">
            <w:pPr>
              <w:jc w:val="center"/>
              <w:rPr>
                <w:rFonts w:asciiTheme="minorHAnsi" w:hAnsiTheme="minorHAnsi" w:cstheme="minorHAnsi"/>
              </w:rPr>
            </w:pPr>
            <w:r>
              <w:rPr>
                <w:rFonts w:asciiTheme="minorHAnsi" w:hAnsiTheme="minorHAnsi" w:cstheme="minorHAnsi"/>
              </w:rPr>
              <w:t>1</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7E77A4B2" w14:textId="77777777" w:rsidR="001E5461" w:rsidRPr="00183122" w:rsidRDefault="001E5461" w:rsidP="009979B6">
            <w:pPr>
              <w:jc w:val="center"/>
              <w:rPr>
                <w:rFonts w:asciiTheme="minorHAnsi" w:eastAsia="Calibri" w:hAnsiTheme="minorHAnsi" w:cstheme="minorHAnsi"/>
              </w:rPr>
            </w:pPr>
          </w:p>
        </w:tc>
      </w:tr>
      <w:tr w:rsidR="001E5461" w:rsidRPr="00183122" w14:paraId="33B3ADC1"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8993104"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18</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FA56B3"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Przechowalnia bagażu / szatnia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DCC840"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FB1412"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3DC1B1"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3C8442"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54AAB377" w14:textId="77777777" w:rsidR="001E5461" w:rsidRPr="00183122" w:rsidRDefault="001E5461" w:rsidP="009979B6">
            <w:pPr>
              <w:jc w:val="center"/>
              <w:rPr>
                <w:rFonts w:asciiTheme="minorHAnsi" w:eastAsia="Calibri" w:hAnsiTheme="minorHAnsi" w:cstheme="minorHAnsi"/>
              </w:rPr>
            </w:pPr>
          </w:p>
        </w:tc>
      </w:tr>
      <w:tr w:rsidR="001E5461" w:rsidRPr="00183122" w14:paraId="044AA98F" w14:textId="77777777" w:rsidTr="001E5461">
        <w:trPr>
          <w:trHeight w:val="319"/>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F1D9092"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19</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3FE124"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Parking (30 miejsc parkingowych)</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AD1372"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CFCF83"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5898ED"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EF88C0"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6F5E009E" w14:textId="77777777" w:rsidR="001E5461" w:rsidRPr="00183122" w:rsidRDefault="001E5461" w:rsidP="009979B6">
            <w:pPr>
              <w:jc w:val="center"/>
              <w:rPr>
                <w:rFonts w:asciiTheme="minorHAnsi" w:eastAsia="Calibri" w:hAnsiTheme="minorHAnsi" w:cstheme="minorHAnsi"/>
              </w:rPr>
            </w:pPr>
          </w:p>
        </w:tc>
      </w:tr>
      <w:tr w:rsidR="001E5461" w:rsidRPr="00183122" w14:paraId="4B7D1631"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F5785AD" w14:textId="77777777" w:rsidR="001E5461" w:rsidRPr="00183122" w:rsidRDefault="001E5461" w:rsidP="009979B6">
            <w:pPr>
              <w:jc w:val="right"/>
              <w:rPr>
                <w:rFonts w:asciiTheme="minorHAnsi" w:eastAsia="Calibri" w:hAnsiTheme="minorHAnsi" w:cstheme="minorHAnsi"/>
              </w:rPr>
            </w:pP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B01691" w14:textId="77777777" w:rsidR="001E5461" w:rsidRPr="00183122" w:rsidRDefault="001E5461" w:rsidP="009979B6">
            <w:pPr>
              <w:jc w:val="right"/>
              <w:rPr>
                <w:rFonts w:asciiTheme="minorHAnsi" w:hAnsiTheme="minorHAnsi" w:cstheme="minorHAnsi"/>
                <w:b/>
                <w:bCs/>
              </w:rPr>
            </w:pPr>
            <w:r w:rsidRPr="00183122">
              <w:rPr>
                <w:rFonts w:asciiTheme="minorHAnsi" w:hAnsiTheme="minorHAnsi" w:cstheme="minorHAnsi"/>
                <w:b/>
                <w:bCs/>
              </w:rPr>
              <w:t>Łączna cena brutto</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5E6E8C" w14:textId="77777777" w:rsidR="001E5461" w:rsidRPr="00183122" w:rsidRDefault="001E5461" w:rsidP="009979B6">
            <w:pPr>
              <w:jc w:val="right"/>
              <w:rPr>
                <w:rFonts w:asciiTheme="minorHAnsi" w:eastAsia="Calibri" w:hAnsiTheme="minorHAnsi" w:cstheme="minorHAnsi"/>
              </w:rPr>
            </w:pP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C3E1B4" w14:textId="77777777" w:rsidR="001E5461" w:rsidRPr="00183122" w:rsidRDefault="001E5461" w:rsidP="009979B6">
            <w:pPr>
              <w:jc w:val="right"/>
              <w:rPr>
                <w:rFonts w:asciiTheme="minorHAnsi" w:eastAsia="Calibr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B67F00" w14:textId="77777777" w:rsidR="001E5461" w:rsidRPr="00183122" w:rsidRDefault="001E5461" w:rsidP="009979B6">
            <w:pPr>
              <w:jc w:val="right"/>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32D6D9" w14:textId="77777777" w:rsidR="001E5461" w:rsidRPr="00183122" w:rsidRDefault="001E5461" w:rsidP="009979B6">
            <w:pPr>
              <w:jc w:val="center"/>
              <w:rPr>
                <w:rFonts w:asciiTheme="minorHAnsi" w:eastAsia="Calibri" w:hAnsiTheme="minorHAnsi" w:cstheme="minorHAnsi"/>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5C693758" w14:textId="77777777" w:rsidR="001E5461" w:rsidRPr="00183122" w:rsidRDefault="001E5461" w:rsidP="009979B6">
            <w:pPr>
              <w:jc w:val="right"/>
              <w:rPr>
                <w:rFonts w:asciiTheme="minorHAnsi" w:eastAsia="Calibri" w:hAnsiTheme="minorHAnsi" w:cstheme="minorHAnsi"/>
              </w:rPr>
            </w:pPr>
          </w:p>
        </w:tc>
      </w:tr>
    </w:tbl>
    <w:bookmarkEnd w:id="2"/>
    <w:bookmarkEnd w:id="3"/>
    <w:p w14:paraId="2325BAB0" w14:textId="4C5B2BFE" w:rsidR="001E5461" w:rsidRPr="00183122" w:rsidRDefault="001E5461" w:rsidP="001E5461">
      <w:pPr>
        <w:rPr>
          <w:rFonts w:asciiTheme="minorHAnsi" w:hAnsiTheme="minorHAnsi" w:cstheme="minorHAnsi"/>
          <w:b/>
          <w:u w:val="single"/>
        </w:rPr>
      </w:pPr>
      <w:r w:rsidRPr="00183122">
        <w:rPr>
          <w:rFonts w:asciiTheme="minorHAnsi" w:hAnsiTheme="minorHAnsi" w:cstheme="minorHAnsi"/>
          <w:b/>
          <w:u w:val="single"/>
        </w:rPr>
        <w:t>Zamawiający zastrzega, że ilości wskazane w kolumnie 4,6,  formularza ofertowego  są szacunkowe i nie stanowią podstawy roszczeń Wykonawcy względem Zamawiającego.</w:t>
      </w:r>
    </w:p>
    <w:p w14:paraId="6BF028AC" w14:textId="77777777" w:rsidR="001E5461" w:rsidRDefault="001E5461">
      <w:pPr>
        <w:pStyle w:val="Tekstpodstawowy"/>
        <w:spacing w:before="7"/>
        <w:rPr>
          <w:rFonts w:asciiTheme="minorHAnsi" w:hAnsiTheme="minorHAnsi" w:cstheme="minorHAnsi"/>
          <w:b/>
        </w:rPr>
      </w:pPr>
    </w:p>
    <w:p w14:paraId="4E794BD7" w14:textId="77777777" w:rsidR="001E5461" w:rsidRPr="001E5461" w:rsidRDefault="001E5461" w:rsidP="001E5461">
      <w:pPr>
        <w:widowControl/>
        <w:numPr>
          <w:ilvl w:val="0"/>
          <w:numId w:val="130"/>
        </w:numPr>
        <w:autoSpaceDE/>
        <w:autoSpaceDN/>
        <w:spacing w:after="160" w:line="276" w:lineRule="auto"/>
        <w:contextualSpacing/>
        <w:jc w:val="both"/>
        <w:rPr>
          <w:rFonts w:ascii="Calibri" w:hAnsi="Calibri" w:cs="Calibri"/>
          <w:b/>
          <w:u w:val="single"/>
          <w:lang w:eastAsia="pl-PL"/>
        </w:rPr>
      </w:pPr>
      <w:r w:rsidRPr="001E5461">
        <w:rPr>
          <w:rFonts w:ascii="Calibri" w:hAnsi="Calibri" w:cs="Calibri"/>
          <w:b/>
          <w:u w:val="single"/>
          <w:lang w:eastAsia="pl-PL"/>
        </w:rPr>
        <w:t xml:space="preserve">  USŁUGI W RAMACH ORGANIZACJI POSIEDZEŃ KOMITETU MONITORUJACEGO W POLSCE  (TABELA B)</w:t>
      </w:r>
    </w:p>
    <w:tbl>
      <w:tblPr>
        <w:tblW w:w="13472" w:type="dxa"/>
        <w:jc w:val="center"/>
        <w:tblLayout w:type="fixed"/>
        <w:tblCellMar>
          <w:left w:w="10" w:type="dxa"/>
          <w:right w:w="10" w:type="dxa"/>
        </w:tblCellMar>
        <w:tblLook w:val="04A0" w:firstRow="1" w:lastRow="0" w:firstColumn="1" w:lastColumn="0" w:noHBand="0" w:noVBand="1"/>
      </w:tblPr>
      <w:tblGrid>
        <w:gridCol w:w="715"/>
        <w:gridCol w:w="6095"/>
        <w:gridCol w:w="1559"/>
        <w:gridCol w:w="1276"/>
        <w:gridCol w:w="1418"/>
        <w:gridCol w:w="1265"/>
        <w:gridCol w:w="1144"/>
      </w:tblGrid>
      <w:tr w:rsidR="001E5461" w:rsidRPr="001E5461" w14:paraId="5EA3DFA0"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7E4B75B3" w14:textId="396ADBF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b/>
                <w:lang w:eastAsia="pl-PL"/>
              </w:rPr>
              <w:t>Lp.</w:t>
            </w:r>
          </w:p>
        </w:tc>
        <w:tc>
          <w:tcPr>
            <w:tcW w:w="609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2FEF4B51"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b/>
                <w:lang w:eastAsia="pl-PL"/>
              </w:rPr>
              <w:t>Przedmiot zamówienia</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0A291C80"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b/>
                <w:lang w:eastAsia="pl-PL"/>
              </w:rPr>
              <w:t>Cena brutto za wykonanie przedmiotu zam./lub na 1 osobę  – w zł</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66370535" w14:textId="6C7FA257" w:rsidR="001E5461" w:rsidRPr="001E5461" w:rsidRDefault="001E5461" w:rsidP="001E5461">
            <w:pPr>
              <w:widowControl/>
              <w:autoSpaceDE/>
              <w:autoSpaceDN/>
              <w:jc w:val="center"/>
              <w:rPr>
                <w:rFonts w:ascii="Calibri" w:eastAsia="Calibri" w:hAnsi="Calibri" w:cs="Calibri"/>
                <w:b/>
                <w:bCs/>
                <w:lang w:eastAsia="pl-PL"/>
              </w:rPr>
            </w:pPr>
            <w:r w:rsidRPr="001E5461">
              <w:rPr>
                <w:rFonts w:ascii="Calibri" w:eastAsia="Calibri" w:hAnsi="Calibri" w:cs="Calibri"/>
                <w:b/>
                <w:bCs/>
                <w:lang w:eastAsia="pl-PL"/>
              </w:rPr>
              <w:t>ilość szacowana w OPZ  (</w:t>
            </w:r>
            <w:r w:rsidR="002E4332">
              <w:rPr>
                <w:rFonts w:ascii="Calibri" w:eastAsia="Calibri" w:hAnsi="Calibri" w:cs="Calibri"/>
                <w:b/>
                <w:bCs/>
                <w:lang w:eastAsia="pl-PL"/>
              </w:rPr>
              <w:t>k</w:t>
            </w:r>
            <w:r w:rsidRPr="001E5461">
              <w:rPr>
                <w:rFonts w:ascii="Calibri" w:eastAsia="Calibri" w:hAnsi="Calibri" w:cs="Calibri"/>
                <w:b/>
                <w:bCs/>
                <w:lang w:eastAsia="pl-PL"/>
              </w:rPr>
              <w:t xml:space="preserve">ol 3 x </w:t>
            </w:r>
            <w:r w:rsidR="002E4332">
              <w:rPr>
                <w:rFonts w:ascii="Calibri" w:eastAsia="Calibri" w:hAnsi="Calibri" w:cs="Calibri"/>
                <w:b/>
                <w:bCs/>
                <w:lang w:eastAsia="pl-PL"/>
              </w:rPr>
              <w:t>k</w:t>
            </w:r>
            <w:r w:rsidRPr="001E5461">
              <w:rPr>
                <w:rFonts w:ascii="Calibri" w:eastAsia="Calibri" w:hAnsi="Calibri" w:cs="Calibri"/>
                <w:b/>
                <w:bCs/>
                <w:lang w:eastAsia="pl-PL"/>
              </w:rPr>
              <w:t>ol</w:t>
            </w:r>
            <w:r w:rsidR="002E4332">
              <w:rPr>
                <w:rFonts w:ascii="Calibri" w:eastAsia="Calibri" w:hAnsi="Calibri" w:cs="Calibri"/>
                <w:b/>
                <w:bCs/>
                <w:lang w:eastAsia="pl-PL"/>
              </w:rPr>
              <w:t xml:space="preserve"> </w:t>
            </w:r>
            <w:r w:rsidRPr="001E5461">
              <w:rPr>
                <w:rFonts w:ascii="Calibri" w:eastAsia="Calibri" w:hAnsi="Calibri" w:cs="Calibri"/>
                <w:b/>
                <w:bCs/>
                <w:lang w:eastAsia="pl-PL"/>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67CFB09F" w14:textId="1737EB6F"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b/>
                <w:lang w:eastAsia="pl-PL"/>
              </w:rPr>
              <w:t>Cena brutto za usługę – w zł (kol 3x</w:t>
            </w:r>
            <w:r w:rsidR="002E4332">
              <w:rPr>
                <w:rFonts w:ascii="Calibri" w:hAnsi="Calibri" w:cs="Calibri"/>
                <w:b/>
                <w:lang w:eastAsia="pl-PL"/>
              </w:rPr>
              <w:t xml:space="preserve"> </w:t>
            </w:r>
            <w:r w:rsidRPr="001E5461">
              <w:rPr>
                <w:rFonts w:ascii="Calibri" w:hAnsi="Calibri" w:cs="Calibri"/>
                <w:b/>
                <w:lang w:eastAsia="pl-PL"/>
              </w:rPr>
              <w:t>kol</w:t>
            </w:r>
            <w:r w:rsidR="002E4332">
              <w:rPr>
                <w:rFonts w:ascii="Calibri" w:hAnsi="Calibri" w:cs="Calibri"/>
                <w:b/>
                <w:lang w:eastAsia="pl-PL"/>
              </w:rPr>
              <w:t xml:space="preserve"> </w:t>
            </w:r>
            <w:r w:rsidRPr="001E5461">
              <w:rPr>
                <w:rFonts w:ascii="Calibri" w:hAnsi="Calibri" w:cs="Calibri"/>
                <w:b/>
                <w:lang w:eastAsia="pl-PL"/>
              </w:rPr>
              <w:t>4)</w:t>
            </w:r>
          </w:p>
        </w:tc>
        <w:tc>
          <w:tcPr>
            <w:tcW w:w="126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25B7B2F5"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b/>
                <w:lang w:eastAsia="pl-PL"/>
              </w:rPr>
              <w:t>Szacowana ilość dni</w:t>
            </w:r>
          </w:p>
        </w:tc>
        <w:tc>
          <w:tcPr>
            <w:tcW w:w="1144"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135929C3" w14:textId="23E8AD5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b/>
                <w:lang w:eastAsia="pl-PL"/>
              </w:rPr>
              <w:t>Łączna cena brutto – w zł (kol</w:t>
            </w:r>
            <w:r w:rsidR="002E4332">
              <w:rPr>
                <w:rFonts w:ascii="Calibri" w:hAnsi="Calibri" w:cs="Calibri"/>
                <w:b/>
                <w:lang w:eastAsia="pl-PL"/>
              </w:rPr>
              <w:t xml:space="preserve"> </w:t>
            </w:r>
            <w:r w:rsidRPr="001E5461">
              <w:rPr>
                <w:rFonts w:ascii="Calibri" w:hAnsi="Calibri" w:cs="Calibri"/>
                <w:b/>
                <w:lang w:eastAsia="pl-PL"/>
              </w:rPr>
              <w:t>5x</w:t>
            </w:r>
            <w:r w:rsidR="002E4332">
              <w:rPr>
                <w:rFonts w:ascii="Calibri" w:hAnsi="Calibri" w:cs="Calibri"/>
                <w:b/>
                <w:lang w:eastAsia="pl-PL"/>
              </w:rPr>
              <w:t xml:space="preserve"> </w:t>
            </w:r>
            <w:r w:rsidRPr="001E5461">
              <w:rPr>
                <w:rFonts w:ascii="Calibri" w:hAnsi="Calibri" w:cs="Calibri"/>
                <w:b/>
                <w:lang w:eastAsia="pl-PL"/>
              </w:rPr>
              <w:t>kol 6x</w:t>
            </w:r>
            <w:r w:rsidR="002E4332">
              <w:rPr>
                <w:rFonts w:ascii="Calibri" w:hAnsi="Calibri" w:cs="Calibri"/>
                <w:b/>
                <w:lang w:eastAsia="pl-PL"/>
              </w:rPr>
              <w:t xml:space="preserve"> </w:t>
            </w:r>
            <w:r w:rsidRPr="001E5461">
              <w:rPr>
                <w:rFonts w:ascii="Calibri" w:hAnsi="Calibri" w:cs="Calibri"/>
                <w:b/>
                <w:lang w:eastAsia="pl-PL"/>
              </w:rPr>
              <w:t>kol</w:t>
            </w:r>
            <w:r w:rsidR="002E4332">
              <w:rPr>
                <w:rFonts w:ascii="Calibri" w:hAnsi="Calibri" w:cs="Calibri"/>
                <w:b/>
                <w:lang w:eastAsia="pl-PL"/>
              </w:rPr>
              <w:t xml:space="preserve"> </w:t>
            </w:r>
            <w:r w:rsidRPr="001E5461">
              <w:rPr>
                <w:rFonts w:ascii="Calibri" w:hAnsi="Calibri" w:cs="Calibri"/>
                <w:b/>
                <w:lang w:eastAsia="pl-PL"/>
              </w:rPr>
              <w:t>7)</w:t>
            </w:r>
          </w:p>
        </w:tc>
      </w:tr>
      <w:tr w:rsidR="001E5461" w:rsidRPr="001E5461" w14:paraId="73BED427" w14:textId="77777777" w:rsidTr="002E4332">
        <w:trPr>
          <w:trHeight w:val="31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FC6E965"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Kol 1</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F4B397"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Kol 2</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9A70E8"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Kol 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EA784E"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xml:space="preserve">Kol 4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162446"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Kol 5</w:t>
            </w: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7A6667"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Kol 6</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B73025"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Kol 7</w:t>
            </w:r>
          </w:p>
        </w:tc>
      </w:tr>
      <w:tr w:rsidR="001E5461" w:rsidRPr="001E5461" w14:paraId="3327505E"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DDDEC4"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B7F61F"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rezerwacji blokowej</w:t>
            </w:r>
            <w:r w:rsidRPr="001E5461">
              <w:rPr>
                <w:rFonts w:ascii="Calibri" w:eastAsia="Calibri" w:hAnsi="Calibri" w:cs="Calibri"/>
                <w:lang w:eastAsia="pl-PL"/>
              </w:rPr>
              <w:t xml:space="preserve"> pokoi hotelowych dla uczestników posiedzenia zgodnie z OPZ (Kol 3 cena brutto za 1 osobę)</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69D2EA" w14:textId="77777777" w:rsidR="001E5461" w:rsidRPr="001E5461" w:rsidRDefault="001E5461" w:rsidP="001E5461">
            <w:pPr>
              <w:widowControl/>
              <w:autoSpaceDE/>
              <w:autoSpaceDN/>
              <w:jc w:val="center"/>
              <w:rPr>
                <w:rFonts w:ascii="Calibri" w:hAnsi="Calibri" w:cs="Calibri"/>
                <w:lang w:eastAsia="pl-PL"/>
              </w:rPr>
            </w:pPr>
          </w:p>
          <w:p w14:paraId="7ECD11B4" w14:textId="77777777" w:rsidR="001E5461" w:rsidRPr="001E5461" w:rsidRDefault="001E5461" w:rsidP="001E5461">
            <w:pPr>
              <w:widowControl/>
              <w:autoSpaceDE/>
              <w:autoSpaceDN/>
              <w:jc w:val="center"/>
              <w:rPr>
                <w:rFonts w:ascii="Calibri" w:hAnsi="Calibri" w:cs="Calibri"/>
                <w:lang w:eastAsia="pl-PL"/>
              </w:rPr>
            </w:pPr>
          </w:p>
          <w:p w14:paraId="1C2D1729"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DE419C" w14:textId="77777777" w:rsidR="001E5461" w:rsidRPr="001E5461" w:rsidRDefault="001E5461" w:rsidP="001E5461">
            <w:pPr>
              <w:widowControl/>
              <w:autoSpaceDE/>
              <w:autoSpaceDN/>
              <w:jc w:val="center"/>
              <w:rPr>
                <w:rFonts w:ascii="Calibri" w:eastAsia="Calibri" w:hAnsi="Calibri" w:cs="Calibri"/>
                <w:lang w:eastAsia="pl-PL"/>
              </w:rPr>
            </w:pPr>
            <w:r w:rsidRPr="001E5461">
              <w:rPr>
                <w:rFonts w:ascii="Calibri" w:eastAsia="Calibri" w:hAnsi="Calibri" w:cs="Calibri"/>
                <w:lang w:eastAsia="pl-PL"/>
              </w:rPr>
              <w:t>40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87BC9C"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5B9CB0" w14:textId="6E20C861" w:rsidR="001E5461" w:rsidRPr="001E5461" w:rsidRDefault="00375049" w:rsidP="001E5461">
            <w:pPr>
              <w:widowControl/>
              <w:autoSpaceDE/>
              <w:autoSpaceDN/>
              <w:spacing w:after="160" w:line="259" w:lineRule="auto"/>
              <w:jc w:val="center"/>
              <w:rPr>
                <w:rFonts w:ascii="Calibri" w:hAnsi="Calibri" w:cs="Calibri"/>
                <w:lang w:eastAsia="pl-PL"/>
              </w:rPr>
            </w:pPr>
            <w:r>
              <w:rPr>
                <w:rFonts w:ascii="Calibri" w:hAnsi="Calibri" w:cs="Calibri"/>
                <w:lang w:eastAsia="pl-PL"/>
              </w:rPr>
              <w:t>1</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96FAFB"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3ADBBCFE"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642F02E"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2</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04D9DE"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b/>
                <w:bCs/>
                <w:lang w:eastAsia="pl-PL"/>
              </w:rPr>
              <w:t xml:space="preserve">Nocleg </w:t>
            </w:r>
            <w:r w:rsidRPr="001E5461">
              <w:rPr>
                <w:rFonts w:ascii="Calibri" w:eastAsia="Calibri" w:hAnsi="Calibri" w:cs="Calibri"/>
                <w:lang w:eastAsia="pl-PL"/>
              </w:rPr>
              <w:t xml:space="preserve">w pokoju jednoosobowym lub dwuosobowym do pojedynczego wykorzystania ze śniadaniem </w:t>
            </w:r>
            <w:r w:rsidRPr="001E5461">
              <w:rPr>
                <w:rFonts w:ascii="Calibri" w:eastAsia="Calibri" w:hAnsi="Calibri" w:cs="Calibri"/>
                <w:b/>
                <w:bCs/>
                <w:lang w:eastAsia="pl-PL"/>
              </w:rPr>
              <w:t>w przeddzień</w:t>
            </w:r>
            <w:r w:rsidRPr="001E5461">
              <w:rPr>
                <w:rFonts w:ascii="Calibri" w:eastAsia="Calibri" w:hAnsi="Calibri" w:cs="Calibri"/>
                <w:lang w:eastAsia="pl-PL"/>
              </w:rPr>
              <w:t xml:space="preserve"> </w:t>
            </w:r>
            <w:r w:rsidRPr="001E5461">
              <w:rPr>
                <w:rFonts w:ascii="Calibri" w:eastAsia="Calibri" w:hAnsi="Calibri" w:cs="Calibri"/>
                <w:b/>
                <w:bCs/>
                <w:lang w:eastAsia="pl-PL"/>
              </w:rPr>
              <w:t>i w</w:t>
            </w:r>
            <w:r w:rsidRPr="001E5461">
              <w:rPr>
                <w:rFonts w:ascii="Calibri" w:eastAsia="Calibri" w:hAnsi="Calibri" w:cs="Calibri"/>
                <w:lang w:eastAsia="pl-PL"/>
              </w:rPr>
              <w:t xml:space="preserve"> </w:t>
            </w:r>
            <w:r w:rsidRPr="001E5461">
              <w:rPr>
                <w:rFonts w:ascii="Calibri" w:eastAsia="Calibri" w:hAnsi="Calibri" w:cs="Calibri"/>
                <w:b/>
                <w:bCs/>
                <w:lang w:eastAsia="pl-PL"/>
              </w:rPr>
              <w:t xml:space="preserve">dniu </w:t>
            </w:r>
            <w:r w:rsidRPr="001E5461">
              <w:rPr>
                <w:rFonts w:ascii="Calibri" w:eastAsia="Calibri" w:hAnsi="Calibri" w:cs="Calibri"/>
                <w:lang w:eastAsia="pl-PL"/>
              </w:rPr>
              <w:t>posiedzenia</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270C97" w14:textId="77777777" w:rsidR="001E5461" w:rsidRPr="001E5461" w:rsidRDefault="001E5461" w:rsidP="001E5461">
            <w:pPr>
              <w:widowControl/>
              <w:autoSpaceDE/>
              <w:autoSpaceDN/>
              <w:jc w:val="center"/>
              <w:rPr>
                <w:rFonts w:ascii="Calibri" w:hAnsi="Calibri" w:cs="Calibri"/>
                <w:lang w:eastAsia="pl-PL"/>
              </w:rPr>
            </w:pPr>
          </w:p>
          <w:p w14:paraId="6F1AC8C1"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p w14:paraId="71949463" w14:textId="77777777" w:rsidR="001E5461" w:rsidRPr="001E5461" w:rsidRDefault="001E5461" w:rsidP="001E5461">
            <w:pPr>
              <w:widowControl/>
              <w:autoSpaceDE/>
              <w:autoSpaceDN/>
              <w:jc w:val="center"/>
              <w:rPr>
                <w:rFonts w:ascii="Calibri" w:hAnsi="Calibri" w:cs="Calibri"/>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0D98F7" w14:textId="2E5F0B3F" w:rsidR="001E5461" w:rsidRPr="001E5461" w:rsidRDefault="00E45F79" w:rsidP="001E5461">
            <w:pPr>
              <w:widowControl/>
              <w:tabs>
                <w:tab w:val="left" w:pos="825"/>
              </w:tabs>
              <w:autoSpaceDE/>
              <w:autoSpaceDN/>
              <w:spacing w:after="160" w:line="259" w:lineRule="auto"/>
              <w:jc w:val="center"/>
              <w:rPr>
                <w:rFonts w:ascii="Calibri" w:eastAsia="Calibri" w:hAnsi="Calibri" w:cs="Calibri"/>
                <w:lang w:eastAsia="pl-PL"/>
              </w:rPr>
            </w:pPr>
            <w:r>
              <w:rPr>
                <w:rFonts w:ascii="Calibri" w:eastAsia="Calibri" w:hAnsi="Calibri" w:cs="Calibri"/>
                <w:lang w:eastAsia="pl-PL"/>
              </w:rPr>
              <w:t>13</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B2376F"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059955" w14:textId="77777777" w:rsidR="001E5461" w:rsidRPr="001E5461" w:rsidRDefault="001E5461" w:rsidP="001E5461">
            <w:pPr>
              <w:widowControl/>
              <w:autoSpaceDE/>
              <w:autoSpaceDN/>
              <w:spacing w:after="160" w:line="259" w:lineRule="auto"/>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D81CF5"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7ABCF48E" w14:textId="77777777" w:rsidTr="002E4332">
        <w:trPr>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AEE3BE2"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3</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7C1E40"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b/>
                <w:bCs/>
                <w:lang w:eastAsia="pl-PL"/>
              </w:rPr>
              <w:t>Kolacja w  przeddzień</w:t>
            </w:r>
            <w:r w:rsidRPr="001E5461">
              <w:rPr>
                <w:rFonts w:ascii="Calibri" w:eastAsia="Calibri" w:hAnsi="Calibri" w:cs="Calibri"/>
                <w:lang w:eastAsia="pl-PL"/>
              </w:rPr>
              <w:t xml:space="preserve"> posiedzenia (Kol3 cena brutto za 1 osobę)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F611C7"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14EEDC" w14:textId="70B93649" w:rsidR="001E5461" w:rsidRPr="001E5461" w:rsidRDefault="00E45F79" w:rsidP="001E5461">
            <w:pPr>
              <w:widowControl/>
              <w:tabs>
                <w:tab w:val="left" w:pos="735"/>
              </w:tabs>
              <w:autoSpaceDE/>
              <w:autoSpaceDN/>
              <w:jc w:val="center"/>
              <w:rPr>
                <w:rFonts w:ascii="Calibri" w:hAnsi="Calibri" w:cs="Calibri"/>
                <w:lang w:eastAsia="pl-PL"/>
              </w:rPr>
            </w:pPr>
            <w:r>
              <w:rPr>
                <w:rFonts w:ascii="Calibri" w:hAnsi="Calibri" w:cs="Calibri"/>
                <w:lang w:eastAsia="pl-PL"/>
              </w:rPr>
              <w:t>13</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1C5998"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A5F6D0" w14:textId="04C7AECB" w:rsidR="001E5461" w:rsidRPr="001E5461" w:rsidRDefault="00E45F79" w:rsidP="001E5461">
            <w:pPr>
              <w:widowControl/>
              <w:autoSpaceDE/>
              <w:autoSpaceDN/>
              <w:jc w:val="center"/>
              <w:rPr>
                <w:rFonts w:ascii="Calibri" w:hAnsi="Calibri" w:cs="Calibri"/>
                <w:lang w:eastAsia="pl-PL"/>
              </w:rPr>
            </w:pPr>
            <w:r>
              <w:rPr>
                <w:rFonts w:ascii="Calibri" w:hAnsi="Calibri" w:cs="Calibri"/>
                <w:lang w:eastAsia="pl-PL"/>
              </w:rPr>
              <w:t>1</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FA2DD4"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37CE2480" w14:textId="77777777" w:rsidTr="002E4332">
        <w:trPr>
          <w:trHeight w:val="633"/>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FEE3EC"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4</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7AA3C8"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sali konferencyjnej</w:t>
            </w:r>
            <w:r w:rsidRPr="001E5461">
              <w:rPr>
                <w:rFonts w:ascii="Calibri" w:eastAsia="Calibri" w:hAnsi="Calibri" w:cs="Calibri"/>
                <w:lang w:eastAsia="pl-PL"/>
              </w:rPr>
              <w:t xml:space="preserve"> i koordynatora w dniu posiedzenia, rozmieszczenie dwujęzycznych informacji i logotypów, zgodnie z OPZ (kol 3 cena brutto za jeden dzień)</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EA21B2" w14:textId="77777777" w:rsidR="001E5461" w:rsidRPr="001E5461" w:rsidRDefault="001E5461" w:rsidP="001E5461">
            <w:pPr>
              <w:widowControl/>
              <w:autoSpaceDE/>
              <w:autoSpaceDN/>
              <w:jc w:val="center"/>
              <w:rPr>
                <w:rFonts w:ascii="Calibri" w:hAnsi="Calibri" w:cs="Calibri"/>
                <w:lang w:eastAsia="pl-PL"/>
              </w:rPr>
            </w:pPr>
          </w:p>
          <w:p w14:paraId="061B9531" w14:textId="77777777" w:rsidR="001E5461" w:rsidRPr="001E5461" w:rsidRDefault="001E5461" w:rsidP="001E5461">
            <w:pPr>
              <w:widowControl/>
              <w:autoSpaceDE/>
              <w:autoSpaceDN/>
              <w:jc w:val="center"/>
              <w:rPr>
                <w:rFonts w:ascii="Calibri" w:hAnsi="Calibri" w:cs="Calibri"/>
                <w:lang w:eastAsia="pl-PL"/>
              </w:rPr>
            </w:pPr>
          </w:p>
          <w:p w14:paraId="6B371F03"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xml:space="preserve">……… zł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ADA85B"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20850C"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9CFCF9"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A1873F"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5D4C952A" w14:textId="77777777" w:rsidTr="002E4332">
        <w:trPr>
          <w:trHeight w:val="633"/>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5B0735"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5</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306BC0"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dwóch</w:t>
            </w:r>
            <w:r w:rsidRPr="001E5461">
              <w:rPr>
                <w:rFonts w:ascii="Calibri" w:eastAsia="Calibri" w:hAnsi="Calibri" w:cs="Calibri"/>
                <w:lang w:eastAsia="pl-PL"/>
              </w:rPr>
              <w:t xml:space="preserve"> dodatkowych małych </w:t>
            </w:r>
            <w:r w:rsidRPr="001E5461">
              <w:rPr>
                <w:rFonts w:ascii="Calibri" w:eastAsia="Calibri" w:hAnsi="Calibri" w:cs="Calibri"/>
                <w:b/>
                <w:bCs/>
                <w:lang w:eastAsia="pl-PL"/>
              </w:rPr>
              <w:t>sal dla delegacji</w:t>
            </w:r>
            <w:r w:rsidRPr="001E5461">
              <w:rPr>
                <w:rFonts w:ascii="Calibri" w:eastAsia="Calibri" w:hAnsi="Calibri" w:cs="Calibri"/>
                <w:lang w:eastAsia="pl-PL"/>
              </w:rPr>
              <w:t xml:space="preserve"> </w:t>
            </w:r>
            <w:r w:rsidRPr="001E5461">
              <w:rPr>
                <w:rFonts w:ascii="Calibri" w:eastAsia="Calibri" w:hAnsi="Calibri" w:cs="Calibri"/>
                <w:b/>
                <w:bCs/>
                <w:lang w:eastAsia="pl-PL"/>
              </w:rPr>
              <w:t>krajowych</w:t>
            </w:r>
            <w:r w:rsidRPr="001E5461">
              <w:rPr>
                <w:rFonts w:ascii="Calibri" w:eastAsia="Calibri" w:hAnsi="Calibri" w:cs="Calibri"/>
                <w:lang w:eastAsia="pl-PL"/>
              </w:rPr>
              <w:t xml:space="preserve"> na co najmniej 20 osób każda. Dostępne na około 2 godziny przed terminem rozpoczęcia i podczas całego trwania KM (Kol 3 cena brutto za jeden zjazd KM)</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A26305" w14:textId="77777777" w:rsidR="001E5461" w:rsidRPr="001E5461" w:rsidRDefault="001E5461" w:rsidP="001E5461">
            <w:pPr>
              <w:widowControl/>
              <w:autoSpaceDE/>
              <w:autoSpaceDN/>
              <w:jc w:val="center"/>
              <w:rPr>
                <w:rFonts w:ascii="Calibri" w:hAnsi="Calibri" w:cs="Calibri"/>
                <w:lang w:eastAsia="pl-PL"/>
              </w:rPr>
            </w:pPr>
          </w:p>
          <w:p w14:paraId="35BD681F" w14:textId="77777777" w:rsidR="001E5461" w:rsidRPr="001E5461" w:rsidRDefault="001E5461" w:rsidP="001E5461">
            <w:pPr>
              <w:widowControl/>
              <w:autoSpaceDE/>
              <w:autoSpaceDN/>
              <w:jc w:val="center"/>
              <w:rPr>
                <w:rFonts w:ascii="Calibri" w:hAnsi="Calibri" w:cs="Calibri"/>
                <w:lang w:eastAsia="pl-PL"/>
              </w:rPr>
            </w:pPr>
          </w:p>
          <w:p w14:paraId="3E5034AB"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0161EF"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16D130"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63DD3A"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2ADC27"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214866AC" w14:textId="77777777" w:rsidTr="002E4332">
        <w:trPr>
          <w:trHeight w:val="633"/>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E0353A8"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6</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AD4759"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sprzętu konferencyjnego</w:t>
            </w:r>
            <w:r w:rsidRPr="001E5461">
              <w:rPr>
                <w:rFonts w:ascii="Calibri" w:eastAsia="Calibri" w:hAnsi="Calibri" w:cs="Calibri"/>
                <w:lang w:eastAsia="pl-PL"/>
              </w:rPr>
              <w:t xml:space="preserve"> wraz z nagłośnieniem (mikrofony) i sprzętem audio-wideo (ekrany, projektory, laptopy)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96E9B6" w14:textId="77777777" w:rsidR="001E5461" w:rsidRPr="001E5461" w:rsidRDefault="001E5461" w:rsidP="001E5461">
            <w:pPr>
              <w:widowControl/>
              <w:autoSpaceDE/>
              <w:autoSpaceDN/>
              <w:jc w:val="center"/>
              <w:rPr>
                <w:rFonts w:ascii="Calibri" w:hAnsi="Calibri" w:cs="Calibri"/>
                <w:lang w:eastAsia="pl-PL"/>
              </w:rPr>
            </w:pPr>
          </w:p>
          <w:p w14:paraId="0290D6CB"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8CDDE6"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298437"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C223A3"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DE03E6"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6EF9473C"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1979F56"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7</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C891B0"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multifonów</w:t>
            </w:r>
            <w:r w:rsidRPr="001E5461">
              <w:rPr>
                <w:rFonts w:ascii="Calibri" w:eastAsia="Calibri" w:hAnsi="Calibri" w:cs="Calibri"/>
                <w:lang w:eastAsia="pl-PL"/>
              </w:rPr>
              <w:t xml:space="preserve"> dla uczestników posiedzenia (cena brutto za 1 szt) 1 multifon na 2 osoby</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89F910" w14:textId="77777777" w:rsidR="001E5461" w:rsidRPr="001E5461" w:rsidRDefault="001E5461" w:rsidP="001E5461">
            <w:pPr>
              <w:widowControl/>
              <w:autoSpaceDE/>
              <w:autoSpaceDN/>
              <w:jc w:val="center"/>
              <w:rPr>
                <w:rFonts w:ascii="Calibri" w:hAnsi="Calibri" w:cs="Calibri"/>
                <w:lang w:eastAsia="pl-PL"/>
              </w:rPr>
            </w:pPr>
          </w:p>
          <w:p w14:paraId="0D24926A"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119771"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30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EBA6F6"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710E33"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3A847B"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7BEE172A" w14:textId="77777777" w:rsidTr="002E4332">
        <w:trPr>
          <w:trHeight w:val="407"/>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C2EBFDB"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8</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832686" w14:textId="77777777" w:rsidR="001E5461" w:rsidRPr="001E5461" w:rsidRDefault="001E5461" w:rsidP="001E5461">
            <w:pPr>
              <w:widowControl/>
              <w:autoSpaceDE/>
              <w:autoSpaceDN/>
              <w:spacing w:line="276" w:lineRule="auto"/>
              <w:jc w:val="both"/>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słuchawek</w:t>
            </w:r>
            <w:r w:rsidRPr="001E5461">
              <w:rPr>
                <w:rFonts w:ascii="Calibri" w:eastAsia="Calibri" w:hAnsi="Calibri" w:cs="Calibri"/>
                <w:lang w:eastAsia="pl-PL"/>
              </w:rPr>
              <w:t xml:space="preserve">  (cena brutto na 1 osobę)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0A39A1"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517EC6"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60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794EFF"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D830AD" w14:textId="77777777" w:rsidR="001E5461" w:rsidRPr="001E5461" w:rsidRDefault="001E5461" w:rsidP="001E5461">
            <w:pPr>
              <w:widowControl/>
              <w:tabs>
                <w:tab w:val="left" w:pos="750"/>
              </w:tabs>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D044DA"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0B3FE217" w14:textId="77777777" w:rsidTr="002E4332">
        <w:trPr>
          <w:trHeight w:val="386"/>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7FB9A65"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9</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5F0384" w14:textId="77777777" w:rsidR="001E5461" w:rsidRPr="001E5461" w:rsidRDefault="001E5461" w:rsidP="001E5461">
            <w:pPr>
              <w:widowControl/>
              <w:autoSpaceDE/>
              <w:autoSpaceDN/>
              <w:spacing w:line="276" w:lineRule="auto"/>
              <w:jc w:val="both"/>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kabiny symultanicznej</w:t>
            </w:r>
            <w:r w:rsidRPr="001E5461">
              <w:rPr>
                <w:rFonts w:ascii="Calibri" w:eastAsia="Calibri" w:hAnsi="Calibri" w:cs="Calibri"/>
                <w:lang w:eastAsia="pl-PL"/>
              </w:rPr>
              <w:t xml:space="preserve"> dla 2 tłumaczy wraz z obsługą techniczną oraz zapisem dźwięku (cena brutto za 1 dzień)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1684F0"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F6EEE9"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384713"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0B62FD" w14:textId="77777777" w:rsidR="001E5461" w:rsidRPr="001E5461" w:rsidRDefault="001E5461" w:rsidP="001E5461">
            <w:pPr>
              <w:widowControl/>
              <w:tabs>
                <w:tab w:val="left" w:pos="750"/>
              </w:tabs>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E181DD"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37299632"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CD147ED"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lastRenderedPageBreak/>
              <w:t>10</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C11215"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i obsługa </w:t>
            </w:r>
            <w:r w:rsidRPr="001E5461">
              <w:rPr>
                <w:rFonts w:ascii="Calibri" w:eastAsia="Calibri" w:hAnsi="Calibri" w:cs="Calibri"/>
                <w:b/>
                <w:bCs/>
                <w:lang w:eastAsia="pl-PL"/>
              </w:rPr>
              <w:t>systemu elektronicznego głosowania</w:t>
            </w:r>
            <w:r w:rsidRPr="001E5461">
              <w:rPr>
                <w:rFonts w:ascii="Calibri" w:eastAsia="Calibri" w:hAnsi="Calibri" w:cs="Calibri"/>
                <w:lang w:eastAsia="pl-PL"/>
              </w:rPr>
              <w:t xml:space="preserve"> </w:t>
            </w:r>
            <w:r w:rsidRPr="001E5461">
              <w:rPr>
                <w:rFonts w:ascii="Calibri" w:eastAsia="Calibri" w:hAnsi="Calibri" w:cs="Calibri"/>
                <w:b/>
                <w:bCs/>
                <w:lang w:eastAsia="pl-PL"/>
              </w:rPr>
              <w:t>bezprzewodowego</w:t>
            </w:r>
            <w:r w:rsidRPr="001E5461">
              <w:rPr>
                <w:rFonts w:ascii="Calibri" w:eastAsia="Calibri" w:hAnsi="Calibri" w:cs="Calibri"/>
                <w:lang w:eastAsia="pl-PL"/>
              </w:rPr>
              <w:t>, w tym sprzęt i obsługa techniczna sprzętu do głosowania elektronicznego w dniu posiedzenia.</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DF984E" w14:textId="77777777" w:rsidR="001E5461" w:rsidRPr="001E5461" w:rsidRDefault="001E5461" w:rsidP="001E5461">
            <w:pPr>
              <w:widowControl/>
              <w:autoSpaceDE/>
              <w:autoSpaceDN/>
              <w:jc w:val="center"/>
              <w:rPr>
                <w:rFonts w:ascii="Calibri" w:hAnsi="Calibri" w:cs="Calibri"/>
                <w:lang w:eastAsia="pl-PL"/>
              </w:rPr>
            </w:pPr>
          </w:p>
          <w:p w14:paraId="2CE2B8BC"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D5DA51"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251CFB"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D5B4EE"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8AF017"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31F838FD"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73CEF6"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11</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D78231"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nagrywania spotkania</w:t>
            </w:r>
            <w:r w:rsidRPr="001E5461">
              <w:rPr>
                <w:rFonts w:ascii="Calibri" w:eastAsia="Calibri" w:hAnsi="Calibri" w:cs="Calibri"/>
                <w:lang w:eastAsia="pl-PL"/>
              </w:rPr>
              <w:t>, w tym nagrywania tłumaczenia symultanicznego w każdym dniu posiedzenia.</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AA6EF1" w14:textId="77777777" w:rsidR="001E5461" w:rsidRPr="001E5461" w:rsidRDefault="001E5461" w:rsidP="001E5461">
            <w:pPr>
              <w:widowControl/>
              <w:autoSpaceDE/>
              <w:autoSpaceDN/>
              <w:jc w:val="center"/>
              <w:rPr>
                <w:rFonts w:ascii="Calibri" w:hAnsi="Calibri" w:cs="Calibri"/>
                <w:lang w:eastAsia="pl-PL"/>
              </w:rPr>
            </w:pPr>
          </w:p>
          <w:p w14:paraId="256EBE90"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9157D5"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E34A39"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A36BFA"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720A0D"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11770A5F"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AAF1875"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12</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49F79D"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b/>
                <w:bCs/>
                <w:lang w:eastAsia="pl-PL"/>
              </w:rPr>
              <w:t>Serwis kawowy</w:t>
            </w:r>
            <w:r w:rsidRPr="001E5461">
              <w:rPr>
                <w:rFonts w:ascii="Calibri" w:eastAsia="Calibri" w:hAnsi="Calibri" w:cs="Calibri"/>
                <w:lang w:eastAsia="pl-PL"/>
              </w:rPr>
              <w:t xml:space="preserve"> ciągły rozpoczynający się na min. 20 minut przed obradami. (cena brutto za 1 osobę)</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AD1F96" w14:textId="77777777" w:rsidR="001E5461" w:rsidRPr="001E5461" w:rsidRDefault="001E5461" w:rsidP="001E5461">
            <w:pPr>
              <w:widowControl/>
              <w:autoSpaceDE/>
              <w:autoSpaceDN/>
              <w:jc w:val="center"/>
              <w:rPr>
                <w:rFonts w:ascii="Calibri" w:hAnsi="Calibri" w:cs="Calibri"/>
                <w:lang w:eastAsia="pl-PL"/>
              </w:rPr>
            </w:pPr>
          </w:p>
          <w:p w14:paraId="16A17BAF"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12B946"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60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5A7DF6"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9EFD70"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6D9EEF"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3A6DF03B"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ED5A64C"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13</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59658A"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przygotowania </w:t>
            </w:r>
            <w:r w:rsidRPr="001E5461">
              <w:rPr>
                <w:rFonts w:ascii="Calibri" w:eastAsia="Calibri" w:hAnsi="Calibri" w:cs="Calibri"/>
                <w:b/>
                <w:bCs/>
                <w:lang w:eastAsia="pl-PL"/>
              </w:rPr>
              <w:t>protokołów (osobny w j. polskim osobny w j. słowackim)</w:t>
            </w:r>
            <w:r w:rsidRPr="001E5461">
              <w:rPr>
                <w:rFonts w:ascii="Calibri" w:eastAsia="Calibri" w:hAnsi="Calibri" w:cs="Calibri"/>
                <w:lang w:eastAsia="pl-PL"/>
              </w:rPr>
              <w:t xml:space="preserve"> z każdego dnia trwania posiedzenia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990DE3" w14:textId="77777777" w:rsidR="001E5461" w:rsidRPr="001E5461" w:rsidRDefault="001E5461" w:rsidP="001E5461">
            <w:pPr>
              <w:widowControl/>
              <w:autoSpaceDE/>
              <w:autoSpaceDN/>
              <w:jc w:val="center"/>
              <w:rPr>
                <w:rFonts w:ascii="Calibri" w:hAnsi="Calibri" w:cs="Calibri"/>
                <w:lang w:eastAsia="pl-PL"/>
              </w:rPr>
            </w:pPr>
          </w:p>
          <w:p w14:paraId="77B6A47D"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D1463F"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80BC05"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BA038D"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271C1B"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0C0B46B3" w14:textId="77777777" w:rsidTr="002E4332">
        <w:trPr>
          <w:trHeight w:val="367"/>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6A5D8A8"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14</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757AF9"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wykonania </w:t>
            </w:r>
            <w:r w:rsidRPr="001E5461">
              <w:rPr>
                <w:rFonts w:ascii="Calibri" w:eastAsia="Calibri" w:hAnsi="Calibri" w:cs="Calibri"/>
                <w:b/>
                <w:bCs/>
                <w:lang w:eastAsia="pl-PL"/>
              </w:rPr>
              <w:t>stenogramu</w:t>
            </w:r>
            <w:r w:rsidRPr="001E5461">
              <w:rPr>
                <w:rFonts w:ascii="Calibri" w:eastAsia="Calibri" w:hAnsi="Calibri" w:cs="Calibri"/>
                <w:lang w:eastAsia="pl-PL"/>
              </w:rPr>
              <w:t xml:space="preserve"> w j. polskim z każdego posiedzenia.</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FB8969" w14:textId="77777777" w:rsidR="001E5461" w:rsidRPr="001E5461" w:rsidRDefault="001E5461" w:rsidP="001E5461">
            <w:pPr>
              <w:widowControl/>
              <w:autoSpaceDE/>
              <w:autoSpaceDN/>
              <w:jc w:val="center"/>
              <w:rPr>
                <w:rFonts w:ascii="Calibri" w:hAnsi="Calibri" w:cs="Calibri"/>
                <w:lang w:eastAsia="pl-PL"/>
              </w:rPr>
            </w:pPr>
          </w:p>
          <w:p w14:paraId="28D34AA7"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E3A369"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00DC91"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1A9652"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0593FD"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19E79A0E" w14:textId="77777777" w:rsidTr="002E4332">
        <w:trPr>
          <w:trHeight w:val="367"/>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7A4092F"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15</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0126D7"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b/>
                <w:bCs/>
                <w:lang w:eastAsia="pl-PL"/>
              </w:rPr>
              <w:t>Obiad</w:t>
            </w:r>
            <w:r w:rsidRPr="001E5461">
              <w:rPr>
                <w:rFonts w:ascii="Calibri" w:eastAsia="Calibri" w:hAnsi="Calibri" w:cs="Calibri"/>
                <w:lang w:eastAsia="pl-PL"/>
              </w:rPr>
              <w:t xml:space="preserve">  (cena brutto za 1 osobę)</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FF4215"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9704DC"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60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A22E9B"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E2E37A"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3D90C5"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3B76672B" w14:textId="77777777" w:rsidTr="002E4332">
        <w:trPr>
          <w:trHeight w:val="367"/>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50DBF4F"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16</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712AB1" w14:textId="77777777" w:rsidR="001E5461" w:rsidRPr="001E5461" w:rsidRDefault="001E5461" w:rsidP="001E5461">
            <w:pPr>
              <w:widowControl/>
              <w:autoSpaceDE/>
              <w:autoSpaceDN/>
              <w:rPr>
                <w:rFonts w:ascii="Calibri" w:eastAsia="Calibri" w:hAnsi="Calibri" w:cs="Calibri"/>
                <w:b/>
                <w:bCs/>
                <w:lang w:eastAsia="pl-PL"/>
              </w:rPr>
            </w:pPr>
            <w:r w:rsidRPr="001E5461">
              <w:rPr>
                <w:rFonts w:ascii="Calibri" w:eastAsia="Calibri" w:hAnsi="Calibri" w:cs="Calibri"/>
                <w:b/>
                <w:bCs/>
                <w:lang w:eastAsia="pl-PL"/>
              </w:rPr>
              <w:t xml:space="preserve">Kolacja (w miejscu  lub wyjazdowa) </w:t>
            </w:r>
            <w:r w:rsidRPr="001E5461">
              <w:rPr>
                <w:rFonts w:ascii="Calibri" w:eastAsia="Calibri" w:hAnsi="Calibri" w:cs="Calibri"/>
                <w:lang w:eastAsia="pl-PL"/>
              </w:rPr>
              <w:t>w formie bufetu lub z obsługą kelnerską</w:t>
            </w:r>
            <w:r w:rsidRPr="001E5461">
              <w:rPr>
                <w:rFonts w:ascii="Calibri" w:eastAsia="Calibri" w:hAnsi="Calibri" w:cs="Calibri"/>
                <w:b/>
                <w:bCs/>
                <w:lang w:eastAsia="pl-PL"/>
              </w:rPr>
              <w:t xml:space="preserve"> w  dniu posiedzenia </w:t>
            </w:r>
            <w:r w:rsidRPr="001E5461">
              <w:rPr>
                <w:rFonts w:ascii="Calibri" w:eastAsia="Calibri" w:hAnsi="Calibri" w:cs="Calibri"/>
                <w:lang w:eastAsia="pl-PL"/>
              </w:rPr>
              <w:t>(Kol3 cena brutto za 1 osobę)</w:t>
            </w:r>
            <w:r w:rsidRPr="001E5461">
              <w:rPr>
                <w:rFonts w:ascii="Calibri" w:eastAsia="Calibri" w:hAnsi="Calibri" w:cs="Calibri"/>
                <w:b/>
                <w:bCs/>
                <w:lang w:eastAsia="pl-PL"/>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7F9ED8" w14:textId="77777777" w:rsidR="001E5461" w:rsidRPr="001E5461" w:rsidRDefault="001E5461" w:rsidP="001E5461">
            <w:pPr>
              <w:widowControl/>
              <w:autoSpaceDE/>
              <w:autoSpaceDN/>
              <w:jc w:val="center"/>
              <w:rPr>
                <w:rFonts w:ascii="Calibri" w:hAnsi="Calibri" w:cs="Calibri"/>
                <w:lang w:eastAsia="pl-PL"/>
              </w:rPr>
            </w:pPr>
          </w:p>
          <w:p w14:paraId="7DFD9670"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813BF4"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60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E5BD74"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A205B9" w14:textId="6C586AAA" w:rsidR="001E5461" w:rsidRPr="001E5461" w:rsidRDefault="00375049" w:rsidP="001E5461">
            <w:pPr>
              <w:widowControl/>
              <w:autoSpaceDE/>
              <w:autoSpaceDN/>
              <w:jc w:val="center"/>
              <w:rPr>
                <w:rFonts w:ascii="Calibri" w:hAnsi="Calibri" w:cs="Calibri"/>
                <w:lang w:eastAsia="pl-PL"/>
              </w:rPr>
            </w:pPr>
            <w:r>
              <w:rPr>
                <w:rFonts w:ascii="Calibri" w:hAnsi="Calibri" w:cs="Calibri"/>
                <w:lang w:eastAsia="pl-PL"/>
              </w:rPr>
              <w:t>1</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C26A58"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129B3C8E"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60B51C"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17</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10E0DE"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 xml:space="preserve">wina </w:t>
            </w:r>
            <w:r w:rsidRPr="001E5461">
              <w:rPr>
                <w:rFonts w:ascii="Calibri" w:eastAsia="Calibri" w:hAnsi="Calibri" w:cs="Calibri"/>
                <w:lang w:eastAsia="pl-PL"/>
              </w:rPr>
              <w:t>do kolacji</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815840"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239A64"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60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E6D401"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6016DB" w14:textId="19287CA3" w:rsidR="001E5461" w:rsidRPr="001E5461" w:rsidRDefault="00375049" w:rsidP="001E5461">
            <w:pPr>
              <w:widowControl/>
              <w:autoSpaceDE/>
              <w:autoSpaceDN/>
              <w:jc w:val="center"/>
              <w:rPr>
                <w:rFonts w:ascii="Calibri" w:hAnsi="Calibri" w:cs="Calibri"/>
                <w:lang w:eastAsia="pl-PL"/>
              </w:rPr>
            </w:pPr>
            <w:r>
              <w:rPr>
                <w:rFonts w:ascii="Calibri" w:hAnsi="Calibri" w:cs="Calibri"/>
                <w:lang w:eastAsia="pl-PL"/>
              </w:rPr>
              <w:t>1</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59D05C"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5482E86F"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6ED2F9"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18</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A08DEB"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Przechowalnia bagażu / szatnia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716D0D"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716F27"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C20681"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806CD0"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DB3B68"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3AC29706" w14:textId="77777777" w:rsidTr="002E4332">
        <w:trPr>
          <w:trHeight w:val="319"/>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1BDAA4"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19</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9FAA21"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Parking (30 miejsc parkingowych)</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4EAB0D"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04DD53"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AB9D8E"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C839B7"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5ACEF6"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66AE8D92"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6288AFC" w14:textId="77777777" w:rsidR="001E5461" w:rsidRPr="001E5461" w:rsidRDefault="001E5461" w:rsidP="001E5461">
            <w:pPr>
              <w:widowControl/>
              <w:autoSpaceDE/>
              <w:autoSpaceDN/>
              <w:jc w:val="right"/>
              <w:rPr>
                <w:rFonts w:ascii="Calibri" w:eastAsia="Calibri" w:hAnsi="Calibri" w:cs="Calibri"/>
                <w:lang w:eastAsia="pl-PL"/>
              </w:rPr>
            </w:pP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68BC29" w14:textId="77777777" w:rsidR="001E5461" w:rsidRPr="001E5461" w:rsidRDefault="001E5461" w:rsidP="001E5461">
            <w:pPr>
              <w:widowControl/>
              <w:autoSpaceDE/>
              <w:autoSpaceDN/>
              <w:jc w:val="right"/>
              <w:rPr>
                <w:rFonts w:ascii="Calibri" w:hAnsi="Calibri" w:cs="Calibri"/>
                <w:b/>
                <w:bCs/>
                <w:lang w:eastAsia="pl-PL"/>
              </w:rPr>
            </w:pPr>
            <w:r w:rsidRPr="001E5461">
              <w:rPr>
                <w:rFonts w:ascii="Calibri" w:hAnsi="Calibri" w:cs="Calibri"/>
                <w:b/>
                <w:bCs/>
                <w:lang w:eastAsia="pl-PL"/>
              </w:rPr>
              <w:t>Łączna cena brutto</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077034" w14:textId="77777777" w:rsidR="001E5461" w:rsidRPr="001E5461" w:rsidRDefault="001E5461" w:rsidP="001E5461">
            <w:pPr>
              <w:widowControl/>
              <w:autoSpaceDE/>
              <w:autoSpaceDN/>
              <w:jc w:val="right"/>
              <w:rPr>
                <w:rFonts w:ascii="Calibri" w:eastAsia="Calibri" w:hAnsi="Calibri" w:cs="Calibri"/>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681F61" w14:textId="77777777" w:rsidR="001E5461" w:rsidRPr="001E5461" w:rsidRDefault="001E5461" w:rsidP="001E5461">
            <w:pPr>
              <w:widowControl/>
              <w:autoSpaceDE/>
              <w:autoSpaceDN/>
              <w:jc w:val="right"/>
              <w:rPr>
                <w:rFonts w:ascii="Calibri" w:eastAsia="Calibri" w:hAnsi="Calibri" w:cs="Calibri"/>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88B7B0" w14:textId="77777777" w:rsidR="001E5461" w:rsidRPr="001E5461" w:rsidRDefault="001E5461" w:rsidP="001E5461">
            <w:pPr>
              <w:widowControl/>
              <w:autoSpaceDE/>
              <w:autoSpaceDN/>
              <w:jc w:val="right"/>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FBA0B1" w14:textId="77777777" w:rsidR="001E5461" w:rsidRPr="001E5461" w:rsidRDefault="001E5461" w:rsidP="001E5461">
            <w:pPr>
              <w:widowControl/>
              <w:autoSpaceDE/>
              <w:autoSpaceDN/>
              <w:jc w:val="center"/>
              <w:rPr>
                <w:rFonts w:ascii="Calibri" w:eastAsia="Calibri" w:hAnsi="Calibri" w:cs="Calibri"/>
                <w:lang w:eastAsia="pl-PL"/>
              </w:rPr>
            </w:pP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50AAA0" w14:textId="77777777" w:rsidR="001E5461" w:rsidRPr="001E5461" w:rsidRDefault="001E5461" w:rsidP="001E5461">
            <w:pPr>
              <w:widowControl/>
              <w:autoSpaceDE/>
              <w:autoSpaceDN/>
              <w:jc w:val="right"/>
              <w:rPr>
                <w:rFonts w:ascii="Calibri" w:eastAsia="Calibri" w:hAnsi="Calibri" w:cs="Calibri"/>
                <w:lang w:eastAsia="pl-PL"/>
              </w:rPr>
            </w:pPr>
          </w:p>
        </w:tc>
      </w:tr>
    </w:tbl>
    <w:p w14:paraId="52607DFD" w14:textId="77777777" w:rsidR="00236959" w:rsidRDefault="00236959" w:rsidP="001E5461">
      <w:pPr>
        <w:widowControl/>
        <w:autoSpaceDE/>
        <w:autoSpaceDN/>
        <w:rPr>
          <w:rFonts w:ascii="Calibri" w:hAnsi="Calibri" w:cs="Calibri"/>
          <w:b/>
          <w:lang w:eastAsia="pl-PL"/>
        </w:rPr>
      </w:pPr>
    </w:p>
    <w:p w14:paraId="645DC10F" w14:textId="315752A3" w:rsidR="00236959" w:rsidRPr="00236959" w:rsidRDefault="00236959" w:rsidP="00236959">
      <w:pPr>
        <w:widowControl/>
        <w:autoSpaceDE/>
        <w:autoSpaceDN/>
        <w:rPr>
          <w:rFonts w:ascii="Calibri" w:eastAsia="Calibri" w:hAnsi="Calibri" w:cs="Calibri"/>
        </w:rPr>
      </w:pPr>
      <w:r>
        <w:rPr>
          <w:rFonts w:ascii="Calibri" w:eastAsia="Calibri" w:hAnsi="Calibri" w:cs="Calibri"/>
        </w:rPr>
        <w:t xml:space="preserve">C) </w:t>
      </w:r>
      <w:r w:rsidRPr="00236959">
        <w:rPr>
          <w:rFonts w:ascii="Calibri" w:eastAsia="Calibri" w:hAnsi="Calibri" w:cs="Calibri"/>
        </w:rPr>
        <w:t xml:space="preserve">Wartość opcji (należy wskazać wyższą łączna cenę brutto z tabeli nr </w:t>
      </w:r>
      <w:r w:rsidR="00FF5E39">
        <w:rPr>
          <w:rFonts w:ascii="Calibri" w:eastAsia="Calibri" w:hAnsi="Calibri" w:cs="Calibri"/>
        </w:rPr>
        <w:t>A</w:t>
      </w:r>
      <w:r w:rsidRPr="00236959">
        <w:rPr>
          <w:rFonts w:ascii="Calibri" w:eastAsia="Calibri" w:hAnsi="Calibri" w:cs="Calibri"/>
        </w:rPr>
        <w:t xml:space="preserve"> lub </w:t>
      </w:r>
      <w:r w:rsidR="00FF5E39">
        <w:rPr>
          <w:rFonts w:ascii="Calibri" w:eastAsia="Calibri" w:hAnsi="Calibri" w:cs="Calibri"/>
        </w:rPr>
        <w:t>B</w:t>
      </w:r>
      <w:r w:rsidRPr="00236959">
        <w:rPr>
          <w:rFonts w:ascii="Calibri" w:eastAsia="Calibri" w:hAnsi="Calibri" w:cs="Calibri"/>
        </w:rPr>
        <w:t xml:space="preserve"> )  : ……….   </w:t>
      </w:r>
      <w:r w:rsidR="002E4332">
        <w:rPr>
          <w:rFonts w:ascii="Calibri" w:eastAsia="Calibri" w:hAnsi="Calibri" w:cs="Calibri"/>
        </w:rPr>
        <w:t>z</w:t>
      </w:r>
      <w:r w:rsidRPr="00236959">
        <w:rPr>
          <w:rFonts w:ascii="Calibri" w:eastAsia="Calibri" w:hAnsi="Calibri" w:cs="Calibri"/>
        </w:rPr>
        <w:t xml:space="preserve">ł </w:t>
      </w:r>
    </w:p>
    <w:p w14:paraId="7BC4468B" w14:textId="77777777" w:rsidR="00236959" w:rsidRPr="00236959" w:rsidRDefault="00236959" w:rsidP="00236959">
      <w:pPr>
        <w:widowControl/>
        <w:autoSpaceDE/>
        <w:autoSpaceDN/>
        <w:rPr>
          <w:rFonts w:ascii="Calibri" w:eastAsia="Calibri" w:hAnsi="Calibri" w:cs="Calibri"/>
        </w:rPr>
      </w:pPr>
      <w:r w:rsidRPr="00236959">
        <w:rPr>
          <w:rFonts w:ascii="Calibri" w:eastAsia="Calibri" w:hAnsi="Calibri" w:cs="Calibri"/>
        </w:rPr>
        <w:t xml:space="preserve">Na etapie wszczęcia postepowania nie ma decyzji IZ o miejscu docelowym (kraju) w którym odbędzie się posiedzenie. </w:t>
      </w:r>
    </w:p>
    <w:p w14:paraId="35AB2FFD" w14:textId="77777777" w:rsidR="00236959" w:rsidRDefault="00236959" w:rsidP="001E5461">
      <w:pPr>
        <w:widowControl/>
        <w:autoSpaceDE/>
        <w:autoSpaceDN/>
        <w:rPr>
          <w:rFonts w:ascii="Calibri" w:hAnsi="Calibri" w:cs="Calibri"/>
          <w:b/>
          <w:lang w:eastAsia="pl-PL"/>
        </w:rPr>
      </w:pPr>
    </w:p>
    <w:p w14:paraId="0D54E7B7" w14:textId="77777777" w:rsidR="00D95F2F" w:rsidRDefault="001E5461" w:rsidP="00C279BC">
      <w:pPr>
        <w:widowControl/>
        <w:autoSpaceDE/>
        <w:autoSpaceDN/>
        <w:rPr>
          <w:rFonts w:asciiTheme="minorHAnsi" w:hAnsiTheme="minorHAnsi" w:cstheme="minorHAnsi"/>
          <w:b/>
        </w:rPr>
      </w:pPr>
      <w:r w:rsidRPr="001E5461">
        <w:rPr>
          <w:rFonts w:ascii="Calibri" w:hAnsi="Calibri" w:cs="Calibri"/>
          <w:b/>
          <w:lang w:eastAsia="pl-PL"/>
        </w:rPr>
        <w:t>Zamawiający zastrzega, że ilości wskazane w kolumnie 4, 6 formularza ofertowego  są szacunkowe. Cena łączna służy porównaniu ofert</w:t>
      </w:r>
      <w:r w:rsidR="00C279BC">
        <w:rPr>
          <w:rFonts w:ascii="Calibri" w:hAnsi="Calibri" w:cs="Calibri"/>
          <w:b/>
          <w:lang w:eastAsia="pl-PL"/>
        </w:rPr>
        <w:t xml:space="preserve">. </w:t>
      </w:r>
      <w:r w:rsidRPr="001E5461">
        <w:rPr>
          <w:rFonts w:ascii="Calibri" w:hAnsi="Calibri" w:cs="Calibri"/>
          <w:b/>
          <w:lang w:eastAsia="pl-PL"/>
        </w:rPr>
        <w:t xml:space="preserve"> </w:t>
      </w:r>
      <w:r>
        <w:rPr>
          <w:rFonts w:asciiTheme="minorHAnsi" w:hAnsiTheme="minorHAnsi" w:cstheme="minorHAnsi"/>
          <w:b/>
        </w:rPr>
        <w:t xml:space="preserve"> </w:t>
      </w:r>
      <w:r w:rsidR="00D95F2F">
        <w:rPr>
          <w:rFonts w:asciiTheme="minorHAnsi" w:hAnsiTheme="minorHAnsi" w:cstheme="minorHAnsi"/>
          <w:b/>
        </w:rPr>
        <w:br/>
      </w:r>
    </w:p>
    <w:p w14:paraId="0D363C2C" w14:textId="2E36F4AA" w:rsidR="001E5461" w:rsidRPr="001E5461" w:rsidRDefault="001E5461" w:rsidP="00C279BC">
      <w:pPr>
        <w:widowControl/>
        <w:autoSpaceDE/>
        <w:autoSpaceDN/>
        <w:rPr>
          <w:rFonts w:asciiTheme="minorHAnsi" w:hAnsiTheme="minorHAnsi" w:cstheme="minorHAnsi"/>
          <w:b/>
        </w:rPr>
      </w:pPr>
      <w:r>
        <w:rPr>
          <w:rFonts w:asciiTheme="minorHAnsi" w:hAnsiTheme="minorHAnsi" w:cstheme="minorHAnsi"/>
          <w:b/>
        </w:rPr>
        <w:t>II</w:t>
      </w:r>
      <w:r w:rsidR="00C279BC">
        <w:rPr>
          <w:rFonts w:asciiTheme="minorHAnsi" w:hAnsiTheme="minorHAnsi" w:cstheme="minorHAnsi"/>
          <w:b/>
        </w:rPr>
        <w:t>.</w:t>
      </w:r>
      <w:r>
        <w:rPr>
          <w:rFonts w:asciiTheme="minorHAnsi" w:hAnsiTheme="minorHAnsi" w:cstheme="minorHAnsi"/>
          <w:b/>
        </w:rPr>
        <w:t xml:space="preserve"> </w:t>
      </w:r>
      <w:r w:rsidRPr="001E5461">
        <w:rPr>
          <w:rFonts w:asciiTheme="minorHAnsi" w:hAnsiTheme="minorHAnsi" w:cstheme="minorHAnsi"/>
          <w:b/>
        </w:rPr>
        <w:t>Kryterium aspekty społeczne: 10%</w:t>
      </w:r>
    </w:p>
    <w:p w14:paraId="74AF2219" w14:textId="77777777" w:rsidR="001E5461" w:rsidRPr="00183122" w:rsidRDefault="001E5461" w:rsidP="001E5461">
      <w:pPr>
        <w:rPr>
          <w:rFonts w:asciiTheme="minorHAnsi" w:hAnsiTheme="minorHAnsi" w:cstheme="minorHAnsi"/>
          <w:b/>
        </w:rPr>
      </w:pPr>
    </w:p>
    <w:p w14:paraId="7DBC092C" w14:textId="0439F38E" w:rsidR="001E5461" w:rsidRPr="002E56FB" w:rsidRDefault="001E5461" w:rsidP="001E5461">
      <w:pPr>
        <w:ind w:left="426"/>
        <w:rPr>
          <w:bCs/>
          <w:sz w:val="24"/>
          <w:szCs w:val="24"/>
        </w:rPr>
      </w:pPr>
      <w:r w:rsidRPr="00183122">
        <w:rPr>
          <w:rFonts w:asciiTheme="minorHAnsi" w:hAnsiTheme="minorHAnsi" w:cstheme="minorHAnsi"/>
          <w:bCs/>
        </w:rPr>
        <w:t xml:space="preserve">Zatrudnienie </w:t>
      </w:r>
      <w:r w:rsidR="00506649" w:rsidRPr="00506649">
        <w:rPr>
          <w:rFonts w:asciiTheme="minorHAnsi" w:hAnsiTheme="minorHAnsi" w:cstheme="minorHAnsi"/>
          <w:bCs/>
        </w:rPr>
        <w:t xml:space="preserve">od momentu przekazania prze Zamawiającego każdorazowo zlecenia organizacji danego spotkania w ramach zamówienia </w:t>
      </w:r>
      <w:r w:rsidRPr="00183122">
        <w:rPr>
          <w:rFonts w:asciiTheme="minorHAnsi" w:hAnsiTheme="minorHAnsi" w:cstheme="minorHAnsi"/>
          <w:bCs/>
        </w:rPr>
        <w:t xml:space="preserve"> co najmniej 1 osoby niepełnosprawnej w wymiarze 1/4 etatu: TAK/ NIE</w:t>
      </w:r>
      <w:r>
        <w:rPr>
          <w:rStyle w:val="Odwoanieprzypisudolnego"/>
          <w:bCs/>
          <w:sz w:val="24"/>
          <w:szCs w:val="24"/>
        </w:rPr>
        <w:footnoteReference w:id="1"/>
      </w:r>
    </w:p>
    <w:p w14:paraId="7662397D" w14:textId="77777777" w:rsidR="001E5461" w:rsidRDefault="001E5461" w:rsidP="001E5461">
      <w:pPr>
        <w:pStyle w:val="Tekstpodstawowy"/>
        <w:spacing w:before="7"/>
        <w:ind w:left="426"/>
        <w:rPr>
          <w:rFonts w:asciiTheme="minorHAnsi" w:hAnsiTheme="minorHAnsi" w:cstheme="minorHAnsi"/>
          <w:b/>
        </w:rPr>
      </w:pPr>
    </w:p>
    <w:p w14:paraId="1D8856B0" w14:textId="3144557D" w:rsidR="001E5461" w:rsidRDefault="001E5461" w:rsidP="001E5461">
      <w:pPr>
        <w:pStyle w:val="Tekstpodstawowy"/>
        <w:spacing w:before="7"/>
        <w:ind w:left="426"/>
        <w:rPr>
          <w:rFonts w:asciiTheme="minorHAnsi" w:hAnsiTheme="minorHAnsi" w:cstheme="minorHAnsi"/>
          <w:b/>
        </w:rPr>
        <w:sectPr w:rsidR="001E5461" w:rsidSect="006F22B1">
          <w:pgSz w:w="16840" w:h="11910" w:orient="landscape"/>
          <w:pgMar w:top="1160" w:right="1580" w:bottom="1134" w:left="680" w:header="0" w:footer="400" w:gutter="0"/>
          <w:cols w:space="708"/>
          <w:docGrid w:linePitch="299"/>
        </w:sectPr>
      </w:pPr>
      <w:r w:rsidRPr="00BC3BD6">
        <w:rPr>
          <w:rFonts w:ascii="Calibri" w:hAnsi="Calibri" w:cs="Calibri"/>
        </w:rPr>
        <w:t>*</w:t>
      </w:r>
      <w:r w:rsidRPr="00E449CC">
        <w:rPr>
          <w:rFonts w:ascii="Calibri" w:hAnsi="Calibri" w:cs="Calibri"/>
          <w:i/>
          <w:iCs/>
        </w:rPr>
        <w:t>proszę wskazać właściwe</w:t>
      </w:r>
    </w:p>
    <w:p w14:paraId="4E4DAC4C" w14:textId="7F846C01" w:rsidR="008E4701" w:rsidRPr="009F121A" w:rsidRDefault="008E4701" w:rsidP="00D05CCA">
      <w:pPr>
        <w:tabs>
          <w:tab w:val="left" w:pos="284"/>
          <w:tab w:val="left" w:pos="426"/>
        </w:tabs>
        <w:rPr>
          <w:rFonts w:ascii="Calibri" w:hAnsi="Calibri" w:cs="Calibri"/>
          <w:b/>
          <w:bCs/>
          <w:color w:val="000000"/>
        </w:rPr>
      </w:pPr>
      <w:r w:rsidRPr="009F121A">
        <w:rPr>
          <w:rFonts w:ascii="Calibri" w:hAnsi="Calibri" w:cs="Calibri"/>
          <w:b/>
          <w:bCs/>
          <w:color w:val="000000"/>
        </w:rPr>
        <w:lastRenderedPageBreak/>
        <w:t>OŚWIADCZENIA:</w:t>
      </w:r>
    </w:p>
    <w:p w14:paraId="7984F651" w14:textId="77777777" w:rsidR="005A5634" w:rsidRPr="009F121A" w:rsidRDefault="005A5634" w:rsidP="005A5634">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zamówienie wykonamy w terminie podanym przez Zamawiającego.</w:t>
      </w:r>
    </w:p>
    <w:p w14:paraId="4A5C5C2B"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zapoznaliśmy się ze Specyfikacją Warunków Zamówienia i akceptujemy oraz spełniamy wszystkie warunki w niej zawarte.</w:t>
      </w:r>
    </w:p>
    <w:p w14:paraId="5448B42A"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uzyskaliśmy wszelkie informacje niezbędne do prawidłowego przygotowania i złożenia niniejszej oferty.</w:t>
      </w:r>
    </w:p>
    <w:p w14:paraId="6D4E8355" w14:textId="670B20C8"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 xml:space="preserve">OŚWIADCZAMY, że jesteśmy związani niniejszą ofertą od dnia upływu terminu składania ofert do dnia </w:t>
      </w:r>
      <w:r w:rsidR="00724AD3" w:rsidRPr="009F121A">
        <w:rPr>
          <w:rFonts w:asciiTheme="minorHAnsi" w:hAnsiTheme="minorHAnsi" w:cstheme="minorHAnsi"/>
          <w:b/>
          <w:bCs/>
        </w:rPr>
        <w:t>1</w:t>
      </w:r>
      <w:r w:rsidR="00265C5B">
        <w:rPr>
          <w:rFonts w:asciiTheme="minorHAnsi" w:hAnsiTheme="minorHAnsi" w:cstheme="minorHAnsi"/>
          <w:b/>
          <w:bCs/>
        </w:rPr>
        <w:t>9</w:t>
      </w:r>
      <w:r w:rsidR="00724AD3" w:rsidRPr="009F121A">
        <w:rPr>
          <w:rFonts w:asciiTheme="minorHAnsi" w:hAnsiTheme="minorHAnsi" w:cstheme="minorHAnsi"/>
          <w:b/>
          <w:bCs/>
        </w:rPr>
        <w:t>.</w:t>
      </w:r>
      <w:r w:rsidR="001E5461" w:rsidRPr="009F121A">
        <w:rPr>
          <w:rFonts w:asciiTheme="minorHAnsi" w:hAnsiTheme="minorHAnsi" w:cstheme="minorHAnsi"/>
          <w:b/>
          <w:bCs/>
        </w:rPr>
        <w:t>10</w:t>
      </w:r>
      <w:r w:rsidRPr="009F121A">
        <w:rPr>
          <w:rFonts w:asciiTheme="minorHAnsi" w:hAnsiTheme="minorHAnsi" w:cstheme="minorHAnsi"/>
          <w:b/>
          <w:bCs/>
        </w:rPr>
        <w:t>.2021 r.</w:t>
      </w:r>
      <w:r w:rsidRPr="009F121A">
        <w:rPr>
          <w:rFonts w:asciiTheme="minorHAnsi" w:hAnsiTheme="minorHAnsi" w:cstheme="minorHAnsi"/>
        </w:rPr>
        <w:t xml:space="preserve"> </w:t>
      </w:r>
    </w:p>
    <w:p w14:paraId="781137FB" w14:textId="2951347F"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zapoznaliśmy się z Projektowanymi Postanowieniami Umowy, określonymi w Załączniku nr 4 do Specyfikacji Warunków Zamówienia i ZOBOWIĄZUJEM</w:t>
      </w:r>
      <w:r w:rsidR="004268A4" w:rsidRPr="009F121A">
        <w:rPr>
          <w:rFonts w:asciiTheme="minorHAnsi" w:hAnsiTheme="minorHAnsi" w:cstheme="minorHAnsi"/>
        </w:rPr>
        <w:t xml:space="preserve"> </w:t>
      </w:r>
      <w:r w:rsidRPr="009F121A">
        <w:rPr>
          <w:rFonts w:asciiTheme="minorHAnsi" w:hAnsiTheme="minorHAnsi" w:cstheme="minorHAnsi"/>
        </w:rPr>
        <w:t>YSIĘ,</w:t>
      </w:r>
      <w:r w:rsidR="004268A4" w:rsidRPr="009F121A">
        <w:rPr>
          <w:rFonts w:asciiTheme="minorHAnsi" w:hAnsiTheme="minorHAnsi" w:cstheme="minorHAnsi"/>
        </w:rPr>
        <w:t xml:space="preserve"> </w:t>
      </w:r>
      <w:r w:rsidRPr="009F121A">
        <w:rPr>
          <w:rFonts w:asciiTheme="minorHAnsi" w:hAnsiTheme="minorHAnsi" w:cstheme="minorHAnsi"/>
        </w:rPr>
        <w:t>w przypadku wyboru naszej oferty, do zawarcia umowy zgodnej z niniejszą ofertą, na warunkach w nich określonych.</w:t>
      </w:r>
    </w:p>
    <w:p w14:paraId="479D8BCC"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AKCEPTUJEMY Projektowane Postanowienia Umowne, w tym warunki płatności oraz termin realizacji przedmiotu zamówienia podany przez Zamawiającego.</w:t>
      </w:r>
    </w:p>
    <w:p w14:paraId="0208F571"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 że wypełniłem obowiązki informacyjne przewidziane w art. 13 lub art. 14 RODO</w:t>
      </w:r>
      <w:r w:rsidRPr="009F121A">
        <w:footnoteReference w:id="2"/>
      </w:r>
      <w:r w:rsidRPr="009F121A">
        <w:rPr>
          <w:rFonts w:asciiTheme="minorHAnsi" w:hAnsiTheme="minorHAnsi" w:cstheme="minorHAnsi"/>
        </w:rPr>
        <w:t xml:space="preserve"> wobec osób fizycznych, od których dane osobowe bezpośrednio lub pośrednio pozyskałem w celu ubiegania się o udzielenie zamówienia publicznego w niniejszym</w:t>
      </w:r>
      <w:r w:rsidRPr="009F121A">
        <w:rPr>
          <w:rFonts w:asciiTheme="minorHAnsi" w:hAnsiTheme="minorHAnsi" w:cstheme="minorHAnsi"/>
          <w:spacing w:val="-6"/>
        </w:rPr>
        <w:t xml:space="preserve"> </w:t>
      </w:r>
      <w:r w:rsidRPr="009F121A">
        <w:rPr>
          <w:rFonts w:asciiTheme="minorHAnsi" w:hAnsiTheme="minorHAnsi" w:cstheme="minorHAnsi"/>
        </w:rPr>
        <w:t>postępowaniu.</w:t>
      </w:r>
      <w:r w:rsidRPr="009F121A">
        <w:rPr>
          <w:rStyle w:val="Odwoanieprzypisudolnego"/>
          <w:rFonts w:asciiTheme="minorHAnsi" w:hAnsiTheme="minorHAnsi" w:cstheme="minorHAnsi"/>
        </w:rPr>
        <w:footnoteReference w:id="3"/>
      </w:r>
    </w:p>
    <w:p w14:paraId="2CBCABD8" w14:textId="29285E70"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Przedmiot zamówienia zrealizujemy z udziałem/ bez udziału podwykonawców</w:t>
      </w:r>
      <w:r w:rsidR="00CB3F5D" w:rsidRPr="009F121A">
        <w:rPr>
          <w:rFonts w:asciiTheme="minorHAnsi" w:hAnsiTheme="minorHAnsi" w:cstheme="minorHAnsi"/>
        </w:rPr>
        <w:t xml:space="preserve"> </w:t>
      </w:r>
      <w:r w:rsidRPr="009F121A">
        <w:rPr>
          <w:rFonts w:asciiTheme="minorHAnsi" w:hAnsiTheme="minorHAnsi" w:cstheme="minorHAnsi"/>
        </w:rPr>
        <w:t>…………………………………………………… (podać nazwę i adres podwykonawcy, o ile znani są na tym etapie</w:t>
      </w:r>
      <w:r w:rsidR="00CB3F5D" w:rsidRPr="009F121A">
        <w:rPr>
          <w:rFonts w:asciiTheme="minorHAnsi" w:hAnsiTheme="minorHAnsi" w:cstheme="minorHAnsi"/>
        </w:rPr>
        <w:t xml:space="preserve"> </w:t>
      </w:r>
      <w:r w:rsidRPr="009F121A">
        <w:rPr>
          <w:rFonts w:asciiTheme="minorHAnsi" w:hAnsiTheme="minorHAnsi" w:cstheme="minorHAnsi"/>
        </w:rPr>
        <w:t>postępowania), który/którzy wykona/ją następując</w:t>
      </w:r>
      <w:r w:rsidR="00724AD3" w:rsidRPr="009F121A">
        <w:rPr>
          <w:rFonts w:asciiTheme="minorHAnsi" w:hAnsiTheme="minorHAnsi" w:cstheme="minorHAnsi"/>
        </w:rPr>
        <w:t xml:space="preserve">ą część </w:t>
      </w:r>
      <w:r w:rsidRPr="009F121A">
        <w:rPr>
          <w:rFonts w:asciiTheme="minorHAnsi" w:hAnsiTheme="minorHAnsi" w:cstheme="minorHAnsi"/>
        </w:rPr>
        <w:t>zamówienia</w:t>
      </w:r>
      <w:r w:rsidR="00CB3F5D" w:rsidRPr="009F121A">
        <w:rPr>
          <w:rFonts w:asciiTheme="minorHAnsi" w:hAnsiTheme="minorHAnsi" w:cstheme="minorHAnsi"/>
        </w:rPr>
        <w:t xml:space="preserve"> </w:t>
      </w:r>
      <w:r w:rsidR="00724AD3" w:rsidRPr="009F121A">
        <w:rPr>
          <w:rFonts w:asciiTheme="minorHAnsi" w:hAnsiTheme="minorHAnsi" w:cstheme="minorHAnsi"/>
        </w:rPr>
        <w:t>……………………………………………………</w:t>
      </w:r>
      <w:r w:rsidR="00820AD8" w:rsidRPr="009F121A">
        <w:rPr>
          <w:rFonts w:asciiTheme="minorHAnsi" w:hAnsiTheme="minorHAnsi" w:cstheme="minorHAnsi"/>
        </w:rPr>
        <w:t xml:space="preserve"> .</w:t>
      </w:r>
    </w:p>
    <w:p w14:paraId="5D19555C" w14:textId="77777777"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2FEC9DBD" w14:textId="77777777"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Następujące dokumenty znajdują się w posiadaniu Zamawiającego:</w:t>
      </w:r>
    </w:p>
    <w:p w14:paraId="236C240B"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 xml:space="preserve"> .....................................................................................................</w:t>
      </w:r>
    </w:p>
    <w:p w14:paraId="06AF7F4F"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w:t>
      </w:r>
    </w:p>
    <w:p w14:paraId="15B3ADDA"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i stanowią potwierdzenie okoliczności, o których mowa w art. 125 ust. 3 ustawy uPZP.</w:t>
      </w:r>
    </w:p>
    <w:p w14:paraId="292147DB" w14:textId="77777777" w:rsidR="005A5634" w:rsidRPr="009F121A" w:rsidRDefault="005A5634" w:rsidP="00CB3F5D">
      <w:pPr>
        <w:pStyle w:val="Akapitzlist"/>
        <w:numPr>
          <w:ilvl w:val="0"/>
          <w:numId w:val="3"/>
        </w:numPr>
        <w:tabs>
          <w:tab w:val="left" w:pos="684"/>
          <w:tab w:val="left" w:pos="4371"/>
        </w:tabs>
        <w:spacing w:before="0"/>
        <w:ind w:left="709" w:hanging="426"/>
        <w:rPr>
          <w:rFonts w:asciiTheme="minorHAnsi" w:hAnsiTheme="minorHAnsi" w:cstheme="minorHAnsi"/>
        </w:rPr>
      </w:pPr>
      <w:r w:rsidRPr="009F121A">
        <w:rPr>
          <w:rFonts w:asciiTheme="minorHAnsi" w:hAnsiTheme="minorHAnsi" w:cstheme="minorHAnsi"/>
          <w:b/>
        </w:rPr>
        <w:t>SKŁADAMY</w:t>
      </w:r>
      <w:r w:rsidRPr="009F121A">
        <w:rPr>
          <w:rFonts w:asciiTheme="minorHAnsi" w:hAnsiTheme="minorHAnsi" w:cstheme="minorHAnsi"/>
          <w:b/>
          <w:spacing w:val="-2"/>
        </w:rPr>
        <w:t xml:space="preserve"> </w:t>
      </w:r>
      <w:r w:rsidRPr="009F121A">
        <w:rPr>
          <w:rFonts w:asciiTheme="minorHAnsi" w:hAnsiTheme="minorHAnsi" w:cstheme="minorHAnsi"/>
        </w:rPr>
        <w:t>ofertę</w:t>
      </w:r>
      <w:r w:rsidRPr="009F121A">
        <w:rPr>
          <w:rFonts w:asciiTheme="minorHAnsi" w:hAnsiTheme="minorHAnsi" w:cstheme="minorHAnsi"/>
          <w:spacing w:val="-2"/>
        </w:rPr>
        <w:t xml:space="preserve"> </w:t>
      </w:r>
      <w:r w:rsidRPr="009F121A">
        <w:rPr>
          <w:rFonts w:asciiTheme="minorHAnsi" w:hAnsiTheme="minorHAnsi" w:cstheme="minorHAnsi"/>
        </w:rPr>
        <w:t>na</w:t>
      </w:r>
      <w:r w:rsidRPr="009F121A">
        <w:rPr>
          <w:rFonts w:asciiTheme="minorHAnsi" w:hAnsiTheme="minorHAnsi" w:cstheme="minorHAnsi"/>
          <w:u w:val="single"/>
        </w:rPr>
        <w:t xml:space="preserve"> </w:t>
      </w:r>
      <w:r w:rsidRPr="009F121A">
        <w:rPr>
          <w:rFonts w:asciiTheme="minorHAnsi" w:hAnsiTheme="minorHAnsi" w:cstheme="minorHAnsi"/>
          <w:u w:val="single"/>
        </w:rPr>
        <w:tab/>
      </w:r>
      <w:r w:rsidRPr="009F121A">
        <w:rPr>
          <w:rFonts w:asciiTheme="minorHAnsi" w:hAnsiTheme="minorHAnsi" w:cstheme="minorHAnsi"/>
        </w:rPr>
        <w:t>stronach.</w:t>
      </w:r>
    </w:p>
    <w:p w14:paraId="7CCE7738" w14:textId="0548581E"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 xml:space="preserve">Wraz z ofertą </w:t>
      </w:r>
      <w:r w:rsidRPr="009F121A">
        <w:rPr>
          <w:rFonts w:asciiTheme="minorHAnsi" w:hAnsiTheme="minorHAnsi" w:cstheme="minorHAnsi"/>
          <w:b/>
        </w:rPr>
        <w:t xml:space="preserve">SKŁADAMY </w:t>
      </w:r>
      <w:r w:rsidRPr="009F121A">
        <w:rPr>
          <w:rFonts w:asciiTheme="minorHAnsi" w:hAnsiTheme="minorHAnsi" w:cstheme="minorHAnsi"/>
        </w:rPr>
        <w:t>następujące oświadczenia i</w:t>
      </w:r>
      <w:r w:rsidRPr="009F121A">
        <w:rPr>
          <w:rFonts w:asciiTheme="minorHAnsi" w:hAnsiTheme="minorHAnsi" w:cstheme="minorHAnsi"/>
          <w:spacing w:val="-5"/>
        </w:rPr>
        <w:t xml:space="preserve"> </w:t>
      </w:r>
      <w:r w:rsidRPr="009F121A">
        <w:rPr>
          <w:rFonts w:asciiTheme="minorHAnsi" w:hAnsiTheme="minorHAnsi" w:cstheme="minorHAnsi"/>
        </w:rPr>
        <w:t xml:space="preserve">dokumenty:  </w:t>
      </w:r>
    </w:p>
    <w:p w14:paraId="36907779" w14:textId="77777777" w:rsidR="004268A4" w:rsidRPr="009F121A" w:rsidRDefault="004268A4" w:rsidP="00CB3F5D">
      <w:pPr>
        <w:pStyle w:val="Tekstpodstawowy"/>
        <w:numPr>
          <w:ilvl w:val="0"/>
          <w:numId w:val="20"/>
        </w:numPr>
        <w:tabs>
          <w:tab w:val="left" w:pos="683"/>
        </w:tabs>
        <w:spacing w:line="276" w:lineRule="auto"/>
        <w:ind w:left="709"/>
        <w:rPr>
          <w:rFonts w:asciiTheme="minorHAnsi" w:hAnsiTheme="minorHAnsi" w:cstheme="minorHAnsi"/>
        </w:rPr>
      </w:pPr>
      <w:r w:rsidRPr="009F121A">
        <w:rPr>
          <w:rFonts w:asciiTheme="minorHAnsi" w:hAnsiTheme="minorHAnsi" w:cstheme="minorHAnsi"/>
        </w:rPr>
        <w:t>………………………….</w:t>
      </w:r>
    </w:p>
    <w:p w14:paraId="5F4422F0" w14:textId="77777777" w:rsidR="004268A4" w:rsidRPr="009F121A" w:rsidRDefault="004268A4" w:rsidP="00CB3F5D">
      <w:pPr>
        <w:pStyle w:val="Tekstpodstawowy"/>
        <w:numPr>
          <w:ilvl w:val="0"/>
          <w:numId w:val="20"/>
        </w:numPr>
        <w:tabs>
          <w:tab w:val="left" w:pos="683"/>
        </w:tabs>
        <w:spacing w:line="276" w:lineRule="auto"/>
        <w:ind w:left="709"/>
        <w:rPr>
          <w:rFonts w:asciiTheme="minorHAnsi" w:hAnsiTheme="minorHAnsi" w:cstheme="minorHAnsi"/>
        </w:rPr>
      </w:pPr>
      <w:r w:rsidRPr="009F121A">
        <w:rPr>
          <w:rFonts w:asciiTheme="minorHAnsi" w:hAnsiTheme="minorHAnsi" w:cstheme="minorHAnsi"/>
        </w:rPr>
        <w:t>……………………….…</w:t>
      </w:r>
    </w:p>
    <w:p w14:paraId="53FD440D" w14:textId="77777777" w:rsidR="004268A4" w:rsidRPr="009F121A" w:rsidRDefault="004268A4" w:rsidP="00CB3F5D">
      <w:pPr>
        <w:pStyle w:val="Tekstpodstawowy"/>
        <w:numPr>
          <w:ilvl w:val="0"/>
          <w:numId w:val="20"/>
        </w:numPr>
        <w:tabs>
          <w:tab w:val="left" w:pos="683"/>
        </w:tabs>
        <w:spacing w:line="276" w:lineRule="auto"/>
        <w:ind w:left="709"/>
        <w:rPr>
          <w:rFonts w:asciiTheme="minorHAnsi" w:hAnsiTheme="minorHAnsi" w:cstheme="minorHAnsi"/>
        </w:rPr>
      </w:pPr>
      <w:r w:rsidRPr="009F121A">
        <w:rPr>
          <w:rFonts w:asciiTheme="minorHAnsi" w:hAnsiTheme="minorHAnsi" w:cstheme="minorHAnsi"/>
        </w:rPr>
        <w:t>………………….………</w:t>
      </w:r>
    </w:p>
    <w:p w14:paraId="1E59D8E5" w14:textId="0C7791C2" w:rsidR="005A5634" w:rsidRPr="009F121A" w:rsidRDefault="005A5634" w:rsidP="005A5634">
      <w:pPr>
        <w:pStyle w:val="Tekstpodstawowy"/>
        <w:rPr>
          <w:rFonts w:asciiTheme="minorHAnsi" w:hAnsiTheme="minorHAnsi" w:cstheme="minorHAnsi"/>
        </w:rPr>
      </w:pPr>
    </w:p>
    <w:p w14:paraId="7E4AEC18" w14:textId="77777777" w:rsidR="004268A4" w:rsidRPr="009F121A" w:rsidRDefault="004268A4" w:rsidP="004268A4">
      <w:pPr>
        <w:tabs>
          <w:tab w:val="left" w:leader="dot" w:pos="4101"/>
        </w:tabs>
        <w:spacing w:line="276" w:lineRule="auto"/>
        <w:ind w:left="258"/>
        <w:rPr>
          <w:rFonts w:asciiTheme="minorHAnsi" w:hAnsiTheme="minorHAnsi" w:cstheme="minorHAnsi"/>
        </w:rPr>
      </w:pPr>
      <w:r w:rsidRPr="009F121A">
        <w:rPr>
          <w:rFonts w:asciiTheme="minorHAnsi" w:hAnsiTheme="minorHAnsi" w:cstheme="minorHAnsi"/>
        </w:rPr>
        <w:t>…………….……., dnia</w:t>
      </w:r>
      <w:r w:rsidRPr="009F121A">
        <w:rPr>
          <w:rFonts w:asciiTheme="minorHAnsi" w:hAnsiTheme="minorHAnsi" w:cstheme="minorHAnsi"/>
        </w:rPr>
        <w:tab/>
        <w:t>r.</w:t>
      </w:r>
    </w:p>
    <w:p w14:paraId="1B504470" w14:textId="77777777" w:rsidR="004268A4" w:rsidRPr="009F121A" w:rsidRDefault="004268A4" w:rsidP="004268A4">
      <w:pPr>
        <w:spacing w:line="276" w:lineRule="auto"/>
        <w:ind w:right="116"/>
        <w:jc w:val="right"/>
        <w:rPr>
          <w:rFonts w:asciiTheme="minorHAnsi" w:hAnsiTheme="minorHAnsi" w:cstheme="minorHAnsi"/>
          <w:i/>
        </w:rPr>
      </w:pPr>
      <w:r w:rsidRPr="009F121A">
        <w:rPr>
          <w:rFonts w:asciiTheme="minorHAnsi" w:hAnsiTheme="minorHAnsi" w:cstheme="minorHAnsi"/>
          <w:i/>
          <w:spacing w:val="-2"/>
        </w:rPr>
        <w:t>……………………………….</w:t>
      </w:r>
    </w:p>
    <w:p w14:paraId="715E4FEE" w14:textId="77777777" w:rsidR="004268A4" w:rsidRPr="009F121A" w:rsidRDefault="004268A4" w:rsidP="004268A4">
      <w:pPr>
        <w:spacing w:line="276" w:lineRule="auto"/>
        <w:ind w:left="2024" w:right="116" w:firstLine="836"/>
        <w:jc w:val="right"/>
        <w:rPr>
          <w:rFonts w:asciiTheme="minorHAnsi" w:hAnsiTheme="minorHAnsi" w:cstheme="minorHAnsi"/>
          <w:i/>
        </w:rPr>
      </w:pPr>
      <w:r w:rsidRPr="009F121A">
        <w:rPr>
          <w:rFonts w:asciiTheme="minorHAnsi" w:hAnsiTheme="minorHAnsi" w:cstheme="minorHAnsi"/>
          <w:i/>
        </w:rPr>
        <w:t>Imię</w:t>
      </w:r>
      <w:r w:rsidRPr="009F121A">
        <w:rPr>
          <w:rFonts w:asciiTheme="minorHAnsi" w:hAnsiTheme="minorHAnsi" w:cstheme="minorHAnsi"/>
          <w:i/>
          <w:spacing w:val="-8"/>
        </w:rPr>
        <w:t xml:space="preserve"> </w:t>
      </w:r>
      <w:r w:rsidRPr="009F121A">
        <w:rPr>
          <w:rFonts w:asciiTheme="minorHAnsi" w:hAnsiTheme="minorHAnsi" w:cstheme="minorHAnsi"/>
          <w:i/>
        </w:rPr>
        <w:t>i</w:t>
      </w:r>
      <w:r w:rsidRPr="009F121A">
        <w:rPr>
          <w:rFonts w:asciiTheme="minorHAnsi" w:hAnsiTheme="minorHAnsi" w:cstheme="minorHAnsi"/>
          <w:i/>
          <w:spacing w:val="-9"/>
        </w:rPr>
        <w:t xml:space="preserve"> </w:t>
      </w:r>
      <w:r w:rsidRPr="009F121A">
        <w:rPr>
          <w:rFonts w:asciiTheme="minorHAnsi" w:hAnsiTheme="minorHAnsi" w:cstheme="minorHAnsi"/>
          <w:i/>
        </w:rPr>
        <w:t>nazwisko podpisano</w:t>
      </w:r>
      <w:r w:rsidRPr="009F121A">
        <w:rPr>
          <w:rFonts w:asciiTheme="minorHAnsi" w:hAnsiTheme="minorHAnsi" w:cstheme="minorHAnsi"/>
          <w:i/>
          <w:spacing w:val="-14"/>
        </w:rPr>
        <w:t xml:space="preserve"> </w:t>
      </w:r>
      <w:r w:rsidRPr="009F121A">
        <w:rPr>
          <w:rFonts w:asciiTheme="minorHAnsi" w:hAnsiTheme="minorHAnsi" w:cstheme="minorHAnsi"/>
          <w:i/>
        </w:rPr>
        <w:t>elektronicznie</w:t>
      </w:r>
    </w:p>
    <w:p w14:paraId="484CC1A4" w14:textId="77777777" w:rsidR="004268A4" w:rsidRPr="009F121A" w:rsidRDefault="004268A4" w:rsidP="004268A4">
      <w:pPr>
        <w:spacing w:line="276" w:lineRule="auto"/>
        <w:ind w:left="258"/>
        <w:jc w:val="both"/>
        <w:rPr>
          <w:rFonts w:asciiTheme="minorHAnsi" w:hAnsiTheme="minorHAnsi" w:cstheme="minorHAnsi"/>
          <w:b/>
          <w:i/>
        </w:rPr>
      </w:pPr>
      <w:r w:rsidRPr="009F121A">
        <w:rPr>
          <w:rFonts w:asciiTheme="minorHAnsi" w:hAnsiTheme="minorHAnsi" w:cstheme="minorHAnsi"/>
          <w:b/>
          <w:i/>
          <w:u w:val="single"/>
        </w:rPr>
        <w:t>Informacja dla Wykonawcy:</w:t>
      </w:r>
    </w:p>
    <w:p w14:paraId="4CCCFD5F" w14:textId="7C74F220" w:rsidR="002375F8" w:rsidRPr="00991F16" w:rsidRDefault="004268A4" w:rsidP="006C7976">
      <w:pPr>
        <w:spacing w:line="276" w:lineRule="auto"/>
        <w:ind w:left="258" w:right="116"/>
        <w:jc w:val="both"/>
        <w:rPr>
          <w:rFonts w:asciiTheme="minorHAnsi" w:eastAsia="Calibri" w:hAnsiTheme="minorHAnsi" w:cstheme="minorHAnsi"/>
          <w:bCs/>
          <w:i/>
          <w:iCs/>
          <w:lang w:val="x-none"/>
        </w:rPr>
      </w:pPr>
      <w:r w:rsidRPr="009F121A">
        <w:rPr>
          <w:rFonts w:asciiTheme="minorHAnsi" w:hAnsiTheme="minorHAnsi" w:cstheme="minorHAnsi"/>
          <w:i/>
          <w:u w:val="single"/>
        </w:rPr>
        <w:t>Formularz oferty musi być opatrzony przez osobę lub osoby uprawnione do reprezentowania firmy kwalifikowanym podpisem</w:t>
      </w:r>
      <w:r w:rsidRPr="009F121A">
        <w:rPr>
          <w:rFonts w:asciiTheme="minorHAnsi" w:hAnsiTheme="minorHAnsi" w:cstheme="minorHAnsi"/>
          <w:i/>
        </w:rPr>
        <w:t xml:space="preserve"> </w:t>
      </w:r>
      <w:r w:rsidRPr="009F121A">
        <w:rPr>
          <w:rFonts w:asciiTheme="minorHAnsi" w:hAnsiTheme="minorHAnsi" w:cstheme="minorHAnsi"/>
          <w:i/>
          <w:u w:val="single"/>
        </w:rPr>
        <w:t>elektronicznym lub podpisem zaufanym lub podpisem osobistym i przekazany Zamawiającemu wraz z dokumentem (-ami)</w:t>
      </w:r>
      <w:r w:rsidRPr="009F121A">
        <w:rPr>
          <w:rFonts w:asciiTheme="minorHAnsi" w:hAnsiTheme="minorHAnsi" w:cstheme="minorHAnsi"/>
          <w:i/>
        </w:rPr>
        <w:t xml:space="preserve"> </w:t>
      </w:r>
      <w:r w:rsidRPr="009F121A">
        <w:rPr>
          <w:rFonts w:asciiTheme="minorHAnsi" w:hAnsiTheme="minorHAnsi" w:cstheme="minorHAnsi"/>
          <w:i/>
          <w:u w:val="single"/>
        </w:rPr>
        <w:t>potwierdzającymi prawo do reprezentacji Wykonawcy przez osobę podpisującą ofertę</w:t>
      </w:r>
      <w:r w:rsidR="00CB3F5D" w:rsidRPr="009F121A">
        <w:rPr>
          <w:rFonts w:asciiTheme="minorHAnsi" w:hAnsiTheme="minorHAnsi" w:cstheme="minorHAnsi"/>
          <w:i/>
          <w:u w:val="single"/>
        </w:rPr>
        <w:t>.</w:t>
      </w:r>
    </w:p>
    <w:sectPr w:rsidR="002375F8" w:rsidRPr="00991F16" w:rsidSect="00891308">
      <w:pgSz w:w="11910" w:h="16840"/>
      <w:pgMar w:top="1418" w:right="1300" w:bottom="680" w:left="1160" w:header="0" w:footer="4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0D78A" w14:textId="77777777" w:rsidR="0048424C" w:rsidRDefault="0048424C">
      <w:r>
        <w:separator/>
      </w:r>
    </w:p>
  </w:endnote>
  <w:endnote w:type="continuationSeparator" w:id="0">
    <w:p w14:paraId="445CA23F" w14:textId="77777777" w:rsidR="0048424C" w:rsidRDefault="00484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B1C7" w14:textId="15DFB6A4" w:rsidR="009237AB" w:rsidRDefault="009237AB" w:rsidP="00DF595C">
    <w:pPr>
      <w:pStyle w:val="Stopka"/>
      <w:jc w:val="center"/>
    </w:pPr>
    <w:r>
      <w:rPr>
        <w:noProof/>
      </w:rPr>
      <w:drawing>
        <wp:inline distT="0" distB="0" distL="0" distR="0" wp14:anchorId="18D10648" wp14:editId="0ADE86A2">
          <wp:extent cx="5489575" cy="664210"/>
          <wp:effectExtent l="0" t="0" r="0" b="254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0D079" w14:textId="77777777" w:rsidR="0048424C" w:rsidRDefault="0048424C">
      <w:r>
        <w:separator/>
      </w:r>
    </w:p>
  </w:footnote>
  <w:footnote w:type="continuationSeparator" w:id="0">
    <w:p w14:paraId="3C9D8986" w14:textId="77777777" w:rsidR="0048424C" w:rsidRDefault="0048424C">
      <w:r>
        <w:continuationSeparator/>
      </w:r>
    </w:p>
  </w:footnote>
  <w:footnote w:id="1">
    <w:p w14:paraId="31B8D2FF" w14:textId="77777777" w:rsidR="001E5461" w:rsidRPr="001E5461" w:rsidRDefault="001E5461" w:rsidP="001E5461">
      <w:pPr>
        <w:pStyle w:val="Tekstprzypisudolnego"/>
        <w:rPr>
          <w:rFonts w:asciiTheme="minorHAnsi" w:hAnsiTheme="minorHAnsi" w:cstheme="minorHAnsi"/>
        </w:rPr>
      </w:pPr>
      <w:r w:rsidRPr="001E5461">
        <w:rPr>
          <w:rStyle w:val="Odwoanieprzypisudolnego"/>
          <w:rFonts w:asciiTheme="minorHAnsi" w:hAnsiTheme="minorHAnsi" w:cstheme="minorHAnsi"/>
        </w:rPr>
        <w:footnoteRef/>
      </w:r>
      <w:r w:rsidRPr="001E5461">
        <w:rPr>
          <w:rFonts w:asciiTheme="minorHAnsi" w:hAnsiTheme="minorHAnsi" w:cstheme="minorHAnsi"/>
        </w:rPr>
        <w:t xml:space="preserve"> Zaznaczyć właściwe</w:t>
      </w:r>
    </w:p>
  </w:footnote>
  <w:footnote w:id="2">
    <w:p w14:paraId="3EA7610F" w14:textId="77777777" w:rsidR="005A5634" w:rsidRPr="00A13B6D" w:rsidDel="00647F93" w:rsidRDefault="005A5634" w:rsidP="005A5634">
      <w:pPr>
        <w:pStyle w:val="Tekstprzypisudolnego"/>
        <w:rPr>
          <w:del w:id="4" w:author="Maria Wojewoda" w:date="2021-05-12T07:47:00Z"/>
          <w:sz w:val="16"/>
          <w:szCs w:val="16"/>
        </w:rPr>
      </w:pPr>
    </w:p>
  </w:footnote>
  <w:footnote w:id="3">
    <w:p w14:paraId="501F7D3D" w14:textId="77777777" w:rsidR="000A6997" w:rsidRDefault="000A699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5437CD"/>
    <w:multiLevelType w:val="hybridMultilevel"/>
    <w:tmpl w:val="03C614EA"/>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 w15:restartNumberingAfterBreak="0">
    <w:nsid w:val="00F15B20"/>
    <w:multiLevelType w:val="hybridMultilevel"/>
    <w:tmpl w:val="DD163E3C"/>
    <w:lvl w:ilvl="0" w:tplc="F6445310">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5" w15:restartNumberingAfterBreak="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EA6733"/>
    <w:multiLevelType w:val="multilevel"/>
    <w:tmpl w:val="D44861CE"/>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47353AE"/>
    <w:multiLevelType w:val="hybridMultilevel"/>
    <w:tmpl w:val="04603B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57C252E"/>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5EE35FB"/>
    <w:multiLevelType w:val="hybridMultilevel"/>
    <w:tmpl w:val="5080BA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4C222658">
      <w:start w:val="1"/>
      <w:numFmt w:val="decimal"/>
      <w:lvlText w:val="%4."/>
      <w:lvlJc w:val="left"/>
      <w:pPr>
        <w:ind w:left="2880" w:hanging="360"/>
      </w:pPr>
      <w:rPr>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341C88"/>
    <w:multiLevelType w:val="hybridMultilevel"/>
    <w:tmpl w:val="01707EDC"/>
    <w:styleLink w:val="WWNum201111"/>
    <w:lvl w:ilvl="0" w:tplc="62D03EFC">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12"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15:restartNumberingAfterBreak="0">
    <w:nsid w:val="0F6139D6"/>
    <w:multiLevelType w:val="multilevel"/>
    <w:tmpl w:val="F072CC98"/>
    <w:styleLink w:val="WWNum251111"/>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5" w15:restartNumberingAfterBreak="0">
    <w:nsid w:val="1130083A"/>
    <w:multiLevelType w:val="hybridMultilevel"/>
    <w:tmpl w:val="C01EBB02"/>
    <w:styleLink w:val="WWNum241211"/>
    <w:lvl w:ilvl="0" w:tplc="D26E42B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7" w15:restartNumberingAfterBreak="0">
    <w:nsid w:val="12A446EA"/>
    <w:multiLevelType w:val="hybridMultilevel"/>
    <w:tmpl w:val="DE0C3002"/>
    <w:lvl w:ilvl="0" w:tplc="47D07434">
      <w:start w:val="1"/>
      <w:numFmt w:val="decimal"/>
      <w:lvlText w:val="%1."/>
      <w:lvlJc w:val="left"/>
      <w:pPr>
        <w:ind w:left="360" w:hanging="360"/>
      </w:pPr>
      <w:rPr>
        <w:b w:val="0"/>
        <w:bCs/>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20"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148E51F1"/>
    <w:multiLevelType w:val="hybridMultilevel"/>
    <w:tmpl w:val="C3C017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3"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5"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9D64E36"/>
    <w:multiLevelType w:val="hybridMultilevel"/>
    <w:tmpl w:val="5150E2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BEE3F60"/>
    <w:multiLevelType w:val="hybridMultilevel"/>
    <w:tmpl w:val="0A4C4F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120EA0"/>
    <w:multiLevelType w:val="hybridMultilevel"/>
    <w:tmpl w:val="7E10CA3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C616641"/>
    <w:multiLevelType w:val="hybridMultilevel"/>
    <w:tmpl w:val="4622F8A4"/>
    <w:styleLink w:val="WWNum3821"/>
    <w:lvl w:ilvl="0" w:tplc="353A64D0">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0"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2" w15:restartNumberingAfterBreak="0">
    <w:nsid w:val="1F676F85"/>
    <w:multiLevelType w:val="hybridMultilevel"/>
    <w:tmpl w:val="1B0AA3CA"/>
    <w:lvl w:ilvl="0" w:tplc="108E9D7C">
      <w:start w:val="2"/>
      <w:numFmt w:val="decimal"/>
      <w:lvlText w:val="%1."/>
      <w:lvlJc w:val="left"/>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214775"/>
    <w:multiLevelType w:val="hybridMultilevel"/>
    <w:tmpl w:val="B9207592"/>
    <w:styleLink w:val="WWNum241111"/>
    <w:lvl w:ilvl="0" w:tplc="F0CC8524">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4" w15:restartNumberingAfterBreak="0">
    <w:nsid w:val="20EC4852"/>
    <w:multiLevelType w:val="hybridMultilevel"/>
    <w:tmpl w:val="75802B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7791840"/>
    <w:multiLevelType w:val="hybridMultilevel"/>
    <w:tmpl w:val="E0F80B42"/>
    <w:lvl w:ilvl="0" w:tplc="58DC77C0">
      <w:start w:val="1"/>
      <w:numFmt w:val="decimal"/>
      <w:lvlText w:val="%1."/>
      <w:lvlJc w:val="left"/>
      <w:pPr>
        <w:ind w:left="720" w:hanging="360"/>
      </w:pPr>
      <w:rPr>
        <w:rFonts w:ascii="Calibri" w:eastAsia="Calibri" w:hAnsi="Calibri" w:cs="Calibr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277978D1"/>
    <w:multiLevelType w:val="multilevel"/>
    <w:tmpl w:val="833C37B4"/>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40"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2859161C"/>
    <w:multiLevelType w:val="hybridMultilevel"/>
    <w:tmpl w:val="59D00E74"/>
    <w:lvl w:ilvl="0" w:tplc="8294F92A">
      <w:start w:val="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92C317D"/>
    <w:multiLevelType w:val="hybridMultilevel"/>
    <w:tmpl w:val="386C0A68"/>
    <w:lvl w:ilvl="0" w:tplc="6178D300">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5" w15:restartNumberingAfterBreak="0">
    <w:nsid w:val="2A9673ED"/>
    <w:multiLevelType w:val="hybridMultilevel"/>
    <w:tmpl w:val="25569FF0"/>
    <w:styleLink w:val="WWNum161111"/>
    <w:lvl w:ilvl="0" w:tplc="24703286">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6"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48" w15:restartNumberingAfterBreak="0">
    <w:nsid w:val="2BE352B1"/>
    <w:multiLevelType w:val="hybridMultilevel"/>
    <w:tmpl w:val="CA769170"/>
    <w:lvl w:ilvl="0" w:tplc="812C094A">
      <w:start w:val="1"/>
      <w:numFmt w:val="decimal"/>
      <w:lvlText w:val="%1."/>
      <w:lvlJc w:val="left"/>
      <w:pPr>
        <w:ind w:left="644" w:hanging="360"/>
      </w:pPr>
      <w:rPr>
        <w:rFonts w:ascii="Arial Narrow" w:eastAsia="Times New Roman" w:hAnsi="Arial Narrow" w:cs="Times New Roman" w:hint="default"/>
      </w:rPr>
    </w:lvl>
    <w:lvl w:ilvl="1" w:tplc="0EFC14F2">
      <w:start w:val="1"/>
      <w:numFmt w:val="decimal"/>
      <w:lvlText w:val="%2."/>
      <w:lvlJc w:val="left"/>
      <w:pPr>
        <w:ind w:left="1364" w:hanging="360"/>
      </w:pPr>
      <w:rPr>
        <w:rFonts w:ascii="Calibri" w:eastAsia="Times New Roman" w:hAnsi="Calibri" w:cs="Calibri" w:hint="default"/>
      </w:rPr>
    </w:lvl>
    <w:lvl w:ilvl="2" w:tplc="345C2AEE">
      <w:start w:val="1"/>
      <w:numFmt w:val="decimal"/>
      <w:lvlText w:val="%3)"/>
      <w:lvlJc w:val="left"/>
      <w:pPr>
        <w:ind w:left="2264" w:hanging="360"/>
      </w:pPr>
      <w:rPr>
        <w:rFonts w:hint="default"/>
        <w:b w:val="0"/>
      </w:rPr>
    </w:lvl>
    <w:lvl w:ilvl="3" w:tplc="E87A3ACA">
      <w:start w:val="1"/>
      <w:numFmt w:val="lowerLetter"/>
      <w:lvlText w:val="%4)"/>
      <w:lvlJc w:val="left"/>
      <w:pPr>
        <w:ind w:left="2804" w:hanging="360"/>
      </w:pPr>
      <w:rPr>
        <w:rFonts w:hint="default"/>
      </w:r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108352A"/>
    <w:multiLevelType w:val="hybridMultilevel"/>
    <w:tmpl w:val="C05C01E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3"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54" w15:restartNumberingAfterBreak="0">
    <w:nsid w:val="35787AF9"/>
    <w:multiLevelType w:val="hybridMultilevel"/>
    <w:tmpl w:val="0CCE9BA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35FA6A4A"/>
    <w:multiLevelType w:val="hybridMultilevel"/>
    <w:tmpl w:val="54D83A5C"/>
    <w:lvl w:ilvl="0" w:tplc="CFC429A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3AC84853"/>
    <w:multiLevelType w:val="hybridMultilevel"/>
    <w:tmpl w:val="FC54C060"/>
    <w:lvl w:ilvl="0" w:tplc="04987D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BD05643"/>
    <w:multiLevelType w:val="hybridMultilevel"/>
    <w:tmpl w:val="249A85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3E3D6ED4"/>
    <w:multiLevelType w:val="singleLevel"/>
    <w:tmpl w:val="6908D8E6"/>
    <w:styleLink w:val="WWNum181"/>
    <w:lvl w:ilvl="0">
      <w:start w:val="1"/>
      <w:numFmt w:val="decimal"/>
      <w:lvlText w:val="%1."/>
      <w:lvlJc w:val="left"/>
      <w:pPr>
        <w:tabs>
          <w:tab w:val="num" w:pos="360"/>
        </w:tabs>
        <w:ind w:left="360" w:hanging="360"/>
      </w:pPr>
      <w:rPr>
        <w:rFonts w:hint="default"/>
        <w:b w:val="0"/>
        <w:color w:val="auto"/>
        <w:sz w:val="24"/>
        <w:szCs w:val="24"/>
      </w:rPr>
    </w:lvl>
  </w:abstractNum>
  <w:abstractNum w:abstractNumId="62" w15:restartNumberingAfterBreak="0">
    <w:nsid w:val="3EC264B0"/>
    <w:multiLevelType w:val="hybridMultilevel"/>
    <w:tmpl w:val="17440D3E"/>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63"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69589A"/>
    <w:multiLevelType w:val="hybridMultilevel"/>
    <w:tmpl w:val="6F708F8C"/>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5"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6"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68"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9"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70" w15:restartNumberingAfterBreak="0">
    <w:nsid w:val="43F14786"/>
    <w:multiLevelType w:val="hybridMultilevel"/>
    <w:tmpl w:val="459008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73" w15:restartNumberingAfterBreak="0">
    <w:nsid w:val="443A2E86"/>
    <w:multiLevelType w:val="multilevel"/>
    <w:tmpl w:val="D346A9FA"/>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74" w15:restartNumberingAfterBreak="0">
    <w:nsid w:val="45807298"/>
    <w:multiLevelType w:val="hybridMultilevel"/>
    <w:tmpl w:val="F9E4595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46197DD1"/>
    <w:multiLevelType w:val="hybridMultilevel"/>
    <w:tmpl w:val="5770BADA"/>
    <w:styleLink w:val="WWNum181111"/>
    <w:lvl w:ilvl="0" w:tplc="F0CC6B78">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08B0ACF8">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77"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79" w15:restartNumberingAfterBreak="0">
    <w:nsid w:val="473F125E"/>
    <w:multiLevelType w:val="hybridMultilevel"/>
    <w:tmpl w:val="A6A0E692"/>
    <w:lvl w:ilvl="0" w:tplc="04150017">
      <w:start w:val="1"/>
      <w:numFmt w:val="lowerLetter"/>
      <w:lvlText w:val="%1)"/>
      <w:lvlJc w:val="left"/>
      <w:pPr>
        <w:ind w:left="1076" w:hanging="360"/>
      </w:p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80"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81"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C03616E"/>
    <w:multiLevelType w:val="multilevel"/>
    <w:tmpl w:val="BBC4D9B6"/>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83" w15:restartNumberingAfterBreak="0">
    <w:nsid w:val="4C30068D"/>
    <w:multiLevelType w:val="hybridMultilevel"/>
    <w:tmpl w:val="1E2A9CD0"/>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5" w15:restartNumberingAfterBreak="0">
    <w:nsid w:val="50214A34"/>
    <w:multiLevelType w:val="hybridMultilevel"/>
    <w:tmpl w:val="76D686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7"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88" w15:restartNumberingAfterBreak="0">
    <w:nsid w:val="56CE5868"/>
    <w:multiLevelType w:val="hybridMultilevel"/>
    <w:tmpl w:val="C54209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90" w15:restartNumberingAfterBreak="0">
    <w:nsid w:val="5B947538"/>
    <w:multiLevelType w:val="hybridMultilevel"/>
    <w:tmpl w:val="54D02B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BC425A4"/>
    <w:multiLevelType w:val="hybridMultilevel"/>
    <w:tmpl w:val="A1908C88"/>
    <w:styleLink w:val="WWNum184"/>
    <w:lvl w:ilvl="0" w:tplc="C934607A">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92"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3"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5" w15:restartNumberingAfterBreak="0">
    <w:nsid w:val="61D43C40"/>
    <w:multiLevelType w:val="hybridMultilevel"/>
    <w:tmpl w:val="95D0B214"/>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21F06A1"/>
    <w:multiLevelType w:val="multilevel"/>
    <w:tmpl w:val="749AB34C"/>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97"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98" w15:restartNumberingAfterBreak="0">
    <w:nsid w:val="6395046B"/>
    <w:multiLevelType w:val="hybridMultilevel"/>
    <w:tmpl w:val="5398848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663F5986"/>
    <w:multiLevelType w:val="hybridMultilevel"/>
    <w:tmpl w:val="4ECEBB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1"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102" w15:restartNumberingAfterBreak="0">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9D1BCC"/>
    <w:multiLevelType w:val="hybridMultilevel"/>
    <w:tmpl w:val="1CD0D138"/>
    <w:styleLink w:val="WWNum38131"/>
    <w:lvl w:ilvl="0" w:tplc="E1AE550E">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05"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6"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07" w15:restartNumberingAfterBreak="0">
    <w:nsid w:val="75952A89"/>
    <w:multiLevelType w:val="hybridMultilevel"/>
    <w:tmpl w:val="EC14735A"/>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6532307"/>
    <w:multiLevelType w:val="hybridMultilevel"/>
    <w:tmpl w:val="FE34CC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795D40F3"/>
    <w:multiLevelType w:val="hybridMultilevel"/>
    <w:tmpl w:val="B2563E70"/>
    <w:lvl w:ilvl="0" w:tplc="4AC26A54">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0"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11" w15:restartNumberingAfterBreak="0">
    <w:nsid w:val="7D6F4D3E"/>
    <w:multiLevelType w:val="multilevel"/>
    <w:tmpl w:val="17BCC89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12" w15:restartNumberingAfterBreak="0">
    <w:nsid w:val="7DD36CB9"/>
    <w:multiLevelType w:val="multilevel"/>
    <w:tmpl w:val="97AABEF0"/>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13"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4"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abstractNumId w:val="44"/>
  </w:num>
  <w:num w:numId="2">
    <w:abstractNumId w:val="62"/>
  </w:num>
  <w:num w:numId="3">
    <w:abstractNumId w:val="73"/>
    <w:lvlOverride w:ilvl="0">
      <w:lvl w:ilvl="0">
        <w:start w:val="1"/>
        <w:numFmt w:val="decimal"/>
        <w:lvlText w:val="%1."/>
        <w:lvlJc w:val="left"/>
        <w:pPr>
          <w:ind w:left="5852" w:hanging="425"/>
        </w:pPr>
        <w:rPr>
          <w:rFonts w:asciiTheme="minorHAnsi" w:eastAsia="Times New Roman" w:hAnsiTheme="minorHAnsi" w:cstheme="minorHAnsi" w:hint="default"/>
          <w:w w:val="100"/>
          <w:sz w:val="22"/>
          <w:szCs w:val="22"/>
          <w:lang w:val="pl-PL" w:eastAsia="en-US" w:bidi="ar-SA"/>
        </w:rPr>
      </w:lvl>
    </w:lvlOverride>
  </w:num>
  <w:num w:numId="4">
    <w:abstractNumId w:val="82"/>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Override>
  </w:num>
  <w:num w:numId="5">
    <w:abstractNumId w:val="104"/>
    <w:lvlOverride w:ilvl="0">
      <w:lvl w:ilvl="0" w:tplc="E1AE550E">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num>
  <w:num w:numId="6">
    <w:abstractNumId w:val="111"/>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7">
    <w:abstractNumId w:val="39"/>
    <w:lvlOverride w:ilvl="0">
      <w:lvl w:ilvl="0">
        <w:start w:val="1"/>
        <w:numFmt w:val="decimal"/>
        <w:lvlText w:val="%1."/>
        <w:lvlJc w:val="left"/>
        <w:pPr>
          <w:ind w:left="927" w:hanging="360"/>
        </w:pPr>
        <w:rPr>
          <w:rFonts w:asciiTheme="minorHAnsi" w:eastAsia="Times New Roman" w:hAnsiTheme="minorHAnsi" w:cstheme="minorHAnsi" w:hint="default"/>
          <w:b w:val="0"/>
          <w:bCs/>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8">
    <w:abstractNumId w:val="91"/>
    <w:lvlOverride w:ilvl="0">
      <w:lvl w:ilvl="0" w:tplc="C934607A">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num>
  <w:num w:numId="9">
    <w:abstractNumId w:val="19"/>
  </w:num>
  <w:num w:numId="10">
    <w:abstractNumId w:val="33"/>
    <w:lvlOverride w:ilvl="0">
      <w:lvl w:ilvl="0" w:tplc="F0CC8524">
        <w:start w:val="1"/>
        <w:numFmt w:val="decimal"/>
        <w:lvlText w:val="%1."/>
        <w:lvlJc w:val="left"/>
        <w:pPr>
          <w:ind w:left="542" w:hanging="360"/>
        </w:pPr>
        <w:rPr>
          <w:rFonts w:asciiTheme="minorHAnsi" w:eastAsia="Times New Roman" w:hAnsiTheme="minorHAnsi" w:cstheme="minorHAnsi" w:hint="default"/>
          <w:w w:val="100"/>
          <w:sz w:val="22"/>
          <w:szCs w:val="22"/>
          <w:lang w:val="pl-PL" w:eastAsia="en-US" w:bidi="ar-SA"/>
        </w:rPr>
      </w:lvl>
    </w:lvlOverride>
  </w:num>
  <w:num w:numId="11">
    <w:abstractNumId w:val="96"/>
    <w:lvlOverride w:ilvl="0">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83" w:hanging="499"/>
        </w:pPr>
        <w:rPr>
          <w:rFonts w:asciiTheme="minorHAnsi" w:eastAsia="Times New Roman" w:hAnsiTheme="minorHAnsi" w:cstheme="minorHAnsi" w:hint="default"/>
          <w:w w:val="100"/>
          <w:sz w:val="22"/>
          <w:szCs w:val="22"/>
          <w:lang w:val="pl-PL" w:eastAsia="en-US" w:bidi="ar-SA"/>
        </w:rPr>
      </w:lvl>
    </w:lvlOverride>
  </w:num>
  <w:num w:numId="12">
    <w:abstractNumId w:val="45"/>
    <w:lvlOverride w:ilvl="0">
      <w:lvl w:ilvl="0" w:tplc="24703286">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Override>
  </w:num>
  <w:num w:numId="13">
    <w:abstractNumId w:val="29"/>
    <w:lvlOverride w:ilvl="0">
      <w:lvl w:ilvl="0" w:tplc="353A64D0">
        <w:start w:val="21"/>
        <w:numFmt w:val="decimal"/>
        <w:lvlText w:val="%1."/>
        <w:lvlJc w:val="left"/>
        <w:pPr>
          <w:ind w:left="708" w:hanging="450"/>
        </w:pPr>
        <w:rPr>
          <w:rFonts w:asciiTheme="minorHAnsi" w:eastAsia="Times New Roman" w:hAnsiTheme="minorHAnsi" w:cstheme="minorHAnsi" w:hint="default"/>
          <w:w w:val="100"/>
          <w:sz w:val="22"/>
          <w:szCs w:val="22"/>
          <w:lang w:val="pl-PL" w:eastAsia="en-US" w:bidi="ar-SA"/>
        </w:rPr>
      </w:lvl>
    </w:lvlOverride>
  </w:num>
  <w:num w:numId="14">
    <w:abstractNumId w:val="14"/>
    <w:lvlOverride w:ilvl="0">
      <w:lvl w:ilvl="0">
        <w:start w:val="1"/>
        <w:numFmt w:val="decimal"/>
        <w:lvlText w:val="%1."/>
        <w:lvlJc w:val="left"/>
        <w:pPr>
          <w:ind w:left="542" w:hanging="360"/>
          <w:jc w:val="right"/>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978" w:hanging="360"/>
        </w:pPr>
        <w:rPr>
          <w:rFonts w:asciiTheme="minorHAnsi" w:eastAsia="Times New Roman" w:hAnsiTheme="minorHAnsi" w:cstheme="minorHAnsi" w:hint="default"/>
          <w:w w:val="100"/>
          <w:sz w:val="22"/>
          <w:szCs w:val="22"/>
          <w:lang w:val="pl-PL" w:eastAsia="en-US" w:bidi="ar-SA"/>
        </w:rPr>
      </w:lvl>
    </w:lvlOverride>
  </w:num>
  <w:num w:numId="15">
    <w:abstractNumId w:val="11"/>
    <w:lvlOverride w:ilvl="0">
      <w:lvl w:ilvl="0" w:tplc="62D03EFC">
        <w:start w:val="1"/>
        <w:numFmt w:val="decimal"/>
        <w:lvlText w:val="%1."/>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6">
    <w:abstractNumId w:val="76"/>
    <w:lvlOverride w:ilvl="0">
      <w:lvl w:ilvl="0" w:tplc="F0CC6B78">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Override>
    <w:lvlOverride w:ilvl="1">
      <w:lvl w:ilvl="1" w:tplc="08B0ACF8">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7">
    <w:abstractNumId w:val="80"/>
  </w:num>
  <w:num w:numId="18">
    <w:abstractNumId w:val="112"/>
    <w:lvlOverride w:ilvl="0">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Override>
  </w:num>
  <w:num w:numId="19">
    <w:abstractNumId w:val="15"/>
    <w:lvlOverride w:ilvl="0">
      <w:lvl w:ilvl="0" w:tplc="D26E42B2">
        <w:start w:val="1"/>
        <w:numFmt w:val="decimal"/>
        <w:lvlText w:val="%1."/>
        <w:lvlJc w:val="left"/>
        <w:pPr>
          <w:ind w:left="720" w:hanging="360"/>
        </w:pPr>
        <w:rPr>
          <w:b w:val="0"/>
          <w:bCs w:val="0"/>
          <w:sz w:val="22"/>
          <w:szCs w:val="22"/>
        </w:rPr>
      </w:lvl>
    </w:lvlOverride>
  </w:num>
  <w:num w:numId="20">
    <w:abstractNumId w:val="69"/>
  </w:num>
  <w:num w:numId="21">
    <w:abstractNumId w:val="49"/>
  </w:num>
  <w:num w:numId="22">
    <w:abstractNumId w:val="81"/>
  </w:num>
  <w:num w:numId="23">
    <w:abstractNumId w:val="13"/>
  </w:num>
  <w:num w:numId="24">
    <w:abstractNumId w:val="4"/>
  </w:num>
  <w:num w:numId="25">
    <w:abstractNumId w:val="89"/>
  </w:num>
  <w:num w:numId="26">
    <w:abstractNumId w:val="78"/>
  </w:num>
  <w:num w:numId="27">
    <w:abstractNumId w:val="67"/>
  </w:num>
  <w:num w:numId="28">
    <w:abstractNumId w:val="40"/>
  </w:num>
  <w:num w:numId="29">
    <w:abstractNumId w:val="20"/>
  </w:num>
  <w:num w:numId="30">
    <w:abstractNumId w:val="101"/>
  </w:num>
  <w:num w:numId="31">
    <w:abstractNumId w:val="68"/>
  </w:num>
  <w:num w:numId="32">
    <w:abstractNumId w:val="106"/>
  </w:num>
  <w:num w:numId="33">
    <w:abstractNumId w:val="66"/>
  </w:num>
  <w:num w:numId="34">
    <w:abstractNumId w:val="1"/>
  </w:num>
  <w:num w:numId="35">
    <w:abstractNumId w:val="86"/>
  </w:num>
  <w:num w:numId="36">
    <w:abstractNumId w:val="93"/>
  </w:num>
  <w:num w:numId="37">
    <w:abstractNumId w:val="92"/>
  </w:num>
  <w:num w:numId="38">
    <w:abstractNumId w:val="51"/>
  </w:num>
  <w:num w:numId="39">
    <w:abstractNumId w:val="18"/>
  </w:num>
  <w:num w:numId="40">
    <w:abstractNumId w:val="52"/>
  </w:num>
  <w:num w:numId="41">
    <w:abstractNumId w:val="72"/>
  </w:num>
  <w:num w:numId="42">
    <w:abstractNumId w:val="77"/>
  </w:num>
  <w:num w:numId="43">
    <w:abstractNumId w:val="53"/>
  </w:num>
  <w:num w:numId="44">
    <w:abstractNumId w:val="65"/>
  </w:num>
  <w:num w:numId="45">
    <w:abstractNumId w:val="43"/>
  </w:num>
  <w:num w:numId="46">
    <w:abstractNumId w:val="87"/>
  </w:num>
  <w:num w:numId="47">
    <w:abstractNumId w:val="105"/>
  </w:num>
  <w:num w:numId="48">
    <w:abstractNumId w:val="84"/>
  </w:num>
  <w:num w:numId="49">
    <w:abstractNumId w:val="30"/>
  </w:num>
  <w:num w:numId="50">
    <w:abstractNumId w:val="12"/>
  </w:num>
  <w:num w:numId="51">
    <w:abstractNumId w:val="58"/>
  </w:num>
  <w:num w:numId="52">
    <w:abstractNumId w:val="94"/>
  </w:num>
  <w:num w:numId="53">
    <w:abstractNumId w:val="63"/>
  </w:num>
  <w:num w:numId="54">
    <w:abstractNumId w:val="0"/>
  </w:num>
  <w:num w:numId="55">
    <w:abstractNumId w:val="46"/>
  </w:num>
  <w:num w:numId="56">
    <w:abstractNumId w:val="41"/>
  </w:num>
  <w:num w:numId="57">
    <w:abstractNumId w:val="24"/>
  </w:num>
  <w:num w:numId="58">
    <w:abstractNumId w:val="110"/>
  </w:num>
  <w:num w:numId="59">
    <w:abstractNumId w:val="95"/>
  </w:num>
  <w:num w:numId="60">
    <w:abstractNumId w:val="11"/>
  </w:num>
  <w:num w:numId="61">
    <w:abstractNumId w:val="14"/>
  </w:num>
  <w:num w:numId="62">
    <w:abstractNumId w:val="29"/>
  </w:num>
  <w:num w:numId="63">
    <w:abstractNumId w:val="39"/>
  </w:num>
  <w:num w:numId="64">
    <w:abstractNumId w:val="45"/>
  </w:num>
  <w:num w:numId="65">
    <w:abstractNumId w:val="76"/>
  </w:num>
  <w:num w:numId="66">
    <w:abstractNumId w:val="82"/>
  </w:num>
  <w:num w:numId="67">
    <w:abstractNumId w:val="96"/>
  </w:num>
  <w:num w:numId="68">
    <w:abstractNumId w:val="104"/>
  </w:num>
  <w:num w:numId="69">
    <w:abstractNumId w:val="111"/>
  </w:num>
  <w:num w:numId="70">
    <w:abstractNumId w:val="112"/>
  </w:num>
  <w:num w:numId="71">
    <w:abstractNumId w:val="97"/>
  </w:num>
  <w:num w:numId="72">
    <w:abstractNumId w:val="22"/>
  </w:num>
  <w:num w:numId="73">
    <w:abstractNumId w:val="15"/>
  </w:num>
  <w:num w:numId="74">
    <w:abstractNumId w:val="33"/>
  </w:num>
  <w:num w:numId="75">
    <w:abstractNumId w:val="73"/>
  </w:num>
  <w:num w:numId="76">
    <w:abstractNumId w:val="91"/>
  </w:num>
  <w:num w:numId="77">
    <w:abstractNumId w:val="101"/>
    <w:lvlOverride w:ilvl="0">
      <w:startOverride w:val="1"/>
      <w:lvl w:ilvl="0" w:tplc="650C114C">
        <w:start w:val="1"/>
        <w:numFmt w:val="decimal"/>
        <w:lvlText w:val="%1."/>
        <w:lvlJc w:val="left"/>
      </w:lvl>
    </w:lvlOverride>
  </w:num>
  <w:num w:numId="78">
    <w:abstractNumId w:val="35"/>
  </w:num>
  <w:num w:numId="79">
    <w:abstractNumId w:val="21"/>
  </w:num>
  <w:num w:numId="80">
    <w:abstractNumId w:val="6"/>
  </w:num>
  <w:num w:numId="81">
    <w:abstractNumId w:val="9"/>
  </w:num>
  <w:num w:numId="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00"/>
  </w:num>
  <w:num w:numId="84">
    <w:abstractNumId w:val="115"/>
  </w:num>
  <w:num w:numId="85">
    <w:abstractNumId w:val="60"/>
  </w:num>
  <w:num w:numId="86">
    <w:abstractNumId w:val="32"/>
  </w:num>
  <w:num w:numId="87">
    <w:abstractNumId w:val="56"/>
  </w:num>
  <w:num w:numId="88">
    <w:abstractNumId w:val="103"/>
  </w:num>
  <w:num w:numId="89">
    <w:abstractNumId w:val="8"/>
  </w:num>
  <w:num w:numId="90">
    <w:abstractNumId w:val="48"/>
  </w:num>
  <w:num w:numId="91">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7"/>
  </w:num>
  <w:num w:numId="93">
    <w:abstractNumId w:val="114"/>
  </w:num>
  <w:num w:numId="9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3"/>
  </w:num>
  <w:num w:numId="98">
    <w:abstractNumId w:val="17"/>
  </w:num>
  <w:num w:numId="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
  </w:num>
  <w:num w:numId="105">
    <w:abstractNumId w:val="74"/>
  </w:num>
  <w:num w:numId="106">
    <w:abstractNumId w:val="27"/>
  </w:num>
  <w:num w:numId="107">
    <w:abstractNumId w:val="79"/>
  </w:num>
  <w:num w:numId="108">
    <w:abstractNumId w:val="85"/>
  </w:num>
  <w:num w:numId="109">
    <w:abstractNumId w:val="61"/>
  </w:num>
  <w:num w:numId="110">
    <w:abstractNumId w:val="57"/>
  </w:num>
  <w:num w:numId="111">
    <w:abstractNumId w:val="5"/>
  </w:num>
  <w:num w:numId="112">
    <w:abstractNumId w:val="102"/>
  </w:num>
  <w:num w:numId="113">
    <w:abstractNumId w:val="70"/>
  </w:num>
  <w:num w:numId="114">
    <w:abstractNumId w:val="34"/>
  </w:num>
  <w:num w:numId="115">
    <w:abstractNumId w:val="99"/>
  </w:num>
  <w:num w:numId="116">
    <w:abstractNumId w:val="108"/>
  </w:num>
  <w:num w:numId="117">
    <w:abstractNumId w:val="98"/>
  </w:num>
  <w:num w:numId="118">
    <w:abstractNumId w:val="83"/>
  </w:num>
  <w:num w:numId="119">
    <w:abstractNumId w:val="7"/>
  </w:num>
  <w:num w:numId="120">
    <w:abstractNumId w:val="90"/>
  </w:num>
  <w:num w:numId="121">
    <w:abstractNumId w:val="42"/>
  </w:num>
  <w:num w:numId="122">
    <w:abstractNumId w:val="28"/>
  </w:num>
  <w:num w:numId="123">
    <w:abstractNumId w:val="50"/>
  </w:num>
  <w:num w:numId="124">
    <w:abstractNumId w:val="26"/>
  </w:num>
  <w:num w:numId="125">
    <w:abstractNumId w:val="54"/>
  </w:num>
  <w:num w:numId="126">
    <w:abstractNumId w:val="88"/>
  </w:num>
  <w:num w:numId="127">
    <w:abstractNumId w:val="2"/>
  </w:num>
  <w:num w:numId="128">
    <w:abstractNumId w:val="107"/>
  </w:num>
  <w:num w:numId="12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64"/>
  </w:num>
  <w:num w:numId="131">
    <w:abstractNumId w:val="59"/>
  </w:num>
  <w:numIdMacAtCleanup w:val="1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Wojewoda">
    <w15:presenceInfo w15:providerId="AD" w15:userId="S::maria_wojewoda@cpe.gov.pl::22ca8aca-a31c-470c-90cc-583e713c5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8806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4817"/>
    <w:rsid w:val="00012DAE"/>
    <w:rsid w:val="0001318B"/>
    <w:rsid w:val="000230BD"/>
    <w:rsid w:val="000257A1"/>
    <w:rsid w:val="0003026E"/>
    <w:rsid w:val="000303B5"/>
    <w:rsid w:val="00037919"/>
    <w:rsid w:val="000429D6"/>
    <w:rsid w:val="000431C3"/>
    <w:rsid w:val="00046BC8"/>
    <w:rsid w:val="00047A7F"/>
    <w:rsid w:val="0005572B"/>
    <w:rsid w:val="000635AD"/>
    <w:rsid w:val="00067F90"/>
    <w:rsid w:val="00072394"/>
    <w:rsid w:val="0007721C"/>
    <w:rsid w:val="00081596"/>
    <w:rsid w:val="000909F2"/>
    <w:rsid w:val="00094915"/>
    <w:rsid w:val="000A3572"/>
    <w:rsid w:val="000A6997"/>
    <w:rsid w:val="000B00F0"/>
    <w:rsid w:val="000B1404"/>
    <w:rsid w:val="000B4740"/>
    <w:rsid w:val="000B6AD9"/>
    <w:rsid w:val="000B6BE9"/>
    <w:rsid w:val="000C02EE"/>
    <w:rsid w:val="000E19C1"/>
    <w:rsid w:val="000E2558"/>
    <w:rsid w:val="000E46F9"/>
    <w:rsid w:val="000E4ABE"/>
    <w:rsid w:val="000E4CBA"/>
    <w:rsid w:val="000E6A20"/>
    <w:rsid w:val="000F14DF"/>
    <w:rsid w:val="000F7406"/>
    <w:rsid w:val="0010003C"/>
    <w:rsid w:val="00100255"/>
    <w:rsid w:val="0010090B"/>
    <w:rsid w:val="0010150A"/>
    <w:rsid w:val="00112B19"/>
    <w:rsid w:val="0012043D"/>
    <w:rsid w:val="0012376E"/>
    <w:rsid w:val="001239C5"/>
    <w:rsid w:val="0012653C"/>
    <w:rsid w:val="001265B0"/>
    <w:rsid w:val="001379F4"/>
    <w:rsid w:val="001414CC"/>
    <w:rsid w:val="0014641D"/>
    <w:rsid w:val="00146FED"/>
    <w:rsid w:val="00153816"/>
    <w:rsid w:val="0016530E"/>
    <w:rsid w:val="00166713"/>
    <w:rsid w:val="00176BE1"/>
    <w:rsid w:val="00177974"/>
    <w:rsid w:val="00182708"/>
    <w:rsid w:val="001832DE"/>
    <w:rsid w:val="00186696"/>
    <w:rsid w:val="00190CFA"/>
    <w:rsid w:val="00191E79"/>
    <w:rsid w:val="00196A22"/>
    <w:rsid w:val="001978C9"/>
    <w:rsid w:val="001A4103"/>
    <w:rsid w:val="001A66F8"/>
    <w:rsid w:val="001B7CD3"/>
    <w:rsid w:val="001C265D"/>
    <w:rsid w:val="001C3B4E"/>
    <w:rsid w:val="001D0C45"/>
    <w:rsid w:val="001E5461"/>
    <w:rsid w:val="001E7FC4"/>
    <w:rsid w:val="002025EF"/>
    <w:rsid w:val="002040F0"/>
    <w:rsid w:val="00205C2C"/>
    <w:rsid w:val="00215DD4"/>
    <w:rsid w:val="00223EE6"/>
    <w:rsid w:val="0022548A"/>
    <w:rsid w:val="00226CE9"/>
    <w:rsid w:val="00236959"/>
    <w:rsid w:val="00236BDA"/>
    <w:rsid w:val="002375F8"/>
    <w:rsid w:val="002405A3"/>
    <w:rsid w:val="002513AD"/>
    <w:rsid w:val="002544A5"/>
    <w:rsid w:val="00265C5B"/>
    <w:rsid w:val="0027368C"/>
    <w:rsid w:val="00274180"/>
    <w:rsid w:val="00274B71"/>
    <w:rsid w:val="00282C6C"/>
    <w:rsid w:val="00286905"/>
    <w:rsid w:val="00287CE8"/>
    <w:rsid w:val="00293A2F"/>
    <w:rsid w:val="002A1200"/>
    <w:rsid w:val="002A12B0"/>
    <w:rsid w:val="002A1B9C"/>
    <w:rsid w:val="002A1CEE"/>
    <w:rsid w:val="002A65E8"/>
    <w:rsid w:val="002C084A"/>
    <w:rsid w:val="002C16E0"/>
    <w:rsid w:val="002D3A86"/>
    <w:rsid w:val="002D448F"/>
    <w:rsid w:val="002D4CBE"/>
    <w:rsid w:val="002E4332"/>
    <w:rsid w:val="002E51B4"/>
    <w:rsid w:val="002E7C15"/>
    <w:rsid w:val="002F280D"/>
    <w:rsid w:val="002F2C33"/>
    <w:rsid w:val="003003E7"/>
    <w:rsid w:val="00302826"/>
    <w:rsid w:val="0030641A"/>
    <w:rsid w:val="00310821"/>
    <w:rsid w:val="00322C14"/>
    <w:rsid w:val="00333DB0"/>
    <w:rsid w:val="00337174"/>
    <w:rsid w:val="003421DF"/>
    <w:rsid w:val="00352264"/>
    <w:rsid w:val="00354C19"/>
    <w:rsid w:val="00370B0D"/>
    <w:rsid w:val="00375049"/>
    <w:rsid w:val="00382E02"/>
    <w:rsid w:val="003857F2"/>
    <w:rsid w:val="00385E09"/>
    <w:rsid w:val="00390C69"/>
    <w:rsid w:val="003967D0"/>
    <w:rsid w:val="003A3587"/>
    <w:rsid w:val="003A71E7"/>
    <w:rsid w:val="003B155D"/>
    <w:rsid w:val="003B39E6"/>
    <w:rsid w:val="003B45E8"/>
    <w:rsid w:val="003C3FC0"/>
    <w:rsid w:val="003C787D"/>
    <w:rsid w:val="003C7B04"/>
    <w:rsid w:val="003D03CB"/>
    <w:rsid w:val="003D0BEF"/>
    <w:rsid w:val="003D1C49"/>
    <w:rsid w:val="003E6225"/>
    <w:rsid w:val="003F19E7"/>
    <w:rsid w:val="003F31BA"/>
    <w:rsid w:val="003F387B"/>
    <w:rsid w:val="003F5685"/>
    <w:rsid w:val="00401851"/>
    <w:rsid w:val="00404567"/>
    <w:rsid w:val="00404DE9"/>
    <w:rsid w:val="00410F8E"/>
    <w:rsid w:val="00412893"/>
    <w:rsid w:val="00415D44"/>
    <w:rsid w:val="004206DF"/>
    <w:rsid w:val="00423CFF"/>
    <w:rsid w:val="00424159"/>
    <w:rsid w:val="004268A4"/>
    <w:rsid w:val="004272FC"/>
    <w:rsid w:val="0043458A"/>
    <w:rsid w:val="0043648F"/>
    <w:rsid w:val="0045145A"/>
    <w:rsid w:val="00456B2E"/>
    <w:rsid w:val="0045795C"/>
    <w:rsid w:val="00460238"/>
    <w:rsid w:val="004623C8"/>
    <w:rsid w:val="00465ECD"/>
    <w:rsid w:val="00470B22"/>
    <w:rsid w:val="00470D8A"/>
    <w:rsid w:val="004761DC"/>
    <w:rsid w:val="004820A5"/>
    <w:rsid w:val="0048424C"/>
    <w:rsid w:val="0048634C"/>
    <w:rsid w:val="00487EFC"/>
    <w:rsid w:val="00491955"/>
    <w:rsid w:val="004932A1"/>
    <w:rsid w:val="0049535A"/>
    <w:rsid w:val="004975C4"/>
    <w:rsid w:val="004A1576"/>
    <w:rsid w:val="004A55AC"/>
    <w:rsid w:val="004C2390"/>
    <w:rsid w:val="004D030F"/>
    <w:rsid w:val="004D4928"/>
    <w:rsid w:val="004E04D0"/>
    <w:rsid w:val="004E6632"/>
    <w:rsid w:val="005059C0"/>
    <w:rsid w:val="00506649"/>
    <w:rsid w:val="00517EE2"/>
    <w:rsid w:val="005211AB"/>
    <w:rsid w:val="00525865"/>
    <w:rsid w:val="005305F2"/>
    <w:rsid w:val="00533B4A"/>
    <w:rsid w:val="00536684"/>
    <w:rsid w:val="00544A25"/>
    <w:rsid w:val="00546FB8"/>
    <w:rsid w:val="00551241"/>
    <w:rsid w:val="005616D6"/>
    <w:rsid w:val="00567582"/>
    <w:rsid w:val="0057083C"/>
    <w:rsid w:val="00574D42"/>
    <w:rsid w:val="005821A6"/>
    <w:rsid w:val="00583162"/>
    <w:rsid w:val="00584561"/>
    <w:rsid w:val="005901C6"/>
    <w:rsid w:val="00591031"/>
    <w:rsid w:val="005912E6"/>
    <w:rsid w:val="005977C4"/>
    <w:rsid w:val="00597A56"/>
    <w:rsid w:val="005A20CE"/>
    <w:rsid w:val="005A5634"/>
    <w:rsid w:val="005B11D9"/>
    <w:rsid w:val="005B2DCF"/>
    <w:rsid w:val="005B454F"/>
    <w:rsid w:val="005B530A"/>
    <w:rsid w:val="005C3A40"/>
    <w:rsid w:val="005D6910"/>
    <w:rsid w:val="005E0916"/>
    <w:rsid w:val="005E0E16"/>
    <w:rsid w:val="005E4DA8"/>
    <w:rsid w:val="005E5A4A"/>
    <w:rsid w:val="005F22EB"/>
    <w:rsid w:val="005F2525"/>
    <w:rsid w:val="005F5980"/>
    <w:rsid w:val="00601985"/>
    <w:rsid w:val="00602825"/>
    <w:rsid w:val="006141C2"/>
    <w:rsid w:val="0061749D"/>
    <w:rsid w:val="006176BB"/>
    <w:rsid w:val="00623197"/>
    <w:rsid w:val="006239FB"/>
    <w:rsid w:val="00624696"/>
    <w:rsid w:val="006261A2"/>
    <w:rsid w:val="00634005"/>
    <w:rsid w:val="0063458A"/>
    <w:rsid w:val="006362CF"/>
    <w:rsid w:val="006373D7"/>
    <w:rsid w:val="00637741"/>
    <w:rsid w:val="006413CF"/>
    <w:rsid w:val="00642798"/>
    <w:rsid w:val="00643A54"/>
    <w:rsid w:val="00647F93"/>
    <w:rsid w:val="00653244"/>
    <w:rsid w:val="006575F7"/>
    <w:rsid w:val="00664137"/>
    <w:rsid w:val="006660CF"/>
    <w:rsid w:val="00672C09"/>
    <w:rsid w:val="0067588A"/>
    <w:rsid w:val="00675F13"/>
    <w:rsid w:val="00677B14"/>
    <w:rsid w:val="00684118"/>
    <w:rsid w:val="00686C62"/>
    <w:rsid w:val="0069014C"/>
    <w:rsid w:val="006924C2"/>
    <w:rsid w:val="006948FD"/>
    <w:rsid w:val="00695A08"/>
    <w:rsid w:val="006B4F5D"/>
    <w:rsid w:val="006B707C"/>
    <w:rsid w:val="006B73D8"/>
    <w:rsid w:val="006B7E27"/>
    <w:rsid w:val="006C7976"/>
    <w:rsid w:val="006E2212"/>
    <w:rsid w:val="006E2841"/>
    <w:rsid w:val="006E5358"/>
    <w:rsid w:val="006E5647"/>
    <w:rsid w:val="006E78FA"/>
    <w:rsid w:val="006F1FDB"/>
    <w:rsid w:val="006F22B1"/>
    <w:rsid w:val="00705F0E"/>
    <w:rsid w:val="00710AB7"/>
    <w:rsid w:val="00712788"/>
    <w:rsid w:val="00724AD3"/>
    <w:rsid w:val="0072545E"/>
    <w:rsid w:val="00726740"/>
    <w:rsid w:val="00736563"/>
    <w:rsid w:val="007378D6"/>
    <w:rsid w:val="007602B6"/>
    <w:rsid w:val="00762690"/>
    <w:rsid w:val="0076501B"/>
    <w:rsid w:val="00767EF7"/>
    <w:rsid w:val="00771700"/>
    <w:rsid w:val="00774A9E"/>
    <w:rsid w:val="00774DE1"/>
    <w:rsid w:val="0078194C"/>
    <w:rsid w:val="00787637"/>
    <w:rsid w:val="00793F0F"/>
    <w:rsid w:val="00796C40"/>
    <w:rsid w:val="007A21B2"/>
    <w:rsid w:val="007A2A5C"/>
    <w:rsid w:val="007A548C"/>
    <w:rsid w:val="007C2269"/>
    <w:rsid w:val="007C2DFE"/>
    <w:rsid w:val="007C31C8"/>
    <w:rsid w:val="007C3278"/>
    <w:rsid w:val="007C5F30"/>
    <w:rsid w:val="007C6647"/>
    <w:rsid w:val="007C714C"/>
    <w:rsid w:val="007C7A62"/>
    <w:rsid w:val="007D181F"/>
    <w:rsid w:val="007D2EF4"/>
    <w:rsid w:val="007D57AE"/>
    <w:rsid w:val="007D5EF3"/>
    <w:rsid w:val="007D6871"/>
    <w:rsid w:val="007D7653"/>
    <w:rsid w:val="007F65D1"/>
    <w:rsid w:val="0080169D"/>
    <w:rsid w:val="00802871"/>
    <w:rsid w:val="00806333"/>
    <w:rsid w:val="00811CF9"/>
    <w:rsid w:val="008121BA"/>
    <w:rsid w:val="00813DCA"/>
    <w:rsid w:val="00815418"/>
    <w:rsid w:val="0081705B"/>
    <w:rsid w:val="00820AD8"/>
    <w:rsid w:val="008229A4"/>
    <w:rsid w:val="008303B7"/>
    <w:rsid w:val="00832BFD"/>
    <w:rsid w:val="0083460C"/>
    <w:rsid w:val="00841472"/>
    <w:rsid w:val="00841C4F"/>
    <w:rsid w:val="00844221"/>
    <w:rsid w:val="00852AB3"/>
    <w:rsid w:val="00854C72"/>
    <w:rsid w:val="00856220"/>
    <w:rsid w:val="00856758"/>
    <w:rsid w:val="00873120"/>
    <w:rsid w:val="008773CC"/>
    <w:rsid w:val="008805B2"/>
    <w:rsid w:val="00885178"/>
    <w:rsid w:val="00891308"/>
    <w:rsid w:val="00894B36"/>
    <w:rsid w:val="00897B5B"/>
    <w:rsid w:val="008A601E"/>
    <w:rsid w:val="008C7814"/>
    <w:rsid w:val="008C7CF7"/>
    <w:rsid w:val="008E3234"/>
    <w:rsid w:val="008E4701"/>
    <w:rsid w:val="008F1328"/>
    <w:rsid w:val="008F5716"/>
    <w:rsid w:val="008F5A09"/>
    <w:rsid w:val="00901E51"/>
    <w:rsid w:val="00903881"/>
    <w:rsid w:val="0090545E"/>
    <w:rsid w:val="009136EC"/>
    <w:rsid w:val="00917339"/>
    <w:rsid w:val="00917359"/>
    <w:rsid w:val="00917C97"/>
    <w:rsid w:val="00920025"/>
    <w:rsid w:val="009237AB"/>
    <w:rsid w:val="0092533A"/>
    <w:rsid w:val="009262D7"/>
    <w:rsid w:val="0093007D"/>
    <w:rsid w:val="009410A1"/>
    <w:rsid w:val="009423A3"/>
    <w:rsid w:val="0094244E"/>
    <w:rsid w:val="009462DF"/>
    <w:rsid w:val="00960C54"/>
    <w:rsid w:val="009656D8"/>
    <w:rsid w:val="00965E41"/>
    <w:rsid w:val="0097367D"/>
    <w:rsid w:val="00973F23"/>
    <w:rsid w:val="00984180"/>
    <w:rsid w:val="0099121C"/>
    <w:rsid w:val="00991F16"/>
    <w:rsid w:val="009962A5"/>
    <w:rsid w:val="009B075B"/>
    <w:rsid w:val="009B3277"/>
    <w:rsid w:val="009B543C"/>
    <w:rsid w:val="009B5AEC"/>
    <w:rsid w:val="009C11D6"/>
    <w:rsid w:val="009C48FC"/>
    <w:rsid w:val="009C5871"/>
    <w:rsid w:val="009C7559"/>
    <w:rsid w:val="009D07CD"/>
    <w:rsid w:val="009D4B98"/>
    <w:rsid w:val="009E0C49"/>
    <w:rsid w:val="009E38B8"/>
    <w:rsid w:val="009F121A"/>
    <w:rsid w:val="00A00FEA"/>
    <w:rsid w:val="00A02D58"/>
    <w:rsid w:val="00A10F16"/>
    <w:rsid w:val="00A11196"/>
    <w:rsid w:val="00A1352C"/>
    <w:rsid w:val="00A13B6D"/>
    <w:rsid w:val="00A16BA8"/>
    <w:rsid w:val="00A22B95"/>
    <w:rsid w:val="00A268E7"/>
    <w:rsid w:val="00A26B36"/>
    <w:rsid w:val="00A2733A"/>
    <w:rsid w:val="00A413E2"/>
    <w:rsid w:val="00A4252B"/>
    <w:rsid w:val="00A478C8"/>
    <w:rsid w:val="00A5230B"/>
    <w:rsid w:val="00A52C20"/>
    <w:rsid w:val="00A54F34"/>
    <w:rsid w:val="00A5533C"/>
    <w:rsid w:val="00A60210"/>
    <w:rsid w:val="00A65546"/>
    <w:rsid w:val="00A73406"/>
    <w:rsid w:val="00A734DB"/>
    <w:rsid w:val="00A73CA7"/>
    <w:rsid w:val="00A746F9"/>
    <w:rsid w:val="00A75B23"/>
    <w:rsid w:val="00A823A1"/>
    <w:rsid w:val="00A850D8"/>
    <w:rsid w:val="00A85BDE"/>
    <w:rsid w:val="00A87887"/>
    <w:rsid w:val="00AA1A88"/>
    <w:rsid w:val="00AA349B"/>
    <w:rsid w:val="00AA4F6E"/>
    <w:rsid w:val="00AB26AD"/>
    <w:rsid w:val="00AB366D"/>
    <w:rsid w:val="00AB53A9"/>
    <w:rsid w:val="00AD5534"/>
    <w:rsid w:val="00AD6C4D"/>
    <w:rsid w:val="00AD740B"/>
    <w:rsid w:val="00AE3B14"/>
    <w:rsid w:val="00AE578C"/>
    <w:rsid w:val="00AF3206"/>
    <w:rsid w:val="00AF595C"/>
    <w:rsid w:val="00B00852"/>
    <w:rsid w:val="00B00D92"/>
    <w:rsid w:val="00B04E0F"/>
    <w:rsid w:val="00B07237"/>
    <w:rsid w:val="00B11A4E"/>
    <w:rsid w:val="00B12CCB"/>
    <w:rsid w:val="00B15B32"/>
    <w:rsid w:val="00B15C2C"/>
    <w:rsid w:val="00B1784C"/>
    <w:rsid w:val="00B17F4C"/>
    <w:rsid w:val="00B20B8F"/>
    <w:rsid w:val="00B26A06"/>
    <w:rsid w:val="00B27052"/>
    <w:rsid w:val="00B34FC3"/>
    <w:rsid w:val="00B35D08"/>
    <w:rsid w:val="00B40EEC"/>
    <w:rsid w:val="00B41934"/>
    <w:rsid w:val="00B5534B"/>
    <w:rsid w:val="00B61876"/>
    <w:rsid w:val="00B65BAB"/>
    <w:rsid w:val="00B66F6D"/>
    <w:rsid w:val="00B82CD4"/>
    <w:rsid w:val="00B83EC2"/>
    <w:rsid w:val="00B84D93"/>
    <w:rsid w:val="00B93C06"/>
    <w:rsid w:val="00B94A0E"/>
    <w:rsid w:val="00B96B92"/>
    <w:rsid w:val="00B9731B"/>
    <w:rsid w:val="00B97B80"/>
    <w:rsid w:val="00BA4371"/>
    <w:rsid w:val="00BA4DEE"/>
    <w:rsid w:val="00BB020A"/>
    <w:rsid w:val="00BB3FA0"/>
    <w:rsid w:val="00BB76ED"/>
    <w:rsid w:val="00BC4A34"/>
    <w:rsid w:val="00BC7F55"/>
    <w:rsid w:val="00BD07EE"/>
    <w:rsid w:val="00BD68E8"/>
    <w:rsid w:val="00BE224F"/>
    <w:rsid w:val="00BE28CB"/>
    <w:rsid w:val="00BE7077"/>
    <w:rsid w:val="00BE7C7F"/>
    <w:rsid w:val="00BF2786"/>
    <w:rsid w:val="00BF74DD"/>
    <w:rsid w:val="00BF78D0"/>
    <w:rsid w:val="00C2390A"/>
    <w:rsid w:val="00C24BB7"/>
    <w:rsid w:val="00C2614E"/>
    <w:rsid w:val="00C264A6"/>
    <w:rsid w:val="00C279BC"/>
    <w:rsid w:val="00C36DAB"/>
    <w:rsid w:val="00C3735E"/>
    <w:rsid w:val="00C41FFE"/>
    <w:rsid w:val="00C43C8A"/>
    <w:rsid w:val="00C731F1"/>
    <w:rsid w:val="00C73FBA"/>
    <w:rsid w:val="00C74A94"/>
    <w:rsid w:val="00C75B9F"/>
    <w:rsid w:val="00C75F20"/>
    <w:rsid w:val="00C80911"/>
    <w:rsid w:val="00C861C0"/>
    <w:rsid w:val="00C9091B"/>
    <w:rsid w:val="00C90F91"/>
    <w:rsid w:val="00C918CA"/>
    <w:rsid w:val="00C94B4A"/>
    <w:rsid w:val="00CA300D"/>
    <w:rsid w:val="00CA4695"/>
    <w:rsid w:val="00CA489C"/>
    <w:rsid w:val="00CB0A12"/>
    <w:rsid w:val="00CB3F5D"/>
    <w:rsid w:val="00CB5B39"/>
    <w:rsid w:val="00CC2EF8"/>
    <w:rsid w:val="00CD16E1"/>
    <w:rsid w:val="00CD53C0"/>
    <w:rsid w:val="00CE686A"/>
    <w:rsid w:val="00CF16A1"/>
    <w:rsid w:val="00CF4FE5"/>
    <w:rsid w:val="00CF71BE"/>
    <w:rsid w:val="00D007F5"/>
    <w:rsid w:val="00D05CCA"/>
    <w:rsid w:val="00D07742"/>
    <w:rsid w:val="00D1346D"/>
    <w:rsid w:val="00D156A6"/>
    <w:rsid w:val="00D20D54"/>
    <w:rsid w:val="00D23F9B"/>
    <w:rsid w:val="00D240DB"/>
    <w:rsid w:val="00D24B9B"/>
    <w:rsid w:val="00D31A8A"/>
    <w:rsid w:val="00D33202"/>
    <w:rsid w:val="00D33810"/>
    <w:rsid w:val="00D349A4"/>
    <w:rsid w:val="00D36EBC"/>
    <w:rsid w:val="00D40FEE"/>
    <w:rsid w:val="00D47DFC"/>
    <w:rsid w:val="00D51A5C"/>
    <w:rsid w:val="00D543B0"/>
    <w:rsid w:val="00D56F4B"/>
    <w:rsid w:val="00D635C1"/>
    <w:rsid w:val="00D67DB0"/>
    <w:rsid w:val="00D71F64"/>
    <w:rsid w:val="00D73C8B"/>
    <w:rsid w:val="00D76331"/>
    <w:rsid w:val="00D828DB"/>
    <w:rsid w:val="00D95F2F"/>
    <w:rsid w:val="00DA141D"/>
    <w:rsid w:val="00DA1A8C"/>
    <w:rsid w:val="00DA6579"/>
    <w:rsid w:val="00DB1F93"/>
    <w:rsid w:val="00DC073C"/>
    <w:rsid w:val="00DC1313"/>
    <w:rsid w:val="00DD0D20"/>
    <w:rsid w:val="00DD3F8F"/>
    <w:rsid w:val="00DE3993"/>
    <w:rsid w:val="00DE621F"/>
    <w:rsid w:val="00DF2635"/>
    <w:rsid w:val="00DF2883"/>
    <w:rsid w:val="00E030D9"/>
    <w:rsid w:val="00E03EA3"/>
    <w:rsid w:val="00E10409"/>
    <w:rsid w:val="00E13156"/>
    <w:rsid w:val="00E21169"/>
    <w:rsid w:val="00E248AC"/>
    <w:rsid w:val="00E3341C"/>
    <w:rsid w:val="00E3462A"/>
    <w:rsid w:val="00E370BE"/>
    <w:rsid w:val="00E373A3"/>
    <w:rsid w:val="00E449CC"/>
    <w:rsid w:val="00E45F79"/>
    <w:rsid w:val="00E460F5"/>
    <w:rsid w:val="00E617E8"/>
    <w:rsid w:val="00E65834"/>
    <w:rsid w:val="00E72062"/>
    <w:rsid w:val="00E72354"/>
    <w:rsid w:val="00E81AD2"/>
    <w:rsid w:val="00E87E13"/>
    <w:rsid w:val="00E93B71"/>
    <w:rsid w:val="00E95D0F"/>
    <w:rsid w:val="00E96259"/>
    <w:rsid w:val="00EA1667"/>
    <w:rsid w:val="00EA28DA"/>
    <w:rsid w:val="00EA7014"/>
    <w:rsid w:val="00EC07EF"/>
    <w:rsid w:val="00EC2DB3"/>
    <w:rsid w:val="00EC4A71"/>
    <w:rsid w:val="00EC7BA8"/>
    <w:rsid w:val="00EC7DFE"/>
    <w:rsid w:val="00ED13B5"/>
    <w:rsid w:val="00ED1926"/>
    <w:rsid w:val="00ED5213"/>
    <w:rsid w:val="00ED5304"/>
    <w:rsid w:val="00ED54B0"/>
    <w:rsid w:val="00ED7929"/>
    <w:rsid w:val="00EE1657"/>
    <w:rsid w:val="00EE27BA"/>
    <w:rsid w:val="00EE355B"/>
    <w:rsid w:val="00EE3BB7"/>
    <w:rsid w:val="00F07769"/>
    <w:rsid w:val="00F10B19"/>
    <w:rsid w:val="00F110FF"/>
    <w:rsid w:val="00F170D4"/>
    <w:rsid w:val="00F17974"/>
    <w:rsid w:val="00F217C9"/>
    <w:rsid w:val="00F27621"/>
    <w:rsid w:val="00F27A57"/>
    <w:rsid w:val="00F33840"/>
    <w:rsid w:val="00F46963"/>
    <w:rsid w:val="00F46B5F"/>
    <w:rsid w:val="00F50244"/>
    <w:rsid w:val="00F5028B"/>
    <w:rsid w:val="00F5075A"/>
    <w:rsid w:val="00F54517"/>
    <w:rsid w:val="00F634D0"/>
    <w:rsid w:val="00F7208E"/>
    <w:rsid w:val="00F7367F"/>
    <w:rsid w:val="00F800DA"/>
    <w:rsid w:val="00F826A5"/>
    <w:rsid w:val="00F84798"/>
    <w:rsid w:val="00F91F97"/>
    <w:rsid w:val="00F94C8B"/>
    <w:rsid w:val="00F97713"/>
    <w:rsid w:val="00FA318F"/>
    <w:rsid w:val="00FB75D0"/>
    <w:rsid w:val="00FD7F5C"/>
    <w:rsid w:val="00FE0206"/>
    <w:rsid w:val="00FE1285"/>
    <w:rsid w:val="00FE6848"/>
    <w:rsid w:val="00FF15B4"/>
    <w:rsid w:val="00FF5E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rsid w:val="005211AB"/>
    <w:rPr>
      <w:rFonts w:ascii="Cambria" w:eastAsia="Times New Roman" w:hAnsi="Cambria" w:cs="Times New Roman"/>
      <w:i/>
      <w:iCs/>
      <w:color w:val="404040"/>
      <w:sz w:val="20"/>
      <w:szCs w:val="20"/>
      <w:lang w:val="pl-PL" w:eastAsia="pl-PL"/>
    </w:rPr>
  </w:style>
  <w:style w:type="numbering" w:customStyle="1" w:styleId="Bezlisty1">
    <w:name w:val="Bez listy1"/>
    <w:next w:val="Bezlisty"/>
    <w:uiPriority w:val="99"/>
    <w:semiHidden/>
    <w:unhideWhenUsed/>
    <w:rsid w:val="005211AB"/>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
    <w:basedOn w:val="Domylnaczcionkaakapitu"/>
    <w:link w:val="Tekstpodstawowy"/>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uiPriority w:val="99"/>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uiPriority w:val="99"/>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uiPriority w:val="99"/>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uiPriority w:val="99"/>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uiPriority w:val="99"/>
    <w:rsid w:val="005211AB"/>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30"/>
      </w:numPr>
    </w:pPr>
  </w:style>
  <w:style w:type="paragraph" w:customStyle="1" w:styleId="WW-Tekstpodstawowy2">
    <w:name w:val="WW-Tekst podstawowy 2"/>
    <w:basedOn w:val="Normalny"/>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211AB"/>
  </w:style>
  <w:style w:type="numbering" w:customStyle="1" w:styleId="WWNum19">
    <w:name w:val="WWNum19"/>
    <w:basedOn w:val="Bezlisty"/>
    <w:rsid w:val="005211AB"/>
  </w:style>
  <w:style w:type="numbering" w:customStyle="1" w:styleId="WWNum16">
    <w:name w:val="WWNum16"/>
    <w:basedOn w:val="Bezlisty"/>
    <w:rsid w:val="005211AB"/>
  </w:style>
  <w:style w:type="numbering" w:customStyle="1" w:styleId="WWNum38">
    <w:name w:val="WWNum38"/>
    <w:basedOn w:val="Bezlisty"/>
    <w:rsid w:val="005211AB"/>
  </w:style>
  <w:style w:type="numbering" w:customStyle="1" w:styleId="WWNum25">
    <w:name w:val="WWNum25"/>
    <w:basedOn w:val="Bezlisty"/>
    <w:rsid w:val="005211AB"/>
    <w:pPr>
      <w:numPr>
        <w:numId w:val="28"/>
      </w:numPr>
    </w:pPr>
  </w:style>
  <w:style w:type="numbering" w:customStyle="1" w:styleId="WWNum20">
    <w:name w:val="WWNum20"/>
    <w:basedOn w:val="Bezlisty"/>
    <w:rsid w:val="005211AB"/>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uiPriority w:val="99"/>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31"/>
      </w:numPr>
    </w:pPr>
  </w:style>
  <w:style w:type="numbering" w:customStyle="1" w:styleId="Styl2">
    <w:name w:val="Styl2"/>
    <w:rsid w:val="005211AB"/>
    <w:pPr>
      <w:numPr>
        <w:numId w:val="32"/>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3"/>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rsid w:val="005211AB"/>
    <w:pPr>
      <w:numPr>
        <w:numId w:val="34"/>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5"/>
      </w:numPr>
    </w:pPr>
  </w:style>
  <w:style w:type="character" w:styleId="Tekstzastpczy">
    <w:name w:val="Placeholder Text"/>
    <w:basedOn w:val="Domylnaczcionkaakapitu"/>
    <w:uiPriority w:val="99"/>
    <w:semiHidden/>
    <w:rsid w:val="005211AB"/>
    <w:rPr>
      <w:color w:val="808080"/>
    </w:rPr>
  </w:style>
  <w:style w:type="character" w:customStyle="1" w:styleId="hps">
    <w:name w:val="hps"/>
    <w:rsid w:val="005211AB"/>
  </w:style>
  <w:style w:type="paragraph" w:styleId="Mapadokumentu">
    <w:name w:val="Document Map"/>
    <w:aliases w:val="Plan dokumentu"/>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6"/>
      </w:numPr>
    </w:pPr>
  </w:style>
  <w:style w:type="paragraph" w:customStyle="1" w:styleId="CMSHeadL7">
    <w:name w:val="CMS Head L7"/>
    <w:basedOn w:val="Normalny"/>
    <w:rsid w:val="005211AB"/>
    <w:pPr>
      <w:widowControl/>
      <w:numPr>
        <w:ilvl w:val="6"/>
        <w:numId w:val="37"/>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 w:type="paragraph" w:customStyle="1" w:styleId="Nagwek111">
    <w:name w:val="Nagłówek 111"/>
    <w:basedOn w:val="Standard"/>
    <w:next w:val="Normalny"/>
    <w:rsid w:val="000431C3"/>
    <w:pPr>
      <w:keepNext/>
      <w:jc w:val="center"/>
      <w:outlineLvl w:val="0"/>
    </w:pPr>
    <w:rPr>
      <w:sz w:val="24"/>
    </w:rPr>
  </w:style>
  <w:style w:type="paragraph" w:customStyle="1" w:styleId="a">
    <w:basedOn w:val="Normalny"/>
    <w:next w:val="Mapadokumentu"/>
    <w:link w:val="PlandokumentuZnak"/>
    <w:uiPriority w:val="99"/>
    <w:unhideWhenUsed/>
    <w:rsid w:val="000431C3"/>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0431C3"/>
    <w:rPr>
      <w:rFonts w:ascii="Tahoma" w:eastAsia="Times New Roman" w:hAnsi="Tahoma" w:cs="Tahoma"/>
      <w:sz w:val="16"/>
      <w:szCs w:val="16"/>
    </w:rPr>
  </w:style>
  <w:style w:type="paragraph" w:customStyle="1" w:styleId="m40">
    <w:name w:val="m40"/>
    <w:basedOn w:val="Normalny"/>
    <w:rsid w:val="000431C3"/>
    <w:pPr>
      <w:widowControl/>
      <w:autoSpaceDE/>
      <w:autoSpaceDN/>
      <w:spacing w:before="100" w:beforeAutospacing="1" w:after="100" w:afterAutospacing="1"/>
    </w:pPr>
    <w:rPr>
      <w:sz w:val="24"/>
      <w:szCs w:val="24"/>
      <w:lang w:eastAsia="pl-PL"/>
    </w:rPr>
  </w:style>
  <w:style w:type="character" w:styleId="Uwydatnienie">
    <w:name w:val="Emphasis"/>
    <w:qFormat/>
    <w:rsid w:val="000431C3"/>
    <w:rPr>
      <w:i/>
      <w:iCs/>
    </w:rPr>
  </w:style>
  <w:style w:type="numbering" w:customStyle="1" w:styleId="WWNum201">
    <w:name w:val="WWNum201"/>
    <w:basedOn w:val="Bezlisty"/>
    <w:rsid w:val="000431C3"/>
  </w:style>
  <w:style w:type="numbering" w:customStyle="1" w:styleId="Styl11">
    <w:name w:val="Styl11"/>
    <w:rsid w:val="000431C3"/>
  </w:style>
  <w:style w:type="numbering" w:customStyle="1" w:styleId="WWNum181">
    <w:name w:val="WWNum181"/>
    <w:basedOn w:val="Bezlisty"/>
    <w:rsid w:val="000431C3"/>
    <w:pPr>
      <w:numPr>
        <w:numId w:val="109"/>
      </w:numPr>
    </w:pPr>
  </w:style>
  <w:style w:type="numbering" w:customStyle="1" w:styleId="WWNum241">
    <w:name w:val="WWNum241"/>
    <w:basedOn w:val="Bezlisty"/>
    <w:rsid w:val="000431C3"/>
  </w:style>
  <w:style w:type="numbering" w:customStyle="1" w:styleId="WWNum191">
    <w:name w:val="WWNum191"/>
    <w:basedOn w:val="Bezlisty"/>
    <w:rsid w:val="000431C3"/>
  </w:style>
  <w:style w:type="numbering" w:customStyle="1" w:styleId="WWNum161">
    <w:name w:val="WWNum161"/>
    <w:basedOn w:val="Bezlisty"/>
    <w:rsid w:val="000431C3"/>
  </w:style>
  <w:style w:type="numbering" w:customStyle="1" w:styleId="WWNum381">
    <w:name w:val="WWNum381"/>
    <w:basedOn w:val="Bezlisty"/>
    <w:rsid w:val="000431C3"/>
  </w:style>
  <w:style w:type="numbering" w:customStyle="1" w:styleId="WWNum251">
    <w:name w:val="WWNum251"/>
    <w:basedOn w:val="Bezlisty"/>
    <w:rsid w:val="000431C3"/>
  </w:style>
  <w:style w:type="numbering" w:customStyle="1" w:styleId="WWNum202">
    <w:name w:val="WWNum202"/>
    <w:basedOn w:val="Bezlisty"/>
    <w:rsid w:val="000431C3"/>
  </w:style>
  <w:style w:type="numbering" w:customStyle="1" w:styleId="Styl12">
    <w:name w:val="Styl12"/>
    <w:rsid w:val="000431C3"/>
  </w:style>
  <w:style w:type="numbering" w:customStyle="1" w:styleId="Styl21">
    <w:name w:val="Styl21"/>
    <w:rsid w:val="000431C3"/>
  </w:style>
  <w:style w:type="character" w:customStyle="1" w:styleId="MapadokumentuZnak2">
    <w:name w:val="Mapa dokumentu Znak2"/>
    <w:uiPriority w:val="99"/>
    <w:semiHidden/>
    <w:rsid w:val="000431C3"/>
    <w:rPr>
      <w:rFonts w:ascii="Tahoma" w:eastAsia="Times New Roman" w:hAnsi="Tahoma"/>
      <w:sz w:val="16"/>
      <w:szCs w:val="16"/>
      <w:lang w:val="x-none" w:eastAsia="x-none"/>
    </w:rPr>
  </w:style>
  <w:style w:type="paragraph" w:customStyle="1" w:styleId="Tekstpodstawowywcity21">
    <w:name w:val="Tekst podstawowy wcięty 21"/>
    <w:basedOn w:val="Normalny"/>
    <w:rsid w:val="000431C3"/>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0431C3"/>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0431C3"/>
  </w:style>
  <w:style w:type="numbering" w:customStyle="1" w:styleId="WWNum2411">
    <w:name w:val="WWNum2411"/>
    <w:basedOn w:val="Bezlisty"/>
    <w:rsid w:val="000431C3"/>
  </w:style>
  <w:style w:type="numbering" w:customStyle="1" w:styleId="WWNum1911">
    <w:name w:val="WWNum1911"/>
    <w:basedOn w:val="Bezlisty"/>
    <w:rsid w:val="000431C3"/>
  </w:style>
  <w:style w:type="numbering" w:customStyle="1" w:styleId="WWNum1611">
    <w:name w:val="WWNum1611"/>
    <w:basedOn w:val="Bezlisty"/>
    <w:rsid w:val="000431C3"/>
  </w:style>
  <w:style w:type="numbering" w:customStyle="1" w:styleId="WWNum3811">
    <w:name w:val="WWNum3811"/>
    <w:basedOn w:val="Bezlisty"/>
    <w:rsid w:val="000431C3"/>
  </w:style>
  <w:style w:type="numbering" w:customStyle="1" w:styleId="WWNum2511">
    <w:name w:val="WWNum2511"/>
    <w:basedOn w:val="Bezlisty"/>
    <w:rsid w:val="000431C3"/>
  </w:style>
  <w:style w:type="numbering" w:customStyle="1" w:styleId="WWNum2011">
    <w:name w:val="WWNum2011"/>
    <w:basedOn w:val="Bezlisty"/>
    <w:rsid w:val="000431C3"/>
  </w:style>
  <w:style w:type="numbering" w:customStyle="1" w:styleId="Styl111">
    <w:name w:val="Styl111"/>
    <w:rsid w:val="000431C3"/>
  </w:style>
  <w:style w:type="numbering" w:customStyle="1" w:styleId="Styl211">
    <w:name w:val="Styl211"/>
    <w:rsid w:val="000431C3"/>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0431C3"/>
    <w:pPr>
      <w:widowControl/>
      <w:autoSpaceDE/>
      <w:autoSpaceDN/>
    </w:pPr>
    <w:rPr>
      <w:sz w:val="24"/>
      <w:szCs w:val="24"/>
      <w:lang w:eastAsia="pl-PL"/>
    </w:rPr>
  </w:style>
  <w:style w:type="character" w:styleId="Numerstrony">
    <w:name w:val="page number"/>
    <w:rsid w:val="000431C3"/>
  </w:style>
  <w:style w:type="paragraph" w:customStyle="1" w:styleId="Normalny12">
    <w:name w:val="Normalny 12"/>
    <w:basedOn w:val="Normalny"/>
    <w:rsid w:val="000431C3"/>
    <w:pPr>
      <w:widowControl/>
      <w:autoSpaceDE/>
      <w:autoSpaceDN/>
    </w:pPr>
    <w:rPr>
      <w:sz w:val="20"/>
      <w:szCs w:val="20"/>
      <w:lang w:eastAsia="pl-PL"/>
    </w:rPr>
  </w:style>
  <w:style w:type="paragraph" w:customStyle="1" w:styleId="Blockquote">
    <w:name w:val="Blockquote"/>
    <w:basedOn w:val="Normalny"/>
    <w:rsid w:val="000431C3"/>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0431C3"/>
    <w:pPr>
      <w:widowControl/>
      <w:autoSpaceDE/>
      <w:autoSpaceDN/>
    </w:pPr>
    <w:rPr>
      <w:sz w:val="24"/>
      <w:szCs w:val="24"/>
      <w:lang w:eastAsia="pl-PL"/>
    </w:rPr>
  </w:style>
  <w:style w:type="paragraph" w:customStyle="1" w:styleId="ZnakZnakZnakZnakZnakZnak">
    <w:name w:val="Znak Znak Znak Znak Znak Znak"/>
    <w:basedOn w:val="Normalny"/>
    <w:rsid w:val="000431C3"/>
    <w:pPr>
      <w:widowControl/>
      <w:autoSpaceDE/>
      <w:autoSpaceDN/>
    </w:pPr>
    <w:rPr>
      <w:sz w:val="24"/>
      <w:szCs w:val="24"/>
      <w:lang w:eastAsia="pl-PL"/>
    </w:rPr>
  </w:style>
  <w:style w:type="paragraph" w:customStyle="1" w:styleId="ZnakZnakZnak">
    <w:name w:val="Znak Znak Znak"/>
    <w:basedOn w:val="Normalny"/>
    <w:rsid w:val="000431C3"/>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0431C3"/>
    <w:pPr>
      <w:widowControl/>
      <w:autoSpaceDE/>
      <w:autoSpaceDN/>
    </w:pPr>
    <w:rPr>
      <w:sz w:val="24"/>
      <w:szCs w:val="24"/>
      <w:lang w:eastAsia="pl-PL"/>
    </w:rPr>
  </w:style>
  <w:style w:type="paragraph" w:customStyle="1" w:styleId="Znak">
    <w:name w:val="Znak"/>
    <w:basedOn w:val="Normalny"/>
    <w:rsid w:val="000431C3"/>
    <w:pPr>
      <w:widowControl/>
      <w:autoSpaceDE/>
      <w:autoSpaceDN/>
    </w:pPr>
    <w:rPr>
      <w:sz w:val="24"/>
      <w:szCs w:val="24"/>
      <w:lang w:eastAsia="pl-PL"/>
    </w:rPr>
  </w:style>
  <w:style w:type="paragraph" w:customStyle="1" w:styleId="ZnakZnakZnak1">
    <w:name w:val="Znak Znak Znak1"/>
    <w:basedOn w:val="Normalny"/>
    <w:rsid w:val="000431C3"/>
    <w:pPr>
      <w:widowControl/>
      <w:autoSpaceDE/>
      <w:autoSpaceDN/>
    </w:pPr>
    <w:rPr>
      <w:sz w:val="24"/>
      <w:szCs w:val="24"/>
      <w:lang w:eastAsia="pl-PL"/>
    </w:rPr>
  </w:style>
  <w:style w:type="paragraph" w:customStyle="1" w:styleId="ZnakZnakZnak1Znak">
    <w:name w:val="Znak Znak Znak1 Znak"/>
    <w:basedOn w:val="Normalny"/>
    <w:rsid w:val="000431C3"/>
    <w:pPr>
      <w:widowControl/>
      <w:autoSpaceDE/>
      <w:autoSpaceDN/>
    </w:pPr>
    <w:rPr>
      <w:sz w:val="24"/>
      <w:szCs w:val="24"/>
      <w:lang w:eastAsia="pl-PL"/>
    </w:rPr>
  </w:style>
  <w:style w:type="character" w:customStyle="1" w:styleId="sbold1">
    <w:name w:val="sbold1"/>
    <w:rsid w:val="000431C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0431C3"/>
    <w:pPr>
      <w:widowControl/>
      <w:autoSpaceDE/>
      <w:autoSpaceDN/>
    </w:pPr>
    <w:rPr>
      <w:rFonts w:ascii="Arial" w:hAnsi="Arial"/>
      <w:sz w:val="24"/>
      <w:szCs w:val="24"/>
      <w:lang w:eastAsia="pl-PL"/>
    </w:rPr>
  </w:style>
  <w:style w:type="character" w:customStyle="1" w:styleId="BOBZnak">
    <w:name w:val="BOB Znak"/>
    <w:link w:val="BOB"/>
    <w:rsid w:val="000431C3"/>
    <w:rPr>
      <w:rFonts w:ascii="Arial" w:eastAsia="Times New Roman" w:hAnsi="Arial" w:cs="Times New Roman"/>
      <w:sz w:val="24"/>
      <w:szCs w:val="24"/>
      <w:lang w:val="pl-PL" w:eastAsia="pl-PL"/>
    </w:rPr>
  </w:style>
  <w:style w:type="character" w:customStyle="1" w:styleId="czarny11b1">
    <w:name w:val="czarny_11b1"/>
    <w:rsid w:val="000431C3"/>
    <w:rPr>
      <w:rFonts w:ascii="Verdana" w:hAnsi="Verdana" w:hint="default"/>
      <w:b/>
      <w:bCs/>
      <w:i w:val="0"/>
      <w:iCs w:val="0"/>
      <w:smallCaps w:val="0"/>
      <w:color w:val="000000"/>
      <w:sz w:val="17"/>
      <w:szCs w:val="17"/>
    </w:rPr>
  </w:style>
  <w:style w:type="character" w:customStyle="1" w:styleId="cszary101">
    <w:name w:val="c_szary_101"/>
    <w:rsid w:val="000431C3"/>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431C3"/>
    <w:pPr>
      <w:widowControl/>
      <w:autoSpaceDE/>
      <w:autoSpaceDN/>
    </w:pPr>
    <w:rPr>
      <w:sz w:val="24"/>
      <w:szCs w:val="24"/>
      <w:lang w:eastAsia="pl-PL"/>
    </w:rPr>
  </w:style>
  <w:style w:type="paragraph" w:customStyle="1" w:styleId="ZnakZnakZnak1ZnakZnakZnakZnak">
    <w:name w:val="Znak Znak Znak1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H4">
    <w:name w:val="H4"/>
    <w:basedOn w:val="Normalny"/>
    <w:next w:val="Normalny"/>
    <w:rsid w:val="000431C3"/>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0431C3"/>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0431C3"/>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0431C3"/>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St4-punkt">
    <w:name w:val="St4-punkt"/>
    <w:rsid w:val="000431C3"/>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0431C3"/>
    <w:pPr>
      <w:widowControl/>
      <w:autoSpaceDE/>
      <w:autoSpaceDN/>
    </w:pPr>
    <w:rPr>
      <w:sz w:val="24"/>
      <w:szCs w:val="24"/>
      <w:lang w:eastAsia="pl-PL"/>
    </w:rPr>
  </w:style>
  <w:style w:type="paragraph" w:customStyle="1" w:styleId="Style2">
    <w:name w:val="Style 2"/>
    <w:basedOn w:val="Normalny"/>
    <w:rsid w:val="000431C3"/>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431C3"/>
    <w:pPr>
      <w:widowControl/>
      <w:autoSpaceDE/>
      <w:autoSpaceDN/>
    </w:pPr>
    <w:rPr>
      <w:sz w:val="24"/>
      <w:szCs w:val="24"/>
      <w:lang w:eastAsia="pl-PL"/>
    </w:rPr>
  </w:style>
  <w:style w:type="paragraph" w:customStyle="1" w:styleId="DomylnaczcionkaakapituAkapitZnak">
    <w:name w:val="Domyślna czcionka akapitu Akapit Znak"/>
    <w:basedOn w:val="Normalny"/>
    <w:rsid w:val="000431C3"/>
    <w:pPr>
      <w:widowControl/>
      <w:autoSpaceDE/>
      <w:autoSpaceDN/>
    </w:pPr>
    <w:rPr>
      <w:sz w:val="24"/>
      <w:szCs w:val="24"/>
      <w:lang w:eastAsia="pl-PL"/>
    </w:rPr>
  </w:style>
  <w:style w:type="paragraph" w:customStyle="1" w:styleId="BodyText21">
    <w:name w:val="Body Text 21"/>
    <w:basedOn w:val="Normalny"/>
    <w:rsid w:val="000431C3"/>
    <w:pPr>
      <w:suppressAutoHyphens/>
      <w:autoSpaceDE/>
      <w:autoSpaceDN/>
      <w:spacing w:line="360" w:lineRule="auto"/>
      <w:jc w:val="center"/>
    </w:pPr>
    <w:rPr>
      <w:b/>
      <w:sz w:val="24"/>
      <w:szCs w:val="20"/>
      <w:lang w:eastAsia="ar-SA"/>
    </w:rPr>
  </w:style>
  <w:style w:type="paragraph" w:customStyle="1" w:styleId="StandardowyNormalny1">
    <w:name w:val="Standardowy.Normalny1"/>
    <w:rsid w:val="000431C3"/>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0431C3"/>
    <w:pPr>
      <w:adjustRightInd w:val="0"/>
      <w:jc w:val="both"/>
    </w:pPr>
    <w:rPr>
      <w:sz w:val="20"/>
      <w:szCs w:val="24"/>
    </w:rPr>
  </w:style>
  <w:style w:type="paragraph" w:customStyle="1" w:styleId="BodyTextIndent31">
    <w:name w:val="Body Text Indent 31"/>
    <w:basedOn w:val="Normalny"/>
    <w:rsid w:val="000431C3"/>
    <w:pPr>
      <w:widowControl/>
      <w:autoSpaceDE/>
      <w:autoSpaceDN/>
      <w:ind w:left="851"/>
    </w:pPr>
    <w:rPr>
      <w:rFonts w:eastAsia="Calibri"/>
      <w:sz w:val="24"/>
      <w:szCs w:val="24"/>
      <w:lang w:eastAsia="pl-PL"/>
    </w:rPr>
  </w:style>
  <w:style w:type="character" w:customStyle="1" w:styleId="FontStyle60">
    <w:name w:val="Font Style60"/>
    <w:rsid w:val="000431C3"/>
    <w:rPr>
      <w:rFonts w:ascii="Times New Roman" w:hAnsi="Times New Roman" w:cs="Times New Roman"/>
      <w:sz w:val="22"/>
      <w:szCs w:val="22"/>
    </w:rPr>
  </w:style>
  <w:style w:type="paragraph" w:customStyle="1" w:styleId="Tekstpodstawowy32">
    <w:name w:val="Tekst podstawowy 32"/>
    <w:basedOn w:val="Normalny"/>
    <w:rsid w:val="000431C3"/>
    <w:pPr>
      <w:widowControl/>
      <w:autoSpaceDE/>
      <w:autoSpaceDN/>
      <w:jc w:val="both"/>
    </w:pPr>
    <w:rPr>
      <w:sz w:val="24"/>
      <w:szCs w:val="20"/>
      <w:lang w:eastAsia="pl-PL"/>
    </w:rPr>
  </w:style>
  <w:style w:type="character" w:customStyle="1" w:styleId="A2">
    <w:name w:val="A2"/>
    <w:rsid w:val="000431C3"/>
    <w:rPr>
      <w:rFonts w:cs="Verdana"/>
      <w:color w:val="000000"/>
      <w:sz w:val="18"/>
      <w:szCs w:val="18"/>
    </w:rPr>
  </w:style>
  <w:style w:type="paragraph" w:styleId="Listanumerowana">
    <w:name w:val="List Number"/>
    <w:basedOn w:val="Normalny"/>
    <w:rsid w:val="000431C3"/>
    <w:pPr>
      <w:widowControl/>
      <w:numPr>
        <w:numId w:val="54"/>
      </w:numPr>
      <w:autoSpaceDE/>
      <w:autoSpaceDN/>
      <w:contextualSpacing/>
    </w:pPr>
    <w:rPr>
      <w:sz w:val="20"/>
      <w:szCs w:val="20"/>
      <w:lang w:eastAsia="pl-PL"/>
    </w:rPr>
  </w:style>
  <w:style w:type="paragraph" w:customStyle="1" w:styleId="ZnakZnak">
    <w:name w:val="Znak Znak"/>
    <w:basedOn w:val="Normalny"/>
    <w:rsid w:val="000431C3"/>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semiHidden/>
    <w:unhideWhenUsed/>
    <w:rsid w:val="000431C3"/>
    <w:rPr>
      <w:color w:val="605E5C"/>
      <w:shd w:val="clear" w:color="auto" w:fill="E1DFDD"/>
    </w:rPr>
  </w:style>
  <w:style w:type="character" w:customStyle="1" w:styleId="BodyTextIndent2Char1">
    <w:name w:val="Body Text Indent 2 Char1"/>
    <w:uiPriority w:val="99"/>
    <w:rsid w:val="000431C3"/>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0431C3"/>
  </w:style>
  <w:style w:type="table" w:customStyle="1" w:styleId="TableNormal1">
    <w:name w:val="Table Normal1"/>
    <w:uiPriority w:val="2"/>
    <w:semiHidden/>
    <w:unhideWhenUsed/>
    <w:qFormat/>
    <w:rsid w:val="000431C3"/>
    <w:rPr>
      <w:rFonts w:ascii="Calibri" w:eastAsia="Calibri" w:hAnsi="Calibri" w:cs="Times New Roman"/>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0431C3"/>
    <w:rPr>
      <w:rFonts w:ascii="Tahoma" w:eastAsia="Times New Roman" w:hAnsi="Tahoma" w:cs="Tahoma"/>
      <w:sz w:val="16"/>
      <w:szCs w:val="16"/>
    </w:rPr>
  </w:style>
  <w:style w:type="numbering" w:customStyle="1" w:styleId="WWNum74">
    <w:name w:val="WWNum74"/>
    <w:rsid w:val="000431C3"/>
  </w:style>
  <w:style w:type="character" w:customStyle="1" w:styleId="SBBULLETSChar">
    <w:name w:val="SB BULLETS Char"/>
    <w:link w:val="SBBULLETS"/>
    <w:qFormat/>
    <w:rsid w:val="000431C3"/>
    <w:rPr>
      <w:color w:val="595959"/>
      <w:szCs w:val="24"/>
      <w:lang w:eastAsia="ar-SA"/>
    </w:rPr>
  </w:style>
  <w:style w:type="paragraph" w:customStyle="1" w:styleId="SBText">
    <w:name w:val="SB Text"/>
    <w:autoRedefine/>
    <w:qFormat/>
    <w:rsid w:val="000431C3"/>
    <w:pPr>
      <w:widowControl/>
      <w:autoSpaceDE/>
      <w:autoSpaceDN/>
      <w:spacing w:before="120" w:after="120"/>
    </w:pPr>
    <w:rPr>
      <w:rFonts w:ascii="Calibri" w:eastAsia="Times New Roman" w:hAnsi="Calibri" w:cs="Times New Roman"/>
      <w:color w:val="595959"/>
      <w:sz w:val="24"/>
      <w:szCs w:val="24"/>
      <w:lang w:eastAsia="pl-PL"/>
    </w:rPr>
  </w:style>
  <w:style w:type="paragraph" w:customStyle="1" w:styleId="SBBULLETS">
    <w:name w:val="SB BULLETS"/>
    <w:link w:val="SBBULLETSChar"/>
    <w:autoRedefine/>
    <w:qFormat/>
    <w:rsid w:val="000431C3"/>
    <w:pPr>
      <w:widowControl/>
      <w:autoSpaceDE/>
      <w:autoSpaceDN/>
    </w:pPr>
    <w:rPr>
      <w:color w:val="595959"/>
      <w:szCs w:val="24"/>
      <w:lang w:eastAsia="ar-SA"/>
    </w:rPr>
  </w:style>
  <w:style w:type="numbering" w:customStyle="1" w:styleId="WWNum1812">
    <w:name w:val="WWNum1812"/>
    <w:basedOn w:val="Bezlisty"/>
    <w:rsid w:val="000431C3"/>
  </w:style>
  <w:style w:type="numbering" w:customStyle="1" w:styleId="WWNum2412">
    <w:name w:val="WWNum2412"/>
    <w:basedOn w:val="Bezlisty"/>
    <w:rsid w:val="000431C3"/>
  </w:style>
  <w:style w:type="numbering" w:customStyle="1" w:styleId="WWNum1912">
    <w:name w:val="WWNum1912"/>
    <w:basedOn w:val="Bezlisty"/>
    <w:rsid w:val="000431C3"/>
  </w:style>
  <w:style w:type="numbering" w:customStyle="1" w:styleId="WWNum1612">
    <w:name w:val="WWNum1612"/>
    <w:basedOn w:val="Bezlisty"/>
    <w:rsid w:val="000431C3"/>
  </w:style>
  <w:style w:type="numbering" w:customStyle="1" w:styleId="WWNum3812">
    <w:name w:val="WWNum3812"/>
    <w:basedOn w:val="Bezlisty"/>
    <w:rsid w:val="000431C3"/>
  </w:style>
  <w:style w:type="numbering" w:customStyle="1" w:styleId="WWNum2512">
    <w:name w:val="WWNum2512"/>
    <w:basedOn w:val="Bezlisty"/>
    <w:rsid w:val="000431C3"/>
  </w:style>
  <w:style w:type="numbering" w:customStyle="1" w:styleId="WWNum2012">
    <w:name w:val="WWNum2012"/>
    <w:basedOn w:val="Bezlisty"/>
    <w:rsid w:val="000431C3"/>
  </w:style>
  <w:style w:type="numbering" w:customStyle="1" w:styleId="Styl112">
    <w:name w:val="Styl112"/>
    <w:rsid w:val="000431C3"/>
  </w:style>
  <w:style w:type="numbering" w:customStyle="1" w:styleId="Styl212">
    <w:name w:val="Styl212"/>
    <w:rsid w:val="000431C3"/>
  </w:style>
  <w:style w:type="table" w:customStyle="1" w:styleId="Tabela-Siatka2">
    <w:name w:val="Tabela - Siatka2"/>
    <w:basedOn w:val="Standardowy"/>
    <w:next w:val="Tabela-Siatka"/>
    <w:uiPriority w:val="39"/>
    <w:rsid w:val="000431C3"/>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0431C3"/>
  </w:style>
  <w:style w:type="numbering" w:customStyle="1" w:styleId="Bezlisty4">
    <w:name w:val="Bez listy4"/>
    <w:next w:val="Bezlisty"/>
    <w:uiPriority w:val="99"/>
    <w:semiHidden/>
    <w:unhideWhenUsed/>
    <w:rsid w:val="000431C3"/>
  </w:style>
  <w:style w:type="numbering" w:customStyle="1" w:styleId="Bezlisty5">
    <w:name w:val="Bez listy5"/>
    <w:next w:val="Bezlisty"/>
    <w:uiPriority w:val="99"/>
    <w:semiHidden/>
    <w:unhideWhenUsed/>
    <w:rsid w:val="000431C3"/>
  </w:style>
  <w:style w:type="numbering" w:customStyle="1" w:styleId="Bezlisty11">
    <w:name w:val="Bez listy11"/>
    <w:next w:val="Bezlisty"/>
    <w:uiPriority w:val="99"/>
    <w:semiHidden/>
    <w:unhideWhenUsed/>
    <w:rsid w:val="000431C3"/>
  </w:style>
  <w:style w:type="numbering" w:customStyle="1" w:styleId="WWNum182">
    <w:name w:val="WWNum182"/>
    <w:basedOn w:val="Bezlisty"/>
    <w:rsid w:val="000431C3"/>
  </w:style>
  <w:style w:type="numbering" w:customStyle="1" w:styleId="WWNum242">
    <w:name w:val="WWNum242"/>
    <w:basedOn w:val="Bezlisty"/>
    <w:rsid w:val="000431C3"/>
  </w:style>
  <w:style w:type="numbering" w:customStyle="1" w:styleId="WWNum192">
    <w:name w:val="WWNum192"/>
    <w:basedOn w:val="Bezlisty"/>
    <w:rsid w:val="000431C3"/>
  </w:style>
  <w:style w:type="numbering" w:customStyle="1" w:styleId="WWNum162">
    <w:name w:val="WWNum162"/>
    <w:basedOn w:val="Bezlisty"/>
    <w:rsid w:val="000431C3"/>
  </w:style>
  <w:style w:type="numbering" w:customStyle="1" w:styleId="WWNum382">
    <w:name w:val="WWNum382"/>
    <w:basedOn w:val="Bezlisty"/>
    <w:rsid w:val="000431C3"/>
  </w:style>
  <w:style w:type="numbering" w:customStyle="1" w:styleId="WWNum252">
    <w:name w:val="WWNum252"/>
    <w:basedOn w:val="Bezlisty"/>
    <w:rsid w:val="000431C3"/>
  </w:style>
  <w:style w:type="numbering" w:customStyle="1" w:styleId="WWNum203">
    <w:name w:val="WWNum203"/>
    <w:basedOn w:val="Bezlisty"/>
    <w:rsid w:val="000431C3"/>
  </w:style>
  <w:style w:type="numbering" w:customStyle="1" w:styleId="Styl13">
    <w:name w:val="Styl13"/>
    <w:rsid w:val="000431C3"/>
  </w:style>
  <w:style w:type="numbering" w:customStyle="1" w:styleId="Styl22">
    <w:name w:val="Styl22"/>
    <w:rsid w:val="000431C3"/>
  </w:style>
  <w:style w:type="numbering" w:customStyle="1" w:styleId="WWNum21">
    <w:name w:val="WWNum21"/>
    <w:basedOn w:val="Bezlisty"/>
    <w:rsid w:val="000431C3"/>
  </w:style>
  <w:style w:type="numbering" w:customStyle="1" w:styleId="WWNum2013">
    <w:name w:val="WWNum2013"/>
    <w:basedOn w:val="Bezlisty"/>
    <w:rsid w:val="000431C3"/>
  </w:style>
  <w:style w:type="numbering" w:customStyle="1" w:styleId="Styl113">
    <w:name w:val="Styl113"/>
    <w:rsid w:val="000431C3"/>
  </w:style>
  <w:style w:type="numbering" w:customStyle="1" w:styleId="WWNum1813">
    <w:name w:val="WWNum1813"/>
    <w:basedOn w:val="Bezlisty"/>
    <w:rsid w:val="000431C3"/>
    <w:pPr>
      <w:numPr>
        <w:numId w:val="46"/>
      </w:numPr>
    </w:pPr>
  </w:style>
  <w:style w:type="numbering" w:customStyle="1" w:styleId="WWNum2413">
    <w:name w:val="WWNum2413"/>
    <w:basedOn w:val="Bezlisty"/>
    <w:rsid w:val="000431C3"/>
    <w:pPr>
      <w:numPr>
        <w:numId w:val="40"/>
      </w:numPr>
    </w:pPr>
  </w:style>
  <w:style w:type="numbering" w:customStyle="1" w:styleId="WWNum1913">
    <w:name w:val="WWNum1913"/>
    <w:basedOn w:val="Bezlisty"/>
    <w:rsid w:val="000431C3"/>
    <w:pPr>
      <w:numPr>
        <w:numId w:val="41"/>
      </w:numPr>
    </w:pPr>
  </w:style>
  <w:style w:type="numbering" w:customStyle="1" w:styleId="WWNum1613">
    <w:name w:val="WWNum1613"/>
    <w:basedOn w:val="Bezlisty"/>
    <w:rsid w:val="000431C3"/>
    <w:pPr>
      <w:numPr>
        <w:numId w:val="42"/>
      </w:numPr>
    </w:pPr>
  </w:style>
  <w:style w:type="numbering" w:customStyle="1" w:styleId="WWNum3813">
    <w:name w:val="WWNum3813"/>
    <w:basedOn w:val="Bezlisty"/>
    <w:rsid w:val="000431C3"/>
    <w:pPr>
      <w:numPr>
        <w:numId w:val="43"/>
      </w:numPr>
    </w:pPr>
  </w:style>
  <w:style w:type="numbering" w:customStyle="1" w:styleId="WWNum2513">
    <w:name w:val="WWNum2513"/>
    <w:basedOn w:val="Bezlisty"/>
    <w:rsid w:val="000431C3"/>
    <w:pPr>
      <w:numPr>
        <w:numId w:val="44"/>
      </w:numPr>
    </w:pPr>
  </w:style>
  <w:style w:type="numbering" w:customStyle="1" w:styleId="WWNum2021">
    <w:name w:val="WWNum2021"/>
    <w:basedOn w:val="Bezlisty"/>
    <w:rsid w:val="000431C3"/>
    <w:pPr>
      <w:numPr>
        <w:numId w:val="45"/>
      </w:numPr>
    </w:pPr>
  </w:style>
  <w:style w:type="numbering" w:customStyle="1" w:styleId="Styl121">
    <w:name w:val="Styl121"/>
    <w:rsid w:val="000431C3"/>
    <w:pPr>
      <w:numPr>
        <w:numId w:val="47"/>
      </w:numPr>
    </w:pPr>
  </w:style>
  <w:style w:type="numbering" w:customStyle="1" w:styleId="Styl213">
    <w:name w:val="Styl213"/>
    <w:rsid w:val="000431C3"/>
  </w:style>
  <w:style w:type="numbering" w:customStyle="1" w:styleId="Bezlisty111">
    <w:name w:val="Bez listy111"/>
    <w:next w:val="Bezlisty"/>
    <w:uiPriority w:val="99"/>
    <w:semiHidden/>
    <w:unhideWhenUsed/>
    <w:rsid w:val="000431C3"/>
  </w:style>
  <w:style w:type="numbering" w:customStyle="1" w:styleId="WWNum18111">
    <w:name w:val="WWNum18111"/>
    <w:basedOn w:val="Bezlisty"/>
    <w:rsid w:val="000431C3"/>
  </w:style>
  <w:style w:type="numbering" w:customStyle="1" w:styleId="WWNum24111">
    <w:name w:val="WWNum24111"/>
    <w:basedOn w:val="Bezlisty"/>
    <w:rsid w:val="000431C3"/>
  </w:style>
  <w:style w:type="numbering" w:customStyle="1" w:styleId="WWNum19111">
    <w:name w:val="WWNum19111"/>
    <w:basedOn w:val="Bezlisty"/>
    <w:rsid w:val="000431C3"/>
  </w:style>
  <w:style w:type="numbering" w:customStyle="1" w:styleId="WWNum16111">
    <w:name w:val="WWNum16111"/>
    <w:basedOn w:val="Bezlisty"/>
    <w:rsid w:val="000431C3"/>
  </w:style>
  <w:style w:type="numbering" w:customStyle="1" w:styleId="WWNum38111">
    <w:name w:val="WWNum38111"/>
    <w:basedOn w:val="Bezlisty"/>
    <w:rsid w:val="000431C3"/>
    <w:pPr>
      <w:numPr>
        <w:numId w:val="53"/>
      </w:numPr>
    </w:pPr>
  </w:style>
  <w:style w:type="numbering" w:customStyle="1" w:styleId="WWNum25111">
    <w:name w:val="WWNum25111"/>
    <w:basedOn w:val="Bezlisty"/>
    <w:rsid w:val="000431C3"/>
  </w:style>
  <w:style w:type="numbering" w:customStyle="1" w:styleId="WWNum20111">
    <w:name w:val="WWNum20111"/>
    <w:basedOn w:val="Bezlisty"/>
    <w:rsid w:val="000431C3"/>
  </w:style>
  <w:style w:type="numbering" w:customStyle="1" w:styleId="Styl1111">
    <w:name w:val="Styl1111"/>
    <w:rsid w:val="000431C3"/>
    <w:pPr>
      <w:numPr>
        <w:numId w:val="57"/>
      </w:numPr>
    </w:pPr>
  </w:style>
  <w:style w:type="numbering" w:customStyle="1" w:styleId="Styl2111">
    <w:name w:val="Styl2111"/>
    <w:rsid w:val="000431C3"/>
    <w:pPr>
      <w:numPr>
        <w:numId w:val="58"/>
      </w:numPr>
    </w:pPr>
  </w:style>
  <w:style w:type="numbering" w:customStyle="1" w:styleId="Bezlisty21">
    <w:name w:val="Bez listy21"/>
    <w:next w:val="Bezlisty"/>
    <w:uiPriority w:val="99"/>
    <w:semiHidden/>
    <w:unhideWhenUsed/>
    <w:rsid w:val="000431C3"/>
  </w:style>
  <w:style w:type="numbering" w:customStyle="1" w:styleId="WWNum741">
    <w:name w:val="WWNum741"/>
    <w:rsid w:val="000431C3"/>
    <w:pPr>
      <w:numPr>
        <w:numId w:val="55"/>
      </w:numPr>
    </w:pPr>
  </w:style>
  <w:style w:type="numbering" w:customStyle="1" w:styleId="WWNum18121">
    <w:name w:val="WWNum18121"/>
    <w:basedOn w:val="Bezlisty"/>
    <w:rsid w:val="000431C3"/>
    <w:pPr>
      <w:numPr>
        <w:numId w:val="50"/>
      </w:numPr>
    </w:pPr>
  </w:style>
  <w:style w:type="numbering" w:customStyle="1" w:styleId="WWNum24121">
    <w:name w:val="WWNum24121"/>
    <w:basedOn w:val="Bezlisty"/>
    <w:rsid w:val="000431C3"/>
    <w:pPr>
      <w:numPr>
        <w:numId w:val="48"/>
      </w:numPr>
    </w:pPr>
  </w:style>
  <w:style w:type="numbering" w:customStyle="1" w:styleId="WWNum19121">
    <w:name w:val="WWNum19121"/>
    <w:basedOn w:val="Bezlisty"/>
    <w:rsid w:val="000431C3"/>
  </w:style>
  <w:style w:type="numbering" w:customStyle="1" w:styleId="WWNum16121">
    <w:name w:val="WWNum16121"/>
    <w:basedOn w:val="Bezlisty"/>
    <w:rsid w:val="000431C3"/>
  </w:style>
  <w:style w:type="numbering" w:customStyle="1" w:styleId="WWNum38121">
    <w:name w:val="WWNum38121"/>
    <w:basedOn w:val="Bezlisty"/>
    <w:rsid w:val="000431C3"/>
  </w:style>
  <w:style w:type="numbering" w:customStyle="1" w:styleId="WWNum25121">
    <w:name w:val="WWNum25121"/>
    <w:basedOn w:val="Bezlisty"/>
    <w:rsid w:val="000431C3"/>
  </w:style>
  <w:style w:type="numbering" w:customStyle="1" w:styleId="WWNum20121">
    <w:name w:val="WWNum20121"/>
    <w:basedOn w:val="Bezlisty"/>
    <w:rsid w:val="000431C3"/>
    <w:pPr>
      <w:numPr>
        <w:numId w:val="49"/>
      </w:numPr>
    </w:pPr>
  </w:style>
  <w:style w:type="numbering" w:customStyle="1" w:styleId="Styl1121">
    <w:name w:val="Styl1121"/>
    <w:rsid w:val="000431C3"/>
    <w:pPr>
      <w:numPr>
        <w:numId w:val="51"/>
      </w:numPr>
    </w:pPr>
  </w:style>
  <w:style w:type="numbering" w:customStyle="1" w:styleId="Styl2121">
    <w:name w:val="Styl2121"/>
    <w:rsid w:val="000431C3"/>
    <w:pPr>
      <w:numPr>
        <w:numId w:val="52"/>
      </w:numPr>
    </w:pPr>
  </w:style>
  <w:style w:type="numbering" w:customStyle="1" w:styleId="Bezlisty31">
    <w:name w:val="Bez listy31"/>
    <w:next w:val="Bezlisty"/>
    <w:uiPriority w:val="99"/>
    <w:semiHidden/>
    <w:unhideWhenUsed/>
    <w:rsid w:val="000431C3"/>
  </w:style>
  <w:style w:type="numbering" w:customStyle="1" w:styleId="Bezlisty41">
    <w:name w:val="Bez listy41"/>
    <w:next w:val="Bezlisty"/>
    <w:uiPriority w:val="99"/>
    <w:semiHidden/>
    <w:unhideWhenUsed/>
    <w:rsid w:val="000431C3"/>
  </w:style>
  <w:style w:type="character" w:customStyle="1" w:styleId="MapadokumentuZnak3">
    <w:name w:val="Mapa dokumentu Znak3"/>
    <w:uiPriority w:val="99"/>
    <w:semiHidden/>
    <w:rsid w:val="000431C3"/>
    <w:rPr>
      <w:rFonts w:ascii="Segoe UI" w:hAnsi="Segoe UI" w:cs="Segoe UI"/>
      <w:sz w:val="16"/>
      <w:szCs w:val="16"/>
    </w:rPr>
  </w:style>
  <w:style w:type="paragraph" w:customStyle="1" w:styleId="Normalny1">
    <w:name w:val="Normalny1"/>
    <w:basedOn w:val="Normalny"/>
    <w:rsid w:val="006F1FDB"/>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6E5647"/>
  </w:style>
  <w:style w:type="table" w:customStyle="1" w:styleId="Tabela-Siatka3">
    <w:name w:val="Tabela - Siatka3"/>
    <w:basedOn w:val="Standardowy"/>
    <w:next w:val="Tabela-Siatka"/>
    <w:uiPriority w:val="39"/>
    <w:rsid w:val="006E5647"/>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6E5647"/>
  </w:style>
  <w:style w:type="numbering" w:customStyle="1" w:styleId="WWNum243">
    <w:name w:val="WWNum243"/>
    <w:basedOn w:val="Bezlisty"/>
    <w:rsid w:val="006E5647"/>
  </w:style>
  <w:style w:type="numbering" w:customStyle="1" w:styleId="WWNum193">
    <w:name w:val="WWNum193"/>
    <w:basedOn w:val="Bezlisty"/>
    <w:rsid w:val="006E5647"/>
  </w:style>
  <w:style w:type="numbering" w:customStyle="1" w:styleId="WWNum163">
    <w:name w:val="WWNum163"/>
    <w:basedOn w:val="Bezlisty"/>
    <w:rsid w:val="006E5647"/>
  </w:style>
  <w:style w:type="numbering" w:customStyle="1" w:styleId="WWNum383">
    <w:name w:val="WWNum383"/>
    <w:basedOn w:val="Bezlisty"/>
    <w:rsid w:val="006E5647"/>
  </w:style>
  <w:style w:type="numbering" w:customStyle="1" w:styleId="WWNum253">
    <w:name w:val="WWNum253"/>
    <w:basedOn w:val="Bezlisty"/>
    <w:rsid w:val="006E5647"/>
  </w:style>
  <w:style w:type="numbering" w:customStyle="1" w:styleId="WWNum204">
    <w:name w:val="WWNum204"/>
    <w:basedOn w:val="Bezlisty"/>
    <w:rsid w:val="006E5647"/>
  </w:style>
  <w:style w:type="numbering" w:customStyle="1" w:styleId="Styl14">
    <w:name w:val="Styl14"/>
    <w:rsid w:val="006E5647"/>
  </w:style>
  <w:style w:type="numbering" w:customStyle="1" w:styleId="Styl23">
    <w:name w:val="Styl23"/>
    <w:rsid w:val="006E5647"/>
  </w:style>
  <w:style w:type="numbering" w:customStyle="1" w:styleId="WWNum22">
    <w:name w:val="WWNum22"/>
    <w:basedOn w:val="Bezlisty"/>
    <w:rsid w:val="006E5647"/>
  </w:style>
  <w:style w:type="numbering" w:customStyle="1" w:styleId="WWNum2014">
    <w:name w:val="WWNum2014"/>
    <w:basedOn w:val="Bezlisty"/>
    <w:rsid w:val="006E5647"/>
  </w:style>
  <w:style w:type="numbering" w:customStyle="1" w:styleId="Styl114">
    <w:name w:val="Styl114"/>
    <w:rsid w:val="006E5647"/>
  </w:style>
  <w:style w:type="numbering" w:customStyle="1" w:styleId="WWNum1814">
    <w:name w:val="WWNum1814"/>
    <w:basedOn w:val="Bezlisty"/>
    <w:rsid w:val="006E5647"/>
  </w:style>
  <w:style w:type="numbering" w:customStyle="1" w:styleId="WWNum2414">
    <w:name w:val="WWNum2414"/>
    <w:basedOn w:val="Bezlisty"/>
    <w:rsid w:val="006E5647"/>
  </w:style>
  <w:style w:type="numbering" w:customStyle="1" w:styleId="WWNum1914">
    <w:name w:val="WWNum1914"/>
    <w:basedOn w:val="Bezlisty"/>
    <w:rsid w:val="006E5647"/>
  </w:style>
  <w:style w:type="numbering" w:customStyle="1" w:styleId="WWNum1614">
    <w:name w:val="WWNum1614"/>
    <w:basedOn w:val="Bezlisty"/>
    <w:rsid w:val="006E5647"/>
  </w:style>
  <w:style w:type="numbering" w:customStyle="1" w:styleId="WWNum3814">
    <w:name w:val="WWNum3814"/>
    <w:basedOn w:val="Bezlisty"/>
    <w:rsid w:val="006E5647"/>
  </w:style>
  <w:style w:type="numbering" w:customStyle="1" w:styleId="WWNum2514">
    <w:name w:val="WWNum2514"/>
    <w:basedOn w:val="Bezlisty"/>
    <w:rsid w:val="006E5647"/>
  </w:style>
  <w:style w:type="numbering" w:customStyle="1" w:styleId="WWNum2022">
    <w:name w:val="WWNum2022"/>
    <w:basedOn w:val="Bezlisty"/>
    <w:rsid w:val="006E5647"/>
  </w:style>
  <w:style w:type="numbering" w:customStyle="1" w:styleId="Styl122">
    <w:name w:val="Styl122"/>
    <w:rsid w:val="006E5647"/>
  </w:style>
  <w:style w:type="numbering" w:customStyle="1" w:styleId="Styl214">
    <w:name w:val="Styl214"/>
    <w:rsid w:val="006E5647"/>
  </w:style>
  <w:style w:type="numbering" w:customStyle="1" w:styleId="Bezlisty12">
    <w:name w:val="Bez listy12"/>
    <w:next w:val="Bezlisty"/>
    <w:uiPriority w:val="99"/>
    <w:semiHidden/>
    <w:unhideWhenUsed/>
    <w:rsid w:val="006E5647"/>
  </w:style>
  <w:style w:type="numbering" w:customStyle="1" w:styleId="WWNum18112">
    <w:name w:val="WWNum18112"/>
    <w:basedOn w:val="Bezlisty"/>
    <w:rsid w:val="006E5647"/>
  </w:style>
  <w:style w:type="numbering" w:customStyle="1" w:styleId="WWNum24112">
    <w:name w:val="WWNum24112"/>
    <w:basedOn w:val="Bezlisty"/>
    <w:rsid w:val="006E5647"/>
  </w:style>
  <w:style w:type="numbering" w:customStyle="1" w:styleId="WWNum19112">
    <w:name w:val="WWNum19112"/>
    <w:basedOn w:val="Bezlisty"/>
    <w:rsid w:val="006E5647"/>
  </w:style>
  <w:style w:type="numbering" w:customStyle="1" w:styleId="WWNum16112">
    <w:name w:val="WWNum16112"/>
    <w:basedOn w:val="Bezlisty"/>
    <w:rsid w:val="006E5647"/>
  </w:style>
  <w:style w:type="numbering" w:customStyle="1" w:styleId="WWNum38112">
    <w:name w:val="WWNum38112"/>
    <w:basedOn w:val="Bezlisty"/>
    <w:rsid w:val="006E5647"/>
  </w:style>
  <w:style w:type="numbering" w:customStyle="1" w:styleId="WWNum25112">
    <w:name w:val="WWNum25112"/>
    <w:basedOn w:val="Bezlisty"/>
    <w:rsid w:val="006E5647"/>
  </w:style>
  <w:style w:type="numbering" w:customStyle="1" w:styleId="WWNum20112">
    <w:name w:val="WWNum20112"/>
    <w:basedOn w:val="Bezlisty"/>
    <w:rsid w:val="006E5647"/>
  </w:style>
  <w:style w:type="numbering" w:customStyle="1" w:styleId="Styl1112">
    <w:name w:val="Styl1112"/>
    <w:rsid w:val="006E5647"/>
  </w:style>
  <w:style w:type="numbering" w:customStyle="1" w:styleId="Styl2112">
    <w:name w:val="Styl2112"/>
    <w:rsid w:val="006E5647"/>
  </w:style>
  <w:style w:type="numbering" w:customStyle="1" w:styleId="Bezlisty22">
    <w:name w:val="Bez listy22"/>
    <w:next w:val="Bezlisty"/>
    <w:uiPriority w:val="99"/>
    <w:semiHidden/>
    <w:unhideWhenUsed/>
    <w:rsid w:val="006E5647"/>
  </w:style>
  <w:style w:type="numbering" w:customStyle="1" w:styleId="WWNum742">
    <w:name w:val="WWNum742"/>
    <w:rsid w:val="006E5647"/>
  </w:style>
  <w:style w:type="numbering" w:customStyle="1" w:styleId="WWNum18122">
    <w:name w:val="WWNum18122"/>
    <w:basedOn w:val="Bezlisty"/>
    <w:rsid w:val="006E5647"/>
  </w:style>
  <w:style w:type="numbering" w:customStyle="1" w:styleId="WWNum24122">
    <w:name w:val="WWNum24122"/>
    <w:basedOn w:val="Bezlisty"/>
    <w:rsid w:val="006E5647"/>
  </w:style>
  <w:style w:type="numbering" w:customStyle="1" w:styleId="WWNum19122">
    <w:name w:val="WWNum19122"/>
    <w:basedOn w:val="Bezlisty"/>
    <w:rsid w:val="006E5647"/>
  </w:style>
  <w:style w:type="numbering" w:customStyle="1" w:styleId="WWNum16122">
    <w:name w:val="WWNum16122"/>
    <w:basedOn w:val="Bezlisty"/>
    <w:rsid w:val="006E5647"/>
  </w:style>
  <w:style w:type="numbering" w:customStyle="1" w:styleId="WWNum38122">
    <w:name w:val="WWNum38122"/>
    <w:basedOn w:val="Bezlisty"/>
    <w:rsid w:val="006E5647"/>
  </w:style>
  <w:style w:type="numbering" w:customStyle="1" w:styleId="WWNum25122">
    <w:name w:val="WWNum25122"/>
    <w:basedOn w:val="Bezlisty"/>
    <w:rsid w:val="006E5647"/>
  </w:style>
  <w:style w:type="numbering" w:customStyle="1" w:styleId="WWNum20122">
    <w:name w:val="WWNum20122"/>
    <w:basedOn w:val="Bezlisty"/>
    <w:rsid w:val="006E5647"/>
  </w:style>
  <w:style w:type="numbering" w:customStyle="1" w:styleId="Styl1122">
    <w:name w:val="Styl1122"/>
    <w:rsid w:val="006E5647"/>
  </w:style>
  <w:style w:type="numbering" w:customStyle="1" w:styleId="Styl2122">
    <w:name w:val="Styl2122"/>
    <w:rsid w:val="006E5647"/>
  </w:style>
  <w:style w:type="table" w:customStyle="1" w:styleId="Tabela-Siatka11">
    <w:name w:val="Tabela - Siatka11"/>
    <w:basedOn w:val="Standardowy"/>
    <w:next w:val="Tabela-Siatka"/>
    <w:uiPriority w:val="39"/>
    <w:rsid w:val="006E5647"/>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6E5647"/>
  </w:style>
  <w:style w:type="numbering" w:customStyle="1" w:styleId="Bezlisty42">
    <w:name w:val="Bez listy42"/>
    <w:next w:val="Bezlisty"/>
    <w:uiPriority w:val="99"/>
    <w:semiHidden/>
    <w:unhideWhenUsed/>
    <w:rsid w:val="006E5647"/>
  </w:style>
  <w:style w:type="numbering" w:customStyle="1" w:styleId="Bezlisty51">
    <w:name w:val="Bez listy51"/>
    <w:next w:val="Bezlisty"/>
    <w:uiPriority w:val="99"/>
    <w:semiHidden/>
    <w:unhideWhenUsed/>
    <w:rsid w:val="006E5647"/>
  </w:style>
  <w:style w:type="numbering" w:customStyle="1" w:styleId="Bezlisty112">
    <w:name w:val="Bez listy112"/>
    <w:next w:val="Bezlisty"/>
    <w:uiPriority w:val="99"/>
    <w:semiHidden/>
    <w:unhideWhenUsed/>
    <w:rsid w:val="006E5647"/>
  </w:style>
  <w:style w:type="numbering" w:customStyle="1" w:styleId="WWNum1821">
    <w:name w:val="WWNum1821"/>
    <w:basedOn w:val="Bezlisty"/>
    <w:rsid w:val="006E5647"/>
  </w:style>
  <w:style w:type="numbering" w:customStyle="1" w:styleId="WWNum2421">
    <w:name w:val="WWNum2421"/>
    <w:basedOn w:val="Bezlisty"/>
    <w:rsid w:val="006E5647"/>
  </w:style>
  <w:style w:type="numbering" w:customStyle="1" w:styleId="WWNum1921">
    <w:name w:val="WWNum1921"/>
    <w:basedOn w:val="Bezlisty"/>
    <w:rsid w:val="006E5647"/>
  </w:style>
  <w:style w:type="numbering" w:customStyle="1" w:styleId="WWNum1621">
    <w:name w:val="WWNum1621"/>
    <w:basedOn w:val="Bezlisty"/>
    <w:rsid w:val="006E5647"/>
  </w:style>
  <w:style w:type="numbering" w:customStyle="1" w:styleId="WWNum3821">
    <w:name w:val="WWNum3821"/>
    <w:basedOn w:val="Bezlisty"/>
    <w:rsid w:val="006E5647"/>
    <w:pPr>
      <w:numPr>
        <w:numId w:val="62"/>
      </w:numPr>
    </w:pPr>
  </w:style>
  <w:style w:type="numbering" w:customStyle="1" w:styleId="WWNum2521">
    <w:name w:val="WWNum2521"/>
    <w:basedOn w:val="Bezlisty"/>
    <w:rsid w:val="006E5647"/>
  </w:style>
  <w:style w:type="numbering" w:customStyle="1" w:styleId="WWNum2031">
    <w:name w:val="WWNum2031"/>
    <w:basedOn w:val="Bezlisty"/>
    <w:rsid w:val="006E5647"/>
  </w:style>
  <w:style w:type="numbering" w:customStyle="1" w:styleId="Styl131">
    <w:name w:val="Styl131"/>
    <w:rsid w:val="006E5647"/>
  </w:style>
  <w:style w:type="numbering" w:customStyle="1" w:styleId="Styl221">
    <w:name w:val="Styl221"/>
    <w:rsid w:val="006E5647"/>
  </w:style>
  <w:style w:type="numbering" w:customStyle="1" w:styleId="WWNum211">
    <w:name w:val="WWNum211"/>
    <w:basedOn w:val="Bezlisty"/>
    <w:rsid w:val="006E5647"/>
    <w:pPr>
      <w:numPr>
        <w:numId w:val="29"/>
      </w:numPr>
    </w:pPr>
  </w:style>
  <w:style w:type="paragraph" w:customStyle="1" w:styleId="2">
    <w:name w:val="2"/>
    <w:basedOn w:val="Normalny"/>
    <w:next w:val="Mapadokumentu"/>
    <w:uiPriority w:val="99"/>
    <w:unhideWhenUsed/>
    <w:rsid w:val="006E5647"/>
    <w:pPr>
      <w:widowControl/>
      <w:autoSpaceDE/>
      <w:autoSpaceDN/>
    </w:pPr>
    <w:rPr>
      <w:rFonts w:ascii="Tahoma" w:hAnsi="Tahoma" w:cs="Tahoma"/>
      <w:sz w:val="16"/>
      <w:szCs w:val="16"/>
    </w:rPr>
  </w:style>
  <w:style w:type="numbering" w:customStyle="1" w:styleId="WWNum20131">
    <w:name w:val="WWNum20131"/>
    <w:basedOn w:val="Bezlisty"/>
    <w:rsid w:val="006E5647"/>
  </w:style>
  <w:style w:type="numbering" w:customStyle="1" w:styleId="Styl1131">
    <w:name w:val="Styl1131"/>
    <w:rsid w:val="006E5647"/>
  </w:style>
  <w:style w:type="numbering" w:customStyle="1" w:styleId="WWNum18131">
    <w:name w:val="WWNum18131"/>
    <w:basedOn w:val="Bezlisty"/>
    <w:rsid w:val="006E5647"/>
  </w:style>
  <w:style w:type="numbering" w:customStyle="1" w:styleId="WWNum24131">
    <w:name w:val="WWNum24131"/>
    <w:basedOn w:val="Bezlisty"/>
    <w:rsid w:val="006E5647"/>
    <w:pPr>
      <w:numPr>
        <w:numId w:val="2"/>
      </w:numPr>
    </w:pPr>
  </w:style>
  <w:style w:type="numbering" w:customStyle="1" w:styleId="WWNum19131">
    <w:name w:val="WWNum19131"/>
    <w:basedOn w:val="Bezlisty"/>
    <w:rsid w:val="006E5647"/>
    <w:pPr>
      <w:numPr>
        <w:numId w:val="75"/>
      </w:numPr>
    </w:pPr>
  </w:style>
  <w:style w:type="numbering" w:customStyle="1" w:styleId="WWNum16131">
    <w:name w:val="WWNum16131"/>
    <w:basedOn w:val="Bezlisty"/>
    <w:rsid w:val="006E5647"/>
    <w:pPr>
      <w:numPr>
        <w:numId w:val="66"/>
      </w:numPr>
    </w:pPr>
  </w:style>
  <w:style w:type="numbering" w:customStyle="1" w:styleId="WWNum38131">
    <w:name w:val="WWNum38131"/>
    <w:basedOn w:val="Bezlisty"/>
    <w:rsid w:val="006E5647"/>
    <w:pPr>
      <w:numPr>
        <w:numId w:val="68"/>
      </w:numPr>
    </w:pPr>
  </w:style>
  <w:style w:type="numbering" w:customStyle="1" w:styleId="WWNum25131">
    <w:name w:val="WWNum25131"/>
    <w:basedOn w:val="Bezlisty"/>
    <w:rsid w:val="006E5647"/>
    <w:pPr>
      <w:numPr>
        <w:numId w:val="69"/>
      </w:numPr>
    </w:pPr>
  </w:style>
  <w:style w:type="numbering" w:customStyle="1" w:styleId="WWNum20211">
    <w:name w:val="WWNum20211"/>
    <w:basedOn w:val="Bezlisty"/>
    <w:rsid w:val="006E5647"/>
    <w:pPr>
      <w:numPr>
        <w:numId w:val="63"/>
      </w:numPr>
    </w:pPr>
  </w:style>
  <w:style w:type="numbering" w:customStyle="1" w:styleId="Styl1211">
    <w:name w:val="Styl1211"/>
    <w:rsid w:val="006E5647"/>
    <w:pPr>
      <w:numPr>
        <w:numId w:val="9"/>
      </w:numPr>
    </w:pPr>
  </w:style>
  <w:style w:type="numbering" w:customStyle="1" w:styleId="Styl2131">
    <w:name w:val="Styl2131"/>
    <w:rsid w:val="006E5647"/>
  </w:style>
  <w:style w:type="numbering" w:customStyle="1" w:styleId="Bezlisty1111">
    <w:name w:val="Bez listy1111"/>
    <w:next w:val="Bezlisty"/>
    <w:uiPriority w:val="99"/>
    <w:semiHidden/>
    <w:unhideWhenUsed/>
    <w:rsid w:val="006E5647"/>
  </w:style>
  <w:style w:type="numbering" w:customStyle="1" w:styleId="WWNum181111">
    <w:name w:val="WWNum181111"/>
    <w:basedOn w:val="Bezlisty"/>
    <w:rsid w:val="006E5647"/>
    <w:pPr>
      <w:numPr>
        <w:numId w:val="65"/>
      </w:numPr>
    </w:pPr>
  </w:style>
  <w:style w:type="numbering" w:customStyle="1" w:styleId="WWNum241111">
    <w:name w:val="WWNum241111"/>
    <w:basedOn w:val="Bezlisty"/>
    <w:rsid w:val="006E5647"/>
    <w:pPr>
      <w:numPr>
        <w:numId w:val="74"/>
      </w:numPr>
    </w:pPr>
  </w:style>
  <w:style w:type="numbering" w:customStyle="1" w:styleId="WWNum191111">
    <w:name w:val="WWNum191111"/>
    <w:basedOn w:val="Bezlisty"/>
    <w:rsid w:val="006E5647"/>
    <w:pPr>
      <w:numPr>
        <w:numId w:val="67"/>
      </w:numPr>
    </w:pPr>
  </w:style>
  <w:style w:type="numbering" w:customStyle="1" w:styleId="WWNum161111">
    <w:name w:val="WWNum161111"/>
    <w:basedOn w:val="Bezlisty"/>
    <w:rsid w:val="006E5647"/>
    <w:pPr>
      <w:numPr>
        <w:numId w:val="64"/>
      </w:numPr>
    </w:pPr>
  </w:style>
  <w:style w:type="numbering" w:customStyle="1" w:styleId="WWNum381111">
    <w:name w:val="WWNum381111"/>
    <w:basedOn w:val="Bezlisty"/>
    <w:rsid w:val="006E5647"/>
    <w:pPr>
      <w:numPr>
        <w:numId w:val="38"/>
      </w:numPr>
    </w:pPr>
  </w:style>
  <w:style w:type="numbering" w:customStyle="1" w:styleId="WWNum251111">
    <w:name w:val="WWNum251111"/>
    <w:basedOn w:val="Bezlisty"/>
    <w:rsid w:val="006E5647"/>
    <w:pPr>
      <w:numPr>
        <w:numId w:val="61"/>
      </w:numPr>
    </w:pPr>
  </w:style>
  <w:style w:type="numbering" w:customStyle="1" w:styleId="WWNum201111">
    <w:name w:val="WWNum201111"/>
    <w:basedOn w:val="Bezlisty"/>
    <w:rsid w:val="006E5647"/>
    <w:pPr>
      <w:numPr>
        <w:numId w:val="60"/>
      </w:numPr>
    </w:pPr>
  </w:style>
  <w:style w:type="numbering" w:customStyle="1" w:styleId="Styl11111">
    <w:name w:val="Styl11111"/>
    <w:rsid w:val="006E5647"/>
    <w:pPr>
      <w:numPr>
        <w:numId w:val="17"/>
      </w:numPr>
    </w:pPr>
  </w:style>
  <w:style w:type="numbering" w:customStyle="1" w:styleId="Styl21111">
    <w:name w:val="Styl21111"/>
    <w:rsid w:val="006E5647"/>
    <w:pPr>
      <w:numPr>
        <w:numId w:val="70"/>
      </w:numPr>
    </w:pPr>
  </w:style>
  <w:style w:type="numbering" w:customStyle="1" w:styleId="Bezlisty211">
    <w:name w:val="Bez listy211"/>
    <w:next w:val="Bezlisty"/>
    <w:uiPriority w:val="99"/>
    <w:semiHidden/>
    <w:unhideWhenUsed/>
    <w:rsid w:val="006E5647"/>
  </w:style>
  <w:style w:type="numbering" w:customStyle="1" w:styleId="WWNum7411">
    <w:name w:val="WWNum7411"/>
    <w:rsid w:val="006E5647"/>
    <w:pPr>
      <w:numPr>
        <w:numId w:val="39"/>
      </w:numPr>
    </w:pPr>
  </w:style>
  <w:style w:type="numbering" w:customStyle="1" w:styleId="WWNum181211">
    <w:name w:val="WWNum181211"/>
    <w:basedOn w:val="Bezlisty"/>
    <w:rsid w:val="006E5647"/>
    <w:pPr>
      <w:numPr>
        <w:numId w:val="25"/>
      </w:numPr>
    </w:pPr>
  </w:style>
  <w:style w:type="numbering" w:customStyle="1" w:styleId="WWNum241211">
    <w:name w:val="WWNum241211"/>
    <w:basedOn w:val="Bezlisty"/>
    <w:rsid w:val="006E5647"/>
    <w:pPr>
      <w:numPr>
        <w:numId w:val="73"/>
      </w:numPr>
    </w:pPr>
  </w:style>
  <w:style w:type="numbering" w:customStyle="1" w:styleId="WWNum191211">
    <w:name w:val="WWNum191211"/>
    <w:basedOn w:val="Bezlisty"/>
    <w:rsid w:val="006E5647"/>
    <w:pPr>
      <w:numPr>
        <w:numId w:val="20"/>
      </w:numPr>
    </w:pPr>
  </w:style>
  <w:style w:type="numbering" w:customStyle="1" w:styleId="WWNum161211">
    <w:name w:val="WWNum161211"/>
    <w:basedOn w:val="Bezlisty"/>
    <w:rsid w:val="006E5647"/>
    <w:pPr>
      <w:numPr>
        <w:numId w:val="21"/>
      </w:numPr>
    </w:pPr>
  </w:style>
  <w:style w:type="numbering" w:customStyle="1" w:styleId="WWNum381211">
    <w:name w:val="WWNum381211"/>
    <w:basedOn w:val="Bezlisty"/>
    <w:rsid w:val="006E5647"/>
    <w:pPr>
      <w:numPr>
        <w:numId w:val="22"/>
      </w:numPr>
    </w:pPr>
  </w:style>
  <w:style w:type="numbering" w:customStyle="1" w:styleId="WWNum251211">
    <w:name w:val="WWNum251211"/>
    <w:basedOn w:val="Bezlisty"/>
    <w:rsid w:val="006E5647"/>
    <w:pPr>
      <w:numPr>
        <w:numId w:val="23"/>
      </w:numPr>
    </w:pPr>
  </w:style>
  <w:style w:type="numbering" w:customStyle="1" w:styleId="WWNum201211">
    <w:name w:val="WWNum201211"/>
    <w:basedOn w:val="Bezlisty"/>
    <w:rsid w:val="006E5647"/>
    <w:pPr>
      <w:numPr>
        <w:numId w:val="24"/>
      </w:numPr>
    </w:pPr>
  </w:style>
  <w:style w:type="numbering" w:customStyle="1" w:styleId="Styl11211">
    <w:name w:val="Styl11211"/>
    <w:rsid w:val="006E5647"/>
    <w:pPr>
      <w:numPr>
        <w:numId w:val="26"/>
      </w:numPr>
    </w:pPr>
  </w:style>
  <w:style w:type="numbering" w:customStyle="1" w:styleId="Styl21211">
    <w:name w:val="Styl21211"/>
    <w:rsid w:val="006E5647"/>
    <w:pPr>
      <w:numPr>
        <w:numId w:val="27"/>
      </w:numPr>
    </w:pPr>
  </w:style>
  <w:style w:type="numbering" w:customStyle="1" w:styleId="Bezlisty311">
    <w:name w:val="Bez listy311"/>
    <w:next w:val="Bezlisty"/>
    <w:uiPriority w:val="99"/>
    <w:semiHidden/>
    <w:unhideWhenUsed/>
    <w:rsid w:val="006E5647"/>
  </w:style>
  <w:style w:type="numbering" w:customStyle="1" w:styleId="Bezlisty411">
    <w:name w:val="Bez listy411"/>
    <w:next w:val="Bezlisty"/>
    <w:uiPriority w:val="99"/>
    <w:semiHidden/>
    <w:unhideWhenUsed/>
    <w:rsid w:val="006E5647"/>
  </w:style>
  <w:style w:type="paragraph" w:customStyle="1" w:styleId="pf0">
    <w:name w:val="pf0"/>
    <w:basedOn w:val="Normalny"/>
    <w:rsid w:val="006E5647"/>
    <w:pPr>
      <w:widowControl/>
      <w:autoSpaceDE/>
      <w:autoSpaceDN/>
      <w:spacing w:before="100" w:beforeAutospacing="1" w:after="100" w:afterAutospacing="1"/>
    </w:pPr>
    <w:rPr>
      <w:sz w:val="24"/>
      <w:szCs w:val="24"/>
      <w:lang w:eastAsia="pl-PL"/>
    </w:rPr>
  </w:style>
  <w:style w:type="character" w:customStyle="1" w:styleId="cf01">
    <w:name w:val="cf01"/>
    <w:rsid w:val="006E5647"/>
    <w:rPr>
      <w:rFonts w:ascii="Segoe UI" w:hAnsi="Segoe UI" w:cs="Segoe UI" w:hint="default"/>
      <w:sz w:val="18"/>
      <w:szCs w:val="18"/>
    </w:rPr>
  </w:style>
  <w:style w:type="numbering" w:customStyle="1" w:styleId="WWNum184">
    <w:name w:val="WWNum184"/>
    <w:basedOn w:val="Bezlisty"/>
    <w:rsid w:val="007C3278"/>
    <w:pPr>
      <w:numPr>
        <w:numId w:val="7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99479">
      <w:bodyDiv w:val="1"/>
      <w:marLeft w:val="0"/>
      <w:marRight w:val="0"/>
      <w:marTop w:val="0"/>
      <w:marBottom w:val="0"/>
      <w:divBdr>
        <w:top w:val="none" w:sz="0" w:space="0" w:color="auto"/>
        <w:left w:val="none" w:sz="0" w:space="0" w:color="auto"/>
        <w:bottom w:val="none" w:sz="0" w:space="0" w:color="auto"/>
        <w:right w:val="none" w:sz="0" w:space="0" w:color="auto"/>
      </w:divBdr>
      <w:divsChild>
        <w:div w:id="1264537035">
          <w:marLeft w:val="360"/>
          <w:marRight w:val="0"/>
          <w:marTop w:val="0"/>
          <w:marBottom w:val="0"/>
          <w:divBdr>
            <w:top w:val="none" w:sz="0" w:space="0" w:color="auto"/>
            <w:left w:val="none" w:sz="0" w:space="0" w:color="auto"/>
            <w:bottom w:val="none" w:sz="0" w:space="0" w:color="auto"/>
            <w:right w:val="none" w:sz="0" w:space="0" w:color="auto"/>
          </w:divBdr>
          <w:divsChild>
            <w:div w:id="91820278">
              <w:marLeft w:val="0"/>
              <w:marRight w:val="0"/>
              <w:marTop w:val="0"/>
              <w:marBottom w:val="0"/>
              <w:divBdr>
                <w:top w:val="none" w:sz="0" w:space="0" w:color="auto"/>
                <w:left w:val="none" w:sz="0" w:space="0" w:color="auto"/>
                <w:bottom w:val="none" w:sz="0" w:space="0" w:color="auto"/>
                <w:right w:val="none" w:sz="0" w:space="0" w:color="auto"/>
              </w:divBdr>
            </w:div>
            <w:div w:id="1859482">
              <w:marLeft w:val="0"/>
              <w:marRight w:val="0"/>
              <w:marTop w:val="0"/>
              <w:marBottom w:val="0"/>
              <w:divBdr>
                <w:top w:val="none" w:sz="0" w:space="0" w:color="auto"/>
                <w:left w:val="none" w:sz="0" w:space="0" w:color="auto"/>
                <w:bottom w:val="none" w:sz="0" w:space="0" w:color="auto"/>
                <w:right w:val="none" w:sz="0" w:space="0" w:color="auto"/>
              </w:divBdr>
              <w:divsChild>
                <w:div w:id="909312567">
                  <w:marLeft w:val="0"/>
                  <w:marRight w:val="0"/>
                  <w:marTop w:val="0"/>
                  <w:marBottom w:val="0"/>
                  <w:divBdr>
                    <w:top w:val="none" w:sz="0" w:space="0" w:color="auto"/>
                    <w:left w:val="none" w:sz="0" w:space="0" w:color="auto"/>
                    <w:bottom w:val="none" w:sz="0" w:space="0" w:color="auto"/>
                    <w:right w:val="none" w:sz="0" w:space="0" w:color="auto"/>
                  </w:divBdr>
                </w:div>
              </w:divsChild>
            </w:div>
            <w:div w:id="1040284794">
              <w:marLeft w:val="0"/>
              <w:marRight w:val="0"/>
              <w:marTop w:val="0"/>
              <w:marBottom w:val="0"/>
              <w:divBdr>
                <w:top w:val="none" w:sz="0" w:space="0" w:color="auto"/>
                <w:left w:val="none" w:sz="0" w:space="0" w:color="auto"/>
                <w:bottom w:val="none" w:sz="0" w:space="0" w:color="auto"/>
                <w:right w:val="none" w:sz="0" w:space="0" w:color="auto"/>
              </w:divBdr>
              <w:divsChild>
                <w:div w:id="682560057">
                  <w:marLeft w:val="0"/>
                  <w:marRight w:val="0"/>
                  <w:marTop w:val="0"/>
                  <w:marBottom w:val="0"/>
                  <w:divBdr>
                    <w:top w:val="none" w:sz="0" w:space="0" w:color="auto"/>
                    <w:left w:val="none" w:sz="0" w:space="0" w:color="auto"/>
                    <w:bottom w:val="none" w:sz="0" w:space="0" w:color="auto"/>
                    <w:right w:val="none" w:sz="0" w:space="0" w:color="auto"/>
                  </w:divBdr>
                </w:div>
              </w:divsChild>
            </w:div>
            <w:div w:id="399794281">
              <w:marLeft w:val="0"/>
              <w:marRight w:val="0"/>
              <w:marTop w:val="0"/>
              <w:marBottom w:val="0"/>
              <w:divBdr>
                <w:top w:val="none" w:sz="0" w:space="0" w:color="auto"/>
                <w:left w:val="none" w:sz="0" w:space="0" w:color="auto"/>
                <w:bottom w:val="none" w:sz="0" w:space="0" w:color="auto"/>
                <w:right w:val="none" w:sz="0" w:space="0" w:color="auto"/>
              </w:divBdr>
              <w:divsChild>
                <w:div w:id="18915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47041">
          <w:marLeft w:val="360"/>
          <w:marRight w:val="0"/>
          <w:marTop w:val="0"/>
          <w:marBottom w:val="0"/>
          <w:divBdr>
            <w:top w:val="none" w:sz="0" w:space="0" w:color="auto"/>
            <w:left w:val="none" w:sz="0" w:space="0" w:color="auto"/>
            <w:bottom w:val="none" w:sz="0" w:space="0" w:color="auto"/>
            <w:right w:val="none" w:sz="0" w:space="0" w:color="auto"/>
          </w:divBdr>
          <w:divsChild>
            <w:div w:id="149250532">
              <w:marLeft w:val="0"/>
              <w:marRight w:val="0"/>
              <w:marTop w:val="0"/>
              <w:marBottom w:val="0"/>
              <w:divBdr>
                <w:top w:val="none" w:sz="0" w:space="0" w:color="auto"/>
                <w:left w:val="none" w:sz="0" w:space="0" w:color="auto"/>
                <w:bottom w:val="none" w:sz="0" w:space="0" w:color="auto"/>
                <w:right w:val="none" w:sz="0" w:space="0" w:color="auto"/>
              </w:divBdr>
            </w:div>
          </w:divsChild>
        </w:div>
        <w:div w:id="1269511786">
          <w:marLeft w:val="360"/>
          <w:marRight w:val="0"/>
          <w:marTop w:val="0"/>
          <w:marBottom w:val="0"/>
          <w:divBdr>
            <w:top w:val="none" w:sz="0" w:space="0" w:color="auto"/>
            <w:left w:val="none" w:sz="0" w:space="0" w:color="auto"/>
            <w:bottom w:val="none" w:sz="0" w:space="0" w:color="auto"/>
            <w:right w:val="none" w:sz="0" w:space="0" w:color="auto"/>
          </w:divBdr>
          <w:divsChild>
            <w:div w:id="14265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098388">
      <w:bodyDiv w:val="1"/>
      <w:marLeft w:val="0"/>
      <w:marRight w:val="0"/>
      <w:marTop w:val="0"/>
      <w:marBottom w:val="0"/>
      <w:divBdr>
        <w:top w:val="none" w:sz="0" w:space="0" w:color="auto"/>
        <w:left w:val="none" w:sz="0" w:space="0" w:color="auto"/>
        <w:bottom w:val="none" w:sz="0" w:space="0" w:color="auto"/>
        <w:right w:val="none" w:sz="0" w:space="0" w:color="auto"/>
      </w:divBdr>
    </w:div>
    <w:div w:id="536159010">
      <w:bodyDiv w:val="1"/>
      <w:marLeft w:val="0"/>
      <w:marRight w:val="0"/>
      <w:marTop w:val="0"/>
      <w:marBottom w:val="0"/>
      <w:divBdr>
        <w:top w:val="none" w:sz="0" w:space="0" w:color="auto"/>
        <w:left w:val="none" w:sz="0" w:space="0" w:color="auto"/>
        <w:bottom w:val="none" w:sz="0" w:space="0" w:color="auto"/>
        <w:right w:val="none" w:sz="0" w:space="0" w:color="auto"/>
      </w:divBdr>
    </w:div>
    <w:div w:id="1075126101">
      <w:bodyDiv w:val="1"/>
      <w:marLeft w:val="0"/>
      <w:marRight w:val="0"/>
      <w:marTop w:val="0"/>
      <w:marBottom w:val="0"/>
      <w:divBdr>
        <w:top w:val="none" w:sz="0" w:space="0" w:color="auto"/>
        <w:left w:val="none" w:sz="0" w:space="0" w:color="auto"/>
        <w:bottom w:val="none" w:sz="0" w:space="0" w:color="auto"/>
        <w:right w:val="none" w:sz="0" w:space="0" w:color="auto"/>
      </w:divBdr>
      <w:divsChild>
        <w:div w:id="1747726121">
          <w:marLeft w:val="360"/>
          <w:marRight w:val="0"/>
          <w:marTop w:val="0"/>
          <w:marBottom w:val="0"/>
          <w:divBdr>
            <w:top w:val="none" w:sz="0" w:space="0" w:color="auto"/>
            <w:left w:val="none" w:sz="0" w:space="0" w:color="auto"/>
            <w:bottom w:val="none" w:sz="0" w:space="0" w:color="auto"/>
            <w:right w:val="none" w:sz="0" w:space="0" w:color="auto"/>
          </w:divBdr>
          <w:divsChild>
            <w:div w:id="507986006">
              <w:marLeft w:val="0"/>
              <w:marRight w:val="0"/>
              <w:marTop w:val="0"/>
              <w:marBottom w:val="0"/>
              <w:divBdr>
                <w:top w:val="none" w:sz="0" w:space="0" w:color="auto"/>
                <w:left w:val="none" w:sz="0" w:space="0" w:color="auto"/>
                <w:bottom w:val="none" w:sz="0" w:space="0" w:color="auto"/>
                <w:right w:val="none" w:sz="0" w:space="0" w:color="auto"/>
              </w:divBdr>
            </w:div>
            <w:div w:id="1707221129">
              <w:marLeft w:val="0"/>
              <w:marRight w:val="0"/>
              <w:marTop w:val="0"/>
              <w:marBottom w:val="0"/>
              <w:divBdr>
                <w:top w:val="none" w:sz="0" w:space="0" w:color="auto"/>
                <w:left w:val="none" w:sz="0" w:space="0" w:color="auto"/>
                <w:bottom w:val="none" w:sz="0" w:space="0" w:color="auto"/>
                <w:right w:val="none" w:sz="0" w:space="0" w:color="auto"/>
              </w:divBdr>
              <w:divsChild>
                <w:div w:id="982199245">
                  <w:marLeft w:val="0"/>
                  <w:marRight w:val="0"/>
                  <w:marTop w:val="0"/>
                  <w:marBottom w:val="0"/>
                  <w:divBdr>
                    <w:top w:val="none" w:sz="0" w:space="0" w:color="auto"/>
                    <w:left w:val="none" w:sz="0" w:space="0" w:color="auto"/>
                    <w:bottom w:val="none" w:sz="0" w:space="0" w:color="auto"/>
                    <w:right w:val="none" w:sz="0" w:space="0" w:color="auto"/>
                  </w:divBdr>
                </w:div>
              </w:divsChild>
            </w:div>
            <w:div w:id="925841717">
              <w:marLeft w:val="0"/>
              <w:marRight w:val="0"/>
              <w:marTop w:val="0"/>
              <w:marBottom w:val="0"/>
              <w:divBdr>
                <w:top w:val="none" w:sz="0" w:space="0" w:color="auto"/>
                <w:left w:val="none" w:sz="0" w:space="0" w:color="auto"/>
                <w:bottom w:val="none" w:sz="0" w:space="0" w:color="auto"/>
                <w:right w:val="none" w:sz="0" w:space="0" w:color="auto"/>
              </w:divBdr>
              <w:divsChild>
                <w:div w:id="1086151738">
                  <w:marLeft w:val="0"/>
                  <w:marRight w:val="0"/>
                  <w:marTop w:val="0"/>
                  <w:marBottom w:val="0"/>
                  <w:divBdr>
                    <w:top w:val="none" w:sz="0" w:space="0" w:color="auto"/>
                    <w:left w:val="none" w:sz="0" w:space="0" w:color="auto"/>
                    <w:bottom w:val="none" w:sz="0" w:space="0" w:color="auto"/>
                    <w:right w:val="none" w:sz="0" w:space="0" w:color="auto"/>
                  </w:divBdr>
                </w:div>
              </w:divsChild>
            </w:div>
            <w:div w:id="273758128">
              <w:marLeft w:val="0"/>
              <w:marRight w:val="0"/>
              <w:marTop w:val="0"/>
              <w:marBottom w:val="0"/>
              <w:divBdr>
                <w:top w:val="none" w:sz="0" w:space="0" w:color="auto"/>
                <w:left w:val="none" w:sz="0" w:space="0" w:color="auto"/>
                <w:bottom w:val="none" w:sz="0" w:space="0" w:color="auto"/>
                <w:right w:val="none" w:sz="0" w:space="0" w:color="auto"/>
              </w:divBdr>
              <w:divsChild>
                <w:div w:id="11073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97120">
          <w:marLeft w:val="360"/>
          <w:marRight w:val="0"/>
          <w:marTop w:val="0"/>
          <w:marBottom w:val="0"/>
          <w:divBdr>
            <w:top w:val="none" w:sz="0" w:space="0" w:color="auto"/>
            <w:left w:val="none" w:sz="0" w:space="0" w:color="auto"/>
            <w:bottom w:val="none" w:sz="0" w:space="0" w:color="auto"/>
            <w:right w:val="none" w:sz="0" w:space="0" w:color="auto"/>
          </w:divBdr>
          <w:divsChild>
            <w:div w:id="1142650529">
              <w:marLeft w:val="0"/>
              <w:marRight w:val="0"/>
              <w:marTop w:val="0"/>
              <w:marBottom w:val="0"/>
              <w:divBdr>
                <w:top w:val="none" w:sz="0" w:space="0" w:color="auto"/>
                <w:left w:val="none" w:sz="0" w:space="0" w:color="auto"/>
                <w:bottom w:val="none" w:sz="0" w:space="0" w:color="auto"/>
                <w:right w:val="none" w:sz="0" w:space="0" w:color="auto"/>
              </w:divBdr>
            </w:div>
          </w:divsChild>
        </w:div>
        <w:div w:id="1358003310">
          <w:marLeft w:val="360"/>
          <w:marRight w:val="0"/>
          <w:marTop w:val="0"/>
          <w:marBottom w:val="0"/>
          <w:divBdr>
            <w:top w:val="none" w:sz="0" w:space="0" w:color="auto"/>
            <w:left w:val="none" w:sz="0" w:space="0" w:color="auto"/>
            <w:bottom w:val="none" w:sz="0" w:space="0" w:color="auto"/>
            <w:right w:val="none" w:sz="0" w:space="0" w:color="auto"/>
          </w:divBdr>
          <w:divsChild>
            <w:div w:id="1623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81043">
      <w:bodyDiv w:val="1"/>
      <w:marLeft w:val="0"/>
      <w:marRight w:val="0"/>
      <w:marTop w:val="0"/>
      <w:marBottom w:val="0"/>
      <w:divBdr>
        <w:top w:val="none" w:sz="0" w:space="0" w:color="auto"/>
        <w:left w:val="none" w:sz="0" w:space="0" w:color="auto"/>
        <w:bottom w:val="none" w:sz="0" w:space="0" w:color="auto"/>
        <w:right w:val="none" w:sz="0" w:space="0" w:color="auto"/>
      </w:divBdr>
    </w:div>
    <w:div w:id="1882087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388A5-8FDE-431E-A8F6-F8E6C241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1563</Words>
  <Characters>9379</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10921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19</cp:revision>
  <cp:lastPrinted>2021-09-09T06:19:00Z</cp:lastPrinted>
  <dcterms:created xsi:type="dcterms:W3CDTF">2021-09-15T07:38:00Z</dcterms:created>
  <dcterms:modified xsi:type="dcterms:W3CDTF">2021-09-15T08:32:00Z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