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43247D2B" w:rsidR="00F7208E" w:rsidRPr="00991F16" w:rsidRDefault="00AB2600">
      <w:pPr>
        <w:spacing w:before="91"/>
        <w:ind w:right="116"/>
        <w:jc w:val="right"/>
        <w:rPr>
          <w:rFonts w:asciiTheme="minorHAnsi" w:hAnsiTheme="minorHAnsi" w:cstheme="minorHAnsi"/>
          <w:b/>
          <w:i/>
        </w:rPr>
      </w:pPr>
      <w:r>
        <w:rPr>
          <w:rFonts w:asciiTheme="minorHAnsi" w:hAnsiTheme="minorHAnsi" w:cstheme="minorHAnsi"/>
          <w:b/>
          <w:i/>
        </w:rPr>
        <w:t>Z</w:t>
      </w:r>
      <w:r w:rsidR="008C7CF7" w:rsidRPr="00991F16">
        <w:rPr>
          <w:rFonts w:asciiTheme="minorHAnsi" w:hAnsiTheme="minorHAnsi" w:cstheme="minorHAnsi"/>
          <w:b/>
          <w:i/>
        </w:rPr>
        <w:t>ałącznik Nr 1 do SWZ</w:t>
      </w:r>
    </w:p>
    <w:p w14:paraId="6BA3EB84" w14:textId="77777777" w:rsidR="00F7208E" w:rsidRPr="00991F16" w:rsidRDefault="00F7208E">
      <w:pPr>
        <w:pStyle w:val="Tekstpodstawowy"/>
        <w:spacing w:before="8"/>
        <w:rPr>
          <w:rFonts w:asciiTheme="minorHAnsi" w:hAnsiTheme="minorHAnsi" w:cstheme="minorHAnsi"/>
          <w:b/>
          <w:i/>
        </w:rPr>
      </w:pP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3BDE0DAB" w:rsidR="00E449CC" w:rsidRDefault="00E449CC" w:rsidP="00897B5B">
      <w:pPr>
        <w:ind w:right="-427"/>
        <w:jc w:val="both"/>
        <w:rPr>
          <w:rFonts w:ascii="Calibri" w:hAnsi="Calibri" w:cs="Calibri"/>
        </w:rPr>
      </w:pPr>
      <w:r w:rsidRPr="00BC3BD6">
        <w:rPr>
          <w:rFonts w:ascii="Calibri" w:hAnsi="Calibri" w:cs="Calibri"/>
        </w:rPr>
        <w:t>w odpowiedzi na publiczne ogłoszenie o zamówieniu nr WA</w:t>
      </w:r>
      <w:r w:rsidR="007713DA">
        <w:rPr>
          <w:rFonts w:ascii="Calibri" w:hAnsi="Calibri" w:cs="Calibri"/>
        </w:rPr>
        <w:t>.</w:t>
      </w:r>
      <w:r w:rsidRPr="00BC3BD6">
        <w:rPr>
          <w:rFonts w:ascii="Calibri" w:hAnsi="Calibri" w:cs="Calibri"/>
        </w:rPr>
        <w:t>263.</w:t>
      </w:r>
      <w:r w:rsidR="00D8675F">
        <w:rPr>
          <w:rFonts w:ascii="Calibri" w:hAnsi="Calibri" w:cs="Calibri"/>
        </w:rPr>
        <w:t>40</w:t>
      </w:r>
      <w:r w:rsidR="00AB2600">
        <w:rPr>
          <w:rFonts w:ascii="Calibri" w:hAnsi="Calibri" w:cs="Calibri"/>
        </w:rPr>
        <w:t>.</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 xml:space="preserve">na </w:t>
      </w:r>
      <w:bookmarkStart w:id="1" w:name="_Hlk81984817"/>
      <w:r w:rsidR="00D8675F" w:rsidRPr="00D8675F">
        <w:rPr>
          <w:rFonts w:ascii="Calibri" w:hAnsi="Calibri" w:cs="Calibri"/>
          <w:bCs/>
          <w:iCs/>
        </w:rPr>
        <w:t>projektowanie i druk kalendarzy</w:t>
      </w:r>
      <w:r w:rsidR="00897B5B">
        <w:rPr>
          <w:rFonts w:ascii="Calibri" w:hAnsi="Calibri" w:cs="Calibri"/>
        </w:rPr>
        <w:t>,</w:t>
      </w:r>
      <w:bookmarkEnd w:id="1"/>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bookmarkEnd w:id="0"/>
    <w:p w14:paraId="222274C6" w14:textId="77777777" w:rsidR="008B4F61" w:rsidRPr="00C771DA" w:rsidRDefault="008B4F61" w:rsidP="00444BDC">
      <w:pPr>
        <w:pStyle w:val="Tekstpodstawowy"/>
        <w:widowControl/>
        <w:numPr>
          <w:ilvl w:val="0"/>
          <w:numId w:val="81"/>
        </w:numPr>
        <w:autoSpaceDE/>
        <w:autoSpaceDN/>
        <w:ind w:left="425" w:hanging="425"/>
        <w:jc w:val="both"/>
        <w:rPr>
          <w:rFonts w:asciiTheme="minorHAnsi" w:hAnsiTheme="minorHAnsi"/>
          <w:b/>
        </w:rPr>
      </w:pPr>
      <w:r w:rsidRPr="00C771DA">
        <w:rPr>
          <w:rFonts w:asciiTheme="minorHAnsi" w:hAnsiTheme="minorHAnsi"/>
          <w:b/>
        </w:rPr>
        <w:t>Kryterium cena brutto zamówienia:</w:t>
      </w:r>
    </w:p>
    <w:tbl>
      <w:tblPr>
        <w:tblW w:w="1087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418"/>
        <w:gridCol w:w="1559"/>
        <w:gridCol w:w="709"/>
        <w:gridCol w:w="2504"/>
        <w:gridCol w:w="2133"/>
      </w:tblGrid>
      <w:tr w:rsidR="00444BDC" w:rsidRPr="00444BDC" w14:paraId="638A19D3" w14:textId="7E2DF55D" w:rsidTr="00444BDC">
        <w:trPr>
          <w:trHeight w:val="560"/>
        </w:trPr>
        <w:tc>
          <w:tcPr>
            <w:tcW w:w="567" w:type="dxa"/>
            <w:tcBorders>
              <w:top w:val="single" w:sz="4" w:space="0" w:color="auto"/>
              <w:left w:val="single" w:sz="4" w:space="0" w:color="auto"/>
              <w:bottom w:val="single" w:sz="4" w:space="0" w:color="auto"/>
              <w:right w:val="single" w:sz="4" w:space="0" w:color="auto"/>
            </w:tcBorders>
            <w:hideMark/>
          </w:tcPr>
          <w:p w14:paraId="4C444BBE"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Lp.</w:t>
            </w:r>
          </w:p>
        </w:tc>
        <w:tc>
          <w:tcPr>
            <w:tcW w:w="1985" w:type="dxa"/>
            <w:tcBorders>
              <w:top w:val="single" w:sz="4" w:space="0" w:color="auto"/>
              <w:left w:val="single" w:sz="4" w:space="0" w:color="auto"/>
              <w:bottom w:val="single" w:sz="4" w:space="0" w:color="auto"/>
              <w:right w:val="single" w:sz="4" w:space="0" w:color="auto"/>
            </w:tcBorders>
            <w:hideMark/>
          </w:tcPr>
          <w:p w14:paraId="731A8D97"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Produkt</w:t>
            </w:r>
          </w:p>
        </w:tc>
        <w:tc>
          <w:tcPr>
            <w:tcW w:w="1418" w:type="dxa"/>
            <w:tcBorders>
              <w:top w:val="single" w:sz="4" w:space="0" w:color="auto"/>
              <w:left w:val="single" w:sz="4" w:space="0" w:color="auto"/>
              <w:bottom w:val="single" w:sz="4" w:space="0" w:color="auto"/>
              <w:right w:val="single" w:sz="4" w:space="0" w:color="auto"/>
            </w:tcBorders>
            <w:hideMark/>
          </w:tcPr>
          <w:p w14:paraId="5CB6C454"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Cena</w:t>
            </w:r>
          </w:p>
          <w:p w14:paraId="6A96A8B3" w14:textId="0C4D1A0B" w:rsidR="00444BDC" w:rsidRPr="00444BDC" w:rsidRDefault="00444BDC" w:rsidP="00444BDC">
            <w:pPr>
              <w:widowControl/>
              <w:autoSpaceDE/>
              <w:autoSpaceDN/>
              <w:spacing w:line="276" w:lineRule="auto"/>
              <w:jc w:val="both"/>
              <w:rPr>
                <w:rFonts w:ascii="Calibri" w:hAnsi="Calibri"/>
                <w:b/>
                <w:lang w:eastAsia="pl-PL"/>
              </w:rPr>
            </w:pPr>
            <w:r>
              <w:rPr>
                <w:rFonts w:ascii="Calibri" w:hAnsi="Calibri"/>
                <w:b/>
                <w:lang w:eastAsia="pl-PL"/>
              </w:rPr>
              <w:t>j</w:t>
            </w:r>
            <w:r w:rsidRPr="00444BDC">
              <w:rPr>
                <w:rFonts w:ascii="Calibri" w:hAnsi="Calibri"/>
                <w:b/>
                <w:lang w:eastAsia="pl-PL"/>
              </w:rPr>
              <w:t>ednostkowa</w:t>
            </w:r>
            <w:r>
              <w:rPr>
                <w:rFonts w:ascii="Calibri" w:hAnsi="Calibri"/>
                <w:b/>
                <w:lang w:eastAsia="pl-PL"/>
              </w:rPr>
              <w:t xml:space="preserve"> netto</w:t>
            </w:r>
          </w:p>
        </w:tc>
        <w:tc>
          <w:tcPr>
            <w:tcW w:w="1559" w:type="dxa"/>
            <w:tcBorders>
              <w:top w:val="single" w:sz="4" w:space="0" w:color="auto"/>
              <w:left w:val="single" w:sz="4" w:space="0" w:color="auto"/>
              <w:bottom w:val="single" w:sz="4" w:space="0" w:color="auto"/>
              <w:right w:val="single" w:sz="4" w:space="0" w:color="auto"/>
            </w:tcBorders>
          </w:tcPr>
          <w:p w14:paraId="49045753" w14:textId="7D12DBCB" w:rsidR="00444BDC" w:rsidRPr="00444BDC" w:rsidRDefault="00444BDC" w:rsidP="00444BDC">
            <w:pPr>
              <w:widowControl/>
              <w:autoSpaceDE/>
              <w:autoSpaceDN/>
              <w:spacing w:line="276" w:lineRule="auto"/>
              <w:jc w:val="both"/>
              <w:rPr>
                <w:rFonts w:ascii="Calibri" w:hAnsi="Calibri"/>
                <w:b/>
                <w:lang w:eastAsia="pl-PL"/>
              </w:rPr>
            </w:pPr>
            <w:r>
              <w:rPr>
                <w:rFonts w:ascii="Calibri" w:hAnsi="Calibri"/>
                <w:b/>
                <w:lang w:eastAsia="pl-PL"/>
              </w:rPr>
              <w:t>Cena jednostkowa brutto</w:t>
            </w:r>
          </w:p>
        </w:tc>
        <w:tc>
          <w:tcPr>
            <w:tcW w:w="709" w:type="dxa"/>
            <w:tcBorders>
              <w:top w:val="single" w:sz="4" w:space="0" w:color="auto"/>
              <w:left w:val="single" w:sz="4" w:space="0" w:color="auto"/>
              <w:bottom w:val="single" w:sz="4" w:space="0" w:color="auto"/>
              <w:right w:val="single" w:sz="4" w:space="0" w:color="auto"/>
            </w:tcBorders>
            <w:hideMark/>
          </w:tcPr>
          <w:p w14:paraId="30D2C13B" w14:textId="0B1F40C4"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Ilość</w:t>
            </w:r>
          </w:p>
          <w:p w14:paraId="204BC4FC" w14:textId="77777777"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sztuk</w:t>
            </w:r>
          </w:p>
        </w:tc>
        <w:tc>
          <w:tcPr>
            <w:tcW w:w="2504" w:type="dxa"/>
            <w:tcBorders>
              <w:top w:val="single" w:sz="4" w:space="0" w:color="auto"/>
              <w:left w:val="single" w:sz="4" w:space="0" w:color="auto"/>
              <w:bottom w:val="single" w:sz="4" w:space="0" w:color="auto"/>
              <w:right w:val="single" w:sz="4" w:space="0" w:color="auto"/>
            </w:tcBorders>
            <w:hideMark/>
          </w:tcPr>
          <w:p w14:paraId="15D0B524" w14:textId="4B6219F6"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 xml:space="preserve">Cena </w:t>
            </w:r>
            <w:r>
              <w:rPr>
                <w:rFonts w:ascii="Calibri" w:hAnsi="Calibri"/>
                <w:b/>
                <w:lang w:eastAsia="pl-PL"/>
              </w:rPr>
              <w:t>ne</w:t>
            </w:r>
            <w:r w:rsidRPr="00444BDC">
              <w:rPr>
                <w:rFonts w:ascii="Calibri" w:hAnsi="Calibri"/>
                <w:b/>
                <w:lang w:eastAsia="pl-PL"/>
              </w:rPr>
              <w:t>tto łączna</w:t>
            </w:r>
          </w:p>
          <w:p w14:paraId="02C1E566" w14:textId="72108209"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(3x</w:t>
            </w:r>
            <w:r>
              <w:rPr>
                <w:rFonts w:ascii="Calibri" w:hAnsi="Calibri"/>
                <w:b/>
                <w:lang w:eastAsia="pl-PL"/>
              </w:rPr>
              <w:t>5</w:t>
            </w:r>
            <w:r w:rsidRPr="00444BDC">
              <w:rPr>
                <w:rFonts w:ascii="Calibri" w:hAnsi="Calibri"/>
                <w:b/>
                <w:lang w:eastAsia="pl-PL"/>
              </w:rPr>
              <w:t>)</w:t>
            </w:r>
          </w:p>
        </w:tc>
        <w:tc>
          <w:tcPr>
            <w:tcW w:w="2133" w:type="dxa"/>
            <w:tcBorders>
              <w:top w:val="single" w:sz="4" w:space="0" w:color="auto"/>
              <w:left w:val="single" w:sz="4" w:space="0" w:color="auto"/>
              <w:bottom w:val="single" w:sz="4" w:space="0" w:color="auto"/>
              <w:right w:val="single" w:sz="4" w:space="0" w:color="auto"/>
            </w:tcBorders>
          </w:tcPr>
          <w:p w14:paraId="1BDFFDBD" w14:textId="0D8AC34B"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 xml:space="preserve">Cena brutto łączna </w:t>
            </w:r>
          </w:p>
          <w:p w14:paraId="442AFC9A" w14:textId="1D184C78" w:rsidR="00444BDC" w:rsidRPr="00444BDC" w:rsidRDefault="00444BDC" w:rsidP="00444BDC">
            <w:pPr>
              <w:widowControl/>
              <w:autoSpaceDE/>
              <w:autoSpaceDN/>
              <w:spacing w:line="276" w:lineRule="auto"/>
              <w:jc w:val="both"/>
              <w:rPr>
                <w:rFonts w:ascii="Calibri" w:hAnsi="Calibri"/>
                <w:b/>
                <w:lang w:eastAsia="pl-PL"/>
              </w:rPr>
            </w:pPr>
            <w:r w:rsidRPr="00444BDC">
              <w:rPr>
                <w:rFonts w:ascii="Calibri" w:hAnsi="Calibri"/>
                <w:b/>
                <w:lang w:eastAsia="pl-PL"/>
              </w:rPr>
              <w:t>(4</w:t>
            </w:r>
            <w:r>
              <w:rPr>
                <w:rFonts w:ascii="Calibri" w:hAnsi="Calibri"/>
                <w:b/>
                <w:lang w:eastAsia="pl-PL"/>
              </w:rPr>
              <w:t>x5</w:t>
            </w:r>
            <w:r w:rsidRPr="00444BDC">
              <w:rPr>
                <w:rFonts w:ascii="Calibri" w:hAnsi="Calibri"/>
                <w:b/>
                <w:lang w:eastAsia="pl-PL"/>
              </w:rPr>
              <w:t>)</w:t>
            </w:r>
          </w:p>
        </w:tc>
      </w:tr>
      <w:tr w:rsidR="00444BDC" w:rsidRPr="00444BDC" w14:paraId="3188D830" w14:textId="402977B0" w:rsidTr="00444BDC">
        <w:trPr>
          <w:trHeight w:val="210"/>
        </w:trPr>
        <w:tc>
          <w:tcPr>
            <w:tcW w:w="567" w:type="dxa"/>
            <w:tcBorders>
              <w:top w:val="single" w:sz="4" w:space="0" w:color="auto"/>
              <w:left w:val="single" w:sz="4" w:space="0" w:color="auto"/>
              <w:bottom w:val="single" w:sz="4" w:space="0" w:color="auto"/>
              <w:right w:val="single" w:sz="4" w:space="0" w:color="auto"/>
            </w:tcBorders>
            <w:hideMark/>
          </w:tcPr>
          <w:p w14:paraId="440D8E18"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1</w:t>
            </w:r>
          </w:p>
        </w:tc>
        <w:tc>
          <w:tcPr>
            <w:tcW w:w="1985" w:type="dxa"/>
            <w:tcBorders>
              <w:top w:val="single" w:sz="4" w:space="0" w:color="auto"/>
              <w:left w:val="single" w:sz="4" w:space="0" w:color="auto"/>
              <w:bottom w:val="single" w:sz="4" w:space="0" w:color="auto"/>
              <w:right w:val="single" w:sz="4" w:space="0" w:color="auto"/>
            </w:tcBorders>
            <w:hideMark/>
          </w:tcPr>
          <w:p w14:paraId="5711026A"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2</w:t>
            </w:r>
          </w:p>
        </w:tc>
        <w:tc>
          <w:tcPr>
            <w:tcW w:w="1418" w:type="dxa"/>
            <w:tcBorders>
              <w:top w:val="single" w:sz="4" w:space="0" w:color="auto"/>
              <w:left w:val="single" w:sz="4" w:space="0" w:color="auto"/>
              <w:bottom w:val="single" w:sz="4" w:space="0" w:color="auto"/>
              <w:right w:val="single" w:sz="4" w:space="0" w:color="auto"/>
            </w:tcBorders>
            <w:hideMark/>
          </w:tcPr>
          <w:p w14:paraId="4296723A" w14:textId="77777777" w:rsidR="00444BDC" w:rsidRPr="00444BDC" w:rsidRDefault="00444BDC" w:rsidP="00444BDC">
            <w:pPr>
              <w:widowControl/>
              <w:autoSpaceDE/>
              <w:autoSpaceDN/>
              <w:spacing w:line="276" w:lineRule="auto"/>
              <w:jc w:val="center"/>
              <w:rPr>
                <w:rFonts w:ascii="Calibri" w:hAnsi="Calibri"/>
                <w:b/>
                <w:lang w:eastAsia="pl-PL"/>
              </w:rPr>
            </w:pPr>
            <w:r w:rsidRPr="00444BDC">
              <w:rPr>
                <w:rFonts w:ascii="Calibri" w:hAnsi="Calibri"/>
                <w:b/>
                <w:lang w:eastAsia="pl-PL"/>
              </w:rPr>
              <w:t>3</w:t>
            </w:r>
          </w:p>
        </w:tc>
        <w:tc>
          <w:tcPr>
            <w:tcW w:w="1559" w:type="dxa"/>
            <w:tcBorders>
              <w:top w:val="single" w:sz="4" w:space="0" w:color="auto"/>
              <w:left w:val="single" w:sz="4" w:space="0" w:color="auto"/>
              <w:bottom w:val="single" w:sz="4" w:space="0" w:color="auto"/>
              <w:right w:val="single" w:sz="4" w:space="0" w:color="auto"/>
            </w:tcBorders>
          </w:tcPr>
          <w:p w14:paraId="262392B7" w14:textId="6EB59D8D"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4</w:t>
            </w:r>
          </w:p>
        </w:tc>
        <w:tc>
          <w:tcPr>
            <w:tcW w:w="709" w:type="dxa"/>
            <w:tcBorders>
              <w:top w:val="single" w:sz="4" w:space="0" w:color="auto"/>
              <w:left w:val="single" w:sz="4" w:space="0" w:color="auto"/>
              <w:bottom w:val="single" w:sz="4" w:space="0" w:color="auto"/>
              <w:right w:val="single" w:sz="4" w:space="0" w:color="auto"/>
            </w:tcBorders>
            <w:hideMark/>
          </w:tcPr>
          <w:p w14:paraId="20A8ED1E" w14:textId="2B26F224"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5</w:t>
            </w:r>
          </w:p>
        </w:tc>
        <w:tc>
          <w:tcPr>
            <w:tcW w:w="2504" w:type="dxa"/>
            <w:tcBorders>
              <w:top w:val="single" w:sz="4" w:space="0" w:color="auto"/>
              <w:left w:val="single" w:sz="4" w:space="0" w:color="auto"/>
              <w:bottom w:val="single" w:sz="4" w:space="0" w:color="auto"/>
              <w:right w:val="single" w:sz="4" w:space="0" w:color="auto"/>
            </w:tcBorders>
            <w:hideMark/>
          </w:tcPr>
          <w:p w14:paraId="0B9D6DC5" w14:textId="0ABAB7BE"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6</w:t>
            </w:r>
          </w:p>
        </w:tc>
        <w:tc>
          <w:tcPr>
            <w:tcW w:w="2133" w:type="dxa"/>
            <w:tcBorders>
              <w:top w:val="single" w:sz="4" w:space="0" w:color="auto"/>
              <w:left w:val="single" w:sz="4" w:space="0" w:color="auto"/>
              <w:bottom w:val="single" w:sz="4" w:space="0" w:color="auto"/>
              <w:right w:val="single" w:sz="4" w:space="0" w:color="auto"/>
            </w:tcBorders>
          </w:tcPr>
          <w:p w14:paraId="11E16951" w14:textId="38279F08" w:rsidR="00444BDC" w:rsidRPr="00444BDC" w:rsidRDefault="00444BDC" w:rsidP="00444BDC">
            <w:pPr>
              <w:widowControl/>
              <w:autoSpaceDE/>
              <w:autoSpaceDN/>
              <w:spacing w:line="276" w:lineRule="auto"/>
              <w:jc w:val="center"/>
              <w:rPr>
                <w:rFonts w:ascii="Calibri" w:hAnsi="Calibri"/>
                <w:b/>
                <w:lang w:eastAsia="pl-PL"/>
              </w:rPr>
            </w:pPr>
            <w:r>
              <w:rPr>
                <w:rFonts w:ascii="Calibri" w:hAnsi="Calibri"/>
                <w:b/>
                <w:lang w:eastAsia="pl-PL"/>
              </w:rPr>
              <w:t>7</w:t>
            </w:r>
          </w:p>
        </w:tc>
      </w:tr>
      <w:tr w:rsidR="00444BDC" w:rsidRPr="00444BDC" w14:paraId="59C1DBC4" w14:textId="0F91FBC1" w:rsidTr="00444BDC">
        <w:trPr>
          <w:trHeight w:val="198"/>
        </w:trPr>
        <w:tc>
          <w:tcPr>
            <w:tcW w:w="567" w:type="dxa"/>
            <w:tcBorders>
              <w:top w:val="single" w:sz="4" w:space="0" w:color="auto"/>
              <w:left w:val="single" w:sz="4" w:space="0" w:color="auto"/>
              <w:bottom w:val="single" w:sz="4" w:space="0" w:color="auto"/>
              <w:right w:val="single" w:sz="4" w:space="0" w:color="auto"/>
            </w:tcBorders>
          </w:tcPr>
          <w:p w14:paraId="69DA7710" w14:textId="0D100827" w:rsidR="00444BDC" w:rsidRPr="00444BDC" w:rsidRDefault="003556CB" w:rsidP="00444BDC">
            <w:pPr>
              <w:widowControl/>
              <w:autoSpaceDE/>
              <w:autoSpaceDN/>
              <w:spacing w:line="276" w:lineRule="auto"/>
              <w:jc w:val="both"/>
              <w:rPr>
                <w:rFonts w:ascii="Calibri" w:hAnsi="Calibri"/>
                <w:lang w:eastAsia="pl-PL"/>
              </w:rPr>
            </w:pPr>
            <w:r>
              <w:rPr>
                <w:rFonts w:ascii="Calibri" w:hAnsi="Calibri"/>
                <w:lang w:eastAsia="pl-PL"/>
              </w:rPr>
              <w:t>1.</w:t>
            </w:r>
          </w:p>
        </w:tc>
        <w:tc>
          <w:tcPr>
            <w:tcW w:w="1985" w:type="dxa"/>
            <w:tcBorders>
              <w:top w:val="single" w:sz="4" w:space="0" w:color="auto"/>
              <w:left w:val="single" w:sz="4" w:space="0" w:color="auto"/>
              <w:bottom w:val="single" w:sz="4" w:space="0" w:color="auto"/>
              <w:right w:val="single" w:sz="4" w:space="0" w:color="auto"/>
            </w:tcBorders>
          </w:tcPr>
          <w:p w14:paraId="7D16818B" w14:textId="05C6D084" w:rsidR="00444BDC" w:rsidRPr="00444BDC" w:rsidRDefault="00444BDC" w:rsidP="00444BDC">
            <w:pPr>
              <w:widowControl/>
              <w:autoSpaceDE/>
              <w:autoSpaceDN/>
              <w:spacing w:line="276" w:lineRule="auto"/>
              <w:jc w:val="both"/>
              <w:rPr>
                <w:rFonts w:ascii="Calibri" w:hAnsi="Calibri"/>
                <w:lang w:eastAsia="pl-PL"/>
              </w:rPr>
            </w:pPr>
            <w:r w:rsidRPr="00444BDC">
              <w:rPr>
                <w:rFonts w:ascii="Calibri" w:hAnsi="Calibri"/>
                <w:lang w:eastAsia="pl-PL"/>
              </w:rPr>
              <w:t xml:space="preserve">Cena za kalendarz </w:t>
            </w:r>
            <w:r w:rsidR="003556CB">
              <w:rPr>
                <w:rFonts w:ascii="Calibri" w:hAnsi="Calibri"/>
                <w:lang w:eastAsia="pl-PL"/>
              </w:rPr>
              <w:t>książkowy</w:t>
            </w:r>
          </w:p>
        </w:tc>
        <w:tc>
          <w:tcPr>
            <w:tcW w:w="1418" w:type="dxa"/>
            <w:tcBorders>
              <w:top w:val="single" w:sz="4" w:space="0" w:color="auto"/>
              <w:left w:val="single" w:sz="4" w:space="0" w:color="auto"/>
              <w:bottom w:val="single" w:sz="4" w:space="0" w:color="auto"/>
              <w:right w:val="single" w:sz="4" w:space="0" w:color="auto"/>
            </w:tcBorders>
          </w:tcPr>
          <w:p w14:paraId="63749E71" w14:textId="77777777" w:rsidR="00444BDC" w:rsidRPr="00444BDC" w:rsidRDefault="00444BDC" w:rsidP="00444BDC">
            <w:pPr>
              <w:widowControl/>
              <w:autoSpaceDE/>
              <w:autoSpaceDN/>
              <w:spacing w:line="276" w:lineRule="auto"/>
              <w:jc w:val="both"/>
              <w:rPr>
                <w:rFonts w:ascii="Calibri" w:hAnsi="Calibri"/>
                <w:lang w:eastAsia="pl-PL"/>
              </w:rPr>
            </w:pPr>
          </w:p>
        </w:tc>
        <w:tc>
          <w:tcPr>
            <w:tcW w:w="1559" w:type="dxa"/>
            <w:tcBorders>
              <w:top w:val="single" w:sz="4" w:space="0" w:color="auto"/>
              <w:left w:val="single" w:sz="4" w:space="0" w:color="auto"/>
              <w:bottom w:val="single" w:sz="4" w:space="0" w:color="auto"/>
              <w:right w:val="single" w:sz="4" w:space="0" w:color="auto"/>
            </w:tcBorders>
          </w:tcPr>
          <w:p w14:paraId="11D3F9A2" w14:textId="77777777" w:rsidR="00444BDC" w:rsidRPr="00444BDC" w:rsidRDefault="00444BDC" w:rsidP="00444BDC">
            <w:pPr>
              <w:widowControl/>
              <w:autoSpaceDE/>
              <w:autoSpaceDN/>
              <w:spacing w:line="276" w:lineRule="auto"/>
              <w:jc w:val="both"/>
              <w:rPr>
                <w:rFonts w:ascii="Calibri" w:hAnsi="Calibri"/>
                <w:lang w:eastAsia="pl-PL"/>
              </w:rPr>
            </w:pPr>
          </w:p>
        </w:tc>
        <w:tc>
          <w:tcPr>
            <w:tcW w:w="709" w:type="dxa"/>
            <w:tcBorders>
              <w:top w:val="single" w:sz="4" w:space="0" w:color="auto"/>
              <w:left w:val="single" w:sz="4" w:space="0" w:color="auto"/>
              <w:bottom w:val="single" w:sz="4" w:space="0" w:color="auto"/>
              <w:right w:val="single" w:sz="4" w:space="0" w:color="auto"/>
            </w:tcBorders>
          </w:tcPr>
          <w:p w14:paraId="0BEF3317" w14:textId="48FD8AD2" w:rsidR="00444BDC" w:rsidRPr="00444BDC" w:rsidRDefault="003556CB" w:rsidP="00444BDC">
            <w:pPr>
              <w:widowControl/>
              <w:autoSpaceDE/>
              <w:autoSpaceDN/>
              <w:spacing w:line="276" w:lineRule="auto"/>
              <w:jc w:val="both"/>
              <w:rPr>
                <w:rFonts w:ascii="Calibri" w:hAnsi="Calibri"/>
                <w:lang w:eastAsia="pl-PL"/>
              </w:rPr>
            </w:pPr>
            <w:r>
              <w:rPr>
                <w:rFonts w:ascii="Calibri" w:hAnsi="Calibri"/>
                <w:lang w:eastAsia="pl-PL"/>
              </w:rPr>
              <w:t>2</w:t>
            </w:r>
            <w:r w:rsidR="00444BDC" w:rsidRPr="00444BDC">
              <w:rPr>
                <w:rFonts w:ascii="Calibri" w:hAnsi="Calibri"/>
                <w:lang w:eastAsia="pl-PL"/>
              </w:rPr>
              <w:t>00</w:t>
            </w:r>
          </w:p>
        </w:tc>
        <w:tc>
          <w:tcPr>
            <w:tcW w:w="2504" w:type="dxa"/>
            <w:tcBorders>
              <w:top w:val="single" w:sz="4" w:space="0" w:color="auto"/>
              <w:left w:val="single" w:sz="4" w:space="0" w:color="auto"/>
              <w:bottom w:val="single" w:sz="4" w:space="0" w:color="auto"/>
              <w:right w:val="single" w:sz="4" w:space="0" w:color="auto"/>
            </w:tcBorders>
          </w:tcPr>
          <w:p w14:paraId="7287AB41" w14:textId="77777777" w:rsidR="00444BDC" w:rsidRPr="00444BDC" w:rsidRDefault="00444BDC" w:rsidP="00444BDC">
            <w:pPr>
              <w:widowControl/>
              <w:autoSpaceDE/>
              <w:autoSpaceDN/>
              <w:spacing w:line="276" w:lineRule="auto"/>
              <w:jc w:val="both"/>
              <w:rPr>
                <w:rFonts w:ascii="Calibri" w:hAnsi="Calibri"/>
                <w:lang w:eastAsia="pl-PL"/>
              </w:rPr>
            </w:pPr>
          </w:p>
        </w:tc>
        <w:tc>
          <w:tcPr>
            <w:tcW w:w="2133" w:type="dxa"/>
            <w:tcBorders>
              <w:top w:val="single" w:sz="4" w:space="0" w:color="auto"/>
              <w:left w:val="single" w:sz="4" w:space="0" w:color="auto"/>
              <w:bottom w:val="single" w:sz="4" w:space="0" w:color="auto"/>
              <w:right w:val="single" w:sz="4" w:space="0" w:color="auto"/>
            </w:tcBorders>
          </w:tcPr>
          <w:p w14:paraId="6E73DED9" w14:textId="77777777" w:rsidR="00444BDC" w:rsidRPr="00444BDC" w:rsidRDefault="00444BDC" w:rsidP="00444BDC">
            <w:pPr>
              <w:widowControl/>
              <w:autoSpaceDE/>
              <w:autoSpaceDN/>
              <w:spacing w:line="276" w:lineRule="auto"/>
              <w:jc w:val="both"/>
              <w:rPr>
                <w:rFonts w:ascii="Calibri" w:hAnsi="Calibri"/>
                <w:lang w:eastAsia="pl-PL"/>
              </w:rPr>
            </w:pPr>
          </w:p>
        </w:tc>
      </w:tr>
      <w:tr w:rsidR="003556CB" w:rsidRPr="00444BDC" w14:paraId="1063EFBF" w14:textId="77777777" w:rsidTr="00444BDC">
        <w:trPr>
          <w:trHeight w:val="198"/>
        </w:trPr>
        <w:tc>
          <w:tcPr>
            <w:tcW w:w="567" w:type="dxa"/>
            <w:tcBorders>
              <w:top w:val="single" w:sz="4" w:space="0" w:color="auto"/>
              <w:left w:val="single" w:sz="4" w:space="0" w:color="auto"/>
              <w:bottom w:val="single" w:sz="4" w:space="0" w:color="auto"/>
              <w:right w:val="single" w:sz="4" w:space="0" w:color="auto"/>
            </w:tcBorders>
          </w:tcPr>
          <w:p w14:paraId="5214ED0B" w14:textId="438355C6" w:rsidR="003556CB" w:rsidRPr="00444BDC" w:rsidRDefault="003556CB" w:rsidP="00444BDC">
            <w:pPr>
              <w:widowControl/>
              <w:autoSpaceDE/>
              <w:autoSpaceDN/>
              <w:spacing w:line="276" w:lineRule="auto"/>
              <w:jc w:val="both"/>
              <w:rPr>
                <w:rFonts w:ascii="Calibri" w:hAnsi="Calibri"/>
                <w:lang w:eastAsia="pl-PL"/>
              </w:rPr>
            </w:pPr>
            <w:r>
              <w:rPr>
                <w:rFonts w:ascii="Calibri" w:hAnsi="Calibri"/>
                <w:lang w:eastAsia="pl-PL"/>
              </w:rPr>
              <w:t>2.</w:t>
            </w:r>
          </w:p>
        </w:tc>
        <w:tc>
          <w:tcPr>
            <w:tcW w:w="1985" w:type="dxa"/>
            <w:tcBorders>
              <w:top w:val="single" w:sz="4" w:space="0" w:color="auto"/>
              <w:left w:val="single" w:sz="4" w:space="0" w:color="auto"/>
              <w:bottom w:val="single" w:sz="4" w:space="0" w:color="auto"/>
              <w:right w:val="single" w:sz="4" w:space="0" w:color="auto"/>
            </w:tcBorders>
          </w:tcPr>
          <w:p w14:paraId="07D6916C" w14:textId="14124C45" w:rsidR="003556CB" w:rsidRPr="00444BDC" w:rsidRDefault="003556CB" w:rsidP="00444BDC">
            <w:pPr>
              <w:widowControl/>
              <w:autoSpaceDE/>
              <w:autoSpaceDN/>
              <w:spacing w:line="276" w:lineRule="auto"/>
              <w:jc w:val="both"/>
              <w:rPr>
                <w:rFonts w:ascii="Calibri" w:hAnsi="Calibri"/>
                <w:lang w:eastAsia="pl-PL"/>
              </w:rPr>
            </w:pPr>
            <w:r w:rsidRPr="003556CB">
              <w:rPr>
                <w:rFonts w:ascii="Calibri" w:hAnsi="Calibri"/>
                <w:lang w:eastAsia="pl-PL"/>
              </w:rPr>
              <w:t>Cena za kalendarz ścienny trójdzielny</w:t>
            </w:r>
          </w:p>
        </w:tc>
        <w:tc>
          <w:tcPr>
            <w:tcW w:w="1418" w:type="dxa"/>
            <w:tcBorders>
              <w:top w:val="single" w:sz="4" w:space="0" w:color="auto"/>
              <w:left w:val="single" w:sz="4" w:space="0" w:color="auto"/>
              <w:bottom w:val="single" w:sz="4" w:space="0" w:color="auto"/>
              <w:right w:val="single" w:sz="4" w:space="0" w:color="auto"/>
            </w:tcBorders>
          </w:tcPr>
          <w:p w14:paraId="4D958837" w14:textId="77777777" w:rsidR="003556CB" w:rsidRPr="00444BDC" w:rsidRDefault="003556CB" w:rsidP="00444BDC">
            <w:pPr>
              <w:widowControl/>
              <w:autoSpaceDE/>
              <w:autoSpaceDN/>
              <w:spacing w:line="276" w:lineRule="auto"/>
              <w:jc w:val="both"/>
              <w:rPr>
                <w:rFonts w:ascii="Calibri" w:hAnsi="Calibri"/>
                <w:lang w:eastAsia="pl-PL"/>
              </w:rPr>
            </w:pPr>
          </w:p>
        </w:tc>
        <w:tc>
          <w:tcPr>
            <w:tcW w:w="1559" w:type="dxa"/>
            <w:tcBorders>
              <w:top w:val="single" w:sz="4" w:space="0" w:color="auto"/>
              <w:left w:val="single" w:sz="4" w:space="0" w:color="auto"/>
              <w:bottom w:val="single" w:sz="4" w:space="0" w:color="auto"/>
              <w:right w:val="single" w:sz="4" w:space="0" w:color="auto"/>
            </w:tcBorders>
          </w:tcPr>
          <w:p w14:paraId="7C9797B8" w14:textId="77777777" w:rsidR="003556CB" w:rsidRPr="00444BDC" w:rsidRDefault="003556CB" w:rsidP="00444BDC">
            <w:pPr>
              <w:widowControl/>
              <w:autoSpaceDE/>
              <w:autoSpaceDN/>
              <w:spacing w:line="276" w:lineRule="auto"/>
              <w:jc w:val="both"/>
              <w:rPr>
                <w:rFonts w:ascii="Calibri" w:hAnsi="Calibri"/>
                <w:lang w:eastAsia="pl-PL"/>
              </w:rPr>
            </w:pPr>
          </w:p>
        </w:tc>
        <w:tc>
          <w:tcPr>
            <w:tcW w:w="709" w:type="dxa"/>
            <w:tcBorders>
              <w:top w:val="single" w:sz="4" w:space="0" w:color="auto"/>
              <w:left w:val="single" w:sz="4" w:space="0" w:color="auto"/>
              <w:bottom w:val="single" w:sz="4" w:space="0" w:color="auto"/>
              <w:right w:val="single" w:sz="4" w:space="0" w:color="auto"/>
            </w:tcBorders>
          </w:tcPr>
          <w:p w14:paraId="5EA463B4" w14:textId="62DCACAB" w:rsidR="003556CB" w:rsidRPr="00444BDC" w:rsidRDefault="003556CB" w:rsidP="00444BDC">
            <w:pPr>
              <w:widowControl/>
              <w:autoSpaceDE/>
              <w:autoSpaceDN/>
              <w:spacing w:line="276" w:lineRule="auto"/>
              <w:jc w:val="both"/>
              <w:rPr>
                <w:rFonts w:ascii="Calibri" w:hAnsi="Calibri"/>
                <w:lang w:eastAsia="pl-PL"/>
              </w:rPr>
            </w:pPr>
            <w:r>
              <w:rPr>
                <w:rFonts w:ascii="Calibri" w:hAnsi="Calibri"/>
                <w:lang w:eastAsia="pl-PL"/>
              </w:rPr>
              <w:t>200</w:t>
            </w:r>
          </w:p>
        </w:tc>
        <w:tc>
          <w:tcPr>
            <w:tcW w:w="2504" w:type="dxa"/>
            <w:tcBorders>
              <w:top w:val="single" w:sz="4" w:space="0" w:color="auto"/>
              <w:left w:val="single" w:sz="4" w:space="0" w:color="auto"/>
              <w:bottom w:val="single" w:sz="4" w:space="0" w:color="auto"/>
              <w:right w:val="single" w:sz="4" w:space="0" w:color="auto"/>
            </w:tcBorders>
          </w:tcPr>
          <w:p w14:paraId="6391E5F4" w14:textId="77777777" w:rsidR="003556CB" w:rsidRPr="00444BDC" w:rsidRDefault="003556CB" w:rsidP="00444BDC">
            <w:pPr>
              <w:widowControl/>
              <w:autoSpaceDE/>
              <w:autoSpaceDN/>
              <w:spacing w:line="276" w:lineRule="auto"/>
              <w:jc w:val="both"/>
              <w:rPr>
                <w:rFonts w:ascii="Calibri" w:hAnsi="Calibri"/>
                <w:lang w:eastAsia="pl-PL"/>
              </w:rPr>
            </w:pPr>
          </w:p>
        </w:tc>
        <w:tc>
          <w:tcPr>
            <w:tcW w:w="2133" w:type="dxa"/>
            <w:tcBorders>
              <w:top w:val="single" w:sz="4" w:space="0" w:color="auto"/>
              <w:left w:val="single" w:sz="4" w:space="0" w:color="auto"/>
              <w:bottom w:val="single" w:sz="4" w:space="0" w:color="auto"/>
              <w:right w:val="single" w:sz="4" w:space="0" w:color="auto"/>
            </w:tcBorders>
          </w:tcPr>
          <w:p w14:paraId="6F2F9B41" w14:textId="77777777" w:rsidR="003556CB" w:rsidRPr="00444BDC" w:rsidRDefault="003556CB" w:rsidP="00444BDC">
            <w:pPr>
              <w:widowControl/>
              <w:autoSpaceDE/>
              <w:autoSpaceDN/>
              <w:spacing w:line="276" w:lineRule="auto"/>
              <w:jc w:val="both"/>
              <w:rPr>
                <w:rFonts w:ascii="Calibri" w:hAnsi="Calibri"/>
                <w:lang w:eastAsia="pl-PL"/>
              </w:rPr>
            </w:pPr>
          </w:p>
        </w:tc>
      </w:tr>
      <w:tr w:rsidR="00444BDC" w:rsidRPr="00444BDC" w14:paraId="17D6DABD" w14:textId="6E390C76" w:rsidTr="00444BDC">
        <w:trPr>
          <w:trHeight w:val="104"/>
        </w:trPr>
        <w:tc>
          <w:tcPr>
            <w:tcW w:w="6238" w:type="dxa"/>
            <w:gridSpan w:val="5"/>
            <w:tcBorders>
              <w:top w:val="single" w:sz="4" w:space="0" w:color="auto"/>
              <w:left w:val="single" w:sz="4" w:space="0" w:color="auto"/>
              <w:bottom w:val="single" w:sz="4" w:space="0" w:color="auto"/>
              <w:right w:val="single" w:sz="4" w:space="0" w:color="auto"/>
            </w:tcBorders>
          </w:tcPr>
          <w:p w14:paraId="7D18D17B" w14:textId="0C1C7C4B" w:rsidR="00444BDC" w:rsidRPr="00444BDC" w:rsidRDefault="00444BDC" w:rsidP="00444BDC">
            <w:pPr>
              <w:widowControl/>
              <w:autoSpaceDE/>
              <w:autoSpaceDN/>
              <w:spacing w:before="240" w:line="276" w:lineRule="auto"/>
              <w:jc w:val="right"/>
              <w:rPr>
                <w:rFonts w:ascii="Calibri" w:hAnsi="Calibri"/>
                <w:b/>
                <w:bCs/>
                <w:lang w:eastAsia="pl-PL"/>
              </w:rPr>
            </w:pPr>
            <w:r w:rsidRPr="00444BDC">
              <w:rPr>
                <w:rFonts w:ascii="Calibri" w:hAnsi="Calibri"/>
                <w:b/>
                <w:bCs/>
                <w:lang w:eastAsia="pl-PL"/>
              </w:rPr>
              <w:t>Razem</w:t>
            </w:r>
          </w:p>
        </w:tc>
        <w:tc>
          <w:tcPr>
            <w:tcW w:w="2504" w:type="dxa"/>
            <w:tcBorders>
              <w:top w:val="single" w:sz="4" w:space="0" w:color="auto"/>
              <w:left w:val="single" w:sz="4" w:space="0" w:color="auto"/>
              <w:bottom w:val="single" w:sz="4" w:space="0" w:color="auto"/>
              <w:right w:val="single" w:sz="4" w:space="0" w:color="auto"/>
            </w:tcBorders>
          </w:tcPr>
          <w:p w14:paraId="3C294F60" w14:textId="77777777" w:rsidR="00444BDC" w:rsidRPr="00444BDC" w:rsidRDefault="00444BDC" w:rsidP="00444BDC">
            <w:pPr>
              <w:widowControl/>
              <w:autoSpaceDE/>
              <w:autoSpaceDN/>
              <w:spacing w:line="276" w:lineRule="auto"/>
              <w:jc w:val="both"/>
              <w:rPr>
                <w:rFonts w:ascii="Calibri" w:hAnsi="Calibri"/>
                <w:lang w:eastAsia="pl-PL"/>
              </w:rPr>
            </w:pPr>
          </w:p>
        </w:tc>
        <w:tc>
          <w:tcPr>
            <w:tcW w:w="2133" w:type="dxa"/>
            <w:tcBorders>
              <w:top w:val="single" w:sz="4" w:space="0" w:color="auto"/>
              <w:left w:val="single" w:sz="4" w:space="0" w:color="auto"/>
              <w:bottom w:val="single" w:sz="4" w:space="0" w:color="auto"/>
              <w:right w:val="single" w:sz="4" w:space="0" w:color="auto"/>
            </w:tcBorders>
          </w:tcPr>
          <w:p w14:paraId="1D9FFEC9" w14:textId="77777777" w:rsidR="00444BDC" w:rsidRPr="00444BDC" w:rsidRDefault="00444BDC" w:rsidP="00444BDC">
            <w:pPr>
              <w:widowControl/>
              <w:autoSpaceDE/>
              <w:autoSpaceDN/>
              <w:spacing w:line="276" w:lineRule="auto"/>
              <w:jc w:val="both"/>
              <w:rPr>
                <w:rFonts w:ascii="Calibri" w:hAnsi="Calibri"/>
                <w:lang w:eastAsia="pl-PL"/>
              </w:rPr>
            </w:pPr>
          </w:p>
        </w:tc>
      </w:tr>
    </w:tbl>
    <w:p w14:paraId="502962AF" w14:textId="77777777" w:rsidR="008B4F61" w:rsidRPr="00C771DA" w:rsidRDefault="008B4F61" w:rsidP="008B4F61">
      <w:pPr>
        <w:pStyle w:val="Akapitzlist"/>
        <w:ind w:left="720"/>
        <w:rPr>
          <w:rFonts w:asciiTheme="minorHAnsi" w:hAnsiTheme="minorHAnsi"/>
          <w:b/>
          <w:u w:val="single"/>
        </w:rPr>
      </w:pPr>
      <w:r w:rsidRPr="00C771DA">
        <w:rPr>
          <w:rFonts w:asciiTheme="minorHAnsi" w:hAnsiTheme="minorHAnsi"/>
          <w:b/>
          <w:u w:val="single"/>
        </w:rPr>
        <w:t xml:space="preserve">ŁĄCZNA CENA BRUTTO ZAMÓWIENIA *: </w:t>
      </w:r>
    </w:p>
    <w:p w14:paraId="5EBBA552" w14:textId="53FFF5E7" w:rsidR="008B4F61" w:rsidRPr="00C771DA" w:rsidRDefault="008B4F61" w:rsidP="008B4F61">
      <w:pPr>
        <w:pStyle w:val="Akapitzlist"/>
        <w:ind w:left="720"/>
        <w:rPr>
          <w:rFonts w:asciiTheme="minorHAnsi" w:hAnsiTheme="minorHAnsi"/>
        </w:rPr>
      </w:pPr>
      <w:r w:rsidRPr="00C771DA">
        <w:rPr>
          <w:rFonts w:asciiTheme="minorHAnsi" w:hAnsiTheme="minorHAnsi"/>
        </w:rPr>
        <w:t xml:space="preserve">Łączna cena brutto zamówienia (wers RAZEM kol. </w:t>
      </w:r>
      <w:r w:rsidR="009E59E8">
        <w:rPr>
          <w:rFonts w:asciiTheme="minorHAnsi" w:hAnsiTheme="minorHAnsi"/>
        </w:rPr>
        <w:t>7</w:t>
      </w:r>
      <w:r w:rsidRPr="00C771DA">
        <w:rPr>
          <w:rFonts w:asciiTheme="minorHAnsi" w:hAnsiTheme="minorHAnsi"/>
        </w:rPr>
        <w:t>) =……………………………….zł</w:t>
      </w:r>
    </w:p>
    <w:p w14:paraId="5FC21B25" w14:textId="77777777" w:rsidR="008B4F61" w:rsidRPr="00C771DA" w:rsidRDefault="008B4F61" w:rsidP="008B4F61">
      <w:pPr>
        <w:pStyle w:val="Akapitzlist"/>
        <w:spacing w:after="200"/>
        <w:ind w:left="720"/>
        <w:contextualSpacing/>
        <w:rPr>
          <w:rFonts w:asciiTheme="minorHAnsi" w:hAnsiTheme="minorHAnsi"/>
        </w:rPr>
      </w:pPr>
    </w:p>
    <w:p w14:paraId="34984AE9" w14:textId="77777777" w:rsidR="008B4F61" w:rsidRPr="00C771DA" w:rsidRDefault="008B4F61" w:rsidP="008B4F61">
      <w:pPr>
        <w:pStyle w:val="Akapitzlist"/>
        <w:spacing w:after="200"/>
        <w:ind w:left="720"/>
        <w:contextualSpacing/>
        <w:rPr>
          <w:rFonts w:asciiTheme="minorHAnsi" w:hAnsiTheme="minorHAnsi"/>
        </w:rPr>
      </w:pPr>
      <w:r w:rsidRPr="00C771DA">
        <w:rPr>
          <w:rFonts w:asciiTheme="minorHAnsi" w:hAnsiTheme="minorHAnsi"/>
        </w:rPr>
        <w:t>*Jest to maksymalne wynagrodzenie Wykonawcy</w:t>
      </w:r>
    </w:p>
    <w:p w14:paraId="58F2C934" w14:textId="77777777" w:rsidR="009E59E8" w:rsidRPr="009E59E8" w:rsidRDefault="009E59E8" w:rsidP="009E59E8">
      <w:pPr>
        <w:pStyle w:val="Akapitzlist"/>
        <w:spacing w:after="200"/>
        <w:contextualSpacing/>
        <w:rPr>
          <w:rFonts w:asciiTheme="minorHAnsi" w:hAnsiTheme="minorHAnsi"/>
        </w:rPr>
      </w:pPr>
    </w:p>
    <w:p w14:paraId="751DA275" w14:textId="77777777" w:rsidR="009E59E8" w:rsidRPr="009E59E8" w:rsidRDefault="009E59E8" w:rsidP="009E59E8">
      <w:pPr>
        <w:pStyle w:val="Akapitzlist"/>
        <w:spacing w:after="200"/>
        <w:ind w:left="284" w:firstLine="0"/>
        <w:contextualSpacing/>
        <w:rPr>
          <w:rFonts w:asciiTheme="minorHAnsi" w:hAnsiTheme="minorHAnsi"/>
          <w:i/>
          <w:iCs/>
        </w:rPr>
      </w:pPr>
      <w:r w:rsidRPr="009E59E8">
        <w:rPr>
          <w:rFonts w:asciiTheme="minorHAnsi" w:hAnsiTheme="minorHAnsi"/>
          <w:i/>
          <w:iCs/>
        </w:rPr>
        <w:t xml:space="preserve">Przedmiot umowy objęty jest stawką VAT 23% lub (………%)*, zgodnie z ustawą o podatku od towarów i usług z dnia  11.03.2004 r. </w:t>
      </w:r>
    </w:p>
    <w:p w14:paraId="0CEE6927" w14:textId="3D6D7ADC" w:rsidR="009E59E8" w:rsidRDefault="009E59E8" w:rsidP="009E59E8">
      <w:pPr>
        <w:pStyle w:val="Akapitzlist"/>
        <w:spacing w:after="200"/>
        <w:ind w:left="284" w:firstLine="25"/>
        <w:contextualSpacing/>
        <w:rPr>
          <w:rFonts w:asciiTheme="minorHAnsi" w:hAnsiTheme="minorHAnsi"/>
          <w:i/>
          <w:iCs/>
        </w:rPr>
      </w:pPr>
      <w:r w:rsidRPr="009E59E8">
        <w:rPr>
          <w:rFonts w:asciiTheme="minorHAnsi" w:hAnsiTheme="minorHAnsi"/>
          <w:i/>
          <w:iCs/>
        </w:rPr>
        <w:t>* W przypadku, gdy Wykonawca uprawniony jest do stosowania innej stawki podatku, należy przekreślić wpisane 23%, a w wykropkowane miejsce wpisać właściwą stawkę oraz dołączyć do Oferty uzasadnienie jej zastosowania.</w:t>
      </w:r>
    </w:p>
    <w:p w14:paraId="2C0F26C2" w14:textId="77777777" w:rsidR="00444BDC" w:rsidRPr="009E59E8" w:rsidRDefault="00444BDC" w:rsidP="009E59E8">
      <w:pPr>
        <w:pStyle w:val="Akapitzlist"/>
        <w:spacing w:after="200"/>
        <w:ind w:left="284" w:firstLine="25"/>
        <w:contextualSpacing/>
        <w:rPr>
          <w:rFonts w:asciiTheme="minorHAnsi" w:hAnsiTheme="minorHAnsi"/>
          <w:i/>
          <w:iCs/>
        </w:rPr>
      </w:pPr>
    </w:p>
    <w:p w14:paraId="04D3B755" w14:textId="70057F79" w:rsidR="008B4F61" w:rsidRPr="00C771DA" w:rsidRDefault="00225DFA" w:rsidP="008B4F61">
      <w:pPr>
        <w:pStyle w:val="Akapitzlist"/>
        <w:spacing w:line="360" w:lineRule="auto"/>
        <w:ind w:left="0"/>
        <w:rPr>
          <w:rFonts w:asciiTheme="minorHAnsi" w:hAnsiTheme="minorHAnsi"/>
          <w:b/>
        </w:rPr>
      </w:pPr>
      <w:r>
        <w:rPr>
          <w:rFonts w:asciiTheme="minorHAnsi" w:hAnsiTheme="minorHAnsi"/>
          <w:b/>
        </w:rPr>
        <w:t>2</w:t>
      </w:r>
      <w:r w:rsidR="008B4F61" w:rsidRPr="00C771DA">
        <w:rPr>
          <w:rFonts w:asciiTheme="minorHAnsi" w:hAnsiTheme="minorHAnsi"/>
          <w:b/>
        </w:rPr>
        <w:t xml:space="preserve">. </w:t>
      </w:r>
      <w:r w:rsidR="009E59E8">
        <w:rPr>
          <w:rFonts w:asciiTheme="minorHAnsi" w:hAnsiTheme="minorHAnsi"/>
          <w:b/>
        </w:rPr>
        <w:t xml:space="preserve">Kryterium </w:t>
      </w:r>
      <w:r w:rsidR="008B4F61" w:rsidRPr="00C771DA">
        <w:rPr>
          <w:rFonts w:asciiTheme="minorHAnsi" w:hAnsiTheme="minorHAnsi"/>
          <w:b/>
        </w:rPr>
        <w:t xml:space="preserve">Aspekt społeczny: </w:t>
      </w:r>
    </w:p>
    <w:p w14:paraId="492CF9F7" w14:textId="77777777" w:rsidR="008B4F61" w:rsidRPr="00C771DA" w:rsidRDefault="008B4F61" w:rsidP="009E59E8">
      <w:pPr>
        <w:pStyle w:val="Akapitzlist"/>
        <w:spacing w:line="360" w:lineRule="auto"/>
        <w:ind w:left="0" w:firstLine="0"/>
        <w:rPr>
          <w:rFonts w:asciiTheme="minorHAnsi" w:hAnsiTheme="minorHAnsi"/>
        </w:rPr>
      </w:pPr>
      <w:r w:rsidRPr="00C771DA">
        <w:rPr>
          <w:rFonts w:asciiTheme="minorHAnsi" w:hAnsiTheme="minorHAnsi"/>
        </w:rPr>
        <w:t>Oświadczam, iż do realizacji zamówienia zatrudniona zostanie na umowę o pracę w wymiarze co najmniej 1/2 etatu 1 osoba niepełnosprawna   TAK/NIE*</w:t>
      </w:r>
    </w:p>
    <w:p w14:paraId="5EF51498" w14:textId="2FC51BCA" w:rsidR="000349E9" w:rsidRPr="00FC67D0" w:rsidRDefault="009E59E8" w:rsidP="000349E9">
      <w:pPr>
        <w:spacing w:line="276" w:lineRule="auto"/>
        <w:jc w:val="both"/>
        <w:rPr>
          <w:rFonts w:ascii="Calibri" w:hAnsi="Calibri"/>
        </w:rPr>
      </w:pPr>
      <w:r>
        <w:rPr>
          <w:rFonts w:ascii="Calibri" w:hAnsi="Calibri"/>
          <w:i/>
          <w:iCs/>
        </w:rPr>
        <w:t>*</w:t>
      </w:r>
      <w:r w:rsidRPr="009E59E8">
        <w:rPr>
          <w:rFonts w:ascii="Calibri" w:hAnsi="Calibri"/>
          <w:i/>
          <w:iCs/>
        </w:rPr>
        <w:t>zaznaczyć właściwe</w:t>
      </w:r>
    </w:p>
    <w:p w14:paraId="503877DB" w14:textId="77777777" w:rsidR="009E59E8" w:rsidRDefault="009E59E8" w:rsidP="00D05CCA">
      <w:pPr>
        <w:tabs>
          <w:tab w:val="left" w:pos="284"/>
          <w:tab w:val="left" w:pos="426"/>
        </w:tabs>
        <w:rPr>
          <w:rFonts w:ascii="Calibri" w:hAnsi="Calibri" w:cs="Calibri"/>
          <w:b/>
          <w:bCs/>
          <w:color w:val="000000"/>
        </w:rPr>
      </w:pPr>
    </w:p>
    <w:p w14:paraId="4E4DAC4C" w14:textId="5EB7E77C"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uzyskaliśmy wszelkie informacje niezbędne do prawidłowego przygotowania i złożenia niniejszej oferty.</w:t>
      </w:r>
    </w:p>
    <w:p w14:paraId="6D4E8355" w14:textId="297AEA91"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4D612E">
        <w:rPr>
          <w:rFonts w:asciiTheme="minorHAnsi" w:hAnsiTheme="minorHAnsi" w:cstheme="minorHAnsi"/>
          <w:b/>
          <w:bCs/>
        </w:rPr>
        <w:t>2.</w:t>
      </w:r>
      <w:r w:rsidR="001E5461" w:rsidRPr="006A49AA">
        <w:rPr>
          <w:rFonts w:asciiTheme="minorHAnsi" w:hAnsiTheme="minorHAnsi" w:cstheme="minorHAnsi"/>
          <w:b/>
          <w:bCs/>
        </w:rPr>
        <w:t>1</w:t>
      </w:r>
      <w:r w:rsidR="00FE55A5">
        <w:rPr>
          <w:rFonts w:asciiTheme="minorHAnsi" w:hAnsiTheme="minorHAnsi" w:cstheme="minorHAnsi"/>
          <w:b/>
          <w:bCs/>
        </w:rPr>
        <w:t>2</w:t>
      </w:r>
      <w:r w:rsidRPr="006A49A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1"/>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2"/>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i stanowią potwierdzenie okoliczności, o których mowa w art. 125 ust. 3 ustawy </w:t>
      </w:r>
      <w:proofErr w:type="spellStart"/>
      <w:r w:rsidRPr="009F121A">
        <w:rPr>
          <w:rFonts w:asciiTheme="minorHAnsi" w:hAnsiTheme="minorHAnsi" w:cstheme="minorHAnsi"/>
        </w:rPr>
        <w:t>uPZP</w:t>
      </w:r>
      <w:proofErr w:type="spellEnd"/>
      <w:r w:rsidRPr="009F121A">
        <w:rPr>
          <w:rFonts w:asciiTheme="minorHAnsi" w:hAnsiTheme="minorHAnsi" w:cstheme="minorHAnsi"/>
        </w:rPr>
        <w:t>.</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272D5E3A" w:rsidR="004268A4"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128497A9" w14:textId="36C513AA" w:rsidR="0002500F" w:rsidRPr="009F121A" w:rsidRDefault="0002500F" w:rsidP="0002500F">
      <w:pPr>
        <w:pStyle w:val="Tekstpodstawowy"/>
        <w:tabs>
          <w:tab w:val="left" w:pos="683"/>
        </w:tabs>
        <w:spacing w:line="276" w:lineRule="auto"/>
        <w:ind w:left="709"/>
        <w:rPr>
          <w:rFonts w:asciiTheme="minorHAnsi" w:hAnsiTheme="minorHAnsi" w:cstheme="minorHAnsi"/>
        </w:rPr>
      </w:pPr>
    </w:p>
    <w:p w14:paraId="53FD440D" w14:textId="77777777" w:rsidR="004268A4" w:rsidRPr="009F121A"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9F121A">
        <w:rPr>
          <w:rFonts w:asciiTheme="minorHAnsi" w:hAnsiTheme="minorHAnsi" w:cstheme="minorHAnsi"/>
        </w:rPr>
        <w:lastRenderedPageBreak/>
        <w:t>………………….………</w:t>
      </w:r>
    </w:p>
    <w:p w14:paraId="1E59D8E5" w14:textId="5C4EBC56" w:rsidR="005A5634" w:rsidRDefault="005A5634" w:rsidP="005A5634">
      <w:pPr>
        <w:pStyle w:val="Tekstpodstawowy"/>
        <w:rPr>
          <w:rFonts w:asciiTheme="minorHAnsi" w:hAnsiTheme="minorHAnsi" w:cstheme="minorHAnsi"/>
        </w:rPr>
      </w:pPr>
    </w:p>
    <w:p w14:paraId="539C239B" w14:textId="77777777" w:rsidR="00444BDC" w:rsidRPr="009F121A" w:rsidRDefault="00444BDC" w:rsidP="005A5634">
      <w:pPr>
        <w:pStyle w:val="Tekstpodstawowy"/>
        <w:rPr>
          <w:rFonts w:asciiTheme="minorHAnsi" w:hAnsiTheme="minorHAnsi" w:cstheme="minorHAnsi"/>
        </w:rPr>
      </w:pPr>
    </w:p>
    <w:p w14:paraId="7E4AEC18" w14:textId="280ECE85" w:rsidR="004268A4"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5B159CA8" w14:textId="77777777" w:rsidR="00444BDC" w:rsidRPr="009F121A" w:rsidRDefault="00444BDC" w:rsidP="004268A4">
      <w:pPr>
        <w:tabs>
          <w:tab w:val="left" w:leader="dot" w:pos="4101"/>
        </w:tabs>
        <w:spacing w:line="276" w:lineRule="auto"/>
        <w:ind w:left="258"/>
        <w:rPr>
          <w:rFonts w:asciiTheme="minorHAnsi" w:hAnsiTheme="minorHAnsi" w:cstheme="minorHAnsi"/>
        </w:rPr>
      </w:pP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64616538" w14:textId="77777777" w:rsidR="009E59E8" w:rsidRDefault="009E59E8" w:rsidP="004268A4">
      <w:pPr>
        <w:spacing w:line="276" w:lineRule="auto"/>
        <w:ind w:left="258"/>
        <w:jc w:val="both"/>
        <w:rPr>
          <w:rFonts w:asciiTheme="minorHAnsi" w:hAnsiTheme="minorHAnsi" w:cstheme="minorHAnsi"/>
          <w:b/>
          <w:i/>
          <w:u w:val="single"/>
        </w:rPr>
      </w:pPr>
    </w:p>
    <w:p w14:paraId="30753CCB" w14:textId="77777777" w:rsidR="009E59E8" w:rsidRDefault="009E59E8" w:rsidP="004268A4">
      <w:pPr>
        <w:spacing w:line="276" w:lineRule="auto"/>
        <w:ind w:left="258"/>
        <w:jc w:val="both"/>
        <w:rPr>
          <w:rFonts w:asciiTheme="minorHAnsi" w:hAnsiTheme="minorHAnsi" w:cstheme="minorHAnsi"/>
          <w:b/>
          <w:i/>
          <w:u w:val="single"/>
        </w:rPr>
      </w:pPr>
    </w:p>
    <w:p w14:paraId="41830F69" w14:textId="77777777" w:rsidR="009E59E8" w:rsidRDefault="009E59E8" w:rsidP="004268A4">
      <w:pPr>
        <w:spacing w:line="276" w:lineRule="auto"/>
        <w:ind w:left="258"/>
        <w:jc w:val="both"/>
        <w:rPr>
          <w:rFonts w:asciiTheme="minorHAnsi" w:hAnsiTheme="minorHAnsi" w:cstheme="minorHAnsi"/>
          <w:b/>
          <w:i/>
          <w:u w:val="single"/>
        </w:rPr>
      </w:pPr>
    </w:p>
    <w:p w14:paraId="484CC1A4" w14:textId="1CAA04B3"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7A7831F4" w14:textId="77777777" w:rsidR="002A12B0" w:rsidRDefault="004268A4" w:rsidP="00CB3F5D">
      <w:pPr>
        <w:spacing w:line="276" w:lineRule="auto"/>
        <w:ind w:left="258" w:right="116"/>
        <w:jc w:val="both"/>
        <w:rPr>
          <w:rFonts w:asciiTheme="minorHAnsi" w:hAnsiTheme="minorHAnsi" w:cstheme="minorHAnsi"/>
          <w:i/>
          <w:u w:val="single"/>
        </w:r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w:t>
      </w:r>
      <w:proofErr w:type="spellStart"/>
      <w:r w:rsidRPr="009F121A">
        <w:rPr>
          <w:rFonts w:asciiTheme="minorHAnsi" w:hAnsiTheme="minorHAnsi" w:cstheme="minorHAnsi"/>
          <w:i/>
          <w:u w:val="single"/>
        </w:rPr>
        <w:t>ami</w:t>
      </w:r>
      <w:proofErr w:type="spellEnd"/>
      <w:r w:rsidRPr="009F121A">
        <w:rPr>
          <w:rFonts w:asciiTheme="minorHAnsi" w:hAnsiTheme="minorHAnsi" w:cstheme="minorHAnsi"/>
          <w:i/>
          <w:u w:val="single"/>
        </w:rPr>
        <w:t>)</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p w14:paraId="49792C0B" w14:textId="77777777" w:rsidR="001E5484" w:rsidRDefault="001E5484" w:rsidP="00CB3F5D">
      <w:pPr>
        <w:spacing w:line="276" w:lineRule="auto"/>
        <w:ind w:left="258" w:right="116"/>
        <w:jc w:val="both"/>
        <w:rPr>
          <w:rFonts w:asciiTheme="minorHAnsi" w:hAnsiTheme="minorHAnsi" w:cstheme="minorHAnsi"/>
          <w:i/>
          <w:u w:val="single"/>
        </w:rPr>
      </w:pPr>
    </w:p>
    <w:p w14:paraId="0F831713" w14:textId="7BC05648" w:rsidR="001E5484" w:rsidRDefault="001E5484" w:rsidP="00CB3F5D">
      <w:pPr>
        <w:spacing w:line="276" w:lineRule="auto"/>
        <w:ind w:left="258" w:right="116"/>
        <w:jc w:val="both"/>
        <w:rPr>
          <w:rFonts w:asciiTheme="minorHAnsi" w:hAnsiTheme="minorHAnsi" w:cstheme="minorHAnsi"/>
          <w:i/>
          <w:u w:val="single"/>
        </w:rPr>
      </w:pPr>
    </w:p>
    <w:p w14:paraId="1CBB1446" w14:textId="50058EAE" w:rsidR="00EF1CEA" w:rsidRDefault="00EF1CEA" w:rsidP="00CB3F5D">
      <w:pPr>
        <w:spacing w:line="276" w:lineRule="auto"/>
        <w:ind w:left="258" w:right="116"/>
        <w:jc w:val="both"/>
        <w:rPr>
          <w:rFonts w:asciiTheme="minorHAnsi" w:hAnsiTheme="minorHAnsi" w:cstheme="minorHAnsi"/>
          <w:i/>
          <w:u w:val="single"/>
        </w:rPr>
      </w:pPr>
    </w:p>
    <w:p w14:paraId="003F8D78" w14:textId="2122E96C" w:rsidR="00EF1CEA" w:rsidRDefault="00EF1CEA" w:rsidP="00CB3F5D">
      <w:pPr>
        <w:spacing w:line="276" w:lineRule="auto"/>
        <w:ind w:left="258" w:right="116"/>
        <w:jc w:val="both"/>
        <w:rPr>
          <w:rFonts w:asciiTheme="minorHAnsi" w:hAnsiTheme="minorHAnsi" w:cstheme="minorHAnsi"/>
          <w:i/>
          <w:u w:val="single"/>
        </w:rPr>
      </w:pPr>
    </w:p>
    <w:p w14:paraId="536189E2" w14:textId="5FF38D6C" w:rsidR="00EF1CEA" w:rsidRDefault="00EF1CEA" w:rsidP="00CB3F5D">
      <w:pPr>
        <w:spacing w:line="276" w:lineRule="auto"/>
        <w:ind w:left="258" w:right="116"/>
        <w:jc w:val="both"/>
        <w:rPr>
          <w:rFonts w:asciiTheme="minorHAnsi" w:hAnsiTheme="minorHAnsi" w:cstheme="minorHAnsi"/>
          <w:i/>
          <w:u w:val="single"/>
        </w:rPr>
      </w:pPr>
    </w:p>
    <w:p w14:paraId="0293631D" w14:textId="2F32B912" w:rsidR="001E5484" w:rsidRPr="009F121A" w:rsidRDefault="001E5484" w:rsidP="00CB3F5D">
      <w:pPr>
        <w:spacing w:line="276" w:lineRule="auto"/>
        <w:ind w:left="258" w:right="116"/>
        <w:jc w:val="both"/>
        <w:rPr>
          <w:rFonts w:asciiTheme="minorHAnsi" w:hAnsiTheme="minorHAnsi" w:cstheme="minorHAnsi"/>
        </w:rPr>
        <w:sectPr w:rsidR="001E5484" w:rsidRPr="009F121A" w:rsidSect="009E59E8">
          <w:footerReference w:type="default" r:id="rId8"/>
          <w:pgSz w:w="11910" w:h="16840"/>
          <w:pgMar w:top="1582" w:right="1298" w:bottom="680" w:left="1162" w:header="0" w:footer="403" w:gutter="0"/>
          <w:cols w:space="708"/>
          <w:docGrid w:linePitch="299"/>
        </w:sectPr>
      </w:pP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42971F43" w14:textId="77777777" w:rsidR="00DB64FB" w:rsidRPr="00A2773D" w:rsidRDefault="00DB64FB" w:rsidP="00DB64FB">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A97174B" w14:textId="4B4074A2"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1657CCD" w14:textId="7144CE09"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D71952C"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49748483" w14:textId="77777777" w:rsidR="00DB64FB" w:rsidRPr="00A2773D" w:rsidRDefault="00DB64FB" w:rsidP="00DB64FB">
      <w:pPr>
        <w:pStyle w:val="Tekstpodstawowy"/>
        <w:spacing w:line="276" w:lineRule="auto"/>
        <w:rPr>
          <w:rFonts w:asciiTheme="minorHAnsi" w:hAnsiTheme="minorHAnsi" w:cstheme="minorHAnsi"/>
          <w:i/>
        </w:rPr>
      </w:pPr>
    </w:p>
    <w:p w14:paraId="160C7307"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76A59A6C"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A221AFE"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1972628F" w14:textId="77777777" w:rsidR="00DB64FB" w:rsidRPr="00A2773D" w:rsidRDefault="00DB64FB" w:rsidP="00DB64FB">
      <w:pPr>
        <w:pStyle w:val="Tekstpodstawowy"/>
        <w:spacing w:line="276" w:lineRule="auto"/>
        <w:rPr>
          <w:rFonts w:asciiTheme="minorHAnsi" w:hAnsiTheme="minorHAnsi" w:cstheme="minorHAnsi"/>
          <w:i/>
        </w:rPr>
      </w:pPr>
    </w:p>
    <w:p w14:paraId="543BCB16"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EADB3E"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10E9A19C" w14:textId="3F692A4D" w:rsidR="00DB64FB" w:rsidRDefault="00DB64FB" w:rsidP="00DB64FB">
      <w:pPr>
        <w:pStyle w:val="Tekstpodstawowy"/>
        <w:spacing w:line="276" w:lineRule="auto"/>
        <w:rPr>
          <w:rFonts w:asciiTheme="minorHAnsi" w:hAnsiTheme="minorHAnsi" w:cstheme="minorHAnsi"/>
          <w:i/>
        </w:rPr>
      </w:pPr>
    </w:p>
    <w:p w14:paraId="4088928E" w14:textId="77777777" w:rsidR="00225DFA" w:rsidRPr="00A2773D" w:rsidRDefault="00225DFA" w:rsidP="00DB64FB">
      <w:pPr>
        <w:pStyle w:val="Tekstpodstawowy"/>
        <w:spacing w:line="276" w:lineRule="auto"/>
        <w:rPr>
          <w:rFonts w:asciiTheme="minorHAnsi" w:hAnsiTheme="minorHAnsi" w:cstheme="minorHAnsi"/>
          <w:i/>
        </w:rPr>
      </w:pPr>
    </w:p>
    <w:p w14:paraId="6DE9871B" w14:textId="77777777" w:rsidR="00DB64FB" w:rsidRPr="00A2773D" w:rsidRDefault="00DB64FB" w:rsidP="00DB64FB">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32F101CF" w14:textId="77777777" w:rsidR="00DB64FB" w:rsidRPr="00A2773D" w:rsidRDefault="00DB64FB" w:rsidP="00DB64FB">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62DF245C" w14:textId="77777777" w:rsidR="00DB64FB" w:rsidRPr="00A2773D" w:rsidRDefault="00DB64FB" w:rsidP="00DB64FB">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582C62C" w14:textId="77777777" w:rsidR="00DB64FB" w:rsidRPr="00A2773D" w:rsidRDefault="00DB64FB" w:rsidP="00DB64FB">
      <w:pPr>
        <w:pStyle w:val="Tekstpodstawowy"/>
        <w:spacing w:line="276" w:lineRule="auto"/>
        <w:rPr>
          <w:rFonts w:asciiTheme="minorHAnsi" w:hAnsiTheme="minorHAnsi" w:cstheme="minorHAnsi"/>
        </w:rPr>
      </w:pPr>
    </w:p>
    <w:p w14:paraId="24F95D47" w14:textId="77777777" w:rsidR="00DB64FB" w:rsidRPr="00A2773D" w:rsidRDefault="00DB64FB" w:rsidP="00DB64FB">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0D7C37BA" w14:textId="2008F5EE" w:rsidR="00DB64FB" w:rsidRPr="00956C92" w:rsidRDefault="00DB64FB" w:rsidP="00DB64FB">
      <w:pPr>
        <w:ind w:left="-426"/>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sidR="0002500F" w:rsidRPr="0002500F">
        <w:rPr>
          <w:rFonts w:asciiTheme="minorHAnsi" w:hAnsiTheme="minorHAnsi" w:cstheme="minorHAnsi"/>
          <w:b/>
          <w:bCs/>
          <w:iCs/>
        </w:rPr>
        <w:t xml:space="preserve">projektowanie i druk kalendarzy </w:t>
      </w:r>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w:t>
      </w:r>
      <w:r w:rsidR="0002500F">
        <w:rPr>
          <w:rFonts w:asciiTheme="minorHAnsi" w:hAnsiTheme="minorHAnsi" w:cstheme="minorHAnsi"/>
        </w:rPr>
        <w:t>40</w:t>
      </w:r>
      <w:r w:rsidRPr="00A2773D">
        <w:rPr>
          <w:rFonts w:asciiTheme="minorHAnsi" w:hAnsiTheme="minorHAnsi" w:cstheme="minorHAnsi"/>
        </w:rPr>
        <w:t>.2021.</w:t>
      </w:r>
      <w:r>
        <w:rPr>
          <w:rFonts w:asciiTheme="minorHAnsi" w:hAnsiTheme="minorHAnsi" w:cstheme="minorHAnsi"/>
        </w:rPr>
        <w:t>KR</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Pr>
          <w:rFonts w:asciiTheme="minorHAnsi" w:hAnsiTheme="minorHAnsi" w:cstheme="minorHAnsi"/>
          <w:i/>
        </w:rPr>
        <w:t xml:space="preserve">oświadczam, </w:t>
      </w:r>
      <w:r w:rsidRPr="00956C92">
        <w:rPr>
          <w:rFonts w:asciiTheme="minorHAnsi" w:hAnsiTheme="minorHAnsi" w:cstheme="minorHAnsi"/>
        </w:rPr>
        <w:t xml:space="preserve">że nie podlegam wykluczeniu z postępowania na podstawie art. 108 ust. 1 ustawy </w:t>
      </w:r>
      <w:proofErr w:type="spellStart"/>
      <w:r w:rsidRPr="00956C92">
        <w:rPr>
          <w:rFonts w:asciiTheme="minorHAnsi" w:hAnsiTheme="minorHAnsi" w:cstheme="minorHAnsi"/>
        </w:rPr>
        <w:t>Pzp</w:t>
      </w:r>
      <w:proofErr w:type="spellEnd"/>
      <w:r w:rsidRPr="00956C92">
        <w:rPr>
          <w:rFonts w:asciiTheme="minorHAnsi" w:hAnsiTheme="minorHAnsi" w:cstheme="minorHAnsi"/>
        </w:rPr>
        <w:t>.</w:t>
      </w:r>
    </w:p>
    <w:p w14:paraId="71728042" w14:textId="77777777" w:rsidR="00DB64FB" w:rsidRPr="00956C92" w:rsidRDefault="00DB64FB" w:rsidP="00DB64FB">
      <w:pPr>
        <w:ind w:left="-426"/>
        <w:jc w:val="both"/>
        <w:rPr>
          <w:rFonts w:asciiTheme="minorHAnsi" w:hAnsiTheme="minorHAnsi" w:cstheme="minorHAnsi"/>
        </w:rPr>
      </w:pPr>
    </w:p>
    <w:p w14:paraId="50AF4BD4" w14:textId="28A851D8"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956C92">
        <w:rPr>
          <w:rFonts w:asciiTheme="minorHAnsi" w:hAnsiTheme="minorHAnsi" w:cstheme="minorHAnsi"/>
        </w:rPr>
        <w:t xml:space="preserve">………….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(podać mającą zastosowanie podstawę wykluczenia spośród wymienionych w art. 108 ust. 1 pkt …………………………….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Jednocześnie oświadczam, że w związku z ww. okolicznością, na podstawie art. 110 ust. 2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podjąłem następujące środki naprawcze:</w:t>
      </w:r>
    </w:p>
    <w:p w14:paraId="6FFCD490" w14:textId="77777777"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w:t>
      </w:r>
    </w:p>
    <w:p w14:paraId="51737C44" w14:textId="5EFBD0E4" w:rsidR="00DB64FB" w:rsidRDefault="00DB64FB" w:rsidP="00DB64FB">
      <w:pPr>
        <w:pStyle w:val="Tekstpodstawowy"/>
        <w:spacing w:line="276" w:lineRule="auto"/>
        <w:ind w:left="-426"/>
        <w:rPr>
          <w:rFonts w:asciiTheme="minorHAnsi" w:hAnsiTheme="minorHAnsi" w:cstheme="minorHAnsi"/>
        </w:rPr>
      </w:pPr>
      <w:r w:rsidRPr="00956C92">
        <w:rPr>
          <w:rFonts w:asciiTheme="minorHAnsi" w:hAnsiTheme="minorHAnsi" w:cstheme="minorHAnsi"/>
        </w:rPr>
        <w:t>……………………………………………………………………………………………………………</w:t>
      </w:r>
    </w:p>
    <w:p w14:paraId="7D89B555" w14:textId="1F271854" w:rsidR="00850DDE" w:rsidRDefault="00850DDE" w:rsidP="00DB64FB">
      <w:pPr>
        <w:pStyle w:val="Tekstpodstawowy"/>
        <w:spacing w:line="276" w:lineRule="auto"/>
        <w:ind w:left="258"/>
        <w:rPr>
          <w:rFonts w:asciiTheme="minorHAnsi" w:hAnsiTheme="minorHAnsi" w:cstheme="minorHAnsi"/>
        </w:rPr>
      </w:pPr>
    </w:p>
    <w:p w14:paraId="39DD01C4" w14:textId="6E999F55" w:rsidR="00225DFA" w:rsidRDefault="00225DFA" w:rsidP="00DB64FB">
      <w:pPr>
        <w:pStyle w:val="Tekstpodstawowy"/>
        <w:spacing w:line="276" w:lineRule="auto"/>
        <w:ind w:left="258"/>
        <w:rPr>
          <w:rFonts w:asciiTheme="minorHAnsi" w:hAnsiTheme="minorHAnsi" w:cstheme="minorHAnsi"/>
        </w:rPr>
      </w:pPr>
    </w:p>
    <w:p w14:paraId="168265A2" w14:textId="77777777" w:rsidR="00225DFA" w:rsidRPr="00A2773D" w:rsidRDefault="00225DFA" w:rsidP="00DB64FB">
      <w:pPr>
        <w:pStyle w:val="Tekstpodstawowy"/>
        <w:spacing w:line="276" w:lineRule="auto"/>
        <w:ind w:left="258"/>
        <w:rPr>
          <w:rFonts w:asciiTheme="minorHAnsi" w:hAnsiTheme="minorHAnsi" w:cstheme="minorHAnsi"/>
        </w:rPr>
      </w:pPr>
    </w:p>
    <w:p w14:paraId="56732288" w14:textId="177BA023"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84C64C3" w14:textId="77777777"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5C23E38" w14:textId="77777777" w:rsidR="00DB64FB" w:rsidRPr="00A2773D" w:rsidRDefault="00DB64FB" w:rsidP="00DB64FB">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7D9B8B8" w14:textId="526B2F78" w:rsidR="00DB64FB" w:rsidRDefault="00DB64FB" w:rsidP="00DB64FB">
      <w:pPr>
        <w:pStyle w:val="Tekstpodstawowy"/>
        <w:spacing w:line="276" w:lineRule="auto"/>
        <w:rPr>
          <w:rFonts w:asciiTheme="minorHAnsi" w:hAnsiTheme="minorHAnsi" w:cstheme="minorHAnsi"/>
          <w:i/>
        </w:rPr>
      </w:pPr>
    </w:p>
    <w:p w14:paraId="7508FF48" w14:textId="6B857312" w:rsidR="00225DFA" w:rsidRDefault="00225DFA" w:rsidP="00DB64FB">
      <w:pPr>
        <w:pStyle w:val="Tekstpodstawowy"/>
        <w:spacing w:line="276" w:lineRule="auto"/>
        <w:rPr>
          <w:rFonts w:asciiTheme="minorHAnsi" w:hAnsiTheme="minorHAnsi" w:cstheme="minorHAnsi"/>
          <w:i/>
        </w:rPr>
      </w:pPr>
    </w:p>
    <w:p w14:paraId="799C74CB" w14:textId="77777777" w:rsidR="00FE55A5" w:rsidRDefault="00FE55A5" w:rsidP="00DB64FB">
      <w:pPr>
        <w:pStyle w:val="Tekstpodstawowy"/>
        <w:spacing w:line="276" w:lineRule="auto"/>
        <w:rPr>
          <w:rFonts w:asciiTheme="minorHAnsi" w:hAnsiTheme="minorHAnsi" w:cstheme="minorHAnsi"/>
          <w:i/>
        </w:rPr>
      </w:pPr>
    </w:p>
    <w:p w14:paraId="4CD3D97F" w14:textId="77777777" w:rsidR="00DB64FB" w:rsidRPr="00A2773D" w:rsidRDefault="00DB64FB" w:rsidP="00DB64FB">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lastRenderedPageBreak/>
        <w:t>DOTYCZĄCE SPEŁNIENIA WARUNKÓW UDZIAŁU W POSTĘPOWANIU</w:t>
      </w:r>
    </w:p>
    <w:p w14:paraId="764BAA9C" w14:textId="77777777" w:rsidR="00DB64FB" w:rsidRPr="00A2773D" w:rsidRDefault="00DB64FB" w:rsidP="00DB64FB">
      <w:pPr>
        <w:pStyle w:val="Tekstpodstawowy"/>
        <w:spacing w:line="276" w:lineRule="auto"/>
        <w:rPr>
          <w:rFonts w:asciiTheme="minorHAnsi" w:hAnsiTheme="minorHAnsi" w:cstheme="minorHAnsi"/>
        </w:rPr>
      </w:pPr>
    </w:p>
    <w:p w14:paraId="4FDD1BD5" w14:textId="77777777" w:rsidR="00DB64FB" w:rsidRPr="00A2773D" w:rsidRDefault="00DB64FB" w:rsidP="00DB64FB">
      <w:pPr>
        <w:pStyle w:val="Tekstpodstawowy"/>
        <w:spacing w:line="276" w:lineRule="auto"/>
        <w:rPr>
          <w:rFonts w:asciiTheme="minorHAnsi" w:hAnsiTheme="minorHAnsi" w:cstheme="minorHAnsi"/>
        </w:rPr>
      </w:pPr>
    </w:p>
    <w:p w14:paraId="70818947" w14:textId="0103F979" w:rsidR="00DB64FB" w:rsidRPr="00A2773D" w:rsidRDefault="00DB64FB" w:rsidP="00DB64FB">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02500F" w:rsidRPr="0002500F">
        <w:rPr>
          <w:rFonts w:asciiTheme="minorHAnsi" w:hAnsiTheme="minorHAnsi" w:cstheme="minorHAnsi"/>
          <w:b/>
          <w:bCs/>
          <w:iCs/>
        </w:rPr>
        <w:t>projektowanie i druk kalendarzy</w:t>
      </w:r>
      <w:r w:rsidR="00225DFA" w:rsidRPr="00225DFA">
        <w:rPr>
          <w:rFonts w:asciiTheme="minorHAnsi" w:hAnsiTheme="minorHAnsi" w:cstheme="minorHAnsi"/>
          <w:b/>
        </w:rPr>
        <w:t>.</w:t>
      </w:r>
      <w:r>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w:t>
      </w:r>
      <w:r>
        <w:rPr>
          <w:rFonts w:asciiTheme="minorHAnsi" w:hAnsiTheme="minorHAnsi" w:cstheme="minorHAnsi"/>
          <w:i/>
        </w:rPr>
        <w:t>2</w:t>
      </w:r>
      <w:r w:rsidRPr="00A2773D">
        <w:rPr>
          <w:rFonts w:asciiTheme="minorHAnsi" w:hAnsiTheme="minorHAnsi" w:cstheme="minorHAnsi"/>
          <w:i/>
        </w:rPr>
        <w:t xml:space="preserve">1 r. poz. </w:t>
      </w:r>
      <w:r>
        <w:rPr>
          <w:rFonts w:asciiTheme="minorHAnsi" w:hAnsiTheme="minorHAnsi" w:cstheme="minorHAnsi"/>
          <w:i/>
        </w:rPr>
        <w:t>1</w:t>
      </w:r>
      <w:r w:rsidRPr="00A2773D">
        <w:rPr>
          <w:rFonts w:asciiTheme="minorHAnsi" w:hAnsiTheme="minorHAnsi" w:cstheme="minorHAnsi"/>
          <w:i/>
        </w:rPr>
        <w:t>1</w:t>
      </w:r>
      <w:r>
        <w:rPr>
          <w:rFonts w:asciiTheme="minorHAnsi" w:hAnsiTheme="minorHAnsi" w:cstheme="minorHAnsi"/>
          <w:i/>
        </w:rPr>
        <w:t>2</w:t>
      </w:r>
      <w:r w:rsidRPr="00A2773D">
        <w:rPr>
          <w:rFonts w:asciiTheme="minorHAnsi" w:hAnsiTheme="minorHAnsi" w:cstheme="minorHAnsi"/>
          <w:i/>
        </w:rPr>
        <w:t>9)</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1F9EE0CF" w14:textId="519E6E0A" w:rsidR="00DB64FB" w:rsidRDefault="00DB64FB" w:rsidP="00DB64FB">
      <w:pPr>
        <w:pStyle w:val="Tekstpodstawowy"/>
        <w:spacing w:line="276" w:lineRule="auto"/>
        <w:rPr>
          <w:rFonts w:asciiTheme="minorHAnsi" w:hAnsiTheme="minorHAnsi" w:cstheme="minorHAnsi"/>
        </w:rPr>
      </w:pPr>
    </w:p>
    <w:p w14:paraId="45F054B7" w14:textId="2FEEDD94" w:rsidR="00850DDE" w:rsidRDefault="00850DDE" w:rsidP="00DB64FB">
      <w:pPr>
        <w:pStyle w:val="Tekstpodstawowy"/>
        <w:spacing w:line="276" w:lineRule="auto"/>
        <w:rPr>
          <w:rFonts w:asciiTheme="minorHAnsi" w:hAnsiTheme="minorHAnsi" w:cstheme="minorHAnsi"/>
        </w:rPr>
      </w:pPr>
    </w:p>
    <w:p w14:paraId="79B73C39" w14:textId="77777777" w:rsidR="00850DDE" w:rsidRPr="00A2773D" w:rsidRDefault="00850DDE" w:rsidP="00DB64FB">
      <w:pPr>
        <w:pStyle w:val="Tekstpodstawowy"/>
        <w:spacing w:line="276" w:lineRule="auto"/>
        <w:rPr>
          <w:rFonts w:asciiTheme="minorHAnsi" w:hAnsiTheme="minorHAnsi" w:cstheme="minorHAnsi"/>
        </w:rPr>
      </w:pPr>
    </w:p>
    <w:p w14:paraId="2D232317" w14:textId="13422F4E"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w:t>
      </w:r>
      <w:r w:rsidRPr="00A2773D">
        <w:rPr>
          <w:rFonts w:asciiTheme="minorHAnsi" w:hAnsiTheme="minorHAnsi" w:cstheme="minorHAnsi"/>
        </w:rPr>
        <w:t>r.</w:t>
      </w:r>
    </w:p>
    <w:p w14:paraId="3806048B" w14:textId="77777777" w:rsidR="00DB64FB" w:rsidRPr="00A2773D" w:rsidRDefault="00DB64FB" w:rsidP="00DB64FB">
      <w:pPr>
        <w:pStyle w:val="Tekstpodstawowy"/>
        <w:spacing w:line="276" w:lineRule="auto"/>
        <w:rPr>
          <w:rFonts w:asciiTheme="minorHAnsi" w:hAnsiTheme="minorHAnsi" w:cstheme="minorHAnsi"/>
        </w:rPr>
      </w:pPr>
    </w:p>
    <w:p w14:paraId="3D19C377" w14:textId="77777777" w:rsidR="00850DDE" w:rsidRDefault="00850DDE" w:rsidP="00DB64FB">
      <w:pPr>
        <w:spacing w:line="276" w:lineRule="auto"/>
        <w:ind w:right="116"/>
        <w:jc w:val="right"/>
        <w:rPr>
          <w:rFonts w:asciiTheme="minorHAnsi" w:hAnsiTheme="minorHAnsi" w:cstheme="minorHAnsi"/>
          <w:i/>
          <w:spacing w:val="-2"/>
        </w:rPr>
      </w:pPr>
    </w:p>
    <w:p w14:paraId="602A6B29" w14:textId="058E3F2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65DFF3A" w14:textId="661EA37C" w:rsidR="00DB64FB"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elektronicznie</w:t>
      </w:r>
    </w:p>
    <w:p w14:paraId="4072BB04" w14:textId="77777777" w:rsidR="00850DDE" w:rsidRPr="00A2773D" w:rsidRDefault="00850DDE" w:rsidP="00850DDE">
      <w:pPr>
        <w:spacing w:line="276" w:lineRule="auto"/>
        <w:ind w:right="116"/>
        <w:rPr>
          <w:rFonts w:asciiTheme="minorHAnsi" w:hAnsiTheme="minorHAnsi" w:cstheme="minorHAnsi"/>
          <w:i/>
        </w:rPr>
      </w:pPr>
    </w:p>
    <w:p w14:paraId="6F152D28" w14:textId="77777777" w:rsidR="00DB64FB" w:rsidRPr="00A2773D" w:rsidRDefault="00DB64FB" w:rsidP="00DB64FB">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1A72569D" w14:textId="77777777" w:rsidR="00DB64FB" w:rsidRPr="00A2773D" w:rsidRDefault="00DB64FB" w:rsidP="00DB64FB">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F717AE9" w14:textId="206C6F38" w:rsidR="00DB64FB" w:rsidRDefault="00DB64FB" w:rsidP="00DB64FB">
      <w:pPr>
        <w:pStyle w:val="Tekstpodstawowy"/>
        <w:spacing w:line="276" w:lineRule="auto"/>
        <w:rPr>
          <w:rFonts w:asciiTheme="minorHAnsi" w:hAnsiTheme="minorHAnsi" w:cstheme="minorHAnsi"/>
        </w:rPr>
      </w:pPr>
    </w:p>
    <w:p w14:paraId="7AF379A7" w14:textId="77777777" w:rsidR="00850DDE" w:rsidRPr="00A2773D" w:rsidRDefault="00850DDE" w:rsidP="00DB64FB">
      <w:pPr>
        <w:pStyle w:val="Tekstpodstawowy"/>
        <w:spacing w:line="276" w:lineRule="auto"/>
        <w:rPr>
          <w:rFonts w:asciiTheme="minorHAnsi" w:hAnsiTheme="minorHAnsi" w:cstheme="minorHAnsi"/>
        </w:rPr>
      </w:pPr>
    </w:p>
    <w:p w14:paraId="4B0DF4A6" w14:textId="4F94C44F"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716F5274" w14:textId="77777777" w:rsidR="00DB64FB" w:rsidRPr="00A2773D" w:rsidRDefault="00DB64FB" w:rsidP="00DB64FB">
      <w:pPr>
        <w:pStyle w:val="Tekstpodstawowy"/>
        <w:spacing w:line="276" w:lineRule="auto"/>
        <w:rPr>
          <w:rFonts w:asciiTheme="minorHAnsi" w:hAnsiTheme="minorHAnsi" w:cstheme="minorHAnsi"/>
        </w:rPr>
      </w:pPr>
    </w:p>
    <w:p w14:paraId="2BF45C1C" w14:textId="77777777" w:rsidR="00850DDE" w:rsidRDefault="00850DDE" w:rsidP="00DB64FB">
      <w:pPr>
        <w:spacing w:line="276" w:lineRule="auto"/>
        <w:ind w:right="116"/>
        <w:jc w:val="right"/>
        <w:rPr>
          <w:rFonts w:asciiTheme="minorHAnsi" w:hAnsiTheme="minorHAnsi" w:cstheme="minorHAnsi"/>
          <w:i/>
          <w:spacing w:val="-2"/>
        </w:rPr>
      </w:pPr>
    </w:p>
    <w:p w14:paraId="04AF9535" w14:textId="77777777" w:rsidR="00850DDE" w:rsidRDefault="00850DDE" w:rsidP="00DB64FB">
      <w:pPr>
        <w:spacing w:line="276" w:lineRule="auto"/>
        <w:ind w:right="116"/>
        <w:jc w:val="right"/>
        <w:rPr>
          <w:rFonts w:asciiTheme="minorHAnsi" w:hAnsiTheme="minorHAnsi" w:cstheme="minorHAnsi"/>
          <w:i/>
          <w:spacing w:val="-2"/>
        </w:rPr>
      </w:pPr>
    </w:p>
    <w:p w14:paraId="62794221" w14:textId="587E69D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0EADA6E" w14:textId="586EB53E" w:rsidR="00DB64FB" w:rsidRPr="00A2773D"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 xml:space="preserve">elektronicznie  </w:t>
      </w:r>
    </w:p>
    <w:p w14:paraId="7AA3F717" w14:textId="29879622" w:rsidR="00F7208E" w:rsidRPr="00991F16" w:rsidRDefault="00F7208E" w:rsidP="00DB64FB">
      <w:pPr>
        <w:pStyle w:val="Tekstpodstawowy"/>
        <w:tabs>
          <w:tab w:val="left" w:leader="dot" w:pos="9199"/>
        </w:tabs>
        <w:rPr>
          <w:rFonts w:asciiTheme="minorHAnsi" w:hAnsiTheme="minorHAnsi" w:cstheme="minorHAnsi"/>
        </w:rPr>
      </w:pPr>
    </w:p>
    <w:p w14:paraId="7F4B2251" w14:textId="77777777" w:rsidR="00F7208E" w:rsidRPr="00991F16" w:rsidRDefault="00F7208E">
      <w:pPr>
        <w:pStyle w:val="Tekstpodstawowy"/>
        <w:rPr>
          <w:rFonts w:asciiTheme="minorHAnsi" w:hAnsiTheme="minorHAnsi" w:cstheme="minorHAnsi"/>
        </w:rPr>
      </w:pPr>
    </w:p>
    <w:p w14:paraId="00706C19" w14:textId="12326ED6" w:rsidR="00F7208E" w:rsidRDefault="00F7208E">
      <w:pPr>
        <w:pStyle w:val="Tekstpodstawowy"/>
        <w:spacing w:before="7"/>
        <w:rPr>
          <w:rFonts w:asciiTheme="minorHAnsi" w:hAnsiTheme="minorHAnsi" w:cstheme="minorHAnsi"/>
        </w:rPr>
      </w:pPr>
    </w:p>
    <w:p w14:paraId="33D2B154" w14:textId="34E9B616" w:rsidR="00DB64FB" w:rsidRDefault="00DB64FB">
      <w:pPr>
        <w:pStyle w:val="Tekstpodstawowy"/>
        <w:spacing w:before="7"/>
        <w:rPr>
          <w:rFonts w:asciiTheme="minorHAnsi" w:hAnsiTheme="minorHAnsi" w:cstheme="minorHAnsi"/>
        </w:rPr>
      </w:pPr>
    </w:p>
    <w:p w14:paraId="04FB4A47" w14:textId="375D48EE" w:rsidR="00DB64FB" w:rsidRDefault="00DB64FB">
      <w:pPr>
        <w:pStyle w:val="Tekstpodstawowy"/>
        <w:spacing w:before="7"/>
        <w:rPr>
          <w:rFonts w:asciiTheme="minorHAnsi" w:hAnsiTheme="minorHAnsi" w:cstheme="minorHAnsi"/>
        </w:rPr>
      </w:pPr>
    </w:p>
    <w:p w14:paraId="10C3A2B6" w14:textId="3C45E833" w:rsidR="00DB64FB" w:rsidRDefault="00DB64FB">
      <w:pPr>
        <w:pStyle w:val="Tekstpodstawowy"/>
        <w:spacing w:before="7"/>
        <w:rPr>
          <w:rFonts w:asciiTheme="minorHAnsi" w:hAnsiTheme="minorHAnsi" w:cstheme="minorHAnsi"/>
        </w:rPr>
      </w:pPr>
    </w:p>
    <w:p w14:paraId="60E9BC53" w14:textId="01EAA727" w:rsidR="00DB64FB" w:rsidRDefault="00DB64FB">
      <w:pPr>
        <w:pStyle w:val="Tekstpodstawowy"/>
        <w:spacing w:before="7"/>
        <w:rPr>
          <w:rFonts w:asciiTheme="minorHAnsi" w:hAnsiTheme="minorHAnsi" w:cstheme="minorHAnsi"/>
        </w:rPr>
      </w:pPr>
    </w:p>
    <w:p w14:paraId="221B4555" w14:textId="0B3F9045" w:rsidR="00DB64FB" w:rsidRDefault="00DB64FB">
      <w:pPr>
        <w:pStyle w:val="Tekstpodstawowy"/>
        <w:spacing w:before="7"/>
        <w:rPr>
          <w:rFonts w:asciiTheme="minorHAnsi" w:hAnsiTheme="minorHAnsi" w:cstheme="minorHAnsi"/>
        </w:rPr>
      </w:pPr>
    </w:p>
    <w:p w14:paraId="208E6F00" w14:textId="134514DD" w:rsidR="00DB64FB" w:rsidRDefault="00DB64FB">
      <w:pPr>
        <w:pStyle w:val="Tekstpodstawowy"/>
        <w:spacing w:before="7"/>
        <w:rPr>
          <w:rFonts w:asciiTheme="minorHAnsi" w:hAnsiTheme="minorHAnsi" w:cstheme="minorHAnsi"/>
        </w:rPr>
      </w:pPr>
    </w:p>
    <w:p w14:paraId="5C3E2F29" w14:textId="58A41FAB" w:rsidR="00DB64FB" w:rsidRDefault="00DB64FB">
      <w:pPr>
        <w:pStyle w:val="Tekstpodstawowy"/>
        <w:spacing w:before="7"/>
        <w:rPr>
          <w:rFonts w:asciiTheme="minorHAnsi" w:hAnsiTheme="minorHAnsi" w:cstheme="minorHAnsi"/>
        </w:rPr>
      </w:pPr>
    </w:p>
    <w:p w14:paraId="2B5FD2EA" w14:textId="162B3526" w:rsidR="00DB64FB" w:rsidRDefault="00DB64FB">
      <w:pPr>
        <w:pStyle w:val="Tekstpodstawowy"/>
        <w:spacing w:before="7"/>
        <w:rPr>
          <w:rFonts w:asciiTheme="minorHAnsi" w:hAnsiTheme="minorHAnsi" w:cstheme="minorHAnsi"/>
        </w:rPr>
      </w:pPr>
    </w:p>
    <w:p w14:paraId="12A2B9FD" w14:textId="07C5E7D2" w:rsidR="00DB64FB" w:rsidRDefault="00DB64FB">
      <w:pPr>
        <w:pStyle w:val="Tekstpodstawowy"/>
        <w:spacing w:before="7"/>
        <w:rPr>
          <w:rFonts w:asciiTheme="minorHAnsi" w:hAnsiTheme="minorHAnsi" w:cstheme="minorHAnsi"/>
        </w:rPr>
      </w:pPr>
    </w:p>
    <w:p w14:paraId="4E5B0CA6" w14:textId="4661CA3D" w:rsidR="00DB64FB" w:rsidRDefault="00DB64FB">
      <w:pPr>
        <w:pStyle w:val="Tekstpodstawowy"/>
        <w:spacing w:before="7"/>
        <w:rPr>
          <w:rFonts w:asciiTheme="minorHAnsi" w:hAnsiTheme="minorHAnsi" w:cstheme="minorHAnsi"/>
        </w:rPr>
      </w:pPr>
    </w:p>
    <w:p w14:paraId="30984F24" w14:textId="5E20EEC5" w:rsidR="00D70CF0" w:rsidRDefault="00D70CF0">
      <w:pPr>
        <w:pStyle w:val="Tekstpodstawowy"/>
        <w:spacing w:before="7"/>
        <w:rPr>
          <w:rFonts w:asciiTheme="minorHAnsi" w:hAnsiTheme="minorHAnsi" w:cstheme="minorHAnsi"/>
        </w:rPr>
      </w:pPr>
    </w:p>
    <w:p w14:paraId="3074DB7A" w14:textId="0E149DFB" w:rsidR="00D70CF0" w:rsidRDefault="00D70CF0">
      <w:pPr>
        <w:pStyle w:val="Tekstpodstawowy"/>
        <w:spacing w:before="7"/>
        <w:rPr>
          <w:rFonts w:asciiTheme="minorHAnsi" w:hAnsiTheme="minorHAnsi" w:cstheme="minorHAnsi"/>
        </w:rPr>
      </w:pPr>
    </w:p>
    <w:p w14:paraId="47FD64AC" w14:textId="309415DD" w:rsidR="00D70CF0" w:rsidRDefault="00D70CF0">
      <w:pPr>
        <w:pStyle w:val="Tekstpodstawowy"/>
        <w:spacing w:before="7"/>
        <w:rPr>
          <w:rFonts w:asciiTheme="minorHAnsi" w:hAnsiTheme="minorHAnsi" w:cstheme="minorHAnsi"/>
        </w:rPr>
      </w:pPr>
    </w:p>
    <w:p w14:paraId="3C179321" w14:textId="6F743CA4" w:rsidR="00AD0843" w:rsidRDefault="00AD0843">
      <w:pPr>
        <w:pStyle w:val="Tekstpodstawowy"/>
        <w:spacing w:before="7"/>
        <w:rPr>
          <w:rFonts w:asciiTheme="minorHAnsi" w:hAnsiTheme="minorHAnsi" w:cstheme="minorHAnsi"/>
        </w:rPr>
      </w:pPr>
    </w:p>
    <w:p w14:paraId="59474FBF" w14:textId="77777777" w:rsidR="00AD0843" w:rsidRDefault="00AD0843">
      <w:pPr>
        <w:pStyle w:val="Tekstpodstawowy"/>
        <w:spacing w:before="7"/>
        <w:rPr>
          <w:rFonts w:asciiTheme="minorHAnsi" w:hAnsiTheme="minorHAnsi" w:cstheme="minorHAnsi"/>
        </w:rPr>
      </w:pPr>
    </w:p>
    <w:p w14:paraId="6B77857E" w14:textId="634911B5" w:rsidR="00D70CF0" w:rsidRDefault="00D70CF0">
      <w:pPr>
        <w:pStyle w:val="Tekstpodstawowy"/>
        <w:spacing w:before="7"/>
        <w:rPr>
          <w:rFonts w:asciiTheme="minorHAnsi" w:hAnsiTheme="minorHAnsi" w:cstheme="minorHAnsi"/>
        </w:rPr>
      </w:pPr>
    </w:p>
    <w:p w14:paraId="05392BFE" w14:textId="77777777" w:rsidR="00D70CF0" w:rsidRDefault="00D70CF0">
      <w:pPr>
        <w:pStyle w:val="Tekstpodstawowy"/>
        <w:spacing w:before="7"/>
        <w:rPr>
          <w:rFonts w:asciiTheme="minorHAnsi" w:hAnsiTheme="minorHAnsi" w:cstheme="minorHAnsi"/>
        </w:rPr>
      </w:pPr>
    </w:p>
    <w:p w14:paraId="73555812" w14:textId="2C20AD97" w:rsidR="00850DDE" w:rsidRDefault="00850DDE">
      <w:pPr>
        <w:pStyle w:val="Tekstpodstawowy"/>
        <w:spacing w:before="7"/>
        <w:rPr>
          <w:rFonts w:asciiTheme="minorHAnsi" w:hAnsiTheme="minorHAnsi" w:cstheme="minorHAnsi"/>
        </w:rPr>
      </w:pPr>
    </w:p>
    <w:p w14:paraId="7CB047DA" w14:textId="11C179C6" w:rsidR="00850DDE" w:rsidRDefault="00850DDE">
      <w:pPr>
        <w:pStyle w:val="Tekstpodstawowy"/>
        <w:spacing w:before="7"/>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316109">
        <w:tc>
          <w:tcPr>
            <w:tcW w:w="9356" w:type="dxa"/>
            <w:tcBorders>
              <w:bottom w:val="nil"/>
            </w:tcBorders>
          </w:tcPr>
          <w:p w14:paraId="4955EF28" w14:textId="315CA7ED"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w:t>
            </w:r>
            <w:r w:rsidR="007713DA">
              <w:rPr>
                <w:rFonts w:ascii="Calibri" w:hAnsi="Calibri" w:cs="Calibri"/>
                <w:b/>
                <w:lang w:eastAsia="pl-PL"/>
              </w:rPr>
              <w:t>.</w:t>
            </w:r>
            <w:r w:rsidRPr="006E5647">
              <w:rPr>
                <w:rFonts w:ascii="Calibri" w:hAnsi="Calibri" w:cs="Calibri"/>
                <w:b/>
                <w:lang w:eastAsia="pl-PL"/>
              </w:rPr>
              <w:t>263.</w:t>
            </w:r>
            <w:r w:rsidR="0002500F">
              <w:rPr>
                <w:rFonts w:ascii="Calibri" w:hAnsi="Calibri" w:cs="Calibri"/>
                <w:b/>
                <w:lang w:eastAsia="pl-PL"/>
              </w:rPr>
              <w:t>40</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316109">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48039AAE" w14:textId="36C0462C" w:rsidR="00B84C0C" w:rsidRPr="00B84C0C" w:rsidRDefault="00B84C0C" w:rsidP="00B84C0C">
      <w:pPr>
        <w:keepNext/>
        <w:spacing w:beforeLines="20" w:before="48" w:afterLines="20" w:after="48"/>
        <w:jc w:val="center"/>
        <w:outlineLvl w:val="0"/>
        <w:rPr>
          <w:rFonts w:asciiTheme="minorHAnsi" w:hAnsiTheme="minorHAnsi" w:cstheme="minorHAnsi"/>
          <w:b/>
          <w:lang w:eastAsia="pl-PL"/>
        </w:rPr>
      </w:pPr>
      <w:bookmarkStart w:id="3" w:name="_Hlk73443345"/>
      <w:r w:rsidRPr="00B84C0C">
        <w:rPr>
          <w:rFonts w:asciiTheme="minorHAnsi" w:hAnsiTheme="minorHAnsi" w:cstheme="minorHAnsi"/>
          <w:b/>
          <w:lang w:eastAsia="pl-PL"/>
        </w:rPr>
        <w:t>UMOWA NR WA.263.</w:t>
      </w:r>
      <w:r w:rsidR="0002500F">
        <w:rPr>
          <w:rFonts w:asciiTheme="minorHAnsi" w:hAnsiTheme="minorHAnsi" w:cstheme="minorHAnsi"/>
          <w:b/>
          <w:lang w:eastAsia="pl-PL"/>
        </w:rPr>
        <w:t>40</w:t>
      </w:r>
      <w:r w:rsidRPr="00B84C0C">
        <w:rPr>
          <w:rFonts w:asciiTheme="minorHAnsi" w:hAnsiTheme="minorHAnsi" w:cstheme="minorHAnsi"/>
          <w:b/>
          <w:lang w:eastAsia="pl-PL"/>
        </w:rPr>
        <w:t>.2021.U</w:t>
      </w:r>
    </w:p>
    <w:bookmarkEnd w:id="3"/>
    <w:p w14:paraId="555067DD" w14:textId="77777777" w:rsidR="004F1012" w:rsidRPr="00B84C0C" w:rsidRDefault="004F1012" w:rsidP="004F1012">
      <w:pPr>
        <w:widowControl/>
        <w:adjustRightInd w:val="0"/>
        <w:spacing w:beforeLines="40" w:before="96" w:afterLines="40" w:after="96"/>
        <w:jc w:val="both"/>
        <w:rPr>
          <w:rFonts w:ascii="Calibri" w:hAnsi="Calibri" w:cs="Calibri"/>
          <w:lang w:eastAsia="pl-PL"/>
        </w:rPr>
      </w:pPr>
      <w:r w:rsidRPr="00B84C0C">
        <w:rPr>
          <w:rFonts w:ascii="Calibri" w:hAnsi="Calibri" w:cs="Calibri"/>
          <w:lang w:eastAsia="pl-PL"/>
        </w:rPr>
        <w:t xml:space="preserve">zawarta w dniu …...…..2021 r. w Warszawie, pomiędzy: </w:t>
      </w:r>
    </w:p>
    <w:p w14:paraId="08AD5CFC" w14:textId="77777777" w:rsidR="004F1012" w:rsidRPr="00B84C0C" w:rsidRDefault="004F1012" w:rsidP="004F1012">
      <w:pPr>
        <w:widowControl/>
        <w:adjustRightInd w:val="0"/>
        <w:spacing w:beforeLines="40" w:before="96" w:afterLines="40" w:after="96"/>
        <w:jc w:val="both"/>
        <w:rPr>
          <w:rFonts w:ascii="Calibri" w:hAnsi="Calibri" w:cs="Calibri"/>
          <w:lang w:eastAsia="pl-PL"/>
        </w:rPr>
      </w:pPr>
      <w:r w:rsidRPr="00B84C0C">
        <w:rPr>
          <w:rFonts w:ascii="Calibri" w:hAnsi="Calibri" w:cs="Calibri"/>
          <w:b/>
          <w:lang w:eastAsia="pl-PL"/>
        </w:rPr>
        <w:t xml:space="preserve">Skarbem Państwa – państwową jednostką budżetową Centrum Projektów Europejskich </w:t>
      </w:r>
      <w:r w:rsidRPr="00B84C0C">
        <w:rPr>
          <w:rFonts w:ascii="Calibri" w:hAnsi="Calibri" w:cs="Calibri"/>
          <w:lang w:eastAsia="pl-PL"/>
        </w:rPr>
        <w:t xml:space="preserve">z siedzibą w Warszawie przy ul. Domaniewskiej 39a, 02-672 Warszawa, posiadającym nr identyfikacji REGON 141681456 oraz NIP 701-015-88-87, reprezentowanym przez </w:t>
      </w:r>
    </w:p>
    <w:p w14:paraId="7DD4DEE6" w14:textId="77777777" w:rsidR="004F1012" w:rsidRPr="00B84C0C" w:rsidRDefault="004F1012" w:rsidP="004F1012">
      <w:pPr>
        <w:widowControl/>
        <w:adjustRightInd w:val="0"/>
        <w:spacing w:beforeLines="40" w:before="96" w:afterLines="40" w:after="96"/>
        <w:jc w:val="both"/>
        <w:rPr>
          <w:rFonts w:ascii="Calibri" w:hAnsi="Calibri" w:cs="Calibri"/>
          <w:lang w:eastAsia="pl-PL"/>
        </w:rPr>
      </w:pPr>
      <w:r w:rsidRPr="00B84C0C">
        <w:rPr>
          <w:rFonts w:ascii="Calibri" w:hAnsi="Calibri" w:cs="Calibri"/>
          <w:b/>
          <w:bCs/>
          <w:lang w:eastAsia="pl-PL"/>
        </w:rPr>
        <w:t xml:space="preserve">Pana Leszka </w:t>
      </w:r>
      <w:proofErr w:type="spellStart"/>
      <w:r w:rsidRPr="00B84C0C">
        <w:rPr>
          <w:rFonts w:ascii="Calibri" w:hAnsi="Calibri" w:cs="Calibri"/>
          <w:b/>
          <w:bCs/>
          <w:lang w:eastAsia="pl-PL"/>
        </w:rPr>
        <w:t>Bullera</w:t>
      </w:r>
      <w:proofErr w:type="spellEnd"/>
      <w:r w:rsidRPr="00B84C0C">
        <w:rPr>
          <w:rFonts w:ascii="Calibri" w:hAnsi="Calibri" w:cs="Calibri"/>
          <w:bCs/>
          <w:lang w:eastAsia="pl-PL"/>
        </w:rPr>
        <w:t xml:space="preserve"> – </w:t>
      </w:r>
      <w:r w:rsidRPr="00B84C0C">
        <w:rPr>
          <w:rFonts w:ascii="Calibri" w:hAnsi="Calibri" w:cs="Calibri"/>
          <w:lang w:eastAsia="pl-PL"/>
        </w:rPr>
        <w:t>Dyrektora Centrum Projektów Europejskich na podstawie powołania na stanowisko dyrektora Centrum Projektów Europejskich z dnia 13 maja 2016 r. przez Ministra Rozwoju,</w:t>
      </w:r>
      <w:r w:rsidRPr="00B84C0C">
        <w:rPr>
          <w:rFonts w:ascii="Calibri" w:hAnsi="Calibri" w:cs="Calibri"/>
          <w:bCs/>
          <w:lang w:eastAsia="pl-PL"/>
        </w:rPr>
        <w:t xml:space="preserve"> </w:t>
      </w:r>
      <w:r w:rsidRPr="00B84C0C">
        <w:rPr>
          <w:rFonts w:ascii="Calibri" w:hAnsi="Calibri" w:cs="Calibri"/>
          <w:lang w:eastAsia="pl-PL"/>
        </w:rPr>
        <w:t xml:space="preserve">zwanym w dalszej części umowy </w:t>
      </w:r>
      <w:r w:rsidRPr="00B84C0C">
        <w:rPr>
          <w:rFonts w:ascii="Calibri" w:hAnsi="Calibri" w:cs="Calibri"/>
          <w:b/>
          <w:bCs/>
          <w:lang w:eastAsia="pl-PL"/>
        </w:rPr>
        <w:t>„Zamawiającym”</w:t>
      </w:r>
    </w:p>
    <w:p w14:paraId="6A7815F6"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a </w:t>
      </w:r>
    </w:p>
    <w:p w14:paraId="1BEF7AAD"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B84C0C">
        <w:rPr>
          <w:rFonts w:ascii="Calibri" w:hAnsi="Calibri" w:cs="Calibri"/>
          <w:b/>
          <w:kern w:val="3"/>
          <w:lang w:eastAsia="pl-PL"/>
        </w:rPr>
        <w:t>„Wykonawcą”</w:t>
      </w:r>
    </w:p>
    <w:p w14:paraId="4D41FF6F"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b/>
          <w:kern w:val="3"/>
          <w:lang w:eastAsia="pl-PL"/>
        </w:rPr>
        <w:t>lub</w:t>
      </w:r>
      <w:r w:rsidRPr="00B84C0C">
        <w:rPr>
          <w:rFonts w:ascii="Calibri" w:hAnsi="Calibri" w:cs="Calibri"/>
          <w:b/>
          <w:kern w:val="3"/>
          <w:vertAlign w:val="superscript"/>
          <w:lang w:eastAsia="pl-PL"/>
        </w:rPr>
        <w:footnoteReference w:id="4"/>
      </w:r>
    </w:p>
    <w:p w14:paraId="77F13530"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Panem/Panią ……………………..zamieszkałym/zamieszkałą w …………. przy ul. ……………., legitymującym się/legitymującą się dowodem osobistym o numerze ……………..oraz numerze PESEL……………., i posiadającym/posiadającą numer identyfikacji NIP ………………</w:t>
      </w:r>
    </w:p>
    <w:p w14:paraId="7B9279E8"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b/>
          <w:kern w:val="3"/>
          <w:lang w:eastAsia="pl-PL"/>
        </w:rPr>
      </w:pPr>
      <w:r w:rsidRPr="00B84C0C">
        <w:rPr>
          <w:rFonts w:ascii="Calibri" w:hAnsi="Calibri" w:cs="Calibri"/>
          <w:kern w:val="3"/>
          <w:lang w:eastAsia="pl-PL"/>
        </w:rPr>
        <w:t xml:space="preserve">zwanym/zwaną w dalszej części umowy </w:t>
      </w:r>
      <w:r w:rsidRPr="00B84C0C">
        <w:rPr>
          <w:rFonts w:ascii="Calibri" w:hAnsi="Calibri" w:cs="Calibri"/>
          <w:b/>
          <w:kern w:val="3"/>
          <w:lang w:eastAsia="pl-PL"/>
        </w:rPr>
        <w:t>„Wykonawcą”.</w:t>
      </w:r>
    </w:p>
    <w:p w14:paraId="3D5BA2B5" w14:textId="77777777" w:rsidR="004F1012" w:rsidRPr="00B84C0C" w:rsidRDefault="004F1012" w:rsidP="004F1012">
      <w:pPr>
        <w:widowControl/>
        <w:suppressAutoHyphens/>
        <w:autoSpaceDE/>
        <w:spacing w:beforeLines="40" w:before="96" w:afterLines="40" w:after="96"/>
        <w:jc w:val="both"/>
        <w:textAlignment w:val="baseline"/>
        <w:rPr>
          <w:rFonts w:ascii="Calibri" w:hAnsi="Calibri" w:cs="Calibri"/>
          <w:kern w:val="3"/>
          <w:lang w:eastAsia="pl-PL"/>
        </w:rPr>
      </w:pPr>
      <w:r w:rsidRPr="00B84C0C">
        <w:rPr>
          <w:rFonts w:ascii="Calibri" w:hAnsi="Calibri" w:cs="Calibri"/>
          <w:kern w:val="3"/>
          <w:lang w:eastAsia="pl-PL"/>
        </w:rPr>
        <w:t xml:space="preserve">Zamawiający lub Wykonawca zwani są również dalej </w:t>
      </w:r>
      <w:r w:rsidRPr="00B84C0C">
        <w:rPr>
          <w:rFonts w:ascii="Calibri" w:hAnsi="Calibri" w:cs="Calibri"/>
          <w:b/>
          <w:kern w:val="3"/>
          <w:lang w:eastAsia="pl-PL"/>
        </w:rPr>
        <w:t>„Stroną”</w:t>
      </w:r>
      <w:r w:rsidRPr="00B84C0C">
        <w:rPr>
          <w:rFonts w:ascii="Calibri" w:hAnsi="Calibri" w:cs="Calibri"/>
          <w:kern w:val="3"/>
          <w:lang w:eastAsia="pl-PL"/>
        </w:rPr>
        <w:t xml:space="preserve"> lub </w:t>
      </w:r>
      <w:r w:rsidRPr="00B84C0C">
        <w:rPr>
          <w:rFonts w:ascii="Calibri" w:hAnsi="Calibri" w:cs="Calibri"/>
          <w:b/>
          <w:kern w:val="3"/>
          <w:lang w:eastAsia="pl-PL"/>
        </w:rPr>
        <w:t>„Stronami”</w:t>
      </w:r>
      <w:r w:rsidRPr="00B84C0C">
        <w:rPr>
          <w:rFonts w:ascii="Calibri" w:hAnsi="Calibri" w:cs="Calibri"/>
          <w:kern w:val="3"/>
          <w:lang w:eastAsia="pl-PL"/>
        </w:rPr>
        <w:t xml:space="preserve"> umowy.</w:t>
      </w:r>
    </w:p>
    <w:p w14:paraId="7F7DC31B" w14:textId="77777777" w:rsidR="004F1012" w:rsidRPr="00B84C0C" w:rsidRDefault="004F1012" w:rsidP="004F1012">
      <w:pPr>
        <w:spacing w:before="240" w:after="240" w:line="276" w:lineRule="auto"/>
        <w:ind w:left="215"/>
        <w:jc w:val="center"/>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w:t>
      </w:r>
    </w:p>
    <w:p w14:paraId="16B2DC58" w14:textId="77777777" w:rsidR="004F1012" w:rsidRPr="00B84C0C" w:rsidRDefault="004F1012" w:rsidP="004F1012">
      <w:pPr>
        <w:numPr>
          <w:ilvl w:val="0"/>
          <w:numId w:val="91"/>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Przedmiot niniejszej umowy jest współfinansowany ze środków Unii Europejskiej w ramach Programu Współpracy Transgranicznej Polska-</w:t>
      </w:r>
      <w:r>
        <w:rPr>
          <w:rFonts w:asciiTheme="minorHAnsi" w:hAnsiTheme="minorHAnsi" w:cstheme="minorHAnsi"/>
          <w:lang w:eastAsia="pl-PL" w:bidi="pl-PL"/>
        </w:rPr>
        <w:t>Saksonia</w:t>
      </w:r>
      <w:r w:rsidRPr="00B84C0C">
        <w:rPr>
          <w:rFonts w:asciiTheme="minorHAnsi" w:hAnsiTheme="minorHAnsi" w:cstheme="minorHAnsi"/>
          <w:lang w:eastAsia="pl-PL" w:bidi="pl-PL"/>
        </w:rPr>
        <w:t xml:space="preserve"> 2014-2020 (dalej</w:t>
      </w:r>
      <w:r w:rsidRPr="00B84C0C">
        <w:rPr>
          <w:rFonts w:asciiTheme="minorHAnsi" w:hAnsiTheme="minorHAnsi" w:cstheme="minorHAnsi"/>
          <w:spacing w:val="-22"/>
          <w:lang w:eastAsia="pl-PL" w:bidi="pl-PL"/>
        </w:rPr>
        <w:t xml:space="preserve"> </w:t>
      </w:r>
      <w:r w:rsidRPr="00B84C0C">
        <w:rPr>
          <w:rFonts w:asciiTheme="minorHAnsi" w:hAnsiTheme="minorHAnsi" w:cstheme="minorHAnsi"/>
          <w:lang w:eastAsia="pl-PL" w:bidi="pl-PL"/>
        </w:rPr>
        <w:t>Program).</w:t>
      </w:r>
    </w:p>
    <w:p w14:paraId="66BBE76B" w14:textId="35DF24F6" w:rsidR="004F1012" w:rsidRPr="00B84C0C" w:rsidRDefault="004F1012" w:rsidP="004F1012">
      <w:pPr>
        <w:numPr>
          <w:ilvl w:val="0"/>
          <w:numId w:val="91"/>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 xml:space="preserve">Strony oświadczają,  że  umowa  została  zawarta w wyniku udzielenia  zamówienia  publicznego  </w:t>
      </w:r>
      <w:r w:rsidR="004609E3">
        <w:rPr>
          <w:rFonts w:asciiTheme="minorHAnsi" w:hAnsiTheme="minorHAnsi" w:cstheme="minorHAnsi"/>
          <w:lang w:eastAsia="pl-PL" w:bidi="pl-PL"/>
        </w:rPr>
        <w:t xml:space="preserve">o </w:t>
      </w:r>
      <w:r w:rsidRPr="00B84C0C">
        <w:rPr>
          <w:rFonts w:asciiTheme="minorHAnsi" w:hAnsiTheme="minorHAnsi" w:cstheme="minorHAnsi"/>
          <w:lang w:eastAsia="pl-PL" w:bidi="pl-PL"/>
        </w:rPr>
        <w:t>nr W</w:t>
      </w:r>
      <w:r w:rsidR="004609E3">
        <w:rPr>
          <w:rFonts w:asciiTheme="minorHAnsi" w:hAnsiTheme="minorHAnsi" w:cstheme="minorHAnsi"/>
          <w:lang w:eastAsia="pl-PL" w:bidi="pl-PL"/>
        </w:rPr>
        <w:t>A.263.40.2021.KR</w:t>
      </w:r>
      <w:r w:rsidRPr="00B84C0C">
        <w:rPr>
          <w:rFonts w:asciiTheme="minorHAnsi" w:hAnsiTheme="minorHAnsi" w:cstheme="minorHAnsi"/>
          <w:lang w:eastAsia="pl-PL" w:bidi="pl-PL"/>
        </w:rPr>
        <w:t>, zgodnie z art. 275 pkt. 1 ustawy z dnia 11 września 2019</w:t>
      </w:r>
      <w:r>
        <w:rPr>
          <w:rFonts w:asciiTheme="minorHAnsi" w:hAnsiTheme="minorHAnsi" w:cstheme="minorHAnsi"/>
          <w:lang w:eastAsia="pl-PL" w:bidi="pl-PL"/>
        </w:rPr>
        <w:t xml:space="preserve"> </w:t>
      </w:r>
      <w:r w:rsidRPr="00B84C0C">
        <w:rPr>
          <w:rFonts w:asciiTheme="minorHAnsi" w:hAnsiTheme="minorHAnsi" w:cstheme="minorHAnsi"/>
          <w:lang w:eastAsia="pl-PL" w:bidi="pl-PL"/>
        </w:rPr>
        <w:t>r. - Prawo zamówień publicznych (Dz. U. z 2021, poz. 1129).</w:t>
      </w:r>
    </w:p>
    <w:p w14:paraId="51A9F0B3" w14:textId="77777777" w:rsidR="004F1012" w:rsidRPr="00B84C0C" w:rsidRDefault="004F1012" w:rsidP="004F1012">
      <w:pPr>
        <w:numPr>
          <w:ilvl w:val="0"/>
          <w:numId w:val="91"/>
        </w:numPr>
        <w:spacing w:line="276" w:lineRule="auto"/>
        <w:ind w:left="567" w:right="76" w:hanging="358"/>
        <w:jc w:val="both"/>
        <w:rPr>
          <w:rFonts w:asciiTheme="minorHAnsi" w:hAnsiTheme="minorHAnsi" w:cstheme="minorHAnsi"/>
          <w:lang w:eastAsia="pl-PL" w:bidi="pl-PL"/>
        </w:rPr>
      </w:pPr>
      <w:r w:rsidRPr="00B84C0C">
        <w:rPr>
          <w:rFonts w:asciiTheme="minorHAnsi" w:hAnsiTheme="minorHAnsi" w:cstheme="minorHAnsi"/>
          <w:lang w:eastAsia="pl-PL" w:bidi="pl-PL"/>
        </w:rPr>
        <w:t xml:space="preserve">Przedmiotem umowy jest opracowanie graficzne, przygotowanie do druku, druk i dostawa do siedziby Zamawiającego kalendarzy książkowych oraz ściennych na </w:t>
      </w:r>
      <w:r>
        <w:rPr>
          <w:rFonts w:asciiTheme="minorHAnsi" w:hAnsiTheme="minorHAnsi" w:cstheme="minorHAnsi"/>
          <w:lang w:eastAsia="pl-PL" w:bidi="pl-PL"/>
        </w:rPr>
        <w:t xml:space="preserve">2022 </w:t>
      </w:r>
      <w:r w:rsidRPr="00B84C0C">
        <w:rPr>
          <w:rFonts w:asciiTheme="minorHAnsi" w:hAnsiTheme="minorHAnsi" w:cstheme="minorHAnsi"/>
          <w:lang w:eastAsia="pl-PL" w:bidi="pl-PL"/>
        </w:rPr>
        <w:t>rok na potrzeby Programu Współpracy Transgranicznej Polska-</w:t>
      </w:r>
      <w:r>
        <w:rPr>
          <w:rFonts w:asciiTheme="minorHAnsi" w:hAnsiTheme="minorHAnsi" w:cstheme="minorHAnsi"/>
          <w:lang w:eastAsia="pl-PL" w:bidi="pl-PL"/>
        </w:rPr>
        <w:t>Saksonia</w:t>
      </w:r>
      <w:r w:rsidRPr="00B84C0C">
        <w:rPr>
          <w:rFonts w:asciiTheme="minorHAnsi" w:hAnsiTheme="minorHAnsi" w:cstheme="minorHAnsi"/>
          <w:lang w:eastAsia="pl-PL" w:bidi="pl-PL"/>
        </w:rPr>
        <w:t xml:space="preserve"> 2014 – 2020 (dalej Programu). Szczegółowy zakres usług, specyfikacja publikacji oraz harmonogram i warunki ich przygotowania i wykonania określa załącznik nr 1 do umowy - opis przedmiotu</w:t>
      </w:r>
      <w:r w:rsidRPr="00B84C0C">
        <w:rPr>
          <w:rFonts w:asciiTheme="minorHAnsi" w:hAnsiTheme="minorHAnsi" w:cstheme="minorHAnsi"/>
          <w:spacing w:val="-15"/>
          <w:lang w:eastAsia="pl-PL" w:bidi="pl-PL"/>
        </w:rPr>
        <w:t xml:space="preserve"> </w:t>
      </w:r>
      <w:r w:rsidRPr="00B84C0C">
        <w:rPr>
          <w:rFonts w:asciiTheme="minorHAnsi" w:hAnsiTheme="minorHAnsi" w:cstheme="minorHAnsi"/>
          <w:lang w:eastAsia="pl-PL" w:bidi="pl-PL"/>
        </w:rPr>
        <w:t>zamówienia stanowiący załącznik nr 1 do umowy – dalej również jako „OPZ”.</w:t>
      </w:r>
    </w:p>
    <w:p w14:paraId="306CBED9" w14:textId="203FCDDD" w:rsidR="004F1012" w:rsidRPr="00E23960" w:rsidRDefault="00986EEC" w:rsidP="004F1012">
      <w:pPr>
        <w:widowControl/>
        <w:adjustRightInd w:val="0"/>
        <w:spacing w:before="240" w:after="240" w:line="276" w:lineRule="auto"/>
        <w:jc w:val="center"/>
        <w:rPr>
          <w:rFonts w:asciiTheme="minorHAnsi" w:eastAsiaTheme="minorHAnsi" w:hAnsiTheme="minorHAnsi" w:cstheme="minorHAnsi"/>
          <w:color w:val="000000"/>
        </w:rPr>
      </w:pPr>
      <w:r w:rsidRPr="00E23960">
        <w:rPr>
          <w:rFonts w:asciiTheme="minorHAnsi" w:eastAsiaTheme="minorHAnsi" w:hAnsiTheme="minorHAnsi" w:cstheme="minorHAnsi"/>
          <w:b/>
          <w:bCs/>
          <w:color w:val="000000"/>
        </w:rPr>
        <w:lastRenderedPageBreak/>
        <w:t>§</w:t>
      </w:r>
      <w:r w:rsidR="004F1012" w:rsidRPr="00E23960">
        <w:rPr>
          <w:rFonts w:asciiTheme="minorHAnsi" w:eastAsiaTheme="minorHAnsi" w:hAnsiTheme="minorHAnsi" w:cstheme="minorHAnsi"/>
          <w:b/>
          <w:bCs/>
          <w:color w:val="000000"/>
        </w:rPr>
        <w:t xml:space="preserve"> 2</w:t>
      </w:r>
    </w:p>
    <w:p w14:paraId="56E25B9B" w14:textId="1A3286B1" w:rsidR="004F1012" w:rsidRPr="00E23960" w:rsidRDefault="00C267D9" w:rsidP="00E23960">
      <w:pPr>
        <w:pStyle w:val="Akapitzlist"/>
        <w:widowControl/>
        <w:numPr>
          <w:ilvl w:val="0"/>
          <w:numId w:val="93"/>
        </w:numPr>
        <w:adjustRightInd w:val="0"/>
        <w:spacing w:after="117" w:line="276" w:lineRule="auto"/>
        <w:rPr>
          <w:rFonts w:asciiTheme="minorHAnsi" w:eastAsiaTheme="minorHAnsi" w:hAnsiTheme="minorHAnsi" w:cstheme="minorHAnsi"/>
          <w:color w:val="000000"/>
          <w:highlight w:val="yellow"/>
        </w:rPr>
      </w:pPr>
      <w:r w:rsidRPr="00E23960">
        <w:rPr>
          <w:rFonts w:asciiTheme="minorHAnsi" w:eastAsiaTheme="minorHAnsi" w:hAnsiTheme="minorHAnsi" w:cstheme="minorHAnsi"/>
          <w:color w:val="000000"/>
        </w:rPr>
        <w:t>Realizacja zamówienia nastąpi w ciągu 28 dni od podpisania umowy.</w:t>
      </w:r>
    </w:p>
    <w:p w14:paraId="44E11BCE" w14:textId="77777777" w:rsidR="004F1012" w:rsidRPr="00B84C0C" w:rsidRDefault="004F1012" w:rsidP="004F1012">
      <w:pPr>
        <w:widowControl/>
        <w:numPr>
          <w:ilvl w:val="0"/>
          <w:numId w:val="93"/>
        </w:numPr>
        <w:adjustRightInd w:val="0"/>
        <w:spacing w:after="117"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zobowiązany jest do realizacji Przedmiotu umowy zgodnie z harmonogramem określonym w załączniku nr 1 do umowy. </w:t>
      </w:r>
    </w:p>
    <w:p w14:paraId="0AF48727" w14:textId="77777777" w:rsidR="004F1012" w:rsidRPr="00B84C0C" w:rsidRDefault="004F1012" w:rsidP="004F1012">
      <w:pPr>
        <w:widowControl/>
        <w:numPr>
          <w:ilvl w:val="0"/>
          <w:numId w:val="93"/>
        </w:numPr>
        <w:adjustRightInd w:val="0"/>
        <w:spacing w:after="117"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na 2 dni robocze przed planowaną datą dostawy Przedmiotu umowy poinformuje o tym fakcie Zamawiającego na adres email wskazany § 3 ust. 8. Dostawa nastąpi w dzień roboczy w godzinach pracy Zamawiającego w godzinach od 8.15 do 16.15, z uwzględnieniem czasu potrzebnego na wniesienie oraz ewentualną weryfikację dostarczonego przedmiotu zamówienia. </w:t>
      </w:r>
    </w:p>
    <w:p w14:paraId="61F1AA6C" w14:textId="77777777" w:rsidR="004F1012" w:rsidRPr="00B84C0C" w:rsidRDefault="004F1012" w:rsidP="004F1012">
      <w:pPr>
        <w:widowControl/>
        <w:adjustRightInd w:val="0"/>
        <w:spacing w:before="240" w:after="240" w:line="276" w:lineRule="auto"/>
        <w:jc w:val="center"/>
        <w:rPr>
          <w:rFonts w:asciiTheme="minorHAnsi" w:eastAsiaTheme="minorHAnsi" w:hAnsiTheme="minorHAnsi" w:cstheme="minorHAnsi"/>
          <w:color w:val="000000"/>
        </w:rPr>
      </w:pPr>
      <w:r w:rsidRPr="00B84C0C">
        <w:rPr>
          <w:rFonts w:asciiTheme="minorHAnsi" w:eastAsiaTheme="minorHAnsi" w:hAnsiTheme="minorHAnsi" w:cstheme="minorHAnsi"/>
          <w:b/>
          <w:bCs/>
          <w:color w:val="000000"/>
        </w:rPr>
        <w:t>§ 3</w:t>
      </w:r>
    </w:p>
    <w:p w14:paraId="0F23E779"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Wykonawca zobowiązuje się do wykonania Przedmiotu umowy z należytą starannością, terminowo i bez wad dotyczących jakości druku (druk bez rozmazań, odpowiednie nasycenie barw</w:t>
      </w:r>
      <w:r>
        <w:rPr>
          <w:rFonts w:asciiTheme="minorHAnsi" w:eastAsiaTheme="minorHAnsi" w:hAnsiTheme="minorHAnsi" w:cstheme="minorHAnsi"/>
          <w:color w:val="000000"/>
        </w:rPr>
        <w:t>,</w:t>
      </w:r>
      <w:r w:rsidRPr="00B84C0C">
        <w:rPr>
          <w:rFonts w:asciiTheme="minorHAnsi" w:eastAsiaTheme="minorHAnsi" w:hAnsiTheme="minorHAnsi" w:cstheme="minorHAnsi"/>
          <w:color w:val="000000"/>
        </w:rPr>
        <w:t xml:space="preserve"> zgodnie z projektem itp.). </w:t>
      </w:r>
    </w:p>
    <w:p w14:paraId="6F73D88F"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Przedmiot umowy musi być kompletny, pełnowartościowy, zgodny z ilością wymaganą przez Zamawiającego i ceną podaną w Ofercie Wykonawcy stanowiącą załączniku nr 2 do umowy.</w:t>
      </w:r>
    </w:p>
    <w:p w14:paraId="4A47CA5A"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Dostawy Przedmiotu umowy mogą odbywać się etapami, w zależności od postępów w przygotowaniu i akceptacji każdego z projektów publikacji. W takim przypadku dostawy częściowe będą odbierane protoko</w:t>
      </w:r>
      <w:r>
        <w:rPr>
          <w:rFonts w:asciiTheme="minorHAnsi" w:eastAsiaTheme="minorHAnsi" w:hAnsiTheme="minorHAnsi" w:cstheme="minorHAnsi"/>
          <w:color w:val="000000"/>
        </w:rPr>
        <w:t>łem odbioru o którym mowa w § 4</w:t>
      </w:r>
      <w:r w:rsidRPr="00B84C0C">
        <w:rPr>
          <w:rFonts w:asciiTheme="minorHAnsi" w:eastAsiaTheme="minorHAnsi" w:hAnsiTheme="minorHAnsi" w:cstheme="minorHAnsi"/>
          <w:color w:val="000000"/>
        </w:rPr>
        <w:t xml:space="preserve"> ust. 7. </w:t>
      </w:r>
    </w:p>
    <w:p w14:paraId="3F2AC7D2"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zobowiązany jest do dostarczenia Przedmiotu umowy w miejsce wskazane przez Zamawiającego, po uprzedniej akceptacji wersji elektronicznej materiałów, zgodnie z harmonogramem wykonania, o którym mowa w OPZ. Akceptacja może nastąpić za pomocą poczty elektronicznej na adres wskazany w ust. 8. W przypadku stwierdzenia na etapie odbioru braków ilościowych, niezgodności z wymogami Zamawiającego, ofertą Wykonawcy, błędów, uszkodzeń, niezgodny z zasadami Systemu Identyfikacji Wizualnej Programu itp. Zamawiający odmówi odbioru dostawy, o czym niezwłocznie powiadomi Wykonawcy w formie email na adres określony w ust. 8.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wiertnie powtarzana. </w:t>
      </w:r>
    </w:p>
    <w:p w14:paraId="6740970F"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zobowiązuje się do wykonania Przedmiotu umowy, zgodnie z zasadami Systemu identyfikacji wizualnej Programu Współpracy </w:t>
      </w:r>
      <w:proofErr w:type="spellStart"/>
      <w:r>
        <w:rPr>
          <w:rFonts w:asciiTheme="minorHAnsi" w:eastAsiaTheme="minorHAnsi" w:hAnsiTheme="minorHAnsi" w:cstheme="minorHAnsi"/>
          <w:color w:val="000000"/>
        </w:rPr>
        <w:t>Interreg</w:t>
      </w:r>
      <w:proofErr w:type="spellEnd"/>
      <w:r>
        <w:rPr>
          <w:rFonts w:asciiTheme="minorHAnsi" w:eastAsiaTheme="minorHAnsi" w:hAnsiTheme="minorHAnsi" w:cstheme="minorHAnsi"/>
          <w:color w:val="000000"/>
        </w:rPr>
        <w:t xml:space="preserve"> Polska – Saksonia </w:t>
      </w:r>
      <w:r w:rsidRPr="00B84C0C">
        <w:rPr>
          <w:rFonts w:asciiTheme="minorHAnsi" w:eastAsiaTheme="minorHAnsi" w:hAnsiTheme="minorHAnsi" w:cstheme="minorHAnsi"/>
          <w:color w:val="000000"/>
        </w:rPr>
        <w:t xml:space="preserve"> 2014-2020 oraz zgodnie z zasadami odwzorowania flagi UE. </w:t>
      </w:r>
    </w:p>
    <w:p w14:paraId="33EFF723"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Wszystkie niezbędne wytyczne do wykonania publikacji Zamawiający przekaże Wykonawcy w ciągu maksymalnie </w:t>
      </w:r>
      <w:r>
        <w:rPr>
          <w:rFonts w:asciiTheme="minorHAnsi" w:eastAsiaTheme="minorHAnsi" w:hAnsiTheme="minorHAnsi" w:cstheme="minorHAnsi"/>
          <w:color w:val="000000"/>
        </w:rPr>
        <w:t xml:space="preserve">3 </w:t>
      </w:r>
      <w:r w:rsidRPr="00B84C0C">
        <w:rPr>
          <w:rFonts w:asciiTheme="minorHAnsi" w:eastAsiaTheme="minorHAnsi" w:hAnsiTheme="minorHAnsi" w:cstheme="minorHAnsi"/>
          <w:color w:val="000000"/>
        </w:rPr>
        <w:t xml:space="preserve">dni </w:t>
      </w:r>
      <w:r>
        <w:rPr>
          <w:rFonts w:asciiTheme="minorHAnsi" w:eastAsiaTheme="minorHAnsi" w:hAnsiTheme="minorHAnsi" w:cstheme="minorHAnsi"/>
          <w:color w:val="000000"/>
        </w:rPr>
        <w:t xml:space="preserve">roboczych </w:t>
      </w:r>
      <w:r w:rsidRPr="00B84C0C">
        <w:rPr>
          <w:rFonts w:asciiTheme="minorHAnsi" w:eastAsiaTheme="minorHAnsi" w:hAnsiTheme="minorHAnsi" w:cstheme="minorHAnsi"/>
          <w:color w:val="000000"/>
        </w:rPr>
        <w:t xml:space="preserve">od dnia zawarcia umowy. </w:t>
      </w:r>
    </w:p>
    <w:p w14:paraId="17E8C7A5" w14:textId="77777777" w:rsidR="004F1012" w:rsidRPr="00B84C0C" w:rsidRDefault="004F1012" w:rsidP="004F1012">
      <w:pPr>
        <w:widowControl/>
        <w:numPr>
          <w:ilvl w:val="0"/>
          <w:numId w:val="94"/>
        </w:numPr>
        <w:adjustRightInd w:val="0"/>
        <w:spacing w:after="114" w:line="276" w:lineRule="auto"/>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 </w:t>
      </w:r>
    </w:p>
    <w:p w14:paraId="583FB4D2" w14:textId="77777777" w:rsidR="004F1012" w:rsidRPr="00B84C0C" w:rsidRDefault="004F1012" w:rsidP="004F1012">
      <w:pPr>
        <w:widowControl/>
        <w:numPr>
          <w:ilvl w:val="0"/>
          <w:numId w:val="94"/>
        </w:numPr>
        <w:adjustRightInd w:val="0"/>
        <w:spacing w:after="114" w:line="276" w:lineRule="auto"/>
        <w:rPr>
          <w:rFonts w:asciiTheme="minorHAnsi" w:eastAsiaTheme="minorHAnsi" w:hAnsiTheme="minorHAnsi" w:cstheme="minorHAnsi"/>
          <w:color w:val="000000"/>
        </w:rPr>
      </w:pPr>
      <w:r w:rsidRPr="00B84C0C">
        <w:rPr>
          <w:rFonts w:asciiTheme="minorHAnsi" w:eastAsiaTheme="minorHAnsi" w:hAnsiTheme="minorHAnsi" w:cstheme="minorHAnsi"/>
          <w:color w:val="000000"/>
        </w:rPr>
        <w:t>Do kontaktów w związku z realizacją umowy Strony wyznaczają:</w:t>
      </w:r>
    </w:p>
    <w:p w14:paraId="1F08B8C1" w14:textId="77777777" w:rsidR="004F1012" w:rsidRDefault="004F1012" w:rsidP="004F1012">
      <w:pPr>
        <w:widowControl/>
        <w:adjustRightInd w:val="0"/>
        <w:spacing w:after="114" w:line="276" w:lineRule="auto"/>
        <w:ind w:left="709"/>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lastRenderedPageBreak/>
        <w:t xml:space="preserve">1) po stronie Zamawiającego: w kwestiach merytorycznych, w tym do przekazania Wykonawcy plików, o których mowa w ust. 3 oraz akceptacji próbek i wzorów oznakowania: </w:t>
      </w:r>
    </w:p>
    <w:p w14:paraId="2CA47D23" w14:textId="550FDEDD" w:rsidR="004F1012" w:rsidRPr="00B84C0C" w:rsidRDefault="004F1012" w:rsidP="004F1012">
      <w:pPr>
        <w:widowControl/>
        <w:adjustRightInd w:val="0"/>
        <w:spacing w:after="114" w:line="276" w:lineRule="auto"/>
        <w:ind w:left="709"/>
        <w:jc w:val="both"/>
        <w:rPr>
          <w:rFonts w:asciiTheme="minorHAnsi" w:eastAsiaTheme="minorHAnsi" w:hAnsiTheme="minorHAnsi" w:cstheme="minorHAnsi"/>
          <w:color w:val="000000"/>
        </w:rPr>
      </w:pPr>
      <w:r w:rsidRPr="00B84C0C">
        <w:rPr>
          <w:rFonts w:asciiTheme="minorHAnsi" w:eastAsiaTheme="minorHAnsi" w:hAnsiTheme="minorHAnsi" w:cstheme="minorHAnsi"/>
          <w:color w:val="000000"/>
        </w:rPr>
        <w:t xml:space="preserve">p. </w:t>
      </w:r>
      <w:r>
        <w:rPr>
          <w:rFonts w:asciiTheme="minorHAnsi" w:eastAsiaTheme="minorHAnsi" w:hAnsiTheme="minorHAnsi" w:cstheme="minorHAnsi"/>
          <w:color w:val="000000"/>
        </w:rPr>
        <w:t>Anna Gibek</w:t>
      </w:r>
      <w:r w:rsidRPr="00B84C0C">
        <w:rPr>
          <w:rFonts w:asciiTheme="minorHAnsi" w:eastAsiaTheme="minorHAnsi" w:hAnsiTheme="minorHAnsi" w:cstheme="minorHAnsi"/>
          <w:color w:val="000000"/>
        </w:rPr>
        <w:t xml:space="preserve">, </w:t>
      </w:r>
      <w:r w:rsidRPr="00986EEC">
        <w:rPr>
          <w:rFonts w:asciiTheme="minorHAnsi" w:eastAsiaTheme="minorHAnsi" w:hAnsiTheme="minorHAnsi" w:cstheme="minorHAnsi"/>
          <w:color w:val="000000"/>
        </w:rPr>
        <w:t>tel.</w:t>
      </w:r>
      <w:r w:rsidR="00986EEC">
        <w:rPr>
          <w:rFonts w:asciiTheme="minorHAnsi" w:eastAsiaTheme="minorHAnsi" w:hAnsiTheme="minorHAnsi" w:cstheme="minorHAnsi"/>
          <w:color w:val="000000"/>
        </w:rPr>
        <w:t>:</w:t>
      </w:r>
      <w:r w:rsidRPr="00986EEC">
        <w:rPr>
          <w:rFonts w:asciiTheme="minorHAnsi" w:eastAsiaTheme="minorHAnsi" w:hAnsiTheme="minorHAnsi" w:cstheme="minorHAnsi"/>
          <w:color w:val="000000"/>
        </w:rPr>
        <w:t xml:space="preserve"> (48) 782 110 237, e-mail: </w:t>
      </w:r>
      <w:hyperlink r:id="rId9" w:history="1">
        <w:r w:rsidRPr="00986EEC">
          <w:rPr>
            <w:rStyle w:val="Hipercze"/>
            <w:rFonts w:asciiTheme="minorHAnsi" w:hAnsiTheme="minorHAnsi" w:cstheme="minorHAnsi"/>
            <w:lang w:eastAsia="pl-PL"/>
          </w:rPr>
          <w:t xml:space="preserve">anna.gibek@plsn.eu </w:t>
        </w:r>
      </w:hyperlink>
      <w:r w:rsidRPr="00986EEC">
        <w:rPr>
          <w:rFonts w:asciiTheme="minorHAnsi" w:eastAsiaTheme="minorHAnsi" w:hAnsiTheme="minorHAnsi" w:cstheme="minorHAnsi"/>
          <w:color w:val="000000"/>
        </w:rPr>
        <w:t>lub osoby ją zastępujące</w:t>
      </w:r>
      <w:r w:rsidRPr="00B84C0C">
        <w:rPr>
          <w:rFonts w:asciiTheme="minorHAnsi" w:eastAsiaTheme="minorHAnsi" w:hAnsiTheme="minorHAnsi" w:cstheme="minorHAnsi"/>
          <w:color w:val="000000"/>
        </w:rPr>
        <w:t>;</w:t>
      </w:r>
    </w:p>
    <w:p w14:paraId="3D6163F5" w14:textId="5EF0C058" w:rsidR="004F1012" w:rsidRPr="00B84C0C" w:rsidRDefault="004F1012" w:rsidP="004F1012">
      <w:pPr>
        <w:widowControl/>
        <w:adjustRightInd w:val="0"/>
        <w:spacing w:line="276" w:lineRule="auto"/>
        <w:ind w:firstLine="709"/>
        <w:rPr>
          <w:rFonts w:asciiTheme="minorHAnsi" w:eastAsiaTheme="minorHAnsi" w:hAnsiTheme="minorHAnsi" w:cstheme="minorHAnsi"/>
          <w:color w:val="000000"/>
        </w:rPr>
      </w:pPr>
      <w:r w:rsidRPr="00B84C0C">
        <w:rPr>
          <w:rFonts w:asciiTheme="minorHAnsi" w:eastAsiaTheme="minorHAnsi" w:hAnsiTheme="minorHAnsi" w:cstheme="minorHAnsi"/>
          <w:color w:val="000000"/>
        </w:rPr>
        <w:t>2) po stronie Wykonawcy–…………..tel</w:t>
      </w:r>
      <w:r w:rsidR="00986EEC">
        <w:rPr>
          <w:rFonts w:asciiTheme="minorHAnsi" w:eastAsiaTheme="minorHAnsi" w:hAnsiTheme="minorHAnsi" w:cstheme="minorHAnsi"/>
          <w:color w:val="000000"/>
        </w:rPr>
        <w:t>.</w:t>
      </w:r>
      <w:r w:rsidRPr="00B84C0C">
        <w:rPr>
          <w:rFonts w:asciiTheme="minorHAnsi" w:eastAsiaTheme="minorHAnsi" w:hAnsiTheme="minorHAnsi" w:cstheme="minorHAnsi"/>
          <w:color w:val="000000"/>
        </w:rPr>
        <w:t xml:space="preserve"> : ………………………….,e-mail</w:t>
      </w:r>
      <w:r w:rsidRPr="00B84C0C">
        <w:rPr>
          <w:rFonts w:asciiTheme="minorHAnsi" w:eastAsiaTheme="minorHAnsi" w:hAnsiTheme="minorHAnsi" w:cstheme="minorHAnsi"/>
          <w:color w:val="0000FF"/>
          <w:u w:val="single"/>
        </w:rPr>
        <w:t>………………………….</w:t>
      </w:r>
      <w:r>
        <w:rPr>
          <w:rFonts w:asciiTheme="minorHAnsi" w:eastAsiaTheme="minorHAnsi" w:hAnsiTheme="minorHAnsi" w:cstheme="minorHAnsi"/>
          <w:color w:val="000000"/>
        </w:rPr>
        <w:t xml:space="preserve"> </w:t>
      </w:r>
      <w:r w:rsidRPr="00B84C0C">
        <w:rPr>
          <w:rFonts w:asciiTheme="minorHAnsi" w:eastAsiaTheme="minorHAnsi" w:hAnsiTheme="minorHAnsi" w:cstheme="minorHAnsi"/>
          <w:color w:val="000000"/>
        </w:rPr>
        <w:t>.</w:t>
      </w:r>
    </w:p>
    <w:p w14:paraId="5C448957"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4</w:t>
      </w:r>
    </w:p>
    <w:p w14:paraId="4C55B88E"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 tytułu należytego wykonania Przedmiot umowy Wykonawcy przysługuje wynagrodzenie, którego łączna wartość nie przekroczy _____________zł </w:t>
      </w:r>
      <w:r>
        <w:rPr>
          <w:rFonts w:asciiTheme="minorHAnsi" w:eastAsiaTheme="minorHAnsi" w:hAnsiTheme="minorHAnsi"/>
          <w:color w:val="000000"/>
        </w:rPr>
        <w:t>ne</w:t>
      </w:r>
      <w:r w:rsidRPr="00B84C0C">
        <w:rPr>
          <w:rFonts w:asciiTheme="minorHAnsi" w:eastAsiaTheme="minorHAnsi" w:hAnsiTheme="minorHAnsi"/>
          <w:color w:val="000000"/>
        </w:rPr>
        <w:t>tto (słownie: _______________)</w:t>
      </w:r>
      <w:r>
        <w:rPr>
          <w:rFonts w:asciiTheme="minorHAnsi" w:eastAsiaTheme="minorHAnsi" w:hAnsiTheme="minorHAnsi"/>
          <w:color w:val="000000"/>
        </w:rPr>
        <w:t xml:space="preserve">, </w:t>
      </w:r>
      <w:r w:rsidRPr="00B84C0C">
        <w:rPr>
          <w:rFonts w:asciiTheme="minorHAnsi" w:eastAsiaTheme="minorHAnsi" w:hAnsiTheme="minorHAnsi"/>
          <w:color w:val="000000"/>
        </w:rPr>
        <w:t>_____________zł brutto (słownie: _______________)</w:t>
      </w:r>
      <w:r>
        <w:rPr>
          <w:rFonts w:asciiTheme="minorHAnsi" w:eastAsiaTheme="minorHAnsi" w:hAnsiTheme="minorHAnsi"/>
          <w:color w:val="000000"/>
        </w:rPr>
        <w:t>, stawka podatku VAT:……………. .</w:t>
      </w:r>
    </w:p>
    <w:p w14:paraId="0F95F349"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Wynagrodzenie, o którym mowa w ust. 1, obejmuje wszelkie koszty wszystkich czynności i materiałów (w tym koszty materiałów fotograficznych, graficznych, czcionek), niezbędnych do prawidłowego wykonania Przedmiotu umowy, nawet, jeśli nie zostały one wprost wyszczególnione w treści umowy i jej załącznikach. </w:t>
      </w:r>
    </w:p>
    <w:p w14:paraId="06A2E6E1"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j umowy. </w:t>
      </w:r>
    </w:p>
    <w:p w14:paraId="327FF16C"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Wskazane w ust. 1 wynagrodzenie obejmuje przekazanie Zamawiającemu autorskich praw majątkowych na zasadach określonych w § 5. </w:t>
      </w:r>
    </w:p>
    <w:p w14:paraId="03CD9EC4" w14:textId="77777777" w:rsidR="00853C56" w:rsidRPr="00853C56" w:rsidRDefault="004F1012" w:rsidP="00853C56">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Zamawiający dokona zapłaty wynagrodzenia na podstawie prawidłowo wystawionego przez Wykonawcę rachunku/faktury (e-faktury), w terminie 21 dni od dnia doręczenia jej Zamawiającemu. Zapłata wynagrodzenia nastąpi na rachunek bankowy Wykonawcy oznaczony nr _________________________________________________. </w:t>
      </w:r>
      <w:r w:rsidR="00853C56" w:rsidRPr="00853C56">
        <w:rPr>
          <w:rFonts w:asciiTheme="minorHAnsi" w:eastAsiaTheme="minorHAnsi" w:hAnsiTheme="minorHAnsi"/>
          <w:color w:val="000000"/>
        </w:rPr>
        <w:t>Za datę zapłaty uznaje się datę obciążenia rachunku bankowego Zamawiającego.</w:t>
      </w:r>
    </w:p>
    <w:p w14:paraId="2DBACF6E"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 przypadku dostaw Przedmiotu umowy realizowanych etapami wynagrodzenie Wykonawcy obliczone zostanie na podstawie sumy cen za pozycje określone w ofercie Wykonawcy stanowiące przedmiot umowy. </w:t>
      </w:r>
    </w:p>
    <w:p w14:paraId="72B47CA9"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Warunkiem wystawienia rachunku/faktury przez Wykonawcę jest akceptacja przez Zamawiającego protokołu odbioru każdej dostawy Przedmiotu umowy. Osobą odpowiedzialną za odebranie protokołu jest Kierownik Wspólnego Sekretariatu Programu </w:t>
      </w:r>
      <w:r>
        <w:rPr>
          <w:rFonts w:asciiTheme="minorHAnsi" w:eastAsiaTheme="minorHAnsi" w:hAnsiTheme="minorHAnsi"/>
          <w:color w:val="000000"/>
        </w:rPr>
        <w:t xml:space="preserve">Współpracy </w:t>
      </w:r>
      <w:proofErr w:type="spellStart"/>
      <w:r>
        <w:rPr>
          <w:rFonts w:asciiTheme="minorHAnsi" w:eastAsiaTheme="minorHAnsi" w:hAnsiTheme="minorHAnsi"/>
          <w:color w:val="000000"/>
        </w:rPr>
        <w:t>Interreg</w:t>
      </w:r>
      <w:proofErr w:type="spellEnd"/>
      <w:r>
        <w:rPr>
          <w:rFonts w:asciiTheme="minorHAnsi" w:eastAsiaTheme="minorHAnsi" w:hAnsiTheme="minorHAnsi"/>
          <w:color w:val="000000"/>
        </w:rPr>
        <w:t xml:space="preserve"> Polska – Saksonia</w:t>
      </w:r>
      <w:r w:rsidRPr="00B84C0C">
        <w:rPr>
          <w:rFonts w:asciiTheme="minorHAnsi" w:eastAsiaTheme="minorHAnsi" w:hAnsiTheme="minorHAnsi"/>
          <w:color w:val="000000"/>
        </w:rPr>
        <w:t xml:space="preserve"> 2014-2020 lub osoba go zastępująca.</w:t>
      </w:r>
    </w:p>
    <w:p w14:paraId="111F4719" w14:textId="77777777" w:rsidR="004F1012"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Faktura</w:t>
      </w:r>
      <w:r>
        <w:rPr>
          <w:rFonts w:asciiTheme="minorHAnsi" w:eastAsiaTheme="minorHAnsi" w:hAnsiTheme="minorHAnsi"/>
          <w:color w:val="000000"/>
        </w:rPr>
        <w:t xml:space="preserve"> </w:t>
      </w:r>
      <w:r w:rsidRPr="00B84C0C">
        <w:rPr>
          <w:rFonts w:asciiTheme="minorHAnsi" w:eastAsiaTheme="minorHAnsi" w:hAnsiTheme="minorHAnsi"/>
          <w:color w:val="000000"/>
        </w:rPr>
        <w:t>wystawiona</w:t>
      </w:r>
      <w:r>
        <w:rPr>
          <w:rFonts w:asciiTheme="minorHAnsi" w:eastAsiaTheme="minorHAnsi" w:hAnsiTheme="minorHAnsi"/>
          <w:color w:val="000000"/>
        </w:rPr>
        <w:t xml:space="preserve"> </w:t>
      </w:r>
      <w:r w:rsidRPr="00B84C0C">
        <w:rPr>
          <w:rFonts w:asciiTheme="minorHAnsi" w:eastAsiaTheme="minorHAnsi" w:hAnsiTheme="minorHAnsi"/>
          <w:color w:val="000000"/>
        </w:rPr>
        <w:t>zostanie</w:t>
      </w:r>
      <w:r>
        <w:rPr>
          <w:rFonts w:asciiTheme="minorHAnsi" w:eastAsiaTheme="minorHAnsi" w:hAnsiTheme="minorHAnsi"/>
          <w:color w:val="000000"/>
        </w:rPr>
        <w:t xml:space="preserve"> </w:t>
      </w:r>
      <w:r w:rsidRPr="00B84C0C">
        <w:rPr>
          <w:rFonts w:asciiTheme="minorHAnsi" w:eastAsiaTheme="minorHAnsi" w:hAnsiTheme="minorHAnsi"/>
          <w:color w:val="000000"/>
        </w:rPr>
        <w:t>na:</w:t>
      </w:r>
    </w:p>
    <w:p w14:paraId="77F74C8A" w14:textId="67221E4B" w:rsidR="004F1012" w:rsidRDefault="004F1012" w:rsidP="004F1012">
      <w:pPr>
        <w:widowControl/>
        <w:adjustRightInd w:val="0"/>
        <w:spacing w:after="115" w:line="276" w:lineRule="auto"/>
        <w:ind w:left="720"/>
        <w:rPr>
          <w:rFonts w:asciiTheme="minorHAnsi" w:eastAsiaTheme="minorHAnsi" w:hAnsiTheme="minorHAnsi"/>
          <w:color w:val="000000"/>
        </w:rPr>
      </w:pPr>
      <w:r w:rsidRPr="00B84C0C">
        <w:rPr>
          <w:rFonts w:asciiTheme="minorHAnsi" w:eastAsiaTheme="minorHAnsi" w:hAnsiTheme="minorHAnsi"/>
          <w:color w:val="000000"/>
        </w:rPr>
        <w:t xml:space="preserve">Centrum Projektów Europejskich </w:t>
      </w:r>
      <w:r w:rsidRPr="00B84C0C">
        <w:rPr>
          <w:rFonts w:asciiTheme="minorHAnsi" w:eastAsiaTheme="minorHAnsi" w:hAnsiTheme="minorHAnsi"/>
          <w:color w:val="000000"/>
        </w:rPr>
        <w:br/>
        <w:t xml:space="preserve">ul. Domaniewska 39a </w:t>
      </w:r>
      <w:r w:rsidRPr="00B84C0C">
        <w:rPr>
          <w:rFonts w:asciiTheme="minorHAnsi" w:eastAsiaTheme="minorHAnsi" w:hAnsiTheme="minorHAnsi"/>
          <w:color w:val="000000"/>
        </w:rPr>
        <w:br/>
        <w:t xml:space="preserve">02-672 Warszawa </w:t>
      </w:r>
    </w:p>
    <w:p w14:paraId="01A06CF6" w14:textId="77777777" w:rsidR="00853C56" w:rsidRPr="00853C56" w:rsidRDefault="00853C56" w:rsidP="00853C56">
      <w:pPr>
        <w:widowControl/>
        <w:adjustRightInd w:val="0"/>
        <w:spacing w:line="276" w:lineRule="auto"/>
        <w:ind w:left="720"/>
        <w:rPr>
          <w:rFonts w:asciiTheme="minorHAnsi" w:eastAsiaTheme="minorHAnsi" w:hAnsiTheme="minorHAnsi"/>
          <w:iCs/>
          <w:color w:val="000000"/>
        </w:rPr>
      </w:pPr>
      <w:r w:rsidRPr="00853C56">
        <w:rPr>
          <w:rFonts w:asciiTheme="minorHAnsi" w:eastAsiaTheme="minorHAnsi" w:hAnsiTheme="minorHAnsi"/>
          <w:iCs/>
          <w:color w:val="000000"/>
        </w:rPr>
        <w:t>NIP: 701-015-88 87</w:t>
      </w:r>
    </w:p>
    <w:p w14:paraId="65404EC1"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t xml:space="preserve">Zamawiający dopuszcza stosowanie ustrukturyzowanych faktur, o których mowa w ustawie z dnia 9 listopada 2018 r. o elektronicznym fakturowaniu w zamówieniach publicznych, koncesjach na roboty budowlane lub usługi oraz partnerstwie publiczno-prawnym (Dz. U. 2020 r. poz. 1666). </w:t>
      </w:r>
    </w:p>
    <w:p w14:paraId="6F1A2F6E" w14:textId="77777777" w:rsidR="004F1012" w:rsidRPr="00B84C0C" w:rsidRDefault="004F1012" w:rsidP="004F1012">
      <w:pPr>
        <w:widowControl/>
        <w:numPr>
          <w:ilvl w:val="0"/>
          <w:numId w:val="95"/>
        </w:numPr>
        <w:adjustRightInd w:val="0"/>
        <w:spacing w:after="115" w:line="276" w:lineRule="auto"/>
        <w:jc w:val="both"/>
        <w:rPr>
          <w:rFonts w:asciiTheme="minorHAnsi" w:eastAsiaTheme="minorHAnsi" w:hAnsiTheme="minorHAnsi"/>
          <w:color w:val="000000"/>
        </w:rPr>
      </w:pPr>
      <w:r w:rsidRPr="00B84C0C">
        <w:rPr>
          <w:rFonts w:asciiTheme="minorHAnsi" w:eastAsiaTheme="minorHAnsi" w:hAnsiTheme="minorHAnsi"/>
          <w:color w:val="000000"/>
        </w:rPr>
        <w:lastRenderedPageBreak/>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5A9A8FB0"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5</w:t>
      </w:r>
    </w:p>
    <w:p w14:paraId="76872F2C" w14:textId="77777777" w:rsidR="004F1012" w:rsidRPr="00B84C0C" w:rsidRDefault="004F1012" w:rsidP="004F1012">
      <w:pPr>
        <w:numPr>
          <w:ilvl w:val="0"/>
          <w:numId w:val="96"/>
        </w:numPr>
        <w:spacing w:before="1" w:line="276" w:lineRule="auto"/>
        <w:ind w:left="709" w:hanging="28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3B299BD4"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64BDCC5"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676159B7"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do obrotu, użyczenie lub najem egzemplarzy, na których utwór utrwalono, niezależnie od sposobu rozpowszechnienia i kręgu odbiorców;</w:t>
      </w:r>
    </w:p>
    <w:p w14:paraId="1CBBADC1"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 zakresie wykorzystania fragmentów lub całości utworu w dowolny sposób dla potrzeb własnych Zamawiającego;</w:t>
      </w:r>
    </w:p>
    <w:p w14:paraId="67058AA5"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publiczne wykonanie, wystawienie, wyświetlenie, odtworzenie;</w:t>
      </w:r>
    </w:p>
    <w:p w14:paraId="5AA4CB5C"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nadawanie za pośrednictwem satelity;</w:t>
      </w:r>
    </w:p>
    <w:p w14:paraId="7F1A6614"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wprowadzenie do pamięci komputerów i serwerów udostępnianie i wykorzystanie na stronach internetowych;</w:t>
      </w:r>
    </w:p>
    <w:p w14:paraId="32CB0F6B"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wykorzystanie w utworach multimedialnych;</w:t>
      </w:r>
    </w:p>
    <w:p w14:paraId="331B42FB"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do obrotu przy użyciu Internetu i innych technik przekazu danych wykorzystujących sieci telekomunikacyjne, informatyczne i bezprzewodowe;</w:t>
      </w:r>
    </w:p>
    <w:p w14:paraId="37E5591F"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wykorzystywanie fragmentów utworu oraz do celów promocyjnych lub reklamy;</w:t>
      </w:r>
    </w:p>
    <w:p w14:paraId="7498CE1B"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wprowadzanie skrótów;</w:t>
      </w:r>
    </w:p>
    <w:p w14:paraId="2527C577" w14:textId="77777777" w:rsidR="004F1012" w:rsidRPr="00B84C0C" w:rsidRDefault="004F1012" w:rsidP="004F1012">
      <w:pPr>
        <w:numPr>
          <w:ilvl w:val="0"/>
          <w:numId w:val="97"/>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publiczne udostępnianie utworu w taki sposób, aby każdy mógł mieć do niego dostęp w miejscu i w czasie przez siebie wybranym;</w:t>
      </w:r>
    </w:p>
    <w:p w14:paraId="01CF3030"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użyczanie, wynajmowanie lub udostępnienie zwielokrotnionych egzemplarzy;</w:t>
      </w:r>
    </w:p>
    <w:p w14:paraId="04785FA2"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tłumaczenie;</w:t>
      </w:r>
    </w:p>
    <w:p w14:paraId="18F97431" w14:textId="77777777" w:rsidR="004F1012" w:rsidRPr="00B84C0C" w:rsidRDefault="004F1012" w:rsidP="004F1012">
      <w:pPr>
        <w:numPr>
          <w:ilvl w:val="0"/>
          <w:numId w:val="97"/>
        </w:numPr>
        <w:spacing w:before="1" w:line="276" w:lineRule="auto"/>
        <w:outlineLvl w:val="0"/>
        <w:rPr>
          <w:rFonts w:asciiTheme="minorHAnsi" w:hAnsiTheme="minorHAnsi" w:cstheme="minorHAnsi"/>
          <w:lang w:eastAsia="pl-PL" w:bidi="pl-PL"/>
        </w:rPr>
      </w:pPr>
      <w:r w:rsidRPr="00B84C0C">
        <w:rPr>
          <w:rFonts w:asciiTheme="minorHAnsi" w:hAnsiTheme="minorHAnsi" w:cstheme="minorHAnsi"/>
          <w:lang w:eastAsia="pl-PL" w:bidi="pl-PL"/>
        </w:rPr>
        <w:t>modyfikowanie, zmienianie, przystosowywanie.</w:t>
      </w:r>
    </w:p>
    <w:p w14:paraId="34EB37F6"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Prawa opisane w ust. 1 dotyczą tak całości utworu, jak też elementów lub dających się </w:t>
      </w:r>
      <w:r w:rsidRPr="00B84C0C">
        <w:rPr>
          <w:rFonts w:asciiTheme="minorHAnsi" w:hAnsiTheme="minorHAnsi" w:cstheme="minorHAnsi"/>
          <w:lang w:eastAsia="pl-PL" w:bidi="pl-PL"/>
        </w:rPr>
        <w:lastRenderedPageBreak/>
        <w:t>wyodrębnić fragmentów utworu składającego się na Przedmiot umowy</w:t>
      </w:r>
      <w:r>
        <w:rPr>
          <w:rFonts w:asciiTheme="minorHAnsi" w:hAnsiTheme="minorHAnsi" w:cstheme="minorHAnsi"/>
          <w:lang w:eastAsia="pl-PL" w:bidi="pl-PL"/>
        </w:rPr>
        <w:t>.</w:t>
      </w:r>
    </w:p>
    <w:p w14:paraId="3ECE9D7D"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zobowiązuje się powstrzymać od wykonywania autorskich praw osobistych do utworu i zapewnić powstrzymywanie się przez ewentualnych twórców utworu innych niż Wykonawca.</w:t>
      </w:r>
    </w:p>
    <w:p w14:paraId="177CA0B0"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upoważnia Zamawiającego do wykonywania zależnego prawa autorskiego, tak do całości, jak i części utworu.</w:t>
      </w:r>
    </w:p>
    <w:p w14:paraId="232D3AAF"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Zamawiający jest uprawniony do wykonywania autorskich praw majątkowych określonych umową za pomocą podmiotów trzecich.</w:t>
      </w:r>
    </w:p>
    <w:p w14:paraId="19310EA3"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B84C0C">
        <w:rPr>
          <w:rFonts w:asciiTheme="minorHAnsi" w:hAnsiTheme="minorHAnsi" w:cstheme="minorHAnsi"/>
          <w:lang w:eastAsia="pl-PL" w:bidi="pl-PL"/>
        </w:rPr>
        <w:t>późn</w:t>
      </w:r>
      <w:proofErr w:type="spellEnd"/>
      <w:r w:rsidRPr="00B84C0C">
        <w:rPr>
          <w:rFonts w:asciiTheme="minorHAnsi" w:hAnsiTheme="minorHAnsi" w:cstheme="minorHAnsi"/>
          <w:lang w:eastAsia="pl-PL" w:bidi="pl-PL"/>
        </w:rPr>
        <w:t>. zm.) w związku z wykonywaniem przedmiotu umowy.</w:t>
      </w:r>
    </w:p>
    <w:p w14:paraId="0A0B4C80"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E827056" w14:textId="77777777" w:rsidR="004F1012" w:rsidRPr="00B84C0C" w:rsidRDefault="004F1012" w:rsidP="004F1012">
      <w:pPr>
        <w:numPr>
          <w:ilvl w:val="0"/>
          <w:numId w:val="96"/>
        </w:numPr>
        <w:spacing w:before="1" w:line="276" w:lineRule="auto"/>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1D1C8908"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6</w:t>
      </w:r>
    </w:p>
    <w:p w14:paraId="6AC1C00F"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25F1FC95"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Obowiązku zachowania poufności, o którym mowa w ust. 1, nie stosuje się do danych i informacji: </w:t>
      </w:r>
    </w:p>
    <w:p w14:paraId="4F73A0A4" w14:textId="77777777" w:rsidR="004F1012" w:rsidRPr="00B84C0C" w:rsidRDefault="004F1012" w:rsidP="004F1012">
      <w:pPr>
        <w:widowControl/>
        <w:numPr>
          <w:ilvl w:val="0"/>
          <w:numId w:val="99"/>
        </w:numPr>
        <w:adjustRightInd w:val="0"/>
        <w:spacing w:after="119" w:line="276" w:lineRule="auto"/>
        <w:ind w:left="1418" w:hanging="284"/>
        <w:rPr>
          <w:rFonts w:asciiTheme="minorHAnsi" w:eastAsiaTheme="minorHAnsi" w:hAnsiTheme="minorHAnsi"/>
          <w:color w:val="000000"/>
        </w:rPr>
      </w:pPr>
      <w:r w:rsidRPr="00B84C0C">
        <w:rPr>
          <w:rFonts w:asciiTheme="minorHAnsi" w:eastAsiaTheme="minorHAnsi" w:hAnsiTheme="minorHAnsi"/>
          <w:color w:val="000000"/>
        </w:rPr>
        <w:t xml:space="preserve">dostępnych publicznie; </w:t>
      </w:r>
    </w:p>
    <w:p w14:paraId="21E69C7B" w14:textId="77777777" w:rsidR="004F1012" w:rsidRPr="00B84C0C" w:rsidRDefault="004F1012" w:rsidP="004F1012">
      <w:pPr>
        <w:widowControl/>
        <w:numPr>
          <w:ilvl w:val="0"/>
          <w:numId w:val="99"/>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otrzymanych przez Wykonawcę, zgodnie z przepisami prawa powszechnie obowiązującego, od osoby trzeciej bez obowiązku zachowania poufności; </w:t>
      </w:r>
    </w:p>
    <w:p w14:paraId="270DD98D" w14:textId="77777777" w:rsidR="004F1012" w:rsidRPr="00B84C0C" w:rsidRDefault="004F1012" w:rsidP="004F1012">
      <w:pPr>
        <w:widowControl/>
        <w:numPr>
          <w:ilvl w:val="0"/>
          <w:numId w:val="99"/>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które w momencie ich przekazania przez Zamawiającego były już znane Wykonawcy bez obowiązku zachowania poufności; </w:t>
      </w:r>
    </w:p>
    <w:p w14:paraId="595FB8E8" w14:textId="77777777" w:rsidR="004F1012" w:rsidRPr="00B84C0C" w:rsidRDefault="004F1012" w:rsidP="004F1012">
      <w:pPr>
        <w:widowControl/>
        <w:numPr>
          <w:ilvl w:val="0"/>
          <w:numId w:val="99"/>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w stosunku do których Wykonawca uzyskał pisemną zgodę Zamawiającego na ich ujawnienie. </w:t>
      </w:r>
    </w:p>
    <w:p w14:paraId="48458F72"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lastRenderedPageBreak/>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2F9CE939" w14:textId="77777777" w:rsidR="004F1012" w:rsidRPr="00B84C0C" w:rsidRDefault="004F1012" w:rsidP="004F1012">
      <w:pPr>
        <w:widowControl/>
        <w:numPr>
          <w:ilvl w:val="0"/>
          <w:numId w:val="98"/>
        </w:numPr>
        <w:adjustRightInd w:val="0"/>
        <w:spacing w:after="119" w:line="276" w:lineRule="auto"/>
        <w:ind w:left="1134" w:hanging="425"/>
        <w:rPr>
          <w:rFonts w:asciiTheme="minorHAnsi" w:eastAsiaTheme="minorHAnsi" w:hAnsiTheme="minorHAnsi"/>
          <w:color w:val="000000"/>
        </w:rPr>
      </w:pPr>
      <w:r w:rsidRPr="00B84C0C">
        <w:rPr>
          <w:rFonts w:asciiTheme="minorHAnsi" w:eastAsiaTheme="minorHAnsi" w:hAnsiTheme="minorHAnsi"/>
          <w:color w:val="000000"/>
        </w:rPr>
        <w:t xml:space="preserve">Wykonawca zobowiązuje się do: </w:t>
      </w:r>
    </w:p>
    <w:p w14:paraId="31ABFD42" w14:textId="77777777" w:rsidR="004F1012" w:rsidRPr="00B84C0C" w:rsidRDefault="004F1012" w:rsidP="004F1012">
      <w:pPr>
        <w:widowControl/>
        <w:numPr>
          <w:ilvl w:val="0"/>
          <w:numId w:val="100"/>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dołożenia właściwych starań w celu zabezpieczenia Informacji Poufnych przed ich utratą, zniekształceniem oraz dostępem nieupoważnionych osób trzecich; </w:t>
      </w:r>
    </w:p>
    <w:p w14:paraId="2E1FA6BE" w14:textId="77777777" w:rsidR="004F1012" w:rsidRPr="00B84C0C" w:rsidRDefault="004F1012" w:rsidP="004F1012">
      <w:pPr>
        <w:widowControl/>
        <w:numPr>
          <w:ilvl w:val="0"/>
          <w:numId w:val="100"/>
        </w:numPr>
        <w:adjustRightInd w:val="0"/>
        <w:spacing w:after="119"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 xml:space="preserve">niewykorzystywania Informacji Poufnych w celach innych niż wykonanie umowy. </w:t>
      </w:r>
    </w:p>
    <w:p w14:paraId="0F4C91BB"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077F6A16"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Po wykonaniu umowy oraz w przypadku rozwiązania umowy przez którąkolwiek ze Stron, Wykonawca bezzwłocznie zwróci Zamawiającemu lub komisyjnie zniszczy wszelkie Informacje Poufne. </w:t>
      </w:r>
    </w:p>
    <w:p w14:paraId="3E15757B" w14:textId="77777777" w:rsidR="004F1012" w:rsidRPr="00B84C0C" w:rsidRDefault="004F1012" w:rsidP="004F1012">
      <w:pPr>
        <w:widowControl/>
        <w:numPr>
          <w:ilvl w:val="0"/>
          <w:numId w:val="98"/>
        </w:numPr>
        <w:adjustRightInd w:val="0"/>
        <w:spacing w:after="119"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5848BEF5"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7</w:t>
      </w:r>
    </w:p>
    <w:p w14:paraId="79D29D95" w14:textId="77777777" w:rsidR="004F1012" w:rsidRPr="00B84C0C" w:rsidRDefault="004F1012" w:rsidP="004F1012">
      <w:pPr>
        <w:widowControl/>
        <w:numPr>
          <w:ilvl w:val="0"/>
          <w:numId w:val="101"/>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1FF46281" w14:textId="77777777" w:rsidR="004F1012" w:rsidRPr="00B84C0C" w:rsidRDefault="004F1012" w:rsidP="004F1012">
      <w:pPr>
        <w:widowControl/>
        <w:numPr>
          <w:ilvl w:val="0"/>
          <w:numId w:val="101"/>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Zleceniodawca powierza dane osobowe w postaci: imienia i nazwiska, instytucji, adresu dostawy oraz adresu email.</w:t>
      </w:r>
    </w:p>
    <w:p w14:paraId="7D73AEA0" w14:textId="77777777" w:rsidR="004F1012" w:rsidRPr="00B84C0C" w:rsidRDefault="004F1012" w:rsidP="004F1012">
      <w:pPr>
        <w:widowControl/>
        <w:numPr>
          <w:ilvl w:val="0"/>
          <w:numId w:val="101"/>
        </w:numPr>
        <w:adjustRightInd w:val="0"/>
        <w:spacing w:after="114"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9FF2011"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Zamawiający zobowiązuje Wykonawcę do wykonywania wobec osób, których dane dotyczą, obowiązków informacyjnych wynikających z art. 13 i art. 14 RODO.</w:t>
      </w:r>
    </w:p>
    <w:p w14:paraId="2B7E1467"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Dane osobowe są powierzone do przetwarzania Wykonawcy przez Zamawiającego wyłącznie w celu realizacji niniejszej umowy.</w:t>
      </w:r>
    </w:p>
    <w:p w14:paraId="1EE1804C"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lastRenderedPageBreak/>
        <w:t>Wykonawca zobowiązany jest doprowadzenia ewidencji osób upoważnionych do przetwarzania danych osobowych na podstawie wydanych dla swoich pracowników/ współpracowników upoważnień do przetwarzania danych osobowych.</w:t>
      </w:r>
    </w:p>
    <w:p w14:paraId="4C03A505"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42DEA09C" w14:textId="77777777" w:rsidR="004F1012" w:rsidRPr="00B84C0C" w:rsidRDefault="004F1012" w:rsidP="004F1012">
      <w:pPr>
        <w:widowControl/>
        <w:numPr>
          <w:ilvl w:val="0"/>
          <w:numId w:val="102"/>
        </w:numPr>
        <w:adjustRightInd w:val="0"/>
        <w:spacing w:after="115"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wszelkich przypadkach naruszenia ochrony danych osobowych lub o ich niewłaściwym użyciu oraz naruszeniu obowiązków dotyczących ochrony powierzonych do przetwarzania danych osobowych;</w:t>
      </w:r>
    </w:p>
    <w:p w14:paraId="71C45ACF" w14:textId="77777777" w:rsidR="004F1012" w:rsidRPr="00B84C0C" w:rsidRDefault="004F1012" w:rsidP="004F1012">
      <w:pPr>
        <w:widowControl/>
        <w:numPr>
          <w:ilvl w:val="0"/>
          <w:numId w:val="102"/>
        </w:numPr>
        <w:adjustRightInd w:val="0"/>
        <w:spacing w:after="115" w:line="276" w:lineRule="auto"/>
        <w:ind w:left="1418" w:hanging="284"/>
        <w:jc w:val="both"/>
        <w:rPr>
          <w:rFonts w:asciiTheme="minorHAnsi" w:eastAsiaTheme="minorHAnsi" w:hAnsiTheme="minorHAnsi"/>
          <w:color w:val="000000"/>
        </w:rPr>
      </w:pPr>
      <w:r w:rsidRPr="00B84C0C">
        <w:rPr>
          <w:rFonts w:asciiTheme="minorHAnsi" w:eastAsiaTheme="minorHAnsi" w:hAnsiTheme="minorHAnsi"/>
          <w:color w:val="000000"/>
        </w:rPr>
        <w:t>wszelkich czynnościach z własnym udziałem w sprawach dotyczących ochrony danych osobowych prowadzonych w szczególności przed Prezesem Urzędu Ochrony Danych Osobowych, urzędami państwowymi, policją lub przed sądem.</w:t>
      </w:r>
    </w:p>
    <w:p w14:paraId="14DCA4BF"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Wykonawca nie decyduje o celach i środkach przetwarzania danych osobowych</w:t>
      </w:r>
      <w:r>
        <w:rPr>
          <w:rFonts w:asciiTheme="minorHAnsi" w:eastAsiaTheme="minorHAnsi" w:hAnsiTheme="minorHAnsi"/>
          <w:color w:val="000000"/>
        </w:rPr>
        <w:t>.</w:t>
      </w:r>
    </w:p>
    <w:p w14:paraId="6FA8FC70"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stheme="minorHAnsi"/>
          <w:color w:val="000000"/>
          <w:sz w:val="24"/>
          <w:szCs w:val="24"/>
        </w:rPr>
      </w:pPr>
      <w:r w:rsidRPr="00B84C0C">
        <w:rPr>
          <w:rFonts w:asciiTheme="minorHAnsi" w:eastAsiaTheme="minorHAnsi" w:hAnsiTheme="minorHAnsi"/>
          <w:color w:val="000000"/>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40E958B6" w14:textId="77777777" w:rsidR="004F1012" w:rsidRPr="00B84C0C" w:rsidRDefault="004F1012" w:rsidP="004F1012">
      <w:pPr>
        <w:widowControl/>
        <w:numPr>
          <w:ilvl w:val="0"/>
          <w:numId w:val="101"/>
        </w:numPr>
        <w:adjustRightInd w:val="0"/>
        <w:spacing w:after="115" w:line="276" w:lineRule="auto"/>
        <w:ind w:left="1134" w:hanging="425"/>
        <w:jc w:val="both"/>
        <w:rPr>
          <w:rFonts w:asciiTheme="minorHAnsi" w:eastAsiaTheme="minorHAnsi" w:hAnsiTheme="minorHAnsi"/>
          <w:color w:val="000000"/>
        </w:rPr>
      </w:pPr>
      <w:r w:rsidRPr="00B84C0C">
        <w:rPr>
          <w:rFonts w:asciiTheme="minorHAnsi" w:eastAsiaTheme="minorHAnsi" w:hAnsiTheme="minorHAnsi"/>
          <w:color w:val="000000"/>
        </w:rPr>
        <w:t>Podmiot przetwarzający zobowiązany jest do uprzedniego poinformowania Administratora o wszelkich zamierzonych dalszych powierzeniach – w takim wypadku Administrator uprawniony jest do wyrażenia wiążącego sprzeciwu wobec takich zmian.</w:t>
      </w:r>
    </w:p>
    <w:p w14:paraId="52FD1A0E"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8</w:t>
      </w:r>
    </w:p>
    <w:p w14:paraId="52DD600E" w14:textId="77777777" w:rsidR="004F1012" w:rsidRPr="00B84C0C" w:rsidRDefault="004F1012" w:rsidP="004F1012">
      <w:pPr>
        <w:numPr>
          <w:ilvl w:val="0"/>
          <w:numId w:val="83"/>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Wykonawca zobowiązuje się do utrzymania zatrudnienia w wymiarze 1/2 etatu 1 osoby niepełnosprawnej w rozumieniu ustawy z dnia 27 sierpnia 1997 r. o rehabilitacji zawodowej i społecznej oraz zatrudnieniu osób niepełnosprawnych (Dz. U. z 2021 r. poz. 573 z </w:t>
      </w:r>
      <w:proofErr w:type="spellStart"/>
      <w:r w:rsidRPr="00B84C0C">
        <w:rPr>
          <w:rFonts w:asciiTheme="minorHAnsi" w:eastAsiaTheme="minorHAnsi" w:hAnsiTheme="minorHAnsi"/>
          <w:color w:val="000000"/>
        </w:rPr>
        <w:t>późn</w:t>
      </w:r>
      <w:proofErr w:type="spellEnd"/>
      <w:r w:rsidRPr="00B84C0C">
        <w:rPr>
          <w:rFonts w:asciiTheme="minorHAnsi" w:eastAsiaTheme="minorHAnsi" w:hAnsiTheme="minorHAnsi"/>
          <w:color w:val="000000"/>
        </w:rPr>
        <w:t>. zm.) od momentu podpisania umowy przez cały okres realizacji umowy. Wykonawca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PFRON7.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11BAD22E" w14:textId="77777777" w:rsidR="004F1012" w:rsidRPr="00B84C0C" w:rsidRDefault="004F1012" w:rsidP="004F1012">
      <w:pPr>
        <w:numPr>
          <w:ilvl w:val="0"/>
          <w:numId w:val="83"/>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W przypadku naruszenia postanowień ust. 1, Zamawiający obciąży Wykonawcę karą umowną w wysokości 10% całkowitego maksymalnego wynagrodzenia, o którym mowa w § 4 ust.1</w:t>
      </w:r>
    </w:p>
    <w:p w14:paraId="471DE110" w14:textId="77777777" w:rsidR="004F1012" w:rsidRPr="00B84C0C" w:rsidRDefault="004F1012" w:rsidP="004F1012">
      <w:pPr>
        <w:numPr>
          <w:ilvl w:val="0"/>
          <w:numId w:val="83"/>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2020 r. poz. 1320 z </w:t>
      </w:r>
      <w:proofErr w:type="spellStart"/>
      <w:r w:rsidRPr="00B84C0C">
        <w:rPr>
          <w:rFonts w:asciiTheme="minorHAnsi" w:eastAsiaTheme="minorHAnsi" w:hAnsiTheme="minorHAnsi"/>
          <w:color w:val="000000"/>
        </w:rPr>
        <w:t>poźn</w:t>
      </w:r>
      <w:proofErr w:type="spellEnd"/>
      <w:r w:rsidRPr="00B84C0C">
        <w:rPr>
          <w:rFonts w:asciiTheme="minorHAnsi" w:eastAsiaTheme="minorHAnsi" w:hAnsiTheme="minorHAnsi"/>
          <w:color w:val="000000"/>
        </w:rPr>
        <w:t>. zm.),</w:t>
      </w:r>
      <w:r w:rsidRPr="00B84C0C">
        <w:rPr>
          <w:rFonts w:asciiTheme="minorHAnsi" w:hAnsiTheme="minorHAnsi"/>
          <w:b/>
          <w:bCs/>
          <w:lang w:eastAsia="pl-PL" w:bidi="pl-PL"/>
        </w:rPr>
        <w:t xml:space="preserve"> </w:t>
      </w:r>
      <w:r w:rsidRPr="00B84C0C">
        <w:rPr>
          <w:rFonts w:asciiTheme="minorHAnsi" w:eastAsiaTheme="minorHAnsi" w:hAnsiTheme="minorHAnsi"/>
          <w:color w:val="000000"/>
        </w:rPr>
        <w:t xml:space="preserve">W trakcie realizacji umowy </w:t>
      </w:r>
      <w:r w:rsidRPr="00B84C0C">
        <w:rPr>
          <w:rFonts w:asciiTheme="minorHAnsi" w:eastAsiaTheme="minorHAnsi" w:hAnsiTheme="minorHAnsi"/>
          <w:color w:val="000000"/>
        </w:rPr>
        <w:lastRenderedPageBreak/>
        <w:t>Zamawiający uprawniony jest do wykonywania czynności kontrolnych odnośnie spełniania przez Wykonawcę lub podwykonawcę wymogu zatrudnienia na podstawie umowy o pracę osób wykonujących wskazane w ust. 3 powyżej czynności. Zamawiający uprawniony jest w szczególności do:</w:t>
      </w:r>
    </w:p>
    <w:p w14:paraId="604FFF0C" w14:textId="77777777" w:rsidR="004F1012" w:rsidRPr="00B84C0C" w:rsidRDefault="004F1012" w:rsidP="004F1012">
      <w:pPr>
        <w:numPr>
          <w:ilvl w:val="0"/>
          <w:numId w:val="7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żądania oświadczeń i dokumentów w zakresie potwierdzenia spełniania ww. wymogów i dokonywania ich oceny,</w:t>
      </w:r>
    </w:p>
    <w:p w14:paraId="77F86033" w14:textId="77777777" w:rsidR="004F1012" w:rsidRPr="00B84C0C" w:rsidRDefault="004F1012" w:rsidP="004F1012">
      <w:pPr>
        <w:numPr>
          <w:ilvl w:val="0"/>
          <w:numId w:val="7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żądania wyjaśnień w przypadku wątpliwości w zakresie potwierdzenia spełniania ww. wymogów,</w:t>
      </w:r>
    </w:p>
    <w:p w14:paraId="0E8F7380" w14:textId="77777777" w:rsidR="004F1012" w:rsidRPr="00B84C0C" w:rsidRDefault="004F1012" w:rsidP="004F1012">
      <w:pPr>
        <w:numPr>
          <w:ilvl w:val="0"/>
          <w:numId w:val="79"/>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kontroli spełnienia wymagania.</w:t>
      </w:r>
    </w:p>
    <w:p w14:paraId="304EA96D" w14:textId="77777777" w:rsidR="004F1012" w:rsidRPr="00B84C0C" w:rsidRDefault="004F1012" w:rsidP="004F1012">
      <w:pPr>
        <w:numPr>
          <w:ilvl w:val="0"/>
          <w:numId w:val="83"/>
        </w:numPr>
        <w:spacing w:before="1" w:line="276" w:lineRule="auto"/>
        <w:ind w:left="1134" w:hanging="425"/>
        <w:jc w:val="both"/>
        <w:outlineLvl w:val="0"/>
        <w:rPr>
          <w:rFonts w:asciiTheme="minorHAnsi" w:eastAsiaTheme="minorHAnsi" w:hAnsiTheme="minorHAnsi"/>
          <w:color w:val="000000"/>
        </w:rPr>
      </w:pPr>
      <w:r w:rsidRPr="00B84C0C">
        <w:rPr>
          <w:rFonts w:asciiTheme="minorHAnsi" w:eastAsiaTheme="minorHAnsi" w:hAnsiTheme="minorHAnsi"/>
          <w:color w:val="000000"/>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54C68FB7" w14:textId="77777777" w:rsidR="004F1012" w:rsidRPr="00B84C0C" w:rsidRDefault="004F1012" w:rsidP="004F1012">
      <w:pPr>
        <w:numPr>
          <w:ilvl w:val="0"/>
          <w:numId w:val="8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60844681" w14:textId="77777777" w:rsidR="004F1012" w:rsidRPr="00B84C0C" w:rsidRDefault="004F1012" w:rsidP="004F1012">
      <w:pPr>
        <w:numPr>
          <w:ilvl w:val="0"/>
          <w:numId w:val="8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4D91B9B3" w14:textId="77777777" w:rsidR="004F1012" w:rsidRPr="00B84C0C" w:rsidRDefault="004F1012" w:rsidP="004F1012">
      <w:pPr>
        <w:numPr>
          <w:ilvl w:val="0"/>
          <w:numId w:val="80"/>
        </w:numPr>
        <w:spacing w:before="1" w:line="276" w:lineRule="auto"/>
        <w:ind w:left="1418" w:hanging="284"/>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6A8DE503" w14:textId="77777777" w:rsidR="004F1012" w:rsidRPr="00B84C0C" w:rsidRDefault="004F1012" w:rsidP="004F1012">
      <w:pPr>
        <w:numPr>
          <w:ilvl w:val="0"/>
          <w:numId w:val="83"/>
        </w:numPr>
        <w:spacing w:before="1" w:line="276" w:lineRule="auto"/>
        <w:ind w:left="1134" w:hanging="283"/>
        <w:jc w:val="both"/>
        <w:outlineLvl w:val="0"/>
        <w:rPr>
          <w:rFonts w:asciiTheme="minorHAnsi" w:eastAsiaTheme="minorHAnsi" w:hAnsiTheme="minorHAnsi"/>
          <w:color w:val="000000"/>
        </w:rPr>
      </w:pPr>
      <w:r w:rsidRPr="00B84C0C">
        <w:rPr>
          <w:rFonts w:asciiTheme="minorHAnsi" w:eastAsiaTheme="minorHAnsi" w:hAnsiTheme="minorHAnsi"/>
          <w:color w:val="000000"/>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B84C0C">
        <w:rPr>
          <w:rFonts w:asciiTheme="minorHAnsi" w:eastAsiaTheme="minorHAnsi" w:hAnsiTheme="minorHAnsi"/>
          <w:color w:val="000000"/>
        </w:rPr>
        <w:t>późn</w:t>
      </w:r>
      <w:proofErr w:type="spellEnd"/>
      <w:r w:rsidRPr="00B84C0C">
        <w:rPr>
          <w:rFonts w:asciiTheme="minorHAnsi" w:eastAsiaTheme="minorHAnsi" w:hAnsiTheme="minorHAnsi"/>
          <w:color w:val="000000"/>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60978DE3" w14:textId="77777777" w:rsidR="004F1012" w:rsidRPr="00B84C0C" w:rsidRDefault="004F1012" w:rsidP="004F1012">
      <w:pPr>
        <w:numPr>
          <w:ilvl w:val="0"/>
          <w:numId w:val="83"/>
        </w:numPr>
        <w:spacing w:before="1" w:line="276" w:lineRule="auto"/>
        <w:ind w:left="1134" w:hanging="283"/>
        <w:jc w:val="both"/>
        <w:outlineLvl w:val="0"/>
        <w:rPr>
          <w:rFonts w:asciiTheme="minorHAnsi" w:hAnsiTheme="minorHAnsi" w:cstheme="minorHAnsi"/>
          <w:b/>
          <w:bCs/>
          <w:lang w:eastAsia="pl-PL" w:bidi="pl-PL"/>
        </w:rPr>
      </w:pPr>
      <w:r w:rsidRPr="00B84C0C">
        <w:rPr>
          <w:rFonts w:asciiTheme="minorHAnsi" w:eastAsiaTheme="minorHAnsi" w:hAnsiTheme="minorHAnsi"/>
          <w:color w:val="000000"/>
        </w:rPr>
        <w:t xml:space="preserve">W przypadku naruszenia postanowień ust. 3, Zamawiający obciąży Wykonawcę karą umowną w wysokości 500 zł (słownie: pięćset złotych) za każdorazowe niedopełnienia przez Wykonawcę wymogu zatrudniania pracowników wykonujących czynności na podstawie umowy o pracę (obowiązujących w chwili stwierdzenia przez Zamawiającego niedopełnienia </w:t>
      </w:r>
      <w:r w:rsidRPr="00B84C0C">
        <w:rPr>
          <w:rFonts w:asciiTheme="minorHAnsi" w:eastAsiaTheme="minorHAnsi" w:hAnsiTheme="minorHAnsi"/>
          <w:color w:val="000000"/>
        </w:rPr>
        <w:lastRenderedPageBreak/>
        <w:t>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312B2996" w14:textId="77777777" w:rsidR="004F1012" w:rsidRPr="00B84C0C" w:rsidRDefault="004F1012" w:rsidP="004F1012">
      <w:pPr>
        <w:spacing w:before="1" w:line="276" w:lineRule="auto"/>
        <w:outlineLvl w:val="0"/>
        <w:rPr>
          <w:rFonts w:asciiTheme="minorHAnsi" w:hAnsiTheme="minorHAnsi" w:cstheme="minorHAnsi"/>
          <w:b/>
          <w:bCs/>
          <w:lang w:eastAsia="pl-PL" w:bidi="pl-PL"/>
        </w:rPr>
      </w:pPr>
    </w:p>
    <w:p w14:paraId="5FE73D73" w14:textId="77777777" w:rsidR="004F1012" w:rsidRPr="00B84C0C" w:rsidRDefault="004F1012" w:rsidP="004F1012">
      <w:pPr>
        <w:spacing w:before="1" w:line="276" w:lineRule="auto"/>
        <w:ind w:left="644"/>
        <w:jc w:val="center"/>
        <w:outlineLvl w:val="0"/>
        <w:rPr>
          <w:rFonts w:asciiTheme="minorHAnsi" w:hAnsiTheme="minorHAnsi" w:cstheme="minorHAnsi"/>
          <w:lang w:eastAsia="pl-PL" w:bidi="pl-PL"/>
        </w:rPr>
      </w:pPr>
      <w:r w:rsidRPr="00B84C0C">
        <w:rPr>
          <w:rFonts w:asciiTheme="minorHAnsi" w:hAnsiTheme="minorHAnsi" w:cstheme="minorHAnsi"/>
          <w:b/>
          <w:bCs/>
          <w:lang w:eastAsia="pl-PL" w:bidi="pl-PL"/>
        </w:rPr>
        <w:t>§ 9</w:t>
      </w:r>
    </w:p>
    <w:p w14:paraId="452D5C70" w14:textId="59260CE4"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Wykonawca udziela Zamawiającemu 12-miesięcznej gwarancji jakości na Kalendarze. Gwarancja rozpoczyna bieg od dnia podpisania przez Zamawiającego protokołu odbioru przedmiotu Umowy.</w:t>
      </w:r>
    </w:p>
    <w:p w14:paraId="78401198"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Zgłoszone przez Zamawiającego w okresie gwarancji wady Wykonawca zobowiązany jest usunąć w 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4CEFFD69"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Zamawiający zobowiązuje się udostępnić Wykonawcy kalendarze w celu usunięcia stwierdzonych wad, w dniach od poniedziałku do piątku, w godzinach od 8.15 do 16.15. Koszty związane z ewentualnym załadunkiem 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2DD99577"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Wykonawca zobowiązuje się usunąć wady lub wymienić Kalendarze na wolne od wad na własny koszt. Wykonawca nie może odmówić usunięcia wad ze względu na wysokość związanych z tym kosztów. </w:t>
      </w:r>
    </w:p>
    <w:p w14:paraId="0F47B46D"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W przypadku zwłoki w stosunku do terminu określonego w ust. 2 Zamawiający obciąży Wykonawcę karą umowną w wysokości 100 zł za każdy dzień zwłoki niezależnie od wartości partii kalendarzy objętych gwarancją. W przypadku ponownego dostarczenia wadliwego przedmiotu umowy w stosunku do, którego Zamawiający zgłosi wady w ramach gwarancji Wykonawca zapłaci Zamawiającemu karę w wysokości 20% wynagrodzenia ustalonego za dany rodzaj kalendarzy objęty zgłoszeniem gwarancyjnym. Po uiszczeniu kary przez Wykonawcę Zamawiający nie może występować z dalszym żądaniem reklamacyjnym dotyczącym tego samego rodzaju kalendarzy. </w:t>
      </w:r>
    </w:p>
    <w:p w14:paraId="4CE163EF"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 xml:space="preserve">Gwarancja, o której mowa w ust. 1, nie wyłącza, nie ogranicza ani nie zawiesza odpowiedzialności Wykonawcy wobec Zamawiającego z tytułu rękojmi za wady rzeczy. </w:t>
      </w:r>
    </w:p>
    <w:p w14:paraId="7DC39359" w14:textId="77777777" w:rsidR="004F1012" w:rsidRPr="00B84C0C" w:rsidRDefault="004F1012" w:rsidP="004F1012">
      <w:pPr>
        <w:numPr>
          <w:ilvl w:val="0"/>
          <w:numId w:val="92"/>
        </w:numPr>
        <w:spacing w:before="1" w:line="276" w:lineRule="auto"/>
        <w:ind w:left="993"/>
        <w:jc w:val="both"/>
        <w:outlineLvl w:val="0"/>
        <w:rPr>
          <w:rFonts w:asciiTheme="minorHAnsi" w:hAnsiTheme="minorHAnsi" w:cstheme="minorHAnsi"/>
          <w:lang w:eastAsia="pl-PL" w:bidi="pl-PL"/>
        </w:rPr>
      </w:pPr>
      <w:r w:rsidRPr="00B84C0C">
        <w:rPr>
          <w:rFonts w:asciiTheme="minorHAnsi" w:hAnsiTheme="minorHAnsi" w:cstheme="minorHAnsi"/>
          <w:lang w:eastAsia="pl-PL" w:bidi="pl-PL"/>
        </w:rPr>
        <w:t>Niniejsze postanowienia Umowy zastępują dokument gwarancyjny.</w:t>
      </w:r>
    </w:p>
    <w:p w14:paraId="52F8C121" w14:textId="77777777" w:rsidR="004F1012" w:rsidRPr="00B84C0C" w:rsidRDefault="004F1012" w:rsidP="004F1012">
      <w:pPr>
        <w:spacing w:before="240" w:after="240" w:line="276" w:lineRule="auto"/>
        <w:ind w:left="4474"/>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10</w:t>
      </w:r>
    </w:p>
    <w:p w14:paraId="2C15FC4F" w14:textId="77777777" w:rsidR="004F1012" w:rsidRPr="00B84C0C" w:rsidRDefault="004F1012" w:rsidP="004F1012">
      <w:pPr>
        <w:numPr>
          <w:ilvl w:val="0"/>
          <w:numId w:val="104"/>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 xml:space="preserve">Zamawiający naliczy Wykonawcy karę umowną za: </w:t>
      </w:r>
    </w:p>
    <w:p w14:paraId="627D3D10" w14:textId="77777777" w:rsidR="004F1012" w:rsidRPr="00B84C0C" w:rsidRDefault="004F1012" w:rsidP="004F1012">
      <w:pPr>
        <w:numPr>
          <w:ilvl w:val="0"/>
          <w:numId w:val="103"/>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odstąpienie od umowy przez Zamawiającego lub Wykonawcę z powodów leżących po stronie Wykonawcy - w wysokości 20% wynagrodzenia brutto określonego w § 4 ust. 1 umowy;</w:t>
      </w:r>
    </w:p>
    <w:p w14:paraId="799C6AE5" w14:textId="77777777" w:rsidR="004F1012" w:rsidRPr="00B84C0C" w:rsidRDefault="004F1012" w:rsidP="004F1012">
      <w:pPr>
        <w:numPr>
          <w:ilvl w:val="0"/>
          <w:numId w:val="103"/>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lastRenderedPageBreak/>
        <w:t xml:space="preserve">zwłokę w stosunku do końcowego terminu obowiązywania umowy określonego w § 2 - w wysokości 0,5% wynagrodzenia brutto określonego w § 4 ust. 1 za każdy dzień zwłoki; </w:t>
      </w:r>
    </w:p>
    <w:p w14:paraId="00BDDC77" w14:textId="77777777" w:rsidR="004F1012" w:rsidRPr="00B84C0C" w:rsidRDefault="004F1012" w:rsidP="004F1012">
      <w:pPr>
        <w:numPr>
          <w:ilvl w:val="0"/>
          <w:numId w:val="103"/>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 xml:space="preserve">zwłokę w stosunku do terminów zastrzeżonych Wykonawcy w OPZ – każdorazowo w wysokości 0,1% wynagrodzenia brutto określonego w § 4 ust. 1 za każdy dzień zwłoki; </w:t>
      </w:r>
    </w:p>
    <w:p w14:paraId="0EBF6BB8" w14:textId="77777777" w:rsidR="004F1012" w:rsidRPr="00B84C0C" w:rsidRDefault="004F1012" w:rsidP="004F1012">
      <w:pPr>
        <w:numPr>
          <w:ilvl w:val="0"/>
          <w:numId w:val="103"/>
        </w:numPr>
        <w:spacing w:line="276" w:lineRule="auto"/>
        <w:jc w:val="both"/>
        <w:outlineLvl w:val="0"/>
        <w:rPr>
          <w:rFonts w:asciiTheme="minorHAnsi" w:hAnsiTheme="minorHAnsi"/>
          <w:lang w:eastAsia="pl-PL" w:bidi="pl-PL"/>
        </w:rPr>
      </w:pPr>
      <w:r w:rsidRPr="00B84C0C">
        <w:rPr>
          <w:rFonts w:asciiTheme="minorHAnsi" w:hAnsiTheme="minorHAnsi"/>
          <w:lang w:eastAsia="pl-PL" w:bidi="pl-PL"/>
        </w:rPr>
        <w:t xml:space="preserve">nienależyte wykonanie umowy - w wysokości 10 % wynagrodzenia brutto, określonego w § 4 ust. 1, przez nienależyte wykonanie umowy należy rozumieć wykonanie umowy niezgodnie z zapisami umowy lub wskazaniami Zamawiającego;. </w:t>
      </w:r>
    </w:p>
    <w:p w14:paraId="609424F2" w14:textId="77777777" w:rsidR="004F1012" w:rsidRPr="00B84C0C" w:rsidRDefault="004F1012" w:rsidP="004F1012">
      <w:pPr>
        <w:numPr>
          <w:ilvl w:val="0"/>
          <w:numId w:val="104"/>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Kary umowne mogą być naliczane maksymalnie do wysokości wynagrodzenia brutto określonego w § 4 ust. 1.</w:t>
      </w:r>
    </w:p>
    <w:p w14:paraId="2E5A389C" w14:textId="77777777" w:rsidR="004F1012" w:rsidRPr="00B84C0C" w:rsidRDefault="004F1012" w:rsidP="004F1012">
      <w:pPr>
        <w:numPr>
          <w:ilvl w:val="0"/>
          <w:numId w:val="104"/>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563A8EFD" w14:textId="77777777" w:rsidR="004F1012" w:rsidRPr="00B84C0C" w:rsidRDefault="004F1012" w:rsidP="004F1012">
      <w:pPr>
        <w:numPr>
          <w:ilvl w:val="0"/>
          <w:numId w:val="104"/>
        </w:numPr>
        <w:spacing w:line="276" w:lineRule="auto"/>
        <w:ind w:left="993" w:hanging="284"/>
        <w:jc w:val="both"/>
        <w:outlineLvl w:val="0"/>
        <w:rPr>
          <w:rFonts w:asciiTheme="minorHAnsi" w:hAnsiTheme="minorHAnsi"/>
          <w:lang w:eastAsia="pl-PL" w:bidi="pl-PL"/>
        </w:rPr>
      </w:pPr>
      <w:r w:rsidRPr="00B84C0C">
        <w:rPr>
          <w:rFonts w:asciiTheme="minorHAnsi" w:hAnsiTheme="minorHAnsi"/>
          <w:lang w:eastAsia="pl-PL" w:bidi="pl-PL"/>
        </w:rPr>
        <w:t>Zamawiający może dochodzić, na zasadach ogólnych, odszkodowań przewyższających zastrzeżone na jego rzecz kary umowne.</w:t>
      </w:r>
    </w:p>
    <w:p w14:paraId="1F8C6358" w14:textId="77777777" w:rsidR="004F1012" w:rsidRPr="00B84C0C" w:rsidRDefault="004F1012" w:rsidP="004F1012">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11</w:t>
      </w:r>
    </w:p>
    <w:p w14:paraId="67CBDBDE" w14:textId="77777777" w:rsidR="004F1012" w:rsidRPr="00B84C0C" w:rsidRDefault="004F1012" w:rsidP="004F1012">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Zamawiający uprawniony jest do odstąpienia od umowy ze skutkiem natychmiastowym, bez wyznaczania terminu dodatkowego, w przypadku: </w:t>
      </w:r>
    </w:p>
    <w:p w14:paraId="12BEB6A2" w14:textId="77777777" w:rsidR="004F1012" w:rsidRPr="00B84C0C" w:rsidRDefault="004F1012" w:rsidP="004F1012">
      <w:pPr>
        <w:numPr>
          <w:ilvl w:val="0"/>
          <w:numId w:val="106"/>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zwłoka w stosunku do terminu określonego w § 2 przekroczy 14 dni - prawo odstąpienia może zostać zrealizowane w terminie 30 dni od upływu 14 dnia zwłoki; </w:t>
      </w:r>
    </w:p>
    <w:p w14:paraId="3971164E" w14:textId="77777777" w:rsidR="004F1012" w:rsidRPr="00B84C0C" w:rsidRDefault="004F1012" w:rsidP="004F1012">
      <w:pPr>
        <w:numPr>
          <w:ilvl w:val="0"/>
          <w:numId w:val="106"/>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 </w:t>
      </w:r>
    </w:p>
    <w:p w14:paraId="427183AE" w14:textId="77777777" w:rsidR="004F1012" w:rsidRPr="00B84C0C" w:rsidRDefault="004F1012" w:rsidP="004F1012">
      <w:pPr>
        <w:numPr>
          <w:ilvl w:val="0"/>
          <w:numId w:val="106"/>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suma kar umownych, o których mowa w § 10 przekroczy 20% całkowitego wynagrodzenia brutto, o którym mowa w § 4 ust. 1 - prawo odstąpienia może zostać zrealizowane w terminie 30 dni od dnia w którym suma kar umownych przekroczy 20% wynagrodzenia brutto określonego w § 4 ust. 1; </w:t>
      </w:r>
    </w:p>
    <w:p w14:paraId="17D57FC8" w14:textId="77777777" w:rsidR="004F1012" w:rsidRPr="00B84C0C" w:rsidRDefault="004F1012" w:rsidP="004F1012">
      <w:pPr>
        <w:numPr>
          <w:ilvl w:val="0"/>
          <w:numId w:val="106"/>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 </w:t>
      </w:r>
    </w:p>
    <w:p w14:paraId="7493DFC3" w14:textId="77777777" w:rsidR="004F1012" w:rsidRPr="00B84C0C" w:rsidRDefault="004F1012" w:rsidP="004F1012">
      <w:pPr>
        <w:numPr>
          <w:ilvl w:val="0"/>
          <w:numId w:val="106"/>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 prawo odstąpienia może zostać zrealizowane w terminie 30 dni od powzięcia przez Zamawiającego informacji o przyczynie uzasadniającej odstąpienie.</w:t>
      </w:r>
    </w:p>
    <w:p w14:paraId="67FC4050" w14:textId="77777777" w:rsidR="004F1012" w:rsidRPr="00B84C0C" w:rsidRDefault="004F1012" w:rsidP="004F1012">
      <w:pPr>
        <w:numPr>
          <w:ilvl w:val="0"/>
          <w:numId w:val="105"/>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Oświadczenie o odstąpieniu od umowy winno zostać złożone w formie pisemnej lub dokumentowej, przy czym za formę dokumentową Strony uznają email z podpisem złożonym w </w:t>
      </w:r>
      <w:r w:rsidRPr="00B84C0C">
        <w:rPr>
          <w:rFonts w:asciiTheme="minorHAnsi" w:hAnsiTheme="minorHAnsi"/>
          <w:lang w:eastAsia="pl-PL" w:bidi="pl-PL"/>
        </w:rPr>
        <w:lastRenderedPageBreak/>
        <w:t xml:space="preserve">sposób określony w przepisie art. 771 ustawy z dnia 23 kwietnia 1964 r. Kodeks cywilny (Dz. U. 2020 r. poz. 1740 z </w:t>
      </w:r>
      <w:proofErr w:type="spellStart"/>
      <w:r w:rsidRPr="00B84C0C">
        <w:rPr>
          <w:rFonts w:asciiTheme="minorHAnsi" w:hAnsiTheme="minorHAnsi"/>
          <w:lang w:eastAsia="pl-PL" w:bidi="pl-PL"/>
        </w:rPr>
        <w:t>późn</w:t>
      </w:r>
      <w:proofErr w:type="spellEnd"/>
      <w:r w:rsidRPr="00B84C0C">
        <w:rPr>
          <w:rFonts w:asciiTheme="minorHAnsi" w:hAnsiTheme="minorHAnsi"/>
          <w:lang w:eastAsia="pl-PL" w:bidi="pl-PL"/>
        </w:rPr>
        <w:t>. zm.).</w:t>
      </w:r>
    </w:p>
    <w:p w14:paraId="533C1C4C" w14:textId="77777777" w:rsidR="004F1012" w:rsidRPr="00B84C0C" w:rsidRDefault="004F1012" w:rsidP="004F1012">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12</w:t>
      </w:r>
    </w:p>
    <w:p w14:paraId="44166447" w14:textId="77777777" w:rsidR="004F1012" w:rsidRPr="00B84C0C" w:rsidRDefault="004F1012" w:rsidP="004F1012">
      <w:pPr>
        <w:numPr>
          <w:ilvl w:val="0"/>
          <w:numId w:val="107"/>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Strona31 one przewidzieć ani im zapobiec, a które zakłócają lub uniemożliwiają realizację umowy w szczególności: zamieszki, rozruchy, stan wojenny, wojna, strajki uniemożliwiające w bezpośredni sposób realizację przedmiotu umowy, kataklizm.</w:t>
      </w:r>
    </w:p>
    <w:p w14:paraId="2A11DB60" w14:textId="77777777" w:rsidR="004F1012" w:rsidRPr="00B84C0C" w:rsidRDefault="004F1012" w:rsidP="004F1012">
      <w:pPr>
        <w:numPr>
          <w:ilvl w:val="0"/>
          <w:numId w:val="107"/>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A19B4B7" w14:textId="77777777" w:rsidR="004F1012" w:rsidRPr="00B84C0C" w:rsidRDefault="004F1012" w:rsidP="004F1012">
      <w:pPr>
        <w:numPr>
          <w:ilvl w:val="0"/>
          <w:numId w:val="107"/>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 xml:space="preserve">W przypadku wykonania jedynie części przedmiotu umowy, rozliczeniu podlega jedynie faktycznie zrealizowana część przedmiotu umowy. Wykaz w jakim zakresie zrealizowano zadanie, zamieszczony zostanie w protokole. </w:t>
      </w:r>
    </w:p>
    <w:p w14:paraId="173684DC" w14:textId="77777777" w:rsidR="004F1012" w:rsidRPr="00B84C0C" w:rsidRDefault="004F1012" w:rsidP="004F1012">
      <w:pPr>
        <w:numPr>
          <w:ilvl w:val="0"/>
          <w:numId w:val="107"/>
        </w:numPr>
        <w:spacing w:line="276" w:lineRule="auto"/>
        <w:jc w:val="both"/>
        <w:outlineLvl w:val="0"/>
        <w:rPr>
          <w:rFonts w:asciiTheme="minorHAnsi" w:hAnsiTheme="minorHAnsi" w:cstheme="minorHAnsi"/>
          <w:lang w:eastAsia="pl-PL" w:bidi="pl-PL"/>
        </w:rPr>
      </w:pPr>
      <w:r w:rsidRPr="00B84C0C">
        <w:rPr>
          <w:rFonts w:asciiTheme="minorHAnsi" w:hAnsiTheme="minorHAnsi"/>
          <w:lang w:eastAsia="pl-PL" w:bidi="pl-PL"/>
        </w:rPr>
        <w:t>Wykonawca oświadcza, iż podpisując niniejszą umowę znane mu są okoliczności związane z epidemią wywołaną wirusem SARS-CoV-2 i chorobę COVID-19 i ocenia, że na dzień podpisania umowy jest w stanie zrealizować przedmiot umowy na warunkach umową określonych.</w:t>
      </w:r>
    </w:p>
    <w:p w14:paraId="21939E20" w14:textId="77777777" w:rsidR="004F1012" w:rsidRPr="00B84C0C" w:rsidRDefault="004F1012" w:rsidP="004F1012">
      <w:pPr>
        <w:spacing w:before="240" w:after="240" w:line="276" w:lineRule="auto"/>
        <w:ind w:left="4615"/>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13</w:t>
      </w:r>
    </w:p>
    <w:p w14:paraId="3725FFED" w14:textId="23C97B32" w:rsidR="004F1012" w:rsidRPr="00B84C0C" w:rsidRDefault="004F1012" w:rsidP="004F1012">
      <w:pPr>
        <w:numPr>
          <w:ilvl w:val="0"/>
          <w:numId w:val="108"/>
        </w:numPr>
        <w:tabs>
          <w:tab w:val="left" w:pos="500"/>
        </w:tabs>
        <w:spacing w:before="1" w:line="276" w:lineRule="auto"/>
        <w:ind w:left="851" w:hanging="284"/>
        <w:jc w:val="both"/>
        <w:rPr>
          <w:rFonts w:asciiTheme="minorHAnsi" w:hAnsiTheme="minorHAnsi" w:cstheme="minorHAnsi"/>
          <w:lang w:eastAsia="pl-PL" w:bidi="pl-PL"/>
        </w:rPr>
      </w:pPr>
      <w:r w:rsidRPr="00B84C0C">
        <w:rPr>
          <w:rFonts w:asciiTheme="minorHAnsi" w:hAnsiTheme="minorHAnsi"/>
          <w:lang w:eastAsia="pl-PL" w:bidi="pl-PL"/>
        </w:rPr>
        <w:t>Wszelkie zmiany umowy wymagają zachowania formy pisemnej pod rygorem nieważności, z wyjątkiem zmian osób wskazanych w §</w:t>
      </w:r>
      <w:r>
        <w:rPr>
          <w:rFonts w:asciiTheme="minorHAnsi" w:hAnsiTheme="minorHAnsi"/>
          <w:lang w:eastAsia="pl-PL" w:bidi="pl-PL"/>
        </w:rPr>
        <w:t>3</w:t>
      </w:r>
      <w:r w:rsidRPr="00B84C0C">
        <w:rPr>
          <w:rFonts w:asciiTheme="minorHAnsi" w:hAnsiTheme="minorHAnsi"/>
          <w:lang w:eastAsia="pl-PL" w:bidi="pl-PL"/>
        </w:rPr>
        <w:t xml:space="preserve"> ust. </w:t>
      </w:r>
      <w:r>
        <w:rPr>
          <w:rFonts w:asciiTheme="minorHAnsi" w:hAnsiTheme="minorHAnsi"/>
          <w:lang w:eastAsia="pl-PL" w:bidi="pl-PL"/>
        </w:rPr>
        <w:t>8</w:t>
      </w:r>
      <w:r w:rsidRPr="00B84C0C">
        <w:rPr>
          <w:rFonts w:asciiTheme="minorHAnsi" w:hAnsiTheme="minorHAnsi"/>
          <w:lang w:eastAsia="pl-PL" w:bidi="pl-PL"/>
        </w:rPr>
        <w:t>, do czego wystarczające jest pisemne powiadomienie drugiej Strony.</w:t>
      </w:r>
    </w:p>
    <w:p w14:paraId="47D7F9D1" w14:textId="77777777" w:rsidR="004F1012" w:rsidRPr="00B84C0C" w:rsidRDefault="004F1012" w:rsidP="004F1012">
      <w:pPr>
        <w:numPr>
          <w:ilvl w:val="0"/>
          <w:numId w:val="108"/>
        </w:numPr>
        <w:tabs>
          <w:tab w:val="left" w:pos="500"/>
        </w:tabs>
        <w:spacing w:before="1" w:line="276" w:lineRule="auto"/>
        <w:ind w:left="851" w:hanging="284"/>
        <w:jc w:val="both"/>
        <w:rPr>
          <w:rFonts w:asciiTheme="minorHAnsi" w:hAnsiTheme="minorHAnsi" w:cstheme="minorHAnsi"/>
          <w:lang w:eastAsia="pl-PL" w:bidi="pl-PL"/>
        </w:rPr>
      </w:pPr>
      <w:r w:rsidRPr="00B84C0C">
        <w:rPr>
          <w:rFonts w:asciiTheme="minorHAnsi" w:hAnsiTheme="minorHAnsi"/>
          <w:lang w:eastAsia="pl-PL" w:bidi="pl-PL"/>
        </w:rPr>
        <w:t xml:space="preserve">Działając na podstawie przepisu art. 455 ust. 1 pkt 1 ustawy </w:t>
      </w:r>
      <w:proofErr w:type="spellStart"/>
      <w:r w:rsidRPr="00B84C0C">
        <w:rPr>
          <w:rFonts w:asciiTheme="minorHAnsi" w:hAnsiTheme="minorHAnsi"/>
          <w:lang w:eastAsia="pl-PL" w:bidi="pl-PL"/>
        </w:rPr>
        <w:t>Pzp</w:t>
      </w:r>
      <w:proofErr w:type="spellEnd"/>
      <w:r w:rsidRPr="00B84C0C">
        <w:rPr>
          <w:rFonts w:asciiTheme="minorHAnsi" w:hAnsiTheme="minorHAnsi"/>
          <w:lang w:eastAsia="pl-PL" w:bidi="pl-PL"/>
        </w:rPr>
        <w:t xml:space="preserve"> Zamawiający przewiduje możliwość zmiany umowy w przypadku:</w:t>
      </w:r>
    </w:p>
    <w:p w14:paraId="4397B525" w14:textId="77777777" w:rsidR="004F1012" w:rsidRPr="00B84C0C" w:rsidRDefault="004F1012" w:rsidP="004F1012">
      <w:pPr>
        <w:numPr>
          <w:ilvl w:val="0"/>
          <w:numId w:val="109"/>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zmiany przepisów prawa w tym prawa wspólnotowego lub zmiany zakresu lub struktury 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p>
    <w:p w14:paraId="2E0D2DB3" w14:textId="77777777" w:rsidR="004F1012" w:rsidRPr="00B84C0C" w:rsidRDefault="004F1012" w:rsidP="004F1012">
      <w:pPr>
        <w:numPr>
          <w:ilvl w:val="0"/>
          <w:numId w:val="109"/>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zmiany przepisów prawa w zakresie dotyczącym stawki podatku VAT – zakres zmiany: w przypadku zmiany stawki podatku VAT wynagrodzenie netto określone w § 4 ust. 1 pozostanie bez zmian, zmianie ulegnie wartość wynagrodzenia brutto.</w:t>
      </w:r>
    </w:p>
    <w:p w14:paraId="4A9EFD06" w14:textId="77777777" w:rsidR="004F1012" w:rsidRPr="00B84C0C" w:rsidRDefault="004F1012" w:rsidP="004F1012">
      <w:pPr>
        <w:numPr>
          <w:ilvl w:val="0"/>
          <w:numId w:val="109"/>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505DB694" w14:textId="77777777" w:rsidR="004F1012" w:rsidRPr="00B84C0C" w:rsidRDefault="004F1012" w:rsidP="004F1012">
      <w:pPr>
        <w:numPr>
          <w:ilvl w:val="0"/>
          <w:numId w:val="109"/>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36323F15" w14:textId="77777777" w:rsidR="004F1012" w:rsidRPr="00B84C0C" w:rsidRDefault="004F1012" w:rsidP="004F1012">
      <w:pPr>
        <w:numPr>
          <w:ilvl w:val="0"/>
          <w:numId w:val="109"/>
        </w:numPr>
        <w:tabs>
          <w:tab w:val="left" w:pos="500"/>
        </w:tabs>
        <w:spacing w:before="1" w:line="276" w:lineRule="auto"/>
        <w:ind w:left="1276" w:hanging="283"/>
        <w:jc w:val="both"/>
        <w:rPr>
          <w:rFonts w:asciiTheme="minorHAnsi" w:hAnsiTheme="minorHAnsi" w:cstheme="minorHAnsi"/>
          <w:lang w:eastAsia="pl-PL" w:bidi="pl-PL"/>
        </w:rPr>
      </w:pPr>
      <w:r w:rsidRPr="00B84C0C">
        <w:rPr>
          <w:rFonts w:asciiTheme="minorHAnsi" w:hAnsiTheme="minorHAnsi"/>
          <w:lang w:eastAsia="pl-PL" w:bidi="pl-PL"/>
        </w:rPr>
        <w:lastRenderedPageBreak/>
        <w:t>wystąpienia siły wyższej.</w:t>
      </w:r>
    </w:p>
    <w:p w14:paraId="40AAD103" w14:textId="77777777" w:rsidR="004F1012" w:rsidRPr="00B84C0C" w:rsidRDefault="004F1012" w:rsidP="004F1012">
      <w:pPr>
        <w:numPr>
          <w:ilvl w:val="0"/>
          <w:numId w:val="108"/>
        </w:numPr>
        <w:tabs>
          <w:tab w:val="left" w:pos="500"/>
        </w:tabs>
        <w:spacing w:before="1" w:line="276" w:lineRule="auto"/>
        <w:jc w:val="both"/>
        <w:rPr>
          <w:rFonts w:asciiTheme="minorHAnsi" w:hAnsiTheme="minorHAnsi" w:cstheme="minorHAnsi"/>
          <w:lang w:eastAsia="pl-PL" w:bidi="pl-PL"/>
        </w:rPr>
      </w:pPr>
      <w:r w:rsidRPr="00B84C0C">
        <w:rPr>
          <w:rFonts w:asciiTheme="minorHAnsi" w:hAnsiTheme="minorHAnsi"/>
          <w:lang w:eastAsia="pl-PL" w:bidi="pl-PL"/>
        </w:rPr>
        <w:t>Poza wskazanym ust. 2 zakresem zmian umowy, zakres zmian, w przypadku wystąpienia przesłanek opisanych w ust. 2, dotyczyć może również terminu wykonania usługi, o którym mowa w § 2 ust. 1, który może być wydłużony, jednak nie dłużej niż o 14 dni kalendarzowych.</w:t>
      </w:r>
    </w:p>
    <w:p w14:paraId="74212565" w14:textId="77777777" w:rsidR="004F1012" w:rsidRPr="00B84C0C" w:rsidRDefault="004F1012" w:rsidP="004F1012">
      <w:pPr>
        <w:numPr>
          <w:ilvl w:val="0"/>
          <w:numId w:val="108"/>
        </w:numPr>
        <w:tabs>
          <w:tab w:val="left" w:pos="500"/>
        </w:tabs>
        <w:spacing w:before="1" w:line="276" w:lineRule="auto"/>
        <w:jc w:val="both"/>
        <w:rPr>
          <w:rFonts w:asciiTheme="minorHAnsi" w:hAnsiTheme="minorHAnsi" w:cstheme="minorHAnsi"/>
          <w:lang w:eastAsia="pl-PL" w:bidi="pl-PL"/>
        </w:rPr>
      </w:pPr>
      <w:r w:rsidRPr="00B84C0C">
        <w:rPr>
          <w:rFonts w:asciiTheme="minorHAnsi" w:hAnsiTheme="minorHAnsi"/>
          <w:lang w:eastAsia="pl-PL" w:bidi="pl-PL"/>
        </w:rPr>
        <w:t xml:space="preserve">Warunkiem wprowadzenia zmiany jest wystąpienie okoliczności, o których mowa w ust. 2 lub w przepisie art. 455 ust. 1 – 4 ustawy </w:t>
      </w:r>
      <w:proofErr w:type="spellStart"/>
      <w:r w:rsidRPr="00B84C0C">
        <w:rPr>
          <w:rFonts w:asciiTheme="minorHAnsi" w:hAnsiTheme="minorHAnsi"/>
          <w:lang w:eastAsia="pl-PL" w:bidi="pl-PL"/>
        </w:rPr>
        <w:t>Pzp</w:t>
      </w:r>
      <w:proofErr w:type="spellEnd"/>
      <w:r w:rsidRPr="00B84C0C">
        <w:rPr>
          <w:rFonts w:asciiTheme="minorHAnsi" w:hAnsiTheme="minorHAnsi"/>
          <w:lang w:eastAsia="pl-PL" w:bidi="pl-PL"/>
        </w:rPr>
        <w:t>.</w:t>
      </w:r>
    </w:p>
    <w:p w14:paraId="36A49492" w14:textId="77777777" w:rsidR="004F1012" w:rsidRPr="00B84C0C" w:rsidRDefault="004F1012" w:rsidP="004F1012">
      <w:pPr>
        <w:spacing w:before="240" w:after="240" w:line="276" w:lineRule="auto"/>
        <w:ind w:left="216"/>
        <w:jc w:val="center"/>
        <w:outlineLvl w:val="0"/>
        <w:rPr>
          <w:rFonts w:asciiTheme="minorHAnsi" w:hAnsiTheme="minorHAnsi" w:cstheme="minorHAnsi"/>
          <w:b/>
          <w:bCs/>
          <w:lang w:eastAsia="pl-PL" w:bidi="pl-PL"/>
        </w:rPr>
      </w:pPr>
      <w:r w:rsidRPr="00B84C0C">
        <w:rPr>
          <w:rFonts w:asciiTheme="minorHAnsi" w:hAnsiTheme="minorHAnsi" w:cstheme="minorHAnsi"/>
          <w:b/>
          <w:bCs/>
          <w:lang w:eastAsia="pl-PL" w:bidi="pl-PL"/>
        </w:rPr>
        <w:t>§ 14</w:t>
      </w:r>
    </w:p>
    <w:p w14:paraId="62E468B3" w14:textId="77777777" w:rsidR="004F1012" w:rsidRPr="00B84C0C" w:rsidRDefault="004F1012" w:rsidP="004F1012">
      <w:pPr>
        <w:numPr>
          <w:ilvl w:val="0"/>
          <w:numId w:val="110"/>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 xml:space="preserve">Ilekroć w umowie jest mowa o dniach roboczych należy przez to rozumieć każdy dzień od poniedziałku do piątku z wyjątkiem dni ustawowo wolnych od pracy w rozumieniu ustawy z dnia 18 stycznia 1951 r. o dniach wolnych od pracy (Dz. U. 2020 r., poz. 1920). </w:t>
      </w:r>
    </w:p>
    <w:p w14:paraId="6F9175B0" w14:textId="77777777" w:rsidR="004F1012" w:rsidRPr="00B84C0C" w:rsidRDefault="004F1012" w:rsidP="004F1012">
      <w:pPr>
        <w:numPr>
          <w:ilvl w:val="0"/>
          <w:numId w:val="110"/>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Wykonawca nie może bez pisemnej zgody Zamawiającego przenieść praw lub obowiązków wynikających z umowy na osoby trzecie.</w:t>
      </w:r>
    </w:p>
    <w:p w14:paraId="3A5CD8E6" w14:textId="77777777" w:rsidR="004F1012" w:rsidRPr="00B84C0C" w:rsidRDefault="004F1012" w:rsidP="004F1012">
      <w:pPr>
        <w:numPr>
          <w:ilvl w:val="0"/>
          <w:numId w:val="110"/>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 xml:space="preserve">W zakresie nieuregulowanym umową mają zastosowanie przepisy ustawy z dnia 23 kwietnia 1964 r. kodeks cywilny (Dz. U. z 2020 r. poz. 1740 z </w:t>
      </w:r>
      <w:proofErr w:type="spellStart"/>
      <w:r w:rsidRPr="00B84C0C">
        <w:rPr>
          <w:rFonts w:asciiTheme="minorHAnsi" w:hAnsiTheme="minorHAnsi"/>
          <w:lang w:eastAsia="pl-PL" w:bidi="pl-PL"/>
        </w:rPr>
        <w:t>późn</w:t>
      </w:r>
      <w:proofErr w:type="spellEnd"/>
      <w:r w:rsidRPr="00B84C0C">
        <w:rPr>
          <w:rFonts w:asciiTheme="minorHAnsi" w:hAnsiTheme="minorHAnsi"/>
          <w:lang w:eastAsia="pl-PL" w:bidi="pl-PL"/>
        </w:rPr>
        <w:t xml:space="preserve">. zm.), ustawy z dnia 4 lutego 1994 r. o prawie autorskim i prawach pokrewnych (Dz. U. z 2020 poz. 1064 z </w:t>
      </w:r>
      <w:proofErr w:type="spellStart"/>
      <w:r w:rsidRPr="00B84C0C">
        <w:rPr>
          <w:rFonts w:asciiTheme="minorHAnsi" w:hAnsiTheme="minorHAnsi"/>
          <w:lang w:eastAsia="pl-PL" w:bidi="pl-PL"/>
        </w:rPr>
        <w:t>późn</w:t>
      </w:r>
      <w:proofErr w:type="spellEnd"/>
      <w:r w:rsidRPr="00B84C0C">
        <w:rPr>
          <w:rFonts w:asciiTheme="minorHAnsi" w:hAnsiTheme="minorHAnsi"/>
          <w:lang w:eastAsia="pl-PL" w:bidi="pl-PL"/>
        </w:rPr>
        <w:t xml:space="preserve">. zm. ), ustawy z dnia 10 maja 2018 r. o ochronie danych osobowych (Dz. U. z 2019 poz. 1781), ustawy z dnia 19 września 2019 r. prawo zamówień publicznych (Dz. U. z 2021 poz. 1129 z </w:t>
      </w:r>
      <w:proofErr w:type="spellStart"/>
      <w:r w:rsidRPr="00B84C0C">
        <w:rPr>
          <w:rFonts w:asciiTheme="minorHAnsi" w:hAnsiTheme="minorHAnsi"/>
          <w:lang w:eastAsia="pl-PL" w:bidi="pl-PL"/>
        </w:rPr>
        <w:t>późn</w:t>
      </w:r>
      <w:proofErr w:type="spellEnd"/>
      <w:r w:rsidRPr="00B84C0C">
        <w:rPr>
          <w:rFonts w:asciiTheme="minorHAnsi" w:hAnsiTheme="minorHAnsi"/>
          <w:lang w:eastAsia="pl-PL" w:bidi="pl-PL"/>
        </w:rPr>
        <w:t xml:space="preserve">. zm.). </w:t>
      </w:r>
    </w:p>
    <w:p w14:paraId="16F9C20E" w14:textId="77777777" w:rsidR="004F1012" w:rsidRPr="00B84C0C" w:rsidRDefault="004F1012" w:rsidP="004F1012">
      <w:pPr>
        <w:numPr>
          <w:ilvl w:val="0"/>
          <w:numId w:val="110"/>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Wszelkie spory mogące wyniknąć na tle realizacji niniejszej umowy, Strony poddają pod rozstrzygnięcie sądu właściwego dla siedziby Zamawiającego.</w:t>
      </w:r>
    </w:p>
    <w:p w14:paraId="0696460A" w14:textId="0387E404" w:rsidR="004F1012" w:rsidRPr="00B84C0C" w:rsidRDefault="004F1012" w:rsidP="004F1012">
      <w:pPr>
        <w:numPr>
          <w:ilvl w:val="0"/>
          <w:numId w:val="110"/>
        </w:numPr>
        <w:tabs>
          <w:tab w:val="left" w:pos="284"/>
        </w:tabs>
        <w:spacing w:line="276" w:lineRule="auto"/>
        <w:ind w:right="217"/>
        <w:jc w:val="both"/>
        <w:rPr>
          <w:rFonts w:asciiTheme="minorHAnsi" w:hAnsiTheme="minorHAnsi" w:cstheme="minorHAnsi"/>
          <w:lang w:eastAsia="pl-PL" w:bidi="pl-PL"/>
        </w:rPr>
      </w:pPr>
      <w:r w:rsidRPr="00B84C0C">
        <w:rPr>
          <w:rFonts w:asciiTheme="minorHAnsi" w:hAnsiTheme="minorHAnsi"/>
          <w:lang w:eastAsia="pl-PL" w:bidi="pl-PL"/>
        </w:rPr>
        <w:t>Umowę sporządzono w 2 jednobrzmiących egzemplarzach, po jednym dla każdej ze Stron</w:t>
      </w:r>
      <w:r w:rsidR="00853C56">
        <w:rPr>
          <w:rFonts w:asciiTheme="minorHAnsi" w:hAnsiTheme="minorHAnsi"/>
          <w:lang w:eastAsia="pl-PL" w:bidi="pl-PL"/>
        </w:rPr>
        <w:t>.</w:t>
      </w:r>
    </w:p>
    <w:p w14:paraId="4E09B4E4" w14:textId="77777777" w:rsidR="004F1012" w:rsidRPr="00B84C0C" w:rsidRDefault="004F1012" w:rsidP="004F1012">
      <w:pPr>
        <w:tabs>
          <w:tab w:val="left" w:pos="284"/>
        </w:tabs>
        <w:spacing w:before="240" w:after="240" w:line="276" w:lineRule="auto"/>
        <w:ind w:left="357" w:right="380"/>
        <w:jc w:val="center"/>
        <w:rPr>
          <w:rFonts w:asciiTheme="minorHAnsi" w:hAnsiTheme="minorHAnsi" w:cstheme="minorHAnsi"/>
          <w:b/>
          <w:bCs/>
          <w:lang w:eastAsia="pl-PL" w:bidi="pl-PL"/>
        </w:rPr>
      </w:pPr>
      <w:r w:rsidRPr="00B84C0C">
        <w:rPr>
          <w:rFonts w:asciiTheme="minorHAnsi" w:hAnsiTheme="minorHAnsi" w:cstheme="minorHAnsi"/>
          <w:b/>
          <w:bCs/>
          <w:lang w:eastAsia="pl-PL" w:bidi="pl-PL"/>
        </w:rPr>
        <w:t>§ 15</w:t>
      </w:r>
    </w:p>
    <w:p w14:paraId="656D5EB3" w14:textId="77777777" w:rsidR="004F1012" w:rsidRPr="00B84C0C" w:rsidRDefault="004F1012" w:rsidP="004F1012">
      <w:pPr>
        <w:numPr>
          <w:ilvl w:val="0"/>
          <w:numId w:val="111"/>
        </w:numPr>
        <w:tabs>
          <w:tab w:val="left" w:pos="500"/>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Integralną cześć umowy</w:t>
      </w:r>
      <w:r w:rsidRPr="00B84C0C">
        <w:rPr>
          <w:rFonts w:asciiTheme="minorHAnsi" w:hAnsiTheme="minorHAnsi" w:cstheme="minorHAnsi"/>
          <w:spacing w:val="-4"/>
          <w:lang w:eastAsia="pl-PL" w:bidi="pl-PL"/>
        </w:rPr>
        <w:t xml:space="preserve"> </w:t>
      </w:r>
      <w:r w:rsidRPr="00B84C0C">
        <w:rPr>
          <w:rFonts w:asciiTheme="minorHAnsi" w:hAnsiTheme="minorHAnsi" w:cstheme="minorHAnsi"/>
          <w:lang w:eastAsia="pl-PL" w:bidi="pl-PL"/>
        </w:rPr>
        <w:t>stanowią:</w:t>
      </w:r>
    </w:p>
    <w:p w14:paraId="2FD6EAFF" w14:textId="77777777" w:rsidR="004F1012" w:rsidRPr="00B84C0C" w:rsidRDefault="004F1012" w:rsidP="004F1012">
      <w:pPr>
        <w:numPr>
          <w:ilvl w:val="0"/>
          <w:numId w:val="112"/>
        </w:numPr>
        <w:tabs>
          <w:tab w:val="left" w:pos="332"/>
        </w:tabs>
        <w:spacing w:before="1"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1 – opis przedmiotu zamówienia</w:t>
      </w:r>
      <w:r>
        <w:rPr>
          <w:rFonts w:asciiTheme="minorHAnsi" w:hAnsiTheme="minorHAnsi" w:cstheme="minorHAnsi"/>
          <w:lang w:eastAsia="pl-PL" w:bidi="pl-PL"/>
        </w:rPr>
        <w:t>;</w:t>
      </w:r>
    </w:p>
    <w:p w14:paraId="6301F6AD" w14:textId="77777777" w:rsidR="004F1012" w:rsidRPr="00B84C0C" w:rsidRDefault="004F1012" w:rsidP="004F1012">
      <w:pPr>
        <w:numPr>
          <w:ilvl w:val="0"/>
          <w:numId w:val="112"/>
        </w:numPr>
        <w:tabs>
          <w:tab w:val="left" w:pos="332"/>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2 – oferta</w:t>
      </w:r>
      <w:r w:rsidRPr="00B84C0C">
        <w:rPr>
          <w:rFonts w:asciiTheme="minorHAnsi" w:hAnsiTheme="minorHAnsi" w:cstheme="minorHAnsi"/>
          <w:spacing w:val="3"/>
          <w:lang w:eastAsia="pl-PL" w:bidi="pl-PL"/>
        </w:rPr>
        <w:t xml:space="preserve"> </w:t>
      </w:r>
      <w:r w:rsidRPr="00B84C0C">
        <w:rPr>
          <w:rFonts w:asciiTheme="minorHAnsi" w:hAnsiTheme="minorHAnsi" w:cstheme="minorHAnsi"/>
          <w:lang w:eastAsia="pl-PL" w:bidi="pl-PL"/>
        </w:rPr>
        <w:t>Wykonawcy</w:t>
      </w:r>
      <w:r>
        <w:rPr>
          <w:rFonts w:asciiTheme="minorHAnsi" w:hAnsiTheme="minorHAnsi" w:cstheme="minorHAnsi"/>
          <w:lang w:eastAsia="pl-PL" w:bidi="pl-PL"/>
        </w:rPr>
        <w:t>;</w:t>
      </w:r>
    </w:p>
    <w:p w14:paraId="5D6133F8" w14:textId="77777777" w:rsidR="004F1012" w:rsidRPr="00B84C0C" w:rsidRDefault="004F1012" w:rsidP="004F1012">
      <w:pPr>
        <w:numPr>
          <w:ilvl w:val="0"/>
          <w:numId w:val="112"/>
        </w:numPr>
        <w:tabs>
          <w:tab w:val="left" w:pos="332"/>
        </w:tabs>
        <w:spacing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 xml:space="preserve">Załącznik nr 3 – zaświadczenie o wpisie do </w:t>
      </w:r>
      <w:proofErr w:type="spellStart"/>
      <w:r w:rsidRPr="00B84C0C">
        <w:rPr>
          <w:rFonts w:asciiTheme="minorHAnsi" w:hAnsiTheme="minorHAnsi" w:cstheme="minorHAnsi"/>
          <w:lang w:eastAsia="pl-PL" w:bidi="pl-PL"/>
        </w:rPr>
        <w:t>CEiDG</w:t>
      </w:r>
      <w:proofErr w:type="spellEnd"/>
      <w:r w:rsidRPr="00B84C0C">
        <w:rPr>
          <w:rFonts w:asciiTheme="minorHAnsi" w:hAnsiTheme="minorHAnsi" w:cstheme="minorHAnsi"/>
          <w:lang w:eastAsia="pl-PL" w:bidi="pl-PL"/>
        </w:rPr>
        <w:t xml:space="preserve"> z dnia … / odpis aktualny z KRS z dnia …..</w:t>
      </w:r>
      <w:r>
        <w:rPr>
          <w:rFonts w:asciiTheme="minorHAnsi" w:hAnsiTheme="minorHAnsi" w:cstheme="minorHAnsi"/>
          <w:spacing w:val="-3"/>
          <w:lang w:eastAsia="pl-PL" w:bidi="pl-PL"/>
        </w:rPr>
        <w:t>;</w:t>
      </w:r>
    </w:p>
    <w:p w14:paraId="7513AB39" w14:textId="77777777" w:rsidR="004F1012" w:rsidRPr="00B84C0C" w:rsidRDefault="004F1012" w:rsidP="004F1012">
      <w:pPr>
        <w:numPr>
          <w:ilvl w:val="0"/>
          <w:numId w:val="112"/>
        </w:numPr>
        <w:tabs>
          <w:tab w:val="left" w:pos="332"/>
        </w:tabs>
        <w:spacing w:before="1" w:line="276" w:lineRule="auto"/>
        <w:jc w:val="both"/>
        <w:rPr>
          <w:rFonts w:asciiTheme="minorHAnsi" w:hAnsiTheme="minorHAnsi" w:cstheme="minorHAnsi"/>
          <w:lang w:eastAsia="pl-PL" w:bidi="pl-PL"/>
        </w:rPr>
      </w:pPr>
      <w:r w:rsidRPr="00B84C0C">
        <w:rPr>
          <w:rFonts w:asciiTheme="minorHAnsi" w:hAnsiTheme="minorHAnsi" w:cstheme="minorHAnsi"/>
          <w:lang w:eastAsia="pl-PL" w:bidi="pl-PL"/>
        </w:rPr>
        <w:t>Załącznik nr 4 – wzór protokołu</w:t>
      </w:r>
      <w:r w:rsidRPr="00B84C0C">
        <w:rPr>
          <w:rFonts w:asciiTheme="minorHAnsi" w:hAnsiTheme="minorHAnsi" w:cstheme="minorHAnsi"/>
          <w:spacing w:val="1"/>
          <w:lang w:eastAsia="pl-PL" w:bidi="pl-PL"/>
        </w:rPr>
        <w:t xml:space="preserve"> </w:t>
      </w:r>
      <w:r w:rsidRPr="00B84C0C">
        <w:rPr>
          <w:rFonts w:asciiTheme="minorHAnsi" w:hAnsiTheme="minorHAnsi" w:cstheme="minorHAnsi"/>
          <w:lang w:eastAsia="pl-PL" w:bidi="pl-PL"/>
        </w:rPr>
        <w:t>odbioru</w:t>
      </w:r>
      <w:r>
        <w:rPr>
          <w:rFonts w:asciiTheme="minorHAnsi" w:hAnsiTheme="minorHAnsi" w:cstheme="minorHAnsi"/>
          <w:lang w:eastAsia="pl-PL" w:bidi="pl-PL"/>
        </w:rPr>
        <w:t>.</w:t>
      </w:r>
    </w:p>
    <w:p w14:paraId="14253320" w14:textId="77777777" w:rsidR="000E5BCD" w:rsidRPr="00C30C0A" w:rsidRDefault="000E5BCD" w:rsidP="000E5BCD">
      <w:pPr>
        <w:spacing w:line="276" w:lineRule="auto"/>
        <w:jc w:val="both"/>
        <w:rPr>
          <w:rFonts w:asciiTheme="minorHAnsi" w:hAnsiTheme="minorHAnsi"/>
          <w:bCs/>
        </w:rPr>
      </w:pPr>
    </w:p>
    <w:p w14:paraId="2C13335F" w14:textId="77777777" w:rsidR="000E5BCD" w:rsidRPr="00C30C0A" w:rsidRDefault="000E5BCD" w:rsidP="000E5BCD">
      <w:pPr>
        <w:spacing w:line="276" w:lineRule="auto"/>
        <w:jc w:val="both"/>
        <w:rPr>
          <w:rFonts w:asciiTheme="minorHAnsi" w:hAnsiTheme="minorHAnsi"/>
          <w:bCs/>
        </w:rPr>
      </w:pPr>
    </w:p>
    <w:p w14:paraId="77A68778" w14:textId="77777777"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 xml:space="preserve">Wykonawca </w:t>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r>
      <w:r w:rsidRPr="00C30C0A">
        <w:rPr>
          <w:rFonts w:asciiTheme="minorHAnsi" w:hAnsiTheme="minorHAnsi"/>
          <w:bCs/>
        </w:rPr>
        <w:tab/>
        <w:t>Zamawiający</w:t>
      </w:r>
    </w:p>
    <w:p w14:paraId="3D4A0920" w14:textId="77777777" w:rsidR="000E5BCD" w:rsidRPr="00C30C0A" w:rsidRDefault="000E5BCD" w:rsidP="000E5BCD">
      <w:pPr>
        <w:spacing w:line="276" w:lineRule="auto"/>
        <w:jc w:val="both"/>
        <w:rPr>
          <w:rFonts w:asciiTheme="minorHAnsi" w:hAnsiTheme="minorHAnsi"/>
          <w:bCs/>
        </w:rPr>
      </w:pPr>
    </w:p>
    <w:p w14:paraId="5C4CE79E" w14:textId="77777777" w:rsidR="000E5BCD" w:rsidRPr="00C30C0A" w:rsidRDefault="000E5BCD" w:rsidP="000E5BCD">
      <w:pPr>
        <w:spacing w:line="276" w:lineRule="auto"/>
        <w:jc w:val="both"/>
        <w:rPr>
          <w:rFonts w:asciiTheme="minorHAnsi" w:hAnsiTheme="minorHAnsi"/>
          <w:bCs/>
        </w:rPr>
      </w:pPr>
    </w:p>
    <w:p w14:paraId="0D5E6DD2" w14:textId="77777777" w:rsidR="000E5BCD" w:rsidRPr="00C30C0A" w:rsidRDefault="000E5BCD" w:rsidP="000E5BCD">
      <w:pPr>
        <w:spacing w:line="276" w:lineRule="auto"/>
        <w:jc w:val="both"/>
        <w:rPr>
          <w:rFonts w:asciiTheme="minorHAnsi" w:hAnsiTheme="minorHAnsi"/>
          <w:bCs/>
        </w:rPr>
      </w:pPr>
      <w:r w:rsidRPr="00C30C0A">
        <w:rPr>
          <w:rFonts w:asciiTheme="minorHAnsi" w:hAnsiTheme="minorHAnsi"/>
          <w:bCs/>
        </w:rPr>
        <w:t>.............................................................</w:t>
      </w:r>
      <w:r w:rsidRPr="00C30C0A">
        <w:rPr>
          <w:rFonts w:asciiTheme="minorHAnsi" w:hAnsiTheme="minorHAnsi"/>
          <w:bCs/>
        </w:rPr>
        <w:tab/>
      </w:r>
      <w:r w:rsidRPr="00C30C0A">
        <w:rPr>
          <w:rFonts w:asciiTheme="minorHAnsi" w:hAnsiTheme="minorHAnsi"/>
          <w:bCs/>
        </w:rPr>
        <w:tab/>
        <w:t>...................................................................</w:t>
      </w:r>
    </w:p>
    <w:p w14:paraId="689CBE0A" w14:textId="7AA7C775" w:rsidR="00637741" w:rsidRPr="002E4332" w:rsidRDefault="000E5BCD" w:rsidP="000E5BCD">
      <w:pPr>
        <w:spacing w:after="160" w:line="259" w:lineRule="auto"/>
        <w:jc w:val="right"/>
        <w:rPr>
          <w:rFonts w:asciiTheme="minorHAnsi" w:eastAsia="Calibri" w:hAnsiTheme="minorHAnsi" w:cstheme="minorHAnsi"/>
          <w:b/>
          <w:bCs/>
          <w:i/>
          <w:iCs/>
        </w:rPr>
      </w:pPr>
      <w:r w:rsidRPr="00C30C0A">
        <w:rPr>
          <w:rFonts w:asciiTheme="minorHAnsi" w:hAnsiTheme="minorHAnsi"/>
          <w:bCs/>
        </w:rPr>
        <w:br w:type="page"/>
      </w:r>
      <w:r w:rsidR="00637741" w:rsidRPr="002E4332">
        <w:rPr>
          <w:rFonts w:asciiTheme="minorHAnsi" w:eastAsia="Calibri" w:hAnsiTheme="minorHAnsi" w:cstheme="minorHAnsi"/>
          <w:b/>
          <w:bCs/>
          <w:i/>
          <w:iCs/>
        </w:rPr>
        <w:lastRenderedPageBreak/>
        <w:t>Załącznik nr 1 do umowy</w:t>
      </w:r>
    </w:p>
    <w:p w14:paraId="636B69A4" w14:textId="77777777" w:rsidR="00174622" w:rsidRPr="00174622" w:rsidRDefault="00174622" w:rsidP="00174622">
      <w:pPr>
        <w:widowControl/>
        <w:suppressAutoHyphens/>
        <w:autoSpaceDE/>
        <w:jc w:val="right"/>
        <w:textAlignment w:val="baseline"/>
        <w:rPr>
          <w:rFonts w:ascii="Calibri" w:hAnsi="Calibri"/>
          <w:b/>
          <w:kern w:val="3"/>
          <w:u w:val="single"/>
          <w:lang w:eastAsia="pl-PL"/>
        </w:rPr>
      </w:pPr>
    </w:p>
    <w:p w14:paraId="2AC0A1EE" w14:textId="77777777" w:rsidR="00174622" w:rsidRPr="00174622" w:rsidRDefault="00174622" w:rsidP="00174622">
      <w:pPr>
        <w:widowControl/>
        <w:autoSpaceDE/>
        <w:autoSpaceDN/>
        <w:spacing w:line="276" w:lineRule="auto"/>
        <w:jc w:val="center"/>
        <w:rPr>
          <w:rFonts w:ascii="Calibri" w:hAnsi="Calibri" w:cs="Arial"/>
          <w:b/>
          <w:lang w:eastAsia="pl-PL"/>
        </w:rPr>
      </w:pPr>
      <w:r w:rsidRPr="00174622">
        <w:rPr>
          <w:rFonts w:ascii="Calibri" w:hAnsi="Calibri" w:cs="Arial"/>
          <w:b/>
          <w:lang w:eastAsia="pl-PL"/>
        </w:rPr>
        <w:t>OPIS PRZEDMIOTU ZAMÓWIENIA</w:t>
      </w:r>
    </w:p>
    <w:p w14:paraId="1E801FC4" w14:textId="77777777" w:rsidR="00654B12" w:rsidRPr="00B84C0C" w:rsidRDefault="00654B12" w:rsidP="004F1012">
      <w:pPr>
        <w:widowControl/>
        <w:numPr>
          <w:ilvl w:val="0"/>
          <w:numId w:val="88"/>
        </w:numPr>
        <w:autoSpaceDE/>
        <w:autoSpaceDN/>
        <w:spacing w:before="360" w:line="276" w:lineRule="auto"/>
        <w:ind w:left="1077" w:right="567"/>
        <w:jc w:val="both"/>
        <w:rPr>
          <w:rFonts w:ascii="Calibri" w:hAnsi="Calibri" w:cs="Arial"/>
          <w:b/>
          <w:lang w:eastAsia="pl-PL"/>
        </w:rPr>
      </w:pPr>
      <w:r w:rsidRPr="00B84C0C">
        <w:rPr>
          <w:rFonts w:ascii="Calibri" w:hAnsi="Calibri" w:cs="Arial"/>
          <w:b/>
          <w:lang w:eastAsia="pl-PL"/>
        </w:rPr>
        <w:t>KALENDARZE</w:t>
      </w:r>
    </w:p>
    <w:p w14:paraId="344F67BD" w14:textId="77777777" w:rsidR="00654B12" w:rsidRPr="00B84C0C" w:rsidRDefault="00654B12" w:rsidP="00654B12">
      <w:pPr>
        <w:widowControl/>
        <w:autoSpaceDE/>
        <w:autoSpaceDN/>
        <w:spacing w:line="276" w:lineRule="auto"/>
        <w:ind w:right="566"/>
        <w:jc w:val="both"/>
        <w:rPr>
          <w:rFonts w:ascii="Calibri" w:hAnsi="Calibri" w:cs="Arial"/>
          <w:b/>
          <w:lang w:eastAsia="pl-PL"/>
        </w:rPr>
      </w:pPr>
      <w:r w:rsidRPr="00B84C0C">
        <w:rPr>
          <w:rFonts w:ascii="Calibri" w:hAnsi="Calibri" w:cs="Arial"/>
          <w:b/>
          <w:lang w:eastAsia="pl-PL"/>
        </w:rPr>
        <w:t xml:space="preserve">Zamówienie obejmuje w przypadku każdej pozycji kalendarzy: skład graficzny, projektowanie infografik oraz druk. Dostawa opisana poniżej </w:t>
      </w:r>
      <w:r w:rsidRPr="00B84C0C">
        <w:rPr>
          <w:rFonts w:ascii="Calibri" w:hAnsi="Calibri" w:cs="Arial"/>
          <w:b/>
          <w:u w:val="single"/>
          <w:lang w:eastAsia="pl-PL"/>
        </w:rPr>
        <w:t>wraz z wniesieniem do wskazanego pomieszczenia</w:t>
      </w:r>
      <w:r w:rsidRPr="00B84C0C">
        <w:rPr>
          <w:rFonts w:ascii="Calibri" w:hAnsi="Calibri" w:cs="Arial"/>
          <w:b/>
          <w:lang w:eastAsia="pl-PL"/>
        </w:rPr>
        <w:t xml:space="preserve">.  </w:t>
      </w:r>
    </w:p>
    <w:p w14:paraId="1D7BF825" w14:textId="77777777" w:rsidR="00654B12" w:rsidRPr="00B84C0C" w:rsidRDefault="00654B12" w:rsidP="004F1012">
      <w:pPr>
        <w:widowControl/>
        <w:numPr>
          <w:ilvl w:val="0"/>
          <w:numId w:val="89"/>
        </w:numPr>
        <w:autoSpaceDE/>
        <w:autoSpaceDN/>
        <w:spacing w:before="240" w:after="240" w:line="276" w:lineRule="auto"/>
        <w:ind w:right="567"/>
        <w:jc w:val="both"/>
        <w:rPr>
          <w:rFonts w:ascii="Calibri" w:hAnsi="Calibri" w:cs="Arial"/>
          <w:b/>
          <w:lang w:eastAsia="pl-PL"/>
        </w:rPr>
      </w:pPr>
      <w:r w:rsidRPr="00B84C0C">
        <w:rPr>
          <w:rFonts w:ascii="Calibri" w:hAnsi="Calibri" w:cs="Arial"/>
          <w:b/>
          <w:bCs/>
          <w:lang w:eastAsia="pl-PL"/>
        </w:rPr>
        <w:t xml:space="preserve">KALENDARZ KSIĄŻKOWY </w:t>
      </w:r>
      <w:r>
        <w:rPr>
          <w:rFonts w:ascii="Calibri" w:hAnsi="Calibri" w:cs="Arial"/>
          <w:b/>
          <w:bCs/>
          <w:lang w:eastAsia="pl-PL"/>
        </w:rPr>
        <w:t>B5</w:t>
      </w:r>
      <w:r w:rsidRPr="00B84C0C">
        <w:rPr>
          <w:rFonts w:ascii="Calibri" w:hAnsi="Calibri" w:cs="Arial"/>
          <w:b/>
          <w:bCs/>
          <w:lang w:eastAsia="pl-PL"/>
        </w:rPr>
        <w:t>,</w:t>
      </w:r>
      <w:r>
        <w:rPr>
          <w:rFonts w:ascii="Calibri" w:hAnsi="Calibri" w:cs="Arial"/>
          <w:b/>
          <w:bCs/>
          <w:lang w:eastAsia="pl-PL"/>
        </w:rPr>
        <w:t xml:space="preserve"> </w:t>
      </w:r>
      <w:r w:rsidRPr="00B84C0C">
        <w:rPr>
          <w:rFonts w:ascii="Calibri" w:hAnsi="Calibri" w:cs="Arial"/>
          <w:b/>
          <w:bCs/>
          <w:lang w:eastAsia="pl-PL"/>
        </w:rPr>
        <w:t>ZINTEGROWANY Z</w:t>
      </w:r>
      <w:r>
        <w:rPr>
          <w:rFonts w:ascii="Calibri" w:hAnsi="Calibri" w:cs="Arial"/>
          <w:b/>
          <w:bCs/>
          <w:lang w:eastAsia="pl-PL"/>
        </w:rPr>
        <w:t xml:space="preserve"> </w:t>
      </w:r>
      <w:r w:rsidRPr="00B84C0C">
        <w:rPr>
          <w:rFonts w:ascii="Calibri" w:hAnsi="Calibri" w:cs="Arial"/>
          <w:b/>
          <w:bCs/>
          <w:lang w:eastAsia="pl-PL"/>
        </w:rPr>
        <w:t xml:space="preserve">INFORMATOREM O PROGRAMIE </w:t>
      </w:r>
      <w:r w:rsidRPr="00B84C0C">
        <w:rPr>
          <w:rFonts w:ascii="Calibri" w:hAnsi="Calibri" w:cs="Arial"/>
          <w:b/>
          <w:lang w:eastAsia="pl-PL"/>
        </w:rPr>
        <w:t xml:space="preserve">- </w:t>
      </w:r>
      <w:r>
        <w:rPr>
          <w:rFonts w:ascii="Calibri" w:hAnsi="Calibri" w:cs="Arial"/>
          <w:b/>
          <w:lang w:eastAsia="pl-PL"/>
        </w:rPr>
        <w:t>200</w:t>
      </w:r>
      <w:r w:rsidRPr="00B84C0C">
        <w:rPr>
          <w:rFonts w:ascii="Calibri" w:hAnsi="Calibri" w:cs="Arial"/>
          <w:b/>
          <w:lang w:eastAsia="pl-PL"/>
        </w:rPr>
        <w:t xml:space="preserve"> SZTUK </w:t>
      </w:r>
    </w:p>
    <w:p w14:paraId="37EB58DE" w14:textId="77777777" w:rsidR="00654B12" w:rsidRPr="00861756"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Format – </w:t>
      </w:r>
      <w:r>
        <w:rPr>
          <w:rFonts w:ascii="Calibri" w:hAnsi="Calibri" w:cs="Arial"/>
          <w:lang w:eastAsia="pl-PL"/>
        </w:rPr>
        <w:t>B5</w:t>
      </w:r>
      <w:r w:rsidRPr="00B84C0C">
        <w:rPr>
          <w:rFonts w:ascii="Calibri" w:hAnsi="Calibri" w:cs="Arial"/>
          <w:lang w:eastAsia="pl-PL"/>
        </w:rPr>
        <w:t xml:space="preserve">, oprawa twarda (okładka usztywniona tekturą minimum 1,2 mm), introligatorska </w:t>
      </w:r>
    </w:p>
    <w:p w14:paraId="5ABD03AE" w14:textId="77777777" w:rsidR="00654B12"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Oprawa </w:t>
      </w:r>
      <w:r>
        <w:rPr>
          <w:rFonts w:ascii="Calibri" w:hAnsi="Calibri" w:cs="Arial"/>
          <w:lang w:eastAsia="pl-PL"/>
        </w:rPr>
        <w:t xml:space="preserve">syntetyczna matowa, z delikatną fakturą lub przypominająca jeans, kolor niebieski zbliżony do </w:t>
      </w:r>
      <w:proofErr w:type="spellStart"/>
      <w:r>
        <w:rPr>
          <w:rFonts w:ascii="Calibri" w:hAnsi="Calibri" w:cs="Arial"/>
          <w:lang w:eastAsia="pl-PL"/>
        </w:rPr>
        <w:t>Pantone</w:t>
      </w:r>
      <w:proofErr w:type="spellEnd"/>
      <w:r>
        <w:rPr>
          <w:rFonts w:ascii="Calibri" w:hAnsi="Calibri" w:cs="Arial"/>
          <w:lang w:eastAsia="pl-PL"/>
        </w:rPr>
        <w:t xml:space="preserve"> </w:t>
      </w:r>
      <w:proofErr w:type="spellStart"/>
      <w:r>
        <w:rPr>
          <w:rFonts w:ascii="Calibri" w:hAnsi="Calibri" w:cs="Arial"/>
          <w:lang w:eastAsia="pl-PL"/>
        </w:rPr>
        <w:t>solide</w:t>
      </w:r>
      <w:proofErr w:type="spellEnd"/>
      <w:r>
        <w:rPr>
          <w:rFonts w:ascii="Calibri" w:hAnsi="Calibri" w:cs="Arial"/>
          <w:lang w:eastAsia="pl-PL"/>
        </w:rPr>
        <w:t xml:space="preserve"> </w:t>
      </w:r>
      <w:proofErr w:type="spellStart"/>
      <w:r>
        <w:rPr>
          <w:rFonts w:ascii="Calibri" w:hAnsi="Calibri" w:cs="Arial"/>
          <w:lang w:eastAsia="pl-PL"/>
        </w:rPr>
        <w:t>coated</w:t>
      </w:r>
      <w:proofErr w:type="spellEnd"/>
      <w:r>
        <w:rPr>
          <w:rFonts w:ascii="Calibri" w:hAnsi="Calibri" w:cs="Arial"/>
          <w:lang w:eastAsia="pl-PL"/>
        </w:rPr>
        <w:t xml:space="preserve"> 294 C lub tekstylna</w:t>
      </w:r>
      <w:r w:rsidRPr="00B84C0C">
        <w:rPr>
          <w:rFonts w:ascii="Calibri" w:hAnsi="Calibri" w:cs="Arial"/>
          <w:lang w:eastAsia="pl-PL"/>
        </w:rPr>
        <w:t xml:space="preserve">. Wykonawca ma obowiązek przedstawienia (przesłania) Zamawiającemu wzornika dostępnych materiałów i kolorów w ciągu 5 dni roboczych od dnia podpisania umowy. Zamawiający ma prawo do ostatecznego wyboru tkaniny oraz do ostatecznego wyboru koloru danej tkaniny spośród tych, jakie są dostępne w standardowej ofercie w sieci sprzedaży (wzornik przedstawiony przez Wykonawcę). Zamówienie obejmuje także tłoczenie na okładce przedniej łącznie maksymalnie </w:t>
      </w:r>
      <w:r>
        <w:rPr>
          <w:rFonts w:ascii="Calibri" w:hAnsi="Calibri" w:cs="Arial"/>
          <w:lang w:eastAsia="pl-PL"/>
        </w:rPr>
        <w:t>2</w:t>
      </w:r>
      <w:r w:rsidRPr="00B84C0C">
        <w:rPr>
          <w:rFonts w:ascii="Calibri" w:hAnsi="Calibri" w:cs="Arial"/>
          <w:lang w:eastAsia="pl-PL"/>
        </w:rPr>
        <w:t xml:space="preserve"> znaków graficznych (logotyp </w:t>
      </w:r>
      <w:r>
        <w:rPr>
          <w:rFonts w:ascii="Calibri" w:hAnsi="Calibri" w:cs="Arial"/>
          <w:lang w:eastAsia="pl-PL"/>
        </w:rPr>
        <w:t xml:space="preserve">Programu </w:t>
      </w:r>
      <w:r w:rsidRPr="00B84C0C">
        <w:rPr>
          <w:rFonts w:ascii="Calibri" w:hAnsi="Calibri" w:cs="Arial"/>
          <w:lang w:eastAsia="pl-PL"/>
        </w:rPr>
        <w:t xml:space="preserve">+ </w:t>
      </w:r>
      <w:r>
        <w:rPr>
          <w:rFonts w:ascii="Calibri" w:hAnsi="Calibri" w:cs="Arial"/>
          <w:lang w:eastAsia="pl-PL"/>
        </w:rPr>
        <w:t xml:space="preserve">rok), </w:t>
      </w:r>
      <w:r w:rsidRPr="00B84C0C">
        <w:rPr>
          <w:rFonts w:ascii="Calibri" w:hAnsi="Calibri" w:cs="Arial"/>
          <w:lang w:eastAsia="pl-PL"/>
        </w:rPr>
        <w:t xml:space="preserve">w tym tłoczenie folią znaków </w:t>
      </w:r>
      <w:r>
        <w:rPr>
          <w:rFonts w:ascii="Calibri" w:hAnsi="Calibri" w:cs="Arial"/>
          <w:lang w:eastAsia="pl-PL"/>
        </w:rPr>
        <w:t xml:space="preserve">graficznych </w:t>
      </w:r>
      <w:r w:rsidRPr="00B84C0C">
        <w:rPr>
          <w:rFonts w:ascii="Calibri" w:hAnsi="Calibri" w:cs="Arial"/>
          <w:lang w:eastAsia="pl-PL"/>
        </w:rPr>
        <w:t>oraz obejmuje ewentualny nadruk maksymalnie 2 kolorowych znaków graficznych (</w:t>
      </w:r>
      <w:r>
        <w:rPr>
          <w:rFonts w:ascii="Calibri" w:hAnsi="Calibri" w:cs="Arial"/>
          <w:lang w:eastAsia="pl-PL"/>
        </w:rPr>
        <w:t xml:space="preserve">tłoczenie z folią białą lub nadruk </w:t>
      </w:r>
      <w:proofErr w:type="spellStart"/>
      <w:r>
        <w:rPr>
          <w:rFonts w:ascii="Calibri" w:hAnsi="Calibri" w:cs="Arial"/>
          <w:lang w:eastAsia="pl-PL"/>
        </w:rPr>
        <w:t>full</w:t>
      </w:r>
      <w:proofErr w:type="spellEnd"/>
      <w:r>
        <w:rPr>
          <w:rFonts w:ascii="Calibri" w:hAnsi="Calibri" w:cs="Arial"/>
          <w:lang w:eastAsia="pl-PL"/>
        </w:rPr>
        <w:t xml:space="preserve"> </w:t>
      </w:r>
      <w:proofErr w:type="spellStart"/>
      <w:r>
        <w:rPr>
          <w:rFonts w:ascii="Calibri" w:hAnsi="Calibri" w:cs="Arial"/>
          <w:lang w:eastAsia="pl-PL"/>
        </w:rPr>
        <w:t>color</w:t>
      </w:r>
      <w:proofErr w:type="spellEnd"/>
      <w:r>
        <w:rPr>
          <w:rFonts w:ascii="Calibri" w:hAnsi="Calibri" w:cs="Arial"/>
          <w:lang w:eastAsia="pl-PL"/>
        </w:rPr>
        <w:t>)</w:t>
      </w:r>
      <w:r w:rsidRPr="00B84C0C">
        <w:rPr>
          <w:rFonts w:ascii="Calibri" w:hAnsi="Calibri" w:cs="Arial"/>
          <w:lang w:eastAsia="pl-PL"/>
        </w:rPr>
        <w:t xml:space="preserve"> – Wykonawca dokona wyboru najlepszej możliwej metody w zależności od</w:t>
      </w:r>
      <w:r>
        <w:rPr>
          <w:rFonts w:ascii="Calibri" w:hAnsi="Calibri" w:cs="Arial"/>
          <w:lang w:eastAsia="pl-PL"/>
        </w:rPr>
        <w:t xml:space="preserve"> </w:t>
      </w:r>
      <w:r w:rsidRPr="00B84C0C">
        <w:rPr>
          <w:rFonts w:ascii="Calibri" w:hAnsi="Calibri" w:cs="Arial"/>
          <w:lang w:eastAsia="pl-PL"/>
        </w:rPr>
        <w:t>rodzaju tkaniny i specyfiki znaku).</w:t>
      </w:r>
    </w:p>
    <w:p w14:paraId="20430B8C" w14:textId="77777777" w:rsidR="00654B12" w:rsidRPr="00B84C0C"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Pr>
          <w:rFonts w:ascii="Calibri" w:hAnsi="Calibri" w:cs="Arial"/>
          <w:lang w:eastAsia="pl-PL"/>
        </w:rPr>
        <w:t>Kalendarium białe w kolorystyce szary-czarny-niebieski</w:t>
      </w:r>
    </w:p>
    <w:p w14:paraId="471EAB76" w14:textId="77777777" w:rsidR="00654B12"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Pr>
          <w:rFonts w:ascii="Calibri" w:hAnsi="Calibri" w:cs="Arial"/>
          <w:lang w:eastAsia="pl-PL"/>
        </w:rPr>
        <w:t>Wklejka z przodu i tyłu, wklejki mają zawierać mapy Europy, Polski i Niemiec.</w:t>
      </w:r>
    </w:p>
    <w:p w14:paraId="7EA4B125" w14:textId="77777777" w:rsidR="00654B12"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Pr>
          <w:rFonts w:ascii="Calibri" w:hAnsi="Calibri" w:cs="Arial"/>
          <w:lang w:eastAsia="pl-PL"/>
        </w:rPr>
        <w:t xml:space="preserve">osiem wklejek reklamowych (INFORMATORY) zadrukowanych dwustronnie </w:t>
      </w:r>
      <w:proofErr w:type="spellStart"/>
      <w:r>
        <w:rPr>
          <w:rFonts w:ascii="Calibri" w:hAnsi="Calibri" w:cs="Arial"/>
          <w:lang w:eastAsia="pl-PL"/>
        </w:rPr>
        <w:t>fullkolor</w:t>
      </w:r>
      <w:proofErr w:type="spellEnd"/>
      <w:r>
        <w:rPr>
          <w:rFonts w:ascii="Calibri" w:hAnsi="Calibri" w:cs="Arial"/>
          <w:lang w:eastAsia="pl-PL"/>
        </w:rPr>
        <w:t>, papier matowy</w:t>
      </w:r>
    </w:p>
    <w:p w14:paraId="0F2CCC22" w14:textId="77777777" w:rsidR="00654B12"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Pr>
          <w:rFonts w:ascii="Calibri" w:hAnsi="Calibri" w:cs="Arial"/>
          <w:lang w:eastAsia="pl-PL"/>
        </w:rPr>
        <w:t>Drukowany register</w:t>
      </w:r>
    </w:p>
    <w:p w14:paraId="449FF936" w14:textId="77777777" w:rsidR="00654B12" w:rsidRPr="00B84C0C"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Pr>
          <w:rFonts w:ascii="Calibri" w:hAnsi="Calibri" w:cs="Arial"/>
          <w:lang w:eastAsia="pl-PL"/>
        </w:rPr>
        <w:t>Bok kalendarza szyty nićmi i klejony</w:t>
      </w:r>
    </w:p>
    <w:p w14:paraId="482863AF" w14:textId="77777777" w:rsidR="00654B12" w:rsidRPr="00B84C0C"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Zakładka: 1 tasiemka </w:t>
      </w:r>
      <w:r>
        <w:rPr>
          <w:rFonts w:ascii="Calibri" w:hAnsi="Calibri" w:cs="Arial"/>
          <w:lang w:eastAsia="pl-PL"/>
        </w:rPr>
        <w:t>zielon</w:t>
      </w:r>
      <w:r w:rsidRPr="00B84C0C">
        <w:rPr>
          <w:rFonts w:ascii="Calibri" w:hAnsi="Calibri" w:cs="Arial"/>
          <w:lang w:eastAsia="pl-PL"/>
        </w:rPr>
        <w:t>a, solidnie przymocowana</w:t>
      </w:r>
    </w:p>
    <w:p w14:paraId="50850CF6" w14:textId="77777777" w:rsidR="00654B12" w:rsidRPr="00B84C0C"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zawiera:</w:t>
      </w:r>
    </w:p>
    <w:p w14:paraId="1B4F11C9" w14:textId="77777777" w:rsidR="00654B12" w:rsidRPr="00B84C0C" w:rsidRDefault="00654B12" w:rsidP="004F1012">
      <w:pPr>
        <w:widowControl/>
        <w:numPr>
          <w:ilvl w:val="1"/>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 xml:space="preserve">strony z kalendarzem na rok 2022 i 2023, po dwanaście miesięcy na stronie, </w:t>
      </w:r>
    </w:p>
    <w:p w14:paraId="436A0C62" w14:textId="77777777" w:rsidR="00654B12" w:rsidRPr="00B84C0C" w:rsidRDefault="00654B12" w:rsidP="004F1012">
      <w:pPr>
        <w:widowControl/>
        <w:numPr>
          <w:ilvl w:val="1"/>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strony z kalendarzem na rok 2022 i 2023 w ujęciu miesięcznym (po 3 pionowe kolumny z miesiącami na stronie),</w:t>
      </w:r>
    </w:p>
    <w:p w14:paraId="5669E690" w14:textId="77777777" w:rsidR="00654B12" w:rsidRPr="00B84C0C" w:rsidRDefault="00654B12" w:rsidP="004F1012">
      <w:pPr>
        <w:widowControl/>
        <w:numPr>
          <w:ilvl w:val="1"/>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kalendarium właściwe - tygodniowe - na rozkładówce cały tydzień od</w:t>
      </w:r>
      <w:r>
        <w:rPr>
          <w:rFonts w:ascii="Calibri" w:hAnsi="Calibri" w:cs="Arial"/>
          <w:lang w:eastAsia="pl-PL"/>
        </w:rPr>
        <w:t xml:space="preserve"> </w:t>
      </w:r>
      <w:r w:rsidRPr="00B84C0C">
        <w:rPr>
          <w:rFonts w:ascii="Calibri" w:hAnsi="Calibri" w:cs="Arial"/>
          <w:lang w:eastAsia="pl-PL"/>
        </w:rPr>
        <w:t>poniedziałku do niedzieli, dni rozłożone w poziomych wierszach po 3 wiersze na stronie (na prawo od każdego dnia miejsce na notatki bez podziału godzinowego); sobota i niedziela rozdzielone na jednym, wspólnym wierszu,</w:t>
      </w:r>
    </w:p>
    <w:p w14:paraId="37BF0FC9" w14:textId="509AB279" w:rsidR="00654B12" w:rsidRPr="00B84C0C" w:rsidRDefault="00654B12" w:rsidP="004F1012">
      <w:pPr>
        <w:widowControl/>
        <w:numPr>
          <w:ilvl w:val="1"/>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Oznaczenie miesięcy</w:t>
      </w:r>
      <w:r w:rsidR="005A65E7">
        <w:rPr>
          <w:rFonts w:ascii="Calibri" w:hAnsi="Calibri" w:cs="Arial"/>
          <w:lang w:eastAsia="pl-PL"/>
        </w:rPr>
        <w:t xml:space="preserve"> i</w:t>
      </w:r>
      <w:r w:rsidRPr="00B84C0C">
        <w:rPr>
          <w:rFonts w:ascii="Calibri" w:hAnsi="Calibri" w:cs="Arial"/>
          <w:lang w:eastAsia="pl-PL"/>
        </w:rPr>
        <w:t xml:space="preserve"> dni </w:t>
      </w:r>
      <w:r w:rsidR="005A65E7">
        <w:rPr>
          <w:rFonts w:ascii="Calibri" w:hAnsi="Calibri" w:cs="Arial"/>
          <w:lang w:eastAsia="pl-PL"/>
        </w:rPr>
        <w:t>,</w:t>
      </w:r>
      <w:r>
        <w:rPr>
          <w:rFonts w:ascii="Calibri" w:hAnsi="Calibri" w:cs="Arial"/>
          <w:lang w:eastAsia="pl-PL"/>
        </w:rPr>
        <w:t xml:space="preserve"> w języku polskim i niemieckim (dopuszczalne inne języki, np. angielski)</w:t>
      </w:r>
      <w:r w:rsidRPr="00B84C0C">
        <w:rPr>
          <w:rFonts w:ascii="Calibri" w:hAnsi="Calibri" w:cs="Arial"/>
          <w:lang w:eastAsia="pl-PL"/>
        </w:rPr>
        <w:t>.</w:t>
      </w:r>
    </w:p>
    <w:p w14:paraId="37CD53F5" w14:textId="77777777" w:rsidR="00654B12" w:rsidRPr="00B84C0C" w:rsidRDefault="00654B12" w:rsidP="004F1012">
      <w:pPr>
        <w:widowControl/>
        <w:numPr>
          <w:ilvl w:val="1"/>
          <w:numId w:val="85"/>
        </w:numPr>
        <w:autoSpaceDE/>
        <w:autoSpaceDN/>
        <w:spacing w:line="276" w:lineRule="auto"/>
        <w:ind w:left="284" w:right="566" w:hanging="284"/>
        <w:jc w:val="both"/>
        <w:rPr>
          <w:rFonts w:ascii="Calibri" w:hAnsi="Calibri" w:cs="Arial"/>
          <w:lang w:eastAsia="pl-PL"/>
        </w:rPr>
      </w:pPr>
      <w:r w:rsidRPr="00B84C0C">
        <w:rPr>
          <w:rFonts w:ascii="Calibri" w:hAnsi="Calibri" w:cs="Arial"/>
          <w:lang w:eastAsia="pl-PL"/>
        </w:rPr>
        <w:t>Wykonawca musi przedstawić projekt kalendarium do akceptacji przez</w:t>
      </w:r>
      <w:r>
        <w:rPr>
          <w:rFonts w:ascii="Calibri" w:hAnsi="Calibri" w:cs="Arial"/>
          <w:lang w:eastAsia="pl-PL"/>
        </w:rPr>
        <w:t xml:space="preserve"> </w:t>
      </w:r>
      <w:r w:rsidRPr="00B84C0C">
        <w:rPr>
          <w:rFonts w:ascii="Calibri" w:hAnsi="Calibri" w:cs="Arial"/>
          <w:lang w:eastAsia="pl-PL"/>
        </w:rPr>
        <w:t>Zamawiającego.</w:t>
      </w:r>
    </w:p>
    <w:p w14:paraId="5B1AB1D9" w14:textId="77777777" w:rsidR="00654B12" w:rsidRPr="002003A2" w:rsidRDefault="00654B12" w:rsidP="004F1012">
      <w:pPr>
        <w:widowControl/>
        <w:numPr>
          <w:ilvl w:val="0"/>
          <w:numId w:val="85"/>
        </w:numPr>
        <w:autoSpaceDE/>
        <w:autoSpaceDN/>
        <w:spacing w:line="276" w:lineRule="auto"/>
        <w:ind w:left="284" w:right="566" w:hanging="284"/>
        <w:jc w:val="both"/>
        <w:rPr>
          <w:rFonts w:ascii="Calibri" w:hAnsi="Calibri" w:cs="Arial"/>
          <w:lang w:eastAsia="pl-PL"/>
        </w:rPr>
      </w:pPr>
      <w:r w:rsidRPr="002003A2">
        <w:rPr>
          <w:rFonts w:ascii="Calibri" w:hAnsi="Calibri" w:cs="Arial"/>
          <w:lang w:eastAsia="pl-PL"/>
        </w:rPr>
        <w:t>Dodatkowe kartki na notatki za kalendarium (</w:t>
      </w:r>
      <w:r>
        <w:rPr>
          <w:rFonts w:ascii="Calibri" w:hAnsi="Calibri" w:cs="Arial"/>
          <w:lang w:eastAsia="pl-PL"/>
        </w:rPr>
        <w:t>minimum 10</w:t>
      </w:r>
      <w:r w:rsidRPr="002003A2">
        <w:rPr>
          <w:rFonts w:ascii="Calibri" w:hAnsi="Calibri" w:cs="Arial"/>
          <w:lang w:eastAsia="pl-PL"/>
        </w:rPr>
        <w:t xml:space="preserve"> kartek).</w:t>
      </w:r>
    </w:p>
    <w:p w14:paraId="2A25B57D" w14:textId="77777777" w:rsidR="00654B12" w:rsidRPr="00CA1C7C" w:rsidRDefault="00654B12" w:rsidP="004F1012">
      <w:pPr>
        <w:widowControl/>
        <w:numPr>
          <w:ilvl w:val="0"/>
          <w:numId w:val="84"/>
        </w:numPr>
        <w:autoSpaceDE/>
        <w:autoSpaceDN/>
        <w:spacing w:line="276" w:lineRule="auto"/>
        <w:ind w:left="284" w:right="566" w:hanging="284"/>
        <w:jc w:val="both"/>
        <w:rPr>
          <w:rFonts w:ascii="Calibri" w:hAnsi="Calibri" w:cs="Arial"/>
          <w:lang w:eastAsia="pl-PL"/>
        </w:rPr>
      </w:pPr>
      <w:r w:rsidRPr="00CA1C7C">
        <w:rPr>
          <w:rFonts w:ascii="Calibri" w:hAnsi="Calibri" w:cs="Arial"/>
          <w:lang w:eastAsia="pl-PL"/>
        </w:rPr>
        <w:t>Do kalendarzy dołączone pudełka tekturowe białe do samodzielnego złożenia lub tekturowe koperty białe do zapakowania w ilości 100 sztuk o wielkości odpowiadającej rozmiarom kalendarza.</w:t>
      </w:r>
    </w:p>
    <w:p w14:paraId="03B04638" w14:textId="77777777" w:rsidR="00654B12" w:rsidRPr="00CA1C7C" w:rsidRDefault="00654B12" w:rsidP="004F1012">
      <w:pPr>
        <w:widowControl/>
        <w:numPr>
          <w:ilvl w:val="0"/>
          <w:numId w:val="84"/>
        </w:numPr>
        <w:autoSpaceDE/>
        <w:autoSpaceDN/>
        <w:spacing w:line="276" w:lineRule="auto"/>
        <w:ind w:left="284" w:right="566" w:hanging="284"/>
        <w:jc w:val="both"/>
        <w:rPr>
          <w:rFonts w:ascii="Calibri" w:hAnsi="Calibri" w:cs="Arial"/>
          <w:lang w:eastAsia="pl-PL"/>
        </w:rPr>
      </w:pPr>
      <w:r w:rsidRPr="00CA1C7C">
        <w:rPr>
          <w:rFonts w:ascii="Calibri" w:hAnsi="Calibri" w:cs="Arial"/>
          <w:lang w:eastAsia="pl-PL"/>
        </w:rPr>
        <w:lastRenderedPageBreak/>
        <w:t>Pakowanie zbiorcze do wysyłki w pudła tekturowe po maksymalnie 30 sztuk (inna ilość jedynie po zaakceptowaniu przez Zamawiającego).</w:t>
      </w:r>
    </w:p>
    <w:p w14:paraId="1C82829A" w14:textId="77777777" w:rsidR="00654B12" w:rsidRPr="00B84C0C" w:rsidRDefault="00654B12" w:rsidP="004F1012">
      <w:pPr>
        <w:widowControl/>
        <w:numPr>
          <w:ilvl w:val="0"/>
          <w:numId w:val="89"/>
        </w:numPr>
        <w:suppressAutoHyphens/>
        <w:autoSpaceDE/>
        <w:autoSpaceDN/>
        <w:spacing w:before="240" w:after="240" w:line="276" w:lineRule="auto"/>
        <w:jc w:val="both"/>
        <w:rPr>
          <w:rFonts w:ascii="Calibri" w:hAnsi="Calibri" w:cs="Arial"/>
          <w:b/>
          <w:lang w:val="x-none" w:eastAsia="pl-PL"/>
        </w:rPr>
      </w:pPr>
      <w:r w:rsidRPr="00B84C0C">
        <w:rPr>
          <w:rFonts w:ascii="Calibri" w:hAnsi="Calibri" w:cs="Arial"/>
          <w:b/>
          <w:lang w:val="x-none" w:eastAsia="pl-PL"/>
        </w:rPr>
        <w:t xml:space="preserve">KALENDARZ ŚCIENNY </w:t>
      </w:r>
      <w:r>
        <w:rPr>
          <w:rFonts w:ascii="Calibri" w:hAnsi="Calibri" w:cs="Arial"/>
          <w:b/>
          <w:lang w:eastAsia="pl-PL"/>
        </w:rPr>
        <w:t>SPIRALOWANY</w:t>
      </w:r>
      <w:r w:rsidRPr="00B84C0C">
        <w:rPr>
          <w:rFonts w:ascii="Calibri" w:hAnsi="Calibri" w:cs="Arial"/>
          <w:b/>
          <w:lang w:val="x-none" w:eastAsia="pl-PL"/>
        </w:rPr>
        <w:t>-</w:t>
      </w:r>
      <w:r w:rsidRPr="00B84C0C">
        <w:rPr>
          <w:rFonts w:ascii="Calibri" w:hAnsi="Calibri" w:cs="Arial"/>
          <w:b/>
          <w:lang w:eastAsia="pl-PL"/>
        </w:rPr>
        <w:t xml:space="preserve"> </w:t>
      </w:r>
      <w:r>
        <w:rPr>
          <w:rFonts w:ascii="Calibri" w:hAnsi="Calibri" w:cs="Arial"/>
          <w:b/>
          <w:lang w:eastAsia="pl-PL"/>
        </w:rPr>
        <w:t>200</w:t>
      </w:r>
      <w:r w:rsidRPr="00B84C0C">
        <w:rPr>
          <w:rFonts w:ascii="Calibri" w:hAnsi="Calibri" w:cs="Arial"/>
          <w:b/>
          <w:lang w:val="x-none" w:eastAsia="pl-PL"/>
        </w:rPr>
        <w:t xml:space="preserve"> SZTUK</w:t>
      </w:r>
    </w:p>
    <w:p w14:paraId="55D90085" w14:textId="214BC117" w:rsidR="00654B12" w:rsidRPr="00B84C0C" w:rsidRDefault="00654B12" w:rsidP="004F1012">
      <w:pPr>
        <w:widowControl/>
        <w:numPr>
          <w:ilvl w:val="0"/>
          <w:numId w:val="87"/>
        </w:numPr>
        <w:suppressAutoHyphens/>
        <w:autoSpaceDE/>
        <w:autoSpaceDN/>
        <w:spacing w:line="276" w:lineRule="auto"/>
        <w:ind w:left="284" w:hanging="284"/>
        <w:jc w:val="both"/>
        <w:rPr>
          <w:rFonts w:ascii="Calibri" w:hAnsi="Calibri" w:cs="Arial"/>
          <w:lang w:val="x-none" w:eastAsia="pl-PL"/>
        </w:rPr>
      </w:pPr>
      <w:r w:rsidRPr="00B84C0C">
        <w:rPr>
          <w:rFonts w:ascii="Calibri" w:hAnsi="Calibri" w:cs="Arial"/>
          <w:lang w:val="x-none" w:eastAsia="pl-PL"/>
        </w:rPr>
        <w:t>przygotowanie oryginalnej koncepcji projektu graficznego kalendarza ściennego na rok 20</w:t>
      </w:r>
      <w:r w:rsidRPr="00B84C0C">
        <w:rPr>
          <w:rFonts w:ascii="Calibri" w:hAnsi="Calibri" w:cs="Arial"/>
          <w:lang w:eastAsia="pl-PL"/>
        </w:rPr>
        <w:t>22</w:t>
      </w:r>
      <w:r w:rsidRPr="00B84C0C">
        <w:rPr>
          <w:rFonts w:ascii="Calibri" w:hAnsi="Calibri" w:cs="Arial"/>
          <w:lang w:val="x-none" w:eastAsia="pl-PL"/>
        </w:rPr>
        <w:t xml:space="preserve"> </w:t>
      </w:r>
      <w:r>
        <w:rPr>
          <w:rFonts w:ascii="Calibri" w:hAnsi="Calibri" w:cs="Arial"/>
          <w:lang w:eastAsia="pl-PL"/>
        </w:rPr>
        <w:t xml:space="preserve">zadrukowane jednostronnie (13 </w:t>
      </w:r>
      <w:r w:rsidRPr="00B84C0C">
        <w:rPr>
          <w:rFonts w:ascii="Calibri" w:hAnsi="Calibri" w:cs="Arial"/>
          <w:lang w:val="x-none" w:eastAsia="pl-PL"/>
        </w:rPr>
        <w:t>kart</w:t>
      </w:r>
      <w:r>
        <w:rPr>
          <w:rFonts w:ascii="Calibri" w:hAnsi="Calibri" w:cs="Arial"/>
          <w:lang w:eastAsia="pl-PL"/>
        </w:rPr>
        <w:t>: okładka i 12 kart miesięcy</w:t>
      </w:r>
      <w:r w:rsidRPr="00B84C0C">
        <w:rPr>
          <w:rFonts w:ascii="Calibri" w:hAnsi="Calibri" w:cs="Arial"/>
          <w:lang w:val="x-none" w:eastAsia="pl-PL"/>
        </w:rPr>
        <w:t xml:space="preserve"> wraz z wydrukiem</w:t>
      </w:r>
      <w:r>
        <w:rPr>
          <w:rFonts w:ascii="Calibri" w:hAnsi="Calibri" w:cs="Arial"/>
          <w:lang w:eastAsia="pl-PL"/>
        </w:rPr>
        <w:t xml:space="preserve"> i dodatkową tekturą na spodzie kalendarza w formacie kart</w:t>
      </w:r>
      <w:r w:rsidR="005A65E7">
        <w:rPr>
          <w:rFonts w:ascii="Calibri" w:hAnsi="Calibri" w:cs="Arial"/>
          <w:lang w:eastAsia="pl-PL"/>
        </w:rPr>
        <w:t>)</w:t>
      </w:r>
      <w:r w:rsidRPr="00B84C0C">
        <w:rPr>
          <w:rFonts w:ascii="Calibri" w:hAnsi="Calibri" w:cs="Arial"/>
          <w:lang w:val="x-none" w:eastAsia="pl-PL"/>
        </w:rPr>
        <w:t>. Wykonawca wykona projekt kalendarza w porozumieniu z Zamawiającym. Projekt kalendarza powinien tworzyć spójną stylistycznie całość, tematycznie nawiązywać do haseł Programu Polska-</w:t>
      </w:r>
      <w:r>
        <w:rPr>
          <w:rFonts w:ascii="Calibri" w:hAnsi="Calibri" w:cs="Arial"/>
          <w:lang w:eastAsia="pl-PL"/>
        </w:rPr>
        <w:t>Saksonia</w:t>
      </w:r>
      <w:r w:rsidRPr="00B84C0C">
        <w:rPr>
          <w:rFonts w:ascii="Calibri" w:hAnsi="Calibri" w:cs="Arial"/>
          <w:lang w:val="x-none" w:eastAsia="pl-PL"/>
        </w:rPr>
        <w:t xml:space="preserve"> 2014-2020. </w:t>
      </w:r>
    </w:p>
    <w:p w14:paraId="00F5DF76" w14:textId="77777777" w:rsidR="00654B12" w:rsidRPr="00B84C0C" w:rsidRDefault="00654B12" w:rsidP="004F1012">
      <w:pPr>
        <w:widowControl/>
        <w:numPr>
          <w:ilvl w:val="0"/>
          <w:numId w:val="87"/>
        </w:numPr>
        <w:autoSpaceDE/>
        <w:autoSpaceDN/>
        <w:spacing w:line="276" w:lineRule="auto"/>
        <w:ind w:left="284" w:hanging="284"/>
        <w:jc w:val="both"/>
        <w:rPr>
          <w:rFonts w:ascii="Calibri" w:eastAsia="Calibri" w:hAnsi="Calibri" w:cs="Arial"/>
        </w:rPr>
      </w:pPr>
      <w:r w:rsidRPr="00B84C0C">
        <w:rPr>
          <w:rFonts w:ascii="Calibri" w:eastAsia="Calibri" w:hAnsi="Calibri" w:cs="Arial"/>
        </w:rPr>
        <w:t>wykonanie projektu graficznego kalendarza (w formie pliku gotowego do druku) i</w:t>
      </w:r>
      <w:r>
        <w:rPr>
          <w:rFonts w:ascii="Calibri" w:eastAsia="Calibri" w:hAnsi="Calibri" w:cs="Arial"/>
        </w:rPr>
        <w:t xml:space="preserve"> </w:t>
      </w:r>
      <w:r w:rsidRPr="00B84C0C">
        <w:rPr>
          <w:rFonts w:ascii="Calibri" w:eastAsia="Calibri" w:hAnsi="Calibri" w:cs="Arial"/>
        </w:rPr>
        <w:t xml:space="preserve">przesłanie do Zamawiającego oraz dostarczenie </w:t>
      </w:r>
      <w:r>
        <w:rPr>
          <w:rFonts w:ascii="Calibri" w:eastAsia="Calibri" w:hAnsi="Calibri" w:cs="Arial"/>
        </w:rPr>
        <w:t>w pliku elektronicznym.</w:t>
      </w:r>
    </w:p>
    <w:p w14:paraId="738A6FFB" w14:textId="77777777" w:rsidR="00654B12" w:rsidRPr="00B84C0C" w:rsidRDefault="00654B12" w:rsidP="004F1012">
      <w:pPr>
        <w:widowControl/>
        <w:numPr>
          <w:ilvl w:val="0"/>
          <w:numId w:val="87"/>
        </w:numPr>
        <w:autoSpaceDE/>
        <w:autoSpaceDN/>
        <w:spacing w:line="276" w:lineRule="auto"/>
        <w:ind w:left="284" w:hanging="284"/>
        <w:jc w:val="both"/>
        <w:rPr>
          <w:rFonts w:ascii="Calibri" w:eastAsia="Calibri" w:hAnsi="Calibri" w:cs="Arial"/>
        </w:rPr>
      </w:pPr>
      <w:r w:rsidRPr="00B84C0C">
        <w:rPr>
          <w:rFonts w:ascii="Calibri" w:eastAsia="Calibri" w:hAnsi="Calibri" w:cs="Arial"/>
        </w:rPr>
        <w:t>zaprojektowanie 1</w:t>
      </w:r>
      <w:r>
        <w:rPr>
          <w:rFonts w:ascii="Calibri" w:eastAsia="Calibri" w:hAnsi="Calibri" w:cs="Arial"/>
        </w:rPr>
        <w:t>3</w:t>
      </w:r>
      <w:r w:rsidRPr="00B84C0C">
        <w:rPr>
          <w:rFonts w:ascii="Calibri" w:eastAsia="Calibri" w:hAnsi="Calibri" w:cs="Arial"/>
        </w:rPr>
        <w:t xml:space="preserve"> stron, z czego 12 będzie stanowić ilustrację dla każdego miesiąca (ze zdjęć dostarczonych przez Zamawiającego)</w:t>
      </w:r>
      <w:r>
        <w:rPr>
          <w:rFonts w:ascii="Calibri" w:eastAsia="Calibri" w:hAnsi="Calibri" w:cs="Arial"/>
        </w:rPr>
        <w:t>, pierwsza strona stanowić będzie okładkę z logotypem Programu i słowem wstępnym.</w:t>
      </w:r>
    </w:p>
    <w:p w14:paraId="20F6E048" w14:textId="77777777" w:rsidR="00654B12" w:rsidRPr="00B84C0C" w:rsidRDefault="00654B12" w:rsidP="004F1012">
      <w:pPr>
        <w:widowControl/>
        <w:numPr>
          <w:ilvl w:val="0"/>
          <w:numId w:val="87"/>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zaprojektowanie kalendarium: kalendarium na 2022 r., nazwa dni i miesięcy (język </w:t>
      </w:r>
      <w:r>
        <w:rPr>
          <w:rFonts w:ascii="Calibri" w:eastAsia="Calibri" w:hAnsi="Calibri" w:cs="Arial"/>
        </w:rPr>
        <w:t>polski, i niemiecki</w:t>
      </w:r>
      <w:r w:rsidRPr="00B84C0C">
        <w:rPr>
          <w:rFonts w:ascii="Calibri" w:eastAsia="Calibri" w:hAnsi="Calibri" w:cs="Arial"/>
        </w:rPr>
        <w:t xml:space="preserve">) oraz świąt dla obszarów wchodzących w obszar Programu (w języku </w:t>
      </w:r>
      <w:r>
        <w:rPr>
          <w:rFonts w:ascii="Calibri" w:eastAsia="Calibri" w:hAnsi="Calibri" w:cs="Arial"/>
        </w:rPr>
        <w:t>polskim i niemieckim zgodnie  z</w:t>
      </w:r>
      <w:r w:rsidRPr="00B84C0C">
        <w:rPr>
          <w:rFonts w:ascii="Calibri" w:eastAsia="Calibri" w:hAnsi="Calibri" w:cs="Arial"/>
        </w:rPr>
        <w:t xml:space="preserve"> występowanie</w:t>
      </w:r>
      <w:r>
        <w:rPr>
          <w:rFonts w:ascii="Calibri" w:eastAsia="Calibri" w:hAnsi="Calibri" w:cs="Arial"/>
        </w:rPr>
        <w:t>m</w:t>
      </w:r>
      <w:r w:rsidRPr="00B84C0C">
        <w:rPr>
          <w:rFonts w:ascii="Calibri" w:eastAsia="Calibri" w:hAnsi="Calibri" w:cs="Arial"/>
        </w:rPr>
        <w:t xml:space="preserve"> święta w danym kraju) </w:t>
      </w:r>
    </w:p>
    <w:p w14:paraId="3A06DEFB" w14:textId="77777777" w:rsidR="00654B12" w:rsidRPr="00B84C0C" w:rsidRDefault="00654B12" w:rsidP="004F1012">
      <w:pPr>
        <w:widowControl/>
        <w:numPr>
          <w:ilvl w:val="0"/>
          <w:numId w:val="87"/>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umieszczenie na kalendarzu logotypów Programu </w:t>
      </w:r>
      <w:r>
        <w:rPr>
          <w:rFonts w:ascii="Calibri" w:eastAsia="Calibri" w:hAnsi="Calibri" w:cs="Arial"/>
        </w:rPr>
        <w:t xml:space="preserve">Współpracy </w:t>
      </w:r>
      <w:proofErr w:type="spellStart"/>
      <w:r>
        <w:rPr>
          <w:rFonts w:ascii="Calibri" w:eastAsia="Calibri" w:hAnsi="Calibri" w:cs="Arial"/>
        </w:rPr>
        <w:t>Interreg</w:t>
      </w:r>
      <w:proofErr w:type="spellEnd"/>
      <w:r>
        <w:rPr>
          <w:rFonts w:ascii="Calibri" w:eastAsia="Calibri" w:hAnsi="Calibri" w:cs="Arial"/>
        </w:rPr>
        <w:t xml:space="preserve"> Polska - Saksonia</w:t>
      </w:r>
      <w:r w:rsidRPr="00B84C0C">
        <w:rPr>
          <w:rFonts w:ascii="Calibri" w:eastAsia="Calibri" w:hAnsi="Calibri" w:cs="Arial"/>
        </w:rPr>
        <w:t xml:space="preserve"> 2014-2020 i flagi UE wraz z informacją o finansowaniu. Logotypy Programu zostaną dostarczone wybranemu Wykonawcy najpóźniej w dniu podpisania umowy;</w:t>
      </w:r>
    </w:p>
    <w:p w14:paraId="34A51F32" w14:textId="77777777" w:rsidR="00654B12" w:rsidRPr="00B84C0C" w:rsidRDefault="00654B12" w:rsidP="004F1012">
      <w:pPr>
        <w:widowControl/>
        <w:numPr>
          <w:ilvl w:val="0"/>
          <w:numId w:val="87"/>
        </w:numPr>
        <w:autoSpaceDE/>
        <w:autoSpaceDN/>
        <w:adjustRightInd w:val="0"/>
        <w:spacing w:after="22" w:line="276" w:lineRule="auto"/>
        <w:ind w:left="284" w:hanging="284"/>
        <w:jc w:val="both"/>
        <w:rPr>
          <w:rFonts w:ascii="Calibri" w:hAnsi="Calibri" w:cs="Arial"/>
          <w:color w:val="000000"/>
          <w:lang w:eastAsia="pl-PL"/>
        </w:rPr>
      </w:pPr>
      <w:r w:rsidRPr="00B84C0C">
        <w:rPr>
          <w:rFonts w:ascii="Calibri" w:hAnsi="Calibri" w:cs="Arial"/>
          <w:color w:val="000000"/>
          <w:lang w:eastAsia="pl-PL"/>
        </w:rPr>
        <w:t xml:space="preserve">Wykonawca ma obowiązek przedstawić przynajmniej </w:t>
      </w:r>
      <w:r>
        <w:rPr>
          <w:rFonts w:ascii="Calibri" w:hAnsi="Calibri" w:cs="Arial"/>
          <w:color w:val="000000"/>
          <w:lang w:eastAsia="pl-PL"/>
        </w:rPr>
        <w:t>trzy</w:t>
      </w:r>
      <w:r w:rsidRPr="00B84C0C">
        <w:rPr>
          <w:rFonts w:ascii="Calibri" w:hAnsi="Calibri" w:cs="Arial"/>
          <w:color w:val="000000"/>
          <w:lang w:eastAsia="pl-PL"/>
        </w:rPr>
        <w:t xml:space="preserve"> różn</w:t>
      </w:r>
      <w:r>
        <w:rPr>
          <w:rFonts w:ascii="Calibri" w:hAnsi="Calibri" w:cs="Arial"/>
          <w:color w:val="000000"/>
          <w:lang w:eastAsia="pl-PL"/>
        </w:rPr>
        <w:t>e</w:t>
      </w:r>
      <w:r w:rsidRPr="00B84C0C">
        <w:rPr>
          <w:rFonts w:ascii="Calibri" w:hAnsi="Calibri" w:cs="Arial"/>
          <w:color w:val="000000"/>
          <w:lang w:eastAsia="pl-PL"/>
        </w:rPr>
        <w:t xml:space="preserve"> projekt</w:t>
      </w:r>
      <w:r>
        <w:rPr>
          <w:rFonts w:ascii="Calibri" w:hAnsi="Calibri" w:cs="Arial"/>
          <w:color w:val="000000"/>
          <w:lang w:eastAsia="pl-PL"/>
        </w:rPr>
        <w:t>y</w:t>
      </w:r>
      <w:r w:rsidRPr="00B84C0C">
        <w:rPr>
          <w:rFonts w:ascii="Calibri" w:hAnsi="Calibri" w:cs="Arial"/>
          <w:color w:val="000000"/>
          <w:lang w:eastAsia="pl-PL"/>
        </w:rPr>
        <w:t xml:space="preserve"> wyjściow</w:t>
      </w:r>
      <w:r>
        <w:rPr>
          <w:rFonts w:ascii="Calibri" w:hAnsi="Calibri" w:cs="Arial"/>
          <w:color w:val="000000"/>
          <w:lang w:eastAsia="pl-PL"/>
        </w:rPr>
        <w:t>e</w:t>
      </w:r>
      <w:r w:rsidRPr="00B84C0C">
        <w:rPr>
          <w:rFonts w:ascii="Calibri" w:hAnsi="Calibri" w:cs="Arial"/>
          <w:color w:val="000000"/>
          <w:lang w:eastAsia="pl-PL"/>
        </w:rPr>
        <w:t xml:space="preserve">, uwzględniać i wprowadzać wszystkie uwagi Zamawiającego do projektu graficznego, do uzyskania pełnej akceptacji Zamawiającego. </w:t>
      </w:r>
    </w:p>
    <w:p w14:paraId="3DAA9D1A" w14:textId="77777777" w:rsidR="00654B12" w:rsidRPr="00B84C0C" w:rsidRDefault="00654B12" w:rsidP="00654B12">
      <w:pPr>
        <w:autoSpaceDE/>
        <w:autoSpaceDN/>
        <w:spacing w:line="276" w:lineRule="auto"/>
        <w:ind w:left="284" w:hanging="284"/>
        <w:jc w:val="both"/>
        <w:rPr>
          <w:rFonts w:ascii="Calibri" w:eastAsia="Calibri" w:hAnsi="Calibri" w:cs="Arial"/>
        </w:rPr>
      </w:pPr>
    </w:p>
    <w:p w14:paraId="5559C36A" w14:textId="77777777" w:rsidR="00654B12" w:rsidRPr="00B84C0C" w:rsidRDefault="00654B12" w:rsidP="00654B12">
      <w:pPr>
        <w:autoSpaceDE/>
        <w:autoSpaceDN/>
        <w:spacing w:line="276" w:lineRule="auto"/>
        <w:ind w:left="284" w:hanging="284"/>
        <w:jc w:val="both"/>
        <w:rPr>
          <w:rFonts w:ascii="Calibri" w:eastAsia="Calibri" w:hAnsi="Calibri" w:cs="Arial"/>
          <w:b/>
          <w:lang w:val="en-US"/>
        </w:rPr>
      </w:pPr>
      <w:proofErr w:type="spellStart"/>
      <w:r w:rsidRPr="00B84C0C">
        <w:rPr>
          <w:rFonts w:ascii="Calibri" w:eastAsia="Calibri" w:hAnsi="Calibri" w:cs="Arial"/>
          <w:b/>
          <w:lang w:val="en-US"/>
        </w:rPr>
        <w:t>Parametry</w:t>
      </w:r>
      <w:proofErr w:type="spellEnd"/>
      <w:r w:rsidRPr="00B84C0C">
        <w:rPr>
          <w:rFonts w:ascii="Calibri" w:eastAsia="Calibri" w:hAnsi="Calibri" w:cs="Arial"/>
          <w:b/>
          <w:lang w:val="en-US"/>
        </w:rPr>
        <w:t xml:space="preserve"> </w:t>
      </w:r>
      <w:proofErr w:type="spellStart"/>
      <w:r w:rsidRPr="00B84C0C">
        <w:rPr>
          <w:rFonts w:ascii="Calibri" w:eastAsia="Calibri" w:hAnsi="Calibri" w:cs="Arial"/>
          <w:b/>
          <w:lang w:val="en-US"/>
        </w:rPr>
        <w:t>techniczne</w:t>
      </w:r>
      <w:proofErr w:type="spellEnd"/>
      <w:r w:rsidRPr="00B84C0C">
        <w:rPr>
          <w:rFonts w:ascii="Calibri" w:eastAsia="Calibri" w:hAnsi="Calibri" w:cs="Arial"/>
          <w:b/>
          <w:lang w:val="en-US"/>
        </w:rPr>
        <w:t xml:space="preserve">: </w:t>
      </w:r>
    </w:p>
    <w:p w14:paraId="6FAA9298" w14:textId="723B5D21"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rodzaj kalendarza: kalendarz 1</w:t>
      </w:r>
      <w:r>
        <w:rPr>
          <w:rFonts w:ascii="Calibri" w:eastAsia="Calibri" w:hAnsi="Calibri" w:cs="Arial"/>
        </w:rPr>
        <w:t>3</w:t>
      </w:r>
      <w:r w:rsidRPr="00B84C0C">
        <w:rPr>
          <w:rFonts w:ascii="Calibri" w:eastAsia="Calibri" w:hAnsi="Calibri" w:cs="Arial"/>
        </w:rPr>
        <w:t xml:space="preserve">-stronicowy, </w:t>
      </w:r>
      <w:r>
        <w:rPr>
          <w:rFonts w:ascii="Calibri" w:eastAsia="Calibri" w:hAnsi="Calibri" w:cs="Arial"/>
        </w:rPr>
        <w:t>13</w:t>
      </w:r>
      <w:r w:rsidRPr="00B84C0C">
        <w:rPr>
          <w:rFonts w:ascii="Calibri" w:eastAsia="Calibri" w:hAnsi="Calibri" w:cs="Arial"/>
        </w:rPr>
        <w:t>-planszowy</w:t>
      </w:r>
      <w:r>
        <w:rPr>
          <w:rFonts w:ascii="Calibri" w:eastAsia="Calibri" w:hAnsi="Calibri" w:cs="Arial"/>
        </w:rPr>
        <w:t>,</w:t>
      </w:r>
      <w:r w:rsidRPr="00B84C0C">
        <w:rPr>
          <w:rFonts w:ascii="Calibri" w:eastAsia="Calibri" w:hAnsi="Calibri" w:cs="Arial"/>
        </w:rPr>
        <w:t xml:space="preserve"> </w:t>
      </w:r>
      <w:r>
        <w:rPr>
          <w:rFonts w:ascii="Calibri" w:eastAsia="Calibri" w:hAnsi="Calibri" w:cs="Arial"/>
        </w:rPr>
        <w:t>14</w:t>
      </w:r>
      <w:r w:rsidRPr="00B84C0C">
        <w:rPr>
          <w:rFonts w:ascii="Calibri" w:eastAsia="Calibri" w:hAnsi="Calibri" w:cs="Arial"/>
        </w:rPr>
        <w:t>-kartowy</w:t>
      </w:r>
      <w:r>
        <w:rPr>
          <w:rFonts w:ascii="Calibri" w:eastAsia="Calibri" w:hAnsi="Calibri" w:cs="Arial"/>
        </w:rPr>
        <w:t>: 13 plansz plus karta tekturowa twarda biała</w:t>
      </w:r>
    </w:p>
    <w:p w14:paraId="7DC6D04B"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typ oprawy: spirala wzmocniona zamykana z zawieszką, solidna usztywniająca kalendarz na całej jego długości kolor biały, granatowy lub srebrny do wyboru przez Zamawiającego (kolor za zgodą Zamawiającego może być inny) </w:t>
      </w:r>
    </w:p>
    <w:p w14:paraId="4F31CFD8"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format B2 w układzie poziomym (układ poziomy do potwierdzenia z Zamawiającym)</w:t>
      </w:r>
    </w:p>
    <w:p w14:paraId="44FF8263" w14:textId="22909FB6"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każda karta na dany miesiąc będzie zawierać minimum: kalendarium bieżącego miesiąca </w:t>
      </w:r>
      <w:r w:rsidR="005A65E7" w:rsidRPr="005A65E7">
        <w:rPr>
          <w:rFonts w:ascii="Calibri" w:eastAsia="Calibri" w:hAnsi="Calibri" w:cs="Arial"/>
        </w:rPr>
        <w:t>oraz małe kalendaria miesiąca poprzedzającego i następnego</w:t>
      </w:r>
      <w:r w:rsidR="005A65E7">
        <w:rPr>
          <w:rFonts w:ascii="Calibri" w:eastAsia="Calibri" w:hAnsi="Calibri" w:cs="Arial"/>
        </w:rPr>
        <w:t>,</w:t>
      </w:r>
      <w:r w:rsidR="005A65E7" w:rsidRPr="005A65E7">
        <w:rPr>
          <w:rFonts w:ascii="Calibri" w:eastAsia="Calibri" w:hAnsi="Calibri" w:cs="Arial"/>
        </w:rPr>
        <w:t xml:space="preserve"> </w:t>
      </w:r>
      <w:r w:rsidRPr="00B84C0C">
        <w:rPr>
          <w:rFonts w:ascii="Calibri" w:eastAsia="Calibri" w:hAnsi="Calibri" w:cs="Arial"/>
        </w:rPr>
        <w:t>fotografie i napisy (dostarczone przez Zamawiającego), logotypy Programu i flagę UE</w:t>
      </w:r>
    </w:p>
    <w:p w14:paraId="1939DF8B"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zadruk </w:t>
      </w:r>
      <w:r>
        <w:rPr>
          <w:rFonts w:ascii="Calibri" w:eastAsia="Calibri" w:hAnsi="Calibri" w:cs="Arial"/>
        </w:rPr>
        <w:t>jedno</w:t>
      </w:r>
      <w:r w:rsidRPr="00B84C0C">
        <w:rPr>
          <w:rFonts w:ascii="Calibri" w:eastAsia="Calibri" w:hAnsi="Calibri" w:cs="Arial"/>
        </w:rPr>
        <w:t>stronny (1 miesiąc na stronę)</w:t>
      </w:r>
    </w:p>
    <w:p w14:paraId="5C418739"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proofErr w:type="spellStart"/>
      <w:r w:rsidRPr="00B84C0C">
        <w:rPr>
          <w:rFonts w:ascii="Calibri" w:eastAsia="Calibri" w:hAnsi="Calibri" w:cs="Arial"/>
          <w:lang w:val="en-US"/>
        </w:rPr>
        <w:t>kolor</w:t>
      </w:r>
      <w:proofErr w:type="spellEnd"/>
      <w:r w:rsidRPr="00B84C0C">
        <w:rPr>
          <w:rFonts w:ascii="Calibri" w:eastAsia="Calibri" w:hAnsi="Calibri" w:cs="Arial"/>
          <w:lang w:val="en-US"/>
        </w:rPr>
        <w:t xml:space="preserve">: </w:t>
      </w:r>
      <w:proofErr w:type="spellStart"/>
      <w:r w:rsidRPr="00B84C0C">
        <w:rPr>
          <w:rFonts w:ascii="Calibri" w:eastAsia="Calibri" w:hAnsi="Calibri" w:cs="Arial"/>
          <w:lang w:val="en-US"/>
        </w:rPr>
        <w:t>pełnokolorowy</w:t>
      </w:r>
      <w:proofErr w:type="spellEnd"/>
      <w:r>
        <w:rPr>
          <w:rFonts w:ascii="Calibri" w:eastAsia="Calibri" w:hAnsi="Calibri" w:cs="Arial"/>
          <w:lang w:val="en-US"/>
        </w:rPr>
        <w:t xml:space="preserve"> / </w:t>
      </w:r>
      <w:proofErr w:type="spellStart"/>
      <w:r>
        <w:rPr>
          <w:rFonts w:ascii="Calibri" w:eastAsia="Calibri" w:hAnsi="Calibri" w:cs="Arial"/>
          <w:lang w:val="en-US"/>
        </w:rPr>
        <w:t>fullkolor</w:t>
      </w:r>
      <w:proofErr w:type="spellEnd"/>
    </w:p>
    <w:p w14:paraId="58ED8A98"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rodzaj papieru: kreda mat minimum 200 g (środek), minimum 250 g (okładka)</w:t>
      </w:r>
    </w:p>
    <w:p w14:paraId="2BEAD0D9"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plecy – standardowa solidna tektura w kolorze białym wzmacniająca/wykończeniowa do kalendarza</w:t>
      </w:r>
    </w:p>
    <w:p w14:paraId="6A5AD053" w14:textId="77777777" w:rsidR="00654B12" w:rsidRPr="00B84C0C" w:rsidRDefault="00654B12" w:rsidP="004F1012">
      <w:pPr>
        <w:widowControl/>
        <w:numPr>
          <w:ilvl w:val="0"/>
          <w:numId w:val="86"/>
        </w:numPr>
        <w:tabs>
          <w:tab w:val="left" w:pos="423"/>
        </w:tabs>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uszlachetnienie: lakier </w:t>
      </w:r>
      <w:proofErr w:type="spellStart"/>
      <w:r w:rsidRPr="00B84C0C">
        <w:rPr>
          <w:rFonts w:ascii="Calibri" w:eastAsia="Calibri" w:hAnsi="Calibri" w:cs="Arial"/>
        </w:rPr>
        <w:t>dyspenseryjny</w:t>
      </w:r>
      <w:proofErr w:type="spellEnd"/>
      <w:r w:rsidRPr="00B84C0C">
        <w:rPr>
          <w:rFonts w:ascii="Calibri" w:eastAsia="Calibri" w:hAnsi="Calibri" w:cs="Arial"/>
        </w:rPr>
        <w:t xml:space="preserve"> lub wybiórczy UV ( do uzgodnienia z Zamawiającym)</w:t>
      </w:r>
    </w:p>
    <w:p w14:paraId="38F6E289" w14:textId="77777777" w:rsidR="00654B12" w:rsidRPr="00B84C0C" w:rsidRDefault="00654B12" w:rsidP="004F1012">
      <w:pPr>
        <w:widowControl/>
        <w:numPr>
          <w:ilvl w:val="0"/>
          <w:numId w:val="86"/>
        </w:numPr>
        <w:autoSpaceDE/>
        <w:autoSpaceDN/>
        <w:spacing w:line="276" w:lineRule="auto"/>
        <w:ind w:left="284" w:hanging="284"/>
        <w:jc w:val="both"/>
        <w:rPr>
          <w:rFonts w:ascii="Calibri" w:eastAsia="Calibri" w:hAnsi="Calibri" w:cs="Arial"/>
        </w:rPr>
      </w:pPr>
      <w:r w:rsidRPr="00B84C0C">
        <w:rPr>
          <w:rFonts w:ascii="Calibri" w:eastAsia="Calibri" w:hAnsi="Calibri" w:cs="Arial"/>
        </w:rPr>
        <w:t>dostarczone przez Zamawiającego fotografie muszą zajmować co najmniej 70 % każdej strony kalendarza (poszczególnych miesięcy)</w:t>
      </w:r>
    </w:p>
    <w:p w14:paraId="725D6833" w14:textId="77777777" w:rsidR="00654B12" w:rsidRPr="00B84C0C" w:rsidRDefault="00654B12" w:rsidP="004F1012">
      <w:pPr>
        <w:widowControl/>
        <w:numPr>
          <w:ilvl w:val="0"/>
          <w:numId w:val="86"/>
        </w:numPr>
        <w:autoSpaceDE/>
        <w:autoSpaceDN/>
        <w:spacing w:line="276" w:lineRule="auto"/>
        <w:ind w:left="284" w:hanging="284"/>
        <w:jc w:val="both"/>
        <w:rPr>
          <w:rFonts w:ascii="Calibri" w:eastAsia="Calibri" w:hAnsi="Calibri" w:cs="Arial"/>
        </w:rPr>
      </w:pPr>
      <w:r w:rsidRPr="00B84C0C">
        <w:rPr>
          <w:rFonts w:ascii="Calibri" w:eastAsia="Calibri" w:hAnsi="Calibri" w:cs="Arial"/>
        </w:rPr>
        <w:lastRenderedPageBreak/>
        <w:t xml:space="preserve">na okładce kalendarza powinno znajdować się minimum 1 zdjęcie z kalendarza, może być też np. kolaż ze zdjęć z wszystkich planszy, logotypy Programu </w:t>
      </w:r>
      <w:r>
        <w:rPr>
          <w:rFonts w:ascii="Calibri" w:eastAsia="Calibri" w:hAnsi="Calibri" w:cs="Arial"/>
        </w:rPr>
        <w:t xml:space="preserve">Współpracy </w:t>
      </w:r>
      <w:proofErr w:type="spellStart"/>
      <w:r>
        <w:rPr>
          <w:rFonts w:ascii="Calibri" w:eastAsia="Calibri" w:hAnsi="Calibri" w:cs="Arial"/>
        </w:rPr>
        <w:t>Interreg</w:t>
      </w:r>
      <w:proofErr w:type="spellEnd"/>
      <w:r>
        <w:rPr>
          <w:rFonts w:ascii="Calibri" w:eastAsia="Calibri" w:hAnsi="Calibri" w:cs="Arial"/>
        </w:rPr>
        <w:t xml:space="preserve"> Polska – Saksonia </w:t>
      </w:r>
      <w:r w:rsidRPr="00B84C0C">
        <w:rPr>
          <w:rFonts w:ascii="Calibri" w:eastAsia="Calibri" w:hAnsi="Calibri" w:cs="Arial"/>
        </w:rPr>
        <w:t>2014-2020, flaga UE, tytuł kalendarza, rok</w:t>
      </w:r>
    </w:p>
    <w:p w14:paraId="047362D8" w14:textId="77777777" w:rsidR="00654B12" w:rsidRPr="00B84C0C" w:rsidRDefault="00654B12" w:rsidP="004F1012">
      <w:pPr>
        <w:widowControl/>
        <w:numPr>
          <w:ilvl w:val="0"/>
          <w:numId w:val="86"/>
        </w:numPr>
        <w:autoSpaceDE/>
        <w:autoSpaceDN/>
        <w:spacing w:line="276" w:lineRule="auto"/>
        <w:ind w:left="284" w:hanging="284"/>
        <w:jc w:val="both"/>
        <w:rPr>
          <w:rFonts w:ascii="Calibri" w:eastAsia="Calibri" w:hAnsi="Calibri" w:cs="Arial"/>
        </w:rPr>
      </w:pPr>
      <w:r w:rsidRPr="00B84C0C">
        <w:rPr>
          <w:rFonts w:ascii="Calibri" w:eastAsia="Calibri" w:hAnsi="Calibri" w:cs="Arial"/>
        </w:rPr>
        <w:t xml:space="preserve">na odwrocie okładki znajdą się informacje o Programie dostarczone przez Zamawiającego. </w:t>
      </w:r>
    </w:p>
    <w:p w14:paraId="59A3A4C0" w14:textId="77777777" w:rsidR="00654B12" w:rsidRDefault="00654B12" w:rsidP="004F1012">
      <w:pPr>
        <w:widowControl/>
        <w:numPr>
          <w:ilvl w:val="0"/>
          <w:numId w:val="86"/>
        </w:numPr>
        <w:autoSpaceDE/>
        <w:autoSpaceDN/>
        <w:spacing w:line="276" w:lineRule="auto"/>
        <w:ind w:left="284" w:right="-1" w:hanging="284"/>
        <w:jc w:val="both"/>
        <w:rPr>
          <w:rFonts w:ascii="Calibri" w:hAnsi="Calibri" w:cs="Arial"/>
          <w:lang w:eastAsia="pl-PL"/>
        </w:rPr>
      </w:pPr>
      <w:r>
        <w:rPr>
          <w:rFonts w:ascii="Calibri" w:hAnsi="Calibri" w:cs="Arial"/>
          <w:lang w:eastAsia="pl-PL"/>
        </w:rPr>
        <w:t>k</w:t>
      </w:r>
      <w:r w:rsidRPr="00B84C0C">
        <w:rPr>
          <w:rFonts w:ascii="Calibri" w:hAnsi="Calibri" w:cs="Arial"/>
          <w:lang w:eastAsia="pl-PL"/>
        </w:rPr>
        <w:t>ażdy kalendarz zapakowany w oddzieln</w:t>
      </w:r>
      <w:r>
        <w:rPr>
          <w:rFonts w:ascii="Calibri" w:hAnsi="Calibri" w:cs="Arial"/>
          <w:lang w:eastAsia="pl-PL"/>
        </w:rPr>
        <w:t>y karton lub tekturową kopertę</w:t>
      </w:r>
      <w:r w:rsidRPr="00B84C0C">
        <w:rPr>
          <w:rFonts w:ascii="Calibri" w:hAnsi="Calibri" w:cs="Arial"/>
          <w:lang w:eastAsia="pl-PL"/>
        </w:rPr>
        <w:t xml:space="preserve"> </w:t>
      </w:r>
      <w:r>
        <w:rPr>
          <w:rFonts w:ascii="Calibri" w:hAnsi="Calibri" w:cs="Arial"/>
          <w:lang w:eastAsia="pl-PL"/>
        </w:rPr>
        <w:t xml:space="preserve">dostosowaną do rozmiaru kalendarza </w:t>
      </w:r>
      <w:r w:rsidRPr="00B84C0C">
        <w:rPr>
          <w:rFonts w:ascii="Calibri" w:hAnsi="Calibri" w:cs="Arial"/>
          <w:lang w:eastAsia="pl-PL"/>
        </w:rPr>
        <w:t xml:space="preserve">oraz w zbiorcze opakowanie </w:t>
      </w:r>
      <w:r>
        <w:rPr>
          <w:rFonts w:ascii="Calibri" w:hAnsi="Calibri" w:cs="Arial"/>
          <w:lang w:eastAsia="pl-PL"/>
        </w:rPr>
        <w:t xml:space="preserve">po </w:t>
      </w:r>
      <w:r w:rsidRPr="00B84C0C">
        <w:rPr>
          <w:rFonts w:ascii="Calibri" w:hAnsi="Calibri" w:cs="Arial"/>
          <w:lang w:eastAsia="pl-PL"/>
        </w:rPr>
        <w:t>maksymalnie 20 sztuk (inna ilość jedynie po zaakceptowani</w:t>
      </w:r>
      <w:r>
        <w:rPr>
          <w:rFonts w:ascii="Calibri" w:hAnsi="Calibri" w:cs="Arial"/>
          <w:lang w:eastAsia="pl-PL"/>
        </w:rPr>
        <w:t>u</w:t>
      </w:r>
    </w:p>
    <w:p w14:paraId="75F44100" w14:textId="77777777" w:rsidR="00654B12" w:rsidRDefault="00654B12" w:rsidP="00654B12">
      <w:pPr>
        <w:widowControl/>
        <w:autoSpaceDE/>
        <w:autoSpaceDN/>
        <w:spacing w:line="276" w:lineRule="auto"/>
        <w:ind w:left="284" w:right="-1"/>
        <w:rPr>
          <w:rFonts w:ascii="Calibri" w:hAnsi="Calibri" w:cs="Arial"/>
          <w:lang w:eastAsia="pl-PL"/>
        </w:rPr>
      </w:pPr>
      <w:r>
        <w:rPr>
          <w:rFonts w:ascii="Calibri" w:hAnsi="Calibri" w:cs="Arial"/>
          <w:lang w:eastAsia="pl-PL"/>
        </w:rPr>
        <w:t>p</w:t>
      </w:r>
      <w:r w:rsidRPr="00B84C0C">
        <w:rPr>
          <w:rFonts w:ascii="Calibri" w:hAnsi="Calibri" w:cs="Arial"/>
          <w:lang w:eastAsia="pl-PL"/>
        </w:rPr>
        <w:t>rze</w:t>
      </w:r>
      <w:r>
        <w:rPr>
          <w:rFonts w:ascii="Calibri" w:hAnsi="Calibri" w:cs="Arial"/>
          <w:lang w:eastAsia="pl-PL"/>
        </w:rPr>
        <w:t xml:space="preserve">z </w:t>
      </w:r>
      <w:r w:rsidRPr="00B84C0C">
        <w:rPr>
          <w:rFonts w:ascii="Calibri" w:hAnsi="Calibri" w:cs="Arial"/>
          <w:lang w:eastAsia="pl-PL"/>
        </w:rPr>
        <w:t>Zamawiającego).</w:t>
      </w:r>
      <w:r>
        <w:rPr>
          <w:rFonts w:ascii="Calibri" w:hAnsi="Calibri" w:cs="Arial"/>
          <w:lang w:eastAsia="pl-PL"/>
        </w:rPr>
        <w:br/>
      </w:r>
    </w:p>
    <w:p w14:paraId="488C93F0" w14:textId="77777777" w:rsidR="00654B12" w:rsidRPr="00B84C0C" w:rsidRDefault="00654B12" w:rsidP="00654B12">
      <w:pPr>
        <w:widowControl/>
        <w:autoSpaceDE/>
        <w:autoSpaceDN/>
        <w:spacing w:line="276" w:lineRule="auto"/>
        <w:ind w:left="284" w:right="-1" w:hanging="284"/>
        <w:jc w:val="both"/>
        <w:rPr>
          <w:rFonts w:ascii="Calibri" w:hAnsi="Calibri" w:cs="Arial"/>
          <w:b/>
          <w:lang w:eastAsia="pl-PL"/>
        </w:rPr>
      </w:pPr>
      <w:r w:rsidRPr="00B84C0C">
        <w:rPr>
          <w:rFonts w:ascii="Calibri" w:hAnsi="Calibri" w:cs="Arial"/>
          <w:b/>
          <w:lang w:eastAsia="pl-PL"/>
        </w:rPr>
        <w:t xml:space="preserve">Warunki ogólne i harmonogram wykonania kalendarzy z punktów powyżej: </w:t>
      </w:r>
    </w:p>
    <w:p w14:paraId="541429B7" w14:textId="77777777" w:rsidR="00654B12" w:rsidRPr="00B84C0C" w:rsidRDefault="00654B12" w:rsidP="004F1012">
      <w:pPr>
        <w:widowControl/>
        <w:numPr>
          <w:ilvl w:val="0"/>
          <w:numId w:val="90"/>
        </w:numPr>
        <w:autoSpaceDE/>
        <w:autoSpaceDN/>
        <w:spacing w:line="276" w:lineRule="auto"/>
        <w:ind w:left="284" w:right="-1"/>
        <w:jc w:val="both"/>
        <w:rPr>
          <w:rFonts w:ascii="Calibri" w:hAnsi="Calibri" w:cs="Arial"/>
          <w:lang w:eastAsia="pl-PL"/>
        </w:rPr>
      </w:pPr>
      <w:r w:rsidRPr="00B84C0C">
        <w:rPr>
          <w:rFonts w:ascii="Calibri" w:hAnsi="Calibri" w:cs="Arial"/>
          <w:lang w:eastAsia="pl-PL"/>
        </w:rPr>
        <w:t xml:space="preserve">Wszystkie projekty publikacji mają być indywidualne, autorskie (m.in. z użyciem zdjęć/grafik dostarczonych przez Zamawiającego lub zakupionych przez Wykonawcę w oparciu o licencję </w:t>
      </w:r>
      <w:proofErr w:type="spellStart"/>
      <w:r w:rsidRPr="00B84C0C">
        <w:rPr>
          <w:rFonts w:ascii="Calibri" w:hAnsi="Calibri" w:cs="Arial"/>
          <w:lang w:eastAsia="pl-PL"/>
        </w:rPr>
        <w:t>royalty</w:t>
      </w:r>
      <w:proofErr w:type="spellEnd"/>
      <w:r w:rsidRPr="00B84C0C">
        <w:rPr>
          <w:rFonts w:ascii="Calibri" w:hAnsi="Calibri" w:cs="Arial"/>
          <w:lang w:eastAsia="pl-PL"/>
        </w:rPr>
        <w:t xml:space="preserve"> </w:t>
      </w:r>
      <w:proofErr w:type="spellStart"/>
      <w:r w:rsidRPr="00B84C0C">
        <w:rPr>
          <w:rFonts w:ascii="Calibri" w:hAnsi="Calibri" w:cs="Arial"/>
          <w:lang w:eastAsia="pl-PL"/>
        </w:rPr>
        <w:t>free</w:t>
      </w:r>
      <w:proofErr w:type="spellEnd"/>
      <w:r w:rsidRPr="00B84C0C">
        <w:rPr>
          <w:rFonts w:ascii="Calibri" w:hAnsi="Calibri" w:cs="Arial"/>
          <w:lang w:eastAsia="pl-PL"/>
        </w:rPr>
        <w:t xml:space="preserve"> z baz zdjęć typu </w:t>
      </w:r>
      <w:proofErr w:type="spellStart"/>
      <w:r w:rsidRPr="00B84C0C">
        <w:rPr>
          <w:rFonts w:ascii="Calibri" w:hAnsi="Calibri" w:cs="Arial"/>
          <w:lang w:eastAsia="pl-PL"/>
        </w:rPr>
        <w:t>Dreamstime</w:t>
      </w:r>
      <w:proofErr w:type="spellEnd"/>
      <w:r w:rsidRPr="00B84C0C">
        <w:rPr>
          <w:rFonts w:ascii="Calibri" w:hAnsi="Calibri" w:cs="Arial"/>
          <w:lang w:eastAsia="pl-PL"/>
        </w:rPr>
        <w:t xml:space="preserve">, </w:t>
      </w:r>
      <w:proofErr w:type="spellStart"/>
      <w:r w:rsidRPr="00B84C0C">
        <w:rPr>
          <w:rFonts w:ascii="Calibri" w:hAnsi="Calibri" w:cs="Arial"/>
          <w:lang w:eastAsia="pl-PL"/>
        </w:rPr>
        <w:t>Shutterstock</w:t>
      </w:r>
      <w:proofErr w:type="spellEnd"/>
      <w:r w:rsidRPr="00B84C0C">
        <w:rPr>
          <w:rFonts w:ascii="Calibri" w:hAnsi="Calibri" w:cs="Arial"/>
          <w:lang w:eastAsia="pl-PL"/>
        </w:rPr>
        <w:t xml:space="preserve">, </w:t>
      </w:r>
      <w:proofErr w:type="spellStart"/>
      <w:r w:rsidRPr="00B84C0C">
        <w:rPr>
          <w:rFonts w:ascii="Calibri" w:hAnsi="Calibri" w:cs="Arial"/>
          <w:lang w:eastAsia="pl-PL"/>
        </w:rPr>
        <w:t>Fotolia</w:t>
      </w:r>
      <w:proofErr w:type="spellEnd"/>
      <w:r w:rsidRPr="00B84C0C">
        <w:rPr>
          <w:rFonts w:ascii="Calibri" w:hAnsi="Calibri" w:cs="Arial"/>
          <w:lang w:eastAsia="pl-PL"/>
        </w:rPr>
        <w:t xml:space="preserve"> i podobne. Ilość potrzebnych zdjęć (rozdzielczość min 300 </w:t>
      </w:r>
      <w:proofErr w:type="spellStart"/>
      <w:r w:rsidRPr="00B84C0C">
        <w:rPr>
          <w:rFonts w:ascii="Calibri" w:hAnsi="Calibri" w:cs="Arial"/>
          <w:lang w:eastAsia="pl-PL"/>
        </w:rPr>
        <w:t>dpi</w:t>
      </w:r>
      <w:proofErr w:type="spellEnd"/>
      <w:r w:rsidRPr="00B84C0C">
        <w:rPr>
          <w:rFonts w:ascii="Calibri" w:hAnsi="Calibri" w:cs="Arial"/>
          <w:lang w:eastAsia="pl-PL"/>
        </w:rPr>
        <w:t xml:space="preserve">,) maksymalnie 5 zdjęć/grafik (większą część zdjęć/grafik dostarczy Zamawiający). Rodzaj i ilość potrzebnych zdjęć będzie zgłoszona na bieżąco przez osobę nadzorującą produkcję publikacji. Wszystkie projekty będą wykonane z użyciem znaków graficznych takich jak logo Programu, flaga UE itp.). </w:t>
      </w:r>
    </w:p>
    <w:p w14:paraId="24912EEB" w14:textId="77777777" w:rsidR="00654B12" w:rsidRPr="00B84C0C" w:rsidRDefault="00654B12" w:rsidP="004F1012">
      <w:pPr>
        <w:widowControl/>
        <w:numPr>
          <w:ilvl w:val="0"/>
          <w:numId w:val="9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Rzeczywiste wymiary publikacji mogą się różnić o 1-5 mm od standardowych wymiarów podanych formatów (chyba, że podano inaczej).</w:t>
      </w:r>
    </w:p>
    <w:p w14:paraId="70C1B440" w14:textId="77777777" w:rsidR="00654B12" w:rsidRPr="00B84C0C" w:rsidRDefault="00654B12" w:rsidP="004F1012">
      <w:pPr>
        <w:widowControl/>
        <w:numPr>
          <w:ilvl w:val="0"/>
          <w:numId w:val="9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dostarczy wszystkie publikacje na swój koszt do siedziby Zamawiającego, ul. </w:t>
      </w:r>
      <w:r>
        <w:rPr>
          <w:rFonts w:ascii="Calibri" w:hAnsi="Calibri" w:cs="Arial"/>
          <w:lang w:eastAsia="pl-PL"/>
        </w:rPr>
        <w:t>Św. Mikołaja 81, IV piętro, 50-126 Wrocław</w:t>
      </w:r>
      <w:r w:rsidRPr="00B84C0C">
        <w:rPr>
          <w:rFonts w:ascii="Calibri" w:hAnsi="Calibri" w:cs="Arial"/>
          <w:lang w:eastAsia="pl-PL"/>
        </w:rPr>
        <w:t>. Usługa obejmuje także przewóz oraz wniesienie paczek do wskazanego pomieszczenia magazynowego p</w:t>
      </w:r>
      <w:r>
        <w:rPr>
          <w:rFonts w:ascii="Calibri" w:hAnsi="Calibri" w:cs="Arial"/>
          <w:lang w:eastAsia="pl-PL"/>
        </w:rPr>
        <w:t>iętro IV</w:t>
      </w:r>
      <w:r w:rsidRPr="00B84C0C">
        <w:rPr>
          <w:rFonts w:ascii="Calibri" w:hAnsi="Calibri" w:cs="Arial"/>
          <w:lang w:eastAsia="pl-PL"/>
        </w:rPr>
        <w:t xml:space="preserve"> (w budynku jest winda).</w:t>
      </w:r>
    </w:p>
    <w:p w14:paraId="522CF502" w14:textId="77777777" w:rsidR="00654B12" w:rsidRPr="00B84C0C" w:rsidRDefault="00654B12" w:rsidP="004F1012">
      <w:pPr>
        <w:widowControl/>
        <w:numPr>
          <w:ilvl w:val="0"/>
          <w:numId w:val="90"/>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Realizacja usług odbywać się będzie wg następującego harmonogramu:</w:t>
      </w:r>
    </w:p>
    <w:p w14:paraId="21C02E03" w14:textId="3D675189"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Zamawiający przekaże Wykonawcy </w:t>
      </w:r>
      <w:r w:rsidR="00D97351">
        <w:rPr>
          <w:rFonts w:ascii="Calibri" w:hAnsi="Calibri" w:cs="Arial"/>
          <w:lang w:eastAsia="pl-PL"/>
        </w:rPr>
        <w:t xml:space="preserve">zlecenie wraz z niezbędnymi </w:t>
      </w:r>
      <w:r w:rsidRPr="00B84C0C">
        <w:rPr>
          <w:rFonts w:ascii="Calibri" w:hAnsi="Calibri" w:cs="Arial"/>
          <w:lang w:eastAsia="pl-PL"/>
        </w:rPr>
        <w:t>plik</w:t>
      </w:r>
      <w:r w:rsidR="00D97351">
        <w:rPr>
          <w:rFonts w:ascii="Calibri" w:hAnsi="Calibri" w:cs="Arial"/>
          <w:lang w:eastAsia="pl-PL"/>
        </w:rPr>
        <w:t>ami</w:t>
      </w:r>
      <w:r w:rsidRPr="00B84C0C">
        <w:rPr>
          <w:rFonts w:ascii="Calibri" w:hAnsi="Calibri" w:cs="Arial"/>
          <w:lang w:eastAsia="pl-PL"/>
        </w:rPr>
        <w:t xml:space="preserve"> oraz wskazówk</w:t>
      </w:r>
      <w:r w:rsidR="001A0B27">
        <w:rPr>
          <w:rFonts w:ascii="Calibri" w:hAnsi="Calibri" w:cs="Arial"/>
          <w:lang w:eastAsia="pl-PL"/>
        </w:rPr>
        <w:t>am</w:t>
      </w:r>
      <w:r w:rsidRPr="00B84C0C">
        <w:rPr>
          <w:rFonts w:ascii="Calibri" w:hAnsi="Calibri" w:cs="Arial"/>
          <w:lang w:eastAsia="pl-PL"/>
        </w:rPr>
        <w:t>i do</w:t>
      </w:r>
      <w:r>
        <w:rPr>
          <w:rFonts w:ascii="Calibri" w:hAnsi="Calibri" w:cs="Arial"/>
          <w:lang w:eastAsia="pl-PL"/>
        </w:rPr>
        <w:t xml:space="preserve"> </w:t>
      </w:r>
      <w:r w:rsidRPr="00B84C0C">
        <w:rPr>
          <w:rFonts w:ascii="Calibri" w:hAnsi="Calibri" w:cs="Arial"/>
          <w:lang w:eastAsia="pl-PL"/>
        </w:rPr>
        <w:t xml:space="preserve">wykonania projektów mailem lub poprzez aplikacje do transferu danych w </w:t>
      </w:r>
      <w:r w:rsidR="001A0B27">
        <w:rPr>
          <w:rFonts w:ascii="Calibri" w:hAnsi="Calibri" w:cs="Arial"/>
          <w:lang w:eastAsia="pl-PL"/>
        </w:rPr>
        <w:t xml:space="preserve">terminie </w:t>
      </w:r>
      <w:r w:rsidR="00B96FD1">
        <w:rPr>
          <w:rFonts w:ascii="Calibri" w:hAnsi="Calibri" w:cs="Arial"/>
          <w:lang w:eastAsia="pl-PL"/>
        </w:rPr>
        <w:t>3 dni roboczych</w:t>
      </w:r>
      <w:r w:rsidR="007713DA">
        <w:rPr>
          <w:rFonts w:ascii="Calibri" w:hAnsi="Calibri" w:cs="Arial"/>
          <w:lang w:eastAsia="pl-PL"/>
        </w:rPr>
        <w:t xml:space="preserve"> </w:t>
      </w:r>
      <w:r w:rsidR="001A0B27">
        <w:rPr>
          <w:rFonts w:ascii="Calibri" w:hAnsi="Calibri" w:cs="Arial"/>
          <w:lang w:eastAsia="pl-PL"/>
        </w:rPr>
        <w:t xml:space="preserve">od daty podpisania umowy. </w:t>
      </w:r>
    </w:p>
    <w:p w14:paraId="64B1EC39" w14:textId="4462CA6D"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w ciągu 3 dni roboczych od otrzymania od Zamawiającego wszystkich niezbędnych plików do zaprojektowania każdej publikacji, przedstawi Zamawiającemu zamówione projekty graficzne (minimum </w:t>
      </w:r>
      <w:r>
        <w:rPr>
          <w:rFonts w:ascii="Calibri" w:hAnsi="Calibri" w:cs="Arial"/>
          <w:lang w:eastAsia="pl-PL"/>
        </w:rPr>
        <w:t>3</w:t>
      </w:r>
      <w:r w:rsidRPr="00B84C0C">
        <w:rPr>
          <w:rFonts w:ascii="Calibri" w:hAnsi="Calibri" w:cs="Arial"/>
          <w:lang w:eastAsia="pl-PL"/>
        </w:rPr>
        <w:t xml:space="preserve"> rodzaj</w:t>
      </w:r>
      <w:r>
        <w:rPr>
          <w:rFonts w:ascii="Calibri" w:hAnsi="Calibri" w:cs="Arial"/>
          <w:lang w:eastAsia="pl-PL"/>
        </w:rPr>
        <w:t>e</w:t>
      </w:r>
      <w:r w:rsidRPr="00B84C0C">
        <w:rPr>
          <w:rFonts w:ascii="Calibri" w:hAnsi="Calibri" w:cs="Arial"/>
          <w:lang w:eastAsia="pl-PL"/>
        </w:rPr>
        <w:t xml:space="preserve"> koncepcji graficznych do wyboru), a w ciągu maksymalnie </w:t>
      </w:r>
      <w:r w:rsidR="001A0B27">
        <w:rPr>
          <w:rFonts w:ascii="Calibri" w:hAnsi="Calibri" w:cs="Arial"/>
          <w:lang w:eastAsia="pl-PL"/>
        </w:rPr>
        <w:t>4</w:t>
      </w:r>
      <w:r w:rsidR="001A0B27" w:rsidRPr="00B84C0C">
        <w:rPr>
          <w:rFonts w:ascii="Calibri" w:hAnsi="Calibri" w:cs="Arial"/>
          <w:lang w:eastAsia="pl-PL"/>
        </w:rPr>
        <w:t xml:space="preserve"> </w:t>
      </w:r>
      <w:r w:rsidRPr="00B84C0C">
        <w:rPr>
          <w:rFonts w:ascii="Calibri" w:hAnsi="Calibri" w:cs="Arial"/>
          <w:lang w:eastAsia="pl-PL"/>
        </w:rPr>
        <w:t xml:space="preserve">dni </w:t>
      </w:r>
      <w:r w:rsidR="001A0B27">
        <w:rPr>
          <w:rFonts w:ascii="Calibri" w:hAnsi="Calibri" w:cs="Arial"/>
          <w:lang w:eastAsia="pl-PL"/>
        </w:rPr>
        <w:t>roboczych</w:t>
      </w:r>
      <w:r w:rsidR="001A0B27" w:rsidRPr="00B84C0C">
        <w:rPr>
          <w:rFonts w:ascii="Calibri" w:hAnsi="Calibri" w:cs="Arial"/>
          <w:lang w:eastAsia="pl-PL"/>
        </w:rPr>
        <w:t xml:space="preserve"> </w:t>
      </w:r>
      <w:r w:rsidRPr="00B84C0C">
        <w:rPr>
          <w:rFonts w:ascii="Calibri" w:hAnsi="Calibri" w:cs="Arial"/>
          <w:lang w:eastAsia="pl-PL"/>
        </w:rPr>
        <w:t xml:space="preserve">od ostatecznego zaakceptowania projektu Wykonawca dokona każdorazowo składu publikacji i przedstawi je Zamawiającemu w formie pliku PDF.  </w:t>
      </w:r>
    </w:p>
    <w:p w14:paraId="21FD3ADF" w14:textId="77777777"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Zamawiający w ciągu 4 dni roboczych zatwierdzi projekty/skład lub zgłosi uwagi. </w:t>
      </w:r>
    </w:p>
    <w:p w14:paraId="0AC84CD0" w14:textId="77777777"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Wykonawca w ciągu </w:t>
      </w:r>
      <w:r>
        <w:rPr>
          <w:rFonts w:ascii="Calibri" w:hAnsi="Calibri" w:cs="Arial"/>
          <w:lang w:eastAsia="pl-PL"/>
        </w:rPr>
        <w:t>2</w:t>
      </w:r>
      <w:r w:rsidRPr="00B84C0C">
        <w:rPr>
          <w:rFonts w:ascii="Calibri" w:hAnsi="Calibri" w:cs="Arial"/>
          <w:lang w:eastAsia="pl-PL"/>
        </w:rPr>
        <w:t xml:space="preserve"> dni roboczych dokona niezbędnych korekt i przedstawi Zamawiającemu poprawione projekty. </w:t>
      </w:r>
    </w:p>
    <w:p w14:paraId="41378C32" w14:textId="77777777"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 xml:space="preserve">Uwagi i korekty w kolejnych etapach, jeżeli okażą się niezbędne, powinny być przekazywane i nanoszone na bieżąco. </w:t>
      </w:r>
    </w:p>
    <w:p w14:paraId="0B0A42B1" w14:textId="77777777" w:rsidR="00654B12" w:rsidRPr="00B84C0C"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sidRPr="00B84C0C">
        <w:rPr>
          <w:rFonts w:ascii="Calibri" w:hAnsi="Calibri" w:cs="Arial"/>
          <w:lang w:eastAsia="pl-PL"/>
        </w:rPr>
        <w:t>Wykonawca musi dostarczyć elektronicznie gotowe pliki produkcyjne każdego z kalendarzy</w:t>
      </w:r>
      <w:r>
        <w:rPr>
          <w:rFonts w:ascii="Calibri" w:hAnsi="Calibri" w:cs="Arial"/>
          <w:lang w:eastAsia="pl-PL"/>
        </w:rPr>
        <w:t>.</w:t>
      </w:r>
    </w:p>
    <w:p w14:paraId="23AD42B0" w14:textId="6C954CA2" w:rsidR="00654B12" w:rsidRDefault="00654B12" w:rsidP="004F1012">
      <w:pPr>
        <w:widowControl/>
        <w:numPr>
          <w:ilvl w:val="0"/>
          <w:numId w:val="84"/>
        </w:numPr>
        <w:autoSpaceDE/>
        <w:autoSpaceDN/>
        <w:spacing w:line="276" w:lineRule="auto"/>
        <w:ind w:left="284" w:right="-1" w:hanging="284"/>
        <w:jc w:val="both"/>
        <w:rPr>
          <w:rFonts w:ascii="Calibri" w:hAnsi="Calibri" w:cs="Arial"/>
          <w:lang w:eastAsia="pl-PL"/>
        </w:rPr>
      </w:pPr>
      <w:r>
        <w:rPr>
          <w:rFonts w:ascii="Calibri" w:hAnsi="Calibri" w:cs="Arial"/>
          <w:lang w:eastAsia="pl-PL"/>
        </w:rPr>
        <w:t>M</w:t>
      </w:r>
      <w:r w:rsidRPr="00B84C0C">
        <w:rPr>
          <w:rFonts w:ascii="Calibri" w:hAnsi="Calibri" w:cs="Arial"/>
          <w:lang w:eastAsia="pl-PL"/>
        </w:rPr>
        <w:t>aksymalny termin na dostawę wszystkich pozycji zamówienia Zamawiającemu (</w:t>
      </w:r>
      <w:r>
        <w:rPr>
          <w:rFonts w:ascii="Calibri" w:hAnsi="Calibri" w:cs="Arial"/>
          <w:lang w:eastAsia="pl-PL"/>
        </w:rPr>
        <w:t>ul. Św. Mikołaja 81, IV piętro, 50-126 Wrocław, wr</w:t>
      </w:r>
      <w:r w:rsidR="001A0B27">
        <w:rPr>
          <w:rFonts w:ascii="Calibri" w:hAnsi="Calibri" w:cs="Arial"/>
          <w:lang w:eastAsia="pl-PL"/>
        </w:rPr>
        <w:t>a</w:t>
      </w:r>
      <w:r>
        <w:rPr>
          <w:rFonts w:ascii="Calibri" w:hAnsi="Calibri" w:cs="Arial"/>
          <w:lang w:eastAsia="pl-PL"/>
        </w:rPr>
        <w:t xml:space="preserve">z </w:t>
      </w:r>
      <w:r w:rsidRPr="00B84C0C">
        <w:rPr>
          <w:rFonts w:ascii="Calibri" w:hAnsi="Calibri" w:cs="Arial"/>
          <w:lang w:eastAsia="pl-PL"/>
        </w:rPr>
        <w:t xml:space="preserve"> z wniesieniem do </w:t>
      </w:r>
      <w:r>
        <w:rPr>
          <w:rFonts w:ascii="Calibri" w:hAnsi="Calibri" w:cs="Arial"/>
          <w:lang w:eastAsia="pl-PL"/>
        </w:rPr>
        <w:t xml:space="preserve">pomieszczeń biurowych </w:t>
      </w:r>
      <w:r w:rsidRPr="00B84C0C">
        <w:rPr>
          <w:rFonts w:ascii="Calibri" w:hAnsi="Calibri" w:cs="Arial"/>
          <w:lang w:eastAsia="pl-PL"/>
        </w:rPr>
        <w:t>magazynu na poziom -</w:t>
      </w:r>
      <w:r>
        <w:rPr>
          <w:rFonts w:ascii="Calibri" w:hAnsi="Calibri" w:cs="Arial"/>
          <w:lang w:eastAsia="pl-PL"/>
        </w:rPr>
        <w:t xml:space="preserve">IV </w:t>
      </w:r>
      <w:r w:rsidR="00BE7C86">
        <w:rPr>
          <w:rFonts w:ascii="Calibri" w:hAnsi="Calibri" w:cs="Arial"/>
          <w:lang w:eastAsia="pl-PL"/>
        </w:rPr>
        <w:br/>
      </w:r>
      <w:r>
        <w:rPr>
          <w:rFonts w:ascii="Calibri" w:hAnsi="Calibri" w:cs="Arial"/>
          <w:lang w:eastAsia="pl-PL"/>
        </w:rPr>
        <w:t>(</w:t>
      </w:r>
      <w:r w:rsidRPr="00B84C0C">
        <w:rPr>
          <w:rFonts w:ascii="Calibri" w:hAnsi="Calibri" w:cs="Arial"/>
          <w:lang w:eastAsia="pl-PL"/>
        </w:rPr>
        <w:t xml:space="preserve">w budynku jest winda) </w:t>
      </w:r>
      <w:r w:rsidR="001A0B27">
        <w:rPr>
          <w:rFonts w:ascii="Calibri" w:hAnsi="Calibri" w:cs="Arial"/>
          <w:lang w:eastAsia="pl-PL"/>
        </w:rPr>
        <w:t xml:space="preserve">wynosi 28 dni. </w:t>
      </w:r>
    </w:p>
    <w:p w14:paraId="1039DB69" w14:textId="16A2F8C7" w:rsidR="004410D2" w:rsidRDefault="004410D2">
      <w:pPr>
        <w:rPr>
          <w:rFonts w:ascii="Calibri" w:hAnsi="Calibri" w:cs="Arial"/>
          <w:lang w:eastAsia="pl-PL"/>
        </w:rPr>
      </w:pPr>
      <w:r>
        <w:rPr>
          <w:rFonts w:ascii="Calibri" w:hAnsi="Calibri" w:cs="Arial"/>
          <w:lang w:eastAsia="pl-PL"/>
        </w:rPr>
        <w:br w:type="page"/>
      </w:r>
    </w:p>
    <w:p w14:paraId="052EB586" w14:textId="77777777" w:rsidR="004410D2" w:rsidRPr="00B84C0C" w:rsidRDefault="004410D2" w:rsidP="006F12E6">
      <w:pPr>
        <w:widowControl/>
        <w:autoSpaceDE/>
        <w:autoSpaceDN/>
        <w:spacing w:line="276" w:lineRule="auto"/>
        <w:ind w:left="284" w:right="-1"/>
        <w:jc w:val="both"/>
        <w:rPr>
          <w:rFonts w:ascii="Calibri" w:hAnsi="Calibri" w:cs="Arial"/>
          <w:lang w:eastAsia="pl-PL"/>
        </w:rPr>
      </w:pPr>
    </w:p>
    <w:p w14:paraId="298DBBCC" w14:textId="17DB06A5" w:rsidR="000E5BCD" w:rsidRPr="000E5BCD" w:rsidRDefault="000E5BCD" w:rsidP="000E5BCD">
      <w:pPr>
        <w:widowControl/>
        <w:autoSpaceDE/>
        <w:autoSpaceDN/>
        <w:spacing w:after="60" w:line="276" w:lineRule="auto"/>
        <w:ind w:left="360"/>
        <w:jc w:val="both"/>
        <w:rPr>
          <w:rFonts w:ascii="Calibri" w:hAnsi="Calibri" w:cs="Calibri"/>
          <w:i/>
          <w:lang w:eastAsia="pl-PL"/>
        </w:rPr>
      </w:pPr>
    </w:p>
    <w:p w14:paraId="6F71555A" w14:textId="77777777" w:rsidR="00174622" w:rsidRPr="00174622" w:rsidRDefault="00174622" w:rsidP="00174622">
      <w:pPr>
        <w:widowControl/>
        <w:autoSpaceDE/>
        <w:autoSpaceDN/>
        <w:spacing w:after="160" w:line="259" w:lineRule="auto"/>
        <w:jc w:val="right"/>
        <w:rPr>
          <w:rFonts w:ascii="Calibri" w:eastAsia="Calibri" w:hAnsi="Calibri" w:cs="Calibri"/>
          <w:i/>
          <w:iCs/>
        </w:rPr>
      </w:pPr>
      <w:r w:rsidRPr="00174622">
        <w:rPr>
          <w:rFonts w:ascii="Calibri" w:eastAsia="Calibri" w:hAnsi="Calibri" w:cs="Calibri"/>
          <w:b/>
          <w:i/>
          <w:iCs/>
        </w:rPr>
        <w:t xml:space="preserve">Załącznik nr 4  do Umowy </w:t>
      </w:r>
    </w:p>
    <w:p w14:paraId="69E45760" w14:textId="77777777" w:rsidR="00174622" w:rsidRPr="00174622" w:rsidRDefault="00174622" w:rsidP="00174622">
      <w:pPr>
        <w:widowControl/>
        <w:tabs>
          <w:tab w:val="left" w:pos="0"/>
        </w:tabs>
        <w:suppressAutoHyphens/>
        <w:autoSpaceDE/>
        <w:spacing w:after="240" w:line="276" w:lineRule="auto"/>
        <w:jc w:val="both"/>
        <w:textAlignment w:val="baseline"/>
        <w:rPr>
          <w:rFonts w:asciiTheme="minorHAnsi" w:hAnsiTheme="minorHAnsi" w:cstheme="minorHAnsi"/>
          <w:b/>
          <w:bCs/>
          <w:kern w:val="3"/>
          <w:lang w:eastAsia="pl-PL"/>
        </w:rPr>
      </w:pPr>
    </w:p>
    <w:p w14:paraId="77F8FD7A" w14:textId="77777777" w:rsidR="00174622" w:rsidRPr="00174622" w:rsidRDefault="00174622" w:rsidP="00174622">
      <w:pPr>
        <w:widowControl/>
        <w:tabs>
          <w:tab w:val="left" w:pos="0"/>
        </w:tabs>
        <w:suppressAutoHyphens/>
        <w:autoSpaceDE/>
        <w:spacing w:line="276" w:lineRule="auto"/>
        <w:jc w:val="center"/>
        <w:textAlignment w:val="baseline"/>
        <w:rPr>
          <w:rFonts w:asciiTheme="minorHAnsi" w:hAnsiTheme="minorHAnsi" w:cstheme="minorHAnsi"/>
          <w:b/>
          <w:bCs/>
          <w:kern w:val="3"/>
          <w:lang w:eastAsia="pl-PL"/>
        </w:rPr>
      </w:pPr>
      <w:r w:rsidRPr="00174622">
        <w:rPr>
          <w:rFonts w:asciiTheme="minorHAnsi" w:hAnsiTheme="minorHAnsi" w:cstheme="minorHAnsi"/>
          <w:b/>
          <w:bCs/>
          <w:kern w:val="3"/>
          <w:lang w:eastAsia="pl-PL"/>
        </w:rPr>
        <w:t>PROTOKÓŁ ODBIORU</w:t>
      </w:r>
    </w:p>
    <w:p w14:paraId="262117F9"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EA17F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74A9101B" w14:textId="2EAB8152"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r w:rsidRPr="00174622">
        <w:rPr>
          <w:rFonts w:asciiTheme="minorHAnsi" w:hAnsiTheme="minorHAnsi" w:cstheme="minorHAnsi"/>
          <w:bCs/>
          <w:kern w:val="3"/>
          <w:lang w:eastAsia="pl-PL"/>
        </w:rPr>
        <w:t>Na podstawie umowy nr WA.263.</w:t>
      </w:r>
      <w:r w:rsidR="004F1012">
        <w:rPr>
          <w:rFonts w:asciiTheme="minorHAnsi" w:hAnsiTheme="minorHAnsi" w:cstheme="minorHAnsi"/>
          <w:bCs/>
          <w:kern w:val="3"/>
          <w:lang w:eastAsia="pl-PL"/>
        </w:rPr>
        <w:t>40</w:t>
      </w:r>
      <w:r w:rsidRPr="00174622">
        <w:rPr>
          <w:rFonts w:asciiTheme="minorHAnsi" w:hAnsiTheme="minorHAnsi" w:cstheme="minorHAnsi"/>
          <w:bCs/>
          <w:kern w:val="3"/>
          <w:lang w:eastAsia="pl-PL"/>
        </w:rPr>
        <w:t xml:space="preserve">.2021.U zawartej w Warszawie w dniu ............ 2021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174622">
        <w:rPr>
          <w:rFonts w:asciiTheme="minorHAnsi" w:hAnsiTheme="minorHAnsi" w:cstheme="minorHAnsi"/>
          <w:b/>
          <w:bCs/>
          <w:kern w:val="3"/>
          <w:lang w:eastAsia="pl-PL"/>
        </w:rPr>
        <w:t>Pana Leszka Jana Buller</w:t>
      </w:r>
      <w:r w:rsidRPr="00174622">
        <w:rPr>
          <w:rFonts w:asciiTheme="minorHAnsi" w:hAnsiTheme="minorHAnsi" w:cstheme="minorHAns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174622">
        <w:rPr>
          <w:rFonts w:asciiTheme="minorHAnsi" w:hAnsiTheme="minorHAnsi" w:cstheme="minorHAnsi"/>
          <w:b/>
          <w:bCs/>
          <w:kern w:val="3"/>
          <w:lang w:eastAsia="pl-PL"/>
        </w:rPr>
        <w:t>„Zamawiającym”,</w:t>
      </w:r>
    </w:p>
    <w:p w14:paraId="14DBE1DC"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27466C0"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5696A59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C5AB95D" w14:textId="1787F6B0"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potwierdza wykonanie </w:t>
      </w:r>
      <w:r w:rsidR="00CB3F4B">
        <w:rPr>
          <w:rFonts w:asciiTheme="minorHAnsi" w:hAnsiTheme="minorHAnsi" w:cstheme="minorHAnsi"/>
          <w:bCs/>
          <w:kern w:val="3"/>
          <w:lang w:eastAsia="pl-PL"/>
        </w:rPr>
        <w:t>usługi,</w:t>
      </w:r>
      <w:r w:rsidRPr="00174622">
        <w:rPr>
          <w:rFonts w:asciiTheme="minorHAnsi" w:hAnsiTheme="minorHAnsi" w:cstheme="minorHAnsi"/>
          <w:bCs/>
          <w:kern w:val="3"/>
          <w:lang w:eastAsia="pl-PL"/>
        </w:rPr>
        <w:t xml:space="preserve"> zgodnie z opisem przedmiotu zamówienia stanowiącym załącznik nr 1 do umowy. Przedmiot </w:t>
      </w:r>
      <w:r w:rsidR="00225DFA">
        <w:rPr>
          <w:rFonts w:asciiTheme="minorHAnsi" w:hAnsiTheme="minorHAnsi" w:cstheme="minorHAnsi"/>
          <w:bCs/>
          <w:kern w:val="3"/>
          <w:lang w:eastAsia="pl-PL"/>
        </w:rPr>
        <w:t>usługi</w:t>
      </w:r>
      <w:r w:rsidRPr="00174622">
        <w:rPr>
          <w:rFonts w:asciiTheme="minorHAnsi" w:hAnsiTheme="minorHAnsi" w:cstheme="minorHAnsi"/>
          <w:bCs/>
          <w:kern w:val="3"/>
          <w:lang w:eastAsia="pl-PL"/>
        </w:rPr>
        <w:t xml:space="preserve">: </w:t>
      </w:r>
    </w:p>
    <w:p w14:paraId="6F861121" w14:textId="489AAE86" w:rsidR="00174622" w:rsidRPr="00174622" w:rsidRDefault="0002500F" w:rsidP="00174622">
      <w:pPr>
        <w:jc w:val="both"/>
        <w:rPr>
          <w:rFonts w:asciiTheme="minorHAnsi" w:hAnsiTheme="minorHAnsi" w:cs="Calibri"/>
          <w:bCs/>
          <w:iCs/>
          <w:lang w:eastAsia="pl-PL"/>
        </w:rPr>
      </w:pPr>
      <w:r w:rsidRPr="0002500F">
        <w:rPr>
          <w:rFonts w:asciiTheme="minorHAnsi" w:hAnsiTheme="minorHAnsi" w:cstheme="minorHAnsi"/>
          <w:bCs/>
          <w:iCs/>
        </w:rPr>
        <w:t>projektowanie i druk kalendarzy</w:t>
      </w:r>
      <w:r w:rsidR="00174622" w:rsidRPr="00174622">
        <w:rPr>
          <w:rFonts w:asciiTheme="minorHAnsi" w:hAnsiTheme="minorHAnsi" w:cs="Calibri"/>
          <w:bCs/>
          <w:iCs/>
          <w:lang w:eastAsia="pl-PL"/>
        </w:rPr>
        <w:t>.</w:t>
      </w:r>
    </w:p>
    <w:p w14:paraId="054C1202"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iCs/>
          <w:kern w:val="3"/>
          <w:lang w:eastAsia="pl-PL"/>
        </w:rPr>
      </w:pPr>
    </w:p>
    <w:p w14:paraId="525B834F"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BC94A7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43A65C4"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F5EBBF7"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05DA935"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p>
    <w:p w14:paraId="74310BC0"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89CB91E" w14:textId="77777777" w:rsidR="00174622" w:rsidRPr="00174622"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r w:rsidRPr="00174622">
        <w:rPr>
          <w:rFonts w:asciiTheme="minorHAnsi" w:hAnsiTheme="minorHAnsi" w:cstheme="minorHAnsi"/>
          <w:bCs/>
          <w:kern w:val="3"/>
          <w:lang w:eastAsia="pl-PL"/>
        </w:rPr>
        <w:t>Zamawiający zgłasza/nie zgłasza</w:t>
      </w:r>
      <w:r w:rsidRPr="00174622">
        <w:rPr>
          <w:rFonts w:asciiTheme="minorHAnsi" w:eastAsiaTheme="majorEastAsia" w:hAnsiTheme="minorHAnsi" w:cstheme="minorHAnsi"/>
          <w:kern w:val="3"/>
          <w:vertAlign w:val="superscript"/>
          <w:lang w:eastAsia="pl-PL"/>
        </w:rPr>
        <w:footnoteReference w:id="5"/>
      </w:r>
      <w:r w:rsidRPr="00174622">
        <w:rPr>
          <w:rFonts w:asciiTheme="minorHAnsi" w:hAnsiTheme="minorHAnsi" w:cstheme="minorHAnsi"/>
          <w:bCs/>
          <w:kern w:val="3"/>
          <w:lang w:eastAsia="pl-PL"/>
        </w:rPr>
        <w:t xml:space="preserve"> zastrzeżeń do przedmiotu odbioru.</w:t>
      </w:r>
    </w:p>
    <w:p w14:paraId="4F766AD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Uwagi:.................................</w:t>
      </w:r>
    </w:p>
    <w:p w14:paraId="0CECD99A"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5649E37"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016A9CE"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7D0732"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887BA8"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BFCBAE3" w14:textId="194795CC" w:rsid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174622">
        <w:rPr>
          <w:rFonts w:asciiTheme="minorHAnsi" w:hAnsiTheme="minorHAnsi" w:cstheme="minorHAnsi"/>
          <w:bCs/>
          <w:kern w:val="3"/>
          <w:lang w:eastAsia="pl-PL"/>
        </w:rPr>
        <w:t xml:space="preserve">Zamawiający </w:t>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r>
      <w:r w:rsidRPr="00174622">
        <w:rPr>
          <w:rFonts w:asciiTheme="minorHAnsi" w:hAnsiTheme="minorHAnsi" w:cstheme="minorHAnsi"/>
          <w:bCs/>
          <w:kern w:val="3"/>
          <w:lang w:eastAsia="pl-PL"/>
        </w:rPr>
        <w:tab/>
        <w:t>Wykonawca</w:t>
      </w:r>
    </w:p>
    <w:p w14:paraId="6A4A6E60" w14:textId="77777777" w:rsidR="0002500F" w:rsidRPr="00174622" w:rsidRDefault="0002500F"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99A9505" w14:textId="77777777" w:rsidR="00174622" w:rsidRPr="00174622"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4622" w:rsidRPr="00174622" w14:paraId="59D41A2C" w14:textId="77777777" w:rsidTr="00010850">
        <w:trPr>
          <w:trHeight w:val="769"/>
          <w:jc w:val="center"/>
        </w:trPr>
        <w:tc>
          <w:tcPr>
            <w:tcW w:w="5000" w:type="pct"/>
          </w:tcPr>
          <w:p w14:paraId="4CC5C2EF" w14:textId="3FAFCFF5" w:rsidR="00174622" w:rsidRPr="00174622" w:rsidRDefault="00CF015B" w:rsidP="00174622">
            <w:pPr>
              <w:keepNext/>
              <w:keepLines/>
              <w:spacing w:before="40"/>
              <w:outlineLvl w:val="2"/>
              <w:rPr>
                <w:rFonts w:ascii="Calibri" w:eastAsiaTheme="majorEastAsia" w:hAnsi="Calibri" w:cs="Calibri"/>
                <w:b/>
                <w:color w:val="243F60" w:themeColor="accent1" w:themeShade="7F"/>
              </w:rPr>
            </w:pPr>
            <w:r>
              <w:rPr>
                <w:rFonts w:ascii="Calibri" w:hAnsi="Calibri"/>
              </w:rPr>
              <w:lastRenderedPageBreak/>
              <w:br w:type="page"/>
            </w:r>
            <w:r w:rsidR="008B4F61" w:rsidRPr="008B4F61">
              <w:rPr>
                <w:rFonts w:ascii="Calibri" w:hAnsi="Calibri"/>
                <w:b/>
                <w:bCs/>
              </w:rPr>
              <w:t>W</w:t>
            </w:r>
            <w:r w:rsidR="00174622" w:rsidRPr="00174622">
              <w:rPr>
                <w:rFonts w:ascii="Calibri" w:eastAsiaTheme="majorEastAsia" w:hAnsi="Calibri" w:cs="Calibri"/>
                <w:b/>
              </w:rPr>
              <w:t>A</w:t>
            </w:r>
            <w:r w:rsidR="006F12E6">
              <w:rPr>
                <w:rFonts w:ascii="Calibri" w:eastAsiaTheme="majorEastAsia" w:hAnsi="Calibri" w:cs="Calibri"/>
                <w:b/>
              </w:rPr>
              <w:t>.</w:t>
            </w:r>
            <w:r w:rsidR="00174622" w:rsidRPr="00174622">
              <w:rPr>
                <w:rFonts w:ascii="Calibri" w:eastAsiaTheme="majorEastAsia" w:hAnsi="Calibri" w:cs="Calibri"/>
                <w:b/>
              </w:rPr>
              <w:t>263.</w:t>
            </w:r>
            <w:r w:rsidR="0002500F">
              <w:rPr>
                <w:rFonts w:ascii="Calibri" w:eastAsiaTheme="majorEastAsia" w:hAnsi="Calibri" w:cs="Calibri"/>
                <w:b/>
              </w:rPr>
              <w:t>40</w:t>
            </w:r>
            <w:r w:rsidR="00174622" w:rsidRPr="00174622">
              <w:rPr>
                <w:rFonts w:ascii="Calibri" w:eastAsiaTheme="majorEastAsia" w:hAnsi="Calibri" w:cs="Calibri"/>
                <w:b/>
              </w:rPr>
              <w:t>.2021.KR                                                                                                       ZAŁĄCZNIK NR 5 do SWZ</w:t>
            </w:r>
          </w:p>
        </w:tc>
      </w:tr>
      <w:tr w:rsidR="00174622" w:rsidRPr="00174622" w14:paraId="5ACAEFA8" w14:textId="77777777" w:rsidTr="00010850">
        <w:trPr>
          <w:trHeight w:val="360"/>
          <w:jc w:val="center"/>
        </w:trPr>
        <w:tc>
          <w:tcPr>
            <w:tcW w:w="5000" w:type="pct"/>
          </w:tcPr>
          <w:p w14:paraId="38FCF189" w14:textId="77777777" w:rsidR="00174622" w:rsidRPr="008B4F61" w:rsidRDefault="00174622" w:rsidP="00174622">
            <w:pPr>
              <w:ind w:left="749"/>
              <w:jc w:val="center"/>
              <w:outlineLvl w:val="0"/>
              <w:rPr>
                <w:rFonts w:ascii="Calibri" w:hAnsi="Calibri" w:cs="Calibri"/>
                <w:b/>
                <w:caps/>
              </w:rPr>
            </w:pPr>
            <w:r w:rsidRPr="008B4F61">
              <w:rPr>
                <w:rFonts w:ascii="Calibri" w:hAnsi="Calibri" w:cs="Calibri"/>
                <w:b/>
                <w:caps/>
              </w:rPr>
              <w:t>Wykaz USŁUG</w:t>
            </w:r>
          </w:p>
        </w:tc>
      </w:tr>
    </w:tbl>
    <w:p w14:paraId="3658E689" w14:textId="77777777" w:rsidR="00174622" w:rsidRPr="00174622" w:rsidRDefault="00174622" w:rsidP="00174622">
      <w:pPr>
        <w:jc w:val="both"/>
        <w:rPr>
          <w:rFonts w:ascii="Calibri" w:hAnsi="Calibri" w:cs="Calibri"/>
          <w:color w:val="000000"/>
        </w:rPr>
      </w:pPr>
    </w:p>
    <w:p w14:paraId="0B90DBD5" w14:textId="77777777" w:rsidR="00174622" w:rsidRPr="00174622" w:rsidRDefault="00174622" w:rsidP="00174622">
      <w:pPr>
        <w:jc w:val="both"/>
        <w:rPr>
          <w:rFonts w:ascii="Calibri" w:hAnsi="Calibri" w:cs="Calibri"/>
          <w:color w:val="000000"/>
        </w:rPr>
      </w:pPr>
    </w:p>
    <w:p w14:paraId="4F4E277C" w14:textId="77777777" w:rsidR="00174622" w:rsidRPr="00174622" w:rsidRDefault="00174622" w:rsidP="00174622">
      <w:pPr>
        <w:jc w:val="both"/>
        <w:rPr>
          <w:rFonts w:ascii="Calibri" w:hAnsi="Calibri" w:cs="Calibri"/>
          <w:color w:val="000000"/>
        </w:rPr>
      </w:pPr>
      <w:r w:rsidRPr="00174622">
        <w:rPr>
          <w:rFonts w:ascii="Calibri" w:hAnsi="Calibri" w:cs="Calibri"/>
          <w:color w:val="000000"/>
        </w:rPr>
        <w:t>Dot. wykazania spełniania warunku określonego w rozdziale VII ust.1 pkt 4) SWZ:</w:t>
      </w:r>
    </w:p>
    <w:p w14:paraId="044DA73A" w14:textId="77777777" w:rsidR="00174622" w:rsidRPr="00174622" w:rsidRDefault="00174622" w:rsidP="00174622">
      <w:pPr>
        <w:jc w:val="both"/>
        <w:rPr>
          <w:rFonts w:ascii="Calibri" w:hAnsi="Calibri" w:cs="Calibri"/>
          <w:color w:val="000000"/>
        </w:rPr>
      </w:pPr>
    </w:p>
    <w:tbl>
      <w:tblPr>
        <w:tblW w:w="42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172"/>
        <w:gridCol w:w="1701"/>
        <w:gridCol w:w="1701"/>
        <w:gridCol w:w="1983"/>
      </w:tblGrid>
      <w:tr w:rsidR="0002500F" w:rsidRPr="00174622" w14:paraId="73A15318" w14:textId="77777777" w:rsidTr="0002500F">
        <w:trPr>
          <w:trHeight w:val="626"/>
          <w:jc w:val="center"/>
        </w:trPr>
        <w:tc>
          <w:tcPr>
            <w:tcW w:w="321" w:type="pct"/>
            <w:tcBorders>
              <w:top w:val="single" w:sz="4" w:space="0" w:color="auto"/>
              <w:left w:val="single" w:sz="4" w:space="0" w:color="auto"/>
              <w:bottom w:val="single" w:sz="4" w:space="0" w:color="auto"/>
              <w:right w:val="single" w:sz="4" w:space="0" w:color="auto"/>
            </w:tcBorders>
            <w:vAlign w:val="center"/>
            <w:hideMark/>
          </w:tcPr>
          <w:p w14:paraId="3215141E"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Lp.</w:t>
            </w:r>
          </w:p>
        </w:tc>
        <w:tc>
          <w:tcPr>
            <w:tcW w:w="1345" w:type="pct"/>
            <w:tcBorders>
              <w:top w:val="single" w:sz="4" w:space="0" w:color="auto"/>
              <w:left w:val="single" w:sz="4" w:space="0" w:color="auto"/>
              <w:bottom w:val="single" w:sz="4" w:space="0" w:color="auto"/>
              <w:right w:val="single" w:sz="4" w:space="0" w:color="auto"/>
            </w:tcBorders>
            <w:vAlign w:val="center"/>
            <w:hideMark/>
          </w:tcPr>
          <w:p w14:paraId="6DB197A4"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Przedmiot usługi</w:t>
            </w:r>
          </w:p>
        </w:tc>
        <w:tc>
          <w:tcPr>
            <w:tcW w:w="1053" w:type="pct"/>
            <w:tcBorders>
              <w:top w:val="single" w:sz="4" w:space="0" w:color="auto"/>
              <w:left w:val="single" w:sz="4" w:space="0" w:color="auto"/>
              <w:bottom w:val="single" w:sz="4" w:space="0" w:color="auto"/>
              <w:right w:val="single" w:sz="4" w:space="0" w:color="auto"/>
            </w:tcBorders>
            <w:vAlign w:val="center"/>
          </w:tcPr>
          <w:p w14:paraId="51135920"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Usługa obejmowała opracowanie graficzne,  skład DTP i druk kalendarzy autorskich TAK/NIE*</w:t>
            </w:r>
          </w:p>
        </w:tc>
        <w:tc>
          <w:tcPr>
            <w:tcW w:w="1053" w:type="pct"/>
            <w:tcBorders>
              <w:top w:val="single" w:sz="4" w:space="0" w:color="auto"/>
              <w:left w:val="single" w:sz="4" w:space="0" w:color="auto"/>
              <w:bottom w:val="single" w:sz="4" w:space="0" w:color="auto"/>
              <w:right w:val="single" w:sz="4" w:space="0" w:color="auto"/>
            </w:tcBorders>
            <w:vAlign w:val="center"/>
            <w:hideMark/>
          </w:tcPr>
          <w:p w14:paraId="6E4F05DA"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Nazwa podmiotu, na rzecz którego wykonano usługę</w:t>
            </w:r>
          </w:p>
        </w:tc>
        <w:tc>
          <w:tcPr>
            <w:tcW w:w="1228" w:type="pct"/>
            <w:tcBorders>
              <w:top w:val="single" w:sz="4" w:space="0" w:color="auto"/>
              <w:left w:val="single" w:sz="4" w:space="0" w:color="auto"/>
              <w:bottom w:val="single" w:sz="4" w:space="0" w:color="auto"/>
              <w:right w:val="single" w:sz="4" w:space="0" w:color="auto"/>
            </w:tcBorders>
            <w:vAlign w:val="center"/>
            <w:hideMark/>
          </w:tcPr>
          <w:p w14:paraId="6C58EED6"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 xml:space="preserve">Termin wykonania usługi od- do </w:t>
            </w:r>
          </w:p>
          <w:p w14:paraId="2ACF767D" w14:textId="77777777" w:rsidR="0002500F" w:rsidRPr="00174622" w:rsidRDefault="0002500F" w:rsidP="00174622">
            <w:pPr>
              <w:spacing w:line="276" w:lineRule="auto"/>
              <w:ind w:left="-223"/>
              <w:jc w:val="center"/>
              <w:rPr>
                <w:rFonts w:ascii="Calibri" w:hAnsi="Calibri" w:cs="Calibri"/>
                <w:sz w:val="20"/>
                <w:szCs w:val="20"/>
              </w:rPr>
            </w:pPr>
            <w:r w:rsidRPr="00174622">
              <w:rPr>
                <w:rFonts w:ascii="Calibri" w:hAnsi="Calibri" w:cs="Calibri"/>
                <w:sz w:val="20"/>
                <w:szCs w:val="20"/>
              </w:rPr>
              <w:t>(dzień–miesiąc–rok)</w:t>
            </w:r>
          </w:p>
          <w:p w14:paraId="74015EDE" w14:textId="77777777" w:rsidR="0002500F" w:rsidRPr="00174622" w:rsidRDefault="0002500F" w:rsidP="00174622">
            <w:pPr>
              <w:spacing w:line="276" w:lineRule="auto"/>
              <w:jc w:val="center"/>
              <w:rPr>
                <w:rFonts w:ascii="Calibri" w:hAnsi="Calibri" w:cs="Calibri"/>
                <w:sz w:val="20"/>
                <w:szCs w:val="20"/>
              </w:rPr>
            </w:pPr>
          </w:p>
        </w:tc>
      </w:tr>
      <w:tr w:rsidR="0002500F" w:rsidRPr="00174622" w14:paraId="1C6515BE" w14:textId="77777777" w:rsidTr="0002500F">
        <w:trPr>
          <w:trHeight w:val="626"/>
          <w:jc w:val="center"/>
        </w:trPr>
        <w:tc>
          <w:tcPr>
            <w:tcW w:w="321" w:type="pct"/>
            <w:tcBorders>
              <w:top w:val="single" w:sz="4" w:space="0" w:color="auto"/>
              <w:left w:val="single" w:sz="4" w:space="0" w:color="auto"/>
              <w:bottom w:val="single" w:sz="4" w:space="0" w:color="auto"/>
              <w:right w:val="single" w:sz="4" w:space="0" w:color="auto"/>
            </w:tcBorders>
            <w:vAlign w:val="center"/>
            <w:hideMark/>
          </w:tcPr>
          <w:p w14:paraId="0EFDC804"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1</w:t>
            </w:r>
          </w:p>
        </w:tc>
        <w:tc>
          <w:tcPr>
            <w:tcW w:w="1345" w:type="pct"/>
            <w:tcBorders>
              <w:top w:val="single" w:sz="4" w:space="0" w:color="auto"/>
              <w:left w:val="single" w:sz="4" w:space="0" w:color="auto"/>
              <w:bottom w:val="single" w:sz="4" w:space="0" w:color="auto"/>
              <w:right w:val="single" w:sz="4" w:space="0" w:color="auto"/>
            </w:tcBorders>
            <w:vAlign w:val="center"/>
          </w:tcPr>
          <w:p w14:paraId="38EF0484" w14:textId="77777777" w:rsidR="0002500F" w:rsidRPr="00174622" w:rsidRDefault="0002500F" w:rsidP="00174622">
            <w:pPr>
              <w:spacing w:line="276" w:lineRule="auto"/>
              <w:rPr>
                <w:rFonts w:ascii="Calibri" w:hAnsi="Calibri" w:cs="Calibri"/>
                <w:sz w:val="20"/>
                <w:szCs w:val="20"/>
              </w:rPr>
            </w:pPr>
          </w:p>
          <w:p w14:paraId="448D053C" w14:textId="77777777" w:rsidR="0002500F" w:rsidRPr="00174622" w:rsidRDefault="0002500F" w:rsidP="00174622">
            <w:pPr>
              <w:spacing w:line="276" w:lineRule="auto"/>
              <w:rPr>
                <w:rFonts w:ascii="Calibri" w:hAnsi="Calibri" w:cs="Calibri"/>
                <w:sz w:val="20"/>
                <w:szCs w:val="20"/>
              </w:rPr>
            </w:pPr>
          </w:p>
          <w:p w14:paraId="710E9AFF" w14:textId="77777777" w:rsidR="0002500F" w:rsidRPr="00174622" w:rsidRDefault="0002500F" w:rsidP="00174622">
            <w:pPr>
              <w:spacing w:line="276" w:lineRule="auto"/>
              <w:rPr>
                <w:rFonts w:ascii="Calibri" w:hAnsi="Calibri" w:cs="Calibri"/>
                <w:sz w:val="20"/>
                <w:szCs w:val="20"/>
              </w:rPr>
            </w:pPr>
          </w:p>
          <w:p w14:paraId="585D1E6C" w14:textId="77777777" w:rsidR="0002500F" w:rsidRPr="00174622" w:rsidRDefault="0002500F" w:rsidP="00174622">
            <w:pPr>
              <w:spacing w:line="276" w:lineRule="auto"/>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076503C2" w14:textId="77777777" w:rsidR="0002500F" w:rsidRPr="00174622" w:rsidRDefault="0002500F" w:rsidP="00174622">
            <w:pPr>
              <w:rPr>
                <w:rFonts w:ascii="Calibri" w:hAnsi="Calibri" w:cs="Calibri"/>
                <w:sz w:val="20"/>
                <w:szCs w:val="20"/>
              </w:rPr>
            </w:pPr>
          </w:p>
          <w:p w14:paraId="494DD9E1" w14:textId="77777777" w:rsidR="0002500F" w:rsidRPr="00174622" w:rsidRDefault="0002500F" w:rsidP="00174622">
            <w:pPr>
              <w:rPr>
                <w:rFonts w:ascii="Calibri" w:hAnsi="Calibri" w:cs="Calibri"/>
                <w:sz w:val="20"/>
                <w:szCs w:val="20"/>
              </w:rPr>
            </w:pPr>
          </w:p>
          <w:p w14:paraId="4AAC739D" w14:textId="77777777" w:rsidR="0002500F" w:rsidRPr="00174622" w:rsidRDefault="0002500F" w:rsidP="00174622">
            <w:pPr>
              <w:rPr>
                <w:rFonts w:ascii="Calibri" w:hAnsi="Calibri" w:cs="Calibri"/>
                <w:sz w:val="20"/>
                <w:szCs w:val="20"/>
              </w:rPr>
            </w:pPr>
          </w:p>
          <w:p w14:paraId="54DC36EF" w14:textId="77777777" w:rsidR="0002500F" w:rsidRPr="00174622" w:rsidRDefault="0002500F" w:rsidP="00174622">
            <w:pPr>
              <w:spacing w:line="276" w:lineRule="auto"/>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1F34540E" w14:textId="77777777" w:rsidR="0002500F" w:rsidRPr="00174622" w:rsidRDefault="0002500F" w:rsidP="00174622">
            <w:pPr>
              <w:spacing w:line="276" w:lineRule="auto"/>
              <w:rPr>
                <w:rFonts w:ascii="Calibri" w:hAnsi="Calibri" w:cs="Calibri"/>
                <w:sz w:val="20"/>
                <w:szCs w:val="20"/>
              </w:rPr>
            </w:pPr>
          </w:p>
        </w:tc>
        <w:tc>
          <w:tcPr>
            <w:tcW w:w="1228" w:type="pct"/>
            <w:tcBorders>
              <w:top w:val="single" w:sz="4" w:space="0" w:color="auto"/>
              <w:left w:val="single" w:sz="4" w:space="0" w:color="auto"/>
              <w:bottom w:val="single" w:sz="4" w:space="0" w:color="auto"/>
              <w:right w:val="single" w:sz="4" w:space="0" w:color="auto"/>
            </w:tcBorders>
            <w:vAlign w:val="center"/>
          </w:tcPr>
          <w:p w14:paraId="722BFBBA" w14:textId="77777777" w:rsidR="0002500F" w:rsidRPr="00174622" w:rsidRDefault="0002500F" w:rsidP="00174622">
            <w:pPr>
              <w:spacing w:line="276" w:lineRule="auto"/>
              <w:rPr>
                <w:rFonts w:ascii="Calibri" w:hAnsi="Calibri" w:cs="Calibri"/>
                <w:sz w:val="20"/>
                <w:szCs w:val="20"/>
              </w:rPr>
            </w:pPr>
          </w:p>
        </w:tc>
      </w:tr>
      <w:tr w:rsidR="0002500F" w:rsidRPr="00174622" w14:paraId="564F5E61" w14:textId="77777777" w:rsidTr="0002500F">
        <w:trPr>
          <w:trHeight w:val="803"/>
          <w:jc w:val="center"/>
        </w:trPr>
        <w:tc>
          <w:tcPr>
            <w:tcW w:w="321" w:type="pct"/>
            <w:tcBorders>
              <w:top w:val="single" w:sz="4" w:space="0" w:color="auto"/>
              <w:left w:val="single" w:sz="4" w:space="0" w:color="auto"/>
              <w:bottom w:val="single" w:sz="4" w:space="0" w:color="auto"/>
              <w:right w:val="single" w:sz="4" w:space="0" w:color="auto"/>
            </w:tcBorders>
            <w:vAlign w:val="center"/>
            <w:hideMark/>
          </w:tcPr>
          <w:p w14:paraId="6CFFE792" w14:textId="77777777" w:rsidR="0002500F" w:rsidRPr="00174622" w:rsidRDefault="0002500F" w:rsidP="00174622">
            <w:pPr>
              <w:spacing w:line="276" w:lineRule="auto"/>
              <w:jc w:val="center"/>
              <w:rPr>
                <w:rFonts w:ascii="Calibri" w:hAnsi="Calibri" w:cs="Calibri"/>
                <w:sz w:val="20"/>
                <w:szCs w:val="20"/>
              </w:rPr>
            </w:pPr>
            <w:r w:rsidRPr="00174622">
              <w:rPr>
                <w:rFonts w:ascii="Calibri" w:hAnsi="Calibri" w:cs="Calibri"/>
                <w:sz w:val="20"/>
                <w:szCs w:val="20"/>
              </w:rPr>
              <w:t>2</w:t>
            </w:r>
          </w:p>
        </w:tc>
        <w:tc>
          <w:tcPr>
            <w:tcW w:w="1345" w:type="pct"/>
            <w:tcBorders>
              <w:top w:val="single" w:sz="4" w:space="0" w:color="auto"/>
              <w:left w:val="single" w:sz="4" w:space="0" w:color="auto"/>
              <w:bottom w:val="single" w:sz="4" w:space="0" w:color="auto"/>
              <w:right w:val="single" w:sz="4" w:space="0" w:color="auto"/>
            </w:tcBorders>
            <w:vAlign w:val="center"/>
          </w:tcPr>
          <w:p w14:paraId="3063CC2B" w14:textId="77777777" w:rsidR="0002500F" w:rsidRPr="00174622" w:rsidRDefault="0002500F" w:rsidP="00174622">
            <w:pPr>
              <w:spacing w:line="276" w:lineRule="auto"/>
              <w:rPr>
                <w:rFonts w:ascii="Calibri" w:hAnsi="Calibri" w:cs="Calibri"/>
                <w:sz w:val="20"/>
                <w:szCs w:val="20"/>
              </w:rPr>
            </w:pPr>
          </w:p>
          <w:p w14:paraId="7F9C5879" w14:textId="77777777" w:rsidR="0002500F" w:rsidRPr="00174622" w:rsidRDefault="0002500F" w:rsidP="00174622">
            <w:pPr>
              <w:spacing w:line="276" w:lineRule="auto"/>
              <w:rPr>
                <w:rFonts w:ascii="Calibri" w:hAnsi="Calibri" w:cs="Calibri"/>
                <w:sz w:val="20"/>
                <w:szCs w:val="20"/>
              </w:rPr>
            </w:pPr>
          </w:p>
          <w:p w14:paraId="2BFB0568" w14:textId="77777777" w:rsidR="0002500F" w:rsidRPr="00174622" w:rsidRDefault="0002500F" w:rsidP="00174622">
            <w:pPr>
              <w:spacing w:line="276" w:lineRule="auto"/>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580B2C8A" w14:textId="77777777" w:rsidR="0002500F" w:rsidRPr="00174622" w:rsidRDefault="0002500F" w:rsidP="00174622">
            <w:pPr>
              <w:rPr>
                <w:rFonts w:ascii="Calibri" w:hAnsi="Calibri" w:cs="Calibri"/>
                <w:sz w:val="20"/>
                <w:szCs w:val="20"/>
              </w:rPr>
            </w:pPr>
          </w:p>
          <w:p w14:paraId="3FB88818" w14:textId="77777777" w:rsidR="0002500F" w:rsidRPr="00174622" w:rsidRDefault="0002500F" w:rsidP="00174622">
            <w:pPr>
              <w:rPr>
                <w:rFonts w:ascii="Calibri" w:hAnsi="Calibri" w:cs="Calibri"/>
                <w:sz w:val="20"/>
                <w:szCs w:val="20"/>
              </w:rPr>
            </w:pPr>
          </w:p>
          <w:p w14:paraId="2549D205" w14:textId="77777777" w:rsidR="0002500F" w:rsidRPr="00174622" w:rsidRDefault="0002500F" w:rsidP="00174622">
            <w:pPr>
              <w:spacing w:line="276" w:lineRule="auto"/>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1C0AC05E" w14:textId="77777777" w:rsidR="0002500F" w:rsidRPr="00174622" w:rsidRDefault="0002500F" w:rsidP="00174622">
            <w:pPr>
              <w:spacing w:line="276" w:lineRule="auto"/>
              <w:rPr>
                <w:rFonts w:ascii="Calibri" w:hAnsi="Calibri" w:cs="Calibri"/>
                <w:sz w:val="20"/>
                <w:szCs w:val="20"/>
              </w:rPr>
            </w:pPr>
          </w:p>
        </w:tc>
        <w:tc>
          <w:tcPr>
            <w:tcW w:w="1228" w:type="pct"/>
            <w:tcBorders>
              <w:top w:val="single" w:sz="4" w:space="0" w:color="auto"/>
              <w:left w:val="single" w:sz="4" w:space="0" w:color="auto"/>
              <w:bottom w:val="single" w:sz="4" w:space="0" w:color="auto"/>
              <w:right w:val="single" w:sz="4" w:space="0" w:color="auto"/>
            </w:tcBorders>
            <w:vAlign w:val="center"/>
          </w:tcPr>
          <w:p w14:paraId="233F8148" w14:textId="77777777" w:rsidR="0002500F" w:rsidRPr="00174622" w:rsidRDefault="0002500F" w:rsidP="00174622">
            <w:pPr>
              <w:spacing w:line="276" w:lineRule="auto"/>
              <w:rPr>
                <w:rFonts w:ascii="Calibri" w:hAnsi="Calibri" w:cs="Calibri"/>
                <w:sz w:val="20"/>
                <w:szCs w:val="20"/>
              </w:rPr>
            </w:pPr>
          </w:p>
        </w:tc>
      </w:tr>
      <w:tr w:rsidR="006F12E6" w:rsidRPr="00174622" w14:paraId="6EEF4F85" w14:textId="77777777" w:rsidTr="0002500F">
        <w:trPr>
          <w:trHeight w:val="803"/>
          <w:jc w:val="center"/>
        </w:trPr>
        <w:tc>
          <w:tcPr>
            <w:tcW w:w="321" w:type="pct"/>
            <w:tcBorders>
              <w:top w:val="single" w:sz="4" w:space="0" w:color="auto"/>
              <w:left w:val="single" w:sz="4" w:space="0" w:color="auto"/>
              <w:bottom w:val="single" w:sz="4" w:space="0" w:color="auto"/>
              <w:right w:val="single" w:sz="4" w:space="0" w:color="auto"/>
            </w:tcBorders>
            <w:vAlign w:val="center"/>
          </w:tcPr>
          <w:p w14:paraId="2BF2D634" w14:textId="6DCA82A5" w:rsidR="006F12E6" w:rsidRPr="00174622" w:rsidRDefault="006F12E6" w:rsidP="00174622">
            <w:pPr>
              <w:spacing w:line="276" w:lineRule="auto"/>
              <w:jc w:val="center"/>
              <w:rPr>
                <w:rFonts w:ascii="Calibri" w:hAnsi="Calibri" w:cs="Calibri"/>
                <w:sz w:val="20"/>
                <w:szCs w:val="20"/>
              </w:rPr>
            </w:pPr>
            <w:r>
              <w:rPr>
                <w:rFonts w:ascii="Calibri" w:hAnsi="Calibri" w:cs="Calibri"/>
                <w:sz w:val="20"/>
                <w:szCs w:val="20"/>
              </w:rPr>
              <w:t>3</w:t>
            </w:r>
          </w:p>
        </w:tc>
        <w:tc>
          <w:tcPr>
            <w:tcW w:w="1345" w:type="pct"/>
            <w:tcBorders>
              <w:top w:val="single" w:sz="4" w:space="0" w:color="auto"/>
              <w:left w:val="single" w:sz="4" w:space="0" w:color="auto"/>
              <w:bottom w:val="single" w:sz="4" w:space="0" w:color="auto"/>
              <w:right w:val="single" w:sz="4" w:space="0" w:color="auto"/>
            </w:tcBorders>
            <w:vAlign w:val="center"/>
          </w:tcPr>
          <w:p w14:paraId="1E10656E" w14:textId="77777777" w:rsidR="006F12E6" w:rsidRPr="00174622" w:rsidRDefault="006F12E6" w:rsidP="00174622">
            <w:pPr>
              <w:spacing w:line="276" w:lineRule="auto"/>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760FECF2" w14:textId="77777777" w:rsidR="006F12E6" w:rsidRPr="00174622" w:rsidRDefault="006F12E6" w:rsidP="00174622">
            <w:pPr>
              <w:rPr>
                <w:rFonts w:ascii="Calibri" w:hAnsi="Calibri" w:cs="Calibri"/>
                <w:sz w:val="20"/>
                <w:szCs w:val="20"/>
              </w:rPr>
            </w:pPr>
          </w:p>
        </w:tc>
        <w:tc>
          <w:tcPr>
            <w:tcW w:w="1053" w:type="pct"/>
            <w:tcBorders>
              <w:top w:val="single" w:sz="4" w:space="0" w:color="auto"/>
              <w:left w:val="single" w:sz="4" w:space="0" w:color="auto"/>
              <w:bottom w:val="single" w:sz="4" w:space="0" w:color="auto"/>
              <w:right w:val="single" w:sz="4" w:space="0" w:color="auto"/>
            </w:tcBorders>
            <w:vAlign w:val="center"/>
          </w:tcPr>
          <w:p w14:paraId="5C0204C3" w14:textId="77777777" w:rsidR="006F12E6" w:rsidRPr="00174622" w:rsidRDefault="006F12E6" w:rsidP="00174622">
            <w:pPr>
              <w:spacing w:line="276" w:lineRule="auto"/>
              <w:rPr>
                <w:rFonts w:ascii="Calibri" w:hAnsi="Calibri" w:cs="Calibri"/>
                <w:sz w:val="20"/>
                <w:szCs w:val="20"/>
              </w:rPr>
            </w:pPr>
          </w:p>
        </w:tc>
        <w:tc>
          <w:tcPr>
            <w:tcW w:w="1228" w:type="pct"/>
            <w:tcBorders>
              <w:top w:val="single" w:sz="4" w:space="0" w:color="auto"/>
              <w:left w:val="single" w:sz="4" w:space="0" w:color="auto"/>
              <w:bottom w:val="single" w:sz="4" w:space="0" w:color="auto"/>
              <w:right w:val="single" w:sz="4" w:space="0" w:color="auto"/>
            </w:tcBorders>
            <w:vAlign w:val="center"/>
          </w:tcPr>
          <w:p w14:paraId="547D88A0" w14:textId="77777777" w:rsidR="006F12E6" w:rsidRPr="00174622" w:rsidRDefault="006F12E6" w:rsidP="00174622">
            <w:pPr>
              <w:spacing w:line="276" w:lineRule="auto"/>
              <w:rPr>
                <w:rFonts w:ascii="Calibri" w:hAnsi="Calibri" w:cs="Calibri"/>
                <w:sz w:val="20"/>
                <w:szCs w:val="20"/>
              </w:rPr>
            </w:pPr>
          </w:p>
        </w:tc>
      </w:tr>
    </w:tbl>
    <w:p w14:paraId="3DE4840F" w14:textId="77777777" w:rsidR="00174622" w:rsidRPr="00174622" w:rsidRDefault="00174622" w:rsidP="00174622">
      <w:pPr>
        <w:ind w:right="565"/>
        <w:jc w:val="both"/>
        <w:rPr>
          <w:rFonts w:ascii="Calibri" w:hAnsi="Calibri" w:cs="Calibri"/>
        </w:rPr>
      </w:pPr>
    </w:p>
    <w:p w14:paraId="02AAFE9B" w14:textId="77777777" w:rsidR="00174622" w:rsidRPr="00174622" w:rsidRDefault="00174622" w:rsidP="00174622">
      <w:pPr>
        <w:jc w:val="both"/>
        <w:rPr>
          <w:rFonts w:ascii="Calibri" w:hAnsi="Calibri" w:cs="Calibri"/>
          <w:color w:val="000000"/>
          <w:highlight w:val="yellow"/>
        </w:rPr>
      </w:pPr>
    </w:p>
    <w:p w14:paraId="74F63AE6" w14:textId="77777777" w:rsidR="00174622" w:rsidRPr="00174622" w:rsidRDefault="00174622" w:rsidP="00174622">
      <w:pPr>
        <w:rPr>
          <w:rFonts w:ascii="Calibri" w:hAnsi="Calibri" w:cs="Calibri"/>
        </w:rPr>
      </w:pPr>
    </w:p>
    <w:p w14:paraId="253E8B69" w14:textId="77777777" w:rsidR="00174622" w:rsidRPr="00174622" w:rsidRDefault="00174622" w:rsidP="00174622">
      <w:pPr>
        <w:rPr>
          <w:rFonts w:ascii="Calibri" w:hAnsi="Calibri" w:cs="Calibri"/>
        </w:rPr>
      </w:pPr>
    </w:p>
    <w:p w14:paraId="6B76FD4E" w14:textId="77777777" w:rsidR="00174622" w:rsidRPr="00174622" w:rsidRDefault="00174622" w:rsidP="00174622">
      <w:pPr>
        <w:rPr>
          <w:rFonts w:ascii="Calibri" w:hAnsi="Calibri" w:cs="Calibri"/>
        </w:rPr>
      </w:pPr>
    </w:p>
    <w:p w14:paraId="4EE08216"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eastAsia="Calibri" w:hAnsiTheme="minorHAnsi" w:cstheme="minorHAnsi"/>
        </w:rPr>
        <w:t>…………….……., dnia …………………. r.</w:t>
      </w:r>
    </w:p>
    <w:p w14:paraId="15EB5D70"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16C4431"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174622">
        <w:rPr>
          <w:rFonts w:asciiTheme="minorHAnsi" w:hAnsiTheme="minorHAnsi" w:cstheme="minorHAnsi"/>
          <w:i/>
          <w:lang w:eastAsia="pl-PL"/>
        </w:rPr>
        <w:t xml:space="preserve">                                                                                        …………….……………………………….</w:t>
      </w:r>
    </w:p>
    <w:p w14:paraId="3180CF9D" w14:textId="77777777" w:rsidR="00174622" w:rsidRPr="00174622"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74622">
        <w:rPr>
          <w:rFonts w:asciiTheme="minorHAnsi" w:hAnsiTheme="minorHAnsi" w:cstheme="minorHAnsi"/>
          <w:i/>
          <w:lang w:eastAsia="pl-PL"/>
        </w:rPr>
        <w:t>Imię i nazwisko</w:t>
      </w:r>
    </w:p>
    <w:p w14:paraId="35A97C46" w14:textId="77777777" w:rsidR="00174622" w:rsidRPr="00174622" w:rsidRDefault="00174622" w:rsidP="00174622">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174622">
        <w:rPr>
          <w:rFonts w:asciiTheme="minorHAnsi" w:hAnsiTheme="minorHAnsi" w:cstheme="minorHAnsi"/>
          <w:bCs/>
          <w:i/>
          <w:iCs/>
          <w:lang w:val="x-none" w:eastAsia="x-none"/>
        </w:rPr>
        <w:t>podpisano elektronicznie</w:t>
      </w:r>
    </w:p>
    <w:p w14:paraId="42115E49" w14:textId="77777777" w:rsidR="00174622" w:rsidRPr="00174622" w:rsidRDefault="00174622" w:rsidP="00174622">
      <w:pPr>
        <w:tabs>
          <w:tab w:val="left" w:pos="5670"/>
        </w:tabs>
        <w:spacing w:line="240" w:lineRule="exact"/>
        <w:jc w:val="right"/>
        <w:rPr>
          <w:rFonts w:ascii="Calibri" w:hAnsi="Calibri" w:cs="Calibri"/>
        </w:rPr>
      </w:pPr>
    </w:p>
    <w:p w14:paraId="6BDDA869" w14:textId="6EA62C9E" w:rsidR="00BE15E6" w:rsidRDefault="00BE15E6" w:rsidP="00174622">
      <w:pPr>
        <w:spacing w:after="200" w:line="276" w:lineRule="auto"/>
        <w:rPr>
          <w:rFonts w:ascii="Calibri" w:hAnsi="Calibri"/>
          <w:b/>
        </w:rPr>
      </w:pPr>
    </w:p>
    <w:p w14:paraId="64EB2E71" w14:textId="77777777" w:rsidR="00D70CF0" w:rsidRDefault="00D70CF0" w:rsidP="00637741">
      <w:pPr>
        <w:spacing w:beforeLines="20" w:before="48" w:afterLines="20" w:after="48"/>
        <w:jc w:val="both"/>
        <w:rPr>
          <w:rFonts w:ascii="Calibri" w:hAnsi="Calibri"/>
          <w:b/>
        </w:rPr>
      </w:pPr>
    </w:p>
    <w:p w14:paraId="38A976B8" w14:textId="3192B9B5" w:rsidR="00D70CF0" w:rsidRDefault="00D70CF0" w:rsidP="00637741">
      <w:pPr>
        <w:spacing w:beforeLines="20" w:before="48" w:afterLines="20" w:after="48"/>
        <w:jc w:val="both"/>
        <w:rPr>
          <w:rFonts w:ascii="Calibri" w:eastAsia="Arial Unicode MS" w:hAnsi="Calibri" w:cs="Calibri"/>
          <w:bCs/>
          <w:kern w:val="1"/>
          <w:lang w:val="x-none"/>
        </w:rPr>
        <w:sectPr w:rsidR="00D70CF0" w:rsidSect="00891308">
          <w:headerReference w:type="default" r:id="rId10"/>
          <w:footerReference w:type="default" r:id="rId11"/>
          <w:pgSz w:w="11910" w:h="16840"/>
          <w:pgMar w:top="1418" w:right="1300" w:bottom="680" w:left="1160" w:header="0" w:footer="400" w:gutter="0"/>
          <w:cols w:space="708"/>
        </w:sect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4" w:name="_Toc67999497"/>
      <w:r w:rsidRPr="00991F16">
        <w:rPr>
          <w:rFonts w:asciiTheme="minorHAnsi" w:hAnsiTheme="minorHAnsi" w:cstheme="minorHAnsi"/>
        </w:rPr>
        <w:t>Klauzula informacyjna dotycząca przetwarzania danych osobowych</w:t>
      </w:r>
      <w:bookmarkEnd w:id="4"/>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 xml:space="preserve">bądź pocztą elektroniczną na adres e-mail: </w:t>
      </w:r>
      <w:r w:rsidR="008C7CF7" w:rsidRPr="00202295">
        <w:rPr>
          <w:rFonts w:asciiTheme="minorHAnsi" w:hAnsiTheme="minorHAnsi" w:cstheme="minorHAnsi"/>
          <w:color w:val="0000FF"/>
          <w:u w:val="single"/>
        </w:rPr>
        <w:t>iod@</w:t>
      </w:r>
      <w:r w:rsidR="00D51A5C" w:rsidRPr="00202295">
        <w:rPr>
          <w:rFonts w:asciiTheme="minorHAnsi" w:hAnsiTheme="minorHAnsi" w:cstheme="minorHAnsi"/>
          <w:color w:val="0000FF"/>
          <w:u w:val="single"/>
        </w:rPr>
        <w:t>cpe</w:t>
      </w:r>
      <w:r w:rsidR="008C7CF7" w:rsidRPr="00202295">
        <w:rPr>
          <w:rFonts w:asciiTheme="minorHAnsi" w:hAnsiTheme="minorHAnsi" w:cstheme="minorHAnsi"/>
          <w:color w:val="0000FF"/>
          <w:u w:val="single"/>
        </w:rPr>
        <w:t>.gov.pl</w:t>
      </w:r>
      <w:r w:rsidR="008C7CF7" w:rsidRPr="00991F16">
        <w:rPr>
          <w:rFonts w:asciiTheme="minorHAnsi" w:hAnsiTheme="minorHAnsi" w:cstheme="minorHAnsi"/>
          <w:b/>
        </w:rPr>
        <w:t>;</w:t>
      </w:r>
    </w:p>
    <w:p w14:paraId="324678DE" w14:textId="0D02F259"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02500F" w:rsidRPr="0002500F">
        <w:rPr>
          <w:rFonts w:asciiTheme="minorHAnsi" w:hAnsiTheme="minorHAnsi" w:cstheme="minorHAnsi"/>
          <w:b/>
          <w:bCs/>
          <w:i/>
          <w:iCs/>
        </w:rPr>
        <w:t>projektowanie i druk kalendarzy</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02500F">
        <w:rPr>
          <w:rFonts w:asciiTheme="minorHAnsi" w:hAnsiTheme="minorHAnsi" w:cstheme="minorHAnsi"/>
          <w:i/>
        </w:rPr>
        <w:t>40</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rsidP="00202295">
      <w:pPr>
        <w:pStyle w:val="Akapitzlist"/>
        <w:numPr>
          <w:ilvl w:val="1"/>
          <w:numId w:val="2"/>
        </w:numPr>
        <w:tabs>
          <w:tab w:val="left" w:pos="825"/>
        </w:tabs>
        <w:spacing w:before="98"/>
        <w:ind w:left="824"/>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5676BA38" w14:textId="0C103A7E" w:rsidR="00F7208E" w:rsidRPr="00991F16" w:rsidRDefault="008C7CF7" w:rsidP="00202295">
      <w:pPr>
        <w:pStyle w:val="Tekstpodstawowy"/>
        <w:spacing w:before="37"/>
        <w:ind w:left="824"/>
        <w:jc w:val="both"/>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r w:rsidR="00202295">
        <w:rPr>
          <w:rFonts w:asciiTheme="minorHAnsi" w:hAnsiTheme="minorHAnsi" w:cstheme="minorHAnsi"/>
        </w:rPr>
        <w:t xml:space="preserve"> </w:t>
      </w:r>
      <w:r w:rsidRPr="00991F16">
        <w:rPr>
          <w:rFonts w:asciiTheme="minorHAnsi" w:hAnsiTheme="minorHAnsi" w:cstheme="minorHAnsi"/>
        </w:rPr>
        <w:t>w odpowiedzi na ogłoszenie o udzieleniu zamówienia publicznego;</w:t>
      </w:r>
    </w:p>
    <w:p w14:paraId="23D2CFCF" w14:textId="77777777" w:rsidR="00F7208E" w:rsidRPr="00991F16" w:rsidRDefault="008C7CF7" w:rsidP="00202295">
      <w:pPr>
        <w:pStyle w:val="Akapitzlist"/>
        <w:numPr>
          <w:ilvl w:val="1"/>
          <w:numId w:val="2"/>
        </w:numPr>
        <w:tabs>
          <w:tab w:val="left" w:pos="825"/>
        </w:tabs>
        <w:spacing w:before="98"/>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6ED7DC2F" w:rsidR="00F7208E" w:rsidRPr="00991F16" w:rsidRDefault="008B4F61" w:rsidP="00B82CD4">
      <w:pPr>
        <w:pStyle w:val="Akapitzlist"/>
        <w:rPr>
          <w:rFonts w:asciiTheme="minorHAnsi" w:hAnsiTheme="minorHAnsi" w:cstheme="minorHAnsi"/>
        </w:rPr>
      </w:pPr>
      <w:r>
        <w:rPr>
          <w:rFonts w:asciiTheme="minorHAnsi" w:hAnsiTheme="minorHAnsi" w:cstheme="minorHAnsi"/>
        </w:rPr>
        <w:t xml:space="preserve">        </w:t>
      </w:r>
      <w:r w:rsidR="008C7CF7"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008C7CF7" w:rsidRPr="00A478C8">
        <w:rPr>
          <w:rFonts w:asciiTheme="minorHAnsi" w:hAnsiTheme="minorHAnsi" w:cstheme="minorHAnsi"/>
          <w:spacing w:val="32"/>
        </w:rPr>
        <w:t xml:space="preserve"> </w:t>
      </w:r>
      <w:r w:rsidR="008C7CF7" w:rsidRPr="00A478C8">
        <w:rPr>
          <w:rFonts w:asciiTheme="minorHAnsi" w:hAnsiTheme="minorHAnsi" w:cstheme="minorHAnsi"/>
        </w:rPr>
        <w:t>zmian</w:t>
      </w:r>
      <w:r w:rsidR="00A478C8" w:rsidRPr="00A478C8">
        <w:rPr>
          <w:rFonts w:asciiTheme="minorHAnsi" w:hAnsiTheme="minorHAnsi" w:cstheme="minorHAnsi"/>
        </w:rPr>
        <w:t xml:space="preserve">ą </w:t>
      </w:r>
      <w:r w:rsidR="008C7CF7" w:rsidRPr="00991F16">
        <w:rPr>
          <w:rFonts w:asciiTheme="minorHAnsi" w:hAnsiTheme="minorHAnsi" w:cstheme="minorHAnsi"/>
        </w:rPr>
        <w:t xml:space="preserve">postanowień umowy w zakresie niezgodnym z ustawą </w:t>
      </w:r>
      <w:proofErr w:type="spellStart"/>
      <w:r w:rsidR="008C7CF7" w:rsidRPr="00991F16">
        <w:rPr>
          <w:rFonts w:asciiTheme="minorHAnsi" w:hAnsiTheme="minorHAnsi" w:cstheme="minorHAnsi"/>
        </w:rPr>
        <w:t>Pzp</w:t>
      </w:r>
      <w:proofErr w:type="spellEnd"/>
      <w:r w:rsidR="008C7CF7" w:rsidRPr="00991F16">
        <w:rPr>
          <w:rFonts w:asciiTheme="minorHAnsi" w:hAnsiTheme="minorHAnsi" w:cstheme="minorHAnsi"/>
        </w:rPr>
        <w:t xml:space="preserve"> oraz nie może naruszać integralności protokołu oraz jego </w:t>
      </w:r>
      <w:r w:rsidR="008C7CF7" w:rsidRPr="00991F16">
        <w:rPr>
          <w:rFonts w:asciiTheme="minorHAnsi" w:hAnsiTheme="minorHAnsi" w:cstheme="minorHAnsi"/>
        </w:rPr>
        <w:lastRenderedPageBreak/>
        <w:t>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AF2A013"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7C7BE3C" w:rsidR="002375F8" w:rsidRDefault="002375F8" w:rsidP="002375F8">
      <w:pPr>
        <w:tabs>
          <w:tab w:val="left" w:pos="542"/>
        </w:tabs>
        <w:spacing w:line="276" w:lineRule="auto"/>
        <w:ind w:right="115"/>
        <w:rPr>
          <w:rFonts w:asciiTheme="minorHAnsi" w:hAnsiTheme="minorHAnsi" w:cstheme="minorHAnsi"/>
        </w:rPr>
      </w:pPr>
    </w:p>
    <w:p w14:paraId="34D9D64B" w14:textId="23FED490" w:rsidR="00F4049A" w:rsidRDefault="00F4049A" w:rsidP="002375F8">
      <w:pPr>
        <w:tabs>
          <w:tab w:val="left" w:pos="542"/>
        </w:tabs>
        <w:spacing w:line="276" w:lineRule="auto"/>
        <w:ind w:right="115"/>
        <w:rPr>
          <w:rFonts w:asciiTheme="minorHAnsi" w:hAnsiTheme="minorHAnsi" w:cstheme="minorHAnsi"/>
        </w:rPr>
      </w:pPr>
    </w:p>
    <w:p w14:paraId="32AC639D" w14:textId="77777777" w:rsidR="00F4049A" w:rsidRDefault="00F4049A"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lastRenderedPageBreak/>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D802F" w14:textId="77777777" w:rsidR="00406F39" w:rsidRDefault="00406F39">
      <w:r>
        <w:separator/>
      </w:r>
    </w:p>
  </w:endnote>
  <w:endnote w:type="continuationSeparator" w:id="0">
    <w:p w14:paraId="1D6ADB69" w14:textId="77777777" w:rsidR="00406F39" w:rsidRDefault="00406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2A59E9" w:rsidRDefault="002A59E9" w:rsidP="00316109">
    <w:pPr>
      <w:pStyle w:val="Stopka"/>
      <w:jc w:val="center"/>
    </w:pPr>
    <w:r>
      <w:rPr>
        <w:noProof/>
      </w:rPr>
      <w:drawing>
        <wp:inline distT="0" distB="0" distL="0" distR="0" wp14:anchorId="18D10648" wp14:editId="0ADE86A2">
          <wp:extent cx="5489575" cy="664210"/>
          <wp:effectExtent l="0" t="0" r="0" b="254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23514343"/>
      <w:docPartObj>
        <w:docPartGallery w:val="Page Numbers (Bottom of Page)"/>
        <w:docPartUnique/>
      </w:docPartObj>
    </w:sdtPr>
    <w:sdtEndPr/>
    <w:sdtContent>
      <w:p w14:paraId="236F1FA0" w14:textId="77777777" w:rsidR="002A59E9" w:rsidRPr="00C450D0" w:rsidRDefault="002A59E9" w:rsidP="00316109">
        <w:pPr>
          <w:pStyle w:val="Stopka"/>
          <w:tabs>
            <w:tab w:val="clear" w:pos="4536"/>
            <w:tab w:val="clear" w:pos="9072"/>
            <w:tab w:val="right" w:pos="-3969"/>
            <w:tab w:val="center" w:pos="-3828"/>
          </w:tabs>
          <w:jc w:val="center"/>
          <w:rPr>
            <w:rFonts w:ascii="Calibri" w:hAnsi="Calibri"/>
          </w:rPr>
        </w:pPr>
        <w:r w:rsidRPr="00C450D0">
          <w:rPr>
            <w:rFonts w:ascii="Calibri" w:hAnsi="Calibri"/>
            <w:noProof/>
          </w:rPr>
          <w:drawing>
            <wp:inline distT="0" distB="0" distL="0" distR="0" wp14:anchorId="696631AA" wp14:editId="108C2565">
              <wp:extent cx="5543550" cy="666750"/>
              <wp:effectExtent l="19050" t="0" r="0" b="0"/>
              <wp:docPr id="8" name="Obraz 3"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_2015_mono"/>
                      <pic:cNvPicPr>
                        <a:picLocks noChangeAspect="1" noChangeArrowheads="1"/>
                      </pic:cNvPicPr>
                    </pic:nvPicPr>
                    <pic:blipFill>
                      <a:blip r:embed="rId1"/>
                      <a:srcRect/>
                      <a:stretch>
                        <a:fillRect/>
                      </a:stretch>
                    </pic:blipFill>
                    <pic:spPr bwMode="auto">
                      <a:xfrm>
                        <a:off x="0" y="0"/>
                        <a:ext cx="5543550" cy="666750"/>
                      </a:xfrm>
                      <a:prstGeom prst="rect">
                        <a:avLst/>
                      </a:prstGeom>
                      <a:noFill/>
                      <a:ln w="9525">
                        <a:noFill/>
                        <a:miter lim="800000"/>
                        <a:headEnd/>
                        <a:tailEnd/>
                      </a:ln>
                    </pic:spPr>
                  </pic:pic>
                </a:graphicData>
              </a:graphic>
            </wp:inline>
          </w:drawing>
        </w: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Pr>
            <w:rFonts w:ascii="Calibri" w:hAnsi="Calibri"/>
            <w:noProof/>
          </w:rPr>
          <w:t>13</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724C" w14:textId="77777777" w:rsidR="00406F39" w:rsidRDefault="00406F39">
      <w:r>
        <w:separator/>
      </w:r>
    </w:p>
  </w:footnote>
  <w:footnote w:type="continuationSeparator" w:id="0">
    <w:p w14:paraId="4E8C70D6" w14:textId="77777777" w:rsidR="00406F39" w:rsidRDefault="00406F39">
      <w:r>
        <w:continuationSeparator/>
      </w:r>
    </w:p>
  </w:footnote>
  <w:footnote w:id="1">
    <w:p w14:paraId="3EA7610F" w14:textId="77777777" w:rsidR="002A59E9" w:rsidRPr="00A13B6D" w:rsidDel="00647F93" w:rsidRDefault="002A59E9" w:rsidP="005A5634">
      <w:pPr>
        <w:pStyle w:val="Tekstprzypisudolnego"/>
        <w:rPr>
          <w:del w:id="2" w:author="Maria Wojewoda" w:date="2021-05-12T07:47:00Z"/>
          <w:sz w:val="16"/>
          <w:szCs w:val="16"/>
        </w:rPr>
      </w:pPr>
    </w:p>
  </w:footnote>
  <w:footnote w:id="2">
    <w:p w14:paraId="501F7D3D" w14:textId="77777777" w:rsidR="002A59E9" w:rsidRDefault="002A59E9"/>
  </w:footnote>
  <w:footnote w:id="3">
    <w:p w14:paraId="2CCAA420" w14:textId="77777777" w:rsidR="002A59E9" w:rsidRPr="00041EF7" w:rsidRDefault="002A59E9" w:rsidP="00DB64F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5072442" w14:textId="77777777" w:rsidR="002A59E9" w:rsidRDefault="002A59E9" w:rsidP="00DB64F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E9CACC3" w14:textId="77777777" w:rsidR="004F1012" w:rsidRPr="00001D10" w:rsidRDefault="004F1012" w:rsidP="004F1012">
      <w:pPr>
        <w:pStyle w:val="Tekstprzypisudolnego"/>
        <w:rPr>
          <w:rFonts w:ascii="Calibri" w:hAnsi="Calibri" w:cs="Calibri"/>
        </w:rPr>
      </w:pPr>
      <w:r w:rsidRPr="00B858F0">
        <w:rPr>
          <w:rStyle w:val="Odwoanieprzypisudolnego"/>
          <w:rFonts w:ascii="Calibri" w:hAnsi="Calibri" w:cs="Calibri"/>
        </w:rPr>
        <w:footnoteRef/>
      </w:r>
      <w:r w:rsidRPr="00001D10">
        <w:rPr>
          <w:rFonts w:ascii="Calibri" w:hAnsi="Calibri" w:cs="Calibri"/>
        </w:rPr>
        <w:t xml:space="preserve"> Dotyczy osób fizycznych</w:t>
      </w:r>
      <w:r w:rsidRPr="00001D10">
        <w:rPr>
          <w:rFonts w:ascii="Calibri" w:hAnsi="Calibri" w:cs="Calibri"/>
        </w:rPr>
        <w:br/>
      </w:r>
    </w:p>
  </w:footnote>
  <w:footnote w:id="5">
    <w:p w14:paraId="2A53B2B7" w14:textId="77777777" w:rsidR="002A59E9" w:rsidRPr="00FC180E" w:rsidRDefault="002A59E9" w:rsidP="00174622">
      <w:pPr>
        <w:pStyle w:val="Tekstprzypisudolnego"/>
        <w:rPr>
          <w:rFonts w:asciiTheme="minorHAnsi" w:hAnsiTheme="minorHAnsi" w:cstheme="minorHAnsi"/>
        </w:rPr>
      </w:pPr>
      <w:r w:rsidRPr="00FC180E">
        <w:rPr>
          <w:rStyle w:val="Odwoanieprzypisudolnego"/>
          <w:rFonts w:asciiTheme="minorHAnsi" w:eastAsiaTheme="majorEastAsia" w:hAnsiTheme="minorHAnsi" w:cstheme="minorHAnsi"/>
        </w:rPr>
        <w:footnoteRef/>
      </w:r>
      <w:r w:rsidRPr="00FC180E">
        <w:rPr>
          <w:rFonts w:asciiTheme="minorHAnsi" w:hAnsiTheme="minorHAnsi" w:cstheme="minorHAns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543" w14:textId="2FAAD260" w:rsidR="002A59E9" w:rsidRPr="00600D09" w:rsidRDefault="002A59E9">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4"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7"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8" w15:restartNumberingAfterBreak="0">
    <w:nsid w:val="10A65FD8"/>
    <w:multiLevelType w:val="hybridMultilevel"/>
    <w:tmpl w:val="5B7AF160"/>
    <w:lvl w:ilvl="0" w:tplc="B67AD5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041AFB"/>
    <w:multiLevelType w:val="hybridMultilevel"/>
    <w:tmpl w:val="5B2E7DB0"/>
    <w:lvl w:ilvl="0" w:tplc="29E46B60">
      <w:start w:val="1"/>
      <w:numFmt w:val="lowerLetter"/>
      <w:lvlText w:val="%1)"/>
      <w:lvlJc w:val="left"/>
      <w:pPr>
        <w:ind w:left="720" w:hanging="360"/>
      </w:pPr>
      <w:rPr>
        <w:rFonts w:hint="default"/>
        <w:b w:val="0"/>
        <w:bCs w:val="0"/>
        <w:spacing w:val="-3"/>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750E8A"/>
    <w:multiLevelType w:val="hybridMultilevel"/>
    <w:tmpl w:val="2F0C445C"/>
    <w:styleLink w:val="Styl1211"/>
    <w:lvl w:ilvl="0" w:tplc="D24C453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3"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5"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6" w15:restartNumberingAfterBreak="0">
    <w:nsid w:val="1A962054"/>
    <w:multiLevelType w:val="hybridMultilevel"/>
    <w:tmpl w:val="5A640D20"/>
    <w:lvl w:ilvl="0" w:tplc="629686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8" w15:restartNumberingAfterBreak="0">
    <w:nsid w:val="1B8F6E0E"/>
    <w:multiLevelType w:val="hybridMultilevel"/>
    <w:tmpl w:val="3ECA4A84"/>
    <w:lvl w:ilvl="0" w:tplc="0E54F350">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7716AB"/>
    <w:multiLevelType w:val="hybridMultilevel"/>
    <w:tmpl w:val="84AA06A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5"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0"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1"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6" w15:restartNumberingAfterBreak="0">
    <w:nsid w:val="37D114F4"/>
    <w:multiLevelType w:val="hybridMultilevel"/>
    <w:tmpl w:val="137E4C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BF47FD"/>
    <w:multiLevelType w:val="multilevel"/>
    <w:tmpl w:val="C0527B2A"/>
    <w:lvl w:ilvl="0">
      <w:start w:val="5"/>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49" w15:restartNumberingAfterBreak="0">
    <w:nsid w:val="3AC26AC3"/>
    <w:multiLevelType w:val="hybridMultilevel"/>
    <w:tmpl w:val="1AF0D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53" w15:restartNumberingAfterBreak="0">
    <w:nsid w:val="3EC264B0"/>
    <w:multiLevelType w:val="hybridMultilevel"/>
    <w:tmpl w:val="8CD8C5FC"/>
    <w:styleLink w:val="WWNum24131"/>
    <w:lvl w:ilvl="0" w:tplc="D91493D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4"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6"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58"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9"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0" w15:restartNumberingAfterBreak="0">
    <w:nsid w:val="43A30442"/>
    <w:multiLevelType w:val="hybridMultilevel"/>
    <w:tmpl w:val="EDF09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62"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63"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4"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66"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7"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0" w15:restartNumberingAfterBreak="0">
    <w:nsid w:val="4C784DD3"/>
    <w:multiLevelType w:val="hybridMultilevel"/>
    <w:tmpl w:val="DD82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72"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4"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75"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6"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7"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8"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9"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5ED96356"/>
    <w:multiLevelType w:val="multilevel"/>
    <w:tmpl w:val="A82E8290"/>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2"/>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2"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4"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85"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6"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8"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89" w15:restartNumberingAfterBreak="0">
    <w:nsid w:val="6AD367C7"/>
    <w:multiLevelType w:val="hybridMultilevel"/>
    <w:tmpl w:val="2154E094"/>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90" w15:restartNumberingAfterBreak="0">
    <w:nsid w:val="6CAF4667"/>
    <w:multiLevelType w:val="hybridMultilevel"/>
    <w:tmpl w:val="42D41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93"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95"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6"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127291"/>
    <w:multiLevelType w:val="hybridMultilevel"/>
    <w:tmpl w:val="D992320E"/>
    <w:lvl w:ilvl="0" w:tplc="04150001">
      <w:start w:val="1"/>
      <w:numFmt w:val="bullet"/>
      <w:lvlText w:val=""/>
      <w:lvlJc w:val="left"/>
      <w:pPr>
        <w:ind w:left="1211" w:hanging="360"/>
      </w:pPr>
      <w:rPr>
        <w:rFonts w:ascii="Symbol" w:hAnsi="Symbo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8"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9"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D43434D"/>
    <w:multiLevelType w:val="hybridMultilevel"/>
    <w:tmpl w:val="B4942D86"/>
    <w:lvl w:ilvl="0" w:tplc="2572E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2"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39"/>
  </w:num>
  <w:num w:numId="2">
    <w:abstractNumId w:val="53"/>
    <w:lvlOverride w:ilvl="0">
      <w:lvl w:ilvl="0" w:tplc="D91493D0">
        <w:start w:val="1"/>
        <w:numFmt w:val="decimal"/>
        <w:lvlText w:val="%1."/>
        <w:lvlJc w:val="left"/>
        <w:pPr>
          <w:ind w:left="542" w:hanging="284"/>
        </w:pPr>
        <w:rPr>
          <w:rFonts w:asciiTheme="minorHAnsi" w:eastAsia="Times New Roman" w:hAnsiTheme="minorHAnsi" w:cs="Times New Roman" w:hint="default"/>
          <w:w w:val="100"/>
          <w:sz w:val="22"/>
          <w:szCs w:val="22"/>
          <w:lang w:val="pl-PL" w:eastAsia="en-US" w:bidi="ar-SA"/>
        </w:rPr>
      </w:lvl>
    </w:lvlOverride>
  </w:num>
  <w:num w:numId="3">
    <w:abstractNumId w:val="62"/>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6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92"/>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01"/>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36"/>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77"/>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34"/>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0">
    <w:abstractNumId w:val="84"/>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1">
    <w:abstractNumId w:val="40"/>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2">
    <w:abstractNumId w:val="29"/>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3">
    <w:abstractNumId w:val="17"/>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4">
    <w:abstractNumId w:val="13"/>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5">
    <w:abstractNumId w:val="63"/>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66"/>
  </w:num>
  <w:num w:numId="17">
    <w:abstractNumId w:val="102"/>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8">
    <w:abstractNumId w:val="19"/>
    <w:lvlOverride w:ilvl="0">
      <w:lvl w:ilvl="0" w:tplc="D26E42B2">
        <w:start w:val="1"/>
        <w:numFmt w:val="decimal"/>
        <w:lvlText w:val="%1."/>
        <w:lvlJc w:val="left"/>
        <w:pPr>
          <w:ind w:left="720" w:hanging="360"/>
        </w:pPr>
        <w:rPr>
          <w:b w:val="0"/>
          <w:bCs w:val="0"/>
          <w:sz w:val="22"/>
          <w:szCs w:val="22"/>
        </w:rPr>
      </w:lvl>
    </w:lvlOverride>
  </w:num>
  <w:num w:numId="19">
    <w:abstractNumId w:val="59"/>
  </w:num>
  <w:num w:numId="20">
    <w:abstractNumId w:val="67"/>
  </w:num>
  <w:num w:numId="21">
    <w:abstractNumId w:val="15"/>
  </w:num>
  <w:num w:numId="22">
    <w:abstractNumId w:val="8"/>
  </w:num>
  <w:num w:numId="23">
    <w:abstractNumId w:val="74"/>
  </w:num>
  <w:num w:numId="24">
    <w:abstractNumId w:val="65"/>
  </w:num>
  <w:num w:numId="25">
    <w:abstractNumId w:val="57"/>
  </w:num>
  <w:num w:numId="26">
    <w:abstractNumId w:val="37"/>
  </w:num>
  <w:num w:numId="27">
    <w:abstractNumId w:val="23"/>
  </w:num>
  <w:num w:numId="28">
    <w:abstractNumId w:val="88"/>
  </w:num>
  <w:num w:numId="29">
    <w:abstractNumId w:val="58"/>
  </w:num>
  <w:num w:numId="30">
    <w:abstractNumId w:val="94"/>
  </w:num>
  <w:num w:numId="31">
    <w:abstractNumId w:val="56"/>
  </w:num>
  <w:num w:numId="32">
    <w:abstractNumId w:val="1"/>
  </w:num>
  <w:num w:numId="33">
    <w:abstractNumId w:val="72"/>
  </w:num>
  <w:num w:numId="34">
    <w:abstractNumId w:val="79"/>
  </w:num>
  <w:num w:numId="35">
    <w:abstractNumId w:val="78"/>
  </w:num>
  <w:num w:numId="36">
    <w:abstractNumId w:val="43"/>
  </w:num>
  <w:num w:numId="37">
    <w:abstractNumId w:val="20"/>
  </w:num>
  <w:num w:numId="38">
    <w:abstractNumId w:val="44"/>
  </w:num>
  <w:num w:numId="39">
    <w:abstractNumId w:val="61"/>
  </w:num>
  <w:num w:numId="40">
    <w:abstractNumId w:val="64"/>
  </w:num>
  <w:num w:numId="41">
    <w:abstractNumId w:val="45"/>
  </w:num>
  <w:num w:numId="42">
    <w:abstractNumId w:val="55"/>
  </w:num>
  <w:num w:numId="43">
    <w:abstractNumId w:val="38"/>
  </w:num>
  <w:num w:numId="44">
    <w:abstractNumId w:val="73"/>
  </w:num>
  <w:num w:numId="45">
    <w:abstractNumId w:val="93"/>
  </w:num>
  <w:num w:numId="46">
    <w:abstractNumId w:val="69"/>
  </w:num>
  <w:num w:numId="47">
    <w:abstractNumId w:val="30"/>
  </w:num>
  <w:num w:numId="48">
    <w:abstractNumId w:val="14"/>
  </w:num>
  <w:num w:numId="49">
    <w:abstractNumId w:val="50"/>
  </w:num>
  <w:num w:numId="50">
    <w:abstractNumId w:val="82"/>
  </w:num>
  <w:num w:numId="51">
    <w:abstractNumId w:val="54"/>
  </w:num>
  <w:num w:numId="52">
    <w:abstractNumId w:val="0"/>
  </w:num>
  <w:num w:numId="53">
    <w:abstractNumId w:val="41"/>
  </w:num>
  <w:num w:numId="54">
    <w:abstractNumId w:val="25"/>
  </w:num>
  <w:num w:numId="55">
    <w:abstractNumId w:val="98"/>
  </w:num>
  <w:num w:numId="56">
    <w:abstractNumId w:val="13"/>
  </w:num>
  <w:num w:numId="57">
    <w:abstractNumId w:val="17"/>
  </w:num>
  <w:num w:numId="58">
    <w:abstractNumId w:val="29"/>
  </w:num>
  <w:num w:numId="59">
    <w:abstractNumId w:val="36"/>
  </w:num>
  <w:num w:numId="60">
    <w:abstractNumId w:val="40"/>
  </w:num>
  <w:num w:numId="61">
    <w:abstractNumId w:val="63"/>
  </w:num>
  <w:num w:numId="62">
    <w:abstractNumId w:val="68"/>
  </w:num>
  <w:num w:numId="63">
    <w:abstractNumId w:val="84"/>
  </w:num>
  <w:num w:numId="64">
    <w:abstractNumId w:val="92"/>
  </w:num>
  <w:num w:numId="65">
    <w:abstractNumId w:val="101"/>
  </w:num>
  <w:num w:numId="66">
    <w:abstractNumId w:val="102"/>
  </w:num>
  <w:num w:numId="67">
    <w:abstractNumId w:val="85"/>
  </w:num>
  <w:num w:numId="68">
    <w:abstractNumId w:val="24"/>
  </w:num>
  <w:num w:numId="69">
    <w:abstractNumId w:val="19"/>
  </w:num>
  <w:num w:numId="70">
    <w:abstractNumId w:val="34"/>
  </w:num>
  <w:num w:numId="71">
    <w:abstractNumId w:val="62"/>
  </w:num>
  <w:num w:numId="72">
    <w:abstractNumId w:val="77"/>
  </w:num>
  <w:num w:numId="73">
    <w:abstractNumId w:val="52"/>
  </w:num>
  <w:num w:numId="74">
    <w:abstractNumId w:val="22"/>
  </w:num>
  <w:num w:numId="75">
    <w:abstractNumId w:val="42"/>
  </w:num>
  <w:num w:numId="76">
    <w:abstractNumId w:val="48"/>
  </w:num>
  <w:num w:numId="77">
    <w:abstractNumId w:val="81"/>
  </w:num>
  <w:num w:numId="78">
    <w:abstractNumId w:val="18"/>
  </w:num>
  <w:num w:numId="79">
    <w:abstractNumId w:val="27"/>
  </w:num>
  <w:num w:numId="80">
    <w:abstractNumId w:val="83"/>
  </w:num>
  <w:num w:numId="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num>
  <w:num w:numId="83">
    <w:abstractNumId w:val="75"/>
  </w:num>
  <w:num w:numId="84">
    <w:abstractNumId w:val="49"/>
  </w:num>
  <w:num w:numId="85">
    <w:abstractNumId w:val="32"/>
  </w:num>
  <w:num w:numId="86">
    <w:abstractNumId w:val="21"/>
  </w:num>
  <w:num w:numId="87">
    <w:abstractNumId w:val="97"/>
  </w:num>
  <w:num w:numId="88">
    <w:abstractNumId w:val="100"/>
  </w:num>
  <w:num w:numId="89">
    <w:abstractNumId w:val="46"/>
  </w:num>
  <w:num w:numId="90">
    <w:abstractNumId w:val="26"/>
  </w:num>
  <w:num w:numId="91">
    <w:abstractNumId w:val="71"/>
  </w:num>
  <w:num w:numId="92">
    <w:abstractNumId w:val="35"/>
  </w:num>
  <w:num w:numId="93">
    <w:abstractNumId w:val="28"/>
  </w:num>
  <w:num w:numId="94">
    <w:abstractNumId w:val="70"/>
  </w:num>
  <w:num w:numId="95">
    <w:abstractNumId w:val="9"/>
  </w:num>
  <w:num w:numId="96">
    <w:abstractNumId w:val="99"/>
  </w:num>
  <w:num w:numId="97">
    <w:abstractNumId w:val="80"/>
  </w:num>
  <w:num w:numId="98">
    <w:abstractNumId w:val="96"/>
  </w:num>
  <w:num w:numId="99">
    <w:abstractNumId w:val="95"/>
  </w:num>
  <w:num w:numId="100">
    <w:abstractNumId w:val="91"/>
  </w:num>
  <w:num w:numId="101">
    <w:abstractNumId w:val="86"/>
  </w:num>
  <w:num w:numId="102">
    <w:abstractNumId w:val="11"/>
  </w:num>
  <w:num w:numId="103">
    <w:abstractNumId w:val="60"/>
  </w:num>
  <w:num w:numId="104">
    <w:abstractNumId w:val="87"/>
  </w:num>
  <w:num w:numId="105">
    <w:abstractNumId w:val="76"/>
  </w:num>
  <w:num w:numId="106">
    <w:abstractNumId w:val="89"/>
  </w:num>
  <w:num w:numId="107">
    <w:abstractNumId w:val="16"/>
  </w:num>
  <w:num w:numId="108">
    <w:abstractNumId w:val="33"/>
  </w:num>
  <w:num w:numId="109">
    <w:abstractNumId w:val="31"/>
  </w:num>
  <w:num w:numId="110">
    <w:abstractNumId w:val="10"/>
  </w:num>
  <w:num w:numId="111">
    <w:abstractNumId w:val="90"/>
  </w:num>
  <w:num w:numId="112">
    <w:abstractNumId w:val="51"/>
  </w:num>
  <w:num w:numId="113">
    <w:abstractNumId w:val="88"/>
    <w:lvlOverride w:ilvl="0">
      <w:lvl w:ilvl="0" w:tplc="650C114C">
        <w:start w:val="1"/>
        <w:numFmt w:val="decimal"/>
        <w:lvlText w:val="%1."/>
        <w:lvlJc w:val="left"/>
      </w:lvl>
    </w:lvlOverride>
    <w:lvlOverride w:ilvl="1">
      <w:lvl w:ilvl="1" w:tplc="D0EA5034">
        <w:start w:val="1"/>
        <w:numFmt w:val="lowerLetter"/>
        <w:lvlText w:val="%2."/>
        <w:lvlJc w:val="left"/>
      </w:lvl>
    </w:lvlOverride>
    <w:lvlOverride w:ilvl="2">
      <w:lvl w:ilvl="2" w:tplc="5CDA8ECE">
        <w:start w:val="1"/>
        <w:numFmt w:val="lowerRoman"/>
        <w:lvlText w:val="%3."/>
        <w:lvlJc w:val="right"/>
      </w:lvl>
    </w:lvlOverride>
    <w:lvlOverride w:ilvl="3">
      <w:lvl w:ilvl="3" w:tplc="E286D920">
        <w:start w:val="1"/>
        <w:numFmt w:val="decimal"/>
        <w:lvlText w:val="%4."/>
        <w:lvlJc w:val="left"/>
        <w:rPr>
          <w:b w:val="0"/>
        </w:rPr>
      </w:lvl>
    </w:lvlOverride>
    <w:lvlOverride w:ilvl="4">
      <w:lvl w:ilvl="4" w:tplc="399C5E46">
        <w:start w:val="1"/>
        <w:numFmt w:val="lowerLetter"/>
        <w:lvlText w:val="%5."/>
        <w:lvlJc w:val="left"/>
      </w:lvl>
    </w:lvlOverride>
    <w:lvlOverride w:ilvl="5">
      <w:lvl w:ilvl="5" w:tplc="14EE2DC0">
        <w:start w:val="1"/>
        <w:numFmt w:val="lowerRoman"/>
        <w:lvlText w:val="%6."/>
        <w:lvlJc w:val="right"/>
      </w:lvl>
    </w:lvlOverride>
    <w:lvlOverride w:ilvl="6">
      <w:lvl w:ilvl="6" w:tplc="6B006908">
        <w:start w:val="1"/>
        <w:numFmt w:val="decimal"/>
        <w:lvlText w:val="%7."/>
        <w:lvlJc w:val="left"/>
      </w:lvl>
    </w:lvlOverride>
    <w:lvlOverride w:ilvl="7">
      <w:lvl w:ilvl="7" w:tplc="D348024E">
        <w:start w:val="1"/>
        <w:numFmt w:val="lowerLetter"/>
        <w:lvlText w:val="%8."/>
        <w:lvlJc w:val="left"/>
      </w:lvl>
    </w:lvlOverride>
    <w:lvlOverride w:ilvl="8">
      <w:lvl w:ilvl="8" w:tplc="B69E7D5A">
        <w:start w:val="1"/>
        <w:numFmt w:val="lowerRoman"/>
        <w:lvlText w:val="%9."/>
        <w:lvlJc w:val="right"/>
      </w:lvl>
    </w:lvlOverride>
  </w:num>
  <w:num w:numId="114">
    <w:abstractNumId w:val="1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0850"/>
    <w:rsid w:val="00012DAE"/>
    <w:rsid w:val="0001318B"/>
    <w:rsid w:val="00014D3F"/>
    <w:rsid w:val="000230BD"/>
    <w:rsid w:val="0002500F"/>
    <w:rsid w:val="000257A1"/>
    <w:rsid w:val="0003026E"/>
    <w:rsid w:val="000303B5"/>
    <w:rsid w:val="000349E9"/>
    <w:rsid w:val="00037919"/>
    <w:rsid w:val="000428E0"/>
    <w:rsid w:val="000429D6"/>
    <w:rsid w:val="000431C3"/>
    <w:rsid w:val="00046BC8"/>
    <w:rsid w:val="00047A7F"/>
    <w:rsid w:val="0005572B"/>
    <w:rsid w:val="00056E67"/>
    <w:rsid w:val="000635AD"/>
    <w:rsid w:val="00067F90"/>
    <w:rsid w:val="00072394"/>
    <w:rsid w:val="0007721C"/>
    <w:rsid w:val="00081596"/>
    <w:rsid w:val="000909F2"/>
    <w:rsid w:val="00091475"/>
    <w:rsid w:val="00094915"/>
    <w:rsid w:val="000A3572"/>
    <w:rsid w:val="000A3624"/>
    <w:rsid w:val="000A6997"/>
    <w:rsid w:val="000B00F0"/>
    <w:rsid w:val="000B1404"/>
    <w:rsid w:val="000B4740"/>
    <w:rsid w:val="000B6AD9"/>
    <w:rsid w:val="000B6BE9"/>
    <w:rsid w:val="000C02EE"/>
    <w:rsid w:val="000C1767"/>
    <w:rsid w:val="000E19C1"/>
    <w:rsid w:val="000E2558"/>
    <w:rsid w:val="000E46F9"/>
    <w:rsid w:val="000E4CBA"/>
    <w:rsid w:val="000E5BCD"/>
    <w:rsid w:val="000E6A20"/>
    <w:rsid w:val="000E7082"/>
    <w:rsid w:val="000F14DF"/>
    <w:rsid w:val="000F7406"/>
    <w:rsid w:val="0010003C"/>
    <w:rsid w:val="00100255"/>
    <w:rsid w:val="0010090B"/>
    <w:rsid w:val="00101042"/>
    <w:rsid w:val="0010150A"/>
    <w:rsid w:val="00112B19"/>
    <w:rsid w:val="0012043D"/>
    <w:rsid w:val="0012376E"/>
    <w:rsid w:val="001239C5"/>
    <w:rsid w:val="0012653C"/>
    <w:rsid w:val="001265B0"/>
    <w:rsid w:val="001379F4"/>
    <w:rsid w:val="001414CC"/>
    <w:rsid w:val="0014641D"/>
    <w:rsid w:val="00146FED"/>
    <w:rsid w:val="00151CD5"/>
    <w:rsid w:val="00153816"/>
    <w:rsid w:val="0016530E"/>
    <w:rsid w:val="00166713"/>
    <w:rsid w:val="00174622"/>
    <w:rsid w:val="00176BE1"/>
    <w:rsid w:val="00177974"/>
    <w:rsid w:val="00182708"/>
    <w:rsid w:val="001832DE"/>
    <w:rsid w:val="00186696"/>
    <w:rsid w:val="001901F0"/>
    <w:rsid w:val="00190CFA"/>
    <w:rsid w:val="00191E79"/>
    <w:rsid w:val="00194851"/>
    <w:rsid w:val="00196A22"/>
    <w:rsid w:val="001978C9"/>
    <w:rsid w:val="001A0B27"/>
    <w:rsid w:val="001A4103"/>
    <w:rsid w:val="001A66F8"/>
    <w:rsid w:val="001B7CD3"/>
    <w:rsid w:val="001C265D"/>
    <w:rsid w:val="001C3B4E"/>
    <w:rsid w:val="001D0C45"/>
    <w:rsid w:val="001E5461"/>
    <w:rsid w:val="001E5484"/>
    <w:rsid w:val="001E7FC4"/>
    <w:rsid w:val="00202295"/>
    <w:rsid w:val="002025EF"/>
    <w:rsid w:val="002040F0"/>
    <w:rsid w:val="00205C2C"/>
    <w:rsid w:val="00215DD4"/>
    <w:rsid w:val="00223EE6"/>
    <w:rsid w:val="0022548A"/>
    <w:rsid w:val="00225DFA"/>
    <w:rsid w:val="00226CE9"/>
    <w:rsid w:val="00236959"/>
    <w:rsid w:val="00236BDA"/>
    <w:rsid w:val="002375F8"/>
    <w:rsid w:val="002405A3"/>
    <w:rsid w:val="0024198D"/>
    <w:rsid w:val="002469AF"/>
    <w:rsid w:val="002513AD"/>
    <w:rsid w:val="002544A5"/>
    <w:rsid w:val="0027368C"/>
    <w:rsid w:val="00274180"/>
    <w:rsid w:val="00274B71"/>
    <w:rsid w:val="00282C6C"/>
    <w:rsid w:val="00286905"/>
    <w:rsid w:val="00287CE8"/>
    <w:rsid w:val="00293A2F"/>
    <w:rsid w:val="002A1200"/>
    <w:rsid w:val="002A12B0"/>
    <w:rsid w:val="002A1B9C"/>
    <w:rsid w:val="002A1CEE"/>
    <w:rsid w:val="002A217A"/>
    <w:rsid w:val="002A59E9"/>
    <w:rsid w:val="002A65E8"/>
    <w:rsid w:val="002B5389"/>
    <w:rsid w:val="002C084A"/>
    <w:rsid w:val="002C16E0"/>
    <w:rsid w:val="002D3A86"/>
    <w:rsid w:val="002D448F"/>
    <w:rsid w:val="002E4332"/>
    <w:rsid w:val="002E51B4"/>
    <w:rsid w:val="002E7C15"/>
    <w:rsid w:val="002F280D"/>
    <w:rsid w:val="002F2C33"/>
    <w:rsid w:val="002F3330"/>
    <w:rsid w:val="003003E7"/>
    <w:rsid w:val="00302826"/>
    <w:rsid w:val="0030641A"/>
    <w:rsid w:val="00310821"/>
    <w:rsid w:val="00316109"/>
    <w:rsid w:val="00322082"/>
    <w:rsid w:val="00322C14"/>
    <w:rsid w:val="00333DB0"/>
    <w:rsid w:val="0033628B"/>
    <w:rsid w:val="00337174"/>
    <w:rsid w:val="003421DF"/>
    <w:rsid w:val="00342FF2"/>
    <w:rsid w:val="00352264"/>
    <w:rsid w:val="003544D8"/>
    <w:rsid w:val="00354C19"/>
    <w:rsid w:val="003556CB"/>
    <w:rsid w:val="003567D4"/>
    <w:rsid w:val="00380DF8"/>
    <w:rsid w:val="00382E02"/>
    <w:rsid w:val="00385412"/>
    <w:rsid w:val="003857F2"/>
    <w:rsid w:val="00385E09"/>
    <w:rsid w:val="00390C69"/>
    <w:rsid w:val="003967D0"/>
    <w:rsid w:val="003A3587"/>
    <w:rsid w:val="003A71E7"/>
    <w:rsid w:val="003A7F88"/>
    <w:rsid w:val="003B155D"/>
    <w:rsid w:val="003B39E6"/>
    <w:rsid w:val="003B45E8"/>
    <w:rsid w:val="003C22B2"/>
    <w:rsid w:val="003C3FC0"/>
    <w:rsid w:val="003C787D"/>
    <w:rsid w:val="003C7B04"/>
    <w:rsid w:val="003D03CB"/>
    <w:rsid w:val="003D0BEF"/>
    <w:rsid w:val="003D1C49"/>
    <w:rsid w:val="003E02D7"/>
    <w:rsid w:val="003E6225"/>
    <w:rsid w:val="003F12C5"/>
    <w:rsid w:val="003F19E7"/>
    <w:rsid w:val="003F387B"/>
    <w:rsid w:val="003F5685"/>
    <w:rsid w:val="00401851"/>
    <w:rsid w:val="00404567"/>
    <w:rsid w:val="00404DE9"/>
    <w:rsid w:val="00406F39"/>
    <w:rsid w:val="00410F8E"/>
    <w:rsid w:val="00412893"/>
    <w:rsid w:val="00415D44"/>
    <w:rsid w:val="004206DF"/>
    <w:rsid w:val="00423CFF"/>
    <w:rsid w:val="00424159"/>
    <w:rsid w:val="004268A4"/>
    <w:rsid w:val="004272FC"/>
    <w:rsid w:val="00427F30"/>
    <w:rsid w:val="0043458A"/>
    <w:rsid w:val="0043648F"/>
    <w:rsid w:val="004410D2"/>
    <w:rsid w:val="00444BDC"/>
    <w:rsid w:val="0045145A"/>
    <w:rsid w:val="00456B2E"/>
    <w:rsid w:val="0045795C"/>
    <w:rsid w:val="00460238"/>
    <w:rsid w:val="004609E3"/>
    <w:rsid w:val="004623C8"/>
    <w:rsid w:val="00465ECD"/>
    <w:rsid w:val="00470B22"/>
    <w:rsid w:val="00470D8A"/>
    <w:rsid w:val="00473B98"/>
    <w:rsid w:val="004820A5"/>
    <w:rsid w:val="0048424C"/>
    <w:rsid w:val="0048634C"/>
    <w:rsid w:val="004876CD"/>
    <w:rsid w:val="00487EFC"/>
    <w:rsid w:val="00491955"/>
    <w:rsid w:val="004932A1"/>
    <w:rsid w:val="0049535A"/>
    <w:rsid w:val="004975C4"/>
    <w:rsid w:val="004A1576"/>
    <w:rsid w:val="004A55AC"/>
    <w:rsid w:val="004B23E8"/>
    <w:rsid w:val="004B566B"/>
    <w:rsid w:val="004C08DD"/>
    <w:rsid w:val="004C2390"/>
    <w:rsid w:val="004D030F"/>
    <w:rsid w:val="004D398B"/>
    <w:rsid w:val="004D4928"/>
    <w:rsid w:val="004D612E"/>
    <w:rsid w:val="004E04D0"/>
    <w:rsid w:val="004E4296"/>
    <w:rsid w:val="004E6632"/>
    <w:rsid w:val="004F1012"/>
    <w:rsid w:val="005059C0"/>
    <w:rsid w:val="00506649"/>
    <w:rsid w:val="00510234"/>
    <w:rsid w:val="00517EE2"/>
    <w:rsid w:val="00520AF3"/>
    <w:rsid w:val="005211AB"/>
    <w:rsid w:val="0052558D"/>
    <w:rsid w:val="00525865"/>
    <w:rsid w:val="005305F2"/>
    <w:rsid w:val="00533B4A"/>
    <w:rsid w:val="00534AAC"/>
    <w:rsid w:val="00536684"/>
    <w:rsid w:val="00544A25"/>
    <w:rsid w:val="00546FB8"/>
    <w:rsid w:val="00551241"/>
    <w:rsid w:val="0055687A"/>
    <w:rsid w:val="00560EF8"/>
    <w:rsid w:val="005616D6"/>
    <w:rsid w:val="00564444"/>
    <w:rsid w:val="00567582"/>
    <w:rsid w:val="0057083C"/>
    <w:rsid w:val="00574D42"/>
    <w:rsid w:val="005821A6"/>
    <w:rsid w:val="00583162"/>
    <w:rsid w:val="00584561"/>
    <w:rsid w:val="005901C6"/>
    <w:rsid w:val="00591031"/>
    <w:rsid w:val="005912E6"/>
    <w:rsid w:val="00591A63"/>
    <w:rsid w:val="00597863"/>
    <w:rsid w:val="00597A56"/>
    <w:rsid w:val="005A20CE"/>
    <w:rsid w:val="005A5634"/>
    <w:rsid w:val="005A65E7"/>
    <w:rsid w:val="005B11D9"/>
    <w:rsid w:val="005B2DCF"/>
    <w:rsid w:val="005B454F"/>
    <w:rsid w:val="005B530A"/>
    <w:rsid w:val="005B585C"/>
    <w:rsid w:val="005C3A40"/>
    <w:rsid w:val="005D62E5"/>
    <w:rsid w:val="005D6910"/>
    <w:rsid w:val="005D6AA9"/>
    <w:rsid w:val="005E0916"/>
    <w:rsid w:val="005E0E16"/>
    <w:rsid w:val="005E4DA8"/>
    <w:rsid w:val="005E5A4A"/>
    <w:rsid w:val="005F16E7"/>
    <w:rsid w:val="005F22EB"/>
    <w:rsid w:val="005F2525"/>
    <w:rsid w:val="005F5980"/>
    <w:rsid w:val="00600D09"/>
    <w:rsid w:val="00601985"/>
    <w:rsid w:val="00602825"/>
    <w:rsid w:val="00613993"/>
    <w:rsid w:val="006141C2"/>
    <w:rsid w:val="0061749D"/>
    <w:rsid w:val="006176BB"/>
    <w:rsid w:val="00623197"/>
    <w:rsid w:val="006239FB"/>
    <w:rsid w:val="00624696"/>
    <w:rsid w:val="006261A2"/>
    <w:rsid w:val="00634005"/>
    <w:rsid w:val="0063458A"/>
    <w:rsid w:val="006362CF"/>
    <w:rsid w:val="006373D7"/>
    <w:rsid w:val="00637741"/>
    <w:rsid w:val="006413CF"/>
    <w:rsid w:val="00642645"/>
    <w:rsid w:val="00642798"/>
    <w:rsid w:val="00643A54"/>
    <w:rsid w:val="00647F93"/>
    <w:rsid w:val="00653244"/>
    <w:rsid w:val="00654B12"/>
    <w:rsid w:val="006575F7"/>
    <w:rsid w:val="00661C22"/>
    <w:rsid w:val="00664137"/>
    <w:rsid w:val="00665C7D"/>
    <w:rsid w:val="006660CF"/>
    <w:rsid w:val="00671D96"/>
    <w:rsid w:val="00672C09"/>
    <w:rsid w:val="0067588A"/>
    <w:rsid w:val="00675F13"/>
    <w:rsid w:val="00677B14"/>
    <w:rsid w:val="00680C93"/>
    <w:rsid w:val="00684118"/>
    <w:rsid w:val="00686A60"/>
    <w:rsid w:val="00686C62"/>
    <w:rsid w:val="0069014C"/>
    <w:rsid w:val="006924C2"/>
    <w:rsid w:val="006948FD"/>
    <w:rsid w:val="00695A08"/>
    <w:rsid w:val="006A3BD1"/>
    <w:rsid w:val="006A49AA"/>
    <w:rsid w:val="006B4F5D"/>
    <w:rsid w:val="006B6876"/>
    <w:rsid w:val="006B707C"/>
    <w:rsid w:val="006B73D8"/>
    <w:rsid w:val="006B7E27"/>
    <w:rsid w:val="006C5E38"/>
    <w:rsid w:val="006E2212"/>
    <w:rsid w:val="006E2841"/>
    <w:rsid w:val="006E5358"/>
    <w:rsid w:val="006E5647"/>
    <w:rsid w:val="006E78FA"/>
    <w:rsid w:val="006F12E6"/>
    <w:rsid w:val="006F1FDB"/>
    <w:rsid w:val="006F22B1"/>
    <w:rsid w:val="00705F0E"/>
    <w:rsid w:val="00710AB7"/>
    <w:rsid w:val="00712788"/>
    <w:rsid w:val="00715748"/>
    <w:rsid w:val="00717135"/>
    <w:rsid w:val="00724AD3"/>
    <w:rsid w:val="0072545E"/>
    <w:rsid w:val="0073015F"/>
    <w:rsid w:val="00736563"/>
    <w:rsid w:val="007378D6"/>
    <w:rsid w:val="00742A8C"/>
    <w:rsid w:val="007602B6"/>
    <w:rsid w:val="00762690"/>
    <w:rsid w:val="0076501B"/>
    <w:rsid w:val="00767EF7"/>
    <w:rsid w:val="007713DA"/>
    <w:rsid w:val="00771700"/>
    <w:rsid w:val="00774A9E"/>
    <w:rsid w:val="00774DE1"/>
    <w:rsid w:val="007812CE"/>
    <w:rsid w:val="0078194C"/>
    <w:rsid w:val="00787637"/>
    <w:rsid w:val="00793F0F"/>
    <w:rsid w:val="00796C40"/>
    <w:rsid w:val="007A21B2"/>
    <w:rsid w:val="007A2A5C"/>
    <w:rsid w:val="007A548C"/>
    <w:rsid w:val="007C2269"/>
    <w:rsid w:val="007C2DFE"/>
    <w:rsid w:val="007C31C8"/>
    <w:rsid w:val="007C3278"/>
    <w:rsid w:val="007C4DBD"/>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3C56"/>
    <w:rsid w:val="00854C72"/>
    <w:rsid w:val="00856220"/>
    <w:rsid w:val="00856758"/>
    <w:rsid w:val="00856EC0"/>
    <w:rsid w:val="00873120"/>
    <w:rsid w:val="0087659F"/>
    <w:rsid w:val="008773CC"/>
    <w:rsid w:val="008805B2"/>
    <w:rsid w:val="00885178"/>
    <w:rsid w:val="00891308"/>
    <w:rsid w:val="00894B36"/>
    <w:rsid w:val="00897B5B"/>
    <w:rsid w:val="008A601E"/>
    <w:rsid w:val="008B4F61"/>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26E5"/>
    <w:rsid w:val="009462DF"/>
    <w:rsid w:val="00960C54"/>
    <w:rsid w:val="009656D8"/>
    <w:rsid w:val="00965E41"/>
    <w:rsid w:val="0096716C"/>
    <w:rsid w:val="00972AD2"/>
    <w:rsid w:val="0097367D"/>
    <w:rsid w:val="00973F23"/>
    <w:rsid w:val="00981178"/>
    <w:rsid w:val="00984180"/>
    <w:rsid w:val="00986EEC"/>
    <w:rsid w:val="0099121C"/>
    <w:rsid w:val="00991F16"/>
    <w:rsid w:val="009962A5"/>
    <w:rsid w:val="009B075B"/>
    <w:rsid w:val="009B3277"/>
    <w:rsid w:val="009B543C"/>
    <w:rsid w:val="009B5AEC"/>
    <w:rsid w:val="009B5E72"/>
    <w:rsid w:val="009C11D6"/>
    <w:rsid w:val="009C48FC"/>
    <w:rsid w:val="009C5871"/>
    <w:rsid w:val="009C7559"/>
    <w:rsid w:val="009D07CD"/>
    <w:rsid w:val="009D4B98"/>
    <w:rsid w:val="009E0C49"/>
    <w:rsid w:val="009E38B8"/>
    <w:rsid w:val="009E59E8"/>
    <w:rsid w:val="009F121A"/>
    <w:rsid w:val="009F394F"/>
    <w:rsid w:val="00A00FEA"/>
    <w:rsid w:val="00A02D58"/>
    <w:rsid w:val="00A03DF5"/>
    <w:rsid w:val="00A10F16"/>
    <w:rsid w:val="00A11196"/>
    <w:rsid w:val="00A1352C"/>
    <w:rsid w:val="00A13B6D"/>
    <w:rsid w:val="00A16BA8"/>
    <w:rsid w:val="00A22B95"/>
    <w:rsid w:val="00A268E7"/>
    <w:rsid w:val="00A26B36"/>
    <w:rsid w:val="00A32E76"/>
    <w:rsid w:val="00A41010"/>
    <w:rsid w:val="00A413E2"/>
    <w:rsid w:val="00A4252B"/>
    <w:rsid w:val="00A478C8"/>
    <w:rsid w:val="00A5230B"/>
    <w:rsid w:val="00A52C20"/>
    <w:rsid w:val="00A54F34"/>
    <w:rsid w:val="00A5533C"/>
    <w:rsid w:val="00A60210"/>
    <w:rsid w:val="00A622BB"/>
    <w:rsid w:val="00A65546"/>
    <w:rsid w:val="00A73406"/>
    <w:rsid w:val="00A734DB"/>
    <w:rsid w:val="00A73CA7"/>
    <w:rsid w:val="00A746F9"/>
    <w:rsid w:val="00A75B23"/>
    <w:rsid w:val="00A823A1"/>
    <w:rsid w:val="00A850D8"/>
    <w:rsid w:val="00A85BDE"/>
    <w:rsid w:val="00A87887"/>
    <w:rsid w:val="00AA1A88"/>
    <w:rsid w:val="00AA349B"/>
    <w:rsid w:val="00AA4F6E"/>
    <w:rsid w:val="00AB2600"/>
    <w:rsid w:val="00AB26AD"/>
    <w:rsid w:val="00AB366D"/>
    <w:rsid w:val="00AB4B6F"/>
    <w:rsid w:val="00AB53A9"/>
    <w:rsid w:val="00AD0843"/>
    <w:rsid w:val="00AD5534"/>
    <w:rsid w:val="00AD57BF"/>
    <w:rsid w:val="00AD6C4D"/>
    <w:rsid w:val="00AD6DEB"/>
    <w:rsid w:val="00AD740B"/>
    <w:rsid w:val="00AE3B14"/>
    <w:rsid w:val="00AE578C"/>
    <w:rsid w:val="00AF3206"/>
    <w:rsid w:val="00AF595C"/>
    <w:rsid w:val="00B00852"/>
    <w:rsid w:val="00B00D92"/>
    <w:rsid w:val="00B04E0F"/>
    <w:rsid w:val="00B06981"/>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4293"/>
    <w:rsid w:val="00B5534B"/>
    <w:rsid w:val="00B61876"/>
    <w:rsid w:val="00B65BAB"/>
    <w:rsid w:val="00B66F6D"/>
    <w:rsid w:val="00B70D5A"/>
    <w:rsid w:val="00B82CD4"/>
    <w:rsid w:val="00B83EC2"/>
    <w:rsid w:val="00B84C0C"/>
    <w:rsid w:val="00B84D93"/>
    <w:rsid w:val="00B93C06"/>
    <w:rsid w:val="00B94A0E"/>
    <w:rsid w:val="00B94AC0"/>
    <w:rsid w:val="00B96B92"/>
    <w:rsid w:val="00B96FD1"/>
    <w:rsid w:val="00B9731B"/>
    <w:rsid w:val="00B97B80"/>
    <w:rsid w:val="00BA4371"/>
    <w:rsid w:val="00BA4BDC"/>
    <w:rsid w:val="00BA4DEE"/>
    <w:rsid w:val="00BB020A"/>
    <w:rsid w:val="00BB3FA0"/>
    <w:rsid w:val="00BB76ED"/>
    <w:rsid w:val="00BC4A34"/>
    <w:rsid w:val="00BC7F55"/>
    <w:rsid w:val="00BD07EE"/>
    <w:rsid w:val="00BD5A91"/>
    <w:rsid w:val="00BD68E8"/>
    <w:rsid w:val="00BE15E6"/>
    <w:rsid w:val="00BE224F"/>
    <w:rsid w:val="00BE28CB"/>
    <w:rsid w:val="00BE7077"/>
    <w:rsid w:val="00BE7C7F"/>
    <w:rsid w:val="00BE7C86"/>
    <w:rsid w:val="00BF2786"/>
    <w:rsid w:val="00BF74DD"/>
    <w:rsid w:val="00BF78D0"/>
    <w:rsid w:val="00C17C4B"/>
    <w:rsid w:val="00C21E70"/>
    <w:rsid w:val="00C2390A"/>
    <w:rsid w:val="00C24BB7"/>
    <w:rsid w:val="00C2614E"/>
    <w:rsid w:val="00C264A6"/>
    <w:rsid w:val="00C267D9"/>
    <w:rsid w:val="00C279BC"/>
    <w:rsid w:val="00C30C0A"/>
    <w:rsid w:val="00C36DAB"/>
    <w:rsid w:val="00C3735E"/>
    <w:rsid w:val="00C41FFE"/>
    <w:rsid w:val="00C4345C"/>
    <w:rsid w:val="00C43C8A"/>
    <w:rsid w:val="00C731F1"/>
    <w:rsid w:val="00C73FBA"/>
    <w:rsid w:val="00C7489E"/>
    <w:rsid w:val="00C74A94"/>
    <w:rsid w:val="00C75B9F"/>
    <w:rsid w:val="00C75F20"/>
    <w:rsid w:val="00C80911"/>
    <w:rsid w:val="00C84784"/>
    <w:rsid w:val="00C861C0"/>
    <w:rsid w:val="00C9091B"/>
    <w:rsid w:val="00C90F91"/>
    <w:rsid w:val="00C918CA"/>
    <w:rsid w:val="00C94B4A"/>
    <w:rsid w:val="00CA0B3A"/>
    <w:rsid w:val="00CA300D"/>
    <w:rsid w:val="00CA4695"/>
    <w:rsid w:val="00CA489C"/>
    <w:rsid w:val="00CA7636"/>
    <w:rsid w:val="00CB0A12"/>
    <w:rsid w:val="00CB3F4B"/>
    <w:rsid w:val="00CB3F5D"/>
    <w:rsid w:val="00CB5B39"/>
    <w:rsid w:val="00CC2EF8"/>
    <w:rsid w:val="00CD16E1"/>
    <w:rsid w:val="00CD53C0"/>
    <w:rsid w:val="00CE15F9"/>
    <w:rsid w:val="00CE686A"/>
    <w:rsid w:val="00CF015B"/>
    <w:rsid w:val="00CF16A1"/>
    <w:rsid w:val="00CF4FE5"/>
    <w:rsid w:val="00CF71BE"/>
    <w:rsid w:val="00D007F5"/>
    <w:rsid w:val="00D05CCA"/>
    <w:rsid w:val="00D07742"/>
    <w:rsid w:val="00D12F77"/>
    <w:rsid w:val="00D1346D"/>
    <w:rsid w:val="00D156A6"/>
    <w:rsid w:val="00D20D54"/>
    <w:rsid w:val="00D23F9B"/>
    <w:rsid w:val="00D240DB"/>
    <w:rsid w:val="00D24B9B"/>
    <w:rsid w:val="00D31A8A"/>
    <w:rsid w:val="00D33202"/>
    <w:rsid w:val="00D33810"/>
    <w:rsid w:val="00D33ACE"/>
    <w:rsid w:val="00D349A4"/>
    <w:rsid w:val="00D36EBC"/>
    <w:rsid w:val="00D40FEE"/>
    <w:rsid w:val="00D47DFC"/>
    <w:rsid w:val="00D51A5C"/>
    <w:rsid w:val="00D543B0"/>
    <w:rsid w:val="00D56F4B"/>
    <w:rsid w:val="00D635C1"/>
    <w:rsid w:val="00D67DB0"/>
    <w:rsid w:val="00D70CF0"/>
    <w:rsid w:val="00D71F64"/>
    <w:rsid w:val="00D73C8B"/>
    <w:rsid w:val="00D76331"/>
    <w:rsid w:val="00D828DB"/>
    <w:rsid w:val="00D8675F"/>
    <w:rsid w:val="00D907CE"/>
    <w:rsid w:val="00D97351"/>
    <w:rsid w:val="00DA141D"/>
    <w:rsid w:val="00DA1A8C"/>
    <w:rsid w:val="00DA6579"/>
    <w:rsid w:val="00DA6992"/>
    <w:rsid w:val="00DB1F93"/>
    <w:rsid w:val="00DB64FB"/>
    <w:rsid w:val="00DC073C"/>
    <w:rsid w:val="00DC1313"/>
    <w:rsid w:val="00DC45BA"/>
    <w:rsid w:val="00DD0D20"/>
    <w:rsid w:val="00DD3F8F"/>
    <w:rsid w:val="00DE3993"/>
    <w:rsid w:val="00DE621F"/>
    <w:rsid w:val="00DE655E"/>
    <w:rsid w:val="00DF2635"/>
    <w:rsid w:val="00DF2883"/>
    <w:rsid w:val="00E0092C"/>
    <w:rsid w:val="00E030D9"/>
    <w:rsid w:val="00E03EA3"/>
    <w:rsid w:val="00E10409"/>
    <w:rsid w:val="00E13156"/>
    <w:rsid w:val="00E21169"/>
    <w:rsid w:val="00E23960"/>
    <w:rsid w:val="00E248AC"/>
    <w:rsid w:val="00E24C3A"/>
    <w:rsid w:val="00E3341C"/>
    <w:rsid w:val="00E3462A"/>
    <w:rsid w:val="00E370BE"/>
    <w:rsid w:val="00E373A3"/>
    <w:rsid w:val="00E449CC"/>
    <w:rsid w:val="00E460F5"/>
    <w:rsid w:val="00E51A53"/>
    <w:rsid w:val="00E617E8"/>
    <w:rsid w:val="00E65834"/>
    <w:rsid w:val="00E72062"/>
    <w:rsid w:val="00E72354"/>
    <w:rsid w:val="00E81AD2"/>
    <w:rsid w:val="00E87E13"/>
    <w:rsid w:val="00E93B71"/>
    <w:rsid w:val="00E95D0F"/>
    <w:rsid w:val="00EA1667"/>
    <w:rsid w:val="00EA28DA"/>
    <w:rsid w:val="00EA7014"/>
    <w:rsid w:val="00EB067B"/>
    <w:rsid w:val="00EB0F2D"/>
    <w:rsid w:val="00EC07EF"/>
    <w:rsid w:val="00EC2DB3"/>
    <w:rsid w:val="00EC4A71"/>
    <w:rsid w:val="00EC4B0C"/>
    <w:rsid w:val="00EC7BA8"/>
    <w:rsid w:val="00EC7DFE"/>
    <w:rsid w:val="00ED13B5"/>
    <w:rsid w:val="00ED1926"/>
    <w:rsid w:val="00ED5213"/>
    <w:rsid w:val="00ED5304"/>
    <w:rsid w:val="00ED54B0"/>
    <w:rsid w:val="00ED7929"/>
    <w:rsid w:val="00EE1657"/>
    <w:rsid w:val="00EE27BA"/>
    <w:rsid w:val="00EE355B"/>
    <w:rsid w:val="00EE3BB7"/>
    <w:rsid w:val="00EF1CEA"/>
    <w:rsid w:val="00EF390B"/>
    <w:rsid w:val="00F07769"/>
    <w:rsid w:val="00F10B19"/>
    <w:rsid w:val="00F110FF"/>
    <w:rsid w:val="00F14DA2"/>
    <w:rsid w:val="00F170D4"/>
    <w:rsid w:val="00F17974"/>
    <w:rsid w:val="00F211B7"/>
    <w:rsid w:val="00F217C9"/>
    <w:rsid w:val="00F27621"/>
    <w:rsid w:val="00F27A57"/>
    <w:rsid w:val="00F33840"/>
    <w:rsid w:val="00F4049A"/>
    <w:rsid w:val="00F468B5"/>
    <w:rsid w:val="00F46963"/>
    <w:rsid w:val="00F46B5F"/>
    <w:rsid w:val="00F50244"/>
    <w:rsid w:val="00F5028B"/>
    <w:rsid w:val="00F54517"/>
    <w:rsid w:val="00F61956"/>
    <w:rsid w:val="00F634D0"/>
    <w:rsid w:val="00F6389B"/>
    <w:rsid w:val="00F7208E"/>
    <w:rsid w:val="00F7367F"/>
    <w:rsid w:val="00F800DA"/>
    <w:rsid w:val="00F80B46"/>
    <w:rsid w:val="00F826A5"/>
    <w:rsid w:val="00F84798"/>
    <w:rsid w:val="00F91F97"/>
    <w:rsid w:val="00F94C8B"/>
    <w:rsid w:val="00F95DC3"/>
    <w:rsid w:val="00F97713"/>
    <w:rsid w:val="00FA2804"/>
    <w:rsid w:val="00FA318F"/>
    <w:rsid w:val="00FB2040"/>
    <w:rsid w:val="00FB75D0"/>
    <w:rsid w:val="00FD7F5C"/>
    <w:rsid w:val="00FE0206"/>
    <w:rsid w:val="00FE1285"/>
    <w:rsid w:val="00FE3527"/>
    <w:rsid w:val="00FE55A5"/>
    <w:rsid w:val="00FE5920"/>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28"/>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6"/>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29"/>
      </w:numPr>
    </w:pPr>
  </w:style>
  <w:style w:type="numbering" w:customStyle="1" w:styleId="Styl2">
    <w:name w:val="Styl2"/>
    <w:rsid w:val="005211AB"/>
    <w:pPr>
      <w:numPr>
        <w:numId w:val="30"/>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1"/>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2"/>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3"/>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4"/>
      </w:numPr>
    </w:pPr>
  </w:style>
  <w:style w:type="paragraph" w:customStyle="1" w:styleId="CMSHeadL7">
    <w:name w:val="CMS Head L7"/>
    <w:basedOn w:val="Normalny"/>
    <w:rsid w:val="005211AB"/>
    <w:pPr>
      <w:widowControl/>
      <w:numPr>
        <w:ilvl w:val="6"/>
        <w:numId w:val="35"/>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3"/>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2"/>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0">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4"/>
      </w:numPr>
    </w:pPr>
  </w:style>
  <w:style w:type="numbering" w:customStyle="1" w:styleId="WWNum2413">
    <w:name w:val="WWNum2413"/>
    <w:basedOn w:val="Bezlisty"/>
    <w:rsid w:val="000431C3"/>
    <w:pPr>
      <w:numPr>
        <w:numId w:val="38"/>
      </w:numPr>
    </w:pPr>
  </w:style>
  <w:style w:type="numbering" w:customStyle="1" w:styleId="WWNum1913">
    <w:name w:val="WWNum1913"/>
    <w:basedOn w:val="Bezlisty"/>
    <w:rsid w:val="000431C3"/>
    <w:pPr>
      <w:numPr>
        <w:numId w:val="39"/>
      </w:numPr>
    </w:pPr>
  </w:style>
  <w:style w:type="numbering" w:customStyle="1" w:styleId="WWNum1613">
    <w:name w:val="WWNum1613"/>
    <w:basedOn w:val="Bezlisty"/>
    <w:rsid w:val="000431C3"/>
    <w:pPr>
      <w:numPr>
        <w:numId w:val="40"/>
      </w:numPr>
    </w:pPr>
  </w:style>
  <w:style w:type="numbering" w:customStyle="1" w:styleId="WWNum3813">
    <w:name w:val="WWNum3813"/>
    <w:basedOn w:val="Bezlisty"/>
    <w:rsid w:val="000431C3"/>
    <w:pPr>
      <w:numPr>
        <w:numId w:val="41"/>
      </w:numPr>
    </w:pPr>
  </w:style>
  <w:style w:type="numbering" w:customStyle="1" w:styleId="WWNum2513">
    <w:name w:val="WWNum2513"/>
    <w:basedOn w:val="Bezlisty"/>
    <w:rsid w:val="000431C3"/>
    <w:pPr>
      <w:numPr>
        <w:numId w:val="42"/>
      </w:numPr>
    </w:pPr>
  </w:style>
  <w:style w:type="numbering" w:customStyle="1" w:styleId="WWNum2021">
    <w:name w:val="WWNum2021"/>
    <w:basedOn w:val="Bezlisty"/>
    <w:rsid w:val="000431C3"/>
    <w:pPr>
      <w:numPr>
        <w:numId w:val="43"/>
      </w:numPr>
    </w:pPr>
  </w:style>
  <w:style w:type="numbering" w:customStyle="1" w:styleId="Styl121">
    <w:name w:val="Styl121"/>
    <w:rsid w:val="000431C3"/>
    <w:pPr>
      <w:numPr>
        <w:numId w:val="45"/>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1"/>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4"/>
      </w:numPr>
    </w:pPr>
  </w:style>
  <w:style w:type="numbering" w:customStyle="1" w:styleId="Styl2111">
    <w:name w:val="Styl2111"/>
    <w:rsid w:val="000431C3"/>
    <w:pPr>
      <w:numPr>
        <w:numId w:val="55"/>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3"/>
      </w:numPr>
    </w:pPr>
  </w:style>
  <w:style w:type="numbering" w:customStyle="1" w:styleId="WWNum18121">
    <w:name w:val="WWNum18121"/>
    <w:basedOn w:val="Bezlisty"/>
    <w:rsid w:val="000431C3"/>
    <w:pPr>
      <w:numPr>
        <w:numId w:val="48"/>
      </w:numPr>
    </w:pPr>
  </w:style>
  <w:style w:type="numbering" w:customStyle="1" w:styleId="WWNum24121">
    <w:name w:val="WWNum24121"/>
    <w:basedOn w:val="Bezlisty"/>
    <w:rsid w:val="000431C3"/>
    <w:pPr>
      <w:numPr>
        <w:numId w:val="46"/>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7"/>
      </w:numPr>
    </w:pPr>
  </w:style>
  <w:style w:type="numbering" w:customStyle="1" w:styleId="Styl1121">
    <w:name w:val="Styl1121"/>
    <w:rsid w:val="000431C3"/>
    <w:pPr>
      <w:numPr>
        <w:numId w:val="49"/>
      </w:numPr>
    </w:pPr>
  </w:style>
  <w:style w:type="numbering" w:customStyle="1" w:styleId="Styl2121">
    <w:name w:val="Styl2121"/>
    <w:rsid w:val="000431C3"/>
    <w:pPr>
      <w:numPr>
        <w:numId w:val="50"/>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5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7"/>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82"/>
      </w:numPr>
    </w:pPr>
  </w:style>
  <w:style w:type="numbering" w:customStyle="1" w:styleId="WWNum19131">
    <w:name w:val="WWNum19131"/>
    <w:basedOn w:val="Bezlisty"/>
    <w:rsid w:val="006E5647"/>
    <w:pPr>
      <w:numPr>
        <w:numId w:val="71"/>
      </w:numPr>
    </w:pPr>
  </w:style>
  <w:style w:type="numbering" w:customStyle="1" w:styleId="WWNum16131">
    <w:name w:val="WWNum16131"/>
    <w:basedOn w:val="Bezlisty"/>
    <w:rsid w:val="006E5647"/>
    <w:pPr>
      <w:numPr>
        <w:numId w:val="62"/>
      </w:numPr>
    </w:pPr>
  </w:style>
  <w:style w:type="numbering" w:customStyle="1" w:styleId="WWNum38131">
    <w:name w:val="WWNum38131"/>
    <w:basedOn w:val="Bezlisty"/>
    <w:rsid w:val="006E5647"/>
    <w:pPr>
      <w:numPr>
        <w:numId w:val="64"/>
      </w:numPr>
    </w:pPr>
  </w:style>
  <w:style w:type="numbering" w:customStyle="1" w:styleId="WWNum25131">
    <w:name w:val="WWNum25131"/>
    <w:basedOn w:val="Bezlisty"/>
    <w:rsid w:val="006E5647"/>
    <w:pPr>
      <w:numPr>
        <w:numId w:val="65"/>
      </w:numPr>
    </w:pPr>
  </w:style>
  <w:style w:type="numbering" w:customStyle="1" w:styleId="WWNum20211">
    <w:name w:val="WWNum20211"/>
    <w:basedOn w:val="Bezlisty"/>
    <w:rsid w:val="006E5647"/>
    <w:pPr>
      <w:numPr>
        <w:numId w:val="59"/>
      </w:numPr>
    </w:pPr>
  </w:style>
  <w:style w:type="numbering" w:customStyle="1" w:styleId="Styl1211">
    <w:name w:val="Styl1211"/>
    <w:rsid w:val="006E5647"/>
    <w:pPr>
      <w:numPr>
        <w:numId w:val="74"/>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1"/>
      </w:numPr>
    </w:pPr>
  </w:style>
  <w:style w:type="numbering" w:customStyle="1" w:styleId="WWNum241111">
    <w:name w:val="WWNum241111"/>
    <w:basedOn w:val="Bezlisty"/>
    <w:rsid w:val="006E5647"/>
    <w:pPr>
      <w:numPr>
        <w:numId w:val="70"/>
      </w:numPr>
    </w:pPr>
  </w:style>
  <w:style w:type="numbering" w:customStyle="1" w:styleId="WWNum191111">
    <w:name w:val="WWNum191111"/>
    <w:basedOn w:val="Bezlisty"/>
    <w:rsid w:val="006E5647"/>
    <w:pPr>
      <w:numPr>
        <w:numId w:val="63"/>
      </w:numPr>
    </w:pPr>
  </w:style>
  <w:style w:type="numbering" w:customStyle="1" w:styleId="WWNum161111">
    <w:name w:val="WWNum161111"/>
    <w:basedOn w:val="Bezlisty"/>
    <w:rsid w:val="006E5647"/>
    <w:pPr>
      <w:numPr>
        <w:numId w:val="60"/>
      </w:numPr>
    </w:pPr>
  </w:style>
  <w:style w:type="numbering" w:customStyle="1" w:styleId="WWNum381111">
    <w:name w:val="WWNum381111"/>
    <w:basedOn w:val="Bezlisty"/>
    <w:rsid w:val="006E5647"/>
    <w:pPr>
      <w:numPr>
        <w:numId w:val="36"/>
      </w:numPr>
    </w:pPr>
  </w:style>
  <w:style w:type="numbering" w:customStyle="1" w:styleId="WWNum251111">
    <w:name w:val="WWNum251111"/>
    <w:basedOn w:val="Bezlisty"/>
    <w:rsid w:val="006E5647"/>
    <w:pPr>
      <w:numPr>
        <w:numId w:val="57"/>
      </w:numPr>
    </w:pPr>
  </w:style>
  <w:style w:type="numbering" w:customStyle="1" w:styleId="WWNum201111">
    <w:name w:val="WWNum201111"/>
    <w:basedOn w:val="Bezlisty"/>
    <w:rsid w:val="006E5647"/>
    <w:pPr>
      <w:numPr>
        <w:numId w:val="56"/>
      </w:numPr>
    </w:pPr>
  </w:style>
  <w:style w:type="numbering" w:customStyle="1" w:styleId="Styl11111">
    <w:name w:val="Styl11111"/>
    <w:rsid w:val="006E5647"/>
    <w:pPr>
      <w:numPr>
        <w:numId w:val="16"/>
      </w:numPr>
    </w:pPr>
  </w:style>
  <w:style w:type="numbering" w:customStyle="1" w:styleId="Styl21111">
    <w:name w:val="Styl21111"/>
    <w:rsid w:val="006E5647"/>
    <w:pPr>
      <w:numPr>
        <w:numId w:val="6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7"/>
      </w:numPr>
    </w:pPr>
  </w:style>
  <w:style w:type="numbering" w:customStyle="1" w:styleId="WWNum181211">
    <w:name w:val="WWNum181211"/>
    <w:basedOn w:val="Bezlisty"/>
    <w:rsid w:val="006E5647"/>
    <w:pPr>
      <w:numPr>
        <w:numId w:val="23"/>
      </w:numPr>
    </w:pPr>
  </w:style>
  <w:style w:type="numbering" w:customStyle="1" w:styleId="WWNum241211">
    <w:name w:val="WWNum241211"/>
    <w:basedOn w:val="Bezlisty"/>
    <w:rsid w:val="006E5647"/>
    <w:pPr>
      <w:numPr>
        <w:numId w:val="69"/>
      </w:numPr>
    </w:pPr>
  </w:style>
  <w:style w:type="numbering" w:customStyle="1" w:styleId="WWNum191211">
    <w:name w:val="WWNum191211"/>
    <w:basedOn w:val="Bezlisty"/>
    <w:rsid w:val="006E5647"/>
    <w:pPr>
      <w:numPr>
        <w:numId w:val="19"/>
      </w:numPr>
    </w:pPr>
  </w:style>
  <w:style w:type="numbering" w:customStyle="1" w:styleId="WWNum161211">
    <w:name w:val="WWNum161211"/>
    <w:basedOn w:val="Bezlisty"/>
    <w:rsid w:val="006E5647"/>
    <w:pPr>
      <w:numPr>
        <w:numId w:val="75"/>
      </w:numPr>
    </w:pPr>
  </w:style>
  <w:style w:type="numbering" w:customStyle="1" w:styleId="WWNum381211">
    <w:name w:val="WWNum381211"/>
    <w:basedOn w:val="Bezlisty"/>
    <w:rsid w:val="006E5647"/>
    <w:pPr>
      <w:numPr>
        <w:numId w:val="20"/>
      </w:numPr>
    </w:pPr>
  </w:style>
  <w:style w:type="numbering" w:customStyle="1" w:styleId="WWNum251211">
    <w:name w:val="WWNum251211"/>
    <w:basedOn w:val="Bezlisty"/>
    <w:rsid w:val="006E5647"/>
    <w:pPr>
      <w:numPr>
        <w:numId w:val="21"/>
      </w:numPr>
    </w:pPr>
  </w:style>
  <w:style w:type="numbering" w:customStyle="1" w:styleId="WWNum201211">
    <w:name w:val="WWNum201211"/>
    <w:basedOn w:val="Bezlisty"/>
    <w:rsid w:val="006E5647"/>
    <w:pPr>
      <w:numPr>
        <w:numId w:val="22"/>
      </w:numPr>
    </w:pPr>
  </w:style>
  <w:style w:type="numbering" w:customStyle="1" w:styleId="Styl11211">
    <w:name w:val="Styl11211"/>
    <w:rsid w:val="006E5647"/>
    <w:pPr>
      <w:numPr>
        <w:numId w:val="24"/>
      </w:numPr>
    </w:pPr>
  </w:style>
  <w:style w:type="numbering" w:customStyle="1" w:styleId="Styl21211">
    <w:name w:val="Styl21211"/>
    <w:rsid w:val="006E5647"/>
    <w:pPr>
      <w:numPr>
        <w:numId w:val="25"/>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2"/>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Wzmianka">
    <w:name w:val="Mention"/>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 w:type="character" w:customStyle="1" w:styleId="highlight">
    <w:name w:val="highlight"/>
    <w:basedOn w:val="Domylnaczcionkaakapitu"/>
    <w:rsid w:val="000E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na.gibek@plsn.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CBA8D-B96F-440E-83EF-B8E387A27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8104</Words>
  <Characters>48629</Characters>
  <Application>Microsoft Office Word</Application>
  <DocSecurity>0</DocSecurity>
  <Lines>405</Lines>
  <Paragraphs>113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siwz 9/13/PN</vt:lpstr>
      <vt:lpstr>siwz 9/13/PN</vt:lpstr>
    </vt:vector>
  </TitlesOfParts>
  <Company/>
  <LinksUpToDate>false</LinksUpToDate>
  <CharactersWithSpaces>56620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2021-10-26T11:07:00Z</cp:lastPrinted>
  <dcterms:created xsi:type="dcterms:W3CDTF">2021-10-26T11:08:00Z</dcterms:created>
  <dcterms:modified xsi:type="dcterms:W3CDTF">2021-10-26T11:09:00Z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