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9D678A" w14:textId="77777777" w:rsidR="00F7208E" w:rsidRPr="00991F16" w:rsidRDefault="00F7208E">
      <w:pPr>
        <w:pStyle w:val="Tekstpodstawowy"/>
        <w:rPr>
          <w:rFonts w:asciiTheme="minorHAnsi" w:hAnsiTheme="minorHAnsi" w:cstheme="minorHAnsi"/>
        </w:rPr>
      </w:pPr>
    </w:p>
    <w:p w14:paraId="5A99E4BC" w14:textId="77777777" w:rsidR="00F7208E" w:rsidRPr="00991F16" w:rsidRDefault="00F7208E">
      <w:pPr>
        <w:pStyle w:val="Tekstpodstawowy"/>
        <w:rPr>
          <w:rFonts w:asciiTheme="minorHAnsi" w:hAnsiTheme="minorHAnsi" w:cstheme="minorHAnsi"/>
        </w:rPr>
      </w:pPr>
    </w:p>
    <w:p w14:paraId="6BA3EB84" w14:textId="167E747D" w:rsidR="00F7208E" w:rsidRPr="00991F16" w:rsidRDefault="008C7CF7" w:rsidP="003E07E5">
      <w:pPr>
        <w:spacing w:before="91"/>
        <w:ind w:right="116"/>
        <w:jc w:val="right"/>
        <w:rPr>
          <w:rFonts w:asciiTheme="minorHAnsi" w:hAnsiTheme="minorHAnsi" w:cstheme="minorHAnsi"/>
          <w:b/>
          <w:i/>
        </w:rPr>
      </w:pPr>
      <w:r w:rsidRPr="00991F16">
        <w:rPr>
          <w:rFonts w:asciiTheme="minorHAnsi" w:hAnsiTheme="minorHAnsi" w:cstheme="minorHAnsi"/>
          <w:b/>
          <w:i/>
        </w:rPr>
        <w:t>Załącznik Nr 1 do SWZ</w:t>
      </w:r>
    </w:p>
    <w:p w14:paraId="73E2F4E9" w14:textId="77777777" w:rsidR="00E449CC" w:rsidRPr="00E449CC" w:rsidRDefault="00E449CC" w:rsidP="00E449CC">
      <w:pPr>
        <w:spacing w:line="276" w:lineRule="auto"/>
        <w:ind w:left="749" w:right="611"/>
        <w:jc w:val="center"/>
        <w:outlineLvl w:val="0"/>
        <w:rPr>
          <w:rFonts w:asciiTheme="minorHAnsi" w:hAnsiTheme="minorHAnsi" w:cstheme="minorHAnsi"/>
          <w:b/>
          <w:bCs/>
        </w:rPr>
      </w:pPr>
      <w:r w:rsidRPr="00E449CC">
        <w:rPr>
          <w:rFonts w:asciiTheme="minorHAnsi" w:hAnsiTheme="minorHAnsi" w:cstheme="minorHAnsi"/>
          <w:b/>
          <w:bCs/>
        </w:rPr>
        <w:t>FORMULARZ OFERTY</w:t>
      </w:r>
    </w:p>
    <w:p w14:paraId="64DA81CF" w14:textId="77777777" w:rsidR="00E449CC" w:rsidRPr="00E449CC" w:rsidRDefault="00E449CC" w:rsidP="00E449CC">
      <w:pPr>
        <w:spacing w:line="276" w:lineRule="auto"/>
        <w:ind w:left="749" w:right="611"/>
        <w:jc w:val="center"/>
        <w:rPr>
          <w:rFonts w:asciiTheme="minorHAnsi" w:hAnsiTheme="minorHAnsi" w:cstheme="minorHAnsi"/>
          <w:b/>
        </w:rPr>
      </w:pPr>
      <w:r w:rsidRPr="00E449CC">
        <w:rPr>
          <w:rFonts w:asciiTheme="minorHAnsi" w:hAnsiTheme="minorHAnsi" w:cstheme="minorHAnsi"/>
          <w:b/>
        </w:rPr>
        <w:t>dla Centrum Projektów Europejskich w Warszawie</w:t>
      </w:r>
    </w:p>
    <w:p w14:paraId="2DB2C315" w14:textId="77777777" w:rsidR="00E449CC" w:rsidRPr="00E449CC" w:rsidRDefault="00E449CC" w:rsidP="00E449CC">
      <w:pPr>
        <w:spacing w:line="276" w:lineRule="auto"/>
        <w:ind w:left="258"/>
        <w:rPr>
          <w:rFonts w:asciiTheme="minorHAnsi" w:hAnsiTheme="minorHAnsi" w:cstheme="minorHAnsi"/>
        </w:rPr>
      </w:pPr>
    </w:p>
    <w:p w14:paraId="3DF2D126"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Ja/my* niżej podpisani:</w:t>
      </w:r>
    </w:p>
    <w:p w14:paraId="274E7473"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w:t>
      </w:r>
    </w:p>
    <w:p w14:paraId="07D62ADC" w14:textId="77777777" w:rsidR="00E449CC" w:rsidRPr="00E449CC" w:rsidRDefault="00E449CC" w:rsidP="00E449CC">
      <w:pPr>
        <w:spacing w:line="276" w:lineRule="auto"/>
        <w:ind w:left="749" w:right="611"/>
        <w:jc w:val="center"/>
        <w:rPr>
          <w:rFonts w:asciiTheme="minorHAnsi" w:hAnsiTheme="minorHAnsi" w:cstheme="minorHAnsi"/>
          <w:i/>
        </w:rPr>
      </w:pPr>
      <w:r w:rsidRPr="00E449CC">
        <w:rPr>
          <w:rFonts w:asciiTheme="minorHAnsi" w:hAnsiTheme="minorHAnsi" w:cstheme="minorHAnsi"/>
          <w:i/>
        </w:rPr>
        <w:t>(imię, nazwisko, stanowisko/podstawa do reprezentacji)</w:t>
      </w:r>
    </w:p>
    <w:p w14:paraId="3E36ED8C"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działając w imieniu i na rzecz:</w:t>
      </w:r>
    </w:p>
    <w:p w14:paraId="5C43F377" w14:textId="39B2511D"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w:t>
      </w:r>
    </w:p>
    <w:p w14:paraId="35E013BE" w14:textId="7DD12CDC"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w:t>
      </w:r>
      <w:r>
        <w:rPr>
          <w:rFonts w:asciiTheme="minorHAnsi" w:hAnsiTheme="minorHAnsi" w:cstheme="minorHAnsi"/>
        </w:rPr>
        <w:t>................................................................................................................................</w:t>
      </w:r>
    </w:p>
    <w:p w14:paraId="70622EFF" w14:textId="77777777" w:rsidR="00E449CC" w:rsidRPr="00E449CC" w:rsidRDefault="00E449CC" w:rsidP="00E449CC">
      <w:pPr>
        <w:spacing w:line="276" w:lineRule="auto"/>
        <w:ind w:left="313" w:right="172"/>
        <w:jc w:val="center"/>
        <w:rPr>
          <w:rFonts w:asciiTheme="minorHAnsi" w:hAnsiTheme="minorHAnsi" w:cstheme="minorHAnsi"/>
          <w:i/>
        </w:rPr>
      </w:pPr>
      <w:r w:rsidRPr="00E449CC">
        <w:rPr>
          <w:rFonts w:asciiTheme="minorHAnsi" w:hAnsiTheme="minorHAnsi" w:cstheme="minorHAnsi"/>
          <w:i/>
        </w:rPr>
        <w:t>(pełna nazwa Wykonawcy/Wykonawców w przypadku wykonawców wspólnie ubiegających się o udzielenie zamówienia)</w:t>
      </w:r>
    </w:p>
    <w:p w14:paraId="01B1D7B7"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Adres:</w:t>
      </w:r>
    </w:p>
    <w:p w14:paraId="1EAD2A53" w14:textId="77777777" w:rsidR="00E449CC" w:rsidRPr="00E449CC" w:rsidRDefault="00E449CC" w:rsidP="00E449CC">
      <w:pPr>
        <w:spacing w:line="276" w:lineRule="auto"/>
        <w:ind w:left="258" w:right="152"/>
        <w:rPr>
          <w:rFonts w:asciiTheme="minorHAnsi" w:hAnsiTheme="minorHAnsi" w:cstheme="minorHAnsi"/>
        </w:rPr>
      </w:pPr>
      <w:r w:rsidRPr="00E449CC">
        <w:rPr>
          <w:rFonts w:asciiTheme="minorHAnsi" w:hAnsiTheme="minorHAnsi" w:cstheme="minorHAnsi"/>
        </w:rPr>
        <w:t>…………………………………………………………………………………………………………… Kraj</w:t>
      </w:r>
      <w:r w:rsidRPr="00E449CC">
        <w:rPr>
          <w:rFonts w:asciiTheme="minorHAnsi" w:hAnsiTheme="minorHAnsi" w:cstheme="minorHAnsi"/>
          <w:spacing w:val="-2"/>
        </w:rPr>
        <w:t xml:space="preserve"> </w:t>
      </w:r>
      <w:r w:rsidRPr="00E449CC">
        <w:rPr>
          <w:rFonts w:asciiTheme="minorHAnsi" w:hAnsiTheme="minorHAnsi" w:cstheme="minorHAnsi"/>
        </w:rPr>
        <w:t>…………………………………..</w:t>
      </w:r>
    </w:p>
    <w:p w14:paraId="743D7763"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REGON</w:t>
      </w:r>
      <w:r w:rsidRPr="00E449CC">
        <w:rPr>
          <w:rFonts w:asciiTheme="minorHAnsi" w:hAnsiTheme="minorHAnsi" w:cstheme="minorHAnsi"/>
          <w:spacing w:val="-5"/>
        </w:rPr>
        <w:t xml:space="preserve"> </w:t>
      </w:r>
      <w:r w:rsidRPr="00E449CC">
        <w:rPr>
          <w:rFonts w:asciiTheme="minorHAnsi" w:hAnsiTheme="minorHAnsi" w:cstheme="minorHAnsi"/>
        </w:rPr>
        <w:t>………………………………</w:t>
      </w:r>
    </w:p>
    <w:p w14:paraId="7519FB83"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NIP:</w:t>
      </w:r>
      <w:r w:rsidRPr="00E449CC">
        <w:rPr>
          <w:rFonts w:asciiTheme="minorHAnsi" w:hAnsiTheme="minorHAnsi" w:cstheme="minorHAnsi"/>
          <w:spacing w:val="-4"/>
        </w:rPr>
        <w:t xml:space="preserve"> </w:t>
      </w:r>
      <w:r w:rsidRPr="00E449CC">
        <w:rPr>
          <w:rFonts w:asciiTheme="minorHAnsi" w:hAnsiTheme="minorHAnsi" w:cstheme="minorHAnsi"/>
        </w:rPr>
        <w:t>…………………………………..</w:t>
      </w:r>
    </w:p>
    <w:p w14:paraId="00D2B5D2"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TEL.</w:t>
      </w:r>
      <w:r w:rsidRPr="00E449CC">
        <w:rPr>
          <w:rFonts w:asciiTheme="minorHAnsi" w:hAnsiTheme="minorHAnsi" w:cstheme="minorHAnsi"/>
          <w:spacing w:val="-4"/>
        </w:rPr>
        <w:t xml:space="preserve"> </w:t>
      </w:r>
      <w:r w:rsidRPr="00E449CC">
        <w:rPr>
          <w:rFonts w:asciiTheme="minorHAnsi" w:hAnsiTheme="minorHAnsi" w:cstheme="minorHAnsi"/>
        </w:rPr>
        <w:t>…………………………………..</w:t>
      </w:r>
    </w:p>
    <w:p w14:paraId="2E95FC0D"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 xml:space="preserve">Adres skrzynki </w:t>
      </w:r>
      <w:proofErr w:type="spellStart"/>
      <w:r w:rsidRPr="00E449CC">
        <w:rPr>
          <w:rFonts w:asciiTheme="minorHAnsi" w:hAnsiTheme="minorHAnsi" w:cstheme="minorHAnsi"/>
        </w:rPr>
        <w:t>ePUAP</w:t>
      </w:r>
      <w:proofErr w:type="spellEnd"/>
      <w:r w:rsidRPr="00E449CC">
        <w:rPr>
          <w:rFonts w:asciiTheme="minorHAnsi" w:hAnsiTheme="minorHAnsi" w:cstheme="minorHAnsi"/>
        </w:rPr>
        <w:t xml:space="preserve"> ……………………………………………</w:t>
      </w:r>
    </w:p>
    <w:p w14:paraId="4AF3527E"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adres e-mail:……………………………………</w:t>
      </w:r>
    </w:p>
    <w:p w14:paraId="73B093F5" w14:textId="77777777" w:rsidR="00E449CC" w:rsidRPr="00E449CC" w:rsidRDefault="00E449CC" w:rsidP="00E449CC">
      <w:pPr>
        <w:spacing w:line="276" w:lineRule="auto"/>
        <w:ind w:left="258"/>
        <w:rPr>
          <w:rFonts w:asciiTheme="minorHAnsi" w:hAnsiTheme="minorHAnsi" w:cstheme="minorHAnsi"/>
          <w:i/>
        </w:rPr>
      </w:pPr>
      <w:r w:rsidRPr="00E449CC">
        <w:rPr>
          <w:rFonts w:asciiTheme="minorHAnsi" w:hAnsiTheme="minorHAnsi" w:cstheme="minorHAnsi"/>
          <w:i/>
        </w:rPr>
        <w:t>(na który Zamawiający ma przesyłać korespondencję)</w:t>
      </w:r>
    </w:p>
    <w:p w14:paraId="582920FA" w14:textId="77777777" w:rsidR="00E449CC" w:rsidRPr="00E449CC" w:rsidRDefault="00E449CC" w:rsidP="00E449CC">
      <w:pPr>
        <w:spacing w:line="276" w:lineRule="auto"/>
        <w:ind w:left="258"/>
        <w:rPr>
          <w:rFonts w:asciiTheme="minorHAnsi" w:hAnsiTheme="minorHAnsi" w:cstheme="minorHAnsi"/>
          <w:i/>
        </w:rPr>
      </w:pPr>
    </w:p>
    <w:p w14:paraId="3CE30424"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t>Wykonawca jest:</w:t>
      </w:r>
    </w:p>
    <w:p w14:paraId="6C22B370"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sym w:font="Symbol" w:char="F07F"/>
      </w:r>
      <w:r w:rsidRPr="00E449CC">
        <w:rPr>
          <w:rFonts w:asciiTheme="minorHAnsi" w:hAnsiTheme="minorHAnsi" w:cstheme="minorHAnsi"/>
        </w:rPr>
        <w:t xml:space="preserve"> mikro przedsiębiorcą*</w:t>
      </w:r>
    </w:p>
    <w:p w14:paraId="0A4AD224"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sym w:font="Symbol" w:char="F07F"/>
      </w:r>
      <w:r w:rsidRPr="00E449CC">
        <w:rPr>
          <w:rFonts w:asciiTheme="minorHAnsi" w:hAnsiTheme="minorHAnsi" w:cstheme="minorHAnsi"/>
        </w:rPr>
        <w:t xml:space="preserve"> małym przedsiębiorcą*</w:t>
      </w:r>
    </w:p>
    <w:p w14:paraId="736C6BB1" w14:textId="77777777" w:rsidR="00E449CC" w:rsidRPr="00E449CC" w:rsidRDefault="00E449CC" w:rsidP="00E449CC">
      <w:pPr>
        <w:spacing w:line="276" w:lineRule="auto"/>
        <w:ind w:left="258"/>
        <w:rPr>
          <w:rFonts w:asciiTheme="minorHAnsi" w:hAnsiTheme="minorHAnsi" w:cstheme="minorHAnsi"/>
        </w:rPr>
      </w:pPr>
      <w:r w:rsidRPr="00E449CC">
        <w:rPr>
          <w:rFonts w:asciiTheme="minorHAnsi" w:hAnsiTheme="minorHAnsi" w:cstheme="minorHAnsi"/>
        </w:rPr>
        <w:sym w:font="Symbol" w:char="F07F"/>
      </w:r>
      <w:r w:rsidRPr="00E449CC">
        <w:rPr>
          <w:rFonts w:asciiTheme="minorHAnsi" w:hAnsiTheme="minorHAnsi" w:cstheme="minorHAnsi"/>
        </w:rPr>
        <w:t xml:space="preserve"> średnim przedsiębiorcą*</w:t>
      </w:r>
    </w:p>
    <w:p w14:paraId="2F458171" w14:textId="77777777" w:rsidR="004932A1" w:rsidRDefault="004932A1" w:rsidP="00584561">
      <w:pPr>
        <w:jc w:val="both"/>
        <w:rPr>
          <w:rFonts w:ascii="Calibri" w:hAnsi="Calibri" w:cs="Calibri"/>
          <w:b/>
          <w:bCs/>
        </w:rPr>
      </w:pPr>
    </w:p>
    <w:p w14:paraId="4023AFBC" w14:textId="4ACB7742" w:rsidR="00E449CC" w:rsidRDefault="009237AB" w:rsidP="00E449CC">
      <w:pPr>
        <w:spacing w:line="276" w:lineRule="auto"/>
        <w:jc w:val="both"/>
        <w:rPr>
          <w:rFonts w:ascii="Calibri" w:hAnsi="Calibri" w:cs="Calibri"/>
          <w:i/>
          <w:iCs/>
        </w:rPr>
      </w:pPr>
      <w:bookmarkStart w:id="0" w:name="_Hlk72831651"/>
      <w:r w:rsidRPr="001832DE">
        <w:rPr>
          <w:bCs/>
        </w:rPr>
        <w:t xml:space="preserve"> </w:t>
      </w:r>
      <w:r w:rsidR="00E449CC" w:rsidRPr="00BC3BD6">
        <w:rPr>
          <w:rFonts w:ascii="Calibri" w:hAnsi="Calibri" w:cs="Calibri"/>
        </w:rPr>
        <w:t>*</w:t>
      </w:r>
      <w:r w:rsidR="00E449CC" w:rsidRPr="00E449CC">
        <w:rPr>
          <w:rFonts w:ascii="Calibri" w:hAnsi="Calibri" w:cs="Calibri"/>
          <w:i/>
          <w:iCs/>
        </w:rPr>
        <w:t>proszę wskazać właściwe</w:t>
      </w:r>
    </w:p>
    <w:p w14:paraId="7AAAFBF6" w14:textId="77777777" w:rsidR="00E449CC" w:rsidRPr="00BC3BD6" w:rsidRDefault="00E449CC" w:rsidP="00E449CC">
      <w:pPr>
        <w:spacing w:line="276" w:lineRule="auto"/>
        <w:jc w:val="both"/>
        <w:rPr>
          <w:rFonts w:ascii="Calibri" w:hAnsi="Calibri" w:cs="Calibri"/>
        </w:rPr>
      </w:pPr>
    </w:p>
    <w:p w14:paraId="5608FA65" w14:textId="6FAFB94A" w:rsidR="00E449CC" w:rsidRDefault="00E449CC" w:rsidP="00897B5B">
      <w:pPr>
        <w:ind w:right="-427"/>
        <w:jc w:val="both"/>
        <w:rPr>
          <w:rFonts w:ascii="Calibri" w:hAnsi="Calibri" w:cs="Calibri"/>
        </w:rPr>
      </w:pPr>
      <w:r w:rsidRPr="00BC3BD6">
        <w:rPr>
          <w:rFonts w:ascii="Calibri" w:hAnsi="Calibri" w:cs="Calibri"/>
        </w:rPr>
        <w:t>w odpowiedzi na publiczne ogłoszenie o zamówieniu nr WA.263.</w:t>
      </w:r>
      <w:r w:rsidR="00F211B7">
        <w:rPr>
          <w:rFonts w:ascii="Calibri" w:hAnsi="Calibri" w:cs="Calibri"/>
        </w:rPr>
        <w:t>30</w:t>
      </w:r>
      <w:r w:rsidRPr="00BC3BD6">
        <w:rPr>
          <w:rFonts w:ascii="Calibri" w:hAnsi="Calibri" w:cs="Calibri"/>
        </w:rPr>
        <w:t>.202</w:t>
      </w:r>
      <w:r>
        <w:rPr>
          <w:rFonts w:ascii="Calibri" w:hAnsi="Calibri" w:cs="Calibri"/>
        </w:rPr>
        <w:t>1</w:t>
      </w:r>
      <w:r w:rsidRPr="00BC3BD6">
        <w:rPr>
          <w:rFonts w:ascii="Calibri" w:hAnsi="Calibri" w:cs="Calibri"/>
        </w:rPr>
        <w:t>.</w:t>
      </w:r>
      <w:r w:rsidR="00F170D4">
        <w:rPr>
          <w:rFonts w:ascii="Calibri" w:hAnsi="Calibri" w:cs="Calibri"/>
        </w:rPr>
        <w:t>KR</w:t>
      </w:r>
      <w:r w:rsidRPr="00BC3BD6">
        <w:rPr>
          <w:rFonts w:ascii="Calibri" w:hAnsi="Calibri" w:cs="Calibri"/>
        </w:rPr>
        <w:t xml:space="preserve"> dotyczące postępowania prowadzonego przez Centrum Projektów Europejskich w trybie art. </w:t>
      </w:r>
      <w:r>
        <w:rPr>
          <w:rFonts w:ascii="Calibri" w:hAnsi="Calibri" w:cs="Calibri"/>
        </w:rPr>
        <w:t xml:space="preserve">275 pkt 1 </w:t>
      </w:r>
      <w:r w:rsidRPr="00BC3BD6">
        <w:rPr>
          <w:rFonts w:ascii="Calibri" w:hAnsi="Calibri" w:cs="Calibri"/>
        </w:rPr>
        <w:t xml:space="preserve"> ustawy </w:t>
      </w:r>
      <w:proofErr w:type="spellStart"/>
      <w:r w:rsidRPr="00BC3BD6">
        <w:rPr>
          <w:rFonts w:ascii="Calibri" w:hAnsi="Calibri" w:cs="Calibri"/>
        </w:rPr>
        <w:t>Pzp</w:t>
      </w:r>
      <w:proofErr w:type="spellEnd"/>
      <w:r w:rsidRPr="00BC3BD6">
        <w:rPr>
          <w:rFonts w:ascii="Calibri" w:hAnsi="Calibri" w:cs="Calibri"/>
        </w:rPr>
        <w:t xml:space="preserve"> </w:t>
      </w:r>
      <w:r w:rsidRPr="00495984">
        <w:rPr>
          <w:rFonts w:ascii="Calibri" w:hAnsi="Calibri" w:cs="Calibri"/>
        </w:rPr>
        <w:t xml:space="preserve">na </w:t>
      </w:r>
      <w:bookmarkStart w:id="1" w:name="_Hlk81984817"/>
      <w:r w:rsidR="00CA7636" w:rsidRPr="00CA7636">
        <w:rPr>
          <w:rFonts w:ascii="Calibri" w:hAnsi="Calibri" w:cs="Calibri"/>
          <w:bCs/>
          <w:iCs/>
        </w:rPr>
        <w:t>wykonanie badania ewaluacyjnego pt. „Ocena wsparcia z Europejskiego Funduszu Społecznego dotyczącego współpracy ponadnarodowej” wraz z usługą przedstawienia ustaleń raportu końcowego z badania w formie prezentacji multimedialnej oraz z możliwością zamówienia w ramach opcji polegającego na wykonaniu usług doradztwa na rzecz Zamawiającego w zakresie sposobu wdrożenia rekomendacji wypracowanych w ramach badania</w:t>
      </w:r>
      <w:r w:rsidR="00897B5B">
        <w:rPr>
          <w:rFonts w:ascii="Calibri" w:hAnsi="Calibri" w:cs="Calibri"/>
        </w:rPr>
        <w:t>,</w:t>
      </w:r>
      <w:bookmarkEnd w:id="1"/>
      <w:r w:rsidR="00897B5B">
        <w:rPr>
          <w:rFonts w:ascii="Calibri" w:hAnsi="Calibri" w:cs="Calibri"/>
        </w:rPr>
        <w:t xml:space="preserve"> </w:t>
      </w:r>
      <w:r w:rsidRPr="00BC3BD6">
        <w:rPr>
          <w:rFonts w:ascii="Calibri" w:hAnsi="Calibri" w:cs="Calibri"/>
          <w:u w:val="single"/>
        </w:rPr>
        <w:t>składam/składamy niniejszą ofertę</w:t>
      </w:r>
      <w:r w:rsidRPr="00BC3BD6">
        <w:rPr>
          <w:rFonts w:ascii="Calibri" w:hAnsi="Calibri" w:cs="Calibri"/>
        </w:rPr>
        <w:t>:</w:t>
      </w:r>
    </w:p>
    <w:p w14:paraId="43645155" w14:textId="70DA7AB0" w:rsidR="000349E9" w:rsidRDefault="000349E9" w:rsidP="00897B5B">
      <w:pPr>
        <w:ind w:right="-427"/>
        <w:jc w:val="both"/>
        <w:rPr>
          <w:rFonts w:ascii="Calibri" w:hAnsi="Calibri" w:cs="Calibri"/>
        </w:rPr>
      </w:pPr>
    </w:p>
    <w:p w14:paraId="08A1B032" w14:textId="77777777" w:rsidR="000349E9" w:rsidRPr="00BC3BD6" w:rsidRDefault="000349E9" w:rsidP="00897B5B">
      <w:pPr>
        <w:ind w:right="-427"/>
        <w:jc w:val="both"/>
        <w:rPr>
          <w:rFonts w:ascii="Calibri" w:hAnsi="Calibri" w:cs="Calibri"/>
        </w:rPr>
      </w:pPr>
    </w:p>
    <w:bookmarkEnd w:id="0"/>
    <w:p w14:paraId="70B41AEB" w14:textId="77777777" w:rsidR="000349E9" w:rsidRPr="004532EE" w:rsidRDefault="000349E9" w:rsidP="000349E9">
      <w:pPr>
        <w:pStyle w:val="Tekstpodstawowy"/>
        <w:widowControl/>
        <w:numPr>
          <w:ilvl w:val="0"/>
          <w:numId w:val="148"/>
        </w:numPr>
        <w:autoSpaceDE/>
        <w:autoSpaceDN/>
        <w:spacing w:line="276" w:lineRule="auto"/>
        <w:ind w:left="284" w:hanging="284"/>
        <w:jc w:val="both"/>
        <w:rPr>
          <w:rFonts w:ascii="Calibri" w:hAnsi="Calibri"/>
          <w:b/>
        </w:rPr>
      </w:pPr>
      <w:r w:rsidRPr="004532EE">
        <w:rPr>
          <w:rFonts w:ascii="Calibri" w:hAnsi="Calibri"/>
          <w:b/>
        </w:rPr>
        <w:t xml:space="preserve">Kryterium cena brutto zamówienia: </w:t>
      </w:r>
    </w:p>
    <w:p w14:paraId="4879AAB2" w14:textId="77777777" w:rsidR="000349E9" w:rsidRPr="004532EE" w:rsidRDefault="000349E9" w:rsidP="000349E9">
      <w:pPr>
        <w:pStyle w:val="Tekstpodstawowy"/>
        <w:widowControl/>
        <w:numPr>
          <w:ilvl w:val="0"/>
          <w:numId w:val="149"/>
        </w:numPr>
        <w:autoSpaceDE/>
        <w:autoSpaceDN/>
        <w:spacing w:line="276" w:lineRule="auto"/>
        <w:ind w:left="567" w:hanging="283"/>
        <w:jc w:val="both"/>
        <w:rPr>
          <w:rFonts w:ascii="Calibri" w:hAnsi="Calibri"/>
        </w:rPr>
      </w:pPr>
      <w:r w:rsidRPr="004532EE">
        <w:rPr>
          <w:rFonts w:ascii="Calibri" w:hAnsi="Calibri"/>
        </w:rPr>
        <w:t xml:space="preserve">Zamówienie </w:t>
      </w:r>
      <w:r>
        <w:rPr>
          <w:rFonts w:ascii="Calibri" w:hAnsi="Calibri"/>
        </w:rPr>
        <w:t>polegające na wykonaniu badania ewaluacyjnego</w:t>
      </w:r>
      <w:r w:rsidRPr="00755429">
        <w:rPr>
          <w:rFonts w:ascii="Calibri" w:hAnsi="Calibri"/>
        </w:rPr>
        <w:t xml:space="preserve"> </w:t>
      </w:r>
    </w:p>
    <w:p w14:paraId="7E965C48" w14:textId="77777777" w:rsidR="000349E9" w:rsidRPr="004532EE" w:rsidRDefault="000349E9" w:rsidP="000349E9">
      <w:pPr>
        <w:pStyle w:val="Tekstpodstawowy"/>
        <w:widowControl/>
        <w:numPr>
          <w:ilvl w:val="0"/>
          <w:numId w:val="150"/>
        </w:numPr>
        <w:autoSpaceDE/>
        <w:autoSpaceDN/>
        <w:spacing w:line="276" w:lineRule="auto"/>
        <w:ind w:left="851" w:hanging="284"/>
        <w:jc w:val="both"/>
        <w:rPr>
          <w:rFonts w:ascii="Calibri" w:hAnsi="Calibri"/>
        </w:rPr>
      </w:pPr>
      <w:r w:rsidRPr="004532EE">
        <w:rPr>
          <w:rFonts w:ascii="Calibri" w:hAnsi="Calibri"/>
        </w:rPr>
        <w:t>Cena netto za wykonanie zamówienia …………………………… zł</w:t>
      </w:r>
    </w:p>
    <w:p w14:paraId="695F2C64" w14:textId="77777777" w:rsidR="000349E9" w:rsidRPr="004532EE" w:rsidRDefault="000349E9" w:rsidP="000349E9">
      <w:pPr>
        <w:pStyle w:val="Tekstpodstawowy"/>
        <w:widowControl/>
        <w:numPr>
          <w:ilvl w:val="0"/>
          <w:numId w:val="150"/>
        </w:numPr>
        <w:autoSpaceDE/>
        <w:autoSpaceDN/>
        <w:spacing w:line="276" w:lineRule="auto"/>
        <w:ind w:left="851" w:hanging="284"/>
        <w:jc w:val="both"/>
        <w:rPr>
          <w:rFonts w:ascii="Calibri" w:hAnsi="Calibri"/>
        </w:rPr>
      </w:pPr>
      <w:r w:rsidRPr="004532EE">
        <w:rPr>
          <w:rFonts w:ascii="Calibri" w:hAnsi="Calibri"/>
        </w:rPr>
        <w:t>Cena brutto za wykonanie zamówienia …………………………… zł</w:t>
      </w:r>
    </w:p>
    <w:p w14:paraId="0336EA73" w14:textId="77777777" w:rsidR="000349E9" w:rsidRPr="004532EE" w:rsidRDefault="000349E9" w:rsidP="000349E9">
      <w:pPr>
        <w:pStyle w:val="Tekstpodstawowy"/>
        <w:widowControl/>
        <w:numPr>
          <w:ilvl w:val="0"/>
          <w:numId w:val="149"/>
        </w:numPr>
        <w:autoSpaceDE/>
        <w:autoSpaceDN/>
        <w:spacing w:line="276" w:lineRule="auto"/>
        <w:ind w:left="567" w:hanging="283"/>
        <w:jc w:val="both"/>
        <w:rPr>
          <w:rFonts w:ascii="Calibri" w:hAnsi="Calibri"/>
        </w:rPr>
      </w:pPr>
      <w:r w:rsidRPr="1254C5C8">
        <w:rPr>
          <w:rFonts w:ascii="Calibri" w:hAnsi="Calibri"/>
        </w:rPr>
        <w:lastRenderedPageBreak/>
        <w:t xml:space="preserve">Zamówienie polegające na zrealizowaniu usługi przedstawienia ustaleń raportu końcowego w formie prezentacji multimedialnej, o której mowa w rozdziale VI OPZ </w:t>
      </w:r>
    </w:p>
    <w:p w14:paraId="6CCCE364" w14:textId="77777777" w:rsidR="000349E9" w:rsidRPr="004532EE" w:rsidRDefault="000349E9" w:rsidP="000349E9">
      <w:pPr>
        <w:pStyle w:val="Tekstpodstawowy"/>
        <w:widowControl/>
        <w:numPr>
          <w:ilvl w:val="0"/>
          <w:numId w:val="151"/>
        </w:numPr>
        <w:tabs>
          <w:tab w:val="left" w:pos="-5103"/>
          <w:tab w:val="left" w:pos="567"/>
        </w:tabs>
        <w:autoSpaceDE/>
        <w:autoSpaceDN/>
        <w:spacing w:line="276" w:lineRule="auto"/>
        <w:ind w:left="851" w:hanging="284"/>
        <w:jc w:val="both"/>
        <w:rPr>
          <w:rFonts w:ascii="Calibri" w:hAnsi="Calibri"/>
        </w:rPr>
      </w:pPr>
      <w:r w:rsidRPr="004532EE">
        <w:rPr>
          <w:rFonts w:ascii="Calibri" w:hAnsi="Calibri"/>
        </w:rPr>
        <w:t xml:space="preserve">cena netto za </w:t>
      </w:r>
      <w:r>
        <w:rPr>
          <w:rFonts w:ascii="Calibri" w:hAnsi="Calibri"/>
        </w:rPr>
        <w:t>1 przedstawienie prezentacji</w:t>
      </w:r>
      <w:r w:rsidRPr="004532EE">
        <w:rPr>
          <w:rFonts w:ascii="Calibri" w:hAnsi="Calibri"/>
        </w:rPr>
        <w:t xml:space="preserve"> </w:t>
      </w:r>
      <w:r w:rsidRPr="004532EE">
        <w:rPr>
          <w:rFonts w:ascii="Calibri" w:hAnsi="Calibri"/>
        </w:rPr>
        <w:tab/>
        <w:t xml:space="preserve">…………………………… zł </w:t>
      </w:r>
    </w:p>
    <w:p w14:paraId="0B3C5437" w14:textId="77777777" w:rsidR="000349E9" w:rsidRPr="004532EE" w:rsidRDefault="000349E9" w:rsidP="000349E9">
      <w:pPr>
        <w:pStyle w:val="Tekstpodstawowy"/>
        <w:widowControl/>
        <w:numPr>
          <w:ilvl w:val="0"/>
          <w:numId w:val="151"/>
        </w:numPr>
        <w:tabs>
          <w:tab w:val="left" w:pos="-5103"/>
          <w:tab w:val="left" w:pos="567"/>
        </w:tabs>
        <w:autoSpaceDE/>
        <w:autoSpaceDN/>
        <w:spacing w:line="276" w:lineRule="auto"/>
        <w:ind w:left="851" w:hanging="284"/>
        <w:jc w:val="both"/>
        <w:rPr>
          <w:rFonts w:ascii="Calibri" w:hAnsi="Calibri"/>
        </w:rPr>
      </w:pPr>
      <w:r w:rsidRPr="004532EE">
        <w:rPr>
          <w:rFonts w:ascii="Calibri" w:hAnsi="Calibri"/>
        </w:rPr>
        <w:t xml:space="preserve">cena brutto za </w:t>
      </w:r>
      <w:r>
        <w:rPr>
          <w:rFonts w:ascii="Calibri" w:hAnsi="Calibri"/>
        </w:rPr>
        <w:t>1 przedstawienie prezentacji</w:t>
      </w:r>
      <w:r w:rsidRPr="004532EE">
        <w:rPr>
          <w:rFonts w:ascii="Calibri" w:hAnsi="Calibri"/>
        </w:rPr>
        <w:tab/>
        <w:t xml:space="preserve">…………………………… zł </w:t>
      </w:r>
    </w:p>
    <w:p w14:paraId="24778724" w14:textId="77777777" w:rsidR="000349E9" w:rsidRPr="004532EE" w:rsidRDefault="000349E9" w:rsidP="000349E9">
      <w:pPr>
        <w:pStyle w:val="Tekstpodstawowy"/>
        <w:widowControl/>
        <w:numPr>
          <w:ilvl w:val="0"/>
          <w:numId w:val="151"/>
        </w:numPr>
        <w:tabs>
          <w:tab w:val="left" w:pos="-5103"/>
          <w:tab w:val="left" w:pos="567"/>
        </w:tabs>
        <w:autoSpaceDE/>
        <w:autoSpaceDN/>
        <w:spacing w:line="276" w:lineRule="auto"/>
        <w:ind w:left="851" w:hanging="284"/>
        <w:jc w:val="both"/>
        <w:rPr>
          <w:rFonts w:ascii="Calibri" w:hAnsi="Calibri"/>
        </w:rPr>
      </w:pPr>
      <w:r w:rsidRPr="004532EE">
        <w:rPr>
          <w:rFonts w:ascii="Calibri" w:hAnsi="Calibri"/>
        </w:rPr>
        <w:t xml:space="preserve">cena netto za </w:t>
      </w:r>
      <w:r>
        <w:rPr>
          <w:rFonts w:ascii="Calibri" w:hAnsi="Calibri"/>
        </w:rPr>
        <w:t>3 przedstawienia prezentacji</w:t>
      </w:r>
      <w:r w:rsidRPr="004532EE">
        <w:rPr>
          <w:rFonts w:ascii="Calibri" w:hAnsi="Calibri"/>
        </w:rPr>
        <w:tab/>
        <w:t xml:space="preserve">…………………………… zł </w:t>
      </w:r>
    </w:p>
    <w:p w14:paraId="18883CA8" w14:textId="77777777" w:rsidR="000349E9" w:rsidRPr="00FC67D0" w:rsidRDefault="000349E9" w:rsidP="000349E9">
      <w:pPr>
        <w:pStyle w:val="Tekstpodstawowy"/>
        <w:widowControl/>
        <w:numPr>
          <w:ilvl w:val="0"/>
          <w:numId w:val="151"/>
        </w:numPr>
        <w:tabs>
          <w:tab w:val="left" w:pos="-5103"/>
          <w:tab w:val="left" w:pos="567"/>
        </w:tabs>
        <w:autoSpaceDE/>
        <w:autoSpaceDN/>
        <w:spacing w:line="276" w:lineRule="auto"/>
        <w:ind w:left="851" w:hanging="284"/>
        <w:jc w:val="both"/>
        <w:rPr>
          <w:rFonts w:ascii="Calibri" w:hAnsi="Calibri"/>
        </w:rPr>
      </w:pPr>
      <w:r w:rsidRPr="00FC67D0">
        <w:rPr>
          <w:rFonts w:ascii="Calibri" w:hAnsi="Calibri"/>
        </w:rPr>
        <w:t>cena brutto za 3 przedstawienia prezentacji</w:t>
      </w:r>
      <w:r w:rsidRPr="00FC67D0">
        <w:rPr>
          <w:rFonts w:ascii="Calibri" w:hAnsi="Calibri"/>
        </w:rPr>
        <w:tab/>
        <w:t xml:space="preserve">…………………………… zł </w:t>
      </w:r>
    </w:p>
    <w:p w14:paraId="3D8BC4EF" w14:textId="77777777" w:rsidR="000349E9" w:rsidRPr="00D57546" w:rsidRDefault="000349E9" w:rsidP="000349E9">
      <w:pPr>
        <w:pStyle w:val="Tekstpodstawowy"/>
        <w:widowControl/>
        <w:numPr>
          <w:ilvl w:val="0"/>
          <w:numId w:val="149"/>
        </w:numPr>
        <w:autoSpaceDE/>
        <w:autoSpaceDN/>
        <w:spacing w:line="276" w:lineRule="auto"/>
        <w:ind w:left="567" w:hanging="283"/>
        <w:jc w:val="both"/>
        <w:rPr>
          <w:rFonts w:ascii="Calibri" w:hAnsi="Calibri"/>
        </w:rPr>
      </w:pPr>
      <w:r w:rsidRPr="1254C5C8">
        <w:rPr>
          <w:rFonts w:ascii="Calibri" w:hAnsi="Calibri"/>
        </w:rPr>
        <w:t xml:space="preserve">Zamówienie w ramach opcji </w:t>
      </w:r>
    </w:p>
    <w:p w14:paraId="360EDEBD" w14:textId="77777777" w:rsidR="000349E9" w:rsidRPr="004532EE" w:rsidRDefault="000349E9" w:rsidP="000349E9">
      <w:pPr>
        <w:pStyle w:val="Tekstpodstawowy"/>
        <w:widowControl/>
        <w:numPr>
          <w:ilvl w:val="0"/>
          <w:numId w:val="152"/>
        </w:numPr>
        <w:tabs>
          <w:tab w:val="left" w:pos="-5103"/>
        </w:tabs>
        <w:autoSpaceDE/>
        <w:autoSpaceDN/>
        <w:spacing w:line="276" w:lineRule="auto"/>
        <w:ind w:left="851" w:hanging="284"/>
        <w:jc w:val="both"/>
        <w:rPr>
          <w:rFonts w:ascii="Calibri" w:hAnsi="Calibri"/>
        </w:rPr>
      </w:pPr>
      <w:r w:rsidRPr="004532EE">
        <w:rPr>
          <w:rFonts w:ascii="Calibri" w:hAnsi="Calibri"/>
        </w:rPr>
        <w:t xml:space="preserve">cena netto za udzielenie odpowiedzi na 1 pytanie </w:t>
      </w:r>
      <w:r w:rsidRPr="004532EE">
        <w:rPr>
          <w:rFonts w:ascii="Calibri" w:hAnsi="Calibri"/>
        </w:rPr>
        <w:tab/>
        <w:t xml:space="preserve">…………………………… zł </w:t>
      </w:r>
    </w:p>
    <w:p w14:paraId="7383D14C" w14:textId="77777777" w:rsidR="000349E9" w:rsidRPr="004532EE" w:rsidRDefault="000349E9" w:rsidP="000349E9">
      <w:pPr>
        <w:pStyle w:val="Tekstpodstawowy"/>
        <w:widowControl/>
        <w:numPr>
          <w:ilvl w:val="0"/>
          <w:numId w:val="152"/>
        </w:numPr>
        <w:tabs>
          <w:tab w:val="left" w:pos="-5103"/>
        </w:tabs>
        <w:autoSpaceDE/>
        <w:autoSpaceDN/>
        <w:spacing w:line="276" w:lineRule="auto"/>
        <w:ind w:left="851" w:hanging="284"/>
        <w:jc w:val="both"/>
        <w:rPr>
          <w:rFonts w:ascii="Calibri" w:hAnsi="Calibri"/>
        </w:rPr>
      </w:pPr>
      <w:r w:rsidRPr="004532EE">
        <w:rPr>
          <w:rFonts w:ascii="Calibri" w:hAnsi="Calibri"/>
        </w:rPr>
        <w:t xml:space="preserve">cena brutto za udzielenie odpowiedzi na 1 pytanie </w:t>
      </w:r>
      <w:r w:rsidRPr="004532EE">
        <w:rPr>
          <w:rFonts w:ascii="Calibri" w:hAnsi="Calibri"/>
        </w:rPr>
        <w:tab/>
        <w:t xml:space="preserve">…………………………… zł </w:t>
      </w:r>
    </w:p>
    <w:p w14:paraId="23014C3E" w14:textId="77777777" w:rsidR="000349E9" w:rsidRPr="004532EE" w:rsidRDefault="000349E9" w:rsidP="000349E9">
      <w:pPr>
        <w:pStyle w:val="Tekstpodstawowy"/>
        <w:widowControl/>
        <w:numPr>
          <w:ilvl w:val="0"/>
          <w:numId w:val="152"/>
        </w:numPr>
        <w:tabs>
          <w:tab w:val="left" w:pos="-5103"/>
        </w:tabs>
        <w:autoSpaceDE/>
        <w:autoSpaceDN/>
        <w:spacing w:line="276" w:lineRule="auto"/>
        <w:ind w:left="851" w:hanging="284"/>
        <w:jc w:val="both"/>
        <w:rPr>
          <w:rFonts w:ascii="Calibri" w:hAnsi="Calibri"/>
        </w:rPr>
      </w:pPr>
      <w:r w:rsidRPr="004532EE">
        <w:rPr>
          <w:rFonts w:ascii="Calibri" w:hAnsi="Calibri"/>
        </w:rPr>
        <w:t xml:space="preserve">cena netto za udzielenie odpowiedzi na 8 pytań </w:t>
      </w:r>
      <w:r w:rsidRPr="004532EE">
        <w:rPr>
          <w:rFonts w:ascii="Calibri" w:hAnsi="Calibri"/>
        </w:rPr>
        <w:tab/>
        <w:t xml:space="preserve">…………………………… zł </w:t>
      </w:r>
    </w:p>
    <w:p w14:paraId="03D6B547" w14:textId="77777777" w:rsidR="000349E9" w:rsidRPr="004532EE" w:rsidRDefault="000349E9" w:rsidP="000349E9">
      <w:pPr>
        <w:pStyle w:val="Tekstpodstawowy"/>
        <w:widowControl/>
        <w:numPr>
          <w:ilvl w:val="0"/>
          <w:numId w:val="152"/>
        </w:numPr>
        <w:tabs>
          <w:tab w:val="left" w:pos="-5103"/>
        </w:tabs>
        <w:autoSpaceDE/>
        <w:autoSpaceDN/>
        <w:spacing w:line="276" w:lineRule="auto"/>
        <w:ind w:left="851" w:hanging="284"/>
        <w:jc w:val="both"/>
        <w:rPr>
          <w:rFonts w:ascii="Calibri" w:hAnsi="Calibri"/>
        </w:rPr>
      </w:pPr>
      <w:r w:rsidRPr="004532EE">
        <w:rPr>
          <w:rFonts w:ascii="Calibri" w:hAnsi="Calibri"/>
        </w:rPr>
        <w:t xml:space="preserve">cena brutto za udzielenie odpowiedzi na 8 pytań </w:t>
      </w:r>
      <w:r w:rsidRPr="004532EE">
        <w:rPr>
          <w:rFonts w:ascii="Calibri" w:hAnsi="Calibri"/>
        </w:rPr>
        <w:tab/>
        <w:t xml:space="preserve">…………………………… zł </w:t>
      </w:r>
    </w:p>
    <w:p w14:paraId="5EF51498" w14:textId="77777777" w:rsidR="000349E9" w:rsidRPr="00FC67D0" w:rsidRDefault="000349E9" w:rsidP="000349E9">
      <w:pPr>
        <w:spacing w:line="276" w:lineRule="auto"/>
        <w:jc w:val="both"/>
        <w:rPr>
          <w:rFonts w:ascii="Calibri" w:hAnsi="Calibri"/>
        </w:rPr>
      </w:pPr>
    </w:p>
    <w:p w14:paraId="7B240712" w14:textId="77777777" w:rsidR="000349E9" w:rsidRPr="00FC67D0" w:rsidRDefault="000349E9" w:rsidP="000349E9">
      <w:pPr>
        <w:pStyle w:val="Akapitzlist"/>
        <w:spacing w:line="276" w:lineRule="auto"/>
        <w:ind w:left="284"/>
        <w:rPr>
          <w:rFonts w:ascii="Calibri" w:hAnsi="Calibri"/>
          <w:b/>
          <w:u w:val="single"/>
        </w:rPr>
      </w:pPr>
      <w:r w:rsidRPr="00FC67D0">
        <w:rPr>
          <w:rFonts w:ascii="Calibri" w:hAnsi="Calibri"/>
          <w:b/>
          <w:u w:val="single"/>
        </w:rPr>
        <w:t xml:space="preserve">ŁĄCZNA CENA BRUTTO ZAMÓWIENIA*: </w:t>
      </w:r>
    </w:p>
    <w:p w14:paraId="30304769" w14:textId="77777777" w:rsidR="000349E9" w:rsidRPr="00FC67D0" w:rsidRDefault="000349E9" w:rsidP="000349E9">
      <w:pPr>
        <w:pStyle w:val="Akapitzlist"/>
        <w:spacing w:line="276" w:lineRule="auto"/>
        <w:ind w:left="284"/>
        <w:rPr>
          <w:rFonts w:ascii="Calibri" w:hAnsi="Calibri"/>
        </w:rPr>
      </w:pPr>
      <w:r w:rsidRPr="00FC67D0">
        <w:rPr>
          <w:rFonts w:ascii="Calibri" w:hAnsi="Calibri"/>
        </w:rPr>
        <w:t xml:space="preserve">Łączna cena brutto zamówienia </w:t>
      </w:r>
      <w:r>
        <w:rPr>
          <w:rFonts w:ascii="Calibri" w:hAnsi="Calibri"/>
        </w:rPr>
        <w:t>[</w:t>
      </w:r>
      <w:r w:rsidRPr="00FC67D0">
        <w:rPr>
          <w:rFonts w:ascii="Calibri" w:hAnsi="Calibri"/>
        </w:rPr>
        <w:t xml:space="preserve">tj. </w:t>
      </w:r>
      <w:proofErr w:type="spellStart"/>
      <w:r>
        <w:rPr>
          <w:rFonts w:ascii="Calibri" w:hAnsi="Calibri"/>
        </w:rPr>
        <w:t>p</w:t>
      </w:r>
      <w:r w:rsidRPr="00FC67D0">
        <w:rPr>
          <w:rFonts w:ascii="Calibri" w:hAnsi="Calibri"/>
        </w:rPr>
        <w:t>pkt</w:t>
      </w:r>
      <w:proofErr w:type="spellEnd"/>
      <w:r w:rsidRPr="00FC67D0">
        <w:rPr>
          <w:rFonts w:ascii="Calibri" w:hAnsi="Calibri"/>
        </w:rPr>
        <w:t xml:space="preserve"> 1) b) + </w:t>
      </w:r>
      <w:proofErr w:type="spellStart"/>
      <w:r>
        <w:rPr>
          <w:rFonts w:ascii="Calibri" w:hAnsi="Calibri"/>
        </w:rPr>
        <w:t>p</w:t>
      </w:r>
      <w:r w:rsidRPr="00FC67D0">
        <w:rPr>
          <w:rFonts w:ascii="Calibri" w:hAnsi="Calibri"/>
        </w:rPr>
        <w:t>pkt</w:t>
      </w:r>
      <w:proofErr w:type="spellEnd"/>
      <w:r w:rsidRPr="00FC67D0">
        <w:rPr>
          <w:rFonts w:ascii="Calibri" w:hAnsi="Calibri"/>
        </w:rPr>
        <w:t xml:space="preserve"> 2) d) + </w:t>
      </w:r>
      <w:proofErr w:type="spellStart"/>
      <w:r>
        <w:rPr>
          <w:rFonts w:ascii="Calibri" w:hAnsi="Calibri"/>
        </w:rPr>
        <w:t>p</w:t>
      </w:r>
      <w:r w:rsidRPr="00FC67D0">
        <w:rPr>
          <w:rFonts w:ascii="Calibri" w:hAnsi="Calibri"/>
        </w:rPr>
        <w:t>pkt</w:t>
      </w:r>
      <w:proofErr w:type="spellEnd"/>
      <w:r w:rsidRPr="00FC67D0">
        <w:rPr>
          <w:rFonts w:ascii="Calibri" w:hAnsi="Calibri"/>
        </w:rPr>
        <w:t xml:space="preserve"> 3) d)</w:t>
      </w:r>
      <w:r>
        <w:rPr>
          <w:rFonts w:ascii="Calibri" w:hAnsi="Calibri"/>
        </w:rPr>
        <w:t>]</w:t>
      </w:r>
      <w:r w:rsidRPr="00FC67D0">
        <w:rPr>
          <w:rFonts w:ascii="Calibri" w:hAnsi="Calibri"/>
        </w:rPr>
        <w:t xml:space="preserve"> =…………………………………… zł </w:t>
      </w:r>
    </w:p>
    <w:p w14:paraId="47304303" w14:textId="77777777" w:rsidR="000349E9" w:rsidRPr="00FC67D0" w:rsidRDefault="000349E9" w:rsidP="000349E9">
      <w:pPr>
        <w:pStyle w:val="Akapitzlist"/>
        <w:spacing w:line="276" w:lineRule="auto"/>
        <w:ind w:left="284"/>
        <w:contextualSpacing/>
        <w:rPr>
          <w:rFonts w:ascii="Calibri" w:hAnsi="Calibri"/>
          <w:i/>
        </w:rPr>
      </w:pPr>
      <w:r w:rsidRPr="00FC67D0">
        <w:rPr>
          <w:rFonts w:ascii="Calibri" w:hAnsi="Calibri"/>
          <w:i/>
        </w:rPr>
        <w:t>*Jest to maksymalne wynagrodzenie Wykonawcy</w:t>
      </w:r>
    </w:p>
    <w:p w14:paraId="2187A8F4" w14:textId="77777777" w:rsidR="000349E9" w:rsidRPr="008423F2" w:rsidRDefault="000349E9" w:rsidP="000349E9">
      <w:pPr>
        <w:spacing w:line="276" w:lineRule="auto"/>
        <w:rPr>
          <w:rFonts w:ascii="Calibri" w:hAnsi="Calibri"/>
        </w:rPr>
      </w:pPr>
    </w:p>
    <w:p w14:paraId="6C694A77" w14:textId="77777777" w:rsidR="000349E9" w:rsidRPr="008423F2" w:rsidRDefault="000349E9" w:rsidP="000349E9">
      <w:pPr>
        <w:pStyle w:val="Tekstpodstawowy"/>
        <w:spacing w:line="276" w:lineRule="auto"/>
        <w:ind w:left="258"/>
        <w:jc w:val="both"/>
        <w:rPr>
          <w:rFonts w:asciiTheme="minorHAnsi" w:hAnsiTheme="minorHAnsi" w:cstheme="minorHAnsi"/>
          <w:i/>
          <w:iCs/>
        </w:rPr>
      </w:pPr>
      <w:r w:rsidRPr="008423F2">
        <w:rPr>
          <w:rFonts w:asciiTheme="minorHAnsi" w:hAnsiTheme="minorHAnsi" w:cstheme="minorHAnsi"/>
          <w:i/>
          <w:iCs/>
        </w:rPr>
        <w:t xml:space="preserve">Przedmiot umowy objęty jest stawką VAT 23% lub (………%)*, zgodnie z ustawą o podatku od towarów i usług z dnia  11.03.2004 r. </w:t>
      </w:r>
    </w:p>
    <w:p w14:paraId="1E5AAF6B" w14:textId="77777777" w:rsidR="000349E9" w:rsidRPr="008423F2" w:rsidRDefault="000349E9" w:rsidP="000349E9">
      <w:pPr>
        <w:pStyle w:val="Tekstpodstawowy"/>
        <w:spacing w:line="276" w:lineRule="auto"/>
        <w:ind w:left="258"/>
        <w:jc w:val="both"/>
        <w:rPr>
          <w:rFonts w:asciiTheme="minorHAnsi" w:hAnsiTheme="minorHAnsi" w:cstheme="minorHAnsi"/>
          <w:i/>
          <w:iCs/>
        </w:rPr>
      </w:pPr>
      <w:r w:rsidRPr="008423F2">
        <w:rPr>
          <w:rFonts w:asciiTheme="minorHAnsi" w:hAnsiTheme="minorHAnsi" w:cstheme="minorHAnsi"/>
          <w:i/>
          <w:iCs/>
        </w:rPr>
        <w:t>*</w:t>
      </w:r>
      <w:r>
        <w:rPr>
          <w:rFonts w:asciiTheme="minorHAnsi" w:hAnsiTheme="minorHAnsi" w:cstheme="minorHAnsi"/>
          <w:i/>
          <w:iCs/>
        </w:rPr>
        <w:t xml:space="preserve"> </w:t>
      </w:r>
      <w:r w:rsidRPr="008423F2">
        <w:rPr>
          <w:rFonts w:asciiTheme="minorHAnsi" w:hAnsiTheme="minorHAnsi" w:cstheme="minorHAnsi"/>
          <w:i/>
          <w:iCs/>
        </w:rPr>
        <w:t xml:space="preserve">W przypadku, gdy Wykonawca uprawniony jest do stosowania innej stawki podatku, należy przekreślić wpisane 23%, a w wykropkowane miejsce wpisać właściwą stawkę </w:t>
      </w:r>
      <w:r>
        <w:rPr>
          <w:rFonts w:asciiTheme="minorHAnsi" w:hAnsiTheme="minorHAnsi" w:cstheme="minorHAnsi"/>
          <w:i/>
          <w:iCs/>
        </w:rPr>
        <w:t xml:space="preserve">oraz dołączyć do </w:t>
      </w:r>
      <w:r w:rsidRPr="008423F2">
        <w:rPr>
          <w:rFonts w:asciiTheme="minorHAnsi" w:hAnsiTheme="minorHAnsi" w:cstheme="minorHAnsi"/>
          <w:i/>
          <w:iCs/>
        </w:rPr>
        <w:t>Oferty uzasadni</w:t>
      </w:r>
      <w:r>
        <w:rPr>
          <w:rFonts w:asciiTheme="minorHAnsi" w:hAnsiTheme="minorHAnsi" w:cstheme="minorHAnsi"/>
          <w:i/>
          <w:iCs/>
        </w:rPr>
        <w:t>enie</w:t>
      </w:r>
      <w:r w:rsidRPr="008423F2">
        <w:rPr>
          <w:rFonts w:asciiTheme="minorHAnsi" w:hAnsiTheme="minorHAnsi" w:cstheme="minorHAnsi"/>
          <w:i/>
          <w:iCs/>
        </w:rPr>
        <w:t xml:space="preserve"> jej zastosowani</w:t>
      </w:r>
      <w:r>
        <w:rPr>
          <w:rFonts w:asciiTheme="minorHAnsi" w:hAnsiTheme="minorHAnsi" w:cstheme="minorHAnsi"/>
          <w:i/>
          <w:iCs/>
        </w:rPr>
        <w:t>a</w:t>
      </w:r>
      <w:r w:rsidRPr="008423F2">
        <w:rPr>
          <w:rFonts w:asciiTheme="minorHAnsi" w:hAnsiTheme="minorHAnsi" w:cstheme="minorHAnsi"/>
          <w:i/>
          <w:iCs/>
        </w:rPr>
        <w:t>.</w:t>
      </w:r>
    </w:p>
    <w:p w14:paraId="18085CD6" w14:textId="77777777" w:rsidR="000349E9" w:rsidRPr="004A0B85" w:rsidRDefault="000349E9" w:rsidP="000349E9">
      <w:pPr>
        <w:spacing w:line="276" w:lineRule="auto"/>
        <w:rPr>
          <w:rFonts w:ascii="Calibri" w:hAnsi="Calibri"/>
        </w:rPr>
      </w:pPr>
    </w:p>
    <w:p w14:paraId="13DE43BA" w14:textId="79D1ED1C" w:rsidR="000349E9" w:rsidRPr="00BC01D0" w:rsidRDefault="000349E9" w:rsidP="000349E9">
      <w:pPr>
        <w:pStyle w:val="Tekstpodstawowy"/>
        <w:widowControl/>
        <w:numPr>
          <w:ilvl w:val="0"/>
          <w:numId w:val="148"/>
        </w:numPr>
        <w:autoSpaceDE/>
        <w:autoSpaceDN/>
        <w:spacing w:line="276" w:lineRule="auto"/>
        <w:ind w:left="284" w:hanging="284"/>
        <w:jc w:val="both"/>
        <w:rPr>
          <w:rFonts w:ascii="Calibri" w:hAnsi="Calibri"/>
          <w:b/>
          <w:bCs/>
        </w:rPr>
      </w:pPr>
      <w:r w:rsidRPr="0674FDFF">
        <w:rPr>
          <w:rFonts w:ascii="Calibri" w:hAnsi="Calibri"/>
          <w:b/>
          <w:bCs/>
        </w:rPr>
        <w:t xml:space="preserve">Kryterium </w:t>
      </w:r>
      <w:r w:rsidR="00A622BB">
        <w:rPr>
          <w:rFonts w:ascii="Calibri" w:hAnsi="Calibri"/>
          <w:b/>
          <w:bCs/>
        </w:rPr>
        <w:t>T</w:t>
      </w:r>
      <w:r w:rsidR="00A622BB" w:rsidRPr="00A622BB">
        <w:rPr>
          <w:rFonts w:ascii="Calibri" w:hAnsi="Calibri"/>
          <w:b/>
          <w:bCs/>
        </w:rPr>
        <w:t>rafność dopasowania metod i technik badawczych, doboru respondentów oraz dodatkowych pytań badawczych</w:t>
      </w:r>
      <w:r>
        <w:rPr>
          <w:rFonts w:ascii="Calibri" w:hAnsi="Calibri"/>
          <w:b/>
          <w:bCs/>
        </w:rPr>
        <w:t xml:space="preserve"> [w tym a) </w:t>
      </w:r>
      <w:r w:rsidRPr="0674FDFF">
        <w:rPr>
          <w:rFonts w:ascii="Calibri" w:hAnsi="Calibri"/>
          <w:b/>
          <w:bCs/>
        </w:rPr>
        <w:t xml:space="preserve">trafność sposobu dopasowania metod </w:t>
      </w:r>
      <w:r>
        <w:rPr>
          <w:rFonts w:ascii="Calibri" w:hAnsi="Calibri"/>
          <w:b/>
          <w:bCs/>
        </w:rPr>
        <w:t>i</w:t>
      </w:r>
      <w:r w:rsidRPr="0674FDFF">
        <w:rPr>
          <w:rFonts w:ascii="Calibri" w:hAnsi="Calibri"/>
          <w:b/>
          <w:bCs/>
        </w:rPr>
        <w:t xml:space="preserve"> technik gromadzenia/analizy danych do </w:t>
      </w:r>
      <w:r>
        <w:rPr>
          <w:rFonts w:ascii="Calibri" w:hAnsi="Calibri"/>
          <w:b/>
          <w:bCs/>
        </w:rPr>
        <w:t xml:space="preserve">pytań ewaluacyjnych w ramach </w:t>
      </w:r>
      <w:r w:rsidRPr="0674FDFF">
        <w:rPr>
          <w:rFonts w:ascii="Calibri" w:hAnsi="Calibri"/>
          <w:b/>
          <w:bCs/>
        </w:rPr>
        <w:t>zestawów pytań ewaluacyjnych</w:t>
      </w:r>
      <w:r>
        <w:rPr>
          <w:rFonts w:ascii="Calibri" w:hAnsi="Calibri"/>
          <w:b/>
          <w:bCs/>
        </w:rPr>
        <w:t xml:space="preserve">, b) trafność </w:t>
      </w:r>
      <w:r w:rsidRPr="005137C3">
        <w:rPr>
          <w:rFonts w:asciiTheme="minorHAnsi" w:hAnsiTheme="minorHAnsi" w:cstheme="minorHAnsi"/>
          <w:b/>
        </w:rPr>
        <w:t>doboru respondentów do pytań ewaluacyjnych</w:t>
      </w:r>
      <w:r>
        <w:rPr>
          <w:rFonts w:asciiTheme="minorHAnsi" w:hAnsiTheme="minorHAnsi" w:cstheme="minorHAnsi"/>
          <w:b/>
        </w:rPr>
        <w:t xml:space="preserve"> oraz c) trafność zaproponowanych dodatkowych pytań badawczych w stosunku do celów badania do danego zestawu]</w:t>
      </w:r>
      <w:r w:rsidRPr="0674FDFF">
        <w:rPr>
          <w:rFonts w:ascii="Calibri" w:hAnsi="Calibri"/>
          <w:b/>
          <w:bCs/>
        </w:rPr>
        <w:t xml:space="preserve">: </w:t>
      </w:r>
    </w:p>
    <w:p w14:paraId="50D90312" w14:textId="77777777" w:rsidR="000349E9" w:rsidRPr="00BC01D0" w:rsidRDefault="000349E9" w:rsidP="000349E9">
      <w:pPr>
        <w:spacing w:line="276" w:lineRule="auto"/>
        <w:ind w:left="284"/>
        <w:jc w:val="both"/>
        <w:rPr>
          <w:rFonts w:ascii="Calibri" w:hAnsi="Calibri"/>
        </w:rPr>
      </w:pPr>
      <w:r w:rsidRPr="00BC01D0">
        <w:rPr>
          <w:rFonts w:ascii="Calibri" w:hAnsi="Calibri"/>
        </w:rPr>
        <w:t>Należy wypełnić tabel</w:t>
      </w:r>
      <w:r>
        <w:rPr>
          <w:rFonts w:ascii="Calibri" w:hAnsi="Calibri"/>
        </w:rPr>
        <w:t>e A i B</w:t>
      </w:r>
      <w:r w:rsidRPr="00BC01D0">
        <w:rPr>
          <w:rFonts w:ascii="Calibri" w:hAnsi="Calibri"/>
        </w:rPr>
        <w:t xml:space="preserve"> w załączniku nr 1 do formularza ofertowego w następujący sposób: </w:t>
      </w:r>
    </w:p>
    <w:p w14:paraId="3057B4D6" w14:textId="77777777" w:rsidR="000349E9" w:rsidRPr="008E23BA" w:rsidRDefault="000349E9" w:rsidP="000349E9">
      <w:pPr>
        <w:spacing w:line="276" w:lineRule="auto"/>
        <w:ind w:left="284"/>
        <w:jc w:val="both"/>
        <w:rPr>
          <w:rFonts w:ascii="Calibri" w:hAnsi="Calibri"/>
          <w:b/>
          <w:bCs/>
        </w:rPr>
      </w:pPr>
      <w:r w:rsidRPr="008E23BA">
        <w:rPr>
          <w:rFonts w:ascii="Calibri" w:hAnsi="Calibri"/>
          <w:b/>
          <w:bCs/>
        </w:rPr>
        <w:t xml:space="preserve">Tabela A: </w:t>
      </w:r>
    </w:p>
    <w:p w14:paraId="2FC153C7" w14:textId="77777777" w:rsidR="000349E9" w:rsidRPr="00BC01D0" w:rsidRDefault="000349E9" w:rsidP="000349E9">
      <w:pPr>
        <w:spacing w:line="276" w:lineRule="auto"/>
        <w:ind w:left="284"/>
        <w:jc w:val="both"/>
        <w:rPr>
          <w:rFonts w:ascii="Calibri" w:hAnsi="Calibri"/>
        </w:rPr>
      </w:pPr>
      <w:r>
        <w:rPr>
          <w:rFonts w:ascii="Calibri" w:hAnsi="Calibri"/>
        </w:rPr>
        <w:t xml:space="preserve">Dla każdego pytania w ramach każdego </w:t>
      </w:r>
      <w:r w:rsidRPr="00BC01D0">
        <w:rPr>
          <w:rFonts w:ascii="Calibri" w:hAnsi="Calibri"/>
        </w:rPr>
        <w:t>zestawu pytań ewaluacyjnych, o który</w:t>
      </w:r>
      <w:r>
        <w:rPr>
          <w:rFonts w:ascii="Calibri" w:hAnsi="Calibri"/>
        </w:rPr>
        <w:t>ch</w:t>
      </w:r>
      <w:r w:rsidRPr="00BC01D0">
        <w:rPr>
          <w:rFonts w:ascii="Calibri" w:hAnsi="Calibri"/>
        </w:rPr>
        <w:t xml:space="preserve"> mowa w</w:t>
      </w:r>
      <w:r>
        <w:rPr>
          <w:rFonts w:ascii="Calibri" w:hAnsi="Calibri"/>
        </w:rPr>
        <w:t> </w:t>
      </w:r>
      <w:r w:rsidRPr="00BC01D0">
        <w:rPr>
          <w:rFonts w:ascii="Calibri" w:hAnsi="Calibri"/>
        </w:rPr>
        <w:t>rozdziale II pkt 4 Opisu przedmiotu zamówienia</w:t>
      </w:r>
      <w:r>
        <w:rPr>
          <w:rFonts w:ascii="Calibri" w:hAnsi="Calibri"/>
        </w:rPr>
        <w:t>,</w:t>
      </w:r>
      <w:r w:rsidRPr="00BC01D0">
        <w:rPr>
          <w:rFonts w:ascii="Calibri" w:hAnsi="Calibri"/>
        </w:rPr>
        <w:t xml:space="preserve"> należy</w:t>
      </w:r>
      <w:r>
        <w:rPr>
          <w:rFonts w:ascii="Calibri" w:hAnsi="Calibri"/>
        </w:rPr>
        <w:t xml:space="preserve"> </w:t>
      </w:r>
      <w:r w:rsidRPr="00BC01D0">
        <w:rPr>
          <w:rFonts w:ascii="Calibri" w:hAnsi="Calibri"/>
        </w:rPr>
        <w:t>dopasowa</w:t>
      </w:r>
      <w:r>
        <w:rPr>
          <w:rFonts w:ascii="Calibri" w:hAnsi="Calibri"/>
        </w:rPr>
        <w:t>ć co najmniej</w:t>
      </w:r>
      <w:r w:rsidRPr="00BC01D0">
        <w:rPr>
          <w:rFonts w:ascii="Calibri" w:hAnsi="Calibri"/>
        </w:rPr>
        <w:t xml:space="preserve"> 2 metody/techniki gromadzenia/analizy danych (obligatoryjne i ewentualnie – dodatkowe); </w:t>
      </w:r>
    </w:p>
    <w:p w14:paraId="26B7D18F" w14:textId="77777777" w:rsidR="000349E9" w:rsidRDefault="000349E9" w:rsidP="000349E9">
      <w:pPr>
        <w:spacing w:line="276" w:lineRule="auto"/>
        <w:ind w:left="284"/>
        <w:jc w:val="both"/>
        <w:rPr>
          <w:rFonts w:ascii="Calibri" w:hAnsi="Calibri"/>
        </w:rPr>
      </w:pPr>
      <w:r>
        <w:rPr>
          <w:rFonts w:ascii="Calibri" w:hAnsi="Calibri"/>
        </w:rPr>
        <w:t xml:space="preserve">Dla każdego pytania w ramach każdego </w:t>
      </w:r>
      <w:r w:rsidRPr="00BC01D0">
        <w:rPr>
          <w:rFonts w:ascii="Calibri" w:hAnsi="Calibri"/>
        </w:rPr>
        <w:t>zestawu pytań ewaluacyjnych, o który</w:t>
      </w:r>
      <w:r>
        <w:rPr>
          <w:rFonts w:ascii="Calibri" w:hAnsi="Calibri"/>
        </w:rPr>
        <w:t>ch</w:t>
      </w:r>
      <w:r w:rsidRPr="00BC01D0">
        <w:rPr>
          <w:rFonts w:ascii="Calibri" w:hAnsi="Calibri"/>
        </w:rPr>
        <w:t xml:space="preserve"> mowa w</w:t>
      </w:r>
      <w:r>
        <w:rPr>
          <w:rFonts w:ascii="Calibri" w:hAnsi="Calibri"/>
        </w:rPr>
        <w:t> </w:t>
      </w:r>
      <w:r w:rsidRPr="00BC01D0">
        <w:rPr>
          <w:rFonts w:ascii="Calibri" w:hAnsi="Calibri"/>
        </w:rPr>
        <w:t>rozdziale II pkt 4 Opisu przedmiotu zamówienia</w:t>
      </w:r>
      <w:r>
        <w:rPr>
          <w:rFonts w:ascii="Calibri" w:hAnsi="Calibri"/>
        </w:rPr>
        <w:t>,</w:t>
      </w:r>
      <w:r w:rsidRPr="00BC01D0">
        <w:rPr>
          <w:rFonts w:ascii="Calibri" w:hAnsi="Calibri"/>
        </w:rPr>
        <w:t xml:space="preserve"> należy</w:t>
      </w:r>
      <w:r>
        <w:rPr>
          <w:rFonts w:ascii="Calibri" w:hAnsi="Calibri"/>
        </w:rPr>
        <w:t xml:space="preserve"> wskazać grupę/grupy respondentów badania. </w:t>
      </w:r>
    </w:p>
    <w:p w14:paraId="74EF33BD" w14:textId="77777777" w:rsidR="000349E9" w:rsidRPr="008E23BA" w:rsidRDefault="000349E9" w:rsidP="000349E9">
      <w:pPr>
        <w:spacing w:line="276" w:lineRule="auto"/>
        <w:ind w:left="284"/>
        <w:jc w:val="both"/>
        <w:rPr>
          <w:rFonts w:ascii="Calibri" w:hAnsi="Calibri"/>
          <w:b/>
          <w:bCs/>
        </w:rPr>
      </w:pPr>
      <w:r w:rsidRPr="008E23BA">
        <w:rPr>
          <w:rFonts w:ascii="Calibri" w:hAnsi="Calibri"/>
          <w:b/>
          <w:bCs/>
        </w:rPr>
        <w:t xml:space="preserve">Tabela B: </w:t>
      </w:r>
    </w:p>
    <w:p w14:paraId="17A0BCDE" w14:textId="77777777" w:rsidR="000349E9" w:rsidRPr="00BC01D0" w:rsidRDefault="000349E9" w:rsidP="000349E9">
      <w:pPr>
        <w:spacing w:line="276" w:lineRule="auto"/>
        <w:ind w:left="284"/>
        <w:jc w:val="both"/>
        <w:rPr>
          <w:rFonts w:ascii="Calibri" w:hAnsi="Calibri"/>
        </w:rPr>
      </w:pPr>
      <w:r>
        <w:rPr>
          <w:rFonts w:ascii="Calibri" w:hAnsi="Calibri"/>
        </w:rPr>
        <w:t xml:space="preserve">Należy zaproponować dodatkowe pytanie/pytania badawcze wraz ze wskazaniem, którego zestawu pytań ewaluacyjnych dotyczą, jakie </w:t>
      </w:r>
      <w:r w:rsidRPr="00BC01D0">
        <w:rPr>
          <w:rFonts w:ascii="Calibri" w:hAnsi="Calibri"/>
        </w:rPr>
        <w:t>metody/techniki gromadzenia/analizy danych</w:t>
      </w:r>
      <w:r>
        <w:rPr>
          <w:rFonts w:ascii="Calibri" w:hAnsi="Calibri"/>
        </w:rPr>
        <w:t xml:space="preserve"> zostaną zastosowane oraz do jakiej grupy respondentów pytanie zostanie skierowane. </w:t>
      </w:r>
    </w:p>
    <w:p w14:paraId="0C7A5702" w14:textId="62477834" w:rsidR="000349E9" w:rsidRDefault="000349E9" w:rsidP="000349E9">
      <w:pPr>
        <w:spacing w:line="276" w:lineRule="auto"/>
        <w:rPr>
          <w:rFonts w:ascii="Calibri" w:hAnsi="Calibri"/>
        </w:rPr>
      </w:pPr>
    </w:p>
    <w:p w14:paraId="6F2BC479" w14:textId="562B898B" w:rsidR="000349E9" w:rsidRPr="006A49AA" w:rsidRDefault="000349E9" w:rsidP="000349E9">
      <w:pPr>
        <w:pStyle w:val="Tekstpodstawowy"/>
        <w:widowControl/>
        <w:numPr>
          <w:ilvl w:val="0"/>
          <w:numId w:val="148"/>
        </w:numPr>
        <w:autoSpaceDE/>
        <w:autoSpaceDN/>
        <w:spacing w:line="276" w:lineRule="auto"/>
        <w:ind w:left="284" w:hanging="284"/>
        <w:jc w:val="both"/>
        <w:rPr>
          <w:rFonts w:asciiTheme="minorHAnsi" w:hAnsiTheme="minorHAnsi" w:cstheme="minorHAnsi"/>
          <w:b/>
          <w:u w:val="single"/>
        </w:rPr>
      </w:pPr>
      <w:r w:rsidRPr="006A49AA">
        <w:rPr>
          <w:rFonts w:ascii="Calibri" w:hAnsi="Calibri"/>
          <w:b/>
        </w:rPr>
        <w:t xml:space="preserve">Dodatkowo Wykonawca zobowiązany jest dołączyć do niniejszego formularza ofertowego </w:t>
      </w:r>
      <w:r w:rsidR="00A622BB" w:rsidRPr="006A49AA">
        <w:rPr>
          <w:rFonts w:ascii="Calibri" w:hAnsi="Calibri"/>
          <w:b/>
        </w:rPr>
        <w:t xml:space="preserve">przedmiotowe środki dowodowe, tj. </w:t>
      </w:r>
      <w:r w:rsidRPr="006A49AA">
        <w:rPr>
          <w:rFonts w:ascii="Calibri" w:hAnsi="Calibri"/>
          <w:b/>
        </w:rPr>
        <w:t xml:space="preserve">listę </w:t>
      </w:r>
      <w:r w:rsidRPr="006A49AA">
        <w:rPr>
          <w:rFonts w:ascii="Calibri" w:hAnsi="Calibri"/>
          <w:b/>
          <w:iCs/>
        </w:rPr>
        <w:t>analizowanych źródeł danych, o których mowa w rozdziale III pkt 1 lit. a. Opisu przedmiotu zamówienia (należy wypełnić załącznik nr 2 do formularza ofertowego)</w:t>
      </w:r>
      <w:r w:rsidR="00A622BB" w:rsidRPr="006A49AA">
        <w:rPr>
          <w:rFonts w:ascii="Calibri" w:hAnsi="Calibri"/>
          <w:b/>
          <w:iCs/>
        </w:rPr>
        <w:t xml:space="preserve"> oraz opis koncepcji realizacji badania</w:t>
      </w:r>
      <w:r w:rsidRPr="006A49AA">
        <w:rPr>
          <w:rFonts w:ascii="Calibri" w:hAnsi="Calibri"/>
          <w:b/>
          <w:iCs/>
        </w:rPr>
        <w:t>.</w:t>
      </w:r>
      <w:r w:rsidR="009426E5" w:rsidRPr="006A49AA">
        <w:rPr>
          <w:rFonts w:ascii="Calibri" w:hAnsi="Calibri"/>
          <w:b/>
          <w:iCs/>
        </w:rPr>
        <w:t xml:space="preserve"> </w:t>
      </w:r>
    </w:p>
    <w:p w14:paraId="6A458BA4" w14:textId="77777777" w:rsidR="000349E9" w:rsidRPr="000349E9" w:rsidRDefault="000349E9" w:rsidP="000349E9">
      <w:pPr>
        <w:rPr>
          <w:rFonts w:asciiTheme="minorHAnsi" w:hAnsiTheme="minorHAnsi" w:cstheme="minorHAnsi"/>
        </w:rPr>
      </w:pPr>
    </w:p>
    <w:p w14:paraId="066F7044" w14:textId="77777777" w:rsidR="000349E9" w:rsidRDefault="000349E9" w:rsidP="000349E9">
      <w:pPr>
        <w:rPr>
          <w:rFonts w:asciiTheme="minorHAnsi" w:hAnsiTheme="minorHAnsi" w:cstheme="minorHAnsi"/>
          <w:b/>
          <w:u w:val="single"/>
        </w:rPr>
      </w:pPr>
    </w:p>
    <w:p w14:paraId="4E4DAC4C" w14:textId="3B87817D" w:rsidR="008E4701" w:rsidRPr="009F121A" w:rsidRDefault="008E4701" w:rsidP="00D05CCA">
      <w:pPr>
        <w:tabs>
          <w:tab w:val="left" w:pos="284"/>
          <w:tab w:val="left" w:pos="426"/>
        </w:tabs>
        <w:rPr>
          <w:rFonts w:ascii="Calibri" w:hAnsi="Calibri" w:cs="Calibri"/>
          <w:b/>
          <w:bCs/>
          <w:color w:val="000000"/>
        </w:rPr>
      </w:pPr>
      <w:r w:rsidRPr="009F121A">
        <w:rPr>
          <w:rFonts w:ascii="Calibri" w:hAnsi="Calibri" w:cs="Calibri"/>
          <w:b/>
          <w:bCs/>
          <w:color w:val="000000"/>
        </w:rPr>
        <w:t>OŚWIADCZENIA:</w:t>
      </w:r>
    </w:p>
    <w:p w14:paraId="7984F651" w14:textId="77777777" w:rsidR="005A5634" w:rsidRPr="009F121A" w:rsidRDefault="005A5634" w:rsidP="005A5634">
      <w:pPr>
        <w:pStyle w:val="Akapitzlist"/>
        <w:numPr>
          <w:ilvl w:val="0"/>
          <w:numId w:val="3"/>
        </w:numPr>
        <w:tabs>
          <w:tab w:val="left" w:pos="684"/>
        </w:tabs>
        <w:spacing w:before="0"/>
        <w:ind w:left="684" w:hanging="426"/>
        <w:rPr>
          <w:rFonts w:asciiTheme="minorHAnsi" w:hAnsiTheme="minorHAnsi" w:cstheme="minorHAnsi"/>
        </w:rPr>
      </w:pPr>
      <w:r w:rsidRPr="009F121A">
        <w:rPr>
          <w:rFonts w:asciiTheme="minorHAnsi" w:hAnsiTheme="minorHAnsi" w:cstheme="minorHAnsi"/>
        </w:rPr>
        <w:t>OŚWIADCZAMY, że zamówienie wykonamy w terminie podanym przez Zamawiającego.</w:t>
      </w:r>
    </w:p>
    <w:p w14:paraId="4A5C5C2B" w14:textId="77777777" w:rsidR="005A5634" w:rsidRPr="009F121A" w:rsidRDefault="005A5634" w:rsidP="00CB3F5D">
      <w:pPr>
        <w:pStyle w:val="Akapitzlist"/>
        <w:numPr>
          <w:ilvl w:val="0"/>
          <w:numId w:val="3"/>
        </w:numPr>
        <w:tabs>
          <w:tab w:val="left" w:pos="684"/>
        </w:tabs>
        <w:spacing w:before="0"/>
        <w:ind w:left="684" w:hanging="426"/>
        <w:rPr>
          <w:rFonts w:asciiTheme="minorHAnsi" w:hAnsiTheme="minorHAnsi" w:cstheme="minorHAnsi"/>
        </w:rPr>
      </w:pPr>
      <w:r w:rsidRPr="009F121A">
        <w:rPr>
          <w:rFonts w:asciiTheme="minorHAnsi" w:hAnsiTheme="minorHAnsi" w:cstheme="minorHAnsi"/>
        </w:rPr>
        <w:t>OŚWIADCZAMY, że zapoznaliśmy się ze Specyfikacją Warunków Zamówienia i akceptujemy oraz spełniamy wszystkie warunki w niej zawarte.</w:t>
      </w:r>
    </w:p>
    <w:p w14:paraId="5448B42A" w14:textId="77777777" w:rsidR="005A5634" w:rsidRPr="009F121A" w:rsidRDefault="005A5634" w:rsidP="00CB3F5D">
      <w:pPr>
        <w:pStyle w:val="Akapitzlist"/>
        <w:numPr>
          <w:ilvl w:val="0"/>
          <w:numId w:val="3"/>
        </w:numPr>
        <w:tabs>
          <w:tab w:val="left" w:pos="684"/>
        </w:tabs>
        <w:spacing w:before="0"/>
        <w:ind w:left="684" w:hanging="426"/>
        <w:rPr>
          <w:rFonts w:asciiTheme="minorHAnsi" w:hAnsiTheme="minorHAnsi" w:cstheme="minorHAnsi"/>
        </w:rPr>
      </w:pPr>
      <w:r w:rsidRPr="009F121A">
        <w:rPr>
          <w:rFonts w:asciiTheme="minorHAnsi" w:hAnsiTheme="minorHAnsi" w:cstheme="minorHAnsi"/>
        </w:rPr>
        <w:t>OŚWIADCZAMY, że uzyskaliśmy wszelkie informacje niezbędne do prawidłowego przygotowania i złożenia niniejszej oferty.</w:t>
      </w:r>
    </w:p>
    <w:p w14:paraId="6D4E8355" w14:textId="0D03F065" w:rsidR="005A5634" w:rsidRPr="009F121A" w:rsidRDefault="005A5634" w:rsidP="00CB3F5D">
      <w:pPr>
        <w:pStyle w:val="Akapitzlist"/>
        <w:numPr>
          <w:ilvl w:val="0"/>
          <w:numId w:val="3"/>
        </w:numPr>
        <w:tabs>
          <w:tab w:val="left" w:pos="684"/>
        </w:tabs>
        <w:spacing w:before="0"/>
        <w:ind w:left="684" w:hanging="426"/>
        <w:rPr>
          <w:rFonts w:asciiTheme="minorHAnsi" w:hAnsiTheme="minorHAnsi" w:cstheme="minorHAnsi"/>
        </w:rPr>
      </w:pPr>
      <w:r w:rsidRPr="009F121A">
        <w:rPr>
          <w:rFonts w:asciiTheme="minorHAnsi" w:hAnsiTheme="minorHAnsi" w:cstheme="minorHAnsi"/>
        </w:rPr>
        <w:t xml:space="preserve">OŚWIADCZAMY, że jesteśmy związani niniejszą ofertą od dnia upływu terminu składania ofert do dnia </w:t>
      </w:r>
      <w:r w:rsidR="007C4DBD">
        <w:rPr>
          <w:rFonts w:asciiTheme="minorHAnsi" w:hAnsiTheme="minorHAnsi" w:cstheme="minorHAnsi"/>
          <w:b/>
          <w:bCs/>
        </w:rPr>
        <w:t>6</w:t>
      </w:r>
      <w:r w:rsidR="00724AD3" w:rsidRPr="006A49AA">
        <w:rPr>
          <w:rFonts w:asciiTheme="minorHAnsi" w:hAnsiTheme="minorHAnsi" w:cstheme="minorHAnsi"/>
          <w:b/>
          <w:bCs/>
        </w:rPr>
        <w:t>.</w:t>
      </w:r>
      <w:r w:rsidR="001E5461" w:rsidRPr="006A49AA">
        <w:rPr>
          <w:rFonts w:asciiTheme="minorHAnsi" w:hAnsiTheme="minorHAnsi" w:cstheme="minorHAnsi"/>
          <w:b/>
          <w:bCs/>
        </w:rPr>
        <w:t>1</w:t>
      </w:r>
      <w:r w:rsidR="00A622BB" w:rsidRPr="006A49AA">
        <w:rPr>
          <w:rFonts w:asciiTheme="minorHAnsi" w:hAnsiTheme="minorHAnsi" w:cstheme="minorHAnsi"/>
          <w:b/>
          <w:bCs/>
        </w:rPr>
        <w:t>1</w:t>
      </w:r>
      <w:r w:rsidRPr="006A49AA">
        <w:rPr>
          <w:rFonts w:asciiTheme="minorHAnsi" w:hAnsiTheme="minorHAnsi" w:cstheme="minorHAnsi"/>
          <w:b/>
          <w:bCs/>
        </w:rPr>
        <w:t>.2021 r.</w:t>
      </w:r>
      <w:r w:rsidRPr="009F121A">
        <w:rPr>
          <w:rFonts w:asciiTheme="minorHAnsi" w:hAnsiTheme="minorHAnsi" w:cstheme="minorHAnsi"/>
        </w:rPr>
        <w:t xml:space="preserve"> </w:t>
      </w:r>
    </w:p>
    <w:p w14:paraId="781137FB" w14:textId="2951347F" w:rsidR="005A5634" w:rsidRPr="009F121A" w:rsidRDefault="005A5634" w:rsidP="00CB3F5D">
      <w:pPr>
        <w:pStyle w:val="Akapitzlist"/>
        <w:numPr>
          <w:ilvl w:val="0"/>
          <w:numId w:val="3"/>
        </w:numPr>
        <w:tabs>
          <w:tab w:val="left" w:pos="684"/>
        </w:tabs>
        <w:spacing w:before="0"/>
        <w:ind w:left="684" w:hanging="426"/>
        <w:rPr>
          <w:rFonts w:asciiTheme="minorHAnsi" w:hAnsiTheme="minorHAnsi" w:cstheme="minorHAnsi"/>
        </w:rPr>
      </w:pPr>
      <w:r w:rsidRPr="009F121A">
        <w:rPr>
          <w:rFonts w:asciiTheme="minorHAnsi" w:hAnsiTheme="minorHAnsi" w:cstheme="minorHAnsi"/>
        </w:rPr>
        <w:t>OŚWIADCZAMY, że zapoznaliśmy się z Projektowanymi Postanowieniami Umowy, określonymi w Załączniku nr 4 do Specyfikacji Warunków Zamówienia i ZOBOWIĄZUJEM</w:t>
      </w:r>
      <w:r w:rsidR="004268A4" w:rsidRPr="009F121A">
        <w:rPr>
          <w:rFonts w:asciiTheme="minorHAnsi" w:hAnsiTheme="minorHAnsi" w:cstheme="minorHAnsi"/>
        </w:rPr>
        <w:t xml:space="preserve"> </w:t>
      </w:r>
      <w:r w:rsidRPr="009F121A">
        <w:rPr>
          <w:rFonts w:asciiTheme="minorHAnsi" w:hAnsiTheme="minorHAnsi" w:cstheme="minorHAnsi"/>
        </w:rPr>
        <w:t>YSIĘ,</w:t>
      </w:r>
      <w:r w:rsidR="004268A4" w:rsidRPr="009F121A">
        <w:rPr>
          <w:rFonts w:asciiTheme="minorHAnsi" w:hAnsiTheme="minorHAnsi" w:cstheme="minorHAnsi"/>
        </w:rPr>
        <w:t xml:space="preserve"> </w:t>
      </w:r>
      <w:r w:rsidRPr="009F121A">
        <w:rPr>
          <w:rFonts w:asciiTheme="minorHAnsi" w:hAnsiTheme="minorHAnsi" w:cstheme="minorHAnsi"/>
        </w:rPr>
        <w:t>w przypadku wyboru naszej oferty, do zawarcia umowy zgodnej z niniejszą ofertą, na warunkach w nich określonych.</w:t>
      </w:r>
    </w:p>
    <w:p w14:paraId="479D8BCC" w14:textId="77777777" w:rsidR="005A5634" w:rsidRPr="009F121A" w:rsidRDefault="005A5634" w:rsidP="00CB3F5D">
      <w:pPr>
        <w:pStyle w:val="Akapitzlist"/>
        <w:numPr>
          <w:ilvl w:val="0"/>
          <w:numId w:val="3"/>
        </w:numPr>
        <w:tabs>
          <w:tab w:val="left" w:pos="684"/>
        </w:tabs>
        <w:spacing w:before="0"/>
        <w:ind w:left="684" w:hanging="426"/>
        <w:rPr>
          <w:rFonts w:asciiTheme="minorHAnsi" w:hAnsiTheme="minorHAnsi" w:cstheme="minorHAnsi"/>
        </w:rPr>
      </w:pPr>
      <w:r w:rsidRPr="009F121A">
        <w:rPr>
          <w:rFonts w:asciiTheme="minorHAnsi" w:hAnsiTheme="minorHAnsi" w:cstheme="minorHAnsi"/>
        </w:rPr>
        <w:t>AKCEPTUJEMY Projektowane Postanowienia Umowne, w tym warunki płatności oraz termin realizacji przedmiotu zamówienia podany przez Zamawiającego.</w:t>
      </w:r>
    </w:p>
    <w:p w14:paraId="0208F571" w14:textId="77777777" w:rsidR="005A5634" w:rsidRPr="009F121A" w:rsidRDefault="005A5634" w:rsidP="00CB3F5D">
      <w:pPr>
        <w:pStyle w:val="Akapitzlist"/>
        <w:numPr>
          <w:ilvl w:val="0"/>
          <w:numId w:val="3"/>
        </w:numPr>
        <w:tabs>
          <w:tab w:val="left" w:pos="684"/>
        </w:tabs>
        <w:spacing w:before="0"/>
        <w:ind w:left="684" w:hanging="426"/>
        <w:rPr>
          <w:rFonts w:asciiTheme="minorHAnsi" w:hAnsiTheme="minorHAnsi" w:cstheme="minorHAnsi"/>
        </w:rPr>
      </w:pPr>
      <w:r w:rsidRPr="009F121A">
        <w:rPr>
          <w:rFonts w:asciiTheme="minorHAnsi" w:hAnsiTheme="minorHAnsi" w:cstheme="minorHAnsi"/>
        </w:rPr>
        <w:t>Oświadczam, że wypełniłem obowiązki informacyjne przewidziane w art. 13 lub art. 14 RODO</w:t>
      </w:r>
      <w:r w:rsidRPr="009F121A">
        <w:footnoteReference w:id="1"/>
      </w:r>
      <w:r w:rsidRPr="009F121A">
        <w:rPr>
          <w:rFonts w:asciiTheme="minorHAnsi" w:hAnsiTheme="minorHAnsi" w:cstheme="minorHAnsi"/>
        </w:rPr>
        <w:t xml:space="preserve"> wobec osób fizycznych, od których dane osobowe bezpośrednio lub pośrednio pozyskałem w celu ubiegania się o udzielenie zamówienia publicznego w niniejszym</w:t>
      </w:r>
      <w:r w:rsidRPr="009F121A">
        <w:rPr>
          <w:rFonts w:asciiTheme="minorHAnsi" w:hAnsiTheme="minorHAnsi" w:cstheme="minorHAnsi"/>
          <w:spacing w:val="-6"/>
        </w:rPr>
        <w:t xml:space="preserve"> </w:t>
      </w:r>
      <w:r w:rsidRPr="009F121A">
        <w:rPr>
          <w:rFonts w:asciiTheme="minorHAnsi" w:hAnsiTheme="minorHAnsi" w:cstheme="minorHAnsi"/>
        </w:rPr>
        <w:t>postępowaniu.</w:t>
      </w:r>
      <w:r w:rsidRPr="009F121A">
        <w:rPr>
          <w:rStyle w:val="Odwoanieprzypisudolnego"/>
          <w:rFonts w:asciiTheme="minorHAnsi" w:hAnsiTheme="minorHAnsi" w:cstheme="minorHAnsi"/>
        </w:rPr>
        <w:footnoteReference w:id="2"/>
      </w:r>
    </w:p>
    <w:p w14:paraId="2CBCABD8" w14:textId="29285E70" w:rsidR="005A5634" w:rsidRPr="009F121A" w:rsidRDefault="005A5634" w:rsidP="00CB3F5D">
      <w:pPr>
        <w:pStyle w:val="Akapitzlist"/>
        <w:numPr>
          <w:ilvl w:val="0"/>
          <w:numId w:val="3"/>
        </w:numPr>
        <w:tabs>
          <w:tab w:val="left" w:pos="684"/>
        </w:tabs>
        <w:spacing w:before="0"/>
        <w:ind w:left="684" w:hanging="426"/>
        <w:rPr>
          <w:rFonts w:asciiTheme="minorHAnsi" w:hAnsiTheme="minorHAnsi" w:cstheme="minorHAnsi"/>
        </w:rPr>
      </w:pPr>
      <w:r w:rsidRPr="009F121A">
        <w:rPr>
          <w:rFonts w:asciiTheme="minorHAnsi" w:hAnsiTheme="minorHAnsi" w:cstheme="minorHAnsi"/>
        </w:rPr>
        <w:t>Przedmiot zamówienia zrealizujemy z udziałem/ bez udziału podwykonawców</w:t>
      </w:r>
      <w:r w:rsidR="00CB3F5D" w:rsidRPr="009F121A">
        <w:rPr>
          <w:rFonts w:asciiTheme="minorHAnsi" w:hAnsiTheme="minorHAnsi" w:cstheme="minorHAnsi"/>
        </w:rPr>
        <w:t xml:space="preserve"> </w:t>
      </w:r>
      <w:r w:rsidRPr="009F121A">
        <w:rPr>
          <w:rFonts w:asciiTheme="minorHAnsi" w:hAnsiTheme="minorHAnsi" w:cstheme="minorHAnsi"/>
        </w:rPr>
        <w:t>…………………………………………………… (podać nazwę i adres podwykonawcy, o ile znani są na tym etapie</w:t>
      </w:r>
      <w:r w:rsidR="00CB3F5D" w:rsidRPr="009F121A">
        <w:rPr>
          <w:rFonts w:asciiTheme="minorHAnsi" w:hAnsiTheme="minorHAnsi" w:cstheme="minorHAnsi"/>
        </w:rPr>
        <w:t xml:space="preserve"> </w:t>
      </w:r>
      <w:r w:rsidRPr="009F121A">
        <w:rPr>
          <w:rFonts w:asciiTheme="minorHAnsi" w:hAnsiTheme="minorHAnsi" w:cstheme="minorHAnsi"/>
        </w:rPr>
        <w:t>postępowania), który/którzy wykona/ją następując</w:t>
      </w:r>
      <w:r w:rsidR="00724AD3" w:rsidRPr="009F121A">
        <w:rPr>
          <w:rFonts w:asciiTheme="minorHAnsi" w:hAnsiTheme="minorHAnsi" w:cstheme="minorHAnsi"/>
        </w:rPr>
        <w:t xml:space="preserve">ą część </w:t>
      </w:r>
      <w:r w:rsidRPr="009F121A">
        <w:rPr>
          <w:rFonts w:asciiTheme="minorHAnsi" w:hAnsiTheme="minorHAnsi" w:cstheme="minorHAnsi"/>
        </w:rPr>
        <w:t>zamówienia</w:t>
      </w:r>
      <w:r w:rsidR="00CB3F5D" w:rsidRPr="009F121A">
        <w:rPr>
          <w:rFonts w:asciiTheme="minorHAnsi" w:hAnsiTheme="minorHAnsi" w:cstheme="minorHAnsi"/>
        </w:rPr>
        <w:t xml:space="preserve"> </w:t>
      </w:r>
      <w:r w:rsidR="00724AD3" w:rsidRPr="009F121A">
        <w:rPr>
          <w:rFonts w:asciiTheme="minorHAnsi" w:hAnsiTheme="minorHAnsi" w:cstheme="minorHAnsi"/>
        </w:rPr>
        <w:t>……………………………………………………</w:t>
      </w:r>
      <w:r w:rsidR="00820AD8" w:rsidRPr="009F121A">
        <w:rPr>
          <w:rFonts w:asciiTheme="minorHAnsi" w:hAnsiTheme="minorHAnsi" w:cstheme="minorHAnsi"/>
        </w:rPr>
        <w:t xml:space="preserve"> .</w:t>
      </w:r>
    </w:p>
    <w:p w14:paraId="5D19555C" w14:textId="77777777" w:rsidR="005A5634" w:rsidRPr="009F121A" w:rsidRDefault="005A5634" w:rsidP="00CB3F5D">
      <w:pPr>
        <w:pStyle w:val="Akapitzlist"/>
        <w:numPr>
          <w:ilvl w:val="0"/>
          <w:numId w:val="3"/>
        </w:numPr>
        <w:tabs>
          <w:tab w:val="left" w:pos="684"/>
        </w:tabs>
        <w:spacing w:before="0"/>
        <w:ind w:left="709" w:hanging="426"/>
        <w:rPr>
          <w:rFonts w:asciiTheme="minorHAnsi" w:hAnsiTheme="minorHAnsi" w:cstheme="minorHAnsi"/>
        </w:rPr>
      </w:pPr>
      <w:r w:rsidRPr="009F121A">
        <w:rPr>
          <w:rFonts w:asciiTheme="minorHAnsi" w:hAnsiTheme="minorHAnsi" w:cstheme="minorHAnsi"/>
        </w:rPr>
        <w:t>Pod groźbą odpowiedzialności karnej oświadczam/y, że załączone do oferty dokumenty opisują stan prawny i faktyczny aktualny na dzień upływu terminu składania ofert (art. 297 k.k.).</w:t>
      </w:r>
    </w:p>
    <w:p w14:paraId="2FEC9DBD" w14:textId="77777777" w:rsidR="005A5634" w:rsidRPr="009F121A" w:rsidRDefault="005A5634" w:rsidP="00CB3F5D">
      <w:pPr>
        <w:pStyle w:val="Akapitzlist"/>
        <w:numPr>
          <w:ilvl w:val="0"/>
          <w:numId w:val="3"/>
        </w:numPr>
        <w:tabs>
          <w:tab w:val="left" w:pos="684"/>
        </w:tabs>
        <w:spacing w:before="0"/>
        <w:ind w:left="709" w:hanging="426"/>
        <w:rPr>
          <w:rFonts w:asciiTheme="minorHAnsi" w:hAnsiTheme="minorHAnsi" w:cstheme="minorHAnsi"/>
        </w:rPr>
      </w:pPr>
      <w:r w:rsidRPr="009F121A">
        <w:rPr>
          <w:rFonts w:asciiTheme="minorHAnsi" w:hAnsiTheme="minorHAnsi" w:cstheme="minorHAnsi"/>
        </w:rPr>
        <w:t>Następujące dokumenty znajdują się w posiadaniu Zamawiającego:</w:t>
      </w:r>
    </w:p>
    <w:p w14:paraId="236C240B" w14:textId="77777777" w:rsidR="005A5634" w:rsidRPr="009F121A" w:rsidRDefault="005A5634" w:rsidP="00CB3F5D">
      <w:pPr>
        <w:pStyle w:val="Akapitzlist"/>
        <w:tabs>
          <w:tab w:val="left" w:pos="684"/>
        </w:tabs>
        <w:spacing w:before="0"/>
        <w:ind w:left="709" w:firstLine="0"/>
        <w:rPr>
          <w:rFonts w:asciiTheme="minorHAnsi" w:hAnsiTheme="minorHAnsi" w:cstheme="minorHAnsi"/>
        </w:rPr>
      </w:pPr>
      <w:r w:rsidRPr="009F121A">
        <w:rPr>
          <w:rFonts w:asciiTheme="minorHAnsi" w:hAnsiTheme="minorHAnsi" w:cstheme="minorHAnsi"/>
        </w:rPr>
        <w:t xml:space="preserve"> .....................................................................................................</w:t>
      </w:r>
    </w:p>
    <w:p w14:paraId="06AF7F4F" w14:textId="77777777" w:rsidR="005A5634" w:rsidRPr="009F121A" w:rsidRDefault="005A5634" w:rsidP="00CB3F5D">
      <w:pPr>
        <w:pStyle w:val="Akapitzlist"/>
        <w:tabs>
          <w:tab w:val="left" w:pos="684"/>
        </w:tabs>
        <w:spacing w:before="0"/>
        <w:ind w:left="709" w:firstLine="0"/>
        <w:rPr>
          <w:rFonts w:asciiTheme="minorHAnsi" w:hAnsiTheme="minorHAnsi" w:cstheme="minorHAnsi"/>
        </w:rPr>
      </w:pPr>
      <w:r w:rsidRPr="009F121A">
        <w:rPr>
          <w:rFonts w:asciiTheme="minorHAnsi" w:hAnsiTheme="minorHAnsi" w:cstheme="minorHAnsi"/>
        </w:rPr>
        <w:t>.....................................................................................................</w:t>
      </w:r>
    </w:p>
    <w:p w14:paraId="15B3ADDA" w14:textId="77777777" w:rsidR="005A5634" w:rsidRPr="009F121A" w:rsidRDefault="005A5634" w:rsidP="00CB3F5D">
      <w:pPr>
        <w:pStyle w:val="Akapitzlist"/>
        <w:tabs>
          <w:tab w:val="left" w:pos="684"/>
        </w:tabs>
        <w:spacing w:before="0"/>
        <w:ind w:left="709" w:firstLine="0"/>
        <w:rPr>
          <w:rFonts w:asciiTheme="minorHAnsi" w:hAnsiTheme="minorHAnsi" w:cstheme="minorHAnsi"/>
        </w:rPr>
      </w:pPr>
      <w:r w:rsidRPr="009F121A">
        <w:rPr>
          <w:rFonts w:asciiTheme="minorHAnsi" w:hAnsiTheme="minorHAnsi" w:cstheme="minorHAnsi"/>
        </w:rPr>
        <w:t xml:space="preserve">i stanowią potwierdzenie okoliczności, o których mowa w art. 125 ust. 3 ustawy </w:t>
      </w:r>
      <w:proofErr w:type="spellStart"/>
      <w:r w:rsidRPr="009F121A">
        <w:rPr>
          <w:rFonts w:asciiTheme="minorHAnsi" w:hAnsiTheme="minorHAnsi" w:cstheme="minorHAnsi"/>
        </w:rPr>
        <w:t>uPZP</w:t>
      </w:r>
      <w:proofErr w:type="spellEnd"/>
      <w:r w:rsidRPr="009F121A">
        <w:rPr>
          <w:rFonts w:asciiTheme="minorHAnsi" w:hAnsiTheme="minorHAnsi" w:cstheme="minorHAnsi"/>
        </w:rPr>
        <w:t>.</w:t>
      </w:r>
    </w:p>
    <w:p w14:paraId="292147DB" w14:textId="77777777" w:rsidR="005A5634" w:rsidRPr="009F121A" w:rsidRDefault="005A5634" w:rsidP="00CB3F5D">
      <w:pPr>
        <w:pStyle w:val="Akapitzlist"/>
        <w:numPr>
          <w:ilvl w:val="0"/>
          <w:numId w:val="3"/>
        </w:numPr>
        <w:tabs>
          <w:tab w:val="left" w:pos="684"/>
          <w:tab w:val="left" w:pos="4371"/>
        </w:tabs>
        <w:spacing w:before="0"/>
        <w:ind w:left="709" w:hanging="426"/>
        <w:rPr>
          <w:rFonts w:asciiTheme="minorHAnsi" w:hAnsiTheme="minorHAnsi" w:cstheme="minorHAnsi"/>
        </w:rPr>
      </w:pPr>
      <w:r w:rsidRPr="009F121A">
        <w:rPr>
          <w:rFonts w:asciiTheme="minorHAnsi" w:hAnsiTheme="minorHAnsi" w:cstheme="minorHAnsi"/>
          <w:b/>
        </w:rPr>
        <w:t>SKŁADAMY</w:t>
      </w:r>
      <w:r w:rsidRPr="009F121A">
        <w:rPr>
          <w:rFonts w:asciiTheme="minorHAnsi" w:hAnsiTheme="minorHAnsi" w:cstheme="minorHAnsi"/>
          <w:b/>
          <w:spacing w:val="-2"/>
        </w:rPr>
        <w:t xml:space="preserve"> </w:t>
      </w:r>
      <w:r w:rsidRPr="009F121A">
        <w:rPr>
          <w:rFonts w:asciiTheme="minorHAnsi" w:hAnsiTheme="minorHAnsi" w:cstheme="minorHAnsi"/>
        </w:rPr>
        <w:t>ofertę</w:t>
      </w:r>
      <w:r w:rsidRPr="009F121A">
        <w:rPr>
          <w:rFonts w:asciiTheme="minorHAnsi" w:hAnsiTheme="minorHAnsi" w:cstheme="minorHAnsi"/>
          <w:spacing w:val="-2"/>
        </w:rPr>
        <w:t xml:space="preserve"> </w:t>
      </w:r>
      <w:r w:rsidRPr="009F121A">
        <w:rPr>
          <w:rFonts w:asciiTheme="minorHAnsi" w:hAnsiTheme="minorHAnsi" w:cstheme="minorHAnsi"/>
        </w:rPr>
        <w:t>na</w:t>
      </w:r>
      <w:r w:rsidRPr="009F121A">
        <w:rPr>
          <w:rFonts w:asciiTheme="minorHAnsi" w:hAnsiTheme="minorHAnsi" w:cstheme="minorHAnsi"/>
          <w:u w:val="single"/>
        </w:rPr>
        <w:t xml:space="preserve"> </w:t>
      </w:r>
      <w:r w:rsidRPr="009F121A">
        <w:rPr>
          <w:rFonts w:asciiTheme="minorHAnsi" w:hAnsiTheme="minorHAnsi" w:cstheme="minorHAnsi"/>
          <w:u w:val="single"/>
        </w:rPr>
        <w:tab/>
      </w:r>
      <w:r w:rsidRPr="009F121A">
        <w:rPr>
          <w:rFonts w:asciiTheme="minorHAnsi" w:hAnsiTheme="minorHAnsi" w:cstheme="minorHAnsi"/>
        </w:rPr>
        <w:t>stronach.</w:t>
      </w:r>
    </w:p>
    <w:p w14:paraId="7CCE7738" w14:textId="0548581E" w:rsidR="005A5634" w:rsidRPr="009F121A" w:rsidRDefault="005A5634" w:rsidP="00CB3F5D">
      <w:pPr>
        <w:pStyle w:val="Akapitzlist"/>
        <w:numPr>
          <w:ilvl w:val="0"/>
          <w:numId w:val="3"/>
        </w:numPr>
        <w:tabs>
          <w:tab w:val="left" w:pos="684"/>
        </w:tabs>
        <w:spacing w:before="0"/>
        <w:ind w:left="709" w:hanging="426"/>
        <w:rPr>
          <w:rFonts w:asciiTheme="minorHAnsi" w:hAnsiTheme="minorHAnsi" w:cstheme="minorHAnsi"/>
        </w:rPr>
      </w:pPr>
      <w:r w:rsidRPr="009F121A">
        <w:rPr>
          <w:rFonts w:asciiTheme="minorHAnsi" w:hAnsiTheme="minorHAnsi" w:cstheme="minorHAnsi"/>
        </w:rPr>
        <w:t xml:space="preserve">Wraz z ofertą </w:t>
      </w:r>
      <w:r w:rsidRPr="009F121A">
        <w:rPr>
          <w:rFonts w:asciiTheme="minorHAnsi" w:hAnsiTheme="minorHAnsi" w:cstheme="minorHAnsi"/>
          <w:b/>
        </w:rPr>
        <w:t xml:space="preserve">SKŁADAMY </w:t>
      </w:r>
      <w:r w:rsidRPr="009F121A">
        <w:rPr>
          <w:rFonts w:asciiTheme="minorHAnsi" w:hAnsiTheme="minorHAnsi" w:cstheme="minorHAnsi"/>
        </w:rPr>
        <w:t>następujące oświadczenia i</w:t>
      </w:r>
      <w:r w:rsidRPr="009F121A">
        <w:rPr>
          <w:rFonts w:asciiTheme="minorHAnsi" w:hAnsiTheme="minorHAnsi" w:cstheme="minorHAnsi"/>
          <w:spacing w:val="-5"/>
        </w:rPr>
        <w:t xml:space="preserve"> </w:t>
      </w:r>
      <w:r w:rsidRPr="009F121A">
        <w:rPr>
          <w:rFonts w:asciiTheme="minorHAnsi" w:hAnsiTheme="minorHAnsi" w:cstheme="minorHAnsi"/>
        </w:rPr>
        <w:t xml:space="preserve">dokumenty:  </w:t>
      </w:r>
    </w:p>
    <w:p w14:paraId="36907779" w14:textId="77777777" w:rsidR="004268A4" w:rsidRPr="009F121A" w:rsidRDefault="004268A4" w:rsidP="00CB3F5D">
      <w:pPr>
        <w:pStyle w:val="Tekstpodstawowy"/>
        <w:numPr>
          <w:ilvl w:val="0"/>
          <w:numId w:val="20"/>
        </w:numPr>
        <w:tabs>
          <w:tab w:val="left" w:pos="683"/>
        </w:tabs>
        <w:spacing w:line="276" w:lineRule="auto"/>
        <w:ind w:left="709"/>
        <w:rPr>
          <w:rFonts w:asciiTheme="minorHAnsi" w:hAnsiTheme="minorHAnsi" w:cstheme="minorHAnsi"/>
        </w:rPr>
      </w:pPr>
      <w:r w:rsidRPr="009F121A">
        <w:rPr>
          <w:rFonts w:asciiTheme="minorHAnsi" w:hAnsiTheme="minorHAnsi" w:cstheme="minorHAnsi"/>
        </w:rPr>
        <w:t>………………………….</w:t>
      </w:r>
    </w:p>
    <w:p w14:paraId="5F4422F0" w14:textId="77777777" w:rsidR="004268A4" w:rsidRPr="009F121A" w:rsidRDefault="004268A4" w:rsidP="00CB3F5D">
      <w:pPr>
        <w:pStyle w:val="Tekstpodstawowy"/>
        <w:numPr>
          <w:ilvl w:val="0"/>
          <w:numId w:val="20"/>
        </w:numPr>
        <w:tabs>
          <w:tab w:val="left" w:pos="683"/>
        </w:tabs>
        <w:spacing w:line="276" w:lineRule="auto"/>
        <w:ind w:left="709"/>
        <w:rPr>
          <w:rFonts w:asciiTheme="minorHAnsi" w:hAnsiTheme="minorHAnsi" w:cstheme="minorHAnsi"/>
        </w:rPr>
      </w:pPr>
      <w:r w:rsidRPr="009F121A">
        <w:rPr>
          <w:rFonts w:asciiTheme="minorHAnsi" w:hAnsiTheme="minorHAnsi" w:cstheme="minorHAnsi"/>
        </w:rPr>
        <w:t>……………………….…</w:t>
      </w:r>
    </w:p>
    <w:p w14:paraId="53FD440D" w14:textId="77777777" w:rsidR="004268A4" w:rsidRPr="009F121A" w:rsidRDefault="004268A4" w:rsidP="00CB3F5D">
      <w:pPr>
        <w:pStyle w:val="Tekstpodstawowy"/>
        <w:numPr>
          <w:ilvl w:val="0"/>
          <w:numId w:val="20"/>
        </w:numPr>
        <w:tabs>
          <w:tab w:val="left" w:pos="683"/>
        </w:tabs>
        <w:spacing w:line="276" w:lineRule="auto"/>
        <w:ind w:left="709"/>
        <w:rPr>
          <w:rFonts w:asciiTheme="minorHAnsi" w:hAnsiTheme="minorHAnsi" w:cstheme="minorHAnsi"/>
        </w:rPr>
      </w:pPr>
      <w:r w:rsidRPr="009F121A">
        <w:rPr>
          <w:rFonts w:asciiTheme="minorHAnsi" w:hAnsiTheme="minorHAnsi" w:cstheme="minorHAnsi"/>
        </w:rPr>
        <w:t>………………….………</w:t>
      </w:r>
    </w:p>
    <w:p w14:paraId="1E59D8E5" w14:textId="0C7791C2" w:rsidR="005A5634" w:rsidRPr="009F121A" w:rsidRDefault="005A5634" w:rsidP="005A5634">
      <w:pPr>
        <w:pStyle w:val="Tekstpodstawowy"/>
        <w:rPr>
          <w:rFonts w:asciiTheme="minorHAnsi" w:hAnsiTheme="minorHAnsi" w:cstheme="minorHAnsi"/>
        </w:rPr>
      </w:pPr>
    </w:p>
    <w:p w14:paraId="7E4AEC18" w14:textId="77777777" w:rsidR="004268A4" w:rsidRPr="009F121A" w:rsidRDefault="004268A4" w:rsidP="004268A4">
      <w:pPr>
        <w:tabs>
          <w:tab w:val="left" w:leader="dot" w:pos="4101"/>
        </w:tabs>
        <w:spacing w:line="276" w:lineRule="auto"/>
        <w:ind w:left="258"/>
        <w:rPr>
          <w:rFonts w:asciiTheme="minorHAnsi" w:hAnsiTheme="minorHAnsi" w:cstheme="minorHAnsi"/>
        </w:rPr>
      </w:pPr>
      <w:r w:rsidRPr="009F121A">
        <w:rPr>
          <w:rFonts w:asciiTheme="minorHAnsi" w:hAnsiTheme="minorHAnsi" w:cstheme="minorHAnsi"/>
        </w:rPr>
        <w:t>…………….……., dnia</w:t>
      </w:r>
      <w:r w:rsidRPr="009F121A">
        <w:rPr>
          <w:rFonts w:asciiTheme="minorHAnsi" w:hAnsiTheme="minorHAnsi" w:cstheme="minorHAnsi"/>
        </w:rPr>
        <w:tab/>
        <w:t>r.</w:t>
      </w:r>
    </w:p>
    <w:p w14:paraId="1B504470" w14:textId="77777777" w:rsidR="004268A4" w:rsidRPr="009F121A" w:rsidRDefault="004268A4" w:rsidP="004268A4">
      <w:pPr>
        <w:spacing w:line="276" w:lineRule="auto"/>
        <w:ind w:right="116"/>
        <w:jc w:val="right"/>
        <w:rPr>
          <w:rFonts w:asciiTheme="minorHAnsi" w:hAnsiTheme="minorHAnsi" w:cstheme="minorHAnsi"/>
          <w:i/>
        </w:rPr>
      </w:pPr>
      <w:r w:rsidRPr="009F121A">
        <w:rPr>
          <w:rFonts w:asciiTheme="minorHAnsi" w:hAnsiTheme="minorHAnsi" w:cstheme="minorHAnsi"/>
          <w:i/>
          <w:spacing w:val="-2"/>
        </w:rPr>
        <w:t>……………………………….</w:t>
      </w:r>
    </w:p>
    <w:p w14:paraId="715E4FEE" w14:textId="77777777" w:rsidR="004268A4" w:rsidRPr="009F121A" w:rsidRDefault="004268A4" w:rsidP="004268A4">
      <w:pPr>
        <w:spacing w:line="276" w:lineRule="auto"/>
        <w:ind w:left="2024" w:right="116" w:firstLine="836"/>
        <w:jc w:val="right"/>
        <w:rPr>
          <w:rFonts w:asciiTheme="minorHAnsi" w:hAnsiTheme="minorHAnsi" w:cstheme="minorHAnsi"/>
          <w:i/>
        </w:rPr>
      </w:pPr>
      <w:r w:rsidRPr="009F121A">
        <w:rPr>
          <w:rFonts w:asciiTheme="minorHAnsi" w:hAnsiTheme="minorHAnsi" w:cstheme="minorHAnsi"/>
          <w:i/>
        </w:rPr>
        <w:t>Imię</w:t>
      </w:r>
      <w:r w:rsidRPr="009F121A">
        <w:rPr>
          <w:rFonts w:asciiTheme="minorHAnsi" w:hAnsiTheme="minorHAnsi" w:cstheme="minorHAnsi"/>
          <w:i/>
          <w:spacing w:val="-8"/>
        </w:rPr>
        <w:t xml:space="preserve"> </w:t>
      </w:r>
      <w:r w:rsidRPr="009F121A">
        <w:rPr>
          <w:rFonts w:asciiTheme="minorHAnsi" w:hAnsiTheme="minorHAnsi" w:cstheme="minorHAnsi"/>
          <w:i/>
        </w:rPr>
        <w:t>i</w:t>
      </w:r>
      <w:r w:rsidRPr="009F121A">
        <w:rPr>
          <w:rFonts w:asciiTheme="minorHAnsi" w:hAnsiTheme="minorHAnsi" w:cstheme="minorHAnsi"/>
          <w:i/>
          <w:spacing w:val="-9"/>
        </w:rPr>
        <w:t xml:space="preserve"> </w:t>
      </w:r>
      <w:r w:rsidRPr="009F121A">
        <w:rPr>
          <w:rFonts w:asciiTheme="minorHAnsi" w:hAnsiTheme="minorHAnsi" w:cstheme="minorHAnsi"/>
          <w:i/>
        </w:rPr>
        <w:t>nazwisko podpisano</w:t>
      </w:r>
      <w:r w:rsidRPr="009F121A">
        <w:rPr>
          <w:rFonts w:asciiTheme="minorHAnsi" w:hAnsiTheme="minorHAnsi" w:cstheme="minorHAnsi"/>
          <w:i/>
          <w:spacing w:val="-14"/>
        </w:rPr>
        <w:t xml:space="preserve"> </w:t>
      </w:r>
      <w:r w:rsidRPr="009F121A">
        <w:rPr>
          <w:rFonts w:asciiTheme="minorHAnsi" w:hAnsiTheme="minorHAnsi" w:cstheme="minorHAnsi"/>
          <w:i/>
        </w:rPr>
        <w:t>elektronicznie</w:t>
      </w:r>
    </w:p>
    <w:p w14:paraId="484CC1A4" w14:textId="77777777" w:rsidR="004268A4" w:rsidRPr="009F121A" w:rsidRDefault="004268A4" w:rsidP="004268A4">
      <w:pPr>
        <w:spacing w:line="276" w:lineRule="auto"/>
        <w:ind w:left="258"/>
        <w:jc w:val="both"/>
        <w:rPr>
          <w:rFonts w:asciiTheme="minorHAnsi" w:hAnsiTheme="minorHAnsi" w:cstheme="minorHAnsi"/>
          <w:b/>
          <w:i/>
        </w:rPr>
      </w:pPr>
      <w:r w:rsidRPr="009F121A">
        <w:rPr>
          <w:rFonts w:asciiTheme="minorHAnsi" w:hAnsiTheme="minorHAnsi" w:cstheme="minorHAnsi"/>
          <w:b/>
          <w:i/>
          <w:u w:val="single"/>
        </w:rPr>
        <w:t>Informacja dla Wykonawcy:</w:t>
      </w:r>
    </w:p>
    <w:p w14:paraId="7A7831F4" w14:textId="77777777" w:rsidR="002A12B0" w:rsidRDefault="004268A4" w:rsidP="00CB3F5D">
      <w:pPr>
        <w:spacing w:line="276" w:lineRule="auto"/>
        <w:ind w:left="258" w:right="116"/>
        <w:jc w:val="both"/>
        <w:rPr>
          <w:rFonts w:asciiTheme="minorHAnsi" w:hAnsiTheme="minorHAnsi" w:cstheme="minorHAnsi"/>
          <w:i/>
          <w:u w:val="single"/>
        </w:rPr>
      </w:pPr>
      <w:r w:rsidRPr="009F121A">
        <w:rPr>
          <w:rFonts w:asciiTheme="minorHAnsi" w:hAnsiTheme="minorHAnsi" w:cstheme="minorHAnsi"/>
          <w:i/>
          <w:u w:val="single"/>
        </w:rPr>
        <w:t>Formularz oferty musi być opatrzony przez osobę lub osoby uprawnione do reprezentowania firmy kwalifikowanym podpisem</w:t>
      </w:r>
      <w:r w:rsidRPr="009F121A">
        <w:rPr>
          <w:rFonts w:asciiTheme="minorHAnsi" w:hAnsiTheme="minorHAnsi" w:cstheme="minorHAnsi"/>
          <w:i/>
        </w:rPr>
        <w:t xml:space="preserve"> </w:t>
      </w:r>
      <w:r w:rsidRPr="009F121A">
        <w:rPr>
          <w:rFonts w:asciiTheme="minorHAnsi" w:hAnsiTheme="minorHAnsi" w:cstheme="minorHAnsi"/>
          <w:i/>
          <w:u w:val="single"/>
        </w:rPr>
        <w:t>elektronicznym lub podpisem zaufanym lub podpisem osobistym i przekazany Zamawiającemu wraz z dokumentem (-</w:t>
      </w:r>
      <w:proofErr w:type="spellStart"/>
      <w:r w:rsidRPr="009F121A">
        <w:rPr>
          <w:rFonts w:asciiTheme="minorHAnsi" w:hAnsiTheme="minorHAnsi" w:cstheme="minorHAnsi"/>
          <w:i/>
          <w:u w:val="single"/>
        </w:rPr>
        <w:t>ami</w:t>
      </w:r>
      <w:proofErr w:type="spellEnd"/>
      <w:r w:rsidRPr="009F121A">
        <w:rPr>
          <w:rFonts w:asciiTheme="minorHAnsi" w:hAnsiTheme="minorHAnsi" w:cstheme="minorHAnsi"/>
          <w:i/>
          <w:u w:val="single"/>
        </w:rPr>
        <w:t>)</w:t>
      </w:r>
      <w:r w:rsidRPr="009F121A">
        <w:rPr>
          <w:rFonts w:asciiTheme="minorHAnsi" w:hAnsiTheme="minorHAnsi" w:cstheme="minorHAnsi"/>
          <w:i/>
        </w:rPr>
        <w:t xml:space="preserve"> </w:t>
      </w:r>
      <w:r w:rsidRPr="009F121A">
        <w:rPr>
          <w:rFonts w:asciiTheme="minorHAnsi" w:hAnsiTheme="minorHAnsi" w:cstheme="minorHAnsi"/>
          <w:i/>
          <w:u w:val="single"/>
        </w:rPr>
        <w:t>potwierdzającymi prawo do reprezentacji Wykonawcy przez osobę podpisującą ofertę</w:t>
      </w:r>
      <w:r w:rsidR="00CB3F5D" w:rsidRPr="009F121A">
        <w:rPr>
          <w:rFonts w:asciiTheme="minorHAnsi" w:hAnsiTheme="minorHAnsi" w:cstheme="minorHAnsi"/>
          <w:i/>
          <w:u w:val="single"/>
        </w:rPr>
        <w:t>.</w:t>
      </w:r>
    </w:p>
    <w:p w14:paraId="49792C0B" w14:textId="77777777" w:rsidR="001E5484" w:rsidRDefault="001E5484" w:rsidP="00CB3F5D">
      <w:pPr>
        <w:spacing w:line="276" w:lineRule="auto"/>
        <w:ind w:left="258" w:right="116"/>
        <w:jc w:val="both"/>
        <w:rPr>
          <w:rFonts w:asciiTheme="minorHAnsi" w:hAnsiTheme="minorHAnsi" w:cstheme="minorHAnsi"/>
          <w:i/>
          <w:u w:val="single"/>
        </w:rPr>
      </w:pPr>
    </w:p>
    <w:p w14:paraId="0F831713" w14:textId="77777777" w:rsidR="001E5484" w:rsidRDefault="001E5484" w:rsidP="00CB3F5D">
      <w:pPr>
        <w:spacing w:line="276" w:lineRule="auto"/>
        <w:ind w:left="258" w:right="116"/>
        <w:jc w:val="both"/>
        <w:rPr>
          <w:rFonts w:asciiTheme="minorHAnsi" w:hAnsiTheme="minorHAnsi" w:cstheme="minorHAnsi"/>
          <w:i/>
          <w:u w:val="single"/>
        </w:rPr>
      </w:pPr>
    </w:p>
    <w:p w14:paraId="5C9C8F7B" w14:textId="77777777" w:rsidR="001E5484" w:rsidRDefault="001E5484" w:rsidP="00CB3F5D">
      <w:pPr>
        <w:spacing w:line="276" w:lineRule="auto"/>
        <w:ind w:left="258" w:right="116"/>
        <w:jc w:val="both"/>
        <w:rPr>
          <w:rFonts w:asciiTheme="minorHAnsi" w:hAnsiTheme="minorHAnsi" w:cstheme="minorHAnsi"/>
          <w:i/>
          <w:u w:val="single"/>
        </w:rPr>
      </w:pPr>
    </w:p>
    <w:p w14:paraId="52B15AAE" w14:textId="77777777" w:rsidR="001E5484" w:rsidRPr="003859B6" w:rsidRDefault="001E5484" w:rsidP="001E5484">
      <w:pPr>
        <w:spacing w:line="276" w:lineRule="auto"/>
        <w:jc w:val="right"/>
        <w:rPr>
          <w:rFonts w:ascii="Calibri" w:hAnsi="Calibri"/>
          <w:b/>
        </w:rPr>
      </w:pPr>
      <w:r w:rsidRPr="003859B6">
        <w:rPr>
          <w:rFonts w:ascii="Calibri" w:hAnsi="Calibri"/>
          <w:b/>
        </w:rPr>
        <w:t>Załącznik nr 1 do Formularza ofertowego</w:t>
      </w:r>
    </w:p>
    <w:p w14:paraId="78F0971B" w14:textId="77777777" w:rsidR="001E5484" w:rsidRPr="0009383E" w:rsidRDefault="001E5484" w:rsidP="001E5484">
      <w:pPr>
        <w:spacing w:line="276" w:lineRule="auto"/>
        <w:rPr>
          <w:rFonts w:ascii="Calibri" w:hAnsi="Calibri"/>
          <w:bCs/>
        </w:rPr>
      </w:pPr>
    </w:p>
    <w:p w14:paraId="40E1D51A" w14:textId="77777777" w:rsidR="001E5484" w:rsidRPr="00FE5DBA" w:rsidRDefault="001E5484" w:rsidP="001E5484">
      <w:pPr>
        <w:spacing w:line="276" w:lineRule="auto"/>
        <w:rPr>
          <w:rFonts w:ascii="Calibri" w:hAnsi="Calibri"/>
          <w:b/>
        </w:rPr>
      </w:pPr>
      <w:r w:rsidRPr="00FE5DBA">
        <w:rPr>
          <w:rFonts w:ascii="Calibri" w:hAnsi="Calibri"/>
          <w:b/>
        </w:rPr>
        <w:t xml:space="preserve">Tabela A dla kryteriów: </w:t>
      </w:r>
    </w:p>
    <w:p w14:paraId="32B92EAC" w14:textId="77777777" w:rsidR="001E5484" w:rsidRPr="00FE5DBA" w:rsidRDefault="001E5484" w:rsidP="001E5484">
      <w:pPr>
        <w:spacing w:line="276" w:lineRule="auto"/>
        <w:rPr>
          <w:rFonts w:ascii="Calibri" w:hAnsi="Calibri"/>
        </w:rPr>
      </w:pPr>
      <w:r w:rsidRPr="00FE5DBA">
        <w:rPr>
          <w:rFonts w:ascii="Calibri" w:hAnsi="Calibri"/>
        </w:rPr>
        <w:t xml:space="preserve">a) trafność sposobu dopasowania metod i technik gromadzenia / analizy danych do </w:t>
      </w:r>
      <w:r>
        <w:rPr>
          <w:rFonts w:ascii="Calibri" w:hAnsi="Calibri"/>
        </w:rPr>
        <w:t xml:space="preserve">pytań w ramach </w:t>
      </w:r>
      <w:r w:rsidRPr="00FE5DBA">
        <w:rPr>
          <w:rFonts w:ascii="Calibri" w:hAnsi="Calibri"/>
        </w:rPr>
        <w:t xml:space="preserve">zestawów pytań ewaluacyjnych, </w:t>
      </w:r>
    </w:p>
    <w:p w14:paraId="0540495D" w14:textId="77777777" w:rsidR="001E5484" w:rsidRPr="00FE5DBA" w:rsidRDefault="001E5484" w:rsidP="001E5484">
      <w:pPr>
        <w:spacing w:line="276" w:lineRule="auto"/>
        <w:rPr>
          <w:rFonts w:ascii="Calibri" w:hAnsi="Calibri"/>
        </w:rPr>
      </w:pPr>
      <w:r w:rsidRPr="00FE5DBA">
        <w:rPr>
          <w:rFonts w:ascii="Calibri" w:hAnsi="Calibri"/>
        </w:rPr>
        <w:t xml:space="preserve">b) trafność </w:t>
      </w:r>
      <w:r w:rsidRPr="00FE5DBA">
        <w:rPr>
          <w:rFonts w:asciiTheme="minorHAnsi" w:hAnsiTheme="minorHAnsi" w:cstheme="minorHAnsi"/>
        </w:rPr>
        <w:t>doboru respondentów do pytań ewaluacyjnych</w:t>
      </w:r>
      <w:r>
        <w:rPr>
          <w:rFonts w:asciiTheme="minorHAnsi" w:hAnsiTheme="minorHAnsi" w:cstheme="minorHAnsi"/>
        </w:rPr>
        <w:t>.</w:t>
      </w:r>
      <w:r w:rsidRPr="00FE5DBA">
        <w:rPr>
          <w:rFonts w:asciiTheme="minorHAnsi" w:hAnsiTheme="minorHAnsi" w:cstheme="minorHAnsi"/>
        </w:rPr>
        <w:t xml:space="preserve"> </w:t>
      </w:r>
    </w:p>
    <w:p w14:paraId="0E4B3633" w14:textId="77777777" w:rsidR="001E5484" w:rsidRPr="003859B6" w:rsidRDefault="001E5484" w:rsidP="001E5484">
      <w:pPr>
        <w:spacing w:line="276" w:lineRule="auto"/>
        <w:rPr>
          <w:rFonts w:ascii="Calibri" w:hAnsi="Calibri"/>
        </w:rPr>
      </w:pPr>
    </w:p>
    <w:tbl>
      <w:tblPr>
        <w:tblStyle w:val="Tabela-Siatka"/>
        <w:tblW w:w="0" w:type="auto"/>
        <w:jc w:val="center"/>
        <w:tblLook w:val="04A0" w:firstRow="1" w:lastRow="0" w:firstColumn="1" w:lastColumn="0" w:noHBand="0" w:noVBand="1"/>
      </w:tblPr>
      <w:tblGrid>
        <w:gridCol w:w="478"/>
        <w:gridCol w:w="1594"/>
        <w:gridCol w:w="1621"/>
        <w:gridCol w:w="1616"/>
        <w:gridCol w:w="1720"/>
        <w:gridCol w:w="2033"/>
      </w:tblGrid>
      <w:tr w:rsidR="001E5484" w:rsidRPr="003859B6" w14:paraId="240BA2F8" w14:textId="77777777" w:rsidTr="006343AA">
        <w:trPr>
          <w:jc w:val="center"/>
        </w:trPr>
        <w:tc>
          <w:tcPr>
            <w:tcW w:w="534" w:type="dxa"/>
            <w:vMerge w:val="restart"/>
          </w:tcPr>
          <w:p w14:paraId="766B0BF4" w14:textId="77777777" w:rsidR="001E5484" w:rsidRPr="003859B6" w:rsidRDefault="001E5484" w:rsidP="006343AA">
            <w:pPr>
              <w:spacing w:line="276" w:lineRule="auto"/>
              <w:rPr>
                <w:rFonts w:ascii="Calibri" w:hAnsi="Calibri"/>
                <w:b/>
              </w:rPr>
            </w:pPr>
            <w:r w:rsidRPr="003859B6">
              <w:rPr>
                <w:rFonts w:ascii="Calibri" w:hAnsi="Calibri"/>
                <w:b/>
              </w:rPr>
              <w:t xml:space="preserve">Lp. </w:t>
            </w:r>
          </w:p>
        </w:tc>
        <w:tc>
          <w:tcPr>
            <w:tcW w:w="2088" w:type="dxa"/>
          </w:tcPr>
          <w:p w14:paraId="03B69026" w14:textId="77777777" w:rsidR="001E5484" w:rsidRPr="003859B6" w:rsidRDefault="001E5484" w:rsidP="006343AA">
            <w:pPr>
              <w:spacing w:line="276" w:lineRule="auto"/>
              <w:jc w:val="center"/>
              <w:rPr>
                <w:rFonts w:ascii="Calibri" w:hAnsi="Calibri"/>
                <w:b/>
              </w:rPr>
            </w:pPr>
            <w:r w:rsidRPr="003859B6">
              <w:rPr>
                <w:rFonts w:ascii="Calibri" w:hAnsi="Calibri"/>
                <w:b/>
              </w:rPr>
              <w:t>A.</w:t>
            </w:r>
          </w:p>
        </w:tc>
        <w:tc>
          <w:tcPr>
            <w:tcW w:w="2880" w:type="dxa"/>
          </w:tcPr>
          <w:p w14:paraId="0DC4A2B4" w14:textId="77777777" w:rsidR="001E5484" w:rsidRPr="003859B6" w:rsidRDefault="001E5484" w:rsidP="006343AA">
            <w:pPr>
              <w:spacing w:line="276" w:lineRule="auto"/>
              <w:jc w:val="center"/>
              <w:rPr>
                <w:rFonts w:ascii="Calibri" w:hAnsi="Calibri"/>
                <w:b/>
              </w:rPr>
            </w:pPr>
            <w:r w:rsidRPr="003859B6">
              <w:rPr>
                <w:rFonts w:ascii="Calibri" w:hAnsi="Calibri"/>
                <w:b/>
              </w:rPr>
              <w:t>B.</w:t>
            </w:r>
          </w:p>
        </w:tc>
        <w:tc>
          <w:tcPr>
            <w:tcW w:w="2881" w:type="dxa"/>
          </w:tcPr>
          <w:p w14:paraId="4BA27CE7" w14:textId="77777777" w:rsidR="001E5484" w:rsidRPr="003859B6" w:rsidRDefault="001E5484" w:rsidP="006343AA">
            <w:pPr>
              <w:spacing w:line="276" w:lineRule="auto"/>
              <w:jc w:val="center"/>
              <w:rPr>
                <w:rFonts w:ascii="Calibri" w:hAnsi="Calibri"/>
                <w:b/>
              </w:rPr>
            </w:pPr>
            <w:r w:rsidRPr="003859B6">
              <w:rPr>
                <w:rFonts w:ascii="Calibri" w:hAnsi="Calibri"/>
                <w:b/>
              </w:rPr>
              <w:t>C.</w:t>
            </w:r>
          </w:p>
        </w:tc>
        <w:tc>
          <w:tcPr>
            <w:tcW w:w="2880" w:type="dxa"/>
          </w:tcPr>
          <w:p w14:paraId="339E7586" w14:textId="77777777" w:rsidR="001E5484" w:rsidRPr="003859B6" w:rsidRDefault="001E5484" w:rsidP="006343AA">
            <w:pPr>
              <w:spacing w:line="276" w:lineRule="auto"/>
              <w:jc w:val="center"/>
              <w:rPr>
                <w:rFonts w:ascii="Calibri" w:hAnsi="Calibri"/>
                <w:b/>
              </w:rPr>
            </w:pPr>
            <w:r w:rsidRPr="003859B6">
              <w:rPr>
                <w:rFonts w:ascii="Calibri" w:hAnsi="Calibri"/>
                <w:b/>
              </w:rPr>
              <w:t>D.</w:t>
            </w:r>
          </w:p>
        </w:tc>
        <w:tc>
          <w:tcPr>
            <w:tcW w:w="2881" w:type="dxa"/>
          </w:tcPr>
          <w:p w14:paraId="610F53B8" w14:textId="77777777" w:rsidR="001E5484" w:rsidRPr="003859B6" w:rsidRDefault="001E5484" w:rsidP="006343AA">
            <w:pPr>
              <w:spacing w:line="276" w:lineRule="auto"/>
              <w:jc w:val="center"/>
              <w:rPr>
                <w:rFonts w:ascii="Calibri" w:hAnsi="Calibri"/>
                <w:b/>
              </w:rPr>
            </w:pPr>
            <w:r w:rsidRPr="003859B6">
              <w:rPr>
                <w:rFonts w:ascii="Calibri" w:hAnsi="Calibri"/>
                <w:b/>
              </w:rPr>
              <w:t>E.</w:t>
            </w:r>
          </w:p>
        </w:tc>
      </w:tr>
      <w:tr w:rsidR="001E5484" w:rsidRPr="003859B6" w14:paraId="1714EF72" w14:textId="77777777" w:rsidTr="006343AA">
        <w:trPr>
          <w:jc w:val="center"/>
        </w:trPr>
        <w:tc>
          <w:tcPr>
            <w:tcW w:w="534" w:type="dxa"/>
            <w:vMerge/>
          </w:tcPr>
          <w:p w14:paraId="6D77D7DC" w14:textId="77777777" w:rsidR="001E5484" w:rsidRPr="003859B6" w:rsidRDefault="001E5484" w:rsidP="006343AA">
            <w:pPr>
              <w:spacing w:line="276" w:lineRule="auto"/>
              <w:rPr>
                <w:rFonts w:ascii="Calibri" w:hAnsi="Calibri"/>
              </w:rPr>
            </w:pPr>
          </w:p>
        </w:tc>
        <w:tc>
          <w:tcPr>
            <w:tcW w:w="2088" w:type="dxa"/>
            <w:vAlign w:val="center"/>
          </w:tcPr>
          <w:p w14:paraId="29A115F9" w14:textId="77777777" w:rsidR="001E5484" w:rsidRPr="003859B6" w:rsidRDefault="001E5484" w:rsidP="006343AA">
            <w:pPr>
              <w:spacing w:line="276" w:lineRule="auto"/>
              <w:rPr>
                <w:rFonts w:ascii="Calibri" w:hAnsi="Calibri"/>
              </w:rPr>
            </w:pPr>
            <w:r>
              <w:rPr>
                <w:rFonts w:ascii="Calibri" w:hAnsi="Calibri"/>
              </w:rPr>
              <w:t>Numer zestawu pytań</w:t>
            </w:r>
            <w:r w:rsidRPr="003859B6">
              <w:rPr>
                <w:rFonts w:ascii="Calibri" w:hAnsi="Calibri"/>
              </w:rPr>
              <w:t xml:space="preserve"> ewaluacy</w:t>
            </w:r>
            <w:r>
              <w:rPr>
                <w:rFonts w:ascii="Calibri" w:hAnsi="Calibri"/>
              </w:rPr>
              <w:t>jnych</w:t>
            </w:r>
            <w:r w:rsidRPr="003859B6">
              <w:rPr>
                <w:rFonts w:ascii="Calibri" w:hAnsi="Calibri"/>
              </w:rPr>
              <w:t xml:space="preserve">, zgodnie z opisem w rozdziale II pkt </w:t>
            </w:r>
            <w:r>
              <w:rPr>
                <w:rFonts w:ascii="Calibri" w:hAnsi="Calibri"/>
              </w:rPr>
              <w:t>4</w:t>
            </w:r>
            <w:r w:rsidRPr="003859B6">
              <w:rPr>
                <w:rFonts w:ascii="Calibri" w:hAnsi="Calibri"/>
              </w:rPr>
              <w:t xml:space="preserve"> OPZ</w:t>
            </w:r>
          </w:p>
        </w:tc>
        <w:tc>
          <w:tcPr>
            <w:tcW w:w="2880" w:type="dxa"/>
            <w:vAlign w:val="center"/>
          </w:tcPr>
          <w:p w14:paraId="23D4BF76" w14:textId="77777777" w:rsidR="001E5484" w:rsidRPr="003859B6" w:rsidRDefault="001E5484" w:rsidP="006343AA">
            <w:pPr>
              <w:spacing w:line="276" w:lineRule="auto"/>
              <w:rPr>
                <w:rFonts w:ascii="Calibri" w:hAnsi="Calibri"/>
              </w:rPr>
            </w:pPr>
            <w:r w:rsidRPr="003859B6">
              <w:rPr>
                <w:rFonts w:ascii="Calibri" w:hAnsi="Calibri"/>
              </w:rPr>
              <w:t xml:space="preserve">Pytanie ewaluacyjne, zgodnie z opisem w rozdziale II pkt 4 OPZ </w:t>
            </w:r>
          </w:p>
        </w:tc>
        <w:tc>
          <w:tcPr>
            <w:tcW w:w="2881" w:type="dxa"/>
            <w:vAlign w:val="center"/>
          </w:tcPr>
          <w:p w14:paraId="33C1C8B7" w14:textId="77777777" w:rsidR="001E5484" w:rsidRPr="003859B6" w:rsidRDefault="001E5484" w:rsidP="006343AA">
            <w:pPr>
              <w:spacing w:line="276" w:lineRule="auto"/>
              <w:rPr>
                <w:rFonts w:ascii="Calibri" w:hAnsi="Calibri"/>
              </w:rPr>
            </w:pPr>
            <w:r w:rsidRPr="003859B6">
              <w:rPr>
                <w:rFonts w:ascii="Calibri" w:hAnsi="Calibri"/>
              </w:rPr>
              <w:t>Metody / techniki gromadzenia / analizy danych</w:t>
            </w:r>
          </w:p>
        </w:tc>
        <w:tc>
          <w:tcPr>
            <w:tcW w:w="2880" w:type="dxa"/>
            <w:vAlign w:val="center"/>
          </w:tcPr>
          <w:p w14:paraId="2C3DECD3" w14:textId="77777777" w:rsidR="001E5484" w:rsidRPr="003859B6" w:rsidRDefault="001E5484" w:rsidP="006343AA">
            <w:pPr>
              <w:spacing w:line="276" w:lineRule="auto"/>
              <w:rPr>
                <w:rFonts w:ascii="Calibri" w:hAnsi="Calibri"/>
              </w:rPr>
            </w:pPr>
            <w:r w:rsidRPr="003859B6">
              <w:rPr>
                <w:rFonts w:ascii="Calibri" w:hAnsi="Calibri"/>
              </w:rPr>
              <w:t>Grupa/y respondentów badania</w:t>
            </w:r>
          </w:p>
        </w:tc>
        <w:tc>
          <w:tcPr>
            <w:tcW w:w="2881" w:type="dxa"/>
            <w:vAlign w:val="center"/>
          </w:tcPr>
          <w:p w14:paraId="5EB3140C" w14:textId="77777777" w:rsidR="001E5484" w:rsidRPr="003859B6" w:rsidRDefault="001E5484" w:rsidP="006343AA">
            <w:pPr>
              <w:spacing w:line="276" w:lineRule="auto"/>
              <w:rPr>
                <w:rFonts w:ascii="Calibri" w:hAnsi="Calibri"/>
              </w:rPr>
            </w:pPr>
            <w:r w:rsidRPr="003859B6">
              <w:rPr>
                <w:rFonts w:ascii="Calibri" w:hAnsi="Calibri"/>
              </w:rPr>
              <w:t>Uzasadnienie przyporządkowania C</w:t>
            </w:r>
            <w:r>
              <w:rPr>
                <w:rFonts w:ascii="Calibri" w:hAnsi="Calibri"/>
              </w:rPr>
              <w:t xml:space="preserve"> oraz</w:t>
            </w:r>
            <w:r w:rsidRPr="003859B6">
              <w:rPr>
                <w:rFonts w:ascii="Calibri" w:hAnsi="Calibri"/>
              </w:rPr>
              <w:t xml:space="preserve"> D do B</w:t>
            </w:r>
          </w:p>
        </w:tc>
      </w:tr>
      <w:tr w:rsidR="001E5484" w:rsidRPr="003859B6" w14:paraId="6BFCD318" w14:textId="77777777" w:rsidTr="006343AA">
        <w:trPr>
          <w:jc w:val="center"/>
        </w:trPr>
        <w:tc>
          <w:tcPr>
            <w:tcW w:w="534" w:type="dxa"/>
          </w:tcPr>
          <w:p w14:paraId="1932AF26" w14:textId="77777777" w:rsidR="001E5484" w:rsidRPr="003859B6" w:rsidRDefault="001E5484" w:rsidP="006343AA">
            <w:pPr>
              <w:spacing w:line="276" w:lineRule="auto"/>
              <w:rPr>
                <w:rFonts w:ascii="Calibri" w:hAnsi="Calibri"/>
              </w:rPr>
            </w:pPr>
            <w:r w:rsidRPr="003859B6">
              <w:rPr>
                <w:rFonts w:ascii="Calibri" w:hAnsi="Calibri"/>
              </w:rPr>
              <w:t>1.</w:t>
            </w:r>
          </w:p>
        </w:tc>
        <w:tc>
          <w:tcPr>
            <w:tcW w:w="2088" w:type="dxa"/>
          </w:tcPr>
          <w:p w14:paraId="48760A43" w14:textId="77777777" w:rsidR="001E5484" w:rsidRPr="003859B6" w:rsidRDefault="001E5484" w:rsidP="006343AA">
            <w:pPr>
              <w:spacing w:line="276" w:lineRule="auto"/>
              <w:rPr>
                <w:rFonts w:ascii="Calibri" w:hAnsi="Calibri"/>
              </w:rPr>
            </w:pPr>
          </w:p>
        </w:tc>
        <w:tc>
          <w:tcPr>
            <w:tcW w:w="2880" w:type="dxa"/>
          </w:tcPr>
          <w:p w14:paraId="737494C9" w14:textId="77777777" w:rsidR="001E5484" w:rsidRPr="003859B6" w:rsidRDefault="001E5484" w:rsidP="006343AA">
            <w:pPr>
              <w:spacing w:line="276" w:lineRule="auto"/>
              <w:rPr>
                <w:rFonts w:ascii="Calibri" w:hAnsi="Calibri"/>
              </w:rPr>
            </w:pPr>
          </w:p>
        </w:tc>
        <w:tc>
          <w:tcPr>
            <w:tcW w:w="2881" w:type="dxa"/>
          </w:tcPr>
          <w:p w14:paraId="5A7CEB2A" w14:textId="77777777" w:rsidR="001E5484" w:rsidRPr="003859B6" w:rsidRDefault="001E5484" w:rsidP="006343AA">
            <w:pPr>
              <w:spacing w:line="276" w:lineRule="auto"/>
              <w:rPr>
                <w:rFonts w:ascii="Calibri" w:hAnsi="Calibri"/>
              </w:rPr>
            </w:pPr>
          </w:p>
        </w:tc>
        <w:tc>
          <w:tcPr>
            <w:tcW w:w="2880" w:type="dxa"/>
          </w:tcPr>
          <w:p w14:paraId="055685C0" w14:textId="77777777" w:rsidR="001E5484" w:rsidRPr="003859B6" w:rsidRDefault="001E5484" w:rsidP="006343AA">
            <w:pPr>
              <w:spacing w:line="276" w:lineRule="auto"/>
              <w:rPr>
                <w:rFonts w:ascii="Calibri" w:hAnsi="Calibri"/>
              </w:rPr>
            </w:pPr>
          </w:p>
        </w:tc>
        <w:tc>
          <w:tcPr>
            <w:tcW w:w="2881" w:type="dxa"/>
          </w:tcPr>
          <w:p w14:paraId="6355C1E8" w14:textId="77777777" w:rsidR="001E5484" w:rsidRPr="003859B6" w:rsidRDefault="001E5484" w:rsidP="006343AA">
            <w:pPr>
              <w:spacing w:line="276" w:lineRule="auto"/>
              <w:rPr>
                <w:rFonts w:ascii="Calibri" w:hAnsi="Calibri"/>
              </w:rPr>
            </w:pPr>
          </w:p>
        </w:tc>
      </w:tr>
      <w:tr w:rsidR="001E5484" w:rsidRPr="003859B6" w14:paraId="1E4EC528" w14:textId="77777777" w:rsidTr="006343AA">
        <w:trPr>
          <w:jc w:val="center"/>
        </w:trPr>
        <w:tc>
          <w:tcPr>
            <w:tcW w:w="534" w:type="dxa"/>
          </w:tcPr>
          <w:p w14:paraId="5D3B3C8C" w14:textId="77777777" w:rsidR="001E5484" w:rsidRPr="003859B6" w:rsidRDefault="001E5484" w:rsidP="006343AA">
            <w:pPr>
              <w:spacing w:line="276" w:lineRule="auto"/>
              <w:rPr>
                <w:rFonts w:ascii="Calibri" w:hAnsi="Calibri"/>
              </w:rPr>
            </w:pPr>
            <w:r w:rsidRPr="003859B6">
              <w:rPr>
                <w:rFonts w:ascii="Calibri" w:hAnsi="Calibri"/>
              </w:rPr>
              <w:t>2.</w:t>
            </w:r>
          </w:p>
        </w:tc>
        <w:tc>
          <w:tcPr>
            <w:tcW w:w="2088" w:type="dxa"/>
          </w:tcPr>
          <w:p w14:paraId="448EB860" w14:textId="77777777" w:rsidR="001E5484" w:rsidRPr="003859B6" w:rsidRDefault="001E5484" w:rsidP="006343AA">
            <w:pPr>
              <w:spacing w:line="276" w:lineRule="auto"/>
              <w:rPr>
                <w:rFonts w:ascii="Calibri" w:hAnsi="Calibri"/>
              </w:rPr>
            </w:pPr>
          </w:p>
        </w:tc>
        <w:tc>
          <w:tcPr>
            <w:tcW w:w="2880" w:type="dxa"/>
          </w:tcPr>
          <w:p w14:paraId="32441BD5" w14:textId="77777777" w:rsidR="001E5484" w:rsidRPr="003859B6" w:rsidRDefault="001E5484" w:rsidP="006343AA">
            <w:pPr>
              <w:spacing w:line="276" w:lineRule="auto"/>
              <w:rPr>
                <w:rFonts w:ascii="Calibri" w:hAnsi="Calibri"/>
              </w:rPr>
            </w:pPr>
          </w:p>
        </w:tc>
        <w:tc>
          <w:tcPr>
            <w:tcW w:w="2881" w:type="dxa"/>
          </w:tcPr>
          <w:p w14:paraId="79EC95DD" w14:textId="77777777" w:rsidR="001E5484" w:rsidRPr="003859B6" w:rsidRDefault="001E5484" w:rsidP="006343AA">
            <w:pPr>
              <w:spacing w:line="276" w:lineRule="auto"/>
              <w:rPr>
                <w:rFonts w:ascii="Calibri" w:hAnsi="Calibri"/>
              </w:rPr>
            </w:pPr>
          </w:p>
        </w:tc>
        <w:tc>
          <w:tcPr>
            <w:tcW w:w="2880" w:type="dxa"/>
          </w:tcPr>
          <w:p w14:paraId="043E372D" w14:textId="77777777" w:rsidR="001E5484" w:rsidRPr="003859B6" w:rsidRDefault="001E5484" w:rsidP="006343AA">
            <w:pPr>
              <w:spacing w:line="276" w:lineRule="auto"/>
              <w:rPr>
                <w:rFonts w:ascii="Calibri" w:hAnsi="Calibri"/>
              </w:rPr>
            </w:pPr>
          </w:p>
        </w:tc>
        <w:tc>
          <w:tcPr>
            <w:tcW w:w="2881" w:type="dxa"/>
          </w:tcPr>
          <w:p w14:paraId="61D75E6F" w14:textId="77777777" w:rsidR="001E5484" w:rsidRPr="003859B6" w:rsidRDefault="001E5484" w:rsidP="006343AA">
            <w:pPr>
              <w:spacing w:line="276" w:lineRule="auto"/>
              <w:rPr>
                <w:rFonts w:ascii="Calibri" w:hAnsi="Calibri"/>
              </w:rPr>
            </w:pPr>
          </w:p>
        </w:tc>
      </w:tr>
      <w:tr w:rsidR="001E5484" w:rsidRPr="003859B6" w14:paraId="58BEB027" w14:textId="77777777" w:rsidTr="006343AA">
        <w:trPr>
          <w:jc w:val="center"/>
        </w:trPr>
        <w:tc>
          <w:tcPr>
            <w:tcW w:w="534" w:type="dxa"/>
          </w:tcPr>
          <w:p w14:paraId="4EEE5A89" w14:textId="77777777" w:rsidR="001E5484" w:rsidRPr="003859B6" w:rsidRDefault="001E5484" w:rsidP="006343AA">
            <w:pPr>
              <w:spacing w:line="276" w:lineRule="auto"/>
              <w:rPr>
                <w:rFonts w:ascii="Calibri" w:hAnsi="Calibri"/>
              </w:rPr>
            </w:pPr>
            <w:r w:rsidRPr="003859B6">
              <w:rPr>
                <w:rFonts w:ascii="Calibri" w:hAnsi="Calibri"/>
              </w:rPr>
              <w:t>3.</w:t>
            </w:r>
          </w:p>
        </w:tc>
        <w:tc>
          <w:tcPr>
            <w:tcW w:w="2088" w:type="dxa"/>
          </w:tcPr>
          <w:p w14:paraId="29140CCB" w14:textId="77777777" w:rsidR="001E5484" w:rsidRPr="003859B6" w:rsidRDefault="001E5484" w:rsidP="006343AA">
            <w:pPr>
              <w:spacing w:line="276" w:lineRule="auto"/>
              <w:rPr>
                <w:rFonts w:ascii="Calibri" w:hAnsi="Calibri"/>
              </w:rPr>
            </w:pPr>
          </w:p>
        </w:tc>
        <w:tc>
          <w:tcPr>
            <w:tcW w:w="2880" w:type="dxa"/>
          </w:tcPr>
          <w:p w14:paraId="013B851E" w14:textId="77777777" w:rsidR="001E5484" w:rsidRPr="003859B6" w:rsidRDefault="001E5484" w:rsidP="006343AA">
            <w:pPr>
              <w:spacing w:line="276" w:lineRule="auto"/>
              <w:rPr>
                <w:rFonts w:ascii="Calibri" w:hAnsi="Calibri"/>
              </w:rPr>
            </w:pPr>
          </w:p>
        </w:tc>
        <w:tc>
          <w:tcPr>
            <w:tcW w:w="2881" w:type="dxa"/>
          </w:tcPr>
          <w:p w14:paraId="636E7A4E" w14:textId="77777777" w:rsidR="001E5484" w:rsidRPr="003859B6" w:rsidRDefault="001E5484" w:rsidP="006343AA">
            <w:pPr>
              <w:spacing w:line="276" w:lineRule="auto"/>
              <w:rPr>
                <w:rFonts w:ascii="Calibri" w:hAnsi="Calibri"/>
              </w:rPr>
            </w:pPr>
          </w:p>
        </w:tc>
        <w:tc>
          <w:tcPr>
            <w:tcW w:w="2880" w:type="dxa"/>
          </w:tcPr>
          <w:p w14:paraId="2056FB33" w14:textId="77777777" w:rsidR="001E5484" w:rsidRPr="003859B6" w:rsidRDefault="001E5484" w:rsidP="006343AA">
            <w:pPr>
              <w:spacing w:line="276" w:lineRule="auto"/>
              <w:rPr>
                <w:rFonts w:ascii="Calibri" w:hAnsi="Calibri"/>
              </w:rPr>
            </w:pPr>
          </w:p>
        </w:tc>
        <w:tc>
          <w:tcPr>
            <w:tcW w:w="2881" w:type="dxa"/>
          </w:tcPr>
          <w:p w14:paraId="43EF91F1" w14:textId="77777777" w:rsidR="001E5484" w:rsidRPr="003859B6" w:rsidRDefault="001E5484" w:rsidP="006343AA">
            <w:pPr>
              <w:spacing w:line="276" w:lineRule="auto"/>
              <w:rPr>
                <w:rFonts w:ascii="Calibri" w:hAnsi="Calibri"/>
              </w:rPr>
            </w:pPr>
          </w:p>
        </w:tc>
      </w:tr>
      <w:tr w:rsidR="001E5484" w:rsidRPr="003859B6" w14:paraId="3837E2BD" w14:textId="77777777" w:rsidTr="006343AA">
        <w:trPr>
          <w:jc w:val="center"/>
        </w:trPr>
        <w:tc>
          <w:tcPr>
            <w:tcW w:w="534" w:type="dxa"/>
          </w:tcPr>
          <w:p w14:paraId="2678ADB3" w14:textId="77777777" w:rsidR="001E5484" w:rsidRPr="003859B6" w:rsidRDefault="001E5484" w:rsidP="006343AA">
            <w:pPr>
              <w:spacing w:line="276" w:lineRule="auto"/>
              <w:rPr>
                <w:rFonts w:ascii="Calibri" w:hAnsi="Calibri"/>
              </w:rPr>
            </w:pPr>
            <w:r w:rsidRPr="003859B6">
              <w:rPr>
                <w:rFonts w:ascii="Calibri" w:hAnsi="Calibri"/>
              </w:rPr>
              <w:t>…</w:t>
            </w:r>
          </w:p>
        </w:tc>
        <w:tc>
          <w:tcPr>
            <w:tcW w:w="2088" w:type="dxa"/>
          </w:tcPr>
          <w:p w14:paraId="7EAC6438" w14:textId="77777777" w:rsidR="001E5484" w:rsidRPr="003859B6" w:rsidRDefault="001E5484" w:rsidP="006343AA">
            <w:pPr>
              <w:spacing w:line="276" w:lineRule="auto"/>
              <w:rPr>
                <w:rFonts w:ascii="Calibri" w:hAnsi="Calibri"/>
              </w:rPr>
            </w:pPr>
          </w:p>
        </w:tc>
        <w:tc>
          <w:tcPr>
            <w:tcW w:w="2880" w:type="dxa"/>
          </w:tcPr>
          <w:p w14:paraId="368DC163" w14:textId="77777777" w:rsidR="001E5484" w:rsidRPr="003859B6" w:rsidRDefault="001E5484" w:rsidP="006343AA">
            <w:pPr>
              <w:spacing w:line="276" w:lineRule="auto"/>
              <w:rPr>
                <w:rFonts w:ascii="Calibri" w:hAnsi="Calibri"/>
              </w:rPr>
            </w:pPr>
          </w:p>
        </w:tc>
        <w:tc>
          <w:tcPr>
            <w:tcW w:w="2881" w:type="dxa"/>
          </w:tcPr>
          <w:p w14:paraId="7740D558" w14:textId="77777777" w:rsidR="001E5484" w:rsidRPr="003859B6" w:rsidRDefault="001E5484" w:rsidP="006343AA">
            <w:pPr>
              <w:spacing w:line="276" w:lineRule="auto"/>
              <w:rPr>
                <w:rFonts w:ascii="Calibri" w:hAnsi="Calibri"/>
              </w:rPr>
            </w:pPr>
          </w:p>
        </w:tc>
        <w:tc>
          <w:tcPr>
            <w:tcW w:w="2880" w:type="dxa"/>
          </w:tcPr>
          <w:p w14:paraId="0D457DC5" w14:textId="77777777" w:rsidR="001E5484" w:rsidRPr="003859B6" w:rsidRDefault="001E5484" w:rsidP="006343AA">
            <w:pPr>
              <w:spacing w:line="276" w:lineRule="auto"/>
              <w:rPr>
                <w:rFonts w:ascii="Calibri" w:hAnsi="Calibri"/>
              </w:rPr>
            </w:pPr>
          </w:p>
        </w:tc>
        <w:tc>
          <w:tcPr>
            <w:tcW w:w="2881" w:type="dxa"/>
          </w:tcPr>
          <w:p w14:paraId="3DF69827" w14:textId="77777777" w:rsidR="001E5484" w:rsidRPr="003859B6" w:rsidRDefault="001E5484" w:rsidP="006343AA">
            <w:pPr>
              <w:spacing w:line="276" w:lineRule="auto"/>
              <w:rPr>
                <w:rFonts w:ascii="Calibri" w:hAnsi="Calibri"/>
              </w:rPr>
            </w:pPr>
          </w:p>
        </w:tc>
      </w:tr>
    </w:tbl>
    <w:p w14:paraId="53024CF1" w14:textId="77777777" w:rsidR="001E5484" w:rsidRDefault="001E5484" w:rsidP="001E5484">
      <w:pPr>
        <w:spacing w:line="276" w:lineRule="auto"/>
        <w:rPr>
          <w:rFonts w:ascii="Calibri" w:hAnsi="Calibri"/>
        </w:rPr>
      </w:pPr>
    </w:p>
    <w:p w14:paraId="1A4EA30D" w14:textId="77777777" w:rsidR="001E5484" w:rsidRPr="008178D0" w:rsidRDefault="001E5484" w:rsidP="001E5484">
      <w:pPr>
        <w:spacing w:line="276" w:lineRule="auto"/>
        <w:rPr>
          <w:rFonts w:ascii="Calibri" w:hAnsi="Calibri"/>
          <w:b/>
        </w:rPr>
      </w:pPr>
      <w:r w:rsidRPr="008178D0">
        <w:rPr>
          <w:rFonts w:ascii="Calibri" w:hAnsi="Calibri"/>
          <w:b/>
        </w:rPr>
        <w:t xml:space="preserve">Tabela B dla kryterium: </w:t>
      </w:r>
    </w:p>
    <w:p w14:paraId="55D1F9F8" w14:textId="77777777" w:rsidR="001E5484" w:rsidRPr="008178D0" w:rsidRDefault="001E5484" w:rsidP="001E5484">
      <w:pPr>
        <w:pStyle w:val="Tekstpodstawowy"/>
        <w:tabs>
          <w:tab w:val="left" w:pos="683"/>
        </w:tabs>
        <w:spacing w:line="276" w:lineRule="auto"/>
        <w:rPr>
          <w:rFonts w:ascii="Calibri" w:hAnsi="Calibri" w:cstheme="minorHAnsi"/>
          <w:bCs/>
        </w:rPr>
      </w:pPr>
      <w:r w:rsidRPr="008178D0">
        <w:rPr>
          <w:rFonts w:asciiTheme="minorHAnsi" w:hAnsiTheme="minorHAnsi" w:cstheme="minorHAnsi"/>
          <w:bCs/>
        </w:rPr>
        <w:t>c) trafność zaproponowanych dodatkowych pytań badawczych w stosunku do celów badania do danego zestawu</w:t>
      </w:r>
      <w:r>
        <w:rPr>
          <w:rFonts w:asciiTheme="minorHAnsi" w:hAnsiTheme="minorHAnsi" w:cstheme="minorHAnsi"/>
          <w:bCs/>
        </w:rPr>
        <w:t>.</w:t>
      </w:r>
    </w:p>
    <w:p w14:paraId="736F8D89" w14:textId="77777777" w:rsidR="001E5484" w:rsidRDefault="001E5484" w:rsidP="001E5484">
      <w:pPr>
        <w:pStyle w:val="Tekstpodstawowy"/>
        <w:tabs>
          <w:tab w:val="left" w:pos="683"/>
        </w:tabs>
        <w:spacing w:line="276" w:lineRule="auto"/>
        <w:rPr>
          <w:rFonts w:ascii="Calibri" w:hAnsi="Calibri" w:cstheme="minorHAnsi"/>
        </w:rPr>
      </w:pPr>
    </w:p>
    <w:tbl>
      <w:tblPr>
        <w:tblStyle w:val="Tabela-Siatka"/>
        <w:tblW w:w="0" w:type="auto"/>
        <w:jc w:val="center"/>
        <w:tblLook w:val="04A0" w:firstRow="1" w:lastRow="0" w:firstColumn="1" w:lastColumn="0" w:noHBand="0" w:noVBand="1"/>
      </w:tblPr>
      <w:tblGrid>
        <w:gridCol w:w="475"/>
        <w:gridCol w:w="1580"/>
        <w:gridCol w:w="1649"/>
        <w:gridCol w:w="1579"/>
        <w:gridCol w:w="1686"/>
        <w:gridCol w:w="2093"/>
      </w:tblGrid>
      <w:tr w:rsidR="001E5484" w:rsidRPr="003859B6" w14:paraId="6123DEC5" w14:textId="77777777" w:rsidTr="006343AA">
        <w:trPr>
          <w:jc w:val="center"/>
        </w:trPr>
        <w:tc>
          <w:tcPr>
            <w:tcW w:w="534" w:type="dxa"/>
            <w:vMerge w:val="restart"/>
          </w:tcPr>
          <w:p w14:paraId="1995B6EF" w14:textId="77777777" w:rsidR="001E5484" w:rsidRPr="003859B6" w:rsidRDefault="001E5484" w:rsidP="006343AA">
            <w:pPr>
              <w:spacing w:line="276" w:lineRule="auto"/>
              <w:rPr>
                <w:rFonts w:ascii="Calibri" w:hAnsi="Calibri"/>
                <w:b/>
              </w:rPr>
            </w:pPr>
            <w:r w:rsidRPr="003859B6">
              <w:rPr>
                <w:rFonts w:ascii="Calibri" w:hAnsi="Calibri"/>
                <w:b/>
              </w:rPr>
              <w:t xml:space="preserve">Lp. </w:t>
            </w:r>
          </w:p>
        </w:tc>
        <w:tc>
          <w:tcPr>
            <w:tcW w:w="2088" w:type="dxa"/>
          </w:tcPr>
          <w:p w14:paraId="1F97B389" w14:textId="77777777" w:rsidR="001E5484" w:rsidRPr="003859B6" w:rsidRDefault="001E5484" w:rsidP="006343AA">
            <w:pPr>
              <w:spacing w:line="276" w:lineRule="auto"/>
              <w:jc w:val="center"/>
              <w:rPr>
                <w:rFonts w:ascii="Calibri" w:hAnsi="Calibri"/>
                <w:b/>
              </w:rPr>
            </w:pPr>
            <w:r w:rsidRPr="003859B6">
              <w:rPr>
                <w:rFonts w:ascii="Calibri" w:hAnsi="Calibri"/>
                <w:b/>
              </w:rPr>
              <w:t>A.</w:t>
            </w:r>
          </w:p>
        </w:tc>
        <w:tc>
          <w:tcPr>
            <w:tcW w:w="2880" w:type="dxa"/>
          </w:tcPr>
          <w:p w14:paraId="19CF57E7" w14:textId="77777777" w:rsidR="001E5484" w:rsidRPr="003859B6" w:rsidRDefault="001E5484" w:rsidP="006343AA">
            <w:pPr>
              <w:spacing w:line="276" w:lineRule="auto"/>
              <w:jc w:val="center"/>
              <w:rPr>
                <w:rFonts w:ascii="Calibri" w:hAnsi="Calibri"/>
                <w:b/>
              </w:rPr>
            </w:pPr>
            <w:r w:rsidRPr="003859B6">
              <w:rPr>
                <w:rFonts w:ascii="Calibri" w:hAnsi="Calibri"/>
                <w:b/>
              </w:rPr>
              <w:t>B.</w:t>
            </w:r>
          </w:p>
        </w:tc>
        <w:tc>
          <w:tcPr>
            <w:tcW w:w="2881" w:type="dxa"/>
          </w:tcPr>
          <w:p w14:paraId="426BF72F" w14:textId="77777777" w:rsidR="001E5484" w:rsidRPr="003859B6" w:rsidRDefault="001E5484" w:rsidP="006343AA">
            <w:pPr>
              <w:spacing w:line="276" w:lineRule="auto"/>
              <w:jc w:val="center"/>
              <w:rPr>
                <w:rFonts w:ascii="Calibri" w:hAnsi="Calibri"/>
                <w:b/>
              </w:rPr>
            </w:pPr>
            <w:r w:rsidRPr="003859B6">
              <w:rPr>
                <w:rFonts w:ascii="Calibri" w:hAnsi="Calibri"/>
                <w:b/>
              </w:rPr>
              <w:t>C.</w:t>
            </w:r>
          </w:p>
        </w:tc>
        <w:tc>
          <w:tcPr>
            <w:tcW w:w="2880" w:type="dxa"/>
          </w:tcPr>
          <w:p w14:paraId="42F69DBE" w14:textId="77777777" w:rsidR="001E5484" w:rsidRPr="003859B6" w:rsidRDefault="001E5484" w:rsidP="006343AA">
            <w:pPr>
              <w:spacing w:line="276" w:lineRule="auto"/>
              <w:jc w:val="center"/>
              <w:rPr>
                <w:rFonts w:ascii="Calibri" w:hAnsi="Calibri"/>
                <w:b/>
              </w:rPr>
            </w:pPr>
            <w:r w:rsidRPr="003859B6">
              <w:rPr>
                <w:rFonts w:ascii="Calibri" w:hAnsi="Calibri"/>
                <w:b/>
              </w:rPr>
              <w:t>D.</w:t>
            </w:r>
          </w:p>
        </w:tc>
        <w:tc>
          <w:tcPr>
            <w:tcW w:w="2881" w:type="dxa"/>
          </w:tcPr>
          <w:p w14:paraId="0A0E496F" w14:textId="77777777" w:rsidR="001E5484" w:rsidRPr="003859B6" w:rsidRDefault="001E5484" w:rsidP="006343AA">
            <w:pPr>
              <w:spacing w:line="276" w:lineRule="auto"/>
              <w:jc w:val="center"/>
              <w:rPr>
                <w:rFonts w:ascii="Calibri" w:hAnsi="Calibri"/>
                <w:b/>
              </w:rPr>
            </w:pPr>
            <w:r w:rsidRPr="003859B6">
              <w:rPr>
                <w:rFonts w:ascii="Calibri" w:hAnsi="Calibri"/>
                <w:b/>
              </w:rPr>
              <w:t>E.</w:t>
            </w:r>
          </w:p>
        </w:tc>
      </w:tr>
      <w:tr w:rsidR="001E5484" w:rsidRPr="003859B6" w14:paraId="28253026" w14:textId="77777777" w:rsidTr="006343AA">
        <w:trPr>
          <w:jc w:val="center"/>
        </w:trPr>
        <w:tc>
          <w:tcPr>
            <w:tcW w:w="534" w:type="dxa"/>
            <w:vMerge/>
          </w:tcPr>
          <w:p w14:paraId="3826154B" w14:textId="77777777" w:rsidR="001E5484" w:rsidRPr="003859B6" w:rsidRDefault="001E5484" w:rsidP="006343AA">
            <w:pPr>
              <w:spacing w:line="276" w:lineRule="auto"/>
              <w:rPr>
                <w:rFonts w:ascii="Calibri" w:hAnsi="Calibri"/>
              </w:rPr>
            </w:pPr>
          </w:p>
        </w:tc>
        <w:tc>
          <w:tcPr>
            <w:tcW w:w="2088" w:type="dxa"/>
            <w:vAlign w:val="center"/>
          </w:tcPr>
          <w:p w14:paraId="280B9D0A" w14:textId="77777777" w:rsidR="001E5484" w:rsidRPr="003859B6" w:rsidRDefault="001E5484" w:rsidP="006343AA">
            <w:pPr>
              <w:spacing w:line="276" w:lineRule="auto"/>
              <w:rPr>
                <w:rFonts w:ascii="Calibri" w:hAnsi="Calibri"/>
              </w:rPr>
            </w:pPr>
            <w:r>
              <w:rPr>
                <w:rFonts w:ascii="Calibri" w:hAnsi="Calibri"/>
              </w:rPr>
              <w:t>Numer zestawu pytań</w:t>
            </w:r>
            <w:r w:rsidRPr="003859B6">
              <w:rPr>
                <w:rFonts w:ascii="Calibri" w:hAnsi="Calibri"/>
              </w:rPr>
              <w:t xml:space="preserve"> ewaluacy</w:t>
            </w:r>
            <w:r>
              <w:rPr>
                <w:rFonts w:ascii="Calibri" w:hAnsi="Calibri"/>
              </w:rPr>
              <w:t>jnych</w:t>
            </w:r>
            <w:r w:rsidRPr="003859B6">
              <w:rPr>
                <w:rFonts w:ascii="Calibri" w:hAnsi="Calibri"/>
              </w:rPr>
              <w:t xml:space="preserve">, zgodnie z opisem w rozdziale II pkt </w:t>
            </w:r>
            <w:r>
              <w:rPr>
                <w:rFonts w:ascii="Calibri" w:hAnsi="Calibri"/>
              </w:rPr>
              <w:t>4</w:t>
            </w:r>
            <w:r w:rsidRPr="003859B6">
              <w:rPr>
                <w:rFonts w:ascii="Calibri" w:hAnsi="Calibri"/>
              </w:rPr>
              <w:t xml:space="preserve"> OPZ</w:t>
            </w:r>
          </w:p>
        </w:tc>
        <w:tc>
          <w:tcPr>
            <w:tcW w:w="2880" w:type="dxa"/>
            <w:vAlign w:val="center"/>
          </w:tcPr>
          <w:p w14:paraId="60944459" w14:textId="77777777" w:rsidR="001E5484" w:rsidRPr="003859B6" w:rsidRDefault="001E5484" w:rsidP="006343AA">
            <w:pPr>
              <w:spacing w:line="276" w:lineRule="auto"/>
              <w:rPr>
                <w:rFonts w:ascii="Calibri" w:hAnsi="Calibri"/>
              </w:rPr>
            </w:pPr>
            <w:r>
              <w:rPr>
                <w:rFonts w:ascii="Calibri" w:hAnsi="Calibri"/>
              </w:rPr>
              <w:t>Proponowane dodatkowe p</w:t>
            </w:r>
            <w:r w:rsidRPr="003859B6">
              <w:rPr>
                <w:rFonts w:ascii="Calibri" w:hAnsi="Calibri"/>
              </w:rPr>
              <w:t xml:space="preserve">ytanie ewaluacyjne </w:t>
            </w:r>
          </w:p>
        </w:tc>
        <w:tc>
          <w:tcPr>
            <w:tcW w:w="2881" w:type="dxa"/>
            <w:vAlign w:val="center"/>
          </w:tcPr>
          <w:p w14:paraId="330F019E" w14:textId="77777777" w:rsidR="001E5484" w:rsidRPr="003859B6" w:rsidRDefault="001E5484" w:rsidP="006343AA">
            <w:pPr>
              <w:spacing w:line="276" w:lineRule="auto"/>
              <w:rPr>
                <w:rFonts w:ascii="Calibri" w:hAnsi="Calibri"/>
              </w:rPr>
            </w:pPr>
            <w:r w:rsidRPr="003859B6">
              <w:rPr>
                <w:rFonts w:ascii="Calibri" w:hAnsi="Calibri"/>
              </w:rPr>
              <w:t>Metody / techniki gromadzenia / analizy danych</w:t>
            </w:r>
          </w:p>
        </w:tc>
        <w:tc>
          <w:tcPr>
            <w:tcW w:w="2880" w:type="dxa"/>
            <w:vAlign w:val="center"/>
          </w:tcPr>
          <w:p w14:paraId="61BDEAD4" w14:textId="77777777" w:rsidR="001E5484" w:rsidRPr="003859B6" w:rsidRDefault="001E5484" w:rsidP="006343AA">
            <w:pPr>
              <w:spacing w:line="276" w:lineRule="auto"/>
              <w:rPr>
                <w:rFonts w:ascii="Calibri" w:hAnsi="Calibri"/>
              </w:rPr>
            </w:pPr>
            <w:r w:rsidRPr="003859B6">
              <w:rPr>
                <w:rFonts w:ascii="Calibri" w:hAnsi="Calibri"/>
              </w:rPr>
              <w:t>Grupa/y respondentów badania</w:t>
            </w:r>
          </w:p>
        </w:tc>
        <w:tc>
          <w:tcPr>
            <w:tcW w:w="2881" w:type="dxa"/>
            <w:vAlign w:val="center"/>
          </w:tcPr>
          <w:p w14:paraId="4DE6BE73" w14:textId="77777777" w:rsidR="001E5484" w:rsidRPr="003859B6" w:rsidRDefault="001E5484" w:rsidP="006343AA">
            <w:pPr>
              <w:spacing w:line="276" w:lineRule="auto"/>
              <w:rPr>
                <w:rFonts w:ascii="Calibri" w:hAnsi="Calibri"/>
              </w:rPr>
            </w:pPr>
            <w:r w:rsidRPr="003859B6">
              <w:rPr>
                <w:rFonts w:ascii="Calibri" w:hAnsi="Calibri"/>
              </w:rPr>
              <w:t xml:space="preserve">Uzasadnienie </w:t>
            </w:r>
            <w:r>
              <w:rPr>
                <w:rFonts w:ascii="Calibri" w:hAnsi="Calibri"/>
              </w:rPr>
              <w:t>trafności pytania, w tym doboru dla niego wskazanych metod/technik gromadzenia/analizy danych oraz grupy respondentów</w:t>
            </w:r>
          </w:p>
        </w:tc>
      </w:tr>
      <w:tr w:rsidR="001E5484" w:rsidRPr="003859B6" w14:paraId="12E6A872" w14:textId="77777777" w:rsidTr="006343AA">
        <w:trPr>
          <w:jc w:val="center"/>
        </w:trPr>
        <w:tc>
          <w:tcPr>
            <w:tcW w:w="534" w:type="dxa"/>
          </w:tcPr>
          <w:p w14:paraId="35B4EAA3" w14:textId="77777777" w:rsidR="001E5484" w:rsidRPr="003859B6" w:rsidRDefault="001E5484" w:rsidP="006343AA">
            <w:pPr>
              <w:spacing w:line="276" w:lineRule="auto"/>
              <w:rPr>
                <w:rFonts w:ascii="Calibri" w:hAnsi="Calibri"/>
              </w:rPr>
            </w:pPr>
            <w:r w:rsidRPr="003859B6">
              <w:rPr>
                <w:rFonts w:ascii="Calibri" w:hAnsi="Calibri"/>
              </w:rPr>
              <w:t>1.</w:t>
            </w:r>
          </w:p>
        </w:tc>
        <w:tc>
          <w:tcPr>
            <w:tcW w:w="2088" w:type="dxa"/>
          </w:tcPr>
          <w:p w14:paraId="789A37F8" w14:textId="77777777" w:rsidR="001E5484" w:rsidRPr="003859B6" w:rsidRDefault="001E5484" w:rsidP="006343AA">
            <w:pPr>
              <w:spacing w:line="276" w:lineRule="auto"/>
              <w:rPr>
                <w:rFonts w:ascii="Calibri" w:hAnsi="Calibri"/>
              </w:rPr>
            </w:pPr>
          </w:p>
        </w:tc>
        <w:tc>
          <w:tcPr>
            <w:tcW w:w="2880" w:type="dxa"/>
          </w:tcPr>
          <w:p w14:paraId="4F620D3E" w14:textId="77777777" w:rsidR="001E5484" w:rsidRPr="003859B6" w:rsidRDefault="001E5484" w:rsidP="006343AA">
            <w:pPr>
              <w:spacing w:line="276" w:lineRule="auto"/>
              <w:rPr>
                <w:rFonts w:ascii="Calibri" w:hAnsi="Calibri"/>
              </w:rPr>
            </w:pPr>
          </w:p>
        </w:tc>
        <w:tc>
          <w:tcPr>
            <w:tcW w:w="2881" w:type="dxa"/>
          </w:tcPr>
          <w:p w14:paraId="7FA2EFF1" w14:textId="77777777" w:rsidR="001E5484" w:rsidRPr="003859B6" w:rsidRDefault="001E5484" w:rsidP="006343AA">
            <w:pPr>
              <w:spacing w:line="276" w:lineRule="auto"/>
              <w:rPr>
                <w:rFonts w:ascii="Calibri" w:hAnsi="Calibri"/>
              </w:rPr>
            </w:pPr>
          </w:p>
        </w:tc>
        <w:tc>
          <w:tcPr>
            <w:tcW w:w="2880" w:type="dxa"/>
          </w:tcPr>
          <w:p w14:paraId="28DBEA63" w14:textId="77777777" w:rsidR="001E5484" w:rsidRPr="003859B6" w:rsidRDefault="001E5484" w:rsidP="006343AA">
            <w:pPr>
              <w:spacing w:line="276" w:lineRule="auto"/>
              <w:rPr>
                <w:rFonts w:ascii="Calibri" w:hAnsi="Calibri"/>
              </w:rPr>
            </w:pPr>
          </w:p>
        </w:tc>
        <w:tc>
          <w:tcPr>
            <w:tcW w:w="2881" w:type="dxa"/>
          </w:tcPr>
          <w:p w14:paraId="17BB98EE" w14:textId="77777777" w:rsidR="001E5484" w:rsidRPr="003859B6" w:rsidRDefault="001E5484" w:rsidP="006343AA">
            <w:pPr>
              <w:spacing w:line="276" w:lineRule="auto"/>
              <w:rPr>
                <w:rFonts w:ascii="Calibri" w:hAnsi="Calibri"/>
              </w:rPr>
            </w:pPr>
          </w:p>
        </w:tc>
      </w:tr>
      <w:tr w:rsidR="001E5484" w:rsidRPr="003859B6" w14:paraId="634241F8" w14:textId="77777777" w:rsidTr="006343AA">
        <w:trPr>
          <w:jc w:val="center"/>
        </w:trPr>
        <w:tc>
          <w:tcPr>
            <w:tcW w:w="534" w:type="dxa"/>
          </w:tcPr>
          <w:p w14:paraId="35D8E9EB" w14:textId="77777777" w:rsidR="001E5484" w:rsidRPr="003859B6" w:rsidRDefault="001E5484" w:rsidP="006343AA">
            <w:pPr>
              <w:spacing w:line="276" w:lineRule="auto"/>
              <w:rPr>
                <w:rFonts w:ascii="Calibri" w:hAnsi="Calibri"/>
              </w:rPr>
            </w:pPr>
            <w:r w:rsidRPr="003859B6">
              <w:rPr>
                <w:rFonts w:ascii="Calibri" w:hAnsi="Calibri"/>
              </w:rPr>
              <w:t>2.</w:t>
            </w:r>
          </w:p>
        </w:tc>
        <w:tc>
          <w:tcPr>
            <w:tcW w:w="2088" w:type="dxa"/>
          </w:tcPr>
          <w:p w14:paraId="5D92A14E" w14:textId="77777777" w:rsidR="001E5484" w:rsidRPr="003859B6" w:rsidRDefault="001E5484" w:rsidP="006343AA">
            <w:pPr>
              <w:spacing w:line="276" w:lineRule="auto"/>
              <w:rPr>
                <w:rFonts w:ascii="Calibri" w:hAnsi="Calibri"/>
              </w:rPr>
            </w:pPr>
          </w:p>
        </w:tc>
        <w:tc>
          <w:tcPr>
            <w:tcW w:w="2880" w:type="dxa"/>
          </w:tcPr>
          <w:p w14:paraId="5D430B5F" w14:textId="77777777" w:rsidR="001E5484" w:rsidRPr="003859B6" w:rsidRDefault="001E5484" w:rsidP="006343AA">
            <w:pPr>
              <w:spacing w:line="276" w:lineRule="auto"/>
              <w:rPr>
                <w:rFonts w:ascii="Calibri" w:hAnsi="Calibri"/>
              </w:rPr>
            </w:pPr>
          </w:p>
        </w:tc>
        <w:tc>
          <w:tcPr>
            <w:tcW w:w="2881" w:type="dxa"/>
          </w:tcPr>
          <w:p w14:paraId="701813C6" w14:textId="77777777" w:rsidR="001E5484" w:rsidRPr="003859B6" w:rsidRDefault="001E5484" w:rsidP="006343AA">
            <w:pPr>
              <w:spacing w:line="276" w:lineRule="auto"/>
              <w:rPr>
                <w:rFonts w:ascii="Calibri" w:hAnsi="Calibri"/>
              </w:rPr>
            </w:pPr>
          </w:p>
        </w:tc>
        <w:tc>
          <w:tcPr>
            <w:tcW w:w="2880" w:type="dxa"/>
          </w:tcPr>
          <w:p w14:paraId="66BB9215" w14:textId="77777777" w:rsidR="001E5484" w:rsidRPr="003859B6" w:rsidRDefault="001E5484" w:rsidP="006343AA">
            <w:pPr>
              <w:spacing w:line="276" w:lineRule="auto"/>
              <w:rPr>
                <w:rFonts w:ascii="Calibri" w:hAnsi="Calibri"/>
              </w:rPr>
            </w:pPr>
          </w:p>
        </w:tc>
        <w:tc>
          <w:tcPr>
            <w:tcW w:w="2881" w:type="dxa"/>
          </w:tcPr>
          <w:p w14:paraId="44E012E9" w14:textId="77777777" w:rsidR="001E5484" w:rsidRPr="003859B6" w:rsidRDefault="001E5484" w:rsidP="006343AA">
            <w:pPr>
              <w:spacing w:line="276" w:lineRule="auto"/>
              <w:rPr>
                <w:rFonts w:ascii="Calibri" w:hAnsi="Calibri"/>
              </w:rPr>
            </w:pPr>
          </w:p>
        </w:tc>
      </w:tr>
      <w:tr w:rsidR="001E5484" w:rsidRPr="003859B6" w14:paraId="012D95F1" w14:textId="77777777" w:rsidTr="006343AA">
        <w:trPr>
          <w:jc w:val="center"/>
        </w:trPr>
        <w:tc>
          <w:tcPr>
            <w:tcW w:w="534" w:type="dxa"/>
          </w:tcPr>
          <w:p w14:paraId="7FE9B250" w14:textId="77777777" w:rsidR="001E5484" w:rsidRPr="003859B6" w:rsidRDefault="001E5484" w:rsidP="006343AA">
            <w:pPr>
              <w:spacing w:line="276" w:lineRule="auto"/>
              <w:rPr>
                <w:rFonts w:ascii="Calibri" w:hAnsi="Calibri"/>
              </w:rPr>
            </w:pPr>
            <w:r w:rsidRPr="003859B6">
              <w:rPr>
                <w:rFonts w:ascii="Calibri" w:hAnsi="Calibri"/>
              </w:rPr>
              <w:t>3.</w:t>
            </w:r>
          </w:p>
        </w:tc>
        <w:tc>
          <w:tcPr>
            <w:tcW w:w="2088" w:type="dxa"/>
          </w:tcPr>
          <w:p w14:paraId="436AA47E" w14:textId="77777777" w:rsidR="001E5484" w:rsidRPr="003859B6" w:rsidRDefault="001E5484" w:rsidP="006343AA">
            <w:pPr>
              <w:spacing w:line="276" w:lineRule="auto"/>
              <w:rPr>
                <w:rFonts w:ascii="Calibri" w:hAnsi="Calibri"/>
              </w:rPr>
            </w:pPr>
          </w:p>
        </w:tc>
        <w:tc>
          <w:tcPr>
            <w:tcW w:w="2880" w:type="dxa"/>
          </w:tcPr>
          <w:p w14:paraId="6D35524F" w14:textId="77777777" w:rsidR="001E5484" w:rsidRPr="003859B6" w:rsidRDefault="001E5484" w:rsidP="006343AA">
            <w:pPr>
              <w:spacing w:line="276" w:lineRule="auto"/>
              <w:rPr>
                <w:rFonts w:ascii="Calibri" w:hAnsi="Calibri"/>
              </w:rPr>
            </w:pPr>
          </w:p>
        </w:tc>
        <w:tc>
          <w:tcPr>
            <w:tcW w:w="2881" w:type="dxa"/>
          </w:tcPr>
          <w:p w14:paraId="31A3870D" w14:textId="77777777" w:rsidR="001E5484" w:rsidRPr="003859B6" w:rsidRDefault="001E5484" w:rsidP="006343AA">
            <w:pPr>
              <w:spacing w:line="276" w:lineRule="auto"/>
              <w:rPr>
                <w:rFonts w:ascii="Calibri" w:hAnsi="Calibri"/>
              </w:rPr>
            </w:pPr>
          </w:p>
        </w:tc>
        <w:tc>
          <w:tcPr>
            <w:tcW w:w="2880" w:type="dxa"/>
          </w:tcPr>
          <w:p w14:paraId="6980DC5B" w14:textId="77777777" w:rsidR="001E5484" w:rsidRPr="003859B6" w:rsidRDefault="001E5484" w:rsidP="006343AA">
            <w:pPr>
              <w:spacing w:line="276" w:lineRule="auto"/>
              <w:rPr>
                <w:rFonts w:ascii="Calibri" w:hAnsi="Calibri"/>
              </w:rPr>
            </w:pPr>
          </w:p>
        </w:tc>
        <w:tc>
          <w:tcPr>
            <w:tcW w:w="2881" w:type="dxa"/>
          </w:tcPr>
          <w:p w14:paraId="0F9278B6" w14:textId="77777777" w:rsidR="001E5484" w:rsidRPr="003859B6" w:rsidRDefault="001E5484" w:rsidP="006343AA">
            <w:pPr>
              <w:spacing w:line="276" w:lineRule="auto"/>
              <w:rPr>
                <w:rFonts w:ascii="Calibri" w:hAnsi="Calibri"/>
              </w:rPr>
            </w:pPr>
          </w:p>
        </w:tc>
      </w:tr>
      <w:tr w:rsidR="001E5484" w:rsidRPr="003859B6" w14:paraId="21953C13" w14:textId="77777777" w:rsidTr="006343AA">
        <w:trPr>
          <w:jc w:val="center"/>
        </w:trPr>
        <w:tc>
          <w:tcPr>
            <w:tcW w:w="534" w:type="dxa"/>
          </w:tcPr>
          <w:p w14:paraId="4CDDFE64" w14:textId="77777777" w:rsidR="001E5484" w:rsidRPr="003859B6" w:rsidRDefault="001E5484" w:rsidP="006343AA">
            <w:pPr>
              <w:spacing w:line="276" w:lineRule="auto"/>
              <w:rPr>
                <w:rFonts w:ascii="Calibri" w:hAnsi="Calibri"/>
              </w:rPr>
            </w:pPr>
            <w:r w:rsidRPr="003859B6">
              <w:rPr>
                <w:rFonts w:ascii="Calibri" w:hAnsi="Calibri"/>
              </w:rPr>
              <w:t>…</w:t>
            </w:r>
          </w:p>
        </w:tc>
        <w:tc>
          <w:tcPr>
            <w:tcW w:w="2088" w:type="dxa"/>
          </w:tcPr>
          <w:p w14:paraId="7B7512E0" w14:textId="77777777" w:rsidR="001E5484" w:rsidRPr="003859B6" w:rsidRDefault="001E5484" w:rsidP="006343AA">
            <w:pPr>
              <w:spacing w:line="276" w:lineRule="auto"/>
              <w:rPr>
                <w:rFonts w:ascii="Calibri" w:hAnsi="Calibri"/>
              </w:rPr>
            </w:pPr>
          </w:p>
        </w:tc>
        <w:tc>
          <w:tcPr>
            <w:tcW w:w="2880" w:type="dxa"/>
          </w:tcPr>
          <w:p w14:paraId="55620ACB" w14:textId="77777777" w:rsidR="001E5484" w:rsidRPr="003859B6" w:rsidRDefault="001E5484" w:rsidP="006343AA">
            <w:pPr>
              <w:spacing w:line="276" w:lineRule="auto"/>
              <w:rPr>
                <w:rFonts w:ascii="Calibri" w:hAnsi="Calibri"/>
              </w:rPr>
            </w:pPr>
          </w:p>
        </w:tc>
        <w:tc>
          <w:tcPr>
            <w:tcW w:w="2881" w:type="dxa"/>
          </w:tcPr>
          <w:p w14:paraId="2D44EB7C" w14:textId="77777777" w:rsidR="001E5484" w:rsidRPr="003859B6" w:rsidRDefault="001E5484" w:rsidP="006343AA">
            <w:pPr>
              <w:spacing w:line="276" w:lineRule="auto"/>
              <w:rPr>
                <w:rFonts w:ascii="Calibri" w:hAnsi="Calibri"/>
              </w:rPr>
            </w:pPr>
          </w:p>
        </w:tc>
        <w:tc>
          <w:tcPr>
            <w:tcW w:w="2880" w:type="dxa"/>
          </w:tcPr>
          <w:p w14:paraId="480AB070" w14:textId="77777777" w:rsidR="001E5484" w:rsidRPr="003859B6" w:rsidRDefault="001E5484" w:rsidP="006343AA">
            <w:pPr>
              <w:spacing w:line="276" w:lineRule="auto"/>
              <w:rPr>
                <w:rFonts w:ascii="Calibri" w:hAnsi="Calibri"/>
              </w:rPr>
            </w:pPr>
          </w:p>
        </w:tc>
        <w:tc>
          <w:tcPr>
            <w:tcW w:w="2881" w:type="dxa"/>
          </w:tcPr>
          <w:p w14:paraId="5D1FA1F6" w14:textId="77777777" w:rsidR="001E5484" w:rsidRPr="003859B6" w:rsidRDefault="001E5484" w:rsidP="006343AA">
            <w:pPr>
              <w:spacing w:line="276" w:lineRule="auto"/>
              <w:rPr>
                <w:rFonts w:ascii="Calibri" w:hAnsi="Calibri"/>
              </w:rPr>
            </w:pPr>
          </w:p>
        </w:tc>
      </w:tr>
    </w:tbl>
    <w:p w14:paraId="752E7958" w14:textId="77777777" w:rsidR="001E5484" w:rsidRDefault="001E5484" w:rsidP="001E5484">
      <w:pPr>
        <w:pStyle w:val="Tekstpodstawowy"/>
        <w:tabs>
          <w:tab w:val="left" w:pos="683"/>
        </w:tabs>
        <w:spacing w:line="276" w:lineRule="auto"/>
        <w:rPr>
          <w:rFonts w:ascii="Calibri" w:hAnsi="Calibri" w:cstheme="minorHAnsi"/>
        </w:rPr>
      </w:pPr>
    </w:p>
    <w:p w14:paraId="12F21A03" w14:textId="77777777" w:rsidR="001E5484" w:rsidRDefault="001E5484" w:rsidP="001E5484">
      <w:pPr>
        <w:pStyle w:val="Tekstpodstawowy"/>
        <w:tabs>
          <w:tab w:val="left" w:pos="683"/>
        </w:tabs>
        <w:spacing w:line="276" w:lineRule="auto"/>
        <w:rPr>
          <w:rFonts w:ascii="Calibri" w:hAnsi="Calibri" w:cstheme="minorHAnsi"/>
        </w:rPr>
      </w:pPr>
    </w:p>
    <w:p w14:paraId="6CDC8E13" w14:textId="77777777" w:rsidR="001E5484" w:rsidRPr="00A216D7" w:rsidRDefault="001E5484" w:rsidP="001E5484">
      <w:pPr>
        <w:pStyle w:val="Tekstpodstawowy"/>
        <w:tabs>
          <w:tab w:val="left" w:pos="683"/>
        </w:tabs>
        <w:spacing w:line="276" w:lineRule="auto"/>
        <w:rPr>
          <w:rFonts w:ascii="Calibri" w:hAnsi="Calibri" w:cstheme="minorHAnsi"/>
        </w:rPr>
      </w:pPr>
    </w:p>
    <w:p w14:paraId="64435674" w14:textId="77777777" w:rsidR="001E5484" w:rsidRDefault="001E5484" w:rsidP="001E5484">
      <w:pPr>
        <w:pStyle w:val="Tekstpodstawowy"/>
        <w:tabs>
          <w:tab w:val="left" w:leader="dot" w:pos="4101"/>
        </w:tabs>
        <w:spacing w:line="276" w:lineRule="auto"/>
        <w:rPr>
          <w:rFonts w:ascii="Calibri" w:hAnsi="Calibri" w:cstheme="minorHAnsi"/>
        </w:rPr>
      </w:pPr>
      <w:r w:rsidRPr="00B02804">
        <w:rPr>
          <w:rFonts w:ascii="Calibri" w:hAnsi="Calibri"/>
        </w:rPr>
        <w:t>…………………………………………</w:t>
      </w:r>
      <w:r w:rsidRPr="005A5FA4">
        <w:rPr>
          <w:rFonts w:ascii="Calibri" w:hAnsi="Calibri" w:cstheme="minorHAnsi"/>
        </w:rPr>
        <w:t>, dnia</w:t>
      </w:r>
      <w:r>
        <w:rPr>
          <w:rFonts w:ascii="Calibri" w:hAnsi="Calibri" w:cstheme="minorHAnsi"/>
        </w:rPr>
        <w:t xml:space="preserve"> </w:t>
      </w:r>
      <w:r w:rsidRPr="00B02804">
        <w:rPr>
          <w:rFonts w:ascii="Calibri" w:hAnsi="Calibri"/>
        </w:rPr>
        <w:t>………………………………</w:t>
      </w:r>
      <w:r>
        <w:rPr>
          <w:rFonts w:ascii="Calibri" w:hAnsi="Calibri"/>
        </w:rPr>
        <w:t xml:space="preserve"> </w:t>
      </w:r>
      <w:r w:rsidRPr="005A5FA4">
        <w:rPr>
          <w:rFonts w:ascii="Calibri" w:hAnsi="Calibri" w:cstheme="minorHAnsi"/>
        </w:rPr>
        <w:t>r.</w:t>
      </w:r>
    </w:p>
    <w:p w14:paraId="06587B2F" w14:textId="77777777" w:rsidR="001E5484" w:rsidRPr="008E0FE1" w:rsidRDefault="001E5484" w:rsidP="001E5484">
      <w:pPr>
        <w:pStyle w:val="Tekstpodstawowy"/>
        <w:tabs>
          <w:tab w:val="left" w:leader="dot" w:pos="4101"/>
        </w:tabs>
        <w:spacing w:line="276" w:lineRule="auto"/>
        <w:rPr>
          <w:rFonts w:ascii="Calibri" w:hAnsi="Calibri" w:cstheme="minorHAnsi"/>
        </w:rPr>
      </w:pPr>
    </w:p>
    <w:p w14:paraId="0B7A61CA" w14:textId="77777777" w:rsidR="001E5484" w:rsidRDefault="001E5484" w:rsidP="001E5484">
      <w:pPr>
        <w:spacing w:line="276" w:lineRule="auto"/>
        <w:ind w:left="2024" w:right="116" w:firstLine="836"/>
        <w:jc w:val="right"/>
        <w:rPr>
          <w:rFonts w:ascii="Calibri" w:hAnsi="Calibri"/>
        </w:rPr>
      </w:pPr>
      <w:r w:rsidRPr="00B02804">
        <w:rPr>
          <w:rFonts w:ascii="Calibri" w:hAnsi="Calibri"/>
        </w:rPr>
        <w:t>…………………………………………………………………</w:t>
      </w:r>
    </w:p>
    <w:p w14:paraId="71064032" w14:textId="77777777" w:rsidR="001E5484" w:rsidRPr="005A5FA4" w:rsidRDefault="001E5484" w:rsidP="001E5484">
      <w:pPr>
        <w:spacing w:line="276" w:lineRule="auto"/>
        <w:ind w:left="2024" w:right="116" w:firstLine="836"/>
        <w:jc w:val="right"/>
        <w:rPr>
          <w:rFonts w:ascii="Calibri" w:hAnsi="Calibri" w:cstheme="minorHAnsi"/>
          <w:i/>
        </w:rPr>
      </w:pPr>
      <w:r w:rsidRPr="005A5FA4">
        <w:rPr>
          <w:rFonts w:ascii="Calibri" w:hAnsi="Calibri" w:cstheme="minorHAnsi"/>
          <w:i/>
        </w:rPr>
        <w:t>Imię</w:t>
      </w:r>
      <w:r w:rsidRPr="005A5FA4">
        <w:rPr>
          <w:rFonts w:ascii="Calibri" w:hAnsi="Calibri" w:cstheme="minorHAnsi"/>
          <w:i/>
          <w:spacing w:val="-8"/>
        </w:rPr>
        <w:t xml:space="preserve"> </w:t>
      </w:r>
      <w:r w:rsidRPr="005A5FA4">
        <w:rPr>
          <w:rFonts w:ascii="Calibri" w:hAnsi="Calibri" w:cstheme="minorHAnsi"/>
          <w:i/>
        </w:rPr>
        <w:t>i</w:t>
      </w:r>
      <w:r w:rsidRPr="005A5FA4">
        <w:rPr>
          <w:rFonts w:ascii="Calibri" w:hAnsi="Calibri" w:cstheme="minorHAnsi"/>
          <w:i/>
          <w:spacing w:val="-9"/>
        </w:rPr>
        <w:t xml:space="preserve"> </w:t>
      </w:r>
      <w:r w:rsidRPr="005A5FA4">
        <w:rPr>
          <w:rFonts w:ascii="Calibri" w:hAnsi="Calibri" w:cstheme="minorHAnsi"/>
          <w:i/>
        </w:rPr>
        <w:t xml:space="preserve">nazwisko </w:t>
      </w:r>
      <w:r>
        <w:rPr>
          <w:rFonts w:ascii="Calibri" w:hAnsi="Calibri" w:cstheme="minorHAnsi"/>
          <w:i/>
        </w:rPr>
        <w:t xml:space="preserve">/ </w:t>
      </w:r>
      <w:r w:rsidRPr="005A5FA4">
        <w:rPr>
          <w:rFonts w:ascii="Calibri" w:hAnsi="Calibri" w:cstheme="minorHAnsi"/>
          <w:i/>
        </w:rPr>
        <w:t>podpisano</w:t>
      </w:r>
      <w:r w:rsidRPr="005A5FA4">
        <w:rPr>
          <w:rFonts w:ascii="Calibri" w:hAnsi="Calibri" w:cstheme="minorHAnsi"/>
          <w:i/>
          <w:spacing w:val="-14"/>
        </w:rPr>
        <w:t xml:space="preserve"> </w:t>
      </w:r>
      <w:r w:rsidRPr="005A5FA4">
        <w:rPr>
          <w:rFonts w:ascii="Calibri" w:hAnsi="Calibri" w:cstheme="minorHAnsi"/>
          <w:i/>
        </w:rPr>
        <w:t>elektronicznie</w:t>
      </w:r>
    </w:p>
    <w:p w14:paraId="17D9B8C0" w14:textId="77777777" w:rsidR="001E5484" w:rsidRDefault="001E5484" w:rsidP="001E5484">
      <w:pPr>
        <w:spacing w:line="276" w:lineRule="auto"/>
        <w:rPr>
          <w:rFonts w:ascii="Calibri" w:hAnsi="Calibri"/>
        </w:rPr>
        <w:sectPr w:rsidR="001E5484" w:rsidSect="001E5484">
          <w:footerReference w:type="default" r:id="rId8"/>
          <w:pgSz w:w="11906" w:h="16838"/>
          <w:pgMar w:top="1417" w:right="1417" w:bottom="1417" w:left="1417" w:header="708" w:footer="708" w:gutter="0"/>
          <w:cols w:space="708"/>
          <w:docGrid w:linePitch="360"/>
        </w:sectPr>
      </w:pPr>
    </w:p>
    <w:p w14:paraId="16915786" w14:textId="4A9F5C9A" w:rsidR="001E5484" w:rsidRDefault="001E5484" w:rsidP="001E5484">
      <w:pPr>
        <w:spacing w:line="276" w:lineRule="auto"/>
        <w:jc w:val="right"/>
        <w:rPr>
          <w:rFonts w:ascii="Calibri" w:hAnsi="Calibri"/>
          <w:b/>
        </w:rPr>
      </w:pPr>
      <w:r w:rsidRPr="00F347AE">
        <w:rPr>
          <w:rFonts w:ascii="Calibri" w:hAnsi="Calibri"/>
          <w:b/>
        </w:rPr>
        <w:lastRenderedPageBreak/>
        <w:t xml:space="preserve">Załącznik nr 2 do Formularza ofertowego </w:t>
      </w:r>
    </w:p>
    <w:p w14:paraId="5EB04A46" w14:textId="2C1E4077" w:rsidR="001E5484" w:rsidRDefault="001E5484" w:rsidP="001E5484">
      <w:pPr>
        <w:spacing w:line="276" w:lineRule="auto"/>
        <w:jc w:val="right"/>
        <w:rPr>
          <w:rFonts w:ascii="Calibri" w:hAnsi="Calibri"/>
          <w:b/>
        </w:rPr>
      </w:pPr>
    </w:p>
    <w:p w14:paraId="1F9BD153" w14:textId="77777777" w:rsidR="001E5484" w:rsidRPr="00F347AE" w:rsidRDefault="001E5484" w:rsidP="001E5484">
      <w:pPr>
        <w:spacing w:line="276" w:lineRule="auto"/>
        <w:jc w:val="right"/>
        <w:rPr>
          <w:rFonts w:ascii="Calibri" w:hAnsi="Calibri"/>
          <w:b/>
        </w:rPr>
      </w:pPr>
    </w:p>
    <w:p w14:paraId="60D764E1" w14:textId="77777777" w:rsidR="001E5484" w:rsidRPr="00F347AE" w:rsidRDefault="001E5484" w:rsidP="001E5484">
      <w:pPr>
        <w:spacing w:line="276" w:lineRule="auto"/>
        <w:rPr>
          <w:rFonts w:ascii="Calibri" w:hAnsi="Calibri"/>
          <w:b/>
        </w:rPr>
      </w:pPr>
      <w:r w:rsidRPr="00F347AE">
        <w:rPr>
          <w:rFonts w:ascii="Calibri" w:hAnsi="Calibri"/>
          <w:b/>
        </w:rPr>
        <w:t>Lista</w:t>
      </w:r>
      <w:r>
        <w:rPr>
          <w:rFonts w:ascii="Calibri" w:hAnsi="Calibri"/>
          <w:b/>
        </w:rPr>
        <w:t xml:space="preserve"> analizowanych źródeł danych</w:t>
      </w:r>
      <w:r w:rsidRPr="000B6896">
        <w:rPr>
          <w:rFonts w:ascii="Calibri" w:hAnsi="Calibri"/>
          <w:b/>
          <w:iCs/>
        </w:rPr>
        <w:t>, o których mowa w rozdziale III pkt 1 lit. a. Opisu przedmiotu zamówienia</w:t>
      </w:r>
    </w:p>
    <w:p w14:paraId="4245E43B" w14:textId="77777777" w:rsidR="001E5484" w:rsidRPr="00F347AE" w:rsidRDefault="001E5484" w:rsidP="001E5484">
      <w:pPr>
        <w:spacing w:line="276" w:lineRule="auto"/>
        <w:rPr>
          <w:rFonts w:ascii="Calibri" w:hAnsi="Calibri"/>
        </w:rPr>
      </w:pPr>
    </w:p>
    <w:p w14:paraId="0E5172C5" w14:textId="77777777" w:rsidR="001E5484" w:rsidRPr="00F347AE" w:rsidRDefault="001E5484" w:rsidP="001E5484">
      <w:pPr>
        <w:spacing w:line="276" w:lineRule="auto"/>
        <w:rPr>
          <w:rFonts w:ascii="Calibri" w:hAnsi="Calibri"/>
        </w:rPr>
      </w:pPr>
    </w:p>
    <w:p w14:paraId="65ACA00B" w14:textId="77777777" w:rsidR="001E5484" w:rsidRPr="00FC59E0" w:rsidRDefault="001E5484" w:rsidP="001E5484">
      <w:pPr>
        <w:pStyle w:val="Akapitzlist"/>
        <w:widowControl/>
        <w:numPr>
          <w:ilvl w:val="0"/>
          <w:numId w:val="153"/>
        </w:numPr>
        <w:autoSpaceDE/>
        <w:autoSpaceDN/>
        <w:spacing w:before="0" w:line="276" w:lineRule="auto"/>
        <w:ind w:left="426" w:hanging="426"/>
        <w:jc w:val="left"/>
        <w:rPr>
          <w:rFonts w:ascii="Calibri" w:hAnsi="Calibri"/>
        </w:rPr>
      </w:pPr>
      <w:r w:rsidRPr="00FC59E0">
        <w:rPr>
          <w:rFonts w:ascii="Calibri" w:hAnsi="Calibri"/>
        </w:rPr>
        <w:t>…………………………………………………………………………………………………………………………………………………</w:t>
      </w:r>
    </w:p>
    <w:p w14:paraId="2A84B3D8" w14:textId="77777777" w:rsidR="001E5484" w:rsidRPr="00FC59E0" w:rsidRDefault="001E5484" w:rsidP="001E5484">
      <w:pPr>
        <w:pStyle w:val="Akapitzlist"/>
        <w:widowControl/>
        <w:numPr>
          <w:ilvl w:val="0"/>
          <w:numId w:val="153"/>
        </w:numPr>
        <w:autoSpaceDE/>
        <w:autoSpaceDN/>
        <w:spacing w:before="0" w:line="276" w:lineRule="auto"/>
        <w:ind w:left="426" w:hanging="426"/>
        <w:jc w:val="left"/>
        <w:rPr>
          <w:rFonts w:ascii="Calibri" w:hAnsi="Calibri"/>
        </w:rPr>
      </w:pPr>
      <w:r w:rsidRPr="00FC59E0">
        <w:rPr>
          <w:rFonts w:ascii="Calibri" w:hAnsi="Calibri"/>
        </w:rPr>
        <w:t>…………………………………………………………………………………………………………………………………………………</w:t>
      </w:r>
    </w:p>
    <w:p w14:paraId="3FF423E2" w14:textId="77777777" w:rsidR="001E5484" w:rsidRPr="00FC59E0" w:rsidRDefault="001E5484" w:rsidP="001E5484">
      <w:pPr>
        <w:pStyle w:val="Akapitzlist"/>
        <w:widowControl/>
        <w:numPr>
          <w:ilvl w:val="0"/>
          <w:numId w:val="153"/>
        </w:numPr>
        <w:autoSpaceDE/>
        <w:autoSpaceDN/>
        <w:spacing w:before="0" w:line="276" w:lineRule="auto"/>
        <w:ind w:left="426" w:hanging="426"/>
        <w:jc w:val="left"/>
        <w:rPr>
          <w:rFonts w:ascii="Calibri" w:hAnsi="Calibri"/>
        </w:rPr>
      </w:pPr>
      <w:r w:rsidRPr="00FC59E0">
        <w:rPr>
          <w:rFonts w:ascii="Calibri" w:hAnsi="Calibri"/>
        </w:rPr>
        <w:t>…………………………………………………………………………………………………………………………………………………</w:t>
      </w:r>
    </w:p>
    <w:p w14:paraId="14117AB5" w14:textId="77777777" w:rsidR="001E5484" w:rsidRPr="00FC59E0" w:rsidRDefault="001E5484" w:rsidP="001E5484">
      <w:pPr>
        <w:pStyle w:val="Akapitzlist"/>
        <w:widowControl/>
        <w:numPr>
          <w:ilvl w:val="0"/>
          <w:numId w:val="153"/>
        </w:numPr>
        <w:autoSpaceDE/>
        <w:autoSpaceDN/>
        <w:spacing w:before="0" w:line="276" w:lineRule="auto"/>
        <w:ind w:left="426" w:hanging="426"/>
        <w:jc w:val="left"/>
        <w:rPr>
          <w:rFonts w:ascii="Calibri" w:hAnsi="Calibri"/>
        </w:rPr>
      </w:pPr>
      <w:r w:rsidRPr="00FC59E0">
        <w:rPr>
          <w:rFonts w:ascii="Calibri" w:hAnsi="Calibri"/>
        </w:rPr>
        <w:t>…………………………………………………………………………………………………………………………………………………</w:t>
      </w:r>
    </w:p>
    <w:p w14:paraId="7D9D30EA" w14:textId="77777777" w:rsidR="001E5484" w:rsidRPr="003B532A" w:rsidRDefault="001E5484" w:rsidP="001E5484">
      <w:pPr>
        <w:pStyle w:val="Tekstpodstawowy21"/>
        <w:spacing w:line="276" w:lineRule="auto"/>
        <w:rPr>
          <w:rFonts w:ascii="Calibri" w:hAnsi="Calibri"/>
          <w:b w:val="0"/>
          <w:sz w:val="22"/>
          <w:szCs w:val="22"/>
        </w:rPr>
      </w:pPr>
      <w:r>
        <w:rPr>
          <w:rFonts w:ascii="Calibri" w:hAnsi="Calibri"/>
          <w:b w:val="0"/>
          <w:sz w:val="22"/>
          <w:szCs w:val="22"/>
        </w:rPr>
        <w:t xml:space="preserve">... </w:t>
      </w:r>
    </w:p>
    <w:p w14:paraId="126A85EF" w14:textId="77777777" w:rsidR="001E5484" w:rsidRDefault="001E5484" w:rsidP="001E5484">
      <w:pPr>
        <w:spacing w:line="276" w:lineRule="auto"/>
        <w:rPr>
          <w:rFonts w:ascii="Calibri" w:hAnsi="Calibri"/>
        </w:rPr>
      </w:pPr>
    </w:p>
    <w:p w14:paraId="1BA0DE4B" w14:textId="77777777" w:rsidR="001E5484" w:rsidRDefault="001E5484" w:rsidP="001E5484">
      <w:pPr>
        <w:spacing w:line="276" w:lineRule="auto"/>
        <w:rPr>
          <w:rFonts w:ascii="Calibri" w:hAnsi="Calibri"/>
        </w:rPr>
      </w:pPr>
    </w:p>
    <w:p w14:paraId="057CAD21" w14:textId="77777777" w:rsidR="001E5484" w:rsidRDefault="001E5484" w:rsidP="001E5484">
      <w:pPr>
        <w:spacing w:line="276" w:lineRule="auto"/>
        <w:jc w:val="right"/>
        <w:rPr>
          <w:rFonts w:ascii="Calibri" w:hAnsi="Calibri"/>
        </w:rPr>
      </w:pPr>
    </w:p>
    <w:p w14:paraId="1B0A8237" w14:textId="77777777" w:rsidR="001E5484" w:rsidRPr="00A216D7" w:rsidRDefault="001E5484" w:rsidP="001E5484">
      <w:pPr>
        <w:pStyle w:val="Tekstpodstawowy"/>
        <w:tabs>
          <w:tab w:val="left" w:pos="683"/>
        </w:tabs>
        <w:spacing w:line="276" w:lineRule="auto"/>
        <w:rPr>
          <w:rFonts w:ascii="Calibri" w:hAnsi="Calibri" w:cstheme="minorHAnsi"/>
        </w:rPr>
      </w:pPr>
    </w:p>
    <w:p w14:paraId="7D32266F" w14:textId="7FA4BCF9" w:rsidR="001E5484" w:rsidRDefault="001E5484" w:rsidP="001E5484">
      <w:pPr>
        <w:pStyle w:val="Tekstpodstawowy"/>
        <w:tabs>
          <w:tab w:val="left" w:leader="dot" w:pos="4101"/>
        </w:tabs>
        <w:spacing w:line="276" w:lineRule="auto"/>
        <w:ind w:left="258"/>
        <w:jc w:val="right"/>
        <w:rPr>
          <w:rFonts w:ascii="Calibri" w:hAnsi="Calibri" w:cstheme="minorHAnsi"/>
        </w:rPr>
      </w:pPr>
      <w:r w:rsidRPr="00B02804">
        <w:rPr>
          <w:rFonts w:ascii="Calibri" w:hAnsi="Calibri"/>
        </w:rPr>
        <w:t>………………………………</w:t>
      </w:r>
      <w:r w:rsidRPr="005A5FA4">
        <w:rPr>
          <w:rFonts w:ascii="Calibri" w:hAnsi="Calibri" w:cstheme="minorHAnsi"/>
        </w:rPr>
        <w:t>, dnia</w:t>
      </w:r>
      <w:r>
        <w:rPr>
          <w:rFonts w:ascii="Calibri" w:hAnsi="Calibri" w:cstheme="minorHAnsi"/>
        </w:rPr>
        <w:t xml:space="preserve"> </w:t>
      </w:r>
      <w:r w:rsidRPr="00B02804">
        <w:rPr>
          <w:rFonts w:ascii="Calibri" w:hAnsi="Calibri"/>
        </w:rPr>
        <w:t>………………………………</w:t>
      </w:r>
      <w:r>
        <w:rPr>
          <w:rFonts w:ascii="Calibri" w:hAnsi="Calibri"/>
        </w:rPr>
        <w:t xml:space="preserve"> </w:t>
      </w:r>
      <w:r w:rsidRPr="005A5FA4">
        <w:rPr>
          <w:rFonts w:ascii="Calibri" w:hAnsi="Calibri" w:cstheme="minorHAnsi"/>
        </w:rPr>
        <w:t>r.</w:t>
      </w:r>
    </w:p>
    <w:p w14:paraId="07F961D8" w14:textId="77777777" w:rsidR="001E5484" w:rsidRDefault="001E5484" w:rsidP="001E5484">
      <w:pPr>
        <w:pStyle w:val="Tekstpodstawowy"/>
        <w:tabs>
          <w:tab w:val="left" w:leader="dot" w:pos="4101"/>
        </w:tabs>
        <w:spacing w:line="276" w:lineRule="auto"/>
        <w:ind w:left="258"/>
        <w:rPr>
          <w:rFonts w:ascii="Calibri" w:hAnsi="Calibri" w:cstheme="minorHAnsi"/>
        </w:rPr>
      </w:pPr>
    </w:p>
    <w:p w14:paraId="052B5624" w14:textId="77777777" w:rsidR="001E5484" w:rsidRDefault="001E5484" w:rsidP="001E5484">
      <w:pPr>
        <w:pStyle w:val="Tekstpodstawowy"/>
        <w:tabs>
          <w:tab w:val="left" w:leader="dot" w:pos="4101"/>
        </w:tabs>
        <w:spacing w:line="276" w:lineRule="auto"/>
        <w:ind w:left="258"/>
        <w:rPr>
          <w:rFonts w:ascii="Calibri" w:hAnsi="Calibri" w:cstheme="minorHAnsi"/>
        </w:rPr>
      </w:pPr>
    </w:p>
    <w:p w14:paraId="6A945F2B" w14:textId="77777777" w:rsidR="001E5484" w:rsidRPr="008E0FE1" w:rsidRDefault="001E5484" w:rsidP="001E5484">
      <w:pPr>
        <w:pStyle w:val="Tekstpodstawowy"/>
        <w:tabs>
          <w:tab w:val="left" w:leader="dot" w:pos="4101"/>
        </w:tabs>
        <w:spacing w:line="276" w:lineRule="auto"/>
        <w:ind w:left="258"/>
        <w:rPr>
          <w:rFonts w:ascii="Calibri" w:hAnsi="Calibri" w:cstheme="minorHAnsi"/>
        </w:rPr>
      </w:pPr>
    </w:p>
    <w:p w14:paraId="5913E862" w14:textId="77777777" w:rsidR="001E5484" w:rsidRDefault="001E5484" w:rsidP="001E5484">
      <w:pPr>
        <w:spacing w:line="276" w:lineRule="auto"/>
        <w:ind w:left="2024" w:right="116" w:firstLine="836"/>
        <w:jc w:val="right"/>
        <w:rPr>
          <w:rFonts w:ascii="Calibri" w:hAnsi="Calibri"/>
        </w:rPr>
      </w:pPr>
      <w:r w:rsidRPr="00B02804">
        <w:rPr>
          <w:rFonts w:ascii="Calibri" w:hAnsi="Calibri"/>
        </w:rPr>
        <w:t>…………………………………………………………………</w:t>
      </w:r>
    </w:p>
    <w:p w14:paraId="6BC6E9CA" w14:textId="77777777" w:rsidR="001E5484" w:rsidRPr="005A5FA4" w:rsidRDefault="001E5484" w:rsidP="001E5484">
      <w:pPr>
        <w:spacing w:line="276" w:lineRule="auto"/>
        <w:ind w:left="2024" w:right="116" w:firstLine="836"/>
        <w:jc w:val="right"/>
        <w:rPr>
          <w:rFonts w:ascii="Calibri" w:hAnsi="Calibri" w:cstheme="minorHAnsi"/>
          <w:i/>
        </w:rPr>
      </w:pPr>
      <w:r w:rsidRPr="005A5FA4">
        <w:rPr>
          <w:rFonts w:ascii="Calibri" w:hAnsi="Calibri" w:cstheme="minorHAnsi"/>
          <w:i/>
        </w:rPr>
        <w:t>Imię</w:t>
      </w:r>
      <w:r w:rsidRPr="005A5FA4">
        <w:rPr>
          <w:rFonts w:ascii="Calibri" w:hAnsi="Calibri" w:cstheme="minorHAnsi"/>
          <w:i/>
          <w:spacing w:val="-8"/>
        </w:rPr>
        <w:t xml:space="preserve"> </w:t>
      </w:r>
      <w:r w:rsidRPr="005A5FA4">
        <w:rPr>
          <w:rFonts w:ascii="Calibri" w:hAnsi="Calibri" w:cstheme="minorHAnsi"/>
          <w:i/>
        </w:rPr>
        <w:t>i</w:t>
      </w:r>
      <w:r w:rsidRPr="005A5FA4">
        <w:rPr>
          <w:rFonts w:ascii="Calibri" w:hAnsi="Calibri" w:cstheme="minorHAnsi"/>
          <w:i/>
          <w:spacing w:val="-9"/>
        </w:rPr>
        <w:t xml:space="preserve"> </w:t>
      </w:r>
      <w:r w:rsidRPr="005A5FA4">
        <w:rPr>
          <w:rFonts w:ascii="Calibri" w:hAnsi="Calibri" w:cstheme="minorHAnsi"/>
          <w:i/>
        </w:rPr>
        <w:t xml:space="preserve">nazwisko </w:t>
      </w:r>
      <w:r>
        <w:rPr>
          <w:rFonts w:ascii="Calibri" w:hAnsi="Calibri" w:cstheme="minorHAnsi"/>
          <w:i/>
        </w:rPr>
        <w:t xml:space="preserve">/ </w:t>
      </w:r>
      <w:r w:rsidRPr="005A5FA4">
        <w:rPr>
          <w:rFonts w:ascii="Calibri" w:hAnsi="Calibri" w:cstheme="minorHAnsi"/>
          <w:i/>
        </w:rPr>
        <w:t>podpisano</w:t>
      </w:r>
      <w:r w:rsidRPr="005A5FA4">
        <w:rPr>
          <w:rFonts w:ascii="Calibri" w:hAnsi="Calibri" w:cstheme="minorHAnsi"/>
          <w:i/>
          <w:spacing w:val="-14"/>
        </w:rPr>
        <w:t xml:space="preserve"> </w:t>
      </w:r>
      <w:r w:rsidRPr="005A5FA4">
        <w:rPr>
          <w:rFonts w:ascii="Calibri" w:hAnsi="Calibri" w:cstheme="minorHAnsi"/>
          <w:i/>
        </w:rPr>
        <w:t>elektronicznie</w:t>
      </w:r>
    </w:p>
    <w:p w14:paraId="4903E3B1" w14:textId="77777777" w:rsidR="001E5484" w:rsidRPr="00F347AE" w:rsidRDefault="001E5484" w:rsidP="001E5484">
      <w:pPr>
        <w:spacing w:line="276" w:lineRule="auto"/>
        <w:rPr>
          <w:rFonts w:ascii="Calibri" w:hAnsi="Calibri"/>
        </w:rPr>
      </w:pPr>
    </w:p>
    <w:p w14:paraId="0293631D" w14:textId="2F32B912" w:rsidR="001E5484" w:rsidRPr="009F121A" w:rsidRDefault="001E5484" w:rsidP="00CB3F5D">
      <w:pPr>
        <w:spacing w:line="276" w:lineRule="auto"/>
        <w:ind w:left="258" w:right="116"/>
        <w:jc w:val="both"/>
        <w:rPr>
          <w:rFonts w:asciiTheme="minorHAnsi" w:hAnsiTheme="minorHAnsi" w:cstheme="minorHAnsi"/>
        </w:rPr>
        <w:sectPr w:rsidR="001E5484" w:rsidRPr="009F121A" w:rsidSect="00CB3F5D">
          <w:pgSz w:w="11910" w:h="16840"/>
          <w:pgMar w:top="1580" w:right="1300" w:bottom="680" w:left="1160" w:header="0" w:footer="400" w:gutter="0"/>
          <w:cols w:space="708"/>
          <w:docGrid w:linePitch="299"/>
        </w:sectPr>
      </w:pPr>
    </w:p>
    <w:p w14:paraId="6A77F1F1" w14:textId="77777777" w:rsidR="00F7208E" w:rsidRPr="00991F16" w:rsidRDefault="008C7CF7" w:rsidP="00820AD8">
      <w:pPr>
        <w:spacing w:before="161"/>
        <w:ind w:right="116"/>
        <w:jc w:val="right"/>
        <w:rPr>
          <w:rFonts w:asciiTheme="minorHAnsi" w:hAnsiTheme="minorHAnsi" w:cstheme="minorHAnsi"/>
          <w:b/>
          <w:i/>
        </w:rPr>
      </w:pPr>
      <w:r w:rsidRPr="00991F16">
        <w:rPr>
          <w:rFonts w:asciiTheme="minorHAnsi" w:hAnsiTheme="minorHAnsi" w:cstheme="minorHAnsi"/>
          <w:b/>
          <w:i/>
        </w:rPr>
        <w:lastRenderedPageBreak/>
        <w:t>Załącznik nr 3 do SWZ</w:t>
      </w:r>
    </w:p>
    <w:p w14:paraId="42971F43" w14:textId="77777777" w:rsidR="00DB64FB" w:rsidRPr="00A2773D" w:rsidRDefault="00DB64FB" w:rsidP="00DB64FB">
      <w:pPr>
        <w:pStyle w:val="Nagwek1"/>
        <w:spacing w:line="276" w:lineRule="auto"/>
        <w:ind w:left="258"/>
        <w:rPr>
          <w:rFonts w:asciiTheme="minorHAnsi" w:hAnsiTheme="minorHAnsi" w:cstheme="minorHAnsi"/>
        </w:rPr>
      </w:pPr>
      <w:r w:rsidRPr="00A2773D">
        <w:rPr>
          <w:rFonts w:asciiTheme="minorHAnsi" w:hAnsiTheme="minorHAnsi" w:cstheme="minorHAnsi"/>
        </w:rPr>
        <w:t>Nazwa Wykonawcy, w imieniu którego składane jest oświadczenie:</w:t>
      </w:r>
    </w:p>
    <w:p w14:paraId="3A97174B" w14:textId="4B4074A2" w:rsidR="00DB64FB" w:rsidRPr="00A2773D" w:rsidRDefault="00DB64FB" w:rsidP="00DB64FB">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51657CCD" w14:textId="7144CE09" w:rsidR="00DB64FB" w:rsidRPr="00A2773D" w:rsidRDefault="00DB64FB" w:rsidP="00DB64FB">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3D71952C" w14:textId="77777777" w:rsidR="00DB64FB" w:rsidRPr="00A2773D" w:rsidRDefault="00DB64FB" w:rsidP="00DB64FB">
      <w:pPr>
        <w:spacing w:line="276" w:lineRule="auto"/>
        <w:ind w:left="258"/>
        <w:rPr>
          <w:rFonts w:asciiTheme="minorHAnsi" w:hAnsiTheme="minorHAnsi" w:cstheme="minorHAnsi"/>
          <w:i/>
        </w:rPr>
      </w:pPr>
      <w:r w:rsidRPr="00A2773D">
        <w:rPr>
          <w:rFonts w:asciiTheme="minorHAnsi" w:hAnsiTheme="minorHAnsi" w:cstheme="minorHAnsi"/>
          <w:i/>
        </w:rPr>
        <w:t>(pełna nazwa/firma, adres, w zależności od podmiotu: NIP/PESEL, KRS/</w:t>
      </w:r>
      <w:proofErr w:type="spellStart"/>
      <w:r w:rsidRPr="00A2773D">
        <w:rPr>
          <w:rFonts w:asciiTheme="minorHAnsi" w:hAnsiTheme="minorHAnsi" w:cstheme="minorHAnsi"/>
          <w:i/>
        </w:rPr>
        <w:t>CEiDG</w:t>
      </w:r>
      <w:proofErr w:type="spellEnd"/>
      <w:r w:rsidRPr="00A2773D">
        <w:rPr>
          <w:rFonts w:asciiTheme="minorHAnsi" w:hAnsiTheme="minorHAnsi" w:cstheme="minorHAnsi"/>
          <w:i/>
        </w:rPr>
        <w:t>)</w:t>
      </w:r>
    </w:p>
    <w:p w14:paraId="49748483" w14:textId="77777777" w:rsidR="00DB64FB" w:rsidRPr="00A2773D" w:rsidRDefault="00DB64FB" w:rsidP="00DB64FB">
      <w:pPr>
        <w:pStyle w:val="Tekstpodstawowy"/>
        <w:spacing w:line="276" w:lineRule="auto"/>
        <w:rPr>
          <w:rFonts w:asciiTheme="minorHAnsi" w:hAnsiTheme="minorHAnsi" w:cstheme="minorHAnsi"/>
          <w:i/>
        </w:rPr>
      </w:pPr>
    </w:p>
    <w:p w14:paraId="160C7307" w14:textId="77777777" w:rsidR="00DB64FB" w:rsidRPr="00A2773D" w:rsidRDefault="00DB64FB" w:rsidP="00DB64FB">
      <w:pPr>
        <w:pStyle w:val="Tekstpodstawowy"/>
        <w:spacing w:line="276" w:lineRule="auto"/>
        <w:ind w:left="258"/>
        <w:rPr>
          <w:rFonts w:asciiTheme="minorHAnsi" w:hAnsiTheme="minorHAnsi" w:cstheme="minorHAnsi"/>
        </w:rPr>
      </w:pPr>
      <w:r w:rsidRPr="00A2773D">
        <w:rPr>
          <w:rFonts w:asciiTheme="minorHAnsi" w:hAnsiTheme="minorHAnsi" w:cstheme="minorHAnsi"/>
        </w:rPr>
        <w:t>reprezentowany przez:</w:t>
      </w:r>
    </w:p>
    <w:p w14:paraId="76A59A6C" w14:textId="77777777" w:rsidR="00DB64FB" w:rsidRPr="00A2773D" w:rsidRDefault="00DB64FB" w:rsidP="00DB64FB">
      <w:pPr>
        <w:pStyle w:val="Tekstpodstawowy"/>
        <w:spacing w:line="276" w:lineRule="auto"/>
        <w:ind w:left="258"/>
        <w:rPr>
          <w:rFonts w:asciiTheme="minorHAnsi" w:hAnsiTheme="minorHAnsi" w:cstheme="minorHAnsi"/>
        </w:rPr>
      </w:pPr>
      <w:r w:rsidRPr="00A2773D">
        <w:rPr>
          <w:rFonts w:asciiTheme="minorHAnsi" w:hAnsiTheme="minorHAnsi" w:cstheme="minorHAnsi"/>
        </w:rPr>
        <w:t>……………………………………………………………………………………………………………</w:t>
      </w:r>
    </w:p>
    <w:p w14:paraId="4A221AFE" w14:textId="77777777" w:rsidR="00DB64FB" w:rsidRPr="00A2773D" w:rsidRDefault="00DB64FB" w:rsidP="00DB64FB">
      <w:pPr>
        <w:spacing w:line="276" w:lineRule="auto"/>
        <w:ind w:left="258"/>
        <w:rPr>
          <w:rFonts w:asciiTheme="minorHAnsi" w:hAnsiTheme="minorHAnsi" w:cstheme="minorHAnsi"/>
          <w:i/>
        </w:rPr>
      </w:pPr>
      <w:r w:rsidRPr="00A2773D">
        <w:rPr>
          <w:rFonts w:asciiTheme="minorHAnsi" w:hAnsiTheme="minorHAnsi" w:cstheme="minorHAnsi"/>
          <w:i/>
        </w:rPr>
        <w:t>(imię, nazwisko, stanowisko/podstawa do reprezentacji)</w:t>
      </w:r>
    </w:p>
    <w:p w14:paraId="1972628F" w14:textId="77777777" w:rsidR="00DB64FB" w:rsidRPr="00A2773D" w:rsidRDefault="00DB64FB" w:rsidP="00DB64FB">
      <w:pPr>
        <w:pStyle w:val="Tekstpodstawowy"/>
        <w:spacing w:line="276" w:lineRule="auto"/>
        <w:rPr>
          <w:rFonts w:asciiTheme="minorHAnsi" w:hAnsiTheme="minorHAnsi" w:cstheme="minorHAnsi"/>
          <w:i/>
        </w:rPr>
      </w:pPr>
    </w:p>
    <w:p w14:paraId="543BCB16" w14:textId="77777777" w:rsidR="00DB64FB" w:rsidRPr="00A2773D" w:rsidRDefault="00DB64FB" w:rsidP="00DB64FB">
      <w:pPr>
        <w:pStyle w:val="Tekstpodstawowy"/>
        <w:spacing w:line="276" w:lineRule="auto"/>
        <w:rPr>
          <w:rFonts w:asciiTheme="minorHAnsi" w:hAnsiTheme="minorHAnsi" w:cstheme="minorHAnsi"/>
          <w:i/>
        </w:rPr>
      </w:pPr>
      <w:r w:rsidRPr="00A2773D">
        <w:rPr>
          <w:rFonts w:asciiTheme="minorHAnsi" w:hAnsiTheme="minorHAnsi" w:cstheme="minorHAnsi"/>
          <w:i/>
        </w:rPr>
        <w:t xml:space="preserve">Odpis z właściwego rejestru dostępny jest pod adresem internetowym (art. 274 ust. 4 </w:t>
      </w:r>
      <w:proofErr w:type="spellStart"/>
      <w:r w:rsidRPr="00A2773D">
        <w:rPr>
          <w:rFonts w:asciiTheme="minorHAnsi" w:hAnsiTheme="minorHAnsi" w:cstheme="minorHAnsi"/>
          <w:i/>
        </w:rPr>
        <w:t>uPZP</w:t>
      </w:r>
      <w:proofErr w:type="spellEnd"/>
      <w:r w:rsidRPr="00A2773D">
        <w:rPr>
          <w:rFonts w:asciiTheme="minorHAnsi" w:hAnsiTheme="minorHAnsi" w:cstheme="minorHAnsi"/>
          <w:i/>
        </w:rPr>
        <w:t xml:space="preserve">): </w:t>
      </w:r>
    </w:p>
    <w:p w14:paraId="14EADB3E" w14:textId="77777777" w:rsidR="00DB64FB" w:rsidRPr="00A2773D" w:rsidRDefault="00DB64FB" w:rsidP="00DB64FB">
      <w:pPr>
        <w:pStyle w:val="Tekstpodstawowy"/>
        <w:spacing w:line="276" w:lineRule="auto"/>
        <w:rPr>
          <w:rFonts w:asciiTheme="minorHAnsi" w:hAnsiTheme="minorHAnsi" w:cstheme="minorHAnsi"/>
          <w:i/>
        </w:rPr>
      </w:pPr>
      <w:r w:rsidRPr="00A2773D">
        <w:rPr>
          <w:rFonts w:asciiTheme="minorHAnsi" w:hAnsiTheme="minorHAnsi" w:cstheme="minorHAnsi"/>
          <w:i/>
        </w:rPr>
        <w:t>……………………………………………………………………….</w:t>
      </w:r>
    </w:p>
    <w:p w14:paraId="10E9A19C" w14:textId="77777777" w:rsidR="00DB64FB" w:rsidRPr="00A2773D" w:rsidRDefault="00DB64FB" w:rsidP="00DB64FB">
      <w:pPr>
        <w:pStyle w:val="Tekstpodstawowy"/>
        <w:spacing w:line="276" w:lineRule="auto"/>
        <w:rPr>
          <w:rFonts w:asciiTheme="minorHAnsi" w:hAnsiTheme="minorHAnsi" w:cstheme="minorHAnsi"/>
          <w:i/>
        </w:rPr>
      </w:pPr>
    </w:p>
    <w:p w14:paraId="6DE9871B" w14:textId="77777777" w:rsidR="00DB64FB" w:rsidRPr="00A2773D" w:rsidRDefault="00DB64FB" w:rsidP="00DB64FB">
      <w:pPr>
        <w:spacing w:line="276" w:lineRule="auto"/>
        <w:ind w:left="749" w:right="610"/>
        <w:jc w:val="center"/>
        <w:rPr>
          <w:rFonts w:asciiTheme="minorHAnsi" w:hAnsiTheme="minorHAnsi" w:cstheme="minorHAnsi"/>
          <w:b/>
        </w:rPr>
      </w:pPr>
      <w:r w:rsidRPr="00A2773D">
        <w:rPr>
          <w:rFonts w:asciiTheme="minorHAnsi" w:hAnsiTheme="minorHAnsi" w:cstheme="minorHAnsi"/>
          <w:b/>
          <w:u w:val="thick"/>
        </w:rPr>
        <w:t>OŚWIADCZENIE WYKONAWCY</w:t>
      </w:r>
      <w:r w:rsidRPr="00A2773D">
        <w:rPr>
          <w:rStyle w:val="Odwoanieprzypisudolnego"/>
          <w:rFonts w:asciiTheme="minorHAnsi" w:hAnsiTheme="minorHAnsi" w:cstheme="minorHAnsi"/>
          <w:b/>
          <w:u w:val="thick"/>
        </w:rPr>
        <w:footnoteReference w:id="3"/>
      </w:r>
    </w:p>
    <w:p w14:paraId="32F101CF" w14:textId="77777777" w:rsidR="00DB64FB" w:rsidRPr="00A2773D" w:rsidRDefault="00DB64FB" w:rsidP="00DB64FB">
      <w:pPr>
        <w:spacing w:line="276" w:lineRule="auto"/>
        <w:ind w:left="749" w:right="610"/>
        <w:jc w:val="center"/>
        <w:rPr>
          <w:rFonts w:asciiTheme="minorHAnsi" w:hAnsiTheme="minorHAnsi" w:cstheme="minorHAnsi"/>
        </w:rPr>
      </w:pPr>
      <w:r w:rsidRPr="00A2773D">
        <w:rPr>
          <w:rFonts w:asciiTheme="minorHAnsi" w:hAnsiTheme="minorHAnsi" w:cstheme="minorHAnsi"/>
          <w:b/>
        </w:rPr>
        <w:t>składane na podstawie art. 125 ust</w:t>
      </w:r>
      <w:r w:rsidRPr="00F75E61">
        <w:rPr>
          <w:rFonts w:asciiTheme="minorHAnsi" w:hAnsiTheme="minorHAnsi" w:cstheme="minorHAnsi"/>
          <w:b/>
        </w:rPr>
        <w:t>. 1</w:t>
      </w:r>
      <w:r w:rsidRPr="00A2773D">
        <w:rPr>
          <w:rFonts w:asciiTheme="minorHAnsi" w:hAnsiTheme="minorHAnsi" w:cstheme="minorHAnsi"/>
        </w:rPr>
        <w:t xml:space="preserve"> ustawy z dnia 11 września 2019 r.</w:t>
      </w:r>
    </w:p>
    <w:p w14:paraId="62DF245C" w14:textId="77777777" w:rsidR="00DB64FB" w:rsidRPr="00A2773D" w:rsidRDefault="00DB64FB" w:rsidP="00DB64FB">
      <w:pPr>
        <w:pStyle w:val="Tekstpodstawowy"/>
        <w:spacing w:line="276" w:lineRule="auto"/>
        <w:ind w:left="749" w:right="611"/>
        <w:jc w:val="center"/>
        <w:rPr>
          <w:rFonts w:asciiTheme="minorHAnsi" w:hAnsiTheme="minorHAnsi" w:cstheme="minorHAnsi"/>
        </w:rPr>
      </w:pPr>
      <w:r w:rsidRPr="00A2773D">
        <w:rPr>
          <w:rFonts w:asciiTheme="minorHAnsi" w:hAnsiTheme="minorHAnsi" w:cstheme="minorHAnsi"/>
        </w:rPr>
        <w:t xml:space="preserve">Prawo zamówień publicznych (dalej jako: </w:t>
      </w:r>
      <w:proofErr w:type="spellStart"/>
      <w:r w:rsidRPr="00A2773D">
        <w:rPr>
          <w:rFonts w:asciiTheme="minorHAnsi" w:hAnsiTheme="minorHAnsi" w:cstheme="minorHAnsi"/>
        </w:rPr>
        <w:t>Pzp</w:t>
      </w:r>
      <w:proofErr w:type="spellEnd"/>
      <w:r w:rsidRPr="00A2773D">
        <w:rPr>
          <w:rFonts w:asciiTheme="minorHAnsi" w:hAnsiTheme="minorHAnsi" w:cstheme="minorHAnsi"/>
        </w:rPr>
        <w:t>)</w:t>
      </w:r>
    </w:p>
    <w:p w14:paraId="2582C62C" w14:textId="77777777" w:rsidR="00DB64FB" w:rsidRPr="00A2773D" w:rsidRDefault="00DB64FB" w:rsidP="00DB64FB">
      <w:pPr>
        <w:pStyle w:val="Tekstpodstawowy"/>
        <w:spacing w:line="276" w:lineRule="auto"/>
        <w:rPr>
          <w:rFonts w:asciiTheme="minorHAnsi" w:hAnsiTheme="minorHAnsi" w:cstheme="minorHAnsi"/>
        </w:rPr>
      </w:pPr>
    </w:p>
    <w:p w14:paraId="24F95D47" w14:textId="77777777" w:rsidR="00DB64FB" w:rsidRPr="00A2773D" w:rsidRDefault="00DB64FB" w:rsidP="00DB64FB">
      <w:pPr>
        <w:pStyle w:val="Tekstpodstawowy"/>
        <w:spacing w:line="276" w:lineRule="auto"/>
        <w:ind w:left="749" w:right="613"/>
        <w:jc w:val="center"/>
        <w:rPr>
          <w:rFonts w:asciiTheme="minorHAnsi" w:hAnsiTheme="minorHAnsi" w:cstheme="minorHAnsi"/>
        </w:rPr>
      </w:pPr>
      <w:r w:rsidRPr="00A2773D">
        <w:rPr>
          <w:rFonts w:asciiTheme="minorHAnsi" w:hAnsiTheme="minorHAnsi" w:cstheme="minorHAnsi"/>
          <w:u w:val="single"/>
        </w:rPr>
        <w:t>DOTYCZĄCE PODSTAW WYKLUCZENIA Z POSTĘPOWANIA</w:t>
      </w:r>
    </w:p>
    <w:p w14:paraId="0D7C37BA" w14:textId="335F62FE" w:rsidR="00DB64FB" w:rsidRPr="00956C92" w:rsidRDefault="00DB64FB" w:rsidP="00DB64FB">
      <w:pPr>
        <w:ind w:left="-426"/>
        <w:jc w:val="both"/>
        <w:rPr>
          <w:rFonts w:asciiTheme="minorHAnsi" w:hAnsiTheme="minorHAnsi" w:cstheme="minorHAnsi"/>
        </w:rPr>
      </w:pPr>
      <w:r w:rsidRPr="00A2773D">
        <w:rPr>
          <w:rFonts w:asciiTheme="minorHAnsi" w:hAnsiTheme="minorHAnsi" w:cstheme="minorHAnsi"/>
        </w:rPr>
        <w:t xml:space="preserve">Na potrzeby postępowania o udzielenie zamówienia publicznego pn. </w:t>
      </w:r>
      <w:r>
        <w:rPr>
          <w:rFonts w:asciiTheme="minorHAnsi" w:hAnsiTheme="minorHAnsi" w:cstheme="minorHAnsi"/>
        </w:rPr>
        <w:t>W</w:t>
      </w:r>
      <w:r w:rsidRPr="00742A8C">
        <w:rPr>
          <w:rFonts w:ascii="Calibri" w:hAnsi="Calibri" w:cs="Calibri"/>
          <w:b/>
          <w:i/>
        </w:rPr>
        <w:t xml:space="preserve">ykonanie badania ewaluacyjnego pt. </w:t>
      </w:r>
      <w:r w:rsidRPr="00742A8C">
        <w:rPr>
          <w:rFonts w:ascii="Calibri" w:hAnsi="Calibri" w:cs="Calibri"/>
          <w:b/>
          <w:bCs/>
          <w:i/>
        </w:rPr>
        <w:t>„Ocena wsparcia z Europejskiego Funduszu Społecznego dotyczącego współpracy ponadnarodowej”</w:t>
      </w:r>
      <w:r w:rsidRPr="00742A8C">
        <w:rPr>
          <w:rFonts w:ascii="Calibri" w:hAnsi="Calibri" w:cs="Calibri"/>
          <w:b/>
          <w:i/>
        </w:rPr>
        <w:t xml:space="preserve"> wraz z usługą przedstawienia ustaleń raportu końcowego z badania w formie prezentacji multimedialnej oraz z możliwością zamówienia w ramach opcji polegającego na wykonaniu usług doradztwa na rzecz Zamawiającego w zakresie sposobu wdrożenia rekomendacji wypracowanych w ramach badania</w:t>
      </w:r>
      <w:r w:rsidRPr="009F3BFA">
        <w:rPr>
          <w:rFonts w:asciiTheme="minorHAnsi" w:hAnsiTheme="minorHAnsi" w:cstheme="minorHAnsi"/>
          <w:b/>
          <w:i/>
          <w:iCs/>
        </w:rPr>
        <w:t xml:space="preserve"> </w:t>
      </w:r>
      <w:r w:rsidRPr="00A2773D">
        <w:rPr>
          <w:rFonts w:asciiTheme="minorHAnsi" w:hAnsiTheme="minorHAnsi" w:cstheme="minorHAnsi"/>
          <w:i/>
        </w:rPr>
        <w:t>(nazwa postępowania)</w:t>
      </w:r>
      <w:r w:rsidRPr="00A2773D">
        <w:rPr>
          <w:rFonts w:asciiTheme="minorHAnsi" w:hAnsiTheme="minorHAnsi" w:cstheme="minorHAnsi"/>
        </w:rPr>
        <w:t>, (oznaczenie sprawy nr WA.263</w:t>
      </w:r>
      <w:r>
        <w:rPr>
          <w:rFonts w:asciiTheme="minorHAnsi" w:hAnsiTheme="minorHAnsi" w:cstheme="minorHAnsi"/>
        </w:rPr>
        <w:t>.30</w:t>
      </w:r>
      <w:r w:rsidRPr="00A2773D">
        <w:rPr>
          <w:rFonts w:asciiTheme="minorHAnsi" w:hAnsiTheme="minorHAnsi" w:cstheme="minorHAnsi"/>
        </w:rPr>
        <w:t>.2021.</w:t>
      </w:r>
      <w:r>
        <w:rPr>
          <w:rFonts w:asciiTheme="minorHAnsi" w:hAnsiTheme="minorHAnsi" w:cstheme="minorHAnsi"/>
        </w:rPr>
        <w:t>KR</w:t>
      </w:r>
      <w:r w:rsidRPr="00A2773D">
        <w:rPr>
          <w:rFonts w:asciiTheme="minorHAnsi" w:hAnsiTheme="minorHAnsi" w:cstheme="minorHAnsi"/>
        </w:rPr>
        <w:t>.) prowadzonego przez Centrum Projektów Europejskich (CPE), z siedzibą w Warszawie (02-672), przy ul. Domaniewskiej 39a (NIP: 701-015-88-87, REGON: 141681456)</w:t>
      </w:r>
      <w:r w:rsidRPr="00A2773D">
        <w:rPr>
          <w:rFonts w:asciiTheme="minorHAnsi" w:hAnsiTheme="minorHAnsi" w:cstheme="minorHAnsi"/>
          <w:i/>
        </w:rPr>
        <w:t xml:space="preserve">, </w:t>
      </w:r>
      <w:r>
        <w:rPr>
          <w:rFonts w:asciiTheme="minorHAnsi" w:hAnsiTheme="minorHAnsi" w:cstheme="minorHAnsi"/>
          <w:i/>
        </w:rPr>
        <w:t xml:space="preserve">oświadczam, </w:t>
      </w:r>
      <w:r w:rsidRPr="00956C92">
        <w:rPr>
          <w:rFonts w:asciiTheme="minorHAnsi" w:hAnsiTheme="minorHAnsi" w:cstheme="minorHAnsi"/>
        </w:rPr>
        <w:t xml:space="preserve">że nie podlegam wykluczeniu z postępowania na podstawie art. 108 ust. 1 oraz 109 ust. 1 pkt 4, 5, 7, 8, 9, 10 ustawy </w:t>
      </w:r>
      <w:proofErr w:type="spellStart"/>
      <w:r w:rsidRPr="00956C92">
        <w:rPr>
          <w:rFonts w:asciiTheme="minorHAnsi" w:hAnsiTheme="minorHAnsi" w:cstheme="minorHAnsi"/>
        </w:rPr>
        <w:t>Pzp</w:t>
      </w:r>
      <w:proofErr w:type="spellEnd"/>
      <w:r w:rsidRPr="00956C92">
        <w:rPr>
          <w:rFonts w:asciiTheme="minorHAnsi" w:hAnsiTheme="minorHAnsi" w:cstheme="minorHAnsi"/>
        </w:rPr>
        <w:t>.</w:t>
      </w:r>
    </w:p>
    <w:p w14:paraId="71728042" w14:textId="77777777" w:rsidR="00DB64FB" w:rsidRPr="00956C92" w:rsidRDefault="00DB64FB" w:rsidP="00DB64FB">
      <w:pPr>
        <w:ind w:left="-426"/>
        <w:jc w:val="both"/>
        <w:rPr>
          <w:rFonts w:asciiTheme="minorHAnsi" w:hAnsiTheme="minorHAnsi" w:cstheme="minorHAnsi"/>
        </w:rPr>
      </w:pPr>
    </w:p>
    <w:p w14:paraId="50AF4BD4" w14:textId="77777777" w:rsidR="00DB64FB" w:rsidRPr="00956C92" w:rsidRDefault="00DB64FB" w:rsidP="00DB64FB">
      <w:pPr>
        <w:ind w:left="-426"/>
        <w:jc w:val="both"/>
        <w:rPr>
          <w:rFonts w:asciiTheme="minorHAnsi" w:hAnsiTheme="minorHAnsi" w:cstheme="minorHAnsi"/>
        </w:rPr>
      </w:pPr>
      <w:r w:rsidRPr="00956C92">
        <w:rPr>
          <w:rFonts w:asciiTheme="minorHAnsi" w:hAnsiTheme="minorHAnsi" w:cstheme="minorHAnsi"/>
        </w:rPr>
        <w:t>Oświadczam, że zachodzą w stosunku do mnie podstawy wykluczenia z postępowania na podstawie art.</w:t>
      </w:r>
      <w:r>
        <w:rPr>
          <w:rFonts w:asciiTheme="minorHAnsi" w:hAnsiTheme="minorHAnsi" w:cstheme="minorHAnsi"/>
        </w:rPr>
        <w:t xml:space="preserve"> </w:t>
      </w:r>
      <w:r w:rsidRPr="00956C92">
        <w:rPr>
          <w:rFonts w:asciiTheme="minorHAnsi" w:hAnsiTheme="minorHAnsi" w:cstheme="minorHAnsi"/>
        </w:rPr>
        <w:t xml:space="preserve">…………. ustawy </w:t>
      </w:r>
      <w:proofErr w:type="spellStart"/>
      <w:r w:rsidRPr="00956C92">
        <w:rPr>
          <w:rFonts w:asciiTheme="minorHAnsi" w:hAnsiTheme="minorHAnsi" w:cstheme="minorHAnsi"/>
        </w:rPr>
        <w:t>Pzp</w:t>
      </w:r>
      <w:proofErr w:type="spellEnd"/>
      <w:r w:rsidRPr="00956C92">
        <w:rPr>
          <w:rFonts w:asciiTheme="minorHAnsi" w:hAnsiTheme="minorHAnsi" w:cstheme="minorHAnsi"/>
        </w:rPr>
        <w:t xml:space="preserve"> (podać mającą zastosowanie podstawę wykluczenia spośród wymienionych w art. 108 ust. 1 pkt …………………………….lub art. 109 ust. 1 pkt …………………….  ustawy </w:t>
      </w:r>
      <w:proofErr w:type="spellStart"/>
      <w:r w:rsidRPr="00956C92">
        <w:rPr>
          <w:rFonts w:asciiTheme="minorHAnsi" w:hAnsiTheme="minorHAnsi" w:cstheme="minorHAnsi"/>
        </w:rPr>
        <w:t>Pzp</w:t>
      </w:r>
      <w:proofErr w:type="spellEnd"/>
      <w:r w:rsidRPr="00956C92">
        <w:rPr>
          <w:rFonts w:asciiTheme="minorHAnsi" w:hAnsiTheme="minorHAnsi" w:cstheme="minorHAnsi"/>
        </w:rPr>
        <w:t xml:space="preserve">). Jednocześnie oświadczam, że w związku z ww. okolicznością, na podstawie art. 110 ust. 2 ustawy </w:t>
      </w:r>
      <w:proofErr w:type="spellStart"/>
      <w:r w:rsidRPr="00956C92">
        <w:rPr>
          <w:rFonts w:asciiTheme="minorHAnsi" w:hAnsiTheme="minorHAnsi" w:cstheme="minorHAnsi"/>
        </w:rPr>
        <w:t>Pzp</w:t>
      </w:r>
      <w:proofErr w:type="spellEnd"/>
      <w:r w:rsidRPr="00956C92">
        <w:rPr>
          <w:rFonts w:asciiTheme="minorHAnsi" w:hAnsiTheme="minorHAnsi" w:cstheme="minorHAnsi"/>
        </w:rPr>
        <w:t xml:space="preserve"> podjąłem następujące środki naprawcze:</w:t>
      </w:r>
    </w:p>
    <w:p w14:paraId="6FFCD490" w14:textId="77777777" w:rsidR="00DB64FB" w:rsidRPr="00956C92" w:rsidRDefault="00DB64FB" w:rsidP="00DB64FB">
      <w:pPr>
        <w:ind w:left="-426"/>
        <w:jc w:val="both"/>
        <w:rPr>
          <w:rFonts w:asciiTheme="minorHAnsi" w:hAnsiTheme="minorHAnsi" w:cstheme="minorHAnsi"/>
        </w:rPr>
      </w:pPr>
      <w:r w:rsidRPr="00956C92">
        <w:rPr>
          <w:rFonts w:asciiTheme="minorHAnsi" w:hAnsiTheme="minorHAnsi" w:cstheme="minorHAnsi"/>
        </w:rPr>
        <w:t>……………………………………………………………………………………………………………</w:t>
      </w:r>
    </w:p>
    <w:p w14:paraId="51737C44" w14:textId="5EFBD0E4" w:rsidR="00DB64FB" w:rsidRDefault="00DB64FB" w:rsidP="00DB64FB">
      <w:pPr>
        <w:pStyle w:val="Tekstpodstawowy"/>
        <w:spacing w:line="276" w:lineRule="auto"/>
        <w:ind w:left="-426"/>
        <w:rPr>
          <w:rFonts w:asciiTheme="minorHAnsi" w:hAnsiTheme="minorHAnsi" w:cstheme="minorHAnsi"/>
        </w:rPr>
      </w:pPr>
      <w:r w:rsidRPr="00956C92">
        <w:rPr>
          <w:rFonts w:asciiTheme="minorHAnsi" w:hAnsiTheme="minorHAnsi" w:cstheme="minorHAnsi"/>
        </w:rPr>
        <w:t>……………………………………………………………………………………………………………</w:t>
      </w:r>
    </w:p>
    <w:p w14:paraId="7D89B555" w14:textId="77777777" w:rsidR="00850DDE" w:rsidRPr="00A2773D" w:rsidRDefault="00850DDE" w:rsidP="00DB64FB">
      <w:pPr>
        <w:pStyle w:val="Tekstpodstawowy"/>
        <w:spacing w:line="276" w:lineRule="auto"/>
        <w:ind w:left="258"/>
        <w:rPr>
          <w:rFonts w:asciiTheme="minorHAnsi" w:hAnsiTheme="minorHAnsi" w:cstheme="minorHAnsi"/>
        </w:rPr>
      </w:pPr>
    </w:p>
    <w:p w14:paraId="56732288" w14:textId="177BA023" w:rsidR="00DB64FB" w:rsidRPr="00A2773D" w:rsidRDefault="00DB64FB" w:rsidP="00DB64FB">
      <w:pPr>
        <w:pStyle w:val="Tekstpodstawowy"/>
        <w:tabs>
          <w:tab w:val="left" w:leader="dot" w:pos="9199"/>
        </w:tabs>
        <w:spacing w:line="276" w:lineRule="auto"/>
        <w:ind w:left="5355"/>
        <w:rPr>
          <w:rFonts w:asciiTheme="minorHAnsi" w:hAnsiTheme="minorHAnsi" w:cstheme="minorHAnsi"/>
        </w:rPr>
      </w:pPr>
      <w:r w:rsidRPr="00A2773D">
        <w:rPr>
          <w:rFonts w:asciiTheme="minorHAnsi" w:hAnsiTheme="minorHAnsi" w:cstheme="minorHAnsi"/>
        </w:rPr>
        <w:t>…………….……., dni</w:t>
      </w:r>
      <w:r>
        <w:rPr>
          <w:rFonts w:asciiTheme="minorHAnsi" w:hAnsiTheme="minorHAnsi" w:cstheme="minorHAnsi"/>
        </w:rPr>
        <w:t>a………………….</w:t>
      </w:r>
      <w:r w:rsidRPr="00A2773D">
        <w:rPr>
          <w:rFonts w:asciiTheme="minorHAnsi" w:hAnsiTheme="minorHAnsi" w:cstheme="minorHAnsi"/>
        </w:rPr>
        <w:t>r.</w:t>
      </w:r>
    </w:p>
    <w:p w14:paraId="184C64C3" w14:textId="77777777" w:rsidR="00DB64FB" w:rsidRPr="00A2773D" w:rsidRDefault="00DB64FB" w:rsidP="00DB64FB">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45C23E38" w14:textId="77777777" w:rsidR="00DB64FB" w:rsidRPr="00A2773D" w:rsidRDefault="00DB64FB" w:rsidP="00DB64FB">
      <w:pPr>
        <w:spacing w:line="276" w:lineRule="auto"/>
        <w:ind w:left="5103" w:right="116"/>
        <w:rPr>
          <w:rFonts w:asciiTheme="minorHAnsi" w:hAnsiTheme="minorHAnsi" w:cstheme="minorHAnsi"/>
          <w:i/>
        </w:rPr>
      </w:pPr>
      <w:r w:rsidRPr="00A2773D">
        <w:rPr>
          <w:rFonts w:asciiTheme="minorHAnsi" w:hAnsiTheme="minorHAnsi" w:cstheme="minorHAnsi"/>
          <w:i/>
        </w:rPr>
        <w:t>Imię</w:t>
      </w:r>
      <w:r w:rsidRPr="00A2773D">
        <w:rPr>
          <w:rFonts w:asciiTheme="minorHAnsi" w:hAnsiTheme="minorHAnsi" w:cstheme="minorHAnsi"/>
          <w:i/>
          <w:spacing w:val="-8"/>
        </w:rPr>
        <w:t xml:space="preserve"> </w:t>
      </w:r>
      <w:r w:rsidRPr="00A2773D">
        <w:rPr>
          <w:rFonts w:asciiTheme="minorHAnsi" w:hAnsiTheme="minorHAnsi" w:cstheme="minorHAnsi"/>
          <w:i/>
        </w:rPr>
        <w:t>i</w:t>
      </w:r>
      <w:r w:rsidRPr="00A2773D">
        <w:rPr>
          <w:rFonts w:asciiTheme="minorHAnsi" w:hAnsiTheme="minorHAnsi" w:cstheme="minorHAnsi"/>
          <w:i/>
          <w:spacing w:val="-9"/>
        </w:rPr>
        <w:t xml:space="preserve"> </w:t>
      </w:r>
      <w:r w:rsidRPr="00A2773D">
        <w:rPr>
          <w:rFonts w:asciiTheme="minorHAnsi" w:hAnsiTheme="minorHAnsi" w:cstheme="minorHAnsi"/>
          <w:i/>
        </w:rPr>
        <w:t>nazwisko podpisano</w:t>
      </w:r>
      <w:r w:rsidRPr="00A2773D">
        <w:rPr>
          <w:rFonts w:asciiTheme="minorHAnsi" w:hAnsiTheme="minorHAnsi" w:cstheme="minorHAnsi"/>
          <w:i/>
          <w:spacing w:val="-14"/>
        </w:rPr>
        <w:t xml:space="preserve"> </w:t>
      </w:r>
      <w:r w:rsidRPr="00A2773D">
        <w:rPr>
          <w:rFonts w:asciiTheme="minorHAnsi" w:hAnsiTheme="minorHAnsi" w:cstheme="minorHAnsi"/>
          <w:i/>
        </w:rPr>
        <w:t>elektronicznie</w:t>
      </w:r>
    </w:p>
    <w:p w14:paraId="47D9B8B8" w14:textId="77777777" w:rsidR="00DB64FB" w:rsidRDefault="00DB64FB" w:rsidP="00DB64FB">
      <w:pPr>
        <w:pStyle w:val="Tekstpodstawowy"/>
        <w:spacing w:line="276" w:lineRule="auto"/>
        <w:rPr>
          <w:rFonts w:asciiTheme="minorHAnsi" w:hAnsiTheme="minorHAnsi" w:cstheme="minorHAnsi"/>
          <w:i/>
        </w:rPr>
      </w:pPr>
    </w:p>
    <w:p w14:paraId="4CD3D97F" w14:textId="77777777" w:rsidR="00DB64FB" w:rsidRPr="00A2773D" w:rsidRDefault="00DB64FB" w:rsidP="00DB64FB">
      <w:pPr>
        <w:pStyle w:val="Tekstpodstawowy"/>
        <w:spacing w:line="276" w:lineRule="auto"/>
        <w:ind w:left="749" w:right="610"/>
        <w:jc w:val="center"/>
        <w:rPr>
          <w:rFonts w:asciiTheme="minorHAnsi" w:hAnsiTheme="minorHAnsi" w:cstheme="minorHAnsi"/>
        </w:rPr>
      </w:pPr>
      <w:r w:rsidRPr="00A2773D">
        <w:rPr>
          <w:rFonts w:asciiTheme="minorHAnsi" w:hAnsiTheme="minorHAnsi" w:cstheme="minorHAnsi"/>
          <w:u w:val="single"/>
        </w:rPr>
        <w:lastRenderedPageBreak/>
        <w:t>DOTYCZĄCE SPEŁNIENIA WARUNKÓW UDZIAŁU W POSTĘPOWANIU</w:t>
      </w:r>
    </w:p>
    <w:p w14:paraId="764BAA9C" w14:textId="77777777" w:rsidR="00DB64FB" w:rsidRPr="00A2773D" w:rsidRDefault="00DB64FB" w:rsidP="00DB64FB">
      <w:pPr>
        <w:pStyle w:val="Tekstpodstawowy"/>
        <w:spacing w:line="276" w:lineRule="auto"/>
        <w:rPr>
          <w:rFonts w:asciiTheme="minorHAnsi" w:hAnsiTheme="minorHAnsi" w:cstheme="minorHAnsi"/>
        </w:rPr>
      </w:pPr>
    </w:p>
    <w:p w14:paraId="4FDD1BD5" w14:textId="77777777" w:rsidR="00DB64FB" w:rsidRPr="00A2773D" w:rsidRDefault="00DB64FB" w:rsidP="00DB64FB">
      <w:pPr>
        <w:pStyle w:val="Tekstpodstawowy"/>
        <w:spacing w:line="276" w:lineRule="auto"/>
        <w:rPr>
          <w:rFonts w:asciiTheme="minorHAnsi" w:hAnsiTheme="minorHAnsi" w:cstheme="minorHAnsi"/>
        </w:rPr>
      </w:pPr>
    </w:p>
    <w:p w14:paraId="70818947" w14:textId="77777777" w:rsidR="00DB64FB" w:rsidRPr="00A2773D" w:rsidRDefault="00DB64FB" w:rsidP="00DB64FB">
      <w:pPr>
        <w:spacing w:line="276" w:lineRule="auto"/>
        <w:ind w:left="258" w:right="116"/>
        <w:jc w:val="both"/>
        <w:rPr>
          <w:rFonts w:asciiTheme="minorHAnsi" w:hAnsiTheme="minorHAnsi" w:cstheme="minorHAnsi"/>
        </w:rPr>
      </w:pPr>
      <w:r w:rsidRPr="00A2773D">
        <w:rPr>
          <w:rFonts w:asciiTheme="minorHAnsi" w:hAnsiTheme="minorHAnsi" w:cstheme="minorHAnsi"/>
        </w:rPr>
        <w:t xml:space="preserve">Oświadczam, że spełniam(-my) warunki udziału w postępowaniu na </w:t>
      </w:r>
      <w:r w:rsidRPr="009F3BFA">
        <w:rPr>
          <w:rFonts w:asciiTheme="minorHAnsi" w:hAnsiTheme="minorHAnsi" w:cstheme="minorHAnsi"/>
          <w:b/>
        </w:rPr>
        <w:t xml:space="preserve">świadczenie usług </w:t>
      </w:r>
      <w:r w:rsidRPr="009F3BFA">
        <w:rPr>
          <w:rFonts w:asciiTheme="minorHAnsi" w:hAnsiTheme="minorHAnsi" w:cstheme="minorHAnsi"/>
          <w:b/>
          <w:bCs/>
        </w:rPr>
        <w:t>tłumaczenia pisemnego</w:t>
      </w:r>
      <w:r w:rsidRPr="009F3BFA">
        <w:rPr>
          <w:rFonts w:asciiTheme="minorHAnsi" w:hAnsiTheme="minorHAnsi" w:cstheme="minorHAnsi"/>
          <w:b/>
        </w:rPr>
        <w:t xml:space="preserve"> (wraz z weryfikacją, korektą językową, uwierzytelnianiem, sporządzaniem poświadczonego odpisu lub kopii tłumaczenia) </w:t>
      </w:r>
      <w:r w:rsidRPr="009F3BFA">
        <w:rPr>
          <w:rFonts w:asciiTheme="minorHAnsi" w:hAnsiTheme="minorHAnsi" w:cstheme="minorHAnsi"/>
          <w:b/>
          <w:bCs/>
        </w:rPr>
        <w:t>i tłumaczenia ustnego</w:t>
      </w:r>
      <w:r w:rsidRPr="009F3BFA">
        <w:rPr>
          <w:rFonts w:asciiTheme="minorHAnsi" w:hAnsiTheme="minorHAnsi" w:cstheme="minorHAnsi"/>
          <w:b/>
        </w:rPr>
        <w:t xml:space="preserve"> konsekutywnego oraz symultanicznego dla Programu Współpracy Transgranicznej Polska-Rosja 2014-2020</w:t>
      </w:r>
      <w:r>
        <w:rPr>
          <w:rFonts w:asciiTheme="minorHAnsi" w:hAnsiTheme="minorHAnsi" w:cstheme="minorHAnsi"/>
          <w:b/>
        </w:rPr>
        <w:t xml:space="preserve"> </w:t>
      </w:r>
      <w:r w:rsidRPr="00A2773D">
        <w:rPr>
          <w:rFonts w:asciiTheme="minorHAnsi" w:hAnsiTheme="minorHAnsi" w:cstheme="minorHAnsi"/>
        </w:rPr>
        <w:t xml:space="preserve">dotyczące posiadania zdolności technicznej oraz zawodowej określonej w art. 112 ust. 1 pkt 4 ustawy </w:t>
      </w:r>
      <w:r w:rsidRPr="00A2773D">
        <w:rPr>
          <w:rFonts w:asciiTheme="minorHAnsi" w:hAnsiTheme="minorHAnsi" w:cstheme="minorHAnsi"/>
          <w:i/>
        </w:rPr>
        <w:t>z dnia 11 września 2019 r. - Prawo zamówień publicznych (Dz. U. z 20</w:t>
      </w:r>
      <w:r>
        <w:rPr>
          <w:rFonts w:asciiTheme="minorHAnsi" w:hAnsiTheme="minorHAnsi" w:cstheme="minorHAnsi"/>
          <w:i/>
        </w:rPr>
        <w:t>2</w:t>
      </w:r>
      <w:r w:rsidRPr="00A2773D">
        <w:rPr>
          <w:rFonts w:asciiTheme="minorHAnsi" w:hAnsiTheme="minorHAnsi" w:cstheme="minorHAnsi"/>
          <w:i/>
        </w:rPr>
        <w:t xml:space="preserve">1 r. poz. </w:t>
      </w:r>
      <w:r>
        <w:rPr>
          <w:rFonts w:asciiTheme="minorHAnsi" w:hAnsiTheme="minorHAnsi" w:cstheme="minorHAnsi"/>
          <w:i/>
        </w:rPr>
        <w:t>1</w:t>
      </w:r>
      <w:r w:rsidRPr="00A2773D">
        <w:rPr>
          <w:rFonts w:asciiTheme="minorHAnsi" w:hAnsiTheme="minorHAnsi" w:cstheme="minorHAnsi"/>
          <w:i/>
        </w:rPr>
        <w:t>1</w:t>
      </w:r>
      <w:r>
        <w:rPr>
          <w:rFonts w:asciiTheme="minorHAnsi" w:hAnsiTheme="minorHAnsi" w:cstheme="minorHAnsi"/>
          <w:i/>
        </w:rPr>
        <w:t>2</w:t>
      </w:r>
      <w:r w:rsidRPr="00A2773D">
        <w:rPr>
          <w:rFonts w:asciiTheme="minorHAnsi" w:hAnsiTheme="minorHAnsi" w:cstheme="minorHAnsi"/>
          <w:i/>
        </w:rPr>
        <w:t>9 ze zm.)</w:t>
      </w:r>
      <w:r w:rsidRPr="00A2773D">
        <w:rPr>
          <w:rFonts w:asciiTheme="minorHAnsi" w:hAnsiTheme="minorHAnsi" w:cstheme="minorHAnsi"/>
        </w:rPr>
        <w:t>, zwanej dalej „</w:t>
      </w:r>
      <w:proofErr w:type="spellStart"/>
      <w:r w:rsidRPr="00A2773D">
        <w:rPr>
          <w:rFonts w:asciiTheme="minorHAnsi" w:hAnsiTheme="minorHAnsi" w:cstheme="minorHAnsi"/>
        </w:rPr>
        <w:t>uPzp</w:t>
      </w:r>
      <w:proofErr w:type="spellEnd"/>
      <w:r w:rsidRPr="00A2773D">
        <w:rPr>
          <w:rFonts w:asciiTheme="minorHAnsi" w:hAnsiTheme="minorHAnsi" w:cstheme="minorHAnsi"/>
        </w:rPr>
        <w:t>”.</w:t>
      </w:r>
    </w:p>
    <w:p w14:paraId="1F9EE0CF" w14:textId="519E6E0A" w:rsidR="00DB64FB" w:rsidRDefault="00DB64FB" w:rsidP="00DB64FB">
      <w:pPr>
        <w:pStyle w:val="Tekstpodstawowy"/>
        <w:spacing w:line="276" w:lineRule="auto"/>
        <w:rPr>
          <w:rFonts w:asciiTheme="minorHAnsi" w:hAnsiTheme="minorHAnsi" w:cstheme="minorHAnsi"/>
        </w:rPr>
      </w:pPr>
    </w:p>
    <w:p w14:paraId="45F054B7" w14:textId="2FEEDD94" w:rsidR="00850DDE" w:rsidRDefault="00850DDE" w:rsidP="00DB64FB">
      <w:pPr>
        <w:pStyle w:val="Tekstpodstawowy"/>
        <w:spacing w:line="276" w:lineRule="auto"/>
        <w:rPr>
          <w:rFonts w:asciiTheme="minorHAnsi" w:hAnsiTheme="minorHAnsi" w:cstheme="minorHAnsi"/>
        </w:rPr>
      </w:pPr>
    </w:p>
    <w:p w14:paraId="79B73C39" w14:textId="77777777" w:rsidR="00850DDE" w:rsidRPr="00A2773D" w:rsidRDefault="00850DDE" w:rsidP="00DB64FB">
      <w:pPr>
        <w:pStyle w:val="Tekstpodstawowy"/>
        <w:spacing w:line="276" w:lineRule="auto"/>
        <w:rPr>
          <w:rFonts w:asciiTheme="minorHAnsi" w:hAnsiTheme="minorHAnsi" w:cstheme="minorHAnsi"/>
        </w:rPr>
      </w:pPr>
    </w:p>
    <w:p w14:paraId="2D232317" w14:textId="13422F4E" w:rsidR="00DB64FB" w:rsidRPr="00A2773D" w:rsidRDefault="00DB64FB" w:rsidP="00DB64FB">
      <w:pPr>
        <w:pStyle w:val="Tekstpodstawowy"/>
        <w:tabs>
          <w:tab w:val="left" w:leader="dot" w:pos="9199"/>
        </w:tabs>
        <w:spacing w:line="276" w:lineRule="auto"/>
        <w:ind w:left="5355"/>
        <w:rPr>
          <w:rFonts w:asciiTheme="minorHAnsi" w:hAnsiTheme="minorHAnsi" w:cstheme="minorHAnsi"/>
        </w:rPr>
      </w:pPr>
      <w:r w:rsidRPr="00A2773D">
        <w:rPr>
          <w:rFonts w:asciiTheme="minorHAnsi" w:hAnsiTheme="minorHAnsi" w:cstheme="minorHAnsi"/>
        </w:rPr>
        <w:t>…………….……., dnia</w:t>
      </w:r>
      <w:r>
        <w:rPr>
          <w:rFonts w:asciiTheme="minorHAnsi" w:hAnsiTheme="minorHAnsi" w:cstheme="minorHAnsi"/>
        </w:rPr>
        <w:t>………………..</w:t>
      </w:r>
      <w:r w:rsidRPr="00A2773D">
        <w:rPr>
          <w:rFonts w:asciiTheme="minorHAnsi" w:hAnsiTheme="minorHAnsi" w:cstheme="minorHAnsi"/>
        </w:rPr>
        <w:t>r.</w:t>
      </w:r>
    </w:p>
    <w:p w14:paraId="3806048B" w14:textId="77777777" w:rsidR="00DB64FB" w:rsidRPr="00A2773D" w:rsidRDefault="00DB64FB" w:rsidP="00DB64FB">
      <w:pPr>
        <w:pStyle w:val="Tekstpodstawowy"/>
        <w:spacing w:line="276" w:lineRule="auto"/>
        <w:rPr>
          <w:rFonts w:asciiTheme="minorHAnsi" w:hAnsiTheme="minorHAnsi" w:cstheme="minorHAnsi"/>
        </w:rPr>
      </w:pPr>
    </w:p>
    <w:p w14:paraId="3D19C377" w14:textId="77777777" w:rsidR="00850DDE" w:rsidRDefault="00850DDE" w:rsidP="00DB64FB">
      <w:pPr>
        <w:spacing w:line="276" w:lineRule="auto"/>
        <w:ind w:right="116"/>
        <w:jc w:val="right"/>
        <w:rPr>
          <w:rFonts w:asciiTheme="minorHAnsi" w:hAnsiTheme="minorHAnsi" w:cstheme="minorHAnsi"/>
          <w:i/>
          <w:spacing w:val="-2"/>
        </w:rPr>
      </w:pPr>
    </w:p>
    <w:p w14:paraId="602A6B29" w14:textId="058E3F29" w:rsidR="00DB64FB" w:rsidRPr="00A2773D" w:rsidRDefault="00DB64FB" w:rsidP="00DB64FB">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565DFF3A" w14:textId="661EA37C" w:rsidR="00DB64FB" w:rsidRDefault="00850DDE" w:rsidP="00850DDE">
      <w:pPr>
        <w:spacing w:line="276" w:lineRule="auto"/>
        <w:ind w:right="116"/>
        <w:rPr>
          <w:rFonts w:asciiTheme="minorHAnsi" w:hAnsiTheme="minorHAnsi" w:cstheme="minorHAnsi"/>
          <w:i/>
        </w:rPr>
      </w:pPr>
      <w:r>
        <w:rPr>
          <w:rFonts w:asciiTheme="minorHAnsi" w:hAnsiTheme="minorHAnsi" w:cstheme="minorHAnsi"/>
          <w:i/>
        </w:rPr>
        <w:t xml:space="preserve">                                                                                                           </w:t>
      </w:r>
      <w:r w:rsidR="00DB64FB" w:rsidRPr="00A2773D">
        <w:rPr>
          <w:rFonts w:asciiTheme="minorHAnsi" w:hAnsiTheme="minorHAnsi" w:cstheme="minorHAnsi"/>
          <w:i/>
        </w:rPr>
        <w:t>Imię</w:t>
      </w:r>
      <w:r w:rsidR="00DB64FB" w:rsidRPr="00A2773D">
        <w:rPr>
          <w:rFonts w:asciiTheme="minorHAnsi" w:hAnsiTheme="minorHAnsi" w:cstheme="minorHAnsi"/>
          <w:i/>
          <w:spacing w:val="-8"/>
        </w:rPr>
        <w:t xml:space="preserve"> </w:t>
      </w:r>
      <w:r w:rsidR="00DB64FB" w:rsidRPr="00A2773D">
        <w:rPr>
          <w:rFonts w:asciiTheme="minorHAnsi" w:hAnsiTheme="minorHAnsi" w:cstheme="minorHAnsi"/>
          <w:i/>
        </w:rPr>
        <w:t>i</w:t>
      </w:r>
      <w:r w:rsidR="00DB64FB" w:rsidRPr="00A2773D">
        <w:rPr>
          <w:rFonts w:asciiTheme="minorHAnsi" w:hAnsiTheme="minorHAnsi" w:cstheme="minorHAnsi"/>
          <w:i/>
          <w:spacing w:val="-9"/>
        </w:rPr>
        <w:t xml:space="preserve"> </w:t>
      </w:r>
      <w:r w:rsidR="00DB64FB" w:rsidRPr="00A2773D">
        <w:rPr>
          <w:rFonts w:asciiTheme="minorHAnsi" w:hAnsiTheme="minorHAnsi" w:cstheme="minorHAnsi"/>
          <w:i/>
        </w:rPr>
        <w:t>nazwisko podpisano</w:t>
      </w:r>
      <w:r w:rsidR="00DB64FB" w:rsidRPr="00A2773D">
        <w:rPr>
          <w:rFonts w:asciiTheme="minorHAnsi" w:hAnsiTheme="minorHAnsi" w:cstheme="minorHAnsi"/>
          <w:i/>
          <w:spacing w:val="-14"/>
        </w:rPr>
        <w:t xml:space="preserve"> </w:t>
      </w:r>
      <w:r w:rsidR="00DB64FB" w:rsidRPr="00A2773D">
        <w:rPr>
          <w:rFonts w:asciiTheme="minorHAnsi" w:hAnsiTheme="minorHAnsi" w:cstheme="minorHAnsi"/>
          <w:i/>
        </w:rPr>
        <w:t>elektronicznie</w:t>
      </w:r>
    </w:p>
    <w:p w14:paraId="4072BB04" w14:textId="77777777" w:rsidR="00850DDE" w:rsidRPr="00A2773D" w:rsidRDefault="00850DDE" w:rsidP="00850DDE">
      <w:pPr>
        <w:spacing w:line="276" w:lineRule="auto"/>
        <w:ind w:right="116"/>
        <w:rPr>
          <w:rFonts w:asciiTheme="minorHAnsi" w:hAnsiTheme="minorHAnsi" w:cstheme="minorHAnsi"/>
          <w:i/>
        </w:rPr>
      </w:pPr>
    </w:p>
    <w:p w14:paraId="6F152D28" w14:textId="77777777" w:rsidR="00DB64FB" w:rsidRPr="00A2773D" w:rsidRDefault="00DB64FB" w:rsidP="00DB64FB">
      <w:pPr>
        <w:pStyle w:val="Nagwek1"/>
        <w:spacing w:line="276" w:lineRule="auto"/>
        <w:ind w:left="258"/>
        <w:jc w:val="both"/>
        <w:rPr>
          <w:rFonts w:asciiTheme="minorHAnsi" w:hAnsiTheme="minorHAnsi" w:cstheme="minorHAnsi"/>
        </w:rPr>
      </w:pPr>
      <w:r w:rsidRPr="00A2773D">
        <w:rPr>
          <w:rFonts w:asciiTheme="minorHAnsi" w:hAnsiTheme="minorHAnsi" w:cstheme="minorHAnsi"/>
        </w:rPr>
        <w:t>OŚWIADCZENIE DOTYCZĄCE PODANYCH INFORMACJI:</w:t>
      </w:r>
    </w:p>
    <w:p w14:paraId="1A72569D" w14:textId="77777777" w:rsidR="00DB64FB" w:rsidRPr="00A2773D" w:rsidRDefault="00DB64FB" w:rsidP="00DB64FB">
      <w:pPr>
        <w:pStyle w:val="Tekstpodstawowy"/>
        <w:spacing w:line="276" w:lineRule="auto"/>
        <w:ind w:left="258" w:right="116"/>
        <w:jc w:val="both"/>
        <w:rPr>
          <w:rFonts w:asciiTheme="minorHAnsi" w:hAnsiTheme="minorHAnsi" w:cstheme="minorHAnsi"/>
        </w:rPr>
      </w:pPr>
      <w:r w:rsidRPr="00A2773D">
        <w:rPr>
          <w:rFonts w:asciiTheme="minorHAnsi" w:hAnsiTheme="minorHAnsi" w:cstheme="minorHAnsi"/>
        </w:rPr>
        <w:t xml:space="preserve">Oświadczam, że wszystkie informacje podane w powyższych oświadczeniach są aktualne i zgodne </w:t>
      </w:r>
      <w:r w:rsidRPr="00A2773D">
        <w:rPr>
          <w:rFonts w:asciiTheme="minorHAnsi" w:hAnsiTheme="minorHAnsi" w:cstheme="minorHAnsi"/>
        </w:rPr>
        <w:br/>
        <w:t>z prawdą</w:t>
      </w:r>
      <w:r w:rsidRPr="00A2773D">
        <w:rPr>
          <w:rFonts w:asciiTheme="minorHAnsi" w:hAnsiTheme="minorHAnsi" w:cstheme="minorHAnsi"/>
          <w:spacing w:val="-11"/>
        </w:rPr>
        <w:t xml:space="preserve"> </w:t>
      </w:r>
      <w:r w:rsidRPr="00A2773D">
        <w:rPr>
          <w:rFonts w:asciiTheme="minorHAnsi" w:hAnsiTheme="minorHAnsi" w:cstheme="minorHAnsi"/>
        </w:rPr>
        <w:t>oraz</w:t>
      </w:r>
      <w:r w:rsidRPr="00A2773D">
        <w:rPr>
          <w:rFonts w:asciiTheme="minorHAnsi" w:hAnsiTheme="minorHAnsi" w:cstheme="minorHAnsi"/>
          <w:spacing w:val="-10"/>
        </w:rPr>
        <w:t xml:space="preserve"> </w:t>
      </w:r>
      <w:r w:rsidRPr="00A2773D">
        <w:rPr>
          <w:rFonts w:asciiTheme="minorHAnsi" w:hAnsiTheme="minorHAnsi" w:cstheme="minorHAnsi"/>
        </w:rPr>
        <w:t>zostały</w:t>
      </w:r>
      <w:r w:rsidRPr="00A2773D">
        <w:rPr>
          <w:rFonts w:asciiTheme="minorHAnsi" w:hAnsiTheme="minorHAnsi" w:cstheme="minorHAnsi"/>
          <w:spacing w:val="-9"/>
        </w:rPr>
        <w:t xml:space="preserve"> </w:t>
      </w:r>
      <w:r w:rsidRPr="00A2773D">
        <w:rPr>
          <w:rFonts w:asciiTheme="minorHAnsi" w:hAnsiTheme="minorHAnsi" w:cstheme="minorHAnsi"/>
        </w:rPr>
        <w:t>przedstawione</w:t>
      </w:r>
      <w:r w:rsidRPr="00A2773D">
        <w:rPr>
          <w:rFonts w:asciiTheme="minorHAnsi" w:hAnsiTheme="minorHAnsi" w:cstheme="minorHAnsi"/>
          <w:spacing w:val="-10"/>
        </w:rPr>
        <w:t xml:space="preserve"> </w:t>
      </w:r>
      <w:r w:rsidRPr="00A2773D">
        <w:rPr>
          <w:rFonts w:asciiTheme="minorHAnsi" w:hAnsiTheme="minorHAnsi" w:cstheme="minorHAnsi"/>
        </w:rPr>
        <w:t>z</w:t>
      </w:r>
      <w:r w:rsidRPr="00A2773D">
        <w:rPr>
          <w:rFonts w:asciiTheme="minorHAnsi" w:hAnsiTheme="minorHAnsi" w:cstheme="minorHAnsi"/>
          <w:spacing w:val="-10"/>
        </w:rPr>
        <w:t xml:space="preserve"> </w:t>
      </w:r>
      <w:r w:rsidRPr="00A2773D">
        <w:rPr>
          <w:rFonts w:asciiTheme="minorHAnsi" w:hAnsiTheme="minorHAnsi" w:cstheme="minorHAnsi"/>
        </w:rPr>
        <w:t>pełną</w:t>
      </w:r>
      <w:r w:rsidRPr="00A2773D">
        <w:rPr>
          <w:rFonts w:asciiTheme="minorHAnsi" w:hAnsiTheme="minorHAnsi" w:cstheme="minorHAnsi"/>
          <w:spacing w:val="-10"/>
        </w:rPr>
        <w:t xml:space="preserve"> </w:t>
      </w:r>
      <w:r w:rsidRPr="00A2773D">
        <w:rPr>
          <w:rFonts w:asciiTheme="minorHAnsi" w:hAnsiTheme="minorHAnsi" w:cstheme="minorHAnsi"/>
        </w:rPr>
        <w:t>świadomością</w:t>
      </w:r>
      <w:r w:rsidRPr="00A2773D">
        <w:rPr>
          <w:rFonts w:asciiTheme="minorHAnsi" w:hAnsiTheme="minorHAnsi" w:cstheme="minorHAnsi"/>
          <w:spacing w:val="-10"/>
        </w:rPr>
        <w:t xml:space="preserve"> </w:t>
      </w:r>
      <w:r w:rsidRPr="00A2773D">
        <w:rPr>
          <w:rFonts w:asciiTheme="minorHAnsi" w:hAnsiTheme="minorHAnsi" w:cstheme="minorHAnsi"/>
        </w:rPr>
        <w:t>konsekwencji</w:t>
      </w:r>
      <w:r w:rsidRPr="00A2773D">
        <w:rPr>
          <w:rFonts w:asciiTheme="minorHAnsi" w:hAnsiTheme="minorHAnsi" w:cstheme="minorHAnsi"/>
          <w:spacing w:val="-10"/>
        </w:rPr>
        <w:t xml:space="preserve"> </w:t>
      </w:r>
      <w:r w:rsidRPr="00A2773D">
        <w:rPr>
          <w:rFonts w:asciiTheme="minorHAnsi" w:hAnsiTheme="minorHAnsi" w:cstheme="minorHAnsi"/>
        </w:rPr>
        <w:t>wprowadzenia</w:t>
      </w:r>
      <w:r w:rsidRPr="00A2773D">
        <w:rPr>
          <w:rFonts w:asciiTheme="minorHAnsi" w:hAnsiTheme="minorHAnsi" w:cstheme="minorHAnsi"/>
          <w:spacing w:val="-10"/>
        </w:rPr>
        <w:t xml:space="preserve"> </w:t>
      </w:r>
      <w:r w:rsidRPr="00A2773D">
        <w:rPr>
          <w:rFonts w:asciiTheme="minorHAnsi" w:hAnsiTheme="minorHAnsi" w:cstheme="minorHAnsi"/>
        </w:rPr>
        <w:t>Zamawiającego w błąd przy przedstawianiu</w:t>
      </w:r>
      <w:r w:rsidRPr="00A2773D">
        <w:rPr>
          <w:rFonts w:asciiTheme="minorHAnsi" w:hAnsiTheme="minorHAnsi" w:cstheme="minorHAnsi"/>
          <w:spacing w:val="-2"/>
        </w:rPr>
        <w:t xml:space="preserve"> </w:t>
      </w:r>
      <w:r w:rsidRPr="00A2773D">
        <w:rPr>
          <w:rFonts w:asciiTheme="minorHAnsi" w:hAnsiTheme="minorHAnsi" w:cstheme="minorHAnsi"/>
        </w:rPr>
        <w:t>informacji.</w:t>
      </w:r>
    </w:p>
    <w:p w14:paraId="2F717AE9" w14:textId="206C6F38" w:rsidR="00DB64FB" w:rsidRDefault="00DB64FB" w:rsidP="00DB64FB">
      <w:pPr>
        <w:pStyle w:val="Tekstpodstawowy"/>
        <w:spacing w:line="276" w:lineRule="auto"/>
        <w:rPr>
          <w:rFonts w:asciiTheme="minorHAnsi" w:hAnsiTheme="minorHAnsi" w:cstheme="minorHAnsi"/>
        </w:rPr>
      </w:pPr>
    </w:p>
    <w:p w14:paraId="7AF379A7" w14:textId="77777777" w:rsidR="00850DDE" w:rsidRPr="00A2773D" w:rsidRDefault="00850DDE" w:rsidP="00DB64FB">
      <w:pPr>
        <w:pStyle w:val="Tekstpodstawowy"/>
        <w:spacing w:line="276" w:lineRule="auto"/>
        <w:rPr>
          <w:rFonts w:asciiTheme="minorHAnsi" w:hAnsiTheme="minorHAnsi" w:cstheme="minorHAnsi"/>
        </w:rPr>
      </w:pPr>
    </w:p>
    <w:p w14:paraId="4B0DF4A6" w14:textId="4F94C44F" w:rsidR="00DB64FB" w:rsidRPr="00A2773D" w:rsidRDefault="00DB64FB" w:rsidP="00DB64FB">
      <w:pPr>
        <w:pStyle w:val="Tekstpodstawowy"/>
        <w:tabs>
          <w:tab w:val="left" w:leader="dot" w:pos="9199"/>
        </w:tabs>
        <w:spacing w:line="276" w:lineRule="auto"/>
        <w:ind w:left="5355"/>
        <w:rPr>
          <w:rFonts w:asciiTheme="minorHAnsi" w:hAnsiTheme="minorHAnsi" w:cstheme="minorHAnsi"/>
        </w:rPr>
      </w:pPr>
      <w:r w:rsidRPr="00A2773D">
        <w:rPr>
          <w:rFonts w:asciiTheme="minorHAnsi" w:hAnsiTheme="minorHAnsi" w:cstheme="minorHAnsi"/>
        </w:rPr>
        <w:t>…………….……., dni</w:t>
      </w:r>
      <w:r>
        <w:rPr>
          <w:rFonts w:asciiTheme="minorHAnsi" w:hAnsiTheme="minorHAnsi" w:cstheme="minorHAnsi"/>
        </w:rPr>
        <w:t>a…………………..</w:t>
      </w:r>
      <w:r w:rsidRPr="00A2773D">
        <w:rPr>
          <w:rFonts w:asciiTheme="minorHAnsi" w:hAnsiTheme="minorHAnsi" w:cstheme="minorHAnsi"/>
        </w:rPr>
        <w:t>r.</w:t>
      </w:r>
    </w:p>
    <w:p w14:paraId="716F5274" w14:textId="77777777" w:rsidR="00DB64FB" w:rsidRPr="00A2773D" w:rsidRDefault="00DB64FB" w:rsidP="00DB64FB">
      <w:pPr>
        <w:pStyle w:val="Tekstpodstawowy"/>
        <w:spacing w:line="276" w:lineRule="auto"/>
        <w:rPr>
          <w:rFonts w:asciiTheme="minorHAnsi" w:hAnsiTheme="minorHAnsi" w:cstheme="minorHAnsi"/>
        </w:rPr>
      </w:pPr>
    </w:p>
    <w:p w14:paraId="2BF45C1C" w14:textId="77777777" w:rsidR="00850DDE" w:rsidRDefault="00850DDE" w:rsidP="00DB64FB">
      <w:pPr>
        <w:spacing w:line="276" w:lineRule="auto"/>
        <w:ind w:right="116"/>
        <w:jc w:val="right"/>
        <w:rPr>
          <w:rFonts w:asciiTheme="minorHAnsi" w:hAnsiTheme="minorHAnsi" w:cstheme="minorHAnsi"/>
          <w:i/>
          <w:spacing w:val="-2"/>
        </w:rPr>
      </w:pPr>
    </w:p>
    <w:p w14:paraId="04AF9535" w14:textId="77777777" w:rsidR="00850DDE" w:rsidRDefault="00850DDE" w:rsidP="00DB64FB">
      <w:pPr>
        <w:spacing w:line="276" w:lineRule="auto"/>
        <w:ind w:right="116"/>
        <w:jc w:val="right"/>
        <w:rPr>
          <w:rFonts w:asciiTheme="minorHAnsi" w:hAnsiTheme="minorHAnsi" w:cstheme="minorHAnsi"/>
          <w:i/>
          <w:spacing w:val="-2"/>
        </w:rPr>
      </w:pPr>
    </w:p>
    <w:p w14:paraId="62794221" w14:textId="587E69D9" w:rsidR="00DB64FB" w:rsidRPr="00A2773D" w:rsidRDefault="00DB64FB" w:rsidP="00DB64FB">
      <w:pPr>
        <w:spacing w:line="276" w:lineRule="auto"/>
        <w:ind w:right="116"/>
        <w:jc w:val="right"/>
        <w:rPr>
          <w:rFonts w:asciiTheme="minorHAnsi" w:hAnsiTheme="minorHAnsi" w:cstheme="minorHAnsi"/>
          <w:i/>
        </w:rPr>
      </w:pPr>
      <w:r w:rsidRPr="00A2773D">
        <w:rPr>
          <w:rFonts w:asciiTheme="minorHAnsi" w:hAnsiTheme="minorHAnsi" w:cstheme="minorHAnsi"/>
          <w:i/>
          <w:spacing w:val="-2"/>
        </w:rPr>
        <w:t>……………………………….</w:t>
      </w:r>
    </w:p>
    <w:p w14:paraId="60EADA6E" w14:textId="586EB53E" w:rsidR="00DB64FB" w:rsidRPr="00A2773D" w:rsidRDefault="00850DDE" w:rsidP="00850DDE">
      <w:pPr>
        <w:spacing w:line="276" w:lineRule="auto"/>
        <w:ind w:right="116"/>
        <w:rPr>
          <w:rFonts w:asciiTheme="minorHAnsi" w:hAnsiTheme="minorHAnsi" w:cstheme="minorHAnsi"/>
          <w:i/>
        </w:rPr>
      </w:pPr>
      <w:r>
        <w:rPr>
          <w:rFonts w:asciiTheme="minorHAnsi" w:hAnsiTheme="minorHAnsi" w:cstheme="minorHAnsi"/>
          <w:i/>
        </w:rPr>
        <w:t xml:space="preserve">                                                                                                            </w:t>
      </w:r>
      <w:r w:rsidR="00DB64FB" w:rsidRPr="00A2773D">
        <w:rPr>
          <w:rFonts w:asciiTheme="minorHAnsi" w:hAnsiTheme="minorHAnsi" w:cstheme="minorHAnsi"/>
          <w:i/>
        </w:rPr>
        <w:t>Imię</w:t>
      </w:r>
      <w:r w:rsidR="00DB64FB" w:rsidRPr="00A2773D">
        <w:rPr>
          <w:rFonts w:asciiTheme="minorHAnsi" w:hAnsiTheme="minorHAnsi" w:cstheme="minorHAnsi"/>
          <w:i/>
          <w:spacing w:val="-8"/>
        </w:rPr>
        <w:t xml:space="preserve"> </w:t>
      </w:r>
      <w:r w:rsidR="00DB64FB" w:rsidRPr="00A2773D">
        <w:rPr>
          <w:rFonts w:asciiTheme="minorHAnsi" w:hAnsiTheme="minorHAnsi" w:cstheme="minorHAnsi"/>
          <w:i/>
        </w:rPr>
        <w:t>i</w:t>
      </w:r>
      <w:r w:rsidR="00DB64FB" w:rsidRPr="00A2773D">
        <w:rPr>
          <w:rFonts w:asciiTheme="minorHAnsi" w:hAnsiTheme="minorHAnsi" w:cstheme="minorHAnsi"/>
          <w:i/>
          <w:spacing w:val="-9"/>
        </w:rPr>
        <w:t xml:space="preserve"> </w:t>
      </w:r>
      <w:r w:rsidR="00DB64FB" w:rsidRPr="00A2773D">
        <w:rPr>
          <w:rFonts w:asciiTheme="minorHAnsi" w:hAnsiTheme="minorHAnsi" w:cstheme="minorHAnsi"/>
          <w:i/>
        </w:rPr>
        <w:t>nazwisko podpisano</w:t>
      </w:r>
      <w:r w:rsidR="00DB64FB" w:rsidRPr="00A2773D">
        <w:rPr>
          <w:rFonts w:asciiTheme="minorHAnsi" w:hAnsiTheme="minorHAnsi" w:cstheme="minorHAnsi"/>
          <w:i/>
          <w:spacing w:val="-14"/>
        </w:rPr>
        <w:t xml:space="preserve"> </w:t>
      </w:r>
      <w:r w:rsidR="00DB64FB" w:rsidRPr="00A2773D">
        <w:rPr>
          <w:rFonts w:asciiTheme="minorHAnsi" w:hAnsiTheme="minorHAnsi" w:cstheme="minorHAnsi"/>
          <w:i/>
        </w:rPr>
        <w:t xml:space="preserve">elektronicznie  </w:t>
      </w:r>
    </w:p>
    <w:p w14:paraId="7AA3F717" w14:textId="29879622" w:rsidR="00F7208E" w:rsidRPr="00991F16" w:rsidRDefault="00F7208E" w:rsidP="00DB64FB">
      <w:pPr>
        <w:pStyle w:val="Tekstpodstawowy"/>
        <w:tabs>
          <w:tab w:val="left" w:leader="dot" w:pos="9199"/>
        </w:tabs>
        <w:rPr>
          <w:rFonts w:asciiTheme="minorHAnsi" w:hAnsiTheme="minorHAnsi" w:cstheme="minorHAnsi"/>
        </w:rPr>
      </w:pPr>
    </w:p>
    <w:p w14:paraId="7F4B2251" w14:textId="77777777" w:rsidR="00F7208E" w:rsidRPr="00991F16" w:rsidRDefault="00F7208E">
      <w:pPr>
        <w:pStyle w:val="Tekstpodstawowy"/>
        <w:rPr>
          <w:rFonts w:asciiTheme="minorHAnsi" w:hAnsiTheme="minorHAnsi" w:cstheme="minorHAnsi"/>
        </w:rPr>
      </w:pPr>
    </w:p>
    <w:p w14:paraId="00706C19" w14:textId="12326ED6" w:rsidR="00F7208E" w:rsidRDefault="00F7208E">
      <w:pPr>
        <w:pStyle w:val="Tekstpodstawowy"/>
        <w:spacing w:before="7"/>
        <w:rPr>
          <w:rFonts w:asciiTheme="minorHAnsi" w:hAnsiTheme="minorHAnsi" w:cstheme="minorHAnsi"/>
        </w:rPr>
      </w:pPr>
    </w:p>
    <w:p w14:paraId="33D2B154" w14:textId="34E9B616" w:rsidR="00DB64FB" w:rsidRDefault="00DB64FB">
      <w:pPr>
        <w:pStyle w:val="Tekstpodstawowy"/>
        <w:spacing w:before="7"/>
        <w:rPr>
          <w:rFonts w:asciiTheme="minorHAnsi" w:hAnsiTheme="minorHAnsi" w:cstheme="minorHAnsi"/>
        </w:rPr>
      </w:pPr>
    </w:p>
    <w:p w14:paraId="04FB4A47" w14:textId="375D48EE" w:rsidR="00DB64FB" w:rsidRDefault="00DB64FB">
      <w:pPr>
        <w:pStyle w:val="Tekstpodstawowy"/>
        <w:spacing w:before="7"/>
        <w:rPr>
          <w:rFonts w:asciiTheme="minorHAnsi" w:hAnsiTheme="minorHAnsi" w:cstheme="minorHAnsi"/>
        </w:rPr>
      </w:pPr>
    </w:p>
    <w:p w14:paraId="10C3A2B6" w14:textId="3C45E833" w:rsidR="00DB64FB" w:rsidRDefault="00DB64FB">
      <w:pPr>
        <w:pStyle w:val="Tekstpodstawowy"/>
        <w:spacing w:before="7"/>
        <w:rPr>
          <w:rFonts w:asciiTheme="minorHAnsi" w:hAnsiTheme="minorHAnsi" w:cstheme="minorHAnsi"/>
        </w:rPr>
      </w:pPr>
    </w:p>
    <w:p w14:paraId="60E9BC53" w14:textId="01EAA727" w:rsidR="00DB64FB" w:rsidRDefault="00DB64FB">
      <w:pPr>
        <w:pStyle w:val="Tekstpodstawowy"/>
        <w:spacing w:before="7"/>
        <w:rPr>
          <w:rFonts w:asciiTheme="minorHAnsi" w:hAnsiTheme="minorHAnsi" w:cstheme="minorHAnsi"/>
        </w:rPr>
      </w:pPr>
    </w:p>
    <w:p w14:paraId="221B4555" w14:textId="0B3F9045" w:rsidR="00DB64FB" w:rsidRDefault="00DB64FB">
      <w:pPr>
        <w:pStyle w:val="Tekstpodstawowy"/>
        <w:spacing w:before="7"/>
        <w:rPr>
          <w:rFonts w:asciiTheme="minorHAnsi" w:hAnsiTheme="minorHAnsi" w:cstheme="minorHAnsi"/>
        </w:rPr>
      </w:pPr>
    </w:p>
    <w:p w14:paraId="208E6F00" w14:textId="134514DD" w:rsidR="00DB64FB" w:rsidRDefault="00DB64FB">
      <w:pPr>
        <w:pStyle w:val="Tekstpodstawowy"/>
        <w:spacing w:before="7"/>
        <w:rPr>
          <w:rFonts w:asciiTheme="minorHAnsi" w:hAnsiTheme="minorHAnsi" w:cstheme="minorHAnsi"/>
        </w:rPr>
      </w:pPr>
    </w:p>
    <w:p w14:paraId="5C3E2F29" w14:textId="58A41FAB" w:rsidR="00DB64FB" w:rsidRDefault="00DB64FB">
      <w:pPr>
        <w:pStyle w:val="Tekstpodstawowy"/>
        <w:spacing w:before="7"/>
        <w:rPr>
          <w:rFonts w:asciiTheme="minorHAnsi" w:hAnsiTheme="minorHAnsi" w:cstheme="minorHAnsi"/>
        </w:rPr>
      </w:pPr>
    </w:p>
    <w:p w14:paraId="2B5FD2EA" w14:textId="162B3526" w:rsidR="00DB64FB" w:rsidRDefault="00DB64FB">
      <w:pPr>
        <w:pStyle w:val="Tekstpodstawowy"/>
        <w:spacing w:before="7"/>
        <w:rPr>
          <w:rFonts w:asciiTheme="minorHAnsi" w:hAnsiTheme="minorHAnsi" w:cstheme="minorHAnsi"/>
        </w:rPr>
      </w:pPr>
    </w:p>
    <w:p w14:paraId="12A2B9FD" w14:textId="07C5E7D2" w:rsidR="00DB64FB" w:rsidRDefault="00DB64FB">
      <w:pPr>
        <w:pStyle w:val="Tekstpodstawowy"/>
        <w:spacing w:before="7"/>
        <w:rPr>
          <w:rFonts w:asciiTheme="minorHAnsi" w:hAnsiTheme="minorHAnsi" w:cstheme="minorHAnsi"/>
        </w:rPr>
      </w:pPr>
    </w:p>
    <w:p w14:paraId="4E5B0CA6" w14:textId="2A2BF4A6" w:rsidR="00DB64FB" w:rsidRDefault="00DB64FB">
      <w:pPr>
        <w:pStyle w:val="Tekstpodstawowy"/>
        <w:spacing w:before="7"/>
        <w:rPr>
          <w:rFonts w:asciiTheme="minorHAnsi" w:hAnsiTheme="minorHAnsi" w:cstheme="minorHAnsi"/>
        </w:rPr>
      </w:pPr>
    </w:p>
    <w:p w14:paraId="73555812" w14:textId="2C20AD97" w:rsidR="00850DDE" w:rsidRDefault="00850DDE">
      <w:pPr>
        <w:pStyle w:val="Tekstpodstawowy"/>
        <w:spacing w:before="7"/>
        <w:rPr>
          <w:rFonts w:asciiTheme="minorHAnsi" w:hAnsiTheme="minorHAnsi" w:cstheme="minorHAnsi"/>
        </w:rPr>
      </w:pPr>
    </w:p>
    <w:p w14:paraId="7CB047DA" w14:textId="11C179C6" w:rsidR="00850DDE" w:rsidRDefault="00850DDE">
      <w:pPr>
        <w:pStyle w:val="Tekstpodstawowy"/>
        <w:spacing w:before="7"/>
        <w:rPr>
          <w:rFonts w:asciiTheme="minorHAnsi" w:hAnsiTheme="minorHAnsi" w:cstheme="minorHAnsi"/>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6E5647" w:rsidRPr="006E5647" w14:paraId="14C6C37D" w14:textId="77777777" w:rsidTr="00B27987">
        <w:tc>
          <w:tcPr>
            <w:tcW w:w="9356" w:type="dxa"/>
            <w:tcBorders>
              <w:bottom w:val="nil"/>
            </w:tcBorders>
          </w:tcPr>
          <w:p w14:paraId="4955EF28" w14:textId="410EF338" w:rsidR="006E5647" w:rsidRPr="006E5647" w:rsidRDefault="006E5647" w:rsidP="006E5647">
            <w:pPr>
              <w:keepNext/>
              <w:widowControl/>
              <w:autoSpaceDE/>
              <w:autoSpaceDN/>
              <w:jc w:val="both"/>
              <w:outlineLvl w:val="2"/>
              <w:rPr>
                <w:rFonts w:ascii="Calibri" w:hAnsi="Calibri" w:cs="Calibri"/>
                <w:b/>
                <w:lang w:eastAsia="pl-PL"/>
              </w:rPr>
            </w:pPr>
            <w:r w:rsidRPr="006E5647">
              <w:rPr>
                <w:rFonts w:ascii="Calibri" w:hAnsi="Calibri" w:cs="Calibri"/>
                <w:b/>
                <w:lang w:eastAsia="pl-PL"/>
              </w:rPr>
              <w:lastRenderedPageBreak/>
              <w:t>WA.263.</w:t>
            </w:r>
            <w:r w:rsidR="0052558D">
              <w:rPr>
                <w:rFonts w:ascii="Calibri" w:hAnsi="Calibri" w:cs="Calibri"/>
                <w:b/>
                <w:lang w:eastAsia="pl-PL"/>
              </w:rPr>
              <w:t>30</w:t>
            </w:r>
            <w:r w:rsidRPr="006E5647">
              <w:rPr>
                <w:rFonts w:ascii="Calibri" w:hAnsi="Calibri" w:cs="Calibri"/>
                <w:b/>
                <w:lang w:eastAsia="pl-PL"/>
              </w:rPr>
              <w:t>.2021.</w:t>
            </w:r>
            <w:r w:rsidR="00404567">
              <w:rPr>
                <w:rFonts w:ascii="Calibri" w:hAnsi="Calibri" w:cs="Calibri"/>
                <w:b/>
                <w:lang w:eastAsia="pl-PL"/>
              </w:rPr>
              <w:t>KR</w:t>
            </w:r>
            <w:r w:rsidRPr="006E5647">
              <w:rPr>
                <w:rFonts w:ascii="Calibri" w:hAnsi="Calibri" w:cs="Calibri"/>
                <w:b/>
                <w:lang w:eastAsia="pl-PL"/>
              </w:rPr>
              <w:t xml:space="preserve">                                                             </w:t>
            </w:r>
            <w:r w:rsidR="002A12B0">
              <w:rPr>
                <w:rFonts w:ascii="Calibri" w:hAnsi="Calibri" w:cs="Calibri"/>
                <w:b/>
                <w:lang w:eastAsia="pl-PL"/>
              </w:rPr>
              <w:t xml:space="preserve">                                      </w:t>
            </w:r>
            <w:r w:rsidRPr="006E5647">
              <w:rPr>
                <w:rFonts w:ascii="Calibri" w:hAnsi="Calibri" w:cs="Calibri"/>
                <w:b/>
                <w:lang w:eastAsia="pl-PL"/>
              </w:rPr>
              <w:t xml:space="preserve">ZAŁĄCZNIK NR 4 do SWZ                   </w:t>
            </w:r>
          </w:p>
          <w:p w14:paraId="00C4B0FE" w14:textId="77777777" w:rsidR="006E5647" w:rsidRPr="006E5647" w:rsidRDefault="006E5647" w:rsidP="006E5647">
            <w:pPr>
              <w:widowControl/>
              <w:autoSpaceDE/>
              <w:autoSpaceDN/>
              <w:rPr>
                <w:rFonts w:ascii="Calibri" w:hAnsi="Calibri" w:cs="Calibri"/>
                <w:lang w:eastAsia="pl-PL"/>
              </w:rPr>
            </w:pPr>
          </w:p>
        </w:tc>
      </w:tr>
      <w:tr w:rsidR="006E5647" w:rsidRPr="006E5647" w14:paraId="2A8F572B" w14:textId="77777777" w:rsidTr="00B27987">
        <w:tc>
          <w:tcPr>
            <w:tcW w:w="9356" w:type="dxa"/>
            <w:tcBorders>
              <w:top w:val="nil"/>
              <w:bottom w:val="single" w:sz="4" w:space="0" w:color="auto"/>
            </w:tcBorders>
          </w:tcPr>
          <w:p w14:paraId="28464344" w14:textId="77777777" w:rsidR="006E5647" w:rsidRPr="006E5647" w:rsidRDefault="006E5647" w:rsidP="006E5647">
            <w:pPr>
              <w:keepNext/>
              <w:widowControl/>
              <w:autoSpaceDE/>
              <w:autoSpaceDN/>
              <w:jc w:val="center"/>
              <w:outlineLvl w:val="1"/>
              <w:rPr>
                <w:rFonts w:ascii="Calibri" w:hAnsi="Calibri" w:cs="Calibri"/>
                <w:b/>
                <w:lang w:eastAsia="pl-PL"/>
              </w:rPr>
            </w:pPr>
            <w:r w:rsidRPr="006E5647">
              <w:rPr>
                <w:rFonts w:ascii="Calibri" w:hAnsi="Calibri" w:cs="Calibri"/>
                <w:b/>
                <w:lang w:eastAsia="pl-PL"/>
              </w:rPr>
              <w:t>PROJEKTOWANE POSTANOWIENIA UMOWY</w:t>
            </w:r>
          </w:p>
        </w:tc>
      </w:tr>
    </w:tbl>
    <w:p w14:paraId="4792753B" w14:textId="77777777" w:rsidR="002A12B0" w:rsidRDefault="002A12B0" w:rsidP="006E5647">
      <w:pPr>
        <w:widowControl/>
        <w:tabs>
          <w:tab w:val="left" w:pos="284"/>
        </w:tabs>
        <w:autoSpaceDE/>
        <w:autoSpaceDN/>
        <w:jc w:val="center"/>
        <w:rPr>
          <w:rFonts w:ascii="Calibri" w:hAnsi="Calibri" w:cs="Calibri"/>
          <w:b/>
          <w:lang w:eastAsia="pl-PL"/>
        </w:rPr>
      </w:pPr>
    </w:p>
    <w:p w14:paraId="2FB6EEE3" w14:textId="77777777" w:rsidR="009B5E72" w:rsidRPr="009B5E72" w:rsidRDefault="009B5E72" w:rsidP="009B5E72">
      <w:pPr>
        <w:widowControl/>
        <w:autoSpaceDE/>
        <w:autoSpaceDN/>
        <w:spacing w:line="276" w:lineRule="auto"/>
        <w:jc w:val="center"/>
        <w:rPr>
          <w:rFonts w:ascii="Calibri" w:hAnsi="Calibri"/>
          <w:b/>
          <w:lang w:eastAsia="pl-PL"/>
        </w:rPr>
      </w:pPr>
      <w:r w:rsidRPr="009B5E72">
        <w:rPr>
          <w:rFonts w:ascii="Calibri" w:hAnsi="Calibri"/>
          <w:b/>
          <w:lang w:eastAsia="pl-PL"/>
        </w:rPr>
        <w:t>UMOWA NR _________________________</w:t>
      </w:r>
    </w:p>
    <w:p w14:paraId="04B519AB" w14:textId="77777777" w:rsidR="009B5E72" w:rsidRPr="009B5E72" w:rsidRDefault="009B5E72" w:rsidP="009B5E72">
      <w:pPr>
        <w:widowControl/>
        <w:autoSpaceDE/>
        <w:autoSpaceDN/>
        <w:spacing w:line="276" w:lineRule="auto"/>
        <w:jc w:val="center"/>
        <w:rPr>
          <w:rFonts w:ascii="Calibri" w:hAnsi="Calibri"/>
          <w:b/>
          <w:lang w:eastAsia="pl-PL"/>
        </w:rPr>
      </w:pPr>
      <w:r w:rsidRPr="009B5E72">
        <w:rPr>
          <w:rFonts w:ascii="Calibri" w:hAnsi="Calibri"/>
          <w:b/>
          <w:lang w:eastAsia="pl-PL"/>
        </w:rPr>
        <w:t>zawarta w dniu ………………………… 2021 roku w Warszawie</w:t>
      </w:r>
    </w:p>
    <w:p w14:paraId="32A674BD" w14:textId="77777777" w:rsidR="009B5E72" w:rsidRPr="009B5E72" w:rsidRDefault="009B5E72" w:rsidP="009B5E72">
      <w:pPr>
        <w:widowControl/>
        <w:autoSpaceDE/>
        <w:autoSpaceDN/>
        <w:spacing w:line="276" w:lineRule="auto"/>
        <w:rPr>
          <w:rFonts w:ascii="Calibri" w:hAnsi="Calibri"/>
          <w:lang w:eastAsia="pl-PL"/>
        </w:rPr>
      </w:pPr>
    </w:p>
    <w:p w14:paraId="36D9324E" w14:textId="77777777" w:rsidR="009B5E72" w:rsidRPr="009B5E72" w:rsidRDefault="009B5E72" w:rsidP="009B5E72">
      <w:pPr>
        <w:widowControl/>
        <w:autoSpaceDE/>
        <w:autoSpaceDN/>
        <w:spacing w:line="276" w:lineRule="auto"/>
        <w:rPr>
          <w:rFonts w:ascii="Calibri" w:hAnsi="Calibri"/>
          <w:lang w:eastAsia="pl-PL"/>
        </w:rPr>
      </w:pPr>
      <w:r w:rsidRPr="009B5E72">
        <w:rPr>
          <w:rFonts w:ascii="Calibri" w:hAnsi="Calibri"/>
          <w:lang w:eastAsia="pl-PL"/>
        </w:rPr>
        <w:t>pomiędzy:</w:t>
      </w:r>
    </w:p>
    <w:p w14:paraId="456BA44A" w14:textId="77777777" w:rsidR="009B5E72" w:rsidRPr="009B5E72" w:rsidRDefault="009B5E72" w:rsidP="009B5E72">
      <w:pPr>
        <w:widowControl/>
        <w:adjustRightInd w:val="0"/>
        <w:spacing w:line="276" w:lineRule="auto"/>
        <w:jc w:val="both"/>
        <w:rPr>
          <w:rFonts w:ascii="Calibri" w:hAnsi="Calibri"/>
          <w:lang w:eastAsia="pl-PL"/>
        </w:rPr>
      </w:pPr>
    </w:p>
    <w:p w14:paraId="4D8A8F70" w14:textId="77777777" w:rsidR="009B5E72" w:rsidRPr="009B5E72" w:rsidRDefault="009B5E72" w:rsidP="009B5E72">
      <w:pPr>
        <w:widowControl/>
        <w:adjustRightInd w:val="0"/>
        <w:spacing w:line="276" w:lineRule="auto"/>
        <w:jc w:val="both"/>
        <w:rPr>
          <w:rFonts w:ascii="Calibri" w:hAnsi="Calibri"/>
          <w:lang w:eastAsia="pl-PL"/>
        </w:rPr>
      </w:pPr>
      <w:r w:rsidRPr="009B5E72">
        <w:rPr>
          <w:rFonts w:ascii="Calibri" w:hAnsi="Calibri"/>
          <w:b/>
          <w:lang w:eastAsia="pl-PL"/>
        </w:rPr>
        <w:t xml:space="preserve">Skarbem Państwa – państwową jednostką budżetową Centrum Projektów Europejskich </w:t>
      </w:r>
      <w:r w:rsidRPr="009B5E72">
        <w:rPr>
          <w:rFonts w:ascii="Calibri" w:hAnsi="Calibri"/>
          <w:lang w:eastAsia="pl-PL"/>
        </w:rPr>
        <w:t xml:space="preserve">z siedzibą w Warszawie przy ul. Domaniewskiej 39a, 02-672 Warszawa, posiadającym nr identyfikacji REGON 141681456 oraz NIP 701-015-88-87, reprezentowanym przez </w:t>
      </w:r>
    </w:p>
    <w:p w14:paraId="57AD8C62" w14:textId="77777777" w:rsidR="009B5E72" w:rsidRPr="009B5E72" w:rsidRDefault="009B5E72" w:rsidP="009B5E72">
      <w:pPr>
        <w:widowControl/>
        <w:adjustRightInd w:val="0"/>
        <w:spacing w:line="276" w:lineRule="auto"/>
        <w:jc w:val="both"/>
        <w:rPr>
          <w:rFonts w:ascii="Calibri" w:hAnsi="Calibri"/>
          <w:lang w:eastAsia="pl-PL"/>
        </w:rPr>
      </w:pPr>
      <w:r w:rsidRPr="009B5E72">
        <w:rPr>
          <w:rFonts w:ascii="Calibri" w:hAnsi="Calibri"/>
          <w:b/>
          <w:bCs/>
          <w:lang w:eastAsia="pl-PL"/>
        </w:rPr>
        <w:t xml:space="preserve">Pana Leszka </w:t>
      </w:r>
      <w:proofErr w:type="spellStart"/>
      <w:r w:rsidRPr="009B5E72">
        <w:rPr>
          <w:rFonts w:ascii="Calibri" w:hAnsi="Calibri"/>
          <w:b/>
          <w:bCs/>
          <w:lang w:eastAsia="pl-PL"/>
        </w:rPr>
        <w:t>Bullera</w:t>
      </w:r>
      <w:proofErr w:type="spellEnd"/>
      <w:r w:rsidRPr="009B5E72">
        <w:rPr>
          <w:rFonts w:ascii="Calibri" w:hAnsi="Calibri"/>
          <w:bCs/>
          <w:lang w:eastAsia="pl-PL"/>
        </w:rPr>
        <w:t xml:space="preserve"> – </w:t>
      </w:r>
      <w:r w:rsidRPr="009B5E72">
        <w:rPr>
          <w:rFonts w:ascii="Calibri" w:hAnsi="Calibri"/>
          <w:lang w:eastAsia="pl-PL"/>
        </w:rPr>
        <w:t>Dyrektora Centrum Projektów Europejskich na podstawie powołania na stanowisko dyrektora Centrum Projektów Europejskich z dnia 13 maja 2016 r. przez Ministra Rozwoju,</w:t>
      </w:r>
      <w:r w:rsidRPr="009B5E72">
        <w:rPr>
          <w:rFonts w:ascii="Calibri" w:hAnsi="Calibri"/>
          <w:bCs/>
          <w:lang w:eastAsia="pl-PL"/>
        </w:rPr>
        <w:t xml:space="preserve"> </w:t>
      </w:r>
      <w:r w:rsidRPr="009B5E72">
        <w:rPr>
          <w:rFonts w:ascii="Calibri" w:hAnsi="Calibri"/>
          <w:lang w:eastAsia="pl-PL"/>
        </w:rPr>
        <w:t xml:space="preserve">zwanym w dalszej części umowy </w:t>
      </w:r>
      <w:r w:rsidRPr="009B5E72">
        <w:rPr>
          <w:rFonts w:ascii="Calibri" w:hAnsi="Calibri"/>
          <w:b/>
          <w:bCs/>
          <w:lang w:eastAsia="pl-PL"/>
        </w:rPr>
        <w:t xml:space="preserve">„Zamawiającym” </w:t>
      </w:r>
    </w:p>
    <w:p w14:paraId="37EF7D7E" w14:textId="77777777" w:rsidR="009B5E72" w:rsidRPr="009B5E72" w:rsidRDefault="009B5E72" w:rsidP="009B5E72">
      <w:pPr>
        <w:widowControl/>
        <w:tabs>
          <w:tab w:val="left" w:pos="5670"/>
        </w:tabs>
        <w:autoSpaceDE/>
        <w:autoSpaceDN/>
        <w:spacing w:line="276" w:lineRule="auto"/>
        <w:rPr>
          <w:rFonts w:ascii="Calibri" w:hAnsi="Calibri"/>
          <w:lang w:eastAsia="pl-PL"/>
        </w:rPr>
      </w:pPr>
      <w:r w:rsidRPr="009B5E72">
        <w:rPr>
          <w:rFonts w:ascii="Calibri" w:hAnsi="Calibri"/>
          <w:lang w:eastAsia="pl-PL"/>
        </w:rPr>
        <w:t xml:space="preserve">a </w:t>
      </w:r>
    </w:p>
    <w:p w14:paraId="79AE2835" w14:textId="77777777" w:rsidR="009B5E72" w:rsidRPr="009B5E72" w:rsidRDefault="009B5E72" w:rsidP="009B5E72">
      <w:pPr>
        <w:widowControl/>
        <w:numPr>
          <w:ilvl w:val="0"/>
          <w:numId w:val="94"/>
        </w:numPr>
        <w:autoSpaceDE/>
        <w:autoSpaceDN/>
        <w:adjustRightInd w:val="0"/>
        <w:spacing w:line="276" w:lineRule="auto"/>
        <w:ind w:left="777" w:hanging="357"/>
        <w:jc w:val="both"/>
        <w:rPr>
          <w:rFonts w:ascii="Calibri" w:hAnsi="Calibri"/>
          <w:lang w:eastAsia="pl-PL"/>
        </w:rPr>
      </w:pPr>
      <w:r w:rsidRPr="009B5E72">
        <w:rPr>
          <w:rFonts w:ascii="Calibri" w:hAnsi="Calibri"/>
          <w:lang w:eastAsia="pl-PL"/>
        </w:rPr>
        <w:t xml:space="preserve">gdy Wykonawcą jest </w:t>
      </w:r>
      <w:r w:rsidRPr="009B5E72">
        <w:rPr>
          <w:rFonts w:ascii="Calibri" w:hAnsi="Calibri"/>
          <w:b/>
          <w:bCs/>
          <w:lang w:eastAsia="pl-PL"/>
        </w:rPr>
        <w:t>spółka prawa handlowego</w:t>
      </w:r>
      <w:r w:rsidRPr="009B5E72">
        <w:rPr>
          <w:rFonts w:ascii="Calibri" w:hAnsi="Calibri"/>
          <w:lang w:eastAsia="pl-PL"/>
        </w:rPr>
        <w:t xml:space="preserve">: </w:t>
      </w:r>
    </w:p>
    <w:p w14:paraId="29496680" w14:textId="77777777" w:rsidR="009B5E72" w:rsidRPr="009B5E72" w:rsidRDefault="009B5E72" w:rsidP="009B5E72">
      <w:pPr>
        <w:widowControl/>
        <w:adjustRightInd w:val="0"/>
        <w:spacing w:line="276" w:lineRule="auto"/>
        <w:jc w:val="both"/>
        <w:rPr>
          <w:rFonts w:ascii="Calibri" w:hAnsi="Calibri"/>
          <w:lang w:eastAsia="pl-PL"/>
        </w:rPr>
      </w:pPr>
      <w:r w:rsidRPr="009B5E72">
        <w:rPr>
          <w:rFonts w:ascii="Calibri" w:hAnsi="Calibri"/>
          <w:lang w:eastAsia="pl-PL"/>
        </w:rPr>
        <w:t>..........................................................................., z siedzibą w ............................................... przy ulicy ............................................................, (kod pocztowy i nazwa miejscowości), wpisaną do rejestru przedsiębiorców Krajowego Rejestru Sądowego pod nr …………………, NIP: ............................, REGON: ........................................, reprezentowaną przez ................................................., zwaną dalej „</w:t>
      </w:r>
      <w:r w:rsidRPr="009B5E72">
        <w:rPr>
          <w:rFonts w:ascii="Calibri" w:hAnsi="Calibri"/>
          <w:b/>
          <w:lang w:eastAsia="pl-PL"/>
        </w:rPr>
        <w:t>Wykonawcą”,</w:t>
      </w:r>
      <w:r w:rsidRPr="009B5E72">
        <w:rPr>
          <w:rFonts w:ascii="Calibri" w:hAnsi="Calibri"/>
          <w:lang w:eastAsia="pl-PL"/>
        </w:rPr>
        <w:t xml:space="preserve"> </w:t>
      </w:r>
    </w:p>
    <w:p w14:paraId="7FEE100B" w14:textId="77777777" w:rsidR="009B5E72" w:rsidRPr="009B5E72" w:rsidRDefault="009B5E72" w:rsidP="009B5E72">
      <w:pPr>
        <w:widowControl/>
        <w:numPr>
          <w:ilvl w:val="0"/>
          <w:numId w:val="94"/>
        </w:numPr>
        <w:autoSpaceDE/>
        <w:autoSpaceDN/>
        <w:adjustRightInd w:val="0"/>
        <w:spacing w:line="276" w:lineRule="auto"/>
        <w:ind w:left="777" w:hanging="357"/>
        <w:jc w:val="both"/>
        <w:rPr>
          <w:rFonts w:ascii="Calibri" w:hAnsi="Calibri"/>
          <w:lang w:eastAsia="pl-PL"/>
        </w:rPr>
      </w:pPr>
      <w:r w:rsidRPr="009B5E72">
        <w:rPr>
          <w:rFonts w:ascii="Calibri" w:hAnsi="Calibri"/>
          <w:lang w:eastAsia="pl-PL"/>
        </w:rPr>
        <w:t xml:space="preserve">gdy Wykonawcą jest </w:t>
      </w:r>
      <w:r w:rsidRPr="009B5E72">
        <w:rPr>
          <w:rFonts w:ascii="Calibri" w:hAnsi="Calibri"/>
          <w:b/>
          <w:bCs/>
          <w:lang w:eastAsia="pl-PL"/>
        </w:rPr>
        <w:t>osoba fizyczna prowadząca działalność gospodarczą</w:t>
      </w:r>
      <w:r w:rsidRPr="009B5E72">
        <w:rPr>
          <w:rFonts w:ascii="Calibri" w:hAnsi="Calibri"/>
          <w:lang w:eastAsia="pl-PL"/>
        </w:rPr>
        <w:t xml:space="preserve">: </w:t>
      </w:r>
    </w:p>
    <w:p w14:paraId="6AEA6423" w14:textId="77777777" w:rsidR="009B5E72" w:rsidRPr="009B5E72" w:rsidRDefault="009B5E72" w:rsidP="009B5E72">
      <w:pPr>
        <w:widowControl/>
        <w:adjustRightInd w:val="0"/>
        <w:spacing w:line="276" w:lineRule="auto"/>
        <w:jc w:val="both"/>
        <w:rPr>
          <w:rFonts w:ascii="Calibri" w:hAnsi="Calibri"/>
          <w:lang w:eastAsia="pl-PL"/>
        </w:rPr>
      </w:pPr>
      <w:r w:rsidRPr="009B5E72">
        <w:rPr>
          <w:rFonts w:ascii="Calibri" w:hAnsi="Calibri"/>
          <w:lang w:eastAsia="pl-PL"/>
        </w:rPr>
        <w:t xml:space="preserve">Panem/Panią ........................., zamieszkałym/ą w ..............………. (kod pocztowy), przy ulicy .........................., prowadzącym/ą działalność gospodarczą pod firmą ......................................., adres wykonywania działalności gospodarczej: …………………………….., na podstawie wpisu do Centralnej Ewidencji i Informacji o Działalności Gospodarczej, NIP: ..........................., REGON: ………………….., zwanym/ą dalej </w:t>
      </w:r>
      <w:r w:rsidRPr="009B5E72">
        <w:rPr>
          <w:rFonts w:ascii="Calibri" w:hAnsi="Calibri"/>
          <w:b/>
          <w:lang w:eastAsia="pl-PL"/>
        </w:rPr>
        <w:t>„Wykonawcą”,</w:t>
      </w:r>
      <w:r w:rsidRPr="009B5E72">
        <w:rPr>
          <w:rFonts w:ascii="Calibri" w:hAnsi="Calibri"/>
          <w:lang w:eastAsia="pl-PL"/>
        </w:rPr>
        <w:t xml:space="preserve"> </w:t>
      </w:r>
    </w:p>
    <w:p w14:paraId="3D109384" w14:textId="77777777" w:rsidR="009B5E72" w:rsidRPr="009B5E72" w:rsidRDefault="009B5E72" w:rsidP="009B5E72">
      <w:pPr>
        <w:widowControl/>
        <w:numPr>
          <w:ilvl w:val="0"/>
          <w:numId w:val="94"/>
        </w:numPr>
        <w:autoSpaceDE/>
        <w:autoSpaceDN/>
        <w:adjustRightInd w:val="0"/>
        <w:spacing w:line="276" w:lineRule="auto"/>
        <w:ind w:left="777" w:hanging="357"/>
        <w:jc w:val="both"/>
        <w:rPr>
          <w:rFonts w:ascii="Calibri" w:hAnsi="Calibri"/>
          <w:lang w:eastAsia="pl-PL"/>
        </w:rPr>
      </w:pPr>
      <w:r w:rsidRPr="009B5E72">
        <w:rPr>
          <w:rFonts w:ascii="Calibri" w:hAnsi="Calibri"/>
          <w:lang w:eastAsia="pl-PL"/>
        </w:rPr>
        <w:t xml:space="preserve">gdy Wykonawcą jest </w:t>
      </w:r>
      <w:r w:rsidRPr="009B5E72">
        <w:rPr>
          <w:rFonts w:ascii="Calibri" w:hAnsi="Calibri"/>
          <w:b/>
          <w:bCs/>
          <w:lang w:eastAsia="pl-PL"/>
        </w:rPr>
        <w:t>osoba fizyczna nieprowadząca działalności gospodarczej</w:t>
      </w:r>
      <w:r w:rsidRPr="009B5E72">
        <w:rPr>
          <w:rFonts w:ascii="Calibri" w:hAnsi="Calibri"/>
          <w:lang w:eastAsia="pl-PL"/>
        </w:rPr>
        <w:t xml:space="preserve">: </w:t>
      </w:r>
    </w:p>
    <w:p w14:paraId="3FF81215" w14:textId="77777777" w:rsidR="009B5E72" w:rsidRPr="009B5E72" w:rsidRDefault="009B5E72" w:rsidP="009B5E72">
      <w:pPr>
        <w:widowControl/>
        <w:adjustRightInd w:val="0"/>
        <w:spacing w:line="276" w:lineRule="auto"/>
        <w:jc w:val="both"/>
        <w:rPr>
          <w:rFonts w:ascii="Calibri" w:hAnsi="Calibri"/>
          <w:lang w:eastAsia="pl-PL"/>
        </w:rPr>
      </w:pPr>
      <w:r w:rsidRPr="009B5E72">
        <w:rPr>
          <w:rFonts w:ascii="Calibri" w:hAnsi="Calibri"/>
          <w:lang w:eastAsia="pl-PL"/>
        </w:rPr>
        <w:t xml:space="preserve">Panem/Panią .............................., zamieszkałym/ą w .............................. (kod pocztowy), przy ulicy .............................., legitymującym/ą się dowodem osobistym numer: ……… seria …………, wydanym przez ………………., dnia …………….., PESEL: ......................., zwanym/ą dalej </w:t>
      </w:r>
      <w:r w:rsidRPr="009B5E72">
        <w:rPr>
          <w:rFonts w:ascii="Calibri" w:hAnsi="Calibri"/>
          <w:b/>
          <w:lang w:eastAsia="pl-PL"/>
        </w:rPr>
        <w:t>„Wykonawcą”,</w:t>
      </w:r>
      <w:r w:rsidRPr="009B5E72">
        <w:rPr>
          <w:rFonts w:ascii="Calibri" w:hAnsi="Calibri"/>
          <w:lang w:eastAsia="pl-PL"/>
        </w:rPr>
        <w:t xml:space="preserve"> </w:t>
      </w:r>
    </w:p>
    <w:p w14:paraId="2ADA9562" w14:textId="77777777" w:rsidR="009B5E72" w:rsidRPr="009B5E72" w:rsidRDefault="009B5E72" w:rsidP="009B5E72">
      <w:pPr>
        <w:widowControl/>
        <w:numPr>
          <w:ilvl w:val="0"/>
          <w:numId w:val="94"/>
        </w:numPr>
        <w:autoSpaceDE/>
        <w:autoSpaceDN/>
        <w:adjustRightInd w:val="0"/>
        <w:spacing w:line="276" w:lineRule="auto"/>
        <w:ind w:left="777" w:hanging="357"/>
        <w:jc w:val="both"/>
        <w:rPr>
          <w:rFonts w:ascii="Calibri" w:hAnsi="Calibri"/>
          <w:lang w:eastAsia="pl-PL"/>
        </w:rPr>
      </w:pPr>
      <w:r w:rsidRPr="009B5E72">
        <w:rPr>
          <w:rFonts w:ascii="Calibri" w:hAnsi="Calibri"/>
          <w:lang w:eastAsia="pl-PL"/>
        </w:rPr>
        <w:t xml:space="preserve">gdy Wykonawcą jest </w:t>
      </w:r>
      <w:r w:rsidRPr="009B5E72">
        <w:rPr>
          <w:rFonts w:ascii="Calibri" w:hAnsi="Calibri"/>
          <w:b/>
          <w:bCs/>
          <w:lang w:eastAsia="pl-PL"/>
        </w:rPr>
        <w:t>spółka cywilna</w:t>
      </w:r>
      <w:r w:rsidRPr="009B5E72">
        <w:rPr>
          <w:rFonts w:ascii="Calibri" w:hAnsi="Calibri"/>
          <w:lang w:eastAsia="pl-PL"/>
        </w:rPr>
        <w:t xml:space="preserve">:  </w:t>
      </w:r>
    </w:p>
    <w:p w14:paraId="1EA19DB5" w14:textId="77777777" w:rsidR="009B5E72" w:rsidRPr="009B5E72" w:rsidRDefault="009B5E72" w:rsidP="009B5E72">
      <w:pPr>
        <w:widowControl/>
        <w:autoSpaceDE/>
        <w:autoSpaceDN/>
        <w:spacing w:line="276" w:lineRule="auto"/>
        <w:jc w:val="both"/>
        <w:rPr>
          <w:rFonts w:ascii="Calibri" w:hAnsi="Calibri"/>
          <w:lang w:eastAsia="pl-PL"/>
        </w:rPr>
      </w:pPr>
      <w:r w:rsidRPr="009B5E72">
        <w:rPr>
          <w:rFonts w:ascii="Calibri" w:hAnsi="Calibri"/>
          <w:lang w:eastAsia="pl-PL"/>
        </w:rPr>
        <w:t>- Panem/Panią ........................., zamieszkałym/ą w ..............………. (kod pocztowy), przy ulicy .........................., prowadzącym/ą działalność gospodarczą pod firmą ......................................., na podstawie wpisu do Centralnej Ewidencji i Informacji o Działalności Gospodarczej, NIP: ..........................., REGON: …………………..,</w:t>
      </w:r>
    </w:p>
    <w:p w14:paraId="392BD8B5" w14:textId="77777777" w:rsidR="009B5E72" w:rsidRPr="009B5E72" w:rsidRDefault="009B5E72" w:rsidP="009B5E72">
      <w:pPr>
        <w:widowControl/>
        <w:adjustRightInd w:val="0"/>
        <w:spacing w:line="276" w:lineRule="auto"/>
        <w:jc w:val="both"/>
        <w:rPr>
          <w:rFonts w:ascii="Calibri" w:hAnsi="Calibri"/>
          <w:lang w:eastAsia="pl-PL"/>
        </w:rPr>
      </w:pPr>
      <w:r w:rsidRPr="009B5E72">
        <w:rPr>
          <w:rFonts w:ascii="Calibri" w:hAnsi="Calibri"/>
          <w:lang w:eastAsia="pl-PL"/>
        </w:rPr>
        <w:t xml:space="preserve">- Panem/Panią ........................., zamieszkałym/ą w ..............………. (kod pocztowy), przy ulicy .........................., prowadzącym/ą działalność gospodarczą pod firmą ......................................., na podstawie wpisu do Centralnej Ewidencji i Informacji o Działalności Gospodarczej, NIP: ..........................., REGON: ………………….., </w:t>
      </w:r>
    </w:p>
    <w:p w14:paraId="62257B2F" w14:textId="77777777" w:rsidR="009B5E72" w:rsidRPr="009B5E72" w:rsidRDefault="009B5E72" w:rsidP="009B5E72">
      <w:pPr>
        <w:widowControl/>
        <w:adjustRightInd w:val="0"/>
        <w:spacing w:line="276" w:lineRule="auto"/>
        <w:jc w:val="both"/>
        <w:rPr>
          <w:rFonts w:ascii="Calibri" w:hAnsi="Calibri"/>
          <w:lang w:eastAsia="pl-PL"/>
        </w:rPr>
      </w:pPr>
      <w:r w:rsidRPr="009B5E72">
        <w:rPr>
          <w:rFonts w:ascii="Calibri" w:hAnsi="Calibri"/>
          <w:lang w:eastAsia="pl-PL"/>
        </w:rPr>
        <w:t xml:space="preserve">prowadzącymi wspólnie działalność gospodarczą w formie spółki cywilnej pod nazwą ………………, NIP: ………………., REGON: ……………...., reprezentowanej przez ……………………, zwaną dalej </w:t>
      </w:r>
      <w:r w:rsidRPr="009B5E72">
        <w:rPr>
          <w:rFonts w:ascii="Calibri" w:hAnsi="Calibri"/>
          <w:b/>
          <w:lang w:eastAsia="pl-PL"/>
        </w:rPr>
        <w:t>„Wykonawcą”,</w:t>
      </w:r>
      <w:r w:rsidRPr="009B5E72">
        <w:rPr>
          <w:rFonts w:ascii="Calibri" w:hAnsi="Calibri"/>
          <w:lang w:eastAsia="pl-PL"/>
        </w:rPr>
        <w:t xml:space="preserve"> </w:t>
      </w:r>
    </w:p>
    <w:p w14:paraId="52F39556" w14:textId="77777777" w:rsidR="009B5E72" w:rsidRPr="009B5E72" w:rsidRDefault="009B5E72" w:rsidP="009B5E72">
      <w:pPr>
        <w:widowControl/>
        <w:suppressAutoHyphens/>
        <w:autoSpaceDE/>
        <w:spacing w:line="276" w:lineRule="auto"/>
        <w:jc w:val="both"/>
        <w:textAlignment w:val="baseline"/>
        <w:rPr>
          <w:rFonts w:ascii="Calibri" w:hAnsi="Calibri"/>
          <w:kern w:val="3"/>
          <w:lang w:eastAsia="pl-PL"/>
        </w:rPr>
      </w:pPr>
    </w:p>
    <w:p w14:paraId="65B4E738" w14:textId="77777777" w:rsidR="009B5E72" w:rsidRPr="009B5E72" w:rsidRDefault="009B5E72" w:rsidP="009B5E72">
      <w:pPr>
        <w:widowControl/>
        <w:suppressAutoHyphens/>
        <w:autoSpaceDE/>
        <w:spacing w:line="276" w:lineRule="auto"/>
        <w:jc w:val="both"/>
        <w:textAlignment w:val="baseline"/>
        <w:rPr>
          <w:rFonts w:ascii="Calibri" w:hAnsi="Calibri"/>
          <w:kern w:val="3"/>
          <w:lang w:eastAsia="pl-PL"/>
        </w:rPr>
      </w:pPr>
      <w:r w:rsidRPr="009B5E72">
        <w:rPr>
          <w:rFonts w:ascii="Calibri" w:hAnsi="Calibri"/>
          <w:kern w:val="3"/>
          <w:lang w:eastAsia="pl-PL"/>
        </w:rPr>
        <w:t xml:space="preserve">Zamawiający lub/i Wykonawca zwani są również dalej </w:t>
      </w:r>
      <w:r w:rsidRPr="009B5E72">
        <w:rPr>
          <w:rFonts w:ascii="Calibri" w:hAnsi="Calibri"/>
          <w:b/>
          <w:kern w:val="3"/>
          <w:lang w:eastAsia="pl-PL"/>
        </w:rPr>
        <w:t>„Stroną”</w:t>
      </w:r>
      <w:r w:rsidRPr="009B5E72">
        <w:rPr>
          <w:rFonts w:ascii="Calibri" w:hAnsi="Calibri"/>
          <w:kern w:val="3"/>
          <w:lang w:eastAsia="pl-PL"/>
        </w:rPr>
        <w:t xml:space="preserve"> lub/i </w:t>
      </w:r>
      <w:r w:rsidRPr="009B5E72">
        <w:rPr>
          <w:rFonts w:ascii="Calibri" w:hAnsi="Calibri"/>
          <w:b/>
          <w:kern w:val="3"/>
          <w:lang w:eastAsia="pl-PL"/>
        </w:rPr>
        <w:t>„Stronami”</w:t>
      </w:r>
      <w:r w:rsidRPr="009B5E72">
        <w:rPr>
          <w:rFonts w:ascii="Calibri" w:hAnsi="Calibri"/>
          <w:kern w:val="3"/>
          <w:lang w:eastAsia="pl-PL"/>
        </w:rPr>
        <w:t xml:space="preserve"> umowy. </w:t>
      </w:r>
    </w:p>
    <w:p w14:paraId="39E332C0" w14:textId="77777777" w:rsidR="009B5E72" w:rsidRPr="009B5E72" w:rsidRDefault="009B5E72" w:rsidP="009B5E72">
      <w:pPr>
        <w:widowControl/>
        <w:suppressAutoHyphens/>
        <w:autoSpaceDE/>
        <w:spacing w:line="276" w:lineRule="auto"/>
        <w:jc w:val="center"/>
        <w:textAlignment w:val="baseline"/>
        <w:rPr>
          <w:rFonts w:ascii="Calibri" w:hAnsi="Calibri"/>
          <w:b/>
          <w:kern w:val="3"/>
          <w:lang w:eastAsia="pl-PL"/>
        </w:rPr>
      </w:pPr>
      <w:r w:rsidRPr="009B5E72">
        <w:rPr>
          <w:rFonts w:ascii="Calibri" w:hAnsi="Calibri"/>
          <w:b/>
          <w:kern w:val="3"/>
          <w:lang w:eastAsia="pl-PL"/>
        </w:rPr>
        <w:lastRenderedPageBreak/>
        <w:t>§ 1</w:t>
      </w:r>
    </w:p>
    <w:p w14:paraId="5C1EB3DC" w14:textId="77777777" w:rsidR="009B5E72" w:rsidRPr="009B5E72" w:rsidRDefault="009B5E72" w:rsidP="009B5E72">
      <w:pPr>
        <w:widowControl/>
        <w:numPr>
          <w:ilvl w:val="0"/>
          <w:numId w:val="30"/>
        </w:numPr>
        <w:suppressAutoHyphens/>
        <w:autoSpaceDE/>
        <w:autoSpaceDN/>
        <w:spacing w:line="276" w:lineRule="auto"/>
        <w:ind w:left="426" w:hanging="426"/>
        <w:jc w:val="both"/>
        <w:textAlignment w:val="baseline"/>
        <w:rPr>
          <w:rFonts w:ascii="Calibri" w:hAnsi="Calibri"/>
          <w:kern w:val="3"/>
          <w:lang w:eastAsia="pl-PL"/>
        </w:rPr>
      </w:pPr>
      <w:r w:rsidRPr="009B5E72">
        <w:rPr>
          <w:rFonts w:ascii="Calibri" w:hAnsi="Calibri"/>
          <w:kern w:val="3"/>
          <w:lang w:eastAsia="pl-PL"/>
        </w:rPr>
        <w:t xml:space="preserve">Przedmiotem niniejszej umowy jest wykonanie przez Wykonawcę na rzecz Wydziału Projektów EFS Centrum Projektów Europejskich, jako komórki organizacyjnej Zamawiającego, usługi polegającej na wykonaniu badania ewaluacyjnego pt. </w:t>
      </w:r>
      <w:r w:rsidRPr="009B5E72">
        <w:rPr>
          <w:rFonts w:ascii="Calibri" w:eastAsia="Arial" w:hAnsi="Calibri"/>
          <w:bCs/>
          <w:kern w:val="3"/>
          <w:lang w:eastAsia="pl-PL"/>
        </w:rPr>
        <w:t>„Ocena wsparcia z Europejskiego Funduszu Społecznego dotyczącego współpracy ponadnarodowej”</w:t>
      </w:r>
      <w:r w:rsidRPr="009B5E72">
        <w:rPr>
          <w:rFonts w:ascii="Calibri" w:hAnsi="Calibri"/>
          <w:kern w:val="3"/>
          <w:lang w:eastAsia="pl-PL"/>
        </w:rPr>
        <w:t xml:space="preserve">, zgodnie z warunkami określonymi w umowie oraz Opisie przedmiotu zamówienia (dalej OPZ) z załącznikami, stanowiącym </w:t>
      </w:r>
      <w:r w:rsidRPr="009B5E72">
        <w:rPr>
          <w:rFonts w:ascii="Calibri" w:hAnsi="Calibri"/>
          <w:bCs/>
          <w:kern w:val="3"/>
          <w:lang w:eastAsia="pl-PL"/>
        </w:rPr>
        <w:t>załącznik nr 1</w:t>
      </w:r>
      <w:r w:rsidRPr="009B5E72">
        <w:rPr>
          <w:rFonts w:ascii="Calibri" w:hAnsi="Calibri"/>
          <w:b/>
          <w:bCs/>
          <w:kern w:val="3"/>
          <w:lang w:eastAsia="pl-PL"/>
        </w:rPr>
        <w:t xml:space="preserve"> </w:t>
      </w:r>
      <w:r w:rsidRPr="009B5E72">
        <w:rPr>
          <w:rFonts w:ascii="Calibri" w:hAnsi="Calibri"/>
          <w:kern w:val="3"/>
          <w:lang w:eastAsia="pl-PL"/>
        </w:rPr>
        <w:t xml:space="preserve">do umowy oraz ofertą Wykonawcy, której kopia stanowi załącznik nr 8 do umowy. </w:t>
      </w:r>
    </w:p>
    <w:p w14:paraId="20E6DD09" w14:textId="77777777" w:rsidR="009B5E72" w:rsidRPr="009B5E72" w:rsidRDefault="009B5E72" w:rsidP="009B5E72">
      <w:pPr>
        <w:widowControl/>
        <w:numPr>
          <w:ilvl w:val="0"/>
          <w:numId w:val="30"/>
        </w:numPr>
        <w:suppressAutoHyphens/>
        <w:autoSpaceDE/>
        <w:autoSpaceDN/>
        <w:spacing w:line="276" w:lineRule="auto"/>
        <w:ind w:left="426" w:hanging="426"/>
        <w:jc w:val="both"/>
        <w:textAlignment w:val="baseline"/>
        <w:rPr>
          <w:rFonts w:ascii="Calibri" w:hAnsi="Calibri"/>
          <w:kern w:val="3"/>
          <w:lang w:eastAsia="pl-PL"/>
        </w:rPr>
      </w:pPr>
      <w:r w:rsidRPr="009B5E72">
        <w:rPr>
          <w:rFonts w:ascii="Calibri" w:hAnsi="Calibri"/>
          <w:kern w:val="3"/>
          <w:lang w:eastAsia="pl-PL"/>
        </w:rPr>
        <w:t xml:space="preserve">Przedmiot niniejszej umowy jest współfinansowany ze środków Unii Europejskiej w ramach Europejskiego Funduszu Społecznego. </w:t>
      </w:r>
    </w:p>
    <w:p w14:paraId="53BA5B24" w14:textId="77777777" w:rsidR="009B5E72" w:rsidRPr="009B5E72" w:rsidRDefault="009B5E72" w:rsidP="009B5E72">
      <w:pPr>
        <w:widowControl/>
        <w:numPr>
          <w:ilvl w:val="0"/>
          <w:numId w:val="30"/>
        </w:numPr>
        <w:autoSpaceDE/>
        <w:autoSpaceDN/>
        <w:spacing w:line="276" w:lineRule="auto"/>
        <w:ind w:left="426" w:hanging="426"/>
        <w:jc w:val="both"/>
        <w:rPr>
          <w:rFonts w:ascii="Calibri" w:hAnsi="Calibri"/>
          <w:lang w:eastAsia="pl-PL"/>
        </w:rPr>
      </w:pPr>
      <w:r w:rsidRPr="009B5E72">
        <w:rPr>
          <w:rFonts w:ascii="Calibri" w:hAnsi="Calibri"/>
          <w:lang w:eastAsia="pl-PL"/>
        </w:rPr>
        <w:t xml:space="preserve">Szczegółowe obowiązki Wykonawcy związane z realizacją umowy i wymagania odnośnie do sposobu jej wykonania zawarte są w OPZ i stanowią integralną część umowy. </w:t>
      </w:r>
    </w:p>
    <w:p w14:paraId="2F4748C0" w14:textId="77777777" w:rsidR="009B5E72" w:rsidRPr="009B5E72" w:rsidRDefault="009B5E72" w:rsidP="009B5E72">
      <w:pPr>
        <w:widowControl/>
        <w:numPr>
          <w:ilvl w:val="0"/>
          <w:numId w:val="30"/>
        </w:numPr>
        <w:autoSpaceDE/>
        <w:autoSpaceDN/>
        <w:spacing w:line="276" w:lineRule="auto"/>
        <w:ind w:left="425" w:hanging="425"/>
        <w:jc w:val="both"/>
        <w:rPr>
          <w:rFonts w:ascii="Calibri" w:hAnsi="Calibri"/>
          <w:lang w:eastAsia="pl-PL"/>
        </w:rPr>
      </w:pPr>
      <w:r w:rsidRPr="009B5E72">
        <w:rPr>
          <w:rFonts w:ascii="Calibri" w:hAnsi="Calibri"/>
          <w:lang w:eastAsia="pl-PL"/>
        </w:rPr>
        <w:t xml:space="preserve">Ze względu na konieczność zachowania obiektywności badania ewaluacyjnego, Zamawiający zastrzega, że </w:t>
      </w:r>
    </w:p>
    <w:p w14:paraId="5CBEAAF7" w14:textId="77777777" w:rsidR="009B5E72" w:rsidRPr="009B5E72" w:rsidRDefault="009B5E72" w:rsidP="009B5E72">
      <w:pPr>
        <w:widowControl/>
        <w:numPr>
          <w:ilvl w:val="0"/>
          <w:numId w:val="112"/>
        </w:numPr>
        <w:autoSpaceDE/>
        <w:autoSpaceDN/>
        <w:adjustRightInd w:val="0"/>
        <w:spacing w:line="276" w:lineRule="auto"/>
        <w:ind w:hanging="294"/>
        <w:jc w:val="both"/>
        <w:rPr>
          <w:rFonts w:ascii="Calibri" w:hAnsi="Calibri"/>
          <w:u w:val="single"/>
          <w:lang w:eastAsia="pl-PL"/>
        </w:rPr>
      </w:pPr>
      <w:r w:rsidRPr="009B5E72">
        <w:rPr>
          <w:rFonts w:ascii="Calibri" w:hAnsi="Calibri"/>
          <w:lang w:eastAsia="pl-PL"/>
        </w:rPr>
        <w:t xml:space="preserve">Żaden z członków Zespołu Badawczego realizującego badanie nie może być pracownikiem instytucji odpowiedzialnej za programowanie, zarządzanie lub wdrażanie żadnego programu operacyjnego współfinansowanego ze środków europejskich, w tym unijnych, w momencie złożenia oferty na realizację niniejszego zamówienia, jak również, że Wykonawca zobowiązuje się do utrzymania tego stanu rzeczy przez okres realizacji zamówienia; </w:t>
      </w:r>
    </w:p>
    <w:p w14:paraId="19B1AEEF" w14:textId="77777777" w:rsidR="009B5E72" w:rsidRPr="009B5E72" w:rsidRDefault="009B5E72" w:rsidP="009B5E72">
      <w:pPr>
        <w:widowControl/>
        <w:numPr>
          <w:ilvl w:val="0"/>
          <w:numId w:val="112"/>
        </w:numPr>
        <w:autoSpaceDE/>
        <w:autoSpaceDN/>
        <w:adjustRightInd w:val="0"/>
        <w:spacing w:line="276" w:lineRule="auto"/>
        <w:ind w:hanging="294"/>
        <w:jc w:val="both"/>
        <w:rPr>
          <w:rFonts w:ascii="Calibri" w:hAnsi="Calibri"/>
          <w:u w:val="single"/>
          <w:lang w:eastAsia="pl-PL"/>
        </w:rPr>
      </w:pPr>
      <w:r w:rsidRPr="009B5E72">
        <w:rPr>
          <w:rFonts w:ascii="Calibri" w:hAnsi="Calibri"/>
          <w:lang w:eastAsia="pl-PL"/>
        </w:rPr>
        <w:t xml:space="preserve">Wykonawca umowy nie może być beneficjentem ani partnerem żadnego z projektów realizowanych w ramach Działania 4.3 PO WER w momencie złożenia oferty na realizację niniejszego zamówienia, jak również, że Wykonawca zobowiązuje się do utrzymania tego stanu rzeczy przez okres realizacji zamówienia; </w:t>
      </w:r>
    </w:p>
    <w:p w14:paraId="5090BB33" w14:textId="77777777" w:rsidR="009B5E72" w:rsidRPr="009B5E72" w:rsidRDefault="009B5E72" w:rsidP="009B5E72">
      <w:pPr>
        <w:widowControl/>
        <w:numPr>
          <w:ilvl w:val="0"/>
          <w:numId w:val="112"/>
        </w:numPr>
        <w:autoSpaceDE/>
        <w:autoSpaceDN/>
        <w:adjustRightInd w:val="0"/>
        <w:spacing w:line="276" w:lineRule="auto"/>
        <w:ind w:hanging="294"/>
        <w:jc w:val="both"/>
        <w:rPr>
          <w:rFonts w:ascii="Calibri" w:hAnsi="Calibri"/>
          <w:u w:val="single"/>
          <w:lang w:eastAsia="pl-PL"/>
        </w:rPr>
      </w:pPr>
      <w:r w:rsidRPr="009B5E72">
        <w:rPr>
          <w:rFonts w:ascii="Calibri" w:hAnsi="Calibri"/>
          <w:lang w:eastAsia="pl-PL"/>
        </w:rPr>
        <w:t xml:space="preserve">Żaden z członków Zespołu Badawczego realizującego badanie nie może być pracownikiem beneficjenta ani partnera </w:t>
      </w:r>
      <w:r w:rsidRPr="009B5E72">
        <w:rPr>
          <w:rFonts w:ascii="Calibri" w:hAnsi="Calibri"/>
          <w:shd w:val="clear" w:color="auto" w:fill="FFFFFF"/>
          <w:lang w:eastAsia="pl-PL"/>
        </w:rPr>
        <w:t xml:space="preserve">żadnego z projektów realizowanych w ramach Działania 4.3 PO WER w momencie złożenia oferty na realizację niniejszego zamówienia, jak również, </w:t>
      </w:r>
      <w:r w:rsidRPr="009B5E72">
        <w:rPr>
          <w:rFonts w:ascii="Calibri" w:hAnsi="Calibri"/>
          <w:lang w:eastAsia="pl-PL"/>
        </w:rPr>
        <w:t xml:space="preserve">że Wykonawca </w:t>
      </w:r>
      <w:r w:rsidRPr="009B5E72">
        <w:rPr>
          <w:rFonts w:ascii="Calibri" w:hAnsi="Calibri"/>
          <w:shd w:val="clear" w:color="auto" w:fill="FFFFFF"/>
          <w:lang w:eastAsia="pl-PL"/>
        </w:rPr>
        <w:t xml:space="preserve">zobowiązuje się do utrzymania tego stanu rzeczy przez okres realizacji zamówienia. </w:t>
      </w:r>
    </w:p>
    <w:p w14:paraId="5B6A6C17" w14:textId="77777777" w:rsidR="009B5E72" w:rsidRPr="009B5E72" w:rsidRDefault="009B5E72" w:rsidP="009B5E72">
      <w:pPr>
        <w:widowControl/>
        <w:suppressAutoHyphens/>
        <w:autoSpaceDE/>
        <w:spacing w:line="276" w:lineRule="auto"/>
        <w:textAlignment w:val="baseline"/>
        <w:rPr>
          <w:rFonts w:ascii="Calibri" w:hAnsi="Calibri"/>
          <w:kern w:val="3"/>
          <w:lang w:eastAsia="pl-PL"/>
        </w:rPr>
      </w:pPr>
    </w:p>
    <w:p w14:paraId="1CC1A305" w14:textId="77777777" w:rsidR="009B5E72" w:rsidRPr="009B5E72" w:rsidRDefault="009B5E72" w:rsidP="009B5E72">
      <w:pPr>
        <w:widowControl/>
        <w:suppressAutoHyphens/>
        <w:autoSpaceDE/>
        <w:spacing w:line="276" w:lineRule="auto"/>
        <w:jc w:val="center"/>
        <w:textAlignment w:val="baseline"/>
        <w:rPr>
          <w:rFonts w:ascii="Calibri" w:hAnsi="Calibri"/>
          <w:kern w:val="3"/>
          <w:lang w:eastAsia="pl-PL"/>
        </w:rPr>
      </w:pPr>
      <w:r w:rsidRPr="009B5E72">
        <w:rPr>
          <w:rFonts w:ascii="Calibri" w:hAnsi="Calibri"/>
          <w:b/>
          <w:kern w:val="3"/>
          <w:lang w:eastAsia="pl-PL"/>
        </w:rPr>
        <w:t>§ 2</w:t>
      </w:r>
    </w:p>
    <w:p w14:paraId="4B97C989" w14:textId="07558E26" w:rsidR="009B5E72" w:rsidRPr="009B5E72" w:rsidRDefault="009B5E72" w:rsidP="009B5E72">
      <w:pPr>
        <w:widowControl/>
        <w:numPr>
          <w:ilvl w:val="0"/>
          <w:numId w:val="95"/>
        </w:numPr>
        <w:autoSpaceDE/>
        <w:autoSpaceDN/>
        <w:spacing w:line="276" w:lineRule="auto"/>
        <w:ind w:left="426" w:hanging="426"/>
        <w:jc w:val="both"/>
        <w:rPr>
          <w:rFonts w:ascii="Calibri" w:hAnsi="Calibri"/>
          <w:lang w:eastAsia="pl-PL"/>
        </w:rPr>
      </w:pPr>
      <w:r w:rsidRPr="009B5E72">
        <w:rPr>
          <w:rFonts w:ascii="Calibri" w:hAnsi="Calibri"/>
          <w:lang w:eastAsia="pl-PL"/>
        </w:rPr>
        <w:t xml:space="preserve">Umowa została zawarta w wyniku przeprowadzonego postępowania o numerze </w:t>
      </w:r>
      <w:r>
        <w:rPr>
          <w:rFonts w:ascii="Calibri" w:hAnsi="Calibri"/>
          <w:lang w:eastAsia="pl-PL"/>
        </w:rPr>
        <w:t>WA.263.30.2021.KR</w:t>
      </w:r>
      <w:r w:rsidRPr="009B5E72">
        <w:rPr>
          <w:rFonts w:ascii="Calibri" w:hAnsi="Calibri"/>
          <w:lang w:eastAsia="pl-PL"/>
        </w:rPr>
        <w:t xml:space="preserve"> o udzielenie zamówienia publicznego w trybie podstawowym, bez negocjacji na podstawie art. 275 pkt 1 ustawy z dnia 11 września 2019 r. – Prawo zamówień publicznych (Dz.U. z 2021 r. poz. 1129 z późn. zm.). </w:t>
      </w:r>
    </w:p>
    <w:p w14:paraId="191B7AFE" w14:textId="77777777" w:rsidR="009B5E72" w:rsidRPr="009B5E72" w:rsidRDefault="009B5E72" w:rsidP="009B5E72">
      <w:pPr>
        <w:widowControl/>
        <w:numPr>
          <w:ilvl w:val="0"/>
          <w:numId w:val="95"/>
        </w:numPr>
        <w:autoSpaceDE/>
        <w:autoSpaceDN/>
        <w:adjustRightInd w:val="0"/>
        <w:spacing w:line="276" w:lineRule="auto"/>
        <w:ind w:left="426" w:hanging="426"/>
        <w:jc w:val="both"/>
        <w:rPr>
          <w:rFonts w:ascii="Calibri" w:eastAsia="Calibri" w:hAnsi="Calibri"/>
          <w:lang w:eastAsia="pl-PL"/>
        </w:rPr>
      </w:pPr>
      <w:r w:rsidRPr="009B5E72">
        <w:rPr>
          <w:rFonts w:ascii="Calibri" w:eastAsia="Calibri" w:hAnsi="Calibri"/>
          <w:lang w:eastAsia="pl-PL"/>
        </w:rPr>
        <w:t xml:space="preserve">Umowa została zawarta na czas określony, tj. na dwadzieścia osiem miesięcy od dnia jej zawarcia, z możliwością wykorzystania prawa opcji opisanej w OPZ w terminie do 24 miesięcy od dnia akceptacji i odbioru wykonanego badania ewaluacyjnego. </w:t>
      </w:r>
    </w:p>
    <w:p w14:paraId="4E4A1D2B" w14:textId="77777777" w:rsidR="009B5E72" w:rsidRPr="009B5E72" w:rsidRDefault="009B5E72" w:rsidP="009B5E72">
      <w:pPr>
        <w:widowControl/>
        <w:adjustRightInd w:val="0"/>
        <w:spacing w:line="276" w:lineRule="auto"/>
        <w:jc w:val="both"/>
        <w:rPr>
          <w:rFonts w:ascii="Calibri" w:eastAsia="Calibri" w:hAnsi="Calibri"/>
          <w:lang w:eastAsia="pl-PL"/>
        </w:rPr>
      </w:pPr>
    </w:p>
    <w:p w14:paraId="0C4DCB9F" w14:textId="77777777" w:rsidR="009B5E72" w:rsidRPr="009B5E72" w:rsidRDefault="009B5E72" w:rsidP="009B5E72">
      <w:pPr>
        <w:widowControl/>
        <w:adjustRightInd w:val="0"/>
        <w:spacing w:line="276" w:lineRule="auto"/>
        <w:jc w:val="center"/>
        <w:rPr>
          <w:rFonts w:ascii="Calibri" w:eastAsia="Calibri" w:hAnsi="Calibri"/>
          <w:b/>
          <w:lang w:eastAsia="pl-PL"/>
        </w:rPr>
      </w:pPr>
      <w:r w:rsidRPr="009B5E72">
        <w:rPr>
          <w:rFonts w:ascii="Calibri" w:eastAsia="Calibri" w:hAnsi="Calibri"/>
          <w:b/>
          <w:lang w:eastAsia="pl-PL"/>
        </w:rPr>
        <w:t>§ 3</w:t>
      </w:r>
    </w:p>
    <w:p w14:paraId="1F8953CD" w14:textId="77777777" w:rsidR="009B5E72" w:rsidRPr="009B5E72" w:rsidRDefault="009B5E72" w:rsidP="009B5E72">
      <w:pPr>
        <w:widowControl/>
        <w:numPr>
          <w:ilvl w:val="0"/>
          <w:numId w:val="96"/>
        </w:numPr>
        <w:autoSpaceDE/>
        <w:autoSpaceDN/>
        <w:adjustRightInd w:val="0"/>
        <w:spacing w:line="276" w:lineRule="auto"/>
        <w:ind w:left="426" w:hanging="426"/>
        <w:jc w:val="both"/>
        <w:rPr>
          <w:rFonts w:ascii="Calibri" w:hAnsi="Calibri"/>
          <w:lang w:eastAsia="pl-PL"/>
        </w:rPr>
      </w:pPr>
      <w:r w:rsidRPr="009B5E72">
        <w:rPr>
          <w:rFonts w:ascii="Calibri" w:hAnsi="Calibri"/>
          <w:lang w:eastAsia="pl-PL"/>
        </w:rPr>
        <w:t xml:space="preserve">Realizując usługę Wykonawca obowiązany jest stosować się do Wytycznych Instytucji Zarządzającej PO WER oraz wymagań zawartych w OPZ, w tym do jego załączników, które stanowią integralną część umowy, oraz do innych wskazówek przekazanych przez Zamawiającego. </w:t>
      </w:r>
    </w:p>
    <w:p w14:paraId="7260AC6C" w14:textId="77777777" w:rsidR="009B5E72" w:rsidRPr="009B5E72" w:rsidRDefault="009B5E72" w:rsidP="009B5E72">
      <w:pPr>
        <w:widowControl/>
        <w:numPr>
          <w:ilvl w:val="0"/>
          <w:numId w:val="96"/>
        </w:numPr>
        <w:autoSpaceDE/>
        <w:autoSpaceDN/>
        <w:adjustRightInd w:val="0"/>
        <w:spacing w:line="276" w:lineRule="auto"/>
        <w:ind w:left="426" w:hanging="426"/>
        <w:jc w:val="both"/>
        <w:rPr>
          <w:rFonts w:ascii="Calibri" w:hAnsi="Calibri"/>
          <w:lang w:eastAsia="pl-PL"/>
        </w:rPr>
      </w:pPr>
      <w:r w:rsidRPr="009B5E72">
        <w:rPr>
          <w:rFonts w:ascii="Calibri" w:hAnsi="Calibri"/>
          <w:lang w:eastAsia="pl-PL"/>
        </w:rPr>
        <w:t xml:space="preserve">Wykonawca zobowiązuje się zrealizować usługę zgodnie ze swoją najlepszą wiedzą oraz przy zachowaniu należytej staranności oraz zgodnie z obowiązującymi przepisami prawa polskiego i wspólnotowego. </w:t>
      </w:r>
    </w:p>
    <w:p w14:paraId="01C399FC" w14:textId="77777777" w:rsidR="009B5E72" w:rsidRPr="009B5E72" w:rsidRDefault="009B5E72" w:rsidP="009B5E72">
      <w:pPr>
        <w:widowControl/>
        <w:numPr>
          <w:ilvl w:val="0"/>
          <w:numId w:val="96"/>
        </w:numPr>
        <w:autoSpaceDE/>
        <w:autoSpaceDN/>
        <w:adjustRightInd w:val="0"/>
        <w:spacing w:line="276" w:lineRule="auto"/>
        <w:ind w:left="426" w:hanging="426"/>
        <w:jc w:val="both"/>
        <w:rPr>
          <w:rFonts w:ascii="Calibri" w:hAnsi="Calibri"/>
          <w:lang w:eastAsia="pl-PL"/>
        </w:rPr>
      </w:pPr>
      <w:r w:rsidRPr="009B5E72">
        <w:rPr>
          <w:rFonts w:ascii="Calibri" w:hAnsi="Calibri"/>
          <w:lang w:eastAsia="pl-PL"/>
        </w:rPr>
        <w:t xml:space="preserve">Wykonawca będzie realizował usługę za pomocą osób wskazanych w wykazie osób stanowiącym załącznik nr 9 do umowy, z zastrzeżeniem ust. 4, 5 i 6 niniejszego paragrafu. </w:t>
      </w:r>
    </w:p>
    <w:p w14:paraId="47F6F7A4" w14:textId="77777777" w:rsidR="009B5E72" w:rsidRPr="009B5E72" w:rsidRDefault="009B5E72" w:rsidP="009B5E72">
      <w:pPr>
        <w:widowControl/>
        <w:numPr>
          <w:ilvl w:val="0"/>
          <w:numId w:val="96"/>
        </w:numPr>
        <w:autoSpaceDE/>
        <w:autoSpaceDN/>
        <w:adjustRightInd w:val="0"/>
        <w:spacing w:line="276" w:lineRule="auto"/>
        <w:ind w:left="426" w:hanging="426"/>
        <w:jc w:val="both"/>
        <w:rPr>
          <w:rFonts w:ascii="Calibri" w:hAnsi="Calibri"/>
          <w:lang w:eastAsia="pl-PL"/>
        </w:rPr>
      </w:pPr>
      <w:r w:rsidRPr="009B5E72">
        <w:rPr>
          <w:rFonts w:ascii="Calibri" w:hAnsi="Calibri"/>
          <w:lang w:eastAsia="pl-PL"/>
        </w:rPr>
        <w:lastRenderedPageBreak/>
        <w:t xml:space="preserve">Jeżeli Wykonawca uzna, iż ze względu na prawidłową realizację usługi niezbędne jest zwiększenie liczby osób realizujących usługę, musi uzyskać na to zgodę Zamawiającego. Zwiększenie liczby osób realizujących usługę nie może pociągać za sobą naruszenia terminów obowiązujących w związku z realizacją usługi, ani też zwiększenia wynagrodzenia Wykonawcy. </w:t>
      </w:r>
    </w:p>
    <w:p w14:paraId="68873707" w14:textId="77777777" w:rsidR="009B5E72" w:rsidRPr="009B5E72" w:rsidRDefault="009B5E72" w:rsidP="009B5E72">
      <w:pPr>
        <w:widowControl/>
        <w:numPr>
          <w:ilvl w:val="0"/>
          <w:numId w:val="96"/>
        </w:numPr>
        <w:autoSpaceDE/>
        <w:autoSpaceDN/>
        <w:adjustRightInd w:val="0"/>
        <w:spacing w:line="276" w:lineRule="auto"/>
        <w:ind w:left="426" w:hanging="426"/>
        <w:jc w:val="both"/>
        <w:rPr>
          <w:rFonts w:ascii="Calibri" w:hAnsi="Calibri"/>
          <w:lang w:eastAsia="pl-PL"/>
        </w:rPr>
      </w:pPr>
      <w:r w:rsidRPr="009B5E72">
        <w:rPr>
          <w:rFonts w:ascii="Calibri" w:hAnsi="Calibri"/>
          <w:lang w:eastAsia="pl-PL"/>
        </w:rPr>
        <w:t xml:space="preserve">Dodatkowa osoba zaproponowana przez Wykonawcę musi spełniać warunki udziału w postępowaniu zgodnie z SWZ. </w:t>
      </w:r>
    </w:p>
    <w:p w14:paraId="26570054" w14:textId="77777777" w:rsidR="009B5E72" w:rsidRPr="009B5E72" w:rsidRDefault="009B5E72" w:rsidP="009B5E72">
      <w:pPr>
        <w:widowControl/>
        <w:numPr>
          <w:ilvl w:val="0"/>
          <w:numId w:val="96"/>
        </w:numPr>
        <w:autoSpaceDE/>
        <w:autoSpaceDN/>
        <w:adjustRightInd w:val="0"/>
        <w:spacing w:line="276" w:lineRule="auto"/>
        <w:ind w:left="426" w:hanging="426"/>
        <w:jc w:val="both"/>
        <w:rPr>
          <w:rFonts w:ascii="Calibri" w:hAnsi="Calibri"/>
          <w:lang w:eastAsia="pl-PL"/>
        </w:rPr>
      </w:pPr>
      <w:r w:rsidRPr="009B5E72">
        <w:rPr>
          <w:rFonts w:ascii="Calibri" w:hAnsi="Calibri"/>
          <w:lang w:eastAsia="pl-PL"/>
        </w:rPr>
        <w:t xml:space="preserve">W przypadku konieczności zastąpienia osoby przewidzianej do realizacji zadań w ramach umowy, wskazanej przez Wykonawcę w ofercie, Wykonawca zapewni na jej miejsce osobę, która musi spełniać warunki udziału w postępowaniu zgodnie z SWZ. Każdorazowo na taką zmianę Wykonawca musi uzyskać zgodę Zamawiającego. </w:t>
      </w:r>
    </w:p>
    <w:p w14:paraId="72B468DC" w14:textId="77777777" w:rsidR="009B5E72" w:rsidRPr="009B5E72" w:rsidRDefault="009B5E72" w:rsidP="009B5E72">
      <w:pPr>
        <w:widowControl/>
        <w:numPr>
          <w:ilvl w:val="0"/>
          <w:numId w:val="96"/>
        </w:numPr>
        <w:autoSpaceDE/>
        <w:autoSpaceDN/>
        <w:adjustRightInd w:val="0"/>
        <w:spacing w:line="276" w:lineRule="auto"/>
        <w:ind w:left="426" w:hanging="426"/>
        <w:jc w:val="both"/>
        <w:rPr>
          <w:rFonts w:ascii="Calibri" w:hAnsi="Calibri"/>
          <w:lang w:eastAsia="pl-PL"/>
        </w:rPr>
      </w:pPr>
      <w:r w:rsidRPr="009B5E72">
        <w:rPr>
          <w:rFonts w:ascii="Calibri" w:hAnsi="Calibri"/>
          <w:lang w:eastAsia="pl-PL"/>
        </w:rPr>
        <w:t>Wykonawca realizuje przedmiot umowy na własny koszt i ryzyko z należytą starannością z uwzględnieniem profesjonalnego charakteru prowadzonej działalności i w tym zakresie jest odpowiedzialny względem Zamawiającego.</w:t>
      </w:r>
    </w:p>
    <w:p w14:paraId="0E27B1AB" w14:textId="77777777" w:rsidR="009B5E72" w:rsidRPr="009B5E72" w:rsidRDefault="009B5E72" w:rsidP="009B5E72">
      <w:pPr>
        <w:widowControl/>
        <w:adjustRightInd w:val="0"/>
        <w:spacing w:line="276" w:lineRule="auto"/>
        <w:ind w:left="426"/>
        <w:jc w:val="both"/>
        <w:rPr>
          <w:rFonts w:ascii="Calibri" w:hAnsi="Calibri"/>
          <w:lang w:eastAsia="pl-PL"/>
        </w:rPr>
      </w:pPr>
    </w:p>
    <w:p w14:paraId="20B1F0D8" w14:textId="77777777" w:rsidR="009B5E72" w:rsidRPr="009B5E72" w:rsidRDefault="009B5E72" w:rsidP="009B5E72">
      <w:pPr>
        <w:widowControl/>
        <w:adjustRightInd w:val="0"/>
        <w:spacing w:line="276" w:lineRule="auto"/>
        <w:jc w:val="center"/>
        <w:rPr>
          <w:rFonts w:ascii="Calibri" w:eastAsia="Calibri" w:hAnsi="Calibri"/>
          <w:b/>
          <w:lang w:eastAsia="pl-PL"/>
        </w:rPr>
      </w:pPr>
      <w:r w:rsidRPr="009B5E72">
        <w:rPr>
          <w:rFonts w:ascii="Calibri" w:eastAsia="Calibri" w:hAnsi="Calibri"/>
          <w:b/>
          <w:lang w:eastAsia="pl-PL"/>
        </w:rPr>
        <w:t>§ 4</w:t>
      </w:r>
    </w:p>
    <w:p w14:paraId="657158DF" w14:textId="77777777" w:rsidR="009B5E72" w:rsidRPr="009B5E72" w:rsidRDefault="009B5E72" w:rsidP="009B5E72">
      <w:pPr>
        <w:widowControl/>
        <w:numPr>
          <w:ilvl w:val="0"/>
          <w:numId w:val="97"/>
        </w:numPr>
        <w:autoSpaceDE/>
        <w:autoSpaceDN/>
        <w:adjustRightInd w:val="0"/>
        <w:spacing w:line="276" w:lineRule="auto"/>
        <w:ind w:left="425" w:hanging="431"/>
        <w:jc w:val="both"/>
        <w:rPr>
          <w:rFonts w:ascii="Calibri" w:hAnsi="Calibri"/>
          <w:lang w:eastAsia="pl-PL"/>
        </w:rPr>
      </w:pPr>
      <w:r w:rsidRPr="009B5E72">
        <w:rPr>
          <w:rFonts w:ascii="Calibri" w:hAnsi="Calibri"/>
          <w:lang w:eastAsia="pl-PL"/>
        </w:rPr>
        <w:t>Wykonawca będzie realizować usługę zgodnie z harmonogramem realizacji badania wskazanym w rozdziale IV OPZ.</w:t>
      </w:r>
      <w:r w:rsidRPr="009B5E72">
        <w:rPr>
          <w:rFonts w:ascii="Calibri" w:hAnsi="Calibri"/>
          <w:bCs/>
          <w:lang w:eastAsia="pl-PL"/>
        </w:rPr>
        <w:t xml:space="preserve"> </w:t>
      </w:r>
    </w:p>
    <w:p w14:paraId="486B4B03" w14:textId="77777777" w:rsidR="009B5E72" w:rsidRPr="009B5E72" w:rsidRDefault="009B5E72" w:rsidP="009B5E72">
      <w:pPr>
        <w:widowControl/>
        <w:numPr>
          <w:ilvl w:val="0"/>
          <w:numId w:val="97"/>
        </w:numPr>
        <w:autoSpaceDE/>
        <w:autoSpaceDN/>
        <w:adjustRightInd w:val="0"/>
        <w:spacing w:line="276" w:lineRule="auto"/>
        <w:ind w:left="425" w:hanging="431"/>
        <w:jc w:val="both"/>
        <w:rPr>
          <w:rFonts w:ascii="Calibri" w:hAnsi="Calibri"/>
          <w:lang w:eastAsia="pl-PL"/>
        </w:rPr>
      </w:pPr>
      <w:r w:rsidRPr="009B5E72">
        <w:rPr>
          <w:rFonts w:ascii="Calibri" w:hAnsi="Calibri"/>
          <w:bCs/>
          <w:lang w:eastAsia="pl-PL"/>
        </w:rPr>
        <w:t xml:space="preserve">Po przekazaniu przez Wykonawcę ostatecznych wersji </w:t>
      </w:r>
      <w:r w:rsidRPr="009B5E72">
        <w:rPr>
          <w:rFonts w:ascii="Calibri" w:hAnsi="Calibri"/>
          <w:lang w:eastAsia="pl-PL"/>
        </w:rPr>
        <w:t xml:space="preserve">raportu końcowego oraz prezentacji multimedialnej wyników badania oraz po ich wstępnej akceptacji drogą elektroniczną, Zamawiający wystawi protokół odbioru zrealizowanej usługi. Protokół zostanie wystawiony w dwóch oryginalnych egzemplarzach i podpisany przez osobę odpowiedzialną merytorycznie za realizację umowy oraz Naczelnika Wydziału Projektów EFS, bądź osoby je zastępujące. Wzór protokołu odbioru wykonania badania ewaluacyjnego stanowi załącznik nr 2 do umowy. </w:t>
      </w:r>
    </w:p>
    <w:p w14:paraId="5729906C" w14:textId="77777777" w:rsidR="009B5E72" w:rsidRPr="009B5E72" w:rsidRDefault="009B5E72" w:rsidP="009B5E72">
      <w:pPr>
        <w:widowControl/>
        <w:numPr>
          <w:ilvl w:val="0"/>
          <w:numId w:val="97"/>
        </w:numPr>
        <w:autoSpaceDE/>
        <w:autoSpaceDN/>
        <w:adjustRightInd w:val="0"/>
        <w:spacing w:line="276" w:lineRule="auto"/>
        <w:ind w:left="425" w:hanging="431"/>
        <w:jc w:val="both"/>
        <w:rPr>
          <w:rFonts w:ascii="Calibri" w:hAnsi="Calibri"/>
          <w:lang w:eastAsia="pl-PL"/>
        </w:rPr>
      </w:pPr>
      <w:r w:rsidRPr="009B5E72">
        <w:rPr>
          <w:rFonts w:ascii="Calibri" w:hAnsi="Calibri"/>
          <w:lang w:eastAsia="pl-PL"/>
        </w:rPr>
        <w:t>Każdorazowo po zrealizowaniu usługi przedstawienia ustaleń raportu końcowego w formie prezentacji multimedialnej, o której mowa w rozdziale VI OPZ, Zamawiający wystawi protokół odbioru zrealizowanej usługi. Protokół zostanie wystawiony w dwóch oryginalnych egzemplarzach i podpisany przez osobę odpowiedzialną merytorycznie za realizację umowy oraz Naczelnika Wydziału Projektów EFS, bądź osoby je zastępujące. Wzór protokołu odbioru usługi przedstawienia ustaleń raportu końcowego w formie prezentacji multimedialnej stanowi załącznik nr 2 do umowy.</w:t>
      </w:r>
    </w:p>
    <w:p w14:paraId="7096735F" w14:textId="77777777" w:rsidR="009B5E72" w:rsidRPr="009B5E72" w:rsidRDefault="009B5E72" w:rsidP="009B5E72">
      <w:pPr>
        <w:widowControl/>
        <w:numPr>
          <w:ilvl w:val="0"/>
          <w:numId w:val="97"/>
        </w:numPr>
        <w:autoSpaceDE/>
        <w:autoSpaceDN/>
        <w:adjustRightInd w:val="0"/>
        <w:spacing w:line="276" w:lineRule="auto"/>
        <w:ind w:left="425" w:hanging="431"/>
        <w:jc w:val="both"/>
        <w:rPr>
          <w:rFonts w:ascii="Calibri" w:hAnsi="Calibri"/>
          <w:lang w:eastAsia="pl-PL"/>
        </w:rPr>
      </w:pPr>
      <w:r w:rsidRPr="009B5E72">
        <w:rPr>
          <w:rFonts w:ascii="Calibri" w:hAnsi="Calibri"/>
          <w:lang w:eastAsia="pl-PL"/>
        </w:rPr>
        <w:t xml:space="preserve">W przypadku realizacji zamówienia w ramach opcji Zamawiający każdorazowo po wykonaniu jednej z usług stanowiących przedmiot zamówienia w ramach opcji wystawi protokół odbioru zrealizowanej usługi. Protokół zostanie wystawiony w dwóch oryginalnych egzemplarzach i podpisany przez osobę odpowiedzialną merytorycznie za realizację umowy oraz Naczelnika Wydziału Projektów EFS, bądź osoby je zastępujące. Wzór protokołu odbioru zamówienia w ramach opcji stanowi załącznik nr 3 do umowy. </w:t>
      </w:r>
    </w:p>
    <w:p w14:paraId="56D4F22E" w14:textId="77777777" w:rsidR="009B5E72" w:rsidRPr="009B5E72" w:rsidRDefault="009B5E72" w:rsidP="009B5E72">
      <w:pPr>
        <w:widowControl/>
        <w:numPr>
          <w:ilvl w:val="0"/>
          <w:numId w:val="97"/>
        </w:numPr>
        <w:autoSpaceDE/>
        <w:autoSpaceDN/>
        <w:adjustRightInd w:val="0"/>
        <w:spacing w:line="276" w:lineRule="auto"/>
        <w:ind w:left="426" w:hanging="429"/>
        <w:jc w:val="both"/>
        <w:rPr>
          <w:rFonts w:ascii="Calibri" w:hAnsi="Calibri"/>
          <w:lang w:eastAsia="pl-PL"/>
        </w:rPr>
      </w:pPr>
      <w:r w:rsidRPr="009B5E72">
        <w:rPr>
          <w:rFonts w:ascii="Calibri" w:hAnsi="Calibri"/>
          <w:lang w:eastAsia="pl-PL"/>
        </w:rPr>
        <w:t xml:space="preserve">Podpisanie protokołu odbioru, o którym mowa w ust. 2 i 3, a w przypadku zamówienia w ramach opcji w ust. 4, oznacza akceptację wykonania przedmiotu umowy i jest warunkiem wystawienia faktury/rachunku przez Wykonawcę oraz wypłaty wynagrodzenia przez Zamawiającego. </w:t>
      </w:r>
    </w:p>
    <w:p w14:paraId="425BB37D" w14:textId="77777777" w:rsidR="009B5E72" w:rsidRPr="009B5E72" w:rsidRDefault="009B5E72" w:rsidP="009B5E72">
      <w:pPr>
        <w:widowControl/>
        <w:numPr>
          <w:ilvl w:val="0"/>
          <w:numId w:val="97"/>
        </w:numPr>
        <w:autoSpaceDE/>
        <w:autoSpaceDN/>
        <w:adjustRightInd w:val="0"/>
        <w:spacing w:line="276" w:lineRule="auto"/>
        <w:ind w:left="426" w:hanging="429"/>
        <w:jc w:val="both"/>
        <w:rPr>
          <w:rFonts w:ascii="Calibri" w:hAnsi="Calibri"/>
          <w:lang w:eastAsia="pl-PL"/>
        </w:rPr>
      </w:pPr>
      <w:r w:rsidRPr="009B5E72">
        <w:rPr>
          <w:rFonts w:ascii="Calibri" w:hAnsi="Calibri"/>
          <w:lang w:eastAsia="pl-PL"/>
        </w:rPr>
        <w:t xml:space="preserve">Z tytułu należytego i terminowego wykonania przedmiotu umowy Wykonawcy należy się wynagrodzenie netto w wysokości nie większej niż ……………….. zł (słownie złotych: …………………………………………………………………….), brutto w wysokości nie większej niż ……………….. zł (słownie złotych: …………………………………………………………………….), w tym: </w:t>
      </w:r>
    </w:p>
    <w:p w14:paraId="5301A803" w14:textId="77777777" w:rsidR="009B5E72" w:rsidRPr="009B5E72" w:rsidRDefault="009B5E72" w:rsidP="009B5E72">
      <w:pPr>
        <w:widowControl/>
        <w:numPr>
          <w:ilvl w:val="0"/>
          <w:numId w:val="113"/>
        </w:numPr>
        <w:autoSpaceDE/>
        <w:autoSpaceDN/>
        <w:adjustRightInd w:val="0"/>
        <w:spacing w:line="276" w:lineRule="auto"/>
        <w:ind w:left="709" w:hanging="283"/>
        <w:jc w:val="both"/>
        <w:rPr>
          <w:rFonts w:ascii="Calibri" w:hAnsi="Calibri"/>
          <w:lang w:eastAsia="pl-PL"/>
        </w:rPr>
      </w:pPr>
      <w:r w:rsidRPr="009B5E72">
        <w:rPr>
          <w:rFonts w:ascii="Calibri" w:hAnsi="Calibri"/>
          <w:lang w:eastAsia="pl-PL"/>
        </w:rPr>
        <w:t xml:space="preserve">Z tytułu należytego i terminowego wykonania zamówienia polegającego na wykonaniu badania ewaluacyjnego wynagrodzenie netto wynosi maksymalnie ……………….. zł (słownie złotych: </w:t>
      </w:r>
      <w:r w:rsidRPr="009B5E72">
        <w:rPr>
          <w:rFonts w:ascii="Calibri" w:hAnsi="Calibri"/>
          <w:lang w:eastAsia="pl-PL"/>
        </w:rPr>
        <w:lastRenderedPageBreak/>
        <w:t xml:space="preserve">…………………………………………………………………….), brutto wynosi maksymalnie ……………….. zł (słownie złotych: ……………………………………………………………………. ); </w:t>
      </w:r>
    </w:p>
    <w:p w14:paraId="0197609F" w14:textId="77777777" w:rsidR="009B5E72" w:rsidRPr="009B5E72" w:rsidRDefault="009B5E72" w:rsidP="009B5E72">
      <w:pPr>
        <w:widowControl/>
        <w:numPr>
          <w:ilvl w:val="0"/>
          <w:numId w:val="113"/>
        </w:numPr>
        <w:autoSpaceDE/>
        <w:autoSpaceDN/>
        <w:adjustRightInd w:val="0"/>
        <w:spacing w:line="276" w:lineRule="auto"/>
        <w:ind w:left="709" w:hanging="283"/>
        <w:jc w:val="both"/>
        <w:rPr>
          <w:rFonts w:ascii="Calibri" w:hAnsi="Calibri"/>
          <w:lang w:eastAsia="pl-PL"/>
        </w:rPr>
      </w:pPr>
      <w:r w:rsidRPr="009B5E72">
        <w:rPr>
          <w:rFonts w:ascii="Calibri" w:hAnsi="Calibri"/>
          <w:lang w:eastAsia="pl-PL"/>
        </w:rPr>
        <w:t xml:space="preserve">Z tytułu należytego i terminowego wykonania zamówienia polegającego na zrealizowaniu usługi przedstawienia ustaleń raportu końcowego w formie prezentacji multimedialnej wynagrodzenie netto wynosi maksymalnie ……………….. zł, brutto wynosi maksymalnie ……………….. zł za wykonanie usługi 1 przedstawienia prezentacji, a łącznie maksymalnie netto ……………….. zł, brutto ……………….. zł (3 × ……………….. zł brutto) (słownie złotych: ……………………………………………………………………. ). </w:t>
      </w:r>
    </w:p>
    <w:p w14:paraId="27626BF6" w14:textId="77777777" w:rsidR="009B5E72" w:rsidRPr="009B5E72" w:rsidRDefault="009B5E72" w:rsidP="009B5E72">
      <w:pPr>
        <w:widowControl/>
        <w:numPr>
          <w:ilvl w:val="0"/>
          <w:numId w:val="113"/>
        </w:numPr>
        <w:autoSpaceDE/>
        <w:autoSpaceDN/>
        <w:adjustRightInd w:val="0"/>
        <w:spacing w:line="276" w:lineRule="auto"/>
        <w:ind w:left="709" w:hanging="283"/>
        <w:jc w:val="both"/>
        <w:rPr>
          <w:rFonts w:ascii="Calibri" w:hAnsi="Calibri"/>
          <w:lang w:eastAsia="pl-PL"/>
        </w:rPr>
      </w:pPr>
      <w:r w:rsidRPr="009B5E72">
        <w:rPr>
          <w:rFonts w:ascii="Calibri" w:hAnsi="Calibri"/>
          <w:lang w:eastAsia="pl-PL"/>
        </w:rPr>
        <w:t xml:space="preserve">Z tytułu należytego i terminowego wykonania zamówienia w ramach opcji wynagrodzenie netto wynosi maksymalnie ……………….. zł, brutto wynosi maksymalnie ……………….. zł za wykonanie usługi odpowiedzi na 1 pytanie, a łącznie maksymalnie netto ……………….. zł, brutto ……………….. zł (8 × ……………….. zł brutto) (słownie złotych: ……………………………………………………………………. ); </w:t>
      </w:r>
    </w:p>
    <w:p w14:paraId="05D478B1" w14:textId="77777777" w:rsidR="009B5E72" w:rsidRPr="009B5E72" w:rsidRDefault="009B5E72" w:rsidP="009B5E72">
      <w:pPr>
        <w:widowControl/>
        <w:numPr>
          <w:ilvl w:val="0"/>
          <w:numId w:val="97"/>
        </w:numPr>
        <w:autoSpaceDE/>
        <w:autoSpaceDN/>
        <w:adjustRightInd w:val="0"/>
        <w:spacing w:line="276" w:lineRule="auto"/>
        <w:ind w:left="426" w:hanging="429"/>
        <w:contextualSpacing/>
        <w:jc w:val="both"/>
        <w:rPr>
          <w:rFonts w:ascii="Calibri" w:hAnsi="Calibri"/>
          <w:lang w:eastAsia="pl-PL"/>
        </w:rPr>
      </w:pPr>
      <w:r w:rsidRPr="009B5E72">
        <w:rPr>
          <w:rFonts w:ascii="Calibri" w:hAnsi="Calibri"/>
          <w:lang w:eastAsia="pl-PL"/>
        </w:rPr>
        <w:t>Zapłata wynagrodzenia zostanie dokonana przelewem na wskazany przez Wykonawcę rachunek bankowy o numerze: ……………………………………………… .</w:t>
      </w:r>
    </w:p>
    <w:p w14:paraId="4326BF62" w14:textId="77777777" w:rsidR="009B5E72" w:rsidRPr="009B5E72" w:rsidRDefault="009B5E72" w:rsidP="009B5E72">
      <w:pPr>
        <w:widowControl/>
        <w:numPr>
          <w:ilvl w:val="0"/>
          <w:numId w:val="97"/>
        </w:numPr>
        <w:autoSpaceDE/>
        <w:autoSpaceDN/>
        <w:adjustRightInd w:val="0"/>
        <w:spacing w:line="276" w:lineRule="auto"/>
        <w:ind w:left="426" w:hanging="429"/>
        <w:contextualSpacing/>
        <w:jc w:val="both"/>
        <w:rPr>
          <w:rFonts w:ascii="Calibri" w:hAnsi="Calibri"/>
          <w:lang w:eastAsia="pl-PL"/>
        </w:rPr>
      </w:pPr>
      <w:r w:rsidRPr="009B5E72">
        <w:rPr>
          <w:rFonts w:ascii="Calibri" w:hAnsi="Calibri"/>
          <w:lang w:eastAsia="pl-PL"/>
        </w:rPr>
        <w:t>Wynagrodzenie będzie płatne w terminie do 21 dni od daty doręczenia przez Wykonawcę na adres Zamawiającego prawidłowo wystawionej pod względem rachunkowym i formalnym faktury/rachunku.</w:t>
      </w:r>
    </w:p>
    <w:p w14:paraId="4088E0B7" w14:textId="77777777" w:rsidR="009B5E72" w:rsidRPr="009B5E72" w:rsidRDefault="009B5E72" w:rsidP="009B5E72">
      <w:pPr>
        <w:widowControl/>
        <w:numPr>
          <w:ilvl w:val="0"/>
          <w:numId w:val="97"/>
        </w:numPr>
        <w:autoSpaceDE/>
        <w:autoSpaceDN/>
        <w:adjustRightInd w:val="0"/>
        <w:spacing w:line="276" w:lineRule="auto"/>
        <w:ind w:left="426" w:hanging="429"/>
        <w:contextualSpacing/>
        <w:jc w:val="both"/>
        <w:rPr>
          <w:rFonts w:ascii="Calibri" w:hAnsi="Calibri"/>
          <w:lang w:eastAsia="pl-PL"/>
        </w:rPr>
      </w:pPr>
      <w:r w:rsidRPr="009B5E72">
        <w:rPr>
          <w:rFonts w:ascii="Calibri" w:hAnsi="Calibri"/>
          <w:lang w:eastAsia="pl-PL"/>
        </w:rPr>
        <w:t xml:space="preserve">Za dzień dokonania zapłaty wynagrodzenia Strony uznają dzień obciążenia rachunku bankowego Zamawiającego. </w:t>
      </w:r>
    </w:p>
    <w:p w14:paraId="5E21A100" w14:textId="77777777" w:rsidR="009B5E72" w:rsidRPr="009B5E72" w:rsidRDefault="009B5E72" w:rsidP="009B5E72">
      <w:pPr>
        <w:widowControl/>
        <w:numPr>
          <w:ilvl w:val="0"/>
          <w:numId w:val="97"/>
        </w:numPr>
        <w:autoSpaceDE/>
        <w:autoSpaceDN/>
        <w:adjustRightInd w:val="0"/>
        <w:spacing w:line="276" w:lineRule="auto"/>
        <w:ind w:left="426" w:hanging="429"/>
        <w:contextualSpacing/>
        <w:jc w:val="both"/>
        <w:rPr>
          <w:rFonts w:ascii="Calibri" w:hAnsi="Calibri"/>
          <w:lang w:eastAsia="pl-PL"/>
        </w:rPr>
      </w:pPr>
      <w:r w:rsidRPr="009B5E72">
        <w:rPr>
          <w:rFonts w:ascii="Calibri" w:hAnsi="Calibri"/>
          <w:lang w:eastAsia="pl-PL"/>
        </w:rPr>
        <w:t xml:space="preserve">Faktura zostanie wystawiona na: </w:t>
      </w:r>
    </w:p>
    <w:p w14:paraId="4B2A52A5" w14:textId="77777777" w:rsidR="009B5E72" w:rsidRPr="009B5E72" w:rsidRDefault="009B5E72" w:rsidP="009B5E72">
      <w:pPr>
        <w:widowControl/>
        <w:adjustRightInd w:val="0"/>
        <w:spacing w:line="276" w:lineRule="auto"/>
        <w:ind w:left="426"/>
        <w:contextualSpacing/>
        <w:jc w:val="both"/>
        <w:rPr>
          <w:rFonts w:ascii="Calibri" w:hAnsi="Calibri"/>
          <w:lang w:eastAsia="pl-PL"/>
        </w:rPr>
      </w:pPr>
      <w:r w:rsidRPr="009B5E72">
        <w:rPr>
          <w:rFonts w:ascii="Calibri" w:hAnsi="Calibri"/>
          <w:lang w:eastAsia="pl-PL"/>
        </w:rPr>
        <w:t xml:space="preserve">Centrum Projektów Europejskich </w:t>
      </w:r>
    </w:p>
    <w:p w14:paraId="31B14F05" w14:textId="77777777" w:rsidR="009B5E72" w:rsidRPr="009B5E72" w:rsidRDefault="009B5E72" w:rsidP="009B5E72">
      <w:pPr>
        <w:widowControl/>
        <w:adjustRightInd w:val="0"/>
        <w:spacing w:line="276" w:lineRule="auto"/>
        <w:ind w:left="426"/>
        <w:contextualSpacing/>
        <w:jc w:val="both"/>
        <w:rPr>
          <w:rFonts w:ascii="Calibri" w:hAnsi="Calibri"/>
          <w:lang w:eastAsia="pl-PL"/>
        </w:rPr>
      </w:pPr>
      <w:r w:rsidRPr="009B5E72">
        <w:rPr>
          <w:rFonts w:ascii="Calibri" w:hAnsi="Calibri"/>
          <w:lang w:eastAsia="pl-PL"/>
        </w:rPr>
        <w:t xml:space="preserve">Ul. Domaniewska 39A </w:t>
      </w:r>
    </w:p>
    <w:p w14:paraId="7A314CCD" w14:textId="77777777" w:rsidR="009B5E72" w:rsidRPr="009B5E72" w:rsidRDefault="009B5E72" w:rsidP="009B5E72">
      <w:pPr>
        <w:widowControl/>
        <w:adjustRightInd w:val="0"/>
        <w:spacing w:line="276" w:lineRule="auto"/>
        <w:ind w:left="426"/>
        <w:contextualSpacing/>
        <w:jc w:val="both"/>
        <w:rPr>
          <w:rFonts w:ascii="Calibri" w:hAnsi="Calibri"/>
          <w:lang w:eastAsia="pl-PL"/>
        </w:rPr>
      </w:pPr>
      <w:r w:rsidRPr="009B5E72">
        <w:rPr>
          <w:rFonts w:ascii="Calibri" w:hAnsi="Calibri"/>
          <w:lang w:eastAsia="pl-PL"/>
        </w:rPr>
        <w:t xml:space="preserve">02-672 Warszawa </w:t>
      </w:r>
    </w:p>
    <w:p w14:paraId="505C5A72" w14:textId="77777777" w:rsidR="009B5E72" w:rsidRPr="009B5E72" w:rsidRDefault="009B5E72" w:rsidP="009B5E72">
      <w:pPr>
        <w:widowControl/>
        <w:adjustRightInd w:val="0"/>
        <w:spacing w:line="276" w:lineRule="auto"/>
        <w:ind w:left="426"/>
        <w:contextualSpacing/>
        <w:jc w:val="both"/>
        <w:rPr>
          <w:rFonts w:ascii="Calibri" w:hAnsi="Calibri"/>
          <w:lang w:eastAsia="pl-PL"/>
        </w:rPr>
      </w:pPr>
      <w:r w:rsidRPr="009B5E72">
        <w:rPr>
          <w:rFonts w:ascii="Calibri" w:hAnsi="Calibri"/>
          <w:lang w:eastAsia="pl-PL"/>
        </w:rPr>
        <w:t>NIP: 701-015-88-87</w:t>
      </w:r>
    </w:p>
    <w:p w14:paraId="02069891" w14:textId="77777777" w:rsidR="009B5E72" w:rsidRPr="009B5E72" w:rsidRDefault="009B5E72" w:rsidP="009B5E72">
      <w:pPr>
        <w:widowControl/>
        <w:numPr>
          <w:ilvl w:val="0"/>
          <w:numId w:val="97"/>
        </w:numPr>
        <w:autoSpaceDE/>
        <w:autoSpaceDN/>
        <w:adjustRightInd w:val="0"/>
        <w:spacing w:line="276" w:lineRule="auto"/>
        <w:ind w:left="426" w:hanging="429"/>
        <w:contextualSpacing/>
        <w:jc w:val="both"/>
        <w:rPr>
          <w:rFonts w:ascii="Calibri" w:hAnsi="Calibri"/>
          <w:lang w:eastAsia="pl-PL"/>
        </w:rPr>
      </w:pPr>
      <w:r w:rsidRPr="009B5E72">
        <w:rPr>
          <w:rFonts w:ascii="Calibri" w:hAnsi="Calibri"/>
          <w:lang w:eastAsia="pl-PL"/>
        </w:rPr>
        <w:t>Wykonawca nie może przenieść bez zgody Zamawiającego wierzytelności wynikających z niniejszej umowy na osoby trzecie.</w:t>
      </w:r>
    </w:p>
    <w:p w14:paraId="52179B49" w14:textId="77777777" w:rsidR="009B5E72" w:rsidRPr="009B5E72" w:rsidRDefault="009B5E72" w:rsidP="009B5E72">
      <w:pPr>
        <w:widowControl/>
        <w:numPr>
          <w:ilvl w:val="0"/>
          <w:numId w:val="97"/>
        </w:numPr>
        <w:autoSpaceDE/>
        <w:autoSpaceDN/>
        <w:adjustRightInd w:val="0"/>
        <w:spacing w:line="276" w:lineRule="auto"/>
        <w:ind w:left="426" w:hanging="429"/>
        <w:contextualSpacing/>
        <w:jc w:val="both"/>
        <w:rPr>
          <w:rFonts w:ascii="Calibri" w:hAnsi="Calibri"/>
          <w:lang w:eastAsia="pl-PL"/>
        </w:rPr>
      </w:pPr>
      <w:r w:rsidRPr="009B5E72">
        <w:rPr>
          <w:rFonts w:ascii="Calibri" w:hAnsi="Calibri"/>
          <w:lang w:eastAsia="pl-PL"/>
        </w:rPr>
        <w:t xml:space="preserve">Wykonawca może złożyć ustrukturyzowaną fakturę elektroniczną za pośrednictwem platformy elektronicznego fakturowania. </w:t>
      </w:r>
    </w:p>
    <w:p w14:paraId="6EAD2A98" w14:textId="77777777" w:rsidR="009B5E72" w:rsidRPr="009B5E72" w:rsidRDefault="009B5E72" w:rsidP="009B5E72">
      <w:pPr>
        <w:widowControl/>
        <w:adjustRightInd w:val="0"/>
        <w:spacing w:line="276" w:lineRule="auto"/>
        <w:ind w:left="-3"/>
        <w:contextualSpacing/>
        <w:jc w:val="both"/>
        <w:rPr>
          <w:rFonts w:ascii="Calibri" w:hAnsi="Calibri"/>
          <w:lang w:eastAsia="pl-PL"/>
        </w:rPr>
      </w:pPr>
    </w:p>
    <w:p w14:paraId="0447E95B" w14:textId="77777777" w:rsidR="009B5E72" w:rsidRPr="009B5E72" w:rsidRDefault="009B5E72" w:rsidP="009B5E72">
      <w:pPr>
        <w:widowControl/>
        <w:adjustRightInd w:val="0"/>
        <w:spacing w:line="276" w:lineRule="auto"/>
        <w:jc w:val="center"/>
        <w:rPr>
          <w:rFonts w:ascii="Calibri" w:eastAsia="Calibri" w:hAnsi="Calibri"/>
          <w:b/>
          <w:lang w:eastAsia="pl-PL"/>
        </w:rPr>
      </w:pPr>
      <w:r w:rsidRPr="009B5E72">
        <w:rPr>
          <w:rFonts w:ascii="Calibri" w:eastAsia="Calibri" w:hAnsi="Calibri"/>
          <w:b/>
          <w:lang w:eastAsia="pl-PL"/>
        </w:rPr>
        <w:t>§ 5</w:t>
      </w:r>
    </w:p>
    <w:p w14:paraId="55CFFD55" w14:textId="77777777" w:rsidR="009B5E72" w:rsidRPr="009B5E72" w:rsidRDefault="009B5E72" w:rsidP="009B5E72">
      <w:pPr>
        <w:widowControl/>
        <w:numPr>
          <w:ilvl w:val="0"/>
          <w:numId w:val="108"/>
        </w:numPr>
        <w:autoSpaceDE/>
        <w:autoSpaceDN/>
        <w:spacing w:line="276" w:lineRule="auto"/>
        <w:ind w:left="426" w:hanging="426"/>
        <w:contextualSpacing/>
        <w:jc w:val="both"/>
        <w:rPr>
          <w:rFonts w:ascii="Calibri" w:hAnsi="Calibri"/>
          <w:lang w:eastAsia="pl-PL"/>
        </w:rPr>
      </w:pPr>
      <w:r w:rsidRPr="009B5E72">
        <w:rPr>
          <w:rFonts w:ascii="Calibri" w:hAnsi="Calibri"/>
          <w:lang w:eastAsia="pl-PL"/>
        </w:rPr>
        <w:t xml:space="preserve">Strony umowy stwierdzają, że przedmiot umowy objęty jest prawem autorskim i jest tym prawem chroniony. </w:t>
      </w:r>
    </w:p>
    <w:p w14:paraId="27368557" w14:textId="77777777" w:rsidR="009B5E72" w:rsidRPr="009B5E72" w:rsidRDefault="009B5E72" w:rsidP="009B5E72">
      <w:pPr>
        <w:widowControl/>
        <w:numPr>
          <w:ilvl w:val="0"/>
          <w:numId w:val="108"/>
        </w:numPr>
        <w:autoSpaceDE/>
        <w:autoSpaceDN/>
        <w:spacing w:line="276" w:lineRule="auto"/>
        <w:ind w:left="426" w:hanging="426"/>
        <w:contextualSpacing/>
        <w:jc w:val="both"/>
        <w:rPr>
          <w:rFonts w:ascii="Calibri" w:hAnsi="Calibri"/>
          <w:lang w:eastAsia="pl-PL"/>
        </w:rPr>
      </w:pPr>
      <w:r w:rsidRPr="009B5E72">
        <w:rPr>
          <w:rFonts w:ascii="Calibri" w:hAnsi="Calibri"/>
          <w:lang w:eastAsia="pl-PL"/>
        </w:rPr>
        <w:t xml:space="preserve">Wynagrodzenie, o którym mowa w § 4 ust. 6, zawiera wszelkie należności oraz zaspokaja wszelkie roszczenia Wykonawcy związane z wykonaniem przedmiotu umowy, o którym mowa w § 1, w tym roszczenia z tytułu przeniesienia na Zamawiającego autorskich praw majątkowych do wszystkich mogących stanowić przedmiot prawa autorskiego wyników prac, powstałych w związku z wykonaniem umowy, zwanych dalej „utworami”, udzielenia zezwolenia na wykonywanie zależnego prawa autorskiego oraz przeniesienia prawa do zezwalania na wykonywanie zależnego prawa autorskiego. </w:t>
      </w:r>
    </w:p>
    <w:p w14:paraId="71A61DD0" w14:textId="77777777" w:rsidR="009B5E72" w:rsidRPr="009B5E72" w:rsidRDefault="009B5E72" w:rsidP="009B5E72">
      <w:pPr>
        <w:widowControl/>
        <w:numPr>
          <w:ilvl w:val="0"/>
          <w:numId w:val="108"/>
        </w:numPr>
        <w:autoSpaceDE/>
        <w:autoSpaceDN/>
        <w:spacing w:line="276" w:lineRule="auto"/>
        <w:ind w:left="426" w:hanging="426"/>
        <w:jc w:val="both"/>
        <w:rPr>
          <w:rFonts w:ascii="Calibri" w:hAnsi="Calibri"/>
          <w:lang w:eastAsia="pl-PL"/>
        </w:rPr>
      </w:pPr>
      <w:r w:rsidRPr="009B5E72">
        <w:rPr>
          <w:rFonts w:ascii="Calibri" w:hAnsi="Calibri"/>
          <w:lang w:eastAsia="pl-PL"/>
        </w:rPr>
        <w:t>W ramach wynagrodzenia Wykonawca:</w:t>
      </w:r>
    </w:p>
    <w:p w14:paraId="0CD2B225" w14:textId="77777777" w:rsidR="009B5E72" w:rsidRPr="009B5E72" w:rsidRDefault="009B5E72" w:rsidP="009B5E72">
      <w:pPr>
        <w:widowControl/>
        <w:numPr>
          <w:ilvl w:val="1"/>
          <w:numId w:val="109"/>
        </w:numPr>
        <w:autoSpaceDE/>
        <w:autoSpaceDN/>
        <w:spacing w:line="276" w:lineRule="auto"/>
        <w:ind w:left="709" w:hanging="283"/>
        <w:jc w:val="both"/>
        <w:rPr>
          <w:rFonts w:ascii="Calibri" w:hAnsi="Calibri"/>
          <w:lang w:eastAsia="pl-PL"/>
        </w:rPr>
      </w:pPr>
      <w:r w:rsidRPr="009B5E72">
        <w:rPr>
          <w:rFonts w:ascii="Calibri" w:hAnsi="Calibri"/>
          <w:lang w:eastAsia="pl-PL"/>
        </w:rPr>
        <w:t>przenosi na Zamawiającego całość autorskich praw majątkowych do utworów;</w:t>
      </w:r>
    </w:p>
    <w:p w14:paraId="0A08F968" w14:textId="77777777" w:rsidR="009B5E72" w:rsidRPr="009B5E72" w:rsidRDefault="009B5E72" w:rsidP="009B5E72">
      <w:pPr>
        <w:widowControl/>
        <w:numPr>
          <w:ilvl w:val="1"/>
          <w:numId w:val="109"/>
        </w:numPr>
        <w:tabs>
          <w:tab w:val="left" w:pos="709"/>
        </w:tabs>
        <w:autoSpaceDE/>
        <w:autoSpaceDN/>
        <w:spacing w:line="276" w:lineRule="auto"/>
        <w:ind w:left="709" w:hanging="283"/>
        <w:jc w:val="both"/>
        <w:rPr>
          <w:rFonts w:ascii="Calibri" w:hAnsi="Calibri"/>
          <w:lang w:eastAsia="pl-PL"/>
        </w:rPr>
      </w:pPr>
      <w:r w:rsidRPr="009B5E72">
        <w:rPr>
          <w:rFonts w:ascii="Calibri" w:hAnsi="Calibri"/>
          <w:lang w:eastAsia="pl-PL"/>
        </w:rPr>
        <w:t>udziela Zamawiającemu zezwolenia na wykonywanie zależnego prawa autorskiego;</w:t>
      </w:r>
    </w:p>
    <w:p w14:paraId="1554B498" w14:textId="77777777" w:rsidR="009B5E72" w:rsidRPr="009B5E72" w:rsidRDefault="009B5E72" w:rsidP="009B5E72">
      <w:pPr>
        <w:widowControl/>
        <w:numPr>
          <w:ilvl w:val="1"/>
          <w:numId w:val="109"/>
        </w:numPr>
        <w:tabs>
          <w:tab w:val="left" w:pos="709"/>
        </w:tabs>
        <w:autoSpaceDE/>
        <w:autoSpaceDN/>
        <w:spacing w:line="276" w:lineRule="auto"/>
        <w:ind w:left="709" w:hanging="283"/>
        <w:jc w:val="both"/>
        <w:rPr>
          <w:rFonts w:ascii="Calibri" w:hAnsi="Calibri"/>
          <w:lang w:eastAsia="pl-PL"/>
        </w:rPr>
      </w:pPr>
      <w:r w:rsidRPr="009B5E72">
        <w:rPr>
          <w:rFonts w:ascii="Calibri" w:hAnsi="Calibri"/>
          <w:lang w:eastAsia="pl-PL"/>
        </w:rPr>
        <w:t>przenosi na Zamawiającego wyłączne prawo zezwalania na wykonywanie zależnego prawa autorskiego;</w:t>
      </w:r>
    </w:p>
    <w:p w14:paraId="6DA0EC54" w14:textId="77777777" w:rsidR="009B5E72" w:rsidRPr="009B5E72" w:rsidRDefault="009B5E72" w:rsidP="009B5E72">
      <w:pPr>
        <w:widowControl/>
        <w:numPr>
          <w:ilvl w:val="1"/>
          <w:numId w:val="109"/>
        </w:numPr>
        <w:tabs>
          <w:tab w:val="left" w:pos="709"/>
        </w:tabs>
        <w:autoSpaceDE/>
        <w:autoSpaceDN/>
        <w:spacing w:line="276" w:lineRule="auto"/>
        <w:ind w:left="709" w:hanging="283"/>
        <w:jc w:val="both"/>
        <w:rPr>
          <w:rFonts w:ascii="Calibri" w:hAnsi="Calibri"/>
          <w:lang w:eastAsia="pl-PL"/>
        </w:rPr>
      </w:pPr>
      <w:r w:rsidRPr="009B5E72">
        <w:rPr>
          <w:rFonts w:ascii="Calibri" w:hAnsi="Calibri"/>
          <w:lang w:eastAsia="pl-PL"/>
        </w:rPr>
        <w:lastRenderedPageBreak/>
        <w:t>gwarantuje, że osoby, którym będą przysługiwały autorskie prawa osobiste do utworów nie będą wykonywały tych praw oraz udzielą Zamawiającemu zezwolenia na ich wykonywanie na czas nieokreślony.</w:t>
      </w:r>
    </w:p>
    <w:p w14:paraId="51974CCC" w14:textId="77777777" w:rsidR="009B5E72" w:rsidRPr="009B5E72" w:rsidRDefault="009B5E72" w:rsidP="009B5E72">
      <w:pPr>
        <w:widowControl/>
        <w:numPr>
          <w:ilvl w:val="0"/>
          <w:numId w:val="108"/>
        </w:numPr>
        <w:tabs>
          <w:tab w:val="left" w:pos="-3119"/>
        </w:tabs>
        <w:autoSpaceDE/>
        <w:autoSpaceDN/>
        <w:spacing w:line="276" w:lineRule="auto"/>
        <w:ind w:left="426" w:hanging="426"/>
        <w:jc w:val="both"/>
        <w:rPr>
          <w:rFonts w:ascii="Calibri" w:hAnsi="Calibri"/>
          <w:lang w:eastAsia="pl-PL"/>
        </w:rPr>
      </w:pPr>
      <w:r w:rsidRPr="009B5E72">
        <w:rPr>
          <w:rFonts w:ascii="Calibri" w:hAnsi="Calibri"/>
          <w:lang w:eastAsia="pl-PL"/>
        </w:rPr>
        <w:t xml:space="preserve">Nabycie przez Zamawiającego praw, o których mowa w ust. 2, następuje: </w:t>
      </w:r>
    </w:p>
    <w:p w14:paraId="346A18BC" w14:textId="77777777" w:rsidR="009B5E72" w:rsidRPr="009B5E72" w:rsidRDefault="009B5E72" w:rsidP="009B5E72">
      <w:pPr>
        <w:widowControl/>
        <w:numPr>
          <w:ilvl w:val="0"/>
          <w:numId w:val="110"/>
        </w:numPr>
        <w:autoSpaceDE/>
        <w:autoSpaceDN/>
        <w:spacing w:line="276" w:lineRule="auto"/>
        <w:ind w:left="709" w:hanging="283"/>
        <w:jc w:val="both"/>
        <w:rPr>
          <w:rFonts w:ascii="Calibri" w:hAnsi="Calibri"/>
          <w:lang w:eastAsia="pl-PL"/>
        </w:rPr>
      </w:pPr>
      <w:r w:rsidRPr="009B5E72">
        <w:rPr>
          <w:rFonts w:ascii="Calibri" w:hAnsi="Calibri"/>
          <w:lang w:eastAsia="pl-PL"/>
        </w:rPr>
        <w:t xml:space="preserve">z chwilą przekazania utworu Zamawiającemu, oraz </w:t>
      </w:r>
    </w:p>
    <w:p w14:paraId="6543A9FA" w14:textId="77777777" w:rsidR="009B5E72" w:rsidRPr="009B5E72" w:rsidRDefault="009B5E72" w:rsidP="009B5E72">
      <w:pPr>
        <w:widowControl/>
        <w:numPr>
          <w:ilvl w:val="0"/>
          <w:numId w:val="110"/>
        </w:numPr>
        <w:autoSpaceDE/>
        <w:autoSpaceDN/>
        <w:spacing w:line="276" w:lineRule="auto"/>
        <w:ind w:left="709" w:hanging="283"/>
        <w:jc w:val="both"/>
        <w:rPr>
          <w:rFonts w:ascii="Calibri" w:hAnsi="Calibri"/>
          <w:lang w:eastAsia="pl-PL"/>
        </w:rPr>
      </w:pPr>
      <w:r w:rsidRPr="009B5E72">
        <w:rPr>
          <w:rFonts w:ascii="Calibri" w:hAnsi="Calibri"/>
          <w:lang w:eastAsia="pl-PL"/>
        </w:rPr>
        <w:t>bez ograniczeń co do terytorium, czasu, liczby egzemplarzy i nośników, w zakresie następujących pól eksploatacji:</w:t>
      </w:r>
    </w:p>
    <w:p w14:paraId="6FDCD92C" w14:textId="77777777" w:rsidR="009B5E72" w:rsidRPr="009B5E72" w:rsidRDefault="009B5E72" w:rsidP="009B5E72">
      <w:pPr>
        <w:widowControl/>
        <w:numPr>
          <w:ilvl w:val="1"/>
          <w:numId w:val="111"/>
        </w:numPr>
        <w:autoSpaceDE/>
        <w:autoSpaceDN/>
        <w:spacing w:line="276" w:lineRule="auto"/>
        <w:ind w:left="993" w:hanging="284"/>
        <w:jc w:val="both"/>
        <w:rPr>
          <w:rFonts w:ascii="Calibri" w:hAnsi="Calibri"/>
          <w:lang w:eastAsia="pl-PL"/>
        </w:rPr>
      </w:pPr>
      <w:r w:rsidRPr="009B5E72">
        <w:rPr>
          <w:rFonts w:ascii="Calibri" w:hAnsi="Calibri"/>
          <w:lang w:eastAsia="pl-PL"/>
        </w:rPr>
        <w:t>utrwalanie – w szczególności drukiem, zapisem w pamięci komputera i na nośnikach elektronicznych, oraz zwielokrotnianie tak powstałych egzemplarzy dowolną techniką,</w:t>
      </w:r>
    </w:p>
    <w:p w14:paraId="068468C5" w14:textId="77777777" w:rsidR="009B5E72" w:rsidRPr="009B5E72" w:rsidRDefault="009B5E72" w:rsidP="009B5E72">
      <w:pPr>
        <w:widowControl/>
        <w:numPr>
          <w:ilvl w:val="1"/>
          <w:numId w:val="111"/>
        </w:numPr>
        <w:autoSpaceDE/>
        <w:autoSpaceDN/>
        <w:spacing w:line="276" w:lineRule="auto"/>
        <w:ind w:left="993" w:hanging="284"/>
        <w:jc w:val="both"/>
        <w:rPr>
          <w:rFonts w:ascii="Calibri" w:hAnsi="Calibri"/>
          <w:lang w:eastAsia="pl-PL"/>
        </w:rPr>
      </w:pPr>
      <w:r w:rsidRPr="009B5E72">
        <w:rPr>
          <w:rFonts w:ascii="Calibri" w:hAnsi="Calibri"/>
          <w:lang w:eastAsia="pl-PL"/>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20B403BE" w14:textId="77777777" w:rsidR="009B5E72" w:rsidRPr="009B5E72" w:rsidRDefault="009B5E72" w:rsidP="009B5E72">
      <w:pPr>
        <w:widowControl/>
        <w:numPr>
          <w:ilvl w:val="1"/>
          <w:numId w:val="111"/>
        </w:numPr>
        <w:autoSpaceDE/>
        <w:autoSpaceDN/>
        <w:spacing w:line="276" w:lineRule="auto"/>
        <w:ind w:left="993" w:hanging="284"/>
        <w:jc w:val="both"/>
        <w:rPr>
          <w:rFonts w:ascii="Calibri" w:hAnsi="Calibri"/>
          <w:lang w:eastAsia="pl-PL"/>
        </w:rPr>
      </w:pPr>
      <w:r w:rsidRPr="009B5E72">
        <w:rPr>
          <w:rFonts w:ascii="Calibri" w:hAnsi="Calibri"/>
          <w:lang w:eastAsia="pl-PL"/>
        </w:rPr>
        <w:t>udostępnianie, w szczególności poprzez przekazywanie wnioskodawcom wyników oceny, prezentację na spotkaniach z udziałem Zamawiającego,</w:t>
      </w:r>
    </w:p>
    <w:p w14:paraId="35005003" w14:textId="77777777" w:rsidR="009B5E72" w:rsidRPr="009B5E72" w:rsidRDefault="009B5E72" w:rsidP="009B5E72">
      <w:pPr>
        <w:widowControl/>
        <w:numPr>
          <w:ilvl w:val="1"/>
          <w:numId w:val="111"/>
        </w:numPr>
        <w:autoSpaceDE/>
        <w:autoSpaceDN/>
        <w:spacing w:line="276" w:lineRule="auto"/>
        <w:ind w:left="993" w:hanging="284"/>
        <w:jc w:val="both"/>
        <w:rPr>
          <w:rFonts w:ascii="Calibri" w:hAnsi="Calibri"/>
          <w:lang w:eastAsia="pl-PL"/>
        </w:rPr>
      </w:pPr>
      <w:r w:rsidRPr="009B5E72">
        <w:rPr>
          <w:rFonts w:ascii="Calibri" w:hAnsi="Calibri"/>
          <w:lang w:eastAsia="pl-PL"/>
        </w:rPr>
        <w:t>wprowadzanie do obrotu (zarówno oryginału, jak i egzemplarzy utworów i nośników na których utwory zostały utrwalone), najem, użyczanie materiałów (w całości lub w części) lub nośników, na których materiały utrwalono,</w:t>
      </w:r>
    </w:p>
    <w:p w14:paraId="680A6193" w14:textId="77777777" w:rsidR="009B5E72" w:rsidRPr="009B5E72" w:rsidRDefault="009B5E72" w:rsidP="009B5E72">
      <w:pPr>
        <w:widowControl/>
        <w:numPr>
          <w:ilvl w:val="1"/>
          <w:numId w:val="111"/>
        </w:numPr>
        <w:autoSpaceDE/>
        <w:autoSpaceDN/>
        <w:spacing w:line="276" w:lineRule="auto"/>
        <w:ind w:left="993" w:hanging="284"/>
        <w:jc w:val="both"/>
        <w:rPr>
          <w:rFonts w:ascii="Calibri" w:hAnsi="Calibri"/>
          <w:lang w:eastAsia="pl-PL"/>
        </w:rPr>
      </w:pPr>
      <w:r w:rsidRPr="009B5E72">
        <w:rPr>
          <w:rFonts w:ascii="Calibri" w:hAnsi="Calibri"/>
          <w:lang w:eastAsia="pl-PL"/>
        </w:rPr>
        <w:t>wprowadzanie (w tym zlecanie wprowadzania osobom trzecim) dowolnych zmian w utworach, w tym: przystosowywanie, dokonywanie zmian układu, sporządzanie wyciągów, streszczeń, skrótów, dokonywanie aktualizacji, łączenie z innymi utworami oraz tłumaczenie – w odniesieniu do całości lub części.</w:t>
      </w:r>
    </w:p>
    <w:p w14:paraId="714E201D" w14:textId="77777777" w:rsidR="009B5E72" w:rsidRPr="009B5E72" w:rsidRDefault="009B5E72" w:rsidP="009B5E72">
      <w:pPr>
        <w:widowControl/>
        <w:numPr>
          <w:ilvl w:val="0"/>
          <w:numId w:val="108"/>
        </w:numPr>
        <w:tabs>
          <w:tab w:val="num" w:pos="-338"/>
        </w:tabs>
        <w:autoSpaceDE/>
        <w:autoSpaceDN/>
        <w:spacing w:line="276" w:lineRule="auto"/>
        <w:ind w:left="426" w:hanging="426"/>
        <w:jc w:val="both"/>
        <w:rPr>
          <w:rFonts w:ascii="Calibri" w:hAnsi="Calibri"/>
          <w:lang w:eastAsia="pl-PL"/>
        </w:rPr>
      </w:pPr>
      <w:r w:rsidRPr="009B5E72">
        <w:rPr>
          <w:rFonts w:ascii="Calibri" w:hAnsi="Calibri"/>
          <w:lang w:eastAsia="pl-PL"/>
        </w:rPr>
        <w:t xml:space="preserve">Równocześnie z nabyciem autorskich praw majątkowych do utworów Zamawiający nabywa własność wszystkich egzemplarzy i nośników, na których utwory zostały utrwalone i przekazane Zamawiającemu. </w:t>
      </w:r>
    </w:p>
    <w:p w14:paraId="5D32DEF6" w14:textId="77777777" w:rsidR="009B5E72" w:rsidRPr="009B5E72" w:rsidRDefault="009B5E72" w:rsidP="009B5E72">
      <w:pPr>
        <w:widowControl/>
        <w:numPr>
          <w:ilvl w:val="0"/>
          <w:numId w:val="108"/>
        </w:numPr>
        <w:autoSpaceDE/>
        <w:autoSpaceDN/>
        <w:spacing w:line="276" w:lineRule="auto"/>
        <w:ind w:left="426" w:hanging="426"/>
        <w:jc w:val="both"/>
        <w:rPr>
          <w:rFonts w:ascii="Calibri" w:hAnsi="Calibri"/>
          <w:lang w:eastAsia="pl-PL"/>
        </w:rPr>
      </w:pPr>
      <w:r w:rsidRPr="009B5E72">
        <w:rPr>
          <w:rFonts w:ascii="Calibri" w:hAnsi="Calibri"/>
          <w:lang w:eastAsia="pl-PL"/>
        </w:rPr>
        <w:t xml:space="preserve">Wykonawca zobowiązuje się, że wykonując umowę będzie przestrzegał przepisów </w:t>
      </w:r>
      <w:r w:rsidRPr="009B5E72">
        <w:rPr>
          <w:rFonts w:ascii="Calibri" w:hAnsi="Calibri"/>
          <w:iCs/>
          <w:lang w:eastAsia="pl-PL"/>
        </w:rPr>
        <w:t xml:space="preserve">ustawy z dnia 4 lutego 1994 r. – o prawie autorskim i prawach pokrewnych </w:t>
      </w:r>
      <w:r w:rsidRPr="009B5E72">
        <w:rPr>
          <w:rFonts w:ascii="Calibri" w:hAnsi="Calibri"/>
          <w:lang w:eastAsia="pl-PL"/>
        </w:rPr>
        <w:t xml:space="preserve">i nie naruszy praw majątkowych osób trzecich, a utwory przekaże Zamawiającemu w stanie wolnym od obciążeń prawami tych osób. </w:t>
      </w:r>
    </w:p>
    <w:p w14:paraId="03A068E6" w14:textId="77777777" w:rsidR="009B5E72" w:rsidRPr="009B5E72" w:rsidRDefault="009B5E72" w:rsidP="009B5E72">
      <w:pPr>
        <w:widowControl/>
        <w:numPr>
          <w:ilvl w:val="0"/>
          <w:numId w:val="108"/>
        </w:numPr>
        <w:autoSpaceDE/>
        <w:autoSpaceDN/>
        <w:spacing w:line="276" w:lineRule="auto"/>
        <w:ind w:left="426" w:hanging="426"/>
        <w:jc w:val="both"/>
        <w:rPr>
          <w:rFonts w:ascii="Calibri" w:hAnsi="Calibri"/>
          <w:lang w:eastAsia="pl-PL"/>
        </w:rPr>
      </w:pPr>
      <w:r w:rsidRPr="009B5E72">
        <w:rPr>
          <w:rFonts w:ascii="Calibri" w:hAnsi="Calibri"/>
          <w:lang w:eastAsia="pl-PL"/>
        </w:rPr>
        <w:t>W przypadku zgłoszenia przez osoby trzecie roszczeń opartych na zarzucie, że korzystanie z utworów uzyskanych na podstawie umowy przez Zamawiającego narusza prawa własności intelektualnej przysługujące tym osobom, Zamawiający poinformuje Wykonawcę o takich roszczeniach, a Wykonawca podejmie niezbędne działania mające na celu zażegnanie sporu i poniesie w związku z tym wszystkie koszty. W szczególności, w przypadku wytoczenia w związku z tym przeciwko Zamawiającemu powództwa z tytułu naruszenia praw własności intelektualnej, Wykonawca przystąpi do postępowania w charakterze strony pozwanej, a w razie braku takiej możliwości wystąpi z interwencją uboczną po stronie pozwanej oraz pokryje wszelkie koszty i odszkodowania, w tym koszty obsługi prawnej zasądzone od Zamawiającego.</w:t>
      </w:r>
    </w:p>
    <w:p w14:paraId="3BE4F7C0" w14:textId="77777777" w:rsidR="009B5E72" w:rsidRPr="009B5E72" w:rsidRDefault="009B5E72" w:rsidP="009B5E72">
      <w:pPr>
        <w:widowControl/>
        <w:numPr>
          <w:ilvl w:val="0"/>
          <w:numId w:val="108"/>
        </w:numPr>
        <w:autoSpaceDE/>
        <w:autoSpaceDN/>
        <w:spacing w:line="276" w:lineRule="auto"/>
        <w:ind w:left="426" w:hanging="426"/>
        <w:jc w:val="both"/>
        <w:rPr>
          <w:rFonts w:ascii="Calibri" w:hAnsi="Calibri"/>
          <w:lang w:eastAsia="pl-PL"/>
        </w:rPr>
      </w:pPr>
      <w:r w:rsidRPr="009B5E72">
        <w:rPr>
          <w:rFonts w:ascii="Calibri" w:hAnsi="Calibri"/>
          <w:lang w:eastAsia="pl-PL"/>
        </w:rPr>
        <w:t>Wykonawca, najpóźniej w dniu przekazania utworów przedłoży Zamawiającemu oświadczenie wg wzoru stanowiącego załącznik nr 4 do umowy oraz zezwolenia twórców utworów na wykonywanie autorskich praw osobistych, o których mowa w ust. 3 pkt 4).</w:t>
      </w:r>
    </w:p>
    <w:p w14:paraId="5A01636E" w14:textId="77777777" w:rsidR="009B5E72" w:rsidRPr="009B5E72" w:rsidRDefault="009B5E72" w:rsidP="009B5E72">
      <w:pPr>
        <w:widowControl/>
        <w:adjustRightInd w:val="0"/>
        <w:spacing w:line="276" w:lineRule="auto"/>
        <w:ind w:left="-3"/>
        <w:contextualSpacing/>
        <w:jc w:val="both"/>
        <w:rPr>
          <w:rFonts w:ascii="Calibri" w:hAnsi="Calibri"/>
          <w:lang w:eastAsia="pl-PL"/>
        </w:rPr>
      </w:pPr>
    </w:p>
    <w:p w14:paraId="02505545" w14:textId="77777777" w:rsidR="009B5E72" w:rsidRPr="009B5E72" w:rsidRDefault="009B5E72" w:rsidP="009B5E72">
      <w:pPr>
        <w:widowControl/>
        <w:adjustRightInd w:val="0"/>
        <w:spacing w:line="276" w:lineRule="auto"/>
        <w:jc w:val="center"/>
        <w:rPr>
          <w:rFonts w:ascii="Calibri" w:hAnsi="Calibri"/>
          <w:b/>
          <w:lang w:eastAsia="pl-PL"/>
        </w:rPr>
      </w:pPr>
      <w:r w:rsidRPr="009B5E72">
        <w:rPr>
          <w:rFonts w:ascii="Calibri" w:hAnsi="Calibri"/>
          <w:b/>
          <w:lang w:eastAsia="pl-PL"/>
        </w:rPr>
        <w:t>§ 6</w:t>
      </w:r>
    </w:p>
    <w:p w14:paraId="5EE3F787" w14:textId="77777777" w:rsidR="009B5E72" w:rsidRPr="009B5E72" w:rsidRDefault="009B5E72" w:rsidP="009B5E72">
      <w:pPr>
        <w:widowControl/>
        <w:numPr>
          <w:ilvl w:val="0"/>
          <w:numId w:val="99"/>
        </w:numPr>
        <w:autoSpaceDE/>
        <w:autoSpaceDN/>
        <w:spacing w:line="276" w:lineRule="auto"/>
        <w:ind w:left="426" w:hanging="426"/>
        <w:contextualSpacing/>
        <w:jc w:val="both"/>
        <w:rPr>
          <w:rFonts w:ascii="Calibri" w:hAnsi="Calibri"/>
          <w:lang w:eastAsia="pl-PL"/>
        </w:rPr>
      </w:pPr>
      <w:r w:rsidRPr="009B5E72">
        <w:rPr>
          <w:rFonts w:ascii="Calibri" w:hAnsi="Calibri"/>
          <w:lang w:eastAsia="pl-PL"/>
        </w:rPr>
        <w:t xml:space="preserve">Zamawiający zastrzega sobie prawo do dochodzenia kar umownych za niewykonanie lub nienależyte (tzn. niezgodne z niniejszą umową) wykonanie zobowiązań wynikających z umowy. </w:t>
      </w:r>
    </w:p>
    <w:p w14:paraId="6A9BF07A" w14:textId="77777777" w:rsidR="009B5E72" w:rsidRPr="009B5E72" w:rsidRDefault="009B5E72" w:rsidP="009B5E72">
      <w:pPr>
        <w:widowControl/>
        <w:numPr>
          <w:ilvl w:val="0"/>
          <w:numId w:val="99"/>
        </w:numPr>
        <w:autoSpaceDE/>
        <w:autoSpaceDN/>
        <w:spacing w:line="276" w:lineRule="auto"/>
        <w:ind w:left="426" w:hanging="426"/>
        <w:contextualSpacing/>
        <w:jc w:val="both"/>
        <w:rPr>
          <w:rFonts w:ascii="Calibri" w:hAnsi="Calibri"/>
          <w:lang w:eastAsia="pl-PL"/>
        </w:rPr>
      </w:pPr>
      <w:r w:rsidRPr="009B5E72">
        <w:rPr>
          <w:rFonts w:ascii="Calibri" w:hAnsi="Calibri"/>
          <w:lang w:eastAsia="pl-PL"/>
        </w:rPr>
        <w:t xml:space="preserve">W przypadku niewykonania przez Wykonawcę przedmiotu umowy Zamawiający jest uprawniony do natychmiastowego odstąpienia od umowy lub wypowiedzenia umowy i/lub obciążenia </w:t>
      </w:r>
      <w:r w:rsidRPr="009B5E72">
        <w:rPr>
          <w:rFonts w:ascii="Calibri" w:hAnsi="Calibri"/>
          <w:lang w:eastAsia="pl-PL"/>
        </w:rPr>
        <w:lastRenderedPageBreak/>
        <w:t xml:space="preserve">Wykonawcy karą umowną w wysokości 20% wartości wynagrodzenia brutto, o którym mowa w § 4 ust. 6. </w:t>
      </w:r>
    </w:p>
    <w:p w14:paraId="7B656184" w14:textId="77777777" w:rsidR="009B5E72" w:rsidRPr="009B5E72" w:rsidRDefault="009B5E72" w:rsidP="009B5E72">
      <w:pPr>
        <w:widowControl/>
        <w:numPr>
          <w:ilvl w:val="0"/>
          <w:numId w:val="99"/>
        </w:numPr>
        <w:autoSpaceDE/>
        <w:autoSpaceDN/>
        <w:spacing w:line="276" w:lineRule="auto"/>
        <w:ind w:left="426" w:hanging="426"/>
        <w:contextualSpacing/>
        <w:jc w:val="both"/>
        <w:rPr>
          <w:rFonts w:ascii="Calibri" w:hAnsi="Calibri"/>
          <w:lang w:eastAsia="pl-PL"/>
        </w:rPr>
      </w:pPr>
      <w:r w:rsidRPr="009B5E72">
        <w:rPr>
          <w:rFonts w:ascii="Calibri" w:hAnsi="Calibri"/>
          <w:lang w:eastAsia="pl-PL"/>
        </w:rPr>
        <w:t xml:space="preserve">W przypadku niewykonania przez Wykonawcę usługi przedstawienia ustaleń raportu końcowego w formie prezentacji multimedialnej Zamawiający jest uprawniony do obciążenia Wykonawcy karą umowną w wysokości 20% wartości wynagrodzenia brutto za pojedynczą usługę, o którym mowa w § 4 ust. 6 pkt 2). </w:t>
      </w:r>
    </w:p>
    <w:p w14:paraId="7B5B060D" w14:textId="77777777" w:rsidR="009B5E72" w:rsidRPr="009B5E72" w:rsidRDefault="009B5E72" w:rsidP="009B5E72">
      <w:pPr>
        <w:widowControl/>
        <w:numPr>
          <w:ilvl w:val="0"/>
          <w:numId w:val="99"/>
        </w:numPr>
        <w:autoSpaceDE/>
        <w:autoSpaceDN/>
        <w:spacing w:line="276" w:lineRule="auto"/>
        <w:ind w:left="426" w:hanging="426"/>
        <w:contextualSpacing/>
        <w:jc w:val="both"/>
        <w:rPr>
          <w:rFonts w:ascii="Calibri" w:hAnsi="Calibri"/>
          <w:lang w:eastAsia="pl-PL"/>
        </w:rPr>
      </w:pPr>
      <w:r w:rsidRPr="009B5E72">
        <w:rPr>
          <w:rFonts w:ascii="Calibri" w:hAnsi="Calibri"/>
          <w:lang w:eastAsia="pl-PL"/>
        </w:rPr>
        <w:t xml:space="preserve">W przypadku niewykonania przez Wykonawcę danej usługi w ramach opcji Zamawiający jest uprawniony do obciążenia Wykonawcy karą umowną w wysokości 20% wartości wynagrodzenia brutto za pojedynczą usługę w ramach opcji, o którym mowa w § 4 ust. 6 pkt 3). </w:t>
      </w:r>
    </w:p>
    <w:p w14:paraId="6E041FB9" w14:textId="77777777" w:rsidR="009B5E72" w:rsidRPr="009B5E72" w:rsidRDefault="009B5E72" w:rsidP="009B5E72">
      <w:pPr>
        <w:widowControl/>
        <w:numPr>
          <w:ilvl w:val="0"/>
          <w:numId w:val="99"/>
        </w:numPr>
        <w:autoSpaceDE/>
        <w:autoSpaceDN/>
        <w:spacing w:line="276" w:lineRule="auto"/>
        <w:ind w:left="426" w:hanging="426"/>
        <w:contextualSpacing/>
        <w:jc w:val="both"/>
        <w:rPr>
          <w:rFonts w:ascii="Calibri" w:hAnsi="Calibri"/>
          <w:lang w:eastAsia="pl-PL"/>
        </w:rPr>
      </w:pPr>
      <w:r w:rsidRPr="009B5E72">
        <w:rPr>
          <w:rFonts w:ascii="Calibri" w:hAnsi="Calibri"/>
          <w:lang w:eastAsia="pl-PL"/>
        </w:rPr>
        <w:t xml:space="preserve">Wykonawca zapłaci Zamawiającemu karę umowną: </w:t>
      </w:r>
    </w:p>
    <w:p w14:paraId="2F41F7EA" w14:textId="77777777" w:rsidR="009B5E72" w:rsidRPr="009B5E72" w:rsidRDefault="009B5E72" w:rsidP="009B5E72">
      <w:pPr>
        <w:widowControl/>
        <w:numPr>
          <w:ilvl w:val="0"/>
          <w:numId w:val="100"/>
        </w:numPr>
        <w:autoSpaceDE/>
        <w:autoSpaceDN/>
        <w:spacing w:line="276" w:lineRule="auto"/>
        <w:ind w:left="709" w:hanging="284"/>
        <w:contextualSpacing/>
        <w:jc w:val="both"/>
        <w:rPr>
          <w:rFonts w:ascii="Calibri" w:hAnsi="Calibri"/>
          <w:lang w:eastAsia="pl-PL"/>
        </w:rPr>
      </w:pPr>
      <w:r w:rsidRPr="009B5E72">
        <w:rPr>
          <w:rFonts w:ascii="Calibri" w:hAnsi="Calibri"/>
          <w:lang w:eastAsia="pl-PL"/>
        </w:rPr>
        <w:t>w przypadku n</w:t>
      </w:r>
      <w:r w:rsidRPr="009B5E72">
        <w:rPr>
          <w:rFonts w:ascii="Calibri" w:hAnsi="Calibri" w:cs="Arial"/>
          <w:lang w:eastAsia="pl-PL"/>
        </w:rPr>
        <w:t xml:space="preserve">aruszenia Deklaracji poufności </w:t>
      </w:r>
      <w:proofErr w:type="spellStart"/>
      <w:r w:rsidRPr="009B5E72">
        <w:rPr>
          <w:rFonts w:ascii="Calibri" w:hAnsi="Calibri" w:cs="Arial"/>
          <w:lang w:eastAsia="pl-PL"/>
        </w:rPr>
        <w:t>ewaluatora</w:t>
      </w:r>
      <w:proofErr w:type="spellEnd"/>
      <w:r w:rsidRPr="009B5E72">
        <w:rPr>
          <w:rFonts w:ascii="Calibri" w:hAnsi="Calibri" w:cs="Arial"/>
          <w:lang w:eastAsia="pl-PL"/>
        </w:rPr>
        <w:t xml:space="preserve">, stanowiącej Załącznik nr 1 do OPZ – 1 000,00 zł brutto za każdy zidentyfikowany przypadek naruszenia; </w:t>
      </w:r>
    </w:p>
    <w:p w14:paraId="10D0A1A7" w14:textId="77777777" w:rsidR="009B5E72" w:rsidRPr="009B5E72" w:rsidRDefault="009B5E72" w:rsidP="009B5E72">
      <w:pPr>
        <w:widowControl/>
        <w:numPr>
          <w:ilvl w:val="0"/>
          <w:numId w:val="100"/>
        </w:numPr>
        <w:autoSpaceDE/>
        <w:autoSpaceDN/>
        <w:spacing w:line="276" w:lineRule="auto"/>
        <w:ind w:left="709" w:hanging="284"/>
        <w:contextualSpacing/>
        <w:jc w:val="both"/>
        <w:rPr>
          <w:rFonts w:ascii="Calibri" w:hAnsi="Calibri"/>
          <w:lang w:eastAsia="pl-PL"/>
        </w:rPr>
      </w:pPr>
      <w:r w:rsidRPr="009B5E72">
        <w:rPr>
          <w:rFonts w:ascii="Calibri" w:hAnsi="Calibri"/>
          <w:lang w:eastAsia="pl-PL"/>
        </w:rPr>
        <w:t xml:space="preserve">w przypadku niedotrzymania przez Wykonawcę terminu przekazania wersji roboczej / projektu raportu metodologicznego, o którym mowa w rozdziale IV pkt 1 lit. b. OPZ – 1% wartości wynagrodzenia brutto, o którym mowa w § 4 ust. 6 pkt 1), za każdy rozpoczęty dzień zwłoki; </w:t>
      </w:r>
    </w:p>
    <w:p w14:paraId="2ED64EBF" w14:textId="77777777" w:rsidR="009B5E72" w:rsidRPr="009B5E72" w:rsidRDefault="009B5E72" w:rsidP="009B5E72">
      <w:pPr>
        <w:widowControl/>
        <w:numPr>
          <w:ilvl w:val="0"/>
          <w:numId w:val="100"/>
        </w:numPr>
        <w:autoSpaceDE/>
        <w:autoSpaceDN/>
        <w:spacing w:line="276" w:lineRule="auto"/>
        <w:ind w:left="709" w:hanging="284"/>
        <w:contextualSpacing/>
        <w:jc w:val="both"/>
        <w:rPr>
          <w:rFonts w:ascii="Calibri" w:hAnsi="Calibri"/>
          <w:lang w:eastAsia="pl-PL"/>
        </w:rPr>
      </w:pPr>
      <w:r w:rsidRPr="009B5E72">
        <w:rPr>
          <w:rFonts w:ascii="Calibri" w:hAnsi="Calibri"/>
          <w:lang w:eastAsia="pl-PL"/>
        </w:rPr>
        <w:t xml:space="preserve">w przypadku niedotrzymania przez Wykonawcę terminu przekazania wersji ostatecznej raportu metodologicznego, o którym mowa w rozdziale IV pkt 1 lit. c. OPZ – 1% wartości wynagrodzenia brutto, o którym mowa w § 4 ust. 6 pkt 1), za każdy rozpoczęty dzień zwłoki; </w:t>
      </w:r>
    </w:p>
    <w:p w14:paraId="6E97CF60" w14:textId="77777777" w:rsidR="009B5E72" w:rsidRPr="009B5E72" w:rsidRDefault="009B5E72" w:rsidP="009B5E72">
      <w:pPr>
        <w:widowControl/>
        <w:numPr>
          <w:ilvl w:val="0"/>
          <w:numId w:val="100"/>
        </w:numPr>
        <w:autoSpaceDE/>
        <w:autoSpaceDN/>
        <w:spacing w:line="276" w:lineRule="auto"/>
        <w:ind w:left="709" w:hanging="284"/>
        <w:contextualSpacing/>
        <w:jc w:val="both"/>
        <w:rPr>
          <w:rFonts w:ascii="Calibri" w:hAnsi="Calibri"/>
          <w:lang w:eastAsia="pl-PL"/>
        </w:rPr>
      </w:pPr>
      <w:r w:rsidRPr="009B5E72">
        <w:rPr>
          <w:rFonts w:ascii="Calibri" w:hAnsi="Calibri"/>
          <w:lang w:eastAsia="pl-PL"/>
        </w:rPr>
        <w:t xml:space="preserve">w przypadku niedotrzymania przez Wykonawcę terminu przekazania wersji roboczej / projektu raportu końcowego oraz prezentacji multimedialnej, o którym mowa w rozdziale IV pkt 1 lit. d. OPZ – 2% wartości wynagrodzenia brutto, o którym mowa w § 4 ust. 6 pkt 1), za każdy rozpoczęty dzień zwłoki; </w:t>
      </w:r>
    </w:p>
    <w:p w14:paraId="50FB757C" w14:textId="77777777" w:rsidR="009B5E72" w:rsidRPr="009B5E72" w:rsidRDefault="009B5E72" w:rsidP="009B5E72">
      <w:pPr>
        <w:widowControl/>
        <w:numPr>
          <w:ilvl w:val="0"/>
          <w:numId w:val="100"/>
        </w:numPr>
        <w:autoSpaceDE/>
        <w:autoSpaceDN/>
        <w:spacing w:line="276" w:lineRule="auto"/>
        <w:ind w:left="709" w:hanging="284"/>
        <w:contextualSpacing/>
        <w:jc w:val="both"/>
        <w:rPr>
          <w:rFonts w:ascii="Calibri" w:hAnsi="Calibri"/>
          <w:lang w:eastAsia="pl-PL"/>
        </w:rPr>
      </w:pPr>
      <w:r w:rsidRPr="009B5E72">
        <w:rPr>
          <w:rFonts w:ascii="Calibri" w:hAnsi="Calibri"/>
          <w:lang w:eastAsia="pl-PL"/>
        </w:rPr>
        <w:t>w przypadku niedotrzymania przez Wykonawcę terminu przekazania wersji ostatecznej raportu końcowego oraz prezentacji multimedialnej, o którym mowa w rozdziale IV pkt 1 lit. e. OPZ – 3% wartości wynagrodzenia brutto, o którym mowa w § 4 ust. 6 pkt 1), za każdy rozpoczęty dzień zwłoki</w:t>
      </w:r>
    </w:p>
    <w:p w14:paraId="59D6E731" w14:textId="77777777" w:rsidR="009B5E72" w:rsidRPr="009B5E72" w:rsidRDefault="009B5E72" w:rsidP="009B5E72">
      <w:pPr>
        <w:widowControl/>
        <w:numPr>
          <w:ilvl w:val="0"/>
          <w:numId w:val="100"/>
        </w:numPr>
        <w:autoSpaceDE/>
        <w:autoSpaceDN/>
        <w:spacing w:line="276" w:lineRule="auto"/>
        <w:ind w:left="709" w:hanging="284"/>
        <w:contextualSpacing/>
        <w:jc w:val="both"/>
        <w:rPr>
          <w:rFonts w:ascii="Calibri" w:hAnsi="Calibri"/>
          <w:lang w:eastAsia="pl-PL"/>
        </w:rPr>
      </w:pPr>
      <w:r w:rsidRPr="009B5E72">
        <w:rPr>
          <w:rFonts w:ascii="Calibri" w:hAnsi="Calibri"/>
          <w:lang w:eastAsia="pl-PL"/>
        </w:rPr>
        <w:t>w przypadku niedotrzymania przez Wykonawcę terminu udzielenia odpowiedzi na pytanie w ramach opcji, o którym mowa w części „Zamówienie w ramach opcji” pkt. 4 OPZ – 1% wartości wynagrodzenia brutto, o którym mowa w § 4 ust. 6 pkt 3) za każdy rozpoczęty dzień zwłoki;</w:t>
      </w:r>
    </w:p>
    <w:p w14:paraId="24703824" w14:textId="77777777" w:rsidR="009B5E72" w:rsidRPr="009B5E72" w:rsidRDefault="009B5E72" w:rsidP="009B5E72">
      <w:pPr>
        <w:widowControl/>
        <w:numPr>
          <w:ilvl w:val="0"/>
          <w:numId w:val="100"/>
        </w:numPr>
        <w:autoSpaceDE/>
        <w:autoSpaceDN/>
        <w:spacing w:line="276" w:lineRule="auto"/>
        <w:ind w:left="709" w:hanging="284"/>
        <w:contextualSpacing/>
        <w:jc w:val="both"/>
        <w:rPr>
          <w:rFonts w:ascii="Calibri" w:hAnsi="Calibri"/>
          <w:lang w:eastAsia="pl-PL"/>
        </w:rPr>
      </w:pPr>
      <w:r w:rsidRPr="009B5E72">
        <w:rPr>
          <w:rFonts w:ascii="Calibri" w:hAnsi="Calibri"/>
          <w:lang w:eastAsia="pl-PL"/>
        </w:rPr>
        <w:t>w przypadku innego niż określone w punktach 1)–5) nienależytego wykonania umowy przez Wykonawcę – w wysokości 20% wartości wynagrodzenia brutto, o którym mowa w § 4 ust. 6 pkt 1);</w:t>
      </w:r>
    </w:p>
    <w:p w14:paraId="002681CB" w14:textId="77777777" w:rsidR="009B5E72" w:rsidRPr="009B5E72" w:rsidRDefault="009B5E72" w:rsidP="009B5E72">
      <w:pPr>
        <w:widowControl/>
        <w:numPr>
          <w:ilvl w:val="0"/>
          <w:numId w:val="100"/>
        </w:numPr>
        <w:autoSpaceDE/>
        <w:autoSpaceDN/>
        <w:spacing w:line="276" w:lineRule="auto"/>
        <w:ind w:left="709" w:hanging="284"/>
        <w:contextualSpacing/>
        <w:jc w:val="both"/>
        <w:rPr>
          <w:rFonts w:ascii="Calibri" w:hAnsi="Calibri"/>
          <w:lang w:eastAsia="pl-PL"/>
        </w:rPr>
      </w:pPr>
      <w:r w:rsidRPr="009B5E72">
        <w:rPr>
          <w:rFonts w:ascii="Calibri" w:hAnsi="Calibri"/>
          <w:lang w:eastAsia="pl-PL"/>
        </w:rPr>
        <w:t>w przypadku innego niż określone w punkcie 6) nienależytego wykonania umowy przez Wykonawcę w ramach – w wysokości 20% wartości wynagrodzenia brutto, o którym mowa w § 4 ust. 6 pkt 3).</w:t>
      </w:r>
    </w:p>
    <w:p w14:paraId="604DEB83" w14:textId="77777777" w:rsidR="009B5E72" w:rsidRPr="009B5E72" w:rsidRDefault="009B5E72" w:rsidP="009B5E72">
      <w:pPr>
        <w:widowControl/>
        <w:numPr>
          <w:ilvl w:val="0"/>
          <w:numId w:val="99"/>
        </w:numPr>
        <w:autoSpaceDE/>
        <w:autoSpaceDN/>
        <w:spacing w:line="276" w:lineRule="auto"/>
        <w:ind w:left="426" w:hanging="426"/>
        <w:contextualSpacing/>
        <w:jc w:val="both"/>
        <w:rPr>
          <w:rFonts w:ascii="Calibri" w:hAnsi="Calibri"/>
          <w:lang w:eastAsia="pl-PL"/>
        </w:rPr>
      </w:pPr>
      <w:r w:rsidRPr="009B5E72">
        <w:rPr>
          <w:rFonts w:ascii="Calibri" w:hAnsi="Calibri"/>
          <w:lang w:eastAsia="pl-PL"/>
        </w:rPr>
        <w:t>Kary umowne, o których mowa w ust. 3, ust. 4 oraz ust. 5 w punktach 1)–8), podlegają sumowaniu, przy czym łączna wysokość kar umownych nie może przekroczyć maksymalnego wynagrodzenia brutto Wykonawcy, o którym mowa w § 4 ust. 6.</w:t>
      </w:r>
    </w:p>
    <w:p w14:paraId="2850E539" w14:textId="77777777" w:rsidR="009B5E72" w:rsidRPr="009B5E72" w:rsidRDefault="009B5E72" w:rsidP="009B5E72">
      <w:pPr>
        <w:widowControl/>
        <w:numPr>
          <w:ilvl w:val="0"/>
          <w:numId w:val="99"/>
        </w:numPr>
        <w:autoSpaceDE/>
        <w:autoSpaceDN/>
        <w:spacing w:line="276" w:lineRule="auto"/>
        <w:ind w:left="426" w:hanging="426"/>
        <w:contextualSpacing/>
        <w:jc w:val="both"/>
        <w:rPr>
          <w:rFonts w:ascii="Calibri" w:hAnsi="Calibri"/>
          <w:lang w:eastAsia="pl-PL"/>
        </w:rPr>
      </w:pPr>
      <w:r w:rsidRPr="009B5E72">
        <w:rPr>
          <w:rFonts w:ascii="Calibri" w:hAnsi="Calibri"/>
          <w:lang w:eastAsia="pl-PL"/>
        </w:rPr>
        <w:t xml:space="preserve">Kary umowne będą potrącane w pierwszej kolejności z wynagrodzenia należnego Wykonawcy, na co Wykonawca nieodwołalnie wyraża zgodę i do czego upoważnia Zamawiającego bez potrzeby uzyskania potwierdzenia. </w:t>
      </w:r>
    </w:p>
    <w:p w14:paraId="42767B65" w14:textId="77777777" w:rsidR="009B5E72" w:rsidRPr="009B5E72" w:rsidRDefault="009B5E72" w:rsidP="009B5E72">
      <w:pPr>
        <w:widowControl/>
        <w:numPr>
          <w:ilvl w:val="0"/>
          <w:numId w:val="99"/>
        </w:numPr>
        <w:autoSpaceDE/>
        <w:autoSpaceDN/>
        <w:spacing w:line="276" w:lineRule="auto"/>
        <w:ind w:left="426" w:hanging="426"/>
        <w:contextualSpacing/>
        <w:jc w:val="both"/>
        <w:rPr>
          <w:rFonts w:ascii="Calibri" w:hAnsi="Calibri"/>
          <w:lang w:eastAsia="pl-PL"/>
        </w:rPr>
      </w:pPr>
      <w:r w:rsidRPr="009B5E72">
        <w:rPr>
          <w:rFonts w:ascii="Calibri" w:hAnsi="Calibri"/>
          <w:lang w:eastAsia="pl-PL"/>
        </w:rPr>
        <w:t xml:space="preserve">W sytuacji braku możliwości potrącenia kary z wynagrodzenia Wykonawcy kara umowna zostanie uregulowana przez Wykonawcę w terminie 14 dni od otrzymania wezwania do jej zapłaty na rachunek wskazany w wezwaniu. </w:t>
      </w:r>
    </w:p>
    <w:p w14:paraId="5668BAAA" w14:textId="77777777" w:rsidR="009B5E72" w:rsidRPr="009B5E72" w:rsidRDefault="009B5E72" w:rsidP="009B5E72">
      <w:pPr>
        <w:widowControl/>
        <w:numPr>
          <w:ilvl w:val="0"/>
          <w:numId w:val="99"/>
        </w:numPr>
        <w:autoSpaceDE/>
        <w:autoSpaceDN/>
        <w:spacing w:line="276" w:lineRule="auto"/>
        <w:ind w:left="426" w:hanging="426"/>
        <w:contextualSpacing/>
        <w:jc w:val="both"/>
        <w:rPr>
          <w:rFonts w:ascii="Calibri" w:hAnsi="Calibri"/>
          <w:lang w:eastAsia="pl-PL"/>
        </w:rPr>
      </w:pPr>
      <w:r w:rsidRPr="009B5E72">
        <w:rPr>
          <w:rFonts w:ascii="Calibri" w:hAnsi="Calibri"/>
          <w:lang w:eastAsia="pl-PL"/>
        </w:rPr>
        <w:lastRenderedPageBreak/>
        <w:t xml:space="preserve">Zamawiający zastrzega sobie prawo dochodzenia odszkodowania przewyższającego ustalone kary umowne na zasadach ogólnych określonych w ustawie z dnia 23 kwietnia 1964 r. – Kodeks cywilny (Dz.U. 2020 poz. 1740 z późn. zm.). </w:t>
      </w:r>
    </w:p>
    <w:p w14:paraId="0ACDF7F5" w14:textId="77777777" w:rsidR="009B5E72" w:rsidRPr="009B5E72" w:rsidRDefault="009B5E72" w:rsidP="009B5E72">
      <w:pPr>
        <w:widowControl/>
        <w:numPr>
          <w:ilvl w:val="0"/>
          <w:numId w:val="99"/>
        </w:numPr>
        <w:autoSpaceDE/>
        <w:autoSpaceDN/>
        <w:spacing w:line="276" w:lineRule="auto"/>
        <w:ind w:left="426" w:hanging="426"/>
        <w:contextualSpacing/>
        <w:jc w:val="both"/>
        <w:rPr>
          <w:rFonts w:ascii="Calibri" w:hAnsi="Calibri"/>
          <w:lang w:eastAsia="pl-PL"/>
        </w:rPr>
      </w:pPr>
      <w:r w:rsidRPr="009B5E72">
        <w:rPr>
          <w:rFonts w:ascii="Calibri" w:hAnsi="Calibri"/>
          <w:lang w:eastAsia="pl-PL"/>
        </w:rPr>
        <w:t xml:space="preserve">Zamawiającemu nie przysługują kary umowne w sytuacji, gdy zwłoka w wykonaniu umowy jest następstwem okoliczności, za które Wykonawca nie ponosi odpowiedzialności. </w:t>
      </w:r>
    </w:p>
    <w:p w14:paraId="1AAE3092" w14:textId="77777777" w:rsidR="009B5E72" w:rsidRPr="009B5E72" w:rsidRDefault="009B5E72" w:rsidP="009B5E72">
      <w:pPr>
        <w:widowControl/>
        <w:adjustRightInd w:val="0"/>
        <w:spacing w:line="276" w:lineRule="auto"/>
        <w:jc w:val="both"/>
        <w:rPr>
          <w:rFonts w:ascii="Calibri" w:hAnsi="Calibri"/>
          <w:lang w:eastAsia="pl-PL"/>
        </w:rPr>
      </w:pPr>
    </w:p>
    <w:p w14:paraId="278A1E38" w14:textId="77777777" w:rsidR="009B5E72" w:rsidRPr="009B5E72" w:rsidRDefault="009B5E72" w:rsidP="009B5E72">
      <w:pPr>
        <w:widowControl/>
        <w:adjustRightInd w:val="0"/>
        <w:spacing w:line="276" w:lineRule="auto"/>
        <w:jc w:val="center"/>
        <w:rPr>
          <w:rFonts w:ascii="Calibri" w:hAnsi="Calibri"/>
          <w:b/>
          <w:lang w:eastAsia="pl-PL"/>
        </w:rPr>
      </w:pPr>
      <w:r w:rsidRPr="009B5E72">
        <w:rPr>
          <w:rFonts w:ascii="Calibri" w:hAnsi="Calibri"/>
          <w:b/>
          <w:lang w:eastAsia="pl-PL"/>
        </w:rPr>
        <w:t>§ 7</w:t>
      </w:r>
    </w:p>
    <w:p w14:paraId="78B60143" w14:textId="77777777" w:rsidR="009B5E72" w:rsidRPr="009B5E72" w:rsidRDefault="009B5E72" w:rsidP="009B5E72">
      <w:pPr>
        <w:widowControl/>
        <w:numPr>
          <w:ilvl w:val="0"/>
          <w:numId w:val="98"/>
        </w:numPr>
        <w:autoSpaceDE/>
        <w:autoSpaceDN/>
        <w:adjustRightInd w:val="0"/>
        <w:spacing w:line="276" w:lineRule="auto"/>
        <w:ind w:left="425" w:hanging="425"/>
        <w:contextualSpacing/>
        <w:jc w:val="both"/>
        <w:rPr>
          <w:rFonts w:ascii="Calibri" w:hAnsi="Calibri"/>
          <w:lang w:eastAsia="pl-PL"/>
        </w:rPr>
      </w:pPr>
      <w:r w:rsidRPr="009B5E72">
        <w:rPr>
          <w:rFonts w:ascii="Calibri" w:eastAsia="Calibri" w:hAnsi="Calibri" w:cs="Calibri"/>
          <w:bCs/>
          <w:lang w:eastAsia="pl-PL"/>
        </w:rPr>
        <w:t xml:space="preserve">Z zastrzeżeniem postanowienia ust. 2, Wykonawca zobowiązuje się do zachowania w poufności wszelkich dotyczących Zamawiającego danych i informacji uzyskanych w jakikolwiek sposób (zamierzony lub przypadkowy) w związku z wykonywaniem umowy, bez względu na sposób i formę ich przekazania, nazywanych dalej łącznie „Informacjami Poufnymi”. </w:t>
      </w:r>
    </w:p>
    <w:p w14:paraId="795B6D02" w14:textId="77777777" w:rsidR="009B5E72" w:rsidRPr="009B5E72" w:rsidRDefault="009B5E72" w:rsidP="009B5E72">
      <w:pPr>
        <w:widowControl/>
        <w:numPr>
          <w:ilvl w:val="0"/>
          <w:numId w:val="98"/>
        </w:numPr>
        <w:autoSpaceDE/>
        <w:autoSpaceDN/>
        <w:adjustRightInd w:val="0"/>
        <w:spacing w:line="276" w:lineRule="auto"/>
        <w:ind w:left="425" w:hanging="425"/>
        <w:contextualSpacing/>
        <w:jc w:val="both"/>
        <w:rPr>
          <w:rFonts w:ascii="Calibri" w:hAnsi="Calibri"/>
          <w:lang w:eastAsia="pl-PL"/>
        </w:rPr>
      </w:pPr>
      <w:r w:rsidRPr="009B5E72">
        <w:rPr>
          <w:rFonts w:ascii="Calibri" w:eastAsia="Calibri" w:hAnsi="Calibri" w:cs="Calibri"/>
          <w:bCs/>
          <w:lang w:eastAsia="pl-PL"/>
        </w:rPr>
        <w:t xml:space="preserve">Obowiązku zachowania poufności, o którym mowa w ust. 1, nie stosuje się do danych i informacji: </w:t>
      </w:r>
    </w:p>
    <w:p w14:paraId="4371E7BA" w14:textId="77777777" w:rsidR="009B5E72" w:rsidRPr="009B5E72" w:rsidRDefault="009B5E72" w:rsidP="009B5E72">
      <w:pPr>
        <w:widowControl/>
        <w:numPr>
          <w:ilvl w:val="0"/>
          <w:numId w:val="156"/>
        </w:numPr>
        <w:tabs>
          <w:tab w:val="left" w:pos="-1985"/>
        </w:tabs>
        <w:autoSpaceDE/>
        <w:autoSpaceDN/>
        <w:adjustRightInd w:val="0"/>
        <w:spacing w:line="276" w:lineRule="auto"/>
        <w:ind w:left="709" w:hanging="283"/>
        <w:jc w:val="both"/>
        <w:rPr>
          <w:rFonts w:ascii="Calibri" w:eastAsia="Calibri" w:hAnsi="Calibri" w:cs="Calibri"/>
          <w:bCs/>
          <w:lang w:eastAsia="pl-PL"/>
        </w:rPr>
      </w:pPr>
      <w:r w:rsidRPr="009B5E72">
        <w:rPr>
          <w:rFonts w:ascii="Calibri" w:eastAsia="Calibri" w:hAnsi="Calibri" w:cs="Calibri"/>
          <w:bCs/>
          <w:lang w:eastAsia="pl-PL"/>
        </w:rPr>
        <w:t>dostępnych publicznie;</w:t>
      </w:r>
    </w:p>
    <w:p w14:paraId="03D3AA1C" w14:textId="77777777" w:rsidR="009B5E72" w:rsidRPr="009B5E72" w:rsidRDefault="009B5E72" w:rsidP="009B5E72">
      <w:pPr>
        <w:widowControl/>
        <w:numPr>
          <w:ilvl w:val="0"/>
          <w:numId w:val="156"/>
        </w:numPr>
        <w:tabs>
          <w:tab w:val="left" w:pos="-1985"/>
        </w:tabs>
        <w:autoSpaceDE/>
        <w:autoSpaceDN/>
        <w:adjustRightInd w:val="0"/>
        <w:spacing w:line="276" w:lineRule="auto"/>
        <w:ind w:left="709" w:hanging="283"/>
        <w:jc w:val="both"/>
        <w:rPr>
          <w:rFonts w:ascii="Calibri" w:eastAsia="Calibri" w:hAnsi="Calibri" w:cs="Calibri"/>
          <w:bCs/>
          <w:lang w:eastAsia="pl-PL"/>
        </w:rPr>
      </w:pPr>
      <w:r w:rsidRPr="009B5E72">
        <w:rPr>
          <w:rFonts w:ascii="Calibri" w:eastAsia="Calibri" w:hAnsi="Calibri" w:cs="Calibri"/>
          <w:bCs/>
          <w:lang w:eastAsia="pl-PL"/>
        </w:rPr>
        <w:t>otrzymanych przez Wykonawcę, zgodnie z przepisami prawa powszechnie obowiązującego, od osoby trzeciej bez obowiązku zachowania poufności;</w:t>
      </w:r>
    </w:p>
    <w:p w14:paraId="6A3197FC" w14:textId="77777777" w:rsidR="009B5E72" w:rsidRPr="009B5E72" w:rsidRDefault="009B5E72" w:rsidP="009B5E72">
      <w:pPr>
        <w:widowControl/>
        <w:numPr>
          <w:ilvl w:val="0"/>
          <w:numId w:val="156"/>
        </w:numPr>
        <w:tabs>
          <w:tab w:val="left" w:pos="-1985"/>
        </w:tabs>
        <w:autoSpaceDE/>
        <w:autoSpaceDN/>
        <w:adjustRightInd w:val="0"/>
        <w:spacing w:line="276" w:lineRule="auto"/>
        <w:ind w:left="709" w:hanging="283"/>
        <w:jc w:val="both"/>
        <w:rPr>
          <w:rFonts w:ascii="Calibri" w:eastAsia="Calibri" w:hAnsi="Calibri" w:cs="Calibri"/>
          <w:bCs/>
          <w:lang w:eastAsia="pl-PL"/>
        </w:rPr>
      </w:pPr>
      <w:r w:rsidRPr="009B5E72">
        <w:rPr>
          <w:rFonts w:ascii="Calibri" w:eastAsia="Calibri" w:hAnsi="Calibri" w:cs="Calibri"/>
          <w:bCs/>
          <w:lang w:eastAsia="pl-PL"/>
        </w:rPr>
        <w:t xml:space="preserve">które w momencie ich przekazania przez Zamawiającego były już znane Wykonawcy bez obowiązku zachowania poufności; </w:t>
      </w:r>
    </w:p>
    <w:p w14:paraId="0BA09802" w14:textId="77777777" w:rsidR="009B5E72" w:rsidRPr="009B5E72" w:rsidRDefault="009B5E72" w:rsidP="009B5E72">
      <w:pPr>
        <w:widowControl/>
        <w:numPr>
          <w:ilvl w:val="0"/>
          <w:numId w:val="156"/>
        </w:numPr>
        <w:tabs>
          <w:tab w:val="left" w:pos="-1985"/>
        </w:tabs>
        <w:autoSpaceDE/>
        <w:autoSpaceDN/>
        <w:adjustRightInd w:val="0"/>
        <w:spacing w:line="276" w:lineRule="auto"/>
        <w:ind w:left="709" w:hanging="283"/>
        <w:jc w:val="both"/>
        <w:rPr>
          <w:rFonts w:ascii="Calibri" w:eastAsia="Calibri" w:hAnsi="Calibri" w:cs="Calibri"/>
          <w:bCs/>
          <w:lang w:eastAsia="pl-PL"/>
        </w:rPr>
      </w:pPr>
      <w:r w:rsidRPr="009B5E72">
        <w:rPr>
          <w:rFonts w:ascii="Calibri" w:eastAsia="Calibri" w:hAnsi="Calibri" w:cs="Calibri"/>
          <w:bCs/>
          <w:lang w:eastAsia="pl-PL"/>
        </w:rPr>
        <w:t xml:space="preserve">w stosunku do których Wykonawca uzyskał pisemną zgodę Zamawiającego na ich ujawnienie. </w:t>
      </w:r>
    </w:p>
    <w:p w14:paraId="2AF44910" w14:textId="77777777" w:rsidR="009B5E72" w:rsidRPr="009B5E72" w:rsidRDefault="009B5E72" w:rsidP="009B5E72">
      <w:pPr>
        <w:widowControl/>
        <w:numPr>
          <w:ilvl w:val="0"/>
          <w:numId w:val="98"/>
        </w:numPr>
        <w:autoSpaceDE/>
        <w:autoSpaceDN/>
        <w:adjustRightInd w:val="0"/>
        <w:spacing w:line="276" w:lineRule="auto"/>
        <w:ind w:left="425" w:hanging="425"/>
        <w:contextualSpacing/>
        <w:jc w:val="both"/>
        <w:rPr>
          <w:rFonts w:ascii="Calibri" w:hAnsi="Calibri"/>
          <w:lang w:eastAsia="pl-PL"/>
        </w:rPr>
      </w:pPr>
      <w:r w:rsidRPr="009B5E72">
        <w:rPr>
          <w:rFonts w:ascii="Calibri" w:eastAsia="Calibri" w:hAnsi="Calibri" w:cs="Calibri"/>
          <w:bCs/>
          <w:lang w:eastAsia="pl-PL"/>
        </w:rPr>
        <w:t xml:space="preserve">W przypadku, gdy ujawnienie Informacji Poufnych przez Wykonawcę jest wymagane na podstawie przepisów prawa powszechnie obowiązującego, Wykonawca poinformuje Zamawiającego o 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 </w:t>
      </w:r>
    </w:p>
    <w:p w14:paraId="78A3B776" w14:textId="77777777" w:rsidR="009B5E72" w:rsidRPr="009B5E72" w:rsidRDefault="009B5E72" w:rsidP="009B5E72">
      <w:pPr>
        <w:widowControl/>
        <w:numPr>
          <w:ilvl w:val="0"/>
          <w:numId w:val="98"/>
        </w:numPr>
        <w:autoSpaceDE/>
        <w:autoSpaceDN/>
        <w:adjustRightInd w:val="0"/>
        <w:spacing w:line="276" w:lineRule="auto"/>
        <w:ind w:left="425" w:hanging="425"/>
        <w:contextualSpacing/>
        <w:jc w:val="both"/>
        <w:rPr>
          <w:rFonts w:ascii="Calibri" w:hAnsi="Calibri"/>
          <w:lang w:eastAsia="pl-PL"/>
        </w:rPr>
      </w:pPr>
      <w:r w:rsidRPr="009B5E72">
        <w:rPr>
          <w:rFonts w:ascii="Calibri" w:eastAsia="Calibri" w:hAnsi="Calibri" w:cs="Calibri"/>
          <w:bCs/>
          <w:lang w:eastAsia="pl-PL"/>
        </w:rPr>
        <w:t xml:space="preserve">Wykonawca zobowiązuje się do: </w:t>
      </w:r>
    </w:p>
    <w:p w14:paraId="3BC2231A" w14:textId="77777777" w:rsidR="009B5E72" w:rsidRPr="009B5E72" w:rsidRDefault="009B5E72" w:rsidP="009B5E72">
      <w:pPr>
        <w:widowControl/>
        <w:numPr>
          <w:ilvl w:val="0"/>
          <w:numId w:val="157"/>
        </w:numPr>
        <w:autoSpaceDE/>
        <w:autoSpaceDN/>
        <w:spacing w:line="276" w:lineRule="auto"/>
        <w:ind w:left="709" w:hanging="283"/>
        <w:jc w:val="both"/>
        <w:rPr>
          <w:rFonts w:ascii="Calibri" w:eastAsia="Calibri" w:hAnsi="Calibri" w:cs="Calibri"/>
          <w:bCs/>
          <w:lang w:eastAsia="pl-PL"/>
        </w:rPr>
      </w:pPr>
      <w:r w:rsidRPr="009B5E72">
        <w:rPr>
          <w:rFonts w:ascii="Calibri" w:eastAsia="Calibri" w:hAnsi="Calibri" w:cs="Calibri"/>
          <w:bCs/>
          <w:lang w:eastAsia="pl-PL"/>
        </w:rPr>
        <w:t xml:space="preserve">dołożenia właściwych starań w celu zabezpieczenia Informacji Poufnych przed ich utratą, zniekształceniem oraz dostępem nieupoważnionych osób trzecich; </w:t>
      </w:r>
    </w:p>
    <w:p w14:paraId="21C97264" w14:textId="77777777" w:rsidR="009B5E72" w:rsidRPr="009B5E72" w:rsidRDefault="009B5E72" w:rsidP="009B5E72">
      <w:pPr>
        <w:widowControl/>
        <w:numPr>
          <w:ilvl w:val="0"/>
          <w:numId w:val="157"/>
        </w:numPr>
        <w:autoSpaceDE/>
        <w:autoSpaceDN/>
        <w:spacing w:line="276" w:lineRule="auto"/>
        <w:ind w:left="709" w:hanging="283"/>
        <w:jc w:val="both"/>
        <w:rPr>
          <w:rFonts w:ascii="Calibri" w:eastAsia="Calibri" w:hAnsi="Calibri" w:cs="Calibri"/>
          <w:bCs/>
          <w:lang w:eastAsia="pl-PL"/>
        </w:rPr>
      </w:pPr>
      <w:r w:rsidRPr="009B5E72">
        <w:rPr>
          <w:rFonts w:ascii="Calibri" w:eastAsia="Calibri" w:hAnsi="Calibri" w:cs="Calibri"/>
          <w:bCs/>
          <w:lang w:eastAsia="pl-PL"/>
        </w:rPr>
        <w:t xml:space="preserve">niewykorzystywania Informacji Poufnych w celach innych niż wykonanie umowy. </w:t>
      </w:r>
    </w:p>
    <w:p w14:paraId="483626EB" w14:textId="77777777" w:rsidR="009B5E72" w:rsidRPr="009B5E72" w:rsidRDefault="009B5E72" w:rsidP="009B5E72">
      <w:pPr>
        <w:widowControl/>
        <w:numPr>
          <w:ilvl w:val="0"/>
          <w:numId w:val="98"/>
        </w:numPr>
        <w:autoSpaceDE/>
        <w:autoSpaceDN/>
        <w:adjustRightInd w:val="0"/>
        <w:spacing w:line="276" w:lineRule="auto"/>
        <w:ind w:left="425" w:hanging="425"/>
        <w:contextualSpacing/>
        <w:jc w:val="both"/>
        <w:rPr>
          <w:rFonts w:ascii="Calibri" w:hAnsi="Calibri"/>
          <w:lang w:eastAsia="pl-PL"/>
        </w:rPr>
      </w:pPr>
      <w:r w:rsidRPr="009B5E72">
        <w:rPr>
          <w:rFonts w:ascii="Calibri" w:eastAsia="Calibri" w:hAnsi="Calibri" w:cs="Calibri"/>
          <w:bCs/>
          <w:lang w:eastAsia="pl-PL"/>
        </w:rPr>
        <w:t xml:space="preserve">W przypadku utraty Informacji Poufnych lub dostępu nieupoważnionej osoby trzeciej do Informacji Poufnych, Wykonawca bezzwłocznie podejmie odpowiednie do sytuacji działania ochronne oraz poinformuje o sytuacji Zamawiającego. Poinformowanie takie, w formie pisemnej lub w formie wiadomości wysłanej na adres poczty elektronicznej Zamawiającego, powinno opisywać okoliczności zdarzenia, zakres i skutki utraty, lub ujawnienia Informacji Poufnych oraz podjęte działania ochronne. </w:t>
      </w:r>
    </w:p>
    <w:p w14:paraId="607FCEE0" w14:textId="77777777" w:rsidR="009B5E72" w:rsidRPr="009B5E72" w:rsidRDefault="009B5E72" w:rsidP="009B5E72">
      <w:pPr>
        <w:widowControl/>
        <w:numPr>
          <w:ilvl w:val="0"/>
          <w:numId w:val="98"/>
        </w:numPr>
        <w:autoSpaceDE/>
        <w:autoSpaceDN/>
        <w:adjustRightInd w:val="0"/>
        <w:spacing w:line="276" w:lineRule="auto"/>
        <w:ind w:left="425" w:hanging="425"/>
        <w:contextualSpacing/>
        <w:jc w:val="both"/>
        <w:rPr>
          <w:rFonts w:ascii="Calibri" w:hAnsi="Calibri"/>
          <w:lang w:eastAsia="pl-PL"/>
        </w:rPr>
      </w:pPr>
      <w:r w:rsidRPr="009B5E72">
        <w:rPr>
          <w:rFonts w:ascii="Calibri" w:eastAsia="Calibri" w:hAnsi="Calibri" w:cs="Calibri"/>
          <w:bCs/>
          <w:lang w:eastAsia="pl-PL"/>
        </w:rPr>
        <w:t xml:space="preserve">Po wykonaniu umowy oraz w przypadku rozwiązania umowy przez którąkolwiek ze Stron, Wykonawca bezzwłocznie zwróci Zamawiającemu lub komisyjnie zniszczy wszelkie Informacje Poufne. </w:t>
      </w:r>
    </w:p>
    <w:p w14:paraId="2230487C" w14:textId="77777777" w:rsidR="009B5E72" w:rsidRPr="009B5E72" w:rsidRDefault="009B5E72" w:rsidP="009B5E72">
      <w:pPr>
        <w:widowControl/>
        <w:numPr>
          <w:ilvl w:val="0"/>
          <w:numId w:val="98"/>
        </w:numPr>
        <w:autoSpaceDE/>
        <w:autoSpaceDN/>
        <w:adjustRightInd w:val="0"/>
        <w:spacing w:line="276" w:lineRule="auto"/>
        <w:ind w:left="425" w:hanging="425"/>
        <w:contextualSpacing/>
        <w:jc w:val="both"/>
        <w:rPr>
          <w:rFonts w:ascii="Calibri" w:hAnsi="Calibri"/>
          <w:lang w:eastAsia="pl-PL"/>
        </w:rPr>
      </w:pPr>
      <w:r w:rsidRPr="009B5E72">
        <w:rPr>
          <w:rFonts w:ascii="Calibri" w:eastAsia="Calibri" w:hAnsi="Calibri" w:cs="Calibri"/>
          <w:bCs/>
          <w:lang w:eastAsia="pl-PL"/>
        </w:rPr>
        <w:t xml:space="preserve">Ustanowione umową zasady zachowania poufności Informacji Poufnych, jak również przewidziane w Umowie kary umowne z tytułu naruszenia zasad zachowania poufności Informacji Poufnych, obowiązują zarówno podczas wykonania umowy, jak i po jej wygaśnięciu. </w:t>
      </w:r>
    </w:p>
    <w:p w14:paraId="3159801C" w14:textId="77777777" w:rsidR="009B5E72" w:rsidRPr="009B5E72" w:rsidRDefault="009B5E72" w:rsidP="009B5E72">
      <w:pPr>
        <w:widowControl/>
        <w:numPr>
          <w:ilvl w:val="0"/>
          <w:numId w:val="98"/>
        </w:numPr>
        <w:autoSpaceDE/>
        <w:autoSpaceDN/>
        <w:adjustRightInd w:val="0"/>
        <w:spacing w:line="276" w:lineRule="auto"/>
        <w:ind w:left="425" w:hanging="425"/>
        <w:contextualSpacing/>
        <w:jc w:val="both"/>
        <w:rPr>
          <w:rFonts w:ascii="Calibri" w:hAnsi="Calibri"/>
          <w:lang w:eastAsia="pl-PL"/>
        </w:rPr>
      </w:pPr>
      <w:r w:rsidRPr="009B5E72">
        <w:rPr>
          <w:rFonts w:ascii="Calibri" w:hAnsi="Calibri"/>
          <w:lang w:eastAsia="pl-PL"/>
        </w:rPr>
        <w:t xml:space="preserve">Wykonawca oświadcza, że zobowiązał wszystkie osoby uczestniczące ze strony Wykonawcy w wykonaniu przedmiotu umowy do przestrzegania zapisu ust. 1–7. </w:t>
      </w:r>
    </w:p>
    <w:p w14:paraId="51947B73" w14:textId="77777777" w:rsidR="009B5E72" w:rsidRPr="009B5E72" w:rsidRDefault="009B5E72" w:rsidP="009B5E72">
      <w:pPr>
        <w:widowControl/>
        <w:adjustRightInd w:val="0"/>
        <w:spacing w:line="276" w:lineRule="auto"/>
        <w:contextualSpacing/>
        <w:jc w:val="both"/>
        <w:rPr>
          <w:rFonts w:ascii="Calibri" w:hAnsi="Calibri"/>
          <w:lang w:eastAsia="pl-PL"/>
        </w:rPr>
      </w:pPr>
    </w:p>
    <w:p w14:paraId="3F3515AF" w14:textId="77777777" w:rsidR="003F12C5" w:rsidRDefault="003F12C5" w:rsidP="009B5E72">
      <w:pPr>
        <w:suppressAutoHyphens/>
        <w:spacing w:beforeLines="40" w:before="96" w:afterLines="40" w:after="96" w:line="276" w:lineRule="auto"/>
        <w:jc w:val="center"/>
        <w:rPr>
          <w:rFonts w:ascii="Calibri" w:eastAsia="Arial Unicode MS" w:hAnsi="Calibri" w:cs="Calibri"/>
          <w:b/>
          <w:kern w:val="1"/>
          <w:lang w:eastAsia="pl-PL"/>
        </w:rPr>
      </w:pPr>
    </w:p>
    <w:p w14:paraId="4850DD58" w14:textId="524F1713" w:rsidR="009B5E72" w:rsidRPr="009B5E72" w:rsidRDefault="009B5E72" w:rsidP="009B5E72">
      <w:pPr>
        <w:suppressAutoHyphens/>
        <w:spacing w:beforeLines="40" w:before="96" w:afterLines="40" w:after="96" w:line="276" w:lineRule="auto"/>
        <w:jc w:val="center"/>
        <w:rPr>
          <w:rFonts w:ascii="Calibri" w:eastAsia="Arial Unicode MS" w:hAnsi="Calibri" w:cs="Calibri"/>
          <w:b/>
          <w:kern w:val="1"/>
          <w:lang w:eastAsia="pl-PL"/>
        </w:rPr>
      </w:pPr>
      <w:r w:rsidRPr="009B5E72">
        <w:rPr>
          <w:rFonts w:ascii="Calibri" w:eastAsia="Arial Unicode MS" w:hAnsi="Calibri" w:cs="Calibri"/>
          <w:b/>
          <w:kern w:val="1"/>
          <w:lang w:eastAsia="pl-PL"/>
        </w:rPr>
        <w:lastRenderedPageBreak/>
        <w:t>§ 8</w:t>
      </w:r>
    </w:p>
    <w:p w14:paraId="61484864" w14:textId="77777777" w:rsidR="009B5E72" w:rsidRPr="009B5E72" w:rsidRDefault="009B5E72" w:rsidP="009B5E72">
      <w:pPr>
        <w:widowControl/>
        <w:numPr>
          <w:ilvl w:val="1"/>
          <w:numId w:val="155"/>
        </w:numPr>
        <w:tabs>
          <w:tab w:val="left" w:pos="-4962"/>
        </w:tabs>
        <w:autoSpaceDE/>
        <w:autoSpaceDN/>
        <w:adjustRightInd w:val="0"/>
        <w:spacing w:beforeLines="40" w:before="96" w:afterLines="40" w:after="96" w:line="276" w:lineRule="auto"/>
        <w:ind w:left="426" w:hanging="426"/>
        <w:jc w:val="both"/>
        <w:rPr>
          <w:rFonts w:ascii="Calibri" w:hAnsi="Calibri" w:cs="Calibri"/>
          <w:bCs/>
          <w:color w:val="000000"/>
          <w:lang w:eastAsia="pl-PL"/>
        </w:rPr>
      </w:pPr>
      <w:r w:rsidRPr="009B5E72">
        <w:rPr>
          <w:rFonts w:ascii="Calibri" w:hAnsi="Calibri" w:cs="Calibri"/>
          <w:bCs/>
          <w:color w:val="000000"/>
          <w:lang w:eastAsia="pl-PL"/>
        </w:rPr>
        <w:t>Wykonawca może powierzyć wykonanie części przedmiotu umowy podwykonawcy.</w:t>
      </w:r>
    </w:p>
    <w:p w14:paraId="2D0E12D9" w14:textId="77777777" w:rsidR="009B5E72" w:rsidRPr="009B5E72" w:rsidRDefault="009B5E72" w:rsidP="009B5E72">
      <w:pPr>
        <w:widowControl/>
        <w:numPr>
          <w:ilvl w:val="1"/>
          <w:numId w:val="155"/>
        </w:numPr>
        <w:tabs>
          <w:tab w:val="left" w:pos="-4962"/>
        </w:tabs>
        <w:autoSpaceDE/>
        <w:autoSpaceDN/>
        <w:adjustRightInd w:val="0"/>
        <w:spacing w:beforeLines="40" w:before="96" w:afterLines="40" w:after="96" w:line="276" w:lineRule="auto"/>
        <w:ind w:left="426" w:hanging="426"/>
        <w:jc w:val="both"/>
        <w:rPr>
          <w:rFonts w:ascii="Calibri" w:hAnsi="Calibri" w:cs="Calibri"/>
          <w:bCs/>
          <w:color w:val="000000"/>
          <w:lang w:eastAsia="pl-PL"/>
        </w:rPr>
      </w:pPr>
      <w:r w:rsidRPr="009B5E72">
        <w:rPr>
          <w:rFonts w:ascii="Calibri" w:hAnsi="Calibri" w:cs="Calibri"/>
          <w:bCs/>
          <w:color w:val="000000"/>
          <w:lang w:eastAsia="pl-PL"/>
        </w:rPr>
        <w:t xml:space="preserve">W przypadku wskazania przez Wykonawcę w ofercie zakresu zamówienia powierzonego podwykonawcy oraz podania nazw ewentualnych podwykonawców Wykonawca nie może rozszerzyć podwykonawstwa poza zakres wskazany w ofercie oraz rozszerzyć podwykonawstwa o firmy inne niż wskazane w ofercie bez pisemnej zgody Zamawiającego. </w:t>
      </w:r>
    </w:p>
    <w:p w14:paraId="0FF5E59A" w14:textId="77777777" w:rsidR="009B5E72" w:rsidRPr="009B5E72" w:rsidRDefault="009B5E72" w:rsidP="009B5E72">
      <w:pPr>
        <w:widowControl/>
        <w:numPr>
          <w:ilvl w:val="1"/>
          <w:numId w:val="155"/>
        </w:numPr>
        <w:tabs>
          <w:tab w:val="left" w:pos="-4962"/>
        </w:tabs>
        <w:autoSpaceDE/>
        <w:autoSpaceDN/>
        <w:adjustRightInd w:val="0"/>
        <w:spacing w:beforeLines="40" w:before="96" w:afterLines="40" w:after="96" w:line="276" w:lineRule="auto"/>
        <w:ind w:left="426" w:hanging="426"/>
        <w:jc w:val="both"/>
        <w:rPr>
          <w:rFonts w:ascii="Calibri" w:hAnsi="Calibri" w:cs="Calibri"/>
          <w:bCs/>
          <w:color w:val="000000"/>
          <w:lang w:eastAsia="pl-PL"/>
        </w:rPr>
      </w:pPr>
      <w:r w:rsidRPr="009B5E72">
        <w:rPr>
          <w:rFonts w:ascii="Calibri" w:hAnsi="Calibri" w:cs="Calibri"/>
          <w:bCs/>
          <w:color w:val="000000"/>
          <w:lang w:eastAsia="pl-PL"/>
        </w:rPr>
        <w:t>Za działania lub zaniechania podwykonawców Wykonawca ponosi odpowiedzialność jak za działania lub zaniechania własne.</w:t>
      </w:r>
    </w:p>
    <w:p w14:paraId="67760575" w14:textId="77777777" w:rsidR="009B5E72" w:rsidRPr="009B5E72" w:rsidRDefault="009B5E72" w:rsidP="009B5E72">
      <w:pPr>
        <w:widowControl/>
        <w:numPr>
          <w:ilvl w:val="1"/>
          <w:numId w:val="155"/>
        </w:numPr>
        <w:tabs>
          <w:tab w:val="left" w:pos="-4962"/>
        </w:tabs>
        <w:autoSpaceDE/>
        <w:autoSpaceDN/>
        <w:adjustRightInd w:val="0"/>
        <w:spacing w:beforeLines="40" w:before="96" w:afterLines="40" w:after="96" w:line="276" w:lineRule="auto"/>
        <w:ind w:left="426" w:hanging="426"/>
        <w:jc w:val="both"/>
        <w:rPr>
          <w:rFonts w:ascii="Calibri" w:hAnsi="Calibri" w:cs="Calibri"/>
          <w:bCs/>
          <w:color w:val="000000"/>
          <w:lang w:eastAsia="pl-PL"/>
        </w:rPr>
      </w:pPr>
      <w:r w:rsidRPr="009B5E72">
        <w:rPr>
          <w:rFonts w:ascii="Calibri" w:hAnsi="Calibri" w:cs="Calibri"/>
          <w:bCs/>
          <w:lang w:eastAsia="pl-PL"/>
        </w:rPr>
        <w:t>Powierzenie wykonania części przedmiotu umowy podwykonawcom nie zwalnia Wykonawcy z odpowiedzialności za należyte wykonanie tego zamówienia.</w:t>
      </w:r>
    </w:p>
    <w:p w14:paraId="35BC4268" w14:textId="77777777" w:rsidR="009B5E72" w:rsidRPr="009B5E72" w:rsidRDefault="009B5E72" w:rsidP="009B5E72">
      <w:pPr>
        <w:widowControl/>
        <w:numPr>
          <w:ilvl w:val="1"/>
          <w:numId w:val="155"/>
        </w:numPr>
        <w:tabs>
          <w:tab w:val="left" w:pos="-4962"/>
        </w:tabs>
        <w:autoSpaceDE/>
        <w:autoSpaceDN/>
        <w:adjustRightInd w:val="0"/>
        <w:spacing w:beforeLines="40" w:before="96" w:afterLines="40" w:after="96" w:line="276" w:lineRule="auto"/>
        <w:ind w:left="426" w:hanging="426"/>
        <w:jc w:val="both"/>
        <w:rPr>
          <w:rFonts w:ascii="Calibri" w:hAnsi="Calibri" w:cs="Calibri"/>
          <w:bCs/>
          <w:color w:val="000000"/>
          <w:lang w:eastAsia="pl-PL"/>
        </w:rPr>
      </w:pPr>
      <w:r w:rsidRPr="009B5E72">
        <w:rPr>
          <w:rFonts w:ascii="Calibri" w:hAnsi="Calibri" w:cs="Calibri"/>
          <w:bCs/>
          <w:color w:val="000000"/>
          <w:lang w:eastAsia="pl-PL"/>
        </w:rPr>
        <w:t>W przypadku powierzenia podwykonawcy przez Wykonawcę realizacji przedmiotu umowy, Wykonawca jest zobowiązany do dokonania we własnym zakresie zapłaty wynagrodzenia należnego podwykonawcy.</w:t>
      </w:r>
    </w:p>
    <w:p w14:paraId="124C4EA6" w14:textId="77777777" w:rsidR="009B5E72" w:rsidRPr="009B5E72" w:rsidRDefault="009B5E72" w:rsidP="009B5E72">
      <w:pPr>
        <w:widowControl/>
        <w:numPr>
          <w:ilvl w:val="1"/>
          <w:numId w:val="155"/>
        </w:numPr>
        <w:tabs>
          <w:tab w:val="left" w:pos="-4962"/>
        </w:tabs>
        <w:autoSpaceDE/>
        <w:autoSpaceDN/>
        <w:adjustRightInd w:val="0"/>
        <w:spacing w:beforeLines="40" w:before="96" w:afterLines="40" w:after="96" w:line="276" w:lineRule="auto"/>
        <w:ind w:left="426" w:hanging="426"/>
        <w:jc w:val="both"/>
        <w:rPr>
          <w:rFonts w:ascii="Calibri" w:hAnsi="Calibri" w:cs="Calibri"/>
          <w:bCs/>
          <w:color w:val="000000"/>
          <w:lang w:eastAsia="pl-PL"/>
        </w:rPr>
      </w:pPr>
      <w:r w:rsidRPr="009B5E72">
        <w:rPr>
          <w:rFonts w:ascii="Calibri" w:hAnsi="Calibri" w:cs="Calibri"/>
          <w:bCs/>
          <w:lang w:eastAsia="pl-PL"/>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1471F8FE" w14:textId="77777777" w:rsidR="009B5E72" w:rsidRPr="009B5E72" w:rsidRDefault="009B5E72" w:rsidP="009B5E72">
      <w:pPr>
        <w:widowControl/>
        <w:numPr>
          <w:ilvl w:val="1"/>
          <w:numId w:val="155"/>
        </w:numPr>
        <w:tabs>
          <w:tab w:val="left" w:pos="-4962"/>
        </w:tabs>
        <w:autoSpaceDE/>
        <w:autoSpaceDN/>
        <w:adjustRightInd w:val="0"/>
        <w:spacing w:beforeLines="40" w:before="96" w:afterLines="40" w:after="96" w:line="276" w:lineRule="auto"/>
        <w:ind w:left="426" w:hanging="426"/>
        <w:jc w:val="both"/>
        <w:rPr>
          <w:rFonts w:ascii="Calibri" w:hAnsi="Calibri" w:cs="Calibri"/>
          <w:bCs/>
          <w:color w:val="000000"/>
          <w:lang w:eastAsia="pl-PL"/>
        </w:rPr>
      </w:pPr>
      <w:r w:rsidRPr="009B5E72">
        <w:rPr>
          <w:rFonts w:ascii="Calibri" w:hAnsi="Calibri" w:cs="Calibri"/>
          <w:bCs/>
          <w:color w:val="000000"/>
          <w:lang w:eastAsia="pl-PL"/>
        </w:rPr>
        <w:t>W przypadku, w którym Zamawiający żądał</w:t>
      </w:r>
      <w:r w:rsidRPr="009B5E72">
        <w:rPr>
          <w:rFonts w:ascii="Calibri" w:hAnsi="Calibri" w:cs="Calibri"/>
          <w:bCs/>
          <w:lang w:eastAsia="pl-PL"/>
        </w:rPr>
        <w:t xml:space="preserve"> na podstawie art. 462 ust. 2 ustawy </w:t>
      </w:r>
      <w:proofErr w:type="spellStart"/>
      <w:r w:rsidRPr="009B5E72">
        <w:rPr>
          <w:rFonts w:ascii="Calibri" w:hAnsi="Calibri" w:cs="Calibri"/>
          <w:bCs/>
          <w:lang w:eastAsia="pl-PL"/>
        </w:rPr>
        <w:t>Pzp</w:t>
      </w:r>
      <w:proofErr w:type="spellEnd"/>
      <w:r w:rsidRPr="009B5E72">
        <w:rPr>
          <w:rFonts w:ascii="Calibri" w:hAnsi="Calibri" w:cs="Calibri"/>
          <w:bCs/>
          <w:lang w:eastAsia="pl-PL"/>
        </w:rPr>
        <w:t xml:space="preserve"> </w:t>
      </w:r>
      <w:r w:rsidRPr="009B5E72">
        <w:rPr>
          <w:rFonts w:ascii="Calibri" w:hAnsi="Calibri" w:cs="Calibri"/>
          <w:bCs/>
          <w:color w:val="000000"/>
          <w:lang w:eastAsia="pl-PL"/>
        </w:rPr>
        <w:t xml:space="preserve">wskazania przez Wykonawcę, w ofercie, części zamówienia, których wykonanie zamierza powierzyć podwykonawcom, oraz podania nazw ewentualnych podwykonawców, jeżeli są już znani lub informacji, o których mowa w art. 462 ust. 3 ustawy </w:t>
      </w:r>
      <w:proofErr w:type="spellStart"/>
      <w:r w:rsidRPr="009B5E72">
        <w:rPr>
          <w:rFonts w:ascii="Calibri" w:hAnsi="Calibri" w:cs="Calibri"/>
          <w:bCs/>
          <w:color w:val="000000"/>
          <w:lang w:eastAsia="pl-PL"/>
        </w:rPr>
        <w:t>Pzp</w:t>
      </w:r>
      <w:proofErr w:type="spellEnd"/>
      <w:r w:rsidRPr="009B5E72">
        <w:rPr>
          <w:rFonts w:ascii="Calibri" w:hAnsi="Calibri" w:cs="Calibri"/>
          <w:bCs/>
          <w:color w:val="000000"/>
          <w:lang w:eastAsia="pl-PL"/>
        </w:rPr>
        <w:t xml:space="preserve"> Zamawiający może badać, czy nie zachodzą wobec podwykonawcy niebędącego podmiotem udostępniającym zasoby podstawy wykluczenia, o których mowa w art. 108 ustawy </w:t>
      </w:r>
      <w:proofErr w:type="spellStart"/>
      <w:r w:rsidRPr="009B5E72">
        <w:rPr>
          <w:rFonts w:ascii="Calibri" w:hAnsi="Calibri" w:cs="Calibri"/>
          <w:bCs/>
          <w:color w:val="000000"/>
          <w:lang w:eastAsia="pl-PL"/>
        </w:rPr>
        <w:t>Pzp</w:t>
      </w:r>
      <w:proofErr w:type="spellEnd"/>
      <w:r w:rsidRPr="009B5E72">
        <w:rPr>
          <w:rFonts w:ascii="Calibri" w:hAnsi="Calibri" w:cs="Calibri"/>
          <w:bCs/>
          <w:color w:val="000000"/>
          <w:lang w:eastAsia="pl-PL"/>
        </w:rPr>
        <w:t xml:space="preserve">, o ile przewidział to w dokumentach zamówienia. Wykonawca na żądanie zamawiającego przedstawia oświadczenie, o którym mowa w art. 125 ust. 1 ustawy </w:t>
      </w:r>
      <w:proofErr w:type="spellStart"/>
      <w:r w:rsidRPr="009B5E72">
        <w:rPr>
          <w:rFonts w:ascii="Calibri" w:hAnsi="Calibri" w:cs="Calibri"/>
          <w:bCs/>
          <w:color w:val="000000"/>
          <w:lang w:eastAsia="pl-PL"/>
        </w:rPr>
        <w:t>Pzp</w:t>
      </w:r>
      <w:proofErr w:type="spellEnd"/>
      <w:r w:rsidRPr="009B5E72">
        <w:rPr>
          <w:rFonts w:ascii="Calibri" w:hAnsi="Calibri" w:cs="Calibri"/>
          <w:bCs/>
          <w:color w:val="000000"/>
          <w:lang w:eastAsia="pl-PL"/>
        </w:rPr>
        <w:t>, lub podmiotowe środki dowodowe dotyczące tego podwykonawcy.</w:t>
      </w:r>
    </w:p>
    <w:p w14:paraId="7369F512" w14:textId="77777777" w:rsidR="009B5E72" w:rsidRPr="009B5E72" w:rsidRDefault="009B5E72" w:rsidP="009B5E72">
      <w:pPr>
        <w:widowControl/>
        <w:numPr>
          <w:ilvl w:val="1"/>
          <w:numId w:val="155"/>
        </w:numPr>
        <w:tabs>
          <w:tab w:val="left" w:pos="-5103"/>
        </w:tabs>
        <w:autoSpaceDE/>
        <w:autoSpaceDN/>
        <w:adjustRightInd w:val="0"/>
        <w:spacing w:beforeLines="40" w:before="96" w:afterLines="40" w:after="96" w:line="276" w:lineRule="auto"/>
        <w:ind w:left="426" w:hanging="426"/>
        <w:jc w:val="both"/>
        <w:rPr>
          <w:rFonts w:ascii="Calibri" w:hAnsi="Calibri" w:cs="Calibri"/>
          <w:bCs/>
          <w:color w:val="000000"/>
          <w:lang w:eastAsia="pl-PL"/>
        </w:rPr>
      </w:pPr>
      <w:r w:rsidRPr="009B5E72">
        <w:rPr>
          <w:rFonts w:ascii="Calibri" w:hAnsi="Calibri" w:cs="Calibri"/>
          <w:bCs/>
          <w:color w:val="000000"/>
          <w:lang w:eastAsia="pl-PL"/>
        </w:rPr>
        <w:t>Jeżeli Zamawiający stwierdzi, że wobec podwykonawcy zachodzą podstawy wykluczenia, zamawiający żąda, aby wykonawca w terminie określonym przez zamawiającego zastąpił tego podwykonawcę pod rygorem niedopuszczenia podwykonawcy do realizacji części zamówienia.</w:t>
      </w:r>
    </w:p>
    <w:p w14:paraId="42EBBAB6" w14:textId="77777777" w:rsidR="009B5E72" w:rsidRPr="009B5E72" w:rsidRDefault="009B5E72" w:rsidP="009B5E72">
      <w:pPr>
        <w:widowControl/>
        <w:numPr>
          <w:ilvl w:val="1"/>
          <w:numId w:val="155"/>
        </w:numPr>
        <w:tabs>
          <w:tab w:val="left" w:pos="-5103"/>
        </w:tabs>
        <w:autoSpaceDE/>
        <w:autoSpaceDN/>
        <w:adjustRightInd w:val="0"/>
        <w:spacing w:beforeLines="40" w:before="96" w:afterLines="40" w:after="96" w:line="276" w:lineRule="auto"/>
        <w:ind w:left="426" w:hanging="426"/>
        <w:jc w:val="both"/>
        <w:rPr>
          <w:rFonts w:ascii="Calibri" w:hAnsi="Calibri" w:cs="Calibri"/>
          <w:bCs/>
          <w:color w:val="000000"/>
          <w:lang w:eastAsia="pl-PL"/>
        </w:rPr>
      </w:pPr>
      <w:r w:rsidRPr="009B5E72">
        <w:rPr>
          <w:rFonts w:ascii="Calibri" w:hAnsi="Calibri" w:cs="Calibri"/>
          <w:bCs/>
          <w:color w:val="000000"/>
          <w:lang w:eastAsia="pl-PL"/>
        </w:rPr>
        <w:t xml:space="preserve">Jeżeli zmiana albo rezygnacja z podwykonawcy dotyczy podmiotu, na którego zasoby wykonawca powoływał się, na zasadach określonych w art. 118 ust. 1 ustawy </w:t>
      </w:r>
      <w:proofErr w:type="spellStart"/>
      <w:r w:rsidRPr="009B5E72">
        <w:rPr>
          <w:rFonts w:ascii="Calibri" w:hAnsi="Calibri" w:cs="Calibri"/>
          <w:bCs/>
          <w:color w:val="000000"/>
          <w:lang w:eastAsia="pl-PL"/>
        </w:rPr>
        <w:t>Pzp</w:t>
      </w:r>
      <w:proofErr w:type="spellEnd"/>
      <w:r w:rsidRPr="009B5E72">
        <w:rPr>
          <w:rFonts w:ascii="Calibri" w:hAnsi="Calibri" w:cs="Calibri"/>
          <w:bCs/>
          <w:color w:val="000000"/>
          <w:lang w:eastAsia="pl-PL"/>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6866A5AA" w14:textId="77777777" w:rsidR="009B5E72" w:rsidRPr="009B5E72" w:rsidRDefault="009B5E72" w:rsidP="009B5E72">
      <w:pPr>
        <w:widowControl/>
        <w:numPr>
          <w:ilvl w:val="1"/>
          <w:numId w:val="155"/>
        </w:numPr>
        <w:tabs>
          <w:tab w:val="left" w:pos="-5103"/>
        </w:tabs>
        <w:autoSpaceDE/>
        <w:autoSpaceDN/>
        <w:adjustRightInd w:val="0"/>
        <w:spacing w:beforeLines="40" w:before="96" w:afterLines="40" w:after="96" w:line="276" w:lineRule="auto"/>
        <w:ind w:left="426" w:hanging="426"/>
        <w:jc w:val="both"/>
        <w:rPr>
          <w:rFonts w:ascii="Calibri" w:hAnsi="Calibri" w:cs="Calibri"/>
          <w:bCs/>
          <w:color w:val="000000"/>
          <w:lang w:eastAsia="pl-PL"/>
        </w:rPr>
      </w:pPr>
      <w:r w:rsidRPr="009B5E72">
        <w:rPr>
          <w:rFonts w:ascii="Calibri" w:hAnsi="Calibri" w:cs="Calibri"/>
          <w:bCs/>
          <w:color w:val="000000"/>
          <w:lang w:eastAsia="pl-PL"/>
        </w:rPr>
        <w:t xml:space="preserve">W przypadku zmiany podwykonawcy lub wprowadzenia nowego podwykonawcy realizującego przedmiot umowy Wykonawca zobowiązany jest przed zmianą lub wprowadzeniem nowego podwykonawcy złożyć Zamawiającemu pisemny wniosek o zmianę lub wprowadzenie nowego podwykonawcy, zawierający w szczególności dane podwykonawcy, zakres przedmiotu umowy powierzonego podwykonawcy. Zamawiający w terminie 5 dni roboczych od otrzymania wniosku wyrazi zgodę, sprzeciwi się wprowadzeniu zaproponowanego podwykonawcy lub zażąda dodatkowych informacji o podwykonawcy. </w:t>
      </w:r>
    </w:p>
    <w:p w14:paraId="0987512C" w14:textId="77777777" w:rsidR="009B5E72" w:rsidRPr="009B5E72" w:rsidRDefault="009B5E72" w:rsidP="009B5E72">
      <w:pPr>
        <w:widowControl/>
        <w:adjustRightInd w:val="0"/>
        <w:spacing w:line="276" w:lineRule="auto"/>
        <w:jc w:val="center"/>
        <w:rPr>
          <w:rFonts w:ascii="Calibri" w:hAnsi="Calibri"/>
          <w:b/>
          <w:lang w:eastAsia="pl-PL"/>
        </w:rPr>
      </w:pPr>
      <w:r w:rsidRPr="009B5E72">
        <w:rPr>
          <w:rFonts w:ascii="Calibri" w:hAnsi="Calibri"/>
          <w:b/>
          <w:lang w:eastAsia="pl-PL"/>
        </w:rPr>
        <w:lastRenderedPageBreak/>
        <w:t>§ 9</w:t>
      </w:r>
    </w:p>
    <w:p w14:paraId="2741BC22" w14:textId="77777777" w:rsidR="009B5E72" w:rsidRPr="009B5E72" w:rsidRDefault="009B5E72" w:rsidP="009B5E72">
      <w:pPr>
        <w:widowControl/>
        <w:numPr>
          <w:ilvl w:val="0"/>
          <w:numId w:val="104"/>
        </w:numPr>
        <w:suppressAutoHyphens/>
        <w:autoSpaceDE/>
        <w:autoSpaceDN/>
        <w:spacing w:line="276" w:lineRule="auto"/>
        <w:ind w:left="426" w:hanging="426"/>
        <w:jc w:val="both"/>
        <w:rPr>
          <w:rFonts w:ascii="Calibri" w:hAnsi="Calibri"/>
          <w:lang w:eastAsia="pl-PL"/>
        </w:rPr>
      </w:pPr>
      <w:r w:rsidRPr="009B5E72">
        <w:rPr>
          <w:rFonts w:ascii="Calibri" w:hAnsi="Calibri"/>
          <w:lang w:eastAsia="pl-PL"/>
        </w:rPr>
        <w:t xml:space="preserve">Na podstawie </w:t>
      </w:r>
      <w:r w:rsidRPr="009B5E72">
        <w:rPr>
          <w:rFonts w:ascii="Calibri" w:hAnsi="Calibri"/>
          <w:i/>
          <w:lang w:eastAsia="pl-PL"/>
        </w:rPr>
        <w:t>Porozumienia w sprawie powierzenia przetwarzania danych osobowych w związku z realizacją Programu Operacyjnego Wiedza Edukacja Rozwój 2014–2020</w:t>
      </w:r>
      <w:r w:rsidRPr="009B5E72">
        <w:rPr>
          <w:rFonts w:ascii="Calibri" w:hAnsi="Calibri"/>
          <w:lang w:eastAsia="pl-PL"/>
        </w:rPr>
        <w:t xml:space="preserve"> z dnia </w:t>
      </w:r>
      <w:r w:rsidRPr="009B5E72">
        <w:rPr>
          <w:rFonts w:ascii="Calibri" w:eastAsia="Calibri" w:hAnsi="Calibri"/>
        </w:rPr>
        <w:t xml:space="preserve">25 maja 2015 r. </w:t>
      </w:r>
      <w:r w:rsidRPr="009B5E72">
        <w:rPr>
          <w:rFonts w:ascii="Calibri" w:hAnsi="Calibri"/>
          <w:lang w:eastAsia="pl-PL"/>
        </w:rPr>
        <w:t>nr </w:t>
      </w:r>
      <w:r w:rsidRPr="009B5E72">
        <w:rPr>
          <w:rFonts w:ascii="Calibri" w:eastAsia="Calibri" w:hAnsi="Calibri"/>
        </w:rPr>
        <w:t xml:space="preserve">WER/CPE/DO/2015 </w:t>
      </w:r>
      <w:r w:rsidRPr="009B5E72">
        <w:rPr>
          <w:rFonts w:ascii="Calibri" w:hAnsi="Calibri"/>
          <w:lang w:eastAsia="pl-PL"/>
        </w:rPr>
        <w:t xml:space="preserve">z późn. zm., zawartego pomiędzy Ministrem właściwym do spraw rozwoju regionalnego a </w:t>
      </w:r>
      <w:r w:rsidRPr="009B5E72">
        <w:rPr>
          <w:rFonts w:ascii="Calibri" w:eastAsia="Calibri" w:hAnsi="Calibri"/>
        </w:rPr>
        <w:t xml:space="preserve">Centrum Projektów Europejskich </w:t>
      </w:r>
      <w:r w:rsidRPr="009B5E72">
        <w:rPr>
          <w:rFonts w:ascii="Calibri" w:hAnsi="Calibri"/>
          <w:lang w:eastAsia="pl-PL"/>
        </w:rPr>
        <w:t xml:space="preserve">oraz w związku z art. 28 RODO, </w:t>
      </w:r>
      <w:r w:rsidRPr="009B5E72">
        <w:rPr>
          <w:rFonts w:ascii="Calibri" w:eastAsia="Calibri" w:hAnsi="Calibri"/>
        </w:rPr>
        <w:t xml:space="preserve">Zamawiający </w:t>
      </w:r>
      <w:r w:rsidRPr="009B5E72">
        <w:rPr>
          <w:rFonts w:ascii="Calibri" w:hAnsi="Calibri"/>
          <w:lang w:eastAsia="pl-PL"/>
        </w:rPr>
        <w:t xml:space="preserve">powierza </w:t>
      </w:r>
      <w:r w:rsidRPr="009B5E72">
        <w:rPr>
          <w:rFonts w:ascii="Calibri" w:eastAsia="Calibri" w:hAnsi="Calibri"/>
        </w:rPr>
        <w:t xml:space="preserve">Wykonawcy </w:t>
      </w:r>
      <w:r w:rsidRPr="009B5E72">
        <w:rPr>
          <w:rFonts w:ascii="Calibri" w:hAnsi="Calibri"/>
          <w:lang w:eastAsia="pl-PL"/>
        </w:rPr>
        <w:t>przetwarzanie danych osobowych, w imieniu i na rzecz Ministra właściwego do spraw rozwoju regionalnego, na warunkach i w celach opisanych w niniejszym paragrafie w ramach zbiorów:</w:t>
      </w:r>
    </w:p>
    <w:p w14:paraId="1FDB3234" w14:textId="77777777" w:rsidR="009B5E72" w:rsidRPr="009B5E72" w:rsidRDefault="009B5E72" w:rsidP="009B5E72">
      <w:pPr>
        <w:widowControl/>
        <w:numPr>
          <w:ilvl w:val="0"/>
          <w:numId w:val="105"/>
        </w:numPr>
        <w:autoSpaceDE/>
        <w:autoSpaceDN/>
        <w:spacing w:line="276" w:lineRule="auto"/>
        <w:ind w:left="709" w:hanging="283"/>
        <w:jc w:val="both"/>
        <w:outlineLvl w:val="6"/>
        <w:rPr>
          <w:rFonts w:ascii="Calibri" w:hAnsi="Calibri"/>
          <w:lang w:eastAsia="pl-PL"/>
        </w:rPr>
      </w:pPr>
      <w:r w:rsidRPr="009B5E72">
        <w:rPr>
          <w:rFonts w:ascii="Calibri" w:hAnsi="Calibri"/>
          <w:lang w:eastAsia="pl-PL"/>
        </w:rPr>
        <w:t>Program Operacyjny Wiedza Edukacja Rozwój;</w:t>
      </w:r>
    </w:p>
    <w:p w14:paraId="3721C42A" w14:textId="77777777" w:rsidR="009B5E72" w:rsidRPr="009B5E72" w:rsidRDefault="009B5E72" w:rsidP="009B5E72">
      <w:pPr>
        <w:widowControl/>
        <w:numPr>
          <w:ilvl w:val="0"/>
          <w:numId w:val="105"/>
        </w:numPr>
        <w:autoSpaceDE/>
        <w:autoSpaceDN/>
        <w:spacing w:line="276" w:lineRule="auto"/>
        <w:ind w:left="709" w:hanging="283"/>
        <w:jc w:val="both"/>
        <w:outlineLvl w:val="6"/>
        <w:rPr>
          <w:rFonts w:ascii="Calibri" w:hAnsi="Calibri"/>
          <w:lang w:eastAsia="pl-PL"/>
        </w:rPr>
      </w:pPr>
      <w:r w:rsidRPr="009B5E72">
        <w:rPr>
          <w:rFonts w:ascii="Calibri" w:hAnsi="Calibri"/>
          <w:lang w:eastAsia="pl-PL"/>
        </w:rPr>
        <w:t>Centralny system teleinformatyczny wspierający realizację programów operacyjnych – w zakresie niezbędnym do realizacji zadań związanych z obszarem zbioru Program Operacyjny Wiedza Edukacja Rozwój.</w:t>
      </w:r>
    </w:p>
    <w:p w14:paraId="256F5FD8" w14:textId="77777777" w:rsidR="009B5E72" w:rsidRPr="009B5E72" w:rsidRDefault="009B5E72" w:rsidP="009B5E72">
      <w:pPr>
        <w:widowControl/>
        <w:numPr>
          <w:ilvl w:val="0"/>
          <w:numId w:val="104"/>
        </w:numPr>
        <w:suppressAutoHyphens/>
        <w:autoSpaceDE/>
        <w:autoSpaceDN/>
        <w:spacing w:line="276" w:lineRule="auto"/>
        <w:ind w:left="426" w:hanging="426"/>
        <w:jc w:val="both"/>
        <w:rPr>
          <w:rFonts w:ascii="Calibri" w:hAnsi="Calibri"/>
          <w:lang w:eastAsia="pl-PL"/>
        </w:rPr>
      </w:pPr>
      <w:r w:rsidRPr="009B5E72">
        <w:rPr>
          <w:rFonts w:ascii="Calibri" w:eastAsia="Calibri" w:hAnsi="Calibri"/>
        </w:rPr>
        <w:t>Użyte w niniejszym paragrafie określenia oznaczają</w:t>
      </w:r>
      <w:r w:rsidRPr="009B5E72">
        <w:rPr>
          <w:rFonts w:ascii="Calibri" w:hAnsi="Calibri"/>
          <w:lang w:eastAsia="pl-PL"/>
        </w:rPr>
        <w:t>:</w:t>
      </w:r>
    </w:p>
    <w:p w14:paraId="3CBC9A1D" w14:textId="77777777" w:rsidR="009B5E72" w:rsidRPr="009B5E72" w:rsidRDefault="009B5E72" w:rsidP="009B5E72">
      <w:pPr>
        <w:widowControl/>
        <w:numPr>
          <w:ilvl w:val="0"/>
          <w:numId w:val="106"/>
        </w:numPr>
        <w:tabs>
          <w:tab w:val="left" w:pos="-5387"/>
          <w:tab w:val="left" w:pos="6480"/>
          <w:tab w:val="left" w:pos="7200"/>
          <w:tab w:val="left" w:pos="7920"/>
          <w:tab w:val="left" w:pos="8640"/>
          <w:tab w:val="left" w:pos="9360"/>
          <w:tab w:val="left" w:pos="10080"/>
          <w:tab w:val="left" w:pos="10800"/>
          <w:tab w:val="left" w:pos="11520"/>
          <w:tab w:val="left" w:pos="12240"/>
        </w:tabs>
        <w:autoSpaceDE/>
        <w:autoSpaceDN/>
        <w:snapToGrid w:val="0"/>
        <w:spacing w:line="276" w:lineRule="auto"/>
        <w:ind w:hanging="294"/>
        <w:contextualSpacing/>
        <w:jc w:val="both"/>
        <w:rPr>
          <w:rFonts w:ascii="Calibri" w:eastAsia="Calibri" w:hAnsi="Calibri"/>
        </w:rPr>
      </w:pPr>
      <w:r w:rsidRPr="009B5E72">
        <w:rPr>
          <w:rFonts w:ascii="Calibri" w:eastAsia="Calibri" w:hAnsi="Calibri"/>
          <w:u w:val="single"/>
        </w:rPr>
        <w:t>dane osobowe</w:t>
      </w:r>
      <w:r w:rsidRPr="009B5E72">
        <w:rPr>
          <w:rFonts w:ascii="Calibri" w:eastAsia="Calibri" w:hAnsi="Calibri"/>
        </w:rPr>
        <w:t xml:space="preserve"> – </w:t>
      </w:r>
      <w:r w:rsidRPr="009B5E72">
        <w:rPr>
          <w:rFonts w:ascii="Calibri" w:hAnsi="Calibri"/>
          <w:lang w:eastAsia="pl-PL"/>
        </w:rPr>
        <w:t xml:space="preserve">dane osobowe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które muszą być przetwarzane przez Instytucję Pośredniczącą oraz Beneficjenta w celu wykonania Porozumienia w sprawie realizacji Programu Operacyjnego Wiedza Edukacja Rozwój 2014–2020 nr WER/CPE/2015/1 zawartego w dniu 13.01.2015 r. z późn. zm.), </w:t>
      </w:r>
      <w:r w:rsidRPr="009B5E72">
        <w:rPr>
          <w:rFonts w:ascii="Calibri" w:eastAsia="Calibri" w:hAnsi="Calibri"/>
        </w:rPr>
        <w:t>dotyczące:</w:t>
      </w:r>
    </w:p>
    <w:p w14:paraId="2A7130AA" w14:textId="77777777" w:rsidR="009B5E72" w:rsidRPr="009B5E72" w:rsidRDefault="009B5E72" w:rsidP="009B5E72">
      <w:pPr>
        <w:widowControl/>
        <w:numPr>
          <w:ilvl w:val="0"/>
          <w:numId w:val="93"/>
        </w:numPr>
        <w:tabs>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autoSpaceDE/>
        <w:autoSpaceDN/>
        <w:snapToGrid w:val="0"/>
        <w:spacing w:line="276" w:lineRule="auto"/>
        <w:ind w:left="993" w:hanging="284"/>
        <w:contextualSpacing/>
        <w:jc w:val="both"/>
        <w:rPr>
          <w:rFonts w:ascii="Calibri" w:eastAsia="Calibri" w:hAnsi="Calibri"/>
        </w:rPr>
      </w:pPr>
      <w:r w:rsidRPr="009B5E72">
        <w:rPr>
          <w:rFonts w:ascii="Calibri" w:eastAsia="Calibri" w:hAnsi="Calibri"/>
          <w:snapToGrid w:val="0"/>
        </w:rPr>
        <w:t>wnioskodawców, beneficjentów i partnerów oraz ich pracowników, którzy aplikują o środki unijne i realizują projekty w ramach Programu Operacyjnego Wiedza Edukacja Rozwój 2014–2020,</w:t>
      </w:r>
      <w:r w:rsidRPr="009B5E72">
        <w:rPr>
          <w:rFonts w:ascii="Calibri" w:eastAsia="Calibri" w:hAnsi="Calibri"/>
        </w:rPr>
        <w:t xml:space="preserve"> </w:t>
      </w:r>
    </w:p>
    <w:p w14:paraId="5364B356" w14:textId="77777777" w:rsidR="009B5E72" w:rsidRPr="009B5E72" w:rsidRDefault="009B5E72" w:rsidP="009B5E72">
      <w:pPr>
        <w:widowControl/>
        <w:numPr>
          <w:ilvl w:val="0"/>
          <w:numId w:val="93"/>
        </w:numPr>
        <w:autoSpaceDE/>
        <w:autoSpaceDN/>
        <w:spacing w:line="276" w:lineRule="auto"/>
        <w:ind w:left="993" w:hanging="284"/>
        <w:contextualSpacing/>
        <w:jc w:val="both"/>
        <w:rPr>
          <w:rFonts w:ascii="Calibri" w:eastAsia="Calibri" w:hAnsi="Calibri"/>
          <w:snapToGrid w:val="0"/>
        </w:rPr>
      </w:pPr>
      <w:r w:rsidRPr="009B5E72">
        <w:rPr>
          <w:rFonts w:ascii="Calibri" w:eastAsia="Calibri" w:hAnsi="Calibri"/>
          <w:snapToGrid w:val="0"/>
        </w:rPr>
        <w:t>pracowników instytucji zaangażowanych we wdrażanie Programu Operacyjnego Wiedza Edukacja Rozwój 2014–2020, którzy zajmują się obsługą projektów</w:t>
      </w:r>
    </w:p>
    <w:p w14:paraId="5940D251" w14:textId="77777777" w:rsidR="009B5E72" w:rsidRPr="009B5E72" w:rsidRDefault="009B5E72" w:rsidP="009B5E72">
      <w:pPr>
        <w:widowControl/>
        <w:autoSpaceDE/>
        <w:autoSpaceDN/>
        <w:spacing w:line="276" w:lineRule="auto"/>
        <w:ind w:left="709"/>
        <w:jc w:val="both"/>
        <w:rPr>
          <w:rFonts w:ascii="Calibri" w:hAnsi="Calibri"/>
          <w:lang w:eastAsia="pl-PL"/>
        </w:rPr>
      </w:pPr>
      <w:r w:rsidRPr="009B5E72">
        <w:rPr>
          <w:rFonts w:ascii="Calibri" w:hAnsi="Calibri"/>
          <w:lang w:eastAsia="pl-PL"/>
        </w:rPr>
        <w:t>i przetwarzane przez Instytucję Pośredniczącą w celu wykonania Porozumienia w sprawie realizacji Programu;</w:t>
      </w:r>
    </w:p>
    <w:p w14:paraId="26D152BB" w14:textId="77777777" w:rsidR="009B5E72" w:rsidRPr="009B5E72" w:rsidRDefault="009B5E72" w:rsidP="009B5E72">
      <w:pPr>
        <w:widowControl/>
        <w:numPr>
          <w:ilvl w:val="0"/>
          <w:numId w:val="106"/>
        </w:numPr>
        <w:autoSpaceDE/>
        <w:autoSpaceDN/>
        <w:spacing w:line="276" w:lineRule="auto"/>
        <w:ind w:hanging="294"/>
        <w:contextualSpacing/>
        <w:jc w:val="both"/>
        <w:rPr>
          <w:rFonts w:ascii="Calibri" w:eastAsia="Calibri" w:hAnsi="Calibri"/>
        </w:rPr>
      </w:pPr>
      <w:r w:rsidRPr="009B5E72">
        <w:rPr>
          <w:rFonts w:ascii="Calibri" w:eastAsia="Calibri" w:hAnsi="Calibri"/>
          <w:u w:val="single"/>
        </w:rPr>
        <w:t>przetwarzanie danych osobowych</w:t>
      </w:r>
      <w:r w:rsidRPr="009B5E72">
        <w:rPr>
          <w:rFonts w:ascii="Calibri" w:eastAsia="Calibri" w:hAnsi="Calibri"/>
        </w:rPr>
        <w:t xml:space="preserve"> – jakiekolwiek operacje wykonywane na danych osobowych, takie jak zbieranie, utrwalanie, przechowywanie, opracowywanie, zmienianie, udostępnianie i usuwanie;</w:t>
      </w:r>
    </w:p>
    <w:p w14:paraId="475F9997" w14:textId="77777777" w:rsidR="009B5E72" w:rsidRPr="009B5E72" w:rsidRDefault="009B5E72" w:rsidP="009B5E72">
      <w:pPr>
        <w:widowControl/>
        <w:numPr>
          <w:ilvl w:val="0"/>
          <w:numId w:val="106"/>
        </w:numPr>
        <w:autoSpaceDE/>
        <w:autoSpaceDN/>
        <w:spacing w:line="276" w:lineRule="auto"/>
        <w:ind w:hanging="294"/>
        <w:contextualSpacing/>
        <w:jc w:val="both"/>
        <w:rPr>
          <w:rFonts w:ascii="Calibri" w:eastAsia="Calibri" w:hAnsi="Calibri"/>
        </w:rPr>
      </w:pPr>
      <w:r w:rsidRPr="009B5E72">
        <w:rPr>
          <w:rFonts w:ascii="Calibri" w:eastAsia="Calibri" w:hAnsi="Calibri"/>
          <w:u w:val="single"/>
        </w:rPr>
        <w:t>dokument</w:t>
      </w:r>
      <w:r w:rsidRPr="009B5E72">
        <w:rPr>
          <w:rFonts w:ascii="Calibri" w:eastAsia="Calibri" w:hAnsi="Calibri"/>
        </w:rPr>
        <w:t xml:space="preserve"> – dowolny nośnik, tradycyjny lub elektroniczny, na którym są zapisane dane osobowe.</w:t>
      </w:r>
    </w:p>
    <w:p w14:paraId="3993FE89" w14:textId="77777777" w:rsidR="009B5E72" w:rsidRPr="009B5E72" w:rsidRDefault="009B5E72" w:rsidP="009B5E72">
      <w:pPr>
        <w:widowControl/>
        <w:numPr>
          <w:ilvl w:val="0"/>
          <w:numId w:val="104"/>
        </w:numPr>
        <w:suppressAutoHyphens/>
        <w:autoSpaceDE/>
        <w:autoSpaceDN/>
        <w:spacing w:line="276" w:lineRule="auto"/>
        <w:ind w:left="426" w:hanging="426"/>
        <w:jc w:val="both"/>
        <w:rPr>
          <w:rFonts w:ascii="Calibri" w:hAnsi="Calibri"/>
          <w:lang w:eastAsia="pl-PL"/>
        </w:rPr>
      </w:pPr>
      <w:r w:rsidRPr="009B5E72">
        <w:rPr>
          <w:rFonts w:ascii="Calibri" w:hAnsi="Calibri"/>
          <w:lang w:eastAsia="pl-PL"/>
        </w:rPr>
        <w:t>Przetwarzanie danych osobowych jest dopuszczalne na podstawie :</w:t>
      </w:r>
    </w:p>
    <w:p w14:paraId="7D98AEF3" w14:textId="77777777" w:rsidR="009B5E72" w:rsidRPr="009B5E72" w:rsidRDefault="009B5E72" w:rsidP="009B5E72">
      <w:pPr>
        <w:widowControl/>
        <w:numPr>
          <w:ilvl w:val="1"/>
          <w:numId w:val="101"/>
        </w:numPr>
        <w:suppressAutoHyphens/>
        <w:autoSpaceDE/>
        <w:autoSpaceDN/>
        <w:spacing w:line="276" w:lineRule="auto"/>
        <w:ind w:left="709" w:hanging="294"/>
        <w:jc w:val="both"/>
        <w:rPr>
          <w:rFonts w:ascii="Calibri" w:hAnsi="Calibri"/>
          <w:lang w:eastAsia="pl-PL"/>
        </w:rPr>
      </w:pPr>
      <w:r w:rsidRPr="009B5E72">
        <w:rPr>
          <w:rFonts w:ascii="Calibri" w:hAnsi="Calibri"/>
          <w:lang w:eastAsia="pl-PL"/>
        </w:rPr>
        <w:t>w odniesieniu do zbioru Program Operacyjny Wiedza Edukacja Rozwój:</w:t>
      </w:r>
    </w:p>
    <w:p w14:paraId="657C90AB" w14:textId="77777777" w:rsidR="009B5E72" w:rsidRPr="009B5E72" w:rsidRDefault="009B5E72" w:rsidP="009B5E72">
      <w:pPr>
        <w:widowControl/>
        <w:numPr>
          <w:ilvl w:val="2"/>
          <w:numId w:val="101"/>
        </w:numPr>
        <w:suppressAutoHyphens/>
        <w:autoSpaceDE/>
        <w:autoSpaceDN/>
        <w:spacing w:line="276" w:lineRule="auto"/>
        <w:ind w:left="993" w:hanging="284"/>
        <w:jc w:val="both"/>
        <w:rPr>
          <w:rFonts w:ascii="Calibri" w:hAnsi="Calibri"/>
          <w:lang w:eastAsia="pl-PL"/>
        </w:rPr>
      </w:pPr>
      <w:r w:rsidRPr="009B5E72">
        <w:rPr>
          <w:rFonts w:ascii="Calibri" w:hAnsi="Calibri"/>
          <w:lang w:eastAsia="pl-PL"/>
        </w:rPr>
        <w:t>rozporządzenia nr 1303/2013;</w:t>
      </w:r>
    </w:p>
    <w:p w14:paraId="76C6DBA4" w14:textId="77777777" w:rsidR="009B5E72" w:rsidRPr="009B5E72" w:rsidRDefault="009B5E72" w:rsidP="009B5E72">
      <w:pPr>
        <w:widowControl/>
        <w:numPr>
          <w:ilvl w:val="2"/>
          <w:numId w:val="101"/>
        </w:numPr>
        <w:suppressAutoHyphens/>
        <w:autoSpaceDE/>
        <w:autoSpaceDN/>
        <w:spacing w:line="276" w:lineRule="auto"/>
        <w:ind w:left="993" w:hanging="284"/>
        <w:jc w:val="both"/>
        <w:rPr>
          <w:rFonts w:ascii="Calibri" w:hAnsi="Calibri"/>
          <w:lang w:eastAsia="pl-PL"/>
        </w:rPr>
      </w:pPr>
      <w:r w:rsidRPr="009B5E72">
        <w:rPr>
          <w:rFonts w:ascii="Calibri" w:hAnsi="Calibri"/>
          <w:lang w:eastAsia="pl-PL"/>
        </w:rPr>
        <w:t>rozporządzenia nr 1304/2013;</w:t>
      </w:r>
    </w:p>
    <w:p w14:paraId="45E51585" w14:textId="77777777" w:rsidR="009B5E72" w:rsidRPr="009B5E72" w:rsidRDefault="009B5E72" w:rsidP="009B5E72">
      <w:pPr>
        <w:widowControl/>
        <w:numPr>
          <w:ilvl w:val="2"/>
          <w:numId w:val="101"/>
        </w:numPr>
        <w:suppressAutoHyphens/>
        <w:autoSpaceDE/>
        <w:autoSpaceDN/>
        <w:spacing w:line="276" w:lineRule="auto"/>
        <w:ind w:left="993" w:hanging="284"/>
        <w:jc w:val="both"/>
        <w:rPr>
          <w:rFonts w:ascii="Calibri" w:hAnsi="Calibri"/>
          <w:lang w:eastAsia="pl-PL"/>
        </w:rPr>
      </w:pPr>
      <w:r w:rsidRPr="009B5E72">
        <w:rPr>
          <w:rFonts w:ascii="Calibri" w:hAnsi="Calibri"/>
          <w:lang w:eastAsia="pl-PL"/>
        </w:rPr>
        <w:t>ustawy z dnia 11 lipca 2014 r. o zasadach realizacji programów w zakresie polityki spójności finansowanych w perspektywie finansowej 2014–2020 (Dz.U. 2017 poz. 1460, z późn. zm.);</w:t>
      </w:r>
    </w:p>
    <w:p w14:paraId="00775B5F" w14:textId="77777777" w:rsidR="009B5E72" w:rsidRPr="009B5E72" w:rsidRDefault="009B5E72" w:rsidP="009B5E72">
      <w:pPr>
        <w:widowControl/>
        <w:numPr>
          <w:ilvl w:val="1"/>
          <w:numId w:val="101"/>
        </w:numPr>
        <w:suppressAutoHyphens/>
        <w:autoSpaceDE/>
        <w:autoSpaceDN/>
        <w:spacing w:line="276" w:lineRule="auto"/>
        <w:ind w:hanging="294"/>
        <w:jc w:val="both"/>
        <w:rPr>
          <w:rFonts w:ascii="Calibri" w:hAnsi="Calibri"/>
          <w:lang w:eastAsia="pl-PL"/>
        </w:rPr>
      </w:pPr>
      <w:r w:rsidRPr="009B5E72">
        <w:rPr>
          <w:rFonts w:ascii="Calibri" w:hAnsi="Calibri"/>
          <w:lang w:eastAsia="pl-PL"/>
        </w:rPr>
        <w:t xml:space="preserve">w odniesieniu do zbioru Centralny system teleinformatyczny wspierający realizację programów operacyjnych: </w:t>
      </w:r>
    </w:p>
    <w:p w14:paraId="7DF90CFF" w14:textId="77777777" w:rsidR="009B5E72" w:rsidRPr="009B5E72" w:rsidRDefault="009B5E72" w:rsidP="009B5E72">
      <w:pPr>
        <w:widowControl/>
        <w:numPr>
          <w:ilvl w:val="2"/>
          <w:numId w:val="101"/>
        </w:numPr>
        <w:suppressAutoHyphens/>
        <w:autoSpaceDE/>
        <w:autoSpaceDN/>
        <w:spacing w:line="276" w:lineRule="auto"/>
        <w:ind w:left="993" w:hanging="284"/>
        <w:jc w:val="both"/>
        <w:rPr>
          <w:rFonts w:ascii="Calibri" w:hAnsi="Calibri"/>
          <w:lang w:eastAsia="pl-PL"/>
        </w:rPr>
      </w:pPr>
      <w:r w:rsidRPr="009B5E72">
        <w:rPr>
          <w:rFonts w:ascii="Calibri" w:hAnsi="Calibri"/>
          <w:lang w:eastAsia="pl-PL"/>
        </w:rPr>
        <w:t>rozporządzenia nr 1303/2013;</w:t>
      </w:r>
    </w:p>
    <w:p w14:paraId="56748966" w14:textId="77777777" w:rsidR="009B5E72" w:rsidRPr="009B5E72" w:rsidRDefault="009B5E72" w:rsidP="009B5E72">
      <w:pPr>
        <w:widowControl/>
        <w:numPr>
          <w:ilvl w:val="2"/>
          <w:numId w:val="101"/>
        </w:numPr>
        <w:suppressAutoHyphens/>
        <w:autoSpaceDE/>
        <w:autoSpaceDN/>
        <w:spacing w:line="276" w:lineRule="auto"/>
        <w:ind w:left="993" w:hanging="284"/>
        <w:jc w:val="both"/>
        <w:rPr>
          <w:rFonts w:ascii="Calibri" w:hAnsi="Calibri"/>
          <w:lang w:eastAsia="pl-PL"/>
        </w:rPr>
      </w:pPr>
      <w:r w:rsidRPr="009B5E72">
        <w:rPr>
          <w:rFonts w:ascii="Calibri" w:hAnsi="Calibri"/>
          <w:lang w:eastAsia="pl-PL"/>
        </w:rPr>
        <w:t>rozporządzenia nr 1304/2013;</w:t>
      </w:r>
    </w:p>
    <w:p w14:paraId="4FC7EFB0" w14:textId="77777777" w:rsidR="009B5E72" w:rsidRPr="009B5E72" w:rsidRDefault="009B5E72" w:rsidP="009B5E72">
      <w:pPr>
        <w:widowControl/>
        <w:numPr>
          <w:ilvl w:val="2"/>
          <w:numId w:val="101"/>
        </w:numPr>
        <w:suppressAutoHyphens/>
        <w:autoSpaceDE/>
        <w:autoSpaceDN/>
        <w:spacing w:line="276" w:lineRule="auto"/>
        <w:ind w:left="993" w:hanging="284"/>
        <w:jc w:val="both"/>
        <w:rPr>
          <w:rFonts w:ascii="Calibri" w:hAnsi="Calibri"/>
          <w:lang w:eastAsia="pl-PL"/>
        </w:rPr>
      </w:pPr>
      <w:r w:rsidRPr="009B5E72">
        <w:rPr>
          <w:rFonts w:ascii="Calibri" w:hAnsi="Calibri"/>
          <w:lang w:eastAsia="pl-PL"/>
        </w:rPr>
        <w:t>ustawy z dnia 11 lipca 2014 r. o zasadach realizacji programów w zakresie polityki spójności finansowanych w perspektywie finansowej 2014–2020 (Dz.U. 2017 poz. 1460, z późn. zm.);</w:t>
      </w:r>
    </w:p>
    <w:p w14:paraId="4443006A" w14:textId="77777777" w:rsidR="009B5E72" w:rsidRPr="009B5E72" w:rsidRDefault="009B5E72" w:rsidP="009B5E72">
      <w:pPr>
        <w:widowControl/>
        <w:numPr>
          <w:ilvl w:val="2"/>
          <w:numId w:val="101"/>
        </w:numPr>
        <w:suppressAutoHyphens/>
        <w:autoSpaceDE/>
        <w:autoSpaceDN/>
        <w:spacing w:line="276" w:lineRule="auto"/>
        <w:ind w:left="993" w:hanging="284"/>
        <w:jc w:val="both"/>
        <w:rPr>
          <w:rFonts w:ascii="Calibri" w:hAnsi="Calibri"/>
          <w:lang w:eastAsia="pl-PL"/>
        </w:rPr>
      </w:pPr>
      <w:r w:rsidRPr="009B5E72">
        <w:rPr>
          <w:rFonts w:ascii="Calibri" w:hAnsi="Calibri"/>
          <w:lang w:eastAsia="pl-PL"/>
        </w:rPr>
        <w:lastRenderedPageBreak/>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 str.1);</w:t>
      </w:r>
    </w:p>
    <w:p w14:paraId="5973B54D" w14:textId="77777777" w:rsidR="009B5E72" w:rsidRPr="009B5E72" w:rsidRDefault="009B5E72" w:rsidP="009B5E72">
      <w:pPr>
        <w:widowControl/>
        <w:numPr>
          <w:ilvl w:val="0"/>
          <w:numId w:val="104"/>
        </w:numPr>
        <w:suppressAutoHyphens/>
        <w:autoSpaceDE/>
        <w:autoSpaceDN/>
        <w:spacing w:line="276" w:lineRule="auto"/>
        <w:ind w:left="426" w:hanging="426"/>
        <w:jc w:val="both"/>
        <w:rPr>
          <w:rFonts w:ascii="Calibri" w:hAnsi="Calibri"/>
          <w:lang w:eastAsia="pl-PL"/>
        </w:rPr>
      </w:pPr>
      <w:r w:rsidRPr="009B5E72">
        <w:rPr>
          <w:rFonts w:ascii="Calibri" w:eastAsia="Calibri" w:hAnsi="Calibri"/>
        </w:rPr>
        <w:t xml:space="preserve">Zakres danych osobowych powierzonych przez Zamawiającego do przetwarzania przez Wykonawcę jest określony w załączniku nr 5 do niniejszej umowy. </w:t>
      </w:r>
    </w:p>
    <w:p w14:paraId="46FF4029" w14:textId="77777777" w:rsidR="009B5E72" w:rsidRPr="009B5E72" w:rsidRDefault="009B5E72" w:rsidP="009B5E72">
      <w:pPr>
        <w:widowControl/>
        <w:numPr>
          <w:ilvl w:val="0"/>
          <w:numId w:val="104"/>
        </w:numPr>
        <w:suppressAutoHyphens/>
        <w:autoSpaceDE/>
        <w:autoSpaceDN/>
        <w:spacing w:line="276" w:lineRule="auto"/>
        <w:ind w:left="426" w:hanging="426"/>
        <w:jc w:val="both"/>
        <w:rPr>
          <w:rFonts w:ascii="Calibri" w:hAnsi="Calibri"/>
          <w:lang w:eastAsia="pl-PL"/>
        </w:rPr>
      </w:pPr>
      <w:r w:rsidRPr="009B5E72">
        <w:rPr>
          <w:rFonts w:ascii="Calibri" w:hAnsi="Calibri"/>
          <w:lang w:eastAsia="pl-PL"/>
        </w:rPr>
        <w:t xml:space="preserve">Przetwarzanie danych osobowych w zbiorach, o których mowa w ust. 1, jest zgodne z prawem i spełnia warunki, o których mowa art. 6 ust. 1 lit. c RODO oraz art. 9 ust. 2 lit. g RODO. </w:t>
      </w:r>
    </w:p>
    <w:p w14:paraId="494D4208" w14:textId="77777777" w:rsidR="009B5E72" w:rsidRPr="009B5E72" w:rsidRDefault="009B5E72" w:rsidP="009B5E72">
      <w:pPr>
        <w:widowControl/>
        <w:numPr>
          <w:ilvl w:val="0"/>
          <w:numId w:val="104"/>
        </w:numPr>
        <w:suppressAutoHyphens/>
        <w:autoSpaceDE/>
        <w:autoSpaceDN/>
        <w:spacing w:line="276" w:lineRule="auto"/>
        <w:ind w:left="426" w:hanging="426"/>
        <w:jc w:val="both"/>
        <w:rPr>
          <w:rFonts w:ascii="Calibri" w:hAnsi="Calibri"/>
          <w:lang w:eastAsia="pl-PL"/>
        </w:rPr>
      </w:pPr>
      <w:r w:rsidRPr="009B5E72">
        <w:rPr>
          <w:rFonts w:ascii="Calibri" w:hAnsi="Calibri"/>
          <w:lang w:eastAsia="pl-PL"/>
        </w:rPr>
        <w:t xml:space="preserve">Wykonawca zobowiązuje się, przy przetwarzaniu powierzonych danych osobowych, do ich zabezpieczenia poprzez stosowanie odpowiednich środków technicznych i organizacyjnych zapewniających adekwatny stopień bezpieczeństwa odpowiadający ryzyku związanemu z przetwarzaniem danych osobowych, o których mowa w art. 32 RODO. </w:t>
      </w:r>
    </w:p>
    <w:p w14:paraId="33EAFE48" w14:textId="77777777" w:rsidR="009B5E72" w:rsidRPr="009B5E72" w:rsidRDefault="009B5E72" w:rsidP="009B5E72">
      <w:pPr>
        <w:widowControl/>
        <w:numPr>
          <w:ilvl w:val="0"/>
          <w:numId w:val="104"/>
        </w:numPr>
        <w:suppressAutoHyphens/>
        <w:autoSpaceDE/>
        <w:autoSpaceDN/>
        <w:spacing w:line="276" w:lineRule="auto"/>
        <w:ind w:left="426" w:hanging="426"/>
        <w:jc w:val="both"/>
        <w:rPr>
          <w:rFonts w:ascii="Calibri" w:hAnsi="Calibri"/>
          <w:lang w:eastAsia="pl-PL"/>
        </w:rPr>
      </w:pPr>
      <w:r w:rsidRPr="009B5E72">
        <w:rPr>
          <w:rFonts w:ascii="Calibri" w:hAnsi="Calibri"/>
          <w:lang w:eastAsia="pl-PL"/>
        </w:rPr>
        <w:t xml:space="preserve">Wykonawca </w:t>
      </w:r>
      <w:r w:rsidRPr="009B5E72">
        <w:rPr>
          <w:rFonts w:ascii="Calibri" w:eastAsia="Calibri" w:hAnsi="Calibri"/>
          <w:lang w:eastAsia="pl-PL"/>
        </w:rPr>
        <w:t xml:space="preserve">zobowiąże osoby upoważnione do przetwarzania danych osobowych do przestrzegania zapisów ust. 6. </w:t>
      </w:r>
    </w:p>
    <w:p w14:paraId="5929CDAC" w14:textId="77777777" w:rsidR="009B5E72" w:rsidRPr="009B5E72" w:rsidRDefault="009B5E72" w:rsidP="009B5E72">
      <w:pPr>
        <w:widowControl/>
        <w:numPr>
          <w:ilvl w:val="0"/>
          <w:numId w:val="104"/>
        </w:numPr>
        <w:suppressAutoHyphens/>
        <w:autoSpaceDE/>
        <w:autoSpaceDN/>
        <w:spacing w:line="276" w:lineRule="auto"/>
        <w:ind w:left="426" w:hanging="426"/>
        <w:jc w:val="both"/>
        <w:rPr>
          <w:rFonts w:ascii="Calibri" w:hAnsi="Calibri"/>
          <w:lang w:eastAsia="pl-PL"/>
        </w:rPr>
      </w:pPr>
      <w:r w:rsidRPr="009B5E72">
        <w:rPr>
          <w:rFonts w:ascii="Calibri" w:hAnsi="Calibri"/>
          <w:lang w:eastAsia="pl-PL"/>
        </w:rPr>
        <w:t xml:space="preserve">Wykonawca zapewnia wystarczające gwarancje wdrożenia odpowiednich środków technicznych i organizacyjnych, by przetwarzanie spełniało wymogi RODO i chroniło prawa osób, których dane dotyczą. </w:t>
      </w:r>
    </w:p>
    <w:p w14:paraId="33C41E32" w14:textId="77777777" w:rsidR="009B5E72" w:rsidRPr="009B5E72" w:rsidRDefault="009B5E72" w:rsidP="009B5E72">
      <w:pPr>
        <w:widowControl/>
        <w:numPr>
          <w:ilvl w:val="0"/>
          <w:numId w:val="104"/>
        </w:numPr>
        <w:suppressAutoHyphens/>
        <w:autoSpaceDE/>
        <w:autoSpaceDN/>
        <w:spacing w:line="276" w:lineRule="auto"/>
        <w:ind w:left="426" w:hanging="426"/>
        <w:jc w:val="both"/>
        <w:rPr>
          <w:rFonts w:ascii="Calibri" w:hAnsi="Calibri"/>
          <w:lang w:eastAsia="pl-PL"/>
        </w:rPr>
      </w:pPr>
      <w:r w:rsidRPr="009B5E72">
        <w:rPr>
          <w:rFonts w:ascii="Calibri" w:hAnsi="Calibri"/>
          <w:lang w:eastAsia="pl-PL"/>
        </w:rPr>
        <w:t xml:space="preserve">Wykonawca ponosi odpowiedzialność, tak wobec osób trzecich, jak i wobec Zamawiającego, za szkody powstałe w związku z nieprzestrzeganiem ustawy o ochronie danych osobowych, RODO, przepisów prawa powszechnie obowiązującego dotyczącego ochrony danych osobowych oraz za przetwarzanie powierzonych do przetwarzania danych osobowych niezgodnie z umową. </w:t>
      </w:r>
    </w:p>
    <w:p w14:paraId="05C72E6C" w14:textId="77777777" w:rsidR="009B5E72" w:rsidRPr="009B5E72" w:rsidRDefault="009B5E72" w:rsidP="009B5E72">
      <w:pPr>
        <w:widowControl/>
        <w:numPr>
          <w:ilvl w:val="0"/>
          <w:numId w:val="104"/>
        </w:numPr>
        <w:suppressAutoHyphens/>
        <w:autoSpaceDE/>
        <w:autoSpaceDN/>
        <w:spacing w:line="276" w:lineRule="auto"/>
        <w:ind w:left="426" w:hanging="426"/>
        <w:jc w:val="both"/>
        <w:rPr>
          <w:rFonts w:ascii="Calibri" w:hAnsi="Calibri"/>
          <w:lang w:eastAsia="pl-PL"/>
        </w:rPr>
      </w:pPr>
      <w:r w:rsidRPr="009B5E72">
        <w:rPr>
          <w:rFonts w:ascii="Calibri" w:hAnsi="Calibri"/>
          <w:lang w:eastAsia="pl-PL"/>
        </w:rPr>
        <w:t xml:space="preserve">Powierzone dane osobowe mogą być przetwarzane przez Wykonawcę wyłącznie w celu realizacji niniejszej umowy. </w:t>
      </w:r>
    </w:p>
    <w:p w14:paraId="454C98EF" w14:textId="77777777" w:rsidR="009B5E72" w:rsidRPr="009B5E72" w:rsidRDefault="009B5E72" w:rsidP="009B5E72">
      <w:pPr>
        <w:widowControl/>
        <w:numPr>
          <w:ilvl w:val="0"/>
          <w:numId w:val="104"/>
        </w:numPr>
        <w:suppressAutoHyphens/>
        <w:autoSpaceDE/>
        <w:autoSpaceDN/>
        <w:spacing w:line="276" w:lineRule="auto"/>
        <w:ind w:left="426" w:hanging="426"/>
        <w:jc w:val="both"/>
        <w:rPr>
          <w:rFonts w:ascii="Calibri" w:hAnsi="Calibri"/>
          <w:lang w:eastAsia="pl-PL"/>
        </w:rPr>
      </w:pPr>
      <w:r w:rsidRPr="009B5E72">
        <w:rPr>
          <w:rFonts w:ascii="Calibri" w:hAnsi="Calibri"/>
          <w:lang w:eastAsia="pl-PL"/>
        </w:rPr>
        <w:t xml:space="preserve">Przy przetwarzaniu danych osobowych Wykonawca zobowiązuje się do przestrzegania zasad wskazanych w niniejszym paragrafie, w ustawie o ochronie danych osobowych, RODO oraz innych przepisach prawa powszechnie obowiązującego dotyczącego ochrony danych osobowych. </w:t>
      </w:r>
    </w:p>
    <w:p w14:paraId="2693EF67" w14:textId="77777777" w:rsidR="009B5E72" w:rsidRPr="009B5E72" w:rsidRDefault="009B5E72" w:rsidP="009B5E72">
      <w:pPr>
        <w:widowControl/>
        <w:numPr>
          <w:ilvl w:val="0"/>
          <w:numId w:val="104"/>
        </w:numPr>
        <w:suppressAutoHyphens/>
        <w:autoSpaceDE/>
        <w:autoSpaceDN/>
        <w:spacing w:line="276" w:lineRule="auto"/>
        <w:ind w:left="426" w:hanging="426"/>
        <w:jc w:val="both"/>
        <w:rPr>
          <w:rFonts w:ascii="Calibri" w:hAnsi="Calibri"/>
          <w:lang w:eastAsia="pl-PL"/>
        </w:rPr>
      </w:pPr>
      <w:r w:rsidRPr="009B5E72">
        <w:rPr>
          <w:rFonts w:ascii="Calibri" w:hAnsi="Calibri"/>
          <w:lang w:eastAsia="pl-PL"/>
        </w:rPr>
        <w:t xml:space="preserve">Wykonawca nie decyduje o celach i środkach przetwarzania powierzonych danych osobowych. </w:t>
      </w:r>
    </w:p>
    <w:p w14:paraId="14540F72" w14:textId="77777777" w:rsidR="009B5E72" w:rsidRPr="009B5E72" w:rsidRDefault="009B5E72" w:rsidP="009B5E72">
      <w:pPr>
        <w:widowControl/>
        <w:numPr>
          <w:ilvl w:val="0"/>
          <w:numId w:val="104"/>
        </w:numPr>
        <w:suppressAutoHyphens/>
        <w:autoSpaceDE/>
        <w:autoSpaceDN/>
        <w:spacing w:line="276" w:lineRule="auto"/>
        <w:ind w:left="426" w:hanging="426"/>
        <w:jc w:val="both"/>
        <w:rPr>
          <w:rFonts w:ascii="Calibri" w:hAnsi="Calibri"/>
          <w:lang w:eastAsia="pl-PL"/>
        </w:rPr>
      </w:pPr>
      <w:r w:rsidRPr="009B5E72">
        <w:rPr>
          <w:rFonts w:ascii="Calibri" w:hAnsi="Calibri"/>
          <w:lang w:eastAsia="pl-PL"/>
        </w:rPr>
        <w:t xml:space="preserve">Zamawiający </w:t>
      </w:r>
      <w:r w:rsidRPr="009B5E72">
        <w:rPr>
          <w:rFonts w:ascii="Calibri" w:eastAsia="Calibri" w:hAnsi="Calibri"/>
        </w:rPr>
        <w:t xml:space="preserve">umocowuje Wykonawcę do wydawania i odwoływania upoważnień do przetwarzania danych osobowych w zbiorach, </w:t>
      </w:r>
      <w:r w:rsidRPr="009B5E72">
        <w:rPr>
          <w:rFonts w:ascii="Calibri" w:hAnsi="Calibri"/>
          <w:lang w:eastAsia="pl-PL"/>
        </w:rPr>
        <w:t xml:space="preserve">o których mowa w ust. 1, </w:t>
      </w:r>
      <w:r w:rsidRPr="009B5E72">
        <w:rPr>
          <w:rFonts w:ascii="Calibri" w:eastAsia="Calibri" w:hAnsi="Calibri"/>
        </w:rPr>
        <w:t xml:space="preserve">przy czym wzór upoważnienia do przetwarzania danych osobowych stanowi załącznik nr 6, a wzór odwołania upoważnienia do przetwarzania danych osobowych stanowi załącznik nr 7 do niniejszej umowy. Wykonawca ograniczy dostęp do danych osobowych wyłącznie do osób posiadających upoważnienia do przetwarzania danych osobowych w zbiorach, </w:t>
      </w:r>
      <w:r w:rsidRPr="009B5E72">
        <w:rPr>
          <w:rFonts w:ascii="Calibri" w:hAnsi="Calibri"/>
          <w:lang w:eastAsia="pl-PL"/>
        </w:rPr>
        <w:t xml:space="preserve">o których mowa w ust. 1. </w:t>
      </w:r>
    </w:p>
    <w:p w14:paraId="77E157C3" w14:textId="77777777" w:rsidR="009B5E72" w:rsidRPr="009B5E72" w:rsidRDefault="009B5E72" w:rsidP="009B5E72">
      <w:pPr>
        <w:widowControl/>
        <w:numPr>
          <w:ilvl w:val="0"/>
          <w:numId w:val="104"/>
        </w:numPr>
        <w:suppressAutoHyphens/>
        <w:autoSpaceDE/>
        <w:autoSpaceDN/>
        <w:spacing w:line="276" w:lineRule="auto"/>
        <w:ind w:left="426" w:hanging="426"/>
        <w:jc w:val="both"/>
        <w:rPr>
          <w:rFonts w:ascii="Calibri" w:hAnsi="Calibri"/>
          <w:lang w:eastAsia="pl-PL"/>
        </w:rPr>
      </w:pPr>
      <w:r w:rsidRPr="009B5E72">
        <w:rPr>
          <w:rFonts w:ascii="Calibri" w:hAnsi="Calibri"/>
          <w:lang w:eastAsia="pl-PL"/>
        </w:rPr>
        <w:t xml:space="preserve">Wykonawca zobowiązany jest do prowadzenia ewidencji osób upoważnionych do przetwarzania danych osobowych. </w:t>
      </w:r>
    </w:p>
    <w:p w14:paraId="1AF0BB65" w14:textId="77777777" w:rsidR="009B5E72" w:rsidRPr="009B5E72" w:rsidRDefault="009B5E72" w:rsidP="009B5E72">
      <w:pPr>
        <w:widowControl/>
        <w:numPr>
          <w:ilvl w:val="0"/>
          <w:numId w:val="104"/>
        </w:numPr>
        <w:suppressAutoHyphens/>
        <w:autoSpaceDE/>
        <w:autoSpaceDN/>
        <w:spacing w:line="276" w:lineRule="auto"/>
        <w:ind w:left="426" w:hanging="426"/>
        <w:jc w:val="both"/>
        <w:rPr>
          <w:rFonts w:ascii="Calibri" w:hAnsi="Calibri"/>
          <w:lang w:eastAsia="pl-PL"/>
        </w:rPr>
      </w:pPr>
      <w:r w:rsidRPr="009B5E72">
        <w:rPr>
          <w:rFonts w:ascii="Calibri" w:hAnsi="Calibri"/>
          <w:lang w:eastAsia="pl-PL"/>
        </w:rPr>
        <w:t xml:space="preserve">Wykonawca </w:t>
      </w:r>
      <w:r w:rsidRPr="009B5E72">
        <w:rPr>
          <w:rFonts w:ascii="Calibri" w:eastAsia="Calibri" w:hAnsi="Calibri"/>
        </w:rPr>
        <w:t xml:space="preserve">zobowiązuje się do </w:t>
      </w:r>
      <w:r w:rsidRPr="009B5E72">
        <w:rPr>
          <w:rFonts w:ascii="Calibri" w:hAnsi="Calibri"/>
        </w:rPr>
        <w:t xml:space="preserve">zachowania w tajemnicy wszystkich danych osobowych powierzonych mu w trakcie obowiązywania niniejszej umowy lub dokumentów uzyskanych w związku z wykonywaniem czynności objętych niniejszą umową, a także zachowania w tajemnicy informacji o stosowanych sposobach zabezpieczenia danych osobowych, również po wygaśnięciu/rozwiązaniu niniejszej umowy. </w:t>
      </w:r>
    </w:p>
    <w:p w14:paraId="2051C65E" w14:textId="77777777" w:rsidR="009B5E72" w:rsidRPr="009B5E72" w:rsidRDefault="009B5E72" w:rsidP="009B5E72">
      <w:pPr>
        <w:widowControl/>
        <w:numPr>
          <w:ilvl w:val="0"/>
          <w:numId w:val="104"/>
        </w:numPr>
        <w:suppressAutoHyphens/>
        <w:autoSpaceDE/>
        <w:autoSpaceDN/>
        <w:spacing w:line="276" w:lineRule="auto"/>
        <w:ind w:left="425" w:hanging="425"/>
        <w:jc w:val="both"/>
        <w:rPr>
          <w:rFonts w:ascii="Calibri" w:hAnsi="Calibri" w:cs="Calibri"/>
          <w:lang w:eastAsia="pl-PL"/>
        </w:rPr>
      </w:pPr>
      <w:r w:rsidRPr="009B5E72">
        <w:rPr>
          <w:rFonts w:ascii="Calibri" w:hAnsi="Calibri" w:cs="Calibri"/>
        </w:rPr>
        <w:t xml:space="preserve">Wykonawca zobowiąże osoby </w:t>
      </w:r>
      <w:r w:rsidRPr="009B5E72">
        <w:rPr>
          <w:rFonts w:ascii="Calibri" w:eastAsia="Calibri" w:hAnsi="Calibri" w:cs="Calibri"/>
          <w:lang w:eastAsia="pl-PL"/>
        </w:rPr>
        <w:t xml:space="preserve">upoważnione do przetwarzania danych osobowych do przestrzegania zapisów ust. 15. </w:t>
      </w:r>
    </w:p>
    <w:p w14:paraId="7C33D238" w14:textId="77777777" w:rsidR="009B5E72" w:rsidRPr="009B5E72" w:rsidRDefault="009B5E72" w:rsidP="009B5E72">
      <w:pPr>
        <w:widowControl/>
        <w:numPr>
          <w:ilvl w:val="0"/>
          <w:numId w:val="104"/>
        </w:numPr>
        <w:suppressAutoHyphens/>
        <w:autoSpaceDE/>
        <w:autoSpaceDN/>
        <w:spacing w:line="276" w:lineRule="auto"/>
        <w:ind w:left="425" w:hanging="425"/>
        <w:jc w:val="both"/>
        <w:rPr>
          <w:rFonts w:ascii="Calibri" w:eastAsia="Arial Unicode MS" w:hAnsi="Calibri" w:cs="Calibri"/>
          <w:kern w:val="1"/>
          <w:lang w:eastAsia="pl-PL"/>
        </w:rPr>
      </w:pPr>
      <w:r w:rsidRPr="009B5E72">
        <w:rPr>
          <w:rFonts w:ascii="Calibri" w:hAnsi="Calibri" w:cs="Calibri"/>
          <w:shd w:val="clear" w:color="auto" w:fill="FFFFFF"/>
          <w:lang w:eastAsia="pl-PL"/>
        </w:rPr>
        <w:lastRenderedPageBreak/>
        <w:t>Wykonawca może dokonać dalszego powierzenia danych osobowych wyłącznie za uprzednią zgodą Zamawiającego. Wykaz podmiotów, w stosunku do których Zamawiający wyraził zgodę, został określony w Załączniku nr 8.</w:t>
      </w:r>
    </w:p>
    <w:p w14:paraId="6B14B8E2" w14:textId="77777777" w:rsidR="009B5E72" w:rsidRPr="009B5E72" w:rsidRDefault="009B5E72" w:rsidP="009B5E72">
      <w:pPr>
        <w:widowControl/>
        <w:numPr>
          <w:ilvl w:val="0"/>
          <w:numId w:val="104"/>
        </w:numPr>
        <w:suppressAutoHyphens/>
        <w:autoSpaceDE/>
        <w:autoSpaceDN/>
        <w:spacing w:line="276" w:lineRule="auto"/>
        <w:ind w:left="425" w:hanging="425"/>
        <w:jc w:val="both"/>
        <w:rPr>
          <w:rFonts w:ascii="Calibri" w:hAnsi="Calibri" w:cs="Calibri"/>
          <w:lang w:eastAsia="pl-PL"/>
        </w:rPr>
      </w:pPr>
      <w:r w:rsidRPr="009B5E72">
        <w:rPr>
          <w:rFonts w:ascii="Calibri" w:eastAsia="Calibri" w:hAnsi="Calibri" w:cs="Calibri"/>
          <w:lang w:eastAsia="pl-PL"/>
        </w:rPr>
        <w:t xml:space="preserve">Wykonawca </w:t>
      </w:r>
      <w:r w:rsidRPr="009B5E72">
        <w:rPr>
          <w:rFonts w:ascii="Calibri" w:hAnsi="Calibri" w:cs="Calibri"/>
          <w:lang w:eastAsia="pl-PL"/>
        </w:rPr>
        <w:t>niezwłocznie informuje</w:t>
      </w:r>
      <w:r w:rsidRPr="009B5E72">
        <w:rPr>
          <w:rFonts w:ascii="Calibri" w:eastAsia="Calibri" w:hAnsi="Calibri" w:cs="Calibri"/>
        </w:rPr>
        <w:t xml:space="preserve"> Zamawiającego o: </w:t>
      </w:r>
    </w:p>
    <w:p w14:paraId="1505B0C3" w14:textId="77777777" w:rsidR="009B5E72" w:rsidRPr="009B5E72" w:rsidRDefault="009B5E72" w:rsidP="009B5E72">
      <w:pPr>
        <w:widowControl/>
        <w:numPr>
          <w:ilvl w:val="0"/>
          <w:numId w:val="102"/>
        </w:numPr>
        <w:suppressAutoHyphens/>
        <w:autoSpaceDE/>
        <w:autoSpaceDN/>
        <w:spacing w:line="276" w:lineRule="auto"/>
        <w:ind w:hanging="294"/>
        <w:jc w:val="both"/>
        <w:rPr>
          <w:rFonts w:ascii="Calibri" w:hAnsi="Calibri"/>
          <w:lang w:eastAsia="pl-PL"/>
        </w:rPr>
      </w:pPr>
      <w:r w:rsidRPr="009B5E72">
        <w:rPr>
          <w:rFonts w:ascii="Calibri" w:hAnsi="Calibri"/>
          <w:lang w:eastAsia="pl-PL"/>
        </w:rPr>
        <w:t>wszelkich przypadkach naruszenia tajemnicy danych osobowych lub o ich niewłaściwym użyciu oraz naruszeniu obowiązków dotyczących ochrony powierzonych do przetwarzania danych osobowych;</w:t>
      </w:r>
    </w:p>
    <w:p w14:paraId="165AE9A8" w14:textId="77777777" w:rsidR="009B5E72" w:rsidRPr="009B5E72" w:rsidRDefault="009B5E72" w:rsidP="009B5E72">
      <w:pPr>
        <w:widowControl/>
        <w:numPr>
          <w:ilvl w:val="0"/>
          <w:numId w:val="102"/>
        </w:numPr>
        <w:suppressAutoHyphens/>
        <w:autoSpaceDE/>
        <w:autoSpaceDN/>
        <w:spacing w:line="276" w:lineRule="auto"/>
        <w:ind w:hanging="294"/>
        <w:jc w:val="both"/>
        <w:rPr>
          <w:rFonts w:ascii="Calibri" w:hAnsi="Calibri"/>
          <w:lang w:eastAsia="pl-PL"/>
        </w:rPr>
      </w:pPr>
      <w:r w:rsidRPr="009B5E72">
        <w:rPr>
          <w:rFonts w:ascii="Calibri" w:hAnsi="Calibri"/>
          <w:lang w:eastAsia="pl-PL"/>
        </w:rPr>
        <w:t>wszelkich czynnościach z własnym udziałem w sprawach dotyczących ochrony danych osobowych prowadzonych w szczególności przed Prezesem Urzędu Ochrony Danych Osobowych, urzędami państwowymi, policją lub przed sądem.</w:t>
      </w:r>
    </w:p>
    <w:p w14:paraId="38C28A14" w14:textId="77777777" w:rsidR="009B5E72" w:rsidRPr="009B5E72" w:rsidRDefault="009B5E72" w:rsidP="009B5E72">
      <w:pPr>
        <w:widowControl/>
        <w:numPr>
          <w:ilvl w:val="0"/>
          <w:numId w:val="104"/>
        </w:numPr>
        <w:suppressAutoHyphens/>
        <w:autoSpaceDE/>
        <w:autoSpaceDN/>
        <w:spacing w:line="276" w:lineRule="auto"/>
        <w:ind w:left="426" w:hanging="426"/>
        <w:jc w:val="both"/>
        <w:rPr>
          <w:rFonts w:ascii="Calibri" w:hAnsi="Calibri"/>
          <w:lang w:eastAsia="pl-PL"/>
        </w:rPr>
      </w:pPr>
      <w:r w:rsidRPr="009B5E72">
        <w:rPr>
          <w:rFonts w:ascii="Calibri" w:eastAsia="Calibri" w:hAnsi="Calibri"/>
          <w:lang w:eastAsia="pl-PL"/>
        </w:rPr>
        <w:t xml:space="preserve">Wykonawca </w:t>
      </w:r>
      <w:r w:rsidRPr="009B5E72">
        <w:rPr>
          <w:rFonts w:ascii="Calibri" w:eastAsia="Calibri" w:hAnsi="Calibri"/>
        </w:rPr>
        <w:t xml:space="preserve">zobowiązuje się do udzielenia Zamawiającemu, na każde jego żądanie, informacji na temat przetwarzania </w:t>
      </w:r>
      <w:r w:rsidRPr="009B5E72">
        <w:rPr>
          <w:rFonts w:ascii="Calibri" w:hAnsi="Calibri"/>
          <w:lang w:eastAsia="pl-PL"/>
        </w:rPr>
        <w:t>danych osobowych, o których mowa w niniejszym paragrafie,</w:t>
      </w:r>
      <w:r w:rsidRPr="009B5E72">
        <w:rPr>
          <w:rFonts w:ascii="Calibri" w:eastAsia="Calibri" w:hAnsi="Calibri"/>
        </w:rPr>
        <w:t xml:space="preserve"> </w:t>
      </w:r>
      <w:r w:rsidRPr="009B5E72">
        <w:rPr>
          <w:rFonts w:ascii="Calibri" w:hAnsi="Calibri"/>
          <w:lang w:eastAsia="pl-PL"/>
        </w:rPr>
        <w:t xml:space="preserve">a w szczególności niezwłocznego przekazywania informacji o każdym przypadku naruszenia przez niego i osoby przez niego upoważnione do przetwarzania danych osobowych obowiązków dotyczących ochrony danych osobowych. </w:t>
      </w:r>
    </w:p>
    <w:p w14:paraId="1A37F603" w14:textId="77777777" w:rsidR="009B5E72" w:rsidRPr="009B5E72" w:rsidRDefault="009B5E72" w:rsidP="009B5E72">
      <w:pPr>
        <w:widowControl/>
        <w:numPr>
          <w:ilvl w:val="0"/>
          <w:numId w:val="104"/>
        </w:numPr>
        <w:suppressAutoHyphens/>
        <w:autoSpaceDE/>
        <w:autoSpaceDN/>
        <w:spacing w:line="276" w:lineRule="auto"/>
        <w:ind w:left="426" w:hanging="426"/>
        <w:jc w:val="both"/>
        <w:rPr>
          <w:rFonts w:ascii="Calibri" w:hAnsi="Calibri"/>
          <w:lang w:eastAsia="pl-PL"/>
        </w:rPr>
      </w:pPr>
      <w:r w:rsidRPr="009B5E72">
        <w:rPr>
          <w:rFonts w:ascii="Calibri" w:hAnsi="Calibri"/>
          <w:lang w:eastAsia="pl-PL"/>
        </w:rPr>
        <w:t xml:space="preserve">Wykonawca umożliwi Zamawiającemu lub podmiotom przez niego upoważnionym, w miejscach, w których są przetwarzane powierzone dane osobowe, dokonanie kontroli lub audytu zgodności przetwarzania powierzonych danych osobowych z ustawą o ochronie danych osobowych, RODO, przepisami prawa powszechnie obowiązującego dotyczącymi ochrony danych osobowych oraz z niniejszą umową. </w:t>
      </w:r>
    </w:p>
    <w:p w14:paraId="6FE59546" w14:textId="77777777" w:rsidR="009B5E72" w:rsidRPr="009B5E72" w:rsidRDefault="009B5E72" w:rsidP="009B5E72">
      <w:pPr>
        <w:widowControl/>
        <w:numPr>
          <w:ilvl w:val="0"/>
          <w:numId w:val="104"/>
        </w:numPr>
        <w:suppressAutoHyphens/>
        <w:autoSpaceDE/>
        <w:autoSpaceDN/>
        <w:spacing w:line="276" w:lineRule="auto"/>
        <w:ind w:left="426" w:hanging="426"/>
        <w:jc w:val="both"/>
        <w:rPr>
          <w:rFonts w:ascii="Calibri" w:hAnsi="Calibri"/>
          <w:lang w:eastAsia="pl-PL"/>
        </w:rPr>
      </w:pPr>
      <w:r w:rsidRPr="009B5E72">
        <w:rPr>
          <w:rFonts w:ascii="Calibri" w:hAnsi="Calibri"/>
          <w:lang w:eastAsia="pl-PL"/>
        </w:rPr>
        <w:t xml:space="preserve">Zamawiający </w:t>
      </w:r>
      <w:r w:rsidRPr="009B5E72">
        <w:rPr>
          <w:rFonts w:ascii="Calibri" w:eastAsia="Calibri" w:hAnsi="Calibri"/>
        </w:rPr>
        <w:t xml:space="preserve">i/lub podmiot przez niego upoważniony mają w szczególności prawo: </w:t>
      </w:r>
    </w:p>
    <w:p w14:paraId="559C8382" w14:textId="77777777" w:rsidR="009B5E72" w:rsidRPr="009B5E72" w:rsidRDefault="009B5E72" w:rsidP="009B5E72">
      <w:pPr>
        <w:widowControl/>
        <w:numPr>
          <w:ilvl w:val="0"/>
          <w:numId w:val="103"/>
        </w:numPr>
        <w:suppressAutoHyphens/>
        <w:autoSpaceDE/>
        <w:autoSpaceDN/>
        <w:spacing w:line="276" w:lineRule="auto"/>
        <w:ind w:hanging="294"/>
        <w:jc w:val="both"/>
        <w:rPr>
          <w:rFonts w:ascii="Calibri" w:hAnsi="Calibri"/>
          <w:lang w:eastAsia="pl-PL"/>
        </w:rPr>
      </w:pPr>
      <w:r w:rsidRPr="009B5E72">
        <w:rPr>
          <w:rFonts w:ascii="Calibri" w:hAnsi="Calibri"/>
          <w:lang w:eastAsia="pl-PL"/>
        </w:rPr>
        <w:t xml:space="preserve">wstępu, w godzinach pracy </w:t>
      </w:r>
      <w:r w:rsidRPr="009B5E72">
        <w:rPr>
          <w:rFonts w:ascii="Calibri" w:hAnsi="Calibri"/>
        </w:rPr>
        <w:t xml:space="preserve">Wykonawcy, za okazaniem imiennego upoważnienia, do pomieszczeń, w których jest zlokalizowany zbiór powierzonych do przetwarzania danych osobowych i przeprowadzenia niezbędnych badań lub innych czynności kontrolnych w celu oceny zgodności przetwarzania danych osobowych </w:t>
      </w:r>
      <w:r w:rsidRPr="009B5E72">
        <w:rPr>
          <w:rFonts w:ascii="Calibri" w:hAnsi="Calibri"/>
          <w:lang w:eastAsia="pl-PL"/>
        </w:rPr>
        <w:t>z ustawą o ochronie danych osobowych, RODO, przepisami prawa powszechnie obowiązującego dotyczącego ochrony danych osobowych</w:t>
      </w:r>
      <w:r w:rsidRPr="009B5E72" w:rsidDel="00434794">
        <w:rPr>
          <w:rFonts w:ascii="Calibri" w:hAnsi="Calibri"/>
          <w:lang w:eastAsia="pl-PL"/>
        </w:rPr>
        <w:t xml:space="preserve"> </w:t>
      </w:r>
      <w:r w:rsidRPr="009B5E72">
        <w:rPr>
          <w:rFonts w:ascii="Calibri" w:hAnsi="Calibri"/>
          <w:lang w:eastAsia="pl-PL"/>
        </w:rPr>
        <w:t>oraz niniejszą umową;</w:t>
      </w:r>
    </w:p>
    <w:p w14:paraId="706DED69" w14:textId="77777777" w:rsidR="009B5E72" w:rsidRPr="009B5E72" w:rsidRDefault="009B5E72" w:rsidP="009B5E72">
      <w:pPr>
        <w:widowControl/>
        <w:numPr>
          <w:ilvl w:val="0"/>
          <w:numId w:val="103"/>
        </w:numPr>
        <w:suppressAutoHyphens/>
        <w:autoSpaceDE/>
        <w:autoSpaceDN/>
        <w:spacing w:line="276" w:lineRule="auto"/>
        <w:ind w:hanging="294"/>
        <w:jc w:val="both"/>
        <w:rPr>
          <w:rFonts w:ascii="Calibri" w:hAnsi="Calibri"/>
          <w:lang w:eastAsia="pl-PL"/>
        </w:rPr>
      </w:pPr>
      <w:r w:rsidRPr="009B5E72">
        <w:rPr>
          <w:rFonts w:ascii="Calibri" w:hAnsi="Calibri"/>
          <w:lang w:eastAsia="pl-PL"/>
        </w:rPr>
        <w:t>żądać złożenia pisemnych lub ustnych wyjaśnień przez osoby upoważnione do przetwarzania danych osobowych</w:t>
      </w:r>
      <w:r w:rsidRPr="009B5E72" w:rsidDel="00BC0931">
        <w:rPr>
          <w:rFonts w:ascii="Calibri" w:hAnsi="Calibri"/>
          <w:lang w:eastAsia="pl-PL"/>
        </w:rPr>
        <w:t xml:space="preserve"> </w:t>
      </w:r>
      <w:r w:rsidRPr="009B5E72">
        <w:rPr>
          <w:rFonts w:ascii="Calibri" w:hAnsi="Calibri"/>
        </w:rPr>
        <w:t>oraz pracowników Wykonawcy</w:t>
      </w:r>
      <w:r w:rsidRPr="009B5E72">
        <w:rPr>
          <w:rFonts w:ascii="Calibri" w:hAnsi="Calibri"/>
          <w:lang w:eastAsia="pl-PL"/>
        </w:rPr>
        <w:t xml:space="preserve"> w zakresie niezbędnym do ustalenia stanu faktycznego;</w:t>
      </w:r>
    </w:p>
    <w:p w14:paraId="4439D785" w14:textId="77777777" w:rsidR="009B5E72" w:rsidRPr="009B5E72" w:rsidRDefault="009B5E72" w:rsidP="009B5E72">
      <w:pPr>
        <w:widowControl/>
        <w:numPr>
          <w:ilvl w:val="0"/>
          <w:numId w:val="103"/>
        </w:numPr>
        <w:suppressAutoHyphens/>
        <w:autoSpaceDE/>
        <w:autoSpaceDN/>
        <w:spacing w:line="276" w:lineRule="auto"/>
        <w:ind w:hanging="294"/>
        <w:jc w:val="both"/>
        <w:rPr>
          <w:rFonts w:ascii="Calibri" w:hAnsi="Calibri"/>
          <w:lang w:eastAsia="pl-PL"/>
        </w:rPr>
      </w:pPr>
      <w:r w:rsidRPr="009B5E72">
        <w:rPr>
          <w:rFonts w:ascii="Calibri" w:hAnsi="Calibri"/>
          <w:lang w:eastAsia="pl-PL"/>
        </w:rPr>
        <w:t>wglądu do wszelkich dokumentów i wszelkich danych mających bezpośredni związek z przedmiotem kontroli</w:t>
      </w:r>
      <w:r w:rsidRPr="009B5E72" w:rsidDel="00BC0931">
        <w:rPr>
          <w:rFonts w:ascii="Calibri" w:hAnsi="Calibri"/>
          <w:lang w:eastAsia="pl-PL"/>
        </w:rPr>
        <w:t xml:space="preserve"> </w:t>
      </w:r>
      <w:r w:rsidRPr="009B5E72">
        <w:rPr>
          <w:rFonts w:ascii="Calibri" w:hAnsi="Calibri"/>
          <w:lang w:eastAsia="pl-PL"/>
        </w:rPr>
        <w:t>lub audytu oraz sporządzania ich kopii;</w:t>
      </w:r>
    </w:p>
    <w:p w14:paraId="7A0DE540" w14:textId="77777777" w:rsidR="009B5E72" w:rsidRPr="009B5E72" w:rsidRDefault="009B5E72" w:rsidP="009B5E72">
      <w:pPr>
        <w:widowControl/>
        <w:numPr>
          <w:ilvl w:val="0"/>
          <w:numId w:val="103"/>
        </w:numPr>
        <w:suppressAutoHyphens/>
        <w:autoSpaceDE/>
        <w:autoSpaceDN/>
        <w:spacing w:line="276" w:lineRule="auto"/>
        <w:ind w:hanging="294"/>
        <w:jc w:val="both"/>
        <w:rPr>
          <w:rFonts w:ascii="Calibri" w:hAnsi="Calibri"/>
          <w:lang w:eastAsia="pl-PL"/>
        </w:rPr>
      </w:pPr>
      <w:r w:rsidRPr="009B5E72">
        <w:rPr>
          <w:rFonts w:ascii="Calibri" w:hAnsi="Calibri"/>
          <w:lang w:eastAsia="pl-PL"/>
        </w:rPr>
        <w:t>przeprowadzania oględzin urządzeń, nośników oraz systemu informatycznego służącego do przetwarzania danych osobowych.</w:t>
      </w:r>
    </w:p>
    <w:p w14:paraId="0220C396" w14:textId="77777777" w:rsidR="009B5E72" w:rsidRPr="009B5E72" w:rsidRDefault="009B5E72" w:rsidP="009B5E72">
      <w:pPr>
        <w:widowControl/>
        <w:numPr>
          <w:ilvl w:val="0"/>
          <w:numId w:val="104"/>
        </w:numPr>
        <w:suppressAutoHyphens/>
        <w:autoSpaceDE/>
        <w:autoSpaceDN/>
        <w:spacing w:line="276" w:lineRule="auto"/>
        <w:ind w:left="426" w:hanging="426"/>
        <w:jc w:val="both"/>
        <w:rPr>
          <w:rFonts w:ascii="Calibri" w:hAnsi="Calibri"/>
          <w:lang w:eastAsia="pl-PL"/>
        </w:rPr>
      </w:pPr>
      <w:r w:rsidRPr="009B5E72">
        <w:rPr>
          <w:rFonts w:ascii="Calibri" w:hAnsi="Calibri"/>
        </w:rPr>
        <w:t>Uprawnienia</w:t>
      </w:r>
      <w:r w:rsidRPr="009B5E72">
        <w:rPr>
          <w:rFonts w:ascii="Calibri" w:eastAsia="Calibri" w:hAnsi="Calibri"/>
        </w:rPr>
        <w:t xml:space="preserve"> </w:t>
      </w:r>
      <w:r w:rsidRPr="009B5E72">
        <w:rPr>
          <w:rFonts w:ascii="Calibri" w:hAnsi="Calibri"/>
        </w:rPr>
        <w:t>kontrolerów Zamawiającego lub podmiotu przez niego upoważnionego nie wyłączają uprawnień wynikających z wytycznych w zakresie kontroli wydanych na podstawie art. 5 ust. 1 ustawy z dnia 11 lipca 2014 r. o zasadach realizacji programów w zakresie polityki spójności finansowanych w perspektywie finansowej 2014–2020</w:t>
      </w:r>
      <w:r w:rsidRPr="009B5E72">
        <w:rPr>
          <w:rFonts w:ascii="Calibri" w:hAnsi="Calibri"/>
          <w:lang w:eastAsia="pl-PL"/>
        </w:rPr>
        <w:t xml:space="preserve"> (Dz.U. 2017 poz. 1460, z późn. zm.). </w:t>
      </w:r>
    </w:p>
    <w:p w14:paraId="3DFC045E" w14:textId="77777777" w:rsidR="009B5E72" w:rsidRPr="009B5E72" w:rsidRDefault="009B5E72" w:rsidP="009B5E72">
      <w:pPr>
        <w:widowControl/>
        <w:numPr>
          <w:ilvl w:val="0"/>
          <w:numId w:val="104"/>
        </w:numPr>
        <w:suppressAutoHyphens/>
        <w:autoSpaceDE/>
        <w:autoSpaceDN/>
        <w:spacing w:line="276" w:lineRule="auto"/>
        <w:ind w:left="426" w:hanging="426"/>
        <w:jc w:val="both"/>
        <w:rPr>
          <w:rFonts w:ascii="Calibri" w:hAnsi="Calibri"/>
          <w:lang w:eastAsia="pl-PL"/>
        </w:rPr>
      </w:pPr>
      <w:r w:rsidRPr="009B5E72">
        <w:rPr>
          <w:rFonts w:ascii="Calibri" w:hAnsi="Calibri"/>
          <w:lang w:eastAsia="pl-PL"/>
        </w:rPr>
        <w:t xml:space="preserve">Wykonawca </w:t>
      </w:r>
      <w:r w:rsidRPr="009B5E72">
        <w:rPr>
          <w:rFonts w:ascii="Calibri" w:hAnsi="Calibri"/>
        </w:rPr>
        <w:t xml:space="preserve">zobowiązuje się zastosować zalecenia dotyczące poprawy jakości zabezpieczenia danych osobowych oraz sposobu ich przetwarzania, sporządzonych w wyniku kontroli przeprowadzonych przez Zamawiającego lub przez podmiot przez niego upoważniony. </w:t>
      </w:r>
    </w:p>
    <w:p w14:paraId="084070CE" w14:textId="77777777" w:rsidR="009B5E72" w:rsidRPr="009B5E72" w:rsidRDefault="009B5E72" w:rsidP="009B5E72">
      <w:pPr>
        <w:widowControl/>
        <w:suppressAutoHyphens/>
        <w:autoSpaceDE/>
        <w:autoSpaceDN/>
        <w:spacing w:line="276" w:lineRule="auto"/>
        <w:jc w:val="both"/>
        <w:rPr>
          <w:rFonts w:ascii="Calibri" w:hAnsi="Calibri"/>
          <w:lang w:eastAsia="pl-PL"/>
        </w:rPr>
      </w:pPr>
    </w:p>
    <w:p w14:paraId="2B345379" w14:textId="77777777" w:rsidR="009B5E72" w:rsidRPr="009B5E72" w:rsidRDefault="009B5E72" w:rsidP="009B5E72">
      <w:pPr>
        <w:widowControl/>
        <w:suppressAutoHyphens/>
        <w:autoSpaceDE/>
        <w:spacing w:line="276" w:lineRule="auto"/>
        <w:jc w:val="center"/>
        <w:textAlignment w:val="baseline"/>
        <w:rPr>
          <w:rFonts w:ascii="Calibri" w:hAnsi="Calibri"/>
          <w:b/>
          <w:kern w:val="3"/>
          <w:lang w:eastAsia="pl-PL"/>
        </w:rPr>
      </w:pPr>
      <w:r w:rsidRPr="009B5E72">
        <w:rPr>
          <w:rFonts w:ascii="Calibri" w:hAnsi="Calibri"/>
          <w:b/>
          <w:kern w:val="3"/>
          <w:lang w:eastAsia="pl-PL"/>
        </w:rPr>
        <w:t>§ 10</w:t>
      </w:r>
    </w:p>
    <w:p w14:paraId="11730B1F" w14:textId="77777777" w:rsidR="009B5E72" w:rsidRPr="009B5E72" w:rsidRDefault="009B5E72" w:rsidP="009B5E72">
      <w:pPr>
        <w:widowControl/>
        <w:numPr>
          <w:ilvl w:val="0"/>
          <w:numId w:val="91"/>
        </w:numPr>
        <w:autoSpaceDE/>
        <w:autoSpaceDN/>
        <w:spacing w:line="276" w:lineRule="auto"/>
        <w:ind w:left="426" w:hanging="426"/>
        <w:jc w:val="both"/>
        <w:rPr>
          <w:rFonts w:ascii="Calibri" w:hAnsi="Calibri"/>
          <w:lang w:eastAsia="pl-PL"/>
        </w:rPr>
      </w:pPr>
      <w:r w:rsidRPr="009B5E72">
        <w:rPr>
          <w:rFonts w:ascii="Calibri" w:hAnsi="Calibri"/>
          <w:lang w:eastAsia="pl-PL"/>
        </w:rPr>
        <w:t xml:space="preserve">Ze strony Zamawiającego za bieżące kontakty z Wykonawcą odpowiadać będzie </w:t>
      </w:r>
      <w:r w:rsidRPr="009B5E72">
        <w:rPr>
          <w:rFonts w:ascii="Calibri" w:hAnsi="Calibri"/>
          <w:lang w:eastAsia="pl-PL"/>
        </w:rPr>
        <w:br/>
        <w:t xml:space="preserve">p. ……………………………, tel.: …………………, e-mail: …………………………………… </w:t>
      </w:r>
    </w:p>
    <w:p w14:paraId="057E66A7" w14:textId="77777777" w:rsidR="009B5E72" w:rsidRPr="009B5E72" w:rsidRDefault="009B5E72" w:rsidP="009B5E72">
      <w:pPr>
        <w:widowControl/>
        <w:numPr>
          <w:ilvl w:val="0"/>
          <w:numId w:val="91"/>
        </w:numPr>
        <w:autoSpaceDE/>
        <w:autoSpaceDN/>
        <w:spacing w:line="276" w:lineRule="auto"/>
        <w:ind w:left="425" w:hanging="425"/>
        <w:jc w:val="both"/>
        <w:rPr>
          <w:rFonts w:ascii="Calibri" w:hAnsi="Calibri"/>
          <w:lang w:eastAsia="pl-PL"/>
        </w:rPr>
      </w:pPr>
      <w:r w:rsidRPr="009B5E72">
        <w:rPr>
          <w:rFonts w:ascii="Calibri" w:hAnsi="Calibri"/>
          <w:lang w:eastAsia="pl-PL"/>
        </w:rPr>
        <w:lastRenderedPageBreak/>
        <w:t xml:space="preserve">Ze strony Wykonawcy za bieżące kontakty z Zamawiającym odpowiadać będzie </w:t>
      </w:r>
      <w:r w:rsidRPr="009B5E72">
        <w:rPr>
          <w:rFonts w:ascii="Calibri" w:hAnsi="Calibri"/>
          <w:lang w:eastAsia="pl-PL"/>
        </w:rPr>
        <w:br/>
        <w:t xml:space="preserve">p. ……………………………, tel.: …………………, e-mail: …………………………………… </w:t>
      </w:r>
    </w:p>
    <w:p w14:paraId="5D34C598" w14:textId="77777777" w:rsidR="009B5E72" w:rsidRPr="009B5E72" w:rsidRDefault="009B5E72" w:rsidP="009B5E72">
      <w:pPr>
        <w:widowControl/>
        <w:autoSpaceDE/>
        <w:autoSpaceDN/>
        <w:spacing w:line="276" w:lineRule="auto"/>
        <w:jc w:val="both"/>
        <w:rPr>
          <w:rFonts w:ascii="Calibri" w:hAnsi="Calibri"/>
          <w:lang w:eastAsia="pl-PL"/>
        </w:rPr>
      </w:pPr>
    </w:p>
    <w:p w14:paraId="4C8D4983" w14:textId="77777777" w:rsidR="009B5E72" w:rsidRPr="009B5E72" w:rsidRDefault="009B5E72" w:rsidP="009B5E72">
      <w:pPr>
        <w:widowControl/>
        <w:autoSpaceDE/>
        <w:autoSpaceDN/>
        <w:spacing w:line="276" w:lineRule="auto"/>
        <w:jc w:val="center"/>
        <w:rPr>
          <w:rFonts w:ascii="Calibri" w:hAnsi="Calibri"/>
          <w:lang w:eastAsia="pl-PL"/>
        </w:rPr>
      </w:pPr>
      <w:r w:rsidRPr="009B5E72">
        <w:rPr>
          <w:rFonts w:ascii="Calibri" w:hAnsi="Calibri"/>
          <w:b/>
          <w:lang w:eastAsia="pl-PL"/>
        </w:rPr>
        <w:t>§ 11</w:t>
      </w:r>
      <w:r w:rsidRPr="009B5E72">
        <w:rPr>
          <w:rFonts w:ascii="Calibri" w:hAnsi="Calibri"/>
          <w:lang w:eastAsia="pl-PL"/>
        </w:rPr>
        <w:t xml:space="preserve"> </w:t>
      </w:r>
    </w:p>
    <w:p w14:paraId="6349F2A4" w14:textId="77777777" w:rsidR="009B5E72" w:rsidRPr="009B5E72" w:rsidRDefault="009B5E72" w:rsidP="009B5E72">
      <w:pPr>
        <w:widowControl/>
        <w:numPr>
          <w:ilvl w:val="0"/>
          <w:numId w:val="114"/>
        </w:numPr>
        <w:autoSpaceDE/>
        <w:autoSpaceDN/>
        <w:spacing w:line="276" w:lineRule="auto"/>
        <w:ind w:left="425" w:hanging="425"/>
        <w:jc w:val="both"/>
        <w:rPr>
          <w:rFonts w:ascii="Calibri" w:hAnsi="Calibri" w:cs="Calibri"/>
          <w:lang w:eastAsia="pl-PL"/>
        </w:rPr>
      </w:pPr>
      <w:r w:rsidRPr="009B5E72">
        <w:rPr>
          <w:rFonts w:ascii="Calibri" w:hAnsi="Calibri" w:cs="Calibri"/>
          <w:bCs/>
          <w:lang w:eastAsia="pl-PL"/>
        </w:rPr>
        <w:t xml:space="preserve">Wszelkie zmiany umowy wymagają zachowania formy pisemnej pod rygorem nieważności, z wyjątkiem zmian osób wskazanych w § 10 ust. 1 i 2, do czego wystarczające jest pisemne powiadomienie drugiej Strony. </w:t>
      </w:r>
    </w:p>
    <w:p w14:paraId="26EE656E" w14:textId="77777777" w:rsidR="009B5E72" w:rsidRPr="009B5E72" w:rsidRDefault="009B5E72" w:rsidP="009B5E72">
      <w:pPr>
        <w:widowControl/>
        <w:numPr>
          <w:ilvl w:val="0"/>
          <w:numId w:val="114"/>
        </w:numPr>
        <w:autoSpaceDE/>
        <w:autoSpaceDN/>
        <w:spacing w:line="276" w:lineRule="auto"/>
        <w:ind w:left="425" w:hanging="425"/>
        <w:jc w:val="both"/>
        <w:rPr>
          <w:rFonts w:ascii="Calibri" w:hAnsi="Calibri" w:cs="Calibri"/>
          <w:lang w:eastAsia="pl-PL"/>
        </w:rPr>
      </w:pPr>
      <w:r w:rsidRPr="009B5E72">
        <w:rPr>
          <w:rFonts w:ascii="Calibri" w:hAnsi="Calibri" w:cs="Calibri"/>
          <w:bCs/>
          <w:lang w:eastAsia="pl-PL"/>
        </w:rPr>
        <w:t xml:space="preserve">Wynagrodzenie Wykonawcy, o którym mowa w § 4 ust. 6 zostanie odpowiednio zmienione (zmniejszone lub zwiększone) w wysokości wynikającej ze wskaźnika wzrostu (spadku) cen towarów i usług konsumpcyjnych publikowanego przez Główny Urząd Statystyczny w Dzienniku Urzędowym RP „Monitor Polski” na stronie internetowej Urzędu (wzrost lub obniżenie) – dalej jako: „wskaźnik GUS” – za poprzedni rok kalendarzowy. </w:t>
      </w:r>
    </w:p>
    <w:p w14:paraId="22B5FD5C" w14:textId="77777777" w:rsidR="009B5E72" w:rsidRPr="009B5E72" w:rsidRDefault="009B5E72" w:rsidP="009B5E72">
      <w:pPr>
        <w:widowControl/>
        <w:numPr>
          <w:ilvl w:val="0"/>
          <w:numId w:val="114"/>
        </w:numPr>
        <w:autoSpaceDE/>
        <w:autoSpaceDN/>
        <w:spacing w:line="276" w:lineRule="auto"/>
        <w:ind w:left="425" w:hanging="425"/>
        <w:jc w:val="both"/>
        <w:rPr>
          <w:rFonts w:ascii="Calibri" w:hAnsi="Calibri" w:cs="Calibri"/>
          <w:lang w:eastAsia="pl-PL"/>
        </w:rPr>
      </w:pPr>
      <w:r w:rsidRPr="009B5E72">
        <w:rPr>
          <w:rFonts w:ascii="Calibri" w:hAnsi="Calibri" w:cs="Calibri"/>
          <w:bCs/>
          <w:lang w:eastAsia="pl-PL"/>
        </w:rPr>
        <w:t xml:space="preserve">Minimalny poziom zmiany wskaźnika GUS, w wyniku którego wynagrodzenie wykonawcy zostanie zmienione wynosi nie mniej 5 punktów % w stosunku do wskaźnika wzrostu (spadku) cen towarów i usług konsumpcyjnych (poziom zmiany ceny) publikowanego przez Główny Urząd Statystyczny zgodnie z właściwymi przepisami prawa w roku kalendarzowym, w którym zawarto umowę. </w:t>
      </w:r>
    </w:p>
    <w:p w14:paraId="3AC58871" w14:textId="77777777" w:rsidR="009B5E72" w:rsidRPr="009B5E72" w:rsidRDefault="009B5E72" w:rsidP="009B5E72">
      <w:pPr>
        <w:widowControl/>
        <w:numPr>
          <w:ilvl w:val="0"/>
          <w:numId w:val="114"/>
        </w:numPr>
        <w:autoSpaceDE/>
        <w:autoSpaceDN/>
        <w:spacing w:line="276" w:lineRule="auto"/>
        <w:ind w:left="425" w:hanging="425"/>
        <w:jc w:val="both"/>
        <w:rPr>
          <w:rFonts w:ascii="Calibri" w:hAnsi="Calibri" w:cs="Calibri"/>
          <w:lang w:eastAsia="pl-PL"/>
        </w:rPr>
      </w:pPr>
      <w:r w:rsidRPr="009B5E72">
        <w:rPr>
          <w:rFonts w:ascii="Calibri" w:hAnsi="Calibri" w:cs="Calibri"/>
          <w:bCs/>
          <w:lang w:eastAsia="pl-PL"/>
        </w:rPr>
        <w:t xml:space="preserve">W przypadku zmiany wskaźnika GUS skutkującego zwiększeniem wynagrodzenia Wykonawca zobowiązany jest do wykazania wpływu zmiany wskaźnika GUS na wykonanie przedmiotu Umowy. Wykazanie wpływu następuje w formie pisemnej. </w:t>
      </w:r>
    </w:p>
    <w:p w14:paraId="47101E9B" w14:textId="77777777" w:rsidR="009B5E72" w:rsidRPr="009B5E72" w:rsidRDefault="009B5E72" w:rsidP="009B5E72">
      <w:pPr>
        <w:widowControl/>
        <w:numPr>
          <w:ilvl w:val="0"/>
          <w:numId w:val="114"/>
        </w:numPr>
        <w:autoSpaceDE/>
        <w:autoSpaceDN/>
        <w:spacing w:line="276" w:lineRule="auto"/>
        <w:ind w:left="425" w:hanging="425"/>
        <w:jc w:val="both"/>
        <w:rPr>
          <w:rFonts w:ascii="Calibri" w:hAnsi="Calibri" w:cs="Calibri"/>
          <w:lang w:eastAsia="pl-PL"/>
        </w:rPr>
      </w:pPr>
      <w:r w:rsidRPr="009B5E72">
        <w:rPr>
          <w:rFonts w:ascii="Calibri" w:hAnsi="Calibri" w:cs="Calibri"/>
          <w:bCs/>
          <w:lang w:eastAsia="pl-PL"/>
        </w:rPr>
        <w:t>Strony nie przewidują zmiany wynagrodzenia na podstawie ust. 2 i 3 w pierwszych 12 miesiącach obowiązywania Umowy</w:t>
      </w:r>
      <w:r w:rsidRPr="009B5E72">
        <w:rPr>
          <w:rFonts w:ascii="Calibri" w:hAnsi="Calibri" w:cs="Calibri"/>
          <w:bCs/>
          <w:i/>
          <w:lang w:eastAsia="pl-PL"/>
        </w:rPr>
        <w:t xml:space="preserve">. </w:t>
      </w:r>
      <w:r w:rsidRPr="009B5E72">
        <w:rPr>
          <w:rFonts w:ascii="Calibri" w:hAnsi="Calibri" w:cs="Calibri"/>
          <w:bCs/>
          <w:lang w:eastAsia="pl-PL"/>
        </w:rPr>
        <w:t xml:space="preserve">W latach następnych wynagrodzenie będzie podlegało zmianie w wysokości wynikającej ze wskaźnika wzrostu GUS za poprzedni rok kalendarzowy z zastrzeżeniem ust. 3. </w:t>
      </w:r>
    </w:p>
    <w:p w14:paraId="50730C0E" w14:textId="77777777" w:rsidR="009B5E72" w:rsidRPr="009B5E72" w:rsidRDefault="009B5E72" w:rsidP="009B5E72">
      <w:pPr>
        <w:widowControl/>
        <w:numPr>
          <w:ilvl w:val="0"/>
          <w:numId w:val="114"/>
        </w:numPr>
        <w:autoSpaceDE/>
        <w:autoSpaceDN/>
        <w:spacing w:line="276" w:lineRule="auto"/>
        <w:ind w:left="425" w:hanging="425"/>
        <w:jc w:val="both"/>
        <w:rPr>
          <w:rFonts w:ascii="Calibri" w:hAnsi="Calibri" w:cs="Calibri"/>
          <w:lang w:eastAsia="pl-PL"/>
        </w:rPr>
      </w:pPr>
      <w:r w:rsidRPr="009B5E72">
        <w:rPr>
          <w:rFonts w:ascii="Calibri" w:hAnsi="Calibri" w:cs="Calibri"/>
          <w:bCs/>
          <w:lang w:eastAsia="pl-PL"/>
        </w:rPr>
        <w:t xml:space="preserve">Maksymalna wartość zmiany wynagrodzenia, o której mowa w ust. 2–5 wynosi łącznie 3% wartości wynagrodzenia netto Wykonawcy, określonego w § 4 ust. 6 Umowy. </w:t>
      </w:r>
    </w:p>
    <w:p w14:paraId="68A25691" w14:textId="77777777" w:rsidR="009B5E72" w:rsidRPr="009B5E72" w:rsidRDefault="009B5E72" w:rsidP="009B5E72">
      <w:pPr>
        <w:widowControl/>
        <w:numPr>
          <w:ilvl w:val="0"/>
          <w:numId w:val="114"/>
        </w:numPr>
        <w:autoSpaceDE/>
        <w:autoSpaceDN/>
        <w:spacing w:line="276" w:lineRule="auto"/>
        <w:ind w:left="425" w:hanging="425"/>
        <w:jc w:val="both"/>
        <w:rPr>
          <w:rFonts w:ascii="Calibri" w:hAnsi="Calibri" w:cs="Calibri"/>
          <w:lang w:eastAsia="pl-PL"/>
        </w:rPr>
      </w:pPr>
      <w:r w:rsidRPr="009B5E72">
        <w:rPr>
          <w:rFonts w:ascii="Calibri" w:hAnsi="Calibri" w:cs="Calibri"/>
          <w:bCs/>
          <w:lang w:eastAsia="pl-PL"/>
        </w:rPr>
        <w:t xml:space="preserve">Wykonawca, którego wynagrodzenie zostało zmienione zgodnie z ust. 2–6, zobowiązany jest do zmiany wynagrodzenia przysługującego podwykonawcy, z którym zawarł umowę, w zakresie odpowiadającym zmianom cen towarów i usług konsumpcyjnych według wskaźnika określonego w ust. 3 dotyczących zobowiązania podwykonawcy, jeżeli przedmiotem umowy są usługi oraz okres obowiązywania umowy przekracza 12 miesięcy. </w:t>
      </w:r>
    </w:p>
    <w:p w14:paraId="36DFDE94" w14:textId="77777777" w:rsidR="009B5E72" w:rsidRPr="009B5E72" w:rsidRDefault="009B5E72" w:rsidP="009B5E72">
      <w:pPr>
        <w:widowControl/>
        <w:numPr>
          <w:ilvl w:val="0"/>
          <w:numId w:val="114"/>
        </w:numPr>
        <w:autoSpaceDE/>
        <w:autoSpaceDN/>
        <w:spacing w:line="276" w:lineRule="auto"/>
        <w:ind w:left="425" w:hanging="425"/>
        <w:jc w:val="both"/>
        <w:rPr>
          <w:rFonts w:ascii="Calibri" w:hAnsi="Calibri" w:cs="Calibri"/>
          <w:lang w:eastAsia="pl-PL"/>
        </w:rPr>
      </w:pPr>
      <w:r w:rsidRPr="009B5E72">
        <w:rPr>
          <w:rFonts w:ascii="Calibri" w:hAnsi="Calibri" w:cs="Calibri"/>
          <w:bCs/>
          <w:lang w:eastAsia="pl-PL"/>
        </w:rPr>
        <w:t xml:space="preserve">Występując o zmianę wynagrodzenia zgodnie z ust. 2–6, Strona zobowiązana jest do złożenia pisemnego pod rygorem nieważności wniosku. We wniosku należy wykazać, że zaistniały wskazane w niniejszym paragrafie przesłanki do dokonania zmiany wynagrodzenia w szczególności, że doszło do zmiany ceny materiałów lub kosztów związanych z realizacją umowy uprawniającej do dokonania zmiany wynagrodzenia. Strony zastrzegają sobie prawo do żądania dokumentów lub wyjaśnień w celu rozpatrzenia wniosku wymienionego w zdaniu poprzedzającym. </w:t>
      </w:r>
    </w:p>
    <w:p w14:paraId="456AAECE" w14:textId="77777777" w:rsidR="009B5E72" w:rsidRPr="009B5E72" w:rsidRDefault="009B5E72" w:rsidP="009B5E72">
      <w:pPr>
        <w:widowControl/>
        <w:numPr>
          <w:ilvl w:val="0"/>
          <w:numId w:val="114"/>
        </w:numPr>
        <w:autoSpaceDE/>
        <w:autoSpaceDN/>
        <w:spacing w:line="276" w:lineRule="auto"/>
        <w:ind w:left="425" w:hanging="425"/>
        <w:jc w:val="both"/>
        <w:rPr>
          <w:rFonts w:ascii="Calibri" w:hAnsi="Calibri" w:cs="Calibri"/>
          <w:b/>
          <w:lang w:eastAsia="pl-PL"/>
        </w:rPr>
      </w:pPr>
      <w:r w:rsidRPr="009B5E72">
        <w:rPr>
          <w:rFonts w:ascii="Calibri" w:hAnsi="Calibri" w:cs="Calibri"/>
          <w:bCs/>
          <w:lang w:eastAsia="pl-PL"/>
        </w:rPr>
        <w:t xml:space="preserve">Działając na podstawie przepisu art. 436 pkt 4 lit. b) ustawy </w:t>
      </w:r>
      <w:proofErr w:type="spellStart"/>
      <w:r w:rsidRPr="009B5E72">
        <w:rPr>
          <w:rFonts w:ascii="Calibri" w:hAnsi="Calibri" w:cs="Calibri"/>
          <w:bCs/>
          <w:lang w:eastAsia="pl-PL"/>
        </w:rPr>
        <w:t>Pzp</w:t>
      </w:r>
      <w:proofErr w:type="spellEnd"/>
      <w:r w:rsidRPr="009B5E72">
        <w:rPr>
          <w:rFonts w:ascii="Calibri" w:hAnsi="Calibri" w:cs="Calibri"/>
          <w:bCs/>
          <w:lang w:eastAsia="pl-PL"/>
        </w:rPr>
        <w:t xml:space="preserve"> Zamawiający przewiduje, że wynagrodzenie Wykonawcy, o którym mowa w </w:t>
      </w:r>
      <w:r w:rsidRPr="009B5E72">
        <w:rPr>
          <w:rFonts w:ascii="Calibri" w:hAnsi="Calibri"/>
          <w:lang w:eastAsia="pl-PL"/>
        </w:rPr>
        <w:t xml:space="preserve">§ 4 ust. 6, ulegnie zmianie o poniesione przez Wykonawcę koszty: </w:t>
      </w:r>
    </w:p>
    <w:p w14:paraId="28C0E2EA" w14:textId="77777777" w:rsidR="009B5E72" w:rsidRPr="009B5E72" w:rsidRDefault="009B5E72" w:rsidP="009B5E72">
      <w:pPr>
        <w:widowControl/>
        <w:numPr>
          <w:ilvl w:val="0"/>
          <w:numId w:val="76"/>
        </w:numPr>
        <w:autoSpaceDE/>
        <w:autoSpaceDN/>
        <w:spacing w:line="276" w:lineRule="auto"/>
        <w:ind w:left="709" w:hanging="283"/>
        <w:contextualSpacing/>
        <w:jc w:val="both"/>
        <w:rPr>
          <w:rFonts w:ascii="Calibri" w:hAnsi="Calibri"/>
          <w:lang w:eastAsia="pl-PL"/>
        </w:rPr>
      </w:pPr>
      <w:r w:rsidRPr="009B5E72">
        <w:rPr>
          <w:rFonts w:ascii="Calibri" w:hAnsi="Calibri"/>
          <w:lang w:eastAsia="pl-PL"/>
        </w:rPr>
        <w:t xml:space="preserve">w przypadku zmiany stawki podatku od towarów i usług, wprowadzonej odpowiednim aktem prawnym – zmianie ulegnie wyłącznie kwota VAT w stopniu wynikającym z wprowadzonej zmiany, przy zachowaniu stałej ceny netto; </w:t>
      </w:r>
    </w:p>
    <w:p w14:paraId="0ACDE8D4" w14:textId="77777777" w:rsidR="009B5E72" w:rsidRPr="009B5E72" w:rsidRDefault="009B5E72" w:rsidP="009B5E72">
      <w:pPr>
        <w:widowControl/>
        <w:numPr>
          <w:ilvl w:val="0"/>
          <w:numId w:val="76"/>
        </w:numPr>
        <w:autoSpaceDE/>
        <w:autoSpaceDN/>
        <w:spacing w:line="276" w:lineRule="auto"/>
        <w:ind w:left="709" w:hanging="283"/>
        <w:contextualSpacing/>
        <w:jc w:val="both"/>
        <w:rPr>
          <w:rFonts w:ascii="Calibri" w:hAnsi="Calibri"/>
          <w:lang w:eastAsia="pl-PL"/>
        </w:rPr>
      </w:pPr>
      <w:r w:rsidRPr="009B5E72">
        <w:rPr>
          <w:rFonts w:ascii="Calibri" w:hAnsi="Calibri"/>
          <w:lang w:eastAsia="pl-PL"/>
        </w:rPr>
        <w:lastRenderedPageBreak/>
        <w:t>w przypadku zmiany wysokości minimalnego wynagrodzenia za pracę ustalonego na podstawie art. 2 ust. 3–5 ustawy z dnia 10 października 2002 r. o minimalnym wynagrodzeniu za pracę;</w:t>
      </w:r>
    </w:p>
    <w:p w14:paraId="1869BAE0" w14:textId="77777777" w:rsidR="009B5E72" w:rsidRPr="009B5E72" w:rsidRDefault="009B5E72" w:rsidP="009B5E72">
      <w:pPr>
        <w:widowControl/>
        <w:numPr>
          <w:ilvl w:val="0"/>
          <w:numId w:val="76"/>
        </w:numPr>
        <w:autoSpaceDE/>
        <w:autoSpaceDN/>
        <w:spacing w:line="276" w:lineRule="auto"/>
        <w:ind w:left="709" w:hanging="283"/>
        <w:contextualSpacing/>
        <w:jc w:val="both"/>
        <w:rPr>
          <w:rFonts w:ascii="Calibri" w:hAnsi="Calibri"/>
          <w:lang w:eastAsia="pl-PL"/>
        </w:rPr>
      </w:pPr>
      <w:r w:rsidRPr="009B5E72">
        <w:rPr>
          <w:rFonts w:ascii="Calibri" w:hAnsi="Calibri"/>
          <w:lang w:eastAsia="pl-PL"/>
        </w:rPr>
        <w:t>w przypadku zmiany zasad podlegania ubezpieczeniom społecznym lub ubezpieczeniu zdrowotnemu lub wysokości stawki składki na ubezpieczenia społeczne lub zdrowotne;</w:t>
      </w:r>
    </w:p>
    <w:p w14:paraId="2B32DD25" w14:textId="77777777" w:rsidR="009B5E72" w:rsidRPr="009B5E72" w:rsidRDefault="009B5E72" w:rsidP="009B5E72">
      <w:pPr>
        <w:widowControl/>
        <w:numPr>
          <w:ilvl w:val="0"/>
          <w:numId w:val="76"/>
        </w:numPr>
        <w:autoSpaceDE/>
        <w:autoSpaceDN/>
        <w:spacing w:line="276" w:lineRule="auto"/>
        <w:ind w:left="709" w:hanging="283"/>
        <w:contextualSpacing/>
        <w:jc w:val="both"/>
        <w:rPr>
          <w:rFonts w:ascii="Calibri" w:hAnsi="Calibri"/>
          <w:lang w:eastAsia="pl-PL"/>
        </w:rPr>
      </w:pPr>
      <w:r w:rsidRPr="009B5E72">
        <w:rPr>
          <w:rFonts w:ascii="Calibri" w:hAnsi="Calibri"/>
          <w:lang w:eastAsia="pl-PL"/>
        </w:rPr>
        <w:t>w przypadku zmiany zasad gromadzenia i wysokości wpłat do pracowniczych planów kapitałowych, o których mowa w ustawie z dnia 4 października 2018 r. o pracowniczych planach kapitałowych;</w:t>
      </w:r>
    </w:p>
    <w:p w14:paraId="595AB001" w14:textId="77777777" w:rsidR="009B5E72" w:rsidRPr="009B5E72" w:rsidRDefault="009B5E72" w:rsidP="009B5E72">
      <w:pPr>
        <w:widowControl/>
        <w:autoSpaceDE/>
        <w:autoSpaceDN/>
        <w:spacing w:line="276" w:lineRule="auto"/>
        <w:ind w:left="426"/>
        <w:jc w:val="both"/>
        <w:rPr>
          <w:rFonts w:ascii="Calibri" w:hAnsi="Calibri"/>
          <w:lang w:eastAsia="pl-PL"/>
        </w:rPr>
      </w:pPr>
      <w:r w:rsidRPr="009B5E72">
        <w:rPr>
          <w:rFonts w:ascii="Calibri" w:hAnsi="Calibri"/>
          <w:lang w:eastAsia="pl-PL"/>
        </w:rPr>
        <w:t xml:space="preserve">jeżeli zmiany te będą miały wpływ na koszty wykonania zamówienia przez Wykonawcę. </w:t>
      </w:r>
    </w:p>
    <w:p w14:paraId="071EEEDB" w14:textId="77777777" w:rsidR="009B5E72" w:rsidRPr="009B5E72" w:rsidRDefault="009B5E72" w:rsidP="009B5E72">
      <w:pPr>
        <w:widowControl/>
        <w:numPr>
          <w:ilvl w:val="0"/>
          <w:numId w:val="114"/>
        </w:numPr>
        <w:autoSpaceDE/>
        <w:autoSpaceDN/>
        <w:spacing w:line="276" w:lineRule="auto"/>
        <w:ind w:left="426" w:hanging="426"/>
        <w:jc w:val="both"/>
        <w:rPr>
          <w:rFonts w:ascii="Calibri" w:hAnsi="Calibri" w:cs="Calibri"/>
          <w:b/>
          <w:lang w:eastAsia="pl-PL"/>
        </w:rPr>
      </w:pPr>
      <w:r w:rsidRPr="009B5E72">
        <w:rPr>
          <w:rFonts w:ascii="Calibri" w:hAnsi="Calibri"/>
          <w:lang w:eastAsia="pl-PL"/>
        </w:rPr>
        <w:t xml:space="preserve">Zmiana wysokości wynagrodzenia obowiązywać będzie od dnia wejścia w życie zmian, o których mowa w ust. 9. </w:t>
      </w:r>
    </w:p>
    <w:p w14:paraId="48BE0EE4" w14:textId="77777777" w:rsidR="009B5E72" w:rsidRPr="009B5E72" w:rsidRDefault="009B5E72" w:rsidP="009B5E72">
      <w:pPr>
        <w:widowControl/>
        <w:numPr>
          <w:ilvl w:val="0"/>
          <w:numId w:val="114"/>
        </w:numPr>
        <w:autoSpaceDE/>
        <w:autoSpaceDN/>
        <w:spacing w:line="276" w:lineRule="auto"/>
        <w:ind w:left="426" w:hanging="426"/>
        <w:jc w:val="both"/>
        <w:rPr>
          <w:rFonts w:ascii="Calibri" w:hAnsi="Calibri" w:cs="Calibri"/>
          <w:b/>
          <w:lang w:eastAsia="pl-PL"/>
        </w:rPr>
      </w:pPr>
      <w:r w:rsidRPr="009B5E72">
        <w:rPr>
          <w:rFonts w:ascii="Calibri" w:hAnsi="Calibri"/>
          <w:lang w:eastAsia="pl-PL"/>
        </w:rPr>
        <w:t xml:space="preserve">W przypadku zmian określonych w ust. 9 pkt 2–4 Wykonawca może wystąpić do Zamawiającego z wnioskiem o zmianę wynagrodzenia, przedkładając odpowiednie dokumenty potwierdzające zasadność złożenia takiego wniosku. Wykonawca winien wykazać ponad wszelką wątpliwość, że zaistniała zmiana ma bezpośredni wpływ na koszty wykonania zamówienia oraz określić stopień, w jakim wpłynie ona na wysokość wynagrodzenia. </w:t>
      </w:r>
    </w:p>
    <w:p w14:paraId="3E4E17AC" w14:textId="77777777" w:rsidR="009B5E72" w:rsidRPr="009B5E72" w:rsidRDefault="009B5E72" w:rsidP="009B5E72">
      <w:pPr>
        <w:widowControl/>
        <w:numPr>
          <w:ilvl w:val="0"/>
          <w:numId w:val="114"/>
        </w:numPr>
        <w:autoSpaceDE/>
        <w:autoSpaceDN/>
        <w:spacing w:line="276" w:lineRule="auto"/>
        <w:ind w:left="426" w:hanging="426"/>
        <w:jc w:val="both"/>
        <w:rPr>
          <w:rFonts w:ascii="Calibri" w:hAnsi="Calibri" w:cs="Calibri"/>
          <w:b/>
          <w:lang w:eastAsia="pl-PL"/>
        </w:rPr>
      </w:pPr>
      <w:r w:rsidRPr="009B5E72">
        <w:rPr>
          <w:rFonts w:ascii="Calibri" w:hAnsi="Calibri"/>
          <w:lang w:eastAsia="pl-PL"/>
        </w:rPr>
        <w:t xml:space="preserve">W wypadku zmiany, o której mowa w ust. 9 pkt 1 wartość netto wynagrodzenia Wykonawcy nie zmieni się, a określona w aneksie wartość brutto wynagrodzenia zostanie wyliczona na podstawie nowych przepisów. </w:t>
      </w:r>
    </w:p>
    <w:p w14:paraId="54EEE8F7" w14:textId="77777777" w:rsidR="009B5E72" w:rsidRPr="009B5E72" w:rsidRDefault="009B5E72" w:rsidP="009B5E72">
      <w:pPr>
        <w:widowControl/>
        <w:numPr>
          <w:ilvl w:val="0"/>
          <w:numId w:val="114"/>
        </w:numPr>
        <w:autoSpaceDE/>
        <w:autoSpaceDN/>
        <w:spacing w:line="276" w:lineRule="auto"/>
        <w:ind w:left="426" w:hanging="426"/>
        <w:jc w:val="both"/>
        <w:rPr>
          <w:rFonts w:ascii="Calibri" w:hAnsi="Calibri" w:cs="Calibri"/>
          <w:b/>
          <w:lang w:eastAsia="pl-PL"/>
        </w:rPr>
      </w:pPr>
      <w:r w:rsidRPr="009B5E72">
        <w:rPr>
          <w:rFonts w:ascii="Calibri" w:hAnsi="Calibri"/>
          <w:lang w:eastAsia="pl-PL"/>
        </w:rPr>
        <w:t xml:space="preserve">W przypadku zmiany, o której mowa w ust. 9 pkt 2,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 </w:t>
      </w:r>
    </w:p>
    <w:p w14:paraId="6C6C3082" w14:textId="77777777" w:rsidR="009B5E72" w:rsidRPr="009B5E72" w:rsidRDefault="009B5E72" w:rsidP="009B5E72">
      <w:pPr>
        <w:widowControl/>
        <w:numPr>
          <w:ilvl w:val="0"/>
          <w:numId w:val="114"/>
        </w:numPr>
        <w:autoSpaceDE/>
        <w:autoSpaceDN/>
        <w:spacing w:line="276" w:lineRule="auto"/>
        <w:ind w:left="426" w:hanging="426"/>
        <w:jc w:val="both"/>
        <w:rPr>
          <w:rFonts w:ascii="Calibri" w:hAnsi="Calibri" w:cs="Calibri"/>
          <w:b/>
          <w:lang w:eastAsia="pl-PL"/>
        </w:rPr>
      </w:pPr>
      <w:r w:rsidRPr="009B5E72">
        <w:rPr>
          <w:rFonts w:ascii="Calibri" w:hAnsi="Calibri" w:cs="Calibri"/>
          <w:lang w:eastAsia="pl-PL"/>
        </w:rPr>
        <w:t xml:space="preserve">W przypadku </w:t>
      </w:r>
      <w:r w:rsidRPr="009B5E72">
        <w:rPr>
          <w:rFonts w:ascii="Calibri" w:hAnsi="Calibri"/>
          <w:lang w:eastAsia="pl-PL"/>
        </w:rPr>
        <w:t xml:space="preserve">zmiany, o której mowa w ust. 9 pkt 3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 </w:t>
      </w:r>
    </w:p>
    <w:p w14:paraId="0D8DD0D5" w14:textId="77777777" w:rsidR="009B5E72" w:rsidRPr="009B5E72" w:rsidRDefault="009B5E72" w:rsidP="009B5E72">
      <w:pPr>
        <w:widowControl/>
        <w:numPr>
          <w:ilvl w:val="0"/>
          <w:numId w:val="114"/>
        </w:numPr>
        <w:autoSpaceDE/>
        <w:autoSpaceDN/>
        <w:spacing w:line="276" w:lineRule="auto"/>
        <w:ind w:left="426" w:hanging="426"/>
        <w:jc w:val="both"/>
        <w:rPr>
          <w:rFonts w:ascii="Calibri" w:hAnsi="Calibri" w:cs="Calibri"/>
          <w:b/>
          <w:lang w:eastAsia="pl-PL"/>
        </w:rPr>
      </w:pPr>
      <w:r w:rsidRPr="009B5E72">
        <w:rPr>
          <w:rFonts w:ascii="Calibri" w:hAnsi="Calibri" w:cs="Calibri"/>
          <w:lang w:eastAsia="pl-PL"/>
        </w:rPr>
        <w:t xml:space="preserve">W przypadku </w:t>
      </w:r>
      <w:r w:rsidRPr="009B5E72">
        <w:rPr>
          <w:rFonts w:ascii="Calibri" w:hAnsi="Calibri"/>
          <w:lang w:eastAsia="pl-PL"/>
        </w:rPr>
        <w:t xml:space="preserve">zmiany, o której mowa ust. 9 pkt 4 wynagrodzenie Wykonawcy ulegnie zmianie o wartość wzrostu całkowitego kosztu Wykonawcy, jaką będzie on zobowiązany dodatkowo ponieść w celu uwzględnienia tej zmiany w odniesieniu do osób bezpośrednio wykonujących zamówienie na rzecz Zamawiającego. </w:t>
      </w:r>
    </w:p>
    <w:p w14:paraId="14913A8C" w14:textId="77777777" w:rsidR="009B5E72" w:rsidRPr="009B5E72" w:rsidRDefault="009B5E72" w:rsidP="009B5E72">
      <w:pPr>
        <w:widowControl/>
        <w:numPr>
          <w:ilvl w:val="0"/>
          <w:numId w:val="114"/>
        </w:numPr>
        <w:autoSpaceDE/>
        <w:autoSpaceDN/>
        <w:spacing w:line="276" w:lineRule="auto"/>
        <w:ind w:left="426" w:hanging="426"/>
        <w:jc w:val="both"/>
        <w:rPr>
          <w:rFonts w:ascii="Calibri" w:hAnsi="Calibri" w:cs="Calibri"/>
          <w:b/>
          <w:lang w:eastAsia="pl-PL"/>
        </w:rPr>
      </w:pPr>
      <w:r w:rsidRPr="009B5E72">
        <w:rPr>
          <w:rFonts w:ascii="Calibri" w:eastAsia="Arial Unicode MS" w:hAnsi="Calibri" w:cs="Calibri"/>
          <w:kern w:val="2"/>
          <w:lang w:eastAsia="pl-PL"/>
        </w:rPr>
        <w:t xml:space="preserve">Działając na podstawie przepisu art. 455 ust. 1 pkt 1 ustawy </w:t>
      </w:r>
      <w:proofErr w:type="spellStart"/>
      <w:r w:rsidRPr="009B5E72">
        <w:rPr>
          <w:rFonts w:ascii="Calibri" w:eastAsia="Arial Unicode MS" w:hAnsi="Calibri" w:cs="Calibri"/>
          <w:kern w:val="2"/>
          <w:lang w:eastAsia="pl-PL"/>
        </w:rPr>
        <w:t>Pzp</w:t>
      </w:r>
      <w:proofErr w:type="spellEnd"/>
      <w:r w:rsidRPr="009B5E72">
        <w:rPr>
          <w:rFonts w:ascii="Calibri" w:eastAsia="Arial Unicode MS" w:hAnsi="Calibri" w:cs="Calibri"/>
          <w:kern w:val="2"/>
          <w:lang w:eastAsia="pl-PL"/>
        </w:rPr>
        <w:t xml:space="preserve"> Zamawiający przewiduje możliwość zmiany umowy w przypadku:</w:t>
      </w:r>
    </w:p>
    <w:p w14:paraId="227FC50F" w14:textId="77777777" w:rsidR="009B5E72" w:rsidRPr="009B5E72" w:rsidRDefault="009B5E72" w:rsidP="009B5E72">
      <w:pPr>
        <w:widowControl/>
        <w:numPr>
          <w:ilvl w:val="1"/>
          <w:numId w:val="114"/>
        </w:numPr>
        <w:autoSpaceDE/>
        <w:autoSpaceDN/>
        <w:spacing w:line="276" w:lineRule="auto"/>
        <w:ind w:left="709" w:hanging="283"/>
        <w:jc w:val="both"/>
        <w:rPr>
          <w:rFonts w:ascii="Calibri" w:hAnsi="Calibri" w:cs="Calibri"/>
          <w:b/>
          <w:lang w:eastAsia="pl-PL"/>
        </w:rPr>
      </w:pPr>
      <w:r w:rsidRPr="009B5E72">
        <w:rPr>
          <w:rFonts w:ascii="Calibri" w:eastAsia="Arial Unicode MS" w:hAnsi="Calibri" w:cs="Calibri"/>
          <w:kern w:val="2"/>
          <w:lang w:eastAsia="pl-PL"/>
        </w:rPr>
        <w:t xml:space="preserve">zmiany przepisów prawa, </w:t>
      </w:r>
      <w:r w:rsidRPr="009B5E72">
        <w:rPr>
          <w:rFonts w:ascii="Calibri" w:eastAsia="Arial Unicode MS" w:hAnsi="Calibri" w:cs="Calibri"/>
          <w:lang w:eastAsia="pl-PL"/>
        </w:rPr>
        <w:t xml:space="preserve">w tym prawa </w:t>
      </w:r>
      <w:r w:rsidRPr="009B5E72">
        <w:rPr>
          <w:rFonts w:ascii="Calibri" w:eastAsia="Arial Unicode MS" w:hAnsi="Calibri" w:cs="Calibri"/>
          <w:kern w:val="2"/>
          <w:lang w:eastAsia="pl-PL"/>
        </w:rPr>
        <w:t>wspólnotowego,</w:t>
      </w:r>
      <w:r w:rsidRPr="009B5E72">
        <w:rPr>
          <w:rFonts w:ascii="Calibri" w:eastAsia="Arial Unicode MS" w:hAnsi="Calibri" w:cs="Calibri"/>
          <w:lang w:eastAsia="pl-PL"/>
        </w:rPr>
        <w:t xml:space="preserve"> lub </w:t>
      </w:r>
      <w:r w:rsidRPr="009B5E72">
        <w:rPr>
          <w:rFonts w:ascii="Calibri" w:eastAsia="Arial Unicode MS" w:hAnsi="Calibri" w:cs="Calibri"/>
          <w:kern w:val="2"/>
          <w:lang w:eastAsia="pl-PL"/>
        </w:rPr>
        <w:t>zmian</w:t>
      </w:r>
      <w:r w:rsidRPr="009B5E72">
        <w:rPr>
          <w:rFonts w:ascii="Calibri" w:eastAsia="Arial Unicode MS" w:hAnsi="Calibri" w:cs="Calibri"/>
          <w:lang w:eastAsia="pl-PL"/>
        </w:rPr>
        <w:t>y</w:t>
      </w:r>
      <w:r w:rsidRPr="009B5E72">
        <w:rPr>
          <w:rFonts w:ascii="Calibri" w:eastAsia="Arial Unicode MS" w:hAnsi="Calibri" w:cs="Calibri"/>
          <w:kern w:val="2"/>
          <w:lang w:eastAsia="pl-PL"/>
        </w:rPr>
        <w:t xml:space="preserve"> zakresu </w:t>
      </w:r>
      <w:r w:rsidRPr="009B5E72">
        <w:rPr>
          <w:rFonts w:ascii="Calibri" w:eastAsia="Arial Unicode MS" w:hAnsi="Calibri" w:cs="Calibri"/>
          <w:lang w:eastAsia="pl-PL"/>
        </w:rPr>
        <w:t>lub</w:t>
      </w:r>
      <w:r w:rsidRPr="009B5E72">
        <w:rPr>
          <w:rFonts w:ascii="Calibri" w:eastAsia="Arial Unicode MS" w:hAnsi="Calibri" w:cs="Calibri"/>
          <w:kern w:val="2"/>
          <w:lang w:eastAsia="pl-PL"/>
        </w:rPr>
        <w:t xml:space="preserve"> struktury </w:t>
      </w:r>
      <w:r w:rsidRPr="009B5E72">
        <w:rPr>
          <w:rFonts w:ascii="Calibri" w:eastAsia="Arial Unicode MS" w:hAnsi="Calibri" w:cs="Calibri"/>
          <w:lang w:eastAsia="pl-PL"/>
        </w:rPr>
        <w:t>Programu, które to zmiany mają bezpośredni wpływ na realizację przedmiotu umowy w ten sposób, że czynią wykonanie umowy na dotychczasowych zasadach niecelowym, niezgodnym z wymaganiami – zakres zmiany: zmiana polegać będzie na dostosowaniu umowy do obowiązujących przepisów prawa lub zakresu / struktury Programu</w:t>
      </w:r>
      <w:r w:rsidRPr="009B5E72">
        <w:rPr>
          <w:rFonts w:ascii="Calibri" w:eastAsia="Arial Unicode MS" w:hAnsi="Calibri" w:cs="Calibri"/>
          <w:kern w:val="2"/>
          <w:lang w:eastAsia="pl-PL"/>
        </w:rPr>
        <w:t>;</w:t>
      </w:r>
    </w:p>
    <w:p w14:paraId="1AB78CC5" w14:textId="77777777" w:rsidR="009B5E72" w:rsidRPr="009B5E72" w:rsidRDefault="009B5E72" w:rsidP="009B5E72">
      <w:pPr>
        <w:widowControl/>
        <w:numPr>
          <w:ilvl w:val="1"/>
          <w:numId w:val="114"/>
        </w:numPr>
        <w:autoSpaceDE/>
        <w:autoSpaceDN/>
        <w:spacing w:line="276" w:lineRule="auto"/>
        <w:ind w:left="709" w:hanging="283"/>
        <w:jc w:val="both"/>
        <w:rPr>
          <w:rFonts w:ascii="Calibri" w:hAnsi="Calibri" w:cs="Calibri"/>
          <w:b/>
          <w:lang w:eastAsia="pl-PL"/>
        </w:rPr>
      </w:pPr>
      <w:r w:rsidRPr="009B5E72">
        <w:rPr>
          <w:rFonts w:ascii="Calibri" w:eastAsia="Arial Unicode MS" w:hAnsi="Calibri" w:cs="Calibri"/>
          <w:kern w:val="2"/>
          <w:lang w:eastAsia="pl-PL"/>
        </w:rPr>
        <w:t>gdy konieczność wprowadzenia zmian będzie następstwem zmian organizacyjnych po stronie Zamawiającego, w tym w szczególności w jego strukturze organizacyjnej, jeżeli nieujęcie zmian w umowie skutkowałoby tym, że wykonanie umowy byłoby niecelowe – zakres zmiany: zmiana polegać będzie na dostosowaniu umowy do zmian organizacyjnych po stronie Zamawiającego;</w:t>
      </w:r>
    </w:p>
    <w:p w14:paraId="0EA01D83" w14:textId="77777777" w:rsidR="009B5E72" w:rsidRPr="009B5E72" w:rsidRDefault="009B5E72" w:rsidP="009B5E72">
      <w:pPr>
        <w:widowControl/>
        <w:numPr>
          <w:ilvl w:val="1"/>
          <w:numId w:val="114"/>
        </w:numPr>
        <w:autoSpaceDE/>
        <w:autoSpaceDN/>
        <w:spacing w:line="276" w:lineRule="auto"/>
        <w:ind w:left="709" w:hanging="283"/>
        <w:jc w:val="both"/>
        <w:rPr>
          <w:rFonts w:ascii="Calibri" w:hAnsi="Calibri" w:cs="Calibri"/>
          <w:b/>
          <w:lang w:eastAsia="pl-PL"/>
        </w:rPr>
      </w:pPr>
      <w:r w:rsidRPr="009B5E72">
        <w:rPr>
          <w:rFonts w:ascii="Calibri" w:eastAsia="Arial Unicode MS" w:hAnsi="Calibri" w:cs="Calibri"/>
          <w:kern w:val="2"/>
          <w:lang w:eastAsia="pl-PL"/>
        </w:rPr>
        <w:t xml:space="preserve">gdy wynikną rozbieżności lub niejasności w umowie, których nie można będzie usunąć w inny sposób, a zmiana będzie umożliwiać usunięcie rozbieżności i doprecyzowanie umowy w celu </w:t>
      </w:r>
      <w:r w:rsidRPr="009B5E72">
        <w:rPr>
          <w:rFonts w:ascii="Calibri" w:eastAsia="Arial Unicode MS" w:hAnsi="Calibri" w:cs="Calibri"/>
          <w:kern w:val="2"/>
          <w:lang w:eastAsia="pl-PL"/>
        </w:rPr>
        <w:lastRenderedPageBreak/>
        <w:t>jednoznacznej interpretacji jej postanowień – zakres zmiany: zmiana polegać będzie na wyeliminowaniu rozbieżności i jednoznacznym sprecyzowaniu zapisów umowy wywołujących wątpliwości pomiędzy Stronami;</w:t>
      </w:r>
    </w:p>
    <w:p w14:paraId="2F98EA0E" w14:textId="77777777" w:rsidR="009B5E72" w:rsidRPr="009B5E72" w:rsidRDefault="009B5E72" w:rsidP="009B5E72">
      <w:pPr>
        <w:widowControl/>
        <w:numPr>
          <w:ilvl w:val="1"/>
          <w:numId w:val="114"/>
        </w:numPr>
        <w:autoSpaceDE/>
        <w:autoSpaceDN/>
        <w:spacing w:line="276" w:lineRule="auto"/>
        <w:ind w:left="709" w:hanging="283"/>
        <w:jc w:val="both"/>
        <w:rPr>
          <w:rFonts w:ascii="Calibri" w:hAnsi="Calibri" w:cs="Calibri"/>
          <w:b/>
          <w:lang w:eastAsia="pl-PL"/>
        </w:rPr>
      </w:pPr>
      <w:r w:rsidRPr="009B5E72">
        <w:rPr>
          <w:rFonts w:ascii="Calibri" w:eastAsia="Arial Unicode MS" w:hAnsi="Calibri" w:cs="Calibri"/>
          <w:kern w:val="2"/>
          <w:lang w:eastAsia="pl-PL"/>
        </w:rPr>
        <w:t xml:space="preserve">wystąpienia siły wyższej. </w:t>
      </w:r>
    </w:p>
    <w:p w14:paraId="1857EF29" w14:textId="77777777" w:rsidR="009B5E72" w:rsidRPr="009B5E72" w:rsidRDefault="009B5E72" w:rsidP="009B5E72">
      <w:pPr>
        <w:widowControl/>
        <w:numPr>
          <w:ilvl w:val="0"/>
          <w:numId w:val="114"/>
        </w:numPr>
        <w:autoSpaceDE/>
        <w:autoSpaceDN/>
        <w:spacing w:line="276" w:lineRule="auto"/>
        <w:ind w:left="426" w:hanging="426"/>
        <w:jc w:val="both"/>
        <w:rPr>
          <w:rFonts w:ascii="Calibri" w:hAnsi="Calibri" w:cs="Calibri"/>
          <w:b/>
          <w:lang w:eastAsia="pl-PL"/>
        </w:rPr>
      </w:pPr>
      <w:r w:rsidRPr="009B5E72">
        <w:rPr>
          <w:rFonts w:ascii="Calibri" w:eastAsia="Calibri" w:hAnsi="Calibri" w:cs="Calibri"/>
          <w:lang w:eastAsia="pl-PL"/>
        </w:rPr>
        <w:t xml:space="preserve">Poza wskazanym w ust. 16 zakresem zmian umowy, zakres zmian, w przypadku wystąpienia przesłanek opisanych w ust. 16, dotyczyć może również terminu wykonania usługi, o którym mowa w rozdziale IV pkt 1 OPZ, który może być wydłużony, jednak nie dłużej niż o 30 dni. </w:t>
      </w:r>
    </w:p>
    <w:p w14:paraId="007EA3BB" w14:textId="77777777" w:rsidR="009B5E72" w:rsidRPr="009B5E72" w:rsidRDefault="009B5E72" w:rsidP="009B5E72">
      <w:pPr>
        <w:widowControl/>
        <w:numPr>
          <w:ilvl w:val="0"/>
          <w:numId w:val="114"/>
        </w:numPr>
        <w:autoSpaceDE/>
        <w:autoSpaceDN/>
        <w:spacing w:line="276" w:lineRule="auto"/>
        <w:ind w:left="426" w:hanging="426"/>
        <w:jc w:val="both"/>
        <w:rPr>
          <w:rFonts w:ascii="Calibri" w:hAnsi="Calibri" w:cs="Calibri"/>
          <w:b/>
          <w:lang w:eastAsia="pl-PL"/>
        </w:rPr>
      </w:pPr>
      <w:r w:rsidRPr="009B5E72">
        <w:rPr>
          <w:rFonts w:ascii="Calibri" w:hAnsi="Calibri" w:cs="Calibri"/>
          <w:lang w:eastAsia="pl-PL"/>
        </w:rPr>
        <w:t xml:space="preserve">Warunkiem wprowadzenia zmian, o których mowa w ust. 16, jest wystąpienie okoliczności, o których mowa w ust. 16 lub w przepisie art. 455 ust. 1–4 ustawy </w:t>
      </w:r>
      <w:proofErr w:type="spellStart"/>
      <w:r w:rsidRPr="009B5E72">
        <w:rPr>
          <w:rFonts w:ascii="Calibri" w:hAnsi="Calibri" w:cs="Calibri"/>
          <w:lang w:eastAsia="pl-PL"/>
        </w:rPr>
        <w:t>Pzp</w:t>
      </w:r>
      <w:proofErr w:type="spellEnd"/>
      <w:r w:rsidRPr="009B5E72">
        <w:rPr>
          <w:rFonts w:ascii="Calibri" w:hAnsi="Calibri" w:cs="Calibri"/>
          <w:lang w:eastAsia="pl-PL"/>
        </w:rPr>
        <w:t>.</w:t>
      </w:r>
    </w:p>
    <w:p w14:paraId="155BFA61" w14:textId="77777777" w:rsidR="009B5E72" w:rsidRPr="009B5E72" w:rsidRDefault="009B5E72" w:rsidP="009B5E72">
      <w:pPr>
        <w:widowControl/>
        <w:autoSpaceDE/>
        <w:autoSpaceDN/>
        <w:spacing w:line="276" w:lineRule="auto"/>
        <w:jc w:val="both"/>
        <w:rPr>
          <w:rFonts w:ascii="Calibri" w:hAnsi="Calibri"/>
          <w:lang w:eastAsia="pl-PL"/>
        </w:rPr>
      </w:pPr>
    </w:p>
    <w:p w14:paraId="04A10C9F" w14:textId="77777777" w:rsidR="009B5E72" w:rsidRPr="009B5E72" w:rsidRDefault="009B5E72" w:rsidP="009B5E72">
      <w:pPr>
        <w:keepNext/>
        <w:widowControl/>
        <w:suppressAutoHyphens/>
        <w:autoSpaceDE/>
        <w:spacing w:line="276" w:lineRule="auto"/>
        <w:jc w:val="center"/>
        <w:textAlignment w:val="baseline"/>
        <w:rPr>
          <w:rFonts w:ascii="Calibri" w:hAnsi="Calibri"/>
          <w:kern w:val="3"/>
          <w:lang w:eastAsia="pl-PL"/>
        </w:rPr>
      </w:pPr>
      <w:r w:rsidRPr="009B5E72">
        <w:rPr>
          <w:rFonts w:ascii="Calibri" w:hAnsi="Calibri"/>
          <w:b/>
          <w:kern w:val="3"/>
          <w:lang w:eastAsia="pl-PL"/>
        </w:rPr>
        <w:t>§ 12</w:t>
      </w:r>
    </w:p>
    <w:p w14:paraId="316DE347" w14:textId="77777777" w:rsidR="009B5E72" w:rsidRPr="009B5E72" w:rsidRDefault="009B5E72" w:rsidP="009B5E72">
      <w:pPr>
        <w:widowControl/>
        <w:numPr>
          <w:ilvl w:val="0"/>
          <w:numId w:val="92"/>
        </w:numPr>
        <w:suppressAutoHyphens/>
        <w:autoSpaceDE/>
        <w:autoSpaceDN/>
        <w:spacing w:line="276" w:lineRule="auto"/>
        <w:ind w:left="426" w:hanging="426"/>
        <w:jc w:val="both"/>
        <w:textAlignment w:val="baseline"/>
        <w:rPr>
          <w:rFonts w:ascii="Calibri" w:hAnsi="Calibri"/>
          <w:kern w:val="3"/>
          <w:lang w:eastAsia="pl-PL"/>
        </w:rPr>
      </w:pPr>
      <w:r w:rsidRPr="009B5E72">
        <w:rPr>
          <w:rFonts w:ascii="Calibri" w:hAnsi="Calibri"/>
          <w:kern w:val="3"/>
          <w:lang w:eastAsia="pl-PL"/>
        </w:rPr>
        <w:t xml:space="preserve">W sprawach nieuregulowanych niniejszą umową mają zastosowanie przepisy </w:t>
      </w:r>
      <w:r w:rsidRPr="009B5E72">
        <w:rPr>
          <w:rFonts w:ascii="Calibri" w:hAnsi="Calibri"/>
          <w:color w:val="000000"/>
          <w:kern w:val="3"/>
          <w:lang w:eastAsia="pl-PL"/>
        </w:rPr>
        <w:t xml:space="preserve">ustawy z dnia 23 kwietnia 1964 r. kodeks cywilny (Dz.U. 2020 poz. 1740 z późn. zm.), ustawy z dnia 4 lutego 1994 r. o prawie autorskim i prawach pokrewnych (Dz.U. 2019 poz. 1231 z późn. zm.), ustawy z dnia 10 maja 2018 r. o ochronie danych osobowych (Dz.U. 2018 poz. 1000 z późn. zm.) oraz ustawy z dnia 19 września 2019 r. prawo zamówień publicznych (Dz.U. 2021 poz. 1129 z późn. zm.). </w:t>
      </w:r>
    </w:p>
    <w:p w14:paraId="5FB4DCC4" w14:textId="77777777" w:rsidR="009B5E72" w:rsidRPr="009B5E72" w:rsidRDefault="009B5E72" w:rsidP="009B5E72">
      <w:pPr>
        <w:widowControl/>
        <w:numPr>
          <w:ilvl w:val="0"/>
          <w:numId w:val="92"/>
        </w:numPr>
        <w:autoSpaceDE/>
        <w:autoSpaceDN/>
        <w:spacing w:line="276" w:lineRule="auto"/>
        <w:ind w:left="426" w:hanging="426"/>
        <w:contextualSpacing/>
        <w:jc w:val="both"/>
        <w:rPr>
          <w:rFonts w:ascii="Calibri" w:hAnsi="Calibri"/>
          <w:lang w:eastAsia="pl-PL"/>
        </w:rPr>
      </w:pPr>
      <w:r w:rsidRPr="009B5E72">
        <w:rPr>
          <w:rFonts w:ascii="Calibri" w:hAnsi="Calibri"/>
          <w:lang w:eastAsia="pl-PL"/>
        </w:rPr>
        <w:t xml:space="preserve">Spory wynikłe w związku z realizacją niniejszej umowy będą rozstrzygane przez sąd właściwy dla siedziby Zamawiającego. </w:t>
      </w:r>
    </w:p>
    <w:p w14:paraId="388635B7" w14:textId="77777777" w:rsidR="009B5E72" w:rsidRPr="009B5E72" w:rsidRDefault="009B5E72" w:rsidP="009B5E72">
      <w:pPr>
        <w:widowControl/>
        <w:numPr>
          <w:ilvl w:val="0"/>
          <w:numId w:val="92"/>
        </w:numPr>
        <w:autoSpaceDE/>
        <w:autoSpaceDN/>
        <w:spacing w:line="276" w:lineRule="auto"/>
        <w:ind w:left="426" w:hanging="426"/>
        <w:contextualSpacing/>
        <w:jc w:val="both"/>
        <w:rPr>
          <w:rFonts w:ascii="Calibri" w:hAnsi="Calibri"/>
          <w:lang w:eastAsia="pl-PL"/>
        </w:rPr>
      </w:pPr>
      <w:r w:rsidRPr="009B5E72">
        <w:rPr>
          <w:rFonts w:ascii="Calibri" w:hAnsi="Calibri"/>
          <w:lang w:eastAsia="pl-PL"/>
        </w:rPr>
        <w:t xml:space="preserve">Umowę sporządzono w 2 jednobrzmiących egzemplarzach, z których 1 egzemplarz otrzymuje Zamawiający i 1 egzemplarz otrzymuje Wykonawca. </w:t>
      </w:r>
    </w:p>
    <w:p w14:paraId="0FC77BDC" w14:textId="77777777" w:rsidR="009B5E72" w:rsidRPr="009B5E72" w:rsidRDefault="009B5E72" w:rsidP="009B5E72">
      <w:pPr>
        <w:widowControl/>
        <w:numPr>
          <w:ilvl w:val="0"/>
          <w:numId w:val="92"/>
        </w:numPr>
        <w:autoSpaceDE/>
        <w:autoSpaceDN/>
        <w:spacing w:line="276" w:lineRule="auto"/>
        <w:ind w:left="426" w:hanging="426"/>
        <w:contextualSpacing/>
        <w:jc w:val="both"/>
        <w:rPr>
          <w:rFonts w:ascii="Calibri" w:hAnsi="Calibri"/>
          <w:lang w:eastAsia="pl-PL"/>
        </w:rPr>
      </w:pPr>
      <w:r w:rsidRPr="009B5E72">
        <w:rPr>
          <w:rFonts w:ascii="Calibri" w:eastAsia="Calibri" w:hAnsi="Calibri"/>
          <w:lang w:eastAsia="pl-PL"/>
        </w:rPr>
        <w:t xml:space="preserve">Integralną część niniejszej umowy stanowią załączniki: </w:t>
      </w:r>
    </w:p>
    <w:p w14:paraId="72E75A3F" w14:textId="77777777" w:rsidR="009B5E72" w:rsidRPr="009B5E72" w:rsidRDefault="009B5E72" w:rsidP="009B5E72">
      <w:pPr>
        <w:widowControl/>
        <w:numPr>
          <w:ilvl w:val="0"/>
          <w:numId w:val="107"/>
        </w:numPr>
        <w:suppressAutoHyphens/>
        <w:autoSpaceDE/>
        <w:autoSpaceDN/>
        <w:spacing w:line="276" w:lineRule="auto"/>
        <w:ind w:hanging="294"/>
        <w:jc w:val="both"/>
        <w:textAlignment w:val="baseline"/>
        <w:rPr>
          <w:rFonts w:ascii="Calibri" w:hAnsi="Calibri"/>
          <w:kern w:val="3"/>
          <w:lang w:eastAsia="pl-PL"/>
        </w:rPr>
      </w:pPr>
      <w:r w:rsidRPr="009B5E72">
        <w:rPr>
          <w:rFonts w:ascii="Calibri" w:hAnsi="Calibri"/>
          <w:kern w:val="3"/>
          <w:lang w:eastAsia="pl-PL"/>
        </w:rPr>
        <w:t xml:space="preserve">Załącznik nr 1: Opis Przedmiotu Zamówienia z załącznikami (Załącznik nr 1 do OPZ – Zestawienie danych dotyczących konkursów, Załącznik nr 2 do OPZ – Deklaracja poufności </w:t>
      </w:r>
      <w:proofErr w:type="spellStart"/>
      <w:r w:rsidRPr="009B5E72">
        <w:rPr>
          <w:rFonts w:ascii="Calibri" w:hAnsi="Calibri"/>
          <w:kern w:val="3"/>
          <w:lang w:eastAsia="pl-PL"/>
        </w:rPr>
        <w:t>ewaluatora</w:t>
      </w:r>
      <w:proofErr w:type="spellEnd"/>
      <w:r w:rsidRPr="009B5E72">
        <w:rPr>
          <w:rFonts w:ascii="Calibri" w:hAnsi="Calibri"/>
          <w:kern w:val="3"/>
          <w:lang w:eastAsia="pl-PL"/>
        </w:rPr>
        <w:t xml:space="preserve">); </w:t>
      </w:r>
    </w:p>
    <w:p w14:paraId="307E0CFD" w14:textId="77777777" w:rsidR="009B5E72" w:rsidRPr="009B5E72" w:rsidRDefault="009B5E72" w:rsidP="009B5E72">
      <w:pPr>
        <w:widowControl/>
        <w:numPr>
          <w:ilvl w:val="0"/>
          <w:numId w:val="107"/>
        </w:numPr>
        <w:suppressAutoHyphens/>
        <w:autoSpaceDE/>
        <w:autoSpaceDN/>
        <w:spacing w:line="276" w:lineRule="auto"/>
        <w:ind w:hanging="294"/>
        <w:jc w:val="both"/>
        <w:textAlignment w:val="baseline"/>
        <w:rPr>
          <w:rFonts w:ascii="Calibri" w:hAnsi="Calibri"/>
          <w:kern w:val="3"/>
          <w:lang w:eastAsia="pl-PL"/>
        </w:rPr>
      </w:pPr>
      <w:r w:rsidRPr="009B5E72">
        <w:rPr>
          <w:rFonts w:ascii="Calibri" w:hAnsi="Calibri"/>
          <w:kern w:val="3"/>
          <w:lang w:eastAsia="pl-PL"/>
        </w:rPr>
        <w:t xml:space="preserve">Załącznik nr 2: Wzór Protokołu odbioru; </w:t>
      </w:r>
    </w:p>
    <w:p w14:paraId="6EC5012D" w14:textId="77777777" w:rsidR="009B5E72" w:rsidRPr="009B5E72" w:rsidRDefault="009B5E72" w:rsidP="009B5E72">
      <w:pPr>
        <w:widowControl/>
        <w:numPr>
          <w:ilvl w:val="0"/>
          <w:numId w:val="107"/>
        </w:numPr>
        <w:suppressAutoHyphens/>
        <w:autoSpaceDE/>
        <w:autoSpaceDN/>
        <w:spacing w:line="276" w:lineRule="auto"/>
        <w:ind w:hanging="294"/>
        <w:jc w:val="both"/>
        <w:textAlignment w:val="baseline"/>
        <w:rPr>
          <w:rFonts w:ascii="Calibri" w:hAnsi="Calibri"/>
          <w:kern w:val="3"/>
          <w:lang w:eastAsia="pl-PL"/>
        </w:rPr>
      </w:pPr>
      <w:r w:rsidRPr="009B5E72">
        <w:rPr>
          <w:rFonts w:ascii="Calibri" w:hAnsi="Calibri"/>
          <w:kern w:val="3"/>
          <w:lang w:eastAsia="pl-PL"/>
        </w:rPr>
        <w:t xml:space="preserve">Załącznik nr 3: Wzór Protokołu odbioru zamówienia w ramach opcji; </w:t>
      </w:r>
    </w:p>
    <w:p w14:paraId="16CB0F31" w14:textId="77777777" w:rsidR="009B5E72" w:rsidRPr="009B5E72" w:rsidRDefault="009B5E72" w:rsidP="009B5E72">
      <w:pPr>
        <w:widowControl/>
        <w:numPr>
          <w:ilvl w:val="0"/>
          <w:numId w:val="107"/>
        </w:numPr>
        <w:suppressAutoHyphens/>
        <w:autoSpaceDE/>
        <w:autoSpaceDN/>
        <w:spacing w:line="276" w:lineRule="auto"/>
        <w:ind w:hanging="294"/>
        <w:jc w:val="both"/>
        <w:textAlignment w:val="baseline"/>
        <w:rPr>
          <w:rFonts w:ascii="Calibri" w:hAnsi="Calibri"/>
          <w:kern w:val="3"/>
          <w:lang w:eastAsia="pl-PL"/>
        </w:rPr>
      </w:pPr>
      <w:r w:rsidRPr="009B5E72">
        <w:rPr>
          <w:rFonts w:ascii="Calibri" w:hAnsi="Calibri"/>
          <w:kern w:val="3"/>
          <w:lang w:eastAsia="pl-PL"/>
        </w:rPr>
        <w:t xml:space="preserve">Załącznik nr 4: Wzór Oświadczenia Wykonawcy dotyczącego przeniesienia praw autorskich; </w:t>
      </w:r>
    </w:p>
    <w:p w14:paraId="07127763" w14:textId="77777777" w:rsidR="009B5E72" w:rsidRPr="009B5E72" w:rsidRDefault="009B5E72" w:rsidP="009B5E72">
      <w:pPr>
        <w:widowControl/>
        <w:numPr>
          <w:ilvl w:val="0"/>
          <w:numId w:val="107"/>
        </w:numPr>
        <w:suppressAutoHyphens/>
        <w:autoSpaceDE/>
        <w:autoSpaceDN/>
        <w:spacing w:line="276" w:lineRule="auto"/>
        <w:ind w:hanging="294"/>
        <w:jc w:val="both"/>
        <w:textAlignment w:val="baseline"/>
        <w:rPr>
          <w:rFonts w:ascii="Calibri" w:hAnsi="Calibri"/>
          <w:kern w:val="3"/>
          <w:lang w:eastAsia="pl-PL"/>
        </w:rPr>
      </w:pPr>
      <w:r w:rsidRPr="009B5E72">
        <w:rPr>
          <w:rFonts w:ascii="Calibri" w:hAnsi="Calibri"/>
          <w:kern w:val="3"/>
          <w:lang w:eastAsia="pl-PL"/>
        </w:rPr>
        <w:t xml:space="preserve">Załącznik nr 5: Zakres danych osobowych powierzonych do przetwarzania; </w:t>
      </w:r>
    </w:p>
    <w:p w14:paraId="6A7AC75C" w14:textId="77777777" w:rsidR="009B5E72" w:rsidRPr="009B5E72" w:rsidRDefault="009B5E72" w:rsidP="009B5E72">
      <w:pPr>
        <w:widowControl/>
        <w:numPr>
          <w:ilvl w:val="0"/>
          <w:numId w:val="107"/>
        </w:numPr>
        <w:suppressAutoHyphens/>
        <w:autoSpaceDE/>
        <w:autoSpaceDN/>
        <w:spacing w:line="276" w:lineRule="auto"/>
        <w:ind w:hanging="294"/>
        <w:jc w:val="both"/>
        <w:textAlignment w:val="baseline"/>
        <w:rPr>
          <w:rFonts w:ascii="Calibri" w:hAnsi="Calibri"/>
          <w:kern w:val="3"/>
          <w:lang w:eastAsia="pl-PL"/>
        </w:rPr>
      </w:pPr>
      <w:r w:rsidRPr="009B5E72">
        <w:rPr>
          <w:rFonts w:ascii="Calibri" w:hAnsi="Calibri"/>
          <w:kern w:val="3"/>
          <w:lang w:eastAsia="pl-PL"/>
        </w:rPr>
        <w:t xml:space="preserve">Załącznik nr 6: Wzór upoważnienia do przetwarzania danych osobowych; </w:t>
      </w:r>
    </w:p>
    <w:p w14:paraId="033F0FAF" w14:textId="77777777" w:rsidR="009B5E72" w:rsidRPr="009B5E72" w:rsidRDefault="009B5E72" w:rsidP="009B5E72">
      <w:pPr>
        <w:widowControl/>
        <w:numPr>
          <w:ilvl w:val="0"/>
          <w:numId w:val="107"/>
        </w:numPr>
        <w:suppressAutoHyphens/>
        <w:autoSpaceDE/>
        <w:autoSpaceDN/>
        <w:spacing w:line="276" w:lineRule="auto"/>
        <w:ind w:hanging="294"/>
        <w:jc w:val="both"/>
        <w:textAlignment w:val="baseline"/>
        <w:rPr>
          <w:rFonts w:ascii="Calibri" w:hAnsi="Calibri"/>
          <w:kern w:val="3"/>
          <w:lang w:eastAsia="pl-PL"/>
        </w:rPr>
      </w:pPr>
      <w:r w:rsidRPr="009B5E72">
        <w:rPr>
          <w:rFonts w:ascii="Calibri" w:hAnsi="Calibri"/>
          <w:kern w:val="3"/>
          <w:lang w:eastAsia="pl-PL"/>
        </w:rPr>
        <w:t xml:space="preserve">Załącznik nr 7: Wzór odwołania upoważnienia do przetwarzania danych osobowych; </w:t>
      </w:r>
    </w:p>
    <w:p w14:paraId="25495856" w14:textId="77777777" w:rsidR="009B5E72" w:rsidRPr="009B5E72" w:rsidRDefault="009B5E72" w:rsidP="009B5E72">
      <w:pPr>
        <w:widowControl/>
        <w:numPr>
          <w:ilvl w:val="0"/>
          <w:numId w:val="107"/>
        </w:numPr>
        <w:suppressAutoHyphens/>
        <w:autoSpaceDE/>
        <w:autoSpaceDN/>
        <w:spacing w:line="276" w:lineRule="auto"/>
        <w:ind w:hanging="294"/>
        <w:jc w:val="both"/>
        <w:textAlignment w:val="baseline"/>
        <w:rPr>
          <w:rFonts w:ascii="Calibri" w:hAnsi="Calibri"/>
          <w:kern w:val="3"/>
          <w:lang w:eastAsia="pl-PL"/>
        </w:rPr>
      </w:pPr>
      <w:r w:rsidRPr="009B5E72">
        <w:rPr>
          <w:rFonts w:ascii="Calibri" w:hAnsi="Calibri"/>
          <w:kern w:val="3"/>
          <w:lang w:eastAsia="pl-PL"/>
        </w:rPr>
        <w:t xml:space="preserve">Załącznik nr 8: Kopia oferty Wykonawcy; </w:t>
      </w:r>
    </w:p>
    <w:p w14:paraId="09CE91B9" w14:textId="77777777" w:rsidR="009B5E72" w:rsidRPr="009B5E72" w:rsidRDefault="009B5E72" w:rsidP="009B5E72">
      <w:pPr>
        <w:widowControl/>
        <w:numPr>
          <w:ilvl w:val="0"/>
          <w:numId w:val="107"/>
        </w:numPr>
        <w:suppressAutoHyphens/>
        <w:autoSpaceDE/>
        <w:autoSpaceDN/>
        <w:spacing w:line="276" w:lineRule="auto"/>
        <w:ind w:hanging="294"/>
        <w:contextualSpacing/>
        <w:jc w:val="both"/>
        <w:textAlignment w:val="baseline"/>
        <w:rPr>
          <w:rFonts w:ascii="Calibri" w:hAnsi="Calibri"/>
          <w:kern w:val="3"/>
          <w:lang w:eastAsia="pl-PL"/>
        </w:rPr>
      </w:pPr>
      <w:r w:rsidRPr="009B5E72">
        <w:rPr>
          <w:rFonts w:ascii="Calibri" w:hAnsi="Calibri"/>
          <w:kern w:val="3"/>
          <w:lang w:eastAsia="pl-PL"/>
        </w:rPr>
        <w:t xml:space="preserve">Załącznik nr 9: Kopia wykazu osób wskazanych do realizacji zamówienia; </w:t>
      </w:r>
    </w:p>
    <w:p w14:paraId="54B90C58" w14:textId="603B8455" w:rsidR="009B5E72" w:rsidRPr="009B5E72" w:rsidRDefault="00591A63" w:rsidP="009B5E72">
      <w:pPr>
        <w:widowControl/>
        <w:numPr>
          <w:ilvl w:val="0"/>
          <w:numId w:val="107"/>
        </w:numPr>
        <w:suppressAutoHyphens/>
        <w:autoSpaceDE/>
        <w:autoSpaceDN/>
        <w:spacing w:line="276" w:lineRule="auto"/>
        <w:ind w:hanging="294"/>
        <w:contextualSpacing/>
        <w:jc w:val="both"/>
        <w:textAlignment w:val="baseline"/>
        <w:rPr>
          <w:rFonts w:ascii="Calibri" w:hAnsi="Calibri"/>
          <w:kern w:val="3"/>
          <w:lang w:eastAsia="pl-PL"/>
        </w:rPr>
      </w:pPr>
      <w:r>
        <w:rPr>
          <w:rFonts w:ascii="Calibri" w:hAnsi="Calibri"/>
          <w:kern w:val="3"/>
          <w:lang w:eastAsia="pl-PL"/>
        </w:rPr>
        <w:t xml:space="preserve"> </w:t>
      </w:r>
      <w:r w:rsidR="009B5E72" w:rsidRPr="009B5E72">
        <w:rPr>
          <w:rFonts w:ascii="Calibri" w:hAnsi="Calibri"/>
          <w:kern w:val="3"/>
          <w:lang w:eastAsia="pl-PL"/>
        </w:rPr>
        <w:t xml:space="preserve">Odpis aktualny z Krajowego Rejestru Sądowego z dnia …………………… / zaświadczenie o wpisie do </w:t>
      </w:r>
      <w:r w:rsidR="009B5E72" w:rsidRPr="009B5E72">
        <w:rPr>
          <w:rFonts w:ascii="Calibri" w:eastAsia="Calibri" w:hAnsi="Calibri"/>
          <w:kern w:val="3"/>
        </w:rPr>
        <w:t xml:space="preserve">Centralnej Ewidencji i Informacji o Działalności Gospodarczej </w:t>
      </w:r>
      <w:r w:rsidR="009B5E72" w:rsidRPr="009B5E72">
        <w:rPr>
          <w:rFonts w:ascii="Calibri" w:hAnsi="Calibri"/>
          <w:kern w:val="3"/>
          <w:lang w:eastAsia="pl-PL"/>
        </w:rPr>
        <w:t xml:space="preserve">z dnia …………………… </w:t>
      </w:r>
      <w:r>
        <w:rPr>
          <w:rFonts w:ascii="Calibri" w:hAnsi="Calibri"/>
          <w:kern w:val="3"/>
          <w:lang w:eastAsia="pl-PL"/>
        </w:rPr>
        <w:t>.</w:t>
      </w:r>
    </w:p>
    <w:p w14:paraId="5A1B7744" w14:textId="77777777" w:rsidR="009B5E72" w:rsidRPr="009B5E72" w:rsidRDefault="009B5E72" w:rsidP="009B5E72">
      <w:pPr>
        <w:widowControl/>
        <w:autoSpaceDE/>
        <w:autoSpaceDN/>
        <w:spacing w:line="276" w:lineRule="auto"/>
        <w:ind w:firstLine="709"/>
        <w:rPr>
          <w:rFonts w:ascii="Calibri" w:hAnsi="Calibri"/>
          <w:kern w:val="3"/>
          <w:lang w:eastAsia="pl-PL"/>
        </w:rPr>
      </w:pPr>
    </w:p>
    <w:p w14:paraId="6ABB49BC" w14:textId="77777777" w:rsidR="009B5E72" w:rsidRPr="009B5E72" w:rsidRDefault="009B5E72" w:rsidP="009B5E72">
      <w:pPr>
        <w:widowControl/>
        <w:autoSpaceDE/>
        <w:autoSpaceDN/>
        <w:spacing w:line="276" w:lineRule="auto"/>
        <w:ind w:firstLine="709"/>
        <w:rPr>
          <w:rFonts w:ascii="Calibri" w:hAnsi="Calibri"/>
          <w:kern w:val="3"/>
          <w:lang w:eastAsia="pl-PL"/>
        </w:rPr>
      </w:pPr>
    </w:p>
    <w:p w14:paraId="2E08AFED" w14:textId="77777777" w:rsidR="009B5E72" w:rsidRPr="009B5E72" w:rsidRDefault="009B5E72" w:rsidP="009B5E72">
      <w:pPr>
        <w:widowControl/>
        <w:autoSpaceDE/>
        <w:autoSpaceDN/>
        <w:spacing w:line="276" w:lineRule="auto"/>
        <w:jc w:val="center"/>
        <w:rPr>
          <w:rFonts w:ascii="Calibri" w:hAnsi="Calibri"/>
          <w:b/>
          <w:lang w:eastAsia="pl-PL"/>
        </w:rPr>
      </w:pPr>
      <w:r w:rsidRPr="009B5E72">
        <w:rPr>
          <w:rFonts w:ascii="Calibri" w:hAnsi="Calibri"/>
          <w:b/>
          <w:lang w:eastAsia="pl-PL"/>
        </w:rPr>
        <w:t xml:space="preserve">ZAMAWIAJĄCY </w:t>
      </w:r>
      <w:r w:rsidRPr="009B5E72">
        <w:rPr>
          <w:rFonts w:ascii="Calibri" w:hAnsi="Calibri"/>
          <w:b/>
          <w:lang w:eastAsia="pl-PL"/>
        </w:rPr>
        <w:tab/>
      </w:r>
      <w:r w:rsidRPr="009B5E72">
        <w:rPr>
          <w:rFonts w:ascii="Calibri" w:hAnsi="Calibri"/>
          <w:b/>
          <w:lang w:eastAsia="pl-PL"/>
        </w:rPr>
        <w:tab/>
      </w:r>
      <w:r w:rsidRPr="009B5E72">
        <w:rPr>
          <w:rFonts w:ascii="Calibri" w:hAnsi="Calibri"/>
          <w:b/>
          <w:lang w:eastAsia="pl-PL"/>
        </w:rPr>
        <w:tab/>
      </w:r>
      <w:r w:rsidRPr="009B5E72">
        <w:rPr>
          <w:rFonts w:ascii="Calibri" w:hAnsi="Calibri"/>
          <w:b/>
          <w:lang w:eastAsia="pl-PL"/>
        </w:rPr>
        <w:tab/>
        <w:t xml:space="preserve">                          </w:t>
      </w:r>
      <w:r w:rsidRPr="009B5E72">
        <w:rPr>
          <w:rFonts w:ascii="Calibri" w:hAnsi="Calibri"/>
          <w:b/>
          <w:lang w:eastAsia="pl-PL"/>
        </w:rPr>
        <w:tab/>
        <w:t>WYKONAWCA</w:t>
      </w:r>
    </w:p>
    <w:p w14:paraId="418B7577" w14:textId="77777777" w:rsidR="003F12C5" w:rsidRDefault="003F12C5" w:rsidP="009979B6">
      <w:pPr>
        <w:spacing w:after="160" w:line="259" w:lineRule="auto"/>
        <w:jc w:val="right"/>
        <w:rPr>
          <w:rFonts w:asciiTheme="minorHAnsi" w:eastAsia="Calibri" w:hAnsiTheme="minorHAnsi" w:cstheme="minorHAnsi"/>
          <w:b/>
          <w:bCs/>
          <w:i/>
          <w:iCs/>
        </w:rPr>
      </w:pPr>
    </w:p>
    <w:p w14:paraId="388805CD" w14:textId="77777777" w:rsidR="003F12C5" w:rsidRDefault="003F12C5" w:rsidP="009979B6">
      <w:pPr>
        <w:spacing w:after="160" w:line="259" w:lineRule="auto"/>
        <w:jc w:val="right"/>
        <w:rPr>
          <w:rFonts w:asciiTheme="minorHAnsi" w:eastAsia="Calibri" w:hAnsiTheme="minorHAnsi" w:cstheme="minorHAnsi"/>
          <w:b/>
          <w:bCs/>
          <w:i/>
          <w:iCs/>
        </w:rPr>
      </w:pPr>
    </w:p>
    <w:p w14:paraId="78C5A05F" w14:textId="77777777" w:rsidR="003F12C5" w:rsidRDefault="003F12C5" w:rsidP="009979B6">
      <w:pPr>
        <w:spacing w:after="160" w:line="259" w:lineRule="auto"/>
        <w:jc w:val="right"/>
        <w:rPr>
          <w:rFonts w:asciiTheme="minorHAnsi" w:eastAsia="Calibri" w:hAnsiTheme="minorHAnsi" w:cstheme="minorHAnsi"/>
          <w:b/>
          <w:bCs/>
          <w:i/>
          <w:iCs/>
        </w:rPr>
      </w:pPr>
    </w:p>
    <w:p w14:paraId="19EC2278" w14:textId="77777777" w:rsidR="003F12C5" w:rsidRDefault="003F12C5" w:rsidP="009979B6">
      <w:pPr>
        <w:spacing w:after="160" w:line="259" w:lineRule="auto"/>
        <w:jc w:val="right"/>
        <w:rPr>
          <w:rFonts w:asciiTheme="minorHAnsi" w:eastAsia="Calibri" w:hAnsiTheme="minorHAnsi" w:cstheme="minorHAnsi"/>
          <w:b/>
          <w:bCs/>
          <w:i/>
          <w:iCs/>
        </w:rPr>
      </w:pPr>
    </w:p>
    <w:p w14:paraId="14DA393C" w14:textId="77777777" w:rsidR="003F12C5" w:rsidRDefault="003F12C5" w:rsidP="009979B6">
      <w:pPr>
        <w:spacing w:after="160" w:line="259" w:lineRule="auto"/>
        <w:jc w:val="right"/>
        <w:rPr>
          <w:rFonts w:asciiTheme="minorHAnsi" w:eastAsia="Calibri" w:hAnsiTheme="minorHAnsi" w:cstheme="minorHAnsi"/>
          <w:b/>
          <w:bCs/>
          <w:i/>
          <w:iCs/>
        </w:rPr>
      </w:pPr>
    </w:p>
    <w:p w14:paraId="689CBE0A" w14:textId="12F324DF" w:rsidR="00637741" w:rsidRPr="002E4332" w:rsidRDefault="00637741" w:rsidP="009979B6">
      <w:pPr>
        <w:spacing w:after="160" w:line="259" w:lineRule="auto"/>
        <w:jc w:val="right"/>
        <w:rPr>
          <w:rFonts w:asciiTheme="minorHAnsi" w:eastAsia="Calibri" w:hAnsiTheme="minorHAnsi" w:cstheme="minorHAnsi"/>
          <w:b/>
          <w:bCs/>
          <w:i/>
          <w:iCs/>
        </w:rPr>
      </w:pPr>
      <w:r w:rsidRPr="002E4332">
        <w:rPr>
          <w:rFonts w:asciiTheme="minorHAnsi" w:eastAsia="Calibri" w:hAnsiTheme="minorHAnsi" w:cstheme="minorHAnsi"/>
          <w:b/>
          <w:bCs/>
          <w:i/>
          <w:iCs/>
        </w:rPr>
        <w:lastRenderedPageBreak/>
        <w:t>Załącznik nr 1 do umowy</w:t>
      </w:r>
    </w:p>
    <w:p w14:paraId="6E6730D4" w14:textId="3F684E1D" w:rsidR="00637741" w:rsidRPr="00C94B4A" w:rsidRDefault="00637741" w:rsidP="00C94B4A">
      <w:pPr>
        <w:spacing w:after="160" w:line="259" w:lineRule="auto"/>
        <w:jc w:val="center"/>
        <w:rPr>
          <w:rFonts w:asciiTheme="minorHAnsi" w:eastAsia="Calibri" w:hAnsiTheme="minorHAnsi" w:cstheme="minorHAnsi"/>
          <w:b/>
          <w:bCs/>
          <w:sz w:val="24"/>
          <w:szCs w:val="24"/>
        </w:rPr>
      </w:pPr>
      <w:r w:rsidRPr="00BD4E1F">
        <w:rPr>
          <w:rFonts w:asciiTheme="minorHAnsi" w:eastAsia="Calibri" w:hAnsiTheme="minorHAnsi" w:cstheme="minorHAnsi"/>
          <w:b/>
          <w:bCs/>
          <w:sz w:val="24"/>
          <w:szCs w:val="24"/>
        </w:rPr>
        <w:t>OPIS PRZEDMIOTU ZAMÓWIENIA</w:t>
      </w:r>
      <w:bookmarkStart w:id="3" w:name="_Hlk29832194"/>
      <w:bookmarkStart w:id="4" w:name="_Hlk29886534"/>
      <w:bookmarkStart w:id="5" w:name="_Hlk29887742"/>
    </w:p>
    <w:bookmarkEnd w:id="5" w:displacedByCustomXml="next"/>
    <w:bookmarkEnd w:id="4" w:displacedByCustomXml="next"/>
    <w:bookmarkEnd w:id="3" w:displacedByCustomXml="next"/>
    <w:sdt>
      <w:sdtPr>
        <w:rPr>
          <w:rFonts w:ascii="Calibri" w:hAnsi="Calibri"/>
          <w:u w:val="single"/>
        </w:rPr>
        <w:id w:val="-75053760"/>
        <w:docPartObj>
          <w:docPartGallery w:val="Cover Pages"/>
          <w:docPartUnique/>
        </w:docPartObj>
      </w:sdtPr>
      <w:sdtEndPr>
        <w:rPr>
          <w:u w:val="none"/>
        </w:rPr>
      </w:sdtEndPr>
      <w:sdtContent>
        <w:p w14:paraId="490DA283" w14:textId="2C9A3AF5" w:rsidR="0052558D" w:rsidRDefault="0052558D" w:rsidP="0052558D">
          <w:pPr>
            <w:spacing w:before="120" w:line="276" w:lineRule="auto"/>
            <w:rPr>
              <w:rFonts w:ascii="Calibri" w:eastAsia="Arial" w:hAnsi="Calibri"/>
              <w:bCs/>
            </w:rPr>
          </w:pPr>
        </w:p>
        <w:p w14:paraId="2B205E1F" w14:textId="77777777" w:rsidR="0052558D" w:rsidRDefault="0052558D" w:rsidP="0052558D">
          <w:pPr>
            <w:spacing w:before="120" w:line="276" w:lineRule="auto"/>
            <w:jc w:val="both"/>
            <w:rPr>
              <w:rFonts w:ascii="Calibri" w:eastAsia="Arial" w:hAnsi="Calibri"/>
              <w:bCs/>
            </w:rPr>
          </w:pPr>
          <w:r w:rsidRPr="00F07AA3">
            <w:rPr>
              <w:rFonts w:ascii="Calibri" w:eastAsia="Arial" w:hAnsi="Calibri"/>
              <w:b/>
              <w:bCs/>
            </w:rPr>
            <w:t>ZAMÓWIENIE PODSTAWOWE</w:t>
          </w:r>
          <w:r>
            <w:rPr>
              <w:rFonts w:ascii="Calibri" w:eastAsia="Arial" w:hAnsi="Calibri"/>
              <w:b/>
              <w:bCs/>
            </w:rPr>
            <w:t xml:space="preserve"> – w</w:t>
          </w:r>
          <w:r w:rsidRPr="008A6307">
            <w:rPr>
              <w:rFonts w:ascii="Calibri" w:eastAsia="Arial" w:hAnsi="Calibri"/>
              <w:b/>
              <w:bCs/>
            </w:rPr>
            <w:t>ykonanie badania ewaluacyjnego pt.: „</w:t>
          </w:r>
          <w:r>
            <w:rPr>
              <w:rFonts w:ascii="Calibri" w:eastAsia="Arial" w:hAnsi="Calibri"/>
              <w:b/>
              <w:bCs/>
            </w:rPr>
            <w:t>Ocena wsparcia z </w:t>
          </w:r>
          <w:r w:rsidRPr="008A6307">
            <w:rPr>
              <w:rFonts w:ascii="Calibri" w:eastAsia="Arial" w:hAnsi="Calibri"/>
              <w:b/>
              <w:bCs/>
            </w:rPr>
            <w:t>Europejskiego Funduszu Społecznego dotyczącego współpracy ponadnarodowej</w:t>
          </w:r>
          <w:r>
            <w:rPr>
              <w:rFonts w:ascii="Calibri" w:eastAsia="Arial" w:hAnsi="Calibri"/>
              <w:b/>
              <w:bCs/>
            </w:rPr>
            <w:t xml:space="preserve">”. </w:t>
          </w:r>
        </w:p>
        <w:p w14:paraId="13C79FA2" w14:textId="77777777" w:rsidR="0052558D" w:rsidRPr="008A6307" w:rsidRDefault="0052558D" w:rsidP="0052558D">
          <w:pPr>
            <w:spacing w:before="120" w:line="276" w:lineRule="auto"/>
            <w:rPr>
              <w:rFonts w:ascii="Calibri" w:eastAsia="Arial" w:hAnsi="Calibri"/>
              <w:bCs/>
            </w:rPr>
          </w:pPr>
        </w:p>
        <w:p w14:paraId="6C43D18E" w14:textId="77777777" w:rsidR="0052558D" w:rsidRPr="00296766" w:rsidRDefault="0052558D" w:rsidP="0052558D">
          <w:pPr>
            <w:spacing w:before="120" w:line="276" w:lineRule="auto"/>
            <w:rPr>
              <w:rFonts w:ascii="Calibri" w:eastAsia="Arial" w:hAnsi="Calibri"/>
              <w:b/>
              <w:bCs/>
            </w:rPr>
          </w:pPr>
          <w:r w:rsidRPr="00296766">
            <w:rPr>
              <w:rFonts w:ascii="Calibri" w:eastAsia="Arial" w:hAnsi="Calibri"/>
              <w:b/>
              <w:bCs/>
            </w:rPr>
            <w:t xml:space="preserve">Rozdział I. Uzasadnienie i kontekst realizacji badania. </w:t>
          </w:r>
        </w:p>
        <w:p w14:paraId="00CB2E46" w14:textId="77777777" w:rsidR="0052558D" w:rsidRPr="00B549E2" w:rsidRDefault="0052558D" w:rsidP="000349E9">
          <w:pPr>
            <w:pStyle w:val="Akapitzlist"/>
            <w:widowControl/>
            <w:numPr>
              <w:ilvl w:val="3"/>
              <w:numId w:val="120"/>
            </w:numPr>
            <w:autoSpaceDE/>
            <w:autoSpaceDN/>
            <w:spacing w:before="120" w:line="276" w:lineRule="auto"/>
            <w:ind w:left="284" w:hanging="284"/>
            <w:rPr>
              <w:rFonts w:ascii="Calibri" w:eastAsiaTheme="minorEastAsia" w:hAnsi="Calibri"/>
            </w:rPr>
          </w:pPr>
          <w:r w:rsidRPr="00296766">
            <w:rPr>
              <w:rFonts w:ascii="Calibri" w:eastAsia="Arial" w:hAnsi="Calibri"/>
            </w:rPr>
            <w:t xml:space="preserve">Zgodnie z zapisami Umowy Partnerstwa na lata 2014–2020 (dalej: UP) istotnym założeniem tego okresu programowania jest umiędzynarodowienie przedsięwzięć wspieranych z funduszy strukturalnych, rozumiane jako realizacja projektów zawierających komponent międzynarodowy lub wspólnie z partnerem zagranicznym. Celem takiego podejścia jest wzmocnienie zdolności polskich podmiotów do realizacji przedsięwzięć o zasięgu ponadnarodowym, co docelowo przełoży się na konkurencyjność przedsiębiorstw, umiędzynarodowienie nauki oraz zdolność do generowania innowacji na skalę europejską i globalną. </w:t>
          </w:r>
        </w:p>
        <w:p w14:paraId="0DBAE64F" w14:textId="77777777" w:rsidR="0052558D" w:rsidRPr="009E0D0C" w:rsidRDefault="0052558D" w:rsidP="000349E9">
          <w:pPr>
            <w:pStyle w:val="Akapitzlist"/>
            <w:widowControl/>
            <w:numPr>
              <w:ilvl w:val="3"/>
              <w:numId w:val="120"/>
            </w:numPr>
            <w:autoSpaceDE/>
            <w:autoSpaceDN/>
            <w:spacing w:before="120" w:line="276" w:lineRule="auto"/>
            <w:ind w:left="284" w:hanging="284"/>
            <w:rPr>
              <w:rFonts w:ascii="Calibri" w:eastAsiaTheme="minorEastAsia" w:hAnsi="Calibri"/>
            </w:rPr>
          </w:pPr>
          <w:r w:rsidRPr="009E0D0C">
            <w:rPr>
              <w:rFonts w:ascii="Calibri" w:eastAsia="Arial" w:hAnsi="Calibri"/>
            </w:rPr>
            <w:t xml:space="preserve">W ramach Programu Operacyjnego Wiedza Edukacja Rozwój (dalej: PO WER) </w:t>
          </w:r>
          <w:r w:rsidRPr="009E0D0C">
            <w:rPr>
              <w:rFonts w:ascii="Calibri" w:eastAsiaTheme="minorEastAsia" w:hAnsi="Calibri"/>
            </w:rPr>
            <w:t>projekty współpracy ponadnarodowej są wdrażane w ramach dedykowanej wyłącznie tym zagadnieniom IV osi priorytetowej Innowacje społeczne i współpraca ponadnarodowa. Polska przyjęła model przewidziany w art. 96 rozporządzenia ogólnego, zakładający wdrażanie ponadnarodowości w</w:t>
          </w:r>
          <w:r>
            <w:rPr>
              <w:rFonts w:ascii="Calibri" w:eastAsiaTheme="minorEastAsia" w:hAnsi="Calibri"/>
            </w:rPr>
            <w:t> </w:t>
          </w:r>
          <w:r w:rsidRPr="009E0D0C">
            <w:rPr>
              <w:rFonts w:ascii="Calibri" w:eastAsiaTheme="minorEastAsia" w:hAnsi="Calibri"/>
            </w:rPr>
            <w:t xml:space="preserve">ramach wyodrębnionej osi priorytetowej, przyjmując podejście polegające na </w:t>
          </w:r>
          <w:proofErr w:type="spellStart"/>
          <w:r w:rsidRPr="009E0D0C">
            <w:rPr>
              <w:rFonts w:ascii="Calibri" w:eastAsiaTheme="minorEastAsia" w:hAnsi="Calibri"/>
            </w:rPr>
            <w:t>wielotematyczności</w:t>
          </w:r>
          <w:proofErr w:type="spellEnd"/>
          <w:r w:rsidRPr="009E0D0C">
            <w:rPr>
              <w:rFonts w:ascii="Calibri" w:eastAsiaTheme="minorEastAsia" w:hAnsi="Calibri"/>
            </w:rPr>
            <w:t xml:space="preserve"> tj. możliwości łączenia priorytetów inwestycyjnych z różnych celów tematycznych.</w:t>
          </w:r>
          <w:r>
            <w:rPr>
              <w:rFonts w:ascii="Calibri" w:eastAsiaTheme="minorEastAsia" w:hAnsi="Calibri"/>
            </w:rPr>
            <w:t xml:space="preserve"> </w:t>
          </w:r>
        </w:p>
        <w:p w14:paraId="562224FD" w14:textId="389A2C12" w:rsidR="0052558D" w:rsidRDefault="00600D09" w:rsidP="0052558D">
          <w:pPr>
            <w:pStyle w:val="Akapitzlist"/>
            <w:spacing w:before="120" w:line="276" w:lineRule="auto"/>
            <w:ind w:left="284"/>
            <w:rPr>
              <w:rFonts w:ascii="Calibri" w:eastAsiaTheme="minorEastAsia" w:hAnsi="Calibri"/>
            </w:rPr>
          </w:pPr>
          <w:r>
            <w:rPr>
              <w:rFonts w:ascii="Calibri" w:eastAsiaTheme="minorEastAsia" w:hAnsi="Calibri"/>
            </w:rPr>
            <w:t xml:space="preserve">       </w:t>
          </w:r>
          <w:r w:rsidR="0052558D" w:rsidRPr="00A25E14">
            <w:rPr>
              <w:rFonts w:ascii="Calibri" w:eastAsiaTheme="minorEastAsia" w:hAnsi="Calibri"/>
            </w:rPr>
            <w:t>Przyjęte rozwiązanie wynika z doświadczeń z realizacji Programu Operacyjnego Kapitał Ludzki 2007</w:t>
          </w:r>
          <w:r w:rsidR="0052558D">
            <w:rPr>
              <w:rFonts w:ascii="Calibri" w:eastAsiaTheme="minorEastAsia" w:hAnsi="Calibri"/>
            </w:rPr>
            <w:t>–</w:t>
          </w:r>
          <w:r w:rsidR="0052558D" w:rsidRPr="00A25E14">
            <w:rPr>
              <w:rFonts w:ascii="Calibri" w:eastAsiaTheme="minorEastAsia" w:hAnsi="Calibri"/>
            </w:rPr>
            <w:t>2013,</w:t>
          </w:r>
          <w:r w:rsidR="0052558D">
            <w:rPr>
              <w:rFonts w:ascii="Calibri" w:eastAsiaTheme="minorEastAsia" w:hAnsi="Calibri"/>
            </w:rPr>
            <w:t xml:space="preserve"> </w:t>
          </w:r>
          <w:r w:rsidR="0052558D" w:rsidRPr="00A25E14">
            <w:rPr>
              <w:rFonts w:ascii="Calibri" w:eastAsiaTheme="minorEastAsia" w:hAnsi="Calibri"/>
            </w:rPr>
            <w:t>a także doświadczeń innych państw członkowskich w tym zakresie. Dedykowana oś zwiększa widoczność</w:t>
          </w:r>
          <w:r w:rsidR="0052558D">
            <w:rPr>
              <w:rFonts w:ascii="Calibri" w:eastAsiaTheme="minorEastAsia" w:hAnsi="Calibri"/>
            </w:rPr>
            <w:t xml:space="preserve"> </w:t>
          </w:r>
          <w:r w:rsidR="0052558D" w:rsidRPr="00A25E14">
            <w:rPr>
              <w:rFonts w:ascii="Calibri" w:eastAsiaTheme="minorEastAsia" w:hAnsi="Calibri"/>
            </w:rPr>
            <w:t>tych przedsięwzięć, ich faktyczną realizację w zaplanowanej kwocie oraz ich skuteczność. Projekty te</w:t>
          </w:r>
          <w:r w:rsidR="0052558D">
            <w:rPr>
              <w:rFonts w:ascii="Calibri" w:eastAsiaTheme="minorEastAsia" w:hAnsi="Calibri"/>
            </w:rPr>
            <w:t xml:space="preserve"> </w:t>
          </w:r>
          <w:r w:rsidR="0052558D" w:rsidRPr="00A25E14">
            <w:rPr>
              <w:rFonts w:ascii="Calibri" w:eastAsiaTheme="minorEastAsia" w:hAnsi="Calibri"/>
            </w:rPr>
            <w:t xml:space="preserve">wymagają również odpowiedniego potencjału po stronie beneficjentów, </w:t>
          </w:r>
          <w:r w:rsidR="00BD5A91">
            <w:rPr>
              <w:rFonts w:ascii="Calibri" w:eastAsiaTheme="minorEastAsia" w:hAnsi="Calibri"/>
            </w:rPr>
            <w:br/>
          </w:r>
          <w:r w:rsidR="0052558D" w:rsidRPr="00A25E14">
            <w:rPr>
              <w:rFonts w:ascii="Calibri" w:eastAsiaTheme="minorEastAsia" w:hAnsi="Calibri"/>
            </w:rPr>
            <w:t>a także koordynacji na różnych</w:t>
          </w:r>
          <w:r w:rsidR="0052558D">
            <w:rPr>
              <w:rFonts w:ascii="Calibri" w:eastAsiaTheme="minorEastAsia" w:hAnsi="Calibri"/>
            </w:rPr>
            <w:t xml:space="preserve"> </w:t>
          </w:r>
          <w:r w:rsidR="0052558D" w:rsidRPr="00A25E14">
            <w:rPr>
              <w:rFonts w:ascii="Calibri" w:eastAsiaTheme="minorEastAsia" w:hAnsi="Calibri"/>
            </w:rPr>
            <w:t>etapach.</w:t>
          </w:r>
          <w:r w:rsidR="0052558D">
            <w:rPr>
              <w:rFonts w:ascii="Calibri" w:eastAsiaTheme="minorEastAsia" w:hAnsi="Calibri"/>
            </w:rPr>
            <w:t xml:space="preserve"> </w:t>
          </w:r>
        </w:p>
        <w:p w14:paraId="76F1DD67" w14:textId="2AB42DBE" w:rsidR="0052558D" w:rsidRPr="00B549E2" w:rsidRDefault="00600D09" w:rsidP="0052558D">
          <w:pPr>
            <w:pStyle w:val="Akapitzlist"/>
            <w:spacing w:before="120" w:line="276" w:lineRule="auto"/>
            <w:ind w:left="284"/>
            <w:rPr>
              <w:rFonts w:ascii="Calibri" w:eastAsiaTheme="minorEastAsia" w:hAnsi="Calibri"/>
            </w:rPr>
          </w:pPr>
          <w:r>
            <w:rPr>
              <w:rFonts w:ascii="Calibri" w:eastAsia="Arial" w:hAnsi="Calibri"/>
            </w:rPr>
            <w:t xml:space="preserve">       </w:t>
          </w:r>
          <w:r w:rsidR="0052558D">
            <w:rPr>
              <w:rFonts w:ascii="Calibri" w:eastAsia="Arial" w:hAnsi="Calibri"/>
            </w:rPr>
            <w:t xml:space="preserve">W ramach Osi IV </w:t>
          </w:r>
          <w:r w:rsidR="0052558D" w:rsidRPr="00DA76C9">
            <w:rPr>
              <w:rFonts w:ascii="Calibri" w:eastAsia="Arial" w:hAnsi="Calibri"/>
            </w:rPr>
            <w:t>wyodrębniono osobne Działanie 4.3 Współpraca ponadnarodowa, w ramach którego przedsięwzięcia z udziałem partnerów ponadnarodowych mogą być realizowane</w:t>
          </w:r>
          <w:r w:rsidR="0052558D" w:rsidRPr="003B5E02">
            <w:rPr>
              <w:rFonts w:ascii="Calibri" w:eastAsia="Arial" w:hAnsi="Calibri"/>
            </w:rPr>
            <w:t xml:space="preserve"> w</w:t>
          </w:r>
          <w:r w:rsidR="0052558D">
            <w:rPr>
              <w:rFonts w:ascii="Calibri" w:eastAsia="Arial" w:hAnsi="Calibri"/>
            </w:rPr>
            <w:t> </w:t>
          </w:r>
          <w:r w:rsidR="0052558D" w:rsidRPr="003B5E02">
            <w:rPr>
              <w:rFonts w:ascii="Calibri" w:eastAsia="Arial" w:hAnsi="Calibri"/>
            </w:rPr>
            <w:t xml:space="preserve">ramach </w:t>
          </w:r>
          <w:r w:rsidR="0052558D" w:rsidRPr="00A25E14">
            <w:rPr>
              <w:rFonts w:ascii="Calibri" w:eastAsia="Arial" w:hAnsi="Calibri"/>
            </w:rPr>
            <w:t xml:space="preserve">PO WER </w:t>
          </w:r>
          <w:r w:rsidR="0052558D" w:rsidRPr="00DA76C9">
            <w:rPr>
              <w:rFonts w:ascii="Calibri" w:eastAsia="Arial" w:hAnsi="Calibri"/>
            </w:rPr>
            <w:t xml:space="preserve">we wszystkich priorytetach inwestycyjnych przewidzianych w celach tematycznych 8–11. Alokacja przeznaczona na to Działanie wynosi 100 392 446 EUR, w tym wkład UE 94 658 154 EUR. </w:t>
          </w:r>
        </w:p>
        <w:p w14:paraId="37C7B8B2" w14:textId="77777777" w:rsidR="0052558D" w:rsidRDefault="0052558D" w:rsidP="000349E9">
          <w:pPr>
            <w:pStyle w:val="Akapitzlist"/>
            <w:widowControl/>
            <w:numPr>
              <w:ilvl w:val="3"/>
              <w:numId w:val="120"/>
            </w:numPr>
            <w:autoSpaceDE/>
            <w:autoSpaceDN/>
            <w:spacing w:before="120" w:line="276" w:lineRule="auto"/>
            <w:ind w:left="284" w:hanging="284"/>
            <w:rPr>
              <w:rFonts w:ascii="Calibri" w:eastAsia="Arial" w:hAnsi="Calibri"/>
            </w:rPr>
          </w:pPr>
          <w:r w:rsidRPr="00296766">
            <w:rPr>
              <w:rFonts w:ascii="Calibri" w:eastAsia="Arial" w:hAnsi="Calibri"/>
            </w:rPr>
            <w:t>Działania realizowane w ramach współpracy ponadnarodowej ukierunkowane są na te obszary polityk sektorowych, w przypadku których wymiana doświadczeń z partnerami zagranicznymi i proces wzajemnego uczenia się na poziomie ponadnarodowym może przynieść znaczną wartość dodaną. Celem Działania 4.3 PO WER jest wdrożenie nowych rozwiązań, w szczególności z zakresu aktywizacji zawodowej, kształcenia przez całe życie i tworzenia oraz realizacji polityk publicznych, dzięki współpracy z partnerami zagranicznymi.</w:t>
          </w:r>
          <w:r>
            <w:rPr>
              <w:rFonts w:ascii="Calibri" w:eastAsia="Arial" w:hAnsi="Calibri"/>
            </w:rPr>
            <w:t xml:space="preserve"> </w:t>
          </w:r>
        </w:p>
        <w:p w14:paraId="04055D4F" w14:textId="6FEBB4FB" w:rsidR="0052558D" w:rsidRDefault="00600D09" w:rsidP="0052558D">
          <w:pPr>
            <w:pStyle w:val="Akapitzlist"/>
            <w:spacing w:before="120" w:line="276" w:lineRule="auto"/>
            <w:ind w:left="284"/>
            <w:rPr>
              <w:rFonts w:ascii="Calibri" w:eastAsia="Arial" w:hAnsi="Calibri"/>
            </w:rPr>
          </w:pPr>
          <w:r>
            <w:rPr>
              <w:rFonts w:ascii="Calibri" w:eastAsia="Arial" w:hAnsi="Calibri"/>
            </w:rPr>
            <w:t xml:space="preserve">       </w:t>
          </w:r>
          <w:r w:rsidR="0052558D">
            <w:rPr>
              <w:rFonts w:ascii="Calibri" w:eastAsia="Arial" w:hAnsi="Calibri"/>
            </w:rPr>
            <w:t>R</w:t>
          </w:r>
          <w:r w:rsidR="0052558D" w:rsidRPr="00650705">
            <w:rPr>
              <w:rFonts w:ascii="Calibri" w:eastAsia="Arial" w:hAnsi="Calibri"/>
            </w:rPr>
            <w:t xml:space="preserve">ealizowane w ramach </w:t>
          </w:r>
          <w:r w:rsidR="0052558D">
            <w:rPr>
              <w:rFonts w:ascii="Calibri" w:eastAsia="Arial" w:hAnsi="Calibri"/>
            </w:rPr>
            <w:t>PO WER</w:t>
          </w:r>
          <w:r w:rsidR="0052558D" w:rsidRPr="00650705">
            <w:rPr>
              <w:rFonts w:ascii="Calibri" w:eastAsia="Arial" w:hAnsi="Calibri"/>
            </w:rPr>
            <w:t xml:space="preserve"> projekty </w:t>
          </w:r>
          <w:r w:rsidR="0052558D">
            <w:rPr>
              <w:rFonts w:ascii="Calibri" w:eastAsia="Arial" w:hAnsi="Calibri"/>
            </w:rPr>
            <w:t xml:space="preserve">współpracy ponadnarodowej </w:t>
          </w:r>
          <w:r w:rsidR="0052558D" w:rsidRPr="00650705">
            <w:rPr>
              <w:rFonts w:ascii="Calibri" w:eastAsia="Arial" w:hAnsi="Calibri"/>
            </w:rPr>
            <w:t xml:space="preserve">dotyczą bardzo szerokiego spektrum interwencji, co z pewnością będzie stanowić czynnik utrudniający zastosowanie jednego, uniwersalnego podejścia badawczego dla wszystkich projektów </w:t>
          </w:r>
          <w:r w:rsidR="0052558D">
            <w:rPr>
              <w:rFonts w:ascii="Calibri" w:eastAsia="Arial" w:hAnsi="Calibri"/>
            </w:rPr>
            <w:t>współpracy ponadnarodowej</w:t>
          </w:r>
          <w:r w:rsidR="0052558D" w:rsidRPr="00650705">
            <w:rPr>
              <w:rFonts w:ascii="Calibri" w:eastAsia="Arial" w:hAnsi="Calibri"/>
            </w:rPr>
            <w:t xml:space="preserve">, realizowanych w ramach różnych naborów. Mając na uwadze powyższe, Wykonawca niniejszego </w:t>
          </w:r>
          <w:r w:rsidR="0052558D" w:rsidRPr="00650705">
            <w:rPr>
              <w:rFonts w:ascii="Calibri" w:eastAsia="Arial" w:hAnsi="Calibri"/>
            </w:rPr>
            <w:lastRenderedPageBreak/>
            <w:t xml:space="preserve">badania będzie miał za zadanie stworzenie takiej metodologii, w ramach której możliwe będzie dokonanie spójnej oceny </w:t>
          </w:r>
          <w:r w:rsidR="0052558D">
            <w:rPr>
              <w:rFonts w:ascii="Calibri" w:eastAsia="Arial" w:hAnsi="Calibri"/>
            </w:rPr>
            <w:t>Działania 4.3 PO WER</w:t>
          </w:r>
          <w:r w:rsidR="0052558D" w:rsidRPr="00650705">
            <w:rPr>
              <w:rFonts w:ascii="Calibri" w:eastAsia="Arial" w:hAnsi="Calibri"/>
            </w:rPr>
            <w:t xml:space="preserve"> w zakresie </w:t>
          </w:r>
          <w:r w:rsidR="0052558D">
            <w:rPr>
              <w:rFonts w:ascii="Calibri" w:eastAsia="Arial" w:hAnsi="Calibri"/>
            </w:rPr>
            <w:t xml:space="preserve">projektów współpracy ponadnarodowej realizowanych </w:t>
          </w:r>
          <w:r w:rsidR="0052558D" w:rsidRPr="00650705">
            <w:rPr>
              <w:rFonts w:ascii="Calibri" w:eastAsia="Arial" w:hAnsi="Calibri"/>
            </w:rPr>
            <w:t>w ramach Programu.</w:t>
          </w:r>
          <w:r w:rsidR="0052558D">
            <w:rPr>
              <w:rFonts w:ascii="Calibri" w:eastAsia="Arial" w:hAnsi="Calibri"/>
            </w:rPr>
            <w:t xml:space="preserve"> </w:t>
          </w:r>
        </w:p>
        <w:p w14:paraId="5CD94E9A" w14:textId="627F4932" w:rsidR="0052558D" w:rsidRDefault="00600D09" w:rsidP="0052558D">
          <w:pPr>
            <w:pStyle w:val="Akapitzlist"/>
            <w:spacing w:before="120" w:line="276" w:lineRule="auto"/>
            <w:ind w:left="284"/>
            <w:rPr>
              <w:rFonts w:ascii="Calibri" w:eastAsia="Arial" w:hAnsi="Calibri"/>
            </w:rPr>
          </w:pPr>
          <w:r>
            <w:rPr>
              <w:rFonts w:ascii="Calibri" w:eastAsia="Arial" w:hAnsi="Calibri"/>
            </w:rPr>
            <w:t xml:space="preserve">       </w:t>
          </w:r>
          <w:r w:rsidR="0052558D" w:rsidRPr="008C33D6">
            <w:rPr>
              <w:rFonts w:ascii="Calibri" w:eastAsia="Arial" w:hAnsi="Calibri"/>
            </w:rPr>
            <w:t>Zgodnie z Umową Partnerstwa podstawowym trybem wyboru projektów do dofinansowania w</w:t>
          </w:r>
          <w:r w:rsidR="0052558D">
            <w:rPr>
              <w:rFonts w:ascii="Calibri" w:eastAsia="Arial" w:hAnsi="Calibri"/>
            </w:rPr>
            <w:t> </w:t>
          </w:r>
          <w:r w:rsidR="0052558D" w:rsidRPr="008C33D6">
            <w:rPr>
              <w:rFonts w:ascii="Calibri" w:eastAsia="Arial" w:hAnsi="Calibri"/>
            </w:rPr>
            <w:t xml:space="preserve">ramach PO WER, również w przypadku projektów realizowanych w </w:t>
          </w:r>
          <w:r w:rsidR="0052558D">
            <w:rPr>
              <w:rFonts w:ascii="Calibri" w:eastAsia="Arial" w:hAnsi="Calibri"/>
            </w:rPr>
            <w:t>ramach działania 4.3 PO WER,</w:t>
          </w:r>
          <w:r w:rsidR="0052558D" w:rsidRPr="008C33D6">
            <w:rPr>
              <w:rFonts w:ascii="Calibri" w:eastAsia="Arial" w:hAnsi="Calibri"/>
            </w:rPr>
            <w:t xml:space="preserve"> jest tryb konkursowy. Zastosowanie trybu pozakonkursowego ograniczone jest wyłącznie do uzasadnionych przypadków obejmujących realizację lub koordynację zadań określonych w</w:t>
          </w:r>
          <w:r w:rsidR="0052558D">
            <w:rPr>
              <w:rFonts w:ascii="Calibri" w:eastAsia="Arial" w:hAnsi="Calibri"/>
            </w:rPr>
            <w:t> </w:t>
          </w:r>
          <w:r w:rsidR="0052558D" w:rsidRPr="008C33D6">
            <w:rPr>
              <w:rFonts w:ascii="Calibri" w:eastAsia="Arial" w:hAnsi="Calibri"/>
            </w:rPr>
            <w:t xml:space="preserve">przepisach prawnych mających zastosowanie do danego podmiotu lub grupy podmiotów. Projekty pozakonkursowe realizowane są zgodnie z zasadami określonymi dla EFS w podrozdziale 5.2.1 Umowy Partnerstwa i </w:t>
          </w:r>
          <w:r w:rsidR="0052558D">
            <w:rPr>
              <w:rFonts w:ascii="Calibri" w:eastAsia="Arial" w:hAnsi="Calibri"/>
            </w:rPr>
            <w:t xml:space="preserve">w Działaniu 4.3 </w:t>
          </w:r>
          <w:r w:rsidR="0052558D" w:rsidRPr="008C33D6">
            <w:rPr>
              <w:rFonts w:ascii="Calibri" w:eastAsia="Arial" w:hAnsi="Calibri"/>
            </w:rPr>
            <w:t xml:space="preserve">ograniczone są do </w:t>
          </w:r>
          <w:r w:rsidR="0052558D">
            <w:rPr>
              <w:rFonts w:ascii="Calibri" w:eastAsia="Arial" w:hAnsi="Calibri"/>
            </w:rPr>
            <w:t>jednego</w:t>
          </w:r>
          <w:r w:rsidR="0052558D" w:rsidRPr="008C33D6">
            <w:rPr>
              <w:rFonts w:ascii="Calibri" w:eastAsia="Arial" w:hAnsi="Calibri"/>
            </w:rPr>
            <w:t xml:space="preserve"> typ</w:t>
          </w:r>
          <w:r w:rsidR="0052558D">
            <w:rPr>
              <w:rFonts w:ascii="Calibri" w:eastAsia="Arial" w:hAnsi="Calibri"/>
            </w:rPr>
            <w:t xml:space="preserve">u </w:t>
          </w:r>
          <w:r w:rsidR="0052558D" w:rsidRPr="008C33D6">
            <w:rPr>
              <w:rFonts w:ascii="Calibri" w:eastAsia="Arial" w:hAnsi="Calibri"/>
            </w:rPr>
            <w:t>realizowanych działań</w:t>
          </w:r>
          <w:r w:rsidR="0052558D">
            <w:rPr>
              <w:rFonts w:ascii="Calibri" w:eastAsia="Arial" w:hAnsi="Calibri"/>
            </w:rPr>
            <w:t xml:space="preserve"> </w:t>
          </w:r>
          <w:r w:rsidR="0052558D" w:rsidRPr="008B2D5D">
            <w:rPr>
              <w:rFonts w:ascii="Calibri" w:eastAsia="Arial" w:hAnsi="Calibri"/>
            </w:rPr>
            <w:t>–</w:t>
          </w:r>
          <w:r w:rsidR="0052558D" w:rsidRPr="00446BBD">
            <w:rPr>
              <w:rFonts w:ascii="Calibri" w:eastAsia="Arial" w:hAnsi="Calibri"/>
            </w:rPr>
            <w:t xml:space="preserve"> do typu wdrożeniowego.</w:t>
          </w:r>
          <w:r w:rsidR="0052558D">
            <w:rPr>
              <w:rFonts w:ascii="Calibri" w:eastAsia="Arial" w:hAnsi="Calibri"/>
            </w:rPr>
            <w:t xml:space="preserve"> </w:t>
          </w:r>
        </w:p>
        <w:p w14:paraId="17A95EE9" w14:textId="5C865C74" w:rsidR="0052558D" w:rsidRPr="00296766" w:rsidRDefault="00600D09" w:rsidP="0052558D">
          <w:pPr>
            <w:pStyle w:val="Akapitzlist"/>
            <w:spacing w:before="120" w:line="276" w:lineRule="auto"/>
            <w:ind w:left="284"/>
            <w:rPr>
              <w:rFonts w:ascii="Calibri" w:eastAsia="Arial" w:hAnsi="Calibri"/>
            </w:rPr>
          </w:pPr>
          <w:r>
            <w:rPr>
              <w:rFonts w:ascii="Calibri" w:eastAsia="Arial" w:hAnsi="Calibri"/>
            </w:rPr>
            <w:t xml:space="preserve">       </w:t>
          </w:r>
          <w:r w:rsidR="0052558D" w:rsidRPr="00922581">
            <w:rPr>
              <w:rFonts w:ascii="Calibri" w:eastAsia="Arial" w:hAnsi="Calibri"/>
            </w:rPr>
            <w:t xml:space="preserve">Tematy, w ramach których realizowane są projekty </w:t>
          </w:r>
          <w:r w:rsidR="0052558D">
            <w:rPr>
              <w:rFonts w:ascii="Calibri" w:eastAsia="Arial" w:hAnsi="Calibri"/>
            </w:rPr>
            <w:t>współpracy ponadnarodowej,</w:t>
          </w:r>
          <w:r w:rsidR="0052558D" w:rsidRPr="00922581">
            <w:rPr>
              <w:rFonts w:ascii="Calibri" w:eastAsia="Arial" w:hAnsi="Calibri"/>
            </w:rPr>
            <w:t xml:space="preserve"> są identyfikowane w trakcie całego okresu wdrażania interwencji realizowanej ze środków EFS 2014–2020, zgodnie z wyzwaniami określanymi w dokumentach strategicznych. Wybór tematów, w</w:t>
          </w:r>
          <w:r w:rsidR="0052558D">
            <w:rPr>
              <w:rFonts w:ascii="Calibri" w:eastAsia="Arial" w:hAnsi="Calibri"/>
            </w:rPr>
            <w:t> </w:t>
          </w:r>
          <w:r w:rsidR="0052558D" w:rsidRPr="00922581">
            <w:rPr>
              <w:rFonts w:ascii="Calibri" w:eastAsia="Arial" w:hAnsi="Calibri"/>
            </w:rPr>
            <w:t xml:space="preserve">ramach których ogłaszane </w:t>
          </w:r>
          <w:r w:rsidR="0052558D">
            <w:rPr>
              <w:rFonts w:ascii="Calibri" w:eastAsia="Arial" w:hAnsi="Calibri"/>
            </w:rPr>
            <w:t>są</w:t>
          </w:r>
          <w:r w:rsidR="0052558D" w:rsidRPr="00922581">
            <w:rPr>
              <w:rFonts w:ascii="Calibri" w:eastAsia="Arial" w:hAnsi="Calibri"/>
            </w:rPr>
            <w:t xml:space="preserve"> konkursy</w:t>
          </w:r>
          <w:r w:rsidR="0052558D">
            <w:rPr>
              <w:rFonts w:ascii="Calibri" w:eastAsia="Arial" w:hAnsi="Calibri"/>
            </w:rPr>
            <w:t>,</w:t>
          </w:r>
          <w:r w:rsidR="0052558D" w:rsidRPr="00922581">
            <w:rPr>
              <w:rFonts w:ascii="Calibri" w:eastAsia="Arial" w:hAnsi="Calibri"/>
            </w:rPr>
            <w:t xml:space="preserve"> każdorazowo zatwierdzan</w:t>
          </w:r>
          <w:r w:rsidR="0052558D">
            <w:rPr>
              <w:rFonts w:ascii="Calibri" w:eastAsia="Arial" w:hAnsi="Calibri"/>
            </w:rPr>
            <w:t>y</w:t>
          </w:r>
          <w:r w:rsidR="0052558D" w:rsidRPr="00922581">
            <w:rPr>
              <w:rFonts w:ascii="Calibri" w:eastAsia="Arial" w:hAnsi="Calibri"/>
            </w:rPr>
            <w:t xml:space="preserve"> </w:t>
          </w:r>
          <w:r w:rsidR="0052558D">
            <w:rPr>
              <w:rFonts w:ascii="Calibri" w:eastAsia="Arial" w:hAnsi="Calibri"/>
            </w:rPr>
            <w:t>jest</w:t>
          </w:r>
          <w:r w:rsidR="0052558D" w:rsidRPr="00922581">
            <w:rPr>
              <w:rFonts w:ascii="Calibri" w:eastAsia="Arial" w:hAnsi="Calibri"/>
            </w:rPr>
            <w:t xml:space="preserve"> przez Komitet Monitorujący PO WER</w:t>
          </w:r>
          <w:r w:rsidR="0052558D">
            <w:rPr>
              <w:rFonts w:ascii="Calibri" w:eastAsia="Arial" w:hAnsi="Calibri"/>
            </w:rPr>
            <w:t xml:space="preserve"> (KM PO WER)</w:t>
          </w:r>
          <w:r w:rsidR="0052558D" w:rsidRPr="00922581">
            <w:rPr>
              <w:rFonts w:ascii="Calibri" w:eastAsia="Arial" w:hAnsi="Calibri"/>
            </w:rPr>
            <w:t>.</w:t>
          </w:r>
          <w:r w:rsidR="0052558D">
            <w:rPr>
              <w:rFonts w:ascii="Calibri" w:eastAsia="Arial" w:hAnsi="Calibri"/>
            </w:rPr>
            <w:t xml:space="preserve"> KM PO WER zatwierdza również do realizacji projekty pozakonkursowe.</w:t>
          </w:r>
          <w:r w:rsidR="0052558D" w:rsidRPr="00922581">
            <w:rPr>
              <w:rFonts w:ascii="Calibri" w:eastAsia="Arial" w:hAnsi="Calibri"/>
            </w:rPr>
            <w:t xml:space="preserve"> Szczegółowe obszary wskazujące na zakres interwencji poddawane są również konsultacjom społecznym z uwzględnieniem w szczególności podmiotów odpowiedzialnych za</w:t>
          </w:r>
          <w:r w:rsidR="0052558D">
            <w:rPr>
              <w:rFonts w:ascii="Calibri" w:eastAsia="Arial" w:hAnsi="Calibri"/>
            </w:rPr>
            <w:t> </w:t>
          </w:r>
          <w:r w:rsidR="0052558D" w:rsidRPr="00922581">
            <w:rPr>
              <w:rFonts w:ascii="Calibri" w:eastAsia="Arial" w:hAnsi="Calibri"/>
            </w:rPr>
            <w:t>realizację poszczególnych polityk sektorowych oraz partnerów społecznych i organizacji pozarządowych.</w:t>
          </w:r>
          <w:r w:rsidR="0052558D">
            <w:rPr>
              <w:rFonts w:ascii="Calibri" w:eastAsia="Arial" w:hAnsi="Calibri"/>
            </w:rPr>
            <w:t xml:space="preserve"> </w:t>
          </w:r>
        </w:p>
        <w:p w14:paraId="57AAD8E0" w14:textId="77777777" w:rsidR="0052558D" w:rsidRDefault="0052558D" w:rsidP="000349E9">
          <w:pPr>
            <w:pStyle w:val="Akapitzlist"/>
            <w:widowControl/>
            <w:numPr>
              <w:ilvl w:val="3"/>
              <w:numId w:val="120"/>
            </w:numPr>
            <w:autoSpaceDE/>
            <w:autoSpaceDN/>
            <w:spacing w:before="120" w:line="276" w:lineRule="auto"/>
            <w:ind w:left="284" w:hanging="284"/>
            <w:rPr>
              <w:rFonts w:ascii="Calibri" w:eastAsia="Arial" w:hAnsi="Calibri"/>
            </w:rPr>
          </w:pPr>
          <w:r w:rsidRPr="00296766">
            <w:rPr>
              <w:rFonts w:ascii="Calibri" w:eastAsia="Arial" w:hAnsi="Calibri"/>
            </w:rPr>
            <w:t>Celem interwencji w ramach Działania 4.3 PO WER jest promowanie współpracy ponadnarodowej jako skutecznego narzędzia wspierającego działania m.in. z zakresu aktywizacji zawodowej, kształcenia przez całe życie i tworzenia oraz realizacji polityk publicznych.</w:t>
          </w:r>
          <w:r>
            <w:rPr>
              <w:rFonts w:ascii="Calibri" w:eastAsia="Arial" w:hAnsi="Calibri"/>
            </w:rPr>
            <w:t xml:space="preserve"> </w:t>
          </w:r>
        </w:p>
        <w:p w14:paraId="504EE71C" w14:textId="2300A68A" w:rsidR="0052558D" w:rsidRDefault="00600D09" w:rsidP="0052558D">
          <w:pPr>
            <w:pStyle w:val="Akapitzlist"/>
            <w:spacing w:before="120" w:line="276" w:lineRule="auto"/>
            <w:ind w:left="284"/>
            <w:rPr>
              <w:rFonts w:ascii="Calibri" w:eastAsia="Arial" w:hAnsi="Calibri"/>
            </w:rPr>
          </w:pPr>
          <w:r>
            <w:rPr>
              <w:rFonts w:ascii="Calibri" w:eastAsia="Arial" w:hAnsi="Calibri"/>
            </w:rPr>
            <w:t xml:space="preserve">       </w:t>
          </w:r>
          <w:r w:rsidR="0052558D" w:rsidRPr="000D699D">
            <w:rPr>
              <w:rFonts w:ascii="Calibri" w:eastAsia="Arial" w:hAnsi="Calibri"/>
            </w:rPr>
            <w:t>Celem przedsięwzięć</w:t>
          </w:r>
          <w:r w:rsidR="0052558D">
            <w:rPr>
              <w:rFonts w:ascii="Calibri" w:eastAsia="Arial" w:hAnsi="Calibri"/>
            </w:rPr>
            <w:t xml:space="preserve"> </w:t>
          </w:r>
          <w:r w:rsidR="0052558D" w:rsidRPr="000D699D">
            <w:rPr>
              <w:rFonts w:ascii="Calibri" w:eastAsia="Arial" w:hAnsi="Calibri"/>
            </w:rPr>
            <w:t>ponadnarodowych jest wypracowanie nowych rozwiązań, których zastosowanie i wykorzystanie dotyczy</w:t>
          </w:r>
          <w:r w:rsidR="0052558D">
            <w:rPr>
              <w:rFonts w:ascii="Calibri" w:eastAsia="Arial" w:hAnsi="Calibri"/>
            </w:rPr>
            <w:t xml:space="preserve"> </w:t>
          </w:r>
          <w:r w:rsidR="0052558D" w:rsidRPr="000D699D">
            <w:rPr>
              <w:rFonts w:ascii="Calibri" w:eastAsia="Arial" w:hAnsi="Calibri"/>
            </w:rPr>
            <w:t>całego kraju.</w:t>
          </w:r>
          <w:r w:rsidR="0052558D">
            <w:rPr>
              <w:rFonts w:ascii="Calibri" w:eastAsia="Arial" w:hAnsi="Calibri"/>
            </w:rPr>
            <w:t xml:space="preserve"> </w:t>
          </w:r>
        </w:p>
        <w:p w14:paraId="7E04FFED" w14:textId="273B6D8E" w:rsidR="0052558D" w:rsidRPr="00296766" w:rsidRDefault="00600D09" w:rsidP="0052558D">
          <w:pPr>
            <w:pStyle w:val="Akapitzlist"/>
            <w:spacing w:before="120" w:line="276" w:lineRule="auto"/>
            <w:ind w:left="284"/>
            <w:rPr>
              <w:rFonts w:ascii="Calibri" w:eastAsia="Arial" w:hAnsi="Calibri"/>
            </w:rPr>
          </w:pPr>
          <w:r>
            <w:rPr>
              <w:rFonts w:ascii="Calibri" w:eastAsia="Arial" w:hAnsi="Calibri"/>
            </w:rPr>
            <w:t xml:space="preserve">       </w:t>
          </w:r>
          <w:r w:rsidR="0052558D" w:rsidRPr="00296766">
            <w:rPr>
              <w:rFonts w:ascii="Calibri" w:eastAsia="Arial" w:hAnsi="Calibri"/>
            </w:rPr>
            <w:t>Współpraca z</w:t>
          </w:r>
          <w:r w:rsidR="0052558D">
            <w:rPr>
              <w:rFonts w:ascii="Calibri" w:eastAsia="Arial" w:hAnsi="Calibri"/>
            </w:rPr>
            <w:t xml:space="preserve"> </w:t>
          </w:r>
          <w:r w:rsidR="0052558D" w:rsidRPr="00296766">
            <w:rPr>
              <w:rFonts w:ascii="Calibri" w:eastAsia="Arial" w:hAnsi="Calibri"/>
            </w:rPr>
            <w:t xml:space="preserve">partnerami zagranicznymi przyczynia się do wymiany doświadczeń, wykorzystania rozwiązań niestosowanych dotychczas w Polsce, a także wypracowania nowych na szczeblu unijnym, zwiększając jakość podejmowanej interwencji. Jej realizacja odbywa się poprzez wykorzystanie różnych schematów realizacji, m.in. </w:t>
          </w:r>
          <w:proofErr w:type="spellStart"/>
          <w:r w:rsidR="0052558D" w:rsidRPr="00296766">
            <w:rPr>
              <w:rFonts w:ascii="Calibri" w:eastAsia="Arial" w:hAnsi="Calibri"/>
            </w:rPr>
            <w:t>twinningu</w:t>
          </w:r>
          <w:proofErr w:type="spellEnd"/>
          <w:r w:rsidR="0052558D" w:rsidRPr="00296766">
            <w:rPr>
              <w:rFonts w:ascii="Calibri" w:eastAsia="Arial" w:hAnsi="Calibri"/>
            </w:rPr>
            <w:t xml:space="preserve"> skoncentrowanego głównie na</w:t>
          </w:r>
          <w:r w:rsidR="0052558D">
            <w:rPr>
              <w:rFonts w:ascii="Calibri" w:eastAsia="Arial" w:hAnsi="Calibri"/>
            </w:rPr>
            <w:t> </w:t>
          </w:r>
          <w:r w:rsidR="0052558D" w:rsidRPr="00296766">
            <w:rPr>
              <w:rFonts w:ascii="Calibri" w:eastAsia="Arial" w:hAnsi="Calibri"/>
            </w:rPr>
            <w:t xml:space="preserve">budowaniu sieci współpracy, umożliwieniu rozszerzenia projektów realizowanych w ramach EFS o współpracę ponadnarodową, a także rozpoczęciu tego rodzaju przedsięwzięć. Szczególne znaczenie położono na możliwość wykorzystania współpracy ponadnarodowej w realizacji Strategii UE dla Morza Bałtyckiego. </w:t>
          </w:r>
        </w:p>
        <w:p w14:paraId="20DB1060" w14:textId="77777777" w:rsidR="0052558D" w:rsidRPr="00296766" w:rsidRDefault="0052558D" w:rsidP="000349E9">
          <w:pPr>
            <w:pStyle w:val="Akapitzlist"/>
            <w:widowControl/>
            <w:numPr>
              <w:ilvl w:val="3"/>
              <w:numId w:val="120"/>
            </w:numPr>
            <w:autoSpaceDE/>
            <w:autoSpaceDN/>
            <w:spacing w:before="120" w:line="276" w:lineRule="auto"/>
            <w:ind w:left="284" w:hanging="284"/>
            <w:rPr>
              <w:rFonts w:ascii="Calibri" w:eastAsia="Arial" w:hAnsi="Calibri"/>
            </w:rPr>
          </w:pPr>
          <w:r w:rsidRPr="00296766">
            <w:rPr>
              <w:rFonts w:ascii="Calibri" w:eastAsia="Arial" w:hAnsi="Calibri"/>
            </w:rPr>
            <w:t xml:space="preserve">Współpraca ponadnarodowa realizowana jest poprzez następujące typy </w:t>
          </w:r>
          <w:r>
            <w:rPr>
              <w:rFonts w:ascii="Calibri" w:eastAsia="Arial" w:hAnsi="Calibri"/>
            </w:rPr>
            <w:t>projektów</w:t>
          </w:r>
          <w:r w:rsidRPr="00296766">
            <w:rPr>
              <w:rFonts w:ascii="Calibri" w:eastAsia="Arial" w:hAnsi="Calibri"/>
            </w:rPr>
            <w:t xml:space="preserve">: </w:t>
          </w:r>
        </w:p>
        <w:p w14:paraId="0F0FEE4C" w14:textId="77777777" w:rsidR="0052558D" w:rsidRPr="00296766" w:rsidRDefault="0052558D" w:rsidP="000349E9">
          <w:pPr>
            <w:pStyle w:val="Akapitzlist"/>
            <w:widowControl/>
            <w:numPr>
              <w:ilvl w:val="0"/>
              <w:numId w:val="122"/>
            </w:numPr>
            <w:autoSpaceDE/>
            <w:autoSpaceDN/>
            <w:spacing w:before="120" w:line="276" w:lineRule="auto"/>
            <w:ind w:left="568" w:hanging="284"/>
            <w:contextualSpacing/>
            <w:rPr>
              <w:rFonts w:ascii="Calibri" w:eastAsiaTheme="minorEastAsia" w:hAnsi="Calibri"/>
            </w:rPr>
          </w:pPr>
          <w:r w:rsidRPr="00296766">
            <w:rPr>
              <w:rFonts w:ascii="Calibri" w:eastAsia="Arial" w:hAnsi="Calibri"/>
            </w:rPr>
            <w:t xml:space="preserve">projekty realizowane w ramach </w:t>
          </w:r>
          <w:proofErr w:type="spellStart"/>
          <w:r w:rsidRPr="00296766">
            <w:rPr>
              <w:rFonts w:ascii="Calibri" w:eastAsia="Arial" w:hAnsi="Calibri"/>
            </w:rPr>
            <w:t>Common</w:t>
          </w:r>
          <w:proofErr w:type="spellEnd"/>
          <w:r w:rsidRPr="00296766">
            <w:rPr>
              <w:rFonts w:ascii="Calibri" w:eastAsia="Arial" w:hAnsi="Calibri"/>
            </w:rPr>
            <w:t xml:space="preserve"> Framework tj. konkursu skoordynowanego na poziomie europejskim, w którym określon</w:t>
          </w:r>
          <w:r>
            <w:rPr>
              <w:rFonts w:ascii="Calibri" w:eastAsia="Arial" w:hAnsi="Calibri"/>
            </w:rPr>
            <w:t>o</w:t>
          </w:r>
          <w:r w:rsidRPr="00296766">
            <w:rPr>
              <w:rFonts w:ascii="Calibri" w:eastAsia="Arial" w:hAnsi="Calibri"/>
            </w:rPr>
            <w:t xml:space="preserve"> </w:t>
          </w:r>
          <w:r>
            <w:rPr>
              <w:rFonts w:ascii="Calibri" w:eastAsia="Arial" w:hAnsi="Calibri"/>
            </w:rPr>
            <w:t xml:space="preserve">wspólne </w:t>
          </w:r>
          <w:r w:rsidRPr="00296766">
            <w:rPr>
              <w:rFonts w:ascii="Calibri" w:eastAsia="Arial" w:hAnsi="Calibri"/>
            </w:rPr>
            <w:t xml:space="preserve">główne zasady i obszary działania; </w:t>
          </w:r>
        </w:p>
        <w:p w14:paraId="71358EA8" w14:textId="77777777" w:rsidR="0052558D" w:rsidRPr="00296766" w:rsidRDefault="0052558D" w:rsidP="000349E9">
          <w:pPr>
            <w:pStyle w:val="Akapitzlist"/>
            <w:widowControl/>
            <w:numPr>
              <w:ilvl w:val="0"/>
              <w:numId w:val="122"/>
            </w:numPr>
            <w:autoSpaceDE/>
            <w:autoSpaceDN/>
            <w:spacing w:before="120" w:line="276" w:lineRule="auto"/>
            <w:ind w:left="568" w:hanging="284"/>
            <w:contextualSpacing/>
            <w:rPr>
              <w:rFonts w:ascii="Calibri" w:eastAsiaTheme="minorEastAsia" w:hAnsi="Calibri"/>
            </w:rPr>
          </w:pPr>
          <w:r w:rsidRPr="00296766">
            <w:rPr>
              <w:rFonts w:ascii="Calibri" w:eastAsia="Arial" w:hAnsi="Calibri"/>
            </w:rPr>
            <w:t xml:space="preserve">projekty z komponentem ponadnarodowym realizowane poza </w:t>
          </w:r>
          <w:proofErr w:type="spellStart"/>
          <w:r w:rsidRPr="00296766">
            <w:rPr>
              <w:rFonts w:ascii="Calibri" w:eastAsia="Arial" w:hAnsi="Calibri"/>
            </w:rPr>
            <w:t>Common</w:t>
          </w:r>
          <w:proofErr w:type="spellEnd"/>
          <w:r w:rsidRPr="00296766">
            <w:rPr>
              <w:rFonts w:ascii="Calibri" w:eastAsia="Arial" w:hAnsi="Calibri"/>
            </w:rPr>
            <w:t xml:space="preserve"> Framework;</w:t>
          </w:r>
          <w:r>
            <w:rPr>
              <w:rFonts w:ascii="Calibri" w:eastAsia="Arial" w:hAnsi="Calibri"/>
            </w:rPr>
            <w:t xml:space="preserve"> </w:t>
          </w:r>
        </w:p>
        <w:p w14:paraId="2EAEB3F3" w14:textId="77777777" w:rsidR="0052558D" w:rsidRPr="00296766" w:rsidRDefault="0052558D" w:rsidP="000349E9">
          <w:pPr>
            <w:pStyle w:val="Akapitzlist"/>
            <w:widowControl/>
            <w:numPr>
              <w:ilvl w:val="0"/>
              <w:numId w:val="122"/>
            </w:numPr>
            <w:autoSpaceDE/>
            <w:autoSpaceDN/>
            <w:spacing w:before="120" w:line="276" w:lineRule="auto"/>
            <w:ind w:left="568" w:hanging="284"/>
            <w:contextualSpacing/>
            <w:rPr>
              <w:rFonts w:ascii="Calibri" w:hAnsi="Calibri"/>
            </w:rPr>
          </w:pPr>
          <w:r w:rsidRPr="00296766">
            <w:rPr>
              <w:rFonts w:ascii="Calibri" w:eastAsia="Arial" w:hAnsi="Calibri"/>
            </w:rPr>
            <w:t xml:space="preserve">rozszerzenie standardowych projektów (realizowanych również z ramach Regionalnych Programów Operacyjnych) o komponent ponadnarodowy; </w:t>
          </w:r>
        </w:p>
        <w:p w14:paraId="7F3A40EC" w14:textId="77777777" w:rsidR="0052558D" w:rsidRPr="00296766" w:rsidRDefault="0052558D" w:rsidP="000349E9">
          <w:pPr>
            <w:pStyle w:val="Akapitzlist"/>
            <w:widowControl/>
            <w:numPr>
              <w:ilvl w:val="0"/>
              <w:numId w:val="122"/>
            </w:numPr>
            <w:autoSpaceDE/>
            <w:autoSpaceDN/>
            <w:spacing w:before="120" w:line="276" w:lineRule="auto"/>
            <w:ind w:left="568" w:hanging="284"/>
            <w:contextualSpacing/>
            <w:rPr>
              <w:rFonts w:ascii="Calibri" w:eastAsiaTheme="minorEastAsia" w:hAnsi="Calibri"/>
            </w:rPr>
          </w:pPr>
          <w:r w:rsidRPr="00296766">
            <w:rPr>
              <w:rFonts w:ascii="Calibri" w:eastAsia="Arial" w:hAnsi="Calibri"/>
            </w:rPr>
            <w:t xml:space="preserve">funkcjonowanie sieci współpracy w obszarach wsparcia EFS, umożliwiających wymianę doświadczeń i wzajemne uczenie się. </w:t>
          </w:r>
        </w:p>
        <w:p w14:paraId="78D9A128" w14:textId="77777777" w:rsidR="0052558D" w:rsidRPr="00BF5925" w:rsidRDefault="0052558D" w:rsidP="000349E9">
          <w:pPr>
            <w:pStyle w:val="Akapitzlist"/>
            <w:widowControl/>
            <w:numPr>
              <w:ilvl w:val="3"/>
              <w:numId w:val="120"/>
            </w:numPr>
            <w:autoSpaceDE/>
            <w:autoSpaceDN/>
            <w:spacing w:before="120" w:line="276" w:lineRule="auto"/>
            <w:ind w:left="284" w:hanging="284"/>
            <w:rPr>
              <w:rFonts w:ascii="Calibri" w:eastAsia="Arial" w:hAnsi="Calibri"/>
            </w:rPr>
          </w:pPr>
          <w:r w:rsidRPr="00BF5925">
            <w:rPr>
              <w:rFonts w:ascii="Calibri" w:eastAsia="Arial" w:hAnsi="Calibri"/>
            </w:rPr>
            <w:lastRenderedPageBreak/>
            <w:t xml:space="preserve">Wszystkie </w:t>
          </w:r>
          <w:r>
            <w:rPr>
              <w:rFonts w:ascii="Calibri" w:eastAsia="Arial" w:hAnsi="Calibri"/>
            </w:rPr>
            <w:t xml:space="preserve">projekty </w:t>
          </w:r>
          <w:r w:rsidRPr="00BF5925">
            <w:rPr>
              <w:rFonts w:ascii="Calibri" w:eastAsia="Arial" w:hAnsi="Calibri"/>
            </w:rPr>
            <w:t xml:space="preserve">mogą obejmować poniższe rodzaje działań współpracy z partnerem ponadnarodowym: </w:t>
          </w:r>
        </w:p>
        <w:p w14:paraId="50086C73" w14:textId="77777777" w:rsidR="0052558D" w:rsidRPr="00C60A81" w:rsidRDefault="0052558D" w:rsidP="000349E9">
          <w:pPr>
            <w:pStyle w:val="Akapitzlist"/>
            <w:widowControl/>
            <w:numPr>
              <w:ilvl w:val="0"/>
              <w:numId w:val="123"/>
            </w:numPr>
            <w:autoSpaceDE/>
            <w:autoSpaceDN/>
            <w:spacing w:before="120" w:line="276" w:lineRule="auto"/>
            <w:ind w:left="567" w:hanging="283"/>
            <w:contextualSpacing/>
            <w:rPr>
              <w:rFonts w:ascii="Calibri" w:eastAsiaTheme="minorEastAsia" w:hAnsi="Calibri"/>
            </w:rPr>
          </w:pPr>
          <w:r w:rsidRPr="00671D3F">
            <w:rPr>
              <w:rFonts w:ascii="Calibri" w:eastAsia="Arial" w:hAnsi="Calibri"/>
            </w:rPr>
            <w:t>wypracowanie i wdrożenie nowego/</w:t>
          </w:r>
          <w:proofErr w:type="spellStart"/>
          <w:r w:rsidRPr="00671D3F">
            <w:rPr>
              <w:rFonts w:ascii="Calibri" w:eastAsia="Arial" w:hAnsi="Calibri"/>
            </w:rPr>
            <w:t>ych</w:t>
          </w:r>
          <w:proofErr w:type="spellEnd"/>
          <w:r w:rsidRPr="00671D3F">
            <w:rPr>
              <w:rFonts w:ascii="Calibri" w:eastAsia="Arial" w:hAnsi="Calibri"/>
            </w:rPr>
            <w:t xml:space="preserve"> rozwiązania/ń – polega</w:t>
          </w:r>
          <w:r w:rsidRPr="009A4245">
            <w:rPr>
              <w:rFonts w:ascii="Calibri" w:eastAsia="Arial" w:hAnsi="Calibri"/>
            </w:rPr>
            <w:t xml:space="preserve"> na wspólnym wypracowaniu i</w:t>
          </w:r>
          <w:r>
            <w:rPr>
              <w:rFonts w:ascii="Calibri" w:eastAsia="Arial" w:hAnsi="Calibri"/>
            </w:rPr>
            <w:t> </w:t>
          </w:r>
          <w:r w:rsidRPr="009A4245">
            <w:rPr>
              <w:rFonts w:ascii="Calibri" w:eastAsia="Arial" w:hAnsi="Calibri"/>
            </w:rPr>
            <w:t>tworzeniu, a następnie wdrożeniu w Polsce nowych rozwiązań. Jest to najszerszy rodzaj działań współpracy ponadnarodowej</w:t>
          </w:r>
          <w:r w:rsidRPr="00C60A81">
            <w:rPr>
              <w:rFonts w:ascii="Calibri" w:eastAsia="Arial" w:hAnsi="Calibri"/>
            </w:rPr>
            <w:t xml:space="preserve">; </w:t>
          </w:r>
        </w:p>
        <w:p w14:paraId="6E35476C" w14:textId="77777777" w:rsidR="0052558D" w:rsidRPr="00BF5925" w:rsidRDefault="0052558D" w:rsidP="000349E9">
          <w:pPr>
            <w:pStyle w:val="Akapitzlist"/>
            <w:widowControl/>
            <w:numPr>
              <w:ilvl w:val="0"/>
              <w:numId w:val="123"/>
            </w:numPr>
            <w:autoSpaceDE/>
            <w:autoSpaceDN/>
            <w:spacing w:before="120" w:line="276" w:lineRule="auto"/>
            <w:ind w:left="567" w:hanging="283"/>
            <w:contextualSpacing/>
            <w:rPr>
              <w:rFonts w:ascii="Calibri" w:hAnsi="Calibri"/>
            </w:rPr>
          </w:pPr>
          <w:r w:rsidRPr="008B66CC">
            <w:rPr>
              <w:rFonts w:ascii="Calibri" w:eastAsia="Arial" w:hAnsi="Calibri"/>
            </w:rPr>
            <w:t>transfer, zaadaptowanie i wdrożenie nowego/</w:t>
          </w:r>
          <w:proofErr w:type="spellStart"/>
          <w:r w:rsidRPr="008B66CC">
            <w:rPr>
              <w:rFonts w:ascii="Calibri" w:eastAsia="Arial" w:hAnsi="Calibri"/>
            </w:rPr>
            <w:t>ych</w:t>
          </w:r>
          <w:proofErr w:type="spellEnd"/>
          <w:r w:rsidRPr="008B66CC">
            <w:rPr>
              <w:rFonts w:ascii="Calibri" w:eastAsia="Arial" w:hAnsi="Calibri"/>
            </w:rPr>
            <w:t xml:space="preserve"> rozwiązania/ń</w:t>
          </w:r>
          <w:r>
            <w:rPr>
              <w:rFonts w:ascii="Calibri" w:eastAsia="Arial" w:hAnsi="Calibri"/>
            </w:rPr>
            <w:t xml:space="preserve"> – </w:t>
          </w:r>
          <w:r w:rsidRPr="009A4245">
            <w:rPr>
              <w:rFonts w:ascii="Calibri" w:eastAsia="Arial" w:hAnsi="Calibri"/>
            </w:rPr>
            <w:t>opiera</w:t>
          </w:r>
          <w:r>
            <w:rPr>
              <w:rFonts w:ascii="Calibri" w:eastAsia="Arial" w:hAnsi="Calibri"/>
            </w:rPr>
            <w:t xml:space="preserve"> </w:t>
          </w:r>
          <w:r w:rsidRPr="009A4245">
            <w:rPr>
              <w:rFonts w:ascii="Calibri" w:eastAsia="Arial" w:hAnsi="Calibri"/>
            </w:rPr>
            <w:t>się na założeniu, że</w:t>
          </w:r>
          <w:r>
            <w:rPr>
              <w:rFonts w:ascii="Calibri" w:eastAsia="Arial" w:hAnsi="Calibri"/>
            </w:rPr>
            <w:t> </w:t>
          </w:r>
          <w:r w:rsidRPr="009A4245">
            <w:rPr>
              <w:rFonts w:ascii="Calibri" w:eastAsia="Arial" w:hAnsi="Calibri"/>
            </w:rPr>
            <w:t>partner ponadnarodowy dysponuje: produktem, usługą, gotowym rozwiązaniem lub jakąś jego częścią, które pozwolą pełniej, efektywniej i skuteczniej rozwiązać zidentyfikowany w</w:t>
          </w:r>
          <w:r>
            <w:rPr>
              <w:rFonts w:ascii="Calibri" w:eastAsia="Arial" w:hAnsi="Calibri"/>
            </w:rPr>
            <w:t> </w:t>
          </w:r>
          <w:r w:rsidRPr="009A4245">
            <w:rPr>
              <w:rFonts w:ascii="Calibri" w:eastAsia="Arial" w:hAnsi="Calibri"/>
            </w:rPr>
            <w:t>projekcie problem</w:t>
          </w:r>
          <w:r w:rsidRPr="00BF5925">
            <w:rPr>
              <w:rFonts w:ascii="Calibri" w:eastAsia="Arial" w:hAnsi="Calibri"/>
            </w:rPr>
            <w:t>;</w:t>
          </w:r>
          <w:r>
            <w:rPr>
              <w:rFonts w:ascii="Calibri" w:eastAsia="Arial" w:hAnsi="Calibri"/>
            </w:rPr>
            <w:t xml:space="preserve"> </w:t>
          </w:r>
        </w:p>
        <w:p w14:paraId="0D01FDA9" w14:textId="77777777" w:rsidR="0052558D" w:rsidRPr="00B97F93" w:rsidRDefault="0052558D" w:rsidP="000349E9">
          <w:pPr>
            <w:pStyle w:val="Akapitzlist"/>
            <w:widowControl/>
            <w:numPr>
              <w:ilvl w:val="0"/>
              <w:numId w:val="123"/>
            </w:numPr>
            <w:autoSpaceDE/>
            <w:autoSpaceDN/>
            <w:spacing w:before="120" w:line="276" w:lineRule="auto"/>
            <w:ind w:left="567" w:hanging="283"/>
            <w:contextualSpacing/>
            <w:rPr>
              <w:rFonts w:ascii="Calibri" w:eastAsiaTheme="minorEastAsia" w:hAnsi="Calibri"/>
            </w:rPr>
          </w:pPr>
          <w:r w:rsidRPr="00C60A81">
            <w:rPr>
              <w:rFonts w:ascii="Calibri" w:eastAsia="Arial" w:hAnsi="Calibri"/>
            </w:rPr>
            <w:t>równoległe tworzenie i wdrożenie nowego/</w:t>
          </w:r>
          <w:proofErr w:type="spellStart"/>
          <w:r w:rsidRPr="00C60A81">
            <w:rPr>
              <w:rFonts w:ascii="Calibri" w:eastAsia="Arial" w:hAnsi="Calibri"/>
            </w:rPr>
            <w:t>ych</w:t>
          </w:r>
          <w:proofErr w:type="spellEnd"/>
          <w:r w:rsidRPr="00C60A81">
            <w:rPr>
              <w:rFonts w:ascii="Calibri" w:eastAsia="Arial" w:hAnsi="Calibri"/>
            </w:rPr>
            <w:t xml:space="preserve"> rozwiązania/ń – opiera</w:t>
          </w:r>
          <w:r w:rsidRPr="00B97F93">
            <w:rPr>
              <w:rFonts w:ascii="Calibri" w:eastAsia="Arial" w:hAnsi="Calibri"/>
            </w:rPr>
            <w:t xml:space="preserve"> się na podziale zadań między poszczególnych partnerów. W takim projekcie każda ze stron przygotowuje produkt pod kątem właściwych dla danego kraju uwarunkowań (np. przygotowanie odrębnych programów szkoleniowych, czy inicjatyw aktywizujących wybrane grupy docelowe);</w:t>
          </w:r>
          <w:r>
            <w:rPr>
              <w:rFonts w:ascii="Calibri" w:eastAsia="Arial" w:hAnsi="Calibri"/>
            </w:rPr>
            <w:t xml:space="preserve"> </w:t>
          </w:r>
        </w:p>
        <w:p w14:paraId="206D06F3" w14:textId="77777777" w:rsidR="0052558D" w:rsidRPr="00BF5925" w:rsidRDefault="0052558D" w:rsidP="000349E9">
          <w:pPr>
            <w:pStyle w:val="Akapitzlist"/>
            <w:widowControl/>
            <w:numPr>
              <w:ilvl w:val="0"/>
              <w:numId w:val="123"/>
            </w:numPr>
            <w:autoSpaceDE/>
            <w:autoSpaceDN/>
            <w:spacing w:before="120" w:line="276" w:lineRule="auto"/>
            <w:ind w:left="567" w:hanging="283"/>
            <w:contextualSpacing/>
            <w:rPr>
              <w:rFonts w:ascii="Calibri" w:eastAsiaTheme="minorEastAsia" w:hAnsi="Calibri"/>
            </w:rPr>
          </w:pPr>
          <w:r w:rsidRPr="00BF5925">
            <w:rPr>
              <w:rFonts w:ascii="Calibri" w:eastAsia="Arial" w:hAnsi="Calibri"/>
            </w:rPr>
            <w:t>wymiana informacji i doświadczeń (występuje obowiązkowo w każdym projekcie)</w:t>
          </w:r>
          <w:r>
            <w:rPr>
              <w:rFonts w:ascii="Calibri" w:eastAsia="Arial" w:hAnsi="Calibri"/>
            </w:rPr>
            <w:t xml:space="preserve"> – </w:t>
          </w:r>
          <w:r w:rsidRPr="00B97F93">
            <w:rPr>
              <w:rFonts w:ascii="Calibri" w:eastAsia="Arial" w:hAnsi="Calibri"/>
            </w:rPr>
            <w:t>to</w:t>
          </w:r>
          <w:r>
            <w:rPr>
              <w:rFonts w:ascii="Calibri" w:eastAsia="Arial" w:hAnsi="Calibri"/>
            </w:rPr>
            <w:t xml:space="preserve"> </w:t>
          </w:r>
          <w:r w:rsidRPr="00B97F93">
            <w:rPr>
              <w:rFonts w:ascii="Calibri" w:eastAsia="Arial" w:hAnsi="Calibri"/>
            </w:rPr>
            <w:t>podstawowy i najprostszy rodzaj działań współpracy ponadnarodowej. Powinien on być traktowany jako punkt wyjścia do rozpoczęcia realizacji projektów związanych z tworzeniem nowych rozwiązań, ale nie może występować samodzielnie</w:t>
          </w:r>
          <w:r w:rsidRPr="00BF5925">
            <w:rPr>
              <w:rFonts w:ascii="Calibri" w:eastAsia="Arial" w:hAnsi="Calibri"/>
            </w:rPr>
            <w:t>.</w:t>
          </w:r>
          <w:r>
            <w:rPr>
              <w:rFonts w:ascii="Calibri" w:eastAsia="Arial" w:hAnsi="Calibri"/>
            </w:rPr>
            <w:t xml:space="preserve"> </w:t>
          </w:r>
        </w:p>
        <w:p w14:paraId="11B067DB" w14:textId="77777777" w:rsidR="0052558D" w:rsidRPr="0034155A" w:rsidRDefault="0052558D" w:rsidP="000349E9">
          <w:pPr>
            <w:pStyle w:val="Akapitzlist"/>
            <w:widowControl/>
            <w:numPr>
              <w:ilvl w:val="3"/>
              <w:numId w:val="120"/>
            </w:numPr>
            <w:autoSpaceDE/>
            <w:autoSpaceDN/>
            <w:spacing w:before="120" w:line="276" w:lineRule="auto"/>
            <w:ind w:left="284" w:hanging="284"/>
            <w:rPr>
              <w:rFonts w:ascii="Calibri" w:eastAsiaTheme="minorEastAsia" w:hAnsi="Calibri"/>
            </w:rPr>
          </w:pPr>
          <w:r w:rsidRPr="00DE7A3B">
            <w:rPr>
              <w:rFonts w:ascii="Calibri" w:eastAsia="Arial" w:hAnsi="Calibri"/>
            </w:rPr>
            <w:t xml:space="preserve">W ramach </w:t>
          </w:r>
          <w:r>
            <w:rPr>
              <w:rFonts w:ascii="Calibri" w:eastAsia="Arial" w:hAnsi="Calibri"/>
            </w:rPr>
            <w:t xml:space="preserve">Działania 4.3 </w:t>
          </w:r>
          <w:r w:rsidRPr="00DE7A3B">
            <w:rPr>
              <w:rFonts w:ascii="Calibri" w:eastAsia="Arial" w:hAnsi="Calibri"/>
            </w:rPr>
            <w:t>PO WER</w:t>
          </w:r>
          <w:r>
            <w:rPr>
              <w:rFonts w:ascii="Calibri" w:eastAsia="Arial" w:hAnsi="Calibri"/>
            </w:rPr>
            <w:t xml:space="preserve"> 112</w:t>
          </w:r>
          <w:r w:rsidRPr="00DE7A3B">
            <w:rPr>
              <w:rFonts w:ascii="Calibri" w:eastAsia="Arial" w:hAnsi="Calibri"/>
            </w:rPr>
            <w:t xml:space="preserve"> projekt</w:t>
          </w:r>
          <w:r>
            <w:rPr>
              <w:rFonts w:ascii="Calibri" w:eastAsia="Arial" w:hAnsi="Calibri"/>
            </w:rPr>
            <w:t>ów</w:t>
          </w:r>
          <w:r w:rsidRPr="00DE7A3B">
            <w:rPr>
              <w:rFonts w:ascii="Calibri" w:eastAsia="Arial" w:hAnsi="Calibri"/>
            </w:rPr>
            <w:t xml:space="preserve"> współpracy ponadnarodowej realizowan</w:t>
          </w:r>
          <w:r>
            <w:rPr>
              <w:rFonts w:ascii="Calibri" w:eastAsia="Arial" w:hAnsi="Calibri"/>
            </w:rPr>
            <w:t>ych jest</w:t>
          </w:r>
          <w:r w:rsidRPr="00DE7A3B">
            <w:rPr>
              <w:rFonts w:ascii="Calibri" w:eastAsia="Arial" w:hAnsi="Calibri"/>
            </w:rPr>
            <w:t xml:space="preserve"> zgodnie z </w:t>
          </w:r>
          <w:r>
            <w:rPr>
              <w:rFonts w:ascii="Calibri" w:eastAsia="Arial" w:hAnsi="Calibri"/>
            </w:rPr>
            <w:t>sześcioma</w:t>
          </w:r>
          <w:r w:rsidRPr="00DE7A3B">
            <w:rPr>
              <w:rFonts w:ascii="Calibri" w:eastAsia="Arial" w:hAnsi="Calibri"/>
            </w:rPr>
            <w:t xml:space="preserve"> etapami </w:t>
          </w:r>
          <w:r>
            <w:rPr>
              <w:rFonts w:ascii="Calibri" w:eastAsia="Arial" w:hAnsi="Calibri"/>
            </w:rPr>
            <w:t>realizacji określonymi jako obowiązkowe</w:t>
          </w:r>
          <w:r w:rsidRPr="00DE7A3B">
            <w:rPr>
              <w:rFonts w:ascii="Calibri" w:eastAsia="Arial" w:hAnsi="Calibri"/>
            </w:rPr>
            <w:t xml:space="preserve">. </w:t>
          </w:r>
          <w:r>
            <w:rPr>
              <w:rFonts w:ascii="Calibri" w:eastAsia="Arial" w:hAnsi="Calibri"/>
            </w:rPr>
            <w:t xml:space="preserve">Te etapy to: </w:t>
          </w:r>
        </w:p>
        <w:p w14:paraId="378CEC4A" w14:textId="77777777" w:rsidR="0052558D" w:rsidRPr="0034155A" w:rsidRDefault="0052558D" w:rsidP="000349E9">
          <w:pPr>
            <w:pStyle w:val="Akapitzlist"/>
            <w:widowControl/>
            <w:numPr>
              <w:ilvl w:val="0"/>
              <w:numId w:val="141"/>
            </w:numPr>
            <w:autoSpaceDE/>
            <w:autoSpaceDN/>
            <w:spacing w:before="120" w:line="276" w:lineRule="auto"/>
            <w:ind w:left="567" w:hanging="283"/>
            <w:contextualSpacing/>
            <w:rPr>
              <w:rFonts w:ascii="Calibri" w:eastAsiaTheme="minorEastAsia" w:hAnsi="Calibri"/>
            </w:rPr>
          </w:pPr>
          <w:r w:rsidRPr="0034155A">
            <w:rPr>
              <w:rFonts w:ascii="Calibri" w:eastAsia="Arial" w:hAnsi="Calibri"/>
            </w:rPr>
            <w:t xml:space="preserve">przygotowanie rozwiązania we współpracy z partnerem ponadnarodowym; </w:t>
          </w:r>
        </w:p>
        <w:p w14:paraId="3451A169" w14:textId="77777777" w:rsidR="0052558D" w:rsidRPr="0034155A" w:rsidRDefault="0052558D" w:rsidP="000349E9">
          <w:pPr>
            <w:pStyle w:val="Akapitzlist"/>
            <w:widowControl/>
            <w:numPr>
              <w:ilvl w:val="0"/>
              <w:numId w:val="141"/>
            </w:numPr>
            <w:autoSpaceDE/>
            <w:autoSpaceDN/>
            <w:spacing w:before="120" w:line="276" w:lineRule="auto"/>
            <w:ind w:left="567" w:hanging="283"/>
            <w:contextualSpacing/>
            <w:rPr>
              <w:rFonts w:ascii="Calibri" w:eastAsiaTheme="minorEastAsia" w:hAnsi="Calibri"/>
            </w:rPr>
          </w:pPr>
          <w:r w:rsidRPr="0034155A">
            <w:rPr>
              <w:rFonts w:ascii="Calibri" w:eastAsia="Arial" w:hAnsi="Calibri"/>
            </w:rPr>
            <w:t>testowanie wypracowanego rozwiązania na grupie docelowej projektu, z możliwym wsparciem partnera ponadnarodowego;</w:t>
          </w:r>
          <w:r>
            <w:rPr>
              <w:rFonts w:ascii="Calibri" w:eastAsia="Arial" w:hAnsi="Calibri"/>
            </w:rPr>
            <w:t xml:space="preserve"> </w:t>
          </w:r>
        </w:p>
        <w:p w14:paraId="3AA9FA68" w14:textId="77777777" w:rsidR="0052558D" w:rsidRPr="0034155A" w:rsidRDefault="0052558D" w:rsidP="000349E9">
          <w:pPr>
            <w:pStyle w:val="Akapitzlist"/>
            <w:widowControl/>
            <w:numPr>
              <w:ilvl w:val="0"/>
              <w:numId w:val="141"/>
            </w:numPr>
            <w:autoSpaceDE/>
            <w:autoSpaceDN/>
            <w:spacing w:before="120" w:line="276" w:lineRule="auto"/>
            <w:ind w:left="567" w:hanging="283"/>
            <w:contextualSpacing/>
            <w:rPr>
              <w:rFonts w:ascii="Calibri" w:eastAsiaTheme="minorEastAsia" w:hAnsi="Calibri"/>
            </w:rPr>
          </w:pPr>
          <w:r w:rsidRPr="0034155A">
            <w:rPr>
              <w:rFonts w:ascii="Calibri" w:eastAsia="Arial" w:hAnsi="Calibri"/>
            </w:rPr>
            <w:t>analiza efektów testowanego rozwiązania z uwzględnieniem opinii eksperta/ów oraz wsparcia partnera ponadnarodowego;</w:t>
          </w:r>
          <w:r>
            <w:rPr>
              <w:rFonts w:ascii="Calibri" w:eastAsia="Arial" w:hAnsi="Calibri"/>
            </w:rPr>
            <w:t xml:space="preserve"> </w:t>
          </w:r>
        </w:p>
        <w:p w14:paraId="25F849A4" w14:textId="77777777" w:rsidR="0052558D" w:rsidRPr="0034155A" w:rsidRDefault="0052558D" w:rsidP="000349E9">
          <w:pPr>
            <w:pStyle w:val="Akapitzlist"/>
            <w:widowControl/>
            <w:numPr>
              <w:ilvl w:val="0"/>
              <w:numId w:val="141"/>
            </w:numPr>
            <w:autoSpaceDE/>
            <w:autoSpaceDN/>
            <w:spacing w:before="120" w:line="276" w:lineRule="auto"/>
            <w:ind w:left="567" w:hanging="283"/>
            <w:contextualSpacing/>
            <w:rPr>
              <w:rFonts w:ascii="Calibri" w:eastAsiaTheme="minorEastAsia" w:hAnsi="Calibri"/>
            </w:rPr>
          </w:pPr>
          <w:r w:rsidRPr="0034155A">
            <w:rPr>
              <w:rFonts w:ascii="Calibri" w:eastAsia="Arial" w:hAnsi="Calibri"/>
            </w:rPr>
            <w:t>opracowanie z partnerem ponadnarodowym ostatecznej wersji wdrożeniowej produktu z</w:t>
          </w:r>
          <w:r>
            <w:rPr>
              <w:rFonts w:ascii="Calibri" w:eastAsia="Arial" w:hAnsi="Calibri"/>
            </w:rPr>
            <w:t> </w:t>
          </w:r>
          <w:r w:rsidRPr="0034155A">
            <w:rPr>
              <w:rFonts w:ascii="Calibri" w:eastAsia="Arial" w:hAnsi="Calibri"/>
            </w:rPr>
            <w:t>uwzględnieniem wyników testowania i przeprowadzonej analizy;</w:t>
          </w:r>
          <w:r>
            <w:rPr>
              <w:rFonts w:ascii="Calibri" w:eastAsia="Arial" w:hAnsi="Calibri"/>
            </w:rPr>
            <w:t xml:space="preserve"> </w:t>
          </w:r>
        </w:p>
        <w:p w14:paraId="412DD499" w14:textId="77777777" w:rsidR="0052558D" w:rsidRPr="0034155A" w:rsidRDefault="0052558D" w:rsidP="000349E9">
          <w:pPr>
            <w:pStyle w:val="Akapitzlist"/>
            <w:widowControl/>
            <w:numPr>
              <w:ilvl w:val="0"/>
              <w:numId w:val="141"/>
            </w:numPr>
            <w:autoSpaceDE/>
            <w:autoSpaceDN/>
            <w:spacing w:before="120" w:line="276" w:lineRule="auto"/>
            <w:ind w:left="567" w:hanging="283"/>
            <w:contextualSpacing/>
            <w:rPr>
              <w:rFonts w:ascii="Calibri" w:eastAsiaTheme="minorEastAsia" w:hAnsi="Calibri"/>
            </w:rPr>
          </w:pPr>
          <w:r w:rsidRPr="0034155A">
            <w:rPr>
              <w:rFonts w:ascii="Calibri" w:eastAsia="Arial" w:hAnsi="Calibri"/>
            </w:rPr>
            <w:t>wdrożenie rozwiązania do praktyki, z możliwym wsparciem partnera ponadnarodowego;</w:t>
          </w:r>
          <w:r>
            <w:rPr>
              <w:rFonts w:ascii="Calibri" w:eastAsia="Arial" w:hAnsi="Calibri"/>
            </w:rPr>
            <w:t xml:space="preserve"> </w:t>
          </w:r>
        </w:p>
        <w:p w14:paraId="1641B804" w14:textId="77777777" w:rsidR="0052558D" w:rsidRPr="0034155A" w:rsidRDefault="0052558D" w:rsidP="000349E9">
          <w:pPr>
            <w:pStyle w:val="Akapitzlist"/>
            <w:widowControl/>
            <w:numPr>
              <w:ilvl w:val="0"/>
              <w:numId w:val="141"/>
            </w:numPr>
            <w:autoSpaceDE/>
            <w:autoSpaceDN/>
            <w:spacing w:before="120" w:line="276" w:lineRule="auto"/>
            <w:ind w:left="567" w:hanging="283"/>
            <w:contextualSpacing/>
            <w:rPr>
              <w:rFonts w:ascii="Calibri" w:eastAsiaTheme="minorEastAsia" w:hAnsi="Calibri"/>
            </w:rPr>
          </w:pPr>
          <w:r w:rsidRPr="0034155A">
            <w:rPr>
              <w:rFonts w:ascii="Calibri" w:eastAsia="Arial" w:hAnsi="Calibri"/>
            </w:rPr>
            <w:t>wypracowanie rekomendacji dla instytucji użytkownika w celu zapewnienia skutecznej trwałości stosowania wypracowanego rozwiązania, z możliwym wsparciem partnera ponadnarodowego</w:t>
          </w:r>
          <w:r>
            <w:rPr>
              <w:rFonts w:ascii="Calibri" w:eastAsia="Arial" w:hAnsi="Calibri"/>
            </w:rPr>
            <w:t xml:space="preserve">. </w:t>
          </w:r>
        </w:p>
        <w:p w14:paraId="723D4166" w14:textId="77777777" w:rsidR="0052558D" w:rsidRPr="0034155A" w:rsidRDefault="0052558D" w:rsidP="0052558D">
          <w:pPr>
            <w:spacing w:before="120" w:line="276" w:lineRule="auto"/>
            <w:ind w:left="284"/>
            <w:jc w:val="both"/>
            <w:rPr>
              <w:rFonts w:ascii="Calibri" w:eastAsiaTheme="minorEastAsia" w:hAnsi="Calibri"/>
            </w:rPr>
          </w:pPr>
          <w:r w:rsidRPr="0034155A">
            <w:rPr>
              <w:rFonts w:ascii="Calibri" w:eastAsia="Arial" w:hAnsi="Calibri"/>
            </w:rPr>
            <w:t>W projektach tych nowe rozwiązanie wypracowane z udziałem partnera ponadnarodowego musi zostać przetestowane, a następnie wdrożone do praktyki właściwych podmiotów najpóźniej na</w:t>
          </w:r>
          <w:r>
            <w:rPr>
              <w:rFonts w:ascii="Calibri" w:eastAsia="Arial" w:hAnsi="Calibri"/>
            </w:rPr>
            <w:t> </w:t>
          </w:r>
          <w:r w:rsidRPr="0034155A">
            <w:rPr>
              <w:rFonts w:ascii="Calibri" w:eastAsia="Arial" w:hAnsi="Calibri"/>
            </w:rPr>
            <w:t xml:space="preserve">dzień zakończenia projektu. </w:t>
          </w:r>
          <w:r>
            <w:rPr>
              <w:rFonts w:ascii="Calibri" w:eastAsia="Arial" w:hAnsi="Calibri"/>
            </w:rPr>
            <w:t xml:space="preserve">Pozostałe projekty – wszystkie pozakonkursowe poza projektem </w:t>
          </w:r>
          <w:r w:rsidRPr="00913806">
            <w:rPr>
              <w:rFonts w:ascii="Calibri" w:eastAsia="Arial" w:hAnsi="Calibri"/>
            </w:rPr>
            <w:t>Ministerstw</w:t>
          </w:r>
          <w:r>
            <w:rPr>
              <w:rFonts w:ascii="Calibri" w:eastAsia="Arial" w:hAnsi="Calibri"/>
            </w:rPr>
            <w:t>a</w:t>
          </w:r>
          <w:r w:rsidRPr="00913806">
            <w:rPr>
              <w:rFonts w:ascii="Calibri" w:eastAsia="Arial" w:hAnsi="Calibri"/>
            </w:rPr>
            <w:t xml:space="preserve"> Nauki i Szkolnictwa Wyższego</w:t>
          </w:r>
          <w:r>
            <w:rPr>
              <w:rFonts w:ascii="Calibri" w:eastAsia="Arial" w:hAnsi="Calibri"/>
            </w:rPr>
            <w:t xml:space="preserve"> oraz konkursowe w ramach konkursów nr </w:t>
          </w:r>
          <w:r w:rsidRPr="00003D73">
            <w:rPr>
              <w:rFonts w:ascii="Calibri" w:eastAsia="Arial" w:hAnsi="Calibri"/>
            </w:rPr>
            <w:t>POWR.04.03.00-IP.07-00-001/16</w:t>
          </w:r>
          <w:r>
            <w:rPr>
              <w:rFonts w:ascii="Calibri" w:eastAsia="Arial" w:hAnsi="Calibri"/>
            </w:rPr>
            <w:t xml:space="preserve">, </w:t>
          </w:r>
          <w:r w:rsidRPr="00100F2B">
            <w:rPr>
              <w:rFonts w:ascii="Calibri" w:eastAsia="Arial" w:hAnsi="Calibri"/>
            </w:rPr>
            <w:t>POWR.04.03.00-IP.07-00-020/16</w:t>
          </w:r>
          <w:r>
            <w:rPr>
              <w:rFonts w:ascii="Calibri" w:eastAsia="Arial" w:hAnsi="Calibri"/>
            </w:rPr>
            <w:t xml:space="preserve"> oraz </w:t>
          </w:r>
          <w:r w:rsidRPr="00720A9B">
            <w:rPr>
              <w:rFonts w:ascii="Calibri" w:eastAsia="Arial" w:hAnsi="Calibri"/>
            </w:rPr>
            <w:t>POWR.04.03.00-IP.07-00-007/17</w:t>
          </w:r>
          <w:r>
            <w:rPr>
              <w:rFonts w:ascii="Calibri" w:eastAsia="Arial" w:hAnsi="Calibri"/>
            </w:rPr>
            <w:t xml:space="preserve">, nie mają narzuconego schematu realizacji zadań, ale ich efektem również musi być wdrożenie do praktyki właściwych podmiotów nowego rozwiązania </w:t>
          </w:r>
          <w:r w:rsidRPr="00414B32">
            <w:rPr>
              <w:rFonts w:ascii="Calibri" w:eastAsia="Arial" w:hAnsi="Calibri"/>
            </w:rPr>
            <w:t>wypracowane</w:t>
          </w:r>
          <w:r>
            <w:rPr>
              <w:rFonts w:ascii="Calibri" w:eastAsia="Arial" w:hAnsi="Calibri"/>
            </w:rPr>
            <w:t>go</w:t>
          </w:r>
          <w:r w:rsidRPr="00414B32">
            <w:rPr>
              <w:rFonts w:ascii="Calibri" w:eastAsia="Arial" w:hAnsi="Calibri"/>
            </w:rPr>
            <w:t xml:space="preserve"> z udziałem partnera ponadnarodowego najpóźniej na dzień zakończenia projektu</w:t>
          </w:r>
          <w:r>
            <w:rPr>
              <w:rFonts w:ascii="Calibri" w:eastAsia="Arial" w:hAnsi="Calibri"/>
            </w:rPr>
            <w:t>.</w:t>
          </w:r>
        </w:p>
        <w:p w14:paraId="3302DEFD" w14:textId="77777777" w:rsidR="0052558D" w:rsidRPr="00672161" w:rsidRDefault="0052558D" w:rsidP="000349E9">
          <w:pPr>
            <w:pStyle w:val="Akapitzlist"/>
            <w:widowControl/>
            <w:numPr>
              <w:ilvl w:val="3"/>
              <w:numId w:val="120"/>
            </w:numPr>
            <w:autoSpaceDE/>
            <w:autoSpaceDN/>
            <w:spacing w:before="120" w:line="276" w:lineRule="auto"/>
            <w:ind w:left="284" w:hanging="284"/>
            <w:rPr>
              <w:rFonts w:ascii="Calibri" w:eastAsia="Arial" w:hAnsi="Calibri"/>
              <w:bCs/>
            </w:rPr>
          </w:pPr>
          <w:r w:rsidRPr="00672161">
            <w:rPr>
              <w:rFonts w:ascii="Calibri" w:eastAsia="Arial" w:hAnsi="Calibri"/>
            </w:rPr>
            <w:t>Do dnia 3</w:t>
          </w:r>
          <w:r>
            <w:rPr>
              <w:rFonts w:ascii="Calibri" w:eastAsia="Arial" w:hAnsi="Calibri"/>
            </w:rPr>
            <w:t>1</w:t>
          </w:r>
          <w:r w:rsidRPr="00672161">
            <w:rPr>
              <w:rFonts w:ascii="Calibri" w:eastAsia="Arial" w:hAnsi="Calibri"/>
            </w:rPr>
            <w:t>.0</w:t>
          </w:r>
          <w:r>
            <w:rPr>
              <w:rFonts w:ascii="Calibri" w:eastAsia="Arial" w:hAnsi="Calibri"/>
            </w:rPr>
            <w:t>7</w:t>
          </w:r>
          <w:r w:rsidRPr="00672161">
            <w:rPr>
              <w:rFonts w:ascii="Calibri" w:eastAsia="Arial" w:hAnsi="Calibri"/>
            </w:rPr>
            <w:t>.2021 r. w ramach Działania 4.3 przeprowadzonych i zakończonych zostało 17 naborów</w:t>
          </w:r>
          <w:r w:rsidRPr="00672161">
            <w:rPr>
              <w:rStyle w:val="Odwoanieprzypisudolnego"/>
              <w:rFonts w:ascii="Calibri" w:eastAsia="Arial" w:hAnsi="Calibri"/>
            </w:rPr>
            <w:t xml:space="preserve"> </w:t>
          </w:r>
          <w:r w:rsidRPr="00672161">
            <w:rPr>
              <w:rFonts w:ascii="Calibri" w:eastAsia="Arial" w:hAnsi="Calibri"/>
            </w:rPr>
            <w:t>konkursowych</w:t>
          </w:r>
          <w:r>
            <w:rPr>
              <w:rFonts w:ascii="Calibri" w:eastAsia="Arial" w:hAnsi="Calibri"/>
            </w:rPr>
            <w:t>. Zestawienie danych dotyczących konkursów znajduje się w tabeli stanowiącej załącznik nr 1 do Opisu Przedmiotu Zamówienia.</w:t>
          </w:r>
          <w:r w:rsidRPr="00672161">
            <w:rPr>
              <w:rFonts w:ascii="Calibri" w:eastAsia="Arial" w:hAnsi="Calibri"/>
            </w:rPr>
            <w:t xml:space="preserve"> </w:t>
          </w:r>
        </w:p>
      </w:sdtContent>
    </w:sdt>
    <w:p w14:paraId="10317059" w14:textId="77777777" w:rsidR="0052558D" w:rsidRPr="00653F5A" w:rsidRDefault="0052558D" w:rsidP="000349E9">
      <w:pPr>
        <w:pStyle w:val="Akapitzlist"/>
        <w:widowControl/>
        <w:numPr>
          <w:ilvl w:val="3"/>
          <w:numId w:val="120"/>
        </w:numPr>
        <w:autoSpaceDE/>
        <w:autoSpaceDN/>
        <w:spacing w:before="120" w:line="276" w:lineRule="auto"/>
        <w:ind w:left="284" w:hanging="284"/>
        <w:rPr>
          <w:rFonts w:ascii="Calibri" w:eastAsia="Arial" w:hAnsi="Calibri"/>
        </w:rPr>
      </w:pPr>
      <w:r w:rsidRPr="00653F5A">
        <w:rPr>
          <w:rFonts w:ascii="Calibri" w:eastAsia="Arial" w:hAnsi="Calibri"/>
        </w:rPr>
        <w:t>Dodatkowo w ramach Działania 4.3 realizowane jest 12 projektów pozakonkursowych:</w:t>
      </w:r>
    </w:p>
    <w:tbl>
      <w:tblPr>
        <w:tblW w:w="9206"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526"/>
        <w:gridCol w:w="2114"/>
        <w:gridCol w:w="1680"/>
        <w:gridCol w:w="1533"/>
        <w:gridCol w:w="1690"/>
        <w:gridCol w:w="1663"/>
      </w:tblGrid>
      <w:tr w:rsidR="0052558D" w:rsidRPr="00653F5A" w14:paraId="5B038B63" w14:textId="77777777" w:rsidTr="006343AA">
        <w:trPr>
          <w:trHeight w:val="50"/>
          <w:jc w:val="center"/>
        </w:trPr>
        <w:tc>
          <w:tcPr>
            <w:tcW w:w="526" w:type="dxa"/>
            <w:shd w:val="clear" w:color="auto" w:fill="auto"/>
            <w:vAlign w:val="center"/>
          </w:tcPr>
          <w:p w14:paraId="53AFB10A" w14:textId="77777777" w:rsidR="0052558D" w:rsidRPr="00653F5A" w:rsidRDefault="0052558D" w:rsidP="006343AA">
            <w:pPr>
              <w:spacing w:before="60" w:after="60"/>
              <w:rPr>
                <w:rFonts w:ascii="Calibri" w:eastAsia="Arial" w:hAnsi="Calibri"/>
                <w:b/>
                <w:sz w:val="20"/>
                <w:szCs w:val="20"/>
              </w:rPr>
            </w:pPr>
            <w:r w:rsidRPr="00653F5A">
              <w:rPr>
                <w:rFonts w:ascii="Calibri" w:eastAsia="Arial" w:hAnsi="Calibri"/>
                <w:b/>
                <w:sz w:val="20"/>
                <w:szCs w:val="20"/>
              </w:rPr>
              <w:t>Lp.</w:t>
            </w:r>
          </w:p>
        </w:tc>
        <w:tc>
          <w:tcPr>
            <w:tcW w:w="2114" w:type="dxa"/>
            <w:shd w:val="clear" w:color="auto" w:fill="auto"/>
            <w:vAlign w:val="center"/>
          </w:tcPr>
          <w:p w14:paraId="1627BB01" w14:textId="77777777" w:rsidR="0052558D" w:rsidRPr="00653F5A" w:rsidRDefault="0052558D" w:rsidP="006343AA">
            <w:pPr>
              <w:spacing w:before="60" w:after="60"/>
              <w:rPr>
                <w:rFonts w:ascii="Calibri" w:eastAsia="Arial" w:hAnsi="Calibri"/>
                <w:b/>
                <w:sz w:val="20"/>
                <w:szCs w:val="20"/>
              </w:rPr>
            </w:pPr>
            <w:r w:rsidRPr="00653F5A">
              <w:rPr>
                <w:rFonts w:ascii="Calibri" w:eastAsia="Arial" w:hAnsi="Calibri"/>
                <w:b/>
                <w:sz w:val="20"/>
                <w:szCs w:val="20"/>
              </w:rPr>
              <w:t xml:space="preserve">Nazwa projektu wybranego do </w:t>
            </w:r>
            <w:r w:rsidRPr="00653F5A">
              <w:rPr>
                <w:rFonts w:ascii="Calibri" w:eastAsia="Arial" w:hAnsi="Calibri"/>
                <w:b/>
                <w:sz w:val="20"/>
                <w:szCs w:val="20"/>
              </w:rPr>
              <w:lastRenderedPageBreak/>
              <w:t>dofinansowania</w:t>
            </w:r>
          </w:p>
        </w:tc>
        <w:tc>
          <w:tcPr>
            <w:tcW w:w="1680" w:type="dxa"/>
            <w:shd w:val="clear" w:color="auto" w:fill="auto"/>
            <w:vAlign w:val="center"/>
          </w:tcPr>
          <w:p w14:paraId="0D3DDE32" w14:textId="77777777" w:rsidR="0052558D" w:rsidRPr="00653F5A" w:rsidRDefault="0052558D" w:rsidP="006343AA">
            <w:pPr>
              <w:spacing w:before="60" w:after="60"/>
              <w:rPr>
                <w:rFonts w:ascii="Calibri" w:eastAsia="Arial" w:hAnsi="Calibri"/>
                <w:b/>
                <w:sz w:val="20"/>
                <w:szCs w:val="20"/>
              </w:rPr>
            </w:pPr>
            <w:r w:rsidRPr="00653F5A">
              <w:rPr>
                <w:rFonts w:ascii="Calibri" w:eastAsia="Arial" w:hAnsi="Calibri"/>
                <w:b/>
                <w:sz w:val="20"/>
                <w:szCs w:val="20"/>
              </w:rPr>
              <w:lastRenderedPageBreak/>
              <w:t>Nazwa wnioskodawcy</w:t>
            </w:r>
          </w:p>
        </w:tc>
        <w:tc>
          <w:tcPr>
            <w:tcW w:w="1533" w:type="dxa"/>
            <w:shd w:val="clear" w:color="auto" w:fill="auto"/>
            <w:vAlign w:val="center"/>
          </w:tcPr>
          <w:p w14:paraId="1981ECEC" w14:textId="77777777" w:rsidR="0052558D" w:rsidRPr="00653F5A" w:rsidRDefault="0052558D" w:rsidP="006343AA">
            <w:pPr>
              <w:spacing w:before="60" w:after="60"/>
              <w:rPr>
                <w:rFonts w:ascii="Calibri" w:eastAsia="Arial" w:hAnsi="Calibri"/>
                <w:b/>
                <w:sz w:val="20"/>
                <w:szCs w:val="20"/>
              </w:rPr>
            </w:pPr>
            <w:r>
              <w:rPr>
                <w:rFonts w:ascii="Calibri" w:eastAsia="Arial" w:hAnsi="Calibri"/>
                <w:b/>
                <w:sz w:val="20"/>
                <w:szCs w:val="20"/>
              </w:rPr>
              <w:t xml:space="preserve">Wartość </w:t>
            </w:r>
            <w:r w:rsidRPr="00087028">
              <w:rPr>
                <w:rFonts w:ascii="Calibri" w:eastAsia="Arial" w:hAnsi="Calibri"/>
                <w:b/>
                <w:sz w:val="20"/>
                <w:szCs w:val="20"/>
              </w:rPr>
              <w:t xml:space="preserve">ogółem </w:t>
            </w:r>
            <w:r w:rsidRPr="00087028">
              <w:rPr>
                <w:rFonts w:ascii="Calibri" w:eastAsia="Arial" w:hAnsi="Calibri"/>
                <w:b/>
                <w:sz w:val="20"/>
                <w:szCs w:val="20"/>
              </w:rPr>
              <w:lastRenderedPageBreak/>
              <w:t>zawartych umów (w PLN)</w:t>
            </w:r>
          </w:p>
        </w:tc>
        <w:tc>
          <w:tcPr>
            <w:tcW w:w="1690" w:type="dxa"/>
          </w:tcPr>
          <w:p w14:paraId="286ADB86" w14:textId="77777777" w:rsidR="0052558D" w:rsidRPr="00653F5A" w:rsidRDefault="0052558D" w:rsidP="006343AA">
            <w:pPr>
              <w:spacing w:before="60" w:after="60"/>
              <w:rPr>
                <w:rFonts w:ascii="Calibri" w:eastAsia="Arial" w:hAnsi="Calibri"/>
                <w:b/>
                <w:sz w:val="20"/>
                <w:szCs w:val="20"/>
              </w:rPr>
            </w:pPr>
            <w:r w:rsidRPr="00B80ABC">
              <w:rPr>
                <w:rFonts w:ascii="Calibri" w:eastAsia="Arial" w:hAnsi="Calibri"/>
                <w:b/>
                <w:sz w:val="20"/>
                <w:szCs w:val="20"/>
              </w:rPr>
              <w:lastRenderedPageBreak/>
              <w:t xml:space="preserve">Typ </w:t>
            </w:r>
            <w:r>
              <w:rPr>
                <w:rFonts w:ascii="Calibri" w:eastAsia="Arial" w:hAnsi="Calibri"/>
                <w:b/>
                <w:sz w:val="20"/>
                <w:szCs w:val="20"/>
              </w:rPr>
              <w:t>projektów</w:t>
            </w:r>
          </w:p>
        </w:tc>
        <w:tc>
          <w:tcPr>
            <w:tcW w:w="1663" w:type="dxa"/>
          </w:tcPr>
          <w:p w14:paraId="26746997" w14:textId="77777777" w:rsidR="0052558D" w:rsidRDefault="0052558D" w:rsidP="006343AA">
            <w:pPr>
              <w:spacing w:before="60" w:after="60"/>
              <w:rPr>
                <w:rFonts w:ascii="Calibri" w:eastAsia="Arial" w:hAnsi="Calibri"/>
                <w:b/>
                <w:sz w:val="20"/>
                <w:szCs w:val="20"/>
              </w:rPr>
            </w:pPr>
            <w:r>
              <w:rPr>
                <w:rFonts w:ascii="Calibri" w:eastAsia="Arial" w:hAnsi="Calibri"/>
                <w:b/>
                <w:sz w:val="20"/>
                <w:szCs w:val="20"/>
              </w:rPr>
              <w:t xml:space="preserve">Rodzaj działania współpracy </w:t>
            </w:r>
            <w:r>
              <w:rPr>
                <w:rFonts w:ascii="Calibri" w:eastAsia="Arial" w:hAnsi="Calibri"/>
                <w:b/>
                <w:sz w:val="20"/>
                <w:szCs w:val="20"/>
              </w:rPr>
              <w:lastRenderedPageBreak/>
              <w:t>ponadnarodowej</w:t>
            </w:r>
          </w:p>
        </w:tc>
      </w:tr>
      <w:tr w:rsidR="0052558D" w:rsidRPr="00A11CBC" w14:paraId="54EC26D8" w14:textId="77777777" w:rsidTr="00A03DF5">
        <w:trPr>
          <w:trHeight w:val="2535"/>
          <w:jc w:val="center"/>
        </w:trPr>
        <w:tc>
          <w:tcPr>
            <w:tcW w:w="526" w:type="dxa"/>
            <w:vAlign w:val="center"/>
          </w:tcPr>
          <w:p w14:paraId="32074462" w14:textId="77777777" w:rsidR="0052558D" w:rsidRPr="00A11CBC" w:rsidRDefault="0052558D" w:rsidP="006343AA">
            <w:pPr>
              <w:spacing w:before="60" w:after="60"/>
              <w:rPr>
                <w:rFonts w:ascii="Calibri" w:eastAsia="Arial" w:hAnsi="Calibri"/>
                <w:sz w:val="20"/>
                <w:szCs w:val="20"/>
              </w:rPr>
            </w:pPr>
            <w:r w:rsidRPr="00A11CBC">
              <w:rPr>
                <w:rFonts w:ascii="Calibri" w:eastAsia="Arial" w:hAnsi="Calibri"/>
                <w:sz w:val="20"/>
                <w:szCs w:val="20"/>
              </w:rPr>
              <w:lastRenderedPageBreak/>
              <w:t>1</w:t>
            </w:r>
          </w:p>
        </w:tc>
        <w:tc>
          <w:tcPr>
            <w:tcW w:w="2114" w:type="dxa"/>
            <w:vAlign w:val="center"/>
          </w:tcPr>
          <w:p w14:paraId="5BD74143" w14:textId="77777777" w:rsidR="0052558D" w:rsidRPr="00A11CBC" w:rsidRDefault="0052558D" w:rsidP="006343AA">
            <w:pPr>
              <w:spacing w:before="60" w:after="60"/>
              <w:rPr>
                <w:rFonts w:ascii="Calibri" w:eastAsia="Arial" w:hAnsi="Calibri"/>
                <w:sz w:val="20"/>
                <w:szCs w:val="20"/>
              </w:rPr>
            </w:pPr>
            <w:r w:rsidRPr="00A11CBC">
              <w:rPr>
                <w:rFonts w:ascii="Calibri" w:eastAsia="Arial" w:hAnsi="Calibri"/>
                <w:sz w:val="20"/>
                <w:szCs w:val="20"/>
              </w:rPr>
              <w:t>Rozwój kształcenia specjalizacyjnego lekarzy, w dziedzinach istotnych z punktu widzenia potrzeb epidemiologiczno-demograficznych kraju, z wykorzystaniem technik symulacji endoskopowych</w:t>
            </w:r>
          </w:p>
        </w:tc>
        <w:tc>
          <w:tcPr>
            <w:tcW w:w="1680" w:type="dxa"/>
            <w:shd w:val="clear" w:color="auto" w:fill="FFFFFF" w:themeFill="background1"/>
            <w:vAlign w:val="center"/>
          </w:tcPr>
          <w:p w14:paraId="6BEF8320" w14:textId="77777777" w:rsidR="0052558D" w:rsidRPr="00A11CBC" w:rsidRDefault="0052558D" w:rsidP="006343AA">
            <w:pPr>
              <w:spacing w:before="60" w:after="60"/>
              <w:rPr>
                <w:rFonts w:ascii="Calibri" w:eastAsia="Arial" w:hAnsi="Calibri"/>
                <w:sz w:val="20"/>
                <w:szCs w:val="20"/>
              </w:rPr>
            </w:pPr>
            <w:r w:rsidRPr="00A11CBC">
              <w:rPr>
                <w:rFonts w:ascii="Calibri" w:eastAsia="Arial" w:hAnsi="Calibri"/>
                <w:sz w:val="20"/>
                <w:szCs w:val="20"/>
              </w:rPr>
              <w:t>Centrum Medyczne Kształcenia Podyplomowego</w:t>
            </w:r>
          </w:p>
        </w:tc>
        <w:tc>
          <w:tcPr>
            <w:tcW w:w="1533" w:type="dxa"/>
            <w:vAlign w:val="center"/>
          </w:tcPr>
          <w:p w14:paraId="5E865005" w14:textId="77777777" w:rsidR="0052558D" w:rsidRPr="00A11CBC" w:rsidRDefault="0052558D" w:rsidP="006343AA">
            <w:pPr>
              <w:spacing w:before="60" w:after="60"/>
              <w:jc w:val="right"/>
              <w:rPr>
                <w:rFonts w:ascii="Calibri" w:eastAsia="Arial" w:hAnsi="Calibri"/>
                <w:sz w:val="20"/>
                <w:szCs w:val="20"/>
              </w:rPr>
            </w:pPr>
            <w:r w:rsidRPr="002B35DE">
              <w:rPr>
                <w:rFonts w:ascii="Calibri" w:eastAsia="Arial" w:hAnsi="Calibri"/>
                <w:sz w:val="20"/>
                <w:szCs w:val="20"/>
              </w:rPr>
              <w:t>65</w:t>
            </w:r>
            <w:r>
              <w:rPr>
                <w:rFonts w:ascii="Calibri" w:eastAsia="Arial" w:hAnsi="Calibri"/>
                <w:sz w:val="20"/>
                <w:szCs w:val="20"/>
              </w:rPr>
              <w:t> </w:t>
            </w:r>
            <w:r w:rsidRPr="002B35DE">
              <w:rPr>
                <w:rFonts w:ascii="Calibri" w:eastAsia="Arial" w:hAnsi="Calibri"/>
                <w:sz w:val="20"/>
                <w:szCs w:val="20"/>
              </w:rPr>
              <w:t>999</w:t>
            </w:r>
            <w:r>
              <w:rPr>
                <w:rFonts w:ascii="Calibri" w:eastAsia="Arial" w:hAnsi="Calibri"/>
                <w:sz w:val="20"/>
                <w:szCs w:val="20"/>
              </w:rPr>
              <w:t> </w:t>
            </w:r>
            <w:r w:rsidRPr="002B35DE">
              <w:rPr>
                <w:rFonts w:ascii="Calibri" w:eastAsia="Arial" w:hAnsi="Calibri"/>
                <w:sz w:val="20"/>
                <w:szCs w:val="20"/>
              </w:rPr>
              <w:t>996,7</w:t>
            </w:r>
            <w:r>
              <w:rPr>
                <w:rFonts w:ascii="Calibri" w:eastAsia="Arial" w:hAnsi="Calibri"/>
                <w:sz w:val="20"/>
                <w:szCs w:val="20"/>
              </w:rPr>
              <w:t>0</w:t>
            </w:r>
          </w:p>
        </w:tc>
        <w:tc>
          <w:tcPr>
            <w:tcW w:w="1690" w:type="dxa"/>
          </w:tcPr>
          <w:p w14:paraId="61B8B126" w14:textId="77777777" w:rsidR="0052558D" w:rsidRPr="00A11CBC" w:rsidRDefault="0052558D" w:rsidP="006343AA">
            <w:pPr>
              <w:spacing w:before="60" w:after="60"/>
              <w:rPr>
                <w:rFonts w:ascii="Calibri" w:eastAsia="Arial" w:hAnsi="Calibri"/>
                <w:sz w:val="20"/>
                <w:szCs w:val="20"/>
              </w:rPr>
            </w:pPr>
            <w:r w:rsidRPr="00B510B4">
              <w:rPr>
                <w:rFonts w:ascii="Calibri" w:eastAsia="Arial" w:hAnsi="Calibri"/>
                <w:sz w:val="20"/>
                <w:szCs w:val="20"/>
              </w:rPr>
              <w:t xml:space="preserve">Projekty z komponentem ponadnarodowym realizowane poza </w:t>
            </w:r>
            <w:proofErr w:type="spellStart"/>
            <w:r w:rsidRPr="00B510B4">
              <w:rPr>
                <w:rFonts w:ascii="Calibri" w:eastAsia="Arial" w:hAnsi="Calibri"/>
                <w:sz w:val="20"/>
                <w:szCs w:val="20"/>
              </w:rPr>
              <w:t>Common</w:t>
            </w:r>
            <w:proofErr w:type="spellEnd"/>
            <w:r w:rsidRPr="00B510B4">
              <w:rPr>
                <w:rFonts w:ascii="Calibri" w:eastAsia="Arial" w:hAnsi="Calibri"/>
                <w:sz w:val="20"/>
                <w:szCs w:val="20"/>
              </w:rPr>
              <w:t xml:space="preserve"> Framework</w:t>
            </w:r>
          </w:p>
        </w:tc>
        <w:tc>
          <w:tcPr>
            <w:tcW w:w="1663" w:type="dxa"/>
          </w:tcPr>
          <w:p w14:paraId="0570D6C6" w14:textId="77777777" w:rsidR="0052558D" w:rsidRPr="00B510B4" w:rsidRDefault="0052558D" w:rsidP="006343AA">
            <w:pPr>
              <w:spacing w:before="60" w:after="60"/>
              <w:rPr>
                <w:rFonts w:ascii="Calibri" w:eastAsia="Arial" w:hAnsi="Calibri"/>
                <w:sz w:val="20"/>
                <w:szCs w:val="20"/>
              </w:rPr>
            </w:pPr>
            <w:r w:rsidRPr="00622282">
              <w:rPr>
                <w:rFonts w:ascii="Calibri" w:eastAsia="Arial" w:hAnsi="Calibri"/>
                <w:sz w:val="20"/>
                <w:szCs w:val="20"/>
              </w:rPr>
              <w:t>wypracowanie i wdrożenie nowego/</w:t>
            </w:r>
            <w:proofErr w:type="spellStart"/>
            <w:r w:rsidRPr="00622282">
              <w:rPr>
                <w:rFonts w:ascii="Calibri" w:eastAsia="Arial" w:hAnsi="Calibri"/>
                <w:sz w:val="20"/>
                <w:szCs w:val="20"/>
              </w:rPr>
              <w:t>ych</w:t>
            </w:r>
            <w:proofErr w:type="spellEnd"/>
            <w:r w:rsidRPr="00622282">
              <w:rPr>
                <w:rFonts w:ascii="Calibri" w:eastAsia="Arial" w:hAnsi="Calibri"/>
                <w:sz w:val="20"/>
                <w:szCs w:val="20"/>
              </w:rPr>
              <w:t xml:space="preserve"> rozwiązania/ń</w:t>
            </w:r>
          </w:p>
        </w:tc>
      </w:tr>
      <w:tr w:rsidR="0052558D" w:rsidRPr="00A11CBC" w14:paraId="709CF9A5" w14:textId="77777777" w:rsidTr="006343AA">
        <w:trPr>
          <w:trHeight w:val="54"/>
          <w:jc w:val="center"/>
        </w:trPr>
        <w:tc>
          <w:tcPr>
            <w:tcW w:w="526" w:type="dxa"/>
            <w:vAlign w:val="center"/>
          </w:tcPr>
          <w:p w14:paraId="029B2029" w14:textId="77777777" w:rsidR="0052558D" w:rsidRPr="00A11CBC" w:rsidRDefault="0052558D" w:rsidP="006343AA">
            <w:pPr>
              <w:spacing w:before="60" w:after="60"/>
              <w:rPr>
                <w:rFonts w:ascii="Calibri" w:eastAsia="Arial" w:hAnsi="Calibri"/>
                <w:sz w:val="20"/>
                <w:szCs w:val="20"/>
              </w:rPr>
            </w:pPr>
            <w:r w:rsidRPr="00A11CBC">
              <w:rPr>
                <w:rFonts w:ascii="Calibri" w:eastAsia="Arial" w:hAnsi="Calibri"/>
                <w:sz w:val="20"/>
                <w:szCs w:val="20"/>
              </w:rPr>
              <w:t>2</w:t>
            </w:r>
          </w:p>
        </w:tc>
        <w:tc>
          <w:tcPr>
            <w:tcW w:w="2114" w:type="dxa"/>
            <w:vAlign w:val="center"/>
          </w:tcPr>
          <w:p w14:paraId="142D89C2" w14:textId="77777777" w:rsidR="0052558D" w:rsidRPr="00A11CBC" w:rsidRDefault="0052558D" w:rsidP="006343AA">
            <w:pPr>
              <w:spacing w:before="60" w:after="60"/>
              <w:rPr>
                <w:rFonts w:ascii="Calibri" w:eastAsia="Arial" w:hAnsi="Calibri"/>
                <w:sz w:val="20"/>
                <w:szCs w:val="20"/>
              </w:rPr>
            </w:pPr>
            <w:r w:rsidRPr="00A11CBC">
              <w:rPr>
                <w:rFonts w:ascii="Calibri" w:eastAsia="Arial" w:hAnsi="Calibri"/>
                <w:sz w:val="20"/>
                <w:szCs w:val="20"/>
              </w:rPr>
              <w:t>Wdrożenie nowego modelu kształcenia specjalistów ds. zarządzania rehabilitacją - jako element systemu kompleksowej rehabilitacji w Polsce</w:t>
            </w:r>
          </w:p>
        </w:tc>
        <w:tc>
          <w:tcPr>
            <w:tcW w:w="1680" w:type="dxa"/>
            <w:vAlign w:val="center"/>
          </w:tcPr>
          <w:p w14:paraId="320A882F" w14:textId="77777777" w:rsidR="0052558D" w:rsidRPr="00A11CBC" w:rsidRDefault="0052558D" w:rsidP="006343AA">
            <w:pPr>
              <w:spacing w:before="60" w:after="60"/>
              <w:rPr>
                <w:rFonts w:ascii="Calibri" w:eastAsia="Arial" w:hAnsi="Calibri"/>
                <w:sz w:val="20"/>
                <w:szCs w:val="20"/>
              </w:rPr>
            </w:pPr>
            <w:r w:rsidRPr="00A11CBC">
              <w:rPr>
                <w:rFonts w:ascii="Calibri" w:eastAsia="Arial" w:hAnsi="Calibri"/>
                <w:sz w:val="20"/>
                <w:szCs w:val="20"/>
              </w:rPr>
              <w:t>Państwowy Fundusz Rehabilitacji Osób Niepełnosprawnych</w:t>
            </w:r>
          </w:p>
        </w:tc>
        <w:tc>
          <w:tcPr>
            <w:tcW w:w="1533" w:type="dxa"/>
            <w:vAlign w:val="center"/>
          </w:tcPr>
          <w:p w14:paraId="59174019" w14:textId="77777777" w:rsidR="0052558D" w:rsidRPr="00A11CBC" w:rsidRDefault="0052558D" w:rsidP="006343AA">
            <w:pPr>
              <w:spacing w:before="60" w:after="60"/>
              <w:jc w:val="right"/>
              <w:rPr>
                <w:rFonts w:ascii="Calibri" w:eastAsia="Arial" w:hAnsi="Calibri"/>
                <w:sz w:val="20"/>
                <w:szCs w:val="20"/>
              </w:rPr>
            </w:pPr>
            <w:r w:rsidRPr="0075178A">
              <w:rPr>
                <w:rFonts w:ascii="Calibri" w:eastAsia="Arial" w:hAnsi="Calibri"/>
                <w:sz w:val="20"/>
                <w:szCs w:val="20"/>
              </w:rPr>
              <w:t>5</w:t>
            </w:r>
            <w:r>
              <w:rPr>
                <w:rFonts w:ascii="Calibri" w:eastAsia="Arial" w:hAnsi="Calibri"/>
                <w:sz w:val="20"/>
                <w:szCs w:val="20"/>
              </w:rPr>
              <w:t> </w:t>
            </w:r>
            <w:r w:rsidRPr="0075178A">
              <w:rPr>
                <w:rFonts w:ascii="Calibri" w:eastAsia="Arial" w:hAnsi="Calibri"/>
                <w:sz w:val="20"/>
                <w:szCs w:val="20"/>
              </w:rPr>
              <w:t>065</w:t>
            </w:r>
            <w:r>
              <w:rPr>
                <w:rFonts w:ascii="Calibri" w:eastAsia="Arial" w:hAnsi="Calibri"/>
                <w:sz w:val="20"/>
                <w:szCs w:val="20"/>
              </w:rPr>
              <w:t> </w:t>
            </w:r>
            <w:r w:rsidRPr="0075178A">
              <w:rPr>
                <w:rFonts w:ascii="Calibri" w:eastAsia="Arial" w:hAnsi="Calibri"/>
                <w:sz w:val="20"/>
                <w:szCs w:val="20"/>
              </w:rPr>
              <w:t>550,27</w:t>
            </w:r>
          </w:p>
        </w:tc>
        <w:tc>
          <w:tcPr>
            <w:tcW w:w="1690" w:type="dxa"/>
          </w:tcPr>
          <w:p w14:paraId="6C02F4CB" w14:textId="77777777" w:rsidR="0052558D" w:rsidRPr="00A11CBC" w:rsidRDefault="0052558D" w:rsidP="006343AA">
            <w:pPr>
              <w:spacing w:before="60" w:after="60"/>
              <w:rPr>
                <w:rFonts w:ascii="Calibri" w:eastAsia="Arial" w:hAnsi="Calibri"/>
                <w:sz w:val="20"/>
                <w:szCs w:val="20"/>
              </w:rPr>
            </w:pPr>
            <w:r w:rsidRPr="00B510B4">
              <w:rPr>
                <w:rFonts w:ascii="Calibri" w:eastAsia="Arial" w:hAnsi="Calibri"/>
                <w:sz w:val="20"/>
                <w:szCs w:val="20"/>
              </w:rPr>
              <w:t xml:space="preserve">Projekty z komponentem ponadnarodowym realizowane poza </w:t>
            </w:r>
            <w:proofErr w:type="spellStart"/>
            <w:r w:rsidRPr="00B510B4">
              <w:rPr>
                <w:rFonts w:ascii="Calibri" w:eastAsia="Arial" w:hAnsi="Calibri"/>
                <w:sz w:val="20"/>
                <w:szCs w:val="20"/>
              </w:rPr>
              <w:t>Common</w:t>
            </w:r>
            <w:proofErr w:type="spellEnd"/>
            <w:r w:rsidRPr="00B510B4">
              <w:rPr>
                <w:rFonts w:ascii="Calibri" w:eastAsia="Arial" w:hAnsi="Calibri"/>
                <w:sz w:val="20"/>
                <w:szCs w:val="20"/>
              </w:rPr>
              <w:t xml:space="preserve"> Framework</w:t>
            </w:r>
          </w:p>
        </w:tc>
        <w:tc>
          <w:tcPr>
            <w:tcW w:w="1663" w:type="dxa"/>
          </w:tcPr>
          <w:p w14:paraId="4875F74C" w14:textId="77777777" w:rsidR="0052558D" w:rsidRPr="00B510B4" w:rsidRDefault="0052558D" w:rsidP="006343AA">
            <w:pPr>
              <w:spacing w:before="60" w:after="60"/>
              <w:rPr>
                <w:rFonts w:ascii="Calibri" w:eastAsia="Arial" w:hAnsi="Calibri"/>
                <w:sz w:val="20"/>
                <w:szCs w:val="20"/>
              </w:rPr>
            </w:pPr>
            <w:r w:rsidRPr="0012495A">
              <w:rPr>
                <w:rFonts w:ascii="Calibri" w:eastAsia="Arial" w:hAnsi="Calibri"/>
                <w:sz w:val="20"/>
                <w:szCs w:val="20"/>
              </w:rPr>
              <w:t>transfer, zaadaptowanie i wdrożenie nowego/</w:t>
            </w:r>
            <w:proofErr w:type="spellStart"/>
            <w:r w:rsidRPr="0012495A">
              <w:rPr>
                <w:rFonts w:ascii="Calibri" w:eastAsia="Arial" w:hAnsi="Calibri"/>
                <w:sz w:val="20"/>
                <w:szCs w:val="20"/>
              </w:rPr>
              <w:t>ych</w:t>
            </w:r>
            <w:proofErr w:type="spellEnd"/>
            <w:r w:rsidRPr="0012495A">
              <w:rPr>
                <w:rFonts w:ascii="Calibri" w:eastAsia="Arial" w:hAnsi="Calibri"/>
                <w:sz w:val="20"/>
                <w:szCs w:val="20"/>
              </w:rPr>
              <w:t xml:space="preserve"> rozwiązania</w:t>
            </w:r>
          </w:p>
        </w:tc>
      </w:tr>
      <w:tr w:rsidR="0052558D" w:rsidRPr="00A11CBC" w14:paraId="7B5700D3" w14:textId="77777777" w:rsidTr="006343AA">
        <w:trPr>
          <w:trHeight w:val="54"/>
          <w:jc w:val="center"/>
        </w:trPr>
        <w:tc>
          <w:tcPr>
            <w:tcW w:w="526" w:type="dxa"/>
            <w:vAlign w:val="center"/>
          </w:tcPr>
          <w:p w14:paraId="51222361" w14:textId="77777777" w:rsidR="0052558D" w:rsidRPr="00A11CBC" w:rsidRDefault="0052558D" w:rsidP="006343AA">
            <w:pPr>
              <w:spacing w:before="60" w:after="60"/>
              <w:rPr>
                <w:rFonts w:ascii="Calibri" w:eastAsia="Arial" w:hAnsi="Calibri"/>
                <w:sz w:val="20"/>
                <w:szCs w:val="20"/>
              </w:rPr>
            </w:pPr>
            <w:r w:rsidRPr="00A11CBC">
              <w:rPr>
                <w:rFonts w:ascii="Calibri" w:eastAsia="Arial" w:hAnsi="Calibri"/>
                <w:sz w:val="20"/>
                <w:szCs w:val="20"/>
              </w:rPr>
              <w:t>3</w:t>
            </w:r>
          </w:p>
        </w:tc>
        <w:tc>
          <w:tcPr>
            <w:tcW w:w="2114" w:type="dxa"/>
            <w:vAlign w:val="center"/>
          </w:tcPr>
          <w:p w14:paraId="25B42492" w14:textId="77777777" w:rsidR="0052558D" w:rsidRPr="00A11CBC" w:rsidRDefault="0052558D" w:rsidP="006343AA">
            <w:pPr>
              <w:spacing w:before="60" w:after="60"/>
              <w:rPr>
                <w:rFonts w:ascii="Calibri" w:eastAsia="Arial" w:hAnsi="Calibri"/>
                <w:sz w:val="20"/>
                <w:szCs w:val="20"/>
              </w:rPr>
            </w:pPr>
            <w:proofErr w:type="spellStart"/>
            <w:r w:rsidRPr="00A11CBC">
              <w:rPr>
                <w:rFonts w:ascii="Calibri" w:eastAsia="Arial" w:hAnsi="Calibri"/>
                <w:sz w:val="20"/>
                <w:szCs w:val="20"/>
              </w:rPr>
              <w:t>Next</w:t>
            </w:r>
            <w:proofErr w:type="spellEnd"/>
            <w:r w:rsidRPr="00A11CBC">
              <w:rPr>
                <w:rFonts w:ascii="Calibri" w:eastAsia="Arial" w:hAnsi="Calibri"/>
                <w:sz w:val="20"/>
                <w:szCs w:val="20"/>
              </w:rPr>
              <w:t xml:space="preserve"> Step Poland</w:t>
            </w:r>
          </w:p>
        </w:tc>
        <w:tc>
          <w:tcPr>
            <w:tcW w:w="1680" w:type="dxa"/>
            <w:vAlign w:val="center"/>
          </w:tcPr>
          <w:p w14:paraId="0AEBB0D6" w14:textId="77777777" w:rsidR="0052558D" w:rsidRPr="00A11CBC" w:rsidRDefault="0052558D" w:rsidP="006343AA">
            <w:pPr>
              <w:spacing w:before="60" w:after="60"/>
              <w:rPr>
                <w:rFonts w:ascii="Calibri" w:eastAsia="Arial" w:hAnsi="Calibri"/>
                <w:sz w:val="20"/>
                <w:szCs w:val="20"/>
              </w:rPr>
            </w:pPr>
            <w:r w:rsidRPr="00A11CBC">
              <w:rPr>
                <w:rFonts w:ascii="Calibri" w:eastAsia="Arial" w:hAnsi="Calibri"/>
                <w:sz w:val="20"/>
                <w:szCs w:val="20"/>
              </w:rPr>
              <w:t>Polska Agencja Inwestycji i Handlu S.A</w:t>
            </w:r>
          </w:p>
        </w:tc>
        <w:tc>
          <w:tcPr>
            <w:tcW w:w="1533" w:type="dxa"/>
            <w:vAlign w:val="center"/>
          </w:tcPr>
          <w:p w14:paraId="0EEBB346" w14:textId="77777777" w:rsidR="0052558D" w:rsidRPr="00A11CBC" w:rsidRDefault="0052558D" w:rsidP="006343AA">
            <w:pPr>
              <w:spacing w:before="60" w:after="60"/>
              <w:jc w:val="right"/>
              <w:rPr>
                <w:rFonts w:ascii="Calibri" w:eastAsia="Arial" w:hAnsi="Calibri"/>
                <w:sz w:val="20"/>
                <w:szCs w:val="20"/>
              </w:rPr>
            </w:pPr>
            <w:r w:rsidRPr="00B634F7">
              <w:rPr>
                <w:rFonts w:ascii="Calibri" w:eastAsia="Arial" w:hAnsi="Calibri"/>
                <w:sz w:val="20"/>
                <w:szCs w:val="20"/>
              </w:rPr>
              <w:t>5</w:t>
            </w:r>
            <w:r>
              <w:rPr>
                <w:rFonts w:ascii="Calibri" w:eastAsia="Arial" w:hAnsi="Calibri"/>
                <w:sz w:val="20"/>
                <w:szCs w:val="20"/>
              </w:rPr>
              <w:t> </w:t>
            </w:r>
            <w:r w:rsidRPr="00B634F7">
              <w:rPr>
                <w:rFonts w:ascii="Calibri" w:eastAsia="Arial" w:hAnsi="Calibri"/>
                <w:sz w:val="20"/>
                <w:szCs w:val="20"/>
              </w:rPr>
              <w:t>509</w:t>
            </w:r>
            <w:r>
              <w:rPr>
                <w:rFonts w:ascii="Calibri" w:eastAsia="Arial" w:hAnsi="Calibri"/>
                <w:sz w:val="20"/>
                <w:szCs w:val="20"/>
              </w:rPr>
              <w:t> </w:t>
            </w:r>
            <w:r w:rsidRPr="00B634F7">
              <w:rPr>
                <w:rFonts w:ascii="Calibri" w:eastAsia="Arial" w:hAnsi="Calibri"/>
                <w:sz w:val="20"/>
                <w:szCs w:val="20"/>
              </w:rPr>
              <w:t>435,36</w:t>
            </w:r>
          </w:p>
        </w:tc>
        <w:tc>
          <w:tcPr>
            <w:tcW w:w="1690" w:type="dxa"/>
          </w:tcPr>
          <w:p w14:paraId="03493A62" w14:textId="77777777" w:rsidR="0052558D" w:rsidRPr="00A11CBC" w:rsidRDefault="0052558D" w:rsidP="006343AA">
            <w:pPr>
              <w:spacing w:before="60" w:after="60"/>
              <w:rPr>
                <w:rFonts w:ascii="Calibri" w:eastAsia="Arial" w:hAnsi="Calibri"/>
                <w:sz w:val="20"/>
                <w:szCs w:val="20"/>
              </w:rPr>
            </w:pPr>
            <w:r w:rsidRPr="00791A25">
              <w:rPr>
                <w:rFonts w:ascii="Calibri" w:eastAsia="Arial" w:hAnsi="Calibri"/>
                <w:sz w:val="20"/>
                <w:szCs w:val="20"/>
              </w:rPr>
              <w:t>Funkcjonowanie sieci współpracy w obszarach wsparcia EFS, a umożliwiających wymianę doświadczeń i wzajemne uczenie się</w:t>
            </w:r>
          </w:p>
        </w:tc>
        <w:tc>
          <w:tcPr>
            <w:tcW w:w="1663" w:type="dxa"/>
          </w:tcPr>
          <w:p w14:paraId="2B516CB0" w14:textId="77777777" w:rsidR="0052558D" w:rsidRDefault="0052558D" w:rsidP="006343AA">
            <w:pPr>
              <w:spacing w:before="60" w:after="60"/>
              <w:rPr>
                <w:rFonts w:ascii="Calibri" w:eastAsia="Arial" w:hAnsi="Calibri"/>
                <w:sz w:val="20"/>
                <w:szCs w:val="20"/>
              </w:rPr>
            </w:pPr>
            <w:r w:rsidRPr="0012495A">
              <w:rPr>
                <w:rFonts w:ascii="Calibri" w:eastAsia="Arial" w:hAnsi="Calibri"/>
                <w:sz w:val="20"/>
                <w:szCs w:val="20"/>
              </w:rPr>
              <w:t>transfer, zaadaptowanie i wdrożenie nowego/</w:t>
            </w:r>
            <w:proofErr w:type="spellStart"/>
            <w:r w:rsidRPr="0012495A">
              <w:rPr>
                <w:rFonts w:ascii="Calibri" w:eastAsia="Arial" w:hAnsi="Calibri"/>
                <w:sz w:val="20"/>
                <w:szCs w:val="20"/>
              </w:rPr>
              <w:t>ych</w:t>
            </w:r>
            <w:proofErr w:type="spellEnd"/>
            <w:r w:rsidRPr="0012495A">
              <w:rPr>
                <w:rFonts w:ascii="Calibri" w:eastAsia="Arial" w:hAnsi="Calibri"/>
                <w:sz w:val="20"/>
                <w:szCs w:val="20"/>
              </w:rPr>
              <w:t xml:space="preserve"> rozwiązania</w:t>
            </w:r>
            <w:r>
              <w:rPr>
                <w:rFonts w:ascii="Calibri" w:eastAsia="Arial" w:hAnsi="Calibri"/>
                <w:sz w:val="20"/>
                <w:szCs w:val="20"/>
              </w:rPr>
              <w:t>;</w:t>
            </w:r>
          </w:p>
          <w:p w14:paraId="6DC3606C" w14:textId="77777777" w:rsidR="0052558D" w:rsidRPr="00791A25" w:rsidRDefault="0052558D" w:rsidP="006343AA">
            <w:pPr>
              <w:spacing w:before="60" w:after="60"/>
              <w:rPr>
                <w:rFonts w:ascii="Calibri" w:eastAsia="Arial" w:hAnsi="Calibri"/>
                <w:sz w:val="20"/>
                <w:szCs w:val="20"/>
              </w:rPr>
            </w:pPr>
            <w:r w:rsidRPr="00CF1623">
              <w:rPr>
                <w:rFonts w:ascii="Calibri" w:eastAsia="Arial" w:hAnsi="Calibri"/>
                <w:sz w:val="20"/>
                <w:szCs w:val="20"/>
              </w:rPr>
              <w:t>wypracowanie i wdrożenie nowego/</w:t>
            </w:r>
            <w:proofErr w:type="spellStart"/>
            <w:r w:rsidRPr="00CF1623">
              <w:rPr>
                <w:rFonts w:ascii="Calibri" w:eastAsia="Arial" w:hAnsi="Calibri"/>
                <w:sz w:val="20"/>
                <w:szCs w:val="20"/>
              </w:rPr>
              <w:t>ych</w:t>
            </w:r>
            <w:proofErr w:type="spellEnd"/>
            <w:r w:rsidRPr="00CF1623">
              <w:rPr>
                <w:rFonts w:ascii="Calibri" w:eastAsia="Arial" w:hAnsi="Calibri"/>
                <w:sz w:val="20"/>
                <w:szCs w:val="20"/>
              </w:rPr>
              <w:t xml:space="preserve"> rozwiązania/ń</w:t>
            </w:r>
          </w:p>
        </w:tc>
      </w:tr>
      <w:tr w:rsidR="0052558D" w:rsidRPr="00A11CBC" w14:paraId="194D8C7F" w14:textId="77777777" w:rsidTr="006343AA">
        <w:trPr>
          <w:trHeight w:val="54"/>
          <w:jc w:val="center"/>
        </w:trPr>
        <w:tc>
          <w:tcPr>
            <w:tcW w:w="526" w:type="dxa"/>
            <w:vAlign w:val="center"/>
          </w:tcPr>
          <w:p w14:paraId="53C78694" w14:textId="77777777" w:rsidR="0052558D" w:rsidRPr="00A11CBC" w:rsidRDefault="0052558D" w:rsidP="006343AA">
            <w:pPr>
              <w:spacing w:before="60" w:after="60"/>
              <w:rPr>
                <w:rFonts w:ascii="Calibri" w:eastAsia="Arial" w:hAnsi="Calibri"/>
                <w:sz w:val="20"/>
                <w:szCs w:val="20"/>
              </w:rPr>
            </w:pPr>
            <w:r w:rsidRPr="00A11CBC">
              <w:rPr>
                <w:rFonts w:ascii="Calibri" w:eastAsia="Arial" w:hAnsi="Calibri"/>
                <w:sz w:val="20"/>
                <w:szCs w:val="20"/>
              </w:rPr>
              <w:t>4</w:t>
            </w:r>
          </w:p>
        </w:tc>
        <w:tc>
          <w:tcPr>
            <w:tcW w:w="2114" w:type="dxa"/>
            <w:vAlign w:val="center"/>
          </w:tcPr>
          <w:p w14:paraId="2882B335" w14:textId="77777777" w:rsidR="0052558D" w:rsidRPr="00A11CBC" w:rsidRDefault="0052558D" w:rsidP="006343AA">
            <w:pPr>
              <w:spacing w:before="60" w:after="60"/>
              <w:rPr>
                <w:rFonts w:ascii="Calibri" w:eastAsia="Arial" w:hAnsi="Calibri"/>
                <w:sz w:val="20"/>
                <w:szCs w:val="20"/>
              </w:rPr>
            </w:pPr>
            <w:r w:rsidRPr="00A11CBC">
              <w:rPr>
                <w:rFonts w:ascii="Calibri" w:eastAsia="Arial" w:hAnsi="Calibri"/>
                <w:sz w:val="20"/>
                <w:szCs w:val="20"/>
              </w:rPr>
              <w:t xml:space="preserve">Mistrzowie dydaktyki </w:t>
            </w:r>
          </w:p>
        </w:tc>
        <w:tc>
          <w:tcPr>
            <w:tcW w:w="1680" w:type="dxa"/>
            <w:vAlign w:val="center"/>
          </w:tcPr>
          <w:p w14:paraId="3921D11F" w14:textId="77777777" w:rsidR="0052558D" w:rsidRPr="00A11CBC" w:rsidRDefault="0052558D" w:rsidP="006343AA">
            <w:pPr>
              <w:spacing w:before="60" w:after="60"/>
              <w:rPr>
                <w:rFonts w:ascii="Calibri" w:eastAsia="Arial" w:hAnsi="Calibri"/>
                <w:sz w:val="20"/>
                <w:szCs w:val="20"/>
              </w:rPr>
            </w:pPr>
            <w:r w:rsidRPr="00A11CBC">
              <w:rPr>
                <w:rFonts w:ascii="Calibri" w:eastAsia="Arial" w:hAnsi="Calibri"/>
                <w:sz w:val="20"/>
                <w:szCs w:val="20"/>
              </w:rPr>
              <w:t xml:space="preserve">Ministerstwo Nauki i Szkolnictwa Wyższego </w:t>
            </w:r>
          </w:p>
        </w:tc>
        <w:tc>
          <w:tcPr>
            <w:tcW w:w="1533" w:type="dxa"/>
            <w:vAlign w:val="center"/>
          </w:tcPr>
          <w:p w14:paraId="61605612" w14:textId="77777777" w:rsidR="0052558D" w:rsidRPr="00A11CBC" w:rsidRDefault="0052558D" w:rsidP="006343AA">
            <w:pPr>
              <w:spacing w:before="60" w:after="60"/>
              <w:jc w:val="right"/>
              <w:rPr>
                <w:rFonts w:ascii="Calibri" w:eastAsia="Arial" w:hAnsi="Calibri"/>
                <w:sz w:val="20"/>
                <w:szCs w:val="20"/>
              </w:rPr>
            </w:pPr>
            <w:r w:rsidRPr="00ED0712">
              <w:rPr>
                <w:rFonts w:ascii="Calibri" w:eastAsia="Arial" w:hAnsi="Calibri"/>
                <w:sz w:val="20"/>
                <w:szCs w:val="20"/>
              </w:rPr>
              <w:t>84</w:t>
            </w:r>
            <w:r>
              <w:rPr>
                <w:rFonts w:ascii="Calibri" w:eastAsia="Arial" w:hAnsi="Calibri"/>
                <w:sz w:val="20"/>
                <w:szCs w:val="20"/>
              </w:rPr>
              <w:t> </w:t>
            </w:r>
            <w:r w:rsidRPr="00ED0712">
              <w:rPr>
                <w:rFonts w:ascii="Calibri" w:eastAsia="Arial" w:hAnsi="Calibri"/>
                <w:sz w:val="20"/>
                <w:szCs w:val="20"/>
              </w:rPr>
              <w:t>019</w:t>
            </w:r>
            <w:r>
              <w:rPr>
                <w:rFonts w:ascii="Calibri" w:eastAsia="Arial" w:hAnsi="Calibri"/>
                <w:sz w:val="20"/>
                <w:szCs w:val="20"/>
              </w:rPr>
              <w:t> </w:t>
            </w:r>
            <w:r w:rsidRPr="00ED0712">
              <w:rPr>
                <w:rFonts w:ascii="Calibri" w:eastAsia="Arial" w:hAnsi="Calibri"/>
                <w:sz w:val="20"/>
                <w:szCs w:val="20"/>
              </w:rPr>
              <w:t>463,66</w:t>
            </w:r>
          </w:p>
        </w:tc>
        <w:tc>
          <w:tcPr>
            <w:tcW w:w="1690" w:type="dxa"/>
          </w:tcPr>
          <w:p w14:paraId="47D2D924" w14:textId="77777777" w:rsidR="0052558D" w:rsidRPr="00A11CBC" w:rsidRDefault="0052558D" w:rsidP="006343AA">
            <w:pPr>
              <w:spacing w:before="60" w:after="60"/>
              <w:rPr>
                <w:rFonts w:ascii="Calibri" w:eastAsia="Arial" w:hAnsi="Calibri"/>
                <w:sz w:val="20"/>
                <w:szCs w:val="20"/>
              </w:rPr>
            </w:pPr>
            <w:r w:rsidRPr="00791A25">
              <w:rPr>
                <w:rFonts w:ascii="Calibri" w:eastAsia="Arial" w:hAnsi="Calibri"/>
                <w:sz w:val="20"/>
                <w:szCs w:val="20"/>
              </w:rPr>
              <w:t>Funkcjonowanie sieci współpracy w obszarach wsparcia EFS, a umożliwiających wymianę doświadczeń i wzajemne uczenie się</w:t>
            </w:r>
          </w:p>
        </w:tc>
        <w:tc>
          <w:tcPr>
            <w:tcW w:w="1663" w:type="dxa"/>
          </w:tcPr>
          <w:p w14:paraId="7EE1036E" w14:textId="77777777" w:rsidR="0052558D" w:rsidRPr="00791A25" w:rsidRDefault="0052558D" w:rsidP="006343AA">
            <w:pPr>
              <w:spacing w:before="60" w:after="60"/>
              <w:rPr>
                <w:rFonts w:ascii="Calibri" w:eastAsia="Arial" w:hAnsi="Calibri"/>
                <w:sz w:val="20"/>
                <w:szCs w:val="20"/>
              </w:rPr>
            </w:pPr>
            <w:r w:rsidRPr="00622282">
              <w:rPr>
                <w:rFonts w:ascii="Calibri" w:eastAsia="Arial" w:hAnsi="Calibri"/>
                <w:sz w:val="20"/>
                <w:szCs w:val="20"/>
              </w:rPr>
              <w:t>wypracowanie i wdrożenie nowego/</w:t>
            </w:r>
            <w:proofErr w:type="spellStart"/>
            <w:r w:rsidRPr="00622282">
              <w:rPr>
                <w:rFonts w:ascii="Calibri" w:eastAsia="Arial" w:hAnsi="Calibri"/>
                <w:sz w:val="20"/>
                <w:szCs w:val="20"/>
              </w:rPr>
              <w:t>ych</w:t>
            </w:r>
            <w:proofErr w:type="spellEnd"/>
            <w:r w:rsidRPr="00622282">
              <w:rPr>
                <w:rFonts w:ascii="Calibri" w:eastAsia="Arial" w:hAnsi="Calibri"/>
                <w:sz w:val="20"/>
                <w:szCs w:val="20"/>
              </w:rPr>
              <w:t xml:space="preserve"> rozwiązania/ń</w:t>
            </w:r>
          </w:p>
        </w:tc>
      </w:tr>
      <w:tr w:rsidR="0052558D" w:rsidRPr="00A11CBC" w14:paraId="0A6D9802" w14:textId="77777777" w:rsidTr="006343AA">
        <w:trPr>
          <w:trHeight w:val="1260"/>
          <w:jc w:val="center"/>
        </w:trPr>
        <w:tc>
          <w:tcPr>
            <w:tcW w:w="526" w:type="dxa"/>
            <w:vAlign w:val="center"/>
          </w:tcPr>
          <w:p w14:paraId="4F13AF97" w14:textId="77777777" w:rsidR="0052558D" w:rsidRPr="00A11CBC" w:rsidRDefault="0052558D" w:rsidP="006343AA">
            <w:pPr>
              <w:spacing w:before="60" w:after="60"/>
              <w:rPr>
                <w:rFonts w:ascii="Calibri" w:eastAsia="Arial" w:hAnsi="Calibri"/>
                <w:sz w:val="20"/>
                <w:szCs w:val="20"/>
              </w:rPr>
            </w:pPr>
            <w:r w:rsidRPr="00A11CBC">
              <w:rPr>
                <w:rFonts w:ascii="Calibri" w:eastAsia="Arial" w:hAnsi="Calibri"/>
                <w:sz w:val="20"/>
                <w:szCs w:val="20"/>
              </w:rPr>
              <w:t>5</w:t>
            </w:r>
          </w:p>
        </w:tc>
        <w:tc>
          <w:tcPr>
            <w:tcW w:w="2114" w:type="dxa"/>
            <w:vAlign w:val="center"/>
          </w:tcPr>
          <w:p w14:paraId="41440A53" w14:textId="77777777" w:rsidR="0052558D" w:rsidRPr="00A11CBC" w:rsidRDefault="0052558D" w:rsidP="006343AA">
            <w:pPr>
              <w:spacing w:before="60" w:after="60"/>
              <w:rPr>
                <w:rFonts w:ascii="Calibri" w:eastAsia="Arial" w:hAnsi="Calibri"/>
                <w:sz w:val="20"/>
                <w:szCs w:val="20"/>
              </w:rPr>
            </w:pPr>
            <w:r w:rsidRPr="00A11CBC">
              <w:rPr>
                <w:rFonts w:ascii="Calibri" w:eastAsia="Arial" w:hAnsi="Calibri"/>
                <w:sz w:val="20"/>
                <w:szCs w:val="20"/>
              </w:rPr>
              <w:t>Podnoszenie kompetencji służb bezpieczeństwa państwa, pracowników administracji publicznej i ośrodków naukowo-badawczych oraz rozwój ich współpracy w obszarze bezpieczeństwa narodowego</w:t>
            </w:r>
          </w:p>
        </w:tc>
        <w:tc>
          <w:tcPr>
            <w:tcW w:w="1680" w:type="dxa"/>
            <w:vAlign w:val="center"/>
          </w:tcPr>
          <w:p w14:paraId="6A4CDD27" w14:textId="77777777" w:rsidR="0052558D" w:rsidRPr="00A11CBC" w:rsidRDefault="0052558D" w:rsidP="006343AA">
            <w:pPr>
              <w:spacing w:before="60" w:after="60"/>
              <w:rPr>
                <w:rFonts w:ascii="Calibri" w:eastAsia="Arial" w:hAnsi="Calibri"/>
                <w:sz w:val="20"/>
                <w:szCs w:val="20"/>
              </w:rPr>
            </w:pPr>
            <w:r w:rsidRPr="00A11CBC">
              <w:rPr>
                <w:rFonts w:ascii="Calibri" w:eastAsia="Arial" w:hAnsi="Calibri"/>
                <w:sz w:val="20"/>
                <w:szCs w:val="20"/>
              </w:rPr>
              <w:t>Agencja Bezpieczeństwa Wewnętrznego</w:t>
            </w:r>
          </w:p>
        </w:tc>
        <w:tc>
          <w:tcPr>
            <w:tcW w:w="1533" w:type="dxa"/>
            <w:vAlign w:val="center"/>
          </w:tcPr>
          <w:p w14:paraId="21CD1A8E" w14:textId="77777777" w:rsidR="0052558D" w:rsidRPr="00A11CBC" w:rsidRDefault="0052558D" w:rsidP="006343AA">
            <w:pPr>
              <w:spacing w:before="60" w:after="60"/>
              <w:jc w:val="right"/>
              <w:rPr>
                <w:rFonts w:ascii="Calibri" w:eastAsia="Arial" w:hAnsi="Calibri"/>
                <w:sz w:val="20"/>
                <w:szCs w:val="20"/>
              </w:rPr>
            </w:pPr>
            <w:r w:rsidRPr="00146959">
              <w:rPr>
                <w:rFonts w:ascii="Calibri" w:eastAsia="Arial" w:hAnsi="Calibri"/>
                <w:sz w:val="20"/>
                <w:szCs w:val="20"/>
              </w:rPr>
              <w:t>4</w:t>
            </w:r>
            <w:r>
              <w:rPr>
                <w:rFonts w:ascii="Calibri" w:eastAsia="Arial" w:hAnsi="Calibri"/>
                <w:sz w:val="20"/>
                <w:szCs w:val="20"/>
              </w:rPr>
              <w:t> </w:t>
            </w:r>
            <w:r w:rsidRPr="00146959">
              <w:rPr>
                <w:rFonts w:ascii="Calibri" w:eastAsia="Arial" w:hAnsi="Calibri"/>
                <w:sz w:val="20"/>
                <w:szCs w:val="20"/>
              </w:rPr>
              <w:t>462</w:t>
            </w:r>
            <w:r>
              <w:rPr>
                <w:rFonts w:ascii="Calibri" w:eastAsia="Arial" w:hAnsi="Calibri"/>
                <w:sz w:val="20"/>
                <w:szCs w:val="20"/>
              </w:rPr>
              <w:t> </w:t>
            </w:r>
            <w:r w:rsidRPr="00146959">
              <w:rPr>
                <w:rFonts w:ascii="Calibri" w:eastAsia="Arial" w:hAnsi="Calibri"/>
                <w:sz w:val="20"/>
                <w:szCs w:val="20"/>
              </w:rPr>
              <w:t>370,31</w:t>
            </w:r>
          </w:p>
        </w:tc>
        <w:tc>
          <w:tcPr>
            <w:tcW w:w="1690" w:type="dxa"/>
          </w:tcPr>
          <w:p w14:paraId="548076F4" w14:textId="77777777" w:rsidR="0052558D" w:rsidRPr="00A11CBC" w:rsidRDefault="0052558D" w:rsidP="006343AA">
            <w:pPr>
              <w:spacing w:before="60" w:after="60"/>
              <w:rPr>
                <w:rFonts w:ascii="Calibri" w:eastAsia="Arial" w:hAnsi="Calibri"/>
                <w:sz w:val="20"/>
                <w:szCs w:val="20"/>
              </w:rPr>
            </w:pPr>
            <w:r w:rsidRPr="001267A2">
              <w:rPr>
                <w:rFonts w:ascii="Calibri" w:eastAsia="Arial" w:hAnsi="Calibri"/>
                <w:sz w:val="20"/>
                <w:szCs w:val="20"/>
              </w:rPr>
              <w:t xml:space="preserve">Projekty z komponentem ponadnarodowym realizowane poza </w:t>
            </w:r>
            <w:proofErr w:type="spellStart"/>
            <w:r w:rsidRPr="001267A2">
              <w:rPr>
                <w:rFonts w:ascii="Calibri" w:eastAsia="Arial" w:hAnsi="Calibri"/>
                <w:sz w:val="20"/>
                <w:szCs w:val="20"/>
              </w:rPr>
              <w:t>Common</w:t>
            </w:r>
            <w:proofErr w:type="spellEnd"/>
            <w:r w:rsidRPr="001267A2">
              <w:rPr>
                <w:rFonts w:ascii="Calibri" w:eastAsia="Arial" w:hAnsi="Calibri"/>
                <w:sz w:val="20"/>
                <w:szCs w:val="20"/>
              </w:rPr>
              <w:t xml:space="preserve"> Framework</w:t>
            </w:r>
          </w:p>
        </w:tc>
        <w:tc>
          <w:tcPr>
            <w:tcW w:w="1663" w:type="dxa"/>
          </w:tcPr>
          <w:p w14:paraId="5F603F69" w14:textId="77777777" w:rsidR="0052558D" w:rsidRPr="001267A2" w:rsidRDefault="0052558D" w:rsidP="006343AA">
            <w:pPr>
              <w:spacing w:before="60" w:after="60"/>
              <w:rPr>
                <w:rFonts w:ascii="Calibri" w:eastAsia="Arial" w:hAnsi="Calibri"/>
                <w:sz w:val="20"/>
                <w:szCs w:val="20"/>
              </w:rPr>
            </w:pPr>
            <w:r w:rsidRPr="00622282">
              <w:rPr>
                <w:rFonts w:ascii="Calibri" w:eastAsia="Arial" w:hAnsi="Calibri"/>
                <w:sz w:val="20"/>
                <w:szCs w:val="20"/>
              </w:rPr>
              <w:t>wypracowanie i wdrożenie nowego/</w:t>
            </w:r>
            <w:proofErr w:type="spellStart"/>
            <w:r w:rsidRPr="00622282">
              <w:rPr>
                <w:rFonts w:ascii="Calibri" w:eastAsia="Arial" w:hAnsi="Calibri"/>
                <w:sz w:val="20"/>
                <w:szCs w:val="20"/>
              </w:rPr>
              <w:t>ych</w:t>
            </w:r>
            <w:proofErr w:type="spellEnd"/>
            <w:r w:rsidRPr="00622282">
              <w:rPr>
                <w:rFonts w:ascii="Calibri" w:eastAsia="Arial" w:hAnsi="Calibri"/>
                <w:sz w:val="20"/>
                <w:szCs w:val="20"/>
              </w:rPr>
              <w:t xml:space="preserve"> rozwiązania/ń</w:t>
            </w:r>
          </w:p>
        </w:tc>
      </w:tr>
      <w:tr w:rsidR="0052558D" w:rsidRPr="00A11CBC" w14:paraId="28E0EE23" w14:textId="77777777" w:rsidTr="006343AA">
        <w:trPr>
          <w:trHeight w:val="54"/>
          <w:jc w:val="center"/>
        </w:trPr>
        <w:tc>
          <w:tcPr>
            <w:tcW w:w="526" w:type="dxa"/>
            <w:vAlign w:val="center"/>
          </w:tcPr>
          <w:p w14:paraId="296D37AE" w14:textId="77777777" w:rsidR="0052558D" w:rsidRPr="00A11CBC" w:rsidRDefault="0052558D" w:rsidP="006343AA">
            <w:pPr>
              <w:spacing w:before="60" w:after="60"/>
              <w:rPr>
                <w:rFonts w:ascii="Calibri" w:eastAsia="Arial" w:hAnsi="Calibri"/>
                <w:sz w:val="20"/>
                <w:szCs w:val="20"/>
              </w:rPr>
            </w:pPr>
            <w:r w:rsidRPr="00A11CBC">
              <w:rPr>
                <w:rFonts w:ascii="Calibri" w:eastAsia="Arial" w:hAnsi="Calibri"/>
                <w:sz w:val="20"/>
                <w:szCs w:val="20"/>
              </w:rPr>
              <w:t>6</w:t>
            </w:r>
          </w:p>
        </w:tc>
        <w:tc>
          <w:tcPr>
            <w:tcW w:w="2114" w:type="dxa"/>
            <w:vAlign w:val="center"/>
          </w:tcPr>
          <w:p w14:paraId="5DFDD577" w14:textId="77777777" w:rsidR="0052558D" w:rsidRPr="00A11CBC" w:rsidRDefault="0052558D" w:rsidP="006343AA">
            <w:pPr>
              <w:spacing w:before="60" w:after="60"/>
              <w:rPr>
                <w:rFonts w:ascii="Calibri" w:eastAsia="Arial" w:hAnsi="Calibri"/>
                <w:sz w:val="20"/>
                <w:szCs w:val="20"/>
              </w:rPr>
            </w:pPr>
            <w:r w:rsidRPr="00A11CBC">
              <w:rPr>
                <w:rFonts w:ascii="Calibri" w:eastAsia="Arial" w:hAnsi="Calibri"/>
                <w:sz w:val="20"/>
                <w:szCs w:val="20"/>
              </w:rPr>
              <w:t>Choroby genetycznie uwarunkowane - edukacja i diagnostyka</w:t>
            </w:r>
          </w:p>
        </w:tc>
        <w:tc>
          <w:tcPr>
            <w:tcW w:w="1680" w:type="dxa"/>
            <w:vAlign w:val="center"/>
          </w:tcPr>
          <w:p w14:paraId="6DF32C77" w14:textId="77777777" w:rsidR="0052558D" w:rsidRPr="00A11CBC" w:rsidRDefault="0052558D" w:rsidP="006343AA">
            <w:pPr>
              <w:spacing w:before="60" w:after="60"/>
              <w:rPr>
                <w:rFonts w:ascii="Calibri" w:eastAsia="Arial" w:hAnsi="Calibri"/>
                <w:sz w:val="20"/>
                <w:szCs w:val="20"/>
              </w:rPr>
            </w:pPr>
            <w:r w:rsidRPr="00A11CBC">
              <w:rPr>
                <w:rFonts w:ascii="Calibri" w:eastAsia="Arial" w:hAnsi="Calibri"/>
                <w:sz w:val="20"/>
                <w:szCs w:val="20"/>
              </w:rPr>
              <w:t>Instytut Matki i Dziecka</w:t>
            </w:r>
          </w:p>
        </w:tc>
        <w:tc>
          <w:tcPr>
            <w:tcW w:w="1533" w:type="dxa"/>
            <w:vAlign w:val="center"/>
          </w:tcPr>
          <w:p w14:paraId="24FDC333" w14:textId="77777777" w:rsidR="0052558D" w:rsidRPr="00A11CBC" w:rsidRDefault="0052558D" w:rsidP="006343AA">
            <w:pPr>
              <w:spacing w:before="60" w:after="60"/>
              <w:jc w:val="right"/>
              <w:rPr>
                <w:rFonts w:ascii="Calibri" w:eastAsia="Arial" w:hAnsi="Calibri"/>
                <w:sz w:val="20"/>
                <w:szCs w:val="20"/>
              </w:rPr>
            </w:pPr>
            <w:r w:rsidRPr="00FC766F">
              <w:rPr>
                <w:rFonts w:ascii="Calibri" w:eastAsia="Arial" w:hAnsi="Calibri"/>
                <w:sz w:val="20"/>
                <w:szCs w:val="20"/>
              </w:rPr>
              <w:t>35</w:t>
            </w:r>
            <w:r>
              <w:rPr>
                <w:rFonts w:ascii="Calibri" w:eastAsia="Arial" w:hAnsi="Calibri"/>
                <w:sz w:val="20"/>
                <w:szCs w:val="20"/>
              </w:rPr>
              <w:t> </w:t>
            </w:r>
            <w:r w:rsidRPr="00FC766F">
              <w:rPr>
                <w:rFonts w:ascii="Calibri" w:eastAsia="Arial" w:hAnsi="Calibri"/>
                <w:sz w:val="20"/>
                <w:szCs w:val="20"/>
              </w:rPr>
              <w:t>749</w:t>
            </w:r>
            <w:r>
              <w:rPr>
                <w:rFonts w:ascii="Calibri" w:eastAsia="Arial" w:hAnsi="Calibri"/>
                <w:sz w:val="20"/>
                <w:szCs w:val="20"/>
              </w:rPr>
              <w:t> </w:t>
            </w:r>
            <w:r w:rsidRPr="00FC766F">
              <w:rPr>
                <w:rFonts w:ascii="Calibri" w:eastAsia="Arial" w:hAnsi="Calibri"/>
                <w:sz w:val="20"/>
                <w:szCs w:val="20"/>
              </w:rPr>
              <w:t>973,23</w:t>
            </w:r>
          </w:p>
        </w:tc>
        <w:tc>
          <w:tcPr>
            <w:tcW w:w="1690" w:type="dxa"/>
          </w:tcPr>
          <w:p w14:paraId="363639A5" w14:textId="77777777" w:rsidR="0052558D" w:rsidRPr="00A11CBC" w:rsidRDefault="0052558D" w:rsidP="006343AA">
            <w:pPr>
              <w:spacing w:before="60" w:after="60"/>
              <w:rPr>
                <w:rFonts w:ascii="Calibri" w:eastAsia="Arial" w:hAnsi="Calibri"/>
                <w:sz w:val="20"/>
                <w:szCs w:val="20"/>
              </w:rPr>
            </w:pPr>
            <w:r w:rsidRPr="00B510B4">
              <w:rPr>
                <w:rFonts w:ascii="Calibri" w:eastAsia="Arial" w:hAnsi="Calibri"/>
                <w:sz w:val="20"/>
                <w:szCs w:val="20"/>
              </w:rPr>
              <w:t xml:space="preserve">Projekty z komponentem ponadnarodowym realizowane </w:t>
            </w:r>
            <w:r w:rsidRPr="00B510B4">
              <w:rPr>
                <w:rFonts w:ascii="Calibri" w:eastAsia="Arial" w:hAnsi="Calibri"/>
                <w:sz w:val="20"/>
                <w:szCs w:val="20"/>
              </w:rPr>
              <w:lastRenderedPageBreak/>
              <w:t xml:space="preserve">poza </w:t>
            </w:r>
            <w:proofErr w:type="spellStart"/>
            <w:r w:rsidRPr="00B510B4">
              <w:rPr>
                <w:rFonts w:ascii="Calibri" w:eastAsia="Arial" w:hAnsi="Calibri"/>
                <w:sz w:val="20"/>
                <w:szCs w:val="20"/>
              </w:rPr>
              <w:t>Common</w:t>
            </w:r>
            <w:proofErr w:type="spellEnd"/>
            <w:r w:rsidRPr="00B510B4">
              <w:rPr>
                <w:rFonts w:ascii="Calibri" w:eastAsia="Arial" w:hAnsi="Calibri"/>
                <w:sz w:val="20"/>
                <w:szCs w:val="20"/>
              </w:rPr>
              <w:t xml:space="preserve"> Framework</w:t>
            </w:r>
          </w:p>
        </w:tc>
        <w:tc>
          <w:tcPr>
            <w:tcW w:w="1663" w:type="dxa"/>
          </w:tcPr>
          <w:p w14:paraId="594E38AB" w14:textId="77777777" w:rsidR="0052558D" w:rsidRPr="00B510B4" w:rsidRDefault="0052558D" w:rsidP="006343AA">
            <w:pPr>
              <w:spacing w:before="60" w:after="60"/>
              <w:rPr>
                <w:rFonts w:ascii="Calibri" w:eastAsia="Arial" w:hAnsi="Calibri"/>
                <w:sz w:val="20"/>
                <w:szCs w:val="20"/>
              </w:rPr>
            </w:pPr>
            <w:r w:rsidRPr="0012495A">
              <w:rPr>
                <w:rFonts w:ascii="Calibri" w:eastAsia="Arial" w:hAnsi="Calibri"/>
                <w:sz w:val="20"/>
                <w:szCs w:val="20"/>
              </w:rPr>
              <w:lastRenderedPageBreak/>
              <w:t>transfer, zaadaptowanie i wdrożenie nowego/</w:t>
            </w:r>
            <w:proofErr w:type="spellStart"/>
            <w:r w:rsidRPr="0012495A">
              <w:rPr>
                <w:rFonts w:ascii="Calibri" w:eastAsia="Arial" w:hAnsi="Calibri"/>
                <w:sz w:val="20"/>
                <w:szCs w:val="20"/>
              </w:rPr>
              <w:t>ych</w:t>
            </w:r>
            <w:proofErr w:type="spellEnd"/>
            <w:r w:rsidRPr="0012495A">
              <w:rPr>
                <w:rFonts w:ascii="Calibri" w:eastAsia="Arial" w:hAnsi="Calibri"/>
                <w:sz w:val="20"/>
                <w:szCs w:val="20"/>
              </w:rPr>
              <w:t xml:space="preserve"> </w:t>
            </w:r>
            <w:r w:rsidRPr="0012495A">
              <w:rPr>
                <w:rFonts w:ascii="Calibri" w:eastAsia="Arial" w:hAnsi="Calibri"/>
                <w:sz w:val="20"/>
                <w:szCs w:val="20"/>
              </w:rPr>
              <w:lastRenderedPageBreak/>
              <w:t>rozwiązania</w:t>
            </w:r>
          </w:p>
        </w:tc>
      </w:tr>
      <w:tr w:rsidR="0052558D" w:rsidRPr="00A11CBC" w14:paraId="35380B6A" w14:textId="77777777" w:rsidTr="006343AA">
        <w:trPr>
          <w:trHeight w:val="54"/>
          <w:jc w:val="center"/>
        </w:trPr>
        <w:tc>
          <w:tcPr>
            <w:tcW w:w="526" w:type="dxa"/>
            <w:vAlign w:val="center"/>
          </w:tcPr>
          <w:p w14:paraId="581C6B69" w14:textId="77777777" w:rsidR="0052558D" w:rsidRPr="00A11CBC" w:rsidRDefault="0052558D" w:rsidP="006343AA">
            <w:pPr>
              <w:spacing w:before="60" w:after="60"/>
              <w:rPr>
                <w:rFonts w:ascii="Calibri" w:eastAsia="Arial" w:hAnsi="Calibri"/>
                <w:sz w:val="20"/>
                <w:szCs w:val="20"/>
              </w:rPr>
            </w:pPr>
            <w:r w:rsidRPr="00A11CBC">
              <w:rPr>
                <w:rFonts w:ascii="Calibri" w:eastAsia="Arial" w:hAnsi="Calibri"/>
                <w:sz w:val="20"/>
                <w:szCs w:val="20"/>
              </w:rPr>
              <w:lastRenderedPageBreak/>
              <w:t>7</w:t>
            </w:r>
          </w:p>
        </w:tc>
        <w:tc>
          <w:tcPr>
            <w:tcW w:w="2114" w:type="dxa"/>
            <w:vAlign w:val="center"/>
          </w:tcPr>
          <w:p w14:paraId="55518BE9" w14:textId="77777777" w:rsidR="0052558D" w:rsidRPr="00A11CBC" w:rsidRDefault="0052558D" w:rsidP="006343AA">
            <w:pPr>
              <w:spacing w:before="60" w:after="60"/>
              <w:rPr>
                <w:rFonts w:ascii="Calibri" w:eastAsia="Arial" w:hAnsi="Calibri"/>
                <w:sz w:val="20"/>
                <w:szCs w:val="20"/>
              </w:rPr>
            </w:pPr>
            <w:r w:rsidRPr="00A11CBC">
              <w:rPr>
                <w:rFonts w:ascii="Calibri" w:eastAsia="Arial" w:hAnsi="Calibri"/>
                <w:sz w:val="20"/>
                <w:szCs w:val="20"/>
              </w:rPr>
              <w:t>SYNERGIA - Sieć współpracy i wymiany doświadczeń urzędników wysokiego szczebla z Europy Środkowej i Wschodniej</w:t>
            </w:r>
          </w:p>
        </w:tc>
        <w:tc>
          <w:tcPr>
            <w:tcW w:w="1680" w:type="dxa"/>
            <w:vAlign w:val="center"/>
          </w:tcPr>
          <w:p w14:paraId="347151A5" w14:textId="77777777" w:rsidR="0052558D" w:rsidRPr="00A11CBC" w:rsidRDefault="0052558D" w:rsidP="006343AA">
            <w:pPr>
              <w:spacing w:before="60" w:after="60"/>
              <w:rPr>
                <w:rFonts w:ascii="Calibri" w:eastAsia="Arial" w:hAnsi="Calibri"/>
                <w:sz w:val="20"/>
                <w:szCs w:val="20"/>
              </w:rPr>
            </w:pPr>
            <w:r w:rsidRPr="00A11CBC">
              <w:rPr>
                <w:rFonts w:ascii="Calibri" w:eastAsia="Arial" w:hAnsi="Calibri"/>
                <w:sz w:val="20"/>
                <w:szCs w:val="20"/>
              </w:rPr>
              <w:t>Krajowa Szkoła Administracji Publicznej</w:t>
            </w:r>
          </w:p>
        </w:tc>
        <w:tc>
          <w:tcPr>
            <w:tcW w:w="1533" w:type="dxa"/>
            <w:vAlign w:val="center"/>
          </w:tcPr>
          <w:p w14:paraId="7A560546" w14:textId="77777777" w:rsidR="0052558D" w:rsidRPr="00A11CBC" w:rsidRDefault="0052558D" w:rsidP="006343AA">
            <w:pPr>
              <w:spacing w:before="60" w:after="60"/>
              <w:jc w:val="right"/>
              <w:rPr>
                <w:rFonts w:ascii="Calibri" w:eastAsia="Arial" w:hAnsi="Calibri"/>
                <w:sz w:val="20"/>
                <w:szCs w:val="20"/>
              </w:rPr>
            </w:pPr>
            <w:r w:rsidRPr="000969EB">
              <w:rPr>
                <w:rFonts w:ascii="Calibri" w:eastAsia="Arial" w:hAnsi="Calibri"/>
                <w:sz w:val="20"/>
                <w:szCs w:val="20"/>
              </w:rPr>
              <w:t>12</w:t>
            </w:r>
            <w:r>
              <w:rPr>
                <w:rFonts w:ascii="Calibri" w:eastAsia="Arial" w:hAnsi="Calibri"/>
                <w:sz w:val="20"/>
                <w:szCs w:val="20"/>
              </w:rPr>
              <w:t> </w:t>
            </w:r>
            <w:r w:rsidRPr="000969EB">
              <w:rPr>
                <w:rFonts w:ascii="Calibri" w:eastAsia="Arial" w:hAnsi="Calibri"/>
                <w:sz w:val="20"/>
                <w:szCs w:val="20"/>
              </w:rPr>
              <w:t>699</w:t>
            </w:r>
            <w:r>
              <w:rPr>
                <w:rFonts w:ascii="Calibri" w:eastAsia="Arial" w:hAnsi="Calibri"/>
                <w:sz w:val="20"/>
                <w:szCs w:val="20"/>
              </w:rPr>
              <w:t> </w:t>
            </w:r>
            <w:r w:rsidRPr="000969EB">
              <w:rPr>
                <w:rFonts w:ascii="Calibri" w:eastAsia="Arial" w:hAnsi="Calibri"/>
                <w:sz w:val="20"/>
                <w:szCs w:val="20"/>
              </w:rPr>
              <w:t>701,96</w:t>
            </w:r>
          </w:p>
        </w:tc>
        <w:tc>
          <w:tcPr>
            <w:tcW w:w="1690" w:type="dxa"/>
          </w:tcPr>
          <w:p w14:paraId="51154291" w14:textId="77777777" w:rsidR="0052558D" w:rsidRPr="00A11CBC" w:rsidRDefault="0052558D" w:rsidP="006343AA">
            <w:pPr>
              <w:spacing w:before="60" w:after="60"/>
              <w:rPr>
                <w:rFonts w:ascii="Calibri" w:eastAsia="Arial" w:hAnsi="Calibri"/>
                <w:sz w:val="20"/>
                <w:szCs w:val="20"/>
              </w:rPr>
            </w:pPr>
            <w:r w:rsidRPr="00791A25">
              <w:rPr>
                <w:rFonts w:ascii="Calibri" w:eastAsia="Arial" w:hAnsi="Calibri"/>
                <w:sz w:val="20"/>
                <w:szCs w:val="20"/>
              </w:rPr>
              <w:t>Funkcjonowanie sieci współpracy w obszarach wsparcia EFS, a umożliwiających wymianę doświadczeń i wzajemne uczenie się</w:t>
            </w:r>
          </w:p>
        </w:tc>
        <w:tc>
          <w:tcPr>
            <w:tcW w:w="1663" w:type="dxa"/>
          </w:tcPr>
          <w:p w14:paraId="37A7A37F" w14:textId="77777777" w:rsidR="0052558D" w:rsidRPr="00A11CBC" w:rsidRDefault="0052558D" w:rsidP="006343AA">
            <w:pPr>
              <w:spacing w:before="60" w:after="60"/>
              <w:rPr>
                <w:rFonts w:ascii="Calibri" w:eastAsia="Arial" w:hAnsi="Calibri"/>
                <w:sz w:val="20"/>
                <w:szCs w:val="20"/>
              </w:rPr>
            </w:pPr>
            <w:r w:rsidRPr="006B53BC">
              <w:rPr>
                <w:rFonts w:ascii="Calibri" w:eastAsia="Arial" w:hAnsi="Calibri"/>
                <w:sz w:val="20"/>
                <w:szCs w:val="20"/>
              </w:rPr>
              <w:t>równoległe tworzenie i wdrożenie nowego/</w:t>
            </w:r>
            <w:proofErr w:type="spellStart"/>
            <w:r w:rsidRPr="006B53BC">
              <w:rPr>
                <w:rFonts w:ascii="Calibri" w:eastAsia="Arial" w:hAnsi="Calibri"/>
                <w:sz w:val="20"/>
                <w:szCs w:val="20"/>
              </w:rPr>
              <w:t>ych</w:t>
            </w:r>
            <w:proofErr w:type="spellEnd"/>
            <w:r w:rsidRPr="006B53BC">
              <w:rPr>
                <w:rFonts w:ascii="Calibri" w:eastAsia="Arial" w:hAnsi="Calibri"/>
                <w:sz w:val="20"/>
                <w:szCs w:val="20"/>
              </w:rPr>
              <w:t xml:space="preserve"> rozwiązania</w:t>
            </w:r>
          </w:p>
        </w:tc>
      </w:tr>
      <w:tr w:rsidR="0052558D" w:rsidRPr="00A11CBC" w14:paraId="7C2A33D5" w14:textId="77777777" w:rsidTr="006343AA">
        <w:trPr>
          <w:trHeight w:val="1110"/>
          <w:jc w:val="center"/>
        </w:trPr>
        <w:tc>
          <w:tcPr>
            <w:tcW w:w="526" w:type="dxa"/>
            <w:shd w:val="clear" w:color="auto" w:fill="FFFFFF" w:themeFill="background1"/>
            <w:vAlign w:val="center"/>
          </w:tcPr>
          <w:p w14:paraId="421AB7E6" w14:textId="77777777" w:rsidR="0052558D" w:rsidRPr="00A11CBC" w:rsidRDefault="0052558D" w:rsidP="006343AA">
            <w:pPr>
              <w:spacing w:before="60" w:after="60"/>
              <w:rPr>
                <w:rFonts w:ascii="Calibri" w:eastAsia="Arial" w:hAnsi="Calibri"/>
                <w:sz w:val="20"/>
                <w:szCs w:val="20"/>
              </w:rPr>
            </w:pPr>
            <w:r w:rsidRPr="00A11CBC">
              <w:rPr>
                <w:rFonts w:ascii="Calibri" w:eastAsia="Arial" w:hAnsi="Calibri"/>
                <w:sz w:val="20"/>
                <w:szCs w:val="20"/>
              </w:rPr>
              <w:t>8</w:t>
            </w:r>
          </w:p>
        </w:tc>
        <w:tc>
          <w:tcPr>
            <w:tcW w:w="2114" w:type="dxa"/>
            <w:vAlign w:val="center"/>
          </w:tcPr>
          <w:p w14:paraId="160DDCF5" w14:textId="77777777" w:rsidR="0052558D" w:rsidRPr="00A11CBC" w:rsidRDefault="0052558D" w:rsidP="006343AA">
            <w:pPr>
              <w:spacing w:before="60" w:after="60"/>
              <w:rPr>
                <w:rFonts w:ascii="Calibri" w:eastAsia="Arial" w:hAnsi="Calibri"/>
                <w:sz w:val="20"/>
                <w:szCs w:val="20"/>
              </w:rPr>
            </w:pPr>
            <w:r w:rsidRPr="00A11CBC">
              <w:rPr>
                <w:rFonts w:ascii="Calibri" w:eastAsia="Arial" w:hAnsi="Calibri"/>
                <w:sz w:val="20"/>
                <w:szCs w:val="20"/>
              </w:rPr>
              <w:t>Mój biznes za granicą - model wsparcia instytucjonalnego MŚP w obszarze umiędzynarodowienia oferty firm i rozpoczęcia działalności na rynkach międzynarodowych</w:t>
            </w:r>
          </w:p>
        </w:tc>
        <w:tc>
          <w:tcPr>
            <w:tcW w:w="1680" w:type="dxa"/>
            <w:vAlign w:val="center"/>
          </w:tcPr>
          <w:p w14:paraId="2CE253C9" w14:textId="77777777" w:rsidR="0052558D" w:rsidRPr="00A11CBC" w:rsidRDefault="0052558D" w:rsidP="006343AA">
            <w:pPr>
              <w:spacing w:before="60" w:after="60"/>
              <w:rPr>
                <w:rFonts w:ascii="Calibri" w:eastAsia="Arial" w:hAnsi="Calibri"/>
                <w:sz w:val="20"/>
                <w:szCs w:val="20"/>
              </w:rPr>
            </w:pPr>
            <w:r w:rsidRPr="00A11CBC">
              <w:rPr>
                <w:rFonts w:ascii="Calibri" w:eastAsia="Arial" w:hAnsi="Calibri"/>
                <w:sz w:val="20"/>
                <w:szCs w:val="20"/>
              </w:rPr>
              <w:t>Polska Agencja Hadlu i Inwestycji S.A.</w:t>
            </w:r>
          </w:p>
        </w:tc>
        <w:tc>
          <w:tcPr>
            <w:tcW w:w="1533" w:type="dxa"/>
            <w:vAlign w:val="center"/>
          </w:tcPr>
          <w:p w14:paraId="01B50304" w14:textId="77777777" w:rsidR="0052558D" w:rsidRPr="00A11CBC" w:rsidRDefault="0052558D" w:rsidP="006343AA">
            <w:pPr>
              <w:spacing w:before="60" w:after="60"/>
              <w:jc w:val="right"/>
              <w:rPr>
                <w:rFonts w:ascii="Calibri" w:eastAsia="Arial" w:hAnsi="Calibri"/>
                <w:sz w:val="20"/>
                <w:szCs w:val="20"/>
              </w:rPr>
            </w:pPr>
            <w:r w:rsidRPr="00E55516">
              <w:rPr>
                <w:rFonts w:ascii="Calibri" w:eastAsia="Arial" w:hAnsi="Calibri"/>
                <w:sz w:val="20"/>
                <w:szCs w:val="20"/>
              </w:rPr>
              <w:t>2</w:t>
            </w:r>
            <w:r>
              <w:rPr>
                <w:rFonts w:ascii="Calibri" w:eastAsia="Arial" w:hAnsi="Calibri"/>
                <w:sz w:val="20"/>
                <w:szCs w:val="20"/>
              </w:rPr>
              <w:t> </w:t>
            </w:r>
            <w:r w:rsidRPr="00E55516">
              <w:rPr>
                <w:rFonts w:ascii="Calibri" w:eastAsia="Arial" w:hAnsi="Calibri"/>
                <w:sz w:val="20"/>
                <w:szCs w:val="20"/>
              </w:rPr>
              <w:t>532</w:t>
            </w:r>
            <w:r>
              <w:rPr>
                <w:rFonts w:ascii="Calibri" w:eastAsia="Arial" w:hAnsi="Calibri"/>
                <w:sz w:val="20"/>
                <w:szCs w:val="20"/>
              </w:rPr>
              <w:t> </w:t>
            </w:r>
            <w:r w:rsidRPr="00E55516">
              <w:rPr>
                <w:rFonts w:ascii="Calibri" w:eastAsia="Arial" w:hAnsi="Calibri"/>
                <w:sz w:val="20"/>
                <w:szCs w:val="20"/>
              </w:rPr>
              <w:t>194,71</w:t>
            </w:r>
          </w:p>
        </w:tc>
        <w:tc>
          <w:tcPr>
            <w:tcW w:w="1690" w:type="dxa"/>
          </w:tcPr>
          <w:p w14:paraId="18415E63" w14:textId="77777777" w:rsidR="0052558D" w:rsidRPr="00A11CBC" w:rsidRDefault="0052558D" w:rsidP="006343AA">
            <w:pPr>
              <w:spacing w:before="60" w:after="60"/>
              <w:rPr>
                <w:rFonts w:ascii="Calibri" w:eastAsia="Arial" w:hAnsi="Calibri"/>
                <w:sz w:val="20"/>
                <w:szCs w:val="20"/>
              </w:rPr>
            </w:pPr>
            <w:r w:rsidRPr="002A1579">
              <w:rPr>
                <w:rFonts w:ascii="Calibri" w:eastAsia="Arial" w:hAnsi="Calibri"/>
                <w:sz w:val="20"/>
                <w:szCs w:val="20"/>
              </w:rPr>
              <w:t xml:space="preserve">Projekty z komponentem ponadnarodowym realizowane poza </w:t>
            </w:r>
            <w:proofErr w:type="spellStart"/>
            <w:r w:rsidRPr="002A1579">
              <w:rPr>
                <w:rFonts w:ascii="Calibri" w:eastAsia="Arial" w:hAnsi="Calibri"/>
                <w:sz w:val="20"/>
                <w:szCs w:val="20"/>
              </w:rPr>
              <w:t>Common</w:t>
            </w:r>
            <w:proofErr w:type="spellEnd"/>
            <w:r w:rsidRPr="002A1579">
              <w:rPr>
                <w:rFonts w:ascii="Calibri" w:eastAsia="Arial" w:hAnsi="Calibri"/>
                <w:sz w:val="20"/>
                <w:szCs w:val="20"/>
              </w:rPr>
              <w:t xml:space="preserve"> Framework</w:t>
            </w:r>
          </w:p>
        </w:tc>
        <w:tc>
          <w:tcPr>
            <w:tcW w:w="1663" w:type="dxa"/>
          </w:tcPr>
          <w:p w14:paraId="1ECEBCB5" w14:textId="77777777" w:rsidR="0052558D" w:rsidRPr="002A1579" w:rsidRDefault="0052558D" w:rsidP="006343AA">
            <w:pPr>
              <w:spacing w:before="60" w:after="60"/>
              <w:rPr>
                <w:rFonts w:ascii="Calibri" w:eastAsia="Arial" w:hAnsi="Calibri"/>
                <w:sz w:val="20"/>
                <w:szCs w:val="20"/>
              </w:rPr>
            </w:pPr>
            <w:r w:rsidRPr="0012495A">
              <w:rPr>
                <w:rFonts w:ascii="Calibri" w:eastAsia="Arial" w:hAnsi="Calibri"/>
                <w:sz w:val="20"/>
                <w:szCs w:val="20"/>
              </w:rPr>
              <w:t>transfer, zaadaptowanie i wdrożenie nowego/</w:t>
            </w:r>
            <w:proofErr w:type="spellStart"/>
            <w:r w:rsidRPr="0012495A">
              <w:rPr>
                <w:rFonts w:ascii="Calibri" w:eastAsia="Arial" w:hAnsi="Calibri"/>
                <w:sz w:val="20"/>
                <w:szCs w:val="20"/>
              </w:rPr>
              <w:t>ych</w:t>
            </w:r>
            <w:proofErr w:type="spellEnd"/>
            <w:r w:rsidRPr="0012495A">
              <w:rPr>
                <w:rFonts w:ascii="Calibri" w:eastAsia="Arial" w:hAnsi="Calibri"/>
                <w:sz w:val="20"/>
                <w:szCs w:val="20"/>
              </w:rPr>
              <w:t xml:space="preserve"> rozwiązania</w:t>
            </w:r>
          </w:p>
        </w:tc>
      </w:tr>
      <w:tr w:rsidR="0052558D" w:rsidRPr="00A11CBC" w14:paraId="0A65CE61" w14:textId="77777777" w:rsidTr="006343AA">
        <w:trPr>
          <w:trHeight w:val="54"/>
          <w:jc w:val="center"/>
        </w:trPr>
        <w:tc>
          <w:tcPr>
            <w:tcW w:w="526" w:type="dxa"/>
            <w:shd w:val="clear" w:color="auto" w:fill="FFFFFF" w:themeFill="background1"/>
            <w:vAlign w:val="center"/>
          </w:tcPr>
          <w:p w14:paraId="7A13688A" w14:textId="77777777" w:rsidR="0052558D" w:rsidRPr="00A11CBC" w:rsidRDefault="0052558D" w:rsidP="006343AA">
            <w:pPr>
              <w:spacing w:before="60" w:after="60"/>
              <w:rPr>
                <w:rFonts w:ascii="Calibri" w:eastAsia="Arial" w:hAnsi="Calibri"/>
                <w:sz w:val="20"/>
                <w:szCs w:val="20"/>
              </w:rPr>
            </w:pPr>
            <w:r w:rsidRPr="00A11CBC">
              <w:rPr>
                <w:rFonts w:ascii="Calibri" w:eastAsia="Arial" w:hAnsi="Calibri"/>
                <w:sz w:val="20"/>
                <w:szCs w:val="20"/>
              </w:rPr>
              <w:t>9</w:t>
            </w:r>
          </w:p>
        </w:tc>
        <w:tc>
          <w:tcPr>
            <w:tcW w:w="2114" w:type="dxa"/>
            <w:vAlign w:val="center"/>
          </w:tcPr>
          <w:p w14:paraId="559E6134" w14:textId="77777777" w:rsidR="0052558D" w:rsidRPr="00A11CBC" w:rsidRDefault="0052558D" w:rsidP="006343AA">
            <w:pPr>
              <w:spacing w:before="60" w:after="60"/>
              <w:rPr>
                <w:rFonts w:ascii="Calibri" w:eastAsia="Arial" w:hAnsi="Calibri"/>
                <w:sz w:val="20"/>
                <w:szCs w:val="20"/>
              </w:rPr>
            </w:pPr>
            <w:r w:rsidRPr="00A11CBC">
              <w:rPr>
                <w:rFonts w:ascii="Calibri" w:eastAsia="Arial" w:hAnsi="Calibri"/>
                <w:sz w:val="20"/>
                <w:szCs w:val="20"/>
              </w:rPr>
              <w:t>Wypracowanie i wdrożenie systemu kompleksowej oceny funkcjonalnej w rehabilitacji z wykorzystaniem doświadczeń i rozwiązań zagranicznych</w:t>
            </w:r>
          </w:p>
        </w:tc>
        <w:tc>
          <w:tcPr>
            <w:tcW w:w="1680" w:type="dxa"/>
            <w:vAlign w:val="center"/>
          </w:tcPr>
          <w:p w14:paraId="3803F776" w14:textId="77777777" w:rsidR="0052558D" w:rsidRPr="00A11CBC" w:rsidRDefault="0052558D" w:rsidP="006343AA">
            <w:pPr>
              <w:spacing w:before="60" w:after="60"/>
              <w:rPr>
                <w:rFonts w:ascii="Calibri" w:eastAsia="Arial" w:hAnsi="Calibri"/>
                <w:sz w:val="20"/>
                <w:szCs w:val="20"/>
              </w:rPr>
            </w:pPr>
            <w:r w:rsidRPr="00A11CBC">
              <w:rPr>
                <w:rFonts w:ascii="Calibri" w:eastAsia="Arial" w:hAnsi="Calibri"/>
                <w:sz w:val="20"/>
                <w:szCs w:val="20"/>
              </w:rPr>
              <w:t>Narodowy Fundusz Zdrowia</w:t>
            </w:r>
          </w:p>
        </w:tc>
        <w:tc>
          <w:tcPr>
            <w:tcW w:w="1533" w:type="dxa"/>
            <w:vAlign w:val="center"/>
          </w:tcPr>
          <w:p w14:paraId="0B392F1B" w14:textId="77777777" w:rsidR="0052558D" w:rsidRPr="00A11CBC" w:rsidRDefault="0052558D" w:rsidP="006343AA">
            <w:pPr>
              <w:spacing w:before="60" w:after="60"/>
              <w:jc w:val="right"/>
              <w:rPr>
                <w:rFonts w:ascii="Calibri" w:eastAsia="Arial" w:hAnsi="Calibri"/>
                <w:sz w:val="20"/>
                <w:szCs w:val="20"/>
              </w:rPr>
            </w:pPr>
            <w:r w:rsidRPr="00AC5B6E">
              <w:rPr>
                <w:rFonts w:ascii="Calibri" w:eastAsia="Arial" w:hAnsi="Calibri"/>
                <w:sz w:val="20"/>
                <w:szCs w:val="20"/>
              </w:rPr>
              <w:t>14</w:t>
            </w:r>
            <w:r>
              <w:rPr>
                <w:rFonts w:ascii="Calibri" w:eastAsia="Arial" w:hAnsi="Calibri"/>
                <w:sz w:val="20"/>
                <w:szCs w:val="20"/>
              </w:rPr>
              <w:t> </w:t>
            </w:r>
            <w:r w:rsidRPr="00AC5B6E">
              <w:rPr>
                <w:rFonts w:ascii="Calibri" w:eastAsia="Arial" w:hAnsi="Calibri"/>
                <w:sz w:val="20"/>
                <w:szCs w:val="20"/>
              </w:rPr>
              <w:t>096</w:t>
            </w:r>
            <w:r>
              <w:rPr>
                <w:rFonts w:ascii="Calibri" w:eastAsia="Arial" w:hAnsi="Calibri"/>
                <w:sz w:val="20"/>
                <w:szCs w:val="20"/>
              </w:rPr>
              <w:t> </w:t>
            </w:r>
            <w:r w:rsidRPr="00AC5B6E">
              <w:rPr>
                <w:rFonts w:ascii="Calibri" w:eastAsia="Arial" w:hAnsi="Calibri"/>
                <w:sz w:val="20"/>
                <w:szCs w:val="20"/>
              </w:rPr>
              <w:t>965,96</w:t>
            </w:r>
          </w:p>
        </w:tc>
        <w:tc>
          <w:tcPr>
            <w:tcW w:w="1690" w:type="dxa"/>
          </w:tcPr>
          <w:p w14:paraId="2BD0CBFE" w14:textId="77777777" w:rsidR="0052558D" w:rsidRPr="00A11CBC" w:rsidRDefault="0052558D" w:rsidP="006343AA">
            <w:pPr>
              <w:spacing w:before="60" w:after="60"/>
              <w:rPr>
                <w:rFonts w:ascii="Calibri" w:eastAsia="Arial" w:hAnsi="Calibri"/>
                <w:sz w:val="20"/>
                <w:szCs w:val="20"/>
              </w:rPr>
            </w:pPr>
            <w:r w:rsidRPr="002A1579">
              <w:rPr>
                <w:rFonts w:ascii="Calibri" w:eastAsia="Arial" w:hAnsi="Calibri"/>
                <w:sz w:val="20"/>
                <w:szCs w:val="20"/>
              </w:rPr>
              <w:t xml:space="preserve">Projekty z komponentem ponadnarodowym realizowane poza </w:t>
            </w:r>
            <w:proofErr w:type="spellStart"/>
            <w:r w:rsidRPr="002A1579">
              <w:rPr>
                <w:rFonts w:ascii="Calibri" w:eastAsia="Arial" w:hAnsi="Calibri"/>
                <w:sz w:val="20"/>
                <w:szCs w:val="20"/>
              </w:rPr>
              <w:t>Common</w:t>
            </w:r>
            <w:proofErr w:type="spellEnd"/>
            <w:r w:rsidRPr="002A1579">
              <w:rPr>
                <w:rFonts w:ascii="Calibri" w:eastAsia="Arial" w:hAnsi="Calibri"/>
                <w:sz w:val="20"/>
                <w:szCs w:val="20"/>
              </w:rPr>
              <w:t xml:space="preserve"> Framework</w:t>
            </w:r>
          </w:p>
        </w:tc>
        <w:tc>
          <w:tcPr>
            <w:tcW w:w="1663" w:type="dxa"/>
          </w:tcPr>
          <w:p w14:paraId="042E970F" w14:textId="77777777" w:rsidR="0052558D" w:rsidRPr="002A1579" w:rsidRDefault="0052558D" w:rsidP="006343AA">
            <w:pPr>
              <w:spacing w:before="60" w:after="60"/>
              <w:rPr>
                <w:rFonts w:ascii="Calibri" w:eastAsia="Arial" w:hAnsi="Calibri"/>
                <w:sz w:val="20"/>
                <w:szCs w:val="20"/>
              </w:rPr>
            </w:pPr>
            <w:r w:rsidRPr="00622282">
              <w:rPr>
                <w:rFonts w:ascii="Calibri" w:eastAsia="Arial" w:hAnsi="Calibri"/>
                <w:sz w:val="20"/>
                <w:szCs w:val="20"/>
              </w:rPr>
              <w:t>wypracowanie i wdrożenie nowego/</w:t>
            </w:r>
            <w:proofErr w:type="spellStart"/>
            <w:r w:rsidRPr="00622282">
              <w:rPr>
                <w:rFonts w:ascii="Calibri" w:eastAsia="Arial" w:hAnsi="Calibri"/>
                <w:sz w:val="20"/>
                <w:szCs w:val="20"/>
              </w:rPr>
              <w:t>ych</w:t>
            </w:r>
            <w:proofErr w:type="spellEnd"/>
            <w:r w:rsidRPr="00622282">
              <w:rPr>
                <w:rFonts w:ascii="Calibri" w:eastAsia="Arial" w:hAnsi="Calibri"/>
                <w:sz w:val="20"/>
                <w:szCs w:val="20"/>
              </w:rPr>
              <w:t xml:space="preserve"> rozwiązania/ń</w:t>
            </w:r>
          </w:p>
        </w:tc>
      </w:tr>
      <w:tr w:rsidR="0052558D" w:rsidRPr="00A11CBC" w14:paraId="000C8015" w14:textId="77777777" w:rsidTr="006343AA">
        <w:trPr>
          <w:trHeight w:val="675"/>
          <w:jc w:val="center"/>
        </w:trPr>
        <w:tc>
          <w:tcPr>
            <w:tcW w:w="526" w:type="dxa"/>
            <w:vAlign w:val="center"/>
          </w:tcPr>
          <w:p w14:paraId="7EAB0DFD" w14:textId="77777777" w:rsidR="0052558D" w:rsidRPr="00A11CBC" w:rsidRDefault="0052558D" w:rsidP="006343AA">
            <w:pPr>
              <w:spacing w:before="60" w:after="60"/>
              <w:rPr>
                <w:rFonts w:ascii="Calibri" w:eastAsia="Arial" w:hAnsi="Calibri"/>
                <w:sz w:val="20"/>
                <w:szCs w:val="20"/>
              </w:rPr>
            </w:pPr>
            <w:r w:rsidRPr="00A11CBC">
              <w:rPr>
                <w:rFonts w:ascii="Calibri" w:eastAsia="Arial" w:hAnsi="Calibri"/>
                <w:sz w:val="20"/>
                <w:szCs w:val="20"/>
              </w:rPr>
              <w:t>10</w:t>
            </w:r>
          </w:p>
        </w:tc>
        <w:tc>
          <w:tcPr>
            <w:tcW w:w="2114" w:type="dxa"/>
            <w:vAlign w:val="center"/>
          </w:tcPr>
          <w:p w14:paraId="0344B04E" w14:textId="77777777" w:rsidR="0052558D" w:rsidRPr="00A11CBC" w:rsidRDefault="0052558D" w:rsidP="006343AA">
            <w:pPr>
              <w:spacing w:before="60" w:after="60"/>
              <w:rPr>
                <w:rFonts w:ascii="Calibri" w:eastAsia="Arial" w:hAnsi="Calibri"/>
                <w:sz w:val="20"/>
                <w:szCs w:val="20"/>
              </w:rPr>
            </w:pPr>
            <w:r w:rsidRPr="00A11CBC">
              <w:rPr>
                <w:rFonts w:ascii="Calibri" w:eastAsia="Arial" w:hAnsi="Calibri"/>
                <w:sz w:val="20"/>
                <w:szCs w:val="20"/>
              </w:rPr>
              <w:t>Kultura bez barier</w:t>
            </w:r>
          </w:p>
        </w:tc>
        <w:tc>
          <w:tcPr>
            <w:tcW w:w="1680" w:type="dxa"/>
            <w:vAlign w:val="center"/>
          </w:tcPr>
          <w:p w14:paraId="7D2C4A84" w14:textId="77777777" w:rsidR="0052558D" w:rsidRPr="00A11CBC" w:rsidRDefault="0052558D" w:rsidP="006343AA">
            <w:pPr>
              <w:spacing w:before="60" w:after="60"/>
              <w:rPr>
                <w:rFonts w:ascii="Calibri" w:eastAsia="Arial" w:hAnsi="Calibri"/>
                <w:sz w:val="20"/>
                <w:szCs w:val="20"/>
              </w:rPr>
            </w:pPr>
            <w:r w:rsidRPr="00A11CBC">
              <w:rPr>
                <w:rFonts w:ascii="Calibri" w:eastAsia="Arial" w:hAnsi="Calibri"/>
                <w:sz w:val="20"/>
                <w:szCs w:val="20"/>
              </w:rPr>
              <w:t>Państwowy Fundusz Rehabilitacji Osób Niepełnosprawnych</w:t>
            </w:r>
          </w:p>
        </w:tc>
        <w:tc>
          <w:tcPr>
            <w:tcW w:w="1533" w:type="dxa"/>
            <w:vAlign w:val="center"/>
          </w:tcPr>
          <w:p w14:paraId="2733B446" w14:textId="77777777" w:rsidR="0052558D" w:rsidRPr="00A11CBC" w:rsidRDefault="0052558D" w:rsidP="006343AA">
            <w:pPr>
              <w:spacing w:before="60" w:after="60"/>
              <w:jc w:val="right"/>
              <w:rPr>
                <w:rFonts w:ascii="Calibri" w:eastAsia="Arial" w:hAnsi="Calibri"/>
                <w:sz w:val="20"/>
                <w:szCs w:val="20"/>
              </w:rPr>
            </w:pPr>
            <w:r w:rsidRPr="001C3DB4">
              <w:rPr>
                <w:rFonts w:ascii="Calibri" w:eastAsia="Arial" w:hAnsi="Calibri"/>
                <w:sz w:val="20"/>
                <w:szCs w:val="20"/>
              </w:rPr>
              <w:t>25</w:t>
            </w:r>
            <w:r>
              <w:rPr>
                <w:rFonts w:ascii="Calibri" w:eastAsia="Arial" w:hAnsi="Calibri"/>
                <w:sz w:val="20"/>
                <w:szCs w:val="20"/>
              </w:rPr>
              <w:t> </w:t>
            </w:r>
            <w:r w:rsidRPr="001C3DB4">
              <w:rPr>
                <w:rFonts w:ascii="Calibri" w:eastAsia="Arial" w:hAnsi="Calibri"/>
                <w:sz w:val="20"/>
                <w:szCs w:val="20"/>
              </w:rPr>
              <w:t>119</w:t>
            </w:r>
            <w:r>
              <w:rPr>
                <w:rFonts w:ascii="Calibri" w:eastAsia="Arial" w:hAnsi="Calibri"/>
                <w:sz w:val="20"/>
                <w:szCs w:val="20"/>
              </w:rPr>
              <w:t> </w:t>
            </w:r>
            <w:r w:rsidRPr="001C3DB4">
              <w:rPr>
                <w:rFonts w:ascii="Calibri" w:eastAsia="Arial" w:hAnsi="Calibri"/>
                <w:sz w:val="20"/>
                <w:szCs w:val="20"/>
              </w:rPr>
              <w:t>600</w:t>
            </w:r>
            <w:r>
              <w:rPr>
                <w:rFonts w:ascii="Calibri" w:eastAsia="Arial" w:hAnsi="Calibri"/>
                <w:sz w:val="20"/>
                <w:szCs w:val="20"/>
              </w:rPr>
              <w:t>,00</w:t>
            </w:r>
          </w:p>
        </w:tc>
        <w:tc>
          <w:tcPr>
            <w:tcW w:w="1690" w:type="dxa"/>
          </w:tcPr>
          <w:p w14:paraId="0597B7D3" w14:textId="77777777" w:rsidR="0052558D" w:rsidRPr="00A11CBC" w:rsidRDefault="0052558D" w:rsidP="006343AA">
            <w:pPr>
              <w:rPr>
                <w:rFonts w:ascii="Calibri" w:eastAsia="Arial" w:hAnsi="Calibri"/>
                <w:sz w:val="20"/>
                <w:szCs w:val="20"/>
              </w:rPr>
            </w:pPr>
            <w:r>
              <w:rPr>
                <w:rFonts w:cstheme="minorHAnsi"/>
                <w:sz w:val="20"/>
                <w:szCs w:val="20"/>
              </w:rPr>
              <w:t>P</w:t>
            </w:r>
            <w:r w:rsidRPr="006C3A65">
              <w:rPr>
                <w:rFonts w:cstheme="minorHAnsi"/>
                <w:sz w:val="20"/>
                <w:szCs w:val="20"/>
              </w:rPr>
              <w:t xml:space="preserve">rojekty z komponentem ponadnarodowym realizowane poza </w:t>
            </w:r>
            <w:proofErr w:type="spellStart"/>
            <w:r w:rsidRPr="006C3A65">
              <w:rPr>
                <w:rFonts w:cstheme="minorHAnsi"/>
                <w:sz w:val="20"/>
                <w:szCs w:val="20"/>
              </w:rPr>
              <w:t>Common</w:t>
            </w:r>
            <w:proofErr w:type="spellEnd"/>
            <w:r w:rsidRPr="006C3A65">
              <w:rPr>
                <w:rFonts w:cstheme="minorHAnsi"/>
                <w:sz w:val="20"/>
                <w:szCs w:val="20"/>
              </w:rPr>
              <w:t xml:space="preserve"> Framework</w:t>
            </w:r>
            <w:r>
              <w:rPr>
                <w:rFonts w:cstheme="minorHAnsi"/>
                <w:sz w:val="20"/>
                <w:szCs w:val="20"/>
              </w:rPr>
              <w:t xml:space="preserve"> - grant</w:t>
            </w:r>
          </w:p>
        </w:tc>
        <w:tc>
          <w:tcPr>
            <w:tcW w:w="1663" w:type="dxa"/>
          </w:tcPr>
          <w:p w14:paraId="2873DDB0" w14:textId="77777777" w:rsidR="0052558D" w:rsidRDefault="0052558D" w:rsidP="006343AA">
            <w:pPr>
              <w:rPr>
                <w:rFonts w:cstheme="minorHAnsi"/>
                <w:sz w:val="20"/>
                <w:szCs w:val="20"/>
              </w:rPr>
            </w:pPr>
            <w:r w:rsidRPr="00622282">
              <w:rPr>
                <w:rFonts w:cstheme="minorHAnsi"/>
                <w:sz w:val="20"/>
                <w:szCs w:val="20"/>
              </w:rPr>
              <w:t>wypracowanie i wdrożenie nowego/</w:t>
            </w:r>
            <w:proofErr w:type="spellStart"/>
            <w:r w:rsidRPr="00622282">
              <w:rPr>
                <w:rFonts w:cstheme="minorHAnsi"/>
                <w:sz w:val="20"/>
                <w:szCs w:val="20"/>
              </w:rPr>
              <w:t>ych</w:t>
            </w:r>
            <w:proofErr w:type="spellEnd"/>
            <w:r w:rsidRPr="00622282">
              <w:rPr>
                <w:rFonts w:cstheme="minorHAnsi"/>
                <w:sz w:val="20"/>
                <w:szCs w:val="20"/>
              </w:rPr>
              <w:t xml:space="preserve"> rozwiązania/ń</w:t>
            </w:r>
          </w:p>
        </w:tc>
      </w:tr>
      <w:tr w:rsidR="0052558D" w:rsidRPr="00A11CBC" w14:paraId="2897F407" w14:textId="77777777" w:rsidTr="006343AA">
        <w:trPr>
          <w:trHeight w:val="675"/>
          <w:jc w:val="center"/>
        </w:trPr>
        <w:tc>
          <w:tcPr>
            <w:tcW w:w="526" w:type="dxa"/>
            <w:vAlign w:val="center"/>
          </w:tcPr>
          <w:p w14:paraId="7A9A629E" w14:textId="77777777" w:rsidR="0052558D" w:rsidRPr="00A11CBC" w:rsidRDefault="0052558D" w:rsidP="006343AA">
            <w:pPr>
              <w:spacing w:before="60" w:after="60"/>
              <w:rPr>
                <w:rFonts w:ascii="Calibri" w:eastAsia="Arial" w:hAnsi="Calibri"/>
                <w:sz w:val="20"/>
                <w:szCs w:val="20"/>
              </w:rPr>
            </w:pPr>
            <w:r w:rsidRPr="00A11CBC">
              <w:rPr>
                <w:rFonts w:ascii="Calibri" w:eastAsia="Arial" w:hAnsi="Calibri"/>
                <w:sz w:val="20"/>
                <w:szCs w:val="20"/>
              </w:rPr>
              <w:t>11</w:t>
            </w:r>
          </w:p>
        </w:tc>
        <w:tc>
          <w:tcPr>
            <w:tcW w:w="2114" w:type="dxa"/>
            <w:vAlign w:val="center"/>
          </w:tcPr>
          <w:p w14:paraId="0FC64210" w14:textId="77777777" w:rsidR="0052558D" w:rsidRPr="00A11CBC" w:rsidRDefault="0052558D" w:rsidP="006343AA">
            <w:pPr>
              <w:spacing w:before="60" w:after="60"/>
              <w:rPr>
                <w:rFonts w:ascii="Calibri" w:eastAsia="Arial" w:hAnsi="Calibri"/>
                <w:sz w:val="20"/>
                <w:szCs w:val="20"/>
              </w:rPr>
            </w:pPr>
            <w:r w:rsidRPr="00A11CBC">
              <w:rPr>
                <w:rFonts w:ascii="Calibri" w:eastAsia="Arial" w:hAnsi="Calibri"/>
                <w:sz w:val="20"/>
                <w:szCs w:val="20"/>
              </w:rPr>
              <w:t>Trening orientacji przestrzennej dla osób niewidomych i słabowidzących (TOPON)</w:t>
            </w:r>
          </w:p>
        </w:tc>
        <w:tc>
          <w:tcPr>
            <w:tcW w:w="1680" w:type="dxa"/>
            <w:vAlign w:val="center"/>
          </w:tcPr>
          <w:p w14:paraId="43E107E6" w14:textId="77777777" w:rsidR="0052558D" w:rsidRPr="00A11CBC" w:rsidRDefault="0052558D" w:rsidP="006343AA">
            <w:pPr>
              <w:spacing w:before="60" w:after="60"/>
              <w:rPr>
                <w:rFonts w:ascii="Calibri" w:eastAsia="Arial" w:hAnsi="Calibri"/>
                <w:sz w:val="20"/>
                <w:szCs w:val="20"/>
              </w:rPr>
            </w:pPr>
            <w:r w:rsidRPr="00A11CBC">
              <w:rPr>
                <w:rFonts w:ascii="Calibri" w:eastAsia="Arial" w:hAnsi="Calibri"/>
                <w:sz w:val="20"/>
                <w:szCs w:val="20"/>
              </w:rPr>
              <w:t>Państwowy Fundusz Rehabilitacji Osób Niepełnosprawnych</w:t>
            </w:r>
          </w:p>
        </w:tc>
        <w:tc>
          <w:tcPr>
            <w:tcW w:w="1533" w:type="dxa"/>
            <w:vAlign w:val="center"/>
          </w:tcPr>
          <w:p w14:paraId="2AF8E337" w14:textId="77777777" w:rsidR="0052558D" w:rsidRPr="00A11CBC" w:rsidRDefault="0052558D" w:rsidP="006343AA">
            <w:pPr>
              <w:spacing w:before="60" w:after="60"/>
              <w:jc w:val="right"/>
              <w:rPr>
                <w:rFonts w:ascii="Calibri" w:eastAsia="Arial" w:hAnsi="Calibri"/>
                <w:sz w:val="20"/>
                <w:szCs w:val="20"/>
              </w:rPr>
            </w:pPr>
            <w:r w:rsidRPr="00A11CBC">
              <w:rPr>
                <w:rFonts w:ascii="Calibri" w:eastAsia="Arial" w:hAnsi="Calibri"/>
                <w:sz w:val="20"/>
                <w:szCs w:val="20"/>
              </w:rPr>
              <w:t>6 208 708,00</w:t>
            </w:r>
          </w:p>
        </w:tc>
        <w:tc>
          <w:tcPr>
            <w:tcW w:w="1690" w:type="dxa"/>
          </w:tcPr>
          <w:p w14:paraId="29317499" w14:textId="77777777" w:rsidR="0052558D" w:rsidRPr="00A11CBC" w:rsidRDefault="0052558D" w:rsidP="006343AA">
            <w:pPr>
              <w:spacing w:before="60" w:after="60"/>
              <w:rPr>
                <w:rFonts w:ascii="Calibri" w:eastAsia="Arial" w:hAnsi="Calibri"/>
                <w:sz w:val="20"/>
                <w:szCs w:val="20"/>
              </w:rPr>
            </w:pPr>
            <w:r w:rsidRPr="002A1579">
              <w:rPr>
                <w:rFonts w:ascii="Calibri" w:eastAsia="Arial" w:hAnsi="Calibri"/>
                <w:sz w:val="20"/>
                <w:szCs w:val="20"/>
              </w:rPr>
              <w:t xml:space="preserve">Projekty z komponentem ponadnarodowym realizowane poza </w:t>
            </w:r>
            <w:proofErr w:type="spellStart"/>
            <w:r w:rsidRPr="002A1579">
              <w:rPr>
                <w:rFonts w:ascii="Calibri" w:eastAsia="Arial" w:hAnsi="Calibri"/>
                <w:sz w:val="20"/>
                <w:szCs w:val="20"/>
              </w:rPr>
              <w:t>Common</w:t>
            </w:r>
            <w:proofErr w:type="spellEnd"/>
            <w:r w:rsidRPr="002A1579">
              <w:rPr>
                <w:rFonts w:ascii="Calibri" w:eastAsia="Arial" w:hAnsi="Calibri"/>
                <w:sz w:val="20"/>
                <w:szCs w:val="20"/>
              </w:rPr>
              <w:t xml:space="preserve"> Framework</w:t>
            </w:r>
          </w:p>
        </w:tc>
        <w:tc>
          <w:tcPr>
            <w:tcW w:w="1663" w:type="dxa"/>
          </w:tcPr>
          <w:p w14:paraId="6952CD39" w14:textId="77777777" w:rsidR="0052558D" w:rsidRPr="002A1579" w:rsidRDefault="0052558D" w:rsidP="006343AA">
            <w:pPr>
              <w:spacing w:before="60" w:after="60"/>
              <w:rPr>
                <w:rFonts w:ascii="Calibri" w:eastAsia="Arial" w:hAnsi="Calibri"/>
                <w:sz w:val="20"/>
                <w:szCs w:val="20"/>
              </w:rPr>
            </w:pPr>
            <w:r w:rsidRPr="00622282">
              <w:rPr>
                <w:rFonts w:ascii="Calibri" w:eastAsia="Arial" w:hAnsi="Calibri"/>
                <w:sz w:val="20"/>
                <w:szCs w:val="20"/>
              </w:rPr>
              <w:t>wypracowanie i wdrożenie nowego/</w:t>
            </w:r>
            <w:proofErr w:type="spellStart"/>
            <w:r w:rsidRPr="00622282">
              <w:rPr>
                <w:rFonts w:ascii="Calibri" w:eastAsia="Arial" w:hAnsi="Calibri"/>
                <w:sz w:val="20"/>
                <w:szCs w:val="20"/>
              </w:rPr>
              <w:t>ych</w:t>
            </w:r>
            <w:proofErr w:type="spellEnd"/>
            <w:r w:rsidRPr="00622282">
              <w:rPr>
                <w:rFonts w:ascii="Calibri" w:eastAsia="Arial" w:hAnsi="Calibri"/>
                <w:sz w:val="20"/>
                <w:szCs w:val="20"/>
              </w:rPr>
              <w:t xml:space="preserve"> rozwiązania/ń</w:t>
            </w:r>
          </w:p>
        </w:tc>
      </w:tr>
      <w:tr w:rsidR="0052558D" w:rsidRPr="00A11CBC" w14:paraId="342232E6" w14:textId="77777777" w:rsidTr="006343AA">
        <w:trPr>
          <w:trHeight w:val="675"/>
          <w:jc w:val="center"/>
        </w:trPr>
        <w:tc>
          <w:tcPr>
            <w:tcW w:w="526" w:type="dxa"/>
            <w:vAlign w:val="center"/>
          </w:tcPr>
          <w:p w14:paraId="68796EBB" w14:textId="77777777" w:rsidR="0052558D" w:rsidRPr="00A11CBC" w:rsidRDefault="0052558D" w:rsidP="006343AA">
            <w:pPr>
              <w:spacing w:before="60" w:after="60"/>
              <w:rPr>
                <w:rFonts w:ascii="Calibri" w:eastAsia="Arial" w:hAnsi="Calibri"/>
                <w:sz w:val="20"/>
                <w:szCs w:val="20"/>
              </w:rPr>
            </w:pPr>
            <w:r w:rsidRPr="00A11CBC">
              <w:rPr>
                <w:rFonts w:ascii="Calibri" w:eastAsia="Arial" w:hAnsi="Calibri"/>
                <w:sz w:val="20"/>
                <w:szCs w:val="20"/>
              </w:rPr>
              <w:t>12</w:t>
            </w:r>
          </w:p>
        </w:tc>
        <w:tc>
          <w:tcPr>
            <w:tcW w:w="2114" w:type="dxa"/>
            <w:vAlign w:val="center"/>
          </w:tcPr>
          <w:p w14:paraId="1599F2FF" w14:textId="77777777" w:rsidR="0052558D" w:rsidRPr="00A11CBC" w:rsidRDefault="0052558D" w:rsidP="006343AA">
            <w:pPr>
              <w:spacing w:before="60" w:after="60"/>
              <w:rPr>
                <w:rFonts w:ascii="Calibri" w:eastAsia="Arial" w:hAnsi="Calibri"/>
                <w:sz w:val="20"/>
                <w:szCs w:val="20"/>
              </w:rPr>
            </w:pPr>
            <w:r w:rsidRPr="00A11CBC">
              <w:rPr>
                <w:rFonts w:ascii="Calibri" w:eastAsia="Arial" w:hAnsi="Calibri"/>
                <w:sz w:val="20"/>
                <w:szCs w:val="20"/>
              </w:rPr>
              <w:t>Obszar dostępny, obszar chroniony</w:t>
            </w:r>
          </w:p>
        </w:tc>
        <w:tc>
          <w:tcPr>
            <w:tcW w:w="1680" w:type="dxa"/>
            <w:vAlign w:val="center"/>
          </w:tcPr>
          <w:p w14:paraId="4E0BEC2A" w14:textId="77777777" w:rsidR="0052558D" w:rsidRPr="00A11CBC" w:rsidRDefault="0052558D" w:rsidP="006343AA">
            <w:pPr>
              <w:spacing w:before="60" w:after="60"/>
              <w:rPr>
                <w:rFonts w:ascii="Calibri" w:eastAsia="Arial" w:hAnsi="Calibri"/>
                <w:sz w:val="20"/>
                <w:szCs w:val="20"/>
              </w:rPr>
            </w:pPr>
            <w:r w:rsidRPr="00A11CBC">
              <w:rPr>
                <w:rFonts w:ascii="Calibri" w:eastAsia="Arial" w:hAnsi="Calibri"/>
                <w:sz w:val="20"/>
                <w:szCs w:val="20"/>
              </w:rPr>
              <w:t>Państwowy Fundusz Rehabilitacji Osób Niepełnosprawnych</w:t>
            </w:r>
          </w:p>
        </w:tc>
        <w:tc>
          <w:tcPr>
            <w:tcW w:w="1533" w:type="dxa"/>
            <w:vAlign w:val="center"/>
          </w:tcPr>
          <w:p w14:paraId="3A6FE4B2" w14:textId="77777777" w:rsidR="0052558D" w:rsidRPr="00A11CBC" w:rsidRDefault="0052558D" w:rsidP="006343AA">
            <w:pPr>
              <w:spacing w:before="60" w:after="60"/>
              <w:jc w:val="right"/>
              <w:rPr>
                <w:rFonts w:ascii="Calibri" w:eastAsia="Arial" w:hAnsi="Calibri"/>
                <w:sz w:val="20"/>
                <w:szCs w:val="20"/>
              </w:rPr>
            </w:pPr>
            <w:r w:rsidRPr="00A11CBC">
              <w:rPr>
                <w:rFonts w:ascii="Calibri" w:eastAsia="Arial" w:hAnsi="Calibri"/>
                <w:sz w:val="20"/>
                <w:szCs w:val="20"/>
              </w:rPr>
              <w:t>7 308 125,00</w:t>
            </w:r>
          </w:p>
        </w:tc>
        <w:tc>
          <w:tcPr>
            <w:tcW w:w="1690" w:type="dxa"/>
          </w:tcPr>
          <w:p w14:paraId="71A5478B" w14:textId="77777777" w:rsidR="0052558D" w:rsidRPr="00A11CBC" w:rsidRDefault="0052558D" w:rsidP="006343AA">
            <w:pPr>
              <w:spacing w:before="60" w:after="60"/>
              <w:rPr>
                <w:rFonts w:ascii="Calibri" w:eastAsia="Arial" w:hAnsi="Calibri"/>
                <w:sz w:val="20"/>
                <w:szCs w:val="20"/>
              </w:rPr>
            </w:pPr>
            <w:r>
              <w:rPr>
                <w:rFonts w:cstheme="minorHAnsi"/>
                <w:sz w:val="20"/>
                <w:szCs w:val="20"/>
              </w:rPr>
              <w:t>P</w:t>
            </w:r>
            <w:r w:rsidRPr="006C3A65">
              <w:rPr>
                <w:rFonts w:cstheme="minorHAnsi"/>
                <w:sz w:val="20"/>
                <w:szCs w:val="20"/>
              </w:rPr>
              <w:t xml:space="preserve">rojekty z komponentem ponadnarodowym realizowane poza </w:t>
            </w:r>
            <w:proofErr w:type="spellStart"/>
            <w:r w:rsidRPr="006C3A65">
              <w:rPr>
                <w:rFonts w:cstheme="minorHAnsi"/>
                <w:sz w:val="20"/>
                <w:szCs w:val="20"/>
              </w:rPr>
              <w:t>Common</w:t>
            </w:r>
            <w:proofErr w:type="spellEnd"/>
            <w:r w:rsidRPr="006C3A65">
              <w:rPr>
                <w:rFonts w:cstheme="minorHAnsi"/>
                <w:sz w:val="20"/>
                <w:szCs w:val="20"/>
              </w:rPr>
              <w:t xml:space="preserve"> Framework</w:t>
            </w:r>
            <w:r>
              <w:rPr>
                <w:rFonts w:cstheme="minorHAnsi"/>
                <w:sz w:val="20"/>
                <w:szCs w:val="20"/>
              </w:rPr>
              <w:t xml:space="preserve"> - grant</w:t>
            </w:r>
          </w:p>
        </w:tc>
        <w:tc>
          <w:tcPr>
            <w:tcW w:w="1663" w:type="dxa"/>
          </w:tcPr>
          <w:p w14:paraId="6CB69941" w14:textId="77777777" w:rsidR="0052558D" w:rsidRDefault="0052558D" w:rsidP="006343AA">
            <w:pPr>
              <w:spacing w:before="60" w:after="60"/>
              <w:rPr>
                <w:rFonts w:cstheme="minorHAnsi"/>
                <w:sz w:val="20"/>
                <w:szCs w:val="20"/>
              </w:rPr>
            </w:pPr>
            <w:r w:rsidRPr="00622282">
              <w:rPr>
                <w:rFonts w:cstheme="minorHAnsi"/>
                <w:sz w:val="20"/>
                <w:szCs w:val="20"/>
              </w:rPr>
              <w:t>wypracowanie i wdrożenie nowego/</w:t>
            </w:r>
            <w:proofErr w:type="spellStart"/>
            <w:r w:rsidRPr="00622282">
              <w:rPr>
                <w:rFonts w:cstheme="minorHAnsi"/>
                <w:sz w:val="20"/>
                <w:szCs w:val="20"/>
              </w:rPr>
              <w:t>ych</w:t>
            </w:r>
            <w:proofErr w:type="spellEnd"/>
            <w:r w:rsidRPr="00622282">
              <w:rPr>
                <w:rFonts w:cstheme="minorHAnsi"/>
                <w:sz w:val="20"/>
                <w:szCs w:val="20"/>
              </w:rPr>
              <w:t xml:space="preserve"> rozwiązania/ń</w:t>
            </w:r>
          </w:p>
        </w:tc>
      </w:tr>
      <w:tr w:rsidR="0052558D" w:rsidRPr="004D7822" w14:paraId="3D7A7D97" w14:textId="77777777" w:rsidTr="006343AA">
        <w:trPr>
          <w:trHeight w:val="50"/>
          <w:jc w:val="center"/>
        </w:trPr>
        <w:tc>
          <w:tcPr>
            <w:tcW w:w="4320" w:type="dxa"/>
            <w:gridSpan w:val="3"/>
            <w:vAlign w:val="center"/>
          </w:tcPr>
          <w:p w14:paraId="1F0764C5" w14:textId="77777777" w:rsidR="0052558D" w:rsidRPr="00132C24" w:rsidRDefault="0052558D" w:rsidP="006343AA">
            <w:pPr>
              <w:spacing w:before="120" w:after="120"/>
              <w:rPr>
                <w:rFonts w:ascii="Calibri" w:eastAsia="Arial" w:hAnsi="Calibri"/>
                <w:b/>
                <w:sz w:val="20"/>
                <w:szCs w:val="20"/>
              </w:rPr>
            </w:pPr>
            <w:r w:rsidRPr="00132C24">
              <w:rPr>
                <w:rFonts w:ascii="Calibri" w:eastAsia="Arial" w:hAnsi="Calibri"/>
                <w:b/>
                <w:sz w:val="20"/>
                <w:szCs w:val="20"/>
              </w:rPr>
              <w:t>SUMA</w:t>
            </w:r>
          </w:p>
        </w:tc>
        <w:tc>
          <w:tcPr>
            <w:tcW w:w="1533" w:type="dxa"/>
            <w:vAlign w:val="center"/>
          </w:tcPr>
          <w:p w14:paraId="79B18A6B" w14:textId="77777777" w:rsidR="0052558D" w:rsidRPr="00132C24" w:rsidRDefault="0052558D" w:rsidP="006343AA">
            <w:pPr>
              <w:spacing w:before="120" w:after="120"/>
              <w:jc w:val="right"/>
              <w:rPr>
                <w:rFonts w:ascii="Calibri" w:eastAsia="Arial" w:hAnsi="Calibri"/>
                <w:b/>
                <w:sz w:val="20"/>
                <w:szCs w:val="20"/>
              </w:rPr>
            </w:pPr>
            <w:r>
              <w:rPr>
                <w:rFonts w:ascii="Calibri" w:eastAsia="Arial" w:hAnsi="Calibri"/>
                <w:b/>
                <w:bCs/>
                <w:sz w:val="20"/>
                <w:szCs w:val="20"/>
              </w:rPr>
              <w:t>268 772 085,16</w:t>
            </w:r>
          </w:p>
        </w:tc>
        <w:tc>
          <w:tcPr>
            <w:tcW w:w="1690" w:type="dxa"/>
            <w:vAlign w:val="center"/>
          </w:tcPr>
          <w:p w14:paraId="2B181532" w14:textId="77777777" w:rsidR="0052558D" w:rsidRPr="00132C24" w:rsidRDefault="0052558D" w:rsidP="006343AA">
            <w:pPr>
              <w:spacing w:before="120" w:after="120"/>
              <w:jc w:val="right"/>
              <w:rPr>
                <w:rFonts w:ascii="Calibri" w:eastAsia="Arial" w:hAnsi="Calibri"/>
                <w:b/>
                <w:sz w:val="20"/>
                <w:szCs w:val="20"/>
              </w:rPr>
            </w:pPr>
          </w:p>
        </w:tc>
        <w:tc>
          <w:tcPr>
            <w:tcW w:w="1663" w:type="dxa"/>
            <w:vAlign w:val="center"/>
          </w:tcPr>
          <w:p w14:paraId="55F1EF69" w14:textId="77777777" w:rsidR="0052558D" w:rsidRPr="00EC67EB" w:rsidRDefault="0052558D" w:rsidP="006343AA">
            <w:pPr>
              <w:spacing w:before="120" w:after="120"/>
              <w:jc w:val="right"/>
              <w:rPr>
                <w:rFonts w:ascii="Calibri" w:eastAsia="Arial" w:hAnsi="Calibri"/>
                <w:b/>
                <w:bCs/>
                <w:sz w:val="20"/>
                <w:szCs w:val="20"/>
              </w:rPr>
            </w:pPr>
          </w:p>
        </w:tc>
      </w:tr>
    </w:tbl>
    <w:p w14:paraId="1F30D9A8" w14:textId="77777777" w:rsidR="0052558D" w:rsidRDefault="0052558D" w:rsidP="0052558D"/>
    <w:p w14:paraId="301AC6AB" w14:textId="77777777" w:rsidR="0052558D" w:rsidRPr="00045079" w:rsidRDefault="0052558D" w:rsidP="0052558D">
      <w:pPr>
        <w:spacing w:before="120" w:line="276" w:lineRule="auto"/>
        <w:ind w:left="284"/>
        <w:jc w:val="both"/>
        <w:rPr>
          <w:rFonts w:ascii="Calibri" w:eastAsiaTheme="minorEastAsia" w:hAnsi="Calibri"/>
        </w:rPr>
      </w:pPr>
      <w:r>
        <w:rPr>
          <w:rFonts w:ascii="Calibri" w:eastAsiaTheme="minorEastAsia" w:hAnsi="Calibri"/>
        </w:rPr>
        <w:t xml:space="preserve">Jedynym projektem spośród projektów pozakonkursowych, który </w:t>
      </w:r>
      <w:r w:rsidRPr="00BD5BF1">
        <w:rPr>
          <w:rFonts w:ascii="Calibri" w:eastAsiaTheme="minorEastAsia" w:hAnsi="Calibri"/>
        </w:rPr>
        <w:t xml:space="preserve">realizowany jest zgodnie </w:t>
      </w:r>
      <w:r w:rsidRPr="00BD5BF1">
        <w:rPr>
          <w:rFonts w:ascii="Calibri" w:eastAsiaTheme="minorEastAsia" w:hAnsi="Calibri"/>
        </w:rPr>
        <w:lastRenderedPageBreak/>
        <w:t>z</w:t>
      </w:r>
      <w:r>
        <w:rPr>
          <w:rFonts w:ascii="Calibri" w:eastAsiaTheme="minorEastAsia" w:hAnsi="Calibri"/>
        </w:rPr>
        <w:t> </w:t>
      </w:r>
      <w:r w:rsidRPr="00BD5BF1">
        <w:rPr>
          <w:rFonts w:ascii="Calibri" w:eastAsiaTheme="minorEastAsia" w:hAnsi="Calibri"/>
        </w:rPr>
        <w:t>określonymi sześcioma etapami realizacji</w:t>
      </w:r>
      <w:r>
        <w:rPr>
          <w:rFonts w:ascii="Calibri" w:eastAsiaTheme="minorEastAsia" w:hAnsi="Calibri"/>
        </w:rPr>
        <w:t xml:space="preserve">, jest projekt </w:t>
      </w:r>
      <w:r w:rsidRPr="00BD5BF1">
        <w:rPr>
          <w:rFonts w:ascii="Calibri" w:eastAsiaTheme="minorEastAsia" w:hAnsi="Calibri"/>
        </w:rPr>
        <w:t>Ministerstw</w:t>
      </w:r>
      <w:r>
        <w:rPr>
          <w:rFonts w:ascii="Calibri" w:eastAsiaTheme="minorEastAsia" w:hAnsi="Calibri"/>
        </w:rPr>
        <w:t>a</w:t>
      </w:r>
      <w:r w:rsidRPr="00BD5BF1">
        <w:rPr>
          <w:rFonts w:ascii="Calibri" w:eastAsiaTheme="minorEastAsia" w:hAnsi="Calibri"/>
        </w:rPr>
        <w:t xml:space="preserve"> Nauki i Szkolnictwa Wyższego</w:t>
      </w:r>
      <w:r>
        <w:rPr>
          <w:rFonts w:ascii="Calibri" w:eastAsiaTheme="minorEastAsia" w:hAnsi="Calibri"/>
        </w:rPr>
        <w:t>.</w:t>
      </w:r>
    </w:p>
    <w:p w14:paraId="0E445049" w14:textId="77777777" w:rsidR="0052558D" w:rsidRPr="00F3605A" w:rsidRDefault="0052558D" w:rsidP="000349E9">
      <w:pPr>
        <w:pStyle w:val="Akapitzlist"/>
        <w:widowControl/>
        <w:numPr>
          <w:ilvl w:val="3"/>
          <w:numId w:val="120"/>
        </w:numPr>
        <w:autoSpaceDE/>
        <w:autoSpaceDN/>
        <w:spacing w:before="120" w:line="276" w:lineRule="auto"/>
        <w:ind w:left="284" w:hanging="284"/>
        <w:rPr>
          <w:rFonts w:ascii="Calibri" w:eastAsiaTheme="minorEastAsia" w:hAnsi="Calibri"/>
        </w:rPr>
      </w:pPr>
      <w:r w:rsidRPr="00F3605A">
        <w:rPr>
          <w:rFonts w:ascii="Calibri" w:eastAsia="Arial" w:hAnsi="Calibri"/>
        </w:rPr>
        <w:t xml:space="preserve">W ramach konkursów – 27 projektów to projekty realizowane w ramach </w:t>
      </w:r>
      <w:proofErr w:type="spellStart"/>
      <w:r w:rsidRPr="00F3605A">
        <w:rPr>
          <w:rFonts w:ascii="Calibri" w:eastAsia="Arial" w:hAnsi="Calibri"/>
        </w:rPr>
        <w:t>Common</w:t>
      </w:r>
      <w:proofErr w:type="spellEnd"/>
      <w:r w:rsidRPr="00F3605A">
        <w:rPr>
          <w:rFonts w:ascii="Calibri" w:eastAsia="Arial" w:hAnsi="Calibri"/>
        </w:rPr>
        <w:t xml:space="preserve"> Framework, 4 projekty to rozszerzenia projektów standardowych o komponent współpracy ponadnarodowej (w tym 2 to projekty grantowe, w ramach których udzielane są niewielkie granty na współpracę ponadnarodową), 22 projekty to projekty w ramach </w:t>
      </w:r>
      <w:r w:rsidRPr="00F3605A">
        <w:rPr>
          <w:rFonts w:ascii="Calibri" w:hAnsi="Calibri"/>
        </w:rPr>
        <w:t xml:space="preserve">funkcjonowania sieci współpracy. Pozostałe projekty konkursowe to </w:t>
      </w:r>
      <w:r w:rsidRPr="00F3605A">
        <w:rPr>
          <w:rFonts w:ascii="Calibri" w:eastAsia="Arial" w:hAnsi="Calibri"/>
        </w:rPr>
        <w:t xml:space="preserve">projekty z komponentem ponadnarodowym realizowane poza </w:t>
      </w:r>
      <w:proofErr w:type="spellStart"/>
      <w:r w:rsidRPr="00F3605A">
        <w:rPr>
          <w:rFonts w:ascii="Calibri" w:eastAsia="Arial" w:hAnsi="Calibri"/>
        </w:rPr>
        <w:t>Common</w:t>
      </w:r>
      <w:proofErr w:type="spellEnd"/>
      <w:r w:rsidRPr="00F3605A">
        <w:rPr>
          <w:rFonts w:ascii="Calibri" w:eastAsia="Arial" w:hAnsi="Calibri"/>
        </w:rPr>
        <w:t xml:space="preserve"> Framework.</w:t>
      </w:r>
      <w:r w:rsidRPr="00F3605A">
        <w:rPr>
          <w:rFonts w:ascii="Calibri" w:hAnsi="Calibri"/>
        </w:rPr>
        <w:t xml:space="preserve"> Projekty pozakonkursowe to głównie projekty </w:t>
      </w:r>
      <w:r w:rsidRPr="00F3605A">
        <w:rPr>
          <w:rFonts w:ascii="Calibri" w:eastAsia="Arial" w:hAnsi="Calibri"/>
        </w:rPr>
        <w:t xml:space="preserve">z komponentem ponadnarodowym realizowane poza </w:t>
      </w:r>
      <w:proofErr w:type="spellStart"/>
      <w:r w:rsidRPr="00F3605A">
        <w:rPr>
          <w:rFonts w:ascii="Calibri" w:eastAsia="Arial" w:hAnsi="Calibri"/>
        </w:rPr>
        <w:t>Common</w:t>
      </w:r>
      <w:proofErr w:type="spellEnd"/>
      <w:r w:rsidRPr="00F3605A">
        <w:rPr>
          <w:rFonts w:ascii="Calibri" w:eastAsia="Arial" w:hAnsi="Calibri"/>
        </w:rPr>
        <w:t xml:space="preserve"> Framework, 2 to sieci współpracy, a 2 (rozpoczęte w połowie 2021 r.) to projekty grantowe.</w:t>
      </w:r>
    </w:p>
    <w:p w14:paraId="6DC8C2E7" w14:textId="77777777" w:rsidR="0052558D" w:rsidRPr="005641EC" w:rsidRDefault="0052558D" w:rsidP="000349E9">
      <w:pPr>
        <w:pStyle w:val="Akapitzlist"/>
        <w:widowControl/>
        <w:numPr>
          <w:ilvl w:val="3"/>
          <w:numId w:val="120"/>
        </w:numPr>
        <w:autoSpaceDE/>
        <w:autoSpaceDN/>
        <w:spacing w:before="120" w:line="276" w:lineRule="auto"/>
        <w:ind w:left="284" w:hanging="284"/>
        <w:rPr>
          <w:rFonts w:ascii="Calibri" w:eastAsia="Arial" w:hAnsi="Calibri"/>
        </w:rPr>
      </w:pPr>
      <w:r w:rsidRPr="005641EC">
        <w:rPr>
          <w:rFonts w:ascii="Calibri" w:eastAsia="Arial" w:hAnsi="Calibri"/>
        </w:rPr>
        <w:t xml:space="preserve">W ramach realizowanych projektów głównym rodzajem działania współpracy ponadnarodowej jest </w:t>
      </w:r>
      <w:r w:rsidRPr="005022C6">
        <w:rPr>
          <w:rFonts w:ascii="Calibri" w:eastAsia="Arial" w:hAnsi="Calibri"/>
        </w:rPr>
        <w:t>transfer, zaadaptowanie i wdrożenie nowego/</w:t>
      </w:r>
      <w:proofErr w:type="spellStart"/>
      <w:r w:rsidRPr="005022C6">
        <w:rPr>
          <w:rFonts w:ascii="Calibri" w:eastAsia="Arial" w:hAnsi="Calibri"/>
        </w:rPr>
        <w:t>ych</w:t>
      </w:r>
      <w:proofErr w:type="spellEnd"/>
      <w:r w:rsidRPr="005022C6">
        <w:rPr>
          <w:rFonts w:ascii="Calibri" w:eastAsia="Arial" w:hAnsi="Calibri"/>
        </w:rPr>
        <w:t xml:space="preserve"> rozwiązania/ń</w:t>
      </w:r>
      <w:r w:rsidRPr="005022C6" w:rsidDel="005022C6">
        <w:rPr>
          <w:rFonts w:ascii="Calibri" w:eastAsia="Arial" w:hAnsi="Calibri"/>
        </w:rPr>
        <w:t xml:space="preserve"> </w:t>
      </w:r>
      <w:r w:rsidRPr="005641EC">
        <w:rPr>
          <w:rFonts w:ascii="Calibri" w:eastAsia="Arial" w:hAnsi="Calibri"/>
        </w:rPr>
        <w:t xml:space="preserve">(83 projektów). </w:t>
      </w:r>
      <w:r w:rsidRPr="00A03DF5">
        <w:rPr>
          <w:rFonts w:asciiTheme="minorHAnsi" w:eastAsia="Arial" w:hAnsiTheme="minorHAnsi" w:cstheme="minorHAnsi"/>
        </w:rPr>
        <w:t xml:space="preserve">W 58 projektach wybrano </w:t>
      </w:r>
      <w:r w:rsidRPr="00A03DF5">
        <w:rPr>
          <w:rFonts w:asciiTheme="minorHAnsi" w:hAnsiTheme="minorHAnsi" w:cstheme="minorHAnsi"/>
        </w:rPr>
        <w:t>wypracowanie nowych rozwiązań</w:t>
      </w:r>
      <w:r w:rsidRPr="00A03DF5">
        <w:rPr>
          <w:rFonts w:asciiTheme="minorHAnsi" w:eastAsia="Arial" w:hAnsiTheme="minorHAnsi" w:cstheme="minorHAnsi"/>
        </w:rPr>
        <w:t xml:space="preserve">, dodatkowo w 6 projektach wykorzystano </w:t>
      </w:r>
      <w:r w:rsidRPr="00A03DF5">
        <w:rPr>
          <w:rFonts w:asciiTheme="minorHAnsi" w:hAnsiTheme="minorHAnsi" w:cstheme="minorHAnsi"/>
        </w:rPr>
        <w:t>równoległe tworzenie nowych rozwiązań.</w:t>
      </w:r>
      <w:r w:rsidRPr="00A03DF5">
        <w:rPr>
          <w:rFonts w:asciiTheme="minorHAnsi" w:eastAsia="Arial" w:hAnsiTheme="minorHAnsi" w:cstheme="minorHAnsi"/>
        </w:rPr>
        <w:t xml:space="preserve"> Beneficjenci wybrali więcej niż jeden rodzaj działania współpracy ponadnarodowej w 6 projektach.</w:t>
      </w:r>
    </w:p>
    <w:p w14:paraId="49EA1593" w14:textId="77777777" w:rsidR="0052558D" w:rsidRPr="005641EC" w:rsidRDefault="0052558D" w:rsidP="000349E9">
      <w:pPr>
        <w:pStyle w:val="Akapitzlist"/>
        <w:widowControl/>
        <w:numPr>
          <w:ilvl w:val="3"/>
          <w:numId w:val="120"/>
        </w:numPr>
        <w:autoSpaceDE/>
        <w:autoSpaceDN/>
        <w:spacing w:before="120" w:line="276" w:lineRule="auto"/>
        <w:ind w:left="284" w:hanging="284"/>
        <w:rPr>
          <w:rFonts w:ascii="Calibri" w:hAnsi="Calibri"/>
        </w:rPr>
      </w:pPr>
      <w:r w:rsidRPr="009D2471">
        <w:rPr>
          <w:rFonts w:ascii="Calibri" w:eastAsia="Arial" w:hAnsi="Calibri"/>
        </w:rPr>
        <w:t>W ramach wszystkich projektów dofinansowanych z Działania 4.3 PO</w:t>
      </w:r>
      <w:r w:rsidRPr="00272F69">
        <w:rPr>
          <w:rFonts w:ascii="Calibri" w:eastAsia="Arial" w:hAnsi="Calibri"/>
        </w:rPr>
        <w:t xml:space="preserve"> WER na dzień </w:t>
      </w:r>
      <w:r w:rsidRPr="00A34C20">
        <w:rPr>
          <w:rFonts w:ascii="Calibri" w:eastAsia="Arial" w:hAnsi="Calibri"/>
        </w:rPr>
        <w:t>3</w:t>
      </w:r>
      <w:r w:rsidRPr="009D2471">
        <w:rPr>
          <w:rFonts w:ascii="Calibri" w:eastAsia="Arial" w:hAnsi="Calibri"/>
        </w:rPr>
        <w:t xml:space="preserve">1.07.2021 </w:t>
      </w:r>
      <w:r>
        <w:rPr>
          <w:rFonts w:ascii="Calibri" w:eastAsia="Arial" w:hAnsi="Calibri"/>
        </w:rPr>
        <w:t xml:space="preserve">r. </w:t>
      </w:r>
      <w:r w:rsidRPr="009D2471">
        <w:rPr>
          <w:rFonts w:ascii="Calibri" w:eastAsia="Arial" w:hAnsi="Calibri"/>
        </w:rPr>
        <w:t>zakończyło się 75 projektów, z czego 33 są nadal w okresie trwałości.</w:t>
      </w:r>
    </w:p>
    <w:p w14:paraId="344A7368" w14:textId="77777777" w:rsidR="0052558D" w:rsidRPr="000B23A3" w:rsidRDefault="0052558D" w:rsidP="000349E9">
      <w:pPr>
        <w:pStyle w:val="Akapitzlist"/>
        <w:widowControl/>
        <w:numPr>
          <w:ilvl w:val="3"/>
          <w:numId w:val="120"/>
        </w:numPr>
        <w:autoSpaceDE/>
        <w:autoSpaceDN/>
        <w:spacing w:before="120" w:line="276" w:lineRule="auto"/>
        <w:ind w:left="284" w:hanging="284"/>
        <w:rPr>
          <w:rFonts w:ascii="Calibri" w:eastAsia="Arial" w:hAnsi="Calibri"/>
        </w:rPr>
      </w:pPr>
      <w:r w:rsidRPr="000B23A3">
        <w:rPr>
          <w:rFonts w:ascii="Calibri" w:eastAsia="Arial" w:hAnsi="Calibri"/>
        </w:rPr>
        <w:t>Zgodnie z zapisami PO WER, do końca 2023 r. w ramach Działania 4.3 mają zostać osiągnięte 2 wskaźniki obligatoryjne:</w:t>
      </w:r>
    </w:p>
    <w:p w14:paraId="273A2FCE" w14:textId="77777777" w:rsidR="0052558D" w:rsidRPr="00EA704A" w:rsidRDefault="0052558D" w:rsidP="000349E9">
      <w:pPr>
        <w:pStyle w:val="Akapitzlist"/>
        <w:widowControl/>
        <w:numPr>
          <w:ilvl w:val="0"/>
          <w:numId w:val="121"/>
        </w:numPr>
        <w:autoSpaceDE/>
        <w:autoSpaceDN/>
        <w:spacing w:before="120" w:line="276" w:lineRule="auto"/>
        <w:ind w:left="567" w:hanging="284"/>
        <w:contextualSpacing/>
        <w:rPr>
          <w:rFonts w:ascii="Calibri" w:eastAsiaTheme="minorEastAsia" w:hAnsi="Calibri"/>
        </w:rPr>
      </w:pPr>
      <w:r w:rsidRPr="000B23A3">
        <w:rPr>
          <w:rFonts w:ascii="Calibri" w:eastAsia="Arial" w:hAnsi="Calibri"/>
        </w:rPr>
        <w:t xml:space="preserve">Liczba instytucji, które wdrożyły nowe rozwiązania dzięki współpracy z partnerem zagranicznym </w:t>
      </w:r>
      <w:r>
        <w:rPr>
          <w:rFonts w:ascii="Calibri" w:eastAsia="Arial" w:hAnsi="Calibri"/>
        </w:rPr>
        <w:t xml:space="preserve">(podmioty, które zostały określone we wniosku jako tzw. użytkownicy rozwiązań, w tym beneficjenci i partnerzy krajowi) </w:t>
      </w:r>
      <w:r w:rsidRPr="000B23A3">
        <w:rPr>
          <w:rFonts w:ascii="Calibri" w:eastAsia="Arial" w:hAnsi="Calibri"/>
        </w:rPr>
        <w:t xml:space="preserve">– wartość docelowa w 2023 r. wynosi 288 instytucji. </w:t>
      </w:r>
    </w:p>
    <w:p w14:paraId="7E48AF33" w14:textId="2E80CD00" w:rsidR="0052558D" w:rsidRPr="00C73FCA" w:rsidRDefault="00600D09" w:rsidP="0052558D">
      <w:pPr>
        <w:pStyle w:val="Akapitzlist"/>
        <w:spacing w:before="120" w:line="276" w:lineRule="auto"/>
        <w:ind w:left="567"/>
        <w:rPr>
          <w:rFonts w:ascii="Calibri" w:eastAsiaTheme="minorEastAsia" w:hAnsi="Calibri"/>
        </w:rPr>
      </w:pPr>
      <w:r>
        <w:rPr>
          <w:rFonts w:ascii="Calibri" w:eastAsiaTheme="minorEastAsia" w:hAnsi="Calibri"/>
        </w:rPr>
        <w:t xml:space="preserve">        </w:t>
      </w:r>
      <w:r w:rsidR="0052558D">
        <w:rPr>
          <w:rFonts w:ascii="Calibri" w:eastAsiaTheme="minorEastAsia" w:hAnsi="Calibri"/>
        </w:rPr>
        <w:t xml:space="preserve">Jest to </w:t>
      </w:r>
      <w:r w:rsidR="0052558D" w:rsidRPr="00C73FCA">
        <w:rPr>
          <w:rFonts w:ascii="Calibri" w:eastAsiaTheme="minorEastAsia" w:hAnsi="Calibri"/>
        </w:rPr>
        <w:t>wskaźnik rezultatu bezpośredniego: liczba instytucji, które wdrożyły nowe rozwiązania dzięki współpracy z partnerem zagranicznym wraz ze źródłem pomiaru wskaźnika (np. uchwała instytucji, która wdroży rozwiązanie).</w:t>
      </w:r>
    </w:p>
    <w:p w14:paraId="45762EAA" w14:textId="251D889A" w:rsidR="0052558D" w:rsidRPr="00C73FCA" w:rsidRDefault="00600D09" w:rsidP="0052558D">
      <w:pPr>
        <w:pStyle w:val="Akapitzlist"/>
        <w:spacing w:before="120" w:line="276" w:lineRule="auto"/>
        <w:ind w:left="567"/>
        <w:rPr>
          <w:rFonts w:ascii="Calibri" w:eastAsiaTheme="minorEastAsia" w:hAnsi="Calibri"/>
        </w:rPr>
      </w:pPr>
      <w:r>
        <w:rPr>
          <w:rFonts w:ascii="Calibri" w:eastAsiaTheme="minorEastAsia" w:hAnsi="Calibri"/>
        </w:rPr>
        <w:t xml:space="preserve">       </w:t>
      </w:r>
      <w:r w:rsidR="0052558D" w:rsidRPr="00C73FCA">
        <w:rPr>
          <w:rFonts w:ascii="Calibri" w:eastAsiaTheme="minorEastAsia" w:hAnsi="Calibri"/>
        </w:rPr>
        <w:t xml:space="preserve">Definicja wskaźnika: Wskaźnik mierzy liczbę instytucji, które dzięki współpracy z partnerami zagranicznymi w programie wdrożyły nowe rozwiązania. Poprzez wdrożenie nowego rozwiązania rozumie się wykorzystywanie w praktyce nowego instrumentu/narzędzia/podejścia będącego przedmiotem projektu, zgodnie z założeniami projektu określonymi we wniosku o dofinansowanie. Forma wdrożenia jest zależna od specyfiki instytucji oraz samego rozwiązania i musi zostać określona we wniosku o dofinansowanie projektu. </w:t>
      </w:r>
    </w:p>
    <w:p w14:paraId="61E90267" w14:textId="3790657C" w:rsidR="0052558D" w:rsidRPr="00C73FCA" w:rsidRDefault="00600D09" w:rsidP="0052558D">
      <w:pPr>
        <w:pStyle w:val="Akapitzlist"/>
        <w:spacing w:before="120" w:line="276" w:lineRule="auto"/>
        <w:ind w:left="567"/>
        <w:rPr>
          <w:rFonts w:ascii="Calibri" w:eastAsiaTheme="minorEastAsia" w:hAnsi="Calibri"/>
        </w:rPr>
      </w:pPr>
      <w:r>
        <w:rPr>
          <w:rFonts w:ascii="Calibri" w:eastAsiaTheme="minorEastAsia" w:hAnsi="Calibri"/>
        </w:rPr>
        <w:t xml:space="preserve">       </w:t>
      </w:r>
      <w:r w:rsidR="0052558D" w:rsidRPr="00C73FCA">
        <w:rPr>
          <w:rFonts w:ascii="Calibri" w:eastAsiaTheme="minorEastAsia" w:hAnsi="Calibri"/>
        </w:rPr>
        <w:t>Instytucja</w:t>
      </w:r>
      <w:r w:rsidR="0052558D">
        <w:rPr>
          <w:rFonts w:ascii="Calibri" w:eastAsiaTheme="minorEastAsia" w:hAnsi="Calibri"/>
        </w:rPr>
        <w:t>:</w:t>
      </w:r>
      <w:r w:rsidR="0052558D" w:rsidRPr="00C73FCA">
        <w:rPr>
          <w:rFonts w:ascii="Calibri" w:eastAsiaTheme="minorEastAsia" w:hAnsi="Calibri"/>
        </w:rPr>
        <w:t xml:space="preserve"> podmiot prywatny lub publiczny (w tym beneficjent i partnerzy krajowi, którzy nawiązali współpracę ponadnarodową, liczeni oddzielnie) – np. organizacja pozarządowa, urząd administracji publicznej, partnerzy społeczni, uczelnie, szkoły i placówki oświatowe, instytucje rynku pracy, instytucje integracji społecznej, przedsiębiorstwa. </w:t>
      </w:r>
    </w:p>
    <w:p w14:paraId="430E10AB" w14:textId="390473B6" w:rsidR="0052558D" w:rsidRDefault="00600D09" w:rsidP="0052558D">
      <w:pPr>
        <w:pStyle w:val="Akapitzlist"/>
        <w:spacing w:before="120" w:line="276" w:lineRule="auto"/>
        <w:ind w:left="567"/>
        <w:rPr>
          <w:rFonts w:ascii="Calibri" w:eastAsiaTheme="minorEastAsia" w:hAnsi="Calibri"/>
        </w:rPr>
      </w:pPr>
      <w:r>
        <w:rPr>
          <w:rFonts w:ascii="Calibri" w:eastAsiaTheme="minorEastAsia" w:hAnsi="Calibri"/>
        </w:rPr>
        <w:t xml:space="preserve">        </w:t>
      </w:r>
      <w:r w:rsidR="0052558D" w:rsidRPr="00C73FCA">
        <w:rPr>
          <w:rFonts w:ascii="Calibri" w:eastAsiaTheme="minorEastAsia" w:hAnsi="Calibri"/>
        </w:rPr>
        <w:t>Moment pomiaru wskaźnika: podjęcie decyzji odpowiedniego organu – np. w formie uchwały – odnośnie do włączenia nowego rozwiązania w praktykę funkcjonowania. Forma decyzji jest zależna od specyfiki instytucji oraz samego rozwiązania i powinna zostać określona we wniosku o dofinansowanie projektu.</w:t>
      </w:r>
    </w:p>
    <w:p w14:paraId="0DA25581" w14:textId="77777777" w:rsidR="0052558D" w:rsidRPr="00F7482E" w:rsidRDefault="0052558D" w:rsidP="000349E9">
      <w:pPr>
        <w:pStyle w:val="Akapitzlist"/>
        <w:widowControl/>
        <w:numPr>
          <w:ilvl w:val="0"/>
          <w:numId w:val="121"/>
        </w:numPr>
        <w:autoSpaceDE/>
        <w:autoSpaceDN/>
        <w:spacing w:before="120" w:line="276" w:lineRule="auto"/>
        <w:ind w:left="568" w:hanging="284"/>
        <w:contextualSpacing/>
        <w:rPr>
          <w:rFonts w:ascii="Calibri" w:eastAsiaTheme="minorEastAsia" w:hAnsi="Calibri"/>
        </w:rPr>
      </w:pPr>
      <w:r w:rsidRPr="000B23A3">
        <w:rPr>
          <w:rFonts w:ascii="Calibri" w:eastAsia="Arial" w:hAnsi="Calibri"/>
        </w:rPr>
        <w:t>Liczba instytucji, które podjęły współpracę z partnerem zagranicznym w programie</w:t>
      </w:r>
      <w:r>
        <w:rPr>
          <w:rFonts w:ascii="Calibri" w:eastAsia="Arial" w:hAnsi="Calibri"/>
        </w:rPr>
        <w:t xml:space="preserve"> (beneficjenci i partnerzy krajowi w projektach)</w:t>
      </w:r>
      <w:r w:rsidRPr="000B23A3">
        <w:rPr>
          <w:rFonts w:ascii="Calibri" w:eastAsia="Arial" w:hAnsi="Calibri"/>
        </w:rPr>
        <w:t xml:space="preserve"> – wartość docelowa w 2023 r. wynosi 323 instytucj</w:t>
      </w:r>
      <w:r>
        <w:rPr>
          <w:rFonts w:ascii="Calibri" w:eastAsia="Arial" w:hAnsi="Calibri"/>
        </w:rPr>
        <w:t>e</w:t>
      </w:r>
      <w:r w:rsidRPr="000B23A3">
        <w:rPr>
          <w:rFonts w:ascii="Calibri" w:eastAsia="Arial" w:hAnsi="Calibri"/>
        </w:rPr>
        <w:t>.</w:t>
      </w:r>
    </w:p>
    <w:p w14:paraId="27B6E020" w14:textId="51BAF3C8" w:rsidR="0052558D" w:rsidRPr="00543F9F" w:rsidRDefault="00600D09" w:rsidP="0052558D">
      <w:pPr>
        <w:pStyle w:val="Akapitzlist"/>
        <w:spacing w:before="120" w:line="276" w:lineRule="auto"/>
        <w:ind w:left="568"/>
        <w:rPr>
          <w:rFonts w:ascii="Calibri" w:eastAsiaTheme="minorEastAsia" w:hAnsi="Calibri"/>
        </w:rPr>
      </w:pPr>
      <w:r>
        <w:rPr>
          <w:rFonts w:ascii="Calibri" w:eastAsia="Arial" w:hAnsi="Calibri"/>
        </w:rPr>
        <w:t xml:space="preserve">      </w:t>
      </w:r>
      <w:r w:rsidR="0052558D">
        <w:rPr>
          <w:rFonts w:ascii="Calibri" w:eastAsia="Arial" w:hAnsi="Calibri"/>
        </w:rPr>
        <w:t xml:space="preserve">Jest to </w:t>
      </w:r>
      <w:r w:rsidR="0052558D" w:rsidRPr="00543F9F">
        <w:rPr>
          <w:rFonts w:ascii="Calibri" w:eastAsiaTheme="minorEastAsia" w:hAnsi="Calibri"/>
        </w:rPr>
        <w:t xml:space="preserve">wskaźnik produktu: liczba instytucji, które podjęły współpracę z partnerem zagranicznym </w:t>
      </w:r>
      <w:r w:rsidR="0052558D" w:rsidRPr="00543F9F">
        <w:rPr>
          <w:rFonts w:ascii="Calibri" w:eastAsiaTheme="minorEastAsia" w:hAnsi="Calibri"/>
        </w:rPr>
        <w:lastRenderedPageBreak/>
        <w:t>w programie, wraz ze źródłem pomiaru wskaźnika (umowa o współpracy ponadnarodowej).</w:t>
      </w:r>
    </w:p>
    <w:p w14:paraId="2DC0F030" w14:textId="631DDB7C" w:rsidR="0052558D" w:rsidRPr="00543F9F" w:rsidRDefault="00600D09" w:rsidP="0052558D">
      <w:pPr>
        <w:pStyle w:val="Akapitzlist"/>
        <w:spacing w:before="120" w:line="276" w:lineRule="auto"/>
        <w:ind w:left="568"/>
        <w:rPr>
          <w:rFonts w:ascii="Calibri" w:eastAsiaTheme="minorEastAsia" w:hAnsi="Calibri"/>
        </w:rPr>
      </w:pPr>
      <w:r>
        <w:rPr>
          <w:rFonts w:ascii="Calibri" w:eastAsiaTheme="minorEastAsia" w:hAnsi="Calibri"/>
        </w:rPr>
        <w:t xml:space="preserve">       </w:t>
      </w:r>
      <w:r w:rsidR="0052558D" w:rsidRPr="00543F9F">
        <w:rPr>
          <w:rFonts w:ascii="Calibri" w:eastAsiaTheme="minorEastAsia" w:hAnsi="Calibri"/>
        </w:rPr>
        <w:t xml:space="preserve">Definicja wskaźnika: Wskaźnik mierzy liczbę instytucji, które podjęły współpracę z partnerem zagranicznym w programie. </w:t>
      </w:r>
    </w:p>
    <w:p w14:paraId="5DCB1CA1" w14:textId="2814CA21" w:rsidR="0052558D" w:rsidRDefault="00600D09" w:rsidP="0052558D">
      <w:pPr>
        <w:pStyle w:val="Akapitzlist"/>
        <w:spacing w:before="120" w:line="276" w:lineRule="auto"/>
        <w:ind w:left="568"/>
        <w:rPr>
          <w:rFonts w:ascii="Calibri" w:eastAsiaTheme="minorEastAsia" w:hAnsi="Calibri"/>
        </w:rPr>
      </w:pPr>
      <w:r>
        <w:rPr>
          <w:rFonts w:ascii="Calibri" w:eastAsiaTheme="minorEastAsia" w:hAnsi="Calibri"/>
        </w:rPr>
        <w:t xml:space="preserve">       </w:t>
      </w:r>
      <w:r w:rsidR="0052558D" w:rsidRPr="00543F9F">
        <w:rPr>
          <w:rFonts w:ascii="Calibri" w:eastAsiaTheme="minorEastAsia" w:hAnsi="Calibri"/>
        </w:rPr>
        <w:t>Instytucja</w:t>
      </w:r>
      <w:r w:rsidR="0052558D">
        <w:rPr>
          <w:rFonts w:ascii="Calibri" w:eastAsiaTheme="minorEastAsia" w:hAnsi="Calibri"/>
        </w:rPr>
        <w:t>:</w:t>
      </w:r>
      <w:r w:rsidR="0052558D" w:rsidRPr="00543F9F">
        <w:rPr>
          <w:rFonts w:ascii="Calibri" w:eastAsiaTheme="minorEastAsia" w:hAnsi="Calibri"/>
        </w:rPr>
        <w:t xml:space="preserve"> podmiot prywatny lub publiczny (w tym beneficjent i partnerzy krajowi, którzy nawiązali współpracę ponadnarodową, liczeni oddzielnie), np. organizacja pozarządowa, urząd administracji publicznej, partnerzy społeczni, uczelnie, szkoły i placówki oświatowe, instytucje rynku pracy, instytucje integracji społecznej, przedsiębiorstwa. </w:t>
      </w:r>
    </w:p>
    <w:p w14:paraId="5416395C" w14:textId="6B50DD1F" w:rsidR="0052558D" w:rsidRPr="000B23A3" w:rsidRDefault="00600D09" w:rsidP="0052558D">
      <w:pPr>
        <w:pStyle w:val="Akapitzlist"/>
        <w:spacing w:before="120" w:line="276" w:lineRule="auto"/>
        <w:ind w:left="568"/>
        <w:rPr>
          <w:rFonts w:ascii="Calibri" w:eastAsiaTheme="minorEastAsia" w:hAnsi="Calibri"/>
        </w:rPr>
      </w:pPr>
      <w:r>
        <w:rPr>
          <w:rFonts w:ascii="Calibri" w:eastAsiaTheme="minorEastAsia" w:hAnsi="Calibri"/>
        </w:rPr>
        <w:t xml:space="preserve">       </w:t>
      </w:r>
      <w:r w:rsidR="0052558D" w:rsidRPr="00543F9F">
        <w:rPr>
          <w:rFonts w:ascii="Calibri" w:eastAsiaTheme="minorEastAsia" w:hAnsi="Calibri"/>
        </w:rPr>
        <w:t>Moment pomiaru wskaźnika</w:t>
      </w:r>
      <w:r w:rsidR="0052558D">
        <w:rPr>
          <w:rFonts w:ascii="Calibri" w:eastAsiaTheme="minorEastAsia" w:hAnsi="Calibri"/>
        </w:rPr>
        <w:t>:</w:t>
      </w:r>
      <w:r w:rsidR="0052558D" w:rsidRPr="00543F9F">
        <w:rPr>
          <w:rFonts w:ascii="Calibri" w:eastAsiaTheme="minorEastAsia" w:hAnsi="Calibri"/>
        </w:rPr>
        <w:t xml:space="preserve"> podpisanie umowy partnerstwa pomiędzy partnerami ponadnarodowymi i podpisanie umowy o dofinansowanie projektu (ewentualnie aneksu do</w:t>
      </w:r>
      <w:r w:rsidR="0052558D">
        <w:rPr>
          <w:rFonts w:ascii="Calibri" w:eastAsiaTheme="minorEastAsia" w:hAnsi="Calibri"/>
        </w:rPr>
        <w:t> </w:t>
      </w:r>
      <w:r w:rsidR="0052558D" w:rsidRPr="00543F9F">
        <w:rPr>
          <w:rFonts w:ascii="Calibri" w:eastAsiaTheme="minorEastAsia" w:hAnsi="Calibri"/>
        </w:rPr>
        <w:t>umowy o dofinansowanie projektu, w przypadku rozszerzenia projektu o komponent ponadnarodowy).</w:t>
      </w:r>
    </w:p>
    <w:p w14:paraId="73A35556" w14:textId="77777777" w:rsidR="0052558D" w:rsidRPr="001155CA" w:rsidRDefault="0052558D" w:rsidP="0052558D">
      <w:pPr>
        <w:spacing w:before="120" w:line="276" w:lineRule="auto"/>
        <w:ind w:left="284"/>
        <w:jc w:val="both"/>
        <w:rPr>
          <w:rFonts w:ascii="Calibri" w:eastAsia="Arial" w:hAnsi="Calibri"/>
        </w:rPr>
      </w:pPr>
      <w:r w:rsidRPr="008B5B72">
        <w:rPr>
          <w:rFonts w:ascii="Calibri" w:eastAsia="Arial" w:hAnsi="Calibri"/>
        </w:rPr>
        <w:t>Według stanu na 31.07.2021 r. wdrożenia dokonał</w:t>
      </w:r>
      <w:r>
        <w:rPr>
          <w:rFonts w:ascii="Calibri" w:eastAsia="Arial" w:hAnsi="Calibri"/>
        </w:rPr>
        <w:t>y</w:t>
      </w:r>
      <w:r w:rsidRPr="008B5B72">
        <w:rPr>
          <w:rFonts w:ascii="Calibri" w:eastAsia="Arial" w:hAnsi="Calibri"/>
        </w:rPr>
        <w:t xml:space="preserve"> 1 222 podmioty, a współpracę ponadnarodową podjęło 598 podmiotów.</w:t>
      </w:r>
      <w:r w:rsidRPr="001155CA">
        <w:rPr>
          <w:rFonts w:ascii="Calibri" w:eastAsia="Arial" w:hAnsi="Calibri"/>
        </w:rPr>
        <w:t xml:space="preserve"> </w:t>
      </w:r>
    </w:p>
    <w:p w14:paraId="5C0DB90E" w14:textId="77777777" w:rsidR="0052558D" w:rsidRPr="001155CA" w:rsidRDefault="0052558D" w:rsidP="000349E9">
      <w:pPr>
        <w:pStyle w:val="Akapitzlist"/>
        <w:widowControl/>
        <w:numPr>
          <w:ilvl w:val="3"/>
          <w:numId w:val="120"/>
        </w:numPr>
        <w:autoSpaceDE/>
        <w:autoSpaceDN/>
        <w:spacing w:before="120" w:line="276" w:lineRule="auto"/>
        <w:ind w:left="284" w:hanging="284"/>
        <w:rPr>
          <w:rFonts w:ascii="Calibri" w:eastAsiaTheme="minorEastAsia" w:hAnsi="Calibri"/>
        </w:rPr>
      </w:pPr>
      <w:r w:rsidRPr="001155CA">
        <w:rPr>
          <w:rFonts w:ascii="Calibri" w:eastAsia="Arial" w:hAnsi="Calibri"/>
        </w:rPr>
        <w:t>Realizacja przedmiotowego badania ewaluacyjnego, w związku z zaawansowanym stanem wdrażania projektów z Działania 4.3 PO WER, służy weryfikacji skuteczności i użyteczności działań podejmowanych w tym obszarze w ramach projektów realizowanych z PO WER oraz ich trafności. Wyniki badania mają umożliwić ocenę jakości udzielonego wsparcia, w tym w odniesieniu do celów określonych dla Osi IV PO WER. Wyniki badania pozwolą również zaproponować założenia dla dalszego wspierania ze środków EFS</w:t>
      </w:r>
      <w:r>
        <w:rPr>
          <w:rFonts w:ascii="Calibri" w:eastAsia="Arial" w:hAnsi="Calibri"/>
        </w:rPr>
        <w:t>+</w:t>
      </w:r>
      <w:r w:rsidRPr="001155CA">
        <w:rPr>
          <w:rFonts w:ascii="Calibri" w:eastAsia="Arial" w:hAnsi="Calibri"/>
        </w:rPr>
        <w:t xml:space="preserve"> tego obszaru w kolejnej perspektywie finansowej</w:t>
      </w:r>
      <w:r>
        <w:rPr>
          <w:rFonts w:ascii="Calibri" w:eastAsia="Arial" w:hAnsi="Calibri"/>
        </w:rPr>
        <w:t xml:space="preserve"> (2021–2027)</w:t>
      </w:r>
      <w:r w:rsidRPr="001155CA">
        <w:rPr>
          <w:rFonts w:ascii="Calibri" w:eastAsia="Arial" w:hAnsi="Calibri"/>
        </w:rPr>
        <w:t>.</w:t>
      </w:r>
    </w:p>
    <w:p w14:paraId="15812ED2" w14:textId="77777777" w:rsidR="0052558D" w:rsidRPr="00473436" w:rsidRDefault="0052558D" w:rsidP="000349E9">
      <w:pPr>
        <w:pStyle w:val="Akapitzlist"/>
        <w:widowControl/>
        <w:numPr>
          <w:ilvl w:val="3"/>
          <w:numId w:val="120"/>
        </w:numPr>
        <w:autoSpaceDE/>
        <w:autoSpaceDN/>
        <w:spacing w:before="120" w:line="276" w:lineRule="auto"/>
        <w:ind w:left="284" w:hanging="284"/>
        <w:rPr>
          <w:rFonts w:ascii="Calibri" w:eastAsiaTheme="minorEastAsia" w:hAnsi="Calibri"/>
        </w:rPr>
      </w:pPr>
      <w:r w:rsidRPr="00F07AA3">
        <w:rPr>
          <w:rFonts w:ascii="Calibri" w:eastAsia="Arial" w:hAnsi="Calibri"/>
        </w:rPr>
        <w:t xml:space="preserve">Zgodnie z aktualnymi postanowieniami </w:t>
      </w:r>
      <w:r w:rsidRPr="00F07AA3">
        <w:rPr>
          <w:rFonts w:ascii="Calibri" w:eastAsia="Arial" w:hAnsi="Calibri"/>
          <w:i/>
        </w:rPr>
        <w:t xml:space="preserve">Planu ewaluacji Programu Operacyjnego Wiedza Edukacja Rozwój 2014–2020 </w:t>
      </w:r>
      <w:r w:rsidRPr="00F07AA3">
        <w:rPr>
          <w:rFonts w:ascii="Calibri" w:eastAsia="Arial" w:hAnsi="Calibri"/>
        </w:rPr>
        <w:t xml:space="preserve">(Załącznik nr 1 do </w:t>
      </w:r>
      <w:r w:rsidRPr="00F07AA3">
        <w:rPr>
          <w:rFonts w:ascii="Calibri" w:eastAsia="Arial" w:hAnsi="Calibri"/>
          <w:i/>
        </w:rPr>
        <w:t>Planu</w:t>
      </w:r>
      <w:r w:rsidRPr="00F07AA3">
        <w:rPr>
          <w:rFonts w:ascii="Calibri" w:eastAsia="Arial" w:hAnsi="Calibri"/>
        </w:rPr>
        <w:t xml:space="preserve"> – badania obligatoryjne, poz. nr 29), badanie ewaluacyjne stanowiące przedmiot zamówienia w ramach niniejszej umowy zostanie</w:t>
      </w:r>
      <w:r w:rsidRPr="00473436">
        <w:rPr>
          <w:rFonts w:ascii="Calibri" w:eastAsia="Arial" w:hAnsi="Calibri"/>
        </w:rPr>
        <w:t xml:space="preserve"> zrealizowan</w:t>
      </w:r>
      <w:r>
        <w:rPr>
          <w:rFonts w:ascii="Calibri" w:eastAsia="Arial" w:hAnsi="Calibri"/>
        </w:rPr>
        <w:t>e</w:t>
      </w:r>
      <w:r w:rsidRPr="00473436">
        <w:rPr>
          <w:rFonts w:ascii="Calibri" w:eastAsia="Arial" w:hAnsi="Calibri"/>
        </w:rPr>
        <w:t xml:space="preserve"> jako badanie jednoetapowe. </w:t>
      </w:r>
    </w:p>
    <w:p w14:paraId="1ED7ECE6" w14:textId="77777777" w:rsidR="0052558D" w:rsidRPr="00296766" w:rsidRDefault="0052558D" w:rsidP="0052558D">
      <w:pPr>
        <w:spacing w:before="120" w:line="276" w:lineRule="auto"/>
        <w:rPr>
          <w:rFonts w:ascii="Calibri" w:eastAsia="Arial" w:hAnsi="Calibri"/>
          <w:b/>
          <w:bCs/>
        </w:rPr>
      </w:pPr>
      <w:r w:rsidRPr="00296766">
        <w:rPr>
          <w:rFonts w:ascii="Calibri" w:eastAsia="Arial" w:hAnsi="Calibri"/>
          <w:b/>
          <w:bCs/>
        </w:rPr>
        <w:t>Rozdział I</w:t>
      </w:r>
      <w:r>
        <w:rPr>
          <w:rFonts w:ascii="Calibri" w:eastAsia="Arial" w:hAnsi="Calibri"/>
          <w:b/>
          <w:bCs/>
        </w:rPr>
        <w:t>I</w:t>
      </w:r>
      <w:r w:rsidRPr="00296766">
        <w:rPr>
          <w:rFonts w:ascii="Calibri" w:eastAsia="Arial" w:hAnsi="Calibri"/>
          <w:b/>
          <w:bCs/>
        </w:rPr>
        <w:t xml:space="preserve">. </w:t>
      </w:r>
      <w:r>
        <w:rPr>
          <w:rFonts w:ascii="Calibri" w:eastAsia="Arial" w:hAnsi="Calibri"/>
          <w:b/>
          <w:bCs/>
        </w:rPr>
        <w:t xml:space="preserve">Zakres przedmiotowy </w:t>
      </w:r>
      <w:r w:rsidRPr="00296766">
        <w:rPr>
          <w:rFonts w:ascii="Calibri" w:eastAsia="Arial" w:hAnsi="Calibri"/>
          <w:b/>
          <w:bCs/>
        </w:rPr>
        <w:t xml:space="preserve">badania. </w:t>
      </w:r>
    </w:p>
    <w:p w14:paraId="5CA7FDE2" w14:textId="77777777" w:rsidR="0052558D" w:rsidRPr="0046708D" w:rsidRDefault="0052558D" w:rsidP="000349E9">
      <w:pPr>
        <w:pStyle w:val="Akapitzlist"/>
        <w:widowControl/>
        <w:numPr>
          <w:ilvl w:val="0"/>
          <w:numId w:val="115"/>
        </w:numPr>
        <w:autoSpaceDE/>
        <w:autoSpaceDN/>
        <w:spacing w:before="120" w:line="276" w:lineRule="auto"/>
        <w:ind w:left="284" w:hanging="284"/>
        <w:rPr>
          <w:rFonts w:ascii="Calibri" w:hAnsi="Calibri"/>
        </w:rPr>
      </w:pPr>
      <w:r w:rsidRPr="0046708D">
        <w:rPr>
          <w:rFonts w:ascii="Calibri" w:hAnsi="Calibri"/>
        </w:rPr>
        <w:t xml:space="preserve">Celem głównym ewaluacji jest: </w:t>
      </w:r>
      <w:r w:rsidRPr="00F07AA3">
        <w:rPr>
          <w:rFonts w:ascii="Calibri" w:hAnsi="Calibri"/>
        </w:rPr>
        <w:t>ocena jakości wsparcia realizowanego w formie projektów współpracy ponadnarodowej w ramach Działania 4.3 PO WER, w tym w odniesieniu do celów określonych dla IV Osi Priorytetowej PO WER.</w:t>
      </w:r>
    </w:p>
    <w:p w14:paraId="33C3A823" w14:textId="77777777" w:rsidR="0052558D" w:rsidRPr="00E679D4" w:rsidRDefault="0052558D" w:rsidP="000349E9">
      <w:pPr>
        <w:pStyle w:val="Akapitzlist"/>
        <w:widowControl/>
        <w:numPr>
          <w:ilvl w:val="0"/>
          <w:numId w:val="115"/>
        </w:numPr>
        <w:autoSpaceDE/>
        <w:autoSpaceDN/>
        <w:spacing w:before="120" w:line="276" w:lineRule="auto"/>
        <w:ind w:left="284" w:hanging="284"/>
        <w:rPr>
          <w:rFonts w:ascii="Calibri" w:hAnsi="Calibri"/>
        </w:rPr>
      </w:pPr>
      <w:r w:rsidRPr="00E679D4">
        <w:rPr>
          <w:rFonts w:ascii="Calibri" w:hAnsi="Calibri"/>
        </w:rPr>
        <w:t>Cele szczegółowe ewaluacji:</w:t>
      </w:r>
    </w:p>
    <w:p w14:paraId="741602CE" w14:textId="77777777" w:rsidR="0052558D" w:rsidRPr="00486D40" w:rsidDel="00E11430" w:rsidRDefault="0052558D" w:rsidP="000349E9">
      <w:pPr>
        <w:pStyle w:val="Akapitzlist"/>
        <w:widowControl/>
        <w:numPr>
          <w:ilvl w:val="4"/>
          <w:numId w:val="126"/>
        </w:numPr>
        <w:autoSpaceDE/>
        <w:autoSpaceDN/>
        <w:spacing w:before="120" w:line="276" w:lineRule="auto"/>
        <w:ind w:left="567" w:hanging="283"/>
        <w:contextualSpacing/>
        <w:rPr>
          <w:rFonts w:ascii="Calibri" w:hAnsi="Calibri"/>
        </w:rPr>
      </w:pPr>
      <w:r w:rsidRPr="00486D40">
        <w:rPr>
          <w:rFonts w:ascii="Calibri" w:hAnsi="Calibri"/>
        </w:rPr>
        <w:t>ocena jakości i efektów wsparcia udzielonego w ramach Działania 4.3 PO WER (kryterium skuteczności i użyteczności);</w:t>
      </w:r>
    </w:p>
    <w:p w14:paraId="0B768C9B" w14:textId="77777777" w:rsidR="0052558D" w:rsidRPr="00486D40" w:rsidRDefault="0052558D" w:rsidP="000349E9">
      <w:pPr>
        <w:pStyle w:val="Akapitzlist"/>
        <w:widowControl/>
        <w:numPr>
          <w:ilvl w:val="4"/>
          <w:numId w:val="126"/>
        </w:numPr>
        <w:autoSpaceDE/>
        <w:autoSpaceDN/>
        <w:spacing w:before="120" w:line="276" w:lineRule="auto"/>
        <w:ind w:left="567" w:hanging="283"/>
        <w:contextualSpacing/>
        <w:rPr>
          <w:rFonts w:ascii="Calibri" w:hAnsi="Calibri"/>
        </w:rPr>
      </w:pPr>
      <w:r w:rsidRPr="00486D40">
        <w:rPr>
          <w:rFonts w:ascii="Calibri" w:hAnsi="Calibri"/>
        </w:rPr>
        <w:t>identyfikacja najbardziej skutecznych i użytecznych typów projektów</w:t>
      </w:r>
      <w:r w:rsidRPr="00EF35BF">
        <w:rPr>
          <w:rFonts w:ascii="Calibri" w:hAnsi="Calibri"/>
        </w:rPr>
        <w:t xml:space="preserve"> oraz rodzajów działań współpracy ponadnarodowej w odniesieniu do celu szczegółowego Działania 4.3 PO WER (</w:t>
      </w:r>
      <w:r w:rsidRPr="00486D40">
        <w:rPr>
          <w:rFonts w:ascii="Calibri" w:hAnsi="Calibri"/>
        </w:rPr>
        <w:t xml:space="preserve">kryterium skuteczności i użyteczności); </w:t>
      </w:r>
    </w:p>
    <w:p w14:paraId="5DFCBBD9" w14:textId="77777777" w:rsidR="0052558D" w:rsidRPr="00E679D4" w:rsidRDefault="0052558D" w:rsidP="000349E9">
      <w:pPr>
        <w:pStyle w:val="Akapitzlist"/>
        <w:widowControl/>
        <w:numPr>
          <w:ilvl w:val="4"/>
          <w:numId w:val="126"/>
        </w:numPr>
        <w:autoSpaceDE/>
        <w:autoSpaceDN/>
        <w:spacing w:before="120" w:line="276" w:lineRule="auto"/>
        <w:ind w:left="567" w:hanging="283"/>
        <w:contextualSpacing/>
        <w:rPr>
          <w:rFonts w:ascii="Calibri" w:hAnsi="Calibri"/>
        </w:rPr>
      </w:pPr>
      <w:r w:rsidRPr="00E679D4">
        <w:rPr>
          <w:rFonts w:ascii="Calibri" w:hAnsi="Calibri"/>
        </w:rPr>
        <w:t>określenie, czy obszary w których realizowane są projekty stanowią odzwierciedlenie kluczowych problemów zidentyfikowanych w zakresie interwencji publicznej w</w:t>
      </w:r>
      <w:r>
        <w:rPr>
          <w:rFonts w:ascii="Calibri" w:hAnsi="Calibri"/>
        </w:rPr>
        <w:t xml:space="preserve"> </w:t>
      </w:r>
      <w:r w:rsidRPr="00E679D4">
        <w:rPr>
          <w:rFonts w:ascii="Calibri" w:hAnsi="Calibri"/>
        </w:rPr>
        <w:t>obszarze wdrażania EFS (kryterium trafności)</w:t>
      </w:r>
      <w:r>
        <w:rPr>
          <w:rFonts w:ascii="Calibri" w:hAnsi="Calibri"/>
        </w:rPr>
        <w:t>.</w:t>
      </w:r>
    </w:p>
    <w:p w14:paraId="43BF4DBF" w14:textId="77777777" w:rsidR="0052558D" w:rsidRPr="009F1634" w:rsidRDefault="0052558D" w:rsidP="000349E9">
      <w:pPr>
        <w:pStyle w:val="Akapitzlist"/>
        <w:widowControl/>
        <w:numPr>
          <w:ilvl w:val="0"/>
          <w:numId w:val="115"/>
        </w:numPr>
        <w:autoSpaceDE/>
        <w:autoSpaceDN/>
        <w:spacing w:before="120" w:line="276" w:lineRule="auto"/>
        <w:ind w:left="284" w:hanging="284"/>
        <w:rPr>
          <w:rFonts w:ascii="Calibri" w:hAnsi="Calibri"/>
        </w:rPr>
      </w:pPr>
      <w:r w:rsidRPr="009F1634">
        <w:rPr>
          <w:rFonts w:ascii="Calibri" w:hAnsi="Calibri"/>
        </w:rPr>
        <w:t xml:space="preserve">Cel główny niniejszego badania zostanie zrealizowany poprzez zastosowanie następujących kryteriów ewaluacji: </w:t>
      </w:r>
    </w:p>
    <w:p w14:paraId="1D167108" w14:textId="77777777" w:rsidR="0052558D" w:rsidRPr="009F1634" w:rsidRDefault="0052558D" w:rsidP="000349E9">
      <w:pPr>
        <w:pStyle w:val="Akapitzlist"/>
        <w:widowControl/>
        <w:numPr>
          <w:ilvl w:val="0"/>
          <w:numId w:val="125"/>
        </w:numPr>
        <w:shd w:val="clear" w:color="auto" w:fill="FFFFFF" w:themeFill="background1"/>
        <w:autoSpaceDE/>
        <w:autoSpaceDN/>
        <w:spacing w:before="120" w:line="276" w:lineRule="auto"/>
        <w:ind w:left="568" w:hanging="284"/>
        <w:contextualSpacing/>
        <w:rPr>
          <w:rFonts w:ascii="Calibri" w:hAnsi="Calibri"/>
        </w:rPr>
      </w:pPr>
      <w:r w:rsidRPr="009F1634">
        <w:rPr>
          <w:rFonts w:ascii="Calibri" w:hAnsi="Calibri"/>
        </w:rPr>
        <w:t>skuteczność (rozumiana jako ocena postępu rzeczowego oraz efektów realizacji badanej interwencji);</w:t>
      </w:r>
    </w:p>
    <w:p w14:paraId="00FAEED1" w14:textId="77777777" w:rsidR="0052558D" w:rsidRPr="009F1634" w:rsidRDefault="0052558D" w:rsidP="000349E9">
      <w:pPr>
        <w:pStyle w:val="Akapitzlist"/>
        <w:widowControl/>
        <w:numPr>
          <w:ilvl w:val="0"/>
          <w:numId w:val="125"/>
        </w:numPr>
        <w:shd w:val="clear" w:color="auto" w:fill="FFFFFF" w:themeFill="background1"/>
        <w:autoSpaceDE/>
        <w:autoSpaceDN/>
        <w:spacing w:before="120" w:line="276" w:lineRule="auto"/>
        <w:ind w:left="568" w:hanging="284"/>
        <w:contextualSpacing/>
        <w:rPr>
          <w:rFonts w:ascii="Calibri" w:hAnsi="Calibri"/>
        </w:rPr>
      </w:pPr>
      <w:r w:rsidRPr="009F1634">
        <w:rPr>
          <w:rFonts w:ascii="Calibri" w:hAnsi="Calibri"/>
        </w:rPr>
        <w:lastRenderedPageBreak/>
        <w:t>użyteczność (rozumiana jako ocena przydatności wiedzy uzyskanej przez beneficjentów i ich partnerów krajowych oraz ocena poziomu satysfakcji ze wsparcia przez podmioty wdrażające</w:t>
      </w:r>
      <w:r>
        <w:rPr>
          <w:rStyle w:val="Odwoanieprzypisudolnego"/>
          <w:rFonts w:ascii="Calibri" w:hAnsi="Calibri"/>
        </w:rPr>
        <w:footnoteReference w:id="4"/>
      </w:r>
      <w:r w:rsidRPr="009F1634">
        <w:rPr>
          <w:rFonts w:ascii="Calibri" w:hAnsi="Calibri"/>
        </w:rPr>
        <w:t xml:space="preserve"> w trakcie realizacji projektów we współpracy z partnerami ponadnarodowymi);</w:t>
      </w:r>
    </w:p>
    <w:p w14:paraId="35A8702A" w14:textId="77777777" w:rsidR="0052558D" w:rsidRPr="009F1634" w:rsidRDefault="0052558D" w:rsidP="000349E9">
      <w:pPr>
        <w:pStyle w:val="Akapitzlist"/>
        <w:widowControl/>
        <w:numPr>
          <w:ilvl w:val="0"/>
          <w:numId w:val="125"/>
        </w:numPr>
        <w:shd w:val="clear" w:color="auto" w:fill="FFFFFF" w:themeFill="background1"/>
        <w:autoSpaceDE/>
        <w:autoSpaceDN/>
        <w:spacing w:before="120" w:line="276" w:lineRule="auto"/>
        <w:ind w:left="568" w:hanging="284"/>
        <w:contextualSpacing/>
        <w:rPr>
          <w:rFonts w:ascii="Calibri" w:hAnsi="Calibri"/>
        </w:rPr>
      </w:pPr>
      <w:r w:rsidRPr="009F1634">
        <w:rPr>
          <w:rFonts w:ascii="Calibri" w:hAnsi="Calibri"/>
        </w:rPr>
        <w:t>trafność (rozumiana jako stopień adekwatności wyprac</w:t>
      </w:r>
      <w:r>
        <w:rPr>
          <w:rFonts w:ascii="Calibri" w:hAnsi="Calibri"/>
        </w:rPr>
        <w:t>owanych rozwiązań w stosunku do </w:t>
      </w:r>
      <w:r w:rsidRPr="009F1634">
        <w:rPr>
          <w:rFonts w:ascii="Calibri" w:hAnsi="Calibri"/>
        </w:rPr>
        <w:t>kluczowych problemów identyfikowanych w obszarze wdrażania interwencji EFS)</w:t>
      </w:r>
      <w:r>
        <w:rPr>
          <w:rFonts w:ascii="Calibri" w:hAnsi="Calibri"/>
        </w:rPr>
        <w:t>.</w:t>
      </w:r>
    </w:p>
    <w:p w14:paraId="19E3C37E" w14:textId="77777777" w:rsidR="0052558D" w:rsidRPr="00F17F4E" w:rsidRDefault="0052558D" w:rsidP="000349E9">
      <w:pPr>
        <w:pStyle w:val="Akapitzlist"/>
        <w:widowControl/>
        <w:numPr>
          <w:ilvl w:val="0"/>
          <w:numId w:val="115"/>
        </w:numPr>
        <w:shd w:val="clear" w:color="auto" w:fill="FFFFFF" w:themeFill="background1"/>
        <w:autoSpaceDE/>
        <w:autoSpaceDN/>
        <w:spacing w:before="120" w:line="276" w:lineRule="auto"/>
        <w:ind w:left="284" w:hanging="284"/>
        <w:rPr>
          <w:rFonts w:ascii="Calibri" w:hAnsi="Calibri"/>
        </w:rPr>
      </w:pPr>
      <w:r w:rsidRPr="00F17F4E">
        <w:rPr>
          <w:rFonts w:ascii="Calibri" w:hAnsi="Calibri"/>
        </w:rPr>
        <w:t>Wykonawca przedstawi w raporcie końcowym z realizacji badania ewaluacyjnego odpowiedzi na następujące pytania ewaluacyjne:</w:t>
      </w:r>
      <w:r>
        <w:rPr>
          <w:rFonts w:ascii="Calibri" w:hAnsi="Calibri"/>
        </w:rPr>
        <w:t xml:space="preserve"> </w:t>
      </w:r>
    </w:p>
    <w:tbl>
      <w:tblPr>
        <w:tblStyle w:val="Tabelasiatki5ciemnaakcent21"/>
        <w:tblW w:w="96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5"/>
        <w:gridCol w:w="8361"/>
      </w:tblGrid>
      <w:tr w:rsidR="0052558D" w:rsidRPr="00F17F4E" w14:paraId="06BE96B7" w14:textId="77777777" w:rsidTr="006343AA">
        <w:trPr>
          <w:cnfStyle w:val="100000000000" w:firstRow="1" w:lastRow="0" w:firstColumn="0" w:lastColumn="0" w:oddVBand="0" w:evenVBand="0" w:oddHBand="0" w:evenHBand="0" w:firstRowFirstColumn="0" w:firstRowLastColumn="0" w:lastRowFirstColumn="0" w:lastRowLastColumn="0"/>
          <w:trHeight w:val="64"/>
          <w:jc w:val="center"/>
        </w:trPr>
        <w:tc>
          <w:tcPr>
            <w:cnfStyle w:val="001000000000" w:firstRow="0" w:lastRow="0" w:firstColumn="1" w:lastColumn="0" w:oddVBand="0" w:evenVBand="0" w:oddHBand="0" w:evenHBand="0" w:firstRowFirstColumn="0" w:firstRowLastColumn="0" w:lastRowFirstColumn="0" w:lastRowLastColumn="0"/>
            <w:tcW w:w="1275" w:type="dxa"/>
            <w:shd w:val="clear" w:color="auto" w:fill="auto"/>
            <w:vAlign w:val="center"/>
          </w:tcPr>
          <w:p w14:paraId="51CF7B9C" w14:textId="77777777" w:rsidR="0052558D" w:rsidRPr="00F17F4E" w:rsidRDefault="0052558D" w:rsidP="006343AA">
            <w:pPr>
              <w:tabs>
                <w:tab w:val="left" w:pos="-3937"/>
              </w:tabs>
              <w:spacing w:before="60" w:after="60"/>
              <w:rPr>
                <w:rFonts w:ascii="Calibri" w:eastAsia="Arial" w:hAnsi="Calibri"/>
                <w:color w:val="auto"/>
              </w:rPr>
            </w:pPr>
            <w:r w:rsidRPr="00F17F4E">
              <w:rPr>
                <w:rFonts w:ascii="Calibri" w:eastAsia="Arial" w:hAnsi="Calibri"/>
                <w:color w:val="auto"/>
              </w:rPr>
              <w:t>Nr zestawu pytań</w:t>
            </w:r>
          </w:p>
        </w:tc>
        <w:tc>
          <w:tcPr>
            <w:tcW w:w="8361" w:type="dxa"/>
            <w:shd w:val="clear" w:color="auto" w:fill="auto"/>
            <w:vAlign w:val="center"/>
          </w:tcPr>
          <w:p w14:paraId="1FC5EA6A" w14:textId="77777777" w:rsidR="0052558D" w:rsidRPr="00F17F4E" w:rsidRDefault="0052558D" w:rsidP="006343AA">
            <w:pPr>
              <w:tabs>
                <w:tab w:val="left" w:pos="-5212"/>
              </w:tabs>
              <w:spacing w:before="60" w:after="60"/>
              <w:cnfStyle w:val="100000000000" w:firstRow="1" w:lastRow="0" w:firstColumn="0" w:lastColumn="0" w:oddVBand="0" w:evenVBand="0" w:oddHBand="0" w:evenHBand="0" w:firstRowFirstColumn="0" w:firstRowLastColumn="0" w:lastRowFirstColumn="0" w:lastRowLastColumn="0"/>
              <w:rPr>
                <w:rFonts w:ascii="Calibri" w:eastAsia="Arial" w:hAnsi="Calibri"/>
                <w:color w:val="auto"/>
              </w:rPr>
            </w:pPr>
            <w:r w:rsidRPr="00F17F4E">
              <w:rPr>
                <w:rFonts w:ascii="Calibri" w:eastAsia="Arial" w:hAnsi="Calibri"/>
                <w:color w:val="auto"/>
              </w:rPr>
              <w:t>Pytania ewaluacyjne</w:t>
            </w:r>
          </w:p>
        </w:tc>
      </w:tr>
      <w:tr w:rsidR="0052558D" w:rsidRPr="00F17F4E" w14:paraId="4977DD4E" w14:textId="77777777" w:rsidTr="006343AA">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275" w:type="dxa"/>
            <w:shd w:val="clear" w:color="auto" w:fill="auto"/>
            <w:vAlign w:val="center"/>
          </w:tcPr>
          <w:p w14:paraId="58A8926B" w14:textId="77777777" w:rsidR="0052558D" w:rsidRPr="00F17F4E" w:rsidRDefault="0052558D" w:rsidP="006343AA">
            <w:pPr>
              <w:tabs>
                <w:tab w:val="left" w:pos="-3937"/>
              </w:tabs>
              <w:spacing w:before="60" w:after="60"/>
              <w:ind w:right="-7908"/>
              <w:rPr>
                <w:rFonts w:ascii="Calibri" w:eastAsia="Arial" w:hAnsi="Calibri"/>
                <w:i/>
                <w:iCs/>
                <w:color w:val="auto"/>
              </w:rPr>
            </w:pPr>
            <w:r w:rsidRPr="00F17F4E">
              <w:rPr>
                <w:rFonts w:ascii="Calibri" w:eastAsia="Arial" w:hAnsi="Calibri"/>
                <w:i/>
                <w:iCs/>
                <w:color w:val="auto"/>
              </w:rPr>
              <w:t>Zestaw 1</w:t>
            </w:r>
          </w:p>
        </w:tc>
        <w:tc>
          <w:tcPr>
            <w:tcW w:w="8361" w:type="dxa"/>
            <w:shd w:val="clear" w:color="auto" w:fill="auto"/>
            <w:vAlign w:val="center"/>
          </w:tcPr>
          <w:p w14:paraId="5605E597" w14:textId="77777777" w:rsidR="0052558D" w:rsidRPr="00F17F4E" w:rsidRDefault="0052558D" w:rsidP="000349E9">
            <w:pPr>
              <w:pStyle w:val="Akapitzlist"/>
              <w:numPr>
                <w:ilvl w:val="0"/>
                <w:numId w:val="124"/>
              </w:numPr>
              <w:spacing w:after="60"/>
              <w:ind w:left="317" w:right="176" w:hanging="317"/>
              <w:jc w:val="left"/>
              <w:cnfStyle w:val="000000100000" w:firstRow="0" w:lastRow="0" w:firstColumn="0" w:lastColumn="0" w:oddVBand="0" w:evenVBand="0" w:oddHBand="1" w:evenHBand="0" w:firstRowFirstColumn="0" w:firstRowLastColumn="0" w:lastRowFirstColumn="0" w:lastRowLastColumn="0"/>
              <w:rPr>
                <w:rFonts w:ascii="Calibri" w:eastAsiaTheme="minorEastAsia" w:hAnsi="Calibri"/>
                <w:b/>
                <w:bCs/>
                <w:i/>
                <w:iCs/>
              </w:rPr>
            </w:pPr>
            <w:r w:rsidRPr="00F17F4E">
              <w:rPr>
                <w:rFonts w:ascii="Calibri" w:eastAsia="Arial" w:hAnsi="Calibri"/>
                <w:i/>
                <w:iCs/>
              </w:rPr>
              <w:t xml:space="preserve">Jak należy ocenić skuteczność działań wdrożonych w latach 2014-2020 (efekty wsparcia), biorąc pod uwagę logikę interwencji zaplanowaną w ramach Działania 4.3 PO WER, jak również istniejące wyzwania i ograniczenia? </w:t>
            </w:r>
            <w:r>
              <w:rPr>
                <w:rFonts w:ascii="Calibri" w:eastAsia="Arial" w:hAnsi="Calibri"/>
                <w:i/>
                <w:iCs/>
              </w:rPr>
              <w:t>[</w:t>
            </w:r>
            <w:r w:rsidRPr="006C293A">
              <w:rPr>
                <w:rFonts w:ascii="Calibri" w:eastAsia="Arial" w:hAnsi="Calibri"/>
                <w:i/>
                <w:iCs/>
              </w:rPr>
              <w:t>Skuteczność</w:t>
            </w:r>
            <w:r>
              <w:rPr>
                <w:rFonts w:ascii="Calibri" w:eastAsia="Arial" w:hAnsi="Calibri"/>
                <w:i/>
                <w:iCs/>
              </w:rPr>
              <w:t>]</w:t>
            </w:r>
          </w:p>
          <w:p w14:paraId="3B45C013" w14:textId="77777777" w:rsidR="0052558D" w:rsidRPr="001C04E6" w:rsidRDefault="0052558D" w:rsidP="000349E9">
            <w:pPr>
              <w:pStyle w:val="Akapitzlist"/>
              <w:numPr>
                <w:ilvl w:val="0"/>
                <w:numId w:val="124"/>
              </w:numPr>
              <w:tabs>
                <w:tab w:val="left" w:pos="-5212"/>
              </w:tabs>
              <w:spacing w:after="60"/>
              <w:ind w:left="317" w:right="176" w:hanging="317"/>
              <w:jc w:val="left"/>
              <w:cnfStyle w:val="000000100000" w:firstRow="0" w:lastRow="0" w:firstColumn="0" w:lastColumn="0" w:oddVBand="0" w:evenVBand="0" w:oddHBand="1" w:evenHBand="0" w:firstRowFirstColumn="0" w:firstRowLastColumn="0" w:lastRowFirstColumn="0" w:lastRowLastColumn="0"/>
              <w:rPr>
                <w:rFonts w:ascii="Calibri" w:eastAsiaTheme="minorEastAsia" w:hAnsi="Calibri"/>
                <w:b/>
                <w:bCs/>
                <w:i/>
                <w:iCs/>
              </w:rPr>
            </w:pPr>
            <w:r w:rsidRPr="00F17F4E">
              <w:rPr>
                <w:rFonts w:ascii="Calibri" w:eastAsia="Arial" w:hAnsi="Calibri"/>
                <w:i/>
                <w:iCs/>
              </w:rPr>
              <w:t xml:space="preserve">Które rodzaje działań współpracy ponadnarodowej </w:t>
            </w:r>
            <w:r>
              <w:rPr>
                <w:rFonts w:ascii="Calibri" w:eastAsia="Arial" w:hAnsi="Calibri"/>
                <w:i/>
                <w:iCs/>
              </w:rPr>
              <w:t xml:space="preserve">wymienione w rozdziale I pkt. 6 OPZ oraz typy projektów wymienione w rozdziale I pkt. 5 OPZ </w:t>
            </w:r>
            <w:r w:rsidRPr="00F17F4E">
              <w:rPr>
                <w:rFonts w:ascii="Calibri" w:eastAsia="Arial" w:hAnsi="Calibri"/>
                <w:i/>
                <w:iCs/>
              </w:rPr>
              <w:t>w projektach w ramach Działania 4.3 PO WER były najbardziej skuteczne i użyteczne dla poszczególnych beneficjentów</w:t>
            </w:r>
            <w:r>
              <w:rPr>
                <w:rFonts w:ascii="Calibri" w:eastAsia="Arial" w:hAnsi="Calibri"/>
                <w:i/>
                <w:iCs/>
              </w:rPr>
              <w:t>, partnerów krajowych</w:t>
            </w:r>
            <w:r w:rsidRPr="00F17F4E">
              <w:rPr>
                <w:rFonts w:ascii="Calibri" w:eastAsia="Arial" w:hAnsi="Calibri"/>
                <w:i/>
                <w:iCs/>
              </w:rPr>
              <w:t xml:space="preserve"> i podmiotów wdrażających? Z czego to wynikało? </w:t>
            </w:r>
            <w:r>
              <w:rPr>
                <w:rFonts w:ascii="Calibri" w:eastAsia="Arial" w:hAnsi="Calibri"/>
                <w:i/>
                <w:iCs/>
              </w:rPr>
              <w:t>[</w:t>
            </w:r>
            <w:r w:rsidRPr="006C293A">
              <w:rPr>
                <w:rFonts w:ascii="Calibri" w:eastAsia="Arial" w:hAnsi="Calibri"/>
                <w:i/>
                <w:iCs/>
              </w:rPr>
              <w:t>Skuteczność/ użyteczność</w:t>
            </w:r>
            <w:r>
              <w:rPr>
                <w:rFonts w:ascii="Calibri" w:eastAsia="Arial" w:hAnsi="Calibri"/>
                <w:i/>
                <w:iCs/>
              </w:rPr>
              <w:t>]</w:t>
            </w:r>
          </w:p>
          <w:p w14:paraId="7DE67A28" w14:textId="77777777" w:rsidR="0052558D" w:rsidRPr="00126F4E" w:rsidRDefault="0052558D" w:rsidP="000349E9">
            <w:pPr>
              <w:pStyle w:val="Akapitzlist"/>
              <w:numPr>
                <w:ilvl w:val="0"/>
                <w:numId w:val="124"/>
              </w:numPr>
              <w:tabs>
                <w:tab w:val="left" w:pos="-5212"/>
              </w:tabs>
              <w:spacing w:after="60"/>
              <w:ind w:left="317" w:right="176" w:hanging="317"/>
              <w:jc w:val="left"/>
              <w:cnfStyle w:val="000000100000" w:firstRow="0" w:lastRow="0" w:firstColumn="0" w:lastColumn="0" w:oddVBand="0" w:evenVBand="0" w:oddHBand="1" w:evenHBand="0" w:firstRowFirstColumn="0" w:firstRowLastColumn="0" w:lastRowFirstColumn="0" w:lastRowLastColumn="0"/>
              <w:rPr>
                <w:rFonts w:ascii="Calibri" w:eastAsiaTheme="minorEastAsia" w:hAnsi="Calibri"/>
                <w:i/>
                <w:iCs/>
              </w:rPr>
            </w:pPr>
            <w:r w:rsidRPr="001C04E6">
              <w:rPr>
                <w:rFonts w:ascii="Calibri" w:eastAsiaTheme="minorEastAsia" w:hAnsi="Calibri"/>
                <w:i/>
                <w:iCs/>
              </w:rPr>
              <w:t xml:space="preserve">Jak silny był wpływ czynników zewnętrznych na skuteczność </w:t>
            </w:r>
            <w:r>
              <w:rPr>
                <w:rFonts w:ascii="Calibri" w:eastAsiaTheme="minorEastAsia" w:hAnsi="Calibri"/>
                <w:i/>
                <w:iCs/>
              </w:rPr>
              <w:t xml:space="preserve">realizowanej współpracy ponadnarodowej wg wybranych </w:t>
            </w:r>
            <w:r w:rsidRPr="00F17F4E">
              <w:rPr>
                <w:rFonts w:ascii="Calibri" w:eastAsia="Arial" w:hAnsi="Calibri"/>
                <w:i/>
                <w:iCs/>
              </w:rPr>
              <w:t>rodzaj</w:t>
            </w:r>
            <w:r>
              <w:rPr>
                <w:rFonts w:ascii="Calibri" w:eastAsia="Arial" w:hAnsi="Calibri"/>
                <w:i/>
                <w:iCs/>
              </w:rPr>
              <w:t>ów</w:t>
            </w:r>
            <w:r w:rsidRPr="00F17F4E">
              <w:rPr>
                <w:rFonts w:ascii="Calibri" w:eastAsia="Arial" w:hAnsi="Calibri"/>
                <w:i/>
                <w:iCs/>
              </w:rPr>
              <w:t xml:space="preserve"> działań współpracy ponadnarodowej </w:t>
            </w:r>
            <w:r>
              <w:rPr>
                <w:rFonts w:ascii="Calibri" w:eastAsia="Arial" w:hAnsi="Calibri"/>
                <w:i/>
                <w:iCs/>
              </w:rPr>
              <w:t>wymienionych w rozdziale I pkt. 6 OPZ</w:t>
            </w:r>
            <w:r>
              <w:rPr>
                <w:rFonts w:ascii="Calibri" w:eastAsiaTheme="minorEastAsia" w:hAnsi="Calibri"/>
                <w:i/>
                <w:iCs/>
              </w:rPr>
              <w:t xml:space="preserve"> </w:t>
            </w:r>
            <w:r w:rsidRPr="00126F4E">
              <w:rPr>
                <w:rFonts w:ascii="Calibri" w:eastAsiaTheme="minorEastAsia" w:hAnsi="Calibri"/>
                <w:i/>
                <w:iCs/>
              </w:rPr>
              <w:t>w ramach</w:t>
            </w:r>
            <w:r>
              <w:rPr>
                <w:rFonts w:ascii="Calibri" w:eastAsiaTheme="minorEastAsia" w:hAnsi="Calibri"/>
                <w:i/>
                <w:iCs/>
              </w:rPr>
              <w:t xml:space="preserve"> projektów w</w:t>
            </w:r>
            <w:r w:rsidRPr="00126F4E">
              <w:rPr>
                <w:rFonts w:ascii="Calibri" w:eastAsiaTheme="minorEastAsia" w:hAnsi="Calibri"/>
                <w:i/>
                <w:iCs/>
              </w:rPr>
              <w:t xml:space="preserve"> Działani</w:t>
            </w:r>
            <w:r>
              <w:rPr>
                <w:rFonts w:ascii="Calibri" w:eastAsiaTheme="minorEastAsia" w:hAnsi="Calibri"/>
                <w:i/>
                <w:iCs/>
              </w:rPr>
              <w:t>u</w:t>
            </w:r>
            <w:r w:rsidRPr="00126F4E">
              <w:rPr>
                <w:rFonts w:ascii="Calibri" w:eastAsiaTheme="minorEastAsia" w:hAnsi="Calibri"/>
                <w:i/>
                <w:iCs/>
              </w:rPr>
              <w:t xml:space="preserve"> 4.3 PO WER?</w:t>
            </w:r>
            <w:r>
              <w:rPr>
                <w:rFonts w:ascii="Calibri" w:eastAsia="Arial" w:hAnsi="Calibri"/>
                <w:i/>
                <w:iCs/>
              </w:rPr>
              <w:t xml:space="preserve"> [</w:t>
            </w:r>
            <w:r w:rsidRPr="006C293A">
              <w:rPr>
                <w:rFonts w:ascii="Calibri" w:eastAsia="Arial" w:hAnsi="Calibri"/>
                <w:i/>
                <w:iCs/>
              </w:rPr>
              <w:t>Skuteczność</w:t>
            </w:r>
            <w:r>
              <w:rPr>
                <w:rFonts w:ascii="Calibri" w:eastAsia="Arial" w:hAnsi="Calibri"/>
                <w:i/>
                <w:iCs/>
              </w:rPr>
              <w:t>]</w:t>
            </w:r>
          </w:p>
          <w:p w14:paraId="0DE947E5" w14:textId="77777777" w:rsidR="0052558D" w:rsidRPr="00126F4E" w:rsidRDefault="0052558D" w:rsidP="000349E9">
            <w:pPr>
              <w:pStyle w:val="Akapitzlist"/>
              <w:numPr>
                <w:ilvl w:val="0"/>
                <w:numId w:val="124"/>
              </w:numPr>
              <w:tabs>
                <w:tab w:val="left" w:pos="-5212"/>
              </w:tabs>
              <w:spacing w:after="60"/>
              <w:ind w:left="317" w:right="176" w:hanging="317"/>
              <w:jc w:val="left"/>
              <w:cnfStyle w:val="000000100000" w:firstRow="0" w:lastRow="0" w:firstColumn="0" w:lastColumn="0" w:oddVBand="0" w:evenVBand="0" w:oddHBand="1" w:evenHBand="0" w:firstRowFirstColumn="0" w:firstRowLastColumn="0" w:lastRowFirstColumn="0" w:lastRowLastColumn="0"/>
              <w:rPr>
                <w:rFonts w:ascii="Calibri" w:eastAsiaTheme="minorEastAsia" w:hAnsi="Calibri"/>
                <w:i/>
                <w:iCs/>
              </w:rPr>
            </w:pPr>
            <w:r>
              <w:rPr>
                <w:rFonts w:ascii="Calibri" w:hAnsi="Calibri"/>
                <w:i/>
                <w:iCs/>
              </w:rPr>
              <w:t xml:space="preserve">Dla których </w:t>
            </w:r>
            <w:r w:rsidRPr="008A19BD">
              <w:rPr>
                <w:rFonts w:ascii="Calibri" w:hAnsi="Calibri"/>
                <w:i/>
                <w:iCs/>
              </w:rPr>
              <w:t>obszarów interwencji EFS</w:t>
            </w:r>
            <w:r>
              <w:rPr>
                <w:rFonts w:ascii="Calibri" w:hAnsi="Calibri"/>
                <w:i/>
                <w:iCs/>
              </w:rPr>
              <w:t xml:space="preserve"> współpraca ponadnarodowa okazała się </w:t>
            </w:r>
            <w:r w:rsidRPr="00F17F4E">
              <w:rPr>
                <w:rFonts w:ascii="Calibri" w:eastAsia="Arial" w:hAnsi="Calibri"/>
                <w:i/>
                <w:iCs/>
              </w:rPr>
              <w:t>najbardziej skuteczn</w:t>
            </w:r>
            <w:r>
              <w:rPr>
                <w:rFonts w:ascii="Calibri" w:eastAsia="Arial" w:hAnsi="Calibri"/>
                <w:i/>
                <w:iCs/>
              </w:rPr>
              <w:t>a</w:t>
            </w:r>
            <w:r w:rsidRPr="00F17F4E">
              <w:rPr>
                <w:rFonts w:ascii="Calibri" w:eastAsia="Arial" w:hAnsi="Calibri"/>
                <w:i/>
                <w:iCs/>
              </w:rPr>
              <w:t xml:space="preserve"> i użyteczn</w:t>
            </w:r>
            <w:r>
              <w:rPr>
                <w:rFonts w:ascii="Calibri" w:eastAsia="Arial" w:hAnsi="Calibri"/>
                <w:i/>
                <w:iCs/>
              </w:rPr>
              <w:t xml:space="preserve">a? W których obszarach </w:t>
            </w:r>
            <w:r>
              <w:rPr>
                <w:rFonts w:ascii="Calibri" w:hAnsi="Calibri"/>
                <w:i/>
                <w:iCs/>
              </w:rPr>
              <w:t>interwencji EFS współpraca ponadnarodowa przynosi najwięcej korzyści, a w których najmniej?</w:t>
            </w:r>
            <w:r>
              <w:rPr>
                <w:rFonts w:ascii="Calibri" w:eastAsia="Arial" w:hAnsi="Calibri"/>
                <w:i/>
                <w:iCs/>
              </w:rPr>
              <w:t xml:space="preserve"> [</w:t>
            </w:r>
            <w:r w:rsidRPr="006C293A">
              <w:rPr>
                <w:rFonts w:ascii="Calibri" w:eastAsia="Arial" w:hAnsi="Calibri"/>
                <w:i/>
                <w:iCs/>
              </w:rPr>
              <w:t>Skuteczność/ użyteczność</w:t>
            </w:r>
            <w:r>
              <w:rPr>
                <w:rFonts w:ascii="Calibri" w:eastAsia="Arial" w:hAnsi="Calibri"/>
                <w:i/>
                <w:iCs/>
              </w:rPr>
              <w:t>]</w:t>
            </w:r>
          </w:p>
        </w:tc>
      </w:tr>
      <w:tr w:rsidR="0052558D" w:rsidRPr="00F17F4E" w14:paraId="67B65B49" w14:textId="77777777" w:rsidTr="006343AA">
        <w:trPr>
          <w:trHeight w:val="1835"/>
          <w:jc w:val="center"/>
        </w:trPr>
        <w:tc>
          <w:tcPr>
            <w:cnfStyle w:val="001000000000" w:firstRow="0" w:lastRow="0" w:firstColumn="1" w:lastColumn="0" w:oddVBand="0" w:evenVBand="0" w:oddHBand="0" w:evenHBand="0" w:firstRowFirstColumn="0" w:firstRowLastColumn="0" w:lastRowFirstColumn="0" w:lastRowLastColumn="0"/>
            <w:tcW w:w="1275" w:type="dxa"/>
            <w:shd w:val="clear" w:color="auto" w:fill="auto"/>
            <w:vAlign w:val="center"/>
          </w:tcPr>
          <w:p w14:paraId="1671CD42" w14:textId="77777777" w:rsidR="0052558D" w:rsidRPr="00F17F4E" w:rsidRDefault="0052558D" w:rsidP="006343AA">
            <w:pPr>
              <w:tabs>
                <w:tab w:val="left" w:pos="-3937"/>
              </w:tabs>
              <w:spacing w:before="60" w:after="60"/>
              <w:ind w:right="-7908"/>
              <w:rPr>
                <w:rFonts w:ascii="Calibri" w:eastAsia="Arial" w:hAnsi="Calibri"/>
                <w:i/>
                <w:iCs/>
                <w:color w:val="auto"/>
              </w:rPr>
            </w:pPr>
            <w:r w:rsidRPr="00F17F4E">
              <w:rPr>
                <w:rFonts w:ascii="Calibri" w:eastAsia="Arial" w:hAnsi="Calibri"/>
                <w:i/>
                <w:iCs/>
                <w:color w:val="auto"/>
              </w:rPr>
              <w:t>Zestaw 2</w:t>
            </w:r>
          </w:p>
        </w:tc>
        <w:tc>
          <w:tcPr>
            <w:tcW w:w="8361" w:type="dxa"/>
            <w:shd w:val="clear" w:color="auto" w:fill="auto"/>
            <w:vAlign w:val="center"/>
          </w:tcPr>
          <w:p w14:paraId="26DC213D" w14:textId="77777777" w:rsidR="0052558D" w:rsidRPr="006C293A" w:rsidRDefault="0052558D" w:rsidP="000349E9">
            <w:pPr>
              <w:pStyle w:val="Akapitzlist"/>
              <w:numPr>
                <w:ilvl w:val="0"/>
                <w:numId w:val="124"/>
              </w:numPr>
              <w:tabs>
                <w:tab w:val="left" w:pos="-5212"/>
              </w:tabs>
              <w:spacing w:after="60"/>
              <w:ind w:left="317" w:right="176" w:hanging="317"/>
              <w:jc w:val="left"/>
              <w:cnfStyle w:val="000000000000" w:firstRow="0" w:lastRow="0" w:firstColumn="0" w:lastColumn="0" w:oddVBand="0" w:evenVBand="0" w:oddHBand="0" w:evenHBand="0" w:firstRowFirstColumn="0" w:firstRowLastColumn="0" w:lastRowFirstColumn="0" w:lastRowLastColumn="0"/>
              <w:rPr>
                <w:rFonts w:ascii="Calibri" w:eastAsiaTheme="minorEastAsia" w:hAnsi="Calibri"/>
                <w:b/>
                <w:bCs/>
                <w:i/>
                <w:iCs/>
              </w:rPr>
            </w:pPr>
            <w:r w:rsidRPr="00F17F4E">
              <w:rPr>
                <w:rFonts w:ascii="Calibri" w:eastAsia="Arial" w:hAnsi="Calibri"/>
                <w:i/>
                <w:iCs/>
              </w:rPr>
              <w:t>Jaki jest poziom satysfakcji z otrzymanego wsparcia beneficjentów i podmiotów wdrażających projekt</w:t>
            </w:r>
            <w:r>
              <w:rPr>
                <w:rFonts w:ascii="Calibri" w:eastAsia="Arial" w:hAnsi="Calibri"/>
                <w:i/>
                <w:iCs/>
              </w:rPr>
              <w:t>y</w:t>
            </w:r>
            <w:r w:rsidRPr="00F17F4E">
              <w:rPr>
                <w:rFonts w:ascii="Calibri" w:eastAsia="Arial" w:hAnsi="Calibri"/>
                <w:i/>
                <w:iCs/>
              </w:rPr>
              <w:t xml:space="preserve"> realizowan</w:t>
            </w:r>
            <w:r>
              <w:rPr>
                <w:rFonts w:ascii="Calibri" w:eastAsia="Arial" w:hAnsi="Calibri"/>
                <w:i/>
                <w:iCs/>
              </w:rPr>
              <w:t>e</w:t>
            </w:r>
            <w:r w:rsidRPr="00F17F4E">
              <w:rPr>
                <w:rFonts w:ascii="Calibri" w:eastAsia="Arial" w:hAnsi="Calibri"/>
                <w:i/>
                <w:iCs/>
              </w:rPr>
              <w:t xml:space="preserve"> w ramach Działania 4.3 PO WER? </w:t>
            </w:r>
            <w:r>
              <w:rPr>
                <w:rFonts w:ascii="Calibri" w:eastAsia="Arial" w:hAnsi="Calibri"/>
                <w:i/>
                <w:iCs/>
              </w:rPr>
              <w:t>[</w:t>
            </w:r>
            <w:r w:rsidRPr="006C293A">
              <w:rPr>
                <w:rFonts w:ascii="Calibri" w:eastAsia="Arial" w:hAnsi="Calibri"/>
                <w:i/>
                <w:iCs/>
              </w:rPr>
              <w:t>Użyteczność</w:t>
            </w:r>
            <w:r>
              <w:rPr>
                <w:rFonts w:ascii="Calibri" w:eastAsia="Arial" w:hAnsi="Calibri"/>
                <w:i/>
                <w:iCs/>
              </w:rPr>
              <w:t>]</w:t>
            </w:r>
          </w:p>
          <w:p w14:paraId="65F3E6D7" w14:textId="77777777" w:rsidR="0052558D" w:rsidRPr="00842252" w:rsidRDefault="0052558D" w:rsidP="000349E9">
            <w:pPr>
              <w:pStyle w:val="Akapitzlist"/>
              <w:numPr>
                <w:ilvl w:val="0"/>
                <w:numId w:val="124"/>
              </w:numPr>
              <w:tabs>
                <w:tab w:val="left" w:pos="-5212"/>
              </w:tabs>
              <w:spacing w:after="60"/>
              <w:ind w:left="317" w:right="176" w:hanging="317"/>
              <w:jc w:val="left"/>
              <w:cnfStyle w:val="000000000000" w:firstRow="0" w:lastRow="0" w:firstColumn="0" w:lastColumn="0" w:oddVBand="0" w:evenVBand="0" w:oddHBand="0" w:evenHBand="0" w:firstRowFirstColumn="0" w:firstRowLastColumn="0" w:lastRowFirstColumn="0" w:lastRowLastColumn="0"/>
              <w:rPr>
                <w:rFonts w:ascii="Calibri" w:eastAsiaTheme="minorEastAsia" w:hAnsi="Calibri"/>
                <w:b/>
                <w:bCs/>
                <w:i/>
                <w:iCs/>
              </w:rPr>
            </w:pPr>
            <w:r w:rsidRPr="00F17F4E">
              <w:rPr>
                <w:rFonts w:ascii="Calibri" w:eastAsia="Arial" w:hAnsi="Calibri"/>
                <w:i/>
                <w:iCs/>
              </w:rPr>
              <w:t>Jakie były najważniejsze problemy zidentyfikowane przez beneficjentów i podmioty wdrażające projekt</w:t>
            </w:r>
            <w:r>
              <w:rPr>
                <w:rFonts w:ascii="Calibri" w:eastAsia="Arial" w:hAnsi="Calibri"/>
                <w:i/>
                <w:iCs/>
              </w:rPr>
              <w:t>y</w:t>
            </w:r>
            <w:r w:rsidRPr="00F17F4E">
              <w:rPr>
                <w:rFonts w:ascii="Calibri" w:eastAsia="Arial" w:hAnsi="Calibri"/>
                <w:i/>
                <w:iCs/>
              </w:rPr>
              <w:t xml:space="preserve"> realizowan</w:t>
            </w:r>
            <w:r>
              <w:rPr>
                <w:rFonts w:ascii="Calibri" w:eastAsia="Arial" w:hAnsi="Calibri"/>
                <w:i/>
                <w:iCs/>
              </w:rPr>
              <w:t>e</w:t>
            </w:r>
            <w:r w:rsidRPr="00F17F4E">
              <w:rPr>
                <w:rFonts w:ascii="Calibri" w:eastAsia="Arial" w:hAnsi="Calibri"/>
                <w:i/>
                <w:iCs/>
              </w:rPr>
              <w:t xml:space="preserve"> w ramach Działania 4.3 PO WER? Jakie są możliwe rozwiązania tych problemów? </w:t>
            </w:r>
            <w:r>
              <w:rPr>
                <w:rFonts w:ascii="Calibri" w:eastAsia="Arial" w:hAnsi="Calibri"/>
                <w:i/>
                <w:iCs/>
              </w:rPr>
              <w:t>[</w:t>
            </w:r>
            <w:r w:rsidRPr="006C293A">
              <w:rPr>
                <w:rFonts w:ascii="Calibri" w:eastAsia="Arial" w:hAnsi="Calibri"/>
                <w:i/>
                <w:iCs/>
              </w:rPr>
              <w:t>Skuteczność/ użyteczność</w:t>
            </w:r>
            <w:r>
              <w:rPr>
                <w:rFonts w:ascii="Calibri" w:eastAsia="Arial" w:hAnsi="Calibri"/>
                <w:i/>
                <w:iCs/>
              </w:rPr>
              <w:t>]</w:t>
            </w:r>
          </w:p>
          <w:p w14:paraId="58EBC376" w14:textId="77777777" w:rsidR="0052558D" w:rsidRPr="0056506E" w:rsidRDefault="0052558D" w:rsidP="000349E9">
            <w:pPr>
              <w:pStyle w:val="Akapitzlist"/>
              <w:numPr>
                <w:ilvl w:val="0"/>
                <w:numId w:val="124"/>
              </w:numPr>
              <w:tabs>
                <w:tab w:val="left" w:pos="-5212"/>
              </w:tabs>
              <w:spacing w:after="60"/>
              <w:ind w:left="317" w:right="176" w:hanging="317"/>
              <w:jc w:val="left"/>
              <w:cnfStyle w:val="000000000000" w:firstRow="0" w:lastRow="0" w:firstColumn="0" w:lastColumn="0" w:oddVBand="0" w:evenVBand="0" w:oddHBand="0" w:evenHBand="0" w:firstRowFirstColumn="0" w:firstRowLastColumn="0" w:lastRowFirstColumn="0" w:lastRowLastColumn="0"/>
              <w:rPr>
                <w:rFonts w:ascii="Calibri" w:eastAsiaTheme="minorEastAsia" w:hAnsi="Calibri"/>
                <w:i/>
                <w:iCs/>
              </w:rPr>
            </w:pPr>
            <w:r w:rsidRPr="00842252">
              <w:rPr>
                <w:rFonts w:ascii="Calibri" w:eastAsiaTheme="minorEastAsia" w:hAnsi="Calibri"/>
                <w:i/>
                <w:iCs/>
              </w:rPr>
              <w:t xml:space="preserve">Czy efekty realizacji </w:t>
            </w:r>
            <w:r>
              <w:rPr>
                <w:rFonts w:ascii="Calibri" w:eastAsiaTheme="minorEastAsia" w:hAnsi="Calibri"/>
                <w:i/>
                <w:iCs/>
              </w:rPr>
              <w:t>projektów w ramach Działania 4.3 PO WER</w:t>
            </w:r>
            <w:r w:rsidRPr="00842252">
              <w:rPr>
                <w:rFonts w:ascii="Calibri" w:eastAsiaTheme="minorEastAsia" w:hAnsi="Calibri"/>
                <w:i/>
                <w:iCs/>
              </w:rPr>
              <w:t xml:space="preserve"> są korzystne dla poszczególnych </w:t>
            </w:r>
            <w:r>
              <w:rPr>
                <w:rFonts w:ascii="Calibri" w:eastAsiaTheme="minorEastAsia" w:hAnsi="Calibri"/>
                <w:i/>
                <w:iCs/>
              </w:rPr>
              <w:t>podmiotów wdrażających</w:t>
            </w:r>
            <w:r w:rsidRPr="0056506E">
              <w:rPr>
                <w:rFonts w:ascii="Calibri" w:eastAsiaTheme="minorEastAsia" w:hAnsi="Calibri"/>
                <w:i/>
                <w:iCs/>
              </w:rPr>
              <w:t>? Dla jakich najbardziej, a dla których – w</w:t>
            </w:r>
            <w:r>
              <w:rPr>
                <w:rFonts w:ascii="Calibri" w:eastAsiaTheme="minorEastAsia" w:hAnsi="Calibri"/>
                <w:i/>
                <w:iCs/>
              </w:rPr>
              <w:t> </w:t>
            </w:r>
            <w:r w:rsidRPr="0056506E">
              <w:rPr>
                <w:rFonts w:ascii="Calibri" w:eastAsiaTheme="minorEastAsia" w:hAnsi="Calibri"/>
                <w:i/>
                <w:iCs/>
              </w:rPr>
              <w:t>najmniejszym stopniu?</w:t>
            </w:r>
            <w:r>
              <w:rPr>
                <w:rFonts w:ascii="Calibri" w:eastAsia="Arial" w:hAnsi="Calibri"/>
                <w:i/>
                <w:iCs/>
              </w:rPr>
              <w:t xml:space="preserve"> [</w:t>
            </w:r>
            <w:r w:rsidRPr="006C293A">
              <w:rPr>
                <w:rFonts w:ascii="Calibri" w:eastAsia="Arial" w:hAnsi="Calibri"/>
                <w:i/>
                <w:iCs/>
              </w:rPr>
              <w:t>Użyteczność</w:t>
            </w:r>
            <w:r>
              <w:rPr>
                <w:rFonts w:ascii="Calibri" w:eastAsia="Arial" w:hAnsi="Calibri"/>
                <w:i/>
                <w:iCs/>
              </w:rPr>
              <w:t>]</w:t>
            </w:r>
          </w:p>
        </w:tc>
      </w:tr>
      <w:tr w:rsidR="0052558D" w:rsidRPr="00F17F4E" w14:paraId="21F2F00A" w14:textId="77777777" w:rsidTr="006343A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75" w:type="dxa"/>
            <w:shd w:val="clear" w:color="auto" w:fill="auto"/>
            <w:vAlign w:val="center"/>
          </w:tcPr>
          <w:p w14:paraId="59D8DC0E" w14:textId="77777777" w:rsidR="0052558D" w:rsidRPr="00F17F4E" w:rsidRDefault="0052558D" w:rsidP="006343AA">
            <w:pPr>
              <w:tabs>
                <w:tab w:val="left" w:pos="-3937"/>
              </w:tabs>
              <w:spacing w:before="60" w:after="60"/>
              <w:ind w:right="-7908"/>
              <w:rPr>
                <w:rFonts w:ascii="Calibri" w:eastAsia="Arial" w:hAnsi="Calibri"/>
                <w:i/>
                <w:iCs/>
                <w:color w:val="auto"/>
              </w:rPr>
            </w:pPr>
            <w:r w:rsidRPr="00F17F4E">
              <w:rPr>
                <w:rFonts w:ascii="Calibri" w:eastAsia="Arial" w:hAnsi="Calibri"/>
                <w:i/>
                <w:iCs/>
                <w:color w:val="auto"/>
              </w:rPr>
              <w:t>Zestaw 3</w:t>
            </w:r>
          </w:p>
        </w:tc>
        <w:tc>
          <w:tcPr>
            <w:tcW w:w="8361" w:type="dxa"/>
            <w:shd w:val="clear" w:color="auto" w:fill="auto"/>
            <w:vAlign w:val="center"/>
          </w:tcPr>
          <w:p w14:paraId="6F7EEB6F" w14:textId="77777777" w:rsidR="0052558D" w:rsidRPr="007033CE" w:rsidRDefault="0052558D" w:rsidP="000349E9">
            <w:pPr>
              <w:pStyle w:val="Akapitzlist"/>
              <w:numPr>
                <w:ilvl w:val="0"/>
                <w:numId w:val="124"/>
              </w:numPr>
              <w:tabs>
                <w:tab w:val="left" w:pos="-5212"/>
              </w:tabs>
              <w:spacing w:after="60"/>
              <w:ind w:left="317" w:right="176" w:hanging="317"/>
              <w:jc w:val="left"/>
              <w:cnfStyle w:val="000000100000" w:firstRow="0" w:lastRow="0" w:firstColumn="0" w:lastColumn="0" w:oddVBand="0" w:evenVBand="0" w:oddHBand="1" w:evenHBand="0" w:firstRowFirstColumn="0" w:firstRowLastColumn="0" w:lastRowFirstColumn="0" w:lastRowLastColumn="0"/>
              <w:rPr>
                <w:rFonts w:ascii="Calibri" w:eastAsiaTheme="minorEastAsia" w:hAnsi="Calibri"/>
                <w:b/>
                <w:bCs/>
                <w:i/>
                <w:iCs/>
              </w:rPr>
            </w:pPr>
            <w:r>
              <w:rPr>
                <w:rFonts w:ascii="Calibri" w:hAnsi="Calibri"/>
                <w:i/>
                <w:iCs/>
              </w:rPr>
              <w:t>Czy sposób identyfikacji obszarów, w których realizowane są projekty w Działaniu 4.3 PO WER, okazał się odpowiedni?</w:t>
            </w:r>
            <w:r w:rsidRPr="00F17F4E">
              <w:rPr>
                <w:rFonts w:ascii="Calibri" w:hAnsi="Calibri"/>
                <w:i/>
                <w:iCs/>
              </w:rPr>
              <w:t xml:space="preserve"> </w:t>
            </w:r>
            <w:r>
              <w:rPr>
                <w:rFonts w:ascii="Calibri" w:hAnsi="Calibri"/>
                <w:i/>
                <w:iCs/>
              </w:rPr>
              <w:t>[</w:t>
            </w:r>
            <w:r w:rsidRPr="007033CE">
              <w:rPr>
                <w:rFonts w:ascii="Calibri" w:hAnsi="Calibri"/>
                <w:i/>
                <w:iCs/>
              </w:rPr>
              <w:t>Trafność</w:t>
            </w:r>
            <w:r>
              <w:rPr>
                <w:rFonts w:ascii="Calibri" w:hAnsi="Calibri"/>
                <w:i/>
                <w:iCs/>
              </w:rPr>
              <w:t>]</w:t>
            </w:r>
          </w:p>
          <w:p w14:paraId="731B062B" w14:textId="77777777" w:rsidR="0052558D" w:rsidRPr="00C726EA" w:rsidRDefault="0052558D" w:rsidP="000349E9">
            <w:pPr>
              <w:pStyle w:val="Akapitzlist"/>
              <w:numPr>
                <w:ilvl w:val="0"/>
                <w:numId w:val="124"/>
              </w:numPr>
              <w:tabs>
                <w:tab w:val="left" w:pos="-5212"/>
              </w:tabs>
              <w:spacing w:after="60"/>
              <w:ind w:left="317" w:right="176" w:hanging="317"/>
              <w:jc w:val="left"/>
              <w:cnfStyle w:val="000000100000" w:firstRow="0" w:lastRow="0" w:firstColumn="0" w:lastColumn="0" w:oddVBand="0" w:evenVBand="0" w:oddHBand="1" w:evenHBand="0" w:firstRowFirstColumn="0" w:firstRowLastColumn="0" w:lastRowFirstColumn="0" w:lastRowLastColumn="0"/>
              <w:rPr>
                <w:rFonts w:ascii="Calibri" w:eastAsiaTheme="minorEastAsia" w:hAnsi="Calibri"/>
                <w:b/>
                <w:bCs/>
                <w:i/>
                <w:iCs/>
              </w:rPr>
            </w:pPr>
            <w:r w:rsidRPr="00F17F4E">
              <w:rPr>
                <w:rFonts w:ascii="Calibri" w:hAnsi="Calibri"/>
                <w:i/>
                <w:iCs/>
              </w:rPr>
              <w:t>Czy obszary, w których realizowane są projekty</w:t>
            </w:r>
            <w:r>
              <w:rPr>
                <w:rFonts w:ascii="Calibri" w:hAnsi="Calibri"/>
                <w:i/>
                <w:iCs/>
              </w:rPr>
              <w:t xml:space="preserve"> w Działaniu 4.3 PO WER,</w:t>
            </w:r>
            <w:r w:rsidRPr="00F17F4E">
              <w:rPr>
                <w:rFonts w:ascii="Calibri" w:hAnsi="Calibri"/>
                <w:i/>
                <w:iCs/>
              </w:rPr>
              <w:t xml:space="preserve"> stanowią odzwierciedlenie kluczowych problemów zidentyfikowanych w zakresie interwencji publicznej w obszarze wdrażania EFS?</w:t>
            </w:r>
            <w:r>
              <w:rPr>
                <w:rFonts w:ascii="Calibri" w:hAnsi="Calibri"/>
                <w:i/>
                <w:iCs/>
              </w:rPr>
              <w:t xml:space="preserve"> [</w:t>
            </w:r>
            <w:r w:rsidRPr="007033CE">
              <w:rPr>
                <w:rFonts w:ascii="Calibri" w:hAnsi="Calibri"/>
                <w:i/>
                <w:iCs/>
              </w:rPr>
              <w:t>Trafność</w:t>
            </w:r>
            <w:r>
              <w:rPr>
                <w:rFonts w:ascii="Calibri" w:hAnsi="Calibri"/>
                <w:i/>
                <w:iCs/>
              </w:rPr>
              <w:t>]</w:t>
            </w:r>
          </w:p>
          <w:p w14:paraId="6EC8A1C5" w14:textId="77777777" w:rsidR="0052558D" w:rsidRPr="00F17F4E" w:rsidRDefault="0052558D" w:rsidP="000349E9">
            <w:pPr>
              <w:pStyle w:val="Akapitzlist"/>
              <w:numPr>
                <w:ilvl w:val="0"/>
                <w:numId w:val="124"/>
              </w:numPr>
              <w:tabs>
                <w:tab w:val="left" w:pos="-5212"/>
              </w:tabs>
              <w:spacing w:after="60"/>
              <w:ind w:left="317" w:right="176" w:hanging="317"/>
              <w:jc w:val="left"/>
              <w:cnfStyle w:val="000000100000" w:firstRow="0" w:lastRow="0" w:firstColumn="0" w:lastColumn="0" w:oddVBand="0" w:evenVBand="0" w:oddHBand="1" w:evenHBand="0" w:firstRowFirstColumn="0" w:firstRowLastColumn="0" w:lastRowFirstColumn="0" w:lastRowLastColumn="0"/>
              <w:rPr>
                <w:rFonts w:ascii="Calibri" w:eastAsiaTheme="minorEastAsia" w:hAnsi="Calibri"/>
                <w:b/>
                <w:bCs/>
                <w:i/>
                <w:iCs/>
              </w:rPr>
            </w:pPr>
            <w:r w:rsidRPr="00F17F4E">
              <w:rPr>
                <w:rFonts w:ascii="Calibri" w:hAnsi="Calibri"/>
                <w:i/>
                <w:iCs/>
              </w:rPr>
              <w:t>Czy realizacj</w:t>
            </w:r>
            <w:r>
              <w:rPr>
                <w:rFonts w:ascii="Calibri" w:hAnsi="Calibri"/>
                <w:i/>
                <w:iCs/>
              </w:rPr>
              <w:t>a</w:t>
            </w:r>
            <w:r w:rsidRPr="00F17F4E">
              <w:rPr>
                <w:rFonts w:ascii="Calibri" w:hAnsi="Calibri"/>
                <w:i/>
                <w:iCs/>
              </w:rPr>
              <w:t xml:space="preserve"> projektów współpracy ponadnarodowej </w:t>
            </w:r>
            <w:r>
              <w:rPr>
                <w:rFonts w:ascii="Calibri" w:hAnsi="Calibri"/>
                <w:i/>
                <w:iCs/>
              </w:rPr>
              <w:t>wg obowiązkowych sześciu etapów realizacji opisanych w pkt. 7 OPZ</w:t>
            </w:r>
            <w:r w:rsidRPr="00F17F4E">
              <w:rPr>
                <w:rFonts w:ascii="Calibri" w:hAnsi="Calibri"/>
                <w:i/>
                <w:iCs/>
              </w:rPr>
              <w:t xml:space="preserve"> był</w:t>
            </w:r>
            <w:r>
              <w:rPr>
                <w:rFonts w:ascii="Calibri" w:hAnsi="Calibri"/>
                <w:i/>
                <w:iCs/>
              </w:rPr>
              <w:t>a</w:t>
            </w:r>
            <w:r w:rsidRPr="00F17F4E">
              <w:rPr>
                <w:rFonts w:ascii="Calibri" w:hAnsi="Calibri"/>
                <w:i/>
                <w:iCs/>
              </w:rPr>
              <w:t xml:space="preserve"> adekwatn</w:t>
            </w:r>
            <w:r>
              <w:rPr>
                <w:rFonts w:ascii="Calibri" w:hAnsi="Calibri"/>
                <w:i/>
                <w:iCs/>
              </w:rPr>
              <w:t>a</w:t>
            </w:r>
            <w:r w:rsidRPr="00F17F4E">
              <w:rPr>
                <w:rFonts w:ascii="Calibri" w:hAnsi="Calibri"/>
                <w:i/>
                <w:iCs/>
              </w:rPr>
              <w:t xml:space="preserve"> do problemów zidentyfikowanych w zakresie interwencji publicznej w obszarze wdrażania EFS? </w:t>
            </w:r>
            <w:r>
              <w:rPr>
                <w:rFonts w:ascii="Calibri" w:hAnsi="Calibri"/>
                <w:i/>
                <w:iCs/>
              </w:rPr>
              <w:t>[</w:t>
            </w:r>
            <w:r w:rsidRPr="007033CE">
              <w:rPr>
                <w:rFonts w:ascii="Calibri" w:hAnsi="Calibri"/>
                <w:i/>
                <w:iCs/>
              </w:rPr>
              <w:t>Trafność</w:t>
            </w:r>
            <w:r>
              <w:rPr>
                <w:rFonts w:ascii="Calibri" w:hAnsi="Calibri"/>
                <w:i/>
                <w:iCs/>
              </w:rPr>
              <w:t>]</w:t>
            </w:r>
          </w:p>
        </w:tc>
      </w:tr>
    </w:tbl>
    <w:p w14:paraId="7FEF71A4" w14:textId="77777777" w:rsidR="0052558D" w:rsidRPr="00AB777E" w:rsidRDefault="0052558D" w:rsidP="000349E9">
      <w:pPr>
        <w:pStyle w:val="Akapitzlist"/>
        <w:widowControl/>
        <w:numPr>
          <w:ilvl w:val="0"/>
          <w:numId w:val="115"/>
        </w:numPr>
        <w:autoSpaceDE/>
        <w:autoSpaceDN/>
        <w:spacing w:before="120" w:line="276" w:lineRule="auto"/>
        <w:ind w:left="284" w:hanging="284"/>
        <w:rPr>
          <w:rFonts w:ascii="Calibri" w:eastAsiaTheme="minorEastAsia" w:hAnsi="Calibri"/>
          <w:iCs/>
        </w:rPr>
      </w:pPr>
      <w:r w:rsidRPr="00AB777E">
        <w:rPr>
          <w:rFonts w:ascii="Calibri" w:hAnsi="Calibri"/>
        </w:rPr>
        <w:lastRenderedPageBreak/>
        <w:t>Wyniki stanowiące odpowiedź na zestawy pytań ewaluacyjnych, o których mowa w rozdziale II pkt 4 OPZ muszą być – tam, gdzie to możliwe i zasadne – pokazane w podziale na:</w:t>
      </w:r>
    </w:p>
    <w:p w14:paraId="1FE7A1C2" w14:textId="77777777" w:rsidR="0052558D" w:rsidRPr="00AB777E" w:rsidRDefault="0052558D" w:rsidP="000349E9">
      <w:pPr>
        <w:pStyle w:val="Akapitzlist"/>
        <w:widowControl/>
        <w:numPr>
          <w:ilvl w:val="0"/>
          <w:numId w:val="127"/>
        </w:numPr>
        <w:autoSpaceDE/>
        <w:autoSpaceDN/>
        <w:spacing w:before="120" w:line="276" w:lineRule="auto"/>
        <w:ind w:left="567" w:hanging="283"/>
        <w:contextualSpacing/>
        <w:jc w:val="left"/>
        <w:rPr>
          <w:rFonts w:ascii="Calibri" w:hAnsi="Calibri"/>
        </w:rPr>
      </w:pPr>
      <w:r w:rsidRPr="00AB777E">
        <w:rPr>
          <w:rFonts w:ascii="Calibri" w:hAnsi="Calibri"/>
        </w:rPr>
        <w:t xml:space="preserve">typ projektów (zgodnie z </w:t>
      </w:r>
      <w:proofErr w:type="spellStart"/>
      <w:r w:rsidRPr="00AB777E">
        <w:rPr>
          <w:rFonts w:ascii="Calibri" w:hAnsi="Calibri"/>
        </w:rPr>
        <w:t>SzOOP</w:t>
      </w:r>
      <w:proofErr w:type="spellEnd"/>
      <w:r w:rsidRPr="00AB777E">
        <w:rPr>
          <w:rFonts w:ascii="Calibri" w:hAnsi="Calibri"/>
        </w:rPr>
        <w:t>);</w:t>
      </w:r>
    </w:p>
    <w:p w14:paraId="143548A6" w14:textId="77777777" w:rsidR="0052558D" w:rsidRPr="00092D3B" w:rsidRDefault="0052558D" w:rsidP="000349E9">
      <w:pPr>
        <w:pStyle w:val="Akapitzlist"/>
        <w:widowControl/>
        <w:numPr>
          <w:ilvl w:val="0"/>
          <w:numId w:val="127"/>
        </w:numPr>
        <w:autoSpaceDE/>
        <w:autoSpaceDN/>
        <w:spacing w:before="120" w:line="276" w:lineRule="auto"/>
        <w:ind w:left="567" w:hanging="283"/>
        <w:contextualSpacing/>
        <w:jc w:val="left"/>
        <w:rPr>
          <w:rFonts w:ascii="Calibri" w:hAnsi="Calibri"/>
        </w:rPr>
      </w:pPr>
      <w:r w:rsidRPr="00AB777E">
        <w:rPr>
          <w:rFonts w:ascii="Calibri" w:hAnsi="Calibri"/>
        </w:rPr>
        <w:t>rodzaje działań współpracy ponadnarodowej</w:t>
      </w:r>
      <w:r>
        <w:rPr>
          <w:rFonts w:ascii="Calibri" w:hAnsi="Calibri"/>
        </w:rPr>
        <w:t>;</w:t>
      </w:r>
    </w:p>
    <w:p w14:paraId="5B30D27B" w14:textId="77777777" w:rsidR="0052558D" w:rsidRPr="00AB777E" w:rsidRDefault="0052558D" w:rsidP="000349E9">
      <w:pPr>
        <w:pStyle w:val="Akapitzlist"/>
        <w:widowControl/>
        <w:numPr>
          <w:ilvl w:val="0"/>
          <w:numId w:val="127"/>
        </w:numPr>
        <w:autoSpaceDE/>
        <w:autoSpaceDN/>
        <w:spacing w:before="120" w:line="276" w:lineRule="auto"/>
        <w:ind w:left="567" w:hanging="283"/>
        <w:contextualSpacing/>
        <w:jc w:val="left"/>
        <w:rPr>
          <w:rFonts w:ascii="Calibri" w:hAnsi="Calibri"/>
        </w:rPr>
      </w:pPr>
      <w:r>
        <w:rPr>
          <w:rFonts w:ascii="Calibri" w:hAnsi="Calibri"/>
        </w:rPr>
        <w:t>projekty konkursowe oraz pozakonkursowe</w:t>
      </w:r>
      <w:r w:rsidRPr="00AB777E">
        <w:rPr>
          <w:rFonts w:ascii="Calibri" w:hAnsi="Calibri"/>
        </w:rPr>
        <w:t>.</w:t>
      </w:r>
    </w:p>
    <w:p w14:paraId="7B07B224" w14:textId="77777777" w:rsidR="0052558D" w:rsidRPr="00BA4711" w:rsidRDefault="0052558D" w:rsidP="000349E9">
      <w:pPr>
        <w:pStyle w:val="Akapitzlist"/>
        <w:widowControl/>
        <w:numPr>
          <w:ilvl w:val="0"/>
          <w:numId w:val="115"/>
        </w:numPr>
        <w:autoSpaceDE/>
        <w:autoSpaceDN/>
        <w:spacing w:before="120" w:line="276" w:lineRule="auto"/>
        <w:ind w:left="284" w:hanging="284"/>
        <w:rPr>
          <w:rFonts w:ascii="Calibri" w:hAnsi="Calibri"/>
        </w:rPr>
      </w:pPr>
      <w:r w:rsidRPr="006668DB">
        <w:rPr>
          <w:rFonts w:ascii="Calibri" w:hAnsi="Calibri"/>
        </w:rPr>
        <w:t xml:space="preserve">W stosunku do </w:t>
      </w:r>
      <w:r w:rsidRPr="00BA4711">
        <w:rPr>
          <w:rFonts w:ascii="Calibri" w:hAnsi="Calibri"/>
        </w:rPr>
        <w:t>wszystkich zestawów pytań wymienionych w rozdziale II pkt 4 Wykonawca jest zobowiązany stosować obligatoryjne i dodatkowe (jeżeli zostaną zaproponowane) metody i/lub techniki gromadzenia i/lub analizy danych wskazane w ofercie</w:t>
      </w:r>
      <w:r w:rsidRPr="006858BF">
        <w:t xml:space="preserve"> </w:t>
      </w:r>
      <w:r w:rsidRPr="006668DB">
        <w:rPr>
          <w:rFonts w:ascii="Calibri" w:hAnsi="Calibri"/>
        </w:rPr>
        <w:t>zgodnie z zasadą triangulacji metodologicznej</w:t>
      </w:r>
      <w:r w:rsidRPr="00BA4711">
        <w:rPr>
          <w:rFonts w:ascii="Calibri" w:hAnsi="Calibri"/>
        </w:rPr>
        <w:t xml:space="preserve">, przy czym </w:t>
      </w:r>
      <w:r w:rsidRPr="006668DB">
        <w:rPr>
          <w:rFonts w:ascii="Calibri" w:hAnsi="Calibri"/>
        </w:rPr>
        <w:t xml:space="preserve">do każdego </w:t>
      </w:r>
      <w:r w:rsidRPr="00BA4711">
        <w:rPr>
          <w:rFonts w:ascii="Calibri" w:hAnsi="Calibri"/>
        </w:rPr>
        <w:t xml:space="preserve">pytania </w:t>
      </w:r>
      <w:r>
        <w:rPr>
          <w:rFonts w:ascii="Calibri" w:hAnsi="Calibri"/>
        </w:rPr>
        <w:t xml:space="preserve">w ramach każdego zestawu </w:t>
      </w:r>
      <w:r w:rsidRPr="00BA4711">
        <w:rPr>
          <w:rFonts w:ascii="Calibri" w:hAnsi="Calibri"/>
        </w:rPr>
        <w:t>muszą zostać dopasowane przynajmniej 2 metody/techniki gromadzenia/analizy danych (obligatoryjne i</w:t>
      </w:r>
      <w:r>
        <w:rPr>
          <w:rFonts w:ascii="Calibri" w:hAnsi="Calibri"/>
        </w:rPr>
        <w:t> </w:t>
      </w:r>
      <w:r w:rsidRPr="00BA4711">
        <w:rPr>
          <w:rFonts w:ascii="Calibri" w:hAnsi="Calibri"/>
        </w:rPr>
        <w:t>ewentualnie – dodatkowe)</w:t>
      </w:r>
      <w:r>
        <w:rPr>
          <w:rFonts w:ascii="Calibri" w:hAnsi="Calibri"/>
        </w:rPr>
        <w:t xml:space="preserve">. </w:t>
      </w:r>
    </w:p>
    <w:p w14:paraId="7149F9C6" w14:textId="77777777" w:rsidR="0052558D" w:rsidRDefault="0052558D" w:rsidP="000349E9">
      <w:pPr>
        <w:pStyle w:val="Akapitzlist"/>
        <w:widowControl/>
        <w:numPr>
          <w:ilvl w:val="0"/>
          <w:numId w:val="115"/>
        </w:numPr>
        <w:autoSpaceDE/>
        <w:autoSpaceDN/>
        <w:spacing w:before="120" w:line="276" w:lineRule="auto"/>
        <w:ind w:left="284" w:hanging="284"/>
        <w:rPr>
          <w:rFonts w:ascii="Calibri" w:hAnsi="Calibri"/>
        </w:rPr>
      </w:pPr>
      <w:r w:rsidRPr="00EF417E">
        <w:rPr>
          <w:rFonts w:ascii="Calibri" w:hAnsi="Calibri"/>
        </w:rPr>
        <w:t xml:space="preserve">Zakres czasowy badania będzie dotyczył okresu od rozpoczęcia pełnienia przez CPE funkcji IP dla Działania 4.3 PO WER (tj. od 13.01.2015 r.) do ostatniego dnia pełnego kwartału kalendarzowego zakończonego przed dniem zawarcia umowy. </w:t>
      </w:r>
    </w:p>
    <w:p w14:paraId="2409FDDD" w14:textId="77777777" w:rsidR="0052558D" w:rsidRPr="00296766" w:rsidRDefault="0052558D" w:rsidP="0052558D">
      <w:pPr>
        <w:spacing w:before="120" w:line="276" w:lineRule="auto"/>
        <w:rPr>
          <w:rFonts w:ascii="Calibri" w:eastAsia="Arial" w:hAnsi="Calibri"/>
          <w:b/>
          <w:bCs/>
        </w:rPr>
      </w:pPr>
      <w:r w:rsidRPr="00296766">
        <w:rPr>
          <w:rFonts w:ascii="Calibri" w:eastAsia="Arial" w:hAnsi="Calibri"/>
          <w:b/>
          <w:bCs/>
        </w:rPr>
        <w:t>Rozdział I</w:t>
      </w:r>
      <w:r>
        <w:rPr>
          <w:rFonts w:ascii="Calibri" w:eastAsia="Arial" w:hAnsi="Calibri"/>
          <w:b/>
          <w:bCs/>
        </w:rPr>
        <w:t>II</w:t>
      </w:r>
      <w:r w:rsidRPr="00296766">
        <w:rPr>
          <w:rFonts w:ascii="Calibri" w:eastAsia="Arial" w:hAnsi="Calibri"/>
          <w:b/>
          <w:bCs/>
        </w:rPr>
        <w:t xml:space="preserve">. </w:t>
      </w:r>
      <w:r>
        <w:rPr>
          <w:rFonts w:ascii="Calibri" w:eastAsia="Arial" w:hAnsi="Calibri"/>
          <w:b/>
          <w:bCs/>
        </w:rPr>
        <w:t>Podejście metodologiczne</w:t>
      </w:r>
      <w:r w:rsidRPr="00296766">
        <w:rPr>
          <w:rFonts w:ascii="Calibri" w:eastAsia="Arial" w:hAnsi="Calibri"/>
          <w:b/>
          <w:bCs/>
        </w:rPr>
        <w:t xml:space="preserve">. </w:t>
      </w:r>
    </w:p>
    <w:p w14:paraId="2E5CBDAF" w14:textId="77777777" w:rsidR="0052558D" w:rsidRPr="00507AAE" w:rsidRDefault="0052558D" w:rsidP="000349E9">
      <w:pPr>
        <w:pStyle w:val="Akapitzlist"/>
        <w:widowControl/>
        <w:numPr>
          <w:ilvl w:val="0"/>
          <w:numId w:val="119"/>
        </w:numPr>
        <w:autoSpaceDE/>
        <w:autoSpaceDN/>
        <w:spacing w:before="120" w:line="276" w:lineRule="auto"/>
        <w:ind w:left="284" w:hanging="284"/>
        <w:rPr>
          <w:rFonts w:ascii="Calibri" w:hAnsi="Calibri"/>
        </w:rPr>
      </w:pPr>
      <w:r w:rsidRPr="00507AAE">
        <w:rPr>
          <w:rFonts w:ascii="Calibri" w:hAnsi="Calibri"/>
        </w:rPr>
        <w:t>W ramach metodyki badania wykonawca jest zobowiązany do uwzględnienia następującego zestawu metod/technik gromadzenia i/lub analizy danych:</w:t>
      </w:r>
    </w:p>
    <w:p w14:paraId="36E5B778" w14:textId="77777777" w:rsidR="0052558D" w:rsidRPr="00507AAE" w:rsidRDefault="0052558D" w:rsidP="000349E9">
      <w:pPr>
        <w:pStyle w:val="Akapitzlist"/>
        <w:widowControl/>
        <w:numPr>
          <w:ilvl w:val="0"/>
          <w:numId w:val="128"/>
        </w:numPr>
        <w:shd w:val="clear" w:color="auto" w:fill="FFFFFF" w:themeFill="background1"/>
        <w:autoSpaceDE/>
        <w:autoSpaceDN/>
        <w:spacing w:before="120" w:line="276" w:lineRule="auto"/>
        <w:ind w:left="568" w:hanging="284"/>
        <w:rPr>
          <w:rFonts w:ascii="Calibri" w:hAnsi="Calibri"/>
        </w:rPr>
      </w:pPr>
      <w:r w:rsidRPr="00507AAE">
        <w:rPr>
          <w:rFonts w:ascii="Calibri" w:hAnsi="Calibri"/>
        </w:rPr>
        <w:t>analizy danych zastanych, w szczególności:</w:t>
      </w:r>
    </w:p>
    <w:p w14:paraId="25BC48B8" w14:textId="77777777" w:rsidR="0052558D" w:rsidRPr="00507AAE" w:rsidRDefault="0052558D" w:rsidP="000349E9">
      <w:pPr>
        <w:pStyle w:val="Akapitzlist"/>
        <w:widowControl/>
        <w:numPr>
          <w:ilvl w:val="0"/>
          <w:numId w:val="129"/>
        </w:numPr>
        <w:shd w:val="clear" w:color="auto" w:fill="FFFFFF" w:themeFill="background1"/>
        <w:autoSpaceDE/>
        <w:autoSpaceDN/>
        <w:spacing w:before="120" w:line="276" w:lineRule="auto"/>
        <w:ind w:left="851" w:hanging="284"/>
        <w:contextualSpacing/>
        <w:rPr>
          <w:rFonts w:ascii="Calibri" w:hAnsi="Calibri"/>
        </w:rPr>
      </w:pPr>
      <w:r w:rsidRPr="00507AAE">
        <w:rPr>
          <w:rFonts w:ascii="Calibri" w:hAnsi="Calibri"/>
        </w:rPr>
        <w:t xml:space="preserve">dokumentów strategicznych i programowych (m.in. Strategii Europa 2020, Strategii Odpowiedzialnego Rozwoju, Umowy Partnerstwa na lata 2014–2020, </w:t>
      </w:r>
      <w:r>
        <w:rPr>
          <w:rFonts w:ascii="Calibri" w:hAnsi="Calibri"/>
        </w:rPr>
        <w:t xml:space="preserve">Program Operacyjny Wiedza Edukacja Rozwój, </w:t>
      </w:r>
      <w:r w:rsidRPr="00507AAE">
        <w:rPr>
          <w:rFonts w:ascii="Calibri" w:hAnsi="Calibri"/>
        </w:rPr>
        <w:t xml:space="preserve">Szczegółowego Opisu Osi Priorytetowych Programu Operacyjnego Wiedza Edukacja Rozwój, Wytycznych </w:t>
      </w:r>
      <w:proofErr w:type="spellStart"/>
      <w:r w:rsidRPr="00507AAE">
        <w:rPr>
          <w:rFonts w:ascii="Calibri" w:hAnsi="Calibri"/>
        </w:rPr>
        <w:t>MFiPR</w:t>
      </w:r>
      <w:proofErr w:type="spellEnd"/>
      <w:r w:rsidRPr="00507AAE">
        <w:rPr>
          <w:rFonts w:ascii="Calibri" w:hAnsi="Calibri"/>
        </w:rPr>
        <w:t>),</w:t>
      </w:r>
    </w:p>
    <w:p w14:paraId="433E7151" w14:textId="77777777" w:rsidR="0052558D" w:rsidRPr="00507AAE" w:rsidRDefault="0052558D" w:rsidP="000349E9">
      <w:pPr>
        <w:pStyle w:val="Akapitzlist"/>
        <w:widowControl/>
        <w:numPr>
          <w:ilvl w:val="0"/>
          <w:numId w:val="129"/>
        </w:numPr>
        <w:shd w:val="clear" w:color="auto" w:fill="FFFFFF" w:themeFill="background1"/>
        <w:autoSpaceDE/>
        <w:autoSpaceDN/>
        <w:spacing w:before="120" w:line="276" w:lineRule="auto"/>
        <w:ind w:left="851" w:hanging="284"/>
        <w:contextualSpacing/>
        <w:rPr>
          <w:rFonts w:ascii="Calibri" w:hAnsi="Calibri"/>
        </w:rPr>
      </w:pPr>
      <w:r w:rsidRPr="00507AAE">
        <w:rPr>
          <w:rFonts w:ascii="Calibri" w:hAnsi="Calibri"/>
        </w:rPr>
        <w:t>dokumentacji związanej z realizacją Działania 4.3 PO WER (regulaminy konkursów PO WER),</w:t>
      </w:r>
    </w:p>
    <w:p w14:paraId="4D8E0C4A" w14:textId="77777777" w:rsidR="0052558D" w:rsidRPr="00507AAE" w:rsidRDefault="0052558D" w:rsidP="000349E9">
      <w:pPr>
        <w:pStyle w:val="Akapitzlist"/>
        <w:widowControl/>
        <w:numPr>
          <w:ilvl w:val="0"/>
          <w:numId w:val="129"/>
        </w:numPr>
        <w:shd w:val="clear" w:color="auto" w:fill="FFFFFF" w:themeFill="background1"/>
        <w:autoSpaceDE/>
        <w:autoSpaceDN/>
        <w:spacing w:before="120" w:line="276" w:lineRule="auto"/>
        <w:ind w:left="851" w:hanging="284"/>
        <w:contextualSpacing/>
        <w:rPr>
          <w:rFonts w:ascii="Calibri" w:hAnsi="Calibri"/>
        </w:rPr>
      </w:pPr>
      <w:r w:rsidRPr="00507AAE">
        <w:rPr>
          <w:rFonts w:ascii="Calibri" w:hAnsi="Calibri"/>
        </w:rPr>
        <w:t>dokumentów naukowych i publikacji,</w:t>
      </w:r>
    </w:p>
    <w:p w14:paraId="5D7A40E2" w14:textId="77777777" w:rsidR="0052558D" w:rsidRDefault="0052558D" w:rsidP="000349E9">
      <w:pPr>
        <w:pStyle w:val="Akapitzlist"/>
        <w:widowControl/>
        <w:numPr>
          <w:ilvl w:val="0"/>
          <w:numId w:val="129"/>
        </w:numPr>
        <w:shd w:val="clear" w:color="auto" w:fill="FFFFFF" w:themeFill="background1"/>
        <w:autoSpaceDE/>
        <w:autoSpaceDN/>
        <w:spacing w:before="120" w:line="276" w:lineRule="auto"/>
        <w:ind w:left="851" w:hanging="284"/>
        <w:contextualSpacing/>
        <w:rPr>
          <w:rFonts w:ascii="Calibri" w:hAnsi="Calibri"/>
        </w:rPr>
      </w:pPr>
      <w:r w:rsidRPr="00507AAE">
        <w:rPr>
          <w:rFonts w:ascii="Calibri" w:hAnsi="Calibri"/>
        </w:rPr>
        <w:t>wniosków o dofinansowanie projektów w ramach Działania 4.3 POWER</w:t>
      </w:r>
      <w:r>
        <w:rPr>
          <w:rFonts w:ascii="Calibri" w:hAnsi="Calibri"/>
        </w:rPr>
        <w:t xml:space="preserve"> wybranych tak, aby stanowiły reprezentatywną próbę w ramach wszystkich realizowanych projektów pod względem: </w:t>
      </w:r>
    </w:p>
    <w:p w14:paraId="3617FB50" w14:textId="77777777" w:rsidR="0052558D" w:rsidRDefault="0052558D" w:rsidP="000349E9">
      <w:pPr>
        <w:pStyle w:val="Akapitzlist"/>
        <w:widowControl/>
        <w:numPr>
          <w:ilvl w:val="0"/>
          <w:numId w:val="140"/>
        </w:numPr>
        <w:shd w:val="clear" w:color="auto" w:fill="FFFFFF" w:themeFill="background1"/>
        <w:autoSpaceDE/>
        <w:autoSpaceDN/>
        <w:spacing w:before="120" w:line="276" w:lineRule="auto"/>
        <w:ind w:left="1134" w:hanging="283"/>
        <w:contextualSpacing/>
        <w:rPr>
          <w:rFonts w:ascii="Calibri" w:hAnsi="Calibri"/>
        </w:rPr>
      </w:pPr>
      <w:r>
        <w:rPr>
          <w:rFonts w:ascii="Calibri" w:hAnsi="Calibri"/>
        </w:rPr>
        <w:t xml:space="preserve">tematów konkursów, </w:t>
      </w:r>
    </w:p>
    <w:p w14:paraId="51110467" w14:textId="77777777" w:rsidR="0052558D" w:rsidRDefault="0052558D" w:rsidP="000349E9">
      <w:pPr>
        <w:pStyle w:val="Akapitzlist"/>
        <w:widowControl/>
        <w:numPr>
          <w:ilvl w:val="0"/>
          <w:numId w:val="140"/>
        </w:numPr>
        <w:shd w:val="clear" w:color="auto" w:fill="FFFFFF" w:themeFill="background1"/>
        <w:autoSpaceDE/>
        <w:autoSpaceDN/>
        <w:spacing w:before="120" w:line="276" w:lineRule="auto"/>
        <w:ind w:left="1134" w:hanging="283"/>
        <w:contextualSpacing/>
        <w:rPr>
          <w:rFonts w:ascii="Calibri" w:hAnsi="Calibri"/>
        </w:rPr>
      </w:pPr>
      <w:r>
        <w:rPr>
          <w:rFonts w:ascii="Calibri" w:hAnsi="Calibri"/>
        </w:rPr>
        <w:t>rodzajów działań współpracy z partnerem ponadnarodowym</w:t>
      </w:r>
      <w:r w:rsidRPr="00507AAE">
        <w:rPr>
          <w:rFonts w:ascii="Calibri" w:hAnsi="Calibri"/>
        </w:rPr>
        <w:t xml:space="preserve">, </w:t>
      </w:r>
    </w:p>
    <w:p w14:paraId="14E2C32E" w14:textId="77777777" w:rsidR="0052558D" w:rsidRPr="00507AAE" w:rsidRDefault="0052558D" w:rsidP="000349E9">
      <w:pPr>
        <w:pStyle w:val="Akapitzlist"/>
        <w:widowControl/>
        <w:numPr>
          <w:ilvl w:val="0"/>
          <w:numId w:val="140"/>
        </w:numPr>
        <w:shd w:val="clear" w:color="auto" w:fill="FFFFFF" w:themeFill="background1"/>
        <w:autoSpaceDE/>
        <w:autoSpaceDN/>
        <w:spacing w:before="120" w:line="276" w:lineRule="auto"/>
        <w:ind w:left="1134" w:hanging="283"/>
        <w:contextualSpacing/>
        <w:rPr>
          <w:rFonts w:ascii="Calibri" w:hAnsi="Calibri"/>
        </w:rPr>
      </w:pPr>
      <w:r>
        <w:rPr>
          <w:rFonts w:ascii="Calibri" w:hAnsi="Calibri"/>
        </w:rPr>
        <w:t>typów projektów.</w:t>
      </w:r>
      <w:r w:rsidRPr="00507AAE">
        <w:rPr>
          <w:rFonts w:ascii="Calibri" w:hAnsi="Calibri"/>
        </w:rPr>
        <w:t xml:space="preserve"> </w:t>
      </w:r>
    </w:p>
    <w:p w14:paraId="5A66746E" w14:textId="77777777" w:rsidR="0052558D" w:rsidRPr="00507AAE" w:rsidRDefault="0052558D" w:rsidP="000349E9">
      <w:pPr>
        <w:pStyle w:val="Akapitzlist"/>
        <w:widowControl/>
        <w:numPr>
          <w:ilvl w:val="0"/>
          <w:numId w:val="129"/>
        </w:numPr>
        <w:shd w:val="clear" w:color="auto" w:fill="FFFFFF" w:themeFill="background1"/>
        <w:autoSpaceDE/>
        <w:autoSpaceDN/>
        <w:spacing w:before="120" w:line="276" w:lineRule="auto"/>
        <w:ind w:left="851" w:hanging="284"/>
        <w:contextualSpacing/>
        <w:rPr>
          <w:rFonts w:ascii="Calibri" w:hAnsi="Calibri"/>
        </w:rPr>
      </w:pPr>
      <w:r w:rsidRPr="00507AAE">
        <w:rPr>
          <w:rFonts w:ascii="Calibri" w:hAnsi="Calibri"/>
        </w:rPr>
        <w:t>danych monitoringowych z systemu SL2014</w:t>
      </w:r>
      <w:r w:rsidRPr="00507AAE">
        <w:rPr>
          <w:rStyle w:val="Odwoanieprzypisudolnego"/>
          <w:rFonts w:ascii="Calibri" w:hAnsi="Calibri"/>
        </w:rPr>
        <w:footnoteReference w:id="5"/>
      </w:r>
      <w:r w:rsidRPr="00507AAE">
        <w:rPr>
          <w:rFonts w:ascii="Calibri" w:hAnsi="Calibri"/>
        </w:rPr>
        <w:t xml:space="preserve">, </w:t>
      </w:r>
    </w:p>
    <w:p w14:paraId="278D8D0F" w14:textId="77777777" w:rsidR="0052558D" w:rsidRPr="00507AAE" w:rsidRDefault="0052558D" w:rsidP="000349E9">
      <w:pPr>
        <w:pStyle w:val="Akapitzlist"/>
        <w:widowControl/>
        <w:numPr>
          <w:ilvl w:val="0"/>
          <w:numId w:val="129"/>
        </w:numPr>
        <w:shd w:val="clear" w:color="auto" w:fill="FFFFFF" w:themeFill="background1"/>
        <w:autoSpaceDE/>
        <w:autoSpaceDN/>
        <w:spacing w:before="120" w:line="276" w:lineRule="auto"/>
        <w:ind w:left="851" w:hanging="284"/>
        <w:contextualSpacing/>
        <w:rPr>
          <w:rFonts w:ascii="Calibri" w:hAnsi="Calibri"/>
        </w:rPr>
      </w:pPr>
      <w:r w:rsidRPr="00507AAE">
        <w:rPr>
          <w:rFonts w:ascii="Calibri" w:hAnsi="Calibri"/>
        </w:rPr>
        <w:t xml:space="preserve">informacji kontekstowych, takich jak prawodawstwo, zalecenia i wytyczne, </w:t>
      </w:r>
    </w:p>
    <w:p w14:paraId="7C693DE8" w14:textId="77777777" w:rsidR="0052558D" w:rsidRDefault="0052558D" w:rsidP="000349E9">
      <w:pPr>
        <w:pStyle w:val="Akapitzlist"/>
        <w:widowControl/>
        <w:numPr>
          <w:ilvl w:val="0"/>
          <w:numId w:val="129"/>
        </w:numPr>
        <w:shd w:val="clear" w:color="auto" w:fill="FFFFFF" w:themeFill="background1"/>
        <w:autoSpaceDE/>
        <w:autoSpaceDN/>
        <w:spacing w:before="120" w:line="276" w:lineRule="auto"/>
        <w:ind w:left="851" w:hanging="284"/>
        <w:contextualSpacing/>
        <w:rPr>
          <w:rFonts w:ascii="Calibri" w:hAnsi="Calibri"/>
        </w:rPr>
      </w:pPr>
      <w:r w:rsidRPr="00507AAE">
        <w:rPr>
          <w:rFonts w:ascii="Calibri" w:hAnsi="Calibri"/>
        </w:rPr>
        <w:t>innych powszechnie dostępnych baz danych, statystyk publicznych, analiz, badań i ekspertyz;</w:t>
      </w:r>
    </w:p>
    <w:p w14:paraId="6C78D5BB" w14:textId="77777777" w:rsidR="0052558D" w:rsidRDefault="0052558D" w:rsidP="000349E9">
      <w:pPr>
        <w:pStyle w:val="Akapitzlist"/>
        <w:widowControl/>
        <w:numPr>
          <w:ilvl w:val="0"/>
          <w:numId w:val="128"/>
        </w:numPr>
        <w:shd w:val="clear" w:color="auto" w:fill="FFFFFF" w:themeFill="background1"/>
        <w:autoSpaceDE/>
        <w:autoSpaceDN/>
        <w:spacing w:before="120" w:line="276" w:lineRule="auto"/>
        <w:ind w:left="568" w:hanging="284"/>
        <w:rPr>
          <w:rFonts w:ascii="Calibri" w:hAnsi="Calibri"/>
        </w:rPr>
      </w:pPr>
      <w:r w:rsidRPr="00B53A7E">
        <w:rPr>
          <w:rFonts w:ascii="Calibri" w:hAnsi="Calibri"/>
        </w:rPr>
        <w:t>analizy SWOT w zakresie realizacji cel</w:t>
      </w:r>
      <w:r>
        <w:rPr>
          <w:rFonts w:ascii="Calibri" w:hAnsi="Calibri"/>
        </w:rPr>
        <w:t>u</w:t>
      </w:r>
      <w:r w:rsidRPr="00B53A7E">
        <w:rPr>
          <w:rFonts w:ascii="Calibri" w:hAnsi="Calibri"/>
        </w:rPr>
        <w:t xml:space="preserve"> szczegółow</w:t>
      </w:r>
      <w:r>
        <w:rPr>
          <w:rFonts w:ascii="Calibri" w:hAnsi="Calibri"/>
        </w:rPr>
        <w:t xml:space="preserve">ego Działania 4.3 </w:t>
      </w:r>
      <w:r w:rsidRPr="00B53A7E">
        <w:rPr>
          <w:rFonts w:ascii="Calibri" w:hAnsi="Calibri"/>
        </w:rPr>
        <w:t>PO WER</w:t>
      </w:r>
      <w:r>
        <w:rPr>
          <w:rFonts w:ascii="Calibri" w:hAnsi="Calibri"/>
        </w:rPr>
        <w:t>;</w:t>
      </w:r>
    </w:p>
    <w:p w14:paraId="72AC48DD" w14:textId="77777777" w:rsidR="0052558D" w:rsidRPr="00D1350C" w:rsidRDefault="0052558D" w:rsidP="000349E9">
      <w:pPr>
        <w:pStyle w:val="Akapitzlist"/>
        <w:widowControl/>
        <w:numPr>
          <w:ilvl w:val="0"/>
          <w:numId w:val="128"/>
        </w:numPr>
        <w:shd w:val="clear" w:color="auto" w:fill="FFFFFF" w:themeFill="background1"/>
        <w:autoSpaceDE/>
        <w:autoSpaceDN/>
        <w:spacing w:before="120" w:line="276" w:lineRule="auto"/>
        <w:ind w:left="568" w:hanging="284"/>
        <w:rPr>
          <w:rFonts w:ascii="Calibri" w:hAnsi="Calibri"/>
        </w:rPr>
      </w:pPr>
      <w:r w:rsidRPr="00D1350C">
        <w:rPr>
          <w:rFonts w:ascii="Calibri" w:hAnsi="Calibri"/>
        </w:rPr>
        <w:t>badań ilościowych dotyczących</w:t>
      </w:r>
      <w:r>
        <w:rPr>
          <w:rFonts w:ascii="Calibri" w:hAnsi="Calibri"/>
        </w:rPr>
        <w:t>:</w:t>
      </w:r>
    </w:p>
    <w:p w14:paraId="56742FB5" w14:textId="77777777" w:rsidR="0052558D" w:rsidRPr="00F87563" w:rsidRDefault="0052558D" w:rsidP="000349E9">
      <w:pPr>
        <w:pStyle w:val="Akapitzlist"/>
        <w:widowControl/>
        <w:numPr>
          <w:ilvl w:val="0"/>
          <w:numId w:val="130"/>
        </w:numPr>
        <w:shd w:val="clear" w:color="auto" w:fill="FFFFFF" w:themeFill="background1"/>
        <w:autoSpaceDE/>
        <w:autoSpaceDN/>
        <w:spacing w:before="120" w:line="276" w:lineRule="auto"/>
        <w:ind w:left="851" w:hanging="284"/>
        <w:contextualSpacing/>
        <w:rPr>
          <w:rFonts w:ascii="Calibri" w:eastAsiaTheme="minorEastAsia" w:hAnsi="Calibri"/>
        </w:rPr>
      </w:pPr>
      <w:r>
        <w:rPr>
          <w:rFonts w:ascii="Calibri" w:hAnsi="Calibri"/>
        </w:rPr>
        <w:t xml:space="preserve">w przypadku </w:t>
      </w:r>
      <w:r w:rsidRPr="00D1350C">
        <w:rPr>
          <w:rFonts w:ascii="Calibri" w:hAnsi="Calibri"/>
        </w:rPr>
        <w:t>projektów, które</w:t>
      </w:r>
      <w:r>
        <w:rPr>
          <w:rFonts w:ascii="Calibri" w:hAnsi="Calibri"/>
        </w:rPr>
        <w:t xml:space="preserve"> są realizowane wg obowiązkowych sześciu etapów opisanych w pkt. 7 OPZ</w:t>
      </w:r>
      <w:r w:rsidRPr="00D1350C">
        <w:rPr>
          <w:rFonts w:ascii="Calibri" w:hAnsi="Calibri"/>
        </w:rPr>
        <w:t xml:space="preserve"> </w:t>
      </w:r>
      <w:r>
        <w:rPr>
          <w:rFonts w:ascii="Calibri" w:hAnsi="Calibri"/>
        </w:rPr>
        <w:t xml:space="preserve">– </w:t>
      </w:r>
      <w:r w:rsidRPr="00D1350C">
        <w:rPr>
          <w:rFonts w:ascii="Calibri" w:hAnsi="Calibri"/>
        </w:rPr>
        <w:t>mają</w:t>
      </w:r>
      <w:r>
        <w:rPr>
          <w:rFonts w:ascii="Calibri" w:hAnsi="Calibri"/>
        </w:rPr>
        <w:t xml:space="preserve"> co najmniej</w:t>
      </w:r>
      <w:r w:rsidRPr="00D1350C">
        <w:rPr>
          <w:rFonts w:ascii="Calibri" w:hAnsi="Calibri"/>
        </w:rPr>
        <w:t xml:space="preserve"> zakończon</w:t>
      </w:r>
      <w:r>
        <w:rPr>
          <w:rFonts w:ascii="Calibri" w:hAnsi="Calibri"/>
        </w:rPr>
        <w:t>y</w:t>
      </w:r>
      <w:r w:rsidRPr="00D1350C">
        <w:rPr>
          <w:rFonts w:ascii="Calibri" w:hAnsi="Calibri"/>
        </w:rPr>
        <w:t xml:space="preserve"> </w:t>
      </w:r>
      <w:r>
        <w:rPr>
          <w:rFonts w:ascii="Calibri" w:hAnsi="Calibri"/>
        </w:rPr>
        <w:t>etap</w:t>
      </w:r>
      <w:r w:rsidRPr="00D1350C">
        <w:rPr>
          <w:rFonts w:ascii="Calibri" w:hAnsi="Calibri"/>
        </w:rPr>
        <w:t xml:space="preserve"> nr 2 (badaniem objęty zostaje </w:t>
      </w:r>
      <w:r>
        <w:rPr>
          <w:rFonts w:ascii="Calibri" w:hAnsi="Calibri"/>
        </w:rPr>
        <w:t>beneficjent</w:t>
      </w:r>
      <w:r w:rsidRPr="00D1350C">
        <w:rPr>
          <w:rFonts w:ascii="Calibri" w:hAnsi="Calibri"/>
        </w:rPr>
        <w:t xml:space="preserve"> oraz partnerzy krajowi, o ile występują w projekcie, oraz przedstawiciele podmiotów wdrażających);</w:t>
      </w:r>
    </w:p>
    <w:p w14:paraId="42572279" w14:textId="77777777" w:rsidR="0052558D" w:rsidRPr="002A4ED0" w:rsidRDefault="0052558D" w:rsidP="000349E9">
      <w:pPr>
        <w:pStyle w:val="Akapitzlist"/>
        <w:widowControl/>
        <w:numPr>
          <w:ilvl w:val="0"/>
          <w:numId w:val="130"/>
        </w:numPr>
        <w:shd w:val="clear" w:color="auto" w:fill="FFFFFF" w:themeFill="background1"/>
        <w:autoSpaceDE/>
        <w:autoSpaceDN/>
        <w:spacing w:before="120" w:line="276" w:lineRule="auto"/>
        <w:ind w:left="851" w:hanging="284"/>
        <w:contextualSpacing/>
        <w:rPr>
          <w:rFonts w:ascii="Calibri" w:eastAsiaTheme="minorEastAsia" w:hAnsi="Calibri"/>
        </w:rPr>
      </w:pPr>
      <w:r>
        <w:rPr>
          <w:rFonts w:ascii="Calibri" w:hAnsi="Calibri"/>
        </w:rPr>
        <w:lastRenderedPageBreak/>
        <w:t>w przypadku pozostałych projektów – trwają co najmniej 12 miesięcy (</w:t>
      </w:r>
      <w:r w:rsidRPr="00D1350C">
        <w:rPr>
          <w:rFonts w:ascii="Calibri" w:hAnsi="Calibri"/>
        </w:rPr>
        <w:t xml:space="preserve">badaniem objęty zostaje </w:t>
      </w:r>
      <w:r>
        <w:rPr>
          <w:rFonts w:ascii="Calibri" w:hAnsi="Calibri"/>
        </w:rPr>
        <w:t>beneficjent</w:t>
      </w:r>
      <w:r w:rsidRPr="00D1350C">
        <w:rPr>
          <w:rFonts w:ascii="Calibri" w:hAnsi="Calibri"/>
        </w:rPr>
        <w:t xml:space="preserve"> oraz partnerzy krajowi, o ile występują w projekcie, oraz </w:t>
      </w:r>
      <w:r w:rsidRPr="005F04F2">
        <w:rPr>
          <w:rFonts w:ascii="Calibri" w:hAnsi="Calibri"/>
        </w:rPr>
        <w:t>przedstawiciele podmiotów wdrażających</w:t>
      </w:r>
      <w:r w:rsidRPr="00D1350C">
        <w:rPr>
          <w:rFonts w:ascii="Calibri" w:hAnsi="Calibri"/>
        </w:rPr>
        <w:t>)</w:t>
      </w:r>
      <w:r>
        <w:rPr>
          <w:rFonts w:ascii="Calibri" w:hAnsi="Calibri"/>
        </w:rPr>
        <w:t>;</w:t>
      </w:r>
    </w:p>
    <w:p w14:paraId="23D24F21" w14:textId="77777777" w:rsidR="0052558D" w:rsidRPr="00D1350C" w:rsidRDefault="0052558D" w:rsidP="000349E9">
      <w:pPr>
        <w:pStyle w:val="Akapitzlist"/>
        <w:widowControl/>
        <w:numPr>
          <w:ilvl w:val="0"/>
          <w:numId w:val="128"/>
        </w:numPr>
        <w:shd w:val="clear" w:color="auto" w:fill="FFFFFF" w:themeFill="background1"/>
        <w:autoSpaceDE/>
        <w:autoSpaceDN/>
        <w:spacing w:before="120" w:line="276" w:lineRule="auto"/>
        <w:ind w:left="568" w:hanging="284"/>
        <w:rPr>
          <w:rFonts w:ascii="Calibri" w:eastAsiaTheme="minorEastAsia" w:hAnsi="Calibri"/>
        </w:rPr>
      </w:pPr>
      <w:r w:rsidRPr="00D1350C">
        <w:rPr>
          <w:rFonts w:ascii="Calibri" w:eastAsia="Arial" w:hAnsi="Calibri"/>
        </w:rPr>
        <w:t>badań jakościowych w formule on-line lub telefonicznie dotyczących:</w:t>
      </w:r>
    </w:p>
    <w:p w14:paraId="5632704A" w14:textId="77777777" w:rsidR="0052558D" w:rsidRPr="00D1350C" w:rsidRDefault="0052558D" w:rsidP="000349E9">
      <w:pPr>
        <w:pStyle w:val="Akapitzlist"/>
        <w:widowControl/>
        <w:numPr>
          <w:ilvl w:val="0"/>
          <w:numId w:val="131"/>
        </w:numPr>
        <w:autoSpaceDE/>
        <w:autoSpaceDN/>
        <w:spacing w:before="120" w:line="276" w:lineRule="auto"/>
        <w:ind w:left="851" w:hanging="284"/>
        <w:contextualSpacing/>
        <w:rPr>
          <w:rFonts w:ascii="Calibri" w:eastAsiaTheme="minorEastAsia" w:hAnsi="Calibri"/>
        </w:rPr>
      </w:pPr>
      <w:r w:rsidRPr="00D1350C">
        <w:rPr>
          <w:rFonts w:ascii="Calibri" w:eastAsia="Arial" w:hAnsi="Calibri"/>
        </w:rPr>
        <w:t xml:space="preserve">projektów realizowanych w ramach Działania 4.3 PO WER, </w:t>
      </w:r>
      <w:r w:rsidRPr="00D1350C">
        <w:rPr>
          <w:rFonts w:ascii="Calibri" w:hAnsi="Calibri"/>
        </w:rPr>
        <w:t>a w przypadku kryterium dotyczącego trwałości – projektów będących w okresie trwałości</w:t>
      </w:r>
      <w:r w:rsidRPr="00D1350C">
        <w:rPr>
          <w:rFonts w:ascii="Calibri" w:eastAsia="Arial" w:hAnsi="Calibri"/>
        </w:rPr>
        <w:t xml:space="preserve"> – kontakt/rozmowy z koordynatorami wybranych projektów lub wyznaczonymi przez nich osobami (oddzielne wywiady indywidualne lub grupowe z przedstawicielami poszczególnych projektów PO WER) oraz </w:t>
      </w:r>
      <w:r w:rsidRPr="00D1350C">
        <w:rPr>
          <w:rFonts w:ascii="Calibri" w:hAnsi="Calibri"/>
        </w:rPr>
        <w:t xml:space="preserve">przedstawicielami podmiotów wdrażających </w:t>
      </w:r>
      <w:r w:rsidRPr="00D1350C">
        <w:rPr>
          <w:rFonts w:ascii="Calibri" w:eastAsia="Arial" w:hAnsi="Calibri"/>
        </w:rPr>
        <w:t>(oddzielne wywiady indywidualne lub grupowe z przedstawicielami);</w:t>
      </w:r>
    </w:p>
    <w:p w14:paraId="680AB5C6" w14:textId="77777777" w:rsidR="0052558D" w:rsidRPr="00D1350C" w:rsidRDefault="0052558D" w:rsidP="000349E9">
      <w:pPr>
        <w:pStyle w:val="Akapitzlist"/>
        <w:widowControl/>
        <w:numPr>
          <w:ilvl w:val="0"/>
          <w:numId w:val="131"/>
        </w:numPr>
        <w:autoSpaceDE/>
        <w:autoSpaceDN/>
        <w:spacing w:before="120" w:line="276" w:lineRule="auto"/>
        <w:ind w:left="851" w:hanging="284"/>
        <w:contextualSpacing/>
        <w:rPr>
          <w:rFonts w:ascii="Calibri" w:eastAsiaTheme="minorEastAsia" w:hAnsi="Calibri"/>
        </w:rPr>
      </w:pPr>
      <w:r w:rsidRPr="00D1350C">
        <w:rPr>
          <w:rFonts w:ascii="Calibri" w:eastAsia="Arial" w:hAnsi="Calibri"/>
        </w:rPr>
        <w:t>przedstawicieli administracji publicznej odpowiedzialnej za wdrażanie Działania 4.3 PO WER (jeden wspólny wywiad grupowy lub warsztat ekspercki lub panel ekspertów z pracownikami IZ oraz IP PO WER).</w:t>
      </w:r>
    </w:p>
    <w:p w14:paraId="71268E67" w14:textId="77777777" w:rsidR="0052558D" w:rsidRPr="00883C9F" w:rsidRDefault="0052558D" w:rsidP="000349E9">
      <w:pPr>
        <w:pStyle w:val="Akapitzlist"/>
        <w:widowControl/>
        <w:numPr>
          <w:ilvl w:val="0"/>
          <w:numId w:val="119"/>
        </w:numPr>
        <w:shd w:val="clear" w:color="auto" w:fill="FFFFFF" w:themeFill="background1"/>
        <w:autoSpaceDE/>
        <w:autoSpaceDN/>
        <w:spacing w:before="120" w:line="276" w:lineRule="auto"/>
        <w:ind w:left="284" w:hanging="284"/>
        <w:rPr>
          <w:rFonts w:ascii="Calibri" w:hAnsi="Calibri"/>
        </w:rPr>
      </w:pPr>
      <w:r w:rsidRPr="00883C9F">
        <w:rPr>
          <w:rFonts w:ascii="Calibri" w:hAnsi="Calibri"/>
        </w:rPr>
        <w:t xml:space="preserve">Zaproponowana przez wykonawcę koncepcja realizacji badania musi stanowić opis powiązanych ze sobą działań, jakie wykonawca zamierza podjąć w określonej kolejności, aby zrealizować cele szczegółowe i cel główny badania (krótki opis kolejnych etapów realizacji badania, w tym sekwencji stosowanych metod/technik gromadzenia i analizy danych) i zostać odpowiednio uzasadniona. Musi zawierać opis </w:t>
      </w:r>
      <w:r w:rsidRPr="00883C9F">
        <w:rPr>
          <w:rFonts w:ascii="Calibri" w:hAnsi="Calibri"/>
          <w:iCs/>
        </w:rPr>
        <w:t xml:space="preserve">wszystkich obligatoryjnych do zastosowania w badaniu metod/technik gromadzenia i analizy danych oraz w przypadku technik gromadzenia danych wskazywać wielkość populacji badanej, wielkość próby, wielkość błędu statystycznego, sposób doboru próby oraz </w:t>
      </w:r>
      <w:r w:rsidRPr="00883C9F">
        <w:rPr>
          <w:rFonts w:ascii="Calibri" w:hAnsi="Calibri"/>
        </w:rPr>
        <w:t>strukturę próby,</w:t>
      </w:r>
      <w:r w:rsidRPr="00883C9F">
        <w:rPr>
          <w:rFonts w:ascii="Calibri" w:hAnsi="Calibri"/>
          <w:iCs/>
        </w:rPr>
        <w:t xml:space="preserve"> a także omówienie sposobu planowanej realizacji badań z ich zastosowaniem.</w:t>
      </w:r>
      <w:r>
        <w:rPr>
          <w:rFonts w:ascii="Calibri" w:hAnsi="Calibri"/>
          <w:iCs/>
        </w:rPr>
        <w:t xml:space="preserve"> Koncepcja realizacji badania musi uwzględniać podział na projekty konkursowe i pozakonkursowe. </w:t>
      </w:r>
    </w:p>
    <w:p w14:paraId="6F31F057" w14:textId="77777777" w:rsidR="0052558D" w:rsidRPr="009C301C" w:rsidRDefault="0052558D" w:rsidP="000349E9">
      <w:pPr>
        <w:pStyle w:val="Akapitzlist"/>
        <w:widowControl/>
        <w:numPr>
          <w:ilvl w:val="0"/>
          <w:numId w:val="119"/>
        </w:numPr>
        <w:shd w:val="clear" w:color="auto" w:fill="FFFFFF" w:themeFill="background1"/>
        <w:autoSpaceDE/>
        <w:autoSpaceDN/>
        <w:spacing w:before="120" w:line="276" w:lineRule="auto"/>
        <w:ind w:left="284" w:hanging="284"/>
        <w:rPr>
          <w:rFonts w:ascii="Calibri" w:hAnsi="Calibri"/>
          <w:iCs/>
        </w:rPr>
      </w:pPr>
      <w:r w:rsidRPr="009C301C">
        <w:rPr>
          <w:rFonts w:ascii="Calibri" w:eastAsia="Arial" w:hAnsi="Calibri"/>
        </w:rPr>
        <w:t>W przypadku, gdy realizacja poszczególnych metod/technik gromadzenia i/lub analizy danych nie będzie możliwa z przyczyn tzw. siły wyższej, w szczególności z sytuacji epidemicznej, Wykonawca będzie mógł zaproponować inną, adekwatną metodę/technikę lub zmniejszenie wielkości prób. Zmiana metody/techniki lub wielkości próby wymaga każdorazowo zgody Zamawiającego. Wykonawca musi uzasadnić zmianę metody/techniki lub zmniejszenie wielkości próby zarówno z</w:t>
      </w:r>
      <w:r>
        <w:rPr>
          <w:rFonts w:ascii="Calibri" w:eastAsia="Arial" w:hAnsi="Calibri"/>
        </w:rPr>
        <w:t> </w:t>
      </w:r>
      <w:r w:rsidRPr="009C301C">
        <w:rPr>
          <w:rFonts w:ascii="Calibri" w:eastAsia="Arial" w:hAnsi="Calibri"/>
        </w:rPr>
        <w:t>punktu widzenia zaistnienia siły wyższej i jej wpływu na realizację badania, jak i</w:t>
      </w:r>
      <w:r>
        <w:rPr>
          <w:rFonts w:ascii="Calibri" w:eastAsia="Arial" w:hAnsi="Calibri"/>
        </w:rPr>
        <w:t xml:space="preserve"> </w:t>
      </w:r>
      <w:r w:rsidRPr="009C301C">
        <w:rPr>
          <w:rFonts w:ascii="Calibri" w:eastAsia="Arial" w:hAnsi="Calibri"/>
        </w:rPr>
        <w:t>w</w:t>
      </w:r>
      <w:r>
        <w:rPr>
          <w:rFonts w:ascii="Calibri" w:eastAsia="Arial" w:hAnsi="Calibri"/>
        </w:rPr>
        <w:t xml:space="preserve"> </w:t>
      </w:r>
      <w:r w:rsidRPr="009C301C">
        <w:rPr>
          <w:rFonts w:ascii="Calibri" w:eastAsia="Arial" w:hAnsi="Calibri"/>
        </w:rPr>
        <w:t xml:space="preserve">przypadku zmiany metody/techniki uzasadnić wybór konkretnych metod/technik zastępczych. </w:t>
      </w:r>
    </w:p>
    <w:p w14:paraId="08C7C0B7" w14:textId="77777777" w:rsidR="0052558D" w:rsidRPr="00296766" w:rsidRDefault="0052558D" w:rsidP="0052558D">
      <w:pPr>
        <w:spacing w:before="120" w:line="276" w:lineRule="auto"/>
        <w:rPr>
          <w:rFonts w:ascii="Calibri" w:eastAsia="Arial" w:hAnsi="Calibri"/>
          <w:b/>
          <w:bCs/>
        </w:rPr>
      </w:pPr>
      <w:r w:rsidRPr="00296766">
        <w:rPr>
          <w:rFonts w:ascii="Calibri" w:eastAsia="Arial" w:hAnsi="Calibri"/>
          <w:b/>
          <w:bCs/>
        </w:rPr>
        <w:t>Rozdział I</w:t>
      </w:r>
      <w:r>
        <w:rPr>
          <w:rFonts w:ascii="Calibri" w:eastAsia="Arial" w:hAnsi="Calibri"/>
          <w:b/>
          <w:bCs/>
        </w:rPr>
        <w:t>V</w:t>
      </w:r>
      <w:r w:rsidRPr="00296766">
        <w:rPr>
          <w:rFonts w:ascii="Calibri" w:eastAsia="Arial" w:hAnsi="Calibri"/>
          <w:b/>
          <w:bCs/>
        </w:rPr>
        <w:t xml:space="preserve">. </w:t>
      </w:r>
      <w:r>
        <w:rPr>
          <w:rFonts w:ascii="Calibri" w:eastAsia="Arial" w:hAnsi="Calibri"/>
          <w:b/>
          <w:bCs/>
        </w:rPr>
        <w:t>Harmonogram realizacji badania</w:t>
      </w:r>
      <w:r w:rsidRPr="00296766">
        <w:rPr>
          <w:rFonts w:ascii="Calibri" w:eastAsia="Arial" w:hAnsi="Calibri"/>
          <w:b/>
          <w:bCs/>
        </w:rPr>
        <w:t xml:space="preserve">. </w:t>
      </w:r>
    </w:p>
    <w:p w14:paraId="7238DFE1" w14:textId="77777777" w:rsidR="0052558D" w:rsidRPr="008D3FA2" w:rsidRDefault="0052558D" w:rsidP="000349E9">
      <w:pPr>
        <w:pStyle w:val="Akapitzlist"/>
        <w:widowControl/>
        <w:numPr>
          <w:ilvl w:val="0"/>
          <w:numId w:val="118"/>
        </w:numPr>
        <w:autoSpaceDE/>
        <w:autoSpaceDN/>
        <w:spacing w:before="120" w:line="276" w:lineRule="auto"/>
        <w:ind w:left="284" w:hanging="284"/>
        <w:rPr>
          <w:rFonts w:ascii="Calibri" w:hAnsi="Calibri"/>
        </w:rPr>
      </w:pPr>
      <w:r w:rsidRPr="008D3FA2">
        <w:rPr>
          <w:rFonts w:ascii="Calibri" w:hAnsi="Calibri"/>
        </w:rPr>
        <w:t>Ewaluacja będzie trwała 16 tygodni (112 dni) i zostanie zrealizowana zgodnie z następującym harmonogramem czasowym:</w:t>
      </w:r>
    </w:p>
    <w:p w14:paraId="0AF1ABCF" w14:textId="77777777" w:rsidR="0052558D" w:rsidRDefault="0052558D" w:rsidP="000349E9">
      <w:pPr>
        <w:pStyle w:val="Akapitzlist"/>
        <w:widowControl/>
        <w:numPr>
          <w:ilvl w:val="0"/>
          <w:numId w:val="132"/>
        </w:numPr>
        <w:autoSpaceDE/>
        <w:autoSpaceDN/>
        <w:spacing w:before="120" w:line="276" w:lineRule="auto"/>
        <w:ind w:left="567" w:hanging="283"/>
        <w:contextualSpacing/>
        <w:rPr>
          <w:rFonts w:ascii="Calibri" w:hAnsi="Calibri"/>
        </w:rPr>
      </w:pPr>
      <w:r>
        <w:rPr>
          <w:rFonts w:ascii="Calibri" w:hAnsi="Calibri"/>
        </w:rPr>
        <w:t xml:space="preserve">Niezwłocznie po podpisaniu umowy oraz w terminie umożliwiającym dotrzymanie przez Wykonawcę terminu, o którym mowa w zapisach lit. b. poniżej, odbędzie się spotkanie organizacyjne Zamawiającego z Wykonawcą w celu omówienia specyfiki Działania 4.3 PO WER oraz przekazania Wykonawcy dodatkowych informacji i zaleceń koniecznych do przygotowania wersji roboczej / projektu raportu metodologicznego. Podczas spotkania Wykonawca przedstawi Zamawiającemu projekt struktury (spis treści) i zawartości raportu metodologicznego; </w:t>
      </w:r>
    </w:p>
    <w:p w14:paraId="7458DB6B" w14:textId="77777777" w:rsidR="0052558D" w:rsidRPr="008D3FA2" w:rsidRDefault="0052558D" w:rsidP="000349E9">
      <w:pPr>
        <w:pStyle w:val="Akapitzlist"/>
        <w:widowControl/>
        <w:numPr>
          <w:ilvl w:val="0"/>
          <w:numId w:val="132"/>
        </w:numPr>
        <w:autoSpaceDE/>
        <w:autoSpaceDN/>
        <w:spacing w:before="120" w:line="276" w:lineRule="auto"/>
        <w:ind w:left="567" w:hanging="283"/>
        <w:contextualSpacing/>
        <w:rPr>
          <w:rFonts w:ascii="Calibri" w:hAnsi="Calibri"/>
        </w:rPr>
      </w:pPr>
      <w:r w:rsidRPr="008D3FA2">
        <w:rPr>
          <w:rFonts w:ascii="Calibri" w:hAnsi="Calibri"/>
        </w:rPr>
        <w:t>W terminie do 7 dni od dnia zawarcia umowy Wykonawca przekaże Zamawiającemu wersję roboczą / projekt raportu metodologicznego;</w:t>
      </w:r>
    </w:p>
    <w:p w14:paraId="0FE6930E" w14:textId="77777777" w:rsidR="0052558D" w:rsidRPr="008D3FA2" w:rsidRDefault="0052558D" w:rsidP="000349E9">
      <w:pPr>
        <w:pStyle w:val="Akapitzlist"/>
        <w:widowControl/>
        <w:numPr>
          <w:ilvl w:val="0"/>
          <w:numId w:val="132"/>
        </w:numPr>
        <w:autoSpaceDE/>
        <w:autoSpaceDN/>
        <w:spacing w:before="120" w:line="276" w:lineRule="auto"/>
        <w:ind w:left="567" w:hanging="283"/>
        <w:contextualSpacing/>
        <w:rPr>
          <w:rFonts w:ascii="Calibri" w:hAnsi="Calibri"/>
        </w:rPr>
      </w:pPr>
      <w:r w:rsidRPr="008D3FA2">
        <w:rPr>
          <w:rFonts w:ascii="Calibri" w:hAnsi="Calibri"/>
        </w:rPr>
        <w:lastRenderedPageBreak/>
        <w:t>W terminie do 21 dni od dnia zawarcia umowy Wykonawca przekaże Zamawiającemu wersję ostateczną raportu metodologicznego, uwzględniającą wszystkie uwagi zgłoszone przez Zamawiającego;</w:t>
      </w:r>
    </w:p>
    <w:p w14:paraId="1BA44B3E" w14:textId="77777777" w:rsidR="0052558D" w:rsidRPr="008D3FA2" w:rsidRDefault="0052558D" w:rsidP="000349E9">
      <w:pPr>
        <w:pStyle w:val="Akapitzlist"/>
        <w:widowControl/>
        <w:numPr>
          <w:ilvl w:val="0"/>
          <w:numId w:val="132"/>
        </w:numPr>
        <w:autoSpaceDE/>
        <w:autoSpaceDN/>
        <w:spacing w:before="120" w:line="276" w:lineRule="auto"/>
        <w:ind w:left="567" w:hanging="283"/>
        <w:contextualSpacing/>
        <w:rPr>
          <w:rFonts w:ascii="Calibri" w:hAnsi="Calibri"/>
        </w:rPr>
      </w:pPr>
      <w:r w:rsidRPr="008D3FA2">
        <w:rPr>
          <w:rFonts w:ascii="Calibri" w:hAnsi="Calibri"/>
        </w:rPr>
        <w:t>W terminie do 90 dni od dnia zawarcia umowy Wykonawca przekaże Zamawiającemu wersję roboczą / projekt raportu końcowego</w:t>
      </w:r>
      <w:r>
        <w:rPr>
          <w:rFonts w:ascii="Calibri" w:hAnsi="Calibri"/>
        </w:rPr>
        <w:t xml:space="preserve"> oraz</w:t>
      </w:r>
      <w:r w:rsidRPr="008D3FA2">
        <w:rPr>
          <w:rFonts w:ascii="Calibri" w:hAnsi="Calibri"/>
        </w:rPr>
        <w:t xml:space="preserve"> prezentacji multimedialnej prezentującej najważniejsze wyniki badania;</w:t>
      </w:r>
    </w:p>
    <w:p w14:paraId="08E7441F" w14:textId="77777777" w:rsidR="0052558D" w:rsidRPr="00175445" w:rsidRDefault="0052558D" w:rsidP="000349E9">
      <w:pPr>
        <w:pStyle w:val="Akapitzlist"/>
        <w:widowControl/>
        <w:numPr>
          <w:ilvl w:val="0"/>
          <w:numId w:val="132"/>
        </w:numPr>
        <w:autoSpaceDE/>
        <w:autoSpaceDN/>
        <w:spacing w:before="120" w:line="276" w:lineRule="auto"/>
        <w:ind w:left="567" w:hanging="283"/>
        <w:contextualSpacing/>
        <w:rPr>
          <w:rFonts w:ascii="Calibri" w:hAnsi="Calibri"/>
        </w:rPr>
      </w:pPr>
      <w:r w:rsidRPr="008D3FA2">
        <w:rPr>
          <w:rFonts w:ascii="Calibri" w:hAnsi="Calibri"/>
        </w:rPr>
        <w:t xml:space="preserve">W terminie do 112 dni od dnia zawarcia umowy Wykonawca przekaże Zamawiającemu wersję ostateczną raportu końcowego oraz prezentacji multimedialnej wyników badania, </w:t>
      </w:r>
      <w:r w:rsidRPr="00175445">
        <w:rPr>
          <w:rFonts w:ascii="Calibri" w:hAnsi="Calibri"/>
        </w:rPr>
        <w:t xml:space="preserve">uwzględniającą wszystkie uwagi zgłoszone przez Zamawiającego. </w:t>
      </w:r>
    </w:p>
    <w:p w14:paraId="2B2D0E63" w14:textId="77777777" w:rsidR="0052558D" w:rsidRPr="00175445" w:rsidRDefault="0052558D" w:rsidP="000349E9">
      <w:pPr>
        <w:pStyle w:val="Akapitzlist"/>
        <w:widowControl/>
        <w:numPr>
          <w:ilvl w:val="0"/>
          <w:numId w:val="118"/>
        </w:numPr>
        <w:autoSpaceDE/>
        <w:autoSpaceDN/>
        <w:spacing w:before="120" w:line="276" w:lineRule="auto"/>
        <w:ind w:left="284" w:hanging="284"/>
        <w:rPr>
          <w:rFonts w:ascii="Calibri" w:hAnsi="Calibri"/>
        </w:rPr>
      </w:pPr>
      <w:r w:rsidRPr="00175445">
        <w:rPr>
          <w:rFonts w:ascii="Calibri" w:hAnsi="Calibri"/>
        </w:rPr>
        <w:t>Za wersje ostateczne ww. dokumentów traktowane będą te</w:t>
      </w:r>
      <w:r>
        <w:rPr>
          <w:rFonts w:ascii="Calibri" w:hAnsi="Calibri"/>
        </w:rPr>
        <w:t xml:space="preserve"> wersje</w:t>
      </w:r>
      <w:r w:rsidRPr="00175445">
        <w:rPr>
          <w:rFonts w:ascii="Calibri" w:hAnsi="Calibri"/>
        </w:rPr>
        <w:t>, które uzyskały akceptację Zamawiającego (udzieloną drogą elektroniczną – poprzez wiadomość e-mail lub w formie pisma).</w:t>
      </w:r>
    </w:p>
    <w:p w14:paraId="7A8DBD7C" w14:textId="77777777" w:rsidR="0052558D" w:rsidRPr="00175445" w:rsidRDefault="0052558D" w:rsidP="000349E9">
      <w:pPr>
        <w:pStyle w:val="Akapitzlist"/>
        <w:widowControl/>
        <w:numPr>
          <w:ilvl w:val="0"/>
          <w:numId w:val="118"/>
        </w:numPr>
        <w:autoSpaceDE/>
        <w:autoSpaceDN/>
        <w:spacing w:before="120" w:line="276" w:lineRule="auto"/>
        <w:ind w:left="284" w:hanging="284"/>
        <w:rPr>
          <w:rFonts w:ascii="Calibri" w:hAnsi="Calibri"/>
        </w:rPr>
      </w:pPr>
      <w:r w:rsidRPr="00175445">
        <w:rPr>
          <w:rFonts w:ascii="Calibri" w:hAnsi="Calibri"/>
        </w:rPr>
        <w:t xml:space="preserve">W przypadku, gdy koniec terminu przypada na sobotę lub dzień ustawowo wolny od pracy, za ostatni dzień terminu uważa się następny dzień roboczy po dniu lub dniach wolnych od pracy. </w:t>
      </w:r>
    </w:p>
    <w:p w14:paraId="045807D5" w14:textId="77777777" w:rsidR="0052558D" w:rsidRPr="00175445" w:rsidRDefault="0052558D" w:rsidP="0052558D">
      <w:pPr>
        <w:spacing w:before="120" w:line="276" w:lineRule="auto"/>
        <w:rPr>
          <w:rFonts w:ascii="Calibri" w:eastAsia="Arial" w:hAnsi="Calibri"/>
          <w:b/>
          <w:bCs/>
        </w:rPr>
      </w:pPr>
      <w:r w:rsidRPr="00175445">
        <w:rPr>
          <w:rFonts w:ascii="Calibri" w:eastAsia="Arial" w:hAnsi="Calibri"/>
          <w:b/>
          <w:bCs/>
        </w:rPr>
        <w:t xml:space="preserve">Rozdział V. Wymagania dotyczące wyników ewaluacji. </w:t>
      </w:r>
    </w:p>
    <w:p w14:paraId="403121FD" w14:textId="77777777" w:rsidR="0052558D" w:rsidRPr="00175445" w:rsidRDefault="0052558D" w:rsidP="000349E9">
      <w:pPr>
        <w:pStyle w:val="Akapitzlist"/>
        <w:widowControl/>
        <w:numPr>
          <w:ilvl w:val="0"/>
          <w:numId w:val="116"/>
        </w:numPr>
        <w:autoSpaceDE/>
        <w:autoSpaceDN/>
        <w:spacing w:before="120" w:line="276" w:lineRule="auto"/>
        <w:ind w:left="284" w:hanging="284"/>
        <w:rPr>
          <w:rFonts w:ascii="Calibri" w:hAnsi="Calibri"/>
        </w:rPr>
      </w:pPr>
      <w:r w:rsidRPr="00175445">
        <w:rPr>
          <w:rFonts w:ascii="Calibri" w:hAnsi="Calibri"/>
        </w:rPr>
        <w:t xml:space="preserve">Dokumenty przedstawiane Zamawiającemu w związku z realizacją badania ewaluacyjnego, tj. raport metodologiczny, raport końcowy oraz prezentacja multimedialna wyników badania, powinny zostać </w:t>
      </w:r>
      <w:r w:rsidRPr="00175445">
        <w:rPr>
          <w:rStyle w:val="normaltextrun"/>
          <w:rFonts w:ascii="Calibri" w:hAnsi="Calibri"/>
          <w:shd w:val="clear" w:color="auto" w:fill="FFFFFF"/>
        </w:rPr>
        <w:t>opracowane wyłącznie w języku polskim</w:t>
      </w:r>
      <w:r w:rsidRPr="00175445">
        <w:rPr>
          <w:rFonts w:ascii="Calibri" w:hAnsi="Calibri"/>
        </w:rPr>
        <w:t xml:space="preserve">. Wyjątkiem od tej zasady jest </w:t>
      </w:r>
      <w:r w:rsidRPr="00175445">
        <w:rPr>
          <w:rStyle w:val="normaltextrun"/>
          <w:rFonts w:ascii="Calibri" w:hAnsi="Calibri"/>
          <w:shd w:val="clear" w:color="auto" w:fill="FFFFFF"/>
        </w:rPr>
        <w:t xml:space="preserve">streszczenie w raporcie końcowym, które powinno zostać opracowane w </w:t>
      </w:r>
      <w:r>
        <w:rPr>
          <w:rStyle w:val="normaltextrun"/>
          <w:rFonts w:ascii="Calibri" w:hAnsi="Calibri"/>
          <w:shd w:val="clear" w:color="auto" w:fill="FFFFFF"/>
        </w:rPr>
        <w:t xml:space="preserve">wersji zarówno polskiej, jak i angielskiej. </w:t>
      </w:r>
    </w:p>
    <w:p w14:paraId="37F1B5CF" w14:textId="77777777" w:rsidR="0052558D" w:rsidRPr="00990B56" w:rsidRDefault="0052558D" w:rsidP="000349E9">
      <w:pPr>
        <w:pStyle w:val="Akapitzlist"/>
        <w:widowControl/>
        <w:numPr>
          <w:ilvl w:val="0"/>
          <w:numId w:val="116"/>
        </w:numPr>
        <w:autoSpaceDE/>
        <w:autoSpaceDN/>
        <w:spacing w:before="120" w:line="276" w:lineRule="auto"/>
        <w:ind w:left="284" w:hanging="284"/>
        <w:rPr>
          <w:rFonts w:ascii="Calibri" w:hAnsi="Calibri"/>
        </w:rPr>
      </w:pPr>
      <w:r w:rsidRPr="00990B56">
        <w:rPr>
          <w:rFonts w:ascii="Calibri" w:hAnsi="Calibri"/>
        </w:rPr>
        <w:t>Raport metodologiczny (w tym każda jego wersja robocza/projekt) musi być zgodny z zapisami Opisu przedmiotu zamówienia oraz ofertą Wykonawcy i powinien posiadać następującą strukturę:</w:t>
      </w:r>
    </w:p>
    <w:p w14:paraId="4ED8AA4E" w14:textId="77777777" w:rsidR="0052558D" w:rsidRPr="00990B56" w:rsidRDefault="0052558D" w:rsidP="000349E9">
      <w:pPr>
        <w:pStyle w:val="Akapitzlist"/>
        <w:widowControl/>
        <w:numPr>
          <w:ilvl w:val="2"/>
          <w:numId w:val="133"/>
        </w:numPr>
        <w:autoSpaceDE/>
        <w:autoSpaceDN/>
        <w:spacing w:before="120" w:line="276" w:lineRule="auto"/>
        <w:ind w:left="568" w:hanging="284"/>
        <w:contextualSpacing/>
        <w:rPr>
          <w:rFonts w:ascii="Calibri" w:hAnsi="Calibri"/>
        </w:rPr>
      </w:pPr>
      <w:r w:rsidRPr="00990B56">
        <w:rPr>
          <w:rFonts w:ascii="Calibri" w:hAnsi="Calibri"/>
        </w:rPr>
        <w:t>opis koncepcji badania;</w:t>
      </w:r>
    </w:p>
    <w:p w14:paraId="690A3F96" w14:textId="77777777" w:rsidR="0052558D" w:rsidRPr="00990B56" w:rsidRDefault="0052558D" w:rsidP="000349E9">
      <w:pPr>
        <w:pStyle w:val="Akapitzlist"/>
        <w:widowControl/>
        <w:numPr>
          <w:ilvl w:val="2"/>
          <w:numId w:val="133"/>
        </w:numPr>
        <w:autoSpaceDE/>
        <w:autoSpaceDN/>
        <w:spacing w:before="120" w:line="276" w:lineRule="auto"/>
        <w:ind w:left="568" w:hanging="284"/>
        <w:contextualSpacing/>
        <w:rPr>
          <w:rFonts w:ascii="Calibri" w:hAnsi="Calibri"/>
        </w:rPr>
      </w:pPr>
      <w:r w:rsidRPr="00990B56">
        <w:rPr>
          <w:rFonts w:ascii="Calibri" w:hAnsi="Calibri"/>
        </w:rPr>
        <w:t xml:space="preserve">pełny opis metodologii planowanej do zastosowania w ramach badania (opis poszczególnych metod/technik gromadzenia i analizy danych, z podaniem </w:t>
      </w:r>
      <w:r w:rsidRPr="00990B56">
        <w:rPr>
          <w:rFonts w:ascii="Calibri" w:hAnsi="Calibri"/>
          <w:iCs/>
        </w:rPr>
        <w:t>wielkości populacji badanych, wielkości prób, wielkości błędu statystycznego, sposobu doboru prób, a także omówienie sposobu planowanej realizacji badań z ich zastosowaniem</w:t>
      </w:r>
      <w:r w:rsidRPr="00990B56">
        <w:rPr>
          <w:rFonts w:ascii="Calibri" w:hAnsi="Calibri"/>
        </w:rPr>
        <w:t xml:space="preserve"> etc.);</w:t>
      </w:r>
    </w:p>
    <w:p w14:paraId="493641BF" w14:textId="77777777" w:rsidR="0052558D" w:rsidRPr="00990B56" w:rsidRDefault="0052558D" w:rsidP="000349E9">
      <w:pPr>
        <w:pStyle w:val="Akapitzlist"/>
        <w:widowControl/>
        <w:numPr>
          <w:ilvl w:val="2"/>
          <w:numId w:val="133"/>
        </w:numPr>
        <w:autoSpaceDE/>
        <w:autoSpaceDN/>
        <w:spacing w:before="120" w:line="276" w:lineRule="auto"/>
        <w:ind w:left="568" w:hanging="284"/>
        <w:contextualSpacing/>
        <w:rPr>
          <w:rFonts w:ascii="Calibri" w:hAnsi="Calibri"/>
        </w:rPr>
      </w:pPr>
      <w:r w:rsidRPr="00990B56">
        <w:rPr>
          <w:rFonts w:ascii="Calibri" w:hAnsi="Calibri"/>
        </w:rPr>
        <w:t xml:space="preserve">harmonogram badania określony co najmniej w tygodniach – z podaniem konkretnych dni kalendarzowych (początek i koniec tygodnia lub konkretny dzień) i członków Zespołu badawczego odpowiadających za konkretne zadania; harmonogram powinien zawierać opis kluczowych czynności wykonywanych na wszystkich etapach ewaluacji, tj. zarówno na etapie planowania badań, ich realizacji, analizy zebranych danych oraz oceny, a także kamieni milowych związanych z przekazaniem dokumentów / spotkaniami z Zamawiającym; </w:t>
      </w:r>
    </w:p>
    <w:p w14:paraId="41851793" w14:textId="77777777" w:rsidR="0052558D" w:rsidRPr="00990B56" w:rsidRDefault="0052558D" w:rsidP="000349E9">
      <w:pPr>
        <w:pStyle w:val="Akapitzlist"/>
        <w:widowControl/>
        <w:numPr>
          <w:ilvl w:val="2"/>
          <w:numId w:val="133"/>
        </w:numPr>
        <w:autoSpaceDE/>
        <w:autoSpaceDN/>
        <w:spacing w:before="120" w:line="276" w:lineRule="auto"/>
        <w:ind w:left="568" w:hanging="284"/>
        <w:contextualSpacing/>
        <w:rPr>
          <w:rFonts w:ascii="Calibri" w:hAnsi="Calibri"/>
        </w:rPr>
      </w:pPr>
      <w:r w:rsidRPr="00990B56">
        <w:rPr>
          <w:rFonts w:ascii="Calibri" w:hAnsi="Calibri"/>
        </w:rPr>
        <w:t>dokładny opis organizacji pracy badawczej z opisem obowiązków (podziałem zadań i odpowiedzialności) członków Zespołu Badawczego;</w:t>
      </w:r>
    </w:p>
    <w:p w14:paraId="29E63E6A" w14:textId="77777777" w:rsidR="0052558D" w:rsidRPr="00990B56" w:rsidRDefault="0052558D" w:rsidP="000349E9">
      <w:pPr>
        <w:pStyle w:val="Akapitzlist"/>
        <w:widowControl/>
        <w:numPr>
          <w:ilvl w:val="2"/>
          <w:numId w:val="133"/>
        </w:numPr>
        <w:autoSpaceDE/>
        <w:autoSpaceDN/>
        <w:spacing w:before="120" w:line="276" w:lineRule="auto"/>
        <w:ind w:left="568" w:hanging="284"/>
        <w:contextualSpacing/>
        <w:rPr>
          <w:rFonts w:ascii="Calibri" w:hAnsi="Calibri"/>
        </w:rPr>
      </w:pPr>
      <w:r w:rsidRPr="00990B56">
        <w:rPr>
          <w:rFonts w:ascii="Calibri" w:hAnsi="Calibri"/>
        </w:rPr>
        <w:t>wzory wszystkich narzędzi badawczych zastosowanych w badaniu ewaluacyjnym (np. kwestionariusze ankiet, scenariusze wywiadów etc.).</w:t>
      </w:r>
    </w:p>
    <w:p w14:paraId="00F54473" w14:textId="77777777" w:rsidR="0052558D" w:rsidRPr="002125C7" w:rsidRDefault="0052558D" w:rsidP="000349E9">
      <w:pPr>
        <w:pStyle w:val="Akapitzlist"/>
        <w:widowControl/>
        <w:numPr>
          <w:ilvl w:val="0"/>
          <w:numId w:val="116"/>
        </w:numPr>
        <w:autoSpaceDE/>
        <w:autoSpaceDN/>
        <w:spacing w:before="120" w:line="276" w:lineRule="auto"/>
        <w:ind w:left="284" w:hanging="284"/>
        <w:rPr>
          <w:rFonts w:ascii="Calibri" w:hAnsi="Calibri"/>
        </w:rPr>
      </w:pPr>
      <w:r w:rsidRPr="002125C7">
        <w:rPr>
          <w:rFonts w:ascii="Calibri" w:hAnsi="Calibri"/>
        </w:rPr>
        <w:t xml:space="preserve">Oczekiwana struktura (spis treści) i zawartość raportu metodologicznego zostanie omówiona przez Zamawiającego z Wykonawcą w trakcie spotkania, o którym mowa w rozdziale </w:t>
      </w:r>
      <w:r>
        <w:rPr>
          <w:rFonts w:ascii="Calibri" w:hAnsi="Calibri"/>
        </w:rPr>
        <w:t>I</w:t>
      </w:r>
      <w:r w:rsidRPr="002125C7">
        <w:rPr>
          <w:rFonts w:ascii="Calibri" w:hAnsi="Calibri"/>
        </w:rPr>
        <w:t>V pkt 1</w:t>
      </w:r>
      <w:r>
        <w:rPr>
          <w:rFonts w:ascii="Calibri" w:hAnsi="Calibri"/>
        </w:rPr>
        <w:t xml:space="preserve"> lit. a.</w:t>
      </w:r>
      <w:r w:rsidRPr="002125C7">
        <w:rPr>
          <w:rFonts w:ascii="Calibri" w:hAnsi="Calibri"/>
        </w:rPr>
        <w:t xml:space="preserve"> O</w:t>
      </w:r>
      <w:r>
        <w:rPr>
          <w:rFonts w:ascii="Calibri" w:hAnsi="Calibri"/>
        </w:rPr>
        <w:t>pisu przedmiotu zamówienia</w:t>
      </w:r>
      <w:r w:rsidRPr="002125C7">
        <w:rPr>
          <w:rFonts w:ascii="Calibri" w:hAnsi="Calibri"/>
        </w:rPr>
        <w:t xml:space="preserve">. </w:t>
      </w:r>
    </w:p>
    <w:p w14:paraId="5C4F9E62" w14:textId="77777777" w:rsidR="0052558D" w:rsidRPr="004B080A" w:rsidRDefault="0052558D" w:rsidP="000349E9">
      <w:pPr>
        <w:pStyle w:val="Akapitzlist"/>
        <w:widowControl/>
        <w:numPr>
          <w:ilvl w:val="0"/>
          <w:numId w:val="116"/>
        </w:numPr>
        <w:autoSpaceDE/>
        <w:autoSpaceDN/>
        <w:spacing w:before="120" w:line="276" w:lineRule="auto"/>
        <w:ind w:left="284" w:hanging="284"/>
        <w:rPr>
          <w:rFonts w:ascii="Calibri" w:hAnsi="Calibri"/>
        </w:rPr>
      </w:pPr>
      <w:r w:rsidRPr="004B080A">
        <w:rPr>
          <w:rFonts w:ascii="Calibri" w:hAnsi="Calibri"/>
        </w:rPr>
        <w:t xml:space="preserve">Treść raportu końcowego z realizacji badania musi mieć objętość minimum 70 stron znormalizowanych tekstu w formacie A4 i jednocześnie nie powinna być większa niż 100 stron znormalizowanych tekstu w formacie A4. Przez stronę znormalizowaną tekstu w formacie A4 </w:t>
      </w:r>
      <w:r w:rsidRPr="004B080A">
        <w:rPr>
          <w:rFonts w:ascii="Calibri" w:hAnsi="Calibri"/>
        </w:rPr>
        <w:lastRenderedPageBreak/>
        <w:t>rozumie się stronę o objętości średnio 1 800 znaków ze spacjami. Wskazana wyżej minimalna i maksymalna objętość raportu końcowego nie uwzględnia aneksów do raportu. Objętość (liczba stron) raportu końcowego może zostać zwiększona jedynie po uprzedniej, pisemnej zgodzie Zamawiającego.</w:t>
      </w:r>
    </w:p>
    <w:p w14:paraId="757BEEB1" w14:textId="77777777" w:rsidR="0052558D" w:rsidRPr="007D2C4B" w:rsidRDefault="0052558D" w:rsidP="000349E9">
      <w:pPr>
        <w:pStyle w:val="Akapitzlist"/>
        <w:widowControl/>
        <w:numPr>
          <w:ilvl w:val="0"/>
          <w:numId w:val="116"/>
        </w:numPr>
        <w:autoSpaceDE/>
        <w:autoSpaceDN/>
        <w:spacing w:before="120" w:line="276" w:lineRule="auto"/>
        <w:ind w:left="284" w:hanging="284"/>
        <w:rPr>
          <w:rFonts w:ascii="Calibri" w:hAnsi="Calibri"/>
        </w:rPr>
      </w:pPr>
      <w:r w:rsidRPr="007D2C4B">
        <w:rPr>
          <w:rFonts w:ascii="Calibri" w:hAnsi="Calibri"/>
        </w:rPr>
        <w:t xml:space="preserve">Raport końcowy (oraz każda jego wersja robocza/projekt) musi być zgodny z zapisami OPZ, </w:t>
      </w:r>
      <w:r>
        <w:rPr>
          <w:rFonts w:ascii="Calibri" w:hAnsi="Calibri"/>
        </w:rPr>
        <w:t>o</w:t>
      </w:r>
      <w:r w:rsidRPr="007D2C4B">
        <w:rPr>
          <w:rFonts w:ascii="Calibri" w:hAnsi="Calibri"/>
        </w:rPr>
        <w:t>ferty Wykonawcy oraz raportu metodologicznego, a także posiadać następującą strukturę:</w:t>
      </w:r>
    </w:p>
    <w:p w14:paraId="2E80E07B" w14:textId="77777777" w:rsidR="0052558D" w:rsidRPr="007F5583" w:rsidRDefault="0052558D" w:rsidP="000349E9">
      <w:pPr>
        <w:pStyle w:val="Akapitzlist"/>
        <w:widowControl/>
        <w:numPr>
          <w:ilvl w:val="0"/>
          <w:numId w:val="134"/>
        </w:numPr>
        <w:autoSpaceDE/>
        <w:autoSpaceDN/>
        <w:spacing w:before="120" w:line="276" w:lineRule="auto"/>
        <w:ind w:left="567" w:hanging="283"/>
        <w:contextualSpacing/>
        <w:rPr>
          <w:rFonts w:ascii="Calibri" w:hAnsi="Calibri"/>
        </w:rPr>
      </w:pPr>
      <w:r w:rsidRPr="007F5583">
        <w:rPr>
          <w:rFonts w:ascii="Calibri" w:hAnsi="Calibri"/>
        </w:rPr>
        <w:t>streszczenie – w wersji polskiej i angielskiej; nie więcej niż 4 strony znormalizowane tekstu w formacie A4 (przez stronę znormalizowaną tekstu w formacie A4 rozumie się stronę o objętości średnio 1 800 znaków ze spacjami) dla każdej z wersji językowych w ramach raportu końcowego;</w:t>
      </w:r>
    </w:p>
    <w:p w14:paraId="2130A2FB" w14:textId="77777777" w:rsidR="0052558D" w:rsidRPr="007F5583" w:rsidRDefault="0052558D" w:rsidP="000349E9">
      <w:pPr>
        <w:pStyle w:val="Akapitzlist"/>
        <w:widowControl/>
        <w:numPr>
          <w:ilvl w:val="0"/>
          <w:numId w:val="134"/>
        </w:numPr>
        <w:autoSpaceDE/>
        <w:autoSpaceDN/>
        <w:spacing w:before="120" w:line="276" w:lineRule="auto"/>
        <w:ind w:left="567" w:hanging="283"/>
        <w:contextualSpacing/>
        <w:rPr>
          <w:rFonts w:ascii="Calibri" w:hAnsi="Calibri"/>
        </w:rPr>
      </w:pPr>
      <w:r w:rsidRPr="007F5583">
        <w:rPr>
          <w:rFonts w:ascii="Calibri" w:hAnsi="Calibri"/>
        </w:rPr>
        <w:t>spis treści;</w:t>
      </w:r>
    </w:p>
    <w:p w14:paraId="61E937EB" w14:textId="77777777" w:rsidR="0052558D" w:rsidRPr="007F5583" w:rsidRDefault="0052558D" w:rsidP="000349E9">
      <w:pPr>
        <w:pStyle w:val="Akapitzlist"/>
        <w:widowControl/>
        <w:numPr>
          <w:ilvl w:val="0"/>
          <w:numId w:val="134"/>
        </w:numPr>
        <w:autoSpaceDE/>
        <w:autoSpaceDN/>
        <w:spacing w:before="120" w:line="276" w:lineRule="auto"/>
        <w:ind w:left="567" w:hanging="283"/>
        <w:contextualSpacing/>
        <w:rPr>
          <w:rFonts w:ascii="Calibri" w:hAnsi="Calibri"/>
        </w:rPr>
      </w:pPr>
      <w:r w:rsidRPr="007F5583">
        <w:rPr>
          <w:rFonts w:ascii="Calibri" w:hAnsi="Calibri"/>
        </w:rPr>
        <w:t>wykaz skrótów i objaśnienie terminologii użytej w raporcie (słowniczek);</w:t>
      </w:r>
    </w:p>
    <w:p w14:paraId="4B13302D" w14:textId="77777777" w:rsidR="0052558D" w:rsidRPr="007F5583" w:rsidRDefault="0052558D" w:rsidP="000349E9">
      <w:pPr>
        <w:pStyle w:val="Akapitzlist"/>
        <w:widowControl/>
        <w:numPr>
          <w:ilvl w:val="0"/>
          <w:numId w:val="134"/>
        </w:numPr>
        <w:autoSpaceDE/>
        <w:autoSpaceDN/>
        <w:spacing w:before="120" w:line="276" w:lineRule="auto"/>
        <w:ind w:left="567" w:hanging="283"/>
        <w:contextualSpacing/>
        <w:rPr>
          <w:rFonts w:ascii="Calibri" w:hAnsi="Calibri"/>
        </w:rPr>
      </w:pPr>
      <w:r w:rsidRPr="007F5583">
        <w:rPr>
          <w:rFonts w:ascii="Calibri" w:hAnsi="Calibri"/>
        </w:rPr>
        <w:t>wprowadzenie (opis przedmiotu badania, głównych założeń i celów badania) – nie więcej niż 3 strony znormalizowane tekstu w formacie A4 (przez stronę znormalizowaną tekstu w formacie A4 rozumie się stronę o objętości średnio 1 800 znaków ze spacjami);</w:t>
      </w:r>
    </w:p>
    <w:p w14:paraId="3A2C0737" w14:textId="77777777" w:rsidR="0052558D" w:rsidRPr="00FE06E8" w:rsidRDefault="0052558D" w:rsidP="000349E9">
      <w:pPr>
        <w:pStyle w:val="Akapitzlist"/>
        <w:widowControl/>
        <w:numPr>
          <w:ilvl w:val="0"/>
          <w:numId w:val="134"/>
        </w:numPr>
        <w:autoSpaceDE/>
        <w:autoSpaceDN/>
        <w:spacing w:before="120" w:line="276" w:lineRule="auto"/>
        <w:ind w:left="567" w:hanging="283"/>
        <w:contextualSpacing/>
        <w:rPr>
          <w:rFonts w:ascii="Calibri" w:hAnsi="Calibri"/>
        </w:rPr>
      </w:pPr>
      <w:r w:rsidRPr="007F5583">
        <w:rPr>
          <w:rFonts w:ascii="Calibri" w:hAnsi="Calibri"/>
        </w:rPr>
        <w:t xml:space="preserve">krótki opis zastosowanej metodologii oraz źródeł danych i informacji wykorzystanych w badaniu (zarówno działań zaplanowanych w ofercie, jak i faktycznie zrealizowanych) – nie więcej niż 3 strony znormalizowane tekstu w formacie A4 (przez stronę znormalizowaną tekstu </w:t>
      </w:r>
      <w:r w:rsidRPr="00FE06E8">
        <w:rPr>
          <w:rFonts w:ascii="Calibri" w:hAnsi="Calibri"/>
        </w:rPr>
        <w:t>w formacie A4 rozumie się stronę o objętości średnio 1 800 znaków ze spacjami);</w:t>
      </w:r>
    </w:p>
    <w:p w14:paraId="461D8CCA" w14:textId="77777777" w:rsidR="0052558D" w:rsidRPr="00FE06E8" w:rsidRDefault="0052558D" w:rsidP="000349E9">
      <w:pPr>
        <w:pStyle w:val="Akapitzlist"/>
        <w:widowControl/>
        <w:numPr>
          <w:ilvl w:val="0"/>
          <w:numId w:val="134"/>
        </w:numPr>
        <w:autoSpaceDE/>
        <w:autoSpaceDN/>
        <w:spacing w:before="120" w:line="276" w:lineRule="auto"/>
        <w:ind w:left="567" w:hanging="283"/>
        <w:contextualSpacing/>
        <w:rPr>
          <w:rFonts w:ascii="Calibri" w:hAnsi="Calibri"/>
        </w:rPr>
      </w:pPr>
      <w:r w:rsidRPr="00FE06E8">
        <w:rPr>
          <w:rFonts w:ascii="Calibri" w:hAnsi="Calibri"/>
        </w:rPr>
        <w:t xml:space="preserve">opis wyników badania wraz z ich analizą i interpretacją (opis analizy i interpretacji danych z poszczególnych źródeł oraz prezentacja kompletnych wyników badania z zastosowaniem zasady triangulacji metodologicznej, wraz z oceną </w:t>
      </w:r>
      <w:proofErr w:type="spellStart"/>
      <w:r w:rsidRPr="00FE06E8">
        <w:rPr>
          <w:rFonts w:ascii="Calibri" w:hAnsi="Calibri"/>
        </w:rPr>
        <w:t>ewaluatora</w:t>
      </w:r>
      <w:proofErr w:type="spellEnd"/>
      <w:r w:rsidRPr="00FE06E8">
        <w:rPr>
          <w:rFonts w:ascii="Calibri" w:hAnsi="Calibri"/>
        </w:rPr>
        <w:t>), w tym przedstawienie odpowiedzi na wszystkie pytania badawcze;</w:t>
      </w:r>
    </w:p>
    <w:p w14:paraId="76AF09FB" w14:textId="77777777" w:rsidR="0052558D" w:rsidRPr="00FE06E8" w:rsidRDefault="0052558D" w:rsidP="000349E9">
      <w:pPr>
        <w:pStyle w:val="Akapitzlist"/>
        <w:widowControl/>
        <w:numPr>
          <w:ilvl w:val="0"/>
          <w:numId w:val="134"/>
        </w:numPr>
        <w:autoSpaceDE/>
        <w:autoSpaceDN/>
        <w:spacing w:before="120" w:line="276" w:lineRule="auto"/>
        <w:ind w:left="567" w:hanging="283"/>
        <w:contextualSpacing/>
        <w:rPr>
          <w:rFonts w:ascii="Calibri" w:hAnsi="Calibri"/>
        </w:rPr>
      </w:pPr>
      <w:r w:rsidRPr="00FE06E8">
        <w:rPr>
          <w:rFonts w:ascii="Calibri" w:hAnsi="Calibri"/>
        </w:rPr>
        <w:t>spójne wnioski z badania, z uwzględnieniem specyfiki badanego obszaru i wynikające z nich rekomendacje;</w:t>
      </w:r>
    </w:p>
    <w:p w14:paraId="341ED1E7" w14:textId="77777777" w:rsidR="0052558D" w:rsidRPr="00FE06E8" w:rsidRDefault="0052558D" w:rsidP="000349E9">
      <w:pPr>
        <w:pStyle w:val="Akapitzlist"/>
        <w:widowControl/>
        <w:numPr>
          <w:ilvl w:val="0"/>
          <w:numId w:val="134"/>
        </w:numPr>
        <w:autoSpaceDE/>
        <w:autoSpaceDN/>
        <w:spacing w:before="120" w:line="276" w:lineRule="auto"/>
        <w:ind w:left="567" w:hanging="283"/>
        <w:contextualSpacing/>
        <w:rPr>
          <w:rFonts w:ascii="Calibri" w:hAnsi="Calibri"/>
        </w:rPr>
      </w:pPr>
      <w:r w:rsidRPr="00FE06E8">
        <w:rPr>
          <w:rFonts w:ascii="Calibri" w:hAnsi="Calibri"/>
        </w:rPr>
        <w:t>spis tabel i rysunków;</w:t>
      </w:r>
    </w:p>
    <w:p w14:paraId="1D675E2A" w14:textId="77777777" w:rsidR="0052558D" w:rsidRPr="00FE06E8" w:rsidRDefault="0052558D" w:rsidP="000349E9">
      <w:pPr>
        <w:pStyle w:val="Akapitzlist"/>
        <w:widowControl/>
        <w:numPr>
          <w:ilvl w:val="0"/>
          <w:numId w:val="134"/>
        </w:numPr>
        <w:autoSpaceDE/>
        <w:autoSpaceDN/>
        <w:spacing w:before="120" w:line="276" w:lineRule="auto"/>
        <w:ind w:left="567" w:hanging="283"/>
        <w:contextualSpacing/>
        <w:rPr>
          <w:rFonts w:ascii="Calibri" w:hAnsi="Calibri"/>
        </w:rPr>
      </w:pPr>
      <w:r w:rsidRPr="00FE06E8">
        <w:rPr>
          <w:rFonts w:ascii="Calibri" w:hAnsi="Calibri"/>
        </w:rPr>
        <w:t>bibliografia;</w:t>
      </w:r>
    </w:p>
    <w:p w14:paraId="21944388" w14:textId="77777777" w:rsidR="0052558D" w:rsidRPr="00FE06E8" w:rsidRDefault="0052558D" w:rsidP="000349E9">
      <w:pPr>
        <w:pStyle w:val="Akapitzlist"/>
        <w:widowControl/>
        <w:numPr>
          <w:ilvl w:val="0"/>
          <w:numId w:val="134"/>
        </w:numPr>
        <w:autoSpaceDE/>
        <w:autoSpaceDN/>
        <w:spacing w:before="120" w:line="276" w:lineRule="auto"/>
        <w:ind w:left="567" w:hanging="283"/>
        <w:contextualSpacing/>
        <w:rPr>
          <w:rFonts w:ascii="Calibri" w:hAnsi="Calibri"/>
        </w:rPr>
      </w:pPr>
      <w:r w:rsidRPr="00FE06E8">
        <w:rPr>
          <w:rFonts w:ascii="Calibri" w:hAnsi="Calibri"/>
        </w:rPr>
        <w:t xml:space="preserve">aneksy zawierające m. in. zastosowane w ramach badania narzędzia badawcze, opis struktury zrealizowanych prób badawczych, pełną dokumentację badawczą z badań ilościowych i jakościowych (bazy danych ilościowych, tabele wynikowe z badań ilościowych, </w:t>
      </w:r>
      <w:r>
        <w:rPr>
          <w:rFonts w:ascii="Calibri" w:hAnsi="Calibri"/>
        </w:rPr>
        <w:t xml:space="preserve">zanonimizowane </w:t>
      </w:r>
      <w:r w:rsidRPr="00FE06E8">
        <w:rPr>
          <w:rFonts w:ascii="Calibri" w:hAnsi="Calibri"/>
        </w:rPr>
        <w:t>transkrypcje wywiadów z wszystkich badań jakościowych etc.); dokumenty opracowane w ramach aneksu mogą zostać wyłączone z treści głównej raportu końcowego i</w:t>
      </w:r>
      <w:r>
        <w:rPr>
          <w:rFonts w:ascii="Calibri" w:hAnsi="Calibri"/>
        </w:rPr>
        <w:t> </w:t>
      </w:r>
      <w:r w:rsidRPr="00FE06E8">
        <w:rPr>
          <w:rFonts w:ascii="Calibri" w:hAnsi="Calibri"/>
        </w:rPr>
        <w:t>zostać zawarte i przekazane Zamawiającemu w oddzielnych plikach, po uzyskaniu wcześniejszej akceptacji Zamawiającego.</w:t>
      </w:r>
    </w:p>
    <w:p w14:paraId="4FEF7CD1" w14:textId="77777777" w:rsidR="0052558D" w:rsidRPr="00FE06E8" w:rsidRDefault="0052558D" w:rsidP="000349E9">
      <w:pPr>
        <w:pStyle w:val="Akapitzlist"/>
        <w:widowControl/>
        <w:numPr>
          <w:ilvl w:val="0"/>
          <w:numId w:val="116"/>
        </w:numPr>
        <w:autoSpaceDE/>
        <w:autoSpaceDN/>
        <w:spacing w:before="120" w:line="276" w:lineRule="auto"/>
        <w:ind w:left="284" w:hanging="284"/>
        <w:rPr>
          <w:rFonts w:ascii="Calibri" w:hAnsi="Calibri"/>
        </w:rPr>
      </w:pPr>
      <w:r w:rsidRPr="00FE06E8">
        <w:rPr>
          <w:rFonts w:ascii="Calibri" w:hAnsi="Calibri"/>
        </w:rPr>
        <w:t>Szczegółowa struktura (spis treści) raportu końcowego, o której mowa w pkt 5 lit. b zostanie przedyskutowana z Zamawiającym przed rozpoczęciem prac nad projektem przedmiotowego raportu, przy czym Wykonawca zobowiązuje się do uwzględnienia wszelkich oczekiwań Zamawiającego w tym zakresie.</w:t>
      </w:r>
    </w:p>
    <w:p w14:paraId="3194318C" w14:textId="77777777" w:rsidR="0052558D" w:rsidRPr="00FE06E8" w:rsidRDefault="0052558D" w:rsidP="000349E9">
      <w:pPr>
        <w:pStyle w:val="Akapitzlist"/>
        <w:widowControl/>
        <w:numPr>
          <w:ilvl w:val="0"/>
          <w:numId w:val="116"/>
        </w:numPr>
        <w:autoSpaceDE/>
        <w:autoSpaceDN/>
        <w:spacing w:before="120" w:line="276" w:lineRule="auto"/>
        <w:ind w:left="284" w:hanging="284"/>
        <w:rPr>
          <w:rFonts w:ascii="Calibri" w:hAnsi="Calibri"/>
        </w:rPr>
      </w:pPr>
      <w:r w:rsidRPr="00FE06E8">
        <w:rPr>
          <w:rFonts w:ascii="Calibri" w:hAnsi="Calibri"/>
        </w:rPr>
        <w:t>Wszystkie wersje raportu metodologicznego i raportu końcowego oraz prezentacji multimedialnej wyników badania (format .</w:t>
      </w:r>
      <w:proofErr w:type="spellStart"/>
      <w:r w:rsidRPr="00FE06E8">
        <w:rPr>
          <w:rFonts w:ascii="Calibri" w:hAnsi="Calibri"/>
        </w:rPr>
        <w:t>ppt</w:t>
      </w:r>
      <w:proofErr w:type="spellEnd"/>
      <w:r w:rsidRPr="00FE06E8">
        <w:rPr>
          <w:rFonts w:ascii="Calibri" w:hAnsi="Calibri"/>
        </w:rPr>
        <w:t xml:space="preserve"> lub .</w:t>
      </w:r>
      <w:proofErr w:type="spellStart"/>
      <w:r w:rsidRPr="00FE06E8">
        <w:rPr>
          <w:rFonts w:ascii="Calibri" w:hAnsi="Calibri"/>
        </w:rPr>
        <w:t>pptx</w:t>
      </w:r>
      <w:proofErr w:type="spellEnd"/>
      <w:r w:rsidRPr="00FE06E8">
        <w:rPr>
          <w:rFonts w:ascii="Calibri" w:hAnsi="Calibri"/>
        </w:rPr>
        <w:t>) zostaną przekazane Zamawiającemu jedynie w postaci elektronicznej (e-mail).</w:t>
      </w:r>
    </w:p>
    <w:p w14:paraId="1D3D969D" w14:textId="77777777" w:rsidR="0052558D" w:rsidRPr="00FE06E8" w:rsidRDefault="0052558D" w:rsidP="000349E9">
      <w:pPr>
        <w:pStyle w:val="Akapitzlist"/>
        <w:widowControl/>
        <w:numPr>
          <w:ilvl w:val="0"/>
          <w:numId w:val="116"/>
        </w:numPr>
        <w:autoSpaceDE/>
        <w:autoSpaceDN/>
        <w:spacing w:before="120" w:line="276" w:lineRule="auto"/>
        <w:ind w:left="284" w:hanging="284"/>
        <w:rPr>
          <w:rFonts w:ascii="Calibri" w:hAnsi="Calibri"/>
        </w:rPr>
      </w:pPr>
      <w:r w:rsidRPr="00FE06E8">
        <w:rPr>
          <w:rFonts w:ascii="Calibri" w:hAnsi="Calibri"/>
        </w:rPr>
        <w:t xml:space="preserve">Prezentacja multimedialna wyników badania powinna liczyć od 20 do maksymalnie 30 slajdów i w sposób syntetyczny przedstawiać opis celu i przedmiotu badania, zastosowanej metodyki </w:t>
      </w:r>
      <w:r w:rsidRPr="00FE06E8">
        <w:rPr>
          <w:rFonts w:ascii="Calibri" w:hAnsi="Calibri"/>
        </w:rPr>
        <w:lastRenderedPageBreak/>
        <w:t>badawczej oraz najważniejszych wyników badania – w tym przede wszystkim wniosków i wypływających z nich rekomendacji.</w:t>
      </w:r>
    </w:p>
    <w:p w14:paraId="5EC7B4D6" w14:textId="77777777" w:rsidR="0052558D" w:rsidRPr="00FE06E8" w:rsidRDefault="0052558D" w:rsidP="000349E9">
      <w:pPr>
        <w:pStyle w:val="Akapitzlist"/>
        <w:widowControl/>
        <w:numPr>
          <w:ilvl w:val="0"/>
          <w:numId w:val="116"/>
        </w:numPr>
        <w:autoSpaceDE/>
        <w:autoSpaceDN/>
        <w:spacing w:before="120" w:line="276" w:lineRule="auto"/>
        <w:ind w:left="284" w:hanging="284"/>
        <w:rPr>
          <w:rFonts w:ascii="Calibri" w:hAnsi="Calibri"/>
        </w:rPr>
      </w:pPr>
      <w:r w:rsidRPr="00FE06E8">
        <w:rPr>
          <w:rFonts w:ascii="Calibri" w:hAnsi="Calibri"/>
        </w:rPr>
        <w:t>Raport końcowy z realizacji badania nie może się sprowadzać jedynie do zreferowania (streszczenia) uzyskanych danych i odpowiedzi respondentów, ale musi również prezentować niezależną ocenę Wykonawcy badania (</w:t>
      </w:r>
      <w:proofErr w:type="spellStart"/>
      <w:r w:rsidRPr="00FE06E8">
        <w:rPr>
          <w:rFonts w:ascii="Calibri" w:hAnsi="Calibri"/>
        </w:rPr>
        <w:t>ewaluatora</w:t>
      </w:r>
      <w:proofErr w:type="spellEnd"/>
      <w:r w:rsidRPr="00FE06E8">
        <w:rPr>
          <w:rFonts w:ascii="Calibri" w:hAnsi="Calibri"/>
        </w:rPr>
        <w:t xml:space="preserve">). W raporcie tym przedstawiona zostanie analiza oraz interpretacja danych zebranych w ramach wszystkich zastosowanych metod badawczych, a także w sposób wyczerpujący zostaną udzielone odpowiedzi na wszystkie postawione pytania ewaluacyjne. Odpowiedzi na poszczególne pytania ewaluacyjne muszą być zawarte w treści właściwych rozdziałów raportu. </w:t>
      </w:r>
    </w:p>
    <w:p w14:paraId="2E71719A" w14:textId="77777777" w:rsidR="0052558D" w:rsidRPr="00FE06E8" w:rsidRDefault="0052558D" w:rsidP="000349E9">
      <w:pPr>
        <w:pStyle w:val="Akapitzlist"/>
        <w:widowControl/>
        <w:numPr>
          <w:ilvl w:val="0"/>
          <w:numId w:val="116"/>
        </w:numPr>
        <w:autoSpaceDE/>
        <w:autoSpaceDN/>
        <w:spacing w:before="120" w:line="276" w:lineRule="auto"/>
        <w:ind w:left="284" w:hanging="284"/>
        <w:rPr>
          <w:rFonts w:ascii="Calibri" w:hAnsi="Calibri"/>
        </w:rPr>
      </w:pPr>
      <w:r w:rsidRPr="00FE06E8">
        <w:rPr>
          <w:rFonts w:ascii="Calibri" w:hAnsi="Calibri"/>
        </w:rPr>
        <w:t xml:space="preserve">Raport końcowy i inne materiały sporządzane przez Wykonawcę będą przygotowane w formie przyjaznej odbiorcy, tj. ich przygotowanie poprzedzone zostanie staranną selekcją informacji. Tekst zredagowany będzie w sposób syntetyczny, tak aby zawierał esencję przekazu oraz główne interpretacje i wnioski. Materiały będą mieć spójną konstrukcję oraz powinny zostać napisane przejrzystym językiem. </w:t>
      </w:r>
    </w:p>
    <w:p w14:paraId="511FDE16" w14:textId="77777777" w:rsidR="0052558D" w:rsidRPr="00FE06E8" w:rsidRDefault="0052558D" w:rsidP="000349E9">
      <w:pPr>
        <w:pStyle w:val="Akapitzlist"/>
        <w:widowControl/>
        <w:numPr>
          <w:ilvl w:val="0"/>
          <w:numId w:val="116"/>
        </w:numPr>
        <w:autoSpaceDE/>
        <w:autoSpaceDN/>
        <w:spacing w:before="120" w:line="276" w:lineRule="auto"/>
        <w:ind w:left="284" w:hanging="284"/>
        <w:rPr>
          <w:rFonts w:ascii="Calibri" w:hAnsi="Calibri"/>
        </w:rPr>
      </w:pPr>
      <w:r w:rsidRPr="00FE06E8">
        <w:rPr>
          <w:rFonts w:ascii="Calibri" w:hAnsi="Calibri"/>
        </w:rPr>
        <w:t xml:space="preserve">Raport końcowy musi zostać wzbogacony czytelnymi i przejrzystymi wykresami (których forma będzie dostosowana do rodzaju danych), schematami, rysunkami, zdjęciami, tabelami i innymi formami wizualizacji wyników badania. Zamawiający zaleca również uwzględnienie w ich treści cytatów, ilustrujących najciekawsze/najważniejsze wypowiedzi respondentów. </w:t>
      </w:r>
    </w:p>
    <w:p w14:paraId="4E97D439" w14:textId="77777777" w:rsidR="0052558D" w:rsidRPr="00FE06E8" w:rsidRDefault="0052558D" w:rsidP="000349E9">
      <w:pPr>
        <w:pStyle w:val="Akapitzlist"/>
        <w:widowControl/>
        <w:numPr>
          <w:ilvl w:val="0"/>
          <w:numId w:val="116"/>
        </w:numPr>
        <w:autoSpaceDE/>
        <w:autoSpaceDN/>
        <w:spacing w:before="120" w:line="276" w:lineRule="auto"/>
        <w:ind w:left="284" w:hanging="284"/>
        <w:rPr>
          <w:rFonts w:ascii="Calibri" w:hAnsi="Calibri"/>
        </w:rPr>
      </w:pPr>
      <w:r w:rsidRPr="00FE06E8">
        <w:rPr>
          <w:rFonts w:ascii="Calibri" w:hAnsi="Calibri"/>
        </w:rPr>
        <w:t xml:space="preserve">Raport końcowy i inne materiały zostaną poddane przez Wykonawcę profesjonalnej korekcie redakcyjnej, tak aby ostateczne ich wersje były pozbawione błędów ortograficznych, interpunkcyjnych, gramatycznych i stylistycznych przed ich ostatecznym oddaniem Zamawiającemu. </w:t>
      </w:r>
    </w:p>
    <w:p w14:paraId="31B56D91" w14:textId="77777777" w:rsidR="0052558D" w:rsidRPr="00FE06E8" w:rsidRDefault="0052558D" w:rsidP="000349E9">
      <w:pPr>
        <w:pStyle w:val="Akapitzlist"/>
        <w:widowControl/>
        <w:numPr>
          <w:ilvl w:val="0"/>
          <w:numId w:val="116"/>
        </w:numPr>
        <w:autoSpaceDE/>
        <w:autoSpaceDN/>
        <w:spacing w:before="120" w:line="276" w:lineRule="auto"/>
        <w:ind w:left="284" w:hanging="284"/>
        <w:rPr>
          <w:rFonts w:ascii="Calibri" w:hAnsi="Calibri"/>
        </w:rPr>
      </w:pPr>
      <w:r w:rsidRPr="00FE06E8">
        <w:rPr>
          <w:rFonts w:ascii="Calibri" w:hAnsi="Calibri"/>
        </w:rPr>
        <w:t>Sformułowane w raporcie końcowym wnioski zostaną poparte przedstawionymi wynikami badania oraz będą stanowiły rezultat przeprowadzonej przez Wykonawcę analizy i interpretacji wyników badania, a nie będą stanowiły wyłącznie opinii poszczególnych respondentów badania.</w:t>
      </w:r>
    </w:p>
    <w:p w14:paraId="18392BDE" w14:textId="77777777" w:rsidR="0052558D" w:rsidRPr="00FE06E8" w:rsidRDefault="0052558D" w:rsidP="000349E9">
      <w:pPr>
        <w:pStyle w:val="Akapitzlist"/>
        <w:widowControl/>
        <w:numPr>
          <w:ilvl w:val="0"/>
          <w:numId w:val="116"/>
        </w:numPr>
        <w:autoSpaceDE/>
        <w:autoSpaceDN/>
        <w:spacing w:before="120" w:line="276" w:lineRule="auto"/>
        <w:ind w:left="284" w:hanging="284"/>
        <w:rPr>
          <w:rFonts w:ascii="Calibri" w:hAnsi="Calibri"/>
        </w:rPr>
      </w:pPr>
      <w:r w:rsidRPr="00FE06E8">
        <w:rPr>
          <w:rFonts w:ascii="Calibri" w:hAnsi="Calibri"/>
        </w:rPr>
        <w:t xml:space="preserve">Zamawiający zastrzega sobie prawo do wielokrotnego wniesienia uwag do przygotowanych narzędzi badawczych oraz wersji roboczych/projektów raportów (metodologicznego oraz końcowego), a także prezentacji multimedialnej wyników badania. Wykonawca jest zobowiązany każdorazowo do uwzględnienia lub odniesienia się w inny sposób do wszystkich uwag. </w:t>
      </w:r>
    </w:p>
    <w:p w14:paraId="6454B578" w14:textId="77777777" w:rsidR="0052558D" w:rsidRPr="00FE06E8" w:rsidRDefault="0052558D" w:rsidP="000349E9">
      <w:pPr>
        <w:pStyle w:val="Akapitzlist"/>
        <w:widowControl/>
        <w:numPr>
          <w:ilvl w:val="0"/>
          <w:numId w:val="116"/>
        </w:numPr>
        <w:autoSpaceDE/>
        <w:autoSpaceDN/>
        <w:spacing w:before="120" w:line="276" w:lineRule="auto"/>
        <w:ind w:left="284" w:hanging="284"/>
        <w:rPr>
          <w:rFonts w:ascii="Calibri" w:hAnsi="Calibri"/>
        </w:rPr>
      </w:pPr>
      <w:r w:rsidRPr="00FE06E8">
        <w:rPr>
          <w:rFonts w:ascii="Calibri" w:hAnsi="Calibri"/>
        </w:rPr>
        <w:t xml:space="preserve">Wnioski i rekomendacje z badania ewaluacyjnego muszą zostać zawarte w tabeli rekomendacji, zamieszczonej obligatoryjnie w treści raportu końcowego, zawierającej elementy opisane w obowiązujących </w:t>
      </w:r>
      <w:r w:rsidRPr="00FE06E8">
        <w:rPr>
          <w:rFonts w:ascii="Calibri" w:hAnsi="Calibri"/>
          <w:i/>
          <w:iCs/>
        </w:rPr>
        <w:t>Wytycznych Ministra Infrastruktury i Rozwoju w zakresie ewaluacji polityki spójności w latach 2014–2020</w:t>
      </w:r>
      <w:r w:rsidRPr="00FE06E8">
        <w:rPr>
          <w:rFonts w:ascii="Calibri" w:hAnsi="Calibri"/>
        </w:rPr>
        <w:t xml:space="preserve">. </w:t>
      </w:r>
    </w:p>
    <w:p w14:paraId="20C2A3EC" w14:textId="77777777" w:rsidR="0052558D" w:rsidRPr="00FE06E8" w:rsidRDefault="0052558D" w:rsidP="000349E9">
      <w:pPr>
        <w:pStyle w:val="Akapitzlist"/>
        <w:widowControl/>
        <w:numPr>
          <w:ilvl w:val="0"/>
          <w:numId w:val="116"/>
        </w:numPr>
        <w:autoSpaceDE/>
        <w:autoSpaceDN/>
        <w:spacing w:before="120" w:line="276" w:lineRule="auto"/>
        <w:ind w:left="284" w:hanging="284"/>
        <w:rPr>
          <w:rFonts w:ascii="Calibri" w:hAnsi="Calibri"/>
        </w:rPr>
      </w:pPr>
      <w:r w:rsidRPr="00FE06E8">
        <w:rPr>
          <w:rFonts w:ascii="Calibri" w:hAnsi="Calibri"/>
        </w:rPr>
        <w:t xml:space="preserve">Rekomendacje muszą spełniać wymagania opisane w obowiązujących </w:t>
      </w:r>
      <w:r w:rsidRPr="00FE06E8">
        <w:rPr>
          <w:rFonts w:ascii="Calibri" w:hAnsi="Calibri"/>
          <w:i/>
          <w:iCs/>
        </w:rPr>
        <w:t xml:space="preserve">Wytycznych Ministra Infrastruktury i Rozwoju w zakresie ewaluacji polityki spójności w latach 2014–2020 </w:t>
      </w:r>
      <w:r w:rsidRPr="00FE06E8">
        <w:rPr>
          <w:rFonts w:ascii="Calibri" w:hAnsi="Calibri"/>
        </w:rPr>
        <w:t>i muszą wynikać z wniosków zamieszczonych w tabeli rekomendacji. Powinny zostać sformułowane w sposób precyzyjny oraz w formie pozwalającej na bezpośrednie operacyjne zastosowanie, tzn. dokładnie oraz szczegółowo zostanie przedstawione możliwe do wykonania zadanie służące realizacji rekomendacji. Rekomendacje nie mogą przedstawiać propozycji działań, które zostały już podjęte w obszarze objętym badaniem ewaluacyjnym. Sugerowana liczba rekomendacji w raporcie końcowym nie powinna przekraczać 10.</w:t>
      </w:r>
    </w:p>
    <w:p w14:paraId="66175AB7" w14:textId="77777777" w:rsidR="0052558D" w:rsidRPr="006B2092" w:rsidRDefault="0052558D" w:rsidP="000349E9">
      <w:pPr>
        <w:pStyle w:val="Akapitzlist"/>
        <w:widowControl/>
        <w:numPr>
          <w:ilvl w:val="0"/>
          <w:numId w:val="116"/>
        </w:numPr>
        <w:autoSpaceDE/>
        <w:autoSpaceDN/>
        <w:spacing w:before="120" w:line="276" w:lineRule="auto"/>
        <w:ind w:left="284" w:hanging="284"/>
        <w:rPr>
          <w:rFonts w:ascii="Calibri" w:hAnsi="Calibri"/>
        </w:rPr>
      </w:pPr>
      <w:r w:rsidRPr="00FE06E8">
        <w:rPr>
          <w:rFonts w:ascii="Calibri" w:hAnsi="Calibri"/>
        </w:rPr>
        <w:lastRenderedPageBreak/>
        <w:t xml:space="preserve">Obligatoryjnym elementem harmonogramu badania jest spotkanie z Zamawiającym, mające na celu omówienie i skonsultowanie propozycji treści rekomendacji przed przygotowaniem wersji ostatecznej raportu końcowego. Wykonawca jest zobligowany (poprzez udział w spotkaniach i wymianę korespondencji elektronicznej) do uczestnictwa w procesie konsultacji tabeli rekomendacji opracowanej na potrzeby raportu końcowego z ich adresatami, a także – jeżeli </w:t>
      </w:r>
      <w:r w:rsidRPr="006B2092">
        <w:rPr>
          <w:rFonts w:ascii="Calibri" w:hAnsi="Calibri"/>
        </w:rPr>
        <w:t xml:space="preserve">będzie to uzasadnione – z IZ PO WER oraz członkami </w:t>
      </w:r>
      <w:r w:rsidRPr="006B2092">
        <w:rPr>
          <w:rFonts w:ascii="Calibri" w:hAnsi="Calibri"/>
          <w:i/>
          <w:iCs/>
        </w:rPr>
        <w:t>Grupy Sterującej Ewaluacją PO WER</w:t>
      </w:r>
      <w:r w:rsidRPr="006B2092">
        <w:rPr>
          <w:rFonts w:ascii="Calibri" w:hAnsi="Calibri"/>
        </w:rPr>
        <w:t>.</w:t>
      </w:r>
    </w:p>
    <w:p w14:paraId="29001159" w14:textId="77777777" w:rsidR="0052558D" w:rsidRPr="006B2092" w:rsidRDefault="0052558D" w:rsidP="000349E9">
      <w:pPr>
        <w:pStyle w:val="Akapitzlist"/>
        <w:widowControl/>
        <w:numPr>
          <w:ilvl w:val="0"/>
          <w:numId w:val="116"/>
        </w:numPr>
        <w:autoSpaceDE/>
        <w:autoSpaceDN/>
        <w:spacing w:before="120" w:line="276" w:lineRule="auto"/>
        <w:ind w:left="284" w:hanging="284"/>
        <w:rPr>
          <w:rFonts w:ascii="Calibri" w:hAnsi="Calibri"/>
        </w:rPr>
      </w:pPr>
      <w:r w:rsidRPr="006B2092">
        <w:rPr>
          <w:rFonts w:ascii="Calibri" w:hAnsi="Calibri"/>
        </w:rPr>
        <w:t>Wszelkie produkty</w:t>
      </w:r>
      <w:r>
        <w:rPr>
          <w:rFonts w:ascii="Calibri" w:hAnsi="Calibri"/>
        </w:rPr>
        <w:t>/utwory</w:t>
      </w:r>
      <w:r w:rsidRPr="006B2092">
        <w:rPr>
          <w:rFonts w:ascii="Calibri" w:hAnsi="Calibri"/>
        </w:rPr>
        <w:t xml:space="preserve"> powstałe w wyniku przeprowadzenia przedmiotowej ewaluacji, wymienione w</w:t>
      </w:r>
      <w:r>
        <w:rPr>
          <w:rFonts w:ascii="Calibri" w:hAnsi="Calibri"/>
        </w:rPr>
        <w:t xml:space="preserve"> </w:t>
      </w:r>
      <w:r w:rsidRPr="006B2092">
        <w:rPr>
          <w:rFonts w:ascii="Calibri" w:hAnsi="Calibri"/>
        </w:rPr>
        <w:t xml:space="preserve">rozdziale V OPZ (raport metodologiczny, raport końcowy, prezentacja multimedialna wyników badania) powinny zostać przygotowane w oparciu o </w:t>
      </w:r>
      <w:r w:rsidRPr="006B2092">
        <w:rPr>
          <w:rFonts w:ascii="Calibri" w:hAnsi="Calibri"/>
          <w:i/>
          <w:iCs/>
        </w:rPr>
        <w:t>Standardy dostępności dla polityki spójności 2014-2020</w:t>
      </w:r>
      <w:r w:rsidRPr="006B2092">
        <w:rPr>
          <w:rFonts w:ascii="Calibri" w:hAnsi="Calibri"/>
        </w:rPr>
        <w:t xml:space="preserve">, stanowiące Załącznik nr 2 do obowiązujących </w:t>
      </w:r>
      <w:r w:rsidRPr="006B2092">
        <w:rPr>
          <w:rFonts w:ascii="Calibri" w:hAnsi="Calibri"/>
          <w:i/>
          <w:iCs/>
        </w:rPr>
        <w:t>Wytycznych Ministra Inwestycji i Rozwoju w zakresie realizacji zasady równości szans i</w:t>
      </w:r>
      <w:r>
        <w:rPr>
          <w:rFonts w:ascii="Calibri" w:hAnsi="Calibri"/>
          <w:i/>
          <w:iCs/>
        </w:rPr>
        <w:t> </w:t>
      </w:r>
      <w:r w:rsidRPr="006B2092">
        <w:rPr>
          <w:rFonts w:ascii="Calibri" w:hAnsi="Calibri"/>
          <w:i/>
          <w:iCs/>
        </w:rPr>
        <w:t>niedyskryminacji, w tym dostępności dla osób z niepełnosprawnościami oraz zasady równości szans kobiet i mężczyzn w ramach funduszy unijnych na lata 2014</w:t>
      </w:r>
      <w:r>
        <w:rPr>
          <w:rFonts w:ascii="Calibri" w:hAnsi="Calibri"/>
          <w:i/>
          <w:iCs/>
        </w:rPr>
        <w:t>–</w:t>
      </w:r>
      <w:r w:rsidRPr="006B2092">
        <w:rPr>
          <w:rFonts w:ascii="Calibri" w:hAnsi="Calibri"/>
          <w:i/>
          <w:iCs/>
        </w:rPr>
        <w:t>2020</w:t>
      </w:r>
      <w:r w:rsidRPr="006B2092">
        <w:rPr>
          <w:rFonts w:ascii="Calibri" w:hAnsi="Calibri"/>
        </w:rPr>
        <w:t xml:space="preserve">, a także z wykorzystaniem </w:t>
      </w:r>
      <w:r w:rsidRPr="005B4651">
        <w:rPr>
          <w:rFonts w:ascii="Calibri" w:hAnsi="Calibri"/>
        </w:rPr>
        <w:t xml:space="preserve">rekomendacji zawartych w </w:t>
      </w:r>
      <w:r w:rsidRPr="005B4651">
        <w:rPr>
          <w:rFonts w:ascii="Calibri" w:hAnsi="Calibri"/>
          <w:i/>
          <w:iCs/>
        </w:rPr>
        <w:t>Podręczniku dobrych praktyk WCAG 2.0</w:t>
      </w:r>
      <w:r w:rsidRPr="005B4651">
        <w:rPr>
          <w:rFonts w:ascii="Calibri" w:hAnsi="Calibri"/>
        </w:rPr>
        <w:t xml:space="preserve"> opracowanych przez Fundację</w:t>
      </w:r>
      <w:r w:rsidRPr="006B2092">
        <w:rPr>
          <w:rFonts w:ascii="Calibri" w:hAnsi="Calibri"/>
        </w:rPr>
        <w:t xml:space="preserve"> Widzialni.org</w:t>
      </w:r>
      <w:r w:rsidRPr="006B2092">
        <w:rPr>
          <w:rStyle w:val="Odwoanieprzypisudolnego"/>
          <w:rFonts w:ascii="Calibri" w:hAnsi="Calibri"/>
        </w:rPr>
        <w:footnoteReference w:id="6"/>
      </w:r>
      <w:r w:rsidRPr="006B2092">
        <w:rPr>
          <w:rFonts w:ascii="Calibri" w:hAnsi="Calibri"/>
        </w:rPr>
        <w:t>.</w:t>
      </w:r>
    </w:p>
    <w:p w14:paraId="02A64845" w14:textId="77777777" w:rsidR="0052558D" w:rsidRPr="00F401BC" w:rsidRDefault="0052558D" w:rsidP="000349E9">
      <w:pPr>
        <w:pStyle w:val="Akapitzlist"/>
        <w:widowControl/>
        <w:numPr>
          <w:ilvl w:val="0"/>
          <w:numId w:val="116"/>
        </w:numPr>
        <w:autoSpaceDE/>
        <w:autoSpaceDN/>
        <w:spacing w:before="120" w:line="276" w:lineRule="auto"/>
        <w:ind w:left="284" w:hanging="284"/>
        <w:rPr>
          <w:rFonts w:ascii="Calibri" w:hAnsi="Calibri"/>
        </w:rPr>
      </w:pPr>
      <w:r w:rsidRPr="00034BFE">
        <w:rPr>
          <w:rFonts w:ascii="Calibri" w:hAnsi="Calibri"/>
        </w:rPr>
        <w:t xml:space="preserve">Zamawiający informuje, iż po zakończeniu realizacji badania raport końcowy oraz współpraca z Wykonawcą zostaną poddane ocenie z wykorzystaniem </w:t>
      </w:r>
      <w:r w:rsidRPr="00034BFE">
        <w:rPr>
          <w:rFonts w:ascii="Calibri" w:hAnsi="Calibri"/>
          <w:i/>
          <w:iCs/>
        </w:rPr>
        <w:t>Karty Oceny Procesu i Wyników Zewnętrznego Badania Ewaluacyjnego</w:t>
      </w:r>
      <w:r w:rsidRPr="00034BFE">
        <w:rPr>
          <w:rFonts w:ascii="Calibri" w:hAnsi="Calibri"/>
        </w:rPr>
        <w:t>, której wzór został zamieszczony w Załączniku nr 2 do </w:t>
      </w:r>
      <w:r w:rsidRPr="00034BFE">
        <w:rPr>
          <w:rFonts w:ascii="Calibri" w:hAnsi="Calibri"/>
          <w:i/>
          <w:iCs/>
        </w:rPr>
        <w:t>Wytycznych Ministra Infrastruktury i Rozwoju w zakresie ewaluacji polityki spójności na lata 2014–2020</w:t>
      </w:r>
      <w:r w:rsidRPr="00034BFE">
        <w:rPr>
          <w:rFonts w:ascii="Calibri" w:hAnsi="Calibri"/>
        </w:rPr>
        <w:t>.</w:t>
      </w:r>
      <w:r>
        <w:rPr>
          <w:rFonts w:ascii="Calibri" w:hAnsi="Calibri"/>
        </w:rPr>
        <w:t xml:space="preserve"> </w:t>
      </w:r>
    </w:p>
    <w:p w14:paraId="402F36BD" w14:textId="77777777" w:rsidR="0052558D" w:rsidRDefault="0052558D" w:rsidP="0052558D">
      <w:pPr>
        <w:spacing w:before="120" w:line="276" w:lineRule="auto"/>
        <w:jc w:val="both"/>
        <w:rPr>
          <w:rFonts w:ascii="Calibri" w:hAnsi="Calibri"/>
        </w:rPr>
      </w:pPr>
    </w:p>
    <w:p w14:paraId="6E53C8ED" w14:textId="77777777" w:rsidR="0052558D" w:rsidRPr="00175445" w:rsidRDefault="0052558D" w:rsidP="0052558D">
      <w:pPr>
        <w:spacing w:before="120" w:line="276" w:lineRule="auto"/>
        <w:rPr>
          <w:rFonts w:ascii="Calibri" w:eastAsia="Arial" w:hAnsi="Calibri"/>
          <w:b/>
          <w:bCs/>
        </w:rPr>
      </w:pPr>
      <w:r w:rsidRPr="00175445">
        <w:rPr>
          <w:rFonts w:ascii="Calibri" w:eastAsia="Arial" w:hAnsi="Calibri"/>
          <w:b/>
          <w:bCs/>
        </w:rPr>
        <w:t>Rozdział V</w:t>
      </w:r>
      <w:r>
        <w:rPr>
          <w:rFonts w:ascii="Calibri" w:eastAsia="Arial" w:hAnsi="Calibri"/>
          <w:b/>
          <w:bCs/>
        </w:rPr>
        <w:t>I</w:t>
      </w:r>
      <w:r w:rsidRPr="00175445">
        <w:rPr>
          <w:rFonts w:ascii="Calibri" w:eastAsia="Arial" w:hAnsi="Calibri"/>
          <w:b/>
          <w:bCs/>
        </w:rPr>
        <w:t xml:space="preserve">. </w:t>
      </w:r>
      <w:r w:rsidRPr="0055141A">
        <w:rPr>
          <w:rFonts w:ascii="Calibri" w:eastAsia="Arial" w:hAnsi="Calibri"/>
          <w:b/>
          <w:bCs/>
        </w:rPr>
        <w:t>P</w:t>
      </w:r>
      <w:r w:rsidRPr="0055141A">
        <w:rPr>
          <w:rFonts w:ascii="Calibri" w:hAnsi="Calibri"/>
          <w:b/>
          <w:bCs/>
        </w:rPr>
        <w:t>rzedstawianie ustaleń raportu końcowego w formie prezentacji multimedialnej</w:t>
      </w:r>
      <w:r>
        <w:rPr>
          <w:rFonts w:ascii="Calibri" w:hAnsi="Calibri"/>
          <w:b/>
          <w:bCs/>
        </w:rPr>
        <w:t>.</w:t>
      </w:r>
      <w:r w:rsidRPr="0055141A">
        <w:rPr>
          <w:rFonts w:ascii="Calibri" w:eastAsia="Arial" w:hAnsi="Calibri"/>
          <w:b/>
          <w:bCs/>
        </w:rPr>
        <w:t xml:space="preserve"> </w:t>
      </w:r>
    </w:p>
    <w:p w14:paraId="1F501BE5" w14:textId="77777777" w:rsidR="0052558D" w:rsidRDefault="0052558D" w:rsidP="000349E9">
      <w:pPr>
        <w:pStyle w:val="Akapitzlist"/>
        <w:widowControl/>
        <w:numPr>
          <w:ilvl w:val="0"/>
          <w:numId w:val="139"/>
        </w:numPr>
        <w:autoSpaceDE/>
        <w:autoSpaceDN/>
        <w:spacing w:before="120" w:after="120" w:line="276" w:lineRule="auto"/>
        <w:ind w:left="284" w:hanging="284"/>
        <w:contextualSpacing/>
        <w:rPr>
          <w:rFonts w:ascii="Calibri" w:hAnsi="Calibri"/>
        </w:rPr>
      </w:pPr>
      <w:r>
        <w:rPr>
          <w:rFonts w:ascii="Calibri" w:hAnsi="Calibri"/>
        </w:rPr>
        <w:t>W ramach</w:t>
      </w:r>
      <w:r w:rsidRPr="00FB6370">
        <w:rPr>
          <w:rFonts w:ascii="Calibri" w:hAnsi="Calibri"/>
        </w:rPr>
        <w:t xml:space="preserve"> zamówienia </w:t>
      </w:r>
      <w:r>
        <w:rPr>
          <w:rFonts w:ascii="Calibri" w:hAnsi="Calibri"/>
        </w:rPr>
        <w:t>Wykonawca</w:t>
      </w:r>
      <w:r w:rsidRPr="00FB6370">
        <w:rPr>
          <w:rFonts w:ascii="Calibri" w:hAnsi="Calibri"/>
        </w:rPr>
        <w:t xml:space="preserve"> </w:t>
      </w:r>
      <w:r>
        <w:rPr>
          <w:rFonts w:ascii="Calibri" w:hAnsi="Calibri"/>
        </w:rPr>
        <w:t xml:space="preserve">wykona </w:t>
      </w:r>
      <w:r w:rsidRPr="00FB6370">
        <w:rPr>
          <w:rFonts w:ascii="Calibri" w:hAnsi="Calibri"/>
        </w:rPr>
        <w:t>usług</w:t>
      </w:r>
      <w:r>
        <w:rPr>
          <w:rFonts w:ascii="Calibri" w:hAnsi="Calibri"/>
        </w:rPr>
        <w:t>i</w:t>
      </w:r>
      <w:r w:rsidRPr="00FB6370">
        <w:rPr>
          <w:rFonts w:ascii="Calibri" w:hAnsi="Calibri"/>
        </w:rPr>
        <w:t xml:space="preserve"> przedstawienia ustaleń raportu końcowego w</w:t>
      </w:r>
      <w:r>
        <w:rPr>
          <w:rFonts w:ascii="Calibri" w:hAnsi="Calibri"/>
        </w:rPr>
        <w:t> </w:t>
      </w:r>
      <w:r w:rsidRPr="00FB6370">
        <w:rPr>
          <w:rFonts w:ascii="Calibri" w:hAnsi="Calibri"/>
        </w:rPr>
        <w:t xml:space="preserve">formie prezentacji multimedialnej we wskazanym przez Zamawiającego terminie </w:t>
      </w:r>
      <w:r>
        <w:rPr>
          <w:rFonts w:ascii="Calibri" w:hAnsi="Calibri"/>
        </w:rPr>
        <w:t xml:space="preserve">oraz – jeżeli dotyczy – miejscu. </w:t>
      </w:r>
    </w:p>
    <w:p w14:paraId="5F4AD3F7" w14:textId="77777777" w:rsidR="0052558D" w:rsidRDefault="0052558D" w:rsidP="000349E9">
      <w:pPr>
        <w:pStyle w:val="Akapitzlist"/>
        <w:widowControl/>
        <w:numPr>
          <w:ilvl w:val="0"/>
          <w:numId w:val="139"/>
        </w:numPr>
        <w:autoSpaceDE/>
        <w:autoSpaceDN/>
        <w:spacing w:before="120" w:after="120" w:line="276" w:lineRule="auto"/>
        <w:ind w:left="284" w:hanging="284"/>
        <w:contextualSpacing/>
        <w:rPr>
          <w:rFonts w:ascii="Calibri" w:hAnsi="Calibri"/>
        </w:rPr>
      </w:pPr>
      <w:r>
        <w:rPr>
          <w:rFonts w:ascii="Calibri" w:hAnsi="Calibri"/>
        </w:rPr>
        <w:t xml:space="preserve">Przedstawienie prezentacji może się odbywać w trybie stacjonarnym lub w trybie online. </w:t>
      </w:r>
    </w:p>
    <w:p w14:paraId="54B29846" w14:textId="77777777" w:rsidR="0052558D" w:rsidRDefault="0052558D" w:rsidP="000349E9">
      <w:pPr>
        <w:pStyle w:val="Akapitzlist"/>
        <w:widowControl/>
        <w:numPr>
          <w:ilvl w:val="0"/>
          <w:numId w:val="139"/>
        </w:numPr>
        <w:autoSpaceDE/>
        <w:autoSpaceDN/>
        <w:spacing w:before="120" w:after="120" w:line="276" w:lineRule="auto"/>
        <w:ind w:left="284" w:hanging="284"/>
        <w:contextualSpacing/>
        <w:rPr>
          <w:rFonts w:ascii="Calibri" w:hAnsi="Calibri"/>
        </w:rPr>
      </w:pPr>
      <w:r>
        <w:rPr>
          <w:rFonts w:ascii="Calibri" w:hAnsi="Calibri"/>
        </w:rPr>
        <w:t xml:space="preserve">W przypadku przedstawiania prezentacji w trybie stacjonarnym Zamawiający wskaże zarówno termin jak i miejsce spotkania. </w:t>
      </w:r>
      <w:r w:rsidRPr="00746B37">
        <w:rPr>
          <w:rFonts w:ascii="Calibri" w:hAnsi="Calibri"/>
        </w:rPr>
        <w:t>Spotkania m</w:t>
      </w:r>
      <w:r>
        <w:rPr>
          <w:rFonts w:ascii="Calibri" w:hAnsi="Calibri"/>
        </w:rPr>
        <w:t xml:space="preserve">ogą mieć miejsce na terenie całej Polski. </w:t>
      </w:r>
    </w:p>
    <w:p w14:paraId="6288A4B2" w14:textId="77777777" w:rsidR="0052558D" w:rsidRPr="00FB6370" w:rsidRDefault="0052558D" w:rsidP="000349E9">
      <w:pPr>
        <w:pStyle w:val="Akapitzlist"/>
        <w:widowControl/>
        <w:numPr>
          <w:ilvl w:val="0"/>
          <w:numId w:val="139"/>
        </w:numPr>
        <w:autoSpaceDE/>
        <w:autoSpaceDN/>
        <w:spacing w:before="120" w:after="120" w:line="276" w:lineRule="auto"/>
        <w:ind w:left="284" w:hanging="284"/>
        <w:contextualSpacing/>
        <w:rPr>
          <w:rFonts w:ascii="Calibri" w:hAnsi="Calibri"/>
        </w:rPr>
      </w:pPr>
      <w:r>
        <w:rPr>
          <w:rFonts w:ascii="Calibri" w:hAnsi="Calibri"/>
        </w:rPr>
        <w:t xml:space="preserve">W przypadku przedstawiania prezentacji w trybie online Zamawiający wskaże termin spotkania oraz sposób/narzędzie połączenia online. </w:t>
      </w:r>
    </w:p>
    <w:p w14:paraId="2F2336C1" w14:textId="77777777" w:rsidR="0052558D" w:rsidRPr="00FB6370" w:rsidRDefault="0052558D" w:rsidP="000349E9">
      <w:pPr>
        <w:pStyle w:val="Akapitzlist"/>
        <w:widowControl/>
        <w:numPr>
          <w:ilvl w:val="0"/>
          <w:numId w:val="139"/>
        </w:numPr>
        <w:autoSpaceDE/>
        <w:autoSpaceDN/>
        <w:spacing w:before="120" w:after="120" w:line="276" w:lineRule="auto"/>
        <w:ind w:left="284" w:hanging="284"/>
        <w:contextualSpacing/>
        <w:rPr>
          <w:rFonts w:ascii="Calibri" w:hAnsi="Calibri"/>
        </w:rPr>
      </w:pPr>
      <w:r w:rsidRPr="4A16A7EA">
        <w:rPr>
          <w:rFonts w:ascii="Calibri" w:hAnsi="Calibri"/>
        </w:rPr>
        <w:t xml:space="preserve">Usługi przedstawienia ustaleń raportu końcowego w formie prezentacji multimedialnej będą realizowane w okresie maksymalnie do 24 miesięcy od dnia akceptacji i odbioru przez Zamawiającego raportu końcowego z wykonania badania ewaluacyjnego. </w:t>
      </w:r>
    </w:p>
    <w:p w14:paraId="74F847C7" w14:textId="77777777" w:rsidR="0052558D" w:rsidRPr="00FB6370" w:rsidRDefault="0052558D" w:rsidP="000349E9">
      <w:pPr>
        <w:pStyle w:val="Akapitzlist"/>
        <w:widowControl/>
        <w:numPr>
          <w:ilvl w:val="0"/>
          <w:numId w:val="139"/>
        </w:numPr>
        <w:autoSpaceDE/>
        <w:autoSpaceDN/>
        <w:spacing w:before="120" w:after="120" w:line="276" w:lineRule="auto"/>
        <w:ind w:left="284" w:hanging="284"/>
        <w:contextualSpacing/>
        <w:rPr>
          <w:rFonts w:ascii="Calibri" w:hAnsi="Calibri"/>
        </w:rPr>
      </w:pPr>
      <w:r w:rsidRPr="4A16A7EA">
        <w:rPr>
          <w:rFonts w:ascii="Calibri" w:hAnsi="Calibri"/>
        </w:rPr>
        <w:t xml:space="preserve">Zamawiający przewiduje, że liczba przedstawień prezentacji wynosi od 1 do maksymalnie 3 przedstawień. </w:t>
      </w:r>
    </w:p>
    <w:p w14:paraId="73E689F0" w14:textId="77777777" w:rsidR="0052558D" w:rsidRPr="00FB6370" w:rsidRDefault="0052558D" w:rsidP="000349E9">
      <w:pPr>
        <w:pStyle w:val="Akapitzlist"/>
        <w:widowControl/>
        <w:numPr>
          <w:ilvl w:val="0"/>
          <w:numId w:val="139"/>
        </w:numPr>
        <w:autoSpaceDE/>
        <w:autoSpaceDN/>
        <w:spacing w:before="120" w:after="120" w:line="276" w:lineRule="auto"/>
        <w:ind w:left="284" w:hanging="284"/>
        <w:contextualSpacing/>
        <w:rPr>
          <w:rFonts w:ascii="Calibri" w:hAnsi="Calibri"/>
        </w:rPr>
      </w:pPr>
      <w:r w:rsidRPr="00FB6370">
        <w:rPr>
          <w:rFonts w:ascii="Calibri" w:hAnsi="Calibri"/>
        </w:rPr>
        <w:t xml:space="preserve">Każdorazowo Zamawiający poinformuje Wykonawcę </w:t>
      </w:r>
      <w:r>
        <w:rPr>
          <w:rFonts w:ascii="Calibri" w:hAnsi="Calibri"/>
        </w:rPr>
        <w:t xml:space="preserve">drogą elektroniczną </w:t>
      </w:r>
      <w:r w:rsidRPr="00FB6370">
        <w:rPr>
          <w:rFonts w:ascii="Calibri" w:hAnsi="Calibri"/>
        </w:rPr>
        <w:t xml:space="preserve">o terminie </w:t>
      </w:r>
      <w:r>
        <w:rPr>
          <w:rFonts w:ascii="Calibri" w:hAnsi="Calibri"/>
        </w:rPr>
        <w:t>oraz – jeżeli dotyczy – m</w:t>
      </w:r>
      <w:r w:rsidRPr="00FB6370">
        <w:rPr>
          <w:rFonts w:ascii="Calibri" w:hAnsi="Calibri"/>
        </w:rPr>
        <w:t xml:space="preserve">iejscu przedstawienia prezentacji co najmniej na 7 dni kalendarzowych przed planowanym terminem. </w:t>
      </w:r>
    </w:p>
    <w:p w14:paraId="6E46A4B6" w14:textId="77777777" w:rsidR="0052558D" w:rsidRDefault="0052558D" w:rsidP="000349E9">
      <w:pPr>
        <w:pStyle w:val="Akapitzlist"/>
        <w:widowControl/>
        <w:numPr>
          <w:ilvl w:val="0"/>
          <w:numId w:val="139"/>
        </w:numPr>
        <w:autoSpaceDE/>
        <w:autoSpaceDN/>
        <w:spacing w:before="120" w:after="120" w:line="276" w:lineRule="auto"/>
        <w:ind w:left="284" w:hanging="284"/>
        <w:contextualSpacing/>
        <w:rPr>
          <w:rFonts w:ascii="Calibri" w:hAnsi="Calibri"/>
        </w:rPr>
      </w:pPr>
      <w:r w:rsidRPr="00FB6370">
        <w:rPr>
          <w:rFonts w:ascii="Calibri" w:hAnsi="Calibri"/>
        </w:rPr>
        <w:t xml:space="preserve">Każdorazowo Wykonawca zobowiązany jest potwierdzić drogą elektroniczną </w:t>
      </w:r>
      <w:r>
        <w:rPr>
          <w:rFonts w:ascii="Calibri" w:hAnsi="Calibri"/>
        </w:rPr>
        <w:t xml:space="preserve">swój udział w wydarzeniu, o którym mowa w punkcie 7, </w:t>
      </w:r>
      <w:r w:rsidRPr="005F7FC8">
        <w:rPr>
          <w:rFonts w:ascii="Calibri" w:hAnsi="Calibri"/>
        </w:rPr>
        <w:t>w terminie do 3 dni</w:t>
      </w:r>
      <w:r w:rsidRPr="00FB6370">
        <w:rPr>
          <w:rFonts w:ascii="Calibri" w:hAnsi="Calibri"/>
        </w:rPr>
        <w:t xml:space="preserve"> </w:t>
      </w:r>
      <w:r>
        <w:rPr>
          <w:rFonts w:ascii="Calibri" w:hAnsi="Calibri"/>
        </w:rPr>
        <w:t xml:space="preserve">kalendarzowych </w:t>
      </w:r>
      <w:r w:rsidRPr="00FB6370">
        <w:rPr>
          <w:rFonts w:ascii="Calibri" w:hAnsi="Calibri"/>
        </w:rPr>
        <w:t xml:space="preserve">od dnia przekazania informacji przez Zamawiającego. </w:t>
      </w:r>
    </w:p>
    <w:p w14:paraId="2729C2F2" w14:textId="77777777" w:rsidR="0052558D" w:rsidRPr="00FB6370" w:rsidRDefault="0052558D" w:rsidP="000349E9">
      <w:pPr>
        <w:pStyle w:val="Akapitzlist"/>
        <w:widowControl/>
        <w:numPr>
          <w:ilvl w:val="0"/>
          <w:numId w:val="139"/>
        </w:numPr>
        <w:autoSpaceDE/>
        <w:autoSpaceDN/>
        <w:spacing w:before="120" w:after="120" w:line="276" w:lineRule="auto"/>
        <w:ind w:left="284" w:hanging="284"/>
        <w:contextualSpacing/>
        <w:rPr>
          <w:rFonts w:ascii="Calibri" w:hAnsi="Calibri"/>
        </w:rPr>
      </w:pPr>
      <w:r>
        <w:rPr>
          <w:rFonts w:ascii="Calibri" w:hAnsi="Calibri"/>
        </w:rPr>
        <w:lastRenderedPageBreak/>
        <w:t>W przypadku, jeżeli spotkanie będzie się odbywać w trybie stacjonarnym, k</w:t>
      </w:r>
      <w:r w:rsidRPr="00034BFE">
        <w:rPr>
          <w:rFonts w:ascii="Calibri" w:hAnsi="Calibri"/>
        </w:rPr>
        <w:t xml:space="preserve">oszty dotarcia na </w:t>
      </w:r>
      <w:r>
        <w:rPr>
          <w:rFonts w:ascii="Calibri" w:hAnsi="Calibri"/>
        </w:rPr>
        <w:t xml:space="preserve">dane </w:t>
      </w:r>
      <w:r w:rsidRPr="00034BFE">
        <w:rPr>
          <w:rFonts w:ascii="Calibri" w:hAnsi="Calibri"/>
        </w:rPr>
        <w:t>spotkani</w:t>
      </w:r>
      <w:r>
        <w:rPr>
          <w:rFonts w:ascii="Calibri" w:hAnsi="Calibri"/>
        </w:rPr>
        <w:t>e</w:t>
      </w:r>
      <w:r w:rsidRPr="00034BFE">
        <w:rPr>
          <w:rFonts w:ascii="Calibri" w:hAnsi="Calibri"/>
        </w:rPr>
        <w:t xml:space="preserve"> pokrywać będzie Wykonawca</w:t>
      </w:r>
      <w:r>
        <w:rPr>
          <w:rFonts w:ascii="Calibri" w:hAnsi="Calibri"/>
        </w:rPr>
        <w:t xml:space="preserve">. </w:t>
      </w:r>
    </w:p>
    <w:p w14:paraId="133F533E" w14:textId="77777777" w:rsidR="0052558D" w:rsidRPr="00175445" w:rsidRDefault="0052558D" w:rsidP="0052558D">
      <w:pPr>
        <w:spacing w:before="120" w:line="276" w:lineRule="auto"/>
        <w:rPr>
          <w:rFonts w:ascii="Calibri" w:eastAsia="Arial" w:hAnsi="Calibri"/>
          <w:b/>
          <w:bCs/>
        </w:rPr>
      </w:pPr>
      <w:r w:rsidRPr="00175445">
        <w:rPr>
          <w:rFonts w:ascii="Calibri" w:eastAsia="Arial" w:hAnsi="Calibri"/>
          <w:b/>
          <w:bCs/>
        </w:rPr>
        <w:t>Rozdział V</w:t>
      </w:r>
      <w:r>
        <w:rPr>
          <w:rFonts w:ascii="Calibri" w:eastAsia="Arial" w:hAnsi="Calibri"/>
          <w:b/>
          <w:bCs/>
        </w:rPr>
        <w:t>II</w:t>
      </w:r>
      <w:r w:rsidRPr="00175445">
        <w:rPr>
          <w:rFonts w:ascii="Calibri" w:eastAsia="Arial" w:hAnsi="Calibri"/>
          <w:b/>
          <w:bCs/>
        </w:rPr>
        <w:t xml:space="preserve">. </w:t>
      </w:r>
      <w:r>
        <w:rPr>
          <w:rFonts w:ascii="Calibri" w:eastAsia="Arial" w:hAnsi="Calibri"/>
          <w:b/>
          <w:bCs/>
        </w:rPr>
        <w:t>Zarządzanie realizacją badania</w:t>
      </w:r>
      <w:r w:rsidRPr="00175445">
        <w:rPr>
          <w:rFonts w:ascii="Calibri" w:eastAsia="Arial" w:hAnsi="Calibri"/>
          <w:b/>
          <w:bCs/>
        </w:rPr>
        <w:t xml:space="preserve">. </w:t>
      </w:r>
    </w:p>
    <w:p w14:paraId="7F6939D3" w14:textId="77777777" w:rsidR="0052558D" w:rsidRPr="00A22A61" w:rsidRDefault="0052558D" w:rsidP="000349E9">
      <w:pPr>
        <w:pStyle w:val="Akapitzlist"/>
        <w:widowControl/>
        <w:numPr>
          <w:ilvl w:val="0"/>
          <w:numId w:val="117"/>
        </w:numPr>
        <w:adjustRightInd w:val="0"/>
        <w:spacing w:before="120" w:line="276" w:lineRule="auto"/>
        <w:ind w:left="284" w:hanging="284"/>
        <w:rPr>
          <w:rFonts w:ascii="Calibri" w:hAnsi="Calibri"/>
          <w:u w:val="single"/>
        </w:rPr>
      </w:pPr>
      <w:r w:rsidRPr="00025100">
        <w:rPr>
          <w:rFonts w:ascii="Calibri" w:hAnsi="Calibri"/>
        </w:rPr>
        <w:t>Ze względu na konieczność zachowania obiektywności badania ewaluacyjnego Zamawiający zastrzega, że</w:t>
      </w:r>
      <w:r>
        <w:rPr>
          <w:rFonts w:ascii="Calibri" w:hAnsi="Calibri"/>
        </w:rPr>
        <w:t xml:space="preserve">: </w:t>
      </w:r>
    </w:p>
    <w:p w14:paraId="02DC5EB9" w14:textId="77777777" w:rsidR="0052558D" w:rsidRPr="00FA663E" w:rsidRDefault="0052558D" w:rsidP="000349E9">
      <w:pPr>
        <w:pStyle w:val="Akapitzlist"/>
        <w:widowControl/>
        <w:numPr>
          <w:ilvl w:val="0"/>
          <w:numId w:val="137"/>
        </w:numPr>
        <w:adjustRightInd w:val="0"/>
        <w:spacing w:before="120" w:line="276" w:lineRule="auto"/>
        <w:ind w:left="567" w:hanging="283"/>
        <w:rPr>
          <w:rFonts w:ascii="Calibri" w:hAnsi="Calibri"/>
          <w:u w:val="single"/>
        </w:rPr>
      </w:pPr>
      <w:r>
        <w:rPr>
          <w:rFonts w:ascii="Calibri" w:hAnsi="Calibri"/>
        </w:rPr>
        <w:t>Ż</w:t>
      </w:r>
      <w:r w:rsidRPr="00025100">
        <w:rPr>
          <w:rFonts w:ascii="Calibri" w:hAnsi="Calibri"/>
        </w:rPr>
        <w:t>aden z członków Zespołu Badawczego realizującego badanie nie może być pracownikiem instytucji odpowiedzialnej za programowanie, zarządzanie lub wdrażanie żadnego programu operacyjnego współfinansowanego ze środków europejskich, w tym unijnych</w:t>
      </w:r>
      <w:r>
        <w:rPr>
          <w:rFonts w:ascii="Calibri" w:hAnsi="Calibri"/>
        </w:rPr>
        <w:t xml:space="preserve">, w momencie złożenia oferty na realizację niniejszego zamówienia, jak również, że Wykonawca zobowiązuje się do utrzymania tego stanu rzeczy przez okres realizacji zamówienia; </w:t>
      </w:r>
    </w:p>
    <w:p w14:paraId="5B2A977A" w14:textId="77777777" w:rsidR="0052558D" w:rsidRPr="00A22A61" w:rsidRDefault="0052558D" w:rsidP="000349E9">
      <w:pPr>
        <w:pStyle w:val="Akapitzlist"/>
        <w:widowControl/>
        <w:numPr>
          <w:ilvl w:val="0"/>
          <w:numId w:val="137"/>
        </w:numPr>
        <w:adjustRightInd w:val="0"/>
        <w:spacing w:before="120" w:line="276" w:lineRule="auto"/>
        <w:ind w:left="567" w:hanging="283"/>
        <w:rPr>
          <w:rFonts w:ascii="Calibri" w:hAnsi="Calibri"/>
          <w:u w:val="single"/>
        </w:rPr>
      </w:pPr>
      <w:r>
        <w:rPr>
          <w:rFonts w:ascii="Calibri" w:hAnsi="Calibri"/>
        </w:rPr>
        <w:t xml:space="preserve">Wykonawca umowy nie może być beneficjentem ani partnerem żadnego z projektów realizowanych w ramach Działania 4.3 PO WER w momencie złożenia oferty na realizację niniejszego zamówienia, jak również, że Wykonawca zobowiązuje się do utrzymania tego stanu rzeczy przez okres realizacji zamówienia; </w:t>
      </w:r>
    </w:p>
    <w:p w14:paraId="0C020CFA" w14:textId="77777777" w:rsidR="0052558D" w:rsidRPr="00A22A61" w:rsidRDefault="0052558D" w:rsidP="000349E9">
      <w:pPr>
        <w:pStyle w:val="Akapitzlist"/>
        <w:widowControl/>
        <w:numPr>
          <w:ilvl w:val="0"/>
          <w:numId w:val="137"/>
        </w:numPr>
        <w:adjustRightInd w:val="0"/>
        <w:spacing w:before="120" w:line="276" w:lineRule="auto"/>
        <w:ind w:left="567" w:hanging="283"/>
        <w:rPr>
          <w:rFonts w:ascii="Calibri" w:hAnsi="Calibri"/>
          <w:u w:val="single"/>
        </w:rPr>
      </w:pPr>
      <w:r w:rsidRPr="00A22A61">
        <w:rPr>
          <w:rFonts w:ascii="Calibri" w:hAnsi="Calibri"/>
        </w:rPr>
        <w:t xml:space="preserve">Żaden z członków Zespołu Badawczego realizującego badanie nie może być pracownikiem </w:t>
      </w:r>
      <w:r w:rsidRPr="00A22A61">
        <w:t xml:space="preserve">beneficjenta ani partnera </w:t>
      </w:r>
      <w:r w:rsidRPr="00A22A61">
        <w:rPr>
          <w:shd w:val="clear" w:color="auto" w:fill="FFFFFF"/>
        </w:rPr>
        <w:t xml:space="preserve">żadnego z projektów realizowanych w ramach Działania 4.3 PO WER w momencie złożenia oferty na realizację niniejszego zamówienia, jak również, </w:t>
      </w:r>
      <w:r w:rsidRPr="00A22A61">
        <w:rPr>
          <w:rFonts w:ascii="Calibri" w:hAnsi="Calibri"/>
        </w:rPr>
        <w:t xml:space="preserve">że Wykonawca </w:t>
      </w:r>
      <w:r w:rsidRPr="00A22A61">
        <w:rPr>
          <w:shd w:val="clear" w:color="auto" w:fill="FFFFFF"/>
        </w:rPr>
        <w:t xml:space="preserve">zobowiązuje się do utrzymania tego stanu rzeczy przez okres realizacji zamówienia. </w:t>
      </w:r>
    </w:p>
    <w:p w14:paraId="45B87B48" w14:textId="77777777" w:rsidR="0052558D" w:rsidRPr="008E019E" w:rsidRDefault="0052558D" w:rsidP="000349E9">
      <w:pPr>
        <w:pStyle w:val="Akapitzlist"/>
        <w:widowControl/>
        <w:numPr>
          <w:ilvl w:val="0"/>
          <w:numId w:val="117"/>
        </w:numPr>
        <w:autoSpaceDE/>
        <w:autoSpaceDN/>
        <w:spacing w:before="120" w:line="276" w:lineRule="auto"/>
        <w:ind w:left="284" w:hanging="284"/>
        <w:rPr>
          <w:rFonts w:ascii="Calibri" w:hAnsi="Calibri"/>
        </w:rPr>
      </w:pPr>
      <w:r w:rsidRPr="008E019E">
        <w:rPr>
          <w:rFonts w:ascii="Calibri" w:hAnsi="Calibri"/>
        </w:rPr>
        <w:t>W ramach realizacji zamówienia Wykonawca zobowiązuje się do:</w:t>
      </w:r>
    </w:p>
    <w:p w14:paraId="515E564B" w14:textId="77777777" w:rsidR="0052558D" w:rsidRPr="008E019E" w:rsidRDefault="0052558D" w:rsidP="000349E9">
      <w:pPr>
        <w:pStyle w:val="Akapitzlist"/>
        <w:widowControl/>
        <w:numPr>
          <w:ilvl w:val="0"/>
          <w:numId w:val="135"/>
        </w:numPr>
        <w:tabs>
          <w:tab w:val="left" w:pos="-3119"/>
        </w:tabs>
        <w:adjustRightInd w:val="0"/>
        <w:spacing w:before="120" w:line="276" w:lineRule="auto"/>
        <w:ind w:left="567" w:hanging="283"/>
        <w:contextualSpacing/>
        <w:rPr>
          <w:rFonts w:ascii="Calibri" w:hAnsi="Calibri"/>
        </w:rPr>
      </w:pPr>
      <w:r w:rsidRPr="008E019E">
        <w:rPr>
          <w:rFonts w:ascii="Calibri" w:hAnsi="Calibri"/>
        </w:rPr>
        <w:t xml:space="preserve">podpisania przez każdego członka Zespołu Badawczego imiennej deklaracji poufności wg wzoru stanowiącego załącznik nr </w:t>
      </w:r>
      <w:r>
        <w:rPr>
          <w:rFonts w:ascii="Calibri" w:hAnsi="Calibri"/>
        </w:rPr>
        <w:t>2</w:t>
      </w:r>
      <w:r w:rsidRPr="008E019E">
        <w:rPr>
          <w:rFonts w:ascii="Calibri" w:hAnsi="Calibri"/>
        </w:rPr>
        <w:t xml:space="preserve"> do Opisu przedmiotu zamówienia niezwłocznie po podpisaniu umowy;</w:t>
      </w:r>
    </w:p>
    <w:p w14:paraId="2B214C9F" w14:textId="77777777" w:rsidR="0052558D" w:rsidRPr="00025100" w:rsidRDefault="0052558D" w:rsidP="000349E9">
      <w:pPr>
        <w:pStyle w:val="Akapitzlist"/>
        <w:widowControl/>
        <w:numPr>
          <w:ilvl w:val="0"/>
          <w:numId w:val="135"/>
        </w:numPr>
        <w:tabs>
          <w:tab w:val="left" w:pos="-3119"/>
        </w:tabs>
        <w:adjustRightInd w:val="0"/>
        <w:spacing w:before="120" w:line="276" w:lineRule="auto"/>
        <w:ind w:left="567" w:hanging="283"/>
        <w:contextualSpacing/>
        <w:rPr>
          <w:rFonts w:ascii="Calibri" w:hAnsi="Calibri"/>
        </w:rPr>
      </w:pPr>
      <w:r w:rsidRPr="00025100">
        <w:rPr>
          <w:rFonts w:ascii="Calibri" w:hAnsi="Calibri"/>
        </w:rPr>
        <w:t>sprawnej i terminowej realizacji badania oraz współpracy z Zamawiaj</w:t>
      </w:r>
      <w:r w:rsidRPr="00025100">
        <w:rPr>
          <w:rFonts w:ascii="Calibri" w:eastAsia="TimesNewRoman" w:hAnsi="Calibri"/>
        </w:rPr>
        <w:t>ą</w:t>
      </w:r>
      <w:r w:rsidRPr="00025100">
        <w:rPr>
          <w:rFonts w:ascii="Calibri" w:hAnsi="Calibri"/>
        </w:rPr>
        <w:t>cym;</w:t>
      </w:r>
    </w:p>
    <w:p w14:paraId="37852D47" w14:textId="77777777" w:rsidR="0052558D" w:rsidRPr="00025100" w:rsidRDefault="0052558D" w:rsidP="000349E9">
      <w:pPr>
        <w:pStyle w:val="Akapitzlist"/>
        <w:widowControl/>
        <w:numPr>
          <w:ilvl w:val="0"/>
          <w:numId w:val="135"/>
        </w:numPr>
        <w:tabs>
          <w:tab w:val="left" w:pos="-3119"/>
        </w:tabs>
        <w:adjustRightInd w:val="0"/>
        <w:spacing w:before="120" w:line="276" w:lineRule="auto"/>
        <w:ind w:left="567" w:hanging="283"/>
        <w:contextualSpacing/>
        <w:rPr>
          <w:rFonts w:ascii="Calibri" w:hAnsi="Calibri"/>
        </w:rPr>
      </w:pPr>
      <w:r w:rsidRPr="00025100">
        <w:rPr>
          <w:rFonts w:ascii="Calibri" w:hAnsi="Calibri"/>
        </w:rPr>
        <w:t>zapewnienia Zamawiającemu możliwości pilotażu i wprowadzania koniecznych zmian do wzorów narzędzi badawczych również po zakończeniu prac nad raportem metodologicznym (np. wynikających z wprowadzenia narzędzi do oprogramowania służącego zbieraniu danych);</w:t>
      </w:r>
    </w:p>
    <w:p w14:paraId="0B26DB82" w14:textId="77777777" w:rsidR="0052558D" w:rsidRPr="00025100" w:rsidRDefault="0052558D" w:rsidP="000349E9">
      <w:pPr>
        <w:pStyle w:val="Akapitzlist"/>
        <w:widowControl/>
        <w:numPr>
          <w:ilvl w:val="0"/>
          <w:numId w:val="135"/>
        </w:numPr>
        <w:tabs>
          <w:tab w:val="left" w:pos="-3119"/>
        </w:tabs>
        <w:adjustRightInd w:val="0"/>
        <w:spacing w:before="120" w:line="276" w:lineRule="auto"/>
        <w:ind w:left="567" w:hanging="283"/>
        <w:contextualSpacing/>
        <w:rPr>
          <w:rFonts w:ascii="Calibri" w:hAnsi="Calibri"/>
        </w:rPr>
      </w:pPr>
      <w:r w:rsidRPr="00025100">
        <w:rPr>
          <w:rFonts w:ascii="Calibri" w:hAnsi="Calibri"/>
        </w:rPr>
        <w:t>zapewnienia wszystkim respondentom pełnej anonimowości podczas badania;</w:t>
      </w:r>
    </w:p>
    <w:p w14:paraId="6CBFAE1D" w14:textId="77777777" w:rsidR="0052558D" w:rsidRPr="00025100" w:rsidRDefault="0052558D" w:rsidP="000349E9">
      <w:pPr>
        <w:pStyle w:val="Akapitzlist"/>
        <w:widowControl/>
        <w:numPr>
          <w:ilvl w:val="0"/>
          <w:numId w:val="135"/>
        </w:numPr>
        <w:tabs>
          <w:tab w:val="left" w:pos="-3119"/>
        </w:tabs>
        <w:adjustRightInd w:val="0"/>
        <w:spacing w:before="120" w:line="276" w:lineRule="auto"/>
        <w:ind w:left="567" w:hanging="283"/>
        <w:contextualSpacing/>
        <w:rPr>
          <w:rFonts w:ascii="Calibri" w:hAnsi="Calibri"/>
        </w:rPr>
      </w:pPr>
      <w:r w:rsidRPr="00025100">
        <w:rPr>
          <w:rFonts w:ascii="Calibri" w:hAnsi="Calibri"/>
        </w:rPr>
        <w:t>wyznaczenia osoby do kontaktów roboczych z Zamawiającym i pozostawania w stałym kontakcie z Zamawiaj</w:t>
      </w:r>
      <w:r w:rsidRPr="00025100">
        <w:rPr>
          <w:rFonts w:ascii="Calibri" w:eastAsia="TimesNewRoman" w:hAnsi="Calibri"/>
        </w:rPr>
        <w:t>ą</w:t>
      </w:r>
      <w:r w:rsidRPr="00025100">
        <w:rPr>
          <w:rFonts w:ascii="Calibri" w:hAnsi="Calibri"/>
        </w:rPr>
        <w:t>cym (spotkania z udziałem osoby koordynującej pracę Zespołu Badawczego odpowiednio do potrzeb, kontakty telefoniczne i e-mail na bieżąco);</w:t>
      </w:r>
    </w:p>
    <w:p w14:paraId="10878EF7" w14:textId="77777777" w:rsidR="0052558D" w:rsidRPr="00025100" w:rsidRDefault="0052558D" w:rsidP="000349E9">
      <w:pPr>
        <w:pStyle w:val="Akapitzlist"/>
        <w:widowControl/>
        <w:numPr>
          <w:ilvl w:val="0"/>
          <w:numId w:val="135"/>
        </w:numPr>
        <w:tabs>
          <w:tab w:val="left" w:pos="-3119"/>
        </w:tabs>
        <w:adjustRightInd w:val="0"/>
        <w:spacing w:before="120" w:line="276" w:lineRule="auto"/>
        <w:ind w:left="567" w:hanging="283"/>
        <w:contextualSpacing/>
        <w:rPr>
          <w:rFonts w:ascii="Calibri" w:hAnsi="Calibri"/>
        </w:rPr>
      </w:pPr>
      <w:r w:rsidRPr="00025100">
        <w:rPr>
          <w:rFonts w:ascii="Calibri" w:hAnsi="Calibri"/>
        </w:rPr>
        <w:t>zagwarantowania dyspozycyjności i dostępności w pracach badawczych podejmowanych w ramach ewaluacji wszystkich ekspertów, którzy wejdą w skład Zespołu Badawczego;</w:t>
      </w:r>
    </w:p>
    <w:p w14:paraId="3B845A18" w14:textId="77777777" w:rsidR="0052558D" w:rsidRPr="00025100" w:rsidRDefault="0052558D" w:rsidP="000349E9">
      <w:pPr>
        <w:pStyle w:val="Akapitzlist"/>
        <w:widowControl/>
        <w:numPr>
          <w:ilvl w:val="0"/>
          <w:numId w:val="135"/>
        </w:numPr>
        <w:tabs>
          <w:tab w:val="left" w:pos="-3119"/>
        </w:tabs>
        <w:adjustRightInd w:val="0"/>
        <w:spacing w:before="120" w:line="276" w:lineRule="auto"/>
        <w:ind w:left="567" w:hanging="283"/>
        <w:contextualSpacing/>
        <w:rPr>
          <w:rFonts w:ascii="Calibri" w:hAnsi="Calibri"/>
        </w:rPr>
      </w:pPr>
      <w:r w:rsidRPr="00025100">
        <w:rPr>
          <w:rFonts w:ascii="Calibri" w:hAnsi="Calibri"/>
        </w:rPr>
        <w:t>informowania Zamawiającego przynajmniej raz na tydzień drogą elektroniczną o stanie prac realizowanych w ramach badania ewaluacyjnego (tj. wykonanych czynnościach organizacyjnych i efektach podejmowanych działań – stopniu realizacji prób badawczych, przeprowadzonych wywiadach jakościowych itd.);</w:t>
      </w:r>
    </w:p>
    <w:p w14:paraId="5F8125AE" w14:textId="77777777" w:rsidR="0052558D" w:rsidRPr="00025100" w:rsidRDefault="0052558D" w:rsidP="000349E9">
      <w:pPr>
        <w:pStyle w:val="Akapitzlist"/>
        <w:widowControl/>
        <w:numPr>
          <w:ilvl w:val="0"/>
          <w:numId w:val="135"/>
        </w:numPr>
        <w:tabs>
          <w:tab w:val="left" w:pos="-3119"/>
        </w:tabs>
        <w:adjustRightInd w:val="0"/>
        <w:spacing w:before="120" w:line="276" w:lineRule="auto"/>
        <w:ind w:left="567" w:hanging="283"/>
        <w:contextualSpacing/>
        <w:rPr>
          <w:rFonts w:ascii="Calibri" w:hAnsi="Calibri"/>
        </w:rPr>
      </w:pPr>
      <w:r w:rsidRPr="00025100">
        <w:rPr>
          <w:rFonts w:ascii="Calibri" w:hAnsi="Calibri"/>
        </w:rPr>
        <w:t xml:space="preserve">bezzwłocznego informowania o pojawiających się problemach, zagrożeniach lub opóźnieniach w realizacji w stosunku do harmonogramu, a także innych zagadnieniach istotnych dla realizacji badania ewaluacyjnego; </w:t>
      </w:r>
    </w:p>
    <w:p w14:paraId="788F71AE" w14:textId="77777777" w:rsidR="0052558D" w:rsidRPr="00025100" w:rsidRDefault="0052558D" w:rsidP="000349E9">
      <w:pPr>
        <w:pStyle w:val="Akapitzlist"/>
        <w:widowControl/>
        <w:numPr>
          <w:ilvl w:val="0"/>
          <w:numId w:val="135"/>
        </w:numPr>
        <w:tabs>
          <w:tab w:val="left" w:pos="-3119"/>
        </w:tabs>
        <w:adjustRightInd w:val="0"/>
        <w:spacing w:before="120" w:line="276" w:lineRule="auto"/>
        <w:ind w:left="567" w:hanging="283"/>
        <w:contextualSpacing/>
        <w:rPr>
          <w:rFonts w:ascii="Calibri" w:hAnsi="Calibri"/>
        </w:rPr>
      </w:pPr>
      <w:r w:rsidRPr="00025100">
        <w:rPr>
          <w:rFonts w:ascii="Calibri" w:hAnsi="Calibri"/>
        </w:rPr>
        <w:t>konsultowania z Zamawiającym wszelkich decyzji podejmowanych w wyniku ewentualnego pojawienia się trudności w trakcie realizacji badania ewaluacyjnego;</w:t>
      </w:r>
    </w:p>
    <w:p w14:paraId="32090883" w14:textId="77777777" w:rsidR="0052558D" w:rsidRPr="00025100" w:rsidRDefault="0052558D" w:rsidP="000349E9">
      <w:pPr>
        <w:pStyle w:val="Akapitzlist"/>
        <w:widowControl/>
        <w:numPr>
          <w:ilvl w:val="0"/>
          <w:numId w:val="135"/>
        </w:numPr>
        <w:tabs>
          <w:tab w:val="left" w:pos="-3119"/>
        </w:tabs>
        <w:adjustRightInd w:val="0"/>
        <w:spacing w:before="120" w:line="276" w:lineRule="auto"/>
        <w:ind w:left="567" w:hanging="283"/>
        <w:contextualSpacing/>
        <w:rPr>
          <w:rFonts w:ascii="Calibri" w:hAnsi="Calibri"/>
        </w:rPr>
      </w:pPr>
      <w:r w:rsidRPr="00025100">
        <w:rPr>
          <w:rFonts w:ascii="Calibri" w:hAnsi="Calibri"/>
        </w:rPr>
        <w:lastRenderedPageBreak/>
        <w:t xml:space="preserve">kontaktowania się na prośbę Zamawiającego z innymi instytucjami/podmiotami będącymi w posiadaniu ważnych – z punktu widzenia badania ewaluacyjnego – danych i informacji; </w:t>
      </w:r>
    </w:p>
    <w:p w14:paraId="1F985D70" w14:textId="77777777" w:rsidR="0052558D" w:rsidRPr="00025100" w:rsidRDefault="0052558D" w:rsidP="000349E9">
      <w:pPr>
        <w:pStyle w:val="Akapitzlist"/>
        <w:widowControl/>
        <w:numPr>
          <w:ilvl w:val="0"/>
          <w:numId w:val="135"/>
        </w:numPr>
        <w:tabs>
          <w:tab w:val="left" w:pos="-3119"/>
        </w:tabs>
        <w:adjustRightInd w:val="0"/>
        <w:spacing w:before="120" w:line="276" w:lineRule="auto"/>
        <w:ind w:left="567" w:hanging="283"/>
        <w:contextualSpacing/>
        <w:rPr>
          <w:rFonts w:ascii="Calibri" w:hAnsi="Calibri"/>
        </w:rPr>
      </w:pPr>
      <w:r w:rsidRPr="00025100">
        <w:rPr>
          <w:rFonts w:ascii="Calibri" w:hAnsi="Calibri"/>
        </w:rPr>
        <w:t>przekazania Zamawiającemu pełnej dokumentacji opracowanej w trakcie realizacji badania ewaluacyjnego: wzorów narzędzi badawczych, wersji ostatecznej raportu metodologicznego i końcowego, wraz ze wszystkimi załącznikami oraz zagregowanymi i odpersonalizowanymi danymi;</w:t>
      </w:r>
    </w:p>
    <w:p w14:paraId="33454EFB" w14:textId="77777777" w:rsidR="0052558D" w:rsidRPr="00025100" w:rsidRDefault="0052558D" w:rsidP="000349E9">
      <w:pPr>
        <w:pStyle w:val="Akapitzlist"/>
        <w:widowControl/>
        <w:numPr>
          <w:ilvl w:val="0"/>
          <w:numId w:val="135"/>
        </w:numPr>
        <w:tabs>
          <w:tab w:val="left" w:pos="-3119"/>
        </w:tabs>
        <w:adjustRightInd w:val="0"/>
        <w:spacing w:before="120" w:line="276" w:lineRule="auto"/>
        <w:ind w:left="567" w:hanging="283"/>
        <w:contextualSpacing/>
        <w:rPr>
          <w:rFonts w:ascii="Calibri" w:hAnsi="Calibri"/>
        </w:rPr>
      </w:pPr>
      <w:r w:rsidRPr="00025100">
        <w:rPr>
          <w:rFonts w:ascii="Calibri" w:hAnsi="Calibri"/>
        </w:rPr>
        <w:t>oznaczenia wszystkich materiałów przygotowanych w trakcie badania zgodnie z zasadami wizualizacji PO WER 2014–2020 oraz informacją o współfinansowaniu badania ze środków Europejskiego Funduszu Społecznego.</w:t>
      </w:r>
    </w:p>
    <w:p w14:paraId="04F3BCFE" w14:textId="77777777" w:rsidR="0052558D" w:rsidRPr="0020132A" w:rsidRDefault="0052558D" w:rsidP="000349E9">
      <w:pPr>
        <w:pStyle w:val="Akapitzlist"/>
        <w:widowControl/>
        <w:numPr>
          <w:ilvl w:val="0"/>
          <w:numId w:val="117"/>
        </w:numPr>
        <w:autoSpaceDE/>
        <w:autoSpaceDN/>
        <w:spacing w:before="120" w:line="276" w:lineRule="auto"/>
        <w:ind w:left="284" w:hanging="284"/>
        <w:rPr>
          <w:rFonts w:ascii="Calibri" w:hAnsi="Calibri"/>
        </w:rPr>
      </w:pPr>
      <w:r w:rsidRPr="0020132A">
        <w:rPr>
          <w:rFonts w:ascii="Calibri" w:hAnsi="Calibri"/>
        </w:rPr>
        <w:t xml:space="preserve">W trakcie realizacji badania Wykonawca ma obowiązek zapoznać się i odnieść w ramach prac badawczych do aktualnych wersji dokumentów związanych z przedmiotem badania, zamieszczonych m.in. na stronach </w:t>
      </w:r>
      <w:hyperlink r:id="rId9">
        <w:r w:rsidRPr="0020132A">
          <w:rPr>
            <w:rStyle w:val="Hipercze"/>
            <w:rFonts w:ascii="Calibri" w:hAnsi="Calibri"/>
          </w:rPr>
          <w:t>http://power.gov.pl</w:t>
        </w:r>
      </w:hyperlink>
      <w:r w:rsidRPr="0020132A">
        <w:rPr>
          <w:rFonts w:ascii="Calibri" w:hAnsi="Calibri"/>
        </w:rPr>
        <w:t xml:space="preserve"> oraz </w:t>
      </w:r>
      <w:hyperlink r:id="rId10" w:history="1">
        <w:r w:rsidRPr="0020132A">
          <w:rPr>
            <w:rStyle w:val="Hipercze"/>
            <w:rFonts w:ascii="Calibri" w:hAnsi="Calibri"/>
          </w:rPr>
          <w:t>https://power.cpe.gov.pl</w:t>
        </w:r>
      </w:hyperlink>
      <w:r w:rsidRPr="0020132A">
        <w:rPr>
          <w:rFonts w:ascii="Calibri" w:hAnsi="Calibri"/>
        </w:rPr>
        <w:t>.</w:t>
      </w:r>
    </w:p>
    <w:p w14:paraId="15A60C88" w14:textId="77777777" w:rsidR="0052558D" w:rsidRPr="00025100" w:rsidRDefault="0052558D" w:rsidP="000349E9">
      <w:pPr>
        <w:pStyle w:val="Akapitzlist"/>
        <w:widowControl/>
        <w:numPr>
          <w:ilvl w:val="0"/>
          <w:numId w:val="117"/>
        </w:numPr>
        <w:autoSpaceDE/>
        <w:autoSpaceDN/>
        <w:spacing w:before="120" w:line="276" w:lineRule="auto"/>
        <w:ind w:left="284" w:hanging="284"/>
        <w:rPr>
          <w:rFonts w:ascii="Calibri" w:hAnsi="Calibri"/>
        </w:rPr>
      </w:pPr>
      <w:r w:rsidRPr="00025100">
        <w:rPr>
          <w:rFonts w:ascii="Calibri" w:hAnsi="Calibri"/>
        </w:rPr>
        <w:t xml:space="preserve">Zamawiający ułatwi (jeśli będzie to konieczne) dostęp do informacji i danych, ważnych z punktu widzenia realizowanego badania ewaluacyjnego, gromadzonych przez inne instytucje zaangażowane w proces zarządzania i wdrażania programów operacyjnych, współfinansowanych w ramach polityki spójności w Polsce. </w:t>
      </w:r>
    </w:p>
    <w:p w14:paraId="1E3B6FFC" w14:textId="77777777" w:rsidR="0052558D" w:rsidRDefault="0052558D" w:rsidP="000349E9">
      <w:pPr>
        <w:pStyle w:val="Akapitzlist"/>
        <w:widowControl/>
        <w:numPr>
          <w:ilvl w:val="0"/>
          <w:numId w:val="117"/>
        </w:numPr>
        <w:autoSpaceDE/>
        <w:autoSpaceDN/>
        <w:spacing w:before="120" w:line="276" w:lineRule="auto"/>
        <w:ind w:left="284" w:hanging="284"/>
        <w:rPr>
          <w:rFonts w:ascii="Calibri" w:hAnsi="Calibri"/>
        </w:rPr>
      </w:pPr>
      <w:r w:rsidRPr="00CD7E1C">
        <w:rPr>
          <w:rFonts w:ascii="Calibri" w:hAnsi="Calibri"/>
        </w:rPr>
        <w:t>Bezpośrednim odbiorcą przedmiotowego badania ewaluacyjnego będzie Centrum Projektów Europejskich</w:t>
      </w:r>
      <w:r>
        <w:rPr>
          <w:rFonts w:ascii="Calibri" w:hAnsi="Calibri"/>
        </w:rPr>
        <w:t xml:space="preserve">, </w:t>
      </w:r>
      <w:r w:rsidRPr="00CD7E1C">
        <w:rPr>
          <w:rFonts w:ascii="Calibri" w:hAnsi="Calibri"/>
        </w:rPr>
        <w:t>jako IP dla Działania 4.3 PO WER (Wydział Projektów Europejskiego Funduszu Społecznego), Ministerstwo Funduszy i Polityki Regionalnej (</w:t>
      </w:r>
      <w:proofErr w:type="spellStart"/>
      <w:r w:rsidRPr="00CD7E1C">
        <w:rPr>
          <w:rFonts w:ascii="Calibri" w:hAnsi="Calibri"/>
        </w:rPr>
        <w:t>MFiPR</w:t>
      </w:r>
      <w:proofErr w:type="spellEnd"/>
      <w:r w:rsidRPr="00CD7E1C">
        <w:rPr>
          <w:rFonts w:ascii="Calibri" w:hAnsi="Calibri"/>
        </w:rPr>
        <w:t>)</w:t>
      </w:r>
      <w:r>
        <w:rPr>
          <w:rFonts w:ascii="Calibri" w:hAnsi="Calibri"/>
        </w:rPr>
        <w:t xml:space="preserve"> </w:t>
      </w:r>
      <w:r w:rsidRPr="00CD7E1C">
        <w:rPr>
          <w:rFonts w:ascii="Calibri" w:hAnsi="Calibri"/>
        </w:rPr>
        <w:t xml:space="preserve">pełniące funkcję IZ PO WER (Departament EFS). Pośrednim odbiorcą wyników badania będzie również Departament Strategii w </w:t>
      </w:r>
      <w:proofErr w:type="spellStart"/>
      <w:r w:rsidRPr="00CD7E1C">
        <w:rPr>
          <w:rFonts w:ascii="Calibri" w:hAnsi="Calibri"/>
        </w:rPr>
        <w:t>MFiPR</w:t>
      </w:r>
      <w:proofErr w:type="spellEnd"/>
      <w:r w:rsidRPr="00CD7E1C">
        <w:rPr>
          <w:rFonts w:ascii="Calibri" w:hAnsi="Calibri"/>
        </w:rPr>
        <w:t>, jako Instytucja Koordynująca Umowę Partnerstwa 2014</w:t>
      </w:r>
      <w:r>
        <w:rPr>
          <w:rFonts w:ascii="Calibri" w:hAnsi="Calibri"/>
        </w:rPr>
        <w:t>–</w:t>
      </w:r>
      <w:r w:rsidRPr="00CD7E1C">
        <w:rPr>
          <w:rFonts w:ascii="Calibri" w:hAnsi="Calibri"/>
        </w:rPr>
        <w:t>2020 oraz Krajowa Jednostka Ewaluacji, nadzorująca proces ewaluacji polityki spójności, jak również instytucje zarządzające RPO 2014</w:t>
      </w:r>
      <w:r>
        <w:rPr>
          <w:rFonts w:ascii="Calibri" w:hAnsi="Calibri"/>
        </w:rPr>
        <w:t>–</w:t>
      </w:r>
      <w:r w:rsidRPr="00CD7E1C">
        <w:rPr>
          <w:rFonts w:ascii="Calibri" w:hAnsi="Calibri"/>
        </w:rPr>
        <w:t>2020 oraz Komisja Europejska. Ponadto wszelkie dokumenty zawierające wyniki badania zostaną opublikowane w wersji elektronicznej oraz będą mogły zostać udostępnione wszystkim zainteresowanym instytucjom i</w:t>
      </w:r>
      <w:r>
        <w:rPr>
          <w:rFonts w:ascii="Calibri" w:hAnsi="Calibri"/>
        </w:rPr>
        <w:t xml:space="preserve"> </w:t>
      </w:r>
      <w:r w:rsidRPr="00CD7E1C">
        <w:rPr>
          <w:rFonts w:ascii="Calibri" w:hAnsi="Calibri"/>
        </w:rPr>
        <w:t>podmiotom w kraju.</w:t>
      </w:r>
    </w:p>
    <w:p w14:paraId="6C2811A1" w14:textId="77777777" w:rsidR="0052558D" w:rsidRPr="00F07AA3" w:rsidRDefault="0052558D" w:rsidP="0052558D">
      <w:pPr>
        <w:spacing w:before="120" w:after="120" w:line="276" w:lineRule="auto"/>
        <w:jc w:val="both"/>
        <w:rPr>
          <w:rFonts w:ascii="Calibri" w:hAnsi="Calibri"/>
          <w:b/>
        </w:rPr>
      </w:pPr>
      <w:r w:rsidRPr="00F07AA3">
        <w:rPr>
          <w:rFonts w:ascii="Calibri" w:hAnsi="Calibri"/>
          <w:b/>
        </w:rPr>
        <w:t xml:space="preserve">ZAMÓWIENIE </w:t>
      </w:r>
      <w:r>
        <w:rPr>
          <w:rFonts w:ascii="Calibri" w:hAnsi="Calibri"/>
          <w:b/>
        </w:rPr>
        <w:t>W RAMACH</w:t>
      </w:r>
      <w:r w:rsidRPr="00F07AA3">
        <w:rPr>
          <w:rFonts w:ascii="Calibri" w:hAnsi="Calibri"/>
          <w:b/>
        </w:rPr>
        <w:t xml:space="preserve"> OPCJ</w:t>
      </w:r>
      <w:r>
        <w:rPr>
          <w:rFonts w:ascii="Calibri" w:hAnsi="Calibri"/>
          <w:b/>
        </w:rPr>
        <w:t>I (zgodnie z art. 441 Ustawy Prawo zamówień publicznych).</w:t>
      </w:r>
    </w:p>
    <w:p w14:paraId="58393D94" w14:textId="77777777" w:rsidR="0052558D" w:rsidRPr="00346150" w:rsidRDefault="0052558D" w:rsidP="000349E9">
      <w:pPr>
        <w:pStyle w:val="Akapitzlist"/>
        <w:widowControl/>
        <w:numPr>
          <w:ilvl w:val="0"/>
          <w:numId w:val="138"/>
        </w:numPr>
        <w:autoSpaceDE/>
        <w:autoSpaceDN/>
        <w:spacing w:before="120" w:after="120" w:line="276" w:lineRule="auto"/>
        <w:ind w:left="284" w:hanging="284"/>
        <w:contextualSpacing/>
        <w:rPr>
          <w:rFonts w:ascii="Calibri" w:hAnsi="Calibri"/>
        </w:rPr>
      </w:pPr>
      <w:r w:rsidRPr="00346150">
        <w:rPr>
          <w:rFonts w:ascii="Calibri" w:hAnsi="Calibri"/>
        </w:rPr>
        <w:t xml:space="preserve">Przedmiotem zamówienia stanowiącego opcję jest realizacja usług doradztwa na rzecz Zamawiającego w zakresie sposobu wdrożenia rekomendacji wypracowanych w ramach badania. Doradztwo będzie polegało na udzieleniu odpowiedzi </w:t>
      </w:r>
      <w:r>
        <w:rPr>
          <w:rFonts w:ascii="Calibri" w:hAnsi="Calibri"/>
        </w:rPr>
        <w:t>n</w:t>
      </w:r>
      <w:r w:rsidRPr="00346150">
        <w:rPr>
          <w:rFonts w:ascii="Calibri" w:hAnsi="Calibri"/>
        </w:rPr>
        <w:t xml:space="preserve">a pytania Zamawiającego we wskazanym wyżej zakresie. </w:t>
      </w:r>
    </w:p>
    <w:p w14:paraId="26FC4CC8" w14:textId="77777777" w:rsidR="0052558D" w:rsidRPr="00346150" w:rsidRDefault="0052558D" w:rsidP="000349E9">
      <w:pPr>
        <w:pStyle w:val="Akapitzlist"/>
        <w:widowControl/>
        <w:numPr>
          <w:ilvl w:val="0"/>
          <w:numId w:val="138"/>
        </w:numPr>
        <w:autoSpaceDE/>
        <w:autoSpaceDN/>
        <w:spacing w:before="120" w:after="120" w:line="276" w:lineRule="auto"/>
        <w:ind w:left="284" w:hanging="284"/>
        <w:contextualSpacing/>
        <w:rPr>
          <w:rFonts w:ascii="Calibri" w:hAnsi="Calibri"/>
        </w:rPr>
      </w:pPr>
      <w:r w:rsidRPr="00346150">
        <w:rPr>
          <w:rFonts w:ascii="Calibri" w:hAnsi="Calibri"/>
        </w:rPr>
        <w:t xml:space="preserve">Zamówienie </w:t>
      </w:r>
      <w:r>
        <w:rPr>
          <w:rFonts w:ascii="Calibri" w:hAnsi="Calibri"/>
        </w:rPr>
        <w:t>w ramach</w:t>
      </w:r>
      <w:r w:rsidRPr="00346150">
        <w:rPr>
          <w:rFonts w:ascii="Calibri" w:hAnsi="Calibri"/>
        </w:rPr>
        <w:t xml:space="preserve"> opcj</w:t>
      </w:r>
      <w:r>
        <w:rPr>
          <w:rFonts w:ascii="Calibri" w:hAnsi="Calibri"/>
        </w:rPr>
        <w:t xml:space="preserve">i </w:t>
      </w:r>
      <w:r w:rsidRPr="00346150">
        <w:rPr>
          <w:rFonts w:ascii="Calibri" w:hAnsi="Calibri"/>
        </w:rPr>
        <w:t xml:space="preserve">będzie realizowane w okresie maksymalnie do 24 miesięcy od dnia akceptacji i odbioru przez Zamawiającego raportu końcowego z wykonania badania ewaluacyjnego stanowiącego przedmiot zamówienia podstawowego. </w:t>
      </w:r>
    </w:p>
    <w:p w14:paraId="381A4B5B" w14:textId="77777777" w:rsidR="0052558D" w:rsidRPr="00346150" w:rsidRDefault="0052558D" w:rsidP="000349E9">
      <w:pPr>
        <w:pStyle w:val="Akapitzlist"/>
        <w:widowControl/>
        <w:numPr>
          <w:ilvl w:val="0"/>
          <w:numId w:val="138"/>
        </w:numPr>
        <w:autoSpaceDE/>
        <w:autoSpaceDN/>
        <w:spacing w:before="120" w:after="120" w:line="276" w:lineRule="auto"/>
        <w:ind w:left="284" w:hanging="284"/>
        <w:contextualSpacing/>
        <w:rPr>
          <w:rFonts w:ascii="Calibri" w:hAnsi="Calibri"/>
        </w:rPr>
      </w:pPr>
      <w:r w:rsidRPr="00346150">
        <w:rPr>
          <w:rFonts w:ascii="Calibri" w:hAnsi="Calibri"/>
        </w:rPr>
        <w:t xml:space="preserve">Zamawiający przewiduje, że liczba pytań wynosi od 1 do maksymalnie 8 pytań. </w:t>
      </w:r>
    </w:p>
    <w:p w14:paraId="63C9AC76" w14:textId="77777777" w:rsidR="0052558D" w:rsidRPr="000E3BB2" w:rsidRDefault="0052558D" w:rsidP="000349E9">
      <w:pPr>
        <w:pStyle w:val="Akapitzlist"/>
        <w:widowControl/>
        <w:numPr>
          <w:ilvl w:val="0"/>
          <w:numId w:val="138"/>
        </w:numPr>
        <w:autoSpaceDE/>
        <w:autoSpaceDN/>
        <w:spacing w:before="120" w:after="120" w:line="276" w:lineRule="auto"/>
        <w:ind w:left="284" w:hanging="284"/>
        <w:contextualSpacing/>
        <w:rPr>
          <w:rFonts w:ascii="Calibri" w:hAnsi="Calibri"/>
        </w:rPr>
      </w:pPr>
      <w:r w:rsidRPr="00346150">
        <w:rPr>
          <w:rFonts w:ascii="Calibri" w:hAnsi="Calibri"/>
        </w:rPr>
        <w:t xml:space="preserve">Każdorazowo Zamawiający przekaże do Wykonawcy pytanie drogą elektroniczną, a Wykonawca </w:t>
      </w:r>
      <w:r w:rsidRPr="000E3BB2">
        <w:rPr>
          <w:rFonts w:ascii="Calibri" w:hAnsi="Calibri"/>
        </w:rPr>
        <w:t xml:space="preserve">zobowiązuje się udzielić drogą elektroniczną odpowiedzi na pytanie w terminie nie dłużej niż 2 dni robocze od dnia przesłania pytania przez Zamawiającego. </w:t>
      </w:r>
    </w:p>
    <w:p w14:paraId="63130D52" w14:textId="5E79A441" w:rsidR="0052558D" w:rsidRPr="00C5465C" w:rsidRDefault="0052558D" w:rsidP="0052558D">
      <w:pPr>
        <w:spacing w:before="120" w:after="120" w:line="276" w:lineRule="auto"/>
        <w:rPr>
          <w:rFonts w:ascii="Calibri" w:eastAsia="Arial" w:hAnsi="Calibri"/>
          <w:b/>
          <w:bCs/>
        </w:rPr>
      </w:pPr>
      <w:r w:rsidRPr="00C5465C">
        <w:rPr>
          <w:rFonts w:ascii="Calibri" w:eastAsia="Arial" w:hAnsi="Calibri"/>
          <w:b/>
          <w:bCs/>
        </w:rPr>
        <w:t xml:space="preserve">Załączniki do Opisu przedmiotu zamówienia. </w:t>
      </w:r>
    </w:p>
    <w:p w14:paraId="6CF2F175" w14:textId="77777777" w:rsidR="0052558D" w:rsidRPr="00D34021" w:rsidRDefault="0052558D" w:rsidP="0052558D">
      <w:pPr>
        <w:spacing w:before="120" w:after="120" w:line="276" w:lineRule="auto"/>
        <w:rPr>
          <w:rFonts w:ascii="Calibri" w:hAnsi="Calibri"/>
        </w:rPr>
      </w:pPr>
      <w:r w:rsidRPr="00D34021">
        <w:rPr>
          <w:rFonts w:ascii="Calibri" w:hAnsi="Calibri"/>
        </w:rPr>
        <w:t xml:space="preserve">Integralną część Opisu przedmiotu zamówienia stanowią następujące załączniki: </w:t>
      </w:r>
    </w:p>
    <w:p w14:paraId="3F25FA35" w14:textId="77777777" w:rsidR="0052558D" w:rsidRDefault="0052558D" w:rsidP="000349E9">
      <w:pPr>
        <w:pStyle w:val="Default"/>
        <w:numPr>
          <w:ilvl w:val="0"/>
          <w:numId w:val="136"/>
        </w:numPr>
        <w:spacing w:before="120" w:after="120" w:line="276" w:lineRule="auto"/>
        <w:ind w:left="284" w:hanging="284"/>
        <w:contextualSpacing/>
        <w:jc w:val="both"/>
        <w:rPr>
          <w:rFonts w:ascii="Calibri" w:hAnsi="Calibri"/>
          <w:bCs/>
          <w:color w:val="auto"/>
          <w:sz w:val="22"/>
          <w:szCs w:val="22"/>
        </w:rPr>
      </w:pPr>
      <w:r w:rsidRPr="00C5465C">
        <w:rPr>
          <w:rFonts w:ascii="Calibri" w:hAnsi="Calibri"/>
          <w:bCs/>
          <w:color w:val="auto"/>
          <w:sz w:val="22"/>
          <w:szCs w:val="22"/>
        </w:rPr>
        <w:t xml:space="preserve">Załącznik nr 1: </w:t>
      </w:r>
      <w:r>
        <w:rPr>
          <w:rFonts w:ascii="Calibri" w:hAnsi="Calibri"/>
          <w:bCs/>
          <w:color w:val="auto"/>
          <w:sz w:val="22"/>
          <w:szCs w:val="22"/>
        </w:rPr>
        <w:t xml:space="preserve">Zestawienie danych dotyczących konkursów; </w:t>
      </w:r>
    </w:p>
    <w:p w14:paraId="2CDB6B1D" w14:textId="55943BD0" w:rsidR="0052558D" w:rsidRPr="00591A63" w:rsidRDefault="0052558D" w:rsidP="00016BA5">
      <w:pPr>
        <w:pStyle w:val="Default"/>
        <w:numPr>
          <w:ilvl w:val="0"/>
          <w:numId w:val="136"/>
        </w:numPr>
        <w:spacing w:before="120" w:after="120" w:line="276" w:lineRule="auto"/>
        <w:ind w:left="284" w:hanging="284"/>
        <w:contextualSpacing/>
        <w:jc w:val="both"/>
        <w:rPr>
          <w:rFonts w:ascii="Calibri" w:hAnsi="Calibri"/>
        </w:rPr>
      </w:pPr>
      <w:r w:rsidRPr="00591A63">
        <w:rPr>
          <w:rFonts w:ascii="Calibri" w:hAnsi="Calibri"/>
          <w:bCs/>
          <w:color w:val="auto"/>
          <w:sz w:val="22"/>
          <w:szCs w:val="22"/>
        </w:rPr>
        <w:t xml:space="preserve">Załącznik nr 2: Wzór Deklaracji poufności </w:t>
      </w:r>
      <w:proofErr w:type="spellStart"/>
      <w:r w:rsidRPr="00591A63">
        <w:rPr>
          <w:rFonts w:ascii="Calibri" w:hAnsi="Calibri"/>
          <w:bCs/>
          <w:color w:val="auto"/>
          <w:sz w:val="22"/>
          <w:szCs w:val="22"/>
        </w:rPr>
        <w:t>ewaluatora</w:t>
      </w:r>
      <w:proofErr w:type="spellEnd"/>
      <w:r w:rsidRPr="00591A63">
        <w:rPr>
          <w:rFonts w:ascii="Calibri" w:hAnsi="Calibri"/>
          <w:bCs/>
          <w:color w:val="auto"/>
          <w:sz w:val="22"/>
          <w:szCs w:val="22"/>
        </w:rPr>
        <w:t>.</w:t>
      </w:r>
    </w:p>
    <w:p w14:paraId="4C117479" w14:textId="77777777" w:rsidR="00591A63" w:rsidRDefault="00591A63" w:rsidP="0052558D">
      <w:pPr>
        <w:rPr>
          <w:rFonts w:ascii="Calibri" w:hAnsi="Calibri"/>
        </w:rPr>
        <w:sectPr w:rsidR="00591A63" w:rsidSect="005B6391">
          <w:headerReference w:type="default" r:id="rId11"/>
          <w:footerReference w:type="default" r:id="rId12"/>
          <w:pgSz w:w="11906" w:h="16838" w:code="9"/>
          <w:pgMar w:top="1417" w:right="1417" w:bottom="1417" w:left="1417" w:header="709" w:footer="424" w:gutter="0"/>
          <w:cols w:space="708"/>
          <w:docGrid w:linePitch="360"/>
        </w:sectPr>
      </w:pPr>
    </w:p>
    <w:p w14:paraId="78A915B8" w14:textId="7CD9D6C6" w:rsidR="0052558D" w:rsidRDefault="0052558D" w:rsidP="0052558D">
      <w:pPr>
        <w:rPr>
          <w:rFonts w:ascii="Calibri" w:hAnsi="Calibri"/>
        </w:rPr>
        <w:sectPr w:rsidR="0052558D" w:rsidSect="00591A63">
          <w:type w:val="continuous"/>
          <w:pgSz w:w="11906" w:h="16838" w:code="9"/>
          <w:pgMar w:top="1417" w:right="1417" w:bottom="1417" w:left="1417" w:header="709" w:footer="424" w:gutter="0"/>
          <w:cols w:space="708"/>
          <w:docGrid w:linePitch="360"/>
        </w:sectPr>
      </w:pPr>
    </w:p>
    <w:p w14:paraId="09B31A0D" w14:textId="77777777" w:rsidR="0052558D" w:rsidRPr="003E25F4" w:rsidRDefault="0052558D" w:rsidP="00DB64FB">
      <w:pPr>
        <w:tabs>
          <w:tab w:val="center" w:pos="4536"/>
          <w:tab w:val="right" w:pos="9072"/>
        </w:tabs>
        <w:spacing w:before="120" w:after="120" w:line="276" w:lineRule="auto"/>
        <w:jc w:val="right"/>
        <w:rPr>
          <w:rFonts w:ascii="Calibri" w:hAnsi="Calibri"/>
          <w:b/>
        </w:rPr>
      </w:pPr>
      <w:r w:rsidRPr="003E25F4">
        <w:rPr>
          <w:rFonts w:ascii="Calibri" w:hAnsi="Calibri"/>
          <w:b/>
        </w:rPr>
        <w:lastRenderedPageBreak/>
        <w:t xml:space="preserve">Załącznik nr 1 do Opisu przedmiotu zamówienia </w:t>
      </w:r>
    </w:p>
    <w:p w14:paraId="36FB0EE8" w14:textId="3246FC0F" w:rsidR="0052558D" w:rsidRPr="00670313" w:rsidRDefault="0052558D" w:rsidP="00DB64FB">
      <w:pPr>
        <w:jc w:val="center"/>
        <w:rPr>
          <w:rFonts w:cstheme="minorHAnsi"/>
          <w:b/>
          <w:bCs/>
          <w:sz w:val="20"/>
          <w:szCs w:val="20"/>
        </w:rPr>
      </w:pPr>
      <w:r w:rsidRPr="00670313">
        <w:rPr>
          <w:rFonts w:ascii="Calibri" w:eastAsia="Arial" w:hAnsi="Calibri"/>
          <w:b/>
          <w:bCs/>
        </w:rPr>
        <w:t>Zestawienie danych dotyczących konkursów</w:t>
      </w:r>
    </w:p>
    <w:tbl>
      <w:tblPr>
        <w:tblStyle w:val="Tabela-Siatka"/>
        <w:tblW w:w="16131" w:type="dxa"/>
        <w:tblInd w:w="137" w:type="dxa"/>
        <w:tblLayout w:type="fixed"/>
        <w:tblLook w:val="04A0" w:firstRow="1" w:lastRow="0" w:firstColumn="1" w:lastColumn="0" w:noHBand="0" w:noVBand="1"/>
      </w:tblPr>
      <w:tblGrid>
        <w:gridCol w:w="567"/>
        <w:gridCol w:w="1418"/>
        <w:gridCol w:w="1608"/>
        <w:gridCol w:w="3041"/>
        <w:gridCol w:w="1417"/>
        <w:gridCol w:w="1418"/>
        <w:gridCol w:w="1134"/>
        <w:gridCol w:w="1134"/>
        <w:gridCol w:w="1275"/>
        <w:gridCol w:w="1560"/>
        <w:gridCol w:w="1559"/>
      </w:tblGrid>
      <w:tr w:rsidR="0052558D" w:rsidRPr="00DB64FB" w14:paraId="13D25FC1" w14:textId="77777777" w:rsidTr="006343AA">
        <w:tc>
          <w:tcPr>
            <w:tcW w:w="567" w:type="dxa"/>
            <w:vMerge w:val="restart"/>
            <w:vAlign w:val="center"/>
          </w:tcPr>
          <w:p w14:paraId="04C9E97A" w14:textId="77777777" w:rsidR="0052558D" w:rsidRPr="00DB64FB" w:rsidRDefault="0052558D" w:rsidP="00CF015B">
            <w:pPr>
              <w:jc w:val="center"/>
              <w:rPr>
                <w:rFonts w:asciiTheme="minorHAnsi" w:hAnsiTheme="minorHAnsi" w:cstheme="minorHAnsi"/>
                <w:b/>
                <w:bCs/>
              </w:rPr>
            </w:pPr>
            <w:bookmarkStart w:id="6" w:name="OLE_LINK1"/>
            <w:r w:rsidRPr="00DB64FB">
              <w:rPr>
                <w:rFonts w:asciiTheme="minorHAnsi" w:hAnsiTheme="minorHAnsi" w:cstheme="minorHAnsi"/>
                <w:b/>
                <w:bCs/>
              </w:rPr>
              <w:t>Lp.</w:t>
            </w:r>
          </w:p>
        </w:tc>
        <w:tc>
          <w:tcPr>
            <w:tcW w:w="1418" w:type="dxa"/>
            <w:vMerge w:val="restart"/>
            <w:vAlign w:val="center"/>
          </w:tcPr>
          <w:p w14:paraId="510EB374"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b/>
                <w:bCs/>
              </w:rPr>
              <w:t>Nr konkursu</w:t>
            </w:r>
          </w:p>
        </w:tc>
        <w:tc>
          <w:tcPr>
            <w:tcW w:w="1608" w:type="dxa"/>
            <w:vMerge w:val="restart"/>
            <w:vAlign w:val="center"/>
          </w:tcPr>
          <w:p w14:paraId="3C074394"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b/>
                <w:bCs/>
              </w:rPr>
              <w:t>Typ projektu</w:t>
            </w:r>
          </w:p>
        </w:tc>
        <w:tc>
          <w:tcPr>
            <w:tcW w:w="3041" w:type="dxa"/>
            <w:vMerge w:val="restart"/>
            <w:vAlign w:val="center"/>
          </w:tcPr>
          <w:p w14:paraId="7DB867D1"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b/>
                <w:bCs/>
              </w:rPr>
              <w:t>Temat konkursu</w:t>
            </w:r>
          </w:p>
        </w:tc>
        <w:tc>
          <w:tcPr>
            <w:tcW w:w="1417" w:type="dxa"/>
            <w:vMerge w:val="restart"/>
            <w:vAlign w:val="center"/>
          </w:tcPr>
          <w:p w14:paraId="2673C213"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b/>
                <w:bCs/>
              </w:rPr>
              <w:t>Alokacja na konkurs ogółem (w PLN)</w:t>
            </w:r>
          </w:p>
        </w:tc>
        <w:tc>
          <w:tcPr>
            <w:tcW w:w="1418" w:type="dxa"/>
            <w:vMerge w:val="restart"/>
            <w:vAlign w:val="center"/>
          </w:tcPr>
          <w:p w14:paraId="41E92433"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b/>
                <w:bCs/>
              </w:rPr>
              <w:t>Wartość ogółem zawartych umów (w PLN)</w:t>
            </w:r>
          </w:p>
        </w:tc>
        <w:tc>
          <w:tcPr>
            <w:tcW w:w="1134" w:type="dxa"/>
            <w:vMerge w:val="restart"/>
            <w:vAlign w:val="center"/>
          </w:tcPr>
          <w:p w14:paraId="281E9571"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b/>
                <w:bCs/>
              </w:rPr>
              <w:t>Liczba złożonych wniosków</w:t>
            </w:r>
          </w:p>
        </w:tc>
        <w:tc>
          <w:tcPr>
            <w:tcW w:w="1134" w:type="dxa"/>
            <w:vMerge w:val="restart"/>
            <w:vAlign w:val="center"/>
          </w:tcPr>
          <w:p w14:paraId="3857CC85"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b/>
                <w:bCs/>
              </w:rPr>
              <w:t>Liczba zawartych umów</w:t>
            </w:r>
          </w:p>
        </w:tc>
        <w:tc>
          <w:tcPr>
            <w:tcW w:w="4394" w:type="dxa"/>
            <w:gridSpan w:val="3"/>
            <w:vAlign w:val="center"/>
          </w:tcPr>
          <w:p w14:paraId="1B4DD433"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b/>
                <w:bCs/>
              </w:rPr>
              <w:t>Rodzaje działań współpracy ponadnarodowej w zawartych umowach</w:t>
            </w:r>
            <w:r w:rsidRPr="00DB64FB">
              <w:rPr>
                <w:rStyle w:val="Odwoanieprzypisudolnego"/>
                <w:rFonts w:asciiTheme="minorHAnsi" w:hAnsiTheme="minorHAnsi" w:cstheme="minorHAnsi"/>
                <w:bCs/>
              </w:rPr>
              <w:footnoteReference w:id="7"/>
            </w:r>
          </w:p>
        </w:tc>
      </w:tr>
      <w:tr w:rsidR="0052558D" w:rsidRPr="00DB64FB" w14:paraId="43B7AB68" w14:textId="77777777" w:rsidTr="006343AA">
        <w:tc>
          <w:tcPr>
            <w:tcW w:w="567" w:type="dxa"/>
            <w:vMerge/>
          </w:tcPr>
          <w:p w14:paraId="08B01D93" w14:textId="77777777" w:rsidR="0052558D" w:rsidRPr="00DB64FB" w:rsidRDefault="0052558D" w:rsidP="006343AA">
            <w:pPr>
              <w:rPr>
                <w:rFonts w:asciiTheme="minorHAnsi" w:hAnsiTheme="minorHAnsi" w:cstheme="minorHAnsi"/>
              </w:rPr>
            </w:pPr>
          </w:p>
        </w:tc>
        <w:tc>
          <w:tcPr>
            <w:tcW w:w="1418" w:type="dxa"/>
            <w:vMerge/>
          </w:tcPr>
          <w:p w14:paraId="676B3531" w14:textId="77777777" w:rsidR="0052558D" w:rsidRPr="00DB64FB" w:rsidRDefault="0052558D" w:rsidP="00CF015B">
            <w:pPr>
              <w:jc w:val="center"/>
              <w:rPr>
                <w:rFonts w:asciiTheme="minorHAnsi" w:hAnsiTheme="minorHAnsi" w:cstheme="minorHAnsi"/>
              </w:rPr>
            </w:pPr>
          </w:p>
        </w:tc>
        <w:tc>
          <w:tcPr>
            <w:tcW w:w="1608" w:type="dxa"/>
            <w:vMerge/>
          </w:tcPr>
          <w:p w14:paraId="16E479C3" w14:textId="77777777" w:rsidR="0052558D" w:rsidRPr="00DB64FB" w:rsidRDefault="0052558D" w:rsidP="00CF015B">
            <w:pPr>
              <w:jc w:val="center"/>
              <w:rPr>
                <w:rFonts w:asciiTheme="minorHAnsi" w:hAnsiTheme="minorHAnsi" w:cstheme="minorHAnsi"/>
              </w:rPr>
            </w:pPr>
          </w:p>
        </w:tc>
        <w:tc>
          <w:tcPr>
            <w:tcW w:w="3041" w:type="dxa"/>
            <w:vMerge/>
          </w:tcPr>
          <w:p w14:paraId="561FE2F7" w14:textId="77777777" w:rsidR="0052558D" w:rsidRPr="00DB64FB" w:rsidRDefault="0052558D" w:rsidP="00CF015B">
            <w:pPr>
              <w:jc w:val="center"/>
              <w:rPr>
                <w:rFonts w:asciiTheme="minorHAnsi" w:hAnsiTheme="minorHAnsi" w:cstheme="minorHAnsi"/>
              </w:rPr>
            </w:pPr>
          </w:p>
        </w:tc>
        <w:tc>
          <w:tcPr>
            <w:tcW w:w="1417" w:type="dxa"/>
            <w:vMerge/>
          </w:tcPr>
          <w:p w14:paraId="2052EF41" w14:textId="77777777" w:rsidR="0052558D" w:rsidRPr="00DB64FB" w:rsidRDefault="0052558D" w:rsidP="00CF015B">
            <w:pPr>
              <w:jc w:val="center"/>
              <w:rPr>
                <w:rFonts w:asciiTheme="minorHAnsi" w:hAnsiTheme="minorHAnsi" w:cstheme="minorHAnsi"/>
              </w:rPr>
            </w:pPr>
          </w:p>
        </w:tc>
        <w:tc>
          <w:tcPr>
            <w:tcW w:w="1418" w:type="dxa"/>
            <w:vMerge/>
          </w:tcPr>
          <w:p w14:paraId="28B15C11" w14:textId="77777777" w:rsidR="0052558D" w:rsidRPr="00DB64FB" w:rsidRDefault="0052558D" w:rsidP="00CF015B">
            <w:pPr>
              <w:jc w:val="center"/>
              <w:rPr>
                <w:rFonts w:asciiTheme="minorHAnsi" w:hAnsiTheme="minorHAnsi" w:cstheme="minorHAnsi"/>
              </w:rPr>
            </w:pPr>
          </w:p>
        </w:tc>
        <w:tc>
          <w:tcPr>
            <w:tcW w:w="1134" w:type="dxa"/>
            <w:vMerge/>
          </w:tcPr>
          <w:p w14:paraId="3725CEA5" w14:textId="77777777" w:rsidR="0052558D" w:rsidRPr="00DB64FB" w:rsidRDefault="0052558D" w:rsidP="00CF015B">
            <w:pPr>
              <w:jc w:val="center"/>
              <w:rPr>
                <w:rFonts w:asciiTheme="minorHAnsi" w:hAnsiTheme="minorHAnsi" w:cstheme="minorHAnsi"/>
              </w:rPr>
            </w:pPr>
          </w:p>
        </w:tc>
        <w:tc>
          <w:tcPr>
            <w:tcW w:w="1134" w:type="dxa"/>
            <w:vMerge/>
          </w:tcPr>
          <w:p w14:paraId="40755AF2" w14:textId="77777777" w:rsidR="0052558D" w:rsidRPr="00DB64FB" w:rsidRDefault="0052558D" w:rsidP="00CF015B">
            <w:pPr>
              <w:jc w:val="center"/>
              <w:rPr>
                <w:rFonts w:asciiTheme="minorHAnsi" w:hAnsiTheme="minorHAnsi" w:cstheme="minorHAnsi"/>
              </w:rPr>
            </w:pPr>
          </w:p>
        </w:tc>
        <w:tc>
          <w:tcPr>
            <w:tcW w:w="1275" w:type="dxa"/>
            <w:vAlign w:val="center"/>
          </w:tcPr>
          <w:p w14:paraId="712EC8EF"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b/>
                <w:bCs/>
              </w:rPr>
              <w:t>Równoległe tworzenie nowych rozwiązań i ich wdrożenie</w:t>
            </w:r>
          </w:p>
          <w:p w14:paraId="2ADF5C8E"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b/>
                <w:bCs/>
              </w:rPr>
              <w:t>(1)</w:t>
            </w:r>
          </w:p>
        </w:tc>
        <w:tc>
          <w:tcPr>
            <w:tcW w:w="1560" w:type="dxa"/>
            <w:vAlign w:val="center"/>
          </w:tcPr>
          <w:p w14:paraId="55EE846F"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b/>
                <w:bCs/>
              </w:rPr>
              <w:t>Transfer nowych rozwiązań i ich zaadaptowanie oraz wdrożenie</w:t>
            </w:r>
          </w:p>
          <w:p w14:paraId="3A5B6FCA"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b/>
                <w:bCs/>
              </w:rPr>
              <w:t>(2)</w:t>
            </w:r>
          </w:p>
        </w:tc>
        <w:tc>
          <w:tcPr>
            <w:tcW w:w="1559" w:type="dxa"/>
            <w:vAlign w:val="center"/>
          </w:tcPr>
          <w:p w14:paraId="60DC6D93"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b/>
                <w:bCs/>
              </w:rPr>
              <w:t>Wypracowanie nowych rozwiązań we współpracy z partnerem zagranicznym i ich wdrożenie</w:t>
            </w:r>
          </w:p>
          <w:p w14:paraId="03648E67"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b/>
                <w:bCs/>
              </w:rPr>
              <w:t>(3)</w:t>
            </w:r>
          </w:p>
        </w:tc>
      </w:tr>
      <w:tr w:rsidR="0052558D" w:rsidRPr="00DB64FB" w14:paraId="4ACD6339" w14:textId="77777777" w:rsidTr="006343AA">
        <w:tc>
          <w:tcPr>
            <w:tcW w:w="567" w:type="dxa"/>
            <w:vMerge w:val="restart"/>
          </w:tcPr>
          <w:p w14:paraId="78379224"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1.</w:t>
            </w:r>
          </w:p>
        </w:tc>
        <w:tc>
          <w:tcPr>
            <w:tcW w:w="1418" w:type="dxa"/>
            <w:vMerge w:val="restart"/>
          </w:tcPr>
          <w:p w14:paraId="06EE555C" w14:textId="77777777" w:rsidR="0052558D" w:rsidRPr="00DB64FB" w:rsidRDefault="0052558D" w:rsidP="006343AA">
            <w:pPr>
              <w:rPr>
                <w:rFonts w:asciiTheme="minorHAnsi" w:hAnsiTheme="minorHAnsi" w:cstheme="minorHAnsi"/>
              </w:rPr>
            </w:pPr>
            <w:r w:rsidRPr="00DB64FB">
              <w:rPr>
                <w:rFonts w:asciiTheme="minorHAnsi" w:hAnsiTheme="minorHAnsi" w:cstheme="minorHAnsi"/>
              </w:rPr>
              <w:t>POWR.04.03.00-IP.07-00-001/15</w:t>
            </w:r>
          </w:p>
        </w:tc>
        <w:tc>
          <w:tcPr>
            <w:tcW w:w="1608" w:type="dxa"/>
            <w:vMerge w:val="restart"/>
          </w:tcPr>
          <w:p w14:paraId="004D5BA7" w14:textId="77777777" w:rsidR="0052558D" w:rsidRPr="00DB64FB" w:rsidRDefault="0052558D" w:rsidP="006343AA">
            <w:pPr>
              <w:rPr>
                <w:rFonts w:asciiTheme="minorHAnsi" w:hAnsiTheme="minorHAnsi" w:cstheme="minorHAnsi"/>
              </w:rPr>
            </w:pPr>
            <w:r w:rsidRPr="00DB64FB">
              <w:rPr>
                <w:rFonts w:asciiTheme="minorHAnsi" w:hAnsiTheme="minorHAnsi" w:cstheme="minorHAnsi"/>
              </w:rPr>
              <w:t xml:space="preserve">Projekty z komponentem ponadnarodowym realizowane </w:t>
            </w:r>
          </w:p>
          <w:p w14:paraId="32C1D61C" w14:textId="77777777" w:rsidR="0052558D" w:rsidRPr="00DB64FB" w:rsidRDefault="0052558D" w:rsidP="006343AA">
            <w:pPr>
              <w:rPr>
                <w:rFonts w:asciiTheme="minorHAnsi" w:hAnsiTheme="minorHAnsi" w:cstheme="minorHAnsi"/>
              </w:rPr>
            </w:pPr>
            <w:r w:rsidRPr="00DB64FB">
              <w:rPr>
                <w:rFonts w:asciiTheme="minorHAnsi" w:hAnsiTheme="minorHAnsi" w:cstheme="minorHAnsi"/>
              </w:rPr>
              <w:t xml:space="preserve">poza </w:t>
            </w:r>
            <w:proofErr w:type="spellStart"/>
            <w:r w:rsidRPr="00DB64FB">
              <w:rPr>
                <w:rFonts w:asciiTheme="minorHAnsi" w:hAnsiTheme="minorHAnsi" w:cstheme="minorHAnsi"/>
              </w:rPr>
              <w:t>Common</w:t>
            </w:r>
            <w:proofErr w:type="spellEnd"/>
            <w:r w:rsidRPr="00DB64FB">
              <w:rPr>
                <w:rFonts w:asciiTheme="minorHAnsi" w:hAnsiTheme="minorHAnsi" w:cstheme="minorHAnsi"/>
              </w:rPr>
              <w:t xml:space="preserve"> Framework</w:t>
            </w:r>
          </w:p>
        </w:tc>
        <w:tc>
          <w:tcPr>
            <w:tcW w:w="3041" w:type="dxa"/>
          </w:tcPr>
          <w:p w14:paraId="513FABBE" w14:textId="77777777" w:rsidR="0052558D" w:rsidRPr="00DB64FB" w:rsidRDefault="0052558D" w:rsidP="006343AA">
            <w:pPr>
              <w:rPr>
                <w:rFonts w:asciiTheme="minorHAnsi" w:hAnsiTheme="minorHAnsi" w:cstheme="minorHAnsi"/>
              </w:rPr>
            </w:pPr>
            <w:r w:rsidRPr="00DB64FB">
              <w:rPr>
                <w:rFonts w:asciiTheme="minorHAnsi" w:hAnsiTheme="minorHAnsi" w:cstheme="minorHAnsi"/>
              </w:rPr>
              <w:t>1. Zwiększenie możliwości zatrudnienia osób młodych bez pracy, w tym w szczególności osób, które nie uczestniczą w kształceniu i szkoleniu (tzw. młodzież NEET).</w:t>
            </w:r>
          </w:p>
        </w:tc>
        <w:tc>
          <w:tcPr>
            <w:tcW w:w="1417" w:type="dxa"/>
            <w:vMerge w:val="restart"/>
          </w:tcPr>
          <w:p w14:paraId="12AC6966"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77 637 335,00</w:t>
            </w:r>
          </w:p>
        </w:tc>
        <w:tc>
          <w:tcPr>
            <w:tcW w:w="1418" w:type="dxa"/>
          </w:tcPr>
          <w:p w14:paraId="7B542B91"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2 628 604,80</w:t>
            </w:r>
          </w:p>
        </w:tc>
        <w:tc>
          <w:tcPr>
            <w:tcW w:w="1134" w:type="dxa"/>
          </w:tcPr>
          <w:p w14:paraId="67185EBF"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53</w:t>
            </w:r>
          </w:p>
        </w:tc>
        <w:tc>
          <w:tcPr>
            <w:tcW w:w="1134" w:type="dxa"/>
          </w:tcPr>
          <w:p w14:paraId="2CF7B601"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2</w:t>
            </w:r>
          </w:p>
        </w:tc>
        <w:tc>
          <w:tcPr>
            <w:tcW w:w="1275" w:type="dxa"/>
          </w:tcPr>
          <w:p w14:paraId="360E1E6E"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560" w:type="dxa"/>
          </w:tcPr>
          <w:p w14:paraId="56B2222C"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2</w:t>
            </w:r>
          </w:p>
        </w:tc>
        <w:tc>
          <w:tcPr>
            <w:tcW w:w="1559" w:type="dxa"/>
          </w:tcPr>
          <w:p w14:paraId="0AD5E561"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r>
      <w:tr w:rsidR="0052558D" w:rsidRPr="00DB64FB" w14:paraId="75ECE408" w14:textId="77777777" w:rsidTr="006343AA">
        <w:tc>
          <w:tcPr>
            <w:tcW w:w="567" w:type="dxa"/>
            <w:vMerge/>
          </w:tcPr>
          <w:p w14:paraId="44646942" w14:textId="77777777" w:rsidR="0052558D" w:rsidRPr="00DB64FB" w:rsidRDefault="0052558D" w:rsidP="006343AA">
            <w:pPr>
              <w:rPr>
                <w:rFonts w:asciiTheme="minorHAnsi" w:hAnsiTheme="minorHAnsi" w:cstheme="minorHAnsi"/>
              </w:rPr>
            </w:pPr>
          </w:p>
        </w:tc>
        <w:tc>
          <w:tcPr>
            <w:tcW w:w="1418" w:type="dxa"/>
            <w:vMerge/>
          </w:tcPr>
          <w:p w14:paraId="5B26E3DD" w14:textId="77777777" w:rsidR="0052558D" w:rsidRPr="00DB64FB" w:rsidRDefault="0052558D" w:rsidP="006343AA">
            <w:pPr>
              <w:rPr>
                <w:rFonts w:asciiTheme="minorHAnsi" w:hAnsiTheme="minorHAnsi" w:cstheme="minorHAnsi"/>
              </w:rPr>
            </w:pPr>
          </w:p>
        </w:tc>
        <w:tc>
          <w:tcPr>
            <w:tcW w:w="1608" w:type="dxa"/>
            <w:vMerge/>
          </w:tcPr>
          <w:p w14:paraId="7E007BC9" w14:textId="77777777" w:rsidR="0052558D" w:rsidRPr="00DB64FB" w:rsidRDefault="0052558D" w:rsidP="006343AA">
            <w:pPr>
              <w:rPr>
                <w:rFonts w:asciiTheme="minorHAnsi" w:hAnsiTheme="minorHAnsi" w:cstheme="minorHAnsi"/>
              </w:rPr>
            </w:pPr>
          </w:p>
        </w:tc>
        <w:tc>
          <w:tcPr>
            <w:tcW w:w="3041" w:type="dxa"/>
          </w:tcPr>
          <w:p w14:paraId="7399BA70" w14:textId="77777777" w:rsidR="0052558D" w:rsidRPr="00DB64FB" w:rsidRDefault="0052558D" w:rsidP="006343AA">
            <w:pPr>
              <w:rPr>
                <w:rFonts w:asciiTheme="minorHAnsi" w:hAnsiTheme="minorHAnsi" w:cstheme="minorHAnsi"/>
              </w:rPr>
            </w:pPr>
            <w:r w:rsidRPr="00DB64FB">
              <w:rPr>
                <w:rFonts w:asciiTheme="minorHAnsi" w:hAnsiTheme="minorHAnsi" w:cstheme="minorHAnsi"/>
              </w:rPr>
              <w:t>2. Zwiększenie dostępu do zatrudnienia dla osób pozostających bez pracy z następujących grup: osób o niskich kwalifikacjach zawodowych, osób powyżej 50 roku życia, kobiet, długotrwale bezrobotnych oraz osób niepełnosprawnych.</w:t>
            </w:r>
          </w:p>
        </w:tc>
        <w:tc>
          <w:tcPr>
            <w:tcW w:w="1417" w:type="dxa"/>
            <w:vMerge/>
          </w:tcPr>
          <w:p w14:paraId="6B925498" w14:textId="77777777" w:rsidR="0052558D" w:rsidRPr="00DB64FB" w:rsidRDefault="0052558D" w:rsidP="00CF015B">
            <w:pPr>
              <w:jc w:val="center"/>
              <w:rPr>
                <w:rFonts w:asciiTheme="minorHAnsi" w:hAnsiTheme="minorHAnsi" w:cstheme="minorHAnsi"/>
              </w:rPr>
            </w:pPr>
          </w:p>
        </w:tc>
        <w:tc>
          <w:tcPr>
            <w:tcW w:w="1418" w:type="dxa"/>
          </w:tcPr>
          <w:p w14:paraId="67C43970"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6 064 613,83</w:t>
            </w:r>
          </w:p>
        </w:tc>
        <w:tc>
          <w:tcPr>
            <w:tcW w:w="1134" w:type="dxa"/>
          </w:tcPr>
          <w:p w14:paraId="6DDC5F04"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64</w:t>
            </w:r>
          </w:p>
        </w:tc>
        <w:tc>
          <w:tcPr>
            <w:tcW w:w="1134" w:type="dxa"/>
          </w:tcPr>
          <w:p w14:paraId="3A361AC8"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4</w:t>
            </w:r>
          </w:p>
        </w:tc>
        <w:tc>
          <w:tcPr>
            <w:tcW w:w="1275" w:type="dxa"/>
          </w:tcPr>
          <w:p w14:paraId="48AE4E16"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560" w:type="dxa"/>
          </w:tcPr>
          <w:p w14:paraId="61F67D41"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3</w:t>
            </w:r>
          </w:p>
        </w:tc>
        <w:tc>
          <w:tcPr>
            <w:tcW w:w="1559" w:type="dxa"/>
          </w:tcPr>
          <w:p w14:paraId="48300998"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1</w:t>
            </w:r>
          </w:p>
        </w:tc>
      </w:tr>
      <w:tr w:rsidR="0052558D" w:rsidRPr="00DB64FB" w14:paraId="6903C891" w14:textId="77777777" w:rsidTr="006343AA">
        <w:tc>
          <w:tcPr>
            <w:tcW w:w="567" w:type="dxa"/>
            <w:vMerge/>
          </w:tcPr>
          <w:p w14:paraId="1BF5029E" w14:textId="77777777" w:rsidR="0052558D" w:rsidRPr="00DB64FB" w:rsidRDefault="0052558D" w:rsidP="006343AA">
            <w:pPr>
              <w:rPr>
                <w:rFonts w:asciiTheme="minorHAnsi" w:hAnsiTheme="minorHAnsi" w:cstheme="minorHAnsi"/>
              </w:rPr>
            </w:pPr>
          </w:p>
        </w:tc>
        <w:tc>
          <w:tcPr>
            <w:tcW w:w="1418" w:type="dxa"/>
            <w:vMerge/>
          </w:tcPr>
          <w:p w14:paraId="217216AE" w14:textId="77777777" w:rsidR="0052558D" w:rsidRPr="00DB64FB" w:rsidRDefault="0052558D" w:rsidP="006343AA">
            <w:pPr>
              <w:rPr>
                <w:rFonts w:asciiTheme="minorHAnsi" w:hAnsiTheme="minorHAnsi" w:cstheme="minorHAnsi"/>
              </w:rPr>
            </w:pPr>
          </w:p>
        </w:tc>
        <w:tc>
          <w:tcPr>
            <w:tcW w:w="1608" w:type="dxa"/>
            <w:vMerge/>
          </w:tcPr>
          <w:p w14:paraId="30DCDC4A" w14:textId="77777777" w:rsidR="0052558D" w:rsidRPr="00DB64FB" w:rsidRDefault="0052558D" w:rsidP="006343AA">
            <w:pPr>
              <w:rPr>
                <w:rFonts w:asciiTheme="minorHAnsi" w:hAnsiTheme="minorHAnsi" w:cstheme="minorHAnsi"/>
              </w:rPr>
            </w:pPr>
          </w:p>
        </w:tc>
        <w:tc>
          <w:tcPr>
            <w:tcW w:w="3041" w:type="dxa"/>
          </w:tcPr>
          <w:p w14:paraId="23FBDCE0" w14:textId="77777777" w:rsidR="0052558D" w:rsidRPr="00DB64FB" w:rsidRDefault="0052558D" w:rsidP="006343AA">
            <w:pPr>
              <w:rPr>
                <w:rFonts w:asciiTheme="minorHAnsi" w:hAnsiTheme="minorHAnsi" w:cstheme="minorHAnsi"/>
              </w:rPr>
            </w:pPr>
            <w:r w:rsidRPr="00DB64FB">
              <w:rPr>
                <w:rFonts w:asciiTheme="minorHAnsi" w:hAnsiTheme="minorHAnsi" w:cstheme="minorHAnsi"/>
              </w:rPr>
              <w:t xml:space="preserve">3. Zwiększenie liczby lub zakresu usług społecznych świadczonych przez podmioty ekonomii społecznej lub zwiększenie poziomu wykorzystania tych usług </w:t>
            </w:r>
            <w:r w:rsidRPr="00DB64FB">
              <w:rPr>
                <w:rFonts w:asciiTheme="minorHAnsi" w:hAnsiTheme="minorHAnsi" w:cstheme="minorHAnsi"/>
              </w:rPr>
              <w:lastRenderedPageBreak/>
              <w:t>przez podmioty administracji publicznej.</w:t>
            </w:r>
          </w:p>
        </w:tc>
        <w:tc>
          <w:tcPr>
            <w:tcW w:w="1417" w:type="dxa"/>
            <w:vMerge/>
          </w:tcPr>
          <w:p w14:paraId="105536A0" w14:textId="77777777" w:rsidR="0052558D" w:rsidRPr="00DB64FB" w:rsidRDefault="0052558D" w:rsidP="00CF015B">
            <w:pPr>
              <w:jc w:val="center"/>
              <w:rPr>
                <w:rFonts w:asciiTheme="minorHAnsi" w:hAnsiTheme="minorHAnsi" w:cstheme="minorHAnsi"/>
              </w:rPr>
            </w:pPr>
          </w:p>
        </w:tc>
        <w:tc>
          <w:tcPr>
            <w:tcW w:w="1418" w:type="dxa"/>
          </w:tcPr>
          <w:p w14:paraId="301D42E9"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3 798 696,72</w:t>
            </w:r>
          </w:p>
        </w:tc>
        <w:tc>
          <w:tcPr>
            <w:tcW w:w="1134" w:type="dxa"/>
          </w:tcPr>
          <w:p w14:paraId="6D9CB39E"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29</w:t>
            </w:r>
          </w:p>
        </w:tc>
        <w:tc>
          <w:tcPr>
            <w:tcW w:w="1134" w:type="dxa"/>
          </w:tcPr>
          <w:p w14:paraId="2FA39F79"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2</w:t>
            </w:r>
          </w:p>
        </w:tc>
        <w:tc>
          <w:tcPr>
            <w:tcW w:w="1275" w:type="dxa"/>
          </w:tcPr>
          <w:p w14:paraId="3329AE2A"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560" w:type="dxa"/>
          </w:tcPr>
          <w:p w14:paraId="610B467D"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2</w:t>
            </w:r>
          </w:p>
        </w:tc>
        <w:tc>
          <w:tcPr>
            <w:tcW w:w="1559" w:type="dxa"/>
          </w:tcPr>
          <w:p w14:paraId="089C2352"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r>
      <w:tr w:rsidR="0052558D" w:rsidRPr="00DB64FB" w14:paraId="668F28C6" w14:textId="77777777" w:rsidTr="006343AA">
        <w:tc>
          <w:tcPr>
            <w:tcW w:w="567" w:type="dxa"/>
            <w:vMerge/>
          </w:tcPr>
          <w:p w14:paraId="51326354" w14:textId="77777777" w:rsidR="0052558D" w:rsidRPr="00DB64FB" w:rsidRDefault="0052558D" w:rsidP="006343AA">
            <w:pPr>
              <w:rPr>
                <w:rFonts w:asciiTheme="minorHAnsi" w:hAnsiTheme="minorHAnsi" w:cstheme="minorHAnsi"/>
              </w:rPr>
            </w:pPr>
          </w:p>
        </w:tc>
        <w:tc>
          <w:tcPr>
            <w:tcW w:w="1418" w:type="dxa"/>
            <w:vMerge/>
          </w:tcPr>
          <w:p w14:paraId="151962A3" w14:textId="77777777" w:rsidR="0052558D" w:rsidRPr="00DB64FB" w:rsidRDefault="0052558D" w:rsidP="006343AA">
            <w:pPr>
              <w:rPr>
                <w:rFonts w:asciiTheme="minorHAnsi" w:hAnsiTheme="minorHAnsi" w:cstheme="minorHAnsi"/>
              </w:rPr>
            </w:pPr>
          </w:p>
        </w:tc>
        <w:tc>
          <w:tcPr>
            <w:tcW w:w="1608" w:type="dxa"/>
            <w:vMerge/>
          </w:tcPr>
          <w:p w14:paraId="09E9C7E2" w14:textId="77777777" w:rsidR="0052558D" w:rsidRPr="00DB64FB" w:rsidRDefault="0052558D" w:rsidP="006343AA">
            <w:pPr>
              <w:rPr>
                <w:rFonts w:asciiTheme="minorHAnsi" w:hAnsiTheme="minorHAnsi" w:cstheme="minorHAnsi"/>
              </w:rPr>
            </w:pPr>
          </w:p>
        </w:tc>
        <w:tc>
          <w:tcPr>
            <w:tcW w:w="3041" w:type="dxa"/>
          </w:tcPr>
          <w:p w14:paraId="68A5D336" w14:textId="77777777" w:rsidR="0052558D" w:rsidRPr="00DB64FB" w:rsidRDefault="0052558D" w:rsidP="006343AA">
            <w:pPr>
              <w:rPr>
                <w:rFonts w:asciiTheme="minorHAnsi" w:hAnsiTheme="minorHAnsi" w:cstheme="minorHAnsi"/>
              </w:rPr>
            </w:pPr>
            <w:r w:rsidRPr="00DB64FB">
              <w:rPr>
                <w:rFonts w:asciiTheme="minorHAnsi" w:hAnsiTheme="minorHAnsi" w:cstheme="minorHAnsi"/>
              </w:rPr>
              <w:t>4. Godzenie ról zawodowych i życia rodzinnego.</w:t>
            </w:r>
          </w:p>
        </w:tc>
        <w:tc>
          <w:tcPr>
            <w:tcW w:w="1417" w:type="dxa"/>
            <w:vMerge/>
          </w:tcPr>
          <w:p w14:paraId="3CA49B9B" w14:textId="77777777" w:rsidR="0052558D" w:rsidRPr="00DB64FB" w:rsidRDefault="0052558D" w:rsidP="00CF015B">
            <w:pPr>
              <w:jc w:val="center"/>
              <w:rPr>
                <w:rFonts w:asciiTheme="minorHAnsi" w:hAnsiTheme="minorHAnsi" w:cstheme="minorHAnsi"/>
              </w:rPr>
            </w:pPr>
          </w:p>
        </w:tc>
        <w:tc>
          <w:tcPr>
            <w:tcW w:w="1418" w:type="dxa"/>
          </w:tcPr>
          <w:p w14:paraId="11F24CBF"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3 186 165,60</w:t>
            </w:r>
          </w:p>
        </w:tc>
        <w:tc>
          <w:tcPr>
            <w:tcW w:w="1134" w:type="dxa"/>
          </w:tcPr>
          <w:p w14:paraId="17770126"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25</w:t>
            </w:r>
          </w:p>
        </w:tc>
        <w:tc>
          <w:tcPr>
            <w:tcW w:w="1134" w:type="dxa"/>
          </w:tcPr>
          <w:p w14:paraId="4B73C667"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2</w:t>
            </w:r>
          </w:p>
        </w:tc>
        <w:tc>
          <w:tcPr>
            <w:tcW w:w="1275" w:type="dxa"/>
          </w:tcPr>
          <w:p w14:paraId="338F2EB7"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560" w:type="dxa"/>
          </w:tcPr>
          <w:p w14:paraId="16FFFF65"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2</w:t>
            </w:r>
          </w:p>
        </w:tc>
        <w:tc>
          <w:tcPr>
            <w:tcW w:w="1559" w:type="dxa"/>
          </w:tcPr>
          <w:p w14:paraId="75F58228"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r>
      <w:tr w:rsidR="0052558D" w:rsidRPr="00DB64FB" w14:paraId="6FEF8AFE" w14:textId="77777777" w:rsidTr="006343AA">
        <w:tc>
          <w:tcPr>
            <w:tcW w:w="567" w:type="dxa"/>
            <w:vMerge/>
          </w:tcPr>
          <w:p w14:paraId="1D1C11AB" w14:textId="77777777" w:rsidR="0052558D" w:rsidRPr="00DB64FB" w:rsidRDefault="0052558D" w:rsidP="006343AA">
            <w:pPr>
              <w:rPr>
                <w:rFonts w:asciiTheme="minorHAnsi" w:hAnsiTheme="minorHAnsi" w:cstheme="minorHAnsi"/>
              </w:rPr>
            </w:pPr>
          </w:p>
        </w:tc>
        <w:tc>
          <w:tcPr>
            <w:tcW w:w="1418" w:type="dxa"/>
            <w:vMerge/>
          </w:tcPr>
          <w:p w14:paraId="58DE8983" w14:textId="77777777" w:rsidR="0052558D" w:rsidRPr="00DB64FB" w:rsidRDefault="0052558D" w:rsidP="006343AA">
            <w:pPr>
              <w:rPr>
                <w:rFonts w:asciiTheme="minorHAnsi" w:hAnsiTheme="minorHAnsi" w:cstheme="minorHAnsi"/>
              </w:rPr>
            </w:pPr>
          </w:p>
        </w:tc>
        <w:tc>
          <w:tcPr>
            <w:tcW w:w="1608" w:type="dxa"/>
            <w:vMerge/>
          </w:tcPr>
          <w:p w14:paraId="6C4E4FDD" w14:textId="77777777" w:rsidR="0052558D" w:rsidRPr="00DB64FB" w:rsidRDefault="0052558D" w:rsidP="006343AA">
            <w:pPr>
              <w:rPr>
                <w:rFonts w:asciiTheme="minorHAnsi" w:hAnsiTheme="minorHAnsi" w:cstheme="minorHAnsi"/>
              </w:rPr>
            </w:pPr>
          </w:p>
        </w:tc>
        <w:tc>
          <w:tcPr>
            <w:tcW w:w="3041" w:type="dxa"/>
          </w:tcPr>
          <w:p w14:paraId="135AB2FF" w14:textId="77777777" w:rsidR="0052558D" w:rsidRPr="00DB64FB" w:rsidRDefault="0052558D" w:rsidP="006343AA">
            <w:pPr>
              <w:rPr>
                <w:rFonts w:asciiTheme="minorHAnsi" w:hAnsiTheme="minorHAnsi" w:cstheme="minorHAnsi"/>
              </w:rPr>
            </w:pPr>
            <w:r w:rsidRPr="00DB64FB">
              <w:rPr>
                <w:rFonts w:asciiTheme="minorHAnsi" w:hAnsiTheme="minorHAnsi" w:cstheme="minorHAnsi"/>
              </w:rPr>
              <w:t>5. Metody utrzymania aktywności zawodowej osób po 50 roku życia w sektorze mikro, małych i średnich przedsiębiorstw (w tym zarządzanie wiekiem).</w:t>
            </w:r>
          </w:p>
        </w:tc>
        <w:tc>
          <w:tcPr>
            <w:tcW w:w="1417" w:type="dxa"/>
            <w:vMerge/>
          </w:tcPr>
          <w:p w14:paraId="19918EB8" w14:textId="77777777" w:rsidR="0052558D" w:rsidRPr="00DB64FB" w:rsidRDefault="0052558D" w:rsidP="00CF015B">
            <w:pPr>
              <w:jc w:val="center"/>
              <w:rPr>
                <w:rFonts w:asciiTheme="minorHAnsi" w:hAnsiTheme="minorHAnsi" w:cstheme="minorHAnsi"/>
              </w:rPr>
            </w:pPr>
          </w:p>
        </w:tc>
        <w:tc>
          <w:tcPr>
            <w:tcW w:w="1418" w:type="dxa"/>
          </w:tcPr>
          <w:p w14:paraId="001CF786"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6 449 602,72</w:t>
            </w:r>
          </w:p>
        </w:tc>
        <w:tc>
          <w:tcPr>
            <w:tcW w:w="1134" w:type="dxa"/>
          </w:tcPr>
          <w:p w14:paraId="72507883"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43</w:t>
            </w:r>
          </w:p>
        </w:tc>
        <w:tc>
          <w:tcPr>
            <w:tcW w:w="1134" w:type="dxa"/>
          </w:tcPr>
          <w:p w14:paraId="142C3992"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4</w:t>
            </w:r>
          </w:p>
        </w:tc>
        <w:tc>
          <w:tcPr>
            <w:tcW w:w="1275" w:type="dxa"/>
          </w:tcPr>
          <w:p w14:paraId="7FA96130"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560" w:type="dxa"/>
          </w:tcPr>
          <w:p w14:paraId="200275C3"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2</w:t>
            </w:r>
          </w:p>
        </w:tc>
        <w:tc>
          <w:tcPr>
            <w:tcW w:w="1559" w:type="dxa"/>
          </w:tcPr>
          <w:p w14:paraId="196C6F1E"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2</w:t>
            </w:r>
          </w:p>
        </w:tc>
      </w:tr>
      <w:tr w:rsidR="0052558D" w:rsidRPr="00DB64FB" w14:paraId="03C6580D" w14:textId="77777777" w:rsidTr="006343AA">
        <w:tc>
          <w:tcPr>
            <w:tcW w:w="567" w:type="dxa"/>
            <w:vMerge/>
          </w:tcPr>
          <w:p w14:paraId="53B41BD9" w14:textId="77777777" w:rsidR="0052558D" w:rsidRPr="00DB64FB" w:rsidRDefault="0052558D" w:rsidP="006343AA">
            <w:pPr>
              <w:rPr>
                <w:rFonts w:asciiTheme="minorHAnsi" w:hAnsiTheme="minorHAnsi" w:cstheme="minorHAnsi"/>
              </w:rPr>
            </w:pPr>
          </w:p>
        </w:tc>
        <w:tc>
          <w:tcPr>
            <w:tcW w:w="1418" w:type="dxa"/>
            <w:vMerge/>
          </w:tcPr>
          <w:p w14:paraId="3F9D2B20" w14:textId="77777777" w:rsidR="0052558D" w:rsidRPr="00DB64FB" w:rsidRDefault="0052558D" w:rsidP="006343AA">
            <w:pPr>
              <w:rPr>
                <w:rFonts w:asciiTheme="minorHAnsi" w:hAnsiTheme="minorHAnsi" w:cstheme="minorHAnsi"/>
              </w:rPr>
            </w:pPr>
          </w:p>
        </w:tc>
        <w:tc>
          <w:tcPr>
            <w:tcW w:w="1608" w:type="dxa"/>
            <w:vMerge/>
          </w:tcPr>
          <w:p w14:paraId="0B8C358F" w14:textId="77777777" w:rsidR="0052558D" w:rsidRPr="00DB64FB" w:rsidRDefault="0052558D" w:rsidP="006343AA">
            <w:pPr>
              <w:rPr>
                <w:rFonts w:asciiTheme="minorHAnsi" w:hAnsiTheme="minorHAnsi" w:cstheme="minorHAnsi"/>
              </w:rPr>
            </w:pPr>
          </w:p>
        </w:tc>
        <w:tc>
          <w:tcPr>
            <w:tcW w:w="3041" w:type="dxa"/>
          </w:tcPr>
          <w:p w14:paraId="1CEF54A4" w14:textId="77777777" w:rsidR="0052558D" w:rsidRPr="00DB64FB" w:rsidRDefault="0052558D" w:rsidP="006343AA">
            <w:pPr>
              <w:rPr>
                <w:rFonts w:asciiTheme="minorHAnsi" w:hAnsiTheme="minorHAnsi" w:cstheme="minorHAnsi"/>
              </w:rPr>
            </w:pPr>
            <w:r w:rsidRPr="00DB64FB">
              <w:rPr>
                <w:rFonts w:asciiTheme="minorHAnsi" w:hAnsiTheme="minorHAnsi" w:cstheme="minorHAnsi"/>
              </w:rPr>
              <w:t>6. Zwiększenie dostępu osób dorosłych do różnych form uczenia się przez całe życie.</w:t>
            </w:r>
          </w:p>
        </w:tc>
        <w:tc>
          <w:tcPr>
            <w:tcW w:w="1417" w:type="dxa"/>
            <w:vMerge/>
          </w:tcPr>
          <w:p w14:paraId="248ED911" w14:textId="77777777" w:rsidR="0052558D" w:rsidRPr="00DB64FB" w:rsidRDefault="0052558D" w:rsidP="00CF015B">
            <w:pPr>
              <w:jc w:val="center"/>
              <w:rPr>
                <w:rFonts w:asciiTheme="minorHAnsi" w:hAnsiTheme="minorHAnsi" w:cstheme="minorHAnsi"/>
              </w:rPr>
            </w:pPr>
          </w:p>
        </w:tc>
        <w:tc>
          <w:tcPr>
            <w:tcW w:w="1418" w:type="dxa"/>
          </w:tcPr>
          <w:p w14:paraId="172A3194"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3 581 028,69</w:t>
            </w:r>
          </w:p>
        </w:tc>
        <w:tc>
          <w:tcPr>
            <w:tcW w:w="1134" w:type="dxa"/>
          </w:tcPr>
          <w:p w14:paraId="48BCAA6B"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56</w:t>
            </w:r>
          </w:p>
        </w:tc>
        <w:tc>
          <w:tcPr>
            <w:tcW w:w="1134" w:type="dxa"/>
          </w:tcPr>
          <w:p w14:paraId="08E2B8CB"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3</w:t>
            </w:r>
          </w:p>
        </w:tc>
        <w:tc>
          <w:tcPr>
            <w:tcW w:w="1275" w:type="dxa"/>
          </w:tcPr>
          <w:p w14:paraId="7CD80920"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560" w:type="dxa"/>
          </w:tcPr>
          <w:p w14:paraId="06E31879"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2</w:t>
            </w:r>
          </w:p>
        </w:tc>
        <w:tc>
          <w:tcPr>
            <w:tcW w:w="1559" w:type="dxa"/>
          </w:tcPr>
          <w:p w14:paraId="512E9992"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1</w:t>
            </w:r>
          </w:p>
        </w:tc>
      </w:tr>
      <w:tr w:rsidR="0052558D" w:rsidRPr="00DB64FB" w14:paraId="34798B6A" w14:textId="77777777" w:rsidTr="006343AA">
        <w:tc>
          <w:tcPr>
            <w:tcW w:w="567" w:type="dxa"/>
            <w:vMerge/>
          </w:tcPr>
          <w:p w14:paraId="6B2C8E50" w14:textId="77777777" w:rsidR="0052558D" w:rsidRPr="00DB64FB" w:rsidRDefault="0052558D" w:rsidP="006343AA">
            <w:pPr>
              <w:rPr>
                <w:rFonts w:asciiTheme="minorHAnsi" w:hAnsiTheme="minorHAnsi" w:cstheme="minorHAnsi"/>
              </w:rPr>
            </w:pPr>
          </w:p>
        </w:tc>
        <w:tc>
          <w:tcPr>
            <w:tcW w:w="1418" w:type="dxa"/>
            <w:vMerge/>
          </w:tcPr>
          <w:p w14:paraId="275C779E" w14:textId="77777777" w:rsidR="0052558D" w:rsidRPr="00DB64FB" w:rsidRDefault="0052558D" w:rsidP="006343AA">
            <w:pPr>
              <w:rPr>
                <w:rFonts w:asciiTheme="minorHAnsi" w:hAnsiTheme="minorHAnsi" w:cstheme="minorHAnsi"/>
              </w:rPr>
            </w:pPr>
          </w:p>
        </w:tc>
        <w:tc>
          <w:tcPr>
            <w:tcW w:w="1608" w:type="dxa"/>
            <w:vMerge/>
          </w:tcPr>
          <w:p w14:paraId="2165B940" w14:textId="77777777" w:rsidR="0052558D" w:rsidRPr="00DB64FB" w:rsidRDefault="0052558D" w:rsidP="006343AA">
            <w:pPr>
              <w:rPr>
                <w:rFonts w:asciiTheme="minorHAnsi" w:hAnsiTheme="minorHAnsi" w:cstheme="minorHAnsi"/>
              </w:rPr>
            </w:pPr>
          </w:p>
        </w:tc>
        <w:tc>
          <w:tcPr>
            <w:tcW w:w="3041" w:type="dxa"/>
          </w:tcPr>
          <w:p w14:paraId="56807F5A" w14:textId="77777777" w:rsidR="0052558D" w:rsidRPr="00DB64FB" w:rsidRDefault="0052558D" w:rsidP="006343AA">
            <w:pPr>
              <w:rPr>
                <w:rFonts w:asciiTheme="minorHAnsi" w:hAnsiTheme="minorHAnsi" w:cstheme="minorHAnsi"/>
              </w:rPr>
            </w:pPr>
            <w:r w:rsidRPr="00DB64FB">
              <w:rPr>
                <w:rFonts w:asciiTheme="minorHAnsi" w:hAnsiTheme="minorHAnsi" w:cstheme="minorHAnsi"/>
              </w:rPr>
              <w:t>7. Zwiększenie zdolności do zatrudnienia uczniów szkół i placówek oświatowych kształcenia zawodowego.</w:t>
            </w:r>
          </w:p>
        </w:tc>
        <w:tc>
          <w:tcPr>
            <w:tcW w:w="1417" w:type="dxa"/>
            <w:vMerge/>
          </w:tcPr>
          <w:p w14:paraId="1AA274E4" w14:textId="77777777" w:rsidR="0052558D" w:rsidRPr="00DB64FB" w:rsidRDefault="0052558D" w:rsidP="00CF015B">
            <w:pPr>
              <w:jc w:val="center"/>
              <w:rPr>
                <w:rFonts w:asciiTheme="minorHAnsi" w:hAnsiTheme="minorHAnsi" w:cstheme="minorHAnsi"/>
              </w:rPr>
            </w:pPr>
          </w:p>
        </w:tc>
        <w:tc>
          <w:tcPr>
            <w:tcW w:w="1418" w:type="dxa"/>
          </w:tcPr>
          <w:p w14:paraId="656B1675"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4 856 200,48</w:t>
            </w:r>
          </w:p>
        </w:tc>
        <w:tc>
          <w:tcPr>
            <w:tcW w:w="1134" w:type="dxa"/>
          </w:tcPr>
          <w:p w14:paraId="58497938"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61</w:t>
            </w:r>
          </w:p>
        </w:tc>
        <w:tc>
          <w:tcPr>
            <w:tcW w:w="1134" w:type="dxa"/>
          </w:tcPr>
          <w:p w14:paraId="15BC36B5"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4</w:t>
            </w:r>
          </w:p>
        </w:tc>
        <w:tc>
          <w:tcPr>
            <w:tcW w:w="1275" w:type="dxa"/>
          </w:tcPr>
          <w:p w14:paraId="708B7DAA"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560" w:type="dxa"/>
          </w:tcPr>
          <w:p w14:paraId="3260E0A3"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4</w:t>
            </w:r>
          </w:p>
        </w:tc>
        <w:tc>
          <w:tcPr>
            <w:tcW w:w="1559" w:type="dxa"/>
          </w:tcPr>
          <w:p w14:paraId="4996AD0C"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r>
      <w:tr w:rsidR="0052558D" w:rsidRPr="00DB64FB" w14:paraId="420779DC" w14:textId="77777777" w:rsidTr="00CF015B">
        <w:trPr>
          <w:trHeight w:val="139"/>
        </w:trPr>
        <w:tc>
          <w:tcPr>
            <w:tcW w:w="567" w:type="dxa"/>
            <w:vMerge/>
          </w:tcPr>
          <w:p w14:paraId="35E6241F" w14:textId="77777777" w:rsidR="0052558D" w:rsidRPr="00DB64FB" w:rsidRDefault="0052558D" w:rsidP="006343AA">
            <w:pPr>
              <w:rPr>
                <w:rFonts w:asciiTheme="minorHAnsi" w:hAnsiTheme="minorHAnsi" w:cstheme="minorHAnsi"/>
                <w:b/>
                <w:bCs/>
              </w:rPr>
            </w:pPr>
          </w:p>
        </w:tc>
        <w:tc>
          <w:tcPr>
            <w:tcW w:w="1418" w:type="dxa"/>
            <w:vMerge/>
          </w:tcPr>
          <w:p w14:paraId="59047F18" w14:textId="77777777" w:rsidR="0052558D" w:rsidRPr="00DB64FB" w:rsidRDefault="0052558D" w:rsidP="006343AA">
            <w:pPr>
              <w:rPr>
                <w:rFonts w:asciiTheme="minorHAnsi" w:hAnsiTheme="minorHAnsi" w:cstheme="minorHAnsi"/>
                <w:b/>
                <w:bCs/>
              </w:rPr>
            </w:pPr>
          </w:p>
        </w:tc>
        <w:tc>
          <w:tcPr>
            <w:tcW w:w="1608" w:type="dxa"/>
            <w:vMerge/>
          </w:tcPr>
          <w:p w14:paraId="1C8CA0A6" w14:textId="77777777" w:rsidR="0052558D" w:rsidRPr="00DB64FB" w:rsidRDefault="0052558D" w:rsidP="006343AA">
            <w:pPr>
              <w:rPr>
                <w:rFonts w:asciiTheme="minorHAnsi" w:hAnsiTheme="minorHAnsi" w:cstheme="minorHAnsi"/>
                <w:b/>
                <w:bCs/>
              </w:rPr>
            </w:pPr>
          </w:p>
        </w:tc>
        <w:tc>
          <w:tcPr>
            <w:tcW w:w="3041" w:type="dxa"/>
          </w:tcPr>
          <w:p w14:paraId="59FBCD7B" w14:textId="77777777" w:rsidR="0052558D" w:rsidRPr="00DB64FB" w:rsidRDefault="0052558D" w:rsidP="006343AA">
            <w:pPr>
              <w:rPr>
                <w:rFonts w:asciiTheme="minorHAnsi" w:hAnsiTheme="minorHAnsi" w:cstheme="minorHAnsi"/>
                <w:b/>
                <w:bCs/>
              </w:rPr>
            </w:pPr>
            <w:r w:rsidRPr="00DB64FB">
              <w:rPr>
                <w:rFonts w:asciiTheme="minorHAnsi" w:hAnsiTheme="minorHAnsi" w:cstheme="minorHAnsi"/>
                <w:b/>
                <w:bCs/>
              </w:rPr>
              <w:t>SUMA</w:t>
            </w:r>
          </w:p>
        </w:tc>
        <w:tc>
          <w:tcPr>
            <w:tcW w:w="1417" w:type="dxa"/>
          </w:tcPr>
          <w:p w14:paraId="2C06C4F9"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b/>
                <w:bCs/>
              </w:rPr>
              <w:t>77 637 335,00</w:t>
            </w:r>
          </w:p>
        </w:tc>
        <w:tc>
          <w:tcPr>
            <w:tcW w:w="1418" w:type="dxa"/>
          </w:tcPr>
          <w:p w14:paraId="1ABF3D68"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b/>
                <w:bCs/>
              </w:rPr>
              <w:t>30 564 912,84</w:t>
            </w:r>
          </w:p>
        </w:tc>
        <w:tc>
          <w:tcPr>
            <w:tcW w:w="1134" w:type="dxa"/>
          </w:tcPr>
          <w:p w14:paraId="35A3740E"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b/>
                <w:bCs/>
              </w:rPr>
              <w:t>331</w:t>
            </w:r>
          </w:p>
        </w:tc>
        <w:tc>
          <w:tcPr>
            <w:tcW w:w="1134" w:type="dxa"/>
          </w:tcPr>
          <w:p w14:paraId="5AA81C8B"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b/>
                <w:bCs/>
              </w:rPr>
              <w:t>21</w:t>
            </w:r>
          </w:p>
        </w:tc>
        <w:tc>
          <w:tcPr>
            <w:tcW w:w="1275" w:type="dxa"/>
          </w:tcPr>
          <w:p w14:paraId="7E5BEA11"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b/>
                <w:bCs/>
              </w:rPr>
              <w:t>0</w:t>
            </w:r>
          </w:p>
        </w:tc>
        <w:tc>
          <w:tcPr>
            <w:tcW w:w="1560" w:type="dxa"/>
          </w:tcPr>
          <w:p w14:paraId="272F8BC2"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b/>
                <w:bCs/>
              </w:rPr>
              <w:t>17</w:t>
            </w:r>
          </w:p>
        </w:tc>
        <w:tc>
          <w:tcPr>
            <w:tcW w:w="1559" w:type="dxa"/>
          </w:tcPr>
          <w:p w14:paraId="6611556F"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b/>
                <w:bCs/>
              </w:rPr>
              <w:t>4</w:t>
            </w:r>
          </w:p>
        </w:tc>
      </w:tr>
      <w:tr w:rsidR="0052558D" w:rsidRPr="00DB64FB" w14:paraId="11E8EBF3" w14:textId="77777777" w:rsidTr="006343AA">
        <w:tc>
          <w:tcPr>
            <w:tcW w:w="567" w:type="dxa"/>
            <w:vMerge w:val="restart"/>
          </w:tcPr>
          <w:p w14:paraId="33DAD466"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2.</w:t>
            </w:r>
          </w:p>
        </w:tc>
        <w:tc>
          <w:tcPr>
            <w:tcW w:w="1418" w:type="dxa"/>
            <w:vMerge w:val="restart"/>
          </w:tcPr>
          <w:p w14:paraId="6D1320F9" w14:textId="77777777" w:rsidR="0052558D" w:rsidRPr="00DB64FB" w:rsidRDefault="0052558D" w:rsidP="006343AA">
            <w:pPr>
              <w:rPr>
                <w:rFonts w:asciiTheme="minorHAnsi" w:hAnsiTheme="minorHAnsi" w:cstheme="minorHAnsi"/>
              </w:rPr>
            </w:pPr>
            <w:r w:rsidRPr="00DB64FB">
              <w:rPr>
                <w:rFonts w:asciiTheme="minorHAnsi" w:eastAsia="Arial" w:hAnsiTheme="minorHAnsi" w:cstheme="minorHAnsi"/>
              </w:rPr>
              <w:t>POWR.04.03.00-IP.07-00-001/16</w:t>
            </w:r>
          </w:p>
        </w:tc>
        <w:tc>
          <w:tcPr>
            <w:tcW w:w="1608" w:type="dxa"/>
            <w:vMerge w:val="restart"/>
          </w:tcPr>
          <w:p w14:paraId="11E4DB15" w14:textId="77777777" w:rsidR="0052558D" w:rsidRPr="00DB64FB" w:rsidRDefault="0052558D" w:rsidP="006343AA">
            <w:pPr>
              <w:rPr>
                <w:rFonts w:asciiTheme="minorHAnsi" w:hAnsiTheme="minorHAnsi" w:cstheme="minorHAnsi"/>
              </w:rPr>
            </w:pPr>
            <w:r w:rsidRPr="00DB64FB">
              <w:rPr>
                <w:rFonts w:asciiTheme="minorHAnsi" w:hAnsiTheme="minorHAnsi" w:cstheme="minorHAnsi"/>
              </w:rPr>
              <w:t>Funkcjonowanie sieci współpracy w obszarach wsparcia EFS, a umożliwiających wymianę doświadczeń i wzajemne uczenie się</w:t>
            </w:r>
          </w:p>
        </w:tc>
        <w:tc>
          <w:tcPr>
            <w:tcW w:w="3041" w:type="dxa"/>
          </w:tcPr>
          <w:p w14:paraId="13B57A64" w14:textId="77777777" w:rsidR="0052558D" w:rsidRPr="00DB64FB" w:rsidRDefault="0052558D" w:rsidP="006343AA">
            <w:pPr>
              <w:pStyle w:val="Akapitzlist"/>
              <w:ind w:left="-17"/>
              <w:rPr>
                <w:rFonts w:asciiTheme="minorHAnsi" w:hAnsiTheme="minorHAnsi" w:cstheme="minorHAnsi"/>
              </w:rPr>
            </w:pPr>
            <w:r w:rsidRPr="00DB64FB">
              <w:rPr>
                <w:rFonts w:asciiTheme="minorHAnsi" w:hAnsiTheme="minorHAnsi" w:cstheme="minorHAnsi"/>
              </w:rPr>
              <w:t>1. Modernizacja instytucji działających na rynku pracy, takich jak publiczne i prywatne służby zatrudnienia oraz lepsze dostosowanie do potrzeb rynku pracy, w tym poprzez przedsięwzięcia służące zwiększaniu ponadnarodowej mobilności pracowników oraz systemy mobilności oraz lepszej współpracy instytucji i właściwych zaangażowanych podmiotów.</w:t>
            </w:r>
          </w:p>
        </w:tc>
        <w:tc>
          <w:tcPr>
            <w:tcW w:w="1417" w:type="dxa"/>
            <w:vMerge w:val="restart"/>
          </w:tcPr>
          <w:p w14:paraId="342505ED"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10 000 000,00</w:t>
            </w:r>
          </w:p>
        </w:tc>
        <w:tc>
          <w:tcPr>
            <w:tcW w:w="1418" w:type="dxa"/>
          </w:tcPr>
          <w:p w14:paraId="0B612666"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954 448,70</w:t>
            </w:r>
          </w:p>
        </w:tc>
        <w:tc>
          <w:tcPr>
            <w:tcW w:w="1134" w:type="dxa"/>
          </w:tcPr>
          <w:p w14:paraId="290ACD9B"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10</w:t>
            </w:r>
          </w:p>
        </w:tc>
        <w:tc>
          <w:tcPr>
            <w:tcW w:w="1134" w:type="dxa"/>
          </w:tcPr>
          <w:p w14:paraId="1E7E6FC7"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3</w:t>
            </w:r>
          </w:p>
        </w:tc>
        <w:tc>
          <w:tcPr>
            <w:tcW w:w="1275" w:type="dxa"/>
          </w:tcPr>
          <w:p w14:paraId="7392EF2B"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560" w:type="dxa"/>
          </w:tcPr>
          <w:p w14:paraId="66EE4891"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2</w:t>
            </w:r>
          </w:p>
        </w:tc>
        <w:tc>
          <w:tcPr>
            <w:tcW w:w="1559" w:type="dxa"/>
          </w:tcPr>
          <w:p w14:paraId="5E62DDEE"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1</w:t>
            </w:r>
          </w:p>
        </w:tc>
      </w:tr>
      <w:tr w:rsidR="0052558D" w:rsidRPr="00DB64FB" w14:paraId="1C43D2F0" w14:textId="77777777" w:rsidTr="006343AA">
        <w:tc>
          <w:tcPr>
            <w:tcW w:w="567" w:type="dxa"/>
            <w:vMerge/>
          </w:tcPr>
          <w:p w14:paraId="2FB07FC0" w14:textId="77777777" w:rsidR="0052558D" w:rsidRPr="00DB64FB" w:rsidRDefault="0052558D" w:rsidP="006343AA">
            <w:pPr>
              <w:rPr>
                <w:rFonts w:asciiTheme="minorHAnsi" w:hAnsiTheme="minorHAnsi" w:cstheme="minorHAnsi"/>
              </w:rPr>
            </w:pPr>
          </w:p>
        </w:tc>
        <w:tc>
          <w:tcPr>
            <w:tcW w:w="1418" w:type="dxa"/>
            <w:vMerge/>
          </w:tcPr>
          <w:p w14:paraId="2121C49D" w14:textId="77777777" w:rsidR="0052558D" w:rsidRPr="00DB64FB" w:rsidRDefault="0052558D" w:rsidP="006343AA">
            <w:pPr>
              <w:rPr>
                <w:rFonts w:asciiTheme="minorHAnsi" w:hAnsiTheme="minorHAnsi" w:cstheme="minorHAnsi"/>
              </w:rPr>
            </w:pPr>
          </w:p>
        </w:tc>
        <w:tc>
          <w:tcPr>
            <w:tcW w:w="1608" w:type="dxa"/>
            <w:vMerge/>
          </w:tcPr>
          <w:p w14:paraId="2780890A" w14:textId="77777777" w:rsidR="0052558D" w:rsidRPr="00DB64FB" w:rsidRDefault="0052558D" w:rsidP="006343AA">
            <w:pPr>
              <w:rPr>
                <w:rFonts w:asciiTheme="minorHAnsi" w:hAnsiTheme="minorHAnsi" w:cstheme="minorHAnsi"/>
              </w:rPr>
            </w:pPr>
          </w:p>
        </w:tc>
        <w:tc>
          <w:tcPr>
            <w:tcW w:w="3041" w:type="dxa"/>
          </w:tcPr>
          <w:p w14:paraId="0915FB7C" w14:textId="77777777" w:rsidR="0052558D" w:rsidRPr="00DB64FB" w:rsidRDefault="0052558D" w:rsidP="006343AA">
            <w:pPr>
              <w:rPr>
                <w:rFonts w:asciiTheme="minorHAnsi" w:hAnsiTheme="minorHAnsi" w:cstheme="minorHAnsi"/>
              </w:rPr>
            </w:pPr>
            <w:r w:rsidRPr="00DB64FB">
              <w:rPr>
                <w:rFonts w:asciiTheme="minorHAnsi" w:hAnsiTheme="minorHAnsi" w:cstheme="minorHAnsi"/>
              </w:rPr>
              <w:t>2. Ułatwianie dostępu do przystępnych cenowo, trwałych oraz wysokiej jakości usług, w tym opieki zdrowotnej i usług socjalnych świadczonych w interesie ogólnym.</w:t>
            </w:r>
          </w:p>
        </w:tc>
        <w:tc>
          <w:tcPr>
            <w:tcW w:w="1417" w:type="dxa"/>
            <w:vMerge/>
          </w:tcPr>
          <w:p w14:paraId="2B5D7607" w14:textId="77777777" w:rsidR="0052558D" w:rsidRPr="00DB64FB" w:rsidRDefault="0052558D" w:rsidP="00CF015B">
            <w:pPr>
              <w:jc w:val="center"/>
              <w:rPr>
                <w:rFonts w:asciiTheme="minorHAnsi" w:hAnsiTheme="minorHAnsi" w:cstheme="minorHAnsi"/>
              </w:rPr>
            </w:pPr>
          </w:p>
        </w:tc>
        <w:tc>
          <w:tcPr>
            <w:tcW w:w="1418" w:type="dxa"/>
          </w:tcPr>
          <w:p w14:paraId="3B85A3F0"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632 961,00</w:t>
            </w:r>
          </w:p>
        </w:tc>
        <w:tc>
          <w:tcPr>
            <w:tcW w:w="1134" w:type="dxa"/>
          </w:tcPr>
          <w:p w14:paraId="10EF0D46"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17</w:t>
            </w:r>
          </w:p>
        </w:tc>
        <w:tc>
          <w:tcPr>
            <w:tcW w:w="1134" w:type="dxa"/>
          </w:tcPr>
          <w:p w14:paraId="3DDCFD2A"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2</w:t>
            </w:r>
          </w:p>
        </w:tc>
        <w:tc>
          <w:tcPr>
            <w:tcW w:w="1275" w:type="dxa"/>
          </w:tcPr>
          <w:p w14:paraId="61E8F9B7"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560" w:type="dxa"/>
          </w:tcPr>
          <w:p w14:paraId="41C0C9EE"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2</w:t>
            </w:r>
          </w:p>
        </w:tc>
        <w:tc>
          <w:tcPr>
            <w:tcW w:w="1559" w:type="dxa"/>
          </w:tcPr>
          <w:p w14:paraId="1C0F913F"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r>
      <w:tr w:rsidR="0052558D" w:rsidRPr="00DB64FB" w14:paraId="30D59CAB" w14:textId="77777777" w:rsidTr="006343AA">
        <w:tc>
          <w:tcPr>
            <w:tcW w:w="567" w:type="dxa"/>
            <w:vMerge/>
          </w:tcPr>
          <w:p w14:paraId="71000BBD" w14:textId="77777777" w:rsidR="0052558D" w:rsidRPr="00DB64FB" w:rsidRDefault="0052558D" w:rsidP="006343AA">
            <w:pPr>
              <w:rPr>
                <w:rFonts w:asciiTheme="minorHAnsi" w:hAnsiTheme="minorHAnsi" w:cstheme="minorHAnsi"/>
              </w:rPr>
            </w:pPr>
          </w:p>
        </w:tc>
        <w:tc>
          <w:tcPr>
            <w:tcW w:w="1418" w:type="dxa"/>
            <w:vMerge/>
          </w:tcPr>
          <w:p w14:paraId="29CF4799" w14:textId="77777777" w:rsidR="0052558D" w:rsidRPr="00DB64FB" w:rsidRDefault="0052558D" w:rsidP="006343AA">
            <w:pPr>
              <w:rPr>
                <w:rFonts w:asciiTheme="minorHAnsi" w:hAnsiTheme="minorHAnsi" w:cstheme="minorHAnsi"/>
              </w:rPr>
            </w:pPr>
          </w:p>
        </w:tc>
        <w:tc>
          <w:tcPr>
            <w:tcW w:w="1608" w:type="dxa"/>
            <w:vMerge/>
          </w:tcPr>
          <w:p w14:paraId="0FFA8ED4" w14:textId="77777777" w:rsidR="0052558D" w:rsidRPr="00DB64FB" w:rsidRDefault="0052558D" w:rsidP="006343AA">
            <w:pPr>
              <w:rPr>
                <w:rFonts w:asciiTheme="minorHAnsi" w:hAnsiTheme="minorHAnsi" w:cstheme="minorHAnsi"/>
              </w:rPr>
            </w:pPr>
          </w:p>
        </w:tc>
        <w:tc>
          <w:tcPr>
            <w:tcW w:w="3041" w:type="dxa"/>
          </w:tcPr>
          <w:p w14:paraId="1A46111E" w14:textId="77777777" w:rsidR="0052558D" w:rsidRPr="00DB64FB" w:rsidRDefault="0052558D" w:rsidP="006343AA">
            <w:pPr>
              <w:rPr>
                <w:rFonts w:asciiTheme="minorHAnsi" w:hAnsiTheme="minorHAnsi" w:cstheme="minorHAnsi"/>
              </w:rPr>
            </w:pPr>
            <w:r w:rsidRPr="00DB64FB">
              <w:rPr>
                <w:rFonts w:asciiTheme="minorHAnsi" w:hAnsiTheme="minorHAnsi" w:cstheme="minorHAnsi"/>
              </w:rPr>
              <w:t>3. Wspieranie przedsiębiorczości społecznej i integracji zawodowej w przedsiębiorstwach społecznych oraz ekonomii społecznej i solidarnej w celu ułatwiania dostępu do zatrudnienia.</w:t>
            </w:r>
          </w:p>
        </w:tc>
        <w:tc>
          <w:tcPr>
            <w:tcW w:w="1417" w:type="dxa"/>
            <w:vMerge/>
          </w:tcPr>
          <w:p w14:paraId="0D0B64EC" w14:textId="77777777" w:rsidR="0052558D" w:rsidRPr="00DB64FB" w:rsidRDefault="0052558D" w:rsidP="00CF015B">
            <w:pPr>
              <w:jc w:val="center"/>
              <w:rPr>
                <w:rFonts w:asciiTheme="minorHAnsi" w:hAnsiTheme="minorHAnsi" w:cstheme="minorHAnsi"/>
              </w:rPr>
            </w:pPr>
          </w:p>
        </w:tc>
        <w:tc>
          <w:tcPr>
            <w:tcW w:w="1418" w:type="dxa"/>
          </w:tcPr>
          <w:p w14:paraId="092B6DFB"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1 247 286,32</w:t>
            </w:r>
          </w:p>
        </w:tc>
        <w:tc>
          <w:tcPr>
            <w:tcW w:w="1134" w:type="dxa"/>
          </w:tcPr>
          <w:p w14:paraId="6226EB28"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21</w:t>
            </w:r>
          </w:p>
        </w:tc>
        <w:tc>
          <w:tcPr>
            <w:tcW w:w="1134" w:type="dxa"/>
          </w:tcPr>
          <w:p w14:paraId="0A18477C"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4</w:t>
            </w:r>
          </w:p>
        </w:tc>
        <w:tc>
          <w:tcPr>
            <w:tcW w:w="1275" w:type="dxa"/>
          </w:tcPr>
          <w:p w14:paraId="607B0D60"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560" w:type="dxa"/>
          </w:tcPr>
          <w:p w14:paraId="6BBD17F4"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3</w:t>
            </w:r>
          </w:p>
        </w:tc>
        <w:tc>
          <w:tcPr>
            <w:tcW w:w="1559" w:type="dxa"/>
          </w:tcPr>
          <w:p w14:paraId="504CE40D"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1</w:t>
            </w:r>
          </w:p>
        </w:tc>
      </w:tr>
      <w:tr w:rsidR="0052558D" w:rsidRPr="00DB64FB" w14:paraId="2269A934" w14:textId="77777777" w:rsidTr="006343AA">
        <w:tc>
          <w:tcPr>
            <w:tcW w:w="567" w:type="dxa"/>
            <w:vMerge/>
          </w:tcPr>
          <w:p w14:paraId="0DE80CB6" w14:textId="77777777" w:rsidR="0052558D" w:rsidRPr="00DB64FB" w:rsidRDefault="0052558D" w:rsidP="006343AA">
            <w:pPr>
              <w:rPr>
                <w:rFonts w:asciiTheme="minorHAnsi" w:hAnsiTheme="minorHAnsi" w:cstheme="minorHAnsi"/>
              </w:rPr>
            </w:pPr>
          </w:p>
        </w:tc>
        <w:tc>
          <w:tcPr>
            <w:tcW w:w="1418" w:type="dxa"/>
            <w:vMerge/>
          </w:tcPr>
          <w:p w14:paraId="1A3C6BA0" w14:textId="77777777" w:rsidR="0052558D" w:rsidRPr="00DB64FB" w:rsidRDefault="0052558D" w:rsidP="006343AA">
            <w:pPr>
              <w:rPr>
                <w:rFonts w:asciiTheme="minorHAnsi" w:hAnsiTheme="minorHAnsi" w:cstheme="minorHAnsi"/>
              </w:rPr>
            </w:pPr>
          </w:p>
        </w:tc>
        <w:tc>
          <w:tcPr>
            <w:tcW w:w="1608" w:type="dxa"/>
            <w:vMerge/>
          </w:tcPr>
          <w:p w14:paraId="1AF993DF" w14:textId="77777777" w:rsidR="0052558D" w:rsidRPr="00DB64FB" w:rsidRDefault="0052558D" w:rsidP="006343AA">
            <w:pPr>
              <w:rPr>
                <w:rFonts w:asciiTheme="minorHAnsi" w:hAnsiTheme="minorHAnsi" w:cstheme="minorHAnsi"/>
              </w:rPr>
            </w:pPr>
          </w:p>
        </w:tc>
        <w:tc>
          <w:tcPr>
            <w:tcW w:w="3041" w:type="dxa"/>
          </w:tcPr>
          <w:p w14:paraId="73AA9512" w14:textId="77777777" w:rsidR="0052558D" w:rsidRPr="00DB64FB" w:rsidRDefault="0052558D" w:rsidP="006343AA">
            <w:pPr>
              <w:rPr>
                <w:rFonts w:asciiTheme="minorHAnsi" w:hAnsiTheme="minorHAnsi" w:cstheme="minorHAnsi"/>
              </w:rPr>
            </w:pPr>
            <w:r w:rsidRPr="00DB64FB">
              <w:rPr>
                <w:rFonts w:asciiTheme="minorHAnsi" w:hAnsiTheme="minorHAnsi" w:cstheme="minorHAnsi"/>
              </w:rPr>
              <w:t xml:space="preserve">4. Wyrównywanie dostępu do uczenia się przez całe życie o charakterze formalnym, nieformalnym i </w:t>
            </w:r>
            <w:proofErr w:type="spellStart"/>
            <w:r w:rsidRPr="00DB64FB">
              <w:rPr>
                <w:rFonts w:asciiTheme="minorHAnsi" w:hAnsiTheme="minorHAnsi" w:cstheme="minorHAnsi"/>
              </w:rPr>
              <w:t>pozaformalnym</w:t>
            </w:r>
            <w:proofErr w:type="spellEnd"/>
            <w:r w:rsidRPr="00DB64FB">
              <w:rPr>
                <w:rFonts w:asciiTheme="minorHAnsi" w:hAnsiTheme="minorHAnsi" w:cstheme="minorHAnsi"/>
              </w:rPr>
              <w:t xml:space="preserve"> wszystkich grup wiekowych, poszerzanie wiedzy, podnoszenie umiejętności i kompetencji siły roboczej oraz promowanie elastycznych ścieżek kształcenia, w tym poprzez doradztwo zawodowe i potwierdzanie nabytych kompetencji.</w:t>
            </w:r>
          </w:p>
        </w:tc>
        <w:tc>
          <w:tcPr>
            <w:tcW w:w="1417" w:type="dxa"/>
            <w:vMerge/>
          </w:tcPr>
          <w:p w14:paraId="7225C32E" w14:textId="77777777" w:rsidR="0052558D" w:rsidRPr="00DB64FB" w:rsidRDefault="0052558D" w:rsidP="00CF015B">
            <w:pPr>
              <w:jc w:val="center"/>
              <w:rPr>
                <w:rFonts w:asciiTheme="minorHAnsi" w:hAnsiTheme="minorHAnsi" w:cstheme="minorHAnsi"/>
              </w:rPr>
            </w:pPr>
          </w:p>
        </w:tc>
        <w:tc>
          <w:tcPr>
            <w:tcW w:w="1418" w:type="dxa"/>
          </w:tcPr>
          <w:p w14:paraId="2DBDAE6D"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1 281 956,25</w:t>
            </w:r>
          </w:p>
        </w:tc>
        <w:tc>
          <w:tcPr>
            <w:tcW w:w="1134" w:type="dxa"/>
          </w:tcPr>
          <w:p w14:paraId="60D96908"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45</w:t>
            </w:r>
          </w:p>
        </w:tc>
        <w:tc>
          <w:tcPr>
            <w:tcW w:w="1134" w:type="dxa"/>
          </w:tcPr>
          <w:p w14:paraId="0F9F4528"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4</w:t>
            </w:r>
          </w:p>
        </w:tc>
        <w:tc>
          <w:tcPr>
            <w:tcW w:w="1275" w:type="dxa"/>
          </w:tcPr>
          <w:p w14:paraId="6C2CBC90"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560" w:type="dxa"/>
          </w:tcPr>
          <w:p w14:paraId="0B4AC086"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3</w:t>
            </w:r>
          </w:p>
        </w:tc>
        <w:tc>
          <w:tcPr>
            <w:tcW w:w="1559" w:type="dxa"/>
          </w:tcPr>
          <w:p w14:paraId="4DC890D9"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1</w:t>
            </w:r>
          </w:p>
        </w:tc>
      </w:tr>
      <w:tr w:rsidR="0052558D" w:rsidRPr="00DB64FB" w14:paraId="698D0D99" w14:textId="77777777" w:rsidTr="006343AA">
        <w:tc>
          <w:tcPr>
            <w:tcW w:w="567" w:type="dxa"/>
            <w:vMerge/>
          </w:tcPr>
          <w:p w14:paraId="4A8CF799" w14:textId="77777777" w:rsidR="0052558D" w:rsidRPr="00DB64FB" w:rsidRDefault="0052558D" w:rsidP="006343AA">
            <w:pPr>
              <w:rPr>
                <w:rFonts w:asciiTheme="minorHAnsi" w:hAnsiTheme="minorHAnsi" w:cstheme="minorHAnsi"/>
              </w:rPr>
            </w:pPr>
          </w:p>
        </w:tc>
        <w:tc>
          <w:tcPr>
            <w:tcW w:w="1418" w:type="dxa"/>
            <w:vMerge/>
          </w:tcPr>
          <w:p w14:paraId="1D037BE8" w14:textId="77777777" w:rsidR="0052558D" w:rsidRPr="00DB64FB" w:rsidRDefault="0052558D" w:rsidP="006343AA">
            <w:pPr>
              <w:rPr>
                <w:rFonts w:asciiTheme="minorHAnsi" w:hAnsiTheme="minorHAnsi" w:cstheme="minorHAnsi"/>
              </w:rPr>
            </w:pPr>
          </w:p>
        </w:tc>
        <w:tc>
          <w:tcPr>
            <w:tcW w:w="1608" w:type="dxa"/>
            <w:vMerge/>
          </w:tcPr>
          <w:p w14:paraId="29B52629" w14:textId="77777777" w:rsidR="0052558D" w:rsidRPr="00DB64FB" w:rsidRDefault="0052558D" w:rsidP="006343AA">
            <w:pPr>
              <w:rPr>
                <w:rFonts w:asciiTheme="minorHAnsi" w:hAnsiTheme="minorHAnsi" w:cstheme="minorHAnsi"/>
              </w:rPr>
            </w:pPr>
          </w:p>
        </w:tc>
        <w:tc>
          <w:tcPr>
            <w:tcW w:w="3041" w:type="dxa"/>
          </w:tcPr>
          <w:p w14:paraId="2585B32F" w14:textId="77777777" w:rsidR="0052558D" w:rsidRPr="00DB64FB" w:rsidRDefault="0052558D" w:rsidP="006343AA">
            <w:pPr>
              <w:rPr>
                <w:rFonts w:asciiTheme="minorHAnsi" w:hAnsiTheme="minorHAnsi" w:cstheme="minorHAnsi"/>
              </w:rPr>
            </w:pPr>
            <w:r w:rsidRPr="00DB64FB">
              <w:rPr>
                <w:rFonts w:asciiTheme="minorHAnsi" w:hAnsiTheme="minorHAnsi" w:cstheme="minorHAnsi"/>
              </w:rPr>
              <w:t>5. Lepsze dostosowanie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c>
          <w:tcPr>
            <w:tcW w:w="1417" w:type="dxa"/>
            <w:vMerge/>
          </w:tcPr>
          <w:p w14:paraId="1537E612" w14:textId="77777777" w:rsidR="0052558D" w:rsidRPr="00DB64FB" w:rsidRDefault="0052558D" w:rsidP="00CF015B">
            <w:pPr>
              <w:jc w:val="center"/>
              <w:rPr>
                <w:rFonts w:asciiTheme="minorHAnsi" w:hAnsiTheme="minorHAnsi" w:cstheme="minorHAnsi"/>
              </w:rPr>
            </w:pPr>
          </w:p>
        </w:tc>
        <w:tc>
          <w:tcPr>
            <w:tcW w:w="1418" w:type="dxa"/>
          </w:tcPr>
          <w:p w14:paraId="1C820BC5"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985 038,00</w:t>
            </w:r>
          </w:p>
        </w:tc>
        <w:tc>
          <w:tcPr>
            <w:tcW w:w="1134" w:type="dxa"/>
          </w:tcPr>
          <w:p w14:paraId="440A4621"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33</w:t>
            </w:r>
          </w:p>
        </w:tc>
        <w:tc>
          <w:tcPr>
            <w:tcW w:w="1134" w:type="dxa"/>
          </w:tcPr>
          <w:p w14:paraId="5931375A"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3</w:t>
            </w:r>
          </w:p>
        </w:tc>
        <w:tc>
          <w:tcPr>
            <w:tcW w:w="1275" w:type="dxa"/>
          </w:tcPr>
          <w:p w14:paraId="50256FF4"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560" w:type="dxa"/>
          </w:tcPr>
          <w:p w14:paraId="4744D1EF"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1</w:t>
            </w:r>
          </w:p>
        </w:tc>
        <w:tc>
          <w:tcPr>
            <w:tcW w:w="1559" w:type="dxa"/>
          </w:tcPr>
          <w:p w14:paraId="3636A60D"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3</w:t>
            </w:r>
          </w:p>
        </w:tc>
      </w:tr>
      <w:tr w:rsidR="0052558D" w:rsidRPr="00DB64FB" w14:paraId="2CEA21C5" w14:textId="77777777" w:rsidTr="006343AA">
        <w:tc>
          <w:tcPr>
            <w:tcW w:w="567" w:type="dxa"/>
            <w:vMerge/>
          </w:tcPr>
          <w:p w14:paraId="634F8E5B" w14:textId="77777777" w:rsidR="0052558D" w:rsidRPr="00DB64FB" w:rsidRDefault="0052558D" w:rsidP="006343AA">
            <w:pPr>
              <w:rPr>
                <w:rFonts w:asciiTheme="minorHAnsi" w:hAnsiTheme="minorHAnsi" w:cstheme="minorHAnsi"/>
              </w:rPr>
            </w:pPr>
          </w:p>
        </w:tc>
        <w:tc>
          <w:tcPr>
            <w:tcW w:w="1418" w:type="dxa"/>
            <w:vMerge/>
          </w:tcPr>
          <w:p w14:paraId="7E1528D9" w14:textId="77777777" w:rsidR="0052558D" w:rsidRPr="00DB64FB" w:rsidRDefault="0052558D" w:rsidP="006343AA">
            <w:pPr>
              <w:rPr>
                <w:rFonts w:asciiTheme="minorHAnsi" w:hAnsiTheme="minorHAnsi" w:cstheme="minorHAnsi"/>
              </w:rPr>
            </w:pPr>
          </w:p>
        </w:tc>
        <w:tc>
          <w:tcPr>
            <w:tcW w:w="1608" w:type="dxa"/>
            <w:vMerge/>
          </w:tcPr>
          <w:p w14:paraId="0CCD0D56" w14:textId="77777777" w:rsidR="0052558D" w:rsidRPr="00DB64FB" w:rsidRDefault="0052558D" w:rsidP="006343AA">
            <w:pPr>
              <w:rPr>
                <w:rFonts w:asciiTheme="minorHAnsi" w:hAnsiTheme="minorHAnsi" w:cstheme="minorHAnsi"/>
              </w:rPr>
            </w:pPr>
          </w:p>
        </w:tc>
        <w:tc>
          <w:tcPr>
            <w:tcW w:w="3041" w:type="dxa"/>
          </w:tcPr>
          <w:p w14:paraId="31856380" w14:textId="77777777" w:rsidR="0052558D" w:rsidRPr="00DB64FB" w:rsidRDefault="0052558D" w:rsidP="006343AA">
            <w:pPr>
              <w:rPr>
                <w:rFonts w:asciiTheme="minorHAnsi" w:hAnsiTheme="minorHAnsi" w:cstheme="minorHAnsi"/>
              </w:rPr>
            </w:pPr>
            <w:r w:rsidRPr="00DB64FB">
              <w:rPr>
                <w:rFonts w:asciiTheme="minorHAnsi" w:hAnsiTheme="minorHAnsi" w:cstheme="minorHAnsi"/>
              </w:rPr>
              <w:t xml:space="preserve">6. Inwestycje w zdolności instytucjonalne i w sprawność </w:t>
            </w:r>
            <w:r w:rsidRPr="00DB64FB">
              <w:rPr>
                <w:rFonts w:asciiTheme="minorHAnsi" w:hAnsiTheme="minorHAnsi" w:cstheme="minorHAnsi"/>
              </w:rPr>
              <w:lastRenderedPageBreak/>
              <w:t>administracji publicznej oraz efektywność usług publicznych na szczeblu krajowym, regionalnym i lokalnym w celu przeprowadzenia reform, z uwzględnieniem lepszego stanowienia prawa i dobrego rządzenia.</w:t>
            </w:r>
          </w:p>
        </w:tc>
        <w:tc>
          <w:tcPr>
            <w:tcW w:w="1417" w:type="dxa"/>
            <w:vMerge/>
          </w:tcPr>
          <w:p w14:paraId="6546F55F" w14:textId="77777777" w:rsidR="0052558D" w:rsidRPr="00DB64FB" w:rsidRDefault="0052558D" w:rsidP="00CF015B">
            <w:pPr>
              <w:jc w:val="center"/>
              <w:rPr>
                <w:rFonts w:asciiTheme="minorHAnsi" w:hAnsiTheme="minorHAnsi" w:cstheme="minorHAnsi"/>
              </w:rPr>
            </w:pPr>
          </w:p>
        </w:tc>
        <w:tc>
          <w:tcPr>
            <w:tcW w:w="1418" w:type="dxa"/>
          </w:tcPr>
          <w:p w14:paraId="6E402F7A"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663 960,45</w:t>
            </w:r>
          </w:p>
        </w:tc>
        <w:tc>
          <w:tcPr>
            <w:tcW w:w="1134" w:type="dxa"/>
          </w:tcPr>
          <w:p w14:paraId="2F6A3FBA"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11</w:t>
            </w:r>
          </w:p>
        </w:tc>
        <w:tc>
          <w:tcPr>
            <w:tcW w:w="1134" w:type="dxa"/>
          </w:tcPr>
          <w:p w14:paraId="1A1B8556"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2</w:t>
            </w:r>
          </w:p>
        </w:tc>
        <w:tc>
          <w:tcPr>
            <w:tcW w:w="1275" w:type="dxa"/>
          </w:tcPr>
          <w:p w14:paraId="2CD6E1A6"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560" w:type="dxa"/>
          </w:tcPr>
          <w:p w14:paraId="4A9B79FE"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2</w:t>
            </w:r>
          </w:p>
        </w:tc>
        <w:tc>
          <w:tcPr>
            <w:tcW w:w="1559" w:type="dxa"/>
          </w:tcPr>
          <w:p w14:paraId="49A3D333"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r>
      <w:tr w:rsidR="0052558D" w:rsidRPr="00DB64FB" w14:paraId="1A043DC0" w14:textId="77777777" w:rsidTr="006343AA">
        <w:tc>
          <w:tcPr>
            <w:tcW w:w="567" w:type="dxa"/>
            <w:vMerge/>
          </w:tcPr>
          <w:p w14:paraId="2D1E5F08" w14:textId="77777777" w:rsidR="0052558D" w:rsidRPr="00DB64FB" w:rsidRDefault="0052558D" w:rsidP="006343AA">
            <w:pPr>
              <w:rPr>
                <w:rFonts w:asciiTheme="minorHAnsi" w:hAnsiTheme="minorHAnsi" w:cstheme="minorHAnsi"/>
              </w:rPr>
            </w:pPr>
          </w:p>
        </w:tc>
        <w:tc>
          <w:tcPr>
            <w:tcW w:w="1418" w:type="dxa"/>
            <w:vMerge/>
          </w:tcPr>
          <w:p w14:paraId="01306EEE" w14:textId="77777777" w:rsidR="0052558D" w:rsidRPr="00DB64FB" w:rsidRDefault="0052558D" w:rsidP="006343AA">
            <w:pPr>
              <w:rPr>
                <w:rFonts w:asciiTheme="minorHAnsi" w:hAnsiTheme="minorHAnsi" w:cstheme="minorHAnsi"/>
              </w:rPr>
            </w:pPr>
          </w:p>
        </w:tc>
        <w:tc>
          <w:tcPr>
            <w:tcW w:w="1608" w:type="dxa"/>
            <w:vMerge/>
          </w:tcPr>
          <w:p w14:paraId="3A1C5CB4" w14:textId="77777777" w:rsidR="0052558D" w:rsidRPr="00DB64FB" w:rsidRDefault="0052558D" w:rsidP="006343AA">
            <w:pPr>
              <w:rPr>
                <w:rFonts w:asciiTheme="minorHAnsi" w:hAnsiTheme="minorHAnsi" w:cstheme="minorHAnsi"/>
              </w:rPr>
            </w:pPr>
          </w:p>
        </w:tc>
        <w:tc>
          <w:tcPr>
            <w:tcW w:w="3041" w:type="dxa"/>
          </w:tcPr>
          <w:p w14:paraId="6D1D40BA" w14:textId="77777777" w:rsidR="0052558D" w:rsidRPr="00DB64FB" w:rsidRDefault="0052558D" w:rsidP="006343AA">
            <w:pPr>
              <w:rPr>
                <w:rFonts w:asciiTheme="minorHAnsi" w:hAnsiTheme="minorHAnsi" w:cstheme="minorHAnsi"/>
                <w:b/>
                <w:bCs/>
              </w:rPr>
            </w:pPr>
            <w:r w:rsidRPr="00DB64FB">
              <w:rPr>
                <w:rFonts w:asciiTheme="minorHAnsi" w:hAnsiTheme="minorHAnsi" w:cstheme="minorHAnsi"/>
                <w:b/>
                <w:bCs/>
              </w:rPr>
              <w:t>SUMA</w:t>
            </w:r>
          </w:p>
        </w:tc>
        <w:tc>
          <w:tcPr>
            <w:tcW w:w="1417" w:type="dxa"/>
          </w:tcPr>
          <w:p w14:paraId="164914FC"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b/>
                <w:bCs/>
              </w:rPr>
              <w:t>10 000 000,00</w:t>
            </w:r>
          </w:p>
        </w:tc>
        <w:tc>
          <w:tcPr>
            <w:tcW w:w="1418" w:type="dxa"/>
          </w:tcPr>
          <w:p w14:paraId="0CB6D34E"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b/>
                <w:bCs/>
              </w:rPr>
              <w:t>5 765 650,72</w:t>
            </w:r>
          </w:p>
        </w:tc>
        <w:tc>
          <w:tcPr>
            <w:tcW w:w="1134" w:type="dxa"/>
          </w:tcPr>
          <w:p w14:paraId="5CD4FCF3"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b/>
                <w:bCs/>
              </w:rPr>
              <w:t>127</w:t>
            </w:r>
          </w:p>
        </w:tc>
        <w:tc>
          <w:tcPr>
            <w:tcW w:w="1134" w:type="dxa"/>
          </w:tcPr>
          <w:p w14:paraId="71F8D728"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b/>
                <w:bCs/>
              </w:rPr>
              <w:t>18</w:t>
            </w:r>
          </w:p>
        </w:tc>
        <w:tc>
          <w:tcPr>
            <w:tcW w:w="1275" w:type="dxa"/>
          </w:tcPr>
          <w:p w14:paraId="72631469"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b/>
                <w:bCs/>
              </w:rPr>
              <w:t>0</w:t>
            </w:r>
          </w:p>
        </w:tc>
        <w:tc>
          <w:tcPr>
            <w:tcW w:w="1560" w:type="dxa"/>
          </w:tcPr>
          <w:p w14:paraId="5E12FC26"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b/>
                <w:bCs/>
              </w:rPr>
              <w:t>13</w:t>
            </w:r>
          </w:p>
        </w:tc>
        <w:tc>
          <w:tcPr>
            <w:tcW w:w="1559" w:type="dxa"/>
          </w:tcPr>
          <w:p w14:paraId="19602F53"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b/>
                <w:bCs/>
              </w:rPr>
              <w:t>6</w:t>
            </w:r>
          </w:p>
        </w:tc>
      </w:tr>
      <w:tr w:rsidR="0052558D" w:rsidRPr="00DB64FB" w14:paraId="3C4927BE" w14:textId="77777777" w:rsidTr="006343AA">
        <w:tc>
          <w:tcPr>
            <w:tcW w:w="567" w:type="dxa"/>
            <w:vMerge w:val="restart"/>
          </w:tcPr>
          <w:p w14:paraId="2FC1A3E0"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3.</w:t>
            </w:r>
          </w:p>
        </w:tc>
        <w:tc>
          <w:tcPr>
            <w:tcW w:w="1418" w:type="dxa"/>
            <w:vMerge w:val="restart"/>
          </w:tcPr>
          <w:p w14:paraId="32B899E6" w14:textId="77777777" w:rsidR="0052558D" w:rsidRPr="00DB64FB" w:rsidRDefault="0052558D" w:rsidP="006343AA">
            <w:pPr>
              <w:rPr>
                <w:rFonts w:asciiTheme="minorHAnsi" w:hAnsiTheme="minorHAnsi" w:cstheme="minorHAnsi"/>
              </w:rPr>
            </w:pPr>
            <w:r w:rsidRPr="00DB64FB">
              <w:rPr>
                <w:rFonts w:asciiTheme="minorHAnsi" w:eastAsia="Arial" w:hAnsiTheme="minorHAnsi" w:cstheme="minorHAnsi"/>
              </w:rPr>
              <w:t>POWR.04.03.00-IP.07-00-020/16</w:t>
            </w:r>
          </w:p>
        </w:tc>
        <w:tc>
          <w:tcPr>
            <w:tcW w:w="1608" w:type="dxa"/>
            <w:vMerge w:val="restart"/>
          </w:tcPr>
          <w:p w14:paraId="6EF4D801" w14:textId="77777777" w:rsidR="0052558D" w:rsidRPr="00DB64FB" w:rsidRDefault="0052558D" w:rsidP="006343AA">
            <w:pPr>
              <w:rPr>
                <w:rFonts w:asciiTheme="minorHAnsi" w:hAnsiTheme="minorHAnsi" w:cstheme="minorHAnsi"/>
              </w:rPr>
            </w:pPr>
            <w:r w:rsidRPr="00DB64FB">
              <w:rPr>
                <w:rFonts w:asciiTheme="minorHAnsi" w:hAnsiTheme="minorHAnsi" w:cstheme="minorHAnsi"/>
              </w:rPr>
              <w:t>Rozszerzenie standardowych projektów (realizowanych również w ramach regionalnych programów operacyjnych) o komponent ponadnarodowy</w:t>
            </w:r>
          </w:p>
        </w:tc>
        <w:tc>
          <w:tcPr>
            <w:tcW w:w="3041" w:type="dxa"/>
          </w:tcPr>
          <w:p w14:paraId="420F9B32" w14:textId="77777777" w:rsidR="0052558D" w:rsidRPr="00DB64FB" w:rsidRDefault="0052558D" w:rsidP="006343AA">
            <w:pPr>
              <w:rPr>
                <w:rFonts w:asciiTheme="minorHAnsi" w:hAnsiTheme="minorHAnsi" w:cstheme="minorHAnsi"/>
              </w:rPr>
            </w:pPr>
            <w:r w:rsidRPr="00DB64FB">
              <w:rPr>
                <w:rFonts w:asciiTheme="minorHAnsi" w:hAnsiTheme="minorHAnsi" w:cstheme="minorHAnsi"/>
              </w:rPr>
              <w:t>1. Wypracowanie rozwiązań na rzecz zarządzania  zintegrowanym pakietem usług na rzecz społeczności lokalnej, w szczególności osób zagrożonych ubóstwem lub wykluczeniem społecznym</w:t>
            </w:r>
          </w:p>
        </w:tc>
        <w:tc>
          <w:tcPr>
            <w:tcW w:w="1417" w:type="dxa"/>
            <w:vMerge w:val="restart"/>
          </w:tcPr>
          <w:p w14:paraId="6BC19851"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60 000 000,00</w:t>
            </w:r>
          </w:p>
        </w:tc>
        <w:tc>
          <w:tcPr>
            <w:tcW w:w="1418" w:type="dxa"/>
          </w:tcPr>
          <w:p w14:paraId="7CFD3C61"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1 459 230,68</w:t>
            </w:r>
          </w:p>
        </w:tc>
        <w:tc>
          <w:tcPr>
            <w:tcW w:w="1134" w:type="dxa"/>
          </w:tcPr>
          <w:p w14:paraId="1A02573E"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6</w:t>
            </w:r>
          </w:p>
        </w:tc>
        <w:tc>
          <w:tcPr>
            <w:tcW w:w="1134" w:type="dxa"/>
          </w:tcPr>
          <w:p w14:paraId="66D99EB1"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2</w:t>
            </w:r>
          </w:p>
        </w:tc>
        <w:tc>
          <w:tcPr>
            <w:tcW w:w="1275" w:type="dxa"/>
          </w:tcPr>
          <w:p w14:paraId="45A9DCD8"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560" w:type="dxa"/>
          </w:tcPr>
          <w:p w14:paraId="208A1D91"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559" w:type="dxa"/>
          </w:tcPr>
          <w:p w14:paraId="6D9D0802"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2</w:t>
            </w:r>
          </w:p>
        </w:tc>
      </w:tr>
      <w:tr w:rsidR="0052558D" w:rsidRPr="00DB64FB" w14:paraId="497421D8" w14:textId="77777777" w:rsidTr="006343AA">
        <w:tc>
          <w:tcPr>
            <w:tcW w:w="567" w:type="dxa"/>
            <w:vMerge/>
          </w:tcPr>
          <w:p w14:paraId="5D8676F8" w14:textId="77777777" w:rsidR="0052558D" w:rsidRPr="00DB64FB" w:rsidRDefault="0052558D" w:rsidP="006343AA">
            <w:pPr>
              <w:rPr>
                <w:rFonts w:asciiTheme="minorHAnsi" w:hAnsiTheme="minorHAnsi" w:cstheme="minorHAnsi"/>
              </w:rPr>
            </w:pPr>
          </w:p>
        </w:tc>
        <w:tc>
          <w:tcPr>
            <w:tcW w:w="1418" w:type="dxa"/>
            <w:vMerge/>
          </w:tcPr>
          <w:p w14:paraId="0A8EE4DC" w14:textId="77777777" w:rsidR="0052558D" w:rsidRPr="00DB64FB" w:rsidRDefault="0052558D" w:rsidP="006343AA">
            <w:pPr>
              <w:rPr>
                <w:rFonts w:asciiTheme="minorHAnsi" w:hAnsiTheme="minorHAnsi" w:cstheme="minorHAnsi"/>
              </w:rPr>
            </w:pPr>
          </w:p>
        </w:tc>
        <w:tc>
          <w:tcPr>
            <w:tcW w:w="1608" w:type="dxa"/>
            <w:vMerge/>
          </w:tcPr>
          <w:p w14:paraId="26EE7A74" w14:textId="77777777" w:rsidR="0052558D" w:rsidRPr="00DB64FB" w:rsidRDefault="0052558D" w:rsidP="006343AA">
            <w:pPr>
              <w:rPr>
                <w:rFonts w:asciiTheme="minorHAnsi" w:hAnsiTheme="minorHAnsi" w:cstheme="minorHAnsi"/>
              </w:rPr>
            </w:pPr>
          </w:p>
        </w:tc>
        <w:tc>
          <w:tcPr>
            <w:tcW w:w="3041" w:type="dxa"/>
          </w:tcPr>
          <w:p w14:paraId="25DC8644" w14:textId="77777777" w:rsidR="0052558D" w:rsidRPr="00DB64FB" w:rsidRDefault="0052558D" w:rsidP="006343AA">
            <w:pPr>
              <w:rPr>
                <w:rFonts w:asciiTheme="minorHAnsi" w:hAnsiTheme="minorHAnsi" w:cstheme="minorHAnsi"/>
              </w:rPr>
            </w:pPr>
            <w:r w:rsidRPr="00DB64FB">
              <w:rPr>
                <w:rFonts w:asciiTheme="minorHAnsi" w:hAnsiTheme="minorHAnsi" w:cstheme="minorHAnsi"/>
              </w:rPr>
              <w:t>2. Wypracowanie rozwiązań zawierających usługi aktywizacji społecznej i usługi aktywizacji zawodowej, świadczone przez niepubliczne instytucje rynku pracy na rzecz osób długotrwale pozostających bez zatrudnienia i niezarejestrowanych w ewidencji urzędu pracy</w:t>
            </w:r>
          </w:p>
        </w:tc>
        <w:tc>
          <w:tcPr>
            <w:tcW w:w="1417" w:type="dxa"/>
            <w:vMerge/>
          </w:tcPr>
          <w:p w14:paraId="1817952E" w14:textId="77777777" w:rsidR="0052558D" w:rsidRPr="00DB64FB" w:rsidRDefault="0052558D" w:rsidP="00CF015B">
            <w:pPr>
              <w:jc w:val="center"/>
              <w:rPr>
                <w:rFonts w:asciiTheme="minorHAnsi" w:hAnsiTheme="minorHAnsi" w:cstheme="minorHAnsi"/>
              </w:rPr>
            </w:pPr>
          </w:p>
        </w:tc>
        <w:tc>
          <w:tcPr>
            <w:tcW w:w="1418" w:type="dxa"/>
          </w:tcPr>
          <w:p w14:paraId="5BC2BB35"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134" w:type="dxa"/>
          </w:tcPr>
          <w:p w14:paraId="5894D49E"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15</w:t>
            </w:r>
          </w:p>
        </w:tc>
        <w:tc>
          <w:tcPr>
            <w:tcW w:w="1134" w:type="dxa"/>
          </w:tcPr>
          <w:p w14:paraId="60AD8E9C"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275" w:type="dxa"/>
          </w:tcPr>
          <w:p w14:paraId="7D44CF02"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560" w:type="dxa"/>
          </w:tcPr>
          <w:p w14:paraId="53C685D9"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559" w:type="dxa"/>
          </w:tcPr>
          <w:p w14:paraId="0209B512"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r>
      <w:tr w:rsidR="0052558D" w:rsidRPr="00DB64FB" w14:paraId="5D878131" w14:textId="77777777" w:rsidTr="006343AA">
        <w:tc>
          <w:tcPr>
            <w:tcW w:w="567" w:type="dxa"/>
            <w:vMerge/>
          </w:tcPr>
          <w:p w14:paraId="07433F0E" w14:textId="77777777" w:rsidR="0052558D" w:rsidRPr="00DB64FB" w:rsidRDefault="0052558D" w:rsidP="006343AA">
            <w:pPr>
              <w:rPr>
                <w:rFonts w:asciiTheme="minorHAnsi" w:hAnsiTheme="minorHAnsi" w:cstheme="minorHAnsi"/>
              </w:rPr>
            </w:pPr>
          </w:p>
        </w:tc>
        <w:tc>
          <w:tcPr>
            <w:tcW w:w="1418" w:type="dxa"/>
            <w:vMerge/>
          </w:tcPr>
          <w:p w14:paraId="39D6AF90" w14:textId="77777777" w:rsidR="0052558D" w:rsidRPr="00DB64FB" w:rsidRDefault="0052558D" w:rsidP="006343AA">
            <w:pPr>
              <w:rPr>
                <w:rFonts w:asciiTheme="minorHAnsi" w:hAnsiTheme="minorHAnsi" w:cstheme="minorHAnsi"/>
              </w:rPr>
            </w:pPr>
          </w:p>
        </w:tc>
        <w:tc>
          <w:tcPr>
            <w:tcW w:w="1608" w:type="dxa"/>
            <w:vMerge/>
          </w:tcPr>
          <w:p w14:paraId="7C19F8FB" w14:textId="77777777" w:rsidR="0052558D" w:rsidRPr="00DB64FB" w:rsidRDefault="0052558D" w:rsidP="006343AA">
            <w:pPr>
              <w:rPr>
                <w:rFonts w:asciiTheme="minorHAnsi" w:hAnsiTheme="minorHAnsi" w:cstheme="minorHAnsi"/>
              </w:rPr>
            </w:pPr>
          </w:p>
        </w:tc>
        <w:tc>
          <w:tcPr>
            <w:tcW w:w="3041" w:type="dxa"/>
          </w:tcPr>
          <w:p w14:paraId="0B71B4F1" w14:textId="77777777" w:rsidR="0052558D" w:rsidRPr="00DB64FB" w:rsidRDefault="0052558D" w:rsidP="006343AA">
            <w:pPr>
              <w:rPr>
                <w:rFonts w:asciiTheme="minorHAnsi" w:hAnsiTheme="minorHAnsi" w:cstheme="minorHAnsi"/>
              </w:rPr>
            </w:pPr>
            <w:r w:rsidRPr="00DB64FB">
              <w:rPr>
                <w:rFonts w:asciiTheme="minorHAnsi" w:hAnsiTheme="minorHAnsi" w:cstheme="minorHAnsi"/>
              </w:rPr>
              <w:t xml:space="preserve">3. Wypracowanie rozwiązań na rzecz wsparcia dla osób łączących opiekę nad dziećmi i osobami zależnymi z życiem zawodowym (tzw. pokolenie sandwich </w:t>
            </w:r>
            <w:proofErr w:type="spellStart"/>
            <w:r w:rsidRPr="00DB64FB">
              <w:rPr>
                <w:rFonts w:asciiTheme="minorHAnsi" w:hAnsiTheme="minorHAnsi" w:cstheme="minorHAnsi"/>
              </w:rPr>
              <w:t>generation</w:t>
            </w:r>
            <w:proofErr w:type="spellEnd"/>
            <w:r w:rsidRPr="00DB64FB">
              <w:rPr>
                <w:rFonts w:asciiTheme="minorHAnsi" w:hAnsiTheme="minorHAnsi" w:cstheme="minorHAnsi"/>
              </w:rPr>
              <w:t>)</w:t>
            </w:r>
          </w:p>
        </w:tc>
        <w:tc>
          <w:tcPr>
            <w:tcW w:w="1417" w:type="dxa"/>
            <w:vMerge/>
          </w:tcPr>
          <w:p w14:paraId="2437297D" w14:textId="77777777" w:rsidR="0052558D" w:rsidRPr="00DB64FB" w:rsidRDefault="0052558D" w:rsidP="00CF015B">
            <w:pPr>
              <w:jc w:val="center"/>
              <w:rPr>
                <w:rFonts w:asciiTheme="minorHAnsi" w:hAnsiTheme="minorHAnsi" w:cstheme="minorHAnsi"/>
              </w:rPr>
            </w:pPr>
          </w:p>
        </w:tc>
        <w:tc>
          <w:tcPr>
            <w:tcW w:w="1418" w:type="dxa"/>
          </w:tcPr>
          <w:p w14:paraId="733F7321"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134" w:type="dxa"/>
          </w:tcPr>
          <w:p w14:paraId="6430A735"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3</w:t>
            </w:r>
          </w:p>
        </w:tc>
        <w:tc>
          <w:tcPr>
            <w:tcW w:w="1134" w:type="dxa"/>
          </w:tcPr>
          <w:p w14:paraId="398B7D96"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275" w:type="dxa"/>
          </w:tcPr>
          <w:p w14:paraId="375DBB75"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560" w:type="dxa"/>
          </w:tcPr>
          <w:p w14:paraId="21ED5AC9"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559" w:type="dxa"/>
          </w:tcPr>
          <w:p w14:paraId="29C09E59"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1</w:t>
            </w:r>
          </w:p>
        </w:tc>
      </w:tr>
      <w:tr w:rsidR="0052558D" w:rsidRPr="00DB64FB" w14:paraId="406EF351" w14:textId="77777777" w:rsidTr="006343AA">
        <w:tc>
          <w:tcPr>
            <w:tcW w:w="567" w:type="dxa"/>
            <w:vMerge/>
          </w:tcPr>
          <w:p w14:paraId="32740BDE" w14:textId="77777777" w:rsidR="0052558D" w:rsidRPr="00DB64FB" w:rsidRDefault="0052558D" w:rsidP="006343AA">
            <w:pPr>
              <w:rPr>
                <w:rFonts w:asciiTheme="minorHAnsi" w:hAnsiTheme="minorHAnsi" w:cstheme="minorHAnsi"/>
              </w:rPr>
            </w:pPr>
          </w:p>
        </w:tc>
        <w:tc>
          <w:tcPr>
            <w:tcW w:w="1418" w:type="dxa"/>
            <w:vMerge/>
          </w:tcPr>
          <w:p w14:paraId="28F82009" w14:textId="77777777" w:rsidR="0052558D" w:rsidRPr="00DB64FB" w:rsidRDefault="0052558D" w:rsidP="006343AA">
            <w:pPr>
              <w:rPr>
                <w:rFonts w:asciiTheme="minorHAnsi" w:hAnsiTheme="minorHAnsi" w:cstheme="minorHAnsi"/>
              </w:rPr>
            </w:pPr>
          </w:p>
        </w:tc>
        <w:tc>
          <w:tcPr>
            <w:tcW w:w="1608" w:type="dxa"/>
            <w:vMerge/>
          </w:tcPr>
          <w:p w14:paraId="51F1D1AF" w14:textId="77777777" w:rsidR="0052558D" w:rsidRPr="00DB64FB" w:rsidRDefault="0052558D" w:rsidP="006343AA">
            <w:pPr>
              <w:rPr>
                <w:rFonts w:asciiTheme="minorHAnsi" w:hAnsiTheme="minorHAnsi" w:cstheme="minorHAnsi"/>
              </w:rPr>
            </w:pPr>
          </w:p>
        </w:tc>
        <w:tc>
          <w:tcPr>
            <w:tcW w:w="3041" w:type="dxa"/>
          </w:tcPr>
          <w:p w14:paraId="45060D4D" w14:textId="77777777" w:rsidR="0052558D" w:rsidRPr="00DB64FB" w:rsidRDefault="0052558D" w:rsidP="006343AA">
            <w:pPr>
              <w:rPr>
                <w:rFonts w:asciiTheme="minorHAnsi" w:hAnsiTheme="minorHAnsi" w:cstheme="minorHAnsi"/>
              </w:rPr>
            </w:pPr>
            <w:r w:rsidRPr="00DB64FB">
              <w:rPr>
                <w:rFonts w:asciiTheme="minorHAnsi" w:hAnsiTheme="minorHAnsi" w:cstheme="minorHAnsi"/>
              </w:rPr>
              <w:t xml:space="preserve">4. Metody utrzymania aktywności zawodowej pracowników w zawodach, w których wiek ma wpływ na efektywność pracownika w miejscu pracy, w </w:t>
            </w:r>
            <w:r w:rsidRPr="00DB64FB">
              <w:rPr>
                <w:rFonts w:asciiTheme="minorHAnsi" w:hAnsiTheme="minorHAnsi" w:cstheme="minorHAnsi"/>
              </w:rPr>
              <w:lastRenderedPageBreak/>
              <w:t>ramach zatrudnienia u aktualnego pracodawcy</w:t>
            </w:r>
          </w:p>
        </w:tc>
        <w:tc>
          <w:tcPr>
            <w:tcW w:w="1417" w:type="dxa"/>
            <w:vMerge/>
          </w:tcPr>
          <w:p w14:paraId="14391DF0" w14:textId="77777777" w:rsidR="0052558D" w:rsidRPr="00DB64FB" w:rsidRDefault="0052558D" w:rsidP="00CF015B">
            <w:pPr>
              <w:jc w:val="center"/>
              <w:rPr>
                <w:rFonts w:asciiTheme="minorHAnsi" w:hAnsiTheme="minorHAnsi" w:cstheme="minorHAnsi"/>
              </w:rPr>
            </w:pPr>
          </w:p>
        </w:tc>
        <w:tc>
          <w:tcPr>
            <w:tcW w:w="1418" w:type="dxa"/>
          </w:tcPr>
          <w:p w14:paraId="6E3E474B"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134" w:type="dxa"/>
          </w:tcPr>
          <w:p w14:paraId="6641F08B"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18</w:t>
            </w:r>
          </w:p>
        </w:tc>
        <w:tc>
          <w:tcPr>
            <w:tcW w:w="1134" w:type="dxa"/>
          </w:tcPr>
          <w:p w14:paraId="0AB5FEB5"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275" w:type="dxa"/>
          </w:tcPr>
          <w:p w14:paraId="02F9230D"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560" w:type="dxa"/>
          </w:tcPr>
          <w:p w14:paraId="2AC24D2A"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559" w:type="dxa"/>
          </w:tcPr>
          <w:p w14:paraId="7B171AE0"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1</w:t>
            </w:r>
          </w:p>
        </w:tc>
      </w:tr>
      <w:tr w:rsidR="0052558D" w:rsidRPr="00DB64FB" w14:paraId="5957F8D7" w14:textId="77777777" w:rsidTr="006343AA">
        <w:tc>
          <w:tcPr>
            <w:tcW w:w="567" w:type="dxa"/>
            <w:vMerge/>
          </w:tcPr>
          <w:p w14:paraId="7B7952A6" w14:textId="77777777" w:rsidR="0052558D" w:rsidRPr="00DB64FB" w:rsidRDefault="0052558D" w:rsidP="006343AA">
            <w:pPr>
              <w:rPr>
                <w:rFonts w:asciiTheme="minorHAnsi" w:hAnsiTheme="minorHAnsi" w:cstheme="minorHAnsi"/>
              </w:rPr>
            </w:pPr>
          </w:p>
        </w:tc>
        <w:tc>
          <w:tcPr>
            <w:tcW w:w="1418" w:type="dxa"/>
            <w:vMerge/>
          </w:tcPr>
          <w:p w14:paraId="78649D8B" w14:textId="77777777" w:rsidR="0052558D" w:rsidRPr="00DB64FB" w:rsidRDefault="0052558D" w:rsidP="006343AA">
            <w:pPr>
              <w:rPr>
                <w:rFonts w:asciiTheme="minorHAnsi" w:hAnsiTheme="minorHAnsi" w:cstheme="minorHAnsi"/>
              </w:rPr>
            </w:pPr>
          </w:p>
        </w:tc>
        <w:tc>
          <w:tcPr>
            <w:tcW w:w="1608" w:type="dxa"/>
            <w:vMerge/>
          </w:tcPr>
          <w:p w14:paraId="46FCC56C" w14:textId="77777777" w:rsidR="0052558D" w:rsidRPr="00DB64FB" w:rsidRDefault="0052558D" w:rsidP="006343AA">
            <w:pPr>
              <w:rPr>
                <w:rFonts w:asciiTheme="minorHAnsi" w:hAnsiTheme="minorHAnsi" w:cstheme="minorHAnsi"/>
              </w:rPr>
            </w:pPr>
          </w:p>
        </w:tc>
        <w:tc>
          <w:tcPr>
            <w:tcW w:w="3041" w:type="dxa"/>
          </w:tcPr>
          <w:p w14:paraId="6A2E97AC" w14:textId="77777777" w:rsidR="0052558D" w:rsidRPr="00DB64FB" w:rsidRDefault="0052558D" w:rsidP="006343AA">
            <w:pPr>
              <w:rPr>
                <w:rFonts w:asciiTheme="minorHAnsi" w:hAnsiTheme="minorHAnsi" w:cstheme="minorHAnsi"/>
              </w:rPr>
            </w:pPr>
            <w:r w:rsidRPr="00DB64FB">
              <w:rPr>
                <w:rFonts w:asciiTheme="minorHAnsi" w:hAnsiTheme="minorHAnsi" w:cstheme="minorHAnsi"/>
                <w:b/>
                <w:bCs/>
              </w:rPr>
              <w:t>SUMA</w:t>
            </w:r>
          </w:p>
        </w:tc>
        <w:tc>
          <w:tcPr>
            <w:tcW w:w="1417" w:type="dxa"/>
          </w:tcPr>
          <w:p w14:paraId="187DA0B7"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b/>
                <w:bCs/>
              </w:rPr>
              <w:t>60 000 000,00</w:t>
            </w:r>
          </w:p>
        </w:tc>
        <w:tc>
          <w:tcPr>
            <w:tcW w:w="1418" w:type="dxa"/>
          </w:tcPr>
          <w:p w14:paraId="268B504B"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b/>
                <w:bCs/>
              </w:rPr>
              <w:t>1 459 230,68</w:t>
            </w:r>
          </w:p>
        </w:tc>
        <w:tc>
          <w:tcPr>
            <w:tcW w:w="1134" w:type="dxa"/>
          </w:tcPr>
          <w:p w14:paraId="49940F7C"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b/>
                <w:bCs/>
              </w:rPr>
              <w:t>42</w:t>
            </w:r>
          </w:p>
        </w:tc>
        <w:tc>
          <w:tcPr>
            <w:tcW w:w="1134" w:type="dxa"/>
          </w:tcPr>
          <w:p w14:paraId="5022D167"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b/>
                <w:bCs/>
              </w:rPr>
              <w:t>2</w:t>
            </w:r>
          </w:p>
        </w:tc>
        <w:tc>
          <w:tcPr>
            <w:tcW w:w="1275" w:type="dxa"/>
          </w:tcPr>
          <w:p w14:paraId="62C82F96"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b/>
                <w:bCs/>
              </w:rPr>
              <w:t>0</w:t>
            </w:r>
          </w:p>
        </w:tc>
        <w:tc>
          <w:tcPr>
            <w:tcW w:w="1560" w:type="dxa"/>
          </w:tcPr>
          <w:p w14:paraId="34D67F29"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b/>
                <w:bCs/>
              </w:rPr>
              <w:t>0</w:t>
            </w:r>
          </w:p>
        </w:tc>
        <w:tc>
          <w:tcPr>
            <w:tcW w:w="1559" w:type="dxa"/>
          </w:tcPr>
          <w:p w14:paraId="23D9106D"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b/>
                <w:bCs/>
              </w:rPr>
              <w:t>4</w:t>
            </w:r>
          </w:p>
        </w:tc>
      </w:tr>
      <w:tr w:rsidR="0052558D" w:rsidRPr="00DB64FB" w14:paraId="776CB959" w14:textId="77777777" w:rsidTr="006343AA">
        <w:tc>
          <w:tcPr>
            <w:tcW w:w="567" w:type="dxa"/>
            <w:vMerge w:val="restart"/>
          </w:tcPr>
          <w:p w14:paraId="1EF248BE"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4.</w:t>
            </w:r>
          </w:p>
        </w:tc>
        <w:tc>
          <w:tcPr>
            <w:tcW w:w="1418" w:type="dxa"/>
            <w:vMerge w:val="restart"/>
          </w:tcPr>
          <w:p w14:paraId="4FDD656F" w14:textId="77777777" w:rsidR="0052558D" w:rsidRPr="00DB64FB" w:rsidRDefault="0052558D" w:rsidP="006343AA">
            <w:pPr>
              <w:rPr>
                <w:rFonts w:asciiTheme="minorHAnsi" w:hAnsiTheme="minorHAnsi" w:cstheme="minorHAnsi"/>
              </w:rPr>
            </w:pPr>
            <w:r w:rsidRPr="00DB64FB">
              <w:rPr>
                <w:rFonts w:asciiTheme="minorHAnsi" w:hAnsiTheme="minorHAnsi" w:cstheme="minorHAnsi"/>
              </w:rPr>
              <w:t>POWR.04.03.00-IP.07-00-003/16</w:t>
            </w:r>
          </w:p>
        </w:tc>
        <w:tc>
          <w:tcPr>
            <w:tcW w:w="1608" w:type="dxa"/>
            <w:vMerge w:val="restart"/>
          </w:tcPr>
          <w:p w14:paraId="7B8926F1" w14:textId="77777777" w:rsidR="0052558D" w:rsidRPr="00DB64FB" w:rsidRDefault="0052558D" w:rsidP="006343AA">
            <w:pPr>
              <w:rPr>
                <w:rFonts w:asciiTheme="minorHAnsi" w:hAnsiTheme="minorHAnsi" w:cstheme="minorHAnsi"/>
              </w:rPr>
            </w:pPr>
            <w:r w:rsidRPr="00DB64FB">
              <w:rPr>
                <w:rFonts w:asciiTheme="minorHAnsi" w:hAnsiTheme="minorHAnsi" w:cstheme="minorHAnsi"/>
              </w:rPr>
              <w:t xml:space="preserve">Projekty z komponentem ponadnarodowym realizowane </w:t>
            </w:r>
          </w:p>
          <w:p w14:paraId="57A7E0AA" w14:textId="77777777" w:rsidR="0052558D" w:rsidRPr="00DB64FB" w:rsidRDefault="0052558D" w:rsidP="006343AA">
            <w:pPr>
              <w:rPr>
                <w:rFonts w:asciiTheme="minorHAnsi" w:hAnsiTheme="minorHAnsi" w:cstheme="minorHAnsi"/>
              </w:rPr>
            </w:pPr>
            <w:r w:rsidRPr="00DB64FB">
              <w:rPr>
                <w:rFonts w:asciiTheme="minorHAnsi" w:hAnsiTheme="minorHAnsi" w:cstheme="minorHAnsi"/>
              </w:rPr>
              <w:t xml:space="preserve">poza </w:t>
            </w:r>
            <w:proofErr w:type="spellStart"/>
            <w:r w:rsidRPr="00DB64FB">
              <w:rPr>
                <w:rFonts w:asciiTheme="minorHAnsi" w:hAnsiTheme="minorHAnsi" w:cstheme="minorHAnsi"/>
              </w:rPr>
              <w:t>Common</w:t>
            </w:r>
            <w:proofErr w:type="spellEnd"/>
            <w:r w:rsidRPr="00DB64FB">
              <w:rPr>
                <w:rFonts w:asciiTheme="minorHAnsi" w:hAnsiTheme="minorHAnsi" w:cstheme="minorHAnsi"/>
              </w:rPr>
              <w:t xml:space="preserve"> Framework</w:t>
            </w:r>
          </w:p>
        </w:tc>
        <w:tc>
          <w:tcPr>
            <w:tcW w:w="3041" w:type="dxa"/>
          </w:tcPr>
          <w:p w14:paraId="5E62B000" w14:textId="77777777" w:rsidR="0052558D" w:rsidRPr="00DB64FB" w:rsidRDefault="0052558D" w:rsidP="006343AA">
            <w:pPr>
              <w:rPr>
                <w:rFonts w:asciiTheme="minorHAnsi" w:hAnsiTheme="minorHAnsi" w:cstheme="minorHAnsi"/>
              </w:rPr>
            </w:pPr>
            <w:r w:rsidRPr="00DB64FB">
              <w:rPr>
                <w:rFonts w:asciiTheme="minorHAnsi" w:hAnsiTheme="minorHAnsi" w:cstheme="minorHAnsi"/>
              </w:rPr>
              <w:t>1. Zwiększenie możliwości zatrudnienia osób młodych bez pracy, w tym w szczególności osób, które nie uczestniczą w kształceniu i szkoleniu (tzw. młodzież NEET).</w:t>
            </w:r>
          </w:p>
        </w:tc>
        <w:tc>
          <w:tcPr>
            <w:tcW w:w="1417" w:type="dxa"/>
            <w:vMerge w:val="restart"/>
          </w:tcPr>
          <w:p w14:paraId="0B06CC77"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40 000 000,00</w:t>
            </w:r>
          </w:p>
        </w:tc>
        <w:tc>
          <w:tcPr>
            <w:tcW w:w="1418" w:type="dxa"/>
          </w:tcPr>
          <w:p w14:paraId="1EDEAA41"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1 339 070,00</w:t>
            </w:r>
          </w:p>
        </w:tc>
        <w:tc>
          <w:tcPr>
            <w:tcW w:w="1134" w:type="dxa"/>
          </w:tcPr>
          <w:p w14:paraId="5F363BDB"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21</w:t>
            </w:r>
          </w:p>
        </w:tc>
        <w:tc>
          <w:tcPr>
            <w:tcW w:w="1134" w:type="dxa"/>
          </w:tcPr>
          <w:p w14:paraId="3EA31BE6"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1</w:t>
            </w:r>
          </w:p>
        </w:tc>
        <w:tc>
          <w:tcPr>
            <w:tcW w:w="1275" w:type="dxa"/>
          </w:tcPr>
          <w:p w14:paraId="12720A25"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560" w:type="dxa"/>
          </w:tcPr>
          <w:p w14:paraId="3BFBDAC6"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1</w:t>
            </w:r>
          </w:p>
        </w:tc>
        <w:tc>
          <w:tcPr>
            <w:tcW w:w="1559" w:type="dxa"/>
          </w:tcPr>
          <w:p w14:paraId="4804B3A6"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r>
      <w:tr w:rsidR="0052558D" w:rsidRPr="00DB64FB" w14:paraId="55E000F1" w14:textId="77777777" w:rsidTr="006343AA">
        <w:tc>
          <w:tcPr>
            <w:tcW w:w="567" w:type="dxa"/>
            <w:vMerge/>
          </w:tcPr>
          <w:p w14:paraId="210F8791" w14:textId="77777777" w:rsidR="0052558D" w:rsidRPr="00DB64FB" w:rsidRDefault="0052558D" w:rsidP="006343AA">
            <w:pPr>
              <w:rPr>
                <w:rFonts w:asciiTheme="minorHAnsi" w:hAnsiTheme="minorHAnsi" w:cstheme="minorHAnsi"/>
              </w:rPr>
            </w:pPr>
          </w:p>
        </w:tc>
        <w:tc>
          <w:tcPr>
            <w:tcW w:w="1418" w:type="dxa"/>
            <w:vMerge/>
          </w:tcPr>
          <w:p w14:paraId="6BD07F71" w14:textId="77777777" w:rsidR="0052558D" w:rsidRPr="00DB64FB" w:rsidRDefault="0052558D" w:rsidP="006343AA">
            <w:pPr>
              <w:rPr>
                <w:rFonts w:asciiTheme="minorHAnsi" w:hAnsiTheme="minorHAnsi" w:cstheme="minorHAnsi"/>
              </w:rPr>
            </w:pPr>
          </w:p>
        </w:tc>
        <w:tc>
          <w:tcPr>
            <w:tcW w:w="1608" w:type="dxa"/>
            <w:vMerge/>
          </w:tcPr>
          <w:p w14:paraId="38B613FA" w14:textId="77777777" w:rsidR="0052558D" w:rsidRPr="00DB64FB" w:rsidRDefault="0052558D" w:rsidP="006343AA">
            <w:pPr>
              <w:rPr>
                <w:rFonts w:asciiTheme="minorHAnsi" w:hAnsiTheme="minorHAnsi" w:cstheme="minorHAnsi"/>
              </w:rPr>
            </w:pPr>
          </w:p>
        </w:tc>
        <w:tc>
          <w:tcPr>
            <w:tcW w:w="3041" w:type="dxa"/>
          </w:tcPr>
          <w:p w14:paraId="3C293676" w14:textId="77777777" w:rsidR="0052558D" w:rsidRPr="00DB64FB" w:rsidRDefault="0052558D" w:rsidP="006343AA">
            <w:pPr>
              <w:rPr>
                <w:rFonts w:asciiTheme="minorHAnsi" w:hAnsiTheme="minorHAnsi" w:cstheme="minorHAnsi"/>
              </w:rPr>
            </w:pPr>
            <w:r w:rsidRPr="00DB64FB">
              <w:rPr>
                <w:rFonts w:asciiTheme="minorHAnsi" w:hAnsiTheme="minorHAnsi" w:cstheme="minorHAnsi"/>
              </w:rPr>
              <w:t>2. Zwiększenie dostępu do zatrudnienia dla osób pozostających bez pracy z następujących grup: osób o niskich kwalifikacjach zawodowych, osób powyżej 50 roku życia, kobiet, długotrwale bezrobotnych oraz osób niepełnosprawnych.</w:t>
            </w:r>
          </w:p>
        </w:tc>
        <w:tc>
          <w:tcPr>
            <w:tcW w:w="1417" w:type="dxa"/>
            <w:vMerge/>
          </w:tcPr>
          <w:p w14:paraId="141B2223" w14:textId="77777777" w:rsidR="0052558D" w:rsidRPr="00DB64FB" w:rsidRDefault="0052558D" w:rsidP="00CF015B">
            <w:pPr>
              <w:jc w:val="center"/>
              <w:rPr>
                <w:rFonts w:asciiTheme="minorHAnsi" w:hAnsiTheme="minorHAnsi" w:cstheme="minorHAnsi"/>
              </w:rPr>
            </w:pPr>
          </w:p>
        </w:tc>
        <w:tc>
          <w:tcPr>
            <w:tcW w:w="1418" w:type="dxa"/>
          </w:tcPr>
          <w:p w14:paraId="6FF96750"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2 312 566,78</w:t>
            </w:r>
          </w:p>
        </w:tc>
        <w:tc>
          <w:tcPr>
            <w:tcW w:w="1134" w:type="dxa"/>
          </w:tcPr>
          <w:p w14:paraId="4DFD56A8"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25</w:t>
            </w:r>
          </w:p>
        </w:tc>
        <w:tc>
          <w:tcPr>
            <w:tcW w:w="1134" w:type="dxa"/>
          </w:tcPr>
          <w:p w14:paraId="0AF248C5"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2</w:t>
            </w:r>
          </w:p>
        </w:tc>
        <w:tc>
          <w:tcPr>
            <w:tcW w:w="1275" w:type="dxa"/>
          </w:tcPr>
          <w:p w14:paraId="0BDE69F6"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560" w:type="dxa"/>
          </w:tcPr>
          <w:p w14:paraId="6E93C547"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1</w:t>
            </w:r>
          </w:p>
        </w:tc>
        <w:tc>
          <w:tcPr>
            <w:tcW w:w="1559" w:type="dxa"/>
          </w:tcPr>
          <w:p w14:paraId="36041680"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1</w:t>
            </w:r>
          </w:p>
        </w:tc>
      </w:tr>
      <w:tr w:rsidR="0052558D" w:rsidRPr="00DB64FB" w14:paraId="7A7011E0" w14:textId="77777777" w:rsidTr="006343AA">
        <w:tc>
          <w:tcPr>
            <w:tcW w:w="567" w:type="dxa"/>
            <w:vMerge/>
          </w:tcPr>
          <w:p w14:paraId="0D911298" w14:textId="77777777" w:rsidR="0052558D" w:rsidRPr="00DB64FB" w:rsidRDefault="0052558D" w:rsidP="006343AA">
            <w:pPr>
              <w:rPr>
                <w:rFonts w:asciiTheme="minorHAnsi" w:hAnsiTheme="minorHAnsi" w:cstheme="minorHAnsi"/>
              </w:rPr>
            </w:pPr>
          </w:p>
        </w:tc>
        <w:tc>
          <w:tcPr>
            <w:tcW w:w="1418" w:type="dxa"/>
            <w:vMerge/>
          </w:tcPr>
          <w:p w14:paraId="1182FA0F" w14:textId="77777777" w:rsidR="0052558D" w:rsidRPr="00DB64FB" w:rsidRDefault="0052558D" w:rsidP="006343AA">
            <w:pPr>
              <w:rPr>
                <w:rFonts w:asciiTheme="minorHAnsi" w:hAnsiTheme="minorHAnsi" w:cstheme="minorHAnsi"/>
              </w:rPr>
            </w:pPr>
          </w:p>
        </w:tc>
        <w:tc>
          <w:tcPr>
            <w:tcW w:w="1608" w:type="dxa"/>
            <w:vMerge/>
          </w:tcPr>
          <w:p w14:paraId="68BFC4B3" w14:textId="77777777" w:rsidR="0052558D" w:rsidRPr="00DB64FB" w:rsidRDefault="0052558D" w:rsidP="006343AA">
            <w:pPr>
              <w:rPr>
                <w:rFonts w:asciiTheme="minorHAnsi" w:hAnsiTheme="minorHAnsi" w:cstheme="minorHAnsi"/>
              </w:rPr>
            </w:pPr>
          </w:p>
        </w:tc>
        <w:tc>
          <w:tcPr>
            <w:tcW w:w="3041" w:type="dxa"/>
          </w:tcPr>
          <w:p w14:paraId="1FE9EA29" w14:textId="77777777" w:rsidR="0052558D" w:rsidRPr="00DB64FB" w:rsidRDefault="0052558D" w:rsidP="006343AA">
            <w:pPr>
              <w:rPr>
                <w:rFonts w:asciiTheme="minorHAnsi" w:hAnsiTheme="minorHAnsi" w:cstheme="minorHAnsi"/>
              </w:rPr>
            </w:pPr>
            <w:r w:rsidRPr="00DB64FB">
              <w:rPr>
                <w:rFonts w:asciiTheme="minorHAnsi" w:hAnsiTheme="minorHAnsi" w:cstheme="minorHAnsi"/>
              </w:rPr>
              <w:t>3. Zwiększenie liczby lub zakresu usług społecznych świadczonych przez podmioty ekonomii społecznej lub zwiększenie poziomu wykorzystania tych usług przez podmioty administracji publicznej.</w:t>
            </w:r>
          </w:p>
        </w:tc>
        <w:tc>
          <w:tcPr>
            <w:tcW w:w="1417" w:type="dxa"/>
            <w:vMerge/>
          </w:tcPr>
          <w:p w14:paraId="6BC8E648" w14:textId="77777777" w:rsidR="0052558D" w:rsidRPr="00DB64FB" w:rsidRDefault="0052558D" w:rsidP="00CF015B">
            <w:pPr>
              <w:jc w:val="center"/>
              <w:rPr>
                <w:rFonts w:asciiTheme="minorHAnsi" w:hAnsiTheme="minorHAnsi" w:cstheme="minorHAnsi"/>
              </w:rPr>
            </w:pPr>
          </w:p>
        </w:tc>
        <w:tc>
          <w:tcPr>
            <w:tcW w:w="1418" w:type="dxa"/>
          </w:tcPr>
          <w:p w14:paraId="15374BA0"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812 870,00</w:t>
            </w:r>
          </w:p>
        </w:tc>
        <w:tc>
          <w:tcPr>
            <w:tcW w:w="1134" w:type="dxa"/>
          </w:tcPr>
          <w:p w14:paraId="055CE928"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11</w:t>
            </w:r>
          </w:p>
        </w:tc>
        <w:tc>
          <w:tcPr>
            <w:tcW w:w="1134" w:type="dxa"/>
          </w:tcPr>
          <w:p w14:paraId="58696791"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1</w:t>
            </w:r>
          </w:p>
        </w:tc>
        <w:tc>
          <w:tcPr>
            <w:tcW w:w="1275" w:type="dxa"/>
          </w:tcPr>
          <w:p w14:paraId="5EB6FCD1"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560" w:type="dxa"/>
          </w:tcPr>
          <w:p w14:paraId="2D0DC148"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559" w:type="dxa"/>
          </w:tcPr>
          <w:p w14:paraId="03BCBB74"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1</w:t>
            </w:r>
          </w:p>
        </w:tc>
      </w:tr>
      <w:tr w:rsidR="0052558D" w:rsidRPr="00DB64FB" w14:paraId="1E49F510" w14:textId="77777777" w:rsidTr="006343AA">
        <w:tc>
          <w:tcPr>
            <w:tcW w:w="567" w:type="dxa"/>
            <w:vMerge/>
          </w:tcPr>
          <w:p w14:paraId="386ABC2E" w14:textId="77777777" w:rsidR="0052558D" w:rsidRPr="00DB64FB" w:rsidRDefault="0052558D" w:rsidP="006343AA">
            <w:pPr>
              <w:rPr>
                <w:rFonts w:asciiTheme="minorHAnsi" w:hAnsiTheme="minorHAnsi" w:cstheme="minorHAnsi"/>
              </w:rPr>
            </w:pPr>
          </w:p>
        </w:tc>
        <w:tc>
          <w:tcPr>
            <w:tcW w:w="1418" w:type="dxa"/>
            <w:vMerge/>
          </w:tcPr>
          <w:p w14:paraId="71C209A6" w14:textId="77777777" w:rsidR="0052558D" w:rsidRPr="00DB64FB" w:rsidRDefault="0052558D" w:rsidP="006343AA">
            <w:pPr>
              <w:rPr>
                <w:rFonts w:asciiTheme="minorHAnsi" w:hAnsiTheme="minorHAnsi" w:cstheme="minorHAnsi"/>
              </w:rPr>
            </w:pPr>
          </w:p>
        </w:tc>
        <w:tc>
          <w:tcPr>
            <w:tcW w:w="1608" w:type="dxa"/>
            <w:vMerge/>
          </w:tcPr>
          <w:p w14:paraId="3BF91672" w14:textId="77777777" w:rsidR="0052558D" w:rsidRPr="00DB64FB" w:rsidRDefault="0052558D" w:rsidP="006343AA">
            <w:pPr>
              <w:rPr>
                <w:rFonts w:asciiTheme="minorHAnsi" w:hAnsiTheme="minorHAnsi" w:cstheme="minorHAnsi"/>
              </w:rPr>
            </w:pPr>
          </w:p>
        </w:tc>
        <w:tc>
          <w:tcPr>
            <w:tcW w:w="3041" w:type="dxa"/>
          </w:tcPr>
          <w:p w14:paraId="5DDEF80B" w14:textId="77777777" w:rsidR="0052558D" w:rsidRPr="00DB64FB" w:rsidRDefault="0052558D" w:rsidP="006343AA">
            <w:pPr>
              <w:rPr>
                <w:rFonts w:asciiTheme="minorHAnsi" w:hAnsiTheme="minorHAnsi" w:cstheme="minorHAnsi"/>
              </w:rPr>
            </w:pPr>
            <w:r w:rsidRPr="00DB64FB">
              <w:rPr>
                <w:rFonts w:asciiTheme="minorHAnsi" w:hAnsiTheme="minorHAnsi" w:cstheme="minorHAnsi"/>
              </w:rPr>
              <w:t>4. Godzenie ról zawodowych i życia rodzinnego.</w:t>
            </w:r>
          </w:p>
        </w:tc>
        <w:tc>
          <w:tcPr>
            <w:tcW w:w="1417" w:type="dxa"/>
            <w:vMerge/>
          </w:tcPr>
          <w:p w14:paraId="4DDE95A9" w14:textId="77777777" w:rsidR="0052558D" w:rsidRPr="00DB64FB" w:rsidRDefault="0052558D" w:rsidP="00CF015B">
            <w:pPr>
              <w:jc w:val="center"/>
              <w:rPr>
                <w:rFonts w:asciiTheme="minorHAnsi" w:hAnsiTheme="minorHAnsi" w:cstheme="minorHAnsi"/>
              </w:rPr>
            </w:pPr>
          </w:p>
        </w:tc>
        <w:tc>
          <w:tcPr>
            <w:tcW w:w="1418" w:type="dxa"/>
          </w:tcPr>
          <w:p w14:paraId="6F206229"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1 801 939,34</w:t>
            </w:r>
          </w:p>
        </w:tc>
        <w:tc>
          <w:tcPr>
            <w:tcW w:w="1134" w:type="dxa"/>
          </w:tcPr>
          <w:p w14:paraId="4862C311"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12</w:t>
            </w:r>
          </w:p>
        </w:tc>
        <w:tc>
          <w:tcPr>
            <w:tcW w:w="1134" w:type="dxa"/>
          </w:tcPr>
          <w:p w14:paraId="0FE24CE7"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1</w:t>
            </w:r>
          </w:p>
        </w:tc>
        <w:tc>
          <w:tcPr>
            <w:tcW w:w="1275" w:type="dxa"/>
          </w:tcPr>
          <w:p w14:paraId="77ACF8B4"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560" w:type="dxa"/>
          </w:tcPr>
          <w:p w14:paraId="41CE19D6"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1</w:t>
            </w:r>
          </w:p>
        </w:tc>
        <w:tc>
          <w:tcPr>
            <w:tcW w:w="1559" w:type="dxa"/>
          </w:tcPr>
          <w:p w14:paraId="1AC1F7BE"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r>
      <w:tr w:rsidR="0052558D" w:rsidRPr="00DB64FB" w14:paraId="2D46A70E" w14:textId="77777777" w:rsidTr="006343AA">
        <w:tc>
          <w:tcPr>
            <w:tcW w:w="567" w:type="dxa"/>
            <w:vMerge/>
          </w:tcPr>
          <w:p w14:paraId="164B33C4" w14:textId="77777777" w:rsidR="0052558D" w:rsidRPr="00DB64FB" w:rsidRDefault="0052558D" w:rsidP="006343AA">
            <w:pPr>
              <w:rPr>
                <w:rFonts w:asciiTheme="minorHAnsi" w:hAnsiTheme="minorHAnsi" w:cstheme="minorHAnsi"/>
              </w:rPr>
            </w:pPr>
          </w:p>
        </w:tc>
        <w:tc>
          <w:tcPr>
            <w:tcW w:w="1418" w:type="dxa"/>
            <w:vMerge/>
          </w:tcPr>
          <w:p w14:paraId="5E0DAE95" w14:textId="77777777" w:rsidR="0052558D" w:rsidRPr="00DB64FB" w:rsidRDefault="0052558D" w:rsidP="006343AA">
            <w:pPr>
              <w:rPr>
                <w:rFonts w:asciiTheme="minorHAnsi" w:hAnsiTheme="minorHAnsi" w:cstheme="minorHAnsi"/>
              </w:rPr>
            </w:pPr>
          </w:p>
        </w:tc>
        <w:tc>
          <w:tcPr>
            <w:tcW w:w="1608" w:type="dxa"/>
            <w:vMerge/>
          </w:tcPr>
          <w:p w14:paraId="4DEF75CD" w14:textId="77777777" w:rsidR="0052558D" w:rsidRPr="00DB64FB" w:rsidRDefault="0052558D" w:rsidP="006343AA">
            <w:pPr>
              <w:rPr>
                <w:rFonts w:asciiTheme="minorHAnsi" w:hAnsiTheme="minorHAnsi" w:cstheme="minorHAnsi"/>
              </w:rPr>
            </w:pPr>
          </w:p>
        </w:tc>
        <w:tc>
          <w:tcPr>
            <w:tcW w:w="3041" w:type="dxa"/>
          </w:tcPr>
          <w:p w14:paraId="768713FC" w14:textId="77777777" w:rsidR="0052558D" w:rsidRPr="00DB64FB" w:rsidRDefault="0052558D" w:rsidP="006343AA">
            <w:pPr>
              <w:rPr>
                <w:rFonts w:asciiTheme="minorHAnsi" w:hAnsiTheme="minorHAnsi" w:cstheme="minorHAnsi"/>
              </w:rPr>
            </w:pPr>
            <w:r w:rsidRPr="00DB64FB">
              <w:rPr>
                <w:rFonts w:asciiTheme="minorHAnsi" w:hAnsiTheme="minorHAnsi" w:cstheme="minorHAnsi"/>
              </w:rPr>
              <w:t>5. Metody utrzymania aktywności zawodowej osób po 50 roku życia w sektorze mikro, małych i średnich przedsiębiorstw (w tym zarządzanie wiekiem).</w:t>
            </w:r>
          </w:p>
        </w:tc>
        <w:tc>
          <w:tcPr>
            <w:tcW w:w="1417" w:type="dxa"/>
            <w:vMerge/>
          </w:tcPr>
          <w:p w14:paraId="37169492" w14:textId="77777777" w:rsidR="0052558D" w:rsidRPr="00DB64FB" w:rsidRDefault="0052558D" w:rsidP="00CF015B">
            <w:pPr>
              <w:jc w:val="center"/>
              <w:rPr>
                <w:rFonts w:asciiTheme="minorHAnsi" w:hAnsiTheme="minorHAnsi" w:cstheme="minorHAnsi"/>
              </w:rPr>
            </w:pPr>
          </w:p>
        </w:tc>
        <w:tc>
          <w:tcPr>
            <w:tcW w:w="1418" w:type="dxa"/>
          </w:tcPr>
          <w:p w14:paraId="784E7FC6"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536 180,40</w:t>
            </w:r>
          </w:p>
        </w:tc>
        <w:tc>
          <w:tcPr>
            <w:tcW w:w="1134" w:type="dxa"/>
          </w:tcPr>
          <w:p w14:paraId="7688CDDB"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20</w:t>
            </w:r>
          </w:p>
        </w:tc>
        <w:tc>
          <w:tcPr>
            <w:tcW w:w="1134" w:type="dxa"/>
          </w:tcPr>
          <w:p w14:paraId="794E3F5E"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1</w:t>
            </w:r>
          </w:p>
        </w:tc>
        <w:tc>
          <w:tcPr>
            <w:tcW w:w="1275" w:type="dxa"/>
          </w:tcPr>
          <w:p w14:paraId="49E2003E"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560" w:type="dxa"/>
          </w:tcPr>
          <w:p w14:paraId="7E30378A"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1</w:t>
            </w:r>
          </w:p>
        </w:tc>
        <w:tc>
          <w:tcPr>
            <w:tcW w:w="1559" w:type="dxa"/>
          </w:tcPr>
          <w:p w14:paraId="1ACFB45A"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r>
      <w:tr w:rsidR="0052558D" w:rsidRPr="00DB64FB" w14:paraId="2D67B538" w14:textId="77777777" w:rsidTr="006343AA">
        <w:tc>
          <w:tcPr>
            <w:tcW w:w="567" w:type="dxa"/>
            <w:vMerge/>
          </w:tcPr>
          <w:p w14:paraId="0A838D12" w14:textId="77777777" w:rsidR="0052558D" w:rsidRPr="00DB64FB" w:rsidRDefault="0052558D" w:rsidP="006343AA">
            <w:pPr>
              <w:rPr>
                <w:rFonts w:asciiTheme="minorHAnsi" w:hAnsiTheme="minorHAnsi" w:cstheme="minorHAnsi"/>
              </w:rPr>
            </w:pPr>
          </w:p>
        </w:tc>
        <w:tc>
          <w:tcPr>
            <w:tcW w:w="1418" w:type="dxa"/>
            <w:vMerge/>
          </w:tcPr>
          <w:p w14:paraId="73C79BDD" w14:textId="77777777" w:rsidR="0052558D" w:rsidRPr="00DB64FB" w:rsidRDefault="0052558D" w:rsidP="006343AA">
            <w:pPr>
              <w:rPr>
                <w:rFonts w:asciiTheme="minorHAnsi" w:hAnsiTheme="minorHAnsi" w:cstheme="minorHAnsi"/>
              </w:rPr>
            </w:pPr>
          </w:p>
        </w:tc>
        <w:tc>
          <w:tcPr>
            <w:tcW w:w="1608" w:type="dxa"/>
            <w:vMerge/>
          </w:tcPr>
          <w:p w14:paraId="4BB3738E" w14:textId="77777777" w:rsidR="0052558D" w:rsidRPr="00DB64FB" w:rsidRDefault="0052558D" w:rsidP="006343AA">
            <w:pPr>
              <w:rPr>
                <w:rFonts w:asciiTheme="minorHAnsi" w:hAnsiTheme="minorHAnsi" w:cstheme="minorHAnsi"/>
              </w:rPr>
            </w:pPr>
          </w:p>
        </w:tc>
        <w:tc>
          <w:tcPr>
            <w:tcW w:w="3041" w:type="dxa"/>
          </w:tcPr>
          <w:p w14:paraId="3E64FB9B" w14:textId="77777777" w:rsidR="0052558D" w:rsidRPr="00DB64FB" w:rsidRDefault="0052558D" w:rsidP="006343AA">
            <w:pPr>
              <w:rPr>
                <w:rFonts w:asciiTheme="minorHAnsi" w:hAnsiTheme="minorHAnsi" w:cstheme="minorHAnsi"/>
              </w:rPr>
            </w:pPr>
            <w:r w:rsidRPr="00DB64FB">
              <w:rPr>
                <w:rFonts w:asciiTheme="minorHAnsi" w:hAnsiTheme="minorHAnsi" w:cstheme="minorHAnsi"/>
              </w:rPr>
              <w:t>6. Zwiększenie dostępu osób dorosłych do różnych form uczenia się przez całe życie.</w:t>
            </w:r>
          </w:p>
        </w:tc>
        <w:tc>
          <w:tcPr>
            <w:tcW w:w="1417" w:type="dxa"/>
            <w:vMerge/>
          </w:tcPr>
          <w:p w14:paraId="43154E2A" w14:textId="77777777" w:rsidR="0052558D" w:rsidRPr="00DB64FB" w:rsidRDefault="0052558D" w:rsidP="00CF015B">
            <w:pPr>
              <w:jc w:val="center"/>
              <w:rPr>
                <w:rFonts w:asciiTheme="minorHAnsi" w:hAnsiTheme="minorHAnsi" w:cstheme="minorHAnsi"/>
              </w:rPr>
            </w:pPr>
          </w:p>
        </w:tc>
        <w:tc>
          <w:tcPr>
            <w:tcW w:w="1418" w:type="dxa"/>
          </w:tcPr>
          <w:p w14:paraId="23646778"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1 389 143,99</w:t>
            </w:r>
          </w:p>
        </w:tc>
        <w:tc>
          <w:tcPr>
            <w:tcW w:w="1134" w:type="dxa"/>
          </w:tcPr>
          <w:p w14:paraId="5DE221A3"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36</w:t>
            </w:r>
          </w:p>
        </w:tc>
        <w:tc>
          <w:tcPr>
            <w:tcW w:w="1134" w:type="dxa"/>
          </w:tcPr>
          <w:p w14:paraId="47314926"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2</w:t>
            </w:r>
          </w:p>
        </w:tc>
        <w:tc>
          <w:tcPr>
            <w:tcW w:w="1275" w:type="dxa"/>
          </w:tcPr>
          <w:p w14:paraId="48D015F7"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560" w:type="dxa"/>
          </w:tcPr>
          <w:p w14:paraId="71E7726E"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1</w:t>
            </w:r>
          </w:p>
        </w:tc>
        <w:tc>
          <w:tcPr>
            <w:tcW w:w="1559" w:type="dxa"/>
          </w:tcPr>
          <w:p w14:paraId="571DCDA9"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1</w:t>
            </w:r>
          </w:p>
        </w:tc>
      </w:tr>
      <w:tr w:rsidR="0052558D" w:rsidRPr="00DB64FB" w14:paraId="60328C56" w14:textId="77777777" w:rsidTr="006343AA">
        <w:tc>
          <w:tcPr>
            <w:tcW w:w="567" w:type="dxa"/>
            <w:vMerge/>
          </w:tcPr>
          <w:p w14:paraId="7EA0039A" w14:textId="77777777" w:rsidR="0052558D" w:rsidRPr="00DB64FB" w:rsidRDefault="0052558D" w:rsidP="006343AA">
            <w:pPr>
              <w:rPr>
                <w:rFonts w:asciiTheme="minorHAnsi" w:hAnsiTheme="minorHAnsi" w:cstheme="minorHAnsi"/>
              </w:rPr>
            </w:pPr>
          </w:p>
        </w:tc>
        <w:tc>
          <w:tcPr>
            <w:tcW w:w="1418" w:type="dxa"/>
            <w:vMerge/>
          </w:tcPr>
          <w:p w14:paraId="5BB7181D" w14:textId="77777777" w:rsidR="0052558D" w:rsidRPr="00DB64FB" w:rsidRDefault="0052558D" w:rsidP="006343AA">
            <w:pPr>
              <w:rPr>
                <w:rFonts w:asciiTheme="minorHAnsi" w:hAnsiTheme="minorHAnsi" w:cstheme="minorHAnsi"/>
              </w:rPr>
            </w:pPr>
          </w:p>
        </w:tc>
        <w:tc>
          <w:tcPr>
            <w:tcW w:w="1608" w:type="dxa"/>
            <w:vMerge/>
          </w:tcPr>
          <w:p w14:paraId="1A250367" w14:textId="77777777" w:rsidR="0052558D" w:rsidRPr="00DB64FB" w:rsidRDefault="0052558D" w:rsidP="006343AA">
            <w:pPr>
              <w:rPr>
                <w:rFonts w:asciiTheme="minorHAnsi" w:hAnsiTheme="minorHAnsi" w:cstheme="minorHAnsi"/>
              </w:rPr>
            </w:pPr>
          </w:p>
        </w:tc>
        <w:tc>
          <w:tcPr>
            <w:tcW w:w="3041" w:type="dxa"/>
          </w:tcPr>
          <w:p w14:paraId="19004B5B" w14:textId="77777777" w:rsidR="0052558D" w:rsidRPr="00DB64FB" w:rsidRDefault="0052558D" w:rsidP="006343AA">
            <w:pPr>
              <w:rPr>
                <w:rFonts w:asciiTheme="minorHAnsi" w:hAnsiTheme="minorHAnsi" w:cstheme="minorHAnsi"/>
              </w:rPr>
            </w:pPr>
            <w:r w:rsidRPr="00DB64FB">
              <w:rPr>
                <w:rFonts w:asciiTheme="minorHAnsi" w:hAnsiTheme="minorHAnsi" w:cstheme="minorHAnsi"/>
              </w:rPr>
              <w:t>7. Zwiększenie zdolności do zatrudnienia uczniów szkół i placówek oświatowych kształcenia zawodowego.</w:t>
            </w:r>
          </w:p>
        </w:tc>
        <w:tc>
          <w:tcPr>
            <w:tcW w:w="1417" w:type="dxa"/>
            <w:vMerge/>
          </w:tcPr>
          <w:p w14:paraId="3B5799BB" w14:textId="77777777" w:rsidR="0052558D" w:rsidRPr="00DB64FB" w:rsidRDefault="0052558D" w:rsidP="00CF015B">
            <w:pPr>
              <w:jc w:val="center"/>
              <w:rPr>
                <w:rFonts w:asciiTheme="minorHAnsi" w:hAnsiTheme="minorHAnsi" w:cstheme="minorHAnsi"/>
              </w:rPr>
            </w:pPr>
          </w:p>
        </w:tc>
        <w:tc>
          <w:tcPr>
            <w:tcW w:w="1418" w:type="dxa"/>
          </w:tcPr>
          <w:p w14:paraId="2AB17333"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704 075,00</w:t>
            </w:r>
          </w:p>
        </w:tc>
        <w:tc>
          <w:tcPr>
            <w:tcW w:w="1134" w:type="dxa"/>
          </w:tcPr>
          <w:p w14:paraId="749D4451"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28</w:t>
            </w:r>
          </w:p>
        </w:tc>
        <w:tc>
          <w:tcPr>
            <w:tcW w:w="1134" w:type="dxa"/>
          </w:tcPr>
          <w:p w14:paraId="5052BAA1"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1</w:t>
            </w:r>
          </w:p>
        </w:tc>
        <w:tc>
          <w:tcPr>
            <w:tcW w:w="1275" w:type="dxa"/>
          </w:tcPr>
          <w:p w14:paraId="10CE9F36"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560" w:type="dxa"/>
          </w:tcPr>
          <w:p w14:paraId="61BEA398"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1</w:t>
            </w:r>
          </w:p>
        </w:tc>
        <w:tc>
          <w:tcPr>
            <w:tcW w:w="1559" w:type="dxa"/>
          </w:tcPr>
          <w:p w14:paraId="6996FB46"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r>
      <w:tr w:rsidR="0052558D" w:rsidRPr="00DB64FB" w14:paraId="719243C2" w14:textId="77777777" w:rsidTr="006343AA">
        <w:tc>
          <w:tcPr>
            <w:tcW w:w="567" w:type="dxa"/>
            <w:vMerge/>
          </w:tcPr>
          <w:p w14:paraId="0E3EAC44" w14:textId="77777777" w:rsidR="0052558D" w:rsidRPr="00DB64FB" w:rsidRDefault="0052558D" w:rsidP="006343AA">
            <w:pPr>
              <w:rPr>
                <w:rFonts w:asciiTheme="minorHAnsi" w:hAnsiTheme="minorHAnsi" w:cstheme="minorHAnsi"/>
              </w:rPr>
            </w:pPr>
          </w:p>
        </w:tc>
        <w:tc>
          <w:tcPr>
            <w:tcW w:w="1418" w:type="dxa"/>
            <w:vMerge/>
          </w:tcPr>
          <w:p w14:paraId="15636B32" w14:textId="77777777" w:rsidR="0052558D" w:rsidRPr="00DB64FB" w:rsidRDefault="0052558D" w:rsidP="006343AA">
            <w:pPr>
              <w:rPr>
                <w:rFonts w:asciiTheme="minorHAnsi" w:hAnsiTheme="minorHAnsi" w:cstheme="minorHAnsi"/>
              </w:rPr>
            </w:pPr>
          </w:p>
        </w:tc>
        <w:tc>
          <w:tcPr>
            <w:tcW w:w="1608" w:type="dxa"/>
            <w:vMerge/>
          </w:tcPr>
          <w:p w14:paraId="22142360" w14:textId="77777777" w:rsidR="0052558D" w:rsidRPr="00DB64FB" w:rsidRDefault="0052558D" w:rsidP="006343AA">
            <w:pPr>
              <w:rPr>
                <w:rFonts w:asciiTheme="minorHAnsi" w:hAnsiTheme="minorHAnsi" w:cstheme="minorHAnsi"/>
              </w:rPr>
            </w:pPr>
          </w:p>
        </w:tc>
        <w:tc>
          <w:tcPr>
            <w:tcW w:w="3041" w:type="dxa"/>
          </w:tcPr>
          <w:p w14:paraId="799DD4EA" w14:textId="77777777" w:rsidR="0052558D" w:rsidRPr="00DB64FB" w:rsidRDefault="0052558D" w:rsidP="006343AA">
            <w:pPr>
              <w:rPr>
                <w:rFonts w:asciiTheme="minorHAnsi" w:hAnsiTheme="minorHAnsi" w:cstheme="minorHAnsi"/>
                <w:b/>
                <w:bCs/>
              </w:rPr>
            </w:pPr>
            <w:r w:rsidRPr="00DB64FB">
              <w:rPr>
                <w:rFonts w:asciiTheme="minorHAnsi" w:hAnsiTheme="minorHAnsi" w:cstheme="minorHAnsi"/>
                <w:b/>
                <w:bCs/>
              </w:rPr>
              <w:t>SUMA</w:t>
            </w:r>
          </w:p>
        </w:tc>
        <w:tc>
          <w:tcPr>
            <w:tcW w:w="1417" w:type="dxa"/>
          </w:tcPr>
          <w:p w14:paraId="36FE1A4E" w14:textId="77777777" w:rsidR="0052558D" w:rsidRPr="00DB64FB" w:rsidRDefault="0052558D" w:rsidP="00CF015B">
            <w:pPr>
              <w:jc w:val="center"/>
              <w:rPr>
                <w:rFonts w:asciiTheme="minorHAnsi" w:hAnsiTheme="minorHAnsi" w:cstheme="minorHAnsi"/>
                <w:b/>
                <w:bCs/>
              </w:rPr>
            </w:pPr>
            <w:r w:rsidRPr="00DB64FB">
              <w:rPr>
                <w:rFonts w:asciiTheme="minorHAnsi" w:eastAsia="Calibri" w:hAnsiTheme="minorHAnsi" w:cstheme="minorHAnsi"/>
                <w:b/>
              </w:rPr>
              <w:t>40 000 000,00</w:t>
            </w:r>
          </w:p>
        </w:tc>
        <w:tc>
          <w:tcPr>
            <w:tcW w:w="1418" w:type="dxa"/>
          </w:tcPr>
          <w:p w14:paraId="4D440192"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b/>
                <w:bCs/>
              </w:rPr>
              <w:t>8 895 845,51</w:t>
            </w:r>
          </w:p>
        </w:tc>
        <w:tc>
          <w:tcPr>
            <w:tcW w:w="1134" w:type="dxa"/>
          </w:tcPr>
          <w:p w14:paraId="44FD12B5"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b/>
                <w:bCs/>
              </w:rPr>
              <w:t>153</w:t>
            </w:r>
          </w:p>
        </w:tc>
        <w:tc>
          <w:tcPr>
            <w:tcW w:w="1134" w:type="dxa"/>
          </w:tcPr>
          <w:p w14:paraId="3BC38D56"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b/>
                <w:bCs/>
              </w:rPr>
              <w:t>9</w:t>
            </w:r>
          </w:p>
        </w:tc>
        <w:tc>
          <w:tcPr>
            <w:tcW w:w="1275" w:type="dxa"/>
          </w:tcPr>
          <w:p w14:paraId="5811DF14"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b/>
                <w:bCs/>
              </w:rPr>
              <w:t>0</w:t>
            </w:r>
          </w:p>
        </w:tc>
        <w:tc>
          <w:tcPr>
            <w:tcW w:w="1560" w:type="dxa"/>
          </w:tcPr>
          <w:p w14:paraId="40A7DD01"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b/>
                <w:bCs/>
              </w:rPr>
              <w:t>6</w:t>
            </w:r>
          </w:p>
        </w:tc>
        <w:tc>
          <w:tcPr>
            <w:tcW w:w="1559" w:type="dxa"/>
          </w:tcPr>
          <w:p w14:paraId="02D647EF"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b/>
                <w:bCs/>
              </w:rPr>
              <w:t>3</w:t>
            </w:r>
          </w:p>
        </w:tc>
      </w:tr>
      <w:tr w:rsidR="0052558D" w:rsidRPr="00DB64FB" w14:paraId="05474C41" w14:textId="77777777" w:rsidTr="006343AA">
        <w:tc>
          <w:tcPr>
            <w:tcW w:w="567" w:type="dxa"/>
            <w:vMerge w:val="restart"/>
          </w:tcPr>
          <w:p w14:paraId="133E6291"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5.</w:t>
            </w:r>
          </w:p>
        </w:tc>
        <w:tc>
          <w:tcPr>
            <w:tcW w:w="1418" w:type="dxa"/>
            <w:vMerge w:val="restart"/>
          </w:tcPr>
          <w:p w14:paraId="5B580D3F" w14:textId="77777777" w:rsidR="0052558D" w:rsidRPr="00DB64FB" w:rsidRDefault="0052558D" w:rsidP="006343AA">
            <w:pPr>
              <w:rPr>
                <w:rFonts w:asciiTheme="minorHAnsi" w:hAnsiTheme="minorHAnsi" w:cstheme="minorHAnsi"/>
              </w:rPr>
            </w:pPr>
            <w:r w:rsidRPr="00DB64FB">
              <w:rPr>
                <w:rFonts w:asciiTheme="minorHAnsi" w:hAnsiTheme="minorHAnsi" w:cstheme="minorHAnsi"/>
              </w:rPr>
              <w:t>POWR.04.03.00-IP.07-00-004/16</w:t>
            </w:r>
          </w:p>
        </w:tc>
        <w:tc>
          <w:tcPr>
            <w:tcW w:w="1608" w:type="dxa"/>
            <w:vMerge w:val="restart"/>
          </w:tcPr>
          <w:p w14:paraId="5C01090B" w14:textId="77777777" w:rsidR="0052558D" w:rsidRPr="00DB64FB" w:rsidRDefault="0052558D" w:rsidP="006343AA">
            <w:pPr>
              <w:rPr>
                <w:rFonts w:asciiTheme="minorHAnsi" w:hAnsiTheme="minorHAnsi" w:cstheme="minorHAnsi"/>
              </w:rPr>
            </w:pPr>
            <w:r w:rsidRPr="00DB64FB">
              <w:rPr>
                <w:rFonts w:asciiTheme="minorHAnsi" w:hAnsiTheme="minorHAnsi" w:cstheme="minorHAnsi"/>
              </w:rPr>
              <w:t xml:space="preserve">Projekty realizowane w ramach </w:t>
            </w:r>
            <w:proofErr w:type="spellStart"/>
            <w:r w:rsidRPr="00DB64FB">
              <w:rPr>
                <w:rFonts w:asciiTheme="minorHAnsi" w:hAnsiTheme="minorHAnsi" w:cstheme="minorHAnsi"/>
              </w:rPr>
              <w:t>Common</w:t>
            </w:r>
            <w:proofErr w:type="spellEnd"/>
            <w:r w:rsidRPr="00DB64FB">
              <w:rPr>
                <w:rFonts w:asciiTheme="minorHAnsi" w:hAnsiTheme="minorHAnsi" w:cstheme="minorHAnsi"/>
              </w:rPr>
              <w:t xml:space="preserve"> Framework</w:t>
            </w:r>
          </w:p>
        </w:tc>
        <w:tc>
          <w:tcPr>
            <w:tcW w:w="3041" w:type="dxa"/>
          </w:tcPr>
          <w:p w14:paraId="2EC4DF10" w14:textId="77777777" w:rsidR="0052558D" w:rsidRPr="00DB64FB" w:rsidRDefault="0052558D" w:rsidP="006343AA">
            <w:pPr>
              <w:rPr>
                <w:rFonts w:asciiTheme="minorHAnsi" w:hAnsiTheme="minorHAnsi" w:cstheme="minorHAnsi"/>
                <w:bCs/>
              </w:rPr>
            </w:pPr>
            <w:r w:rsidRPr="00DB64FB">
              <w:rPr>
                <w:rFonts w:asciiTheme="minorHAnsi" w:hAnsiTheme="minorHAnsi" w:cstheme="minorHAnsi"/>
                <w:bCs/>
              </w:rPr>
              <w:t>1. Modernizacja instytucji działających na rynku pracy, takich jak publiczne i prywatne służby zatrudnienia oraz lepsze dostosowanie do potrzeb rynku pracy, w tym poprzez przedsięwzięcia służące zwiększaniu ponadnarodowej mobilności pracowników oraz systemy mobilności oraz lepszej współpracy instytucji i właściwych zaangażowanych podmiotów</w:t>
            </w:r>
          </w:p>
        </w:tc>
        <w:tc>
          <w:tcPr>
            <w:tcW w:w="1417" w:type="dxa"/>
            <w:vMerge w:val="restart"/>
          </w:tcPr>
          <w:p w14:paraId="51AE2A26"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20 876 120,00</w:t>
            </w:r>
          </w:p>
        </w:tc>
        <w:tc>
          <w:tcPr>
            <w:tcW w:w="1418" w:type="dxa"/>
          </w:tcPr>
          <w:p w14:paraId="2193DCA2"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978 179,75</w:t>
            </w:r>
          </w:p>
        </w:tc>
        <w:tc>
          <w:tcPr>
            <w:tcW w:w="1134" w:type="dxa"/>
          </w:tcPr>
          <w:p w14:paraId="4083EAC0"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4</w:t>
            </w:r>
          </w:p>
        </w:tc>
        <w:tc>
          <w:tcPr>
            <w:tcW w:w="1134" w:type="dxa"/>
          </w:tcPr>
          <w:p w14:paraId="1FD18E8F"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1</w:t>
            </w:r>
          </w:p>
        </w:tc>
        <w:tc>
          <w:tcPr>
            <w:tcW w:w="1275" w:type="dxa"/>
          </w:tcPr>
          <w:p w14:paraId="4556D060"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1</w:t>
            </w:r>
          </w:p>
        </w:tc>
        <w:tc>
          <w:tcPr>
            <w:tcW w:w="1560" w:type="dxa"/>
          </w:tcPr>
          <w:p w14:paraId="2E84D735"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559" w:type="dxa"/>
          </w:tcPr>
          <w:p w14:paraId="3940C80C"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r>
      <w:tr w:rsidR="0052558D" w:rsidRPr="00DB64FB" w14:paraId="7F770858" w14:textId="77777777" w:rsidTr="006343AA">
        <w:tc>
          <w:tcPr>
            <w:tcW w:w="567" w:type="dxa"/>
            <w:vMerge/>
          </w:tcPr>
          <w:p w14:paraId="1B450F90" w14:textId="77777777" w:rsidR="0052558D" w:rsidRPr="00DB64FB" w:rsidRDefault="0052558D" w:rsidP="006343AA">
            <w:pPr>
              <w:rPr>
                <w:rFonts w:asciiTheme="minorHAnsi" w:hAnsiTheme="minorHAnsi" w:cstheme="minorHAnsi"/>
              </w:rPr>
            </w:pPr>
          </w:p>
        </w:tc>
        <w:tc>
          <w:tcPr>
            <w:tcW w:w="1418" w:type="dxa"/>
            <w:vMerge/>
          </w:tcPr>
          <w:p w14:paraId="4372D8C2" w14:textId="77777777" w:rsidR="0052558D" w:rsidRPr="00DB64FB" w:rsidRDefault="0052558D" w:rsidP="006343AA">
            <w:pPr>
              <w:rPr>
                <w:rFonts w:asciiTheme="minorHAnsi" w:hAnsiTheme="minorHAnsi" w:cstheme="minorHAnsi"/>
              </w:rPr>
            </w:pPr>
          </w:p>
        </w:tc>
        <w:tc>
          <w:tcPr>
            <w:tcW w:w="1608" w:type="dxa"/>
            <w:vMerge/>
          </w:tcPr>
          <w:p w14:paraId="27F27553" w14:textId="77777777" w:rsidR="0052558D" w:rsidRPr="00DB64FB" w:rsidRDefault="0052558D" w:rsidP="006343AA">
            <w:pPr>
              <w:rPr>
                <w:rFonts w:asciiTheme="minorHAnsi" w:hAnsiTheme="minorHAnsi" w:cstheme="minorHAnsi"/>
              </w:rPr>
            </w:pPr>
          </w:p>
        </w:tc>
        <w:tc>
          <w:tcPr>
            <w:tcW w:w="3041" w:type="dxa"/>
          </w:tcPr>
          <w:p w14:paraId="1B8BCBBE" w14:textId="77777777" w:rsidR="0052558D" w:rsidRPr="00DB64FB" w:rsidRDefault="0052558D" w:rsidP="006343AA">
            <w:pPr>
              <w:rPr>
                <w:rFonts w:asciiTheme="minorHAnsi" w:hAnsiTheme="minorHAnsi" w:cstheme="minorHAnsi"/>
                <w:bCs/>
              </w:rPr>
            </w:pPr>
            <w:r w:rsidRPr="00DB64FB">
              <w:rPr>
                <w:rFonts w:asciiTheme="minorHAnsi" w:hAnsiTheme="minorHAnsi" w:cstheme="minorHAnsi"/>
                <w:bCs/>
              </w:rPr>
              <w:t>2. Ułatwianie dostępu do przystępnych cenowo, trwałych oraz wysokiej jakości usług, w tym opieki zdrowotnej i usług socjalnych świadczonych w interesie ogólnym,</w:t>
            </w:r>
          </w:p>
        </w:tc>
        <w:tc>
          <w:tcPr>
            <w:tcW w:w="1417" w:type="dxa"/>
            <w:vMerge/>
          </w:tcPr>
          <w:p w14:paraId="5D1402A7" w14:textId="77777777" w:rsidR="0052558D" w:rsidRPr="00DB64FB" w:rsidRDefault="0052558D" w:rsidP="00CF015B">
            <w:pPr>
              <w:jc w:val="center"/>
              <w:rPr>
                <w:rFonts w:asciiTheme="minorHAnsi" w:hAnsiTheme="minorHAnsi" w:cstheme="minorHAnsi"/>
              </w:rPr>
            </w:pPr>
          </w:p>
        </w:tc>
        <w:tc>
          <w:tcPr>
            <w:tcW w:w="1418" w:type="dxa"/>
          </w:tcPr>
          <w:p w14:paraId="63B69735"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5 477 012,08</w:t>
            </w:r>
          </w:p>
        </w:tc>
        <w:tc>
          <w:tcPr>
            <w:tcW w:w="1134" w:type="dxa"/>
          </w:tcPr>
          <w:p w14:paraId="6ED3C496"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6</w:t>
            </w:r>
          </w:p>
        </w:tc>
        <w:tc>
          <w:tcPr>
            <w:tcW w:w="1134" w:type="dxa"/>
          </w:tcPr>
          <w:p w14:paraId="4D29A3C1"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4</w:t>
            </w:r>
          </w:p>
        </w:tc>
        <w:tc>
          <w:tcPr>
            <w:tcW w:w="1275" w:type="dxa"/>
          </w:tcPr>
          <w:p w14:paraId="517C074B"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560" w:type="dxa"/>
          </w:tcPr>
          <w:p w14:paraId="1E309C78"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2</w:t>
            </w:r>
          </w:p>
        </w:tc>
        <w:tc>
          <w:tcPr>
            <w:tcW w:w="1559" w:type="dxa"/>
          </w:tcPr>
          <w:p w14:paraId="49EF615D"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2</w:t>
            </w:r>
          </w:p>
        </w:tc>
      </w:tr>
      <w:tr w:rsidR="0052558D" w:rsidRPr="00DB64FB" w14:paraId="3621832F" w14:textId="77777777" w:rsidTr="006343AA">
        <w:tc>
          <w:tcPr>
            <w:tcW w:w="567" w:type="dxa"/>
            <w:vMerge/>
          </w:tcPr>
          <w:p w14:paraId="148816D3" w14:textId="77777777" w:rsidR="0052558D" w:rsidRPr="00DB64FB" w:rsidRDefault="0052558D" w:rsidP="006343AA">
            <w:pPr>
              <w:rPr>
                <w:rFonts w:asciiTheme="minorHAnsi" w:hAnsiTheme="minorHAnsi" w:cstheme="minorHAnsi"/>
              </w:rPr>
            </w:pPr>
          </w:p>
        </w:tc>
        <w:tc>
          <w:tcPr>
            <w:tcW w:w="1418" w:type="dxa"/>
            <w:vMerge/>
          </w:tcPr>
          <w:p w14:paraId="43E0640F" w14:textId="77777777" w:rsidR="0052558D" w:rsidRPr="00DB64FB" w:rsidRDefault="0052558D" w:rsidP="006343AA">
            <w:pPr>
              <w:rPr>
                <w:rFonts w:asciiTheme="minorHAnsi" w:hAnsiTheme="minorHAnsi" w:cstheme="minorHAnsi"/>
              </w:rPr>
            </w:pPr>
          </w:p>
        </w:tc>
        <w:tc>
          <w:tcPr>
            <w:tcW w:w="1608" w:type="dxa"/>
            <w:vMerge/>
          </w:tcPr>
          <w:p w14:paraId="126B7143" w14:textId="77777777" w:rsidR="0052558D" w:rsidRPr="00DB64FB" w:rsidRDefault="0052558D" w:rsidP="006343AA">
            <w:pPr>
              <w:rPr>
                <w:rFonts w:asciiTheme="minorHAnsi" w:hAnsiTheme="minorHAnsi" w:cstheme="minorHAnsi"/>
              </w:rPr>
            </w:pPr>
          </w:p>
        </w:tc>
        <w:tc>
          <w:tcPr>
            <w:tcW w:w="3041" w:type="dxa"/>
          </w:tcPr>
          <w:p w14:paraId="3EE4DAB3" w14:textId="77777777" w:rsidR="0052558D" w:rsidRPr="00DB64FB" w:rsidRDefault="0052558D" w:rsidP="006343AA">
            <w:pPr>
              <w:rPr>
                <w:rFonts w:asciiTheme="minorHAnsi" w:hAnsiTheme="minorHAnsi" w:cstheme="minorHAnsi"/>
                <w:bCs/>
              </w:rPr>
            </w:pPr>
            <w:r w:rsidRPr="00DB64FB">
              <w:rPr>
                <w:rFonts w:asciiTheme="minorHAnsi" w:hAnsiTheme="minorHAnsi" w:cstheme="minorHAnsi"/>
                <w:bCs/>
              </w:rPr>
              <w:t>3. Wspieranie przedsiębiorczości społecznej i integracji zawodowej w przedsiębiorstwach społecznych oraz ekonomii społecznej i solidarnej w celu ułatwiania dostępu do zatrudnienia,</w:t>
            </w:r>
          </w:p>
        </w:tc>
        <w:tc>
          <w:tcPr>
            <w:tcW w:w="1417" w:type="dxa"/>
            <w:vMerge/>
          </w:tcPr>
          <w:p w14:paraId="6CA6EA2E" w14:textId="77777777" w:rsidR="0052558D" w:rsidRPr="00DB64FB" w:rsidRDefault="0052558D" w:rsidP="00CF015B">
            <w:pPr>
              <w:jc w:val="center"/>
              <w:rPr>
                <w:rFonts w:asciiTheme="minorHAnsi" w:hAnsiTheme="minorHAnsi" w:cstheme="minorHAnsi"/>
              </w:rPr>
            </w:pPr>
          </w:p>
        </w:tc>
        <w:tc>
          <w:tcPr>
            <w:tcW w:w="1418" w:type="dxa"/>
          </w:tcPr>
          <w:p w14:paraId="5A72C8CA"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134" w:type="dxa"/>
          </w:tcPr>
          <w:p w14:paraId="008DE4BF"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134" w:type="dxa"/>
          </w:tcPr>
          <w:p w14:paraId="5E8D346C"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275" w:type="dxa"/>
          </w:tcPr>
          <w:p w14:paraId="6A21068C"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560" w:type="dxa"/>
          </w:tcPr>
          <w:p w14:paraId="10052312"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559" w:type="dxa"/>
          </w:tcPr>
          <w:p w14:paraId="301F26D5"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r>
      <w:tr w:rsidR="0052558D" w:rsidRPr="00DB64FB" w14:paraId="02C5108C" w14:textId="77777777" w:rsidTr="006343AA">
        <w:tc>
          <w:tcPr>
            <w:tcW w:w="567" w:type="dxa"/>
            <w:vMerge/>
          </w:tcPr>
          <w:p w14:paraId="3EB278B1" w14:textId="77777777" w:rsidR="0052558D" w:rsidRPr="00DB64FB" w:rsidRDefault="0052558D" w:rsidP="006343AA">
            <w:pPr>
              <w:rPr>
                <w:rFonts w:asciiTheme="minorHAnsi" w:hAnsiTheme="minorHAnsi" w:cstheme="minorHAnsi"/>
              </w:rPr>
            </w:pPr>
          </w:p>
        </w:tc>
        <w:tc>
          <w:tcPr>
            <w:tcW w:w="1418" w:type="dxa"/>
            <w:vMerge/>
          </w:tcPr>
          <w:p w14:paraId="5FCCF73D" w14:textId="77777777" w:rsidR="0052558D" w:rsidRPr="00DB64FB" w:rsidRDefault="0052558D" w:rsidP="006343AA">
            <w:pPr>
              <w:rPr>
                <w:rFonts w:asciiTheme="minorHAnsi" w:hAnsiTheme="minorHAnsi" w:cstheme="minorHAnsi"/>
              </w:rPr>
            </w:pPr>
          </w:p>
        </w:tc>
        <w:tc>
          <w:tcPr>
            <w:tcW w:w="1608" w:type="dxa"/>
            <w:vMerge/>
          </w:tcPr>
          <w:p w14:paraId="5535D04D" w14:textId="77777777" w:rsidR="0052558D" w:rsidRPr="00DB64FB" w:rsidRDefault="0052558D" w:rsidP="006343AA">
            <w:pPr>
              <w:rPr>
                <w:rFonts w:asciiTheme="minorHAnsi" w:hAnsiTheme="minorHAnsi" w:cstheme="minorHAnsi"/>
              </w:rPr>
            </w:pPr>
          </w:p>
        </w:tc>
        <w:tc>
          <w:tcPr>
            <w:tcW w:w="3041" w:type="dxa"/>
          </w:tcPr>
          <w:p w14:paraId="0C84FE74" w14:textId="77777777" w:rsidR="0052558D" w:rsidRPr="00DB64FB" w:rsidRDefault="0052558D" w:rsidP="006343AA">
            <w:pPr>
              <w:rPr>
                <w:rFonts w:asciiTheme="minorHAnsi" w:hAnsiTheme="minorHAnsi" w:cstheme="minorHAnsi"/>
                <w:bCs/>
              </w:rPr>
            </w:pPr>
            <w:r w:rsidRPr="00DB64FB">
              <w:rPr>
                <w:rFonts w:asciiTheme="minorHAnsi" w:hAnsiTheme="minorHAnsi" w:cstheme="minorHAnsi"/>
                <w:bCs/>
              </w:rPr>
              <w:t xml:space="preserve">4. Wyrównywanie dostępu do uczenia się przez całe życie o charakterze formalnym, nieformalnym i </w:t>
            </w:r>
            <w:proofErr w:type="spellStart"/>
            <w:r w:rsidRPr="00DB64FB">
              <w:rPr>
                <w:rFonts w:asciiTheme="minorHAnsi" w:hAnsiTheme="minorHAnsi" w:cstheme="minorHAnsi"/>
                <w:bCs/>
              </w:rPr>
              <w:t>pozaformalnym</w:t>
            </w:r>
            <w:proofErr w:type="spellEnd"/>
            <w:r w:rsidRPr="00DB64FB">
              <w:rPr>
                <w:rFonts w:asciiTheme="minorHAnsi" w:hAnsiTheme="minorHAnsi" w:cstheme="minorHAnsi"/>
                <w:bCs/>
              </w:rPr>
              <w:t xml:space="preserve"> wszystkich grup wiekowych, poszerzanie wiedzy, podnoszenie umiejętności i kompetencji siły </w:t>
            </w:r>
            <w:r w:rsidRPr="00DB64FB">
              <w:rPr>
                <w:rFonts w:asciiTheme="minorHAnsi" w:hAnsiTheme="minorHAnsi" w:cstheme="minorHAnsi"/>
                <w:bCs/>
              </w:rPr>
              <w:lastRenderedPageBreak/>
              <w:t>roboczej oraz promowanie elastycznych ścieżek kształcenia, w tym  poprzez doradztwo zawodowe i potwierdzanie nabytych kompetencji,</w:t>
            </w:r>
          </w:p>
        </w:tc>
        <w:tc>
          <w:tcPr>
            <w:tcW w:w="1417" w:type="dxa"/>
            <w:vMerge/>
          </w:tcPr>
          <w:p w14:paraId="652271DE" w14:textId="77777777" w:rsidR="0052558D" w:rsidRPr="00DB64FB" w:rsidRDefault="0052558D" w:rsidP="00CF015B">
            <w:pPr>
              <w:jc w:val="center"/>
              <w:rPr>
                <w:rFonts w:asciiTheme="minorHAnsi" w:hAnsiTheme="minorHAnsi" w:cstheme="minorHAnsi"/>
              </w:rPr>
            </w:pPr>
          </w:p>
        </w:tc>
        <w:tc>
          <w:tcPr>
            <w:tcW w:w="1418" w:type="dxa"/>
          </w:tcPr>
          <w:p w14:paraId="757747A8"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4 026 605,71</w:t>
            </w:r>
          </w:p>
        </w:tc>
        <w:tc>
          <w:tcPr>
            <w:tcW w:w="1134" w:type="dxa"/>
          </w:tcPr>
          <w:p w14:paraId="7C04FB74"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20</w:t>
            </w:r>
          </w:p>
        </w:tc>
        <w:tc>
          <w:tcPr>
            <w:tcW w:w="1134" w:type="dxa"/>
          </w:tcPr>
          <w:p w14:paraId="662F820E"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5</w:t>
            </w:r>
          </w:p>
        </w:tc>
        <w:tc>
          <w:tcPr>
            <w:tcW w:w="1275" w:type="dxa"/>
          </w:tcPr>
          <w:p w14:paraId="479D4919"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2</w:t>
            </w:r>
          </w:p>
        </w:tc>
        <w:tc>
          <w:tcPr>
            <w:tcW w:w="1560" w:type="dxa"/>
          </w:tcPr>
          <w:p w14:paraId="780A2124"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2</w:t>
            </w:r>
          </w:p>
        </w:tc>
        <w:tc>
          <w:tcPr>
            <w:tcW w:w="1559" w:type="dxa"/>
          </w:tcPr>
          <w:p w14:paraId="37A652D9"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2</w:t>
            </w:r>
          </w:p>
        </w:tc>
      </w:tr>
      <w:tr w:rsidR="0052558D" w:rsidRPr="00DB64FB" w14:paraId="62A4962A" w14:textId="77777777" w:rsidTr="006343AA">
        <w:tc>
          <w:tcPr>
            <w:tcW w:w="567" w:type="dxa"/>
            <w:vMerge/>
          </w:tcPr>
          <w:p w14:paraId="5D1889CC" w14:textId="77777777" w:rsidR="0052558D" w:rsidRPr="00DB64FB" w:rsidRDefault="0052558D" w:rsidP="006343AA">
            <w:pPr>
              <w:rPr>
                <w:rFonts w:asciiTheme="minorHAnsi" w:hAnsiTheme="minorHAnsi" w:cstheme="minorHAnsi"/>
              </w:rPr>
            </w:pPr>
          </w:p>
        </w:tc>
        <w:tc>
          <w:tcPr>
            <w:tcW w:w="1418" w:type="dxa"/>
            <w:vMerge/>
          </w:tcPr>
          <w:p w14:paraId="116B4722" w14:textId="77777777" w:rsidR="0052558D" w:rsidRPr="00DB64FB" w:rsidRDefault="0052558D" w:rsidP="006343AA">
            <w:pPr>
              <w:rPr>
                <w:rFonts w:asciiTheme="minorHAnsi" w:hAnsiTheme="minorHAnsi" w:cstheme="minorHAnsi"/>
              </w:rPr>
            </w:pPr>
          </w:p>
        </w:tc>
        <w:tc>
          <w:tcPr>
            <w:tcW w:w="1608" w:type="dxa"/>
            <w:vMerge/>
          </w:tcPr>
          <w:p w14:paraId="5B949CAC" w14:textId="77777777" w:rsidR="0052558D" w:rsidRPr="00DB64FB" w:rsidRDefault="0052558D" w:rsidP="006343AA">
            <w:pPr>
              <w:rPr>
                <w:rFonts w:asciiTheme="minorHAnsi" w:hAnsiTheme="minorHAnsi" w:cstheme="minorHAnsi"/>
              </w:rPr>
            </w:pPr>
          </w:p>
        </w:tc>
        <w:tc>
          <w:tcPr>
            <w:tcW w:w="3041" w:type="dxa"/>
          </w:tcPr>
          <w:p w14:paraId="6F4B4A99" w14:textId="77777777" w:rsidR="0052558D" w:rsidRPr="00DB64FB" w:rsidRDefault="0052558D" w:rsidP="006343AA">
            <w:pPr>
              <w:rPr>
                <w:rFonts w:asciiTheme="minorHAnsi" w:hAnsiTheme="minorHAnsi" w:cstheme="minorHAnsi"/>
                <w:bCs/>
              </w:rPr>
            </w:pPr>
            <w:r w:rsidRPr="00DB64FB">
              <w:rPr>
                <w:rFonts w:asciiTheme="minorHAnsi" w:hAnsiTheme="minorHAnsi" w:cstheme="minorHAnsi"/>
                <w:bCs/>
              </w:rPr>
              <w:t>5. Lepsze dostosowanie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c>
          <w:tcPr>
            <w:tcW w:w="1417" w:type="dxa"/>
            <w:vMerge/>
          </w:tcPr>
          <w:p w14:paraId="3679C0CD" w14:textId="77777777" w:rsidR="0052558D" w:rsidRPr="00DB64FB" w:rsidRDefault="0052558D" w:rsidP="00CF015B">
            <w:pPr>
              <w:jc w:val="center"/>
              <w:rPr>
                <w:rFonts w:asciiTheme="minorHAnsi" w:hAnsiTheme="minorHAnsi" w:cstheme="minorHAnsi"/>
              </w:rPr>
            </w:pPr>
          </w:p>
        </w:tc>
        <w:tc>
          <w:tcPr>
            <w:tcW w:w="1418" w:type="dxa"/>
          </w:tcPr>
          <w:p w14:paraId="77E63DA1"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1 280 360,40</w:t>
            </w:r>
          </w:p>
        </w:tc>
        <w:tc>
          <w:tcPr>
            <w:tcW w:w="1134" w:type="dxa"/>
          </w:tcPr>
          <w:p w14:paraId="56D73C6D"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20</w:t>
            </w:r>
          </w:p>
        </w:tc>
        <w:tc>
          <w:tcPr>
            <w:tcW w:w="1134" w:type="dxa"/>
          </w:tcPr>
          <w:p w14:paraId="1A361404"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1</w:t>
            </w:r>
          </w:p>
        </w:tc>
        <w:tc>
          <w:tcPr>
            <w:tcW w:w="1275" w:type="dxa"/>
          </w:tcPr>
          <w:p w14:paraId="27AA9EF1"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560" w:type="dxa"/>
          </w:tcPr>
          <w:p w14:paraId="57A053F3"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559" w:type="dxa"/>
          </w:tcPr>
          <w:p w14:paraId="3CC1674C"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1</w:t>
            </w:r>
          </w:p>
        </w:tc>
      </w:tr>
      <w:tr w:rsidR="0052558D" w:rsidRPr="00DB64FB" w14:paraId="062DE016" w14:textId="77777777" w:rsidTr="006343AA">
        <w:tc>
          <w:tcPr>
            <w:tcW w:w="567" w:type="dxa"/>
            <w:vMerge/>
          </w:tcPr>
          <w:p w14:paraId="5F21B501" w14:textId="77777777" w:rsidR="0052558D" w:rsidRPr="00DB64FB" w:rsidRDefault="0052558D" w:rsidP="006343AA">
            <w:pPr>
              <w:rPr>
                <w:rFonts w:asciiTheme="minorHAnsi" w:hAnsiTheme="minorHAnsi" w:cstheme="minorHAnsi"/>
              </w:rPr>
            </w:pPr>
          </w:p>
        </w:tc>
        <w:tc>
          <w:tcPr>
            <w:tcW w:w="1418" w:type="dxa"/>
            <w:vMerge/>
          </w:tcPr>
          <w:p w14:paraId="2B29C8D9" w14:textId="77777777" w:rsidR="0052558D" w:rsidRPr="00DB64FB" w:rsidRDefault="0052558D" w:rsidP="006343AA">
            <w:pPr>
              <w:rPr>
                <w:rFonts w:asciiTheme="minorHAnsi" w:hAnsiTheme="minorHAnsi" w:cstheme="minorHAnsi"/>
              </w:rPr>
            </w:pPr>
          </w:p>
        </w:tc>
        <w:tc>
          <w:tcPr>
            <w:tcW w:w="1608" w:type="dxa"/>
            <w:vMerge/>
          </w:tcPr>
          <w:p w14:paraId="7D0AEC5E" w14:textId="77777777" w:rsidR="0052558D" w:rsidRPr="00DB64FB" w:rsidRDefault="0052558D" w:rsidP="006343AA">
            <w:pPr>
              <w:rPr>
                <w:rFonts w:asciiTheme="minorHAnsi" w:hAnsiTheme="minorHAnsi" w:cstheme="minorHAnsi"/>
              </w:rPr>
            </w:pPr>
          </w:p>
        </w:tc>
        <w:tc>
          <w:tcPr>
            <w:tcW w:w="3041" w:type="dxa"/>
          </w:tcPr>
          <w:p w14:paraId="271AD38D" w14:textId="77777777" w:rsidR="0052558D" w:rsidRPr="00DB64FB" w:rsidRDefault="0052558D" w:rsidP="006343AA">
            <w:pPr>
              <w:rPr>
                <w:rFonts w:asciiTheme="minorHAnsi" w:hAnsiTheme="minorHAnsi" w:cstheme="minorHAnsi"/>
                <w:bCs/>
              </w:rPr>
            </w:pPr>
            <w:r w:rsidRPr="00DB64FB">
              <w:rPr>
                <w:rFonts w:asciiTheme="minorHAnsi" w:hAnsiTheme="minorHAnsi" w:cstheme="minorHAnsi"/>
                <w:bCs/>
              </w:rPr>
              <w:t>6. Inwestycje w zdolności instytucjonalne i w sprawność administracji publicznej oraz efektywność usług publicznych na szczeblu krajowym, regionalnym i lokalnym w celu przeprowadzenia reform, z uwzględnieniem lepszego stanowienia prawa i dobrego rządzenia.</w:t>
            </w:r>
          </w:p>
        </w:tc>
        <w:tc>
          <w:tcPr>
            <w:tcW w:w="1417" w:type="dxa"/>
            <w:vMerge/>
          </w:tcPr>
          <w:p w14:paraId="4B32965F" w14:textId="77777777" w:rsidR="0052558D" w:rsidRPr="00DB64FB" w:rsidRDefault="0052558D" w:rsidP="00CF015B">
            <w:pPr>
              <w:jc w:val="center"/>
              <w:rPr>
                <w:rFonts w:asciiTheme="minorHAnsi" w:hAnsiTheme="minorHAnsi" w:cstheme="minorHAnsi"/>
              </w:rPr>
            </w:pPr>
          </w:p>
        </w:tc>
        <w:tc>
          <w:tcPr>
            <w:tcW w:w="1418" w:type="dxa"/>
          </w:tcPr>
          <w:p w14:paraId="6EBFA5A8"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134" w:type="dxa"/>
          </w:tcPr>
          <w:p w14:paraId="4943147E"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1</w:t>
            </w:r>
          </w:p>
        </w:tc>
        <w:tc>
          <w:tcPr>
            <w:tcW w:w="1134" w:type="dxa"/>
          </w:tcPr>
          <w:p w14:paraId="2D76065C"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275" w:type="dxa"/>
          </w:tcPr>
          <w:p w14:paraId="23DEB012"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560" w:type="dxa"/>
          </w:tcPr>
          <w:p w14:paraId="3115624E"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559" w:type="dxa"/>
          </w:tcPr>
          <w:p w14:paraId="1C6913EB"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r>
      <w:tr w:rsidR="0052558D" w:rsidRPr="00DB64FB" w14:paraId="0CA4E13D" w14:textId="77777777" w:rsidTr="006343AA">
        <w:tc>
          <w:tcPr>
            <w:tcW w:w="567" w:type="dxa"/>
            <w:vMerge/>
          </w:tcPr>
          <w:p w14:paraId="28FA6AEF" w14:textId="77777777" w:rsidR="0052558D" w:rsidRPr="00DB64FB" w:rsidRDefault="0052558D" w:rsidP="006343AA">
            <w:pPr>
              <w:rPr>
                <w:rFonts w:asciiTheme="minorHAnsi" w:hAnsiTheme="minorHAnsi" w:cstheme="minorHAnsi"/>
              </w:rPr>
            </w:pPr>
          </w:p>
        </w:tc>
        <w:tc>
          <w:tcPr>
            <w:tcW w:w="1418" w:type="dxa"/>
            <w:vMerge/>
          </w:tcPr>
          <w:p w14:paraId="29E51C7B" w14:textId="77777777" w:rsidR="0052558D" w:rsidRPr="00DB64FB" w:rsidRDefault="0052558D" w:rsidP="006343AA">
            <w:pPr>
              <w:rPr>
                <w:rFonts w:asciiTheme="minorHAnsi" w:hAnsiTheme="minorHAnsi" w:cstheme="minorHAnsi"/>
              </w:rPr>
            </w:pPr>
          </w:p>
        </w:tc>
        <w:tc>
          <w:tcPr>
            <w:tcW w:w="1608" w:type="dxa"/>
            <w:vMerge/>
          </w:tcPr>
          <w:p w14:paraId="5582635D" w14:textId="77777777" w:rsidR="0052558D" w:rsidRPr="00DB64FB" w:rsidRDefault="0052558D" w:rsidP="006343AA">
            <w:pPr>
              <w:rPr>
                <w:rFonts w:asciiTheme="minorHAnsi" w:hAnsiTheme="minorHAnsi" w:cstheme="minorHAnsi"/>
              </w:rPr>
            </w:pPr>
          </w:p>
        </w:tc>
        <w:tc>
          <w:tcPr>
            <w:tcW w:w="3041" w:type="dxa"/>
          </w:tcPr>
          <w:p w14:paraId="062AC7F9" w14:textId="77777777" w:rsidR="0052558D" w:rsidRPr="00DB64FB" w:rsidRDefault="0052558D" w:rsidP="006343AA">
            <w:pPr>
              <w:rPr>
                <w:rFonts w:asciiTheme="minorHAnsi" w:hAnsiTheme="minorHAnsi" w:cstheme="minorHAnsi"/>
                <w:b/>
                <w:bCs/>
              </w:rPr>
            </w:pPr>
            <w:r w:rsidRPr="00DB64FB">
              <w:rPr>
                <w:rFonts w:asciiTheme="minorHAnsi" w:hAnsiTheme="minorHAnsi" w:cstheme="minorHAnsi"/>
                <w:b/>
                <w:bCs/>
              </w:rPr>
              <w:t>SUMA</w:t>
            </w:r>
          </w:p>
        </w:tc>
        <w:tc>
          <w:tcPr>
            <w:tcW w:w="1417" w:type="dxa"/>
          </w:tcPr>
          <w:p w14:paraId="32463F20"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b/>
                <w:bCs/>
              </w:rPr>
              <w:t>20 876 120,00</w:t>
            </w:r>
          </w:p>
        </w:tc>
        <w:tc>
          <w:tcPr>
            <w:tcW w:w="1418" w:type="dxa"/>
          </w:tcPr>
          <w:p w14:paraId="4BF073C9"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b/>
                <w:bCs/>
              </w:rPr>
              <w:t>11 762 157,94</w:t>
            </w:r>
          </w:p>
        </w:tc>
        <w:tc>
          <w:tcPr>
            <w:tcW w:w="1134" w:type="dxa"/>
          </w:tcPr>
          <w:p w14:paraId="6296B298"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b/>
                <w:bCs/>
              </w:rPr>
              <w:t>51</w:t>
            </w:r>
          </w:p>
        </w:tc>
        <w:tc>
          <w:tcPr>
            <w:tcW w:w="1134" w:type="dxa"/>
          </w:tcPr>
          <w:p w14:paraId="4A4E637C"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b/>
                <w:bCs/>
              </w:rPr>
              <w:t>11</w:t>
            </w:r>
          </w:p>
        </w:tc>
        <w:tc>
          <w:tcPr>
            <w:tcW w:w="1275" w:type="dxa"/>
          </w:tcPr>
          <w:p w14:paraId="3C4B65F6"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b/>
                <w:bCs/>
              </w:rPr>
              <w:t>3</w:t>
            </w:r>
          </w:p>
        </w:tc>
        <w:tc>
          <w:tcPr>
            <w:tcW w:w="1560" w:type="dxa"/>
          </w:tcPr>
          <w:p w14:paraId="33936702"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b/>
                <w:bCs/>
              </w:rPr>
              <w:t>4</w:t>
            </w:r>
          </w:p>
        </w:tc>
        <w:tc>
          <w:tcPr>
            <w:tcW w:w="1559" w:type="dxa"/>
          </w:tcPr>
          <w:p w14:paraId="38E38CFF"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b/>
                <w:bCs/>
              </w:rPr>
              <w:t>5</w:t>
            </w:r>
          </w:p>
        </w:tc>
      </w:tr>
      <w:tr w:rsidR="0052558D" w:rsidRPr="00DB64FB" w14:paraId="1DCDB7B4" w14:textId="77777777" w:rsidTr="006343AA">
        <w:tc>
          <w:tcPr>
            <w:tcW w:w="567" w:type="dxa"/>
            <w:vMerge w:val="restart"/>
          </w:tcPr>
          <w:p w14:paraId="2C61A964"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6.</w:t>
            </w:r>
          </w:p>
        </w:tc>
        <w:tc>
          <w:tcPr>
            <w:tcW w:w="1418" w:type="dxa"/>
            <w:vMerge w:val="restart"/>
          </w:tcPr>
          <w:p w14:paraId="39AC3F10" w14:textId="77777777" w:rsidR="0052558D" w:rsidRPr="00DB64FB" w:rsidRDefault="0052558D" w:rsidP="006343AA">
            <w:pPr>
              <w:rPr>
                <w:rFonts w:asciiTheme="minorHAnsi" w:hAnsiTheme="minorHAnsi" w:cstheme="minorHAnsi"/>
              </w:rPr>
            </w:pPr>
            <w:r w:rsidRPr="00DB64FB">
              <w:rPr>
                <w:rFonts w:asciiTheme="minorHAnsi" w:hAnsiTheme="minorHAnsi" w:cstheme="minorHAnsi"/>
              </w:rPr>
              <w:t>POWR.04.03.00-IP.07-00-005/16</w:t>
            </w:r>
          </w:p>
        </w:tc>
        <w:tc>
          <w:tcPr>
            <w:tcW w:w="1608" w:type="dxa"/>
            <w:vMerge w:val="restart"/>
          </w:tcPr>
          <w:p w14:paraId="1FFC2B92" w14:textId="77777777" w:rsidR="0052558D" w:rsidRPr="00DB64FB" w:rsidRDefault="0052558D" w:rsidP="006343AA">
            <w:pPr>
              <w:rPr>
                <w:rFonts w:asciiTheme="minorHAnsi" w:hAnsiTheme="minorHAnsi" w:cstheme="minorHAnsi"/>
              </w:rPr>
            </w:pPr>
            <w:r w:rsidRPr="00DB64FB">
              <w:rPr>
                <w:rFonts w:asciiTheme="minorHAnsi" w:hAnsiTheme="minorHAnsi" w:cstheme="minorHAnsi"/>
              </w:rPr>
              <w:t xml:space="preserve">Rozszerzenie standardowych projektów (realizowanych również w </w:t>
            </w:r>
            <w:r w:rsidRPr="00DB64FB">
              <w:rPr>
                <w:rFonts w:asciiTheme="minorHAnsi" w:hAnsiTheme="minorHAnsi" w:cstheme="minorHAnsi"/>
              </w:rPr>
              <w:lastRenderedPageBreak/>
              <w:t>ramach regionalnych programów operacyjnych) o komponent ponadnarodowy</w:t>
            </w:r>
          </w:p>
        </w:tc>
        <w:tc>
          <w:tcPr>
            <w:tcW w:w="3041" w:type="dxa"/>
          </w:tcPr>
          <w:p w14:paraId="282042F4" w14:textId="77777777" w:rsidR="0052558D" w:rsidRPr="00DB64FB" w:rsidRDefault="0052558D" w:rsidP="006343AA">
            <w:pPr>
              <w:rPr>
                <w:rFonts w:asciiTheme="minorHAnsi" w:hAnsiTheme="minorHAnsi" w:cstheme="minorHAnsi"/>
                <w:bCs/>
              </w:rPr>
            </w:pPr>
            <w:r w:rsidRPr="00DB64FB">
              <w:rPr>
                <w:rFonts w:asciiTheme="minorHAnsi" w:hAnsiTheme="minorHAnsi" w:cstheme="minorHAnsi"/>
                <w:bCs/>
              </w:rPr>
              <w:lastRenderedPageBreak/>
              <w:t>1.Promowanie trwałego i wysokiej jakości zatrudnienia oraz wsparcie mobilności pracowników.</w:t>
            </w:r>
          </w:p>
        </w:tc>
        <w:tc>
          <w:tcPr>
            <w:tcW w:w="1417" w:type="dxa"/>
            <w:vMerge w:val="restart"/>
          </w:tcPr>
          <w:p w14:paraId="78B545FB"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20 000 000,00</w:t>
            </w:r>
          </w:p>
        </w:tc>
        <w:tc>
          <w:tcPr>
            <w:tcW w:w="1418" w:type="dxa"/>
          </w:tcPr>
          <w:p w14:paraId="5D4AA8FD"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1 108 753,50</w:t>
            </w:r>
          </w:p>
        </w:tc>
        <w:tc>
          <w:tcPr>
            <w:tcW w:w="1134" w:type="dxa"/>
          </w:tcPr>
          <w:p w14:paraId="1441E707"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2</w:t>
            </w:r>
          </w:p>
        </w:tc>
        <w:tc>
          <w:tcPr>
            <w:tcW w:w="1134" w:type="dxa"/>
          </w:tcPr>
          <w:p w14:paraId="3F48A759"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275" w:type="dxa"/>
          </w:tcPr>
          <w:p w14:paraId="6148D6D3"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560" w:type="dxa"/>
          </w:tcPr>
          <w:p w14:paraId="42664028"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559" w:type="dxa"/>
          </w:tcPr>
          <w:p w14:paraId="67B820C3"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r>
      <w:tr w:rsidR="0052558D" w:rsidRPr="00DB64FB" w14:paraId="2D3F739D" w14:textId="77777777" w:rsidTr="006343AA">
        <w:tc>
          <w:tcPr>
            <w:tcW w:w="567" w:type="dxa"/>
            <w:vMerge/>
          </w:tcPr>
          <w:p w14:paraId="780D2637" w14:textId="77777777" w:rsidR="0052558D" w:rsidRPr="00DB64FB" w:rsidRDefault="0052558D" w:rsidP="006343AA">
            <w:pPr>
              <w:rPr>
                <w:rFonts w:asciiTheme="minorHAnsi" w:hAnsiTheme="minorHAnsi" w:cstheme="minorHAnsi"/>
              </w:rPr>
            </w:pPr>
          </w:p>
        </w:tc>
        <w:tc>
          <w:tcPr>
            <w:tcW w:w="1418" w:type="dxa"/>
            <w:vMerge/>
          </w:tcPr>
          <w:p w14:paraId="2B80042B" w14:textId="77777777" w:rsidR="0052558D" w:rsidRPr="00DB64FB" w:rsidRDefault="0052558D" w:rsidP="006343AA">
            <w:pPr>
              <w:rPr>
                <w:rFonts w:asciiTheme="minorHAnsi" w:hAnsiTheme="minorHAnsi" w:cstheme="minorHAnsi"/>
              </w:rPr>
            </w:pPr>
          </w:p>
        </w:tc>
        <w:tc>
          <w:tcPr>
            <w:tcW w:w="1608" w:type="dxa"/>
            <w:vMerge/>
          </w:tcPr>
          <w:p w14:paraId="692CA695" w14:textId="77777777" w:rsidR="0052558D" w:rsidRPr="00DB64FB" w:rsidRDefault="0052558D" w:rsidP="006343AA">
            <w:pPr>
              <w:rPr>
                <w:rFonts w:asciiTheme="minorHAnsi" w:hAnsiTheme="minorHAnsi" w:cstheme="minorHAnsi"/>
              </w:rPr>
            </w:pPr>
          </w:p>
        </w:tc>
        <w:tc>
          <w:tcPr>
            <w:tcW w:w="3041" w:type="dxa"/>
          </w:tcPr>
          <w:p w14:paraId="70FF8E79" w14:textId="77777777" w:rsidR="0052558D" w:rsidRPr="00DB64FB" w:rsidRDefault="0052558D" w:rsidP="006343AA">
            <w:pPr>
              <w:rPr>
                <w:rFonts w:asciiTheme="minorHAnsi" w:hAnsiTheme="minorHAnsi" w:cstheme="minorHAnsi"/>
                <w:bCs/>
              </w:rPr>
            </w:pPr>
            <w:r w:rsidRPr="00DB64FB">
              <w:rPr>
                <w:rFonts w:asciiTheme="minorHAnsi" w:hAnsiTheme="minorHAnsi" w:cstheme="minorHAnsi"/>
                <w:bCs/>
              </w:rPr>
              <w:t>2. Wspieranie włączenia społecznego i walka z ubóstwem.</w:t>
            </w:r>
          </w:p>
        </w:tc>
        <w:tc>
          <w:tcPr>
            <w:tcW w:w="1417" w:type="dxa"/>
            <w:vMerge/>
          </w:tcPr>
          <w:p w14:paraId="1709AAD3" w14:textId="77777777" w:rsidR="0052558D" w:rsidRPr="00DB64FB" w:rsidRDefault="0052558D" w:rsidP="00CF015B">
            <w:pPr>
              <w:jc w:val="center"/>
              <w:rPr>
                <w:rFonts w:asciiTheme="minorHAnsi" w:hAnsiTheme="minorHAnsi" w:cstheme="minorHAnsi"/>
              </w:rPr>
            </w:pPr>
          </w:p>
        </w:tc>
        <w:tc>
          <w:tcPr>
            <w:tcW w:w="1418" w:type="dxa"/>
          </w:tcPr>
          <w:p w14:paraId="68EB25A9"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3 675 699,72</w:t>
            </w:r>
          </w:p>
        </w:tc>
        <w:tc>
          <w:tcPr>
            <w:tcW w:w="1134" w:type="dxa"/>
          </w:tcPr>
          <w:p w14:paraId="2010A966"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3</w:t>
            </w:r>
          </w:p>
        </w:tc>
        <w:tc>
          <w:tcPr>
            <w:tcW w:w="1134" w:type="dxa"/>
          </w:tcPr>
          <w:p w14:paraId="3A3F8233"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275" w:type="dxa"/>
          </w:tcPr>
          <w:p w14:paraId="3172B7B1"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560" w:type="dxa"/>
          </w:tcPr>
          <w:p w14:paraId="18FDE0FD"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559" w:type="dxa"/>
          </w:tcPr>
          <w:p w14:paraId="5EACFBA9"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r>
      <w:tr w:rsidR="0052558D" w:rsidRPr="00DB64FB" w14:paraId="0284C652" w14:textId="77777777" w:rsidTr="006343AA">
        <w:tc>
          <w:tcPr>
            <w:tcW w:w="567" w:type="dxa"/>
            <w:vMerge/>
          </w:tcPr>
          <w:p w14:paraId="7643131E" w14:textId="77777777" w:rsidR="0052558D" w:rsidRPr="00DB64FB" w:rsidRDefault="0052558D" w:rsidP="006343AA">
            <w:pPr>
              <w:rPr>
                <w:rFonts w:asciiTheme="minorHAnsi" w:hAnsiTheme="minorHAnsi" w:cstheme="minorHAnsi"/>
              </w:rPr>
            </w:pPr>
          </w:p>
        </w:tc>
        <w:tc>
          <w:tcPr>
            <w:tcW w:w="1418" w:type="dxa"/>
            <w:vMerge/>
          </w:tcPr>
          <w:p w14:paraId="064151E0" w14:textId="77777777" w:rsidR="0052558D" w:rsidRPr="00DB64FB" w:rsidRDefault="0052558D" w:rsidP="006343AA">
            <w:pPr>
              <w:rPr>
                <w:rFonts w:asciiTheme="minorHAnsi" w:hAnsiTheme="minorHAnsi" w:cstheme="minorHAnsi"/>
              </w:rPr>
            </w:pPr>
          </w:p>
        </w:tc>
        <w:tc>
          <w:tcPr>
            <w:tcW w:w="1608" w:type="dxa"/>
            <w:vMerge/>
          </w:tcPr>
          <w:p w14:paraId="12EEA81D" w14:textId="77777777" w:rsidR="0052558D" w:rsidRPr="00DB64FB" w:rsidRDefault="0052558D" w:rsidP="006343AA">
            <w:pPr>
              <w:rPr>
                <w:rFonts w:asciiTheme="minorHAnsi" w:hAnsiTheme="minorHAnsi" w:cstheme="minorHAnsi"/>
              </w:rPr>
            </w:pPr>
          </w:p>
        </w:tc>
        <w:tc>
          <w:tcPr>
            <w:tcW w:w="3041" w:type="dxa"/>
          </w:tcPr>
          <w:p w14:paraId="68B41AAD" w14:textId="77777777" w:rsidR="0052558D" w:rsidRPr="00DB64FB" w:rsidRDefault="0052558D" w:rsidP="006343AA">
            <w:pPr>
              <w:rPr>
                <w:rFonts w:asciiTheme="minorHAnsi" w:hAnsiTheme="minorHAnsi" w:cstheme="minorHAnsi"/>
                <w:bCs/>
              </w:rPr>
            </w:pPr>
            <w:r w:rsidRPr="00DB64FB">
              <w:rPr>
                <w:rFonts w:asciiTheme="minorHAnsi" w:hAnsiTheme="minorHAnsi" w:cstheme="minorHAnsi"/>
                <w:bCs/>
              </w:rPr>
              <w:t>3. Inwestowanie w edukację, umiejętności i uczenie się przez całe życie.</w:t>
            </w:r>
          </w:p>
        </w:tc>
        <w:tc>
          <w:tcPr>
            <w:tcW w:w="1417" w:type="dxa"/>
            <w:vMerge/>
          </w:tcPr>
          <w:p w14:paraId="60705D40" w14:textId="77777777" w:rsidR="0052558D" w:rsidRPr="00DB64FB" w:rsidRDefault="0052558D" w:rsidP="00CF015B">
            <w:pPr>
              <w:jc w:val="center"/>
              <w:rPr>
                <w:rFonts w:asciiTheme="minorHAnsi" w:hAnsiTheme="minorHAnsi" w:cstheme="minorHAnsi"/>
              </w:rPr>
            </w:pPr>
          </w:p>
        </w:tc>
        <w:tc>
          <w:tcPr>
            <w:tcW w:w="1418" w:type="dxa"/>
          </w:tcPr>
          <w:p w14:paraId="51B64A7F"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5 696 677,50</w:t>
            </w:r>
          </w:p>
        </w:tc>
        <w:tc>
          <w:tcPr>
            <w:tcW w:w="1134" w:type="dxa"/>
          </w:tcPr>
          <w:p w14:paraId="5954D9B4"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3</w:t>
            </w:r>
          </w:p>
        </w:tc>
        <w:tc>
          <w:tcPr>
            <w:tcW w:w="1134" w:type="dxa"/>
          </w:tcPr>
          <w:p w14:paraId="2730B9FD"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275" w:type="dxa"/>
          </w:tcPr>
          <w:p w14:paraId="135BF275"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560" w:type="dxa"/>
          </w:tcPr>
          <w:p w14:paraId="49713A49"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559" w:type="dxa"/>
          </w:tcPr>
          <w:p w14:paraId="17D5DCD0"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r>
      <w:tr w:rsidR="0052558D" w:rsidRPr="00DB64FB" w14:paraId="2D28BDF8" w14:textId="77777777" w:rsidTr="006343AA">
        <w:tc>
          <w:tcPr>
            <w:tcW w:w="567" w:type="dxa"/>
            <w:vMerge/>
          </w:tcPr>
          <w:p w14:paraId="3AB8F874" w14:textId="77777777" w:rsidR="0052558D" w:rsidRPr="00DB64FB" w:rsidRDefault="0052558D" w:rsidP="006343AA">
            <w:pPr>
              <w:rPr>
                <w:rFonts w:asciiTheme="minorHAnsi" w:hAnsiTheme="minorHAnsi" w:cstheme="minorHAnsi"/>
              </w:rPr>
            </w:pPr>
          </w:p>
        </w:tc>
        <w:tc>
          <w:tcPr>
            <w:tcW w:w="1418" w:type="dxa"/>
            <w:vMerge/>
          </w:tcPr>
          <w:p w14:paraId="65204A9D" w14:textId="77777777" w:rsidR="0052558D" w:rsidRPr="00DB64FB" w:rsidRDefault="0052558D" w:rsidP="006343AA">
            <w:pPr>
              <w:rPr>
                <w:rFonts w:asciiTheme="minorHAnsi" w:hAnsiTheme="minorHAnsi" w:cstheme="minorHAnsi"/>
              </w:rPr>
            </w:pPr>
          </w:p>
        </w:tc>
        <w:tc>
          <w:tcPr>
            <w:tcW w:w="1608" w:type="dxa"/>
            <w:vMerge/>
          </w:tcPr>
          <w:p w14:paraId="22DB5D07" w14:textId="77777777" w:rsidR="0052558D" w:rsidRPr="00DB64FB" w:rsidRDefault="0052558D" w:rsidP="006343AA">
            <w:pPr>
              <w:rPr>
                <w:rFonts w:asciiTheme="minorHAnsi" w:hAnsiTheme="minorHAnsi" w:cstheme="minorHAnsi"/>
              </w:rPr>
            </w:pPr>
          </w:p>
        </w:tc>
        <w:tc>
          <w:tcPr>
            <w:tcW w:w="3041" w:type="dxa"/>
          </w:tcPr>
          <w:p w14:paraId="548C8FE9" w14:textId="77777777" w:rsidR="0052558D" w:rsidRPr="00DB64FB" w:rsidRDefault="0052558D" w:rsidP="006343AA">
            <w:pPr>
              <w:rPr>
                <w:rFonts w:asciiTheme="minorHAnsi" w:hAnsiTheme="minorHAnsi" w:cstheme="minorHAnsi"/>
                <w:bCs/>
              </w:rPr>
            </w:pPr>
            <w:r w:rsidRPr="00DB64FB">
              <w:rPr>
                <w:rFonts w:asciiTheme="minorHAnsi" w:hAnsiTheme="minorHAnsi" w:cstheme="minorHAnsi"/>
                <w:bCs/>
              </w:rPr>
              <w:t>4 Wzmacnianie potencjału instytucjonalnego i skuteczności administracji publicznej.</w:t>
            </w:r>
          </w:p>
        </w:tc>
        <w:tc>
          <w:tcPr>
            <w:tcW w:w="1417" w:type="dxa"/>
            <w:vMerge/>
          </w:tcPr>
          <w:p w14:paraId="2F79CA97" w14:textId="77777777" w:rsidR="0052558D" w:rsidRPr="00DB64FB" w:rsidRDefault="0052558D" w:rsidP="00CF015B">
            <w:pPr>
              <w:jc w:val="center"/>
              <w:rPr>
                <w:rFonts w:asciiTheme="minorHAnsi" w:hAnsiTheme="minorHAnsi" w:cstheme="minorHAnsi"/>
              </w:rPr>
            </w:pPr>
          </w:p>
        </w:tc>
        <w:tc>
          <w:tcPr>
            <w:tcW w:w="1418" w:type="dxa"/>
          </w:tcPr>
          <w:p w14:paraId="6E5DE0BD"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1 228 134,00</w:t>
            </w:r>
          </w:p>
        </w:tc>
        <w:tc>
          <w:tcPr>
            <w:tcW w:w="1134" w:type="dxa"/>
          </w:tcPr>
          <w:p w14:paraId="2283A35B"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1</w:t>
            </w:r>
          </w:p>
        </w:tc>
        <w:tc>
          <w:tcPr>
            <w:tcW w:w="1134" w:type="dxa"/>
          </w:tcPr>
          <w:p w14:paraId="2F1E94BB"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275" w:type="dxa"/>
          </w:tcPr>
          <w:p w14:paraId="433C8607"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560" w:type="dxa"/>
          </w:tcPr>
          <w:p w14:paraId="03EE87F3"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559" w:type="dxa"/>
          </w:tcPr>
          <w:p w14:paraId="70E21ABD"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r>
      <w:tr w:rsidR="0052558D" w:rsidRPr="00DB64FB" w14:paraId="34025E9A" w14:textId="77777777" w:rsidTr="006343AA">
        <w:tc>
          <w:tcPr>
            <w:tcW w:w="567" w:type="dxa"/>
            <w:vMerge/>
          </w:tcPr>
          <w:p w14:paraId="0F0CAFEF" w14:textId="77777777" w:rsidR="0052558D" w:rsidRPr="00DB64FB" w:rsidRDefault="0052558D" w:rsidP="006343AA">
            <w:pPr>
              <w:rPr>
                <w:rFonts w:asciiTheme="minorHAnsi" w:hAnsiTheme="minorHAnsi" w:cstheme="minorHAnsi"/>
              </w:rPr>
            </w:pPr>
          </w:p>
        </w:tc>
        <w:tc>
          <w:tcPr>
            <w:tcW w:w="1418" w:type="dxa"/>
            <w:vMerge/>
          </w:tcPr>
          <w:p w14:paraId="74C61952" w14:textId="77777777" w:rsidR="0052558D" w:rsidRPr="00DB64FB" w:rsidRDefault="0052558D" w:rsidP="006343AA">
            <w:pPr>
              <w:rPr>
                <w:rFonts w:asciiTheme="minorHAnsi" w:hAnsiTheme="minorHAnsi" w:cstheme="minorHAnsi"/>
              </w:rPr>
            </w:pPr>
          </w:p>
        </w:tc>
        <w:tc>
          <w:tcPr>
            <w:tcW w:w="1608" w:type="dxa"/>
            <w:vMerge/>
          </w:tcPr>
          <w:p w14:paraId="6EC65326" w14:textId="77777777" w:rsidR="0052558D" w:rsidRPr="00DB64FB" w:rsidRDefault="0052558D" w:rsidP="006343AA">
            <w:pPr>
              <w:rPr>
                <w:rFonts w:asciiTheme="minorHAnsi" w:hAnsiTheme="minorHAnsi" w:cstheme="minorHAnsi"/>
              </w:rPr>
            </w:pPr>
          </w:p>
        </w:tc>
        <w:tc>
          <w:tcPr>
            <w:tcW w:w="3041" w:type="dxa"/>
          </w:tcPr>
          <w:p w14:paraId="4970DC74" w14:textId="77777777" w:rsidR="0052558D" w:rsidRPr="00DB64FB" w:rsidRDefault="0052558D" w:rsidP="006343AA">
            <w:pPr>
              <w:rPr>
                <w:rFonts w:asciiTheme="minorHAnsi" w:hAnsiTheme="minorHAnsi" w:cstheme="minorHAnsi"/>
                <w:b/>
                <w:bCs/>
              </w:rPr>
            </w:pPr>
            <w:r w:rsidRPr="00DB64FB">
              <w:rPr>
                <w:rFonts w:asciiTheme="minorHAnsi" w:hAnsiTheme="minorHAnsi" w:cstheme="minorHAnsi"/>
                <w:b/>
                <w:bCs/>
              </w:rPr>
              <w:t>SUMA</w:t>
            </w:r>
          </w:p>
        </w:tc>
        <w:tc>
          <w:tcPr>
            <w:tcW w:w="1417" w:type="dxa"/>
          </w:tcPr>
          <w:p w14:paraId="09C62D87"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b/>
                <w:bCs/>
              </w:rPr>
              <w:t>20 000 000,00</w:t>
            </w:r>
          </w:p>
        </w:tc>
        <w:tc>
          <w:tcPr>
            <w:tcW w:w="1418" w:type="dxa"/>
          </w:tcPr>
          <w:p w14:paraId="12CD504A"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b/>
                <w:bCs/>
              </w:rPr>
              <w:t>11 709 265,72</w:t>
            </w:r>
          </w:p>
        </w:tc>
        <w:tc>
          <w:tcPr>
            <w:tcW w:w="1134" w:type="dxa"/>
          </w:tcPr>
          <w:p w14:paraId="698DDBDB"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b/>
                <w:bCs/>
              </w:rPr>
              <w:t>9</w:t>
            </w:r>
          </w:p>
        </w:tc>
        <w:tc>
          <w:tcPr>
            <w:tcW w:w="1134" w:type="dxa"/>
          </w:tcPr>
          <w:p w14:paraId="02384A83"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b/>
                <w:bCs/>
              </w:rPr>
              <w:t>0</w:t>
            </w:r>
          </w:p>
        </w:tc>
        <w:tc>
          <w:tcPr>
            <w:tcW w:w="1275" w:type="dxa"/>
          </w:tcPr>
          <w:p w14:paraId="448F30EC"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b/>
                <w:bCs/>
              </w:rPr>
              <w:t>0</w:t>
            </w:r>
          </w:p>
        </w:tc>
        <w:tc>
          <w:tcPr>
            <w:tcW w:w="1560" w:type="dxa"/>
          </w:tcPr>
          <w:p w14:paraId="4454A374"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b/>
                <w:bCs/>
              </w:rPr>
              <w:t>0</w:t>
            </w:r>
          </w:p>
        </w:tc>
        <w:tc>
          <w:tcPr>
            <w:tcW w:w="1559" w:type="dxa"/>
          </w:tcPr>
          <w:p w14:paraId="7E0F8230"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b/>
                <w:bCs/>
              </w:rPr>
              <w:t>0</w:t>
            </w:r>
          </w:p>
        </w:tc>
      </w:tr>
      <w:tr w:rsidR="0052558D" w:rsidRPr="00DB64FB" w14:paraId="5136C962" w14:textId="77777777" w:rsidTr="006343AA">
        <w:tc>
          <w:tcPr>
            <w:tcW w:w="567" w:type="dxa"/>
            <w:vMerge w:val="restart"/>
          </w:tcPr>
          <w:p w14:paraId="59F41AD4"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7.</w:t>
            </w:r>
          </w:p>
        </w:tc>
        <w:tc>
          <w:tcPr>
            <w:tcW w:w="1418" w:type="dxa"/>
            <w:vMerge w:val="restart"/>
          </w:tcPr>
          <w:p w14:paraId="04B60B8A" w14:textId="77777777" w:rsidR="0052558D" w:rsidRPr="00DB64FB" w:rsidRDefault="0052558D" w:rsidP="006343AA">
            <w:pPr>
              <w:rPr>
                <w:rFonts w:asciiTheme="minorHAnsi" w:hAnsiTheme="minorHAnsi" w:cstheme="minorHAnsi"/>
              </w:rPr>
            </w:pPr>
            <w:r w:rsidRPr="00DB64FB">
              <w:rPr>
                <w:rFonts w:asciiTheme="minorHAnsi" w:eastAsia="Arial" w:hAnsiTheme="minorHAnsi" w:cstheme="minorHAnsi"/>
              </w:rPr>
              <w:t>POWR.04.03.00-IP.07-00-001/17</w:t>
            </w:r>
          </w:p>
        </w:tc>
        <w:tc>
          <w:tcPr>
            <w:tcW w:w="1608" w:type="dxa"/>
            <w:vMerge w:val="restart"/>
          </w:tcPr>
          <w:p w14:paraId="56E55C69" w14:textId="77777777" w:rsidR="0052558D" w:rsidRPr="00DB64FB" w:rsidRDefault="0052558D" w:rsidP="006343AA">
            <w:pPr>
              <w:jc w:val="both"/>
              <w:rPr>
                <w:rFonts w:asciiTheme="minorHAnsi" w:hAnsiTheme="minorHAnsi" w:cstheme="minorHAnsi"/>
              </w:rPr>
            </w:pPr>
            <w:r w:rsidRPr="00DB64FB">
              <w:rPr>
                <w:rFonts w:asciiTheme="minorHAnsi" w:hAnsiTheme="minorHAnsi" w:cstheme="minorHAnsi"/>
              </w:rPr>
              <w:t xml:space="preserve">Projekty z komponentem ponadnarodowym realizowane </w:t>
            </w:r>
          </w:p>
          <w:p w14:paraId="38171996" w14:textId="77777777" w:rsidR="0052558D" w:rsidRPr="00DB64FB" w:rsidRDefault="0052558D" w:rsidP="006343AA">
            <w:pPr>
              <w:rPr>
                <w:rFonts w:asciiTheme="minorHAnsi" w:hAnsiTheme="minorHAnsi" w:cstheme="minorHAnsi"/>
              </w:rPr>
            </w:pPr>
            <w:r w:rsidRPr="00DB64FB">
              <w:rPr>
                <w:rFonts w:asciiTheme="minorHAnsi" w:hAnsiTheme="minorHAnsi" w:cstheme="minorHAnsi"/>
              </w:rPr>
              <w:t xml:space="preserve">poza </w:t>
            </w:r>
            <w:proofErr w:type="spellStart"/>
            <w:r w:rsidRPr="00DB64FB">
              <w:rPr>
                <w:rFonts w:asciiTheme="minorHAnsi" w:hAnsiTheme="minorHAnsi" w:cstheme="minorHAnsi"/>
              </w:rPr>
              <w:t>Common</w:t>
            </w:r>
            <w:proofErr w:type="spellEnd"/>
            <w:r w:rsidRPr="00DB64FB">
              <w:rPr>
                <w:rFonts w:asciiTheme="minorHAnsi" w:hAnsiTheme="minorHAnsi" w:cstheme="minorHAnsi"/>
              </w:rPr>
              <w:t xml:space="preserve"> Framework</w:t>
            </w:r>
          </w:p>
        </w:tc>
        <w:tc>
          <w:tcPr>
            <w:tcW w:w="3041" w:type="dxa"/>
          </w:tcPr>
          <w:p w14:paraId="693D697B" w14:textId="77777777" w:rsidR="0052558D" w:rsidRPr="00DB64FB" w:rsidRDefault="0052558D" w:rsidP="006343AA">
            <w:pPr>
              <w:rPr>
                <w:rFonts w:asciiTheme="minorHAnsi" w:hAnsiTheme="minorHAnsi" w:cstheme="minorHAnsi"/>
              </w:rPr>
            </w:pPr>
            <w:r w:rsidRPr="00DB64FB">
              <w:rPr>
                <w:rFonts w:asciiTheme="minorHAnsi" w:hAnsiTheme="minorHAnsi" w:cstheme="minorHAnsi"/>
              </w:rPr>
              <w:t>1.Wypracowanie rozwiązań na rzecz zarządzania  zintegrowanym pakietem usług na rzecz społeczności lokalnej, w szczególności osób zagrożonych ubóstwem lub wykluczeniem społecznym</w:t>
            </w:r>
          </w:p>
        </w:tc>
        <w:tc>
          <w:tcPr>
            <w:tcW w:w="1417" w:type="dxa"/>
            <w:vMerge w:val="restart"/>
          </w:tcPr>
          <w:p w14:paraId="7404734A"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60 000 000,00</w:t>
            </w:r>
          </w:p>
        </w:tc>
        <w:tc>
          <w:tcPr>
            <w:tcW w:w="1418" w:type="dxa"/>
          </w:tcPr>
          <w:p w14:paraId="69C7D564"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2 453 230,50</w:t>
            </w:r>
          </w:p>
        </w:tc>
        <w:tc>
          <w:tcPr>
            <w:tcW w:w="1134" w:type="dxa"/>
          </w:tcPr>
          <w:p w14:paraId="325252BE"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6</w:t>
            </w:r>
          </w:p>
        </w:tc>
        <w:tc>
          <w:tcPr>
            <w:tcW w:w="1134" w:type="dxa"/>
          </w:tcPr>
          <w:p w14:paraId="1B3D0EB4"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2</w:t>
            </w:r>
          </w:p>
        </w:tc>
        <w:tc>
          <w:tcPr>
            <w:tcW w:w="1275" w:type="dxa"/>
          </w:tcPr>
          <w:p w14:paraId="1069D467"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560" w:type="dxa"/>
          </w:tcPr>
          <w:p w14:paraId="4706320F"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559" w:type="dxa"/>
          </w:tcPr>
          <w:p w14:paraId="53BB3D98"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2</w:t>
            </w:r>
          </w:p>
        </w:tc>
      </w:tr>
      <w:tr w:rsidR="0052558D" w:rsidRPr="00DB64FB" w14:paraId="509BC395" w14:textId="77777777" w:rsidTr="006343AA">
        <w:tc>
          <w:tcPr>
            <w:tcW w:w="567" w:type="dxa"/>
            <w:vMerge/>
          </w:tcPr>
          <w:p w14:paraId="3DD89449" w14:textId="77777777" w:rsidR="0052558D" w:rsidRPr="00DB64FB" w:rsidRDefault="0052558D" w:rsidP="006343AA">
            <w:pPr>
              <w:rPr>
                <w:rFonts w:asciiTheme="minorHAnsi" w:hAnsiTheme="minorHAnsi" w:cstheme="minorHAnsi"/>
              </w:rPr>
            </w:pPr>
          </w:p>
        </w:tc>
        <w:tc>
          <w:tcPr>
            <w:tcW w:w="1418" w:type="dxa"/>
            <w:vMerge/>
          </w:tcPr>
          <w:p w14:paraId="38BD8CA3" w14:textId="77777777" w:rsidR="0052558D" w:rsidRPr="00DB64FB" w:rsidRDefault="0052558D" w:rsidP="006343AA">
            <w:pPr>
              <w:rPr>
                <w:rFonts w:asciiTheme="minorHAnsi" w:hAnsiTheme="minorHAnsi" w:cstheme="minorHAnsi"/>
              </w:rPr>
            </w:pPr>
          </w:p>
        </w:tc>
        <w:tc>
          <w:tcPr>
            <w:tcW w:w="1608" w:type="dxa"/>
            <w:vMerge/>
          </w:tcPr>
          <w:p w14:paraId="5AC91411" w14:textId="77777777" w:rsidR="0052558D" w:rsidRPr="00DB64FB" w:rsidRDefault="0052558D" w:rsidP="006343AA">
            <w:pPr>
              <w:rPr>
                <w:rFonts w:asciiTheme="minorHAnsi" w:hAnsiTheme="minorHAnsi" w:cstheme="minorHAnsi"/>
              </w:rPr>
            </w:pPr>
          </w:p>
        </w:tc>
        <w:tc>
          <w:tcPr>
            <w:tcW w:w="3041" w:type="dxa"/>
          </w:tcPr>
          <w:p w14:paraId="6F13BB9F" w14:textId="77777777" w:rsidR="0052558D" w:rsidRPr="00DB64FB" w:rsidRDefault="0052558D" w:rsidP="006343AA">
            <w:pPr>
              <w:rPr>
                <w:rFonts w:asciiTheme="minorHAnsi" w:hAnsiTheme="minorHAnsi" w:cstheme="minorHAnsi"/>
              </w:rPr>
            </w:pPr>
            <w:r w:rsidRPr="00DB64FB">
              <w:rPr>
                <w:rFonts w:asciiTheme="minorHAnsi" w:hAnsiTheme="minorHAnsi" w:cstheme="minorHAnsi"/>
              </w:rPr>
              <w:t>2.Wypracowanie rozwiązań zawierających usługi aktywizacji społecznej i usługi aktywizacji zawodowej, świadczone przez niepubliczne instytucje rynku pracy na rzecz osób długotrwale pozostających bez zatrudnienia i niezarejestrowanych w ewidencji urzędu pracy</w:t>
            </w:r>
          </w:p>
        </w:tc>
        <w:tc>
          <w:tcPr>
            <w:tcW w:w="1417" w:type="dxa"/>
            <w:vMerge/>
          </w:tcPr>
          <w:p w14:paraId="6311AEBB" w14:textId="77777777" w:rsidR="0052558D" w:rsidRPr="00DB64FB" w:rsidRDefault="0052558D" w:rsidP="00CF015B">
            <w:pPr>
              <w:jc w:val="center"/>
              <w:rPr>
                <w:rFonts w:asciiTheme="minorHAnsi" w:hAnsiTheme="minorHAnsi" w:cstheme="minorHAnsi"/>
              </w:rPr>
            </w:pPr>
          </w:p>
        </w:tc>
        <w:tc>
          <w:tcPr>
            <w:tcW w:w="1418" w:type="dxa"/>
          </w:tcPr>
          <w:p w14:paraId="38693265"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134" w:type="dxa"/>
          </w:tcPr>
          <w:p w14:paraId="36BF2D33"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15</w:t>
            </w:r>
          </w:p>
        </w:tc>
        <w:tc>
          <w:tcPr>
            <w:tcW w:w="1134" w:type="dxa"/>
          </w:tcPr>
          <w:p w14:paraId="5F35D591"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275" w:type="dxa"/>
          </w:tcPr>
          <w:p w14:paraId="2F4F05ED"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560" w:type="dxa"/>
          </w:tcPr>
          <w:p w14:paraId="05A31E4E"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559" w:type="dxa"/>
          </w:tcPr>
          <w:p w14:paraId="5DCE5B91"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r>
      <w:tr w:rsidR="0052558D" w:rsidRPr="00DB64FB" w14:paraId="10283E68" w14:textId="77777777" w:rsidTr="006343AA">
        <w:tc>
          <w:tcPr>
            <w:tcW w:w="567" w:type="dxa"/>
            <w:vMerge/>
          </w:tcPr>
          <w:p w14:paraId="02AB1947" w14:textId="77777777" w:rsidR="0052558D" w:rsidRPr="00DB64FB" w:rsidRDefault="0052558D" w:rsidP="006343AA">
            <w:pPr>
              <w:rPr>
                <w:rFonts w:asciiTheme="minorHAnsi" w:hAnsiTheme="minorHAnsi" w:cstheme="minorHAnsi"/>
              </w:rPr>
            </w:pPr>
          </w:p>
        </w:tc>
        <w:tc>
          <w:tcPr>
            <w:tcW w:w="1418" w:type="dxa"/>
            <w:vMerge/>
          </w:tcPr>
          <w:p w14:paraId="78F56CB7" w14:textId="77777777" w:rsidR="0052558D" w:rsidRPr="00DB64FB" w:rsidRDefault="0052558D" w:rsidP="006343AA">
            <w:pPr>
              <w:rPr>
                <w:rFonts w:asciiTheme="minorHAnsi" w:hAnsiTheme="minorHAnsi" w:cstheme="minorHAnsi"/>
              </w:rPr>
            </w:pPr>
          </w:p>
        </w:tc>
        <w:tc>
          <w:tcPr>
            <w:tcW w:w="1608" w:type="dxa"/>
            <w:vMerge/>
          </w:tcPr>
          <w:p w14:paraId="7A58A3F6" w14:textId="77777777" w:rsidR="0052558D" w:rsidRPr="00DB64FB" w:rsidRDefault="0052558D" w:rsidP="006343AA">
            <w:pPr>
              <w:rPr>
                <w:rFonts w:asciiTheme="minorHAnsi" w:hAnsiTheme="minorHAnsi" w:cstheme="minorHAnsi"/>
              </w:rPr>
            </w:pPr>
          </w:p>
        </w:tc>
        <w:tc>
          <w:tcPr>
            <w:tcW w:w="3041" w:type="dxa"/>
          </w:tcPr>
          <w:p w14:paraId="35971279" w14:textId="77777777" w:rsidR="0052558D" w:rsidRPr="00DB64FB" w:rsidRDefault="0052558D" w:rsidP="006343AA">
            <w:pPr>
              <w:rPr>
                <w:rFonts w:asciiTheme="minorHAnsi" w:hAnsiTheme="minorHAnsi" w:cstheme="minorHAnsi"/>
              </w:rPr>
            </w:pPr>
            <w:r w:rsidRPr="00DB64FB">
              <w:rPr>
                <w:rFonts w:asciiTheme="minorHAnsi" w:hAnsiTheme="minorHAnsi" w:cstheme="minorHAnsi"/>
              </w:rPr>
              <w:t xml:space="preserve">3.Wypracowanie rozwiązań na rzecz wsparcia dla osób łączących opiekę nad dziećmi i osobami zależnymi z życiem zawodowym (tzw. pokolenie sandwich </w:t>
            </w:r>
            <w:proofErr w:type="spellStart"/>
            <w:r w:rsidRPr="00DB64FB">
              <w:rPr>
                <w:rFonts w:asciiTheme="minorHAnsi" w:hAnsiTheme="minorHAnsi" w:cstheme="minorHAnsi"/>
              </w:rPr>
              <w:t>generation</w:t>
            </w:r>
            <w:proofErr w:type="spellEnd"/>
            <w:r w:rsidRPr="00DB64FB">
              <w:rPr>
                <w:rFonts w:asciiTheme="minorHAnsi" w:hAnsiTheme="minorHAnsi" w:cstheme="minorHAnsi"/>
              </w:rPr>
              <w:t>)</w:t>
            </w:r>
          </w:p>
        </w:tc>
        <w:tc>
          <w:tcPr>
            <w:tcW w:w="1417" w:type="dxa"/>
            <w:vMerge/>
          </w:tcPr>
          <w:p w14:paraId="7FAC7A67" w14:textId="77777777" w:rsidR="0052558D" w:rsidRPr="00DB64FB" w:rsidRDefault="0052558D" w:rsidP="00CF015B">
            <w:pPr>
              <w:jc w:val="center"/>
              <w:rPr>
                <w:rFonts w:asciiTheme="minorHAnsi" w:hAnsiTheme="minorHAnsi" w:cstheme="minorHAnsi"/>
              </w:rPr>
            </w:pPr>
          </w:p>
        </w:tc>
        <w:tc>
          <w:tcPr>
            <w:tcW w:w="1418" w:type="dxa"/>
          </w:tcPr>
          <w:p w14:paraId="16E0C871"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1 182 191,97</w:t>
            </w:r>
          </w:p>
        </w:tc>
        <w:tc>
          <w:tcPr>
            <w:tcW w:w="1134" w:type="dxa"/>
          </w:tcPr>
          <w:p w14:paraId="487656D1"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3</w:t>
            </w:r>
          </w:p>
        </w:tc>
        <w:tc>
          <w:tcPr>
            <w:tcW w:w="1134" w:type="dxa"/>
          </w:tcPr>
          <w:p w14:paraId="7EED5980"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1</w:t>
            </w:r>
          </w:p>
        </w:tc>
        <w:tc>
          <w:tcPr>
            <w:tcW w:w="1275" w:type="dxa"/>
          </w:tcPr>
          <w:p w14:paraId="728F91F0"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560" w:type="dxa"/>
          </w:tcPr>
          <w:p w14:paraId="08DE8992"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559" w:type="dxa"/>
          </w:tcPr>
          <w:p w14:paraId="5C50505F"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1</w:t>
            </w:r>
          </w:p>
        </w:tc>
      </w:tr>
      <w:tr w:rsidR="0052558D" w:rsidRPr="00DB64FB" w14:paraId="17B2BFEC" w14:textId="77777777" w:rsidTr="006343AA">
        <w:tc>
          <w:tcPr>
            <w:tcW w:w="567" w:type="dxa"/>
            <w:vMerge/>
          </w:tcPr>
          <w:p w14:paraId="72EED2DA" w14:textId="77777777" w:rsidR="0052558D" w:rsidRPr="00DB64FB" w:rsidRDefault="0052558D" w:rsidP="006343AA">
            <w:pPr>
              <w:rPr>
                <w:rFonts w:asciiTheme="minorHAnsi" w:hAnsiTheme="minorHAnsi" w:cstheme="minorHAnsi"/>
              </w:rPr>
            </w:pPr>
          </w:p>
        </w:tc>
        <w:tc>
          <w:tcPr>
            <w:tcW w:w="1418" w:type="dxa"/>
            <w:vMerge/>
          </w:tcPr>
          <w:p w14:paraId="4F1BE271" w14:textId="77777777" w:rsidR="0052558D" w:rsidRPr="00DB64FB" w:rsidRDefault="0052558D" w:rsidP="006343AA">
            <w:pPr>
              <w:rPr>
                <w:rFonts w:asciiTheme="minorHAnsi" w:hAnsiTheme="minorHAnsi" w:cstheme="minorHAnsi"/>
              </w:rPr>
            </w:pPr>
          </w:p>
        </w:tc>
        <w:tc>
          <w:tcPr>
            <w:tcW w:w="1608" w:type="dxa"/>
            <w:vMerge/>
          </w:tcPr>
          <w:p w14:paraId="7BCADC98" w14:textId="77777777" w:rsidR="0052558D" w:rsidRPr="00DB64FB" w:rsidRDefault="0052558D" w:rsidP="006343AA">
            <w:pPr>
              <w:rPr>
                <w:rFonts w:asciiTheme="minorHAnsi" w:hAnsiTheme="minorHAnsi" w:cstheme="minorHAnsi"/>
              </w:rPr>
            </w:pPr>
          </w:p>
        </w:tc>
        <w:tc>
          <w:tcPr>
            <w:tcW w:w="3041" w:type="dxa"/>
          </w:tcPr>
          <w:p w14:paraId="307DA15D" w14:textId="77777777" w:rsidR="0052558D" w:rsidRPr="00DB64FB" w:rsidRDefault="0052558D" w:rsidP="006343AA">
            <w:pPr>
              <w:rPr>
                <w:rFonts w:asciiTheme="minorHAnsi" w:hAnsiTheme="minorHAnsi" w:cstheme="minorHAnsi"/>
              </w:rPr>
            </w:pPr>
            <w:r w:rsidRPr="00DB64FB">
              <w:rPr>
                <w:rFonts w:asciiTheme="minorHAnsi" w:hAnsiTheme="minorHAnsi" w:cstheme="minorHAnsi"/>
              </w:rPr>
              <w:t>4.Metody utrzymania aktywności zawodowej pracowników w zawodach, w których wiek ma wpływ na efektywność pracownika w miejscu pracy, w ramach zatrudnienia u aktualnego pracodawcy</w:t>
            </w:r>
          </w:p>
        </w:tc>
        <w:tc>
          <w:tcPr>
            <w:tcW w:w="1417" w:type="dxa"/>
            <w:vMerge/>
          </w:tcPr>
          <w:p w14:paraId="5EA44739" w14:textId="77777777" w:rsidR="0052558D" w:rsidRPr="00DB64FB" w:rsidRDefault="0052558D" w:rsidP="00CF015B">
            <w:pPr>
              <w:jc w:val="center"/>
              <w:rPr>
                <w:rFonts w:asciiTheme="minorHAnsi" w:hAnsiTheme="minorHAnsi" w:cstheme="minorHAnsi"/>
              </w:rPr>
            </w:pPr>
          </w:p>
        </w:tc>
        <w:tc>
          <w:tcPr>
            <w:tcW w:w="1418" w:type="dxa"/>
          </w:tcPr>
          <w:p w14:paraId="5F4D38C3"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1 434 534,48</w:t>
            </w:r>
          </w:p>
        </w:tc>
        <w:tc>
          <w:tcPr>
            <w:tcW w:w="1134" w:type="dxa"/>
          </w:tcPr>
          <w:p w14:paraId="30876FA0"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18</w:t>
            </w:r>
          </w:p>
        </w:tc>
        <w:tc>
          <w:tcPr>
            <w:tcW w:w="1134" w:type="dxa"/>
          </w:tcPr>
          <w:p w14:paraId="56D21E59"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1</w:t>
            </w:r>
          </w:p>
        </w:tc>
        <w:tc>
          <w:tcPr>
            <w:tcW w:w="1275" w:type="dxa"/>
          </w:tcPr>
          <w:p w14:paraId="55E31246"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560" w:type="dxa"/>
          </w:tcPr>
          <w:p w14:paraId="0340EE63"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559" w:type="dxa"/>
          </w:tcPr>
          <w:p w14:paraId="6D05EF1B"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1</w:t>
            </w:r>
          </w:p>
        </w:tc>
      </w:tr>
      <w:tr w:rsidR="0052558D" w:rsidRPr="00DB64FB" w14:paraId="4BADF051" w14:textId="77777777" w:rsidTr="006343AA">
        <w:tc>
          <w:tcPr>
            <w:tcW w:w="567" w:type="dxa"/>
            <w:vMerge/>
          </w:tcPr>
          <w:p w14:paraId="3F797483" w14:textId="77777777" w:rsidR="0052558D" w:rsidRPr="00DB64FB" w:rsidRDefault="0052558D" w:rsidP="006343AA">
            <w:pPr>
              <w:rPr>
                <w:rFonts w:asciiTheme="minorHAnsi" w:hAnsiTheme="minorHAnsi" w:cstheme="minorHAnsi"/>
              </w:rPr>
            </w:pPr>
          </w:p>
        </w:tc>
        <w:tc>
          <w:tcPr>
            <w:tcW w:w="1418" w:type="dxa"/>
            <w:vMerge/>
          </w:tcPr>
          <w:p w14:paraId="31778CC6" w14:textId="77777777" w:rsidR="0052558D" w:rsidRPr="00DB64FB" w:rsidRDefault="0052558D" w:rsidP="006343AA">
            <w:pPr>
              <w:rPr>
                <w:rFonts w:asciiTheme="minorHAnsi" w:hAnsiTheme="minorHAnsi" w:cstheme="minorHAnsi"/>
              </w:rPr>
            </w:pPr>
          </w:p>
        </w:tc>
        <w:tc>
          <w:tcPr>
            <w:tcW w:w="1608" w:type="dxa"/>
            <w:vMerge/>
          </w:tcPr>
          <w:p w14:paraId="526050D6" w14:textId="77777777" w:rsidR="0052558D" w:rsidRPr="00DB64FB" w:rsidRDefault="0052558D" w:rsidP="006343AA">
            <w:pPr>
              <w:rPr>
                <w:rFonts w:asciiTheme="minorHAnsi" w:hAnsiTheme="minorHAnsi" w:cstheme="minorHAnsi"/>
              </w:rPr>
            </w:pPr>
          </w:p>
        </w:tc>
        <w:tc>
          <w:tcPr>
            <w:tcW w:w="3041" w:type="dxa"/>
          </w:tcPr>
          <w:p w14:paraId="5409F177" w14:textId="77777777" w:rsidR="0052558D" w:rsidRPr="00DB64FB" w:rsidRDefault="0052558D" w:rsidP="006343AA">
            <w:pPr>
              <w:rPr>
                <w:rFonts w:asciiTheme="minorHAnsi" w:hAnsiTheme="minorHAnsi" w:cstheme="minorHAnsi"/>
              </w:rPr>
            </w:pPr>
            <w:r w:rsidRPr="00DB64FB">
              <w:rPr>
                <w:rFonts w:asciiTheme="minorHAnsi" w:hAnsiTheme="minorHAnsi" w:cstheme="minorHAnsi"/>
                <w:b/>
                <w:bCs/>
              </w:rPr>
              <w:t>SUMA</w:t>
            </w:r>
          </w:p>
        </w:tc>
        <w:tc>
          <w:tcPr>
            <w:tcW w:w="1417" w:type="dxa"/>
          </w:tcPr>
          <w:p w14:paraId="1C814643"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b/>
                <w:bCs/>
              </w:rPr>
              <w:t>60 000 000,00</w:t>
            </w:r>
          </w:p>
        </w:tc>
        <w:tc>
          <w:tcPr>
            <w:tcW w:w="1418" w:type="dxa"/>
          </w:tcPr>
          <w:p w14:paraId="26713EA0"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b/>
                <w:bCs/>
              </w:rPr>
              <w:t>5 069 956,95</w:t>
            </w:r>
          </w:p>
        </w:tc>
        <w:tc>
          <w:tcPr>
            <w:tcW w:w="1134" w:type="dxa"/>
          </w:tcPr>
          <w:p w14:paraId="617C4223"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b/>
                <w:bCs/>
              </w:rPr>
              <w:t>42</w:t>
            </w:r>
          </w:p>
        </w:tc>
        <w:tc>
          <w:tcPr>
            <w:tcW w:w="1134" w:type="dxa"/>
          </w:tcPr>
          <w:p w14:paraId="77021386"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b/>
                <w:bCs/>
              </w:rPr>
              <w:t>4</w:t>
            </w:r>
          </w:p>
        </w:tc>
        <w:tc>
          <w:tcPr>
            <w:tcW w:w="1275" w:type="dxa"/>
          </w:tcPr>
          <w:p w14:paraId="25B40194"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b/>
                <w:bCs/>
              </w:rPr>
              <w:t>0</w:t>
            </w:r>
          </w:p>
        </w:tc>
        <w:tc>
          <w:tcPr>
            <w:tcW w:w="1560" w:type="dxa"/>
          </w:tcPr>
          <w:p w14:paraId="05AD5506"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b/>
                <w:bCs/>
              </w:rPr>
              <w:t>0</w:t>
            </w:r>
          </w:p>
        </w:tc>
        <w:tc>
          <w:tcPr>
            <w:tcW w:w="1559" w:type="dxa"/>
          </w:tcPr>
          <w:p w14:paraId="65A37AE1"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b/>
                <w:bCs/>
              </w:rPr>
              <w:t>4</w:t>
            </w:r>
          </w:p>
        </w:tc>
      </w:tr>
      <w:tr w:rsidR="0052558D" w:rsidRPr="00DB64FB" w14:paraId="5BD9E566" w14:textId="77777777" w:rsidTr="006343AA">
        <w:tc>
          <w:tcPr>
            <w:tcW w:w="567" w:type="dxa"/>
            <w:vMerge w:val="restart"/>
          </w:tcPr>
          <w:p w14:paraId="6AE92073"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8.</w:t>
            </w:r>
          </w:p>
        </w:tc>
        <w:tc>
          <w:tcPr>
            <w:tcW w:w="1418" w:type="dxa"/>
            <w:vMerge w:val="restart"/>
          </w:tcPr>
          <w:p w14:paraId="0C8ED17E" w14:textId="77777777" w:rsidR="0052558D" w:rsidRPr="00DB64FB" w:rsidRDefault="0052558D" w:rsidP="006343AA">
            <w:pPr>
              <w:rPr>
                <w:rFonts w:asciiTheme="minorHAnsi" w:hAnsiTheme="minorHAnsi" w:cstheme="minorHAnsi"/>
              </w:rPr>
            </w:pPr>
            <w:r w:rsidRPr="00DB64FB">
              <w:rPr>
                <w:rFonts w:asciiTheme="minorHAnsi" w:hAnsiTheme="minorHAnsi" w:cstheme="minorHAnsi"/>
              </w:rPr>
              <w:t>POWR.04.03.00-IP.07-00-002/17</w:t>
            </w:r>
          </w:p>
        </w:tc>
        <w:tc>
          <w:tcPr>
            <w:tcW w:w="1608" w:type="dxa"/>
            <w:vMerge w:val="restart"/>
          </w:tcPr>
          <w:p w14:paraId="5E079009" w14:textId="77777777" w:rsidR="0052558D" w:rsidRPr="00DB64FB" w:rsidRDefault="0052558D" w:rsidP="006343AA">
            <w:pPr>
              <w:rPr>
                <w:rFonts w:asciiTheme="minorHAnsi" w:hAnsiTheme="minorHAnsi" w:cstheme="minorHAnsi"/>
              </w:rPr>
            </w:pPr>
            <w:r w:rsidRPr="00DB64FB">
              <w:rPr>
                <w:rFonts w:asciiTheme="minorHAnsi" w:hAnsiTheme="minorHAnsi" w:cstheme="minorHAnsi"/>
              </w:rPr>
              <w:t>Funkcjonowanie sieci współpracy w obszarze wsparcia EFS, umożliwiających wymianę doświadczeń i wzajemne uczenie się</w:t>
            </w:r>
          </w:p>
        </w:tc>
        <w:tc>
          <w:tcPr>
            <w:tcW w:w="3041" w:type="dxa"/>
          </w:tcPr>
          <w:p w14:paraId="632D8B20" w14:textId="77777777" w:rsidR="0052558D" w:rsidRPr="00DB64FB" w:rsidRDefault="0052558D" w:rsidP="006343AA">
            <w:pPr>
              <w:rPr>
                <w:rFonts w:asciiTheme="minorHAnsi" w:hAnsiTheme="minorHAnsi" w:cstheme="minorHAnsi"/>
                <w:bCs/>
              </w:rPr>
            </w:pPr>
            <w:r w:rsidRPr="00DB64FB">
              <w:rPr>
                <w:rFonts w:asciiTheme="minorHAnsi" w:hAnsiTheme="minorHAnsi" w:cstheme="minorHAnsi"/>
                <w:bCs/>
              </w:rPr>
              <w:t>1. Wypracowanie rozwiązań mających na celu zapobieganie zjawisku „szarej strefy” w zakresie pracy nierejestrowanej w Polsce, w oparciu o budowanie sieci partnerstwa.</w:t>
            </w:r>
          </w:p>
        </w:tc>
        <w:tc>
          <w:tcPr>
            <w:tcW w:w="1417" w:type="dxa"/>
            <w:vMerge w:val="restart"/>
          </w:tcPr>
          <w:p w14:paraId="653F2D01"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15 000,000,00</w:t>
            </w:r>
          </w:p>
        </w:tc>
        <w:tc>
          <w:tcPr>
            <w:tcW w:w="1418" w:type="dxa"/>
          </w:tcPr>
          <w:p w14:paraId="43AE6C29"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4 006 521,21</w:t>
            </w:r>
          </w:p>
        </w:tc>
        <w:tc>
          <w:tcPr>
            <w:tcW w:w="1134" w:type="dxa"/>
          </w:tcPr>
          <w:p w14:paraId="157830D9"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2</w:t>
            </w:r>
          </w:p>
        </w:tc>
        <w:tc>
          <w:tcPr>
            <w:tcW w:w="1134" w:type="dxa"/>
          </w:tcPr>
          <w:p w14:paraId="3EF6A10A"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1</w:t>
            </w:r>
          </w:p>
        </w:tc>
        <w:tc>
          <w:tcPr>
            <w:tcW w:w="1275" w:type="dxa"/>
          </w:tcPr>
          <w:p w14:paraId="168CDCEB"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560" w:type="dxa"/>
          </w:tcPr>
          <w:p w14:paraId="3503E682"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559" w:type="dxa"/>
          </w:tcPr>
          <w:p w14:paraId="71AED979"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1</w:t>
            </w:r>
          </w:p>
        </w:tc>
      </w:tr>
      <w:tr w:rsidR="0052558D" w:rsidRPr="00DB64FB" w14:paraId="09873CF6" w14:textId="77777777" w:rsidTr="006343AA">
        <w:tc>
          <w:tcPr>
            <w:tcW w:w="567" w:type="dxa"/>
            <w:vMerge/>
          </w:tcPr>
          <w:p w14:paraId="5142705E" w14:textId="77777777" w:rsidR="0052558D" w:rsidRPr="00DB64FB" w:rsidRDefault="0052558D" w:rsidP="00CF015B">
            <w:pPr>
              <w:jc w:val="center"/>
              <w:rPr>
                <w:rFonts w:asciiTheme="minorHAnsi" w:hAnsiTheme="minorHAnsi" w:cstheme="minorHAnsi"/>
              </w:rPr>
            </w:pPr>
          </w:p>
        </w:tc>
        <w:tc>
          <w:tcPr>
            <w:tcW w:w="1418" w:type="dxa"/>
            <w:vMerge/>
          </w:tcPr>
          <w:p w14:paraId="7CDD98B7" w14:textId="77777777" w:rsidR="0052558D" w:rsidRPr="00DB64FB" w:rsidRDefault="0052558D" w:rsidP="006343AA">
            <w:pPr>
              <w:rPr>
                <w:rFonts w:asciiTheme="minorHAnsi" w:hAnsiTheme="minorHAnsi" w:cstheme="minorHAnsi"/>
              </w:rPr>
            </w:pPr>
          </w:p>
        </w:tc>
        <w:tc>
          <w:tcPr>
            <w:tcW w:w="1608" w:type="dxa"/>
            <w:vMerge/>
          </w:tcPr>
          <w:p w14:paraId="5C38AB20" w14:textId="77777777" w:rsidR="0052558D" w:rsidRPr="00DB64FB" w:rsidRDefault="0052558D" w:rsidP="006343AA">
            <w:pPr>
              <w:rPr>
                <w:rFonts w:asciiTheme="minorHAnsi" w:hAnsiTheme="minorHAnsi" w:cstheme="minorHAnsi"/>
              </w:rPr>
            </w:pPr>
          </w:p>
        </w:tc>
        <w:tc>
          <w:tcPr>
            <w:tcW w:w="3041" w:type="dxa"/>
          </w:tcPr>
          <w:p w14:paraId="0509D434" w14:textId="77777777" w:rsidR="0052558D" w:rsidRPr="00DB64FB" w:rsidRDefault="0052558D" w:rsidP="006343AA">
            <w:pPr>
              <w:rPr>
                <w:rFonts w:asciiTheme="minorHAnsi" w:hAnsiTheme="minorHAnsi" w:cstheme="minorHAnsi"/>
                <w:bCs/>
              </w:rPr>
            </w:pPr>
            <w:r w:rsidRPr="00DB64FB">
              <w:rPr>
                <w:rFonts w:asciiTheme="minorHAnsi" w:hAnsiTheme="minorHAnsi" w:cstheme="minorHAnsi"/>
                <w:bCs/>
              </w:rPr>
              <w:t xml:space="preserve">2. Wypracowanie rozwiązań mających na celu wzrost kompetencji pracowników administracji publicznej odpowiedzialnych za bezpieczeństwo publiczne, w oparciu o budowanie sieci partnerstwa. </w:t>
            </w:r>
          </w:p>
        </w:tc>
        <w:tc>
          <w:tcPr>
            <w:tcW w:w="1417" w:type="dxa"/>
            <w:vMerge/>
          </w:tcPr>
          <w:p w14:paraId="651E7FBE" w14:textId="77777777" w:rsidR="0052558D" w:rsidRPr="00DB64FB" w:rsidRDefault="0052558D" w:rsidP="00CF015B">
            <w:pPr>
              <w:jc w:val="center"/>
              <w:rPr>
                <w:rFonts w:asciiTheme="minorHAnsi" w:hAnsiTheme="minorHAnsi" w:cstheme="minorHAnsi"/>
              </w:rPr>
            </w:pPr>
          </w:p>
        </w:tc>
        <w:tc>
          <w:tcPr>
            <w:tcW w:w="1418" w:type="dxa"/>
          </w:tcPr>
          <w:p w14:paraId="5E178658"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134" w:type="dxa"/>
          </w:tcPr>
          <w:p w14:paraId="4789D481"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4</w:t>
            </w:r>
          </w:p>
        </w:tc>
        <w:tc>
          <w:tcPr>
            <w:tcW w:w="1134" w:type="dxa"/>
          </w:tcPr>
          <w:p w14:paraId="0DAA4058"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275" w:type="dxa"/>
          </w:tcPr>
          <w:p w14:paraId="57731D86"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560" w:type="dxa"/>
          </w:tcPr>
          <w:p w14:paraId="7640884D"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559" w:type="dxa"/>
          </w:tcPr>
          <w:p w14:paraId="24B9DE05"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r>
      <w:tr w:rsidR="0052558D" w:rsidRPr="00DB64FB" w14:paraId="114569AD" w14:textId="77777777" w:rsidTr="006343AA">
        <w:tc>
          <w:tcPr>
            <w:tcW w:w="567" w:type="dxa"/>
            <w:vMerge/>
          </w:tcPr>
          <w:p w14:paraId="243A665C" w14:textId="77777777" w:rsidR="0052558D" w:rsidRPr="00DB64FB" w:rsidRDefault="0052558D" w:rsidP="00CF015B">
            <w:pPr>
              <w:jc w:val="center"/>
              <w:rPr>
                <w:rFonts w:asciiTheme="minorHAnsi" w:hAnsiTheme="minorHAnsi" w:cstheme="minorHAnsi"/>
              </w:rPr>
            </w:pPr>
          </w:p>
        </w:tc>
        <w:tc>
          <w:tcPr>
            <w:tcW w:w="1418" w:type="dxa"/>
            <w:vMerge/>
          </w:tcPr>
          <w:p w14:paraId="6F75ABB7" w14:textId="77777777" w:rsidR="0052558D" w:rsidRPr="00DB64FB" w:rsidRDefault="0052558D" w:rsidP="006343AA">
            <w:pPr>
              <w:rPr>
                <w:rFonts w:asciiTheme="minorHAnsi" w:hAnsiTheme="minorHAnsi" w:cstheme="minorHAnsi"/>
              </w:rPr>
            </w:pPr>
          </w:p>
        </w:tc>
        <w:tc>
          <w:tcPr>
            <w:tcW w:w="1608" w:type="dxa"/>
            <w:vMerge/>
          </w:tcPr>
          <w:p w14:paraId="10497296" w14:textId="77777777" w:rsidR="0052558D" w:rsidRPr="00DB64FB" w:rsidRDefault="0052558D" w:rsidP="006343AA">
            <w:pPr>
              <w:rPr>
                <w:rFonts w:asciiTheme="minorHAnsi" w:hAnsiTheme="minorHAnsi" w:cstheme="minorHAnsi"/>
              </w:rPr>
            </w:pPr>
          </w:p>
        </w:tc>
        <w:tc>
          <w:tcPr>
            <w:tcW w:w="3041" w:type="dxa"/>
          </w:tcPr>
          <w:p w14:paraId="6CBD9591" w14:textId="77777777" w:rsidR="0052558D" w:rsidRPr="00DB64FB" w:rsidRDefault="0052558D" w:rsidP="006343AA">
            <w:pPr>
              <w:rPr>
                <w:rFonts w:asciiTheme="minorHAnsi" w:hAnsiTheme="minorHAnsi" w:cstheme="minorHAnsi"/>
                <w:bCs/>
              </w:rPr>
            </w:pPr>
            <w:r w:rsidRPr="00DB64FB">
              <w:rPr>
                <w:rFonts w:asciiTheme="minorHAnsi" w:hAnsiTheme="minorHAnsi" w:cstheme="minorHAnsi"/>
                <w:bCs/>
              </w:rPr>
              <w:t>3. Wypracowanie rozwiązań mających na celu wsparcie polskiej przedsiębiorczości rodzinnej, w oparciu o budowanie sieci partnerstwa.</w:t>
            </w:r>
          </w:p>
        </w:tc>
        <w:tc>
          <w:tcPr>
            <w:tcW w:w="1417" w:type="dxa"/>
            <w:vMerge/>
          </w:tcPr>
          <w:p w14:paraId="401FDAE8" w14:textId="77777777" w:rsidR="0052558D" w:rsidRPr="00DB64FB" w:rsidRDefault="0052558D" w:rsidP="00CF015B">
            <w:pPr>
              <w:jc w:val="center"/>
              <w:rPr>
                <w:rFonts w:asciiTheme="minorHAnsi" w:hAnsiTheme="minorHAnsi" w:cstheme="minorHAnsi"/>
              </w:rPr>
            </w:pPr>
          </w:p>
        </w:tc>
        <w:tc>
          <w:tcPr>
            <w:tcW w:w="1418" w:type="dxa"/>
          </w:tcPr>
          <w:p w14:paraId="211DBA3E"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4 710 986,30</w:t>
            </w:r>
          </w:p>
        </w:tc>
        <w:tc>
          <w:tcPr>
            <w:tcW w:w="1134" w:type="dxa"/>
          </w:tcPr>
          <w:p w14:paraId="0C7EACB3"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24</w:t>
            </w:r>
          </w:p>
        </w:tc>
        <w:tc>
          <w:tcPr>
            <w:tcW w:w="1134" w:type="dxa"/>
          </w:tcPr>
          <w:p w14:paraId="72B41023"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2</w:t>
            </w:r>
          </w:p>
        </w:tc>
        <w:tc>
          <w:tcPr>
            <w:tcW w:w="1275" w:type="dxa"/>
          </w:tcPr>
          <w:p w14:paraId="00DC0901"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560" w:type="dxa"/>
          </w:tcPr>
          <w:p w14:paraId="14520943"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2</w:t>
            </w:r>
          </w:p>
        </w:tc>
        <w:tc>
          <w:tcPr>
            <w:tcW w:w="1559" w:type="dxa"/>
          </w:tcPr>
          <w:p w14:paraId="2A3A1507"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1</w:t>
            </w:r>
          </w:p>
        </w:tc>
      </w:tr>
      <w:tr w:rsidR="0052558D" w:rsidRPr="00DB64FB" w14:paraId="2852B1A0" w14:textId="77777777" w:rsidTr="006343AA">
        <w:tc>
          <w:tcPr>
            <w:tcW w:w="567" w:type="dxa"/>
            <w:vMerge/>
          </w:tcPr>
          <w:p w14:paraId="2EF3CF8D" w14:textId="77777777" w:rsidR="0052558D" w:rsidRPr="00DB64FB" w:rsidRDefault="0052558D" w:rsidP="00CF015B">
            <w:pPr>
              <w:jc w:val="center"/>
              <w:rPr>
                <w:rFonts w:asciiTheme="minorHAnsi" w:hAnsiTheme="minorHAnsi" w:cstheme="minorHAnsi"/>
              </w:rPr>
            </w:pPr>
          </w:p>
        </w:tc>
        <w:tc>
          <w:tcPr>
            <w:tcW w:w="1418" w:type="dxa"/>
            <w:vMerge/>
          </w:tcPr>
          <w:p w14:paraId="5A6E312B" w14:textId="77777777" w:rsidR="0052558D" w:rsidRPr="00DB64FB" w:rsidRDefault="0052558D" w:rsidP="006343AA">
            <w:pPr>
              <w:rPr>
                <w:rFonts w:asciiTheme="minorHAnsi" w:hAnsiTheme="minorHAnsi" w:cstheme="minorHAnsi"/>
              </w:rPr>
            </w:pPr>
          </w:p>
        </w:tc>
        <w:tc>
          <w:tcPr>
            <w:tcW w:w="1608" w:type="dxa"/>
            <w:vMerge/>
          </w:tcPr>
          <w:p w14:paraId="5061381E" w14:textId="77777777" w:rsidR="0052558D" w:rsidRPr="00DB64FB" w:rsidRDefault="0052558D" w:rsidP="006343AA">
            <w:pPr>
              <w:rPr>
                <w:rFonts w:asciiTheme="minorHAnsi" w:hAnsiTheme="minorHAnsi" w:cstheme="minorHAnsi"/>
              </w:rPr>
            </w:pPr>
          </w:p>
        </w:tc>
        <w:tc>
          <w:tcPr>
            <w:tcW w:w="3041" w:type="dxa"/>
          </w:tcPr>
          <w:p w14:paraId="3CB2B1DD" w14:textId="77777777" w:rsidR="0052558D" w:rsidRPr="00DB64FB" w:rsidRDefault="0052558D" w:rsidP="006343AA">
            <w:pPr>
              <w:rPr>
                <w:rFonts w:asciiTheme="minorHAnsi" w:hAnsiTheme="minorHAnsi" w:cstheme="minorHAnsi"/>
                <w:b/>
              </w:rPr>
            </w:pPr>
            <w:r w:rsidRPr="00DB64FB">
              <w:rPr>
                <w:rFonts w:asciiTheme="minorHAnsi" w:hAnsiTheme="minorHAnsi" w:cstheme="minorHAnsi"/>
                <w:b/>
              </w:rPr>
              <w:t>SUMA</w:t>
            </w:r>
          </w:p>
        </w:tc>
        <w:tc>
          <w:tcPr>
            <w:tcW w:w="1417" w:type="dxa"/>
          </w:tcPr>
          <w:p w14:paraId="2E5E3265" w14:textId="77777777" w:rsidR="0052558D" w:rsidRPr="00DB64FB" w:rsidRDefault="0052558D" w:rsidP="00CF015B">
            <w:pPr>
              <w:jc w:val="center"/>
              <w:rPr>
                <w:rFonts w:asciiTheme="minorHAnsi" w:hAnsiTheme="minorHAnsi" w:cstheme="minorHAnsi"/>
                <w:b/>
              </w:rPr>
            </w:pPr>
            <w:r w:rsidRPr="00DB64FB">
              <w:rPr>
                <w:rFonts w:asciiTheme="minorHAnsi" w:hAnsiTheme="minorHAnsi" w:cstheme="minorHAnsi"/>
                <w:b/>
              </w:rPr>
              <w:t>15 000 000,00</w:t>
            </w:r>
          </w:p>
        </w:tc>
        <w:tc>
          <w:tcPr>
            <w:tcW w:w="1418" w:type="dxa"/>
          </w:tcPr>
          <w:p w14:paraId="6EC00EA0" w14:textId="77777777" w:rsidR="0052558D" w:rsidRPr="00DB64FB" w:rsidRDefault="0052558D" w:rsidP="00CF015B">
            <w:pPr>
              <w:jc w:val="center"/>
              <w:rPr>
                <w:rFonts w:asciiTheme="minorHAnsi" w:hAnsiTheme="minorHAnsi" w:cstheme="minorHAnsi"/>
                <w:b/>
              </w:rPr>
            </w:pPr>
            <w:r w:rsidRPr="00DB64FB">
              <w:rPr>
                <w:rFonts w:asciiTheme="minorHAnsi" w:hAnsiTheme="minorHAnsi" w:cstheme="minorHAnsi"/>
                <w:b/>
              </w:rPr>
              <w:t>8 717 507,51</w:t>
            </w:r>
          </w:p>
        </w:tc>
        <w:tc>
          <w:tcPr>
            <w:tcW w:w="1134" w:type="dxa"/>
          </w:tcPr>
          <w:p w14:paraId="58FE0A55" w14:textId="77777777" w:rsidR="0052558D" w:rsidRPr="00DB64FB" w:rsidRDefault="0052558D" w:rsidP="00CF015B">
            <w:pPr>
              <w:jc w:val="center"/>
              <w:rPr>
                <w:rFonts w:asciiTheme="minorHAnsi" w:hAnsiTheme="minorHAnsi" w:cstheme="minorHAnsi"/>
                <w:b/>
              </w:rPr>
            </w:pPr>
            <w:r w:rsidRPr="00DB64FB">
              <w:rPr>
                <w:rFonts w:asciiTheme="minorHAnsi" w:hAnsiTheme="minorHAnsi" w:cstheme="minorHAnsi"/>
                <w:b/>
              </w:rPr>
              <w:t>30</w:t>
            </w:r>
          </w:p>
        </w:tc>
        <w:tc>
          <w:tcPr>
            <w:tcW w:w="1134" w:type="dxa"/>
          </w:tcPr>
          <w:p w14:paraId="24DF429C" w14:textId="77777777" w:rsidR="0052558D" w:rsidRPr="00DB64FB" w:rsidRDefault="0052558D" w:rsidP="00CF015B">
            <w:pPr>
              <w:jc w:val="center"/>
              <w:rPr>
                <w:rFonts w:asciiTheme="minorHAnsi" w:hAnsiTheme="minorHAnsi" w:cstheme="minorHAnsi"/>
                <w:b/>
              </w:rPr>
            </w:pPr>
            <w:r w:rsidRPr="00DB64FB">
              <w:rPr>
                <w:rFonts w:asciiTheme="minorHAnsi" w:hAnsiTheme="minorHAnsi" w:cstheme="minorHAnsi"/>
                <w:b/>
              </w:rPr>
              <w:t>3</w:t>
            </w:r>
          </w:p>
        </w:tc>
        <w:tc>
          <w:tcPr>
            <w:tcW w:w="1275" w:type="dxa"/>
          </w:tcPr>
          <w:p w14:paraId="240B2B72" w14:textId="77777777" w:rsidR="0052558D" w:rsidRPr="00DB64FB" w:rsidRDefault="0052558D" w:rsidP="00CF015B">
            <w:pPr>
              <w:jc w:val="center"/>
              <w:rPr>
                <w:rFonts w:asciiTheme="minorHAnsi" w:hAnsiTheme="minorHAnsi" w:cstheme="minorHAnsi"/>
                <w:b/>
              </w:rPr>
            </w:pPr>
            <w:r w:rsidRPr="00DB64FB">
              <w:rPr>
                <w:rFonts w:asciiTheme="minorHAnsi" w:hAnsiTheme="minorHAnsi" w:cstheme="minorHAnsi"/>
                <w:b/>
              </w:rPr>
              <w:t>0</w:t>
            </w:r>
          </w:p>
        </w:tc>
        <w:tc>
          <w:tcPr>
            <w:tcW w:w="1560" w:type="dxa"/>
          </w:tcPr>
          <w:p w14:paraId="5B8E86E9" w14:textId="77777777" w:rsidR="0052558D" w:rsidRPr="00DB64FB" w:rsidRDefault="0052558D" w:rsidP="00CF015B">
            <w:pPr>
              <w:jc w:val="center"/>
              <w:rPr>
                <w:rFonts w:asciiTheme="minorHAnsi" w:hAnsiTheme="minorHAnsi" w:cstheme="minorHAnsi"/>
                <w:b/>
              </w:rPr>
            </w:pPr>
            <w:r w:rsidRPr="00DB64FB">
              <w:rPr>
                <w:rFonts w:asciiTheme="minorHAnsi" w:hAnsiTheme="minorHAnsi" w:cstheme="minorHAnsi"/>
                <w:b/>
              </w:rPr>
              <w:t>2</w:t>
            </w:r>
          </w:p>
        </w:tc>
        <w:tc>
          <w:tcPr>
            <w:tcW w:w="1559" w:type="dxa"/>
          </w:tcPr>
          <w:p w14:paraId="05DA71F7" w14:textId="77777777" w:rsidR="0052558D" w:rsidRPr="00DB64FB" w:rsidRDefault="0052558D" w:rsidP="00CF015B">
            <w:pPr>
              <w:jc w:val="center"/>
              <w:rPr>
                <w:rFonts w:asciiTheme="minorHAnsi" w:hAnsiTheme="minorHAnsi" w:cstheme="minorHAnsi"/>
                <w:b/>
              </w:rPr>
            </w:pPr>
            <w:r w:rsidRPr="00DB64FB">
              <w:rPr>
                <w:rFonts w:asciiTheme="minorHAnsi" w:hAnsiTheme="minorHAnsi" w:cstheme="minorHAnsi"/>
                <w:b/>
              </w:rPr>
              <w:t>2</w:t>
            </w:r>
          </w:p>
        </w:tc>
      </w:tr>
      <w:tr w:rsidR="0052558D" w:rsidRPr="00DB64FB" w14:paraId="5BA4806E" w14:textId="77777777" w:rsidTr="006343AA">
        <w:tc>
          <w:tcPr>
            <w:tcW w:w="567" w:type="dxa"/>
            <w:vMerge w:val="restart"/>
          </w:tcPr>
          <w:p w14:paraId="07751701"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9.</w:t>
            </w:r>
          </w:p>
        </w:tc>
        <w:tc>
          <w:tcPr>
            <w:tcW w:w="1418" w:type="dxa"/>
            <w:vMerge w:val="restart"/>
          </w:tcPr>
          <w:p w14:paraId="3200269B" w14:textId="77777777" w:rsidR="0052558D" w:rsidRPr="00DB64FB" w:rsidRDefault="0052558D" w:rsidP="006343AA">
            <w:pPr>
              <w:rPr>
                <w:rFonts w:asciiTheme="minorHAnsi" w:hAnsiTheme="minorHAnsi" w:cstheme="minorHAnsi"/>
              </w:rPr>
            </w:pPr>
            <w:r w:rsidRPr="00DB64FB">
              <w:rPr>
                <w:rFonts w:asciiTheme="minorHAnsi" w:eastAsia="Arial" w:hAnsiTheme="minorHAnsi" w:cstheme="minorHAnsi"/>
              </w:rPr>
              <w:t>POWR.04.03.00-IP.07-00-003/17</w:t>
            </w:r>
          </w:p>
          <w:p w14:paraId="4AD5C659" w14:textId="77777777" w:rsidR="0052558D" w:rsidRPr="00DB64FB" w:rsidRDefault="0052558D" w:rsidP="006343AA">
            <w:pPr>
              <w:rPr>
                <w:rFonts w:asciiTheme="minorHAnsi" w:hAnsiTheme="minorHAnsi" w:cstheme="minorHAnsi"/>
              </w:rPr>
            </w:pPr>
          </w:p>
        </w:tc>
        <w:tc>
          <w:tcPr>
            <w:tcW w:w="1608" w:type="dxa"/>
            <w:vMerge w:val="restart"/>
          </w:tcPr>
          <w:p w14:paraId="06272D76" w14:textId="77777777" w:rsidR="0052558D" w:rsidRPr="00DB64FB" w:rsidRDefault="0052558D" w:rsidP="006343AA">
            <w:pPr>
              <w:jc w:val="both"/>
              <w:rPr>
                <w:rFonts w:asciiTheme="minorHAnsi" w:hAnsiTheme="minorHAnsi" w:cstheme="minorHAnsi"/>
              </w:rPr>
            </w:pPr>
            <w:r w:rsidRPr="00DB64FB">
              <w:rPr>
                <w:rFonts w:asciiTheme="minorHAnsi" w:hAnsiTheme="minorHAnsi" w:cstheme="minorHAnsi"/>
              </w:rPr>
              <w:t xml:space="preserve">Projekty z komponentem ponadnarodowym realizowane </w:t>
            </w:r>
          </w:p>
          <w:p w14:paraId="2807B547" w14:textId="77777777" w:rsidR="0052558D" w:rsidRPr="00DB64FB" w:rsidRDefault="0052558D" w:rsidP="006343AA">
            <w:pPr>
              <w:rPr>
                <w:rFonts w:asciiTheme="minorHAnsi" w:hAnsiTheme="minorHAnsi" w:cstheme="minorHAnsi"/>
              </w:rPr>
            </w:pPr>
            <w:r w:rsidRPr="00DB64FB">
              <w:rPr>
                <w:rFonts w:asciiTheme="minorHAnsi" w:hAnsiTheme="minorHAnsi" w:cstheme="minorHAnsi"/>
              </w:rPr>
              <w:t xml:space="preserve">poza </w:t>
            </w:r>
            <w:proofErr w:type="spellStart"/>
            <w:r w:rsidRPr="00DB64FB">
              <w:rPr>
                <w:rFonts w:asciiTheme="minorHAnsi" w:hAnsiTheme="minorHAnsi" w:cstheme="minorHAnsi"/>
              </w:rPr>
              <w:t>Common</w:t>
            </w:r>
            <w:proofErr w:type="spellEnd"/>
            <w:r w:rsidRPr="00DB64FB">
              <w:rPr>
                <w:rFonts w:asciiTheme="minorHAnsi" w:hAnsiTheme="minorHAnsi" w:cstheme="minorHAnsi"/>
              </w:rPr>
              <w:t xml:space="preserve"> Framework</w:t>
            </w:r>
          </w:p>
          <w:p w14:paraId="4AC21B1E" w14:textId="77777777" w:rsidR="0052558D" w:rsidRPr="00DB64FB" w:rsidRDefault="0052558D" w:rsidP="006343AA">
            <w:pPr>
              <w:rPr>
                <w:rFonts w:asciiTheme="minorHAnsi" w:hAnsiTheme="minorHAnsi" w:cstheme="minorHAnsi"/>
              </w:rPr>
            </w:pPr>
          </w:p>
        </w:tc>
        <w:tc>
          <w:tcPr>
            <w:tcW w:w="3041" w:type="dxa"/>
          </w:tcPr>
          <w:p w14:paraId="13971BD4" w14:textId="77777777" w:rsidR="0052558D" w:rsidRPr="00DB64FB" w:rsidRDefault="0052558D" w:rsidP="006343AA">
            <w:pPr>
              <w:rPr>
                <w:rFonts w:asciiTheme="minorHAnsi" w:hAnsiTheme="minorHAnsi" w:cstheme="minorHAnsi"/>
                <w:bCs/>
              </w:rPr>
            </w:pPr>
            <w:r w:rsidRPr="00DB64FB">
              <w:rPr>
                <w:rFonts w:asciiTheme="minorHAnsi" w:hAnsiTheme="minorHAnsi" w:cstheme="minorHAnsi"/>
              </w:rPr>
              <w:t xml:space="preserve">Wypracowanie rozwiązań w obszarze rewitalizacji  w sferze społecznej, mającej na celu włączenie społeczne grup </w:t>
            </w:r>
            <w:proofErr w:type="spellStart"/>
            <w:r w:rsidRPr="00DB64FB">
              <w:rPr>
                <w:rFonts w:asciiTheme="minorHAnsi" w:hAnsiTheme="minorHAnsi" w:cstheme="minorHAnsi"/>
              </w:rPr>
              <w:t>defaworyzowanych</w:t>
            </w:r>
            <w:proofErr w:type="spellEnd"/>
            <w:r w:rsidRPr="00DB64FB">
              <w:rPr>
                <w:rFonts w:asciiTheme="minorHAnsi" w:hAnsiTheme="minorHAnsi" w:cstheme="minorHAnsi"/>
              </w:rPr>
              <w:t xml:space="preserve"> z obszarów rewitalizowanych miast średnich tracących swoje funkcje społeczno-gospodarcze</w:t>
            </w:r>
          </w:p>
        </w:tc>
        <w:tc>
          <w:tcPr>
            <w:tcW w:w="1417" w:type="dxa"/>
          </w:tcPr>
          <w:p w14:paraId="271343E6"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15 000 000,00</w:t>
            </w:r>
          </w:p>
        </w:tc>
        <w:tc>
          <w:tcPr>
            <w:tcW w:w="1418" w:type="dxa"/>
          </w:tcPr>
          <w:p w14:paraId="292084A8"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4 556 896,54</w:t>
            </w:r>
          </w:p>
        </w:tc>
        <w:tc>
          <w:tcPr>
            <w:tcW w:w="1134" w:type="dxa"/>
          </w:tcPr>
          <w:p w14:paraId="5F8DDA0D"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16</w:t>
            </w:r>
          </w:p>
        </w:tc>
        <w:tc>
          <w:tcPr>
            <w:tcW w:w="1134" w:type="dxa"/>
          </w:tcPr>
          <w:p w14:paraId="5FF30754"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4</w:t>
            </w:r>
          </w:p>
        </w:tc>
        <w:tc>
          <w:tcPr>
            <w:tcW w:w="1275" w:type="dxa"/>
          </w:tcPr>
          <w:p w14:paraId="096CFCDB"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560" w:type="dxa"/>
          </w:tcPr>
          <w:p w14:paraId="352D2125" w14:textId="77777777" w:rsidR="0052558D" w:rsidRPr="00DB64FB" w:rsidRDefault="0052558D" w:rsidP="00CF015B">
            <w:pPr>
              <w:jc w:val="center"/>
              <w:rPr>
                <w:rFonts w:asciiTheme="minorHAnsi" w:hAnsiTheme="minorHAnsi" w:cstheme="minorHAnsi"/>
              </w:rPr>
            </w:pPr>
          </w:p>
        </w:tc>
        <w:tc>
          <w:tcPr>
            <w:tcW w:w="1559" w:type="dxa"/>
          </w:tcPr>
          <w:p w14:paraId="1F5D5C23" w14:textId="77777777" w:rsidR="0052558D" w:rsidRPr="00DB64FB" w:rsidRDefault="0052558D" w:rsidP="00CF015B">
            <w:pPr>
              <w:jc w:val="center"/>
              <w:rPr>
                <w:rFonts w:asciiTheme="minorHAnsi" w:hAnsiTheme="minorHAnsi" w:cstheme="minorHAnsi"/>
              </w:rPr>
            </w:pPr>
          </w:p>
        </w:tc>
      </w:tr>
      <w:tr w:rsidR="0052558D" w:rsidRPr="00DB64FB" w14:paraId="15462452" w14:textId="77777777" w:rsidTr="006343AA">
        <w:tc>
          <w:tcPr>
            <w:tcW w:w="567" w:type="dxa"/>
            <w:vMerge/>
          </w:tcPr>
          <w:p w14:paraId="50DFF45F" w14:textId="77777777" w:rsidR="0052558D" w:rsidRPr="00DB64FB" w:rsidRDefault="0052558D" w:rsidP="006343AA">
            <w:pPr>
              <w:rPr>
                <w:rFonts w:asciiTheme="minorHAnsi" w:hAnsiTheme="minorHAnsi" w:cstheme="minorHAnsi"/>
              </w:rPr>
            </w:pPr>
          </w:p>
        </w:tc>
        <w:tc>
          <w:tcPr>
            <w:tcW w:w="1418" w:type="dxa"/>
            <w:vMerge/>
          </w:tcPr>
          <w:p w14:paraId="3AAEB661" w14:textId="77777777" w:rsidR="0052558D" w:rsidRPr="00DB64FB" w:rsidRDefault="0052558D" w:rsidP="006343AA">
            <w:pPr>
              <w:rPr>
                <w:rFonts w:asciiTheme="minorHAnsi" w:hAnsiTheme="minorHAnsi" w:cstheme="minorHAnsi"/>
              </w:rPr>
            </w:pPr>
          </w:p>
        </w:tc>
        <w:tc>
          <w:tcPr>
            <w:tcW w:w="1608" w:type="dxa"/>
            <w:vMerge/>
          </w:tcPr>
          <w:p w14:paraId="5B978738" w14:textId="77777777" w:rsidR="0052558D" w:rsidRPr="00DB64FB" w:rsidRDefault="0052558D" w:rsidP="006343AA">
            <w:pPr>
              <w:rPr>
                <w:rFonts w:asciiTheme="minorHAnsi" w:hAnsiTheme="minorHAnsi" w:cstheme="minorHAnsi"/>
              </w:rPr>
            </w:pPr>
          </w:p>
        </w:tc>
        <w:tc>
          <w:tcPr>
            <w:tcW w:w="3041" w:type="dxa"/>
          </w:tcPr>
          <w:p w14:paraId="5F2B6355" w14:textId="77777777" w:rsidR="0052558D" w:rsidRPr="00DB64FB" w:rsidRDefault="0052558D" w:rsidP="006343AA">
            <w:pPr>
              <w:rPr>
                <w:rFonts w:asciiTheme="minorHAnsi" w:hAnsiTheme="minorHAnsi" w:cstheme="minorHAnsi"/>
                <w:bCs/>
              </w:rPr>
            </w:pPr>
            <w:r w:rsidRPr="00DB64FB">
              <w:rPr>
                <w:rFonts w:asciiTheme="minorHAnsi" w:hAnsiTheme="minorHAnsi" w:cstheme="minorHAnsi"/>
                <w:b/>
                <w:bCs/>
              </w:rPr>
              <w:t>SUMA</w:t>
            </w:r>
          </w:p>
        </w:tc>
        <w:tc>
          <w:tcPr>
            <w:tcW w:w="1417" w:type="dxa"/>
          </w:tcPr>
          <w:p w14:paraId="1E8E949D"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b/>
                <w:bCs/>
              </w:rPr>
              <w:t>15 000 000,00</w:t>
            </w:r>
          </w:p>
        </w:tc>
        <w:tc>
          <w:tcPr>
            <w:tcW w:w="1418" w:type="dxa"/>
          </w:tcPr>
          <w:p w14:paraId="5EE8119E"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b/>
                <w:bCs/>
              </w:rPr>
              <w:t>4 556 896,54</w:t>
            </w:r>
          </w:p>
        </w:tc>
        <w:tc>
          <w:tcPr>
            <w:tcW w:w="1134" w:type="dxa"/>
          </w:tcPr>
          <w:p w14:paraId="07F8B84A"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16</w:t>
            </w:r>
          </w:p>
        </w:tc>
        <w:tc>
          <w:tcPr>
            <w:tcW w:w="1134" w:type="dxa"/>
          </w:tcPr>
          <w:p w14:paraId="6BC292D9"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4</w:t>
            </w:r>
          </w:p>
        </w:tc>
        <w:tc>
          <w:tcPr>
            <w:tcW w:w="1275" w:type="dxa"/>
          </w:tcPr>
          <w:p w14:paraId="22886FDE"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560" w:type="dxa"/>
          </w:tcPr>
          <w:p w14:paraId="673853D0"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b/>
                <w:bCs/>
              </w:rPr>
              <w:t>1</w:t>
            </w:r>
          </w:p>
        </w:tc>
        <w:tc>
          <w:tcPr>
            <w:tcW w:w="1559" w:type="dxa"/>
          </w:tcPr>
          <w:p w14:paraId="76F44D4B"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b/>
                <w:bCs/>
              </w:rPr>
              <w:t>3</w:t>
            </w:r>
          </w:p>
        </w:tc>
      </w:tr>
      <w:tr w:rsidR="0052558D" w:rsidRPr="00DB64FB" w14:paraId="0E67FE22" w14:textId="77777777" w:rsidTr="006343AA">
        <w:tc>
          <w:tcPr>
            <w:tcW w:w="567" w:type="dxa"/>
            <w:vMerge w:val="restart"/>
          </w:tcPr>
          <w:p w14:paraId="3EEC0AD2"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10.</w:t>
            </w:r>
          </w:p>
        </w:tc>
        <w:tc>
          <w:tcPr>
            <w:tcW w:w="1418" w:type="dxa"/>
            <w:vMerge w:val="restart"/>
          </w:tcPr>
          <w:p w14:paraId="0067FA80" w14:textId="77777777" w:rsidR="0052558D" w:rsidRPr="00DB64FB" w:rsidRDefault="0052558D" w:rsidP="006343AA">
            <w:pPr>
              <w:rPr>
                <w:rFonts w:asciiTheme="minorHAnsi" w:hAnsiTheme="minorHAnsi" w:cstheme="minorHAnsi"/>
              </w:rPr>
            </w:pPr>
            <w:r w:rsidRPr="00DB64FB">
              <w:rPr>
                <w:rFonts w:asciiTheme="minorHAnsi" w:eastAsia="Arial" w:hAnsiTheme="minorHAnsi" w:cstheme="minorHAnsi"/>
              </w:rPr>
              <w:t>POWR.04.03.00-IP.07-00-007/17</w:t>
            </w:r>
          </w:p>
        </w:tc>
        <w:tc>
          <w:tcPr>
            <w:tcW w:w="1608" w:type="dxa"/>
            <w:vMerge w:val="restart"/>
          </w:tcPr>
          <w:p w14:paraId="3001BCAB" w14:textId="77777777" w:rsidR="0052558D" w:rsidRPr="00DB64FB" w:rsidRDefault="0052558D" w:rsidP="006343AA">
            <w:pPr>
              <w:rPr>
                <w:rFonts w:asciiTheme="minorHAnsi" w:hAnsiTheme="minorHAnsi" w:cstheme="minorHAnsi"/>
              </w:rPr>
            </w:pPr>
            <w:r w:rsidRPr="00DB64FB">
              <w:rPr>
                <w:rFonts w:asciiTheme="minorHAnsi" w:hAnsiTheme="minorHAnsi" w:cstheme="minorHAnsi"/>
              </w:rPr>
              <w:t xml:space="preserve">Projekty z komponentem ponadnarodowym realizowane poza </w:t>
            </w:r>
            <w:proofErr w:type="spellStart"/>
            <w:r w:rsidRPr="00DB64FB">
              <w:rPr>
                <w:rFonts w:asciiTheme="minorHAnsi" w:hAnsiTheme="minorHAnsi" w:cstheme="minorHAnsi"/>
              </w:rPr>
              <w:t>Common</w:t>
            </w:r>
            <w:proofErr w:type="spellEnd"/>
            <w:r w:rsidRPr="00DB64FB">
              <w:rPr>
                <w:rFonts w:asciiTheme="minorHAnsi" w:hAnsiTheme="minorHAnsi" w:cstheme="minorHAnsi"/>
              </w:rPr>
              <w:t xml:space="preserve"> </w:t>
            </w:r>
            <w:r w:rsidRPr="00DB64FB">
              <w:rPr>
                <w:rFonts w:asciiTheme="minorHAnsi" w:hAnsiTheme="minorHAnsi" w:cstheme="minorHAnsi"/>
              </w:rPr>
              <w:lastRenderedPageBreak/>
              <w:t xml:space="preserve">Framework </w:t>
            </w:r>
            <w:r w:rsidRPr="00DB64FB">
              <w:rPr>
                <w:rFonts w:asciiTheme="minorHAnsi" w:hAnsiTheme="minorHAnsi" w:cstheme="minorHAnsi"/>
                <w:b/>
                <w:bCs/>
              </w:rPr>
              <w:t>(GRANTY)</w:t>
            </w:r>
          </w:p>
        </w:tc>
        <w:tc>
          <w:tcPr>
            <w:tcW w:w="3041" w:type="dxa"/>
          </w:tcPr>
          <w:p w14:paraId="4DAFC07E" w14:textId="77777777" w:rsidR="0052558D" w:rsidRPr="00DB64FB" w:rsidRDefault="0052558D" w:rsidP="006343AA">
            <w:pPr>
              <w:rPr>
                <w:rFonts w:asciiTheme="minorHAnsi" w:hAnsiTheme="minorHAnsi" w:cstheme="minorHAnsi"/>
                <w:bCs/>
              </w:rPr>
            </w:pPr>
            <w:r w:rsidRPr="00DB64FB">
              <w:rPr>
                <w:rFonts w:asciiTheme="minorHAnsi" w:hAnsiTheme="minorHAnsi" w:cstheme="minorHAnsi"/>
              </w:rPr>
              <w:lastRenderedPageBreak/>
              <w:t xml:space="preserve">Wykorzystanie współpracy ponadnarodowej w projektach współfinansowanych z Europejskiego Funduszu Społecznego w ramach Programu Operacyjnego Wiedza Edukacja </w:t>
            </w:r>
            <w:r w:rsidRPr="00DB64FB">
              <w:rPr>
                <w:rFonts w:asciiTheme="minorHAnsi" w:hAnsiTheme="minorHAnsi" w:cstheme="minorHAnsi"/>
              </w:rPr>
              <w:lastRenderedPageBreak/>
              <w:t>Rozwój lub Regionalnych Programów Operacyjnych jako narzędzia zapewnienia wartości dodanej dla realizacji celów tych projektów.</w:t>
            </w:r>
          </w:p>
        </w:tc>
        <w:tc>
          <w:tcPr>
            <w:tcW w:w="1417" w:type="dxa"/>
          </w:tcPr>
          <w:p w14:paraId="6A7877DD"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lastRenderedPageBreak/>
              <w:t>33 592 535,90</w:t>
            </w:r>
          </w:p>
        </w:tc>
        <w:tc>
          <w:tcPr>
            <w:tcW w:w="1418" w:type="dxa"/>
          </w:tcPr>
          <w:p w14:paraId="2A9B4E2D"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33 592 535,90</w:t>
            </w:r>
          </w:p>
        </w:tc>
        <w:tc>
          <w:tcPr>
            <w:tcW w:w="1134" w:type="dxa"/>
          </w:tcPr>
          <w:p w14:paraId="2312D59D"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6</w:t>
            </w:r>
          </w:p>
        </w:tc>
        <w:tc>
          <w:tcPr>
            <w:tcW w:w="1134" w:type="dxa"/>
          </w:tcPr>
          <w:p w14:paraId="2499A388"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2</w:t>
            </w:r>
          </w:p>
        </w:tc>
        <w:tc>
          <w:tcPr>
            <w:tcW w:w="1275" w:type="dxa"/>
          </w:tcPr>
          <w:p w14:paraId="3523546D"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560" w:type="dxa"/>
          </w:tcPr>
          <w:p w14:paraId="276AA008"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559" w:type="dxa"/>
          </w:tcPr>
          <w:p w14:paraId="408A22DB"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2</w:t>
            </w:r>
          </w:p>
        </w:tc>
      </w:tr>
      <w:tr w:rsidR="0052558D" w:rsidRPr="00DB64FB" w14:paraId="68EAB446" w14:textId="77777777" w:rsidTr="006343AA">
        <w:tc>
          <w:tcPr>
            <w:tcW w:w="567" w:type="dxa"/>
            <w:vMerge/>
          </w:tcPr>
          <w:p w14:paraId="468D1845" w14:textId="77777777" w:rsidR="0052558D" w:rsidRPr="00DB64FB" w:rsidRDefault="0052558D" w:rsidP="00CF015B">
            <w:pPr>
              <w:jc w:val="center"/>
              <w:rPr>
                <w:rFonts w:asciiTheme="minorHAnsi" w:hAnsiTheme="minorHAnsi" w:cstheme="minorHAnsi"/>
              </w:rPr>
            </w:pPr>
          </w:p>
        </w:tc>
        <w:tc>
          <w:tcPr>
            <w:tcW w:w="1418" w:type="dxa"/>
            <w:vMerge/>
          </w:tcPr>
          <w:p w14:paraId="2DE8F891" w14:textId="77777777" w:rsidR="0052558D" w:rsidRPr="00DB64FB" w:rsidRDefault="0052558D" w:rsidP="006343AA">
            <w:pPr>
              <w:rPr>
                <w:rFonts w:asciiTheme="minorHAnsi" w:hAnsiTheme="minorHAnsi" w:cstheme="minorHAnsi"/>
              </w:rPr>
            </w:pPr>
          </w:p>
        </w:tc>
        <w:tc>
          <w:tcPr>
            <w:tcW w:w="1608" w:type="dxa"/>
            <w:vMerge/>
          </w:tcPr>
          <w:p w14:paraId="5D94A2EC" w14:textId="77777777" w:rsidR="0052558D" w:rsidRPr="00DB64FB" w:rsidRDefault="0052558D" w:rsidP="006343AA">
            <w:pPr>
              <w:rPr>
                <w:rFonts w:asciiTheme="minorHAnsi" w:hAnsiTheme="minorHAnsi" w:cstheme="minorHAnsi"/>
              </w:rPr>
            </w:pPr>
          </w:p>
        </w:tc>
        <w:tc>
          <w:tcPr>
            <w:tcW w:w="3041" w:type="dxa"/>
          </w:tcPr>
          <w:p w14:paraId="2A3B262E" w14:textId="77777777" w:rsidR="0052558D" w:rsidRPr="00DB64FB" w:rsidRDefault="0052558D" w:rsidP="006343AA">
            <w:pPr>
              <w:rPr>
                <w:rFonts w:asciiTheme="minorHAnsi" w:hAnsiTheme="minorHAnsi" w:cstheme="minorHAnsi"/>
                <w:bCs/>
              </w:rPr>
            </w:pPr>
            <w:r w:rsidRPr="00DB64FB">
              <w:rPr>
                <w:rFonts w:asciiTheme="minorHAnsi" w:hAnsiTheme="minorHAnsi" w:cstheme="minorHAnsi"/>
                <w:b/>
                <w:bCs/>
              </w:rPr>
              <w:t>SUMA</w:t>
            </w:r>
          </w:p>
        </w:tc>
        <w:tc>
          <w:tcPr>
            <w:tcW w:w="1417" w:type="dxa"/>
          </w:tcPr>
          <w:p w14:paraId="3A348283"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b/>
                <w:bCs/>
              </w:rPr>
              <w:t>33 592 535,90</w:t>
            </w:r>
          </w:p>
        </w:tc>
        <w:tc>
          <w:tcPr>
            <w:tcW w:w="1418" w:type="dxa"/>
          </w:tcPr>
          <w:p w14:paraId="0B7FA03A"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b/>
                <w:bCs/>
              </w:rPr>
              <w:t>33 592 535,90</w:t>
            </w:r>
          </w:p>
        </w:tc>
        <w:tc>
          <w:tcPr>
            <w:tcW w:w="1134" w:type="dxa"/>
          </w:tcPr>
          <w:p w14:paraId="3A32933C"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b/>
                <w:bCs/>
              </w:rPr>
              <w:t>6</w:t>
            </w:r>
          </w:p>
        </w:tc>
        <w:tc>
          <w:tcPr>
            <w:tcW w:w="1134" w:type="dxa"/>
          </w:tcPr>
          <w:p w14:paraId="4147272F"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b/>
                <w:bCs/>
              </w:rPr>
              <w:t>2</w:t>
            </w:r>
          </w:p>
        </w:tc>
        <w:tc>
          <w:tcPr>
            <w:tcW w:w="1275" w:type="dxa"/>
          </w:tcPr>
          <w:p w14:paraId="61B70D5D"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b/>
                <w:bCs/>
              </w:rPr>
              <w:t>0</w:t>
            </w:r>
          </w:p>
        </w:tc>
        <w:tc>
          <w:tcPr>
            <w:tcW w:w="1560" w:type="dxa"/>
          </w:tcPr>
          <w:p w14:paraId="46889A14"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b/>
                <w:bCs/>
              </w:rPr>
              <w:t>0</w:t>
            </w:r>
          </w:p>
        </w:tc>
        <w:tc>
          <w:tcPr>
            <w:tcW w:w="1559" w:type="dxa"/>
          </w:tcPr>
          <w:p w14:paraId="018BBD52"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b/>
                <w:bCs/>
              </w:rPr>
              <w:t>2</w:t>
            </w:r>
          </w:p>
        </w:tc>
      </w:tr>
      <w:tr w:rsidR="0052558D" w:rsidRPr="00DB64FB" w14:paraId="1FBD98B5" w14:textId="77777777" w:rsidTr="006343AA">
        <w:tc>
          <w:tcPr>
            <w:tcW w:w="567" w:type="dxa"/>
            <w:vMerge w:val="restart"/>
          </w:tcPr>
          <w:p w14:paraId="0F12D832"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11.</w:t>
            </w:r>
          </w:p>
        </w:tc>
        <w:tc>
          <w:tcPr>
            <w:tcW w:w="1418" w:type="dxa"/>
            <w:vMerge w:val="restart"/>
          </w:tcPr>
          <w:p w14:paraId="60FCB148" w14:textId="77777777" w:rsidR="0052558D" w:rsidRPr="00DB64FB" w:rsidRDefault="0052558D" w:rsidP="006343AA">
            <w:pPr>
              <w:rPr>
                <w:rFonts w:asciiTheme="minorHAnsi" w:hAnsiTheme="minorHAnsi" w:cstheme="minorHAnsi"/>
              </w:rPr>
            </w:pPr>
            <w:r w:rsidRPr="00DB64FB">
              <w:rPr>
                <w:rFonts w:asciiTheme="minorHAnsi" w:eastAsia="Arial" w:hAnsiTheme="minorHAnsi" w:cstheme="minorHAnsi"/>
              </w:rPr>
              <w:t>POWR.04.03.00-IP.07-00-008/17</w:t>
            </w:r>
          </w:p>
          <w:p w14:paraId="5929FD0F" w14:textId="77777777" w:rsidR="0052558D" w:rsidRPr="00DB64FB" w:rsidRDefault="0052558D" w:rsidP="006343AA">
            <w:pPr>
              <w:rPr>
                <w:rFonts w:asciiTheme="minorHAnsi" w:hAnsiTheme="minorHAnsi" w:cstheme="minorHAnsi"/>
              </w:rPr>
            </w:pPr>
          </w:p>
        </w:tc>
        <w:tc>
          <w:tcPr>
            <w:tcW w:w="1608" w:type="dxa"/>
            <w:vMerge w:val="restart"/>
          </w:tcPr>
          <w:p w14:paraId="3ADE037D" w14:textId="77777777" w:rsidR="0052558D" w:rsidRPr="00DB64FB" w:rsidRDefault="0052558D" w:rsidP="006343AA">
            <w:pPr>
              <w:jc w:val="both"/>
              <w:rPr>
                <w:rFonts w:asciiTheme="minorHAnsi" w:hAnsiTheme="minorHAnsi" w:cstheme="minorHAnsi"/>
              </w:rPr>
            </w:pPr>
            <w:r w:rsidRPr="00DB64FB">
              <w:rPr>
                <w:rFonts w:asciiTheme="minorHAnsi" w:hAnsiTheme="minorHAnsi" w:cstheme="minorHAnsi"/>
              </w:rPr>
              <w:t xml:space="preserve">Projekty z komponentem ponadnarodowym realizowane </w:t>
            </w:r>
          </w:p>
          <w:p w14:paraId="7238A07C" w14:textId="77777777" w:rsidR="0052558D" w:rsidRPr="00DB64FB" w:rsidRDefault="0052558D" w:rsidP="006343AA">
            <w:pPr>
              <w:rPr>
                <w:rFonts w:asciiTheme="minorHAnsi" w:hAnsiTheme="minorHAnsi" w:cstheme="minorHAnsi"/>
              </w:rPr>
            </w:pPr>
            <w:r w:rsidRPr="00DB64FB">
              <w:rPr>
                <w:rFonts w:asciiTheme="minorHAnsi" w:hAnsiTheme="minorHAnsi" w:cstheme="minorHAnsi"/>
              </w:rPr>
              <w:t xml:space="preserve">poza </w:t>
            </w:r>
            <w:proofErr w:type="spellStart"/>
            <w:r w:rsidRPr="00DB64FB">
              <w:rPr>
                <w:rFonts w:asciiTheme="minorHAnsi" w:hAnsiTheme="minorHAnsi" w:cstheme="minorHAnsi"/>
              </w:rPr>
              <w:t>Common</w:t>
            </w:r>
            <w:proofErr w:type="spellEnd"/>
            <w:r w:rsidRPr="00DB64FB">
              <w:rPr>
                <w:rFonts w:asciiTheme="minorHAnsi" w:hAnsiTheme="minorHAnsi" w:cstheme="minorHAnsi"/>
              </w:rPr>
              <w:t xml:space="preserve"> Framework</w:t>
            </w:r>
          </w:p>
          <w:p w14:paraId="0171993B" w14:textId="77777777" w:rsidR="0052558D" w:rsidRPr="00DB64FB" w:rsidRDefault="0052558D" w:rsidP="006343AA">
            <w:pPr>
              <w:rPr>
                <w:rFonts w:asciiTheme="minorHAnsi" w:hAnsiTheme="minorHAnsi" w:cstheme="minorHAnsi"/>
              </w:rPr>
            </w:pPr>
          </w:p>
        </w:tc>
        <w:tc>
          <w:tcPr>
            <w:tcW w:w="3041" w:type="dxa"/>
          </w:tcPr>
          <w:p w14:paraId="7E101A5C" w14:textId="77777777" w:rsidR="0052558D" w:rsidRPr="00DB64FB" w:rsidRDefault="0052558D" w:rsidP="006343AA">
            <w:pPr>
              <w:rPr>
                <w:rFonts w:asciiTheme="minorHAnsi" w:hAnsiTheme="minorHAnsi" w:cstheme="minorHAnsi"/>
                <w:bCs/>
              </w:rPr>
            </w:pPr>
            <w:r w:rsidRPr="00DB64FB">
              <w:rPr>
                <w:rFonts w:asciiTheme="minorHAnsi" w:hAnsiTheme="minorHAnsi" w:cstheme="minorHAnsi"/>
              </w:rPr>
              <w:t xml:space="preserve">Wypracowanie rozwiązań w obszarze rewitalizacji w sferze społecznej, mającej na celu włączenie społeczne grup </w:t>
            </w:r>
            <w:proofErr w:type="spellStart"/>
            <w:r w:rsidRPr="00DB64FB">
              <w:rPr>
                <w:rFonts w:asciiTheme="minorHAnsi" w:hAnsiTheme="minorHAnsi" w:cstheme="minorHAnsi"/>
              </w:rPr>
              <w:t>defaworyzowanych</w:t>
            </w:r>
            <w:proofErr w:type="spellEnd"/>
            <w:r w:rsidRPr="00DB64FB">
              <w:rPr>
                <w:rFonts w:asciiTheme="minorHAnsi" w:hAnsiTheme="minorHAnsi" w:cstheme="minorHAnsi"/>
              </w:rPr>
              <w:t xml:space="preserve"> z obszarów rewitalizacji w miastach realizujących projekty w ramach konkursu „Modelowa Rewitalizacja Miast” oraz projekty pilotażowe w zakresie rewitalizacji</w:t>
            </w:r>
          </w:p>
        </w:tc>
        <w:tc>
          <w:tcPr>
            <w:tcW w:w="1417" w:type="dxa"/>
          </w:tcPr>
          <w:p w14:paraId="4AD048E3"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10 000 000,00</w:t>
            </w:r>
          </w:p>
        </w:tc>
        <w:tc>
          <w:tcPr>
            <w:tcW w:w="1418" w:type="dxa"/>
          </w:tcPr>
          <w:p w14:paraId="33890F72"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3 482 017,49</w:t>
            </w:r>
          </w:p>
        </w:tc>
        <w:tc>
          <w:tcPr>
            <w:tcW w:w="1134" w:type="dxa"/>
          </w:tcPr>
          <w:p w14:paraId="2C22603B"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10</w:t>
            </w:r>
          </w:p>
        </w:tc>
        <w:tc>
          <w:tcPr>
            <w:tcW w:w="1134" w:type="dxa"/>
          </w:tcPr>
          <w:p w14:paraId="3DD28CC7"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3</w:t>
            </w:r>
          </w:p>
        </w:tc>
        <w:tc>
          <w:tcPr>
            <w:tcW w:w="1275" w:type="dxa"/>
          </w:tcPr>
          <w:p w14:paraId="516F83DC"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560" w:type="dxa"/>
          </w:tcPr>
          <w:p w14:paraId="3E227965"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2</w:t>
            </w:r>
          </w:p>
        </w:tc>
        <w:tc>
          <w:tcPr>
            <w:tcW w:w="1559" w:type="dxa"/>
          </w:tcPr>
          <w:p w14:paraId="4B97F5CD"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1</w:t>
            </w:r>
          </w:p>
        </w:tc>
      </w:tr>
      <w:tr w:rsidR="0052558D" w:rsidRPr="00DB64FB" w14:paraId="25097B4E" w14:textId="77777777" w:rsidTr="006343AA">
        <w:tc>
          <w:tcPr>
            <w:tcW w:w="567" w:type="dxa"/>
            <w:vMerge/>
          </w:tcPr>
          <w:p w14:paraId="47982C6C" w14:textId="77777777" w:rsidR="0052558D" w:rsidRPr="00DB64FB" w:rsidRDefault="0052558D" w:rsidP="00CF015B">
            <w:pPr>
              <w:jc w:val="center"/>
              <w:rPr>
                <w:rFonts w:asciiTheme="minorHAnsi" w:hAnsiTheme="minorHAnsi" w:cstheme="minorHAnsi"/>
              </w:rPr>
            </w:pPr>
          </w:p>
        </w:tc>
        <w:tc>
          <w:tcPr>
            <w:tcW w:w="1418" w:type="dxa"/>
            <w:vMerge/>
          </w:tcPr>
          <w:p w14:paraId="33ED0ED1" w14:textId="77777777" w:rsidR="0052558D" w:rsidRPr="00DB64FB" w:rsidRDefault="0052558D" w:rsidP="006343AA">
            <w:pPr>
              <w:rPr>
                <w:rFonts w:asciiTheme="minorHAnsi" w:hAnsiTheme="minorHAnsi" w:cstheme="minorHAnsi"/>
              </w:rPr>
            </w:pPr>
          </w:p>
        </w:tc>
        <w:tc>
          <w:tcPr>
            <w:tcW w:w="1608" w:type="dxa"/>
            <w:vMerge/>
          </w:tcPr>
          <w:p w14:paraId="285E2AC3" w14:textId="77777777" w:rsidR="0052558D" w:rsidRPr="00DB64FB" w:rsidRDefault="0052558D" w:rsidP="006343AA">
            <w:pPr>
              <w:rPr>
                <w:rFonts w:asciiTheme="minorHAnsi" w:hAnsiTheme="minorHAnsi" w:cstheme="minorHAnsi"/>
              </w:rPr>
            </w:pPr>
          </w:p>
        </w:tc>
        <w:tc>
          <w:tcPr>
            <w:tcW w:w="3041" w:type="dxa"/>
          </w:tcPr>
          <w:p w14:paraId="3F9B5594" w14:textId="77777777" w:rsidR="0052558D" w:rsidRPr="00DB64FB" w:rsidRDefault="0052558D" w:rsidP="006343AA">
            <w:pPr>
              <w:rPr>
                <w:rFonts w:asciiTheme="minorHAnsi" w:hAnsiTheme="minorHAnsi" w:cstheme="minorHAnsi"/>
                <w:bCs/>
              </w:rPr>
            </w:pPr>
            <w:r w:rsidRPr="00DB64FB">
              <w:rPr>
                <w:rFonts w:asciiTheme="minorHAnsi" w:hAnsiTheme="minorHAnsi" w:cstheme="minorHAnsi"/>
                <w:b/>
                <w:bCs/>
              </w:rPr>
              <w:t>SUMA</w:t>
            </w:r>
          </w:p>
        </w:tc>
        <w:tc>
          <w:tcPr>
            <w:tcW w:w="1417" w:type="dxa"/>
          </w:tcPr>
          <w:p w14:paraId="452EE755"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b/>
                <w:bCs/>
              </w:rPr>
              <w:t>10 000 000,00</w:t>
            </w:r>
          </w:p>
        </w:tc>
        <w:tc>
          <w:tcPr>
            <w:tcW w:w="1418" w:type="dxa"/>
          </w:tcPr>
          <w:p w14:paraId="336D762E"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3 482 017,49</w:t>
            </w:r>
          </w:p>
        </w:tc>
        <w:tc>
          <w:tcPr>
            <w:tcW w:w="1134" w:type="dxa"/>
          </w:tcPr>
          <w:p w14:paraId="095B956F"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b/>
                <w:bCs/>
              </w:rPr>
              <w:t>10</w:t>
            </w:r>
          </w:p>
        </w:tc>
        <w:tc>
          <w:tcPr>
            <w:tcW w:w="1134" w:type="dxa"/>
          </w:tcPr>
          <w:p w14:paraId="19808B2F"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b/>
                <w:bCs/>
              </w:rPr>
              <w:t>3</w:t>
            </w:r>
          </w:p>
        </w:tc>
        <w:tc>
          <w:tcPr>
            <w:tcW w:w="1275" w:type="dxa"/>
          </w:tcPr>
          <w:p w14:paraId="736844F7"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b/>
                <w:bCs/>
              </w:rPr>
              <w:t>0</w:t>
            </w:r>
          </w:p>
        </w:tc>
        <w:tc>
          <w:tcPr>
            <w:tcW w:w="1560" w:type="dxa"/>
          </w:tcPr>
          <w:p w14:paraId="022AAF18"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b/>
                <w:bCs/>
              </w:rPr>
              <w:t>2</w:t>
            </w:r>
          </w:p>
        </w:tc>
        <w:tc>
          <w:tcPr>
            <w:tcW w:w="1559" w:type="dxa"/>
          </w:tcPr>
          <w:p w14:paraId="3A8BECD5"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b/>
                <w:bCs/>
              </w:rPr>
              <w:t>1</w:t>
            </w:r>
          </w:p>
        </w:tc>
      </w:tr>
      <w:tr w:rsidR="0052558D" w:rsidRPr="00DB64FB" w14:paraId="497C76B7" w14:textId="77777777" w:rsidTr="006343AA">
        <w:tc>
          <w:tcPr>
            <w:tcW w:w="567" w:type="dxa"/>
            <w:vMerge w:val="restart"/>
          </w:tcPr>
          <w:p w14:paraId="77CC143B"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12.</w:t>
            </w:r>
          </w:p>
        </w:tc>
        <w:tc>
          <w:tcPr>
            <w:tcW w:w="1418" w:type="dxa"/>
            <w:vMerge w:val="restart"/>
          </w:tcPr>
          <w:p w14:paraId="6B3124C6" w14:textId="77777777" w:rsidR="0052558D" w:rsidRPr="00DB64FB" w:rsidRDefault="0052558D" w:rsidP="006343AA">
            <w:pPr>
              <w:rPr>
                <w:rFonts w:asciiTheme="minorHAnsi" w:hAnsiTheme="minorHAnsi" w:cstheme="minorHAnsi"/>
              </w:rPr>
            </w:pPr>
            <w:r w:rsidRPr="00DB64FB">
              <w:rPr>
                <w:rFonts w:asciiTheme="minorHAnsi" w:hAnsiTheme="minorHAnsi" w:cstheme="minorHAnsi"/>
              </w:rPr>
              <w:t>POWR.04.03.00-IP.07-00-001/18</w:t>
            </w:r>
          </w:p>
        </w:tc>
        <w:tc>
          <w:tcPr>
            <w:tcW w:w="1608" w:type="dxa"/>
            <w:vMerge w:val="restart"/>
          </w:tcPr>
          <w:p w14:paraId="575CBE2F" w14:textId="77777777" w:rsidR="0052558D" w:rsidRPr="00DB64FB" w:rsidRDefault="0052558D" w:rsidP="006343AA">
            <w:pPr>
              <w:rPr>
                <w:rFonts w:asciiTheme="minorHAnsi" w:hAnsiTheme="minorHAnsi" w:cstheme="minorHAnsi"/>
              </w:rPr>
            </w:pPr>
            <w:r w:rsidRPr="00DB64FB">
              <w:rPr>
                <w:rFonts w:asciiTheme="minorHAnsi" w:hAnsiTheme="minorHAnsi" w:cstheme="minorHAnsi"/>
              </w:rPr>
              <w:t xml:space="preserve">Projekty realizowane w ramach </w:t>
            </w:r>
            <w:proofErr w:type="spellStart"/>
            <w:r w:rsidRPr="00DB64FB">
              <w:rPr>
                <w:rFonts w:asciiTheme="minorHAnsi" w:hAnsiTheme="minorHAnsi" w:cstheme="minorHAnsi"/>
              </w:rPr>
              <w:t>Common</w:t>
            </w:r>
            <w:proofErr w:type="spellEnd"/>
            <w:r w:rsidRPr="00DB64FB">
              <w:rPr>
                <w:rFonts w:asciiTheme="minorHAnsi" w:hAnsiTheme="minorHAnsi" w:cstheme="minorHAnsi"/>
              </w:rPr>
              <w:t xml:space="preserve"> Framework</w:t>
            </w:r>
          </w:p>
        </w:tc>
        <w:tc>
          <w:tcPr>
            <w:tcW w:w="3041" w:type="dxa"/>
          </w:tcPr>
          <w:p w14:paraId="1BF8ED77" w14:textId="77777777" w:rsidR="0052558D" w:rsidRPr="00DB64FB" w:rsidRDefault="0052558D" w:rsidP="006343AA">
            <w:pPr>
              <w:rPr>
                <w:rFonts w:asciiTheme="minorHAnsi" w:hAnsiTheme="minorHAnsi" w:cstheme="minorHAnsi"/>
                <w:bCs/>
              </w:rPr>
            </w:pPr>
            <w:r w:rsidRPr="00DB64FB">
              <w:rPr>
                <w:rFonts w:asciiTheme="minorHAnsi" w:hAnsiTheme="minorHAnsi" w:cstheme="minorHAnsi"/>
                <w:bCs/>
              </w:rPr>
              <w:t>1. Modernizacja instytucji działających na rynku pracy, takich jak publiczne i prywatne służby zatrudnienia oraz lepsze dostosowanie do potrzeb rynku pracy oraz lepszej współpracy instytucji i właściwych zaangażowanych podmiotów,</w:t>
            </w:r>
          </w:p>
        </w:tc>
        <w:tc>
          <w:tcPr>
            <w:tcW w:w="1417" w:type="dxa"/>
            <w:vMerge w:val="restart"/>
          </w:tcPr>
          <w:p w14:paraId="37BAA049"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26 323 551,37</w:t>
            </w:r>
          </w:p>
        </w:tc>
        <w:tc>
          <w:tcPr>
            <w:tcW w:w="1418" w:type="dxa"/>
          </w:tcPr>
          <w:p w14:paraId="0DA3D0E3"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2 764 624,30</w:t>
            </w:r>
          </w:p>
        </w:tc>
        <w:tc>
          <w:tcPr>
            <w:tcW w:w="1134" w:type="dxa"/>
          </w:tcPr>
          <w:p w14:paraId="60914910"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6</w:t>
            </w:r>
          </w:p>
        </w:tc>
        <w:tc>
          <w:tcPr>
            <w:tcW w:w="1134" w:type="dxa"/>
          </w:tcPr>
          <w:p w14:paraId="40ACD848"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2</w:t>
            </w:r>
          </w:p>
        </w:tc>
        <w:tc>
          <w:tcPr>
            <w:tcW w:w="1275" w:type="dxa"/>
          </w:tcPr>
          <w:p w14:paraId="41F22A75"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560" w:type="dxa"/>
          </w:tcPr>
          <w:p w14:paraId="02539E5A"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2</w:t>
            </w:r>
          </w:p>
        </w:tc>
        <w:tc>
          <w:tcPr>
            <w:tcW w:w="1559" w:type="dxa"/>
          </w:tcPr>
          <w:p w14:paraId="5CEE9FFC"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r>
      <w:tr w:rsidR="0052558D" w:rsidRPr="00DB64FB" w14:paraId="1FDEBC55" w14:textId="77777777" w:rsidTr="006343AA">
        <w:tc>
          <w:tcPr>
            <w:tcW w:w="567" w:type="dxa"/>
            <w:vMerge/>
          </w:tcPr>
          <w:p w14:paraId="46E3381A" w14:textId="77777777" w:rsidR="0052558D" w:rsidRPr="00DB64FB" w:rsidRDefault="0052558D" w:rsidP="006343AA">
            <w:pPr>
              <w:rPr>
                <w:rFonts w:asciiTheme="minorHAnsi" w:hAnsiTheme="minorHAnsi" w:cstheme="minorHAnsi"/>
              </w:rPr>
            </w:pPr>
          </w:p>
        </w:tc>
        <w:tc>
          <w:tcPr>
            <w:tcW w:w="1418" w:type="dxa"/>
            <w:vMerge/>
          </w:tcPr>
          <w:p w14:paraId="15EC0D52" w14:textId="77777777" w:rsidR="0052558D" w:rsidRPr="00DB64FB" w:rsidRDefault="0052558D" w:rsidP="006343AA">
            <w:pPr>
              <w:rPr>
                <w:rFonts w:asciiTheme="minorHAnsi" w:hAnsiTheme="minorHAnsi" w:cstheme="minorHAnsi"/>
              </w:rPr>
            </w:pPr>
          </w:p>
        </w:tc>
        <w:tc>
          <w:tcPr>
            <w:tcW w:w="1608" w:type="dxa"/>
            <w:vMerge/>
          </w:tcPr>
          <w:p w14:paraId="1BC7CE65" w14:textId="77777777" w:rsidR="0052558D" w:rsidRPr="00DB64FB" w:rsidRDefault="0052558D" w:rsidP="006343AA">
            <w:pPr>
              <w:rPr>
                <w:rFonts w:asciiTheme="minorHAnsi" w:hAnsiTheme="minorHAnsi" w:cstheme="minorHAnsi"/>
              </w:rPr>
            </w:pPr>
          </w:p>
        </w:tc>
        <w:tc>
          <w:tcPr>
            <w:tcW w:w="3041" w:type="dxa"/>
          </w:tcPr>
          <w:p w14:paraId="5B45B6BB" w14:textId="77777777" w:rsidR="0052558D" w:rsidRPr="00DB64FB" w:rsidRDefault="0052558D" w:rsidP="006343AA">
            <w:pPr>
              <w:rPr>
                <w:rFonts w:asciiTheme="minorHAnsi" w:hAnsiTheme="minorHAnsi" w:cstheme="minorHAnsi"/>
                <w:bCs/>
              </w:rPr>
            </w:pPr>
            <w:r w:rsidRPr="00DB64FB">
              <w:rPr>
                <w:rFonts w:asciiTheme="minorHAnsi" w:hAnsiTheme="minorHAnsi" w:cstheme="minorHAnsi"/>
                <w:bCs/>
              </w:rPr>
              <w:t>2. Ułatwianie dostępu do przystępnych cenowo, trwałych oraz wysokiej jakości usług, w tym opieki zdrowotnej i usług socjalnych świadczonych w interesie ogólnym,</w:t>
            </w:r>
          </w:p>
        </w:tc>
        <w:tc>
          <w:tcPr>
            <w:tcW w:w="1417" w:type="dxa"/>
            <w:vMerge/>
          </w:tcPr>
          <w:p w14:paraId="1C800D0F" w14:textId="77777777" w:rsidR="0052558D" w:rsidRPr="00DB64FB" w:rsidRDefault="0052558D" w:rsidP="00CF015B">
            <w:pPr>
              <w:jc w:val="center"/>
              <w:rPr>
                <w:rFonts w:asciiTheme="minorHAnsi" w:hAnsiTheme="minorHAnsi" w:cstheme="minorHAnsi"/>
              </w:rPr>
            </w:pPr>
          </w:p>
        </w:tc>
        <w:tc>
          <w:tcPr>
            <w:tcW w:w="1418" w:type="dxa"/>
          </w:tcPr>
          <w:p w14:paraId="7781CC37"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2 290 139,59</w:t>
            </w:r>
          </w:p>
        </w:tc>
        <w:tc>
          <w:tcPr>
            <w:tcW w:w="1134" w:type="dxa"/>
          </w:tcPr>
          <w:p w14:paraId="49845D08"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4</w:t>
            </w:r>
          </w:p>
        </w:tc>
        <w:tc>
          <w:tcPr>
            <w:tcW w:w="1134" w:type="dxa"/>
          </w:tcPr>
          <w:p w14:paraId="75F1C9E7"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2</w:t>
            </w:r>
          </w:p>
        </w:tc>
        <w:tc>
          <w:tcPr>
            <w:tcW w:w="1275" w:type="dxa"/>
          </w:tcPr>
          <w:p w14:paraId="57DBA67E"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560" w:type="dxa"/>
          </w:tcPr>
          <w:p w14:paraId="208F081E"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2</w:t>
            </w:r>
          </w:p>
        </w:tc>
        <w:tc>
          <w:tcPr>
            <w:tcW w:w="1559" w:type="dxa"/>
          </w:tcPr>
          <w:p w14:paraId="2A37204C"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r>
      <w:tr w:rsidR="0052558D" w:rsidRPr="00DB64FB" w14:paraId="5BC07F5D" w14:textId="77777777" w:rsidTr="006343AA">
        <w:tc>
          <w:tcPr>
            <w:tcW w:w="567" w:type="dxa"/>
            <w:vMerge/>
          </w:tcPr>
          <w:p w14:paraId="3EEBCF9D" w14:textId="77777777" w:rsidR="0052558D" w:rsidRPr="00DB64FB" w:rsidRDefault="0052558D" w:rsidP="006343AA">
            <w:pPr>
              <w:rPr>
                <w:rFonts w:asciiTheme="minorHAnsi" w:hAnsiTheme="minorHAnsi" w:cstheme="minorHAnsi"/>
              </w:rPr>
            </w:pPr>
          </w:p>
        </w:tc>
        <w:tc>
          <w:tcPr>
            <w:tcW w:w="1418" w:type="dxa"/>
            <w:vMerge/>
          </w:tcPr>
          <w:p w14:paraId="77887F7E" w14:textId="77777777" w:rsidR="0052558D" w:rsidRPr="00DB64FB" w:rsidRDefault="0052558D" w:rsidP="006343AA">
            <w:pPr>
              <w:rPr>
                <w:rFonts w:asciiTheme="minorHAnsi" w:hAnsiTheme="minorHAnsi" w:cstheme="minorHAnsi"/>
              </w:rPr>
            </w:pPr>
          </w:p>
        </w:tc>
        <w:tc>
          <w:tcPr>
            <w:tcW w:w="1608" w:type="dxa"/>
            <w:vMerge/>
          </w:tcPr>
          <w:p w14:paraId="4A8FED39" w14:textId="77777777" w:rsidR="0052558D" w:rsidRPr="00DB64FB" w:rsidRDefault="0052558D" w:rsidP="006343AA">
            <w:pPr>
              <w:rPr>
                <w:rFonts w:asciiTheme="minorHAnsi" w:hAnsiTheme="minorHAnsi" w:cstheme="minorHAnsi"/>
              </w:rPr>
            </w:pPr>
          </w:p>
        </w:tc>
        <w:tc>
          <w:tcPr>
            <w:tcW w:w="3041" w:type="dxa"/>
          </w:tcPr>
          <w:p w14:paraId="0E8C85A4" w14:textId="77777777" w:rsidR="0052558D" w:rsidRPr="00DB64FB" w:rsidRDefault="0052558D" w:rsidP="006343AA">
            <w:pPr>
              <w:rPr>
                <w:rFonts w:asciiTheme="minorHAnsi" w:hAnsiTheme="minorHAnsi" w:cstheme="minorHAnsi"/>
                <w:bCs/>
              </w:rPr>
            </w:pPr>
            <w:r w:rsidRPr="00DB64FB">
              <w:rPr>
                <w:rFonts w:asciiTheme="minorHAnsi" w:hAnsiTheme="minorHAnsi" w:cstheme="minorHAnsi"/>
                <w:bCs/>
              </w:rPr>
              <w:t xml:space="preserve">3. Wspieranie przedsiębiorczości społecznej i integracji zawodowej w przedsiębiorstwach społecznych oraz ekonomii społecznej i </w:t>
            </w:r>
            <w:r w:rsidRPr="00DB64FB">
              <w:rPr>
                <w:rFonts w:asciiTheme="minorHAnsi" w:hAnsiTheme="minorHAnsi" w:cstheme="minorHAnsi"/>
                <w:bCs/>
              </w:rPr>
              <w:lastRenderedPageBreak/>
              <w:t>solidarnej w celu ułatwiania dostępu do zatrudnienia,</w:t>
            </w:r>
          </w:p>
        </w:tc>
        <w:tc>
          <w:tcPr>
            <w:tcW w:w="1417" w:type="dxa"/>
            <w:vMerge/>
          </w:tcPr>
          <w:p w14:paraId="3FEFA790" w14:textId="77777777" w:rsidR="0052558D" w:rsidRPr="00DB64FB" w:rsidRDefault="0052558D" w:rsidP="00CF015B">
            <w:pPr>
              <w:jc w:val="center"/>
              <w:rPr>
                <w:rFonts w:asciiTheme="minorHAnsi" w:hAnsiTheme="minorHAnsi" w:cstheme="minorHAnsi"/>
              </w:rPr>
            </w:pPr>
          </w:p>
        </w:tc>
        <w:tc>
          <w:tcPr>
            <w:tcW w:w="1418" w:type="dxa"/>
          </w:tcPr>
          <w:p w14:paraId="67FC27FC"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134" w:type="dxa"/>
          </w:tcPr>
          <w:p w14:paraId="4F96E53C"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2</w:t>
            </w:r>
          </w:p>
        </w:tc>
        <w:tc>
          <w:tcPr>
            <w:tcW w:w="1134" w:type="dxa"/>
          </w:tcPr>
          <w:p w14:paraId="6AE4FDD8"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275" w:type="dxa"/>
          </w:tcPr>
          <w:p w14:paraId="6DEB3982"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560" w:type="dxa"/>
          </w:tcPr>
          <w:p w14:paraId="740A1BBF"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559" w:type="dxa"/>
          </w:tcPr>
          <w:p w14:paraId="42D76167"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r>
      <w:tr w:rsidR="0052558D" w:rsidRPr="00DB64FB" w14:paraId="2C54A815" w14:textId="77777777" w:rsidTr="006343AA">
        <w:tc>
          <w:tcPr>
            <w:tcW w:w="567" w:type="dxa"/>
            <w:vMerge/>
          </w:tcPr>
          <w:p w14:paraId="02E2EF8D" w14:textId="77777777" w:rsidR="0052558D" w:rsidRPr="00DB64FB" w:rsidRDefault="0052558D" w:rsidP="006343AA">
            <w:pPr>
              <w:rPr>
                <w:rFonts w:asciiTheme="minorHAnsi" w:hAnsiTheme="minorHAnsi" w:cstheme="minorHAnsi"/>
              </w:rPr>
            </w:pPr>
          </w:p>
        </w:tc>
        <w:tc>
          <w:tcPr>
            <w:tcW w:w="1418" w:type="dxa"/>
            <w:vMerge/>
          </w:tcPr>
          <w:p w14:paraId="570CA2C1" w14:textId="77777777" w:rsidR="0052558D" w:rsidRPr="00DB64FB" w:rsidRDefault="0052558D" w:rsidP="006343AA">
            <w:pPr>
              <w:rPr>
                <w:rFonts w:asciiTheme="minorHAnsi" w:hAnsiTheme="minorHAnsi" w:cstheme="minorHAnsi"/>
              </w:rPr>
            </w:pPr>
          </w:p>
        </w:tc>
        <w:tc>
          <w:tcPr>
            <w:tcW w:w="1608" w:type="dxa"/>
            <w:vMerge/>
          </w:tcPr>
          <w:p w14:paraId="1ACC983D" w14:textId="77777777" w:rsidR="0052558D" w:rsidRPr="00DB64FB" w:rsidRDefault="0052558D" w:rsidP="006343AA">
            <w:pPr>
              <w:rPr>
                <w:rFonts w:asciiTheme="minorHAnsi" w:hAnsiTheme="minorHAnsi" w:cstheme="minorHAnsi"/>
              </w:rPr>
            </w:pPr>
          </w:p>
        </w:tc>
        <w:tc>
          <w:tcPr>
            <w:tcW w:w="3041" w:type="dxa"/>
          </w:tcPr>
          <w:p w14:paraId="35F929A3" w14:textId="77777777" w:rsidR="0052558D" w:rsidRPr="00DB64FB" w:rsidRDefault="0052558D" w:rsidP="006343AA">
            <w:pPr>
              <w:rPr>
                <w:rFonts w:asciiTheme="minorHAnsi" w:hAnsiTheme="minorHAnsi" w:cstheme="minorHAnsi"/>
                <w:bCs/>
              </w:rPr>
            </w:pPr>
            <w:r w:rsidRPr="00DB64FB">
              <w:rPr>
                <w:rFonts w:asciiTheme="minorHAnsi" w:hAnsiTheme="minorHAnsi" w:cstheme="minorHAnsi"/>
                <w:bCs/>
              </w:rPr>
              <w:t xml:space="preserve">4. Wyrównywanie dostępu do uczenia się przez całe życie o charakterze formalnym, nieformalnym i </w:t>
            </w:r>
            <w:proofErr w:type="spellStart"/>
            <w:r w:rsidRPr="00DB64FB">
              <w:rPr>
                <w:rFonts w:asciiTheme="minorHAnsi" w:hAnsiTheme="minorHAnsi" w:cstheme="minorHAnsi"/>
                <w:bCs/>
              </w:rPr>
              <w:t>pozaformalnym</w:t>
            </w:r>
            <w:proofErr w:type="spellEnd"/>
            <w:r w:rsidRPr="00DB64FB">
              <w:rPr>
                <w:rFonts w:asciiTheme="minorHAnsi" w:hAnsiTheme="minorHAnsi" w:cstheme="minorHAnsi"/>
                <w:bCs/>
              </w:rPr>
              <w:t xml:space="preserve"> wszystkich grup wiekowych, poszerzanie wiedzy, podnoszenie umiejętności i kompetencji siły roboczej oraz promowanie elastycznych ścieżek kształcenia, w tym  poprzez doradztwo zawodowe i potwierdzanie nabytych kompetencji,</w:t>
            </w:r>
          </w:p>
        </w:tc>
        <w:tc>
          <w:tcPr>
            <w:tcW w:w="1417" w:type="dxa"/>
            <w:vMerge/>
          </w:tcPr>
          <w:p w14:paraId="32BF2503" w14:textId="77777777" w:rsidR="0052558D" w:rsidRPr="00DB64FB" w:rsidRDefault="0052558D" w:rsidP="00CF015B">
            <w:pPr>
              <w:jc w:val="center"/>
              <w:rPr>
                <w:rFonts w:asciiTheme="minorHAnsi" w:hAnsiTheme="minorHAnsi" w:cstheme="minorHAnsi"/>
              </w:rPr>
            </w:pPr>
          </w:p>
        </w:tc>
        <w:tc>
          <w:tcPr>
            <w:tcW w:w="1418" w:type="dxa"/>
          </w:tcPr>
          <w:p w14:paraId="69FBB2EA"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12 638 742,66</w:t>
            </w:r>
          </w:p>
        </w:tc>
        <w:tc>
          <w:tcPr>
            <w:tcW w:w="1134" w:type="dxa"/>
          </w:tcPr>
          <w:p w14:paraId="780B9824"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27</w:t>
            </w:r>
          </w:p>
        </w:tc>
        <w:tc>
          <w:tcPr>
            <w:tcW w:w="1134" w:type="dxa"/>
          </w:tcPr>
          <w:p w14:paraId="6FD894D0"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9</w:t>
            </w:r>
          </w:p>
        </w:tc>
        <w:tc>
          <w:tcPr>
            <w:tcW w:w="1275" w:type="dxa"/>
          </w:tcPr>
          <w:p w14:paraId="62D1D397"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1</w:t>
            </w:r>
          </w:p>
        </w:tc>
        <w:tc>
          <w:tcPr>
            <w:tcW w:w="1560" w:type="dxa"/>
          </w:tcPr>
          <w:p w14:paraId="26AF3494"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5</w:t>
            </w:r>
          </w:p>
        </w:tc>
        <w:tc>
          <w:tcPr>
            <w:tcW w:w="1559" w:type="dxa"/>
          </w:tcPr>
          <w:p w14:paraId="2A80DABF"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3</w:t>
            </w:r>
          </w:p>
        </w:tc>
      </w:tr>
      <w:tr w:rsidR="0052558D" w:rsidRPr="00DB64FB" w14:paraId="559C536B" w14:textId="77777777" w:rsidTr="006343AA">
        <w:tc>
          <w:tcPr>
            <w:tcW w:w="567" w:type="dxa"/>
            <w:vMerge/>
          </w:tcPr>
          <w:p w14:paraId="46C0E72C" w14:textId="77777777" w:rsidR="0052558D" w:rsidRPr="00DB64FB" w:rsidRDefault="0052558D" w:rsidP="006343AA">
            <w:pPr>
              <w:rPr>
                <w:rFonts w:asciiTheme="minorHAnsi" w:hAnsiTheme="minorHAnsi" w:cstheme="minorHAnsi"/>
              </w:rPr>
            </w:pPr>
          </w:p>
        </w:tc>
        <w:tc>
          <w:tcPr>
            <w:tcW w:w="1418" w:type="dxa"/>
            <w:vMerge/>
          </w:tcPr>
          <w:p w14:paraId="71717001" w14:textId="77777777" w:rsidR="0052558D" w:rsidRPr="00DB64FB" w:rsidRDefault="0052558D" w:rsidP="006343AA">
            <w:pPr>
              <w:rPr>
                <w:rFonts w:asciiTheme="minorHAnsi" w:hAnsiTheme="minorHAnsi" w:cstheme="minorHAnsi"/>
              </w:rPr>
            </w:pPr>
          </w:p>
        </w:tc>
        <w:tc>
          <w:tcPr>
            <w:tcW w:w="1608" w:type="dxa"/>
            <w:vMerge/>
          </w:tcPr>
          <w:p w14:paraId="27E2BB38" w14:textId="77777777" w:rsidR="0052558D" w:rsidRPr="00DB64FB" w:rsidRDefault="0052558D" w:rsidP="006343AA">
            <w:pPr>
              <w:rPr>
                <w:rFonts w:asciiTheme="minorHAnsi" w:hAnsiTheme="minorHAnsi" w:cstheme="minorHAnsi"/>
              </w:rPr>
            </w:pPr>
          </w:p>
        </w:tc>
        <w:tc>
          <w:tcPr>
            <w:tcW w:w="3041" w:type="dxa"/>
          </w:tcPr>
          <w:p w14:paraId="403519B4" w14:textId="77777777" w:rsidR="0052558D" w:rsidRPr="00DB64FB" w:rsidRDefault="0052558D" w:rsidP="006343AA">
            <w:pPr>
              <w:rPr>
                <w:rFonts w:asciiTheme="minorHAnsi" w:hAnsiTheme="minorHAnsi" w:cstheme="minorHAnsi"/>
                <w:bCs/>
              </w:rPr>
            </w:pPr>
            <w:r w:rsidRPr="00DB64FB">
              <w:rPr>
                <w:rFonts w:asciiTheme="minorHAnsi" w:hAnsiTheme="minorHAnsi" w:cstheme="minorHAnsi"/>
                <w:bCs/>
              </w:rPr>
              <w:t>5. Lepsze dostosowanie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c>
          <w:tcPr>
            <w:tcW w:w="1417" w:type="dxa"/>
            <w:vMerge/>
          </w:tcPr>
          <w:p w14:paraId="5027D75F" w14:textId="77777777" w:rsidR="0052558D" w:rsidRPr="00DB64FB" w:rsidRDefault="0052558D" w:rsidP="00CF015B">
            <w:pPr>
              <w:jc w:val="center"/>
              <w:rPr>
                <w:rFonts w:asciiTheme="minorHAnsi" w:hAnsiTheme="minorHAnsi" w:cstheme="minorHAnsi"/>
              </w:rPr>
            </w:pPr>
          </w:p>
        </w:tc>
        <w:tc>
          <w:tcPr>
            <w:tcW w:w="1418" w:type="dxa"/>
          </w:tcPr>
          <w:p w14:paraId="237E2E35"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8 205 520,82</w:t>
            </w:r>
          </w:p>
        </w:tc>
        <w:tc>
          <w:tcPr>
            <w:tcW w:w="1134" w:type="dxa"/>
          </w:tcPr>
          <w:p w14:paraId="3ABF60CD"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11</w:t>
            </w:r>
          </w:p>
        </w:tc>
        <w:tc>
          <w:tcPr>
            <w:tcW w:w="1134" w:type="dxa"/>
          </w:tcPr>
          <w:p w14:paraId="5AF15F21"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5</w:t>
            </w:r>
          </w:p>
        </w:tc>
        <w:tc>
          <w:tcPr>
            <w:tcW w:w="1275" w:type="dxa"/>
          </w:tcPr>
          <w:p w14:paraId="78DB59D7"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1</w:t>
            </w:r>
          </w:p>
        </w:tc>
        <w:tc>
          <w:tcPr>
            <w:tcW w:w="1560" w:type="dxa"/>
          </w:tcPr>
          <w:p w14:paraId="121279AE"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3</w:t>
            </w:r>
          </w:p>
        </w:tc>
        <w:tc>
          <w:tcPr>
            <w:tcW w:w="1559" w:type="dxa"/>
          </w:tcPr>
          <w:p w14:paraId="69D2C354"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1</w:t>
            </w:r>
          </w:p>
        </w:tc>
      </w:tr>
      <w:tr w:rsidR="0052558D" w:rsidRPr="00DB64FB" w14:paraId="66361F15" w14:textId="77777777" w:rsidTr="006343AA">
        <w:tc>
          <w:tcPr>
            <w:tcW w:w="567" w:type="dxa"/>
            <w:vMerge/>
          </w:tcPr>
          <w:p w14:paraId="69390AE8" w14:textId="77777777" w:rsidR="0052558D" w:rsidRPr="00DB64FB" w:rsidRDefault="0052558D" w:rsidP="006343AA">
            <w:pPr>
              <w:rPr>
                <w:rFonts w:asciiTheme="minorHAnsi" w:hAnsiTheme="minorHAnsi" w:cstheme="minorHAnsi"/>
              </w:rPr>
            </w:pPr>
          </w:p>
        </w:tc>
        <w:tc>
          <w:tcPr>
            <w:tcW w:w="1418" w:type="dxa"/>
            <w:vMerge/>
          </w:tcPr>
          <w:p w14:paraId="4C645AB8" w14:textId="77777777" w:rsidR="0052558D" w:rsidRPr="00DB64FB" w:rsidRDefault="0052558D" w:rsidP="006343AA">
            <w:pPr>
              <w:rPr>
                <w:rFonts w:asciiTheme="minorHAnsi" w:hAnsiTheme="minorHAnsi" w:cstheme="minorHAnsi"/>
              </w:rPr>
            </w:pPr>
          </w:p>
        </w:tc>
        <w:tc>
          <w:tcPr>
            <w:tcW w:w="1608" w:type="dxa"/>
            <w:vMerge/>
          </w:tcPr>
          <w:p w14:paraId="40F92906" w14:textId="77777777" w:rsidR="0052558D" w:rsidRPr="00DB64FB" w:rsidRDefault="0052558D" w:rsidP="006343AA">
            <w:pPr>
              <w:rPr>
                <w:rFonts w:asciiTheme="minorHAnsi" w:hAnsiTheme="minorHAnsi" w:cstheme="minorHAnsi"/>
              </w:rPr>
            </w:pPr>
          </w:p>
        </w:tc>
        <w:tc>
          <w:tcPr>
            <w:tcW w:w="3041" w:type="dxa"/>
          </w:tcPr>
          <w:p w14:paraId="31A79F66" w14:textId="77777777" w:rsidR="0052558D" w:rsidRPr="00DB64FB" w:rsidRDefault="0052558D" w:rsidP="006343AA">
            <w:pPr>
              <w:rPr>
                <w:rFonts w:asciiTheme="minorHAnsi" w:hAnsiTheme="minorHAnsi" w:cstheme="minorHAnsi"/>
                <w:bCs/>
              </w:rPr>
            </w:pPr>
            <w:r w:rsidRPr="00DB64FB">
              <w:rPr>
                <w:rFonts w:asciiTheme="minorHAnsi" w:hAnsiTheme="minorHAnsi" w:cstheme="minorHAnsi"/>
                <w:bCs/>
              </w:rPr>
              <w:t xml:space="preserve">6. Inwestycje w zdolności instytucjonalne i w sprawność administracji publicznej oraz efektywność usług publicznych na szczeblu krajowym, regionalnym i lokalnym w celu przeprowadzenia </w:t>
            </w:r>
            <w:r w:rsidRPr="00DB64FB">
              <w:rPr>
                <w:rFonts w:asciiTheme="minorHAnsi" w:hAnsiTheme="minorHAnsi" w:cstheme="minorHAnsi"/>
                <w:bCs/>
              </w:rPr>
              <w:lastRenderedPageBreak/>
              <w:t>reform, z uwzględnieniem lepszego stanowienia prawa i dobrego rządzenia.</w:t>
            </w:r>
          </w:p>
        </w:tc>
        <w:tc>
          <w:tcPr>
            <w:tcW w:w="1417" w:type="dxa"/>
            <w:vMerge/>
          </w:tcPr>
          <w:p w14:paraId="069AEC31" w14:textId="77777777" w:rsidR="0052558D" w:rsidRPr="00DB64FB" w:rsidRDefault="0052558D" w:rsidP="00CF015B">
            <w:pPr>
              <w:jc w:val="center"/>
              <w:rPr>
                <w:rFonts w:asciiTheme="minorHAnsi" w:hAnsiTheme="minorHAnsi" w:cstheme="minorHAnsi"/>
                <w:b/>
                <w:bCs/>
              </w:rPr>
            </w:pPr>
          </w:p>
        </w:tc>
        <w:tc>
          <w:tcPr>
            <w:tcW w:w="1418" w:type="dxa"/>
          </w:tcPr>
          <w:p w14:paraId="0063C901"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134" w:type="dxa"/>
          </w:tcPr>
          <w:p w14:paraId="0F22DD7E"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2</w:t>
            </w:r>
          </w:p>
        </w:tc>
        <w:tc>
          <w:tcPr>
            <w:tcW w:w="1134" w:type="dxa"/>
          </w:tcPr>
          <w:p w14:paraId="4797F21B"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275" w:type="dxa"/>
          </w:tcPr>
          <w:p w14:paraId="2B2FDB05"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560" w:type="dxa"/>
          </w:tcPr>
          <w:p w14:paraId="65F2195E"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559" w:type="dxa"/>
          </w:tcPr>
          <w:p w14:paraId="13C42117"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r>
      <w:tr w:rsidR="0052558D" w:rsidRPr="00DB64FB" w14:paraId="076E70F8" w14:textId="77777777" w:rsidTr="006343AA">
        <w:tc>
          <w:tcPr>
            <w:tcW w:w="567" w:type="dxa"/>
            <w:vMerge/>
          </w:tcPr>
          <w:p w14:paraId="45535D84" w14:textId="77777777" w:rsidR="0052558D" w:rsidRPr="00DB64FB" w:rsidRDefault="0052558D" w:rsidP="006343AA">
            <w:pPr>
              <w:rPr>
                <w:rFonts w:asciiTheme="minorHAnsi" w:hAnsiTheme="minorHAnsi" w:cstheme="minorHAnsi"/>
              </w:rPr>
            </w:pPr>
          </w:p>
        </w:tc>
        <w:tc>
          <w:tcPr>
            <w:tcW w:w="1418" w:type="dxa"/>
            <w:vMerge/>
          </w:tcPr>
          <w:p w14:paraId="2A377895" w14:textId="77777777" w:rsidR="0052558D" w:rsidRPr="00DB64FB" w:rsidRDefault="0052558D" w:rsidP="006343AA">
            <w:pPr>
              <w:rPr>
                <w:rFonts w:asciiTheme="minorHAnsi" w:hAnsiTheme="minorHAnsi" w:cstheme="minorHAnsi"/>
              </w:rPr>
            </w:pPr>
          </w:p>
        </w:tc>
        <w:tc>
          <w:tcPr>
            <w:tcW w:w="1608" w:type="dxa"/>
            <w:vMerge/>
          </w:tcPr>
          <w:p w14:paraId="2D19A7A0" w14:textId="77777777" w:rsidR="0052558D" w:rsidRPr="00DB64FB" w:rsidRDefault="0052558D" w:rsidP="006343AA">
            <w:pPr>
              <w:rPr>
                <w:rFonts w:asciiTheme="minorHAnsi" w:hAnsiTheme="minorHAnsi" w:cstheme="minorHAnsi"/>
              </w:rPr>
            </w:pPr>
          </w:p>
        </w:tc>
        <w:tc>
          <w:tcPr>
            <w:tcW w:w="3041" w:type="dxa"/>
          </w:tcPr>
          <w:p w14:paraId="4C406124" w14:textId="77777777" w:rsidR="0052558D" w:rsidRPr="00DB64FB" w:rsidRDefault="0052558D" w:rsidP="006343AA">
            <w:pPr>
              <w:rPr>
                <w:rFonts w:asciiTheme="minorHAnsi" w:hAnsiTheme="minorHAnsi" w:cstheme="minorHAnsi"/>
                <w:b/>
                <w:bCs/>
              </w:rPr>
            </w:pPr>
            <w:r w:rsidRPr="00DB64FB">
              <w:rPr>
                <w:rFonts w:asciiTheme="minorHAnsi" w:hAnsiTheme="minorHAnsi" w:cstheme="minorHAnsi"/>
                <w:b/>
                <w:bCs/>
              </w:rPr>
              <w:t>SUMA</w:t>
            </w:r>
          </w:p>
        </w:tc>
        <w:tc>
          <w:tcPr>
            <w:tcW w:w="1417" w:type="dxa"/>
          </w:tcPr>
          <w:p w14:paraId="5CDB8EDF"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b/>
                <w:bCs/>
              </w:rPr>
              <w:t>26 323 551,37</w:t>
            </w:r>
          </w:p>
        </w:tc>
        <w:tc>
          <w:tcPr>
            <w:tcW w:w="1418" w:type="dxa"/>
          </w:tcPr>
          <w:p w14:paraId="6E04F752"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b/>
                <w:bCs/>
              </w:rPr>
              <w:t>25 899 027,37</w:t>
            </w:r>
          </w:p>
        </w:tc>
        <w:tc>
          <w:tcPr>
            <w:tcW w:w="1134" w:type="dxa"/>
          </w:tcPr>
          <w:p w14:paraId="4F90FDB9"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b/>
                <w:bCs/>
              </w:rPr>
              <w:t>52</w:t>
            </w:r>
          </w:p>
        </w:tc>
        <w:tc>
          <w:tcPr>
            <w:tcW w:w="1134" w:type="dxa"/>
          </w:tcPr>
          <w:p w14:paraId="086282A5"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b/>
                <w:bCs/>
              </w:rPr>
              <w:t>18</w:t>
            </w:r>
          </w:p>
        </w:tc>
        <w:tc>
          <w:tcPr>
            <w:tcW w:w="1275" w:type="dxa"/>
          </w:tcPr>
          <w:p w14:paraId="463A9EA7"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b/>
                <w:bCs/>
              </w:rPr>
              <w:t>2</w:t>
            </w:r>
          </w:p>
        </w:tc>
        <w:tc>
          <w:tcPr>
            <w:tcW w:w="1560" w:type="dxa"/>
          </w:tcPr>
          <w:p w14:paraId="51E534AC"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b/>
                <w:bCs/>
              </w:rPr>
              <w:t>12</w:t>
            </w:r>
          </w:p>
        </w:tc>
        <w:tc>
          <w:tcPr>
            <w:tcW w:w="1559" w:type="dxa"/>
          </w:tcPr>
          <w:p w14:paraId="612299AD"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b/>
                <w:bCs/>
              </w:rPr>
              <w:t>4</w:t>
            </w:r>
          </w:p>
        </w:tc>
      </w:tr>
      <w:tr w:rsidR="0052558D" w:rsidRPr="00DB64FB" w14:paraId="6F4855D5" w14:textId="77777777" w:rsidTr="006343AA">
        <w:tc>
          <w:tcPr>
            <w:tcW w:w="567" w:type="dxa"/>
            <w:vMerge w:val="restart"/>
          </w:tcPr>
          <w:p w14:paraId="32F09BE2"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13.</w:t>
            </w:r>
          </w:p>
        </w:tc>
        <w:tc>
          <w:tcPr>
            <w:tcW w:w="1418" w:type="dxa"/>
            <w:vMerge w:val="restart"/>
          </w:tcPr>
          <w:p w14:paraId="5398F302" w14:textId="77777777" w:rsidR="0052558D" w:rsidRPr="00DB64FB" w:rsidRDefault="0052558D" w:rsidP="006343AA">
            <w:pPr>
              <w:rPr>
                <w:rFonts w:asciiTheme="minorHAnsi" w:hAnsiTheme="minorHAnsi" w:cstheme="minorHAnsi"/>
              </w:rPr>
            </w:pPr>
            <w:r w:rsidRPr="00DB64FB">
              <w:rPr>
                <w:rFonts w:asciiTheme="minorHAnsi" w:hAnsiTheme="minorHAnsi" w:cstheme="minorHAnsi"/>
              </w:rPr>
              <w:t>POWR.04.03.00-IP.07-00-004/18</w:t>
            </w:r>
          </w:p>
        </w:tc>
        <w:tc>
          <w:tcPr>
            <w:tcW w:w="1608" w:type="dxa"/>
            <w:vMerge w:val="restart"/>
          </w:tcPr>
          <w:p w14:paraId="2DAF7FA0" w14:textId="77777777" w:rsidR="0052558D" w:rsidRPr="00DB64FB" w:rsidRDefault="0052558D" w:rsidP="006343AA">
            <w:pPr>
              <w:rPr>
                <w:rFonts w:asciiTheme="minorHAnsi" w:hAnsiTheme="minorHAnsi" w:cstheme="minorHAnsi"/>
              </w:rPr>
            </w:pPr>
            <w:r w:rsidRPr="00DB64FB">
              <w:rPr>
                <w:rFonts w:asciiTheme="minorHAnsi" w:hAnsiTheme="minorHAnsi" w:cstheme="minorHAnsi"/>
              </w:rPr>
              <w:t xml:space="preserve">Projekty realizowane poza </w:t>
            </w:r>
            <w:proofErr w:type="spellStart"/>
            <w:r w:rsidRPr="00DB64FB">
              <w:rPr>
                <w:rFonts w:asciiTheme="minorHAnsi" w:hAnsiTheme="minorHAnsi" w:cstheme="minorHAnsi"/>
              </w:rPr>
              <w:t>Common</w:t>
            </w:r>
            <w:proofErr w:type="spellEnd"/>
            <w:r w:rsidRPr="00DB64FB">
              <w:rPr>
                <w:rFonts w:asciiTheme="minorHAnsi" w:hAnsiTheme="minorHAnsi" w:cstheme="minorHAnsi"/>
              </w:rPr>
              <w:t xml:space="preserve"> Framework</w:t>
            </w:r>
          </w:p>
        </w:tc>
        <w:tc>
          <w:tcPr>
            <w:tcW w:w="3041" w:type="dxa"/>
          </w:tcPr>
          <w:p w14:paraId="40BFE62E" w14:textId="77777777" w:rsidR="0052558D" w:rsidRPr="00DB64FB" w:rsidRDefault="0052558D" w:rsidP="006343AA">
            <w:pPr>
              <w:rPr>
                <w:rFonts w:asciiTheme="minorHAnsi" w:hAnsiTheme="minorHAnsi" w:cstheme="minorHAnsi"/>
                <w:bCs/>
              </w:rPr>
            </w:pPr>
            <w:r w:rsidRPr="00DB64FB">
              <w:rPr>
                <w:rFonts w:asciiTheme="minorHAnsi" w:hAnsiTheme="minorHAnsi" w:cstheme="minorHAnsi"/>
                <w:bCs/>
              </w:rPr>
              <w:t>1. Wypracowanie metod rozwiązywania problemu bezdomności, w szczególności w zakresie wsparcia osób bezdomnych w wychodzeniu z bezdomności.</w:t>
            </w:r>
          </w:p>
        </w:tc>
        <w:tc>
          <w:tcPr>
            <w:tcW w:w="1417" w:type="dxa"/>
            <w:vMerge w:val="restart"/>
          </w:tcPr>
          <w:p w14:paraId="1CEE5060"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45 000 000,00</w:t>
            </w:r>
          </w:p>
        </w:tc>
        <w:tc>
          <w:tcPr>
            <w:tcW w:w="1418" w:type="dxa"/>
          </w:tcPr>
          <w:p w14:paraId="7D8E284C"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13 475 728,98</w:t>
            </w:r>
          </w:p>
        </w:tc>
        <w:tc>
          <w:tcPr>
            <w:tcW w:w="1134" w:type="dxa"/>
          </w:tcPr>
          <w:p w14:paraId="51ACD901"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11</w:t>
            </w:r>
          </w:p>
        </w:tc>
        <w:tc>
          <w:tcPr>
            <w:tcW w:w="1134" w:type="dxa"/>
          </w:tcPr>
          <w:p w14:paraId="6F0DDCB1"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4</w:t>
            </w:r>
          </w:p>
        </w:tc>
        <w:tc>
          <w:tcPr>
            <w:tcW w:w="1275" w:type="dxa"/>
          </w:tcPr>
          <w:p w14:paraId="01D870A2"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560" w:type="dxa"/>
          </w:tcPr>
          <w:p w14:paraId="6765B3EB"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4</w:t>
            </w:r>
          </w:p>
        </w:tc>
        <w:tc>
          <w:tcPr>
            <w:tcW w:w="1559" w:type="dxa"/>
          </w:tcPr>
          <w:p w14:paraId="43B419A3"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r>
      <w:tr w:rsidR="0052558D" w:rsidRPr="00DB64FB" w14:paraId="7E871A1C" w14:textId="77777777" w:rsidTr="006343AA">
        <w:tc>
          <w:tcPr>
            <w:tcW w:w="567" w:type="dxa"/>
            <w:vMerge/>
          </w:tcPr>
          <w:p w14:paraId="4511C17E" w14:textId="77777777" w:rsidR="0052558D" w:rsidRPr="00DB64FB" w:rsidRDefault="0052558D" w:rsidP="00CF015B">
            <w:pPr>
              <w:jc w:val="center"/>
              <w:rPr>
                <w:rFonts w:asciiTheme="minorHAnsi" w:hAnsiTheme="minorHAnsi" w:cstheme="minorHAnsi"/>
              </w:rPr>
            </w:pPr>
          </w:p>
        </w:tc>
        <w:tc>
          <w:tcPr>
            <w:tcW w:w="1418" w:type="dxa"/>
            <w:vMerge/>
          </w:tcPr>
          <w:p w14:paraId="5538D504" w14:textId="77777777" w:rsidR="0052558D" w:rsidRPr="00DB64FB" w:rsidRDefault="0052558D" w:rsidP="006343AA">
            <w:pPr>
              <w:rPr>
                <w:rFonts w:asciiTheme="minorHAnsi" w:hAnsiTheme="minorHAnsi" w:cstheme="minorHAnsi"/>
              </w:rPr>
            </w:pPr>
          </w:p>
        </w:tc>
        <w:tc>
          <w:tcPr>
            <w:tcW w:w="1608" w:type="dxa"/>
            <w:vMerge/>
          </w:tcPr>
          <w:p w14:paraId="0050D6EB" w14:textId="77777777" w:rsidR="0052558D" w:rsidRPr="00DB64FB" w:rsidRDefault="0052558D" w:rsidP="006343AA">
            <w:pPr>
              <w:rPr>
                <w:rFonts w:asciiTheme="minorHAnsi" w:hAnsiTheme="minorHAnsi" w:cstheme="minorHAnsi"/>
              </w:rPr>
            </w:pPr>
          </w:p>
        </w:tc>
        <w:tc>
          <w:tcPr>
            <w:tcW w:w="3041" w:type="dxa"/>
          </w:tcPr>
          <w:p w14:paraId="3851AE64" w14:textId="77777777" w:rsidR="0052558D" w:rsidRPr="00DB64FB" w:rsidRDefault="0052558D" w:rsidP="006343AA">
            <w:pPr>
              <w:rPr>
                <w:rFonts w:asciiTheme="minorHAnsi" w:hAnsiTheme="minorHAnsi" w:cstheme="minorHAnsi"/>
                <w:bCs/>
              </w:rPr>
            </w:pPr>
            <w:r w:rsidRPr="00DB64FB">
              <w:rPr>
                <w:rFonts w:asciiTheme="minorHAnsi" w:hAnsiTheme="minorHAnsi" w:cstheme="minorHAnsi"/>
                <w:bCs/>
              </w:rPr>
              <w:t>2. Wypracowanie metod przeciwdziałania przemocy w rodzinie z uwzględnieniem działań różnych instytucji realizujących zadania z tego zakresu, w celu podniesienia jakości i dostępności świadczonych usług.</w:t>
            </w:r>
          </w:p>
        </w:tc>
        <w:tc>
          <w:tcPr>
            <w:tcW w:w="1417" w:type="dxa"/>
            <w:vMerge/>
          </w:tcPr>
          <w:p w14:paraId="309C14F0" w14:textId="77777777" w:rsidR="0052558D" w:rsidRPr="00DB64FB" w:rsidRDefault="0052558D" w:rsidP="00CF015B">
            <w:pPr>
              <w:jc w:val="center"/>
              <w:rPr>
                <w:rFonts w:asciiTheme="minorHAnsi" w:hAnsiTheme="minorHAnsi" w:cstheme="minorHAnsi"/>
                <w:b/>
                <w:bCs/>
              </w:rPr>
            </w:pPr>
          </w:p>
        </w:tc>
        <w:tc>
          <w:tcPr>
            <w:tcW w:w="1418" w:type="dxa"/>
          </w:tcPr>
          <w:p w14:paraId="6EDBFE8C"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8 662 759,60</w:t>
            </w:r>
          </w:p>
        </w:tc>
        <w:tc>
          <w:tcPr>
            <w:tcW w:w="1134" w:type="dxa"/>
          </w:tcPr>
          <w:p w14:paraId="08C12604"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18</w:t>
            </w:r>
          </w:p>
        </w:tc>
        <w:tc>
          <w:tcPr>
            <w:tcW w:w="1134" w:type="dxa"/>
          </w:tcPr>
          <w:p w14:paraId="74DC2351"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6</w:t>
            </w:r>
          </w:p>
        </w:tc>
        <w:tc>
          <w:tcPr>
            <w:tcW w:w="1275" w:type="dxa"/>
          </w:tcPr>
          <w:p w14:paraId="3C43DFA6"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560" w:type="dxa"/>
          </w:tcPr>
          <w:p w14:paraId="12E7BBA6"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2</w:t>
            </w:r>
          </w:p>
        </w:tc>
        <w:tc>
          <w:tcPr>
            <w:tcW w:w="1559" w:type="dxa"/>
          </w:tcPr>
          <w:p w14:paraId="5F1688B3"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5</w:t>
            </w:r>
          </w:p>
        </w:tc>
      </w:tr>
      <w:tr w:rsidR="0052558D" w:rsidRPr="00DB64FB" w14:paraId="58E0916E" w14:textId="77777777" w:rsidTr="006343AA">
        <w:tc>
          <w:tcPr>
            <w:tcW w:w="567" w:type="dxa"/>
            <w:vMerge/>
          </w:tcPr>
          <w:p w14:paraId="20019145" w14:textId="77777777" w:rsidR="0052558D" w:rsidRPr="00DB64FB" w:rsidRDefault="0052558D" w:rsidP="00CF015B">
            <w:pPr>
              <w:jc w:val="center"/>
              <w:rPr>
                <w:rFonts w:asciiTheme="minorHAnsi" w:hAnsiTheme="minorHAnsi" w:cstheme="minorHAnsi"/>
              </w:rPr>
            </w:pPr>
          </w:p>
        </w:tc>
        <w:tc>
          <w:tcPr>
            <w:tcW w:w="1418" w:type="dxa"/>
            <w:vMerge/>
          </w:tcPr>
          <w:p w14:paraId="772EC986" w14:textId="77777777" w:rsidR="0052558D" w:rsidRPr="00DB64FB" w:rsidRDefault="0052558D" w:rsidP="006343AA">
            <w:pPr>
              <w:rPr>
                <w:rFonts w:asciiTheme="minorHAnsi" w:hAnsiTheme="minorHAnsi" w:cstheme="minorHAnsi"/>
              </w:rPr>
            </w:pPr>
          </w:p>
        </w:tc>
        <w:tc>
          <w:tcPr>
            <w:tcW w:w="1608" w:type="dxa"/>
            <w:vMerge/>
          </w:tcPr>
          <w:p w14:paraId="58F60221" w14:textId="77777777" w:rsidR="0052558D" w:rsidRPr="00DB64FB" w:rsidRDefault="0052558D" w:rsidP="006343AA">
            <w:pPr>
              <w:rPr>
                <w:rFonts w:asciiTheme="minorHAnsi" w:hAnsiTheme="minorHAnsi" w:cstheme="minorHAnsi"/>
              </w:rPr>
            </w:pPr>
          </w:p>
        </w:tc>
        <w:tc>
          <w:tcPr>
            <w:tcW w:w="3041" w:type="dxa"/>
          </w:tcPr>
          <w:p w14:paraId="70BC8DEB" w14:textId="77777777" w:rsidR="0052558D" w:rsidRPr="00DB64FB" w:rsidRDefault="0052558D" w:rsidP="006343AA">
            <w:pPr>
              <w:rPr>
                <w:rFonts w:asciiTheme="minorHAnsi" w:hAnsiTheme="minorHAnsi" w:cstheme="minorHAnsi"/>
                <w:b/>
                <w:bCs/>
              </w:rPr>
            </w:pPr>
            <w:r w:rsidRPr="00DB64FB">
              <w:rPr>
                <w:rFonts w:asciiTheme="minorHAnsi" w:hAnsiTheme="minorHAnsi" w:cstheme="minorHAnsi"/>
                <w:b/>
                <w:bCs/>
              </w:rPr>
              <w:t>SUMA</w:t>
            </w:r>
          </w:p>
        </w:tc>
        <w:tc>
          <w:tcPr>
            <w:tcW w:w="1417" w:type="dxa"/>
          </w:tcPr>
          <w:p w14:paraId="0C9D59B9"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b/>
                <w:bCs/>
              </w:rPr>
              <w:t>45 000 000,00</w:t>
            </w:r>
          </w:p>
        </w:tc>
        <w:tc>
          <w:tcPr>
            <w:tcW w:w="1418" w:type="dxa"/>
          </w:tcPr>
          <w:p w14:paraId="0B87D0AC"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b/>
                <w:bCs/>
              </w:rPr>
              <w:t>22 138 488,58</w:t>
            </w:r>
          </w:p>
        </w:tc>
        <w:tc>
          <w:tcPr>
            <w:tcW w:w="1134" w:type="dxa"/>
          </w:tcPr>
          <w:p w14:paraId="745D0E61"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b/>
                <w:bCs/>
              </w:rPr>
              <w:t>29</w:t>
            </w:r>
          </w:p>
        </w:tc>
        <w:tc>
          <w:tcPr>
            <w:tcW w:w="1134" w:type="dxa"/>
          </w:tcPr>
          <w:p w14:paraId="30FD8C69"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b/>
                <w:bCs/>
              </w:rPr>
              <w:t>10</w:t>
            </w:r>
          </w:p>
        </w:tc>
        <w:tc>
          <w:tcPr>
            <w:tcW w:w="1275" w:type="dxa"/>
          </w:tcPr>
          <w:p w14:paraId="0A0064A6"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b/>
                <w:bCs/>
              </w:rPr>
              <w:t>0</w:t>
            </w:r>
          </w:p>
        </w:tc>
        <w:tc>
          <w:tcPr>
            <w:tcW w:w="1560" w:type="dxa"/>
          </w:tcPr>
          <w:p w14:paraId="4C21F93D"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b/>
                <w:bCs/>
              </w:rPr>
              <w:t>6</w:t>
            </w:r>
          </w:p>
        </w:tc>
        <w:tc>
          <w:tcPr>
            <w:tcW w:w="1559" w:type="dxa"/>
          </w:tcPr>
          <w:p w14:paraId="4E637732"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b/>
                <w:bCs/>
              </w:rPr>
              <w:t>5</w:t>
            </w:r>
          </w:p>
        </w:tc>
      </w:tr>
      <w:tr w:rsidR="0052558D" w:rsidRPr="00DB64FB" w14:paraId="23AF875B" w14:textId="77777777" w:rsidTr="006343AA">
        <w:tc>
          <w:tcPr>
            <w:tcW w:w="567" w:type="dxa"/>
            <w:vMerge w:val="restart"/>
          </w:tcPr>
          <w:p w14:paraId="3A3801C0"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14.</w:t>
            </w:r>
          </w:p>
        </w:tc>
        <w:tc>
          <w:tcPr>
            <w:tcW w:w="1418" w:type="dxa"/>
            <w:vMerge w:val="restart"/>
          </w:tcPr>
          <w:p w14:paraId="11A805F5" w14:textId="77777777" w:rsidR="0052558D" w:rsidRPr="00DB64FB" w:rsidRDefault="0052558D" w:rsidP="006343AA">
            <w:pPr>
              <w:rPr>
                <w:rFonts w:asciiTheme="minorHAnsi" w:hAnsiTheme="minorHAnsi" w:cstheme="minorHAnsi"/>
              </w:rPr>
            </w:pPr>
            <w:r w:rsidRPr="00DB64FB">
              <w:rPr>
                <w:rFonts w:asciiTheme="minorHAnsi" w:eastAsia="Arial" w:hAnsiTheme="minorHAnsi" w:cstheme="minorHAnsi"/>
              </w:rPr>
              <w:t>POWR.04.03.00-IP.07-00-005/18</w:t>
            </w:r>
          </w:p>
        </w:tc>
        <w:tc>
          <w:tcPr>
            <w:tcW w:w="1608" w:type="dxa"/>
            <w:vMerge w:val="restart"/>
          </w:tcPr>
          <w:p w14:paraId="75F94E5C" w14:textId="77777777" w:rsidR="0052558D" w:rsidRPr="00DB64FB" w:rsidRDefault="0052558D" w:rsidP="006343AA">
            <w:pPr>
              <w:jc w:val="both"/>
              <w:rPr>
                <w:rFonts w:asciiTheme="minorHAnsi" w:hAnsiTheme="minorHAnsi" w:cstheme="minorHAnsi"/>
              </w:rPr>
            </w:pPr>
            <w:r w:rsidRPr="00DB64FB">
              <w:rPr>
                <w:rFonts w:asciiTheme="minorHAnsi" w:hAnsiTheme="minorHAnsi" w:cstheme="minorHAnsi"/>
              </w:rPr>
              <w:t xml:space="preserve">Projekty z komponentem ponadnarodowym realizowane </w:t>
            </w:r>
          </w:p>
          <w:p w14:paraId="78400EC3" w14:textId="77777777" w:rsidR="0052558D" w:rsidRPr="00DB64FB" w:rsidRDefault="0052558D" w:rsidP="006343AA">
            <w:pPr>
              <w:rPr>
                <w:rFonts w:asciiTheme="minorHAnsi" w:hAnsiTheme="minorHAnsi" w:cstheme="minorHAnsi"/>
              </w:rPr>
            </w:pPr>
            <w:r w:rsidRPr="00DB64FB">
              <w:rPr>
                <w:rFonts w:asciiTheme="minorHAnsi" w:hAnsiTheme="minorHAnsi" w:cstheme="minorHAnsi"/>
              </w:rPr>
              <w:t xml:space="preserve">poza </w:t>
            </w:r>
            <w:proofErr w:type="spellStart"/>
            <w:r w:rsidRPr="00DB64FB">
              <w:rPr>
                <w:rFonts w:asciiTheme="minorHAnsi" w:hAnsiTheme="minorHAnsi" w:cstheme="minorHAnsi"/>
              </w:rPr>
              <w:t>Common</w:t>
            </w:r>
            <w:proofErr w:type="spellEnd"/>
            <w:r w:rsidRPr="00DB64FB">
              <w:rPr>
                <w:rFonts w:asciiTheme="minorHAnsi" w:hAnsiTheme="minorHAnsi" w:cstheme="minorHAnsi"/>
              </w:rPr>
              <w:t xml:space="preserve"> Framework</w:t>
            </w:r>
          </w:p>
        </w:tc>
        <w:tc>
          <w:tcPr>
            <w:tcW w:w="3041" w:type="dxa"/>
          </w:tcPr>
          <w:p w14:paraId="4C834C0B" w14:textId="77777777" w:rsidR="0052558D" w:rsidRPr="00DB64FB" w:rsidRDefault="0052558D" w:rsidP="006343AA">
            <w:pPr>
              <w:rPr>
                <w:rFonts w:asciiTheme="minorHAnsi" w:hAnsiTheme="minorHAnsi" w:cstheme="minorHAnsi"/>
                <w:b/>
                <w:bCs/>
              </w:rPr>
            </w:pPr>
            <w:r w:rsidRPr="00DB64FB">
              <w:rPr>
                <w:rFonts w:asciiTheme="minorHAnsi" w:hAnsiTheme="minorHAnsi" w:cstheme="minorHAnsi"/>
              </w:rPr>
              <w:t>1.Wypracowanie i wdrożenie rozwiązań mających na celu zwiększenie jakości usług świadczonych przez jednostki administracji publicznej w zakresie bezpieczeństwa teleinformatycznego</w:t>
            </w:r>
          </w:p>
        </w:tc>
        <w:tc>
          <w:tcPr>
            <w:tcW w:w="1417" w:type="dxa"/>
            <w:vMerge w:val="restart"/>
          </w:tcPr>
          <w:p w14:paraId="64092FEA"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30 000 000,00</w:t>
            </w:r>
          </w:p>
        </w:tc>
        <w:tc>
          <w:tcPr>
            <w:tcW w:w="1418" w:type="dxa"/>
          </w:tcPr>
          <w:p w14:paraId="4F800FC1"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rPr>
              <w:t>0</w:t>
            </w:r>
          </w:p>
        </w:tc>
        <w:tc>
          <w:tcPr>
            <w:tcW w:w="1134" w:type="dxa"/>
          </w:tcPr>
          <w:p w14:paraId="7EE94097"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rPr>
              <w:t>3</w:t>
            </w:r>
          </w:p>
        </w:tc>
        <w:tc>
          <w:tcPr>
            <w:tcW w:w="1134" w:type="dxa"/>
          </w:tcPr>
          <w:p w14:paraId="555FED1F"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rPr>
              <w:t>0</w:t>
            </w:r>
          </w:p>
        </w:tc>
        <w:tc>
          <w:tcPr>
            <w:tcW w:w="1275" w:type="dxa"/>
          </w:tcPr>
          <w:p w14:paraId="5C18994C"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rPr>
              <w:t>0</w:t>
            </w:r>
          </w:p>
        </w:tc>
        <w:tc>
          <w:tcPr>
            <w:tcW w:w="1560" w:type="dxa"/>
          </w:tcPr>
          <w:p w14:paraId="36BDED0D"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rPr>
              <w:t>0</w:t>
            </w:r>
          </w:p>
        </w:tc>
        <w:tc>
          <w:tcPr>
            <w:tcW w:w="1559" w:type="dxa"/>
          </w:tcPr>
          <w:p w14:paraId="2F3BC98A"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rPr>
              <w:t>0</w:t>
            </w:r>
          </w:p>
        </w:tc>
      </w:tr>
      <w:tr w:rsidR="0052558D" w:rsidRPr="00DB64FB" w14:paraId="352B35CE" w14:textId="77777777" w:rsidTr="006343AA">
        <w:tc>
          <w:tcPr>
            <w:tcW w:w="567" w:type="dxa"/>
            <w:vMerge/>
          </w:tcPr>
          <w:p w14:paraId="1FE867D5" w14:textId="77777777" w:rsidR="0052558D" w:rsidRPr="00DB64FB" w:rsidRDefault="0052558D" w:rsidP="00CF015B">
            <w:pPr>
              <w:jc w:val="center"/>
              <w:rPr>
                <w:rFonts w:asciiTheme="minorHAnsi" w:hAnsiTheme="minorHAnsi" w:cstheme="minorHAnsi"/>
              </w:rPr>
            </w:pPr>
          </w:p>
        </w:tc>
        <w:tc>
          <w:tcPr>
            <w:tcW w:w="1418" w:type="dxa"/>
            <w:vMerge/>
          </w:tcPr>
          <w:p w14:paraId="31E40B94" w14:textId="77777777" w:rsidR="0052558D" w:rsidRPr="00DB64FB" w:rsidRDefault="0052558D" w:rsidP="006343AA">
            <w:pPr>
              <w:rPr>
                <w:rFonts w:asciiTheme="minorHAnsi" w:hAnsiTheme="minorHAnsi" w:cstheme="minorHAnsi"/>
              </w:rPr>
            </w:pPr>
          </w:p>
        </w:tc>
        <w:tc>
          <w:tcPr>
            <w:tcW w:w="1608" w:type="dxa"/>
            <w:vMerge/>
          </w:tcPr>
          <w:p w14:paraId="149D0542" w14:textId="77777777" w:rsidR="0052558D" w:rsidRPr="00DB64FB" w:rsidRDefault="0052558D" w:rsidP="006343AA">
            <w:pPr>
              <w:rPr>
                <w:rFonts w:asciiTheme="minorHAnsi" w:hAnsiTheme="minorHAnsi" w:cstheme="minorHAnsi"/>
              </w:rPr>
            </w:pPr>
          </w:p>
        </w:tc>
        <w:tc>
          <w:tcPr>
            <w:tcW w:w="3041" w:type="dxa"/>
          </w:tcPr>
          <w:p w14:paraId="66DF7C4E" w14:textId="77777777" w:rsidR="0052558D" w:rsidRPr="00DB64FB" w:rsidRDefault="0052558D" w:rsidP="006343AA">
            <w:pPr>
              <w:rPr>
                <w:rFonts w:asciiTheme="minorHAnsi" w:hAnsiTheme="minorHAnsi" w:cstheme="minorHAnsi"/>
                <w:b/>
                <w:bCs/>
              </w:rPr>
            </w:pPr>
            <w:r w:rsidRPr="00DB64FB">
              <w:rPr>
                <w:rFonts w:asciiTheme="minorHAnsi" w:hAnsiTheme="minorHAnsi" w:cstheme="minorHAnsi"/>
              </w:rPr>
              <w:t>2.Wypracowanie i wdrożenie rozwiązań mających na celu dostosowanie kompetencji pracowników przedsiębiorstw do zmian technologicznych (Przemysł. 4.0)</w:t>
            </w:r>
          </w:p>
        </w:tc>
        <w:tc>
          <w:tcPr>
            <w:tcW w:w="1417" w:type="dxa"/>
            <w:vMerge/>
          </w:tcPr>
          <w:p w14:paraId="26B0B98B" w14:textId="77777777" w:rsidR="0052558D" w:rsidRPr="00DB64FB" w:rsidRDefault="0052558D" w:rsidP="00CF015B">
            <w:pPr>
              <w:jc w:val="center"/>
              <w:rPr>
                <w:rFonts w:asciiTheme="minorHAnsi" w:hAnsiTheme="minorHAnsi" w:cstheme="minorHAnsi"/>
                <w:b/>
                <w:bCs/>
              </w:rPr>
            </w:pPr>
          </w:p>
        </w:tc>
        <w:tc>
          <w:tcPr>
            <w:tcW w:w="1418" w:type="dxa"/>
          </w:tcPr>
          <w:p w14:paraId="64CAD0FA"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rPr>
              <w:t>9 330 893,52</w:t>
            </w:r>
          </w:p>
        </w:tc>
        <w:tc>
          <w:tcPr>
            <w:tcW w:w="1134" w:type="dxa"/>
          </w:tcPr>
          <w:p w14:paraId="53BFEB99"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rPr>
              <w:t>25</w:t>
            </w:r>
          </w:p>
        </w:tc>
        <w:tc>
          <w:tcPr>
            <w:tcW w:w="1134" w:type="dxa"/>
          </w:tcPr>
          <w:p w14:paraId="04BE3230"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rPr>
              <w:t>8</w:t>
            </w:r>
          </w:p>
        </w:tc>
        <w:tc>
          <w:tcPr>
            <w:tcW w:w="1275" w:type="dxa"/>
          </w:tcPr>
          <w:p w14:paraId="0F981A9B"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rPr>
              <w:t>0</w:t>
            </w:r>
          </w:p>
        </w:tc>
        <w:tc>
          <w:tcPr>
            <w:tcW w:w="1560" w:type="dxa"/>
          </w:tcPr>
          <w:p w14:paraId="59416481"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rPr>
              <w:t>1</w:t>
            </w:r>
          </w:p>
        </w:tc>
        <w:tc>
          <w:tcPr>
            <w:tcW w:w="1559" w:type="dxa"/>
          </w:tcPr>
          <w:p w14:paraId="3CB98B8B"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rPr>
              <w:t>7</w:t>
            </w:r>
          </w:p>
        </w:tc>
      </w:tr>
      <w:tr w:rsidR="0052558D" w:rsidRPr="00DB64FB" w14:paraId="6F3520AC" w14:textId="77777777" w:rsidTr="006343AA">
        <w:tc>
          <w:tcPr>
            <w:tcW w:w="567" w:type="dxa"/>
            <w:vMerge/>
          </w:tcPr>
          <w:p w14:paraId="55BBDF4D" w14:textId="77777777" w:rsidR="0052558D" w:rsidRPr="00DB64FB" w:rsidRDefault="0052558D" w:rsidP="00CF015B">
            <w:pPr>
              <w:jc w:val="center"/>
              <w:rPr>
                <w:rFonts w:asciiTheme="minorHAnsi" w:hAnsiTheme="minorHAnsi" w:cstheme="minorHAnsi"/>
              </w:rPr>
            </w:pPr>
          </w:p>
        </w:tc>
        <w:tc>
          <w:tcPr>
            <w:tcW w:w="1418" w:type="dxa"/>
            <w:vMerge/>
          </w:tcPr>
          <w:p w14:paraId="2372610B" w14:textId="77777777" w:rsidR="0052558D" w:rsidRPr="00DB64FB" w:rsidRDefault="0052558D" w:rsidP="006343AA">
            <w:pPr>
              <w:rPr>
                <w:rFonts w:asciiTheme="minorHAnsi" w:hAnsiTheme="minorHAnsi" w:cstheme="minorHAnsi"/>
              </w:rPr>
            </w:pPr>
          </w:p>
        </w:tc>
        <w:tc>
          <w:tcPr>
            <w:tcW w:w="1608" w:type="dxa"/>
            <w:vMerge/>
          </w:tcPr>
          <w:p w14:paraId="7601B531" w14:textId="77777777" w:rsidR="0052558D" w:rsidRPr="00DB64FB" w:rsidRDefault="0052558D" w:rsidP="006343AA">
            <w:pPr>
              <w:rPr>
                <w:rFonts w:asciiTheme="minorHAnsi" w:hAnsiTheme="minorHAnsi" w:cstheme="minorHAnsi"/>
              </w:rPr>
            </w:pPr>
          </w:p>
        </w:tc>
        <w:tc>
          <w:tcPr>
            <w:tcW w:w="3041" w:type="dxa"/>
          </w:tcPr>
          <w:p w14:paraId="3A90FC9B" w14:textId="77777777" w:rsidR="0052558D" w:rsidRPr="00DB64FB" w:rsidRDefault="0052558D" w:rsidP="006343AA">
            <w:pPr>
              <w:rPr>
                <w:rFonts w:asciiTheme="minorHAnsi" w:hAnsiTheme="minorHAnsi" w:cstheme="minorHAnsi"/>
                <w:b/>
                <w:bCs/>
              </w:rPr>
            </w:pPr>
            <w:r w:rsidRPr="00DB64FB">
              <w:rPr>
                <w:rFonts w:asciiTheme="minorHAnsi" w:hAnsiTheme="minorHAnsi" w:cstheme="minorHAnsi"/>
              </w:rPr>
              <w:t xml:space="preserve">3.Wypracowanie i wdrożenie nowych rozwiązań  w zakresie działań na rzecz spójności społecznej na terenach poprzemysłowych i obszarach </w:t>
            </w:r>
            <w:r w:rsidRPr="00DB64FB">
              <w:rPr>
                <w:rFonts w:asciiTheme="minorHAnsi" w:hAnsiTheme="minorHAnsi" w:cstheme="minorHAnsi"/>
              </w:rPr>
              <w:lastRenderedPageBreak/>
              <w:t>zdegradowanych województwa śląskiego</w:t>
            </w:r>
          </w:p>
        </w:tc>
        <w:tc>
          <w:tcPr>
            <w:tcW w:w="1417" w:type="dxa"/>
            <w:vMerge/>
          </w:tcPr>
          <w:p w14:paraId="67379E0C" w14:textId="77777777" w:rsidR="0052558D" w:rsidRPr="00DB64FB" w:rsidRDefault="0052558D" w:rsidP="00CF015B">
            <w:pPr>
              <w:jc w:val="center"/>
              <w:rPr>
                <w:rFonts w:asciiTheme="minorHAnsi" w:hAnsiTheme="minorHAnsi" w:cstheme="minorHAnsi"/>
                <w:b/>
                <w:bCs/>
              </w:rPr>
            </w:pPr>
          </w:p>
        </w:tc>
        <w:tc>
          <w:tcPr>
            <w:tcW w:w="1418" w:type="dxa"/>
          </w:tcPr>
          <w:p w14:paraId="5BB72719"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rPr>
              <w:t>0</w:t>
            </w:r>
          </w:p>
        </w:tc>
        <w:tc>
          <w:tcPr>
            <w:tcW w:w="1134" w:type="dxa"/>
          </w:tcPr>
          <w:p w14:paraId="1C63C3C6"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rPr>
              <w:t>4</w:t>
            </w:r>
          </w:p>
        </w:tc>
        <w:tc>
          <w:tcPr>
            <w:tcW w:w="1134" w:type="dxa"/>
          </w:tcPr>
          <w:p w14:paraId="3A5A46AA"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rPr>
              <w:t>0</w:t>
            </w:r>
          </w:p>
        </w:tc>
        <w:tc>
          <w:tcPr>
            <w:tcW w:w="1275" w:type="dxa"/>
          </w:tcPr>
          <w:p w14:paraId="3455C964"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rPr>
              <w:t>0</w:t>
            </w:r>
          </w:p>
        </w:tc>
        <w:tc>
          <w:tcPr>
            <w:tcW w:w="1560" w:type="dxa"/>
          </w:tcPr>
          <w:p w14:paraId="5A1BCECD"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rPr>
              <w:t>0</w:t>
            </w:r>
          </w:p>
        </w:tc>
        <w:tc>
          <w:tcPr>
            <w:tcW w:w="1559" w:type="dxa"/>
          </w:tcPr>
          <w:p w14:paraId="77D987A1"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rPr>
              <w:t>0</w:t>
            </w:r>
          </w:p>
        </w:tc>
      </w:tr>
      <w:tr w:rsidR="0052558D" w:rsidRPr="00DB64FB" w14:paraId="03D4BAAE" w14:textId="77777777" w:rsidTr="006343AA">
        <w:tc>
          <w:tcPr>
            <w:tcW w:w="567" w:type="dxa"/>
            <w:vMerge/>
          </w:tcPr>
          <w:p w14:paraId="643369FB" w14:textId="77777777" w:rsidR="0052558D" w:rsidRPr="00DB64FB" w:rsidRDefault="0052558D" w:rsidP="00CF015B">
            <w:pPr>
              <w:jc w:val="center"/>
              <w:rPr>
                <w:rFonts w:asciiTheme="minorHAnsi" w:hAnsiTheme="minorHAnsi" w:cstheme="minorHAnsi"/>
              </w:rPr>
            </w:pPr>
          </w:p>
        </w:tc>
        <w:tc>
          <w:tcPr>
            <w:tcW w:w="1418" w:type="dxa"/>
            <w:vMerge/>
          </w:tcPr>
          <w:p w14:paraId="2375B9FF" w14:textId="77777777" w:rsidR="0052558D" w:rsidRPr="00DB64FB" w:rsidRDefault="0052558D" w:rsidP="006343AA">
            <w:pPr>
              <w:rPr>
                <w:rFonts w:asciiTheme="minorHAnsi" w:hAnsiTheme="minorHAnsi" w:cstheme="minorHAnsi"/>
              </w:rPr>
            </w:pPr>
          </w:p>
        </w:tc>
        <w:tc>
          <w:tcPr>
            <w:tcW w:w="1608" w:type="dxa"/>
            <w:vMerge/>
          </w:tcPr>
          <w:p w14:paraId="766D301E" w14:textId="77777777" w:rsidR="0052558D" w:rsidRPr="00DB64FB" w:rsidRDefault="0052558D" w:rsidP="006343AA">
            <w:pPr>
              <w:rPr>
                <w:rFonts w:asciiTheme="minorHAnsi" w:hAnsiTheme="minorHAnsi" w:cstheme="minorHAnsi"/>
              </w:rPr>
            </w:pPr>
          </w:p>
        </w:tc>
        <w:tc>
          <w:tcPr>
            <w:tcW w:w="3041" w:type="dxa"/>
          </w:tcPr>
          <w:p w14:paraId="55DBEFD9" w14:textId="77777777" w:rsidR="0052558D" w:rsidRPr="00DB64FB" w:rsidRDefault="0052558D" w:rsidP="006343AA">
            <w:pPr>
              <w:rPr>
                <w:rFonts w:asciiTheme="minorHAnsi" w:hAnsiTheme="minorHAnsi" w:cstheme="minorHAnsi"/>
                <w:b/>
                <w:bCs/>
              </w:rPr>
            </w:pPr>
            <w:r w:rsidRPr="00DB64FB">
              <w:rPr>
                <w:rFonts w:asciiTheme="minorHAnsi" w:hAnsiTheme="minorHAnsi" w:cstheme="minorHAnsi"/>
                <w:b/>
                <w:bCs/>
              </w:rPr>
              <w:t>SUMA</w:t>
            </w:r>
          </w:p>
        </w:tc>
        <w:tc>
          <w:tcPr>
            <w:tcW w:w="1417" w:type="dxa"/>
          </w:tcPr>
          <w:p w14:paraId="718D48E5"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b/>
                <w:bCs/>
              </w:rPr>
              <w:t>30 000 000,00</w:t>
            </w:r>
          </w:p>
        </w:tc>
        <w:tc>
          <w:tcPr>
            <w:tcW w:w="1418" w:type="dxa"/>
          </w:tcPr>
          <w:p w14:paraId="54327D10"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b/>
                <w:bCs/>
              </w:rPr>
              <w:t>9 330 893,52</w:t>
            </w:r>
          </w:p>
        </w:tc>
        <w:tc>
          <w:tcPr>
            <w:tcW w:w="1134" w:type="dxa"/>
          </w:tcPr>
          <w:p w14:paraId="2FF4C307"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b/>
                <w:bCs/>
              </w:rPr>
              <w:t>32</w:t>
            </w:r>
          </w:p>
        </w:tc>
        <w:tc>
          <w:tcPr>
            <w:tcW w:w="1134" w:type="dxa"/>
          </w:tcPr>
          <w:p w14:paraId="5BEAB2D1"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b/>
                <w:bCs/>
              </w:rPr>
              <w:t>8</w:t>
            </w:r>
          </w:p>
        </w:tc>
        <w:tc>
          <w:tcPr>
            <w:tcW w:w="1275" w:type="dxa"/>
          </w:tcPr>
          <w:p w14:paraId="55DADC82"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b/>
                <w:bCs/>
              </w:rPr>
              <w:t>0</w:t>
            </w:r>
          </w:p>
        </w:tc>
        <w:tc>
          <w:tcPr>
            <w:tcW w:w="1560" w:type="dxa"/>
          </w:tcPr>
          <w:p w14:paraId="484A463C"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b/>
                <w:bCs/>
              </w:rPr>
              <w:t>1</w:t>
            </w:r>
          </w:p>
        </w:tc>
        <w:tc>
          <w:tcPr>
            <w:tcW w:w="1559" w:type="dxa"/>
          </w:tcPr>
          <w:p w14:paraId="647551EC"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b/>
                <w:bCs/>
              </w:rPr>
              <w:t>7</w:t>
            </w:r>
          </w:p>
        </w:tc>
      </w:tr>
      <w:tr w:rsidR="0052558D" w:rsidRPr="00DB64FB" w14:paraId="3CDE7424" w14:textId="77777777" w:rsidTr="006343AA">
        <w:tc>
          <w:tcPr>
            <w:tcW w:w="567" w:type="dxa"/>
            <w:vMerge w:val="restart"/>
          </w:tcPr>
          <w:p w14:paraId="130A66ED"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15.</w:t>
            </w:r>
          </w:p>
        </w:tc>
        <w:tc>
          <w:tcPr>
            <w:tcW w:w="1418" w:type="dxa"/>
            <w:vMerge w:val="restart"/>
          </w:tcPr>
          <w:p w14:paraId="111B510A" w14:textId="77777777" w:rsidR="0052558D" w:rsidRPr="00DB64FB" w:rsidRDefault="0052558D" w:rsidP="006343AA">
            <w:pPr>
              <w:rPr>
                <w:rFonts w:asciiTheme="minorHAnsi" w:hAnsiTheme="minorHAnsi" w:cstheme="minorHAnsi"/>
              </w:rPr>
            </w:pPr>
            <w:r w:rsidRPr="00DB64FB">
              <w:rPr>
                <w:rFonts w:asciiTheme="minorHAnsi" w:eastAsia="Arial" w:hAnsiTheme="minorHAnsi" w:cstheme="minorHAnsi"/>
              </w:rPr>
              <w:t>POWR.04.03.00-IP.07-00-006/18</w:t>
            </w:r>
          </w:p>
        </w:tc>
        <w:tc>
          <w:tcPr>
            <w:tcW w:w="1608" w:type="dxa"/>
            <w:vMerge w:val="restart"/>
          </w:tcPr>
          <w:p w14:paraId="6000B649" w14:textId="77777777" w:rsidR="0052558D" w:rsidRPr="00DB64FB" w:rsidRDefault="0052558D" w:rsidP="006343AA">
            <w:pPr>
              <w:jc w:val="both"/>
              <w:rPr>
                <w:rFonts w:asciiTheme="minorHAnsi" w:hAnsiTheme="minorHAnsi" w:cstheme="minorHAnsi"/>
              </w:rPr>
            </w:pPr>
            <w:r w:rsidRPr="00DB64FB">
              <w:rPr>
                <w:rFonts w:asciiTheme="minorHAnsi" w:hAnsiTheme="minorHAnsi" w:cstheme="minorHAnsi"/>
              </w:rPr>
              <w:t xml:space="preserve">Projekty z komponentem ponadnarodowym realizowane </w:t>
            </w:r>
          </w:p>
          <w:p w14:paraId="165DFD91" w14:textId="77777777" w:rsidR="0052558D" w:rsidRPr="00DB64FB" w:rsidRDefault="0052558D" w:rsidP="006343AA">
            <w:pPr>
              <w:rPr>
                <w:rFonts w:asciiTheme="minorHAnsi" w:hAnsiTheme="minorHAnsi" w:cstheme="minorHAnsi"/>
              </w:rPr>
            </w:pPr>
            <w:r w:rsidRPr="00DB64FB">
              <w:rPr>
                <w:rFonts w:asciiTheme="minorHAnsi" w:hAnsiTheme="minorHAnsi" w:cstheme="minorHAnsi"/>
              </w:rPr>
              <w:t xml:space="preserve">poza </w:t>
            </w:r>
            <w:proofErr w:type="spellStart"/>
            <w:r w:rsidRPr="00DB64FB">
              <w:rPr>
                <w:rFonts w:asciiTheme="minorHAnsi" w:hAnsiTheme="minorHAnsi" w:cstheme="minorHAnsi"/>
              </w:rPr>
              <w:t>Common</w:t>
            </w:r>
            <w:proofErr w:type="spellEnd"/>
            <w:r w:rsidRPr="00DB64FB">
              <w:rPr>
                <w:rFonts w:asciiTheme="minorHAnsi" w:hAnsiTheme="minorHAnsi" w:cstheme="minorHAnsi"/>
              </w:rPr>
              <w:t xml:space="preserve"> Framework</w:t>
            </w:r>
          </w:p>
        </w:tc>
        <w:tc>
          <w:tcPr>
            <w:tcW w:w="3041" w:type="dxa"/>
          </w:tcPr>
          <w:p w14:paraId="2ED55E7F" w14:textId="77777777" w:rsidR="0052558D" w:rsidRPr="00DB64FB" w:rsidRDefault="0052558D" w:rsidP="006343AA">
            <w:pPr>
              <w:rPr>
                <w:rFonts w:asciiTheme="minorHAnsi" w:hAnsiTheme="minorHAnsi" w:cstheme="minorHAnsi"/>
                <w:b/>
                <w:bCs/>
              </w:rPr>
            </w:pPr>
            <w:r w:rsidRPr="00DB64FB">
              <w:rPr>
                <w:rFonts w:asciiTheme="minorHAnsi" w:hAnsiTheme="minorHAnsi" w:cstheme="minorHAnsi"/>
              </w:rPr>
              <w:t>1.Wdrożenie nowych rozwiązań - dzięki współpracy z partnerem zagranicznym - w zakresie poprawy funkcjonowania jednostek samorządu terytorialnego w obszarze dostępności usług publicznych dla osób o szczególnych potrzebach</w:t>
            </w:r>
          </w:p>
        </w:tc>
        <w:tc>
          <w:tcPr>
            <w:tcW w:w="1417" w:type="dxa"/>
          </w:tcPr>
          <w:p w14:paraId="4A96F82A"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15 296 983,67</w:t>
            </w:r>
          </w:p>
        </w:tc>
        <w:tc>
          <w:tcPr>
            <w:tcW w:w="1418" w:type="dxa"/>
          </w:tcPr>
          <w:p w14:paraId="1CBB4EC8"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rPr>
              <w:t>15 297 003,67</w:t>
            </w:r>
          </w:p>
        </w:tc>
        <w:tc>
          <w:tcPr>
            <w:tcW w:w="1134" w:type="dxa"/>
          </w:tcPr>
          <w:p w14:paraId="58CA1B3B"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rPr>
              <w:t>23</w:t>
            </w:r>
          </w:p>
        </w:tc>
        <w:tc>
          <w:tcPr>
            <w:tcW w:w="1134" w:type="dxa"/>
          </w:tcPr>
          <w:p w14:paraId="5C8398B3"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rPr>
              <w:t>9</w:t>
            </w:r>
          </w:p>
        </w:tc>
        <w:tc>
          <w:tcPr>
            <w:tcW w:w="1275" w:type="dxa"/>
          </w:tcPr>
          <w:p w14:paraId="3F85E4F1"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rPr>
              <w:t>0</w:t>
            </w:r>
          </w:p>
        </w:tc>
        <w:tc>
          <w:tcPr>
            <w:tcW w:w="1560" w:type="dxa"/>
          </w:tcPr>
          <w:p w14:paraId="0EACCA32"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rPr>
              <w:t>3</w:t>
            </w:r>
          </w:p>
        </w:tc>
        <w:tc>
          <w:tcPr>
            <w:tcW w:w="1559" w:type="dxa"/>
          </w:tcPr>
          <w:p w14:paraId="15D58F12"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rPr>
              <w:t>6</w:t>
            </w:r>
          </w:p>
        </w:tc>
      </w:tr>
      <w:tr w:rsidR="0052558D" w:rsidRPr="00DB64FB" w14:paraId="188527AF" w14:textId="77777777" w:rsidTr="006343AA">
        <w:tc>
          <w:tcPr>
            <w:tcW w:w="567" w:type="dxa"/>
            <w:vMerge/>
          </w:tcPr>
          <w:p w14:paraId="3D1A514F" w14:textId="77777777" w:rsidR="0052558D" w:rsidRPr="00DB64FB" w:rsidRDefault="0052558D" w:rsidP="00CF015B">
            <w:pPr>
              <w:jc w:val="center"/>
              <w:rPr>
                <w:rFonts w:asciiTheme="minorHAnsi" w:hAnsiTheme="minorHAnsi" w:cstheme="minorHAnsi"/>
              </w:rPr>
            </w:pPr>
          </w:p>
        </w:tc>
        <w:tc>
          <w:tcPr>
            <w:tcW w:w="1418" w:type="dxa"/>
            <w:vMerge/>
          </w:tcPr>
          <w:p w14:paraId="35AE216F" w14:textId="77777777" w:rsidR="0052558D" w:rsidRPr="00DB64FB" w:rsidRDefault="0052558D" w:rsidP="006343AA">
            <w:pPr>
              <w:rPr>
                <w:rFonts w:asciiTheme="minorHAnsi" w:hAnsiTheme="minorHAnsi" w:cstheme="minorHAnsi"/>
              </w:rPr>
            </w:pPr>
          </w:p>
        </w:tc>
        <w:tc>
          <w:tcPr>
            <w:tcW w:w="1608" w:type="dxa"/>
            <w:vMerge/>
          </w:tcPr>
          <w:p w14:paraId="74458214" w14:textId="77777777" w:rsidR="0052558D" w:rsidRPr="00DB64FB" w:rsidRDefault="0052558D" w:rsidP="006343AA">
            <w:pPr>
              <w:rPr>
                <w:rFonts w:asciiTheme="minorHAnsi" w:hAnsiTheme="minorHAnsi" w:cstheme="minorHAnsi"/>
              </w:rPr>
            </w:pPr>
          </w:p>
        </w:tc>
        <w:tc>
          <w:tcPr>
            <w:tcW w:w="3041" w:type="dxa"/>
          </w:tcPr>
          <w:p w14:paraId="299C228B" w14:textId="77777777" w:rsidR="0052558D" w:rsidRPr="00DB64FB" w:rsidRDefault="0052558D" w:rsidP="006343AA">
            <w:pPr>
              <w:rPr>
                <w:rFonts w:asciiTheme="minorHAnsi" w:hAnsiTheme="minorHAnsi" w:cstheme="minorHAnsi"/>
                <w:b/>
                <w:bCs/>
              </w:rPr>
            </w:pPr>
            <w:r w:rsidRPr="00DB64FB">
              <w:rPr>
                <w:rFonts w:asciiTheme="minorHAnsi" w:hAnsiTheme="minorHAnsi" w:cstheme="minorHAnsi"/>
                <w:b/>
                <w:bCs/>
              </w:rPr>
              <w:t>SUMA</w:t>
            </w:r>
          </w:p>
        </w:tc>
        <w:tc>
          <w:tcPr>
            <w:tcW w:w="1417" w:type="dxa"/>
          </w:tcPr>
          <w:p w14:paraId="65E5E9EA"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b/>
                <w:bCs/>
              </w:rPr>
              <w:t>15 296 983,67</w:t>
            </w:r>
          </w:p>
        </w:tc>
        <w:tc>
          <w:tcPr>
            <w:tcW w:w="1418" w:type="dxa"/>
          </w:tcPr>
          <w:p w14:paraId="404B916C"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b/>
                <w:bCs/>
              </w:rPr>
              <w:t>15 297 003,67</w:t>
            </w:r>
          </w:p>
        </w:tc>
        <w:tc>
          <w:tcPr>
            <w:tcW w:w="1134" w:type="dxa"/>
          </w:tcPr>
          <w:p w14:paraId="2E16A6CA"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b/>
                <w:bCs/>
              </w:rPr>
              <w:t>23</w:t>
            </w:r>
          </w:p>
        </w:tc>
        <w:tc>
          <w:tcPr>
            <w:tcW w:w="1134" w:type="dxa"/>
          </w:tcPr>
          <w:p w14:paraId="360962F5"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b/>
                <w:bCs/>
              </w:rPr>
              <w:t>9</w:t>
            </w:r>
          </w:p>
        </w:tc>
        <w:tc>
          <w:tcPr>
            <w:tcW w:w="1275" w:type="dxa"/>
          </w:tcPr>
          <w:p w14:paraId="21262719"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b/>
                <w:bCs/>
              </w:rPr>
              <w:t>0</w:t>
            </w:r>
          </w:p>
        </w:tc>
        <w:tc>
          <w:tcPr>
            <w:tcW w:w="1560" w:type="dxa"/>
          </w:tcPr>
          <w:p w14:paraId="4FB6B89B"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b/>
                <w:bCs/>
              </w:rPr>
              <w:t>3</w:t>
            </w:r>
          </w:p>
        </w:tc>
        <w:tc>
          <w:tcPr>
            <w:tcW w:w="1559" w:type="dxa"/>
          </w:tcPr>
          <w:p w14:paraId="2FD4F9F0"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b/>
                <w:bCs/>
              </w:rPr>
              <w:t>6</w:t>
            </w:r>
          </w:p>
        </w:tc>
      </w:tr>
      <w:tr w:rsidR="0052558D" w:rsidRPr="00DB64FB" w14:paraId="6E519449" w14:textId="77777777" w:rsidTr="006343AA">
        <w:tc>
          <w:tcPr>
            <w:tcW w:w="567" w:type="dxa"/>
            <w:vMerge w:val="restart"/>
          </w:tcPr>
          <w:p w14:paraId="47502097"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16.</w:t>
            </w:r>
          </w:p>
        </w:tc>
        <w:tc>
          <w:tcPr>
            <w:tcW w:w="1418" w:type="dxa"/>
            <w:vMerge w:val="restart"/>
          </w:tcPr>
          <w:p w14:paraId="67FF2DA6" w14:textId="77777777" w:rsidR="0052558D" w:rsidRPr="00DB64FB" w:rsidRDefault="0052558D" w:rsidP="006343AA">
            <w:pPr>
              <w:rPr>
                <w:rFonts w:asciiTheme="minorHAnsi" w:hAnsiTheme="minorHAnsi" w:cstheme="minorHAnsi"/>
              </w:rPr>
            </w:pPr>
            <w:r w:rsidRPr="00DB64FB">
              <w:rPr>
                <w:rFonts w:asciiTheme="minorHAnsi" w:hAnsiTheme="minorHAnsi" w:cstheme="minorHAnsi"/>
              </w:rPr>
              <w:t>POWR.04.03.00-IP.07-00-002/19</w:t>
            </w:r>
          </w:p>
        </w:tc>
        <w:tc>
          <w:tcPr>
            <w:tcW w:w="1608" w:type="dxa"/>
            <w:vMerge w:val="restart"/>
          </w:tcPr>
          <w:p w14:paraId="43872F9E" w14:textId="77777777" w:rsidR="0052558D" w:rsidRPr="00DB64FB" w:rsidRDefault="0052558D" w:rsidP="006343AA">
            <w:pPr>
              <w:rPr>
                <w:rFonts w:asciiTheme="minorHAnsi" w:hAnsiTheme="minorHAnsi" w:cstheme="minorHAnsi"/>
              </w:rPr>
            </w:pPr>
            <w:r w:rsidRPr="00DB64FB">
              <w:rPr>
                <w:rFonts w:asciiTheme="minorHAnsi" w:hAnsiTheme="minorHAnsi" w:cstheme="minorHAnsi"/>
              </w:rPr>
              <w:t xml:space="preserve">Projekty realizowane poza </w:t>
            </w:r>
            <w:proofErr w:type="spellStart"/>
            <w:r w:rsidRPr="00DB64FB">
              <w:rPr>
                <w:rFonts w:asciiTheme="minorHAnsi" w:hAnsiTheme="minorHAnsi" w:cstheme="minorHAnsi"/>
              </w:rPr>
              <w:t>Common</w:t>
            </w:r>
            <w:proofErr w:type="spellEnd"/>
            <w:r w:rsidRPr="00DB64FB">
              <w:rPr>
                <w:rFonts w:asciiTheme="minorHAnsi" w:hAnsiTheme="minorHAnsi" w:cstheme="minorHAnsi"/>
              </w:rPr>
              <w:t xml:space="preserve"> Framework</w:t>
            </w:r>
          </w:p>
        </w:tc>
        <w:tc>
          <w:tcPr>
            <w:tcW w:w="3041" w:type="dxa"/>
          </w:tcPr>
          <w:p w14:paraId="343A92F8" w14:textId="77777777" w:rsidR="0052558D" w:rsidRPr="00DB64FB" w:rsidRDefault="0052558D" w:rsidP="006343AA">
            <w:pPr>
              <w:rPr>
                <w:rFonts w:asciiTheme="minorHAnsi" w:hAnsiTheme="minorHAnsi" w:cstheme="minorHAnsi"/>
              </w:rPr>
            </w:pPr>
            <w:r w:rsidRPr="00DB64FB">
              <w:rPr>
                <w:rFonts w:asciiTheme="minorHAnsi" w:hAnsiTheme="minorHAnsi" w:cstheme="minorHAnsi"/>
              </w:rPr>
              <w:t xml:space="preserve">1. Dostosowanie kompetencji kadr małych i średnich przedsiębiorstw do zmian zachodzących w gospodarce poprzez zastosowanie modelu tzw. </w:t>
            </w:r>
            <w:proofErr w:type="spellStart"/>
            <w:r w:rsidRPr="00DB64FB">
              <w:rPr>
                <w:rFonts w:asciiTheme="minorHAnsi" w:hAnsiTheme="minorHAnsi" w:cstheme="minorHAnsi"/>
              </w:rPr>
              <w:t>reskillingu</w:t>
            </w:r>
            <w:proofErr w:type="spellEnd"/>
            <w:r w:rsidRPr="00DB64FB">
              <w:rPr>
                <w:rFonts w:asciiTheme="minorHAnsi" w:hAnsiTheme="minorHAnsi" w:cstheme="minorHAnsi"/>
              </w:rPr>
              <w:t>.</w:t>
            </w:r>
          </w:p>
        </w:tc>
        <w:tc>
          <w:tcPr>
            <w:tcW w:w="1417" w:type="dxa"/>
          </w:tcPr>
          <w:p w14:paraId="46251460"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20 000 000,00</w:t>
            </w:r>
          </w:p>
        </w:tc>
        <w:tc>
          <w:tcPr>
            <w:tcW w:w="1418" w:type="dxa"/>
          </w:tcPr>
          <w:p w14:paraId="178B9060" w14:textId="77777777" w:rsidR="0052558D" w:rsidRPr="00DB64FB" w:rsidRDefault="0052558D" w:rsidP="00CF015B">
            <w:pPr>
              <w:jc w:val="center"/>
              <w:rPr>
                <w:rFonts w:asciiTheme="minorHAnsi" w:hAnsiTheme="minorHAnsi" w:cstheme="minorHAnsi"/>
              </w:rPr>
            </w:pPr>
          </w:p>
        </w:tc>
        <w:tc>
          <w:tcPr>
            <w:tcW w:w="1134" w:type="dxa"/>
          </w:tcPr>
          <w:p w14:paraId="602E831F"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23</w:t>
            </w:r>
          </w:p>
        </w:tc>
        <w:tc>
          <w:tcPr>
            <w:tcW w:w="1134" w:type="dxa"/>
          </w:tcPr>
          <w:p w14:paraId="73692AB4"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3</w:t>
            </w:r>
          </w:p>
        </w:tc>
        <w:tc>
          <w:tcPr>
            <w:tcW w:w="1275" w:type="dxa"/>
          </w:tcPr>
          <w:p w14:paraId="2498318E"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0</w:t>
            </w:r>
          </w:p>
        </w:tc>
        <w:tc>
          <w:tcPr>
            <w:tcW w:w="1560" w:type="dxa"/>
          </w:tcPr>
          <w:p w14:paraId="7DB1D94B"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2</w:t>
            </w:r>
          </w:p>
        </w:tc>
        <w:tc>
          <w:tcPr>
            <w:tcW w:w="1559" w:type="dxa"/>
          </w:tcPr>
          <w:p w14:paraId="2AEA01BE"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1</w:t>
            </w:r>
          </w:p>
        </w:tc>
      </w:tr>
      <w:tr w:rsidR="0052558D" w:rsidRPr="00DB64FB" w14:paraId="0B5C58E7" w14:textId="77777777" w:rsidTr="006343AA">
        <w:tc>
          <w:tcPr>
            <w:tcW w:w="567" w:type="dxa"/>
            <w:vMerge/>
          </w:tcPr>
          <w:p w14:paraId="4AB2B28C" w14:textId="77777777" w:rsidR="0052558D" w:rsidRPr="00DB64FB" w:rsidRDefault="0052558D" w:rsidP="00CF015B">
            <w:pPr>
              <w:jc w:val="center"/>
              <w:rPr>
                <w:rFonts w:asciiTheme="minorHAnsi" w:hAnsiTheme="minorHAnsi" w:cstheme="minorHAnsi"/>
              </w:rPr>
            </w:pPr>
          </w:p>
        </w:tc>
        <w:tc>
          <w:tcPr>
            <w:tcW w:w="1418" w:type="dxa"/>
            <w:vMerge/>
          </w:tcPr>
          <w:p w14:paraId="447892C7" w14:textId="77777777" w:rsidR="0052558D" w:rsidRPr="00DB64FB" w:rsidRDefault="0052558D" w:rsidP="006343AA">
            <w:pPr>
              <w:rPr>
                <w:rFonts w:asciiTheme="minorHAnsi" w:hAnsiTheme="minorHAnsi" w:cstheme="minorHAnsi"/>
              </w:rPr>
            </w:pPr>
          </w:p>
        </w:tc>
        <w:tc>
          <w:tcPr>
            <w:tcW w:w="1608" w:type="dxa"/>
            <w:vMerge/>
          </w:tcPr>
          <w:p w14:paraId="60A3C80A" w14:textId="77777777" w:rsidR="0052558D" w:rsidRPr="00DB64FB" w:rsidRDefault="0052558D" w:rsidP="006343AA">
            <w:pPr>
              <w:rPr>
                <w:rFonts w:asciiTheme="minorHAnsi" w:hAnsiTheme="minorHAnsi" w:cstheme="minorHAnsi"/>
              </w:rPr>
            </w:pPr>
          </w:p>
        </w:tc>
        <w:tc>
          <w:tcPr>
            <w:tcW w:w="3041" w:type="dxa"/>
          </w:tcPr>
          <w:p w14:paraId="063E091E" w14:textId="77777777" w:rsidR="0052558D" w:rsidRPr="00DB64FB" w:rsidRDefault="0052558D" w:rsidP="006343AA">
            <w:pPr>
              <w:rPr>
                <w:rFonts w:asciiTheme="minorHAnsi" w:hAnsiTheme="minorHAnsi" w:cstheme="minorHAnsi"/>
                <w:b/>
                <w:bCs/>
              </w:rPr>
            </w:pPr>
            <w:r w:rsidRPr="00DB64FB">
              <w:rPr>
                <w:rFonts w:asciiTheme="minorHAnsi" w:hAnsiTheme="minorHAnsi" w:cstheme="minorHAnsi"/>
                <w:b/>
                <w:bCs/>
              </w:rPr>
              <w:t>SUMA</w:t>
            </w:r>
          </w:p>
        </w:tc>
        <w:tc>
          <w:tcPr>
            <w:tcW w:w="1417" w:type="dxa"/>
          </w:tcPr>
          <w:p w14:paraId="14F08371"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b/>
                <w:bCs/>
              </w:rPr>
              <w:t>20 000 000,00</w:t>
            </w:r>
          </w:p>
        </w:tc>
        <w:tc>
          <w:tcPr>
            <w:tcW w:w="1418" w:type="dxa"/>
          </w:tcPr>
          <w:p w14:paraId="69EF3AB9"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b/>
                <w:bCs/>
              </w:rPr>
              <w:t>5 043 786,87</w:t>
            </w:r>
          </w:p>
        </w:tc>
        <w:tc>
          <w:tcPr>
            <w:tcW w:w="1134" w:type="dxa"/>
          </w:tcPr>
          <w:p w14:paraId="19ACBFA6"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b/>
                <w:bCs/>
              </w:rPr>
              <w:t>23</w:t>
            </w:r>
          </w:p>
        </w:tc>
        <w:tc>
          <w:tcPr>
            <w:tcW w:w="1134" w:type="dxa"/>
          </w:tcPr>
          <w:p w14:paraId="13410120"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b/>
                <w:bCs/>
              </w:rPr>
              <w:t>3</w:t>
            </w:r>
          </w:p>
        </w:tc>
        <w:tc>
          <w:tcPr>
            <w:tcW w:w="1275" w:type="dxa"/>
          </w:tcPr>
          <w:p w14:paraId="3FD4D67B"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b/>
                <w:bCs/>
              </w:rPr>
              <w:t>0</w:t>
            </w:r>
          </w:p>
        </w:tc>
        <w:tc>
          <w:tcPr>
            <w:tcW w:w="1560" w:type="dxa"/>
          </w:tcPr>
          <w:p w14:paraId="63350CD1"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b/>
                <w:bCs/>
              </w:rPr>
              <w:t>2</w:t>
            </w:r>
          </w:p>
        </w:tc>
        <w:tc>
          <w:tcPr>
            <w:tcW w:w="1559" w:type="dxa"/>
          </w:tcPr>
          <w:p w14:paraId="0539897E"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b/>
                <w:bCs/>
              </w:rPr>
              <w:t>1</w:t>
            </w:r>
          </w:p>
        </w:tc>
      </w:tr>
      <w:tr w:rsidR="0052558D" w:rsidRPr="00DB64FB" w14:paraId="353E97A8" w14:textId="77777777" w:rsidTr="006343AA">
        <w:tc>
          <w:tcPr>
            <w:tcW w:w="567" w:type="dxa"/>
            <w:vMerge w:val="restart"/>
          </w:tcPr>
          <w:p w14:paraId="70CB5D3F"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17.</w:t>
            </w:r>
          </w:p>
        </w:tc>
        <w:tc>
          <w:tcPr>
            <w:tcW w:w="1418" w:type="dxa"/>
            <w:vMerge w:val="restart"/>
          </w:tcPr>
          <w:p w14:paraId="44C53718" w14:textId="77777777" w:rsidR="0052558D" w:rsidRPr="00DB64FB" w:rsidRDefault="0052558D" w:rsidP="006343AA">
            <w:pPr>
              <w:rPr>
                <w:rFonts w:asciiTheme="minorHAnsi" w:hAnsiTheme="minorHAnsi" w:cstheme="minorHAnsi"/>
              </w:rPr>
            </w:pPr>
            <w:r w:rsidRPr="00DB64FB">
              <w:rPr>
                <w:rFonts w:asciiTheme="minorHAnsi" w:hAnsiTheme="minorHAnsi" w:cstheme="minorHAnsi"/>
              </w:rPr>
              <w:t>POWR.04.03.00-IP.07-00-002/20</w:t>
            </w:r>
          </w:p>
        </w:tc>
        <w:tc>
          <w:tcPr>
            <w:tcW w:w="1608" w:type="dxa"/>
            <w:vMerge w:val="restart"/>
          </w:tcPr>
          <w:p w14:paraId="5CDF5B46" w14:textId="77777777" w:rsidR="0052558D" w:rsidRPr="00DB64FB" w:rsidRDefault="0052558D" w:rsidP="006343AA">
            <w:pPr>
              <w:rPr>
                <w:rFonts w:asciiTheme="minorHAnsi" w:hAnsiTheme="minorHAnsi" w:cstheme="minorHAnsi"/>
              </w:rPr>
            </w:pPr>
            <w:r w:rsidRPr="00DB64FB">
              <w:rPr>
                <w:rFonts w:asciiTheme="minorHAnsi" w:hAnsiTheme="minorHAnsi" w:cstheme="minorHAnsi"/>
              </w:rPr>
              <w:t xml:space="preserve">Projekty realizowane poza </w:t>
            </w:r>
            <w:proofErr w:type="spellStart"/>
            <w:r w:rsidRPr="00DB64FB">
              <w:rPr>
                <w:rFonts w:asciiTheme="minorHAnsi" w:hAnsiTheme="minorHAnsi" w:cstheme="minorHAnsi"/>
              </w:rPr>
              <w:t>Common</w:t>
            </w:r>
            <w:proofErr w:type="spellEnd"/>
            <w:r w:rsidRPr="00DB64FB">
              <w:rPr>
                <w:rFonts w:asciiTheme="minorHAnsi" w:hAnsiTheme="minorHAnsi" w:cstheme="minorHAnsi"/>
              </w:rPr>
              <w:t xml:space="preserve"> Framework</w:t>
            </w:r>
          </w:p>
        </w:tc>
        <w:tc>
          <w:tcPr>
            <w:tcW w:w="3041" w:type="dxa"/>
          </w:tcPr>
          <w:p w14:paraId="7FBD782C" w14:textId="77777777" w:rsidR="0052558D" w:rsidRPr="00DB64FB" w:rsidRDefault="0052558D" w:rsidP="006343AA">
            <w:pPr>
              <w:rPr>
                <w:rFonts w:asciiTheme="minorHAnsi" w:hAnsiTheme="minorHAnsi" w:cstheme="minorHAnsi"/>
              </w:rPr>
            </w:pPr>
            <w:r w:rsidRPr="00DB64FB">
              <w:rPr>
                <w:rFonts w:asciiTheme="minorHAnsi" w:hAnsiTheme="minorHAnsi" w:cstheme="minorHAnsi"/>
              </w:rPr>
              <w:t>1. Wypracowanie i wdrożenie rozwiązań na rzecz utrzymania aktywności zawodowej pracowników w wieku przedemerytalnym i emerytalnym.</w:t>
            </w:r>
          </w:p>
        </w:tc>
        <w:tc>
          <w:tcPr>
            <w:tcW w:w="1417" w:type="dxa"/>
          </w:tcPr>
          <w:p w14:paraId="22B837D5" w14:textId="77777777" w:rsidR="0052558D" w:rsidRPr="00DB64FB" w:rsidRDefault="0052558D" w:rsidP="00CF015B">
            <w:pPr>
              <w:jc w:val="center"/>
              <w:rPr>
                <w:rFonts w:asciiTheme="minorHAnsi" w:hAnsiTheme="minorHAnsi" w:cstheme="minorHAnsi"/>
              </w:rPr>
            </w:pPr>
            <w:r w:rsidRPr="00DB64FB">
              <w:rPr>
                <w:rFonts w:asciiTheme="minorHAnsi" w:hAnsiTheme="minorHAnsi" w:cstheme="minorHAnsi"/>
              </w:rPr>
              <w:t>20 000 000,00</w:t>
            </w:r>
          </w:p>
        </w:tc>
        <w:tc>
          <w:tcPr>
            <w:tcW w:w="1418" w:type="dxa"/>
          </w:tcPr>
          <w:p w14:paraId="1042A5FF" w14:textId="77777777" w:rsidR="0052558D" w:rsidRPr="00DB64FB" w:rsidRDefault="0052558D" w:rsidP="00CF015B">
            <w:pPr>
              <w:jc w:val="center"/>
              <w:rPr>
                <w:rFonts w:asciiTheme="minorHAnsi" w:hAnsiTheme="minorHAnsi" w:cstheme="minorHAnsi"/>
              </w:rPr>
            </w:pPr>
          </w:p>
        </w:tc>
        <w:tc>
          <w:tcPr>
            <w:tcW w:w="1134" w:type="dxa"/>
          </w:tcPr>
          <w:p w14:paraId="67E6E347" w14:textId="77777777" w:rsidR="0052558D" w:rsidRPr="00DB64FB" w:rsidRDefault="0052558D" w:rsidP="00CF015B">
            <w:pPr>
              <w:jc w:val="center"/>
              <w:rPr>
                <w:rFonts w:asciiTheme="minorHAnsi" w:hAnsiTheme="minorHAnsi" w:cstheme="minorHAnsi"/>
              </w:rPr>
            </w:pPr>
          </w:p>
        </w:tc>
        <w:tc>
          <w:tcPr>
            <w:tcW w:w="1134" w:type="dxa"/>
          </w:tcPr>
          <w:p w14:paraId="1FAA0B1D" w14:textId="77777777" w:rsidR="0052558D" w:rsidRPr="00DB64FB" w:rsidRDefault="0052558D" w:rsidP="00CF015B">
            <w:pPr>
              <w:jc w:val="center"/>
              <w:rPr>
                <w:rFonts w:asciiTheme="minorHAnsi" w:hAnsiTheme="minorHAnsi" w:cstheme="minorHAnsi"/>
              </w:rPr>
            </w:pPr>
          </w:p>
        </w:tc>
        <w:tc>
          <w:tcPr>
            <w:tcW w:w="1275" w:type="dxa"/>
          </w:tcPr>
          <w:p w14:paraId="597915B9" w14:textId="77777777" w:rsidR="0052558D" w:rsidRPr="00DB64FB" w:rsidRDefault="0052558D" w:rsidP="00CF015B">
            <w:pPr>
              <w:jc w:val="center"/>
              <w:rPr>
                <w:rFonts w:asciiTheme="minorHAnsi" w:hAnsiTheme="minorHAnsi" w:cstheme="minorHAnsi"/>
              </w:rPr>
            </w:pPr>
          </w:p>
        </w:tc>
        <w:tc>
          <w:tcPr>
            <w:tcW w:w="1560" w:type="dxa"/>
          </w:tcPr>
          <w:p w14:paraId="15435145" w14:textId="77777777" w:rsidR="0052558D" w:rsidRPr="00DB64FB" w:rsidRDefault="0052558D" w:rsidP="00CF015B">
            <w:pPr>
              <w:jc w:val="center"/>
              <w:rPr>
                <w:rFonts w:asciiTheme="minorHAnsi" w:hAnsiTheme="minorHAnsi" w:cstheme="minorHAnsi"/>
              </w:rPr>
            </w:pPr>
          </w:p>
        </w:tc>
        <w:tc>
          <w:tcPr>
            <w:tcW w:w="1559" w:type="dxa"/>
          </w:tcPr>
          <w:p w14:paraId="52918F98" w14:textId="77777777" w:rsidR="0052558D" w:rsidRPr="00DB64FB" w:rsidRDefault="0052558D" w:rsidP="00CF015B">
            <w:pPr>
              <w:jc w:val="center"/>
              <w:rPr>
                <w:rFonts w:asciiTheme="minorHAnsi" w:hAnsiTheme="minorHAnsi" w:cstheme="minorHAnsi"/>
              </w:rPr>
            </w:pPr>
          </w:p>
        </w:tc>
      </w:tr>
      <w:tr w:rsidR="0052558D" w:rsidRPr="00DB64FB" w14:paraId="587BF89F" w14:textId="77777777" w:rsidTr="006343AA">
        <w:tc>
          <w:tcPr>
            <w:tcW w:w="567" w:type="dxa"/>
            <w:vMerge/>
          </w:tcPr>
          <w:p w14:paraId="3D4CCEEA" w14:textId="77777777" w:rsidR="0052558D" w:rsidRPr="00DB64FB" w:rsidRDefault="0052558D" w:rsidP="006343AA">
            <w:pPr>
              <w:rPr>
                <w:rFonts w:asciiTheme="minorHAnsi" w:hAnsiTheme="minorHAnsi" w:cstheme="minorHAnsi"/>
              </w:rPr>
            </w:pPr>
          </w:p>
        </w:tc>
        <w:tc>
          <w:tcPr>
            <w:tcW w:w="1418" w:type="dxa"/>
            <w:vMerge/>
          </w:tcPr>
          <w:p w14:paraId="46AABA67" w14:textId="77777777" w:rsidR="0052558D" w:rsidRPr="00DB64FB" w:rsidRDefault="0052558D" w:rsidP="006343AA">
            <w:pPr>
              <w:rPr>
                <w:rFonts w:asciiTheme="minorHAnsi" w:hAnsiTheme="minorHAnsi" w:cstheme="minorHAnsi"/>
              </w:rPr>
            </w:pPr>
          </w:p>
        </w:tc>
        <w:tc>
          <w:tcPr>
            <w:tcW w:w="1608" w:type="dxa"/>
            <w:vMerge/>
          </w:tcPr>
          <w:p w14:paraId="1EBDE1A1" w14:textId="77777777" w:rsidR="0052558D" w:rsidRPr="00DB64FB" w:rsidRDefault="0052558D" w:rsidP="006343AA">
            <w:pPr>
              <w:rPr>
                <w:rFonts w:asciiTheme="minorHAnsi" w:hAnsiTheme="minorHAnsi" w:cstheme="minorHAnsi"/>
              </w:rPr>
            </w:pPr>
          </w:p>
        </w:tc>
        <w:tc>
          <w:tcPr>
            <w:tcW w:w="3041" w:type="dxa"/>
          </w:tcPr>
          <w:p w14:paraId="758599A7" w14:textId="77777777" w:rsidR="0052558D" w:rsidRPr="00DB64FB" w:rsidRDefault="0052558D" w:rsidP="006343AA">
            <w:pPr>
              <w:rPr>
                <w:rFonts w:asciiTheme="minorHAnsi" w:hAnsiTheme="minorHAnsi" w:cstheme="minorHAnsi"/>
                <w:b/>
                <w:bCs/>
              </w:rPr>
            </w:pPr>
            <w:r w:rsidRPr="00DB64FB">
              <w:rPr>
                <w:rFonts w:asciiTheme="minorHAnsi" w:hAnsiTheme="minorHAnsi" w:cstheme="minorHAnsi"/>
                <w:b/>
                <w:bCs/>
              </w:rPr>
              <w:t>SUMA</w:t>
            </w:r>
          </w:p>
        </w:tc>
        <w:tc>
          <w:tcPr>
            <w:tcW w:w="1417" w:type="dxa"/>
          </w:tcPr>
          <w:p w14:paraId="21649667"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b/>
                <w:bCs/>
              </w:rPr>
              <w:t>20 000 000,00</w:t>
            </w:r>
          </w:p>
        </w:tc>
        <w:tc>
          <w:tcPr>
            <w:tcW w:w="1418" w:type="dxa"/>
          </w:tcPr>
          <w:p w14:paraId="2AEAB547"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b/>
                <w:bCs/>
              </w:rPr>
              <w:t>19 695 523,19</w:t>
            </w:r>
          </w:p>
        </w:tc>
        <w:tc>
          <w:tcPr>
            <w:tcW w:w="1134" w:type="dxa"/>
          </w:tcPr>
          <w:p w14:paraId="09391FB1"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b/>
                <w:bCs/>
              </w:rPr>
              <w:t>58</w:t>
            </w:r>
          </w:p>
        </w:tc>
        <w:tc>
          <w:tcPr>
            <w:tcW w:w="1134" w:type="dxa"/>
          </w:tcPr>
          <w:p w14:paraId="6F8173EF"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b/>
                <w:bCs/>
              </w:rPr>
              <w:t>8</w:t>
            </w:r>
          </w:p>
        </w:tc>
        <w:tc>
          <w:tcPr>
            <w:tcW w:w="1275" w:type="dxa"/>
          </w:tcPr>
          <w:p w14:paraId="54497F39"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b/>
                <w:bCs/>
              </w:rPr>
              <w:t>1</w:t>
            </w:r>
          </w:p>
        </w:tc>
        <w:tc>
          <w:tcPr>
            <w:tcW w:w="1560" w:type="dxa"/>
          </w:tcPr>
          <w:p w14:paraId="22A2A106"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b/>
                <w:bCs/>
              </w:rPr>
              <w:t>3</w:t>
            </w:r>
          </w:p>
        </w:tc>
        <w:tc>
          <w:tcPr>
            <w:tcW w:w="1559" w:type="dxa"/>
          </w:tcPr>
          <w:p w14:paraId="54082B8F" w14:textId="77777777" w:rsidR="0052558D" w:rsidRPr="00DB64FB" w:rsidRDefault="0052558D" w:rsidP="00CF015B">
            <w:pPr>
              <w:jc w:val="center"/>
              <w:rPr>
                <w:rFonts w:asciiTheme="minorHAnsi" w:hAnsiTheme="minorHAnsi" w:cstheme="minorHAnsi"/>
                <w:b/>
                <w:bCs/>
              </w:rPr>
            </w:pPr>
            <w:r w:rsidRPr="00DB64FB">
              <w:rPr>
                <w:rFonts w:asciiTheme="minorHAnsi" w:hAnsiTheme="minorHAnsi" w:cstheme="minorHAnsi"/>
                <w:b/>
                <w:bCs/>
              </w:rPr>
              <w:t>4</w:t>
            </w:r>
          </w:p>
        </w:tc>
      </w:tr>
      <w:bookmarkEnd w:id="6"/>
    </w:tbl>
    <w:p w14:paraId="26FDC647" w14:textId="77777777" w:rsidR="0052558D" w:rsidRDefault="0052558D" w:rsidP="0052558D">
      <w:pPr>
        <w:rPr>
          <w:rFonts w:ascii="Calibri" w:hAnsi="Calibri"/>
        </w:rPr>
      </w:pPr>
    </w:p>
    <w:p w14:paraId="70AC5573" w14:textId="77777777" w:rsidR="0052558D" w:rsidRDefault="0052558D" w:rsidP="0052558D">
      <w:pPr>
        <w:rPr>
          <w:rFonts w:ascii="Calibri" w:hAnsi="Calibri"/>
        </w:rPr>
      </w:pPr>
    </w:p>
    <w:p w14:paraId="1E571DCE" w14:textId="77777777" w:rsidR="0052558D" w:rsidRDefault="0052558D" w:rsidP="0052558D">
      <w:pPr>
        <w:rPr>
          <w:rFonts w:ascii="Calibri" w:hAnsi="Calibri"/>
        </w:rPr>
        <w:sectPr w:rsidR="0052558D" w:rsidSect="00481A57">
          <w:pgSz w:w="16838" w:h="11906" w:orient="landscape" w:code="9"/>
          <w:pgMar w:top="1418" w:right="284" w:bottom="1418" w:left="284" w:header="709" w:footer="425" w:gutter="0"/>
          <w:cols w:space="708"/>
          <w:docGrid w:linePitch="360"/>
        </w:sectPr>
      </w:pPr>
    </w:p>
    <w:p w14:paraId="0F1F3996" w14:textId="77777777" w:rsidR="0052558D" w:rsidRPr="003E25F4" w:rsidRDefault="0052558D" w:rsidP="00DB64FB">
      <w:pPr>
        <w:tabs>
          <w:tab w:val="center" w:pos="4536"/>
          <w:tab w:val="right" w:pos="9072"/>
        </w:tabs>
        <w:spacing w:before="120" w:after="120" w:line="276" w:lineRule="auto"/>
        <w:jc w:val="right"/>
        <w:rPr>
          <w:rFonts w:ascii="Calibri" w:hAnsi="Calibri"/>
          <w:b/>
        </w:rPr>
      </w:pPr>
      <w:r w:rsidRPr="003E25F4">
        <w:rPr>
          <w:rFonts w:ascii="Calibri" w:hAnsi="Calibri"/>
          <w:b/>
        </w:rPr>
        <w:lastRenderedPageBreak/>
        <w:t xml:space="preserve">Załącznik nr </w:t>
      </w:r>
      <w:r>
        <w:rPr>
          <w:rFonts w:ascii="Calibri" w:hAnsi="Calibri"/>
          <w:b/>
        </w:rPr>
        <w:t>2</w:t>
      </w:r>
      <w:r w:rsidRPr="003E25F4">
        <w:rPr>
          <w:rFonts w:ascii="Calibri" w:hAnsi="Calibri"/>
          <w:b/>
        </w:rPr>
        <w:t xml:space="preserve"> do Opisu przedmiotu zamówienia </w:t>
      </w:r>
    </w:p>
    <w:p w14:paraId="3BF0E97D" w14:textId="77777777" w:rsidR="0052558D" w:rsidRPr="003E25F4" w:rsidRDefault="0052558D" w:rsidP="0052558D">
      <w:pPr>
        <w:tabs>
          <w:tab w:val="center" w:pos="4536"/>
          <w:tab w:val="right" w:pos="9072"/>
        </w:tabs>
        <w:spacing w:before="120" w:after="120" w:line="276" w:lineRule="auto"/>
        <w:rPr>
          <w:rFonts w:ascii="Calibri" w:hAnsi="Calibri"/>
        </w:rPr>
      </w:pPr>
    </w:p>
    <w:p w14:paraId="243A2A84" w14:textId="661E44EC" w:rsidR="0052558D" w:rsidRPr="003E25F4" w:rsidRDefault="0052558D" w:rsidP="00DB64FB">
      <w:pPr>
        <w:tabs>
          <w:tab w:val="center" w:pos="4536"/>
          <w:tab w:val="right" w:pos="9072"/>
        </w:tabs>
        <w:spacing w:before="120" w:after="120" w:line="276" w:lineRule="auto"/>
        <w:jc w:val="center"/>
        <w:rPr>
          <w:rFonts w:ascii="Calibri" w:hAnsi="Calibri"/>
          <w:b/>
          <w:u w:val="single"/>
        </w:rPr>
      </w:pPr>
      <w:r>
        <w:rPr>
          <w:rFonts w:ascii="Calibri" w:hAnsi="Calibri"/>
          <w:b/>
          <w:u w:val="single"/>
        </w:rPr>
        <w:t xml:space="preserve">Wzór </w:t>
      </w:r>
      <w:r w:rsidRPr="003E25F4">
        <w:rPr>
          <w:rFonts w:ascii="Calibri" w:hAnsi="Calibri"/>
          <w:b/>
          <w:u w:val="single"/>
        </w:rPr>
        <w:t>Deklaracj</w:t>
      </w:r>
      <w:r>
        <w:rPr>
          <w:rFonts w:ascii="Calibri" w:hAnsi="Calibri"/>
          <w:b/>
          <w:u w:val="single"/>
        </w:rPr>
        <w:t>i</w:t>
      </w:r>
      <w:r w:rsidRPr="003E25F4">
        <w:rPr>
          <w:rFonts w:ascii="Calibri" w:hAnsi="Calibri"/>
          <w:b/>
          <w:u w:val="single"/>
        </w:rPr>
        <w:t xml:space="preserve"> poufności </w:t>
      </w:r>
      <w:proofErr w:type="spellStart"/>
      <w:r w:rsidRPr="003E25F4">
        <w:rPr>
          <w:rFonts w:ascii="Calibri" w:hAnsi="Calibri"/>
          <w:b/>
          <w:u w:val="single"/>
        </w:rPr>
        <w:t>ewaluatora</w:t>
      </w:r>
      <w:proofErr w:type="spellEnd"/>
    </w:p>
    <w:p w14:paraId="667DD614" w14:textId="77777777" w:rsidR="0052558D" w:rsidRPr="003E25F4" w:rsidRDefault="0052558D" w:rsidP="0052558D">
      <w:pPr>
        <w:spacing w:before="120" w:after="120" w:line="276" w:lineRule="auto"/>
        <w:jc w:val="both"/>
        <w:rPr>
          <w:rFonts w:ascii="Calibri" w:hAnsi="Calibri"/>
        </w:rPr>
      </w:pPr>
    </w:p>
    <w:p w14:paraId="048AAC17" w14:textId="77777777" w:rsidR="0052558D" w:rsidRPr="003E25F4" w:rsidRDefault="0052558D" w:rsidP="0052558D">
      <w:pPr>
        <w:spacing w:before="120" w:after="120" w:line="276" w:lineRule="auto"/>
        <w:ind w:left="234" w:right="372"/>
        <w:jc w:val="center"/>
        <w:rPr>
          <w:rFonts w:ascii="Calibri" w:hAnsi="Calibri"/>
          <w:b/>
          <w:lang w:eastAsia="pl-PL"/>
        </w:rPr>
      </w:pPr>
      <w:r w:rsidRPr="003E25F4">
        <w:rPr>
          <w:rFonts w:ascii="Calibri" w:hAnsi="Calibri"/>
          <w:b/>
          <w:lang w:eastAsia="pl-PL"/>
        </w:rPr>
        <w:t xml:space="preserve">Deklaracja poufności </w:t>
      </w:r>
      <w:proofErr w:type="spellStart"/>
      <w:r w:rsidRPr="003E25F4">
        <w:rPr>
          <w:rFonts w:ascii="Calibri" w:hAnsi="Calibri"/>
          <w:b/>
          <w:lang w:eastAsia="pl-PL"/>
        </w:rPr>
        <w:t>ewaluatora</w:t>
      </w:r>
      <w:proofErr w:type="spellEnd"/>
      <w:r w:rsidRPr="003E25F4">
        <w:rPr>
          <w:rFonts w:ascii="Calibri" w:hAnsi="Calibri"/>
          <w:b/>
          <w:lang w:eastAsia="pl-PL"/>
        </w:rPr>
        <w:t>.</w:t>
      </w:r>
    </w:p>
    <w:p w14:paraId="56F89445" w14:textId="77777777" w:rsidR="0052558D" w:rsidRPr="003E25F4" w:rsidRDefault="0052558D" w:rsidP="0052558D">
      <w:pPr>
        <w:spacing w:before="120" w:after="120" w:line="276" w:lineRule="auto"/>
        <w:ind w:right="372"/>
        <w:jc w:val="both"/>
        <w:rPr>
          <w:rFonts w:ascii="Calibri" w:hAnsi="Calibri"/>
          <w:bCs/>
          <w:lang w:eastAsia="pl-PL"/>
        </w:rPr>
      </w:pPr>
    </w:p>
    <w:p w14:paraId="195CF176" w14:textId="77777777" w:rsidR="0052558D" w:rsidRPr="003E25F4" w:rsidRDefault="0052558D" w:rsidP="0052558D">
      <w:pPr>
        <w:spacing w:before="120" w:after="120" w:line="276" w:lineRule="auto"/>
        <w:ind w:right="372"/>
        <w:jc w:val="both"/>
        <w:rPr>
          <w:rFonts w:ascii="Calibri" w:hAnsi="Calibri"/>
          <w:bCs/>
          <w:lang w:eastAsia="pl-PL"/>
        </w:rPr>
      </w:pPr>
    </w:p>
    <w:p w14:paraId="1DA7FFE8" w14:textId="77777777" w:rsidR="0052558D" w:rsidRPr="003E25F4" w:rsidRDefault="0052558D" w:rsidP="0052558D">
      <w:pPr>
        <w:spacing w:before="120" w:after="120" w:line="276" w:lineRule="auto"/>
        <w:ind w:right="372"/>
        <w:jc w:val="both"/>
        <w:rPr>
          <w:rFonts w:ascii="Calibri" w:hAnsi="Calibri"/>
          <w:bCs/>
          <w:lang w:eastAsia="pl-PL"/>
        </w:rPr>
      </w:pPr>
    </w:p>
    <w:p w14:paraId="5111180F" w14:textId="77777777" w:rsidR="0052558D" w:rsidRPr="003E25F4" w:rsidRDefault="0052558D" w:rsidP="0052558D">
      <w:pPr>
        <w:spacing w:before="120" w:after="120" w:line="276" w:lineRule="auto"/>
        <w:ind w:right="372"/>
        <w:jc w:val="both"/>
        <w:rPr>
          <w:rFonts w:ascii="Calibri" w:hAnsi="Calibri"/>
          <w:bCs/>
          <w:lang w:eastAsia="pl-PL"/>
        </w:rPr>
      </w:pPr>
      <w:r w:rsidRPr="003E25F4">
        <w:rPr>
          <w:rFonts w:ascii="Calibri" w:hAnsi="Calibri"/>
          <w:bCs/>
          <w:lang w:eastAsia="pl-PL"/>
        </w:rPr>
        <w:t>Zgadzam się na zachowanie poufności i tajności odnośnie jakichkolwiek informacji czy dokumentów (</w:t>
      </w:r>
      <w:r>
        <w:rPr>
          <w:rFonts w:ascii="Calibri" w:hAnsi="Calibri"/>
          <w:bCs/>
          <w:lang w:eastAsia="pl-PL"/>
        </w:rPr>
        <w:t>„informacje poufne”</w:t>
      </w:r>
      <w:r w:rsidRPr="003E25F4">
        <w:rPr>
          <w:rFonts w:ascii="Calibri" w:hAnsi="Calibri"/>
          <w:bCs/>
          <w:lang w:eastAsia="pl-PL"/>
        </w:rPr>
        <w:t>) ujawnionych mi lub odkrytych przeze mnie, lub przygotowanych przeze mnie w trakcie i w związku z prowadzeniem badania pt.: „</w:t>
      </w:r>
      <w:r w:rsidRPr="003E25F4">
        <w:rPr>
          <w:rFonts w:ascii="Calibri" w:eastAsia="Arial" w:hAnsi="Calibri"/>
          <w:bCs/>
        </w:rPr>
        <w:t>Ocena wsparcia z</w:t>
      </w:r>
      <w:r>
        <w:rPr>
          <w:rFonts w:ascii="Calibri" w:eastAsia="Arial" w:hAnsi="Calibri"/>
          <w:bCs/>
        </w:rPr>
        <w:t xml:space="preserve"> </w:t>
      </w:r>
      <w:r w:rsidRPr="003E25F4">
        <w:rPr>
          <w:rFonts w:ascii="Calibri" w:eastAsia="Arial" w:hAnsi="Calibri"/>
          <w:bCs/>
        </w:rPr>
        <w:t>Europejskiego Funduszu Społecznego dotyczącego współpracy ponadnarodowej</w:t>
      </w:r>
      <w:r>
        <w:rPr>
          <w:rFonts w:ascii="Calibri" w:eastAsia="Arial" w:hAnsi="Calibri"/>
          <w:bCs/>
        </w:rPr>
        <w:t>”</w:t>
      </w:r>
      <w:r w:rsidRPr="003E25F4">
        <w:rPr>
          <w:rFonts w:ascii="Calibri" w:hAnsi="Calibri"/>
        </w:rPr>
        <w:t>.</w:t>
      </w:r>
    </w:p>
    <w:p w14:paraId="17D4DACF" w14:textId="77777777" w:rsidR="0052558D" w:rsidRPr="003E25F4" w:rsidRDefault="0052558D" w:rsidP="0052558D">
      <w:pPr>
        <w:spacing w:before="120" w:after="120" w:line="276" w:lineRule="auto"/>
        <w:ind w:right="372"/>
        <w:jc w:val="both"/>
        <w:rPr>
          <w:rFonts w:ascii="Calibri" w:hAnsi="Calibri"/>
          <w:bCs/>
          <w:lang w:eastAsia="pl-PL"/>
        </w:rPr>
      </w:pPr>
      <w:r w:rsidRPr="003E25F4">
        <w:rPr>
          <w:rFonts w:ascii="Calibri" w:hAnsi="Calibri"/>
          <w:bCs/>
          <w:lang w:eastAsia="pl-PL"/>
        </w:rPr>
        <w:t>Zgadzam się, że informacje te będą wykorzystane jedynie do celów oceny (ewaluacji) i</w:t>
      </w:r>
      <w:r>
        <w:rPr>
          <w:rFonts w:ascii="Calibri" w:hAnsi="Calibri"/>
          <w:bCs/>
          <w:lang w:eastAsia="pl-PL"/>
        </w:rPr>
        <w:t xml:space="preserve"> </w:t>
      </w:r>
      <w:r w:rsidRPr="003E25F4">
        <w:rPr>
          <w:rFonts w:ascii="Calibri" w:hAnsi="Calibri"/>
          <w:bCs/>
          <w:lang w:eastAsia="pl-PL"/>
        </w:rPr>
        <w:t>nie zostaną ujawnione osobom trzecim. Zgadzam się również nie zatrzymywać kopii informacji poufnych, dostarczonych mi pisemnie, w szczególności objętych prawem autorskim. Zobowiązuję się zwrócić wszystkie udostępnione mi kopie po ich wykorzystaniu do przeprowadzenia oceny (ewaluacji).</w:t>
      </w:r>
    </w:p>
    <w:p w14:paraId="5BDAE521" w14:textId="77777777" w:rsidR="0052558D" w:rsidRPr="003E25F4" w:rsidRDefault="0052558D" w:rsidP="0052558D">
      <w:pPr>
        <w:spacing w:before="120" w:after="120" w:line="276" w:lineRule="auto"/>
        <w:ind w:right="372"/>
        <w:jc w:val="both"/>
        <w:rPr>
          <w:rFonts w:ascii="Calibri" w:hAnsi="Calibri"/>
          <w:bCs/>
          <w:lang w:eastAsia="pl-PL"/>
        </w:rPr>
      </w:pPr>
    </w:p>
    <w:p w14:paraId="77950A16" w14:textId="77777777" w:rsidR="0052558D" w:rsidRPr="003E25F4" w:rsidRDefault="0052558D" w:rsidP="0052558D">
      <w:pPr>
        <w:spacing w:before="120" w:after="120" w:line="276" w:lineRule="auto"/>
        <w:ind w:right="372"/>
        <w:jc w:val="both"/>
        <w:rPr>
          <w:rFonts w:ascii="Calibri" w:hAnsi="Calibri"/>
          <w:bCs/>
          <w:lang w:eastAsia="pl-PL"/>
        </w:rPr>
      </w:pPr>
      <w:r>
        <w:rPr>
          <w:rFonts w:ascii="Calibri" w:hAnsi="Calibri"/>
          <w:bCs/>
          <w:lang w:eastAsia="pl-PL"/>
        </w:rPr>
        <w:t xml:space="preserve">Imię i nazwisko: </w:t>
      </w:r>
      <w:r w:rsidRPr="003E25F4">
        <w:rPr>
          <w:rFonts w:ascii="Calibri" w:hAnsi="Calibri"/>
          <w:bCs/>
          <w:lang w:eastAsia="pl-PL"/>
        </w:rPr>
        <w:t>………………………………………………………………</w:t>
      </w:r>
    </w:p>
    <w:p w14:paraId="2BB0EBCC" w14:textId="77777777" w:rsidR="0052558D" w:rsidRPr="003E25F4" w:rsidRDefault="0052558D" w:rsidP="0052558D">
      <w:pPr>
        <w:spacing w:before="120" w:after="120" w:line="276" w:lineRule="auto"/>
        <w:ind w:right="372"/>
        <w:jc w:val="both"/>
        <w:rPr>
          <w:rFonts w:ascii="Calibri" w:hAnsi="Calibri"/>
          <w:bCs/>
          <w:lang w:eastAsia="pl-PL"/>
        </w:rPr>
      </w:pPr>
      <w:r w:rsidRPr="003E25F4">
        <w:rPr>
          <w:rFonts w:ascii="Calibri" w:hAnsi="Calibri"/>
          <w:bCs/>
          <w:lang w:eastAsia="pl-PL"/>
        </w:rPr>
        <w:t>Podpis:</w:t>
      </w:r>
      <w:r w:rsidRPr="003E25F4">
        <w:rPr>
          <w:rFonts w:ascii="Calibri" w:hAnsi="Calibri"/>
          <w:bCs/>
          <w:lang w:eastAsia="pl-PL"/>
        </w:rPr>
        <w:tab/>
      </w:r>
      <w:r w:rsidRPr="003E25F4">
        <w:rPr>
          <w:rFonts w:ascii="Calibri" w:hAnsi="Calibri"/>
          <w:bCs/>
          <w:lang w:eastAsia="pl-PL"/>
        </w:rPr>
        <w:tab/>
        <w:t>………………………………………………………………</w:t>
      </w:r>
    </w:p>
    <w:p w14:paraId="3D52CA0D" w14:textId="77777777" w:rsidR="0052558D" w:rsidRPr="003E25F4" w:rsidRDefault="0052558D" w:rsidP="0052558D">
      <w:pPr>
        <w:spacing w:before="120" w:after="120" w:line="276" w:lineRule="auto"/>
        <w:ind w:right="372"/>
        <w:jc w:val="both"/>
        <w:rPr>
          <w:rFonts w:ascii="Calibri" w:hAnsi="Calibri"/>
          <w:bCs/>
          <w:lang w:eastAsia="pl-PL"/>
        </w:rPr>
      </w:pPr>
      <w:r>
        <w:rPr>
          <w:rFonts w:ascii="Calibri" w:hAnsi="Calibri"/>
          <w:bCs/>
          <w:lang w:eastAsia="pl-PL"/>
        </w:rPr>
        <w:t xml:space="preserve">Data: </w:t>
      </w:r>
      <w:r>
        <w:rPr>
          <w:rFonts w:ascii="Calibri" w:hAnsi="Calibri"/>
          <w:bCs/>
          <w:lang w:eastAsia="pl-PL"/>
        </w:rPr>
        <w:tab/>
      </w:r>
      <w:r>
        <w:rPr>
          <w:rFonts w:ascii="Calibri" w:hAnsi="Calibri"/>
          <w:bCs/>
          <w:lang w:eastAsia="pl-PL"/>
        </w:rPr>
        <w:tab/>
      </w:r>
      <w:r w:rsidRPr="003E25F4">
        <w:rPr>
          <w:rFonts w:ascii="Calibri" w:hAnsi="Calibri"/>
          <w:bCs/>
          <w:lang w:eastAsia="pl-PL"/>
        </w:rPr>
        <w:t xml:space="preserve">……………………………………………………………… </w:t>
      </w:r>
    </w:p>
    <w:p w14:paraId="2C1E1F81" w14:textId="77777777" w:rsidR="0052558D" w:rsidRPr="003E25F4" w:rsidRDefault="0052558D" w:rsidP="0052558D">
      <w:pPr>
        <w:spacing w:before="120" w:after="120" w:line="276" w:lineRule="auto"/>
        <w:rPr>
          <w:rFonts w:ascii="Calibri" w:hAnsi="Calibri"/>
          <w:lang w:eastAsia="pl-PL"/>
        </w:rPr>
      </w:pPr>
    </w:p>
    <w:p w14:paraId="1AAB55FB" w14:textId="77777777" w:rsidR="0052558D" w:rsidRPr="003E25F4" w:rsidRDefault="0052558D" w:rsidP="0052558D">
      <w:pPr>
        <w:spacing w:before="120" w:after="120" w:line="276" w:lineRule="auto"/>
        <w:jc w:val="both"/>
        <w:rPr>
          <w:rFonts w:ascii="Calibri" w:hAnsi="Calibri"/>
        </w:rPr>
      </w:pPr>
    </w:p>
    <w:p w14:paraId="76994D3A" w14:textId="77777777" w:rsidR="00637741" w:rsidRPr="0002456D" w:rsidRDefault="00637741" w:rsidP="009979B6">
      <w:pPr>
        <w:spacing w:beforeLines="20" w:before="48" w:afterLines="20" w:after="48"/>
        <w:jc w:val="both"/>
        <w:rPr>
          <w:rFonts w:ascii="Calibri" w:eastAsia="Arial Unicode MS" w:hAnsi="Calibri" w:cs="Calibri"/>
          <w:bCs/>
          <w:kern w:val="1"/>
        </w:rPr>
      </w:pPr>
    </w:p>
    <w:p w14:paraId="7234A566" w14:textId="77777777" w:rsidR="00637741" w:rsidRDefault="00637741" w:rsidP="009979B6">
      <w:pPr>
        <w:spacing w:beforeLines="20" w:before="48" w:afterLines="20" w:after="48"/>
        <w:jc w:val="both"/>
        <w:rPr>
          <w:rFonts w:ascii="Calibri" w:eastAsia="Arial Unicode MS" w:hAnsi="Calibri" w:cs="Calibri"/>
          <w:bCs/>
          <w:kern w:val="1"/>
          <w:lang w:val="x-none"/>
        </w:rPr>
      </w:pPr>
    </w:p>
    <w:p w14:paraId="68BA39A8" w14:textId="77777777" w:rsidR="00637741" w:rsidRDefault="00637741" w:rsidP="009979B6">
      <w:pPr>
        <w:spacing w:beforeLines="20" w:before="48" w:afterLines="20" w:after="48"/>
        <w:jc w:val="both"/>
        <w:rPr>
          <w:rFonts w:ascii="Calibri" w:eastAsia="Arial Unicode MS" w:hAnsi="Calibri" w:cs="Calibri"/>
          <w:bCs/>
          <w:kern w:val="1"/>
          <w:lang w:val="x-none"/>
        </w:rPr>
      </w:pPr>
    </w:p>
    <w:p w14:paraId="4B42C8C2" w14:textId="77777777" w:rsidR="00637741" w:rsidRDefault="00637741" w:rsidP="009979B6">
      <w:pPr>
        <w:spacing w:beforeLines="20" w:before="48" w:afterLines="20" w:after="48"/>
        <w:jc w:val="both"/>
        <w:rPr>
          <w:rFonts w:ascii="Calibri" w:eastAsia="Arial Unicode MS" w:hAnsi="Calibri" w:cs="Calibri"/>
          <w:bCs/>
          <w:kern w:val="1"/>
          <w:lang w:val="x-none"/>
        </w:rPr>
      </w:pPr>
    </w:p>
    <w:p w14:paraId="5C1C9570" w14:textId="77777777" w:rsidR="00637741" w:rsidRDefault="00637741" w:rsidP="009979B6">
      <w:pPr>
        <w:spacing w:beforeLines="20" w:before="48" w:afterLines="20" w:after="48"/>
        <w:jc w:val="both"/>
        <w:rPr>
          <w:rFonts w:ascii="Calibri" w:eastAsia="Arial Unicode MS" w:hAnsi="Calibri" w:cs="Calibri"/>
          <w:bCs/>
          <w:kern w:val="1"/>
          <w:lang w:val="x-none"/>
        </w:rPr>
      </w:pPr>
    </w:p>
    <w:p w14:paraId="4F9DD728" w14:textId="507E1634" w:rsidR="00637741" w:rsidRDefault="00637741" w:rsidP="009979B6">
      <w:pPr>
        <w:spacing w:beforeLines="20" w:before="48" w:afterLines="20" w:after="48"/>
        <w:jc w:val="both"/>
        <w:rPr>
          <w:rFonts w:ascii="Calibri" w:eastAsia="Arial Unicode MS" w:hAnsi="Calibri" w:cs="Calibri"/>
          <w:bCs/>
          <w:kern w:val="1"/>
          <w:lang w:val="x-none"/>
        </w:rPr>
      </w:pPr>
    </w:p>
    <w:p w14:paraId="1026B803" w14:textId="386E0CE1" w:rsidR="00C94B4A" w:rsidRDefault="00C94B4A" w:rsidP="009979B6">
      <w:pPr>
        <w:spacing w:beforeLines="20" w:before="48" w:afterLines="20" w:after="48"/>
        <w:jc w:val="both"/>
        <w:rPr>
          <w:rFonts w:ascii="Calibri" w:eastAsia="Arial Unicode MS" w:hAnsi="Calibri" w:cs="Calibri"/>
          <w:bCs/>
          <w:kern w:val="1"/>
          <w:lang w:val="x-none"/>
        </w:rPr>
      </w:pPr>
    </w:p>
    <w:p w14:paraId="70F0D9A5" w14:textId="62DA7AD6" w:rsidR="00C94B4A" w:rsidRDefault="00C94B4A" w:rsidP="009979B6">
      <w:pPr>
        <w:spacing w:beforeLines="20" w:before="48" w:afterLines="20" w:after="48"/>
        <w:jc w:val="both"/>
        <w:rPr>
          <w:rFonts w:ascii="Calibri" w:eastAsia="Arial Unicode MS" w:hAnsi="Calibri" w:cs="Calibri"/>
          <w:bCs/>
          <w:kern w:val="1"/>
          <w:lang w:val="x-none"/>
        </w:rPr>
      </w:pPr>
    </w:p>
    <w:p w14:paraId="72A75328" w14:textId="182E298F" w:rsidR="00C94B4A" w:rsidRDefault="00C94B4A" w:rsidP="009979B6">
      <w:pPr>
        <w:spacing w:beforeLines="20" w:before="48" w:afterLines="20" w:after="48"/>
        <w:jc w:val="both"/>
        <w:rPr>
          <w:rFonts w:ascii="Calibri" w:eastAsia="Arial Unicode MS" w:hAnsi="Calibri" w:cs="Calibri"/>
          <w:bCs/>
          <w:kern w:val="1"/>
          <w:lang w:val="x-none"/>
        </w:rPr>
      </w:pPr>
    </w:p>
    <w:p w14:paraId="3DFD0886" w14:textId="2F3CD1A6" w:rsidR="00C94B4A" w:rsidRDefault="00C94B4A" w:rsidP="009979B6">
      <w:pPr>
        <w:spacing w:beforeLines="20" w:before="48" w:afterLines="20" w:after="48"/>
        <w:jc w:val="both"/>
        <w:rPr>
          <w:rFonts w:ascii="Calibri" w:eastAsia="Arial Unicode MS" w:hAnsi="Calibri" w:cs="Calibri"/>
          <w:bCs/>
          <w:kern w:val="1"/>
          <w:lang w:val="x-none"/>
        </w:rPr>
      </w:pPr>
    </w:p>
    <w:p w14:paraId="4B43A665" w14:textId="7D534967" w:rsidR="00C94B4A" w:rsidRDefault="00C94B4A" w:rsidP="009979B6">
      <w:pPr>
        <w:spacing w:beforeLines="20" w:before="48" w:afterLines="20" w:after="48"/>
        <w:jc w:val="both"/>
        <w:rPr>
          <w:rFonts w:ascii="Calibri" w:eastAsia="Arial Unicode MS" w:hAnsi="Calibri" w:cs="Calibri"/>
          <w:bCs/>
          <w:kern w:val="1"/>
          <w:lang w:val="x-none"/>
        </w:rPr>
      </w:pPr>
    </w:p>
    <w:p w14:paraId="7F33F704" w14:textId="07984560" w:rsidR="00C94B4A" w:rsidRDefault="00C94B4A" w:rsidP="009979B6">
      <w:pPr>
        <w:spacing w:beforeLines="20" w:before="48" w:afterLines="20" w:after="48"/>
        <w:jc w:val="both"/>
        <w:rPr>
          <w:rFonts w:ascii="Calibri" w:eastAsia="Arial Unicode MS" w:hAnsi="Calibri" w:cs="Calibri"/>
          <w:bCs/>
          <w:kern w:val="1"/>
          <w:lang w:val="x-none"/>
        </w:rPr>
      </w:pPr>
    </w:p>
    <w:p w14:paraId="77AA1D28" w14:textId="542D8AF4" w:rsidR="00C94B4A" w:rsidRDefault="00C94B4A" w:rsidP="009979B6">
      <w:pPr>
        <w:spacing w:beforeLines="20" w:before="48" w:afterLines="20" w:after="48"/>
        <w:jc w:val="both"/>
        <w:rPr>
          <w:rFonts w:ascii="Calibri" w:eastAsia="Arial Unicode MS" w:hAnsi="Calibri" w:cs="Calibri"/>
          <w:bCs/>
          <w:kern w:val="1"/>
          <w:lang w:val="x-none"/>
        </w:rPr>
      </w:pPr>
    </w:p>
    <w:p w14:paraId="7238A38E" w14:textId="01E77487" w:rsidR="00C94B4A" w:rsidRDefault="00C94B4A" w:rsidP="009979B6">
      <w:pPr>
        <w:spacing w:beforeLines="20" w:before="48" w:afterLines="20" w:after="48"/>
        <w:jc w:val="both"/>
        <w:rPr>
          <w:rFonts w:ascii="Calibri" w:eastAsia="Arial Unicode MS" w:hAnsi="Calibri" w:cs="Calibri"/>
          <w:bCs/>
          <w:kern w:val="1"/>
          <w:lang w:val="x-none"/>
        </w:rPr>
      </w:pPr>
    </w:p>
    <w:p w14:paraId="276E0EED" w14:textId="443F5033" w:rsidR="00C94B4A" w:rsidRDefault="00C94B4A" w:rsidP="009979B6">
      <w:pPr>
        <w:spacing w:beforeLines="20" w:before="48" w:afterLines="20" w:after="48"/>
        <w:jc w:val="both"/>
        <w:rPr>
          <w:rFonts w:ascii="Calibri" w:eastAsia="Arial Unicode MS" w:hAnsi="Calibri" w:cs="Calibri"/>
          <w:bCs/>
          <w:kern w:val="1"/>
          <w:lang w:val="x-none"/>
        </w:rPr>
      </w:pPr>
    </w:p>
    <w:p w14:paraId="4BF4848D" w14:textId="7E8DEEC2" w:rsidR="00C94B4A" w:rsidRDefault="00C94B4A" w:rsidP="009979B6">
      <w:pPr>
        <w:spacing w:beforeLines="20" w:before="48" w:afterLines="20" w:after="48"/>
        <w:jc w:val="both"/>
        <w:rPr>
          <w:rFonts w:ascii="Calibri" w:eastAsia="Arial Unicode MS" w:hAnsi="Calibri" w:cs="Calibri"/>
          <w:bCs/>
          <w:kern w:val="1"/>
          <w:lang w:val="x-none"/>
        </w:rPr>
      </w:pPr>
    </w:p>
    <w:p w14:paraId="2E11732F" w14:textId="7D394B68" w:rsidR="00CF015B" w:rsidRPr="003F7C42" w:rsidRDefault="00CF015B" w:rsidP="00CF015B">
      <w:pPr>
        <w:tabs>
          <w:tab w:val="center" w:pos="4536"/>
          <w:tab w:val="right" w:pos="9072"/>
        </w:tabs>
        <w:spacing w:line="276" w:lineRule="auto"/>
        <w:jc w:val="right"/>
        <w:rPr>
          <w:rFonts w:ascii="Calibri" w:hAnsi="Calibri"/>
          <w:b/>
        </w:rPr>
      </w:pPr>
      <w:r w:rsidRPr="003F7C42">
        <w:rPr>
          <w:rFonts w:ascii="Calibri" w:hAnsi="Calibri"/>
          <w:b/>
        </w:rPr>
        <w:lastRenderedPageBreak/>
        <w:t xml:space="preserve">Załącznik nr 2 do Umowy </w:t>
      </w:r>
    </w:p>
    <w:p w14:paraId="6E7CA953" w14:textId="77777777" w:rsidR="00CF015B" w:rsidRPr="003F7C42" w:rsidRDefault="00CF015B" w:rsidP="00CF015B">
      <w:pPr>
        <w:tabs>
          <w:tab w:val="center" w:pos="4536"/>
          <w:tab w:val="right" w:pos="9072"/>
        </w:tabs>
        <w:spacing w:line="276" w:lineRule="auto"/>
        <w:rPr>
          <w:rFonts w:ascii="Calibri" w:hAnsi="Calibri"/>
        </w:rPr>
      </w:pPr>
    </w:p>
    <w:p w14:paraId="3F78D624" w14:textId="1A0ED49D" w:rsidR="00CF015B" w:rsidRPr="003F7C42" w:rsidRDefault="00CF015B" w:rsidP="00CF015B">
      <w:pPr>
        <w:tabs>
          <w:tab w:val="center" w:pos="4536"/>
          <w:tab w:val="right" w:pos="9072"/>
        </w:tabs>
        <w:spacing w:line="276" w:lineRule="auto"/>
        <w:jc w:val="center"/>
        <w:rPr>
          <w:rFonts w:ascii="Calibri" w:hAnsi="Calibri"/>
          <w:b/>
          <w:u w:val="single"/>
        </w:rPr>
      </w:pPr>
      <w:r w:rsidRPr="003F7C42">
        <w:rPr>
          <w:rFonts w:ascii="Calibri" w:hAnsi="Calibri"/>
          <w:b/>
          <w:u w:val="single"/>
        </w:rPr>
        <w:t>Wzór protokołu odbioru</w:t>
      </w:r>
    </w:p>
    <w:p w14:paraId="19BC046A" w14:textId="77777777" w:rsidR="00CF015B" w:rsidRPr="003F7C42" w:rsidRDefault="00CF015B" w:rsidP="00CF015B">
      <w:pPr>
        <w:tabs>
          <w:tab w:val="center" w:pos="4536"/>
          <w:tab w:val="right" w:pos="9072"/>
        </w:tabs>
        <w:spacing w:line="276" w:lineRule="auto"/>
        <w:rPr>
          <w:rFonts w:ascii="Calibri" w:hAnsi="Calibri"/>
        </w:rPr>
      </w:pPr>
    </w:p>
    <w:p w14:paraId="5D02081C" w14:textId="77777777" w:rsidR="00CF015B" w:rsidRPr="003F7C42" w:rsidRDefault="00CF015B" w:rsidP="00CF015B">
      <w:pPr>
        <w:spacing w:line="276" w:lineRule="auto"/>
        <w:jc w:val="center"/>
        <w:rPr>
          <w:rFonts w:ascii="Calibri" w:hAnsi="Calibri"/>
        </w:rPr>
      </w:pPr>
    </w:p>
    <w:p w14:paraId="31FDFD74" w14:textId="77777777" w:rsidR="00CF015B" w:rsidRPr="003F7C42" w:rsidRDefault="00CF015B" w:rsidP="00CF015B">
      <w:pPr>
        <w:spacing w:line="276" w:lineRule="auto"/>
        <w:jc w:val="center"/>
        <w:rPr>
          <w:rFonts w:ascii="Calibri" w:hAnsi="Calibri"/>
          <w:b/>
        </w:rPr>
      </w:pPr>
      <w:r w:rsidRPr="003F7C42">
        <w:rPr>
          <w:rFonts w:ascii="Calibri" w:hAnsi="Calibri"/>
          <w:b/>
        </w:rPr>
        <w:t>Protokół odbioru</w:t>
      </w:r>
      <w:r>
        <w:rPr>
          <w:rFonts w:ascii="Calibri" w:hAnsi="Calibri"/>
          <w:b/>
        </w:rPr>
        <w:t xml:space="preserve"> </w:t>
      </w:r>
    </w:p>
    <w:p w14:paraId="77F11877" w14:textId="77777777" w:rsidR="00CF015B" w:rsidRPr="003F7C42" w:rsidRDefault="00CF015B" w:rsidP="00CF015B">
      <w:pPr>
        <w:spacing w:line="276" w:lineRule="auto"/>
        <w:jc w:val="center"/>
        <w:rPr>
          <w:rFonts w:ascii="Calibri" w:hAnsi="Calibri"/>
        </w:rPr>
      </w:pPr>
    </w:p>
    <w:p w14:paraId="77447873" w14:textId="77777777" w:rsidR="00CF015B" w:rsidRPr="003F7C42" w:rsidRDefault="00CF015B" w:rsidP="00CF015B">
      <w:pPr>
        <w:spacing w:line="276" w:lineRule="auto"/>
        <w:rPr>
          <w:rFonts w:ascii="Calibri" w:hAnsi="Calibri"/>
        </w:rPr>
      </w:pPr>
    </w:p>
    <w:p w14:paraId="18CDD149" w14:textId="06169995" w:rsidR="00CF015B" w:rsidRPr="003F7C42" w:rsidRDefault="00CF015B" w:rsidP="00CF015B">
      <w:pPr>
        <w:spacing w:line="276" w:lineRule="auto"/>
        <w:jc w:val="both"/>
        <w:rPr>
          <w:rFonts w:ascii="Calibri" w:hAnsi="Calibri"/>
        </w:rPr>
      </w:pPr>
      <w:r w:rsidRPr="003F7C42">
        <w:rPr>
          <w:rFonts w:ascii="Calibri" w:hAnsi="Calibri"/>
        </w:rPr>
        <w:t xml:space="preserve">Zgodnie z § 4 ust. 2 </w:t>
      </w:r>
      <w:r>
        <w:rPr>
          <w:rFonts w:ascii="Calibri" w:hAnsi="Calibri"/>
        </w:rPr>
        <w:t xml:space="preserve">/ 3 (wybrać właściwe) </w:t>
      </w:r>
      <w:r w:rsidRPr="003F7C42">
        <w:rPr>
          <w:rFonts w:ascii="Calibri" w:hAnsi="Calibri"/>
        </w:rPr>
        <w:t xml:space="preserve">umowy nr </w:t>
      </w:r>
      <w:r w:rsidR="00591A63">
        <w:rPr>
          <w:rFonts w:ascii="Calibri" w:hAnsi="Calibri"/>
        </w:rPr>
        <w:t>WA.263.30.2021.U</w:t>
      </w:r>
      <w:r w:rsidRPr="003F7C42">
        <w:rPr>
          <w:rFonts w:ascii="Calibri" w:hAnsi="Calibri"/>
        </w:rPr>
        <w:t xml:space="preserve"> z dnia ………………… r. na</w:t>
      </w:r>
      <w:r>
        <w:rPr>
          <w:rFonts w:ascii="Calibri" w:hAnsi="Calibri"/>
        </w:rPr>
        <w:t> </w:t>
      </w:r>
      <w:r w:rsidRPr="003F7C42">
        <w:rPr>
          <w:rFonts w:ascii="Calibri" w:hAnsi="Calibri"/>
        </w:rPr>
        <w:t xml:space="preserve">realizację usługi polegającej na wykonaniu badania ewaluacyjnego pt. </w:t>
      </w:r>
      <w:r w:rsidRPr="003F7C42">
        <w:rPr>
          <w:rFonts w:ascii="Calibri" w:eastAsia="Arial" w:hAnsi="Calibri"/>
          <w:bCs/>
        </w:rPr>
        <w:t>„Ocena wsparcia z</w:t>
      </w:r>
      <w:r>
        <w:rPr>
          <w:rFonts w:ascii="Calibri" w:eastAsia="Arial" w:hAnsi="Calibri"/>
          <w:bCs/>
        </w:rPr>
        <w:t> </w:t>
      </w:r>
      <w:r w:rsidRPr="003F7C42">
        <w:rPr>
          <w:rFonts w:ascii="Calibri" w:eastAsia="Arial" w:hAnsi="Calibri"/>
          <w:bCs/>
        </w:rPr>
        <w:t>Europejskiego Funduszu Społecznego dotyczącego współpracy ponadnarodowej”</w:t>
      </w:r>
      <w:r w:rsidRPr="003F7C42">
        <w:rPr>
          <w:rFonts w:ascii="Calibri" w:hAnsi="Calibri"/>
        </w:rPr>
        <w:t xml:space="preserve"> dla Wydziału Projektów EFS Centrum Projektów Europejskich, zawartej pomiędzy Centrum Projektów Europejskich a …………………………………………………………, z siedzibą/zamieszkałym w …………………………………, stwierdzam należyte/nienależyte </w:t>
      </w:r>
      <w:r w:rsidRPr="003F7C42">
        <w:rPr>
          <w:rFonts w:ascii="Calibri" w:hAnsi="Calibri"/>
          <w:i/>
        </w:rPr>
        <w:t>(wybrać właściwe)</w:t>
      </w:r>
      <w:r w:rsidRPr="003F7C42">
        <w:rPr>
          <w:rFonts w:ascii="Calibri" w:hAnsi="Calibri"/>
        </w:rPr>
        <w:t xml:space="preserve"> wykonanie przedmiotu umowy, zgodnie z poniższymi zapisami: </w:t>
      </w:r>
    </w:p>
    <w:p w14:paraId="2AE29A96" w14:textId="77777777" w:rsidR="00CF015B" w:rsidRPr="003F7C42" w:rsidRDefault="00CF015B" w:rsidP="00CF015B">
      <w:pPr>
        <w:spacing w:line="276" w:lineRule="auto"/>
        <w:rPr>
          <w:rFonts w:ascii="Calibri" w:hAnsi="Calibri"/>
        </w:rPr>
      </w:pPr>
    </w:p>
    <w:p w14:paraId="525147C1" w14:textId="77777777" w:rsidR="00CF015B" w:rsidRPr="003F7C42" w:rsidRDefault="00CF015B" w:rsidP="000349E9">
      <w:pPr>
        <w:numPr>
          <w:ilvl w:val="0"/>
          <w:numId w:val="143"/>
        </w:numPr>
        <w:suppressAutoHyphens/>
        <w:autoSpaceDE/>
        <w:autoSpaceDN/>
        <w:spacing w:line="276" w:lineRule="auto"/>
        <w:ind w:left="426" w:hanging="426"/>
        <w:rPr>
          <w:rFonts w:ascii="Calibri" w:hAnsi="Calibri"/>
        </w:rPr>
      </w:pPr>
      <w:r w:rsidRPr="003F7C42">
        <w:rPr>
          <w:rFonts w:ascii="Calibri" w:hAnsi="Calibri"/>
          <w:b/>
        </w:rPr>
        <w:t>Przedmiot umowy:</w:t>
      </w:r>
      <w:r w:rsidRPr="003F7C42">
        <w:rPr>
          <w:rFonts w:ascii="Calibri" w:hAnsi="Calibri"/>
        </w:rPr>
        <w:t xml:space="preserve"> </w:t>
      </w:r>
    </w:p>
    <w:p w14:paraId="133A9A19" w14:textId="77777777" w:rsidR="00CF015B" w:rsidRPr="003F7C42" w:rsidRDefault="00CF015B" w:rsidP="00CF015B">
      <w:pPr>
        <w:spacing w:line="276" w:lineRule="auto"/>
        <w:ind w:left="426"/>
        <w:rPr>
          <w:rFonts w:ascii="Calibri" w:hAnsi="Calibri"/>
        </w:rPr>
      </w:pPr>
      <w:r w:rsidRPr="003F7C42">
        <w:rPr>
          <w:rFonts w:ascii="Calibri" w:hAnsi="Calibri"/>
        </w:rPr>
        <w:t xml:space="preserve">……………………………………………………………………………………………………… </w:t>
      </w:r>
    </w:p>
    <w:p w14:paraId="4A366289" w14:textId="77777777" w:rsidR="00CF015B" w:rsidRPr="003F7C42" w:rsidRDefault="00CF015B" w:rsidP="00CF015B">
      <w:pPr>
        <w:spacing w:line="276" w:lineRule="auto"/>
        <w:ind w:left="426" w:hanging="426"/>
        <w:rPr>
          <w:rFonts w:ascii="Calibri" w:hAnsi="Calibri"/>
        </w:rPr>
      </w:pPr>
    </w:p>
    <w:p w14:paraId="236EF71D" w14:textId="77777777" w:rsidR="00CF015B" w:rsidRPr="003F7C42" w:rsidRDefault="00CF015B" w:rsidP="000349E9">
      <w:pPr>
        <w:numPr>
          <w:ilvl w:val="0"/>
          <w:numId w:val="143"/>
        </w:numPr>
        <w:suppressAutoHyphens/>
        <w:autoSpaceDE/>
        <w:autoSpaceDN/>
        <w:spacing w:line="276" w:lineRule="auto"/>
        <w:ind w:left="426" w:hanging="426"/>
        <w:jc w:val="both"/>
        <w:rPr>
          <w:rFonts w:ascii="Calibri" w:hAnsi="Calibri"/>
        </w:rPr>
      </w:pPr>
      <w:r w:rsidRPr="003F7C42">
        <w:rPr>
          <w:rFonts w:ascii="Calibri" w:hAnsi="Calibri"/>
          <w:b/>
        </w:rPr>
        <w:t>Ocena realizacji umowy:</w:t>
      </w:r>
      <w:r w:rsidRPr="003F7C42">
        <w:rPr>
          <w:rFonts w:ascii="Calibri" w:hAnsi="Calibri"/>
        </w:rPr>
        <w:t xml:space="preserve"> </w:t>
      </w:r>
    </w:p>
    <w:p w14:paraId="730AE91A" w14:textId="77777777" w:rsidR="00CF015B" w:rsidRPr="003F7C42" w:rsidRDefault="00CF015B" w:rsidP="00CF015B">
      <w:pPr>
        <w:spacing w:line="276" w:lineRule="auto"/>
        <w:ind w:left="426"/>
        <w:rPr>
          <w:rFonts w:ascii="Calibri" w:hAnsi="Calibri"/>
        </w:rPr>
      </w:pPr>
      <w:r w:rsidRPr="003F7C42">
        <w:rPr>
          <w:rFonts w:ascii="Calibri" w:hAnsi="Calibri"/>
        </w:rPr>
        <w:t xml:space="preserve">……………………………………………………………………………………………………… </w:t>
      </w:r>
    </w:p>
    <w:p w14:paraId="049D74EC" w14:textId="77777777" w:rsidR="00CF015B" w:rsidRPr="003F7C42" w:rsidRDefault="00CF015B" w:rsidP="00CF015B">
      <w:pPr>
        <w:spacing w:line="276" w:lineRule="auto"/>
        <w:ind w:left="426" w:hanging="426"/>
        <w:rPr>
          <w:rFonts w:ascii="Calibri" w:hAnsi="Calibri"/>
        </w:rPr>
      </w:pPr>
    </w:p>
    <w:p w14:paraId="279B398F" w14:textId="77777777" w:rsidR="00CF015B" w:rsidRPr="003F7C42" w:rsidRDefault="00CF015B" w:rsidP="000349E9">
      <w:pPr>
        <w:numPr>
          <w:ilvl w:val="0"/>
          <w:numId w:val="143"/>
        </w:numPr>
        <w:suppressAutoHyphens/>
        <w:autoSpaceDE/>
        <w:autoSpaceDN/>
        <w:spacing w:line="276" w:lineRule="auto"/>
        <w:ind w:left="426" w:hanging="426"/>
        <w:rPr>
          <w:rFonts w:ascii="Calibri" w:hAnsi="Calibri"/>
          <w:b/>
        </w:rPr>
      </w:pPr>
      <w:r w:rsidRPr="003F7C42">
        <w:rPr>
          <w:rFonts w:ascii="Calibri" w:hAnsi="Calibri"/>
          <w:b/>
        </w:rPr>
        <w:t>Zastrzeżenia:</w:t>
      </w:r>
      <w:r w:rsidRPr="003F7C42">
        <w:rPr>
          <w:rFonts w:ascii="Calibri" w:hAnsi="Calibri"/>
        </w:rPr>
        <w:t xml:space="preserve"> </w:t>
      </w:r>
    </w:p>
    <w:p w14:paraId="08FBE2CB" w14:textId="77777777" w:rsidR="00CF015B" w:rsidRPr="003F7C42" w:rsidRDefault="00CF015B" w:rsidP="00CF015B">
      <w:pPr>
        <w:spacing w:line="276" w:lineRule="auto"/>
        <w:ind w:left="426"/>
        <w:rPr>
          <w:rFonts w:ascii="Calibri" w:hAnsi="Calibri"/>
        </w:rPr>
      </w:pPr>
      <w:r w:rsidRPr="003F7C42">
        <w:rPr>
          <w:rFonts w:ascii="Calibri" w:hAnsi="Calibri"/>
        </w:rPr>
        <w:t xml:space="preserve">……………………………………………………………………………………………………… </w:t>
      </w:r>
    </w:p>
    <w:p w14:paraId="42382FEE" w14:textId="77777777" w:rsidR="00CF015B" w:rsidRPr="003F7C42" w:rsidRDefault="00CF015B" w:rsidP="00CF015B">
      <w:pPr>
        <w:spacing w:line="276" w:lineRule="auto"/>
        <w:ind w:left="426" w:hanging="426"/>
        <w:rPr>
          <w:rFonts w:ascii="Calibri" w:hAnsi="Calibri"/>
        </w:rPr>
      </w:pPr>
    </w:p>
    <w:p w14:paraId="0093A16B" w14:textId="77777777" w:rsidR="00CF015B" w:rsidRPr="003F7C42" w:rsidRDefault="00CF015B" w:rsidP="000349E9">
      <w:pPr>
        <w:numPr>
          <w:ilvl w:val="0"/>
          <w:numId w:val="143"/>
        </w:numPr>
        <w:suppressAutoHyphens/>
        <w:autoSpaceDE/>
        <w:autoSpaceDN/>
        <w:spacing w:line="276" w:lineRule="auto"/>
        <w:ind w:left="426" w:hanging="426"/>
        <w:rPr>
          <w:rFonts w:ascii="Calibri" w:hAnsi="Calibri"/>
          <w:b/>
        </w:rPr>
      </w:pPr>
      <w:r w:rsidRPr="003F7C42">
        <w:rPr>
          <w:rFonts w:ascii="Calibri" w:hAnsi="Calibri"/>
          <w:b/>
        </w:rPr>
        <w:t>Wnioski końcowe:</w:t>
      </w:r>
      <w:r w:rsidRPr="003F7C42">
        <w:rPr>
          <w:rFonts w:ascii="Calibri" w:hAnsi="Calibri"/>
        </w:rPr>
        <w:t xml:space="preserve"> </w:t>
      </w:r>
    </w:p>
    <w:p w14:paraId="3AA44530" w14:textId="77777777" w:rsidR="00CF015B" w:rsidRPr="003F7C42" w:rsidRDefault="00CF015B" w:rsidP="00CF015B">
      <w:pPr>
        <w:spacing w:line="276" w:lineRule="auto"/>
        <w:ind w:left="426"/>
        <w:rPr>
          <w:rFonts w:ascii="Calibri" w:hAnsi="Calibri"/>
          <w:b/>
        </w:rPr>
      </w:pPr>
      <w:r w:rsidRPr="003F7C42">
        <w:rPr>
          <w:rFonts w:ascii="Calibri" w:hAnsi="Calibri"/>
        </w:rPr>
        <w:t xml:space="preserve">……………………………………………………………………………………………………… </w:t>
      </w:r>
    </w:p>
    <w:p w14:paraId="4AFF0892" w14:textId="77777777" w:rsidR="00CF015B" w:rsidRPr="003F7C42" w:rsidRDefault="00CF015B" w:rsidP="00CF015B">
      <w:pPr>
        <w:spacing w:line="276" w:lineRule="auto"/>
        <w:rPr>
          <w:rFonts w:ascii="Calibri" w:hAnsi="Calibri"/>
        </w:rPr>
      </w:pPr>
    </w:p>
    <w:p w14:paraId="34F8AEF1" w14:textId="77777777" w:rsidR="00CF015B" w:rsidRPr="003F7C42" w:rsidRDefault="00CF015B" w:rsidP="00CF015B">
      <w:pPr>
        <w:spacing w:line="276" w:lineRule="auto"/>
        <w:rPr>
          <w:rFonts w:ascii="Calibri" w:hAnsi="Calibri"/>
        </w:rPr>
      </w:pPr>
    </w:p>
    <w:p w14:paraId="435C2E97" w14:textId="77777777" w:rsidR="00CF015B" w:rsidRPr="003F7C42" w:rsidRDefault="00CF015B" w:rsidP="00CF015B">
      <w:pPr>
        <w:spacing w:line="276" w:lineRule="auto"/>
        <w:rPr>
          <w:rFonts w:ascii="Calibri" w:hAnsi="Calibri"/>
        </w:rPr>
      </w:pPr>
    </w:p>
    <w:p w14:paraId="427424EE" w14:textId="77777777" w:rsidR="00CF015B" w:rsidRPr="003F7C42" w:rsidRDefault="00CF015B" w:rsidP="00CF015B">
      <w:pPr>
        <w:spacing w:line="276" w:lineRule="auto"/>
        <w:rPr>
          <w:rFonts w:ascii="Calibri" w:hAnsi="Calibri"/>
        </w:rPr>
      </w:pPr>
    </w:p>
    <w:p w14:paraId="7CB9A2A3" w14:textId="77777777" w:rsidR="00CF015B" w:rsidRPr="003F7C42" w:rsidRDefault="00CF015B" w:rsidP="00CF015B">
      <w:pPr>
        <w:spacing w:line="276" w:lineRule="auto"/>
        <w:rPr>
          <w:rFonts w:ascii="Calibri" w:hAnsi="Calibri"/>
        </w:rPr>
      </w:pPr>
    </w:p>
    <w:tbl>
      <w:tblPr>
        <w:tblW w:w="0" w:type="auto"/>
        <w:jc w:val="center"/>
        <w:tblLook w:val="04A0" w:firstRow="1" w:lastRow="0" w:firstColumn="1" w:lastColumn="0" w:noHBand="0" w:noVBand="1"/>
      </w:tblPr>
      <w:tblGrid>
        <w:gridCol w:w="3576"/>
        <w:gridCol w:w="2279"/>
        <w:gridCol w:w="3576"/>
      </w:tblGrid>
      <w:tr w:rsidR="00CF015B" w:rsidRPr="003F7C42" w14:paraId="1AF7995B" w14:textId="77777777" w:rsidTr="006343AA">
        <w:trPr>
          <w:jc w:val="center"/>
        </w:trPr>
        <w:tc>
          <w:tcPr>
            <w:tcW w:w="3576" w:type="dxa"/>
          </w:tcPr>
          <w:p w14:paraId="78A141CB" w14:textId="77777777" w:rsidR="00CF015B" w:rsidRPr="003F7C42" w:rsidRDefault="00CF015B" w:rsidP="006343AA">
            <w:pPr>
              <w:spacing w:line="276" w:lineRule="auto"/>
              <w:jc w:val="center"/>
              <w:rPr>
                <w:rFonts w:ascii="Calibri" w:hAnsi="Calibri"/>
              </w:rPr>
            </w:pPr>
            <w:r w:rsidRPr="003F7C42">
              <w:rPr>
                <w:rFonts w:ascii="Calibri" w:hAnsi="Calibri"/>
              </w:rPr>
              <w:t>……………………………………</w:t>
            </w:r>
          </w:p>
        </w:tc>
        <w:tc>
          <w:tcPr>
            <w:tcW w:w="2279" w:type="dxa"/>
          </w:tcPr>
          <w:p w14:paraId="5D660F3E" w14:textId="77777777" w:rsidR="00CF015B" w:rsidRPr="003F7C42" w:rsidRDefault="00CF015B" w:rsidP="006343AA">
            <w:pPr>
              <w:spacing w:line="276" w:lineRule="auto"/>
              <w:rPr>
                <w:rFonts w:ascii="Calibri" w:hAnsi="Calibri"/>
              </w:rPr>
            </w:pPr>
          </w:p>
        </w:tc>
        <w:tc>
          <w:tcPr>
            <w:tcW w:w="3576" w:type="dxa"/>
          </w:tcPr>
          <w:p w14:paraId="2F639929" w14:textId="77777777" w:rsidR="00CF015B" w:rsidRPr="003F7C42" w:rsidRDefault="00CF015B" w:rsidP="006343AA">
            <w:pPr>
              <w:spacing w:line="276" w:lineRule="auto"/>
              <w:jc w:val="center"/>
              <w:rPr>
                <w:rFonts w:ascii="Calibri" w:hAnsi="Calibri"/>
              </w:rPr>
            </w:pPr>
            <w:r w:rsidRPr="003F7C42">
              <w:rPr>
                <w:rFonts w:ascii="Calibri" w:hAnsi="Calibri"/>
              </w:rPr>
              <w:t>……………………………………</w:t>
            </w:r>
          </w:p>
        </w:tc>
      </w:tr>
      <w:tr w:rsidR="00CF015B" w:rsidRPr="003F7C42" w14:paraId="2783A7EF" w14:textId="77777777" w:rsidTr="006343AA">
        <w:trPr>
          <w:jc w:val="center"/>
        </w:trPr>
        <w:tc>
          <w:tcPr>
            <w:tcW w:w="3576" w:type="dxa"/>
          </w:tcPr>
          <w:p w14:paraId="27C2FB45" w14:textId="77777777" w:rsidR="00CF015B" w:rsidRPr="003F7C42" w:rsidRDefault="00CF015B" w:rsidP="006343AA">
            <w:pPr>
              <w:spacing w:line="276" w:lineRule="auto"/>
              <w:jc w:val="center"/>
              <w:rPr>
                <w:rFonts w:ascii="Calibri" w:hAnsi="Calibri"/>
              </w:rPr>
            </w:pPr>
            <w:r w:rsidRPr="003F7C42">
              <w:rPr>
                <w:rFonts w:ascii="Calibri" w:hAnsi="Calibri"/>
                <w:i/>
              </w:rPr>
              <w:t>(data i podpis osoby odpowiedzialnej merytorycznie za realizację umowy)</w:t>
            </w:r>
          </w:p>
        </w:tc>
        <w:tc>
          <w:tcPr>
            <w:tcW w:w="2279" w:type="dxa"/>
          </w:tcPr>
          <w:p w14:paraId="7E2E5D48" w14:textId="77777777" w:rsidR="00CF015B" w:rsidRPr="003F7C42" w:rsidRDefault="00CF015B" w:rsidP="006343AA">
            <w:pPr>
              <w:spacing w:line="276" w:lineRule="auto"/>
              <w:rPr>
                <w:rFonts w:ascii="Calibri" w:hAnsi="Calibri"/>
              </w:rPr>
            </w:pPr>
          </w:p>
        </w:tc>
        <w:tc>
          <w:tcPr>
            <w:tcW w:w="3576" w:type="dxa"/>
          </w:tcPr>
          <w:p w14:paraId="53BD7D7B" w14:textId="77777777" w:rsidR="00CF015B" w:rsidRPr="003F7C42" w:rsidRDefault="00CF015B" w:rsidP="006343AA">
            <w:pPr>
              <w:spacing w:line="276" w:lineRule="auto"/>
              <w:jc w:val="center"/>
              <w:rPr>
                <w:rFonts w:ascii="Calibri" w:hAnsi="Calibri"/>
              </w:rPr>
            </w:pPr>
            <w:r w:rsidRPr="003F7C42">
              <w:rPr>
                <w:rFonts w:ascii="Calibri" w:hAnsi="Calibri"/>
                <w:i/>
              </w:rPr>
              <w:t>(data i podpis Naczelnika WP EFS)</w:t>
            </w:r>
          </w:p>
        </w:tc>
      </w:tr>
    </w:tbl>
    <w:p w14:paraId="00CE43E9" w14:textId="77777777" w:rsidR="00CF015B" w:rsidRDefault="00CF015B" w:rsidP="00CF015B">
      <w:pPr>
        <w:spacing w:line="276" w:lineRule="auto"/>
        <w:rPr>
          <w:rFonts w:ascii="Calibri" w:hAnsi="Calibri"/>
        </w:rPr>
      </w:pPr>
    </w:p>
    <w:p w14:paraId="040FEB15" w14:textId="77777777" w:rsidR="00CF015B" w:rsidRDefault="00CF015B" w:rsidP="00CF015B">
      <w:pPr>
        <w:spacing w:line="276" w:lineRule="auto"/>
        <w:rPr>
          <w:rFonts w:ascii="Calibri" w:hAnsi="Calibri"/>
        </w:rPr>
      </w:pPr>
    </w:p>
    <w:p w14:paraId="71BA4943" w14:textId="77777777" w:rsidR="00CF015B" w:rsidRDefault="00CF015B" w:rsidP="00CF015B">
      <w:pPr>
        <w:spacing w:after="200" w:line="276" w:lineRule="auto"/>
        <w:rPr>
          <w:rFonts w:ascii="Calibri" w:hAnsi="Calibri"/>
        </w:rPr>
      </w:pPr>
      <w:r>
        <w:rPr>
          <w:rFonts w:ascii="Calibri" w:hAnsi="Calibri"/>
        </w:rPr>
        <w:br w:type="page"/>
      </w:r>
    </w:p>
    <w:p w14:paraId="1299835D" w14:textId="45FF3A04" w:rsidR="00CF015B" w:rsidRPr="00F247DD" w:rsidRDefault="00CF015B" w:rsidP="00CF015B">
      <w:pPr>
        <w:tabs>
          <w:tab w:val="center" w:pos="4536"/>
          <w:tab w:val="right" w:pos="9072"/>
        </w:tabs>
        <w:spacing w:line="276" w:lineRule="auto"/>
        <w:jc w:val="right"/>
        <w:rPr>
          <w:rFonts w:ascii="Calibri" w:hAnsi="Calibri"/>
          <w:b/>
        </w:rPr>
      </w:pPr>
      <w:r w:rsidRPr="00F247DD">
        <w:rPr>
          <w:rFonts w:ascii="Calibri" w:hAnsi="Calibri"/>
          <w:b/>
        </w:rPr>
        <w:lastRenderedPageBreak/>
        <w:t xml:space="preserve">Załącznik nr 3 do Umowy </w:t>
      </w:r>
    </w:p>
    <w:p w14:paraId="2651504B" w14:textId="77777777" w:rsidR="00CF015B" w:rsidRPr="00F247DD" w:rsidRDefault="00CF015B" w:rsidP="00CF015B">
      <w:pPr>
        <w:tabs>
          <w:tab w:val="center" w:pos="4536"/>
          <w:tab w:val="right" w:pos="9072"/>
        </w:tabs>
        <w:spacing w:line="276" w:lineRule="auto"/>
        <w:rPr>
          <w:rFonts w:ascii="Calibri" w:hAnsi="Calibri"/>
        </w:rPr>
      </w:pPr>
    </w:p>
    <w:p w14:paraId="188207FE" w14:textId="169F874B" w:rsidR="00CF015B" w:rsidRPr="00F247DD" w:rsidRDefault="00CF015B" w:rsidP="00CF015B">
      <w:pPr>
        <w:tabs>
          <w:tab w:val="center" w:pos="4536"/>
          <w:tab w:val="right" w:pos="9072"/>
        </w:tabs>
        <w:spacing w:line="276" w:lineRule="auto"/>
        <w:jc w:val="center"/>
        <w:rPr>
          <w:rFonts w:ascii="Calibri" w:hAnsi="Calibri"/>
          <w:b/>
          <w:u w:val="single"/>
        </w:rPr>
      </w:pPr>
      <w:r w:rsidRPr="00F247DD">
        <w:rPr>
          <w:rFonts w:ascii="Calibri" w:hAnsi="Calibri"/>
          <w:b/>
          <w:u w:val="single"/>
        </w:rPr>
        <w:t>Wzór protokołu odbioru zamówienia w ramach opcji</w:t>
      </w:r>
    </w:p>
    <w:p w14:paraId="4F795E55" w14:textId="77777777" w:rsidR="00CF015B" w:rsidRPr="00F247DD" w:rsidRDefault="00CF015B" w:rsidP="00CF015B">
      <w:pPr>
        <w:tabs>
          <w:tab w:val="center" w:pos="4536"/>
          <w:tab w:val="right" w:pos="9072"/>
        </w:tabs>
        <w:spacing w:line="276" w:lineRule="auto"/>
        <w:rPr>
          <w:rFonts w:ascii="Calibri" w:hAnsi="Calibri"/>
        </w:rPr>
      </w:pPr>
    </w:p>
    <w:p w14:paraId="7E24D285" w14:textId="77777777" w:rsidR="00CF015B" w:rsidRPr="00F247DD" w:rsidRDefault="00CF015B" w:rsidP="00CF015B">
      <w:pPr>
        <w:spacing w:line="276" w:lineRule="auto"/>
        <w:jc w:val="center"/>
        <w:rPr>
          <w:rFonts w:ascii="Calibri" w:hAnsi="Calibri"/>
        </w:rPr>
      </w:pPr>
    </w:p>
    <w:p w14:paraId="3F52EF9A" w14:textId="77777777" w:rsidR="00CF015B" w:rsidRPr="00F247DD" w:rsidRDefault="00CF015B" w:rsidP="00CF015B">
      <w:pPr>
        <w:spacing w:line="276" w:lineRule="auto"/>
        <w:jc w:val="center"/>
        <w:rPr>
          <w:rFonts w:ascii="Calibri" w:hAnsi="Calibri"/>
        </w:rPr>
      </w:pPr>
    </w:p>
    <w:p w14:paraId="6BBEB611" w14:textId="77777777" w:rsidR="00CF015B" w:rsidRPr="00F247DD" w:rsidRDefault="00CF015B" w:rsidP="00CF015B">
      <w:pPr>
        <w:spacing w:line="276" w:lineRule="auto"/>
        <w:rPr>
          <w:rFonts w:ascii="Calibri" w:hAnsi="Calibri"/>
        </w:rPr>
      </w:pPr>
    </w:p>
    <w:p w14:paraId="0E5BA330" w14:textId="085D1119" w:rsidR="00CF015B" w:rsidRPr="00F247DD" w:rsidRDefault="00CF015B" w:rsidP="00CF015B">
      <w:pPr>
        <w:spacing w:line="276" w:lineRule="auto"/>
        <w:jc w:val="both"/>
        <w:rPr>
          <w:rFonts w:ascii="Calibri" w:hAnsi="Calibri"/>
        </w:rPr>
      </w:pPr>
      <w:r w:rsidRPr="00F247DD">
        <w:rPr>
          <w:rFonts w:ascii="Calibri" w:hAnsi="Calibri"/>
        </w:rPr>
        <w:t xml:space="preserve">Zgodnie z § 4 ust. </w:t>
      </w:r>
      <w:r>
        <w:rPr>
          <w:rFonts w:ascii="Calibri" w:hAnsi="Calibri"/>
        </w:rPr>
        <w:t>4</w:t>
      </w:r>
      <w:r w:rsidRPr="00F247DD">
        <w:rPr>
          <w:rFonts w:ascii="Calibri" w:hAnsi="Calibri"/>
        </w:rPr>
        <w:t xml:space="preserve"> umowy nr </w:t>
      </w:r>
      <w:r w:rsidR="00591A63">
        <w:rPr>
          <w:rFonts w:ascii="Calibri" w:hAnsi="Calibri"/>
        </w:rPr>
        <w:t xml:space="preserve">WA.263.30.2021.U </w:t>
      </w:r>
      <w:r w:rsidRPr="00F247DD">
        <w:rPr>
          <w:rFonts w:ascii="Calibri" w:hAnsi="Calibri"/>
        </w:rPr>
        <w:t xml:space="preserve">z dnia ………………… r. na realizację usługi polegającej na wykonaniu badania ewaluacyjnego pt. </w:t>
      </w:r>
      <w:r w:rsidRPr="00F247DD">
        <w:rPr>
          <w:rFonts w:ascii="Calibri" w:eastAsia="Arial" w:hAnsi="Calibri"/>
          <w:bCs/>
        </w:rPr>
        <w:t>„Ocena wsparcia z Europejskiego Funduszu Społecznego dotyczącego współpracy ponadnarodowej”</w:t>
      </w:r>
      <w:r w:rsidRPr="00F247DD">
        <w:rPr>
          <w:rFonts w:ascii="Calibri" w:hAnsi="Calibri"/>
        </w:rPr>
        <w:t xml:space="preserve"> dla Wydziału Projektów EFS Centrum Projektów Europejskich, zawartej pomiędzy Centrum Projektów Europejskich a …………………………………………………………, z siedzibą/zamieszkałym w …………………………………, stwierdzam należyte/nienależyte </w:t>
      </w:r>
      <w:r w:rsidRPr="00F247DD">
        <w:rPr>
          <w:rFonts w:ascii="Calibri" w:hAnsi="Calibri"/>
          <w:i/>
        </w:rPr>
        <w:t>(wybrać właściwe)</w:t>
      </w:r>
      <w:r w:rsidRPr="00F247DD">
        <w:rPr>
          <w:rFonts w:ascii="Calibri" w:hAnsi="Calibri"/>
        </w:rPr>
        <w:t xml:space="preserve"> wykonanie przedmiotu umowy, zgodnie z poniższymi zapisami: </w:t>
      </w:r>
    </w:p>
    <w:p w14:paraId="6C902966" w14:textId="77777777" w:rsidR="00CF015B" w:rsidRPr="00F247DD" w:rsidRDefault="00CF015B" w:rsidP="00CF015B">
      <w:pPr>
        <w:spacing w:line="276" w:lineRule="auto"/>
        <w:rPr>
          <w:rFonts w:ascii="Calibri" w:hAnsi="Calibri"/>
        </w:rPr>
      </w:pPr>
    </w:p>
    <w:p w14:paraId="71911A66" w14:textId="77777777" w:rsidR="00CF015B" w:rsidRPr="00F247DD" w:rsidRDefault="00CF015B" w:rsidP="000349E9">
      <w:pPr>
        <w:numPr>
          <w:ilvl w:val="0"/>
          <w:numId w:val="146"/>
        </w:numPr>
        <w:suppressAutoHyphens/>
        <w:autoSpaceDE/>
        <w:autoSpaceDN/>
        <w:spacing w:line="276" w:lineRule="auto"/>
        <w:ind w:left="426" w:hanging="426"/>
        <w:rPr>
          <w:rFonts w:ascii="Calibri" w:hAnsi="Calibri"/>
        </w:rPr>
      </w:pPr>
      <w:r w:rsidRPr="00F247DD">
        <w:rPr>
          <w:rFonts w:ascii="Calibri" w:hAnsi="Calibri"/>
          <w:b/>
        </w:rPr>
        <w:t>Przedmiot umowy:</w:t>
      </w:r>
      <w:r w:rsidRPr="00F247DD">
        <w:rPr>
          <w:rFonts w:ascii="Calibri" w:hAnsi="Calibri"/>
        </w:rPr>
        <w:t xml:space="preserve"> </w:t>
      </w:r>
    </w:p>
    <w:p w14:paraId="66AEAE11" w14:textId="77777777" w:rsidR="00CF015B" w:rsidRPr="00F247DD" w:rsidRDefault="00CF015B" w:rsidP="00CF015B">
      <w:pPr>
        <w:pStyle w:val="Akapitzlist"/>
        <w:spacing w:line="276" w:lineRule="auto"/>
        <w:ind w:left="426"/>
        <w:rPr>
          <w:rFonts w:ascii="Calibri" w:hAnsi="Calibri"/>
        </w:rPr>
      </w:pPr>
      <w:r w:rsidRPr="00F247DD">
        <w:rPr>
          <w:rFonts w:ascii="Calibri" w:hAnsi="Calibri"/>
        </w:rPr>
        <w:t xml:space="preserve">……………………………………………………………………………………………………… </w:t>
      </w:r>
    </w:p>
    <w:p w14:paraId="5658BB7C" w14:textId="77777777" w:rsidR="00CF015B" w:rsidRPr="00F247DD" w:rsidRDefault="00CF015B" w:rsidP="00CF015B">
      <w:pPr>
        <w:spacing w:line="276" w:lineRule="auto"/>
        <w:ind w:left="426"/>
        <w:rPr>
          <w:rFonts w:ascii="Calibri" w:hAnsi="Calibri"/>
        </w:rPr>
      </w:pPr>
      <w:r w:rsidRPr="00F247DD">
        <w:rPr>
          <w:rFonts w:ascii="Calibri" w:hAnsi="Calibri"/>
        </w:rPr>
        <w:t>(liczba zrealizowanych usług)</w:t>
      </w:r>
    </w:p>
    <w:p w14:paraId="251D60CF" w14:textId="77777777" w:rsidR="00CF015B" w:rsidRPr="00F247DD" w:rsidRDefault="00CF015B" w:rsidP="00CF015B">
      <w:pPr>
        <w:spacing w:line="276" w:lineRule="auto"/>
        <w:ind w:left="426" w:hanging="426"/>
        <w:rPr>
          <w:rFonts w:ascii="Calibri" w:hAnsi="Calibri"/>
        </w:rPr>
      </w:pPr>
    </w:p>
    <w:p w14:paraId="7317BA17" w14:textId="77777777" w:rsidR="00CF015B" w:rsidRPr="00F247DD" w:rsidRDefault="00CF015B" w:rsidP="000349E9">
      <w:pPr>
        <w:numPr>
          <w:ilvl w:val="0"/>
          <w:numId w:val="146"/>
        </w:numPr>
        <w:suppressAutoHyphens/>
        <w:autoSpaceDE/>
        <w:autoSpaceDN/>
        <w:spacing w:line="276" w:lineRule="auto"/>
        <w:ind w:left="426" w:hanging="426"/>
        <w:jc w:val="both"/>
        <w:rPr>
          <w:rFonts w:ascii="Calibri" w:hAnsi="Calibri"/>
        </w:rPr>
      </w:pPr>
      <w:r w:rsidRPr="00F247DD">
        <w:rPr>
          <w:rFonts w:ascii="Calibri" w:hAnsi="Calibri"/>
          <w:b/>
        </w:rPr>
        <w:t>Ocena realizacji umowy:</w:t>
      </w:r>
      <w:r w:rsidRPr="00F247DD">
        <w:rPr>
          <w:rFonts w:ascii="Calibri" w:hAnsi="Calibri"/>
        </w:rPr>
        <w:t xml:space="preserve"> </w:t>
      </w:r>
    </w:p>
    <w:p w14:paraId="704AFCD6" w14:textId="77777777" w:rsidR="00CF015B" w:rsidRPr="00F247DD" w:rsidRDefault="00CF015B" w:rsidP="00CF015B">
      <w:pPr>
        <w:pStyle w:val="Akapitzlist"/>
        <w:spacing w:line="276" w:lineRule="auto"/>
        <w:ind w:left="426"/>
        <w:rPr>
          <w:rFonts w:ascii="Calibri" w:hAnsi="Calibri"/>
        </w:rPr>
      </w:pPr>
      <w:r w:rsidRPr="00F247DD">
        <w:rPr>
          <w:rFonts w:ascii="Calibri" w:hAnsi="Calibri"/>
        </w:rPr>
        <w:t xml:space="preserve">……………………………………………………………………………………………………… </w:t>
      </w:r>
    </w:p>
    <w:p w14:paraId="07D2A0F2" w14:textId="77777777" w:rsidR="00CF015B" w:rsidRPr="00F247DD" w:rsidRDefault="00CF015B" w:rsidP="00CF015B">
      <w:pPr>
        <w:spacing w:line="276" w:lineRule="auto"/>
        <w:ind w:left="426" w:hanging="426"/>
        <w:rPr>
          <w:rFonts w:ascii="Calibri" w:hAnsi="Calibri"/>
        </w:rPr>
      </w:pPr>
    </w:p>
    <w:p w14:paraId="3675197D" w14:textId="77777777" w:rsidR="00CF015B" w:rsidRPr="00F247DD" w:rsidRDefault="00CF015B" w:rsidP="000349E9">
      <w:pPr>
        <w:numPr>
          <w:ilvl w:val="0"/>
          <w:numId w:val="146"/>
        </w:numPr>
        <w:suppressAutoHyphens/>
        <w:autoSpaceDE/>
        <w:autoSpaceDN/>
        <w:spacing w:line="276" w:lineRule="auto"/>
        <w:ind w:left="426" w:hanging="426"/>
        <w:rPr>
          <w:rFonts w:ascii="Calibri" w:hAnsi="Calibri"/>
          <w:b/>
        </w:rPr>
      </w:pPr>
      <w:r w:rsidRPr="00F247DD">
        <w:rPr>
          <w:rFonts w:ascii="Calibri" w:hAnsi="Calibri"/>
          <w:b/>
        </w:rPr>
        <w:t>Zastrzeżenia:</w:t>
      </w:r>
      <w:r w:rsidRPr="00F247DD">
        <w:rPr>
          <w:rFonts w:ascii="Calibri" w:hAnsi="Calibri"/>
        </w:rPr>
        <w:t xml:space="preserve"> </w:t>
      </w:r>
    </w:p>
    <w:p w14:paraId="455FA561" w14:textId="77777777" w:rsidR="00CF015B" w:rsidRPr="00F247DD" w:rsidRDefault="00CF015B" w:rsidP="00CF015B">
      <w:pPr>
        <w:pStyle w:val="Akapitzlist"/>
        <w:spacing w:line="276" w:lineRule="auto"/>
        <w:ind w:left="426"/>
        <w:rPr>
          <w:rFonts w:ascii="Calibri" w:hAnsi="Calibri"/>
        </w:rPr>
      </w:pPr>
      <w:r w:rsidRPr="00F247DD">
        <w:rPr>
          <w:rFonts w:ascii="Calibri" w:hAnsi="Calibri"/>
        </w:rPr>
        <w:t xml:space="preserve">……………………………………………………………………………………………………… </w:t>
      </w:r>
    </w:p>
    <w:p w14:paraId="01585355" w14:textId="77777777" w:rsidR="00CF015B" w:rsidRPr="00F247DD" w:rsidRDefault="00CF015B" w:rsidP="00CF015B">
      <w:pPr>
        <w:spacing w:line="276" w:lineRule="auto"/>
        <w:ind w:left="426" w:hanging="426"/>
        <w:rPr>
          <w:rFonts w:ascii="Calibri" w:hAnsi="Calibri"/>
        </w:rPr>
      </w:pPr>
    </w:p>
    <w:p w14:paraId="3481963B" w14:textId="77777777" w:rsidR="00CF015B" w:rsidRPr="00F247DD" w:rsidRDefault="00CF015B" w:rsidP="000349E9">
      <w:pPr>
        <w:numPr>
          <w:ilvl w:val="0"/>
          <w:numId w:val="146"/>
        </w:numPr>
        <w:suppressAutoHyphens/>
        <w:autoSpaceDE/>
        <w:autoSpaceDN/>
        <w:spacing w:line="276" w:lineRule="auto"/>
        <w:ind w:left="426" w:hanging="426"/>
        <w:rPr>
          <w:rFonts w:ascii="Calibri" w:hAnsi="Calibri"/>
          <w:b/>
        </w:rPr>
      </w:pPr>
      <w:r w:rsidRPr="00F247DD">
        <w:rPr>
          <w:rFonts w:ascii="Calibri" w:hAnsi="Calibri"/>
          <w:b/>
        </w:rPr>
        <w:t>Wnioski końcowe:</w:t>
      </w:r>
      <w:r w:rsidRPr="00F247DD">
        <w:rPr>
          <w:rFonts w:ascii="Calibri" w:hAnsi="Calibri"/>
        </w:rPr>
        <w:t xml:space="preserve"> </w:t>
      </w:r>
    </w:p>
    <w:p w14:paraId="6A6D31AB" w14:textId="77777777" w:rsidR="00CF015B" w:rsidRPr="00F247DD" w:rsidRDefault="00CF015B" w:rsidP="00CF015B">
      <w:pPr>
        <w:pStyle w:val="Akapitzlist"/>
        <w:spacing w:line="276" w:lineRule="auto"/>
        <w:ind w:left="426"/>
        <w:rPr>
          <w:rFonts w:ascii="Calibri" w:hAnsi="Calibri"/>
          <w:b/>
        </w:rPr>
      </w:pPr>
      <w:r w:rsidRPr="00F247DD">
        <w:rPr>
          <w:rFonts w:ascii="Calibri" w:hAnsi="Calibri"/>
        </w:rPr>
        <w:t xml:space="preserve">……………………………………………………………………………………………………… </w:t>
      </w:r>
    </w:p>
    <w:p w14:paraId="7A176976" w14:textId="77777777" w:rsidR="00CF015B" w:rsidRPr="00F247DD" w:rsidRDefault="00CF015B" w:rsidP="00CF015B">
      <w:pPr>
        <w:spacing w:line="276" w:lineRule="auto"/>
        <w:rPr>
          <w:rFonts w:ascii="Calibri" w:hAnsi="Calibri"/>
        </w:rPr>
      </w:pPr>
    </w:p>
    <w:p w14:paraId="6F35D172" w14:textId="77777777" w:rsidR="00CF015B" w:rsidRPr="00F247DD" w:rsidRDefault="00CF015B" w:rsidP="00CF015B">
      <w:pPr>
        <w:spacing w:line="276" w:lineRule="auto"/>
        <w:rPr>
          <w:rFonts w:ascii="Calibri" w:hAnsi="Calibri"/>
        </w:rPr>
      </w:pPr>
    </w:p>
    <w:p w14:paraId="7EB0ECBC" w14:textId="77777777" w:rsidR="00CF015B" w:rsidRPr="00F247DD" w:rsidRDefault="00CF015B" w:rsidP="00CF015B">
      <w:pPr>
        <w:spacing w:line="276" w:lineRule="auto"/>
        <w:rPr>
          <w:rFonts w:ascii="Calibri" w:hAnsi="Calibri"/>
        </w:rPr>
      </w:pPr>
    </w:p>
    <w:p w14:paraId="6476DEE8" w14:textId="77777777" w:rsidR="00CF015B" w:rsidRPr="00F247DD" w:rsidRDefault="00CF015B" w:rsidP="00CF015B">
      <w:pPr>
        <w:spacing w:line="276" w:lineRule="auto"/>
        <w:rPr>
          <w:rFonts w:ascii="Calibri" w:hAnsi="Calibri"/>
        </w:rPr>
      </w:pPr>
    </w:p>
    <w:p w14:paraId="3F5258CD" w14:textId="77777777" w:rsidR="00CF015B" w:rsidRPr="00F247DD" w:rsidRDefault="00CF015B" w:rsidP="00CF015B">
      <w:pPr>
        <w:spacing w:line="276" w:lineRule="auto"/>
        <w:rPr>
          <w:rFonts w:ascii="Calibri" w:hAnsi="Calibri"/>
        </w:rPr>
      </w:pPr>
    </w:p>
    <w:tbl>
      <w:tblPr>
        <w:tblW w:w="0" w:type="auto"/>
        <w:jc w:val="center"/>
        <w:tblLook w:val="04A0" w:firstRow="1" w:lastRow="0" w:firstColumn="1" w:lastColumn="0" w:noHBand="0" w:noVBand="1"/>
      </w:tblPr>
      <w:tblGrid>
        <w:gridCol w:w="3576"/>
        <w:gridCol w:w="2279"/>
        <w:gridCol w:w="3576"/>
      </w:tblGrid>
      <w:tr w:rsidR="00CF015B" w:rsidRPr="00F247DD" w14:paraId="0CAE96DA" w14:textId="77777777" w:rsidTr="006343AA">
        <w:trPr>
          <w:jc w:val="center"/>
        </w:trPr>
        <w:tc>
          <w:tcPr>
            <w:tcW w:w="3576" w:type="dxa"/>
          </w:tcPr>
          <w:p w14:paraId="5525873D" w14:textId="77777777" w:rsidR="00CF015B" w:rsidRPr="00F247DD" w:rsidRDefault="00CF015B" w:rsidP="006343AA">
            <w:pPr>
              <w:spacing w:line="276" w:lineRule="auto"/>
              <w:jc w:val="center"/>
              <w:rPr>
                <w:rFonts w:ascii="Calibri" w:hAnsi="Calibri"/>
              </w:rPr>
            </w:pPr>
            <w:r w:rsidRPr="00F247DD">
              <w:rPr>
                <w:rFonts w:ascii="Calibri" w:hAnsi="Calibri"/>
              </w:rPr>
              <w:t>……………………………………</w:t>
            </w:r>
          </w:p>
        </w:tc>
        <w:tc>
          <w:tcPr>
            <w:tcW w:w="2279" w:type="dxa"/>
          </w:tcPr>
          <w:p w14:paraId="1BC2160A" w14:textId="77777777" w:rsidR="00CF015B" w:rsidRPr="00F247DD" w:rsidRDefault="00CF015B" w:rsidP="006343AA">
            <w:pPr>
              <w:spacing w:line="276" w:lineRule="auto"/>
              <w:rPr>
                <w:rFonts w:ascii="Calibri" w:hAnsi="Calibri"/>
              </w:rPr>
            </w:pPr>
          </w:p>
        </w:tc>
        <w:tc>
          <w:tcPr>
            <w:tcW w:w="3576" w:type="dxa"/>
          </w:tcPr>
          <w:p w14:paraId="7FD4402A" w14:textId="77777777" w:rsidR="00CF015B" w:rsidRPr="00F247DD" w:rsidRDefault="00CF015B" w:rsidP="006343AA">
            <w:pPr>
              <w:spacing w:line="276" w:lineRule="auto"/>
              <w:jc w:val="center"/>
              <w:rPr>
                <w:rFonts w:ascii="Calibri" w:hAnsi="Calibri"/>
              </w:rPr>
            </w:pPr>
            <w:r w:rsidRPr="00F247DD">
              <w:rPr>
                <w:rFonts w:ascii="Calibri" w:hAnsi="Calibri"/>
              </w:rPr>
              <w:t>……………………………………</w:t>
            </w:r>
          </w:p>
        </w:tc>
      </w:tr>
      <w:tr w:rsidR="00CF015B" w:rsidRPr="00F247DD" w14:paraId="617CD466" w14:textId="77777777" w:rsidTr="006343AA">
        <w:trPr>
          <w:jc w:val="center"/>
        </w:trPr>
        <w:tc>
          <w:tcPr>
            <w:tcW w:w="3576" w:type="dxa"/>
          </w:tcPr>
          <w:p w14:paraId="20DDEBF5" w14:textId="77777777" w:rsidR="00CF015B" w:rsidRPr="00F247DD" w:rsidRDefault="00CF015B" w:rsidP="006343AA">
            <w:pPr>
              <w:spacing w:line="276" w:lineRule="auto"/>
              <w:jc w:val="center"/>
              <w:rPr>
                <w:rFonts w:ascii="Calibri" w:hAnsi="Calibri"/>
              </w:rPr>
            </w:pPr>
            <w:r w:rsidRPr="00F247DD">
              <w:rPr>
                <w:rFonts w:ascii="Calibri" w:hAnsi="Calibri"/>
                <w:i/>
              </w:rPr>
              <w:t>(data i podpis osoby odpowiedzialnej merytorycznie za realizację umowy)</w:t>
            </w:r>
          </w:p>
        </w:tc>
        <w:tc>
          <w:tcPr>
            <w:tcW w:w="2279" w:type="dxa"/>
          </w:tcPr>
          <w:p w14:paraId="7CB1E9C5" w14:textId="77777777" w:rsidR="00CF015B" w:rsidRPr="00F247DD" w:rsidRDefault="00CF015B" w:rsidP="006343AA">
            <w:pPr>
              <w:spacing w:line="276" w:lineRule="auto"/>
              <w:rPr>
                <w:rFonts w:ascii="Calibri" w:hAnsi="Calibri"/>
              </w:rPr>
            </w:pPr>
          </w:p>
        </w:tc>
        <w:tc>
          <w:tcPr>
            <w:tcW w:w="3576" w:type="dxa"/>
          </w:tcPr>
          <w:p w14:paraId="50622D9E" w14:textId="77777777" w:rsidR="00CF015B" w:rsidRPr="00F247DD" w:rsidRDefault="00CF015B" w:rsidP="006343AA">
            <w:pPr>
              <w:spacing w:line="276" w:lineRule="auto"/>
              <w:jc w:val="center"/>
              <w:rPr>
                <w:rFonts w:ascii="Calibri" w:hAnsi="Calibri"/>
              </w:rPr>
            </w:pPr>
            <w:r w:rsidRPr="00F247DD">
              <w:rPr>
                <w:rFonts w:ascii="Calibri" w:hAnsi="Calibri"/>
                <w:i/>
              </w:rPr>
              <w:t>(data i podpis Naczelnika WP EFS)</w:t>
            </w:r>
          </w:p>
        </w:tc>
      </w:tr>
    </w:tbl>
    <w:p w14:paraId="0CED2A45" w14:textId="77777777" w:rsidR="00CF015B" w:rsidRPr="00F247DD" w:rsidRDefault="00CF015B" w:rsidP="00CF015B">
      <w:pPr>
        <w:spacing w:line="276" w:lineRule="auto"/>
        <w:rPr>
          <w:rFonts w:ascii="Calibri" w:hAnsi="Calibri"/>
        </w:rPr>
      </w:pPr>
    </w:p>
    <w:p w14:paraId="017B4B0C" w14:textId="77777777" w:rsidR="00CF015B" w:rsidRDefault="00CF015B" w:rsidP="00CF015B">
      <w:pPr>
        <w:spacing w:line="276" w:lineRule="auto"/>
        <w:rPr>
          <w:rFonts w:ascii="Calibri" w:hAnsi="Calibri"/>
        </w:rPr>
      </w:pPr>
    </w:p>
    <w:p w14:paraId="71FAC4C0" w14:textId="77777777" w:rsidR="00CF015B" w:rsidRDefault="00CF015B" w:rsidP="00CF015B">
      <w:pPr>
        <w:spacing w:after="200" w:line="276" w:lineRule="auto"/>
        <w:rPr>
          <w:rFonts w:ascii="Calibri" w:hAnsi="Calibri"/>
        </w:rPr>
      </w:pPr>
      <w:r>
        <w:rPr>
          <w:rFonts w:ascii="Calibri" w:hAnsi="Calibri"/>
        </w:rPr>
        <w:br w:type="page"/>
      </w:r>
    </w:p>
    <w:p w14:paraId="3C5AFF33" w14:textId="42EF9BD0" w:rsidR="00CF015B" w:rsidRPr="006F3ADA" w:rsidRDefault="00CF015B" w:rsidP="00CF015B">
      <w:pPr>
        <w:tabs>
          <w:tab w:val="center" w:pos="4536"/>
          <w:tab w:val="right" w:pos="9072"/>
        </w:tabs>
        <w:spacing w:line="276" w:lineRule="auto"/>
        <w:jc w:val="right"/>
        <w:rPr>
          <w:rFonts w:ascii="Calibri" w:hAnsi="Calibri"/>
          <w:b/>
        </w:rPr>
      </w:pPr>
      <w:r w:rsidRPr="006F3ADA">
        <w:rPr>
          <w:rFonts w:ascii="Calibri" w:hAnsi="Calibri"/>
          <w:b/>
        </w:rPr>
        <w:lastRenderedPageBreak/>
        <w:t xml:space="preserve">Załącznik nr 4 do Umowy </w:t>
      </w:r>
    </w:p>
    <w:p w14:paraId="09FD19E1" w14:textId="77777777" w:rsidR="00CF015B" w:rsidRPr="006F3ADA" w:rsidRDefault="00CF015B" w:rsidP="00CF015B">
      <w:pPr>
        <w:tabs>
          <w:tab w:val="center" w:pos="4536"/>
          <w:tab w:val="right" w:pos="9072"/>
        </w:tabs>
        <w:spacing w:line="276" w:lineRule="auto"/>
        <w:rPr>
          <w:rFonts w:ascii="Calibri" w:hAnsi="Calibri"/>
        </w:rPr>
      </w:pPr>
    </w:p>
    <w:p w14:paraId="4DD671C1" w14:textId="6B618105" w:rsidR="00CF015B" w:rsidRPr="006F3ADA" w:rsidRDefault="00CF015B" w:rsidP="00CF015B">
      <w:pPr>
        <w:tabs>
          <w:tab w:val="center" w:pos="4536"/>
          <w:tab w:val="right" w:pos="9072"/>
        </w:tabs>
        <w:spacing w:line="276" w:lineRule="auto"/>
        <w:jc w:val="center"/>
        <w:rPr>
          <w:rFonts w:ascii="Calibri" w:hAnsi="Calibri"/>
          <w:b/>
          <w:u w:val="single"/>
        </w:rPr>
      </w:pPr>
      <w:r w:rsidRPr="006F3ADA">
        <w:rPr>
          <w:rFonts w:ascii="Calibri" w:hAnsi="Calibri"/>
          <w:b/>
          <w:u w:val="single"/>
        </w:rPr>
        <w:t>Oświadczenie Wykonawcy dotyczące przeniesienia praw autorskich</w:t>
      </w:r>
    </w:p>
    <w:p w14:paraId="36D6C89D" w14:textId="77777777" w:rsidR="00CF015B" w:rsidRPr="006F3ADA" w:rsidRDefault="00CF015B" w:rsidP="00CF015B">
      <w:pPr>
        <w:spacing w:line="276" w:lineRule="auto"/>
        <w:rPr>
          <w:rFonts w:ascii="Calibri" w:hAnsi="Calibri"/>
        </w:rPr>
      </w:pPr>
    </w:p>
    <w:p w14:paraId="68DAFE28" w14:textId="77777777" w:rsidR="00CF015B" w:rsidRPr="006F3ADA" w:rsidRDefault="00CF015B" w:rsidP="00CF015B">
      <w:pPr>
        <w:spacing w:line="276" w:lineRule="auto"/>
        <w:rPr>
          <w:rFonts w:ascii="Calibri" w:hAnsi="Calibri"/>
        </w:rPr>
      </w:pPr>
    </w:p>
    <w:p w14:paraId="34553D8B" w14:textId="77777777" w:rsidR="00CF015B" w:rsidRPr="006F3ADA" w:rsidRDefault="00CF015B" w:rsidP="00CF015B">
      <w:pPr>
        <w:adjustRightInd w:val="0"/>
        <w:spacing w:line="276" w:lineRule="auto"/>
        <w:rPr>
          <w:rFonts w:ascii="Calibri" w:eastAsiaTheme="minorHAnsi" w:hAnsi="Calibri" w:cs="Calibri"/>
          <w:color w:val="000000"/>
        </w:rPr>
      </w:pPr>
    </w:p>
    <w:p w14:paraId="4526BE62" w14:textId="77777777" w:rsidR="00CF015B" w:rsidRPr="006F3ADA" w:rsidRDefault="00CF015B" w:rsidP="00CF015B">
      <w:pPr>
        <w:adjustRightInd w:val="0"/>
        <w:spacing w:line="276" w:lineRule="auto"/>
        <w:jc w:val="center"/>
        <w:rPr>
          <w:rFonts w:ascii="Calibri" w:eastAsiaTheme="minorHAnsi" w:hAnsi="Calibri" w:cs="Calibri"/>
          <w:color w:val="000000"/>
        </w:rPr>
      </w:pPr>
      <w:r w:rsidRPr="006F3ADA">
        <w:rPr>
          <w:rFonts w:ascii="Calibri" w:eastAsiaTheme="minorHAnsi" w:hAnsi="Calibri" w:cs="Calibri"/>
          <w:b/>
          <w:bCs/>
          <w:color w:val="000000"/>
        </w:rPr>
        <w:t>Oświadczenie wykonawcy</w:t>
      </w:r>
    </w:p>
    <w:p w14:paraId="7A629AFA" w14:textId="77777777" w:rsidR="00CF015B" w:rsidRDefault="00CF015B" w:rsidP="00CF015B">
      <w:pPr>
        <w:adjustRightInd w:val="0"/>
        <w:spacing w:line="276" w:lineRule="auto"/>
        <w:rPr>
          <w:rFonts w:ascii="Calibri" w:eastAsiaTheme="minorHAnsi" w:hAnsi="Calibri" w:cs="Calibri"/>
          <w:color w:val="000000"/>
        </w:rPr>
      </w:pPr>
    </w:p>
    <w:p w14:paraId="33E05FCF" w14:textId="77777777" w:rsidR="00CF015B" w:rsidRDefault="00CF015B" w:rsidP="00CF015B">
      <w:pPr>
        <w:adjustRightInd w:val="0"/>
        <w:spacing w:line="276" w:lineRule="auto"/>
        <w:rPr>
          <w:rFonts w:ascii="Calibri" w:eastAsiaTheme="minorHAnsi" w:hAnsi="Calibri" w:cs="Calibri"/>
          <w:color w:val="000000"/>
        </w:rPr>
      </w:pPr>
    </w:p>
    <w:p w14:paraId="41C84CC2" w14:textId="77777777" w:rsidR="00CF015B" w:rsidRPr="006F3ADA" w:rsidRDefault="00CF015B" w:rsidP="00CF015B">
      <w:pPr>
        <w:adjustRightInd w:val="0"/>
        <w:spacing w:line="276" w:lineRule="auto"/>
        <w:jc w:val="both"/>
        <w:rPr>
          <w:rFonts w:ascii="Calibri" w:eastAsiaTheme="minorHAnsi" w:hAnsi="Calibri" w:cs="Calibri"/>
          <w:color w:val="000000"/>
        </w:rPr>
      </w:pPr>
      <w:r w:rsidRPr="006F3ADA">
        <w:rPr>
          <w:rFonts w:ascii="Calibri" w:eastAsiaTheme="minorHAnsi" w:hAnsi="Calibri" w:cs="Calibri"/>
          <w:color w:val="000000"/>
        </w:rPr>
        <w:t xml:space="preserve">(Dane osoby/lub podmiotu składającego oświadczenie zgodnie z umową, której oświadczenie dotyczy) </w:t>
      </w:r>
    </w:p>
    <w:p w14:paraId="3C359009" w14:textId="77777777" w:rsidR="00CF015B" w:rsidRDefault="00CF015B" w:rsidP="00CF015B">
      <w:pPr>
        <w:adjustRightInd w:val="0"/>
        <w:spacing w:line="276" w:lineRule="auto"/>
        <w:jc w:val="both"/>
        <w:rPr>
          <w:rFonts w:ascii="Calibri" w:eastAsiaTheme="minorHAnsi" w:hAnsi="Calibri" w:cs="Calibri"/>
          <w:color w:val="000000"/>
        </w:rPr>
      </w:pPr>
    </w:p>
    <w:p w14:paraId="6DE36FC6" w14:textId="77777777" w:rsidR="00CF015B" w:rsidRDefault="00CF015B" w:rsidP="00CF015B">
      <w:pPr>
        <w:adjustRightInd w:val="0"/>
        <w:spacing w:line="276" w:lineRule="auto"/>
        <w:jc w:val="both"/>
        <w:rPr>
          <w:rFonts w:ascii="Calibri" w:eastAsiaTheme="minorHAnsi" w:hAnsi="Calibri" w:cs="Calibri"/>
          <w:color w:val="000000"/>
        </w:rPr>
      </w:pPr>
    </w:p>
    <w:p w14:paraId="4943FC36" w14:textId="77777777" w:rsidR="00CF015B" w:rsidRPr="006F3ADA" w:rsidRDefault="00CF015B" w:rsidP="00CF015B">
      <w:pPr>
        <w:adjustRightInd w:val="0"/>
        <w:spacing w:line="276" w:lineRule="auto"/>
        <w:jc w:val="both"/>
        <w:rPr>
          <w:rFonts w:ascii="Calibri" w:eastAsiaTheme="minorHAnsi" w:hAnsi="Calibri" w:cs="Calibri"/>
          <w:color w:val="000000"/>
        </w:rPr>
      </w:pPr>
      <w:r w:rsidRPr="006F3ADA">
        <w:rPr>
          <w:rFonts w:ascii="Calibri" w:eastAsiaTheme="minorHAnsi" w:hAnsi="Calibri" w:cs="Calibri"/>
          <w:color w:val="000000"/>
        </w:rPr>
        <w:t>Niniejszym oświadczam</w:t>
      </w:r>
      <w:r>
        <w:rPr>
          <w:rFonts w:ascii="Calibri" w:eastAsiaTheme="minorHAnsi" w:hAnsi="Calibri" w:cs="Calibri"/>
          <w:color w:val="000000"/>
        </w:rPr>
        <w:t>/oświadcza</w:t>
      </w:r>
      <w:r w:rsidRPr="006F3ADA">
        <w:rPr>
          <w:rFonts w:ascii="Calibri" w:eastAsiaTheme="minorHAnsi" w:hAnsi="Calibri" w:cs="Calibri"/>
          <w:color w:val="000000"/>
        </w:rPr>
        <w:t xml:space="preserve">, iż: </w:t>
      </w:r>
    </w:p>
    <w:p w14:paraId="502F7211" w14:textId="7D62206E" w:rsidR="00CF015B" w:rsidRPr="006F3ADA" w:rsidRDefault="00CF015B" w:rsidP="000349E9">
      <w:pPr>
        <w:pStyle w:val="Akapitzlist"/>
        <w:widowControl/>
        <w:numPr>
          <w:ilvl w:val="3"/>
          <w:numId w:val="147"/>
        </w:numPr>
        <w:adjustRightInd w:val="0"/>
        <w:spacing w:before="0" w:line="276" w:lineRule="auto"/>
        <w:ind w:left="426" w:hanging="426"/>
        <w:rPr>
          <w:rFonts w:ascii="Calibri" w:eastAsiaTheme="minorHAnsi" w:hAnsi="Calibri" w:cs="Calibri"/>
          <w:color w:val="000000"/>
        </w:rPr>
      </w:pPr>
      <w:r w:rsidRPr="006F3ADA">
        <w:rPr>
          <w:rFonts w:ascii="Calibri" w:eastAsiaTheme="minorHAnsi" w:hAnsi="Calibri" w:cs="Calibri"/>
          <w:color w:val="000000"/>
        </w:rPr>
        <w:t>Wykonan</w:t>
      </w:r>
      <w:r>
        <w:rPr>
          <w:rFonts w:ascii="Calibri" w:eastAsiaTheme="minorHAnsi" w:hAnsi="Calibri" w:cs="Calibri"/>
          <w:color w:val="000000"/>
        </w:rPr>
        <w:t>e</w:t>
      </w:r>
      <w:r w:rsidRPr="006F3ADA">
        <w:rPr>
          <w:rFonts w:ascii="Calibri" w:eastAsiaTheme="minorHAnsi" w:hAnsi="Calibri" w:cs="Calibri"/>
          <w:color w:val="000000"/>
        </w:rPr>
        <w:t xml:space="preserve"> w ramach realizacji umowy </w:t>
      </w:r>
      <w:r w:rsidRPr="00F247DD">
        <w:rPr>
          <w:rFonts w:ascii="Calibri" w:hAnsi="Calibri"/>
        </w:rPr>
        <w:t xml:space="preserve">nr </w:t>
      </w:r>
      <w:r>
        <w:rPr>
          <w:rFonts w:ascii="Calibri" w:hAnsi="Calibri"/>
        </w:rPr>
        <w:t>WA.263.30.2021.U</w:t>
      </w:r>
      <w:r w:rsidRPr="00F247DD">
        <w:rPr>
          <w:rFonts w:ascii="Calibri" w:hAnsi="Calibri"/>
        </w:rPr>
        <w:t xml:space="preserve"> z dnia ………………… r.</w:t>
      </w:r>
      <w:r>
        <w:rPr>
          <w:rFonts w:ascii="Calibri" w:hAnsi="Calibri"/>
        </w:rPr>
        <w:t xml:space="preserve"> utwory, tj. raport metodologiczny, raport końcowy, prezentacja multimedialna, powstałe w ramach realizacji usługi </w:t>
      </w:r>
      <w:r w:rsidRPr="00F247DD">
        <w:rPr>
          <w:rFonts w:ascii="Calibri" w:hAnsi="Calibri"/>
        </w:rPr>
        <w:t xml:space="preserve">polegającej na wykonaniu badania ewaluacyjnego pt. </w:t>
      </w:r>
      <w:r w:rsidRPr="00F247DD">
        <w:rPr>
          <w:rFonts w:ascii="Calibri" w:eastAsia="Arial" w:hAnsi="Calibri"/>
          <w:bCs/>
        </w:rPr>
        <w:t>„Ocena wsparcia z</w:t>
      </w:r>
      <w:r>
        <w:rPr>
          <w:rFonts w:ascii="Calibri" w:eastAsia="Arial" w:hAnsi="Calibri"/>
          <w:bCs/>
        </w:rPr>
        <w:t> </w:t>
      </w:r>
      <w:r w:rsidRPr="00F247DD">
        <w:rPr>
          <w:rFonts w:ascii="Calibri" w:eastAsia="Arial" w:hAnsi="Calibri"/>
          <w:bCs/>
        </w:rPr>
        <w:t>Europejskiego Funduszu Społecznego dotyczącego współpracy ponadnarodowej”</w:t>
      </w:r>
      <w:r>
        <w:rPr>
          <w:rFonts w:ascii="Calibri" w:hAnsi="Calibri"/>
        </w:rPr>
        <w:t xml:space="preserve"> są</w:t>
      </w:r>
      <w:r w:rsidRPr="006F3ADA">
        <w:rPr>
          <w:rFonts w:ascii="Calibri" w:eastAsiaTheme="minorHAnsi" w:hAnsi="Calibri" w:cs="Calibri"/>
          <w:color w:val="000000"/>
        </w:rPr>
        <w:t xml:space="preserve"> dziełem/utworem autorskim, nie powiela</w:t>
      </w:r>
      <w:r>
        <w:rPr>
          <w:rFonts w:ascii="Calibri" w:eastAsiaTheme="minorHAnsi" w:hAnsi="Calibri" w:cs="Calibri"/>
          <w:color w:val="000000"/>
        </w:rPr>
        <w:t>ją</w:t>
      </w:r>
      <w:r w:rsidRPr="006F3ADA">
        <w:rPr>
          <w:rFonts w:ascii="Calibri" w:eastAsiaTheme="minorHAnsi" w:hAnsi="Calibri" w:cs="Calibri"/>
          <w:color w:val="000000"/>
        </w:rPr>
        <w:t xml:space="preserve"> w całości </w:t>
      </w:r>
      <w:r>
        <w:rPr>
          <w:rFonts w:ascii="Calibri" w:eastAsiaTheme="minorHAnsi" w:hAnsi="Calibri" w:cs="Calibri"/>
          <w:color w:val="000000"/>
        </w:rPr>
        <w:t xml:space="preserve">ani w </w:t>
      </w:r>
      <w:r w:rsidRPr="006F3ADA">
        <w:rPr>
          <w:rFonts w:ascii="Calibri" w:eastAsiaTheme="minorHAnsi" w:hAnsi="Calibri" w:cs="Calibri"/>
          <w:color w:val="000000"/>
        </w:rPr>
        <w:t>części treści już istniejących, podlegających ochronie prawno-autorskiej w rozumieniu przepisów ustawy z dnia 4 lutego 1994</w:t>
      </w:r>
      <w:r>
        <w:rPr>
          <w:rFonts w:ascii="Calibri" w:eastAsiaTheme="minorHAnsi" w:hAnsi="Calibri" w:cs="Calibri"/>
          <w:color w:val="000000"/>
        </w:rPr>
        <w:t> </w:t>
      </w:r>
      <w:r w:rsidRPr="006F3ADA">
        <w:rPr>
          <w:rFonts w:ascii="Calibri" w:eastAsiaTheme="minorHAnsi" w:hAnsi="Calibri" w:cs="Calibri"/>
          <w:color w:val="000000"/>
        </w:rPr>
        <w:t>r. o prawie autorskim i prawach pokrewnych (Dz. U. z 2019 r. poz. 1231, z pó</w:t>
      </w:r>
      <w:r>
        <w:rPr>
          <w:rFonts w:ascii="Calibri" w:eastAsiaTheme="minorHAnsi" w:hAnsi="Calibri" w:cs="Calibri"/>
          <w:color w:val="000000"/>
        </w:rPr>
        <w:t>ź</w:t>
      </w:r>
      <w:r w:rsidRPr="006F3ADA">
        <w:rPr>
          <w:rFonts w:ascii="Calibri" w:eastAsiaTheme="minorHAnsi" w:hAnsi="Calibri" w:cs="Calibri"/>
          <w:color w:val="000000"/>
        </w:rPr>
        <w:t>n.</w:t>
      </w:r>
      <w:r>
        <w:rPr>
          <w:rFonts w:ascii="Calibri" w:eastAsiaTheme="minorHAnsi" w:hAnsi="Calibri" w:cs="Calibri"/>
          <w:color w:val="000000"/>
        </w:rPr>
        <w:t xml:space="preserve"> </w:t>
      </w:r>
      <w:r w:rsidRPr="006F3ADA">
        <w:rPr>
          <w:rFonts w:ascii="Calibri" w:eastAsiaTheme="minorHAnsi" w:hAnsi="Calibri" w:cs="Calibri"/>
          <w:color w:val="000000"/>
        </w:rPr>
        <w:t xml:space="preserve">zm.). </w:t>
      </w:r>
    </w:p>
    <w:p w14:paraId="4737D6D5" w14:textId="77777777" w:rsidR="00CF015B" w:rsidRPr="006F3ADA" w:rsidRDefault="00CF015B" w:rsidP="000349E9">
      <w:pPr>
        <w:pStyle w:val="Akapitzlist"/>
        <w:widowControl/>
        <w:numPr>
          <w:ilvl w:val="3"/>
          <w:numId w:val="147"/>
        </w:numPr>
        <w:adjustRightInd w:val="0"/>
        <w:spacing w:before="0" w:line="276" w:lineRule="auto"/>
        <w:ind w:left="426" w:hanging="426"/>
        <w:rPr>
          <w:rFonts w:ascii="Calibri" w:eastAsiaTheme="minorHAnsi" w:hAnsi="Calibri" w:cs="Calibri"/>
          <w:color w:val="000000"/>
        </w:rPr>
      </w:pPr>
      <w:r w:rsidRPr="006F3ADA">
        <w:rPr>
          <w:rFonts w:ascii="Calibri" w:eastAsiaTheme="minorHAnsi" w:hAnsi="Calibri" w:cs="Calibri"/>
          <w:color w:val="000000"/>
        </w:rPr>
        <w:t xml:space="preserve">Przeniesione na mocy ww. umowy autorskie prawa majątkowe nie są ograniczone jakimikolwiek prawami osób trzecich. </w:t>
      </w:r>
    </w:p>
    <w:p w14:paraId="44398F5B" w14:textId="77777777" w:rsidR="00CF015B" w:rsidRPr="006F3ADA" w:rsidRDefault="00CF015B" w:rsidP="000349E9">
      <w:pPr>
        <w:pStyle w:val="Akapitzlist"/>
        <w:widowControl/>
        <w:numPr>
          <w:ilvl w:val="3"/>
          <w:numId w:val="147"/>
        </w:numPr>
        <w:adjustRightInd w:val="0"/>
        <w:spacing w:before="0" w:line="276" w:lineRule="auto"/>
        <w:ind w:left="426" w:hanging="426"/>
        <w:rPr>
          <w:rFonts w:ascii="Calibri" w:eastAsiaTheme="minorHAnsi" w:hAnsi="Calibri" w:cs="Calibri"/>
          <w:color w:val="000000"/>
        </w:rPr>
      </w:pPr>
      <w:r w:rsidRPr="006F3ADA">
        <w:rPr>
          <w:rFonts w:ascii="Calibri" w:eastAsiaTheme="minorHAnsi" w:hAnsi="Calibri" w:cs="Calibri"/>
          <w:color w:val="000000"/>
        </w:rPr>
        <w:t>W przypadku</w:t>
      </w:r>
      <w:r>
        <w:rPr>
          <w:rFonts w:ascii="Calibri" w:eastAsiaTheme="minorHAnsi" w:hAnsi="Calibri" w:cs="Calibri"/>
          <w:color w:val="000000"/>
        </w:rPr>
        <w:t>,</w:t>
      </w:r>
      <w:r w:rsidRPr="006F3ADA">
        <w:rPr>
          <w:rFonts w:ascii="Calibri" w:eastAsiaTheme="minorHAnsi" w:hAnsi="Calibri" w:cs="Calibri"/>
          <w:color w:val="000000"/>
        </w:rPr>
        <w:t xml:space="preserve"> gdy w toku korzystania lub rozporządzania przez Skarb Państwa – </w:t>
      </w:r>
      <w:r>
        <w:rPr>
          <w:rFonts w:ascii="Calibri" w:eastAsiaTheme="minorHAnsi" w:hAnsi="Calibri" w:cs="Calibri"/>
          <w:color w:val="000000"/>
        </w:rPr>
        <w:t>Państwową jednostkę budżetową Centrum Projektów Europejskich</w:t>
      </w:r>
      <w:r w:rsidRPr="006F3ADA">
        <w:rPr>
          <w:rFonts w:ascii="Calibri" w:eastAsiaTheme="minorHAnsi" w:hAnsi="Calibri" w:cs="Calibri"/>
          <w:color w:val="000000"/>
        </w:rPr>
        <w:t xml:space="preserve"> z praw uzyskanych na mocy ww. umowy wyjdzie na jaw, że niniejsze oświadczenie jest niezgodne z prawdą i jakakolwiek osoba trzecia wystąpi wobec Skarbu Państwa – </w:t>
      </w:r>
      <w:r>
        <w:rPr>
          <w:rFonts w:ascii="Calibri" w:eastAsiaTheme="minorHAnsi" w:hAnsi="Calibri" w:cs="Calibri"/>
          <w:color w:val="000000"/>
        </w:rPr>
        <w:t>Państwowej jednostki budżetowej Centrum Projektów Europejskich</w:t>
      </w:r>
      <w:r w:rsidRPr="006F3ADA">
        <w:rPr>
          <w:rFonts w:ascii="Calibri" w:eastAsiaTheme="minorHAnsi" w:hAnsi="Calibri" w:cs="Calibri"/>
          <w:color w:val="000000"/>
        </w:rPr>
        <w:t xml:space="preserve"> z roszczeniami majątkowymi lub niemajątkowymi</w:t>
      </w:r>
      <w:r>
        <w:rPr>
          <w:rFonts w:ascii="Calibri" w:eastAsiaTheme="minorHAnsi" w:hAnsi="Calibri" w:cs="Calibri"/>
          <w:color w:val="000000"/>
        </w:rPr>
        <w:t>,</w:t>
      </w:r>
      <w:r w:rsidRPr="006F3ADA">
        <w:rPr>
          <w:rFonts w:ascii="Calibri" w:eastAsiaTheme="minorHAnsi" w:hAnsi="Calibri" w:cs="Calibri"/>
          <w:color w:val="000000"/>
        </w:rPr>
        <w:t xml:space="preserve"> wszelkie szkody Skarbu Państwa – </w:t>
      </w:r>
      <w:r>
        <w:rPr>
          <w:rFonts w:ascii="Calibri" w:eastAsiaTheme="minorHAnsi" w:hAnsi="Calibri" w:cs="Calibri"/>
          <w:color w:val="000000"/>
        </w:rPr>
        <w:t>Państwowej jednostki budżetowej Centrum Projektów Europejskich</w:t>
      </w:r>
      <w:r w:rsidRPr="006F3ADA">
        <w:rPr>
          <w:rFonts w:ascii="Calibri" w:eastAsiaTheme="minorHAnsi" w:hAnsi="Calibri" w:cs="Calibri"/>
          <w:color w:val="000000"/>
        </w:rPr>
        <w:t xml:space="preserve"> powstałe z tego tytułu zostaną przeze mnie pokryte/zostaną pokryte przez (nazwa podmiotu). </w:t>
      </w:r>
    </w:p>
    <w:p w14:paraId="6F3D7810" w14:textId="77777777" w:rsidR="00CF015B" w:rsidRDefault="00CF015B" w:rsidP="00CF015B">
      <w:pPr>
        <w:adjustRightInd w:val="0"/>
        <w:spacing w:line="276" w:lineRule="auto"/>
        <w:rPr>
          <w:rFonts w:ascii="Calibri" w:eastAsiaTheme="minorHAnsi" w:hAnsi="Calibri" w:cs="Calibri"/>
          <w:color w:val="000000"/>
        </w:rPr>
      </w:pPr>
    </w:p>
    <w:p w14:paraId="2433EE22" w14:textId="77777777" w:rsidR="00CF015B" w:rsidRDefault="00CF015B" w:rsidP="00CF015B">
      <w:pPr>
        <w:adjustRightInd w:val="0"/>
        <w:spacing w:line="276" w:lineRule="auto"/>
        <w:rPr>
          <w:rFonts w:ascii="Calibri" w:eastAsiaTheme="minorHAnsi" w:hAnsi="Calibri" w:cs="Calibri"/>
          <w:color w:val="000000"/>
        </w:rPr>
      </w:pPr>
    </w:p>
    <w:p w14:paraId="77434C9D" w14:textId="77777777" w:rsidR="00CF015B" w:rsidRPr="006F3ADA" w:rsidRDefault="00CF015B" w:rsidP="00CF015B">
      <w:pPr>
        <w:adjustRightInd w:val="0"/>
        <w:spacing w:line="276" w:lineRule="auto"/>
        <w:rPr>
          <w:rFonts w:ascii="Calibri" w:eastAsiaTheme="minorHAnsi" w:hAnsi="Calibri" w:cs="Calibri"/>
          <w:color w:val="000000"/>
        </w:rPr>
      </w:pPr>
    </w:p>
    <w:p w14:paraId="6BDF2110" w14:textId="77777777" w:rsidR="00CF015B" w:rsidRPr="006F3ADA" w:rsidRDefault="00CF015B" w:rsidP="00CF015B">
      <w:pPr>
        <w:adjustRightInd w:val="0"/>
        <w:spacing w:line="276" w:lineRule="auto"/>
        <w:rPr>
          <w:rFonts w:ascii="Calibri" w:eastAsiaTheme="minorHAnsi" w:hAnsi="Calibri" w:cs="Calibri"/>
          <w:color w:val="000000"/>
        </w:rPr>
      </w:pPr>
      <w:r w:rsidRPr="006F3ADA">
        <w:rPr>
          <w:rFonts w:ascii="Calibri" w:eastAsiaTheme="minorHAnsi" w:hAnsi="Calibri" w:cs="Calibri"/>
          <w:color w:val="000000"/>
        </w:rPr>
        <w:t xml:space="preserve">…………………………………………… </w:t>
      </w:r>
    </w:p>
    <w:p w14:paraId="6A0450BB" w14:textId="77777777" w:rsidR="00CF015B" w:rsidRPr="006F3ADA" w:rsidRDefault="00CF015B" w:rsidP="00CF015B">
      <w:pPr>
        <w:spacing w:line="276" w:lineRule="auto"/>
        <w:rPr>
          <w:rFonts w:ascii="Calibri" w:hAnsi="Calibri"/>
        </w:rPr>
      </w:pPr>
      <w:r w:rsidRPr="006F3ADA">
        <w:rPr>
          <w:rFonts w:ascii="Calibri" w:eastAsiaTheme="minorHAnsi" w:hAnsi="Calibri" w:cs="Calibri"/>
          <w:i/>
          <w:iCs/>
          <w:color w:val="000000"/>
        </w:rPr>
        <w:t>(data, podpis)</w:t>
      </w:r>
    </w:p>
    <w:p w14:paraId="429A01C1" w14:textId="77777777" w:rsidR="00CF015B" w:rsidRPr="006F3ADA" w:rsidRDefault="00CF015B" w:rsidP="00CF015B">
      <w:pPr>
        <w:spacing w:line="276" w:lineRule="auto"/>
        <w:rPr>
          <w:rFonts w:ascii="Calibri" w:hAnsi="Calibri"/>
        </w:rPr>
      </w:pPr>
    </w:p>
    <w:p w14:paraId="29423191" w14:textId="77777777" w:rsidR="00CF015B" w:rsidRPr="00F247DD" w:rsidRDefault="00CF015B" w:rsidP="00CF015B">
      <w:pPr>
        <w:spacing w:line="276" w:lineRule="auto"/>
        <w:rPr>
          <w:rFonts w:ascii="Calibri" w:hAnsi="Calibri"/>
        </w:rPr>
      </w:pPr>
    </w:p>
    <w:p w14:paraId="6B744317" w14:textId="77777777" w:rsidR="00CF015B" w:rsidRPr="00F247DD" w:rsidRDefault="00CF015B" w:rsidP="00CF015B">
      <w:pPr>
        <w:spacing w:line="276" w:lineRule="auto"/>
        <w:rPr>
          <w:rFonts w:ascii="Calibri" w:hAnsi="Calibri"/>
        </w:rPr>
      </w:pPr>
      <w:r w:rsidRPr="00F247DD">
        <w:rPr>
          <w:rFonts w:ascii="Calibri" w:hAnsi="Calibri"/>
        </w:rPr>
        <w:br w:type="page"/>
      </w:r>
    </w:p>
    <w:p w14:paraId="663ECB21" w14:textId="388312B9" w:rsidR="00CF015B" w:rsidRPr="00017231" w:rsidRDefault="00CF015B" w:rsidP="00CF015B">
      <w:pPr>
        <w:tabs>
          <w:tab w:val="center" w:pos="4536"/>
          <w:tab w:val="right" w:pos="9072"/>
        </w:tabs>
        <w:spacing w:line="276" w:lineRule="auto"/>
        <w:jc w:val="right"/>
        <w:rPr>
          <w:rFonts w:ascii="Calibri" w:hAnsi="Calibri"/>
          <w:b/>
        </w:rPr>
      </w:pPr>
      <w:r w:rsidRPr="00017231">
        <w:rPr>
          <w:rFonts w:ascii="Calibri" w:hAnsi="Calibri"/>
          <w:b/>
        </w:rPr>
        <w:lastRenderedPageBreak/>
        <w:t xml:space="preserve">Załącznik nr 5 do Umowy </w:t>
      </w:r>
    </w:p>
    <w:p w14:paraId="1203A1E9" w14:textId="77777777" w:rsidR="00CF015B" w:rsidRPr="00017231" w:rsidRDefault="00CF015B" w:rsidP="00CF015B">
      <w:pPr>
        <w:spacing w:line="276" w:lineRule="auto"/>
        <w:rPr>
          <w:rFonts w:ascii="Calibri" w:hAnsi="Calibri"/>
        </w:rPr>
      </w:pPr>
    </w:p>
    <w:p w14:paraId="306710DB" w14:textId="1772194D" w:rsidR="00CF015B" w:rsidRPr="00017231" w:rsidRDefault="00CF015B" w:rsidP="00CF015B">
      <w:pPr>
        <w:spacing w:line="276" w:lineRule="auto"/>
        <w:jc w:val="center"/>
        <w:rPr>
          <w:rFonts w:ascii="Calibri" w:hAnsi="Calibri"/>
          <w:b/>
          <w:u w:val="single"/>
        </w:rPr>
      </w:pPr>
      <w:r w:rsidRPr="00017231">
        <w:rPr>
          <w:rFonts w:ascii="Calibri" w:hAnsi="Calibri"/>
          <w:b/>
          <w:u w:val="single"/>
        </w:rPr>
        <w:t>Zakres danych osobowych powierzonych do przetwarzania:</w:t>
      </w:r>
    </w:p>
    <w:p w14:paraId="7CFE77A6" w14:textId="77777777" w:rsidR="00CF015B" w:rsidRPr="00017231" w:rsidRDefault="00CF015B" w:rsidP="00CF015B">
      <w:pPr>
        <w:spacing w:line="276" w:lineRule="auto"/>
        <w:rPr>
          <w:rFonts w:ascii="Calibri" w:hAnsi="Calibri"/>
          <w:u w:val="single"/>
        </w:rPr>
      </w:pPr>
    </w:p>
    <w:p w14:paraId="49411031" w14:textId="77777777" w:rsidR="00CF015B" w:rsidRPr="00017231" w:rsidRDefault="00CF015B" w:rsidP="00CF015B">
      <w:pPr>
        <w:spacing w:line="276" w:lineRule="auto"/>
        <w:rPr>
          <w:rFonts w:ascii="Calibri" w:hAnsi="Calibri"/>
        </w:rPr>
      </w:pPr>
      <w:r w:rsidRPr="00017231">
        <w:rPr>
          <w:rFonts w:ascii="Calibri" w:hAnsi="Calibri"/>
          <w:u w:val="single"/>
        </w:rPr>
        <w:t>Zbiór „</w:t>
      </w:r>
      <w:r w:rsidRPr="00017231">
        <w:rPr>
          <w:rFonts w:ascii="Calibri" w:hAnsi="Calibri"/>
          <w:bCs/>
          <w:u w:val="single"/>
        </w:rPr>
        <w:t>Program Operacyjny Wiedza Edukacja Rozwój”</w:t>
      </w:r>
    </w:p>
    <w:p w14:paraId="60170F6D" w14:textId="77777777" w:rsidR="00CF015B" w:rsidRPr="00017231" w:rsidRDefault="00CF015B" w:rsidP="000349E9">
      <w:pPr>
        <w:widowControl/>
        <w:numPr>
          <w:ilvl w:val="0"/>
          <w:numId w:val="144"/>
        </w:numPr>
        <w:tabs>
          <w:tab w:val="clear" w:pos="0"/>
          <w:tab w:val="num" w:pos="-6237"/>
        </w:tabs>
        <w:suppressAutoHyphens/>
        <w:autoSpaceDE/>
        <w:autoSpaceDN/>
        <w:spacing w:line="276" w:lineRule="auto"/>
        <w:ind w:hanging="295"/>
        <w:jc w:val="both"/>
        <w:rPr>
          <w:rFonts w:ascii="Calibri" w:hAnsi="Calibri"/>
          <w:b/>
        </w:rPr>
      </w:pPr>
      <w:r w:rsidRPr="00017231">
        <w:rPr>
          <w:rFonts w:ascii="Calibri" w:hAnsi="Calibri"/>
        </w:rPr>
        <w:t>Zakres danych osobowych wnioskodawców, beneficjentów, partnerów</w:t>
      </w:r>
    </w:p>
    <w:tbl>
      <w:tblPr>
        <w:tblW w:w="9072" w:type="dxa"/>
        <w:tblInd w:w="70" w:type="dxa"/>
        <w:tblLayout w:type="fixed"/>
        <w:tblCellMar>
          <w:left w:w="70" w:type="dxa"/>
          <w:right w:w="70" w:type="dxa"/>
        </w:tblCellMar>
        <w:tblLook w:val="0000" w:firstRow="0" w:lastRow="0" w:firstColumn="0" w:lastColumn="0" w:noHBand="0" w:noVBand="0"/>
      </w:tblPr>
      <w:tblGrid>
        <w:gridCol w:w="567"/>
        <w:gridCol w:w="8505"/>
      </w:tblGrid>
      <w:tr w:rsidR="00CF015B" w:rsidRPr="00017231" w14:paraId="18EE0931" w14:textId="77777777" w:rsidTr="006343AA">
        <w:tc>
          <w:tcPr>
            <w:tcW w:w="567" w:type="dxa"/>
            <w:tcBorders>
              <w:top w:val="single" w:sz="4" w:space="0" w:color="000000"/>
              <w:left w:val="single" w:sz="4" w:space="0" w:color="000000"/>
              <w:bottom w:val="single" w:sz="4" w:space="0" w:color="000000"/>
            </w:tcBorders>
            <w:shd w:val="clear" w:color="auto" w:fill="auto"/>
          </w:tcPr>
          <w:p w14:paraId="6FB7AA74" w14:textId="77777777" w:rsidR="00CF015B" w:rsidRPr="00017231" w:rsidRDefault="00CF015B" w:rsidP="006343AA">
            <w:pPr>
              <w:spacing w:line="276" w:lineRule="auto"/>
              <w:rPr>
                <w:rFonts w:ascii="Calibri" w:hAnsi="Calibri"/>
                <w:b/>
              </w:rPr>
            </w:pPr>
            <w:r w:rsidRPr="00017231">
              <w:rPr>
                <w:rFonts w:ascii="Calibri" w:hAnsi="Calibri"/>
                <w:b/>
              </w:rPr>
              <w:t>Lp.</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14:paraId="74130685" w14:textId="77777777" w:rsidR="00CF015B" w:rsidRPr="00017231" w:rsidRDefault="00CF015B" w:rsidP="006343AA">
            <w:pPr>
              <w:spacing w:line="276" w:lineRule="auto"/>
              <w:rPr>
                <w:rFonts w:ascii="Calibri" w:hAnsi="Calibri"/>
              </w:rPr>
            </w:pPr>
            <w:r w:rsidRPr="00017231">
              <w:rPr>
                <w:rFonts w:ascii="Calibri" w:hAnsi="Calibri"/>
                <w:b/>
              </w:rPr>
              <w:t>Nazwa</w:t>
            </w:r>
          </w:p>
        </w:tc>
      </w:tr>
      <w:tr w:rsidR="00CF015B" w:rsidRPr="00017231" w14:paraId="321847C7" w14:textId="77777777" w:rsidTr="006343AA">
        <w:tc>
          <w:tcPr>
            <w:tcW w:w="567" w:type="dxa"/>
            <w:tcBorders>
              <w:top w:val="single" w:sz="4" w:space="0" w:color="000000"/>
              <w:left w:val="single" w:sz="4" w:space="0" w:color="000000"/>
              <w:bottom w:val="single" w:sz="4" w:space="0" w:color="000000"/>
            </w:tcBorders>
            <w:shd w:val="clear" w:color="auto" w:fill="auto"/>
          </w:tcPr>
          <w:p w14:paraId="7EE34D6D" w14:textId="77777777" w:rsidR="00CF015B" w:rsidRPr="00017231" w:rsidRDefault="00CF015B" w:rsidP="006343AA">
            <w:pPr>
              <w:spacing w:line="276" w:lineRule="auto"/>
              <w:jc w:val="right"/>
              <w:rPr>
                <w:rFonts w:ascii="Calibri" w:hAnsi="Calibri"/>
              </w:rPr>
            </w:pPr>
            <w:r w:rsidRPr="00017231">
              <w:rPr>
                <w:rFonts w:ascii="Calibri" w:hAnsi="Calibri"/>
              </w:rPr>
              <w:t>1</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14:paraId="711E4A60" w14:textId="77777777" w:rsidR="00CF015B" w:rsidRPr="00017231" w:rsidRDefault="00CF015B" w:rsidP="006343AA">
            <w:pPr>
              <w:spacing w:line="276" w:lineRule="auto"/>
              <w:rPr>
                <w:rFonts w:ascii="Calibri" w:hAnsi="Calibri"/>
              </w:rPr>
            </w:pPr>
            <w:r w:rsidRPr="00017231">
              <w:rPr>
                <w:rFonts w:ascii="Calibri" w:hAnsi="Calibri"/>
              </w:rPr>
              <w:t>Nazwa wnioskodawcy (beneficjenta)</w:t>
            </w:r>
          </w:p>
        </w:tc>
      </w:tr>
      <w:tr w:rsidR="00CF015B" w:rsidRPr="00017231" w14:paraId="0B1BE62F" w14:textId="77777777" w:rsidTr="006343AA">
        <w:tc>
          <w:tcPr>
            <w:tcW w:w="567" w:type="dxa"/>
            <w:tcBorders>
              <w:top w:val="single" w:sz="4" w:space="0" w:color="000000"/>
              <w:left w:val="single" w:sz="4" w:space="0" w:color="000000"/>
              <w:bottom w:val="single" w:sz="4" w:space="0" w:color="000000"/>
            </w:tcBorders>
            <w:shd w:val="clear" w:color="auto" w:fill="auto"/>
          </w:tcPr>
          <w:p w14:paraId="68865D5B" w14:textId="77777777" w:rsidR="00CF015B" w:rsidRPr="00017231" w:rsidRDefault="00CF015B" w:rsidP="006343AA">
            <w:pPr>
              <w:spacing w:line="276" w:lineRule="auto"/>
              <w:jc w:val="right"/>
              <w:rPr>
                <w:rFonts w:ascii="Calibri" w:hAnsi="Calibri"/>
              </w:rPr>
            </w:pPr>
            <w:r w:rsidRPr="00017231">
              <w:rPr>
                <w:rFonts w:ascii="Calibri" w:hAnsi="Calibri"/>
              </w:rPr>
              <w:t>2</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14:paraId="05B85184" w14:textId="77777777" w:rsidR="00CF015B" w:rsidRPr="00017231" w:rsidRDefault="00CF015B" w:rsidP="006343AA">
            <w:pPr>
              <w:spacing w:line="276" w:lineRule="auto"/>
              <w:rPr>
                <w:rFonts w:ascii="Calibri" w:hAnsi="Calibri"/>
              </w:rPr>
            </w:pPr>
            <w:r w:rsidRPr="00017231">
              <w:rPr>
                <w:rFonts w:ascii="Calibri" w:hAnsi="Calibri"/>
              </w:rPr>
              <w:t>Forma prawna</w:t>
            </w:r>
          </w:p>
        </w:tc>
      </w:tr>
      <w:tr w:rsidR="00CF015B" w:rsidRPr="00017231" w14:paraId="33074FAB" w14:textId="77777777" w:rsidTr="006343AA">
        <w:tc>
          <w:tcPr>
            <w:tcW w:w="567" w:type="dxa"/>
            <w:tcBorders>
              <w:top w:val="single" w:sz="4" w:space="0" w:color="000000"/>
              <w:left w:val="single" w:sz="4" w:space="0" w:color="000000"/>
              <w:bottom w:val="single" w:sz="4" w:space="0" w:color="000000"/>
            </w:tcBorders>
            <w:shd w:val="clear" w:color="auto" w:fill="auto"/>
          </w:tcPr>
          <w:p w14:paraId="485A5983" w14:textId="77777777" w:rsidR="00CF015B" w:rsidRPr="00017231" w:rsidRDefault="00CF015B" w:rsidP="006343AA">
            <w:pPr>
              <w:spacing w:line="276" w:lineRule="auto"/>
              <w:jc w:val="right"/>
              <w:rPr>
                <w:rFonts w:ascii="Calibri" w:hAnsi="Calibri"/>
              </w:rPr>
            </w:pPr>
            <w:r w:rsidRPr="00017231">
              <w:rPr>
                <w:rFonts w:ascii="Calibri" w:hAnsi="Calibri"/>
              </w:rPr>
              <w:t>3</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14:paraId="4D28D885" w14:textId="77777777" w:rsidR="00CF015B" w:rsidRPr="00017231" w:rsidRDefault="00CF015B" w:rsidP="006343AA">
            <w:pPr>
              <w:spacing w:line="276" w:lineRule="auto"/>
              <w:rPr>
                <w:rFonts w:ascii="Calibri" w:hAnsi="Calibri"/>
              </w:rPr>
            </w:pPr>
            <w:r w:rsidRPr="00017231">
              <w:rPr>
                <w:rFonts w:ascii="Calibri" w:hAnsi="Calibri"/>
              </w:rPr>
              <w:t>Forma własności</w:t>
            </w:r>
          </w:p>
        </w:tc>
      </w:tr>
      <w:tr w:rsidR="00CF015B" w:rsidRPr="00017231" w14:paraId="6B1D965A" w14:textId="77777777" w:rsidTr="006343AA">
        <w:tc>
          <w:tcPr>
            <w:tcW w:w="567" w:type="dxa"/>
            <w:tcBorders>
              <w:top w:val="single" w:sz="4" w:space="0" w:color="000000"/>
              <w:left w:val="single" w:sz="4" w:space="0" w:color="000000"/>
              <w:bottom w:val="single" w:sz="4" w:space="0" w:color="000000"/>
            </w:tcBorders>
            <w:shd w:val="clear" w:color="auto" w:fill="auto"/>
          </w:tcPr>
          <w:p w14:paraId="3A88156F" w14:textId="77777777" w:rsidR="00CF015B" w:rsidRPr="00017231" w:rsidRDefault="00CF015B" w:rsidP="006343AA">
            <w:pPr>
              <w:spacing w:line="276" w:lineRule="auto"/>
              <w:jc w:val="right"/>
              <w:rPr>
                <w:rFonts w:ascii="Calibri" w:hAnsi="Calibri"/>
                <w:lang w:val="en-GB"/>
              </w:rPr>
            </w:pPr>
            <w:r w:rsidRPr="00017231">
              <w:rPr>
                <w:rFonts w:ascii="Calibri" w:hAnsi="Calibri"/>
                <w:lang w:val="en-GB"/>
              </w:rPr>
              <w:t>4</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14:paraId="11AB13A7" w14:textId="77777777" w:rsidR="00CF015B" w:rsidRPr="00017231" w:rsidRDefault="00CF015B" w:rsidP="006343AA">
            <w:pPr>
              <w:spacing w:line="276" w:lineRule="auto"/>
              <w:rPr>
                <w:rFonts w:ascii="Calibri" w:hAnsi="Calibri"/>
              </w:rPr>
            </w:pPr>
            <w:r w:rsidRPr="00017231">
              <w:rPr>
                <w:rFonts w:ascii="Calibri" w:hAnsi="Calibri"/>
                <w:lang w:val="en-GB"/>
              </w:rPr>
              <w:t>NIP</w:t>
            </w:r>
          </w:p>
        </w:tc>
      </w:tr>
      <w:tr w:rsidR="00CF015B" w:rsidRPr="00017231" w14:paraId="463DEBDE" w14:textId="77777777" w:rsidTr="006343AA">
        <w:tc>
          <w:tcPr>
            <w:tcW w:w="567" w:type="dxa"/>
            <w:tcBorders>
              <w:top w:val="single" w:sz="4" w:space="0" w:color="000000"/>
              <w:left w:val="single" w:sz="4" w:space="0" w:color="000000"/>
              <w:bottom w:val="single" w:sz="4" w:space="0" w:color="000000"/>
            </w:tcBorders>
            <w:shd w:val="clear" w:color="auto" w:fill="auto"/>
          </w:tcPr>
          <w:p w14:paraId="691DECBC" w14:textId="77777777" w:rsidR="00CF015B" w:rsidRPr="00017231" w:rsidRDefault="00CF015B" w:rsidP="006343AA">
            <w:pPr>
              <w:spacing w:line="276" w:lineRule="auto"/>
              <w:jc w:val="right"/>
              <w:rPr>
                <w:rFonts w:ascii="Calibri" w:hAnsi="Calibri"/>
                <w:lang w:val="en-GB"/>
              </w:rPr>
            </w:pPr>
            <w:r w:rsidRPr="00017231">
              <w:rPr>
                <w:rFonts w:ascii="Calibri" w:hAnsi="Calibri"/>
                <w:lang w:val="en-GB"/>
              </w:rPr>
              <w:t>5</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14:paraId="3C0FD3D2" w14:textId="77777777" w:rsidR="00CF015B" w:rsidRPr="00017231" w:rsidRDefault="00CF015B" w:rsidP="006343AA">
            <w:pPr>
              <w:spacing w:line="276" w:lineRule="auto"/>
              <w:rPr>
                <w:rFonts w:ascii="Calibri" w:hAnsi="Calibri"/>
              </w:rPr>
            </w:pPr>
            <w:r w:rsidRPr="00017231">
              <w:rPr>
                <w:rFonts w:ascii="Calibri" w:hAnsi="Calibri"/>
                <w:lang w:val="en-GB"/>
              </w:rPr>
              <w:t>REGON</w:t>
            </w:r>
          </w:p>
        </w:tc>
      </w:tr>
      <w:tr w:rsidR="00CF015B" w:rsidRPr="00017231" w14:paraId="2417968C" w14:textId="77777777" w:rsidTr="006343AA">
        <w:tc>
          <w:tcPr>
            <w:tcW w:w="567" w:type="dxa"/>
            <w:tcBorders>
              <w:top w:val="single" w:sz="4" w:space="0" w:color="000000"/>
              <w:left w:val="single" w:sz="4" w:space="0" w:color="000000"/>
              <w:bottom w:val="single" w:sz="4" w:space="0" w:color="000000"/>
            </w:tcBorders>
            <w:shd w:val="clear" w:color="auto" w:fill="auto"/>
          </w:tcPr>
          <w:p w14:paraId="508E6F8D" w14:textId="77777777" w:rsidR="00CF015B" w:rsidRPr="00017231" w:rsidRDefault="00CF015B" w:rsidP="006343AA">
            <w:pPr>
              <w:spacing w:line="276" w:lineRule="auto"/>
              <w:jc w:val="right"/>
              <w:rPr>
                <w:rFonts w:ascii="Calibri" w:hAnsi="Calibri"/>
              </w:rPr>
            </w:pPr>
            <w:r w:rsidRPr="00017231">
              <w:rPr>
                <w:rFonts w:ascii="Calibri" w:hAnsi="Calibri"/>
                <w:lang w:val="en-GB"/>
              </w:rPr>
              <w:t>6</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14:paraId="035A4E24" w14:textId="77777777" w:rsidR="00CF015B" w:rsidRPr="00017231" w:rsidRDefault="00CF015B" w:rsidP="006343AA">
            <w:pPr>
              <w:spacing w:line="276" w:lineRule="auto"/>
              <w:rPr>
                <w:rFonts w:ascii="Calibri" w:hAnsi="Calibri"/>
              </w:rPr>
            </w:pPr>
            <w:r w:rsidRPr="00017231">
              <w:rPr>
                <w:rFonts w:ascii="Calibri" w:hAnsi="Calibri"/>
              </w:rPr>
              <w:t xml:space="preserve">Adres siedziby: </w:t>
            </w:r>
          </w:p>
          <w:p w14:paraId="3A746D5B" w14:textId="77777777" w:rsidR="00CF015B" w:rsidRPr="00017231" w:rsidRDefault="00CF015B" w:rsidP="006343AA">
            <w:pPr>
              <w:spacing w:line="276" w:lineRule="auto"/>
              <w:ind w:left="1632" w:hanging="993"/>
              <w:rPr>
                <w:rFonts w:ascii="Calibri" w:hAnsi="Calibri"/>
              </w:rPr>
            </w:pPr>
            <w:r w:rsidRPr="00017231">
              <w:rPr>
                <w:rFonts w:ascii="Calibri" w:hAnsi="Calibri"/>
              </w:rPr>
              <w:t>Ulica</w:t>
            </w:r>
          </w:p>
          <w:p w14:paraId="1F941154" w14:textId="77777777" w:rsidR="00CF015B" w:rsidRPr="00017231" w:rsidRDefault="00CF015B" w:rsidP="006343AA">
            <w:pPr>
              <w:spacing w:line="276" w:lineRule="auto"/>
              <w:ind w:left="1632" w:hanging="993"/>
              <w:rPr>
                <w:rFonts w:ascii="Calibri" w:hAnsi="Calibri"/>
              </w:rPr>
            </w:pPr>
            <w:r w:rsidRPr="00017231">
              <w:rPr>
                <w:rFonts w:ascii="Calibri" w:hAnsi="Calibri"/>
              </w:rPr>
              <w:t>Nr budynku</w:t>
            </w:r>
          </w:p>
          <w:p w14:paraId="0E69921E" w14:textId="77777777" w:rsidR="00CF015B" w:rsidRPr="00017231" w:rsidRDefault="00CF015B" w:rsidP="006343AA">
            <w:pPr>
              <w:spacing w:line="276" w:lineRule="auto"/>
              <w:ind w:left="1632" w:hanging="993"/>
              <w:rPr>
                <w:rFonts w:ascii="Calibri" w:hAnsi="Calibri"/>
              </w:rPr>
            </w:pPr>
            <w:r w:rsidRPr="00017231">
              <w:rPr>
                <w:rFonts w:ascii="Calibri" w:hAnsi="Calibri"/>
              </w:rPr>
              <w:t>Nr lokalu</w:t>
            </w:r>
          </w:p>
          <w:p w14:paraId="03175122" w14:textId="77777777" w:rsidR="00CF015B" w:rsidRPr="00017231" w:rsidRDefault="00CF015B" w:rsidP="006343AA">
            <w:pPr>
              <w:spacing w:line="276" w:lineRule="auto"/>
              <w:ind w:left="1632" w:hanging="993"/>
              <w:rPr>
                <w:rFonts w:ascii="Calibri" w:hAnsi="Calibri"/>
              </w:rPr>
            </w:pPr>
            <w:r w:rsidRPr="00017231">
              <w:rPr>
                <w:rFonts w:ascii="Calibri" w:hAnsi="Calibri"/>
              </w:rPr>
              <w:t>Kod pocztowy</w:t>
            </w:r>
          </w:p>
          <w:p w14:paraId="30903CBA" w14:textId="77777777" w:rsidR="00CF015B" w:rsidRPr="00017231" w:rsidRDefault="00CF015B" w:rsidP="006343AA">
            <w:pPr>
              <w:spacing w:line="276" w:lineRule="auto"/>
              <w:ind w:left="1632" w:hanging="993"/>
              <w:rPr>
                <w:rFonts w:ascii="Calibri" w:hAnsi="Calibri"/>
              </w:rPr>
            </w:pPr>
            <w:r w:rsidRPr="00017231">
              <w:rPr>
                <w:rFonts w:ascii="Calibri" w:hAnsi="Calibri"/>
              </w:rPr>
              <w:t>Miejscowość</w:t>
            </w:r>
          </w:p>
          <w:p w14:paraId="287667F7" w14:textId="77777777" w:rsidR="00CF015B" w:rsidRPr="00017231" w:rsidRDefault="00CF015B" w:rsidP="006343AA">
            <w:pPr>
              <w:spacing w:line="276" w:lineRule="auto"/>
              <w:ind w:left="1632" w:hanging="993"/>
              <w:rPr>
                <w:rFonts w:ascii="Calibri" w:hAnsi="Calibri"/>
              </w:rPr>
            </w:pPr>
            <w:r w:rsidRPr="00017231">
              <w:rPr>
                <w:rFonts w:ascii="Calibri" w:hAnsi="Calibri"/>
              </w:rPr>
              <w:t>Kraj</w:t>
            </w:r>
          </w:p>
          <w:p w14:paraId="617F48A5" w14:textId="77777777" w:rsidR="00CF015B" w:rsidRPr="00017231" w:rsidRDefault="00CF015B" w:rsidP="006343AA">
            <w:pPr>
              <w:spacing w:line="276" w:lineRule="auto"/>
              <w:ind w:left="1632" w:hanging="993"/>
              <w:rPr>
                <w:rFonts w:ascii="Calibri" w:hAnsi="Calibri"/>
              </w:rPr>
            </w:pPr>
            <w:r w:rsidRPr="00017231">
              <w:rPr>
                <w:rFonts w:ascii="Calibri" w:hAnsi="Calibri"/>
              </w:rPr>
              <w:t>Województwo</w:t>
            </w:r>
          </w:p>
          <w:p w14:paraId="6B12BA94" w14:textId="77777777" w:rsidR="00CF015B" w:rsidRPr="00017231" w:rsidRDefault="00CF015B" w:rsidP="006343AA">
            <w:pPr>
              <w:spacing w:line="276" w:lineRule="auto"/>
              <w:ind w:left="1632" w:hanging="993"/>
              <w:rPr>
                <w:rFonts w:ascii="Calibri" w:hAnsi="Calibri"/>
              </w:rPr>
            </w:pPr>
            <w:r w:rsidRPr="00017231">
              <w:rPr>
                <w:rFonts w:ascii="Calibri" w:hAnsi="Calibri"/>
              </w:rPr>
              <w:t>Powiat</w:t>
            </w:r>
          </w:p>
          <w:p w14:paraId="488CBB66" w14:textId="77777777" w:rsidR="00CF015B" w:rsidRPr="00017231" w:rsidRDefault="00CF015B" w:rsidP="006343AA">
            <w:pPr>
              <w:spacing w:line="276" w:lineRule="auto"/>
              <w:ind w:left="1632" w:hanging="993"/>
              <w:rPr>
                <w:rFonts w:ascii="Calibri" w:hAnsi="Calibri"/>
              </w:rPr>
            </w:pPr>
            <w:r w:rsidRPr="00017231">
              <w:rPr>
                <w:rFonts w:ascii="Calibri" w:hAnsi="Calibri"/>
              </w:rPr>
              <w:t>Gmina</w:t>
            </w:r>
          </w:p>
          <w:p w14:paraId="59FE06CE" w14:textId="77777777" w:rsidR="00CF015B" w:rsidRPr="00017231" w:rsidRDefault="00CF015B" w:rsidP="006343AA">
            <w:pPr>
              <w:spacing w:line="276" w:lineRule="auto"/>
              <w:ind w:left="1632" w:hanging="993"/>
              <w:rPr>
                <w:rFonts w:ascii="Calibri" w:hAnsi="Calibri"/>
              </w:rPr>
            </w:pPr>
            <w:r w:rsidRPr="00017231">
              <w:rPr>
                <w:rFonts w:ascii="Calibri" w:hAnsi="Calibri"/>
              </w:rPr>
              <w:t>Telefon</w:t>
            </w:r>
          </w:p>
          <w:p w14:paraId="0157E302" w14:textId="77777777" w:rsidR="00CF015B" w:rsidRPr="00017231" w:rsidRDefault="00CF015B" w:rsidP="006343AA">
            <w:pPr>
              <w:spacing w:line="276" w:lineRule="auto"/>
              <w:ind w:left="1632" w:hanging="993"/>
              <w:rPr>
                <w:rFonts w:ascii="Calibri" w:hAnsi="Calibri"/>
              </w:rPr>
            </w:pPr>
            <w:r w:rsidRPr="00017231">
              <w:rPr>
                <w:rFonts w:ascii="Calibri" w:hAnsi="Calibri"/>
              </w:rPr>
              <w:t>Fax</w:t>
            </w:r>
          </w:p>
          <w:p w14:paraId="23AC72DC" w14:textId="77777777" w:rsidR="00CF015B" w:rsidRPr="00017231" w:rsidRDefault="00CF015B" w:rsidP="006343AA">
            <w:pPr>
              <w:spacing w:line="276" w:lineRule="auto"/>
              <w:ind w:left="1632" w:hanging="993"/>
              <w:rPr>
                <w:rFonts w:ascii="Calibri" w:hAnsi="Calibri"/>
              </w:rPr>
            </w:pPr>
            <w:r w:rsidRPr="00017231">
              <w:rPr>
                <w:rFonts w:ascii="Calibri" w:hAnsi="Calibri"/>
              </w:rPr>
              <w:t>Adres e-mail</w:t>
            </w:r>
          </w:p>
          <w:p w14:paraId="29BF1F11" w14:textId="77777777" w:rsidR="00CF015B" w:rsidRPr="00017231" w:rsidRDefault="00CF015B" w:rsidP="006343AA">
            <w:pPr>
              <w:spacing w:line="276" w:lineRule="auto"/>
              <w:ind w:left="1632" w:hanging="993"/>
              <w:rPr>
                <w:rFonts w:ascii="Calibri" w:hAnsi="Calibri"/>
              </w:rPr>
            </w:pPr>
            <w:r w:rsidRPr="00017231">
              <w:rPr>
                <w:rFonts w:ascii="Calibri" w:hAnsi="Calibri"/>
              </w:rPr>
              <w:t>Adres strony</w:t>
            </w:r>
            <w:r w:rsidRPr="00017231">
              <w:rPr>
                <w:rFonts w:ascii="Calibri" w:hAnsi="Calibri"/>
                <w:lang w:val="en-GB"/>
              </w:rPr>
              <w:t xml:space="preserve"> www</w:t>
            </w:r>
          </w:p>
        </w:tc>
      </w:tr>
      <w:tr w:rsidR="00CF015B" w:rsidRPr="00017231" w14:paraId="17FF6EBD" w14:textId="77777777" w:rsidTr="006343AA">
        <w:tc>
          <w:tcPr>
            <w:tcW w:w="567" w:type="dxa"/>
            <w:tcBorders>
              <w:top w:val="single" w:sz="4" w:space="0" w:color="000000"/>
              <w:left w:val="single" w:sz="4" w:space="0" w:color="000000"/>
              <w:bottom w:val="single" w:sz="4" w:space="0" w:color="000000"/>
            </w:tcBorders>
            <w:shd w:val="clear" w:color="auto" w:fill="auto"/>
          </w:tcPr>
          <w:p w14:paraId="37F74001" w14:textId="77777777" w:rsidR="00CF015B" w:rsidRPr="00017231" w:rsidRDefault="00CF015B" w:rsidP="006343AA">
            <w:pPr>
              <w:spacing w:line="276" w:lineRule="auto"/>
              <w:jc w:val="right"/>
              <w:rPr>
                <w:rFonts w:ascii="Calibri" w:hAnsi="Calibri"/>
              </w:rPr>
            </w:pPr>
            <w:r w:rsidRPr="00017231">
              <w:rPr>
                <w:rFonts w:ascii="Calibri" w:hAnsi="Calibri"/>
                <w:lang w:val="en-GB"/>
              </w:rPr>
              <w:t>7</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14:paraId="235F3EF8" w14:textId="77777777" w:rsidR="00CF015B" w:rsidRPr="00017231" w:rsidRDefault="00CF015B" w:rsidP="006343AA">
            <w:pPr>
              <w:spacing w:line="276" w:lineRule="auto"/>
              <w:rPr>
                <w:rFonts w:ascii="Calibri" w:hAnsi="Calibri"/>
              </w:rPr>
            </w:pPr>
            <w:r w:rsidRPr="00017231">
              <w:rPr>
                <w:rFonts w:ascii="Calibri" w:hAnsi="Calibri"/>
              </w:rPr>
              <w:t>Osoba/y uprawniona/e do podejmowania decyzji wiążących w imieniu wnioskodawcy</w:t>
            </w:r>
          </w:p>
        </w:tc>
      </w:tr>
      <w:tr w:rsidR="00CF015B" w:rsidRPr="00017231" w14:paraId="2705729A" w14:textId="77777777" w:rsidTr="006343AA">
        <w:tc>
          <w:tcPr>
            <w:tcW w:w="567" w:type="dxa"/>
            <w:tcBorders>
              <w:top w:val="single" w:sz="4" w:space="0" w:color="000000"/>
              <w:left w:val="single" w:sz="4" w:space="0" w:color="000000"/>
              <w:bottom w:val="single" w:sz="4" w:space="0" w:color="000000"/>
            </w:tcBorders>
            <w:shd w:val="clear" w:color="auto" w:fill="auto"/>
          </w:tcPr>
          <w:p w14:paraId="3D47F671" w14:textId="77777777" w:rsidR="00CF015B" w:rsidRPr="00017231" w:rsidRDefault="00CF015B" w:rsidP="006343AA">
            <w:pPr>
              <w:spacing w:line="276" w:lineRule="auto"/>
              <w:jc w:val="right"/>
              <w:rPr>
                <w:rFonts w:ascii="Calibri" w:hAnsi="Calibri"/>
              </w:rPr>
            </w:pPr>
            <w:r w:rsidRPr="00017231">
              <w:rPr>
                <w:rFonts w:ascii="Calibri" w:hAnsi="Calibri"/>
                <w:lang w:val="en-GB"/>
              </w:rPr>
              <w:t>8</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14:paraId="0CC62638" w14:textId="77777777" w:rsidR="00CF015B" w:rsidRPr="00017231" w:rsidRDefault="00CF015B" w:rsidP="006343AA">
            <w:pPr>
              <w:spacing w:line="276" w:lineRule="auto"/>
              <w:rPr>
                <w:rFonts w:ascii="Calibri" w:hAnsi="Calibri"/>
              </w:rPr>
            </w:pPr>
            <w:r w:rsidRPr="00017231">
              <w:rPr>
                <w:rFonts w:ascii="Calibri" w:hAnsi="Calibri"/>
              </w:rPr>
              <w:t>Osoba do kontaktów roboczych:</w:t>
            </w:r>
          </w:p>
          <w:p w14:paraId="28B4EBAA" w14:textId="77777777" w:rsidR="00CF015B" w:rsidRPr="00017231" w:rsidRDefault="00CF015B" w:rsidP="006343AA">
            <w:pPr>
              <w:spacing w:line="276" w:lineRule="auto"/>
              <w:ind w:firstLine="639"/>
              <w:rPr>
                <w:rFonts w:ascii="Calibri" w:hAnsi="Calibri"/>
              </w:rPr>
            </w:pPr>
            <w:r w:rsidRPr="00017231">
              <w:rPr>
                <w:rFonts w:ascii="Calibri" w:hAnsi="Calibri"/>
              </w:rPr>
              <w:t>Imię</w:t>
            </w:r>
          </w:p>
          <w:p w14:paraId="3FC1B0E0" w14:textId="77777777" w:rsidR="00CF015B" w:rsidRPr="00017231" w:rsidRDefault="00CF015B" w:rsidP="006343AA">
            <w:pPr>
              <w:spacing w:line="276" w:lineRule="auto"/>
              <w:ind w:firstLine="639"/>
              <w:rPr>
                <w:rFonts w:ascii="Calibri" w:hAnsi="Calibri"/>
              </w:rPr>
            </w:pPr>
            <w:r w:rsidRPr="00017231">
              <w:rPr>
                <w:rFonts w:ascii="Calibri" w:hAnsi="Calibri"/>
              </w:rPr>
              <w:t>Nazwisko</w:t>
            </w:r>
          </w:p>
          <w:p w14:paraId="04AB4C3B" w14:textId="77777777" w:rsidR="00CF015B" w:rsidRPr="00017231" w:rsidRDefault="00CF015B" w:rsidP="006343AA">
            <w:pPr>
              <w:spacing w:line="276" w:lineRule="auto"/>
              <w:ind w:firstLine="639"/>
              <w:rPr>
                <w:rFonts w:ascii="Calibri" w:hAnsi="Calibri"/>
              </w:rPr>
            </w:pPr>
            <w:r w:rsidRPr="00017231">
              <w:rPr>
                <w:rFonts w:ascii="Calibri" w:hAnsi="Calibri"/>
              </w:rPr>
              <w:t>Numer telefonu</w:t>
            </w:r>
          </w:p>
          <w:p w14:paraId="3A983885" w14:textId="77777777" w:rsidR="00CF015B" w:rsidRPr="00017231" w:rsidRDefault="00CF015B" w:rsidP="006343AA">
            <w:pPr>
              <w:spacing w:line="276" w:lineRule="auto"/>
              <w:ind w:firstLine="639"/>
              <w:rPr>
                <w:rFonts w:ascii="Calibri" w:hAnsi="Calibri"/>
              </w:rPr>
            </w:pPr>
            <w:r w:rsidRPr="00017231">
              <w:rPr>
                <w:rFonts w:ascii="Calibri" w:hAnsi="Calibri"/>
              </w:rPr>
              <w:t>Adres e-mail</w:t>
            </w:r>
          </w:p>
          <w:p w14:paraId="7CBD0BEC" w14:textId="77777777" w:rsidR="00CF015B" w:rsidRPr="00017231" w:rsidRDefault="00CF015B" w:rsidP="006343AA">
            <w:pPr>
              <w:spacing w:line="276" w:lineRule="auto"/>
              <w:ind w:firstLine="639"/>
              <w:rPr>
                <w:rFonts w:ascii="Calibri" w:hAnsi="Calibri"/>
              </w:rPr>
            </w:pPr>
            <w:r w:rsidRPr="00017231">
              <w:rPr>
                <w:rFonts w:ascii="Calibri" w:hAnsi="Calibri"/>
              </w:rPr>
              <w:t>Numer faksu</w:t>
            </w:r>
          </w:p>
          <w:p w14:paraId="7B7F531E" w14:textId="77777777" w:rsidR="00CF015B" w:rsidRPr="00017231" w:rsidRDefault="00CF015B" w:rsidP="006343AA">
            <w:pPr>
              <w:spacing w:line="276" w:lineRule="auto"/>
              <w:ind w:firstLine="639"/>
              <w:rPr>
                <w:rFonts w:ascii="Calibri" w:hAnsi="Calibri"/>
              </w:rPr>
            </w:pPr>
            <w:r w:rsidRPr="00017231">
              <w:rPr>
                <w:rFonts w:ascii="Calibri" w:hAnsi="Calibri"/>
              </w:rPr>
              <w:t>Adres:</w:t>
            </w:r>
          </w:p>
          <w:p w14:paraId="5EA4A5CD" w14:textId="77777777" w:rsidR="00CF015B" w:rsidRPr="00017231" w:rsidRDefault="00CF015B" w:rsidP="006343AA">
            <w:pPr>
              <w:spacing w:line="276" w:lineRule="auto"/>
              <w:ind w:firstLine="639"/>
              <w:rPr>
                <w:rFonts w:ascii="Calibri" w:hAnsi="Calibri"/>
              </w:rPr>
            </w:pPr>
            <w:r w:rsidRPr="00017231">
              <w:rPr>
                <w:rFonts w:ascii="Calibri" w:hAnsi="Calibri"/>
              </w:rPr>
              <w:t>Ulica</w:t>
            </w:r>
          </w:p>
          <w:p w14:paraId="6D7985B5" w14:textId="77777777" w:rsidR="00CF015B" w:rsidRPr="00017231" w:rsidRDefault="00CF015B" w:rsidP="006343AA">
            <w:pPr>
              <w:spacing w:line="276" w:lineRule="auto"/>
              <w:ind w:firstLine="639"/>
              <w:rPr>
                <w:rFonts w:ascii="Calibri" w:hAnsi="Calibri"/>
              </w:rPr>
            </w:pPr>
            <w:r w:rsidRPr="00017231">
              <w:rPr>
                <w:rFonts w:ascii="Calibri" w:hAnsi="Calibri"/>
              </w:rPr>
              <w:t>Nr budynku</w:t>
            </w:r>
          </w:p>
          <w:p w14:paraId="6A0B6198" w14:textId="77777777" w:rsidR="00CF015B" w:rsidRPr="00017231" w:rsidRDefault="00CF015B" w:rsidP="006343AA">
            <w:pPr>
              <w:spacing w:line="276" w:lineRule="auto"/>
              <w:ind w:firstLine="639"/>
              <w:rPr>
                <w:rFonts w:ascii="Calibri" w:hAnsi="Calibri"/>
              </w:rPr>
            </w:pPr>
            <w:r w:rsidRPr="00017231">
              <w:rPr>
                <w:rFonts w:ascii="Calibri" w:hAnsi="Calibri"/>
              </w:rPr>
              <w:t>Nr lokalu</w:t>
            </w:r>
          </w:p>
          <w:p w14:paraId="51ABF356" w14:textId="77777777" w:rsidR="00CF015B" w:rsidRPr="00017231" w:rsidRDefault="00CF015B" w:rsidP="006343AA">
            <w:pPr>
              <w:spacing w:line="276" w:lineRule="auto"/>
              <w:ind w:firstLine="639"/>
              <w:rPr>
                <w:rFonts w:ascii="Calibri" w:hAnsi="Calibri"/>
              </w:rPr>
            </w:pPr>
            <w:r w:rsidRPr="00017231">
              <w:rPr>
                <w:rFonts w:ascii="Calibri" w:hAnsi="Calibri"/>
              </w:rPr>
              <w:t>Kod pocztowy</w:t>
            </w:r>
          </w:p>
          <w:p w14:paraId="4CA31264" w14:textId="77777777" w:rsidR="00CF015B" w:rsidRPr="00017231" w:rsidRDefault="00CF015B" w:rsidP="006343AA">
            <w:pPr>
              <w:spacing w:line="276" w:lineRule="auto"/>
              <w:ind w:firstLine="639"/>
              <w:rPr>
                <w:rFonts w:ascii="Calibri" w:hAnsi="Calibri"/>
              </w:rPr>
            </w:pPr>
            <w:r w:rsidRPr="00017231">
              <w:rPr>
                <w:rFonts w:ascii="Calibri" w:hAnsi="Calibri"/>
              </w:rPr>
              <w:t>Miejscowość</w:t>
            </w:r>
          </w:p>
        </w:tc>
      </w:tr>
      <w:tr w:rsidR="00CF015B" w:rsidRPr="00017231" w14:paraId="3F2FC652" w14:textId="77777777" w:rsidTr="006343AA">
        <w:tc>
          <w:tcPr>
            <w:tcW w:w="567" w:type="dxa"/>
            <w:tcBorders>
              <w:top w:val="single" w:sz="4" w:space="0" w:color="000000"/>
              <w:left w:val="single" w:sz="4" w:space="0" w:color="000000"/>
              <w:bottom w:val="single" w:sz="4" w:space="0" w:color="000000"/>
            </w:tcBorders>
            <w:shd w:val="clear" w:color="auto" w:fill="auto"/>
          </w:tcPr>
          <w:p w14:paraId="170A437B" w14:textId="77777777" w:rsidR="00CF015B" w:rsidRPr="00017231" w:rsidRDefault="00CF015B" w:rsidP="006343AA">
            <w:pPr>
              <w:spacing w:line="276" w:lineRule="auto"/>
              <w:jc w:val="right"/>
              <w:rPr>
                <w:rFonts w:ascii="Calibri" w:hAnsi="Calibri"/>
              </w:rPr>
            </w:pPr>
            <w:r w:rsidRPr="00017231">
              <w:rPr>
                <w:rFonts w:ascii="Calibri" w:hAnsi="Calibri"/>
                <w:lang w:val="en-GB"/>
              </w:rPr>
              <w:t>9</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14:paraId="7FCB8EBC" w14:textId="77777777" w:rsidR="00CF015B" w:rsidRPr="00017231" w:rsidRDefault="00CF015B" w:rsidP="006343AA">
            <w:pPr>
              <w:spacing w:line="276" w:lineRule="auto"/>
              <w:rPr>
                <w:rFonts w:ascii="Calibri" w:hAnsi="Calibri"/>
              </w:rPr>
            </w:pPr>
            <w:r w:rsidRPr="00017231">
              <w:rPr>
                <w:rFonts w:ascii="Calibri" w:hAnsi="Calibri"/>
              </w:rPr>
              <w:t>Partnerzy</w:t>
            </w:r>
          </w:p>
        </w:tc>
      </w:tr>
      <w:tr w:rsidR="00CF015B" w:rsidRPr="00017231" w14:paraId="3650D639" w14:textId="77777777" w:rsidTr="006343AA">
        <w:tc>
          <w:tcPr>
            <w:tcW w:w="567" w:type="dxa"/>
            <w:tcBorders>
              <w:top w:val="single" w:sz="4" w:space="0" w:color="000000"/>
              <w:left w:val="single" w:sz="4" w:space="0" w:color="000000"/>
              <w:bottom w:val="single" w:sz="4" w:space="0" w:color="000000"/>
            </w:tcBorders>
            <w:shd w:val="clear" w:color="auto" w:fill="auto"/>
          </w:tcPr>
          <w:p w14:paraId="26D813BA" w14:textId="77777777" w:rsidR="00CF015B" w:rsidRPr="00017231" w:rsidRDefault="00CF015B" w:rsidP="006343AA">
            <w:pPr>
              <w:spacing w:line="276" w:lineRule="auto"/>
              <w:jc w:val="right"/>
              <w:rPr>
                <w:rFonts w:ascii="Calibri" w:hAnsi="Calibri"/>
              </w:rPr>
            </w:pPr>
            <w:r w:rsidRPr="00017231">
              <w:rPr>
                <w:rFonts w:ascii="Calibri" w:hAnsi="Calibri"/>
                <w:lang w:val="en-GB"/>
              </w:rPr>
              <w:t>10</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14:paraId="4A799B8A" w14:textId="77777777" w:rsidR="00CF015B" w:rsidRPr="00017231" w:rsidRDefault="00CF015B" w:rsidP="006343AA">
            <w:pPr>
              <w:spacing w:line="276" w:lineRule="auto"/>
              <w:rPr>
                <w:rFonts w:ascii="Calibri" w:hAnsi="Calibri"/>
              </w:rPr>
            </w:pPr>
            <w:r w:rsidRPr="00017231">
              <w:rPr>
                <w:rFonts w:ascii="Calibri" w:hAnsi="Calibri"/>
              </w:rPr>
              <w:t>Nazwa organizacji/instytucji</w:t>
            </w:r>
          </w:p>
        </w:tc>
      </w:tr>
      <w:tr w:rsidR="00CF015B" w:rsidRPr="00017231" w14:paraId="47F3D470" w14:textId="77777777" w:rsidTr="006343AA">
        <w:tc>
          <w:tcPr>
            <w:tcW w:w="567" w:type="dxa"/>
            <w:tcBorders>
              <w:top w:val="single" w:sz="4" w:space="0" w:color="000000"/>
              <w:left w:val="single" w:sz="4" w:space="0" w:color="000000"/>
              <w:bottom w:val="single" w:sz="4" w:space="0" w:color="000000"/>
            </w:tcBorders>
            <w:shd w:val="clear" w:color="auto" w:fill="auto"/>
          </w:tcPr>
          <w:p w14:paraId="5637216C" w14:textId="77777777" w:rsidR="00CF015B" w:rsidRPr="00017231" w:rsidRDefault="00CF015B" w:rsidP="006343AA">
            <w:pPr>
              <w:spacing w:line="276" w:lineRule="auto"/>
              <w:jc w:val="right"/>
              <w:rPr>
                <w:rFonts w:ascii="Calibri" w:hAnsi="Calibri"/>
              </w:rPr>
            </w:pPr>
            <w:r w:rsidRPr="00017231">
              <w:rPr>
                <w:rFonts w:ascii="Calibri" w:hAnsi="Calibri"/>
                <w:lang w:val="en-GB"/>
              </w:rPr>
              <w:t>11</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14:paraId="1C0A0879" w14:textId="77777777" w:rsidR="00CF015B" w:rsidRPr="00017231" w:rsidRDefault="00CF015B" w:rsidP="006343AA">
            <w:pPr>
              <w:spacing w:line="276" w:lineRule="auto"/>
              <w:rPr>
                <w:rFonts w:ascii="Calibri" w:hAnsi="Calibri"/>
              </w:rPr>
            </w:pPr>
            <w:r w:rsidRPr="00017231">
              <w:rPr>
                <w:rFonts w:ascii="Calibri" w:hAnsi="Calibri"/>
              </w:rPr>
              <w:t>Forma prawna</w:t>
            </w:r>
          </w:p>
        </w:tc>
      </w:tr>
      <w:tr w:rsidR="00CF015B" w:rsidRPr="00017231" w14:paraId="74EFD504" w14:textId="77777777" w:rsidTr="006343AA">
        <w:tc>
          <w:tcPr>
            <w:tcW w:w="567" w:type="dxa"/>
            <w:tcBorders>
              <w:top w:val="single" w:sz="4" w:space="0" w:color="000000"/>
              <w:left w:val="single" w:sz="4" w:space="0" w:color="000000"/>
              <w:bottom w:val="single" w:sz="4" w:space="0" w:color="000000"/>
            </w:tcBorders>
            <w:shd w:val="clear" w:color="auto" w:fill="auto"/>
          </w:tcPr>
          <w:p w14:paraId="7029954A" w14:textId="77777777" w:rsidR="00CF015B" w:rsidRPr="00017231" w:rsidRDefault="00CF015B" w:rsidP="006343AA">
            <w:pPr>
              <w:spacing w:line="276" w:lineRule="auto"/>
              <w:jc w:val="right"/>
              <w:rPr>
                <w:rFonts w:ascii="Calibri" w:hAnsi="Calibri"/>
              </w:rPr>
            </w:pPr>
            <w:r w:rsidRPr="00017231">
              <w:rPr>
                <w:rFonts w:ascii="Calibri" w:hAnsi="Calibri"/>
                <w:lang w:val="en-GB"/>
              </w:rPr>
              <w:t>12</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14:paraId="06513877" w14:textId="77777777" w:rsidR="00CF015B" w:rsidRPr="00017231" w:rsidRDefault="00CF015B" w:rsidP="006343AA">
            <w:pPr>
              <w:spacing w:line="276" w:lineRule="auto"/>
              <w:rPr>
                <w:rFonts w:ascii="Calibri" w:hAnsi="Calibri"/>
              </w:rPr>
            </w:pPr>
            <w:r w:rsidRPr="00017231">
              <w:rPr>
                <w:rFonts w:ascii="Calibri" w:hAnsi="Calibri"/>
              </w:rPr>
              <w:t>Forma własności</w:t>
            </w:r>
          </w:p>
        </w:tc>
      </w:tr>
      <w:tr w:rsidR="00CF015B" w:rsidRPr="00017231" w14:paraId="351DE73F" w14:textId="77777777" w:rsidTr="006343AA">
        <w:tc>
          <w:tcPr>
            <w:tcW w:w="567" w:type="dxa"/>
            <w:tcBorders>
              <w:top w:val="single" w:sz="4" w:space="0" w:color="000000"/>
              <w:left w:val="single" w:sz="4" w:space="0" w:color="000000"/>
              <w:bottom w:val="single" w:sz="4" w:space="0" w:color="000000"/>
            </w:tcBorders>
            <w:shd w:val="clear" w:color="auto" w:fill="auto"/>
          </w:tcPr>
          <w:p w14:paraId="2FCBE59A" w14:textId="77777777" w:rsidR="00CF015B" w:rsidRPr="00017231" w:rsidRDefault="00CF015B" w:rsidP="006343AA">
            <w:pPr>
              <w:spacing w:line="276" w:lineRule="auto"/>
              <w:jc w:val="right"/>
              <w:rPr>
                <w:rFonts w:ascii="Calibri" w:hAnsi="Calibri"/>
                <w:lang w:val="en-GB"/>
              </w:rPr>
            </w:pPr>
            <w:r w:rsidRPr="00017231">
              <w:rPr>
                <w:rFonts w:ascii="Calibri" w:hAnsi="Calibri"/>
                <w:lang w:val="en-GB"/>
              </w:rPr>
              <w:t>13</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14:paraId="3C341532" w14:textId="77777777" w:rsidR="00CF015B" w:rsidRPr="00017231" w:rsidRDefault="00CF015B" w:rsidP="006343AA">
            <w:pPr>
              <w:spacing w:line="276" w:lineRule="auto"/>
              <w:rPr>
                <w:rFonts w:ascii="Calibri" w:hAnsi="Calibri"/>
              </w:rPr>
            </w:pPr>
            <w:r w:rsidRPr="00017231">
              <w:rPr>
                <w:rFonts w:ascii="Calibri" w:hAnsi="Calibri"/>
                <w:lang w:val="en-GB"/>
              </w:rPr>
              <w:t>NIP</w:t>
            </w:r>
          </w:p>
        </w:tc>
      </w:tr>
      <w:tr w:rsidR="00CF015B" w:rsidRPr="00017231" w14:paraId="0478A091" w14:textId="77777777" w:rsidTr="006343AA">
        <w:tc>
          <w:tcPr>
            <w:tcW w:w="567" w:type="dxa"/>
            <w:tcBorders>
              <w:top w:val="single" w:sz="4" w:space="0" w:color="000000"/>
              <w:left w:val="single" w:sz="4" w:space="0" w:color="000000"/>
              <w:bottom w:val="single" w:sz="4" w:space="0" w:color="000000"/>
            </w:tcBorders>
            <w:shd w:val="clear" w:color="auto" w:fill="auto"/>
          </w:tcPr>
          <w:p w14:paraId="573D2BAF" w14:textId="77777777" w:rsidR="00CF015B" w:rsidRPr="00017231" w:rsidRDefault="00CF015B" w:rsidP="006343AA">
            <w:pPr>
              <w:spacing w:line="276" w:lineRule="auto"/>
              <w:jc w:val="right"/>
              <w:rPr>
                <w:rFonts w:ascii="Calibri" w:hAnsi="Calibri"/>
                <w:lang w:val="en-GB"/>
              </w:rPr>
            </w:pPr>
            <w:r w:rsidRPr="00017231">
              <w:rPr>
                <w:rFonts w:ascii="Calibri" w:hAnsi="Calibri"/>
                <w:lang w:val="en-GB"/>
              </w:rPr>
              <w:lastRenderedPageBreak/>
              <w:t>14</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14:paraId="60C1C392" w14:textId="77777777" w:rsidR="00CF015B" w:rsidRPr="00017231" w:rsidRDefault="00CF015B" w:rsidP="006343AA">
            <w:pPr>
              <w:spacing w:line="276" w:lineRule="auto"/>
              <w:rPr>
                <w:rFonts w:ascii="Calibri" w:hAnsi="Calibri"/>
              </w:rPr>
            </w:pPr>
            <w:r w:rsidRPr="00017231">
              <w:rPr>
                <w:rFonts w:ascii="Calibri" w:hAnsi="Calibri"/>
                <w:lang w:val="en-GB"/>
              </w:rPr>
              <w:t>REGON</w:t>
            </w:r>
          </w:p>
        </w:tc>
      </w:tr>
      <w:tr w:rsidR="00CF015B" w:rsidRPr="00017231" w14:paraId="0168244D" w14:textId="77777777" w:rsidTr="006343AA">
        <w:tc>
          <w:tcPr>
            <w:tcW w:w="567" w:type="dxa"/>
            <w:tcBorders>
              <w:top w:val="single" w:sz="4" w:space="0" w:color="000000"/>
              <w:left w:val="single" w:sz="4" w:space="0" w:color="000000"/>
              <w:bottom w:val="single" w:sz="4" w:space="0" w:color="000000"/>
            </w:tcBorders>
            <w:shd w:val="clear" w:color="auto" w:fill="auto"/>
          </w:tcPr>
          <w:p w14:paraId="22B49D10" w14:textId="77777777" w:rsidR="00CF015B" w:rsidRPr="00017231" w:rsidRDefault="00CF015B" w:rsidP="006343AA">
            <w:pPr>
              <w:spacing w:line="276" w:lineRule="auto"/>
              <w:jc w:val="right"/>
              <w:rPr>
                <w:rFonts w:ascii="Calibri" w:hAnsi="Calibri"/>
              </w:rPr>
            </w:pPr>
            <w:r w:rsidRPr="00017231">
              <w:rPr>
                <w:rFonts w:ascii="Calibri" w:hAnsi="Calibri"/>
                <w:lang w:val="en-GB"/>
              </w:rPr>
              <w:t>15</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14:paraId="05FA461C" w14:textId="77777777" w:rsidR="00CF015B" w:rsidRPr="00017231" w:rsidRDefault="00CF015B" w:rsidP="006343AA">
            <w:pPr>
              <w:spacing w:line="276" w:lineRule="auto"/>
              <w:rPr>
                <w:rFonts w:ascii="Calibri" w:hAnsi="Calibri"/>
              </w:rPr>
            </w:pPr>
            <w:r w:rsidRPr="00017231">
              <w:rPr>
                <w:rFonts w:ascii="Calibri" w:hAnsi="Calibri"/>
              </w:rPr>
              <w:t>Adres siedziby:</w:t>
            </w:r>
          </w:p>
          <w:p w14:paraId="6D6044BC" w14:textId="77777777" w:rsidR="00CF015B" w:rsidRPr="00017231" w:rsidRDefault="00CF015B" w:rsidP="006343AA">
            <w:pPr>
              <w:spacing w:line="276" w:lineRule="auto"/>
              <w:ind w:firstLine="639"/>
              <w:rPr>
                <w:rFonts w:ascii="Calibri" w:hAnsi="Calibri"/>
              </w:rPr>
            </w:pPr>
            <w:r w:rsidRPr="00017231">
              <w:rPr>
                <w:rFonts w:ascii="Calibri" w:hAnsi="Calibri"/>
              </w:rPr>
              <w:t>Ulica</w:t>
            </w:r>
          </w:p>
          <w:p w14:paraId="2139D2B7" w14:textId="77777777" w:rsidR="00CF015B" w:rsidRPr="00017231" w:rsidRDefault="00CF015B" w:rsidP="006343AA">
            <w:pPr>
              <w:spacing w:line="276" w:lineRule="auto"/>
              <w:ind w:firstLine="639"/>
              <w:rPr>
                <w:rFonts w:ascii="Calibri" w:hAnsi="Calibri"/>
              </w:rPr>
            </w:pPr>
            <w:r w:rsidRPr="00017231">
              <w:rPr>
                <w:rFonts w:ascii="Calibri" w:hAnsi="Calibri"/>
              </w:rPr>
              <w:t>Nr budynku</w:t>
            </w:r>
          </w:p>
          <w:p w14:paraId="4255780B" w14:textId="77777777" w:rsidR="00CF015B" w:rsidRPr="00017231" w:rsidRDefault="00CF015B" w:rsidP="006343AA">
            <w:pPr>
              <w:spacing w:line="276" w:lineRule="auto"/>
              <w:ind w:firstLine="639"/>
              <w:rPr>
                <w:rFonts w:ascii="Calibri" w:hAnsi="Calibri"/>
              </w:rPr>
            </w:pPr>
            <w:r w:rsidRPr="00017231">
              <w:rPr>
                <w:rFonts w:ascii="Calibri" w:hAnsi="Calibri"/>
              </w:rPr>
              <w:t>Nr lokalu</w:t>
            </w:r>
          </w:p>
          <w:p w14:paraId="63EB155C" w14:textId="77777777" w:rsidR="00CF015B" w:rsidRPr="00017231" w:rsidRDefault="00CF015B" w:rsidP="006343AA">
            <w:pPr>
              <w:spacing w:line="276" w:lineRule="auto"/>
              <w:ind w:firstLine="639"/>
              <w:rPr>
                <w:rFonts w:ascii="Calibri" w:hAnsi="Calibri"/>
              </w:rPr>
            </w:pPr>
            <w:r w:rsidRPr="00017231">
              <w:rPr>
                <w:rFonts w:ascii="Calibri" w:hAnsi="Calibri"/>
              </w:rPr>
              <w:t>Kod pocztowy</w:t>
            </w:r>
          </w:p>
          <w:p w14:paraId="4C9F62AE" w14:textId="77777777" w:rsidR="00CF015B" w:rsidRPr="00017231" w:rsidRDefault="00CF015B" w:rsidP="006343AA">
            <w:pPr>
              <w:spacing w:line="276" w:lineRule="auto"/>
              <w:ind w:firstLine="639"/>
              <w:rPr>
                <w:rFonts w:ascii="Calibri" w:hAnsi="Calibri"/>
              </w:rPr>
            </w:pPr>
            <w:r w:rsidRPr="00017231">
              <w:rPr>
                <w:rFonts w:ascii="Calibri" w:hAnsi="Calibri"/>
              </w:rPr>
              <w:t>Miejscowość</w:t>
            </w:r>
          </w:p>
          <w:p w14:paraId="19999B82" w14:textId="77777777" w:rsidR="00CF015B" w:rsidRPr="00017231" w:rsidRDefault="00CF015B" w:rsidP="006343AA">
            <w:pPr>
              <w:spacing w:line="276" w:lineRule="auto"/>
              <w:ind w:left="1632" w:hanging="993"/>
              <w:rPr>
                <w:rFonts w:ascii="Calibri" w:hAnsi="Calibri"/>
              </w:rPr>
            </w:pPr>
            <w:r w:rsidRPr="00017231">
              <w:rPr>
                <w:rFonts w:ascii="Calibri" w:hAnsi="Calibri"/>
              </w:rPr>
              <w:t>Kraj</w:t>
            </w:r>
          </w:p>
          <w:p w14:paraId="34EF8C17" w14:textId="77777777" w:rsidR="00CF015B" w:rsidRPr="00017231" w:rsidRDefault="00CF015B" w:rsidP="006343AA">
            <w:pPr>
              <w:spacing w:line="276" w:lineRule="auto"/>
              <w:ind w:left="1632" w:hanging="993"/>
              <w:rPr>
                <w:rFonts w:ascii="Calibri" w:hAnsi="Calibri"/>
              </w:rPr>
            </w:pPr>
            <w:r w:rsidRPr="00017231">
              <w:rPr>
                <w:rFonts w:ascii="Calibri" w:hAnsi="Calibri"/>
              </w:rPr>
              <w:t>Województwo</w:t>
            </w:r>
          </w:p>
          <w:p w14:paraId="64DE1B3B" w14:textId="77777777" w:rsidR="00CF015B" w:rsidRPr="00017231" w:rsidRDefault="00CF015B" w:rsidP="006343AA">
            <w:pPr>
              <w:spacing w:line="276" w:lineRule="auto"/>
              <w:ind w:left="1632" w:hanging="993"/>
              <w:rPr>
                <w:rFonts w:ascii="Calibri" w:hAnsi="Calibri"/>
              </w:rPr>
            </w:pPr>
            <w:r w:rsidRPr="00017231">
              <w:rPr>
                <w:rFonts w:ascii="Calibri" w:hAnsi="Calibri"/>
              </w:rPr>
              <w:t>Powiat</w:t>
            </w:r>
          </w:p>
          <w:p w14:paraId="37C78E36" w14:textId="77777777" w:rsidR="00CF015B" w:rsidRPr="00017231" w:rsidRDefault="00CF015B" w:rsidP="006343AA">
            <w:pPr>
              <w:spacing w:line="276" w:lineRule="auto"/>
              <w:ind w:firstLine="639"/>
              <w:rPr>
                <w:rFonts w:ascii="Calibri" w:hAnsi="Calibri"/>
              </w:rPr>
            </w:pPr>
            <w:r w:rsidRPr="00017231">
              <w:rPr>
                <w:rFonts w:ascii="Calibri" w:hAnsi="Calibri"/>
              </w:rPr>
              <w:t>Gmina</w:t>
            </w:r>
          </w:p>
          <w:p w14:paraId="7DA7770B" w14:textId="77777777" w:rsidR="00CF015B" w:rsidRPr="00017231" w:rsidRDefault="00CF015B" w:rsidP="006343AA">
            <w:pPr>
              <w:spacing w:line="276" w:lineRule="auto"/>
              <w:ind w:firstLine="639"/>
              <w:rPr>
                <w:rFonts w:ascii="Calibri" w:hAnsi="Calibri"/>
              </w:rPr>
            </w:pPr>
            <w:r w:rsidRPr="00017231">
              <w:rPr>
                <w:rFonts w:ascii="Calibri" w:hAnsi="Calibri"/>
              </w:rPr>
              <w:t>Telefon</w:t>
            </w:r>
          </w:p>
          <w:p w14:paraId="1C8EE180" w14:textId="77777777" w:rsidR="00CF015B" w:rsidRPr="00017231" w:rsidRDefault="00CF015B" w:rsidP="006343AA">
            <w:pPr>
              <w:spacing w:line="276" w:lineRule="auto"/>
              <w:ind w:firstLine="639"/>
              <w:rPr>
                <w:rFonts w:ascii="Calibri" w:hAnsi="Calibri"/>
              </w:rPr>
            </w:pPr>
            <w:r w:rsidRPr="00017231">
              <w:rPr>
                <w:rFonts w:ascii="Calibri" w:hAnsi="Calibri"/>
              </w:rPr>
              <w:t>Fax</w:t>
            </w:r>
          </w:p>
          <w:p w14:paraId="306DB2C2" w14:textId="77777777" w:rsidR="00CF015B" w:rsidRPr="00017231" w:rsidRDefault="00CF015B" w:rsidP="006343AA">
            <w:pPr>
              <w:spacing w:line="276" w:lineRule="auto"/>
              <w:ind w:firstLine="639"/>
              <w:rPr>
                <w:rFonts w:ascii="Calibri" w:hAnsi="Calibri"/>
              </w:rPr>
            </w:pPr>
            <w:r w:rsidRPr="00017231">
              <w:rPr>
                <w:rFonts w:ascii="Calibri" w:hAnsi="Calibri"/>
              </w:rPr>
              <w:t>Adres e-mail</w:t>
            </w:r>
          </w:p>
          <w:p w14:paraId="7B6F8C59" w14:textId="77777777" w:rsidR="00CF015B" w:rsidRPr="00017231" w:rsidRDefault="00CF015B" w:rsidP="006343AA">
            <w:pPr>
              <w:spacing w:line="276" w:lineRule="auto"/>
              <w:ind w:firstLine="639"/>
              <w:rPr>
                <w:rFonts w:ascii="Calibri" w:hAnsi="Calibri"/>
              </w:rPr>
            </w:pPr>
            <w:r w:rsidRPr="00017231">
              <w:rPr>
                <w:rFonts w:ascii="Calibri" w:hAnsi="Calibri"/>
              </w:rPr>
              <w:t>Adres strony</w:t>
            </w:r>
            <w:r w:rsidRPr="00017231">
              <w:rPr>
                <w:rFonts w:ascii="Calibri" w:hAnsi="Calibri"/>
                <w:lang w:val="en-GB"/>
              </w:rPr>
              <w:t xml:space="preserve"> www</w:t>
            </w:r>
          </w:p>
        </w:tc>
      </w:tr>
      <w:tr w:rsidR="00CF015B" w:rsidRPr="00017231" w14:paraId="533F2F24" w14:textId="77777777" w:rsidTr="006343AA">
        <w:tc>
          <w:tcPr>
            <w:tcW w:w="567" w:type="dxa"/>
            <w:tcBorders>
              <w:top w:val="single" w:sz="4" w:space="0" w:color="000000"/>
              <w:left w:val="single" w:sz="4" w:space="0" w:color="000000"/>
              <w:bottom w:val="single" w:sz="4" w:space="0" w:color="000000"/>
            </w:tcBorders>
            <w:shd w:val="clear" w:color="auto" w:fill="auto"/>
          </w:tcPr>
          <w:p w14:paraId="13455C17" w14:textId="77777777" w:rsidR="00CF015B" w:rsidRPr="00017231" w:rsidRDefault="00CF015B" w:rsidP="006343AA">
            <w:pPr>
              <w:spacing w:line="276" w:lineRule="auto"/>
              <w:jc w:val="right"/>
              <w:rPr>
                <w:rFonts w:ascii="Calibri" w:hAnsi="Calibri"/>
              </w:rPr>
            </w:pPr>
            <w:r w:rsidRPr="00017231">
              <w:rPr>
                <w:rFonts w:ascii="Calibri" w:hAnsi="Calibri"/>
                <w:lang w:val="en-GB"/>
              </w:rPr>
              <w:t>16</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14:paraId="66EAA816" w14:textId="77777777" w:rsidR="00CF015B" w:rsidRPr="00017231" w:rsidRDefault="00CF015B" w:rsidP="006343AA">
            <w:pPr>
              <w:spacing w:line="276" w:lineRule="auto"/>
              <w:rPr>
                <w:rFonts w:ascii="Calibri" w:hAnsi="Calibri"/>
              </w:rPr>
            </w:pPr>
            <w:r w:rsidRPr="00017231">
              <w:rPr>
                <w:rFonts w:ascii="Calibri" w:hAnsi="Calibri"/>
              </w:rPr>
              <w:t>Osoba/y uprawniona/e do podejmowania decyzji wiążących w imieniu partnera</w:t>
            </w:r>
          </w:p>
        </w:tc>
      </w:tr>
      <w:tr w:rsidR="00CF015B" w:rsidRPr="00017231" w14:paraId="45A13941" w14:textId="77777777" w:rsidTr="006343AA">
        <w:tc>
          <w:tcPr>
            <w:tcW w:w="567" w:type="dxa"/>
            <w:tcBorders>
              <w:top w:val="single" w:sz="4" w:space="0" w:color="000000"/>
              <w:left w:val="single" w:sz="4" w:space="0" w:color="000000"/>
              <w:bottom w:val="single" w:sz="4" w:space="0" w:color="000000"/>
            </w:tcBorders>
            <w:shd w:val="clear" w:color="auto" w:fill="auto"/>
          </w:tcPr>
          <w:p w14:paraId="3A0063D3" w14:textId="77777777" w:rsidR="00CF015B" w:rsidRPr="00017231" w:rsidRDefault="00CF015B" w:rsidP="006343AA">
            <w:pPr>
              <w:spacing w:line="276" w:lineRule="auto"/>
              <w:jc w:val="right"/>
              <w:rPr>
                <w:rFonts w:ascii="Calibri" w:hAnsi="Calibri"/>
                <w:lang w:val="en-GB"/>
              </w:rPr>
            </w:pPr>
            <w:r w:rsidRPr="00017231">
              <w:rPr>
                <w:rFonts w:ascii="Calibri" w:hAnsi="Calibri"/>
                <w:lang w:val="en-GB"/>
              </w:rPr>
              <w:t>17</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14:paraId="3C027722" w14:textId="77777777" w:rsidR="00CF015B" w:rsidRPr="00017231" w:rsidRDefault="00CF015B" w:rsidP="006343AA">
            <w:pPr>
              <w:spacing w:line="276" w:lineRule="auto"/>
              <w:rPr>
                <w:rFonts w:ascii="Calibri" w:hAnsi="Calibri"/>
              </w:rPr>
            </w:pPr>
            <w:r w:rsidRPr="00017231">
              <w:rPr>
                <w:rFonts w:ascii="Calibri" w:hAnsi="Calibri"/>
                <w:lang w:val="en-GB"/>
              </w:rPr>
              <w:t xml:space="preserve">Symbol </w:t>
            </w:r>
            <w:r w:rsidRPr="00017231">
              <w:rPr>
                <w:rFonts w:ascii="Calibri" w:hAnsi="Calibri"/>
              </w:rPr>
              <w:t>partnera</w:t>
            </w:r>
          </w:p>
        </w:tc>
      </w:tr>
    </w:tbl>
    <w:p w14:paraId="0695CDBF" w14:textId="77777777" w:rsidR="00CF015B" w:rsidRPr="00017231" w:rsidRDefault="00CF015B" w:rsidP="000349E9">
      <w:pPr>
        <w:widowControl/>
        <w:numPr>
          <w:ilvl w:val="0"/>
          <w:numId w:val="144"/>
        </w:numPr>
        <w:tabs>
          <w:tab w:val="clear" w:pos="0"/>
        </w:tabs>
        <w:suppressAutoHyphens/>
        <w:autoSpaceDE/>
        <w:autoSpaceDN/>
        <w:spacing w:line="276" w:lineRule="auto"/>
        <w:ind w:left="709" w:hanging="283"/>
        <w:jc w:val="both"/>
        <w:rPr>
          <w:rFonts w:ascii="Calibri" w:hAnsi="Calibri"/>
        </w:rPr>
      </w:pPr>
      <w:r w:rsidRPr="00017231">
        <w:rPr>
          <w:rFonts w:ascii="Calibri" w:hAnsi="Calibri"/>
        </w:rPr>
        <w:t>Osoby fizyczne i osoby prowadzące działalność gospodarczą, których dane będą przetwarzane w związku z badaniem kwalifikowalności wydatków w Projekcie</w:t>
      </w:r>
    </w:p>
    <w:tbl>
      <w:tblPr>
        <w:tblW w:w="0" w:type="auto"/>
        <w:tblInd w:w="70" w:type="dxa"/>
        <w:tblLayout w:type="fixed"/>
        <w:tblCellMar>
          <w:left w:w="70" w:type="dxa"/>
          <w:right w:w="70" w:type="dxa"/>
        </w:tblCellMar>
        <w:tblLook w:val="0000" w:firstRow="0" w:lastRow="0" w:firstColumn="0" w:lastColumn="0" w:noHBand="0" w:noVBand="0"/>
      </w:tblPr>
      <w:tblGrid>
        <w:gridCol w:w="567"/>
        <w:gridCol w:w="8505"/>
      </w:tblGrid>
      <w:tr w:rsidR="00CF015B" w:rsidRPr="00017231" w14:paraId="6160DB4E" w14:textId="77777777" w:rsidTr="006343AA">
        <w:tc>
          <w:tcPr>
            <w:tcW w:w="567" w:type="dxa"/>
            <w:tcBorders>
              <w:top w:val="single" w:sz="4" w:space="0" w:color="000000"/>
              <w:left w:val="single" w:sz="4" w:space="0" w:color="000000"/>
              <w:bottom w:val="single" w:sz="4" w:space="0" w:color="000000"/>
            </w:tcBorders>
            <w:shd w:val="clear" w:color="auto" w:fill="auto"/>
          </w:tcPr>
          <w:p w14:paraId="3C02D634" w14:textId="77777777" w:rsidR="00CF015B" w:rsidRPr="00017231" w:rsidRDefault="00CF015B" w:rsidP="006343AA">
            <w:pPr>
              <w:spacing w:line="276" w:lineRule="auto"/>
              <w:rPr>
                <w:rFonts w:ascii="Calibri" w:hAnsi="Calibri"/>
              </w:rPr>
            </w:pPr>
            <w:r w:rsidRPr="00017231">
              <w:rPr>
                <w:rFonts w:ascii="Calibri" w:hAnsi="Calibri"/>
                <w:lang w:val="en-GB"/>
              </w:rPr>
              <w:t>1</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14:paraId="53E05D1C" w14:textId="77777777" w:rsidR="00CF015B" w:rsidRPr="00017231" w:rsidRDefault="00CF015B" w:rsidP="006343AA">
            <w:pPr>
              <w:spacing w:line="276" w:lineRule="auto"/>
              <w:rPr>
                <w:rFonts w:ascii="Calibri" w:hAnsi="Calibri"/>
              </w:rPr>
            </w:pPr>
            <w:r w:rsidRPr="00017231">
              <w:rPr>
                <w:rFonts w:ascii="Calibri" w:hAnsi="Calibri"/>
              </w:rPr>
              <w:t xml:space="preserve">Kwalifikowalność środków w Projekcie zgodnie z </w:t>
            </w:r>
            <w:r w:rsidRPr="00017231">
              <w:rPr>
                <w:rFonts w:ascii="Calibri" w:hAnsi="Calibri"/>
                <w:i/>
              </w:rPr>
              <w:t>Wytycznymi w zakresie kwalifikowalności wydatków w ramach Europejskiego Funduszu Rozwoju Regionalnego, Europejskiego Funduszu Społecznego oraz Funduszu Spójności na lata 2014-2020</w:t>
            </w:r>
          </w:p>
        </w:tc>
      </w:tr>
    </w:tbl>
    <w:p w14:paraId="7376C20B" w14:textId="77777777" w:rsidR="00CF015B" w:rsidRPr="00017231" w:rsidRDefault="00CF015B" w:rsidP="000349E9">
      <w:pPr>
        <w:widowControl/>
        <w:numPr>
          <w:ilvl w:val="0"/>
          <w:numId w:val="144"/>
        </w:numPr>
        <w:tabs>
          <w:tab w:val="clear" w:pos="0"/>
          <w:tab w:val="num" w:pos="-6237"/>
        </w:tabs>
        <w:suppressAutoHyphens/>
        <w:autoSpaceDE/>
        <w:autoSpaceDN/>
        <w:spacing w:line="276" w:lineRule="auto"/>
        <w:ind w:hanging="294"/>
        <w:jc w:val="both"/>
        <w:rPr>
          <w:rFonts w:ascii="Calibri" w:hAnsi="Calibri"/>
        </w:rPr>
      </w:pPr>
      <w:r w:rsidRPr="00017231">
        <w:rPr>
          <w:rFonts w:ascii="Calibri" w:hAnsi="Calibri"/>
        </w:rPr>
        <w:t>Dane uczestników instytucjonalnych (w tym osób fizycznych prowadzących jednoosobową działalność gospodarczą).</w:t>
      </w:r>
    </w:p>
    <w:p w14:paraId="2DFF0DB1" w14:textId="77777777" w:rsidR="00CF015B" w:rsidRPr="00017231" w:rsidRDefault="00CF015B" w:rsidP="00CF015B">
      <w:pPr>
        <w:spacing w:line="276" w:lineRule="auto"/>
        <w:ind w:left="720"/>
        <w:rPr>
          <w:rFonts w:ascii="Calibri" w:hAnsi="Calibri"/>
        </w:rPr>
      </w:pPr>
      <w:r w:rsidRPr="00017231">
        <w:rPr>
          <w:rFonts w:ascii="Calibri" w:hAnsi="Calibri"/>
        </w:rPr>
        <w:t xml:space="preserve">Szczegółowy zakres danych odwzorowany jest w </w:t>
      </w:r>
      <w:r w:rsidRPr="00017231">
        <w:rPr>
          <w:rFonts w:ascii="Calibri" w:hAnsi="Calibri"/>
          <w:i/>
        </w:rPr>
        <w:t xml:space="preserve">Wytycznych w zakresie warunków gromadzenia i przekazywania danych w postaci elektronicznej na lata 2014-2020. </w:t>
      </w:r>
      <w:r w:rsidRPr="00017231">
        <w:rPr>
          <w:rFonts w:ascii="Calibri" w:hAnsi="Calibri"/>
        </w:rPr>
        <w:t xml:space="preserve">Dodatkowo: </w:t>
      </w:r>
    </w:p>
    <w:tbl>
      <w:tblPr>
        <w:tblW w:w="0" w:type="auto"/>
        <w:tblInd w:w="70" w:type="dxa"/>
        <w:tblLayout w:type="fixed"/>
        <w:tblCellMar>
          <w:left w:w="70" w:type="dxa"/>
          <w:right w:w="70" w:type="dxa"/>
        </w:tblCellMar>
        <w:tblLook w:val="0000" w:firstRow="0" w:lastRow="0" w:firstColumn="0" w:lastColumn="0" w:noHBand="0" w:noVBand="0"/>
      </w:tblPr>
      <w:tblGrid>
        <w:gridCol w:w="567"/>
        <w:gridCol w:w="8505"/>
      </w:tblGrid>
      <w:tr w:rsidR="00CF015B" w:rsidRPr="00017231" w14:paraId="4CB85283" w14:textId="77777777" w:rsidTr="006343AA">
        <w:trPr>
          <w:trHeight w:val="118"/>
        </w:trPr>
        <w:tc>
          <w:tcPr>
            <w:tcW w:w="567" w:type="dxa"/>
            <w:tcBorders>
              <w:top w:val="single" w:sz="4" w:space="0" w:color="000000"/>
              <w:left w:val="single" w:sz="4" w:space="0" w:color="000000"/>
              <w:bottom w:val="single" w:sz="4" w:space="0" w:color="000000"/>
            </w:tcBorders>
            <w:shd w:val="clear" w:color="auto" w:fill="auto"/>
          </w:tcPr>
          <w:p w14:paraId="2CBD1625" w14:textId="77777777" w:rsidR="00CF015B" w:rsidRPr="00017231" w:rsidRDefault="00CF015B" w:rsidP="006343AA">
            <w:pPr>
              <w:spacing w:line="276" w:lineRule="auto"/>
              <w:rPr>
                <w:rFonts w:ascii="Calibri" w:hAnsi="Calibri"/>
              </w:rPr>
            </w:pPr>
            <w:r w:rsidRPr="00017231">
              <w:rPr>
                <w:rFonts w:ascii="Calibri" w:hAnsi="Calibri"/>
              </w:rPr>
              <w:t>1</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14:paraId="6D0750EC" w14:textId="77777777" w:rsidR="00CF015B" w:rsidRPr="00017231" w:rsidRDefault="00CF015B" w:rsidP="006343AA">
            <w:pPr>
              <w:spacing w:line="276" w:lineRule="auto"/>
              <w:rPr>
                <w:rFonts w:ascii="Calibri" w:hAnsi="Calibri"/>
              </w:rPr>
            </w:pPr>
            <w:r w:rsidRPr="00017231">
              <w:rPr>
                <w:rFonts w:ascii="Calibri" w:hAnsi="Calibri"/>
              </w:rPr>
              <w:t>Przynależność do grupy docelowej zgodnie ze Szczegółowym Opisem Osi Priorytetowych Programu Operacyjnego Wiedza Edukacja Rozwój 2014-2020/zatwierdzonym do realizacji Rocznym Planem Działania/zatwierdzonym do realizacji wnioskiem o dofinansowanie projektu</w:t>
            </w:r>
          </w:p>
        </w:tc>
      </w:tr>
    </w:tbl>
    <w:p w14:paraId="49348A33" w14:textId="77777777" w:rsidR="00CF015B" w:rsidRPr="00017231" w:rsidRDefault="00CF015B" w:rsidP="000349E9">
      <w:pPr>
        <w:widowControl/>
        <w:numPr>
          <w:ilvl w:val="0"/>
          <w:numId w:val="144"/>
        </w:numPr>
        <w:tabs>
          <w:tab w:val="clear" w:pos="0"/>
          <w:tab w:val="num" w:pos="-6379"/>
        </w:tabs>
        <w:suppressAutoHyphens/>
        <w:autoSpaceDE/>
        <w:autoSpaceDN/>
        <w:spacing w:line="276" w:lineRule="auto"/>
        <w:ind w:hanging="294"/>
        <w:jc w:val="both"/>
        <w:rPr>
          <w:rFonts w:ascii="Calibri" w:hAnsi="Calibri"/>
        </w:rPr>
      </w:pPr>
      <w:r w:rsidRPr="00017231">
        <w:rPr>
          <w:rFonts w:ascii="Calibri" w:hAnsi="Calibri"/>
        </w:rPr>
        <w:t>Dane uczestników indywidualnych.</w:t>
      </w:r>
    </w:p>
    <w:p w14:paraId="7FA6A0F6" w14:textId="77777777" w:rsidR="00CF015B" w:rsidRPr="00017231" w:rsidRDefault="00CF015B" w:rsidP="00CF015B">
      <w:pPr>
        <w:spacing w:line="276" w:lineRule="auto"/>
        <w:ind w:left="720"/>
        <w:rPr>
          <w:rFonts w:ascii="Calibri" w:hAnsi="Calibri"/>
        </w:rPr>
      </w:pPr>
      <w:r w:rsidRPr="00017231">
        <w:rPr>
          <w:rFonts w:ascii="Calibri" w:hAnsi="Calibri"/>
        </w:rPr>
        <w:t xml:space="preserve">Szczegółowy zakres danych odwzorowany jest w </w:t>
      </w:r>
      <w:r w:rsidRPr="00017231">
        <w:rPr>
          <w:rFonts w:ascii="Calibri" w:hAnsi="Calibri"/>
          <w:i/>
        </w:rPr>
        <w:t xml:space="preserve">Wytycznych w zakresie warunków gromadzenia i przekazywania danych w postaci elektronicznej na lata 2014-2020. </w:t>
      </w:r>
      <w:r w:rsidRPr="00017231">
        <w:rPr>
          <w:rFonts w:ascii="Calibri" w:hAnsi="Calibri"/>
        </w:rPr>
        <w:t xml:space="preserve">Dodatkowo: </w:t>
      </w:r>
    </w:p>
    <w:tbl>
      <w:tblPr>
        <w:tblW w:w="9072" w:type="dxa"/>
        <w:tblInd w:w="70" w:type="dxa"/>
        <w:tblLayout w:type="fixed"/>
        <w:tblCellMar>
          <w:left w:w="70" w:type="dxa"/>
          <w:right w:w="70" w:type="dxa"/>
        </w:tblCellMar>
        <w:tblLook w:val="0000" w:firstRow="0" w:lastRow="0" w:firstColumn="0" w:lastColumn="0" w:noHBand="0" w:noVBand="0"/>
      </w:tblPr>
      <w:tblGrid>
        <w:gridCol w:w="567"/>
        <w:gridCol w:w="8505"/>
      </w:tblGrid>
      <w:tr w:rsidR="00CF015B" w:rsidRPr="00017231" w14:paraId="319A0ECD" w14:textId="77777777" w:rsidTr="006343AA">
        <w:trPr>
          <w:trHeight w:val="118"/>
        </w:trPr>
        <w:tc>
          <w:tcPr>
            <w:tcW w:w="567" w:type="dxa"/>
            <w:tcBorders>
              <w:top w:val="single" w:sz="4" w:space="0" w:color="000000"/>
              <w:left w:val="single" w:sz="4" w:space="0" w:color="000000"/>
              <w:bottom w:val="single" w:sz="4" w:space="0" w:color="000000"/>
            </w:tcBorders>
            <w:shd w:val="clear" w:color="auto" w:fill="auto"/>
          </w:tcPr>
          <w:p w14:paraId="367A06C9" w14:textId="77777777" w:rsidR="00CF015B" w:rsidRPr="00017231" w:rsidRDefault="00CF015B" w:rsidP="006343AA">
            <w:pPr>
              <w:spacing w:line="276" w:lineRule="auto"/>
              <w:rPr>
                <w:rFonts w:ascii="Calibri" w:hAnsi="Calibri"/>
              </w:rPr>
            </w:pPr>
            <w:r w:rsidRPr="00017231">
              <w:rPr>
                <w:rFonts w:ascii="Calibri" w:hAnsi="Calibri"/>
              </w:rPr>
              <w:t>1</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14:paraId="02632BF5" w14:textId="77777777" w:rsidR="00CF015B" w:rsidRPr="00017231" w:rsidRDefault="00CF015B" w:rsidP="006343AA">
            <w:pPr>
              <w:spacing w:line="276" w:lineRule="auto"/>
              <w:rPr>
                <w:rFonts w:ascii="Calibri" w:hAnsi="Calibri"/>
              </w:rPr>
            </w:pPr>
            <w:r w:rsidRPr="00017231">
              <w:rPr>
                <w:rFonts w:ascii="Calibri" w:hAnsi="Calibri"/>
              </w:rPr>
              <w:t>Przynależność do grupy docelowej zgodnie ze Szczegółowym Opisem Osi Priorytetowych Programu Operacyjnego Wiedza Edukacja Rozwój 2014-2020/zatwierdzonym do realizacji Rocznym Planem Działania/zatwierdzonym do realizacji wnioskiem o dofinansowanie projektu</w:t>
            </w:r>
          </w:p>
        </w:tc>
      </w:tr>
    </w:tbl>
    <w:p w14:paraId="101242B1" w14:textId="77777777" w:rsidR="00CF015B" w:rsidRPr="00017231" w:rsidRDefault="00CF015B" w:rsidP="000349E9">
      <w:pPr>
        <w:widowControl/>
        <w:numPr>
          <w:ilvl w:val="0"/>
          <w:numId w:val="144"/>
        </w:numPr>
        <w:tabs>
          <w:tab w:val="clear" w:pos="0"/>
        </w:tabs>
        <w:suppressAutoHyphens/>
        <w:autoSpaceDE/>
        <w:autoSpaceDN/>
        <w:spacing w:line="276" w:lineRule="auto"/>
        <w:ind w:hanging="294"/>
        <w:jc w:val="both"/>
        <w:rPr>
          <w:rFonts w:ascii="Calibri" w:hAnsi="Calibri"/>
          <w:b/>
        </w:rPr>
      </w:pPr>
      <w:r w:rsidRPr="00017231">
        <w:rPr>
          <w:rFonts w:ascii="Calibri" w:hAnsi="Calibri"/>
        </w:rPr>
        <w:t>Dane pracowników zaangażowanych w przygotowanie i realizację projektów, oraz dane pracowników instytucji zaangażowanych we wdrażanie krajowego programu operacyjnego na lata 2014–2020, współfinansowanego z EFS, którzy zajmują się obsługą projektów.</w:t>
      </w:r>
    </w:p>
    <w:tbl>
      <w:tblPr>
        <w:tblW w:w="0" w:type="auto"/>
        <w:tblInd w:w="70" w:type="dxa"/>
        <w:tblLayout w:type="fixed"/>
        <w:tblCellMar>
          <w:left w:w="70" w:type="dxa"/>
          <w:right w:w="70" w:type="dxa"/>
        </w:tblCellMar>
        <w:tblLook w:val="0000" w:firstRow="0" w:lastRow="0" w:firstColumn="0" w:lastColumn="0" w:noHBand="0" w:noVBand="0"/>
      </w:tblPr>
      <w:tblGrid>
        <w:gridCol w:w="567"/>
        <w:gridCol w:w="8505"/>
      </w:tblGrid>
      <w:tr w:rsidR="00CF015B" w:rsidRPr="00017231" w14:paraId="0BAE3660" w14:textId="77777777" w:rsidTr="006343AA">
        <w:tc>
          <w:tcPr>
            <w:tcW w:w="567" w:type="dxa"/>
            <w:tcBorders>
              <w:top w:val="single" w:sz="4" w:space="0" w:color="000000"/>
              <w:left w:val="single" w:sz="4" w:space="0" w:color="000000"/>
              <w:bottom w:val="single" w:sz="4" w:space="0" w:color="000000"/>
            </w:tcBorders>
            <w:shd w:val="clear" w:color="auto" w:fill="auto"/>
          </w:tcPr>
          <w:p w14:paraId="279539C6" w14:textId="77777777" w:rsidR="00CF015B" w:rsidRPr="00017231" w:rsidRDefault="00CF015B" w:rsidP="006343AA">
            <w:pPr>
              <w:spacing w:line="276" w:lineRule="auto"/>
              <w:rPr>
                <w:rFonts w:ascii="Calibri" w:hAnsi="Calibri"/>
                <w:b/>
              </w:rPr>
            </w:pPr>
            <w:r w:rsidRPr="00017231">
              <w:rPr>
                <w:rFonts w:ascii="Calibri" w:hAnsi="Calibri"/>
                <w:b/>
              </w:rPr>
              <w:t>Lp.</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14:paraId="22D6209F" w14:textId="77777777" w:rsidR="00CF015B" w:rsidRPr="00017231" w:rsidRDefault="00CF015B" w:rsidP="006343AA">
            <w:pPr>
              <w:spacing w:line="276" w:lineRule="auto"/>
              <w:rPr>
                <w:rFonts w:ascii="Calibri" w:hAnsi="Calibri"/>
              </w:rPr>
            </w:pPr>
            <w:r w:rsidRPr="00017231">
              <w:rPr>
                <w:rFonts w:ascii="Calibri" w:hAnsi="Calibri"/>
                <w:b/>
              </w:rPr>
              <w:t>Nazwa</w:t>
            </w:r>
          </w:p>
        </w:tc>
      </w:tr>
      <w:tr w:rsidR="00CF015B" w:rsidRPr="00017231" w14:paraId="6CB9F0BF" w14:textId="77777777" w:rsidTr="006343AA">
        <w:tc>
          <w:tcPr>
            <w:tcW w:w="567" w:type="dxa"/>
            <w:tcBorders>
              <w:top w:val="single" w:sz="4" w:space="0" w:color="000000"/>
              <w:left w:val="single" w:sz="4" w:space="0" w:color="000000"/>
              <w:bottom w:val="single" w:sz="4" w:space="0" w:color="000000"/>
            </w:tcBorders>
            <w:shd w:val="clear" w:color="auto" w:fill="auto"/>
          </w:tcPr>
          <w:p w14:paraId="3568C6B6" w14:textId="77777777" w:rsidR="00CF015B" w:rsidRPr="00017231" w:rsidRDefault="00CF015B" w:rsidP="006343AA">
            <w:pPr>
              <w:spacing w:line="276" w:lineRule="auto"/>
              <w:jc w:val="right"/>
              <w:rPr>
                <w:rFonts w:ascii="Calibri" w:hAnsi="Calibri"/>
              </w:rPr>
            </w:pPr>
            <w:r w:rsidRPr="00017231">
              <w:rPr>
                <w:rFonts w:ascii="Calibri" w:hAnsi="Calibri"/>
              </w:rPr>
              <w:t>1</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14:paraId="0F9BF2B0" w14:textId="77777777" w:rsidR="00CF015B" w:rsidRPr="00017231" w:rsidRDefault="00CF015B" w:rsidP="006343AA">
            <w:pPr>
              <w:spacing w:line="276" w:lineRule="auto"/>
              <w:rPr>
                <w:rFonts w:ascii="Calibri" w:hAnsi="Calibri"/>
              </w:rPr>
            </w:pPr>
            <w:r w:rsidRPr="00017231">
              <w:rPr>
                <w:rFonts w:ascii="Calibri" w:hAnsi="Calibri"/>
              </w:rPr>
              <w:t xml:space="preserve">Imię </w:t>
            </w:r>
          </w:p>
        </w:tc>
      </w:tr>
      <w:tr w:rsidR="00CF015B" w:rsidRPr="00017231" w14:paraId="6CC9EC45" w14:textId="77777777" w:rsidTr="006343AA">
        <w:tc>
          <w:tcPr>
            <w:tcW w:w="567" w:type="dxa"/>
            <w:tcBorders>
              <w:top w:val="single" w:sz="4" w:space="0" w:color="000000"/>
              <w:left w:val="single" w:sz="4" w:space="0" w:color="000000"/>
              <w:bottom w:val="single" w:sz="4" w:space="0" w:color="000000"/>
            </w:tcBorders>
            <w:shd w:val="clear" w:color="auto" w:fill="auto"/>
          </w:tcPr>
          <w:p w14:paraId="3455D309" w14:textId="77777777" w:rsidR="00CF015B" w:rsidRPr="00017231" w:rsidRDefault="00CF015B" w:rsidP="006343AA">
            <w:pPr>
              <w:spacing w:line="276" w:lineRule="auto"/>
              <w:jc w:val="right"/>
              <w:rPr>
                <w:rFonts w:ascii="Calibri" w:hAnsi="Calibri"/>
              </w:rPr>
            </w:pPr>
            <w:r w:rsidRPr="00017231">
              <w:rPr>
                <w:rFonts w:ascii="Calibri" w:hAnsi="Calibri"/>
              </w:rPr>
              <w:t>2</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14:paraId="5B8DDFA7" w14:textId="77777777" w:rsidR="00CF015B" w:rsidRPr="00017231" w:rsidRDefault="00CF015B" w:rsidP="006343AA">
            <w:pPr>
              <w:spacing w:line="276" w:lineRule="auto"/>
              <w:rPr>
                <w:rFonts w:ascii="Calibri" w:hAnsi="Calibri"/>
              </w:rPr>
            </w:pPr>
            <w:r w:rsidRPr="00017231">
              <w:rPr>
                <w:rFonts w:ascii="Calibri" w:hAnsi="Calibri"/>
              </w:rPr>
              <w:t>Nazwisko</w:t>
            </w:r>
          </w:p>
        </w:tc>
      </w:tr>
      <w:tr w:rsidR="00CF015B" w:rsidRPr="00017231" w14:paraId="4DE5C4BC" w14:textId="77777777" w:rsidTr="006343AA">
        <w:tc>
          <w:tcPr>
            <w:tcW w:w="567" w:type="dxa"/>
            <w:tcBorders>
              <w:top w:val="single" w:sz="4" w:space="0" w:color="000000"/>
              <w:left w:val="single" w:sz="4" w:space="0" w:color="000000"/>
              <w:bottom w:val="single" w:sz="4" w:space="0" w:color="000000"/>
            </w:tcBorders>
            <w:shd w:val="clear" w:color="auto" w:fill="auto"/>
          </w:tcPr>
          <w:p w14:paraId="197A14C5" w14:textId="77777777" w:rsidR="00CF015B" w:rsidRPr="00017231" w:rsidRDefault="00CF015B" w:rsidP="006343AA">
            <w:pPr>
              <w:spacing w:line="276" w:lineRule="auto"/>
              <w:jc w:val="right"/>
              <w:rPr>
                <w:rFonts w:ascii="Calibri" w:hAnsi="Calibri"/>
              </w:rPr>
            </w:pPr>
            <w:r w:rsidRPr="00017231">
              <w:rPr>
                <w:rFonts w:ascii="Calibri" w:hAnsi="Calibri"/>
              </w:rPr>
              <w:t>3</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14:paraId="7B7B8D39" w14:textId="77777777" w:rsidR="00CF015B" w:rsidRPr="00017231" w:rsidRDefault="00CF015B" w:rsidP="006343AA">
            <w:pPr>
              <w:spacing w:line="276" w:lineRule="auto"/>
              <w:rPr>
                <w:rFonts w:ascii="Calibri" w:hAnsi="Calibri"/>
              </w:rPr>
            </w:pPr>
            <w:r w:rsidRPr="00017231">
              <w:rPr>
                <w:rFonts w:ascii="Calibri" w:hAnsi="Calibri"/>
              </w:rPr>
              <w:t>Identyfikator użytkownika</w:t>
            </w:r>
          </w:p>
        </w:tc>
      </w:tr>
      <w:tr w:rsidR="00CF015B" w:rsidRPr="00017231" w14:paraId="42975D2A" w14:textId="77777777" w:rsidTr="006343AA">
        <w:tc>
          <w:tcPr>
            <w:tcW w:w="567" w:type="dxa"/>
            <w:tcBorders>
              <w:top w:val="single" w:sz="4" w:space="0" w:color="000000"/>
              <w:left w:val="single" w:sz="4" w:space="0" w:color="000000"/>
              <w:bottom w:val="single" w:sz="4" w:space="0" w:color="000000"/>
            </w:tcBorders>
            <w:shd w:val="clear" w:color="auto" w:fill="auto"/>
          </w:tcPr>
          <w:p w14:paraId="02B9320C" w14:textId="77777777" w:rsidR="00CF015B" w:rsidRPr="00017231" w:rsidRDefault="00CF015B" w:rsidP="006343AA">
            <w:pPr>
              <w:spacing w:line="276" w:lineRule="auto"/>
              <w:jc w:val="right"/>
              <w:rPr>
                <w:rFonts w:ascii="Calibri" w:hAnsi="Calibri"/>
              </w:rPr>
            </w:pPr>
            <w:r w:rsidRPr="00017231">
              <w:rPr>
                <w:rFonts w:ascii="Calibri" w:hAnsi="Calibri"/>
              </w:rPr>
              <w:lastRenderedPageBreak/>
              <w:t>4</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14:paraId="15C1B05B" w14:textId="77777777" w:rsidR="00CF015B" w:rsidRPr="00017231" w:rsidRDefault="00CF015B" w:rsidP="006343AA">
            <w:pPr>
              <w:spacing w:line="276" w:lineRule="auto"/>
              <w:rPr>
                <w:rFonts w:ascii="Calibri" w:hAnsi="Calibri"/>
              </w:rPr>
            </w:pPr>
            <w:r w:rsidRPr="00017231">
              <w:rPr>
                <w:rFonts w:ascii="Calibri" w:hAnsi="Calibri"/>
              </w:rPr>
              <w:t>Adres e-mail</w:t>
            </w:r>
          </w:p>
        </w:tc>
      </w:tr>
      <w:tr w:rsidR="00CF015B" w:rsidRPr="00017231" w14:paraId="039F3DF3" w14:textId="77777777" w:rsidTr="006343AA">
        <w:tc>
          <w:tcPr>
            <w:tcW w:w="567" w:type="dxa"/>
            <w:tcBorders>
              <w:top w:val="single" w:sz="4" w:space="0" w:color="000000"/>
              <w:left w:val="single" w:sz="4" w:space="0" w:color="000000"/>
              <w:bottom w:val="single" w:sz="4" w:space="0" w:color="000000"/>
            </w:tcBorders>
            <w:shd w:val="clear" w:color="auto" w:fill="auto"/>
          </w:tcPr>
          <w:p w14:paraId="43DDF763" w14:textId="77777777" w:rsidR="00CF015B" w:rsidRPr="00017231" w:rsidRDefault="00CF015B" w:rsidP="006343AA">
            <w:pPr>
              <w:spacing w:line="276" w:lineRule="auto"/>
              <w:jc w:val="right"/>
              <w:rPr>
                <w:rFonts w:ascii="Calibri" w:hAnsi="Calibri"/>
              </w:rPr>
            </w:pPr>
            <w:r w:rsidRPr="00017231">
              <w:rPr>
                <w:rFonts w:ascii="Calibri" w:hAnsi="Calibri"/>
              </w:rPr>
              <w:t>5</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14:paraId="356876B8" w14:textId="77777777" w:rsidR="00CF015B" w:rsidRPr="00017231" w:rsidRDefault="00CF015B" w:rsidP="006343AA">
            <w:pPr>
              <w:spacing w:line="276" w:lineRule="auto"/>
              <w:rPr>
                <w:rFonts w:ascii="Calibri" w:hAnsi="Calibri"/>
              </w:rPr>
            </w:pPr>
            <w:r w:rsidRPr="00017231">
              <w:rPr>
                <w:rFonts w:ascii="Calibri" w:hAnsi="Calibri"/>
              </w:rPr>
              <w:t>Rodzaj użytkownika</w:t>
            </w:r>
          </w:p>
        </w:tc>
      </w:tr>
      <w:tr w:rsidR="00CF015B" w:rsidRPr="00017231" w14:paraId="6C32268C" w14:textId="77777777" w:rsidTr="006343AA">
        <w:tc>
          <w:tcPr>
            <w:tcW w:w="567" w:type="dxa"/>
            <w:tcBorders>
              <w:top w:val="single" w:sz="4" w:space="0" w:color="000000"/>
              <w:left w:val="single" w:sz="4" w:space="0" w:color="000000"/>
              <w:bottom w:val="single" w:sz="4" w:space="0" w:color="000000"/>
            </w:tcBorders>
            <w:shd w:val="clear" w:color="auto" w:fill="auto"/>
          </w:tcPr>
          <w:p w14:paraId="0F18433C" w14:textId="77777777" w:rsidR="00CF015B" w:rsidRPr="00017231" w:rsidRDefault="00CF015B" w:rsidP="006343AA">
            <w:pPr>
              <w:spacing w:line="276" w:lineRule="auto"/>
              <w:jc w:val="right"/>
              <w:rPr>
                <w:rFonts w:ascii="Calibri" w:hAnsi="Calibri"/>
              </w:rPr>
            </w:pPr>
            <w:r w:rsidRPr="00017231">
              <w:rPr>
                <w:rFonts w:ascii="Calibri" w:hAnsi="Calibri"/>
              </w:rPr>
              <w:t>6</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14:paraId="30D811DD" w14:textId="77777777" w:rsidR="00CF015B" w:rsidRPr="00017231" w:rsidRDefault="00CF015B" w:rsidP="006343AA">
            <w:pPr>
              <w:spacing w:line="276" w:lineRule="auto"/>
              <w:rPr>
                <w:rFonts w:ascii="Calibri" w:hAnsi="Calibri"/>
              </w:rPr>
            </w:pPr>
            <w:r w:rsidRPr="00017231">
              <w:rPr>
                <w:rFonts w:ascii="Calibri" w:hAnsi="Calibri"/>
              </w:rPr>
              <w:t xml:space="preserve">Miejsce pracy </w:t>
            </w:r>
          </w:p>
        </w:tc>
      </w:tr>
      <w:tr w:rsidR="00CF015B" w:rsidRPr="00017231" w14:paraId="7835C8F2" w14:textId="77777777" w:rsidTr="006343AA">
        <w:tc>
          <w:tcPr>
            <w:tcW w:w="567" w:type="dxa"/>
            <w:tcBorders>
              <w:top w:val="single" w:sz="4" w:space="0" w:color="000000"/>
              <w:left w:val="single" w:sz="4" w:space="0" w:color="000000"/>
              <w:bottom w:val="single" w:sz="4" w:space="0" w:color="000000"/>
            </w:tcBorders>
            <w:shd w:val="clear" w:color="auto" w:fill="auto"/>
          </w:tcPr>
          <w:p w14:paraId="5AFDABD7" w14:textId="77777777" w:rsidR="00CF015B" w:rsidRPr="00017231" w:rsidRDefault="00CF015B" w:rsidP="006343AA">
            <w:pPr>
              <w:spacing w:line="276" w:lineRule="auto"/>
              <w:jc w:val="right"/>
              <w:rPr>
                <w:rFonts w:ascii="Calibri" w:hAnsi="Calibri"/>
              </w:rPr>
            </w:pPr>
            <w:r w:rsidRPr="00017231">
              <w:rPr>
                <w:rFonts w:ascii="Calibri" w:hAnsi="Calibri"/>
              </w:rPr>
              <w:t>7</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14:paraId="50B62EFF" w14:textId="77777777" w:rsidR="00CF015B" w:rsidRPr="00017231" w:rsidRDefault="00CF015B" w:rsidP="006343AA">
            <w:pPr>
              <w:spacing w:line="276" w:lineRule="auto"/>
              <w:rPr>
                <w:rFonts w:ascii="Calibri" w:hAnsi="Calibri"/>
              </w:rPr>
            </w:pPr>
            <w:r w:rsidRPr="00017231">
              <w:rPr>
                <w:rFonts w:ascii="Calibri" w:hAnsi="Calibri"/>
              </w:rPr>
              <w:t>Telefon</w:t>
            </w:r>
          </w:p>
        </w:tc>
      </w:tr>
      <w:tr w:rsidR="00CF015B" w:rsidRPr="00017231" w14:paraId="6DB0A28B" w14:textId="77777777" w:rsidTr="006343AA">
        <w:tc>
          <w:tcPr>
            <w:tcW w:w="567" w:type="dxa"/>
            <w:tcBorders>
              <w:top w:val="single" w:sz="4" w:space="0" w:color="000000"/>
              <w:left w:val="single" w:sz="4" w:space="0" w:color="000000"/>
              <w:bottom w:val="single" w:sz="4" w:space="0" w:color="000000"/>
            </w:tcBorders>
            <w:shd w:val="clear" w:color="auto" w:fill="auto"/>
          </w:tcPr>
          <w:p w14:paraId="426AE3B9" w14:textId="77777777" w:rsidR="00CF015B" w:rsidRPr="00017231" w:rsidRDefault="00CF015B" w:rsidP="006343AA">
            <w:pPr>
              <w:spacing w:line="276" w:lineRule="auto"/>
              <w:jc w:val="right"/>
              <w:rPr>
                <w:rFonts w:ascii="Calibri" w:hAnsi="Calibri"/>
              </w:rPr>
            </w:pPr>
            <w:r w:rsidRPr="00017231">
              <w:rPr>
                <w:rFonts w:ascii="Calibri" w:hAnsi="Calibri"/>
              </w:rPr>
              <w:t>8</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14:paraId="19AF1B22" w14:textId="77777777" w:rsidR="00CF015B" w:rsidRPr="00017231" w:rsidRDefault="00CF015B" w:rsidP="006343AA">
            <w:pPr>
              <w:spacing w:line="276" w:lineRule="auto"/>
              <w:rPr>
                <w:rFonts w:ascii="Calibri" w:hAnsi="Calibri"/>
              </w:rPr>
            </w:pPr>
            <w:r w:rsidRPr="00017231">
              <w:rPr>
                <w:rFonts w:ascii="Calibri" w:hAnsi="Calibri"/>
              </w:rPr>
              <w:t>Nazwa wnioskodawcy/beneficjenta</w:t>
            </w:r>
          </w:p>
        </w:tc>
      </w:tr>
      <w:tr w:rsidR="00CF015B" w:rsidRPr="00017231" w14:paraId="5409067F" w14:textId="77777777" w:rsidTr="006343AA">
        <w:tc>
          <w:tcPr>
            <w:tcW w:w="567" w:type="dxa"/>
            <w:tcBorders>
              <w:top w:val="single" w:sz="4" w:space="0" w:color="000000"/>
              <w:left w:val="single" w:sz="4" w:space="0" w:color="000000"/>
              <w:bottom w:val="single" w:sz="4" w:space="0" w:color="000000"/>
            </w:tcBorders>
            <w:shd w:val="clear" w:color="auto" w:fill="auto"/>
          </w:tcPr>
          <w:p w14:paraId="2C589B5E" w14:textId="77777777" w:rsidR="00CF015B" w:rsidRPr="00017231" w:rsidRDefault="00CF015B" w:rsidP="006343AA">
            <w:pPr>
              <w:spacing w:line="276" w:lineRule="auto"/>
              <w:jc w:val="right"/>
              <w:rPr>
                <w:rFonts w:ascii="Calibri" w:hAnsi="Calibri"/>
              </w:rPr>
            </w:pPr>
            <w:r w:rsidRPr="00017231">
              <w:rPr>
                <w:rFonts w:ascii="Calibri" w:hAnsi="Calibri"/>
              </w:rPr>
              <w:t>9</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14:paraId="5E4D3C23" w14:textId="77777777" w:rsidR="00CF015B" w:rsidRPr="00017231" w:rsidRDefault="00CF015B" w:rsidP="006343AA">
            <w:pPr>
              <w:spacing w:line="276" w:lineRule="auto"/>
              <w:rPr>
                <w:rFonts w:ascii="Calibri" w:hAnsi="Calibri"/>
              </w:rPr>
            </w:pPr>
            <w:r w:rsidRPr="00017231">
              <w:rPr>
                <w:rFonts w:ascii="Calibri" w:hAnsi="Calibri"/>
              </w:rPr>
              <w:t>Kraj</w:t>
            </w:r>
          </w:p>
        </w:tc>
      </w:tr>
      <w:tr w:rsidR="00CF015B" w:rsidRPr="00017231" w14:paraId="4BFC8E60" w14:textId="77777777" w:rsidTr="006343AA">
        <w:tc>
          <w:tcPr>
            <w:tcW w:w="567" w:type="dxa"/>
            <w:tcBorders>
              <w:top w:val="single" w:sz="4" w:space="0" w:color="000000"/>
              <w:left w:val="single" w:sz="4" w:space="0" w:color="000000"/>
              <w:bottom w:val="single" w:sz="4" w:space="0" w:color="000000"/>
            </w:tcBorders>
            <w:shd w:val="clear" w:color="auto" w:fill="auto"/>
          </w:tcPr>
          <w:p w14:paraId="794B12AC" w14:textId="77777777" w:rsidR="00CF015B" w:rsidRPr="00017231" w:rsidRDefault="00CF015B" w:rsidP="006343AA">
            <w:pPr>
              <w:spacing w:line="276" w:lineRule="auto"/>
              <w:jc w:val="right"/>
              <w:rPr>
                <w:rFonts w:ascii="Calibri" w:hAnsi="Calibri"/>
                <w:lang w:val="en-GB"/>
              </w:rPr>
            </w:pPr>
            <w:r w:rsidRPr="00017231">
              <w:rPr>
                <w:rFonts w:ascii="Calibri" w:hAnsi="Calibri"/>
                <w:lang w:val="en-GB"/>
              </w:rPr>
              <w:t>10</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14:paraId="501836D6" w14:textId="77777777" w:rsidR="00CF015B" w:rsidRPr="00017231" w:rsidRDefault="00CF015B" w:rsidP="006343AA">
            <w:pPr>
              <w:spacing w:line="276" w:lineRule="auto"/>
              <w:rPr>
                <w:rFonts w:ascii="Calibri" w:hAnsi="Calibri"/>
              </w:rPr>
            </w:pPr>
            <w:r w:rsidRPr="00017231">
              <w:rPr>
                <w:rFonts w:ascii="Calibri" w:hAnsi="Calibri"/>
                <w:lang w:val="en-GB"/>
              </w:rPr>
              <w:t>PESEL</w:t>
            </w:r>
          </w:p>
        </w:tc>
      </w:tr>
    </w:tbl>
    <w:p w14:paraId="11750CDE" w14:textId="77777777" w:rsidR="00CF015B" w:rsidRPr="00017231" w:rsidRDefault="00CF015B" w:rsidP="000349E9">
      <w:pPr>
        <w:widowControl/>
        <w:numPr>
          <w:ilvl w:val="0"/>
          <w:numId w:val="144"/>
        </w:numPr>
        <w:tabs>
          <w:tab w:val="clear" w:pos="0"/>
        </w:tabs>
        <w:suppressAutoHyphens/>
        <w:autoSpaceDE/>
        <w:autoSpaceDN/>
        <w:spacing w:line="276" w:lineRule="auto"/>
        <w:ind w:hanging="294"/>
        <w:jc w:val="both"/>
        <w:rPr>
          <w:rFonts w:ascii="Calibri" w:hAnsi="Calibri"/>
        </w:rPr>
      </w:pPr>
      <w:r w:rsidRPr="00017231">
        <w:rPr>
          <w:rFonts w:ascii="Calibri" w:hAnsi="Calibri"/>
        </w:rPr>
        <w:t>Dane dotyczące personelu projektu.</w:t>
      </w:r>
    </w:p>
    <w:p w14:paraId="527B607D" w14:textId="77777777" w:rsidR="00CF015B" w:rsidRPr="00017231" w:rsidRDefault="00CF015B" w:rsidP="00CF015B">
      <w:pPr>
        <w:spacing w:line="276" w:lineRule="auto"/>
        <w:ind w:left="720"/>
        <w:rPr>
          <w:rFonts w:ascii="Calibri" w:hAnsi="Calibri"/>
          <w:b/>
        </w:rPr>
      </w:pPr>
      <w:r w:rsidRPr="00017231">
        <w:rPr>
          <w:rFonts w:ascii="Calibri" w:hAnsi="Calibri"/>
        </w:rPr>
        <w:t xml:space="preserve">Szczegółowy zakres danych odwzorowany jest w </w:t>
      </w:r>
      <w:r w:rsidRPr="00017231">
        <w:rPr>
          <w:rFonts w:ascii="Calibri" w:hAnsi="Calibri"/>
          <w:i/>
        </w:rPr>
        <w:t>Wytycznych w zakresie warunków gromadzenia i przekazywania danych w postaci elektronicznej na lata 2014-2020.</w:t>
      </w:r>
    </w:p>
    <w:tbl>
      <w:tblPr>
        <w:tblW w:w="0" w:type="auto"/>
        <w:tblInd w:w="70" w:type="dxa"/>
        <w:tblLayout w:type="fixed"/>
        <w:tblCellMar>
          <w:left w:w="70" w:type="dxa"/>
          <w:right w:w="70" w:type="dxa"/>
        </w:tblCellMar>
        <w:tblLook w:val="0000" w:firstRow="0" w:lastRow="0" w:firstColumn="0" w:lastColumn="0" w:noHBand="0" w:noVBand="0"/>
      </w:tblPr>
      <w:tblGrid>
        <w:gridCol w:w="567"/>
        <w:gridCol w:w="8505"/>
      </w:tblGrid>
      <w:tr w:rsidR="00CF015B" w:rsidRPr="00017231" w14:paraId="42DE91AF" w14:textId="77777777" w:rsidTr="006343AA">
        <w:tc>
          <w:tcPr>
            <w:tcW w:w="567" w:type="dxa"/>
            <w:tcBorders>
              <w:top w:val="single" w:sz="4" w:space="0" w:color="000000"/>
              <w:left w:val="single" w:sz="4" w:space="0" w:color="000000"/>
              <w:bottom w:val="single" w:sz="4" w:space="0" w:color="000000"/>
            </w:tcBorders>
            <w:shd w:val="clear" w:color="auto" w:fill="auto"/>
          </w:tcPr>
          <w:p w14:paraId="62316BF5" w14:textId="77777777" w:rsidR="00CF015B" w:rsidRPr="00017231" w:rsidRDefault="00CF015B" w:rsidP="006343AA">
            <w:pPr>
              <w:spacing w:line="276" w:lineRule="auto"/>
              <w:rPr>
                <w:rFonts w:ascii="Calibri" w:hAnsi="Calibri"/>
                <w:b/>
              </w:rPr>
            </w:pPr>
            <w:r w:rsidRPr="00017231">
              <w:rPr>
                <w:rFonts w:ascii="Calibri" w:hAnsi="Calibri"/>
                <w:b/>
              </w:rPr>
              <w:t>Lp.</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14:paraId="1D0779F6" w14:textId="77777777" w:rsidR="00CF015B" w:rsidRPr="00017231" w:rsidRDefault="00CF015B" w:rsidP="006343AA">
            <w:pPr>
              <w:spacing w:line="276" w:lineRule="auto"/>
              <w:rPr>
                <w:rFonts w:ascii="Calibri" w:hAnsi="Calibri"/>
              </w:rPr>
            </w:pPr>
            <w:r w:rsidRPr="00017231">
              <w:rPr>
                <w:rFonts w:ascii="Calibri" w:hAnsi="Calibri"/>
                <w:b/>
              </w:rPr>
              <w:t>Nazwa</w:t>
            </w:r>
          </w:p>
        </w:tc>
      </w:tr>
      <w:tr w:rsidR="00CF015B" w:rsidRPr="00017231" w14:paraId="4557E8A3" w14:textId="77777777" w:rsidTr="006343AA">
        <w:tc>
          <w:tcPr>
            <w:tcW w:w="567" w:type="dxa"/>
            <w:tcBorders>
              <w:top w:val="single" w:sz="4" w:space="0" w:color="000000"/>
              <w:left w:val="single" w:sz="4" w:space="0" w:color="000000"/>
              <w:bottom w:val="single" w:sz="4" w:space="0" w:color="000000"/>
            </w:tcBorders>
            <w:shd w:val="clear" w:color="auto" w:fill="auto"/>
          </w:tcPr>
          <w:p w14:paraId="6F87ACB4" w14:textId="77777777" w:rsidR="00CF015B" w:rsidRPr="00017231" w:rsidRDefault="00CF015B" w:rsidP="006343AA">
            <w:pPr>
              <w:spacing w:line="276" w:lineRule="auto"/>
              <w:jc w:val="right"/>
              <w:rPr>
                <w:rFonts w:ascii="Calibri" w:hAnsi="Calibri"/>
              </w:rPr>
            </w:pPr>
            <w:r w:rsidRPr="00017231">
              <w:rPr>
                <w:rFonts w:ascii="Calibri" w:hAnsi="Calibri"/>
              </w:rPr>
              <w:t>1</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14:paraId="42F97631" w14:textId="77777777" w:rsidR="00CF015B" w:rsidRPr="00017231" w:rsidRDefault="00CF015B" w:rsidP="006343AA">
            <w:pPr>
              <w:spacing w:line="276" w:lineRule="auto"/>
              <w:rPr>
                <w:rFonts w:ascii="Calibri" w:hAnsi="Calibri"/>
              </w:rPr>
            </w:pPr>
            <w:r w:rsidRPr="00017231">
              <w:rPr>
                <w:rFonts w:ascii="Calibri" w:hAnsi="Calibri"/>
              </w:rPr>
              <w:t>Adres:</w:t>
            </w:r>
          </w:p>
          <w:p w14:paraId="773818EE" w14:textId="77777777" w:rsidR="00CF015B" w:rsidRPr="00017231" w:rsidRDefault="00CF015B" w:rsidP="006343AA">
            <w:pPr>
              <w:spacing w:line="276" w:lineRule="auto"/>
              <w:rPr>
                <w:rFonts w:ascii="Calibri" w:hAnsi="Calibri"/>
              </w:rPr>
            </w:pPr>
            <w:r w:rsidRPr="00017231">
              <w:rPr>
                <w:rFonts w:ascii="Calibri" w:hAnsi="Calibri"/>
              </w:rPr>
              <w:t>Ulica</w:t>
            </w:r>
          </w:p>
          <w:p w14:paraId="3E214837" w14:textId="77777777" w:rsidR="00CF015B" w:rsidRPr="00017231" w:rsidRDefault="00CF015B" w:rsidP="006343AA">
            <w:pPr>
              <w:spacing w:line="276" w:lineRule="auto"/>
              <w:rPr>
                <w:rFonts w:ascii="Calibri" w:hAnsi="Calibri"/>
              </w:rPr>
            </w:pPr>
            <w:r w:rsidRPr="00017231">
              <w:rPr>
                <w:rFonts w:ascii="Calibri" w:hAnsi="Calibri"/>
              </w:rPr>
              <w:t>Nr budynku</w:t>
            </w:r>
          </w:p>
          <w:p w14:paraId="1DDC333C" w14:textId="77777777" w:rsidR="00CF015B" w:rsidRPr="00017231" w:rsidRDefault="00CF015B" w:rsidP="006343AA">
            <w:pPr>
              <w:spacing w:line="276" w:lineRule="auto"/>
              <w:rPr>
                <w:rFonts w:ascii="Calibri" w:hAnsi="Calibri"/>
              </w:rPr>
            </w:pPr>
            <w:r w:rsidRPr="00017231">
              <w:rPr>
                <w:rFonts w:ascii="Calibri" w:hAnsi="Calibri"/>
              </w:rPr>
              <w:t>Nr lokalu</w:t>
            </w:r>
          </w:p>
          <w:p w14:paraId="23A642B1" w14:textId="77777777" w:rsidR="00CF015B" w:rsidRPr="00017231" w:rsidRDefault="00CF015B" w:rsidP="006343AA">
            <w:pPr>
              <w:spacing w:line="276" w:lineRule="auto"/>
              <w:rPr>
                <w:rFonts w:ascii="Calibri" w:hAnsi="Calibri"/>
              </w:rPr>
            </w:pPr>
            <w:r w:rsidRPr="00017231">
              <w:rPr>
                <w:rFonts w:ascii="Calibri" w:hAnsi="Calibri"/>
              </w:rPr>
              <w:t>Kod pocztowy</w:t>
            </w:r>
          </w:p>
          <w:p w14:paraId="3C593520" w14:textId="77777777" w:rsidR="00CF015B" w:rsidRPr="00017231" w:rsidRDefault="00CF015B" w:rsidP="006343AA">
            <w:pPr>
              <w:spacing w:line="276" w:lineRule="auto"/>
              <w:rPr>
                <w:rFonts w:ascii="Calibri" w:hAnsi="Calibri"/>
              </w:rPr>
            </w:pPr>
            <w:r w:rsidRPr="00017231">
              <w:rPr>
                <w:rFonts w:ascii="Calibri" w:hAnsi="Calibri"/>
              </w:rPr>
              <w:t>Miejscowość</w:t>
            </w:r>
          </w:p>
        </w:tc>
      </w:tr>
      <w:tr w:rsidR="00CF015B" w:rsidRPr="00017231" w14:paraId="44ABC9CE" w14:textId="77777777" w:rsidTr="006343AA">
        <w:tc>
          <w:tcPr>
            <w:tcW w:w="567" w:type="dxa"/>
            <w:tcBorders>
              <w:top w:val="single" w:sz="4" w:space="0" w:color="000000"/>
              <w:left w:val="single" w:sz="4" w:space="0" w:color="000000"/>
              <w:bottom w:val="single" w:sz="4" w:space="0" w:color="000000"/>
            </w:tcBorders>
            <w:shd w:val="clear" w:color="auto" w:fill="auto"/>
          </w:tcPr>
          <w:p w14:paraId="58849127" w14:textId="77777777" w:rsidR="00CF015B" w:rsidRPr="00017231" w:rsidRDefault="00CF015B" w:rsidP="006343AA">
            <w:pPr>
              <w:spacing w:line="276" w:lineRule="auto"/>
              <w:jc w:val="right"/>
              <w:rPr>
                <w:rFonts w:ascii="Calibri" w:hAnsi="Calibri"/>
              </w:rPr>
            </w:pPr>
            <w:r w:rsidRPr="00017231">
              <w:rPr>
                <w:rFonts w:ascii="Calibri" w:hAnsi="Calibri"/>
              </w:rPr>
              <w:t>2</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14:paraId="70C15A22" w14:textId="77777777" w:rsidR="00CF015B" w:rsidRPr="00017231" w:rsidRDefault="00CF015B" w:rsidP="006343AA">
            <w:pPr>
              <w:spacing w:line="276" w:lineRule="auto"/>
              <w:rPr>
                <w:rFonts w:ascii="Calibri" w:hAnsi="Calibri"/>
              </w:rPr>
            </w:pPr>
            <w:r w:rsidRPr="00017231">
              <w:rPr>
                <w:rFonts w:ascii="Calibri" w:hAnsi="Calibri"/>
              </w:rPr>
              <w:t>Nr rachunku bankowego</w:t>
            </w:r>
          </w:p>
        </w:tc>
      </w:tr>
      <w:tr w:rsidR="00CF015B" w:rsidRPr="00017231" w14:paraId="4C1C683C" w14:textId="77777777" w:rsidTr="006343AA">
        <w:tc>
          <w:tcPr>
            <w:tcW w:w="567" w:type="dxa"/>
            <w:tcBorders>
              <w:top w:val="single" w:sz="4" w:space="0" w:color="000000"/>
              <w:left w:val="single" w:sz="4" w:space="0" w:color="000000"/>
              <w:bottom w:val="single" w:sz="4" w:space="0" w:color="000000"/>
            </w:tcBorders>
            <w:shd w:val="clear" w:color="auto" w:fill="auto"/>
          </w:tcPr>
          <w:p w14:paraId="0D69BCA1" w14:textId="77777777" w:rsidR="00CF015B" w:rsidRPr="00017231" w:rsidRDefault="00CF015B" w:rsidP="006343AA">
            <w:pPr>
              <w:spacing w:line="276" w:lineRule="auto"/>
              <w:jc w:val="right"/>
              <w:rPr>
                <w:rFonts w:ascii="Calibri" w:hAnsi="Calibri"/>
              </w:rPr>
            </w:pPr>
            <w:r w:rsidRPr="00017231">
              <w:rPr>
                <w:rFonts w:ascii="Calibri" w:hAnsi="Calibri"/>
              </w:rPr>
              <w:t>3</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14:paraId="2C762955" w14:textId="77777777" w:rsidR="00CF015B" w:rsidRPr="00017231" w:rsidRDefault="00CF015B" w:rsidP="006343AA">
            <w:pPr>
              <w:spacing w:line="276" w:lineRule="auto"/>
              <w:rPr>
                <w:rFonts w:ascii="Calibri" w:hAnsi="Calibri"/>
              </w:rPr>
            </w:pPr>
            <w:r w:rsidRPr="00017231">
              <w:rPr>
                <w:rFonts w:ascii="Calibri" w:hAnsi="Calibri"/>
              </w:rPr>
              <w:t>Kwota wynagrodzenia</w:t>
            </w:r>
          </w:p>
        </w:tc>
      </w:tr>
    </w:tbl>
    <w:p w14:paraId="064CFCC6" w14:textId="77777777" w:rsidR="00CF015B" w:rsidRPr="00017231" w:rsidRDefault="00CF015B" w:rsidP="000349E9">
      <w:pPr>
        <w:widowControl/>
        <w:numPr>
          <w:ilvl w:val="0"/>
          <w:numId w:val="144"/>
        </w:numPr>
        <w:tabs>
          <w:tab w:val="clear" w:pos="0"/>
          <w:tab w:val="num" w:pos="-6379"/>
        </w:tabs>
        <w:suppressAutoHyphens/>
        <w:autoSpaceDE/>
        <w:autoSpaceDN/>
        <w:spacing w:line="276" w:lineRule="auto"/>
        <w:ind w:hanging="294"/>
        <w:jc w:val="both"/>
        <w:rPr>
          <w:rFonts w:ascii="Calibri" w:hAnsi="Calibri"/>
          <w:b/>
        </w:rPr>
      </w:pPr>
      <w:r w:rsidRPr="00017231">
        <w:rPr>
          <w:rFonts w:ascii="Calibri" w:hAnsi="Calibri"/>
        </w:rPr>
        <w:t xml:space="preserve">Uczestnicy szkoleń, konkursów i konferencji (osoby biorące udział w szkoleniach, konkursach i konferencjach w związku z realizacją Programu Operacyjnego Wiedza Edukacja Rozwój 2014-2020, inne niż uczestnicy w rozumieniu definicji uczestnika określonej w </w:t>
      </w:r>
      <w:r w:rsidRPr="00017231">
        <w:rPr>
          <w:rFonts w:ascii="Calibri" w:hAnsi="Calibri"/>
          <w:i/>
        </w:rPr>
        <w:t>Wytycznych w zakresie monitorowania postępu rzeczowego realizacji programów operacyjnych na lata 2014-2020</w:t>
      </w:r>
      <w:r w:rsidRPr="00017231">
        <w:rPr>
          <w:rFonts w:ascii="Calibri" w:hAnsi="Calibri"/>
        </w:rPr>
        <w:t>).</w:t>
      </w:r>
    </w:p>
    <w:tbl>
      <w:tblPr>
        <w:tblW w:w="0" w:type="auto"/>
        <w:tblInd w:w="70" w:type="dxa"/>
        <w:tblLayout w:type="fixed"/>
        <w:tblCellMar>
          <w:left w:w="70" w:type="dxa"/>
          <w:right w:w="70" w:type="dxa"/>
        </w:tblCellMar>
        <w:tblLook w:val="0000" w:firstRow="0" w:lastRow="0" w:firstColumn="0" w:lastColumn="0" w:noHBand="0" w:noVBand="0"/>
      </w:tblPr>
      <w:tblGrid>
        <w:gridCol w:w="567"/>
        <w:gridCol w:w="8505"/>
      </w:tblGrid>
      <w:tr w:rsidR="00CF015B" w:rsidRPr="00017231" w14:paraId="74101490" w14:textId="77777777" w:rsidTr="006343AA">
        <w:tc>
          <w:tcPr>
            <w:tcW w:w="567" w:type="dxa"/>
            <w:tcBorders>
              <w:top w:val="single" w:sz="4" w:space="0" w:color="000000"/>
              <w:left w:val="single" w:sz="4" w:space="0" w:color="000000"/>
              <w:bottom w:val="single" w:sz="4" w:space="0" w:color="000000"/>
            </w:tcBorders>
            <w:shd w:val="clear" w:color="auto" w:fill="auto"/>
          </w:tcPr>
          <w:p w14:paraId="5289F18C" w14:textId="77777777" w:rsidR="00CF015B" w:rsidRPr="00017231" w:rsidRDefault="00CF015B" w:rsidP="006343AA">
            <w:pPr>
              <w:spacing w:line="276" w:lineRule="auto"/>
              <w:rPr>
                <w:rFonts w:ascii="Calibri" w:hAnsi="Calibri"/>
                <w:b/>
              </w:rPr>
            </w:pPr>
            <w:r w:rsidRPr="00017231">
              <w:rPr>
                <w:rFonts w:ascii="Calibri" w:hAnsi="Calibri"/>
                <w:b/>
              </w:rPr>
              <w:t>Lp.</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14:paraId="11047BDA" w14:textId="77777777" w:rsidR="00CF015B" w:rsidRPr="00017231" w:rsidRDefault="00CF015B" w:rsidP="006343AA">
            <w:pPr>
              <w:spacing w:line="276" w:lineRule="auto"/>
              <w:rPr>
                <w:rFonts w:ascii="Calibri" w:hAnsi="Calibri"/>
              </w:rPr>
            </w:pPr>
            <w:r w:rsidRPr="00017231">
              <w:rPr>
                <w:rFonts w:ascii="Calibri" w:hAnsi="Calibri"/>
                <w:b/>
              </w:rPr>
              <w:t>Nazwa</w:t>
            </w:r>
          </w:p>
        </w:tc>
      </w:tr>
      <w:tr w:rsidR="00CF015B" w:rsidRPr="00017231" w14:paraId="2962725B" w14:textId="77777777" w:rsidTr="006343AA">
        <w:tc>
          <w:tcPr>
            <w:tcW w:w="567" w:type="dxa"/>
            <w:tcBorders>
              <w:top w:val="single" w:sz="4" w:space="0" w:color="000000"/>
              <w:left w:val="single" w:sz="4" w:space="0" w:color="000000"/>
              <w:bottom w:val="single" w:sz="4" w:space="0" w:color="000000"/>
            </w:tcBorders>
            <w:shd w:val="clear" w:color="auto" w:fill="auto"/>
          </w:tcPr>
          <w:p w14:paraId="27F1C543" w14:textId="77777777" w:rsidR="00CF015B" w:rsidRPr="00017231" w:rsidRDefault="00CF015B" w:rsidP="006343AA">
            <w:pPr>
              <w:spacing w:line="276" w:lineRule="auto"/>
              <w:jc w:val="right"/>
              <w:rPr>
                <w:rFonts w:ascii="Calibri" w:hAnsi="Calibri"/>
              </w:rPr>
            </w:pPr>
            <w:r w:rsidRPr="00017231">
              <w:rPr>
                <w:rFonts w:ascii="Calibri" w:hAnsi="Calibri"/>
              </w:rPr>
              <w:t>1</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14:paraId="01295304" w14:textId="77777777" w:rsidR="00CF015B" w:rsidRPr="00017231" w:rsidRDefault="00CF015B" w:rsidP="006343AA">
            <w:pPr>
              <w:spacing w:line="276" w:lineRule="auto"/>
              <w:rPr>
                <w:rFonts w:ascii="Calibri" w:hAnsi="Calibri"/>
              </w:rPr>
            </w:pPr>
            <w:r w:rsidRPr="00017231">
              <w:rPr>
                <w:rFonts w:ascii="Calibri" w:hAnsi="Calibri"/>
              </w:rPr>
              <w:t xml:space="preserve">Imię </w:t>
            </w:r>
          </w:p>
        </w:tc>
      </w:tr>
      <w:tr w:rsidR="00CF015B" w:rsidRPr="00017231" w14:paraId="014C171B" w14:textId="77777777" w:rsidTr="006343AA">
        <w:tc>
          <w:tcPr>
            <w:tcW w:w="567" w:type="dxa"/>
            <w:tcBorders>
              <w:top w:val="single" w:sz="4" w:space="0" w:color="000000"/>
              <w:left w:val="single" w:sz="4" w:space="0" w:color="000000"/>
              <w:bottom w:val="single" w:sz="4" w:space="0" w:color="000000"/>
            </w:tcBorders>
            <w:shd w:val="clear" w:color="auto" w:fill="auto"/>
          </w:tcPr>
          <w:p w14:paraId="40C9E5DA" w14:textId="77777777" w:rsidR="00CF015B" w:rsidRPr="00017231" w:rsidRDefault="00CF015B" w:rsidP="006343AA">
            <w:pPr>
              <w:spacing w:line="276" w:lineRule="auto"/>
              <w:jc w:val="right"/>
              <w:rPr>
                <w:rFonts w:ascii="Calibri" w:hAnsi="Calibri"/>
              </w:rPr>
            </w:pPr>
            <w:r w:rsidRPr="00017231">
              <w:rPr>
                <w:rFonts w:ascii="Calibri" w:hAnsi="Calibri"/>
              </w:rPr>
              <w:t>2</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14:paraId="1C83A48B" w14:textId="77777777" w:rsidR="00CF015B" w:rsidRPr="00017231" w:rsidRDefault="00CF015B" w:rsidP="006343AA">
            <w:pPr>
              <w:spacing w:line="276" w:lineRule="auto"/>
              <w:rPr>
                <w:rFonts w:ascii="Calibri" w:hAnsi="Calibri"/>
              </w:rPr>
            </w:pPr>
            <w:r w:rsidRPr="00017231">
              <w:rPr>
                <w:rFonts w:ascii="Calibri" w:hAnsi="Calibri"/>
              </w:rPr>
              <w:t>Nazwisko</w:t>
            </w:r>
          </w:p>
        </w:tc>
      </w:tr>
      <w:tr w:rsidR="00CF015B" w:rsidRPr="00017231" w14:paraId="365EFDC0" w14:textId="77777777" w:rsidTr="006343AA">
        <w:tc>
          <w:tcPr>
            <w:tcW w:w="567" w:type="dxa"/>
            <w:tcBorders>
              <w:top w:val="single" w:sz="4" w:space="0" w:color="000000"/>
              <w:left w:val="single" w:sz="4" w:space="0" w:color="000000"/>
              <w:bottom w:val="single" w:sz="4" w:space="0" w:color="000000"/>
            </w:tcBorders>
            <w:shd w:val="clear" w:color="auto" w:fill="auto"/>
          </w:tcPr>
          <w:p w14:paraId="5F1F1989" w14:textId="77777777" w:rsidR="00CF015B" w:rsidRPr="00017231" w:rsidRDefault="00CF015B" w:rsidP="006343AA">
            <w:pPr>
              <w:spacing w:line="276" w:lineRule="auto"/>
              <w:jc w:val="right"/>
              <w:rPr>
                <w:rFonts w:ascii="Calibri" w:hAnsi="Calibri"/>
              </w:rPr>
            </w:pPr>
            <w:r w:rsidRPr="00017231">
              <w:rPr>
                <w:rFonts w:ascii="Calibri" w:hAnsi="Calibri"/>
              </w:rPr>
              <w:t>3</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14:paraId="4723757C" w14:textId="77777777" w:rsidR="00CF015B" w:rsidRPr="00017231" w:rsidRDefault="00CF015B" w:rsidP="006343AA">
            <w:pPr>
              <w:spacing w:line="276" w:lineRule="auto"/>
              <w:rPr>
                <w:rFonts w:ascii="Calibri" w:hAnsi="Calibri"/>
              </w:rPr>
            </w:pPr>
            <w:r w:rsidRPr="00017231">
              <w:rPr>
                <w:rFonts w:ascii="Calibri" w:hAnsi="Calibri"/>
              </w:rPr>
              <w:t>Nazwa instytucji/organizacji</w:t>
            </w:r>
          </w:p>
        </w:tc>
      </w:tr>
      <w:tr w:rsidR="00CF015B" w:rsidRPr="00017231" w14:paraId="4FB038B2" w14:textId="77777777" w:rsidTr="006343AA">
        <w:tc>
          <w:tcPr>
            <w:tcW w:w="567" w:type="dxa"/>
            <w:tcBorders>
              <w:top w:val="single" w:sz="4" w:space="0" w:color="000000"/>
              <w:left w:val="single" w:sz="4" w:space="0" w:color="000000"/>
              <w:bottom w:val="single" w:sz="4" w:space="0" w:color="000000"/>
            </w:tcBorders>
            <w:shd w:val="clear" w:color="auto" w:fill="auto"/>
          </w:tcPr>
          <w:p w14:paraId="75397135" w14:textId="77777777" w:rsidR="00CF015B" w:rsidRPr="00017231" w:rsidRDefault="00CF015B" w:rsidP="006343AA">
            <w:pPr>
              <w:spacing w:line="276" w:lineRule="auto"/>
              <w:jc w:val="right"/>
              <w:rPr>
                <w:rFonts w:ascii="Calibri" w:hAnsi="Calibri"/>
              </w:rPr>
            </w:pPr>
            <w:r w:rsidRPr="00017231">
              <w:rPr>
                <w:rFonts w:ascii="Calibri" w:hAnsi="Calibri"/>
              </w:rPr>
              <w:t>4</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14:paraId="37B902E1" w14:textId="77777777" w:rsidR="00CF015B" w:rsidRPr="00017231" w:rsidRDefault="00CF015B" w:rsidP="006343AA">
            <w:pPr>
              <w:spacing w:line="276" w:lineRule="auto"/>
              <w:rPr>
                <w:rFonts w:ascii="Calibri" w:hAnsi="Calibri"/>
              </w:rPr>
            </w:pPr>
            <w:r w:rsidRPr="00017231">
              <w:rPr>
                <w:rFonts w:ascii="Calibri" w:hAnsi="Calibri"/>
              </w:rPr>
              <w:t>Adres e-mail</w:t>
            </w:r>
          </w:p>
        </w:tc>
      </w:tr>
      <w:tr w:rsidR="00CF015B" w:rsidRPr="00017231" w14:paraId="1B876265" w14:textId="77777777" w:rsidTr="006343AA">
        <w:tc>
          <w:tcPr>
            <w:tcW w:w="567" w:type="dxa"/>
            <w:tcBorders>
              <w:top w:val="single" w:sz="4" w:space="0" w:color="000000"/>
              <w:left w:val="single" w:sz="4" w:space="0" w:color="000000"/>
              <w:bottom w:val="single" w:sz="4" w:space="0" w:color="000000"/>
            </w:tcBorders>
            <w:shd w:val="clear" w:color="auto" w:fill="auto"/>
          </w:tcPr>
          <w:p w14:paraId="367BDF07" w14:textId="77777777" w:rsidR="00CF015B" w:rsidRPr="00017231" w:rsidRDefault="00CF015B" w:rsidP="006343AA">
            <w:pPr>
              <w:spacing w:line="276" w:lineRule="auto"/>
              <w:jc w:val="right"/>
              <w:rPr>
                <w:rFonts w:ascii="Calibri" w:hAnsi="Calibri"/>
              </w:rPr>
            </w:pPr>
            <w:r w:rsidRPr="00017231">
              <w:rPr>
                <w:rFonts w:ascii="Calibri" w:hAnsi="Calibri"/>
                <w:lang w:val="en-GB"/>
              </w:rPr>
              <w:t>5</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14:paraId="4927EBA1" w14:textId="77777777" w:rsidR="00CF015B" w:rsidRPr="00017231" w:rsidRDefault="00CF015B" w:rsidP="006343AA">
            <w:pPr>
              <w:spacing w:line="276" w:lineRule="auto"/>
              <w:rPr>
                <w:rFonts w:ascii="Calibri" w:hAnsi="Calibri"/>
              </w:rPr>
            </w:pPr>
            <w:r w:rsidRPr="00017231">
              <w:rPr>
                <w:rFonts w:ascii="Calibri" w:hAnsi="Calibri"/>
              </w:rPr>
              <w:t>Telefon</w:t>
            </w:r>
          </w:p>
        </w:tc>
      </w:tr>
      <w:tr w:rsidR="00CF015B" w:rsidRPr="00017231" w14:paraId="3CE982C7" w14:textId="77777777" w:rsidTr="006343AA">
        <w:tc>
          <w:tcPr>
            <w:tcW w:w="567" w:type="dxa"/>
            <w:tcBorders>
              <w:top w:val="single" w:sz="4" w:space="0" w:color="000000"/>
              <w:left w:val="single" w:sz="4" w:space="0" w:color="000000"/>
              <w:bottom w:val="single" w:sz="4" w:space="0" w:color="000000"/>
            </w:tcBorders>
            <w:shd w:val="clear" w:color="auto" w:fill="auto"/>
          </w:tcPr>
          <w:p w14:paraId="33D68D8A" w14:textId="77777777" w:rsidR="00CF015B" w:rsidRPr="00017231" w:rsidRDefault="00CF015B" w:rsidP="006343AA">
            <w:pPr>
              <w:spacing w:line="276" w:lineRule="auto"/>
              <w:jc w:val="right"/>
              <w:rPr>
                <w:rFonts w:ascii="Calibri" w:hAnsi="Calibri"/>
              </w:rPr>
            </w:pPr>
            <w:r w:rsidRPr="00017231">
              <w:rPr>
                <w:rFonts w:ascii="Calibri" w:hAnsi="Calibri"/>
                <w:lang w:val="en-GB"/>
              </w:rPr>
              <w:t>6</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14:paraId="4900C099" w14:textId="77777777" w:rsidR="00CF015B" w:rsidRPr="00017231" w:rsidRDefault="00CF015B" w:rsidP="006343AA">
            <w:pPr>
              <w:spacing w:line="276" w:lineRule="auto"/>
              <w:rPr>
                <w:rFonts w:ascii="Calibri" w:hAnsi="Calibri"/>
              </w:rPr>
            </w:pPr>
            <w:r w:rsidRPr="00017231">
              <w:rPr>
                <w:rFonts w:ascii="Calibri" w:hAnsi="Calibri"/>
              </w:rPr>
              <w:t>Specjalne potrzeby</w:t>
            </w:r>
          </w:p>
        </w:tc>
      </w:tr>
    </w:tbl>
    <w:p w14:paraId="02B0F774" w14:textId="77777777" w:rsidR="00CF015B" w:rsidRPr="00017231" w:rsidRDefault="00CF015B" w:rsidP="00CF015B">
      <w:pPr>
        <w:spacing w:line="276" w:lineRule="auto"/>
        <w:rPr>
          <w:rFonts w:ascii="Calibri" w:hAnsi="Calibri"/>
        </w:rPr>
      </w:pPr>
      <w:r w:rsidRPr="00017231">
        <w:rPr>
          <w:rFonts w:ascii="Calibri" w:hAnsi="Calibri"/>
          <w:u w:val="single"/>
        </w:rPr>
        <w:t>Zbiór „</w:t>
      </w:r>
      <w:r w:rsidRPr="00017231">
        <w:rPr>
          <w:rFonts w:ascii="Calibri" w:hAnsi="Calibri"/>
          <w:bCs/>
          <w:u w:val="single"/>
        </w:rPr>
        <w:t>Centralny system teleinformatyczny wspierający realizację programów operacyjnych”</w:t>
      </w:r>
    </w:p>
    <w:p w14:paraId="5A11D423" w14:textId="77777777" w:rsidR="00CF015B" w:rsidRPr="00017231" w:rsidRDefault="00CF015B" w:rsidP="000349E9">
      <w:pPr>
        <w:widowControl/>
        <w:numPr>
          <w:ilvl w:val="0"/>
          <w:numId w:val="145"/>
        </w:numPr>
        <w:tabs>
          <w:tab w:val="clear" w:pos="0"/>
        </w:tabs>
        <w:suppressAutoHyphens/>
        <w:autoSpaceDE/>
        <w:autoSpaceDN/>
        <w:spacing w:line="276" w:lineRule="auto"/>
        <w:ind w:hanging="295"/>
        <w:rPr>
          <w:rFonts w:ascii="Calibri" w:hAnsi="Calibri"/>
          <w:b/>
        </w:rPr>
      </w:pPr>
      <w:r w:rsidRPr="00017231">
        <w:rPr>
          <w:rFonts w:ascii="Calibri" w:hAnsi="Calibri"/>
        </w:rPr>
        <w:t>Użytkownicy Centralnego system teleinformatycznego ze strony beneficjentów/partnerów projektów (osoby uprawnione do podejmowania decyzji wiążących w imieniu beneficjenta/partnera)</w:t>
      </w:r>
    </w:p>
    <w:tbl>
      <w:tblPr>
        <w:tblW w:w="0" w:type="auto"/>
        <w:tblInd w:w="70" w:type="dxa"/>
        <w:tblLayout w:type="fixed"/>
        <w:tblCellMar>
          <w:left w:w="70" w:type="dxa"/>
          <w:right w:w="70" w:type="dxa"/>
        </w:tblCellMar>
        <w:tblLook w:val="0000" w:firstRow="0" w:lastRow="0" w:firstColumn="0" w:lastColumn="0" w:noHBand="0" w:noVBand="0"/>
      </w:tblPr>
      <w:tblGrid>
        <w:gridCol w:w="567"/>
        <w:gridCol w:w="8505"/>
      </w:tblGrid>
      <w:tr w:rsidR="00CF015B" w:rsidRPr="00017231" w14:paraId="7C30F096" w14:textId="77777777" w:rsidTr="006343AA">
        <w:tc>
          <w:tcPr>
            <w:tcW w:w="567" w:type="dxa"/>
            <w:tcBorders>
              <w:top w:val="single" w:sz="4" w:space="0" w:color="000000"/>
              <w:left w:val="single" w:sz="4" w:space="0" w:color="000000"/>
              <w:bottom w:val="single" w:sz="4" w:space="0" w:color="000000"/>
            </w:tcBorders>
            <w:shd w:val="clear" w:color="auto" w:fill="auto"/>
          </w:tcPr>
          <w:p w14:paraId="790428FE" w14:textId="77777777" w:rsidR="00CF015B" w:rsidRPr="00017231" w:rsidRDefault="00CF015B" w:rsidP="006343AA">
            <w:pPr>
              <w:spacing w:line="276" w:lineRule="auto"/>
              <w:rPr>
                <w:rFonts w:ascii="Calibri" w:hAnsi="Calibri"/>
                <w:b/>
              </w:rPr>
            </w:pPr>
            <w:r w:rsidRPr="00017231">
              <w:rPr>
                <w:rFonts w:ascii="Calibri" w:hAnsi="Calibri"/>
                <w:b/>
              </w:rPr>
              <w:t>Lp.</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14:paraId="2FA586CB" w14:textId="77777777" w:rsidR="00CF015B" w:rsidRPr="00017231" w:rsidRDefault="00CF015B" w:rsidP="006343AA">
            <w:pPr>
              <w:spacing w:line="276" w:lineRule="auto"/>
              <w:rPr>
                <w:rFonts w:ascii="Calibri" w:hAnsi="Calibri"/>
              </w:rPr>
            </w:pPr>
            <w:r w:rsidRPr="00017231">
              <w:rPr>
                <w:rFonts w:ascii="Calibri" w:hAnsi="Calibri"/>
                <w:b/>
              </w:rPr>
              <w:t>Nazwa</w:t>
            </w:r>
          </w:p>
        </w:tc>
      </w:tr>
      <w:tr w:rsidR="00CF015B" w:rsidRPr="00017231" w14:paraId="4A2A653C" w14:textId="77777777" w:rsidTr="006343AA">
        <w:tc>
          <w:tcPr>
            <w:tcW w:w="567" w:type="dxa"/>
            <w:tcBorders>
              <w:top w:val="single" w:sz="4" w:space="0" w:color="000000"/>
              <w:left w:val="single" w:sz="4" w:space="0" w:color="000000"/>
              <w:bottom w:val="single" w:sz="4" w:space="0" w:color="000000"/>
            </w:tcBorders>
            <w:shd w:val="clear" w:color="auto" w:fill="auto"/>
          </w:tcPr>
          <w:p w14:paraId="7C8A9855" w14:textId="77777777" w:rsidR="00CF015B" w:rsidRPr="00017231" w:rsidRDefault="00CF015B" w:rsidP="006343AA">
            <w:pPr>
              <w:spacing w:line="276" w:lineRule="auto"/>
              <w:jc w:val="right"/>
              <w:rPr>
                <w:rFonts w:ascii="Calibri" w:hAnsi="Calibri"/>
              </w:rPr>
            </w:pPr>
            <w:r w:rsidRPr="00017231">
              <w:rPr>
                <w:rFonts w:ascii="Calibri" w:hAnsi="Calibri"/>
              </w:rPr>
              <w:t>1</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14:paraId="6C03002B" w14:textId="77777777" w:rsidR="00CF015B" w:rsidRPr="00017231" w:rsidRDefault="00CF015B" w:rsidP="006343AA">
            <w:pPr>
              <w:spacing w:line="276" w:lineRule="auto"/>
              <w:rPr>
                <w:rFonts w:ascii="Calibri" w:hAnsi="Calibri"/>
              </w:rPr>
            </w:pPr>
            <w:r w:rsidRPr="00017231">
              <w:rPr>
                <w:rFonts w:ascii="Calibri" w:hAnsi="Calibri"/>
              </w:rPr>
              <w:t>Imię</w:t>
            </w:r>
          </w:p>
        </w:tc>
      </w:tr>
      <w:tr w:rsidR="00CF015B" w:rsidRPr="00017231" w14:paraId="6B09148B" w14:textId="77777777" w:rsidTr="006343AA">
        <w:tc>
          <w:tcPr>
            <w:tcW w:w="567" w:type="dxa"/>
            <w:tcBorders>
              <w:top w:val="single" w:sz="4" w:space="0" w:color="000000"/>
              <w:left w:val="single" w:sz="4" w:space="0" w:color="000000"/>
              <w:bottom w:val="single" w:sz="4" w:space="0" w:color="000000"/>
            </w:tcBorders>
            <w:shd w:val="clear" w:color="auto" w:fill="auto"/>
          </w:tcPr>
          <w:p w14:paraId="577A9320" w14:textId="77777777" w:rsidR="00CF015B" w:rsidRPr="00017231" w:rsidRDefault="00CF015B" w:rsidP="006343AA">
            <w:pPr>
              <w:spacing w:line="276" w:lineRule="auto"/>
              <w:jc w:val="right"/>
              <w:rPr>
                <w:rFonts w:ascii="Calibri" w:hAnsi="Calibri"/>
              </w:rPr>
            </w:pPr>
            <w:r w:rsidRPr="00017231">
              <w:rPr>
                <w:rFonts w:ascii="Calibri" w:hAnsi="Calibri"/>
              </w:rPr>
              <w:t>2</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14:paraId="146B14C9" w14:textId="77777777" w:rsidR="00CF015B" w:rsidRPr="00017231" w:rsidRDefault="00CF015B" w:rsidP="006343AA">
            <w:pPr>
              <w:spacing w:line="276" w:lineRule="auto"/>
              <w:rPr>
                <w:rFonts w:ascii="Calibri" w:hAnsi="Calibri"/>
              </w:rPr>
            </w:pPr>
            <w:r w:rsidRPr="00017231">
              <w:rPr>
                <w:rFonts w:ascii="Calibri" w:hAnsi="Calibri"/>
              </w:rPr>
              <w:t>Nazwisko</w:t>
            </w:r>
          </w:p>
        </w:tc>
      </w:tr>
      <w:tr w:rsidR="00CF015B" w:rsidRPr="00017231" w14:paraId="2FDABECF" w14:textId="77777777" w:rsidTr="006343AA">
        <w:tc>
          <w:tcPr>
            <w:tcW w:w="567" w:type="dxa"/>
            <w:tcBorders>
              <w:top w:val="single" w:sz="4" w:space="0" w:color="000000"/>
              <w:left w:val="single" w:sz="4" w:space="0" w:color="000000"/>
              <w:bottom w:val="single" w:sz="4" w:space="0" w:color="000000"/>
            </w:tcBorders>
            <w:shd w:val="clear" w:color="auto" w:fill="auto"/>
          </w:tcPr>
          <w:p w14:paraId="56661B2C" w14:textId="77777777" w:rsidR="00CF015B" w:rsidRPr="00017231" w:rsidRDefault="00CF015B" w:rsidP="006343AA">
            <w:pPr>
              <w:spacing w:line="276" w:lineRule="auto"/>
              <w:jc w:val="right"/>
              <w:rPr>
                <w:rFonts w:ascii="Calibri" w:hAnsi="Calibri"/>
              </w:rPr>
            </w:pPr>
            <w:r w:rsidRPr="00017231">
              <w:rPr>
                <w:rFonts w:ascii="Calibri" w:hAnsi="Calibri"/>
              </w:rPr>
              <w:t>3</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14:paraId="262D386F" w14:textId="77777777" w:rsidR="00CF015B" w:rsidRPr="00017231" w:rsidRDefault="00CF015B" w:rsidP="006343AA">
            <w:pPr>
              <w:spacing w:line="276" w:lineRule="auto"/>
              <w:rPr>
                <w:rFonts w:ascii="Calibri" w:hAnsi="Calibri"/>
              </w:rPr>
            </w:pPr>
            <w:r w:rsidRPr="00017231">
              <w:rPr>
                <w:rFonts w:ascii="Calibri" w:hAnsi="Calibri"/>
              </w:rPr>
              <w:t>Telefon</w:t>
            </w:r>
          </w:p>
        </w:tc>
      </w:tr>
      <w:tr w:rsidR="00CF015B" w:rsidRPr="00017231" w14:paraId="65DCE6A1" w14:textId="77777777" w:rsidTr="006343AA">
        <w:tc>
          <w:tcPr>
            <w:tcW w:w="567" w:type="dxa"/>
            <w:tcBorders>
              <w:top w:val="single" w:sz="4" w:space="0" w:color="000000"/>
              <w:left w:val="single" w:sz="4" w:space="0" w:color="000000"/>
              <w:bottom w:val="single" w:sz="4" w:space="0" w:color="000000"/>
            </w:tcBorders>
            <w:shd w:val="clear" w:color="auto" w:fill="auto"/>
          </w:tcPr>
          <w:p w14:paraId="75D6E5C9" w14:textId="77777777" w:rsidR="00CF015B" w:rsidRPr="00017231" w:rsidRDefault="00CF015B" w:rsidP="006343AA">
            <w:pPr>
              <w:spacing w:line="276" w:lineRule="auto"/>
              <w:jc w:val="right"/>
              <w:rPr>
                <w:rFonts w:ascii="Calibri" w:hAnsi="Calibri"/>
              </w:rPr>
            </w:pPr>
            <w:r w:rsidRPr="00017231">
              <w:rPr>
                <w:rFonts w:ascii="Calibri" w:hAnsi="Calibri"/>
              </w:rPr>
              <w:t>4</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14:paraId="503A4103" w14:textId="77777777" w:rsidR="00CF015B" w:rsidRPr="00017231" w:rsidRDefault="00CF015B" w:rsidP="006343AA">
            <w:pPr>
              <w:spacing w:line="276" w:lineRule="auto"/>
              <w:rPr>
                <w:rFonts w:ascii="Calibri" w:hAnsi="Calibri"/>
              </w:rPr>
            </w:pPr>
            <w:r w:rsidRPr="00017231">
              <w:rPr>
                <w:rFonts w:ascii="Calibri" w:hAnsi="Calibri"/>
              </w:rPr>
              <w:t>Adres e-mail</w:t>
            </w:r>
          </w:p>
        </w:tc>
      </w:tr>
      <w:tr w:rsidR="00CF015B" w:rsidRPr="00017231" w14:paraId="504BF454" w14:textId="77777777" w:rsidTr="006343AA">
        <w:tc>
          <w:tcPr>
            <w:tcW w:w="567" w:type="dxa"/>
            <w:tcBorders>
              <w:top w:val="single" w:sz="4" w:space="0" w:color="000000"/>
              <w:left w:val="single" w:sz="4" w:space="0" w:color="000000"/>
              <w:bottom w:val="single" w:sz="4" w:space="0" w:color="000000"/>
            </w:tcBorders>
            <w:shd w:val="clear" w:color="auto" w:fill="auto"/>
          </w:tcPr>
          <w:p w14:paraId="6688A6D2" w14:textId="77777777" w:rsidR="00CF015B" w:rsidRPr="00017231" w:rsidRDefault="00CF015B" w:rsidP="006343AA">
            <w:pPr>
              <w:spacing w:line="276" w:lineRule="auto"/>
              <w:jc w:val="right"/>
              <w:rPr>
                <w:rFonts w:ascii="Calibri" w:hAnsi="Calibri"/>
              </w:rPr>
            </w:pPr>
            <w:r w:rsidRPr="00017231">
              <w:rPr>
                <w:rFonts w:ascii="Calibri" w:hAnsi="Calibri"/>
              </w:rPr>
              <w:t>5</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14:paraId="2374BB8E" w14:textId="77777777" w:rsidR="00CF015B" w:rsidRPr="00017231" w:rsidRDefault="00CF015B" w:rsidP="006343AA">
            <w:pPr>
              <w:spacing w:line="276" w:lineRule="auto"/>
              <w:rPr>
                <w:rFonts w:ascii="Calibri" w:hAnsi="Calibri"/>
              </w:rPr>
            </w:pPr>
            <w:r w:rsidRPr="00017231">
              <w:rPr>
                <w:rFonts w:ascii="Calibri" w:hAnsi="Calibri"/>
              </w:rPr>
              <w:t>Kraj</w:t>
            </w:r>
          </w:p>
        </w:tc>
      </w:tr>
      <w:tr w:rsidR="00CF015B" w:rsidRPr="00017231" w14:paraId="258C39B2" w14:textId="77777777" w:rsidTr="006343AA">
        <w:tc>
          <w:tcPr>
            <w:tcW w:w="567" w:type="dxa"/>
            <w:tcBorders>
              <w:top w:val="single" w:sz="4" w:space="0" w:color="000000"/>
              <w:left w:val="single" w:sz="4" w:space="0" w:color="000000"/>
              <w:bottom w:val="single" w:sz="4" w:space="0" w:color="000000"/>
            </w:tcBorders>
            <w:shd w:val="clear" w:color="auto" w:fill="auto"/>
          </w:tcPr>
          <w:p w14:paraId="0CE907C5" w14:textId="77777777" w:rsidR="00CF015B" w:rsidRPr="00017231" w:rsidRDefault="00CF015B" w:rsidP="006343AA">
            <w:pPr>
              <w:spacing w:line="276" w:lineRule="auto"/>
              <w:jc w:val="right"/>
              <w:rPr>
                <w:rFonts w:ascii="Calibri" w:hAnsi="Calibri"/>
                <w:lang w:val="en-GB"/>
              </w:rPr>
            </w:pPr>
            <w:r w:rsidRPr="00017231">
              <w:rPr>
                <w:rFonts w:ascii="Calibri" w:hAnsi="Calibri"/>
                <w:lang w:val="en-GB"/>
              </w:rPr>
              <w:t>6</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14:paraId="62DBCE75" w14:textId="77777777" w:rsidR="00CF015B" w:rsidRPr="00017231" w:rsidRDefault="00CF015B" w:rsidP="006343AA">
            <w:pPr>
              <w:spacing w:line="276" w:lineRule="auto"/>
              <w:rPr>
                <w:rFonts w:ascii="Calibri" w:hAnsi="Calibri"/>
              </w:rPr>
            </w:pPr>
            <w:r w:rsidRPr="00017231">
              <w:rPr>
                <w:rFonts w:ascii="Calibri" w:hAnsi="Calibri"/>
                <w:lang w:val="en-GB"/>
              </w:rPr>
              <w:t>PESEL</w:t>
            </w:r>
          </w:p>
        </w:tc>
      </w:tr>
    </w:tbl>
    <w:p w14:paraId="59213400" w14:textId="77777777" w:rsidR="00CF015B" w:rsidRPr="00017231" w:rsidRDefault="00CF015B" w:rsidP="000349E9">
      <w:pPr>
        <w:widowControl/>
        <w:numPr>
          <w:ilvl w:val="0"/>
          <w:numId w:val="145"/>
        </w:numPr>
        <w:tabs>
          <w:tab w:val="clear" w:pos="0"/>
          <w:tab w:val="num" w:pos="-6379"/>
        </w:tabs>
        <w:suppressAutoHyphens/>
        <w:autoSpaceDE/>
        <w:autoSpaceDN/>
        <w:spacing w:line="276" w:lineRule="auto"/>
        <w:ind w:hanging="294"/>
        <w:jc w:val="both"/>
        <w:rPr>
          <w:rFonts w:ascii="Calibri" w:hAnsi="Calibri"/>
        </w:rPr>
      </w:pPr>
      <w:r w:rsidRPr="00017231">
        <w:rPr>
          <w:rFonts w:ascii="Calibri" w:hAnsi="Calibri"/>
          <w:bCs/>
        </w:rPr>
        <w:t>Zakres danych osobowych wnioskodawców, beneficjentów, partnerów.</w:t>
      </w:r>
    </w:p>
    <w:p w14:paraId="69D4B8F7" w14:textId="77777777" w:rsidR="00CF015B" w:rsidRPr="00017231" w:rsidRDefault="00CF015B" w:rsidP="00CF015B">
      <w:pPr>
        <w:spacing w:line="276" w:lineRule="auto"/>
        <w:ind w:left="720"/>
        <w:rPr>
          <w:rFonts w:ascii="Calibri" w:hAnsi="Calibri"/>
          <w:bCs/>
        </w:rPr>
      </w:pPr>
      <w:r w:rsidRPr="00017231">
        <w:rPr>
          <w:rFonts w:ascii="Calibri" w:hAnsi="Calibri"/>
        </w:rPr>
        <w:t xml:space="preserve">Szczegółowy zakres danych odwzorowany jest w </w:t>
      </w:r>
      <w:r w:rsidRPr="00017231">
        <w:rPr>
          <w:rFonts w:ascii="Calibri" w:hAnsi="Calibri"/>
          <w:i/>
        </w:rPr>
        <w:t>Wytycznych w zakresie warunków gromadzenia i przekazywania danych w postaci elektronicznej na lata 2014–2020</w:t>
      </w:r>
      <w:r w:rsidRPr="00017231">
        <w:rPr>
          <w:rFonts w:ascii="Calibri" w:hAnsi="Calibri"/>
        </w:rPr>
        <w:t xml:space="preserve">. </w:t>
      </w:r>
    </w:p>
    <w:p w14:paraId="20C8DB30" w14:textId="77777777" w:rsidR="00CF015B" w:rsidRPr="00017231" w:rsidRDefault="00CF015B" w:rsidP="000349E9">
      <w:pPr>
        <w:widowControl/>
        <w:numPr>
          <w:ilvl w:val="0"/>
          <w:numId w:val="145"/>
        </w:numPr>
        <w:tabs>
          <w:tab w:val="clear" w:pos="0"/>
          <w:tab w:val="num" w:pos="-6237"/>
        </w:tabs>
        <w:suppressAutoHyphens/>
        <w:autoSpaceDE/>
        <w:autoSpaceDN/>
        <w:spacing w:line="276" w:lineRule="auto"/>
        <w:ind w:hanging="295"/>
        <w:jc w:val="both"/>
        <w:rPr>
          <w:rFonts w:ascii="Calibri" w:hAnsi="Calibri"/>
        </w:rPr>
      </w:pPr>
      <w:r w:rsidRPr="00017231">
        <w:rPr>
          <w:rFonts w:ascii="Calibri" w:hAnsi="Calibri"/>
          <w:bCs/>
        </w:rPr>
        <w:lastRenderedPageBreak/>
        <w:t>Dane uczestników instytucjonalnych (w tym osób fizycznych prowadzących jednoosobową działalność gospodarczą).</w:t>
      </w:r>
    </w:p>
    <w:p w14:paraId="548D72CA" w14:textId="77777777" w:rsidR="00CF015B" w:rsidRPr="00017231" w:rsidRDefault="00CF015B" w:rsidP="00CF015B">
      <w:pPr>
        <w:spacing w:line="276" w:lineRule="auto"/>
        <w:ind w:left="720"/>
        <w:rPr>
          <w:rFonts w:ascii="Calibri" w:hAnsi="Calibri"/>
          <w:bCs/>
        </w:rPr>
      </w:pPr>
      <w:r w:rsidRPr="00017231">
        <w:rPr>
          <w:rFonts w:ascii="Calibri" w:hAnsi="Calibri"/>
        </w:rPr>
        <w:t xml:space="preserve">Szczegółowy zakres danych odwzorowany jest w </w:t>
      </w:r>
      <w:r w:rsidRPr="00017231">
        <w:rPr>
          <w:rFonts w:ascii="Calibri" w:hAnsi="Calibri"/>
          <w:i/>
        </w:rPr>
        <w:t>Wytycznych w zakresie warunków gromadzenia i przekazywania danych w postaci elektronicznej na lata 2014–2020</w:t>
      </w:r>
      <w:r w:rsidRPr="00017231">
        <w:rPr>
          <w:rFonts w:ascii="Calibri" w:hAnsi="Calibri"/>
        </w:rPr>
        <w:t xml:space="preserve">. </w:t>
      </w:r>
    </w:p>
    <w:p w14:paraId="51798B9E" w14:textId="77777777" w:rsidR="00CF015B" w:rsidRPr="00017231" w:rsidRDefault="00CF015B" w:rsidP="000349E9">
      <w:pPr>
        <w:widowControl/>
        <w:numPr>
          <w:ilvl w:val="0"/>
          <w:numId w:val="145"/>
        </w:numPr>
        <w:tabs>
          <w:tab w:val="clear" w:pos="0"/>
          <w:tab w:val="num" w:pos="-3544"/>
        </w:tabs>
        <w:suppressAutoHyphens/>
        <w:autoSpaceDE/>
        <w:autoSpaceDN/>
        <w:spacing w:line="276" w:lineRule="auto"/>
        <w:ind w:hanging="295"/>
        <w:jc w:val="both"/>
        <w:rPr>
          <w:rFonts w:ascii="Calibri" w:hAnsi="Calibri"/>
        </w:rPr>
      </w:pPr>
      <w:r w:rsidRPr="00017231">
        <w:rPr>
          <w:rFonts w:ascii="Calibri" w:hAnsi="Calibri"/>
          <w:bCs/>
        </w:rPr>
        <w:t>Dane uczestników indywidualnych.</w:t>
      </w:r>
    </w:p>
    <w:p w14:paraId="3EEE1D3E" w14:textId="77777777" w:rsidR="00CF015B" w:rsidRPr="00017231" w:rsidRDefault="00CF015B" w:rsidP="00CF015B">
      <w:pPr>
        <w:spacing w:line="276" w:lineRule="auto"/>
        <w:ind w:left="720"/>
        <w:rPr>
          <w:rFonts w:ascii="Calibri" w:hAnsi="Calibri"/>
        </w:rPr>
      </w:pPr>
      <w:r w:rsidRPr="00017231">
        <w:rPr>
          <w:rFonts w:ascii="Calibri" w:hAnsi="Calibri"/>
        </w:rPr>
        <w:t xml:space="preserve">Szczegółowy zakres danych odwzorowany jest w </w:t>
      </w:r>
      <w:r w:rsidRPr="00017231">
        <w:rPr>
          <w:rFonts w:ascii="Calibri" w:hAnsi="Calibri"/>
          <w:i/>
        </w:rPr>
        <w:t>Wytycznych w zakresie warunków gromadzenia i przekazywania danych w postaci elektronicznej na lata 2014–2020.</w:t>
      </w:r>
    </w:p>
    <w:p w14:paraId="4FE49C21" w14:textId="77777777" w:rsidR="00CF015B" w:rsidRPr="00017231" w:rsidRDefault="00CF015B" w:rsidP="000349E9">
      <w:pPr>
        <w:widowControl/>
        <w:numPr>
          <w:ilvl w:val="0"/>
          <w:numId w:val="145"/>
        </w:numPr>
        <w:tabs>
          <w:tab w:val="clear" w:pos="0"/>
          <w:tab w:val="num" w:pos="-6379"/>
        </w:tabs>
        <w:suppressAutoHyphens/>
        <w:autoSpaceDE/>
        <w:autoSpaceDN/>
        <w:spacing w:line="276" w:lineRule="auto"/>
        <w:ind w:hanging="295"/>
        <w:jc w:val="both"/>
        <w:rPr>
          <w:rFonts w:ascii="Calibri" w:hAnsi="Calibri"/>
        </w:rPr>
      </w:pPr>
      <w:r w:rsidRPr="00017231">
        <w:rPr>
          <w:rFonts w:ascii="Calibri" w:hAnsi="Calibri"/>
        </w:rPr>
        <w:t>Dane dotyczące personelu projektu.</w:t>
      </w:r>
    </w:p>
    <w:p w14:paraId="10467835" w14:textId="77777777" w:rsidR="00CF015B" w:rsidRPr="00017231" w:rsidRDefault="00CF015B" w:rsidP="00CF015B">
      <w:pPr>
        <w:spacing w:line="276" w:lineRule="auto"/>
        <w:ind w:left="720"/>
        <w:rPr>
          <w:rFonts w:ascii="Calibri" w:hAnsi="Calibri"/>
          <w:b/>
        </w:rPr>
      </w:pPr>
      <w:r w:rsidRPr="00017231">
        <w:rPr>
          <w:rFonts w:ascii="Calibri" w:hAnsi="Calibri"/>
        </w:rPr>
        <w:t xml:space="preserve">Szczegółowy zakres danych odwzorowany jest w </w:t>
      </w:r>
      <w:r w:rsidRPr="00017231">
        <w:rPr>
          <w:rFonts w:ascii="Calibri" w:hAnsi="Calibri"/>
          <w:i/>
        </w:rPr>
        <w:t>Wytycznych w zakresie warunków gromadzenia i przekazywania danych w postaci elektronicznej na lata 2014–2020.</w:t>
      </w:r>
    </w:p>
    <w:tbl>
      <w:tblPr>
        <w:tblW w:w="0" w:type="auto"/>
        <w:tblInd w:w="70" w:type="dxa"/>
        <w:tblLayout w:type="fixed"/>
        <w:tblCellMar>
          <w:left w:w="70" w:type="dxa"/>
          <w:right w:w="70" w:type="dxa"/>
        </w:tblCellMar>
        <w:tblLook w:val="0000" w:firstRow="0" w:lastRow="0" w:firstColumn="0" w:lastColumn="0" w:noHBand="0" w:noVBand="0"/>
      </w:tblPr>
      <w:tblGrid>
        <w:gridCol w:w="567"/>
        <w:gridCol w:w="8505"/>
      </w:tblGrid>
      <w:tr w:rsidR="00CF015B" w:rsidRPr="00017231" w14:paraId="7964C3E7" w14:textId="77777777" w:rsidTr="006343AA">
        <w:tc>
          <w:tcPr>
            <w:tcW w:w="567" w:type="dxa"/>
            <w:tcBorders>
              <w:top w:val="single" w:sz="4" w:space="0" w:color="000000"/>
              <w:left w:val="single" w:sz="4" w:space="0" w:color="000000"/>
              <w:bottom w:val="single" w:sz="4" w:space="0" w:color="000000"/>
            </w:tcBorders>
            <w:shd w:val="clear" w:color="auto" w:fill="auto"/>
          </w:tcPr>
          <w:p w14:paraId="7A7E310A" w14:textId="77777777" w:rsidR="00CF015B" w:rsidRPr="00017231" w:rsidRDefault="00CF015B" w:rsidP="006343AA">
            <w:pPr>
              <w:spacing w:line="276" w:lineRule="auto"/>
              <w:rPr>
                <w:rFonts w:ascii="Calibri" w:hAnsi="Calibri"/>
                <w:b/>
              </w:rPr>
            </w:pPr>
            <w:r w:rsidRPr="00017231">
              <w:rPr>
                <w:rFonts w:ascii="Calibri" w:hAnsi="Calibri"/>
                <w:b/>
              </w:rPr>
              <w:t>Lp.</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14:paraId="562C37C7" w14:textId="77777777" w:rsidR="00CF015B" w:rsidRPr="00017231" w:rsidRDefault="00CF015B" w:rsidP="006343AA">
            <w:pPr>
              <w:spacing w:line="276" w:lineRule="auto"/>
              <w:rPr>
                <w:rFonts w:ascii="Calibri" w:hAnsi="Calibri"/>
              </w:rPr>
            </w:pPr>
            <w:r w:rsidRPr="00017231">
              <w:rPr>
                <w:rFonts w:ascii="Calibri" w:hAnsi="Calibri"/>
                <w:b/>
              </w:rPr>
              <w:t>Nazwa</w:t>
            </w:r>
          </w:p>
        </w:tc>
      </w:tr>
      <w:tr w:rsidR="00CF015B" w:rsidRPr="00017231" w14:paraId="6DB0C37B" w14:textId="77777777" w:rsidTr="006343AA">
        <w:tc>
          <w:tcPr>
            <w:tcW w:w="567" w:type="dxa"/>
            <w:tcBorders>
              <w:top w:val="single" w:sz="4" w:space="0" w:color="000000"/>
              <w:left w:val="single" w:sz="4" w:space="0" w:color="000000"/>
              <w:bottom w:val="single" w:sz="4" w:space="0" w:color="000000"/>
            </w:tcBorders>
            <w:shd w:val="clear" w:color="auto" w:fill="auto"/>
          </w:tcPr>
          <w:p w14:paraId="29BC635D" w14:textId="77777777" w:rsidR="00CF015B" w:rsidRPr="00017231" w:rsidRDefault="00CF015B" w:rsidP="006343AA">
            <w:pPr>
              <w:spacing w:line="276" w:lineRule="auto"/>
              <w:jc w:val="right"/>
              <w:rPr>
                <w:rFonts w:ascii="Calibri" w:hAnsi="Calibri"/>
              </w:rPr>
            </w:pPr>
            <w:r w:rsidRPr="00017231">
              <w:rPr>
                <w:rFonts w:ascii="Calibri" w:hAnsi="Calibri"/>
              </w:rPr>
              <w:t>1</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14:paraId="3B3CB6BC" w14:textId="77777777" w:rsidR="00CF015B" w:rsidRPr="00017231" w:rsidRDefault="00CF015B" w:rsidP="006343AA">
            <w:pPr>
              <w:spacing w:line="276" w:lineRule="auto"/>
              <w:rPr>
                <w:rFonts w:ascii="Calibri" w:hAnsi="Calibri"/>
              </w:rPr>
            </w:pPr>
            <w:r w:rsidRPr="00017231">
              <w:rPr>
                <w:rFonts w:ascii="Calibri" w:hAnsi="Calibri"/>
              </w:rPr>
              <w:t>Adres:</w:t>
            </w:r>
          </w:p>
          <w:p w14:paraId="233B1CDF" w14:textId="77777777" w:rsidR="00CF015B" w:rsidRPr="00017231" w:rsidRDefault="00CF015B" w:rsidP="006343AA">
            <w:pPr>
              <w:spacing w:line="276" w:lineRule="auto"/>
              <w:rPr>
                <w:rFonts w:ascii="Calibri" w:hAnsi="Calibri"/>
              </w:rPr>
            </w:pPr>
            <w:r w:rsidRPr="00017231">
              <w:rPr>
                <w:rFonts w:ascii="Calibri" w:hAnsi="Calibri"/>
              </w:rPr>
              <w:t>Ulica</w:t>
            </w:r>
          </w:p>
          <w:p w14:paraId="2DCF50EF" w14:textId="77777777" w:rsidR="00CF015B" w:rsidRPr="00017231" w:rsidRDefault="00CF015B" w:rsidP="006343AA">
            <w:pPr>
              <w:spacing w:line="276" w:lineRule="auto"/>
              <w:rPr>
                <w:rFonts w:ascii="Calibri" w:hAnsi="Calibri"/>
              </w:rPr>
            </w:pPr>
            <w:r w:rsidRPr="00017231">
              <w:rPr>
                <w:rFonts w:ascii="Calibri" w:hAnsi="Calibri"/>
              </w:rPr>
              <w:t>Nr budynku</w:t>
            </w:r>
          </w:p>
          <w:p w14:paraId="0560A3F7" w14:textId="77777777" w:rsidR="00CF015B" w:rsidRPr="00017231" w:rsidRDefault="00CF015B" w:rsidP="006343AA">
            <w:pPr>
              <w:spacing w:line="276" w:lineRule="auto"/>
              <w:rPr>
                <w:rFonts w:ascii="Calibri" w:hAnsi="Calibri"/>
              </w:rPr>
            </w:pPr>
            <w:r w:rsidRPr="00017231">
              <w:rPr>
                <w:rFonts w:ascii="Calibri" w:hAnsi="Calibri"/>
              </w:rPr>
              <w:t>Nr lokalu</w:t>
            </w:r>
          </w:p>
          <w:p w14:paraId="677EE49D" w14:textId="77777777" w:rsidR="00CF015B" w:rsidRPr="00017231" w:rsidRDefault="00CF015B" w:rsidP="006343AA">
            <w:pPr>
              <w:spacing w:line="276" w:lineRule="auto"/>
              <w:rPr>
                <w:rFonts w:ascii="Calibri" w:hAnsi="Calibri"/>
              </w:rPr>
            </w:pPr>
            <w:r w:rsidRPr="00017231">
              <w:rPr>
                <w:rFonts w:ascii="Calibri" w:hAnsi="Calibri"/>
              </w:rPr>
              <w:t>Kod pocztowy</w:t>
            </w:r>
          </w:p>
          <w:p w14:paraId="0A15497C" w14:textId="77777777" w:rsidR="00CF015B" w:rsidRPr="00017231" w:rsidRDefault="00CF015B" w:rsidP="006343AA">
            <w:pPr>
              <w:spacing w:line="276" w:lineRule="auto"/>
              <w:rPr>
                <w:rFonts w:ascii="Calibri" w:hAnsi="Calibri"/>
              </w:rPr>
            </w:pPr>
            <w:r w:rsidRPr="00017231">
              <w:rPr>
                <w:rFonts w:ascii="Calibri" w:hAnsi="Calibri"/>
              </w:rPr>
              <w:t>Miejscowość</w:t>
            </w:r>
          </w:p>
        </w:tc>
      </w:tr>
      <w:tr w:rsidR="00CF015B" w:rsidRPr="00017231" w14:paraId="0EB1F40D" w14:textId="77777777" w:rsidTr="006343AA">
        <w:tc>
          <w:tcPr>
            <w:tcW w:w="567" w:type="dxa"/>
            <w:tcBorders>
              <w:top w:val="single" w:sz="4" w:space="0" w:color="000000"/>
              <w:left w:val="single" w:sz="4" w:space="0" w:color="000000"/>
              <w:bottom w:val="single" w:sz="4" w:space="0" w:color="000000"/>
            </w:tcBorders>
            <w:shd w:val="clear" w:color="auto" w:fill="auto"/>
          </w:tcPr>
          <w:p w14:paraId="314830AF" w14:textId="77777777" w:rsidR="00CF015B" w:rsidRPr="00017231" w:rsidRDefault="00CF015B" w:rsidP="006343AA">
            <w:pPr>
              <w:spacing w:line="276" w:lineRule="auto"/>
              <w:jc w:val="right"/>
              <w:rPr>
                <w:rFonts w:ascii="Calibri" w:hAnsi="Calibri"/>
              </w:rPr>
            </w:pPr>
            <w:r w:rsidRPr="00017231">
              <w:rPr>
                <w:rFonts w:ascii="Calibri" w:hAnsi="Calibri"/>
              </w:rPr>
              <w:t>2</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14:paraId="39806BBD" w14:textId="77777777" w:rsidR="00CF015B" w:rsidRPr="00017231" w:rsidRDefault="00CF015B" w:rsidP="006343AA">
            <w:pPr>
              <w:spacing w:line="276" w:lineRule="auto"/>
              <w:rPr>
                <w:rFonts w:ascii="Calibri" w:hAnsi="Calibri"/>
              </w:rPr>
            </w:pPr>
            <w:r w:rsidRPr="00017231">
              <w:rPr>
                <w:rFonts w:ascii="Calibri" w:hAnsi="Calibri"/>
              </w:rPr>
              <w:t>Nr rachunku bankowego</w:t>
            </w:r>
          </w:p>
        </w:tc>
      </w:tr>
      <w:tr w:rsidR="00CF015B" w:rsidRPr="00017231" w14:paraId="2AD565A3" w14:textId="77777777" w:rsidTr="006343AA">
        <w:tc>
          <w:tcPr>
            <w:tcW w:w="567" w:type="dxa"/>
            <w:tcBorders>
              <w:top w:val="single" w:sz="4" w:space="0" w:color="000000"/>
              <w:left w:val="single" w:sz="4" w:space="0" w:color="000000"/>
              <w:bottom w:val="single" w:sz="4" w:space="0" w:color="000000"/>
            </w:tcBorders>
            <w:shd w:val="clear" w:color="auto" w:fill="auto"/>
          </w:tcPr>
          <w:p w14:paraId="5BEC47A6" w14:textId="77777777" w:rsidR="00CF015B" w:rsidRPr="00017231" w:rsidRDefault="00CF015B" w:rsidP="006343AA">
            <w:pPr>
              <w:spacing w:line="276" w:lineRule="auto"/>
              <w:jc w:val="right"/>
              <w:rPr>
                <w:rFonts w:ascii="Calibri" w:hAnsi="Calibri"/>
              </w:rPr>
            </w:pPr>
            <w:r w:rsidRPr="00017231">
              <w:rPr>
                <w:rFonts w:ascii="Calibri" w:hAnsi="Calibri"/>
              </w:rPr>
              <w:t>3</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14:paraId="12859C99" w14:textId="77777777" w:rsidR="00CF015B" w:rsidRPr="00017231" w:rsidRDefault="00CF015B" w:rsidP="006343AA">
            <w:pPr>
              <w:spacing w:line="276" w:lineRule="auto"/>
              <w:rPr>
                <w:rFonts w:ascii="Calibri" w:hAnsi="Calibri"/>
              </w:rPr>
            </w:pPr>
            <w:r w:rsidRPr="00017231">
              <w:rPr>
                <w:rFonts w:ascii="Calibri" w:hAnsi="Calibri"/>
              </w:rPr>
              <w:t>Kwota wynagrodzenia</w:t>
            </w:r>
          </w:p>
        </w:tc>
      </w:tr>
    </w:tbl>
    <w:p w14:paraId="049ACCCB" w14:textId="77777777" w:rsidR="00CF015B" w:rsidRPr="00017231" w:rsidRDefault="00CF015B" w:rsidP="000349E9">
      <w:pPr>
        <w:widowControl/>
        <w:numPr>
          <w:ilvl w:val="0"/>
          <w:numId w:val="145"/>
        </w:numPr>
        <w:tabs>
          <w:tab w:val="clear" w:pos="0"/>
          <w:tab w:val="num" w:pos="-6379"/>
        </w:tabs>
        <w:suppressAutoHyphens/>
        <w:autoSpaceDE/>
        <w:autoSpaceDN/>
        <w:spacing w:line="276" w:lineRule="auto"/>
        <w:ind w:hanging="294"/>
        <w:jc w:val="both"/>
        <w:rPr>
          <w:rFonts w:ascii="Calibri" w:hAnsi="Calibri"/>
        </w:rPr>
      </w:pPr>
      <w:r w:rsidRPr="00017231">
        <w:rPr>
          <w:rFonts w:ascii="Calibri" w:hAnsi="Calibri"/>
        </w:rPr>
        <w:t>Osoby fizyczne i osoby prowadzące działalność gospodarczą, których dane będą przetwarzane w związku z badaniem kwalifikowalności środków w projekcie</w:t>
      </w:r>
    </w:p>
    <w:tbl>
      <w:tblPr>
        <w:tblW w:w="0" w:type="auto"/>
        <w:tblInd w:w="70" w:type="dxa"/>
        <w:tblLayout w:type="fixed"/>
        <w:tblCellMar>
          <w:left w:w="70" w:type="dxa"/>
          <w:right w:w="70" w:type="dxa"/>
        </w:tblCellMar>
        <w:tblLook w:val="0000" w:firstRow="0" w:lastRow="0" w:firstColumn="0" w:lastColumn="0" w:noHBand="0" w:noVBand="0"/>
      </w:tblPr>
      <w:tblGrid>
        <w:gridCol w:w="567"/>
        <w:gridCol w:w="8505"/>
      </w:tblGrid>
      <w:tr w:rsidR="00CF015B" w:rsidRPr="00017231" w14:paraId="1BA30935" w14:textId="77777777" w:rsidTr="006343AA">
        <w:tc>
          <w:tcPr>
            <w:tcW w:w="567" w:type="dxa"/>
            <w:tcBorders>
              <w:top w:val="single" w:sz="4" w:space="0" w:color="000000"/>
              <w:left w:val="single" w:sz="4" w:space="0" w:color="000000"/>
              <w:bottom w:val="single" w:sz="4" w:space="0" w:color="000000"/>
            </w:tcBorders>
            <w:shd w:val="clear" w:color="auto" w:fill="auto"/>
          </w:tcPr>
          <w:p w14:paraId="41AF3767" w14:textId="77777777" w:rsidR="00CF015B" w:rsidRPr="00017231" w:rsidRDefault="00CF015B" w:rsidP="006343AA">
            <w:pPr>
              <w:spacing w:line="276" w:lineRule="auto"/>
              <w:rPr>
                <w:rFonts w:ascii="Calibri" w:hAnsi="Calibri"/>
                <w:b/>
              </w:rPr>
            </w:pPr>
            <w:r w:rsidRPr="00017231">
              <w:rPr>
                <w:rFonts w:ascii="Calibri" w:hAnsi="Calibri"/>
                <w:b/>
              </w:rPr>
              <w:t>Lp.</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14:paraId="79ED31F9" w14:textId="77777777" w:rsidR="00CF015B" w:rsidRPr="00017231" w:rsidRDefault="00CF015B" w:rsidP="006343AA">
            <w:pPr>
              <w:spacing w:line="276" w:lineRule="auto"/>
              <w:rPr>
                <w:rFonts w:ascii="Calibri" w:hAnsi="Calibri"/>
              </w:rPr>
            </w:pPr>
            <w:r w:rsidRPr="00017231">
              <w:rPr>
                <w:rFonts w:ascii="Calibri" w:hAnsi="Calibri"/>
                <w:b/>
              </w:rPr>
              <w:t>Nazwa</w:t>
            </w:r>
          </w:p>
        </w:tc>
      </w:tr>
      <w:tr w:rsidR="00CF015B" w:rsidRPr="00017231" w14:paraId="05FF2455" w14:textId="77777777" w:rsidTr="006343AA">
        <w:tc>
          <w:tcPr>
            <w:tcW w:w="567" w:type="dxa"/>
            <w:tcBorders>
              <w:top w:val="single" w:sz="4" w:space="0" w:color="000000"/>
              <w:left w:val="single" w:sz="4" w:space="0" w:color="000000"/>
              <w:bottom w:val="single" w:sz="4" w:space="0" w:color="000000"/>
            </w:tcBorders>
            <w:shd w:val="clear" w:color="auto" w:fill="auto"/>
          </w:tcPr>
          <w:p w14:paraId="58A4F185" w14:textId="77777777" w:rsidR="00CF015B" w:rsidRPr="00017231" w:rsidRDefault="00CF015B" w:rsidP="006343AA">
            <w:pPr>
              <w:spacing w:line="276" w:lineRule="auto"/>
              <w:jc w:val="right"/>
              <w:rPr>
                <w:rFonts w:ascii="Calibri" w:hAnsi="Calibri"/>
              </w:rPr>
            </w:pPr>
            <w:r w:rsidRPr="00017231">
              <w:rPr>
                <w:rFonts w:ascii="Calibri" w:hAnsi="Calibri"/>
              </w:rPr>
              <w:t>1</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14:paraId="4AD26F28" w14:textId="77777777" w:rsidR="00CF015B" w:rsidRPr="00017231" w:rsidRDefault="00CF015B" w:rsidP="006343AA">
            <w:pPr>
              <w:spacing w:line="276" w:lineRule="auto"/>
              <w:rPr>
                <w:rFonts w:ascii="Calibri" w:hAnsi="Calibri"/>
              </w:rPr>
            </w:pPr>
            <w:r w:rsidRPr="00017231">
              <w:rPr>
                <w:rFonts w:ascii="Calibri" w:hAnsi="Calibri"/>
              </w:rPr>
              <w:t>Nazwa wykonawcy</w:t>
            </w:r>
          </w:p>
        </w:tc>
      </w:tr>
      <w:tr w:rsidR="00CF015B" w:rsidRPr="00017231" w14:paraId="4B52D965" w14:textId="77777777" w:rsidTr="006343AA">
        <w:tc>
          <w:tcPr>
            <w:tcW w:w="567" w:type="dxa"/>
            <w:tcBorders>
              <w:top w:val="single" w:sz="4" w:space="0" w:color="000000"/>
              <w:left w:val="single" w:sz="4" w:space="0" w:color="000000"/>
              <w:bottom w:val="single" w:sz="4" w:space="0" w:color="000000"/>
            </w:tcBorders>
            <w:shd w:val="clear" w:color="auto" w:fill="auto"/>
          </w:tcPr>
          <w:p w14:paraId="28217958" w14:textId="77777777" w:rsidR="00CF015B" w:rsidRPr="00017231" w:rsidRDefault="00CF015B" w:rsidP="006343AA">
            <w:pPr>
              <w:spacing w:line="276" w:lineRule="auto"/>
              <w:jc w:val="right"/>
              <w:rPr>
                <w:rFonts w:ascii="Calibri" w:hAnsi="Calibri"/>
              </w:rPr>
            </w:pPr>
            <w:r w:rsidRPr="00017231">
              <w:rPr>
                <w:rFonts w:ascii="Calibri" w:hAnsi="Calibri"/>
              </w:rPr>
              <w:t>2</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14:paraId="2738DBBE" w14:textId="77777777" w:rsidR="00CF015B" w:rsidRPr="00017231" w:rsidRDefault="00CF015B" w:rsidP="006343AA">
            <w:pPr>
              <w:spacing w:line="276" w:lineRule="auto"/>
              <w:rPr>
                <w:rFonts w:ascii="Calibri" w:hAnsi="Calibri"/>
              </w:rPr>
            </w:pPr>
            <w:r w:rsidRPr="00017231">
              <w:rPr>
                <w:rFonts w:ascii="Calibri" w:hAnsi="Calibri"/>
              </w:rPr>
              <w:t>Imię</w:t>
            </w:r>
          </w:p>
        </w:tc>
      </w:tr>
      <w:tr w:rsidR="00CF015B" w:rsidRPr="00017231" w14:paraId="1FB7E602" w14:textId="77777777" w:rsidTr="006343AA">
        <w:tc>
          <w:tcPr>
            <w:tcW w:w="567" w:type="dxa"/>
            <w:tcBorders>
              <w:top w:val="single" w:sz="4" w:space="0" w:color="000000"/>
              <w:left w:val="single" w:sz="4" w:space="0" w:color="000000"/>
              <w:bottom w:val="single" w:sz="4" w:space="0" w:color="000000"/>
            </w:tcBorders>
            <w:shd w:val="clear" w:color="auto" w:fill="auto"/>
          </w:tcPr>
          <w:p w14:paraId="446ADB92" w14:textId="77777777" w:rsidR="00CF015B" w:rsidRPr="00017231" w:rsidRDefault="00CF015B" w:rsidP="006343AA">
            <w:pPr>
              <w:spacing w:line="276" w:lineRule="auto"/>
              <w:jc w:val="right"/>
              <w:rPr>
                <w:rFonts w:ascii="Calibri" w:hAnsi="Calibri"/>
              </w:rPr>
            </w:pPr>
            <w:r w:rsidRPr="00017231">
              <w:rPr>
                <w:rFonts w:ascii="Calibri" w:hAnsi="Calibri"/>
              </w:rPr>
              <w:t>3</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14:paraId="52764EBF" w14:textId="77777777" w:rsidR="00CF015B" w:rsidRPr="00017231" w:rsidRDefault="00CF015B" w:rsidP="006343AA">
            <w:pPr>
              <w:spacing w:line="276" w:lineRule="auto"/>
              <w:rPr>
                <w:rFonts w:ascii="Calibri" w:hAnsi="Calibri"/>
              </w:rPr>
            </w:pPr>
            <w:r w:rsidRPr="00017231">
              <w:rPr>
                <w:rFonts w:ascii="Calibri" w:hAnsi="Calibri"/>
              </w:rPr>
              <w:t>Nazwisko</w:t>
            </w:r>
          </w:p>
        </w:tc>
      </w:tr>
      <w:tr w:rsidR="00CF015B" w:rsidRPr="00017231" w14:paraId="7E16D572" w14:textId="77777777" w:rsidTr="006343AA">
        <w:tc>
          <w:tcPr>
            <w:tcW w:w="567" w:type="dxa"/>
            <w:tcBorders>
              <w:top w:val="single" w:sz="4" w:space="0" w:color="000000"/>
              <w:left w:val="single" w:sz="4" w:space="0" w:color="000000"/>
              <w:bottom w:val="single" w:sz="4" w:space="0" w:color="000000"/>
            </w:tcBorders>
            <w:shd w:val="clear" w:color="auto" w:fill="auto"/>
          </w:tcPr>
          <w:p w14:paraId="6CFF8E6D" w14:textId="77777777" w:rsidR="00CF015B" w:rsidRPr="00017231" w:rsidRDefault="00CF015B" w:rsidP="006343AA">
            <w:pPr>
              <w:spacing w:line="276" w:lineRule="auto"/>
              <w:jc w:val="right"/>
              <w:rPr>
                <w:rFonts w:ascii="Calibri" w:hAnsi="Calibri"/>
              </w:rPr>
            </w:pPr>
            <w:r w:rsidRPr="00017231">
              <w:rPr>
                <w:rFonts w:ascii="Calibri" w:hAnsi="Calibri"/>
              </w:rPr>
              <w:t>2</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14:paraId="2307D22D" w14:textId="77777777" w:rsidR="00CF015B" w:rsidRPr="00017231" w:rsidRDefault="00CF015B" w:rsidP="006343AA">
            <w:pPr>
              <w:spacing w:line="276" w:lineRule="auto"/>
              <w:rPr>
                <w:rFonts w:ascii="Calibri" w:hAnsi="Calibri"/>
              </w:rPr>
            </w:pPr>
            <w:r w:rsidRPr="00017231">
              <w:rPr>
                <w:rFonts w:ascii="Calibri" w:hAnsi="Calibri"/>
              </w:rPr>
              <w:t>Kraj</w:t>
            </w:r>
          </w:p>
        </w:tc>
      </w:tr>
      <w:tr w:rsidR="00CF015B" w:rsidRPr="00017231" w14:paraId="2A37E412" w14:textId="77777777" w:rsidTr="006343AA">
        <w:tc>
          <w:tcPr>
            <w:tcW w:w="567" w:type="dxa"/>
            <w:tcBorders>
              <w:top w:val="single" w:sz="4" w:space="0" w:color="000000"/>
              <w:left w:val="single" w:sz="4" w:space="0" w:color="000000"/>
              <w:bottom w:val="single" w:sz="4" w:space="0" w:color="000000"/>
            </w:tcBorders>
            <w:shd w:val="clear" w:color="auto" w:fill="auto"/>
          </w:tcPr>
          <w:p w14:paraId="4D077318" w14:textId="77777777" w:rsidR="00CF015B" w:rsidRPr="00017231" w:rsidRDefault="00CF015B" w:rsidP="006343AA">
            <w:pPr>
              <w:spacing w:line="276" w:lineRule="auto"/>
              <w:jc w:val="right"/>
              <w:rPr>
                <w:rFonts w:ascii="Calibri" w:hAnsi="Calibri"/>
              </w:rPr>
            </w:pPr>
            <w:r w:rsidRPr="00017231">
              <w:rPr>
                <w:rFonts w:ascii="Calibri" w:hAnsi="Calibri"/>
              </w:rPr>
              <w:t>3</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14:paraId="31D74326" w14:textId="77777777" w:rsidR="00CF015B" w:rsidRPr="00017231" w:rsidRDefault="00CF015B" w:rsidP="006343AA">
            <w:pPr>
              <w:spacing w:line="276" w:lineRule="auto"/>
              <w:rPr>
                <w:rFonts w:ascii="Calibri" w:hAnsi="Calibri"/>
              </w:rPr>
            </w:pPr>
            <w:r w:rsidRPr="00017231">
              <w:rPr>
                <w:rFonts w:ascii="Calibri" w:hAnsi="Calibri"/>
              </w:rPr>
              <w:t>NIP</w:t>
            </w:r>
          </w:p>
        </w:tc>
      </w:tr>
      <w:tr w:rsidR="00CF015B" w:rsidRPr="00017231" w14:paraId="1AFE84AE" w14:textId="77777777" w:rsidTr="006343AA">
        <w:tc>
          <w:tcPr>
            <w:tcW w:w="567" w:type="dxa"/>
            <w:tcBorders>
              <w:top w:val="single" w:sz="4" w:space="0" w:color="000000"/>
              <w:left w:val="single" w:sz="4" w:space="0" w:color="000000"/>
              <w:bottom w:val="single" w:sz="4" w:space="0" w:color="000000"/>
            </w:tcBorders>
            <w:shd w:val="clear" w:color="auto" w:fill="auto"/>
          </w:tcPr>
          <w:p w14:paraId="3D354328" w14:textId="77777777" w:rsidR="00CF015B" w:rsidRPr="00017231" w:rsidRDefault="00CF015B" w:rsidP="006343AA">
            <w:pPr>
              <w:spacing w:line="276" w:lineRule="auto"/>
              <w:jc w:val="right"/>
              <w:rPr>
                <w:rFonts w:ascii="Calibri" w:hAnsi="Calibri"/>
              </w:rPr>
            </w:pPr>
            <w:r w:rsidRPr="00017231">
              <w:rPr>
                <w:rFonts w:ascii="Calibri" w:hAnsi="Calibri"/>
              </w:rPr>
              <w:t>4</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14:paraId="3F5E2D59" w14:textId="77777777" w:rsidR="00CF015B" w:rsidRPr="00017231" w:rsidRDefault="00CF015B" w:rsidP="006343AA">
            <w:pPr>
              <w:spacing w:line="276" w:lineRule="auto"/>
              <w:rPr>
                <w:rFonts w:ascii="Calibri" w:hAnsi="Calibri"/>
              </w:rPr>
            </w:pPr>
            <w:r w:rsidRPr="00017231">
              <w:rPr>
                <w:rFonts w:ascii="Calibri" w:hAnsi="Calibri"/>
              </w:rPr>
              <w:t>PESEL</w:t>
            </w:r>
          </w:p>
        </w:tc>
      </w:tr>
      <w:tr w:rsidR="00CF015B" w:rsidRPr="00017231" w14:paraId="7A624D39" w14:textId="77777777" w:rsidTr="006343AA">
        <w:tc>
          <w:tcPr>
            <w:tcW w:w="567" w:type="dxa"/>
            <w:tcBorders>
              <w:top w:val="single" w:sz="4" w:space="0" w:color="000000"/>
              <w:left w:val="single" w:sz="4" w:space="0" w:color="000000"/>
              <w:bottom w:val="single" w:sz="4" w:space="0" w:color="000000"/>
            </w:tcBorders>
            <w:shd w:val="clear" w:color="auto" w:fill="auto"/>
          </w:tcPr>
          <w:p w14:paraId="3134B66B" w14:textId="77777777" w:rsidR="00CF015B" w:rsidRPr="00017231" w:rsidRDefault="00CF015B" w:rsidP="006343AA">
            <w:pPr>
              <w:spacing w:line="276" w:lineRule="auto"/>
              <w:jc w:val="right"/>
              <w:rPr>
                <w:rFonts w:ascii="Calibri" w:hAnsi="Calibri"/>
              </w:rPr>
            </w:pPr>
            <w:r w:rsidRPr="00017231">
              <w:rPr>
                <w:rFonts w:ascii="Calibri" w:hAnsi="Calibri"/>
              </w:rPr>
              <w:t>5</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14:paraId="4E46EAFB" w14:textId="77777777" w:rsidR="00CF015B" w:rsidRPr="00017231" w:rsidRDefault="00CF015B" w:rsidP="006343AA">
            <w:pPr>
              <w:spacing w:line="276" w:lineRule="auto"/>
              <w:rPr>
                <w:rFonts w:ascii="Calibri" w:hAnsi="Calibri"/>
              </w:rPr>
            </w:pPr>
            <w:r w:rsidRPr="00017231">
              <w:rPr>
                <w:rFonts w:ascii="Calibri" w:hAnsi="Calibri"/>
              </w:rPr>
              <w:t>Adres:</w:t>
            </w:r>
          </w:p>
          <w:p w14:paraId="11B17D4C" w14:textId="77777777" w:rsidR="00CF015B" w:rsidRPr="00017231" w:rsidRDefault="00CF015B" w:rsidP="006343AA">
            <w:pPr>
              <w:spacing w:line="276" w:lineRule="auto"/>
              <w:ind w:left="1632" w:hanging="993"/>
              <w:rPr>
                <w:rFonts w:ascii="Calibri" w:hAnsi="Calibri"/>
              </w:rPr>
            </w:pPr>
            <w:r w:rsidRPr="00017231">
              <w:rPr>
                <w:rFonts w:ascii="Calibri" w:hAnsi="Calibri"/>
              </w:rPr>
              <w:t>Ulica</w:t>
            </w:r>
          </w:p>
          <w:p w14:paraId="6120857A" w14:textId="77777777" w:rsidR="00CF015B" w:rsidRPr="00017231" w:rsidRDefault="00CF015B" w:rsidP="006343AA">
            <w:pPr>
              <w:spacing w:line="276" w:lineRule="auto"/>
              <w:ind w:left="1632" w:hanging="993"/>
              <w:rPr>
                <w:rFonts w:ascii="Calibri" w:hAnsi="Calibri"/>
              </w:rPr>
            </w:pPr>
            <w:r w:rsidRPr="00017231">
              <w:rPr>
                <w:rFonts w:ascii="Calibri" w:hAnsi="Calibri"/>
              </w:rPr>
              <w:t>Nr budynku</w:t>
            </w:r>
          </w:p>
          <w:p w14:paraId="37AD945A" w14:textId="77777777" w:rsidR="00CF015B" w:rsidRPr="00017231" w:rsidRDefault="00CF015B" w:rsidP="006343AA">
            <w:pPr>
              <w:spacing w:line="276" w:lineRule="auto"/>
              <w:ind w:left="1632" w:hanging="993"/>
              <w:rPr>
                <w:rFonts w:ascii="Calibri" w:hAnsi="Calibri"/>
              </w:rPr>
            </w:pPr>
            <w:r w:rsidRPr="00017231">
              <w:rPr>
                <w:rFonts w:ascii="Calibri" w:hAnsi="Calibri"/>
              </w:rPr>
              <w:t>Nr lokalu</w:t>
            </w:r>
          </w:p>
          <w:p w14:paraId="19212447" w14:textId="77777777" w:rsidR="00CF015B" w:rsidRPr="00017231" w:rsidRDefault="00CF015B" w:rsidP="006343AA">
            <w:pPr>
              <w:spacing w:line="276" w:lineRule="auto"/>
              <w:ind w:left="1632" w:hanging="993"/>
              <w:rPr>
                <w:rFonts w:ascii="Calibri" w:hAnsi="Calibri"/>
              </w:rPr>
            </w:pPr>
            <w:r w:rsidRPr="00017231">
              <w:rPr>
                <w:rFonts w:ascii="Calibri" w:hAnsi="Calibri"/>
              </w:rPr>
              <w:t>Kod pocztowy</w:t>
            </w:r>
          </w:p>
          <w:p w14:paraId="27797AA1" w14:textId="77777777" w:rsidR="00CF015B" w:rsidRPr="00017231" w:rsidRDefault="00CF015B" w:rsidP="006343AA">
            <w:pPr>
              <w:spacing w:line="276" w:lineRule="auto"/>
              <w:ind w:left="1632" w:hanging="993"/>
              <w:rPr>
                <w:rFonts w:ascii="Calibri" w:hAnsi="Calibri"/>
              </w:rPr>
            </w:pPr>
            <w:r w:rsidRPr="00017231">
              <w:rPr>
                <w:rFonts w:ascii="Calibri" w:hAnsi="Calibri"/>
              </w:rPr>
              <w:t>Miejscowość</w:t>
            </w:r>
          </w:p>
        </w:tc>
      </w:tr>
      <w:tr w:rsidR="00CF015B" w:rsidRPr="00017231" w14:paraId="068FDB6B" w14:textId="77777777" w:rsidTr="006343AA">
        <w:tc>
          <w:tcPr>
            <w:tcW w:w="567" w:type="dxa"/>
            <w:tcBorders>
              <w:top w:val="single" w:sz="4" w:space="0" w:color="000000"/>
              <w:left w:val="single" w:sz="4" w:space="0" w:color="000000"/>
              <w:bottom w:val="single" w:sz="4" w:space="0" w:color="000000"/>
            </w:tcBorders>
            <w:shd w:val="clear" w:color="auto" w:fill="auto"/>
          </w:tcPr>
          <w:p w14:paraId="283982A3" w14:textId="77777777" w:rsidR="00CF015B" w:rsidRPr="00017231" w:rsidRDefault="00CF015B" w:rsidP="006343AA">
            <w:pPr>
              <w:spacing w:line="276" w:lineRule="auto"/>
              <w:jc w:val="right"/>
              <w:rPr>
                <w:rFonts w:ascii="Calibri" w:hAnsi="Calibri"/>
              </w:rPr>
            </w:pPr>
            <w:r w:rsidRPr="00017231">
              <w:rPr>
                <w:rFonts w:ascii="Calibri" w:hAnsi="Calibri"/>
              </w:rPr>
              <w:t>6</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14:paraId="415575AA" w14:textId="77777777" w:rsidR="00CF015B" w:rsidRPr="00017231" w:rsidRDefault="00CF015B" w:rsidP="006343AA">
            <w:pPr>
              <w:spacing w:line="276" w:lineRule="auto"/>
              <w:rPr>
                <w:rFonts w:ascii="Calibri" w:hAnsi="Calibri"/>
              </w:rPr>
            </w:pPr>
            <w:r w:rsidRPr="00017231">
              <w:rPr>
                <w:rFonts w:ascii="Calibri" w:hAnsi="Calibri"/>
              </w:rPr>
              <w:t>Nr rachunku bankowego</w:t>
            </w:r>
          </w:p>
        </w:tc>
      </w:tr>
      <w:tr w:rsidR="00CF015B" w:rsidRPr="00017231" w14:paraId="674F6D0A" w14:textId="77777777" w:rsidTr="006343AA">
        <w:tc>
          <w:tcPr>
            <w:tcW w:w="567" w:type="dxa"/>
            <w:tcBorders>
              <w:top w:val="single" w:sz="4" w:space="0" w:color="000000"/>
              <w:left w:val="single" w:sz="4" w:space="0" w:color="000000"/>
              <w:bottom w:val="single" w:sz="4" w:space="0" w:color="000000"/>
            </w:tcBorders>
            <w:shd w:val="clear" w:color="auto" w:fill="auto"/>
          </w:tcPr>
          <w:p w14:paraId="57E1577C" w14:textId="77777777" w:rsidR="00CF015B" w:rsidRPr="00017231" w:rsidRDefault="00CF015B" w:rsidP="006343AA">
            <w:pPr>
              <w:spacing w:line="276" w:lineRule="auto"/>
              <w:jc w:val="right"/>
              <w:rPr>
                <w:rFonts w:ascii="Calibri" w:hAnsi="Calibri"/>
              </w:rPr>
            </w:pPr>
            <w:r w:rsidRPr="00017231">
              <w:rPr>
                <w:rFonts w:ascii="Calibri" w:hAnsi="Calibri"/>
              </w:rPr>
              <w:t>7</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14:paraId="7AE6120D" w14:textId="77777777" w:rsidR="00CF015B" w:rsidRPr="00017231" w:rsidRDefault="00CF015B" w:rsidP="006343AA">
            <w:pPr>
              <w:spacing w:line="276" w:lineRule="auto"/>
              <w:rPr>
                <w:rFonts w:ascii="Calibri" w:hAnsi="Calibri"/>
              </w:rPr>
            </w:pPr>
            <w:r w:rsidRPr="00017231">
              <w:rPr>
                <w:rFonts w:ascii="Calibri" w:hAnsi="Calibri"/>
              </w:rPr>
              <w:t>Kwota wynagrodzenia</w:t>
            </w:r>
          </w:p>
        </w:tc>
      </w:tr>
    </w:tbl>
    <w:p w14:paraId="6D16FD42" w14:textId="77777777" w:rsidR="00CF015B" w:rsidRPr="00017231" w:rsidRDefault="00CF015B" w:rsidP="00CF015B">
      <w:pPr>
        <w:pStyle w:val="Tekstpodstawowy"/>
        <w:spacing w:line="276" w:lineRule="auto"/>
        <w:rPr>
          <w:rFonts w:ascii="Calibri" w:hAnsi="Calibri"/>
        </w:rPr>
      </w:pPr>
    </w:p>
    <w:p w14:paraId="25FECB02" w14:textId="77777777" w:rsidR="00CF015B" w:rsidRPr="00017231" w:rsidRDefault="00CF015B" w:rsidP="00CF015B">
      <w:pPr>
        <w:spacing w:line="276" w:lineRule="auto"/>
        <w:rPr>
          <w:rFonts w:ascii="Calibri" w:hAnsi="Calibri"/>
          <w:u w:val="single"/>
        </w:rPr>
      </w:pPr>
    </w:p>
    <w:p w14:paraId="3ABED349" w14:textId="77777777" w:rsidR="00CF015B" w:rsidRPr="00017231" w:rsidRDefault="00CF015B" w:rsidP="00CF015B">
      <w:pPr>
        <w:spacing w:line="276" w:lineRule="auto"/>
        <w:rPr>
          <w:rFonts w:ascii="Calibri" w:hAnsi="Calibri"/>
          <w:u w:val="single"/>
        </w:rPr>
      </w:pPr>
      <w:r w:rsidRPr="00017231">
        <w:rPr>
          <w:rFonts w:ascii="Calibri" w:hAnsi="Calibri"/>
          <w:u w:val="single"/>
        </w:rPr>
        <w:br w:type="page"/>
      </w:r>
    </w:p>
    <w:p w14:paraId="45BC5CE7" w14:textId="1C80DA11" w:rsidR="00CF015B" w:rsidRPr="0062341A" w:rsidRDefault="00CF015B" w:rsidP="00CF015B">
      <w:pPr>
        <w:tabs>
          <w:tab w:val="center" w:pos="4536"/>
          <w:tab w:val="right" w:pos="9072"/>
        </w:tabs>
        <w:spacing w:line="276" w:lineRule="auto"/>
        <w:jc w:val="right"/>
        <w:rPr>
          <w:rFonts w:ascii="Calibri" w:hAnsi="Calibri"/>
          <w:b/>
        </w:rPr>
      </w:pPr>
      <w:r w:rsidRPr="0062341A">
        <w:rPr>
          <w:rFonts w:ascii="Calibri" w:hAnsi="Calibri"/>
          <w:b/>
        </w:rPr>
        <w:lastRenderedPageBreak/>
        <w:t xml:space="preserve">Załącznik nr 6 do Umowy </w:t>
      </w:r>
    </w:p>
    <w:p w14:paraId="6644EB66" w14:textId="77777777" w:rsidR="00CF015B" w:rsidRPr="0062341A" w:rsidRDefault="00CF015B" w:rsidP="00CF015B">
      <w:pPr>
        <w:tabs>
          <w:tab w:val="center" w:pos="4536"/>
          <w:tab w:val="right" w:pos="9072"/>
        </w:tabs>
        <w:spacing w:line="276" w:lineRule="auto"/>
        <w:rPr>
          <w:rFonts w:ascii="Calibri" w:hAnsi="Calibri"/>
        </w:rPr>
      </w:pPr>
    </w:p>
    <w:p w14:paraId="7D078DF4" w14:textId="163A7999" w:rsidR="00CF015B" w:rsidRPr="0062341A" w:rsidRDefault="00CF015B" w:rsidP="00CF015B">
      <w:pPr>
        <w:spacing w:line="276" w:lineRule="auto"/>
        <w:jc w:val="center"/>
        <w:rPr>
          <w:rFonts w:ascii="Calibri" w:hAnsi="Calibri"/>
          <w:b/>
          <w:u w:val="single"/>
        </w:rPr>
      </w:pPr>
      <w:r w:rsidRPr="0062341A">
        <w:rPr>
          <w:rFonts w:ascii="Calibri" w:hAnsi="Calibri"/>
          <w:b/>
          <w:u w:val="single"/>
        </w:rPr>
        <w:t>Wzór upoważnienia do przetwarzania danych osobowych</w:t>
      </w:r>
    </w:p>
    <w:p w14:paraId="25DDCB0B" w14:textId="77777777" w:rsidR="00CF015B" w:rsidRPr="0062341A" w:rsidRDefault="00CF015B" w:rsidP="00CF015B">
      <w:pPr>
        <w:spacing w:line="276" w:lineRule="auto"/>
        <w:rPr>
          <w:rFonts w:ascii="Calibri" w:hAnsi="Calibri"/>
        </w:rPr>
      </w:pPr>
    </w:p>
    <w:p w14:paraId="48C33325" w14:textId="77777777" w:rsidR="00CF015B" w:rsidRPr="0062341A" w:rsidRDefault="00CF015B" w:rsidP="00CF015B">
      <w:pPr>
        <w:spacing w:line="276" w:lineRule="auto"/>
        <w:jc w:val="center"/>
        <w:rPr>
          <w:rFonts w:ascii="Calibri" w:hAnsi="Calibri"/>
        </w:rPr>
      </w:pPr>
      <w:r w:rsidRPr="0062341A">
        <w:rPr>
          <w:rFonts w:ascii="Calibri" w:hAnsi="Calibri"/>
          <w:b/>
          <w:noProof/>
        </w:rPr>
        <w:drawing>
          <wp:inline distT="0" distB="0" distL="0" distR="0" wp14:anchorId="74749D56" wp14:editId="38C4DF42">
            <wp:extent cx="5753100" cy="866775"/>
            <wp:effectExtent l="1905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3" cstate="print"/>
                    <a:srcRect/>
                    <a:stretch>
                      <a:fillRect/>
                    </a:stretch>
                  </pic:blipFill>
                  <pic:spPr bwMode="auto">
                    <a:xfrm>
                      <a:off x="0" y="0"/>
                      <a:ext cx="5753100" cy="866775"/>
                    </a:xfrm>
                    <a:prstGeom prst="rect">
                      <a:avLst/>
                    </a:prstGeom>
                    <a:noFill/>
                    <a:ln w="9525">
                      <a:noFill/>
                      <a:miter lim="800000"/>
                      <a:headEnd/>
                      <a:tailEnd/>
                    </a:ln>
                  </pic:spPr>
                </pic:pic>
              </a:graphicData>
            </a:graphic>
          </wp:inline>
        </w:drawing>
      </w:r>
    </w:p>
    <w:p w14:paraId="038DFD98" w14:textId="77777777" w:rsidR="00CF015B" w:rsidRPr="0062341A" w:rsidRDefault="00CF015B" w:rsidP="00CF015B">
      <w:pPr>
        <w:pStyle w:val="Tekstpodstawowy"/>
        <w:spacing w:line="276" w:lineRule="auto"/>
        <w:rPr>
          <w:rFonts w:ascii="Calibri" w:hAnsi="Calibri"/>
          <w:b/>
        </w:rPr>
      </w:pPr>
    </w:p>
    <w:p w14:paraId="794659F3" w14:textId="77777777" w:rsidR="00CF015B" w:rsidRPr="0062341A" w:rsidRDefault="00CF015B" w:rsidP="00CF015B">
      <w:pPr>
        <w:spacing w:line="276" w:lineRule="auto"/>
        <w:jc w:val="center"/>
        <w:rPr>
          <w:rFonts w:ascii="Calibri" w:hAnsi="Calibri"/>
          <w:b/>
          <w:bCs/>
        </w:rPr>
      </w:pPr>
      <w:r w:rsidRPr="0062341A">
        <w:rPr>
          <w:rFonts w:ascii="Calibri" w:hAnsi="Calibri"/>
          <w:b/>
          <w:bCs/>
        </w:rPr>
        <w:t>UPOWAŻNIENIE Nr______</w:t>
      </w:r>
    </w:p>
    <w:p w14:paraId="1AF5C627" w14:textId="77777777" w:rsidR="00CF015B" w:rsidRPr="0062341A" w:rsidRDefault="00CF015B" w:rsidP="00CF015B">
      <w:pPr>
        <w:spacing w:line="276" w:lineRule="auto"/>
        <w:jc w:val="center"/>
        <w:rPr>
          <w:rFonts w:ascii="Calibri" w:hAnsi="Calibri"/>
          <w:b/>
          <w:bCs/>
        </w:rPr>
      </w:pPr>
      <w:r w:rsidRPr="0062341A">
        <w:rPr>
          <w:rFonts w:ascii="Calibri" w:hAnsi="Calibri"/>
          <w:b/>
          <w:bCs/>
        </w:rPr>
        <w:t xml:space="preserve">DO PRZETWARZANIA DANYCH OSOBOWYCH </w:t>
      </w:r>
    </w:p>
    <w:p w14:paraId="61BF77D8" w14:textId="77777777" w:rsidR="00CF015B" w:rsidRPr="0062341A" w:rsidRDefault="00CF015B" w:rsidP="00CF015B">
      <w:pPr>
        <w:pStyle w:val="Text"/>
        <w:spacing w:after="0" w:line="276" w:lineRule="auto"/>
        <w:ind w:firstLine="0"/>
        <w:jc w:val="both"/>
        <w:rPr>
          <w:rFonts w:ascii="Calibri" w:hAnsi="Calibri"/>
          <w:sz w:val="22"/>
          <w:szCs w:val="22"/>
          <w:lang w:val="pl-PL"/>
        </w:rPr>
      </w:pPr>
      <w:r w:rsidRPr="0062341A">
        <w:rPr>
          <w:rFonts w:ascii="Calibri" w:hAnsi="Calibri"/>
          <w:sz w:val="22"/>
          <w:szCs w:val="22"/>
          <w:lang w:val="pl-PL"/>
        </w:rPr>
        <w:t xml:space="preserve">Z dniem [_________________________] r., na podstawie art. 29 w związku z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(RODO), upoważniam [____________________________] do przetwarzania danych osobowych w zbiorze Program Operacyjny Wiedza Edukacja Rozwój. </w:t>
      </w:r>
    </w:p>
    <w:p w14:paraId="096583B9" w14:textId="77777777" w:rsidR="00CF015B" w:rsidRPr="0062341A" w:rsidRDefault="00CF015B" w:rsidP="00CF015B">
      <w:pPr>
        <w:pStyle w:val="Text"/>
        <w:spacing w:after="0" w:line="276" w:lineRule="auto"/>
        <w:ind w:firstLine="0"/>
        <w:jc w:val="both"/>
        <w:rPr>
          <w:rFonts w:ascii="Calibri" w:hAnsi="Calibri"/>
          <w:sz w:val="22"/>
          <w:szCs w:val="22"/>
          <w:lang w:val="pl-PL"/>
        </w:rPr>
      </w:pPr>
      <w:r w:rsidRPr="0062341A">
        <w:rPr>
          <w:rFonts w:ascii="Calibri" w:hAnsi="Calibri"/>
          <w:sz w:val="22"/>
          <w:szCs w:val="22"/>
          <w:lang w:val="pl-PL"/>
        </w:rPr>
        <w:t>Upoważnienie wygasa z chwilą ustania Pana/Pani* stosunku prawnego łączącego Pana/Panią* z [_________________________].</w:t>
      </w:r>
    </w:p>
    <w:p w14:paraId="167AF30D" w14:textId="77777777" w:rsidR="00CF015B" w:rsidRPr="0062341A" w:rsidRDefault="00CF015B" w:rsidP="00CF015B">
      <w:pPr>
        <w:spacing w:line="276" w:lineRule="auto"/>
        <w:rPr>
          <w:rFonts w:ascii="Calibri" w:hAnsi="Calibri"/>
        </w:rPr>
      </w:pPr>
    </w:p>
    <w:p w14:paraId="05CAFEF6" w14:textId="77777777" w:rsidR="00CF015B" w:rsidRPr="0062341A" w:rsidRDefault="00CF015B" w:rsidP="00CF015B">
      <w:pPr>
        <w:spacing w:line="276" w:lineRule="auto"/>
        <w:rPr>
          <w:rFonts w:ascii="Calibri" w:hAnsi="Calibri"/>
        </w:rPr>
      </w:pPr>
      <w:r w:rsidRPr="0062341A">
        <w:rPr>
          <w:rFonts w:ascii="Calibri" w:hAnsi="Calibri"/>
        </w:rPr>
        <w:t xml:space="preserve">_________________________________ </w:t>
      </w:r>
    </w:p>
    <w:p w14:paraId="57A3D08C" w14:textId="77777777" w:rsidR="00CF015B" w:rsidRPr="0062341A" w:rsidRDefault="00CF015B" w:rsidP="00CF015B">
      <w:pPr>
        <w:spacing w:line="276" w:lineRule="auto"/>
        <w:rPr>
          <w:rFonts w:ascii="Calibri" w:hAnsi="Calibri"/>
        </w:rPr>
      </w:pPr>
      <w:r w:rsidRPr="0062341A">
        <w:rPr>
          <w:rFonts w:ascii="Calibri" w:hAnsi="Calibri"/>
        </w:rPr>
        <w:t xml:space="preserve">      Czytelny podpis osoby upoważnionej </w:t>
      </w:r>
    </w:p>
    <w:p w14:paraId="42847901" w14:textId="77777777" w:rsidR="00CF015B" w:rsidRPr="0062341A" w:rsidRDefault="00CF015B" w:rsidP="00CF015B">
      <w:pPr>
        <w:spacing w:line="276" w:lineRule="auto"/>
        <w:rPr>
          <w:rFonts w:ascii="Calibri" w:hAnsi="Calibri"/>
        </w:rPr>
      </w:pPr>
      <w:r w:rsidRPr="0062341A">
        <w:rPr>
          <w:rFonts w:ascii="Calibri" w:hAnsi="Calibri"/>
        </w:rPr>
        <w:t xml:space="preserve">  do wydawania i odwoływania upoważnień.</w:t>
      </w:r>
    </w:p>
    <w:p w14:paraId="6F22F5A6" w14:textId="77777777" w:rsidR="00CF015B" w:rsidRPr="0062341A" w:rsidRDefault="00CF015B" w:rsidP="00CF015B">
      <w:pPr>
        <w:pStyle w:val="Text"/>
        <w:spacing w:after="0" w:line="276" w:lineRule="auto"/>
        <w:ind w:left="5664" w:firstLine="708"/>
        <w:rPr>
          <w:rFonts w:ascii="Calibri" w:hAnsi="Calibri"/>
          <w:spacing w:val="-1"/>
          <w:sz w:val="22"/>
          <w:szCs w:val="22"/>
          <w:lang w:val="pl-PL"/>
        </w:rPr>
      </w:pPr>
    </w:p>
    <w:p w14:paraId="2B36DCCA" w14:textId="77777777" w:rsidR="00CF015B" w:rsidRPr="0062341A" w:rsidRDefault="00CF015B" w:rsidP="00CF015B">
      <w:pPr>
        <w:pStyle w:val="Text"/>
        <w:spacing w:after="0" w:line="276" w:lineRule="auto"/>
        <w:ind w:left="5664" w:firstLine="0"/>
        <w:rPr>
          <w:rFonts w:ascii="Calibri" w:hAnsi="Calibri"/>
          <w:spacing w:val="-1"/>
          <w:sz w:val="22"/>
          <w:szCs w:val="22"/>
          <w:lang w:val="pl-PL"/>
        </w:rPr>
      </w:pPr>
      <w:r w:rsidRPr="0062341A">
        <w:rPr>
          <w:rFonts w:ascii="Calibri" w:hAnsi="Calibri"/>
          <w:spacing w:val="-1"/>
          <w:sz w:val="22"/>
          <w:szCs w:val="22"/>
          <w:lang w:val="pl-PL"/>
        </w:rPr>
        <w:t xml:space="preserve">     Upoważnienie otrzymałem/</w:t>
      </w:r>
      <w:proofErr w:type="spellStart"/>
      <w:r w:rsidRPr="0062341A">
        <w:rPr>
          <w:rFonts w:ascii="Calibri" w:hAnsi="Calibri"/>
          <w:spacing w:val="-1"/>
          <w:sz w:val="22"/>
          <w:szCs w:val="22"/>
          <w:lang w:val="pl-PL"/>
        </w:rPr>
        <w:t>am</w:t>
      </w:r>
      <w:proofErr w:type="spellEnd"/>
    </w:p>
    <w:p w14:paraId="72C0F20B" w14:textId="77777777" w:rsidR="00CF015B" w:rsidRPr="0062341A" w:rsidRDefault="00CF015B" w:rsidP="00CF015B">
      <w:pPr>
        <w:pStyle w:val="Text"/>
        <w:spacing w:after="0" w:line="276" w:lineRule="auto"/>
        <w:ind w:firstLine="0"/>
        <w:rPr>
          <w:rFonts w:ascii="Calibri" w:hAnsi="Calibri"/>
          <w:spacing w:val="-1"/>
          <w:sz w:val="22"/>
          <w:szCs w:val="22"/>
          <w:lang w:val="pl-PL"/>
        </w:rPr>
      </w:pPr>
    </w:p>
    <w:p w14:paraId="6F1286D4" w14:textId="77777777" w:rsidR="00CF015B" w:rsidRPr="0062341A" w:rsidRDefault="00CF015B" w:rsidP="00CF015B">
      <w:pPr>
        <w:pStyle w:val="Text"/>
        <w:spacing w:after="0" w:line="276" w:lineRule="auto"/>
        <w:ind w:left="5664" w:firstLine="0"/>
        <w:rPr>
          <w:rFonts w:ascii="Calibri" w:hAnsi="Calibri"/>
          <w:sz w:val="22"/>
          <w:szCs w:val="22"/>
          <w:lang w:val="pl-PL"/>
        </w:rPr>
      </w:pPr>
      <w:r w:rsidRPr="0062341A">
        <w:rPr>
          <w:rFonts w:ascii="Calibri" w:hAnsi="Calibri"/>
          <w:sz w:val="22"/>
          <w:szCs w:val="22"/>
          <w:lang w:val="pl-PL"/>
        </w:rPr>
        <w:t xml:space="preserve">______________________________ </w:t>
      </w:r>
    </w:p>
    <w:p w14:paraId="34CB7684" w14:textId="77777777" w:rsidR="00CF015B" w:rsidRPr="0062341A" w:rsidRDefault="00CF015B" w:rsidP="00CF015B">
      <w:pPr>
        <w:pStyle w:val="Text"/>
        <w:spacing w:after="0" w:line="276" w:lineRule="auto"/>
        <w:ind w:left="5664" w:firstLine="0"/>
        <w:rPr>
          <w:rFonts w:ascii="Calibri" w:hAnsi="Calibri"/>
          <w:spacing w:val="-1"/>
          <w:sz w:val="20"/>
          <w:lang w:val="pl-PL"/>
        </w:rPr>
      </w:pPr>
      <w:r w:rsidRPr="0062341A">
        <w:rPr>
          <w:rFonts w:ascii="Calibri" w:hAnsi="Calibri"/>
          <w:spacing w:val="-1"/>
          <w:sz w:val="20"/>
          <w:lang w:val="pl-PL"/>
        </w:rPr>
        <w:t xml:space="preserve">          (miejscowość, data, podpis)</w:t>
      </w:r>
    </w:p>
    <w:p w14:paraId="7C8E7766" w14:textId="77777777" w:rsidR="00CF015B" w:rsidRPr="0062341A" w:rsidRDefault="00CF015B" w:rsidP="00CF015B">
      <w:pPr>
        <w:pStyle w:val="Text"/>
        <w:spacing w:after="0" w:line="276" w:lineRule="auto"/>
        <w:ind w:firstLine="0"/>
        <w:rPr>
          <w:rFonts w:ascii="Calibri" w:hAnsi="Calibri"/>
          <w:sz w:val="22"/>
          <w:szCs w:val="22"/>
          <w:lang w:val="pl-PL"/>
        </w:rPr>
      </w:pPr>
    </w:p>
    <w:p w14:paraId="00876EE8" w14:textId="77777777" w:rsidR="00CF015B" w:rsidRPr="0062341A" w:rsidRDefault="00CF015B" w:rsidP="00CF015B">
      <w:pPr>
        <w:pStyle w:val="Text"/>
        <w:spacing w:after="0" w:line="276" w:lineRule="auto"/>
        <w:ind w:firstLine="0"/>
        <w:rPr>
          <w:rFonts w:ascii="Calibri" w:hAnsi="Calibri"/>
          <w:sz w:val="22"/>
          <w:szCs w:val="22"/>
          <w:lang w:val="pl-PL"/>
        </w:rPr>
      </w:pPr>
      <w:r w:rsidRPr="0062341A">
        <w:rPr>
          <w:rFonts w:ascii="Calibri" w:hAnsi="Calibri"/>
          <w:sz w:val="22"/>
          <w:szCs w:val="22"/>
          <w:lang w:val="pl-PL"/>
        </w:rPr>
        <w:t>Oświadczam, że zapoznałem/</w:t>
      </w:r>
      <w:proofErr w:type="spellStart"/>
      <w:r w:rsidRPr="0062341A">
        <w:rPr>
          <w:rFonts w:ascii="Calibri" w:hAnsi="Calibri"/>
          <w:sz w:val="22"/>
          <w:szCs w:val="22"/>
          <w:lang w:val="pl-PL"/>
        </w:rPr>
        <w:t>am</w:t>
      </w:r>
      <w:proofErr w:type="spellEnd"/>
      <w:r w:rsidRPr="0062341A">
        <w:rPr>
          <w:rFonts w:ascii="Calibri" w:hAnsi="Calibri"/>
          <w:sz w:val="22"/>
          <w:szCs w:val="22"/>
          <w:lang w:val="pl-PL"/>
        </w:rPr>
        <w:t xml:space="preserve"> się z przepisami powszechnie obowiązującymi dotyczącymi ochrony danych osobowych, w tym z RODO, a także z obowiązującym w _____________________________ opisem technicznych i organizacyjnych środków zapewniających ochronę i bezpieczeństwo przetwarzania danych osobowych i zobowiązuję się do przestrzegania zasad przetwarzania danych osobowych określonych w tych dokumentach.</w:t>
      </w:r>
    </w:p>
    <w:p w14:paraId="66B66EA7" w14:textId="77777777" w:rsidR="00CF015B" w:rsidRPr="0062341A" w:rsidRDefault="00CF015B" w:rsidP="00CF015B">
      <w:pPr>
        <w:pStyle w:val="Text"/>
        <w:spacing w:after="0" w:line="276" w:lineRule="auto"/>
        <w:ind w:firstLine="0"/>
        <w:rPr>
          <w:rFonts w:ascii="Calibri" w:hAnsi="Calibri"/>
          <w:sz w:val="22"/>
          <w:szCs w:val="22"/>
          <w:lang w:val="pl-PL"/>
        </w:rPr>
      </w:pPr>
    </w:p>
    <w:p w14:paraId="7FBFFB98" w14:textId="77777777" w:rsidR="00CF015B" w:rsidRPr="0062341A" w:rsidRDefault="00CF015B" w:rsidP="00CF015B">
      <w:pPr>
        <w:pStyle w:val="Text"/>
        <w:spacing w:after="0" w:line="276" w:lineRule="auto"/>
        <w:ind w:firstLine="0"/>
        <w:rPr>
          <w:rFonts w:ascii="Calibri" w:hAnsi="Calibri"/>
          <w:sz w:val="22"/>
          <w:szCs w:val="22"/>
          <w:lang w:val="pl-PL"/>
        </w:rPr>
      </w:pPr>
      <w:r w:rsidRPr="0062341A">
        <w:rPr>
          <w:rFonts w:ascii="Calibri" w:hAnsi="Calibri"/>
          <w:sz w:val="22"/>
          <w:szCs w:val="22"/>
          <w:lang w:val="pl-PL"/>
        </w:rPr>
        <w:t>Zobowiązuję się do zachowania w tajemnicy przetwarzanych danych osobowych, z którymi zapoznałem/</w:t>
      </w:r>
      <w:proofErr w:type="spellStart"/>
      <w:r w:rsidRPr="0062341A">
        <w:rPr>
          <w:rFonts w:ascii="Calibri" w:hAnsi="Calibri"/>
          <w:sz w:val="22"/>
          <w:szCs w:val="22"/>
          <w:lang w:val="pl-PL"/>
        </w:rPr>
        <w:t>am</w:t>
      </w:r>
      <w:proofErr w:type="spellEnd"/>
      <w:r w:rsidRPr="0062341A">
        <w:rPr>
          <w:rFonts w:ascii="Calibri" w:hAnsi="Calibri"/>
          <w:sz w:val="22"/>
          <w:szCs w:val="22"/>
          <w:lang w:val="pl-PL"/>
        </w:rPr>
        <w:t xml:space="preserve"> się oraz sposobów ich zabezpieczania, zarówno w okresie trwania umowy jak również po ustania stosunku prawnego łączącego mnie z [_______________________________].</w:t>
      </w:r>
    </w:p>
    <w:p w14:paraId="0323F65A" w14:textId="77777777" w:rsidR="00CF015B" w:rsidRPr="0062341A" w:rsidRDefault="00CF015B" w:rsidP="00CF015B">
      <w:pPr>
        <w:pStyle w:val="Text"/>
        <w:spacing w:after="0" w:line="276" w:lineRule="auto"/>
        <w:ind w:firstLine="0"/>
        <w:rPr>
          <w:rFonts w:ascii="Calibri" w:hAnsi="Calibri"/>
          <w:sz w:val="22"/>
          <w:szCs w:val="22"/>
          <w:lang w:val="pl-PL"/>
        </w:rPr>
      </w:pPr>
    </w:p>
    <w:p w14:paraId="15AE7F30" w14:textId="77777777" w:rsidR="00CF015B" w:rsidRPr="0062341A" w:rsidRDefault="00CF015B" w:rsidP="00CF015B">
      <w:pPr>
        <w:pStyle w:val="Text"/>
        <w:spacing w:after="0" w:line="276" w:lineRule="auto"/>
        <w:jc w:val="right"/>
        <w:rPr>
          <w:rFonts w:ascii="Calibri" w:hAnsi="Calibri"/>
          <w:spacing w:val="-1"/>
          <w:sz w:val="22"/>
          <w:szCs w:val="22"/>
          <w:lang w:val="pl-PL"/>
        </w:rPr>
      </w:pPr>
      <w:r w:rsidRPr="0062341A">
        <w:rPr>
          <w:rFonts w:ascii="Calibri" w:hAnsi="Calibri"/>
          <w:spacing w:val="-1"/>
          <w:sz w:val="22"/>
          <w:szCs w:val="22"/>
          <w:lang w:val="pl-PL"/>
        </w:rPr>
        <w:t xml:space="preserve">      </w:t>
      </w:r>
      <w:r w:rsidRPr="0062341A">
        <w:rPr>
          <w:rFonts w:ascii="Calibri" w:hAnsi="Calibri"/>
          <w:spacing w:val="-1"/>
          <w:sz w:val="22"/>
          <w:szCs w:val="22"/>
          <w:lang w:val="pl-PL"/>
        </w:rPr>
        <w:tab/>
      </w:r>
      <w:r w:rsidRPr="0062341A">
        <w:rPr>
          <w:rFonts w:ascii="Calibri" w:hAnsi="Calibri"/>
          <w:spacing w:val="-1"/>
          <w:sz w:val="22"/>
          <w:szCs w:val="22"/>
          <w:lang w:val="pl-PL"/>
        </w:rPr>
        <w:tab/>
      </w:r>
      <w:r w:rsidRPr="0062341A">
        <w:rPr>
          <w:rFonts w:ascii="Calibri" w:hAnsi="Calibri"/>
          <w:spacing w:val="-1"/>
          <w:sz w:val="22"/>
          <w:szCs w:val="22"/>
          <w:lang w:val="pl-PL"/>
        </w:rPr>
        <w:tab/>
      </w:r>
      <w:r w:rsidRPr="0062341A">
        <w:rPr>
          <w:rFonts w:ascii="Calibri" w:hAnsi="Calibri"/>
          <w:spacing w:val="-1"/>
          <w:sz w:val="22"/>
          <w:szCs w:val="22"/>
          <w:lang w:val="pl-PL"/>
        </w:rPr>
        <w:tab/>
      </w:r>
      <w:r w:rsidRPr="0062341A">
        <w:rPr>
          <w:rFonts w:ascii="Calibri" w:hAnsi="Calibri"/>
          <w:spacing w:val="-1"/>
          <w:sz w:val="22"/>
          <w:szCs w:val="22"/>
          <w:lang w:val="pl-PL"/>
        </w:rPr>
        <w:tab/>
        <w:t xml:space="preserve">    _____________________________________</w:t>
      </w:r>
    </w:p>
    <w:p w14:paraId="62521986" w14:textId="77777777" w:rsidR="00CF015B" w:rsidRPr="0062341A" w:rsidRDefault="00CF015B" w:rsidP="00CF015B">
      <w:pPr>
        <w:pStyle w:val="Text"/>
        <w:spacing w:after="0" w:line="276" w:lineRule="auto"/>
        <w:rPr>
          <w:rFonts w:ascii="Calibri" w:hAnsi="Calibri"/>
          <w:spacing w:val="-1"/>
          <w:sz w:val="20"/>
          <w:lang w:val="pl-PL"/>
        </w:rPr>
      </w:pPr>
      <w:r w:rsidRPr="0062341A">
        <w:rPr>
          <w:rFonts w:ascii="Calibri" w:hAnsi="Calibri"/>
          <w:spacing w:val="-1"/>
          <w:sz w:val="20"/>
          <w:lang w:val="pl-PL"/>
        </w:rPr>
        <w:t xml:space="preserve">                                                                                   Czytelny podpis osoby składającej oświadczenie</w:t>
      </w:r>
    </w:p>
    <w:p w14:paraId="02AA064C" w14:textId="77777777" w:rsidR="00CF015B" w:rsidRPr="00CF015B" w:rsidRDefault="00CF015B" w:rsidP="00CF015B">
      <w:pPr>
        <w:pStyle w:val="Text"/>
        <w:spacing w:after="0" w:line="276" w:lineRule="auto"/>
        <w:ind w:left="5664" w:firstLine="708"/>
        <w:rPr>
          <w:rFonts w:ascii="Calibri" w:hAnsi="Calibri"/>
          <w:i/>
          <w:iCs/>
          <w:spacing w:val="-1"/>
          <w:sz w:val="22"/>
          <w:szCs w:val="22"/>
          <w:lang w:val="pl-PL"/>
        </w:rPr>
      </w:pPr>
    </w:p>
    <w:p w14:paraId="4FC03234" w14:textId="77777777" w:rsidR="00CF015B" w:rsidRPr="0062341A" w:rsidRDefault="00CF015B" w:rsidP="00CF015B">
      <w:pPr>
        <w:spacing w:line="276" w:lineRule="auto"/>
        <w:rPr>
          <w:rFonts w:ascii="Calibri" w:hAnsi="Calibri"/>
        </w:rPr>
      </w:pPr>
      <w:r w:rsidRPr="00CF015B">
        <w:rPr>
          <w:rFonts w:ascii="Calibri" w:hAnsi="Calibri"/>
          <w:b/>
          <w:i/>
          <w:iCs/>
        </w:rPr>
        <w:t>*</w:t>
      </w:r>
      <w:r w:rsidRPr="00CF015B">
        <w:rPr>
          <w:rFonts w:ascii="Calibri" w:hAnsi="Calibri"/>
          <w:i/>
          <w:iCs/>
        </w:rPr>
        <w:t>niepotrzebne skreślić</w:t>
      </w:r>
      <w:r w:rsidRPr="0062341A">
        <w:rPr>
          <w:rFonts w:ascii="Calibri" w:hAnsi="Calibri"/>
        </w:rPr>
        <w:t xml:space="preserve"> </w:t>
      </w:r>
      <w:r w:rsidRPr="0062341A">
        <w:rPr>
          <w:rFonts w:ascii="Calibri" w:hAnsi="Calibri"/>
        </w:rPr>
        <w:br w:type="page"/>
      </w:r>
    </w:p>
    <w:p w14:paraId="1B52CF42" w14:textId="5C5797A1" w:rsidR="00CF015B" w:rsidRPr="009016C8" w:rsidRDefault="00CF015B" w:rsidP="00CF015B">
      <w:pPr>
        <w:tabs>
          <w:tab w:val="center" w:pos="4536"/>
          <w:tab w:val="right" w:pos="9072"/>
        </w:tabs>
        <w:spacing w:line="276" w:lineRule="auto"/>
        <w:jc w:val="right"/>
        <w:rPr>
          <w:rFonts w:ascii="Calibri" w:hAnsi="Calibri"/>
          <w:b/>
        </w:rPr>
      </w:pPr>
      <w:r w:rsidRPr="009016C8">
        <w:rPr>
          <w:rFonts w:ascii="Calibri" w:hAnsi="Calibri"/>
          <w:b/>
        </w:rPr>
        <w:lastRenderedPageBreak/>
        <w:t xml:space="preserve">Załącznik nr 7 do Umowy </w:t>
      </w:r>
    </w:p>
    <w:p w14:paraId="52E5E3B4" w14:textId="77777777" w:rsidR="00CF015B" w:rsidRPr="009016C8" w:rsidRDefault="00CF015B" w:rsidP="00CF015B">
      <w:pPr>
        <w:spacing w:line="276" w:lineRule="auto"/>
        <w:rPr>
          <w:rFonts w:ascii="Calibri" w:hAnsi="Calibri"/>
        </w:rPr>
      </w:pPr>
    </w:p>
    <w:p w14:paraId="585D4A3A" w14:textId="2760EC68" w:rsidR="00CF015B" w:rsidRPr="009016C8" w:rsidRDefault="00CF015B" w:rsidP="00CF015B">
      <w:pPr>
        <w:spacing w:line="276" w:lineRule="auto"/>
        <w:jc w:val="center"/>
        <w:rPr>
          <w:rFonts w:ascii="Calibri" w:hAnsi="Calibri"/>
          <w:b/>
          <w:u w:val="single"/>
        </w:rPr>
      </w:pPr>
      <w:r w:rsidRPr="009016C8">
        <w:rPr>
          <w:rFonts w:ascii="Calibri" w:hAnsi="Calibri"/>
          <w:b/>
          <w:u w:val="single"/>
        </w:rPr>
        <w:t>Wzór odwołania upoważnienia do przetwarzania danych osobowych</w:t>
      </w:r>
    </w:p>
    <w:p w14:paraId="0DF58B1C" w14:textId="77777777" w:rsidR="00CF015B" w:rsidRPr="009016C8" w:rsidRDefault="00CF015B" w:rsidP="00CF015B">
      <w:pPr>
        <w:spacing w:line="276" w:lineRule="auto"/>
        <w:rPr>
          <w:rFonts w:ascii="Calibri" w:hAnsi="Calibri"/>
          <w:bCs/>
        </w:rPr>
      </w:pPr>
    </w:p>
    <w:p w14:paraId="1FE66433" w14:textId="77777777" w:rsidR="00CF015B" w:rsidRPr="009016C8" w:rsidRDefault="00CF015B" w:rsidP="00CF015B">
      <w:pPr>
        <w:spacing w:line="276" w:lineRule="auto"/>
        <w:jc w:val="center"/>
        <w:rPr>
          <w:rFonts w:ascii="Calibri" w:hAnsi="Calibri"/>
          <w:b/>
          <w:bCs/>
        </w:rPr>
      </w:pPr>
      <w:r w:rsidRPr="009016C8">
        <w:rPr>
          <w:rFonts w:ascii="Calibri" w:hAnsi="Calibri"/>
          <w:b/>
          <w:noProof/>
        </w:rPr>
        <w:drawing>
          <wp:inline distT="0" distB="0" distL="0" distR="0" wp14:anchorId="73B5B9EB" wp14:editId="1DAA6F7F">
            <wp:extent cx="5753100" cy="866775"/>
            <wp:effectExtent l="19050" t="0" r="0" b="0"/>
            <wp:docPr id="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3" cstate="print"/>
                    <a:srcRect/>
                    <a:stretch>
                      <a:fillRect/>
                    </a:stretch>
                  </pic:blipFill>
                  <pic:spPr bwMode="auto">
                    <a:xfrm>
                      <a:off x="0" y="0"/>
                      <a:ext cx="5753100" cy="866775"/>
                    </a:xfrm>
                    <a:prstGeom prst="rect">
                      <a:avLst/>
                    </a:prstGeom>
                    <a:noFill/>
                    <a:ln w="9525">
                      <a:noFill/>
                      <a:miter lim="800000"/>
                      <a:headEnd/>
                      <a:tailEnd/>
                    </a:ln>
                  </pic:spPr>
                </pic:pic>
              </a:graphicData>
            </a:graphic>
          </wp:inline>
        </w:drawing>
      </w:r>
    </w:p>
    <w:p w14:paraId="649EC6C0" w14:textId="77777777" w:rsidR="00CF015B" w:rsidRPr="009016C8" w:rsidRDefault="00CF015B" w:rsidP="00CF015B">
      <w:pPr>
        <w:spacing w:line="276" w:lineRule="auto"/>
        <w:rPr>
          <w:rFonts w:ascii="Calibri" w:hAnsi="Calibri"/>
          <w:bCs/>
        </w:rPr>
      </w:pPr>
    </w:p>
    <w:p w14:paraId="3A3BA5DE" w14:textId="77777777" w:rsidR="00CF015B" w:rsidRPr="009016C8" w:rsidRDefault="00CF015B" w:rsidP="00CF015B">
      <w:pPr>
        <w:spacing w:line="276" w:lineRule="auto"/>
        <w:jc w:val="center"/>
        <w:rPr>
          <w:rFonts w:ascii="Calibri" w:hAnsi="Calibri"/>
          <w:b/>
          <w:bCs/>
        </w:rPr>
      </w:pPr>
      <w:r w:rsidRPr="009016C8">
        <w:rPr>
          <w:rFonts w:ascii="Calibri" w:hAnsi="Calibri"/>
          <w:b/>
          <w:bCs/>
        </w:rPr>
        <w:t xml:space="preserve">ODWOŁANIE UPOWAŻNIENIA Nr ______ </w:t>
      </w:r>
    </w:p>
    <w:p w14:paraId="1D5701A1" w14:textId="77777777" w:rsidR="00CF015B" w:rsidRPr="009016C8" w:rsidRDefault="00CF015B" w:rsidP="00CF015B">
      <w:pPr>
        <w:spacing w:line="276" w:lineRule="auto"/>
        <w:jc w:val="center"/>
        <w:rPr>
          <w:rFonts w:ascii="Calibri" w:hAnsi="Calibri"/>
          <w:b/>
          <w:bCs/>
        </w:rPr>
      </w:pPr>
      <w:r w:rsidRPr="009016C8">
        <w:rPr>
          <w:rFonts w:ascii="Calibri" w:hAnsi="Calibri"/>
          <w:b/>
          <w:bCs/>
        </w:rPr>
        <w:t xml:space="preserve">DO PRZETWARZANIA DANYCH OSOBOWYCH </w:t>
      </w:r>
    </w:p>
    <w:p w14:paraId="2DE63802" w14:textId="77777777" w:rsidR="00CF015B" w:rsidRPr="009016C8" w:rsidRDefault="00CF015B" w:rsidP="00CF015B">
      <w:pPr>
        <w:spacing w:line="276" w:lineRule="auto"/>
        <w:rPr>
          <w:rFonts w:ascii="Calibri" w:hAnsi="Calibri"/>
        </w:rPr>
      </w:pPr>
    </w:p>
    <w:p w14:paraId="73FF793E" w14:textId="77777777" w:rsidR="00CF015B" w:rsidRPr="009016C8" w:rsidRDefault="00CF015B" w:rsidP="00CF015B">
      <w:pPr>
        <w:spacing w:line="276" w:lineRule="auto"/>
        <w:rPr>
          <w:rFonts w:ascii="Calibri" w:hAnsi="Calibri"/>
        </w:rPr>
      </w:pPr>
    </w:p>
    <w:p w14:paraId="2ADB3B88" w14:textId="77777777" w:rsidR="00CF015B" w:rsidRPr="009016C8" w:rsidRDefault="00CF015B" w:rsidP="00CF015B">
      <w:pPr>
        <w:spacing w:line="276" w:lineRule="auto"/>
        <w:jc w:val="both"/>
        <w:rPr>
          <w:rFonts w:ascii="Calibri" w:hAnsi="Calibri"/>
        </w:rPr>
      </w:pPr>
      <w:r w:rsidRPr="009016C8">
        <w:rPr>
          <w:rFonts w:ascii="Calibri" w:hAnsi="Calibri"/>
        </w:rPr>
        <w:t>Z dniem [_________________________] r., na podstawie art. 29 w związku z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odwołuję upoważnienie Pana/Pani</w:t>
      </w:r>
      <w:r w:rsidRPr="009016C8">
        <w:rPr>
          <w:rFonts w:ascii="Calibri" w:hAnsi="Calibri"/>
          <w:b/>
        </w:rPr>
        <w:t>*</w:t>
      </w:r>
      <w:r w:rsidRPr="009016C8">
        <w:rPr>
          <w:rFonts w:ascii="Calibri" w:hAnsi="Calibri"/>
        </w:rPr>
        <w:t xml:space="preserve"> [________________________________________________] nr [_________] do przetwarzania danych osobowych wydane w dniu [_________________________] r. </w:t>
      </w:r>
    </w:p>
    <w:p w14:paraId="37879B8F" w14:textId="77777777" w:rsidR="00CF015B" w:rsidRPr="009016C8" w:rsidRDefault="00CF015B" w:rsidP="00CF015B">
      <w:pPr>
        <w:spacing w:line="276" w:lineRule="auto"/>
        <w:rPr>
          <w:rFonts w:ascii="Calibri" w:hAnsi="Calibri"/>
        </w:rPr>
      </w:pPr>
    </w:p>
    <w:p w14:paraId="68679DE7" w14:textId="77777777" w:rsidR="00CF015B" w:rsidRPr="009016C8" w:rsidRDefault="00CF015B" w:rsidP="00CF015B">
      <w:pPr>
        <w:spacing w:line="276" w:lineRule="auto"/>
        <w:rPr>
          <w:rFonts w:ascii="Calibri" w:hAnsi="Calibri"/>
        </w:rPr>
      </w:pPr>
    </w:p>
    <w:p w14:paraId="6A21A8C4" w14:textId="77777777" w:rsidR="00CF015B" w:rsidRPr="009016C8" w:rsidRDefault="00CF015B" w:rsidP="00CF015B">
      <w:pPr>
        <w:spacing w:line="276" w:lineRule="auto"/>
        <w:rPr>
          <w:rFonts w:ascii="Calibri" w:hAnsi="Calibri"/>
        </w:rPr>
      </w:pPr>
      <w:r w:rsidRPr="009016C8">
        <w:rPr>
          <w:rFonts w:ascii="Calibri" w:hAnsi="Calibri"/>
        </w:rPr>
        <w:t xml:space="preserve">__________________________________ </w:t>
      </w:r>
    </w:p>
    <w:p w14:paraId="28545F17" w14:textId="77777777" w:rsidR="00CF015B" w:rsidRPr="009016C8" w:rsidRDefault="00CF015B" w:rsidP="00CF015B">
      <w:pPr>
        <w:spacing w:line="276" w:lineRule="auto"/>
        <w:rPr>
          <w:rFonts w:ascii="Calibri" w:hAnsi="Calibri"/>
        </w:rPr>
      </w:pPr>
      <w:r w:rsidRPr="009016C8">
        <w:rPr>
          <w:rFonts w:ascii="Calibri" w:hAnsi="Calibri"/>
        </w:rPr>
        <w:t xml:space="preserve">       Czytelny podpis osoby upoważnionej </w:t>
      </w:r>
    </w:p>
    <w:p w14:paraId="47D0C0CF" w14:textId="77777777" w:rsidR="00CF015B" w:rsidRPr="009016C8" w:rsidRDefault="00CF015B" w:rsidP="00CF015B">
      <w:pPr>
        <w:spacing w:line="276" w:lineRule="auto"/>
        <w:rPr>
          <w:rFonts w:ascii="Calibri" w:hAnsi="Calibri"/>
        </w:rPr>
      </w:pPr>
      <w:r w:rsidRPr="009016C8">
        <w:rPr>
          <w:rFonts w:ascii="Calibri" w:hAnsi="Calibri"/>
        </w:rPr>
        <w:t xml:space="preserve">  do wydawania i odwoływania upoważnień.</w:t>
      </w:r>
    </w:p>
    <w:p w14:paraId="2E819BAB" w14:textId="77777777" w:rsidR="00CF015B" w:rsidRPr="009016C8" w:rsidRDefault="00CF015B" w:rsidP="00CF015B">
      <w:pPr>
        <w:spacing w:line="276" w:lineRule="auto"/>
        <w:rPr>
          <w:rFonts w:ascii="Calibri" w:hAnsi="Calibri"/>
        </w:rPr>
      </w:pPr>
    </w:p>
    <w:p w14:paraId="3D3DBA20" w14:textId="77777777" w:rsidR="00CF015B" w:rsidRPr="009016C8" w:rsidRDefault="00CF015B" w:rsidP="00CF015B">
      <w:pPr>
        <w:spacing w:line="276" w:lineRule="auto"/>
        <w:rPr>
          <w:rFonts w:ascii="Calibri" w:hAnsi="Calibri"/>
        </w:rPr>
      </w:pPr>
    </w:p>
    <w:p w14:paraId="041A30A6" w14:textId="77777777" w:rsidR="00CF015B" w:rsidRPr="009016C8" w:rsidRDefault="00CF015B" w:rsidP="00CF015B">
      <w:pPr>
        <w:pStyle w:val="Text"/>
        <w:spacing w:after="0" w:line="276" w:lineRule="auto"/>
        <w:ind w:firstLine="0"/>
        <w:rPr>
          <w:rFonts w:ascii="Calibri" w:hAnsi="Calibri"/>
          <w:sz w:val="22"/>
          <w:szCs w:val="22"/>
          <w:lang w:val="pl-PL"/>
        </w:rPr>
      </w:pPr>
      <w:r w:rsidRPr="009016C8">
        <w:rPr>
          <w:rFonts w:ascii="Calibri" w:hAnsi="Calibri"/>
          <w:sz w:val="22"/>
          <w:szCs w:val="22"/>
          <w:lang w:val="pl-PL"/>
        </w:rPr>
        <w:t xml:space="preserve">_________________________ </w:t>
      </w:r>
    </w:p>
    <w:p w14:paraId="7BC90DAB" w14:textId="77777777" w:rsidR="00CF015B" w:rsidRPr="009016C8" w:rsidRDefault="00CF015B" w:rsidP="00CF015B">
      <w:pPr>
        <w:pStyle w:val="Text"/>
        <w:spacing w:after="0" w:line="276" w:lineRule="auto"/>
        <w:ind w:firstLine="0"/>
        <w:rPr>
          <w:rFonts w:ascii="Calibri" w:hAnsi="Calibri"/>
          <w:spacing w:val="-1"/>
          <w:sz w:val="20"/>
          <w:lang w:val="pl-PL"/>
        </w:rPr>
      </w:pPr>
      <w:r w:rsidRPr="009016C8">
        <w:rPr>
          <w:rFonts w:ascii="Calibri" w:hAnsi="Calibri"/>
          <w:spacing w:val="-1"/>
          <w:sz w:val="20"/>
          <w:lang w:val="pl-PL"/>
        </w:rPr>
        <w:t xml:space="preserve">           (miejscowość, data)</w:t>
      </w:r>
    </w:p>
    <w:p w14:paraId="6B1E5041" w14:textId="77777777" w:rsidR="00CF015B" w:rsidRPr="009016C8" w:rsidRDefault="00CF015B" w:rsidP="00CF015B">
      <w:pPr>
        <w:spacing w:line="276" w:lineRule="auto"/>
        <w:rPr>
          <w:rFonts w:ascii="Calibri" w:hAnsi="Calibri"/>
        </w:rPr>
      </w:pPr>
    </w:p>
    <w:p w14:paraId="04F9C6A0" w14:textId="77777777" w:rsidR="00CF015B" w:rsidRPr="009016C8" w:rsidRDefault="00CF015B" w:rsidP="00CF015B">
      <w:pPr>
        <w:spacing w:line="276" w:lineRule="auto"/>
        <w:rPr>
          <w:rFonts w:ascii="Calibri" w:hAnsi="Calibri"/>
        </w:rPr>
      </w:pPr>
    </w:p>
    <w:p w14:paraId="7D45A916" w14:textId="77777777" w:rsidR="00CF015B" w:rsidRPr="009016C8" w:rsidRDefault="00CF015B" w:rsidP="00CF015B">
      <w:pPr>
        <w:spacing w:after="200" w:line="276" w:lineRule="auto"/>
        <w:rPr>
          <w:rFonts w:ascii="Calibri" w:hAnsi="Calibri"/>
        </w:rPr>
      </w:pPr>
    </w:p>
    <w:p w14:paraId="260D8B01" w14:textId="709A6905" w:rsidR="00C94B4A" w:rsidRDefault="00C94B4A" w:rsidP="009979B6">
      <w:pPr>
        <w:spacing w:beforeLines="20" w:before="48" w:afterLines="20" w:after="48"/>
        <w:jc w:val="both"/>
        <w:rPr>
          <w:rFonts w:ascii="Calibri" w:eastAsia="Arial Unicode MS" w:hAnsi="Calibri" w:cs="Calibri"/>
          <w:bCs/>
          <w:kern w:val="1"/>
          <w:lang w:val="x-none"/>
        </w:rPr>
      </w:pPr>
    </w:p>
    <w:p w14:paraId="6EBBE5D7" w14:textId="396D6137" w:rsidR="00C94B4A" w:rsidRDefault="00C94B4A" w:rsidP="009979B6">
      <w:pPr>
        <w:spacing w:beforeLines="20" w:before="48" w:afterLines="20" w:after="48"/>
        <w:jc w:val="both"/>
        <w:rPr>
          <w:rFonts w:ascii="Calibri" w:eastAsia="Arial Unicode MS" w:hAnsi="Calibri" w:cs="Calibri"/>
          <w:bCs/>
          <w:kern w:val="1"/>
          <w:lang w:val="x-none"/>
        </w:rPr>
      </w:pPr>
    </w:p>
    <w:p w14:paraId="34375B6A" w14:textId="4ABAC294" w:rsidR="00C94B4A" w:rsidRDefault="00C94B4A" w:rsidP="009979B6">
      <w:pPr>
        <w:spacing w:beforeLines="20" w:before="48" w:afterLines="20" w:after="48"/>
        <w:jc w:val="both"/>
        <w:rPr>
          <w:rFonts w:ascii="Calibri" w:eastAsia="Arial Unicode MS" w:hAnsi="Calibri" w:cs="Calibri"/>
          <w:bCs/>
          <w:kern w:val="1"/>
          <w:lang w:val="x-none"/>
        </w:rPr>
      </w:pPr>
    </w:p>
    <w:p w14:paraId="79C79622" w14:textId="78D7858B" w:rsidR="00C94B4A" w:rsidRDefault="00C94B4A" w:rsidP="009979B6">
      <w:pPr>
        <w:spacing w:beforeLines="20" w:before="48" w:afterLines="20" w:after="48"/>
        <w:jc w:val="both"/>
        <w:rPr>
          <w:rFonts w:ascii="Calibri" w:eastAsia="Arial Unicode MS" w:hAnsi="Calibri" w:cs="Calibri"/>
          <w:bCs/>
          <w:kern w:val="1"/>
          <w:lang w:val="x-none"/>
        </w:rPr>
      </w:pPr>
    </w:p>
    <w:p w14:paraId="7F2B149C" w14:textId="32C2B343" w:rsidR="00C94B4A" w:rsidRDefault="00C94B4A" w:rsidP="009979B6">
      <w:pPr>
        <w:spacing w:beforeLines="20" w:before="48" w:afterLines="20" w:after="48"/>
        <w:jc w:val="both"/>
        <w:rPr>
          <w:rFonts w:ascii="Calibri" w:eastAsia="Arial Unicode MS" w:hAnsi="Calibri" w:cs="Calibri"/>
          <w:bCs/>
          <w:kern w:val="1"/>
          <w:lang w:val="x-none"/>
        </w:rPr>
      </w:pPr>
    </w:p>
    <w:p w14:paraId="7263DE4A" w14:textId="7C53ABA0" w:rsidR="00C94B4A" w:rsidRDefault="00C94B4A" w:rsidP="009979B6">
      <w:pPr>
        <w:spacing w:beforeLines="20" w:before="48" w:afterLines="20" w:after="48"/>
        <w:jc w:val="both"/>
        <w:rPr>
          <w:rFonts w:ascii="Calibri" w:eastAsia="Arial Unicode MS" w:hAnsi="Calibri" w:cs="Calibri"/>
          <w:bCs/>
          <w:kern w:val="1"/>
          <w:lang w:val="x-none"/>
        </w:rPr>
      </w:pPr>
    </w:p>
    <w:p w14:paraId="30EC04F3" w14:textId="6986A070" w:rsidR="00C94B4A" w:rsidRDefault="00C94B4A" w:rsidP="009979B6">
      <w:pPr>
        <w:spacing w:beforeLines="20" w:before="48" w:afterLines="20" w:after="48"/>
        <w:jc w:val="both"/>
        <w:rPr>
          <w:rFonts w:ascii="Calibri" w:eastAsia="Arial Unicode MS" w:hAnsi="Calibri" w:cs="Calibri"/>
          <w:bCs/>
          <w:kern w:val="1"/>
          <w:lang w:val="x-none"/>
        </w:rPr>
      </w:pPr>
    </w:p>
    <w:p w14:paraId="3C2D4430" w14:textId="15C1435E" w:rsidR="00C94B4A" w:rsidRDefault="00C94B4A" w:rsidP="009979B6">
      <w:pPr>
        <w:spacing w:beforeLines="20" w:before="48" w:afterLines="20" w:after="48"/>
        <w:jc w:val="both"/>
        <w:rPr>
          <w:rFonts w:ascii="Calibri" w:eastAsia="Arial Unicode MS" w:hAnsi="Calibri" w:cs="Calibri"/>
          <w:bCs/>
          <w:kern w:val="1"/>
        </w:rPr>
      </w:pPr>
    </w:p>
    <w:p w14:paraId="3242207A" w14:textId="77777777" w:rsidR="00BE15E6" w:rsidRDefault="00BE15E6" w:rsidP="009979B6">
      <w:pPr>
        <w:spacing w:beforeLines="20" w:before="48" w:afterLines="20" w:after="48"/>
        <w:jc w:val="both"/>
        <w:rPr>
          <w:rFonts w:ascii="Calibri" w:eastAsia="Arial Unicode MS" w:hAnsi="Calibri" w:cs="Calibri"/>
          <w:bCs/>
          <w:kern w:val="1"/>
        </w:rPr>
      </w:pPr>
    </w:p>
    <w:p w14:paraId="1DEB7B49" w14:textId="77777777" w:rsidR="00BE15E6" w:rsidRPr="00BE15E6" w:rsidRDefault="00BE15E6" w:rsidP="009979B6">
      <w:pPr>
        <w:spacing w:beforeLines="20" w:before="48" w:afterLines="20" w:after="48"/>
        <w:jc w:val="both"/>
        <w:rPr>
          <w:rFonts w:ascii="Calibri" w:eastAsia="Arial Unicode MS" w:hAnsi="Calibri" w:cs="Calibri"/>
          <w:bCs/>
          <w:kern w:val="1"/>
        </w:rPr>
      </w:pPr>
    </w:p>
    <w:p w14:paraId="755401D4" w14:textId="77777777" w:rsidR="00637741" w:rsidRDefault="00637741" w:rsidP="009979B6">
      <w:pPr>
        <w:spacing w:beforeLines="20" w:before="48" w:afterLines="20" w:after="48"/>
        <w:jc w:val="both"/>
        <w:rPr>
          <w:rFonts w:ascii="Calibri" w:eastAsia="Arial Unicode MS" w:hAnsi="Calibri" w:cs="Calibri"/>
          <w:bCs/>
          <w:kern w:val="1"/>
          <w:lang w:val="x-none"/>
        </w:rPr>
      </w:pPr>
    </w:p>
    <w:p w14:paraId="38A976B8" w14:textId="77777777" w:rsidR="00BE15E6" w:rsidRDefault="00BE15E6" w:rsidP="00637741">
      <w:pPr>
        <w:spacing w:beforeLines="20" w:before="48" w:afterLines="20" w:after="48"/>
        <w:jc w:val="both"/>
        <w:rPr>
          <w:rFonts w:ascii="Calibri" w:eastAsia="Arial Unicode MS" w:hAnsi="Calibri" w:cs="Calibri"/>
          <w:bCs/>
          <w:kern w:val="1"/>
          <w:lang w:val="x-none"/>
        </w:rPr>
        <w:sectPr w:rsidR="00BE15E6" w:rsidSect="00891308">
          <w:pgSz w:w="11910" w:h="16840"/>
          <w:pgMar w:top="1418" w:right="1300" w:bottom="680" w:left="1160" w:header="0" w:footer="400" w:gutter="0"/>
          <w:cols w:space="708"/>
        </w:sectPr>
      </w:pPr>
    </w:p>
    <w:p w14:paraId="32D71C3A" w14:textId="2DE4AC0F" w:rsidR="00637741" w:rsidRPr="00D840D3" w:rsidRDefault="00637741" w:rsidP="00637741">
      <w:pPr>
        <w:spacing w:beforeLines="20" w:before="48" w:afterLines="20" w:after="48"/>
        <w:jc w:val="both"/>
        <w:rPr>
          <w:rFonts w:ascii="Calibri" w:eastAsia="Arial Unicode MS" w:hAnsi="Calibri" w:cs="Calibri"/>
          <w:bCs/>
          <w:kern w:val="1"/>
          <w:lang w:val="x-none"/>
        </w:rPr>
      </w:pPr>
    </w:p>
    <w:tbl>
      <w:tblPr>
        <w:tblW w:w="10110" w:type="dxa"/>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10110"/>
      </w:tblGrid>
      <w:tr w:rsidR="0076501B" w:rsidRPr="00991F16" w14:paraId="5F0CABAF" w14:textId="77777777" w:rsidTr="00286905">
        <w:trPr>
          <w:trHeight w:val="769"/>
          <w:jc w:val="center"/>
        </w:trPr>
        <w:tc>
          <w:tcPr>
            <w:tcW w:w="10110" w:type="dxa"/>
          </w:tcPr>
          <w:p w14:paraId="166FEE10" w14:textId="4DD33F23" w:rsidR="0076501B" w:rsidRPr="00991F16" w:rsidRDefault="0076501B" w:rsidP="0076501B">
            <w:pPr>
              <w:keepNext/>
              <w:widowControl/>
              <w:autoSpaceDE/>
              <w:autoSpaceDN/>
              <w:jc w:val="both"/>
              <w:outlineLvl w:val="2"/>
              <w:rPr>
                <w:rFonts w:asciiTheme="minorHAnsi" w:hAnsiTheme="minorHAnsi" w:cstheme="minorHAnsi"/>
                <w:b/>
                <w:lang w:eastAsia="pl-PL"/>
              </w:rPr>
            </w:pPr>
            <w:bookmarkStart w:id="7" w:name="_Toc67999496"/>
            <w:r w:rsidRPr="00991F16">
              <w:rPr>
                <w:rFonts w:asciiTheme="minorHAnsi" w:hAnsiTheme="minorHAnsi" w:cstheme="minorHAnsi"/>
                <w:bCs/>
                <w:lang w:eastAsia="pl-PL"/>
              </w:rPr>
              <w:t>WA.263.</w:t>
            </w:r>
            <w:r w:rsidR="003C22B2">
              <w:rPr>
                <w:rFonts w:asciiTheme="minorHAnsi" w:hAnsiTheme="minorHAnsi" w:cstheme="minorHAnsi"/>
                <w:bCs/>
                <w:lang w:eastAsia="pl-PL"/>
              </w:rPr>
              <w:t>30</w:t>
            </w:r>
            <w:r w:rsidRPr="00991F16">
              <w:rPr>
                <w:rFonts w:asciiTheme="minorHAnsi" w:hAnsiTheme="minorHAnsi" w:cstheme="minorHAnsi"/>
                <w:bCs/>
                <w:lang w:eastAsia="pl-PL"/>
              </w:rPr>
              <w:t>.2021.</w:t>
            </w:r>
            <w:r w:rsidR="00D24B9B">
              <w:rPr>
                <w:rFonts w:asciiTheme="minorHAnsi" w:hAnsiTheme="minorHAnsi" w:cstheme="minorHAnsi"/>
                <w:bCs/>
                <w:lang w:eastAsia="pl-PL"/>
              </w:rPr>
              <w:t>KR</w:t>
            </w:r>
            <w:r w:rsidRPr="00991F16">
              <w:rPr>
                <w:rFonts w:asciiTheme="minorHAnsi" w:hAnsiTheme="minorHAnsi" w:cstheme="minorHAnsi"/>
                <w:b/>
                <w:lang w:eastAsia="pl-PL"/>
              </w:rPr>
              <w:t xml:space="preserve">                                                                                         </w:t>
            </w:r>
            <w:r w:rsidR="00B15B32">
              <w:rPr>
                <w:rFonts w:asciiTheme="minorHAnsi" w:hAnsiTheme="minorHAnsi" w:cstheme="minorHAnsi"/>
                <w:b/>
                <w:lang w:eastAsia="pl-PL"/>
              </w:rPr>
              <w:t xml:space="preserve">                       </w:t>
            </w:r>
            <w:r w:rsidRPr="00991F16">
              <w:rPr>
                <w:rFonts w:asciiTheme="minorHAnsi" w:hAnsiTheme="minorHAnsi" w:cstheme="minorHAnsi"/>
                <w:b/>
                <w:lang w:eastAsia="pl-PL"/>
              </w:rPr>
              <w:t xml:space="preserve">   ZAŁĄCZNIK NR 5</w:t>
            </w:r>
            <w:r w:rsidR="00BE15E6">
              <w:rPr>
                <w:rFonts w:asciiTheme="minorHAnsi" w:hAnsiTheme="minorHAnsi" w:cstheme="minorHAnsi"/>
                <w:b/>
                <w:lang w:eastAsia="pl-PL"/>
              </w:rPr>
              <w:t>a</w:t>
            </w:r>
            <w:r w:rsidRPr="00991F16">
              <w:rPr>
                <w:rFonts w:asciiTheme="minorHAnsi" w:hAnsiTheme="minorHAnsi" w:cstheme="minorHAnsi"/>
                <w:b/>
                <w:lang w:eastAsia="pl-PL"/>
              </w:rPr>
              <w:t xml:space="preserve"> do SWZ</w:t>
            </w:r>
            <w:bookmarkEnd w:id="7"/>
          </w:p>
        </w:tc>
      </w:tr>
      <w:tr w:rsidR="0076501B" w:rsidRPr="00991F16" w14:paraId="58EF7489" w14:textId="77777777" w:rsidTr="00286905">
        <w:trPr>
          <w:trHeight w:val="81"/>
          <w:jc w:val="center"/>
        </w:trPr>
        <w:tc>
          <w:tcPr>
            <w:tcW w:w="10110" w:type="dxa"/>
          </w:tcPr>
          <w:p w14:paraId="04234A8B" w14:textId="481A9A0D" w:rsidR="0076501B" w:rsidRPr="00991F16" w:rsidRDefault="0076501B" w:rsidP="0076501B">
            <w:pPr>
              <w:widowControl/>
              <w:autoSpaceDE/>
              <w:autoSpaceDN/>
              <w:jc w:val="center"/>
              <w:rPr>
                <w:rFonts w:asciiTheme="minorHAnsi" w:hAnsiTheme="minorHAnsi" w:cstheme="minorHAnsi"/>
                <w:b/>
                <w:lang w:eastAsia="pl-PL"/>
              </w:rPr>
            </w:pPr>
            <w:r w:rsidRPr="00991F16">
              <w:rPr>
                <w:rFonts w:asciiTheme="minorHAnsi" w:hAnsiTheme="minorHAnsi" w:cstheme="minorHAnsi"/>
                <w:b/>
                <w:caps/>
                <w:lang w:eastAsia="pl-PL"/>
              </w:rPr>
              <w:t xml:space="preserve">Wykaz </w:t>
            </w:r>
            <w:r w:rsidR="001E5461">
              <w:rPr>
                <w:rFonts w:asciiTheme="minorHAnsi" w:hAnsiTheme="minorHAnsi" w:cstheme="minorHAnsi"/>
                <w:b/>
                <w:caps/>
                <w:lang w:eastAsia="pl-PL"/>
              </w:rPr>
              <w:t>usług</w:t>
            </w:r>
          </w:p>
        </w:tc>
      </w:tr>
    </w:tbl>
    <w:p w14:paraId="755694E4" w14:textId="77777777" w:rsidR="0076501B" w:rsidRPr="00991F16" w:rsidRDefault="0076501B" w:rsidP="0076501B">
      <w:pPr>
        <w:widowControl/>
        <w:autoSpaceDE/>
        <w:autoSpaceDN/>
        <w:jc w:val="both"/>
        <w:rPr>
          <w:rFonts w:asciiTheme="minorHAnsi" w:hAnsiTheme="minorHAnsi" w:cstheme="minorHAnsi"/>
          <w:lang w:eastAsia="pl-PL"/>
        </w:rPr>
      </w:pPr>
    </w:p>
    <w:p w14:paraId="159AE8F7" w14:textId="3EF047D7" w:rsidR="0076501B" w:rsidRPr="00991F16" w:rsidRDefault="0076501B" w:rsidP="0076501B">
      <w:pPr>
        <w:widowControl/>
        <w:autoSpaceDE/>
        <w:autoSpaceDN/>
        <w:jc w:val="both"/>
        <w:rPr>
          <w:rFonts w:asciiTheme="minorHAnsi" w:hAnsiTheme="minorHAnsi" w:cstheme="minorHAnsi"/>
          <w:lang w:eastAsia="pl-PL"/>
        </w:rPr>
      </w:pPr>
      <w:r w:rsidRPr="00991F16">
        <w:rPr>
          <w:rFonts w:asciiTheme="minorHAnsi" w:hAnsiTheme="minorHAnsi" w:cstheme="minorHAnsi"/>
          <w:lang w:eastAsia="pl-PL"/>
        </w:rPr>
        <w:t xml:space="preserve">           potwierdzenie warunku udziału w postępowaniu, o którym mowa w Rozdz. VII ust.1 pkt </w:t>
      </w:r>
      <w:r w:rsidR="00081596" w:rsidRPr="00991F16">
        <w:rPr>
          <w:rFonts w:asciiTheme="minorHAnsi" w:hAnsiTheme="minorHAnsi" w:cstheme="minorHAnsi"/>
          <w:lang w:eastAsia="pl-PL"/>
        </w:rPr>
        <w:t>4</w:t>
      </w:r>
      <w:r w:rsidRPr="00991F16">
        <w:rPr>
          <w:rFonts w:asciiTheme="minorHAnsi" w:hAnsiTheme="minorHAnsi" w:cstheme="minorHAnsi"/>
          <w:lang w:eastAsia="pl-PL"/>
        </w:rPr>
        <w:t xml:space="preserve"> </w:t>
      </w:r>
      <w:proofErr w:type="spellStart"/>
      <w:r w:rsidR="00BE15E6">
        <w:rPr>
          <w:rFonts w:asciiTheme="minorHAnsi" w:hAnsiTheme="minorHAnsi" w:cstheme="minorHAnsi"/>
          <w:lang w:eastAsia="pl-PL"/>
        </w:rPr>
        <w:t>ppkt</w:t>
      </w:r>
      <w:proofErr w:type="spellEnd"/>
      <w:r w:rsidR="00BE15E6">
        <w:rPr>
          <w:rFonts w:asciiTheme="minorHAnsi" w:hAnsiTheme="minorHAnsi" w:cstheme="minorHAnsi"/>
          <w:lang w:eastAsia="pl-PL"/>
        </w:rPr>
        <w:t xml:space="preserve"> I </w:t>
      </w:r>
      <w:r w:rsidRPr="00991F16">
        <w:rPr>
          <w:rFonts w:asciiTheme="minorHAnsi" w:hAnsiTheme="minorHAnsi" w:cstheme="minorHAnsi"/>
          <w:lang w:eastAsia="pl-PL"/>
        </w:rPr>
        <w:t>SWZ</w:t>
      </w:r>
    </w:p>
    <w:p w14:paraId="202766B9" w14:textId="0861D855" w:rsidR="0076501B" w:rsidRPr="00991F16" w:rsidRDefault="0076501B" w:rsidP="0076501B">
      <w:pPr>
        <w:widowControl/>
        <w:tabs>
          <w:tab w:val="left" w:pos="5670"/>
        </w:tabs>
        <w:autoSpaceDE/>
        <w:autoSpaceDN/>
        <w:jc w:val="both"/>
        <w:rPr>
          <w:rFonts w:asciiTheme="minorHAnsi" w:hAnsiTheme="minorHAnsi" w:cstheme="minorHAnsi"/>
          <w:lang w:eastAsia="pl-PL"/>
        </w:rPr>
      </w:pPr>
    </w:p>
    <w:p w14:paraId="2CB4D7DF" w14:textId="30CA592F" w:rsidR="00DC1313" w:rsidRPr="00991F16" w:rsidRDefault="00DC1313" w:rsidP="0076501B">
      <w:pPr>
        <w:widowControl/>
        <w:tabs>
          <w:tab w:val="left" w:pos="5670"/>
        </w:tabs>
        <w:autoSpaceDE/>
        <w:autoSpaceDN/>
        <w:jc w:val="both"/>
        <w:rPr>
          <w:rFonts w:asciiTheme="minorHAnsi" w:hAnsiTheme="minorHAnsi" w:cstheme="minorHAnsi"/>
          <w:lang w:eastAsia="pl-PL"/>
        </w:rPr>
      </w:pPr>
    </w:p>
    <w:p w14:paraId="56F28930" w14:textId="77777777" w:rsidR="00BE15E6" w:rsidRPr="00BE15E6" w:rsidRDefault="00BE15E6" w:rsidP="00BE15E6">
      <w:pPr>
        <w:widowControl/>
        <w:autoSpaceDE/>
        <w:autoSpaceDN/>
        <w:spacing w:after="120" w:line="276" w:lineRule="auto"/>
        <w:rPr>
          <w:rFonts w:ascii="Calibri" w:eastAsia="Calibri" w:hAnsi="Calibri"/>
        </w:rPr>
      </w:pPr>
    </w:p>
    <w:tbl>
      <w:tblPr>
        <w:tblStyle w:val="Tabela-Siatka4"/>
        <w:tblW w:w="15149" w:type="dxa"/>
        <w:jc w:val="center"/>
        <w:tblInd w:w="0" w:type="dxa"/>
        <w:tblLook w:val="04A0" w:firstRow="1" w:lastRow="0" w:firstColumn="1" w:lastColumn="0" w:noHBand="0" w:noVBand="1"/>
      </w:tblPr>
      <w:tblGrid>
        <w:gridCol w:w="574"/>
        <w:gridCol w:w="1418"/>
        <w:gridCol w:w="2551"/>
        <w:gridCol w:w="1984"/>
        <w:gridCol w:w="1985"/>
        <w:gridCol w:w="2876"/>
        <w:gridCol w:w="2169"/>
        <w:gridCol w:w="1592"/>
      </w:tblGrid>
      <w:tr w:rsidR="00BE15E6" w:rsidRPr="00BE15E6" w14:paraId="347E54D5" w14:textId="77777777" w:rsidTr="00BE15E6">
        <w:trPr>
          <w:jc w:val="center"/>
        </w:trPr>
        <w:tc>
          <w:tcPr>
            <w:tcW w:w="574" w:type="dxa"/>
            <w:tcBorders>
              <w:top w:val="single" w:sz="4" w:space="0" w:color="auto"/>
              <w:left w:val="single" w:sz="4" w:space="0" w:color="auto"/>
              <w:bottom w:val="single" w:sz="4" w:space="0" w:color="auto"/>
              <w:right w:val="single" w:sz="4" w:space="0" w:color="auto"/>
            </w:tcBorders>
            <w:vAlign w:val="center"/>
            <w:hideMark/>
          </w:tcPr>
          <w:p w14:paraId="3185CB2F" w14:textId="77777777" w:rsidR="00BE15E6" w:rsidRPr="00BE15E6" w:rsidRDefault="00BE15E6" w:rsidP="00BE15E6">
            <w:pPr>
              <w:spacing w:line="276" w:lineRule="auto"/>
              <w:jc w:val="center"/>
              <w:rPr>
                <w:rFonts w:ascii="Calibri" w:eastAsia="Calibri" w:hAnsi="Calibri"/>
              </w:rPr>
            </w:pPr>
            <w:r w:rsidRPr="00BE15E6">
              <w:rPr>
                <w:rFonts w:ascii="Calibri" w:eastAsia="Calibri" w:hAnsi="Calibri"/>
              </w:rPr>
              <w:t>Lp.</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4D08E42" w14:textId="77777777" w:rsidR="00BE15E6" w:rsidRPr="00BE15E6" w:rsidRDefault="00BE15E6" w:rsidP="00BE15E6">
            <w:pPr>
              <w:spacing w:line="276" w:lineRule="auto"/>
              <w:jc w:val="center"/>
              <w:rPr>
                <w:rFonts w:ascii="Calibri" w:eastAsia="Calibri" w:hAnsi="Calibri"/>
              </w:rPr>
            </w:pPr>
            <w:r w:rsidRPr="00BE15E6">
              <w:rPr>
                <w:rFonts w:ascii="Calibri" w:eastAsia="Calibri" w:hAnsi="Calibri"/>
              </w:rPr>
              <w:t>Wartość brutto usługi</w:t>
            </w:r>
          </w:p>
        </w:tc>
        <w:tc>
          <w:tcPr>
            <w:tcW w:w="2551" w:type="dxa"/>
            <w:tcBorders>
              <w:top w:val="single" w:sz="4" w:space="0" w:color="auto"/>
              <w:left w:val="single" w:sz="4" w:space="0" w:color="auto"/>
              <w:bottom w:val="single" w:sz="4" w:space="0" w:color="auto"/>
              <w:right w:val="single" w:sz="4" w:space="0" w:color="auto"/>
            </w:tcBorders>
            <w:vAlign w:val="center"/>
            <w:hideMark/>
          </w:tcPr>
          <w:p w14:paraId="7FEE5F0D" w14:textId="77777777" w:rsidR="00BE15E6" w:rsidRPr="00BE15E6" w:rsidRDefault="00BE15E6" w:rsidP="00BE15E6">
            <w:pPr>
              <w:spacing w:line="276" w:lineRule="auto"/>
              <w:jc w:val="center"/>
              <w:rPr>
                <w:rFonts w:ascii="Calibri" w:eastAsia="Calibri" w:hAnsi="Calibri"/>
              </w:rPr>
            </w:pPr>
            <w:r w:rsidRPr="00BE15E6">
              <w:rPr>
                <w:rFonts w:ascii="Calibri" w:eastAsia="Calibri" w:hAnsi="Calibri"/>
              </w:rPr>
              <w:t xml:space="preserve">Przedmiot i zakres usługi </w:t>
            </w:r>
          </w:p>
          <w:p w14:paraId="76C17745" w14:textId="77777777" w:rsidR="00BE15E6" w:rsidRPr="00BE15E6" w:rsidRDefault="00BE15E6" w:rsidP="00BE15E6">
            <w:pPr>
              <w:spacing w:line="276" w:lineRule="auto"/>
              <w:jc w:val="center"/>
              <w:rPr>
                <w:rFonts w:ascii="Calibri" w:eastAsia="Calibri" w:hAnsi="Calibri"/>
              </w:rPr>
            </w:pPr>
            <w:r w:rsidRPr="00BE15E6">
              <w:rPr>
                <w:rFonts w:ascii="Calibri" w:eastAsia="Calibri" w:hAnsi="Calibri"/>
              </w:rPr>
              <w:t>(</w:t>
            </w:r>
            <w:r w:rsidRPr="00BE15E6">
              <w:rPr>
                <w:rFonts w:ascii="Calibri" w:eastAsia="Calibri" w:hAnsi="Calibri"/>
                <w:i/>
                <w:iCs/>
              </w:rPr>
              <w:t>należy wskazać, czy było to badanie ewaluacyjne, analiza czy ekspertyza oraz czego dotyczyła</w:t>
            </w:r>
            <w:r w:rsidRPr="00BE15E6">
              <w:rPr>
                <w:rFonts w:ascii="Calibri" w:eastAsia="Calibri" w:hAnsi="Calibri"/>
              </w:rPr>
              <w:t>)</w:t>
            </w:r>
          </w:p>
        </w:tc>
        <w:tc>
          <w:tcPr>
            <w:tcW w:w="1984" w:type="dxa"/>
            <w:tcBorders>
              <w:top w:val="single" w:sz="4" w:space="0" w:color="auto"/>
              <w:left w:val="single" w:sz="4" w:space="0" w:color="auto"/>
              <w:bottom w:val="single" w:sz="4" w:space="0" w:color="auto"/>
              <w:right w:val="single" w:sz="4" w:space="0" w:color="auto"/>
            </w:tcBorders>
            <w:hideMark/>
          </w:tcPr>
          <w:p w14:paraId="77099483" w14:textId="77777777" w:rsidR="00BE15E6" w:rsidRPr="00BE15E6" w:rsidRDefault="00BE15E6" w:rsidP="00BE15E6">
            <w:pPr>
              <w:spacing w:line="276" w:lineRule="auto"/>
              <w:jc w:val="center"/>
              <w:rPr>
                <w:rFonts w:ascii="Calibri" w:eastAsia="Calibri" w:hAnsi="Calibri" w:cs="Calibri"/>
              </w:rPr>
            </w:pPr>
            <w:r w:rsidRPr="00BE15E6">
              <w:rPr>
                <w:rFonts w:ascii="Calibri" w:eastAsia="Calibri" w:hAnsi="Calibri" w:cs="Calibri"/>
              </w:rPr>
              <w:t xml:space="preserve">Czy w ramach danej usługi miało miejsce zastosowanie metod/technik ilościowych </w:t>
            </w:r>
          </w:p>
          <w:p w14:paraId="45936EEF" w14:textId="77777777" w:rsidR="00BE15E6" w:rsidRPr="00BE15E6" w:rsidRDefault="00BE15E6" w:rsidP="00BE15E6">
            <w:pPr>
              <w:spacing w:line="276" w:lineRule="auto"/>
              <w:jc w:val="center"/>
              <w:rPr>
                <w:rFonts w:ascii="Calibri" w:eastAsia="Calibri" w:hAnsi="Calibri" w:cs="Calibri"/>
              </w:rPr>
            </w:pPr>
            <w:r w:rsidRPr="00BE15E6">
              <w:rPr>
                <w:rFonts w:ascii="Calibri" w:eastAsia="Calibri" w:hAnsi="Calibri" w:cs="Calibri"/>
              </w:rPr>
              <w:t>(</w:t>
            </w:r>
            <w:r w:rsidRPr="00BE15E6">
              <w:rPr>
                <w:rFonts w:ascii="Calibri" w:eastAsia="Calibri" w:hAnsi="Calibri" w:cs="Calibri"/>
                <w:i/>
                <w:iCs/>
              </w:rPr>
              <w:t>należy wpisać „tak” lub „nie”</w:t>
            </w:r>
            <w:r w:rsidRPr="00BE15E6">
              <w:rPr>
                <w:rFonts w:ascii="Calibri" w:eastAsia="Calibri" w:hAnsi="Calibri" w:cs="Calibri"/>
              </w:rPr>
              <w:t>)</w:t>
            </w:r>
          </w:p>
        </w:tc>
        <w:tc>
          <w:tcPr>
            <w:tcW w:w="1985" w:type="dxa"/>
            <w:tcBorders>
              <w:top w:val="single" w:sz="4" w:space="0" w:color="auto"/>
              <w:left w:val="single" w:sz="4" w:space="0" w:color="auto"/>
              <w:bottom w:val="single" w:sz="4" w:space="0" w:color="auto"/>
              <w:right w:val="single" w:sz="4" w:space="0" w:color="auto"/>
            </w:tcBorders>
            <w:hideMark/>
          </w:tcPr>
          <w:p w14:paraId="44139EB7" w14:textId="77777777" w:rsidR="00BE15E6" w:rsidRPr="00BE15E6" w:rsidRDefault="00BE15E6" w:rsidP="00BE15E6">
            <w:pPr>
              <w:spacing w:line="276" w:lineRule="auto"/>
              <w:jc w:val="center"/>
              <w:rPr>
                <w:rFonts w:ascii="Calibri" w:eastAsia="Calibri" w:hAnsi="Calibri" w:cs="Calibri"/>
              </w:rPr>
            </w:pPr>
            <w:r w:rsidRPr="00BE15E6">
              <w:rPr>
                <w:rFonts w:ascii="Calibri" w:eastAsia="Calibri" w:hAnsi="Calibri" w:cs="Calibri"/>
              </w:rPr>
              <w:t xml:space="preserve">Czy w ramach danej usługi miało miejsce zastosowanie metod/technik jakościowych </w:t>
            </w:r>
          </w:p>
          <w:p w14:paraId="3FBCAECB" w14:textId="77777777" w:rsidR="00BE15E6" w:rsidRPr="00BE15E6" w:rsidRDefault="00BE15E6" w:rsidP="00BE15E6">
            <w:pPr>
              <w:spacing w:line="276" w:lineRule="auto"/>
              <w:jc w:val="center"/>
              <w:rPr>
                <w:rFonts w:ascii="Calibri" w:eastAsia="Calibri" w:hAnsi="Calibri"/>
              </w:rPr>
            </w:pPr>
            <w:r w:rsidRPr="00BE15E6">
              <w:rPr>
                <w:rFonts w:ascii="Calibri" w:eastAsia="Calibri" w:hAnsi="Calibri" w:cs="Calibri"/>
              </w:rPr>
              <w:t>(</w:t>
            </w:r>
            <w:r w:rsidRPr="00BE15E6">
              <w:rPr>
                <w:rFonts w:ascii="Calibri" w:eastAsia="Calibri" w:hAnsi="Calibri" w:cs="Calibri"/>
                <w:i/>
                <w:iCs/>
              </w:rPr>
              <w:t>należy wpisać „tak” lub „nie”</w:t>
            </w:r>
            <w:r w:rsidRPr="00BE15E6">
              <w:rPr>
                <w:rFonts w:ascii="Calibri" w:eastAsia="Calibri" w:hAnsi="Calibri" w:cs="Calibri"/>
              </w:rPr>
              <w:t>)</w:t>
            </w:r>
          </w:p>
        </w:tc>
        <w:tc>
          <w:tcPr>
            <w:tcW w:w="2876" w:type="dxa"/>
            <w:tcBorders>
              <w:top w:val="single" w:sz="4" w:space="0" w:color="auto"/>
              <w:left w:val="single" w:sz="4" w:space="0" w:color="auto"/>
              <w:bottom w:val="single" w:sz="4" w:space="0" w:color="auto"/>
              <w:right w:val="single" w:sz="4" w:space="0" w:color="auto"/>
            </w:tcBorders>
            <w:hideMark/>
          </w:tcPr>
          <w:p w14:paraId="448A7331" w14:textId="77777777" w:rsidR="00BE15E6" w:rsidRPr="00BE15E6" w:rsidRDefault="00BE15E6" w:rsidP="00BE15E6">
            <w:pPr>
              <w:spacing w:line="276" w:lineRule="auto"/>
              <w:jc w:val="center"/>
              <w:rPr>
                <w:rFonts w:ascii="Calibri" w:eastAsia="Calibri" w:hAnsi="Calibri" w:cs="Calibri"/>
              </w:rPr>
            </w:pPr>
            <w:r w:rsidRPr="00BE15E6">
              <w:rPr>
                <w:rFonts w:ascii="Calibri" w:eastAsia="Calibri" w:hAnsi="Calibri"/>
              </w:rPr>
              <w:t xml:space="preserve">Jeżeli usługa dotyczyła oceny realizacji projektów w ramach Programu współfinansowanego ze środków Unii Europejskiej </w:t>
            </w:r>
            <w:r w:rsidRPr="00BE15E6">
              <w:rPr>
                <w:rFonts w:ascii="Calibri" w:eastAsia="Calibri" w:hAnsi="Calibri"/>
                <w:b/>
                <w:bCs/>
              </w:rPr>
              <w:t>należy wskazać, który był to Program</w:t>
            </w:r>
            <w:r w:rsidRPr="00BE15E6">
              <w:rPr>
                <w:rFonts w:ascii="Calibri" w:eastAsia="Calibri" w:hAnsi="Calibri"/>
              </w:rPr>
              <w:t>.</w:t>
            </w:r>
          </w:p>
        </w:tc>
        <w:tc>
          <w:tcPr>
            <w:tcW w:w="2169" w:type="dxa"/>
            <w:tcBorders>
              <w:top w:val="single" w:sz="4" w:space="0" w:color="auto"/>
              <w:left w:val="single" w:sz="4" w:space="0" w:color="auto"/>
              <w:bottom w:val="single" w:sz="4" w:space="0" w:color="auto"/>
              <w:right w:val="single" w:sz="4" w:space="0" w:color="auto"/>
            </w:tcBorders>
            <w:vAlign w:val="center"/>
            <w:hideMark/>
          </w:tcPr>
          <w:p w14:paraId="0E7209A7" w14:textId="77777777" w:rsidR="00BE15E6" w:rsidRPr="00BE15E6" w:rsidRDefault="00BE15E6" w:rsidP="00BE15E6">
            <w:pPr>
              <w:spacing w:line="276" w:lineRule="auto"/>
              <w:jc w:val="center"/>
              <w:rPr>
                <w:rFonts w:ascii="Calibri" w:eastAsia="Calibri" w:hAnsi="Calibri"/>
              </w:rPr>
            </w:pPr>
            <w:r w:rsidRPr="00BE15E6">
              <w:rPr>
                <w:rFonts w:ascii="Calibri" w:eastAsia="Calibri" w:hAnsi="Calibri" w:cs="Calibri"/>
              </w:rPr>
              <w:t>Nazwa podmiotu, na rzecz którego wykonano usługę</w:t>
            </w:r>
          </w:p>
        </w:tc>
        <w:tc>
          <w:tcPr>
            <w:tcW w:w="1592" w:type="dxa"/>
            <w:tcBorders>
              <w:top w:val="single" w:sz="4" w:space="0" w:color="auto"/>
              <w:left w:val="single" w:sz="4" w:space="0" w:color="auto"/>
              <w:bottom w:val="single" w:sz="4" w:space="0" w:color="auto"/>
              <w:right w:val="single" w:sz="4" w:space="0" w:color="auto"/>
            </w:tcBorders>
            <w:vAlign w:val="center"/>
            <w:hideMark/>
          </w:tcPr>
          <w:p w14:paraId="47E8FFE5" w14:textId="77777777" w:rsidR="00BE15E6" w:rsidRPr="00BE15E6" w:rsidRDefault="00BE15E6" w:rsidP="00BE15E6">
            <w:pPr>
              <w:spacing w:line="276" w:lineRule="auto"/>
              <w:jc w:val="center"/>
              <w:rPr>
                <w:rFonts w:ascii="Calibri" w:eastAsia="Calibri" w:hAnsi="Calibri" w:cs="Calibri"/>
              </w:rPr>
            </w:pPr>
            <w:r w:rsidRPr="00BE15E6">
              <w:rPr>
                <w:rFonts w:ascii="Calibri" w:eastAsia="Calibri" w:hAnsi="Calibri" w:cs="Calibri"/>
              </w:rPr>
              <w:t>Termin wykonania usługi od – do</w:t>
            </w:r>
          </w:p>
          <w:p w14:paraId="50ADBED2" w14:textId="77777777" w:rsidR="00BE15E6" w:rsidRPr="00BE15E6" w:rsidRDefault="00BE15E6" w:rsidP="00BE15E6">
            <w:pPr>
              <w:spacing w:line="276" w:lineRule="auto"/>
              <w:jc w:val="center"/>
              <w:rPr>
                <w:rFonts w:ascii="Calibri" w:eastAsia="Calibri" w:hAnsi="Calibri" w:cs="Calibri"/>
              </w:rPr>
            </w:pPr>
            <w:r w:rsidRPr="00BE15E6">
              <w:rPr>
                <w:rFonts w:ascii="Calibri" w:eastAsia="Calibri" w:hAnsi="Calibri" w:cs="Calibri"/>
              </w:rPr>
              <w:t>(dzień–miesiąc–rok)</w:t>
            </w:r>
          </w:p>
        </w:tc>
      </w:tr>
      <w:tr w:rsidR="00BE15E6" w:rsidRPr="00BE15E6" w14:paraId="640E0852" w14:textId="77777777" w:rsidTr="00BE15E6">
        <w:trPr>
          <w:jc w:val="center"/>
        </w:trPr>
        <w:tc>
          <w:tcPr>
            <w:tcW w:w="574" w:type="dxa"/>
            <w:tcBorders>
              <w:top w:val="single" w:sz="4" w:space="0" w:color="auto"/>
              <w:left w:val="single" w:sz="4" w:space="0" w:color="auto"/>
              <w:bottom w:val="single" w:sz="4" w:space="0" w:color="auto"/>
              <w:right w:val="single" w:sz="4" w:space="0" w:color="auto"/>
            </w:tcBorders>
            <w:hideMark/>
          </w:tcPr>
          <w:p w14:paraId="6D894159" w14:textId="77777777" w:rsidR="00BE15E6" w:rsidRPr="00BE15E6" w:rsidRDefault="00BE15E6" w:rsidP="00BE15E6">
            <w:pPr>
              <w:spacing w:line="276" w:lineRule="auto"/>
              <w:rPr>
                <w:rFonts w:ascii="Calibri" w:eastAsia="Calibri" w:hAnsi="Calibri"/>
              </w:rPr>
            </w:pPr>
            <w:r w:rsidRPr="00BE15E6">
              <w:rPr>
                <w:rFonts w:ascii="Calibri" w:eastAsia="Calibri" w:hAnsi="Calibri"/>
              </w:rPr>
              <w:t>1.</w:t>
            </w:r>
          </w:p>
        </w:tc>
        <w:tc>
          <w:tcPr>
            <w:tcW w:w="1418" w:type="dxa"/>
            <w:tcBorders>
              <w:top w:val="single" w:sz="4" w:space="0" w:color="auto"/>
              <w:left w:val="single" w:sz="4" w:space="0" w:color="auto"/>
              <w:bottom w:val="single" w:sz="4" w:space="0" w:color="auto"/>
              <w:right w:val="single" w:sz="4" w:space="0" w:color="auto"/>
            </w:tcBorders>
          </w:tcPr>
          <w:p w14:paraId="459CE898" w14:textId="77777777" w:rsidR="00BE15E6" w:rsidRPr="00BE15E6" w:rsidRDefault="00BE15E6" w:rsidP="00BE15E6">
            <w:pPr>
              <w:spacing w:line="276" w:lineRule="auto"/>
              <w:rPr>
                <w:rFonts w:ascii="Calibri" w:eastAsia="Calibri" w:hAnsi="Calibri"/>
              </w:rPr>
            </w:pPr>
          </w:p>
        </w:tc>
        <w:tc>
          <w:tcPr>
            <w:tcW w:w="2551" w:type="dxa"/>
            <w:tcBorders>
              <w:top w:val="single" w:sz="4" w:space="0" w:color="auto"/>
              <w:left w:val="single" w:sz="4" w:space="0" w:color="auto"/>
              <w:bottom w:val="single" w:sz="4" w:space="0" w:color="auto"/>
              <w:right w:val="single" w:sz="4" w:space="0" w:color="auto"/>
            </w:tcBorders>
          </w:tcPr>
          <w:p w14:paraId="2F93F366" w14:textId="77777777" w:rsidR="00BE15E6" w:rsidRPr="00BE15E6" w:rsidRDefault="00BE15E6" w:rsidP="00BE15E6">
            <w:pPr>
              <w:spacing w:line="276" w:lineRule="auto"/>
              <w:rPr>
                <w:rFonts w:ascii="Calibri" w:eastAsia="Calibri" w:hAnsi="Calibri"/>
              </w:rPr>
            </w:pPr>
          </w:p>
        </w:tc>
        <w:tc>
          <w:tcPr>
            <w:tcW w:w="1984" w:type="dxa"/>
            <w:tcBorders>
              <w:top w:val="single" w:sz="4" w:space="0" w:color="auto"/>
              <w:left w:val="single" w:sz="4" w:space="0" w:color="auto"/>
              <w:bottom w:val="single" w:sz="4" w:space="0" w:color="auto"/>
              <w:right w:val="single" w:sz="4" w:space="0" w:color="auto"/>
            </w:tcBorders>
          </w:tcPr>
          <w:p w14:paraId="59ED6446" w14:textId="77777777" w:rsidR="00BE15E6" w:rsidRPr="00BE15E6" w:rsidRDefault="00BE15E6" w:rsidP="00BE15E6">
            <w:pPr>
              <w:spacing w:line="276" w:lineRule="auto"/>
              <w:rPr>
                <w:rFonts w:ascii="Calibri" w:eastAsia="Calibri" w:hAnsi="Calibri"/>
              </w:rPr>
            </w:pPr>
          </w:p>
        </w:tc>
        <w:tc>
          <w:tcPr>
            <w:tcW w:w="1985" w:type="dxa"/>
            <w:tcBorders>
              <w:top w:val="single" w:sz="4" w:space="0" w:color="auto"/>
              <w:left w:val="single" w:sz="4" w:space="0" w:color="auto"/>
              <w:bottom w:val="single" w:sz="4" w:space="0" w:color="auto"/>
              <w:right w:val="single" w:sz="4" w:space="0" w:color="auto"/>
            </w:tcBorders>
          </w:tcPr>
          <w:p w14:paraId="032CB191" w14:textId="77777777" w:rsidR="00BE15E6" w:rsidRPr="00BE15E6" w:rsidRDefault="00BE15E6" w:rsidP="00BE15E6">
            <w:pPr>
              <w:spacing w:line="276" w:lineRule="auto"/>
              <w:rPr>
                <w:rFonts w:ascii="Calibri" w:eastAsia="Calibri" w:hAnsi="Calibri"/>
              </w:rPr>
            </w:pPr>
          </w:p>
        </w:tc>
        <w:tc>
          <w:tcPr>
            <w:tcW w:w="2876" w:type="dxa"/>
            <w:tcBorders>
              <w:top w:val="single" w:sz="4" w:space="0" w:color="auto"/>
              <w:left w:val="single" w:sz="4" w:space="0" w:color="auto"/>
              <w:bottom w:val="single" w:sz="4" w:space="0" w:color="auto"/>
              <w:right w:val="single" w:sz="4" w:space="0" w:color="auto"/>
            </w:tcBorders>
          </w:tcPr>
          <w:p w14:paraId="64A4BCDF" w14:textId="77777777" w:rsidR="00BE15E6" w:rsidRPr="00BE15E6" w:rsidRDefault="00BE15E6" w:rsidP="00BE15E6">
            <w:pPr>
              <w:spacing w:line="276" w:lineRule="auto"/>
              <w:rPr>
                <w:rFonts w:ascii="Calibri" w:eastAsia="Calibri" w:hAnsi="Calibri"/>
              </w:rPr>
            </w:pPr>
          </w:p>
        </w:tc>
        <w:tc>
          <w:tcPr>
            <w:tcW w:w="2169" w:type="dxa"/>
            <w:tcBorders>
              <w:top w:val="single" w:sz="4" w:space="0" w:color="auto"/>
              <w:left w:val="single" w:sz="4" w:space="0" w:color="auto"/>
              <w:bottom w:val="single" w:sz="4" w:space="0" w:color="auto"/>
              <w:right w:val="single" w:sz="4" w:space="0" w:color="auto"/>
            </w:tcBorders>
          </w:tcPr>
          <w:p w14:paraId="1EEEB5DF" w14:textId="77777777" w:rsidR="00BE15E6" w:rsidRPr="00BE15E6" w:rsidRDefault="00BE15E6" w:rsidP="00BE15E6">
            <w:pPr>
              <w:spacing w:line="276" w:lineRule="auto"/>
              <w:rPr>
                <w:rFonts w:ascii="Calibri" w:eastAsia="Calibri" w:hAnsi="Calibri"/>
              </w:rPr>
            </w:pPr>
          </w:p>
        </w:tc>
        <w:tc>
          <w:tcPr>
            <w:tcW w:w="1592" w:type="dxa"/>
            <w:tcBorders>
              <w:top w:val="single" w:sz="4" w:space="0" w:color="auto"/>
              <w:left w:val="single" w:sz="4" w:space="0" w:color="auto"/>
              <w:bottom w:val="single" w:sz="4" w:space="0" w:color="auto"/>
              <w:right w:val="single" w:sz="4" w:space="0" w:color="auto"/>
            </w:tcBorders>
          </w:tcPr>
          <w:p w14:paraId="46C3E3FC" w14:textId="77777777" w:rsidR="00BE15E6" w:rsidRPr="00BE15E6" w:rsidRDefault="00BE15E6" w:rsidP="00BE15E6">
            <w:pPr>
              <w:spacing w:line="276" w:lineRule="auto"/>
              <w:rPr>
                <w:rFonts w:ascii="Calibri" w:eastAsia="Calibri" w:hAnsi="Calibri"/>
              </w:rPr>
            </w:pPr>
          </w:p>
        </w:tc>
      </w:tr>
      <w:tr w:rsidR="00BE15E6" w:rsidRPr="00BE15E6" w14:paraId="0D615859" w14:textId="77777777" w:rsidTr="00BE15E6">
        <w:trPr>
          <w:jc w:val="center"/>
        </w:trPr>
        <w:tc>
          <w:tcPr>
            <w:tcW w:w="574" w:type="dxa"/>
            <w:tcBorders>
              <w:top w:val="single" w:sz="4" w:space="0" w:color="auto"/>
              <w:left w:val="single" w:sz="4" w:space="0" w:color="auto"/>
              <w:bottom w:val="single" w:sz="4" w:space="0" w:color="auto"/>
              <w:right w:val="single" w:sz="4" w:space="0" w:color="auto"/>
            </w:tcBorders>
            <w:hideMark/>
          </w:tcPr>
          <w:p w14:paraId="09622076" w14:textId="77777777" w:rsidR="00BE15E6" w:rsidRPr="00BE15E6" w:rsidRDefault="00BE15E6" w:rsidP="00BE15E6">
            <w:pPr>
              <w:spacing w:line="276" w:lineRule="auto"/>
              <w:rPr>
                <w:rFonts w:ascii="Calibri" w:eastAsia="Calibri" w:hAnsi="Calibri"/>
              </w:rPr>
            </w:pPr>
            <w:r w:rsidRPr="00BE15E6">
              <w:rPr>
                <w:rFonts w:ascii="Calibri" w:eastAsia="Calibri" w:hAnsi="Calibri"/>
              </w:rPr>
              <w:t>2.</w:t>
            </w:r>
          </w:p>
        </w:tc>
        <w:tc>
          <w:tcPr>
            <w:tcW w:w="1418" w:type="dxa"/>
            <w:tcBorders>
              <w:top w:val="single" w:sz="4" w:space="0" w:color="auto"/>
              <w:left w:val="single" w:sz="4" w:space="0" w:color="auto"/>
              <w:bottom w:val="single" w:sz="4" w:space="0" w:color="auto"/>
              <w:right w:val="single" w:sz="4" w:space="0" w:color="auto"/>
            </w:tcBorders>
          </w:tcPr>
          <w:p w14:paraId="14840D36" w14:textId="77777777" w:rsidR="00BE15E6" w:rsidRPr="00BE15E6" w:rsidRDefault="00BE15E6" w:rsidP="00BE15E6">
            <w:pPr>
              <w:spacing w:line="276" w:lineRule="auto"/>
              <w:rPr>
                <w:rFonts w:ascii="Calibri" w:eastAsia="Calibri" w:hAnsi="Calibri"/>
              </w:rPr>
            </w:pPr>
          </w:p>
        </w:tc>
        <w:tc>
          <w:tcPr>
            <w:tcW w:w="2551" w:type="dxa"/>
            <w:tcBorders>
              <w:top w:val="single" w:sz="4" w:space="0" w:color="auto"/>
              <w:left w:val="single" w:sz="4" w:space="0" w:color="auto"/>
              <w:bottom w:val="single" w:sz="4" w:space="0" w:color="auto"/>
              <w:right w:val="single" w:sz="4" w:space="0" w:color="auto"/>
            </w:tcBorders>
          </w:tcPr>
          <w:p w14:paraId="28FB88E4" w14:textId="77777777" w:rsidR="00BE15E6" w:rsidRPr="00BE15E6" w:rsidRDefault="00BE15E6" w:rsidP="00BE15E6">
            <w:pPr>
              <w:spacing w:line="276" w:lineRule="auto"/>
              <w:rPr>
                <w:rFonts w:ascii="Calibri" w:eastAsia="Calibri" w:hAnsi="Calibri"/>
              </w:rPr>
            </w:pPr>
          </w:p>
        </w:tc>
        <w:tc>
          <w:tcPr>
            <w:tcW w:w="1984" w:type="dxa"/>
            <w:tcBorders>
              <w:top w:val="single" w:sz="4" w:space="0" w:color="auto"/>
              <w:left w:val="single" w:sz="4" w:space="0" w:color="auto"/>
              <w:bottom w:val="single" w:sz="4" w:space="0" w:color="auto"/>
              <w:right w:val="single" w:sz="4" w:space="0" w:color="auto"/>
            </w:tcBorders>
          </w:tcPr>
          <w:p w14:paraId="54BF561D" w14:textId="77777777" w:rsidR="00BE15E6" w:rsidRPr="00BE15E6" w:rsidRDefault="00BE15E6" w:rsidP="00BE15E6">
            <w:pPr>
              <w:spacing w:line="276" w:lineRule="auto"/>
              <w:rPr>
                <w:rFonts w:ascii="Calibri" w:eastAsia="Calibri" w:hAnsi="Calibri"/>
              </w:rPr>
            </w:pPr>
          </w:p>
        </w:tc>
        <w:tc>
          <w:tcPr>
            <w:tcW w:w="1985" w:type="dxa"/>
            <w:tcBorders>
              <w:top w:val="single" w:sz="4" w:space="0" w:color="auto"/>
              <w:left w:val="single" w:sz="4" w:space="0" w:color="auto"/>
              <w:bottom w:val="single" w:sz="4" w:space="0" w:color="auto"/>
              <w:right w:val="single" w:sz="4" w:space="0" w:color="auto"/>
            </w:tcBorders>
          </w:tcPr>
          <w:p w14:paraId="4B5774B8" w14:textId="77777777" w:rsidR="00BE15E6" w:rsidRPr="00BE15E6" w:rsidRDefault="00BE15E6" w:rsidP="00BE15E6">
            <w:pPr>
              <w:spacing w:line="276" w:lineRule="auto"/>
              <w:rPr>
                <w:rFonts w:ascii="Calibri" w:eastAsia="Calibri" w:hAnsi="Calibri"/>
              </w:rPr>
            </w:pPr>
          </w:p>
        </w:tc>
        <w:tc>
          <w:tcPr>
            <w:tcW w:w="2876" w:type="dxa"/>
            <w:tcBorders>
              <w:top w:val="single" w:sz="4" w:space="0" w:color="auto"/>
              <w:left w:val="single" w:sz="4" w:space="0" w:color="auto"/>
              <w:bottom w:val="single" w:sz="4" w:space="0" w:color="auto"/>
              <w:right w:val="single" w:sz="4" w:space="0" w:color="auto"/>
            </w:tcBorders>
          </w:tcPr>
          <w:p w14:paraId="75259D0B" w14:textId="77777777" w:rsidR="00BE15E6" w:rsidRPr="00BE15E6" w:rsidRDefault="00BE15E6" w:rsidP="00BE15E6">
            <w:pPr>
              <w:spacing w:line="276" w:lineRule="auto"/>
              <w:rPr>
                <w:rFonts w:ascii="Calibri" w:eastAsia="Calibri" w:hAnsi="Calibri"/>
              </w:rPr>
            </w:pPr>
          </w:p>
        </w:tc>
        <w:tc>
          <w:tcPr>
            <w:tcW w:w="2169" w:type="dxa"/>
            <w:tcBorders>
              <w:top w:val="single" w:sz="4" w:space="0" w:color="auto"/>
              <w:left w:val="single" w:sz="4" w:space="0" w:color="auto"/>
              <w:bottom w:val="single" w:sz="4" w:space="0" w:color="auto"/>
              <w:right w:val="single" w:sz="4" w:space="0" w:color="auto"/>
            </w:tcBorders>
          </w:tcPr>
          <w:p w14:paraId="3F06A5E8" w14:textId="77777777" w:rsidR="00BE15E6" w:rsidRPr="00BE15E6" w:rsidRDefault="00BE15E6" w:rsidP="00BE15E6">
            <w:pPr>
              <w:spacing w:line="276" w:lineRule="auto"/>
              <w:rPr>
                <w:rFonts w:ascii="Calibri" w:eastAsia="Calibri" w:hAnsi="Calibri"/>
              </w:rPr>
            </w:pPr>
          </w:p>
        </w:tc>
        <w:tc>
          <w:tcPr>
            <w:tcW w:w="1592" w:type="dxa"/>
            <w:tcBorders>
              <w:top w:val="single" w:sz="4" w:space="0" w:color="auto"/>
              <w:left w:val="single" w:sz="4" w:space="0" w:color="auto"/>
              <w:bottom w:val="single" w:sz="4" w:space="0" w:color="auto"/>
              <w:right w:val="single" w:sz="4" w:space="0" w:color="auto"/>
            </w:tcBorders>
          </w:tcPr>
          <w:p w14:paraId="7D17994F" w14:textId="77777777" w:rsidR="00BE15E6" w:rsidRPr="00BE15E6" w:rsidRDefault="00BE15E6" w:rsidP="00BE15E6">
            <w:pPr>
              <w:spacing w:line="276" w:lineRule="auto"/>
              <w:rPr>
                <w:rFonts w:ascii="Calibri" w:eastAsia="Calibri" w:hAnsi="Calibri"/>
              </w:rPr>
            </w:pPr>
          </w:p>
        </w:tc>
      </w:tr>
      <w:tr w:rsidR="00BE15E6" w:rsidRPr="00BE15E6" w14:paraId="2F907FFC" w14:textId="77777777" w:rsidTr="00BE15E6">
        <w:trPr>
          <w:jc w:val="center"/>
        </w:trPr>
        <w:tc>
          <w:tcPr>
            <w:tcW w:w="574" w:type="dxa"/>
            <w:tcBorders>
              <w:top w:val="single" w:sz="4" w:space="0" w:color="auto"/>
              <w:left w:val="single" w:sz="4" w:space="0" w:color="auto"/>
              <w:bottom w:val="single" w:sz="4" w:space="0" w:color="auto"/>
              <w:right w:val="single" w:sz="4" w:space="0" w:color="auto"/>
            </w:tcBorders>
            <w:hideMark/>
          </w:tcPr>
          <w:p w14:paraId="6A87107E" w14:textId="26E6673E" w:rsidR="00BE15E6" w:rsidRPr="00BE15E6" w:rsidRDefault="00715748" w:rsidP="00BE15E6">
            <w:pPr>
              <w:spacing w:line="276" w:lineRule="auto"/>
              <w:rPr>
                <w:rFonts w:ascii="Calibri" w:eastAsia="Calibri" w:hAnsi="Calibri"/>
              </w:rPr>
            </w:pPr>
            <w:r>
              <w:rPr>
                <w:rFonts w:ascii="Calibri" w:eastAsia="Calibri" w:hAnsi="Calibri"/>
              </w:rPr>
              <w:t>3.</w:t>
            </w:r>
          </w:p>
        </w:tc>
        <w:tc>
          <w:tcPr>
            <w:tcW w:w="1418" w:type="dxa"/>
            <w:tcBorders>
              <w:top w:val="single" w:sz="4" w:space="0" w:color="auto"/>
              <w:left w:val="single" w:sz="4" w:space="0" w:color="auto"/>
              <w:bottom w:val="single" w:sz="4" w:space="0" w:color="auto"/>
              <w:right w:val="single" w:sz="4" w:space="0" w:color="auto"/>
            </w:tcBorders>
          </w:tcPr>
          <w:p w14:paraId="5A909A86" w14:textId="77777777" w:rsidR="00BE15E6" w:rsidRPr="00BE15E6" w:rsidRDefault="00BE15E6" w:rsidP="00BE15E6">
            <w:pPr>
              <w:spacing w:line="276" w:lineRule="auto"/>
              <w:rPr>
                <w:rFonts w:ascii="Calibri" w:eastAsia="Calibri" w:hAnsi="Calibri"/>
              </w:rPr>
            </w:pPr>
          </w:p>
        </w:tc>
        <w:tc>
          <w:tcPr>
            <w:tcW w:w="2551" w:type="dxa"/>
            <w:tcBorders>
              <w:top w:val="single" w:sz="4" w:space="0" w:color="auto"/>
              <w:left w:val="single" w:sz="4" w:space="0" w:color="auto"/>
              <w:bottom w:val="single" w:sz="4" w:space="0" w:color="auto"/>
              <w:right w:val="single" w:sz="4" w:space="0" w:color="auto"/>
            </w:tcBorders>
          </w:tcPr>
          <w:p w14:paraId="7884DDF8" w14:textId="77777777" w:rsidR="00BE15E6" w:rsidRPr="00BE15E6" w:rsidRDefault="00BE15E6" w:rsidP="00BE15E6">
            <w:pPr>
              <w:spacing w:line="276" w:lineRule="auto"/>
              <w:rPr>
                <w:rFonts w:ascii="Calibri" w:eastAsia="Calibri" w:hAnsi="Calibri"/>
              </w:rPr>
            </w:pPr>
          </w:p>
        </w:tc>
        <w:tc>
          <w:tcPr>
            <w:tcW w:w="1984" w:type="dxa"/>
            <w:tcBorders>
              <w:top w:val="single" w:sz="4" w:space="0" w:color="auto"/>
              <w:left w:val="single" w:sz="4" w:space="0" w:color="auto"/>
              <w:bottom w:val="single" w:sz="4" w:space="0" w:color="auto"/>
              <w:right w:val="single" w:sz="4" w:space="0" w:color="auto"/>
            </w:tcBorders>
          </w:tcPr>
          <w:p w14:paraId="1C446463" w14:textId="77777777" w:rsidR="00BE15E6" w:rsidRPr="00BE15E6" w:rsidRDefault="00BE15E6" w:rsidP="00BE15E6">
            <w:pPr>
              <w:spacing w:line="276" w:lineRule="auto"/>
              <w:rPr>
                <w:rFonts w:ascii="Calibri" w:eastAsia="Calibri" w:hAnsi="Calibri"/>
              </w:rPr>
            </w:pPr>
          </w:p>
        </w:tc>
        <w:tc>
          <w:tcPr>
            <w:tcW w:w="1985" w:type="dxa"/>
            <w:tcBorders>
              <w:top w:val="single" w:sz="4" w:space="0" w:color="auto"/>
              <w:left w:val="single" w:sz="4" w:space="0" w:color="auto"/>
              <w:bottom w:val="single" w:sz="4" w:space="0" w:color="auto"/>
              <w:right w:val="single" w:sz="4" w:space="0" w:color="auto"/>
            </w:tcBorders>
          </w:tcPr>
          <w:p w14:paraId="06CBF605" w14:textId="77777777" w:rsidR="00BE15E6" w:rsidRPr="00BE15E6" w:rsidRDefault="00BE15E6" w:rsidP="00BE15E6">
            <w:pPr>
              <w:spacing w:line="276" w:lineRule="auto"/>
              <w:rPr>
                <w:rFonts w:ascii="Calibri" w:eastAsia="Calibri" w:hAnsi="Calibri"/>
              </w:rPr>
            </w:pPr>
          </w:p>
        </w:tc>
        <w:tc>
          <w:tcPr>
            <w:tcW w:w="2876" w:type="dxa"/>
            <w:tcBorders>
              <w:top w:val="single" w:sz="4" w:space="0" w:color="auto"/>
              <w:left w:val="single" w:sz="4" w:space="0" w:color="auto"/>
              <w:bottom w:val="single" w:sz="4" w:space="0" w:color="auto"/>
              <w:right w:val="single" w:sz="4" w:space="0" w:color="auto"/>
            </w:tcBorders>
          </w:tcPr>
          <w:p w14:paraId="59A9DF4D" w14:textId="77777777" w:rsidR="00BE15E6" w:rsidRPr="00BE15E6" w:rsidRDefault="00BE15E6" w:rsidP="00BE15E6">
            <w:pPr>
              <w:spacing w:line="276" w:lineRule="auto"/>
              <w:rPr>
                <w:rFonts w:ascii="Calibri" w:eastAsia="Calibri" w:hAnsi="Calibri"/>
              </w:rPr>
            </w:pPr>
          </w:p>
        </w:tc>
        <w:tc>
          <w:tcPr>
            <w:tcW w:w="2169" w:type="dxa"/>
            <w:tcBorders>
              <w:top w:val="single" w:sz="4" w:space="0" w:color="auto"/>
              <w:left w:val="single" w:sz="4" w:space="0" w:color="auto"/>
              <w:bottom w:val="single" w:sz="4" w:space="0" w:color="auto"/>
              <w:right w:val="single" w:sz="4" w:space="0" w:color="auto"/>
            </w:tcBorders>
          </w:tcPr>
          <w:p w14:paraId="64E883BB" w14:textId="77777777" w:rsidR="00BE15E6" w:rsidRPr="00BE15E6" w:rsidRDefault="00BE15E6" w:rsidP="00BE15E6">
            <w:pPr>
              <w:spacing w:line="276" w:lineRule="auto"/>
              <w:rPr>
                <w:rFonts w:ascii="Calibri" w:eastAsia="Calibri" w:hAnsi="Calibri"/>
              </w:rPr>
            </w:pPr>
          </w:p>
        </w:tc>
        <w:tc>
          <w:tcPr>
            <w:tcW w:w="1592" w:type="dxa"/>
            <w:tcBorders>
              <w:top w:val="single" w:sz="4" w:space="0" w:color="auto"/>
              <w:left w:val="single" w:sz="4" w:space="0" w:color="auto"/>
              <w:bottom w:val="single" w:sz="4" w:space="0" w:color="auto"/>
              <w:right w:val="single" w:sz="4" w:space="0" w:color="auto"/>
            </w:tcBorders>
          </w:tcPr>
          <w:p w14:paraId="47129950" w14:textId="77777777" w:rsidR="00BE15E6" w:rsidRPr="00BE15E6" w:rsidRDefault="00BE15E6" w:rsidP="00BE15E6">
            <w:pPr>
              <w:spacing w:line="276" w:lineRule="auto"/>
              <w:rPr>
                <w:rFonts w:ascii="Calibri" w:eastAsia="Calibri" w:hAnsi="Calibri"/>
              </w:rPr>
            </w:pPr>
          </w:p>
        </w:tc>
      </w:tr>
      <w:tr w:rsidR="00715748" w:rsidRPr="00BE15E6" w14:paraId="0E7758AD" w14:textId="77777777" w:rsidTr="00BE15E6">
        <w:trPr>
          <w:jc w:val="center"/>
        </w:trPr>
        <w:tc>
          <w:tcPr>
            <w:tcW w:w="574" w:type="dxa"/>
            <w:tcBorders>
              <w:top w:val="single" w:sz="4" w:space="0" w:color="auto"/>
              <w:left w:val="single" w:sz="4" w:space="0" w:color="auto"/>
              <w:bottom w:val="single" w:sz="4" w:space="0" w:color="auto"/>
              <w:right w:val="single" w:sz="4" w:space="0" w:color="auto"/>
            </w:tcBorders>
          </w:tcPr>
          <w:p w14:paraId="09A14CE5" w14:textId="73C545C9" w:rsidR="00715748" w:rsidRPr="00BE15E6" w:rsidRDefault="00715748" w:rsidP="00BE15E6">
            <w:pPr>
              <w:spacing w:line="276" w:lineRule="auto"/>
              <w:rPr>
                <w:rFonts w:ascii="Calibri" w:eastAsia="Calibri" w:hAnsi="Calibri"/>
              </w:rPr>
            </w:pPr>
            <w:r>
              <w:rPr>
                <w:rFonts w:ascii="Calibri" w:eastAsia="Calibri" w:hAnsi="Calibri"/>
              </w:rPr>
              <w:t>….</w:t>
            </w:r>
          </w:p>
        </w:tc>
        <w:tc>
          <w:tcPr>
            <w:tcW w:w="1418" w:type="dxa"/>
            <w:tcBorders>
              <w:top w:val="single" w:sz="4" w:space="0" w:color="auto"/>
              <w:left w:val="single" w:sz="4" w:space="0" w:color="auto"/>
              <w:bottom w:val="single" w:sz="4" w:space="0" w:color="auto"/>
              <w:right w:val="single" w:sz="4" w:space="0" w:color="auto"/>
            </w:tcBorders>
          </w:tcPr>
          <w:p w14:paraId="0C0FAD1C" w14:textId="77777777" w:rsidR="00715748" w:rsidRPr="00BE15E6" w:rsidRDefault="00715748" w:rsidP="00BE15E6">
            <w:pPr>
              <w:spacing w:line="276" w:lineRule="auto"/>
              <w:rPr>
                <w:rFonts w:ascii="Calibri" w:eastAsia="Calibri" w:hAnsi="Calibri"/>
              </w:rPr>
            </w:pPr>
          </w:p>
        </w:tc>
        <w:tc>
          <w:tcPr>
            <w:tcW w:w="2551" w:type="dxa"/>
            <w:tcBorders>
              <w:top w:val="single" w:sz="4" w:space="0" w:color="auto"/>
              <w:left w:val="single" w:sz="4" w:space="0" w:color="auto"/>
              <w:bottom w:val="single" w:sz="4" w:space="0" w:color="auto"/>
              <w:right w:val="single" w:sz="4" w:space="0" w:color="auto"/>
            </w:tcBorders>
          </w:tcPr>
          <w:p w14:paraId="5070BC53" w14:textId="77777777" w:rsidR="00715748" w:rsidRPr="00BE15E6" w:rsidRDefault="00715748" w:rsidP="00BE15E6">
            <w:pPr>
              <w:spacing w:line="276" w:lineRule="auto"/>
              <w:rPr>
                <w:rFonts w:ascii="Calibri" w:eastAsia="Calibri" w:hAnsi="Calibri"/>
              </w:rPr>
            </w:pPr>
          </w:p>
        </w:tc>
        <w:tc>
          <w:tcPr>
            <w:tcW w:w="1984" w:type="dxa"/>
            <w:tcBorders>
              <w:top w:val="single" w:sz="4" w:space="0" w:color="auto"/>
              <w:left w:val="single" w:sz="4" w:space="0" w:color="auto"/>
              <w:bottom w:val="single" w:sz="4" w:space="0" w:color="auto"/>
              <w:right w:val="single" w:sz="4" w:space="0" w:color="auto"/>
            </w:tcBorders>
          </w:tcPr>
          <w:p w14:paraId="0FF59BFD" w14:textId="77777777" w:rsidR="00715748" w:rsidRPr="00BE15E6" w:rsidRDefault="00715748" w:rsidP="00BE15E6">
            <w:pPr>
              <w:spacing w:line="276" w:lineRule="auto"/>
              <w:rPr>
                <w:rFonts w:ascii="Calibri" w:eastAsia="Calibri" w:hAnsi="Calibri"/>
              </w:rPr>
            </w:pPr>
          </w:p>
        </w:tc>
        <w:tc>
          <w:tcPr>
            <w:tcW w:w="1985" w:type="dxa"/>
            <w:tcBorders>
              <w:top w:val="single" w:sz="4" w:space="0" w:color="auto"/>
              <w:left w:val="single" w:sz="4" w:space="0" w:color="auto"/>
              <w:bottom w:val="single" w:sz="4" w:space="0" w:color="auto"/>
              <w:right w:val="single" w:sz="4" w:space="0" w:color="auto"/>
            </w:tcBorders>
          </w:tcPr>
          <w:p w14:paraId="5C6DF899" w14:textId="77777777" w:rsidR="00715748" w:rsidRPr="00BE15E6" w:rsidRDefault="00715748" w:rsidP="00BE15E6">
            <w:pPr>
              <w:spacing w:line="276" w:lineRule="auto"/>
              <w:rPr>
                <w:rFonts w:ascii="Calibri" w:eastAsia="Calibri" w:hAnsi="Calibri"/>
              </w:rPr>
            </w:pPr>
          </w:p>
        </w:tc>
        <w:tc>
          <w:tcPr>
            <w:tcW w:w="2876" w:type="dxa"/>
            <w:tcBorders>
              <w:top w:val="single" w:sz="4" w:space="0" w:color="auto"/>
              <w:left w:val="single" w:sz="4" w:space="0" w:color="auto"/>
              <w:bottom w:val="single" w:sz="4" w:space="0" w:color="auto"/>
              <w:right w:val="single" w:sz="4" w:space="0" w:color="auto"/>
            </w:tcBorders>
          </w:tcPr>
          <w:p w14:paraId="01E6EE90" w14:textId="77777777" w:rsidR="00715748" w:rsidRPr="00BE15E6" w:rsidRDefault="00715748" w:rsidP="00BE15E6">
            <w:pPr>
              <w:spacing w:line="276" w:lineRule="auto"/>
              <w:rPr>
                <w:rFonts w:ascii="Calibri" w:eastAsia="Calibri" w:hAnsi="Calibri"/>
              </w:rPr>
            </w:pPr>
          </w:p>
        </w:tc>
        <w:tc>
          <w:tcPr>
            <w:tcW w:w="2169" w:type="dxa"/>
            <w:tcBorders>
              <w:top w:val="single" w:sz="4" w:space="0" w:color="auto"/>
              <w:left w:val="single" w:sz="4" w:space="0" w:color="auto"/>
              <w:bottom w:val="single" w:sz="4" w:space="0" w:color="auto"/>
              <w:right w:val="single" w:sz="4" w:space="0" w:color="auto"/>
            </w:tcBorders>
          </w:tcPr>
          <w:p w14:paraId="135AA9C9" w14:textId="77777777" w:rsidR="00715748" w:rsidRPr="00BE15E6" w:rsidRDefault="00715748" w:rsidP="00BE15E6">
            <w:pPr>
              <w:spacing w:line="276" w:lineRule="auto"/>
              <w:rPr>
                <w:rFonts w:ascii="Calibri" w:eastAsia="Calibri" w:hAnsi="Calibri"/>
              </w:rPr>
            </w:pPr>
          </w:p>
        </w:tc>
        <w:tc>
          <w:tcPr>
            <w:tcW w:w="1592" w:type="dxa"/>
            <w:tcBorders>
              <w:top w:val="single" w:sz="4" w:space="0" w:color="auto"/>
              <w:left w:val="single" w:sz="4" w:space="0" w:color="auto"/>
              <w:bottom w:val="single" w:sz="4" w:space="0" w:color="auto"/>
              <w:right w:val="single" w:sz="4" w:space="0" w:color="auto"/>
            </w:tcBorders>
          </w:tcPr>
          <w:p w14:paraId="18304297" w14:textId="77777777" w:rsidR="00715748" w:rsidRPr="00BE15E6" w:rsidRDefault="00715748" w:rsidP="00BE15E6">
            <w:pPr>
              <w:spacing w:line="276" w:lineRule="auto"/>
              <w:rPr>
                <w:rFonts w:ascii="Calibri" w:eastAsia="Calibri" w:hAnsi="Calibri"/>
              </w:rPr>
            </w:pPr>
          </w:p>
        </w:tc>
      </w:tr>
    </w:tbl>
    <w:p w14:paraId="558AABEE" w14:textId="77777777" w:rsidR="00BE15E6" w:rsidRPr="00BE15E6" w:rsidRDefault="00BE15E6" w:rsidP="00BE15E6">
      <w:pPr>
        <w:widowControl/>
        <w:autoSpaceDE/>
        <w:autoSpaceDN/>
        <w:spacing w:after="120" w:line="276" w:lineRule="auto"/>
        <w:rPr>
          <w:rFonts w:ascii="Calibri" w:eastAsia="Calibri" w:hAnsi="Calibri"/>
        </w:rPr>
      </w:pPr>
    </w:p>
    <w:p w14:paraId="229C870C" w14:textId="77777777" w:rsidR="0076501B" w:rsidRPr="00991F16" w:rsidRDefault="0076501B" w:rsidP="0076501B">
      <w:pPr>
        <w:widowControl/>
        <w:tabs>
          <w:tab w:val="left" w:pos="5670"/>
        </w:tabs>
        <w:autoSpaceDE/>
        <w:autoSpaceDN/>
        <w:jc w:val="both"/>
        <w:rPr>
          <w:rFonts w:asciiTheme="minorHAnsi" w:hAnsiTheme="minorHAnsi" w:cstheme="minorHAnsi"/>
          <w:lang w:eastAsia="pl-PL"/>
        </w:rPr>
      </w:pPr>
    </w:p>
    <w:p w14:paraId="6EF1021C" w14:textId="12E2B246" w:rsidR="00D23F9B" w:rsidRPr="00991F16" w:rsidRDefault="0076501B" w:rsidP="0076501B">
      <w:pPr>
        <w:spacing w:before="161"/>
        <w:ind w:right="116"/>
        <w:jc w:val="right"/>
        <w:rPr>
          <w:rFonts w:asciiTheme="minorHAnsi" w:hAnsiTheme="minorHAnsi" w:cstheme="minorHAnsi"/>
          <w:lang w:eastAsia="pl-PL"/>
        </w:rPr>
      </w:pPr>
      <w:bookmarkStart w:id="8" w:name="_Hlk82075083"/>
      <w:r w:rsidRPr="00991F16">
        <w:rPr>
          <w:rFonts w:asciiTheme="minorHAnsi" w:hAnsiTheme="minorHAnsi" w:cstheme="minorHAnsi"/>
          <w:lang w:eastAsia="pl-PL"/>
        </w:rPr>
        <w:t>................................., dn. ..................... 202</w:t>
      </w:r>
      <w:r w:rsidR="009C5871" w:rsidRPr="00991F16">
        <w:rPr>
          <w:rFonts w:asciiTheme="minorHAnsi" w:hAnsiTheme="minorHAnsi" w:cstheme="minorHAnsi"/>
          <w:lang w:eastAsia="pl-PL"/>
        </w:rPr>
        <w:t>1</w:t>
      </w:r>
      <w:r w:rsidRPr="00991F16">
        <w:rPr>
          <w:rFonts w:asciiTheme="minorHAnsi" w:hAnsiTheme="minorHAnsi" w:cstheme="minorHAnsi"/>
          <w:lang w:eastAsia="pl-PL"/>
        </w:rPr>
        <w:t xml:space="preserve"> r.      </w:t>
      </w:r>
    </w:p>
    <w:p w14:paraId="7D48A972" w14:textId="73AA7FAD" w:rsidR="0076501B" w:rsidRPr="00991F16" w:rsidRDefault="0076501B" w:rsidP="0076501B">
      <w:pPr>
        <w:spacing w:before="161"/>
        <w:ind w:right="116"/>
        <w:jc w:val="right"/>
        <w:rPr>
          <w:rFonts w:asciiTheme="minorHAnsi" w:hAnsiTheme="minorHAnsi" w:cstheme="minorHAnsi"/>
          <w:b/>
          <w:i/>
        </w:rPr>
      </w:pPr>
      <w:r w:rsidRPr="00991F16">
        <w:rPr>
          <w:rFonts w:asciiTheme="minorHAnsi" w:hAnsiTheme="minorHAnsi" w:cstheme="minorHAnsi"/>
          <w:lang w:eastAsia="pl-PL"/>
        </w:rPr>
        <w:t xml:space="preserve">       </w:t>
      </w:r>
    </w:p>
    <w:p w14:paraId="43613E4D" w14:textId="77777777" w:rsidR="00D23F9B" w:rsidRPr="00991F16" w:rsidRDefault="00D23F9B" w:rsidP="00D23F9B">
      <w:pPr>
        <w:spacing w:before="161"/>
        <w:ind w:right="116"/>
        <w:jc w:val="right"/>
        <w:rPr>
          <w:rFonts w:asciiTheme="minorHAnsi" w:hAnsiTheme="minorHAnsi" w:cstheme="minorHAnsi"/>
          <w:b/>
          <w:i/>
        </w:rPr>
      </w:pPr>
      <w:r w:rsidRPr="00991F16">
        <w:rPr>
          <w:rFonts w:asciiTheme="minorHAnsi" w:hAnsiTheme="minorHAnsi" w:cstheme="minorHAnsi"/>
          <w:b/>
          <w:i/>
        </w:rPr>
        <w:t>……………………………….</w:t>
      </w:r>
    </w:p>
    <w:p w14:paraId="63D145A7" w14:textId="049FDCC7" w:rsidR="00D23F9B" w:rsidRPr="00991F16" w:rsidRDefault="00D23F9B" w:rsidP="00D23F9B">
      <w:pPr>
        <w:spacing w:before="161"/>
        <w:ind w:right="116"/>
        <w:jc w:val="right"/>
        <w:rPr>
          <w:rFonts w:asciiTheme="minorHAnsi" w:hAnsiTheme="minorHAnsi" w:cstheme="minorHAnsi"/>
          <w:b/>
          <w:i/>
        </w:rPr>
      </w:pPr>
      <w:r w:rsidRPr="00991F16">
        <w:rPr>
          <w:rFonts w:asciiTheme="minorHAnsi" w:hAnsiTheme="minorHAnsi" w:cstheme="minorHAnsi"/>
          <w:b/>
          <w:i/>
        </w:rPr>
        <w:t>Imię i nazwisko podpisano elektronicznie</w:t>
      </w:r>
    </w:p>
    <w:p w14:paraId="0A906811" w14:textId="77777777" w:rsidR="00BE15E6" w:rsidRDefault="00BE15E6">
      <w:pPr>
        <w:spacing w:before="161"/>
        <w:ind w:right="116"/>
        <w:jc w:val="right"/>
        <w:rPr>
          <w:rFonts w:asciiTheme="minorHAnsi" w:hAnsiTheme="minorHAnsi" w:cstheme="minorHAnsi"/>
          <w:b/>
          <w:i/>
        </w:rPr>
      </w:pPr>
    </w:p>
    <w:tbl>
      <w:tblPr>
        <w:tblW w:w="10110" w:type="dxa"/>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10110"/>
      </w:tblGrid>
      <w:tr w:rsidR="00BE15E6" w:rsidRPr="00991F16" w14:paraId="35A93396" w14:textId="77777777" w:rsidTr="006343AA">
        <w:trPr>
          <w:trHeight w:val="769"/>
          <w:jc w:val="center"/>
        </w:trPr>
        <w:tc>
          <w:tcPr>
            <w:tcW w:w="10110" w:type="dxa"/>
          </w:tcPr>
          <w:bookmarkEnd w:id="8"/>
          <w:p w14:paraId="04225F28" w14:textId="4AB8C46A" w:rsidR="00BE15E6" w:rsidRPr="00991F16" w:rsidRDefault="00BE15E6" w:rsidP="006343AA">
            <w:pPr>
              <w:keepNext/>
              <w:widowControl/>
              <w:autoSpaceDE/>
              <w:autoSpaceDN/>
              <w:jc w:val="both"/>
              <w:outlineLvl w:val="2"/>
              <w:rPr>
                <w:rFonts w:asciiTheme="minorHAnsi" w:hAnsiTheme="minorHAnsi" w:cstheme="minorHAnsi"/>
                <w:b/>
                <w:lang w:eastAsia="pl-PL"/>
              </w:rPr>
            </w:pPr>
            <w:r w:rsidRPr="00991F16">
              <w:rPr>
                <w:rFonts w:asciiTheme="minorHAnsi" w:hAnsiTheme="minorHAnsi" w:cstheme="minorHAnsi"/>
                <w:bCs/>
                <w:lang w:eastAsia="pl-PL"/>
              </w:rPr>
              <w:t>WA.263.</w:t>
            </w:r>
            <w:r w:rsidR="003C22B2">
              <w:rPr>
                <w:rFonts w:asciiTheme="minorHAnsi" w:hAnsiTheme="minorHAnsi" w:cstheme="minorHAnsi"/>
                <w:bCs/>
                <w:lang w:eastAsia="pl-PL"/>
              </w:rPr>
              <w:t>30</w:t>
            </w:r>
            <w:r w:rsidRPr="00991F16">
              <w:rPr>
                <w:rFonts w:asciiTheme="minorHAnsi" w:hAnsiTheme="minorHAnsi" w:cstheme="minorHAnsi"/>
                <w:bCs/>
                <w:lang w:eastAsia="pl-PL"/>
              </w:rPr>
              <w:t>.2021.</w:t>
            </w:r>
            <w:r>
              <w:rPr>
                <w:rFonts w:asciiTheme="minorHAnsi" w:hAnsiTheme="minorHAnsi" w:cstheme="minorHAnsi"/>
                <w:bCs/>
                <w:lang w:eastAsia="pl-PL"/>
              </w:rPr>
              <w:t>KR</w:t>
            </w:r>
            <w:r w:rsidRPr="00991F16">
              <w:rPr>
                <w:rFonts w:asciiTheme="minorHAnsi" w:hAnsiTheme="minorHAnsi" w:cstheme="minorHAnsi"/>
                <w:b/>
                <w:lang w:eastAsia="pl-PL"/>
              </w:rPr>
              <w:t xml:space="preserve">                                                                                         </w:t>
            </w:r>
            <w:r>
              <w:rPr>
                <w:rFonts w:asciiTheme="minorHAnsi" w:hAnsiTheme="minorHAnsi" w:cstheme="minorHAnsi"/>
                <w:b/>
                <w:lang w:eastAsia="pl-PL"/>
              </w:rPr>
              <w:t xml:space="preserve">                       </w:t>
            </w:r>
            <w:r w:rsidRPr="00991F16">
              <w:rPr>
                <w:rFonts w:asciiTheme="minorHAnsi" w:hAnsiTheme="minorHAnsi" w:cstheme="minorHAnsi"/>
                <w:b/>
                <w:lang w:eastAsia="pl-PL"/>
              </w:rPr>
              <w:t xml:space="preserve">   ZAŁĄCZNIK NR 5</w:t>
            </w:r>
            <w:r>
              <w:rPr>
                <w:rFonts w:asciiTheme="minorHAnsi" w:hAnsiTheme="minorHAnsi" w:cstheme="minorHAnsi"/>
                <w:b/>
                <w:lang w:eastAsia="pl-PL"/>
              </w:rPr>
              <w:t>b</w:t>
            </w:r>
            <w:r w:rsidRPr="00991F16">
              <w:rPr>
                <w:rFonts w:asciiTheme="minorHAnsi" w:hAnsiTheme="minorHAnsi" w:cstheme="minorHAnsi"/>
                <w:b/>
                <w:lang w:eastAsia="pl-PL"/>
              </w:rPr>
              <w:t xml:space="preserve"> do SWZ</w:t>
            </w:r>
          </w:p>
        </w:tc>
      </w:tr>
      <w:tr w:rsidR="00BE15E6" w:rsidRPr="00991F16" w14:paraId="4B15C985" w14:textId="77777777" w:rsidTr="006343AA">
        <w:trPr>
          <w:trHeight w:val="81"/>
          <w:jc w:val="center"/>
        </w:trPr>
        <w:tc>
          <w:tcPr>
            <w:tcW w:w="10110" w:type="dxa"/>
          </w:tcPr>
          <w:p w14:paraId="372CC1DB" w14:textId="0153F3F3" w:rsidR="00BE15E6" w:rsidRPr="00991F16" w:rsidRDefault="00BE15E6" w:rsidP="006343AA">
            <w:pPr>
              <w:widowControl/>
              <w:autoSpaceDE/>
              <w:autoSpaceDN/>
              <w:jc w:val="center"/>
              <w:rPr>
                <w:rFonts w:asciiTheme="minorHAnsi" w:hAnsiTheme="minorHAnsi" w:cstheme="minorHAnsi"/>
                <w:b/>
                <w:lang w:eastAsia="pl-PL"/>
              </w:rPr>
            </w:pPr>
            <w:r w:rsidRPr="00991F16">
              <w:rPr>
                <w:rFonts w:asciiTheme="minorHAnsi" w:hAnsiTheme="minorHAnsi" w:cstheme="minorHAnsi"/>
                <w:b/>
                <w:caps/>
                <w:lang w:eastAsia="pl-PL"/>
              </w:rPr>
              <w:t xml:space="preserve">Wykaz </w:t>
            </w:r>
            <w:r>
              <w:rPr>
                <w:rFonts w:asciiTheme="minorHAnsi" w:hAnsiTheme="minorHAnsi" w:cstheme="minorHAnsi"/>
                <w:b/>
                <w:caps/>
                <w:lang w:eastAsia="pl-PL"/>
              </w:rPr>
              <w:t>oSÓB</w:t>
            </w:r>
          </w:p>
        </w:tc>
      </w:tr>
    </w:tbl>
    <w:p w14:paraId="1DE0E0CA" w14:textId="77777777" w:rsidR="00BE15E6" w:rsidRPr="00991F16" w:rsidRDefault="00BE15E6" w:rsidP="00BE15E6">
      <w:pPr>
        <w:widowControl/>
        <w:autoSpaceDE/>
        <w:autoSpaceDN/>
        <w:jc w:val="both"/>
        <w:rPr>
          <w:rFonts w:asciiTheme="minorHAnsi" w:hAnsiTheme="minorHAnsi" w:cstheme="minorHAnsi"/>
          <w:lang w:eastAsia="pl-PL"/>
        </w:rPr>
      </w:pPr>
    </w:p>
    <w:p w14:paraId="571C6752" w14:textId="4114B37E" w:rsidR="00BE15E6" w:rsidRPr="00991F16" w:rsidRDefault="00BE15E6" w:rsidP="00BE15E6">
      <w:pPr>
        <w:widowControl/>
        <w:autoSpaceDE/>
        <w:autoSpaceDN/>
        <w:jc w:val="both"/>
        <w:rPr>
          <w:rFonts w:asciiTheme="minorHAnsi" w:hAnsiTheme="minorHAnsi" w:cstheme="minorHAnsi"/>
          <w:lang w:eastAsia="pl-PL"/>
        </w:rPr>
      </w:pPr>
      <w:r w:rsidRPr="00991F16">
        <w:rPr>
          <w:rFonts w:asciiTheme="minorHAnsi" w:hAnsiTheme="minorHAnsi" w:cstheme="minorHAnsi"/>
          <w:lang w:eastAsia="pl-PL"/>
        </w:rPr>
        <w:t xml:space="preserve">           potwierdzenie warunku udziału w postępowaniu, o którym mowa w Rozdz. VII ust.1 pkt 4 </w:t>
      </w:r>
      <w:proofErr w:type="spellStart"/>
      <w:r>
        <w:rPr>
          <w:rFonts w:asciiTheme="minorHAnsi" w:hAnsiTheme="minorHAnsi" w:cstheme="minorHAnsi"/>
          <w:lang w:eastAsia="pl-PL"/>
        </w:rPr>
        <w:t>ppkt</w:t>
      </w:r>
      <w:proofErr w:type="spellEnd"/>
      <w:r>
        <w:rPr>
          <w:rFonts w:asciiTheme="minorHAnsi" w:hAnsiTheme="minorHAnsi" w:cstheme="minorHAnsi"/>
          <w:lang w:eastAsia="pl-PL"/>
        </w:rPr>
        <w:t xml:space="preserve"> I</w:t>
      </w:r>
      <w:r w:rsidR="00686A60">
        <w:rPr>
          <w:rFonts w:asciiTheme="minorHAnsi" w:hAnsiTheme="minorHAnsi" w:cstheme="minorHAnsi"/>
          <w:lang w:eastAsia="pl-PL"/>
        </w:rPr>
        <w:t>I</w:t>
      </w:r>
      <w:r>
        <w:rPr>
          <w:rFonts w:asciiTheme="minorHAnsi" w:hAnsiTheme="minorHAnsi" w:cstheme="minorHAnsi"/>
          <w:lang w:eastAsia="pl-PL"/>
        </w:rPr>
        <w:t xml:space="preserve"> </w:t>
      </w:r>
      <w:r w:rsidRPr="00991F16">
        <w:rPr>
          <w:rFonts w:asciiTheme="minorHAnsi" w:hAnsiTheme="minorHAnsi" w:cstheme="minorHAnsi"/>
          <w:lang w:eastAsia="pl-PL"/>
        </w:rPr>
        <w:t>SWZ</w:t>
      </w:r>
    </w:p>
    <w:p w14:paraId="77B488A1" w14:textId="77777777" w:rsidR="00BE15E6" w:rsidRPr="00991F16" w:rsidRDefault="00BE15E6" w:rsidP="00BE15E6">
      <w:pPr>
        <w:widowControl/>
        <w:tabs>
          <w:tab w:val="left" w:pos="5670"/>
        </w:tabs>
        <w:autoSpaceDE/>
        <w:autoSpaceDN/>
        <w:jc w:val="both"/>
        <w:rPr>
          <w:rFonts w:asciiTheme="minorHAnsi" w:hAnsiTheme="minorHAnsi" w:cstheme="minorHAnsi"/>
          <w:lang w:eastAsia="pl-PL"/>
        </w:rPr>
      </w:pPr>
    </w:p>
    <w:p w14:paraId="74999507" w14:textId="77777777" w:rsidR="00BE15E6" w:rsidRPr="00DD728F" w:rsidRDefault="00BE15E6" w:rsidP="00BE15E6">
      <w:pPr>
        <w:spacing w:after="120"/>
        <w:rPr>
          <w:rFonts w:ascii="Calibri" w:hAnsi="Calibri"/>
        </w:rPr>
      </w:pPr>
    </w:p>
    <w:p w14:paraId="42F72F18" w14:textId="77777777" w:rsidR="00BE15E6" w:rsidRPr="00DD728F" w:rsidRDefault="00BE15E6" w:rsidP="00BE15E6">
      <w:pPr>
        <w:spacing w:after="120"/>
        <w:rPr>
          <w:rFonts w:ascii="Calibri" w:hAnsi="Calibri"/>
          <w:b/>
        </w:rPr>
      </w:pPr>
      <w:r w:rsidRPr="00DD728F">
        <w:rPr>
          <w:rFonts w:ascii="Calibri" w:hAnsi="Calibri"/>
          <w:b/>
        </w:rPr>
        <w:t>Funkcja: osoba koordynująca pracę Zespołu Badawczego</w:t>
      </w:r>
      <w:r>
        <w:rPr>
          <w:rFonts w:ascii="Calibri" w:hAnsi="Calibri"/>
          <w:b/>
        </w:rPr>
        <w:t xml:space="preserve"> </w:t>
      </w:r>
    </w:p>
    <w:tbl>
      <w:tblPr>
        <w:tblStyle w:val="Tabela-Siatka"/>
        <w:tblW w:w="0" w:type="auto"/>
        <w:jc w:val="center"/>
        <w:tblLook w:val="04A0" w:firstRow="1" w:lastRow="0" w:firstColumn="1" w:lastColumn="0" w:noHBand="0" w:noVBand="1"/>
      </w:tblPr>
      <w:tblGrid>
        <w:gridCol w:w="533"/>
        <w:gridCol w:w="1702"/>
        <w:gridCol w:w="1842"/>
        <w:gridCol w:w="3969"/>
        <w:gridCol w:w="3969"/>
        <w:gridCol w:w="2205"/>
      </w:tblGrid>
      <w:tr w:rsidR="00BE15E6" w:rsidRPr="00DD728F" w14:paraId="5803C7D8" w14:textId="77777777" w:rsidTr="006343AA">
        <w:trPr>
          <w:jc w:val="center"/>
        </w:trPr>
        <w:tc>
          <w:tcPr>
            <w:tcW w:w="533" w:type="dxa"/>
            <w:vMerge w:val="restart"/>
            <w:vAlign w:val="center"/>
          </w:tcPr>
          <w:p w14:paraId="1FD687CF" w14:textId="77777777" w:rsidR="00BE15E6" w:rsidRPr="00DD728F" w:rsidRDefault="00BE15E6" w:rsidP="006343AA">
            <w:pPr>
              <w:spacing w:line="276" w:lineRule="auto"/>
              <w:jc w:val="center"/>
              <w:rPr>
                <w:rFonts w:ascii="Calibri" w:hAnsi="Calibri"/>
                <w:b/>
              </w:rPr>
            </w:pPr>
            <w:r w:rsidRPr="00DD728F">
              <w:rPr>
                <w:rFonts w:ascii="Calibri" w:hAnsi="Calibri"/>
                <w:b/>
              </w:rPr>
              <w:t>Lp.</w:t>
            </w:r>
          </w:p>
        </w:tc>
        <w:tc>
          <w:tcPr>
            <w:tcW w:w="1702" w:type="dxa"/>
            <w:vMerge w:val="restart"/>
            <w:vAlign w:val="center"/>
          </w:tcPr>
          <w:p w14:paraId="0424CCBF" w14:textId="77777777" w:rsidR="00BE15E6" w:rsidRPr="00DD728F" w:rsidRDefault="00BE15E6" w:rsidP="006343AA">
            <w:pPr>
              <w:spacing w:line="276" w:lineRule="auto"/>
              <w:jc w:val="center"/>
              <w:rPr>
                <w:rFonts w:ascii="Calibri" w:hAnsi="Calibri"/>
                <w:b/>
              </w:rPr>
            </w:pPr>
            <w:r w:rsidRPr="00DD728F">
              <w:rPr>
                <w:rFonts w:ascii="Calibri" w:hAnsi="Calibri"/>
                <w:b/>
              </w:rPr>
              <w:t>Imię i nazwisko</w:t>
            </w:r>
          </w:p>
        </w:tc>
        <w:tc>
          <w:tcPr>
            <w:tcW w:w="1842" w:type="dxa"/>
            <w:vMerge w:val="restart"/>
            <w:vAlign w:val="center"/>
          </w:tcPr>
          <w:p w14:paraId="12CF65E0" w14:textId="77777777" w:rsidR="00BE15E6" w:rsidRPr="00DD728F" w:rsidRDefault="00BE15E6" w:rsidP="006343AA">
            <w:pPr>
              <w:spacing w:line="276" w:lineRule="auto"/>
              <w:jc w:val="center"/>
              <w:rPr>
                <w:rFonts w:ascii="Calibri" w:hAnsi="Calibri"/>
                <w:b/>
              </w:rPr>
            </w:pPr>
            <w:r w:rsidRPr="00DD728F">
              <w:rPr>
                <w:rFonts w:ascii="Calibri" w:hAnsi="Calibri"/>
                <w:b/>
              </w:rPr>
              <w:t>Wykształcenie</w:t>
            </w:r>
          </w:p>
          <w:p w14:paraId="3983F57A" w14:textId="77777777" w:rsidR="00BE15E6" w:rsidRPr="00DD728F" w:rsidRDefault="00BE15E6" w:rsidP="006343AA">
            <w:pPr>
              <w:spacing w:line="276" w:lineRule="auto"/>
              <w:jc w:val="center"/>
              <w:rPr>
                <w:rFonts w:ascii="Calibri" w:hAnsi="Calibri"/>
              </w:rPr>
            </w:pPr>
            <w:r w:rsidRPr="00DD728F">
              <w:rPr>
                <w:rFonts w:ascii="Calibri" w:hAnsi="Calibri"/>
              </w:rPr>
              <w:t>(</w:t>
            </w:r>
            <w:r w:rsidRPr="00DD728F">
              <w:rPr>
                <w:rFonts w:ascii="Calibri" w:hAnsi="Calibri"/>
                <w:i/>
              </w:rPr>
              <w:t>należy podać tytuł zawodowy</w:t>
            </w:r>
            <w:r w:rsidRPr="00DD728F">
              <w:rPr>
                <w:rFonts w:ascii="Calibri" w:hAnsi="Calibri"/>
              </w:rPr>
              <w:t>)</w:t>
            </w:r>
          </w:p>
        </w:tc>
        <w:tc>
          <w:tcPr>
            <w:tcW w:w="7938" w:type="dxa"/>
            <w:gridSpan w:val="2"/>
            <w:vAlign w:val="center"/>
          </w:tcPr>
          <w:p w14:paraId="166D1E84" w14:textId="77777777" w:rsidR="00BE15E6" w:rsidRPr="00DD728F" w:rsidRDefault="00BE15E6" w:rsidP="006343AA">
            <w:pPr>
              <w:spacing w:line="276" w:lineRule="auto"/>
              <w:jc w:val="center"/>
              <w:rPr>
                <w:rFonts w:ascii="Calibri" w:hAnsi="Calibri"/>
                <w:b/>
              </w:rPr>
            </w:pPr>
            <w:r w:rsidRPr="00DD728F">
              <w:rPr>
                <w:rFonts w:ascii="Calibri" w:hAnsi="Calibri"/>
                <w:b/>
              </w:rPr>
              <w:t>Doświadczenie:</w:t>
            </w:r>
            <w:r w:rsidRPr="00DD728F">
              <w:rPr>
                <w:rFonts w:ascii="Calibri" w:hAnsi="Calibri"/>
              </w:rPr>
              <w:t xml:space="preserve"> </w:t>
            </w:r>
          </w:p>
        </w:tc>
        <w:tc>
          <w:tcPr>
            <w:tcW w:w="2205" w:type="dxa"/>
            <w:vMerge w:val="restart"/>
            <w:vAlign w:val="center"/>
          </w:tcPr>
          <w:p w14:paraId="73387595" w14:textId="77777777" w:rsidR="00BE15E6" w:rsidRPr="00DD728F" w:rsidRDefault="00BE15E6" w:rsidP="006343AA">
            <w:pPr>
              <w:spacing w:line="276" w:lineRule="auto"/>
              <w:jc w:val="center"/>
              <w:rPr>
                <w:rFonts w:ascii="Calibri" w:hAnsi="Calibri"/>
                <w:b/>
              </w:rPr>
            </w:pPr>
            <w:r w:rsidRPr="00DD728F">
              <w:rPr>
                <w:rFonts w:ascii="Calibri" w:hAnsi="Calibri"/>
                <w:b/>
              </w:rPr>
              <w:t>Podstawa dysponowania osobą</w:t>
            </w:r>
          </w:p>
        </w:tc>
      </w:tr>
      <w:tr w:rsidR="00BE15E6" w:rsidRPr="00DD728F" w14:paraId="67E01767" w14:textId="77777777" w:rsidTr="006343AA">
        <w:trPr>
          <w:jc w:val="center"/>
        </w:trPr>
        <w:tc>
          <w:tcPr>
            <w:tcW w:w="533" w:type="dxa"/>
            <w:vMerge/>
          </w:tcPr>
          <w:p w14:paraId="241686E8" w14:textId="77777777" w:rsidR="00BE15E6" w:rsidRPr="00DD728F" w:rsidRDefault="00BE15E6" w:rsidP="006343AA">
            <w:pPr>
              <w:spacing w:line="276" w:lineRule="auto"/>
              <w:jc w:val="center"/>
              <w:rPr>
                <w:rFonts w:ascii="Calibri" w:hAnsi="Calibri"/>
              </w:rPr>
            </w:pPr>
          </w:p>
        </w:tc>
        <w:tc>
          <w:tcPr>
            <w:tcW w:w="1702" w:type="dxa"/>
            <w:vMerge/>
          </w:tcPr>
          <w:p w14:paraId="0F42392B" w14:textId="77777777" w:rsidR="00BE15E6" w:rsidRPr="00DD728F" w:rsidRDefault="00BE15E6" w:rsidP="006343AA">
            <w:pPr>
              <w:spacing w:line="276" w:lineRule="auto"/>
              <w:jc w:val="center"/>
              <w:rPr>
                <w:rFonts w:ascii="Calibri" w:hAnsi="Calibri"/>
              </w:rPr>
            </w:pPr>
          </w:p>
        </w:tc>
        <w:tc>
          <w:tcPr>
            <w:tcW w:w="1842" w:type="dxa"/>
            <w:vMerge/>
          </w:tcPr>
          <w:p w14:paraId="7A97D3A6" w14:textId="77777777" w:rsidR="00BE15E6" w:rsidRPr="00DD728F" w:rsidRDefault="00BE15E6" w:rsidP="006343AA">
            <w:pPr>
              <w:spacing w:line="276" w:lineRule="auto"/>
              <w:jc w:val="center"/>
              <w:rPr>
                <w:rFonts w:ascii="Calibri" w:hAnsi="Calibri"/>
              </w:rPr>
            </w:pPr>
          </w:p>
        </w:tc>
        <w:tc>
          <w:tcPr>
            <w:tcW w:w="3969" w:type="dxa"/>
          </w:tcPr>
          <w:p w14:paraId="2D9F8DE1" w14:textId="77777777" w:rsidR="00BE15E6" w:rsidRPr="00DD728F" w:rsidRDefault="00BE15E6" w:rsidP="006343AA">
            <w:pPr>
              <w:spacing w:line="276" w:lineRule="auto"/>
              <w:jc w:val="center"/>
              <w:rPr>
                <w:rFonts w:ascii="Calibri" w:hAnsi="Calibri"/>
              </w:rPr>
            </w:pPr>
            <w:r w:rsidRPr="00DD728F">
              <w:rPr>
                <w:rFonts w:ascii="Calibri" w:hAnsi="Calibri"/>
              </w:rPr>
              <w:t xml:space="preserve">Osoba posiada doświadczenie w kierowaniu i nadzorowaniu prawidłowej pracy Zespołów Badawczych podczas realizacji badań ewaluacyjnych </w:t>
            </w:r>
          </w:p>
          <w:p w14:paraId="5D12ACE7" w14:textId="77777777" w:rsidR="00BE15E6" w:rsidRPr="00DD728F" w:rsidRDefault="00BE15E6" w:rsidP="006343AA">
            <w:pPr>
              <w:spacing w:line="276" w:lineRule="auto"/>
              <w:jc w:val="center"/>
              <w:rPr>
                <w:rFonts w:ascii="Calibri" w:hAnsi="Calibri"/>
              </w:rPr>
            </w:pPr>
            <w:r w:rsidRPr="00DD728F">
              <w:rPr>
                <w:rFonts w:ascii="Calibri" w:hAnsi="Calibri"/>
              </w:rPr>
              <w:t>(</w:t>
            </w:r>
            <w:r w:rsidRPr="00DD728F">
              <w:rPr>
                <w:rFonts w:ascii="Calibri" w:hAnsi="Calibri"/>
                <w:i/>
              </w:rPr>
              <w:t>należy podać liczbę badań, w których osoba kierowała zespołem</w:t>
            </w:r>
            <w:r>
              <w:rPr>
                <w:rFonts w:ascii="Calibri" w:hAnsi="Calibri"/>
                <w:i/>
              </w:rPr>
              <w:t>, oraz tytuły badań</w:t>
            </w:r>
            <w:r w:rsidRPr="00DD728F">
              <w:rPr>
                <w:rFonts w:ascii="Calibri" w:hAnsi="Calibri"/>
              </w:rPr>
              <w:t>)</w:t>
            </w:r>
          </w:p>
        </w:tc>
        <w:tc>
          <w:tcPr>
            <w:tcW w:w="3969" w:type="dxa"/>
          </w:tcPr>
          <w:p w14:paraId="308014A7" w14:textId="77777777" w:rsidR="00BE15E6" w:rsidRPr="00DD728F" w:rsidRDefault="00BE15E6" w:rsidP="006343AA">
            <w:pPr>
              <w:spacing w:line="276" w:lineRule="auto"/>
              <w:jc w:val="center"/>
              <w:rPr>
                <w:rFonts w:ascii="Calibri" w:hAnsi="Calibri"/>
              </w:rPr>
            </w:pPr>
            <w:r w:rsidRPr="00DD728F">
              <w:rPr>
                <w:rFonts w:ascii="Calibri" w:hAnsi="Calibri"/>
              </w:rPr>
              <w:t xml:space="preserve">Osoba posiada doświadczenie w kierowaniu badaniem, które obejmowało badanie realizacji projektów współfinansowanych z EFS </w:t>
            </w:r>
          </w:p>
          <w:p w14:paraId="3CA51260" w14:textId="77777777" w:rsidR="00BE15E6" w:rsidRPr="00DD728F" w:rsidRDefault="00BE15E6" w:rsidP="006343AA">
            <w:pPr>
              <w:spacing w:line="276" w:lineRule="auto"/>
              <w:jc w:val="center"/>
              <w:rPr>
                <w:rFonts w:ascii="Calibri" w:hAnsi="Calibri"/>
              </w:rPr>
            </w:pPr>
            <w:r w:rsidRPr="00DD728F">
              <w:rPr>
                <w:rFonts w:ascii="Calibri" w:hAnsi="Calibri"/>
              </w:rPr>
              <w:t>(</w:t>
            </w:r>
            <w:r w:rsidRPr="00DD728F">
              <w:rPr>
                <w:rFonts w:ascii="Calibri" w:hAnsi="Calibri"/>
                <w:i/>
              </w:rPr>
              <w:t>należy podać liczbę badań, w których osoba kierowała badaniem</w:t>
            </w:r>
            <w:r>
              <w:rPr>
                <w:rFonts w:ascii="Calibri" w:hAnsi="Calibri"/>
                <w:i/>
              </w:rPr>
              <w:t>, oraz tytuły badań</w:t>
            </w:r>
            <w:r w:rsidRPr="00DD728F">
              <w:rPr>
                <w:rFonts w:ascii="Calibri" w:hAnsi="Calibri"/>
              </w:rPr>
              <w:t>)</w:t>
            </w:r>
          </w:p>
        </w:tc>
        <w:tc>
          <w:tcPr>
            <w:tcW w:w="2205" w:type="dxa"/>
            <w:vMerge/>
          </w:tcPr>
          <w:p w14:paraId="23BEC033" w14:textId="77777777" w:rsidR="00BE15E6" w:rsidRPr="00DD728F" w:rsidRDefault="00BE15E6" w:rsidP="006343AA">
            <w:pPr>
              <w:spacing w:line="276" w:lineRule="auto"/>
              <w:jc w:val="center"/>
              <w:rPr>
                <w:rFonts w:ascii="Calibri" w:hAnsi="Calibri"/>
              </w:rPr>
            </w:pPr>
          </w:p>
        </w:tc>
      </w:tr>
      <w:tr w:rsidR="00BE15E6" w:rsidRPr="00DD728F" w14:paraId="57C2CCD8" w14:textId="77777777" w:rsidTr="006343AA">
        <w:trPr>
          <w:jc w:val="center"/>
        </w:trPr>
        <w:tc>
          <w:tcPr>
            <w:tcW w:w="533" w:type="dxa"/>
          </w:tcPr>
          <w:p w14:paraId="1AEEB113" w14:textId="77777777" w:rsidR="00BE15E6" w:rsidRPr="00DD728F" w:rsidRDefault="00BE15E6" w:rsidP="006343AA">
            <w:pPr>
              <w:spacing w:line="276" w:lineRule="auto"/>
              <w:rPr>
                <w:rFonts w:ascii="Calibri" w:hAnsi="Calibri"/>
              </w:rPr>
            </w:pPr>
            <w:r w:rsidRPr="00DD728F">
              <w:rPr>
                <w:rFonts w:ascii="Calibri" w:hAnsi="Calibri"/>
              </w:rPr>
              <w:t>1.</w:t>
            </w:r>
          </w:p>
        </w:tc>
        <w:tc>
          <w:tcPr>
            <w:tcW w:w="1702" w:type="dxa"/>
          </w:tcPr>
          <w:p w14:paraId="520BD388" w14:textId="77777777" w:rsidR="00BE15E6" w:rsidRPr="00DD728F" w:rsidRDefault="00BE15E6" w:rsidP="006343AA">
            <w:pPr>
              <w:spacing w:line="276" w:lineRule="auto"/>
              <w:rPr>
                <w:rFonts w:ascii="Calibri" w:hAnsi="Calibri"/>
              </w:rPr>
            </w:pPr>
          </w:p>
        </w:tc>
        <w:tc>
          <w:tcPr>
            <w:tcW w:w="1842" w:type="dxa"/>
          </w:tcPr>
          <w:p w14:paraId="2ABEFA00" w14:textId="77777777" w:rsidR="00BE15E6" w:rsidRPr="00DD728F" w:rsidRDefault="00BE15E6" w:rsidP="006343AA">
            <w:pPr>
              <w:spacing w:line="276" w:lineRule="auto"/>
              <w:rPr>
                <w:rFonts w:ascii="Calibri" w:hAnsi="Calibri"/>
              </w:rPr>
            </w:pPr>
          </w:p>
        </w:tc>
        <w:tc>
          <w:tcPr>
            <w:tcW w:w="3969" w:type="dxa"/>
          </w:tcPr>
          <w:p w14:paraId="7B89938F" w14:textId="77777777" w:rsidR="00BE15E6" w:rsidRPr="00DD728F" w:rsidRDefault="00BE15E6" w:rsidP="006343AA">
            <w:pPr>
              <w:spacing w:line="276" w:lineRule="auto"/>
              <w:rPr>
                <w:rFonts w:ascii="Calibri" w:hAnsi="Calibri"/>
              </w:rPr>
            </w:pPr>
          </w:p>
        </w:tc>
        <w:tc>
          <w:tcPr>
            <w:tcW w:w="3969" w:type="dxa"/>
          </w:tcPr>
          <w:p w14:paraId="67EED2AD" w14:textId="77777777" w:rsidR="00BE15E6" w:rsidRPr="00DD728F" w:rsidRDefault="00BE15E6" w:rsidP="006343AA">
            <w:pPr>
              <w:spacing w:line="276" w:lineRule="auto"/>
              <w:rPr>
                <w:rFonts w:ascii="Calibri" w:hAnsi="Calibri"/>
              </w:rPr>
            </w:pPr>
          </w:p>
        </w:tc>
        <w:tc>
          <w:tcPr>
            <w:tcW w:w="2205" w:type="dxa"/>
          </w:tcPr>
          <w:p w14:paraId="50152F42" w14:textId="77777777" w:rsidR="00BE15E6" w:rsidRPr="00DD728F" w:rsidRDefault="00BE15E6" w:rsidP="006343AA">
            <w:pPr>
              <w:spacing w:line="276" w:lineRule="auto"/>
              <w:rPr>
                <w:rFonts w:ascii="Calibri" w:hAnsi="Calibri"/>
              </w:rPr>
            </w:pPr>
          </w:p>
        </w:tc>
      </w:tr>
      <w:tr w:rsidR="00BE15E6" w:rsidRPr="00DD728F" w14:paraId="5F29D468" w14:textId="77777777" w:rsidTr="006343AA">
        <w:trPr>
          <w:jc w:val="center"/>
        </w:trPr>
        <w:tc>
          <w:tcPr>
            <w:tcW w:w="533" w:type="dxa"/>
          </w:tcPr>
          <w:p w14:paraId="67395A73" w14:textId="77777777" w:rsidR="00BE15E6" w:rsidRPr="00DD728F" w:rsidRDefault="00BE15E6" w:rsidP="006343AA">
            <w:pPr>
              <w:spacing w:line="276" w:lineRule="auto"/>
              <w:rPr>
                <w:rFonts w:ascii="Calibri" w:hAnsi="Calibri"/>
              </w:rPr>
            </w:pPr>
          </w:p>
        </w:tc>
        <w:tc>
          <w:tcPr>
            <w:tcW w:w="1702" w:type="dxa"/>
          </w:tcPr>
          <w:p w14:paraId="1E4FE1C5" w14:textId="77777777" w:rsidR="00BE15E6" w:rsidRPr="00DD728F" w:rsidRDefault="00BE15E6" w:rsidP="006343AA">
            <w:pPr>
              <w:spacing w:line="276" w:lineRule="auto"/>
              <w:rPr>
                <w:rFonts w:ascii="Calibri" w:hAnsi="Calibri"/>
              </w:rPr>
            </w:pPr>
          </w:p>
        </w:tc>
        <w:tc>
          <w:tcPr>
            <w:tcW w:w="1842" w:type="dxa"/>
          </w:tcPr>
          <w:p w14:paraId="7994FCEF" w14:textId="77777777" w:rsidR="00BE15E6" w:rsidRPr="00DD728F" w:rsidRDefault="00BE15E6" w:rsidP="006343AA">
            <w:pPr>
              <w:spacing w:line="276" w:lineRule="auto"/>
              <w:rPr>
                <w:rFonts w:ascii="Calibri" w:hAnsi="Calibri"/>
              </w:rPr>
            </w:pPr>
          </w:p>
        </w:tc>
        <w:tc>
          <w:tcPr>
            <w:tcW w:w="3969" w:type="dxa"/>
          </w:tcPr>
          <w:p w14:paraId="63B849C5" w14:textId="77777777" w:rsidR="00BE15E6" w:rsidRPr="00DD728F" w:rsidRDefault="00BE15E6" w:rsidP="006343AA">
            <w:pPr>
              <w:spacing w:line="276" w:lineRule="auto"/>
              <w:rPr>
                <w:rFonts w:ascii="Calibri" w:hAnsi="Calibri"/>
              </w:rPr>
            </w:pPr>
          </w:p>
        </w:tc>
        <w:tc>
          <w:tcPr>
            <w:tcW w:w="3969" w:type="dxa"/>
          </w:tcPr>
          <w:p w14:paraId="2FF2E89A" w14:textId="77777777" w:rsidR="00BE15E6" w:rsidRPr="00DD728F" w:rsidRDefault="00BE15E6" w:rsidP="006343AA">
            <w:pPr>
              <w:spacing w:line="276" w:lineRule="auto"/>
              <w:rPr>
                <w:rFonts w:ascii="Calibri" w:hAnsi="Calibri"/>
              </w:rPr>
            </w:pPr>
          </w:p>
        </w:tc>
        <w:tc>
          <w:tcPr>
            <w:tcW w:w="2205" w:type="dxa"/>
          </w:tcPr>
          <w:p w14:paraId="14D23437" w14:textId="77777777" w:rsidR="00BE15E6" w:rsidRPr="00DD728F" w:rsidRDefault="00BE15E6" w:rsidP="006343AA">
            <w:pPr>
              <w:spacing w:line="276" w:lineRule="auto"/>
              <w:rPr>
                <w:rFonts w:ascii="Calibri" w:hAnsi="Calibri"/>
              </w:rPr>
            </w:pPr>
          </w:p>
        </w:tc>
      </w:tr>
    </w:tbl>
    <w:p w14:paraId="62C67CFC" w14:textId="77777777" w:rsidR="00BE15E6" w:rsidRPr="00DD728F" w:rsidRDefault="00BE15E6" w:rsidP="00BE15E6">
      <w:pPr>
        <w:spacing w:after="120"/>
        <w:rPr>
          <w:rFonts w:ascii="Calibri" w:hAnsi="Calibri"/>
        </w:rPr>
      </w:pPr>
    </w:p>
    <w:p w14:paraId="73B5BC44" w14:textId="77777777" w:rsidR="00BE15E6" w:rsidRPr="00DD728F" w:rsidRDefault="00BE15E6" w:rsidP="00BE15E6">
      <w:pPr>
        <w:spacing w:after="120"/>
        <w:rPr>
          <w:rFonts w:ascii="Calibri" w:hAnsi="Calibri"/>
          <w:b/>
        </w:rPr>
      </w:pPr>
      <w:r w:rsidRPr="00DD728F">
        <w:rPr>
          <w:rFonts w:ascii="Calibri" w:hAnsi="Calibri"/>
          <w:b/>
        </w:rPr>
        <w:t>Funkcja: ekspert ds. badań ilościowych i jakościowych</w:t>
      </w:r>
      <w:r>
        <w:rPr>
          <w:rFonts w:ascii="Calibri" w:hAnsi="Calibri"/>
          <w:b/>
        </w:rPr>
        <w:t xml:space="preserve"> </w:t>
      </w:r>
    </w:p>
    <w:tbl>
      <w:tblPr>
        <w:tblStyle w:val="Tabela-Siatka"/>
        <w:tblW w:w="0" w:type="auto"/>
        <w:jc w:val="center"/>
        <w:tblLook w:val="04A0" w:firstRow="1" w:lastRow="0" w:firstColumn="1" w:lastColumn="0" w:noHBand="0" w:noVBand="1"/>
      </w:tblPr>
      <w:tblGrid>
        <w:gridCol w:w="533"/>
        <w:gridCol w:w="1702"/>
        <w:gridCol w:w="1842"/>
        <w:gridCol w:w="3261"/>
        <w:gridCol w:w="2126"/>
        <w:gridCol w:w="3118"/>
        <w:gridCol w:w="1638"/>
      </w:tblGrid>
      <w:tr w:rsidR="00BE15E6" w:rsidRPr="00DD728F" w14:paraId="67D75E09" w14:textId="77777777" w:rsidTr="006343AA">
        <w:trPr>
          <w:jc w:val="center"/>
        </w:trPr>
        <w:tc>
          <w:tcPr>
            <w:tcW w:w="533" w:type="dxa"/>
            <w:vMerge w:val="restart"/>
            <w:vAlign w:val="center"/>
          </w:tcPr>
          <w:p w14:paraId="1E046C0D" w14:textId="77777777" w:rsidR="00BE15E6" w:rsidRPr="00DD728F" w:rsidRDefault="00BE15E6" w:rsidP="006343AA">
            <w:pPr>
              <w:spacing w:line="276" w:lineRule="auto"/>
              <w:jc w:val="center"/>
              <w:rPr>
                <w:rFonts w:ascii="Calibri" w:hAnsi="Calibri"/>
                <w:b/>
              </w:rPr>
            </w:pPr>
            <w:r w:rsidRPr="00DD728F">
              <w:rPr>
                <w:rFonts w:ascii="Calibri" w:hAnsi="Calibri"/>
                <w:b/>
              </w:rPr>
              <w:t>Lp.</w:t>
            </w:r>
          </w:p>
        </w:tc>
        <w:tc>
          <w:tcPr>
            <w:tcW w:w="1702" w:type="dxa"/>
            <w:vMerge w:val="restart"/>
            <w:vAlign w:val="center"/>
          </w:tcPr>
          <w:p w14:paraId="2AB1DF34" w14:textId="77777777" w:rsidR="00BE15E6" w:rsidRPr="00DD728F" w:rsidRDefault="00BE15E6" w:rsidP="006343AA">
            <w:pPr>
              <w:spacing w:line="276" w:lineRule="auto"/>
              <w:jc w:val="center"/>
              <w:rPr>
                <w:rFonts w:ascii="Calibri" w:hAnsi="Calibri"/>
                <w:b/>
              </w:rPr>
            </w:pPr>
            <w:r w:rsidRPr="00DD728F">
              <w:rPr>
                <w:rFonts w:ascii="Calibri" w:hAnsi="Calibri"/>
                <w:b/>
              </w:rPr>
              <w:t>Imię i nazwisko</w:t>
            </w:r>
          </w:p>
        </w:tc>
        <w:tc>
          <w:tcPr>
            <w:tcW w:w="1842" w:type="dxa"/>
            <w:vMerge w:val="restart"/>
            <w:vAlign w:val="center"/>
          </w:tcPr>
          <w:p w14:paraId="04CC9560" w14:textId="77777777" w:rsidR="00BE15E6" w:rsidRPr="00DD728F" w:rsidRDefault="00BE15E6" w:rsidP="006343AA">
            <w:pPr>
              <w:spacing w:line="276" w:lineRule="auto"/>
              <w:jc w:val="center"/>
              <w:rPr>
                <w:rFonts w:ascii="Calibri" w:hAnsi="Calibri"/>
                <w:b/>
              </w:rPr>
            </w:pPr>
            <w:r w:rsidRPr="00DD728F">
              <w:rPr>
                <w:rFonts w:ascii="Calibri" w:hAnsi="Calibri"/>
                <w:b/>
              </w:rPr>
              <w:t>Wykształcenie</w:t>
            </w:r>
          </w:p>
          <w:p w14:paraId="378B424B" w14:textId="77777777" w:rsidR="00BE15E6" w:rsidRPr="00DD728F" w:rsidRDefault="00BE15E6" w:rsidP="006343AA">
            <w:pPr>
              <w:spacing w:line="276" w:lineRule="auto"/>
              <w:jc w:val="center"/>
              <w:rPr>
                <w:rFonts w:ascii="Calibri" w:hAnsi="Calibri"/>
              </w:rPr>
            </w:pPr>
            <w:r w:rsidRPr="00DD728F">
              <w:rPr>
                <w:rFonts w:ascii="Calibri" w:hAnsi="Calibri"/>
              </w:rPr>
              <w:t>(</w:t>
            </w:r>
            <w:r w:rsidRPr="00DD728F">
              <w:rPr>
                <w:rFonts w:ascii="Calibri" w:hAnsi="Calibri"/>
                <w:i/>
              </w:rPr>
              <w:t>należy podać tytuł zawodowy</w:t>
            </w:r>
            <w:r w:rsidRPr="00DD728F">
              <w:rPr>
                <w:rFonts w:ascii="Calibri" w:hAnsi="Calibri"/>
              </w:rPr>
              <w:t>)</w:t>
            </w:r>
          </w:p>
        </w:tc>
        <w:tc>
          <w:tcPr>
            <w:tcW w:w="8505" w:type="dxa"/>
            <w:gridSpan w:val="3"/>
            <w:vAlign w:val="center"/>
          </w:tcPr>
          <w:p w14:paraId="747AF67C" w14:textId="77777777" w:rsidR="00BE15E6" w:rsidRPr="00DD728F" w:rsidRDefault="00BE15E6" w:rsidP="006343AA">
            <w:pPr>
              <w:spacing w:line="276" w:lineRule="auto"/>
              <w:jc w:val="center"/>
              <w:rPr>
                <w:rFonts w:ascii="Calibri" w:hAnsi="Calibri"/>
                <w:b/>
              </w:rPr>
            </w:pPr>
            <w:r w:rsidRPr="00DD728F">
              <w:rPr>
                <w:rFonts w:ascii="Calibri" w:hAnsi="Calibri"/>
                <w:b/>
              </w:rPr>
              <w:t>Doświadczenie:</w:t>
            </w:r>
            <w:r w:rsidRPr="00DD728F">
              <w:rPr>
                <w:rFonts w:ascii="Calibri" w:hAnsi="Calibri"/>
              </w:rPr>
              <w:t xml:space="preserve"> </w:t>
            </w:r>
          </w:p>
        </w:tc>
        <w:tc>
          <w:tcPr>
            <w:tcW w:w="1638" w:type="dxa"/>
            <w:vMerge w:val="restart"/>
            <w:vAlign w:val="center"/>
          </w:tcPr>
          <w:p w14:paraId="2C4ED894" w14:textId="77777777" w:rsidR="00BE15E6" w:rsidRPr="00DD728F" w:rsidRDefault="00BE15E6" w:rsidP="006343AA">
            <w:pPr>
              <w:spacing w:line="276" w:lineRule="auto"/>
              <w:jc w:val="center"/>
              <w:rPr>
                <w:rFonts w:ascii="Calibri" w:hAnsi="Calibri"/>
                <w:b/>
              </w:rPr>
            </w:pPr>
            <w:r w:rsidRPr="00DD728F">
              <w:rPr>
                <w:rFonts w:ascii="Calibri" w:hAnsi="Calibri"/>
                <w:b/>
              </w:rPr>
              <w:t>Podstawa dysponowania osobą</w:t>
            </w:r>
          </w:p>
        </w:tc>
      </w:tr>
      <w:tr w:rsidR="00BE15E6" w:rsidRPr="00DD728F" w14:paraId="485ED660" w14:textId="77777777" w:rsidTr="006343AA">
        <w:trPr>
          <w:jc w:val="center"/>
        </w:trPr>
        <w:tc>
          <w:tcPr>
            <w:tcW w:w="533" w:type="dxa"/>
            <w:vMerge/>
          </w:tcPr>
          <w:p w14:paraId="4C3F68EB" w14:textId="77777777" w:rsidR="00BE15E6" w:rsidRPr="00DD728F" w:rsidRDefault="00BE15E6" w:rsidP="006343AA">
            <w:pPr>
              <w:spacing w:line="276" w:lineRule="auto"/>
              <w:jc w:val="center"/>
              <w:rPr>
                <w:rFonts w:ascii="Calibri" w:hAnsi="Calibri"/>
              </w:rPr>
            </w:pPr>
          </w:p>
        </w:tc>
        <w:tc>
          <w:tcPr>
            <w:tcW w:w="1702" w:type="dxa"/>
            <w:vMerge/>
          </w:tcPr>
          <w:p w14:paraId="37A8DD8F" w14:textId="77777777" w:rsidR="00BE15E6" w:rsidRPr="00DD728F" w:rsidRDefault="00BE15E6" w:rsidP="006343AA">
            <w:pPr>
              <w:spacing w:line="276" w:lineRule="auto"/>
              <w:jc w:val="center"/>
              <w:rPr>
                <w:rFonts w:ascii="Calibri" w:hAnsi="Calibri"/>
              </w:rPr>
            </w:pPr>
          </w:p>
        </w:tc>
        <w:tc>
          <w:tcPr>
            <w:tcW w:w="1842" w:type="dxa"/>
            <w:vMerge/>
          </w:tcPr>
          <w:p w14:paraId="644876C9" w14:textId="77777777" w:rsidR="00BE15E6" w:rsidRPr="00DD728F" w:rsidRDefault="00BE15E6" w:rsidP="006343AA">
            <w:pPr>
              <w:spacing w:line="276" w:lineRule="auto"/>
              <w:jc w:val="center"/>
              <w:rPr>
                <w:rFonts w:ascii="Calibri" w:hAnsi="Calibri"/>
              </w:rPr>
            </w:pPr>
          </w:p>
        </w:tc>
        <w:tc>
          <w:tcPr>
            <w:tcW w:w="3261" w:type="dxa"/>
            <w:vMerge w:val="restart"/>
          </w:tcPr>
          <w:p w14:paraId="4B01F3EE" w14:textId="77777777" w:rsidR="00BE15E6" w:rsidRPr="00DD728F" w:rsidRDefault="00BE15E6" w:rsidP="006343AA">
            <w:pPr>
              <w:spacing w:line="276" w:lineRule="auto"/>
              <w:jc w:val="center"/>
              <w:rPr>
                <w:rStyle w:val="normaltextrun"/>
                <w:rFonts w:ascii="Calibri" w:hAnsi="Calibri"/>
              </w:rPr>
            </w:pPr>
            <w:r w:rsidRPr="00DD728F">
              <w:rPr>
                <w:rFonts w:ascii="Calibri" w:hAnsi="Calibri"/>
              </w:rPr>
              <w:t xml:space="preserve">Osoba </w:t>
            </w:r>
            <w:r w:rsidRPr="00DD728F">
              <w:rPr>
                <w:rStyle w:val="normaltextrun"/>
                <w:rFonts w:ascii="Calibri" w:hAnsi="Calibri"/>
              </w:rPr>
              <w:t xml:space="preserve">jest autorem (tj. twórcą wszystkich merytorycznych rozdziałów/części raportu) lub współautorem (tj. twórcą co najmniej jednego merytorycznego rozdziału/części raportu) raportów końcowych z badań ewaluacyjnych, podczas których zastosowane zostały badania ilościowe i/lub jakościowe </w:t>
            </w:r>
          </w:p>
          <w:p w14:paraId="24F7D56B" w14:textId="77777777" w:rsidR="00BE15E6" w:rsidRPr="00DD728F" w:rsidRDefault="00BE15E6" w:rsidP="006343AA">
            <w:pPr>
              <w:spacing w:line="276" w:lineRule="auto"/>
              <w:jc w:val="center"/>
              <w:rPr>
                <w:rFonts w:ascii="Calibri" w:hAnsi="Calibri"/>
              </w:rPr>
            </w:pPr>
            <w:r w:rsidRPr="00DD728F">
              <w:rPr>
                <w:rStyle w:val="normaltextrun"/>
                <w:rFonts w:ascii="Calibri" w:hAnsi="Calibri"/>
              </w:rPr>
              <w:lastRenderedPageBreak/>
              <w:t>(</w:t>
            </w:r>
            <w:r w:rsidRPr="00DD728F">
              <w:rPr>
                <w:rStyle w:val="normaltextrun"/>
                <w:rFonts w:ascii="Calibri" w:hAnsi="Calibri"/>
                <w:i/>
              </w:rPr>
              <w:t>należy podać liczbę raportów, których osoba jest autorem lub współautorem</w:t>
            </w:r>
            <w:r>
              <w:rPr>
                <w:rStyle w:val="normaltextrun"/>
                <w:rFonts w:ascii="Calibri" w:hAnsi="Calibri"/>
                <w:i/>
              </w:rPr>
              <w:t>,</w:t>
            </w:r>
            <w:r>
              <w:rPr>
                <w:rStyle w:val="normaltextrun"/>
              </w:rPr>
              <w:t xml:space="preserve"> </w:t>
            </w:r>
            <w:r>
              <w:rPr>
                <w:rFonts w:ascii="Calibri" w:hAnsi="Calibri"/>
                <w:i/>
              </w:rPr>
              <w:t>oraz tytuły badań, których dotyczą raporty</w:t>
            </w:r>
            <w:r w:rsidRPr="00DD728F">
              <w:rPr>
                <w:rStyle w:val="normaltextrun"/>
                <w:rFonts w:ascii="Calibri" w:hAnsi="Calibri"/>
              </w:rPr>
              <w:t>)</w:t>
            </w:r>
          </w:p>
        </w:tc>
        <w:tc>
          <w:tcPr>
            <w:tcW w:w="5244" w:type="dxa"/>
            <w:gridSpan w:val="2"/>
          </w:tcPr>
          <w:p w14:paraId="52C3292F" w14:textId="77777777" w:rsidR="00BE15E6" w:rsidRPr="00DD728F" w:rsidRDefault="00BE15E6" w:rsidP="006343AA">
            <w:pPr>
              <w:spacing w:line="276" w:lineRule="auto"/>
              <w:jc w:val="center"/>
              <w:rPr>
                <w:rStyle w:val="normaltextrun"/>
                <w:rFonts w:ascii="Calibri" w:hAnsi="Calibri"/>
              </w:rPr>
            </w:pPr>
            <w:r w:rsidRPr="00DD728F">
              <w:rPr>
                <w:rFonts w:ascii="Calibri" w:hAnsi="Calibri"/>
              </w:rPr>
              <w:lastRenderedPageBreak/>
              <w:t xml:space="preserve">Osoba </w:t>
            </w:r>
            <w:r w:rsidRPr="00DD728F">
              <w:rPr>
                <w:rStyle w:val="normaltextrun"/>
                <w:rFonts w:ascii="Calibri" w:hAnsi="Calibri"/>
              </w:rPr>
              <w:t xml:space="preserve">uczestniczyła w realizacji zamówień, w których była odpowiedzialna za obydwa ze wskazanych poniżej obszarów, lub za jeden z dwóch obszarów w ramach danego zamówienia, przy zachowaniu wymagania, że wykaże doświadczenie w obydwu z wymaganych obszarów </w:t>
            </w:r>
          </w:p>
          <w:p w14:paraId="240FDC93" w14:textId="77777777" w:rsidR="00BE15E6" w:rsidRPr="00DD728F" w:rsidRDefault="00BE15E6" w:rsidP="006343AA">
            <w:pPr>
              <w:spacing w:line="276" w:lineRule="auto"/>
              <w:jc w:val="center"/>
              <w:rPr>
                <w:rFonts w:ascii="Calibri" w:hAnsi="Calibri"/>
              </w:rPr>
            </w:pPr>
            <w:r w:rsidRPr="00DD728F">
              <w:rPr>
                <w:rStyle w:val="normaltextrun"/>
                <w:rFonts w:ascii="Calibri" w:hAnsi="Calibri"/>
              </w:rPr>
              <w:t>(</w:t>
            </w:r>
            <w:r w:rsidRPr="00DD728F">
              <w:rPr>
                <w:rStyle w:val="normaltextrun"/>
                <w:rFonts w:ascii="Calibri" w:hAnsi="Calibri"/>
                <w:i/>
              </w:rPr>
              <w:t>należy podać liczbę zamówień, w których osoba była odpowiedzialna za dany obszar</w:t>
            </w:r>
            <w:r w:rsidRPr="00DD728F">
              <w:rPr>
                <w:rStyle w:val="normaltextrun"/>
                <w:rFonts w:ascii="Calibri" w:hAnsi="Calibri"/>
              </w:rPr>
              <w:t>):</w:t>
            </w:r>
          </w:p>
        </w:tc>
        <w:tc>
          <w:tcPr>
            <w:tcW w:w="1638" w:type="dxa"/>
            <w:vMerge/>
          </w:tcPr>
          <w:p w14:paraId="0F8DA77B" w14:textId="77777777" w:rsidR="00BE15E6" w:rsidRPr="00DD728F" w:rsidRDefault="00BE15E6" w:rsidP="006343AA">
            <w:pPr>
              <w:spacing w:line="276" w:lineRule="auto"/>
              <w:jc w:val="center"/>
              <w:rPr>
                <w:rFonts w:ascii="Calibri" w:hAnsi="Calibri"/>
              </w:rPr>
            </w:pPr>
          </w:p>
        </w:tc>
      </w:tr>
      <w:tr w:rsidR="00BE15E6" w:rsidRPr="00DD728F" w14:paraId="66E3F346" w14:textId="77777777" w:rsidTr="006343AA">
        <w:trPr>
          <w:jc w:val="center"/>
        </w:trPr>
        <w:tc>
          <w:tcPr>
            <w:tcW w:w="533" w:type="dxa"/>
            <w:vMerge/>
          </w:tcPr>
          <w:p w14:paraId="7952FFA8" w14:textId="77777777" w:rsidR="00BE15E6" w:rsidRPr="00DD728F" w:rsidRDefault="00BE15E6" w:rsidP="006343AA">
            <w:pPr>
              <w:spacing w:line="276" w:lineRule="auto"/>
              <w:rPr>
                <w:rFonts w:ascii="Calibri" w:hAnsi="Calibri"/>
              </w:rPr>
            </w:pPr>
          </w:p>
        </w:tc>
        <w:tc>
          <w:tcPr>
            <w:tcW w:w="1702" w:type="dxa"/>
            <w:vMerge/>
          </w:tcPr>
          <w:p w14:paraId="0026C79F" w14:textId="77777777" w:rsidR="00BE15E6" w:rsidRPr="00DD728F" w:rsidRDefault="00BE15E6" w:rsidP="006343AA">
            <w:pPr>
              <w:spacing w:line="276" w:lineRule="auto"/>
              <w:rPr>
                <w:rFonts w:ascii="Calibri" w:hAnsi="Calibri"/>
              </w:rPr>
            </w:pPr>
          </w:p>
        </w:tc>
        <w:tc>
          <w:tcPr>
            <w:tcW w:w="1842" w:type="dxa"/>
            <w:vMerge/>
          </w:tcPr>
          <w:p w14:paraId="6AC4CE57" w14:textId="77777777" w:rsidR="00BE15E6" w:rsidRPr="00DD728F" w:rsidRDefault="00BE15E6" w:rsidP="006343AA">
            <w:pPr>
              <w:spacing w:line="276" w:lineRule="auto"/>
              <w:rPr>
                <w:rFonts w:ascii="Calibri" w:hAnsi="Calibri"/>
              </w:rPr>
            </w:pPr>
          </w:p>
        </w:tc>
        <w:tc>
          <w:tcPr>
            <w:tcW w:w="3261" w:type="dxa"/>
            <w:vMerge/>
          </w:tcPr>
          <w:p w14:paraId="1B2CC690" w14:textId="77777777" w:rsidR="00BE15E6" w:rsidRPr="00DD728F" w:rsidRDefault="00BE15E6" w:rsidP="006343AA">
            <w:pPr>
              <w:spacing w:line="276" w:lineRule="auto"/>
              <w:rPr>
                <w:rFonts w:ascii="Calibri" w:hAnsi="Calibri"/>
              </w:rPr>
            </w:pPr>
          </w:p>
        </w:tc>
        <w:tc>
          <w:tcPr>
            <w:tcW w:w="2126" w:type="dxa"/>
          </w:tcPr>
          <w:p w14:paraId="1FCA33D8" w14:textId="77777777" w:rsidR="00BE15E6" w:rsidRPr="00DD728F" w:rsidRDefault="00BE15E6" w:rsidP="006343AA">
            <w:pPr>
              <w:spacing w:line="276" w:lineRule="auto"/>
              <w:rPr>
                <w:rFonts w:ascii="Calibri" w:hAnsi="Calibri"/>
              </w:rPr>
            </w:pPr>
            <w:r w:rsidRPr="00DD728F">
              <w:rPr>
                <w:rStyle w:val="normaltextrun"/>
                <w:rFonts w:ascii="Calibri" w:hAnsi="Calibri"/>
              </w:rPr>
              <w:t xml:space="preserve">konstrukcja narzędzi badawczych, analizy </w:t>
            </w:r>
            <w:r w:rsidRPr="00DD728F">
              <w:rPr>
                <w:rStyle w:val="normaltextrun"/>
                <w:rFonts w:ascii="Calibri" w:hAnsi="Calibri"/>
              </w:rPr>
              <w:lastRenderedPageBreak/>
              <w:t>statystyczne i interpretacja danych ilościowych w ramach każdego z nich</w:t>
            </w:r>
          </w:p>
        </w:tc>
        <w:tc>
          <w:tcPr>
            <w:tcW w:w="3118" w:type="dxa"/>
          </w:tcPr>
          <w:p w14:paraId="2B339B6B" w14:textId="77777777" w:rsidR="00BE15E6" w:rsidRPr="00DD728F" w:rsidRDefault="00BE15E6" w:rsidP="006343AA">
            <w:pPr>
              <w:spacing w:line="276" w:lineRule="auto"/>
              <w:rPr>
                <w:rFonts w:ascii="Calibri" w:hAnsi="Calibri"/>
              </w:rPr>
            </w:pPr>
            <w:r w:rsidRPr="00DD728F">
              <w:rPr>
                <w:rStyle w:val="normaltextrun"/>
                <w:rFonts w:ascii="Calibri" w:hAnsi="Calibri"/>
              </w:rPr>
              <w:lastRenderedPageBreak/>
              <w:t>prowadzenie analizy danych zastanych (</w:t>
            </w:r>
            <w:proofErr w:type="spellStart"/>
            <w:r w:rsidRPr="00DD728F">
              <w:rPr>
                <w:rStyle w:val="spellingerror"/>
                <w:rFonts w:ascii="Calibri" w:hAnsi="Calibri"/>
              </w:rPr>
              <w:t>desk</w:t>
            </w:r>
            <w:proofErr w:type="spellEnd"/>
            <w:r w:rsidRPr="00DD728F">
              <w:rPr>
                <w:rStyle w:val="spellingerror"/>
                <w:rFonts w:ascii="Calibri" w:hAnsi="Calibri"/>
              </w:rPr>
              <w:t xml:space="preserve"> </w:t>
            </w:r>
            <w:proofErr w:type="spellStart"/>
            <w:r w:rsidRPr="00DD728F">
              <w:rPr>
                <w:rStyle w:val="spellingerror"/>
                <w:rFonts w:ascii="Calibri" w:hAnsi="Calibri"/>
              </w:rPr>
              <w:t>research</w:t>
            </w:r>
            <w:proofErr w:type="spellEnd"/>
            <w:r w:rsidRPr="00DD728F">
              <w:rPr>
                <w:rStyle w:val="normaltextrun"/>
                <w:rFonts w:ascii="Calibri" w:hAnsi="Calibri"/>
              </w:rPr>
              <w:t xml:space="preserve">), </w:t>
            </w:r>
            <w:r w:rsidRPr="00DD728F">
              <w:rPr>
                <w:rStyle w:val="normaltextrun"/>
                <w:rFonts w:ascii="Calibri" w:hAnsi="Calibri"/>
              </w:rPr>
              <w:lastRenderedPageBreak/>
              <w:t>indywidualne wywiady pogłębione / zogniskowane wywiady grupowe oraz interpretacja danych pochodzących z badań jakościowych</w:t>
            </w:r>
          </w:p>
        </w:tc>
        <w:tc>
          <w:tcPr>
            <w:tcW w:w="1638" w:type="dxa"/>
            <w:vMerge/>
          </w:tcPr>
          <w:p w14:paraId="75DE2951" w14:textId="77777777" w:rsidR="00BE15E6" w:rsidRPr="00DD728F" w:rsidRDefault="00BE15E6" w:rsidP="006343AA">
            <w:pPr>
              <w:spacing w:line="276" w:lineRule="auto"/>
              <w:rPr>
                <w:rFonts w:ascii="Calibri" w:hAnsi="Calibri"/>
              </w:rPr>
            </w:pPr>
          </w:p>
        </w:tc>
      </w:tr>
      <w:tr w:rsidR="00BE15E6" w:rsidRPr="00DD728F" w14:paraId="03DB0772" w14:textId="77777777" w:rsidTr="006343AA">
        <w:trPr>
          <w:jc w:val="center"/>
        </w:trPr>
        <w:tc>
          <w:tcPr>
            <w:tcW w:w="533" w:type="dxa"/>
          </w:tcPr>
          <w:p w14:paraId="51F89F2B" w14:textId="77777777" w:rsidR="00BE15E6" w:rsidRPr="00DD728F" w:rsidRDefault="00BE15E6" w:rsidP="006343AA">
            <w:pPr>
              <w:spacing w:line="276" w:lineRule="auto"/>
              <w:rPr>
                <w:rFonts w:ascii="Calibri" w:hAnsi="Calibri"/>
              </w:rPr>
            </w:pPr>
            <w:r w:rsidRPr="00DD728F">
              <w:rPr>
                <w:rFonts w:ascii="Calibri" w:hAnsi="Calibri"/>
              </w:rPr>
              <w:t>1.</w:t>
            </w:r>
          </w:p>
        </w:tc>
        <w:tc>
          <w:tcPr>
            <w:tcW w:w="1702" w:type="dxa"/>
          </w:tcPr>
          <w:p w14:paraId="49FF0D30" w14:textId="77777777" w:rsidR="00BE15E6" w:rsidRPr="00DD728F" w:rsidRDefault="00BE15E6" w:rsidP="006343AA">
            <w:pPr>
              <w:spacing w:line="276" w:lineRule="auto"/>
              <w:rPr>
                <w:rFonts w:ascii="Calibri" w:hAnsi="Calibri"/>
              </w:rPr>
            </w:pPr>
          </w:p>
        </w:tc>
        <w:tc>
          <w:tcPr>
            <w:tcW w:w="1842" w:type="dxa"/>
          </w:tcPr>
          <w:p w14:paraId="58A9B8BD" w14:textId="77777777" w:rsidR="00BE15E6" w:rsidRPr="00DD728F" w:rsidRDefault="00BE15E6" w:rsidP="006343AA">
            <w:pPr>
              <w:spacing w:line="276" w:lineRule="auto"/>
              <w:rPr>
                <w:rFonts w:ascii="Calibri" w:hAnsi="Calibri"/>
              </w:rPr>
            </w:pPr>
          </w:p>
        </w:tc>
        <w:tc>
          <w:tcPr>
            <w:tcW w:w="3261" w:type="dxa"/>
          </w:tcPr>
          <w:p w14:paraId="0220FD63" w14:textId="77777777" w:rsidR="00BE15E6" w:rsidRPr="00DD728F" w:rsidRDefault="00BE15E6" w:rsidP="006343AA">
            <w:pPr>
              <w:spacing w:line="276" w:lineRule="auto"/>
              <w:rPr>
                <w:rFonts w:ascii="Calibri" w:hAnsi="Calibri"/>
              </w:rPr>
            </w:pPr>
          </w:p>
        </w:tc>
        <w:tc>
          <w:tcPr>
            <w:tcW w:w="2126" w:type="dxa"/>
          </w:tcPr>
          <w:p w14:paraId="46A56075" w14:textId="77777777" w:rsidR="00BE15E6" w:rsidRPr="00DD728F" w:rsidRDefault="00BE15E6" w:rsidP="006343AA">
            <w:pPr>
              <w:rPr>
                <w:rFonts w:ascii="Calibri" w:hAnsi="Calibri"/>
              </w:rPr>
            </w:pPr>
          </w:p>
        </w:tc>
        <w:tc>
          <w:tcPr>
            <w:tcW w:w="3118" w:type="dxa"/>
          </w:tcPr>
          <w:p w14:paraId="517249C3" w14:textId="77777777" w:rsidR="00BE15E6" w:rsidRPr="00DD728F" w:rsidRDefault="00BE15E6" w:rsidP="006343AA">
            <w:pPr>
              <w:spacing w:line="276" w:lineRule="auto"/>
              <w:rPr>
                <w:rFonts w:ascii="Calibri" w:hAnsi="Calibri"/>
              </w:rPr>
            </w:pPr>
          </w:p>
        </w:tc>
        <w:tc>
          <w:tcPr>
            <w:tcW w:w="1638" w:type="dxa"/>
          </w:tcPr>
          <w:p w14:paraId="2884A5D8" w14:textId="77777777" w:rsidR="00BE15E6" w:rsidRPr="00DD728F" w:rsidRDefault="00BE15E6" w:rsidP="006343AA">
            <w:pPr>
              <w:spacing w:line="276" w:lineRule="auto"/>
              <w:rPr>
                <w:rFonts w:ascii="Calibri" w:hAnsi="Calibri"/>
              </w:rPr>
            </w:pPr>
          </w:p>
        </w:tc>
      </w:tr>
      <w:tr w:rsidR="00BE15E6" w:rsidRPr="00DD728F" w14:paraId="0BB87E46" w14:textId="77777777" w:rsidTr="006343AA">
        <w:trPr>
          <w:jc w:val="center"/>
        </w:trPr>
        <w:tc>
          <w:tcPr>
            <w:tcW w:w="533" w:type="dxa"/>
          </w:tcPr>
          <w:p w14:paraId="04B947D5" w14:textId="77777777" w:rsidR="00BE15E6" w:rsidRPr="00DD728F" w:rsidRDefault="00BE15E6" w:rsidP="006343AA">
            <w:pPr>
              <w:spacing w:line="276" w:lineRule="auto"/>
              <w:rPr>
                <w:rFonts w:ascii="Calibri" w:hAnsi="Calibri"/>
              </w:rPr>
            </w:pPr>
          </w:p>
        </w:tc>
        <w:tc>
          <w:tcPr>
            <w:tcW w:w="1702" w:type="dxa"/>
          </w:tcPr>
          <w:p w14:paraId="53055852" w14:textId="77777777" w:rsidR="00BE15E6" w:rsidRPr="00DD728F" w:rsidRDefault="00BE15E6" w:rsidP="006343AA">
            <w:pPr>
              <w:spacing w:line="276" w:lineRule="auto"/>
              <w:rPr>
                <w:rFonts w:ascii="Calibri" w:hAnsi="Calibri"/>
              </w:rPr>
            </w:pPr>
          </w:p>
        </w:tc>
        <w:tc>
          <w:tcPr>
            <w:tcW w:w="1842" w:type="dxa"/>
          </w:tcPr>
          <w:p w14:paraId="0F1A267F" w14:textId="77777777" w:rsidR="00BE15E6" w:rsidRPr="00DD728F" w:rsidRDefault="00BE15E6" w:rsidP="006343AA">
            <w:pPr>
              <w:spacing w:line="276" w:lineRule="auto"/>
              <w:rPr>
                <w:rFonts w:ascii="Calibri" w:hAnsi="Calibri"/>
              </w:rPr>
            </w:pPr>
          </w:p>
        </w:tc>
        <w:tc>
          <w:tcPr>
            <w:tcW w:w="3261" w:type="dxa"/>
          </w:tcPr>
          <w:p w14:paraId="79438E68" w14:textId="77777777" w:rsidR="00BE15E6" w:rsidRPr="00DD728F" w:rsidRDefault="00BE15E6" w:rsidP="006343AA">
            <w:pPr>
              <w:spacing w:line="276" w:lineRule="auto"/>
              <w:rPr>
                <w:rFonts w:ascii="Calibri" w:hAnsi="Calibri"/>
              </w:rPr>
            </w:pPr>
          </w:p>
        </w:tc>
        <w:tc>
          <w:tcPr>
            <w:tcW w:w="2126" w:type="dxa"/>
          </w:tcPr>
          <w:p w14:paraId="2FBB156E" w14:textId="77777777" w:rsidR="00BE15E6" w:rsidRPr="00DD728F" w:rsidRDefault="00BE15E6" w:rsidP="006343AA">
            <w:pPr>
              <w:rPr>
                <w:rFonts w:ascii="Calibri" w:hAnsi="Calibri"/>
              </w:rPr>
            </w:pPr>
          </w:p>
        </w:tc>
        <w:tc>
          <w:tcPr>
            <w:tcW w:w="3118" w:type="dxa"/>
          </w:tcPr>
          <w:p w14:paraId="3731FB4C" w14:textId="77777777" w:rsidR="00BE15E6" w:rsidRPr="00DD728F" w:rsidRDefault="00BE15E6" w:rsidP="006343AA">
            <w:pPr>
              <w:spacing w:line="276" w:lineRule="auto"/>
              <w:rPr>
                <w:rFonts w:ascii="Calibri" w:hAnsi="Calibri"/>
              </w:rPr>
            </w:pPr>
          </w:p>
        </w:tc>
        <w:tc>
          <w:tcPr>
            <w:tcW w:w="1638" w:type="dxa"/>
          </w:tcPr>
          <w:p w14:paraId="13826063" w14:textId="77777777" w:rsidR="00BE15E6" w:rsidRPr="00DD728F" w:rsidRDefault="00BE15E6" w:rsidP="006343AA">
            <w:pPr>
              <w:spacing w:line="276" w:lineRule="auto"/>
              <w:rPr>
                <w:rFonts w:ascii="Calibri" w:hAnsi="Calibri"/>
              </w:rPr>
            </w:pPr>
          </w:p>
        </w:tc>
      </w:tr>
    </w:tbl>
    <w:p w14:paraId="3FD101C5" w14:textId="77777777" w:rsidR="00BE15E6" w:rsidRPr="00987B37" w:rsidRDefault="00BE15E6" w:rsidP="00BE15E6">
      <w:pPr>
        <w:spacing w:after="120"/>
        <w:rPr>
          <w:rFonts w:ascii="Calibri" w:hAnsi="Calibri"/>
        </w:rPr>
      </w:pPr>
    </w:p>
    <w:p w14:paraId="503DC133" w14:textId="77777777" w:rsidR="00BE15E6" w:rsidRPr="00DD728F" w:rsidRDefault="00BE15E6" w:rsidP="00BE15E6">
      <w:pPr>
        <w:spacing w:after="120"/>
        <w:rPr>
          <w:rFonts w:ascii="Calibri" w:hAnsi="Calibri"/>
          <w:b/>
        </w:rPr>
      </w:pPr>
      <w:r w:rsidRPr="00DD728F">
        <w:rPr>
          <w:rFonts w:ascii="Calibri" w:hAnsi="Calibri"/>
          <w:b/>
        </w:rPr>
        <w:t xml:space="preserve">Funkcja: </w:t>
      </w:r>
      <w:r>
        <w:rPr>
          <w:rFonts w:ascii="Calibri" w:hAnsi="Calibri"/>
          <w:b/>
        </w:rPr>
        <w:t xml:space="preserve">ekspert ds. funduszy europejskich </w:t>
      </w:r>
    </w:p>
    <w:tbl>
      <w:tblPr>
        <w:tblStyle w:val="Tabela-Siatka"/>
        <w:tblW w:w="0" w:type="auto"/>
        <w:jc w:val="center"/>
        <w:tblLook w:val="04A0" w:firstRow="1" w:lastRow="0" w:firstColumn="1" w:lastColumn="0" w:noHBand="0" w:noVBand="1"/>
      </w:tblPr>
      <w:tblGrid>
        <w:gridCol w:w="533"/>
        <w:gridCol w:w="1702"/>
        <w:gridCol w:w="1842"/>
        <w:gridCol w:w="3119"/>
        <w:gridCol w:w="4819"/>
        <w:gridCol w:w="2205"/>
      </w:tblGrid>
      <w:tr w:rsidR="00BE15E6" w:rsidRPr="00DD728F" w14:paraId="22B0CC89" w14:textId="77777777" w:rsidTr="006343AA">
        <w:trPr>
          <w:jc w:val="center"/>
        </w:trPr>
        <w:tc>
          <w:tcPr>
            <w:tcW w:w="533" w:type="dxa"/>
            <w:vMerge w:val="restart"/>
            <w:vAlign w:val="center"/>
          </w:tcPr>
          <w:p w14:paraId="6C29AB2D" w14:textId="77777777" w:rsidR="00BE15E6" w:rsidRPr="00DD728F" w:rsidRDefault="00BE15E6" w:rsidP="006343AA">
            <w:pPr>
              <w:spacing w:line="276" w:lineRule="auto"/>
              <w:jc w:val="center"/>
              <w:rPr>
                <w:rFonts w:ascii="Calibri" w:hAnsi="Calibri"/>
                <w:b/>
              </w:rPr>
            </w:pPr>
            <w:r w:rsidRPr="00DD728F">
              <w:rPr>
                <w:rFonts w:ascii="Calibri" w:hAnsi="Calibri"/>
                <w:b/>
              </w:rPr>
              <w:t>Lp.</w:t>
            </w:r>
          </w:p>
        </w:tc>
        <w:tc>
          <w:tcPr>
            <w:tcW w:w="1702" w:type="dxa"/>
            <w:vMerge w:val="restart"/>
            <w:vAlign w:val="center"/>
          </w:tcPr>
          <w:p w14:paraId="1598BB89" w14:textId="77777777" w:rsidR="00BE15E6" w:rsidRPr="00DD728F" w:rsidRDefault="00BE15E6" w:rsidP="006343AA">
            <w:pPr>
              <w:spacing w:line="276" w:lineRule="auto"/>
              <w:jc w:val="center"/>
              <w:rPr>
                <w:rFonts w:ascii="Calibri" w:hAnsi="Calibri"/>
                <w:b/>
              </w:rPr>
            </w:pPr>
            <w:r w:rsidRPr="00DD728F">
              <w:rPr>
                <w:rFonts w:ascii="Calibri" w:hAnsi="Calibri"/>
                <w:b/>
              </w:rPr>
              <w:t>Imię i nazwisko</w:t>
            </w:r>
          </w:p>
        </w:tc>
        <w:tc>
          <w:tcPr>
            <w:tcW w:w="1842" w:type="dxa"/>
            <w:vMerge w:val="restart"/>
            <w:vAlign w:val="center"/>
          </w:tcPr>
          <w:p w14:paraId="1F5F36B0" w14:textId="77777777" w:rsidR="00BE15E6" w:rsidRPr="00DD728F" w:rsidRDefault="00BE15E6" w:rsidP="006343AA">
            <w:pPr>
              <w:spacing w:line="276" w:lineRule="auto"/>
              <w:jc w:val="center"/>
              <w:rPr>
                <w:rFonts w:ascii="Calibri" w:hAnsi="Calibri"/>
                <w:b/>
              </w:rPr>
            </w:pPr>
            <w:r w:rsidRPr="00DD728F">
              <w:rPr>
                <w:rFonts w:ascii="Calibri" w:hAnsi="Calibri"/>
                <w:b/>
              </w:rPr>
              <w:t>Wykształcenie</w:t>
            </w:r>
          </w:p>
          <w:p w14:paraId="22C1AF18" w14:textId="77777777" w:rsidR="00BE15E6" w:rsidRPr="00DD728F" w:rsidRDefault="00BE15E6" w:rsidP="006343AA">
            <w:pPr>
              <w:spacing w:line="276" w:lineRule="auto"/>
              <w:jc w:val="center"/>
              <w:rPr>
                <w:rFonts w:ascii="Calibri" w:hAnsi="Calibri"/>
              </w:rPr>
            </w:pPr>
            <w:r w:rsidRPr="00DD728F">
              <w:rPr>
                <w:rFonts w:ascii="Calibri" w:hAnsi="Calibri"/>
              </w:rPr>
              <w:t>(</w:t>
            </w:r>
            <w:r w:rsidRPr="00DD728F">
              <w:rPr>
                <w:rFonts w:ascii="Calibri" w:hAnsi="Calibri"/>
                <w:i/>
              </w:rPr>
              <w:t>należy podać tytuł zawodowy</w:t>
            </w:r>
            <w:r w:rsidRPr="00DD728F">
              <w:rPr>
                <w:rFonts w:ascii="Calibri" w:hAnsi="Calibri"/>
              </w:rPr>
              <w:t>)</w:t>
            </w:r>
          </w:p>
        </w:tc>
        <w:tc>
          <w:tcPr>
            <w:tcW w:w="7938" w:type="dxa"/>
            <w:gridSpan w:val="2"/>
            <w:vAlign w:val="center"/>
          </w:tcPr>
          <w:p w14:paraId="7B66E52F" w14:textId="77777777" w:rsidR="00BE15E6" w:rsidRPr="00DD728F" w:rsidRDefault="00BE15E6" w:rsidP="006343AA">
            <w:pPr>
              <w:spacing w:line="276" w:lineRule="auto"/>
              <w:jc w:val="center"/>
              <w:rPr>
                <w:rFonts w:ascii="Calibri" w:hAnsi="Calibri"/>
                <w:b/>
              </w:rPr>
            </w:pPr>
            <w:r w:rsidRPr="00DD728F">
              <w:rPr>
                <w:rFonts w:ascii="Calibri" w:hAnsi="Calibri"/>
                <w:b/>
              </w:rPr>
              <w:t>Doświadczenie:</w:t>
            </w:r>
            <w:r w:rsidRPr="00DD728F">
              <w:rPr>
                <w:rFonts w:ascii="Calibri" w:hAnsi="Calibri"/>
              </w:rPr>
              <w:t xml:space="preserve"> </w:t>
            </w:r>
          </w:p>
        </w:tc>
        <w:tc>
          <w:tcPr>
            <w:tcW w:w="2205" w:type="dxa"/>
            <w:vMerge w:val="restart"/>
            <w:vAlign w:val="center"/>
          </w:tcPr>
          <w:p w14:paraId="3573487E" w14:textId="77777777" w:rsidR="00BE15E6" w:rsidRPr="00DD728F" w:rsidRDefault="00BE15E6" w:rsidP="006343AA">
            <w:pPr>
              <w:spacing w:line="276" w:lineRule="auto"/>
              <w:jc w:val="center"/>
              <w:rPr>
                <w:rFonts w:ascii="Calibri" w:hAnsi="Calibri"/>
                <w:b/>
              </w:rPr>
            </w:pPr>
            <w:r w:rsidRPr="00DD728F">
              <w:rPr>
                <w:rFonts w:ascii="Calibri" w:hAnsi="Calibri"/>
                <w:b/>
              </w:rPr>
              <w:t>Podstawa dysponowania osobą</w:t>
            </w:r>
          </w:p>
        </w:tc>
      </w:tr>
      <w:tr w:rsidR="00BE15E6" w:rsidRPr="00DD728F" w14:paraId="6EC46E10" w14:textId="77777777" w:rsidTr="006343AA">
        <w:trPr>
          <w:jc w:val="center"/>
        </w:trPr>
        <w:tc>
          <w:tcPr>
            <w:tcW w:w="533" w:type="dxa"/>
            <w:vMerge/>
          </w:tcPr>
          <w:p w14:paraId="73A37789" w14:textId="77777777" w:rsidR="00BE15E6" w:rsidRPr="00DD728F" w:rsidRDefault="00BE15E6" w:rsidP="006343AA">
            <w:pPr>
              <w:spacing w:line="276" w:lineRule="auto"/>
              <w:jc w:val="center"/>
              <w:rPr>
                <w:rFonts w:ascii="Calibri" w:hAnsi="Calibri"/>
              </w:rPr>
            </w:pPr>
          </w:p>
        </w:tc>
        <w:tc>
          <w:tcPr>
            <w:tcW w:w="1702" w:type="dxa"/>
            <w:vMerge/>
          </w:tcPr>
          <w:p w14:paraId="612DC5D1" w14:textId="77777777" w:rsidR="00BE15E6" w:rsidRPr="00DD728F" w:rsidRDefault="00BE15E6" w:rsidP="006343AA">
            <w:pPr>
              <w:spacing w:line="276" w:lineRule="auto"/>
              <w:jc w:val="center"/>
              <w:rPr>
                <w:rFonts w:ascii="Calibri" w:hAnsi="Calibri"/>
              </w:rPr>
            </w:pPr>
          </w:p>
        </w:tc>
        <w:tc>
          <w:tcPr>
            <w:tcW w:w="1842" w:type="dxa"/>
            <w:vMerge/>
          </w:tcPr>
          <w:p w14:paraId="340AD74A" w14:textId="77777777" w:rsidR="00BE15E6" w:rsidRPr="00DD728F" w:rsidRDefault="00BE15E6" w:rsidP="006343AA">
            <w:pPr>
              <w:spacing w:line="276" w:lineRule="auto"/>
              <w:jc w:val="center"/>
              <w:rPr>
                <w:rFonts w:ascii="Calibri" w:hAnsi="Calibri"/>
              </w:rPr>
            </w:pPr>
          </w:p>
        </w:tc>
        <w:tc>
          <w:tcPr>
            <w:tcW w:w="3119" w:type="dxa"/>
          </w:tcPr>
          <w:p w14:paraId="1EF20F19" w14:textId="77777777" w:rsidR="00BE15E6" w:rsidRPr="00E71EA7" w:rsidRDefault="00BE15E6" w:rsidP="006343AA">
            <w:pPr>
              <w:pStyle w:val="paragraph"/>
              <w:spacing w:before="0" w:beforeAutospacing="0" w:after="0" w:afterAutospacing="0" w:line="276" w:lineRule="auto"/>
              <w:jc w:val="center"/>
              <w:textAlignment w:val="baseline"/>
              <w:rPr>
                <w:rStyle w:val="normaltextrun"/>
                <w:rFonts w:ascii="Calibri" w:hAnsi="Calibri"/>
                <w:color w:val="000000"/>
                <w:sz w:val="22"/>
                <w:szCs w:val="22"/>
                <w:shd w:val="clear" w:color="auto" w:fill="FFFFFF"/>
              </w:rPr>
            </w:pPr>
            <w:r w:rsidRPr="00E71EA7">
              <w:rPr>
                <w:rFonts w:ascii="Calibri" w:hAnsi="Calibri"/>
                <w:sz w:val="22"/>
                <w:szCs w:val="22"/>
              </w:rPr>
              <w:t xml:space="preserve">Osoba </w:t>
            </w:r>
            <w:r w:rsidRPr="00E71EA7">
              <w:rPr>
                <w:rStyle w:val="normaltextrun"/>
                <w:rFonts w:ascii="Calibri" w:hAnsi="Calibri"/>
                <w:color w:val="000000"/>
                <w:sz w:val="22"/>
                <w:szCs w:val="22"/>
                <w:shd w:val="clear" w:color="auto" w:fill="FFFFFF"/>
              </w:rPr>
              <w:t xml:space="preserve">uczestniczyła w realizacji badań ewaluacyjnych dotyczących analizy realizacji projektów finansowanych z Europejskiego Funduszu Społecznego </w:t>
            </w:r>
          </w:p>
          <w:p w14:paraId="4739E40F" w14:textId="77777777" w:rsidR="00BE15E6" w:rsidRPr="00E71EA7" w:rsidRDefault="00BE15E6" w:rsidP="006343AA">
            <w:pPr>
              <w:pStyle w:val="paragraph"/>
              <w:spacing w:before="0" w:beforeAutospacing="0" w:after="0" w:afterAutospacing="0" w:line="276" w:lineRule="auto"/>
              <w:jc w:val="center"/>
              <w:textAlignment w:val="baseline"/>
              <w:rPr>
                <w:rFonts w:ascii="Calibri" w:hAnsi="Calibri"/>
                <w:sz w:val="22"/>
                <w:szCs w:val="22"/>
              </w:rPr>
            </w:pPr>
            <w:r w:rsidRPr="00E71EA7">
              <w:rPr>
                <w:rStyle w:val="normaltextrun"/>
                <w:rFonts w:ascii="Calibri" w:hAnsi="Calibri"/>
                <w:color w:val="000000"/>
                <w:sz w:val="22"/>
                <w:szCs w:val="22"/>
                <w:shd w:val="clear" w:color="auto" w:fill="FFFFFF"/>
              </w:rPr>
              <w:t>(</w:t>
            </w:r>
            <w:r w:rsidRPr="00E71EA7">
              <w:rPr>
                <w:rStyle w:val="normaltextrun"/>
                <w:rFonts w:ascii="Calibri" w:hAnsi="Calibri"/>
                <w:i/>
                <w:color w:val="000000"/>
                <w:sz w:val="22"/>
                <w:szCs w:val="22"/>
                <w:shd w:val="clear" w:color="auto" w:fill="FFFFFF"/>
              </w:rPr>
              <w:t>należy podać liczbę badań, w których uczestniczyła osoba,</w:t>
            </w:r>
            <w:r w:rsidRPr="00E71EA7">
              <w:rPr>
                <w:rStyle w:val="normaltextrun"/>
                <w:color w:val="000000"/>
                <w:sz w:val="22"/>
                <w:szCs w:val="22"/>
                <w:shd w:val="clear" w:color="auto" w:fill="FFFFFF"/>
              </w:rPr>
              <w:t xml:space="preserve"> </w:t>
            </w:r>
            <w:r w:rsidRPr="00E71EA7">
              <w:rPr>
                <w:rFonts w:ascii="Calibri" w:hAnsi="Calibri"/>
                <w:i/>
                <w:sz w:val="22"/>
                <w:szCs w:val="22"/>
              </w:rPr>
              <w:t>oraz tytuły badań</w:t>
            </w:r>
            <w:r w:rsidRPr="00E71EA7">
              <w:rPr>
                <w:rStyle w:val="normaltextrun"/>
                <w:rFonts w:ascii="Calibri" w:hAnsi="Calibri"/>
                <w:color w:val="000000"/>
                <w:sz w:val="22"/>
                <w:szCs w:val="22"/>
                <w:shd w:val="clear" w:color="auto" w:fill="FFFFFF"/>
              </w:rPr>
              <w:t>)</w:t>
            </w:r>
          </w:p>
        </w:tc>
        <w:tc>
          <w:tcPr>
            <w:tcW w:w="4819" w:type="dxa"/>
          </w:tcPr>
          <w:p w14:paraId="12EEF336" w14:textId="77777777" w:rsidR="00BE15E6" w:rsidRPr="00DD728F" w:rsidRDefault="00BE15E6" w:rsidP="006343AA">
            <w:pPr>
              <w:spacing w:line="276" w:lineRule="auto"/>
              <w:jc w:val="center"/>
              <w:rPr>
                <w:rFonts w:ascii="Calibri" w:hAnsi="Calibri"/>
              </w:rPr>
            </w:pPr>
            <w:r w:rsidRPr="00DD728F">
              <w:rPr>
                <w:rFonts w:ascii="Calibri" w:hAnsi="Calibri"/>
              </w:rPr>
              <w:t xml:space="preserve">Osoba </w:t>
            </w:r>
            <w:r>
              <w:rPr>
                <w:rStyle w:val="normaltextrun"/>
                <w:rFonts w:ascii="Calibri" w:hAnsi="Calibri"/>
                <w:color w:val="000000"/>
                <w:shd w:val="clear" w:color="auto" w:fill="FFFFFF"/>
              </w:rPr>
              <w:t xml:space="preserve">jest autorem (tj. twórcą wszystkich merytorycznych rozdziałów/części raportu) lub współautorem (tj. twórcą co najmniej jednego merytorycznego rozdziału/części raportu) raportów końcowych z badań ewaluacyjnych dotyczących analizy realizacji projektów finansowanych z Europejskiego Funduszu Społecznego </w:t>
            </w:r>
          </w:p>
          <w:p w14:paraId="73F51756" w14:textId="77777777" w:rsidR="00BE15E6" w:rsidRPr="00DD728F" w:rsidRDefault="00BE15E6" w:rsidP="006343AA">
            <w:pPr>
              <w:spacing w:line="276" w:lineRule="auto"/>
              <w:jc w:val="center"/>
              <w:rPr>
                <w:rFonts w:ascii="Calibri" w:hAnsi="Calibri"/>
              </w:rPr>
            </w:pPr>
            <w:r w:rsidRPr="00DD728F">
              <w:rPr>
                <w:rStyle w:val="normaltextrun"/>
                <w:rFonts w:ascii="Calibri" w:hAnsi="Calibri"/>
              </w:rPr>
              <w:t>(</w:t>
            </w:r>
            <w:r w:rsidRPr="00DD728F">
              <w:rPr>
                <w:rStyle w:val="normaltextrun"/>
                <w:rFonts w:ascii="Calibri" w:hAnsi="Calibri"/>
                <w:i/>
              </w:rPr>
              <w:t>należy podać liczbę raportów, których osoba jest autorem lub współautorem</w:t>
            </w:r>
            <w:r>
              <w:rPr>
                <w:rStyle w:val="normaltextrun"/>
                <w:rFonts w:ascii="Calibri" w:hAnsi="Calibri"/>
                <w:i/>
              </w:rPr>
              <w:t>,</w:t>
            </w:r>
            <w:r>
              <w:rPr>
                <w:rStyle w:val="normaltextrun"/>
              </w:rPr>
              <w:t xml:space="preserve"> </w:t>
            </w:r>
            <w:r>
              <w:rPr>
                <w:rFonts w:ascii="Calibri" w:hAnsi="Calibri"/>
                <w:i/>
              </w:rPr>
              <w:t>oraz tytuły badań, których dotyczą raporty</w:t>
            </w:r>
            <w:r w:rsidRPr="00DD728F">
              <w:rPr>
                <w:rStyle w:val="normaltextrun"/>
                <w:rFonts w:ascii="Calibri" w:hAnsi="Calibri"/>
              </w:rPr>
              <w:t>)</w:t>
            </w:r>
          </w:p>
        </w:tc>
        <w:tc>
          <w:tcPr>
            <w:tcW w:w="2205" w:type="dxa"/>
            <w:vMerge/>
          </w:tcPr>
          <w:p w14:paraId="1C8D2B57" w14:textId="77777777" w:rsidR="00BE15E6" w:rsidRPr="00DD728F" w:rsidRDefault="00BE15E6" w:rsidP="006343AA">
            <w:pPr>
              <w:spacing w:line="276" w:lineRule="auto"/>
              <w:jc w:val="center"/>
              <w:rPr>
                <w:rFonts w:ascii="Calibri" w:hAnsi="Calibri"/>
              </w:rPr>
            </w:pPr>
          </w:p>
        </w:tc>
      </w:tr>
      <w:tr w:rsidR="00BE15E6" w:rsidRPr="00DD728F" w14:paraId="5810C882" w14:textId="77777777" w:rsidTr="006343AA">
        <w:trPr>
          <w:jc w:val="center"/>
        </w:trPr>
        <w:tc>
          <w:tcPr>
            <w:tcW w:w="533" w:type="dxa"/>
          </w:tcPr>
          <w:p w14:paraId="00BF4444" w14:textId="77777777" w:rsidR="00BE15E6" w:rsidRPr="00DD728F" w:rsidRDefault="00BE15E6" w:rsidP="006343AA">
            <w:pPr>
              <w:spacing w:line="276" w:lineRule="auto"/>
              <w:rPr>
                <w:rFonts w:ascii="Calibri" w:hAnsi="Calibri"/>
              </w:rPr>
            </w:pPr>
            <w:r w:rsidRPr="00DD728F">
              <w:rPr>
                <w:rFonts w:ascii="Calibri" w:hAnsi="Calibri"/>
              </w:rPr>
              <w:t>1.</w:t>
            </w:r>
          </w:p>
        </w:tc>
        <w:tc>
          <w:tcPr>
            <w:tcW w:w="1702" w:type="dxa"/>
          </w:tcPr>
          <w:p w14:paraId="44AAA045" w14:textId="77777777" w:rsidR="00BE15E6" w:rsidRPr="00DD728F" w:rsidRDefault="00BE15E6" w:rsidP="006343AA">
            <w:pPr>
              <w:spacing w:line="276" w:lineRule="auto"/>
              <w:rPr>
                <w:rFonts w:ascii="Calibri" w:hAnsi="Calibri"/>
              </w:rPr>
            </w:pPr>
          </w:p>
        </w:tc>
        <w:tc>
          <w:tcPr>
            <w:tcW w:w="1842" w:type="dxa"/>
          </w:tcPr>
          <w:p w14:paraId="60D3606A" w14:textId="77777777" w:rsidR="00BE15E6" w:rsidRPr="00DD728F" w:rsidRDefault="00BE15E6" w:rsidP="006343AA">
            <w:pPr>
              <w:spacing w:line="276" w:lineRule="auto"/>
              <w:rPr>
                <w:rFonts w:ascii="Calibri" w:hAnsi="Calibri"/>
              </w:rPr>
            </w:pPr>
          </w:p>
        </w:tc>
        <w:tc>
          <w:tcPr>
            <w:tcW w:w="3119" w:type="dxa"/>
          </w:tcPr>
          <w:p w14:paraId="2826B6A6" w14:textId="77777777" w:rsidR="00BE15E6" w:rsidRPr="00DD728F" w:rsidRDefault="00BE15E6" w:rsidP="006343AA">
            <w:pPr>
              <w:spacing w:line="276" w:lineRule="auto"/>
              <w:rPr>
                <w:rFonts w:ascii="Calibri" w:hAnsi="Calibri"/>
              </w:rPr>
            </w:pPr>
          </w:p>
        </w:tc>
        <w:tc>
          <w:tcPr>
            <w:tcW w:w="4819" w:type="dxa"/>
          </w:tcPr>
          <w:p w14:paraId="7039C69C" w14:textId="77777777" w:rsidR="00BE15E6" w:rsidRPr="00DD728F" w:rsidRDefault="00BE15E6" w:rsidP="006343AA">
            <w:pPr>
              <w:spacing w:line="276" w:lineRule="auto"/>
              <w:rPr>
                <w:rFonts w:ascii="Calibri" w:hAnsi="Calibri"/>
              </w:rPr>
            </w:pPr>
          </w:p>
        </w:tc>
        <w:tc>
          <w:tcPr>
            <w:tcW w:w="2205" w:type="dxa"/>
          </w:tcPr>
          <w:p w14:paraId="7385335F" w14:textId="77777777" w:rsidR="00BE15E6" w:rsidRPr="00DD728F" w:rsidRDefault="00BE15E6" w:rsidP="006343AA">
            <w:pPr>
              <w:spacing w:line="276" w:lineRule="auto"/>
              <w:rPr>
                <w:rFonts w:ascii="Calibri" w:hAnsi="Calibri"/>
              </w:rPr>
            </w:pPr>
          </w:p>
        </w:tc>
      </w:tr>
      <w:tr w:rsidR="00BE15E6" w:rsidRPr="00DD728F" w14:paraId="2935AFA7" w14:textId="77777777" w:rsidTr="006343AA">
        <w:trPr>
          <w:jc w:val="center"/>
        </w:trPr>
        <w:tc>
          <w:tcPr>
            <w:tcW w:w="533" w:type="dxa"/>
          </w:tcPr>
          <w:p w14:paraId="16E90CF4" w14:textId="77777777" w:rsidR="00BE15E6" w:rsidRPr="00DD728F" w:rsidRDefault="00BE15E6" w:rsidP="006343AA">
            <w:pPr>
              <w:spacing w:line="276" w:lineRule="auto"/>
              <w:rPr>
                <w:rFonts w:ascii="Calibri" w:hAnsi="Calibri"/>
              </w:rPr>
            </w:pPr>
          </w:p>
        </w:tc>
        <w:tc>
          <w:tcPr>
            <w:tcW w:w="1702" w:type="dxa"/>
          </w:tcPr>
          <w:p w14:paraId="05A2AB6F" w14:textId="77777777" w:rsidR="00BE15E6" w:rsidRPr="00DD728F" w:rsidRDefault="00BE15E6" w:rsidP="006343AA">
            <w:pPr>
              <w:spacing w:line="276" w:lineRule="auto"/>
              <w:rPr>
                <w:rFonts w:ascii="Calibri" w:hAnsi="Calibri"/>
              </w:rPr>
            </w:pPr>
          </w:p>
        </w:tc>
        <w:tc>
          <w:tcPr>
            <w:tcW w:w="1842" w:type="dxa"/>
          </w:tcPr>
          <w:p w14:paraId="4C977D0B" w14:textId="77777777" w:rsidR="00BE15E6" w:rsidRPr="00DD728F" w:rsidRDefault="00BE15E6" w:rsidP="006343AA">
            <w:pPr>
              <w:spacing w:line="276" w:lineRule="auto"/>
              <w:rPr>
                <w:rFonts w:ascii="Calibri" w:hAnsi="Calibri"/>
              </w:rPr>
            </w:pPr>
          </w:p>
        </w:tc>
        <w:tc>
          <w:tcPr>
            <w:tcW w:w="3119" w:type="dxa"/>
          </w:tcPr>
          <w:p w14:paraId="6AA4DFEB" w14:textId="77777777" w:rsidR="00BE15E6" w:rsidRPr="00DD728F" w:rsidRDefault="00BE15E6" w:rsidP="006343AA">
            <w:pPr>
              <w:spacing w:line="276" w:lineRule="auto"/>
              <w:rPr>
                <w:rFonts w:ascii="Calibri" w:hAnsi="Calibri"/>
              </w:rPr>
            </w:pPr>
          </w:p>
        </w:tc>
        <w:tc>
          <w:tcPr>
            <w:tcW w:w="4819" w:type="dxa"/>
          </w:tcPr>
          <w:p w14:paraId="522F1ACE" w14:textId="77777777" w:rsidR="00BE15E6" w:rsidRPr="00DD728F" w:rsidRDefault="00BE15E6" w:rsidP="006343AA">
            <w:pPr>
              <w:spacing w:line="276" w:lineRule="auto"/>
              <w:rPr>
                <w:rFonts w:ascii="Calibri" w:hAnsi="Calibri"/>
              </w:rPr>
            </w:pPr>
          </w:p>
        </w:tc>
        <w:tc>
          <w:tcPr>
            <w:tcW w:w="2205" w:type="dxa"/>
          </w:tcPr>
          <w:p w14:paraId="742421E8" w14:textId="77777777" w:rsidR="00BE15E6" w:rsidRPr="00DD728F" w:rsidRDefault="00BE15E6" w:rsidP="006343AA">
            <w:pPr>
              <w:spacing w:line="276" w:lineRule="auto"/>
              <w:rPr>
                <w:rFonts w:ascii="Calibri" w:hAnsi="Calibri"/>
              </w:rPr>
            </w:pPr>
          </w:p>
        </w:tc>
      </w:tr>
    </w:tbl>
    <w:p w14:paraId="0BA06294" w14:textId="77777777" w:rsidR="00BE15E6" w:rsidRPr="00DD728F" w:rsidRDefault="00BE15E6" w:rsidP="00BE15E6">
      <w:pPr>
        <w:pStyle w:val="paragraph"/>
        <w:spacing w:before="0" w:beforeAutospacing="0" w:after="120" w:afterAutospacing="0" w:line="276" w:lineRule="auto"/>
        <w:jc w:val="both"/>
        <w:textAlignment w:val="baseline"/>
        <w:rPr>
          <w:rFonts w:ascii="Calibri" w:hAnsi="Calibri"/>
          <w:sz w:val="22"/>
          <w:szCs w:val="22"/>
        </w:rPr>
      </w:pPr>
    </w:p>
    <w:p w14:paraId="79333A95" w14:textId="77777777" w:rsidR="00BE15E6" w:rsidRDefault="00BE15E6" w:rsidP="00BE15E6">
      <w:pPr>
        <w:spacing w:before="161"/>
        <w:ind w:right="116"/>
        <w:rPr>
          <w:rFonts w:asciiTheme="minorHAnsi" w:hAnsiTheme="minorHAnsi" w:cstheme="minorHAnsi"/>
          <w:b/>
          <w:i/>
        </w:rPr>
      </w:pPr>
    </w:p>
    <w:p w14:paraId="287A180E" w14:textId="77777777" w:rsidR="00686A60" w:rsidRPr="00991F16" w:rsidRDefault="00686A60" w:rsidP="00686A60">
      <w:pPr>
        <w:spacing w:before="161"/>
        <w:ind w:right="116"/>
        <w:jc w:val="right"/>
        <w:rPr>
          <w:rFonts w:asciiTheme="minorHAnsi" w:hAnsiTheme="minorHAnsi" w:cstheme="minorHAnsi"/>
          <w:lang w:eastAsia="pl-PL"/>
        </w:rPr>
      </w:pPr>
      <w:r w:rsidRPr="00991F16">
        <w:rPr>
          <w:rFonts w:asciiTheme="minorHAnsi" w:hAnsiTheme="minorHAnsi" w:cstheme="minorHAnsi"/>
          <w:lang w:eastAsia="pl-PL"/>
        </w:rPr>
        <w:t xml:space="preserve">................................., dn. ..................... 2021 r.      </w:t>
      </w:r>
    </w:p>
    <w:p w14:paraId="6EF98B61" w14:textId="77777777" w:rsidR="00686A60" w:rsidRPr="00991F16" w:rsidRDefault="00686A60" w:rsidP="00686A60">
      <w:pPr>
        <w:spacing w:before="161"/>
        <w:ind w:right="116"/>
        <w:jc w:val="right"/>
        <w:rPr>
          <w:rFonts w:asciiTheme="minorHAnsi" w:hAnsiTheme="minorHAnsi" w:cstheme="minorHAnsi"/>
          <w:b/>
          <w:i/>
        </w:rPr>
      </w:pPr>
      <w:r w:rsidRPr="00991F16">
        <w:rPr>
          <w:rFonts w:asciiTheme="minorHAnsi" w:hAnsiTheme="minorHAnsi" w:cstheme="minorHAnsi"/>
          <w:lang w:eastAsia="pl-PL"/>
        </w:rPr>
        <w:t xml:space="preserve">       </w:t>
      </w:r>
    </w:p>
    <w:p w14:paraId="7664EE36" w14:textId="77777777" w:rsidR="00686A60" w:rsidRPr="00991F16" w:rsidRDefault="00686A60" w:rsidP="00686A60">
      <w:pPr>
        <w:spacing w:before="161"/>
        <w:ind w:right="116"/>
        <w:jc w:val="right"/>
        <w:rPr>
          <w:rFonts w:asciiTheme="minorHAnsi" w:hAnsiTheme="minorHAnsi" w:cstheme="minorHAnsi"/>
          <w:b/>
          <w:i/>
        </w:rPr>
      </w:pPr>
      <w:r w:rsidRPr="00991F16">
        <w:rPr>
          <w:rFonts w:asciiTheme="minorHAnsi" w:hAnsiTheme="minorHAnsi" w:cstheme="minorHAnsi"/>
          <w:b/>
          <w:i/>
        </w:rPr>
        <w:t>……………………………….</w:t>
      </w:r>
    </w:p>
    <w:p w14:paraId="1F70B4D0" w14:textId="75659AAF" w:rsidR="00686A60" w:rsidRDefault="00686A60" w:rsidP="00686A60">
      <w:pPr>
        <w:spacing w:before="161"/>
        <w:ind w:right="116"/>
        <w:jc w:val="right"/>
        <w:rPr>
          <w:rFonts w:asciiTheme="minorHAnsi" w:hAnsiTheme="minorHAnsi" w:cstheme="minorHAnsi"/>
          <w:b/>
          <w:i/>
        </w:rPr>
      </w:pPr>
      <w:r w:rsidRPr="00991F16">
        <w:rPr>
          <w:rFonts w:asciiTheme="minorHAnsi" w:hAnsiTheme="minorHAnsi" w:cstheme="minorHAnsi"/>
          <w:b/>
          <w:i/>
        </w:rPr>
        <w:t>Imię i nazwisko podpisano elektronicznie</w:t>
      </w:r>
    </w:p>
    <w:p w14:paraId="1A2FA296" w14:textId="7E680FCD" w:rsidR="00BE15E6" w:rsidRDefault="00BE15E6">
      <w:pPr>
        <w:spacing w:before="161"/>
        <w:ind w:right="116"/>
        <w:jc w:val="right"/>
        <w:rPr>
          <w:rFonts w:asciiTheme="minorHAnsi" w:hAnsiTheme="minorHAnsi" w:cstheme="minorHAnsi"/>
          <w:b/>
          <w:i/>
        </w:rPr>
        <w:sectPr w:rsidR="00BE15E6" w:rsidSect="00BE15E6">
          <w:pgSz w:w="16840" w:h="11910" w:orient="landscape"/>
          <w:pgMar w:top="1160" w:right="1418" w:bottom="1300" w:left="680" w:header="0" w:footer="400" w:gutter="0"/>
          <w:cols w:space="708"/>
          <w:docGrid w:linePitch="299"/>
        </w:sectPr>
      </w:pPr>
    </w:p>
    <w:p w14:paraId="70DDFAF4" w14:textId="4227A91E" w:rsidR="00F7208E" w:rsidRPr="00991F16" w:rsidRDefault="008C7CF7">
      <w:pPr>
        <w:spacing w:before="161"/>
        <w:ind w:right="116"/>
        <w:jc w:val="right"/>
        <w:rPr>
          <w:rFonts w:asciiTheme="minorHAnsi" w:hAnsiTheme="minorHAnsi" w:cstheme="minorHAnsi"/>
          <w:b/>
          <w:i/>
        </w:rPr>
      </w:pPr>
      <w:r w:rsidRPr="00991F16">
        <w:rPr>
          <w:rFonts w:asciiTheme="minorHAnsi" w:hAnsiTheme="minorHAnsi" w:cstheme="minorHAnsi"/>
          <w:b/>
          <w:i/>
        </w:rPr>
        <w:lastRenderedPageBreak/>
        <w:t>Załącznik nr 6 do SWZ</w:t>
      </w:r>
    </w:p>
    <w:p w14:paraId="0EF16997" w14:textId="77777777" w:rsidR="00F7208E" w:rsidRPr="00991F16" w:rsidRDefault="00F7208E">
      <w:pPr>
        <w:pStyle w:val="Tekstpodstawowy"/>
        <w:rPr>
          <w:rFonts w:asciiTheme="minorHAnsi" w:hAnsiTheme="minorHAnsi" w:cstheme="minorHAnsi"/>
          <w:b/>
          <w:i/>
        </w:rPr>
      </w:pPr>
    </w:p>
    <w:p w14:paraId="0340BA81" w14:textId="77777777" w:rsidR="00F7208E" w:rsidRPr="00991F16" w:rsidRDefault="008C7CF7">
      <w:pPr>
        <w:pStyle w:val="Nagwek1"/>
        <w:ind w:left="258"/>
        <w:jc w:val="both"/>
        <w:rPr>
          <w:rFonts w:asciiTheme="minorHAnsi" w:hAnsiTheme="minorHAnsi" w:cstheme="minorHAnsi"/>
        </w:rPr>
      </w:pPr>
      <w:bookmarkStart w:id="9" w:name="_Toc67999497"/>
      <w:r w:rsidRPr="00991F16">
        <w:rPr>
          <w:rFonts w:asciiTheme="minorHAnsi" w:hAnsiTheme="minorHAnsi" w:cstheme="minorHAnsi"/>
        </w:rPr>
        <w:t>Klauzula informacyjna dotycząca przetwarzania danych osobowych</w:t>
      </w:r>
      <w:bookmarkEnd w:id="9"/>
    </w:p>
    <w:p w14:paraId="653F85F5" w14:textId="056193F0" w:rsidR="00F7208E" w:rsidRPr="00991F16" w:rsidRDefault="008C7CF7">
      <w:pPr>
        <w:pStyle w:val="Akapitzlist"/>
        <w:numPr>
          <w:ilvl w:val="0"/>
          <w:numId w:val="2"/>
        </w:numPr>
        <w:tabs>
          <w:tab w:val="left" w:pos="542"/>
        </w:tabs>
        <w:spacing w:before="136" w:line="276" w:lineRule="auto"/>
        <w:ind w:right="116"/>
        <w:rPr>
          <w:rFonts w:asciiTheme="minorHAnsi" w:hAnsiTheme="minorHAnsi" w:cstheme="minorHAnsi"/>
        </w:rPr>
      </w:pPr>
      <w:r w:rsidRPr="00991F16">
        <w:rPr>
          <w:rFonts w:asciiTheme="minorHAnsi" w:hAnsiTheme="minorHAnsi" w:cstheme="minorHAnsi"/>
        </w:rPr>
        <w:t xml:space="preserve">Zgodnie z art. 13 ust. 1 i 2 oraz 14 ust. 1 i 2 rozporządzenia Parlamentu Europejskiego i Rady (UE) 2016/679 z  dnia 27 kwietnia 2016 r. w  sprawie  ochrony  osób  fizycznych  w  związku  </w:t>
      </w:r>
      <w:r w:rsidR="007A2A5C">
        <w:rPr>
          <w:rFonts w:asciiTheme="minorHAnsi" w:hAnsiTheme="minorHAnsi" w:cstheme="minorHAnsi"/>
        </w:rPr>
        <w:br/>
      </w:r>
      <w:r w:rsidRPr="00991F16">
        <w:rPr>
          <w:rFonts w:asciiTheme="minorHAnsi" w:hAnsiTheme="minorHAnsi" w:cstheme="minorHAnsi"/>
        </w:rPr>
        <w:t xml:space="preserve">z przetwarzaniem danych osobowych i w sprawie swobodnego przepływu takich danych oraz uchylenia dyrektywy 95/46/WE (ogólne rozporządzenie o ochronie danych) (Dz. Urz. UE L 119    </w:t>
      </w:r>
      <w:r w:rsidR="007D5EF3">
        <w:rPr>
          <w:rFonts w:asciiTheme="minorHAnsi" w:hAnsiTheme="minorHAnsi" w:cstheme="minorHAnsi"/>
        </w:rPr>
        <w:br/>
      </w:r>
      <w:r w:rsidRPr="00991F16">
        <w:rPr>
          <w:rFonts w:asciiTheme="minorHAnsi" w:hAnsiTheme="minorHAnsi" w:cstheme="minorHAnsi"/>
        </w:rPr>
        <w:t>z 04.05.2016, str. 1), dalej „RODO”, informuję,</w:t>
      </w:r>
      <w:r w:rsidRPr="00991F16">
        <w:rPr>
          <w:rFonts w:asciiTheme="minorHAnsi" w:hAnsiTheme="minorHAnsi" w:cstheme="minorHAnsi"/>
          <w:spacing w:val="-6"/>
        </w:rPr>
        <w:t xml:space="preserve"> </w:t>
      </w:r>
      <w:r w:rsidRPr="00991F16">
        <w:rPr>
          <w:rFonts w:asciiTheme="minorHAnsi" w:hAnsiTheme="minorHAnsi" w:cstheme="minorHAnsi"/>
        </w:rPr>
        <w:t>że:</w:t>
      </w:r>
    </w:p>
    <w:p w14:paraId="5102F075" w14:textId="0B7504C7" w:rsidR="00F7208E" w:rsidRPr="00991F16" w:rsidRDefault="008C7CF7">
      <w:pPr>
        <w:pStyle w:val="Akapitzlist"/>
        <w:numPr>
          <w:ilvl w:val="1"/>
          <w:numId w:val="2"/>
        </w:numPr>
        <w:tabs>
          <w:tab w:val="left" w:pos="825"/>
        </w:tabs>
        <w:spacing w:line="273" w:lineRule="auto"/>
        <w:ind w:left="824" w:right="117"/>
        <w:rPr>
          <w:rFonts w:asciiTheme="minorHAnsi" w:hAnsiTheme="minorHAnsi" w:cstheme="minorHAnsi"/>
          <w:i/>
        </w:rPr>
      </w:pPr>
      <w:r w:rsidRPr="00991F16">
        <w:rPr>
          <w:rFonts w:asciiTheme="minorHAnsi" w:hAnsiTheme="minorHAnsi" w:cstheme="minorHAnsi"/>
        </w:rPr>
        <w:t xml:space="preserve">administratorem Pani/Pana danych osobowych  jest  </w:t>
      </w:r>
      <w:r w:rsidR="00D51A5C" w:rsidRPr="00991F16">
        <w:rPr>
          <w:rFonts w:asciiTheme="minorHAnsi" w:hAnsiTheme="minorHAnsi" w:cstheme="minorHAnsi"/>
        </w:rPr>
        <w:t xml:space="preserve">Centrum Projektów Europejskich </w:t>
      </w:r>
      <w:r w:rsidR="007D5EF3">
        <w:rPr>
          <w:rFonts w:asciiTheme="minorHAnsi" w:hAnsiTheme="minorHAnsi" w:cstheme="minorHAnsi"/>
        </w:rPr>
        <w:br/>
      </w:r>
      <w:r w:rsidR="00D51A5C" w:rsidRPr="00991F16">
        <w:rPr>
          <w:rFonts w:asciiTheme="minorHAnsi" w:hAnsiTheme="minorHAnsi" w:cstheme="minorHAnsi"/>
        </w:rPr>
        <w:t>w Warszawie, ul. Domaniewska 39, 02-672 Warszawa</w:t>
      </w:r>
      <w:r w:rsidRPr="00991F16">
        <w:rPr>
          <w:rFonts w:asciiTheme="minorHAnsi" w:hAnsiTheme="minorHAnsi" w:cstheme="minorHAnsi"/>
        </w:rPr>
        <w:t xml:space="preserve"> (dalej</w:t>
      </w:r>
      <w:r w:rsidRPr="00991F16">
        <w:rPr>
          <w:rFonts w:asciiTheme="minorHAnsi" w:hAnsiTheme="minorHAnsi" w:cstheme="minorHAnsi"/>
          <w:spacing w:val="-3"/>
        </w:rPr>
        <w:t xml:space="preserve"> </w:t>
      </w:r>
      <w:r w:rsidR="00D51A5C" w:rsidRPr="00991F16">
        <w:rPr>
          <w:rFonts w:asciiTheme="minorHAnsi" w:hAnsiTheme="minorHAnsi" w:cstheme="minorHAnsi"/>
        </w:rPr>
        <w:t>CPE</w:t>
      </w:r>
      <w:r w:rsidRPr="00991F16">
        <w:rPr>
          <w:rFonts w:asciiTheme="minorHAnsi" w:hAnsiTheme="minorHAnsi" w:cstheme="minorHAnsi"/>
        </w:rPr>
        <w:t>)</w:t>
      </w:r>
      <w:r w:rsidRPr="00991F16">
        <w:rPr>
          <w:rFonts w:asciiTheme="minorHAnsi" w:hAnsiTheme="minorHAnsi" w:cstheme="minorHAnsi"/>
          <w:i/>
        </w:rPr>
        <w:t>;</w:t>
      </w:r>
    </w:p>
    <w:p w14:paraId="78CF8AEC" w14:textId="77777777" w:rsidR="00F7208E" w:rsidRPr="00991F16" w:rsidRDefault="008C7CF7">
      <w:pPr>
        <w:pStyle w:val="Akapitzlist"/>
        <w:numPr>
          <w:ilvl w:val="1"/>
          <w:numId w:val="2"/>
        </w:numPr>
        <w:tabs>
          <w:tab w:val="left" w:pos="825"/>
        </w:tabs>
        <w:spacing w:before="62" w:line="273" w:lineRule="auto"/>
        <w:ind w:left="824" w:right="116"/>
        <w:rPr>
          <w:rFonts w:asciiTheme="minorHAnsi" w:hAnsiTheme="minorHAnsi" w:cstheme="minorHAnsi"/>
        </w:rPr>
      </w:pPr>
      <w:r w:rsidRPr="00991F16">
        <w:rPr>
          <w:rFonts w:asciiTheme="minorHAnsi" w:hAnsiTheme="minorHAnsi" w:cstheme="minorHAnsi"/>
        </w:rPr>
        <w:t>w sprawach związanych z Pani/Pana danymi proszę kontaktować się z Inspektorem Ochrony Danych,</w:t>
      </w:r>
      <w:r w:rsidRPr="00991F16">
        <w:rPr>
          <w:rFonts w:asciiTheme="minorHAnsi" w:hAnsiTheme="minorHAnsi" w:cstheme="minorHAnsi"/>
          <w:spacing w:val="13"/>
        </w:rPr>
        <w:t xml:space="preserve"> </w:t>
      </w:r>
      <w:r w:rsidRPr="00991F16">
        <w:rPr>
          <w:rFonts w:asciiTheme="minorHAnsi" w:hAnsiTheme="minorHAnsi" w:cstheme="minorHAnsi"/>
        </w:rPr>
        <w:t>kontakt</w:t>
      </w:r>
      <w:r w:rsidRPr="00991F16">
        <w:rPr>
          <w:rFonts w:asciiTheme="minorHAnsi" w:hAnsiTheme="minorHAnsi" w:cstheme="minorHAnsi"/>
          <w:spacing w:val="14"/>
        </w:rPr>
        <w:t xml:space="preserve"> </w:t>
      </w:r>
      <w:r w:rsidRPr="00991F16">
        <w:rPr>
          <w:rFonts w:asciiTheme="minorHAnsi" w:hAnsiTheme="minorHAnsi" w:cstheme="minorHAnsi"/>
        </w:rPr>
        <w:t>pisemny</w:t>
      </w:r>
      <w:r w:rsidRPr="00991F16">
        <w:rPr>
          <w:rFonts w:asciiTheme="minorHAnsi" w:hAnsiTheme="minorHAnsi" w:cstheme="minorHAnsi"/>
          <w:spacing w:val="14"/>
        </w:rPr>
        <w:t xml:space="preserve"> </w:t>
      </w:r>
      <w:r w:rsidRPr="00991F16">
        <w:rPr>
          <w:rFonts w:asciiTheme="minorHAnsi" w:hAnsiTheme="minorHAnsi" w:cstheme="minorHAnsi"/>
        </w:rPr>
        <w:t>za</w:t>
      </w:r>
      <w:r w:rsidRPr="00991F16">
        <w:rPr>
          <w:rFonts w:asciiTheme="minorHAnsi" w:hAnsiTheme="minorHAnsi" w:cstheme="minorHAnsi"/>
          <w:spacing w:val="14"/>
        </w:rPr>
        <w:t xml:space="preserve"> </w:t>
      </w:r>
      <w:r w:rsidRPr="00991F16">
        <w:rPr>
          <w:rFonts w:asciiTheme="minorHAnsi" w:hAnsiTheme="minorHAnsi" w:cstheme="minorHAnsi"/>
        </w:rPr>
        <w:t>pomocą</w:t>
      </w:r>
      <w:r w:rsidRPr="00991F16">
        <w:rPr>
          <w:rFonts w:asciiTheme="minorHAnsi" w:hAnsiTheme="minorHAnsi" w:cstheme="minorHAnsi"/>
          <w:spacing w:val="14"/>
        </w:rPr>
        <w:t xml:space="preserve"> </w:t>
      </w:r>
      <w:r w:rsidRPr="00991F16">
        <w:rPr>
          <w:rFonts w:asciiTheme="minorHAnsi" w:hAnsiTheme="minorHAnsi" w:cstheme="minorHAnsi"/>
        </w:rPr>
        <w:t>poczty</w:t>
      </w:r>
      <w:r w:rsidRPr="00991F16">
        <w:rPr>
          <w:rFonts w:asciiTheme="minorHAnsi" w:hAnsiTheme="minorHAnsi" w:cstheme="minorHAnsi"/>
          <w:spacing w:val="14"/>
        </w:rPr>
        <w:t xml:space="preserve"> </w:t>
      </w:r>
      <w:r w:rsidRPr="00991F16">
        <w:rPr>
          <w:rFonts w:asciiTheme="minorHAnsi" w:hAnsiTheme="minorHAnsi" w:cstheme="minorHAnsi"/>
        </w:rPr>
        <w:t>tradycyjnej</w:t>
      </w:r>
      <w:r w:rsidRPr="00991F16">
        <w:rPr>
          <w:rFonts w:asciiTheme="minorHAnsi" w:hAnsiTheme="minorHAnsi" w:cstheme="minorHAnsi"/>
          <w:spacing w:val="16"/>
        </w:rPr>
        <w:t xml:space="preserve"> </w:t>
      </w:r>
      <w:r w:rsidRPr="00991F16">
        <w:rPr>
          <w:rFonts w:asciiTheme="minorHAnsi" w:hAnsiTheme="minorHAnsi" w:cstheme="minorHAnsi"/>
        </w:rPr>
        <w:t>na</w:t>
      </w:r>
      <w:r w:rsidRPr="00991F16">
        <w:rPr>
          <w:rFonts w:asciiTheme="minorHAnsi" w:hAnsiTheme="minorHAnsi" w:cstheme="minorHAnsi"/>
          <w:spacing w:val="14"/>
        </w:rPr>
        <w:t xml:space="preserve"> </w:t>
      </w:r>
      <w:r w:rsidRPr="00991F16">
        <w:rPr>
          <w:rFonts w:asciiTheme="minorHAnsi" w:hAnsiTheme="minorHAnsi" w:cstheme="minorHAnsi"/>
        </w:rPr>
        <w:t>adres</w:t>
      </w:r>
    </w:p>
    <w:p w14:paraId="4D117872" w14:textId="0C40CBB9" w:rsidR="00F7208E" w:rsidRPr="00991F16" w:rsidRDefault="00C43C8A">
      <w:pPr>
        <w:pStyle w:val="Tekstpodstawowy"/>
        <w:spacing w:before="2" w:line="276" w:lineRule="auto"/>
        <w:ind w:left="824" w:right="117"/>
        <w:jc w:val="both"/>
        <w:rPr>
          <w:rFonts w:asciiTheme="minorHAnsi" w:hAnsiTheme="minorHAnsi" w:cstheme="minorHAnsi"/>
          <w:b/>
        </w:rPr>
      </w:pPr>
      <w:r w:rsidRPr="00991F16">
        <w:rPr>
          <w:rFonts w:asciiTheme="minorHAnsi" w:hAnsiTheme="minorHAnsi" w:cstheme="minorHAnsi"/>
        </w:rPr>
        <w:t xml:space="preserve">Centrum Projektów Europejskich w </w:t>
      </w:r>
      <w:r w:rsidR="0076501B" w:rsidRPr="00991F16">
        <w:rPr>
          <w:rFonts w:asciiTheme="minorHAnsi" w:hAnsiTheme="minorHAnsi" w:cstheme="minorHAnsi"/>
        </w:rPr>
        <w:t>W</w:t>
      </w:r>
      <w:r w:rsidRPr="00991F16">
        <w:rPr>
          <w:rFonts w:asciiTheme="minorHAnsi" w:hAnsiTheme="minorHAnsi" w:cstheme="minorHAnsi"/>
        </w:rPr>
        <w:t xml:space="preserve">arszawie, ul. Domaniewska 39a, 02-672 Warszawa </w:t>
      </w:r>
      <w:r w:rsidR="008C7CF7" w:rsidRPr="00991F16">
        <w:rPr>
          <w:rFonts w:asciiTheme="minorHAnsi" w:hAnsiTheme="minorHAnsi" w:cstheme="minorHAnsi"/>
        </w:rPr>
        <w:t>bądź pocztą elektroniczną na adres e-mail: iod@</w:t>
      </w:r>
      <w:r w:rsidR="00D51A5C" w:rsidRPr="00991F16">
        <w:rPr>
          <w:rFonts w:asciiTheme="minorHAnsi" w:hAnsiTheme="minorHAnsi" w:cstheme="minorHAnsi"/>
        </w:rPr>
        <w:t>cpe</w:t>
      </w:r>
      <w:r w:rsidR="008C7CF7" w:rsidRPr="00991F16">
        <w:rPr>
          <w:rFonts w:asciiTheme="minorHAnsi" w:hAnsiTheme="minorHAnsi" w:cstheme="minorHAnsi"/>
        </w:rPr>
        <w:t>.gov.pl</w:t>
      </w:r>
      <w:r w:rsidR="008C7CF7" w:rsidRPr="00991F16">
        <w:rPr>
          <w:rFonts w:asciiTheme="minorHAnsi" w:hAnsiTheme="minorHAnsi" w:cstheme="minorHAnsi"/>
          <w:b/>
        </w:rPr>
        <w:t>;</w:t>
      </w:r>
    </w:p>
    <w:p w14:paraId="324678DE" w14:textId="403AC528" w:rsidR="00F7208E" w:rsidRPr="00991F16" w:rsidRDefault="008C7CF7">
      <w:pPr>
        <w:pStyle w:val="Akapitzlist"/>
        <w:numPr>
          <w:ilvl w:val="1"/>
          <w:numId w:val="2"/>
        </w:numPr>
        <w:tabs>
          <w:tab w:val="left" w:pos="825"/>
        </w:tabs>
        <w:spacing w:line="276" w:lineRule="auto"/>
        <w:ind w:left="824" w:right="116"/>
        <w:rPr>
          <w:rFonts w:asciiTheme="minorHAnsi" w:hAnsiTheme="minorHAnsi" w:cstheme="minorHAnsi"/>
        </w:rPr>
      </w:pPr>
      <w:r w:rsidRPr="00991F16">
        <w:rPr>
          <w:rFonts w:asciiTheme="minorHAnsi" w:hAnsiTheme="minorHAnsi" w:cstheme="minorHAnsi"/>
        </w:rPr>
        <w:t xml:space="preserve">Pani/Pana dane osobowe przetwarzane będą na podstawie art. 6 ust. 1 lit. c RODO w celu prowadzenia zamówienia publicznego </w:t>
      </w:r>
      <w:r w:rsidR="0045145A" w:rsidRPr="00991F16">
        <w:rPr>
          <w:rFonts w:asciiTheme="minorHAnsi" w:hAnsiTheme="minorHAnsi" w:cstheme="minorHAnsi"/>
        </w:rPr>
        <w:t xml:space="preserve">na </w:t>
      </w:r>
      <w:r w:rsidR="00BE15E6" w:rsidRPr="00BE15E6">
        <w:rPr>
          <w:rFonts w:asciiTheme="minorHAnsi" w:hAnsiTheme="minorHAnsi" w:cstheme="minorHAnsi"/>
          <w:b/>
          <w:i/>
        </w:rPr>
        <w:t xml:space="preserve">wykonanie badania ewaluacyjnego pt. </w:t>
      </w:r>
      <w:r w:rsidR="00BE15E6" w:rsidRPr="00BE15E6">
        <w:rPr>
          <w:rFonts w:asciiTheme="minorHAnsi" w:hAnsiTheme="minorHAnsi" w:cstheme="minorHAnsi"/>
          <w:b/>
          <w:bCs/>
          <w:i/>
        </w:rPr>
        <w:t>„Ocena wsparcia z Europejskiego Funduszu Społecznego dotyczącego współpracy ponadnarodowej”</w:t>
      </w:r>
      <w:r w:rsidR="00BE15E6" w:rsidRPr="00BE15E6">
        <w:rPr>
          <w:rFonts w:asciiTheme="minorHAnsi" w:hAnsiTheme="minorHAnsi" w:cstheme="minorHAnsi"/>
          <w:b/>
          <w:i/>
        </w:rPr>
        <w:t xml:space="preserve"> wraz z usługą przedstawienia ustaleń raportu końcowego z badania w formie prezentacji multimedialnej oraz z możliwością zamówienia w ramach opcji polegającego na wykonaniu usług doradztwa na rzecz Zamawiającego w zakresie sposobu wdrożenia rekomendacji wypracowanych w ramach badania</w:t>
      </w:r>
      <w:r w:rsidR="0007721C" w:rsidRPr="00991F16">
        <w:rPr>
          <w:rFonts w:asciiTheme="minorHAnsi" w:hAnsiTheme="minorHAnsi" w:cstheme="minorHAnsi"/>
          <w:i/>
        </w:rPr>
        <w:t xml:space="preserve">, </w:t>
      </w:r>
      <w:r w:rsidRPr="00991F16">
        <w:rPr>
          <w:rFonts w:asciiTheme="minorHAnsi" w:hAnsiTheme="minorHAnsi" w:cstheme="minorHAnsi"/>
          <w:i/>
        </w:rPr>
        <w:t>nr postępowania</w:t>
      </w:r>
      <w:r w:rsidR="00C43C8A" w:rsidRPr="00991F16">
        <w:rPr>
          <w:rFonts w:asciiTheme="minorHAnsi" w:hAnsiTheme="minorHAnsi" w:cstheme="minorHAnsi"/>
          <w:i/>
        </w:rPr>
        <w:t xml:space="preserve">  WA.263.</w:t>
      </w:r>
      <w:r w:rsidR="00BE15E6">
        <w:rPr>
          <w:rFonts w:asciiTheme="minorHAnsi" w:hAnsiTheme="minorHAnsi" w:cstheme="minorHAnsi"/>
          <w:i/>
        </w:rPr>
        <w:t>30</w:t>
      </w:r>
      <w:r w:rsidR="00C43C8A" w:rsidRPr="00991F16">
        <w:rPr>
          <w:rFonts w:asciiTheme="minorHAnsi" w:hAnsiTheme="minorHAnsi" w:cstheme="minorHAnsi"/>
          <w:i/>
        </w:rPr>
        <w:t>.2021.</w:t>
      </w:r>
      <w:r w:rsidR="001E5461">
        <w:rPr>
          <w:rFonts w:asciiTheme="minorHAnsi" w:hAnsiTheme="minorHAnsi" w:cstheme="minorHAnsi"/>
          <w:i/>
        </w:rPr>
        <w:t>KR</w:t>
      </w:r>
      <w:r w:rsidRPr="00991F16">
        <w:rPr>
          <w:rFonts w:asciiTheme="minorHAnsi" w:hAnsiTheme="minorHAnsi" w:cstheme="minorHAnsi"/>
        </w:rPr>
        <w:t>, udzielonego w trybie podstawowym bez negocjacji art. 275 pkt 1 ustawy</w:t>
      </w:r>
      <w:r w:rsidRPr="00991F16">
        <w:rPr>
          <w:rFonts w:asciiTheme="minorHAnsi" w:hAnsiTheme="minorHAnsi" w:cstheme="minorHAnsi"/>
          <w:spacing w:val="-1"/>
        </w:rPr>
        <w:t xml:space="preserve"> </w:t>
      </w:r>
      <w:proofErr w:type="spellStart"/>
      <w:r w:rsidRPr="00991F16">
        <w:rPr>
          <w:rFonts w:asciiTheme="minorHAnsi" w:hAnsiTheme="minorHAnsi" w:cstheme="minorHAnsi"/>
        </w:rPr>
        <w:t>Pzp</w:t>
      </w:r>
      <w:proofErr w:type="spellEnd"/>
      <w:r w:rsidRPr="00991F16">
        <w:rPr>
          <w:rFonts w:asciiTheme="minorHAnsi" w:hAnsiTheme="minorHAnsi" w:cstheme="minorHAnsi"/>
        </w:rPr>
        <w:t>;</w:t>
      </w:r>
    </w:p>
    <w:p w14:paraId="5497B31D" w14:textId="77777777" w:rsidR="00F7208E" w:rsidRPr="00991F16" w:rsidRDefault="008C7CF7">
      <w:pPr>
        <w:pStyle w:val="Akapitzlist"/>
        <w:numPr>
          <w:ilvl w:val="1"/>
          <w:numId w:val="2"/>
        </w:numPr>
        <w:tabs>
          <w:tab w:val="left" w:pos="825"/>
        </w:tabs>
        <w:spacing w:before="56"/>
        <w:rPr>
          <w:rFonts w:asciiTheme="minorHAnsi" w:hAnsiTheme="minorHAnsi" w:cstheme="minorHAnsi"/>
        </w:rPr>
      </w:pPr>
      <w:r w:rsidRPr="00991F16">
        <w:rPr>
          <w:rFonts w:asciiTheme="minorHAnsi" w:hAnsiTheme="minorHAnsi" w:cstheme="minorHAnsi"/>
        </w:rPr>
        <w:t>Pani/Pana</w:t>
      </w:r>
      <w:r w:rsidRPr="00991F16">
        <w:rPr>
          <w:rFonts w:asciiTheme="minorHAnsi" w:hAnsiTheme="minorHAnsi" w:cstheme="minorHAnsi"/>
          <w:spacing w:val="39"/>
        </w:rPr>
        <w:t xml:space="preserve"> </w:t>
      </w:r>
      <w:r w:rsidRPr="00991F16">
        <w:rPr>
          <w:rFonts w:asciiTheme="minorHAnsi" w:hAnsiTheme="minorHAnsi" w:cstheme="minorHAnsi"/>
        </w:rPr>
        <w:t>dane</w:t>
      </w:r>
      <w:r w:rsidRPr="00991F16">
        <w:rPr>
          <w:rFonts w:asciiTheme="minorHAnsi" w:hAnsiTheme="minorHAnsi" w:cstheme="minorHAnsi"/>
          <w:spacing w:val="39"/>
        </w:rPr>
        <w:t xml:space="preserve"> </w:t>
      </w:r>
      <w:r w:rsidRPr="00991F16">
        <w:rPr>
          <w:rFonts w:asciiTheme="minorHAnsi" w:hAnsiTheme="minorHAnsi" w:cstheme="minorHAnsi"/>
        </w:rPr>
        <w:t>osobowe</w:t>
      </w:r>
      <w:r w:rsidRPr="00991F16">
        <w:rPr>
          <w:rFonts w:asciiTheme="minorHAnsi" w:hAnsiTheme="minorHAnsi" w:cstheme="minorHAnsi"/>
          <w:spacing w:val="39"/>
        </w:rPr>
        <w:t xml:space="preserve"> </w:t>
      </w:r>
      <w:r w:rsidRPr="00991F16">
        <w:rPr>
          <w:rFonts w:asciiTheme="minorHAnsi" w:hAnsiTheme="minorHAnsi" w:cstheme="minorHAnsi"/>
        </w:rPr>
        <w:t>zostały</w:t>
      </w:r>
      <w:r w:rsidRPr="00991F16">
        <w:rPr>
          <w:rFonts w:asciiTheme="minorHAnsi" w:hAnsiTheme="minorHAnsi" w:cstheme="minorHAnsi"/>
          <w:spacing w:val="40"/>
        </w:rPr>
        <w:t xml:space="preserve"> </w:t>
      </w:r>
      <w:r w:rsidRPr="00991F16">
        <w:rPr>
          <w:rFonts w:asciiTheme="minorHAnsi" w:hAnsiTheme="minorHAnsi" w:cstheme="minorHAnsi"/>
        </w:rPr>
        <w:t>pozyskane</w:t>
      </w:r>
      <w:r w:rsidRPr="00991F16">
        <w:rPr>
          <w:rFonts w:asciiTheme="minorHAnsi" w:hAnsiTheme="minorHAnsi" w:cstheme="minorHAnsi"/>
          <w:spacing w:val="38"/>
        </w:rPr>
        <w:t xml:space="preserve"> </w:t>
      </w:r>
      <w:r w:rsidRPr="00991F16">
        <w:rPr>
          <w:rFonts w:asciiTheme="minorHAnsi" w:hAnsiTheme="minorHAnsi" w:cstheme="minorHAnsi"/>
        </w:rPr>
        <w:t>od</w:t>
      </w:r>
      <w:r w:rsidRPr="00991F16">
        <w:rPr>
          <w:rFonts w:asciiTheme="minorHAnsi" w:hAnsiTheme="minorHAnsi" w:cstheme="minorHAnsi"/>
          <w:spacing w:val="39"/>
        </w:rPr>
        <w:t xml:space="preserve"> </w:t>
      </w:r>
      <w:r w:rsidRPr="00991F16">
        <w:rPr>
          <w:rFonts w:asciiTheme="minorHAnsi" w:hAnsiTheme="minorHAnsi" w:cstheme="minorHAnsi"/>
        </w:rPr>
        <w:t>podmiotu,</w:t>
      </w:r>
      <w:r w:rsidRPr="00991F16">
        <w:rPr>
          <w:rFonts w:asciiTheme="minorHAnsi" w:hAnsiTheme="minorHAnsi" w:cstheme="minorHAnsi"/>
          <w:spacing w:val="39"/>
        </w:rPr>
        <w:t xml:space="preserve"> </w:t>
      </w:r>
      <w:r w:rsidRPr="00991F16">
        <w:rPr>
          <w:rFonts w:asciiTheme="minorHAnsi" w:hAnsiTheme="minorHAnsi" w:cstheme="minorHAnsi"/>
        </w:rPr>
        <w:t>który</w:t>
      </w:r>
      <w:r w:rsidRPr="00991F16">
        <w:rPr>
          <w:rFonts w:asciiTheme="minorHAnsi" w:hAnsiTheme="minorHAnsi" w:cstheme="minorHAnsi"/>
          <w:spacing w:val="39"/>
        </w:rPr>
        <w:t xml:space="preserve"> </w:t>
      </w:r>
      <w:r w:rsidRPr="00991F16">
        <w:rPr>
          <w:rFonts w:asciiTheme="minorHAnsi" w:hAnsiTheme="minorHAnsi" w:cstheme="minorHAnsi"/>
        </w:rPr>
        <w:t>odpowiedział</w:t>
      </w:r>
      <w:r w:rsidRPr="00991F16">
        <w:rPr>
          <w:rFonts w:asciiTheme="minorHAnsi" w:hAnsiTheme="minorHAnsi" w:cstheme="minorHAnsi"/>
          <w:spacing w:val="39"/>
        </w:rPr>
        <w:t xml:space="preserve"> </w:t>
      </w:r>
      <w:r w:rsidRPr="00991F16">
        <w:rPr>
          <w:rFonts w:asciiTheme="minorHAnsi" w:hAnsiTheme="minorHAnsi" w:cstheme="minorHAnsi"/>
        </w:rPr>
        <w:t>na</w:t>
      </w:r>
      <w:r w:rsidRPr="00991F16">
        <w:rPr>
          <w:rFonts w:asciiTheme="minorHAnsi" w:hAnsiTheme="minorHAnsi" w:cstheme="minorHAnsi"/>
          <w:spacing w:val="38"/>
        </w:rPr>
        <w:t xml:space="preserve"> </w:t>
      </w:r>
      <w:r w:rsidRPr="00991F16">
        <w:rPr>
          <w:rFonts w:asciiTheme="minorHAnsi" w:hAnsiTheme="minorHAnsi" w:cstheme="minorHAnsi"/>
        </w:rPr>
        <w:t>ogłoszenie</w:t>
      </w:r>
    </w:p>
    <w:p w14:paraId="5ABF50E6" w14:textId="77777777" w:rsidR="00F7208E" w:rsidRPr="00991F16" w:rsidRDefault="008C7CF7">
      <w:pPr>
        <w:pStyle w:val="Tekstpodstawowy"/>
        <w:spacing w:before="38"/>
        <w:ind w:left="824"/>
        <w:rPr>
          <w:rFonts w:asciiTheme="minorHAnsi" w:hAnsiTheme="minorHAnsi" w:cstheme="minorHAnsi"/>
        </w:rPr>
      </w:pPr>
      <w:r w:rsidRPr="00991F16">
        <w:rPr>
          <w:rFonts w:asciiTheme="minorHAnsi" w:hAnsiTheme="minorHAnsi" w:cstheme="minorHAnsi"/>
        </w:rPr>
        <w:t>o postępowaniu o udzielenie zamówienia publicznego wskazanym powyżej;</w:t>
      </w:r>
    </w:p>
    <w:p w14:paraId="788F80EF" w14:textId="64ED2403" w:rsidR="00F7208E" w:rsidRPr="00991F16" w:rsidRDefault="00D51A5C">
      <w:pPr>
        <w:pStyle w:val="Akapitzlist"/>
        <w:numPr>
          <w:ilvl w:val="1"/>
          <w:numId w:val="2"/>
        </w:numPr>
        <w:tabs>
          <w:tab w:val="left" w:pos="825"/>
        </w:tabs>
        <w:spacing w:before="98"/>
        <w:ind w:left="824"/>
        <w:jc w:val="left"/>
        <w:rPr>
          <w:rFonts w:asciiTheme="minorHAnsi" w:hAnsiTheme="minorHAnsi" w:cstheme="minorHAnsi"/>
        </w:rPr>
      </w:pPr>
      <w:r w:rsidRPr="00991F16">
        <w:rPr>
          <w:rFonts w:asciiTheme="minorHAnsi" w:hAnsiTheme="minorHAnsi" w:cstheme="minorHAnsi"/>
        </w:rPr>
        <w:t>CPE</w:t>
      </w:r>
      <w:r w:rsidRPr="00991F16">
        <w:rPr>
          <w:rFonts w:asciiTheme="minorHAnsi" w:hAnsiTheme="minorHAnsi" w:cstheme="minorHAnsi"/>
          <w:spacing w:val="28"/>
        </w:rPr>
        <w:t xml:space="preserve"> </w:t>
      </w:r>
      <w:r w:rsidR="008C7CF7" w:rsidRPr="00991F16">
        <w:rPr>
          <w:rFonts w:asciiTheme="minorHAnsi" w:hAnsiTheme="minorHAnsi" w:cstheme="minorHAnsi"/>
        </w:rPr>
        <w:t>będzie</w:t>
      </w:r>
      <w:r w:rsidR="008C7CF7" w:rsidRPr="00991F16">
        <w:rPr>
          <w:rFonts w:asciiTheme="minorHAnsi" w:hAnsiTheme="minorHAnsi" w:cstheme="minorHAnsi"/>
          <w:spacing w:val="28"/>
        </w:rPr>
        <w:t xml:space="preserve"> </w:t>
      </w:r>
      <w:r w:rsidR="008C7CF7" w:rsidRPr="00991F16">
        <w:rPr>
          <w:rFonts w:asciiTheme="minorHAnsi" w:hAnsiTheme="minorHAnsi" w:cstheme="minorHAnsi"/>
        </w:rPr>
        <w:t>przetwarzał</w:t>
      </w:r>
      <w:r w:rsidRPr="00991F16">
        <w:rPr>
          <w:rFonts w:asciiTheme="minorHAnsi" w:hAnsiTheme="minorHAnsi" w:cstheme="minorHAnsi"/>
        </w:rPr>
        <w:t>o</w:t>
      </w:r>
      <w:r w:rsidR="008C7CF7" w:rsidRPr="00991F16">
        <w:rPr>
          <w:rFonts w:asciiTheme="minorHAnsi" w:hAnsiTheme="minorHAnsi" w:cstheme="minorHAnsi"/>
          <w:spacing w:val="28"/>
        </w:rPr>
        <w:t xml:space="preserve"> </w:t>
      </w:r>
      <w:r w:rsidR="008C7CF7" w:rsidRPr="00991F16">
        <w:rPr>
          <w:rFonts w:asciiTheme="minorHAnsi" w:hAnsiTheme="minorHAnsi" w:cstheme="minorHAnsi"/>
        </w:rPr>
        <w:t>Pani/Pana</w:t>
      </w:r>
      <w:r w:rsidR="008C7CF7" w:rsidRPr="00991F16">
        <w:rPr>
          <w:rFonts w:asciiTheme="minorHAnsi" w:hAnsiTheme="minorHAnsi" w:cstheme="minorHAnsi"/>
          <w:spacing w:val="29"/>
        </w:rPr>
        <w:t xml:space="preserve"> </w:t>
      </w:r>
      <w:r w:rsidR="008C7CF7" w:rsidRPr="00991F16">
        <w:rPr>
          <w:rFonts w:asciiTheme="minorHAnsi" w:hAnsiTheme="minorHAnsi" w:cstheme="minorHAnsi"/>
        </w:rPr>
        <w:t>dane</w:t>
      </w:r>
      <w:r w:rsidR="008C7CF7" w:rsidRPr="00991F16">
        <w:rPr>
          <w:rFonts w:asciiTheme="minorHAnsi" w:hAnsiTheme="minorHAnsi" w:cstheme="minorHAnsi"/>
          <w:spacing w:val="29"/>
        </w:rPr>
        <w:t xml:space="preserve"> </w:t>
      </w:r>
      <w:r w:rsidR="008C7CF7" w:rsidRPr="00991F16">
        <w:rPr>
          <w:rFonts w:asciiTheme="minorHAnsi" w:hAnsiTheme="minorHAnsi" w:cstheme="minorHAnsi"/>
        </w:rPr>
        <w:t>w</w:t>
      </w:r>
      <w:r w:rsidR="008C7CF7" w:rsidRPr="00991F16">
        <w:rPr>
          <w:rFonts w:asciiTheme="minorHAnsi" w:hAnsiTheme="minorHAnsi" w:cstheme="minorHAnsi"/>
          <w:spacing w:val="28"/>
        </w:rPr>
        <w:t xml:space="preserve"> </w:t>
      </w:r>
      <w:r w:rsidR="008C7CF7" w:rsidRPr="00991F16">
        <w:rPr>
          <w:rFonts w:asciiTheme="minorHAnsi" w:hAnsiTheme="minorHAnsi" w:cstheme="minorHAnsi"/>
        </w:rPr>
        <w:t>zakresie</w:t>
      </w:r>
      <w:r w:rsidR="008C7CF7" w:rsidRPr="00991F16">
        <w:rPr>
          <w:rFonts w:asciiTheme="minorHAnsi" w:hAnsiTheme="minorHAnsi" w:cstheme="minorHAnsi"/>
          <w:spacing w:val="30"/>
        </w:rPr>
        <w:t xml:space="preserve"> </w:t>
      </w:r>
      <w:r w:rsidR="008C7CF7" w:rsidRPr="00991F16">
        <w:rPr>
          <w:rFonts w:asciiTheme="minorHAnsi" w:hAnsiTheme="minorHAnsi" w:cstheme="minorHAnsi"/>
        </w:rPr>
        <w:t>danych</w:t>
      </w:r>
      <w:r w:rsidR="008C7CF7" w:rsidRPr="00991F16">
        <w:rPr>
          <w:rFonts w:asciiTheme="minorHAnsi" w:hAnsiTheme="minorHAnsi" w:cstheme="minorHAnsi"/>
          <w:spacing w:val="28"/>
        </w:rPr>
        <w:t xml:space="preserve"> </w:t>
      </w:r>
      <w:r w:rsidR="008C7CF7" w:rsidRPr="00991F16">
        <w:rPr>
          <w:rFonts w:asciiTheme="minorHAnsi" w:hAnsiTheme="minorHAnsi" w:cstheme="minorHAnsi"/>
        </w:rPr>
        <w:t>kontaktowych,</w:t>
      </w:r>
      <w:r w:rsidR="008C7CF7" w:rsidRPr="00991F16">
        <w:rPr>
          <w:rFonts w:asciiTheme="minorHAnsi" w:hAnsiTheme="minorHAnsi" w:cstheme="minorHAnsi"/>
          <w:spacing w:val="29"/>
        </w:rPr>
        <w:t xml:space="preserve"> </w:t>
      </w:r>
      <w:r w:rsidR="008C7CF7" w:rsidRPr="00991F16">
        <w:rPr>
          <w:rFonts w:asciiTheme="minorHAnsi" w:hAnsiTheme="minorHAnsi" w:cstheme="minorHAnsi"/>
        </w:rPr>
        <w:t>informacji</w:t>
      </w:r>
    </w:p>
    <w:p w14:paraId="34525AEB" w14:textId="77777777" w:rsidR="00F7208E" w:rsidRPr="00991F16" w:rsidRDefault="008C7CF7">
      <w:pPr>
        <w:pStyle w:val="Tekstpodstawowy"/>
        <w:spacing w:before="37"/>
        <w:ind w:left="824"/>
        <w:rPr>
          <w:rFonts w:asciiTheme="minorHAnsi" w:hAnsiTheme="minorHAnsi" w:cstheme="minorHAnsi"/>
        </w:rPr>
      </w:pPr>
      <w:r w:rsidRPr="00991F16">
        <w:rPr>
          <w:rFonts w:asciiTheme="minorHAnsi" w:hAnsiTheme="minorHAnsi" w:cstheme="minorHAnsi"/>
        </w:rPr>
        <w:t>o zatrudnieniu, stopni naukowych oraz inne w zakresie podanym przez podmiot składający ofertę</w:t>
      </w:r>
    </w:p>
    <w:p w14:paraId="5676BA38" w14:textId="77777777" w:rsidR="00F7208E" w:rsidRPr="00991F16" w:rsidRDefault="008C7CF7">
      <w:pPr>
        <w:pStyle w:val="Tekstpodstawowy"/>
        <w:spacing w:before="38"/>
        <w:ind w:left="824"/>
        <w:rPr>
          <w:rFonts w:asciiTheme="minorHAnsi" w:hAnsiTheme="minorHAnsi" w:cstheme="minorHAnsi"/>
        </w:rPr>
      </w:pPr>
      <w:r w:rsidRPr="00991F16">
        <w:rPr>
          <w:rFonts w:asciiTheme="minorHAnsi" w:hAnsiTheme="minorHAnsi" w:cstheme="minorHAnsi"/>
        </w:rPr>
        <w:t>w odpowiedzi na ogłoszenie o udzieleniu zamówienia publicznego;</w:t>
      </w:r>
    </w:p>
    <w:p w14:paraId="23D2CFCF" w14:textId="77777777" w:rsidR="00F7208E" w:rsidRPr="00991F16" w:rsidRDefault="008C7CF7">
      <w:pPr>
        <w:pStyle w:val="Akapitzlist"/>
        <w:numPr>
          <w:ilvl w:val="1"/>
          <w:numId w:val="2"/>
        </w:numPr>
        <w:tabs>
          <w:tab w:val="left" w:pos="825"/>
        </w:tabs>
        <w:spacing w:before="98"/>
        <w:jc w:val="left"/>
        <w:rPr>
          <w:rFonts w:asciiTheme="minorHAnsi" w:hAnsiTheme="minorHAnsi" w:cstheme="minorHAnsi"/>
        </w:rPr>
      </w:pPr>
      <w:r w:rsidRPr="00991F16">
        <w:rPr>
          <w:rFonts w:asciiTheme="minorHAnsi" w:hAnsiTheme="minorHAnsi" w:cstheme="minorHAnsi"/>
        </w:rPr>
        <w:t>odbiorcami Pani/Pana danych osobowych będą osoby lub podmioty, którym</w:t>
      </w:r>
      <w:r w:rsidRPr="00991F16">
        <w:rPr>
          <w:rFonts w:asciiTheme="minorHAnsi" w:hAnsiTheme="minorHAnsi" w:cstheme="minorHAnsi"/>
          <w:spacing w:val="54"/>
        </w:rPr>
        <w:t xml:space="preserve"> </w:t>
      </w:r>
      <w:r w:rsidRPr="00991F16">
        <w:rPr>
          <w:rFonts w:asciiTheme="minorHAnsi" w:hAnsiTheme="minorHAnsi" w:cstheme="minorHAnsi"/>
        </w:rPr>
        <w:t>udostępniona</w:t>
      </w:r>
    </w:p>
    <w:p w14:paraId="697B0D64" w14:textId="77777777" w:rsidR="00F7208E" w:rsidRPr="00991F16" w:rsidRDefault="008C7CF7">
      <w:pPr>
        <w:pStyle w:val="Tekstpodstawowy"/>
        <w:spacing w:before="37"/>
        <w:ind w:left="824"/>
        <w:rPr>
          <w:rFonts w:asciiTheme="minorHAnsi" w:hAnsiTheme="minorHAnsi" w:cstheme="minorHAnsi"/>
        </w:rPr>
      </w:pPr>
      <w:r w:rsidRPr="00991F16">
        <w:rPr>
          <w:rFonts w:asciiTheme="minorHAnsi" w:hAnsiTheme="minorHAnsi" w:cstheme="minorHAnsi"/>
        </w:rPr>
        <w:t xml:space="preserve">zostanie dokumentacja postępowania w oparciu o art. 18 oraz art. 74 ustawy </w:t>
      </w:r>
      <w:proofErr w:type="spellStart"/>
      <w:r w:rsidRPr="00991F16">
        <w:rPr>
          <w:rFonts w:asciiTheme="minorHAnsi" w:hAnsiTheme="minorHAnsi" w:cstheme="minorHAnsi"/>
        </w:rPr>
        <w:t>Pzp</w:t>
      </w:r>
      <w:proofErr w:type="spellEnd"/>
      <w:r w:rsidRPr="00991F16">
        <w:rPr>
          <w:rFonts w:asciiTheme="minorHAnsi" w:hAnsiTheme="minorHAnsi" w:cstheme="minorHAnsi"/>
        </w:rPr>
        <w:t>;</w:t>
      </w:r>
    </w:p>
    <w:p w14:paraId="30BDA353" w14:textId="6833E021" w:rsidR="00F7208E" w:rsidRPr="00991F16" w:rsidRDefault="008C7CF7">
      <w:pPr>
        <w:pStyle w:val="Akapitzlist"/>
        <w:numPr>
          <w:ilvl w:val="1"/>
          <w:numId w:val="2"/>
        </w:numPr>
        <w:tabs>
          <w:tab w:val="left" w:pos="825"/>
        </w:tabs>
        <w:spacing w:before="98" w:line="276" w:lineRule="auto"/>
        <w:ind w:left="824" w:right="115"/>
        <w:rPr>
          <w:rFonts w:asciiTheme="minorHAnsi" w:hAnsiTheme="minorHAnsi" w:cstheme="minorHAnsi"/>
        </w:rPr>
      </w:pPr>
      <w:r w:rsidRPr="00991F16">
        <w:rPr>
          <w:rFonts w:asciiTheme="minorHAnsi" w:hAnsiTheme="minorHAnsi" w:cstheme="minorHAnsi"/>
        </w:rPr>
        <w:t xml:space="preserve">Pani/Pana dane osobowe będą przechowywane, zgodnie z art. 78 ust. 1 i 4 ustawy </w:t>
      </w:r>
      <w:proofErr w:type="spellStart"/>
      <w:r w:rsidRPr="00991F16">
        <w:rPr>
          <w:rFonts w:asciiTheme="minorHAnsi" w:hAnsiTheme="minorHAnsi" w:cstheme="minorHAnsi"/>
        </w:rPr>
        <w:t>Pzp</w:t>
      </w:r>
      <w:proofErr w:type="spellEnd"/>
      <w:r w:rsidRPr="00991F16">
        <w:rPr>
          <w:rFonts w:asciiTheme="minorHAnsi" w:hAnsiTheme="minorHAnsi" w:cstheme="minorHAnsi"/>
        </w:rPr>
        <w:t>, przez okres 4 lat od dnia zakończenia postępowania o udzielenie zamówienia, a jeżeli czas trwania umowy</w:t>
      </w:r>
      <w:r w:rsidRPr="00991F16">
        <w:rPr>
          <w:rFonts w:asciiTheme="minorHAnsi" w:hAnsiTheme="minorHAnsi" w:cstheme="minorHAnsi"/>
          <w:spacing w:val="-10"/>
        </w:rPr>
        <w:t xml:space="preserve"> </w:t>
      </w:r>
      <w:r w:rsidRPr="00991F16">
        <w:rPr>
          <w:rFonts w:asciiTheme="minorHAnsi" w:hAnsiTheme="minorHAnsi" w:cstheme="minorHAnsi"/>
        </w:rPr>
        <w:t>przekracza</w:t>
      </w:r>
      <w:r w:rsidRPr="00991F16">
        <w:rPr>
          <w:rFonts w:asciiTheme="minorHAnsi" w:hAnsiTheme="minorHAnsi" w:cstheme="minorHAnsi"/>
          <w:spacing w:val="-9"/>
        </w:rPr>
        <w:t xml:space="preserve"> </w:t>
      </w:r>
      <w:r w:rsidRPr="00991F16">
        <w:rPr>
          <w:rFonts w:asciiTheme="minorHAnsi" w:hAnsiTheme="minorHAnsi" w:cstheme="minorHAnsi"/>
        </w:rPr>
        <w:t>4</w:t>
      </w:r>
      <w:r w:rsidRPr="00991F16">
        <w:rPr>
          <w:rFonts w:asciiTheme="minorHAnsi" w:hAnsiTheme="minorHAnsi" w:cstheme="minorHAnsi"/>
          <w:spacing w:val="-9"/>
        </w:rPr>
        <w:t xml:space="preserve"> </w:t>
      </w:r>
      <w:r w:rsidRPr="00991F16">
        <w:rPr>
          <w:rFonts w:asciiTheme="minorHAnsi" w:hAnsiTheme="minorHAnsi" w:cstheme="minorHAnsi"/>
        </w:rPr>
        <w:t>lata,</w:t>
      </w:r>
      <w:r w:rsidRPr="00991F16">
        <w:rPr>
          <w:rFonts w:asciiTheme="minorHAnsi" w:hAnsiTheme="minorHAnsi" w:cstheme="minorHAnsi"/>
          <w:spacing w:val="-9"/>
        </w:rPr>
        <w:t xml:space="preserve"> </w:t>
      </w:r>
      <w:r w:rsidRPr="00991F16">
        <w:rPr>
          <w:rFonts w:asciiTheme="minorHAnsi" w:hAnsiTheme="minorHAnsi" w:cstheme="minorHAnsi"/>
        </w:rPr>
        <w:t>okres</w:t>
      </w:r>
      <w:r w:rsidRPr="00991F16">
        <w:rPr>
          <w:rFonts w:asciiTheme="minorHAnsi" w:hAnsiTheme="minorHAnsi" w:cstheme="minorHAnsi"/>
          <w:spacing w:val="-9"/>
        </w:rPr>
        <w:t xml:space="preserve"> </w:t>
      </w:r>
      <w:r w:rsidRPr="00991F16">
        <w:rPr>
          <w:rFonts w:asciiTheme="minorHAnsi" w:hAnsiTheme="minorHAnsi" w:cstheme="minorHAnsi"/>
        </w:rPr>
        <w:t>przechowywania</w:t>
      </w:r>
      <w:r w:rsidRPr="00991F16">
        <w:rPr>
          <w:rFonts w:asciiTheme="minorHAnsi" w:hAnsiTheme="minorHAnsi" w:cstheme="minorHAnsi"/>
          <w:spacing w:val="-9"/>
        </w:rPr>
        <w:t xml:space="preserve"> </w:t>
      </w:r>
      <w:r w:rsidRPr="00991F16">
        <w:rPr>
          <w:rFonts w:asciiTheme="minorHAnsi" w:hAnsiTheme="minorHAnsi" w:cstheme="minorHAnsi"/>
        </w:rPr>
        <w:t>obejmuje</w:t>
      </w:r>
      <w:r w:rsidRPr="00991F16">
        <w:rPr>
          <w:rFonts w:asciiTheme="minorHAnsi" w:hAnsiTheme="minorHAnsi" w:cstheme="minorHAnsi"/>
          <w:spacing w:val="-9"/>
        </w:rPr>
        <w:t xml:space="preserve"> </w:t>
      </w:r>
      <w:r w:rsidRPr="00991F16">
        <w:rPr>
          <w:rFonts w:asciiTheme="minorHAnsi" w:hAnsiTheme="minorHAnsi" w:cstheme="minorHAnsi"/>
        </w:rPr>
        <w:t>cały</w:t>
      </w:r>
      <w:r w:rsidRPr="00991F16">
        <w:rPr>
          <w:rFonts w:asciiTheme="minorHAnsi" w:hAnsiTheme="minorHAnsi" w:cstheme="minorHAnsi"/>
          <w:spacing w:val="-9"/>
        </w:rPr>
        <w:t xml:space="preserve"> </w:t>
      </w:r>
      <w:r w:rsidRPr="00991F16">
        <w:rPr>
          <w:rFonts w:asciiTheme="minorHAnsi" w:hAnsiTheme="minorHAnsi" w:cstheme="minorHAnsi"/>
        </w:rPr>
        <w:t>czas</w:t>
      </w:r>
      <w:r w:rsidRPr="00991F16">
        <w:rPr>
          <w:rFonts w:asciiTheme="minorHAnsi" w:hAnsiTheme="minorHAnsi" w:cstheme="minorHAnsi"/>
          <w:spacing w:val="-8"/>
        </w:rPr>
        <w:t xml:space="preserve"> </w:t>
      </w:r>
      <w:r w:rsidRPr="00991F16">
        <w:rPr>
          <w:rFonts w:asciiTheme="minorHAnsi" w:hAnsiTheme="minorHAnsi" w:cstheme="minorHAnsi"/>
        </w:rPr>
        <w:t>trwania</w:t>
      </w:r>
      <w:r w:rsidRPr="00991F16">
        <w:rPr>
          <w:rFonts w:asciiTheme="minorHAnsi" w:hAnsiTheme="minorHAnsi" w:cstheme="minorHAnsi"/>
          <w:spacing w:val="-8"/>
        </w:rPr>
        <w:t xml:space="preserve"> </w:t>
      </w:r>
      <w:r w:rsidRPr="00991F16">
        <w:rPr>
          <w:rFonts w:asciiTheme="minorHAnsi" w:hAnsiTheme="minorHAnsi" w:cstheme="minorHAnsi"/>
        </w:rPr>
        <w:t>umowy,</w:t>
      </w:r>
      <w:r w:rsidRPr="00991F16">
        <w:rPr>
          <w:rFonts w:asciiTheme="minorHAnsi" w:hAnsiTheme="minorHAnsi" w:cstheme="minorHAnsi"/>
          <w:spacing w:val="-9"/>
        </w:rPr>
        <w:t xml:space="preserve"> </w:t>
      </w:r>
      <w:r w:rsidRPr="00991F16">
        <w:rPr>
          <w:rFonts w:asciiTheme="minorHAnsi" w:hAnsiTheme="minorHAnsi" w:cstheme="minorHAnsi"/>
        </w:rPr>
        <w:t>a</w:t>
      </w:r>
      <w:r w:rsidRPr="00991F16">
        <w:rPr>
          <w:rFonts w:asciiTheme="minorHAnsi" w:hAnsiTheme="minorHAnsi" w:cstheme="minorHAnsi"/>
          <w:spacing w:val="-10"/>
        </w:rPr>
        <w:t xml:space="preserve"> </w:t>
      </w:r>
      <w:r w:rsidRPr="00991F16">
        <w:rPr>
          <w:rFonts w:asciiTheme="minorHAnsi" w:hAnsiTheme="minorHAnsi" w:cstheme="minorHAnsi"/>
        </w:rPr>
        <w:t xml:space="preserve">następnie w celu archiwalnym przez okres zgodny z instrukcją kancelaryjną </w:t>
      </w:r>
      <w:r w:rsidR="00D51A5C" w:rsidRPr="00991F16">
        <w:rPr>
          <w:rFonts w:asciiTheme="minorHAnsi" w:hAnsiTheme="minorHAnsi" w:cstheme="minorHAnsi"/>
        </w:rPr>
        <w:t xml:space="preserve">CPE </w:t>
      </w:r>
      <w:r w:rsidRPr="00991F16">
        <w:rPr>
          <w:rFonts w:asciiTheme="minorHAnsi" w:hAnsiTheme="minorHAnsi" w:cstheme="minorHAnsi"/>
        </w:rPr>
        <w:t>i Jednolitym Rzeczowym Wykazem</w:t>
      </w:r>
      <w:r w:rsidRPr="00991F16">
        <w:rPr>
          <w:rFonts w:asciiTheme="minorHAnsi" w:hAnsiTheme="minorHAnsi" w:cstheme="minorHAnsi"/>
          <w:spacing w:val="-3"/>
        </w:rPr>
        <w:t xml:space="preserve"> </w:t>
      </w:r>
      <w:r w:rsidRPr="00991F16">
        <w:rPr>
          <w:rFonts w:asciiTheme="minorHAnsi" w:hAnsiTheme="minorHAnsi" w:cstheme="minorHAnsi"/>
        </w:rPr>
        <w:t>Akt;</w:t>
      </w:r>
    </w:p>
    <w:p w14:paraId="762F7380" w14:textId="77777777" w:rsidR="00F7208E" w:rsidRPr="00991F16" w:rsidRDefault="008C7CF7">
      <w:pPr>
        <w:pStyle w:val="Akapitzlist"/>
        <w:numPr>
          <w:ilvl w:val="1"/>
          <w:numId w:val="2"/>
        </w:numPr>
        <w:tabs>
          <w:tab w:val="left" w:pos="825"/>
        </w:tabs>
        <w:spacing w:before="56" w:line="276" w:lineRule="auto"/>
        <w:ind w:left="824" w:right="116"/>
        <w:rPr>
          <w:rFonts w:asciiTheme="minorHAnsi" w:hAnsiTheme="minorHAnsi" w:cstheme="minorHAnsi"/>
        </w:rPr>
      </w:pPr>
      <w:r w:rsidRPr="00991F16">
        <w:rPr>
          <w:rFonts w:asciiTheme="minorHAnsi" w:hAnsiTheme="minorHAnsi" w:cstheme="minorHAnsi"/>
        </w:rPr>
        <w:t xml:space="preserve">obowiązek podania przez Panią/Pana danych osobowych bezpośrednio Pani/Pana dotyczących jest wymogiem ustawowym określonym w przepisach ustawy </w:t>
      </w:r>
      <w:proofErr w:type="spellStart"/>
      <w:r w:rsidRPr="00991F16">
        <w:rPr>
          <w:rFonts w:asciiTheme="minorHAnsi" w:hAnsiTheme="minorHAnsi" w:cstheme="minorHAnsi"/>
        </w:rPr>
        <w:t>Pzp</w:t>
      </w:r>
      <w:proofErr w:type="spellEnd"/>
      <w:r w:rsidRPr="00991F16">
        <w:rPr>
          <w:rFonts w:asciiTheme="minorHAnsi" w:hAnsiTheme="minorHAnsi" w:cstheme="minorHAnsi"/>
        </w:rPr>
        <w:t>, związanym z udziałem        w postępowaniu o udzielenie zamówienia publicznego; konsekwencje niepodania określonych danych wynikają z ustawy</w:t>
      </w:r>
      <w:r w:rsidRPr="00991F16">
        <w:rPr>
          <w:rFonts w:asciiTheme="minorHAnsi" w:hAnsiTheme="minorHAnsi" w:cstheme="minorHAnsi"/>
          <w:spacing w:val="-2"/>
        </w:rPr>
        <w:t xml:space="preserve"> </w:t>
      </w:r>
      <w:proofErr w:type="spellStart"/>
      <w:r w:rsidRPr="00991F16">
        <w:rPr>
          <w:rFonts w:asciiTheme="minorHAnsi" w:hAnsiTheme="minorHAnsi" w:cstheme="minorHAnsi"/>
        </w:rPr>
        <w:t>Pzp</w:t>
      </w:r>
      <w:proofErr w:type="spellEnd"/>
      <w:r w:rsidRPr="00991F16">
        <w:rPr>
          <w:rFonts w:asciiTheme="minorHAnsi" w:hAnsiTheme="minorHAnsi" w:cstheme="minorHAnsi"/>
        </w:rPr>
        <w:t>;</w:t>
      </w:r>
    </w:p>
    <w:p w14:paraId="156EF93A" w14:textId="77777777" w:rsidR="00F7208E" w:rsidRPr="00991F16" w:rsidRDefault="008C7CF7">
      <w:pPr>
        <w:pStyle w:val="Akapitzlist"/>
        <w:numPr>
          <w:ilvl w:val="1"/>
          <w:numId w:val="2"/>
        </w:numPr>
        <w:tabs>
          <w:tab w:val="left" w:pos="825"/>
        </w:tabs>
        <w:spacing w:before="57" w:line="273" w:lineRule="auto"/>
        <w:ind w:left="824" w:right="116"/>
        <w:rPr>
          <w:rFonts w:asciiTheme="minorHAnsi" w:hAnsiTheme="minorHAnsi" w:cstheme="minorHAnsi"/>
        </w:rPr>
      </w:pPr>
      <w:r w:rsidRPr="00991F16">
        <w:rPr>
          <w:rFonts w:asciiTheme="minorHAnsi" w:hAnsiTheme="minorHAnsi" w:cstheme="minorHAnsi"/>
        </w:rPr>
        <w:t>w odniesieniu do Pani/Pana danych osobowych decyzje nie będą podejmowane w sposób zautomatyzowany, stosowanie do art. 22</w:t>
      </w:r>
      <w:r w:rsidRPr="00991F16">
        <w:rPr>
          <w:rFonts w:asciiTheme="minorHAnsi" w:hAnsiTheme="minorHAnsi" w:cstheme="minorHAnsi"/>
          <w:spacing w:val="-1"/>
        </w:rPr>
        <w:t xml:space="preserve"> </w:t>
      </w:r>
      <w:r w:rsidRPr="00991F16">
        <w:rPr>
          <w:rFonts w:asciiTheme="minorHAnsi" w:hAnsiTheme="minorHAnsi" w:cstheme="minorHAnsi"/>
        </w:rPr>
        <w:t>RODO;</w:t>
      </w:r>
    </w:p>
    <w:p w14:paraId="5D5BE622" w14:textId="77777777" w:rsidR="00F7208E" w:rsidRPr="00991F16" w:rsidRDefault="008C7CF7">
      <w:pPr>
        <w:pStyle w:val="Akapitzlist"/>
        <w:numPr>
          <w:ilvl w:val="1"/>
          <w:numId w:val="2"/>
        </w:numPr>
        <w:tabs>
          <w:tab w:val="left" w:pos="825"/>
        </w:tabs>
        <w:spacing w:before="62"/>
        <w:rPr>
          <w:rFonts w:asciiTheme="minorHAnsi" w:hAnsiTheme="minorHAnsi" w:cstheme="minorHAnsi"/>
        </w:rPr>
      </w:pPr>
      <w:r w:rsidRPr="00991F16">
        <w:rPr>
          <w:rFonts w:asciiTheme="minorHAnsi" w:hAnsiTheme="minorHAnsi" w:cstheme="minorHAnsi"/>
        </w:rPr>
        <w:t>posiada</w:t>
      </w:r>
      <w:r w:rsidRPr="00991F16">
        <w:rPr>
          <w:rFonts w:asciiTheme="minorHAnsi" w:hAnsiTheme="minorHAnsi" w:cstheme="minorHAnsi"/>
          <w:spacing w:val="-1"/>
        </w:rPr>
        <w:t xml:space="preserve"> </w:t>
      </w:r>
      <w:r w:rsidRPr="00991F16">
        <w:rPr>
          <w:rFonts w:asciiTheme="minorHAnsi" w:hAnsiTheme="minorHAnsi" w:cstheme="minorHAnsi"/>
        </w:rPr>
        <w:t>Pani/Pan:</w:t>
      </w:r>
    </w:p>
    <w:p w14:paraId="29988BCE" w14:textId="77777777" w:rsidR="00F7208E" w:rsidRPr="00991F16" w:rsidRDefault="008C7CF7">
      <w:pPr>
        <w:pStyle w:val="Akapitzlist"/>
        <w:numPr>
          <w:ilvl w:val="0"/>
          <w:numId w:val="1"/>
        </w:numPr>
        <w:tabs>
          <w:tab w:val="left" w:pos="721"/>
        </w:tabs>
        <w:spacing w:before="97"/>
        <w:ind w:left="720"/>
        <w:rPr>
          <w:rFonts w:asciiTheme="minorHAnsi" w:hAnsiTheme="minorHAnsi" w:cstheme="minorHAnsi"/>
        </w:rPr>
      </w:pPr>
      <w:r w:rsidRPr="00991F16">
        <w:rPr>
          <w:rFonts w:asciiTheme="minorHAnsi" w:hAnsiTheme="minorHAnsi" w:cstheme="minorHAnsi"/>
        </w:rPr>
        <w:lastRenderedPageBreak/>
        <w:t>na podstawie art. 15 RODO prawo dostępu do danych osobowych Pani/Pana</w:t>
      </w:r>
      <w:r w:rsidRPr="00991F16">
        <w:rPr>
          <w:rFonts w:asciiTheme="minorHAnsi" w:hAnsiTheme="minorHAnsi" w:cstheme="minorHAnsi"/>
          <w:spacing w:val="-8"/>
        </w:rPr>
        <w:t xml:space="preserve"> </w:t>
      </w:r>
      <w:r w:rsidRPr="00991F16">
        <w:rPr>
          <w:rFonts w:asciiTheme="minorHAnsi" w:hAnsiTheme="minorHAnsi" w:cstheme="minorHAnsi"/>
        </w:rPr>
        <w:t>dotyczących;</w:t>
      </w:r>
    </w:p>
    <w:p w14:paraId="3DE593FD" w14:textId="4A5DC29A" w:rsidR="00F7208E" w:rsidRPr="00991F16" w:rsidRDefault="008C7CF7" w:rsidP="00B82CD4">
      <w:pPr>
        <w:pStyle w:val="Akapitzlist"/>
        <w:rPr>
          <w:rFonts w:asciiTheme="minorHAnsi" w:hAnsiTheme="minorHAnsi" w:cstheme="minorHAnsi"/>
        </w:rPr>
      </w:pPr>
      <w:r w:rsidRPr="00A478C8">
        <w:rPr>
          <w:rFonts w:asciiTheme="minorHAnsi" w:hAnsiTheme="minorHAnsi" w:cstheme="minorHAnsi"/>
        </w:rPr>
        <w:t>na podstawie art. 16 RODO prawo do sprostowania lub uzupełnienia Pani/Pana danych osobowych, przy czym skorzystanie z prawa do sprostowania lub uzupełnienia nie może skutkować zmianą wyniku postępowania o udzielenie zamówienia publicznego ani</w:t>
      </w:r>
      <w:r w:rsidRPr="00A478C8">
        <w:rPr>
          <w:rFonts w:asciiTheme="minorHAnsi" w:hAnsiTheme="minorHAnsi" w:cstheme="minorHAnsi"/>
          <w:spacing w:val="32"/>
        </w:rPr>
        <w:t xml:space="preserve"> </w:t>
      </w:r>
      <w:r w:rsidRPr="00A478C8">
        <w:rPr>
          <w:rFonts w:asciiTheme="minorHAnsi" w:hAnsiTheme="minorHAnsi" w:cstheme="minorHAnsi"/>
        </w:rPr>
        <w:t>zmian</w:t>
      </w:r>
      <w:r w:rsidR="00A478C8" w:rsidRPr="00A478C8">
        <w:rPr>
          <w:rFonts w:asciiTheme="minorHAnsi" w:hAnsiTheme="minorHAnsi" w:cstheme="minorHAnsi"/>
        </w:rPr>
        <w:t xml:space="preserve">ą </w:t>
      </w:r>
      <w:r w:rsidRPr="00991F16">
        <w:rPr>
          <w:rFonts w:asciiTheme="minorHAnsi" w:hAnsiTheme="minorHAnsi" w:cstheme="minorHAnsi"/>
        </w:rPr>
        <w:t xml:space="preserve">postanowień umowy w zakresie niezgodnym z ustawą </w:t>
      </w:r>
      <w:proofErr w:type="spellStart"/>
      <w:r w:rsidRPr="00991F16">
        <w:rPr>
          <w:rFonts w:asciiTheme="minorHAnsi" w:hAnsiTheme="minorHAnsi" w:cstheme="minorHAnsi"/>
        </w:rPr>
        <w:t>Pzp</w:t>
      </w:r>
      <w:proofErr w:type="spellEnd"/>
      <w:r w:rsidRPr="00991F16">
        <w:rPr>
          <w:rFonts w:asciiTheme="minorHAnsi" w:hAnsiTheme="minorHAnsi" w:cstheme="minorHAnsi"/>
        </w:rPr>
        <w:t xml:space="preserve"> oraz nie może naruszać integralności protokołu oraz jego załączników.</w:t>
      </w:r>
    </w:p>
    <w:p w14:paraId="2B6B13F9" w14:textId="77777777" w:rsidR="00F7208E" w:rsidRPr="00991F16" w:rsidRDefault="008C7CF7" w:rsidP="00B82CD4">
      <w:pPr>
        <w:pStyle w:val="Akapitzlist"/>
        <w:numPr>
          <w:ilvl w:val="0"/>
          <w:numId w:val="1"/>
        </w:numPr>
        <w:tabs>
          <w:tab w:val="left" w:pos="727"/>
        </w:tabs>
        <w:spacing w:line="276" w:lineRule="auto"/>
        <w:ind w:left="824" w:right="115" w:hanging="283"/>
        <w:rPr>
          <w:rFonts w:asciiTheme="minorHAnsi" w:hAnsiTheme="minorHAnsi" w:cstheme="minorHAnsi"/>
        </w:rPr>
      </w:pPr>
      <w:r w:rsidRPr="00991F16">
        <w:rPr>
          <w:rFonts w:asciiTheme="minorHAnsi" w:hAnsiTheme="minorHAnsi" w:cstheme="minorHAnsi"/>
        </w:rPr>
        <w:t>na podstawie art. 18 RODO prawo żądania od administratora ograniczenia przetwarzania danych osobowych</w:t>
      </w:r>
      <w:r w:rsidRPr="00991F16">
        <w:rPr>
          <w:rFonts w:asciiTheme="minorHAnsi" w:hAnsiTheme="minorHAnsi" w:cstheme="minorHAnsi"/>
          <w:spacing w:val="-8"/>
        </w:rPr>
        <w:t xml:space="preserve"> </w:t>
      </w:r>
      <w:r w:rsidRPr="00991F16">
        <w:rPr>
          <w:rFonts w:asciiTheme="minorHAnsi" w:hAnsiTheme="minorHAnsi" w:cstheme="minorHAnsi"/>
        </w:rPr>
        <w:t>z</w:t>
      </w:r>
      <w:r w:rsidRPr="00991F16">
        <w:rPr>
          <w:rFonts w:asciiTheme="minorHAnsi" w:hAnsiTheme="minorHAnsi" w:cstheme="minorHAnsi"/>
          <w:spacing w:val="-7"/>
        </w:rPr>
        <w:t xml:space="preserve"> </w:t>
      </w:r>
      <w:r w:rsidRPr="00991F16">
        <w:rPr>
          <w:rFonts w:asciiTheme="minorHAnsi" w:hAnsiTheme="minorHAnsi" w:cstheme="minorHAnsi"/>
        </w:rPr>
        <w:t>zastrzeżeniem</w:t>
      </w:r>
      <w:r w:rsidRPr="00991F16">
        <w:rPr>
          <w:rFonts w:asciiTheme="minorHAnsi" w:hAnsiTheme="minorHAnsi" w:cstheme="minorHAnsi"/>
          <w:spacing w:val="-6"/>
        </w:rPr>
        <w:t xml:space="preserve"> </w:t>
      </w:r>
      <w:r w:rsidRPr="00991F16">
        <w:rPr>
          <w:rFonts w:asciiTheme="minorHAnsi" w:hAnsiTheme="minorHAnsi" w:cstheme="minorHAnsi"/>
        </w:rPr>
        <w:t>przypadków,</w:t>
      </w:r>
      <w:r w:rsidRPr="00991F16">
        <w:rPr>
          <w:rFonts w:asciiTheme="minorHAnsi" w:hAnsiTheme="minorHAnsi" w:cstheme="minorHAnsi"/>
          <w:spacing w:val="-7"/>
        </w:rPr>
        <w:t xml:space="preserve"> </w:t>
      </w:r>
      <w:r w:rsidRPr="00991F16">
        <w:rPr>
          <w:rFonts w:asciiTheme="minorHAnsi" w:hAnsiTheme="minorHAnsi" w:cstheme="minorHAnsi"/>
        </w:rPr>
        <w:t>o</w:t>
      </w:r>
      <w:r w:rsidRPr="00991F16">
        <w:rPr>
          <w:rFonts w:asciiTheme="minorHAnsi" w:hAnsiTheme="minorHAnsi" w:cstheme="minorHAnsi"/>
          <w:spacing w:val="-8"/>
        </w:rPr>
        <w:t xml:space="preserve"> </w:t>
      </w:r>
      <w:r w:rsidRPr="00991F16">
        <w:rPr>
          <w:rFonts w:asciiTheme="minorHAnsi" w:hAnsiTheme="minorHAnsi" w:cstheme="minorHAnsi"/>
        </w:rPr>
        <w:t>których</w:t>
      </w:r>
      <w:r w:rsidRPr="00991F16">
        <w:rPr>
          <w:rFonts w:asciiTheme="minorHAnsi" w:hAnsiTheme="minorHAnsi" w:cstheme="minorHAnsi"/>
          <w:spacing w:val="-7"/>
        </w:rPr>
        <w:t xml:space="preserve"> </w:t>
      </w:r>
      <w:r w:rsidRPr="00991F16">
        <w:rPr>
          <w:rFonts w:asciiTheme="minorHAnsi" w:hAnsiTheme="minorHAnsi" w:cstheme="minorHAnsi"/>
        </w:rPr>
        <w:t>mowa</w:t>
      </w:r>
      <w:r w:rsidRPr="00991F16">
        <w:rPr>
          <w:rFonts w:asciiTheme="minorHAnsi" w:hAnsiTheme="minorHAnsi" w:cstheme="minorHAnsi"/>
          <w:spacing w:val="-8"/>
        </w:rPr>
        <w:t xml:space="preserve"> </w:t>
      </w:r>
      <w:r w:rsidRPr="00991F16">
        <w:rPr>
          <w:rFonts w:asciiTheme="minorHAnsi" w:hAnsiTheme="minorHAnsi" w:cstheme="minorHAnsi"/>
        </w:rPr>
        <w:t>w</w:t>
      </w:r>
      <w:r w:rsidRPr="00991F16">
        <w:rPr>
          <w:rFonts w:asciiTheme="minorHAnsi" w:hAnsiTheme="minorHAnsi" w:cstheme="minorHAnsi"/>
          <w:spacing w:val="-7"/>
        </w:rPr>
        <w:t xml:space="preserve"> </w:t>
      </w:r>
      <w:r w:rsidRPr="00991F16">
        <w:rPr>
          <w:rFonts w:asciiTheme="minorHAnsi" w:hAnsiTheme="minorHAnsi" w:cstheme="minorHAnsi"/>
        </w:rPr>
        <w:t>art.</w:t>
      </w:r>
      <w:r w:rsidRPr="00991F16">
        <w:rPr>
          <w:rFonts w:asciiTheme="minorHAnsi" w:hAnsiTheme="minorHAnsi" w:cstheme="minorHAnsi"/>
          <w:spacing w:val="-7"/>
        </w:rPr>
        <w:t xml:space="preserve"> </w:t>
      </w:r>
      <w:r w:rsidRPr="00991F16">
        <w:rPr>
          <w:rFonts w:asciiTheme="minorHAnsi" w:hAnsiTheme="minorHAnsi" w:cstheme="minorHAnsi"/>
        </w:rPr>
        <w:t>18</w:t>
      </w:r>
      <w:r w:rsidRPr="00991F16">
        <w:rPr>
          <w:rFonts w:asciiTheme="minorHAnsi" w:hAnsiTheme="minorHAnsi" w:cstheme="minorHAnsi"/>
          <w:spacing w:val="-8"/>
        </w:rPr>
        <w:t xml:space="preserve"> </w:t>
      </w:r>
      <w:r w:rsidRPr="00991F16">
        <w:rPr>
          <w:rFonts w:asciiTheme="minorHAnsi" w:hAnsiTheme="minorHAnsi" w:cstheme="minorHAnsi"/>
        </w:rPr>
        <w:t>ust.</w:t>
      </w:r>
      <w:r w:rsidRPr="00991F16">
        <w:rPr>
          <w:rFonts w:asciiTheme="minorHAnsi" w:hAnsiTheme="minorHAnsi" w:cstheme="minorHAnsi"/>
          <w:spacing w:val="-7"/>
        </w:rPr>
        <w:t xml:space="preserve"> </w:t>
      </w:r>
      <w:r w:rsidRPr="00991F16">
        <w:rPr>
          <w:rFonts w:asciiTheme="minorHAnsi" w:hAnsiTheme="minorHAnsi" w:cstheme="minorHAnsi"/>
        </w:rPr>
        <w:t>2</w:t>
      </w:r>
      <w:r w:rsidRPr="00991F16">
        <w:rPr>
          <w:rFonts w:asciiTheme="minorHAnsi" w:hAnsiTheme="minorHAnsi" w:cstheme="minorHAnsi"/>
          <w:spacing w:val="-8"/>
        </w:rPr>
        <w:t xml:space="preserve"> </w:t>
      </w:r>
      <w:r w:rsidRPr="00991F16">
        <w:rPr>
          <w:rFonts w:asciiTheme="minorHAnsi" w:hAnsiTheme="minorHAnsi" w:cstheme="minorHAnsi"/>
        </w:rPr>
        <w:t>RODO</w:t>
      </w:r>
      <w:r w:rsidRPr="00991F16">
        <w:rPr>
          <w:rFonts w:asciiTheme="minorHAnsi" w:hAnsiTheme="minorHAnsi" w:cstheme="minorHAnsi"/>
          <w:spacing w:val="-7"/>
        </w:rPr>
        <w:t xml:space="preserve"> </w:t>
      </w:r>
      <w:r w:rsidRPr="00991F16">
        <w:rPr>
          <w:rFonts w:asciiTheme="minorHAnsi" w:hAnsiTheme="minorHAnsi" w:cstheme="minorHAnsi"/>
        </w:rPr>
        <w:t>oraz</w:t>
      </w:r>
      <w:r w:rsidRPr="00991F16">
        <w:rPr>
          <w:rFonts w:asciiTheme="minorHAnsi" w:hAnsiTheme="minorHAnsi" w:cstheme="minorHAnsi"/>
          <w:spacing w:val="-8"/>
        </w:rPr>
        <w:t xml:space="preserve"> </w:t>
      </w:r>
      <w:r w:rsidRPr="00991F16">
        <w:rPr>
          <w:rFonts w:asciiTheme="minorHAnsi" w:hAnsiTheme="minorHAnsi" w:cstheme="minorHAnsi"/>
        </w:rPr>
        <w:t>art.</w:t>
      </w:r>
      <w:r w:rsidRPr="00991F16">
        <w:rPr>
          <w:rFonts w:asciiTheme="minorHAnsi" w:hAnsiTheme="minorHAnsi" w:cstheme="minorHAnsi"/>
          <w:spacing w:val="-7"/>
        </w:rPr>
        <w:t xml:space="preserve"> </w:t>
      </w:r>
      <w:r w:rsidRPr="00991F16">
        <w:rPr>
          <w:rFonts w:asciiTheme="minorHAnsi" w:hAnsiTheme="minorHAnsi" w:cstheme="minorHAnsi"/>
        </w:rPr>
        <w:t>19</w:t>
      </w:r>
      <w:r w:rsidRPr="00991F16">
        <w:rPr>
          <w:rFonts w:asciiTheme="minorHAnsi" w:hAnsiTheme="minorHAnsi" w:cstheme="minorHAnsi"/>
          <w:spacing w:val="-8"/>
        </w:rPr>
        <w:t xml:space="preserve"> </w:t>
      </w:r>
      <w:r w:rsidRPr="00991F16">
        <w:rPr>
          <w:rFonts w:asciiTheme="minorHAnsi" w:hAnsiTheme="minorHAnsi" w:cstheme="minorHAnsi"/>
        </w:rPr>
        <w:t xml:space="preserve">ust. 3 ustawy </w:t>
      </w:r>
      <w:proofErr w:type="spellStart"/>
      <w:r w:rsidRPr="00991F16">
        <w:rPr>
          <w:rFonts w:asciiTheme="minorHAnsi" w:hAnsiTheme="minorHAnsi" w:cstheme="minorHAnsi"/>
        </w:rPr>
        <w:t>Pzp</w:t>
      </w:r>
      <w:proofErr w:type="spellEnd"/>
      <w:r w:rsidRPr="00991F16">
        <w:rPr>
          <w:rFonts w:asciiTheme="minorHAnsi" w:hAnsiTheme="minorHAnsi" w:cstheme="minorHAnsi"/>
          <w:spacing w:val="-2"/>
        </w:rPr>
        <w:t xml:space="preserve"> </w:t>
      </w:r>
      <w:r w:rsidRPr="00991F16">
        <w:rPr>
          <w:rFonts w:asciiTheme="minorHAnsi" w:hAnsiTheme="minorHAnsi" w:cstheme="minorHAnsi"/>
        </w:rPr>
        <w:t>;</w:t>
      </w:r>
    </w:p>
    <w:p w14:paraId="45EA00BD" w14:textId="77777777" w:rsidR="00F7208E" w:rsidRPr="00991F16" w:rsidRDefault="008C7CF7" w:rsidP="00B82CD4">
      <w:pPr>
        <w:pStyle w:val="Akapitzlist"/>
        <w:numPr>
          <w:ilvl w:val="0"/>
          <w:numId w:val="1"/>
        </w:numPr>
        <w:tabs>
          <w:tab w:val="left" w:pos="723"/>
        </w:tabs>
        <w:ind w:left="722" w:hanging="181"/>
        <w:rPr>
          <w:rFonts w:asciiTheme="minorHAnsi" w:hAnsiTheme="minorHAnsi" w:cstheme="minorHAnsi"/>
        </w:rPr>
      </w:pPr>
      <w:r w:rsidRPr="00991F16">
        <w:rPr>
          <w:rFonts w:asciiTheme="minorHAnsi" w:hAnsiTheme="minorHAnsi" w:cstheme="minorHAnsi"/>
        </w:rPr>
        <w:t>prawo do wniesienia skargi do Prezesa Urzędu Ochrony Danych Osobowych, gdy uzna</w:t>
      </w:r>
      <w:r w:rsidRPr="00991F16">
        <w:rPr>
          <w:rFonts w:asciiTheme="minorHAnsi" w:hAnsiTheme="minorHAnsi" w:cstheme="minorHAnsi"/>
          <w:spacing w:val="-31"/>
        </w:rPr>
        <w:t xml:space="preserve"> </w:t>
      </w:r>
      <w:r w:rsidRPr="00991F16">
        <w:rPr>
          <w:rFonts w:asciiTheme="minorHAnsi" w:hAnsiTheme="minorHAnsi" w:cstheme="minorHAnsi"/>
        </w:rPr>
        <w:t>Pani/Pan,</w:t>
      </w:r>
    </w:p>
    <w:p w14:paraId="3D2B1EDD" w14:textId="77777777" w:rsidR="00F7208E" w:rsidRPr="00991F16" w:rsidRDefault="008C7CF7" w:rsidP="00B82CD4">
      <w:pPr>
        <w:pStyle w:val="Tekstpodstawowy"/>
        <w:spacing w:before="38"/>
        <w:ind w:left="824"/>
        <w:jc w:val="both"/>
        <w:rPr>
          <w:rFonts w:asciiTheme="minorHAnsi" w:hAnsiTheme="minorHAnsi" w:cstheme="minorHAnsi"/>
        </w:rPr>
      </w:pPr>
      <w:r w:rsidRPr="00991F16">
        <w:rPr>
          <w:rFonts w:asciiTheme="minorHAnsi" w:hAnsiTheme="minorHAnsi" w:cstheme="minorHAnsi"/>
        </w:rPr>
        <w:t>że przetwarzanie danych osobowych Pani/Pana dotyczących narusza przepisy RODO;</w:t>
      </w:r>
    </w:p>
    <w:p w14:paraId="3A4BD3B6" w14:textId="77777777" w:rsidR="00F7208E" w:rsidRPr="00991F16" w:rsidRDefault="008C7CF7" w:rsidP="00B82CD4">
      <w:pPr>
        <w:pStyle w:val="Akapitzlist"/>
        <w:numPr>
          <w:ilvl w:val="1"/>
          <w:numId w:val="2"/>
        </w:numPr>
        <w:tabs>
          <w:tab w:val="left" w:pos="825"/>
        </w:tabs>
        <w:spacing w:before="97"/>
        <w:rPr>
          <w:rFonts w:asciiTheme="minorHAnsi" w:hAnsiTheme="minorHAnsi" w:cstheme="minorHAnsi"/>
        </w:rPr>
      </w:pPr>
      <w:r w:rsidRPr="00991F16">
        <w:rPr>
          <w:rFonts w:asciiTheme="minorHAnsi" w:hAnsiTheme="minorHAnsi" w:cstheme="minorHAnsi"/>
        </w:rPr>
        <w:t>nie przysługuje</w:t>
      </w:r>
      <w:r w:rsidRPr="00991F16">
        <w:rPr>
          <w:rFonts w:asciiTheme="minorHAnsi" w:hAnsiTheme="minorHAnsi" w:cstheme="minorHAnsi"/>
          <w:spacing w:val="-1"/>
        </w:rPr>
        <w:t xml:space="preserve"> </w:t>
      </w:r>
      <w:r w:rsidRPr="00991F16">
        <w:rPr>
          <w:rFonts w:asciiTheme="minorHAnsi" w:hAnsiTheme="minorHAnsi" w:cstheme="minorHAnsi"/>
        </w:rPr>
        <w:t>Pani/Panu:</w:t>
      </w:r>
    </w:p>
    <w:p w14:paraId="0A05B547" w14:textId="77777777" w:rsidR="00F7208E" w:rsidRPr="00991F16" w:rsidRDefault="008C7CF7" w:rsidP="00B82CD4">
      <w:pPr>
        <w:pStyle w:val="Akapitzlist"/>
        <w:numPr>
          <w:ilvl w:val="0"/>
          <w:numId w:val="1"/>
        </w:numPr>
        <w:tabs>
          <w:tab w:val="left" w:pos="721"/>
        </w:tabs>
        <w:spacing w:before="98"/>
        <w:ind w:left="720"/>
        <w:rPr>
          <w:rFonts w:asciiTheme="minorHAnsi" w:hAnsiTheme="minorHAnsi" w:cstheme="minorHAnsi"/>
        </w:rPr>
      </w:pPr>
      <w:r w:rsidRPr="00991F16">
        <w:rPr>
          <w:rFonts w:asciiTheme="minorHAnsi" w:hAnsiTheme="minorHAnsi" w:cstheme="minorHAnsi"/>
        </w:rPr>
        <w:t>w związku z art. 17 ust. 3 lit. b, d lub e RODO prawo do usunięcia danych</w:t>
      </w:r>
      <w:r w:rsidRPr="00991F16">
        <w:rPr>
          <w:rFonts w:asciiTheme="minorHAnsi" w:hAnsiTheme="minorHAnsi" w:cstheme="minorHAnsi"/>
          <w:spacing w:val="-12"/>
        </w:rPr>
        <w:t xml:space="preserve"> </w:t>
      </w:r>
      <w:r w:rsidRPr="00991F16">
        <w:rPr>
          <w:rFonts w:asciiTheme="minorHAnsi" w:hAnsiTheme="minorHAnsi" w:cstheme="minorHAnsi"/>
        </w:rPr>
        <w:t>osobowych;</w:t>
      </w:r>
    </w:p>
    <w:p w14:paraId="18081533" w14:textId="77777777" w:rsidR="00F7208E" w:rsidRPr="00991F16" w:rsidRDefault="008C7CF7" w:rsidP="00B82CD4">
      <w:pPr>
        <w:pStyle w:val="Akapitzlist"/>
        <w:numPr>
          <w:ilvl w:val="0"/>
          <w:numId w:val="1"/>
        </w:numPr>
        <w:tabs>
          <w:tab w:val="left" w:pos="721"/>
        </w:tabs>
        <w:spacing w:before="98"/>
        <w:ind w:left="720"/>
        <w:rPr>
          <w:rFonts w:asciiTheme="minorHAnsi" w:hAnsiTheme="minorHAnsi" w:cstheme="minorHAnsi"/>
        </w:rPr>
      </w:pPr>
      <w:r w:rsidRPr="00991F16">
        <w:rPr>
          <w:rFonts w:asciiTheme="minorHAnsi" w:hAnsiTheme="minorHAnsi" w:cstheme="minorHAnsi"/>
        </w:rPr>
        <w:t>prawo do przenoszenia danych osobowych, o którym mowa w art. 20</w:t>
      </w:r>
      <w:r w:rsidRPr="00991F16">
        <w:rPr>
          <w:rFonts w:asciiTheme="minorHAnsi" w:hAnsiTheme="minorHAnsi" w:cstheme="minorHAnsi"/>
          <w:spacing w:val="-6"/>
        </w:rPr>
        <w:t xml:space="preserve"> </w:t>
      </w:r>
      <w:r w:rsidRPr="00991F16">
        <w:rPr>
          <w:rFonts w:asciiTheme="minorHAnsi" w:hAnsiTheme="minorHAnsi" w:cstheme="minorHAnsi"/>
        </w:rPr>
        <w:t>RODO;</w:t>
      </w:r>
    </w:p>
    <w:p w14:paraId="0922060B" w14:textId="77777777" w:rsidR="00F7208E" w:rsidRPr="00991F16" w:rsidRDefault="008C7CF7" w:rsidP="00B82CD4">
      <w:pPr>
        <w:pStyle w:val="Akapitzlist"/>
        <w:numPr>
          <w:ilvl w:val="0"/>
          <w:numId w:val="1"/>
        </w:numPr>
        <w:tabs>
          <w:tab w:val="left" w:pos="751"/>
        </w:tabs>
        <w:spacing w:before="98" w:line="276" w:lineRule="auto"/>
        <w:ind w:left="824" w:right="116" w:hanging="283"/>
        <w:rPr>
          <w:rFonts w:asciiTheme="minorHAnsi" w:hAnsiTheme="minorHAnsi" w:cstheme="minorHAnsi"/>
        </w:rPr>
      </w:pPr>
      <w:r w:rsidRPr="00991F16">
        <w:rPr>
          <w:rFonts w:asciiTheme="minorHAnsi" w:hAnsiTheme="minorHAnsi" w:cstheme="minorHAnsi"/>
        </w:rPr>
        <w:t>na podstawie art. 21 RODO prawo sprzeciwu, wobec przetwarzania danych osobowych, gdyż podstawą prawną przetwarzania Pani/Pana danych osobowych jest art. 6 ust. 1 lit. c</w:t>
      </w:r>
      <w:r w:rsidRPr="00991F16">
        <w:rPr>
          <w:rFonts w:asciiTheme="minorHAnsi" w:hAnsiTheme="minorHAnsi" w:cstheme="minorHAnsi"/>
          <w:spacing w:val="-17"/>
        </w:rPr>
        <w:t xml:space="preserve"> </w:t>
      </w:r>
      <w:r w:rsidRPr="00991F16">
        <w:rPr>
          <w:rFonts w:asciiTheme="minorHAnsi" w:hAnsiTheme="minorHAnsi" w:cstheme="minorHAnsi"/>
        </w:rPr>
        <w:t>RODO.</w:t>
      </w:r>
    </w:p>
    <w:p w14:paraId="794E9687" w14:textId="12B282C7" w:rsidR="00F7208E" w:rsidRPr="00991F16" w:rsidRDefault="008C7CF7" w:rsidP="00B82CD4">
      <w:pPr>
        <w:pStyle w:val="Akapitzlist"/>
        <w:numPr>
          <w:ilvl w:val="0"/>
          <w:numId w:val="2"/>
        </w:numPr>
        <w:tabs>
          <w:tab w:val="left" w:pos="542"/>
        </w:tabs>
        <w:spacing w:line="276" w:lineRule="auto"/>
        <w:ind w:right="115"/>
        <w:rPr>
          <w:rFonts w:asciiTheme="minorHAnsi" w:hAnsiTheme="minorHAnsi" w:cstheme="minorHAnsi"/>
        </w:rPr>
      </w:pPr>
      <w:r w:rsidRPr="00991F16">
        <w:rPr>
          <w:rFonts w:asciiTheme="minorHAnsi" w:hAnsiTheme="minorHAnsi" w:cstheme="minorHAnsi"/>
        </w:rPr>
        <w:t>Jednocześnie Zamawiający przypomina o ciążącym na Pani/Panu obowiązku informacyjnym wynikającym z art. 14 RODO względem osób fizycznych, których dane przekazane zostaną Zamawiającemu</w:t>
      </w:r>
      <w:r w:rsidRPr="00991F16">
        <w:rPr>
          <w:rFonts w:asciiTheme="minorHAnsi" w:hAnsiTheme="minorHAnsi" w:cstheme="minorHAnsi"/>
          <w:spacing w:val="-15"/>
        </w:rPr>
        <w:t xml:space="preserve"> </w:t>
      </w:r>
      <w:r w:rsidRPr="00991F16">
        <w:rPr>
          <w:rFonts w:asciiTheme="minorHAnsi" w:hAnsiTheme="minorHAnsi" w:cstheme="minorHAnsi"/>
        </w:rPr>
        <w:t>w</w:t>
      </w:r>
      <w:r w:rsidRPr="00991F16">
        <w:rPr>
          <w:rFonts w:asciiTheme="minorHAnsi" w:hAnsiTheme="minorHAnsi" w:cstheme="minorHAnsi"/>
          <w:spacing w:val="-17"/>
        </w:rPr>
        <w:t xml:space="preserve"> </w:t>
      </w:r>
      <w:r w:rsidRPr="00991F16">
        <w:rPr>
          <w:rFonts w:asciiTheme="minorHAnsi" w:hAnsiTheme="minorHAnsi" w:cstheme="minorHAnsi"/>
        </w:rPr>
        <w:t>związku</w:t>
      </w:r>
      <w:r w:rsidRPr="00991F16">
        <w:rPr>
          <w:rFonts w:asciiTheme="minorHAnsi" w:hAnsiTheme="minorHAnsi" w:cstheme="minorHAnsi"/>
          <w:spacing w:val="-15"/>
        </w:rPr>
        <w:t xml:space="preserve"> </w:t>
      </w:r>
      <w:r w:rsidRPr="00991F16">
        <w:rPr>
          <w:rFonts w:asciiTheme="minorHAnsi" w:hAnsiTheme="minorHAnsi" w:cstheme="minorHAnsi"/>
        </w:rPr>
        <w:t>z</w:t>
      </w:r>
      <w:r w:rsidRPr="00991F16">
        <w:rPr>
          <w:rFonts w:asciiTheme="minorHAnsi" w:hAnsiTheme="minorHAnsi" w:cstheme="minorHAnsi"/>
          <w:spacing w:val="-17"/>
        </w:rPr>
        <w:t xml:space="preserve"> </w:t>
      </w:r>
      <w:r w:rsidRPr="00991F16">
        <w:rPr>
          <w:rFonts w:asciiTheme="minorHAnsi" w:hAnsiTheme="minorHAnsi" w:cstheme="minorHAnsi"/>
        </w:rPr>
        <w:t>prowadzonym</w:t>
      </w:r>
      <w:r w:rsidRPr="00991F16">
        <w:rPr>
          <w:rFonts w:asciiTheme="minorHAnsi" w:hAnsiTheme="minorHAnsi" w:cstheme="minorHAnsi"/>
          <w:spacing w:val="-16"/>
        </w:rPr>
        <w:t xml:space="preserve"> </w:t>
      </w:r>
      <w:r w:rsidRPr="00991F16">
        <w:rPr>
          <w:rFonts w:asciiTheme="minorHAnsi" w:hAnsiTheme="minorHAnsi" w:cstheme="minorHAnsi"/>
        </w:rPr>
        <w:t>postępowaniem</w:t>
      </w:r>
      <w:r w:rsidRPr="00991F16">
        <w:rPr>
          <w:rFonts w:asciiTheme="minorHAnsi" w:hAnsiTheme="minorHAnsi" w:cstheme="minorHAnsi"/>
          <w:spacing w:val="-17"/>
        </w:rPr>
        <w:t xml:space="preserve"> </w:t>
      </w:r>
      <w:r w:rsidRPr="00991F16">
        <w:rPr>
          <w:rFonts w:asciiTheme="minorHAnsi" w:hAnsiTheme="minorHAnsi" w:cstheme="minorHAnsi"/>
        </w:rPr>
        <w:t>i</w:t>
      </w:r>
      <w:r w:rsidRPr="00991F16">
        <w:rPr>
          <w:rFonts w:asciiTheme="minorHAnsi" w:hAnsiTheme="minorHAnsi" w:cstheme="minorHAnsi"/>
          <w:spacing w:val="-16"/>
        </w:rPr>
        <w:t xml:space="preserve"> </w:t>
      </w:r>
      <w:r w:rsidRPr="00991F16">
        <w:rPr>
          <w:rFonts w:asciiTheme="minorHAnsi" w:hAnsiTheme="minorHAnsi" w:cstheme="minorHAnsi"/>
        </w:rPr>
        <w:t>które</w:t>
      </w:r>
      <w:r w:rsidRPr="00991F16">
        <w:rPr>
          <w:rFonts w:asciiTheme="minorHAnsi" w:hAnsiTheme="minorHAnsi" w:cstheme="minorHAnsi"/>
          <w:spacing w:val="-17"/>
        </w:rPr>
        <w:t xml:space="preserve"> </w:t>
      </w:r>
      <w:r w:rsidRPr="00991F16">
        <w:rPr>
          <w:rFonts w:asciiTheme="minorHAnsi" w:hAnsiTheme="minorHAnsi" w:cstheme="minorHAnsi"/>
        </w:rPr>
        <w:t>Zamawiający</w:t>
      </w:r>
      <w:r w:rsidRPr="00991F16">
        <w:rPr>
          <w:rFonts w:asciiTheme="minorHAnsi" w:hAnsiTheme="minorHAnsi" w:cstheme="minorHAnsi"/>
          <w:spacing w:val="-15"/>
        </w:rPr>
        <w:t xml:space="preserve"> </w:t>
      </w:r>
      <w:r w:rsidRPr="00991F16">
        <w:rPr>
          <w:rFonts w:asciiTheme="minorHAnsi" w:hAnsiTheme="minorHAnsi" w:cstheme="minorHAnsi"/>
        </w:rPr>
        <w:t>pośrednio</w:t>
      </w:r>
      <w:r w:rsidRPr="00991F16">
        <w:rPr>
          <w:rFonts w:asciiTheme="minorHAnsi" w:hAnsiTheme="minorHAnsi" w:cstheme="minorHAnsi"/>
          <w:spacing w:val="-16"/>
        </w:rPr>
        <w:t xml:space="preserve"> </w:t>
      </w:r>
      <w:r w:rsidRPr="00991F16">
        <w:rPr>
          <w:rFonts w:asciiTheme="minorHAnsi" w:hAnsiTheme="minorHAnsi" w:cstheme="minorHAnsi"/>
        </w:rPr>
        <w:t xml:space="preserve">pozyska od wykonawcy biorącego udział w postępowaniu, chyba że ma zastosowanie co najmniej jedno      z </w:t>
      </w:r>
      <w:proofErr w:type="spellStart"/>
      <w:r w:rsidRPr="00991F16">
        <w:rPr>
          <w:rFonts w:asciiTheme="minorHAnsi" w:hAnsiTheme="minorHAnsi" w:cstheme="minorHAnsi"/>
        </w:rPr>
        <w:t>wyłączeń</w:t>
      </w:r>
      <w:proofErr w:type="spellEnd"/>
      <w:r w:rsidRPr="00991F16">
        <w:rPr>
          <w:rFonts w:asciiTheme="minorHAnsi" w:hAnsiTheme="minorHAnsi" w:cstheme="minorHAnsi"/>
        </w:rPr>
        <w:t>, o których mowa w art. 14 ust. 5</w:t>
      </w:r>
      <w:r w:rsidRPr="00991F16">
        <w:rPr>
          <w:rFonts w:asciiTheme="minorHAnsi" w:hAnsiTheme="minorHAnsi" w:cstheme="minorHAnsi"/>
          <w:spacing w:val="-6"/>
        </w:rPr>
        <w:t xml:space="preserve"> </w:t>
      </w:r>
      <w:r w:rsidRPr="00991F16">
        <w:rPr>
          <w:rFonts w:asciiTheme="minorHAnsi" w:hAnsiTheme="minorHAnsi" w:cstheme="minorHAnsi"/>
        </w:rPr>
        <w:t>RODO.</w:t>
      </w:r>
    </w:p>
    <w:p w14:paraId="654FD14D" w14:textId="465BCDDE" w:rsidR="002375F8" w:rsidRPr="00991F16" w:rsidRDefault="002375F8" w:rsidP="002375F8">
      <w:pPr>
        <w:tabs>
          <w:tab w:val="left" w:pos="542"/>
        </w:tabs>
        <w:spacing w:line="276" w:lineRule="auto"/>
        <w:ind w:right="115"/>
        <w:rPr>
          <w:rFonts w:asciiTheme="minorHAnsi" w:hAnsiTheme="minorHAnsi" w:cstheme="minorHAnsi"/>
        </w:rPr>
      </w:pPr>
    </w:p>
    <w:p w14:paraId="4AF5A2F3" w14:textId="4C79344B" w:rsidR="002375F8" w:rsidRPr="00991F16" w:rsidRDefault="002375F8" w:rsidP="002375F8">
      <w:pPr>
        <w:tabs>
          <w:tab w:val="left" w:pos="542"/>
        </w:tabs>
        <w:spacing w:line="276" w:lineRule="auto"/>
        <w:ind w:right="115"/>
        <w:rPr>
          <w:rFonts w:asciiTheme="minorHAnsi" w:hAnsiTheme="minorHAnsi" w:cstheme="minorHAnsi"/>
        </w:rPr>
      </w:pPr>
    </w:p>
    <w:p w14:paraId="60D8104A" w14:textId="5BF5C810" w:rsidR="002375F8" w:rsidRPr="00991F16" w:rsidRDefault="002375F8" w:rsidP="002375F8">
      <w:pPr>
        <w:tabs>
          <w:tab w:val="left" w:pos="542"/>
        </w:tabs>
        <w:spacing w:line="276" w:lineRule="auto"/>
        <w:ind w:right="115"/>
        <w:rPr>
          <w:rFonts w:asciiTheme="minorHAnsi" w:hAnsiTheme="minorHAnsi" w:cstheme="minorHAnsi"/>
        </w:rPr>
      </w:pPr>
    </w:p>
    <w:p w14:paraId="7F08FE34" w14:textId="170CFC6A" w:rsidR="002375F8" w:rsidRPr="00991F16" w:rsidRDefault="002375F8" w:rsidP="002375F8">
      <w:pPr>
        <w:tabs>
          <w:tab w:val="left" w:pos="542"/>
        </w:tabs>
        <w:spacing w:line="276" w:lineRule="auto"/>
        <w:ind w:right="115"/>
        <w:rPr>
          <w:rFonts w:asciiTheme="minorHAnsi" w:hAnsiTheme="minorHAnsi" w:cstheme="minorHAnsi"/>
        </w:rPr>
      </w:pPr>
    </w:p>
    <w:p w14:paraId="683C3B28" w14:textId="69B666C3" w:rsidR="002375F8" w:rsidRPr="00991F16" w:rsidRDefault="002375F8" w:rsidP="002375F8">
      <w:pPr>
        <w:tabs>
          <w:tab w:val="left" w:pos="542"/>
        </w:tabs>
        <w:spacing w:line="276" w:lineRule="auto"/>
        <w:ind w:right="115"/>
        <w:rPr>
          <w:rFonts w:asciiTheme="minorHAnsi" w:hAnsiTheme="minorHAnsi" w:cstheme="minorHAnsi"/>
        </w:rPr>
      </w:pPr>
    </w:p>
    <w:p w14:paraId="15914300" w14:textId="00C409A8" w:rsidR="002375F8" w:rsidRPr="00991F16" w:rsidRDefault="002375F8" w:rsidP="002375F8">
      <w:pPr>
        <w:tabs>
          <w:tab w:val="left" w:pos="542"/>
        </w:tabs>
        <w:spacing w:line="276" w:lineRule="auto"/>
        <w:ind w:right="115"/>
        <w:rPr>
          <w:rFonts w:asciiTheme="minorHAnsi" w:hAnsiTheme="minorHAnsi" w:cstheme="minorHAnsi"/>
        </w:rPr>
      </w:pPr>
    </w:p>
    <w:p w14:paraId="7BB31D69" w14:textId="217C4BDE" w:rsidR="002375F8" w:rsidRPr="00991F16" w:rsidRDefault="002375F8" w:rsidP="002375F8">
      <w:pPr>
        <w:tabs>
          <w:tab w:val="left" w:pos="542"/>
        </w:tabs>
        <w:spacing w:line="276" w:lineRule="auto"/>
        <w:ind w:right="115"/>
        <w:rPr>
          <w:rFonts w:asciiTheme="minorHAnsi" w:hAnsiTheme="minorHAnsi" w:cstheme="minorHAnsi"/>
        </w:rPr>
      </w:pPr>
    </w:p>
    <w:p w14:paraId="3877594B" w14:textId="55A95D53" w:rsidR="002375F8" w:rsidRPr="00991F16" w:rsidRDefault="002375F8" w:rsidP="002375F8">
      <w:pPr>
        <w:tabs>
          <w:tab w:val="left" w:pos="542"/>
        </w:tabs>
        <w:spacing w:line="276" w:lineRule="auto"/>
        <w:ind w:right="115"/>
        <w:rPr>
          <w:rFonts w:asciiTheme="minorHAnsi" w:hAnsiTheme="minorHAnsi" w:cstheme="minorHAnsi"/>
        </w:rPr>
      </w:pPr>
    </w:p>
    <w:p w14:paraId="5D6E1324" w14:textId="62E12BAF" w:rsidR="002375F8" w:rsidRPr="00991F16" w:rsidRDefault="002375F8" w:rsidP="002375F8">
      <w:pPr>
        <w:tabs>
          <w:tab w:val="left" w:pos="542"/>
        </w:tabs>
        <w:spacing w:line="276" w:lineRule="auto"/>
        <w:ind w:right="115"/>
        <w:rPr>
          <w:rFonts w:asciiTheme="minorHAnsi" w:hAnsiTheme="minorHAnsi" w:cstheme="minorHAnsi"/>
        </w:rPr>
      </w:pPr>
    </w:p>
    <w:p w14:paraId="7355D015" w14:textId="3E1CAAF8" w:rsidR="002375F8" w:rsidRPr="00991F16" w:rsidRDefault="002375F8" w:rsidP="002375F8">
      <w:pPr>
        <w:tabs>
          <w:tab w:val="left" w:pos="542"/>
        </w:tabs>
        <w:spacing w:line="276" w:lineRule="auto"/>
        <w:ind w:right="115"/>
        <w:rPr>
          <w:rFonts w:asciiTheme="minorHAnsi" w:hAnsiTheme="minorHAnsi" w:cstheme="minorHAnsi"/>
        </w:rPr>
      </w:pPr>
    </w:p>
    <w:p w14:paraId="6CD7B0F3" w14:textId="29AC57B6" w:rsidR="002375F8" w:rsidRPr="00991F16" w:rsidRDefault="002375F8" w:rsidP="002375F8">
      <w:pPr>
        <w:tabs>
          <w:tab w:val="left" w:pos="542"/>
        </w:tabs>
        <w:spacing w:line="276" w:lineRule="auto"/>
        <w:ind w:right="115"/>
        <w:rPr>
          <w:rFonts w:asciiTheme="minorHAnsi" w:hAnsiTheme="minorHAnsi" w:cstheme="minorHAnsi"/>
        </w:rPr>
      </w:pPr>
    </w:p>
    <w:p w14:paraId="53AD974A" w14:textId="4591D83C" w:rsidR="002375F8" w:rsidRPr="00991F16" w:rsidRDefault="002375F8" w:rsidP="002375F8">
      <w:pPr>
        <w:tabs>
          <w:tab w:val="left" w:pos="542"/>
        </w:tabs>
        <w:spacing w:line="276" w:lineRule="auto"/>
        <w:ind w:right="115"/>
        <w:rPr>
          <w:rFonts w:asciiTheme="minorHAnsi" w:hAnsiTheme="minorHAnsi" w:cstheme="minorHAnsi"/>
        </w:rPr>
      </w:pPr>
    </w:p>
    <w:p w14:paraId="07215449" w14:textId="24AB29DF" w:rsidR="002375F8" w:rsidRPr="00991F16" w:rsidRDefault="002375F8" w:rsidP="002375F8">
      <w:pPr>
        <w:tabs>
          <w:tab w:val="left" w:pos="542"/>
        </w:tabs>
        <w:spacing w:line="276" w:lineRule="auto"/>
        <w:ind w:right="115"/>
        <w:rPr>
          <w:rFonts w:asciiTheme="minorHAnsi" w:hAnsiTheme="minorHAnsi" w:cstheme="minorHAnsi"/>
        </w:rPr>
      </w:pPr>
    </w:p>
    <w:p w14:paraId="55721013" w14:textId="13DF8E5C" w:rsidR="002375F8" w:rsidRPr="00991F16" w:rsidRDefault="002375F8" w:rsidP="002375F8">
      <w:pPr>
        <w:tabs>
          <w:tab w:val="left" w:pos="542"/>
        </w:tabs>
        <w:spacing w:line="276" w:lineRule="auto"/>
        <w:ind w:right="115"/>
        <w:rPr>
          <w:rFonts w:asciiTheme="minorHAnsi" w:hAnsiTheme="minorHAnsi" w:cstheme="minorHAnsi"/>
        </w:rPr>
      </w:pPr>
    </w:p>
    <w:p w14:paraId="026510A7" w14:textId="7A3C971A" w:rsidR="002375F8" w:rsidRPr="00991F16" w:rsidRDefault="002375F8" w:rsidP="002375F8">
      <w:pPr>
        <w:tabs>
          <w:tab w:val="left" w:pos="542"/>
        </w:tabs>
        <w:spacing w:line="276" w:lineRule="auto"/>
        <w:ind w:right="115"/>
        <w:rPr>
          <w:rFonts w:asciiTheme="minorHAnsi" w:hAnsiTheme="minorHAnsi" w:cstheme="minorHAnsi"/>
        </w:rPr>
      </w:pPr>
    </w:p>
    <w:p w14:paraId="017DC8BF" w14:textId="518AFB03" w:rsidR="002375F8" w:rsidRPr="00991F16" w:rsidRDefault="002375F8" w:rsidP="002375F8">
      <w:pPr>
        <w:tabs>
          <w:tab w:val="left" w:pos="542"/>
        </w:tabs>
        <w:spacing w:line="276" w:lineRule="auto"/>
        <w:ind w:right="115"/>
        <w:rPr>
          <w:rFonts w:asciiTheme="minorHAnsi" w:hAnsiTheme="minorHAnsi" w:cstheme="minorHAnsi"/>
        </w:rPr>
      </w:pPr>
    </w:p>
    <w:p w14:paraId="5BCC81B3" w14:textId="4F988CA3" w:rsidR="002375F8" w:rsidRPr="00991F16" w:rsidRDefault="002375F8" w:rsidP="002375F8">
      <w:pPr>
        <w:tabs>
          <w:tab w:val="left" w:pos="542"/>
        </w:tabs>
        <w:spacing w:line="276" w:lineRule="auto"/>
        <w:ind w:right="115"/>
        <w:rPr>
          <w:rFonts w:asciiTheme="minorHAnsi" w:hAnsiTheme="minorHAnsi" w:cstheme="minorHAnsi"/>
        </w:rPr>
      </w:pPr>
    </w:p>
    <w:p w14:paraId="2A583689" w14:textId="15310023" w:rsidR="002375F8" w:rsidRPr="00991F16" w:rsidRDefault="002375F8" w:rsidP="002375F8">
      <w:pPr>
        <w:tabs>
          <w:tab w:val="left" w:pos="542"/>
        </w:tabs>
        <w:spacing w:line="276" w:lineRule="auto"/>
        <w:ind w:right="115"/>
        <w:rPr>
          <w:rFonts w:asciiTheme="minorHAnsi" w:hAnsiTheme="minorHAnsi" w:cstheme="minorHAnsi"/>
        </w:rPr>
      </w:pPr>
    </w:p>
    <w:p w14:paraId="13DEF471" w14:textId="6B544F97" w:rsidR="002375F8" w:rsidRPr="00991F16" w:rsidRDefault="002375F8" w:rsidP="002375F8">
      <w:pPr>
        <w:tabs>
          <w:tab w:val="left" w:pos="542"/>
        </w:tabs>
        <w:spacing w:line="276" w:lineRule="auto"/>
        <w:ind w:right="115"/>
        <w:rPr>
          <w:rFonts w:asciiTheme="minorHAnsi" w:hAnsiTheme="minorHAnsi" w:cstheme="minorHAnsi"/>
        </w:rPr>
      </w:pPr>
    </w:p>
    <w:p w14:paraId="1C7E4B12" w14:textId="3412A4B7" w:rsidR="002375F8" w:rsidRPr="00991F16" w:rsidRDefault="002375F8" w:rsidP="002375F8">
      <w:pPr>
        <w:tabs>
          <w:tab w:val="left" w:pos="542"/>
        </w:tabs>
        <w:spacing w:line="276" w:lineRule="auto"/>
        <w:ind w:right="115"/>
        <w:rPr>
          <w:rFonts w:asciiTheme="minorHAnsi" w:hAnsiTheme="minorHAnsi" w:cstheme="minorHAnsi"/>
        </w:rPr>
      </w:pPr>
    </w:p>
    <w:p w14:paraId="4A45DCA4" w14:textId="752E6973" w:rsidR="002375F8" w:rsidRPr="00991F16" w:rsidRDefault="002375F8" w:rsidP="002375F8">
      <w:pPr>
        <w:tabs>
          <w:tab w:val="left" w:pos="542"/>
        </w:tabs>
        <w:spacing w:line="276" w:lineRule="auto"/>
        <w:ind w:right="115"/>
        <w:rPr>
          <w:rFonts w:asciiTheme="minorHAnsi" w:hAnsiTheme="minorHAnsi" w:cstheme="minorHAnsi"/>
        </w:rPr>
      </w:pPr>
    </w:p>
    <w:p w14:paraId="109053DF" w14:textId="0BEE457E" w:rsidR="002375F8" w:rsidRPr="00991F16" w:rsidRDefault="002375F8" w:rsidP="002375F8">
      <w:pPr>
        <w:tabs>
          <w:tab w:val="left" w:pos="542"/>
        </w:tabs>
        <w:spacing w:line="276" w:lineRule="auto"/>
        <w:ind w:right="115"/>
        <w:rPr>
          <w:rFonts w:asciiTheme="minorHAnsi" w:hAnsiTheme="minorHAnsi" w:cstheme="minorHAnsi"/>
        </w:rPr>
      </w:pPr>
    </w:p>
    <w:p w14:paraId="4EEC9E15" w14:textId="66796504" w:rsidR="002375F8" w:rsidRPr="00991F16" w:rsidRDefault="002375F8" w:rsidP="002375F8">
      <w:pPr>
        <w:tabs>
          <w:tab w:val="left" w:pos="542"/>
        </w:tabs>
        <w:spacing w:line="276" w:lineRule="auto"/>
        <w:ind w:right="115"/>
        <w:rPr>
          <w:rFonts w:asciiTheme="minorHAnsi" w:hAnsiTheme="minorHAnsi" w:cstheme="minorHAnsi"/>
        </w:rPr>
      </w:pPr>
    </w:p>
    <w:p w14:paraId="5A253F0A" w14:textId="2E8F8A37" w:rsidR="002375F8" w:rsidRDefault="002375F8" w:rsidP="002375F8">
      <w:pPr>
        <w:tabs>
          <w:tab w:val="left" w:pos="542"/>
        </w:tabs>
        <w:spacing w:line="276" w:lineRule="auto"/>
        <w:ind w:right="115"/>
        <w:rPr>
          <w:rFonts w:asciiTheme="minorHAnsi" w:hAnsiTheme="minorHAnsi" w:cstheme="minorHAnsi"/>
        </w:rPr>
      </w:pPr>
    </w:p>
    <w:p w14:paraId="53B63C4B" w14:textId="1133DAB2" w:rsidR="00F50244" w:rsidRDefault="00F50244" w:rsidP="002375F8">
      <w:pPr>
        <w:tabs>
          <w:tab w:val="left" w:pos="542"/>
        </w:tabs>
        <w:spacing w:line="276" w:lineRule="auto"/>
        <w:ind w:right="115"/>
        <w:rPr>
          <w:rFonts w:asciiTheme="minorHAnsi" w:hAnsiTheme="minorHAnsi" w:cstheme="minorHAnsi"/>
        </w:rPr>
      </w:pPr>
    </w:p>
    <w:p w14:paraId="10DB082A" w14:textId="33D546F7" w:rsidR="002375F8" w:rsidRPr="00991F16" w:rsidRDefault="002375F8" w:rsidP="002375F8">
      <w:pPr>
        <w:widowControl/>
        <w:autoSpaceDE/>
        <w:autoSpaceDN/>
        <w:spacing w:after="60" w:line="312" w:lineRule="auto"/>
        <w:jc w:val="right"/>
        <w:rPr>
          <w:rFonts w:asciiTheme="minorHAnsi" w:hAnsiTheme="minorHAnsi" w:cstheme="minorHAnsi"/>
          <w:b/>
          <w:i/>
          <w:lang w:eastAsia="pl-PL"/>
        </w:rPr>
      </w:pPr>
      <w:r w:rsidRPr="00991F16">
        <w:rPr>
          <w:rFonts w:asciiTheme="minorHAnsi" w:hAnsiTheme="minorHAnsi" w:cstheme="minorHAnsi"/>
          <w:b/>
          <w:i/>
          <w:lang w:eastAsia="pl-PL"/>
        </w:rPr>
        <w:t>Załącznik nr 7 do SWZ</w:t>
      </w:r>
    </w:p>
    <w:p w14:paraId="3DD4DAE5" w14:textId="77777777" w:rsidR="002375F8" w:rsidRPr="00991F16" w:rsidRDefault="002375F8" w:rsidP="002375F8">
      <w:pPr>
        <w:widowControl/>
        <w:autoSpaceDE/>
        <w:autoSpaceDN/>
        <w:spacing w:after="60" w:line="312" w:lineRule="auto"/>
        <w:jc w:val="both"/>
        <w:rPr>
          <w:rFonts w:asciiTheme="minorHAnsi" w:hAnsiTheme="minorHAnsi" w:cstheme="minorHAnsi"/>
          <w:lang w:eastAsia="pl-PL"/>
        </w:rPr>
      </w:pPr>
    </w:p>
    <w:p w14:paraId="29DE6067" w14:textId="77777777" w:rsidR="002375F8" w:rsidRPr="00991F16" w:rsidRDefault="002375F8" w:rsidP="002375F8">
      <w:pPr>
        <w:widowControl/>
        <w:autoSpaceDE/>
        <w:autoSpaceDN/>
        <w:spacing w:after="60" w:line="312" w:lineRule="auto"/>
        <w:jc w:val="both"/>
        <w:rPr>
          <w:rFonts w:asciiTheme="minorHAnsi" w:hAnsiTheme="minorHAnsi" w:cstheme="minorHAnsi"/>
          <w:lang w:eastAsia="pl-PL"/>
        </w:rPr>
      </w:pPr>
    </w:p>
    <w:p w14:paraId="532527C2" w14:textId="77777777" w:rsidR="002375F8" w:rsidRPr="00991F16" w:rsidRDefault="002375F8" w:rsidP="002375F8">
      <w:pPr>
        <w:widowControl/>
        <w:autoSpaceDE/>
        <w:autoSpaceDN/>
        <w:spacing w:after="60" w:line="312" w:lineRule="auto"/>
        <w:jc w:val="center"/>
        <w:rPr>
          <w:rFonts w:asciiTheme="minorHAnsi" w:hAnsiTheme="minorHAnsi" w:cstheme="minorHAnsi"/>
          <w:b/>
          <w:lang w:eastAsia="pl-PL"/>
        </w:rPr>
      </w:pPr>
      <w:r w:rsidRPr="00991F16">
        <w:rPr>
          <w:rFonts w:asciiTheme="minorHAnsi" w:hAnsiTheme="minorHAnsi" w:cstheme="minorHAnsi"/>
          <w:b/>
          <w:lang w:eastAsia="pl-PL"/>
        </w:rPr>
        <w:t xml:space="preserve">Oświadczenie, o którym mowa w art. 117 ust. 4 </w:t>
      </w:r>
      <w:r w:rsidRPr="00991F16">
        <w:rPr>
          <w:rFonts w:asciiTheme="minorHAnsi" w:eastAsia="Calibri" w:hAnsiTheme="minorHAnsi" w:cstheme="minorHAnsi"/>
          <w:b/>
          <w:bCs/>
        </w:rPr>
        <w:t xml:space="preserve">ustawy z dnia 11 września 2019 r. Prawo zamówień publicznych </w:t>
      </w:r>
      <w:r w:rsidRPr="00991F16">
        <w:rPr>
          <w:rFonts w:asciiTheme="minorHAnsi" w:eastAsia="Calibri" w:hAnsiTheme="minorHAnsi" w:cstheme="minorHAnsi"/>
          <w:bCs/>
        </w:rPr>
        <w:t xml:space="preserve">(dalej jako: </w:t>
      </w:r>
      <w:proofErr w:type="spellStart"/>
      <w:r w:rsidRPr="00991F16">
        <w:rPr>
          <w:rFonts w:asciiTheme="minorHAnsi" w:eastAsia="Calibri" w:hAnsiTheme="minorHAnsi" w:cstheme="minorHAnsi"/>
          <w:bCs/>
        </w:rPr>
        <w:t>Pzp</w:t>
      </w:r>
      <w:proofErr w:type="spellEnd"/>
      <w:r w:rsidRPr="00991F16">
        <w:rPr>
          <w:rFonts w:asciiTheme="minorHAnsi" w:eastAsia="Calibri" w:hAnsiTheme="minorHAnsi" w:cstheme="minorHAnsi"/>
          <w:bCs/>
        </w:rPr>
        <w:t>)</w:t>
      </w:r>
    </w:p>
    <w:p w14:paraId="53731D3C" w14:textId="77777777" w:rsidR="002375F8" w:rsidRPr="00991F16" w:rsidRDefault="002375F8" w:rsidP="002375F8">
      <w:pPr>
        <w:widowControl/>
        <w:autoSpaceDE/>
        <w:autoSpaceDN/>
        <w:spacing w:after="60" w:line="312" w:lineRule="auto"/>
        <w:jc w:val="center"/>
        <w:rPr>
          <w:rFonts w:asciiTheme="minorHAnsi" w:hAnsiTheme="minorHAnsi" w:cstheme="minorHAnsi"/>
          <w:lang w:eastAsia="pl-PL"/>
        </w:rPr>
      </w:pPr>
      <w:r w:rsidRPr="00991F16">
        <w:rPr>
          <w:rFonts w:asciiTheme="minorHAnsi" w:hAnsiTheme="minorHAnsi" w:cstheme="minorHAnsi"/>
          <w:lang w:eastAsia="pl-PL"/>
        </w:rPr>
        <w:t>W przypadku Wykonawców wspólnie ubiegających się o udzielenie zamówienia</w:t>
      </w:r>
    </w:p>
    <w:p w14:paraId="023565E3" w14:textId="77777777" w:rsidR="002375F8" w:rsidRPr="00991F16" w:rsidRDefault="002375F8" w:rsidP="002375F8">
      <w:pPr>
        <w:widowControl/>
        <w:autoSpaceDE/>
        <w:autoSpaceDN/>
        <w:spacing w:after="60" w:line="312" w:lineRule="auto"/>
        <w:rPr>
          <w:rFonts w:asciiTheme="minorHAnsi" w:hAnsiTheme="minorHAnsi" w:cstheme="minorHAnsi"/>
          <w:lang w:eastAsia="pl-PL"/>
        </w:rPr>
      </w:pPr>
    </w:p>
    <w:p w14:paraId="559255D5" w14:textId="1DDDF29F" w:rsidR="002375F8" w:rsidRPr="00991F16" w:rsidRDefault="002375F8" w:rsidP="002375F8">
      <w:pPr>
        <w:widowControl/>
        <w:tabs>
          <w:tab w:val="left" w:leader="dot" w:pos="142"/>
          <w:tab w:val="left" w:leader="dot" w:pos="8931"/>
        </w:tabs>
        <w:autoSpaceDE/>
        <w:autoSpaceDN/>
        <w:spacing w:after="60" w:line="312" w:lineRule="auto"/>
        <w:jc w:val="both"/>
        <w:rPr>
          <w:rFonts w:asciiTheme="minorHAnsi" w:hAnsiTheme="minorHAnsi" w:cstheme="minorHAnsi"/>
          <w:lang w:eastAsia="pl-PL"/>
        </w:rPr>
      </w:pPr>
      <w:r w:rsidRPr="00991F16">
        <w:rPr>
          <w:rFonts w:asciiTheme="minorHAnsi" w:hAnsiTheme="minorHAnsi" w:cstheme="minorHAnsi"/>
          <w:lang w:eastAsia="pl-PL"/>
        </w:rPr>
        <w:t xml:space="preserve">Działając na podstawie art. 117 ust. 4 ustawy </w:t>
      </w:r>
      <w:r w:rsidR="009410A1" w:rsidRPr="00991F16">
        <w:rPr>
          <w:rFonts w:asciiTheme="minorHAnsi" w:hAnsiTheme="minorHAnsi" w:cstheme="minorHAnsi"/>
          <w:lang w:eastAsia="pl-PL"/>
        </w:rPr>
        <w:t>PZP</w:t>
      </w:r>
      <w:r w:rsidRPr="00991F16">
        <w:rPr>
          <w:rFonts w:asciiTheme="minorHAnsi" w:hAnsiTheme="minorHAnsi" w:cstheme="minorHAnsi"/>
          <w:lang w:eastAsia="pl-PL"/>
        </w:rPr>
        <w:t xml:space="preserve"> oświadczam, iż Wykonawcy wspólnie ubiegający się o udzielenie zamówienia zrealizują przedmiotowe zamówienie w zakresie określonym w tabeli:</w:t>
      </w:r>
    </w:p>
    <w:tbl>
      <w:tblPr>
        <w:tblStyle w:val="Tabela-Siatka"/>
        <w:tblW w:w="0" w:type="auto"/>
        <w:tblLook w:val="04A0" w:firstRow="1" w:lastRow="0" w:firstColumn="1" w:lastColumn="0" w:noHBand="0" w:noVBand="1"/>
      </w:tblPr>
      <w:tblGrid>
        <w:gridCol w:w="562"/>
        <w:gridCol w:w="3828"/>
        <w:gridCol w:w="4536"/>
      </w:tblGrid>
      <w:tr w:rsidR="002375F8" w:rsidRPr="00991F16" w14:paraId="37EF67CB" w14:textId="77777777" w:rsidTr="00F826A5">
        <w:tc>
          <w:tcPr>
            <w:tcW w:w="562" w:type="dxa"/>
          </w:tcPr>
          <w:p w14:paraId="69F3B833" w14:textId="77777777" w:rsidR="002375F8" w:rsidRPr="00991F16" w:rsidRDefault="002375F8" w:rsidP="002375F8">
            <w:pPr>
              <w:tabs>
                <w:tab w:val="left" w:leader="dot" w:pos="142"/>
                <w:tab w:val="left" w:leader="dot" w:pos="8931"/>
              </w:tabs>
              <w:spacing w:after="60" w:line="312" w:lineRule="auto"/>
              <w:jc w:val="center"/>
              <w:rPr>
                <w:rFonts w:asciiTheme="minorHAnsi" w:hAnsiTheme="minorHAnsi" w:cstheme="minorHAnsi"/>
                <w:sz w:val="22"/>
                <w:szCs w:val="22"/>
              </w:rPr>
            </w:pPr>
            <w:r w:rsidRPr="00991F16">
              <w:rPr>
                <w:rFonts w:asciiTheme="minorHAnsi" w:hAnsiTheme="minorHAnsi" w:cstheme="minorHAnsi"/>
                <w:sz w:val="22"/>
                <w:szCs w:val="22"/>
              </w:rPr>
              <w:t>l.p.</w:t>
            </w:r>
          </w:p>
        </w:tc>
        <w:tc>
          <w:tcPr>
            <w:tcW w:w="3828" w:type="dxa"/>
          </w:tcPr>
          <w:p w14:paraId="45EE7BFB" w14:textId="77777777" w:rsidR="002375F8" w:rsidRPr="00991F16" w:rsidRDefault="002375F8" w:rsidP="002375F8">
            <w:pPr>
              <w:tabs>
                <w:tab w:val="left" w:leader="dot" w:pos="142"/>
                <w:tab w:val="left" w:leader="dot" w:pos="8931"/>
              </w:tabs>
              <w:spacing w:after="60" w:line="312" w:lineRule="auto"/>
              <w:jc w:val="center"/>
              <w:rPr>
                <w:rFonts w:asciiTheme="minorHAnsi" w:hAnsiTheme="minorHAnsi" w:cstheme="minorHAnsi"/>
                <w:sz w:val="22"/>
                <w:szCs w:val="22"/>
              </w:rPr>
            </w:pPr>
            <w:r w:rsidRPr="00991F16">
              <w:rPr>
                <w:rFonts w:asciiTheme="minorHAnsi" w:hAnsiTheme="minorHAnsi" w:cstheme="minorHAnsi"/>
                <w:sz w:val="22"/>
                <w:szCs w:val="22"/>
              </w:rPr>
              <w:t>Nazwa Wykonawcy</w:t>
            </w:r>
          </w:p>
        </w:tc>
        <w:tc>
          <w:tcPr>
            <w:tcW w:w="4536" w:type="dxa"/>
          </w:tcPr>
          <w:p w14:paraId="691724E6" w14:textId="77777777" w:rsidR="002375F8" w:rsidRPr="00991F16" w:rsidRDefault="002375F8" w:rsidP="002375F8">
            <w:pPr>
              <w:tabs>
                <w:tab w:val="left" w:leader="dot" w:pos="142"/>
                <w:tab w:val="left" w:leader="dot" w:pos="8931"/>
              </w:tabs>
              <w:spacing w:after="60" w:line="312" w:lineRule="auto"/>
              <w:jc w:val="center"/>
              <w:rPr>
                <w:rFonts w:asciiTheme="minorHAnsi" w:hAnsiTheme="minorHAnsi" w:cstheme="minorHAnsi"/>
                <w:sz w:val="22"/>
                <w:szCs w:val="22"/>
              </w:rPr>
            </w:pPr>
            <w:r w:rsidRPr="00991F16">
              <w:rPr>
                <w:rFonts w:asciiTheme="minorHAnsi" w:hAnsiTheme="minorHAnsi" w:cstheme="minorHAnsi"/>
                <w:sz w:val="22"/>
                <w:szCs w:val="22"/>
              </w:rPr>
              <w:t>Zakres zamówienia realizowany przez Wykonawcę</w:t>
            </w:r>
          </w:p>
        </w:tc>
      </w:tr>
      <w:tr w:rsidR="002375F8" w:rsidRPr="00991F16" w14:paraId="47CF84D5" w14:textId="77777777" w:rsidTr="00F826A5">
        <w:tc>
          <w:tcPr>
            <w:tcW w:w="562" w:type="dxa"/>
          </w:tcPr>
          <w:p w14:paraId="766DA139" w14:textId="77777777" w:rsidR="002375F8" w:rsidRPr="00991F16"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r w:rsidRPr="00991F16">
              <w:rPr>
                <w:rFonts w:asciiTheme="minorHAnsi" w:hAnsiTheme="minorHAnsi" w:cstheme="minorHAnsi"/>
                <w:sz w:val="22"/>
                <w:szCs w:val="22"/>
              </w:rPr>
              <w:t>1.</w:t>
            </w:r>
          </w:p>
        </w:tc>
        <w:tc>
          <w:tcPr>
            <w:tcW w:w="3828" w:type="dxa"/>
          </w:tcPr>
          <w:p w14:paraId="66CEF6AC" w14:textId="77777777" w:rsidR="002375F8" w:rsidRPr="00991F16"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p>
        </w:tc>
        <w:tc>
          <w:tcPr>
            <w:tcW w:w="4536" w:type="dxa"/>
          </w:tcPr>
          <w:p w14:paraId="2CDA2523" w14:textId="77777777" w:rsidR="002375F8" w:rsidRPr="00991F16"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p>
        </w:tc>
      </w:tr>
      <w:tr w:rsidR="002375F8" w:rsidRPr="00991F16" w14:paraId="684C7D1F" w14:textId="77777777" w:rsidTr="00F826A5">
        <w:tc>
          <w:tcPr>
            <w:tcW w:w="562" w:type="dxa"/>
          </w:tcPr>
          <w:p w14:paraId="7F27C667" w14:textId="77777777" w:rsidR="002375F8" w:rsidRPr="00991F16"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r w:rsidRPr="00991F16">
              <w:rPr>
                <w:rFonts w:asciiTheme="minorHAnsi" w:hAnsiTheme="minorHAnsi" w:cstheme="minorHAnsi"/>
                <w:sz w:val="22"/>
                <w:szCs w:val="22"/>
              </w:rPr>
              <w:t>2.</w:t>
            </w:r>
          </w:p>
        </w:tc>
        <w:tc>
          <w:tcPr>
            <w:tcW w:w="3828" w:type="dxa"/>
          </w:tcPr>
          <w:p w14:paraId="33F35441" w14:textId="77777777" w:rsidR="002375F8" w:rsidRPr="00991F16"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p>
        </w:tc>
        <w:tc>
          <w:tcPr>
            <w:tcW w:w="4536" w:type="dxa"/>
          </w:tcPr>
          <w:p w14:paraId="18F41EC0" w14:textId="77777777" w:rsidR="002375F8" w:rsidRPr="00991F16" w:rsidRDefault="002375F8" w:rsidP="002375F8">
            <w:pPr>
              <w:tabs>
                <w:tab w:val="left" w:leader="dot" w:pos="142"/>
                <w:tab w:val="left" w:leader="dot" w:pos="8931"/>
              </w:tabs>
              <w:spacing w:after="60" w:line="312" w:lineRule="auto"/>
              <w:jc w:val="both"/>
              <w:rPr>
                <w:rFonts w:asciiTheme="minorHAnsi" w:hAnsiTheme="minorHAnsi" w:cstheme="minorHAnsi"/>
                <w:sz w:val="22"/>
                <w:szCs w:val="22"/>
              </w:rPr>
            </w:pPr>
          </w:p>
        </w:tc>
      </w:tr>
    </w:tbl>
    <w:p w14:paraId="5968F224" w14:textId="45D581F0" w:rsidR="002375F8" w:rsidRDefault="002375F8" w:rsidP="002375F8">
      <w:pPr>
        <w:widowControl/>
        <w:tabs>
          <w:tab w:val="left" w:leader="dot" w:pos="142"/>
          <w:tab w:val="left" w:leader="dot" w:pos="8931"/>
        </w:tabs>
        <w:autoSpaceDE/>
        <w:autoSpaceDN/>
        <w:spacing w:after="60" w:line="312" w:lineRule="auto"/>
        <w:jc w:val="both"/>
        <w:rPr>
          <w:rFonts w:asciiTheme="minorHAnsi" w:hAnsiTheme="minorHAnsi" w:cstheme="minorHAnsi"/>
          <w:lang w:eastAsia="pl-PL"/>
        </w:rPr>
      </w:pPr>
    </w:p>
    <w:p w14:paraId="2AE6BC0A" w14:textId="70C89C07" w:rsidR="00354C19" w:rsidRDefault="00354C19" w:rsidP="002375F8">
      <w:pPr>
        <w:widowControl/>
        <w:tabs>
          <w:tab w:val="left" w:leader="dot" w:pos="142"/>
          <w:tab w:val="left" w:leader="dot" w:pos="8931"/>
        </w:tabs>
        <w:autoSpaceDE/>
        <w:autoSpaceDN/>
        <w:spacing w:after="60" w:line="312" w:lineRule="auto"/>
        <w:jc w:val="both"/>
        <w:rPr>
          <w:rFonts w:asciiTheme="minorHAnsi" w:hAnsiTheme="minorHAnsi" w:cstheme="minorHAnsi"/>
          <w:lang w:eastAsia="pl-PL"/>
        </w:rPr>
      </w:pPr>
    </w:p>
    <w:p w14:paraId="5B16B4EC" w14:textId="1127AFA8" w:rsidR="00354C19" w:rsidRDefault="00354C19" w:rsidP="002375F8">
      <w:pPr>
        <w:widowControl/>
        <w:tabs>
          <w:tab w:val="left" w:leader="dot" w:pos="142"/>
          <w:tab w:val="left" w:leader="dot" w:pos="8931"/>
        </w:tabs>
        <w:autoSpaceDE/>
        <w:autoSpaceDN/>
        <w:spacing w:after="60" w:line="312" w:lineRule="auto"/>
        <w:jc w:val="both"/>
        <w:rPr>
          <w:rFonts w:asciiTheme="minorHAnsi" w:hAnsiTheme="minorHAnsi" w:cstheme="minorHAnsi"/>
          <w:lang w:eastAsia="pl-PL"/>
        </w:rPr>
      </w:pPr>
    </w:p>
    <w:p w14:paraId="3A8A856A" w14:textId="6F2D14FD" w:rsidR="00354C19" w:rsidRDefault="00354C19" w:rsidP="002375F8">
      <w:pPr>
        <w:widowControl/>
        <w:tabs>
          <w:tab w:val="left" w:leader="dot" w:pos="142"/>
          <w:tab w:val="left" w:leader="dot" w:pos="8931"/>
        </w:tabs>
        <w:autoSpaceDE/>
        <w:autoSpaceDN/>
        <w:spacing w:after="60" w:line="312" w:lineRule="auto"/>
        <w:jc w:val="both"/>
        <w:rPr>
          <w:rFonts w:asciiTheme="minorHAnsi" w:hAnsiTheme="minorHAnsi" w:cstheme="minorHAnsi"/>
          <w:lang w:eastAsia="pl-PL"/>
        </w:rPr>
      </w:pPr>
    </w:p>
    <w:p w14:paraId="2F8B13D0" w14:textId="77777777" w:rsidR="00354C19" w:rsidRPr="00991F16" w:rsidRDefault="00354C19" w:rsidP="002375F8">
      <w:pPr>
        <w:widowControl/>
        <w:tabs>
          <w:tab w:val="left" w:leader="dot" w:pos="142"/>
          <w:tab w:val="left" w:leader="dot" w:pos="8931"/>
        </w:tabs>
        <w:autoSpaceDE/>
        <w:autoSpaceDN/>
        <w:spacing w:after="60" w:line="312" w:lineRule="auto"/>
        <w:jc w:val="both"/>
        <w:rPr>
          <w:rFonts w:asciiTheme="minorHAnsi" w:hAnsiTheme="minorHAnsi" w:cstheme="minorHAnsi"/>
          <w:lang w:eastAsia="pl-PL"/>
        </w:rPr>
      </w:pPr>
    </w:p>
    <w:p w14:paraId="2A1E2DCA" w14:textId="77777777" w:rsidR="002375F8" w:rsidRPr="00991F16" w:rsidRDefault="002375F8" w:rsidP="002375F8">
      <w:pPr>
        <w:widowControl/>
        <w:tabs>
          <w:tab w:val="left" w:leader="underscore" w:pos="2251"/>
          <w:tab w:val="left" w:leader="underscore" w:pos="3566"/>
        </w:tabs>
        <w:adjustRightInd w:val="0"/>
        <w:spacing w:after="60" w:line="312" w:lineRule="auto"/>
        <w:ind w:firstLine="1793"/>
        <w:jc w:val="right"/>
        <w:rPr>
          <w:rFonts w:asciiTheme="minorHAnsi" w:eastAsia="Calibri" w:hAnsiTheme="minorHAnsi" w:cstheme="minorHAnsi"/>
        </w:rPr>
      </w:pPr>
      <w:r w:rsidRPr="00991F16">
        <w:rPr>
          <w:rFonts w:asciiTheme="minorHAnsi" w:eastAsia="Calibri" w:hAnsiTheme="minorHAnsi" w:cstheme="minorHAnsi"/>
        </w:rPr>
        <w:t>…………….……., dnia …………………. r.</w:t>
      </w:r>
    </w:p>
    <w:p w14:paraId="62CF68A3" w14:textId="77777777" w:rsidR="002375F8" w:rsidRPr="00991F16" w:rsidRDefault="002375F8" w:rsidP="002375F8">
      <w:pPr>
        <w:widowControl/>
        <w:tabs>
          <w:tab w:val="left" w:leader="underscore" w:pos="2251"/>
          <w:tab w:val="left" w:leader="underscore" w:pos="3566"/>
        </w:tabs>
        <w:adjustRightInd w:val="0"/>
        <w:spacing w:after="60" w:line="312" w:lineRule="auto"/>
        <w:ind w:firstLine="1793"/>
        <w:jc w:val="right"/>
        <w:rPr>
          <w:rFonts w:asciiTheme="minorHAnsi" w:hAnsiTheme="minorHAnsi" w:cstheme="minorHAnsi"/>
          <w:i/>
          <w:lang w:eastAsia="pl-PL"/>
        </w:rPr>
      </w:pPr>
      <w:r w:rsidRPr="00991F16">
        <w:rPr>
          <w:rFonts w:asciiTheme="minorHAnsi" w:hAnsiTheme="minorHAnsi" w:cstheme="minorHAnsi"/>
          <w:i/>
          <w:lang w:eastAsia="pl-PL"/>
        </w:rPr>
        <w:t>……………………………….</w:t>
      </w:r>
    </w:p>
    <w:p w14:paraId="49EE0F47" w14:textId="77777777" w:rsidR="002375F8" w:rsidRPr="00991F16" w:rsidRDefault="002375F8" w:rsidP="002375F8">
      <w:pPr>
        <w:widowControl/>
        <w:tabs>
          <w:tab w:val="left" w:leader="underscore" w:pos="2251"/>
          <w:tab w:val="left" w:leader="underscore" w:pos="3566"/>
        </w:tabs>
        <w:adjustRightInd w:val="0"/>
        <w:spacing w:after="60" w:line="312" w:lineRule="auto"/>
        <w:ind w:firstLine="1793"/>
        <w:jc w:val="right"/>
        <w:rPr>
          <w:rFonts w:asciiTheme="minorHAnsi" w:eastAsia="Calibri" w:hAnsiTheme="minorHAnsi" w:cstheme="minorHAnsi"/>
        </w:rPr>
      </w:pPr>
      <w:r w:rsidRPr="00991F16">
        <w:rPr>
          <w:rFonts w:asciiTheme="minorHAnsi" w:hAnsiTheme="minorHAnsi" w:cstheme="minorHAnsi"/>
          <w:i/>
          <w:lang w:eastAsia="pl-PL"/>
        </w:rPr>
        <w:t>Imię i nazwisko</w:t>
      </w:r>
    </w:p>
    <w:p w14:paraId="4CCCFD5F" w14:textId="77777777" w:rsidR="002375F8" w:rsidRPr="00991F16" w:rsidRDefault="002375F8" w:rsidP="002375F8">
      <w:pPr>
        <w:keepNext/>
        <w:keepLines/>
        <w:widowControl/>
        <w:adjustRightInd w:val="0"/>
        <w:spacing w:before="200" w:after="60" w:line="312" w:lineRule="auto"/>
        <w:ind w:left="284"/>
        <w:jc w:val="right"/>
        <w:outlineLvl w:val="3"/>
        <w:rPr>
          <w:rFonts w:asciiTheme="minorHAnsi" w:eastAsia="Calibri" w:hAnsiTheme="minorHAnsi" w:cstheme="minorHAnsi"/>
          <w:bCs/>
          <w:i/>
          <w:iCs/>
          <w:lang w:val="x-none"/>
        </w:rPr>
      </w:pPr>
      <w:r w:rsidRPr="00991F16">
        <w:rPr>
          <w:rFonts w:asciiTheme="minorHAnsi" w:hAnsiTheme="minorHAnsi" w:cstheme="minorHAnsi"/>
          <w:bCs/>
          <w:i/>
          <w:iCs/>
          <w:lang w:val="x-none" w:eastAsia="x-none"/>
        </w:rPr>
        <w:t>podpisano elektronicznie</w:t>
      </w:r>
    </w:p>
    <w:sectPr w:rsidR="002375F8" w:rsidRPr="00991F16" w:rsidSect="00BE15E6">
      <w:pgSz w:w="11910" w:h="16840"/>
      <w:pgMar w:top="1418" w:right="1300" w:bottom="680" w:left="1160" w:header="0" w:footer="40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D0D78A" w14:textId="77777777" w:rsidR="0048424C" w:rsidRDefault="0048424C">
      <w:r>
        <w:separator/>
      </w:r>
    </w:p>
  </w:endnote>
  <w:endnote w:type="continuationSeparator" w:id="0">
    <w:p w14:paraId="445CA23F" w14:textId="77777777" w:rsidR="0048424C" w:rsidRDefault="004842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gency FB">
    <w:panose1 w:val="020B0503020202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EE"/>
    <w:family w:val="modern"/>
    <w:pitch w:val="fixed"/>
    <w:sig w:usb0="E10002FF" w:usb1="4000FCFF" w:usb2="00000009" w:usb3="00000000" w:csb0="0000019F" w:csb1="00000000"/>
  </w:font>
  <w:font w:name="Helvetica">
    <w:panose1 w:val="020B0604020202020204"/>
    <w:charset w:val="00"/>
    <w:family w:val="swiss"/>
    <w:notTrueType/>
    <w:pitch w:val="variable"/>
    <w:sig w:usb0="00000003" w:usb1="00000000" w:usb2="00000000" w:usb3="00000000" w:csb0="00000001" w:csb1="00000000"/>
  </w:font>
  <w:font w:name="SlimbachItcTEE">
    <w:altName w:val="Courier New"/>
    <w:panose1 w:val="00000000000000000000"/>
    <w:charset w:val="00"/>
    <w:family w:val="decorative"/>
    <w:notTrueType/>
    <w:pitch w:val="variable"/>
    <w:sig w:usb0="00000007" w:usb1="00000000" w:usb2="00000000" w:usb3="00000000" w:csb0="00000083" w:csb1="00000000"/>
  </w:font>
  <w:font w:name="Verdana">
    <w:panose1 w:val="020B0604030504040204"/>
    <w:charset w:val="EE"/>
    <w:family w:val="swiss"/>
    <w:pitch w:val="variable"/>
    <w:sig w:usb0="A00006FF" w:usb1="4000205B" w:usb2="00000010" w:usb3="00000000" w:csb0="0000019F"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AB1C7" w14:textId="15DFB6A4" w:rsidR="009237AB" w:rsidRDefault="009237AB" w:rsidP="00DF595C">
    <w:pPr>
      <w:pStyle w:val="Stopka"/>
      <w:jc w:val="center"/>
    </w:pPr>
    <w:r>
      <w:rPr>
        <w:noProof/>
      </w:rPr>
      <w:drawing>
        <wp:inline distT="0" distB="0" distL="0" distR="0" wp14:anchorId="18D10648" wp14:editId="0ADE86A2">
          <wp:extent cx="5489575" cy="664210"/>
          <wp:effectExtent l="0" t="0" r="0" b="254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9575" cy="66421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rPr>
      <w:id w:val="23514343"/>
      <w:docPartObj>
        <w:docPartGallery w:val="Page Numbers (Bottom of Page)"/>
        <w:docPartUnique/>
      </w:docPartObj>
    </w:sdtPr>
    <w:sdtEndPr/>
    <w:sdtContent>
      <w:p w14:paraId="236F1FA0" w14:textId="77777777" w:rsidR="0052558D" w:rsidRPr="00C450D0" w:rsidRDefault="0052558D" w:rsidP="00C450D0">
        <w:pPr>
          <w:pStyle w:val="Stopka"/>
          <w:tabs>
            <w:tab w:val="clear" w:pos="4536"/>
            <w:tab w:val="clear" w:pos="9072"/>
            <w:tab w:val="right" w:pos="-3969"/>
            <w:tab w:val="center" w:pos="-3828"/>
          </w:tabs>
          <w:jc w:val="center"/>
          <w:rPr>
            <w:rFonts w:ascii="Calibri" w:hAnsi="Calibri"/>
          </w:rPr>
        </w:pPr>
        <w:r w:rsidRPr="00C450D0">
          <w:rPr>
            <w:rFonts w:ascii="Calibri" w:hAnsi="Calibri"/>
            <w:noProof/>
          </w:rPr>
          <w:drawing>
            <wp:inline distT="0" distB="0" distL="0" distR="0" wp14:anchorId="696631AA" wp14:editId="108C2565">
              <wp:extent cx="5543550" cy="666750"/>
              <wp:effectExtent l="19050" t="0" r="0" b="0"/>
              <wp:docPr id="1" name="Obraz 3" descr="POWER_2015_mo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OWER_2015_mono"/>
                      <pic:cNvPicPr>
                        <a:picLocks noChangeAspect="1" noChangeArrowheads="1"/>
                      </pic:cNvPicPr>
                    </pic:nvPicPr>
                    <pic:blipFill>
                      <a:blip r:embed="rId1"/>
                      <a:srcRect/>
                      <a:stretch>
                        <a:fillRect/>
                      </a:stretch>
                    </pic:blipFill>
                    <pic:spPr bwMode="auto">
                      <a:xfrm>
                        <a:off x="0" y="0"/>
                        <a:ext cx="5543550" cy="666750"/>
                      </a:xfrm>
                      <a:prstGeom prst="rect">
                        <a:avLst/>
                      </a:prstGeom>
                      <a:noFill/>
                      <a:ln w="9525">
                        <a:noFill/>
                        <a:miter lim="800000"/>
                        <a:headEnd/>
                        <a:tailEnd/>
                      </a:ln>
                    </pic:spPr>
                  </pic:pic>
                </a:graphicData>
              </a:graphic>
            </wp:inline>
          </w:drawing>
        </w:r>
        <w:r w:rsidRPr="00C450D0">
          <w:rPr>
            <w:rFonts w:ascii="Calibri" w:hAnsi="Calibri"/>
          </w:rPr>
          <w:t xml:space="preserve"> </w:t>
        </w:r>
        <w:r w:rsidRPr="00C450D0">
          <w:rPr>
            <w:rFonts w:ascii="Calibri" w:hAnsi="Calibri"/>
          </w:rPr>
          <w:fldChar w:fldCharType="begin"/>
        </w:r>
        <w:r w:rsidRPr="00C450D0">
          <w:rPr>
            <w:rFonts w:ascii="Calibri" w:hAnsi="Calibri"/>
          </w:rPr>
          <w:instrText xml:space="preserve"> PAGE   \* MERGEFORMAT </w:instrText>
        </w:r>
        <w:r w:rsidRPr="00C450D0">
          <w:rPr>
            <w:rFonts w:ascii="Calibri" w:hAnsi="Calibri"/>
          </w:rPr>
          <w:fldChar w:fldCharType="separate"/>
        </w:r>
        <w:r>
          <w:rPr>
            <w:rFonts w:ascii="Calibri" w:hAnsi="Calibri"/>
            <w:noProof/>
          </w:rPr>
          <w:t>13</w:t>
        </w:r>
        <w:r w:rsidRPr="00C450D0">
          <w:rPr>
            <w:rFonts w:ascii="Calibri" w:hAnsi="Calibri"/>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E0D079" w14:textId="77777777" w:rsidR="0048424C" w:rsidRDefault="0048424C">
      <w:r>
        <w:separator/>
      </w:r>
    </w:p>
  </w:footnote>
  <w:footnote w:type="continuationSeparator" w:id="0">
    <w:p w14:paraId="3C9D8986" w14:textId="77777777" w:rsidR="0048424C" w:rsidRDefault="0048424C">
      <w:r>
        <w:continuationSeparator/>
      </w:r>
    </w:p>
  </w:footnote>
  <w:footnote w:id="1">
    <w:p w14:paraId="3EA7610F" w14:textId="77777777" w:rsidR="005A5634" w:rsidRPr="00A13B6D" w:rsidDel="00647F93" w:rsidRDefault="005A5634" w:rsidP="005A5634">
      <w:pPr>
        <w:pStyle w:val="Tekstprzypisudolnego"/>
        <w:rPr>
          <w:del w:id="2" w:author="Maria Wojewoda" w:date="2021-05-12T07:47:00Z"/>
          <w:sz w:val="16"/>
          <w:szCs w:val="16"/>
        </w:rPr>
      </w:pPr>
    </w:p>
  </w:footnote>
  <w:footnote w:id="2">
    <w:p w14:paraId="501F7D3D" w14:textId="77777777" w:rsidR="000A6997" w:rsidRDefault="000A6997"/>
  </w:footnote>
  <w:footnote w:id="3">
    <w:p w14:paraId="2CCAA420" w14:textId="77777777" w:rsidR="00DB64FB" w:rsidRPr="00041EF7" w:rsidRDefault="00DB64FB" w:rsidP="00DB64FB">
      <w:pPr>
        <w:pStyle w:val="Tekstprzypisudolnego"/>
        <w:jc w:val="both"/>
        <w:rPr>
          <w:rFonts w:asciiTheme="minorHAnsi" w:hAnsiTheme="minorHAnsi" w:cstheme="minorHAnsi"/>
          <w:sz w:val="16"/>
          <w:szCs w:val="16"/>
        </w:rPr>
      </w:pPr>
      <w:r w:rsidRPr="00041EF7">
        <w:rPr>
          <w:rStyle w:val="Odwoanieprzypisudolnego"/>
          <w:rFonts w:asciiTheme="minorHAnsi" w:hAnsiTheme="minorHAnsi" w:cstheme="minorHAnsi"/>
        </w:rPr>
        <w:footnoteRef/>
      </w:r>
      <w:r w:rsidRPr="00041EF7">
        <w:rPr>
          <w:rFonts w:asciiTheme="minorHAnsi" w:hAnsiTheme="minorHAnsi" w:cstheme="minorHAnsi"/>
        </w:rPr>
        <w:t xml:space="preserve"> </w:t>
      </w:r>
      <w:r w:rsidRPr="00041EF7">
        <w:rPr>
          <w:rFonts w:asciiTheme="minorHAnsi" w:hAnsiTheme="minorHAnsi" w:cstheme="minorHAnsi"/>
          <w:sz w:val="16"/>
          <w:szCs w:val="16"/>
        </w:rPr>
        <w:t>Pouczenie o odpowiedzialności karnej Art. 297 § 1 Kodeksu karnego (Dz. U. Nr 88 poz. 553 z późn. zm.):</w:t>
      </w:r>
    </w:p>
    <w:p w14:paraId="75072442" w14:textId="77777777" w:rsidR="00DB64FB" w:rsidRDefault="00DB64FB" w:rsidP="00DB64FB">
      <w:pPr>
        <w:pStyle w:val="Tekstprzypisudolnego"/>
        <w:jc w:val="both"/>
      </w:pPr>
      <w:r w:rsidRPr="00041EF7">
        <w:rPr>
          <w:rFonts w:asciiTheme="minorHAnsi" w:hAnsiTheme="minorHAnsi" w:cstheme="minorHAnsi"/>
          <w:sz w:val="16"/>
          <w:szCs w:val="16"/>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elektronicznego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p>
  </w:footnote>
  <w:footnote w:id="4">
    <w:p w14:paraId="3A0E47EA" w14:textId="77777777" w:rsidR="0052558D" w:rsidRPr="0052558D" w:rsidRDefault="0052558D" w:rsidP="0052558D">
      <w:pPr>
        <w:pStyle w:val="Tekstprzypisudolnego"/>
        <w:jc w:val="both"/>
        <w:rPr>
          <w:rFonts w:asciiTheme="minorHAnsi" w:hAnsiTheme="minorHAnsi" w:cstheme="minorHAnsi"/>
        </w:rPr>
      </w:pPr>
      <w:r w:rsidRPr="0052558D">
        <w:rPr>
          <w:rStyle w:val="Odwoanieprzypisudolnego"/>
          <w:rFonts w:asciiTheme="minorHAnsi" w:hAnsiTheme="minorHAnsi" w:cstheme="minorHAnsi"/>
        </w:rPr>
        <w:footnoteRef/>
      </w:r>
      <w:r w:rsidRPr="0052558D">
        <w:rPr>
          <w:rFonts w:asciiTheme="minorHAnsi" w:hAnsiTheme="minorHAnsi" w:cstheme="minorHAnsi"/>
        </w:rPr>
        <w:t xml:space="preserve"> Podmiot wdrażający – uczestnik projektu współpracy ponadnarodowej – podmiot prywatny lub publiczny (może nim być także beneficjent i partnerzy krajowi), który zgodnie z założeniami projektu określonymi we wniosku o dofinansowanie wdraża nowe rozwiązanie wypracowane we współpracy ponadnarodowej.</w:t>
      </w:r>
    </w:p>
  </w:footnote>
  <w:footnote w:id="5">
    <w:p w14:paraId="50E9ABA8" w14:textId="77777777" w:rsidR="0052558D" w:rsidRPr="00507AAE" w:rsidRDefault="0052558D" w:rsidP="0052558D">
      <w:pPr>
        <w:pStyle w:val="Tekstprzypisudolnego"/>
        <w:rPr>
          <w:rFonts w:ascii="Calibri" w:hAnsi="Calibri"/>
        </w:rPr>
      </w:pPr>
      <w:r w:rsidRPr="00507AAE">
        <w:rPr>
          <w:rStyle w:val="Odwoanieprzypisudolnego"/>
          <w:rFonts w:ascii="Calibri" w:hAnsi="Calibri"/>
        </w:rPr>
        <w:footnoteRef/>
      </w:r>
      <w:r w:rsidRPr="00507AAE">
        <w:rPr>
          <w:rFonts w:ascii="Calibri" w:hAnsi="Calibri"/>
        </w:rPr>
        <w:t xml:space="preserve"> Dane te przekaże Wykonawcy Zamawiający.</w:t>
      </w:r>
    </w:p>
  </w:footnote>
  <w:footnote w:id="6">
    <w:p w14:paraId="2F6B2918" w14:textId="77777777" w:rsidR="0052558D" w:rsidRPr="006B2092" w:rsidRDefault="0052558D" w:rsidP="0052558D">
      <w:pPr>
        <w:pStyle w:val="Tekstprzypisudolnego"/>
        <w:rPr>
          <w:rFonts w:ascii="Calibri" w:hAnsi="Calibri"/>
        </w:rPr>
      </w:pPr>
      <w:r w:rsidRPr="006B2092">
        <w:rPr>
          <w:rStyle w:val="Odwoanieprzypisudolnego"/>
          <w:rFonts w:ascii="Calibri" w:hAnsi="Calibri"/>
        </w:rPr>
        <w:footnoteRef/>
      </w:r>
      <w:r w:rsidRPr="006B2092">
        <w:rPr>
          <w:rFonts w:ascii="Calibri" w:hAnsi="Calibri"/>
        </w:rPr>
        <w:t xml:space="preserve"> </w:t>
      </w:r>
      <w:hyperlink r:id="rId1" w:history="1">
        <w:r w:rsidRPr="006B2092">
          <w:rPr>
            <w:rStyle w:val="Hipercze"/>
            <w:rFonts w:ascii="Calibri" w:hAnsi="Calibri"/>
            <w:i/>
            <w:iCs/>
          </w:rPr>
          <w:t>Podręcznik dobrych praktyk WCAG 2.0</w:t>
        </w:r>
        <w:r w:rsidRPr="006B2092">
          <w:rPr>
            <w:rStyle w:val="Hipercze"/>
            <w:rFonts w:ascii="Calibri" w:hAnsi="Calibri"/>
          </w:rPr>
          <w:t>, Fundacja Widzialni</w:t>
        </w:r>
      </w:hyperlink>
    </w:p>
  </w:footnote>
  <w:footnote w:id="7">
    <w:p w14:paraId="3D144820" w14:textId="77777777" w:rsidR="0052558D" w:rsidRPr="00DB64FB" w:rsidRDefault="0052558D" w:rsidP="0052558D">
      <w:pPr>
        <w:pStyle w:val="Tekstprzypisudolnego"/>
        <w:rPr>
          <w:rFonts w:asciiTheme="minorHAnsi" w:hAnsiTheme="minorHAnsi" w:cstheme="minorHAnsi"/>
        </w:rPr>
      </w:pPr>
      <w:r w:rsidRPr="00DB64FB">
        <w:rPr>
          <w:rStyle w:val="Odwoanieprzypisudolnego"/>
          <w:rFonts w:asciiTheme="minorHAnsi" w:hAnsiTheme="minorHAnsi" w:cstheme="minorHAnsi"/>
        </w:rPr>
        <w:footnoteRef/>
      </w:r>
      <w:r w:rsidRPr="00DB64FB">
        <w:rPr>
          <w:rFonts w:asciiTheme="minorHAnsi" w:hAnsiTheme="minorHAnsi" w:cstheme="minorHAnsi"/>
        </w:rPr>
        <w:t xml:space="preserve"> Beneficjenci mogli wybrać więcej niż jeden rodzaj działania współpracy ponadnarodowej.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FB543" w14:textId="2FAAD260" w:rsidR="0052558D" w:rsidRPr="00600D09" w:rsidRDefault="0052558D">
    <w:pPr>
      <w:pStyle w:val="Nagwek"/>
      <w:rPr>
        <w:rFonts w:asciiTheme="minorHAnsi" w:hAnsiTheme="minorHAnsi"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BBE93D8"/>
    <w:lvl w:ilvl="0">
      <w:start w:val="1"/>
      <w:numFmt w:val="decimal"/>
      <w:pStyle w:val="Listanumerowana"/>
      <w:lvlText w:val="%1."/>
      <w:lvlJc w:val="left"/>
      <w:pPr>
        <w:tabs>
          <w:tab w:val="num" w:pos="3885"/>
        </w:tabs>
        <w:ind w:left="3885" w:hanging="360"/>
      </w:pPr>
    </w:lvl>
  </w:abstractNum>
  <w:abstractNum w:abstractNumId="1" w15:restartNumberingAfterBreak="0">
    <w:nsid w:val="FFFFFF89"/>
    <w:multiLevelType w:val="singleLevel"/>
    <w:tmpl w:val="F73C6678"/>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708"/>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 w15:restartNumberingAfterBreak="0">
    <w:nsid w:val="00000022"/>
    <w:multiLevelType w:val="singleLevel"/>
    <w:tmpl w:val="00000022"/>
    <w:name w:val="WW8Num34"/>
    <w:lvl w:ilvl="0">
      <w:start w:val="1"/>
      <w:numFmt w:val="decimal"/>
      <w:lvlText w:val="%1)"/>
      <w:lvlJc w:val="left"/>
      <w:pPr>
        <w:tabs>
          <w:tab w:val="num" w:pos="708"/>
        </w:tabs>
        <w:ind w:left="720" w:hanging="360"/>
      </w:pPr>
      <w:rPr>
        <w:rFonts w:cs="Calibri"/>
      </w:rPr>
    </w:lvl>
  </w:abstractNum>
  <w:abstractNum w:abstractNumId="4" w15:restartNumberingAfterBreak="0">
    <w:nsid w:val="00000032"/>
    <w:multiLevelType w:val="singleLevel"/>
    <w:tmpl w:val="00000032"/>
    <w:name w:val="WW8Num50"/>
    <w:lvl w:ilvl="0">
      <w:start w:val="1"/>
      <w:numFmt w:val="decimal"/>
      <w:lvlText w:val="%1)"/>
      <w:lvlJc w:val="left"/>
      <w:pPr>
        <w:tabs>
          <w:tab w:val="num" w:pos="708"/>
        </w:tabs>
        <w:ind w:left="720" w:hanging="360"/>
      </w:pPr>
      <w:rPr>
        <w:rFonts w:cs="Calibri"/>
      </w:rPr>
    </w:lvl>
  </w:abstractNum>
  <w:abstractNum w:abstractNumId="5" w15:restartNumberingAfterBreak="0">
    <w:nsid w:val="00000037"/>
    <w:multiLevelType w:val="singleLevel"/>
    <w:tmpl w:val="90F234D0"/>
    <w:name w:val="WW8Num55"/>
    <w:lvl w:ilvl="0">
      <w:start w:val="1"/>
      <w:numFmt w:val="decimal"/>
      <w:lvlText w:val="%1)"/>
      <w:lvlJc w:val="left"/>
      <w:pPr>
        <w:tabs>
          <w:tab w:val="num" w:pos="0"/>
        </w:tabs>
        <w:ind w:left="720" w:hanging="360"/>
      </w:pPr>
      <w:rPr>
        <w:rFonts w:cs="Calibri"/>
        <w:b/>
      </w:rPr>
    </w:lvl>
  </w:abstractNum>
  <w:abstractNum w:abstractNumId="6" w15:restartNumberingAfterBreak="0">
    <w:nsid w:val="00000043"/>
    <w:multiLevelType w:val="singleLevel"/>
    <w:tmpl w:val="8B56E4CE"/>
    <w:name w:val="WW8Num67"/>
    <w:lvl w:ilvl="0">
      <w:start w:val="1"/>
      <w:numFmt w:val="decimal"/>
      <w:lvlText w:val="%1)"/>
      <w:lvlJc w:val="left"/>
      <w:pPr>
        <w:tabs>
          <w:tab w:val="num" w:pos="0"/>
        </w:tabs>
        <w:ind w:left="720" w:hanging="360"/>
      </w:pPr>
      <w:rPr>
        <w:b/>
        <w:bCs/>
      </w:rPr>
    </w:lvl>
  </w:abstractNum>
  <w:abstractNum w:abstractNumId="7" w15:restartNumberingAfterBreak="0">
    <w:nsid w:val="00000044"/>
    <w:multiLevelType w:val="singleLevel"/>
    <w:tmpl w:val="64A81818"/>
    <w:name w:val="WW8Num68"/>
    <w:lvl w:ilvl="0">
      <w:start w:val="1"/>
      <w:numFmt w:val="decimal"/>
      <w:lvlText w:val="%1."/>
      <w:lvlJc w:val="left"/>
      <w:pPr>
        <w:tabs>
          <w:tab w:val="num" w:pos="850"/>
        </w:tabs>
        <w:ind w:left="502" w:hanging="360"/>
      </w:pPr>
      <w:rPr>
        <w:rFonts w:cs="Calibri"/>
        <w:b w:val="0"/>
        <w:i w:val="0"/>
        <w:iCs/>
      </w:rPr>
    </w:lvl>
  </w:abstractNum>
  <w:abstractNum w:abstractNumId="8" w15:restartNumberingAfterBreak="0">
    <w:nsid w:val="014849BB"/>
    <w:multiLevelType w:val="hybridMultilevel"/>
    <w:tmpl w:val="9A0E77FA"/>
    <w:styleLink w:val="WWNum201211"/>
    <w:lvl w:ilvl="0" w:tplc="177438E4">
      <w:start w:val="1"/>
      <w:numFmt w:val="decimal"/>
      <w:lvlText w:val="%1."/>
      <w:lvlJc w:val="left"/>
    </w:lvl>
    <w:lvl w:ilvl="1" w:tplc="F13C0B8A">
      <w:start w:val="1"/>
      <w:numFmt w:val="lowerLetter"/>
      <w:lvlText w:val="%2."/>
      <w:lvlJc w:val="left"/>
    </w:lvl>
    <w:lvl w:ilvl="2" w:tplc="17D24E24">
      <w:start w:val="1"/>
      <w:numFmt w:val="lowerRoman"/>
      <w:lvlText w:val="%3."/>
      <w:lvlJc w:val="right"/>
    </w:lvl>
    <w:lvl w:ilvl="3" w:tplc="35986014">
      <w:start w:val="1"/>
      <w:numFmt w:val="decimal"/>
      <w:lvlText w:val="%4."/>
      <w:lvlJc w:val="left"/>
    </w:lvl>
    <w:lvl w:ilvl="4" w:tplc="408463C0">
      <w:start w:val="1"/>
      <w:numFmt w:val="lowerLetter"/>
      <w:lvlText w:val="%5."/>
      <w:lvlJc w:val="left"/>
    </w:lvl>
    <w:lvl w:ilvl="5" w:tplc="46AED7E2">
      <w:start w:val="1"/>
      <w:numFmt w:val="lowerRoman"/>
      <w:lvlText w:val="%6."/>
      <w:lvlJc w:val="right"/>
    </w:lvl>
    <w:lvl w:ilvl="6" w:tplc="B1A4807A">
      <w:start w:val="1"/>
      <w:numFmt w:val="decimal"/>
      <w:lvlText w:val="%7."/>
      <w:lvlJc w:val="left"/>
    </w:lvl>
    <w:lvl w:ilvl="7" w:tplc="25F69B14">
      <w:start w:val="1"/>
      <w:numFmt w:val="lowerLetter"/>
      <w:lvlText w:val="%8."/>
      <w:lvlJc w:val="left"/>
    </w:lvl>
    <w:lvl w:ilvl="8" w:tplc="F4E48F18">
      <w:start w:val="1"/>
      <w:numFmt w:val="lowerRoman"/>
      <w:lvlText w:val="%9."/>
      <w:lvlJc w:val="right"/>
    </w:lvl>
  </w:abstractNum>
  <w:abstractNum w:abstractNumId="9" w15:restartNumberingAfterBreak="0">
    <w:nsid w:val="05391D8F"/>
    <w:multiLevelType w:val="hybridMultilevel"/>
    <w:tmpl w:val="552A848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807358A"/>
    <w:multiLevelType w:val="hybridMultilevel"/>
    <w:tmpl w:val="48C642D4"/>
    <w:name w:val="WW8Num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9B17E39"/>
    <w:multiLevelType w:val="hybridMultilevel"/>
    <w:tmpl w:val="314A6974"/>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A341C88"/>
    <w:multiLevelType w:val="hybridMultilevel"/>
    <w:tmpl w:val="01707EDC"/>
    <w:styleLink w:val="WWNum201111"/>
    <w:lvl w:ilvl="0" w:tplc="62D03EFC">
      <w:start w:val="1"/>
      <w:numFmt w:val="decimal"/>
      <w:lvlText w:val="%1."/>
      <w:lvlJc w:val="left"/>
      <w:pPr>
        <w:ind w:left="542" w:hanging="284"/>
      </w:pPr>
      <w:rPr>
        <w:rFonts w:ascii="Times New Roman" w:eastAsia="Times New Roman" w:hAnsi="Times New Roman" w:cs="Times New Roman" w:hint="default"/>
        <w:w w:val="100"/>
        <w:sz w:val="22"/>
        <w:szCs w:val="22"/>
        <w:lang w:val="pl-PL" w:eastAsia="en-US" w:bidi="ar-SA"/>
      </w:rPr>
    </w:lvl>
    <w:lvl w:ilvl="1" w:tplc="156AE834">
      <w:numFmt w:val="bullet"/>
      <w:lvlText w:val="•"/>
      <w:lvlJc w:val="left"/>
      <w:pPr>
        <w:ind w:left="1430" w:hanging="284"/>
      </w:pPr>
      <w:rPr>
        <w:rFonts w:hint="default"/>
        <w:lang w:val="pl-PL" w:eastAsia="en-US" w:bidi="ar-SA"/>
      </w:rPr>
    </w:lvl>
    <w:lvl w:ilvl="2" w:tplc="96AA999A">
      <w:numFmt w:val="bullet"/>
      <w:lvlText w:val="•"/>
      <w:lvlJc w:val="left"/>
      <w:pPr>
        <w:ind w:left="2321" w:hanging="284"/>
      </w:pPr>
      <w:rPr>
        <w:rFonts w:hint="default"/>
        <w:lang w:val="pl-PL" w:eastAsia="en-US" w:bidi="ar-SA"/>
      </w:rPr>
    </w:lvl>
    <w:lvl w:ilvl="3" w:tplc="1FCA07C0">
      <w:numFmt w:val="bullet"/>
      <w:lvlText w:val="•"/>
      <w:lvlJc w:val="left"/>
      <w:pPr>
        <w:ind w:left="3211" w:hanging="284"/>
      </w:pPr>
      <w:rPr>
        <w:rFonts w:hint="default"/>
        <w:lang w:val="pl-PL" w:eastAsia="en-US" w:bidi="ar-SA"/>
      </w:rPr>
    </w:lvl>
    <w:lvl w:ilvl="4" w:tplc="9B4A1084">
      <w:numFmt w:val="bullet"/>
      <w:lvlText w:val="•"/>
      <w:lvlJc w:val="left"/>
      <w:pPr>
        <w:ind w:left="4102" w:hanging="284"/>
      </w:pPr>
      <w:rPr>
        <w:rFonts w:hint="default"/>
        <w:lang w:val="pl-PL" w:eastAsia="en-US" w:bidi="ar-SA"/>
      </w:rPr>
    </w:lvl>
    <w:lvl w:ilvl="5" w:tplc="DA880D7A">
      <w:numFmt w:val="bullet"/>
      <w:lvlText w:val="•"/>
      <w:lvlJc w:val="left"/>
      <w:pPr>
        <w:ind w:left="4993" w:hanging="284"/>
      </w:pPr>
      <w:rPr>
        <w:rFonts w:hint="default"/>
        <w:lang w:val="pl-PL" w:eastAsia="en-US" w:bidi="ar-SA"/>
      </w:rPr>
    </w:lvl>
    <w:lvl w:ilvl="6" w:tplc="745A3D12">
      <w:numFmt w:val="bullet"/>
      <w:lvlText w:val="•"/>
      <w:lvlJc w:val="left"/>
      <w:pPr>
        <w:ind w:left="5883" w:hanging="284"/>
      </w:pPr>
      <w:rPr>
        <w:rFonts w:hint="default"/>
        <w:lang w:val="pl-PL" w:eastAsia="en-US" w:bidi="ar-SA"/>
      </w:rPr>
    </w:lvl>
    <w:lvl w:ilvl="7" w:tplc="603EBDD4">
      <w:numFmt w:val="bullet"/>
      <w:lvlText w:val="•"/>
      <w:lvlJc w:val="left"/>
      <w:pPr>
        <w:ind w:left="6774" w:hanging="284"/>
      </w:pPr>
      <w:rPr>
        <w:rFonts w:hint="default"/>
        <w:lang w:val="pl-PL" w:eastAsia="en-US" w:bidi="ar-SA"/>
      </w:rPr>
    </w:lvl>
    <w:lvl w:ilvl="8" w:tplc="DFBE13BC">
      <w:numFmt w:val="bullet"/>
      <w:lvlText w:val="•"/>
      <w:lvlJc w:val="left"/>
      <w:pPr>
        <w:ind w:left="7664" w:hanging="284"/>
      </w:pPr>
      <w:rPr>
        <w:rFonts w:hint="default"/>
        <w:lang w:val="pl-PL" w:eastAsia="en-US" w:bidi="ar-SA"/>
      </w:rPr>
    </w:lvl>
  </w:abstractNum>
  <w:abstractNum w:abstractNumId="13" w15:restartNumberingAfterBreak="0">
    <w:nsid w:val="0C2630AB"/>
    <w:multiLevelType w:val="hybridMultilevel"/>
    <w:tmpl w:val="A33EFBBE"/>
    <w:styleLink w:val="WWNum18121"/>
    <w:lvl w:ilvl="0" w:tplc="4CEE9C8E">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DDD0640"/>
    <w:multiLevelType w:val="hybridMultilevel"/>
    <w:tmpl w:val="036C8066"/>
    <w:styleLink w:val="WWNum251211"/>
    <w:lvl w:ilvl="0" w:tplc="B5945F92">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5" w15:restartNumberingAfterBreak="0">
    <w:nsid w:val="0E8F30FC"/>
    <w:multiLevelType w:val="hybridMultilevel"/>
    <w:tmpl w:val="F1C6CD36"/>
    <w:lvl w:ilvl="0" w:tplc="B3403584">
      <w:start w:val="1"/>
      <w:numFmt w:val="bullet"/>
      <w:lvlText w:val="-"/>
      <w:lvlJc w:val="left"/>
      <w:pPr>
        <w:ind w:left="1800" w:hanging="360"/>
      </w:pPr>
      <w:rPr>
        <w:rFonts w:ascii="Agency FB" w:hAnsi="Agency FB"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6" w15:restartNumberingAfterBreak="0">
    <w:nsid w:val="0F321F4E"/>
    <w:multiLevelType w:val="hybridMultilevel"/>
    <w:tmpl w:val="35A669C0"/>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0F6139D6"/>
    <w:multiLevelType w:val="multilevel"/>
    <w:tmpl w:val="F072CC98"/>
    <w:styleLink w:val="WWNum251111"/>
    <w:lvl w:ilvl="0">
      <w:start w:val="1"/>
      <w:numFmt w:val="decimal"/>
      <w:lvlText w:val="%1."/>
      <w:lvlJc w:val="left"/>
      <w:pPr>
        <w:ind w:left="542" w:hanging="360"/>
        <w:jc w:val="right"/>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978" w:hanging="360"/>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1260" w:hanging="360"/>
      </w:pPr>
      <w:rPr>
        <w:rFonts w:hint="default"/>
        <w:lang w:val="pl-PL" w:eastAsia="en-US" w:bidi="ar-SA"/>
      </w:rPr>
    </w:lvl>
    <w:lvl w:ilvl="3">
      <w:numFmt w:val="bullet"/>
      <w:lvlText w:val="•"/>
      <w:lvlJc w:val="left"/>
      <w:pPr>
        <w:ind w:left="2283" w:hanging="360"/>
      </w:pPr>
      <w:rPr>
        <w:rFonts w:hint="default"/>
        <w:lang w:val="pl-PL" w:eastAsia="en-US" w:bidi="ar-SA"/>
      </w:rPr>
    </w:lvl>
    <w:lvl w:ilvl="4">
      <w:numFmt w:val="bullet"/>
      <w:lvlText w:val="•"/>
      <w:lvlJc w:val="left"/>
      <w:pPr>
        <w:ind w:left="3306" w:hanging="360"/>
      </w:pPr>
      <w:rPr>
        <w:rFonts w:hint="default"/>
        <w:lang w:val="pl-PL" w:eastAsia="en-US" w:bidi="ar-SA"/>
      </w:rPr>
    </w:lvl>
    <w:lvl w:ilvl="5">
      <w:numFmt w:val="bullet"/>
      <w:lvlText w:val="•"/>
      <w:lvlJc w:val="left"/>
      <w:pPr>
        <w:ind w:left="4329" w:hanging="360"/>
      </w:pPr>
      <w:rPr>
        <w:rFonts w:hint="default"/>
        <w:lang w:val="pl-PL" w:eastAsia="en-US" w:bidi="ar-SA"/>
      </w:rPr>
    </w:lvl>
    <w:lvl w:ilvl="6">
      <w:numFmt w:val="bullet"/>
      <w:lvlText w:val="•"/>
      <w:lvlJc w:val="left"/>
      <w:pPr>
        <w:ind w:left="5353" w:hanging="360"/>
      </w:pPr>
      <w:rPr>
        <w:rFonts w:hint="default"/>
        <w:lang w:val="pl-PL" w:eastAsia="en-US" w:bidi="ar-SA"/>
      </w:rPr>
    </w:lvl>
    <w:lvl w:ilvl="7">
      <w:numFmt w:val="bullet"/>
      <w:lvlText w:val="•"/>
      <w:lvlJc w:val="left"/>
      <w:pPr>
        <w:ind w:left="6376" w:hanging="360"/>
      </w:pPr>
      <w:rPr>
        <w:rFonts w:hint="default"/>
        <w:lang w:val="pl-PL" w:eastAsia="en-US" w:bidi="ar-SA"/>
      </w:rPr>
    </w:lvl>
    <w:lvl w:ilvl="8">
      <w:numFmt w:val="bullet"/>
      <w:lvlText w:val="•"/>
      <w:lvlJc w:val="left"/>
      <w:pPr>
        <w:ind w:left="7399" w:hanging="360"/>
      </w:pPr>
      <w:rPr>
        <w:rFonts w:hint="default"/>
        <w:lang w:val="pl-PL" w:eastAsia="en-US" w:bidi="ar-SA"/>
      </w:rPr>
    </w:lvl>
  </w:abstractNum>
  <w:abstractNum w:abstractNumId="18" w15:restartNumberingAfterBreak="0">
    <w:nsid w:val="10FE25C0"/>
    <w:multiLevelType w:val="hybridMultilevel"/>
    <w:tmpl w:val="CCE6183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1214D78"/>
    <w:multiLevelType w:val="hybridMultilevel"/>
    <w:tmpl w:val="D4AEC8A0"/>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0" w15:restartNumberingAfterBreak="0">
    <w:nsid w:val="1130083A"/>
    <w:multiLevelType w:val="hybridMultilevel"/>
    <w:tmpl w:val="C01EBB02"/>
    <w:styleLink w:val="WWNum241211"/>
    <w:lvl w:ilvl="0" w:tplc="D26E42B2">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1882FCB"/>
    <w:multiLevelType w:val="hybridMultilevel"/>
    <w:tmpl w:val="7984344C"/>
    <w:lvl w:ilvl="0" w:tplc="FFFFFFFF">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24753D8"/>
    <w:multiLevelType w:val="hybridMultilevel"/>
    <w:tmpl w:val="3BAC8FE4"/>
    <w:lvl w:ilvl="0" w:tplc="F250734A">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3" w15:restartNumberingAfterBreak="0">
    <w:nsid w:val="13991390"/>
    <w:multiLevelType w:val="hybridMultilevel"/>
    <w:tmpl w:val="756EA2B4"/>
    <w:styleLink w:val="WWNum7411"/>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46B1054"/>
    <w:multiLevelType w:val="hybridMultilevel"/>
    <w:tmpl w:val="A6F21B3C"/>
    <w:lvl w:ilvl="0" w:tplc="443C3B96">
      <w:start w:val="1"/>
      <w:numFmt w:val="decimal"/>
      <w:lvlText w:val="%1."/>
      <w:lvlJc w:val="left"/>
      <w:pPr>
        <w:ind w:left="720" w:hanging="360"/>
      </w:pPr>
      <w:rPr>
        <w:rFonts w:ascii="Calibri" w:hAnsi="Calibri" w:cs="Times New Roman" w:hint="default"/>
      </w:rPr>
    </w:lvl>
    <w:lvl w:ilvl="1" w:tplc="564635E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136C91C4">
      <w:start w:val="1"/>
      <w:numFmt w:val="decimal"/>
      <w:lvlText w:val="%4."/>
      <w:lvlJc w:val="left"/>
      <w:pPr>
        <w:ind w:left="2880" w:hanging="360"/>
      </w:pPr>
      <w:rPr>
        <w:rFonts w:ascii="Times New Roman" w:hAnsi="Times New Roman" w:cs="Times New Roman" w:hint="default"/>
        <w:sz w:val="22"/>
        <w:szCs w:val="22"/>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46E6A05"/>
    <w:multiLevelType w:val="hybridMultilevel"/>
    <w:tmpl w:val="28E05F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4750E8A"/>
    <w:multiLevelType w:val="hybridMultilevel"/>
    <w:tmpl w:val="2F0C445C"/>
    <w:styleLink w:val="Styl1211"/>
    <w:lvl w:ilvl="0" w:tplc="D24C4530">
      <w:start w:val="1"/>
      <w:numFmt w:val="lowerLetter"/>
      <w:lvlText w:val="%1)"/>
      <w:lvlJc w:val="left"/>
      <w:pPr>
        <w:ind w:left="967" w:hanging="459"/>
      </w:pPr>
      <w:rPr>
        <w:rFonts w:ascii="Times New Roman" w:eastAsia="Times New Roman" w:hAnsi="Times New Roman" w:cs="Times New Roman" w:hint="default"/>
        <w:spacing w:val="-1"/>
        <w:w w:val="100"/>
        <w:sz w:val="22"/>
        <w:szCs w:val="22"/>
        <w:lang w:val="pl-PL" w:eastAsia="en-US" w:bidi="ar-SA"/>
      </w:rPr>
    </w:lvl>
    <w:lvl w:ilvl="1" w:tplc="0C3A5016">
      <w:numFmt w:val="bullet"/>
      <w:lvlText w:val="•"/>
      <w:lvlJc w:val="left"/>
      <w:pPr>
        <w:ind w:left="1808" w:hanging="459"/>
      </w:pPr>
      <w:rPr>
        <w:rFonts w:hint="default"/>
        <w:lang w:val="pl-PL" w:eastAsia="en-US" w:bidi="ar-SA"/>
      </w:rPr>
    </w:lvl>
    <w:lvl w:ilvl="2" w:tplc="B6F2D858">
      <w:numFmt w:val="bullet"/>
      <w:lvlText w:val="•"/>
      <w:lvlJc w:val="left"/>
      <w:pPr>
        <w:ind w:left="2657" w:hanging="459"/>
      </w:pPr>
      <w:rPr>
        <w:rFonts w:hint="default"/>
        <w:lang w:val="pl-PL" w:eastAsia="en-US" w:bidi="ar-SA"/>
      </w:rPr>
    </w:lvl>
    <w:lvl w:ilvl="3" w:tplc="22CA299A">
      <w:numFmt w:val="bullet"/>
      <w:lvlText w:val="•"/>
      <w:lvlJc w:val="left"/>
      <w:pPr>
        <w:ind w:left="3505" w:hanging="459"/>
      </w:pPr>
      <w:rPr>
        <w:rFonts w:hint="default"/>
        <w:lang w:val="pl-PL" w:eastAsia="en-US" w:bidi="ar-SA"/>
      </w:rPr>
    </w:lvl>
    <w:lvl w:ilvl="4" w:tplc="717C1792">
      <w:numFmt w:val="bullet"/>
      <w:lvlText w:val="•"/>
      <w:lvlJc w:val="left"/>
      <w:pPr>
        <w:ind w:left="4354" w:hanging="459"/>
      </w:pPr>
      <w:rPr>
        <w:rFonts w:hint="default"/>
        <w:lang w:val="pl-PL" w:eastAsia="en-US" w:bidi="ar-SA"/>
      </w:rPr>
    </w:lvl>
    <w:lvl w:ilvl="5" w:tplc="946C9976">
      <w:numFmt w:val="bullet"/>
      <w:lvlText w:val="•"/>
      <w:lvlJc w:val="left"/>
      <w:pPr>
        <w:ind w:left="5203" w:hanging="459"/>
      </w:pPr>
      <w:rPr>
        <w:rFonts w:hint="default"/>
        <w:lang w:val="pl-PL" w:eastAsia="en-US" w:bidi="ar-SA"/>
      </w:rPr>
    </w:lvl>
    <w:lvl w:ilvl="6" w:tplc="DD8CBE14">
      <w:numFmt w:val="bullet"/>
      <w:lvlText w:val="•"/>
      <w:lvlJc w:val="left"/>
      <w:pPr>
        <w:ind w:left="6051" w:hanging="459"/>
      </w:pPr>
      <w:rPr>
        <w:rFonts w:hint="default"/>
        <w:lang w:val="pl-PL" w:eastAsia="en-US" w:bidi="ar-SA"/>
      </w:rPr>
    </w:lvl>
    <w:lvl w:ilvl="7" w:tplc="950EDB00">
      <w:numFmt w:val="bullet"/>
      <w:lvlText w:val="•"/>
      <w:lvlJc w:val="left"/>
      <w:pPr>
        <w:ind w:left="6900" w:hanging="459"/>
      </w:pPr>
      <w:rPr>
        <w:rFonts w:hint="default"/>
        <w:lang w:val="pl-PL" w:eastAsia="en-US" w:bidi="ar-SA"/>
      </w:rPr>
    </w:lvl>
    <w:lvl w:ilvl="8" w:tplc="1468549C">
      <w:numFmt w:val="bullet"/>
      <w:lvlText w:val="•"/>
      <w:lvlJc w:val="left"/>
      <w:pPr>
        <w:ind w:left="7748" w:hanging="459"/>
      </w:pPr>
      <w:rPr>
        <w:rFonts w:hint="default"/>
        <w:lang w:val="pl-PL" w:eastAsia="en-US" w:bidi="ar-SA"/>
      </w:rPr>
    </w:lvl>
  </w:abstractNum>
  <w:abstractNum w:abstractNumId="27" w15:restartNumberingAfterBreak="0">
    <w:nsid w:val="148D15AF"/>
    <w:multiLevelType w:val="multilevel"/>
    <w:tmpl w:val="1A520E8E"/>
    <w:styleLink w:val="WWNum21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8" w15:restartNumberingAfterBreak="0">
    <w:nsid w:val="14D72667"/>
    <w:multiLevelType w:val="hybridMultilevel"/>
    <w:tmpl w:val="EB20C0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6200CB2"/>
    <w:multiLevelType w:val="hybridMultilevel"/>
    <w:tmpl w:val="55EE1EBE"/>
    <w:lvl w:ilvl="0" w:tplc="B736341C">
      <w:start w:val="1"/>
      <w:numFmt w:val="upperRoman"/>
      <w:lvlText w:val="%1."/>
      <w:lvlJc w:val="left"/>
      <w:pPr>
        <w:ind w:left="258" w:hanging="284"/>
      </w:pPr>
      <w:rPr>
        <w:rFonts w:ascii="Times New Roman" w:eastAsia="Times New Roman" w:hAnsi="Times New Roman" w:cs="Times New Roman" w:hint="default"/>
        <w:b/>
        <w:bCs/>
        <w:spacing w:val="-1"/>
        <w:w w:val="100"/>
        <w:sz w:val="20"/>
        <w:szCs w:val="20"/>
        <w:lang w:val="pl-PL" w:eastAsia="en-US" w:bidi="ar-SA"/>
      </w:rPr>
    </w:lvl>
    <w:lvl w:ilvl="1" w:tplc="89FC06FE">
      <w:numFmt w:val="bullet"/>
      <w:lvlText w:val="•"/>
      <w:lvlJc w:val="left"/>
      <w:pPr>
        <w:ind w:left="1178" w:hanging="284"/>
      </w:pPr>
      <w:rPr>
        <w:rFonts w:hint="default"/>
        <w:lang w:val="pl-PL" w:eastAsia="en-US" w:bidi="ar-SA"/>
      </w:rPr>
    </w:lvl>
    <w:lvl w:ilvl="2" w:tplc="8582763A">
      <w:numFmt w:val="bullet"/>
      <w:lvlText w:val="•"/>
      <w:lvlJc w:val="left"/>
      <w:pPr>
        <w:ind w:left="2097" w:hanging="284"/>
      </w:pPr>
      <w:rPr>
        <w:rFonts w:hint="default"/>
        <w:lang w:val="pl-PL" w:eastAsia="en-US" w:bidi="ar-SA"/>
      </w:rPr>
    </w:lvl>
    <w:lvl w:ilvl="3" w:tplc="ED487E84">
      <w:numFmt w:val="bullet"/>
      <w:lvlText w:val="•"/>
      <w:lvlJc w:val="left"/>
      <w:pPr>
        <w:ind w:left="3015" w:hanging="284"/>
      </w:pPr>
      <w:rPr>
        <w:rFonts w:hint="default"/>
        <w:lang w:val="pl-PL" w:eastAsia="en-US" w:bidi="ar-SA"/>
      </w:rPr>
    </w:lvl>
    <w:lvl w:ilvl="4" w:tplc="334A1F98">
      <w:numFmt w:val="bullet"/>
      <w:lvlText w:val="•"/>
      <w:lvlJc w:val="left"/>
      <w:pPr>
        <w:ind w:left="3934" w:hanging="284"/>
      </w:pPr>
      <w:rPr>
        <w:rFonts w:hint="default"/>
        <w:lang w:val="pl-PL" w:eastAsia="en-US" w:bidi="ar-SA"/>
      </w:rPr>
    </w:lvl>
    <w:lvl w:ilvl="5" w:tplc="4EF207BA">
      <w:numFmt w:val="bullet"/>
      <w:lvlText w:val="•"/>
      <w:lvlJc w:val="left"/>
      <w:pPr>
        <w:ind w:left="4853" w:hanging="284"/>
      </w:pPr>
      <w:rPr>
        <w:rFonts w:hint="default"/>
        <w:lang w:val="pl-PL" w:eastAsia="en-US" w:bidi="ar-SA"/>
      </w:rPr>
    </w:lvl>
    <w:lvl w:ilvl="6" w:tplc="A43ABB3E">
      <w:numFmt w:val="bullet"/>
      <w:lvlText w:val="•"/>
      <w:lvlJc w:val="left"/>
      <w:pPr>
        <w:ind w:left="5771" w:hanging="284"/>
      </w:pPr>
      <w:rPr>
        <w:rFonts w:hint="default"/>
        <w:lang w:val="pl-PL" w:eastAsia="en-US" w:bidi="ar-SA"/>
      </w:rPr>
    </w:lvl>
    <w:lvl w:ilvl="7" w:tplc="D6B21644">
      <w:numFmt w:val="bullet"/>
      <w:lvlText w:val="•"/>
      <w:lvlJc w:val="left"/>
      <w:pPr>
        <w:ind w:left="6690" w:hanging="284"/>
      </w:pPr>
      <w:rPr>
        <w:rFonts w:hint="default"/>
        <w:lang w:val="pl-PL" w:eastAsia="en-US" w:bidi="ar-SA"/>
      </w:rPr>
    </w:lvl>
    <w:lvl w:ilvl="8" w:tplc="71568530">
      <w:numFmt w:val="bullet"/>
      <w:lvlText w:val="•"/>
      <w:lvlJc w:val="left"/>
      <w:pPr>
        <w:ind w:left="7608" w:hanging="284"/>
      </w:pPr>
      <w:rPr>
        <w:rFonts w:hint="default"/>
        <w:lang w:val="pl-PL" w:eastAsia="en-US" w:bidi="ar-SA"/>
      </w:rPr>
    </w:lvl>
  </w:abstractNum>
  <w:abstractNum w:abstractNumId="30" w15:restartNumberingAfterBreak="0">
    <w:nsid w:val="18971ED5"/>
    <w:multiLevelType w:val="hybridMultilevel"/>
    <w:tmpl w:val="1EFE64FE"/>
    <w:styleLink w:val="Styl1111"/>
    <w:lvl w:ilvl="0" w:tplc="F9EA463C">
      <w:start w:val="1"/>
      <w:numFmt w:val="decimal"/>
      <w:lvlText w:val="%1."/>
      <w:lvlJc w:val="left"/>
      <w:pPr>
        <w:tabs>
          <w:tab w:val="num" w:pos="360"/>
        </w:tabs>
        <w:ind w:left="360" w:hanging="360"/>
      </w:pPr>
      <w:rPr>
        <w:rFonts w:ascii="Times New Roman" w:eastAsia="Times New Roman" w:hAnsi="Times New Roman" w:cs="Times New Roman"/>
        <w:b w:val="0"/>
        <w:i w:val="0"/>
        <w:sz w:val="22"/>
        <w:szCs w:val="24"/>
      </w:rPr>
    </w:lvl>
    <w:lvl w:ilvl="1" w:tplc="F5D23936">
      <w:start w:val="1"/>
      <w:numFmt w:val="lowerLetter"/>
      <w:lvlText w:val="%2."/>
      <w:lvlJc w:val="left"/>
      <w:pPr>
        <w:tabs>
          <w:tab w:val="num" w:pos="1440"/>
        </w:tabs>
        <w:ind w:left="1440" w:hanging="360"/>
      </w:pPr>
    </w:lvl>
    <w:lvl w:ilvl="2" w:tplc="5CACB99C" w:tentative="1">
      <w:start w:val="1"/>
      <w:numFmt w:val="lowerRoman"/>
      <w:lvlText w:val="%3."/>
      <w:lvlJc w:val="right"/>
      <w:pPr>
        <w:tabs>
          <w:tab w:val="num" w:pos="2160"/>
        </w:tabs>
        <w:ind w:left="2160" w:hanging="180"/>
      </w:pPr>
    </w:lvl>
    <w:lvl w:ilvl="3" w:tplc="132015A2" w:tentative="1">
      <w:start w:val="1"/>
      <w:numFmt w:val="decimal"/>
      <w:lvlText w:val="%4."/>
      <w:lvlJc w:val="left"/>
      <w:pPr>
        <w:tabs>
          <w:tab w:val="num" w:pos="2880"/>
        </w:tabs>
        <w:ind w:left="2880" w:hanging="360"/>
      </w:pPr>
    </w:lvl>
    <w:lvl w:ilvl="4" w:tplc="24A8C8E6" w:tentative="1">
      <w:start w:val="1"/>
      <w:numFmt w:val="lowerLetter"/>
      <w:lvlText w:val="%5."/>
      <w:lvlJc w:val="left"/>
      <w:pPr>
        <w:tabs>
          <w:tab w:val="num" w:pos="3600"/>
        </w:tabs>
        <w:ind w:left="3600" w:hanging="360"/>
      </w:pPr>
    </w:lvl>
    <w:lvl w:ilvl="5" w:tplc="D1E494FA" w:tentative="1">
      <w:start w:val="1"/>
      <w:numFmt w:val="lowerRoman"/>
      <w:lvlText w:val="%6."/>
      <w:lvlJc w:val="right"/>
      <w:pPr>
        <w:tabs>
          <w:tab w:val="num" w:pos="4320"/>
        </w:tabs>
        <w:ind w:left="4320" w:hanging="180"/>
      </w:pPr>
    </w:lvl>
    <w:lvl w:ilvl="6" w:tplc="A976AAF8" w:tentative="1">
      <w:start w:val="1"/>
      <w:numFmt w:val="decimal"/>
      <w:lvlText w:val="%7."/>
      <w:lvlJc w:val="left"/>
      <w:pPr>
        <w:tabs>
          <w:tab w:val="num" w:pos="5040"/>
        </w:tabs>
        <w:ind w:left="5040" w:hanging="360"/>
      </w:pPr>
    </w:lvl>
    <w:lvl w:ilvl="7" w:tplc="A0FA00EE" w:tentative="1">
      <w:start w:val="1"/>
      <w:numFmt w:val="lowerLetter"/>
      <w:lvlText w:val="%8."/>
      <w:lvlJc w:val="left"/>
      <w:pPr>
        <w:tabs>
          <w:tab w:val="num" w:pos="5760"/>
        </w:tabs>
        <w:ind w:left="5760" w:hanging="360"/>
      </w:pPr>
    </w:lvl>
    <w:lvl w:ilvl="8" w:tplc="2C948C20" w:tentative="1">
      <w:start w:val="1"/>
      <w:numFmt w:val="lowerRoman"/>
      <w:lvlText w:val="%9."/>
      <w:lvlJc w:val="right"/>
      <w:pPr>
        <w:tabs>
          <w:tab w:val="num" w:pos="6480"/>
        </w:tabs>
        <w:ind w:left="6480" w:hanging="180"/>
      </w:pPr>
    </w:lvl>
  </w:abstractNum>
  <w:abstractNum w:abstractNumId="31" w15:restartNumberingAfterBreak="0">
    <w:nsid w:val="192D0DB4"/>
    <w:multiLevelType w:val="hybridMultilevel"/>
    <w:tmpl w:val="52E2FBA8"/>
    <w:lvl w:ilvl="0" w:tplc="04150017">
      <w:start w:val="1"/>
      <w:numFmt w:val="lowerLetter"/>
      <w:lvlText w:val="%1)"/>
      <w:lvlJc w:val="left"/>
      <w:pPr>
        <w:ind w:left="2690" w:hanging="360"/>
      </w:pPr>
    </w:lvl>
    <w:lvl w:ilvl="1" w:tplc="04150019" w:tentative="1">
      <w:start w:val="1"/>
      <w:numFmt w:val="lowerLetter"/>
      <w:lvlText w:val="%2."/>
      <w:lvlJc w:val="left"/>
      <w:pPr>
        <w:ind w:left="3410" w:hanging="360"/>
      </w:pPr>
    </w:lvl>
    <w:lvl w:ilvl="2" w:tplc="0415001B" w:tentative="1">
      <w:start w:val="1"/>
      <w:numFmt w:val="lowerRoman"/>
      <w:lvlText w:val="%3."/>
      <w:lvlJc w:val="right"/>
      <w:pPr>
        <w:ind w:left="4130" w:hanging="180"/>
      </w:pPr>
    </w:lvl>
    <w:lvl w:ilvl="3" w:tplc="0415000F" w:tentative="1">
      <w:start w:val="1"/>
      <w:numFmt w:val="decimal"/>
      <w:lvlText w:val="%4."/>
      <w:lvlJc w:val="left"/>
      <w:pPr>
        <w:ind w:left="4850" w:hanging="360"/>
      </w:pPr>
    </w:lvl>
    <w:lvl w:ilvl="4" w:tplc="04150019" w:tentative="1">
      <w:start w:val="1"/>
      <w:numFmt w:val="lowerLetter"/>
      <w:lvlText w:val="%5."/>
      <w:lvlJc w:val="left"/>
      <w:pPr>
        <w:ind w:left="5570" w:hanging="360"/>
      </w:pPr>
    </w:lvl>
    <w:lvl w:ilvl="5" w:tplc="0415001B" w:tentative="1">
      <w:start w:val="1"/>
      <w:numFmt w:val="lowerRoman"/>
      <w:lvlText w:val="%6."/>
      <w:lvlJc w:val="right"/>
      <w:pPr>
        <w:ind w:left="6290" w:hanging="180"/>
      </w:pPr>
    </w:lvl>
    <w:lvl w:ilvl="6" w:tplc="0415000F" w:tentative="1">
      <w:start w:val="1"/>
      <w:numFmt w:val="decimal"/>
      <w:lvlText w:val="%7."/>
      <w:lvlJc w:val="left"/>
      <w:pPr>
        <w:ind w:left="7010" w:hanging="360"/>
      </w:pPr>
    </w:lvl>
    <w:lvl w:ilvl="7" w:tplc="04150019" w:tentative="1">
      <w:start w:val="1"/>
      <w:numFmt w:val="lowerLetter"/>
      <w:lvlText w:val="%8."/>
      <w:lvlJc w:val="left"/>
      <w:pPr>
        <w:ind w:left="7730" w:hanging="360"/>
      </w:pPr>
    </w:lvl>
    <w:lvl w:ilvl="8" w:tplc="0415001B" w:tentative="1">
      <w:start w:val="1"/>
      <w:numFmt w:val="lowerRoman"/>
      <w:lvlText w:val="%9."/>
      <w:lvlJc w:val="right"/>
      <w:pPr>
        <w:ind w:left="8450" w:hanging="180"/>
      </w:pPr>
    </w:lvl>
  </w:abstractNum>
  <w:abstractNum w:abstractNumId="32" w15:restartNumberingAfterBreak="0">
    <w:nsid w:val="19CD7B24"/>
    <w:multiLevelType w:val="hybridMultilevel"/>
    <w:tmpl w:val="A0184ADA"/>
    <w:lvl w:ilvl="0" w:tplc="24FE8F54">
      <w:start w:val="1"/>
      <w:numFmt w:val="decimal"/>
      <w:lvlText w:val="%1."/>
      <w:lvlJc w:val="left"/>
      <w:pPr>
        <w:ind w:left="720" w:hanging="360"/>
      </w:pPr>
      <w:rPr>
        <w:b/>
        <w:bCs/>
      </w:rPr>
    </w:lvl>
    <w:lvl w:ilvl="1" w:tplc="8354972E">
      <w:start w:val="1"/>
      <w:numFmt w:val="lowerLetter"/>
      <w:lvlText w:val="%2."/>
      <w:lvlJc w:val="left"/>
      <w:pPr>
        <w:ind w:left="1440" w:hanging="360"/>
      </w:pPr>
    </w:lvl>
    <w:lvl w:ilvl="2" w:tplc="2972576E">
      <w:start w:val="1"/>
      <w:numFmt w:val="lowerRoman"/>
      <w:lvlText w:val="%3."/>
      <w:lvlJc w:val="right"/>
      <w:pPr>
        <w:ind w:left="2160" w:hanging="180"/>
      </w:pPr>
    </w:lvl>
    <w:lvl w:ilvl="3" w:tplc="6A8C0A90">
      <w:start w:val="1"/>
      <w:numFmt w:val="decimal"/>
      <w:lvlText w:val="%4."/>
      <w:lvlJc w:val="left"/>
      <w:pPr>
        <w:ind w:left="2880" w:hanging="360"/>
      </w:pPr>
    </w:lvl>
    <w:lvl w:ilvl="4" w:tplc="7E82B080">
      <w:start w:val="1"/>
      <w:numFmt w:val="lowerLetter"/>
      <w:lvlText w:val="%5."/>
      <w:lvlJc w:val="left"/>
      <w:pPr>
        <w:ind w:left="3600" w:hanging="360"/>
      </w:pPr>
    </w:lvl>
    <w:lvl w:ilvl="5" w:tplc="AE78E4EC">
      <w:start w:val="1"/>
      <w:numFmt w:val="lowerRoman"/>
      <w:lvlText w:val="%6."/>
      <w:lvlJc w:val="right"/>
      <w:pPr>
        <w:ind w:left="4320" w:hanging="180"/>
      </w:pPr>
    </w:lvl>
    <w:lvl w:ilvl="6" w:tplc="E8129A0E">
      <w:start w:val="1"/>
      <w:numFmt w:val="decimal"/>
      <w:lvlText w:val="%7."/>
      <w:lvlJc w:val="left"/>
      <w:pPr>
        <w:ind w:left="5040" w:hanging="360"/>
      </w:pPr>
    </w:lvl>
    <w:lvl w:ilvl="7" w:tplc="B49C6714">
      <w:start w:val="1"/>
      <w:numFmt w:val="lowerLetter"/>
      <w:lvlText w:val="%8."/>
      <w:lvlJc w:val="left"/>
      <w:pPr>
        <w:ind w:left="5760" w:hanging="360"/>
      </w:pPr>
    </w:lvl>
    <w:lvl w:ilvl="8" w:tplc="F29280E8">
      <w:start w:val="1"/>
      <w:numFmt w:val="lowerRoman"/>
      <w:lvlText w:val="%9."/>
      <w:lvlJc w:val="right"/>
      <w:pPr>
        <w:ind w:left="6480" w:hanging="180"/>
      </w:pPr>
    </w:lvl>
  </w:abstractNum>
  <w:abstractNum w:abstractNumId="33" w15:restartNumberingAfterBreak="0">
    <w:nsid w:val="1C616641"/>
    <w:multiLevelType w:val="hybridMultilevel"/>
    <w:tmpl w:val="4622F8A4"/>
    <w:styleLink w:val="WWNum3821"/>
    <w:lvl w:ilvl="0" w:tplc="353A64D0">
      <w:start w:val="21"/>
      <w:numFmt w:val="decimal"/>
      <w:lvlText w:val="%1."/>
      <w:lvlJc w:val="left"/>
      <w:pPr>
        <w:ind w:left="708" w:hanging="450"/>
      </w:pPr>
      <w:rPr>
        <w:rFonts w:ascii="Times New Roman" w:eastAsia="Times New Roman" w:hAnsi="Times New Roman" w:cs="Times New Roman" w:hint="default"/>
        <w:w w:val="100"/>
        <w:sz w:val="22"/>
        <w:szCs w:val="22"/>
        <w:lang w:val="pl-PL" w:eastAsia="en-US" w:bidi="ar-SA"/>
      </w:rPr>
    </w:lvl>
    <w:lvl w:ilvl="1" w:tplc="70889F52">
      <w:numFmt w:val="bullet"/>
      <w:lvlText w:val="•"/>
      <w:lvlJc w:val="left"/>
      <w:pPr>
        <w:ind w:left="1574" w:hanging="450"/>
      </w:pPr>
      <w:rPr>
        <w:rFonts w:hint="default"/>
        <w:lang w:val="pl-PL" w:eastAsia="en-US" w:bidi="ar-SA"/>
      </w:rPr>
    </w:lvl>
    <w:lvl w:ilvl="2" w:tplc="9B105988">
      <w:numFmt w:val="bullet"/>
      <w:lvlText w:val="•"/>
      <w:lvlJc w:val="left"/>
      <w:pPr>
        <w:ind w:left="2449" w:hanging="450"/>
      </w:pPr>
      <w:rPr>
        <w:rFonts w:hint="default"/>
        <w:lang w:val="pl-PL" w:eastAsia="en-US" w:bidi="ar-SA"/>
      </w:rPr>
    </w:lvl>
    <w:lvl w:ilvl="3" w:tplc="45FA094C">
      <w:numFmt w:val="bullet"/>
      <w:lvlText w:val="•"/>
      <w:lvlJc w:val="left"/>
      <w:pPr>
        <w:ind w:left="3323" w:hanging="450"/>
      </w:pPr>
      <w:rPr>
        <w:rFonts w:hint="default"/>
        <w:lang w:val="pl-PL" w:eastAsia="en-US" w:bidi="ar-SA"/>
      </w:rPr>
    </w:lvl>
    <w:lvl w:ilvl="4" w:tplc="ED94E662">
      <w:numFmt w:val="bullet"/>
      <w:lvlText w:val="•"/>
      <w:lvlJc w:val="left"/>
      <w:pPr>
        <w:ind w:left="4198" w:hanging="450"/>
      </w:pPr>
      <w:rPr>
        <w:rFonts w:hint="default"/>
        <w:lang w:val="pl-PL" w:eastAsia="en-US" w:bidi="ar-SA"/>
      </w:rPr>
    </w:lvl>
    <w:lvl w:ilvl="5" w:tplc="FD6825DC">
      <w:numFmt w:val="bullet"/>
      <w:lvlText w:val="•"/>
      <w:lvlJc w:val="left"/>
      <w:pPr>
        <w:ind w:left="5073" w:hanging="450"/>
      </w:pPr>
      <w:rPr>
        <w:rFonts w:hint="default"/>
        <w:lang w:val="pl-PL" w:eastAsia="en-US" w:bidi="ar-SA"/>
      </w:rPr>
    </w:lvl>
    <w:lvl w:ilvl="6" w:tplc="BFDE5148">
      <w:numFmt w:val="bullet"/>
      <w:lvlText w:val="•"/>
      <w:lvlJc w:val="left"/>
      <w:pPr>
        <w:ind w:left="5947" w:hanging="450"/>
      </w:pPr>
      <w:rPr>
        <w:rFonts w:hint="default"/>
        <w:lang w:val="pl-PL" w:eastAsia="en-US" w:bidi="ar-SA"/>
      </w:rPr>
    </w:lvl>
    <w:lvl w:ilvl="7" w:tplc="A164EC84">
      <w:numFmt w:val="bullet"/>
      <w:lvlText w:val="•"/>
      <w:lvlJc w:val="left"/>
      <w:pPr>
        <w:ind w:left="6822" w:hanging="450"/>
      </w:pPr>
      <w:rPr>
        <w:rFonts w:hint="default"/>
        <w:lang w:val="pl-PL" w:eastAsia="en-US" w:bidi="ar-SA"/>
      </w:rPr>
    </w:lvl>
    <w:lvl w:ilvl="8" w:tplc="13F60696">
      <w:numFmt w:val="bullet"/>
      <w:lvlText w:val="•"/>
      <w:lvlJc w:val="left"/>
      <w:pPr>
        <w:ind w:left="7696" w:hanging="450"/>
      </w:pPr>
      <w:rPr>
        <w:rFonts w:hint="default"/>
        <w:lang w:val="pl-PL" w:eastAsia="en-US" w:bidi="ar-SA"/>
      </w:rPr>
    </w:lvl>
  </w:abstractNum>
  <w:abstractNum w:abstractNumId="34" w15:restartNumberingAfterBreak="0">
    <w:nsid w:val="1C7C710F"/>
    <w:multiLevelType w:val="hybridMultilevel"/>
    <w:tmpl w:val="1D20D7C6"/>
    <w:styleLink w:val="WWNum20121"/>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DCD71BD"/>
    <w:multiLevelType w:val="hybridMultilevel"/>
    <w:tmpl w:val="85A81CA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1F72223C"/>
    <w:multiLevelType w:val="hybridMultilevel"/>
    <w:tmpl w:val="ECA8767E"/>
    <w:lvl w:ilvl="0" w:tplc="0F28E2DE">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0214775"/>
    <w:multiLevelType w:val="hybridMultilevel"/>
    <w:tmpl w:val="B9207592"/>
    <w:styleLink w:val="WWNum241111"/>
    <w:lvl w:ilvl="0" w:tplc="F0CC8524">
      <w:start w:val="1"/>
      <w:numFmt w:val="decimal"/>
      <w:lvlText w:val="%1."/>
      <w:lvlJc w:val="left"/>
      <w:pPr>
        <w:ind w:left="542" w:hanging="360"/>
      </w:pPr>
      <w:rPr>
        <w:rFonts w:ascii="Times New Roman" w:eastAsia="Times New Roman" w:hAnsi="Times New Roman" w:cs="Times New Roman" w:hint="default"/>
        <w:w w:val="100"/>
        <w:sz w:val="22"/>
        <w:szCs w:val="22"/>
        <w:lang w:val="pl-PL" w:eastAsia="en-US" w:bidi="ar-SA"/>
      </w:rPr>
    </w:lvl>
    <w:lvl w:ilvl="1" w:tplc="DA14DF44">
      <w:numFmt w:val="bullet"/>
      <w:lvlText w:val="•"/>
      <w:lvlJc w:val="left"/>
      <w:pPr>
        <w:ind w:left="980" w:hanging="360"/>
      </w:pPr>
      <w:rPr>
        <w:rFonts w:hint="default"/>
        <w:lang w:val="pl-PL" w:eastAsia="en-US" w:bidi="ar-SA"/>
      </w:rPr>
    </w:lvl>
    <w:lvl w:ilvl="2" w:tplc="E1D43006">
      <w:numFmt w:val="bullet"/>
      <w:lvlText w:val="•"/>
      <w:lvlJc w:val="left"/>
      <w:pPr>
        <w:ind w:left="1920" w:hanging="360"/>
      </w:pPr>
      <w:rPr>
        <w:rFonts w:hint="default"/>
        <w:lang w:val="pl-PL" w:eastAsia="en-US" w:bidi="ar-SA"/>
      </w:rPr>
    </w:lvl>
    <w:lvl w:ilvl="3" w:tplc="AEC89F20">
      <w:numFmt w:val="bullet"/>
      <w:lvlText w:val="•"/>
      <w:lvlJc w:val="left"/>
      <w:pPr>
        <w:ind w:left="2861" w:hanging="360"/>
      </w:pPr>
      <w:rPr>
        <w:rFonts w:hint="default"/>
        <w:lang w:val="pl-PL" w:eastAsia="en-US" w:bidi="ar-SA"/>
      </w:rPr>
    </w:lvl>
    <w:lvl w:ilvl="4" w:tplc="28CCA2BA">
      <w:numFmt w:val="bullet"/>
      <w:lvlText w:val="•"/>
      <w:lvlJc w:val="left"/>
      <w:pPr>
        <w:ind w:left="3802" w:hanging="360"/>
      </w:pPr>
      <w:rPr>
        <w:rFonts w:hint="default"/>
        <w:lang w:val="pl-PL" w:eastAsia="en-US" w:bidi="ar-SA"/>
      </w:rPr>
    </w:lvl>
    <w:lvl w:ilvl="5" w:tplc="4E3A8214">
      <w:numFmt w:val="bullet"/>
      <w:lvlText w:val="•"/>
      <w:lvlJc w:val="left"/>
      <w:pPr>
        <w:ind w:left="4742" w:hanging="360"/>
      </w:pPr>
      <w:rPr>
        <w:rFonts w:hint="default"/>
        <w:lang w:val="pl-PL" w:eastAsia="en-US" w:bidi="ar-SA"/>
      </w:rPr>
    </w:lvl>
    <w:lvl w:ilvl="6" w:tplc="AFEA275E">
      <w:numFmt w:val="bullet"/>
      <w:lvlText w:val="•"/>
      <w:lvlJc w:val="left"/>
      <w:pPr>
        <w:ind w:left="5683" w:hanging="360"/>
      </w:pPr>
      <w:rPr>
        <w:rFonts w:hint="default"/>
        <w:lang w:val="pl-PL" w:eastAsia="en-US" w:bidi="ar-SA"/>
      </w:rPr>
    </w:lvl>
    <w:lvl w:ilvl="7" w:tplc="C03EB204">
      <w:numFmt w:val="bullet"/>
      <w:lvlText w:val="•"/>
      <w:lvlJc w:val="left"/>
      <w:pPr>
        <w:ind w:left="6624" w:hanging="360"/>
      </w:pPr>
      <w:rPr>
        <w:rFonts w:hint="default"/>
        <w:lang w:val="pl-PL" w:eastAsia="en-US" w:bidi="ar-SA"/>
      </w:rPr>
    </w:lvl>
    <w:lvl w:ilvl="8" w:tplc="CD00101E">
      <w:numFmt w:val="bullet"/>
      <w:lvlText w:val="•"/>
      <w:lvlJc w:val="left"/>
      <w:pPr>
        <w:ind w:left="7564" w:hanging="360"/>
      </w:pPr>
      <w:rPr>
        <w:rFonts w:hint="default"/>
        <w:lang w:val="pl-PL" w:eastAsia="en-US" w:bidi="ar-SA"/>
      </w:rPr>
    </w:lvl>
  </w:abstractNum>
  <w:abstractNum w:abstractNumId="38" w15:restartNumberingAfterBreak="0">
    <w:nsid w:val="20D00F10"/>
    <w:multiLevelType w:val="hybridMultilevel"/>
    <w:tmpl w:val="E9DC5658"/>
    <w:lvl w:ilvl="0" w:tplc="47D07434">
      <w:start w:val="1"/>
      <w:numFmt w:val="decimal"/>
      <w:lvlText w:val="%1."/>
      <w:lvlJc w:val="left"/>
      <w:pPr>
        <w:ind w:left="360" w:hanging="360"/>
      </w:pPr>
      <w:rPr>
        <w:b w:val="0"/>
        <w:bCs/>
      </w:rPr>
    </w:lvl>
    <w:lvl w:ilvl="1" w:tplc="CD2A71EE">
      <w:start w:val="1"/>
      <w:numFmt w:val="decimal"/>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2710A37"/>
    <w:multiLevelType w:val="multilevel"/>
    <w:tmpl w:val="2696CA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22F675AD"/>
    <w:multiLevelType w:val="hybridMultilevel"/>
    <w:tmpl w:val="BF163F30"/>
    <w:lvl w:ilvl="0" w:tplc="A87AEBC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4A3294D"/>
    <w:multiLevelType w:val="hybridMultilevel"/>
    <w:tmpl w:val="2F564764"/>
    <w:lvl w:ilvl="0" w:tplc="FFFFFFFF">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2" w15:restartNumberingAfterBreak="0">
    <w:nsid w:val="25BA0BDD"/>
    <w:multiLevelType w:val="hybridMultilevel"/>
    <w:tmpl w:val="CFACABEE"/>
    <w:lvl w:ilvl="0" w:tplc="496894CA">
      <w:start w:val="1"/>
      <w:numFmt w:val="decimal"/>
      <w:lvlText w:val="%1."/>
      <w:lvlJc w:val="left"/>
      <w:pPr>
        <w:ind w:left="720" w:hanging="360"/>
      </w:pPr>
      <w:rPr>
        <w:rFonts w:ascii="Calibri" w:hAnsi="Calibri" w:cs="Arial" w:hint="default"/>
        <w:b w:val="0"/>
        <w:i w:val="0"/>
        <w:color w:val="auto"/>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77978D1"/>
    <w:multiLevelType w:val="multilevel"/>
    <w:tmpl w:val="833C37B4"/>
    <w:styleLink w:val="WWNum20211"/>
    <w:lvl w:ilvl="0">
      <w:start w:val="1"/>
      <w:numFmt w:val="decimal"/>
      <w:lvlText w:val="%1."/>
      <w:lvlJc w:val="left"/>
      <w:pPr>
        <w:ind w:left="927" w:hanging="360"/>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050" w:hanging="432"/>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1100" w:hanging="432"/>
      </w:pPr>
      <w:rPr>
        <w:rFonts w:hint="default"/>
        <w:lang w:val="pl-PL" w:eastAsia="en-US" w:bidi="ar-SA"/>
      </w:rPr>
    </w:lvl>
    <w:lvl w:ilvl="3">
      <w:numFmt w:val="bullet"/>
      <w:lvlText w:val="•"/>
      <w:lvlJc w:val="left"/>
      <w:pPr>
        <w:ind w:left="2143" w:hanging="432"/>
      </w:pPr>
      <w:rPr>
        <w:rFonts w:hint="default"/>
        <w:lang w:val="pl-PL" w:eastAsia="en-US" w:bidi="ar-SA"/>
      </w:rPr>
    </w:lvl>
    <w:lvl w:ilvl="4">
      <w:numFmt w:val="bullet"/>
      <w:lvlText w:val="•"/>
      <w:lvlJc w:val="left"/>
      <w:pPr>
        <w:ind w:left="3186" w:hanging="432"/>
      </w:pPr>
      <w:rPr>
        <w:rFonts w:hint="default"/>
        <w:lang w:val="pl-PL" w:eastAsia="en-US" w:bidi="ar-SA"/>
      </w:rPr>
    </w:lvl>
    <w:lvl w:ilvl="5">
      <w:numFmt w:val="bullet"/>
      <w:lvlText w:val="•"/>
      <w:lvlJc w:val="left"/>
      <w:pPr>
        <w:ind w:left="4229" w:hanging="432"/>
      </w:pPr>
      <w:rPr>
        <w:rFonts w:hint="default"/>
        <w:lang w:val="pl-PL" w:eastAsia="en-US" w:bidi="ar-SA"/>
      </w:rPr>
    </w:lvl>
    <w:lvl w:ilvl="6">
      <w:numFmt w:val="bullet"/>
      <w:lvlText w:val="•"/>
      <w:lvlJc w:val="left"/>
      <w:pPr>
        <w:ind w:left="5273" w:hanging="432"/>
      </w:pPr>
      <w:rPr>
        <w:rFonts w:hint="default"/>
        <w:lang w:val="pl-PL" w:eastAsia="en-US" w:bidi="ar-SA"/>
      </w:rPr>
    </w:lvl>
    <w:lvl w:ilvl="7">
      <w:numFmt w:val="bullet"/>
      <w:lvlText w:val="•"/>
      <w:lvlJc w:val="left"/>
      <w:pPr>
        <w:ind w:left="6316" w:hanging="432"/>
      </w:pPr>
      <w:rPr>
        <w:rFonts w:hint="default"/>
        <w:lang w:val="pl-PL" w:eastAsia="en-US" w:bidi="ar-SA"/>
      </w:rPr>
    </w:lvl>
    <w:lvl w:ilvl="8">
      <w:numFmt w:val="bullet"/>
      <w:lvlText w:val="•"/>
      <w:lvlJc w:val="left"/>
      <w:pPr>
        <w:ind w:left="7359" w:hanging="432"/>
      </w:pPr>
      <w:rPr>
        <w:rFonts w:hint="default"/>
        <w:lang w:val="pl-PL" w:eastAsia="en-US" w:bidi="ar-SA"/>
      </w:rPr>
    </w:lvl>
  </w:abstractNum>
  <w:abstractNum w:abstractNumId="44"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5" w15:restartNumberingAfterBreak="0">
    <w:nsid w:val="28087EC4"/>
    <w:multiLevelType w:val="hybridMultilevel"/>
    <w:tmpl w:val="D7C8CA5C"/>
    <w:lvl w:ilvl="0" w:tplc="0415000F">
      <w:start w:val="1"/>
      <w:numFmt w:val="decimal"/>
      <w:lvlText w:val="%1."/>
      <w:lvlJc w:val="left"/>
      <w:pPr>
        <w:ind w:left="720" w:hanging="360"/>
      </w:pPr>
      <w:rPr>
        <w:rFonts w:hint="default"/>
      </w:rPr>
    </w:lvl>
    <w:lvl w:ilvl="1" w:tplc="B3403584">
      <w:start w:val="1"/>
      <w:numFmt w:val="bullet"/>
      <w:lvlText w:val="-"/>
      <w:lvlJc w:val="left"/>
      <w:pPr>
        <w:ind w:left="1440" w:hanging="360"/>
      </w:pPr>
      <w:rPr>
        <w:rFonts w:ascii="Agency FB" w:hAnsi="Agency FB" w:hint="default"/>
      </w:rPr>
    </w:lvl>
    <w:lvl w:ilvl="2" w:tplc="FFFFFFFF">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8B02F51"/>
    <w:multiLevelType w:val="hybridMultilevel"/>
    <w:tmpl w:val="C9E84D60"/>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7" w15:restartNumberingAfterBreak="0">
    <w:nsid w:val="290C7AE5"/>
    <w:multiLevelType w:val="hybridMultilevel"/>
    <w:tmpl w:val="8D7E934A"/>
    <w:lvl w:ilvl="0" w:tplc="A41EBE1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94746FF"/>
    <w:multiLevelType w:val="hybridMultilevel"/>
    <w:tmpl w:val="C8DE9D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9891AD2"/>
    <w:multiLevelType w:val="hybridMultilevel"/>
    <w:tmpl w:val="7AFEDBFC"/>
    <w:styleLink w:val="WWNum2021"/>
    <w:lvl w:ilvl="0" w:tplc="851A9A8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A2B5D47"/>
    <w:multiLevelType w:val="hybridMultilevel"/>
    <w:tmpl w:val="91B437E6"/>
    <w:lvl w:ilvl="0" w:tplc="023AB0B8">
      <w:numFmt w:val="bullet"/>
      <w:lvlText w:val="−"/>
      <w:lvlJc w:val="left"/>
      <w:pPr>
        <w:ind w:left="825" w:hanging="179"/>
      </w:pPr>
      <w:rPr>
        <w:rFonts w:ascii="Times New Roman" w:eastAsia="Times New Roman" w:hAnsi="Times New Roman" w:cs="Times New Roman" w:hint="default"/>
        <w:w w:val="100"/>
        <w:sz w:val="22"/>
        <w:szCs w:val="22"/>
        <w:lang w:val="pl-PL" w:eastAsia="en-US" w:bidi="ar-SA"/>
      </w:rPr>
    </w:lvl>
    <w:lvl w:ilvl="1" w:tplc="0D780F94">
      <w:numFmt w:val="bullet"/>
      <w:lvlText w:val="•"/>
      <w:lvlJc w:val="left"/>
      <w:pPr>
        <w:ind w:left="1682" w:hanging="179"/>
      </w:pPr>
      <w:rPr>
        <w:rFonts w:hint="default"/>
        <w:lang w:val="pl-PL" w:eastAsia="en-US" w:bidi="ar-SA"/>
      </w:rPr>
    </w:lvl>
    <w:lvl w:ilvl="2" w:tplc="F648D98E">
      <w:numFmt w:val="bullet"/>
      <w:lvlText w:val="•"/>
      <w:lvlJc w:val="left"/>
      <w:pPr>
        <w:ind w:left="2545" w:hanging="179"/>
      </w:pPr>
      <w:rPr>
        <w:rFonts w:hint="default"/>
        <w:lang w:val="pl-PL" w:eastAsia="en-US" w:bidi="ar-SA"/>
      </w:rPr>
    </w:lvl>
    <w:lvl w:ilvl="3" w:tplc="94D08CA0">
      <w:numFmt w:val="bullet"/>
      <w:lvlText w:val="•"/>
      <w:lvlJc w:val="left"/>
      <w:pPr>
        <w:ind w:left="3407" w:hanging="179"/>
      </w:pPr>
      <w:rPr>
        <w:rFonts w:hint="default"/>
        <w:lang w:val="pl-PL" w:eastAsia="en-US" w:bidi="ar-SA"/>
      </w:rPr>
    </w:lvl>
    <w:lvl w:ilvl="4" w:tplc="7D325160">
      <w:numFmt w:val="bullet"/>
      <w:lvlText w:val="•"/>
      <w:lvlJc w:val="left"/>
      <w:pPr>
        <w:ind w:left="4270" w:hanging="179"/>
      </w:pPr>
      <w:rPr>
        <w:rFonts w:hint="default"/>
        <w:lang w:val="pl-PL" w:eastAsia="en-US" w:bidi="ar-SA"/>
      </w:rPr>
    </w:lvl>
    <w:lvl w:ilvl="5" w:tplc="39A249E4">
      <w:numFmt w:val="bullet"/>
      <w:lvlText w:val="•"/>
      <w:lvlJc w:val="left"/>
      <w:pPr>
        <w:ind w:left="5133" w:hanging="179"/>
      </w:pPr>
      <w:rPr>
        <w:rFonts w:hint="default"/>
        <w:lang w:val="pl-PL" w:eastAsia="en-US" w:bidi="ar-SA"/>
      </w:rPr>
    </w:lvl>
    <w:lvl w:ilvl="6" w:tplc="193216BE">
      <w:numFmt w:val="bullet"/>
      <w:lvlText w:val="•"/>
      <w:lvlJc w:val="left"/>
      <w:pPr>
        <w:ind w:left="5995" w:hanging="179"/>
      </w:pPr>
      <w:rPr>
        <w:rFonts w:hint="default"/>
        <w:lang w:val="pl-PL" w:eastAsia="en-US" w:bidi="ar-SA"/>
      </w:rPr>
    </w:lvl>
    <w:lvl w:ilvl="7" w:tplc="D486D766">
      <w:numFmt w:val="bullet"/>
      <w:lvlText w:val="•"/>
      <w:lvlJc w:val="left"/>
      <w:pPr>
        <w:ind w:left="6858" w:hanging="179"/>
      </w:pPr>
      <w:rPr>
        <w:rFonts w:hint="default"/>
        <w:lang w:val="pl-PL" w:eastAsia="en-US" w:bidi="ar-SA"/>
      </w:rPr>
    </w:lvl>
    <w:lvl w:ilvl="8" w:tplc="1E1ECDF4">
      <w:numFmt w:val="bullet"/>
      <w:lvlText w:val="•"/>
      <w:lvlJc w:val="left"/>
      <w:pPr>
        <w:ind w:left="7720" w:hanging="179"/>
      </w:pPr>
      <w:rPr>
        <w:rFonts w:hint="default"/>
        <w:lang w:val="pl-PL" w:eastAsia="en-US" w:bidi="ar-SA"/>
      </w:rPr>
    </w:lvl>
  </w:abstractNum>
  <w:abstractNum w:abstractNumId="51" w15:restartNumberingAfterBreak="0">
    <w:nsid w:val="2A9673ED"/>
    <w:multiLevelType w:val="hybridMultilevel"/>
    <w:tmpl w:val="25569FF0"/>
    <w:styleLink w:val="WWNum161111"/>
    <w:lvl w:ilvl="0" w:tplc="24703286">
      <w:start w:val="13"/>
      <w:numFmt w:val="upperRoman"/>
      <w:lvlText w:val="%1."/>
      <w:lvlJc w:val="left"/>
      <w:pPr>
        <w:ind w:left="783" w:hanging="526"/>
      </w:pPr>
      <w:rPr>
        <w:rFonts w:ascii="Times New Roman" w:eastAsia="Times New Roman" w:hAnsi="Times New Roman" w:cs="Times New Roman" w:hint="default"/>
        <w:b/>
        <w:bCs/>
        <w:spacing w:val="-1"/>
        <w:w w:val="100"/>
        <w:sz w:val="22"/>
        <w:szCs w:val="22"/>
        <w:lang w:val="pl-PL" w:eastAsia="en-US" w:bidi="ar-SA"/>
      </w:rPr>
    </w:lvl>
    <w:lvl w:ilvl="1" w:tplc="EA4033EA">
      <w:numFmt w:val="bullet"/>
      <w:lvlText w:val="•"/>
      <w:lvlJc w:val="left"/>
      <w:pPr>
        <w:ind w:left="1646" w:hanging="526"/>
      </w:pPr>
      <w:rPr>
        <w:rFonts w:hint="default"/>
        <w:lang w:val="pl-PL" w:eastAsia="en-US" w:bidi="ar-SA"/>
      </w:rPr>
    </w:lvl>
    <w:lvl w:ilvl="2" w:tplc="E5E29706">
      <w:numFmt w:val="bullet"/>
      <w:lvlText w:val="•"/>
      <w:lvlJc w:val="left"/>
      <w:pPr>
        <w:ind w:left="2513" w:hanging="526"/>
      </w:pPr>
      <w:rPr>
        <w:rFonts w:hint="default"/>
        <w:lang w:val="pl-PL" w:eastAsia="en-US" w:bidi="ar-SA"/>
      </w:rPr>
    </w:lvl>
    <w:lvl w:ilvl="3" w:tplc="49407C34">
      <w:numFmt w:val="bullet"/>
      <w:lvlText w:val="•"/>
      <w:lvlJc w:val="left"/>
      <w:pPr>
        <w:ind w:left="3379" w:hanging="526"/>
      </w:pPr>
      <w:rPr>
        <w:rFonts w:hint="default"/>
        <w:lang w:val="pl-PL" w:eastAsia="en-US" w:bidi="ar-SA"/>
      </w:rPr>
    </w:lvl>
    <w:lvl w:ilvl="4" w:tplc="3588322E">
      <w:numFmt w:val="bullet"/>
      <w:lvlText w:val="•"/>
      <w:lvlJc w:val="left"/>
      <w:pPr>
        <w:ind w:left="4246" w:hanging="526"/>
      </w:pPr>
      <w:rPr>
        <w:rFonts w:hint="default"/>
        <w:lang w:val="pl-PL" w:eastAsia="en-US" w:bidi="ar-SA"/>
      </w:rPr>
    </w:lvl>
    <w:lvl w:ilvl="5" w:tplc="9D7C2250">
      <w:numFmt w:val="bullet"/>
      <w:lvlText w:val="•"/>
      <w:lvlJc w:val="left"/>
      <w:pPr>
        <w:ind w:left="5113" w:hanging="526"/>
      </w:pPr>
      <w:rPr>
        <w:rFonts w:hint="default"/>
        <w:lang w:val="pl-PL" w:eastAsia="en-US" w:bidi="ar-SA"/>
      </w:rPr>
    </w:lvl>
    <w:lvl w:ilvl="6" w:tplc="A4C25928">
      <w:numFmt w:val="bullet"/>
      <w:lvlText w:val="•"/>
      <w:lvlJc w:val="left"/>
      <w:pPr>
        <w:ind w:left="5979" w:hanging="526"/>
      </w:pPr>
      <w:rPr>
        <w:rFonts w:hint="default"/>
        <w:lang w:val="pl-PL" w:eastAsia="en-US" w:bidi="ar-SA"/>
      </w:rPr>
    </w:lvl>
    <w:lvl w:ilvl="7" w:tplc="B42C7030">
      <w:numFmt w:val="bullet"/>
      <w:lvlText w:val="•"/>
      <w:lvlJc w:val="left"/>
      <w:pPr>
        <w:ind w:left="6846" w:hanging="526"/>
      </w:pPr>
      <w:rPr>
        <w:rFonts w:hint="default"/>
        <w:lang w:val="pl-PL" w:eastAsia="en-US" w:bidi="ar-SA"/>
      </w:rPr>
    </w:lvl>
    <w:lvl w:ilvl="8" w:tplc="7164A19A">
      <w:numFmt w:val="bullet"/>
      <w:lvlText w:val="•"/>
      <w:lvlJc w:val="left"/>
      <w:pPr>
        <w:ind w:left="7712" w:hanging="526"/>
      </w:pPr>
      <w:rPr>
        <w:rFonts w:hint="default"/>
        <w:lang w:val="pl-PL" w:eastAsia="en-US" w:bidi="ar-SA"/>
      </w:rPr>
    </w:lvl>
  </w:abstractNum>
  <w:abstractNum w:abstractNumId="52" w15:restartNumberingAfterBreak="0">
    <w:nsid w:val="2A9A22BF"/>
    <w:multiLevelType w:val="hybridMultilevel"/>
    <w:tmpl w:val="750849C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AF07275"/>
    <w:multiLevelType w:val="multilevel"/>
    <w:tmpl w:val="67B6313C"/>
    <w:styleLink w:val="WWNum74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4" w15:restartNumberingAfterBreak="0">
    <w:nsid w:val="2BE352B1"/>
    <w:multiLevelType w:val="hybridMultilevel"/>
    <w:tmpl w:val="CA769170"/>
    <w:lvl w:ilvl="0" w:tplc="812C094A">
      <w:start w:val="1"/>
      <w:numFmt w:val="decimal"/>
      <w:lvlText w:val="%1."/>
      <w:lvlJc w:val="left"/>
      <w:pPr>
        <w:ind w:left="644" w:hanging="360"/>
      </w:pPr>
      <w:rPr>
        <w:rFonts w:ascii="Arial Narrow" w:eastAsia="Times New Roman" w:hAnsi="Arial Narrow" w:cs="Times New Roman" w:hint="default"/>
      </w:rPr>
    </w:lvl>
    <w:lvl w:ilvl="1" w:tplc="0EFC14F2">
      <w:start w:val="1"/>
      <w:numFmt w:val="decimal"/>
      <w:lvlText w:val="%2."/>
      <w:lvlJc w:val="left"/>
      <w:pPr>
        <w:ind w:left="1364" w:hanging="360"/>
      </w:pPr>
      <w:rPr>
        <w:rFonts w:ascii="Calibri" w:eastAsia="Times New Roman" w:hAnsi="Calibri" w:cs="Calibri" w:hint="default"/>
      </w:rPr>
    </w:lvl>
    <w:lvl w:ilvl="2" w:tplc="345C2AEE">
      <w:start w:val="1"/>
      <w:numFmt w:val="decimal"/>
      <w:lvlText w:val="%3)"/>
      <w:lvlJc w:val="left"/>
      <w:pPr>
        <w:ind w:left="2264" w:hanging="360"/>
      </w:pPr>
      <w:rPr>
        <w:rFonts w:hint="default"/>
        <w:b w:val="0"/>
      </w:rPr>
    </w:lvl>
    <w:lvl w:ilvl="3" w:tplc="E87A3ACA">
      <w:start w:val="1"/>
      <w:numFmt w:val="lowerLetter"/>
      <w:lvlText w:val="%4)"/>
      <w:lvlJc w:val="left"/>
      <w:pPr>
        <w:ind w:left="2804" w:hanging="360"/>
      </w:pPr>
      <w:rPr>
        <w:rFonts w:hint="default"/>
      </w:rPr>
    </w:lvl>
    <w:lvl w:ilvl="4" w:tplc="04150019">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5" w15:restartNumberingAfterBreak="0">
    <w:nsid w:val="2BEC3B4C"/>
    <w:multiLevelType w:val="hybridMultilevel"/>
    <w:tmpl w:val="14BCE39A"/>
    <w:lvl w:ilvl="0" w:tplc="04150017">
      <w:start w:val="1"/>
      <w:numFmt w:val="lowerLetter"/>
      <w:lvlText w:val="%1)"/>
      <w:lvlJc w:val="left"/>
      <w:pPr>
        <w:ind w:left="978" w:hanging="360"/>
      </w:pPr>
    </w:lvl>
    <w:lvl w:ilvl="1" w:tplc="04150019" w:tentative="1">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56" w15:restartNumberingAfterBreak="0">
    <w:nsid w:val="2BF81418"/>
    <w:multiLevelType w:val="hybridMultilevel"/>
    <w:tmpl w:val="7DEEA236"/>
    <w:styleLink w:val="WWNum161211"/>
    <w:lvl w:ilvl="0" w:tplc="8856AD1C">
      <w:start w:val="1"/>
      <w:numFmt w:val="decimal"/>
      <w:lvlText w:val="%1."/>
      <w:lvlJc w:val="left"/>
      <w:pPr>
        <w:ind w:left="163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2CCD7831"/>
    <w:multiLevelType w:val="hybridMultilevel"/>
    <w:tmpl w:val="41EA0F88"/>
    <w:lvl w:ilvl="0" w:tplc="D4CE8B16">
      <w:start w:val="1"/>
      <w:numFmt w:val="decimal"/>
      <w:lvlText w:val="%1."/>
      <w:lvlJc w:val="left"/>
      <w:pPr>
        <w:ind w:left="720" w:hanging="360"/>
      </w:pPr>
      <w:rPr>
        <w:rFonts w:hint="default"/>
        <w:i w:val="0"/>
        <w:color w:val="auto"/>
      </w:r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2D0D7A00"/>
    <w:multiLevelType w:val="hybridMultilevel"/>
    <w:tmpl w:val="27183F64"/>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9" w15:restartNumberingAfterBreak="0">
    <w:nsid w:val="2E19414C"/>
    <w:multiLevelType w:val="hybridMultilevel"/>
    <w:tmpl w:val="645691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31217413"/>
    <w:multiLevelType w:val="hybridMultilevel"/>
    <w:tmpl w:val="01128F4C"/>
    <w:lvl w:ilvl="0" w:tplc="61A8CB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1484952"/>
    <w:multiLevelType w:val="hybridMultilevel"/>
    <w:tmpl w:val="419694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14C620E"/>
    <w:multiLevelType w:val="hybridMultilevel"/>
    <w:tmpl w:val="D520BDE8"/>
    <w:styleLink w:val="WWNum381111"/>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407271E"/>
    <w:multiLevelType w:val="multilevel"/>
    <w:tmpl w:val="626A038C"/>
    <w:styleLink w:val="WWNum2413"/>
    <w:lvl w:ilvl="0">
      <w:start w:val="1"/>
      <w:numFmt w:val="decimal"/>
      <w:lvlText w:val="%1."/>
      <w:lvlJc w:val="left"/>
      <w:pPr>
        <w:tabs>
          <w:tab w:val="num" w:pos="360"/>
        </w:tabs>
        <w:ind w:left="360" w:hanging="360"/>
      </w:pPr>
      <w:rPr>
        <w:rFonts w:hint="default"/>
        <w:b w:val="0"/>
        <w:i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4" w15:restartNumberingAfterBreak="0">
    <w:nsid w:val="348C2EDD"/>
    <w:multiLevelType w:val="hybridMultilevel"/>
    <w:tmpl w:val="14CC2BC6"/>
    <w:styleLink w:val="WWNum3813"/>
    <w:lvl w:ilvl="0" w:tplc="A288E1BE">
      <w:start w:val="1"/>
      <w:numFmt w:val="decimal"/>
      <w:lvlText w:val="%1."/>
      <w:lvlJc w:val="left"/>
      <w:pPr>
        <w:tabs>
          <w:tab w:val="num" w:pos="360"/>
        </w:tabs>
        <w:ind w:left="360" w:hanging="360"/>
      </w:pPr>
      <w:rPr>
        <w:rFonts w:hint="default"/>
        <w:b w:val="0"/>
        <w:i w:val="0"/>
        <w:sz w:val="22"/>
        <w:szCs w:val="24"/>
      </w:rPr>
    </w:lvl>
    <w:lvl w:ilvl="1" w:tplc="E4BE0B18" w:tentative="1">
      <w:start w:val="1"/>
      <w:numFmt w:val="lowerLetter"/>
      <w:lvlText w:val="%2."/>
      <w:lvlJc w:val="left"/>
      <w:pPr>
        <w:tabs>
          <w:tab w:val="num" w:pos="1440"/>
        </w:tabs>
        <w:ind w:left="1440" w:hanging="360"/>
      </w:pPr>
    </w:lvl>
    <w:lvl w:ilvl="2" w:tplc="F3D00B52" w:tentative="1">
      <w:start w:val="1"/>
      <w:numFmt w:val="lowerRoman"/>
      <w:lvlText w:val="%3."/>
      <w:lvlJc w:val="right"/>
      <w:pPr>
        <w:tabs>
          <w:tab w:val="num" w:pos="2160"/>
        </w:tabs>
        <w:ind w:left="2160" w:hanging="180"/>
      </w:pPr>
    </w:lvl>
    <w:lvl w:ilvl="3" w:tplc="88BAE8E4" w:tentative="1">
      <w:start w:val="1"/>
      <w:numFmt w:val="decimal"/>
      <w:lvlText w:val="%4."/>
      <w:lvlJc w:val="left"/>
      <w:pPr>
        <w:tabs>
          <w:tab w:val="num" w:pos="2880"/>
        </w:tabs>
        <w:ind w:left="2880" w:hanging="360"/>
      </w:pPr>
    </w:lvl>
    <w:lvl w:ilvl="4" w:tplc="02E699D8" w:tentative="1">
      <w:start w:val="1"/>
      <w:numFmt w:val="lowerLetter"/>
      <w:lvlText w:val="%5."/>
      <w:lvlJc w:val="left"/>
      <w:pPr>
        <w:tabs>
          <w:tab w:val="num" w:pos="3600"/>
        </w:tabs>
        <w:ind w:left="3600" w:hanging="360"/>
      </w:pPr>
    </w:lvl>
    <w:lvl w:ilvl="5" w:tplc="5D20107A" w:tentative="1">
      <w:start w:val="1"/>
      <w:numFmt w:val="lowerRoman"/>
      <w:lvlText w:val="%6."/>
      <w:lvlJc w:val="right"/>
      <w:pPr>
        <w:tabs>
          <w:tab w:val="num" w:pos="4320"/>
        </w:tabs>
        <w:ind w:left="4320" w:hanging="180"/>
      </w:pPr>
    </w:lvl>
    <w:lvl w:ilvl="6" w:tplc="57AA7868" w:tentative="1">
      <w:start w:val="1"/>
      <w:numFmt w:val="decimal"/>
      <w:lvlText w:val="%7."/>
      <w:lvlJc w:val="left"/>
      <w:pPr>
        <w:tabs>
          <w:tab w:val="num" w:pos="5040"/>
        </w:tabs>
        <w:ind w:left="5040" w:hanging="360"/>
      </w:pPr>
    </w:lvl>
    <w:lvl w:ilvl="7" w:tplc="9C52987A" w:tentative="1">
      <w:start w:val="1"/>
      <w:numFmt w:val="lowerLetter"/>
      <w:lvlText w:val="%8."/>
      <w:lvlJc w:val="left"/>
      <w:pPr>
        <w:tabs>
          <w:tab w:val="num" w:pos="5760"/>
        </w:tabs>
        <w:ind w:left="5760" w:hanging="360"/>
      </w:pPr>
    </w:lvl>
    <w:lvl w:ilvl="8" w:tplc="1C72CAA8" w:tentative="1">
      <w:start w:val="1"/>
      <w:numFmt w:val="lowerRoman"/>
      <w:lvlText w:val="%9."/>
      <w:lvlJc w:val="right"/>
      <w:pPr>
        <w:tabs>
          <w:tab w:val="num" w:pos="6480"/>
        </w:tabs>
        <w:ind w:left="6480" w:hanging="180"/>
      </w:pPr>
    </w:lvl>
  </w:abstractNum>
  <w:abstractNum w:abstractNumId="65" w15:restartNumberingAfterBreak="0">
    <w:nsid w:val="383F0C86"/>
    <w:multiLevelType w:val="hybridMultilevel"/>
    <w:tmpl w:val="5DC251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852661A"/>
    <w:multiLevelType w:val="hybridMultilevel"/>
    <w:tmpl w:val="5A9CA2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AD77B0B"/>
    <w:multiLevelType w:val="hybridMultilevel"/>
    <w:tmpl w:val="2D00D2AE"/>
    <w:styleLink w:val="Styl112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D8F4BFC"/>
    <w:multiLevelType w:val="hybridMultilevel"/>
    <w:tmpl w:val="6B1208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3E3D6ED4"/>
    <w:multiLevelType w:val="singleLevel"/>
    <w:tmpl w:val="6908D8E6"/>
    <w:styleLink w:val="WWNum181"/>
    <w:lvl w:ilvl="0">
      <w:start w:val="1"/>
      <w:numFmt w:val="decimal"/>
      <w:lvlText w:val="%1."/>
      <w:lvlJc w:val="left"/>
      <w:pPr>
        <w:tabs>
          <w:tab w:val="num" w:pos="360"/>
        </w:tabs>
        <w:ind w:left="360" w:hanging="360"/>
      </w:pPr>
      <w:rPr>
        <w:rFonts w:hint="default"/>
        <w:b w:val="0"/>
        <w:color w:val="auto"/>
        <w:sz w:val="24"/>
        <w:szCs w:val="24"/>
      </w:rPr>
    </w:lvl>
  </w:abstractNum>
  <w:abstractNum w:abstractNumId="70" w15:restartNumberingAfterBreak="0">
    <w:nsid w:val="3EC264B0"/>
    <w:multiLevelType w:val="hybridMultilevel"/>
    <w:tmpl w:val="17440D3E"/>
    <w:styleLink w:val="WWNum24131"/>
    <w:lvl w:ilvl="0" w:tplc="4A028DC0">
      <w:start w:val="1"/>
      <w:numFmt w:val="decimal"/>
      <w:lvlText w:val="%1."/>
      <w:lvlJc w:val="left"/>
      <w:pPr>
        <w:ind w:left="542" w:hanging="284"/>
      </w:pPr>
      <w:rPr>
        <w:rFonts w:ascii="Times New Roman" w:eastAsia="Times New Roman" w:hAnsi="Times New Roman" w:cs="Times New Roman" w:hint="default"/>
        <w:w w:val="100"/>
        <w:sz w:val="22"/>
        <w:szCs w:val="22"/>
        <w:lang w:val="pl-PL" w:eastAsia="en-US" w:bidi="ar-SA"/>
      </w:rPr>
    </w:lvl>
    <w:lvl w:ilvl="1" w:tplc="A0A41D6E">
      <w:numFmt w:val="bullet"/>
      <w:lvlText w:val=""/>
      <w:lvlJc w:val="left"/>
      <w:pPr>
        <w:ind w:left="825" w:hanging="283"/>
      </w:pPr>
      <w:rPr>
        <w:rFonts w:ascii="Symbol" w:eastAsia="Symbol" w:hAnsi="Symbol" w:cs="Symbol" w:hint="default"/>
        <w:w w:val="100"/>
        <w:sz w:val="22"/>
        <w:szCs w:val="22"/>
        <w:lang w:val="pl-PL" w:eastAsia="en-US" w:bidi="ar-SA"/>
      </w:rPr>
    </w:lvl>
    <w:lvl w:ilvl="2" w:tplc="75D8791C">
      <w:numFmt w:val="bullet"/>
      <w:lvlText w:val="•"/>
      <w:lvlJc w:val="left"/>
      <w:pPr>
        <w:ind w:left="1778" w:hanging="283"/>
      </w:pPr>
      <w:rPr>
        <w:rFonts w:hint="default"/>
        <w:lang w:val="pl-PL" w:eastAsia="en-US" w:bidi="ar-SA"/>
      </w:rPr>
    </w:lvl>
    <w:lvl w:ilvl="3" w:tplc="8C0E96E6">
      <w:numFmt w:val="bullet"/>
      <w:lvlText w:val="•"/>
      <w:lvlJc w:val="left"/>
      <w:pPr>
        <w:ind w:left="2736" w:hanging="283"/>
      </w:pPr>
      <w:rPr>
        <w:rFonts w:hint="default"/>
        <w:lang w:val="pl-PL" w:eastAsia="en-US" w:bidi="ar-SA"/>
      </w:rPr>
    </w:lvl>
    <w:lvl w:ilvl="4" w:tplc="8FC266D0">
      <w:numFmt w:val="bullet"/>
      <w:lvlText w:val="•"/>
      <w:lvlJc w:val="left"/>
      <w:pPr>
        <w:ind w:left="3695" w:hanging="283"/>
      </w:pPr>
      <w:rPr>
        <w:rFonts w:hint="default"/>
        <w:lang w:val="pl-PL" w:eastAsia="en-US" w:bidi="ar-SA"/>
      </w:rPr>
    </w:lvl>
    <w:lvl w:ilvl="5" w:tplc="9CB6839C">
      <w:numFmt w:val="bullet"/>
      <w:lvlText w:val="•"/>
      <w:lvlJc w:val="left"/>
      <w:pPr>
        <w:ind w:left="4653" w:hanging="283"/>
      </w:pPr>
      <w:rPr>
        <w:rFonts w:hint="default"/>
        <w:lang w:val="pl-PL" w:eastAsia="en-US" w:bidi="ar-SA"/>
      </w:rPr>
    </w:lvl>
    <w:lvl w:ilvl="6" w:tplc="94CCBA64">
      <w:numFmt w:val="bullet"/>
      <w:lvlText w:val="•"/>
      <w:lvlJc w:val="left"/>
      <w:pPr>
        <w:ind w:left="5612" w:hanging="283"/>
      </w:pPr>
      <w:rPr>
        <w:rFonts w:hint="default"/>
        <w:lang w:val="pl-PL" w:eastAsia="en-US" w:bidi="ar-SA"/>
      </w:rPr>
    </w:lvl>
    <w:lvl w:ilvl="7" w:tplc="3768E6F2">
      <w:numFmt w:val="bullet"/>
      <w:lvlText w:val="•"/>
      <w:lvlJc w:val="left"/>
      <w:pPr>
        <w:ind w:left="6570" w:hanging="283"/>
      </w:pPr>
      <w:rPr>
        <w:rFonts w:hint="default"/>
        <w:lang w:val="pl-PL" w:eastAsia="en-US" w:bidi="ar-SA"/>
      </w:rPr>
    </w:lvl>
    <w:lvl w:ilvl="8" w:tplc="91981FF0">
      <w:numFmt w:val="bullet"/>
      <w:lvlText w:val="•"/>
      <w:lvlJc w:val="left"/>
      <w:pPr>
        <w:ind w:left="7529" w:hanging="283"/>
      </w:pPr>
      <w:rPr>
        <w:rFonts w:hint="default"/>
        <w:lang w:val="pl-PL" w:eastAsia="en-US" w:bidi="ar-SA"/>
      </w:rPr>
    </w:lvl>
  </w:abstractNum>
  <w:abstractNum w:abstractNumId="71" w15:restartNumberingAfterBreak="0">
    <w:nsid w:val="3ECD7B82"/>
    <w:multiLevelType w:val="hybridMultilevel"/>
    <w:tmpl w:val="F3EAF0A4"/>
    <w:styleLink w:val="WWNum38111"/>
    <w:lvl w:ilvl="0" w:tplc="62EEC6B4">
      <w:start w:val="3"/>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3F2E0FC5"/>
    <w:multiLevelType w:val="hybridMultilevel"/>
    <w:tmpl w:val="3A3C9D8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3" w15:restartNumberingAfterBreak="0">
    <w:nsid w:val="3FD74C76"/>
    <w:multiLevelType w:val="hybridMultilevel"/>
    <w:tmpl w:val="FF1C76C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3FE614A5"/>
    <w:multiLevelType w:val="hybridMultilevel"/>
    <w:tmpl w:val="144C29BE"/>
    <w:styleLink w:val="WWNum2513"/>
    <w:lvl w:ilvl="0" w:tplc="D2CC5A70">
      <w:start w:val="1"/>
      <w:numFmt w:val="decimal"/>
      <w:lvlText w:val="%1."/>
      <w:lvlJc w:val="left"/>
      <w:pPr>
        <w:tabs>
          <w:tab w:val="num" w:pos="360"/>
        </w:tabs>
        <w:ind w:left="360" w:hanging="360"/>
      </w:pPr>
      <w:rPr>
        <w:rFonts w:hint="default"/>
        <w:b w:val="0"/>
        <w:i w:val="0"/>
        <w:sz w:val="22"/>
        <w:szCs w:val="24"/>
      </w:rPr>
    </w:lvl>
    <w:lvl w:ilvl="1" w:tplc="650C1C78"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75" w15:restartNumberingAfterBreak="0">
    <w:nsid w:val="411B6018"/>
    <w:multiLevelType w:val="hybridMultilevel"/>
    <w:tmpl w:val="F9AE0F58"/>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41506283"/>
    <w:multiLevelType w:val="hybridMultilevel"/>
    <w:tmpl w:val="22E403C6"/>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77" w15:restartNumberingAfterBreak="0">
    <w:nsid w:val="418D1147"/>
    <w:multiLevelType w:val="hybridMultilevel"/>
    <w:tmpl w:val="07824B14"/>
    <w:styleLink w:val="Styl21211"/>
    <w:lvl w:ilvl="0" w:tplc="A13A97FA">
      <w:start w:val="1"/>
      <w:numFmt w:val="decimal"/>
      <w:lvlText w:val="%1."/>
      <w:lvlJc w:val="left"/>
    </w:lvl>
    <w:lvl w:ilvl="1" w:tplc="F27C3304">
      <w:start w:val="1"/>
      <w:numFmt w:val="lowerLetter"/>
      <w:lvlText w:val="%2."/>
      <w:lvlJc w:val="left"/>
    </w:lvl>
    <w:lvl w:ilvl="2" w:tplc="6FE4EFF6">
      <w:start w:val="1"/>
      <w:numFmt w:val="lowerRoman"/>
      <w:lvlText w:val="%3."/>
      <w:lvlJc w:val="right"/>
    </w:lvl>
    <w:lvl w:ilvl="3" w:tplc="61F2E9CE">
      <w:start w:val="1"/>
      <w:numFmt w:val="decimal"/>
      <w:lvlText w:val="%4."/>
      <w:lvlJc w:val="left"/>
    </w:lvl>
    <w:lvl w:ilvl="4" w:tplc="35CC5FF8">
      <w:start w:val="1"/>
      <w:numFmt w:val="lowerLetter"/>
      <w:lvlText w:val="%5."/>
      <w:lvlJc w:val="left"/>
    </w:lvl>
    <w:lvl w:ilvl="5" w:tplc="4B4C0634">
      <w:start w:val="1"/>
      <w:numFmt w:val="lowerRoman"/>
      <w:lvlText w:val="%6."/>
      <w:lvlJc w:val="right"/>
    </w:lvl>
    <w:lvl w:ilvl="6" w:tplc="6E6CA560">
      <w:start w:val="1"/>
      <w:numFmt w:val="decimal"/>
      <w:lvlText w:val="%7."/>
      <w:lvlJc w:val="left"/>
    </w:lvl>
    <w:lvl w:ilvl="7" w:tplc="FA74FD22">
      <w:start w:val="1"/>
      <w:numFmt w:val="lowerLetter"/>
      <w:lvlText w:val="%8."/>
      <w:lvlJc w:val="left"/>
    </w:lvl>
    <w:lvl w:ilvl="8" w:tplc="A326640A">
      <w:start w:val="1"/>
      <w:numFmt w:val="lowerRoman"/>
      <w:lvlText w:val="%9."/>
      <w:lvlJc w:val="right"/>
    </w:lvl>
  </w:abstractNum>
  <w:abstractNum w:abstractNumId="78" w15:restartNumberingAfterBreak="0">
    <w:nsid w:val="41FF0B40"/>
    <w:multiLevelType w:val="hybridMultilevel"/>
    <w:tmpl w:val="6FCC651A"/>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79" w15:restartNumberingAfterBreak="0">
    <w:nsid w:val="42265FBC"/>
    <w:multiLevelType w:val="multilevel"/>
    <w:tmpl w:val="5CDE292E"/>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80" w15:restartNumberingAfterBreak="0">
    <w:nsid w:val="430F4EE9"/>
    <w:multiLevelType w:val="hybridMultilevel"/>
    <w:tmpl w:val="20B2B336"/>
    <w:lvl w:ilvl="0" w:tplc="FB72FD6E">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1" w15:restartNumberingAfterBreak="0">
    <w:nsid w:val="43987265"/>
    <w:multiLevelType w:val="hybridMultilevel"/>
    <w:tmpl w:val="C4CC40BE"/>
    <w:styleLink w:val="WWNum191211"/>
    <w:lvl w:ilvl="0" w:tplc="04150011">
      <w:start w:val="1"/>
      <w:numFmt w:val="decimal"/>
      <w:lvlText w:val="%1)"/>
      <w:lvlJc w:val="left"/>
      <w:pPr>
        <w:ind w:left="3054" w:hanging="360"/>
      </w:pPr>
    </w:lvl>
    <w:lvl w:ilvl="1" w:tplc="04150019">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82" w15:restartNumberingAfterBreak="0">
    <w:nsid w:val="442878BF"/>
    <w:multiLevelType w:val="hybridMultilevel"/>
    <w:tmpl w:val="446EAA8E"/>
    <w:lvl w:ilvl="0" w:tplc="04150011">
      <w:start w:val="1"/>
      <w:numFmt w:val="decimal"/>
      <w:lvlText w:val="%1)"/>
      <w:lvlJc w:val="left"/>
      <w:pPr>
        <w:ind w:left="72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3" w15:restartNumberingAfterBreak="0">
    <w:nsid w:val="442F795D"/>
    <w:multiLevelType w:val="hybridMultilevel"/>
    <w:tmpl w:val="80A4852C"/>
    <w:styleLink w:val="WWNum1913"/>
    <w:lvl w:ilvl="0" w:tplc="84E0114C">
      <w:start w:val="1"/>
      <w:numFmt w:val="decimal"/>
      <w:lvlText w:val="%1."/>
      <w:lvlJc w:val="left"/>
      <w:pPr>
        <w:tabs>
          <w:tab w:val="num" w:pos="360"/>
        </w:tabs>
        <w:ind w:left="360" w:hanging="360"/>
      </w:pPr>
      <w:rPr>
        <w:rFonts w:hint="default"/>
        <w:b w:val="0"/>
        <w:i w:val="0"/>
        <w:sz w:val="22"/>
        <w:szCs w:val="24"/>
      </w:rPr>
    </w:lvl>
    <w:lvl w:ilvl="1" w:tplc="321E36D6" w:tentative="1">
      <w:start w:val="1"/>
      <w:numFmt w:val="lowerLetter"/>
      <w:lvlText w:val="%2."/>
      <w:lvlJc w:val="left"/>
      <w:pPr>
        <w:tabs>
          <w:tab w:val="num" w:pos="1440"/>
        </w:tabs>
        <w:ind w:left="1440" w:hanging="360"/>
      </w:pPr>
    </w:lvl>
    <w:lvl w:ilvl="2" w:tplc="34589EF6" w:tentative="1">
      <w:start w:val="1"/>
      <w:numFmt w:val="lowerRoman"/>
      <w:lvlText w:val="%3."/>
      <w:lvlJc w:val="right"/>
      <w:pPr>
        <w:tabs>
          <w:tab w:val="num" w:pos="2160"/>
        </w:tabs>
        <w:ind w:left="2160" w:hanging="180"/>
      </w:pPr>
    </w:lvl>
    <w:lvl w:ilvl="3" w:tplc="AB80DF70" w:tentative="1">
      <w:start w:val="1"/>
      <w:numFmt w:val="decimal"/>
      <w:lvlText w:val="%4."/>
      <w:lvlJc w:val="left"/>
      <w:pPr>
        <w:tabs>
          <w:tab w:val="num" w:pos="2880"/>
        </w:tabs>
        <w:ind w:left="2880" w:hanging="360"/>
      </w:pPr>
    </w:lvl>
    <w:lvl w:ilvl="4" w:tplc="89CCBB7E" w:tentative="1">
      <w:start w:val="1"/>
      <w:numFmt w:val="lowerLetter"/>
      <w:lvlText w:val="%5."/>
      <w:lvlJc w:val="left"/>
      <w:pPr>
        <w:tabs>
          <w:tab w:val="num" w:pos="3600"/>
        </w:tabs>
        <w:ind w:left="3600" w:hanging="360"/>
      </w:pPr>
    </w:lvl>
    <w:lvl w:ilvl="5" w:tplc="51407EE4" w:tentative="1">
      <w:start w:val="1"/>
      <w:numFmt w:val="lowerRoman"/>
      <w:lvlText w:val="%6."/>
      <w:lvlJc w:val="right"/>
      <w:pPr>
        <w:tabs>
          <w:tab w:val="num" w:pos="4320"/>
        </w:tabs>
        <w:ind w:left="4320" w:hanging="180"/>
      </w:pPr>
    </w:lvl>
    <w:lvl w:ilvl="6" w:tplc="716254FA" w:tentative="1">
      <w:start w:val="1"/>
      <w:numFmt w:val="decimal"/>
      <w:lvlText w:val="%7."/>
      <w:lvlJc w:val="left"/>
      <w:pPr>
        <w:tabs>
          <w:tab w:val="num" w:pos="5040"/>
        </w:tabs>
        <w:ind w:left="5040" w:hanging="360"/>
      </w:pPr>
    </w:lvl>
    <w:lvl w:ilvl="7" w:tplc="6DA8584E" w:tentative="1">
      <w:start w:val="1"/>
      <w:numFmt w:val="lowerLetter"/>
      <w:lvlText w:val="%8."/>
      <w:lvlJc w:val="left"/>
      <w:pPr>
        <w:tabs>
          <w:tab w:val="num" w:pos="5760"/>
        </w:tabs>
        <w:ind w:left="5760" w:hanging="360"/>
      </w:pPr>
    </w:lvl>
    <w:lvl w:ilvl="8" w:tplc="06DA2ED2" w:tentative="1">
      <w:start w:val="1"/>
      <w:numFmt w:val="lowerRoman"/>
      <w:lvlText w:val="%9."/>
      <w:lvlJc w:val="right"/>
      <w:pPr>
        <w:tabs>
          <w:tab w:val="num" w:pos="6480"/>
        </w:tabs>
        <w:ind w:left="6480" w:hanging="180"/>
      </w:pPr>
    </w:lvl>
  </w:abstractNum>
  <w:abstractNum w:abstractNumId="84" w15:restartNumberingAfterBreak="0">
    <w:nsid w:val="443A2E86"/>
    <w:multiLevelType w:val="multilevel"/>
    <w:tmpl w:val="D346A9FA"/>
    <w:styleLink w:val="WWNum19131"/>
    <w:lvl w:ilvl="0">
      <w:start w:val="1"/>
      <w:numFmt w:val="decimal"/>
      <w:lvlText w:val="%1."/>
      <w:lvlJc w:val="left"/>
      <w:pPr>
        <w:ind w:left="683" w:hanging="425"/>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978" w:hanging="360"/>
      </w:pPr>
      <w:rPr>
        <w:rFonts w:ascii="Times New Roman" w:eastAsia="Times New Roman" w:hAnsi="Times New Roman" w:cs="Times New Roman" w:hint="default"/>
        <w:b/>
        <w:bCs/>
        <w:w w:val="100"/>
        <w:sz w:val="22"/>
        <w:szCs w:val="22"/>
        <w:lang w:val="pl-PL" w:eastAsia="en-US" w:bidi="ar-SA"/>
      </w:rPr>
    </w:lvl>
    <w:lvl w:ilvl="2">
      <w:numFmt w:val="bullet"/>
      <w:lvlText w:val="•"/>
      <w:lvlJc w:val="left"/>
      <w:pPr>
        <w:ind w:left="1920" w:hanging="360"/>
      </w:pPr>
      <w:rPr>
        <w:rFonts w:hint="default"/>
        <w:lang w:val="pl-PL" w:eastAsia="en-US" w:bidi="ar-SA"/>
      </w:rPr>
    </w:lvl>
    <w:lvl w:ilvl="3">
      <w:numFmt w:val="bullet"/>
      <w:lvlText w:val="•"/>
      <w:lvlJc w:val="left"/>
      <w:pPr>
        <w:ind w:left="2861" w:hanging="360"/>
      </w:pPr>
      <w:rPr>
        <w:rFonts w:hint="default"/>
        <w:lang w:val="pl-PL" w:eastAsia="en-US" w:bidi="ar-SA"/>
      </w:rPr>
    </w:lvl>
    <w:lvl w:ilvl="4">
      <w:numFmt w:val="bullet"/>
      <w:lvlText w:val="•"/>
      <w:lvlJc w:val="left"/>
      <w:pPr>
        <w:ind w:left="3802" w:hanging="360"/>
      </w:pPr>
      <w:rPr>
        <w:rFonts w:hint="default"/>
        <w:lang w:val="pl-PL" w:eastAsia="en-US" w:bidi="ar-SA"/>
      </w:rPr>
    </w:lvl>
    <w:lvl w:ilvl="5">
      <w:numFmt w:val="bullet"/>
      <w:lvlText w:val="•"/>
      <w:lvlJc w:val="left"/>
      <w:pPr>
        <w:ind w:left="4742" w:hanging="360"/>
      </w:pPr>
      <w:rPr>
        <w:rFonts w:hint="default"/>
        <w:lang w:val="pl-PL" w:eastAsia="en-US" w:bidi="ar-SA"/>
      </w:rPr>
    </w:lvl>
    <w:lvl w:ilvl="6">
      <w:numFmt w:val="bullet"/>
      <w:lvlText w:val="•"/>
      <w:lvlJc w:val="left"/>
      <w:pPr>
        <w:ind w:left="5683" w:hanging="360"/>
      </w:pPr>
      <w:rPr>
        <w:rFonts w:hint="default"/>
        <w:lang w:val="pl-PL" w:eastAsia="en-US" w:bidi="ar-SA"/>
      </w:rPr>
    </w:lvl>
    <w:lvl w:ilvl="7">
      <w:numFmt w:val="bullet"/>
      <w:lvlText w:val="•"/>
      <w:lvlJc w:val="left"/>
      <w:pPr>
        <w:ind w:left="6624" w:hanging="360"/>
      </w:pPr>
      <w:rPr>
        <w:rFonts w:hint="default"/>
        <w:lang w:val="pl-PL" w:eastAsia="en-US" w:bidi="ar-SA"/>
      </w:rPr>
    </w:lvl>
    <w:lvl w:ilvl="8">
      <w:numFmt w:val="bullet"/>
      <w:lvlText w:val="•"/>
      <w:lvlJc w:val="left"/>
      <w:pPr>
        <w:ind w:left="7564" w:hanging="360"/>
      </w:pPr>
      <w:rPr>
        <w:rFonts w:hint="default"/>
        <w:lang w:val="pl-PL" w:eastAsia="en-US" w:bidi="ar-SA"/>
      </w:rPr>
    </w:lvl>
  </w:abstractNum>
  <w:abstractNum w:abstractNumId="85" w15:restartNumberingAfterBreak="0">
    <w:nsid w:val="44704949"/>
    <w:multiLevelType w:val="hybridMultilevel"/>
    <w:tmpl w:val="6578169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454A6085"/>
    <w:multiLevelType w:val="hybridMultilevel"/>
    <w:tmpl w:val="5E86CD0A"/>
    <w:lvl w:ilvl="0" w:tplc="9232EC0A">
      <w:start w:val="1"/>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46197DD1"/>
    <w:multiLevelType w:val="hybridMultilevel"/>
    <w:tmpl w:val="5770BADA"/>
    <w:styleLink w:val="WWNum181111"/>
    <w:lvl w:ilvl="0" w:tplc="F0CC6B78">
      <w:start w:val="9"/>
      <w:numFmt w:val="upperRoman"/>
      <w:lvlText w:val="%1."/>
      <w:lvlJc w:val="left"/>
      <w:pPr>
        <w:ind w:left="258" w:hanging="389"/>
      </w:pPr>
      <w:rPr>
        <w:rFonts w:ascii="Times New Roman" w:eastAsia="Times New Roman" w:hAnsi="Times New Roman" w:cs="Times New Roman" w:hint="default"/>
        <w:b/>
        <w:bCs/>
        <w:spacing w:val="-1"/>
        <w:w w:val="100"/>
        <w:sz w:val="22"/>
        <w:szCs w:val="22"/>
        <w:lang w:val="pl-PL" w:eastAsia="en-US" w:bidi="ar-SA"/>
      </w:rPr>
    </w:lvl>
    <w:lvl w:ilvl="1" w:tplc="08B0ACF8">
      <w:start w:val="1"/>
      <w:numFmt w:val="decimal"/>
      <w:lvlText w:val="%2."/>
      <w:lvlJc w:val="left"/>
      <w:pPr>
        <w:ind w:left="542" w:hanging="284"/>
      </w:pPr>
      <w:rPr>
        <w:rFonts w:ascii="Times New Roman" w:eastAsia="Times New Roman" w:hAnsi="Times New Roman" w:cs="Times New Roman" w:hint="default"/>
        <w:w w:val="100"/>
        <w:sz w:val="22"/>
        <w:szCs w:val="22"/>
        <w:lang w:val="pl-PL" w:eastAsia="en-US" w:bidi="ar-SA"/>
      </w:rPr>
    </w:lvl>
    <w:lvl w:ilvl="2" w:tplc="975E8F22">
      <w:numFmt w:val="bullet"/>
      <w:lvlText w:val="•"/>
      <w:lvlJc w:val="left"/>
      <w:pPr>
        <w:ind w:left="1529" w:hanging="284"/>
      </w:pPr>
      <w:rPr>
        <w:rFonts w:hint="default"/>
        <w:lang w:val="pl-PL" w:eastAsia="en-US" w:bidi="ar-SA"/>
      </w:rPr>
    </w:lvl>
    <w:lvl w:ilvl="3" w:tplc="8C005550">
      <w:numFmt w:val="bullet"/>
      <w:lvlText w:val="•"/>
      <w:lvlJc w:val="left"/>
      <w:pPr>
        <w:ind w:left="2519" w:hanging="284"/>
      </w:pPr>
      <w:rPr>
        <w:rFonts w:hint="default"/>
        <w:lang w:val="pl-PL" w:eastAsia="en-US" w:bidi="ar-SA"/>
      </w:rPr>
    </w:lvl>
    <w:lvl w:ilvl="4" w:tplc="4FE44FE2">
      <w:numFmt w:val="bullet"/>
      <w:lvlText w:val="•"/>
      <w:lvlJc w:val="left"/>
      <w:pPr>
        <w:ind w:left="3508" w:hanging="284"/>
      </w:pPr>
      <w:rPr>
        <w:rFonts w:hint="default"/>
        <w:lang w:val="pl-PL" w:eastAsia="en-US" w:bidi="ar-SA"/>
      </w:rPr>
    </w:lvl>
    <w:lvl w:ilvl="5" w:tplc="0CA0C6C2">
      <w:numFmt w:val="bullet"/>
      <w:lvlText w:val="•"/>
      <w:lvlJc w:val="left"/>
      <w:pPr>
        <w:ind w:left="4498" w:hanging="284"/>
      </w:pPr>
      <w:rPr>
        <w:rFonts w:hint="default"/>
        <w:lang w:val="pl-PL" w:eastAsia="en-US" w:bidi="ar-SA"/>
      </w:rPr>
    </w:lvl>
    <w:lvl w:ilvl="6" w:tplc="BB0A02CC">
      <w:numFmt w:val="bullet"/>
      <w:lvlText w:val="•"/>
      <w:lvlJc w:val="left"/>
      <w:pPr>
        <w:ind w:left="5487" w:hanging="284"/>
      </w:pPr>
      <w:rPr>
        <w:rFonts w:hint="default"/>
        <w:lang w:val="pl-PL" w:eastAsia="en-US" w:bidi="ar-SA"/>
      </w:rPr>
    </w:lvl>
    <w:lvl w:ilvl="7" w:tplc="B1DE18DA">
      <w:numFmt w:val="bullet"/>
      <w:lvlText w:val="•"/>
      <w:lvlJc w:val="left"/>
      <w:pPr>
        <w:ind w:left="6477" w:hanging="284"/>
      </w:pPr>
      <w:rPr>
        <w:rFonts w:hint="default"/>
        <w:lang w:val="pl-PL" w:eastAsia="en-US" w:bidi="ar-SA"/>
      </w:rPr>
    </w:lvl>
    <w:lvl w:ilvl="8" w:tplc="B388D8D0">
      <w:numFmt w:val="bullet"/>
      <w:lvlText w:val="•"/>
      <w:lvlJc w:val="left"/>
      <w:pPr>
        <w:ind w:left="7466" w:hanging="284"/>
      </w:pPr>
      <w:rPr>
        <w:rFonts w:hint="default"/>
        <w:lang w:val="pl-PL" w:eastAsia="en-US" w:bidi="ar-SA"/>
      </w:rPr>
    </w:lvl>
  </w:abstractNum>
  <w:abstractNum w:abstractNumId="88" w15:restartNumberingAfterBreak="0">
    <w:nsid w:val="462F4415"/>
    <w:multiLevelType w:val="hybridMultilevel"/>
    <w:tmpl w:val="5A34E870"/>
    <w:styleLink w:val="WWNum1613"/>
    <w:lvl w:ilvl="0" w:tplc="AC8056CE">
      <w:start w:val="1"/>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9" w15:restartNumberingAfterBreak="0">
    <w:nsid w:val="46D50B52"/>
    <w:multiLevelType w:val="hybridMultilevel"/>
    <w:tmpl w:val="F8D22084"/>
    <w:styleLink w:val="Styl11211"/>
    <w:lvl w:ilvl="0" w:tplc="4386D2B8">
      <w:start w:val="1"/>
      <w:numFmt w:val="lowerLetter"/>
      <w:lvlText w:val="%1)"/>
      <w:lvlJc w:val="left"/>
    </w:lvl>
    <w:lvl w:ilvl="1" w:tplc="5F281894">
      <w:start w:val="1"/>
      <w:numFmt w:val="lowerLetter"/>
      <w:lvlText w:val="%2."/>
      <w:lvlJc w:val="left"/>
    </w:lvl>
    <w:lvl w:ilvl="2" w:tplc="667C172A">
      <w:start w:val="1"/>
      <w:numFmt w:val="lowerRoman"/>
      <w:lvlText w:val="%3."/>
      <w:lvlJc w:val="right"/>
    </w:lvl>
    <w:lvl w:ilvl="3" w:tplc="0B46BAB6">
      <w:start w:val="1"/>
      <w:numFmt w:val="decimal"/>
      <w:lvlText w:val="%4."/>
      <w:lvlJc w:val="left"/>
    </w:lvl>
    <w:lvl w:ilvl="4" w:tplc="573E703E">
      <w:start w:val="1"/>
      <w:numFmt w:val="lowerLetter"/>
      <w:lvlText w:val="%5."/>
      <w:lvlJc w:val="left"/>
    </w:lvl>
    <w:lvl w:ilvl="5" w:tplc="66CAE0DE">
      <w:start w:val="1"/>
      <w:numFmt w:val="lowerRoman"/>
      <w:lvlText w:val="%6."/>
      <w:lvlJc w:val="right"/>
    </w:lvl>
    <w:lvl w:ilvl="6" w:tplc="235E276E">
      <w:start w:val="1"/>
      <w:numFmt w:val="decimal"/>
      <w:lvlText w:val="%7."/>
      <w:lvlJc w:val="left"/>
    </w:lvl>
    <w:lvl w:ilvl="7" w:tplc="2D6CCF44">
      <w:start w:val="1"/>
      <w:numFmt w:val="lowerLetter"/>
      <w:lvlText w:val="%8."/>
      <w:lvlJc w:val="left"/>
    </w:lvl>
    <w:lvl w:ilvl="8" w:tplc="2186741E">
      <w:start w:val="1"/>
      <w:numFmt w:val="lowerRoman"/>
      <w:lvlText w:val="%9."/>
      <w:lvlJc w:val="right"/>
    </w:lvl>
  </w:abstractNum>
  <w:abstractNum w:abstractNumId="90" w15:restartNumberingAfterBreak="0">
    <w:nsid w:val="47FD7E55"/>
    <w:multiLevelType w:val="hybridMultilevel"/>
    <w:tmpl w:val="B1409B5A"/>
    <w:styleLink w:val="Styl11111"/>
    <w:lvl w:ilvl="0" w:tplc="773CAF0E">
      <w:start w:val="1"/>
      <w:numFmt w:val="decimal"/>
      <w:lvlText w:val="%1."/>
      <w:lvlJc w:val="left"/>
      <w:pPr>
        <w:ind w:left="542" w:hanging="284"/>
      </w:pPr>
      <w:rPr>
        <w:rFonts w:ascii="Times New Roman" w:eastAsia="Times New Roman" w:hAnsi="Times New Roman" w:cs="Times New Roman" w:hint="default"/>
        <w:w w:val="100"/>
        <w:sz w:val="22"/>
        <w:szCs w:val="22"/>
        <w:lang w:val="pl-PL" w:eastAsia="en-US" w:bidi="ar-SA"/>
      </w:rPr>
    </w:lvl>
    <w:lvl w:ilvl="1" w:tplc="391A1FE0">
      <w:numFmt w:val="bullet"/>
      <w:lvlText w:val="•"/>
      <w:lvlJc w:val="left"/>
      <w:pPr>
        <w:ind w:left="1430" w:hanging="284"/>
      </w:pPr>
      <w:rPr>
        <w:rFonts w:hint="default"/>
        <w:lang w:val="pl-PL" w:eastAsia="en-US" w:bidi="ar-SA"/>
      </w:rPr>
    </w:lvl>
    <w:lvl w:ilvl="2" w:tplc="579A3B14">
      <w:numFmt w:val="bullet"/>
      <w:lvlText w:val="•"/>
      <w:lvlJc w:val="left"/>
      <w:pPr>
        <w:ind w:left="2321" w:hanging="284"/>
      </w:pPr>
      <w:rPr>
        <w:rFonts w:hint="default"/>
        <w:lang w:val="pl-PL" w:eastAsia="en-US" w:bidi="ar-SA"/>
      </w:rPr>
    </w:lvl>
    <w:lvl w:ilvl="3" w:tplc="B9989048">
      <w:numFmt w:val="bullet"/>
      <w:lvlText w:val="•"/>
      <w:lvlJc w:val="left"/>
      <w:pPr>
        <w:ind w:left="3211" w:hanging="284"/>
      </w:pPr>
      <w:rPr>
        <w:rFonts w:hint="default"/>
        <w:lang w:val="pl-PL" w:eastAsia="en-US" w:bidi="ar-SA"/>
      </w:rPr>
    </w:lvl>
    <w:lvl w:ilvl="4" w:tplc="B76C3FF4">
      <w:numFmt w:val="bullet"/>
      <w:lvlText w:val="•"/>
      <w:lvlJc w:val="left"/>
      <w:pPr>
        <w:ind w:left="4102" w:hanging="284"/>
      </w:pPr>
      <w:rPr>
        <w:rFonts w:hint="default"/>
        <w:lang w:val="pl-PL" w:eastAsia="en-US" w:bidi="ar-SA"/>
      </w:rPr>
    </w:lvl>
    <w:lvl w:ilvl="5" w:tplc="E88CC528">
      <w:numFmt w:val="bullet"/>
      <w:lvlText w:val="•"/>
      <w:lvlJc w:val="left"/>
      <w:pPr>
        <w:ind w:left="4993" w:hanging="284"/>
      </w:pPr>
      <w:rPr>
        <w:rFonts w:hint="default"/>
        <w:lang w:val="pl-PL" w:eastAsia="en-US" w:bidi="ar-SA"/>
      </w:rPr>
    </w:lvl>
    <w:lvl w:ilvl="6" w:tplc="388227C2">
      <w:numFmt w:val="bullet"/>
      <w:lvlText w:val="•"/>
      <w:lvlJc w:val="left"/>
      <w:pPr>
        <w:ind w:left="5883" w:hanging="284"/>
      </w:pPr>
      <w:rPr>
        <w:rFonts w:hint="default"/>
        <w:lang w:val="pl-PL" w:eastAsia="en-US" w:bidi="ar-SA"/>
      </w:rPr>
    </w:lvl>
    <w:lvl w:ilvl="7" w:tplc="91BC73B6">
      <w:numFmt w:val="bullet"/>
      <w:lvlText w:val="•"/>
      <w:lvlJc w:val="left"/>
      <w:pPr>
        <w:ind w:left="6774" w:hanging="284"/>
      </w:pPr>
      <w:rPr>
        <w:rFonts w:hint="default"/>
        <w:lang w:val="pl-PL" w:eastAsia="en-US" w:bidi="ar-SA"/>
      </w:rPr>
    </w:lvl>
    <w:lvl w:ilvl="8" w:tplc="A4340A14">
      <w:numFmt w:val="bullet"/>
      <w:lvlText w:val="•"/>
      <w:lvlJc w:val="left"/>
      <w:pPr>
        <w:ind w:left="7664" w:hanging="284"/>
      </w:pPr>
      <w:rPr>
        <w:rFonts w:hint="default"/>
        <w:lang w:val="pl-PL" w:eastAsia="en-US" w:bidi="ar-SA"/>
      </w:rPr>
    </w:lvl>
  </w:abstractNum>
  <w:abstractNum w:abstractNumId="91" w15:restartNumberingAfterBreak="0">
    <w:nsid w:val="49EF1FF5"/>
    <w:multiLevelType w:val="hybridMultilevel"/>
    <w:tmpl w:val="CF8A79EC"/>
    <w:styleLink w:val="WWNum381211"/>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4C03616E"/>
    <w:multiLevelType w:val="multilevel"/>
    <w:tmpl w:val="BBC4D9B6"/>
    <w:styleLink w:val="WWNum16131"/>
    <w:lvl w:ilvl="0">
      <w:start w:val="1"/>
      <w:numFmt w:val="decimal"/>
      <w:lvlText w:val="%1."/>
      <w:lvlJc w:val="left"/>
      <w:pPr>
        <w:ind w:left="618" w:hanging="360"/>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109" w:hanging="425"/>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2027" w:hanging="425"/>
      </w:pPr>
      <w:rPr>
        <w:rFonts w:hint="default"/>
        <w:lang w:val="pl-PL" w:eastAsia="en-US" w:bidi="ar-SA"/>
      </w:rPr>
    </w:lvl>
    <w:lvl w:ilvl="3">
      <w:numFmt w:val="bullet"/>
      <w:lvlText w:val="•"/>
      <w:lvlJc w:val="left"/>
      <w:pPr>
        <w:ind w:left="2954" w:hanging="425"/>
      </w:pPr>
      <w:rPr>
        <w:rFonts w:hint="default"/>
        <w:lang w:val="pl-PL" w:eastAsia="en-US" w:bidi="ar-SA"/>
      </w:rPr>
    </w:lvl>
    <w:lvl w:ilvl="4">
      <w:numFmt w:val="bullet"/>
      <w:lvlText w:val="•"/>
      <w:lvlJc w:val="left"/>
      <w:pPr>
        <w:ind w:left="3882" w:hanging="425"/>
      </w:pPr>
      <w:rPr>
        <w:rFonts w:hint="default"/>
        <w:lang w:val="pl-PL" w:eastAsia="en-US" w:bidi="ar-SA"/>
      </w:rPr>
    </w:lvl>
    <w:lvl w:ilvl="5">
      <w:numFmt w:val="bullet"/>
      <w:lvlText w:val="•"/>
      <w:lvlJc w:val="left"/>
      <w:pPr>
        <w:ind w:left="4809" w:hanging="425"/>
      </w:pPr>
      <w:rPr>
        <w:rFonts w:hint="default"/>
        <w:lang w:val="pl-PL" w:eastAsia="en-US" w:bidi="ar-SA"/>
      </w:rPr>
    </w:lvl>
    <w:lvl w:ilvl="6">
      <w:numFmt w:val="bullet"/>
      <w:lvlText w:val="•"/>
      <w:lvlJc w:val="left"/>
      <w:pPr>
        <w:ind w:left="5736" w:hanging="425"/>
      </w:pPr>
      <w:rPr>
        <w:rFonts w:hint="default"/>
        <w:lang w:val="pl-PL" w:eastAsia="en-US" w:bidi="ar-SA"/>
      </w:rPr>
    </w:lvl>
    <w:lvl w:ilvl="7">
      <w:numFmt w:val="bullet"/>
      <w:lvlText w:val="•"/>
      <w:lvlJc w:val="left"/>
      <w:pPr>
        <w:ind w:left="6664" w:hanging="425"/>
      </w:pPr>
      <w:rPr>
        <w:rFonts w:hint="default"/>
        <w:lang w:val="pl-PL" w:eastAsia="en-US" w:bidi="ar-SA"/>
      </w:rPr>
    </w:lvl>
    <w:lvl w:ilvl="8">
      <w:numFmt w:val="bullet"/>
      <w:lvlText w:val="•"/>
      <w:lvlJc w:val="left"/>
      <w:pPr>
        <w:ind w:left="7591" w:hanging="425"/>
      </w:pPr>
      <w:rPr>
        <w:rFonts w:hint="default"/>
        <w:lang w:val="pl-PL" w:eastAsia="en-US" w:bidi="ar-SA"/>
      </w:rPr>
    </w:lvl>
  </w:abstractNum>
  <w:abstractNum w:abstractNumId="93" w15:restartNumberingAfterBreak="0">
    <w:nsid w:val="4C772748"/>
    <w:multiLevelType w:val="hybridMultilevel"/>
    <w:tmpl w:val="B2922DFC"/>
    <w:styleLink w:val="WWNum24121"/>
    <w:lvl w:ilvl="0" w:tplc="04150019">
      <w:start w:val="1"/>
      <w:numFmt w:val="decimal"/>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94" w15:restartNumberingAfterBreak="0">
    <w:nsid w:val="4F51129F"/>
    <w:multiLevelType w:val="hybridMultilevel"/>
    <w:tmpl w:val="FFFFFFFF"/>
    <w:lvl w:ilvl="0" w:tplc="48E25F14">
      <w:start w:val="1"/>
      <w:numFmt w:val="lowerLetter"/>
      <w:lvlText w:val="%1."/>
      <w:lvlJc w:val="left"/>
      <w:pPr>
        <w:ind w:left="720" w:hanging="360"/>
      </w:pPr>
    </w:lvl>
    <w:lvl w:ilvl="1" w:tplc="136680C4">
      <w:start w:val="1"/>
      <w:numFmt w:val="lowerLetter"/>
      <w:lvlText w:val="%2."/>
      <w:lvlJc w:val="left"/>
      <w:pPr>
        <w:ind w:left="1440" w:hanging="360"/>
      </w:pPr>
    </w:lvl>
    <w:lvl w:ilvl="2" w:tplc="85D48314">
      <w:start w:val="1"/>
      <w:numFmt w:val="lowerRoman"/>
      <w:lvlText w:val="%3."/>
      <w:lvlJc w:val="right"/>
      <w:pPr>
        <w:ind w:left="2160" w:hanging="180"/>
      </w:pPr>
    </w:lvl>
    <w:lvl w:ilvl="3" w:tplc="352675E6">
      <w:start w:val="1"/>
      <w:numFmt w:val="decimal"/>
      <w:lvlText w:val="%4."/>
      <w:lvlJc w:val="left"/>
      <w:pPr>
        <w:ind w:left="2880" w:hanging="360"/>
      </w:pPr>
    </w:lvl>
    <w:lvl w:ilvl="4" w:tplc="81A2A1DC">
      <w:start w:val="1"/>
      <w:numFmt w:val="lowerLetter"/>
      <w:lvlText w:val="%5."/>
      <w:lvlJc w:val="left"/>
      <w:pPr>
        <w:ind w:left="3600" w:hanging="360"/>
      </w:pPr>
    </w:lvl>
    <w:lvl w:ilvl="5" w:tplc="07021618">
      <w:start w:val="1"/>
      <w:numFmt w:val="lowerRoman"/>
      <w:lvlText w:val="%6."/>
      <w:lvlJc w:val="right"/>
      <w:pPr>
        <w:ind w:left="4320" w:hanging="180"/>
      </w:pPr>
    </w:lvl>
    <w:lvl w:ilvl="6" w:tplc="E4728754">
      <w:start w:val="1"/>
      <w:numFmt w:val="decimal"/>
      <w:lvlText w:val="%7."/>
      <w:lvlJc w:val="left"/>
      <w:pPr>
        <w:ind w:left="5040" w:hanging="360"/>
      </w:pPr>
    </w:lvl>
    <w:lvl w:ilvl="7" w:tplc="408A3F44">
      <w:start w:val="1"/>
      <w:numFmt w:val="lowerLetter"/>
      <w:lvlText w:val="%8."/>
      <w:lvlJc w:val="left"/>
      <w:pPr>
        <w:ind w:left="5760" w:hanging="360"/>
      </w:pPr>
    </w:lvl>
    <w:lvl w:ilvl="8" w:tplc="8DE62122">
      <w:start w:val="1"/>
      <w:numFmt w:val="lowerRoman"/>
      <w:lvlText w:val="%9."/>
      <w:lvlJc w:val="right"/>
      <w:pPr>
        <w:ind w:left="6480" w:hanging="180"/>
      </w:pPr>
    </w:lvl>
  </w:abstractNum>
  <w:abstractNum w:abstractNumId="95" w15:restartNumberingAfterBreak="0">
    <w:nsid w:val="50A21A08"/>
    <w:multiLevelType w:val="multilevel"/>
    <w:tmpl w:val="3CC6F914"/>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96" w15:restartNumberingAfterBreak="0">
    <w:nsid w:val="514B66CF"/>
    <w:multiLevelType w:val="hybridMultilevel"/>
    <w:tmpl w:val="FFFFFFFF"/>
    <w:lvl w:ilvl="0" w:tplc="CF520698">
      <w:start w:val="1"/>
      <w:numFmt w:val="lowerLetter"/>
      <w:lvlText w:val="%1."/>
      <w:lvlJc w:val="left"/>
      <w:pPr>
        <w:ind w:left="720" w:hanging="360"/>
      </w:pPr>
    </w:lvl>
    <w:lvl w:ilvl="1" w:tplc="408CB990">
      <w:start w:val="1"/>
      <w:numFmt w:val="lowerLetter"/>
      <w:lvlText w:val="%2."/>
      <w:lvlJc w:val="left"/>
      <w:pPr>
        <w:ind w:left="1440" w:hanging="360"/>
      </w:pPr>
    </w:lvl>
    <w:lvl w:ilvl="2" w:tplc="81DA08A2">
      <w:start w:val="1"/>
      <w:numFmt w:val="lowerRoman"/>
      <w:lvlText w:val="%3."/>
      <w:lvlJc w:val="right"/>
      <w:pPr>
        <w:ind w:left="2160" w:hanging="180"/>
      </w:pPr>
    </w:lvl>
    <w:lvl w:ilvl="3" w:tplc="7FA2E650">
      <w:start w:val="1"/>
      <w:numFmt w:val="decimal"/>
      <w:lvlText w:val="%4."/>
      <w:lvlJc w:val="left"/>
      <w:pPr>
        <w:ind w:left="2880" w:hanging="360"/>
      </w:pPr>
    </w:lvl>
    <w:lvl w:ilvl="4" w:tplc="17EE7C8C">
      <w:start w:val="1"/>
      <w:numFmt w:val="lowerLetter"/>
      <w:lvlText w:val="%5."/>
      <w:lvlJc w:val="left"/>
      <w:pPr>
        <w:ind w:left="3600" w:hanging="360"/>
      </w:pPr>
    </w:lvl>
    <w:lvl w:ilvl="5" w:tplc="A64087EC">
      <w:start w:val="1"/>
      <w:numFmt w:val="lowerRoman"/>
      <w:lvlText w:val="%6."/>
      <w:lvlJc w:val="right"/>
      <w:pPr>
        <w:ind w:left="4320" w:hanging="180"/>
      </w:pPr>
    </w:lvl>
    <w:lvl w:ilvl="6" w:tplc="C988FC0C">
      <w:start w:val="1"/>
      <w:numFmt w:val="decimal"/>
      <w:lvlText w:val="%7."/>
      <w:lvlJc w:val="left"/>
      <w:pPr>
        <w:ind w:left="5040" w:hanging="360"/>
      </w:pPr>
    </w:lvl>
    <w:lvl w:ilvl="7" w:tplc="F034B4BC">
      <w:start w:val="1"/>
      <w:numFmt w:val="lowerLetter"/>
      <w:lvlText w:val="%8."/>
      <w:lvlJc w:val="left"/>
      <w:pPr>
        <w:ind w:left="5760" w:hanging="360"/>
      </w:pPr>
    </w:lvl>
    <w:lvl w:ilvl="8" w:tplc="07688BF2">
      <w:start w:val="1"/>
      <w:numFmt w:val="lowerRoman"/>
      <w:lvlText w:val="%9."/>
      <w:lvlJc w:val="right"/>
      <w:pPr>
        <w:ind w:left="6480" w:hanging="180"/>
      </w:pPr>
    </w:lvl>
  </w:abstractNum>
  <w:abstractNum w:abstractNumId="97" w15:restartNumberingAfterBreak="0">
    <w:nsid w:val="51614B66"/>
    <w:multiLevelType w:val="hybridMultilevel"/>
    <w:tmpl w:val="7340EE80"/>
    <w:lvl w:ilvl="0" w:tplc="19A059D0">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53D130D9"/>
    <w:multiLevelType w:val="hybridMultilevel"/>
    <w:tmpl w:val="02340810"/>
    <w:lvl w:ilvl="0" w:tplc="04150011">
      <w:start w:val="1"/>
      <w:numFmt w:val="decimal"/>
      <w:lvlText w:val="%1)"/>
      <w:lvlJc w:val="left"/>
      <w:pPr>
        <w:ind w:left="9432" w:hanging="360"/>
      </w:pPr>
    </w:lvl>
    <w:lvl w:ilvl="1" w:tplc="04150019" w:tentative="1">
      <w:start w:val="1"/>
      <w:numFmt w:val="lowerLetter"/>
      <w:lvlText w:val="%2."/>
      <w:lvlJc w:val="left"/>
      <w:pPr>
        <w:ind w:left="10152" w:hanging="360"/>
      </w:pPr>
    </w:lvl>
    <w:lvl w:ilvl="2" w:tplc="0415001B">
      <w:start w:val="1"/>
      <w:numFmt w:val="lowerRoman"/>
      <w:lvlText w:val="%3."/>
      <w:lvlJc w:val="right"/>
      <w:pPr>
        <w:ind w:left="10872" w:hanging="180"/>
      </w:pPr>
    </w:lvl>
    <w:lvl w:ilvl="3" w:tplc="0415000F" w:tentative="1">
      <w:start w:val="1"/>
      <w:numFmt w:val="decimal"/>
      <w:lvlText w:val="%4."/>
      <w:lvlJc w:val="left"/>
      <w:pPr>
        <w:ind w:left="11592" w:hanging="360"/>
      </w:pPr>
    </w:lvl>
    <w:lvl w:ilvl="4" w:tplc="04150019" w:tentative="1">
      <w:start w:val="1"/>
      <w:numFmt w:val="lowerLetter"/>
      <w:lvlText w:val="%5."/>
      <w:lvlJc w:val="left"/>
      <w:pPr>
        <w:ind w:left="12312" w:hanging="360"/>
      </w:pPr>
    </w:lvl>
    <w:lvl w:ilvl="5" w:tplc="0415001B" w:tentative="1">
      <w:start w:val="1"/>
      <w:numFmt w:val="lowerRoman"/>
      <w:lvlText w:val="%6."/>
      <w:lvlJc w:val="right"/>
      <w:pPr>
        <w:ind w:left="13032" w:hanging="180"/>
      </w:pPr>
    </w:lvl>
    <w:lvl w:ilvl="6" w:tplc="0415000F" w:tentative="1">
      <w:start w:val="1"/>
      <w:numFmt w:val="decimal"/>
      <w:lvlText w:val="%7."/>
      <w:lvlJc w:val="left"/>
      <w:pPr>
        <w:ind w:left="13752" w:hanging="360"/>
      </w:pPr>
    </w:lvl>
    <w:lvl w:ilvl="7" w:tplc="04150019" w:tentative="1">
      <w:start w:val="1"/>
      <w:numFmt w:val="lowerLetter"/>
      <w:lvlText w:val="%8."/>
      <w:lvlJc w:val="left"/>
      <w:pPr>
        <w:ind w:left="14472" w:hanging="360"/>
      </w:pPr>
    </w:lvl>
    <w:lvl w:ilvl="8" w:tplc="0415001B" w:tentative="1">
      <w:start w:val="1"/>
      <w:numFmt w:val="lowerRoman"/>
      <w:lvlText w:val="%9."/>
      <w:lvlJc w:val="right"/>
      <w:pPr>
        <w:ind w:left="15192" w:hanging="180"/>
      </w:pPr>
    </w:lvl>
  </w:abstractNum>
  <w:abstractNum w:abstractNumId="99" w15:restartNumberingAfterBreak="0">
    <w:nsid w:val="53D56340"/>
    <w:multiLevelType w:val="hybridMultilevel"/>
    <w:tmpl w:val="D09A27E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0" w15:restartNumberingAfterBreak="0">
    <w:nsid w:val="5412708F"/>
    <w:multiLevelType w:val="hybridMultilevel"/>
    <w:tmpl w:val="BBD08B14"/>
    <w:lvl w:ilvl="0" w:tplc="FFFFFFFF">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1" w15:restartNumberingAfterBreak="0">
    <w:nsid w:val="542723B7"/>
    <w:multiLevelType w:val="hybridMultilevel"/>
    <w:tmpl w:val="BB88DE56"/>
    <w:lvl w:ilvl="0" w:tplc="FFFFFFFF">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558220F7"/>
    <w:multiLevelType w:val="hybridMultilevel"/>
    <w:tmpl w:val="5BAE9F6E"/>
    <w:styleLink w:val="WWNum1813"/>
    <w:lvl w:ilvl="0" w:tplc="E75A0206">
      <w:start w:val="1"/>
      <w:numFmt w:val="decimal"/>
      <w:lvlText w:val="%1."/>
      <w:lvlJc w:val="left"/>
      <w:pPr>
        <w:ind w:left="426" w:hanging="360"/>
      </w:pPr>
      <w:rPr>
        <w:rFonts w:hint="default"/>
        <w:sz w:val="22"/>
        <w:szCs w:val="22"/>
      </w:rPr>
    </w:lvl>
    <w:lvl w:ilvl="1" w:tplc="1F06A9F6" w:tentative="1">
      <w:start w:val="1"/>
      <w:numFmt w:val="lowerLetter"/>
      <w:lvlText w:val="%2."/>
      <w:lvlJc w:val="left"/>
      <w:pPr>
        <w:ind w:left="1146" w:hanging="360"/>
      </w:pPr>
    </w:lvl>
    <w:lvl w:ilvl="2" w:tplc="F5BE2D36" w:tentative="1">
      <w:start w:val="1"/>
      <w:numFmt w:val="lowerRoman"/>
      <w:lvlText w:val="%3."/>
      <w:lvlJc w:val="right"/>
      <w:pPr>
        <w:ind w:left="1866" w:hanging="180"/>
      </w:pPr>
    </w:lvl>
    <w:lvl w:ilvl="3" w:tplc="B7224C72" w:tentative="1">
      <w:start w:val="1"/>
      <w:numFmt w:val="decimal"/>
      <w:lvlText w:val="%4."/>
      <w:lvlJc w:val="left"/>
      <w:pPr>
        <w:ind w:left="2586" w:hanging="360"/>
      </w:pPr>
    </w:lvl>
    <w:lvl w:ilvl="4" w:tplc="28B877E2" w:tentative="1">
      <w:start w:val="1"/>
      <w:numFmt w:val="lowerLetter"/>
      <w:lvlText w:val="%5."/>
      <w:lvlJc w:val="left"/>
      <w:pPr>
        <w:ind w:left="3306" w:hanging="360"/>
      </w:pPr>
    </w:lvl>
    <w:lvl w:ilvl="5" w:tplc="8EE092C6" w:tentative="1">
      <w:start w:val="1"/>
      <w:numFmt w:val="lowerRoman"/>
      <w:lvlText w:val="%6."/>
      <w:lvlJc w:val="right"/>
      <w:pPr>
        <w:ind w:left="4026" w:hanging="180"/>
      </w:pPr>
    </w:lvl>
    <w:lvl w:ilvl="6" w:tplc="631804AE" w:tentative="1">
      <w:start w:val="1"/>
      <w:numFmt w:val="decimal"/>
      <w:lvlText w:val="%7."/>
      <w:lvlJc w:val="left"/>
      <w:pPr>
        <w:ind w:left="4746" w:hanging="360"/>
      </w:pPr>
    </w:lvl>
    <w:lvl w:ilvl="7" w:tplc="F9280C14" w:tentative="1">
      <w:start w:val="1"/>
      <w:numFmt w:val="lowerLetter"/>
      <w:lvlText w:val="%8."/>
      <w:lvlJc w:val="left"/>
      <w:pPr>
        <w:ind w:left="5466" w:hanging="360"/>
      </w:pPr>
    </w:lvl>
    <w:lvl w:ilvl="8" w:tplc="CCC075D6" w:tentative="1">
      <w:start w:val="1"/>
      <w:numFmt w:val="lowerRoman"/>
      <w:lvlText w:val="%9."/>
      <w:lvlJc w:val="right"/>
      <w:pPr>
        <w:ind w:left="6186" w:hanging="180"/>
      </w:pPr>
    </w:lvl>
  </w:abstractNum>
  <w:abstractNum w:abstractNumId="103" w15:restartNumberingAfterBreak="0">
    <w:nsid w:val="559321A2"/>
    <w:multiLevelType w:val="hybridMultilevel"/>
    <w:tmpl w:val="CA745634"/>
    <w:lvl w:ilvl="0" w:tplc="6038D48A">
      <w:start w:val="1"/>
      <w:numFmt w:val="decimal"/>
      <w:lvlText w:val="%1)"/>
      <w:lvlJc w:val="left"/>
      <w:pPr>
        <w:ind w:left="1145" w:hanging="360"/>
      </w:pPr>
      <w:rPr>
        <w:rFonts w:ascii="Calibri" w:hAnsi="Calibri" w:cs="Times New Roman" w:hint="default"/>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04" w15:restartNumberingAfterBreak="0">
    <w:nsid w:val="56D86D7A"/>
    <w:multiLevelType w:val="hybridMultilevel"/>
    <w:tmpl w:val="57085F90"/>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5" w15:restartNumberingAfterBreak="0">
    <w:nsid w:val="582A0AA8"/>
    <w:multiLevelType w:val="hybridMultilevel"/>
    <w:tmpl w:val="14B854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582D7576"/>
    <w:multiLevelType w:val="hybridMultilevel"/>
    <w:tmpl w:val="0BDAEF3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07" w15:restartNumberingAfterBreak="0">
    <w:nsid w:val="583D56B3"/>
    <w:multiLevelType w:val="hybridMultilevel"/>
    <w:tmpl w:val="A29A58F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5A442B67"/>
    <w:multiLevelType w:val="hybridMultilevel"/>
    <w:tmpl w:val="7812EDAA"/>
    <w:styleLink w:val="WWNum181211"/>
    <w:lvl w:ilvl="0" w:tplc="F7A87ACE">
      <w:start w:val="1"/>
      <w:numFmt w:val="decimal"/>
      <w:lvlText w:val="%1."/>
      <w:lvlJc w:val="left"/>
    </w:lvl>
    <w:lvl w:ilvl="1" w:tplc="C518E530">
      <w:start w:val="1"/>
      <w:numFmt w:val="lowerLetter"/>
      <w:lvlText w:val="%2."/>
      <w:lvlJc w:val="left"/>
    </w:lvl>
    <w:lvl w:ilvl="2" w:tplc="0540DDBC">
      <w:start w:val="1"/>
      <w:numFmt w:val="lowerRoman"/>
      <w:lvlText w:val="%3."/>
      <w:lvlJc w:val="right"/>
    </w:lvl>
    <w:lvl w:ilvl="3" w:tplc="086A155A">
      <w:start w:val="1"/>
      <w:numFmt w:val="decimal"/>
      <w:lvlText w:val="%4."/>
      <w:lvlJc w:val="left"/>
    </w:lvl>
    <w:lvl w:ilvl="4" w:tplc="99B09FE0">
      <w:start w:val="1"/>
      <w:numFmt w:val="lowerLetter"/>
      <w:lvlText w:val="%5."/>
      <w:lvlJc w:val="left"/>
    </w:lvl>
    <w:lvl w:ilvl="5" w:tplc="CC18679E">
      <w:start w:val="1"/>
      <w:numFmt w:val="lowerRoman"/>
      <w:lvlText w:val="%6."/>
      <w:lvlJc w:val="right"/>
    </w:lvl>
    <w:lvl w:ilvl="6" w:tplc="785E3A4E">
      <w:start w:val="1"/>
      <w:numFmt w:val="decimal"/>
      <w:lvlText w:val="%7."/>
      <w:lvlJc w:val="left"/>
    </w:lvl>
    <w:lvl w:ilvl="7" w:tplc="53F6848A">
      <w:start w:val="1"/>
      <w:numFmt w:val="lowerLetter"/>
      <w:lvlText w:val="%8."/>
      <w:lvlJc w:val="left"/>
    </w:lvl>
    <w:lvl w:ilvl="8" w:tplc="14926258">
      <w:start w:val="1"/>
      <w:numFmt w:val="lowerRoman"/>
      <w:lvlText w:val="%9."/>
      <w:lvlJc w:val="right"/>
    </w:lvl>
  </w:abstractNum>
  <w:abstractNum w:abstractNumId="109" w15:restartNumberingAfterBreak="0">
    <w:nsid w:val="5BC425A4"/>
    <w:multiLevelType w:val="hybridMultilevel"/>
    <w:tmpl w:val="A1908C88"/>
    <w:styleLink w:val="WWNum184"/>
    <w:lvl w:ilvl="0" w:tplc="C934607A">
      <w:start w:val="1"/>
      <w:numFmt w:val="decimal"/>
      <w:lvlText w:val="%1."/>
      <w:lvlJc w:val="left"/>
      <w:pPr>
        <w:ind w:left="684" w:hanging="426"/>
      </w:pPr>
      <w:rPr>
        <w:rFonts w:ascii="Times New Roman" w:eastAsia="Times New Roman" w:hAnsi="Times New Roman" w:cs="Times New Roman" w:hint="default"/>
        <w:w w:val="100"/>
        <w:sz w:val="22"/>
        <w:szCs w:val="22"/>
        <w:lang w:val="pl-PL" w:eastAsia="en-US" w:bidi="ar-SA"/>
      </w:rPr>
    </w:lvl>
    <w:lvl w:ilvl="1" w:tplc="4260CFD6">
      <w:numFmt w:val="bullet"/>
      <w:lvlText w:val="•"/>
      <w:lvlJc w:val="left"/>
      <w:pPr>
        <w:ind w:left="1556" w:hanging="426"/>
      </w:pPr>
      <w:rPr>
        <w:rFonts w:hint="default"/>
        <w:lang w:val="pl-PL" w:eastAsia="en-US" w:bidi="ar-SA"/>
      </w:rPr>
    </w:lvl>
    <w:lvl w:ilvl="2" w:tplc="C6BCCF22">
      <w:numFmt w:val="bullet"/>
      <w:lvlText w:val="•"/>
      <w:lvlJc w:val="left"/>
      <w:pPr>
        <w:ind w:left="2433" w:hanging="426"/>
      </w:pPr>
      <w:rPr>
        <w:rFonts w:hint="default"/>
        <w:lang w:val="pl-PL" w:eastAsia="en-US" w:bidi="ar-SA"/>
      </w:rPr>
    </w:lvl>
    <w:lvl w:ilvl="3" w:tplc="E6969DDA">
      <w:numFmt w:val="bullet"/>
      <w:lvlText w:val="•"/>
      <w:lvlJc w:val="left"/>
      <w:pPr>
        <w:ind w:left="3309" w:hanging="426"/>
      </w:pPr>
      <w:rPr>
        <w:rFonts w:hint="default"/>
        <w:lang w:val="pl-PL" w:eastAsia="en-US" w:bidi="ar-SA"/>
      </w:rPr>
    </w:lvl>
    <w:lvl w:ilvl="4" w:tplc="3D94ADC2">
      <w:numFmt w:val="bullet"/>
      <w:lvlText w:val="•"/>
      <w:lvlJc w:val="left"/>
      <w:pPr>
        <w:ind w:left="4186" w:hanging="426"/>
      </w:pPr>
      <w:rPr>
        <w:rFonts w:hint="default"/>
        <w:lang w:val="pl-PL" w:eastAsia="en-US" w:bidi="ar-SA"/>
      </w:rPr>
    </w:lvl>
    <w:lvl w:ilvl="5" w:tplc="6F466A3C">
      <w:numFmt w:val="bullet"/>
      <w:lvlText w:val="•"/>
      <w:lvlJc w:val="left"/>
      <w:pPr>
        <w:ind w:left="5063" w:hanging="426"/>
      </w:pPr>
      <w:rPr>
        <w:rFonts w:hint="default"/>
        <w:lang w:val="pl-PL" w:eastAsia="en-US" w:bidi="ar-SA"/>
      </w:rPr>
    </w:lvl>
    <w:lvl w:ilvl="6" w:tplc="1D3277B6">
      <w:numFmt w:val="bullet"/>
      <w:lvlText w:val="•"/>
      <w:lvlJc w:val="left"/>
      <w:pPr>
        <w:ind w:left="5939" w:hanging="426"/>
      </w:pPr>
      <w:rPr>
        <w:rFonts w:hint="default"/>
        <w:lang w:val="pl-PL" w:eastAsia="en-US" w:bidi="ar-SA"/>
      </w:rPr>
    </w:lvl>
    <w:lvl w:ilvl="7" w:tplc="FF2CCD00">
      <w:numFmt w:val="bullet"/>
      <w:lvlText w:val="•"/>
      <w:lvlJc w:val="left"/>
      <w:pPr>
        <w:ind w:left="6816" w:hanging="426"/>
      </w:pPr>
      <w:rPr>
        <w:rFonts w:hint="default"/>
        <w:lang w:val="pl-PL" w:eastAsia="en-US" w:bidi="ar-SA"/>
      </w:rPr>
    </w:lvl>
    <w:lvl w:ilvl="8" w:tplc="2C04F914">
      <w:numFmt w:val="bullet"/>
      <w:lvlText w:val="•"/>
      <w:lvlJc w:val="left"/>
      <w:pPr>
        <w:ind w:left="7692" w:hanging="426"/>
      </w:pPr>
      <w:rPr>
        <w:rFonts w:hint="default"/>
        <w:lang w:val="pl-PL" w:eastAsia="en-US" w:bidi="ar-SA"/>
      </w:rPr>
    </w:lvl>
  </w:abstractNum>
  <w:abstractNum w:abstractNumId="110" w15:restartNumberingAfterBreak="0">
    <w:nsid w:val="5C6F504A"/>
    <w:multiLevelType w:val="multilevel"/>
    <w:tmpl w:val="F5C8ACD2"/>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111" w15:restartNumberingAfterBreak="0">
    <w:nsid w:val="5D281693"/>
    <w:multiLevelType w:val="multilevel"/>
    <w:tmpl w:val="9EC22298"/>
    <w:styleLink w:val="WWNum1"/>
    <w:lvl w:ilvl="0">
      <w:start w:val="1"/>
      <w:numFmt w:val="lowerLetter"/>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2" w15:restartNumberingAfterBreak="0">
    <w:nsid w:val="5DAD7F27"/>
    <w:multiLevelType w:val="hybridMultilevel"/>
    <w:tmpl w:val="8D7C7104"/>
    <w:lvl w:ilvl="0" w:tplc="04150011">
      <w:start w:val="1"/>
      <w:numFmt w:val="decimal"/>
      <w:lvlText w:val="%1)"/>
      <w:lvlJc w:val="left"/>
      <w:pPr>
        <w:ind w:left="1440" w:hanging="360"/>
      </w:pPr>
    </w:lvl>
    <w:lvl w:ilvl="1" w:tplc="04150017">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3" w15:restartNumberingAfterBreak="0">
    <w:nsid w:val="5EF52A95"/>
    <w:multiLevelType w:val="hybridMultilevel"/>
    <w:tmpl w:val="A308EF4A"/>
    <w:styleLink w:val="Styl2121"/>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4" w15:restartNumberingAfterBreak="0">
    <w:nsid w:val="60752D9E"/>
    <w:multiLevelType w:val="hybridMultilevel"/>
    <w:tmpl w:val="A8F66260"/>
    <w:lvl w:ilvl="0" w:tplc="04150019">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5" w15:restartNumberingAfterBreak="0">
    <w:nsid w:val="61D43C40"/>
    <w:multiLevelType w:val="hybridMultilevel"/>
    <w:tmpl w:val="95D0B214"/>
    <w:lvl w:ilvl="0" w:tplc="0415000F">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621F06A1"/>
    <w:multiLevelType w:val="multilevel"/>
    <w:tmpl w:val="749AB34C"/>
    <w:styleLink w:val="WWNum191111"/>
    <w:lvl w:ilvl="0">
      <w:start w:val="1"/>
      <w:numFmt w:val="decimal"/>
      <w:lvlText w:val="%1."/>
      <w:lvlJc w:val="left"/>
      <w:pPr>
        <w:ind w:left="684" w:hanging="426"/>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183" w:hanging="499"/>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2098" w:hanging="499"/>
      </w:pPr>
      <w:rPr>
        <w:rFonts w:hint="default"/>
        <w:lang w:val="pl-PL" w:eastAsia="en-US" w:bidi="ar-SA"/>
      </w:rPr>
    </w:lvl>
    <w:lvl w:ilvl="3">
      <w:numFmt w:val="bullet"/>
      <w:lvlText w:val="•"/>
      <w:lvlJc w:val="left"/>
      <w:pPr>
        <w:ind w:left="3016" w:hanging="499"/>
      </w:pPr>
      <w:rPr>
        <w:rFonts w:hint="default"/>
        <w:lang w:val="pl-PL" w:eastAsia="en-US" w:bidi="ar-SA"/>
      </w:rPr>
    </w:lvl>
    <w:lvl w:ilvl="4">
      <w:numFmt w:val="bullet"/>
      <w:lvlText w:val="•"/>
      <w:lvlJc w:val="left"/>
      <w:pPr>
        <w:ind w:left="3935" w:hanging="499"/>
      </w:pPr>
      <w:rPr>
        <w:rFonts w:hint="default"/>
        <w:lang w:val="pl-PL" w:eastAsia="en-US" w:bidi="ar-SA"/>
      </w:rPr>
    </w:lvl>
    <w:lvl w:ilvl="5">
      <w:numFmt w:val="bullet"/>
      <w:lvlText w:val="•"/>
      <w:lvlJc w:val="left"/>
      <w:pPr>
        <w:ind w:left="4853" w:hanging="499"/>
      </w:pPr>
      <w:rPr>
        <w:rFonts w:hint="default"/>
        <w:lang w:val="pl-PL" w:eastAsia="en-US" w:bidi="ar-SA"/>
      </w:rPr>
    </w:lvl>
    <w:lvl w:ilvl="6">
      <w:numFmt w:val="bullet"/>
      <w:lvlText w:val="•"/>
      <w:lvlJc w:val="left"/>
      <w:pPr>
        <w:ind w:left="5772" w:hanging="499"/>
      </w:pPr>
      <w:rPr>
        <w:rFonts w:hint="default"/>
        <w:lang w:val="pl-PL" w:eastAsia="en-US" w:bidi="ar-SA"/>
      </w:rPr>
    </w:lvl>
    <w:lvl w:ilvl="7">
      <w:numFmt w:val="bullet"/>
      <w:lvlText w:val="•"/>
      <w:lvlJc w:val="left"/>
      <w:pPr>
        <w:ind w:left="6690" w:hanging="499"/>
      </w:pPr>
      <w:rPr>
        <w:rFonts w:hint="default"/>
        <w:lang w:val="pl-PL" w:eastAsia="en-US" w:bidi="ar-SA"/>
      </w:rPr>
    </w:lvl>
    <w:lvl w:ilvl="8">
      <w:numFmt w:val="bullet"/>
      <w:lvlText w:val="•"/>
      <w:lvlJc w:val="left"/>
      <w:pPr>
        <w:ind w:left="7609" w:hanging="499"/>
      </w:pPr>
      <w:rPr>
        <w:rFonts w:hint="default"/>
        <w:lang w:val="pl-PL" w:eastAsia="en-US" w:bidi="ar-SA"/>
      </w:rPr>
    </w:lvl>
  </w:abstractNum>
  <w:abstractNum w:abstractNumId="117" w15:restartNumberingAfterBreak="0">
    <w:nsid w:val="6225022E"/>
    <w:multiLevelType w:val="hybridMultilevel"/>
    <w:tmpl w:val="8E5CC910"/>
    <w:lvl w:ilvl="0" w:tplc="0374F00E">
      <w:start w:val="9"/>
      <w:numFmt w:val="upperRoman"/>
      <w:lvlText w:val="%1."/>
      <w:lvlJc w:val="left"/>
      <w:pPr>
        <w:ind w:left="258" w:hanging="318"/>
      </w:pPr>
      <w:rPr>
        <w:rFonts w:ascii="Times New Roman" w:eastAsia="Times New Roman" w:hAnsi="Times New Roman" w:cs="Times New Roman" w:hint="default"/>
        <w:b/>
        <w:bCs/>
        <w:spacing w:val="-1"/>
        <w:w w:val="100"/>
        <w:sz w:val="20"/>
        <w:szCs w:val="20"/>
        <w:lang w:val="pl-PL" w:eastAsia="en-US" w:bidi="ar-SA"/>
      </w:rPr>
    </w:lvl>
    <w:lvl w:ilvl="1" w:tplc="D9646F1C">
      <w:numFmt w:val="bullet"/>
      <w:lvlText w:val="•"/>
      <w:lvlJc w:val="left"/>
      <w:pPr>
        <w:ind w:left="1178" w:hanging="318"/>
      </w:pPr>
      <w:rPr>
        <w:rFonts w:hint="default"/>
        <w:lang w:val="pl-PL" w:eastAsia="en-US" w:bidi="ar-SA"/>
      </w:rPr>
    </w:lvl>
    <w:lvl w:ilvl="2" w:tplc="F6FCD150">
      <w:numFmt w:val="bullet"/>
      <w:lvlText w:val="•"/>
      <w:lvlJc w:val="left"/>
      <w:pPr>
        <w:ind w:left="2097" w:hanging="318"/>
      </w:pPr>
      <w:rPr>
        <w:rFonts w:hint="default"/>
        <w:lang w:val="pl-PL" w:eastAsia="en-US" w:bidi="ar-SA"/>
      </w:rPr>
    </w:lvl>
    <w:lvl w:ilvl="3" w:tplc="9A6CA8E4">
      <w:numFmt w:val="bullet"/>
      <w:lvlText w:val="•"/>
      <w:lvlJc w:val="left"/>
      <w:pPr>
        <w:ind w:left="3015" w:hanging="318"/>
      </w:pPr>
      <w:rPr>
        <w:rFonts w:hint="default"/>
        <w:lang w:val="pl-PL" w:eastAsia="en-US" w:bidi="ar-SA"/>
      </w:rPr>
    </w:lvl>
    <w:lvl w:ilvl="4" w:tplc="9CE6C554">
      <w:numFmt w:val="bullet"/>
      <w:lvlText w:val="•"/>
      <w:lvlJc w:val="left"/>
      <w:pPr>
        <w:ind w:left="3934" w:hanging="318"/>
      </w:pPr>
      <w:rPr>
        <w:rFonts w:hint="default"/>
        <w:lang w:val="pl-PL" w:eastAsia="en-US" w:bidi="ar-SA"/>
      </w:rPr>
    </w:lvl>
    <w:lvl w:ilvl="5" w:tplc="D9E0117A">
      <w:numFmt w:val="bullet"/>
      <w:lvlText w:val="•"/>
      <w:lvlJc w:val="left"/>
      <w:pPr>
        <w:ind w:left="4853" w:hanging="318"/>
      </w:pPr>
      <w:rPr>
        <w:rFonts w:hint="default"/>
        <w:lang w:val="pl-PL" w:eastAsia="en-US" w:bidi="ar-SA"/>
      </w:rPr>
    </w:lvl>
    <w:lvl w:ilvl="6" w:tplc="D3B8D5AA">
      <w:numFmt w:val="bullet"/>
      <w:lvlText w:val="•"/>
      <w:lvlJc w:val="left"/>
      <w:pPr>
        <w:ind w:left="5771" w:hanging="318"/>
      </w:pPr>
      <w:rPr>
        <w:rFonts w:hint="default"/>
        <w:lang w:val="pl-PL" w:eastAsia="en-US" w:bidi="ar-SA"/>
      </w:rPr>
    </w:lvl>
    <w:lvl w:ilvl="7" w:tplc="8EBAF458">
      <w:numFmt w:val="bullet"/>
      <w:lvlText w:val="•"/>
      <w:lvlJc w:val="left"/>
      <w:pPr>
        <w:ind w:left="6690" w:hanging="318"/>
      </w:pPr>
      <w:rPr>
        <w:rFonts w:hint="default"/>
        <w:lang w:val="pl-PL" w:eastAsia="en-US" w:bidi="ar-SA"/>
      </w:rPr>
    </w:lvl>
    <w:lvl w:ilvl="8" w:tplc="677EAD48">
      <w:numFmt w:val="bullet"/>
      <w:lvlText w:val="•"/>
      <w:lvlJc w:val="left"/>
      <w:pPr>
        <w:ind w:left="7608" w:hanging="318"/>
      </w:pPr>
      <w:rPr>
        <w:rFonts w:hint="default"/>
        <w:lang w:val="pl-PL" w:eastAsia="en-US" w:bidi="ar-SA"/>
      </w:rPr>
    </w:lvl>
  </w:abstractNum>
  <w:abstractNum w:abstractNumId="118" w15:restartNumberingAfterBreak="0">
    <w:nsid w:val="62A22944"/>
    <w:multiLevelType w:val="hybridMultilevel"/>
    <w:tmpl w:val="B4465B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6410057A"/>
    <w:multiLevelType w:val="hybridMultilevel"/>
    <w:tmpl w:val="B17A3BCC"/>
    <w:lvl w:ilvl="0" w:tplc="FFFFFFFF">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661D2466"/>
    <w:multiLevelType w:val="hybridMultilevel"/>
    <w:tmpl w:val="062E5F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67823DB1"/>
    <w:multiLevelType w:val="hybridMultilevel"/>
    <w:tmpl w:val="3206652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2" w15:restartNumberingAfterBreak="0">
    <w:nsid w:val="679517F4"/>
    <w:multiLevelType w:val="hybridMultilevel"/>
    <w:tmpl w:val="C74662D2"/>
    <w:lvl w:ilvl="0" w:tplc="FFFFFFFF">
      <w:start w:val="1"/>
      <w:numFmt w:val="decimal"/>
      <w:lvlText w:val="%1."/>
      <w:lvlJc w:val="left"/>
      <w:pPr>
        <w:tabs>
          <w:tab w:val="num" w:pos="360"/>
        </w:tabs>
        <w:ind w:left="360" w:hanging="360"/>
      </w:pPr>
      <w:rPr>
        <w:rFonts w:hint="default"/>
      </w:rPr>
    </w:lvl>
    <w:lvl w:ilvl="1" w:tplc="9AD202B6">
      <w:start w:val="1"/>
      <w:numFmt w:val="decimal"/>
      <w:lvlText w:val="%2)"/>
      <w:lvlJc w:val="left"/>
      <w:pPr>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23" w15:restartNumberingAfterBreak="0">
    <w:nsid w:val="68443E74"/>
    <w:multiLevelType w:val="hybridMultilevel"/>
    <w:tmpl w:val="375C49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69593D40"/>
    <w:multiLevelType w:val="hybridMultilevel"/>
    <w:tmpl w:val="F4425378"/>
    <w:styleLink w:val="WWNum18"/>
    <w:lvl w:ilvl="0" w:tplc="650C114C">
      <w:start w:val="1"/>
      <w:numFmt w:val="decimal"/>
      <w:lvlText w:val="%1."/>
      <w:lvlJc w:val="left"/>
    </w:lvl>
    <w:lvl w:ilvl="1" w:tplc="D0EA5034">
      <w:start w:val="1"/>
      <w:numFmt w:val="lowerLetter"/>
      <w:lvlText w:val="%2."/>
      <w:lvlJc w:val="left"/>
    </w:lvl>
    <w:lvl w:ilvl="2" w:tplc="5CDA8ECE">
      <w:start w:val="1"/>
      <w:numFmt w:val="lowerRoman"/>
      <w:lvlText w:val="%3."/>
      <w:lvlJc w:val="right"/>
    </w:lvl>
    <w:lvl w:ilvl="3" w:tplc="E286D920">
      <w:start w:val="1"/>
      <w:numFmt w:val="decimal"/>
      <w:lvlText w:val="%4."/>
      <w:lvlJc w:val="left"/>
    </w:lvl>
    <w:lvl w:ilvl="4" w:tplc="399C5E46">
      <w:start w:val="1"/>
      <w:numFmt w:val="lowerLetter"/>
      <w:lvlText w:val="%5."/>
      <w:lvlJc w:val="left"/>
    </w:lvl>
    <w:lvl w:ilvl="5" w:tplc="14EE2DC0">
      <w:start w:val="1"/>
      <w:numFmt w:val="lowerRoman"/>
      <w:lvlText w:val="%6."/>
      <w:lvlJc w:val="right"/>
    </w:lvl>
    <w:lvl w:ilvl="6" w:tplc="6B006908">
      <w:start w:val="1"/>
      <w:numFmt w:val="decimal"/>
      <w:lvlText w:val="%7."/>
      <w:lvlJc w:val="left"/>
    </w:lvl>
    <w:lvl w:ilvl="7" w:tplc="D348024E">
      <w:start w:val="1"/>
      <w:numFmt w:val="lowerLetter"/>
      <w:lvlText w:val="%8."/>
      <w:lvlJc w:val="left"/>
    </w:lvl>
    <w:lvl w:ilvl="8" w:tplc="B69E7D5A">
      <w:start w:val="1"/>
      <w:numFmt w:val="lowerRoman"/>
      <w:lvlText w:val="%9."/>
      <w:lvlJc w:val="right"/>
    </w:lvl>
  </w:abstractNum>
  <w:abstractNum w:abstractNumId="125" w15:restartNumberingAfterBreak="0">
    <w:nsid w:val="699B1DDE"/>
    <w:multiLevelType w:val="hybridMultilevel"/>
    <w:tmpl w:val="CC7C270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6DC72EB4"/>
    <w:multiLevelType w:val="hybridMultilevel"/>
    <w:tmpl w:val="E85EE112"/>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27" w15:restartNumberingAfterBreak="0">
    <w:nsid w:val="6F9D1BCC"/>
    <w:multiLevelType w:val="hybridMultilevel"/>
    <w:tmpl w:val="1CD0D138"/>
    <w:styleLink w:val="WWNum38131"/>
    <w:lvl w:ilvl="0" w:tplc="E1AE550E">
      <w:start w:val="1"/>
      <w:numFmt w:val="decimal"/>
      <w:lvlText w:val="%1."/>
      <w:lvlJc w:val="left"/>
      <w:pPr>
        <w:ind w:left="618" w:hanging="360"/>
      </w:pPr>
      <w:rPr>
        <w:rFonts w:ascii="Times New Roman" w:eastAsia="Times New Roman" w:hAnsi="Times New Roman" w:cs="Times New Roman" w:hint="default"/>
        <w:w w:val="100"/>
        <w:sz w:val="22"/>
        <w:szCs w:val="22"/>
        <w:lang w:val="pl-PL" w:eastAsia="en-US" w:bidi="ar-SA"/>
      </w:rPr>
    </w:lvl>
    <w:lvl w:ilvl="1" w:tplc="F7B47B78">
      <w:numFmt w:val="bullet"/>
      <w:lvlText w:val="•"/>
      <w:lvlJc w:val="left"/>
      <w:pPr>
        <w:ind w:left="1502" w:hanging="360"/>
      </w:pPr>
      <w:rPr>
        <w:rFonts w:hint="default"/>
        <w:lang w:val="pl-PL" w:eastAsia="en-US" w:bidi="ar-SA"/>
      </w:rPr>
    </w:lvl>
    <w:lvl w:ilvl="2" w:tplc="39607060">
      <w:numFmt w:val="bullet"/>
      <w:lvlText w:val="•"/>
      <w:lvlJc w:val="left"/>
      <w:pPr>
        <w:ind w:left="2385" w:hanging="360"/>
      </w:pPr>
      <w:rPr>
        <w:rFonts w:hint="default"/>
        <w:lang w:val="pl-PL" w:eastAsia="en-US" w:bidi="ar-SA"/>
      </w:rPr>
    </w:lvl>
    <w:lvl w:ilvl="3" w:tplc="9AC4C7C8">
      <w:numFmt w:val="bullet"/>
      <w:lvlText w:val="•"/>
      <w:lvlJc w:val="left"/>
      <w:pPr>
        <w:ind w:left="3267" w:hanging="360"/>
      </w:pPr>
      <w:rPr>
        <w:rFonts w:hint="default"/>
        <w:lang w:val="pl-PL" w:eastAsia="en-US" w:bidi="ar-SA"/>
      </w:rPr>
    </w:lvl>
    <w:lvl w:ilvl="4" w:tplc="EA520D3A">
      <w:numFmt w:val="bullet"/>
      <w:lvlText w:val="•"/>
      <w:lvlJc w:val="left"/>
      <w:pPr>
        <w:ind w:left="4150" w:hanging="360"/>
      </w:pPr>
      <w:rPr>
        <w:rFonts w:hint="default"/>
        <w:lang w:val="pl-PL" w:eastAsia="en-US" w:bidi="ar-SA"/>
      </w:rPr>
    </w:lvl>
    <w:lvl w:ilvl="5" w:tplc="E07204F8">
      <w:numFmt w:val="bullet"/>
      <w:lvlText w:val="•"/>
      <w:lvlJc w:val="left"/>
      <w:pPr>
        <w:ind w:left="5033" w:hanging="360"/>
      </w:pPr>
      <w:rPr>
        <w:rFonts w:hint="default"/>
        <w:lang w:val="pl-PL" w:eastAsia="en-US" w:bidi="ar-SA"/>
      </w:rPr>
    </w:lvl>
    <w:lvl w:ilvl="6" w:tplc="146A67EA">
      <w:numFmt w:val="bullet"/>
      <w:lvlText w:val="•"/>
      <w:lvlJc w:val="left"/>
      <w:pPr>
        <w:ind w:left="5915" w:hanging="360"/>
      </w:pPr>
      <w:rPr>
        <w:rFonts w:hint="default"/>
        <w:lang w:val="pl-PL" w:eastAsia="en-US" w:bidi="ar-SA"/>
      </w:rPr>
    </w:lvl>
    <w:lvl w:ilvl="7" w:tplc="0C683D74">
      <w:numFmt w:val="bullet"/>
      <w:lvlText w:val="•"/>
      <w:lvlJc w:val="left"/>
      <w:pPr>
        <w:ind w:left="6798" w:hanging="360"/>
      </w:pPr>
      <w:rPr>
        <w:rFonts w:hint="default"/>
        <w:lang w:val="pl-PL" w:eastAsia="en-US" w:bidi="ar-SA"/>
      </w:rPr>
    </w:lvl>
    <w:lvl w:ilvl="8" w:tplc="EE745F92">
      <w:numFmt w:val="bullet"/>
      <w:lvlText w:val="•"/>
      <w:lvlJc w:val="left"/>
      <w:pPr>
        <w:ind w:left="7680" w:hanging="360"/>
      </w:pPr>
      <w:rPr>
        <w:rFonts w:hint="default"/>
        <w:lang w:val="pl-PL" w:eastAsia="en-US" w:bidi="ar-SA"/>
      </w:rPr>
    </w:lvl>
  </w:abstractNum>
  <w:abstractNum w:abstractNumId="128" w15:restartNumberingAfterBreak="0">
    <w:nsid w:val="70931916"/>
    <w:multiLevelType w:val="hybridMultilevel"/>
    <w:tmpl w:val="C3D67C62"/>
    <w:styleLink w:val="Styl121"/>
    <w:lvl w:ilvl="0" w:tplc="B3568B36">
      <w:start w:val="1"/>
      <w:numFmt w:val="decimal"/>
      <w:lvlText w:val="%1)"/>
      <w:lvlJc w:val="left"/>
      <w:pPr>
        <w:ind w:left="786" w:hanging="360"/>
      </w:pPr>
      <w:rPr>
        <w:rFonts w:hint="default"/>
        <w:b w:val="0"/>
        <w:color w:val="auto"/>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9" w15:restartNumberingAfterBreak="0">
    <w:nsid w:val="71FE7DDC"/>
    <w:multiLevelType w:val="hybridMultilevel"/>
    <w:tmpl w:val="F4C254AE"/>
    <w:lvl w:ilvl="0" w:tplc="7BE8FAA4">
      <w:start w:val="1"/>
      <w:numFmt w:val="upperRoman"/>
      <w:lvlText w:val="%1."/>
      <w:lvlJc w:val="left"/>
      <w:pPr>
        <w:ind w:left="720" w:hanging="720"/>
      </w:pPr>
      <w:rPr>
        <w:rFonts w:hint="default"/>
      </w:rPr>
    </w:lvl>
    <w:lvl w:ilvl="1" w:tplc="FFFFFFFF">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FFFFFFFF">
      <w:start w:val="1"/>
      <w:numFmt w:val="decimal"/>
      <w:lvlText w:val="%4."/>
      <w:lvlJc w:val="left"/>
      <w:pPr>
        <w:ind w:left="2127" w:firstLine="0"/>
      </w:pPr>
      <w:rPr>
        <w:i w:val="0"/>
        <w:color w:val="auto"/>
      </w:rPr>
    </w:lvl>
    <w:lvl w:ilvl="4" w:tplc="FAC26D44">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15:restartNumberingAfterBreak="0">
    <w:nsid w:val="72C70ADF"/>
    <w:multiLevelType w:val="multilevel"/>
    <w:tmpl w:val="A81494DE"/>
    <w:styleLink w:val="Styl2"/>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131" w15:restartNumberingAfterBreak="0">
    <w:nsid w:val="72FE4AD8"/>
    <w:multiLevelType w:val="hybridMultilevel"/>
    <w:tmpl w:val="14D809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73E44151"/>
    <w:multiLevelType w:val="hybridMultilevel"/>
    <w:tmpl w:val="4E80F5C0"/>
    <w:lvl w:ilvl="0" w:tplc="7A80054C">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3" w15:restartNumberingAfterBreak="0">
    <w:nsid w:val="7A572966"/>
    <w:multiLevelType w:val="hybridMultilevel"/>
    <w:tmpl w:val="19647A78"/>
    <w:styleLink w:val="Styl2111"/>
    <w:lvl w:ilvl="0" w:tplc="BEA09E8A">
      <w:start w:val="1"/>
      <w:numFmt w:val="decimal"/>
      <w:lvlText w:val="%1)"/>
      <w:lvlJc w:val="left"/>
      <w:pPr>
        <w:ind w:left="720" w:hanging="360"/>
      </w:pPr>
      <w:rPr>
        <w:rFonts w:hint="default"/>
        <w:b w:val="0"/>
        <w:bCs/>
        <w:color w:val="auto"/>
      </w:rPr>
    </w:lvl>
    <w:lvl w:ilvl="1" w:tplc="04150003">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134" w15:restartNumberingAfterBreak="0">
    <w:nsid w:val="7C6D2485"/>
    <w:multiLevelType w:val="hybridMultilevel"/>
    <w:tmpl w:val="987661B0"/>
    <w:lvl w:ilvl="0" w:tplc="04150001">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5" w15:restartNumberingAfterBreak="0">
    <w:nsid w:val="7C8E38F0"/>
    <w:multiLevelType w:val="hybridMultilevel"/>
    <w:tmpl w:val="FFFFFFFF"/>
    <w:lvl w:ilvl="0" w:tplc="3CCCAFC8">
      <w:start w:val="1"/>
      <w:numFmt w:val="lowerLetter"/>
      <w:lvlText w:val="%1."/>
      <w:lvlJc w:val="left"/>
      <w:pPr>
        <w:ind w:left="720" w:hanging="360"/>
      </w:pPr>
    </w:lvl>
    <w:lvl w:ilvl="1" w:tplc="36EAFD42">
      <w:start w:val="1"/>
      <w:numFmt w:val="lowerLetter"/>
      <w:lvlText w:val="%2."/>
      <w:lvlJc w:val="left"/>
      <w:pPr>
        <w:ind w:left="1440" w:hanging="360"/>
      </w:pPr>
    </w:lvl>
    <w:lvl w:ilvl="2" w:tplc="7982F4BC">
      <w:start w:val="1"/>
      <w:numFmt w:val="lowerRoman"/>
      <w:lvlText w:val="%3."/>
      <w:lvlJc w:val="right"/>
      <w:pPr>
        <w:ind w:left="2160" w:hanging="180"/>
      </w:pPr>
    </w:lvl>
    <w:lvl w:ilvl="3" w:tplc="8B98DE52">
      <w:start w:val="1"/>
      <w:numFmt w:val="decimal"/>
      <w:lvlText w:val="%4."/>
      <w:lvlJc w:val="left"/>
      <w:pPr>
        <w:ind w:left="2880" w:hanging="360"/>
      </w:pPr>
    </w:lvl>
    <w:lvl w:ilvl="4" w:tplc="88C8E3B2">
      <w:start w:val="1"/>
      <w:numFmt w:val="lowerLetter"/>
      <w:lvlText w:val="%5."/>
      <w:lvlJc w:val="left"/>
      <w:pPr>
        <w:ind w:left="3600" w:hanging="360"/>
      </w:pPr>
    </w:lvl>
    <w:lvl w:ilvl="5" w:tplc="C2027CA0">
      <w:start w:val="1"/>
      <w:numFmt w:val="lowerRoman"/>
      <w:lvlText w:val="%6."/>
      <w:lvlJc w:val="right"/>
      <w:pPr>
        <w:ind w:left="4320" w:hanging="180"/>
      </w:pPr>
    </w:lvl>
    <w:lvl w:ilvl="6" w:tplc="A83EC9F2">
      <w:start w:val="1"/>
      <w:numFmt w:val="decimal"/>
      <w:lvlText w:val="%7."/>
      <w:lvlJc w:val="left"/>
      <w:pPr>
        <w:ind w:left="5040" w:hanging="360"/>
      </w:pPr>
    </w:lvl>
    <w:lvl w:ilvl="7" w:tplc="FE222A8A">
      <w:start w:val="1"/>
      <w:numFmt w:val="lowerLetter"/>
      <w:lvlText w:val="%8."/>
      <w:lvlJc w:val="left"/>
      <w:pPr>
        <w:ind w:left="5760" w:hanging="360"/>
      </w:pPr>
    </w:lvl>
    <w:lvl w:ilvl="8" w:tplc="482063A0">
      <w:start w:val="1"/>
      <w:numFmt w:val="lowerRoman"/>
      <w:lvlText w:val="%9."/>
      <w:lvlJc w:val="right"/>
      <w:pPr>
        <w:ind w:left="6480" w:hanging="180"/>
      </w:pPr>
    </w:lvl>
  </w:abstractNum>
  <w:abstractNum w:abstractNumId="136" w15:restartNumberingAfterBreak="0">
    <w:nsid w:val="7CFA4548"/>
    <w:multiLevelType w:val="hybridMultilevel"/>
    <w:tmpl w:val="3BD0F7CE"/>
    <w:lvl w:ilvl="0" w:tplc="04150001">
      <w:start w:val="1"/>
      <w:numFmt w:val="bullet"/>
      <w:lvlText w:val=""/>
      <w:lvlJc w:val="left"/>
      <w:pPr>
        <w:ind w:left="720" w:hanging="360"/>
      </w:pPr>
      <w:rPr>
        <w:rFonts w:ascii="Symbol" w:hAnsi="Symbol" w:cs="Symbol" w:hint="default"/>
      </w:rPr>
    </w:lvl>
    <w:lvl w:ilvl="1" w:tplc="793EB6E6">
      <w:start w:val="1"/>
      <w:numFmt w:val="bullet"/>
      <w:lvlText w:val="o"/>
      <w:lvlJc w:val="left"/>
      <w:pPr>
        <w:ind w:left="1440" w:hanging="360"/>
      </w:pPr>
      <w:rPr>
        <w:rFonts w:ascii="Courier New" w:hAnsi="Courier New" w:hint="default"/>
      </w:rPr>
    </w:lvl>
    <w:lvl w:ilvl="2" w:tplc="0BBEB634">
      <w:start w:val="1"/>
      <w:numFmt w:val="bullet"/>
      <w:lvlText w:val=""/>
      <w:lvlJc w:val="left"/>
      <w:pPr>
        <w:ind w:left="2160" w:hanging="360"/>
      </w:pPr>
      <w:rPr>
        <w:rFonts w:ascii="Wingdings" w:hAnsi="Wingdings" w:hint="default"/>
      </w:rPr>
    </w:lvl>
    <w:lvl w:ilvl="3" w:tplc="5F8CF5A8">
      <w:start w:val="1"/>
      <w:numFmt w:val="bullet"/>
      <w:lvlText w:val=""/>
      <w:lvlJc w:val="left"/>
      <w:pPr>
        <w:ind w:left="2880" w:hanging="360"/>
      </w:pPr>
      <w:rPr>
        <w:rFonts w:ascii="Symbol" w:hAnsi="Symbol" w:hint="default"/>
      </w:rPr>
    </w:lvl>
    <w:lvl w:ilvl="4" w:tplc="E946E64E">
      <w:start w:val="1"/>
      <w:numFmt w:val="bullet"/>
      <w:lvlText w:val="o"/>
      <w:lvlJc w:val="left"/>
      <w:pPr>
        <w:ind w:left="3600" w:hanging="360"/>
      </w:pPr>
      <w:rPr>
        <w:rFonts w:ascii="Courier New" w:hAnsi="Courier New" w:hint="default"/>
      </w:rPr>
    </w:lvl>
    <w:lvl w:ilvl="5" w:tplc="D5387246">
      <w:start w:val="1"/>
      <w:numFmt w:val="bullet"/>
      <w:lvlText w:val=""/>
      <w:lvlJc w:val="left"/>
      <w:pPr>
        <w:ind w:left="4320" w:hanging="360"/>
      </w:pPr>
      <w:rPr>
        <w:rFonts w:ascii="Wingdings" w:hAnsi="Wingdings" w:hint="default"/>
      </w:rPr>
    </w:lvl>
    <w:lvl w:ilvl="6" w:tplc="487E8D2C">
      <w:start w:val="1"/>
      <w:numFmt w:val="bullet"/>
      <w:lvlText w:val=""/>
      <w:lvlJc w:val="left"/>
      <w:pPr>
        <w:ind w:left="5040" w:hanging="360"/>
      </w:pPr>
      <w:rPr>
        <w:rFonts w:ascii="Symbol" w:hAnsi="Symbol" w:hint="default"/>
      </w:rPr>
    </w:lvl>
    <w:lvl w:ilvl="7" w:tplc="53DC72CC">
      <w:start w:val="1"/>
      <w:numFmt w:val="bullet"/>
      <w:lvlText w:val="o"/>
      <w:lvlJc w:val="left"/>
      <w:pPr>
        <w:ind w:left="5760" w:hanging="360"/>
      </w:pPr>
      <w:rPr>
        <w:rFonts w:ascii="Courier New" w:hAnsi="Courier New" w:hint="default"/>
      </w:rPr>
    </w:lvl>
    <w:lvl w:ilvl="8" w:tplc="68D65244">
      <w:start w:val="1"/>
      <w:numFmt w:val="bullet"/>
      <w:lvlText w:val=""/>
      <w:lvlJc w:val="left"/>
      <w:pPr>
        <w:ind w:left="6480" w:hanging="360"/>
      </w:pPr>
      <w:rPr>
        <w:rFonts w:ascii="Wingdings" w:hAnsi="Wingdings" w:hint="default"/>
      </w:rPr>
    </w:lvl>
  </w:abstractNum>
  <w:abstractNum w:abstractNumId="137" w15:restartNumberingAfterBreak="0">
    <w:nsid w:val="7D6F4D3E"/>
    <w:multiLevelType w:val="multilevel"/>
    <w:tmpl w:val="17BCC894"/>
    <w:styleLink w:val="WWNum25131"/>
    <w:lvl w:ilvl="0">
      <w:start w:val="1"/>
      <w:numFmt w:val="decimal"/>
      <w:lvlText w:val="%1."/>
      <w:lvlJc w:val="left"/>
      <w:pPr>
        <w:ind w:left="618" w:hanging="360"/>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050" w:hanging="432"/>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1991" w:hanging="432"/>
      </w:pPr>
      <w:rPr>
        <w:rFonts w:hint="default"/>
        <w:lang w:val="pl-PL" w:eastAsia="en-US" w:bidi="ar-SA"/>
      </w:rPr>
    </w:lvl>
    <w:lvl w:ilvl="3">
      <w:numFmt w:val="bullet"/>
      <w:lvlText w:val="•"/>
      <w:lvlJc w:val="left"/>
      <w:pPr>
        <w:ind w:left="2923" w:hanging="432"/>
      </w:pPr>
      <w:rPr>
        <w:rFonts w:hint="default"/>
        <w:lang w:val="pl-PL" w:eastAsia="en-US" w:bidi="ar-SA"/>
      </w:rPr>
    </w:lvl>
    <w:lvl w:ilvl="4">
      <w:numFmt w:val="bullet"/>
      <w:lvlText w:val="•"/>
      <w:lvlJc w:val="left"/>
      <w:pPr>
        <w:ind w:left="3855" w:hanging="432"/>
      </w:pPr>
      <w:rPr>
        <w:rFonts w:hint="default"/>
        <w:lang w:val="pl-PL" w:eastAsia="en-US" w:bidi="ar-SA"/>
      </w:rPr>
    </w:lvl>
    <w:lvl w:ilvl="5">
      <w:numFmt w:val="bullet"/>
      <w:lvlText w:val="•"/>
      <w:lvlJc w:val="left"/>
      <w:pPr>
        <w:ind w:left="4787" w:hanging="432"/>
      </w:pPr>
      <w:rPr>
        <w:rFonts w:hint="default"/>
        <w:lang w:val="pl-PL" w:eastAsia="en-US" w:bidi="ar-SA"/>
      </w:rPr>
    </w:lvl>
    <w:lvl w:ilvl="6">
      <w:numFmt w:val="bullet"/>
      <w:lvlText w:val="•"/>
      <w:lvlJc w:val="left"/>
      <w:pPr>
        <w:ind w:left="5718" w:hanging="432"/>
      </w:pPr>
      <w:rPr>
        <w:rFonts w:hint="default"/>
        <w:lang w:val="pl-PL" w:eastAsia="en-US" w:bidi="ar-SA"/>
      </w:rPr>
    </w:lvl>
    <w:lvl w:ilvl="7">
      <w:numFmt w:val="bullet"/>
      <w:lvlText w:val="•"/>
      <w:lvlJc w:val="left"/>
      <w:pPr>
        <w:ind w:left="6650" w:hanging="432"/>
      </w:pPr>
      <w:rPr>
        <w:rFonts w:hint="default"/>
        <w:lang w:val="pl-PL" w:eastAsia="en-US" w:bidi="ar-SA"/>
      </w:rPr>
    </w:lvl>
    <w:lvl w:ilvl="8">
      <w:numFmt w:val="bullet"/>
      <w:lvlText w:val="•"/>
      <w:lvlJc w:val="left"/>
      <w:pPr>
        <w:ind w:left="7582" w:hanging="432"/>
      </w:pPr>
      <w:rPr>
        <w:rFonts w:hint="default"/>
        <w:lang w:val="pl-PL" w:eastAsia="en-US" w:bidi="ar-SA"/>
      </w:rPr>
    </w:lvl>
  </w:abstractNum>
  <w:abstractNum w:abstractNumId="138" w15:restartNumberingAfterBreak="0">
    <w:nsid w:val="7DD36CB9"/>
    <w:multiLevelType w:val="multilevel"/>
    <w:tmpl w:val="97AABEF0"/>
    <w:styleLink w:val="Styl21111"/>
    <w:lvl w:ilvl="0">
      <w:start w:val="1"/>
      <w:numFmt w:val="upperRoman"/>
      <w:lvlText w:val="%1."/>
      <w:lvlJc w:val="left"/>
      <w:pPr>
        <w:ind w:left="542" w:hanging="284"/>
      </w:pPr>
      <w:rPr>
        <w:rFonts w:ascii="Times New Roman" w:eastAsia="Times New Roman" w:hAnsi="Times New Roman" w:cs="Times New Roman" w:hint="default"/>
        <w:b/>
        <w:bCs/>
        <w:spacing w:val="-1"/>
        <w:w w:val="100"/>
        <w:sz w:val="22"/>
        <w:szCs w:val="22"/>
        <w:lang w:val="pl-PL" w:eastAsia="en-US" w:bidi="ar-SA"/>
      </w:rPr>
    </w:lvl>
    <w:lvl w:ilvl="1">
      <w:start w:val="1"/>
      <w:numFmt w:val="decimal"/>
      <w:lvlText w:val="%2."/>
      <w:lvlJc w:val="left"/>
      <w:pPr>
        <w:ind w:left="618" w:hanging="360"/>
      </w:pPr>
      <w:rPr>
        <w:rFonts w:hint="default"/>
        <w:w w:val="100"/>
        <w:lang w:val="pl-PL" w:eastAsia="en-US" w:bidi="ar-SA"/>
      </w:rPr>
    </w:lvl>
    <w:lvl w:ilvl="2">
      <w:start w:val="1"/>
      <w:numFmt w:val="decimal"/>
      <w:lvlText w:val="%2.%3"/>
      <w:lvlJc w:val="left"/>
      <w:pPr>
        <w:ind w:left="902" w:hanging="360"/>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1968" w:hanging="360"/>
      </w:pPr>
      <w:rPr>
        <w:rFonts w:hint="default"/>
        <w:lang w:val="pl-PL" w:eastAsia="en-US" w:bidi="ar-SA"/>
      </w:rPr>
    </w:lvl>
    <w:lvl w:ilvl="4">
      <w:numFmt w:val="bullet"/>
      <w:lvlText w:val="•"/>
      <w:lvlJc w:val="left"/>
      <w:pPr>
        <w:ind w:left="3036" w:hanging="360"/>
      </w:pPr>
      <w:rPr>
        <w:rFonts w:hint="default"/>
        <w:lang w:val="pl-PL" w:eastAsia="en-US" w:bidi="ar-SA"/>
      </w:rPr>
    </w:lvl>
    <w:lvl w:ilvl="5">
      <w:numFmt w:val="bullet"/>
      <w:lvlText w:val="•"/>
      <w:lvlJc w:val="left"/>
      <w:pPr>
        <w:ind w:left="4104" w:hanging="360"/>
      </w:pPr>
      <w:rPr>
        <w:rFonts w:hint="default"/>
        <w:lang w:val="pl-PL" w:eastAsia="en-US" w:bidi="ar-SA"/>
      </w:rPr>
    </w:lvl>
    <w:lvl w:ilvl="6">
      <w:numFmt w:val="bullet"/>
      <w:lvlText w:val="•"/>
      <w:lvlJc w:val="left"/>
      <w:pPr>
        <w:ind w:left="5173" w:hanging="360"/>
      </w:pPr>
      <w:rPr>
        <w:rFonts w:hint="default"/>
        <w:lang w:val="pl-PL" w:eastAsia="en-US" w:bidi="ar-SA"/>
      </w:rPr>
    </w:lvl>
    <w:lvl w:ilvl="7">
      <w:numFmt w:val="bullet"/>
      <w:lvlText w:val="•"/>
      <w:lvlJc w:val="left"/>
      <w:pPr>
        <w:ind w:left="6241" w:hanging="360"/>
      </w:pPr>
      <w:rPr>
        <w:rFonts w:hint="default"/>
        <w:lang w:val="pl-PL" w:eastAsia="en-US" w:bidi="ar-SA"/>
      </w:rPr>
    </w:lvl>
    <w:lvl w:ilvl="8">
      <w:numFmt w:val="bullet"/>
      <w:lvlText w:val="•"/>
      <w:lvlJc w:val="left"/>
      <w:pPr>
        <w:ind w:left="7309" w:hanging="360"/>
      </w:pPr>
      <w:rPr>
        <w:rFonts w:hint="default"/>
        <w:lang w:val="pl-PL" w:eastAsia="en-US" w:bidi="ar-SA"/>
      </w:rPr>
    </w:lvl>
  </w:abstractNum>
  <w:abstractNum w:abstractNumId="139" w15:restartNumberingAfterBreak="0">
    <w:nsid w:val="7F362024"/>
    <w:multiLevelType w:val="hybridMultilevel"/>
    <w:tmpl w:val="80F471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7F8569F1"/>
    <w:multiLevelType w:val="hybridMultilevel"/>
    <w:tmpl w:val="DB5AAC2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50"/>
  </w:num>
  <w:num w:numId="2">
    <w:abstractNumId w:val="70"/>
  </w:num>
  <w:num w:numId="3">
    <w:abstractNumId w:val="84"/>
    <w:lvlOverride w:ilvl="0">
      <w:lvl w:ilvl="0">
        <w:start w:val="1"/>
        <w:numFmt w:val="decimal"/>
        <w:lvlText w:val="%1."/>
        <w:lvlJc w:val="left"/>
        <w:pPr>
          <w:ind w:left="5852" w:hanging="425"/>
        </w:pPr>
        <w:rPr>
          <w:rFonts w:asciiTheme="minorHAnsi" w:eastAsia="Times New Roman" w:hAnsiTheme="minorHAnsi" w:cstheme="minorHAnsi" w:hint="default"/>
          <w:w w:val="100"/>
          <w:sz w:val="22"/>
          <w:szCs w:val="22"/>
          <w:lang w:val="pl-PL" w:eastAsia="en-US" w:bidi="ar-SA"/>
        </w:rPr>
      </w:lvl>
    </w:lvlOverride>
  </w:num>
  <w:num w:numId="4">
    <w:abstractNumId w:val="92"/>
    <w:lvlOverride w:ilvl="0">
      <w:lvl w:ilvl="0">
        <w:start w:val="1"/>
        <w:numFmt w:val="decimal"/>
        <w:lvlText w:val="%1."/>
        <w:lvlJc w:val="left"/>
        <w:pPr>
          <w:ind w:left="618" w:hanging="360"/>
        </w:pPr>
        <w:rPr>
          <w:rFonts w:asciiTheme="minorHAnsi" w:eastAsia="Times New Roman" w:hAnsiTheme="minorHAnsi" w:cstheme="minorHAnsi" w:hint="default"/>
          <w:w w:val="100"/>
          <w:sz w:val="22"/>
          <w:szCs w:val="22"/>
          <w:lang w:val="pl-PL" w:eastAsia="en-US" w:bidi="ar-SA"/>
        </w:rPr>
      </w:lvl>
    </w:lvlOverride>
    <w:lvlOverride w:ilvl="1">
      <w:lvl w:ilvl="1">
        <w:start w:val="1"/>
        <w:numFmt w:val="decimal"/>
        <w:lvlText w:val="%1.%2."/>
        <w:lvlJc w:val="left"/>
        <w:pPr>
          <w:ind w:left="1109" w:hanging="425"/>
        </w:pPr>
        <w:rPr>
          <w:rFonts w:asciiTheme="minorHAnsi" w:eastAsia="Times New Roman" w:hAnsiTheme="minorHAnsi" w:cstheme="minorHAnsi" w:hint="default"/>
          <w:w w:val="100"/>
          <w:sz w:val="22"/>
          <w:szCs w:val="22"/>
          <w:lang w:val="pl-PL" w:eastAsia="en-US" w:bidi="ar-SA"/>
        </w:rPr>
      </w:lvl>
    </w:lvlOverride>
  </w:num>
  <w:num w:numId="5">
    <w:abstractNumId w:val="127"/>
    <w:lvlOverride w:ilvl="0">
      <w:lvl w:ilvl="0" w:tplc="E1AE550E">
        <w:start w:val="1"/>
        <w:numFmt w:val="decimal"/>
        <w:lvlText w:val="%1."/>
        <w:lvlJc w:val="left"/>
        <w:pPr>
          <w:ind w:left="618" w:hanging="360"/>
        </w:pPr>
        <w:rPr>
          <w:rFonts w:asciiTheme="minorHAnsi" w:eastAsia="Times New Roman" w:hAnsiTheme="minorHAnsi" w:cstheme="minorHAnsi" w:hint="default"/>
          <w:w w:val="100"/>
          <w:sz w:val="22"/>
          <w:szCs w:val="22"/>
          <w:lang w:val="pl-PL" w:eastAsia="en-US" w:bidi="ar-SA"/>
        </w:rPr>
      </w:lvl>
    </w:lvlOverride>
  </w:num>
  <w:num w:numId="6">
    <w:abstractNumId w:val="137"/>
    <w:lvlOverride w:ilvl="0">
      <w:lvl w:ilvl="0">
        <w:start w:val="1"/>
        <w:numFmt w:val="decimal"/>
        <w:lvlText w:val="%1."/>
        <w:lvlJc w:val="left"/>
        <w:pPr>
          <w:ind w:left="618" w:hanging="360"/>
        </w:pPr>
        <w:rPr>
          <w:rFonts w:asciiTheme="minorHAnsi" w:eastAsia="Times New Roman" w:hAnsiTheme="minorHAnsi" w:cstheme="minorHAnsi" w:hint="default"/>
          <w:w w:val="100"/>
          <w:sz w:val="22"/>
          <w:szCs w:val="22"/>
          <w:lang w:val="pl-PL" w:eastAsia="en-US" w:bidi="ar-SA"/>
        </w:rPr>
      </w:lvl>
    </w:lvlOverride>
    <w:lvlOverride w:ilvl="1">
      <w:lvl w:ilvl="1">
        <w:start w:val="1"/>
        <w:numFmt w:val="decimal"/>
        <w:lvlText w:val="%1.%2."/>
        <w:lvlJc w:val="left"/>
        <w:pPr>
          <w:ind w:left="1050" w:hanging="432"/>
        </w:pPr>
        <w:rPr>
          <w:rFonts w:asciiTheme="minorHAnsi" w:eastAsia="Times New Roman" w:hAnsiTheme="minorHAnsi" w:cstheme="minorHAnsi" w:hint="default"/>
          <w:w w:val="100"/>
          <w:sz w:val="22"/>
          <w:szCs w:val="22"/>
          <w:lang w:val="pl-PL" w:eastAsia="en-US" w:bidi="ar-SA"/>
        </w:rPr>
      </w:lvl>
    </w:lvlOverride>
  </w:num>
  <w:num w:numId="7">
    <w:abstractNumId w:val="43"/>
    <w:lvlOverride w:ilvl="0">
      <w:lvl w:ilvl="0">
        <w:start w:val="1"/>
        <w:numFmt w:val="decimal"/>
        <w:lvlText w:val="%1."/>
        <w:lvlJc w:val="left"/>
        <w:pPr>
          <w:ind w:left="927" w:hanging="360"/>
        </w:pPr>
        <w:rPr>
          <w:rFonts w:asciiTheme="minorHAnsi" w:eastAsia="Times New Roman" w:hAnsiTheme="minorHAnsi" w:cstheme="minorHAnsi" w:hint="default"/>
          <w:b w:val="0"/>
          <w:bCs/>
          <w:w w:val="100"/>
          <w:sz w:val="22"/>
          <w:szCs w:val="22"/>
          <w:lang w:val="pl-PL" w:eastAsia="en-US" w:bidi="ar-SA"/>
        </w:rPr>
      </w:lvl>
    </w:lvlOverride>
    <w:lvlOverride w:ilvl="1">
      <w:lvl w:ilvl="1">
        <w:start w:val="1"/>
        <w:numFmt w:val="decimal"/>
        <w:lvlText w:val="%1.%2."/>
        <w:lvlJc w:val="left"/>
        <w:pPr>
          <w:ind w:left="1050" w:hanging="432"/>
        </w:pPr>
        <w:rPr>
          <w:rFonts w:asciiTheme="minorHAnsi" w:eastAsia="Times New Roman" w:hAnsiTheme="minorHAnsi" w:cstheme="minorHAnsi" w:hint="default"/>
          <w:w w:val="100"/>
          <w:sz w:val="22"/>
          <w:szCs w:val="22"/>
          <w:lang w:val="pl-PL" w:eastAsia="en-US" w:bidi="ar-SA"/>
        </w:rPr>
      </w:lvl>
    </w:lvlOverride>
  </w:num>
  <w:num w:numId="8">
    <w:abstractNumId w:val="109"/>
    <w:lvlOverride w:ilvl="0">
      <w:lvl w:ilvl="0" w:tplc="C934607A">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Override>
  </w:num>
  <w:num w:numId="9">
    <w:abstractNumId w:val="26"/>
    <w:lvlOverride w:ilvl="0">
      <w:lvl w:ilvl="0" w:tplc="D24C4530">
        <w:start w:val="1"/>
        <w:numFmt w:val="lowerLetter"/>
        <w:lvlText w:val="%1)"/>
        <w:lvlJc w:val="left"/>
        <w:pPr>
          <w:ind w:left="967" w:hanging="459"/>
        </w:pPr>
        <w:rPr>
          <w:rFonts w:asciiTheme="minorHAnsi" w:eastAsia="Times New Roman" w:hAnsiTheme="minorHAnsi" w:cstheme="minorHAnsi" w:hint="default"/>
          <w:spacing w:val="-1"/>
          <w:w w:val="100"/>
          <w:sz w:val="22"/>
          <w:szCs w:val="22"/>
          <w:lang w:val="pl-PL" w:eastAsia="en-US" w:bidi="ar-SA"/>
        </w:rPr>
      </w:lvl>
    </w:lvlOverride>
  </w:num>
  <w:num w:numId="10">
    <w:abstractNumId w:val="37"/>
    <w:lvlOverride w:ilvl="0">
      <w:lvl w:ilvl="0" w:tplc="F0CC8524">
        <w:start w:val="1"/>
        <w:numFmt w:val="decimal"/>
        <w:lvlText w:val="%1."/>
        <w:lvlJc w:val="left"/>
        <w:pPr>
          <w:ind w:left="542" w:hanging="360"/>
        </w:pPr>
        <w:rPr>
          <w:rFonts w:asciiTheme="minorHAnsi" w:eastAsia="Times New Roman" w:hAnsiTheme="minorHAnsi" w:cstheme="minorHAnsi" w:hint="default"/>
          <w:w w:val="100"/>
          <w:sz w:val="22"/>
          <w:szCs w:val="22"/>
          <w:lang w:val="pl-PL" w:eastAsia="en-US" w:bidi="ar-SA"/>
        </w:rPr>
      </w:lvl>
    </w:lvlOverride>
  </w:num>
  <w:num w:numId="11">
    <w:abstractNumId w:val="116"/>
    <w:lvlOverride w:ilvl="0">
      <w:lvl w:ilvl="0">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Override>
    <w:lvlOverride w:ilvl="1">
      <w:lvl w:ilvl="1">
        <w:start w:val="1"/>
        <w:numFmt w:val="decimal"/>
        <w:lvlText w:val="%1.%2."/>
        <w:lvlJc w:val="left"/>
        <w:pPr>
          <w:ind w:left="1183" w:hanging="499"/>
        </w:pPr>
        <w:rPr>
          <w:rFonts w:asciiTheme="minorHAnsi" w:eastAsia="Times New Roman" w:hAnsiTheme="minorHAnsi" w:cstheme="minorHAnsi" w:hint="default"/>
          <w:w w:val="100"/>
          <w:sz w:val="22"/>
          <w:szCs w:val="22"/>
          <w:lang w:val="pl-PL" w:eastAsia="en-US" w:bidi="ar-SA"/>
        </w:rPr>
      </w:lvl>
    </w:lvlOverride>
  </w:num>
  <w:num w:numId="12">
    <w:abstractNumId w:val="51"/>
    <w:lvlOverride w:ilvl="0">
      <w:lvl w:ilvl="0" w:tplc="24703286">
        <w:start w:val="13"/>
        <w:numFmt w:val="upperRoman"/>
        <w:lvlText w:val="%1."/>
        <w:lvlJc w:val="left"/>
        <w:pPr>
          <w:ind w:left="783" w:hanging="526"/>
        </w:pPr>
        <w:rPr>
          <w:rFonts w:asciiTheme="minorHAnsi" w:eastAsia="Times New Roman" w:hAnsiTheme="minorHAnsi" w:cstheme="minorHAnsi" w:hint="default"/>
          <w:b/>
          <w:bCs/>
          <w:spacing w:val="-1"/>
          <w:w w:val="100"/>
          <w:sz w:val="22"/>
          <w:szCs w:val="22"/>
          <w:lang w:val="pl-PL" w:eastAsia="en-US" w:bidi="ar-SA"/>
        </w:rPr>
      </w:lvl>
    </w:lvlOverride>
  </w:num>
  <w:num w:numId="13">
    <w:abstractNumId w:val="33"/>
    <w:lvlOverride w:ilvl="0">
      <w:lvl w:ilvl="0" w:tplc="353A64D0">
        <w:start w:val="21"/>
        <w:numFmt w:val="decimal"/>
        <w:lvlText w:val="%1."/>
        <w:lvlJc w:val="left"/>
        <w:pPr>
          <w:ind w:left="708" w:hanging="450"/>
        </w:pPr>
        <w:rPr>
          <w:rFonts w:asciiTheme="minorHAnsi" w:eastAsia="Times New Roman" w:hAnsiTheme="minorHAnsi" w:cstheme="minorHAnsi" w:hint="default"/>
          <w:w w:val="100"/>
          <w:sz w:val="22"/>
          <w:szCs w:val="22"/>
          <w:lang w:val="pl-PL" w:eastAsia="en-US" w:bidi="ar-SA"/>
        </w:rPr>
      </w:lvl>
    </w:lvlOverride>
  </w:num>
  <w:num w:numId="14">
    <w:abstractNumId w:val="17"/>
    <w:lvlOverride w:ilvl="0">
      <w:lvl w:ilvl="0">
        <w:start w:val="1"/>
        <w:numFmt w:val="decimal"/>
        <w:lvlText w:val="%1."/>
        <w:lvlJc w:val="left"/>
        <w:pPr>
          <w:ind w:left="542" w:hanging="360"/>
          <w:jc w:val="right"/>
        </w:pPr>
        <w:rPr>
          <w:rFonts w:asciiTheme="minorHAnsi" w:eastAsia="Times New Roman" w:hAnsiTheme="minorHAnsi" w:cstheme="minorHAnsi" w:hint="default"/>
          <w:w w:val="100"/>
          <w:sz w:val="22"/>
          <w:szCs w:val="22"/>
          <w:lang w:val="pl-PL" w:eastAsia="en-US" w:bidi="ar-SA"/>
        </w:rPr>
      </w:lvl>
    </w:lvlOverride>
    <w:lvlOverride w:ilvl="1">
      <w:lvl w:ilvl="1">
        <w:start w:val="1"/>
        <w:numFmt w:val="decimal"/>
        <w:lvlText w:val="%1.%2"/>
        <w:lvlJc w:val="left"/>
        <w:pPr>
          <w:ind w:left="978" w:hanging="360"/>
        </w:pPr>
        <w:rPr>
          <w:rFonts w:asciiTheme="minorHAnsi" w:eastAsia="Times New Roman" w:hAnsiTheme="minorHAnsi" w:cstheme="minorHAnsi" w:hint="default"/>
          <w:w w:val="100"/>
          <w:sz w:val="22"/>
          <w:szCs w:val="22"/>
          <w:lang w:val="pl-PL" w:eastAsia="en-US" w:bidi="ar-SA"/>
        </w:rPr>
      </w:lvl>
    </w:lvlOverride>
  </w:num>
  <w:num w:numId="15">
    <w:abstractNumId w:val="12"/>
    <w:lvlOverride w:ilvl="0">
      <w:lvl w:ilvl="0" w:tplc="62D03EFC">
        <w:start w:val="1"/>
        <w:numFmt w:val="decimal"/>
        <w:lvlText w:val="%1."/>
        <w:lvlJc w:val="left"/>
        <w:pPr>
          <w:ind w:left="542" w:hanging="284"/>
        </w:pPr>
        <w:rPr>
          <w:rFonts w:asciiTheme="minorHAnsi" w:eastAsia="Times New Roman" w:hAnsiTheme="minorHAnsi" w:cstheme="minorHAnsi" w:hint="default"/>
          <w:w w:val="100"/>
          <w:sz w:val="22"/>
          <w:szCs w:val="22"/>
          <w:lang w:val="pl-PL" w:eastAsia="en-US" w:bidi="ar-SA"/>
        </w:rPr>
      </w:lvl>
    </w:lvlOverride>
  </w:num>
  <w:num w:numId="16">
    <w:abstractNumId w:val="87"/>
    <w:lvlOverride w:ilvl="0">
      <w:lvl w:ilvl="0" w:tplc="F0CC6B78">
        <w:start w:val="9"/>
        <w:numFmt w:val="upperRoman"/>
        <w:lvlText w:val="%1."/>
        <w:lvlJc w:val="left"/>
        <w:pPr>
          <w:ind w:left="258" w:hanging="389"/>
        </w:pPr>
        <w:rPr>
          <w:rFonts w:asciiTheme="minorHAnsi" w:eastAsia="Times New Roman" w:hAnsiTheme="minorHAnsi" w:cstheme="minorHAnsi" w:hint="default"/>
          <w:b/>
          <w:bCs/>
          <w:spacing w:val="-1"/>
          <w:w w:val="100"/>
          <w:sz w:val="22"/>
          <w:szCs w:val="22"/>
          <w:lang w:val="pl-PL" w:eastAsia="en-US" w:bidi="ar-SA"/>
        </w:rPr>
      </w:lvl>
    </w:lvlOverride>
    <w:lvlOverride w:ilvl="1">
      <w:lvl w:ilvl="1" w:tplc="08B0ACF8">
        <w:start w:val="1"/>
        <w:numFmt w:val="decimal"/>
        <w:lvlText w:val="%2."/>
        <w:lvlJc w:val="left"/>
        <w:pPr>
          <w:ind w:left="542" w:hanging="284"/>
        </w:pPr>
        <w:rPr>
          <w:rFonts w:asciiTheme="minorHAnsi" w:eastAsia="Times New Roman" w:hAnsiTheme="minorHAnsi" w:cstheme="minorHAnsi" w:hint="default"/>
          <w:w w:val="100"/>
          <w:sz w:val="22"/>
          <w:szCs w:val="22"/>
          <w:lang w:val="pl-PL" w:eastAsia="en-US" w:bidi="ar-SA"/>
        </w:rPr>
      </w:lvl>
    </w:lvlOverride>
  </w:num>
  <w:num w:numId="17">
    <w:abstractNumId w:val="90"/>
  </w:num>
  <w:num w:numId="18">
    <w:abstractNumId w:val="138"/>
    <w:lvlOverride w:ilvl="0">
      <w:lvl w:ilvl="0">
        <w:start w:val="1"/>
        <w:numFmt w:val="upperRoman"/>
        <w:lvlText w:val="%1."/>
        <w:lvlJc w:val="left"/>
        <w:pPr>
          <w:ind w:left="542" w:hanging="284"/>
        </w:pPr>
        <w:rPr>
          <w:rFonts w:asciiTheme="minorHAnsi" w:eastAsia="Times New Roman" w:hAnsiTheme="minorHAnsi" w:cstheme="minorHAnsi" w:hint="default"/>
          <w:b/>
          <w:bCs/>
          <w:spacing w:val="-1"/>
          <w:w w:val="100"/>
          <w:sz w:val="22"/>
          <w:szCs w:val="22"/>
          <w:lang w:val="pl-PL" w:eastAsia="en-US" w:bidi="ar-SA"/>
        </w:rPr>
      </w:lvl>
    </w:lvlOverride>
  </w:num>
  <w:num w:numId="19">
    <w:abstractNumId w:val="20"/>
    <w:lvlOverride w:ilvl="0">
      <w:lvl w:ilvl="0" w:tplc="D26E42B2">
        <w:start w:val="1"/>
        <w:numFmt w:val="decimal"/>
        <w:lvlText w:val="%1."/>
        <w:lvlJc w:val="left"/>
        <w:pPr>
          <w:ind w:left="720" w:hanging="360"/>
        </w:pPr>
        <w:rPr>
          <w:b w:val="0"/>
          <w:bCs w:val="0"/>
          <w:sz w:val="22"/>
          <w:szCs w:val="22"/>
        </w:rPr>
      </w:lvl>
    </w:lvlOverride>
  </w:num>
  <w:num w:numId="20">
    <w:abstractNumId w:val="81"/>
  </w:num>
  <w:num w:numId="21">
    <w:abstractNumId w:val="56"/>
    <w:lvlOverride w:ilvl="0">
      <w:lvl w:ilvl="0" w:tplc="8856AD1C">
        <w:start w:val="1"/>
        <w:numFmt w:val="decimal"/>
        <w:lvlText w:val="%1."/>
        <w:lvlJc w:val="left"/>
        <w:pPr>
          <w:ind w:left="1635" w:hanging="360"/>
        </w:pPr>
        <w:rPr>
          <w:rFonts w:hint="default"/>
          <w:b/>
          <w:bCs/>
        </w:rPr>
      </w:lvl>
    </w:lvlOverride>
  </w:num>
  <w:num w:numId="22">
    <w:abstractNumId w:val="91"/>
  </w:num>
  <w:num w:numId="23">
    <w:abstractNumId w:val="14"/>
  </w:num>
  <w:num w:numId="24">
    <w:abstractNumId w:val="8"/>
  </w:num>
  <w:num w:numId="25">
    <w:abstractNumId w:val="108"/>
  </w:num>
  <w:num w:numId="26">
    <w:abstractNumId w:val="89"/>
  </w:num>
  <w:num w:numId="27">
    <w:abstractNumId w:val="77"/>
  </w:num>
  <w:num w:numId="28">
    <w:abstractNumId w:val="44"/>
  </w:num>
  <w:num w:numId="29">
    <w:abstractNumId w:val="27"/>
  </w:num>
  <w:num w:numId="30">
    <w:abstractNumId w:val="124"/>
  </w:num>
  <w:num w:numId="31">
    <w:abstractNumId w:val="79"/>
  </w:num>
  <w:num w:numId="32">
    <w:abstractNumId w:val="130"/>
  </w:num>
  <w:num w:numId="33">
    <w:abstractNumId w:val="75"/>
  </w:num>
  <w:num w:numId="34">
    <w:abstractNumId w:val="1"/>
  </w:num>
  <w:num w:numId="35">
    <w:abstractNumId w:val="95"/>
  </w:num>
  <w:num w:numId="36">
    <w:abstractNumId w:val="111"/>
  </w:num>
  <w:num w:numId="37">
    <w:abstractNumId w:val="110"/>
  </w:num>
  <w:num w:numId="38">
    <w:abstractNumId w:val="62"/>
  </w:num>
  <w:num w:numId="39">
    <w:abstractNumId w:val="23"/>
  </w:num>
  <w:num w:numId="40">
    <w:abstractNumId w:val="63"/>
  </w:num>
  <w:num w:numId="41">
    <w:abstractNumId w:val="83"/>
  </w:num>
  <w:num w:numId="42">
    <w:abstractNumId w:val="88"/>
  </w:num>
  <w:num w:numId="43">
    <w:abstractNumId w:val="64"/>
  </w:num>
  <w:num w:numId="44">
    <w:abstractNumId w:val="74"/>
  </w:num>
  <w:num w:numId="45">
    <w:abstractNumId w:val="49"/>
  </w:num>
  <w:num w:numId="46">
    <w:abstractNumId w:val="102"/>
  </w:num>
  <w:num w:numId="47">
    <w:abstractNumId w:val="128"/>
  </w:num>
  <w:num w:numId="48">
    <w:abstractNumId w:val="93"/>
  </w:num>
  <w:num w:numId="49">
    <w:abstractNumId w:val="34"/>
  </w:num>
  <w:num w:numId="50">
    <w:abstractNumId w:val="13"/>
  </w:num>
  <w:num w:numId="51">
    <w:abstractNumId w:val="67"/>
  </w:num>
  <w:num w:numId="52">
    <w:abstractNumId w:val="113"/>
  </w:num>
  <w:num w:numId="53">
    <w:abstractNumId w:val="71"/>
  </w:num>
  <w:num w:numId="54">
    <w:abstractNumId w:val="0"/>
  </w:num>
  <w:num w:numId="55">
    <w:abstractNumId w:val="53"/>
  </w:num>
  <w:num w:numId="56">
    <w:abstractNumId w:val="30"/>
  </w:num>
  <w:num w:numId="57">
    <w:abstractNumId w:val="133"/>
  </w:num>
  <w:num w:numId="58">
    <w:abstractNumId w:val="115"/>
  </w:num>
  <w:num w:numId="59">
    <w:abstractNumId w:val="12"/>
  </w:num>
  <w:num w:numId="60">
    <w:abstractNumId w:val="17"/>
  </w:num>
  <w:num w:numId="61">
    <w:abstractNumId w:val="33"/>
  </w:num>
  <w:num w:numId="62">
    <w:abstractNumId w:val="43"/>
  </w:num>
  <w:num w:numId="63">
    <w:abstractNumId w:val="51"/>
  </w:num>
  <w:num w:numId="64">
    <w:abstractNumId w:val="87"/>
  </w:num>
  <w:num w:numId="65">
    <w:abstractNumId w:val="92"/>
  </w:num>
  <w:num w:numId="66">
    <w:abstractNumId w:val="116"/>
  </w:num>
  <w:num w:numId="67">
    <w:abstractNumId w:val="127"/>
  </w:num>
  <w:num w:numId="68">
    <w:abstractNumId w:val="137"/>
  </w:num>
  <w:num w:numId="69">
    <w:abstractNumId w:val="138"/>
  </w:num>
  <w:num w:numId="70">
    <w:abstractNumId w:val="117"/>
  </w:num>
  <w:num w:numId="71">
    <w:abstractNumId w:val="29"/>
  </w:num>
  <w:num w:numId="72">
    <w:abstractNumId w:val="20"/>
  </w:num>
  <w:num w:numId="73">
    <w:abstractNumId w:val="37"/>
  </w:num>
  <w:num w:numId="74">
    <w:abstractNumId w:val="84"/>
  </w:num>
  <w:num w:numId="75">
    <w:abstractNumId w:val="109"/>
  </w:num>
  <w:num w:numId="76">
    <w:abstractNumId w:val="139"/>
  </w:num>
  <w:num w:numId="77">
    <w:abstractNumId w:val="69"/>
  </w:num>
  <w:num w:numId="78">
    <w:abstractNumId w:val="55"/>
  </w:num>
  <w:num w:numId="79">
    <w:abstractNumId w:val="39"/>
  </w:num>
  <w:num w:numId="80">
    <w:abstractNumId w:val="46"/>
  </w:num>
  <w:num w:numId="81">
    <w:abstractNumId w:val="106"/>
  </w:num>
  <w:num w:numId="82">
    <w:abstractNumId w:val="80"/>
  </w:num>
  <w:num w:numId="83">
    <w:abstractNumId w:val="58"/>
  </w:num>
  <w:num w:numId="84">
    <w:abstractNumId w:val="25"/>
  </w:num>
  <w:num w:numId="85">
    <w:abstractNumId w:val="97"/>
  </w:num>
  <w:num w:numId="86">
    <w:abstractNumId w:val="35"/>
  </w:num>
  <w:num w:numId="87">
    <w:abstractNumId w:val="36"/>
  </w:num>
  <w:num w:numId="88">
    <w:abstractNumId w:val="134"/>
  </w:num>
  <w:num w:numId="89">
    <w:abstractNumId w:val="136"/>
  </w:num>
  <w:num w:numId="90">
    <w:abstractNumId w:val="59"/>
  </w:num>
  <w:num w:numId="91">
    <w:abstractNumId w:val="122"/>
  </w:num>
  <w:num w:numId="92">
    <w:abstractNumId w:val="118"/>
  </w:num>
  <w:num w:numId="93">
    <w:abstractNumId w:val="31"/>
  </w:num>
  <w:num w:numId="94">
    <w:abstractNumId w:val="19"/>
  </w:num>
  <w:num w:numId="95">
    <w:abstractNumId w:val="140"/>
  </w:num>
  <w:num w:numId="96">
    <w:abstractNumId w:val="121"/>
  </w:num>
  <w:num w:numId="97">
    <w:abstractNumId w:val="132"/>
  </w:num>
  <w:num w:numId="98">
    <w:abstractNumId w:val="61"/>
  </w:num>
  <w:num w:numId="99">
    <w:abstractNumId w:val="24"/>
  </w:num>
  <w:num w:numId="100">
    <w:abstractNumId w:val="103"/>
  </w:num>
  <w:num w:numId="101">
    <w:abstractNumId w:val="2"/>
  </w:num>
  <w:num w:numId="102">
    <w:abstractNumId w:val="3"/>
  </w:num>
  <w:num w:numId="103">
    <w:abstractNumId w:val="4"/>
  </w:num>
  <w:num w:numId="104">
    <w:abstractNumId w:val="7"/>
  </w:num>
  <w:num w:numId="105">
    <w:abstractNumId w:val="72"/>
  </w:num>
  <w:num w:numId="106">
    <w:abstractNumId w:val="86"/>
  </w:num>
  <w:num w:numId="107">
    <w:abstractNumId w:val="18"/>
  </w:num>
  <w:num w:numId="108">
    <w:abstractNumId w:val="9"/>
  </w:num>
  <w:num w:numId="109">
    <w:abstractNumId w:val="11"/>
  </w:num>
  <w:num w:numId="110">
    <w:abstractNumId w:val="16"/>
  </w:num>
  <w:num w:numId="111">
    <w:abstractNumId w:val="112"/>
  </w:num>
  <w:num w:numId="112">
    <w:abstractNumId w:val="85"/>
  </w:num>
  <w:num w:numId="113">
    <w:abstractNumId w:val="99"/>
  </w:num>
  <w:num w:numId="114">
    <w:abstractNumId w:val="38"/>
  </w:num>
  <w:num w:numId="115">
    <w:abstractNumId w:val="57"/>
  </w:num>
  <w:num w:numId="116">
    <w:abstractNumId w:val="104"/>
  </w:num>
  <w:num w:numId="117">
    <w:abstractNumId w:val="60"/>
  </w:num>
  <w:num w:numId="118">
    <w:abstractNumId w:val="125"/>
  </w:num>
  <w:num w:numId="119">
    <w:abstractNumId w:val="42"/>
  </w:num>
  <w:num w:numId="120">
    <w:abstractNumId w:val="129"/>
  </w:num>
  <w:num w:numId="121">
    <w:abstractNumId w:val="94"/>
  </w:num>
  <w:num w:numId="122">
    <w:abstractNumId w:val="96"/>
  </w:num>
  <w:num w:numId="123">
    <w:abstractNumId w:val="135"/>
  </w:num>
  <w:num w:numId="124">
    <w:abstractNumId w:val="32"/>
  </w:num>
  <w:num w:numId="125">
    <w:abstractNumId w:val="101"/>
  </w:num>
  <w:num w:numId="126">
    <w:abstractNumId w:val="107"/>
  </w:num>
  <w:num w:numId="127">
    <w:abstractNumId w:val="114"/>
  </w:num>
  <w:num w:numId="128">
    <w:abstractNumId w:val="21"/>
  </w:num>
  <w:num w:numId="129">
    <w:abstractNumId w:val="78"/>
  </w:num>
  <w:num w:numId="130">
    <w:abstractNumId w:val="126"/>
  </w:num>
  <w:num w:numId="131">
    <w:abstractNumId w:val="76"/>
  </w:num>
  <w:num w:numId="132">
    <w:abstractNumId w:val="100"/>
  </w:num>
  <w:num w:numId="133">
    <w:abstractNumId w:val="45"/>
  </w:num>
  <w:num w:numId="134">
    <w:abstractNumId w:val="41"/>
  </w:num>
  <w:num w:numId="135">
    <w:abstractNumId w:val="119"/>
  </w:num>
  <w:num w:numId="136">
    <w:abstractNumId w:val="68"/>
  </w:num>
  <w:num w:numId="137">
    <w:abstractNumId w:val="52"/>
  </w:num>
  <w:num w:numId="138">
    <w:abstractNumId w:val="105"/>
  </w:num>
  <w:num w:numId="139">
    <w:abstractNumId w:val="123"/>
  </w:num>
  <w:num w:numId="140">
    <w:abstractNumId w:val="15"/>
  </w:num>
  <w:num w:numId="141">
    <w:abstractNumId w:val="73"/>
  </w:num>
  <w:num w:numId="142">
    <w:abstractNumId w:val="26"/>
  </w:num>
  <w:num w:numId="143">
    <w:abstractNumId w:val="40"/>
  </w:num>
  <w:num w:numId="144">
    <w:abstractNumId w:val="5"/>
  </w:num>
  <w:num w:numId="145">
    <w:abstractNumId w:val="6"/>
  </w:num>
  <w:num w:numId="146">
    <w:abstractNumId w:val="66"/>
  </w:num>
  <w:num w:numId="147">
    <w:abstractNumId w:val="48"/>
  </w:num>
  <w:num w:numId="148">
    <w:abstractNumId w:val="65"/>
  </w:num>
  <w:num w:numId="149">
    <w:abstractNumId w:val="98"/>
  </w:num>
  <w:num w:numId="150">
    <w:abstractNumId w:val="28"/>
  </w:num>
  <w:num w:numId="151">
    <w:abstractNumId w:val="120"/>
  </w:num>
  <w:num w:numId="152">
    <w:abstractNumId w:val="131"/>
  </w:num>
  <w:num w:numId="153">
    <w:abstractNumId w:val="47"/>
  </w:num>
  <w:num w:numId="154">
    <w:abstractNumId w:val="56"/>
  </w:num>
  <w:num w:numId="155">
    <w:abstractNumId w:val="54"/>
  </w:num>
  <w:num w:numId="15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ia Wojewoda">
    <w15:presenceInfo w15:providerId="AD" w15:userId="S::maria_wojewoda@cpe.gov.pl::22ca8aca-a31c-470c-90cc-583e713c5cf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11264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08E"/>
    <w:rsid w:val="00004817"/>
    <w:rsid w:val="00012DAE"/>
    <w:rsid w:val="0001318B"/>
    <w:rsid w:val="000230BD"/>
    <w:rsid w:val="000257A1"/>
    <w:rsid w:val="0003026E"/>
    <w:rsid w:val="000303B5"/>
    <w:rsid w:val="000349E9"/>
    <w:rsid w:val="00037919"/>
    <w:rsid w:val="000429D6"/>
    <w:rsid w:val="000431C3"/>
    <w:rsid w:val="00046BC8"/>
    <w:rsid w:val="00047A7F"/>
    <w:rsid w:val="0005572B"/>
    <w:rsid w:val="00056E67"/>
    <w:rsid w:val="000635AD"/>
    <w:rsid w:val="00067F90"/>
    <w:rsid w:val="00072394"/>
    <w:rsid w:val="0007721C"/>
    <w:rsid w:val="00081596"/>
    <w:rsid w:val="000909F2"/>
    <w:rsid w:val="00091475"/>
    <w:rsid w:val="00094915"/>
    <w:rsid w:val="000A3572"/>
    <w:rsid w:val="000A3624"/>
    <w:rsid w:val="000A6997"/>
    <w:rsid w:val="000B00F0"/>
    <w:rsid w:val="000B1404"/>
    <w:rsid w:val="000B4740"/>
    <w:rsid w:val="000B6AD9"/>
    <w:rsid w:val="000B6BE9"/>
    <w:rsid w:val="000C02EE"/>
    <w:rsid w:val="000E19C1"/>
    <w:rsid w:val="000E2558"/>
    <w:rsid w:val="000E46F9"/>
    <w:rsid w:val="000E4CBA"/>
    <w:rsid w:val="000E6A20"/>
    <w:rsid w:val="000F14DF"/>
    <w:rsid w:val="000F7406"/>
    <w:rsid w:val="0010003C"/>
    <w:rsid w:val="00100255"/>
    <w:rsid w:val="0010090B"/>
    <w:rsid w:val="00101042"/>
    <w:rsid w:val="0010150A"/>
    <w:rsid w:val="00112B19"/>
    <w:rsid w:val="0012043D"/>
    <w:rsid w:val="0012376E"/>
    <w:rsid w:val="001239C5"/>
    <w:rsid w:val="0012653C"/>
    <w:rsid w:val="001265B0"/>
    <w:rsid w:val="001379F4"/>
    <w:rsid w:val="001414CC"/>
    <w:rsid w:val="0014641D"/>
    <w:rsid w:val="00146FED"/>
    <w:rsid w:val="00151CD5"/>
    <w:rsid w:val="00153816"/>
    <w:rsid w:val="0016530E"/>
    <w:rsid w:val="00166713"/>
    <w:rsid w:val="00176BE1"/>
    <w:rsid w:val="00177974"/>
    <w:rsid w:val="00182708"/>
    <w:rsid w:val="001832DE"/>
    <w:rsid w:val="00186696"/>
    <w:rsid w:val="00190CFA"/>
    <w:rsid w:val="00191E79"/>
    <w:rsid w:val="00196A22"/>
    <w:rsid w:val="001978C9"/>
    <w:rsid w:val="001A4103"/>
    <w:rsid w:val="001A66F8"/>
    <w:rsid w:val="001B7CD3"/>
    <w:rsid w:val="001C265D"/>
    <w:rsid w:val="001C3B4E"/>
    <w:rsid w:val="001D0C45"/>
    <w:rsid w:val="001E5461"/>
    <w:rsid w:val="001E5484"/>
    <w:rsid w:val="001E7FC4"/>
    <w:rsid w:val="002025EF"/>
    <w:rsid w:val="002040F0"/>
    <w:rsid w:val="00205C2C"/>
    <w:rsid w:val="00215DD4"/>
    <w:rsid w:val="00223EE6"/>
    <w:rsid w:val="0022548A"/>
    <w:rsid w:val="00226CE9"/>
    <w:rsid w:val="00236959"/>
    <w:rsid w:val="00236BDA"/>
    <w:rsid w:val="002375F8"/>
    <w:rsid w:val="002405A3"/>
    <w:rsid w:val="0024198D"/>
    <w:rsid w:val="002513AD"/>
    <w:rsid w:val="002544A5"/>
    <w:rsid w:val="0027368C"/>
    <w:rsid w:val="00274180"/>
    <w:rsid w:val="00274B71"/>
    <w:rsid w:val="00282C6C"/>
    <w:rsid w:val="00286905"/>
    <w:rsid w:val="00287CE8"/>
    <w:rsid w:val="00293A2F"/>
    <w:rsid w:val="002A1200"/>
    <w:rsid w:val="002A12B0"/>
    <w:rsid w:val="002A1B9C"/>
    <w:rsid w:val="002A1CEE"/>
    <w:rsid w:val="002A65E8"/>
    <w:rsid w:val="002B5389"/>
    <w:rsid w:val="002C084A"/>
    <w:rsid w:val="002C16E0"/>
    <w:rsid w:val="002D3A86"/>
    <w:rsid w:val="002D448F"/>
    <w:rsid w:val="002E4332"/>
    <w:rsid w:val="002E51B4"/>
    <w:rsid w:val="002E7C15"/>
    <w:rsid w:val="002F280D"/>
    <w:rsid w:val="002F2C33"/>
    <w:rsid w:val="002F3330"/>
    <w:rsid w:val="003003E7"/>
    <w:rsid w:val="00302826"/>
    <w:rsid w:val="0030641A"/>
    <w:rsid w:val="00310821"/>
    <w:rsid w:val="00322082"/>
    <w:rsid w:val="00322C14"/>
    <w:rsid w:val="00333DB0"/>
    <w:rsid w:val="00337174"/>
    <w:rsid w:val="003421DF"/>
    <w:rsid w:val="00342FF2"/>
    <w:rsid w:val="00352264"/>
    <w:rsid w:val="003544D8"/>
    <w:rsid w:val="00354C19"/>
    <w:rsid w:val="00380DF8"/>
    <w:rsid w:val="00382E02"/>
    <w:rsid w:val="00385412"/>
    <w:rsid w:val="003857F2"/>
    <w:rsid w:val="00385E09"/>
    <w:rsid w:val="00390C69"/>
    <w:rsid w:val="003967D0"/>
    <w:rsid w:val="003A3587"/>
    <w:rsid w:val="003A71E7"/>
    <w:rsid w:val="003B155D"/>
    <w:rsid w:val="003B39E6"/>
    <w:rsid w:val="003B45E8"/>
    <w:rsid w:val="003C22B2"/>
    <w:rsid w:val="003C3FC0"/>
    <w:rsid w:val="003C787D"/>
    <w:rsid w:val="003C7B04"/>
    <w:rsid w:val="003D03CB"/>
    <w:rsid w:val="003D0BEF"/>
    <w:rsid w:val="003D1C49"/>
    <w:rsid w:val="003E02D7"/>
    <w:rsid w:val="003E07E5"/>
    <w:rsid w:val="003E6225"/>
    <w:rsid w:val="003F12C5"/>
    <w:rsid w:val="003F19E7"/>
    <w:rsid w:val="003F387B"/>
    <w:rsid w:val="003F5685"/>
    <w:rsid w:val="00401851"/>
    <w:rsid w:val="00404567"/>
    <w:rsid w:val="00404DE9"/>
    <w:rsid w:val="00410F8E"/>
    <w:rsid w:val="00412893"/>
    <w:rsid w:val="00415D44"/>
    <w:rsid w:val="004206DF"/>
    <w:rsid w:val="00423CFF"/>
    <w:rsid w:val="00424159"/>
    <w:rsid w:val="004268A4"/>
    <w:rsid w:val="004272FC"/>
    <w:rsid w:val="0043458A"/>
    <w:rsid w:val="0043648F"/>
    <w:rsid w:val="0045145A"/>
    <w:rsid w:val="00456B2E"/>
    <w:rsid w:val="0045795C"/>
    <w:rsid w:val="00460238"/>
    <w:rsid w:val="004623C8"/>
    <w:rsid w:val="00465ECD"/>
    <w:rsid w:val="00470B22"/>
    <w:rsid w:val="00470D8A"/>
    <w:rsid w:val="004820A5"/>
    <w:rsid w:val="0048424C"/>
    <w:rsid w:val="0048634C"/>
    <w:rsid w:val="004876CD"/>
    <w:rsid w:val="00487EFC"/>
    <w:rsid w:val="00491955"/>
    <w:rsid w:val="004932A1"/>
    <w:rsid w:val="0049535A"/>
    <w:rsid w:val="004975C4"/>
    <w:rsid w:val="004A1576"/>
    <w:rsid w:val="004A55AC"/>
    <w:rsid w:val="004B23E8"/>
    <w:rsid w:val="004C2390"/>
    <w:rsid w:val="004D030F"/>
    <w:rsid w:val="004D4928"/>
    <w:rsid w:val="004E04D0"/>
    <w:rsid w:val="004E4296"/>
    <w:rsid w:val="004E6632"/>
    <w:rsid w:val="005059C0"/>
    <w:rsid w:val="00506649"/>
    <w:rsid w:val="00510234"/>
    <w:rsid w:val="00517EE2"/>
    <w:rsid w:val="00520AF3"/>
    <w:rsid w:val="005211AB"/>
    <w:rsid w:val="0052558D"/>
    <w:rsid w:val="00525865"/>
    <w:rsid w:val="005305F2"/>
    <w:rsid w:val="00533B4A"/>
    <w:rsid w:val="00534AAC"/>
    <w:rsid w:val="00536684"/>
    <w:rsid w:val="00544A25"/>
    <w:rsid w:val="00546FB8"/>
    <w:rsid w:val="00551241"/>
    <w:rsid w:val="00560EF8"/>
    <w:rsid w:val="005616D6"/>
    <w:rsid w:val="00567582"/>
    <w:rsid w:val="0057083C"/>
    <w:rsid w:val="00574D42"/>
    <w:rsid w:val="005821A6"/>
    <w:rsid w:val="00583162"/>
    <w:rsid w:val="00584561"/>
    <w:rsid w:val="005901C6"/>
    <w:rsid w:val="00591031"/>
    <w:rsid w:val="005912E6"/>
    <w:rsid w:val="00591A63"/>
    <w:rsid w:val="00597863"/>
    <w:rsid w:val="00597A56"/>
    <w:rsid w:val="005A20CE"/>
    <w:rsid w:val="005A5634"/>
    <w:rsid w:val="005B11D9"/>
    <w:rsid w:val="005B2DCF"/>
    <w:rsid w:val="005B454F"/>
    <w:rsid w:val="005B530A"/>
    <w:rsid w:val="005B585C"/>
    <w:rsid w:val="005C3A40"/>
    <w:rsid w:val="005D62E5"/>
    <w:rsid w:val="005D6910"/>
    <w:rsid w:val="005E0916"/>
    <w:rsid w:val="005E0E16"/>
    <w:rsid w:val="005E4DA8"/>
    <w:rsid w:val="005E5A4A"/>
    <w:rsid w:val="005F22EB"/>
    <w:rsid w:val="005F2525"/>
    <w:rsid w:val="005F5980"/>
    <w:rsid w:val="00600D09"/>
    <w:rsid w:val="00601985"/>
    <w:rsid w:val="00602825"/>
    <w:rsid w:val="00613993"/>
    <w:rsid w:val="006141C2"/>
    <w:rsid w:val="0061749D"/>
    <w:rsid w:val="006176BB"/>
    <w:rsid w:val="00623197"/>
    <w:rsid w:val="006239FB"/>
    <w:rsid w:val="00624696"/>
    <w:rsid w:val="006261A2"/>
    <w:rsid w:val="00634005"/>
    <w:rsid w:val="0063458A"/>
    <w:rsid w:val="006362CF"/>
    <w:rsid w:val="006373D7"/>
    <w:rsid w:val="00637741"/>
    <w:rsid w:val="006413CF"/>
    <w:rsid w:val="00642798"/>
    <w:rsid w:val="00643A54"/>
    <w:rsid w:val="00647F93"/>
    <w:rsid w:val="00653244"/>
    <w:rsid w:val="006575F7"/>
    <w:rsid w:val="00661C22"/>
    <w:rsid w:val="00664137"/>
    <w:rsid w:val="00665C7D"/>
    <w:rsid w:val="006660CF"/>
    <w:rsid w:val="00672C09"/>
    <w:rsid w:val="0067588A"/>
    <w:rsid w:val="00675F13"/>
    <w:rsid w:val="00677B14"/>
    <w:rsid w:val="00680C93"/>
    <w:rsid w:val="00684118"/>
    <w:rsid w:val="00686A60"/>
    <w:rsid w:val="00686C62"/>
    <w:rsid w:val="0069014C"/>
    <w:rsid w:val="006924C2"/>
    <w:rsid w:val="006948FD"/>
    <w:rsid w:val="00695A08"/>
    <w:rsid w:val="006A49AA"/>
    <w:rsid w:val="006B4F5D"/>
    <w:rsid w:val="006B6876"/>
    <w:rsid w:val="006B707C"/>
    <w:rsid w:val="006B73D8"/>
    <w:rsid w:val="006B7E27"/>
    <w:rsid w:val="006C5E38"/>
    <w:rsid w:val="006E2212"/>
    <w:rsid w:val="006E2841"/>
    <w:rsid w:val="006E5358"/>
    <w:rsid w:val="006E5647"/>
    <w:rsid w:val="006E78FA"/>
    <w:rsid w:val="006F1FDB"/>
    <w:rsid w:val="006F22B1"/>
    <w:rsid w:val="00705F0E"/>
    <w:rsid w:val="00710AB7"/>
    <w:rsid w:val="00712788"/>
    <w:rsid w:val="00715748"/>
    <w:rsid w:val="00724AD3"/>
    <w:rsid w:val="0072545E"/>
    <w:rsid w:val="0073015F"/>
    <w:rsid w:val="00736563"/>
    <w:rsid w:val="007378D6"/>
    <w:rsid w:val="00742A8C"/>
    <w:rsid w:val="007602B6"/>
    <w:rsid w:val="00762690"/>
    <w:rsid w:val="0076501B"/>
    <w:rsid w:val="00767EF7"/>
    <w:rsid w:val="00771700"/>
    <w:rsid w:val="00774A9E"/>
    <w:rsid w:val="00774DE1"/>
    <w:rsid w:val="007812CE"/>
    <w:rsid w:val="0078194C"/>
    <w:rsid w:val="00787637"/>
    <w:rsid w:val="00793F0F"/>
    <w:rsid w:val="00796C40"/>
    <w:rsid w:val="007A21B2"/>
    <w:rsid w:val="007A2A5C"/>
    <w:rsid w:val="007A548C"/>
    <w:rsid w:val="007C2269"/>
    <w:rsid w:val="007C2DFE"/>
    <w:rsid w:val="007C31C8"/>
    <w:rsid w:val="007C3278"/>
    <w:rsid w:val="007C4DBD"/>
    <w:rsid w:val="007C5F30"/>
    <w:rsid w:val="007C6647"/>
    <w:rsid w:val="007C714C"/>
    <w:rsid w:val="007C7A62"/>
    <w:rsid w:val="007D181F"/>
    <w:rsid w:val="007D2EF4"/>
    <w:rsid w:val="007D57AE"/>
    <w:rsid w:val="007D5EF3"/>
    <w:rsid w:val="007D6871"/>
    <w:rsid w:val="007D7653"/>
    <w:rsid w:val="007F65D1"/>
    <w:rsid w:val="0080169D"/>
    <w:rsid w:val="00802871"/>
    <w:rsid w:val="00806333"/>
    <w:rsid w:val="00811CF9"/>
    <w:rsid w:val="008121BA"/>
    <w:rsid w:val="00813DCA"/>
    <w:rsid w:val="00815418"/>
    <w:rsid w:val="00816693"/>
    <w:rsid w:val="0081705B"/>
    <w:rsid w:val="00820AD8"/>
    <w:rsid w:val="008229A4"/>
    <w:rsid w:val="008303B7"/>
    <w:rsid w:val="00832BFD"/>
    <w:rsid w:val="0083460C"/>
    <w:rsid w:val="00841472"/>
    <w:rsid w:val="00841C4F"/>
    <w:rsid w:val="00844221"/>
    <w:rsid w:val="00850DDE"/>
    <w:rsid w:val="00852AB3"/>
    <w:rsid w:val="00854C72"/>
    <w:rsid w:val="00856220"/>
    <w:rsid w:val="00856758"/>
    <w:rsid w:val="00873120"/>
    <w:rsid w:val="008773CC"/>
    <w:rsid w:val="008805B2"/>
    <w:rsid w:val="00885178"/>
    <w:rsid w:val="00891308"/>
    <w:rsid w:val="00894B36"/>
    <w:rsid w:val="00897B5B"/>
    <w:rsid w:val="008A601E"/>
    <w:rsid w:val="008C7814"/>
    <w:rsid w:val="008C7CF7"/>
    <w:rsid w:val="008E3234"/>
    <w:rsid w:val="008E4701"/>
    <w:rsid w:val="008F1328"/>
    <w:rsid w:val="008F5716"/>
    <w:rsid w:val="008F5A09"/>
    <w:rsid w:val="00901E51"/>
    <w:rsid w:val="00903881"/>
    <w:rsid w:val="0090545E"/>
    <w:rsid w:val="009136EC"/>
    <w:rsid w:val="00917339"/>
    <w:rsid w:val="00917C97"/>
    <w:rsid w:val="00920025"/>
    <w:rsid w:val="009237AB"/>
    <w:rsid w:val="0092533A"/>
    <w:rsid w:val="009262D7"/>
    <w:rsid w:val="0093007D"/>
    <w:rsid w:val="009410A1"/>
    <w:rsid w:val="009423A3"/>
    <w:rsid w:val="0094244E"/>
    <w:rsid w:val="009426E5"/>
    <w:rsid w:val="009462DF"/>
    <w:rsid w:val="00960C54"/>
    <w:rsid w:val="009656D8"/>
    <w:rsid w:val="00965E41"/>
    <w:rsid w:val="00972AD2"/>
    <w:rsid w:val="0097367D"/>
    <w:rsid w:val="00973F23"/>
    <w:rsid w:val="00981178"/>
    <w:rsid w:val="00984180"/>
    <w:rsid w:val="0099121C"/>
    <w:rsid w:val="00991F16"/>
    <w:rsid w:val="009962A5"/>
    <w:rsid w:val="009B075B"/>
    <w:rsid w:val="009B3277"/>
    <w:rsid w:val="009B543C"/>
    <w:rsid w:val="009B5AEC"/>
    <w:rsid w:val="009B5E72"/>
    <w:rsid w:val="009C11D6"/>
    <w:rsid w:val="009C48FC"/>
    <w:rsid w:val="009C5871"/>
    <w:rsid w:val="009C7559"/>
    <w:rsid w:val="009D07CD"/>
    <w:rsid w:val="009D4B98"/>
    <w:rsid w:val="009E0C49"/>
    <w:rsid w:val="009E38B8"/>
    <w:rsid w:val="009F121A"/>
    <w:rsid w:val="009F394F"/>
    <w:rsid w:val="00A00FEA"/>
    <w:rsid w:val="00A02D58"/>
    <w:rsid w:val="00A03DF5"/>
    <w:rsid w:val="00A10F16"/>
    <w:rsid w:val="00A11196"/>
    <w:rsid w:val="00A1352C"/>
    <w:rsid w:val="00A13B6D"/>
    <w:rsid w:val="00A16BA8"/>
    <w:rsid w:val="00A22B95"/>
    <w:rsid w:val="00A268E7"/>
    <w:rsid w:val="00A26B36"/>
    <w:rsid w:val="00A413E2"/>
    <w:rsid w:val="00A4252B"/>
    <w:rsid w:val="00A478C8"/>
    <w:rsid w:val="00A5230B"/>
    <w:rsid w:val="00A52C20"/>
    <w:rsid w:val="00A54F34"/>
    <w:rsid w:val="00A5533C"/>
    <w:rsid w:val="00A60210"/>
    <w:rsid w:val="00A622BB"/>
    <w:rsid w:val="00A65546"/>
    <w:rsid w:val="00A73406"/>
    <w:rsid w:val="00A734DB"/>
    <w:rsid w:val="00A73CA7"/>
    <w:rsid w:val="00A746F9"/>
    <w:rsid w:val="00A75B23"/>
    <w:rsid w:val="00A823A1"/>
    <w:rsid w:val="00A850D8"/>
    <w:rsid w:val="00A85BDE"/>
    <w:rsid w:val="00A87887"/>
    <w:rsid w:val="00AA1A88"/>
    <w:rsid w:val="00AA349B"/>
    <w:rsid w:val="00AA4F6E"/>
    <w:rsid w:val="00AB26AD"/>
    <w:rsid w:val="00AB366D"/>
    <w:rsid w:val="00AB4B6F"/>
    <w:rsid w:val="00AB53A9"/>
    <w:rsid w:val="00AD5534"/>
    <w:rsid w:val="00AD6C4D"/>
    <w:rsid w:val="00AD6DEB"/>
    <w:rsid w:val="00AD740B"/>
    <w:rsid w:val="00AE3B14"/>
    <w:rsid w:val="00AE578C"/>
    <w:rsid w:val="00AF3206"/>
    <w:rsid w:val="00AF595C"/>
    <w:rsid w:val="00B00852"/>
    <w:rsid w:val="00B00D92"/>
    <w:rsid w:val="00B04E0F"/>
    <w:rsid w:val="00B07237"/>
    <w:rsid w:val="00B11A4E"/>
    <w:rsid w:val="00B12CCB"/>
    <w:rsid w:val="00B15B32"/>
    <w:rsid w:val="00B15C2C"/>
    <w:rsid w:val="00B1784C"/>
    <w:rsid w:val="00B17F4C"/>
    <w:rsid w:val="00B20B8F"/>
    <w:rsid w:val="00B24F83"/>
    <w:rsid w:val="00B26A06"/>
    <w:rsid w:val="00B27052"/>
    <w:rsid w:val="00B34FC3"/>
    <w:rsid w:val="00B35D08"/>
    <w:rsid w:val="00B40EEC"/>
    <w:rsid w:val="00B41934"/>
    <w:rsid w:val="00B54293"/>
    <w:rsid w:val="00B5534B"/>
    <w:rsid w:val="00B61876"/>
    <w:rsid w:val="00B65BAB"/>
    <w:rsid w:val="00B66F6D"/>
    <w:rsid w:val="00B70D5A"/>
    <w:rsid w:val="00B82CD4"/>
    <w:rsid w:val="00B83EC2"/>
    <w:rsid w:val="00B84D93"/>
    <w:rsid w:val="00B93C06"/>
    <w:rsid w:val="00B94A0E"/>
    <w:rsid w:val="00B96B92"/>
    <w:rsid w:val="00B9731B"/>
    <w:rsid w:val="00B97B80"/>
    <w:rsid w:val="00BA4371"/>
    <w:rsid w:val="00BA4BDC"/>
    <w:rsid w:val="00BA4DEE"/>
    <w:rsid w:val="00BB020A"/>
    <w:rsid w:val="00BB3FA0"/>
    <w:rsid w:val="00BB76ED"/>
    <w:rsid w:val="00BC4A34"/>
    <w:rsid w:val="00BC7F55"/>
    <w:rsid w:val="00BD07EE"/>
    <w:rsid w:val="00BD5A91"/>
    <w:rsid w:val="00BD68E8"/>
    <w:rsid w:val="00BE15E6"/>
    <w:rsid w:val="00BE224F"/>
    <w:rsid w:val="00BE28CB"/>
    <w:rsid w:val="00BE7077"/>
    <w:rsid w:val="00BE7C7F"/>
    <w:rsid w:val="00BF2786"/>
    <w:rsid w:val="00BF74DD"/>
    <w:rsid w:val="00BF78D0"/>
    <w:rsid w:val="00C17C4B"/>
    <w:rsid w:val="00C2390A"/>
    <w:rsid w:val="00C24BB7"/>
    <w:rsid w:val="00C2614E"/>
    <w:rsid w:val="00C264A6"/>
    <w:rsid w:val="00C279BC"/>
    <w:rsid w:val="00C36DAB"/>
    <w:rsid w:val="00C3735E"/>
    <w:rsid w:val="00C41FFE"/>
    <w:rsid w:val="00C43C8A"/>
    <w:rsid w:val="00C731F1"/>
    <w:rsid w:val="00C73FBA"/>
    <w:rsid w:val="00C74A94"/>
    <w:rsid w:val="00C75B9F"/>
    <w:rsid w:val="00C75F20"/>
    <w:rsid w:val="00C80911"/>
    <w:rsid w:val="00C84784"/>
    <w:rsid w:val="00C861C0"/>
    <w:rsid w:val="00C9091B"/>
    <w:rsid w:val="00C90F91"/>
    <w:rsid w:val="00C918CA"/>
    <w:rsid w:val="00C94B4A"/>
    <w:rsid w:val="00CA0B3A"/>
    <w:rsid w:val="00CA300D"/>
    <w:rsid w:val="00CA4695"/>
    <w:rsid w:val="00CA489C"/>
    <w:rsid w:val="00CA7636"/>
    <w:rsid w:val="00CB0A12"/>
    <w:rsid w:val="00CB3F5D"/>
    <w:rsid w:val="00CB5B39"/>
    <w:rsid w:val="00CC2EF8"/>
    <w:rsid w:val="00CD16E1"/>
    <w:rsid w:val="00CD53C0"/>
    <w:rsid w:val="00CE15F9"/>
    <w:rsid w:val="00CE686A"/>
    <w:rsid w:val="00CF015B"/>
    <w:rsid w:val="00CF16A1"/>
    <w:rsid w:val="00CF4FE5"/>
    <w:rsid w:val="00CF71BE"/>
    <w:rsid w:val="00D007F5"/>
    <w:rsid w:val="00D05CCA"/>
    <w:rsid w:val="00D07742"/>
    <w:rsid w:val="00D1346D"/>
    <w:rsid w:val="00D156A6"/>
    <w:rsid w:val="00D20D54"/>
    <w:rsid w:val="00D23F9B"/>
    <w:rsid w:val="00D240DB"/>
    <w:rsid w:val="00D24B9B"/>
    <w:rsid w:val="00D31A8A"/>
    <w:rsid w:val="00D33202"/>
    <w:rsid w:val="00D33810"/>
    <w:rsid w:val="00D349A4"/>
    <w:rsid w:val="00D36EBC"/>
    <w:rsid w:val="00D40FEE"/>
    <w:rsid w:val="00D47DFC"/>
    <w:rsid w:val="00D51A5C"/>
    <w:rsid w:val="00D543B0"/>
    <w:rsid w:val="00D56F4B"/>
    <w:rsid w:val="00D635C1"/>
    <w:rsid w:val="00D67DB0"/>
    <w:rsid w:val="00D71F64"/>
    <w:rsid w:val="00D73C8B"/>
    <w:rsid w:val="00D76331"/>
    <w:rsid w:val="00D828DB"/>
    <w:rsid w:val="00D907CE"/>
    <w:rsid w:val="00DA141D"/>
    <w:rsid w:val="00DA1A8C"/>
    <w:rsid w:val="00DA6579"/>
    <w:rsid w:val="00DB1F93"/>
    <w:rsid w:val="00DB64FB"/>
    <w:rsid w:val="00DC073C"/>
    <w:rsid w:val="00DC1313"/>
    <w:rsid w:val="00DD0D20"/>
    <w:rsid w:val="00DD3F8F"/>
    <w:rsid w:val="00DE3993"/>
    <w:rsid w:val="00DE621F"/>
    <w:rsid w:val="00DF2635"/>
    <w:rsid w:val="00DF2883"/>
    <w:rsid w:val="00E0092C"/>
    <w:rsid w:val="00E030D9"/>
    <w:rsid w:val="00E03EA3"/>
    <w:rsid w:val="00E10409"/>
    <w:rsid w:val="00E13156"/>
    <w:rsid w:val="00E21169"/>
    <w:rsid w:val="00E248AC"/>
    <w:rsid w:val="00E3341C"/>
    <w:rsid w:val="00E3462A"/>
    <w:rsid w:val="00E370BE"/>
    <w:rsid w:val="00E373A3"/>
    <w:rsid w:val="00E449CC"/>
    <w:rsid w:val="00E460F5"/>
    <w:rsid w:val="00E617E8"/>
    <w:rsid w:val="00E65834"/>
    <w:rsid w:val="00E72062"/>
    <w:rsid w:val="00E72354"/>
    <w:rsid w:val="00E81AD2"/>
    <w:rsid w:val="00E87E13"/>
    <w:rsid w:val="00E93B71"/>
    <w:rsid w:val="00E95D0F"/>
    <w:rsid w:val="00EA1667"/>
    <w:rsid w:val="00EA28DA"/>
    <w:rsid w:val="00EA7014"/>
    <w:rsid w:val="00EC07EF"/>
    <w:rsid w:val="00EC2DB3"/>
    <w:rsid w:val="00EC4A71"/>
    <w:rsid w:val="00EC4B0C"/>
    <w:rsid w:val="00EC7BA8"/>
    <w:rsid w:val="00EC7DFE"/>
    <w:rsid w:val="00ED13B5"/>
    <w:rsid w:val="00ED1926"/>
    <w:rsid w:val="00ED5213"/>
    <w:rsid w:val="00ED5304"/>
    <w:rsid w:val="00ED54B0"/>
    <w:rsid w:val="00ED7929"/>
    <w:rsid w:val="00EE1657"/>
    <w:rsid w:val="00EE27BA"/>
    <w:rsid w:val="00EE355B"/>
    <w:rsid w:val="00EE3BB7"/>
    <w:rsid w:val="00EF390B"/>
    <w:rsid w:val="00F07769"/>
    <w:rsid w:val="00F10B19"/>
    <w:rsid w:val="00F110FF"/>
    <w:rsid w:val="00F170D4"/>
    <w:rsid w:val="00F17974"/>
    <w:rsid w:val="00F211B7"/>
    <w:rsid w:val="00F217C9"/>
    <w:rsid w:val="00F27621"/>
    <w:rsid w:val="00F27A57"/>
    <w:rsid w:val="00F33840"/>
    <w:rsid w:val="00F468B5"/>
    <w:rsid w:val="00F46963"/>
    <w:rsid w:val="00F46B5F"/>
    <w:rsid w:val="00F50244"/>
    <w:rsid w:val="00F5028B"/>
    <w:rsid w:val="00F54517"/>
    <w:rsid w:val="00F634D0"/>
    <w:rsid w:val="00F6389B"/>
    <w:rsid w:val="00F7208E"/>
    <w:rsid w:val="00F7367F"/>
    <w:rsid w:val="00F800DA"/>
    <w:rsid w:val="00F80B46"/>
    <w:rsid w:val="00F826A5"/>
    <w:rsid w:val="00F84798"/>
    <w:rsid w:val="00F91F97"/>
    <w:rsid w:val="00F94C8B"/>
    <w:rsid w:val="00F97713"/>
    <w:rsid w:val="00FA318F"/>
    <w:rsid w:val="00FB75D0"/>
    <w:rsid w:val="00FD7F5C"/>
    <w:rsid w:val="00FE0206"/>
    <w:rsid w:val="00FE1285"/>
    <w:rsid w:val="00FE3527"/>
    <w:rsid w:val="00FE6848"/>
    <w:rsid w:val="00FF15B4"/>
    <w:rsid w:val="00FF5E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2641"/>
    <o:shapelayout v:ext="edit">
      <o:idmap v:ext="edit" data="1"/>
    </o:shapelayout>
  </w:shapeDefaults>
  <w:decimalSymbol w:val=","/>
  <w:listSeparator w:val=";"/>
  <w14:docId w14:val="5DBD7467"/>
  <w15:docId w15:val="{1ACCFB53-8068-4393-B52B-D5C7DACA9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imes New Roman" w:eastAsia="Times New Roman" w:hAnsi="Times New Roman" w:cs="Times New Roman"/>
      <w:lang w:val="pl-PL"/>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link w:val="Nagwek1Znak"/>
    <w:uiPriority w:val="9"/>
    <w:qFormat/>
    <w:pPr>
      <w:ind w:left="749"/>
      <w:outlineLvl w:val="0"/>
    </w:pPr>
    <w:rPr>
      <w:b/>
      <w:bCs/>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uiPriority w:val="9"/>
    <w:unhideWhenUsed/>
    <w:qFormat/>
    <w:rsid w:val="005211A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unhideWhenUsed/>
    <w:qFormat/>
    <w:rsid w:val="005211AB"/>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
    <w:qFormat/>
    <w:rsid w:val="005211AB"/>
    <w:pPr>
      <w:keepNext/>
      <w:widowControl/>
      <w:autoSpaceDE/>
      <w:autoSpaceDN/>
      <w:jc w:val="center"/>
      <w:outlineLvl w:val="3"/>
    </w:pPr>
    <w:rPr>
      <w:b/>
      <w:sz w:val="32"/>
      <w:szCs w:val="20"/>
      <w:lang w:eastAsia="pl-PL"/>
    </w:rPr>
  </w:style>
  <w:style w:type="paragraph" w:styleId="Nagwek5">
    <w:name w:val="heading 5"/>
    <w:basedOn w:val="Normalny"/>
    <w:next w:val="Normalny"/>
    <w:link w:val="Nagwek5Znak"/>
    <w:uiPriority w:val="9"/>
    <w:unhideWhenUsed/>
    <w:qFormat/>
    <w:rsid w:val="005211AB"/>
    <w:pPr>
      <w:keepNext/>
      <w:keepLines/>
      <w:widowControl/>
      <w:autoSpaceDE/>
      <w:autoSpaceDN/>
      <w:spacing w:before="200"/>
      <w:outlineLvl w:val="4"/>
    </w:pPr>
    <w:rPr>
      <w:rFonts w:ascii="Cambria" w:hAnsi="Cambria"/>
      <w:color w:val="243F60"/>
      <w:sz w:val="20"/>
      <w:szCs w:val="20"/>
      <w:lang w:eastAsia="pl-PL"/>
    </w:rPr>
  </w:style>
  <w:style w:type="paragraph" w:styleId="Nagwek6">
    <w:name w:val="heading 6"/>
    <w:basedOn w:val="Normalny"/>
    <w:next w:val="Normalny"/>
    <w:link w:val="Nagwek6Znak"/>
    <w:uiPriority w:val="9"/>
    <w:unhideWhenUsed/>
    <w:qFormat/>
    <w:rsid w:val="005211AB"/>
    <w:pPr>
      <w:keepNext/>
      <w:keepLines/>
      <w:widowControl/>
      <w:autoSpaceDE/>
      <w:autoSpaceDN/>
      <w:spacing w:before="200"/>
      <w:outlineLvl w:val="5"/>
    </w:pPr>
    <w:rPr>
      <w:rFonts w:ascii="Cambria" w:hAnsi="Cambria"/>
      <w:i/>
      <w:iCs/>
      <w:color w:val="243F60"/>
      <w:sz w:val="20"/>
      <w:szCs w:val="20"/>
      <w:lang w:eastAsia="pl-PL"/>
    </w:rPr>
  </w:style>
  <w:style w:type="paragraph" w:styleId="Nagwek7">
    <w:name w:val="heading 7"/>
    <w:basedOn w:val="Normalny"/>
    <w:next w:val="Normalny"/>
    <w:link w:val="Nagwek7Znak"/>
    <w:uiPriority w:val="9"/>
    <w:qFormat/>
    <w:rsid w:val="005211AB"/>
    <w:pPr>
      <w:widowControl/>
      <w:autoSpaceDE/>
      <w:autoSpaceDN/>
      <w:spacing w:before="240" w:after="60"/>
      <w:outlineLvl w:val="6"/>
    </w:pPr>
    <w:rPr>
      <w:rFonts w:ascii="Calibri" w:eastAsia="Calibri" w:hAnsi="Calibri"/>
      <w:sz w:val="24"/>
      <w:szCs w:val="20"/>
      <w:lang w:eastAsia="pl-PL"/>
    </w:rPr>
  </w:style>
  <w:style w:type="paragraph" w:styleId="Nagwek8">
    <w:name w:val="heading 8"/>
    <w:aliases w:val="l8"/>
    <w:basedOn w:val="Normalny"/>
    <w:next w:val="Normalny"/>
    <w:link w:val="Nagwek8Znak"/>
    <w:uiPriority w:val="9"/>
    <w:qFormat/>
    <w:rsid w:val="005211AB"/>
    <w:pPr>
      <w:keepNext/>
      <w:widowControl/>
      <w:pBdr>
        <w:top w:val="single" w:sz="4" w:space="1" w:color="auto"/>
        <w:left w:val="single" w:sz="4" w:space="0" w:color="auto"/>
        <w:bottom w:val="single" w:sz="4" w:space="1" w:color="auto"/>
        <w:right w:val="single" w:sz="4" w:space="5" w:color="auto"/>
      </w:pBdr>
      <w:autoSpaceDE/>
      <w:autoSpaceDN/>
      <w:jc w:val="center"/>
      <w:outlineLvl w:val="7"/>
    </w:pPr>
    <w:rPr>
      <w:b/>
      <w:sz w:val="24"/>
      <w:szCs w:val="20"/>
      <w:lang w:eastAsia="pl-PL"/>
    </w:rPr>
  </w:style>
  <w:style w:type="paragraph" w:styleId="Nagwek9">
    <w:name w:val="heading 9"/>
    <w:basedOn w:val="Normalny"/>
    <w:next w:val="Normalny"/>
    <w:link w:val="Nagwek9Znak"/>
    <w:uiPriority w:val="9"/>
    <w:unhideWhenUsed/>
    <w:qFormat/>
    <w:rsid w:val="005211AB"/>
    <w:pPr>
      <w:keepNext/>
      <w:keepLines/>
      <w:widowControl/>
      <w:autoSpaceDE/>
      <w:autoSpaceDN/>
      <w:spacing w:before="200"/>
      <w:outlineLvl w:val="8"/>
    </w:pPr>
    <w:rPr>
      <w:rFonts w:ascii="Cambria" w:hAnsi="Cambria"/>
      <w:i/>
      <w:iCs/>
      <w:color w:val="404040"/>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29"/>
      <w:ind w:left="258"/>
    </w:pPr>
    <w:rPr>
      <w:b/>
      <w:bCs/>
      <w:sz w:val="20"/>
      <w:szCs w:val="20"/>
    </w:rPr>
  </w:style>
  <w:style w:type="paragraph" w:styleId="Spistreci2">
    <w:name w:val="toc 2"/>
    <w:basedOn w:val="Normalny"/>
    <w:uiPriority w:val="39"/>
    <w:qFormat/>
    <w:pPr>
      <w:ind w:left="542"/>
    </w:pPr>
    <w:rPr>
      <w:b/>
      <w:bCs/>
      <w:sz w:val="20"/>
      <w:szCs w:val="20"/>
    </w:rPr>
  </w:style>
  <w:style w:type="paragraph" w:styleId="Tekstpodstawowy">
    <w:name w:val="Body Text"/>
    <w:aliases w:val="Tekst podstawow.(F2),(F2),body text,contents,Szövegtörzs"/>
    <w:basedOn w:val="Normalny"/>
    <w:link w:val="TekstpodstawowyZnak"/>
    <w:uiPriority w:val="1"/>
    <w:qFormat/>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pPr>
      <w:spacing w:before="60"/>
      <w:ind w:left="542" w:hanging="360"/>
      <w:jc w:val="both"/>
    </w:pPr>
  </w:style>
  <w:style w:type="paragraph" w:customStyle="1" w:styleId="TableParagraph">
    <w:name w:val="Table Paragraph"/>
    <w:basedOn w:val="Normalny"/>
    <w:uiPriority w:val="1"/>
    <w:qFormat/>
  </w:style>
  <w:style w:type="character" w:styleId="Hipercze">
    <w:name w:val="Hyperlink"/>
    <w:basedOn w:val="Domylnaczcionkaakapitu"/>
    <w:uiPriority w:val="99"/>
    <w:unhideWhenUsed/>
    <w:rsid w:val="00112B19"/>
    <w:rPr>
      <w:color w:val="0000FF" w:themeColor="hyperlink"/>
      <w:u w:val="single"/>
    </w:rPr>
  </w:style>
  <w:style w:type="character" w:customStyle="1" w:styleId="Nierozpoznanawzmianka1">
    <w:name w:val="Nierozpoznana wzmianka1"/>
    <w:basedOn w:val="Domylnaczcionkaakapitu"/>
    <w:uiPriority w:val="99"/>
    <w:semiHidden/>
    <w:unhideWhenUsed/>
    <w:rsid w:val="00112B19"/>
    <w:rPr>
      <w:color w:val="605E5C"/>
      <w:shd w:val="clear" w:color="auto" w:fill="E1DFDD"/>
    </w:rPr>
  </w:style>
  <w:style w:type="character" w:styleId="Odwoaniedokomentarza">
    <w:name w:val="annotation reference"/>
    <w:basedOn w:val="Domylnaczcionkaakapitu"/>
    <w:uiPriority w:val="99"/>
    <w:unhideWhenUsed/>
    <w:rsid w:val="00A11196"/>
    <w:rPr>
      <w:sz w:val="16"/>
      <w:szCs w:val="16"/>
    </w:rPr>
  </w:style>
  <w:style w:type="paragraph" w:styleId="Tekstkomentarza">
    <w:name w:val="annotation text"/>
    <w:basedOn w:val="Normalny"/>
    <w:link w:val="TekstkomentarzaZnak"/>
    <w:uiPriority w:val="99"/>
    <w:unhideWhenUsed/>
    <w:rsid w:val="00A11196"/>
    <w:rPr>
      <w:sz w:val="20"/>
      <w:szCs w:val="20"/>
    </w:rPr>
  </w:style>
  <w:style w:type="character" w:customStyle="1" w:styleId="TekstkomentarzaZnak">
    <w:name w:val="Tekst komentarza Znak"/>
    <w:basedOn w:val="Domylnaczcionkaakapitu"/>
    <w:link w:val="Tekstkomentarza"/>
    <w:uiPriority w:val="99"/>
    <w:rsid w:val="00A11196"/>
    <w:rPr>
      <w:rFonts w:ascii="Times New Roman" w:eastAsia="Times New Roman" w:hAnsi="Times New Roman" w:cs="Times New Roman"/>
      <w:sz w:val="20"/>
      <w:szCs w:val="20"/>
      <w:lang w:val="pl-PL"/>
    </w:rPr>
  </w:style>
  <w:style w:type="paragraph" w:styleId="Tematkomentarza">
    <w:name w:val="annotation subject"/>
    <w:basedOn w:val="Tekstkomentarza"/>
    <w:next w:val="Tekstkomentarza"/>
    <w:link w:val="TematkomentarzaZnak"/>
    <w:uiPriority w:val="99"/>
    <w:semiHidden/>
    <w:unhideWhenUsed/>
    <w:rsid w:val="00A11196"/>
    <w:rPr>
      <w:b/>
      <w:bCs/>
    </w:rPr>
  </w:style>
  <w:style w:type="character" w:customStyle="1" w:styleId="TematkomentarzaZnak">
    <w:name w:val="Temat komentarza Znak"/>
    <w:basedOn w:val="TekstkomentarzaZnak"/>
    <w:link w:val="Tematkomentarza"/>
    <w:uiPriority w:val="99"/>
    <w:semiHidden/>
    <w:rsid w:val="00A11196"/>
    <w:rPr>
      <w:rFonts w:ascii="Times New Roman" w:eastAsia="Times New Roman" w:hAnsi="Times New Roman" w:cs="Times New Roman"/>
      <w:b/>
      <w:bCs/>
      <w:sz w:val="20"/>
      <w:szCs w:val="20"/>
      <w:lang w:val="pl-PL"/>
    </w:rPr>
  </w:style>
  <w:style w:type="table" w:styleId="Tabela-Siatka">
    <w:name w:val="Table Grid"/>
    <w:basedOn w:val="Standardowy"/>
    <w:uiPriority w:val="59"/>
    <w:rsid w:val="002375F8"/>
    <w:pPr>
      <w:widowControl/>
      <w:autoSpaceDE/>
      <w:autoSpaceDN/>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iPriority w:val="99"/>
    <w:unhideWhenUsed/>
    <w:rsid w:val="00BF74DD"/>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uiPriority w:val="99"/>
    <w:rsid w:val="00BF74DD"/>
    <w:rPr>
      <w:rFonts w:ascii="Times New Roman" w:eastAsia="Times New Roman" w:hAnsi="Times New Roman" w:cs="Times New Roman"/>
      <w:sz w:val="20"/>
      <w:szCs w:val="20"/>
      <w:lang w:val="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iPriority w:val="99"/>
    <w:unhideWhenUsed/>
    <w:rsid w:val="00BF74DD"/>
    <w:rPr>
      <w:vertAlign w:val="superscript"/>
    </w:rPr>
  </w:style>
  <w:style w:type="paragraph" w:styleId="Tekstdymka">
    <w:name w:val="Balloon Text"/>
    <w:basedOn w:val="Normalny"/>
    <w:link w:val="TekstdymkaZnak"/>
    <w:uiPriority w:val="99"/>
    <w:semiHidden/>
    <w:unhideWhenUsed/>
    <w:rsid w:val="004A55AC"/>
    <w:rPr>
      <w:rFonts w:ascii="Segoe UI" w:hAnsi="Segoe UI" w:cs="Segoe UI"/>
      <w:sz w:val="18"/>
      <w:szCs w:val="18"/>
    </w:rPr>
  </w:style>
  <w:style w:type="character" w:customStyle="1" w:styleId="TekstdymkaZnak">
    <w:name w:val="Tekst dymka Znak"/>
    <w:basedOn w:val="Domylnaczcionkaakapitu"/>
    <w:link w:val="Tekstdymka"/>
    <w:uiPriority w:val="99"/>
    <w:semiHidden/>
    <w:rsid w:val="004A55AC"/>
    <w:rPr>
      <w:rFonts w:ascii="Segoe UI" w:eastAsia="Times New Roman" w:hAnsi="Segoe UI" w:cs="Segoe UI"/>
      <w:sz w:val="18"/>
      <w:szCs w:val="18"/>
      <w:lang w:val="pl-PL"/>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uiPriority w:val="9"/>
    <w:rsid w:val="005211AB"/>
    <w:rPr>
      <w:rFonts w:asciiTheme="majorHAnsi" w:eastAsiaTheme="majorEastAsia" w:hAnsiTheme="majorHAnsi" w:cstheme="majorBidi"/>
      <w:color w:val="365F91" w:themeColor="accent1" w:themeShade="BF"/>
      <w:sz w:val="26"/>
      <w:szCs w:val="26"/>
      <w:lang w:val="pl-PL"/>
    </w:rPr>
  </w:style>
  <w:style w:type="character" w:customStyle="1" w:styleId="Nagwek3Znak">
    <w:name w:val="Nagłówek 3 Znak"/>
    <w:basedOn w:val="Domylnaczcionkaakapitu"/>
    <w:link w:val="Nagwek3"/>
    <w:uiPriority w:val="9"/>
    <w:rsid w:val="005211AB"/>
    <w:rPr>
      <w:rFonts w:asciiTheme="majorHAnsi" w:eastAsiaTheme="majorEastAsia" w:hAnsiTheme="majorHAnsi" w:cstheme="majorBidi"/>
      <w:color w:val="243F60" w:themeColor="accent1" w:themeShade="7F"/>
      <w:sz w:val="24"/>
      <w:szCs w:val="24"/>
      <w:lang w:val="pl-PL"/>
    </w:rPr>
  </w:style>
  <w:style w:type="character" w:customStyle="1" w:styleId="Nagwek4Znak">
    <w:name w:val="Nagłówek 4 Znak"/>
    <w:basedOn w:val="Domylnaczcionkaakapitu"/>
    <w:link w:val="Nagwek4"/>
    <w:uiPriority w:val="9"/>
    <w:rsid w:val="005211AB"/>
    <w:rPr>
      <w:rFonts w:ascii="Times New Roman" w:eastAsia="Times New Roman" w:hAnsi="Times New Roman" w:cs="Times New Roman"/>
      <w:b/>
      <w:sz w:val="32"/>
      <w:szCs w:val="20"/>
      <w:lang w:val="pl-PL" w:eastAsia="pl-PL"/>
    </w:rPr>
  </w:style>
  <w:style w:type="character" w:customStyle="1" w:styleId="Nagwek5Znak">
    <w:name w:val="Nagłówek 5 Znak"/>
    <w:basedOn w:val="Domylnaczcionkaakapitu"/>
    <w:link w:val="Nagwek5"/>
    <w:uiPriority w:val="9"/>
    <w:rsid w:val="005211AB"/>
    <w:rPr>
      <w:rFonts w:ascii="Cambria" w:eastAsia="Times New Roman" w:hAnsi="Cambria" w:cs="Times New Roman"/>
      <w:color w:val="243F60"/>
      <w:sz w:val="20"/>
      <w:szCs w:val="20"/>
      <w:lang w:val="pl-PL" w:eastAsia="pl-PL"/>
    </w:rPr>
  </w:style>
  <w:style w:type="character" w:customStyle="1" w:styleId="Nagwek6Znak">
    <w:name w:val="Nagłówek 6 Znak"/>
    <w:basedOn w:val="Domylnaczcionkaakapitu"/>
    <w:link w:val="Nagwek6"/>
    <w:uiPriority w:val="9"/>
    <w:rsid w:val="005211AB"/>
    <w:rPr>
      <w:rFonts w:ascii="Cambria" w:eastAsia="Times New Roman" w:hAnsi="Cambria" w:cs="Times New Roman"/>
      <w:i/>
      <w:iCs/>
      <w:color w:val="243F60"/>
      <w:sz w:val="20"/>
      <w:szCs w:val="20"/>
      <w:lang w:val="pl-PL" w:eastAsia="pl-PL"/>
    </w:rPr>
  </w:style>
  <w:style w:type="character" w:customStyle="1" w:styleId="Nagwek7Znak">
    <w:name w:val="Nagłówek 7 Znak"/>
    <w:basedOn w:val="Domylnaczcionkaakapitu"/>
    <w:link w:val="Nagwek7"/>
    <w:uiPriority w:val="9"/>
    <w:rsid w:val="005211AB"/>
    <w:rPr>
      <w:rFonts w:ascii="Calibri" w:eastAsia="Calibri" w:hAnsi="Calibri" w:cs="Times New Roman"/>
      <w:sz w:val="24"/>
      <w:szCs w:val="20"/>
      <w:lang w:val="pl-PL" w:eastAsia="pl-PL"/>
    </w:rPr>
  </w:style>
  <w:style w:type="character" w:customStyle="1" w:styleId="Nagwek8Znak">
    <w:name w:val="Nagłówek 8 Znak"/>
    <w:aliases w:val="l8 Znak"/>
    <w:basedOn w:val="Domylnaczcionkaakapitu"/>
    <w:link w:val="Nagwek8"/>
    <w:uiPriority w:val="9"/>
    <w:rsid w:val="005211AB"/>
    <w:rPr>
      <w:rFonts w:ascii="Times New Roman" w:eastAsia="Times New Roman" w:hAnsi="Times New Roman" w:cs="Times New Roman"/>
      <w:b/>
      <w:sz w:val="24"/>
      <w:szCs w:val="20"/>
      <w:lang w:val="pl-PL" w:eastAsia="pl-PL"/>
    </w:rPr>
  </w:style>
  <w:style w:type="character" w:customStyle="1" w:styleId="Nagwek9Znak">
    <w:name w:val="Nagłówek 9 Znak"/>
    <w:basedOn w:val="Domylnaczcionkaakapitu"/>
    <w:link w:val="Nagwek9"/>
    <w:uiPriority w:val="9"/>
    <w:rsid w:val="005211AB"/>
    <w:rPr>
      <w:rFonts w:ascii="Cambria" w:eastAsia="Times New Roman" w:hAnsi="Cambria" w:cs="Times New Roman"/>
      <w:i/>
      <w:iCs/>
      <w:color w:val="404040"/>
      <w:sz w:val="20"/>
      <w:szCs w:val="20"/>
      <w:lang w:val="pl-PL" w:eastAsia="pl-PL"/>
    </w:rPr>
  </w:style>
  <w:style w:type="numbering" w:customStyle="1" w:styleId="Bezlisty1">
    <w:name w:val="Bez listy1"/>
    <w:next w:val="Bezlisty"/>
    <w:uiPriority w:val="99"/>
    <w:semiHidden/>
    <w:unhideWhenUsed/>
    <w:rsid w:val="005211AB"/>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basedOn w:val="Domylnaczcionkaakapitu"/>
    <w:link w:val="Nagwek1"/>
    <w:uiPriority w:val="9"/>
    <w:rsid w:val="005211AB"/>
    <w:rPr>
      <w:rFonts w:ascii="Times New Roman" w:eastAsia="Times New Roman" w:hAnsi="Times New Roman" w:cs="Times New Roman"/>
      <w:b/>
      <w:bCs/>
      <w:lang w:val="pl-PL"/>
    </w:rPr>
  </w:style>
  <w:style w:type="character" w:customStyle="1" w:styleId="TekstpodstawowyZnak">
    <w:name w:val="Tekst podstawowy Znak"/>
    <w:aliases w:val="Tekst podstawow.(F2) Znak,(F2) Znak,body text Znak,contents Znak,Szövegtörzs Znak"/>
    <w:basedOn w:val="Domylnaczcionkaakapitu"/>
    <w:link w:val="Tekstpodstawowy"/>
    <w:uiPriority w:val="1"/>
    <w:rsid w:val="005211AB"/>
    <w:rPr>
      <w:rFonts w:ascii="Times New Roman" w:eastAsia="Times New Roman" w:hAnsi="Times New Roman" w:cs="Times New Roman"/>
      <w:lang w:val="pl-PL"/>
    </w:rPr>
  </w:style>
  <w:style w:type="paragraph" w:styleId="Tekstpodstawowywcity">
    <w:name w:val="Body Text Indent"/>
    <w:basedOn w:val="Normalny"/>
    <w:link w:val="TekstpodstawowywcityZnak"/>
    <w:uiPriority w:val="99"/>
    <w:rsid w:val="005211AB"/>
    <w:pPr>
      <w:widowControl/>
      <w:autoSpaceDE/>
      <w:autoSpaceDN/>
      <w:jc w:val="both"/>
    </w:pPr>
    <w:rPr>
      <w:sz w:val="24"/>
      <w:szCs w:val="20"/>
      <w:lang w:eastAsia="pl-PL"/>
    </w:rPr>
  </w:style>
  <w:style w:type="character" w:customStyle="1" w:styleId="TekstpodstawowywcityZnak">
    <w:name w:val="Tekst podstawowy wcięty Znak"/>
    <w:basedOn w:val="Domylnaczcionkaakapitu"/>
    <w:link w:val="Tekstpodstawowywcity"/>
    <w:uiPriority w:val="99"/>
    <w:rsid w:val="005211AB"/>
    <w:rPr>
      <w:rFonts w:ascii="Times New Roman" w:eastAsia="Times New Roman" w:hAnsi="Times New Roman" w:cs="Times New Roman"/>
      <w:sz w:val="24"/>
      <w:szCs w:val="20"/>
      <w:lang w:val="pl-PL" w:eastAsia="pl-PL"/>
    </w:rPr>
  </w:style>
  <w:style w:type="paragraph" w:styleId="Tekstprzypisukocowego">
    <w:name w:val="endnote text"/>
    <w:basedOn w:val="Normalny"/>
    <w:link w:val="TekstprzypisukocowegoZnak"/>
    <w:uiPriority w:val="99"/>
    <w:rsid w:val="005211AB"/>
    <w:pPr>
      <w:widowControl/>
      <w:autoSpaceDE/>
      <w:autoSpaceDN/>
    </w:pPr>
    <w:rPr>
      <w:sz w:val="20"/>
      <w:szCs w:val="20"/>
      <w:lang w:eastAsia="pl-PL"/>
    </w:rPr>
  </w:style>
  <w:style w:type="character" w:customStyle="1" w:styleId="TekstprzypisukocowegoZnak">
    <w:name w:val="Tekst przypisu końcowego Znak"/>
    <w:basedOn w:val="Domylnaczcionkaakapitu"/>
    <w:link w:val="Tekstprzypisukocowego"/>
    <w:uiPriority w:val="99"/>
    <w:rsid w:val="005211AB"/>
    <w:rPr>
      <w:rFonts w:ascii="Times New Roman" w:eastAsia="Times New Roman" w:hAnsi="Times New Roman" w:cs="Times New Roman"/>
      <w:sz w:val="20"/>
      <w:szCs w:val="20"/>
      <w:lang w:val="pl-PL" w:eastAsia="pl-PL"/>
    </w:rPr>
  </w:style>
  <w:style w:type="paragraph" w:styleId="Listapunktowana2">
    <w:name w:val="List Bullet 2"/>
    <w:basedOn w:val="Normalny"/>
    <w:autoRedefine/>
    <w:rsid w:val="005211AB"/>
    <w:pPr>
      <w:widowControl/>
      <w:autoSpaceDE/>
      <w:autoSpaceDN/>
      <w:ind w:left="349"/>
      <w:jc w:val="both"/>
    </w:pPr>
    <w:rPr>
      <w:sz w:val="23"/>
      <w:szCs w:val="20"/>
      <w:lang w:eastAsia="pl-PL"/>
    </w:rPr>
  </w:style>
  <w:style w:type="paragraph" w:styleId="Stopka">
    <w:name w:val="footer"/>
    <w:basedOn w:val="Normalny"/>
    <w:link w:val="StopkaZnak"/>
    <w:uiPriority w:val="99"/>
    <w:rsid w:val="005211AB"/>
    <w:pPr>
      <w:widowControl/>
      <w:tabs>
        <w:tab w:val="center" w:pos="4536"/>
        <w:tab w:val="right" w:pos="9072"/>
      </w:tabs>
      <w:autoSpaceDE/>
      <w:autoSpaceDN/>
    </w:pPr>
    <w:rPr>
      <w:sz w:val="24"/>
      <w:szCs w:val="20"/>
      <w:lang w:eastAsia="pl-PL"/>
    </w:rPr>
  </w:style>
  <w:style w:type="character" w:customStyle="1" w:styleId="StopkaZnak">
    <w:name w:val="Stopka Znak"/>
    <w:basedOn w:val="Domylnaczcionkaakapitu"/>
    <w:link w:val="Stopka"/>
    <w:uiPriority w:val="99"/>
    <w:rsid w:val="005211AB"/>
    <w:rPr>
      <w:rFonts w:ascii="Times New Roman" w:eastAsia="Times New Roman" w:hAnsi="Times New Roman" w:cs="Times New Roman"/>
      <w:sz w:val="24"/>
      <w:szCs w:val="20"/>
      <w:lang w:val="pl-PL" w:eastAsia="pl-PL"/>
    </w:rPr>
  </w:style>
  <w:style w:type="paragraph" w:customStyle="1" w:styleId="Tekstpodstawowy31">
    <w:name w:val="Tekst podstawowy 31"/>
    <w:basedOn w:val="Normalny"/>
    <w:rsid w:val="005211AB"/>
    <w:pPr>
      <w:widowControl/>
      <w:autoSpaceDE/>
      <w:autoSpaceDN/>
      <w:jc w:val="both"/>
    </w:pPr>
    <w:rPr>
      <w:sz w:val="24"/>
      <w:szCs w:val="20"/>
      <w:lang w:eastAsia="pl-PL"/>
    </w:rPr>
  </w:style>
  <w:style w:type="paragraph" w:styleId="Tekstpodstawowywcity2">
    <w:name w:val="Body Text Indent 2"/>
    <w:basedOn w:val="Normalny"/>
    <w:link w:val="Tekstpodstawowywcity2Znak"/>
    <w:rsid w:val="005211AB"/>
    <w:pPr>
      <w:widowControl/>
      <w:autoSpaceDE/>
      <w:autoSpaceDN/>
      <w:spacing w:after="120" w:line="480" w:lineRule="auto"/>
      <w:ind w:left="283"/>
    </w:pPr>
    <w:rPr>
      <w:sz w:val="20"/>
      <w:szCs w:val="20"/>
      <w:lang w:eastAsia="pl-PL"/>
    </w:rPr>
  </w:style>
  <w:style w:type="character" w:customStyle="1" w:styleId="Tekstpodstawowywcity2Znak">
    <w:name w:val="Tekst podstawowy wcięty 2 Znak"/>
    <w:basedOn w:val="Domylnaczcionkaakapitu"/>
    <w:link w:val="Tekstpodstawowywcity2"/>
    <w:rsid w:val="005211AB"/>
    <w:rPr>
      <w:rFonts w:ascii="Times New Roman" w:eastAsia="Times New Roman" w:hAnsi="Times New Roman" w:cs="Times New Roman"/>
      <w:sz w:val="20"/>
      <w:szCs w:val="20"/>
      <w:lang w:val="pl-PL" w:eastAsia="pl-PL"/>
    </w:rPr>
  </w:style>
  <w:style w:type="paragraph" w:styleId="Tekstpodstawowy2">
    <w:name w:val="Body Text 2"/>
    <w:basedOn w:val="Normalny"/>
    <w:link w:val="Tekstpodstawowy2Znak"/>
    <w:unhideWhenUsed/>
    <w:rsid w:val="005211AB"/>
    <w:pPr>
      <w:widowControl/>
      <w:autoSpaceDE/>
      <w:autoSpaceDN/>
      <w:spacing w:after="120" w:line="480" w:lineRule="auto"/>
    </w:pPr>
    <w:rPr>
      <w:sz w:val="20"/>
      <w:szCs w:val="20"/>
      <w:lang w:eastAsia="pl-PL"/>
    </w:rPr>
  </w:style>
  <w:style w:type="character" w:customStyle="1" w:styleId="Tekstpodstawowy2Znak">
    <w:name w:val="Tekst podstawowy 2 Znak"/>
    <w:basedOn w:val="Domylnaczcionkaakapitu"/>
    <w:link w:val="Tekstpodstawowy2"/>
    <w:rsid w:val="005211AB"/>
    <w:rPr>
      <w:rFonts w:ascii="Times New Roman" w:eastAsia="Times New Roman" w:hAnsi="Times New Roman" w:cs="Times New Roman"/>
      <w:sz w:val="20"/>
      <w:szCs w:val="20"/>
      <w:lang w:val="pl-PL" w:eastAsia="pl-PL"/>
    </w:rPr>
  </w:style>
  <w:style w:type="paragraph" w:styleId="Nagwek">
    <w:name w:val="header"/>
    <w:basedOn w:val="Normalny"/>
    <w:link w:val="NagwekZnak"/>
    <w:uiPriority w:val="99"/>
    <w:rsid w:val="005211AB"/>
    <w:pPr>
      <w:widowControl/>
      <w:tabs>
        <w:tab w:val="center" w:pos="4536"/>
        <w:tab w:val="right" w:pos="9072"/>
      </w:tabs>
      <w:autoSpaceDE/>
      <w:autoSpaceDN/>
    </w:pPr>
    <w:rPr>
      <w:sz w:val="20"/>
      <w:szCs w:val="20"/>
      <w:lang w:eastAsia="pl-PL"/>
    </w:rPr>
  </w:style>
  <w:style w:type="character" w:customStyle="1" w:styleId="NagwekZnak">
    <w:name w:val="Nagłówek Znak"/>
    <w:basedOn w:val="Domylnaczcionkaakapitu"/>
    <w:link w:val="Nagwek"/>
    <w:uiPriority w:val="99"/>
    <w:rsid w:val="005211AB"/>
    <w:rPr>
      <w:rFonts w:ascii="Times New Roman" w:eastAsia="Times New Roman" w:hAnsi="Times New Roman" w:cs="Times New Roman"/>
      <w:sz w:val="20"/>
      <w:szCs w:val="20"/>
      <w:lang w:val="pl-PL" w:eastAsia="pl-PL"/>
    </w:rPr>
  </w:style>
  <w:style w:type="paragraph" w:customStyle="1" w:styleId="Tekstpodstawowy21">
    <w:name w:val="Tekst podstawowy 21"/>
    <w:basedOn w:val="Normalny"/>
    <w:rsid w:val="005211AB"/>
    <w:pPr>
      <w:widowControl/>
      <w:autoSpaceDE/>
      <w:autoSpaceDN/>
      <w:jc w:val="both"/>
    </w:pPr>
    <w:rPr>
      <w:b/>
      <w:sz w:val="24"/>
      <w:szCs w:val="20"/>
      <w:lang w:eastAsia="pl-PL"/>
    </w:rPr>
  </w:style>
  <w:style w:type="paragraph" w:styleId="HTML-wstpniesformatowany">
    <w:name w:val="HTML Preformatted"/>
    <w:basedOn w:val="Normalny"/>
    <w:link w:val="HTML-wstpniesformatowanyZnak"/>
    <w:unhideWhenUsed/>
    <w:rsid w:val="005211A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rsid w:val="005211AB"/>
    <w:rPr>
      <w:rFonts w:ascii="Courier New" w:eastAsia="Times New Roman" w:hAnsi="Courier New" w:cs="Courier New"/>
      <w:sz w:val="20"/>
      <w:szCs w:val="20"/>
      <w:lang w:val="pl-PL" w:eastAsia="pl-PL"/>
    </w:rPr>
  </w:style>
  <w:style w:type="paragraph" w:customStyle="1" w:styleId="xl25">
    <w:name w:val="xl25"/>
    <w:basedOn w:val="Normalny"/>
    <w:rsid w:val="005211AB"/>
    <w:pPr>
      <w:widowControl/>
      <w:autoSpaceDE/>
      <w:autoSpaceDN/>
      <w:spacing w:before="100" w:beforeAutospacing="1" w:after="100" w:afterAutospacing="1"/>
    </w:pPr>
    <w:rPr>
      <w:rFonts w:ascii="Arial" w:hAnsi="Arial" w:cs="Arial"/>
      <w:b/>
      <w:bCs/>
      <w:sz w:val="24"/>
      <w:szCs w:val="24"/>
      <w:lang w:val="en-US"/>
    </w:rPr>
  </w:style>
  <w:style w:type="paragraph" w:customStyle="1" w:styleId="Default">
    <w:name w:val="Default"/>
    <w:rsid w:val="005211AB"/>
    <w:pPr>
      <w:widowControl/>
      <w:adjustRightInd w:val="0"/>
    </w:pPr>
    <w:rPr>
      <w:rFonts w:ascii="Times New Roman" w:eastAsia="Times New Roman" w:hAnsi="Times New Roman" w:cs="Times New Roman"/>
      <w:color w:val="000000"/>
      <w:sz w:val="24"/>
      <w:szCs w:val="24"/>
      <w:lang w:val="pl-PL" w:eastAsia="pl-PL"/>
    </w:rPr>
  </w:style>
  <w:style w:type="character" w:customStyle="1" w:styleId="FontStyle59">
    <w:name w:val="Font Style59"/>
    <w:basedOn w:val="Domylnaczcionkaakapitu"/>
    <w:rsid w:val="005211AB"/>
    <w:rPr>
      <w:rFonts w:ascii="Times New Roman" w:hAnsi="Times New Roman" w:cs="Times New Roman"/>
      <w:i/>
      <w:iCs/>
      <w:sz w:val="22"/>
      <w:szCs w:val="22"/>
    </w:rPr>
  </w:style>
  <w:style w:type="table" w:customStyle="1" w:styleId="Tabela-Siatka1">
    <w:name w:val="Tabela - Siatka1"/>
    <w:basedOn w:val="Standardowy"/>
    <w:next w:val="Tabela-Siatka"/>
    <w:uiPriority w:val="39"/>
    <w:rsid w:val="005211AB"/>
    <w:pPr>
      <w:widowControl/>
      <w:autoSpaceDE/>
      <w:autoSpaceDN/>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5211AB"/>
    <w:pPr>
      <w:widowControl/>
      <w:autoSpaceDE/>
      <w:autoSpaceDN/>
      <w:spacing w:after="200"/>
    </w:pPr>
    <w:rPr>
      <w:b/>
      <w:bCs/>
      <w:color w:val="4F81BD"/>
      <w:sz w:val="18"/>
      <w:szCs w:val="18"/>
      <w:lang w:eastAsia="pl-PL"/>
    </w:rPr>
  </w:style>
  <w:style w:type="paragraph" w:customStyle="1" w:styleId="Style1">
    <w:name w:val="Style1"/>
    <w:basedOn w:val="Normalny"/>
    <w:rsid w:val="005211AB"/>
    <w:pPr>
      <w:widowControl/>
      <w:tabs>
        <w:tab w:val="left" w:pos="851"/>
        <w:tab w:val="left" w:pos="4536"/>
      </w:tabs>
      <w:autoSpaceDE/>
      <w:autoSpaceDN/>
      <w:jc w:val="both"/>
    </w:pPr>
    <w:rPr>
      <w:rFonts w:ascii="PL NewBrunswick" w:hAnsi="PL NewBrunswick"/>
      <w:sz w:val="24"/>
      <w:szCs w:val="20"/>
      <w:lang w:eastAsia="pl-PL"/>
    </w:rPr>
  </w:style>
  <w:style w:type="character" w:customStyle="1" w:styleId="FontStyle21">
    <w:name w:val="Font Style21"/>
    <w:basedOn w:val="Domylnaczcionkaakapitu"/>
    <w:rsid w:val="005211AB"/>
    <w:rPr>
      <w:rFonts w:ascii="Times New Roman" w:hAnsi="Times New Roman" w:cs="Times New Roman"/>
      <w:sz w:val="22"/>
      <w:szCs w:val="22"/>
    </w:rPr>
  </w:style>
  <w:style w:type="paragraph" w:customStyle="1" w:styleId="Style5">
    <w:name w:val="Style5"/>
    <w:basedOn w:val="Normalny"/>
    <w:rsid w:val="005211AB"/>
    <w:pPr>
      <w:adjustRightInd w:val="0"/>
      <w:spacing w:line="415" w:lineRule="exact"/>
      <w:jc w:val="both"/>
    </w:pPr>
    <w:rPr>
      <w:rFonts w:ascii="Calibri" w:hAnsi="Calibri"/>
      <w:sz w:val="24"/>
      <w:szCs w:val="24"/>
      <w:lang w:eastAsia="pl-PL"/>
    </w:rPr>
  </w:style>
  <w:style w:type="paragraph" w:customStyle="1" w:styleId="Style7">
    <w:name w:val="Style7"/>
    <w:basedOn w:val="Normalny"/>
    <w:rsid w:val="005211AB"/>
    <w:pPr>
      <w:adjustRightInd w:val="0"/>
      <w:spacing w:line="384" w:lineRule="exact"/>
      <w:ind w:firstLine="425"/>
    </w:pPr>
    <w:rPr>
      <w:rFonts w:ascii="Calibri" w:hAnsi="Calibri"/>
      <w:sz w:val="24"/>
      <w:szCs w:val="24"/>
      <w:lang w:eastAsia="pl-PL"/>
    </w:rPr>
  </w:style>
  <w:style w:type="character" w:customStyle="1" w:styleId="FontStyle22">
    <w:name w:val="Font Style22"/>
    <w:basedOn w:val="Domylnaczcionkaakapitu"/>
    <w:rsid w:val="005211AB"/>
    <w:rPr>
      <w:rFonts w:ascii="Times New Roman" w:hAnsi="Times New Roman" w:cs="Times New Roman"/>
      <w:i/>
      <w:iCs/>
      <w:sz w:val="18"/>
      <w:szCs w:val="18"/>
    </w:rPr>
  </w:style>
  <w:style w:type="paragraph" w:customStyle="1" w:styleId="WW-Domylnie">
    <w:name w:val="WW-Domyślnie"/>
    <w:rsid w:val="005211AB"/>
    <w:pPr>
      <w:widowControl/>
      <w:suppressAutoHyphens/>
      <w:autoSpaceDE/>
      <w:autoSpaceDN/>
    </w:pPr>
    <w:rPr>
      <w:rFonts w:ascii="Arial" w:eastAsia="Arial" w:hAnsi="Arial" w:cs="Times New Roman"/>
      <w:sz w:val="20"/>
      <w:szCs w:val="20"/>
      <w:lang w:val="pl-PL"/>
    </w:rPr>
  </w:style>
  <w:style w:type="paragraph" w:styleId="Tekstpodstawowy3">
    <w:name w:val="Body Text 3"/>
    <w:basedOn w:val="Normalny"/>
    <w:link w:val="Tekstpodstawowy3Znak"/>
    <w:rsid w:val="005211AB"/>
    <w:pPr>
      <w:widowControl/>
      <w:autoSpaceDE/>
      <w:autoSpaceDN/>
      <w:spacing w:after="120"/>
    </w:pPr>
    <w:rPr>
      <w:sz w:val="16"/>
      <w:szCs w:val="16"/>
      <w:lang w:eastAsia="pl-PL"/>
    </w:rPr>
  </w:style>
  <w:style w:type="character" w:customStyle="1" w:styleId="Tekstpodstawowy3Znak">
    <w:name w:val="Tekst podstawowy 3 Znak"/>
    <w:basedOn w:val="Domylnaczcionkaakapitu"/>
    <w:link w:val="Tekstpodstawowy3"/>
    <w:rsid w:val="005211AB"/>
    <w:rPr>
      <w:rFonts w:ascii="Times New Roman" w:eastAsia="Times New Roman" w:hAnsi="Times New Roman" w:cs="Times New Roman"/>
      <w:sz w:val="16"/>
      <w:szCs w:val="16"/>
      <w:lang w:val="pl-PL" w:eastAsia="pl-PL"/>
    </w:rPr>
  </w:style>
  <w:style w:type="paragraph" w:styleId="NormalnyWeb">
    <w:name w:val="Normal (Web)"/>
    <w:basedOn w:val="Normalny"/>
    <w:uiPriority w:val="99"/>
    <w:rsid w:val="005211AB"/>
    <w:pPr>
      <w:widowControl/>
      <w:autoSpaceDE/>
      <w:autoSpaceDN/>
      <w:spacing w:before="100" w:beforeAutospacing="1" w:after="100" w:afterAutospacing="1"/>
    </w:pPr>
    <w:rPr>
      <w:sz w:val="24"/>
      <w:szCs w:val="24"/>
      <w:lang w:eastAsia="pl-PL"/>
    </w:rPr>
  </w:style>
  <w:style w:type="paragraph" w:customStyle="1" w:styleId="Standard">
    <w:name w:val="Standard"/>
    <w:rsid w:val="005211AB"/>
    <w:pPr>
      <w:widowControl/>
      <w:suppressAutoHyphens/>
      <w:autoSpaceDE/>
      <w:textAlignment w:val="baseline"/>
    </w:pPr>
    <w:rPr>
      <w:rFonts w:ascii="Times New Roman" w:eastAsia="Times New Roman" w:hAnsi="Times New Roman" w:cs="Times New Roman"/>
      <w:kern w:val="3"/>
      <w:sz w:val="20"/>
      <w:szCs w:val="20"/>
      <w:lang w:val="pl-PL" w:eastAsia="pl-PL"/>
    </w:rPr>
  </w:style>
  <w:style w:type="paragraph" w:customStyle="1" w:styleId="Textbody">
    <w:name w:val="Text body"/>
    <w:basedOn w:val="Standard"/>
    <w:rsid w:val="005211AB"/>
    <w:rPr>
      <w:sz w:val="24"/>
    </w:rPr>
  </w:style>
  <w:style w:type="paragraph" w:customStyle="1" w:styleId="Nagwek11">
    <w:name w:val="Nagłówek 11"/>
    <w:basedOn w:val="Standard"/>
    <w:next w:val="Textbody"/>
    <w:rsid w:val="005211AB"/>
    <w:pPr>
      <w:keepNext/>
      <w:jc w:val="center"/>
      <w:outlineLvl w:val="0"/>
    </w:pPr>
    <w:rPr>
      <w:sz w:val="24"/>
    </w:rPr>
  </w:style>
  <w:style w:type="paragraph" w:customStyle="1" w:styleId="Nagwek21">
    <w:name w:val="Nagłówek 21"/>
    <w:basedOn w:val="Standard"/>
    <w:next w:val="Textbody"/>
    <w:rsid w:val="005211AB"/>
    <w:pPr>
      <w:keepNext/>
      <w:jc w:val="center"/>
      <w:outlineLvl w:val="1"/>
    </w:pPr>
    <w:rPr>
      <w:b/>
      <w:sz w:val="24"/>
    </w:rPr>
  </w:style>
  <w:style w:type="numbering" w:customStyle="1" w:styleId="WWNum18">
    <w:name w:val="WWNum18"/>
    <w:basedOn w:val="Bezlisty"/>
    <w:rsid w:val="005211AB"/>
    <w:pPr>
      <w:numPr>
        <w:numId w:val="30"/>
      </w:numPr>
    </w:pPr>
  </w:style>
  <w:style w:type="paragraph" w:customStyle="1" w:styleId="WW-Tekstpodstawowy2">
    <w:name w:val="WW-Tekst podstawowy 2"/>
    <w:basedOn w:val="Normalny"/>
    <w:rsid w:val="005211AB"/>
    <w:pPr>
      <w:pBdr>
        <w:top w:val="single" w:sz="1" w:space="1" w:color="000000"/>
        <w:left w:val="single" w:sz="1" w:space="1" w:color="000000"/>
        <w:bottom w:val="single" w:sz="1" w:space="0" w:color="000000"/>
        <w:right w:val="single" w:sz="1" w:space="3" w:color="000000"/>
      </w:pBdr>
      <w:suppressAutoHyphens/>
      <w:autoSpaceDE/>
      <w:autoSpaceDN/>
      <w:spacing w:line="480" w:lineRule="auto"/>
      <w:jc w:val="center"/>
    </w:pPr>
    <w:rPr>
      <w:rFonts w:ascii="Arial" w:hAnsi="Arial"/>
      <w:szCs w:val="20"/>
      <w:lang w:eastAsia="ar-SA"/>
    </w:rPr>
  </w:style>
  <w:style w:type="numbering" w:customStyle="1" w:styleId="WWNum24">
    <w:name w:val="WWNum24"/>
    <w:basedOn w:val="Bezlisty"/>
    <w:rsid w:val="005211AB"/>
  </w:style>
  <w:style w:type="numbering" w:customStyle="1" w:styleId="WWNum19">
    <w:name w:val="WWNum19"/>
    <w:basedOn w:val="Bezlisty"/>
    <w:rsid w:val="005211AB"/>
  </w:style>
  <w:style w:type="numbering" w:customStyle="1" w:styleId="WWNum16">
    <w:name w:val="WWNum16"/>
    <w:basedOn w:val="Bezlisty"/>
    <w:rsid w:val="005211AB"/>
  </w:style>
  <w:style w:type="numbering" w:customStyle="1" w:styleId="WWNum38">
    <w:name w:val="WWNum38"/>
    <w:basedOn w:val="Bezlisty"/>
    <w:rsid w:val="005211AB"/>
  </w:style>
  <w:style w:type="numbering" w:customStyle="1" w:styleId="WWNum25">
    <w:name w:val="WWNum25"/>
    <w:basedOn w:val="Bezlisty"/>
    <w:rsid w:val="005211AB"/>
    <w:pPr>
      <w:numPr>
        <w:numId w:val="28"/>
      </w:numPr>
    </w:pPr>
  </w:style>
  <w:style w:type="numbering" w:customStyle="1" w:styleId="WWNum20">
    <w:name w:val="WWNum20"/>
    <w:basedOn w:val="Bezlisty"/>
    <w:rsid w:val="005211AB"/>
  </w:style>
  <w:style w:type="character" w:styleId="Odwoanieprzypisukocowego">
    <w:name w:val="endnote reference"/>
    <w:basedOn w:val="Domylnaczcionkaakapitu"/>
    <w:uiPriority w:val="99"/>
    <w:semiHidden/>
    <w:unhideWhenUsed/>
    <w:rsid w:val="005211AB"/>
    <w:rPr>
      <w:vertAlign w:val="superscript"/>
    </w:rPr>
  </w:style>
  <w:style w:type="character" w:customStyle="1" w:styleId="Absatz-Standardschriftart">
    <w:name w:val="Absatz-Standardschriftart"/>
    <w:rsid w:val="005211AB"/>
  </w:style>
  <w:style w:type="character" w:customStyle="1" w:styleId="WW-Absatz-Standardschriftart">
    <w:name w:val="WW-Absatz-Standardschriftart"/>
    <w:rsid w:val="005211AB"/>
  </w:style>
  <w:style w:type="character" w:customStyle="1" w:styleId="WW-Absatz-Standardschriftart1">
    <w:name w:val="WW-Absatz-Standardschriftart1"/>
    <w:rsid w:val="005211AB"/>
  </w:style>
  <w:style w:type="character" w:customStyle="1" w:styleId="WW-Absatz-Standardschriftart11">
    <w:name w:val="WW-Absatz-Standardschriftart11"/>
    <w:rsid w:val="005211AB"/>
  </w:style>
  <w:style w:type="character" w:customStyle="1" w:styleId="WW-Absatz-Standardschriftart111">
    <w:name w:val="WW-Absatz-Standardschriftart111"/>
    <w:rsid w:val="005211AB"/>
  </w:style>
  <w:style w:type="character" w:customStyle="1" w:styleId="WW-Absatz-Standardschriftart1111">
    <w:name w:val="WW-Absatz-Standardschriftart1111"/>
    <w:rsid w:val="005211AB"/>
  </w:style>
  <w:style w:type="character" w:customStyle="1" w:styleId="WW-Absatz-Standardschriftart11111">
    <w:name w:val="WW-Absatz-Standardschriftart11111"/>
    <w:rsid w:val="005211AB"/>
  </w:style>
  <w:style w:type="character" w:customStyle="1" w:styleId="WW-Absatz-Standardschriftart111111">
    <w:name w:val="WW-Absatz-Standardschriftart111111"/>
    <w:rsid w:val="005211AB"/>
  </w:style>
  <w:style w:type="character" w:customStyle="1" w:styleId="WW-Absatz-Standardschriftart1111111">
    <w:name w:val="WW-Absatz-Standardschriftart1111111"/>
    <w:rsid w:val="005211AB"/>
  </w:style>
  <w:style w:type="character" w:customStyle="1" w:styleId="WW-Absatz-Standardschriftart11111111">
    <w:name w:val="WW-Absatz-Standardschriftart11111111"/>
    <w:rsid w:val="005211AB"/>
  </w:style>
  <w:style w:type="paragraph" w:customStyle="1" w:styleId="Nagwek10">
    <w:name w:val="Nagłówek1"/>
    <w:basedOn w:val="Normalny"/>
    <w:next w:val="Tekstpodstawowy"/>
    <w:rsid w:val="005211AB"/>
    <w:pPr>
      <w:keepNext/>
      <w:suppressAutoHyphens/>
      <w:autoSpaceDE/>
      <w:autoSpaceDN/>
      <w:spacing w:before="240" w:after="120"/>
    </w:pPr>
    <w:rPr>
      <w:rFonts w:ascii="Arial" w:eastAsia="MS Mincho" w:hAnsi="Arial" w:cs="Tahoma"/>
      <w:kern w:val="1"/>
      <w:sz w:val="28"/>
      <w:szCs w:val="28"/>
      <w:lang w:eastAsia="pl-PL"/>
    </w:rPr>
  </w:style>
  <w:style w:type="paragraph" w:styleId="Lista">
    <w:name w:val="List"/>
    <w:basedOn w:val="Tekstpodstawowy"/>
    <w:rsid w:val="005211AB"/>
    <w:pPr>
      <w:suppressAutoHyphens/>
      <w:autoSpaceDE/>
      <w:autoSpaceDN/>
      <w:spacing w:after="120"/>
    </w:pPr>
    <w:rPr>
      <w:rFonts w:eastAsia="Arial Unicode MS" w:cs="Tahoma"/>
      <w:kern w:val="1"/>
      <w:sz w:val="24"/>
      <w:szCs w:val="24"/>
      <w:lang w:eastAsia="pl-PL"/>
    </w:rPr>
  </w:style>
  <w:style w:type="paragraph" w:customStyle="1" w:styleId="Podpis1">
    <w:name w:val="Podpis1"/>
    <w:basedOn w:val="Normalny"/>
    <w:rsid w:val="005211AB"/>
    <w:pPr>
      <w:suppressLineNumbers/>
      <w:suppressAutoHyphens/>
      <w:autoSpaceDE/>
      <w:autoSpaceDN/>
      <w:spacing w:before="120" w:after="120"/>
    </w:pPr>
    <w:rPr>
      <w:rFonts w:eastAsia="Arial Unicode MS" w:cs="Tahoma"/>
      <w:i/>
      <w:iCs/>
      <w:kern w:val="1"/>
      <w:sz w:val="24"/>
      <w:szCs w:val="24"/>
      <w:lang w:eastAsia="pl-PL"/>
    </w:rPr>
  </w:style>
  <w:style w:type="paragraph" w:customStyle="1" w:styleId="Indeks">
    <w:name w:val="Indeks"/>
    <w:basedOn w:val="Normalny"/>
    <w:rsid w:val="005211AB"/>
    <w:pPr>
      <w:suppressLineNumbers/>
      <w:suppressAutoHyphens/>
      <w:autoSpaceDE/>
      <w:autoSpaceDN/>
    </w:pPr>
    <w:rPr>
      <w:rFonts w:eastAsia="Arial Unicode MS" w:cs="Tahoma"/>
      <w:kern w:val="1"/>
      <w:sz w:val="24"/>
      <w:szCs w:val="24"/>
      <w:lang w:eastAsia="pl-PL"/>
    </w:rPr>
  </w:style>
  <w:style w:type="paragraph" w:styleId="Bezodstpw">
    <w:name w:val="No Spacing"/>
    <w:basedOn w:val="Normalny"/>
    <w:link w:val="BezodstpwZnak"/>
    <w:uiPriority w:val="1"/>
    <w:qFormat/>
    <w:rsid w:val="005211AB"/>
    <w:pPr>
      <w:widowControl/>
      <w:autoSpaceDE/>
      <w:autoSpaceDN/>
      <w:jc w:val="both"/>
    </w:pPr>
    <w:rPr>
      <w:rFonts w:ascii="Calibri" w:hAnsi="Calibri"/>
      <w:sz w:val="24"/>
      <w:szCs w:val="20"/>
      <w:lang w:val="en-US" w:bidi="en-US"/>
    </w:rPr>
  </w:style>
  <w:style w:type="character" w:customStyle="1" w:styleId="BezodstpwZnak">
    <w:name w:val="Bez odstępów Znak"/>
    <w:basedOn w:val="Domylnaczcionkaakapitu"/>
    <w:link w:val="Bezodstpw"/>
    <w:uiPriority w:val="1"/>
    <w:rsid w:val="005211AB"/>
    <w:rPr>
      <w:rFonts w:ascii="Calibri" w:eastAsia="Times New Roman" w:hAnsi="Calibri" w:cs="Times New Roman"/>
      <w:sz w:val="24"/>
      <w:szCs w:val="20"/>
      <w:lang w:bidi="en-US"/>
    </w:rPr>
  </w:style>
  <w:style w:type="table" w:styleId="Kolorowalistaakcent4">
    <w:name w:val="Colorful List Accent 4"/>
    <w:basedOn w:val="Standardowy"/>
    <w:uiPriority w:val="72"/>
    <w:rsid w:val="005211AB"/>
    <w:pPr>
      <w:widowControl/>
      <w:autoSpaceDE/>
      <w:autoSpaceDN/>
      <w:jc w:val="both"/>
    </w:pPr>
    <w:rPr>
      <w:rFonts w:ascii="Calibri" w:eastAsia="Calibri" w:hAnsi="Calibri" w:cs="Times New Roman"/>
      <w:color w:val="000000"/>
      <w:sz w:val="20"/>
      <w:szCs w:val="20"/>
      <w:lang w:val="pl-PL" w:eastAsia="pl-PL"/>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5211AB"/>
    <w:pPr>
      <w:widowControl/>
      <w:autoSpaceDE/>
      <w:autoSpaceDN/>
      <w:jc w:val="both"/>
    </w:pPr>
    <w:rPr>
      <w:rFonts w:ascii="Calibri" w:eastAsia="Calibri" w:hAnsi="Calibri" w:cs="Times New Roman"/>
      <w:sz w:val="20"/>
      <w:szCs w:val="20"/>
      <w:lang w:val="pl-PL" w:eastAsia="pl-PL"/>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10"/>
    <w:qFormat/>
    <w:rsid w:val="005211AB"/>
    <w:pPr>
      <w:widowControl/>
      <w:autoSpaceDE/>
      <w:autoSpaceDN/>
      <w:spacing w:after="200" w:line="480" w:lineRule="auto"/>
      <w:jc w:val="center"/>
    </w:pPr>
    <w:rPr>
      <w:rFonts w:eastAsia="Calibri"/>
      <w:b/>
      <w:color w:val="000000"/>
      <w:sz w:val="32"/>
      <w:szCs w:val="32"/>
    </w:rPr>
  </w:style>
  <w:style w:type="character" w:customStyle="1" w:styleId="TytuZnak">
    <w:name w:val="Tytuł Znak"/>
    <w:basedOn w:val="Domylnaczcionkaakapitu"/>
    <w:link w:val="Tytu"/>
    <w:uiPriority w:val="10"/>
    <w:rsid w:val="005211AB"/>
    <w:rPr>
      <w:rFonts w:ascii="Times New Roman" w:eastAsia="Calibri" w:hAnsi="Times New Roman" w:cs="Times New Roman"/>
      <w:b/>
      <w:color w:val="000000"/>
      <w:sz w:val="32"/>
      <w:szCs w:val="32"/>
      <w:lang w:val="pl-PL"/>
    </w:rPr>
  </w:style>
  <w:style w:type="paragraph" w:customStyle="1" w:styleId="Akapitzlist1">
    <w:name w:val="Akapit z listą1"/>
    <w:basedOn w:val="Normalny"/>
    <w:qFormat/>
    <w:rsid w:val="005211AB"/>
    <w:pPr>
      <w:widowControl/>
      <w:autoSpaceDE/>
      <w:autoSpaceDN/>
      <w:ind w:left="720"/>
      <w:contextualSpacing/>
    </w:pPr>
    <w:rPr>
      <w:sz w:val="24"/>
      <w:szCs w:val="24"/>
      <w:lang w:eastAsia="pl-PL"/>
    </w:rPr>
  </w:style>
  <w:style w:type="paragraph" w:styleId="Podtytu">
    <w:name w:val="Subtitle"/>
    <w:basedOn w:val="Normalny"/>
    <w:next w:val="Normalny"/>
    <w:link w:val="PodtytuZnak"/>
    <w:uiPriority w:val="99"/>
    <w:qFormat/>
    <w:rsid w:val="005211AB"/>
    <w:pPr>
      <w:widowControl/>
      <w:numPr>
        <w:ilvl w:val="1"/>
      </w:numPr>
      <w:autoSpaceDE/>
      <w:autoSpaceDN/>
    </w:pPr>
    <w:rPr>
      <w:rFonts w:ascii="Cambria" w:hAnsi="Cambria"/>
      <w:i/>
      <w:iCs/>
      <w:color w:val="4F81BD"/>
      <w:spacing w:val="15"/>
      <w:sz w:val="24"/>
      <w:szCs w:val="24"/>
      <w:lang w:eastAsia="pl-PL"/>
    </w:rPr>
  </w:style>
  <w:style w:type="character" w:customStyle="1" w:styleId="PodtytuZnak">
    <w:name w:val="Podtytuł Znak"/>
    <w:basedOn w:val="Domylnaczcionkaakapitu"/>
    <w:link w:val="Podtytu"/>
    <w:uiPriority w:val="99"/>
    <w:rsid w:val="005211AB"/>
    <w:rPr>
      <w:rFonts w:ascii="Cambria" w:eastAsia="Times New Roman" w:hAnsi="Cambria" w:cs="Times New Roman"/>
      <w:i/>
      <w:iCs/>
      <w:color w:val="4F81BD"/>
      <w:spacing w:val="15"/>
      <w:sz w:val="24"/>
      <w:szCs w:val="24"/>
      <w:lang w:val="pl-PL" w:eastAsia="pl-PL"/>
    </w:rPr>
  </w:style>
  <w:style w:type="character" w:styleId="Pogrubienie">
    <w:name w:val="Strong"/>
    <w:aliases w:val="Tekst treści + MS Reference Sans Serif,126 pt"/>
    <w:basedOn w:val="Domylnaczcionkaakapitu"/>
    <w:uiPriority w:val="22"/>
    <w:qFormat/>
    <w:rsid w:val="005211AB"/>
    <w:rPr>
      <w:b/>
      <w:bCs/>
    </w:rPr>
  </w:style>
  <w:style w:type="paragraph" w:customStyle="1" w:styleId="TableText">
    <w:name w:val="Table Text"/>
    <w:basedOn w:val="Normalny"/>
    <w:uiPriority w:val="99"/>
    <w:rsid w:val="005211AB"/>
    <w:pPr>
      <w:widowControl/>
    </w:pPr>
    <w:rPr>
      <w:noProof/>
      <w:sz w:val="20"/>
      <w:szCs w:val="20"/>
      <w:lang w:val="en-US" w:eastAsia="pl-PL"/>
    </w:rPr>
  </w:style>
  <w:style w:type="numbering" w:customStyle="1" w:styleId="Styl1">
    <w:name w:val="Styl1"/>
    <w:rsid w:val="005211AB"/>
    <w:pPr>
      <w:numPr>
        <w:numId w:val="31"/>
      </w:numPr>
    </w:pPr>
  </w:style>
  <w:style w:type="numbering" w:customStyle="1" w:styleId="Styl2">
    <w:name w:val="Styl2"/>
    <w:rsid w:val="005211AB"/>
    <w:pPr>
      <w:numPr>
        <w:numId w:val="32"/>
      </w:numPr>
    </w:pPr>
  </w:style>
  <w:style w:type="paragraph" w:customStyle="1" w:styleId="Text">
    <w:name w:val="Text"/>
    <w:basedOn w:val="Normalny"/>
    <w:rsid w:val="005211AB"/>
    <w:pPr>
      <w:widowControl/>
      <w:suppressAutoHyphens/>
      <w:autoSpaceDE/>
      <w:autoSpaceDN/>
      <w:spacing w:after="240"/>
      <w:ind w:firstLine="1440"/>
    </w:pPr>
    <w:rPr>
      <w:rFonts w:eastAsia="Calibri"/>
      <w:sz w:val="24"/>
      <w:szCs w:val="20"/>
      <w:lang w:val="en-US" w:eastAsia="ar-SA"/>
    </w:rPr>
  </w:style>
  <w:style w:type="paragraph" w:customStyle="1" w:styleId="WypunktowanieKOEFS">
    <w:name w:val="Wypunktowanie KOEFS"/>
    <w:basedOn w:val="Normalny"/>
    <w:next w:val="Normalny"/>
    <w:rsid w:val="005211AB"/>
    <w:pPr>
      <w:widowControl/>
      <w:numPr>
        <w:numId w:val="33"/>
      </w:numPr>
      <w:autoSpaceDE/>
      <w:autoSpaceDN/>
      <w:spacing w:line="360" w:lineRule="auto"/>
      <w:jc w:val="both"/>
    </w:pPr>
    <w:rPr>
      <w:rFonts w:ascii="Calibri" w:eastAsia="Calibri" w:hAnsi="Calibri"/>
    </w:rPr>
  </w:style>
  <w:style w:type="character" w:styleId="UyteHipercze">
    <w:name w:val="FollowedHyperlink"/>
    <w:basedOn w:val="Domylnaczcionkaakapitu"/>
    <w:uiPriority w:val="99"/>
    <w:semiHidden/>
    <w:unhideWhenUsed/>
    <w:rsid w:val="005211AB"/>
    <w:rPr>
      <w:color w:val="800080"/>
      <w:u w:val="single"/>
    </w:rPr>
  </w:style>
  <w:style w:type="character" w:customStyle="1" w:styleId="TekstkomentarzaZnak1">
    <w:name w:val="Tekst komentarza Znak1"/>
    <w:basedOn w:val="Domylnaczcionkaakapitu"/>
    <w:semiHidden/>
    <w:locked/>
    <w:rsid w:val="005211AB"/>
    <w:rPr>
      <w:rFonts w:ascii="Times New Roman" w:eastAsia="Arial Unicode MS" w:hAnsi="Times New Roman" w:cs="Times New Roman"/>
      <w:kern w:val="2"/>
      <w:sz w:val="20"/>
      <w:szCs w:val="20"/>
    </w:rPr>
  </w:style>
  <w:style w:type="paragraph" w:styleId="Poprawka">
    <w:name w:val="Revision"/>
    <w:hidden/>
    <w:uiPriority w:val="99"/>
    <w:semiHidden/>
    <w:rsid w:val="005211AB"/>
    <w:pPr>
      <w:widowControl/>
      <w:autoSpaceDE/>
      <w:autoSpaceDN/>
    </w:pPr>
    <w:rPr>
      <w:rFonts w:ascii="Calibri" w:eastAsia="Calibri" w:hAnsi="Calibri" w:cs="Times New Roman"/>
      <w:lang w:val="pl-PL"/>
    </w:rPr>
  </w:style>
  <w:style w:type="paragraph" w:styleId="Zwykytekst">
    <w:name w:val="Plain Text"/>
    <w:basedOn w:val="Normalny"/>
    <w:link w:val="ZwykytekstZnak"/>
    <w:uiPriority w:val="99"/>
    <w:unhideWhenUsed/>
    <w:rsid w:val="005211AB"/>
    <w:pPr>
      <w:widowControl/>
      <w:autoSpaceDE/>
      <w:autoSpaceDN/>
    </w:pPr>
    <w:rPr>
      <w:rFonts w:ascii="Consolas" w:eastAsia="Calibri" w:hAnsi="Consolas"/>
      <w:sz w:val="21"/>
      <w:szCs w:val="21"/>
    </w:rPr>
  </w:style>
  <w:style w:type="character" w:customStyle="1" w:styleId="ZwykytekstZnak">
    <w:name w:val="Zwykły tekst Znak"/>
    <w:basedOn w:val="Domylnaczcionkaakapitu"/>
    <w:link w:val="Zwykytekst"/>
    <w:uiPriority w:val="99"/>
    <w:rsid w:val="005211AB"/>
    <w:rPr>
      <w:rFonts w:ascii="Consolas" w:eastAsia="Calibri" w:hAnsi="Consolas" w:cs="Times New Roman"/>
      <w:sz w:val="21"/>
      <w:szCs w:val="21"/>
      <w:lang w:val="pl-PL"/>
    </w:rPr>
  </w:style>
  <w:style w:type="paragraph" w:customStyle="1" w:styleId="CM19">
    <w:name w:val="CM19"/>
    <w:basedOn w:val="Default"/>
    <w:next w:val="Default"/>
    <w:uiPriority w:val="99"/>
    <w:rsid w:val="005211AB"/>
    <w:pPr>
      <w:widowControl w:val="0"/>
    </w:pPr>
    <w:rPr>
      <w:rFonts w:ascii="Calibri" w:hAnsi="Calibri"/>
      <w:color w:val="auto"/>
    </w:rPr>
  </w:style>
  <w:style w:type="paragraph" w:customStyle="1" w:styleId="CM2">
    <w:name w:val="CM2"/>
    <w:basedOn w:val="Default"/>
    <w:next w:val="Default"/>
    <w:uiPriority w:val="99"/>
    <w:rsid w:val="005211AB"/>
    <w:pPr>
      <w:widowControl w:val="0"/>
      <w:spacing w:line="293" w:lineRule="atLeast"/>
    </w:pPr>
    <w:rPr>
      <w:rFonts w:ascii="Calibri" w:hAnsi="Calibri"/>
      <w:color w:val="auto"/>
    </w:rPr>
  </w:style>
  <w:style w:type="paragraph" w:customStyle="1" w:styleId="CM18">
    <w:name w:val="CM18"/>
    <w:basedOn w:val="Default"/>
    <w:next w:val="Default"/>
    <w:uiPriority w:val="99"/>
    <w:rsid w:val="005211AB"/>
    <w:pPr>
      <w:widowControl w:val="0"/>
    </w:pPr>
    <w:rPr>
      <w:rFonts w:ascii="Calibri" w:hAnsi="Calibri"/>
      <w:color w:val="auto"/>
    </w:rPr>
  </w:style>
  <w:style w:type="paragraph" w:customStyle="1" w:styleId="CM22">
    <w:name w:val="CM22"/>
    <w:basedOn w:val="Default"/>
    <w:next w:val="Default"/>
    <w:uiPriority w:val="99"/>
    <w:rsid w:val="005211AB"/>
    <w:pPr>
      <w:widowControl w:val="0"/>
    </w:pPr>
    <w:rPr>
      <w:rFonts w:ascii="Calibri" w:hAnsi="Calibri"/>
      <w:color w:val="auto"/>
    </w:rPr>
  </w:style>
  <w:style w:type="paragraph" w:customStyle="1" w:styleId="CM21">
    <w:name w:val="CM21"/>
    <w:basedOn w:val="Default"/>
    <w:next w:val="Default"/>
    <w:uiPriority w:val="99"/>
    <w:rsid w:val="005211AB"/>
    <w:pPr>
      <w:widowControl w:val="0"/>
    </w:pPr>
    <w:rPr>
      <w:rFonts w:ascii="Calibri" w:hAnsi="Calibri"/>
      <w:color w:val="auto"/>
    </w:rPr>
  </w:style>
  <w:style w:type="paragraph" w:customStyle="1" w:styleId="Akapitzlist2">
    <w:name w:val="Akapit z listą2"/>
    <w:basedOn w:val="Normalny"/>
    <w:uiPriority w:val="99"/>
    <w:rsid w:val="005211AB"/>
    <w:pPr>
      <w:widowControl/>
      <w:autoSpaceDE/>
      <w:autoSpaceDN/>
      <w:spacing w:after="200" w:line="276" w:lineRule="auto"/>
      <w:ind w:left="720"/>
      <w:contextualSpacing/>
    </w:pPr>
    <w:rPr>
      <w:rFonts w:ascii="Calibri" w:hAnsi="Calibri"/>
    </w:rPr>
  </w:style>
  <w:style w:type="paragraph" w:styleId="Nagwekspisutreci">
    <w:name w:val="TOC Heading"/>
    <w:basedOn w:val="Nagwek1"/>
    <w:next w:val="Normalny"/>
    <w:uiPriority w:val="39"/>
    <w:qFormat/>
    <w:rsid w:val="005211AB"/>
    <w:pPr>
      <w:keepNext/>
      <w:keepLines/>
      <w:widowControl/>
      <w:autoSpaceDE/>
      <w:autoSpaceDN/>
      <w:spacing w:before="480" w:line="276" w:lineRule="auto"/>
      <w:ind w:left="0"/>
      <w:outlineLvl w:val="9"/>
    </w:pPr>
    <w:rPr>
      <w:rFonts w:ascii="Cambria" w:hAnsi="Cambria"/>
      <w:bCs w:val="0"/>
      <w:color w:val="365F91"/>
      <w:sz w:val="28"/>
      <w:szCs w:val="28"/>
    </w:rPr>
  </w:style>
  <w:style w:type="paragraph" w:styleId="Spistreci3">
    <w:name w:val="toc 3"/>
    <w:basedOn w:val="Normalny"/>
    <w:next w:val="Normalny"/>
    <w:autoRedefine/>
    <w:uiPriority w:val="39"/>
    <w:qFormat/>
    <w:rsid w:val="005211AB"/>
    <w:pPr>
      <w:widowControl/>
      <w:autoSpaceDE/>
      <w:autoSpaceDN/>
      <w:spacing w:after="100" w:line="276" w:lineRule="auto"/>
      <w:ind w:left="440"/>
    </w:pPr>
    <w:rPr>
      <w:rFonts w:ascii="Calibri" w:hAnsi="Calibri"/>
    </w:rPr>
  </w:style>
  <w:style w:type="paragraph" w:styleId="Tekstpodstawowywcity3">
    <w:name w:val="Body Text Indent 3"/>
    <w:basedOn w:val="Normalny"/>
    <w:link w:val="Tekstpodstawowywcity3Znak"/>
    <w:unhideWhenUsed/>
    <w:rsid w:val="005211AB"/>
    <w:pPr>
      <w:widowControl/>
      <w:autoSpaceDE/>
      <w:autoSpaceDN/>
      <w:spacing w:after="120"/>
      <w:ind w:left="283"/>
    </w:pPr>
    <w:rPr>
      <w:sz w:val="16"/>
      <w:szCs w:val="16"/>
      <w:lang w:eastAsia="pl-PL"/>
    </w:rPr>
  </w:style>
  <w:style w:type="character" w:customStyle="1" w:styleId="Tekstpodstawowywcity3Znak">
    <w:name w:val="Tekst podstawowy wcięty 3 Znak"/>
    <w:basedOn w:val="Domylnaczcionkaakapitu"/>
    <w:link w:val="Tekstpodstawowywcity3"/>
    <w:rsid w:val="005211AB"/>
    <w:rPr>
      <w:rFonts w:ascii="Times New Roman" w:eastAsia="Times New Roman" w:hAnsi="Times New Roman" w:cs="Times New Roman"/>
      <w:sz w:val="16"/>
      <w:szCs w:val="16"/>
      <w:lang w:val="pl-PL" w:eastAsia="pl-PL"/>
    </w:rPr>
  </w:style>
  <w:style w:type="paragraph" w:customStyle="1" w:styleId="Akapitzlist3">
    <w:name w:val="Akapit z listą3"/>
    <w:basedOn w:val="Normalny"/>
    <w:rsid w:val="005211AB"/>
    <w:pPr>
      <w:widowControl/>
      <w:autoSpaceDE/>
      <w:autoSpaceDN/>
      <w:spacing w:after="200" w:line="276" w:lineRule="auto"/>
      <w:ind w:left="720"/>
      <w:contextualSpacing/>
    </w:pPr>
    <w:rPr>
      <w:rFonts w:ascii="Calibri" w:hAnsi="Calibri"/>
    </w:rPr>
  </w:style>
  <w:style w:type="paragraph" w:customStyle="1" w:styleId="TekstnormalnyKOEFS">
    <w:name w:val="Tekst normalny KOEFS"/>
    <w:basedOn w:val="Normalny"/>
    <w:rsid w:val="005211AB"/>
    <w:pPr>
      <w:widowControl/>
      <w:autoSpaceDE/>
      <w:autoSpaceDN/>
      <w:spacing w:line="360" w:lineRule="auto"/>
      <w:ind w:firstLine="397"/>
      <w:jc w:val="both"/>
    </w:pPr>
    <w:rPr>
      <w:rFonts w:ascii="Calibri" w:eastAsia="Calibri" w:hAnsi="Calibri"/>
    </w:rPr>
  </w:style>
  <w:style w:type="paragraph" w:styleId="Listapunktowana">
    <w:name w:val="List Bullet"/>
    <w:basedOn w:val="Normalny"/>
    <w:rsid w:val="005211AB"/>
    <w:pPr>
      <w:numPr>
        <w:numId w:val="34"/>
      </w:numPr>
      <w:suppressAutoHyphens/>
      <w:autoSpaceDE/>
      <w:autoSpaceDN/>
      <w:contextualSpacing/>
    </w:pPr>
    <w:rPr>
      <w:rFonts w:eastAsia="Arial Unicode MS"/>
      <w:kern w:val="1"/>
      <w:sz w:val="24"/>
      <w:szCs w:val="24"/>
      <w:lang w:eastAsia="uk-UA"/>
    </w:rPr>
  </w:style>
  <w:style w:type="paragraph" w:customStyle="1" w:styleId="BodyA">
    <w:name w:val="Body A"/>
    <w:rsid w:val="005211AB"/>
    <w:pPr>
      <w:widowControl/>
      <w:pBdr>
        <w:top w:val="nil"/>
        <w:left w:val="nil"/>
        <w:bottom w:val="nil"/>
        <w:right w:val="nil"/>
        <w:between w:val="nil"/>
        <w:bar w:val="nil"/>
      </w:pBdr>
      <w:autoSpaceDE/>
      <w:autoSpaceDN/>
    </w:pPr>
    <w:rPr>
      <w:rFonts w:ascii="Helvetica" w:eastAsia="Arial Unicode MS" w:hAnsi="Arial Unicode MS" w:cs="Arial Unicode MS"/>
      <w:color w:val="000000"/>
      <w:u w:color="000000"/>
      <w:bdr w:val="nil"/>
      <w:lang w:val="pl-PL" w:eastAsia="pl-PL"/>
    </w:rPr>
  </w:style>
  <w:style w:type="character" w:customStyle="1" w:styleId="apple-converted-space">
    <w:name w:val="apple-converted-space"/>
    <w:basedOn w:val="Domylnaczcionkaakapitu"/>
    <w:rsid w:val="005211AB"/>
  </w:style>
  <w:style w:type="paragraph" w:styleId="Zagicieoddouformularza">
    <w:name w:val="HTML Bottom of Form"/>
    <w:basedOn w:val="Normalny"/>
    <w:next w:val="Normalny"/>
    <w:link w:val="ZagicieoddouformularzaZnak"/>
    <w:hidden/>
    <w:uiPriority w:val="99"/>
    <w:semiHidden/>
    <w:unhideWhenUsed/>
    <w:rsid w:val="005211AB"/>
    <w:pPr>
      <w:widowControl/>
      <w:pBdr>
        <w:top w:val="single" w:sz="6" w:space="1" w:color="auto"/>
      </w:pBdr>
      <w:autoSpaceDE/>
      <w:autoSpaceDN/>
      <w:jc w:val="center"/>
    </w:pPr>
    <w:rPr>
      <w:rFonts w:ascii="Arial"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5211AB"/>
    <w:rPr>
      <w:rFonts w:ascii="Arial" w:eastAsia="Times New Roman" w:hAnsi="Arial" w:cs="Arial"/>
      <w:vanish/>
      <w:sz w:val="16"/>
      <w:szCs w:val="16"/>
      <w:lang w:val="pl-PL" w:eastAsia="pl-PL"/>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rsid w:val="005211AB"/>
    <w:rPr>
      <w:rFonts w:ascii="Times New Roman" w:eastAsia="Times New Roman" w:hAnsi="Times New Roman" w:cs="Times New Roman"/>
      <w:lang w:val="pl-PL"/>
    </w:rPr>
  </w:style>
  <w:style w:type="paragraph" w:customStyle="1" w:styleId="Kropki">
    <w:name w:val="Kropki"/>
    <w:basedOn w:val="Normalny"/>
    <w:rsid w:val="005211AB"/>
    <w:pPr>
      <w:widowControl/>
      <w:tabs>
        <w:tab w:val="left" w:leader="dot" w:pos="9072"/>
      </w:tabs>
      <w:autoSpaceDE/>
      <w:autoSpaceDN/>
      <w:spacing w:line="360" w:lineRule="auto"/>
      <w:jc w:val="right"/>
    </w:pPr>
    <w:rPr>
      <w:rFonts w:ascii="Arial" w:hAnsi="Arial"/>
      <w:sz w:val="24"/>
      <w:szCs w:val="20"/>
      <w:lang w:eastAsia="ar-SA"/>
    </w:rPr>
  </w:style>
  <w:style w:type="paragraph" w:customStyle="1" w:styleId="pkt">
    <w:name w:val="pkt"/>
    <w:basedOn w:val="Normalny"/>
    <w:link w:val="pktZnak"/>
    <w:rsid w:val="005211AB"/>
    <w:pPr>
      <w:widowControl/>
      <w:autoSpaceDE/>
      <w:autoSpaceDN/>
      <w:spacing w:before="60" w:after="60"/>
      <w:ind w:left="851" w:hanging="295"/>
      <w:jc w:val="both"/>
    </w:pPr>
    <w:rPr>
      <w:sz w:val="24"/>
      <w:szCs w:val="20"/>
      <w:lang w:eastAsia="pl-PL"/>
    </w:rPr>
  </w:style>
  <w:style w:type="character" w:customStyle="1" w:styleId="pktZnak">
    <w:name w:val="pkt Znak"/>
    <w:link w:val="pkt"/>
    <w:rsid w:val="005211AB"/>
    <w:rPr>
      <w:rFonts w:ascii="Times New Roman" w:eastAsia="Times New Roman" w:hAnsi="Times New Roman" w:cs="Times New Roman"/>
      <w:sz w:val="24"/>
      <w:szCs w:val="20"/>
      <w:lang w:val="pl-PL" w:eastAsia="pl-PL"/>
    </w:rPr>
  </w:style>
  <w:style w:type="numbering" w:customStyle="1" w:styleId="WWNum2">
    <w:name w:val="WWNum2"/>
    <w:basedOn w:val="Bezlisty"/>
    <w:rsid w:val="005211AB"/>
    <w:pPr>
      <w:numPr>
        <w:numId w:val="35"/>
      </w:numPr>
    </w:pPr>
  </w:style>
  <w:style w:type="character" w:styleId="Tekstzastpczy">
    <w:name w:val="Placeholder Text"/>
    <w:basedOn w:val="Domylnaczcionkaakapitu"/>
    <w:uiPriority w:val="99"/>
    <w:semiHidden/>
    <w:rsid w:val="005211AB"/>
    <w:rPr>
      <w:color w:val="808080"/>
    </w:rPr>
  </w:style>
  <w:style w:type="character" w:customStyle="1" w:styleId="hps">
    <w:name w:val="hps"/>
    <w:uiPriority w:val="99"/>
    <w:rsid w:val="005211AB"/>
  </w:style>
  <w:style w:type="paragraph" w:styleId="Mapadokumentu">
    <w:name w:val="Document Map"/>
    <w:aliases w:val="Plan dokumentu"/>
    <w:basedOn w:val="Normalny"/>
    <w:link w:val="MapadokumentuZnak"/>
    <w:uiPriority w:val="99"/>
    <w:semiHidden/>
    <w:unhideWhenUsed/>
    <w:rsid w:val="005211AB"/>
    <w:pPr>
      <w:widowControl/>
      <w:autoSpaceDE/>
      <w:autoSpaceDN/>
    </w:pPr>
    <w:rPr>
      <w:rFonts w:ascii="Tahoma" w:hAnsi="Tahoma" w:cs="Tahoma"/>
      <w:sz w:val="16"/>
      <w:szCs w:val="16"/>
      <w:lang w:eastAsia="pl-PL"/>
    </w:rPr>
  </w:style>
  <w:style w:type="character" w:customStyle="1" w:styleId="MapadokumentuZnak">
    <w:name w:val="Mapa dokumentu Znak"/>
    <w:aliases w:val="Plan dokumentu Znak1"/>
    <w:basedOn w:val="Domylnaczcionkaakapitu"/>
    <w:link w:val="Mapadokumentu"/>
    <w:uiPriority w:val="99"/>
    <w:semiHidden/>
    <w:rsid w:val="005211AB"/>
    <w:rPr>
      <w:rFonts w:ascii="Tahoma" w:eastAsia="Times New Roman" w:hAnsi="Tahoma" w:cs="Tahoma"/>
      <w:sz w:val="16"/>
      <w:szCs w:val="16"/>
      <w:lang w:val="pl-PL" w:eastAsia="pl-PL"/>
    </w:rPr>
  </w:style>
  <w:style w:type="character" w:customStyle="1" w:styleId="Teksttreci">
    <w:name w:val="Tekst treści_"/>
    <w:basedOn w:val="Domylnaczcionkaakapitu"/>
    <w:link w:val="Teksttreci1"/>
    <w:uiPriority w:val="99"/>
    <w:rsid w:val="005211AB"/>
    <w:rPr>
      <w:rFonts w:ascii="Times New Roman" w:hAnsi="Times New Roman"/>
      <w:sz w:val="21"/>
      <w:szCs w:val="21"/>
      <w:shd w:val="clear" w:color="auto" w:fill="FFFFFF"/>
    </w:rPr>
  </w:style>
  <w:style w:type="paragraph" w:customStyle="1" w:styleId="Teksttreci1">
    <w:name w:val="Tekst treści1"/>
    <w:basedOn w:val="Normalny"/>
    <w:link w:val="Teksttreci"/>
    <w:uiPriority w:val="99"/>
    <w:rsid w:val="005211AB"/>
    <w:pPr>
      <w:shd w:val="clear" w:color="auto" w:fill="FFFFFF"/>
      <w:autoSpaceDE/>
      <w:autoSpaceDN/>
      <w:spacing w:after="780" w:line="269" w:lineRule="exact"/>
      <w:ind w:hanging="420"/>
      <w:jc w:val="center"/>
    </w:pPr>
    <w:rPr>
      <w:rFonts w:eastAsiaTheme="minorHAnsi" w:cstheme="minorBidi"/>
      <w:sz w:val="21"/>
      <w:szCs w:val="21"/>
      <w:lang w:val="en-US"/>
    </w:rPr>
  </w:style>
  <w:style w:type="numbering" w:customStyle="1" w:styleId="WWNum1">
    <w:name w:val="WWNum1"/>
    <w:basedOn w:val="Bezlisty"/>
    <w:rsid w:val="005211AB"/>
    <w:pPr>
      <w:numPr>
        <w:numId w:val="36"/>
      </w:numPr>
    </w:pPr>
  </w:style>
  <w:style w:type="paragraph" w:customStyle="1" w:styleId="CMSHeadL7">
    <w:name w:val="CMS Head L7"/>
    <w:basedOn w:val="Normalny"/>
    <w:rsid w:val="005211AB"/>
    <w:pPr>
      <w:widowControl/>
      <w:numPr>
        <w:ilvl w:val="6"/>
        <w:numId w:val="37"/>
      </w:numPr>
      <w:autoSpaceDE/>
      <w:autoSpaceDN/>
      <w:spacing w:after="240"/>
      <w:outlineLvl w:val="6"/>
    </w:pPr>
    <w:rPr>
      <w:szCs w:val="24"/>
      <w:lang w:val="en-GB"/>
    </w:rPr>
  </w:style>
  <w:style w:type="paragraph" w:customStyle="1" w:styleId="Nagwek110">
    <w:name w:val="Nagłówek 110"/>
    <w:basedOn w:val="Standard"/>
    <w:next w:val="Normalny"/>
    <w:rsid w:val="005211AB"/>
    <w:pPr>
      <w:keepNext/>
      <w:jc w:val="center"/>
      <w:outlineLvl w:val="0"/>
    </w:pPr>
    <w:rPr>
      <w:sz w:val="24"/>
    </w:rPr>
  </w:style>
  <w:style w:type="paragraph" w:customStyle="1" w:styleId="Nagwek111">
    <w:name w:val="Nagłówek 111"/>
    <w:basedOn w:val="Standard"/>
    <w:next w:val="Normalny"/>
    <w:rsid w:val="000431C3"/>
    <w:pPr>
      <w:keepNext/>
      <w:jc w:val="center"/>
      <w:outlineLvl w:val="0"/>
    </w:pPr>
    <w:rPr>
      <w:sz w:val="24"/>
    </w:rPr>
  </w:style>
  <w:style w:type="paragraph" w:customStyle="1" w:styleId="a">
    <w:basedOn w:val="Normalny"/>
    <w:next w:val="Mapadokumentu"/>
    <w:link w:val="PlandokumentuZnak"/>
    <w:uiPriority w:val="99"/>
    <w:unhideWhenUsed/>
    <w:rsid w:val="000431C3"/>
    <w:pPr>
      <w:widowControl/>
      <w:autoSpaceDE/>
      <w:autoSpaceDN/>
    </w:pPr>
    <w:rPr>
      <w:rFonts w:ascii="Tahoma" w:hAnsi="Tahoma" w:cs="Tahoma"/>
      <w:sz w:val="16"/>
      <w:szCs w:val="16"/>
      <w:lang w:val="en-US"/>
    </w:rPr>
  </w:style>
  <w:style w:type="character" w:customStyle="1" w:styleId="PlandokumentuZnak">
    <w:name w:val="Plan dokumentu Znak"/>
    <w:link w:val="a"/>
    <w:uiPriority w:val="99"/>
    <w:semiHidden/>
    <w:rsid w:val="000431C3"/>
    <w:rPr>
      <w:rFonts w:ascii="Tahoma" w:eastAsia="Times New Roman" w:hAnsi="Tahoma" w:cs="Tahoma"/>
      <w:sz w:val="16"/>
      <w:szCs w:val="16"/>
    </w:rPr>
  </w:style>
  <w:style w:type="paragraph" w:customStyle="1" w:styleId="m40">
    <w:name w:val="m40"/>
    <w:basedOn w:val="Normalny"/>
    <w:rsid w:val="000431C3"/>
    <w:pPr>
      <w:widowControl/>
      <w:autoSpaceDE/>
      <w:autoSpaceDN/>
      <w:spacing w:before="100" w:beforeAutospacing="1" w:after="100" w:afterAutospacing="1"/>
    </w:pPr>
    <w:rPr>
      <w:sz w:val="24"/>
      <w:szCs w:val="24"/>
      <w:lang w:eastAsia="pl-PL"/>
    </w:rPr>
  </w:style>
  <w:style w:type="character" w:styleId="Uwydatnienie">
    <w:name w:val="Emphasis"/>
    <w:uiPriority w:val="20"/>
    <w:qFormat/>
    <w:rsid w:val="000431C3"/>
    <w:rPr>
      <w:i/>
      <w:iCs/>
    </w:rPr>
  </w:style>
  <w:style w:type="numbering" w:customStyle="1" w:styleId="WWNum201">
    <w:name w:val="WWNum201"/>
    <w:basedOn w:val="Bezlisty"/>
    <w:rsid w:val="000431C3"/>
  </w:style>
  <w:style w:type="numbering" w:customStyle="1" w:styleId="Styl11">
    <w:name w:val="Styl11"/>
    <w:rsid w:val="000431C3"/>
  </w:style>
  <w:style w:type="numbering" w:customStyle="1" w:styleId="WWNum181">
    <w:name w:val="WWNum181"/>
    <w:basedOn w:val="Bezlisty"/>
    <w:rsid w:val="000431C3"/>
    <w:pPr>
      <w:numPr>
        <w:numId w:val="77"/>
      </w:numPr>
    </w:pPr>
  </w:style>
  <w:style w:type="numbering" w:customStyle="1" w:styleId="WWNum241">
    <w:name w:val="WWNum241"/>
    <w:basedOn w:val="Bezlisty"/>
    <w:rsid w:val="000431C3"/>
  </w:style>
  <w:style w:type="numbering" w:customStyle="1" w:styleId="WWNum191">
    <w:name w:val="WWNum191"/>
    <w:basedOn w:val="Bezlisty"/>
    <w:rsid w:val="000431C3"/>
  </w:style>
  <w:style w:type="numbering" w:customStyle="1" w:styleId="WWNum161">
    <w:name w:val="WWNum161"/>
    <w:basedOn w:val="Bezlisty"/>
    <w:rsid w:val="000431C3"/>
  </w:style>
  <w:style w:type="numbering" w:customStyle="1" w:styleId="WWNum381">
    <w:name w:val="WWNum381"/>
    <w:basedOn w:val="Bezlisty"/>
    <w:rsid w:val="000431C3"/>
  </w:style>
  <w:style w:type="numbering" w:customStyle="1" w:styleId="WWNum251">
    <w:name w:val="WWNum251"/>
    <w:basedOn w:val="Bezlisty"/>
    <w:rsid w:val="000431C3"/>
  </w:style>
  <w:style w:type="numbering" w:customStyle="1" w:styleId="WWNum202">
    <w:name w:val="WWNum202"/>
    <w:basedOn w:val="Bezlisty"/>
    <w:rsid w:val="000431C3"/>
  </w:style>
  <w:style w:type="numbering" w:customStyle="1" w:styleId="Styl12">
    <w:name w:val="Styl12"/>
    <w:rsid w:val="000431C3"/>
  </w:style>
  <w:style w:type="numbering" w:customStyle="1" w:styleId="Styl21">
    <w:name w:val="Styl21"/>
    <w:rsid w:val="000431C3"/>
  </w:style>
  <w:style w:type="character" w:customStyle="1" w:styleId="MapadokumentuZnak2">
    <w:name w:val="Mapa dokumentu Znak2"/>
    <w:uiPriority w:val="99"/>
    <w:semiHidden/>
    <w:rsid w:val="000431C3"/>
    <w:rPr>
      <w:rFonts w:ascii="Tahoma" w:eastAsia="Times New Roman" w:hAnsi="Tahoma"/>
      <w:sz w:val="16"/>
      <w:szCs w:val="16"/>
      <w:lang w:val="x-none" w:eastAsia="x-none"/>
    </w:rPr>
  </w:style>
  <w:style w:type="paragraph" w:customStyle="1" w:styleId="Tekstpodstawowywcity21">
    <w:name w:val="Tekst podstawowy wcięty 21"/>
    <w:basedOn w:val="Normalny"/>
    <w:rsid w:val="000431C3"/>
    <w:pPr>
      <w:widowControl/>
      <w:suppressAutoHyphens/>
      <w:autoSpaceDE/>
      <w:autoSpaceDN/>
      <w:spacing w:line="284" w:lineRule="atLeast"/>
      <w:ind w:left="375" w:firstLine="480"/>
      <w:jc w:val="both"/>
    </w:pPr>
    <w:rPr>
      <w:kern w:val="1"/>
      <w:sz w:val="26"/>
      <w:szCs w:val="26"/>
      <w:lang w:eastAsia="pl-PL"/>
    </w:rPr>
  </w:style>
  <w:style w:type="paragraph" w:customStyle="1" w:styleId="tekst-tabelka-lub-formularz">
    <w:name w:val="tekst-tabelka-lub-formularz"/>
    <w:basedOn w:val="Normalny"/>
    <w:rsid w:val="000431C3"/>
    <w:pPr>
      <w:keepLines/>
      <w:widowControl/>
      <w:tabs>
        <w:tab w:val="left" w:pos="2540"/>
      </w:tabs>
      <w:autoSpaceDE/>
      <w:autoSpaceDN/>
      <w:spacing w:line="220" w:lineRule="exact"/>
      <w:jc w:val="both"/>
    </w:pPr>
    <w:rPr>
      <w:rFonts w:ascii="SlimbachItcTEE" w:hAnsi="SlimbachItcTEE"/>
      <w:noProof/>
      <w:sz w:val="18"/>
      <w:szCs w:val="20"/>
      <w:lang w:eastAsia="pl-PL"/>
    </w:rPr>
  </w:style>
  <w:style w:type="numbering" w:customStyle="1" w:styleId="WWNum1811">
    <w:name w:val="WWNum1811"/>
    <w:basedOn w:val="Bezlisty"/>
    <w:rsid w:val="000431C3"/>
  </w:style>
  <w:style w:type="numbering" w:customStyle="1" w:styleId="WWNum2411">
    <w:name w:val="WWNum2411"/>
    <w:basedOn w:val="Bezlisty"/>
    <w:rsid w:val="000431C3"/>
  </w:style>
  <w:style w:type="numbering" w:customStyle="1" w:styleId="WWNum1911">
    <w:name w:val="WWNum1911"/>
    <w:basedOn w:val="Bezlisty"/>
    <w:rsid w:val="000431C3"/>
  </w:style>
  <w:style w:type="numbering" w:customStyle="1" w:styleId="WWNum1611">
    <w:name w:val="WWNum1611"/>
    <w:basedOn w:val="Bezlisty"/>
    <w:rsid w:val="000431C3"/>
  </w:style>
  <w:style w:type="numbering" w:customStyle="1" w:styleId="WWNum3811">
    <w:name w:val="WWNum3811"/>
    <w:basedOn w:val="Bezlisty"/>
    <w:rsid w:val="000431C3"/>
  </w:style>
  <w:style w:type="numbering" w:customStyle="1" w:styleId="WWNum2511">
    <w:name w:val="WWNum2511"/>
    <w:basedOn w:val="Bezlisty"/>
    <w:rsid w:val="000431C3"/>
  </w:style>
  <w:style w:type="numbering" w:customStyle="1" w:styleId="WWNum2011">
    <w:name w:val="WWNum2011"/>
    <w:basedOn w:val="Bezlisty"/>
    <w:rsid w:val="000431C3"/>
  </w:style>
  <w:style w:type="numbering" w:customStyle="1" w:styleId="Styl111">
    <w:name w:val="Styl111"/>
    <w:rsid w:val="000431C3"/>
  </w:style>
  <w:style w:type="numbering" w:customStyle="1" w:styleId="Styl211">
    <w:name w:val="Styl211"/>
    <w:rsid w:val="000431C3"/>
  </w:style>
  <w:style w:type="paragraph" w:customStyle="1" w:styleId="ZnakZnak2ZnakZnakZnak1ZnakZnakZnak21ZnakZnakZnakZnak">
    <w:name w:val="Znak Znak2 Znak Znak Znak1 Znak Znak Znak21 Znak Znak Znak Znak"/>
    <w:aliases w:val=" Znak Znak2 Znak Znak Znak1 Znak Znak Znak1 Znak Znak Znak Znak Znak Znak Znak Znak Znak Znak Znak Znak Znak Znak Znak Znak Znak Znak Znak Znak"/>
    <w:basedOn w:val="Normalny"/>
    <w:rsid w:val="000431C3"/>
    <w:pPr>
      <w:widowControl/>
      <w:autoSpaceDE/>
      <w:autoSpaceDN/>
    </w:pPr>
    <w:rPr>
      <w:sz w:val="24"/>
      <w:szCs w:val="24"/>
      <w:lang w:eastAsia="pl-PL"/>
    </w:rPr>
  </w:style>
  <w:style w:type="character" w:styleId="Numerstrony">
    <w:name w:val="page number"/>
    <w:rsid w:val="000431C3"/>
  </w:style>
  <w:style w:type="paragraph" w:customStyle="1" w:styleId="Normalny12">
    <w:name w:val="Normalny 12"/>
    <w:basedOn w:val="Normalny"/>
    <w:rsid w:val="000431C3"/>
    <w:pPr>
      <w:widowControl/>
      <w:autoSpaceDE/>
      <w:autoSpaceDN/>
    </w:pPr>
    <w:rPr>
      <w:sz w:val="20"/>
      <w:szCs w:val="20"/>
      <w:lang w:eastAsia="pl-PL"/>
    </w:rPr>
  </w:style>
  <w:style w:type="paragraph" w:customStyle="1" w:styleId="Blockquote">
    <w:name w:val="Blockquote"/>
    <w:basedOn w:val="Normalny"/>
    <w:rsid w:val="000431C3"/>
    <w:pPr>
      <w:widowControl/>
      <w:autoSpaceDE/>
      <w:autoSpaceDN/>
      <w:spacing w:before="100" w:after="100"/>
      <w:ind w:left="360" w:right="360"/>
    </w:pPr>
    <w:rPr>
      <w:snapToGrid w:val="0"/>
      <w:sz w:val="24"/>
      <w:szCs w:val="20"/>
      <w:lang w:eastAsia="pl-PL"/>
    </w:rPr>
  </w:style>
  <w:style w:type="paragraph" w:customStyle="1" w:styleId="ZnakZnakZnakZnakZnakZnakZnakZnakZnakZnakZnakZnakZnakZnakZnakZnakZnakZnakZnakZnakZnakZnakZnakZnakZnakZnakZnakZnak1ZnakZnakZnak">
    <w:name w:val="Znak Znak Znak Znak Znak Znak Znak Znak Znak Znak Znak Znak Znak Znak Znak Znak Znak Znak Znak Znak Znak Znak Znak Znak Znak Znak Znak Znak1 Znak Znak Znak"/>
    <w:basedOn w:val="Normalny"/>
    <w:rsid w:val="000431C3"/>
    <w:pPr>
      <w:widowControl/>
      <w:autoSpaceDE/>
      <w:autoSpaceDN/>
    </w:pPr>
    <w:rPr>
      <w:sz w:val="24"/>
      <w:szCs w:val="24"/>
      <w:lang w:eastAsia="pl-PL"/>
    </w:rPr>
  </w:style>
  <w:style w:type="paragraph" w:customStyle="1" w:styleId="ZnakZnakZnakZnakZnakZnak">
    <w:name w:val="Znak Znak Znak Znak Znak Znak"/>
    <w:basedOn w:val="Normalny"/>
    <w:rsid w:val="000431C3"/>
    <w:pPr>
      <w:widowControl/>
      <w:autoSpaceDE/>
      <w:autoSpaceDN/>
    </w:pPr>
    <w:rPr>
      <w:sz w:val="24"/>
      <w:szCs w:val="24"/>
      <w:lang w:eastAsia="pl-PL"/>
    </w:rPr>
  </w:style>
  <w:style w:type="paragraph" w:customStyle="1" w:styleId="ZnakZnakZnak">
    <w:name w:val="Znak Znak Znak"/>
    <w:basedOn w:val="Normalny"/>
    <w:rsid w:val="000431C3"/>
    <w:pPr>
      <w:widowControl/>
      <w:autoSpaceDE/>
      <w:autoSpaceDN/>
    </w:pPr>
    <w:rPr>
      <w:sz w:val="24"/>
      <w:szCs w:val="24"/>
      <w:lang w:eastAsia="pl-PL"/>
    </w:rPr>
  </w:style>
  <w:style w:type="paragraph" w:customStyle="1" w:styleId="DomylnaczcionkaakapituAkapitZnakZnakZnakZnakZnakZnakZnakZnakZnakZnak">
    <w:name w:val="Domyślna czcionka akapitu Akapit Znak Znak Znak Znak Znak Znak Znak Znak Znak Znak"/>
    <w:basedOn w:val="Normalny"/>
    <w:rsid w:val="000431C3"/>
    <w:pPr>
      <w:widowControl/>
      <w:autoSpaceDE/>
      <w:autoSpaceDN/>
    </w:pPr>
    <w:rPr>
      <w:sz w:val="24"/>
      <w:szCs w:val="24"/>
      <w:lang w:eastAsia="pl-PL"/>
    </w:rPr>
  </w:style>
  <w:style w:type="paragraph" w:customStyle="1" w:styleId="Znak">
    <w:name w:val="Znak"/>
    <w:basedOn w:val="Normalny"/>
    <w:rsid w:val="000431C3"/>
    <w:pPr>
      <w:widowControl/>
      <w:autoSpaceDE/>
      <w:autoSpaceDN/>
    </w:pPr>
    <w:rPr>
      <w:sz w:val="24"/>
      <w:szCs w:val="24"/>
      <w:lang w:eastAsia="pl-PL"/>
    </w:rPr>
  </w:style>
  <w:style w:type="paragraph" w:customStyle="1" w:styleId="ZnakZnakZnak1">
    <w:name w:val="Znak Znak Znak1"/>
    <w:basedOn w:val="Normalny"/>
    <w:rsid w:val="000431C3"/>
    <w:pPr>
      <w:widowControl/>
      <w:autoSpaceDE/>
      <w:autoSpaceDN/>
    </w:pPr>
    <w:rPr>
      <w:sz w:val="24"/>
      <w:szCs w:val="24"/>
      <w:lang w:eastAsia="pl-PL"/>
    </w:rPr>
  </w:style>
  <w:style w:type="paragraph" w:customStyle="1" w:styleId="ZnakZnakZnak1Znak">
    <w:name w:val="Znak Znak Znak1 Znak"/>
    <w:basedOn w:val="Normalny"/>
    <w:rsid w:val="000431C3"/>
    <w:pPr>
      <w:widowControl/>
      <w:autoSpaceDE/>
      <w:autoSpaceDN/>
    </w:pPr>
    <w:rPr>
      <w:sz w:val="24"/>
      <w:szCs w:val="24"/>
      <w:lang w:eastAsia="pl-PL"/>
    </w:rPr>
  </w:style>
  <w:style w:type="character" w:customStyle="1" w:styleId="sbold1">
    <w:name w:val="sbold1"/>
    <w:rsid w:val="000431C3"/>
    <w:rPr>
      <w:rFonts w:ascii="Verdana" w:hAnsi="Verdana" w:hint="default"/>
      <w:b/>
      <w:bCs/>
      <w:strike w:val="0"/>
      <w:dstrike w:val="0"/>
      <w:color w:val="863F69"/>
      <w:sz w:val="11"/>
      <w:szCs w:val="11"/>
      <w:u w:val="none"/>
      <w:effect w:val="none"/>
    </w:rPr>
  </w:style>
  <w:style w:type="paragraph" w:customStyle="1" w:styleId="BOB">
    <w:name w:val="BOB"/>
    <w:basedOn w:val="Normalny"/>
    <w:link w:val="BOBZnak"/>
    <w:rsid w:val="000431C3"/>
    <w:pPr>
      <w:widowControl/>
      <w:autoSpaceDE/>
      <w:autoSpaceDN/>
    </w:pPr>
    <w:rPr>
      <w:rFonts w:ascii="Arial" w:hAnsi="Arial"/>
      <w:sz w:val="24"/>
      <w:szCs w:val="24"/>
      <w:lang w:eastAsia="pl-PL"/>
    </w:rPr>
  </w:style>
  <w:style w:type="character" w:customStyle="1" w:styleId="BOBZnak">
    <w:name w:val="BOB Znak"/>
    <w:link w:val="BOB"/>
    <w:rsid w:val="000431C3"/>
    <w:rPr>
      <w:rFonts w:ascii="Arial" w:eastAsia="Times New Roman" w:hAnsi="Arial" w:cs="Times New Roman"/>
      <w:sz w:val="24"/>
      <w:szCs w:val="24"/>
      <w:lang w:val="pl-PL" w:eastAsia="pl-PL"/>
    </w:rPr>
  </w:style>
  <w:style w:type="character" w:customStyle="1" w:styleId="czarny11b1">
    <w:name w:val="czarny_11b1"/>
    <w:rsid w:val="000431C3"/>
    <w:rPr>
      <w:rFonts w:ascii="Verdana" w:hAnsi="Verdana" w:hint="default"/>
      <w:b/>
      <w:bCs/>
      <w:i w:val="0"/>
      <w:iCs w:val="0"/>
      <w:smallCaps w:val="0"/>
      <w:color w:val="000000"/>
      <w:sz w:val="17"/>
      <w:szCs w:val="17"/>
    </w:rPr>
  </w:style>
  <w:style w:type="character" w:customStyle="1" w:styleId="cszary101">
    <w:name w:val="c_szary_101"/>
    <w:rsid w:val="000431C3"/>
    <w:rPr>
      <w:rFonts w:ascii="Verdana" w:hAnsi="Verdana" w:hint="default"/>
      <w:i w:val="0"/>
      <w:iCs w:val="0"/>
      <w:smallCaps w:val="0"/>
      <w:color w:val="333333"/>
      <w:sz w:val="15"/>
      <w:szCs w:val="15"/>
    </w:rPr>
  </w:style>
  <w:style w:type="paragraph" w:customStyle="1" w:styleId="ZnakZnakZnakZnakZnakZnakZnakZnakZnakZnak">
    <w:name w:val="Znak Znak Znak Znak Znak Znak Znak Znak Znak Znak"/>
    <w:basedOn w:val="Normalny"/>
    <w:rsid w:val="000431C3"/>
    <w:pPr>
      <w:widowControl/>
      <w:autoSpaceDE/>
      <w:autoSpaceDN/>
    </w:pPr>
    <w:rPr>
      <w:sz w:val="24"/>
      <w:szCs w:val="24"/>
      <w:lang w:eastAsia="pl-PL"/>
    </w:rPr>
  </w:style>
  <w:style w:type="paragraph" w:customStyle="1" w:styleId="ZnakZnakZnak1ZnakZnakZnakZnak">
    <w:name w:val="Znak Znak Znak1 Znak Znak Znak Znak"/>
    <w:basedOn w:val="Normalny"/>
    <w:rsid w:val="000431C3"/>
    <w:pPr>
      <w:widowControl/>
      <w:autoSpaceDE/>
      <w:autoSpaceDN/>
    </w:pPr>
    <w:rPr>
      <w:sz w:val="24"/>
      <w:szCs w:val="24"/>
      <w:lang w:eastAsia="pl-PL"/>
    </w:rPr>
  </w:style>
  <w:style w:type="paragraph" w:customStyle="1" w:styleId="ZnakZnakZnakZnakZnakZnakZnakZnakZnakZnakZnakZnakZnakZnakZnakZnakZnakZnakZnakZnakZnakZnak">
    <w:name w:val="Znak Znak Znak Znak Znak Znak Znak Znak Znak Znak Znak Znak Znak Znak Znak Znak Znak Znak Znak Znak Znak Znak"/>
    <w:basedOn w:val="Normalny"/>
    <w:rsid w:val="000431C3"/>
    <w:pPr>
      <w:widowControl/>
      <w:autoSpaceDE/>
      <w:autoSpaceDN/>
    </w:pPr>
    <w:rPr>
      <w:sz w:val="24"/>
      <w:szCs w:val="24"/>
      <w:lang w:eastAsia="pl-PL"/>
    </w:rPr>
  </w:style>
  <w:style w:type="paragraph" w:customStyle="1" w:styleId="H4">
    <w:name w:val="H4"/>
    <w:basedOn w:val="Normalny"/>
    <w:next w:val="Normalny"/>
    <w:rsid w:val="000431C3"/>
    <w:pPr>
      <w:keepNext/>
      <w:widowControl/>
      <w:autoSpaceDE/>
      <w:autoSpaceDN/>
      <w:spacing w:before="100" w:after="100"/>
      <w:outlineLvl w:val="4"/>
    </w:pPr>
    <w:rPr>
      <w:b/>
      <w:snapToGrid w:val="0"/>
      <w:sz w:val="24"/>
      <w:szCs w:val="20"/>
      <w:lang w:eastAsia="pl-PL"/>
    </w:rPr>
  </w:style>
  <w:style w:type="paragraph" w:customStyle="1" w:styleId="ZnakZnakZnakZnakZnakZnakZnakZnakZnakZnakZnakZnakZnak">
    <w:name w:val="Znak Znak Znak Znak Znak Znak Znak Znak Znak Znak Znak Znak Znak"/>
    <w:basedOn w:val="Normalny"/>
    <w:rsid w:val="000431C3"/>
    <w:pPr>
      <w:widowControl/>
      <w:autoSpaceDE/>
      <w:autoSpaceDN/>
    </w:pPr>
    <w:rPr>
      <w:sz w:val="24"/>
      <w:szCs w:val="24"/>
      <w:lang w:eastAsia="pl-PL"/>
    </w:rPr>
  </w:style>
  <w:style w:type="paragraph" w:customStyle="1" w:styleId="DomylnaczcionkaakapituAkapitZnakZnakZnakZnakZnakZnakZnak">
    <w:name w:val="Domyślna czcionka akapitu Akapit Znak Znak Znak Znak Znak Znak Znak"/>
    <w:basedOn w:val="Normalny"/>
    <w:rsid w:val="000431C3"/>
    <w:pPr>
      <w:framePr w:hSpace="141" w:wrap="around" w:vAnchor="text" w:hAnchor="margin" w:xAlign="center" w:y="1212"/>
      <w:widowControl/>
      <w:autoSpaceDE/>
      <w:autoSpaceDN/>
      <w:jc w:val="both"/>
    </w:pPr>
    <w:rPr>
      <w:sz w:val="24"/>
      <w:szCs w:val="24"/>
      <w:lang w:eastAsia="pl-PL"/>
    </w:rPr>
  </w:style>
  <w:style w:type="paragraph" w:customStyle="1" w:styleId="p3">
    <w:name w:val="p3"/>
    <w:basedOn w:val="Normalny"/>
    <w:rsid w:val="000431C3"/>
    <w:pPr>
      <w:widowControl/>
      <w:tabs>
        <w:tab w:val="left" w:pos="720"/>
      </w:tabs>
      <w:autoSpaceDE/>
      <w:autoSpaceDN/>
      <w:spacing w:line="280" w:lineRule="auto"/>
      <w:jc w:val="both"/>
    </w:pPr>
    <w:rPr>
      <w:sz w:val="24"/>
      <w:szCs w:val="20"/>
      <w:lang w:eastAsia="pl-PL"/>
    </w:rPr>
  </w:style>
  <w:style w:type="paragraph" w:customStyle="1" w:styleId="ZnakZnakZnakZnakZnakZnakZnakZnakZnakZnakZnakZnakZnakZnakZnakZnak">
    <w:name w:val="Znak Znak Znak Znak Znak Znak Znak Znak Znak Znak Znak Znak Znak Znak Znak Znak"/>
    <w:basedOn w:val="Normalny"/>
    <w:rsid w:val="000431C3"/>
    <w:pPr>
      <w:widowControl/>
      <w:autoSpaceDE/>
      <w:autoSpaceDN/>
    </w:pPr>
    <w:rPr>
      <w:sz w:val="24"/>
      <w:szCs w:val="24"/>
      <w:lang w:eastAsia="pl-PL"/>
    </w:rPr>
  </w:style>
  <w:style w:type="paragraph" w:customStyle="1" w:styleId="ZnakZnakZnakZnakZnakZnakZnakZnakZnakZnakZnakZnakZnakZnakZnakZnakZnakZnakZnakZnakZnakZnakZnakZnakZnakZnakZnakZnak">
    <w:name w:val="Znak Znak Znak Znak Znak Znak Znak Znak Znak Znak Znak Znak Znak Znak Znak Znak Znak Znak Znak Znak Znak Znak Znak Znak Znak Znak Znak Znak"/>
    <w:basedOn w:val="Normalny"/>
    <w:rsid w:val="000431C3"/>
    <w:pPr>
      <w:widowControl/>
      <w:autoSpaceDE/>
      <w:autoSpaceDN/>
    </w:pPr>
    <w:rPr>
      <w:sz w:val="24"/>
      <w:szCs w:val="24"/>
      <w:lang w:eastAsia="pl-PL"/>
    </w:rPr>
  </w:style>
  <w:style w:type="paragraph" w:customStyle="1" w:styleId="St4-punkt">
    <w:name w:val="St4-punkt"/>
    <w:rsid w:val="000431C3"/>
    <w:pPr>
      <w:widowControl/>
      <w:autoSpaceDE/>
      <w:autoSpaceDN/>
      <w:ind w:left="680" w:hanging="340"/>
      <w:jc w:val="both"/>
    </w:pPr>
    <w:rPr>
      <w:rFonts w:ascii="Times New Roman" w:eastAsia="Times New Roman" w:hAnsi="Times New Roman" w:cs="Times New Roman"/>
      <w:sz w:val="24"/>
      <w:szCs w:val="20"/>
      <w:lang w:val="pl-PL"/>
    </w:rPr>
  </w:style>
  <w:style w:type="paragraph" w:customStyle="1" w:styleId="ZnakZnakZnakZnak">
    <w:name w:val="Znak Znak Znak Znak"/>
    <w:basedOn w:val="Normalny"/>
    <w:rsid w:val="000431C3"/>
    <w:pPr>
      <w:widowControl/>
      <w:autoSpaceDE/>
      <w:autoSpaceDN/>
    </w:pPr>
    <w:rPr>
      <w:sz w:val="24"/>
      <w:szCs w:val="24"/>
      <w:lang w:eastAsia="pl-PL"/>
    </w:rPr>
  </w:style>
  <w:style w:type="paragraph" w:customStyle="1" w:styleId="Style2">
    <w:name w:val="Style 2"/>
    <w:basedOn w:val="Normalny"/>
    <w:rsid w:val="000431C3"/>
    <w:pPr>
      <w:spacing w:line="360" w:lineRule="auto"/>
      <w:ind w:left="360" w:right="72"/>
      <w:jc w:val="both"/>
    </w:pPr>
    <w:rPr>
      <w:sz w:val="24"/>
      <w:szCs w:val="24"/>
      <w:lang w:eastAsia="pl-PL"/>
    </w:rPr>
  </w:style>
  <w:style w:type="paragraph" w:customStyle="1" w:styleId="ZnakZnakZnakZnakZnakZnakZnakZnakZnakZnakZnakZnakZnakZnakZnakZnakZnakZnakZnakZnakZnakZnakZnakZnakZnak">
    <w:name w:val="Znak Znak Znak Znak Znak Znak Znak Znak Znak Znak Znak Znak Znak Znak Znak Znak Znak Znak Znak Znak Znak Znak Znak Znak Znak"/>
    <w:basedOn w:val="Normalny"/>
    <w:rsid w:val="000431C3"/>
    <w:pPr>
      <w:widowControl/>
      <w:autoSpaceDE/>
      <w:autoSpaceDN/>
    </w:pPr>
    <w:rPr>
      <w:sz w:val="24"/>
      <w:szCs w:val="24"/>
      <w:lang w:eastAsia="pl-PL"/>
    </w:rPr>
  </w:style>
  <w:style w:type="paragraph" w:customStyle="1" w:styleId="ZnakZnakZnakZnakZnakZnakZnakZnakZnakZnakZnakZnakZnakZnakZnakZnakZnakZnakZnakZnakZnakZnakZnakZnakZnakZnakZnakZnak1ZnakZnakZnakZnakZnakZnak">
    <w:name w:val="Znak Znak Znak Znak Znak Znak Znak Znak Znak Znak Znak Znak Znak Znak Znak Znak Znak Znak Znak Znak Znak Znak Znak Znak Znak Znak Znak Znak1 Znak Znak Znak Znak Znak Znak"/>
    <w:basedOn w:val="Normalny"/>
    <w:rsid w:val="000431C3"/>
    <w:pPr>
      <w:widowControl/>
      <w:autoSpaceDE/>
      <w:autoSpaceDN/>
    </w:pPr>
    <w:rPr>
      <w:sz w:val="24"/>
      <w:szCs w:val="24"/>
      <w:lang w:eastAsia="pl-PL"/>
    </w:rPr>
  </w:style>
  <w:style w:type="paragraph" w:customStyle="1" w:styleId="DomylnaczcionkaakapituAkapitZnak">
    <w:name w:val="Domyślna czcionka akapitu Akapit Znak"/>
    <w:basedOn w:val="Normalny"/>
    <w:rsid w:val="000431C3"/>
    <w:pPr>
      <w:widowControl/>
      <w:autoSpaceDE/>
      <w:autoSpaceDN/>
    </w:pPr>
    <w:rPr>
      <w:sz w:val="24"/>
      <w:szCs w:val="24"/>
      <w:lang w:eastAsia="pl-PL"/>
    </w:rPr>
  </w:style>
  <w:style w:type="paragraph" w:customStyle="1" w:styleId="BodyText21">
    <w:name w:val="Body Text 21"/>
    <w:basedOn w:val="Normalny"/>
    <w:rsid w:val="000431C3"/>
    <w:pPr>
      <w:suppressAutoHyphens/>
      <w:autoSpaceDE/>
      <w:autoSpaceDN/>
      <w:spacing w:line="360" w:lineRule="auto"/>
      <w:jc w:val="center"/>
    </w:pPr>
    <w:rPr>
      <w:b/>
      <w:sz w:val="24"/>
      <w:szCs w:val="20"/>
      <w:lang w:eastAsia="ar-SA"/>
    </w:rPr>
  </w:style>
  <w:style w:type="paragraph" w:customStyle="1" w:styleId="StandardowyNormalny1">
    <w:name w:val="Standardowy.Normalny1"/>
    <w:rsid w:val="000431C3"/>
    <w:pPr>
      <w:widowControl/>
      <w:suppressAutoHyphens/>
      <w:autoSpaceDE/>
      <w:autoSpaceDN/>
    </w:pPr>
    <w:rPr>
      <w:rFonts w:ascii="Times New Roman" w:eastAsia="Arial" w:hAnsi="Times New Roman" w:cs="Times New Roman"/>
      <w:sz w:val="20"/>
      <w:szCs w:val="20"/>
      <w:lang w:val="pl-PL" w:eastAsia="ar-SA"/>
    </w:rPr>
  </w:style>
  <w:style w:type="paragraph" w:customStyle="1" w:styleId="WW-Tekstpodstawowy3">
    <w:name w:val="WW-Tekst podstawowy 3"/>
    <w:basedOn w:val="Normalny"/>
    <w:rsid w:val="000431C3"/>
    <w:pPr>
      <w:adjustRightInd w:val="0"/>
      <w:jc w:val="both"/>
    </w:pPr>
    <w:rPr>
      <w:sz w:val="20"/>
      <w:szCs w:val="24"/>
    </w:rPr>
  </w:style>
  <w:style w:type="paragraph" w:customStyle="1" w:styleId="BodyTextIndent31">
    <w:name w:val="Body Text Indent 31"/>
    <w:basedOn w:val="Normalny"/>
    <w:rsid w:val="000431C3"/>
    <w:pPr>
      <w:widowControl/>
      <w:autoSpaceDE/>
      <w:autoSpaceDN/>
      <w:ind w:left="851"/>
    </w:pPr>
    <w:rPr>
      <w:rFonts w:eastAsia="Calibri"/>
      <w:sz w:val="24"/>
      <w:szCs w:val="24"/>
      <w:lang w:eastAsia="pl-PL"/>
    </w:rPr>
  </w:style>
  <w:style w:type="character" w:customStyle="1" w:styleId="FontStyle60">
    <w:name w:val="Font Style60"/>
    <w:rsid w:val="000431C3"/>
    <w:rPr>
      <w:rFonts w:ascii="Times New Roman" w:hAnsi="Times New Roman" w:cs="Times New Roman"/>
      <w:sz w:val="22"/>
      <w:szCs w:val="22"/>
    </w:rPr>
  </w:style>
  <w:style w:type="paragraph" w:customStyle="1" w:styleId="Tekstpodstawowy32">
    <w:name w:val="Tekst podstawowy 32"/>
    <w:basedOn w:val="Normalny"/>
    <w:rsid w:val="000431C3"/>
    <w:pPr>
      <w:widowControl/>
      <w:autoSpaceDE/>
      <w:autoSpaceDN/>
      <w:jc w:val="both"/>
    </w:pPr>
    <w:rPr>
      <w:sz w:val="24"/>
      <w:szCs w:val="20"/>
      <w:lang w:eastAsia="pl-PL"/>
    </w:rPr>
  </w:style>
  <w:style w:type="character" w:customStyle="1" w:styleId="A2">
    <w:name w:val="A2"/>
    <w:rsid w:val="000431C3"/>
    <w:rPr>
      <w:rFonts w:cs="Verdana"/>
      <w:color w:val="000000"/>
      <w:sz w:val="18"/>
      <w:szCs w:val="18"/>
    </w:rPr>
  </w:style>
  <w:style w:type="paragraph" w:styleId="Listanumerowana">
    <w:name w:val="List Number"/>
    <w:basedOn w:val="Normalny"/>
    <w:rsid w:val="000431C3"/>
    <w:pPr>
      <w:widowControl/>
      <w:numPr>
        <w:numId w:val="54"/>
      </w:numPr>
      <w:autoSpaceDE/>
      <w:autoSpaceDN/>
      <w:contextualSpacing/>
    </w:pPr>
    <w:rPr>
      <w:sz w:val="20"/>
      <w:szCs w:val="20"/>
      <w:lang w:eastAsia="pl-PL"/>
    </w:rPr>
  </w:style>
  <w:style w:type="paragraph" w:customStyle="1" w:styleId="ZnakZnak">
    <w:name w:val="Znak Znak"/>
    <w:basedOn w:val="Normalny"/>
    <w:rsid w:val="000431C3"/>
    <w:pPr>
      <w:widowControl/>
      <w:autoSpaceDE/>
      <w:autoSpaceDN/>
      <w:spacing w:line="360" w:lineRule="auto"/>
      <w:jc w:val="both"/>
    </w:pPr>
    <w:rPr>
      <w:rFonts w:ascii="Verdana" w:hAnsi="Verdana"/>
      <w:sz w:val="20"/>
      <w:szCs w:val="20"/>
      <w:lang w:eastAsia="pl-PL"/>
    </w:rPr>
  </w:style>
  <w:style w:type="character" w:styleId="Nierozpoznanawzmianka">
    <w:name w:val="Unresolved Mention"/>
    <w:uiPriority w:val="99"/>
    <w:unhideWhenUsed/>
    <w:rsid w:val="000431C3"/>
    <w:rPr>
      <w:color w:val="605E5C"/>
      <w:shd w:val="clear" w:color="auto" w:fill="E1DFDD"/>
    </w:rPr>
  </w:style>
  <w:style w:type="character" w:customStyle="1" w:styleId="BodyTextIndent2Char1">
    <w:name w:val="Body Text Indent 2 Char1"/>
    <w:uiPriority w:val="99"/>
    <w:rsid w:val="000431C3"/>
    <w:rPr>
      <w:rFonts w:ascii="Times New Roman" w:eastAsia="Times New Roman" w:hAnsi="Times New Roman" w:cs="Times New Roman"/>
      <w:sz w:val="20"/>
      <w:szCs w:val="20"/>
      <w:lang w:eastAsia="pl-PL"/>
    </w:rPr>
  </w:style>
  <w:style w:type="numbering" w:customStyle="1" w:styleId="Bezlisty2">
    <w:name w:val="Bez listy2"/>
    <w:next w:val="Bezlisty"/>
    <w:uiPriority w:val="99"/>
    <w:semiHidden/>
    <w:unhideWhenUsed/>
    <w:rsid w:val="000431C3"/>
  </w:style>
  <w:style w:type="table" w:customStyle="1" w:styleId="TableNormal1">
    <w:name w:val="Table Normal1"/>
    <w:uiPriority w:val="2"/>
    <w:semiHidden/>
    <w:unhideWhenUsed/>
    <w:qFormat/>
    <w:rsid w:val="000431C3"/>
    <w:rPr>
      <w:rFonts w:ascii="Calibri" w:eastAsia="Calibri" w:hAnsi="Calibri" w:cs="Times New Roman"/>
    </w:rPr>
    <w:tblPr>
      <w:tblInd w:w="0" w:type="dxa"/>
      <w:tblCellMar>
        <w:top w:w="0" w:type="dxa"/>
        <w:left w:w="0" w:type="dxa"/>
        <w:bottom w:w="0" w:type="dxa"/>
        <w:right w:w="0" w:type="dxa"/>
      </w:tblCellMar>
    </w:tblPr>
  </w:style>
  <w:style w:type="character" w:customStyle="1" w:styleId="MapadokumentuZnak1">
    <w:name w:val="Mapa dokumentu Znak1"/>
    <w:uiPriority w:val="99"/>
    <w:semiHidden/>
    <w:rsid w:val="000431C3"/>
    <w:rPr>
      <w:rFonts w:ascii="Tahoma" w:eastAsia="Times New Roman" w:hAnsi="Tahoma" w:cs="Tahoma"/>
      <w:sz w:val="16"/>
      <w:szCs w:val="16"/>
    </w:rPr>
  </w:style>
  <w:style w:type="numbering" w:customStyle="1" w:styleId="WWNum74">
    <w:name w:val="WWNum74"/>
    <w:rsid w:val="000431C3"/>
  </w:style>
  <w:style w:type="character" w:customStyle="1" w:styleId="SBBULLETSChar">
    <w:name w:val="SB BULLETS Char"/>
    <w:link w:val="SBBULLETS"/>
    <w:qFormat/>
    <w:rsid w:val="000431C3"/>
    <w:rPr>
      <w:color w:val="595959"/>
      <w:szCs w:val="24"/>
      <w:lang w:eastAsia="ar-SA"/>
    </w:rPr>
  </w:style>
  <w:style w:type="paragraph" w:customStyle="1" w:styleId="SBText">
    <w:name w:val="SB Text"/>
    <w:autoRedefine/>
    <w:qFormat/>
    <w:rsid w:val="000431C3"/>
    <w:pPr>
      <w:widowControl/>
      <w:autoSpaceDE/>
      <w:autoSpaceDN/>
      <w:spacing w:before="120" w:after="120"/>
    </w:pPr>
    <w:rPr>
      <w:rFonts w:ascii="Calibri" w:eastAsia="Times New Roman" w:hAnsi="Calibri" w:cs="Times New Roman"/>
      <w:color w:val="595959"/>
      <w:sz w:val="24"/>
      <w:szCs w:val="24"/>
      <w:lang w:eastAsia="pl-PL"/>
    </w:rPr>
  </w:style>
  <w:style w:type="paragraph" w:customStyle="1" w:styleId="SBBULLETS">
    <w:name w:val="SB BULLETS"/>
    <w:link w:val="SBBULLETSChar"/>
    <w:autoRedefine/>
    <w:qFormat/>
    <w:rsid w:val="000431C3"/>
    <w:pPr>
      <w:widowControl/>
      <w:autoSpaceDE/>
      <w:autoSpaceDN/>
    </w:pPr>
    <w:rPr>
      <w:color w:val="595959"/>
      <w:szCs w:val="24"/>
      <w:lang w:eastAsia="ar-SA"/>
    </w:rPr>
  </w:style>
  <w:style w:type="numbering" w:customStyle="1" w:styleId="WWNum1812">
    <w:name w:val="WWNum1812"/>
    <w:basedOn w:val="Bezlisty"/>
    <w:rsid w:val="000431C3"/>
  </w:style>
  <w:style w:type="numbering" w:customStyle="1" w:styleId="WWNum2412">
    <w:name w:val="WWNum2412"/>
    <w:basedOn w:val="Bezlisty"/>
    <w:rsid w:val="000431C3"/>
  </w:style>
  <w:style w:type="numbering" w:customStyle="1" w:styleId="WWNum1912">
    <w:name w:val="WWNum1912"/>
    <w:basedOn w:val="Bezlisty"/>
    <w:rsid w:val="000431C3"/>
  </w:style>
  <w:style w:type="numbering" w:customStyle="1" w:styleId="WWNum1612">
    <w:name w:val="WWNum1612"/>
    <w:basedOn w:val="Bezlisty"/>
    <w:rsid w:val="000431C3"/>
  </w:style>
  <w:style w:type="numbering" w:customStyle="1" w:styleId="WWNum3812">
    <w:name w:val="WWNum3812"/>
    <w:basedOn w:val="Bezlisty"/>
    <w:rsid w:val="000431C3"/>
  </w:style>
  <w:style w:type="numbering" w:customStyle="1" w:styleId="WWNum2512">
    <w:name w:val="WWNum2512"/>
    <w:basedOn w:val="Bezlisty"/>
    <w:rsid w:val="000431C3"/>
  </w:style>
  <w:style w:type="numbering" w:customStyle="1" w:styleId="WWNum2012">
    <w:name w:val="WWNum2012"/>
    <w:basedOn w:val="Bezlisty"/>
    <w:rsid w:val="000431C3"/>
  </w:style>
  <w:style w:type="numbering" w:customStyle="1" w:styleId="Styl112">
    <w:name w:val="Styl112"/>
    <w:rsid w:val="000431C3"/>
  </w:style>
  <w:style w:type="numbering" w:customStyle="1" w:styleId="Styl212">
    <w:name w:val="Styl212"/>
    <w:rsid w:val="000431C3"/>
  </w:style>
  <w:style w:type="table" w:customStyle="1" w:styleId="Tabela-Siatka2">
    <w:name w:val="Tabela - Siatka2"/>
    <w:basedOn w:val="Standardowy"/>
    <w:next w:val="Tabela-Siatka"/>
    <w:uiPriority w:val="39"/>
    <w:rsid w:val="000431C3"/>
    <w:pPr>
      <w:widowControl/>
      <w:autoSpaceDE/>
      <w:autoSpaceDN/>
    </w:pPr>
    <w:rPr>
      <w:rFonts w:ascii="Calibri" w:eastAsia="Calibri" w:hAnsi="Calibri" w:cs="Times New Roman"/>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0431C3"/>
  </w:style>
  <w:style w:type="numbering" w:customStyle="1" w:styleId="Bezlisty4">
    <w:name w:val="Bez listy4"/>
    <w:next w:val="Bezlisty"/>
    <w:uiPriority w:val="99"/>
    <w:semiHidden/>
    <w:unhideWhenUsed/>
    <w:rsid w:val="000431C3"/>
  </w:style>
  <w:style w:type="numbering" w:customStyle="1" w:styleId="Bezlisty5">
    <w:name w:val="Bez listy5"/>
    <w:next w:val="Bezlisty"/>
    <w:uiPriority w:val="99"/>
    <w:semiHidden/>
    <w:unhideWhenUsed/>
    <w:rsid w:val="000431C3"/>
  </w:style>
  <w:style w:type="numbering" w:customStyle="1" w:styleId="Bezlisty11">
    <w:name w:val="Bez listy11"/>
    <w:next w:val="Bezlisty"/>
    <w:uiPriority w:val="99"/>
    <w:semiHidden/>
    <w:unhideWhenUsed/>
    <w:rsid w:val="000431C3"/>
  </w:style>
  <w:style w:type="numbering" w:customStyle="1" w:styleId="WWNum182">
    <w:name w:val="WWNum182"/>
    <w:basedOn w:val="Bezlisty"/>
    <w:rsid w:val="000431C3"/>
  </w:style>
  <w:style w:type="numbering" w:customStyle="1" w:styleId="WWNum242">
    <w:name w:val="WWNum242"/>
    <w:basedOn w:val="Bezlisty"/>
    <w:rsid w:val="000431C3"/>
  </w:style>
  <w:style w:type="numbering" w:customStyle="1" w:styleId="WWNum192">
    <w:name w:val="WWNum192"/>
    <w:basedOn w:val="Bezlisty"/>
    <w:rsid w:val="000431C3"/>
  </w:style>
  <w:style w:type="numbering" w:customStyle="1" w:styleId="WWNum162">
    <w:name w:val="WWNum162"/>
    <w:basedOn w:val="Bezlisty"/>
    <w:rsid w:val="000431C3"/>
  </w:style>
  <w:style w:type="numbering" w:customStyle="1" w:styleId="WWNum382">
    <w:name w:val="WWNum382"/>
    <w:basedOn w:val="Bezlisty"/>
    <w:rsid w:val="000431C3"/>
  </w:style>
  <w:style w:type="numbering" w:customStyle="1" w:styleId="WWNum252">
    <w:name w:val="WWNum252"/>
    <w:basedOn w:val="Bezlisty"/>
    <w:rsid w:val="000431C3"/>
  </w:style>
  <w:style w:type="numbering" w:customStyle="1" w:styleId="WWNum203">
    <w:name w:val="WWNum203"/>
    <w:basedOn w:val="Bezlisty"/>
    <w:rsid w:val="000431C3"/>
  </w:style>
  <w:style w:type="numbering" w:customStyle="1" w:styleId="Styl13">
    <w:name w:val="Styl13"/>
    <w:rsid w:val="000431C3"/>
  </w:style>
  <w:style w:type="numbering" w:customStyle="1" w:styleId="Styl22">
    <w:name w:val="Styl22"/>
    <w:rsid w:val="000431C3"/>
  </w:style>
  <w:style w:type="numbering" w:customStyle="1" w:styleId="WWNum21">
    <w:name w:val="WWNum21"/>
    <w:basedOn w:val="Bezlisty"/>
    <w:rsid w:val="000431C3"/>
  </w:style>
  <w:style w:type="numbering" w:customStyle="1" w:styleId="WWNum2013">
    <w:name w:val="WWNum2013"/>
    <w:basedOn w:val="Bezlisty"/>
    <w:rsid w:val="000431C3"/>
  </w:style>
  <w:style w:type="numbering" w:customStyle="1" w:styleId="Styl113">
    <w:name w:val="Styl113"/>
    <w:rsid w:val="000431C3"/>
  </w:style>
  <w:style w:type="numbering" w:customStyle="1" w:styleId="WWNum1813">
    <w:name w:val="WWNum1813"/>
    <w:basedOn w:val="Bezlisty"/>
    <w:rsid w:val="000431C3"/>
    <w:pPr>
      <w:numPr>
        <w:numId w:val="46"/>
      </w:numPr>
    </w:pPr>
  </w:style>
  <w:style w:type="numbering" w:customStyle="1" w:styleId="WWNum2413">
    <w:name w:val="WWNum2413"/>
    <w:basedOn w:val="Bezlisty"/>
    <w:rsid w:val="000431C3"/>
    <w:pPr>
      <w:numPr>
        <w:numId w:val="40"/>
      </w:numPr>
    </w:pPr>
  </w:style>
  <w:style w:type="numbering" w:customStyle="1" w:styleId="WWNum1913">
    <w:name w:val="WWNum1913"/>
    <w:basedOn w:val="Bezlisty"/>
    <w:rsid w:val="000431C3"/>
    <w:pPr>
      <w:numPr>
        <w:numId w:val="41"/>
      </w:numPr>
    </w:pPr>
  </w:style>
  <w:style w:type="numbering" w:customStyle="1" w:styleId="WWNum1613">
    <w:name w:val="WWNum1613"/>
    <w:basedOn w:val="Bezlisty"/>
    <w:rsid w:val="000431C3"/>
    <w:pPr>
      <w:numPr>
        <w:numId w:val="42"/>
      </w:numPr>
    </w:pPr>
  </w:style>
  <w:style w:type="numbering" w:customStyle="1" w:styleId="WWNum3813">
    <w:name w:val="WWNum3813"/>
    <w:basedOn w:val="Bezlisty"/>
    <w:rsid w:val="000431C3"/>
    <w:pPr>
      <w:numPr>
        <w:numId w:val="43"/>
      </w:numPr>
    </w:pPr>
  </w:style>
  <w:style w:type="numbering" w:customStyle="1" w:styleId="WWNum2513">
    <w:name w:val="WWNum2513"/>
    <w:basedOn w:val="Bezlisty"/>
    <w:rsid w:val="000431C3"/>
    <w:pPr>
      <w:numPr>
        <w:numId w:val="44"/>
      </w:numPr>
    </w:pPr>
  </w:style>
  <w:style w:type="numbering" w:customStyle="1" w:styleId="WWNum2021">
    <w:name w:val="WWNum2021"/>
    <w:basedOn w:val="Bezlisty"/>
    <w:rsid w:val="000431C3"/>
    <w:pPr>
      <w:numPr>
        <w:numId w:val="45"/>
      </w:numPr>
    </w:pPr>
  </w:style>
  <w:style w:type="numbering" w:customStyle="1" w:styleId="Styl121">
    <w:name w:val="Styl121"/>
    <w:rsid w:val="000431C3"/>
    <w:pPr>
      <w:numPr>
        <w:numId w:val="47"/>
      </w:numPr>
    </w:pPr>
  </w:style>
  <w:style w:type="numbering" w:customStyle="1" w:styleId="Styl213">
    <w:name w:val="Styl213"/>
    <w:rsid w:val="000431C3"/>
  </w:style>
  <w:style w:type="numbering" w:customStyle="1" w:styleId="Bezlisty111">
    <w:name w:val="Bez listy111"/>
    <w:next w:val="Bezlisty"/>
    <w:uiPriority w:val="99"/>
    <w:semiHidden/>
    <w:unhideWhenUsed/>
    <w:rsid w:val="000431C3"/>
  </w:style>
  <w:style w:type="numbering" w:customStyle="1" w:styleId="WWNum18111">
    <w:name w:val="WWNum18111"/>
    <w:basedOn w:val="Bezlisty"/>
    <w:rsid w:val="000431C3"/>
  </w:style>
  <w:style w:type="numbering" w:customStyle="1" w:styleId="WWNum24111">
    <w:name w:val="WWNum24111"/>
    <w:basedOn w:val="Bezlisty"/>
    <w:rsid w:val="000431C3"/>
  </w:style>
  <w:style w:type="numbering" w:customStyle="1" w:styleId="WWNum19111">
    <w:name w:val="WWNum19111"/>
    <w:basedOn w:val="Bezlisty"/>
    <w:rsid w:val="000431C3"/>
  </w:style>
  <w:style w:type="numbering" w:customStyle="1" w:styleId="WWNum16111">
    <w:name w:val="WWNum16111"/>
    <w:basedOn w:val="Bezlisty"/>
    <w:rsid w:val="000431C3"/>
  </w:style>
  <w:style w:type="numbering" w:customStyle="1" w:styleId="WWNum38111">
    <w:name w:val="WWNum38111"/>
    <w:basedOn w:val="Bezlisty"/>
    <w:rsid w:val="000431C3"/>
    <w:pPr>
      <w:numPr>
        <w:numId w:val="53"/>
      </w:numPr>
    </w:pPr>
  </w:style>
  <w:style w:type="numbering" w:customStyle="1" w:styleId="WWNum25111">
    <w:name w:val="WWNum25111"/>
    <w:basedOn w:val="Bezlisty"/>
    <w:rsid w:val="000431C3"/>
  </w:style>
  <w:style w:type="numbering" w:customStyle="1" w:styleId="WWNum20111">
    <w:name w:val="WWNum20111"/>
    <w:basedOn w:val="Bezlisty"/>
    <w:rsid w:val="000431C3"/>
  </w:style>
  <w:style w:type="numbering" w:customStyle="1" w:styleId="Styl1111">
    <w:name w:val="Styl1111"/>
    <w:rsid w:val="000431C3"/>
    <w:pPr>
      <w:numPr>
        <w:numId w:val="56"/>
      </w:numPr>
    </w:pPr>
  </w:style>
  <w:style w:type="numbering" w:customStyle="1" w:styleId="Styl2111">
    <w:name w:val="Styl2111"/>
    <w:rsid w:val="000431C3"/>
    <w:pPr>
      <w:numPr>
        <w:numId w:val="57"/>
      </w:numPr>
    </w:pPr>
  </w:style>
  <w:style w:type="numbering" w:customStyle="1" w:styleId="Bezlisty21">
    <w:name w:val="Bez listy21"/>
    <w:next w:val="Bezlisty"/>
    <w:uiPriority w:val="99"/>
    <w:semiHidden/>
    <w:unhideWhenUsed/>
    <w:rsid w:val="000431C3"/>
  </w:style>
  <w:style w:type="numbering" w:customStyle="1" w:styleId="WWNum741">
    <w:name w:val="WWNum741"/>
    <w:rsid w:val="000431C3"/>
    <w:pPr>
      <w:numPr>
        <w:numId w:val="55"/>
      </w:numPr>
    </w:pPr>
  </w:style>
  <w:style w:type="numbering" w:customStyle="1" w:styleId="WWNum18121">
    <w:name w:val="WWNum18121"/>
    <w:basedOn w:val="Bezlisty"/>
    <w:rsid w:val="000431C3"/>
    <w:pPr>
      <w:numPr>
        <w:numId w:val="50"/>
      </w:numPr>
    </w:pPr>
  </w:style>
  <w:style w:type="numbering" w:customStyle="1" w:styleId="WWNum24121">
    <w:name w:val="WWNum24121"/>
    <w:basedOn w:val="Bezlisty"/>
    <w:rsid w:val="000431C3"/>
    <w:pPr>
      <w:numPr>
        <w:numId w:val="48"/>
      </w:numPr>
    </w:pPr>
  </w:style>
  <w:style w:type="numbering" w:customStyle="1" w:styleId="WWNum19121">
    <w:name w:val="WWNum19121"/>
    <w:basedOn w:val="Bezlisty"/>
    <w:rsid w:val="000431C3"/>
  </w:style>
  <w:style w:type="numbering" w:customStyle="1" w:styleId="WWNum16121">
    <w:name w:val="WWNum16121"/>
    <w:basedOn w:val="Bezlisty"/>
    <w:rsid w:val="000431C3"/>
  </w:style>
  <w:style w:type="numbering" w:customStyle="1" w:styleId="WWNum38121">
    <w:name w:val="WWNum38121"/>
    <w:basedOn w:val="Bezlisty"/>
    <w:rsid w:val="000431C3"/>
  </w:style>
  <w:style w:type="numbering" w:customStyle="1" w:styleId="WWNum25121">
    <w:name w:val="WWNum25121"/>
    <w:basedOn w:val="Bezlisty"/>
    <w:rsid w:val="000431C3"/>
  </w:style>
  <w:style w:type="numbering" w:customStyle="1" w:styleId="WWNum20121">
    <w:name w:val="WWNum20121"/>
    <w:basedOn w:val="Bezlisty"/>
    <w:rsid w:val="000431C3"/>
    <w:pPr>
      <w:numPr>
        <w:numId w:val="49"/>
      </w:numPr>
    </w:pPr>
  </w:style>
  <w:style w:type="numbering" w:customStyle="1" w:styleId="Styl1121">
    <w:name w:val="Styl1121"/>
    <w:rsid w:val="000431C3"/>
    <w:pPr>
      <w:numPr>
        <w:numId w:val="51"/>
      </w:numPr>
    </w:pPr>
  </w:style>
  <w:style w:type="numbering" w:customStyle="1" w:styleId="Styl2121">
    <w:name w:val="Styl2121"/>
    <w:rsid w:val="000431C3"/>
    <w:pPr>
      <w:numPr>
        <w:numId w:val="52"/>
      </w:numPr>
    </w:pPr>
  </w:style>
  <w:style w:type="numbering" w:customStyle="1" w:styleId="Bezlisty31">
    <w:name w:val="Bez listy31"/>
    <w:next w:val="Bezlisty"/>
    <w:uiPriority w:val="99"/>
    <w:semiHidden/>
    <w:unhideWhenUsed/>
    <w:rsid w:val="000431C3"/>
  </w:style>
  <w:style w:type="numbering" w:customStyle="1" w:styleId="Bezlisty41">
    <w:name w:val="Bez listy41"/>
    <w:next w:val="Bezlisty"/>
    <w:uiPriority w:val="99"/>
    <w:semiHidden/>
    <w:unhideWhenUsed/>
    <w:rsid w:val="000431C3"/>
  </w:style>
  <w:style w:type="character" w:customStyle="1" w:styleId="MapadokumentuZnak3">
    <w:name w:val="Mapa dokumentu Znak3"/>
    <w:uiPriority w:val="99"/>
    <w:semiHidden/>
    <w:rsid w:val="000431C3"/>
    <w:rPr>
      <w:rFonts w:ascii="Segoe UI" w:hAnsi="Segoe UI" w:cs="Segoe UI"/>
      <w:sz w:val="16"/>
      <w:szCs w:val="16"/>
    </w:rPr>
  </w:style>
  <w:style w:type="paragraph" w:customStyle="1" w:styleId="Normalny1">
    <w:name w:val="Normalny1"/>
    <w:basedOn w:val="Normalny"/>
    <w:rsid w:val="006F1FDB"/>
    <w:pPr>
      <w:widowControl/>
      <w:autoSpaceDE/>
      <w:autoSpaceDN/>
      <w:spacing w:before="100" w:beforeAutospacing="1" w:after="100" w:afterAutospacing="1"/>
    </w:pPr>
    <w:rPr>
      <w:sz w:val="24"/>
      <w:szCs w:val="24"/>
      <w:lang w:eastAsia="pl-PL"/>
    </w:rPr>
  </w:style>
  <w:style w:type="numbering" w:customStyle="1" w:styleId="Bezlisty6">
    <w:name w:val="Bez listy6"/>
    <w:next w:val="Bezlisty"/>
    <w:uiPriority w:val="99"/>
    <w:semiHidden/>
    <w:unhideWhenUsed/>
    <w:rsid w:val="006E5647"/>
  </w:style>
  <w:style w:type="table" w:customStyle="1" w:styleId="Tabela-Siatka3">
    <w:name w:val="Tabela - Siatka3"/>
    <w:basedOn w:val="Standardowy"/>
    <w:next w:val="Tabela-Siatka"/>
    <w:uiPriority w:val="39"/>
    <w:rsid w:val="006E5647"/>
    <w:pPr>
      <w:widowControl/>
      <w:autoSpaceDE/>
      <w:autoSpaceDN/>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83">
    <w:name w:val="WWNum183"/>
    <w:basedOn w:val="Bezlisty"/>
    <w:rsid w:val="006E5647"/>
  </w:style>
  <w:style w:type="numbering" w:customStyle="1" w:styleId="WWNum243">
    <w:name w:val="WWNum243"/>
    <w:basedOn w:val="Bezlisty"/>
    <w:rsid w:val="006E5647"/>
  </w:style>
  <w:style w:type="numbering" w:customStyle="1" w:styleId="WWNum193">
    <w:name w:val="WWNum193"/>
    <w:basedOn w:val="Bezlisty"/>
    <w:rsid w:val="006E5647"/>
  </w:style>
  <w:style w:type="numbering" w:customStyle="1" w:styleId="WWNum163">
    <w:name w:val="WWNum163"/>
    <w:basedOn w:val="Bezlisty"/>
    <w:rsid w:val="006E5647"/>
  </w:style>
  <w:style w:type="numbering" w:customStyle="1" w:styleId="WWNum383">
    <w:name w:val="WWNum383"/>
    <w:basedOn w:val="Bezlisty"/>
    <w:rsid w:val="006E5647"/>
  </w:style>
  <w:style w:type="numbering" w:customStyle="1" w:styleId="WWNum253">
    <w:name w:val="WWNum253"/>
    <w:basedOn w:val="Bezlisty"/>
    <w:rsid w:val="006E5647"/>
  </w:style>
  <w:style w:type="numbering" w:customStyle="1" w:styleId="WWNum204">
    <w:name w:val="WWNum204"/>
    <w:basedOn w:val="Bezlisty"/>
    <w:rsid w:val="006E5647"/>
  </w:style>
  <w:style w:type="numbering" w:customStyle="1" w:styleId="Styl14">
    <w:name w:val="Styl14"/>
    <w:rsid w:val="006E5647"/>
  </w:style>
  <w:style w:type="numbering" w:customStyle="1" w:styleId="Styl23">
    <w:name w:val="Styl23"/>
    <w:rsid w:val="006E5647"/>
  </w:style>
  <w:style w:type="numbering" w:customStyle="1" w:styleId="WWNum22">
    <w:name w:val="WWNum22"/>
    <w:basedOn w:val="Bezlisty"/>
    <w:rsid w:val="006E5647"/>
  </w:style>
  <w:style w:type="numbering" w:customStyle="1" w:styleId="WWNum2014">
    <w:name w:val="WWNum2014"/>
    <w:basedOn w:val="Bezlisty"/>
    <w:rsid w:val="006E5647"/>
  </w:style>
  <w:style w:type="numbering" w:customStyle="1" w:styleId="Styl114">
    <w:name w:val="Styl114"/>
    <w:rsid w:val="006E5647"/>
  </w:style>
  <w:style w:type="numbering" w:customStyle="1" w:styleId="WWNum1814">
    <w:name w:val="WWNum1814"/>
    <w:basedOn w:val="Bezlisty"/>
    <w:rsid w:val="006E5647"/>
  </w:style>
  <w:style w:type="numbering" w:customStyle="1" w:styleId="WWNum2414">
    <w:name w:val="WWNum2414"/>
    <w:basedOn w:val="Bezlisty"/>
    <w:rsid w:val="006E5647"/>
  </w:style>
  <w:style w:type="numbering" w:customStyle="1" w:styleId="WWNum1914">
    <w:name w:val="WWNum1914"/>
    <w:basedOn w:val="Bezlisty"/>
    <w:rsid w:val="006E5647"/>
  </w:style>
  <w:style w:type="numbering" w:customStyle="1" w:styleId="WWNum1614">
    <w:name w:val="WWNum1614"/>
    <w:basedOn w:val="Bezlisty"/>
    <w:rsid w:val="006E5647"/>
  </w:style>
  <w:style w:type="numbering" w:customStyle="1" w:styleId="WWNum3814">
    <w:name w:val="WWNum3814"/>
    <w:basedOn w:val="Bezlisty"/>
    <w:rsid w:val="006E5647"/>
  </w:style>
  <w:style w:type="numbering" w:customStyle="1" w:styleId="WWNum2514">
    <w:name w:val="WWNum2514"/>
    <w:basedOn w:val="Bezlisty"/>
    <w:rsid w:val="006E5647"/>
  </w:style>
  <w:style w:type="numbering" w:customStyle="1" w:styleId="WWNum2022">
    <w:name w:val="WWNum2022"/>
    <w:basedOn w:val="Bezlisty"/>
    <w:rsid w:val="006E5647"/>
  </w:style>
  <w:style w:type="numbering" w:customStyle="1" w:styleId="Styl122">
    <w:name w:val="Styl122"/>
    <w:rsid w:val="006E5647"/>
  </w:style>
  <w:style w:type="numbering" w:customStyle="1" w:styleId="Styl214">
    <w:name w:val="Styl214"/>
    <w:rsid w:val="006E5647"/>
  </w:style>
  <w:style w:type="numbering" w:customStyle="1" w:styleId="Bezlisty12">
    <w:name w:val="Bez listy12"/>
    <w:next w:val="Bezlisty"/>
    <w:uiPriority w:val="99"/>
    <w:semiHidden/>
    <w:unhideWhenUsed/>
    <w:rsid w:val="006E5647"/>
  </w:style>
  <w:style w:type="numbering" w:customStyle="1" w:styleId="WWNum18112">
    <w:name w:val="WWNum18112"/>
    <w:basedOn w:val="Bezlisty"/>
    <w:rsid w:val="006E5647"/>
  </w:style>
  <w:style w:type="numbering" w:customStyle="1" w:styleId="WWNum24112">
    <w:name w:val="WWNum24112"/>
    <w:basedOn w:val="Bezlisty"/>
    <w:rsid w:val="006E5647"/>
  </w:style>
  <w:style w:type="numbering" w:customStyle="1" w:styleId="WWNum19112">
    <w:name w:val="WWNum19112"/>
    <w:basedOn w:val="Bezlisty"/>
    <w:rsid w:val="006E5647"/>
  </w:style>
  <w:style w:type="numbering" w:customStyle="1" w:styleId="WWNum16112">
    <w:name w:val="WWNum16112"/>
    <w:basedOn w:val="Bezlisty"/>
    <w:rsid w:val="006E5647"/>
  </w:style>
  <w:style w:type="numbering" w:customStyle="1" w:styleId="WWNum38112">
    <w:name w:val="WWNum38112"/>
    <w:basedOn w:val="Bezlisty"/>
    <w:rsid w:val="006E5647"/>
  </w:style>
  <w:style w:type="numbering" w:customStyle="1" w:styleId="WWNum25112">
    <w:name w:val="WWNum25112"/>
    <w:basedOn w:val="Bezlisty"/>
    <w:rsid w:val="006E5647"/>
  </w:style>
  <w:style w:type="numbering" w:customStyle="1" w:styleId="WWNum20112">
    <w:name w:val="WWNum20112"/>
    <w:basedOn w:val="Bezlisty"/>
    <w:rsid w:val="006E5647"/>
  </w:style>
  <w:style w:type="numbering" w:customStyle="1" w:styleId="Styl1112">
    <w:name w:val="Styl1112"/>
    <w:rsid w:val="006E5647"/>
  </w:style>
  <w:style w:type="numbering" w:customStyle="1" w:styleId="Styl2112">
    <w:name w:val="Styl2112"/>
    <w:rsid w:val="006E5647"/>
  </w:style>
  <w:style w:type="numbering" w:customStyle="1" w:styleId="Bezlisty22">
    <w:name w:val="Bez listy22"/>
    <w:next w:val="Bezlisty"/>
    <w:uiPriority w:val="99"/>
    <w:semiHidden/>
    <w:unhideWhenUsed/>
    <w:rsid w:val="006E5647"/>
  </w:style>
  <w:style w:type="numbering" w:customStyle="1" w:styleId="WWNum742">
    <w:name w:val="WWNum742"/>
    <w:rsid w:val="006E5647"/>
  </w:style>
  <w:style w:type="numbering" w:customStyle="1" w:styleId="WWNum18122">
    <w:name w:val="WWNum18122"/>
    <w:basedOn w:val="Bezlisty"/>
    <w:rsid w:val="006E5647"/>
  </w:style>
  <w:style w:type="numbering" w:customStyle="1" w:styleId="WWNum24122">
    <w:name w:val="WWNum24122"/>
    <w:basedOn w:val="Bezlisty"/>
    <w:rsid w:val="006E5647"/>
  </w:style>
  <w:style w:type="numbering" w:customStyle="1" w:styleId="WWNum19122">
    <w:name w:val="WWNum19122"/>
    <w:basedOn w:val="Bezlisty"/>
    <w:rsid w:val="006E5647"/>
  </w:style>
  <w:style w:type="numbering" w:customStyle="1" w:styleId="WWNum16122">
    <w:name w:val="WWNum16122"/>
    <w:basedOn w:val="Bezlisty"/>
    <w:rsid w:val="006E5647"/>
  </w:style>
  <w:style w:type="numbering" w:customStyle="1" w:styleId="WWNum38122">
    <w:name w:val="WWNum38122"/>
    <w:basedOn w:val="Bezlisty"/>
    <w:rsid w:val="006E5647"/>
  </w:style>
  <w:style w:type="numbering" w:customStyle="1" w:styleId="WWNum25122">
    <w:name w:val="WWNum25122"/>
    <w:basedOn w:val="Bezlisty"/>
    <w:rsid w:val="006E5647"/>
  </w:style>
  <w:style w:type="numbering" w:customStyle="1" w:styleId="WWNum20122">
    <w:name w:val="WWNum20122"/>
    <w:basedOn w:val="Bezlisty"/>
    <w:rsid w:val="006E5647"/>
  </w:style>
  <w:style w:type="numbering" w:customStyle="1" w:styleId="Styl1122">
    <w:name w:val="Styl1122"/>
    <w:rsid w:val="006E5647"/>
  </w:style>
  <w:style w:type="numbering" w:customStyle="1" w:styleId="Styl2122">
    <w:name w:val="Styl2122"/>
    <w:rsid w:val="006E5647"/>
  </w:style>
  <w:style w:type="table" w:customStyle="1" w:styleId="Tabela-Siatka11">
    <w:name w:val="Tabela - Siatka11"/>
    <w:basedOn w:val="Standardowy"/>
    <w:next w:val="Tabela-Siatka"/>
    <w:uiPriority w:val="39"/>
    <w:rsid w:val="006E5647"/>
    <w:pPr>
      <w:widowControl/>
      <w:autoSpaceDE/>
      <w:autoSpaceDN/>
    </w:pPr>
    <w:rPr>
      <w:rFonts w:ascii="Calibri" w:eastAsia="Calibri" w:hAnsi="Calibri" w:cs="Times New Roman"/>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2">
    <w:name w:val="Bez listy32"/>
    <w:next w:val="Bezlisty"/>
    <w:uiPriority w:val="99"/>
    <w:semiHidden/>
    <w:unhideWhenUsed/>
    <w:rsid w:val="006E5647"/>
  </w:style>
  <w:style w:type="numbering" w:customStyle="1" w:styleId="Bezlisty42">
    <w:name w:val="Bez listy42"/>
    <w:next w:val="Bezlisty"/>
    <w:uiPriority w:val="99"/>
    <w:semiHidden/>
    <w:unhideWhenUsed/>
    <w:rsid w:val="006E5647"/>
  </w:style>
  <w:style w:type="numbering" w:customStyle="1" w:styleId="Bezlisty51">
    <w:name w:val="Bez listy51"/>
    <w:next w:val="Bezlisty"/>
    <w:uiPriority w:val="99"/>
    <w:semiHidden/>
    <w:unhideWhenUsed/>
    <w:rsid w:val="006E5647"/>
  </w:style>
  <w:style w:type="numbering" w:customStyle="1" w:styleId="Bezlisty112">
    <w:name w:val="Bez listy112"/>
    <w:next w:val="Bezlisty"/>
    <w:uiPriority w:val="99"/>
    <w:semiHidden/>
    <w:unhideWhenUsed/>
    <w:rsid w:val="006E5647"/>
  </w:style>
  <w:style w:type="numbering" w:customStyle="1" w:styleId="WWNum1821">
    <w:name w:val="WWNum1821"/>
    <w:basedOn w:val="Bezlisty"/>
    <w:rsid w:val="006E5647"/>
  </w:style>
  <w:style w:type="numbering" w:customStyle="1" w:styleId="WWNum2421">
    <w:name w:val="WWNum2421"/>
    <w:basedOn w:val="Bezlisty"/>
    <w:rsid w:val="006E5647"/>
  </w:style>
  <w:style w:type="numbering" w:customStyle="1" w:styleId="WWNum1921">
    <w:name w:val="WWNum1921"/>
    <w:basedOn w:val="Bezlisty"/>
    <w:rsid w:val="006E5647"/>
  </w:style>
  <w:style w:type="numbering" w:customStyle="1" w:styleId="WWNum1621">
    <w:name w:val="WWNum1621"/>
    <w:basedOn w:val="Bezlisty"/>
    <w:rsid w:val="006E5647"/>
  </w:style>
  <w:style w:type="numbering" w:customStyle="1" w:styleId="WWNum3821">
    <w:name w:val="WWNum3821"/>
    <w:basedOn w:val="Bezlisty"/>
    <w:rsid w:val="006E5647"/>
    <w:pPr>
      <w:numPr>
        <w:numId w:val="61"/>
      </w:numPr>
    </w:pPr>
  </w:style>
  <w:style w:type="numbering" w:customStyle="1" w:styleId="WWNum2521">
    <w:name w:val="WWNum2521"/>
    <w:basedOn w:val="Bezlisty"/>
    <w:rsid w:val="006E5647"/>
  </w:style>
  <w:style w:type="numbering" w:customStyle="1" w:styleId="WWNum2031">
    <w:name w:val="WWNum2031"/>
    <w:basedOn w:val="Bezlisty"/>
    <w:rsid w:val="006E5647"/>
  </w:style>
  <w:style w:type="numbering" w:customStyle="1" w:styleId="Styl131">
    <w:name w:val="Styl131"/>
    <w:rsid w:val="006E5647"/>
  </w:style>
  <w:style w:type="numbering" w:customStyle="1" w:styleId="Styl221">
    <w:name w:val="Styl221"/>
    <w:rsid w:val="006E5647"/>
  </w:style>
  <w:style w:type="numbering" w:customStyle="1" w:styleId="WWNum211">
    <w:name w:val="WWNum211"/>
    <w:basedOn w:val="Bezlisty"/>
    <w:rsid w:val="006E5647"/>
    <w:pPr>
      <w:numPr>
        <w:numId w:val="29"/>
      </w:numPr>
    </w:pPr>
  </w:style>
  <w:style w:type="paragraph" w:customStyle="1" w:styleId="2">
    <w:name w:val="2"/>
    <w:basedOn w:val="Normalny"/>
    <w:next w:val="Mapadokumentu"/>
    <w:uiPriority w:val="99"/>
    <w:unhideWhenUsed/>
    <w:rsid w:val="006E5647"/>
    <w:pPr>
      <w:widowControl/>
      <w:autoSpaceDE/>
      <w:autoSpaceDN/>
    </w:pPr>
    <w:rPr>
      <w:rFonts w:ascii="Tahoma" w:hAnsi="Tahoma" w:cs="Tahoma"/>
      <w:sz w:val="16"/>
      <w:szCs w:val="16"/>
    </w:rPr>
  </w:style>
  <w:style w:type="numbering" w:customStyle="1" w:styleId="WWNum20131">
    <w:name w:val="WWNum20131"/>
    <w:basedOn w:val="Bezlisty"/>
    <w:rsid w:val="006E5647"/>
  </w:style>
  <w:style w:type="numbering" w:customStyle="1" w:styleId="Styl1131">
    <w:name w:val="Styl1131"/>
    <w:rsid w:val="006E5647"/>
  </w:style>
  <w:style w:type="numbering" w:customStyle="1" w:styleId="WWNum18131">
    <w:name w:val="WWNum18131"/>
    <w:basedOn w:val="Bezlisty"/>
    <w:rsid w:val="006E5647"/>
  </w:style>
  <w:style w:type="numbering" w:customStyle="1" w:styleId="WWNum24131">
    <w:name w:val="WWNum24131"/>
    <w:basedOn w:val="Bezlisty"/>
    <w:rsid w:val="006E5647"/>
    <w:pPr>
      <w:numPr>
        <w:numId w:val="2"/>
      </w:numPr>
    </w:pPr>
  </w:style>
  <w:style w:type="numbering" w:customStyle="1" w:styleId="WWNum19131">
    <w:name w:val="WWNum19131"/>
    <w:basedOn w:val="Bezlisty"/>
    <w:rsid w:val="006E5647"/>
    <w:pPr>
      <w:numPr>
        <w:numId w:val="74"/>
      </w:numPr>
    </w:pPr>
  </w:style>
  <w:style w:type="numbering" w:customStyle="1" w:styleId="WWNum16131">
    <w:name w:val="WWNum16131"/>
    <w:basedOn w:val="Bezlisty"/>
    <w:rsid w:val="006E5647"/>
    <w:pPr>
      <w:numPr>
        <w:numId w:val="65"/>
      </w:numPr>
    </w:pPr>
  </w:style>
  <w:style w:type="numbering" w:customStyle="1" w:styleId="WWNum38131">
    <w:name w:val="WWNum38131"/>
    <w:basedOn w:val="Bezlisty"/>
    <w:rsid w:val="006E5647"/>
    <w:pPr>
      <w:numPr>
        <w:numId w:val="67"/>
      </w:numPr>
    </w:pPr>
  </w:style>
  <w:style w:type="numbering" w:customStyle="1" w:styleId="WWNum25131">
    <w:name w:val="WWNum25131"/>
    <w:basedOn w:val="Bezlisty"/>
    <w:rsid w:val="006E5647"/>
    <w:pPr>
      <w:numPr>
        <w:numId w:val="68"/>
      </w:numPr>
    </w:pPr>
  </w:style>
  <w:style w:type="numbering" w:customStyle="1" w:styleId="WWNum20211">
    <w:name w:val="WWNum20211"/>
    <w:basedOn w:val="Bezlisty"/>
    <w:rsid w:val="006E5647"/>
    <w:pPr>
      <w:numPr>
        <w:numId w:val="62"/>
      </w:numPr>
    </w:pPr>
  </w:style>
  <w:style w:type="numbering" w:customStyle="1" w:styleId="Styl1211">
    <w:name w:val="Styl1211"/>
    <w:rsid w:val="006E5647"/>
    <w:pPr>
      <w:numPr>
        <w:numId w:val="142"/>
      </w:numPr>
    </w:pPr>
  </w:style>
  <w:style w:type="numbering" w:customStyle="1" w:styleId="Styl2131">
    <w:name w:val="Styl2131"/>
    <w:rsid w:val="006E5647"/>
  </w:style>
  <w:style w:type="numbering" w:customStyle="1" w:styleId="Bezlisty1111">
    <w:name w:val="Bez listy1111"/>
    <w:next w:val="Bezlisty"/>
    <w:uiPriority w:val="99"/>
    <w:semiHidden/>
    <w:unhideWhenUsed/>
    <w:rsid w:val="006E5647"/>
  </w:style>
  <w:style w:type="numbering" w:customStyle="1" w:styleId="WWNum181111">
    <w:name w:val="WWNum181111"/>
    <w:basedOn w:val="Bezlisty"/>
    <w:rsid w:val="006E5647"/>
    <w:pPr>
      <w:numPr>
        <w:numId w:val="64"/>
      </w:numPr>
    </w:pPr>
  </w:style>
  <w:style w:type="numbering" w:customStyle="1" w:styleId="WWNum241111">
    <w:name w:val="WWNum241111"/>
    <w:basedOn w:val="Bezlisty"/>
    <w:rsid w:val="006E5647"/>
    <w:pPr>
      <w:numPr>
        <w:numId w:val="73"/>
      </w:numPr>
    </w:pPr>
  </w:style>
  <w:style w:type="numbering" w:customStyle="1" w:styleId="WWNum191111">
    <w:name w:val="WWNum191111"/>
    <w:basedOn w:val="Bezlisty"/>
    <w:rsid w:val="006E5647"/>
    <w:pPr>
      <w:numPr>
        <w:numId w:val="66"/>
      </w:numPr>
    </w:pPr>
  </w:style>
  <w:style w:type="numbering" w:customStyle="1" w:styleId="WWNum161111">
    <w:name w:val="WWNum161111"/>
    <w:basedOn w:val="Bezlisty"/>
    <w:rsid w:val="006E5647"/>
    <w:pPr>
      <w:numPr>
        <w:numId w:val="63"/>
      </w:numPr>
    </w:pPr>
  </w:style>
  <w:style w:type="numbering" w:customStyle="1" w:styleId="WWNum381111">
    <w:name w:val="WWNum381111"/>
    <w:basedOn w:val="Bezlisty"/>
    <w:rsid w:val="006E5647"/>
    <w:pPr>
      <w:numPr>
        <w:numId w:val="38"/>
      </w:numPr>
    </w:pPr>
  </w:style>
  <w:style w:type="numbering" w:customStyle="1" w:styleId="WWNum251111">
    <w:name w:val="WWNum251111"/>
    <w:basedOn w:val="Bezlisty"/>
    <w:rsid w:val="006E5647"/>
    <w:pPr>
      <w:numPr>
        <w:numId w:val="60"/>
      </w:numPr>
    </w:pPr>
  </w:style>
  <w:style w:type="numbering" w:customStyle="1" w:styleId="WWNum201111">
    <w:name w:val="WWNum201111"/>
    <w:basedOn w:val="Bezlisty"/>
    <w:rsid w:val="006E5647"/>
    <w:pPr>
      <w:numPr>
        <w:numId w:val="59"/>
      </w:numPr>
    </w:pPr>
  </w:style>
  <w:style w:type="numbering" w:customStyle="1" w:styleId="Styl11111">
    <w:name w:val="Styl11111"/>
    <w:rsid w:val="006E5647"/>
    <w:pPr>
      <w:numPr>
        <w:numId w:val="17"/>
      </w:numPr>
    </w:pPr>
  </w:style>
  <w:style w:type="numbering" w:customStyle="1" w:styleId="Styl21111">
    <w:name w:val="Styl21111"/>
    <w:rsid w:val="006E5647"/>
    <w:pPr>
      <w:numPr>
        <w:numId w:val="69"/>
      </w:numPr>
    </w:pPr>
  </w:style>
  <w:style w:type="numbering" w:customStyle="1" w:styleId="Bezlisty211">
    <w:name w:val="Bez listy211"/>
    <w:next w:val="Bezlisty"/>
    <w:uiPriority w:val="99"/>
    <w:semiHidden/>
    <w:unhideWhenUsed/>
    <w:rsid w:val="006E5647"/>
  </w:style>
  <w:style w:type="numbering" w:customStyle="1" w:styleId="WWNum7411">
    <w:name w:val="WWNum7411"/>
    <w:rsid w:val="006E5647"/>
    <w:pPr>
      <w:numPr>
        <w:numId w:val="39"/>
      </w:numPr>
    </w:pPr>
  </w:style>
  <w:style w:type="numbering" w:customStyle="1" w:styleId="WWNum181211">
    <w:name w:val="WWNum181211"/>
    <w:basedOn w:val="Bezlisty"/>
    <w:rsid w:val="006E5647"/>
    <w:pPr>
      <w:numPr>
        <w:numId w:val="25"/>
      </w:numPr>
    </w:pPr>
  </w:style>
  <w:style w:type="numbering" w:customStyle="1" w:styleId="WWNum241211">
    <w:name w:val="WWNum241211"/>
    <w:basedOn w:val="Bezlisty"/>
    <w:rsid w:val="006E5647"/>
    <w:pPr>
      <w:numPr>
        <w:numId w:val="72"/>
      </w:numPr>
    </w:pPr>
  </w:style>
  <w:style w:type="numbering" w:customStyle="1" w:styleId="WWNum191211">
    <w:name w:val="WWNum191211"/>
    <w:basedOn w:val="Bezlisty"/>
    <w:rsid w:val="006E5647"/>
    <w:pPr>
      <w:numPr>
        <w:numId w:val="20"/>
      </w:numPr>
    </w:pPr>
  </w:style>
  <w:style w:type="numbering" w:customStyle="1" w:styleId="WWNum161211">
    <w:name w:val="WWNum161211"/>
    <w:basedOn w:val="Bezlisty"/>
    <w:rsid w:val="006E5647"/>
    <w:pPr>
      <w:numPr>
        <w:numId w:val="154"/>
      </w:numPr>
    </w:pPr>
  </w:style>
  <w:style w:type="numbering" w:customStyle="1" w:styleId="WWNum381211">
    <w:name w:val="WWNum381211"/>
    <w:basedOn w:val="Bezlisty"/>
    <w:rsid w:val="006E5647"/>
    <w:pPr>
      <w:numPr>
        <w:numId w:val="22"/>
      </w:numPr>
    </w:pPr>
  </w:style>
  <w:style w:type="numbering" w:customStyle="1" w:styleId="WWNum251211">
    <w:name w:val="WWNum251211"/>
    <w:basedOn w:val="Bezlisty"/>
    <w:rsid w:val="006E5647"/>
    <w:pPr>
      <w:numPr>
        <w:numId w:val="23"/>
      </w:numPr>
    </w:pPr>
  </w:style>
  <w:style w:type="numbering" w:customStyle="1" w:styleId="WWNum201211">
    <w:name w:val="WWNum201211"/>
    <w:basedOn w:val="Bezlisty"/>
    <w:rsid w:val="006E5647"/>
    <w:pPr>
      <w:numPr>
        <w:numId w:val="24"/>
      </w:numPr>
    </w:pPr>
  </w:style>
  <w:style w:type="numbering" w:customStyle="1" w:styleId="Styl11211">
    <w:name w:val="Styl11211"/>
    <w:rsid w:val="006E5647"/>
    <w:pPr>
      <w:numPr>
        <w:numId w:val="26"/>
      </w:numPr>
    </w:pPr>
  </w:style>
  <w:style w:type="numbering" w:customStyle="1" w:styleId="Styl21211">
    <w:name w:val="Styl21211"/>
    <w:rsid w:val="006E5647"/>
    <w:pPr>
      <w:numPr>
        <w:numId w:val="27"/>
      </w:numPr>
    </w:pPr>
  </w:style>
  <w:style w:type="numbering" w:customStyle="1" w:styleId="Bezlisty311">
    <w:name w:val="Bez listy311"/>
    <w:next w:val="Bezlisty"/>
    <w:uiPriority w:val="99"/>
    <w:semiHidden/>
    <w:unhideWhenUsed/>
    <w:rsid w:val="006E5647"/>
  </w:style>
  <w:style w:type="numbering" w:customStyle="1" w:styleId="Bezlisty411">
    <w:name w:val="Bez listy411"/>
    <w:next w:val="Bezlisty"/>
    <w:uiPriority w:val="99"/>
    <w:semiHidden/>
    <w:unhideWhenUsed/>
    <w:rsid w:val="006E5647"/>
  </w:style>
  <w:style w:type="paragraph" w:customStyle="1" w:styleId="pf0">
    <w:name w:val="pf0"/>
    <w:basedOn w:val="Normalny"/>
    <w:rsid w:val="006E5647"/>
    <w:pPr>
      <w:widowControl/>
      <w:autoSpaceDE/>
      <w:autoSpaceDN/>
      <w:spacing w:before="100" w:beforeAutospacing="1" w:after="100" w:afterAutospacing="1"/>
    </w:pPr>
    <w:rPr>
      <w:sz w:val="24"/>
      <w:szCs w:val="24"/>
      <w:lang w:eastAsia="pl-PL"/>
    </w:rPr>
  </w:style>
  <w:style w:type="character" w:customStyle="1" w:styleId="cf01">
    <w:name w:val="cf01"/>
    <w:rsid w:val="006E5647"/>
    <w:rPr>
      <w:rFonts w:ascii="Segoe UI" w:hAnsi="Segoe UI" w:cs="Segoe UI" w:hint="default"/>
      <w:sz w:val="18"/>
      <w:szCs w:val="18"/>
    </w:rPr>
  </w:style>
  <w:style w:type="numbering" w:customStyle="1" w:styleId="WWNum184">
    <w:name w:val="WWNum184"/>
    <w:basedOn w:val="Bezlisty"/>
    <w:rsid w:val="007C3278"/>
    <w:pPr>
      <w:numPr>
        <w:numId w:val="75"/>
      </w:numPr>
    </w:pPr>
  </w:style>
  <w:style w:type="paragraph" w:customStyle="1" w:styleId="paragraph">
    <w:name w:val="paragraph"/>
    <w:basedOn w:val="Normalny"/>
    <w:rsid w:val="00101042"/>
    <w:pPr>
      <w:widowControl/>
      <w:autoSpaceDE/>
      <w:autoSpaceDN/>
      <w:spacing w:before="100" w:beforeAutospacing="1" w:after="100" w:afterAutospacing="1"/>
    </w:pPr>
    <w:rPr>
      <w:sz w:val="24"/>
      <w:szCs w:val="24"/>
      <w:lang w:eastAsia="pl-PL"/>
    </w:rPr>
  </w:style>
  <w:style w:type="character" w:customStyle="1" w:styleId="normaltextrun">
    <w:name w:val="normaltextrun"/>
    <w:basedOn w:val="Domylnaczcionkaakapitu"/>
    <w:rsid w:val="00101042"/>
  </w:style>
  <w:style w:type="character" w:customStyle="1" w:styleId="eop">
    <w:name w:val="eop"/>
    <w:basedOn w:val="Domylnaczcionkaakapitu"/>
    <w:rsid w:val="00322082"/>
  </w:style>
  <w:style w:type="character" w:customStyle="1" w:styleId="spellingerror">
    <w:name w:val="spellingerror"/>
    <w:basedOn w:val="Domylnaczcionkaakapitu"/>
    <w:rsid w:val="00322082"/>
  </w:style>
  <w:style w:type="table" w:customStyle="1" w:styleId="Tabelasiatki1jasnaakcent41">
    <w:name w:val="Tabela siatki 1 — jasna — akcent 41"/>
    <w:basedOn w:val="Standardowy"/>
    <w:uiPriority w:val="46"/>
    <w:rsid w:val="0052558D"/>
    <w:pPr>
      <w:widowControl/>
      <w:autoSpaceDE/>
      <w:autoSpaceDN/>
    </w:pPr>
    <w:rPr>
      <w:lang w:val="pl-PL"/>
    </w:rPr>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customStyle="1" w:styleId="Tabelasiatki1jasnaakcent61">
    <w:name w:val="Tabela siatki 1 — jasna — akcent 61"/>
    <w:basedOn w:val="Standardowy"/>
    <w:uiPriority w:val="46"/>
    <w:rsid w:val="0052558D"/>
    <w:pPr>
      <w:widowControl/>
      <w:autoSpaceDE/>
      <w:autoSpaceDN/>
    </w:pPr>
    <w:rPr>
      <w:lang w:val="pl-PL"/>
    </w:r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customStyle="1" w:styleId="Tabelalisty2akcent61">
    <w:name w:val="Tabela listy 2 — akcent 61"/>
    <w:basedOn w:val="Standardowy"/>
    <w:uiPriority w:val="47"/>
    <w:rsid w:val="0052558D"/>
    <w:pPr>
      <w:widowControl/>
      <w:autoSpaceDE/>
      <w:autoSpaceDN/>
    </w:pPr>
    <w:rPr>
      <w:lang w:val="pl-PL"/>
    </w:r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listy21">
    <w:name w:val="Tabela listy 21"/>
    <w:basedOn w:val="Standardowy"/>
    <w:uiPriority w:val="47"/>
    <w:rsid w:val="0052558D"/>
    <w:pPr>
      <w:widowControl/>
      <w:autoSpaceDE/>
      <w:autoSpaceDN/>
    </w:pPr>
    <w:rPr>
      <w:lang w:val="pl-PL"/>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listy1jasnaakcent61">
    <w:name w:val="Tabela listy 1 — jasna — akcent 61"/>
    <w:basedOn w:val="Standardowy"/>
    <w:uiPriority w:val="46"/>
    <w:rsid w:val="0052558D"/>
    <w:pPr>
      <w:widowControl/>
      <w:autoSpaceDE/>
      <w:autoSpaceDN/>
    </w:pPr>
    <w:rPr>
      <w:lang w:val="pl-PL"/>
    </w:rPr>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61">
    <w:name w:val="Tabela siatki 6 — kolorowa — akcent 61"/>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7kolorowaakcent51">
    <w:name w:val="Tabela siatki 7 — kolorowa — akcent 51"/>
    <w:basedOn w:val="Standardowy"/>
    <w:uiPriority w:val="52"/>
    <w:rsid w:val="0052558D"/>
    <w:pPr>
      <w:widowControl/>
      <w:autoSpaceDE/>
      <w:autoSpaceDN/>
    </w:pPr>
    <w:rPr>
      <w:color w:val="31849B" w:themeColor="accent5" w:themeShade="BF"/>
      <w:lang w:val="pl-PL"/>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customStyle="1" w:styleId="Tabelasiatki6kolorowaakcent11">
    <w:name w:val="Tabela siatki 6 — kolorowa — akcent 11"/>
    <w:basedOn w:val="Standardowy"/>
    <w:uiPriority w:val="51"/>
    <w:rsid w:val="0052558D"/>
    <w:pPr>
      <w:widowControl/>
      <w:autoSpaceDE/>
      <w:autoSpaceDN/>
    </w:pPr>
    <w:rPr>
      <w:color w:val="365F91" w:themeColor="accent1" w:themeShade="BF"/>
      <w:lang w:val="pl-PL"/>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elasiatki4akcent61">
    <w:name w:val="Tabela siatki 4 — akcent 61"/>
    <w:basedOn w:val="Standardowy"/>
    <w:uiPriority w:val="49"/>
    <w:rsid w:val="0052558D"/>
    <w:pPr>
      <w:widowControl/>
      <w:autoSpaceDE/>
      <w:autoSpaceDN/>
    </w:pPr>
    <w:rPr>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customStyle="1" w:styleId="NormalnyWyjustowany">
    <w:name w:val="Normalny + Wyjustowany"/>
    <w:basedOn w:val="Normalny"/>
    <w:rsid w:val="0052558D"/>
    <w:pPr>
      <w:widowControl/>
      <w:autoSpaceDE/>
      <w:autoSpaceDN/>
      <w:jc w:val="both"/>
    </w:pPr>
    <w:rPr>
      <w:bCs/>
      <w:sz w:val="20"/>
      <w:szCs w:val="20"/>
      <w:lang w:eastAsia="pl-PL"/>
    </w:rPr>
  </w:style>
  <w:style w:type="table" w:customStyle="1" w:styleId="Tabelasiatki6kolorowaakcent62">
    <w:name w:val="Tabela siatki 6 — kolorowa — akcent 62"/>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
    <w:name w:val="Tabela siatki 6 — kolorowa — akcent 21"/>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character" w:styleId="Numerwiersza">
    <w:name w:val="line number"/>
    <w:basedOn w:val="Domylnaczcionkaakapitu"/>
    <w:uiPriority w:val="99"/>
    <w:semiHidden/>
    <w:unhideWhenUsed/>
    <w:rsid w:val="0052558D"/>
  </w:style>
  <w:style w:type="table" w:customStyle="1" w:styleId="Tabelasiatki6kolorowaakcent620">
    <w:name w:val="Tabela siatki 6 — kolorowa — akcent 62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
    <w:name w:val="Tabela siatki 6 — kolorowa — akcent 21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listy6kolorowaakcent21">
    <w:name w:val="Tabela listy 6 — kolorowa — akcent 21"/>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listy7kolorowaakcent21">
    <w:name w:val="Tabela listy 7 — kolorowa — akcent 21"/>
    <w:basedOn w:val="Standardowy"/>
    <w:uiPriority w:val="52"/>
    <w:rsid w:val="0052558D"/>
    <w:pPr>
      <w:widowControl/>
      <w:autoSpaceDE/>
      <w:autoSpaceDN/>
    </w:pPr>
    <w:rPr>
      <w:color w:val="943634" w:themeColor="accent2" w:themeShade="BF"/>
      <w:lang w:val="pl-P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atki5ciemnaakcent21">
    <w:name w:val="Tabela siatki 5 — ciemna — akcent 21"/>
    <w:basedOn w:val="Standardowy"/>
    <w:uiPriority w:val="50"/>
    <w:rsid w:val="0052558D"/>
    <w:pPr>
      <w:widowControl/>
      <w:autoSpaceDE/>
      <w:autoSpaceDN/>
    </w:pPr>
    <w:rPr>
      <w:lang w:val="pl-P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customStyle="1" w:styleId="Tabelalisty4akcent21">
    <w:name w:val="Tabela listy 4 — akcent 21"/>
    <w:basedOn w:val="Standardowy"/>
    <w:uiPriority w:val="49"/>
    <w:rsid w:val="0052558D"/>
    <w:pPr>
      <w:widowControl/>
      <w:autoSpaceDE/>
      <w:autoSpaceDN/>
    </w:pPr>
    <w:rPr>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listy3akcent21">
    <w:name w:val="Tabela listy 3 — akcent 21"/>
    <w:basedOn w:val="Standardowy"/>
    <w:uiPriority w:val="48"/>
    <w:rsid w:val="0052558D"/>
    <w:pPr>
      <w:widowControl/>
      <w:autoSpaceDE/>
      <w:autoSpaceDN/>
    </w:pPr>
    <w:rPr>
      <w:lang w:val="pl-PL"/>
    </w:r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customStyle="1" w:styleId="Zwykatabela41">
    <w:name w:val="Zwykła tabela 41"/>
    <w:basedOn w:val="Kolorowasiatkaakcent5"/>
    <w:uiPriority w:val="44"/>
    <w:rsid w:val="0052558D"/>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b/>
        <w:bCs/>
        <w:color w:val="FFFFFF" w:themeColor="background1"/>
      </w:rPr>
      <w:tblPr/>
      <w:tcPr>
        <w:shd w:val="clear" w:color="auto" w:fill="31849B" w:themeFill="accent5" w:themeFillShade="BF"/>
      </w:tcPr>
    </w:tblStylePr>
    <w:tblStylePr w:type="lastCol">
      <w:rPr>
        <w:b/>
        <w:bCs/>
        <w:color w:val="FFFFFF" w:themeColor="background1"/>
      </w:rPr>
      <w:tblPr/>
      <w:tcPr>
        <w:shd w:val="clear" w:color="auto" w:fill="31849B" w:themeFill="accent5" w:themeFillShade="BF"/>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Siatkatabelijasna1">
    <w:name w:val="Siatka tabeli — jasna1"/>
    <w:basedOn w:val="Standardowy"/>
    <w:uiPriority w:val="40"/>
    <w:rsid w:val="0052558D"/>
    <w:pPr>
      <w:widowControl/>
      <w:autoSpaceDE/>
      <w:autoSpaceDN/>
    </w:pPr>
    <w:rPr>
      <w:lang w:val="pl-P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elasiatki1jasnaakcent21">
    <w:name w:val="Tabela siatki 1 — jasna — akcent 21"/>
    <w:basedOn w:val="Standardowy"/>
    <w:uiPriority w:val="46"/>
    <w:rsid w:val="0052558D"/>
    <w:pPr>
      <w:widowControl/>
      <w:autoSpaceDE/>
      <w:autoSpaceDN/>
    </w:pPr>
    <w:rPr>
      <w:lang w:val="pl-PL"/>
    </w:r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Kolorowasiatkaakcent5">
    <w:name w:val="Colorful Grid Accent 5"/>
    <w:basedOn w:val="Standardowy"/>
    <w:uiPriority w:val="73"/>
    <w:semiHidden/>
    <w:unhideWhenUsed/>
    <w:rsid w:val="0052558D"/>
    <w:pPr>
      <w:widowControl/>
      <w:autoSpaceDE/>
      <w:autoSpaceDN/>
    </w:pPr>
    <w:rPr>
      <w:color w:val="000000" w:themeColor="text1"/>
      <w:lang w:val="pl-PL"/>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customStyle="1" w:styleId="Tabelalisty1jasnaakcent21">
    <w:name w:val="Tabela listy 1 — jasna — akcent 21"/>
    <w:basedOn w:val="Standardowy"/>
    <w:uiPriority w:val="46"/>
    <w:rsid w:val="0052558D"/>
    <w:pPr>
      <w:widowControl/>
      <w:autoSpaceDE/>
      <w:autoSpaceDN/>
    </w:pPr>
    <w:rPr>
      <w:lang w:val="pl-PL"/>
    </w:rPr>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
    <w:name w:val="Tabela siatki 6 — kolorowa — akcent 62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
    <w:name w:val="Tabela siatki 6 — kolorowa — akcent 21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0">
    <w:name w:val="Tabela siatki 6 — kolorowa — akcent 62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
    <w:name w:val="Tabela siatki 6 — kolorowa — akcent 21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00">
    <w:name w:val="Tabela siatki 6 — kolorowa — akcent 620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0">
    <w:name w:val="Tabela siatki 6 — kolorowa — akcent 210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000">
    <w:name w:val="Tabela siatki 6 — kolorowa — akcent 6200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00">
    <w:name w:val="Tabela siatki 6 — kolorowa — akcent 2100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0000">
    <w:name w:val="Tabela siatki 6 — kolorowa — akcent 62000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000">
    <w:name w:val="Tabela siatki 6 — kolorowa — akcent 21000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00000">
    <w:name w:val="Tabela siatki 6 — kolorowa — akcent 620000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0000">
    <w:name w:val="Tabela siatki 6 — kolorowa — akcent 210000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000000">
    <w:name w:val="Tabela siatki 6 — kolorowa — akcent 6200000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00000">
    <w:name w:val="Tabela siatki 6 — kolorowa — akcent 2100000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0000000">
    <w:name w:val="Tabela siatki 6 — kolorowa — akcent 62000000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000000">
    <w:name w:val="Tabela siatki 6 — kolorowa — akcent 21000000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00000000">
    <w:name w:val="Tabela siatki 6 — kolorowa — akcent 620000000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0000000">
    <w:name w:val="Tabela siatki 6 — kolorowa — akcent 210000000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000000000">
    <w:name w:val="Tabela siatki 6 — kolorowa — akcent 6200000000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00000000">
    <w:name w:val="Tabela siatki 6 — kolorowa — akcent 2100000000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0000000000">
    <w:name w:val="Tabela siatki 6 — kolorowa — akcent 62000000000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000000000">
    <w:name w:val="Tabela siatki 6 — kolorowa — akcent 21000000000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00000000000">
    <w:name w:val="Tabela siatki 6 — kolorowa — akcent 620000000000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0000000000">
    <w:name w:val="Tabela siatki 6 — kolorowa — akcent 210000000000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character" w:customStyle="1" w:styleId="Domylnaczcionkaakapitu0">
    <w:name w:val="Domy?lna czcionka akapitu"/>
    <w:basedOn w:val="Domylnaczcionkaakapitu"/>
    <w:rsid w:val="0052558D"/>
  </w:style>
  <w:style w:type="table" w:customStyle="1" w:styleId="Tabelasiatki6kolorowaakcent6200000000000000">
    <w:name w:val="Tabela siatki 6 — kolorowa — akcent 6200000000000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00000000000">
    <w:name w:val="Tabela siatki 6 — kolorowa — akcent 2100000000000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0000000000000">
    <w:name w:val="Tabela siatki 6 — kolorowa — akcent 62000000000000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000000000000">
    <w:name w:val="Tabela siatki 6 — kolorowa — akcent 21000000000000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00000000000000">
    <w:name w:val="Tabela siatki 6 — kolorowa — akcent 620000000000000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0000000000000">
    <w:name w:val="Tabela siatki 6 — kolorowa — akcent 210000000000000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000000000000000">
    <w:name w:val="Tabela siatki 6 — kolorowa — akcent 6200000000000000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00000000000000">
    <w:name w:val="Tabela siatki 6 — kolorowa — akcent 2100000000000000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elasiatki6kolorowaakcent62000000000000000000">
    <w:name w:val="Tabela siatki 6 — kolorowa — akcent 62000000000000000000"/>
    <w:basedOn w:val="Standardowy"/>
    <w:uiPriority w:val="51"/>
    <w:rsid w:val="0052558D"/>
    <w:pPr>
      <w:widowControl/>
      <w:autoSpaceDE/>
      <w:autoSpaceDN/>
    </w:pPr>
    <w:rPr>
      <w:color w:val="E36C0A" w:themeColor="accent6" w:themeShade="BF"/>
      <w:lang w:val="pl-P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Tabelasiatki6kolorowaakcent21000000000000000000">
    <w:name w:val="Tabela siatki 6 — kolorowa — akcent 21000000000000000000"/>
    <w:basedOn w:val="Standardowy"/>
    <w:uiPriority w:val="51"/>
    <w:rsid w:val="0052558D"/>
    <w:pPr>
      <w:widowControl/>
      <w:autoSpaceDE/>
      <w:autoSpaceDN/>
    </w:pPr>
    <w:rPr>
      <w:color w:val="943634" w:themeColor="accent2" w:themeShade="BF"/>
      <w:lang w:val="pl-PL"/>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character" w:styleId="Wzmianka">
    <w:name w:val="Mention"/>
    <w:basedOn w:val="Domylnaczcionkaakapitu"/>
    <w:uiPriority w:val="99"/>
    <w:unhideWhenUsed/>
    <w:rsid w:val="0052558D"/>
    <w:rPr>
      <w:color w:val="2B579A"/>
      <w:shd w:val="clear" w:color="auto" w:fill="E1DFDD"/>
    </w:rPr>
  </w:style>
  <w:style w:type="table" w:customStyle="1" w:styleId="Tabela-Siatka4">
    <w:name w:val="Tabela - Siatka4"/>
    <w:basedOn w:val="Standardowy"/>
    <w:next w:val="Tabela-Siatka"/>
    <w:uiPriority w:val="59"/>
    <w:rsid w:val="00BE15E6"/>
    <w:pPr>
      <w:widowControl/>
      <w:autoSpaceDE/>
      <w:autoSpaceDN/>
    </w:pPr>
    <w:rPr>
      <w:rFonts w:ascii="Calibri" w:eastAsia="Calibri" w:hAnsi="Calibri" w:cs="Times New Roman"/>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85">
    <w:name w:val="WWNum185"/>
    <w:basedOn w:val="Bezlisty"/>
    <w:rsid w:val="009B5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297281">
      <w:bodyDiv w:val="1"/>
      <w:marLeft w:val="0"/>
      <w:marRight w:val="0"/>
      <w:marTop w:val="0"/>
      <w:marBottom w:val="0"/>
      <w:divBdr>
        <w:top w:val="none" w:sz="0" w:space="0" w:color="auto"/>
        <w:left w:val="none" w:sz="0" w:space="0" w:color="auto"/>
        <w:bottom w:val="none" w:sz="0" w:space="0" w:color="auto"/>
        <w:right w:val="none" w:sz="0" w:space="0" w:color="auto"/>
      </w:divBdr>
    </w:div>
    <w:div w:id="207299479">
      <w:bodyDiv w:val="1"/>
      <w:marLeft w:val="0"/>
      <w:marRight w:val="0"/>
      <w:marTop w:val="0"/>
      <w:marBottom w:val="0"/>
      <w:divBdr>
        <w:top w:val="none" w:sz="0" w:space="0" w:color="auto"/>
        <w:left w:val="none" w:sz="0" w:space="0" w:color="auto"/>
        <w:bottom w:val="none" w:sz="0" w:space="0" w:color="auto"/>
        <w:right w:val="none" w:sz="0" w:space="0" w:color="auto"/>
      </w:divBdr>
      <w:divsChild>
        <w:div w:id="1264537035">
          <w:marLeft w:val="360"/>
          <w:marRight w:val="0"/>
          <w:marTop w:val="0"/>
          <w:marBottom w:val="0"/>
          <w:divBdr>
            <w:top w:val="none" w:sz="0" w:space="0" w:color="auto"/>
            <w:left w:val="none" w:sz="0" w:space="0" w:color="auto"/>
            <w:bottom w:val="none" w:sz="0" w:space="0" w:color="auto"/>
            <w:right w:val="none" w:sz="0" w:space="0" w:color="auto"/>
          </w:divBdr>
          <w:divsChild>
            <w:div w:id="91820278">
              <w:marLeft w:val="0"/>
              <w:marRight w:val="0"/>
              <w:marTop w:val="0"/>
              <w:marBottom w:val="0"/>
              <w:divBdr>
                <w:top w:val="none" w:sz="0" w:space="0" w:color="auto"/>
                <w:left w:val="none" w:sz="0" w:space="0" w:color="auto"/>
                <w:bottom w:val="none" w:sz="0" w:space="0" w:color="auto"/>
                <w:right w:val="none" w:sz="0" w:space="0" w:color="auto"/>
              </w:divBdr>
            </w:div>
            <w:div w:id="1859482">
              <w:marLeft w:val="0"/>
              <w:marRight w:val="0"/>
              <w:marTop w:val="0"/>
              <w:marBottom w:val="0"/>
              <w:divBdr>
                <w:top w:val="none" w:sz="0" w:space="0" w:color="auto"/>
                <w:left w:val="none" w:sz="0" w:space="0" w:color="auto"/>
                <w:bottom w:val="none" w:sz="0" w:space="0" w:color="auto"/>
                <w:right w:val="none" w:sz="0" w:space="0" w:color="auto"/>
              </w:divBdr>
              <w:divsChild>
                <w:div w:id="909312567">
                  <w:marLeft w:val="0"/>
                  <w:marRight w:val="0"/>
                  <w:marTop w:val="0"/>
                  <w:marBottom w:val="0"/>
                  <w:divBdr>
                    <w:top w:val="none" w:sz="0" w:space="0" w:color="auto"/>
                    <w:left w:val="none" w:sz="0" w:space="0" w:color="auto"/>
                    <w:bottom w:val="none" w:sz="0" w:space="0" w:color="auto"/>
                    <w:right w:val="none" w:sz="0" w:space="0" w:color="auto"/>
                  </w:divBdr>
                </w:div>
              </w:divsChild>
            </w:div>
            <w:div w:id="1040284794">
              <w:marLeft w:val="0"/>
              <w:marRight w:val="0"/>
              <w:marTop w:val="0"/>
              <w:marBottom w:val="0"/>
              <w:divBdr>
                <w:top w:val="none" w:sz="0" w:space="0" w:color="auto"/>
                <w:left w:val="none" w:sz="0" w:space="0" w:color="auto"/>
                <w:bottom w:val="none" w:sz="0" w:space="0" w:color="auto"/>
                <w:right w:val="none" w:sz="0" w:space="0" w:color="auto"/>
              </w:divBdr>
              <w:divsChild>
                <w:div w:id="682560057">
                  <w:marLeft w:val="0"/>
                  <w:marRight w:val="0"/>
                  <w:marTop w:val="0"/>
                  <w:marBottom w:val="0"/>
                  <w:divBdr>
                    <w:top w:val="none" w:sz="0" w:space="0" w:color="auto"/>
                    <w:left w:val="none" w:sz="0" w:space="0" w:color="auto"/>
                    <w:bottom w:val="none" w:sz="0" w:space="0" w:color="auto"/>
                    <w:right w:val="none" w:sz="0" w:space="0" w:color="auto"/>
                  </w:divBdr>
                </w:div>
              </w:divsChild>
            </w:div>
            <w:div w:id="399794281">
              <w:marLeft w:val="0"/>
              <w:marRight w:val="0"/>
              <w:marTop w:val="0"/>
              <w:marBottom w:val="0"/>
              <w:divBdr>
                <w:top w:val="none" w:sz="0" w:space="0" w:color="auto"/>
                <w:left w:val="none" w:sz="0" w:space="0" w:color="auto"/>
                <w:bottom w:val="none" w:sz="0" w:space="0" w:color="auto"/>
                <w:right w:val="none" w:sz="0" w:space="0" w:color="auto"/>
              </w:divBdr>
              <w:divsChild>
                <w:div w:id="189152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647041">
          <w:marLeft w:val="360"/>
          <w:marRight w:val="0"/>
          <w:marTop w:val="0"/>
          <w:marBottom w:val="0"/>
          <w:divBdr>
            <w:top w:val="none" w:sz="0" w:space="0" w:color="auto"/>
            <w:left w:val="none" w:sz="0" w:space="0" w:color="auto"/>
            <w:bottom w:val="none" w:sz="0" w:space="0" w:color="auto"/>
            <w:right w:val="none" w:sz="0" w:space="0" w:color="auto"/>
          </w:divBdr>
          <w:divsChild>
            <w:div w:id="149250532">
              <w:marLeft w:val="0"/>
              <w:marRight w:val="0"/>
              <w:marTop w:val="0"/>
              <w:marBottom w:val="0"/>
              <w:divBdr>
                <w:top w:val="none" w:sz="0" w:space="0" w:color="auto"/>
                <w:left w:val="none" w:sz="0" w:space="0" w:color="auto"/>
                <w:bottom w:val="none" w:sz="0" w:space="0" w:color="auto"/>
                <w:right w:val="none" w:sz="0" w:space="0" w:color="auto"/>
              </w:divBdr>
            </w:div>
          </w:divsChild>
        </w:div>
        <w:div w:id="1269511786">
          <w:marLeft w:val="360"/>
          <w:marRight w:val="0"/>
          <w:marTop w:val="0"/>
          <w:marBottom w:val="0"/>
          <w:divBdr>
            <w:top w:val="none" w:sz="0" w:space="0" w:color="auto"/>
            <w:left w:val="none" w:sz="0" w:space="0" w:color="auto"/>
            <w:bottom w:val="none" w:sz="0" w:space="0" w:color="auto"/>
            <w:right w:val="none" w:sz="0" w:space="0" w:color="auto"/>
          </w:divBdr>
          <w:divsChild>
            <w:div w:id="1426535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098388">
      <w:bodyDiv w:val="1"/>
      <w:marLeft w:val="0"/>
      <w:marRight w:val="0"/>
      <w:marTop w:val="0"/>
      <w:marBottom w:val="0"/>
      <w:divBdr>
        <w:top w:val="none" w:sz="0" w:space="0" w:color="auto"/>
        <w:left w:val="none" w:sz="0" w:space="0" w:color="auto"/>
        <w:bottom w:val="none" w:sz="0" w:space="0" w:color="auto"/>
        <w:right w:val="none" w:sz="0" w:space="0" w:color="auto"/>
      </w:divBdr>
    </w:div>
    <w:div w:id="536159010">
      <w:bodyDiv w:val="1"/>
      <w:marLeft w:val="0"/>
      <w:marRight w:val="0"/>
      <w:marTop w:val="0"/>
      <w:marBottom w:val="0"/>
      <w:divBdr>
        <w:top w:val="none" w:sz="0" w:space="0" w:color="auto"/>
        <w:left w:val="none" w:sz="0" w:space="0" w:color="auto"/>
        <w:bottom w:val="none" w:sz="0" w:space="0" w:color="auto"/>
        <w:right w:val="none" w:sz="0" w:space="0" w:color="auto"/>
      </w:divBdr>
    </w:div>
    <w:div w:id="1075126101">
      <w:bodyDiv w:val="1"/>
      <w:marLeft w:val="0"/>
      <w:marRight w:val="0"/>
      <w:marTop w:val="0"/>
      <w:marBottom w:val="0"/>
      <w:divBdr>
        <w:top w:val="none" w:sz="0" w:space="0" w:color="auto"/>
        <w:left w:val="none" w:sz="0" w:space="0" w:color="auto"/>
        <w:bottom w:val="none" w:sz="0" w:space="0" w:color="auto"/>
        <w:right w:val="none" w:sz="0" w:space="0" w:color="auto"/>
      </w:divBdr>
      <w:divsChild>
        <w:div w:id="1747726121">
          <w:marLeft w:val="360"/>
          <w:marRight w:val="0"/>
          <w:marTop w:val="0"/>
          <w:marBottom w:val="0"/>
          <w:divBdr>
            <w:top w:val="none" w:sz="0" w:space="0" w:color="auto"/>
            <w:left w:val="none" w:sz="0" w:space="0" w:color="auto"/>
            <w:bottom w:val="none" w:sz="0" w:space="0" w:color="auto"/>
            <w:right w:val="none" w:sz="0" w:space="0" w:color="auto"/>
          </w:divBdr>
          <w:divsChild>
            <w:div w:id="507986006">
              <w:marLeft w:val="0"/>
              <w:marRight w:val="0"/>
              <w:marTop w:val="0"/>
              <w:marBottom w:val="0"/>
              <w:divBdr>
                <w:top w:val="none" w:sz="0" w:space="0" w:color="auto"/>
                <w:left w:val="none" w:sz="0" w:space="0" w:color="auto"/>
                <w:bottom w:val="none" w:sz="0" w:space="0" w:color="auto"/>
                <w:right w:val="none" w:sz="0" w:space="0" w:color="auto"/>
              </w:divBdr>
            </w:div>
            <w:div w:id="1707221129">
              <w:marLeft w:val="0"/>
              <w:marRight w:val="0"/>
              <w:marTop w:val="0"/>
              <w:marBottom w:val="0"/>
              <w:divBdr>
                <w:top w:val="none" w:sz="0" w:space="0" w:color="auto"/>
                <w:left w:val="none" w:sz="0" w:space="0" w:color="auto"/>
                <w:bottom w:val="none" w:sz="0" w:space="0" w:color="auto"/>
                <w:right w:val="none" w:sz="0" w:space="0" w:color="auto"/>
              </w:divBdr>
              <w:divsChild>
                <w:div w:id="982199245">
                  <w:marLeft w:val="0"/>
                  <w:marRight w:val="0"/>
                  <w:marTop w:val="0"/>
                  <w:marBottom w:val="0"/>
                  <w:divBdr>
                    <w:top w:val="none" w:sz="0" w:space="0" w:color="auto"/>
                    <w:left w:val="none" w:sz="0" w:space="0" w:color="auto"/>
                    <w:bottom w:val="none" w:sz="0" w:space="0" w:color="auto"/>
                    <w:right w:val="none" w:sz="0" w:space="0" w:color="auto"/>
                  </w:divBdr>
                </w:div>
              </w:divsChild>
            </w:div>
            <w:div w:id="925841717">
              <w:marLeft w:val="0"/>
              <w:marRight w:val="0"/>
              <w:marTop w:val="0"/>
              <w:marBottom w:val="0"/>
              <w:divBdr>
                <w:top w:val="none" w:sz="0" w:space="0" w:color="auto"/>
                <w:left w:val="none" w:sz="0" w:space="0" w:color="auto"/>
                <w:bottom w:val="none" w:sz="0" w:space="0" w:color="auto"/>
                <w:right w:val="none" w:sz="0" w:space="0" w:color="auto"/>
              </w:divBdr>
              <w:divsChild>
                <w:div w:id="1086151738">
                  <w:marLeft w:val="0"/>
                  <w:marRight w:val="0"/>
                  <w:marTop w:val="0"/>
                  <w:marBottom w:val="0"/>
                  <w:divBdr>
                    <w:top w:val="none" w:sz="0" w:space="0" w:color="auto"/>
                    <w:left w:val="none" w:sz="0" w:space="0" w:color="auto"/>
                    <w:bottom w:val="none" w:sz="0" w:space="0" w:color="auto"/>
                    <w:right w:val="none" w:sz="0" w:space="0" w:color="auto"/>
                  </w:divBdr>
                </w:div>
              </w:divsChild>
            </w:div>
            <w:div w:id="273758128">
              <w:marLeft w:val="0"/>
              <w:marRight w:val="0"/>
              <w:marTop w:val="0"/>
              <w:marBottom w:val="0"/>
              <w:divBdr>
                <w:top w:val="none" w:sz="0" w:space="0" w:color="auto"/>
                <w:left w:val="none" w:sz="0" w:space="0" w:color="auto"/>
                <w:bottom w:val="none" w:sz="0" w:space="0" w:color="auto"/>
                <w:right w:val="none" w:sz="0" w:space="0" w:color="auto"/>
              </w:divBdr>
              <w:divsChild>
                <w:div w:id="1107383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397120">
          <w:marLeft w:val="360"/>
          <w:marRight w:val="0"/>
          <w:marTop w:val="0"/>
          <w:marBottom w:val="0"/>
          <w:divBdr>
            <w:top w:val="none" w:sz="0" w:space="0" w:color="auto"/>
            <w:left w:val="none" w:sz="0" w:space="0" w:color="auto"/>
            <w:bottom w:val="none" w:sz="0" w:space="0" w:color="auto"/>
            <w:right w:val="none" w:sz="0" w:space="0" w:color="auto"/>
          </w:divBdr>
          <w:divsChild>
            <w:div w:id="1142650529">
              <w:marLeft w:val="0"/>
              <w:marRight w:val="0"/>
              <w:marTop w:val="0"/>
              <w:marBottom w:val="0"/>
              <w:divBdr>
                <w:top w:val="none" w:sz="0" w:space="0" w:color="auto"/>
                <w:left w:val="none" w:sz="0" w:space="0" w:color="auto"/>
                <w:bottom w:val="none" w:sz="0" w:space="0" w:color="auto"/>
                <w:right w:val="none" w:sz="0" w:space="0" w:color="auto"/>
              </w:divBdr>
            </w:div>
          </w:divsChild>
        </w:div>
        <w:div w:id="1358003310">
          <w:marLeft w:val="360"/>
          <w:marRight w:val="0"/>
          <w:marTop w:val="0"/>
          <w:marBottom w:val="0"/>
          <w:divBdr>
            <w:top w:val="none" w:sz="0" w:space="0" w:color="auto"/>
            <w:left w:val="none" w:sz="0" w:space="0" w:color="auto"/>
            <w:bottom w:val="none" w:sz="0" w:space="0" w:color="auto"/>
            <w:right w:val="none" w:sz="0" w:space="0" w:color="auto"/>
          </w:divBdr>
          <w:divsChild>
            <w:div w:id="162360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8281043">
      <w:bodyDiv w:val="1"/>
      <w:marLeft w:val="0"/>
      <w:marRight w:val="0"/>
      <w:marTop w:val="0"/>
      <w:marBottom w:val="0"/>
      <w:divBdr>
        <w:top w:val="none" w:sz="0" w:space="0" w:color="auto"/>
        <w:left w:val="none" w:sz="0" w:space="0" w:color="auto"/>
        <w:bottom w:val="none" w:sz="0" w:space="0" w:color="auto"/>
        <w:right w:val="none" w:sz="0" w:space="0" w:color="auto"/>
      </w:divBdr>
    </w:div>
    <w:div w:id="18820875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power.cpe.gov.pl" TargetMode="External"/><Relationship Id="rId4" Type="http://schemas.openxmlformats.org/officeDocument/2006/relationships/settings" Target="settings.xml"/><Relationship Id="rId9" Type="http://schemas.openxmlformats.org/officeDocument/2006/relationships/hyperlink" Target="http://power.gov.pl"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1" Type="http://schemas.openxmlformats.org/officeDocument/2006/relationships/hyperlink" Target="http://widzialni.org/download/podrecznik-dobrych-praktyk-wcag-2.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9388A5-8FDE-431E-A8F6-F8E6C241E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66</Pages>
  <Words>20113</Words>
  <Characters>120681</Characters>
  <Application>Microsoft Office Word</Application>
  <DocSecurity>0</DocSecurity>
  <Lines>1005</Lines>
  <Paragraphs>281</Paragraphs>
  <ScaleCrop>false</ScaleCrop>
  <HeadingPairs>
    <vt:vector size="2" baseType="variant">
      <vt:variant>
        <vt:lpstr>Tytuł</vt:lpstr>
      </vt:variant>
      <vt:variant>
        <vt:i4>1</vt:i4>
      </vt:variant>
    </vt:vector>
  </HeadingPairs>
  <TitlesOfParts>
    <vt:vector size="1" baseType="lpstr">
      <vt:lpstr>siwz 9/13/PN</vt:lpstr>
    </vt:vector>
  </TitlesOfParts>
  <Company/>
  <LinksUpToDate>false</LinksUpToDate>
  <CharactersWithSpaces>140513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9/13/PN</dc:title>
  <dc:creator>Maja Hernik</dc:creator>
  <cp:lastModifiedBy>Katarzyna Romanowska</cp:lastModifiedBy>
  <cp:revision>2</cp:revision>
  <cp:lastPrinted>2021-06-24T07:16:00Z</cp:lastPrinted>
  <dcterms:created xsi:type="dcterms:W3CDTF">2021-09-23T11:58:00Z</dcterms:created>
  <dcterms:modified xsi:type="dcterms:W3CDTF">2021-09-23T11:58:00Z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2021-01-12T00:00:00Z</vt:filetime>
  </property>
  <property fmtid="{D5CDD505-2E9C-101B-9397-08002B2CF9AE}" pid="3" name="Creator">
    <vt:lpwstr>Microsoft Office Word</vt:lpwstr>
  </property>
  <property fmtid="{D5CDD505-2E9C-101B-9397-08002B2CF9AE}" pid="4" name="LastSaved">
    <vt:filetime>2021-01-18T00:00:00Z</vt:filetime>
  </property>
</Properties>
</file>