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B2F9B" w14:textId="43247D2B" w:rsidR="00F7208E" w:rsidRPr="00991F16" w:rsidRDefault="00AB2600">
      <w:pPr>
        <w:spacing w:before="91"/>
        <w:ind w:right="116"/>
        <w:jc w:val="right"/>
        <w:rPr>
          <w:rFonts w:asciiTheme="minorHAnsi" w:hAnsiTheme="minorHAnsi" w:cstheme="minorHAnsi"/>
          <w:b/>
          <w:i/>
        </w:rPr>
      </w:pPr>
      <w:r>
        <w:rPr>
          <w:rFonts w:asciiTheme="minorHAnsi" w:hAnsiTheme="minorHAnsi" w:cstheme="minorHAnsi"/>
          <w:b/>
          <w:i/>
        </w:rPr>
        <w:t>Z</w:t>
      </w:r>
      <w:r w:rsidR="008C7CF7" w:rsidRPr="00991F16">
        <w:rPr>
          <w:rFonts w:asciiTheme="minorHAnsi" w:hAnsiTheme="minorHAnsi" w:cstheme="minorHAnsi"/>
          <w:b/>
          <w:i/>
        </w:rPr>
        <w:t>ałącznik Nr 1 do SWZ</w:t>
      </w:r>
    </w:p>
    <w:p w14:paraId="6BA3EB84" w14:textId="77777777" w:rsidR="00F7208E" w:rsidRPr="00991F16" w:rsidRDefault="00F7208E">
      <w:pPr>
        <w:pStyle w:val="Tekstpodstawowy"/>
        <w:spacing w:before="8"/>
        <w:rPr>
          <w:rFonts w:asciiTheme="minorHAnsi" w:hAnsiTheme="minorHAnsi" w:cstheme="minorHAnsi"/>
          <w:b/>
          <w:i/>
        </w:rPr>
      </w:pPr>
    </w:p>
    <w:p w14:paraId="73E2F4E9" w14:textId="77777777" w:rsidR="00E449CC" w:rsidRPr="00E449CC" w:rsidRDefault="00E449CC" w:rsidP="00E449CC">
      <w:pPr>
        <w:spacing w:line="276" w:lineRule="auto"/>
        <w:ind w:left="749" w:right="611"/>
        <w:jc w:val="center"/>
        <w:outlineLvl w:val="0"/>
        <w:rPr>
          <w:rFonts w:asciiTheme="minorHAnsi" w:hAnsiTheme="minorHAnsi" w:cstheme="minorHAnsi"/>
          <w:b/>
          <w:bCs/>
        </w:rPr>
      </w:pPr>
      <w:r w:rsidRPr="00E449CC">
        <w:rPr>
          <w:rFonts w:asciiTheme="minorHAnsi" w:hAnsiTheme="minorHAnsi" w:cstheme="minorHAnsi"/>
          <w:b/>
          <w:bCs/>
        </w:rPr>
        <w:t>FORMULARZ OFERTY</w:t>
      </w:r>
    </w:p>
    <w:p w14:paraId="64DA81CF" w14:textId="77777777" w:rsidR="00E449CC" w:rsidRPr="00E449CC" w:rsidRDefault="00E449CC" w:rsidP="00E449CC">
      <w:pPr>
        <w:spacing w:line="276" w:lineRule="auto"/>
        <w:ind w:left="749" w:right="611"/>
        <w:jc w:val="center"/>
        <w:rPr>
          <w:rFonts w:asciiTheme="minorHAnsi" w:hAnsiTheme="minorHAnsi" w:cstheme="minorHAnsi"/>
          <w:b/>
        </w:rPr>
      </w:pPr>
      <w:r w:rsidRPr="00E449CC">
        <w:rPr>
          <w:rFonts w:asciiTheme="minorHAnsi" w:hAnsiTheme="minorHAnsi" w:cstheme="minorHAnsi"/>
          <w:b/>
        </w:rPr>
        <w:t>dla Centrum Projektów Europejskich w Warszawie</w:t>
      </w:r>
    </w:p>
    <w:p w14:paraId="2DB2C315" w14:textId="77777777" w:rsidR="00E449CC" w:rsidRPr="00E449CC" w:rsidRDefault="00E449CC" w:rsidP="00E449CC">
      <w:pPr>
        <w:spacing w:line="276" w:lineRule="auto"/>
        <w:ind w:left="258"/>
        <w:rPr>
          <w:rFonts w:asciiTheme="minorHAnsi" w:hAnsiTheme="minorHAnsi" w:cstheme="minorHAnsi"/>
        </w:rPr>
      </w:pPr>
    </w:p>
    <w:p w14:paraId="3DF2D126"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Ja/my* niżej podpisani:</w:t>
      </w:r>
    </w:p>
    <w:p w14:paraId="274E7473"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w:t>
      </w:r>
    </w:p>
    <w:p w14:paraId="07D62ADC" w14:textId="77777777" w:rsidR="00E449CC" w:rsidRPr="00E449CC" w:rsidRDefault="00E449CC" w:rsidP="00E449CC">
      <w:pPr>
        <w:spacing w:line="276" w:lineRule="auto"/>
        <w:ind w:left="749" w:right="611"/>
        <w:jc w:val="center"/>
        <w:rPr>
          <w:rFonts w:asciiTheme="minorHAnsi" w:hAnsiTheme="minorHAnsi" w:cstheme="minorHAnsi"/>
          <w:i/>
        </w:rPr>
      </w:pPr>
      <w:r w:rsidRPr="00E449CC">
        <w:rPr>
          <w:rFonts w:asciiTheme="minorHAnsi" w:hAnsiTheme="minorHAnsi" w:cstheme="minorHAnsi"/>
          <w:i/>
        </w:rPr>
        <w:t>(imię, nazwisko, stanowisko/podstawa do reprezentacji)</w:t>
      </w:r>
    </w:p>
    <w:p w14:paraId="3E36ED8C"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działając w imieniu i na rzecz:</w:t>
      </w:r>
    </w:p>
    <w:p w14:paraId="5C43F377" w14:textId="39B2511D"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w:t>
      </w:r>
    </w:p>
    <w:p w14:paraId="35E013BE" w14:textId="7DD12CDC"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w:t>
      </w:r>
      <w:r>
        <w:rPr>
          <w:rFonts w:asciiTheme="minorHAnsi" w:hAnsiTheme="minorHAnsi" w:cstheme="minorHAnsi"/>
        </w:rPr>
        <w:t>................................................................................................................................</w:t>
      </w:r>
    </w:p>
    <w:p w14:paraId="70622EFF" w14:textId="77777777" w:rsidR="00E449CC" w:rsidRPr="00E449CC" w:rsidRDefault="00E449CC" w:rsidP="00E449CC">
      <w:pPr>
        <w:spacing w:line="276" w:lineRule="auto"/>
        <w:ind w:left="313" w:right="172"/>
        <w:jc w:val="center"/>
        <w:rPr>
          <w:rFonts w:asciiTheme="minorHAnsi" w:hAnsiTheme="minorHAnsi" w:cstheme="minorHAnsi"/>
          <w:i/>
        </w:rPr>
      </w:pPr>
      <w:r w:rsidRPr="00E449CC">
        <w:rPr>
          <w:rFonts w:asciiTheme="minorHAnsi" w:hAnsiTheme="minorHAnsi" w:cstheme="minorHAnsi"/>
          <w:i/>
        </w:rPr>
        <w:t>(pełna nazwa Wykonawcy/Wykonawców w przypadku wykonawców wspólnie ubiegających się o udzielenie zamówienia)</w:t>
      </w:r>
    </w:p>
    <w:p w14:paraId="01B1D7B7"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Adres:</w:t>
      </w:r>
    </w:p>
    <w:p w14:paraId="1EAD2A53" w14:textId="77777777" w:rsidR="00E449CC" w:rsidRPr="00E449CC" w:rsidRDefault="00E449CC" w:rsidP="00E449CC">
      <w:pPr>
        <w:spacing w:line="276" w:lineRule="auto"/>
        <w:ind w:left="258" w:right="152"/>
        <w:rPr>
          <w:rFonts w:asciiTheme="minorHAnsi" w:hAnsiTheme="minorHAnsi" w:cstheme="minorHAnsi"/>
        </w:rPr>
      </w:pPr>
      <w:r w:rsidRPr="00E449CC">
        <w:rPr>
          <w:rFonts w:asciiTheme="minorHAnsi" w:hAnsiTheme="minorHAnsi" w:cstheme="minorHAnsi"/>
        </w:rPr>
        <w:t>…………………………………………………………………………………………………………… Kraj</w:t>
      </w:r>
      <w:r w:rsidRPr="00E449CC">
        <w:rPr>
          <w:rFonts w:asciiTheme="minorHAnsi" w:hAnsiTheme="minorHAnsi" w:cstheme="minorHAnsi"/>
          <w:spacing w:val="-2"/>
        </w:rPr>
        <w:t xml:space="preserve"> </w:t>
      </w:r>
      <w:r w:rsidRPr="00E449CC">
        <w:rPr>
          <w:rFonts w:asciiTheme="minorHAnsi" w:hAnsiTheme="minorHAnsi" w:cstheme="minorHAnsi"/>
        </w:rPr>
        <w:t>…………………………………..</w:t>
      </w:r>
    </w:p>
    <w:p w14:paraId="743D7763"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REGON</w:t>
      </w:r>
      <w:r w:rsidRPr="00E449CC">
        <w:rPr>
          <w:rFonts w:asciiTheme="minorHAnsi" w:hAnsiTheme="minorHAnsi" w:cstheme="minorHAnsi"/>
          <w:spacing w:val="-5"/>
        </w:rPr>
        <w:t xml:space="preserve"> </w:t>
      </w:r>
      <w:r w:rsidRPr="00E449CC">
        <w:rPr>
          <w:rFonts w:asciiTheme="minorHAnsi" w:hAnsiTheme="minorHAnsi" w:cstheme="minorHAnsi"/>
        </w:rPr>
        <w:t>………………………………</w:t>
      </w:r>
    </w:p>
    <w:p w14:paraId="7519FB83"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NIP:</w:t>
      </w:r>
      <w:r w:rsidRPr="00E449CC">
        <w:rPr>
          <w:rFonts w:asciiTheme="minorHAnsi" w:hAnsiTheme="minorHAnsi" w:cstheme="minorHAnsi"/>
          <w:spacing w:val="-4"/>
        </w:rPr>
        <w:t xml:space="preserve"> </w:t>
      </w:r>
      <w:r w:rsidRPr="00E449CC">
        <w:rPr>
          <w:rFonts w:asciiTheme="minorHAnsi" w:hAnsiTheme="minorHAnsi" w:cstheme="minorHAnsi"/>
        </w:rPr>
        <w:t>…………………………………..</w:t>
      </w:r>
    </w:p>
    <w:p w14:paraId="00D2B5D2"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TEL.</w:t>
      </w:r>
      <w:r w:rsidRPr="00E449CC">
        <w:rPr>
          <w:rFonts w:asciiTheme="minorHAnsi" w:hAnsiTheme="minorHAnsi" w:cstheme="minorHAnsi"/>
          <w:spacing w:val="-4"/>
        </w:rPr>
        <w:t xml:space="preserve"> </w:t>
      </w:r>
      <w:r w:rsidRPr="00E449CC">
        <w:rPr>
          <w:rFonts w:asciiTheme="minorHAnsi" w:hAnsiTheme="minorHAnsi" w:cstheme="minorHAnsi"/>
        </w:rPr>
        <w:t>…………………………………..</w:t>
      </w:r>
    </w:p>
    <w:p w14:paraId="2E95FC0D"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 xml:space="preserve">Adres skrzynki </w:t>
      </w:r>
      <w:proofErr w:type="spellStart"/>
      <w:r w:rsidRPr="00E449CC">
        <w:rPr>
          <w:rFonts w:asciiTheme="minorHAnsi" w:hAnsiTheme="minorHAnsi" w:cstheme="minorHAnsi"/>
        </w:rPr>
        <w:t>ePUAP</w:t>
      </w:r>
      <w:proofErr w:type="spellEnd"/>
      <w:r w:rsidRPr="00E449CC">
        <w:rPr>
          <w:rFonts w:asciiTheme="minorHAnsi" w:hAnsiTheme="minorHAnsi" w:cstheme="minorHAnsi"/>
        </w:rPr>
        <w:t xml:space="preserve"> ……………………………………………</w:t>
      </w:r>
    </w:p>
    <w:p w14:paraId="4AF3527E"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adres e-mail:……………………………………</w:t>
      </w:r>
    </w:p>
    <w:p w14:paraId="73B093F5" w14:textId="77777777" w:rsidR="00E449CC" w:rsidRPr="00E449CC" w:rsidRDefault="00E449CC" w:rsidP="00E449CC">
      <w:pPr>
        <w:spacing w:line="276" w:lineRule="auto"/>
        <w:ind w:left="258"/>
        <w:rPr>
          <w:rFonts w:asciiTheme="minorHAnsi" w:hAnsiTheme="minorHAnsi" w:cstheme="minorHAnsi"/>
          <w:i/>
        </w:rPr>
      </w:pPr>
      <w:r w:rsidRPr="00E449CC">
        <w:rPr>
          <w:rFonts w:asciiTheme="minorHAnsi" w:hAnsiTheme="minorHAnsi" w:cstheme="minorHAnsi"/>
          <w:i/>
        </w:rPr>
        <w:t>(na który Zamawiający ma przesyłać korespondencję)</w:t>
      </w:r>
    </w:p>
    <w:p w14:paraId="582920FA" w14:textId="77777777" w:rsidR="00E449CC" w:rsidRPr="00E449CC" w:rsidRDefault="00E449CC" w:rsidP="00E449CC">
      <w:pPr>
        <w:spacing w:line="276" w:lineRule="auto"/>
        <w:ind w:left="258"/>
        <w:rPr>
          <w:rFonts w:asciiTheme="minorHAnsi" w:hAnsiTheme="minorHAnsi" w:cstheme="minorHAnsi"/>
          <w:i/>
        </w:rPr>
      </w:pPr>
    </w:p>
    <w:p w14:paraId="3CE30424"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Wykonawca jest:</w:t>
      </w:r>
    </w:p>
    <w:p w14:paraId="6C22B370"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sym w:font="Symbol" w:char="F07F"/>
      </w:r>
      <w:r w:rsidRPr="00E449CC">
        <w:rPr>
          <w:rFonts w:asciiTheme="minorHAnsi" w:hAnsiTheme="minorHAnsi" w:cstheme="minorHAnsi"/>
        </w:rPr>
        <w:t xml:space="preserve"> mikro przedsiębiorcą*</w:t>
      </w:r>
    </w:p>
    <w:p w14:paraId="0A4AD224"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sym w:font="Symbol" w:char="F07F"/>
      </w:r>
      <w:r w:rsidRPr="00E449CC">
        <w:rPr>
          <w:rFonts w:asciiTheme="minorHAnsi" w:hAnsiTheme="minorHAnsi" w:cstheme="minorHAnsi"/>
        </w:rPr>
        <w:t xml:space="preserve"> małym przedsiębiorcą*</w:t>
      </w:r>
    </w:p>
    <w:p w14:paraId="736C6BB1"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sym w:font="Symbol" w:char="F07F"/>
      </w:r>
      <w:r w:rsidRPr="00E449CC">
        <w:rPr>
          <w:rFonts w:asciiTheme="minorHAnsi" w:hAnsiTheme="minorHAnsi" w:cstheme="minorHAnsi"/>
        </w:rPr>
        <w:t xml:space="preserve"> średnim przedsiębiorcą*</w:t>
      </w:r>
    </w:p>
    <w:p w14:paraId="4023AFBC" w14:textId="4ACB7742" w:rsidR="00E449CC" w:rsidRDefault="009237AB" w:rsidP="00E449CC">
      <w:pPr>
        <w:spacing w:line="276" w:lineRule="auto"/>
        <w:jc w:val="both"/>
        <w:rPr>
          <w:rFonts w:ascii="Calibri" w:hAnsi="Calibri" w:cs="Calibri"/>
          <w:i/>
          <w:iCs/>
        </w:rPr>
      </w:pPr>
      <w:bookmarkStart w:id="0" w:name="_Hlk72831651"/>
      <w:r w:rsidRPr="001832DE">
        <w:rPr>
          <w:bCs/>
        </w:rPr>
        <w:t xml:space="preserve"> </w:t>
      </w:r>
      <w:r w:rsidR="00E449CC" w:rsidRPr="00BC3BD6">
        <w:rPr>
          <w:rFonts w:ascii="Calibri" w:hAnsi="Calibri" w:cs="Calibri"/>
        </w:rPr>
        <w:t>*</w:t>
      </w:r>
      <w:r w:rsidR="00E449CC" w:rsidRPr="00E449CC">
        <w:rPr>
          <w:rFonts w:ascii="Calibri" w:hAnsi="Calibri" w:cs="Calibri"/>
          <w:i/>
          <w:iCs/>
        </w:rPr>
        <w:t>proszę wskazać właściwe</w:t>
      </w:r>
    </w:p>
    <w:p w14:paraId="7AAAFBF6" w14:textId="77777777" w:rsidR="00E449CC" w:rsidRPr="00BC3BD6" w:rsidRDefault="00E449CC" w:rsidP="00E449CC">
      <w:pPr>
        <w:spacing w:line="276" w:lineRule="auto"/>
        <w:jc w:val="both"/>
        <w:rPr>
          <w:rFonts w:ascii="Calibri" w:hAnsi="Calibri" w:cs="Calibri"/>
        </w:rPr>
      </w:pPr>
    </w:p>
    <w:p w14:paraId="5608FA65" w14:textId="44F8C3AE" w:rsidR="00E449CC" w:rsidRDefault="00E449CC" w:rsidP="00897B5B">
      <w:pPr>
        <w:ind w:right="-427"/>
        <w:jc w:val="both"/>
        <w:rPr>
          <w:rFonts w:ascii="Calibri" w:hAnsi="Calibri" w:cs="Calibri"/>
        </w:rPr>
      </w:pPr>
      <w:r w:rsidRPr="00BC3BD6">
        <w:rPr>
          <w:rFonts w:ascii="Calibri" w:hAnsi="Calibri" w:cs="Calibri"/>
        </w:rPr>
        <w:t>w odpowiedzi na publiczne ogłoszenie o zamówieniu nr WA.263.</w:t>
      </w:r>
      <w:r w:rsidR="00F211B7">
        <w:rPr>
          <w:rFonts w:ascii="Calibri" w:hAnsi="Calibri" w:cs="Calibri"/>
        </w:rPr>
        <w:t>3</w:t>
      </w:r>
      <w:r w:rsidR="00225DFA">
        <w:rPr>
          <w:rFonts w:ascii="Calibri" w:hAnsi="Calibri" w:cs="Calibri"/>
        </w:rPr>
        <w:t>7</w:t>
      </w:r>
      <w:r w:rsidR="00AB2600">
        <w:rPr>
          <w:rFonts w:ascii="Calibri" w:hAnsi="Calibri" w:cs="Calibri"/>
        </w:rPr>
        <w:t>.</w:t>
      </w:r>
      <w:r w:rsidRPr="00BC3BD6">
        <w:rPr>
          <w:rFonts w:ascii="Calibri" w:hAnsi="Calibri" w:cs="Calibri"/>
        </w:rPr>
        <w:t>202</w:t>
      </w:r>
      <w:r>
        <w:rPr>
          <w:rFonts w:ascii="Calibri" w:hAnsi="Calibri" w:cs="Calibri"/>
        </w:rPr>
        <w:t>1</w:t>
      </w:r>
      <w:r w:rsidRPr="00BC3BD6">
        <w:rPr>
          <w:rFonts w:ascii="Calibri" w:hAnsi="Calibri" w:cs="Calibri"/>
        </w:rPr>
        <w:t>.</w:t>
      </w:r>
      <w:r w:rsidR="00F170D4">
        <w:rPr>
          <w:rFonts w:ascii="Calibri" w:hAnsi="Calibri" w:cs="Calibri"/>
        </w:rPr>
        <w:t>KR</w:t>
      </w:r>
      <w:r w:rsidRPr="00BC3BD6">
        <w:rPr>
          <w:rFonts w:ascii="Calibri" w:hAnsi="Calibri" w:cs="Calibri"/>
        </w:rPr>
        <w:t xml:space="preserve"> dotyczące postępowania prowadzonego przez Centrum Projektów Europejskich w trybie art. </w:t>
      </w:r>
      <w:r>
        <w:rPr>
          <w:rFonts w:ascii="Calibri" w:hAnsi="Calibri" w:cs="Calibri"/>
        </w:rPr>
        <w:t xml:space="preserve">275 pkt 1 </w:t>
      </w:r>
      <w:r w:rsidRPr="00BC3BD6">
        <w:rPr>
          <w:rFonts w:ascii="Calibri" w:hAnsi="Calibri" w:cs="Calibri"/>
        </w:rPr>
        <w:t xml:space="preserve"> ustawy </w:t>
      </w:r>
      <w:proofErr w:type="spellStart"/>
      <w:r w:rsidRPr="00BC3BD6">
        <w:rPr>
          <w:rFonts w:ascii="Calibri" w:hAnsi="Calibri" w:cs="Calibri"/>
        </w:rPr>
        <w:t>Pzp</w:t>
      </w:r>
      <w:proofErr w:type="spellEnd"/>
      <w:r w:rsidRPr="00BC3BD6">
        <w:rPr>
          <w:rFonts w:ascii="Calibri" w:hAnsi="Calibri" w:cs="Calibri"/>
        </w:rPr>
        <w:t xml:space="preserve"> </w:t>
      </w:r>
      <w:r w:rsidRPr="00495984">
        <w:rPr>
          <w:rFonts w:ascii="Calibri" w:hAnsi="Calibri" w:cs="Calibri"/>
        </w:rPr>
        <w:t xml:space="preserve">na </w:t>
      </w:r>
      <w:bookmarkStart w:id="1" w:name="_Hlk81984817"/>
      <w:r w:rsidR="00225DFA" w:rsidRPr="00225DFA">
        <w:rPr>
          <w:rFonts w:ascii="Calibri" w:hAnsi="Calibri" w:cs="Calibri"/>
          <w:bCs/>
          <w:iCs/>
        </w:rPr>
        <w:t>opracowanie graficzne, przygotowanie do druku, druk i dostawa do siedziby Zamawiającego (wraz z przeniesieniem własności) kalendarzy ściennych trójdzielnych na rok 2022 na potrzeby Programu</w:t>
      </w:r>
      <w:r w:rsidR="00897B5B">
        <w:rPr>
          <w:rFonts w:ascii="Calibri" w:hAnsi="Calibri" w:cs="Calibri"/>
        </w:rPr>
        <w:t>,</w:t>
      </w:r>
      <w:bookmarkEnd w:id="1"/>
      <w:r w:rsidR="00897B5B">
        <w:rPr>
          <w:rFonts w:ascii="Calibri" w:hAnsi="Calibri" w:cs="Calibri"/>
        </w:rPr>
        <w:t xml:space="preserve"> </w:t>
      </w:r>
      <w:r w:rsidRPr="00BC3BD6">
        <w:rPr>
          <w:rFonts w:ascii="Calibri" w:hAnsi="Calibri" w:cs="Calibri"/>
          <w:u w:val="single"/>
        </w:rPr>
        <w:t>składam/składamy niniejszą ofertę</w:t>
      </w:r>
      <w:r w:rsidRPr="00BC3BD6">
        <w:rPr>
          <w:rFonts w:ascii="Calibri" w:hAnsi="Calibri" w:cs="Calibri"/>
        </w:rPr>
        <w:t>:</w:t>
      </w:r>
    </w:p>
    <w:bookmarkEnd w:id="0"/>
    <w:p w14:paraId="222274C6" w14:textId="77777777" w:rsidR="008B4F61" w:rsidRPr="00C771DA" w:rsidRDefault="008B4F61" w:rsidP="00444BDC">
      <w:pPr>
        <w:pStyle w:val="Tekstpodstawowy"/>
        <w:widowControl/>
        <w:numPr>
          <w:ilvl w:val="0"/>
          <w:numId w:val="81"/>
        </w:numPr>
        <w:autoSpaceDE/>
        <w:autoSpaceDN/>
        <w:ind w:left="425" w:hanging="425"/>
        <w:jc w:val="both"/>
        <w:rPr>
          <w:rFonts w:asciiTheme="minorHAnsi" w:hAnsiTheme="minorHAnsi"/>
          <w:b/>
        </w:rPr>
      </w:pPr>
      <w:r w:rsidRPr="00C771DA">
        <w:rPr>
          <w:rFonts w:asciiTheme="minorHAnsi" w:hAnsiTheme="minorHAnsi"/>
          <w:b/>
        </w:rPr>
        <w:t>Kryterium cena brutto zamówienia:</w:t>
      </w:r>
    </w:p>
    <w:tbl>
      <w:tblPr>
        <w:tblW w:w="1087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85"/>
        <w:gridCol w:w="1418"/>
        <w:gridCol w:w="1559"/>
        <w:gridCol w:w="709"/>
        <w:gridCol w:w="2504"/>
        <w:gridCol w:w="2133"/>
      </w:tblGrid>
      <w:tr w:rsidR="00444BDC" w:rsidRPr="00444BDC" w14:paraId="638A19D3" w14:textId="7E2DF55D" w:rsidTr="00444BDC">
        <w:trPr>
          <w:trHeight w:val="560"/>
        </w:trPr>
        <w:tc>
          <w:tcPr>
            <w:tcW w:w="567" w:type="dxa"/>
            <w:tcBorders>
              <w:top w:val="single" w:sz="4" w:space="0" w:color="auto"/>
              <w:left w:val="single" w:sz="4" w:space="0" w:color="auto"/>
              <w:bottom w:val="single" w:sz="4" w:space="0" w:color="auto"/>
              <w:right w:val="single" w:sz="4" w:space="0" w:color="auto"/>
            </w:tcBorders>
            <w:hideMark/>
          </w:tcPr>
          <w:p w14:paraId="4C444BBE" w14:textId="77777777" w:rsidR="00444BDC" w:rsidRPr="00444BDC" w:rsidRDefault="00444BDC" w:rsidP="00444BDC">
            <w:pPr>
              <w:widowControl/>
              <w:autoSpaceDE/>
              <w:autoSpaceDN/>
              <w:spacing w:line="276" w:lineRule="auto"/>
              <w:jc w:val="both"/>
              <w:rPr>
                <w:rFonts w:ascii="Calibri" w:hAnsi="Calibri"/>
                <w:b/>
                <w:lang w:eastAsia="pl-PL"/>
              </w:rPr>
            </w:pPr>
            <w:r w:rsidRPr="00444BDC">
              <w:rPr>
                <w:rFonts w:ascii="Calibri" w:hAnsi="Calibri"/>
                <w:b/>
                <w:lang w:eastAsia="pl-PL"/>
              </w:rPr>
              <w:t>Lp.</w:t>
            </w:r>
          </w:p>
        </w:tc>
        <w:tc>
          <w:tcPr>
            <w:tcW w:w="1985" w:type="dxa"/>
            <w:tcBorders>
              <w:top w:val="single" w:sz="4" w:space="0" w:color="auto"/>
              <w:left w:val="single" w:sz="4" w:space="0" w:color="auto"/>
              <w:bottom w:val="single" w:sz="4" w:space="0" w:color="auto"/>
              <w:right w:val="single" w:sz="4" w:space="0" w:color="auto"/>
            </w:tcBorders>
            <w:hideMark/>
          </w:tcPr>
          <w:p w14:paraId="731A8D97" w14:textId="77777777" w:rsidR="00444BDC" w:rsidRPr="00444BDC" w:rsidRDefault="00444BDC" w:rsidP="00444BDC">
            <w:pPr>
              <w:widowControl/>
              <w:autoSpaceDE/>
              <w:autoSpaceDN/>
              <w:spacing w:line="276" w:lineRule="auto"/>
              <w:jc w:val="both"/>
              <w:rPr>
                <w:rFonts w:ascii="Calibri" w:hAnsi="Calibri"/>
                <w:b/>
                <w:lang w:eastAsia="pl-PL"/>
              </w:rPr>
            </w:pPr>
            <w:r w:rsidRPr="00444BDC">
              <w:rPr>
                <w:rFonts w:ascii="Calibri" w:hAnsi="Calibri"/>
                <w:b/>
                <w:lang w:eastAsia="pl-PL"/>
              </w:rPr>
              <w:t>Produkt</w:t>
            </w:r>
          </w:p>
        </w:tc>
        <w:tc>
          <w:tcPr>
            <w:tcW w:w="1418" w:type="dxa"/>
            <w:tcBorders>
              <w:top w:val="single" w:sz="4" w:space="0" w:color="auto"/>
              <w:left w:val="single" w:sz="4" w:space="0" w:color="auto"/>
              <w:bottom w:val="single" w:sz="4" w:space="0" w:color="auto"/>
              <w:right w:val="single" w:sz="4" w:space="0" w:color="auto"/>
            </w:tcBorders>
            <w:hideMark/>
          </w:tcPr>
          <w:p w14:paraId="5CB6C454" w14:textId="77777777" w:rsidR="00444BDC" w:rsidRPr="00444BDC" w:rsidRDefault="00444BDC" w:rsidP="00444BDC">
            <w:pPr>
              <w:widowControl/>
              <w:autoSpaceDE/>
              <w:autoSpaceDN/>
              <w:spacing w:line="276" w:lineRule="auto"/>
              <w:jc w:val="both"/>
              <w:rPr>
                <w:rFonts w:ascii="Calibri" w:hAnsi="Calibri"/>
                <w:b/>
                <w:lang w:eastAsia="pl-PL"/>
              </w:rPr>
            </w:pPr>
            <w:r w:rsidRPr="00444BDC">
              <w:rPr>
                <w:rFonts w:ascii="Calibri" w:hAnsi="Calibri"/>
                <w:b/>
                <w:lang w:eastAsia="pl-PL"/>
              </w:rPr>
              <w:t>Cena</w:t>
            </w:r>
          </w:p>
          <w:p w14:paraId="6A96A8B3" w14:textId="0C4D1A0B" w:rsidR="00444BDC" w:rsidRPr="00444BDC" w:rsidRDefault="00444BDC" w:rsidP="00444BDC">
            <w:pPr>
              <w:widowControl/>
              <w:autoSpaceDE/>
              <w:autoSpaceDN/>
              <w:spacing w:line="276" w:lineRule="auto"/>
              <w:jc w:val="both"/>
              <w:rPr>
                <w:rFonts w:ascii="Calibri" w:hAnsi="Calibri"/>
                <w:b/>
                <w:lang w:eastAsia="pl-PL"/>
              </w:rPr>
            </w:pPr>
            <w:r>
              <w:rPr>
                <w:rFonts w:ascii="Calibri" w:hAnsi="Calibri"/>
                <w:b/>
                <w:lang w:eastAsia="pl-PL"/>
              </w:rPr>
              <w:t>j</w:t>
            </w:r>
            <w:r w:rsidRPr="00444BDC">
              <w:rPr>
                <w:rFonts w:ascii="Calibri" w:hAnsi="Calibri"/>
                <w:b/>
                <w:lang w:eastAsia="pl-PL"/>
              </w:rPr>
              <w:t>ednostkowa</w:t>
            </w:r>
            <w:r>
              <w:rPr>
                <w:rFonts w:ascii="Calibri" w:hAnsi="Calibri"/>
                <w:b/>
                <w:lang w:eastAsia="pl-PL"/>
              </w:rPr>
              <w:t xml:space="preserve"> netto</w:t>
            </w:r>
          </w:p>
        </w:tc>
        <w:tc>
          <w:tcPr>
            <w:tcW w:w="1559" w:type="dxa"/>
            <w:tcBorders>
              <w:top w:val="single" w:sz="4" w:space="0" w:color="auto"/>
              <w:left w:val="single" w:sz="4" w:space="0" w:color="auto"/>
              <w:bottom w:val="single" w:sz="4" w:space="0" w:color="auto"/>
              <w:right w:val="single" w:sz="4" w:space="0" w:color="auto"/>
            </w:tcBorders>
          </w:tcPr>
          <w:p w14:paraId="49045753" w14:textId="7D12DBCB" w:rsidR="00444BDC" w:rsidRPr="00444BDC" w:rsidRDefault="00444BDC" w:rsidP="00444BDC">
            <w:pPr>
              <w:widowControl/>
              <w:autoSpaceDE/>
              <w:autoSpaceDN/>
              <w:spacing w:line="276" w:lineRule="auto"/>
              <w:jc w:val="both"/>
              <w:rPr>
                <w:rFonts w:ascii="Calibri" w:hAnsi="Calibri"/>
                <w:b/>
                <w:lang w:eastAsia="pl-PL"/>
              </w:rPr>
            </w:pPr>
            <w:r>
              <w:rPr>
                <w:rFonts w:ascii="Calibri" w:hAnsi="Calibri"/>
                <w:b/>
                <w:lang w:eastAsia="pl-PL"/>
              </w:rPr>
              <w:t>Cena jednostkowa brutto</w:t>
            </w:r>
          </w:p>
        </w:tc>
        <w:tc>
          <w:tcPr>
            <w:tcW w:w="709" w:type="dxa"/>
            <w:tcBorders>
              <w:top w:val="single" w:sz="4" w:space="0" w:color="auto"/>
              <w:left w:val="single" w:sz="4" w:space="0" w:color="auto"/>
              <w:bottom w:val="single" w:sz="4" w:space="0" w:color="auto"/>
              <w:right w:val="single" w:sz="4" w:space="0" w:color="auto"/>
            </w:tcBorders>
            <w:hideMark/>
          </w:tcPr>
          <w:p w14:paraId="30D2C13B" w14:textId="0B1F40C4" w:rsidR="00444BDC" w:rsidRPr="00444BDC" w:rsidRDefault="00444BDC" w:rsidP="00444BDC">
            <w:pPr>
              <w:widowControl/>
              <w:autoSpaceDE/>
              <w:autoSpaceDN/>
              <w:spacing w:line="276" w:lineRule="auto"/>
              <w:jc w:val="both"/>
              <w:rPr>
                <w:rFonts w:ascii="Calibri" w:hAnsi="Calibri"/>
                <w:b/>
                <w:lang w:eastAsia="pl-PL"/>
              </w:rPr>
            </w:pPr>
            <w:r w:rsidRPr="00444BDC">
              <w:rPr>
                <w:rFonts w:ascii="Calibri" w:hAnsi="Calibri"/>
                <w:b/>
                <w:lang w:eastAsia="pl-PL"/>
              </w:rPr>
              <w:t>Ilość</w:t>
            </w:r>
          </w:p>
          <w:p w14:paraId="204BC4FC" w14:textId="77777777" w:rsidR="00444BDC" w:rsidRPr="00444BDC" w:rsidRDefault="00444BDC" w:rsidP="00444BDC">
            <w:pPr>
              <w:widowControl/>
              <w:autoSpaceDE/>
              <w:autoSpaceDN/>
              <w:spacing w:line="276" w:lineRule="auto"/>
              <w:jc w:val="both"/>
              <w:rPr>
                <w:rFonts w:ascii="Calibri" w:hAnsi="Calibri"/>
                <w:b/>
                <w:lang w:eastAsia="pl-PL"/>
              </w:rPr>
            </w:pPr>
            <w:r w:rsidRPr="00444BDC">
              <w:rPr>
                <w:rFonts w:ascii="Calibri" w:hAnsi="Calibri"/>
                <w:b/>
                <w:lang w:eastAsia="pl-PL"/>
              </w:rPr>
              <w:t>sztuk</w:t>
            </w:r>
          </w:p>
        </w:tc>
        <w:tc>
          <w:tcPr>
            <w:tcW w:w="2504" w:type="dxa"/>
            <w:tcBorders>
              <w:top w:val="single" w:sz="4" w:space="0" w:color="auto"/>
              <w:left w:val="single" w:sz="4" w:space="0" w:color="auto"/>
              <w:bottom w:val="single" w:sz="4" w:space="0" w:color="auto"/>
              <w:right w:val="single" w:sz="4" w:space="0" w:color="auto"/>
            </w:tcBorders>
            <w:hideMark/>
          </w:tcPr>
          <w:p w14:paraId="15D0B524" w14:textId="4B6219F6" w:rsidR="00444BDC" w:rsidRPr="00444BDC" w:rsidRDefault="00444BDC" w:rsidP="00444BDC">
            <w:pPr>
              <w:widowControl/>
              <w:autoSpaceDE/>
              <w:autoSpaceDN/>
              <w:spacing w:line="276" w:lineRule="auto"/>
              <w:jc w:val="both"/>
              <w:rPr>
                <w:rFonts w:ascii="Calibri" w:hAnsi="Calibri"/>
                <w:b/>
                <w:lang w:eastAsia="pl-PL"/>
              </w:rPr>
            </w:pPr>
            <w:r w:rsidRPr="00444BDC">
              <w:rPr>
                <w:rFonts w:ascii="Calibri" w:hAnsi="Calibri"/>
                <w:b/>
                <w:lang w:eastAsia="pl-PL"/>
              </w:rPr>
              <w:t xml:space="preserve">Cena </w:t>
            </w:r>
            <w:r>
              <w:rPr>
                <w:rFonts w:ascii="Calibri" w:hAnsi="Calibri"/>
                <w:b/>
                <w:lang w:eastAsia="pl-PL"/>
              </w:rPr>
              <w:t>ne</w:t>
            </w:r>
            <w:r w:rsidRPr="00444BDC">
              <w:rPr>
                <w:rFonts w:ascii="Calibri" w:hAnsi="Calibri"/>
                <w:b/>
                <w:lang w:eastAsia="pl-PL"/>
              </w:rPr>
              <w:t>tto łączna</w:t>
            </w:r>
          </w:p>
          <w:p w14:paraId="02C1E566" w14:textId="72108209" w:rsidR="00444BDC" w:rsidRPr="00444BDC" w:rsidRDefault="00444BDC" w:rsidP="00444BDC">
            <w:pPr>
              <w:widowControl/>
              <w:autoSpaceDE/>
              <w:autoSpaceDN/>
              <w:spacing w:line="276" w:lineRule="auto"/>
              <w:jc w:val="both"/>
              <w:rPr>
                <w:rFonts w:ascii="Calibri" w:hAnsi="Calibri"/>
                <w:b/>
                <w:lang w:eastAsia="pl-PL"/>
              </w:rPr>
            </w:pPr>
            <w:r w:rsidRPr="00444BDC">
              <w:rPr>
                <w:rFonts w:ascii="Calibri" w:hAnsi="Calibri"/>
                <w:b/>
                <w:lang w:eastAsia="pl-PL"/>
              </w:rPr>
              <w:t>(3x</w:t>
            </w:r>
            <w:r>
              <w:rPr>
                <w:rFonts w:ascii="Calibri" w:hAnsi="Calibri"/>
                <w:b/>
                <w:lang w:eastAsia="pl-PL"/>
              </w:rPr>
              <w:t>5</w:t>
            </w:r>
            <w:r w:rsidRPr="00444BDC">
              <w:rPr>
                <w:rFonts w:ascii="Calibri" w:hAnsi="Calibri"/>
                <w:b/>
                <w:lang w:eastAsia="pl-PL"/>
              </w:rPr>
              <w:t>)</w:t>
            </w:r>
          </w:p>
        </w:tc>
        <w:tc>
          <w:tcPr>
            <w:tcW w:w="2133" w:type="dxa"/>
            <w:tcBorders>
              <w:top w:val="single" w:sz="4" w:space="0" w:color="auto"/>
              <w:left w:val="single" w:sz="4" w:space="0" w:color="auto"/>
              <w:bottom w:val="single" w:sz="4" w:space="0" w:color="auto"/>
              <w:right w:val="single" w:sz="4" w:space="0" w:color="auto"/>
            </w:tcBorders>
          </w:tcPr>
          <w:p w14:paraId="1BDFFDBD" w14:textId="0D8AC34B" w:rsidR="00444BDC" w:rsidRPr="00444BDC" w:rsidRDefault="00444BDC" w:rsidP="00444BDC">
            <w:pPr>
              <w:widowControl/>
              <w:autoSpaceDE/>
              <w:autoSpaceDN/>
              <w:spacing w:line="276" w:lineRule="auto"/>
              <w:jc w:val="both"/>
              <w:rPr>
                <w:rFonts w:ascii="Calibri" w:hAnsi="Calibri"/>
                <w:b/>
                <w:lang w:eastAsia="pl-PL"/>
              </w:rPr>
            </w:pPr>
            <w:r w:rsidRPr="00444BDC">
              <w:rPr>
                <w:rFonts w:ascii="Calibri" w:hAnsi="Calibri"/>
                <w:b/>
                <w:lang w:eastAsia="pl-PL"/>
              </w:rPr>
              <w:t xml:space="preserve">Cena brutto łączna </w:t>
            </w:r>
          </w:p>
          <w:p w14:paraId="442AFC9A" w14:textId="1D184C78" w:rsidR="00444BDC" w:rsidRPr="00444BDC" w:rsidRDefault="00444BDC" w:rsidP="00444BDC">
            <w:pPr>
              <w:widowControl/>
              <w:autoSpaceDE/>
              <w:autoSpaceDN/>
              <w:spacing w:line="276" w:lineRule="auto"/>
              <w:jc w:val="both"/>
              <w:rPr>
                <w:rFonts w:ascii="Calibri" w:hAnsi="Calibri"/>
                <w:b/>
                <w:lang w:eastAsia="pl-PL"/>
              </w:rPr>
            </w:pPr>
            <w:r w:rsidRPr="00444BDC">
              <w:rPr>
                <w:rFonts w:ascii="Calibri" w:hAnsi="Calibri"/>
                <w:b/>
                <w:lang w:eastAsia="pl-PL"/>
              </w:rPr>
              <w:t>(4</w:t>
            </w:r>
            <w:r>
              <w:rPr>
                <w:rFonts w:ascii="Calibri" w:hAnsi="Calibri"/>
                <w:b/>
                <w:lang w:eastAsia="pl-PL"/>
              </w:rPr>
              <w:t>x5</w:t>
            </w:r>
            <w:r w:rsidRPr="00444BDC">
              <w:rPr>
                <w:rFonts w:ascii="Calibri" w:hAnsi="Calibri"/>
                <w:b/>
                <w:lang w:eastAsia="pl-PL"/>
              </w:rPr>
              <w:t>)</w:t>
            </w:r>
          </w:p>
        </w:tc>
      </w:tr>
      <w:tr w:rsidR="00444BDC" w:rsidRPr="00444BDC" w14:paraId="3188D830" w14:textId="402977B0" w:rsidTr="00444BDC">
        <w:trPr>
          <w:trHeight w:val="210"/>
        </w:trPr>
        <w:tc>
          <w:tcPr>
            <w:tcW w:w="567" w:type="dxa"/>
            <w:tcBorders>
              <w:top w:val="single" w:sz="4" w:space="0" w:color="auto"/>
              <w:left w:val="single" w:sz="4" w:space="0" w:color="auto"/>
              <w:bottom w:val="single" w:sz="4" w:space="0" w:color="auto"/>
              <w:right w:val="single" w:sz="4" w:space="0" w:color="auto"/>
            </w:tcBorders>
            <w:hideMark/>
          </w:tcPr>
          <w:p w14:paraId="440D8E18" w14:textId="77777777" w:rsidR="00444BDC" w:rsidRPr="00444BDC" w:rsidRDefault="00444BDC" w:rsidP="00444BDC">
            <w:pPr>
              <w:widowControl/>
              <w:autoSpaceDE/>
              <w:autoSpaceDN/>
              <w:spacing w:line="276" w:lineRule="auto"/>
              <w:jc w:val="center"/>
              <w:rPr>
                <w:rFonts w:ascii="Calibri" w:hAnsi="Calibri"/>
                <w:b/>
                <w:lang w:eastAsia="pl-PL"/>
              </w:rPr>
            </w:pPr>
            <w:r w:rsidRPr="00444BDC">
              <w:rPr>
                <w:rFonts w:ascii="Calibri" w:hAnsi="Calibri"/>
                <w:b/>
                <w:lang w:eastAsia="pl-PL"/>
              </w:rPr>
              <w:t>1</w:t>
            </w:r>
          </w:p>
        </w:tc>
        <w:tc>
          <w:tcPr>
            <w:tcW w:w="1985" w:type="dxa"/>
            <w:tcBorders>
              <w:top w:val="single" w:sz="4" w:space="0" w:color="auto"/>
              <w:left w:val="single" w:sz="4" w:space="0" w:color="auto"/>
              <w:bottom w:val="single" w:sz="4" w:space="0" w:color="auto"/>
              <w:right w:val="single" w:sz="4" w:space="0" w:color="auto"/>
            </w:tcBorders>
            <w:hideMark/>
          </w:tcPr>
          <w:p w14:paraId="5711026A" w14:textId="77777777" w:rsidR="00444BDC" w:rsidRPr="00444BDC" w:rsidRDefault="00444BDC" w:rsidP="00444BDC">
            <w:pPr>
              <w:widowControl/>
              <w:autoSpaceDE/>
              <w:autoSpaceDN/>
              <w:spacing w:line="276" w:lineRule="auto"/>
              <w:jc w:val="center"/>
              <w:rPr>
                <w:rFonts w:ascii="Calibri" w:hAnsi="Calibri"/>
                <w:b/>
                <w:lang w:eastAsia="pl-PL"/>
              </w:rPr>
            </w:pPr>
            <w:r w:rsidRPr="00444BDC">
              <w:rPr>
                <w:rFonts w:ascii="Calibri" w:hAnsi="Calibri"/>
                <w:b/>
                <w:lang w:eastAsia="pl-PL"/>
              </w:rPr>
              <w:t>2</w:t>
            </w:r>
          </w:p>
        </w:tc>
        <w:tc>
          <w:tcPr>
            <w:tcW w:w="1418" w:type="dxa"/>
            <w:tcBorders>
              <w:top w:val="single" w:sz="4" w:space="0" w:color="auto"/>
              <w:left w:val="single" w:sz="4" w:space="0" w:color="auto"/>
              <w:bottom w:val="single" w:sz="4" w:space="0" w:color="auto"/>
              <w:right w:val="single" w:sz="4" w:space="0" w:color="auto"/>
            </w:tcBorders>
            <w:hideMark/>
          </w:tcPr>
          <w:p w14:paraId="4296723A" w14:textId="77777777" w:rsidR="00444BDC" w:rsidRPr="00444BDC" w:rsidRDefault="00444BDC" w:rsidP="00444BDC">
            <w:pPr>
              <w:widowControl/>
              <w:autoSpaceDE/>
              <w:autoSpaceDN/>
              <w:spacing w:line="276" w:lineRule="auto"/>
              <w:jc w:val="center"/>
              <w:rPr>
                <w:rFonts w:ascii="Calibri" w:hAnsi="Calibri"/>
                <w:b/>
                <w:lang w:eastAsia="pl-PL"/>
              </w:rPr>
            </w:pPr>
            <w:r w:rsidRPr="00444BDC">
              <w:rPr>
                <w:rFonts w:ascii="Calibri" w:hAnsi="Calibri"/>
                <w:b/>
                <w:lang w:eastAsia="pl-PL"/>
              </w:rPr>
              <w:t>3</w:t>
            </w:r>
          </w:p>
        </w:tc>
        <w:tc>
          <w:tcPr>
            <w:tcW w:w="1559" w:type="dxa"/>
            <w:tcBorders>
              <w:top w:val="single" w:sz="4" w:space="0" w:color="auto"/>
              <w:left w:val="single" w:sz="4" w:space="0" w:color="auto"/>
              <w:bottom w:val="single" w:sz="4" w:space="0" w:color="auto"/>
              <w:right w:val="single" w:sz="4" w:space="0" w:color="auto"/>
            </w:tcBorders>
          </w:tcPr>
          <w:p w14:paraId="262392B7" w14:textId="6EB59D8D" w:rsidR="00444BDC" w:rsidRPr="00444BDC" w:rsidRDefault="00444BDC" w:rsidP="00444BDC">
            <w:pPr>
              <w:widowControl/>
              <w:autoSpaceDE/>
              <w:autoSpaceDN/>
              <w:spacing w:line="276" w:lineRule="auto"/>
              <w:jc w:val="center"/>
              <w:rPr>
                <w:rFonts w:ascii="Calibri" w:hAnsi="Calibri"/>
                <w:b/>
                <w:lang w:eastAsia="pl-PL"/>
              </w:rPr>
            </w:pPr>
            <w:r>
              <w:rPr>
                <w:rFonts w:ascii="Calibri" w:hAnsi="Calibri"/>
                <w:b/>
                <w:lang w:eastAsia="pl-PL"/>
              </w:rPr>
              <w:t>4</w:t>
            </w:r>
          </w:p>
        </w:tc>
        <w:tc>
          <w:tcPr>
            <w:tcW w:w="709" w:type="dxa"/>
            <w:tcBorders>
              <w:top w:val="single" w:sz="4" w:space="0" w:color="auto"/>
              <w:left w:val="single" w:sz="4" w:space="0" w:color="auto"/>
              <w:bottom w:val="single" w:sz="4" w:space="0" w:color="auto"/>
              <w:right w:val="single" w:sz="4" w:space="0" w:color="auto"/>
            </w:tcBorders>
            <w:hideMark/>
          </w:tcPr>
          <w:p w14:paraId="20A8ED1E" w14:textId="2B26F224" w:rsidR="00444BDC" w:rsidRPr="00444BDC" w:rsidRDefault="00444BDC" w:rsidP="00444BDC">
            <w:pPr>
              <w:widowControl/>
              <w:autoSpaceDE/>
              <w:autoSpaceDN/>
              <w:spacing w:line="276" w:lineRule="auto"/>
              <w:jc w:val="center"/>
              <w:rPr>
                <w:rFonts w:ascii="Calibri" w:hAnsi="Calibri"/>
                <w:b/>
                <w:lang w:eastAsia="pl-PL"/>
              </w:rPr>
            </w:pPr>
            <w:r>
              <w:rPr>
                <w:rFonts w:ascii="Calibri" w:hAnsi="Calibri"/>
                <w:b/>
                <w:lang w:eastAsia="pl-PL"/>
              </w:rPr>
              <w:t>5</w:t>
            </w:r>
          </w:p>
        </w:tc>
        <w:tc>
          <w:tcPr>
            <w:tcW w:w="2504" w:type="dxa"/>
            <w:tcBorders>
              <w:top w:val="single" w:sz="4" w:space="0" w:color="auto"/>
              <w:left w:val="single" w:sz="4" w:space="0" w:color="auto"/>
              <w:bottom w:val="single" w:sz="4" w:space="0" w:color="auto"/>
              <w:right w:val="single" w:sz="4" w:space="0" w:color="auto"/>
            </w:tcBorders>
            <w:hideMark/>
          </w:tcPr>
          <w:p w14:paraId="0B9D6DC5" w14:textId="0ABAB7BE" w:rsidR="00444BDC" w:rsidRPr="00444BDC" w:rsidRDefault="00444BDC" w:rsidP="00444BDC">
            <w:pPr>
              <w:widowControl/>
              <w:autoSpaceDE/>
              <w:autoSpaceDN/>
              <w:spacing w:line="276" w:lineRule="auto"/>
              <w:jc w:val="center"/>
              <w:rPr>
                <w:rFonts w:ascii="Calibri" w:hAnsi="Calibri"/>
                <w:b/>
                <w:lang w:eastAsia="pl-PL"/>
              </w:rPr>
            </w:pPr>
            <w:r>
              <w:rPr>
                <w:rFonts w:ascii="Calibri" w:hAnsi="Calibri"/>
                <w:b/>
                <w:lang w:eastAsia="pl-PL"/>
              </w:rPr>
              <w:t>6</w:t>
            </w:r>
          </w:p>
        </w:tc>
        <w:tc>
          <w:tcPr>
            <w:tcW w:w="2133" w:type="dxa"/>
            <w:tcBorders>
              <w:top w:val="single" w:sz="4" w:space="0" w:color="auto"/>
              <w:left w:val="single" w:sz="4" w:space="0" w:color="auto"/>
              <w:bottom w:val="single" w:sz="4" w:space="0" w:color="auto"/>
              <w:right w:val="single" w:sz="4" w:space="0" w:color="auto"/>
            </w:tcBorders>
          </w:tcPr>
          <w:p w14:paraId="11E16951" w14:textId="38279F08" w:rsidR="00444BDC" w:rsidRPr="00444BDC" w:rsidRDefault="00444BDC" w:rsidP="00444BDC">
            <w:pPr>
              <w:widowControl/>
              <w:autoSpaceDE/>
              <w:autoSpaceDN/>
              <w:spacing w:line="276" w:lineRule="auto"/>
              <w:jc w:val="center"/>
              <w:rPr>
                <w:rFonts w:ascii="Calibri" w:hAnsi="Calibri"/>
                <w:b/>
                <w:lang w:eastAsia="pl-PL"/>
              </w:rPr>
            </w:pPr>
            <w:r>
              <w:rPr>
                <w:rFonts w:ascii="Calibri" w:hAnsi="Calibri"/>
                <w:b/>
                <w:lang w:eastAsia="pl-PL"/>
              </w:rPr>
              <w:t>7</w:t>
            </w:r>
          </w:p>
        </w:tc>
      </w:tr>
      <w:tr w:rsidR="00444BDC" w:rsidRPr="00444BDC" w14:paraId="59C1DBC4" w14:textId="0F91FBC1" w:rsidTr="00444BDC">
        <w:trPr>
          <w:trHeight w:val="198"/>
        </w:trPr>
        <w:tc>
          <w:tcPr>
            <w:tcW w:w="567" w:type="dxa"/>
            <w:tcBorders>
              <w:top w:val="single" w:sz="4" w:space="0" w:color="auto"/>
              <w:left w:val="single" w:sz="4" w:space="0" w:color="auto"/>
              <w:bottom w:val="single" w:sz="4" w:space="0" w:color="auto"/>
              <w:right w:val="single" w:sz="4" w:space="0" w:color="auto"/>
            </w:tcBorders>
          </w:tcPr>
          <w:p w14:paraId="69DA7710" w14:textId="77777777" w:rsidR="00444BDC" w:rsidRPr="00444BDC" w:rsidRDefault="00444BDC" w:rsidP="00444BDC">
            <w:pPr>
              <w:widowControl/>
              <w:autoSpaceDE/>
              <w:autoSpaceDN/>
              <w:spacing w:line="276" w:lineRule="auto"/>
              <w:jc w:val="both"/>
              <w:rPr>
                <w:rFonts w:ascii="Calibri" w:hAnsi="Calibri"/>
                <w:lang w:eastAsia="pl-PL"/>
              </w:rPr>
            </w:pPr>
          </w:p>
        </w:tc>
        <w:tc>
          <w:tcPr>
            <w:tcW w:w="1985" w:type="dxa"/>
            <w:tcBorders>
              <w:top w:val="single" w:sz="4" w:space="0" w:color="auto"/>
              <w:left w:val="single" w:sz="4" w:space="0" w:color="auto"/>
              <w:bottom w:val="single" w:sz="4" w:space="0" w:color="auto"/>
              <w:right w:val="single" w:sz="4" w:space="0" w:color="auto"/>
            </w:tcBorders>
          </w:tcPr>
          <w:p w14:paraId="7D16818B" w14:textId="77777777" w:rsidR="00444BDC" w:rsidRPr="00444BDC" w:rsidRDefault="00444BDC" w:rsidP="00444BDC">
            <w:pPr>
              <w:widowControl/>
              <w:autoSpaceDE/>
              <w:autoSpaceDN/>
              <w:spacing w:line="276" w:lineRule="auto"/>
              <w:jc w:val="both"/>
              <w:rPr>
                <w:rFonts w:ascii="Calibri" w:hAnsi="Calibri"/>
                <w:lang w:eastAsia="pl-PL"/>
              </w:rPr>
            </w:pPr>
            <w:r w:rsidRPr="00444BDC">
              <w:rPr>
                <w:rFonts w:ascii="Calibri" w:hAnsi="Calibri"/>
                <w:lang w:eastAsia="pl-PL"/>
              </w:rPr>
              <w:t>Cena za kalendarz ścienny trójdzielny</w:t>
            </w:r>
          </w:p>
        </w:tc>
        <w:tc>
          <w:tcPr>
            <w:tcW w:w="1418" w:type="dxa"/>
            <w:tcBorders>
              <w:top w:val="single" w:sz="4" w:space="0" w:color="auto"/>
              <w:left w:val="single" w:sz="4" w:space="0" w:color="auto"/>
              <w:bottom w:val="single" w:sz="4" w:space="0" w:color="auto"/>
              <w:right w:val="single" w:sz="4" w:space="0" w:color="auto"/>
            </w:tcBorders>
          </w:tcPr>
          <w:p w14:paraId="63749E71" w14:textId="77777777" w:rsidR="00444BDC" w:rsidRPr="00444BDC" w:rsidRDefault="00444BDC" w:rsidP="00444BDC">
            <w:pPr>
              <w:widowControl/>
              <w:autoSpaceDE/>
              <w:autoSpaceDN/>
              <w:spacing w:line="276" w:lineRule="auto"/>
              <w:jc w:val="both"/>
              <w:rPr>
                <w:rFonts w:ascii="Calibri" w:hAnsi="Calibri"/>
                <w:lang w:eastAsia="pl-PL"/>
              </w:rPr>
            </w:pPr>
          </w:p>
        </w:tc>
        <w:tc>
          <w:tcPr>
            <w:tcW w:w="1559" w:type="dxa"/>
            <w:tcBorders>
              <w:top w:val="single" w:sz="4" w:space="0" w:color="auto"/>
              <w:left w:val="single" w:sz="4" w:space="0" w:color="auto"/>
              <w:bottom w:val="single" w:sz="4" w:space="0" w:color="auto"/>
              <w:right w:val="single" w:sz="4" w:space="0" w:color="auto"/>
            </w:tcBorders>
          </w:tcPr>
          <w:p w14:paraId="11D3F9A2" w14:textId="77777777" w:rsidR="00444BDC" w:rsidRPr="00444BDC" w:rsidRDefault="00444BDC" w:rsidP="00444BDC">
            <w:pPr>
              <w:widowControl/>
              <w:autoSpaceDE/>
              <w:autoSpaceDN/>
              <w:spacing w:line="276" w:lineRule="auto"/>
              <w:jc w:val="both"/>
              <w:rPr>
                <w:rFonts w:ascii="Calibri" w:hAnsi="Calibri"/>
                <w:lang w:eastAsia="pl-PL"/>
              </w:rPr>
            </w:pPr>
          </w:p>
        </w:tc>
        <w:tc>
          <w:tcPr>
            <w:tcW w:w="709" w:type="dxa"/>
            <w:tcBorders>
              <w:top w:val="single" w:sz="4" w:space="0" w:color="auto"/>
              <w:left w:val="single" w:sz="4" w:space="0" w:color="auto"/>
              <w:bottom w:val="single" w:sz="4" w:space="0" w:color="auto"/>
              <w:right w:val="single" w:sz="4" w:space="0" w:color="auto"/>
            </w:tcBorders>
          </w:tcPr>
          <w:p w14:paraId="0BEF3317" w14:textId="3DC03592" w:rsidR="00444BDC" w:rsidRPr="00444BDC" w:rsidRDefault="00444BDC" w:rsidP="00444BDC">
            <w:pPr>
              <w:widowControl/>
              <w:autoSpaceDE/>
              <w:autoSpaceDN/>
              <w:spacing w:line="276" w:lineRule="auto"/>
              <w:jc w:val="both"/>
              <w:rPr>
                <w:rFonts w:ascii="Calibri" w:hAnsi="Calibri"/>
                <w:lang w:eastAsia="pl-PL"/>
              </w:rPr>
            </w:pPr>
            <w:r w:rsidRPr="00444BDC">
              <w:rPr>
                <w:rFonts w:ascii="Calibri" w:hAnsi="Calibri"/>
                <w:lang w:eastAsia="pl-PL"/>
              </w:rPr>
              <w:t>300</w:t>
            </w:r>
          </w:p>
        </w:tc>
        <w:tc>
          <w:tcPr>
            <w:tcW w:w="2504" w:type="dxa"/>
            <w:tcBorders>
              <w:top w:val="single" w:sz="4" w:space="0" w:color="auto"/>
              <w:left w:val="single" w:sz="4" w:space="0" w:color="auto"/>
              <w:bottom w:val="single" w:sz="4" w:space="0" w:color="auto"/>
              <w:right w:val="single" w:sz="4" w:space="0" w:color="auto"/>
            </w:tcBorders>
          </w:tcPr>
          <w:p w14:paraId="7287AB41" w14:textId="77777777" w:rsidR="00444BDC" w:rsidRPr="00444BDC" w:rsidRDefault="00444BDC" w:rsidP="00444BDC">
            <w:pPr>
              <w:widowControl/>
              <w:autoSpaceDE/>
              <w:autoSpaceDN/>
              <w:spacing w:line="276" w:lineRule="auto"/>
              <w:jc w:val="both"/>
              <w:rPr>
                <w:rFonts w:ascii="Calibri" w:hAnsi="Calibri"/>
                <w:lang w:eastAsia="pl-PL"/>
              </w:rPr>
            </w:pPr>
          </w:p>
        </w:tc>
        <w:tc>
          <w:tcPr>
            <w:tcW w:w="2133" w:type="dxa"/>
            <w:tcBorders>
              <w:top w:val="single" w:sz="4" w:space="0" w:color="auto"/>
              <w:left w:val="single" w:sz="4" w:space="0" w:color="auto"/>
              <w:bottom w:val="single" w:sz="4" w:space="0" w:color="auto"/>
              <w:right w:val="single" w:sz="4" w:space="0" w:color="auto"/>
            </w:tcBorders>
          </w:tcPr>
          <w:p w14:paraId="6E73DED9" w14:textId="77777777" w:rsidR="00444BDC" w:rsidRPr="00444BDC" w:rsidRDefault="00444BDC" w:rsidP="00444BDC">
            <w:pPr>
              <w:widowControl/>
              <w:autoSpaceDE/>
              <w:autoSpaceDN/>
              <w:spacing w:line="276" w:lineRule="auto"/>
              <w:jc w:val="both"/>
              <w:rPr>
                <w:rFonts w:ascii="Calibri" w:hAnsi="Calibri"/>
                <w:lang w:eastAsia="pl-PL"/>
              </w:rPr>
            </w:pPr>
          </w:p>
        </w:tc>
      </w:tr>
      <w:tr w:rsidR="00444BDC" w:rsidRPr="00444BDC" w14:paraId="17D6DABD" w14:textId="6E390C76" w:rsidTr="00444BDC">
        <w:trPr>
          <w:trHeight w:val="104"/>
        </w:trPr>
        <w:tc>
          <w:tcPr>
            <w:tcW w:w="6238" w:type="dxa"/>
            <w:gridSpan w:val="5"/>
            <w:tcBorders>
              <w:top w:val="single" w:sz="4" w:space="0" w:color="auto"/>
              <w:left w:val="single" w:sz="4" w:space="0" w:color="auto"/>
              <w:bottom w:val="single" w:sz="4" w:space="0" w:color="auto"/>
              <w:right w:val="single" w:sz="4" w:space="0" w:color="auto"/>
            </w:tcBorders>
          </w:tcPr>
          <w:p w14:paraId="7D18D17B" w14:textId="0C1C7C4B" w:rsidR="00444BDC" w:rsidRPr="00444BDC" w:rsidRDefault="00444BDC" w:rsidP="00444BDC">
            <w:pPr>
              <w:widowControl/>
              <w:autoSpaceDE/>
              <w:autoSpaceDN/>
              <w:spacing w:before="240" w:line="276" w:lineRule="auto"/>
              <w:jc w:val="right"/>
              <w:rPr>
                <w:rFonts w:ascii="Calibri" w:hAnsi="Calibri"/>
                <w:b/>
                <w:bCs/>
                <w:lang w:eastAsia="pl-PL"/>
              </w:rPr>
            </w:pPr>
            <w:r w:rsidRPr="00444BDC">
              <w:rPr>
                <w:rFonts w:ascii="Calibri" w:hAnsi="Calibri"/>
                <w:b/>
                <w:bCs/>
                <w:lang w:eastAsia="pl-PL"/>
              </w:rPr>
              <w:t>Razem</w:t>
            </w:r>
          </w:p>
        </w:tc>
        <w:tc>
          <w:tcPr>
            <w:tcW w:w="2504" w:type="dxa"/>
            <w:tcBorders>
              <w:top w:val="single" w:sz="4" w:space="0" w:color="auto"/>
              <w:left w:val="single" w:sz="4" w:space="0" w:color="auto"/>
              <w:bottom w:val="single" w:sz="4" w:space="0" w:color="auto"/>
              <w:right w:val="single" w:sz="4" w:space="0" w:color="auto"/>
            </w:tcBorders>
          </w:tcPr>
          <w:p w14:paraId="3C294F60" w14:textId="77777777" w:rsidR="00444BDC" w:rsidRPr="00444BDC" w:rsidRDefault="00444BDC" w:rsidP="00444BDC">
            <w:pPr>
              <w:widowControl/>
              <w:autoSpaceDE/>
              <w:autoSpaceDN/>
              <w:spacing w:line="276" w:lineRule="auto"/>
              <w:jc w:val="both"/>
              <w:rPr>
                <w:rFonts w:ascii="Calibri" w:hAnsi="Calibri"/>
                <w:lang w:eastAsia="pl-PL"/>
              </w:rPr>
            </w:pPr>
          </w:p>
        </w:tc>
        <w:tc>
          <w:tcPr>
            <w:tcW w:w="2133" w:type="dxa"/>
            <w:tcBorders>
              <w:top w:val="single" w:sz="4" w:space="0" w:color="auto"/>
              <w:left w:val="single" w:sz="4" w:space="0" w:color="auto"/>
              <w:bottom w:val="single" w:sz="4" w:space="0" w:color="auto"/>
              <w:right w:val="single" w:sz="4" w:space="0" w:color="auto"/>
            </w:tcBorders>
          </w:tcPr>
          <w:p w14:paraId="1D9FFEC9" w14:textId="77777777" w:rsidR="00444BDC" w:rsidRPr="00444BDC" w:rsidRDefault="00444BDC" w:rsidP="00444BDC">
            <w:pPr>
              <w:widowControl/>
              <w:autoSpaceDE/>
              <w:autoSpaceDN/>
              <w:spacing w:line="276" w:lineRule="auto"/>
              <w:jc w:val="both"/>
              <w:rPr>
                <w:rFonts w:ascii="Calibri" w:hAnsi="Calibri"/>
                <w:lang w:eastAsia="pl-PL"/>
              </w:rPr>
            </w:pPr>
          </w:p>
        </w:tc>
      </w:tr>
    </w:tbl>
    <w:p w14:paraId="502962AF" w14:textId="77777777" w:rsidR="008B4F61" w:rsidRPr="00C771DA" w:rsidRDefault="008B4F61" w:rsidP="008B4F61">
      <w:pPr>
        <w:pStyle w:val="Akapitzlist"/>
        <w:ind w:left="720"/>
        <w:rPr>
          <w:rFonts w:asciiTheme="minorHAnsi" w:hAnsiTheme="minorHAnsi"/>
          <w:b/>
          <w:u w:val="single"/>
        </w:rPr>
      </w:pPr>
      <w:r w:rsidRPr="00C771DA">
        <w:rPr>
          <w:rFonts w:asciiTheme="minorHAnsi" w:hAnsiTheme="minorHAnsi"/>
          <w:b/>
          <w:u w:val="single"/>
        </w:rPr>
        <w:t xml:space="preserve">ŁĄCZNA CENA BRUTTO ZAMÓWIENIA *: </w:t>
      </w:r>
    </w:p>
    <w:p w14:paraId="5EBBA552" w14:textId="53FFF5E7" w:rsidR="008B4F61" w:rsidRPr="00C771DA" w:rsidRDefault="008B4F61" w:rsidP="008B4F61">
      <w:pPr>
        <w:pStyle w:val="Akapitzlist"/>
        <w:ind w:left="720"/>
        <w:rPr>
          <w:rFonts w:asciiTheme="minorHAnsi" w:hAnsiTheme="minorHAnsi"/>
        </w:rPr>
      </w:pPr>
      <w:r w:rsidRPr="00C771DA">
        <w:rPr>
          <w:rFonts w:asciiTheme="minorHAnsi" w:hAnsiTheme="minorHAnsi"/>
        </w:rPr>
        <w:lastRenderedPageBreak/>
        <w:t xml:space="preserve">Łączna cena brutto zamówienia (wers RAZEM kol. </w:t>
      </w:r>
      <w:r w:rsidR="009E59E8">
        <w:rPr>
          <w:rFonts w:asciiTheme="minorHAnsi" w:hAnsiTheme="minorHAnsi"/>
        </w:rPr>
        <w:t>7</w:t>
      </w:r>
      <w:r w:rsidRPr="00C771DA">
        <w:rPr>
          <w:rFonts w:asciiTheme="minorHAnsi" w:hAnsiTheme="minorHAnsi"/>
        </w:rPr>
        <w:t>) =……………………………….zł</w:t>
      </w:r>
    </w:p>
    <w:p w14:paraId="5FC21B25" w14:textId="77777777" w:rsidR="008B4F61" w:rsidRPr="00C771DA" w:rsidRDefault="008B4F61" w:rsidP="008B4F61">
      <w:pPr>
        <w:pStyle w:val="Akapitzlist"/>
        <w:spacing w:after="200"/>
        <w:ind w:left="720"/>
        <w:contextualSpacing/>
        <w:rPr>
          <w:rFonts w:asciiTheme="minorHAnsi" w:hAnsiTheme="minorHAnsi"/>
        </w:rPr>
      </w:pPr>
    </w:p>
    <w:p w14:paraId="34984AE9" w14:textId="77777777" w:rsidR="008B4F61" w:rsidRPr="00C771DA" w:rsidRDefault="008B4F61" w:rsidP="008B4F61">
      <w:pPr>
        <w:pStyle w:val="Akapitzlist"/>
        <w:spacing w:after="200"/>
        <w:ind w:left="720"/>
        <w:contextualSpacing/>
        <w:rPr>
          <w:rFonts w:asciiTheme="minorHAnsi" w:hAnsiTheme="minorHAnsi"/>
        </w:rPr>
      </w:pPr>
      <w:r w:rsidRPr="00C771DA">
        <w:rPr>
          <w:rFonts w:asciiTheme="minorHAnsi" w:hAnsiTheme="minorHAnsi"/>
        </w:rPr>
        <w:t>*Jest to maksymalne wynagrodzenie Wykonawcy</w:t>
      </w:r>
    </w:p>
    <w:p w14:paraId="58F2C934" w14:textId="77777777" w:rsidR="009E59E8" w:rsidRPr="009E59E8" w:rsidRDefault="009E59E8" w:rsidP="009E59E8">
      <w:pPr>
        <w:pStyle w:val="Akapitzlist"/>
        <w:spacing w:after="200"/>
        <w:contextualSpacing/>
        <w:rPr>
          <w:rFonts w:asciiTheme="minorHAnsi" w:hAnsiTheme="minorHAnsi"/>
        </w:rPr>
      </w:pPr>
    </w:p>
    <w:p w14:paraId="751DA275" w14:textId="77777777" w:rsidR="009E59E8" w:rsidRPr="009E59E8" w:rsidRDefault="009E59E8" w:rsidP="009E59E8">
      <w:pPr>
        <w:pStyle w:val="Akapitzlist"/>
        <w:spacing w:after="200"/>
        <w:ind w:left="284" w:firstLine="0"/>
        <w:contextualSpacing/>
        <w:rPr>
          <w:rFonts w:asciiTheme="minorHAnsi" w:hAnsiTheme="minorHAnsi"/>
          <w:i/>
          <w:iCs/>
        </w:rPr>
      </w:pPr>
      <w:r w:rsidRPr="009E59E8">
        <w:rPr>
          <w:rFonts w:asciiTheme="minorHAnsi" w:hAnsiTheme="minorHAnsi"/>
          <w:i/>
          <w:iCs/>
        </w:rPr>
        <w:t xml:space="preserve">Przedmiot umowy objęty jest stawką VAT 23% lub (………%)*, zgodnie z ustawą o podatku od towarów i usług z dnia  11.03.2004 r. </w:t>
      </w:r>
    </w:p>
    <w:p w14:paraId="0CEE6927" w14:textId="3D6D7ADC" w:rsidR="009E59E8" w:rsidRDefault="009E59E8" w:rsidP="009E59E8">
      <w:pPr>
        <w:pStyle w:val="Akapitzlist"/>
        <w:spacing w:after="200"/>
        <w:ind w:left="284" w:firstLine="25"/>
        <w:contextualSpacing/>
        <w:rPr>
          <w:rFonts w:asciiTheme="minorHAnsi" w:hAnsiTheme="minorHAnsi"/>
          <w:i/>
          <w:iCs/>
        </w:rPr>
      </w:pPr>
      <w:r w:rsidRPr="009E59E8">
        <w:rPr>
          <w:rFonts w:asciiTheme="minorHAnsi" w:hAnsiTheme="minorHAnsi"/>
          <w:i/>
          <w:iCs/>
        </w:rPr>
        <w:t>* W przypadku, gdy Wykonawca uprawniony jest do stosowania innej stawki podatku, należy przekreślić wpisane 23%, a w wykropkowane miejsce wpisać właściwą stawkę oraz dołączyć do Oferty uzasadnienie jej zastosowania.</w:t>
      </w:r>
    </w:p>
    <w:p w14:paraId="2C0F26C2" w14:textId="77777777" w:rsidR="00444BDC" w:rsidRPr="009E59E8" w:rsidRDefault="00444BDC" w:rsidP="009E59E8">
      <w:pPr>
        <w:pStyle w:val="Akapitzlist"/>
        <w:spacing w:after="200"/>
        <w:ind w:left="284" w:firstLine="25"/>
        <w:contextualSpacing/>
        <w:rPr>
          <w:rFonts w:asciiTheme="minorHAnsi" w:hAnsiTheme="minorHAnsi"/>
          <w:i/>
          <w:iCs/>
        </w:rPr>
      </w:pPr>
    </w:p>
    <w:p w14:paraId="04D3B755" w14:textId="70057F79" w:rsidR="008B4F61" w:rsidRPr="00C771DA" w:rsidRDefault="00225DFA" w:rsidP="008B4F61">
      <w:pPr>
        <w:pStyle w:val="Akapitzlist"/>
        <w:spacing w:line="360" w:lineRule="auto"/>
        <w:ind w:left="0"/>
        <w:rPr>
          <w:rFonts w:asciiTheme="minorHAnsi" w:hAnsiTheme="minorHAnsi"/>
          <w:b/>
        </w:rPr>
      </w:pPr>
      <w:r>
        <w:rPr>
          <w:rFonts w:asciiTheme="minorHAnsi" w:hAnsiTheme="minorHAnsi"/>
          <w:b/>
        </w:rPr>
        <w:t>2</w:t>
      </w:r>
      <w:r w:rsidR="008B4F61" w:rsidRPr="00C771DA">
        <w:rPr>
          <w:rFonts w:asciiTheme="minorHAnsi" w:hAnsiTheme="minorHAnsi"/>
          <w:b/>
        </w:rPr>
        <w:t xml:space="preserve">. </w:t>
      </w:r>
      <w:r w:rsidR="009E59E8">
        <w:rPr>
          <w:rFonts w:asciiTheme="minorHAnsi" w:hAnsiTheme="minorHAnsi"/>
          <w:b/>
        </w:rPr>
        <w:t xml:space="preserve">Kryterium </w:t>
      </w:r>
      <w:r w:rsidR="008B4F61" w:rsidRPr="00C771DA">
        <w:rPr>
          <w:rFonts w:asciiTheme="minorHAnsi" w:hAnsiTheme="minorHAnsi"/>
          <w:b/>
        </w:rPr>
        <w:t xml:space="preserve">Aspekt społeczny: </w:t>
      </w:r>
    </w:p>
    <w:p w14:paraId="492CF9F7" w14:textId="77777777" w:rsidR="008B4F61" w:rsidRPr="00C771DA" w:rsidRDefault="008B4F61" w:rsidP="009E59E8">
      <w:pPr>
        <w:pStyle w:val="Akapitzlist"/>
        <w:spacing w:line="360" w:lineRule="auto"/>
        <w:ind w:left="0" w:firstLine="0"/>
        <w:rPr>
          <w:rFonts w:asciiTheme="minorHAnsi" w:hAnsiTheme="minorHAnsi"/>
        </w:rPr>
      </w:pPr>
      <w:r w:rsidRPr="00C771DA">
        <w:rPr>
          <w:rFonts w:asciiTheme="minorHAnsi" w:hAnsiTheme="minorHAnsi"/>
        </w:rPr>
        <w:t>Oświadczam, iż do realizacji zamówienia zatrudniona zostanie na umowę o pracę w wymiarze co najmniej 1/2 etatu 1 osoba niepełnosprawna   TAK/NIE*</w:t>
      </w:r>
    </w:p>
    <w:p w14:paraId="5EF51498" w14:textId="2FC51BCA" w:rsidR="000349E9" w:rsidRPr="00FC67D0" w:rsidRDefault="009E59E8" w:rsidP="000349E9">
      <w:pPr>
        <w:spacing w:line="276" w:lineRule="auto"/>
        <w:jc w:val="both"/>
        <w:rPr>
          <w:rFonts w:ascii="Calibri" w:hAnsi="Calibri"/>
        </w:rPr>
      </w:pPr>
      <w:r>
        <w:rPr>
          <w:rFonts w:ascii="Calibri" w:hAnsi="Calibri"/>
          <w:i/>
          <w:iCs/>
        </w:rPr>
        <w:t>*</w:t>
      </w:r>
      <w:r w:rsidRPr="009E59E8">
        <w:rPr>
          <w:rFonts w:ascii="Calibri" w:hAnsi="Calibri"/>
          <w:i/>
          <w:iCs/>
        </w:rPr>
        <w:t>zaznaczyć właściwe</w:t>
      </w:r>
    </w:p>
    <w:p w14:paraId="503877DB" w14:textId="77777777" w:rsidR="009E59E8" w:rsidRDefault="009E59E8" w:rsidP="00D05CCA">
      <w:pPr>
        <w:tabs>
          <w:tab w:val="left" w:pos="284"/>
          <w:tab w:val="left" w:pos="426"/>
        </w:tabs>
        <w:rPr>
          <w:rFonts w:ascii="Calibri" w:hAnsi="Calibri" w:cs="Calibri"/>
          <w:b/>
          <w:bCs/>
          <w:color w:val="000000"/>
        </w:rPr>
      </w:pPr>
    </w:p>
    <w:p w14:paraId="4E4DAC4C" w14:textId="5EB7E77C" w:rsidR="008E4701" w:rsidRPr="009F121A" w:rsidRDefault="008E4701" w:rsidP="00D05CCA">
      <w:pPr>
        <w:tabs>
          <w:tab w:val="left" w:pos="284"/>
          <w:tab w:val="left" w:pos="426"/>
        </w:tabs>
        <w:rPr>
          <w:rFonts w:ascii="Calibri" w:hAnsi="Calibri" w:cs="Calibri"/>
          <w:b/>
          <w:bCs/>
          <w:color w:val="000000"/>
        </w:rPr>
      </w:pPr>
      <w:r w:rsidRPr="009F121A">
        <w:rPr>
          <w:rFonts w:ascii="Calibri" w:hAnsi="Calibri" w:cs="Calibri"/>
          <w:b/>
          <w:bCs/>
          <w:color w:val="000000"/>
        </w:rPr>
        <w:t>OŚWIADCZENIA:</w:t>
      </w:r>
    </w:p>
    <w:p w14:paraId="7984F651" w14:textId="77777777" w:rsidR="005A5634" w:rsidRPr="009F121A" w:rsidRDefault="005A5634" w:rsidP="005A5634">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OŚWIADCZAMY, że zamówienie wykonamy w terminie podanym przez Zamawiającego.</w:t>
      </w:r>
    </w:p>
    <w:p w14:paraId="4A5C5C2B" w14:textId="77777777"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OŚWIADCZAMY, że zapoznaliśmy się ze Specyfikacją Warunków Zamówienia i akceptujemy oraz spełniamy wszystkie warunki w niej zawarte.</w:t>
      </w:r>
    </w:p>
    <w:p w14:paraId="5448B42A" w14:textId="77777777"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OŚWIADCZAMY, że uzyskaliśmy wszelkie informacje niezbędne do prawidłowego przygotowania i złożenia niniejszej oferty.</w:t>
      </w:r>
    </w:p>
    <w:p w14:paraId="6D4E8355" w14:textId="1A9F5BFE"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 xml:space="preserve">OŚWIADCZAMY, że jesteśmy związani niniejszą ofertą od dnia upływu terminu składania ofert do dnia </w:t>
      </w:r>
      <w:r w:rsidR="004D612E">
        <w:rPr>
          <w:rFonts w:asciiTheme="minorHAnsi" w:hAnsiTheme="minorHAnsi" w:cstheme="minorHAnsi"/>
          <w:b/>
          <w:bCs/>
        </w:rPr>
        <w:t>26.</w:t>
      </w:r>
      <w:r w:rsidR="001E5461" w:rsidRPr="006A49AA">
        <w:rPr>
          <w:rFonts w:asciiTheme="minorHAnsi" w:hAnsiTheme="minorHAnsi" w:cstheme="minorHAnsi"/>
          <w:b/>
          <w:bCs/>
        </w:rPr>
        <w:t>1</w:t>
      </w:r>
      <w:r w:rsidR="00A622BB" w:rsidRPr="006A49AA">
        <w:rPr>
          <w:rFonts w:asciiTheme="minorHAnsi" w:hAnsiTheme="minorHAnsi" w:cstheme="minorHAnsi"/>
          <w:b/>
          <w:bCs/>
        </w:rPr>
        <w:t>1</w:t>
      </w:r>
      <w:r w:rsidRPr="006A49AA">
        <w:rPr>
          <w:rFonts w:asciiTheme="minorHAnsi" w:hAnsiTheme="minorHAnsi" w:cstheme="minorHAnsi"/>
          <w:b/>
          <w:bCs/>
        </w:rPr>
        <w:t>.2021 r.</w:t>
      </w:r>
      <w:r w:rsidRPr="009F121A">
        <w:rPr>
          <w:rFonts w:asciiTheme="minorHAnsi" w:hAnsiTheme="minorHAnsi" w:cstheme="minorHAnsi"/>
        </w:rPr>
        <w:t xml:space="preserve"> </w:t>
      </w:r>
    </w:p>
    <w:p w14:paraId="781137FB" w14:textId="2951347F"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OŚWIADCZAMY, że zapoznaliśmy się z Projektowanymi Postanowieniami Umowy, określonymi w Załączniku nr 4 do Specyfikacji Warunków Zamówienia i ZOBOWIĄZUJEM</w:t>
      </w:r>
      <w:r w:rsidR="004268A4" w:rsidRPr="009F121A">
        <w:rPr>
          <w:rFonts w:asciiTheme="minorHAnsi" w:hAnsiTheme="minorHAnsi" w:cstheme="minorHAnsi"/>
        </w:rPr>
        <w:t xml:space="preserve"> </w:t>
      </w:r>
      <w:r w:rsidRPr="009F121A">
        <w:rPr>
          <w:rFonts w:asciiTheme="minorHAnsi" w:hAnsiTheme="minorHAnsi" w:cstheme="minorHAnsi"/>
        </w:rPr>
        <w:t>YSIĘ,</w:t>
      </w:r>
      <w:r w:rsidR="004268A4" w:rsidRPr="009F121A">
        <w:rPr>
          <w:rFonts w:asciiTheme="minorHAnsi" w:hAnsiTheme="minorHAnsi" w:cstheme="minorHAnsi"/>
        </w:rPr>
        <w:t xml:space="preserve"> </w:t>
      </w:r>
      <w:r w:rsidRPr="009F121A">
        <w:rPr>
          <w:rFonts w:asciiTheme="minorHAnsi" w:hAnsiTheme="minorHAnsi" w:cstheme="minorHAnsi"/>
        </w:rPr>
        <w:t>w przypadku wyboru naszej oferty, do zawarcia umowy zgodnej z niniejszą ofertą, na warunkach w nich określonych.</w:t>
      </w:r>
    </w:p>
    <w:p w14:paraId="479D8BCC" w14:textId="77777777"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AKCEPTUJEMY Projektowane Postanowienia Umowne, w tym warunki płatności oraz termin realizacji przedmiotu zamówienia podany przez Zamawiającego.</w:t>
      </w:r>
    </w:p>
    <w:p w14:paraId="0208F571" w14:textId="77777777"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Oświadczam, że wypełniłem obowiązki informacyjne przewidziane w art. 13 lub art. 14 RODO</w:t>
      </w:r>
      <w:r w:rsidRPr="009F121A">
        <w:footnoteReference w:id="1"/>
      </w:r>
      <w:r w:rsidRPr="009F121A">
        <w:rPr>
          <w:rFonts w:asciiTheme="minorHAnsi" w:hAnsiTheme="minorHAnsi" w:cstheme="minorHAnsi"/>
        </w:rPr>
        <w:t xml:space="preserve"> wobec osób fizycznych, od których dane osobowe bezpośrednio lub pośrednio pozyskałem w celu ubiegania się o udzielenie zamówienia publicznego w niniejszym</w:t>
      </w:r>
      <w:r w:rsidRPr="009F121A">
        <w:rPr>
          <w:rFonts w:asciiTheme="minorHAnsi" w:hAnsiTheme="minorHAnsi" w:cstheme="minorHAnsi"/>
          <w:spacing w:val="-6"/>
        </w:rPr>
        <w:t xml:space="preserve"> </w:t>
      </w:r>
      <w:r w:rsidRPr="009F121A">
        <w:rPr>
          <w:rFonts w:asciiTheme="minorHAnsi" w:hAnsiTheme="minorHAnsi" w:cstheme="minorHAnsi"/>
        </w:rPr>
        <w:t>postępowaniu.</w:t>
      </w:r>
      <w:r w:rsidRPr="009F121A">
        <w:rPr>
          <w:rStyle w:val="Odwoanieprzypisudolnego"/>
          <w:rFonts w:asciiTheme="minorHAnsi" w:hAnsiTheme="minorHAnsi" w:cstheme="minorHAnsi"/>
        </w:rPr>
        <w:footnoteReference w:id="2"/>
      </w:r>
    </w:p>
    <w:p w14:paraId="2CBCABD8" w14:textId="29285E70"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Przedmiot zamówienia zrealizujemy z udziałem/ bez udziału podwykonawców</w:t>
      </w:r>
      <w:r w:rsidR="00CB3F5D" w:rsidRPr="009F121A">
        <w:rPr>
          <w:rFonts w:asciiTheme="minorHAnsi" w:hAnsiTheme="minorHAnsi" w:cstheme="minorHAnsi"/>
        </w:rPr>
        <w:t xml:space="preserve"> </w:t>
      </w:r>
      <w:r w:rsidRPr="009F121A">
        <w:rPr>
          <w:rFonts w:asciiTheme="minorHAnsi" w:hAnsiTheme="minorHAnsi" w:cstheme="minorHAnsi"/>
        </w:rPr>
        <w:t>…………………………………………………… (podać nazwę i adres podwykonawcy, o ile znani są na tym etapie</w:t>
      </w:r>
      <w:r w:rsidR="00CB3F5D" w:rsidRPr="009F121A">
        <w:rPr>
          <w:rFonts w:asciiTheme="minorHAnsi" w:hAnsiTheme="minorHAnsi" w:cstheme="minorHAnsi"/>
        </w:rPr>
        <w:t xml:space="preserve"> </w:t>
      </w:r>
      <w:r w:rsidRPr="009F121A">
        <w:rPr>
          <w:rFonts w:asciiTheme="minorHAnsi" w:hAnsiTheme="minorHAnsi" w:cstheme="minorHAnsi"/>
        </w:rPr>
        <w:t>postępowania), który/którzy wykona/ją następując</w:t>
      </w:r>
      <w:r w:rsidR="00724AD3" w:rsidRPr="009F121A">
        <w:rPr>
          <w:rFonts w:asciiTheme="minorHAnsi" w:hAnsiTheme="minorHAnsi" w:cstheme="minorHAnsi"/>
        </w:rPr>
        <w:t xml:space="preserve">ą część </w:t>
      </w:r>
      <w:r w:rsidRPr="009F121A">
        <w:rPr>
          <w:rFonts w:asciiTheme="minorHAnsi" w:hAnsiTheme="minorHAnsi" w:cstheme="minorHAnsi"/>
        </w:rPr>
        <w:t>zamówienia</w:t>
      </w:r>
      <w:r w:rsidR="00CB3F5D" w:rsidRPr="009F121A">
        <w:rPr>
          <w:rFonts w:asciiTheme="minorHAnsi" w:hAnsiTheme="minorHAnsi" w:cstheme="minorHAnsi"/>
        </w:rPr>
        <w:t xml:space="preserve"> </w:t>
      </w:r>
      <w:r w:rsidR="00724AD3" w:rsidRPr="009F121A">
        <w:rPr>
          <w:rFonts w:asciiTheme="minorHAnsi" w:hAnsiTheme="minorHAnsi" w:cstheme="minorHAnsi"/>
        </w:rPr>
        <w:t>……………………………………………………</w:t>
      </w:r>
      <w:r w:rsidR="00820AD8" w:rsidRPr="009F121A">
        <w:rPr>
          <w:rFonts w:asciiTheme="minorHAnsi" w:hAnsiTheme="minorHAnsi" w:cstheme="minorHAnsi"/>
        </w:rPr>
        <w:t xml:space="preserve"> .</w:t>
      </w:r>
    </w:p>
    <w:p w14:paraId="5D19555C" w14:textId="77777777" w:rsidR="005A5634" w:rsidRPr="009F121A" w:rsidRDefault="005A5634" w:rsidP="00CB3F5D">
      <w:pPr>
        <w:pStyle w:val="Akapitzlist"/>
        <w:numPr>
          <w:ilvl w:val="0"/>
          <w:numId w:val="3"/>
        </w:numPr>
        <w:tabs>
          <w:tab w:val="left" w:pos="684"/>
        </w:tabs>
        <w:spacing w:before="0"/>
        <w:ind w:left="709" w:hanging="426"/>
        <w:rPr>
          <w:rFonts w:asciiTheme="minorHAnsi" w:hAnsiTheme="minorHAnsi" w:cstheme="minorHAnsi"/>
        </w:rPr>
      </w:pPr>
      <w:r w:rsidRPr="009F121A">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2FEC9DBD" w14:textId="77777777" w:rsidR="005A5634" w:rsidRPr="009F121A" w:rsidRDefault="005A5634" w:rsidP="00CB3F5D">
      <w:pPr>
        <w:pStyle w:val="Akapitzlist"/>
        <w:numPr>
          <w:ilvl w:val="0"/>
          <w:numId w:val="3"/>
        </w:numPr>
        <w:tabs>
          <w:tab w:val="left" w:pos="684"/>
        </w:tabs>
        <w:spacing w:before="0"/>
        <w:ind w:left="709" w:hanging="426"/>
        <w:rPr>
          <w:rFonts w:asciiTheme="minorHAnsi" w:hAnsiTheme="minorHAnsi" w:cstheme="minorHAnsi"/>
        </w:rPr>
      </w:pPr>
      <w:r w:rsidRPr="009F121A">
        <w:rPr>
          <w:rFonts w:asciiTheme="minorHAnsi" w:hAnsiTheme="minorHAnsi" w:cstheme="minorHAnsi"/>
        </w:rPr>
        <w:t>Następujące dokumenty znajdują się w posiadaniu Zamawiającego:</w:t>
      </w:r>
    </w:p>
    <w:p w14:paraId="236C240B" w14:textId="77777777" w:rsidR="005A5634" w:rsidRPr="009F121A" w:rsidRDefault="005A5634" w:rsidP="00CB3F5D">
      <w:pPr>
        <w:pStyle w:val="Akapitzlist"/>
        <w:tabs>
          <w:tab w:val="left" w:pos="684"/>
        </w:tabs>
        <w:spacing w:before="0"/>
        <w:ind w:left="709" w:firstLine="0"/>
        <w:rPr>
          <w:rFonts w:asciiTheme="minorHAnsi" w:hAnsiTheme="minorHAnsi" w:cstheme="minorHAnsi"/>
        </w:rPr>
      </w:pPr>
      <w:r w:rsidRPr="009F121A">
        <w:rPr>
          <w:rFonts w:asciiTheme="minorHAnsi" w:hAnsiTheme="minorHAnsi" w:cstheme="minorHAnsi"/>
        </w:rPr>
        <w:t xml:space="preserve"> .....................................................................................................</w:t>
      </w:r>
    </w:p>
    <w:p w14:paraId="06AF7F4F" w14:textId="77777777" w:rsidR="005A5634" w:rsidRPr="009F121A" w:rsidRDefault="005A5634" w:rsidP="00CB3F5D">
      <w:pPr>
        <w:pStyle w:val="Akapitzlist"/>
        <w:tabs>
          <w:tab w:val="left" w:pos="684"/>
        </w:tabs>
        <w:spacing w:before="0"/>
        <w:ind w:left="709" w:firstLine="0"/>
        <w:rPr>
          <w:rFonts w:asciiTheme="minorHAnsi" w:hAnsiTheme="minorHAnsi" w:cstheme="minorHAnsi"/>
        </w:rPr>
      </w:pPr>
      <w:r w:rsidRPr="009F121A">
        <w:rPr>
          <w:rFonts w:asciiTheme="minorHAnsi" w:hAnsiTheme="minorHAnsi" w:cstheme="minorHAnsi"/>
        </w:rPr>
        <w:t>.....................................................................................................</w:t>
      </w:r>
    </w:p>
    <w:p w14:paraId="15B3ADDA" w14:textId="77777777" w:rsidR="005A5634" w:rsidRPr="009F121A" w:rsidRDefault="005A5634" w:rsidP="00CB3F5D">
      <w:pPr>
        <w:pStyle w:val="Akapitzlist"/>
        <w:tabs>
          <w:tab w:val="left" w:pos="684"/>
        </w:tabs>
        <w:spacing w:before="0"/>
        <w:ind w:left="709" w:firstLine="0"/>
        <w:rPr>
          <w:rFonts w:asciiTheme="minorHAnsi" w:hAnsiTheme="minorHAnsi" w:cstheme="minorHAnsi"/>
        </w:rPr>
      </w:pPr>
      <w:r w:rsidRPr="009F121A">
        <w:rPr>
          <w:rFonts w:asciiTheme="minorHAnsi" w:hAnsiTheme="minorHAnsi" w:cstheme="minorHAnsi"/>
        </w:rPr>
        <w:t xml:space="preserve">i stanowią potwierdzenie okoliczności, o których mowa w art. 125 ust. 3 ustawy </w:t>
      </w:r>
      <w:proofErr w:type="spellStart"/>
      <w:r w:rsidRPr="009F121A">
        <w:rPr>
          <w:rFonts w:asciiTheme="minorHAnsi" w:hAnsiTheme="minorHAnsi" w:cstheme="minorHAnsi"/>
        </w:rPr>
        <w:t>uPZP</w:t>
      </w:r>
      <w:proofErr w:type="spellEnd"/>
      <w:r w:rsidRPr="009F121A">
        <w:rPr>
          <w:rFonts w:asciiTheme="minorHAnsi" w:hAnsiTheme="minorHAnsi" w:cstheme="minorHAnsi"/>
        </w:rPr>
        <w:t>.</w:t>
      </w:r>
    </w:p>
    <w:p w14:paraId="292147DB" w14:textId="77777777" w:rsidR="005A5634" w:rsidRPr="009F121A" w:rsidRDefault="005A5634" w:rsidP="00CB3F5D">
      <w:pPr>
        <w:pStyle w:val="Akapitzlist"/>
        <w:numPr>
          <w:ilvl w:val="0"/>
          <w:numId w:val="3"/>
        </w:numPr>
        <w:tabs>
          <w:tab w:val="left" w:pos="684"/>
          <w:tab w:val="left" w:pos="4371"/>
        </w:tabs>
        <w:spacing w:before="0"/>
        <w:ind w:left="709" w:hanging="426"/>
        <w:rPr>
          <w:rFonts w:asciiTheme="minorHAnsi" w:hAnsiTheme="minorHAnsi" w:cstheme="minorHAnsi"/>
        </w:rPr>
      </w:pPr>
      <w:r w:rsidRPr="009F121A">
        <w:rPr>
          <w:rFonts w:asciiTheme="minorHAnsi" w:hAnsiTheme="minorHAnsi" w:cstheme="minorHAnsi"/>
          <w:b/>
        </w:rPr>
        <w:t>SKŁADAMY</w:t>
      </w:r>
      <w:r w:rsidRPr="009F121A">
        <w:rPr>
          <w:rFonts w:asciiTheme="minorHAnsi" w:hAnsiTheme="minorHAnsi" w:cstheme="minorHAnsi"/>
          <w:b/>
          <w:spacing w:val="-2"/>
        </w:rPr>
        <w:t xml:space="preserve"> </w:t>
      </w:r>
      <w:r w:rsidRPr="009F121A">
        <w:rPr>
          <w:rFonts w:asciiTheme="minorHAnsi" w:hAnsiTheme="minorHAnsi" w:cstheme="minorHAnsi"/>
        </w:rPr>
        <w:t>ofertę</w:t>
      </w:r>
      <w:r w:rsidRPr="009F121A">
        <w:rPr>
          <w:rFonts w:asciiTheme="minorHAnsi" w:hAnsiTheme="minorHAnsi" w:cstheme="minorHAnsi"/>
          <w:spacing w:val="-2"/>
        </w:rPr>
        <w:t xml:space="preserve"> </w:t>
      </w:r>
      <w:r w:rsidRPr="009F121A">
        <w:rPr>
          <w:rFonts w:asciiTheme="minorHAnsi" w:hAnsiTheme="minorHAnsi" w:cstheme="minorHAnsi"/>
        </w:rPr>
        <w:t>na</w:t>
      </w:r>
      <w:r w:rsidRPr="009F121A">
        <w:rPr>
          <w:rFonts w:asciiTheme="minorHAnsi" w:hAnsiTheme="minorHAnsi" w:cstheme="minorHAnsi"/>
          <w:u w:val="single"/>
        </w:rPr>
        <w:t xml:space="preserve"> </w:t>
      </w:r>
      <w:r w:rsidRPr="009F121A">
        <w:rPr>
          <w:rFonts w:asciiTheme="minorHAnsi" w:hAnsiTheme="minorHAnsi" w:cstheme="minorHAnsi"/>
          <w:u w:val="single"/>
        </w:rPr>
        <w:tab/>
      </w:r>
      <w:r w:rsidRPr="009F121A">
        <w:rPr>
          <w:rFonts w:asciiTheme="minorHAnsi" w:hAnsiTheme="minorHAnsi" w:cstheme="minorHAnsi"/>
        </w:rPr>
        <w:t>stronach.</w:t>
      </w:r>
    </w:p>
    <w:p w14:paraId="7CCE7738" w14:textId="0548581E" w:rsidR="005A5634" w:rsidRPr="009F121A" w:rsidRDefault="005A5634" w:rsidP="00CB3F5D">
      <w:pPr>
        <w:pStyle w:val="Akapitzlist"/>
        <w:numPr>
          <w:ilvl w:val="0"/>
          <w:numId w:val="3"/>
        </w:numPr>
        <w:tabs>
          <w:tab w:val="left" w:pos="684"/>
        </w:tabs>
        <w:spacing w:before="0"/>
        <w:ind w:left="709" w:hanging="426"/>
        <w:rPr>
          <w:rFonts w:asciiTheme="minorHAnsi" w:hAnsiTheme="minorHAnsi" w:cstheme="minorHAnsi"/>
        </w:rPr>
      </w:pPr>
      <w:r w:rsidRPr="009F121A">
        <w:rPr>
          <w:rFonts w:asciiTheme="minorHAnsi" w:hAnsiTheme="minorHAnsi" w:cstheme="minorHAnsi"/>
        </w:rPr>
        <w:t xml:space="preserve">Wraz z ofertą </w:t>
      </w:r>
      <w:r w:rsidRPr="009F121A">
        <w:rPr>
          <w:rFonts w:asciiTheme="minorHAnsi" w:hAnsiTheme="minorHAnsi" w:cstheme="minorHAnsi"/>
          <w:b/>
        </w:rPr>
        <w:t xml:space="preserve">SKŁADAMY </w:t>
      </w:r>
      <w:r w:rsidRPr="009F121A">
        <w:rPr>
          <w:rFonts w:asciiTheme="minorHAnsi" w:hAnsiTheme="minorHAnsi" w:cstheme="minorHAnsi"/>
        </w:rPr>
        <w:t>następujące oświadczenia i</w:t>
      </w:r>
      <w:r w:rsidRPr="009F121A">
        <w:rPr>
          <w:rFonts w:asciiTheme="minorHAnsi" w:hAnsiTheme="minorHAnsi" w:cstheme="minorHAnsi"/>
          <w:spacing w:val="-5"/>
        </w:rPr>
        <w:t xml:space="preserve"> </w:t>
      </w:r>
      <w:r w:rsidRPr="009F121A">
        <w:rPr>
          <w:rFonts w:asciiTheme="minorHAnsi" w:hAnsiTheme="minorHAnsi" w:cstheme="minorHAnsi"/>
        </w:rPr>
        <w:t xml:space="preserve">dokumenty:  </w:t>
      </w:r>
    </w:p>
    <w:p w14:paraId="36907779" w14:textId="77777777" w:rsidR="004268A4" w:rsidRPr="009F121A" w:rsidRDefault="004268A4" w:rsidP="00444BDC">
      <w:pPr>
        <w:pStyle w:val="Tekstpodstawowy"/>
        <w:numPr>
          <w:ilvl w:val="0"/>
          <w:numId w:val="19"/>
        </w:numPr>
        <w:tabs>
          <w:tab w:val="left" w:pos="683"/>
        </w:tabs>
        <w:spacing w:line="276" w:lineRule="auto"/>
        <w:ind w:left="709"/>
        <w:rPr>
          <w:rFonts w:asciiTheme="minorHAnsi" w:hAnsiTheme="minorHAnsi" w:cstheme="minorHAnsi"/>
        </w:rPr>
      </w:pPr>
      <w:r w:rsidRPr="009F121A">
        <w:rPr>
          <w:rFonts w:asciiTheme="minorHAnsi" w:hAnsiTheme="minorHAnsi" w:cstheme="minorHAnsi"/>
        </w:rPr>
        <w:t>………………………….</w:t>
      </w:r>
    </w:p>
    <w:p w14:paraId="5F4422F0" w14:textId="77777777" w:rsidR="004268A4" w:rsidRPr="009F121A" w:rsidRDefault="004268A4" w:rsidP="00444BDC">
      <w:pPr>
        <w:pStyle w:val="Tekstpodstawowy"/>
        <w:numPr>
          <w:ilvl w:val="0"/>
          <w:numId w:val="19"/>
        </w:numPr>
        <w:tabs>
          <w:tab w:val="left" w:pos="683"/>
        </w:tabs>
        <w:spacing w:line="276" w:lineRule="auto"/>
        <w:ind w:left="709"/>
        <w:rPr>
          <w:rFonts w:asciiTheme="minorHAnsi" w:hAnsiTheme="minorHAnsi" w:cstheme="minorHAnsi"/>
        </w:rPr>
      </w:pPr>
      <w:r w:rsidRPr="009F121A">
        <w:rPr>
          <w:rFonts w:asciiTheme="minorHAnsi" w:hAnsiTheme="minorHAnsi" w:cstheme="minorHAnsi"/>
        </w:rPr>
        <w:t>……………………….…</w:t>
      </w:r>
    </w:p>
    <w:p w14:paraId="53FD440D" w14:textId="77777777" w:rsidR="004268A4" w:rsidRPr="009F121A" w:rsidRDefault="004268A4" w:rsidP="00444BDC">
      <w:pPr>
        <w:pStyle w:val="Tekstpodstawowy"/>
        <w:numPr>
          <w:ilvl w:val="0"/>
          <w:numId w:val="19"/>
        </w:numPr>
        <w:tabs>
          <w:tab w:val="left" w:pos="683"/>
        </w:tabs>
        <w:spacing w:line="276" w:lineRule="auto"/>
        <w:ind w:left="709"/>
        <w:rPr>
          <w:rFonts w:asciiTheme="minorHAnsi" w:hAnsiTheme="minorHAnsi" w:cstheme="minorHAnsi"/>
        </w:rPr>
      </w:pPr>
      <w:r w:rsidRPr="009F121A">
        <w:rPr>
          <w:rFonts w:asciiTheme="minorHAnsi" w:hAnsiTheme="minorHAnsi" w:cstheme="minorHAnsi"/>
        </w:rPr>
        <w:lastRenderedPageBreak/>
        <w:t>………………….………</w:t>
      </w:r>
    </w:p>
    <w:p w14:paraId="1E59D8E5" w14:textId="5C4EBC56" w:rsidR="005A5634" w:rsidRDefault="005A5634" w:rsidP="005A5634">
      <w:pPr>
        <w:pStyle w:val="Tekstpodstawowy"/>
        <w:rPr>
          <w:rFonts w:asciiTheme="minorHAnsi" w:hAnsiTheme="minorHAnsi" w:cstheme="minorHAnsi"/>
        </w:rPr>
      </w:pPr>
    </w:p>
    <w:p w14:paraId="539C239B" w14:textId="77777777" w:rsidR="00444BDC" w:rsidRPr="009F121A" w:rsidRDefault="00444BDC" w:rsidP="005A5634">
      <w:pPr>
        <w:pStyle w:val="Tekstpodstawowy"/>
        <w:rPr>
          <w:rFonts w:asciiTheme="minorHAnsi" w:hAnsiTheme="minorHAnsi" w:cstheme="minorHAnsi"/>
        </w:rPr>
      </w:pPr>
    </w:p>
    <w:p w14:paraId="7E4AEC18" w14:textId="280ECE85" w:rsidR="004268A4" w:rsidRDefault="004268A4" w:rsidP="004268A4">
      <w:pPr>
        <w:tabs>
          <w:tab w:val="left" w:leader="dot" w:pos="4101"/>
        </w:tabs>
        <w:spacing w:line="276" w:lineRule="auto"/>
        <w:ind w:left="258"/>
        <w:rPr>
          <w:rFonts w:asciiTheme="minorHAnsi" w:hAnsiTheme="minorHAnsi" w:cstheme="minorHAnsi"/>
        </w:rPr>
      </w:pPr>
      <w:r w:rsidRPr="009F121A">
        <w:rPr>
          <w:rFonts w:asciiTheme="minorHAnsi" w:hAnsiTheme="minorHAnsi" w:cstheme="minorHAnsi"/>
        </w:rPr>
        <w:t>…………….……., dnia</w:t>
      </w:r>
      <w:r w:rsidRPr="009F121A">
        <w:rPr>
          <w:rFonts w:asciiTheme="minorHAnsi" w:hAnsiTheme="minorHAnsi" w:cstheme="minorHAnsi"/>
        </w:rPr>
        <w:tab/>
        <w:t>r.</w:t>
      </w:r>
    </w:p>
    <w:p w14:paraId="5B159CA8" w14:textId="77777777" w:rsidR="00444BDC" w:rsidRPr="009F121A" w:rsidRDefault="00444BDC" w:rsidP="004268A4">
      <w:pPr>
        <w:tabs>
          <w:tab w:val="left" w:leader="dot" w:pos="4101"/>
        </w:tabs>
        <w:spacing w:line="276" w:lineRule="auto"/>
        <w:ind w:left="258"/>
        <w:rPr>
          <w:rFonts w:asciiTheme="minorHAnsi" w:hAnsiTheme="minorHAnsi" w:cstheme="minorHAnsi"/>
        </w:rPr>
      </w:pPr>
    </w:p>
    <w:p w14:paraId="1B504470" w14:textId="77777777" w:rsidR="004268A4" w:rsidRPr="009F121A" w:rsidRDefault="004268A4" w:rsidP="004268A4">
      <w:pPr>
        <w:spacing w:line="276" w:lineRule="auto"/>
        <w:ind w:right="116"/>
        <w:jc w:val="right"/>
        <w:rPr>
          <w:rFonts w:asciiTheme="minorHAnsi" w:hAnsiTheme="minorHAnsi" w:cstheme="minorHAnsi"/>
          <w:i/>
        </w:rPr>
      </w:pPr>
      <w:r w:rsidRPr="009F121A">
        <w:rPr>
          <w:rFonts w:asciiTheme="minorHAnsi" w:hAnsiTheme="minorHAnsi" w:cstheme="minorHAnsi"/>
          <w:i/>
          <w:spacing w:val="-2"/>
        </w:rPr>
        <w:t>……………………………….</w:t>
      </w:r>
    </w:p>
    <w:p w14:paraId="715E4FEE" w14:textId="77777777" w:rsidR="004268A4" w:rsidRPr="009F121A" w:rsidRDefault="004268A4" w:rsidP="004268A4">
      <w:pPr>
        <w:spacing w:line="276" w:lineRule="auto"/>
        <w:ind w:left="2024" w:right="116" w:firstLine="836"/>
        <w:jc w:val="right"/>
        <w:rPr>
          <w:rFonts w:asciiTheme="minorHAnsi" w:hAnsiTheme="minorHAnsi" w:cstheme="minorHAnsi"/>
          <w:i/>
        </w:rPr>
      </w:pPr>
      <w:r w:rsidRPr="009F121A">
        <w:rPr>
          <w:rFonts w:asciiTheme="minorHAnsi" w:hAnsiTheme="minorHAnsi" w:cstheme="minorHAnsi"/>
          <w:i/>
        </w:rPr>
        <w:t>Imię</w:t>
      </w:r>
      <w:r w:rsidRPr="009F121A">
        <w:rPr>
          <w:rFonts w:asciiTheme="minorHAnsi" w:hAnsiTheme="minorHAnsi" w:cstheme="minorHAnsi"/>
          <w:i/>
          <w:spacing w:val="-8"/>
        </w:rPr>
        <w:t xml:space="preserve"> </w:t>
      </w:r>
      <w:r w:rsidRPr="009F121A">
        <w:rPr>
          <w:rFonts w:asciiTheme="minorHAnsi" w:hAnsiTheme="minorHAnsi" w:cstheme="minorHAnsi"/>
          <w:i/>
        </w:rPr>
        <w:t>i</w:t>
      </w:r>
      <w:r w:rsidRPr="009F121A">
        <w:rPr>
          <w:rFonts w:asciiTheme="minorHAnsi" w:hAnsiTheme="minorHAnsi" w:cstheme="minorHAnsi"/>
          <w:i/>
          <w:spacing w:val="-9"/>
        </w:rPr>
        <w:t xml:space="preserve"> </w:t>
      </w:r>
      <w:r w:rsidRPr="009F121A">
        <w:rPr>
          <w:rFonts w:asciiTheme="minorHAnsi" w:hAnsiTheme="minorHAnsi" w:cstheme="minorHAnsi"/>
          <w:i/>
        </w:rPr>
        <w:t>nazwisko podpisano</w:t>
      </w:r>
      <w:r w:rsidRPr="009F121A">
        <w:rPr>
          <w:rFonts w:asciiTheme="minorHAnsi" w:hAnsiTheme="minorHAnsi" w:cstheme="minorHAnsi"/>
          <w:i/>
          <w:spacing w:val="-14"/>
        </w:rPr>
        <w:t xml:space="preserve"> </w:t>
      </w:r>
      <w:r w:rsidRPr="009F121A">
        <w:rPr>
          <w:rFonts w:asciiTheme="minorHAnsi" w:hAnsiTheme="minorHAnsi" w:cstheme="minorHAnsi"/>
          <w:i/>
        </w:rPr>
        <w:t>elektronicznie</w:t>
      </w:r>
    </w:p>
    <w:p w14:paraId="64616538" w14:textId="77777777" w:rsidR="009E59E8" w:rsidRDefault="009E59E8" w:rsidP="004268A4">
      <w:pPr>
        <w:spacing w:line="276" w:lineRule="auto"/>
        <w:ind w:left="258"/>
        <w:jc w:val="both"/>
        <w:rPr>
          <w:rFonts w:asciiTheme="minorHAnsi" w:hAnsiTheme="minorHAnsi" w:cstheme="minorHAnsi"/>
          <w:b/>
          <w:i/>
          <w:u w:val="single"/>
        </w:rPr>
      </w:pPr>
    </w:p>
    <w:p w14:paraId="30753CCB" w14:textId="77777777" w:rsidR="009E59E8" w:rsidRDefault="009E59E8" w:rsidP="004268A4">
      <w:pPr>
        <w:spacing w:line="276" w:lineRule="auto"/>
        <w:ind w:left="258"/>
        <w:jc w:val="both"/>
        <w:rPr>
          <w:rFonts w:asciiTheme="minorHAnsi" w:hAnsiTheme="minorHAnsi" w:cstheme="minorHAnsi"/>
          <w:b/>
          <w:i/>
          <w:u w:val="single"/>
        </w:rPr>
      </w:pPr>
    </w:p>
    <w:p w14:paraId="41830F69" w14:textId="77777777" w:rsidR="009E59E8" w:rsidRDefault="009E59E8" w:rsidP="004268A4">
      <w:pPr>
        <w:spacing w:line="276" w:lineRule="auto"/>
        <w:ind w:left="258"/>
        <w:jc w:val="both"/>
        <w:rPr>
          <w:rFonts w:asciiTheme="minorHAnsi" w:hAnsiTheme="minorHAnsi" w:cstheme="minorHAnsi"/>
          <w:b/>
          <w:i/>
          <w:u w:val="single"/>
        </w:rPr>
      </w:pPr>
    </w:p>
    <w:p w14:paraId="484CC1A4" w14:textId="1CAA04B3" w:rsidR="004268A4" w:rsidRPr="009F121A" w:rsidRDefault="004268A4" w:rsidP="004268A4">
      <w:pPr>
        <w:spacing w:line="276" w:lineRule="auto"/>
        <w:ind w:left="258"/>
        <w:jc w:val="both"/>
        <w:rPr>
          <w:rFonts w:asciiTheme="minorHAnsi" w:hAnsiTheme="minorHAnsi" w:cstheme="minorHAnsi"/>
          <w:b/>
          <w:i/>
        </w:rPr>
      </w:pPr>
      <w:r w:rsidRPr="009F121A">
        <w:rPr>
          <w:rFonts w:asciiTheme="minorHAnsi" w:hAnsiTheme="minorHAnsi" w:cstheme="minorHAnsi"/>
          <w:b/>
          <w:i/>
          <w:u w:val="single"/>
        </w:rPr>
        <w:t>Informacja dla Wykonawcy:</w:t>
      </w:r>
    </w:p>
    <w:p w14:paraId="7A7831F4" w14:textId="77777777" w:rsidR="002A12B0" w:rsidRDefault="004268A4" w:rsidP="00CB3F5D">
      <w:pPr>
        <w:spacing w:line="276" w:lineRule="auto"/>
        <w:ind w:left="258" w:right="116"/>
        <w:jc w:val="both"/>
        <w:rPr>
          <w:rFonts w:asciiTheme="minorHAnsi" w:hAnsiTheme="minorHAnsi" w:cstheme="minorHAnsi"/>
          <w:i/>
          <w:u w:val="single"/>
        </w:rPr>
      </w:pPr>
      <w:r w:rsidRPr="009F121A">
        <w:rPr>
          <w:rFonts w:asciiTheme="minorHAnsi" w:hAnsiTheme="minorHAnsi" w:cstheme="minorHAnsi"/>
          <w:i/>
          <w:u w:val="single"/>
        </w:rPr>
        <w:t>Formularz oferty musi być opatrzony przez osobę lub osoby uprawnione do reprezentowania firmy kwalifikowanym podpisem</w:t>
      </w:r>
      <w:r w:rsidRPr="009F121A">
        <w:rPr>
          <w:rFonts w:asciiTheme="minorHAnsi" w:hAnsiTheme="minorHAnsi" w:cstheme="minorHAnsi"/>
          <w:i/>
        </w:rPr>
        <w:t xml:space="preserve"> </w:t>
      </w:r>
      <w:r w:rsidRPr="009F121A">
        <w:rPr>
          <w:rFonts w:asciiTheme="minorHAnsi" w:hAnsiTheme="minorHAnsi" w:cstheme="minorHAnsi"/>
          <w:i/>
          <w:u w:val="single"/>
        </w:rPr>
        <w:t>elektronicznym lub podpisem zaufanym lub podpisem osobistym i przekazany Zamawiającemu wraz z dokumentem (-</w:t>
      </w:r>
      <w:proofErr w:type="spellStart"/>
      <w:r w:rsidRPr="009F121A">
        <w:rPr>
          <w:rFonts w:asciiTheme="minorHAnsi" w:hAnsiTheme="minorHAnsi" w:cstheme="minorHAnsi"/>
          <w:i/>
          <w:u w:val="single"/>
        </w:rPr>
        <w:t>ami</w:t>
      </w:r>
      <w:proofErr w:type="spellEnd"/>
      <w:r w:rsidRPr="009F121A">
        <w:rPr>
          <w:rFonts w:asciiTheme="minorHAnsi" w:hAnsiTheme="minorHAnsi" w:cstheme="minorHAnsi"/>
          <w:i/>
          <w:u w:val="single"/>
        </w:rPr>
        <w:t>)</w:t>
      </w:r>
      <w:r w:rsidRPr="009F121A">
        <w:rPr>
          <w:rFonts w:asciiTheme="minorHAnsi" w:hAnsiTheme="minorHAnsi" w:cstheme="minorHAnsi"/>
          <w:i/>
        </w:rPr>
        <w:t xml:space="preserve"> </w:t>
      </w:r>
      <w:r w:rsidRPr="009F121A">
        <w:rPr>
          <w:rFonts w:asciiTheme="minorHAnsi" w:hAnsiTheme="minorHAnsi" w:cstheme="minorHAnsi"/>
          <w:i/>
          <w:u w:val="single"/>
        </w:rPr>
        <w:t>potwierdzającymi prawo do reprezentacji Wykonawcy przez osobę podpisującą ofertę</w:t>
      </w:r>
      <w:r w:rsidR="00CB3F5D" w:rsidRPr="009F121A">
        <w:rPr>
          <w:rFonts w:asciiTheme="minorHAnsi" w:hAnsiTheme="minorHAnsi" w:cstheme="minorHAnsi"/>
          <w:i/>
          <w:u w:val="single"/>
        </w:rPr>
        <w:t>.</w:t>
      </w:r>
    </w:p>
    <w:p w14:paraId="49792C0B" w14:textId="77777777" w:rsidR="001E5484" w:rsidRDefault="001E5484" w:rsidP="00CB3F5D">
      <w:pPr>
        <w:spacing w:line="276" w:lineRule="auto"/>
        <w:ind w:left="258" w:right="116"/>
        <w:jc w:val="both"/>
        <w:rPr>
          <w:rFonts w:asciiTheme="minorHAnsi" w:hAnsiTheme="minorHAnsi" w:cstheme="minorHAnsi"/>
          <w:i/>
          <w:u w:val="single"/>
        </w:rPr>
      </w:pPr>
    </w:p>
    <w:p w14:paraId="0F831713" w14:textId="7BC05648" w:rsidR="001E5484" w:rsidRDefault="001E5484" w:rsidP="00CB3F5D">
      <w:pPr>
        <w:spacing w:line="276" w:lineRule="auto"/>
        <w:ind w:left="258" w:right="116"/>
        <w:jc w:val="both"/>
        <w:rPr>
          <w:rFonts w:asciiTheme="minorHAnsi" w:hAnsiTheme="minorHAnsi" w:cstheme="minorHAnsi"/>
          <w:i/>
          <w:u w:val="single"/>
        </w:rPr>
      </w:pPr>
    </w:p>
    <w:p w14:paraId="1CBB1446" w14:textId="50058EAE" w:rsidR="00EF1CEA" w:rsidRDefault="00EF1CEA" w:rsidP="00CB3F5D">
      <w:pPr>
        <w:spacing w:line="276" w:lineRule="auto"/>
        <w:ind w:left="258" w:right="116"/>
        <w:jc w:val="both"/>
        <w:rPr>
          <w:rFonts w:asciiTheme="minorHAnsi" w:hAnsiTheme="minorHAnsi" w:cstheme="minorHAnsi"/>
          <w:i/>
          <w:u w:val="single"/>
        </w:rPr>
      </w:pPr>
    </w:p>
    <w:p w14:paraId="003F8D78" w14:textId="2122E96C" w:rsidR="00EF1CEA" w:rsidRDefault="00EF1CEA" w:rsidP="00CB3F5D">
      <w:pPr>
        <w:spacing w:line="276" w:lineRule="auto"/>
        <w:ind w:left="258" w:right="116"/>
        <w:jc w:val="both"/>
        <w:rPr>
          <w:rFonts w:asciiTheme="minorHAnsi" w:hAnsiTheme="minorHAnsi" w:cstheme="minorHAnsi"/>
          <w:i/>
          <w:u w:val="single"/>
        </w:rPr>
      </w:pPr>
    </w:p>
    <w:p w14:paraId="536189E2" w14:textId="5FF38D6C" w:rsidR="00EF1CEA" w:rsidRDefault="00EF1CEA" w:rsidP="00CB3F5D">
      <w:pPr>
        <w:spacing w:line="276" w:lineRule="auto"/>
        <w:ind w:left="258" w:right="116"/>
        <w:jc w:val="both"/>
        <w:rPr>
          <w:rFonts w:asciiTheme="minorHAnsi" w:hAnsiTheme="minorHAnsi" w:cstheme="minorHAnsi"/>
          <w:i/>
          <w:u w:val="single"/>
        </w:rPr>
      </w:pPr>
    </w:p>
    <w:p w14:paraId="0293631D" w14:textId="2F32B912" w:rsidR="001E5484" w:rsidRPr="009F121A" w:rsidRDefault="001E5484" w:rsidP="00CB3F5D">
      <w:pPr>
        <w:spacing w:line="276" w:lineRule="auto"/>
        <w:ind w:left="258" w:right="116"/>
        <w:jc w:val="both"/>
        <w:rPr>
          <w:rFonts w:asciiTheme="minorHAnsi" w:hAnsiTheme="minorHAnsi" w:cstheme="minorHAnsi"/>
        </w:rPr>
        <w:sectPr w:rsidR="001E5484" w:rsidRPr="009F121A" w:rsidSect="009E59E8">
          <w:footerReference w:type="default" r:id="rId8"/>
          <w:pgSz w:w="11910" w:h="16840"/>
          <w:pgMar w:top="1582" w:right="1298" w:bottom="680" w:left="1162" w:header="0" w:footer="403" w:gutter="0"/>
          <w:cols w:space="708"/>
          <w:docGrid w:linePitch="299"/>
        </w:sectPr>
      </w:pPr>
    </w:p>
    <w:p w14:paraId="6A77F1F1" w14:textId="77777777" w:rsidR="00F7208E" w:rsidRPr="00991F16" w:rsidRDefault="008C7CF7" w:rsidP="00820AD8">
      <w:pPr>
        <w:spacing w:before="161"/>
        <w:ind w:right="116"/>
        <w:jc w:val="right"/>
        <w:rPr>
          <w:rFonts w:asciiTheme="minorHAnsi" w:hAnsiTheme="minorHAnsi" w:cstheme="minorHAnsi"/>
          <w:b/>
          <w:i/>
        </w:rPr>
      </w:pPr>
      <w:r w:rsidRPr="00991F16">
        <w:rPr>
          <w:rFonts w:asciiTheme="minorHAnsi" w:hAnsiTheme="minorHAnsi" w:cstheme="minorHAnsi"/>
          <w:b/>
          <w:i/>
        </w:rPr>
        <w:lastRenderedPageBreak/>
        <w:t>Załącznik nr 3 do SWZ</w:t>
      </w:r>
    </w:p>
    <w:p w14:paraId="42971F43" w14:textId="77777777" w:rsidR="00DB64FB" w:rsidRPr="00A2773D" w:rsidRDefault="00DB64FB" w:rsidP="00DB64FB">
      <w:pPr>
        <w:pStyle w:val="Nagwek1"/>
        <w:spacing w:line="276" w:lineRule="auto"/>
        <w:ind w:left="258"/>
        <w:rPr>
          <w:rFonts w:asciiTheme="minorHAnsi" w:hAnsiTheme="minorHAnsi" w:cstheme="minorHAnsi"/>
        </w:rPr>
      </w:pPr>
      <w:r w:rsidRPr="00A2773D">
        <w:rPr>
          <w:rFonts w:asciiTheme="minorHAnsi" w:hAnsiTheme="minorHAnsi" w:cstheme="minorHAnsi"/>
        </w:rPr>
        <w:t>Nazwa Wykonawcy, w imieniu którego składane jest oświadczenie:</w:t>
      </w:r>
    </w:p>
    <w:p w14:paraId="3A97174B" w14:textId="4B4074A2" w:rsidR="00DB64FB" w:rsidRPr="00A2773D" w:rsidRDefault="00DB64FB" w:rsidP="00DB64FB">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51657CCD" w14:textId="7144CE09" w:rsidR="00DB64FB" w:rsidRPr="00A2773D" w:rsidRDefault="00DB64FB" w:rsidP="00DB64FB">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3D71952C" w14:textId="77777777" w:rsidR="00DB64FB" w:rsidRPr="00A2773D" w:rsidRDefault="00DB64FB" w:rsidP="00DB64FB">
      <w:pPr>
        <w:spacing w:line="276" w:lineRule="auto"/>
        <w:ind w:left="258"/>
        <w:rPr>
          <w:rFonts w:asciiTheme="minorHAnsi" w:hAnsiTheme="minorHAnsi" w:cstheme="minorHAnsi"/>
          <w:i/>
        </w:rPr>
      </w:pPr>
      <w:r w:rsidRPr="00A2773D">
        <w:rPr>
          <w:rFonts w:asciiTheme="minorHAnsi" w:hAnsiTheme="minorHAnsi" w:cstheme="minorHAnsi"/>
          <w:i/>
        </w:rPr>
        <w:t>(pełna nazwa/firma, adres, w zależności od podmiotu: NIP/PESEL, KRS/</w:t>
      </w:r>
      <w:proofErr w:type="spellStart"/>
      <w:r w:rsidRPr="00A2773D">
        <w:rPr>
          <w:rFonts w:asciiTheme="minorHAnsi" w:hAnsiTheme="minorHAnsi" w:cstheme="minorHAnsi"/>
          <w:i/>
        </w:rPr>
        <w:t>CEiDG</w:t>
      </w:r>
      <w:proofErr w:type="spellEnd"/>
      <w:r w:rsidRPr="00A2773D">
        <w:rPr>
          <w:rFonts w:asciiTheme="minorHAnsi" w:hAnsiTheme="minorHAnsi" w:cstheme="minorHAnsi"/>
          <w:i/>
        </w:rPr>
        <w:t>)</w:t>
      </w:r>
    </w:p>
    <w:p w14:paraId="49748483" w14:textId="77777777" w:rsidR="00DB64FB" w:rsidRPr="00A2773D" w:rsidRDefault="00DB64FB" w:rsidP="00DB64FB">
      <w:pPr>
        <w:pStyle w:val="Tekstpodstawowy"/>
        <w:spacing w:line="276" w:lineRule="auto"/>
        <w:rPr>
          <w:rFonts w:asciiTheme="minorHAnsi" w:hAnsiTheme="minorHAnsi" w:cstheme="minorHAnsi"/>
          <w:i/>
        </w:rPr>
      </w:pPr>
    </w:p>
    <w:p w14:paraId="160C7307" w14:textId="77777777" w:rsidR="00DB64FB" w:rsidRPr="00A2773D" w:rsidRDefault="00DB64FB" w:rsidP="00DB64FB">
      <w:pPr>
        <w:pStyle w:val="Tekstpodstawowy"/>
        <w:spacing w:line="276" w:lineRule="auto"/>
        <w:ind w:left="258"/>
        <w:rPr>
          <w:rFonts w:asciiTheme="minorHAnsi" w:hAnsiTheme="minorHAnsi" w:cstheme="minorHAnsi"/>
        </w:rPr>
      </w:pPr>
      <w:r w:rsidRPr="00A2773D">
        <w:rPr>
          <w:rFonts w:asciiTheme="minorHAnsi" w:hAnsiTheme="minorHAnsi" w:cstheme="minorHAnsi"/>
        </w:rPr>
        <w:t>reprezentowany przez:</w:t>
      </w:r>
    </w:p>
    <w:p w14:paraId="76A59A6C" w14:textId="77777777" w:rsidR="00DB64FB" w:rsidRPr="00A2773D" w:rsidRDefault="00DB64FB" w:rsidP="00DB64FB">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4A221AFE" w14:textId="77777777" w:rsidR="00DB64FB" w:rsidRPr="00A2773D" w:rsidRDefault="00DB64FB" w:rsidP="00DB64FB">
      <w:pPr>
        <w:spacing w:line="276" w:lineRule="auto"/>
        <w:ind w:left="258"/>
        <w:rPr>
          <w:rFonts w:asciiTheme="minorHAnsi" w:hAnsiTheme="minorHAnsi" w:cstheme="minorHAnsi"/>
          <w:i/>
        </w:rPr>
      </w:pPr>
      <w:r w:rsidRPr="00A2773D">
        <w:rPr>
          <w:rFonts w:asciiTheme="minorHAnsi" w:hAnsiTheme="minorHAnsi" w:cstheme="minorHAnsi"/>
          <w:i/>
        </w:rPr>
        <w:t>(imię, nazwisko, stanowisko/podstawa do reprezentacji)</w:t>
      </w:r>
    </w:p>
    <w:p w14:paraId="1972628F" w14:textId="77777777" w:rsidR="00DB64FB" w:rsidRPr="00A2773D" w:rsidRDefault="00DB64FB" w:rsidP="00DB64FB">
      <w:pPr>
        <w:pStyle w:val="Tekstpodstawowy"/>
        <w:spacing w:line="276" w:lineRule="auto"/>
        <w:rPr>
          <w:rFonts w:asciiTheme="minorHAnsi" w:hAnsiTheme="minorHAnsi" w:cstheme="minorHAnsi"/>
          <w:i/>
        </w:rPr>
      </w:pPr>
    </w:p>
    <w:p w14:paraId="543BCB16" w14:textId="77777777" w:rsidR="00DB64FB" w:rsidRPr="00A2773D" w:rsidRDefault="00DB64FB" w:rsidP="00DB64FB">
      <w:pPr>
        <w:pStyle w:val="Tekstpodstawowy"/>
        <w:spacing w:line="276" w:lineRule="auto"/>
        <w:rPr>
          <w:rFonts w:asciiTheme="minorHAnsi" w:hAnsiTheme="minorHAnsi" w:cstheme="minorHAnsi"/>
          <w:i/>
        </w:rPr>
      </w:pPr>
      <w:r w:rsidRPr="00A2773D">
        <w:rPr>
          <w:rFonts w:asciiTheme="minorHAnsi" w:hAnsiTheme="minorHAnsi" w:cstheme="minorHAnsi"/>
          <w:i/>
        </w:rPr>
        <w:t xml:space="preserve">Odpis z właściwego rejestru dostępny jest pod adresem internetowym (art. 274 ust. 4 </w:t>
      </w:r>
      <w:proofErr w:type="spellStart"/>
      <w:r w:rsidRPr="00A2773D">
        <w:rPr>
          <w:rFonts w:asciiTheme="minorHAnsi" w:hAnsiTheme="minorHAnsi" w:cstheme="minorHAnsi"/>
          <w:i/>
        </w:rPr>
        <w:t>uPZP</w:t>
      </w:r>
      <w:proofErr w:type="spellEnd"/>
      <w:r w:rsidRPr="00A2773D">
        <w:rPr>
          <w:rFonts w:asciiTheme="minorHAnsi" w:hAnsiTheme="minorHAnsi" w:cstheme="minorHAnsi"/>
          <w:i/>
        </w:rPr>
        <w:t xml:space="preserve">): </w:t>
      </w:r>
    </w:p>
    <w:p w14:paraId="14EADB3E" w14:textId="77777777" w:rsidR="00DB64FB" w:rsidRPr="00A2773D" w:rsidRDefault="00DB64FB" w:rsidP="00DB64FB">
      <w:pPr>
        <w:pStyle w:val="Tekstpodstawowy"/>
        <w:spacing w:line="276" w:lineRule="auto"/>
        <w:rPr>
          <w:rFonts w:asciiTheme="minorHAnsi" w:hAnsiTheme="minorHAnsi" w:cstheme="minorHAnsi"/>
          <w:i/>
        </w:rPr>
      </w:pPr>
      <w:r w:rsidRPr="00A2773D">
        <w:rPr>
          <w:rFonts w:asciiTheme="minorHAnsi" w:hAnsiTheme="minorHAnsi" w:cstheme="minorHAnsi"/>
          <w:i/>
        </w:rPr>
        <w:t>……………………………………………………………………….</w:t>
      </w:r>
    </w:p>
    <w:p w14:paraId="10E9A19C" w14:textId="3F692A4D" w:rsidR="00DB64FB" w:rsidRDefault="00DB64FB" w:rsidP="00DB64FB">
      <w:pPr>
        <w:pStyle w:val="Tekstpodstawowy"/>
        <w:spacing w:line="276" w:lineRule="auto"/>
        <w:rPr>
          <w:rFonts w:asciiTheme="minorHAnsi" w:hAnsiTheme="minorHAnsi" w:cstheme="minorHAnsi"/>
          <w:i/>
        </w:rPr>
      </w:pPr>
    </w:p>
    <w:p w14:paraId="4088928E" w14:textId="77777777" w:rsidR="00225DFA" w:rsidRPr="00A2773D" w:rsidRDefault="00225DFA" w:rsidP="00DB64FB">
      <w:pPr>
        <w:pStyle w:val="Tekstpodstawowy"/>
        <w:spacing w:line="276" w:lineRule="auto"/>
        <w:rPr>
          <w:rFonts w:asciiTheme="minorHAnsi" w:hAnsiTheme="minorHAnsi" w:cstheme="minorHAnsi"/>
          <w:i/>
        </w:rPr>
      </w:pPr>
    </w:p>
    <w:p w14:paraId="6DE9871B" w14:textId="77777777" w:rsidR="00DB64FB" w:rsidRPr="00A2773D" w:rsidRDefault="00DB64FB" w:rsidP="00DB64FB">
      <w:pPr>
        <w:spacing w:line="276" w:lineRule="auto"/>
        <w:ind w:left="749" w:right="610"/>
        <w:jc w:val="center"/>
        <w:rPr>
          <w:rFonts w:asciiTheme="minorHAnsi" w:hAnsiTheme="minorHAnsi" w:cstheme="minorHAnsi"/>
          <w:b/>
        </w:rPr>
      </w:pPr>
      <w:r w:rsidRPr="00A2773D">
        <w:rPr>
          <w:rFonts w:asciiTheme="minorHAnsi" w:hAnsiTheme="minorHAnsi" w:cstheme="minorHAnsi"/>
          <w:b/>
          <w:u w:val="thick"/>
        </w:rPr>
        <w:t>OŚWIADCZENIE WYKONAWCY</w:t>
      </w:r>
      <w:r w:rsidRPr="00A2773D">
        <w:rPr>
          <w:rStyle w:val="Odwoanieprzypisudolnego"/>
          <w:rFonts w:asciiTheme="minorHAnsi" w:hAnsiTheme="minorHAnsi" w:cstheme="minorHAnsi"/>
          <w:b/>
          <w:u w:val="thick"/>
        </w:rPr>
        <w:footnoteReference w:id="3"/>
      </w:r>
    </w:p>
    <w:p w14:paraId="32F101CF" w14:textId="77777777" w:rsidR="00DB64FB" w:rsidRPr="00A2773D" w:rsidRDefault="00DB64FB" w:rsidP="00DB64FB">
      <w:pPr>
        <w:spacing w:line="276" w:lineRule="auto"/>
        <w:ind w:left="749" w:right="610"/>
        <w:jc w:val="center"/>
        <w:rPr>
          <w:rFonts w:asciiTheme="minorHAnsi" w:hAnsiTheme="minorHAnsi" w:cstheme="minorHAnsi"/>
        </w:rPr>
      </w:pPr>
      <w:r w:rsidRPr="00A2773D">
        <w:rPr>
          <w:rFonts w:asciiTheme="minorHAnsi" w:hAnsiTheme="minorHAnsi" w:cstheme="minorHAnsi"/>
          <w:b/>
        </w:rPr>
        <w:t>składane na podstawie art. 125 ust</w:t>
      </w:r>
      <w:r w:rsidRPr="00F75E61">
        <w:rPr>
          <w:rFonts w:asciiTheme="minorHAnsi" w:hAnsiTheme="minorHAnsi" w:cstheme="minorHAnsi"/>
          <w:b/>
        </w:rPr>
        <w:t>. 1</w:t>
      </w:r>
      <w:r w:rsidRPr="00A2773D">
        <w:rPr>
          <w:rFonts w:asciiTheme="minorHAnsi" w:hAnsiTheme="minorHAnsi" w:cstheme="minorHAnsi"/>
        </w:rPr>
        <w:t xml:space="preserve"> ustawy z dnia 11 września 2019 r.</w:t>
      </w:r>
    </w:p>
    <w:p w14:paraId="62DF245C" w14:textId="77777777" w:rsidR="00DB64FB" w:rsidRPr="00A2773D" w:rsidRDefault="00DB64FB" w:rsidP="00DB64FB">
      <w:pPr>
        <w:pStyle w:val="Tekstpodstawowy"/>
        <w:spacing w:line="276" w:lineRule="auto"/>
        <w:ind w:left="749" w:right="611"/>
        <w:jc w:val="center"/>
        <w:rPr>
          <w:rFonts w:asciiTheme="minorHAnsi" w:hAnsiTheme="minorHAnsi" w:cstheme="minorHAnsi"/>
        </w:rPr>
      </w:pPr>
      <w:r w:rsidRPr="00A2773D">
        <w:rPr>
          <w:rFonts w:asciiTheme="minorHAnsi" w:hAnsiTheme="minorHAnsi" w:cstheme="minorHAnsi"/>
        </w:rPr>
        <w:t xml:space="preserve">Prawo zamówień publicznych (dalej jako: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2582C62C" w14:textId="77777777" w:rsidR="00DB64FB" w:rsidRPr="00A2773D" w:rsidRDefault="00DB64FB" w:rsidP="00DB64FB">
      <w:pPr>
        <w:pStyle w:val="Tekstpodstawowy"/>
        <w:spacing w:line="276" w:lineRule="auto"/>
        <w:rPr>
          <w:rFonts w:asciiTheme="minorHAnsi" w:hAnsiTheme="minorHAnsi" w:cstheme="minorHAnsi"/>
        </w:rPr>
      </w:pPr>
    </w:p>
    <w:p w14:paraId="24F95D47" w14:textId="77777777" w:rsidR="00DB64FB" w:rsidRPr="00A2773D" w:rsidRDefault="00DB64FB" w:rsidP="00DB64FB">
      <w:pPr>
        <w:pStyle w:val="Tekstpodstawowy"/>
        <w:spacing w:line="276" w:lineRule="auto"/>
        <w:ind w:left="749" w:right="613"/>
        <w:jc w:val="center"/>
        <w:rPr>
          <w:rFonts w:asciiTheme="minorHAnsi" w:hAnsiTheme="minorHAnsi" w:cstheme="minorHAnsi"/>
        </w:rPr>
      </w:pPr>
      <w:r w:rsidRPr="00A2773D">
        <w:rPr>
          <w:rFonts w:asciiTheme="minorHAnsi" w:hAnsiTheme="minorHAnsi" w:cstheme="minorHAnsi"/>
          <w:u w:val="single"/>
        </w:rPr>
        <w:t>DOTYCZĄCE PODSTAW WYKLUCZENIA Z POSTĘPOWANIA</w:t>
      </w:r>
    </w:p>
    <w:p w14:paraId="0D7C37BA" w14:textId="0ED77487" w:rsidR="00DB64FB" w:rsidRPr="00956C92" w:rsidRDefault="00DB64FB" w:rsidP="00DB64FB">
      <w:pPr>
        <w:ind w:left="-426"/>
        <w:jc w:val="both"/>
        <w:rPr>
          <w:rFonts w:asciiTheme="minorHAnsi" w:hAnsiTheme="minorHAnsi" w:cstheme="minorHAnsi"/>
        </w:rPr>
      </w:pPr>
      <w:r w:rsidRPr="00A2773D">
        <w:rPr>
          <w:rFonts w:asciiTheme="minorHAnsi" w:hAnsiTheme="minorHAnsi" w:cstheme="minorHAnsi"/>
        </w:rPr>
        <w:t xml:space="preserve">Na potrzeby postępowania o udzielenie zamówienia publicznego pn. </w:t>
      </w:r>
      <w:r w:rsidR="00225DFA" w:rsidRPr="00225DFA">
        <w:rPr>
          <w:rFonts w:asciiTheme="minorHAnsi" w:hAnsiTheme="minorHAnsi" w:cstheme="minorHAnsi"/>
          <w:b/>
          <w:bCs/>
        </w:rPr>
        <w:t>opracowanie graficzne, przygotowanie do druku, druk i dostawa do siedziby Zamawiającego (wraz z przeniesieniem własności) kalendarzy ściennych trójdzielnych na rok 2022 na potrzeby Programu</w:t>
      </w:r>
      <w:r w:rsidR="00225DFA">
        <w:rPr>
          <w:rFonts w:asciiTheme="minorHAnsi" w:hAnsiTheme="minorHAnsi" w:cstheme="minorHAnsi"/>
          <w:b/>
          <w:bCs/>
        </w:rPr>
        <w:t xml:space="preserve"> </w:t>
      </w:r>
      <w:r w:rsidRPr="00A2773D">
        <w:rPr>
          <w:rFonts w:asciiTheme="minorHAnsi" w:hAnsiTheme="minorHAnsi" w:cstheme="minorHAnsi"/>
          <w:i/>
        </w:rPr>
        <w:t>(nazwa postępowania)</w:t>
      </w:r>
      <w:r w:rsidRPr="00A2773D">
        <w:rPr>
          <w:rFonts w:asciiTheme="minorHAnsi" w:hAnsiTheme="minorHAnsi" w:cstheme="minorHAnsi"/>
        </w:rPr>
        <w:t>, (oznaczenie sprawy nr WA.263</w:t>
      </w:r>
      <w:r>
        <w:rPr>
          <w:rFonts w:asciiTheme="minorHAnsi" w:hAnsiTheme="minorHAnsi" w:cstheme="minorHAnsi"/>
        </w:rPr>
        <w:t>.3</w:t>
      </w:r>
      <w:r w:rsidR="00225DFA">
        <w:rPr>
          <w:rFonts w:asciiTheme="minorHAnsi" w:hAnsiTheme="minorHAnsi" w:cstheme="minorHAnsi"/>
        </w:rPr>
        <w:t>7</w:t>
      </w:r>
      <w:r w:rsidRPr="00A2773D">
        <w:rPr>
          <w:rFonts w:asciiTheme="minorHAnsi" w:hAnsiTheme="minorHAnsi" w:cstheme="minorHAnsi"/>
        </w:rPr>
        <w:t>.2021.</w:t>
      </w:r>
      <w:r>
        <w:rPr>
          <w:rFonts w:asciiTheme="minorHAnsi" w:hAnsiTheme="minorHAnsi" w:cstheme="minorHAnsi"/>
        </w:rPr>
        <w:t>KR</w:t>
      </w:r>
      <w:r w:rsidRPr="00A2773D">
        <w:rPr>
          <w:rFonts w:asciiTheme="minorHAnsi" w:hAnsiTheme="minorHAnsi" w:cstheme="minorHAnsi"/>
        </w:rPr>
        <w:t>.) prowadzonego przez Centrum Projektów Europejskich (CPE), z siedzibą w Warszawie (02-672), przy ul. Domaniewskiej 39a (NIP: 701-015-88-87, REGON: 141681456)</w:t>
      </w:r>
      <w:r w:rsidRPr="00A2773D">
        <w:rPr>
          <w:rFonts w:asciiTheme="minorHAnsi" w:hAnsiTheme="minorHAnsi" w:cstheme="minorHAnsi"/>
          <w:i/>
        </w:rPr>
        <w:t xml:space="preserve">, </w:t>
      </w:r>
      <w:r>
        <w:rPr>
          <w:rFonts w:asciiTheme="minorHAnsi" w:hAnsiTheme="minorHAnsi" w:cstheme="minorHAnsi"/>
          <w:i/>
        </w:rPr>
        <w:t xml:space="preserve">oświadczam, </w:t>
      </w:r>
      <w:r w:rsidRPr="00956C92">
        <w:rPr>
          <w:rFonts w:asciiTheme="minorHAnsi" w:hAnsiTheme="minorHAnsi" w:cstheme="minorHAnsi"/>
        </w:rPr>
        <w:t xml:space="preserve">że nie podlegam wykluczeniu z postępowania na podstawie art. 108 ust. 1 ustawy </w:t>
      </w:r>
      <w:proofErr w:type="spellStart"/>
      <w:r w:rsidRPr="00956C92">
        <w:rPr>
          <w:rFonts w:asciiTheme="minorHAnsi" w:hAnsiTheme="minorHAnsi" w:cstheme="minorHAnsi"/>
        </w:rPr>
        <w:t>Pzp</w:t>
      </w:r>
      <w:proofErr w:type="spellEnd"/>
      <w:r w:rsidRPr="00956C92">
        <w:rPr>
          <w:rFonts w:asciiTheme="minorHAnsi" w:hAnsiTheme="minorHAnsi" w:cstheme="minorHAnsi"/>
        </w:rPr>
        <w:t>.</w:t>
      </w:r>
    </w:p>
    <w:p w14:paraId="71728042" w14:textId="77777777" w:rsidR="00DB64FB" w:rsidRPr="00956C92" w:rsidRDefault="00DB64FB" w:rsidP="00DB64FB">
      <w:pPr>
        <w:ind w:left="-426"/>
        <w:jc w:val="both"/>
        <w:rPr>
          <w:rFonts w:asciiTheme="minorHAnsi" w:hAnsiTheme="minorHAnsi" w:cstheme="minorHAnsi"/>
        </w:rPr>
      </w:pPr>
    </w:p>
    <w:p w14:paraId="50AF4BD4" w14:textId="28A851D8" w:rsidR="00DB64FB" w:rsidRPr="00956C92" w:rsidRDefault="00DB64FB" w:rsidP="00DB64FB">
      <w:pPr>
        <w:ind w:left="-426"/>
        <w:jc w:val="both"/>
        <w:rPr>
          <w:rFonts w:asciiTheme="minorHAnsi" w:hAnsiTheme="minorHAnsi" w:cstheme="minorHAnsi"/>
        </w:rPr>
      </w:pPr>
      <w:r w:rsidRPr="00956C92">
        <w:rPr>
          <w:rFonts w:asciiTheme="minorHAnsi" w:hAnsiTheme="minorHAnsi" w:cstheme="minorHAnsi"/>
        </w:rPr>
        <w:t>Oświadczam, że zachodzą w stosunku do mnie podstawy wykluczenia z postępowania na podstawie art.</w:t>
      </w:r>
      <w:r>
        <w:rPr>
          <w:rFonts w:asciiTheme="minorHAnsi" w:hAnsiTheme="minorHAnsi" w:cstheme="minorHAnsi"/>
        </w:rPr>
        <w:t xml:space="preserve"> </w:t>
      </w:r>
      <w:r w:rsidRPr="00956C92">
        <w:rPr>
          <w:rFonts w:asciiTheme="minorHAnsi" w:hAnsiTheme="minorHAnsi" w:cstheme="minorHAnsi"/>
        </w:rPr>
        <w:t xml:space="preserve">…………. ustawy </w:t>
      </w:r>
      <w:proofErr w:type="spellStart"/>
      <w:r w:rsidRPr="00956C92">
        <w:rPr>
          <w:rFonts w:asciiTheme="minorHAnsi" w:hAnsiTheme="minorHAnsi" w:cstheme="minorHAnsi"/>
        </w:rPr>
        <w:t>Pzp</w:t>
      </w:r>
      <w:proofErr w:type="spellEnd"/>
      <w:r w:rsidRPr="00956C92">
        <w:rPr>
          <w:rFonts w:asciiTheme="minorHAnsi" w:hAnsiTheme="minorHAnsi" w:cstheme="minorHAnsi"/>
        </w:rPr>
        <w:t xml:space="preserve"> (podać mającą zastosowanie podstawę wykluczenia spośród wymienionych w art. 108 ust. 1 pkt ……………………………. ustawy </w:t>
      </w:r>
      <w:proofErr w:type="spellStart"/>
      <w:r w:rsidRPr="00956C92">
        <w:rPr>
          <w:rFonts w:asciiTheme="minorHAnsi" w:hAnsiTheme="minorHAnsi" w:cstheme="minorHAnsi"/>
        </w:rPr>
        <w:t>Pzp</w:t>
      </w:r>
      <w:proofErr w:type="spellEnd"/>
      <w:r w:rsidRPr="00956C92">
        <w:rPr>
          <w:rFonts w:asciiTheme="minorHAnsi" w:hAnsiTheme="minorHAnsi" w:cstheme="minorHAnsi"/>
        </w:rPr>
        <w:t xml:space="preserve">). Jednocześnie oświadczam, że w związku z ww. okolicznością, na podstawie art. 110 ust. 2 ustawy </w:t>
      </w:r>
      <w:proofErr w:type="spellStart"/>
      <w:r w:rsidRPr="00956C92">
        <w:rPr>
          <w:rFonts w:asciiTheme="minorHAnsi" w:hAnsiTheme="minorHAnsi" w:cstheme="minorHAnsi"/>
        </w:rPr>
        <w:t>Pzp</w:t>
      </w:r>
      <w:proofErr w:type="spellEnd"/>
      <w:r w:rsidRPr="00956C92">
        <w:rPr>
          <w:rFonts w:asciiTheme="minorHAnsi" w:hAnsiTheme="minorHAnsi" w:cstheme="minorHAnsi"/>
        </w:rPr>
        <w:t xml:space="preserve"> podjąłem następujące środki naprawcze:</w:t>
      </w:r>
    </w:p>
    <w:p w14:paraId="6FFCD490" w14:textId="77777777" w:rsidR="00DB64FB" w:rsidRPr="00956C92" w:rsidRDefault="00DB64FB" w:rsidP="00DB64FB">
      <w:pPr>
        <w:ind w:left="-426"/>
        <w:jc w:val="both"/>
        <w:rPr>
          <w:rFonts w:asciiTheme="minorHAnsi" w:hAnsiTheme="minorHAnsi" w:cstheme="minorHAnsi"/>
        </w:rPr>
      </w:pPr>
      <w:r w:rsidRPr="00956C92">
        <w:rPr>
          <w:rFonts w:asciiTheme="minorHAnsi" w:hAnsiTheme="minorHAnsi" w:cstheme="minorHAnsi"/>
        </w:rPr>
        <w:t>……………………………………………………………………………………………………………</w:t>
      </w:r>
    </w:p>
    <w:p w14:paraId="51737C44" w14:textId="5EFBD0E4" w:rsidR="00DB64FB" w:rsidRDefault="00DB64FB" w:rsidP="00DB64FB">
      <w:pPr>
        <w:pStyle w:val="Tekstpodstawowy"/>
        <w:spacing w:line="276" w:lineRule="auto"/>
        <w:ind w:left="-426"/>
        <w:rPr>
          <w:rFonts w:asciiTheme="minorHAnsi" w:hAnsiTheme="minorHAnsi" w:cstheme="minorHAnsi"/>
        </w:rPr>
      </w:pPr>
      <w:r w:rsidRPr="00956C92">
        <w:rPr>
          <w:rFonts w:asciiTheme="minorHAnsi" w:hAnsiTheme="minorHAnsi" w:cstheme="minorHAnsi"/>
        </w:rPr>
        <w:t>……………………………………………………………………………………………………………</w:t>
      </w:r>
    </w:p>
    <w:p w14:paraId="7D89B555" w14:textId="1F271854" w:rsidR="00850DDE" w:rsidRDefault="00850DDE" w:rsidP="00DB64FB">
      <w:pPr>
        <w:pStyle w:val="Tekstpodstawowy"/>
        <w:spacing w:line="276" w:lineRule="auto"/>
        <w:ind w:left="258"/>
        <w:rPr>
          <w:rFonts w:asciiTheme="minorHAnsi" w:hAnsiTheme="minorHAnsi" w:cstheme="minorHAnsi"/>
        </w:rPr>
      </w:pPr>
    </w:p>
    <w:p w14:paraId="39DD01C4" w14:textId="6E999F55" w:rsidR="00225DFA" w:rsidRDefault="00225DFA" w:rsidP="00DB64FB">
      <w:pPr>
        <w:pStyle w:val="Tekstpodstawowy"/>
        <w:spacing w:line="276" w:lineRule="auto"/>
        <w:ind w:left="258"/>
        <w:rPr>
          <w:rFonts w:asciiTheme="minorHAnsi" w:hAnsiTheme="minorHAnsi" w:cstheme="minorHAnsi"/>
        </w:rPr>
      </w:pPr>
    </w:p>
    <w:p w14:paraId="168265A2" w14:textId="77777777" w:rsidR="00225DFA" w:rsidRPr="00A2773D" w:rsidRDefault="00225DFA" w:rsidP="00DB64FB">
      <w:pPr>
        <w:pStyle w:val="Tekstpodstawowy"/>
        <w:spacing w:line="276" w:lineRule="auto"/>
        <w:ind w:left="258"/>
        <w:rPr>
          <w:rFonts w:asciiTheme="minorHAnsi" w:hAnsiTheme="minorHAnsi" w:cstheme="minorHAnsi"/>
        </w:rPr>
      </w:pPr>
    </w:p>
    <w:p w14:paraId="56732288" w14:textId="177BA023" w:rsidR="00DB64FB" w:rsidRPr="00A2773D" w:rsidRDefault="00DB64FB" w:rsidP="00DB64FB">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w:t>
      </w:r>
      <w:r>
        <w:rPr>
          <w:rFonts w:asciiTheme="minorHAnsi" w:hAnsiTheme="minorHAnsi" w:cstheme="minorHAnsi"/>
        </w:rPr>
        <w:t>a………………….</w:t>
      </w:r>
      <w:r w:rsidRPr="00A2773D">
        <w:rPr>
          <w:rFonts w:asciiTheme="minorHAnsi" w:hAnsiTheme="minorHAnsi" w:cstheme="minorHAnsi"/>
        </w:rPr>
        <w:t>r.</w:t>
      </w:r>
    </w:p>
    <w:p w14:paraId="184C64C3" w14:textId="77777777" w:rsidR="00DB64FB" w:rsidRPr="00A2773D" w:rsidRDefault="00DB64FB" w:rsidP="00DB64FB">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5C23E38" w14:textId="77777777" w:rsidR="00DB64FB" w:rsidRPr="00A2773D" w:rsidRDefault="00DB64FB" w:rsidP="00DB64FB">
      <w:pPr>
        <w:spacing w:line="276" w:lineRule="auto"/>
        <w:ind w:left="5103" w:right="116"/>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47D9B8B8" w14:textId="526B2F78" w:rsidR="00DB64FB" w:rsidRDefault="00DB64FB" w:rsidP="00DB64FB">
      <w:pPr>
        <w:pStyle w:val="Tekstpodstawowy"/>
        <w:spacing w:line="276" w:lineRule="auto"/>
        <w:rPr>
          <w:rFonts w:asciiTheme="minorHAnsi" w:hAnsiTheme="minorHAnsi" w:cstheme="minorHAnsi"/>
          <w:i/>
        </w:rPr>
      </w:pPr>
    </w:p>
    <w:p w14:paraId="7508FF48" w14:textId="7536748C" w:rsidR="00225DFA" w:rsidRDefault="00225DFA" w:rsidP="00DB64FB">
      <w:pPr>
        <w:pStyle w:val="Tekstpodstawowy"/>
        <w:spacing w:line="276" w:lineRule="auto"/>
        <w:rPr>
          <w:rFonts w:asciiTheme="minorHAnsi" w:hAnsiTheme="minorHAnsi" w:cstheme="minorHAnsi"/>
          <w:i/>
        </w:rPr>
      </w:pPr>
    </w:p>
    <w:p w14:paraId="4CD3D97F" w14:textId="77777777" w:rsidR="00DB64FB" w:rsidRPr="00A2773D" w:rsidRDefault="00DB64FB" w:rsidP="00DB64FB">
      <w:pPr>
        <w:pStyle w:val="Tekstpodstawowy"/>
        <w:spacing w:line="276" w:lineRule="auto"/>
        <w:ind w:left="749" w:right="610"/>
        <w:jc w:val="center"/>
        <w:rPr>
          <w:rFonts w:asciiTheme="minorHAnsi" w:hAnsiTheme="minorHAnsi" w:cstheme="minorHAnsi"/>
        </w:rPr>
      </w:pPr>
      <w:r w:rsidRPr="00A2773D">
        <w:rPr>
          <w:rFonts w:asciiTheme="minorHAnsi" w:hAnsiTheme="minorHAnsi" w:cstheme="minorHAnsi"/>
          <w:u w:val="single"/>
        </w:rPr>
        <w:lastRenderedPageBreak/>
        <w:t>DOTYCZĄCE SPEŁNIENIA WARUNKÓW UDZIAŁU W POSTĘPOWANIU</w:t>
      </w:r>
    </w:p>
    <w:p w14:paraId="764BAA9C" w14:textId="77777777" w:rsidR="00DB64FB" w:rsidRPr="00A2773D" w:rsidRDefault="00DB64FB" w:rsidP="00DB64FB">
      <w:pPr>
        <w:pStyle w:val="Tekstpodstawowy"/>
        <w:spacing w:line="276" w:lineRule="auto"/>
        <w:rPr>
          <w:rFonts w:asciiTheme="minorHAnsi" w:hAnsiTheme="minorHAnsi" w:cstheme="minorHAnsi"/>
        </w:rPr>
      </w:pPr>
    </w:p>
    <w:p w14:paraId="4FDD1BD5" w14:textId="77777777" w:rsidR="00DB64FB" w:rsidRPr="00A2773D" w:rsidRDefault="00DB64FB" w:rsidP="00DB64FB">
      <w:pPr>
        <w:pStyle w:val="Tekstpodstawowy"/>
        <w:spacing w:line="276" w:lineRule="auto"/>
        <w:rPr>
          <w:rFonts w:asciiTheme="minorHAnsi" w:hAnsiTheme="minorHAnsi" w:cstheme="minorHAnsi"/>
        </w:rPr>
      </w:pPr>
    </w:p>
    <w:p w14:paraId="70818947" w14:textId="0B91661F" w:rsidR="00DB64FB" w:rsidRPr="00A2773D" w:rsidRDefault="00DB64FB" w:rsidP="00DB64FB">
      <w:pPr>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spełniam(-my) warunki udziału w postępowaniu na </w:t>
      </w:r>
      <w:r w:rsidR="00225DFA" w:rsidRPr="00225DFA">
        <w:rPr>
          <w:rFonts w:asciiTheme="minorHAnsi" w:hAnsiTheme="minorHAnsi" w:cstheme="minorHAnsi"/>
          <w:b/>
        </w:rPr>
        <w:t>opracowanie graficzne, przygotowanie do druku, druk i dostawa do siedziby Zamawiającego (wraz z przeniesieniem własności) kalendarzy ściennych trójdzielnych na rok 2022 na potrzeby Programu.</w:t>
      </w:r>
      <w:r>
        <w:rPr>
          <w:rFonts w:asciiTheme="minorHAnsi" w:hAnsiTheme="minorHAnsi" w:cstheme="minorHAnsi"/>
          <w:b/>
        </w:rPr>
        <w:t xml:space="preserve"> </w:t>
      </w:r>
      <w:r w:rsidRPr="00A2773D">
        <w:rPr>
          <w:rFonts w:asciiTheme="minorHAnsi" w:hAnsiTheme="minorHAnsi" w:cstheme="minorHAnsi"/>
        </w:rPr>
        <w:t xml:space="preserve">dotyczące posiadania zdolności technicznej oraz zawodowej określonej w art. 112 ust. 1 pkt 4 ustawy </w:t>
      </w:r>
      <w:r w:rsidRPr="00A2773D">
        <w:rPr>
          <w:rFonts w:asciiTheme="minorHAnsi" w:hAnsiTheme="minorHAnsi" w:cstheme="minorHAnsi"/>
          <w:i/>
        </w:rPr>
        <w:t>z dnia 11 września 2019 r. - Prawo zamówień publicznych (Dz. U. z 20</w:t>
      </w:r>
      <w:r>
        <w:rPr>
          <w:rFonts w:asciiTheme="minorHAnsi" w:hAnsiTheme="minorHAnsi" w:cstheme="minorHAnsi"/>
          <w:i/>
        </w:rPr>
        <w:t>2</w:t>
      </w:r>
      <w:r w:rsidRPr="00A2773D">
        <w:rPr>
          <w:rFonts w:asciiTheme="minorHAnsi" w:hAnsiTheme="minorHAnsi" w:cstheme="minorHAnsi"/>
          <w:i/>
        </w:rPr>
        <w:t xml:space="preserve">1 r. poz. </w:t>
      </w:r>
      <w:r>
        <w:rPr>
          <w:rFonts w:asciiTheme="minorHAnsi" w:hAnsiTheme="minorHAnsi" w:cstheme="minorHAnsi"/>
          <w:i/>
        </w:rPr>
        <w:t>1</w:t>
      </w:r>
      <w:r w:rsidRPr="00A2773D">
        <w:rPr>
          <w:rFonts w:asciiTheme="minorHAnsi" w:hAnsiTheme="minorHAnsi" w:cstheme="minorHAnsi"/>
          <w:i/>
        </w:rPr>
        <w:t>1</w:t>
      </w:r>
      <w:r>
        <w:rPr>
          <w:rFonts w:asciiTheme="minorHAnsi" w:hAnsiTheme="minorHAnsi" w:cstheme="minorHAnsi"/>
          <w:i/>
        </w:rPr>
        <w:t>2</w:t>
      </w:r>
      <w:r w:rsidRPr="00A2773D">
        <w:rPr>
          <w:rFonts w:asciiTheme="minorHAnsi" w:hAnsiTheme="minorHAnsi" w:cstheme="minorHAnsi"/>
          <w:i/>
        </w:rPr>
        <w:t>9)</w:t>
      </w:r>
      <w:r w:rsidRPr="00A2773D">
        <w:rPr>
          <w:rFonts w:asciiTheme="minorHAnsi" w:hAnsiTheme="minorHAnsi" w:cstheme="minorHAnsi"/>
        </w:rPr>
        <w:t>, zwanej dalej „</w:t>
      </w:r>
      <w:proofErr w:type="spellStart"/>
      <w:r w:rsidRPr="00A2773D">
        <w:rPr>
          <w:rFonts w:asciiTheme="minorHAnsi" w:hAnsiTheme="minorHAnsi" w:cstheme="minorHAnsi"/>
        </w:rPr>
        <w:t>uPzp</w:t>
      </w:r>
      <w:proofErr w:type="spellEnd"/>
      <w:r w:rsidRPr="00A2773D">
        <w:rPr>
          <w:rFonts w:asciiTheme="minorHAnsi" w:hAnsiTheme="minorHAnsi" w:cstheme="minorHAnsi"/>
        </w:rPr>
        <w:t>”.</w:t>
      </w:r>
    </w:p>
    <w:p w14:paraId="1F9EE0CF" w14:textId="519E6E0A" w:rsidR="00DB64FB" w:rsidRDefault="00DB64FB" w:rsidP="00DB64FB">
      <w:pPr>
        <w:pStyle w:val="Tekstpodstawowy"/>
        <w:spacing w:line="276" w:lineRule="auto"/>
        <w:rPr>
          <w:rFonts w:asciiTheme="minorHAnsi" w:hAnsiTheme="minorHAnsi" w:cstheme="minorHAnsi"/>
        </w:rPr>
      </w:pPr>
    </w:p>
    <w:p w14:paraId="45F054B7" w14:textId="2FEEDD94" w:rsidR="00850DDE" w:rsidRDefault="00850DDE" w:rsidP="00DB64FB">
      <w:pPr>
        <w:pStyle w:val="Tekstpodstawowy"/>
        <w:spacing w:line="276" w:lineRule="auto"/>
        <w:rPr>
          <w:rFonts w:asciiTheme="minorHAnsi" w:hAnsiTheme="minorHAnsi" w:cstheme="minorHAnsi"/>
        </w:rPr>
      </w:pPr>
    </w:p>
    <w:p w14:paraId="79B73C39" w14:textId="77777777" w:rsidR="00850DDE" w:rsidRPr="00A2773D" w:rsidRDefault="00850DDE" w:rsidP="00DB64FB">
      <w:pPr>
        <w:pStyle w:val="Tekstpodstawowy"/>
        <w:spacing w:line="276" w:lineRule="auto"/>
        <w:rPr>
          <w:rFonts w:asciiTheme="minorHAnsi" w:hAnsiTheme="minorHAnsi" w:cstheme="minorHAnsi"/>
        </w:rPr>
      </w:pPr>
    </w:p>
    <w:p w14:paraId="2D232317" w14:textId="13422F4E" w:rsidR="00DB64FB" w:rsidRPr="00A2773D" w:rsidRDefault="00DB64FB" w:rsidP="00DB64FB">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Pr>
          <w:rFonts w:asciiTheme="minorHAnsi" w:hAnsiTheme="minorHAnsi" w:cstheme="minorHAnsi"/>
        </w:rPr>
        <w:t>………………..</w:t>
      </w:r>
      <w:r w:rsidRPr="00A2773D">
        <w:rPr>
          <w:rFonts w:asciiTheme="minorHAnsi" w:hAnsiTheme="minorHAnsi" w:cstheme="minorHAnsi"/>
        </w:rPr>
        <w:t>r.</w:t>
      </w:r>
    </w:p>
    <w:p w14:paraId="3806048B" w14:textId="77777777" w:rsidR="00DB64FB" w:rsidRPr="00A2773D" w:rsidRDefault="00DB64FB" w:rsidP="00DB64FB">
      <w:pPr>
        <w:pStyle w:val="Tekstpodstawowy"/>
        <w:spacing w:line="276" w:lineRule="auto"/>
        <w:rPr>
          <w:rFonts w:asciiTheme="minorHAnsi" w:hAnsiTheme="minorHAnsi" w:cstheme="minorHAnsi"/>
        </w:rPr>
      </w:pPr>
    </w:p>
    <w:p w14:paraId="3D19C377" w14:textId="77777777" w:rsidR="00850DDE" w:rsidRDefault="00850DDE" w:rsidP="00DB64FB">
      <w:pPr>
        <w:spacing w:line="276" w:lineRule="auto"/>
        <w:ind w:right="116"/>
        <w:jc w:val="right"/>
        <w:rPr>
          <w:rFonts w:asciiTheme="minorHAnsi" w:hAnsiTheme="minorHAnsi" w:cstheme="minorHAnsi"/>
          <w:i/>
          <w:spacing w:val="-2"/>
        </w:rPr>
      </w:pPr>
    </w:p>
    <w:p w14:paraId="602A6B29" w14:textId="058E3F29" w:rsidR="00DB64FB" w:rsidRPr="00A2773D" w:rsidRDefault="00DB64FB" w:rsidP="00DB64FB">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565DFF3A" w14:textId="661EA37C" w:rsidR="00DB64FB" w:rsidRDefault="00850DDE" w:rsidP="00850DDE">
      <w:pPr>
        <w:spacing w:line="276" w:lineRule="auto"/>
        <w:ind w:right="116"/>
        <w:rPr>
          <w:rFonts w:asciiTheme="minorHAnsi" w:hAnsiTheme="minorHAnsi" w:cstheme="minorHAnsi"/>
          <w:i/>
        </w:rPr>
      </w:pPr>
      <w:r>
        <w:rPr>
          <w:rFonts w:asciiTheme="minorHAnsi" w:hAnsiTheme="minorHAnsi" w:cstheme="minorHAnsi"/>
          <w:i/>
        </w:rPr>
        <w:t xml:space="preserve">                                                                                                           </w:t>
      </w:r>
      <w:r w:rsidR="00DB64FB" w:rsidRPr="00A2773D">
        <w:rPr>
          <w:rFonts w:asciiTheme="minorHAnsi" w:hAnsiTheme="minorHAnsi" w:cstheme="minorHAnsi"/>
          <w:i/>
        </w:rPr>
        <w:t>Imię</w:t>
      </w:r>
      <w:r w:rsidR="00DB64FB" w:rsidRPr="00A2773D">
        <w:rPr>
          <w:rFonts w:asciiTheme="minorHAnsi" w:hAnsiTheme="minorHAnsi" w:cstheme="minorHAnsi"/>
          <w:i/>
          <w:spacing w:val="-8"/>
        </w:rPr>
        <w:t xml:space="preserve"> </w:t>
      </w:r>
      <w:r w:rsidR="00DB64FB" w:rsidRPr="00A2773D">
        <w:rPr>
          <w:rFonts w:asciiTheme="minorHAnsi" w:hAnsiTheme="minorHAnsi" w:cstheme="minorHAnsi"/>
          <w:i/>
        </w:rPr>
        <w:t>i</w:t>
      </w:r>
      <w:r w:rsidR="00DB64FB" w:rsidRPr="00A2773D">
        <w:rPr>
          <w:rFonts w:asciiTheme="minorHAnsi" w:hAnsiTheme="minorHAnsi" w:cstheme="minorHAnsi"/>
          <w:i/>
          <w:spacing w:val="-9"/>
        </w:rPr>
        <w:t xml:space="preserve"> </w:t>
      </w:r>
      <w:r w:rsidR="00DB64FB" w:rsidRPr="00A2773D">
        <w:rPr>
          <w:rFonts w:asciiTheme="minorHAnsi" w:hAnsiTheme="minorHAnsi" w:cstheme="minorHAnsi"/>
          <w:i/>
        </w:rPr>
        <w:t>nazwisko podpisano</w:t>
      </w:r>
      <w:r w:rsidR="00DB64FB" w:rsidRPr="00A2773D">
        <w:rPr>
          <w:rFonts w:asciiTheme="minorHAnsi" w:hAnsiTheme="minorHAnsi" w:cstheme="minorHAnsi"/>
          <w:i/>
          <w:spacing w:val="-14"/>
        </w:rPr>
        <w:t xml:space="preserve"> </w:t>
      </w:r>
      <w:r w:rsidR="00DB64FB" w:rsidRPr="00A2773D">
        <w:rPr>
          <w:rFonts w:asciiTheme="minorHAnsi" w:hAnsiTheme="minorHAnsi" w:cstheme="minorHAnsi"/>
          <w:i/>
        </w:rPr>
        <w:t>elektronicznie</w:t>
      </w:r>
    </w:p>
    <w:p w14:paraId="4072BB04" w14:textId="77777777" w:rsidR="00850DDE" w:rsidRPr="00A2773D" w:rsidRDefault="00850DDE" w:rsidP="00850DDE">
      <w:pPr>
        <w:spacing w:line="276" w:lineRule="auto"/>
        <w:ind w:right="116"/>
        <w:rPr>
          <w:rFonts w:asciiTheme="minorHAnsi" w:hAnsiTheme="minorHAnsi" w:cstheme="minorHAnsi"/>
          <w:i/>
        </w:rPr>
      </w:pPr>
    </w:p>
    <w:p w14:paraId="6F152D28" w14:textId="77777777" w:rsidR="00DB64FB" w:rsidRPr="00A2773D" w:rsidRDefault="00DB64FB" w:rsidP="00DB64FB">
      <w:pPr>
        <w:pStyle w:val="Nagwek1"/>
        <w:spacing w:line="276" w:lineRule="auto"/>
        <w:ind w:left="258"/>
        <w:jc w:val="both"/>
        <w:rPr>
          <w:rFonts w:asciiTheme="minorHAnsi" w:hAnsiTheme="minorHAnsi" w:cstheme="minorHAnsi"/>
        </w:rPr>
      </w:pPr>
      <w:r w:rsidRPr="00A2773D">
        <w:rPr>
          <w:rFonts w:asciiTheme="minorHAnsi" w:hAnsiTheme="minorHAnsi" w:cstheme="minorHAnsi"/>
        </w:rPr>
        <w:t>OŚWIADCZENIE DOTYCZĄCE PODANYCH INFORMACJI:</w:t>
      </w:r>
    </w:p>
    <w:p w14:paraId="1A72569D" w14:textId="77777777" w:rsidR="00DB64FB" w:rsidRPr="00A2773D" w:rsidRDefault="00DB64FB" w:rsidP="00DB64FB">
      <w:pPr>
        <w:pStyle w:val="Tekstpodstawowy"/>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wszystkie informacje podane w powyższych oświadczeniach są aktualne i zgodne </w:t>
      </w:r>
      <w:r w:rsidRPr="00A2773D">
        <w:rPr>
          <w:rFonts w:asciiTheme="minorHAnsi" w:hAnsiTheme="minorHAnsi" w:cstheme="minorHAnsi"/>
        </w:rPr>
        <w:br/>
        <w:t>z prawdą</w:t>
      </w:r>
      <w:r w:rsidRPr="00A2773D">
        <w:rPr>
          <w:rFonts w:asciiTheme="minorHAnsi" w:hAnsiTheme="minorHAnsi" w:cstheme="minorHAnsi"/>
          <w:spacing w:val="-11"/>
        </w:rPr>
        <w:t xml:space="preserve"> </w:t>
      </w:r>
      <w:r w:rsidRPr="00A2773D">
        <w:rPr>
          <w:rFonts w:asciiTheme="minorHAnsi" w:hAnsiTheme="minorHAnsi" w:cstheme="minorHAnsi"/>
        </w:rPr>
        <w:t>oraz</w:t>
      </w:r>
      <w:r w:rsidRPr="00A2773D">
        <w:rPr>
          <w:rFonts w:asciiTheme="minorHAnsi" w:hAnsiTheme="minorHAnsi" w:cstheme="minorHAnsi"/>
          <w:spacing w:val="-10"/>
        </w:rPr>
        <w:t xml:space="preserve"> </w:t>
      </w:r>
      <w:r w:rsidRPr="00A2773D">
        <w:rPr>
          <w:rFonts w:asciiTheme="minorHAnsi" w:hAnsiTheme="minorHAnsi" w:cstheme="minorHAnsi"/>
        </w:rPr>
        <w:t>zostały</w:t>
      </w:r>
      <w:r w:rsidRPr="00A2773D">
        <w:rPr>
          <w:rFonts w:asciiTheme="minorHAnsi" w:hAnsiTheme="minorHAnsi" w:cstheme="minorHAnsi"/>
          <w:spacing w:val="-9"/>
        </w:rPr>
        <w:t xml:space="preserve"> </w:t>
      </w:r>
      <w:r w:rsidRPr="00A2773D">
        <w:rPr>
          <w:rFonts w:asciiTheme="minorHAnsi" w:hAnsiTheme="minorHAnsi" w:cstheme="minorHAnsi"/>
        </w:rPr>
        <w:t>przedstawione</w:t>
      </w:r>
      <w:r w:rsidRPr="00A2773D">
        <w:rPr>
          <w:rFonts w:asciiTheme="minorHAnsi" w:hAnsiTheme="minorHAnsi" w:cstheme="minorHAnsi"/>
          <w:spacing w:val="-10"/>
        </w:rPr>
        <w:t xml:space="preserve"> </w:t>
      </w:r>
      <w:r w:rsidRPr="00A2773D">
        <w:rPr>
          <w:rFonts w:asciiTheme="minorHAnsi" w:hAnsiTheme="minorHAnsi" w:cstheme="minorHAnsi"/>
        </w:rPr>
        <w:t>z</w:t>
      </w:r>
      <w:r w:rsidRPr="00A2773D">
        <w:rPr>
          <w:rFonts w:asciiTheme="minorHAnsi" w:hAnsiTheme="minorHAnsi" w:cstheme="minorHAnsi"/>
          <w:spacing w:val="-10"/>
        </w:rPr>
        <w:t xml:space="preserve"> </w:t>
      </w:r>
      <w:r w:rsidRPr="00A2773D">
        <w:rPr>
          <w:rFonts w:asciiTheme="minorHAnsi" w:hAnsiTheme="minorHAnsi" w:cstheme="minorHAnsi"/>
        </w:rPr>
        <w:t>pełną</w:t>
      </w:r>
      <w:r w:rsidRPr="00A2773D">
        <w:rPr>
          <w:rFonts w:asciiTheme="minorHAnsi" w:hAnsiTheme="minorHAnsi" w:cstheme="minorHAnsi"/>
          <w:spacing w:val="-10"/>
        </w:rPr>
        <w:t xml:space="preserve"> </w:t>
      </w:r>
      <w:r w:rsidRPr="00A2773D">
        <w:rPr>
          <w:rFonts w:asciiTheme="minorHAnsi" w:hAnsiTheme="minorHAnsi" w:cstheme="minorHAnsi"/>
        </w:rPr>
        <w:t>świadomością</w:t>
      </w:r>
      <w:r w:rsidRPr="00A2773D">
        <w:rPr>
          <w:rFonts w:asciiTheme="minorHAnsi" w:hAnsiTheme="minorHAnsi" w:cstheme="minorHAnsi"/>
          <w:spacing w:val="-10"/>
        </w:rPr>
        <w:t xml:space="preserve"> </w:t>
      </w:r>
      <w:r w:rsidRPr="00A2773D">
        <w:rPr>
          <w:rFonts w:asciiTheme="minorHAnsi" w:hAnsiTheme="minorHAnsi" w:cstheme="minorHAnsi"/>
        </w:rPr>
        <w:t>konsekwencji</w:t>
      </w:r>
      <w:r w:rsidRPr="00A2773D">
        <w:rPr>
          <w:rFonts w:asciiTheme="minorHAnsi" w:hAnsiTheme="minorHAnsi" w:cstheme="minorHAnsi"/>
          <w:spacing w:val="-10"/>
        </w:rPr>
        <w:t xml:space="preserve"> </w:t>
      </w:r>
      <w:r w:rsidRPr="00A2773D">
        <w:rPr>
          <w:rFonts w:asciiTheme="minorHAnsi" w:hAnsiTheme="minorHAnsi" w:cstheme="minorHAnsi"/>
        </w:rPr>
        <w:t>wprowadzenia</w:t>
      </w:r>
      <w:r w:rsidRPr="00A2773D">
        <w:rPr>
          <w:rFonts w:asciiTheme="minorHAnsi" w:hAnsiTheme="minorHAnsi" w:cstheme="minorHAnsi"/>
          <w:spacing w:val="-10"/>
        </w:rPr>
        <w:t xml:space="preserve"> </w:t>
      </w:r>
      <w:r w:rsidRPr="00A2773D">
        <w:rPr>
          <w:rFonts w:asciiTheme="minorHAnsi" w:hAnsiTheme="minorHAnsi" w:cstheme="minorHAnsi"/>
        </w:rPr>
        <w:t>Zamawiającego w błąd przy przedstawianiu</w:t>
      </w:r>
      <w:r w:rsidRPr="00A2773D">
        <w:rPr>
          <w:rFonts w:asciiTheme="minorHAnsi" w:hAnsiTheme="minorHAnsi" w:cstheme="minorHAnsi"/>
          <w:spacing w:val="-2"/>
        </w:rPr>
        <w:t xml:space="preserve"> </w:t>
      </w:r>
      <w:r w:rsidRPr="00A2773D">
        <w:rPr>
          <w:rFonts w:asciiTheme="minorHAnsi" w:hAnsiTheme="minorHAnsi" w:cstheme="minorHAnsi"/>
        </w:rPr>
        <w:t>informacji.</w:t>
      </w:r>
    </w:p>
    <w:p w14:paraId="2F717AE9" w14:textId="206C6F38" w:rsidR="00DB64FB" w:rsidRDefault="00DB64FB" w:rsidP="00DB64FB">
      <w:pPr>
        <w:pStyle w:val="Tekstpodstawowy"/>
        <w:spacing w:line="276" w:lineRule="auto"/>
        <w:rPr>
          <w:rFonts w:asciiTheme="minorHAnsi" w:hAnsiTheme="minorHAnsi" w:cstheme="minorHAnsi"/>
        </w:rPr>
      </w:pPr>
    </w:p>
    <w:p w14:paraId="7AF379A7" w14:textId="77777777" w:rsidR="00850DDE" w:rsidRPr="00A2773D" w:rsidRDefault="00850DDE" w:rsidP="00DB64FB">
      <w:pPr>
        <w:pStyle w:val="Tekstpodstawowy"/>
        <w:spacing w:line="276" w:lineRule="auto"/>
        <w:rPr>
          <w:rFonts w:asciiTheme="minorHAnsi" w:hAnsiTheme="minorHAnsi" w:cstheme="minorHAnsi"/>
        </w:rPr>
      </w:pPr>
    </w:p>
    <w:p w14:paraId="4B0DF4A6" w14:textId="4F94C44F" w:rsidR="00DB64FB" w:rsidRPr="00A2773D" w:rsidRDefault="00DB64FB" w:rsidP="00DB64FB">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w:t>
      </w:r>
      <w:r>
        <w:rPr>
          <w:rFonts w:asciiTheme="minorHAnsi" w:hAnsiTheme="minorHAnsi" w:cstheme="minorHAnsi"/>
        </w:rPr>
        <w:t>a…………………..</w:t>
      </w:r>
      <w:r w:rsidRPr="00A2773D">
        <w:rPr>
          <w:rFonts w:asciiTheme="minorHAnsi" w:hAnsiTheme="minorHAnsi" w:cstheme="minorHAnsi"/>
        </w:rPr>
        <w:t>r.</w:t>
      </w:r>
    </w:p>
    <w:p w14:paraId="716F5274" w14:textId="77777777" w:rsidR="00DB64FB" w:rsidRPr="00A2773D" w:rsidRDefault="00DB64FB" w:rsidP="00DB64FB">
      <w:pPr>
        <w:pStyle w:val="Tekstpodstawowy"/>
        <w:spacing w:line="276" w:lineRule="auto"/>
        <w:rPr>
          <w:rFonts w:asciiTheme="minorHAnsi" w:hAnsiTheme="minorHAnsi" w:cstheme="minorHAnsi"/>
        </w:rPr>
      </w:pPr>
    </w:p>
    <w:p w14:paraId="2BF45C1C" w14:textId="77777777" w:rsidR="00850DDE" w:rsidRDefault="00850DDE" w:rsidP="00DB64FB">
      <w:pPr>
        <w:spacing w:line="276" w:lineRule="auto"/>
        <w:ind w:right="116"/>
        <w:jc w:val="right"/>
        <w:rPr>
          <w:rFonts w:asciiTheme="minorHAnsi" w:hAnsiTheme="minorHAnsi" w:cstheme="minorHAnsi"/>
          <w:i/>
          <w:spacing w:val="-2"/>
        </w:rPr>
      </w:pPr>
    </w:p>
    <w:p w14:paraId="04AF9535" w14:textId="77777777" w:rsidR="00850DDE" w:rsidRDefault="00850DDE" w:rsidP="00DB64FB">
      <w:pPr>
        <w:spacing w:line="276" w:lineRule="auto"/>
        <w:ind w:right="116"/>
        <w:jc w:val="right"/>
        <w:rPr>
          <w:rFonts w:asciiTheme="minorHAnsi" w:hAnsiTheme="minorHAnsi" w:cstheme="minorHAnsi"/>
          <w:i/>
          <w:spacing w:val="-2"/>
        </w:rPr>
      </w:pPr>
    </w:p>
    <w:p w14:paraId="62794221" w14:textId="587E69D9" w:rsidR="00DB64FB" w:rsidRPr="00A2773D" w:rsidRDefault="00DB64FB" w:rsidP="00DB64FB">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60EADA6E" w14:textId="586EB53E" w:rsidR="00DB64FB" w:rsidRPr="00A2773D" w:rsidRDefault="00850DDE" w:rsidP="00850DDE">
      <w:pPr>
        <w:spacing w:line="276" w:lineRule="auto"/>
        <w:ind w:right="116"/>
        <w:rPr>
          <w:rFonts w:asciiTheme="minorHAnsi" w:hAnsiTheme="minorHAnsi" w:cstheme="minorHAnsi"/>
          <w:i/>
        </w:rPr>
      </w:pPr>
      <w:r>
        <w:rPr>
          <w:rFonts w:asciiTheme="minorHAnsi" w:hAnsiTheme="minorHAnsi" w:cstheme="minorHAnsi"/>
          <w:i/>
        </w:rPr>
        <w:t xml:space="preserve">                                                                                                            </w:t>
      </w:r>
      <w:r w:rsidR="00DB64FB" w:rsidRPr="00A2773D">
        <w:rPr>
          <w:rFonts w:asciiTheme="minorHAnsi" w:hAnsiTheme="minorHAnsi" w:cstheme="minorHAnsi"/>
          <w:i/>
        </w:rPr>
        <w:t>Imię</w:t>
      </w:r>
      <w:r w:rsidR="00DB64FB" w:rsidRPr="00A2773D">
        <w:rPr>
          <w:rFonts w:asciiTheme="minorHAnsi" w:hAnsiTheme="minorHAnsi" w:cstheme="minorHAnsi"/>
          <w:i/>
          <w:spacing w:val="-8"/>
        </w:rPr>
        <w:t xml:space="preserve"> </w:t>
      </w:r>
      <w:r w:rsidR="00DB64FB" w:rsidRPr="00A2773D">
        <w:rPr>
          <w:rFonts w:asciiTheme="minorHAnsi" w:hAnsiTheme="minorHAnsi" w:cstheme="minorHAnsi"/>
          <w:i/>
        </w:rPr>
        <w:t>i</w:t>
      </w:r>
      <w:r w:rsidR="00DB64FB" w:rsidRPr="00A2773D">
        <w:rPr>
          <w:rFonts w:asciiTheme="minorHAnsi" w:hAnsiTheme="minorHAnsi" w:cstheme="minorHAnsi"/>
          <w:i/>
          <w:spacing w:val="-9"/>
        </w:rPr>
        <w:t xml:space="preserve"> </w:t>
      </w:r>
      <w:r w:rsidR="00DB64FB" w:rsidRPr="00A2773D">
        <w:rPr>
          <w:rFonts w:asciiTheme="minorHAnsi" w:hAnsiTheme="minorHAnsi" w:cstheme="minorHAnsi"/>
          <w:i/>
        </w:rPr>
        <w:t>nazwisko podpisano</w:t>
      </w:r>
      <w:r w:rsidR="00DB64FB" w:rsidRPr="00A2773D">
        <w:rPr>
          <w:rFonts w:asciiTheme="minorHAnsi" w:hAnsiTheme="minorHAnsi" w:cstheme="minorHAnsi"/>
          <w:i/>
          <w:spacing w:val="-14"/>
        </w:rPr>
        <w:t xml:space="preserve"> </w:t>
      </w:r>
      <w:r w:rsidR="00DB64FB" w:rsidRPr="00A2773D">
        <w:rPr>
          <w:rFonts w:asciiTheme="minorHAnsi" w:hAnsiTheme="minorHAnsi" w:cstheme="minorHAnsi"/>
          <w:i/>
        </w:rPr>
        <w:t xml:space="preserve">elektronicznie  </w:t>
      </w:r>
    </w:p>
    <w:p w14:paraId="7AA3F717" w14:textId="29879622" w:rsidR="00F7208E" w:rsidRPr="00991F16" w:rsidRDefault="00F7208E" w:rsidP="00DB64FB">
      <w:pPr>
        <w:pStyle w:val="Tekstpodstawowy"/>
        <w:tabs>
          <w:tab w:val="left" w:leader="dot" w:pos="9199"/>
        </w:tabs>
        <w:rPr>
          <w:rFonts w:asciiTheme="minorHAnsi" w:hAnsiTheme="minorHAnsi" w:cstheme="minorHAnsi"/>
        </w:rPr>
      </w:pPr>
    </w:p>
    <w:p w14:paraId="7F4B2251" w14:textId="77777777" w:rsidR="00F7208E" w:rsidRPr="00991F16" w:rsidRDefault="00F7208E">
      <w:pPr>
        <w:pStyle w:val="Tekstpodstawowy"/>
        <w:rPr>
          <w:rFonts w:asciiTheme="minorHAnsi" w:hAnsiTheme="minorHAnsi" w:cstheme="minorHAnsi"/>
        </w:rPr>
      </w:pPr>
    </w:p>
    <w:p w14:paraId="00706C19" w14:textId="12326ED6" w:rsidR="00F7208E" w:rsidRDefault="00F7208E">
      <w:pPr>
        <w:pStyle w:val="Tekstpodstawowy"/>
        <w:spacing w:before="7"/>
        <w:rPr>
          <w:rFonts w:asciiTheme="minorHAnsi" w:hAnsiTheme="minorHAnsi" w:cstheme="minorHAnsi"/>
        </w:rPr>
      </w:pPr>
    </w:p>
    <w:p w14:paraId="33D2B154" w14:textId="34E9B616" w:rsidR="00DB64FB" w:rsidRDefault="00DB64FB">
      <w:pPr>
        <w:pStyle w:val="Tekstpodstawowy"/>
        <w:spacing w:before="7"/>
        <w:rPr>
          <w:rFonts w:asciiTheme="minorHAnsi" w:hAnsiTheme="minorHAnsi" w:cstheme="minorHAnsi"/>
        </w:rPr>
      </w:pPr>
    </w:p>
    <w:p w14:paraId="04FB4A47" w14:textId="375D48EE" w:rsidR="00DB64FB" w:rsidRDefault="00DB64FB">
      <w:pPr>
        <w:pStyle w:val="Tekstpodstawowy"/>
        <w:spacing w:before="7"/>
        <w:rPr>
          <w:rFonts w:asciiTheme="minorHAnsi" w:hAnsiTheme="minorHAnsi" w:cstheme="minorHAnsi"/>
        </w:rPr>
      </w:pPr>
    </w:p>
    <w:p w14:paraId="10C3A2B6" w14:textId="3C45E833" w:rsidR="00DB64FB" w:rsidRDefault="00DB64FB">
      <w:pPr>
        <w:pStyle w:val="Tekstpodstawowy"/>
        <w:spacing w:before="7"/>
        <w:rPr>
          <w:rFonts w:asciiTheme="minorHAnsi" w:hAnsiTheme="minorHAnsi" w:cstheme="minorHAnsi"/>
        </w:rPr>
      </w:pPr>
    </w:p>
    <w:p w14:paraId="60E9BC53" w14:textId="01EAA727" w:rsidR="00DB64FB" w:rsidRDefault="00DB64FB">
      <w:pPr>
        <w:pStyle w:val="Tekstpodstawowy"/>
        <w:spacing w:before="7"/>
        <w:rPr>
          <w:rFonts w:asciiTheme="minorHAnsi" w:hAnsiTheme="minorHAnsi" w:cstheme="minorHAnsi"/>
        </w:rPr>
      </w:pPr>
    </w:p>
    <w:p w14:paraId="221B4555" w14:textId="0B3F9045" w:rsidR="00DB64FB" w:rsidRDefault="00DB64FB">
      <w:pPr>
        <w:pStyle w:val="Tekstpodstawowy"/>
        <w:spacing w:before="7"/>
        <w:rPr>
          <w:rFonts w:asciiTheme="minorHAnsi" w:hAnsiTheme="minorHAnsi" w:cstheme="minorHAnsi"/>
        </w:rPr>
      </w:pPr>
    </w:p>
    <w:p w14:paraId="208E6F00" w14:textId="134514DD" w:rsidR="00DB64FB" w:rsidRDefault="00DB64FB">
      <w:pPr>
        <w:pStyle w:val="Tekstpodstawowy"/>
        <w:spacing w:before="7"/>
        <w:rPr>
          <w:rFonts w:asciiTheme="minorHAnsi" w:hAnsiTheme="minorHAnsi" w:cstheme="minorHAnsi"/>
        </w:rPr>
      </w:pPr>
    </w:p>
    <w:p w14:paraId="5C3E2F29" w14:textId="58A41FAB" w:rsidR="00DB64FB" w:rsidRDefault="00DB64FB">
      <w:pPr>
        <w:pStyle w:val="Tekstpodstawowy"/>
        <w:spacing w:before="7"/>
        <w:rPr>
          <w:rFonts w:asciiTheme="minorHAnsi" w:hAnsiTheme="minorHAnsi" w:cstheme="minorHAnsi"/>
        </w:rPr>
      </w:pPr>
    </w:p>
    <w:p w14:paraId="2B5FD2EA" w14:textId="162B3526" w:rsidR="00DB64FB" w:rsidRDefault="00DB64FB">
      <w:pPr>
        <w:pStyle w:val="Tekstpodstawowy"/>
        <w:spacing w:before="7"/>
        <w:rPr>
          <w:rFonts w:asciiTheme="minorHAnsi" w:hAnsiTheme="minorHAnsi" w:cstheme="minorHAnsi"/>
        </w:rPr>
      </w:pPr>
    </w:p>
    <w:p w14:paraId="12A2B9FD" w14:textId="07C5E7D2" w:rsidR="00DB64FB" w:rsidRDefault="00DB64FB">
      <w:pPr>
        <w:pStyle w:val="Tekstpodstawowy"/>
        <w:spacing w:before="7"/>
        <w:rPr>
          <w:rFonts w:asciiTheme="minorHAnsi" w:hAnsiTheme="minorHAnsi" w:cstheme="minorHAnsi"/>
        </w:rPr>
      </w:pPr>
    </w:p>
    <w:p w14:paraId="4E5B0CA6" w14:textId="4661CA3D" w:rsidR="00DB64FB" w:rsidRDefault="00DB64FB">
      <w:pPr>
        <w:pStyle w:val="Tekstpodstawowy"/>
        <w:spacing w:before="7"/>
        <w:rPr>
          <w:rFonts w:asciiTheme="minorHAnsi" w:hAnsiTheme="minorHAnsi" w:cstheme="minorHAnsi"/>
        </w:rPr>
      </w:pPr>
    </w:p>
    <w:p w14:paraId="30984F24" w14:textId="5E20EEC5" w:rsidR="00D70CF0" w:rsidRDefault="00D70CF0">
      <w:pPr>
        <w:pStyle w:val="Tekstpodstawowy"/>
        <w:spacing w:before="7"/>
        <w:rPr>
          <w:rFonts w:asciiTheme="minorHAnsi" w:hAnsiTheme="minorHAnsi" w:cstheme="minorHAnsi"/>
        </w:rPr>
      </w:pPr>
    </w:p>
    <w:p w14:paraId="3074DB7A" w14:textId="0E149DFB" w:rsidR="00D70CF0" w:rsidRDefault="00D70CF0">
      <w:pPr>
        <w:pStyle w:val="Tekstpodstawowy"/>
        <w:spacing w:before="7"/>
        <w:rPr>
          <w:rFonts w:asciiTheme="minorHAnsi" w:hAnsiTheme="minorHAnsi" w:cstheme="minorHAnsi"/>
        </w:rPr>
      </w:pPr>
    </w:p>
    <w:p w14:paraId="47FD64AC" w14:textId="309415DD" w:rsidR="00D70CF0" w:rsidRDefault="00D70CF0">
      <w:pPr>
        <w:pStyle w:val="Tekstpodstawowy"/>
        <w:spacing w:before="7"/>
        <w:rPr>
          <w:rFonts w:asciiTheme="minorHAnsi" w:hAnsiTheme="minorHAnsi" w:cstheme="minorHAnsi"/>
        </w:rPr>
      </w:pPr>
    </w:p>
    <w:p w14:paraId="3C179321" w14:textId="6F743CA4" w:rsidR="00AD0843" w:rsidRDefault="00AD0843">
      <w:pPr>
        <w:pStyle w:val="Tekstpodstawowy"/>
        <w:spacing w:before="7"/>
        <w:rPr>
          <w:rFonts w:asciiTheme="minorHAnsi" w:hAnsiTheme="minorHAnsi" w:cstheme="minorHAnsi"/>
        </w:rPr>
      </w:pPr>
    </w:p>
    <w:p w14:paraId="59474FBF" w14:textId="77777777" w:rsidR="00AD0843" w:rsidRDefault="00AD0843">
      <w:pPr>
        <w:pStyle w:val="Tekstpodstawowy"/>
        <w:spacing w:before="7"/>
        <w:rPr>
          <w:rFonts w:asciiTheme="minorHAnsi" w:hAnsiTheme="minorHAnsi" w:cstheme="minorHAnsi"/>
        </w:rPr>
      </w:pPr>
    </w:p>
    <w:p w14:paraId="6B77857E" w14:textId="634911B5" w:rsidR="00D70CF0" w:rsidRDefault="00D70CF0">
      <w:pPr>
        <w:pStyle w:val="Tekstpodstawowy"/>
        <w:spacing w:before="7"/>
        <w:rPr>
          <w:rFonts w:asciiTheme="minorHAnsi" w:hAnsiTheme="minorHAnsi" w:cstheme="minorHAnsi"/>
        </w:rPr>
      </w:pPr>
    </w:p>
    <w:p w14:paraId="05392BFE" w14:textId="77777777" w:rsidR="00D70CF0" w:rsidRDefault="00D70CF0">
      <w:pPr>
        <w:pStyle w:val="Tekstpodstawowy"/>
        <w:spacing w:before="7"/>
        <w:rPr>
          <w:rFonts w:asciiTheme="minorHAnsi" w:hAnsiTheme="minorHAnsi" w:cstheme="minorHAnsi"/>
        </w:rPr>
      </w:pPr>
    </w:p>
    <w:p w14:paraId="73555812" w14:textId="2C20AD97" w:rsidR="00850DDE" w:rsidRDefault="00850DDE">
      <w:pPr>
        <w:pStyle w:val="Tekstpodstawowy"/>
        <w:spacing w:before="7"/>
        <w:rPr>
          <w:rFonts w:asciiTheme="minorHAnsi" w:hAnsiTheme="minorHAnsi" w:cstheme="minorHAnsi"/>
        </w:rPr>
      </w:pPr>
    </w:p>
    <w:p w14:paraId="7CB047DA" w14:textId="11C179C6" w:rsidR="00850DDE" w:rsidRDefault="00850DDE">
      <w:pPr>
        <w:pStyle w:val="Tekstpodstawowy"/>
        <w:spacing w:before="7"/>
        <w:rPr>
          <w:rFonts w:asciiTheme="minorHAnsi" w:hAnsiTheme="minorHAnsi" w:cstheme="minorHAns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6E5647" w:rsidRPr="006E5647" w14:paraId="14C6C37D" w14:textId="77777777" w:rsidTr="00316109">
        <w:tc>
          <w:tcPr>
            <w:tcW w:w="9356" w:type="dxa"/>
            <w:tcBorders>
              <w:bottom w:val="nil"/>
            </w:tcBorders>
          </w:tcPr>
          <w:p w14:paraId="4955EF28" w14:textId="24DCD27E" w:rsidR="006E5647" w:rsidRPr="006E5647" w:rsidRDefault="006E5647" w:rsidP="006E5647">
            <w:pPr>
              <w:keepNext/>
              <w:widowControl/>
              <w:autoSpaceDE/>
              <w:autoSpaceDN/>
              <w:jc w:val="both"/>
              <w:outlineLvl w:val="2"/>
              <w:rPr>
                <w:rFonts w:ascii="Calibri" w:hAnsi="Calibri" w:cs="Calibri"/>
                <w:b/>
                <w:lang w:eastAsia="pl-PL"/>
              </w:rPr>
            </w:pPr>
            <w:r w:rsidRPr="006E5647">
              <w:rPr>
                <w:rFonts w:ascii="Calibri" w:hAnsi="Calibri" w:cs="Calibri"/>
                <w:b/>
                <w:lang w:eastAsia="pl-PL"/>
              </w:rPr>
              <w:t>WA.263.</w:t>
            </w:r>
            <w:r w:rsidR="0052558D">
              <w:rPr>
                <w:rFonts w:ascii="Calibri" w:hAnsi="Calibri" w:cs="Calibri"/>
                <w:b/>
                <w:lang w:eastAsia="pl-PL"/>
              </w:rPr>
              <w:t>3</w:t>
            </w:r>
            <w:r w:rsidR="00C30C0A">
              <w:rPr>
                <w:rFonts w:ascii="Calibri" w:hAnsi="Calibri" w:cs="Calibri"/>
                <w:b/>
                <w:lang w:eastAsia="pl-PL"/>
              </w:rPr>
              <w:t>7</w:t>
            </w:r>
            <w:r w:rsidRPr="006E5647">
              <w:rPr>
                <w:rFonts w:ascii="Calibri" w:hAnsi="Calibri" w:cs="Calibri"/>
                <w:b/>
                <w:lang w:eastAsia="pl-PL"/>
              </w:rPr>
              <w:t>.2021.</w:t>
            </w:r>
            <w:r w:rsidR="00404567">
              <w:rPr>
                <w:rFonts w:ascii="Calibri" w:hAnsi="Calibri" w:cs="Calibri"/>
                <w:b/>
                <w:lang w:eastAsia="pl-PL"/>
              </w:rPr>
              <w:t>KR</w:t>
            </w:r>
            <w:r w:rsidRPr="006E5647">
              <w:rPr>
                <w:rFonts w:ascii="Calibri" w:hAnsi="Calibri" w:cs="Calibri"/>
                <w:b/>
                <w:lang w:eastAsia="pl-PL"/>
              </w:rPr>
              <w:t xml:space="preserve">                                                             </w:t>
            </w:r>
            <w:r w:rsidR="002A12B0">
              <w:rPr>
                <w:rFonts w:ascii="Calibri" w:hAnsi="Calibri" w:cs="Calibri"/>
                <w:b/>
                <w:lang w:eastAsia="pl-PL"/>
              </w:rPr>
              <w:t xml:space="preserve">                                      </w:t>
            </w:r>
            <w:r w:rsidRPr="006E5647">
              <w:rPr>
                <w:rFonts w:ascii="Calibri" w:hAnsi="Calibri" w:cs="Calibri"/>
                <w:b/>
                <w:lang w:eastAsia="pl-PL"/>
              </w:rPr>
              <w:t xml:space="preserve">ZAŁĄCZNIK NR 4 do SWZ                   </w:t>
            </w:r>
          </w:p>
          <w:p w14:paraId="00C4B0FE" w14:textId="77777777" w:rsidR="006E5647" w:rsidRPr="006E5647" w:rsidRDefault="006E5647" w:rsidP="006E5647">
            <w:pPr>
              <w:widowControl/>
              <w:autoSpaceDE/>
              <w:autoSpaceDN/>
              <w:rPr>
                <w:rFonts w:ascii="Calibri" w:hAnsi="Calibri" w:cs="Calibri"/>
                <w:lang w:eastAsia="pl-PL"/>
              </w:rPr>
            </w:pPr>
          </w:p>
        </w:tc>
      </w:tr>
      <w:tr w:rsidR="006E5647" w:rsidRPr="006E5647" w14:paraId="2A8F572B" w14:textId="77777777" w:rsidTr="00316109">
        <w:tc>
          <w:tcPr>
            <w:tcW w:w="9356" w:type="dxa"/>
            <w:tcBorders>
              <w:top w:val="nil"/>
              <w:bottom w:val="single" w:sz="4" w:space="0" w:color="auto"/>
            </w:tcBorders>
          </w:tcPr>
          <w:p w14:paraId="28464344" w14:textId="77777777" w:rsidR="006E5647" w:rsidRPr="006E5647" w:rsidRDefault="006E5647" w:rsidP="006E5647">
            <w:pPr>
              <w:keepNext/>
              <w:widowControl/>
              <w:autoSpaceDE/>
              <w:autoSpaceDN/>
              <w:jc w:val="center"/>
              <w:outlineLvl w:val="1"/>
              <w:rPr>
                <w:rFonts w:ascii="Calibri" w:hAnsi="Calibri" w:cs="Calibri"/>
                <w:b/>
                <w:lang w:eastAsia="pl-PL"/>
              </w:rPr>
            </w:pPr>
            <w:r w:rsidRPr="006E5647">
              <w:rPr>
                <w:rFonts w:ascii="Calibri" w:hAnsi="Calibri" w:cs="Calibri"/>
                <w:b/>
                <w:lang w:eastAsia="pl-PL"/>
              </w:rPr>
              <w:t>PROJEKTOWANE POSTANOWIENIA UMOWY</w:t>
            </w:r>
          </w:p>
        </w:tc>
      </w:tr>
    </w:tbl>
    <w:p w14:paraId="4792753B" w14:textId="77777777" w:rsidR="002A12B0" w:rsidRDefault="002A12B0" w:rsidP="006E5647">
      <w:pPr>
        <w:widowControl/>
        <w:tabs>
          <w:tab w:val="left" w:pos="284"/>
        </w:tabs>
        <w:autoSpaceDE/>
        <w:autoSpaceDN/>
        <w:jc w:val="center"/>
        <w:rPr>
          <w:rFonts w:ascii="Calibri" w:hAnsi="Calibri" w:cs="Calibri"/>
          <w:b/>
          <w:lang w:eastAsia="pl-PL"/>
        </w:rPr>
      </w:pPr>
    </w:p>
    <w:p w14:paraId="48039AAE" w14:textId="71A3BB77" w:rsidR="00B84C0C" w:rsidRPr="00B84C0C" w:rsidRDefault="00B84C0C" w:rsidP="00B84C0C">
      <w:pPr>
        <w:keepNext/>
        <w:spacing w:beforeLines="20" w:before="48" w:afterLines="20" w:after="48"/>
        <w:jc w:val="center"/>
        <w:outlineLvl w:val="0"/>
        <w:rPr>
          <w:rFonts w:asciiTheme="minorHAnsi" w:hAnsiTheme="minorHAnsi" w:cstheme="minorHAnsi"/>
          <w:b/>
          <w:lang w:eastAsia="pl-PL"/>
        </w:rPr>
      </w:pPr>
      <w:bookmarkStart w:id="3" w:name="_Hlk73443345"/>
      <w:r w:rsidRPr="00B84C0C">
        <w:rPr>
          <w:rFonts w:asciiTheme="minorHAnsi" w:hAnsiTheme="minorHAnsi" w:cstheme="minorHAnsi"/>
          <w:b/>
          <w:lang w:eastAsia="pl-PL"/>
        </w:rPr>
        <w:t>UMOWA NR WA.263.3</w:t>
      </w:r>
      <w:r w:rsidR="00C30C0A">
        <w:rPr>
          <w:rFonts w:asciiTheme="minorHAnsi" w:hAnsiTheme="minorHAnsi" w:cstheme="minorHAnsi"/>
          <w:b/>
          <w:lang w:eastAsia="pl-PL"/>
        </w:rPr>
        <w:t>7</w:t>
      </w:r>
      <w:r w:rsidRPr="00B84C0C">
        <w:rPr>
          <w:rFonts w:asciiTheme="minorHAnsi" w:hAnsiTheme="minorHAnsi" w:cstheme="minorHAnsi"/>
          <w:b/>
          <w:lang w:eastAsia="pl-PL"/>
        </w:rPr>
        <w:t>.2021.U</w:t>
      </w:r>
    </w:p>
    <w:p w14:paraId="4D51EEDC" w14:textId="77777777" w:rsidR="00B84C0C" w:rsidRPr="00B84C0C" w:rsidRDefault="00B84C0C" w:rsidP="00B84C0C">
      <w:pPr>
        <w:widowControl/>
        <w:adjustRightInd w:val="0"/>
        <w:spacing w:beforeLines="40" w:before="96" w:afterLines="40" w:after="96"/>
        <w:jc w:val="both"/>
        <w:rPr>
          <w:rFonts w:ascii="Calibri" w:hAnsi="Calibri" w:cs="Calibri"/>
          <w:lang w:eastAsia="pl-PL"/>
        </w:rPr>
      </w:pPr>
      <w:r w:rsidRPr="00B84C0C">
        <w:rPr>
          <w:rFonts w:ascii="Calibri" w:hAnsi="Calibri" w:cs="Calibri"/>
          <w:lang w:eastAsia="pl-PL"/>
        </w:rPr>
        <w:t xml:space="preserve">zawarta w dniu …...…..2021 r. w Warszawie, pomiędzy: </w:t>
      </w:r>
    </w:p>
    <w:p w14:paraId="5B454C1B" w14:textId="77777777" w:rsidR="00B84C0C" w:rsidRPr="00B84C0C" w:rsidRDefault="00B84C0C" w:rsidP="00B84C0C">
      <w:pPr>
        <w:widowControl/>
        <w:adjustRightInd w:val="0"/>
        <w:spacing w:beforeLines="40" w:before="96" w:afterLines="40" w:after="96"/>
        <w:jc w:val="both"/>
        <w:rPr>
          <w:rFonts w:ascii="Calibri" w:hAnsi="Calibri" w:cs="Calibri"/>
          <w:lang w:eastAsia="pl-PL"/>
        </w:rPr>
      </w:pPr>
      <w:r w:rsidRPr="00B84C0C">
        <w:rPr>
          <w:rFonts w:ascii="Calibri" w:hAnsi="Calibri" w:cs="Calibri"/>
          <w:b/>
          <w:lang w:eastAsia="pl-PL"/>
        </w:rPr>
        <w:t xml:space="preserve">Skarbem Państwa – państwową jednostką budżetową Centrum Projektów Europejskich </w:t>
      </w:r>
      <w:r w:rsidRPr="00B84C0C">
        <w:rPr>
          <w:rFonts w:ascii="Calibri" w:hAnsi="Calibri" w:cs="Calibri"/>
          <w:lang w:eastAsia="pl-PL"/>
        </w:rPr>
        <w:t xml:space="preserve">z siedzibą w Warszawie przy ul. Domaniewskiej 39a, 02-672 Warszawa, posiadającym nr identyfikacji REGON 141681456 oraz NIP 701-015-88-87, reprezentowanym przez </w:t>
      </w:r>
    </w:p>
    <w:p w14:paraId="0C858E04" w14:textId="77777777" w:rsidR="00B84C0C" w:rsidRPr="00B84C0C" w:rsidRDefault="00B84C0C" w:rsidP="00B84C0C">
      <w:pPr>
        <w:widowControl/>
        <w:adjustRightInd w:val="0"/>
        <w:spacing w:beforeLines="40" w:before="96" w:afterLines="40" w:after="96"/>
        <w:jc w:val="both"/>
        <w:rPr>
          <w:rFonts w:ascii="Calibri" w:hAnsi="Calibri" w:cs="Calibri"/>
          <w:lang w:eastAsia="pl-PL"/>
        </w:rPr>
      </w:pPr>
      <w:r w:rsidRPr="00B84C0C">
        <w:rPr>
          <w:rFonts w:ascii="Calibri" w:hAnsi="Calibri" w:cs="Calibri"/>
          <w:b/>
          <w:bCs/>
          <w:lang w:eastAsia="pl-PL"/>
        </w:rPr>
        <w:t xml:space="preserve">Pana Leszka </w:t>
      </w:r>
      <w:proofErr w:type="spellStart"/>
      <w:r w:rsidRPr="00B84C0C">
        <w:rPr>
          <w:rFonts w:ascii="Calibri" w:hAnsi="Calibri" w:cs="Calibri"/>
          <w:b/>
          <w:bCs/>
          <w:lang w:eastAsia="pl-PL"/>
        </w:rPr>
        <w:t>Bullera</w:t>
      </w:r>
      <w:proofErr w:type="spellEnd"/>
      <w:r w:rsidRPr="00B84C0C">
        <w:rPr>
          <w:rFonts w:ascii="Calibri" w:hAnsi="Calibri" w:cs="Calibri"/>
          <w:bCs/>
          <w:lang w:eastAsia="pl-PL"/>
        </w:rPr>
        <w:t xml:space="preserve"> – </w:t>
      </w:r>
      <w:r w:rsidRPr="00B84C0C">
        <w:rPr>
          <w:rFonts w:ascii="Calibri" w:hAnsi="Calibri" w:cs="Calibri"/>
          <w:lang w:eastAsia="pl-PL"/>
        </w:rPr>
        <w:t>Dyrektora Centrum Projektów Europejskich na podstawie powołania na stanowisko dyrektora Centrum Projektów Europejskich z dnia 13 maja 2016 r. przez Ministra Rozwoju,</w:t>
      </w:r>
      <w:r w:rsidRPr="00B84C0C">
        <w:rPr>
          <w:rFonts w:ascii="Calibri" w:hAnsi="Calibri" w:cs="Calibri"/>
          <w:bCs/>
          <w:lang w:eastAsia="pl-PL"/>
        </w:rPr>
        <w:t xml:space="preserve"> </w:t>
      </w:r>
      <w:r w:rsidRPr="00B84C0C">
        <w:rPr>
          <w:rFonts w:ascii="Calibri" w:hAnsi="Calibri" w:cs="Calibri"/>
          <w:lang w:eastAsia="pl-PL"/>
        </w:rPr>
        <w:t xml:space="preserve">zwanym w dalszej części umowy </w:t>
      </w:r>
      <w:r w:rsidRPr="00B84C0C">
        <w:rPr>
          <w:rFonts w:ascii="Calibri" w:hAnsi="Calibri" w:cs="Calibri"/>
          <w:b/>
          <w:bCs/>
          <w:lang w:eastAsia="pl-PL"/>
        </w:rPr>
        <w:t>„Zamawiającym”</w:t>
      </w:r>
    </w:p>
    <w:p w14:paraId="7AA5D9A2" w14:textId="77777777" w:rsidR="00B84C0C" w:rsidRPr="00B84C0C" w:rsidRDefault="00B84C0C" w:rsidP="00B84C0C">
      <w:pPr>
        <w:widowControl/>
        <w:suppressAutoHyphens/>
        <w:autoSpaceDE/>
        <w:spacing w:beforeLines="40" w:before="96" w:afterLines="40" w:after="96"/>
        <w:jc w:val="both"/>
        <w:textAlignment w:val="baseline"/>
        <w:rPr>
          <w:rFonts w:ascii="Calibri" w:hAnsi="Calibri" w:cs="Calibri"/>
          <w:kern w:val="3"/>
          <w:lang w:eastAsia="pl-PL"/>
        </w:rPr>
      </w:pPr>
      <w:r w:rsidRPr="00B84C0C">
        <w:rPr>
          <w:rFonts w:ascii="Calibri" w:hAnsi="Calibri" w:cs="Calibri"/>
          <w:kern w:val="3"/>
          <w:lang w:eastAsia="pl-PL"/>
        </w:rPr>
        <w:t xml:space="preserve">a </w:t>
      </w:r>
    </w:p>
    <w:p w14:paraId="479B262B" w14:textId="77777777" w:rsidR="00B84C0C" w:rsidRPr="00B84C0C" w:rsidRDefault="00B84C0C" w:rsidP="00B84C0C">
      <w:pPr>
        <w:widowControl/>
        <w:suppressAutoHyphens/>
        <w:autoSpaceDE/>
        <w:spacing w:beforeLines="40" w:before="96" w:afterLines="40" w:after="96"/>
        <w:jc w:val="both"/>
        <w:textAlignment w:val="baseline"/>
        <w:rPr>
          <w:rFonts w:ascii="Calibri" w:hAnsi="Calibri" w:cs="Calibri"/>
          <w:kern w:val="3"/>
          <w:lang w:eastAsia="pl-PL"/>
        </w:rPr>
      </w:pPr>
      <w:r w:rsidRPr="00B84C0C">
        <w:rPr>
          <w:rFonts w:ascii="Calibri" w:hAnsi="Calibri" w:cs="Calibri"/>
          <w:kern w:val="3"/>
          <w:lang w:eastAsia="pl-PL"/>
        </w:rPr>
        <w:t xml:space="preserve">………………………………….. z siedzibą w ………………. przy ul. …………………, ……………….., ………………., posiadającą numer identyfikacji REGON …………. oraz NIP …………….., wpisaną do Krajowego Rejestru Sądowego pod numerem KRS ……………………..…../wpisaną do Centralnej Ewidencji i Informacji o Działalności Gospodarczej, reprezentowanym przez Pana/Panią ……………… –……………………………. , zwaną w dalszej części umowy </w:t>
      </w:r>
      <w:r w:rsidRPr="00B84C0C">
        <w:rPr>
          <w:rFonts w:ascii="Calibri" w:hAnsi="Calibri" w:cs="Calibri"/>
          <w:b/>
          <w:kern w:val="3"/>
          <w:lang w:eastAsia="pl-PL"/>
        </w:rPr>
        <w:t>„Wykonawcą”</w:t>
      </w:r>
    </w:p>
    <w:p w14:paraId="26142573" w14:textId="77777777" w:rsidR="00B84C0C" w:rsidRPr="00B84C0C" w:rsidRDefault="00B84C0C" w:rsidP="00B84C0C">
      <w:pPr>
        <w:widowControl/>
        <w:suppressAutoHyphens/>
        <w:autoSpaceDE/>
        <w:spacing w:beforeLines="40" w:before="96" w:afterLines="40" w:after="96"/>
        <w:jc w:val="both"/>
        <w:textAlignment w:val="baseline"/>
        <w:rPr>
          <w:rFonts w:ascii="Calibri" w:hAnsi="Calibri" w:cs="Calibri"/>
          <w:b/>
          <w:kern w:val="3"/>
          <w:lang w:eastAsia="pl-PL"/>
        </w:rPr>
      </w:pPr>
      <w:r w:rsidRPr="00B84C0C">
        <w:rPr>
          <w:rFonts w:ascii="Calibri" w:hAnsi="Calibri" w:cs="Calibri"/>
          <w:b/>
          <w:kern w:val="3"/>
          <w:lang w:eastAsia="pl-PL"/>
        </w:rPr>
        <w:t>lub</w:t>
      </w:r>
      <w:r w:rsidRPr="00B84C0C">
        <w:rPr>
          <w:rFonts w:ascii="Calibri" w:hAnsi="Calibri" w:cs="Calibri"/>
          <w:b/>
          <w:kern w:val="3"/>
          <w:vertAlign w:val="superscript"/>
          <w:lang w:eastAsia="pl-PL"/>
        </w:rPr>
        <w:footnoteReference w:id="4"/>
      </w:r>
    </w:p>
    <w:p w14:paraId="6DED80D8" w14:textId="77777777" w:rsidR="00B84C0C" w:rsidRPr="00B84C0C" w:rsidRDefault="00B84C0C" w:rsidP="00B84C0C">
      <w:pPr>
        <w:widowControl/>
        <w:suppressAutoHyphens/>
        <w:autoSpaceDE/>
        <w:spacing w:beforeLines="40" w:before="96" w:afterLines="40" w:after="96"/>
        <w:jc w:val="both"/>
        <w:textAlignment w:val="baseline"/>
        <w:rPr>
          <w:rFonts w:ascii="Calibri" w:hAnsi="Calibri" w:cs="Calibri"/>
          <w:kern w:val="3"/>
          <w:lang w:eastAsia="pl-PL"/>
        </w:rPr>
      </w:pPr>
      <w:r w:rsidRPr="00B84C0C">
        <w:rPr>
          <w:rFonts w:ascii="Calibri" w:hAnsi="Calibri" w:cs="Calibri"/>
          <w:kern w:val="3"/>
          <w:lang w:eastAsia="pl-PL"/>
        </w:rPr>
        <w:t>Panem/Panią ……………………..zamieszkałym/zamieszkałą w …………. przy ul. ……………., legitymującym się/legitymującą się dowodem osobistym o numerze ……………..oraz numerze PESEL……………., i posiadającym/posiadającą numer identyfikacji NIP ………………</w:t>
      </w:r>
    </w:p>
    <w:p w14:paraId="4B74D707" w14:textId="77777777" w:rsidR="00B84C0C" w:rsidRPr="00B84C0C" w:rsidRDefault="00B84C0C" w:rsidP="00B84C0C">
      <w:pPr>
        <w:widowControl/>
        <w:suppressAutoHyphens/>
        <w:autoSpaceDE/>
        <w:spacing w:beforeLines="40" w:before="96" w:afterLines="40" w:after="96"/>
        <w:jc w:val="both"/>
        <w:textAlignment w:val="baseline"/>
        <w:rPr>
          <w:rFonts w:ascii="Calibri" w:hAnsi="Calibri" w:cs="Calibri"/>
          <w:b/>
          <w:kern w:val="3"/>
          <w:lang w:eastAsia="pl-PL"/>
        </w:rPr>
      </w:pPr>
      <w:r w:rsidRPr="00B84C0C">
        <w:rPr>
          <w:rFonts w:ascii="Calibri" w:hAnsi="Calibri" w:cs="Calibri"/>
          <w:kern w:val="3"/>
          <w:lang w:eastAsia="pl-PL"/>
        </w:rPr>
        <w:t xml:space="preserve">zwanym/zwaną w dalszej części umowy </w:t>
      </w:r>
      <w:r w:rsidRPr="00B84C0C">
        <w:rPr>
          <w:rFonts w:ascii="Calibri" w:hAnsi="Calibri" w:cs="Calibri"/>
          <w:b/>
          <w:kern w:val="3"/>
          <w:lang w:eastAsia="pl-PL"/>
        </w:rPr>
        <w:t>„Wykonawcą”.</w:t>
      </w:r>
    </w:p>
    <w:p w14:paraId="5C6A0B6C" w14:textId="0AE0B57F" w:rsidR="00B84C0C" w:rsidRDefault="00B84C0C" w:rsidP="00B84C0C">
      <w:pPr>
        <w:widowControl/>
        <w:suppressAutoHyphens/>
        <w:autoSpaceDE/>
        <w:spacing w:beforeLines="40" w:before="96" w:afterLines="40" w:after="96"/>
        <w:jc w:val="both"/>
        <w:textAlignment w:val="baseline"/>
        <w:rPr>
          <w:rFonts w:ascii="Calibri" w:hAnsi="Calibri" w:cs="Calibri"/>
          <w:kern w:val="3"/>
          <w:lang w:eastAsia="pl-PL"/>
        </w:rPr>
      </w:pPr>
      <w:r w:rsidRPr="00B84C0C">
        <w:rPr>
          <w:rFonts w:ascii="Calibri" w:hAnsi="Calibri" w:cs="Calibri"/>
          <w:kern w:val="3"/>
          <w:lang w:eastAsia="pl-PL"/>
        </w:rPr>
        <w:t xml:space="preserve">Zamawiający lub Wykonawca zwani są również dalej </w:t>
      </w:r>
      <w:r w:rsidRPr="00B84C0C">
        <w:rPr>
          <w:rFonts w:ascii="Calibri" w:hAnsi="Calibri" w:cs="Calibri"/>
          <w:b/>
          <w:kern w:val="3"/>
          <w:lang w:eastAsia="pl-PL"/>
        </w:rPr>
        <w:t>„Stroną”</w:t>
      </w:r>
      <w:r w:rsidRPr="00B84C0C">
        <w:rPr>
          <w:rFonts w:ascii="Calibri" w:hAnsi="Calibri" w:cs="Calibri"/>
          <w:kern w:val="3"/>
          <w:lang w:eastAsia="pl-PL"/>
        </w:rPr>
        <w:t xml:space="preserve"> lub </w:t>
      </w:r>
      <w:r w:rsidRPr="00B84C0C">
        <w:rPr>
          <w:rFonts w:ascii="Calibri" w:hAnsi="Calibri" w:cs="Calibri"/>
          <w:b/>
          <w:kern w:val="3"/>
          <w:lang w:eastAsia="pl-PL"/>
        </w:rPr>
        <w:t>„Stronami”</w:t>
      </w:r>
      <w:r w:rsidRPr="00B84C0C">
        <w:rPr>
          <w:rFonts w:ascii="Calibri" w:hAnsi="Calibri" w:cs="Calibri"/>
          <w:kern w:val="3"/>
          <w:lang w:eastAsia="pl-PL"/>
        </w:rPr>
        <w:t xml:space="preserve"> umowy.</w:t>
      </w:r>
    </w:p>
    <w:p w14:paraId="699F71D2" w14:textId="430D0F3A" w:rsidR="00C30C0A" w:rsidRDefault="00C30C0A" w:rsidP="00B84C0C">
      <w:pPr>
        <w:widowControl/>
        <w:suppressAutoHyphens/>
        <w:autoSpaceDE/>
        <w:spacing w:beforeLines="40" w:before="96" w:afterLines="40" w:after="96"/>
        <w:jc w:val="both"/>
        <w:textAlignment w:val="baseline"/>
        <w:rPr>
          <w:rFonts w:ascii="Calibri" w:hAnsi="Calibri" w:cs="Calibri"/>
          <w:kern w:val="3"/>
          <w:lang w:eastAsia="pl-PL"/>
        </w:rPr>
      </w:pPr>
    </w:p>
    <w:p w14:paraId="17EC49BE" w14:textId="77777777" w:rsidR="00C30C0A" w:rsidRPr="00C30C0A" w:rsidRDefault="00C30C0A" w:rsidP="00C30C0A">
      <w:pPr>
        <w:widowControl/>
        <w:suppressAutoHyphens/>
        <w:autoSpaceDE/>
        <w:spacing w:beforeLines="40" w:before="96" w:afterLines="40" w:after="96"/>
        <w:jc w:val="both"/>
        <w:textAlignment w:val="baseline"/>
        <w:rPr>
          <w:rFonts w:ascii="Calibri" w:hAnsi="Calibri" w:cs="Calibri"/>
          <w:bCs/>
          <w:kern w:val="3"/>
          <w:lang w:eastAsia="pl-PL"/>
        </w:rPr>
      </w:pPr>
    </w:p>
    <w:p w14:paraId="5ED5B46B" w14:textId="77777777" w:rsidR="00C30C0A" w:rsidRPr="00C30C0A" w:rsidRDefault="00C30C0A" w:rsidP="00C30C0A">
      <w:pPr>
        <w:widowControl/>
        <w:suppressAutoHyphens/>
        <w:autoSpaceDE/>
        <w:spacing w:beforeLines="40" w:before="96" w:afterLines="40" w:after="96"/>
        <w:jc w:val="center"/>
        <w:textAlignment w:val="baseline"/>
        <w:rPr>
          <w:rFonts w:ascii="Calibri" w:hAnsi="Calibri" w:cs="Calibri"/>
          <w:b/>
          <w:kern w:val="3"/>
          <w:lang w:eastAsia="pl-PL"/>
        </w:rPr>
      </w:pPr>
      <w:r w:rsidRPr="00C30C0A">
        <w:rPr>
          <w:rFonts w:ascii="Calibri" w:hAnsi="Calibri" w:cs="Calibri"/>
          <w:b/>
          <w:kern w:val="3"/>
          <w:lang w:eastAsia="pl-PL"/>
        </w:rPr>
        <w:t>§ 2</w:t>
      </w:r>
    </w:p>
    <w:p w14:paraId="5DE96D2E" w14:textId="77777777" w:rsidR="00C30C0A" w:rsidRPr="00B84C0C" w:rsidRDefault="00C30C0A" w:rsidP="00B84C0C">
      <w:pPr>
        <w:widowControl/>
        <w:suppressAutoHyphens/>
        <w:autoSpaceDE/>
        <w:spacing w:beforeLines="40" w:before="96" w:afterLines="40" w:after="96"/>
        <w:jc w:val="both"/>
        <w:textAlignment w:val="baseline"/>
        <w:rPr>
          <w:rFonts w:ascii="Calibri" w:hAnsi="Calibri" w:cs="Calibri"/>
          <w:kern w:val="3"/>
          <w:lang w:eastAsia="pl-PL"/>
        </w:rPr>
      </w:pPr>
    </w:p>
    <w:bookmarkEnd w:id="3"/>
    <w:p w14:paraId="38A34581" w14:textId="77777777" w:rsidR="000E5BCD" w:rsidRPr="00C30C0A" w:rsidRDefault="000E5BCD" w:rsidP="00444BDC">
      <w:pPr>
        <w:widowControl/>
        <w:numPr>
          <w:ilvl w:val="0"/>
          <w:numId w:val="83"/>
        </w:numPr>
        <w:autoSpaceDE/>
        <w:autoSpaceDN/>
        <w:spacing w:line="276" w:lineRule="auto"/>
        <w:jc w:val="both"/>
        <w:rPr>
          <w:rFonts w:asciiTheme="minorHAnsi" w:hAnsiTheme="minorHAnsi"/>
          <w:bCs/>
        </w:rPr>
      </w:pPr>
      <w:r w:rsidRPr="00C30C0A">
        <w:rPr>
          <w:rFonts w:asciiTheme="minorHAnsi" w:hAnsiTheme="minorHAnsi"/>
          <w:bCs/>
        </w:rPr>
        <w:t xml:space="preserve">Przedmiot umowy jest współfinansowany ze środków Unii Europejskiej w ramach Programu Współpracy Transgranicznej Polska-Rosja 2014-2020 – dalej w treści również jako Program. </w:t>
      </w:r>
    </w:p>
    <w:p w14:paraId="6AAE2926" w14:textId="47D25792" w:rsidR="000E5BCD" w:rsidRPr="00C30C0A" w:rsidRDefault="000E5BCD" w:rsidP="00444BDC">
      <w:pPr>
        <w:widowControl/>
        <w:numPr>
          <w:ilvl w:val="0"/>
          <w:numId w:val="83"/>
        </w:numPr>
        <w:autoSpaceDE/>
        <w:autoSpaceDN/>
        <w:spacing w:line="276" w:lineRule="auto"/>
        <w:jc w:val="both"/>
        <w:rPr>
          <w:rFonts w:asciiTheme="minorHAnsi" w:hAnsiTheme="minorHAnsi"/>
          <w:bCs/>
        </w:rPr>
      </w:pPr>
      <w:r w:rsidRPr="00C30C0A">
        <w:rPr>
          <w:rFonts w:asciiTheme="minorHAnsi" w:hAnsiTheme="minorHAnsi"/>
          <w:bCs/>
        </w:rPr>
        <w:t xml:space="preserve">Umowa została zawarta w wyniku udzielenia zamówienia publicznego na podstawie ustawy z dnia 11 września  2019 r. – Prawo zamówień publicznych (Dz. U. z 2021 r. poz. 1129 </w:t>
      </w:r>
      <w:proofErr w:type="spellStart"/>
      <w:r w:rsidRPr="00C30C0A">
        <w:rPr>
          <w:rFonts w:asciiTheme="minorHAnsi" w:hAnsiTheme="minorHAnsi"/>
          <w:bCs/>
        </w:rPr>
        <w:t>późn</w:t>
      </w:r>
      <w:proofErr w:type="spellEnd"/>
      <w:r w:rsidRPr="00C30C0A">
        <w:rPr>
          <w:rFonts w:asciiTheme="minorHAnsi" w:hAnsiTheme="minorHAnsi"/>
          <w:bCs/>
        </w:rPr>
        <w:t>. zm.), oznaczonego nr</w:t>
      </w:r>
      <w:r w:rsidR="00C30C0A">
        <w:rPr>
          <w:rFonts w:asciiTheme="minorHAnsi" w:hAnsiTheme="minorHAnsi"/>
          <w:bCs/>
        </w:rPr>
        <w:t xml:space="preserve"> WA.263.37.2021.KR.</w:t>
      </w:r>
    </w:p>
    <w:p w14:paraId="366D74FE" w14:textId="77777777" w:rsidR="000E5BCD" w:rsidRPr="00C30C0A" w:rsidRDefault="000E5BCD" w:rsidP="00444BDC">
      <w:pPr>
        <w:widowControl/>
        <w:numPr>
          <w:ilvl w:val="0"/>
          <w:numId w:val="83"/>
        </w:numPr>
        <w:autoSpaceDE/>
        <w:autoSpaceDN/>
        <w:spacing w:line="276" w:lineRule="auto"/>
        <w:jc w:val="both"/>
        <w:rPr>
          <w:rFonts w:asciiTheme="minorHAnsi" w:hAnsiTheme="minorHAnsi"/>
          <w:bCs/>
        </w:rPr>
      </w:pPr>
      <w:r w:rsidRPr="00C30C0A">
        <w:rPr>
          <w:rFonts w:asciiTheme="minorHAnsi" w:hAnsiTheme="minorHAnsi"/>
          <w:bCs/>
        </w:rPr>
        <w:t xml:space="preserve">Przedmiotem umowy jest opracowanie graficzne, przygotowanie do druku, druk </w:t>
      </w:r>
      <w:r w:rsidRPr="00C30C0A">
        <w:rPr>
          <w:rFonts w:asciiTheme="minorHAnsi" w:hAnsiTheme="minorHAnsi"/>
          <w:bCs/>
        </w:rPr>
        <w:br/>
        <w:t xml:space="preserve">i dostawa do siedziby Zamawiającego (wraz z przeniesieniem własności) kalendarzy ściennych trójdzielnych na rok 2022 na potrzeby Programu – dalej w treści również jako „Przedmiot umowy”. Szczegółowy zakres usług, specyfikacja publikacji oraz harmonogram i warunki ich przygotowania i </w:t>
      </w:r>
      <w:r w:rsidRPr="00C30C0A">
        <w:rPr>
          <w:rFonts w:asciiTheme="minorHAnsi" w:hAnsiTheme="minorHAnsi"/>
          <w:bCs/>
        </w:rPr>
        <w:lastRenderedPageBreak/>
        <w:t>wykonania określa opis przedmiotu zamówienia stanowiący załącznik nr 1 do umowy – dalej również jako „OPZ”.</w:t>
      </w:r>
    </w:p>
    <w:p w14:paraId="202DF41D" w14:textId="77777777" w:rsidR="000E5BCD" w:rsidRPr="00C30C0A" w:rsidRDefault="000E5BCD" w:rsidP="00444BDC">
      <w:pPr>
        <w:pStyle w:val="Akapitzlist"/>
        <w:widowControl/>
        <w:numPr>
          <w:ilvl w:val="0"/>
          <w:numId w:val="83"/>
        </w:numPr>
        <w:adjustRightInd w:val="0"/>
        <w:spacing w:beforeLines="20" w:before="48" w:afterLines="20" w:after="48" w:line="276" w:lineRule="auto"/>
        <w:rPr>
          <w:rFonts w:asciiTheme="minorHAnsi" w:hAnsiTheme="minorHAnsi" w:cstheme="minorHAnsi"/>
          <w:bCs/>
          <w:color w:val="000000"/>
        </w:rPr>
      </w:pPr>
      <w:r w:rsidRPr="00C30C0A">
        <w:rPr>
          <w:rFonts w:asciiTheme="minorHAnsi" w:hAnsiTheme="minorHAnsi" w:cstheme="minorHAnsi"/>
          <w:bCs/>
          <w:color w:val="000000"/>
        </w:rPr>
        <w:t>Prawa i obowiązki Stron umowy nie mogą być przenoszone na osoby trzecie.</w:t>
      </w:r>
    </w:p>
    <w:p w14:paraId="1DFACD16" w14:textId="77777777" w:rsidR="000E5BCD" w:rsidRPr="00C30C0A" w:rsidRDefault="000E5BCD" w:rsidP="00444BDC">
      <w:pPr>
        <w:pStyle w:val="Akapitzlist"/>
        <w:widowControl/>
        <w:numPr>
          <w:ilvl w:val="0"/>
          <w:numId w:val="83"/>
        </w:numPr>
        <w:adjustRightInd w:val="0"/>
        <w:spacing w:beforeLines="20" w:before="48" w:afterLines="20" w:after="48" w:line="276" w:lineRule="auto"/>
        <w:rPr>
          <w:rFonts w:asciiTheme="minorHAnsi" w:hAnsiTheme="minorHAnsi" w:cstheme="minorHAnsi"/>
          <w:bCs/>
          <w:color w:val="000000"/>
        </w:rPr>
      </w:pPr>
      <w:r w:rsidRPr="00C30C0A">
        <w:rPr>
          <w:rFonts w:asciiTheme="minorHAnsi" w:hAnsiTheme="minorHAnsi" w:cstheme="minorHAnsi"/>
        </w:rPr>
        <w:t xml:space="preserve">Strony wyznaczają następujące osoby uprawnione do kontaktów w imieniu każdej ze Stron </w:t>
      </w:r>
      <w:r w:rsidRPr="00C30C0A">
        <w:rPr>
          <w:rFonts w:asciiTheme="minorHAnsi" w:hAnsiTheme="minorHAnsi" w:cstheme="minorHAnsi"/>
        </w:rPr>
        <w:br/>
        <w:t>w związku z realizacją niniejszej umowy:</w:t>
      </w:r>
    </w:p>
    <w:p w14:paraId="399A8295" w14:textId="77777777" w:rsidR="000E5BCD" w:rsidRPr="00C30C0A" w:rsidRDefault="000E5BCD" w:rsidP="00444BDC">
      <w:pPr>
        <w:pStyle w:val="Akapitzlist"/>
        <w:widowControl/>
        <w:numPr>
          <w:ilvl w:val="0"/>
          <w:numId w:val="97"/>
        </w:numPr>
        <w:adjustRightInd w:val="0"/>
        <w:spacing w:beforeLines="20" w:before="48" w:afterLines="20" w:after="48" w:line="276" w:lineRule="auto"/>
        <w:rPr>
          <w:rFonts w:asciiTheme="minorHAnsi" w:hAnsiTheme="minorHAnsi" w:cstheme="minorHAnsi"/>
          <w:bCs/>
          <w:color w:val="000000"/>
        </w:rPr>
      </w:pPr>
      <w:r w:rsidRPr="00C30C0A">
        <w:rPr>
          <w:rFonts w:asciiTheme="minorHAnsi" w:hAnsiTheme="minorHAnsi"/>
          <w:bCs/>
        </w:rPr>
        <w:t xml:space="preserve">po stronie Zamawiającego – </w:t>
      </w:r>
    </w:p>
    <w:p w14:paraId="779073CE" w14:textId="77777777" w:rsidR="000E5BCD" w:rsidRPr="00C30C0A" w:rsidRDefault="000E5BCD" w:rsidP="000E5BCD">
      <w:pPr>
        <w:adjustRightInd w:val="0"/>
        <w:spacing w:beforeLines="20" w:before="48" w:afterLines="20" w:after="48" w:line="276" w:lineRule="auto"/>
        <w:ind w:left="709"/>
        <w:jc w:val="both"/>
        <w:rPr>
          <w:rFonts w:asciiTheme="minorHAnsi" w:hAnsiTheme="minorHAnsi" w:cstheme="minorHAnsi"/>
          <w:bCs/>
          <w:color w:val="000000"/>
        </w:rPr>
      </w:pPr>
      <w:r w:rsidRPr="00C30C0A">
        <w:rPr>
          <w:rFonts w:asciiTheme="minorHAnsi" w:hAnsiTheme="minorHAnsi"/>
          <w:bCs/>
        </w:rPr>
        <w:t xml:space="preserve">Katarzyna Gilewicz, e-mail: </w:t>
      </w:r>
      <w:hyperlink r:id="rId9" w:history="1">
        <w:r w:rsidRPr="00C30C0A">
          <w:rPr>
            <w:rStyle w:val="Hipercze"/>
            <w:rFonts w:asciiTheme="minorHAnsi" w:hAnsiTheme="minorHAnsi"/>
          </w:rPr>
          <w:t>katarzyna.gilewicz@plru.eu</w:t>
        </w:r>
      </w:hyperlink>
      <w:r w:rsidRPr="00C30C0A">
        <w:rPr>
          <w:rFonts w:asciiTheme="minorHAnsi" w:hAnsiTheme="minorHAnsi"/>
        </w:rPr>
        <w:t xml:space="preserve"> </w:t>
      </w:r>
      <w:r w:rsidRPr="00C30C0A">
        <w:rPr>
          <w:rFonts w:asciiTheme="minorHAnsi" w:hAnsiTheme="minorHAnsi"/>
          <w:bCs/>
        </w:rPr>
        <w:t>tel. 89 722 81 56 lub osoba ją zastępująca;</w:t>
      </w:r>
    </w:p>
    <w:p w14:paraId="7BB79254" w14:textId="77777777" w:rsidR="000E5BCD" w:rsidRPr="00C30C0A" w:rsidRDefault="000E5BCD" w:rsidP="00444BDC">
      <w:pPr>
        <w:pStyle w:val="Akapitzlist"/>
        <w:widowControl/>
        <w:numPr>
          <w:ilvl w:val="0"/>
          <w:numId w:val="97"/>
        </w:numPr>
        <w:adjustRightInd w:val="0"/>
        <w:spacing w:beforeLines="20" w:before="48" w:afterLines="20" w:after="48" w:line="276" w:lineRule="auto"/>
        <w:rPr>
          <w:rFonts w:asciiTheme="minorHAnsi" w:hAnsiTheme="minorHAnsi" w:cstheme="minorHAnsi"/>
          <w:bCs/>
          <w:color w:val="000000"/>
        </w:rPr>
      </w:pPr>
      <w:r w:rsidRPr="00C30C0A">
        <w:rPr>
          <w:rFonts w:asciiTheme="minorHAnsi" w:hAnsiTheme="minorHAnsi"/>
          <w:bCs/>
        </w:rPr>
        <w:t xml:space="preserve">po stronie Wykonawcy – </w:t>
      </w:r>
    </w:p>
    <w:p w14:paraId="4C75A151" w14:textId="36DC7855" w:rsidR="000E5BCD" w:rsidRPr="00C30C0A" w:rsidRDefault="000E5BCD" w:rsidP="000E5BCD">
      <w:pPr>
        <w:adjustRightInd w:val="0"/>
        <w:spacing w:beforeLines="20" w:before="48" w:afterLines="20" w:after="48" w:line="276" w:lineRule="auto"/>
        <w:ind w:left="709"/>
        <w:jc w:val="both"/>
        <w:rPr>
          <w:rFonts w:asciiTheme="minorHAnsi" w:hAnsiTheme="minorHAnsi" w:cstheme="minorHAnsi"/>
          <w:bCs/>
          <w:color w:val="000000"/>
        </w:rPr>
      </w:pPr>
      <w:r w:rsidRPr="00C30C0A">
        <w:rPr>
          <w:rFonts w:asciiTheme="minorHAnsi" w:hAnsiTheme="minorHAnsi"/>
          <w:bCs/>
        </w:rPr>
        <w:t>……………………………………e-mail:</w:t>
      </w:r>
      <w:r w:rsidRPr="00C30C0A">
        <w:rPr>
          <w:rFonts w:asciiTheme="minorHAnsi" w:hAnsiTheme="minorHAnsi"/>
          <w:bCs/>
          <w:color w:val="0000FF"/>
          <w:u w:val="single"/>
        </w:rPr>
        <w:t xml:space="preserve"> ……………………………………………………</w:t>
      </w:r>
      <w:r w:rsidRPr="00C30C0A">
        <w:rPr>
          <w:rFonts w:asciiTheme="minorHAnsi" w:hAnsiTheme="minorHAnsi"/>
          <w:bCs/>
        </w:rPr>
        <w:t xml:space="preserve"> tel</w:t>
      </w:r>
      <w:r w:rsidR="00C30C0A">
        <w:rPr>
          <w:rFonts w:asciiTheme="minorHAnsi" w:hAnsiTheme="minorHAnsi"/>
          <w:bCs/>
        </w:rPr>
        <w:t>.:</w:t>
      </w:r>
      <w:r w:rsidRPr="00C30C0A">
        <w:rPr>
          <w:rFonts w:asciiTheme="minorHAnsi" w:hAnsiTheme="minorHAnsi"/>
          <w:bCs/>
        </w:rPr>
        <w:t>…………………………</w:t>
      </w:r>
      <w:r w:rsidR="00C30C0A">
        <w:rPr>
          <w:rFonts w:asciiTheme="minorHAnsi" w:hAnsiTheme="minorHAnsi"/>
          <w:bCs/>
        </w:rPr>
        <w:t xml:space="preserve"> .</w:t>
      </w:r>
    </w:p>
    <w:p w14:paraId="57BA838E" w14:textId="77777777" w:rsidR="000E5BCD" w:rsidRPr="00C30C0A" w:rsidRDefault="000E5BCD" w:rsidP="00444BDC">
      <w:pPr>
        <w:pStyle w:val="Akapitzlist"/>
        <w:widowControl/>
        <w:numPr>
          <w:ilvl w:val="0"/>
          <w:numId w:val="83"/>
        </w:numPr>
        <w:adjustRightInd w:val="0"/>
        <w:spacing w:beforeLines="20" w:before="48" w:afterLines="20" w:after="48" w:line="276" w:lineRule="auto"/>
        <w:rPr>
          <w:rFonts w:asciiTheme="minorHAnsi" w:hAnsiTheme="minorHAnsi" w:cstheme="minorHAnsi"/>
          <w:bCs/>
          <w:color w:val="000000"/>
        </w:rPr>
      </w:pPr>
      <w:r w:rsidRPr="00C30C0A">
        <w:rPr>
          <w:rFonts w:asciiTheme="minorHAnsi" w:hAnsiTheme="minorHAnsi" w:cstheme="minorHAnsi"/>
        </w:rPr>
        <w:t xml:space="preserve">Zamawiający i Wykonawca </w:t>
      </w:r>
      <w:bookmarkStart w:id="4" w:name="highlightHit_700"/>
      <w:bookmarkEnd w:id="4"/>
      <w:r w:rsidRPr="00C30C0A">
        <w:rPr>
          <w:rFonts w:asciiTheme="minorHAnsi" w:hAnsiTheme="minorHAnsi" w:cstheme="minorHAnsi"/>
        </w:rPr>
        <w:t>obowiązani są współdziałać przy wykonaniu umowy</w:t>
      </w:r>
      <w:bookmarkStart w:id="5" w:name="highlightHit_701"/>
      <w:bookmarkStart w:id="6" w:name="highlightHit_702"/>
      <w:bookmarkEnd w:id="5"/>
      <w:bookmarkEnd w:id="6"/>
      <w:r w:rsidRPr="00C30C0A">
        <w:rPr>
          <w:rFonts w:asciiTheme="minorHAnsi" w:hAnsiTheme="minorHAnsi" w:cstheme="minorHAnsi"/>
        </w:rPr>
        <w:t xml:space="preserve">, w celu należytej realizacji </w:t>
      </w:r>
      <w:bookmarkStart w:id="7" w:name="highlightHit_703"/>
      <w:bookmarkEnd w:id="7"/>
      <w:r w:rsidRPr="00C30C0A">
        <w:rPr>
          <w:rFonts w:asciiTheme="minorHAnsi" w:hAnsiTheme="minorHAnsi" w:cstheme="minorHAnsi"/>
        </w:rPr>
        <w:t xml:space="preserve">przedmiotu </w:t>
      </w:r>
      <w:r w:rsidRPr="00C30C0A">
        <w:rPr>
          <w:rStyle w:val="highlight"/>
          <w:rFonts w:asciiTheme="minorHAnsi" w:hAnsiTheme="minorHAnsi" w:cstheme="minorHAnsi"/>
        </w:rPr>
        <w:t>umowy</w:t>
      </w:r>
    </w:p>
    <w:p w14:paraId="2955C457" w14:textId="77777777" w:rsidR="000E5BCD" w:rsidRPr="00C30C0A" w:rsidRDefault="000E5BCD" w:rsidP="000E5BCD">
      <w:pPr>
        <w:spacing w:line="276" w:lineRule="auto"/>
        <w:jc w:val="both"/>
        <w:rPr>
          <w:rFonts w:asciiTheme="minorHAnsi" w:hAnsiTheme="minorHAnsi"/>
          <w:bCs/>
        </w:rPr>
      </w:pPr>
    </w:p>
    <w:p w14:paraId="5A5A0AB5" w14:textId="77777777" w:rsidR="000E5BCD" w:rsidRPr="00C30C0A" w:rsidRDefault="000E5BCD" w:rsidP="000E5BCD">
      <w:pPr>
        <w:spacing w:line="276" w:lineRule="auto"/>
        <w:jc w:val="both"/>
        <w:rPr>
          <w:rFonts w:asciiTheme="minorHAnsi" w:hAnsiTheme="minorHAnsi"/>
          <w:bCs/>
        </w:rPr>
      </w:pPr>
    </w:p>
    <w:p w14:paraId="4B599812" w14:textId="77777777" w:rsidR="000E5BCD" w:rsidRPr="00C30C0A" w:rsidRDefault="000E5BCD" w:rsidP="000E5BCD">
      <w:pPr>
        <w:spacing w:line="276" w:lineRule="auto"/>
        <w:jc w:val="center"/>
        <w:rPr>
          <w:rFonts w:asciiTheme="minorHAnsi" w:hAnsiTheme="minorHAnsi"/>
          <w:b/>
        </w:rPr>
      </w:pPr>
      <w:r w:rsidRPr="00C30C0A">
        <w:rPr>
          <w:rFonts w:asciiTheme="minorHAnsi" w:hAnsiTheme="minorHAnsi"/>
          <w:b/>
        </w:rPr>
        <w:t>§ 2</w:t>
      </w:r>
    </w:p>
    <w:p w14:paraId="4058E12A" w14:textId="77777777" w:rsidR="0087659F" w:rsidRPr="0087659F" w:rsidRDefault="000E5BCD" w:rsidP="0087659F">
      <w:pPr>
        <w:spacing w:beforeLines="20" w:before="48" w:afterLines="20" w:after="48" w:line="276" w:lineRule="auto"/>
        <w:jc w:val="both"/>
        <w:rPr>
          <w:rFonts w:asciiTheme="minorHAnsi" w:hAnsiTheme="minorHAnsi" w:cstheme="minorHAnsi"/>
          <w:b/>
          <w:bCs/>
        </w:rPr>
      </w:pPr>
      <w:r w:rsidRPr="00C30C0A">
        <w:rPr>
          <w:rFonts w:asciiTheme="minorHAnsi" w:hAnsiTheme="minorHAnsi" w:cstheme="minorHAnsi"/>
        </w:rPr>
        <w:t xml:space="preserve">Usługa określona w § 1 ust. 3 wykonana zostanie w przeciągu </w:t>
      </w:r>
      <w:r w:rsidR="0087659F" w:rsidRPr="0087659F">
        <w:rPr>
          <w:rFonts w:asciiTheme="minorHAnsi" w:hAnsiTheme="minorHAnsi" w:cstheme="minorHAnsi"/>
          <w:b/>
          <w:bCs/>
        </w:rPr>
        <w:t xml:space="preserve">4 tygodni od dnia otrzymania przez Wykonawcę  zlecenia – zlecenie zostanie wysłane w przeciągu 2 dni roboczych od podpisania umowy, </w:t>
      </w:r>
    </w:p>
    <w:p w14:paraId="472BCDF8" w14:textId="5F8B572A" w:rsidR="000E5BCD" w:rsidRPr="00C30C0A" w:rsidRDefault="0087659F" w:rsidP="0087659F">
      <w:pPr>
        <w:spacing w:beforeLines="20" w:before="48" w:afterLines="20" w:after="48" w:line="276" w:lineRule="auto"/>
        <w:jc w:val="both"/>
        <w:rPr>
          <w:rFonts w:asciiTheme="minorHAnsi" w:hAnsiTheme="minorHAnsi" w:cstheme="minorHAnsi"/>
        </w:rPr>
      </w:pPr>
      <w:r w:rsidRPr="0087659F">
        <w:rPr>
          <w:rFonts w:asciiTheme="minorHAnsi" w:hAnsiTheme="minorHAnsi" w:cstheme="minorHAnsi"/>
          <w:b/>
          <w:bCs/>
        </w:rPr>
        <w:t>z uwzględnieniem harmonogramu z OPZ.</w:t>
      </w:r>
      <w:r w:rsidR="000E5BCD" w:rsidRPr="00C30C0A">
        <w:rPr>
          <w:rFonts w:asciiTheme="minorHAnsi" w:hAnsiTheme="minorHAnsi" w:cstheme="minorHAnsi"/>
        </w:rPr>
        <w:t xml:space="preserve"> </w:t>
      </w:r>
    </w:p>
    <w:p w14:paraId="76897E5A" w14:textId="77777777" w:rsidR="000E5BCD" w:rsidRPr="00C30C0A" w:rsidRDefault="000E5BCD" w:rsidP="000E5BCD">
      <w:pPr>
        <w:spacing w:line="276" w:lineRule="auto"/>
        <w:ind w:left="502"/>
        <w:jc w:val="both"/>
        <w:rPr>
          <w:rFonts w:asciiTheme="minorHAnsi" w:hAnsiTheme="minorHAnsi"/>
          <w:bCs/>
        </w:rPr>
      </w:pPr>
    </w:p>
    <w:p w14:paraId="13C14C0B" w14:textId="77777777" w:rsidR="000E5BCD" w:rsidRPr="00C30C0A" w:rsidRDefault="000E5BCD" w:rsidP="000E5BCD">
      <w:pPr>
        <w:spacing w:line="276" w:lineRule="auto"/>
        <w:jc w:val="center"/>
        <w:rPr>
          <w:rFonts w:asciiTheme="minorHAnsi" w:hAnsiTheme="minorHAnsi"/>
          <w:b/>
        </w:rPr>
      </w:pPr>
      <w:r w:rsidRPr="00C30C0A">
        <w:rPr>
          <w:rFonts w:asciiTheme="minorHAnsi" w:hAnsiTheme="minorHAnsi"/>
          <w:b/>
        </w:rPr>
        <w:t>§ 3</w:t>
      </w:r>
    </w:p>
    <w:p w14:paraId="798EF385" w14:textId="77777777" w:rsidR="000E5BCD" w:rsidRPr="00C30C0A" w:rsidRDefault="000E5BCD" w:rsidP="00444BDC">
      <w:pPr>
        <w:pStyle w:val="Akapitzlist"/>
        <w:widowControl/>
        <w:numPr>
          <w:ilvl w:val="0"/>
          <w:numId w:val="87"/>
        </w:numPr>
        <w:autoSpaceDE/>
        <w:autoSpaceDN/>
        <w:spacing w:beforeLines="20" w:before="48" w:afterLines="20" w:after="48" w:line="276" w:lineRule="auto"/>
        <w:rPr>
          <w:rFonts w:asciiTheme="minorHAnsi" w:hAnsiTheme="minorHAnsi" w:cstheme="minorHAnsi"/>
        </w:rPr>
      </w:pPr>
      <w:r w:rsidRPr="00C30C0A">
        <w:rPr>
          <w:rFonts w:asciiTheme="minorHAnsi" w:hAnsiTheme="minorHAnsi" w:cstheme="minorHAnsi"/>
          <w:color w:val="000000"/>
        </w:rPr>
        <w:t xml:space="preserve">Wykonawca ponosi odpowiedzialność za wykonanie przedmiotu umowy, w tym odpowiedzialność za działania i zaniechania osób, którymi będzie się posługiwał przy realizacji umowy jak za swoje własne. </w:t>
      </w:r>
    </w:p>
    <w:p w14:paraId="7C2137FD" w14:textId="77777777" w:rsidR="000E5BCD" w:rsidRPr="00C30C0A" w:rsidRDefault="000E5BCD" w:rsidP="00444BDC">
      <w:pPr>
        <w:pStyle w:val="Akapitzlist"/>
        <w:widowControl/>
        <w:numPr>
          <w:ilvl w:val="0"/>
          <w:numId w:val="87"/>
        </w:numPr>
        <w:autoSpaceDE/>
        <w:autoSpaceDN/>
        <w:spacing w:beforeLines="20" w:before="48" w:afterLines="20" w:after="48" w:line="276" w:lineRule="auto"/>
        <w:rPr>
          <w:rFonts w:asciiTheme="minorHAnsi" w:hAnsiTheme="minorHAnsi" w:cstheme="minorHAnsi"/>
        </w:rPr>
      </w:pPr>
      <w:r w:rsidRPr="00C30C0A">
        <w:rPr>
          <w:rFonts w:asciiTheme="minorHAnsi" w:hAnsiTheme="minorHAnsi" w:cstheme="minorHAnsi"/>
          <w:color w:val="000000"/>
        </w:rPr>
        <w:t xml:space="preserve">Wykonawca nie ponosi odpowiedzialności za okoliczności, za które wyłączną odpowiedzialność ponosi Zamawiający. </w:t>
      </w:r>
    </w:p>
    <w:p w14:paraId="216DDCB9" w14:textId="77777777" w:rsidR="000E5BCD" w:rsidRPr="00C30C0A" w:rsidRDefault="000E5BCD" w:rsidP="00444BDC">
      <w:pPr>
        <w:pStyle w:val="Akapitzlist"/>
        <w:widowControl/>
        <w:numPr>
          <w:ilvl w:val="0"/>
          <w:numId w:val="87"/>
        </w:numPr>
        <w:autoSpaceDE/>
        <w:autoSpaceDN/>
        <w:spacing w:beforeLines="20" w:before="48" w:afterLines="20" w:after="48" w:line="276" w:lineRule="auto"/>
        <w:rPr>
          <w:rFonts w:asciiTheme="minorHAnsi" w:hAnsiTheme="minorHAnsi" w:cstheme="minorHAnsi"/>
        </w:rPr>
      </w:pPr>
      <w:r w:rsidRPr="00C30C0A">
        <w:rPr>
          <w:rFonts w:asciiTheme="minorHAnsi" w:hAnsiTheme="minorHAnsi" w:cstheme="minorHAnsi"/>
        </w:rPr>
        <w:t xml:space="preserve">Zamawiający zobowiązuje się: </w:t>
      </w:r>
    </w:p>
    <w:p w14:paraId="0EB969C5" w14:textId="77777777" w:rsidR="000E5BCD" w:rsidRPr="00C30C0A" w:rsidRDefault="000E5BCD" w:rsidP="00444BDC">
      <w:pPr>
        <w:pStyle w:val="Akapitzlist"/>
        <w:widowControl/>
        <w:numPr>
          <w:ilvl w:val="1"/>
          <w:numId w:val="87"/>
        </w:numPr>
        <w:autoSpaceDE/>
        <w:autoSpaceDN/>
        <w:spacing w:beforeLines="20" w:before="48" w:afterLines="20" w:after="48" w:line="276" w:lineRule="auto"/>
        <w:rPr>
          <w:rFonts w:asciiTheme="minorHAnsi" w:hAnsiTheme="minorHAnsi" w:cstheme="minorHAnsi"/>
        </w:rPr>
      </w:pPr>
      <w:r w:rsidRPr="00C30C0A">
        <w:rPr>
          <w:rFonts w:asciiTheme="minorHAnsi" w:hAnsiTheme="minorHAnsi" w:cstheme="minorHAnsi"/>
        </w:rPr>
        <w:t xml:space="preserve">współdziałać z Wykonawcą przy wykonywaniu umowy, </w:t>
      </w:r>
    </w:p>
    <w:p w14:paraId="7A1B65C2" w14:textId="77777777" w:rsidR="000E5BCD" w:rsidRPr="00C30C0A" w:rsidRDefault="000E5BCD" w:rsidP="00444BDC">
      <w:pPr>
        <w:pStyle w:val="Akapitzlist"/>
        <w:widowControl/>
        <w:numPr>
          <w:ilvl w:val="1"/>
          <w:numId w:val="87"/>
        </w:numPr>
        <w:autoSpaceDE/>
        <w:autoSpaceDN/>
        <w:spacing w:beforeLines="20" w:before="48" w:afterLines="20" w:after="48" w:line="276" w:lineRule="auto"/>
        <w:rPr>
          <w:rFonts w:asciiTheme="minorHAnsi" w:hAnsiTheme="minorHAnsi" w:cstheme="minorHAnsi"/>
        </w:rPr>
      </w:pPr>
      <w:r w:rsidRPr="00C30C0A">
        <w:rPr>
          <w:rFonts w:asciiTheme="minorHAnsi" w:hAnsiTheme="minorHAnsi" w:cstheme="minorHAnsi"/>
        </w:rPr>
        <w:t xml:space="preserve">zgłaszać Wykonawcy problemy związane z realizacją przedmiotu umowy. </w:t>
      </w:r>
    </w:p>
    <w:p w14:paraId="081BB05A" w14:textId="77777777" w:rsidR="000E5BCD" w:rsidRPr="00C30C0A" w:rsidRDefault="000E5BCD" w:rsidP="00444BDC">
      <w:pPr>
        <w:pStyle w:val="Akapitzlist"/>
        <w:widowControl/>
        <w:numPr>
          <w:ilvl w:val="0"/>
          <w:numId w:val="87"/>
        </w:numPr>
        <w:autoSpaceDE/>
        <w:autoSpaceDN/>
        <w:spacing w:beforeLines="20" w:before="48" w:afterLines="20" w:after="48" w:line="276" w:lineRule="auto"/>
        <w:rPr>
          <w:rFonts w:asciiTheme="minorHAnsi" w:hAnsiTheme="minorHAnsi" w:cstheme="minorHAnsi"/>
        </w:rPr>
      </w:pPr>
      <w:r w:rsidRPr="00C30C0A">
        <w:rPr>
          <w:rFonts w:asciiTheme="minorHAnsi" w:hAnsiTheme="minorHAnsi" w:cstheme="minorHAnsi"/>
        </w:rPr>
        <w:t xml:space="preserve">Wykonawca zobowiązuje się w szczególności: </w:t>
      </w:r>
    </w:p>
    <w:p w14:paraId="29491D53" w14:textId="77777777" w:rsidR="000E5BCD" w:rsidRPr="00C30C0A" w:rsidRDefault="000E5BCD" w:rsidP="00444BDC">
      <w:pPr>
        <w:pStyle w:val="Akapitzlist"/>
        <w:widowControl/>
        <w:numPr>
          <w:ilvl w:val="1"/>
          <w:numId w:val="87"/>
        </w:numPr>
        <w:autoSpaceDE/>
        <w:autoSpaceDN/>
        <w:spacing w:beforeLines="20" w:before="48" w:afterLines="20" w:after="48" w:line="276" w:lineRule="auto"/>
        <w:rPr>
          <w:rFonts w:asciiTheme="minorHAnsi" w:hAnsiTheme="minorHAnsi" w:cstheme="minorHAnsi"/>
        </w:rPr>
      </w:pPr>
      <w:r w:rsidRPr="00C30C0A">
        <w:rPr>
          <w:rFonts w:asciiTheme="minorHAnsi" w:hAnsiTheme="minorHAnsi" w:cstheme="minorHAnsi"/>
        </w:rPr>
        <w:t xml:space="preserve">wykonać przedmiot umowy z najwyższą starannością wynikającą </w:t>
      </w:r>
      <w:r w:rsidRPr="00C30C0A">
        <w:rPr>
          <w:rFonts w:asciiTheme="minorHAnsi" w:hAnsiTheme="minorHAnsi" w:cstheme="minorHAnsi"/>
        </w:rPr>
        <w:br/>
        <w:t xml:space="preserve">z zawodowego charakteru prowadzonej działalności, przy zachowaniu zasad współczesnej wiedzy technicznej i zgodnie z obowiązującymi przepisami prawa, zasadami uczciwej konkurencji i poszanowaniem dobrych obyczajów oraz słusznych interesów Zamawiającego, </w:t>
      </w:r>
    </w:p>
    <w:p w14:paraId="74F6CE91" w14:textId="77777777" w:rsidR="000E5BCD" w:rsidRPr="00C30C0A" w:rsidRDefault="000E5BCD" w:rsidP="00444BDC">
      <w:pPr>
        <w:pStyle w:val="Akapitzlist"/>
        <w:widowControl/>
        <w:numPr>
          <w:ilvl w:val="1"/>
          <w:numId w:val="87"/>
        </w:numPr>
        <w:autoSpaceDE/>
        <w:autoSpaceDN/>
        <w:spacing w:beforeLines="20" w:before="48" w:afterLines="20" w:after="48" w:line="276" w:lineRule="auto"/>
        <w:rPr>
          <w:rFonts w:asciiTheme="minorHAnsi" w:hAnsiTheme="minorHAnsi" w:cstheme="minorHAnsi"/>
        </w:rPr>
      </w:pPr>
      <w:r w:rsidRPr="00C30C0A">
        <w:rPr>
          <w:rFonts w:asciiTheme="minorHAnsi" w:hAnsiTheme="minorHAnsi" w:cstheme="minorHAnsi"/>
        </w:rPr>
        <w:t xml:space="preserve">działać jedynie w zakresie swoich uprawnień i przestrzegać wskazówek Zamawiającego, </w:t>
      </w:r>
    </w:p>
    <w:p w14:paraId="3B5F9393" w14:textId="77777777" w:rsidR="000E5BCD" w:rsidRPr="00C30C0A" w:rsidRDefault="000E5BCD" w:rsidP="00444BDC">
      <w:pPr>
        <w:pStyle w:val="Akapitzlist"/>
        <w:widowControl/>
        <w:numPr>
          <w:ilvl w:val="1"/>
          <w:numId w:val="87"/>
        </w:numPr>
        <w:autoSpaceDE/>
        <w:autoSpaceDN/>
        <w:spacing w:beforeLines="20" w:before="48" w:afterLines="20" w:after="48" w:line="276" w:lineRule="auto"/>
        <w:rPr>
          <w:rFonts w:asciiTheme="minorHAnsi" w:hAnsiTheme="minorHAnsi" w:cstheme="minorHAnsi"/>
        </w:rPr>
      </w:pPr>
      <w:r w:rsidRPr="00C30C0A">
        <w:rPr>
          <w:rFonts w:asciiTheme="minorHAnsi" w:hAnsiTheme="minorHAnsi" w:cstheme="minorHAnsi"/>
        </w:rPr>
        <w:t xml:space="preserve">udostępniać na każde żądanie Zamawiającego dokumentację związaną </w:t>
      </w:r>
      <w:r w:rsidRPr="00C30C0A">
        <w:rPr>
          <w:rFonts w:asciiTheme="minorHAnsi" w:hAnsiTheme="minorHAnsi" w:cstheme="minorHAnsi"/>
        </w:rPr>
        <w:br/>
        <w:t xml:space="preserve">z realizacją przedmiotu umowy, </w:t>
      </w:r>
    </w:p>
    <w:p w14:paraId="5CAD54D4" w14:textId="77777777" w:rsidR="000E5BCD" w:rsidRPr="00C30C0A" w:rsidRDefault="000E5BCD" w:rsidP="00444BDC">
      <w:pPr>
        <w:pStyle w:val="Akapitzlist"/>
        <w:widowControl/>
        <w:numPr>
          <w:ilvl w:val="1"/>
          <w:numId w:val="87"/>
        </w:numPr>
        <w:autoSpaceDE/>
        <w:autoSpaceDN/>
        <w:spacing w:beforeLines="20" w:before="48" w:afterLines="20" w:after="48" w:line="276" w:lineRule="auto"/>
        <w:rPr>
          <w:rFonts w:asciiTheme="minorHAnsi" w:hAnsiTheme="minorHAnsi" w:cstheme="minorHAnsi"/>
        </w:rPr>
      </w:pPr>
      <w:r w:rsidRPr="00C30C0A">
        <w:rPr>
          <w:rFonts w:asciiTheme="minorHAnsi" w:hAnsiTheme="minorHAnsi" w:cstheme="minorHAnsi"/>
        </w:rPr>
        <w:t xml:space="preserve">wykonywać umowę w sposób, który nie będzie prowadził do roszczeń osób trzecich z tytułu naruszenia ich praw, w szczególności praw autorskich oraz praw pokrewnych, patentów, zarejestrowanych znaków i wzorów towarowych związanych z realizacją przedmiotu umowy. </w:t>
      </w:r>
    </w:p>
    <w:p w14:paraId="009C2E79" w14:textId="77777777" w:rsidR="000E5BCD" w:rsidRPr="00C30C0A" w:rsidRDefault="000E5BCD" w:rsidP="00444BDC">
      <w:pPr>
        <w:pStyle w:val="Akapitzlist"/>
        <w:widowControl/>
        <w:numPr>
          <w:ilvl w:val="0"/>
          <w:numId w:val="87"/>
        </w:numPr>
        <w:autoSpaceDE/>
        <w:autoSpaceDN/>
        <w:spacing w:beforeLines="20" w:before="48" w:afterLines="20" w:after="48" w:line="276" w:lineRule="auto"/>
        <w:rPr>
          <w:rFonts w:asciiTheme="minorHAnsi" w:hAnsiTheme="minorHAnsi" w:cstheme="minorHAnsi"/>
        </w:rPr>
      </w:pPr>
      <w:r w:rsidRPr="00C30C0A">
        <w:rPr>
          <w:rFonts w:asciiTheme="minorHAnsi" w:hAnsiTheme="minorHAnsi" w:cstheme="minorHAnsi"/>
        </w:rPr>
        <w:t xml:space="preserve">Wykonawca oświadcza, iż przed zawarciem umowy zapoznał się w pełni z warunkami przedstawionymi w OPZ i umowie i je akceptuje. </w:t>
      </w:r>
    </w:p>
    <w:p w14:paraId="02AF8930" w14:textId="77777777" w:rsidR="000E5BCD" w:rsidRPr="00C30C0A" w:rsidRDefault="000E5BCD" w:rsidP="00444BDC">
      <w:pPr>
        <w:pStyle w:val="Akapitzlist"/>
        <w:widowControl/>
        <w:numPr>
          <w:ilvl w:val="0"/>
          <w:numId w:val="87"/>
        </w:numPr>
        <w:autoSpaceDE/>
        <w:autoSpaceDN/>
        <w:spacing w:beforeLines="20" w:before="48" w:afterLines="20" w:after="48" w:line="276" w:lineRule="auto"/>
        <w:rPr>
          <w:rFonts w:asciiTheme="minorHAnsi" w:hAnsiTheme="minorHAnsi" w:cstheme="minorHAnsi"/>
        </w:rPr>
      </w:pPr>
      <w:r w:rsidRPr="00C30C0A">
        <w:rPr>
          <w:rFonts w:asciiTheme="minorHAnsi" w:hAnsiTheme="minorHAnsi" w:cstheme="minorHAnsi"/>
          <w:color w:val="000000"/>
        </w:rPr>
        <w:lastRenderedPageBreak/>
        <w:t>W przypadku zgłoszenia wobec Zamawiającego roszczeń dotyczących naruszenia praw osób trzecich w związku z realizacją umowy przez Wykonawcę, Wykonawca podejmie na swój koszt wszelkie środki obrony Zamawiającego przed takimi roszczeniami lub zarzutami, a także pokryje wszelkie koszty i straty, jakie poniesie Zamawiający z tego tytułu. W przypadku zapłaty przez Zamawiającego jakiejkolwiek kwoty tytułem zaspokojenia roszczenia osoby trzeciej, Zamawiającemu przysługuje roszczenie regresowe względem Wykonawcy.</w:t>
      </w:r>
    </w:p>
    <w:p w14:paraId="232EB6E1" w14:textId="77777777" w:rsidR="000E5BCD" w:rsidRPr="00C30C0A" w:rsidRDefault="000E5BCD" w:rsidP="00444BDC">
      <w:pPr>
        <w:pStyle w:val="Akapitzlist"/>
        <w:widowControl/>
        <w:numPr>
          <w:ilvl w:val="0"/>
          <w:numId w:val="87"/>
        </w:numPr>
        <w:autoSpaceDE/>
        <w:autoSpaceDN/>
        <w:spacing w:beforeLines="20" w:before="48" w:afterLines="20" w:after="48" w:line="276" w:lineRule="auto"/>
        <w:rPr>
          <w:rFonts w:asciiTheme="minorHAnsi" w:hAnsiTheme="minorHAnsi" w:cstheme="minorHAnsi"/>
        </w:rPr>
      </w:pPr>
      <w:r w:rsidRPr="00C30C0A">
        <w:rPr>
          <w:rFonts w:asciiTheme="minorHAnsi" w:hAnsiTheme="minorHAnsi" w:cstheme="minorHAnsi"/>
          <w:color w:val="000000"/>
          <w:kern w:val="2"/>
        </w:rPr>
        <w:t xml:space="preserve">Zamawiający zobowiązuje się udostępnić Wykonawcy niezbędne dane i informacje będące w jego posiadaniu, niezbędne do realizacji umowy i możliwe do udostępnienia, warunkujące wykonanie umowy, w terminie uzgodnionym z Wykonawcą. </w:t>
      </w:r>
    </w:p>
    <w:p w14:paraId="522A9CCE" w14:textId="77777777" w:rsidR="000E5BCD" w:rsidRPr="00C30C0A" w:rsidRDefault="000E5BCD" w:rsidP="00444BDC">
      <w:pPr>
        <w:pStyle w:val="Akapitzlist"/>
        <w:widowControl/>
        <w:numPr>
          <w:ilvl w:val="0"/>
          <w:numId w:val="87"/>
        </w:numPr>
        <w:autoSpaceDE/>
        <w:autoSpaceDN/>
        <w:spacing w:beforeLines="20" w:before="48" w:afterLines="20" w:after="48" w:line="276" w:lineRule="auto"/>
        <w:rPr>
          <w:rFonts w:asciiTheme="minorHAnsi" w:hAnsiTheme="minorHAnsi" w:cstheme="minorHAnsi"/>
        </w:rPr>
      </w:pPr>
      <w:r w:rsidRPr="00C30C0A">
        <w:rPr>
          <w:rFonts w:asciiTheme="minorHAnsi" w:hAnsiTheme="minorHAnsi"/>
          <w:bCs/>
        </w:rPr>
        <w:t>Wykonawca zobowiązuje się do wykonania Przedmiotu umowy z należytą starannością, terminowo i bez wad dotyczących jakości druku (druk bez rozmazań, odpowiednie nasycenie barw zgodnie z projektem itp.).</w:t>
      </w:r>
    </w:p>
    <w:p w14:paraId="47CE6BD5" w14:textId="77777777" w:rsidR="000E5BCD" w:rsidRPr="00C30C0A" w:rsidRDefault="000E5BCD" w:rsidP="00444BDC">
      <w:pPr>
        <w:pStyle w:val="Akapitzlist"/>
        <w:widowControl/>
        <w:numPr>
          <w:ilvl w:val="0"/>
          <w:numId w:val="87"/>
        </w:numPr>
        <w:autoSpaceDE/>
        <w:autoSpaceDN/>
        <w:spacing w:beforeLines="20" w:before="48" w:afterLines="20" w:after="48" w:line="276" w:lineRule="auto"/>
        <w:rPr>
          <w:rFonts w:asciiTheme="minorHAnsi" w:hAnsiTheme="minorHAnsi" w:cstheme="minorHAnsi"/>
        </w:rPr>
      </w:pPr>
      <w:r w:rsidRPr="00C30C0A">
        <w:rPr>
          <w:rFonts w:asciiTheme="minorHAnsi" w:hAnsiTheme="minorHAnsi"/>
          <w:bCs/>
        </w:rPr>
        <w:t>Przedmiot umowy musi być kompletny, pełnowartościowy, zgodny z ilością wymaganą przez Zamawiającego i ceną podaną w Ofercie Wykonawcy stanowiącą załącznik nr 2 do umowy.</w:t>
      </w:r>
    </w:p>
    <w:p w14:paraId="550B9635" w14:textId="77777777" w:rsidR="000E5BCD" w:rsidRPr="00C30C0A" w:rsidRDefault="000E5BCD" w:rsidP="00444BDC">
      <w:pPr>
        <w:pStyle w:val="Akapitzlist"/>
        <w:widowControl/>
        <w:numPr>
          <w:ilvl w:val="0"/>
          <w:numId w:val="87"/>
        </w:numPr>
        <w:autoSpaceDE/>
        <w:autoSpaceDN/>
        <w:spacing w:beforeLines="20" w:before="48" w:afterLines="20" w:after="48" w:line="276" w:lineRule="auto"/>
        <w:rPr>
          <w:rFonts w:asciiTheme="minorHAnsi" w:hAnsiTheme="minorHAnsi" w:cstheme="minorHAnsi"/>
        </w:rPr>
      </w:pPr>
      <w:r w:rsidRPr="00C30C0A">
        <w:rPr>
          <w:rFonts w:asciiTheme="minorHAnsi" w:hAnsiTheme="minorHAnsi"/>
          <w:bCs/>
        </w:rPr>
        <w:t xml:space="preserve">Wykonawca zobowiązany jest do dostarczenia Przedmiotu umowy w miejsce wskazane przez Zamawiającego, po uprzedniej akceptacji wersji elektronicznej materiałów, zgodnie </w:t>
      </w:r>
      <w:r w:rsidRPr="00C30C0A">
        <w:rPr>
          <w:rFonts w:asciiTheme="minorHAnsi" w:hAnsiTheme="minorHAnsi"/>
          <w:bCs/>
        </w:rPr>
        <w:br/>
        <w:t>z harmonogramem wykonania, o którym mowa w OPZ. Akceptacja może nastąpić za pomocą poczty elektronicznej na adres wskazany w § 1 ust. 5</w:t>
      </w:r>
    </w:p>
    <w:p w14:paraId="388E4233" w14:textId="77777777" w:rsidR="000E5BCD" w:rsidRPr="00C30C0A" w:rsidRDefault="000E5BCD" w:rsidP="00444BDC">
      <w:pPr>
        <w:pStyle w:val="Akapitzlist"/>
        <w:widowControl/>
        <w:numPr>
          <w:ilvl w:val="0"/>
          <w:numId w:val="87"/>
        </w:numPr>
        <w:autoSpaceDE/>
        <w:autoSpaceDN/>
        <w:spacing w:beforeLines="20" w:before="48" w:afterLines="20" w:after="48" w:line="276" w:lineRule="auto"/>
        <w:rPr>
          <w:rFonts w:asciiTheme="minorHAnsi" w:hAnsiTheme="minorHAnsi" w:cstheme="minorHAnsi"/>
        </w:rPr>
      </w:pPr>
      <w:r w:rsidRPr="00C30C0A">
        <w:rPr>
          <w:rFonts w:asciiTheme="minorHAnsi" w:hAnsiTheme="minorHAnsi"/>
          <w:bCs/>
        </w:rPr>
        <w:t xml:space="preserve">Wykonawca na 2 dni robocze przed planowaną datą dostawy Przedmiotu umowy poinformuje </w:t>
      </w:r>
      <w:r w:rsidRPr="00C30C0A">
        <w:rPr>
          <w:rFonts w:asciiTheme="minorHAnsi" w:hAnsiTheme="minorHAnsi"/>
          <w:bCs/>
        </w:rPr>
        <w:br/>
        <w:t>o tym fakcie Zamawiającego na adres e-mail wskazany w § 1 ust. 5. Dostawa nastąpi w dzień roboczy w godzinach pracy Zamawiającego (8:15-16:15), z uwzględnieniem czasu potrzebnego na wniesienie oraz ewentualną weryfikację dostarczonego Przedmiotu umowy. Dostawa przedmiotu umowy nie może odbywać się etapami.</w:t>
      </w:r>
    </w:p>
    <w:p w14:paraId="448E7B4A" w14:textId="77777777" w:rsidR="000E5BCD" w:rsidRPr="00C30C0A" w:rsidRDefault="000E5BCD" w:rsidP="00444BDC">
      <w:pPr>
        <w:pStyle w:val="Akapitzlist"/>
        <w:widowControl/>
        <w:numPr>
          <w:ilvl w:val="0"/>
          <w:numId w:val="87"/>
        </w:numPr>
        <w:autoSpaceDE/>
        <w:autoSpaceDN/>
        <w:spacing w:beforeLines="20" w:before="48" w:afterLines="20" w:after="48" w:line="276" w:lineRule="auto"/>
        <w:rPr>
          <w:rFonts w:asciiTheme="minorHAnsi" w:hAnsiTheme="minorHAnsi" w:cstheme="minorHAnsi"/>
        </w:rPr>
      </w:pPr>
      <w:r w:rsidRPr="00C30C0A">
        <w:rPr>
          <w:rFonts w:asciiTheme="minorHAnsi" w:hAnsiTheme="minorHAnsi"/>
          <w:bCs/>
        </w:rPr>
        <w:t xml:space="preserve">W przypadku stwierdzenia na etapie odbioru braków ilościowych, niezgodności z wymogami Zamawiającego, ofertą Wykonawcy, błędów, uszkodzeń, niezgodności z zasadami Systemu Identyfikacji Wizualnej, o którym mowa w ust. 13 itp. Zamawiający odmówi odbioru dostawy, </w:t>
      </w:r>
      <w:r w:rsidRPr="00C30C0A">
        <w:rPr>
          <w:rFonts w:asciiTheme="minorHAnsi" w:hAnsiTheme="minorHAnsi"/>
          <w:bCs/>
        </w:rPr>
        <w:br/>
        <w:t xml:space="preserve">o czym niezwłocznie powiadomi Wykonawcę w formie e-mail na adres określony w § 1 ust. 5. Wykonawca w terminie 4 dni roboczych zobowiązany jest do odebrania dostarczonego Przedmiotu umowy i dostarczenia Przedmiotu umowy w ilości i jakości zgodnej z wymogami Zamawiającego, ofertą Wykonawcy, bez błędów, uszkodzeń, w pełni nadającego się do użytku zgodnie </w:t>
      </w:r>
      <w:r w:rsidRPr="00C30C0A">
        <w:rPr>
          <w:rFonts w:asciiTheme="minorHAnsi" w:hAnsiTheme="minorHAnsi"/>
          <w:bCs/>
        </w:rPr>
        <w:br/>
        <w:t>z przeznaczaniem. Ponowna dostawa nastąpi zgodnie z zasadami określonymi dla dostawy Przedmiotu umowy. Procedura akceptacji może być wiertnie powtarzana.</w:t>
      </w:r>
    </w:p>
    <w:p w14:paraId="291C9AC7" w14:textId="77777777" w:rsidR="000E5BCD" w:rsidRPr="00C30C0A" w:rsidRDefault="000E5BCD" w:rsidP="00444BDC">
      <w:pPr>
        <w:pStyle w:val="Akapitzlist"/>
        <w:widowControl/>
        <w:numPr>
          <w:ilvl w:val="0"/>
          <w:numId w:val="87"/>
        </w:numPr>
        <w:autoSpaceDE/>
        <w:autoSpaceDN/>
        <w:spacing w:beforeLines="20" w:before="48" w:afterLines="20" w:after="48" w:line="276" w:lineRule="auto"/>
        <w:rPr>
          <w:rFonts w:asciiTheme="minorHAnsi" w:hAnsiTheme="minorHAnsi" w:cstheme="minorHAnsi"/>
        </w:rPr>
      </w:pPr>
      <w:r w:rsidRPr="00C30C0A">
        <w:rPr>
          <w:rFonts w:asciiTheme="minorHAnsi" w:hAnsiTheme="minorHAnsi"/>
          <w:bCs/>
        </w:rPr>
        <w:t xml:space="preserve">Wykonawca zobowiązuje się do wykonania Przedmiotu umowy, zgodnie z zasadami dotyczącymi systemu identyfikacji wizualnej. System dostępny jest na stronie www </w:t>
      </w:r>
      <w:hyperlink r:id="rId10" w:history="1">
        <w:r w:rsidRPr="00C30C0A">
          <w:rPr>
            <w:rStyle w:val="Hipercze"/>
            <w:rFonts w:asciiTheme="minorHAnsi" w:hAnsiTheme="minorHAnsi"/>
          </w:rPr>
          <w:t>https://www.plru.eu/files/uploads/Dokumenty%20dla%20beneficjent%C3%B3w/Communication%20and%20visibility%20guidelines%20for%20project%20implementation/System%20Identyfikacji%20PL%20-%20RU_2019_PL.pdf</w:t>
        </w:r>
      </w:hyperlink>
      <w:r w:rsidRPr="00C30C0A">
        <w:rPr>
          <w:rFonts w:asciiTheme="minorHAnsi" w:hAnsiTheme="minorHAnsi"/>
          <w:bCs/>
        </w:rPr>
        <w:t xml:space="preserve"> oraz zgodnie z zasadami odwzorowania flagi UE.</w:t>
      </w:r>
    </w:p>
    <w:p w14:paraId="496A966A" w14:textId="77777777" w:rsidR="000E5BCD" w:rsidRPr="00C30C0A" w:rsidRDefault="000E5BCD" w:rsidP="00444BDC">
      <w:pPr>
        <w:pStyle w:val="Akapitzlist"/>
        <w:widowControl/>
        <w:numPr>
          <w:ilvl w:val="0"/>
          <w:numId w:val="87"/>
        </w:numPr>
        <w:autoSpaceDE/>
        <w:autoSpaceDN/>
        <w:spacing w:beforeLines="20" w:before="48" w:afterLines="20" w:after="48" w:line="276" w:lineRule="auto"/>
        <w:rPr>
          <w:rFonts w:asciiTheme="minorHAnsi" w:hAnsiTheme="minorHAnsi" w:cstheme="minorHAnsi"/>
        </w:rPr>
      </w:pPr>
      <w:r w:rsidRPr="00C30C0A">
        <w:rPr>
          <w:rFonts w:asciiTheme="minorHAnsi" w:hAnsiTheme="minorHAnsi"/>
          <w:bCs/>
        </w:rPr>
        <w:t xml:space="preserve">Wykonawca nie może, bez zgody Zamawiającego, korzystać w przyszłości przy realizacji usług, wykonywaniu prac itp. dla podmiotów trzecich z materiałów i informacji uzyskanych w związku </w:t>
      </w:r>
      <w:r w:rsidRPr="00C30C0A">
        <w:rPr>
          <w:rFonts w:asciiTheme="minorHAnsi" w:hAnsiTheme="minorHAnsi"/>
          <w:bCs/>
        </w:rPr>
        <w:br/>
        <w:t>z wykonywaniem Przedmiotu umowy oraz udostępniać osobom trzecim przekazanych mu przez Zamawiającego materiałów i dokumentów.</w:t>
      </w:r>
    </w:p>
    <w:p w14:paraId="19193D59" w14:textId="2159968D" w:rsidR="000E5BCD" w:rsidRDefault="000E5BCD" w:rsidP="000E5BCD">
      <w:pPr>
        <w:spacing w:line="276" w:lineRule="auto"/>
        <w:jc w:val="both"/>
        <w:rPr>
          <w:rFonts w:asciiTheme="minorHAnsi" w:hAnsiTheme="minorHAnsi"/>
          <w:b/>
        </w:rPr>
      </w:pPr>
    </w:p>
    <w:p w14:paraId="04F160CA" w14:textId="77777777" w:rsidR="00C30C0A" w:rsidRPr="00C30C0A" w:rsidRDefault="00C30C0A" w:rsidP="000E5BCD">
      <w:pPr>
        <w:spacing w:line="276" w:lineRule="auto"/>
        <w:jc w:val="both"/>
        <w:rPr>
          <w:rFonts w:asciiTheme="minorHAnsi" w:hAnsiTheme="minorHAnsi"/>
          <w:b/>
        </w:rPr>
      </w:pPr>
    </w:p>
    <w:p w14:paraId="785334D4" w14:textId="77777777" w:rsidR="000E5BCD" w:rsidRPr="00C30C0A" w:rsidRDefault="000E5BCD" w:rsidP="000E5BCD">
      <w:pPr>
        <w:spacing w:line="276" w:lineRule="auto"/>
        <w:jc w:val="center"/>
        <w:rPr>
          <w:rFonts w:asciiTheme="minorHAnsi" w:hAnsiTheme="minorHAnsi"/>
          <w:b/>
        </w:rPr>
      </w:pPr>
      <w:r w:rsidRPr="00C30C0A">
        <w:rPr>
          <w:rFonts w:asciiTheme="minorHAnsi" w:hAnsiTheme="minorHAnsi"/>
          <w:b/>
        </w:rPr>
        <w:lastRenderedPageBreak/>
        <w:t>§ 4</w:t>
      </w:r>
    </w:p>
    <w:p w14:paraId="2B1E9D62" w14:textId="6EE08742" w:rsidR="000E5BCD" w:rsidRPr="00C30C0A" w:rsidRDefault="000E5BCD" w:rsidP="00444BDC">
      <w:pPr>
        <w:pStyle w:val="Akapitzlist"/>
        <w:widowControl/>
        <w:numPr>
          <w:ilvl w:val="0"/>
          <w:numId w:val="84"/>
        </w:numPr>
        <w:autoSpaceDE/>
        <w:autoSpaceDN/>
        <w:spacing w:before="0" w:line="276" w:lineRule="auto"/>
        <w:rPr>
          <w:rFonts w:asciiTheme="minorHAnsi" w:hAnsiTheme="minorHAnsi"/>
          <w:bCs/>
        </w:rPr>
      </w:pPr>
      <w:r w:rsidRPr="00C30C0A">
        <w:rPr>
          <w:rFonts w:asciiTheme="minorHAnsi" w:hAnsiTheme="minorHAnsi"/>
          <w:bCs/>
        </w:rPr>
        <w:t xml:space="preserve">Z tytułu prawidłowego, zgodnego z opisem przedmiotu zamówienia wykonania umowy, Wykonawcy przysługuje wynagrodzenie, którego łączna wartość nie przekroczy ........................... zł </w:t>
      </w:r>
      <w:r w:rsidR="00C30C0A">
        <w:rPr>
          <w:rFonts w:asciiTheme="minorHAnsi" w:hAnsiTheme="minorHAnsi"/>
          <w:bCs/>
        </w:rPr>
        <w:t>ne</w:t>
      </w:r>
      <w:r w:rsidRPr="00C30C0A">
        <w:rPr>
          <w:rFonts w:asciiTheme="minorHAnsi" w:hAnsiTheme="minorHAnsi"/>
          <w:bCs/>
        </w:rPr>
        <w:t>tto (słownie: ...................................................................................... i ...../100 groszy)</w:t>
      </w:r>
      <w:r w:rsidR="00C30C0A">
        <w:rPr>
          <w:rFonts w:asciiTheme="minorHAnsi" w:hAnsiTheme="minorHAnsi"/>
          <w:bCs/>
        </w:rPr>
        <w:t xml:space="preserve">, </w:t>
      </w:r>
      <w:r w:rsidR="00C30C0A" w:rsidRPr="00C30C0A">
        <w:rPr>
          <w:rFonts w:asciiTheme="minorHAnsi" w:hAnsiTheme="minorHAnsi"/>
          <w:bCs/>
        </w:rPr>
        <w:t>........................... zł brutto (słownie: ...................................................................................... i ...../100 groszy</w:t>
      </w:r>
      <w:r w:rsidR="00C30C0A">
        <w:rPr>
          <w:rFonts w:asciiTheme="minorHAnsi" w:hAnsiTheme="minorHAnsi"/>
          <w:bCs/>
        </w:rPr>
        <w:t xml:space="preserve">), stawka VAT:……. </w:t>
      </w:r>
      <w:r w:rsidR="00C30C0A" w:rsidRPr="00C30C0A">
        <w:rPr>
          <w:rFonts w:asciiTheme="minorHAnsi" w:hAnsiTheme="minorHAnsi"/>
          <w:bCs/>
        </w:rPr>
        <w:t>.</w:t>
      </w:r>
    </w:p>
    <w:p w14:paraId="50886F86" w14:textId="77777777" w:rsidR="000E5BCD" w:rsidRPr="00C30C0A" w:rsidRDefault="000E5BCD" w:rsidP="00444BDC">
      <w:pPr>
        <w:widowControl/>
        <w:numPr>
          <w:ilvl w:val="0"/>
          <w:numId w:val="84"/>
        </w:numPr>
        <w:autoSpaceDE/>
        <w:autoSpaceDN/>
        <w:spacing w:line="276" w:lineRule="auto"/>
        <w:jc w:val="both"/>
        <w:rPr>
          <w:rFonts w:asciiTheme="minorHAnsi" w:hAnsiTheme="minorHAnsi"/>
          <w:bCs/>
        </w:rPr>
      </w:pPr>
      <w:r w:rsidRPr="00C30C0A">
        <w:rPr>
          <w:rFonts w:asciiTheme="minorHAnsi" w:eastAsia="Arial Unicode MS" w:hAnsiTheme="minorHAnsi" w:cstheme="minorHAnsi"/>
          <w:kern w:val="1"/>
          <w:lang w:eastAsia="uk-UA"/>
        </w:rPr>
        <w:t>Podstawą obliczenia wynagrodzenia Wykonawcy jest wykonanie usługi określonej w § 1 ust. 3, zgodnie z kwotą określoną w załączniku nr 2.</w:t>
      </w:r>
    </w:p>
    <w:p w14:paraId="1D2B46FE" w14:textId="77777777" w:rsidR="000E5BCD" w:rsidRPr="00C30C0A" w:rsidRDefault="000E5BCD" w:rsidP="00444BDC">
      <w:pPr>
        <w:widowControl/>
        <w:numPr>
          <w:ilvl w:val="0"/>
          <w:numId w:val="84"/>
        </w:numPr>
        <w:autoSpaceDE/>
        <w:autoSpaceDN/>
        <w:spacing w:line="276" w:lineRule="auto"/>
        <w:jc w:val="both"/>
        <w:rPr>
          <w:rFonts w:asciiTheme="minorHAnsi" w:hAnsiTheme="minorHAnsi"/>
          <w:bCs/>
        </w:rPr>
      </w:pPr>
      <w:r w:rsidRPr="00C30C0A">
        <w:rPr>
          <w:rFonts w:asciiTheme="minorHAnsi" w:eastAsia="Arial Unicode MS" w:hAnsiTheme="minorHAnsi" w:cstheme="minorHAnsi"/>
          <w:kern w:val="1"/>
        </w:rPr>
        <w:t>Wykonawca mając</w:t>
      </w:r>
      <w:r w:rsidRPr="00C30C0A">
        <w:rPr>
          <w:rFonts w:asciiTheme="minorHAnsi" w:hAnsiTheme="minorHAnsi" w:cstheme="minorHAnsi"/>
          <w:color w:val="000000"/>
        </w:rPr>
        <w:t xml:space="preserve">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umowy. </w:t>
      </w:r>
    </w:p>
    <w:p w14:paraId="204F338D" w14:textId="77777777" w:rsidR="000E5BCD" w:rsidRPr="00C30C0A" w:rsidRDefault="000E5BCD" w:rsidP="00444BDC">
      <w:pPr>
        <w:widowControl/>
        <w:numPr>
          <w:ilvl w:val="0"/>
          <w:numId w:val="84"/>
        </w:numPr>
        <w:autoSpaceDE/>
        <w:autoSpaceDN/>
        <w:spacing w:line="276" w:lineRule="auto"/>
        <w:jc w:val="both"/>
        <w:rPr>
          <w:rFonts w:asciiTheme="minorHAnsi" w:hAnsiTheme="minorHAnsi"/>
          <w:bCs/>
        </w:rPr>
      </w:pPr>
      <w:r w:rsidRPr="00C30C0A">
        <w:rPr>
          <w:rFonts w:asciiTheme="minorHAnsi" w:hAnsiTheme="minorHAnsi" w:cstheme="minorHAnsi"/>
          <w:color w:val="000000"/>
        </w:rPr>
        <w:t xml:space="preserve">Wynagrodzenie, o którym mowa w ust. 1, obejmuje wszelkie koszty wszystkich czynności i materiałów, niezbędnych do prawidłowego wykonania przedmiotu umowy, nawet jeśli nie zostały one wprost wyszczególnione w treści umowy i jej załącznikach. </w:t>
      </w:r>
    </w:p>
    <w:p w14:paraId="19796152" w14:textId="43AE0E2A" w:rsidR="000E5BCD" w:rsidRPr="00C30C0A" w:rsidRDefault="000E5BCD" w:rsidP="00444BDC">
      <w:pPr>
        <w:widowControl/>
        <w:numPr>
          <w:ilvl w:val="0"/>
          <w:numId w:val="84"/>
        </w:numPr>
        <w:autoSpaceDE/>
        <w:autoSpaceDN/>
        <w:spacing w:line="276" w:lineRule="auto"/>
        <w:jc w:val="both"/>
        <w:rPr>
          <w:rFonts w:asciiTheme="minorHAnsi" w:hAnsiTheme="minorHAnsi"/>
          <w:bCs/>
        </w:rPr>
      </w:pPr>
      <w:r w:rsidRPr="00C30C0A">
        <w:rPr>
          <w:rFonts w:asciiTheme="minorHAnsi" w:hAnsiTheme="minorHAnsi" w:cstheme="minorHAnsi"/>
          <w:color w:val="000000"/>
        </w:rPr>
        <w:t>Warunkiem wystawienia rachunku/faktury przez Wykonawcę jest akceptacja przez Zamawiającego protokołu odbioru, którego wzór stanowi załącznik nr 4 do umowy. Osobą odpowiedzialną za podpisanie protokołu jest Katarzyna Maria Bartnik, Kierownik Wspólnego Sekretariatu Technicznego Programu</w:t>
      </w:r>
      <w:r w:rsidR="00B06981">
        <w:rPr>
          <w:rFonts w:asciiTheme="minorHAnsi" w:hAnsiTheme="minorHAnsi" w:cstheme="minorHAnsi"/>
          <w:color w:val="000000"/>
        </w:rPr>
        <w:t xml:space="preserve"> </w:t>
      </w:r>
      <w:r w:rsidRPr="00C30C0A">
        <w:rPr>
          <w:rFonts w:asciiTheme="minorHAnsi" w:hAnsiTheme="minorHAnsi" w:cstheme="minorHAnsi"/>
          <w:color w:val="000000"/>
        </w:rPr>
        <w:t>Współpracy</w:t>
      </w:r>
      <w:r w:rsidR="00B06981">
        <w:rPr>
          <w:rFonts w:asciiTheme="minorHAnsi" w:hAnsiTheme="minorHAnsi" w:cstheme="minorHAnsi"/>
          <w:color w:val="000000"/>
        </w:rPr>
        <w:t xml:space="preserve"> </w:t>
      </w:r>
      <w:r w:rsidRPr="00C30C0A">
        <w:rPr>
          <w:rFonts w:asciiTheme="minorHAnsi" w:hAnsiTheme="minorHAnsi" w:cstheme="minorHAnsi"/>
          <w:color w:val="000000"/>
        </w:rPr>
        <w:t>Transgranicznej Polska-Rosja 2014-2020 lub osoba ją zastępująca lub osoba upoważniona.</w:t>
      </w:r>
    </w:p>
    <w:p w14:paraId="60974A00" w14:textId="7A021B4E" w:rsidR="000E5BCD" w:rsidRPr="00B06981" w:rsidRDefault="000E5BCD" w:rsidP="00B06981">
      <w:pPr>
        <w:numPr>
          <w:ilvl w:val="0"/>
          <w:numId w:val="84"/>
        </w:numPr>
        <w:autoSpaceDE/>
        <w:autoSpaceDN/>
        <w:rPr>
          <w:rFonts w:asciiTheme="minorHAnsi" w:hAnsiTheme="minorHAnsi" w:cstheme="minorHAnsi"/>
          <w:bCs/>
          <w:color w:val="000000"/>
        </w:rPr>
      </w:pPr>
      <w:r w:rsidRPr="00C30C0A">
        <w:rPr>
          <w:rFonts w:asciiTheme="minorHAnsi" w:hAnsiTheme="minorHAnsi" w:cstheme="minorHAnsi"/>
          <w:color w:val="000000"/>
        </w:rPr>
        <w:t>Zapłata wynagrodzenia nastąpi na rachunek bankowy Wykonawcy oznaczony nr_________________________________________________.</w:t>
      </w:r>
      <w:r w:rsidR="00B06981" w:rsidRPr="00B06981">
        <w:rPr>
          <w:rFonts w:cstheme="minorHAnsi"/>
          <w:bCs/>
          <w:color w:val="000000"/>
        </w:rPr>
        <w:t xml:space="preserve"> </w:t>
      </w:r>
      <w:r w:rsidR="00B06981" w:rsidRPr="00B06981">
        <w:rPr>
          <w:rFonts w:asciiTheme="minorHAnsi" w:hAnsiTheme="minorHAnsi" w:cstheme="minorHAnsi"/>
          <w:bCs/>
          <w:color w:val="000000"/>
        </w:rPr>
        <w:t>Za datę płatności przyjmuje się datę obciążenia rachunku bankowego płatnika.</w:t>
      </w:r>
    </w:p>
    <w:p w14:paraId="26FEB938" w14:textId="77777777" w:rsidR="000E5BCD" w:rsidRPr="00C30C0A" w:rsidRDefault="000E5BCD" w:rsidP="00444BDC">
      <w:pPr>
        <w:widowControl/>
        <w:numPr>
          <w:ilvl w:val="0"/>
          <w:numId w:val="84"/>
        </w:numPr>
        <w:autoSpaceDE/>
        <w:autoSpaceDN/>
        <w:spacing w:line="276" w:lineRule="auto"/>
        <w:jc w:val="both"/>
        <w:rPr>
          <w:rFonts w:asciiTheme="minorHAnsi" w:hAnsiTheme="minorHAnsi" w:cstheme="minorHAnsi"/>
          <w:b/>
          <w:bCs/>
          <w:color w:val="000000"/>
        </w:rPr>
      </w:pPr>
      <w:r w:rsidRPr="00C30C0A">
        <w:rPr>
          <w:rFonts w:asciiTheme="minorHAnsi" w:hAnsiTheme="minorHAnsi" w:cstheme="minorHAnsi"/>
          <w:color w:val="000000"/>
        </w:rPr>
        <w:t xml:space="preserve">Zapłata wynagrodzenia nastąpi na podstawie prawidłowo wystawionej faktury </w:t>
      </w:r>
      <w:r w:rsidRPr="00C30C0A">
        <w:rPr>
          <w:rFonts w:asciiTheme="minorHAnsi" w:hAnsiTheme="minorHAnsi" w:cstheme="minorHAnsi"/>
          <w:color w:val="000000"/>
        </w:rPr>
        <w:br/>
        <w:t xml:space="preserve">(e-faktury)/rachunku  w terminie 21 dni od dnia doręczenia prawidłowo wystawionego rachunku/faktury (e-faktury) Zamawiającemu na adres: </w:t>
      </w:r>
    </w:p>
    <w:p w14:paraId="15145D4F" w14:textId="77777777" w:rsidR="000E5BCD" w:rsidRPr="00C30C0A" w:rsidRDefault="000E5BCD" w:rsidP="000E5BCD">
      <w:pPr>
        <w:spacing w:line="276" w:lineRule="auto"/>
        <w:ind w:left="360"/>
        <w:jc w:val="both"/>
        <w:rPr>
          <w:rFonts w:asciiTheme="minorHAnsi" w:hAnsiTheme="minorHAnsi" w:cstheme="minorHAnsi"/>
          <w:color w:val="000000"/>
        </w:rPr>
      </w:pPr>
      <w:r w:rsidRPr="00C30C0A">
        <w:rPr>
          <w:rFonts w:asciiTheme="minorHAnsi" w:hAnsiTheme="minorHAnsi" w:cstheme="minorHAnsi"/>
          <w:color w:val="000000"/>
        </w:rPr>
        <w:t xml:space="preserve">Centrum Projektów Europejskich </w:t>
      </w:r>
    </w:p>
    <w:p w14:paraId="494C4982" w14:textId="77777777" w:rsidR="000E5BCD" w:rsidRPr="00C30C0A" w:rsidRDefault="000E5BCD" w:rsidP="000E5BCD">
      <w:pPr>
        <w:spacing w:line="276" w:lineRule="auto"/>
        <w:ind w:left="360"/>
        <w:jc w:val="both"/>
        <w:rPr>
          <w:rFonts w:asciiTheme="minorHAnsi" w:hAnsiTheme="minorHAnsi" w:cstheme="minorHAnsi"/>
          <w:color w:val="000000"/>
        </w:rPr>
      </w:pPr>
      <w:r w:rsidRPr="00C30C0A">
        <w:rPr>
          <w:rFonts w:asciiTheme="minorHAnsi" w:hAnsiTheme="minorHAnsi" w:cstheme="minorHAnsi"/>
          <w:color w:val="000000"/>
        </w:rPr>
        <w:t>Wspólny Sekretariat Techniczny Programu Współpracy Transgranicznej Polska-Rosja 2014-2020</w:t>
      </w:r>
    </w:p>
    <w:p w14:paraId="0EACE7B5" w14:textId="77777777" w:rsidR="000E5BCD" w:rsidRPr="00C30C0A" w:rsidRDefault="000E5BCD" w:rsidP="000E5BCD">
      <w:pPr>
        <w:spacing w:line="276" w:lineRule="auto"/>
        <w:ind w:firstLine="360"/>
        <w:jc w:val="both"/>
        <w:rPr>
          <w:rFonts w:asciiTheme="minorHAnsi" w:hAnsiTheme="minorHAnsi" w:cstheme="minorHAnsi"/>
          <w:color w:val="000000"/>
        </w:rPr>
      </w:pPr>
      <w:r w:rsidRPr="00C30C0A">
        <w:rPr>
          <w:rFonts w:asciiTheme="minorHAnsi" w:hAnsiTheme="minorHAnsi" w:cstheme="minorHAnsi"/>
          <w:color w:val="000000"/>
        </w:rPr>
        <w:t>ul. Głowackiego 14</w:t>
      </w:r>
    </w:p>
    <w:p w14:paraId="1A41B850" w14:textId="77777777" w:rsidR="000E5BCD" w:rsidRPr="00C30C0A" w:rsidRDefault="000E5BCD" w:rsidP="000E5BCD">
      <w:pPr>
        <w:spacing w:line="276" w:lineRule="auto"/>
        <w:ind w:firstLine="360"/>
        <w:jc w:val="both"/>
        <w:rPr>
          <w:rFonts w:asciiTheme="minorHAnsi" w:hAnsiTheme="minorHAnsi" w:cstheme="minorHAnsi"/>
          <w:color w:val="000000"/>
        </w:rPr>
      </w:pPr>
      <w:r w:rsidRPr="00C30C0A">
        <w:rPr>
          <w:rFonts w:asciiTheme="minorHAnsi" w:hAnsiTheme="minorHAnsi" w:cstheme="minorHAnsi"/>
          <w:color w:val="000000"/>
        </w:rPr>
        <w:t>10-448 Olsztyn</w:t>
      </w:r>
    </w:p>
    <w:p w14:paraId="66489952" w14:textId="77777777" w:rsidR="000E5BCD" w:rsidRPr="00C30C0A" w:rsidRDefault="000E5BCD" w:rsidP="00444BDC">
      <w:pPr>
        <w:pStyle w:val="Akapitzlist"/>
        <w:widowControl/>
        <w:numPr>
          <w:ilvl w:val="0"/>
          <w:numId w:val="84"/>
        </w:numPr>
        <w:adjustRightInd w:val="0"/>
        <w:spacing w:beforeLines="20" w:before="48" w:afterLines="20" w:after="48" w:line="276" w:lineRule="auto"/>
        <w:rPr>
          <w:rFonts w:asciiTheme="minorHAnsi" w:hAnsiTheme="minorHAnsi" w:cstheme="minorHAnsi"/>
          <w:color w:val="000000"/>
        </w:rPr>
      </w:pPr>
      <w:r w:rsidRPr="00C30C0A">
        <w:rPr>
          <w:rFonts w:asciiTheme="minorHAnsi" w:hAnsiTheme="minorHAnsi" w:cstheme="minorHAnsi"/>
          <w:color w:val="000000"/>
        </w:rPr>
        <w:t xml:space="preserve">Dane do faktury:  </w:t>
      </w:r>
    </w:p>
    <w:p w14:paraId="0A2ECAD7" w14:textId="77777777" w:rsidR="000E5BCD" w:rsidRPr="00C30C0A" w:rsidRDefault="000E5BCD" w:rsidP="000E5BCD">
      <w:pPr>
        <w:adjustRightInd w:val="0"/>
        <w:spacing w:beforeLines="20" w:before="48" w:afterLines="20" w:after="48" w:line="276" w:lineRule="auto"/>
        <w:ind w:left="567"/>
        <w:jc w:val="both"/>
        <w:rPr>
          <w:rFonts w:asciiTheme="minorHAnsi" w:hAnsiTheme="minorHAnsi" w:cstheme="minorHAnsi"/>
          <w:iCs/>
          <w:color w:val="000000"/>
        </w:rPr>
      </w:pPr>
      <w:r w:rsidRPr="00C30C0A">
        <w:rPr>
          <w:rFonts w:asciiTheme="minorHAnsi" w:hAnsiTheme="minorHAnsi" w:cstheme="minorHAnsi"/>
          <w:iCs/>
          <w:color w:val="000000"/>
        </w:rPr>
        <w:t>Centrum Projektów Europejskich</w:t>
      </w:r>
    </w:p>
    <w:p w14:paraId="40284ABC" w14:textId="77777777" w:rsidR="000E5BCD" w:rsidRPr="00C30C0A" w:rsidRDefault="000E5BCD" w:rsidP="000E5BCD">
      <w:pPr>
        <w:adjustRightInd w:val="0"/>
        <w:spacing w:beforeLines="20" w:before="48" w:afterLines="20" w:after="48" w:line="276" w:lineRule="auto"/>
        <w:ind w:left="567"/>
        <w:jc w:val="both"/>
        <w:rPr>
          <w:rFonts w:asciiTheme="minorHAnsi" w:hAnsiTheme="minorHAnsi" w:cstheme="minorHAnsi"/>
          <w:iCs/>
          <w:color w:val="000000"/>
        </w:rPr>
      </w:pPr>
      <w:r w:rsidRPr="00C30C0A">
        <w:rPr>
          <w:rFonts w:asciiTheme="minorHAnsi" w:hAnsiTheme="minorHAnsi" w:cstheme="minorHAnsi"/>
          <w:iCs/>
          <w:color w:val="000000"/>
        </w:rPr>
        <w:t>ul. Domaniewska 39 a</w:t>
      </w:r>
    </w:p>
    <w:p w14:paraId="64C7E3B7" w14:textId="77777777" w:rsidR="000E5BCD" w:rsidRPr="00C30C0A" w:rsidRDefault="000E5BCD" w:rsidP="000E5BCD">
      <w:pPr>
        <w:adjustRightInd w:val="0"/>
        <w:spacing w:beforeLines="20" w:before="48" w:afterLines="20" w:after="48" w:line="276" w:lineRule="auto"/>
        <w:ind w:left="567"/>
        <w:jc w:val="both"/>
        <w:rPr>
          <w:rFonts w:asciiTheme="minorHAnsi" w:hAnsiTheme="minorHAnsi" w:cstheme="minorHAnsi"/>
          <w:iCs/>
          <w:color w:val="000000"/>
        </w:rPr>
      </w:pPr>
      <w:r w:rsidRPr="00C30C0A">
        <w:rPr>
          <w:rFonts w:asciiTheme="minorHAnsi" w:hAnsiTheme="minorHAnsi" w:cstheme="minorHAnsi"/>
          <w:iCs/>
          <w:color w:val="000000"/>
        </w:rPr>
        <w:t>02-672 Warszawa</w:t>
      </w:r>
    </w:p>
    <w:p w14:paraId="6377C004" w14:textId="77777777" w:rsidR="000E5BCD" w:rsidRPr="00C30C0A" w:rsidRDefault="000E5BCD" w:rsidP="000E5BCD">
      <w:pPr>
        <w:adjustRightInd w:val="0"/>
        <w:spacing w:beforeLines="20" w:before="48" w:afterLines="20" w:after="48" w:line="276" w:lineRule="auto"/>
        <w:ind w:left="567"/>
        <w:jc w:val="both"/>
        <w:rPr>
          <w:rFonts w:asciiTheme="minorHAnsi" w:hAnsiTheme="minorHAnsi" w:cstheme="minorHAnsi"/>
          <w:iCs/>
          <w:color w:val="000000"/>
        </w:rPr>
      </w:pPr>
      <w:r w:rsidRPr="00C30C0A">
        <w:rPr>
          <w:rFonts w:asciiTheme="minorHAnsi" w:hAnsiTheme="minorHAnsi" w:cstheme="minorHAnsi"/>
          <w:iCs/>
          <w:color w:val="000000"/>
        </w:rPr>
        <w:t xml:space="preserve">NIP: 7010 1588 87 </w:t>
      </w:r>
    </w:p>
    <w:p w14:paraId="040E3FCF" w14:textId="77777777" w:rsidR="000E5BCD" w:rsidRPr="00C30C0A" w:rsidRDefault="000E5BCD" w:rsidP="00444BDC">
      <w:pPr>
        <w:widowControl/>
        <w:numPr>
          <w:ilvl w:val="0"/>
          <w:numId w:val="84"/>
        </w:numPr>
        <w:autoSpaceDE/>
        <w:autoSpaceDN/>
        <w:spacing w:line="276" w:lineRule="auto"/>
        <w:jc w:val="both"/>
        <w:rPr>
          <w:rFonts w:asciiTheme="minorHAnsi" w:hAnsiTheme="minorHAnsi"/>
          <w:bCs/>
        </w:rPr>
      </w:pPr>
      <w:r w:rsidRPr="00C30C0A">
        <w:rPr>
          <w:rFonts w:asciiTheme="minorHAnsi" w:hAnsiTheme="minorHAnsi" w:cstheme="minorHAnsi"/>
          <w:color w:val="000000"/>
        </w:rPr>
        <w:t xml:space="preserve">Zamawiającemu przysługuje prawo do potrącania z wynagrodzenia należnego Wykonawcy wszelkich roszczeń z tytułu wymagalnych kar umownych zastrzeżonych w umowie, o ile właściwe przepisy obowiązujące w dacie potrącenia nie stanowią inaczej. </w:t>
      </w:r>
    </w:p>
    <w:p w14:paraId="31B2A052" w14:textId="77777777" w:rsidR="000E5BCD" w:rsidRPr="00C30C0A" w:rsidRDefault="000E5BCD" w:rsidP="00444BDC">
      <w:pPr>
        <w:widowControl/>
        <w:numPr>
          <w:ilvl w:val="0"/>
          <w:numId w:val="84"/>
        </w:numPr>
        <w:autoSpaceDE/>
        <w:autoSpaceDN/>
        <w:spacing w:line="276" w:lineRule="auto"/>
        <w:jc w:val="both"/>
        <w:rPr>
          <w:rFonts w:asciiTheme="minorHAnsi" w:hAnsiTheme="minorHAnsi"/>
          <w:bCs/>
        </w:rPr>
      </w:pPr>
      <w:r w:rsidRPr="00C30C0A">
        <w:rPr>
          <w:rFonts w:asciiTheme="minorHAnsi" w:hAnsiTheme="minorHAnsi" w:cstheme="minorHAnsi"/>
          <w:color w:val="000000"/>
        </w:rPr>
        <w:t>Wykonawca nie może dokonać przelewu wierzytelności Wykonawcy z tytułu wynagrodzenia wynikającego z umowy na osoby trzecie bez uprzedniej zgody Zamawiającego wyrażonej w formie pisemnej pod rygorem nieważności.</w:t>
      </w:r>
    </w:p>
    <w:p w14:paraId="2CBD4581" w14:textId="77777777" w:rsidR="000E5BCD" w:rsidRPr="00C30C0A" w:rsidRDefault="000E5BCD" w:rsidP="00444BDC">
      <w:pPr>
        <w:widowControl/>
        <w:numPr>
          <w:ilvl w:val="0"/>
          <w:numId w:val="84"/>
        </w:numPr>
        <w:autoSpaceDE/>
        <w:autoSpaceDN/>
        <w:spacing w:line="276" w:lineRule="auto"/>
        <w:jc w:val="both"/>
        <w:rPr>
          <w:rFonts w:asciiTheme="minorHAnsi" w:hAnsiTheme="minorHAnsi"/>
          <w:bCs/>
        </w:rPr>
      </w:pPr>
      <w:r w:rsidRPr="00C30C0A">
        <w:rPr>
          <w:rFonts w:asciiTheme="minorHAnsi" w:hAnsiTheme="minorHAnsi" w:cstheme="minorHAnsi"/>
          <w:color w:val="000000" w:themeColor="text1"/>
        </w:rPr>
        <w:t xml:space="preserve">Zamawiający dopuszcza stosowanie ustrukturyzowanych faktur, o których mowa </w:t>
      </w:r>
      <w:r w:rsidRPr="00C30C0A">
        <w:rPr>
          <w:rFonts w:asciiTheme="minorHAnsi" w:hAnsiTheme="minorHAnsi" w:cstheme="minorHAnsi"/>
          <w:color w:val="000000" w:themeColor="text1"/>
        </w:rPr>
        <w:br/>
        <w:t>w ustawie z dnia 9 listopada 2018 r. o elektronicznym fakturowaniu w zamówieniach publicznych, koncesjach na roboty budowlane lub usługi oraz partnerstwie publiczno-prawnym (Dz. U. 2020 r. poz. 1666).</w:t>
      </w:r>
    </w:p>
    <w:p w14:paraId="742025ED" w14:textId="77777777" w:rsidR="000E5BCD" w:rsidRPr="00C30C0A" w:rsidRDefault="000E5BCD" w:rsidP="00444BDC">
      <w:pPr>
        <w:widowControl/>
        <w:numPr>
          <w:ilvl w:val="0"/>
          <w:numId w:val="84"/>
        </w:numPr>
        <w:autoSpaceDE/>
        <w:autoSpaceDN/>
        <w:spacing w:line="276" w:lineRule="auto"/>
        <w:jc w:val="both"/>
        <w:rPr>
          <w:rFonts w:asciiTheme="minorHAnsi" w:hAnsiTheme="minorHAnsi"/>
          <w:bCs/>
        </w:rPr>
      </w:pPr>
      <w:r w:rsidRPr="00C30C0A">
        <w:rPr>
          <w:rFonts w:asciiTheme="minorHAnsi" w:hAnsiTheme="minorHAnsi" w:cstheme="minorHAnsi"/>
          <w:color w:val="000000" w:themeColor="text1"/>
        </w:rPr>
        <w:lastRenderedPageBreak/>
        <w:t>Wykonawca oświadcza, że wskazany w ust. 6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105BDA8E" w14:textId="77777777" w:rsidR="000E5BCD" w:rsidRPr="00C30C0A" w:rsidRDefault="000E5BCD" w:rsidP="000E5BCD">
      <w:pPr>
        <w:spacing w:line="276" w:lineRule="auto"/>
        <w:jc w:val="center"/>
        <w:rPr>
          <w:rFonts w:asciiTheme="minorHAnsi" w:hAnsiTheme="minorHAnsi"/>
          <w:b/>
        </w:rPr>
      </w:pPr>
    </w:p>
    <w:p w14:paraId="2EDC2AF7" w14:textId="77777777" w:rsidR="000E5BCD" w:rsidRPr="00C30C0A" w:rsidRDefault="000E5BCD" w:rsidP="000E5BCD">
      <w:pPr>
        <w:spacing w:line="276" w:lineRule="auto"/>
        <w:jc w:val="center"/>
        <w:rPr>
          <w:rFonts w:asciiTheme="minorHAnsi" w:hAnsiTheme="minorHAnsi"/>
          <w:b/>
        </w:rPr>
      </w:pPr>
      <w:r w:rsidRPr="00C30C0A">
        <w:rPr>
          <w:rFonts w:asciiTheme="minorHAnsi" w:hAnsiTheme="minorHAnsi"/>
          <w:b/>
        </w:rPr>
        <w:t>§ 5</w:t>
      </w:r>
    </w:p>
    <w:p w14:paraId="4F69141B" w14:textId="77777777" w:rsidR="000E5BCD" w:rsidRPr="00C30C0A" w:rsidRDefault="000E5BCD" w:rsidP="00444BDC">
      <w:pPr>
        <w:pStyle w:val="Akapitzlist"/>
        <w:widowControl/>
        <w:numPr>
          <w:ilvl w:val="0"/>
          <w:numId w:val="88"/>
        </w:numPr>
        <w:autoSpaceDE/>
        <w:autoSpaceDN/>
        <w:spacing w:before="0" w:line="276" w:lineRule="auto"/>
        <w:rPr>
          <w:rFonts w:asciiTheme="minorHAnsi" w:hAnsiTheme="minorHAnsi"/>
          <w:b/>
        </w:rPr>
      </w:pPr>
      <w:r w:rsidRPr="00C30C0A">
        <w:rPr>
          <w:rFonts w:asciiTheme="minorHAnsi" w:eastAsia="Calibri" w:hAnsiTheme="minorHAnsi" w:cstheme="minorHAnsi"/>
        </w:rPr>
        <w:t xml:space="preserve">Z zastrzeżeniem postanowienia ust. 2, Wykonawca zobowiązuje się do zachowania </w:t>
      </w:r>
      <w:r w:rsidRPr="00C30C0A">
        <w:rPr>
          <w:rFonts w:asciiTheme="minorHAnsi" w:eastAsia="Calibri" w:hAnsiTheme="minorHAnsi" w:cstheme="minorHAnsi"/>
        </w:rPr>
        <w:br/>
        <w:t xml:space="preserve">w poufności wszelkich dotyczących Zamawiającego danych i informacji uzyskanych </w:t>
      </w:r>
      <w:r w:rsidRPr="00C30C0A">
        <w:rPr>
          <w:rFonts w:asciiTheme="minorHAnsi" w:eastAsia="Calibri" w:hAnsiTheme="minorHAnsi" w:cstheme="minorHAnsi"/>
        </w:rPr>
        <w:br/>
        <w:t>w jakikolwiek sposób (zamierzony lub przypadkowy) w związku z wykonywaniem umowy, bez względu na sposób i formę ich przekazania, nazywanych dalej łącznie „Informacjami Poufnymi”.</w:t>
      </w:r>
    </w:p>
    <w:p w14:paraId="0D352980" w14:textId="77777777" w:rsidR="000E5BCD" w:rsidRPr="00C30C0A" w:rsidRDefault="000E5BCD" w:rsidP="00444BDC">
      <w:pPr>
        <w:pStyle w:val="Akapitzlist"/>
        <w:widowControl/>
        <w:numPr>
          <w:ilvl w:val="0"/>
          <w:numId w:val="88"/>
        </w:numPr>
        <w:autoSpaceDE/>
        <w:autoSpaceDN/>
        <w:spacing w:before="0" w:line="276" w:lineRule="auto"/>
        <w:rPr>
          <w:rFonts w:asciiTheme="minorHAnsi" w:hAnsiTheme="minorHAnsi"/>
          <w:b/>
        </w:rPr>
      </w:pPr>
      <w:r w:rsidRPr="00C30C0A">
        <w:rPr>
          <w:rFonts w:asciiTheme="minorHAnsi" w:hAnsiTheme="minorHAnsi" w:cstheme="minorHAnsi"/>
        </w:rPr>
        <w:t>Obowiązku zachowania poufności, o którym mowa w ust. 1, nie stosuje się do danych i informacji:</w:t>
      </w:r>
    </w:p>
    <w:p w14:paraId="4B85D73C" w14:textId="77777777" w:rsidR="000E5BCD" w:rsidRPr="00C30C0A" w:rsidRDefault="000E5BCD" w:rsidP="00444BDC">
      <w:pPr>
        <w:pStyle w:val="Akapitzlist"/>
        <w:widowControl/>
        <w:numPr>
          <w:ilvl w:val="1"/>
          <w:numId w:val="88"/>
        </w:numPr>
        <w:autoSpaceDE/>
        <w:autoSpaceDN/>
        <w:spacing w:before="0" w:line="276" w:lineRule="auto"/>
        <w:rPr>
          <w:rFonts w:asciiTheme="minorHAnsi" w:hAnsiTheme="minorHAnsi"/>
          <w:b/>
        </w:rPr>
      </w:pPr>
      <w:r w:rsidRPr="00C30C0A">
        <w:rPr>
          <w:rFonts w:asciiTheme="minorHAnsi" w:hAnsiTheme="minorHAnsi" w:cstheme="minorHAnsi"/>
        </w:rPr>
        <w:t>dostępnych publicznie;</w:t>
      </w:r>
    </w:p>
    <w:p w14:paraId="689EFA6D" w14:textId="77777777" w:rsidR="000E5BCD" w:rsidRPr="00C30C0A" w:rsidRDefault="000E5BCD" w:rsidP="00444BDC">
      <w:pPr>
        <w:pStyle w:val="Akapitzlist"/>
        <w:widowControl/>
        <w:numPr>
          <w:ilvl w:val="1"/>
          <w:numId w:val="88"/>
        </w:numPr>
        <w:autoSpaceDE/>
        <w:autoSpaceDN/>
        <w:spacing w:before="0" w:line="276" w:lineRule="auto"/>
        <w:rPr>
          <w:rFonts w:asciiTheme="minorHAnsi" w:hAnsiTheme="minorHAnsi"/>
          <w:b/>
        </w:rPr>
      </w:pPr>
      <w:r w:rsidRPr="00C30C0A">
        <w:rPr>
          <w:rFonts w:asciiTheme="minorHAnsi" w:hAnsiTheme="minorHAnsi" w:cstheme="minorHAnsi"/>
        </w:rPr>
        <w:t>otrzymanych przez Wykonawcę, zgodnie z przepisami prawa powszechnie obowiązującego, od osoby trzeciej bez obowiązku zachowania poufności;</w:t>
      </w:r>
    </w:p>
    <w:p w14:paraId="35FA1B70" w14:textId="77777777" w:rsidR="000E5BCD" w:rsidRPr="00C30C0A" w:rsidRDefault="000E5BCD" w:rsidP="00444BDC">
      <w:pPr>
        <w:pStyle w:val="Akapitzlist"/>
        <w:widowControl/>
        <w:numPr>
          <w:ilvl w:val="1"/>
          <w:numId w:val="88"/>
        </w:numPr>
        <w:autoSpaceDE/>
        <w:autoSpaceDN/>
        <w:spacing w:before="0" w:line="276" w:lineRule="auto"/>
        <w:rPr>
          <w:rFonts w:asciiTheme="minorHAnsi" w:hAnsiTheme="minorHAnsi"/>
          <w:b/>
        </w:rPr>
      </w:pPr>
      <w:r w:rsidRPr="00C30C0A">
        <w:rPr>
          <w:rFonts w:asciiTheme="minorHAnsi" w:hAnsiTheme="minorHAnsi" w:cstheme="minorHAnsi"/>
        </w:rPr>
        <w:t>które w momencie ich przekazania przez Zamawiającego były już znane Wykonawcy bez obowiązku zachowania poufności;</w:t>
      </w:r>
    </w:p>
    <w:p w14:paraId="56FB6A7B" w14:textId="77777777" w:rsidR="000E5BCD" w:rsidRPr="00C30C0A" w:rsidRDefault="000E5BCD" w:rsidP="00444BDC">
      <w:pPr>
        <w:pStyle w:val="Akapitzlist"/>
        <w:widowControl/>
        <w:numPr>
          <w:ilvl w:val="1"/>
          <w:numId w:val="88"/>
        </w:numPr>
        <w:autoSpaceDE/>
        <w:autoSpaceDN/>
        <w:spacing w:before="0" w:line="276" w:lineRule="auto"/>
        <w:rPr>
          <w:rFonts w:asciiTheme="minorHAnsi" w:hAnsiTheme="minorHAnsi"/>
          <w:b/>
        </w:rPr>
      </w:pPr>
      <w:r w:rsidRPr="00C30C0A">
        <w:rPr>
          <w:rFonts w:asciiTheme="minorHAnsi" w:hAnsiTheme="minorHAnsi" w:cstheme="minorHAnsi"/>
        </w:rPr>
        <w:t>w stosunku do których Wykonawca uzyskał pisemną zgodę Zamawiającego na ich ujawnienie.</w:t>
      </w:r>
    </w:p>
    <w:p w14:paraId="0630E5E0" w14:textId="77777777" w:rsidR="000E5BCD" w:rsidRPr="00C30C0A" w:rsidRDefault="000E5BCD" w:rsidP="00444BDC">
      <w:pPr>
        <w:pStyle w:val="Akapitzlist"/>
        <w:widowControl/>
        <w:numPr>
          <w:ilvl w:val="0"/>
          <w:numId w:val="88"/>
        </w:numPr>
        <w:autoSpaceDE/>
        <w:autoSpaceDN/>
        <w:spacing w:before="0" w:line="276" w:lineRule="auto"/>
        <w:rPr>
          <w:rFonts w:asciiTheme="minorHAnsi" w:hAnsiTheme="minorHAnsi"/>
          <w:b/>
        </w:rPr>
      </w:pPr>
      <w:r w:rsidRPr="00C30C0A">
        <w:rPr>
          <w:rFonts w:asciiTheme="minorHAnsi" w:hAnsiTheme="minorHAnsi" w:cstheme="minorHAnsi"/>
        </w:rPr>
        <w:t xml:space="preserve">W przypadku, gdy ujawnienie Informacji Poufnych przez Wykonawcę jest wymagane na podstawie przepisów prawa powszechnie obowiązującego, Wykonawca poinformuje Zamawiającego </w:t>
      </w:r>
      <w:r w:rsidRPr="00C30C0A">
        <w:rPr>
          <w:rFonts w:asciiTheme="minorHAnsi" w:hAnsiTheme="minorHAnsi" w:cstheme="minorHAnsi"/>
        </w:rPr>
        <w:br/>
        <w:t>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1CEF7926" w14:textId="77777777" w:rsidR="000E5BCD" w:rsidRPr="00C30C0A" w:rsidRDefault="000E5BCD" w:rsidP="00444BDC">
      <w:pPr>
        <w:pStyle w:val="Akapitzlist"/>
        <w:widowControl/>
        <w:numPr>
          <w:ilvl w:val="0"/>
          <w:numId w:val="88"/>
        </w:numPr>
        <w:autoSpaceDE/>
        <w:autoSpaceDN/>
        <w:spacing w:before="0" w:line="276" w:lineRule="auto"/>
        <w:rPr>
          <w:rFonts w:asciiTheme="minorHAnsi" w:hAnsiTheme="minorHAnsi"/>
          <w:b/>
        </w:rPr>
      </w:pPr>
      <w:r w:rsidRPr="00C30C0A">
        <w:rPr>
          <w:rFonts w:asciiTheme="minorHAnsi" w:hAnsiTheme="minorHAnsi" w:cstheme="minorHAnsi"/>
        </w:rPr>
        <w:t>Wykonawca zobowiązuje się do:</w:t>
      </w:r>
    </w:p>
    <w:p w14:paraId="2A07782E" w14:textId="77777777" w:rsidR="000E5BCD" w:rsidRPr="00C30C0A" w:rsidRDefault="000E5BCD" w:rsidP="00444BDC">
      <w:pPr>
        <w:pStyle w:val="Akapitzlist"/>
        <w:widowControl/>
        <w:numPr>
          <w:ilvl w:val="1"/>
          <w:numId w:val="88"/>
        </w:numPr>
        <w:autoSpaceDE/>
        <w:autoSpaceDN/>
        <w:spacing w:before="0" w:line="276" w:lineRule="auto"/>
        <w:rPr>
          <w:rFonts w:asciiTheme="minorHAnsi" w:hAnsiTheme="minorHAnsi"/>
          <w:b/>
        </w:rPr>
      </w:pPr>
      <w:r w:rsidRPr="00C30C0A">
        <w:rPr>
          <w:rFonts w:asciiTheme="minorHAnsi" w:hAnsiTheme="minorHAnsi" w:cstheme="minorHAnsi"/>
        </w:rPr>
        <w:t>dołożenia właściwych starań w celu zabezpieczenia Informacji Poufnych przed ich utratą, zniekształceniem oraz dostępem nieupoważnionych osób trzecich;</w:t>
      </w:r>
    </w:p>
    <w:p w14:paraId="7B9A3A39" w14:textId="77777777" w:rsidR="000E5BCD" w:rsidRPr="00C30C0A" w:rsidRDefault="000E5BCD" w:rsidP="00444BDC">
      <w:pPr>
        <w:pStyle w:val="Akapitzlist"/>
        <w:widowControl/>
        <w:numPr>
          <w:ilvl w:val="1"/>
          <w:numId w:val="88"/>
        </w:numPr>
        <w:autoSpaceDE/>
        <w:autoSpaceDN/>
        <w:spacing w:before="0" w:line="276" w:lineRule="auto"/>
        <w:rPr>
          <w:rFonts w:asciiTheme="minorHAnsi" w:hAnsiTheme="minorHAnsi"/>
          <w:b/>
        </w:rPr>
      </w:pPr>
      <w:r w:rsidRPr="00C30C0A">
        <w:rPr>
          <w:rFonts w:asciiTheme="minorHAnsi" w:hAnsiTheme="minorHAnsi" w:cstheme="minorHAnsi"/>
        </w:rPr>
        <w:t>niewykorzystywania Informacji Poufnych w celach innych niż wykonanie umowy.</w:t>
      </w:r>
    </w:p>
    <w:p w14:paraId="66B8A1C7" w14:textId="77777777" w:rsidR="000E5BCD" w:rsidRPr="00C30C0A" w:rsidRDefault="000E5BCD" w:rsidP="00444BDC">
      <w:pPr>
        <w:pStyle w:val="Akapitzlist"/>
        <w:widowControl/>
        <w:numPr>
          <w:ilvl w:val="0"/>
          <w:numId w:val="88"/>
        </w:numPr>
        <w:autoSpaceDE/>
        <w:autoSpaceDN/>
        <w:spacing w:before="0" w:line="276" w:lineRule="auto"/>
        <w:rPr>
          <w:rFonts w:asciiTheme="minorHAnsi" w:hAnsiTheme="minorHAnsi"/>
          <w:b/>
        </w:rPr>
      </w:pPr>
      <w:r w:rsidRPr="00C30C0A">
        <w:rPr>
          <w:rFonts w:asciiTheme="minorHAnsi" w:hAnsiTheme="minorHAnsi" w:cstheme="minorHAnsi"/>
        </w:rPr>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54233FE9" w14:textId="77777777" w:rsidR="000E5BCD" w:rsidRPr="00C30C0A" w:rsidRDefault="000E5BCD" w:rsidP="00444BDC">
      <w:pPr>
        <w:pStyle w:val="Akapitzlist"/>
        <w:widowControl/>
        <w:numPr>
          <w:ilvl w:val="0"/>
          <w:numId w:val="88"/>
        </w:numPr>
        <w:autoSpaceDE/>
        <w:autoSpaceDN/>
        <w:spacing w:before="0" w:line="276" w:lineRule="auto"/>
        <w:rPr>
          <w:rFonts w:asciiTheme="minorHAnsi" w:hAnsiTheme="minorHAnsi"/>
          <w:b/>
        </w:rPr>
      </w:pPr>
      <w:r w:rsidRPr="00C30C0A">
        <w:rPr>
          <w:rFonts w:asciiTheme="minorHAnsi" w:hAnsiTheme="minorHAnsi" w:cstheme="minorHAnsi"/>
        </w:rPr>
        <w:t xml:space="preserve">Po wykonaniu umowy oraz w przypadku rozwiązania umowy przez którąkolwiek ze Stron, Wykonawca bezzwłocznie zwróci Zamawiającemu lub komisyjnie zniszczy wszelkie Informacje Poufne. </w:t>
      </w:r>
    </w:p>
    <w:p w14:paraId="6757A7B5" w14:textId="77777777" w:rsidR="000E5BCD" w:rsidRPr="00C30C0A" w:rsidRDefault="000E5BCD" w:rsidP="00444BDC">
      <w:pPr>
        <w:pStyle w:val="Akapitzlist"/>
        <w:widowControl/>
        <w:numPr>
          <w:ilvl w:val="0"/>
          <w:numId w:val="88"/>
        </w:numPr>
        <w:autoSpaceDE/>
        <w:autoSpaceDN/>
        <w:spacing w:before="0" w:line="276" w:lineRule="auto"/>
        <w:rPr>
          <w:rFonts w:asciiTheme="minorHAnsi" w:hAnsiTheme="minorHAnsi"/>
          <w:b/>
        </w:rPr>
      </w:pPr>
      <w:r w:rsidRPr="00C30C0A">
        <w:rPr>
          <w:rFonts w:asciiTheme="minorHAnsi" w:hAnsiTheme="minorHAnsi" w:cstheme="minorHAnsi"/>
        </w:rPr>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28C9B155" w14:textId="3DDE67A3" w:rsidR="000E5BCD" w:rsidRDefault="000E5BCD" w:rsidP="000E5BCD">
      <w:pPr>
        <w:pStyle w:val="Akapitzlist"/>
        <w:spacing w:line="276" w:lineRule="auto"/>
        <w:ind w:left="720"/>
        <w:rPr>
          <w:rFonts w:asciiTheme="minorHAnsi" w:hAnsiTheme="minorHAnsi" w:cstheme="minorHAnsi"/>
        </w:rPr>
      </w:pPr>
    </w:p>
    <w:p w14:paraId="183AAC10" w14:textId="77777777" w:rsidR="00B06981" w:rsidRPr="00C30C0A" w:rsidRDefault="00B06981" w:rsidP="000E5BCD">
      <w:pPr>
        <w:pStyle w:val="Akapitzlist"/>
        <w:spacing w:line="276" w:lineRule="auto"/>
        <w:ind w:left="720"/>
        <w:rPr>
          <w:rFonts w:asciiTheme="minorHAnsi" w:hAnsiTheme="minorHAnsi" w:cstheme="minorHAnsi"/>
        </w:rPr>
      </w:pPr>
    </w:p>
    <w:p w14:paraId="5CA4D6E7" w14:textId="77777777" w:rsidR="000E5BCD" w:rsidRPr="00C30C0A" w:rsidRDefault="000E5BCD" w:rsidP="000E5BCD">
      <w:pPr>
        <w:spacing w:line="276" w:lineRule="auto"/>
        <w:jc w:val="center"/>
        <w:rPr>
          <w:rFonts w:asciiTheme="minorHAnsi" w:hAnsiTheme="minorHAnsi"/>
          <w:b/>
        </w:rPr>
      </w:pPr>
      <w:r w:rsidRPr="00C30C0A">
        <w:rPr>
          <w:rFonts w:asciiTheme="minorHAnsi" w:hAnsiTheme="minorHAnsi"/>
          <w:b/>
        </w:rPr>
        <w:lastRenderedPageBreak/>
        <w:t>§ 6</w:t>
      </w:r>
    </w:p>
    <w:p w14:paraId="3AD551A2" w14:textId="77777777" w:rsidR="000E5BCD" w:rsidRPr="00C30C0A" w:rsidRDefault="000E5BCD" w:rsidP="00444BDC">
      <w:pPr>
        <w:pStyle w:val="Akapitzlist"/>
        <w:widowControl/>
        <w:numPr>
          <w:ilvl w:val="0"/>
          <w:numId w:val="96"/>
        </w:numPr>
        <w:autoSpaceDE/>
        <w:autoSpaceDN/>
        <w:spacing w:before="0" w:line="276" w:lineRule="auto"/>
        <w:rPr>
          <w:rFonts w:asciiTheme="minorHAnsi" w:hAnsiTheme="minorHAnsi"/>
          <w:bCs/>
        </w:rPr>
      </w:pPr>
      <w:r w:rsidRPr="00C30C0A">
        <w:rPr>
          <w:rFonts w:asciiTheme="minorHAnsi" w:hAnsiTheme="minorHAnsi"/>
          <w:bCs/>
        </w:rPr>
        <w:t>Wykonawca, z chwilą podpisania protokołu odbioru przedmiotu umowy, w ramach wynagrodzenia określonego w § 4 ust. 1, przenosi na Zamawiającego autorskie prawa majątkowe do Przedmiotu umowy, do nieograniczonego nim rozporządzania i korzystania z niego bez żadnych ograniczeń na terytorium Rzeczypospolitej Polskiej i poza jej granicami, przez czas nieoznaczony, na polach eksploatacji obejmujących:</w:t>
      </w:r>
    </w:p>
    <w:p w14:paraId="24A9750B" w14:textId="77777777" w:rsidR="000E5BCD" w:rsidRPr="00C30C0A" w:rsidRDefault="000E5BCD" w:rsidP="00444BDC">
      <w:pPr>
        <w:widowControl/>
        <w:numPr>
          <w:ilvl w:val="1"/>
          <w:numId w:val="85"/>
        </w:numPr>
        <w:autoSpaceDE/>
        <w:autoSpaceDN/>
        <w:spacing w:line="276" w:lineRule="auto"/>
        <w:jc w:val="both"/>
        <w:rPr>
          <w:rFonts w:asciiTheme="minorHAnsi" w:hAnsiTheme="minorHAnsi"/>
          <w:bCs/>
        </w:rPr>
      </w:pPr>
      <w:r w:rsidRPr="00C30C0A">
        <w:rPr>
          <w:rFonts w:asciiTheme="minorHAnsi" w:hAnsiTheme="minorHAnsi"/>
          <w:bCs/>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13FBDB86" w14:textId="77777777" w:rsidR="000E5BCD" w:rsidRPr="00C30C0A" w:rsidRDefault="000E5BCD" w:rsidP="00444BDC">
      <w:pPr>
        <w:widowControl/>
        <w:numPr>
          <w:ilvl w:val="1"/>
          <w:numId w:val="85"/>
        </w:numPr>
        <w:autoSpaceDE/>
        <w:autoSpaceDN/>
        <w:spacing w:line="276" w:lineRule="auto"/>
        <w:jc w:val="both"/>
        <w:rPr>
          <w:rFonts w:asciiTheme="minorHAnsi" w:hAnsiTheme="minorHAnsi"/>
          <w:bCs/>
        </w:rPr>
      </w:pPr>
      <w:r w:rsidRPr="00C30C0A">
        <w:rPr>
          <w:rFonts w:asciiTheme="minorHAnsi" w:hAnsiTheme="minorHAnsi"/>
          <w:bCs/>
        </w:rPr>
        <w:t xml:space="preserve">zwielokrotnienie jakąkolwiek techniką w tym: techniką magnetyczną na kasetach video,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w:t>
      </w:r>
      <w:r w:rsidRPr="00C30C0A">
        <w:rPr>
          <w:rFonts w:asciiTheme="minorHAnsi" w:hAnsiTheme="minorHAnsi"/>
          <w:bCs/>
        </w:rPr>
        <w:br/>
        <w:t>i nośnika;</w:t>
      </w:r>
    </w:p>
    <w:p w14:paraId="402163D2" w14:textId="77777777" w:rsidR="000E5BCD" w:rsidRPr="00C30C0A" w:rsidRDefault="000E5BCD" w:rsidP="00444BDC">
      <w:pPr>
        <w:widowControl/>
        <w:numPr>
          <w:ilvl w:val="1"/>
          <w:numId w:val="85"/>
        </w:numPr>
        <w:autoSpaceDE/>
        <w:autoSpaceDN/>
        <w:spacing w:line="276" w:lineRule="auto"/>
        <w:jc w:val="both"/>
        <w:rPr>
          <w:rFonts w:asciiTheme="minorHAnsi" w:hAnsiTheme="minorHAnsi"/>
          <w:bCs/>
        </w:rPr>
      </w:pPr>
      <w:r w:rsidRPr="00C30C0A">
        <w:rPr>
          <w:rFonts w:asciiTheme="minorHAnsi" w:hAnsiTheme="minorHAnsi"/>
          <w:bCs/>
        </w:rPr>
        <w:t>wprowadzanie do obrotu, użyczenie lub najem egzemplarzy, na których utwór utrwalono, niezależnie od sposobu rozpowszechnienia i kręgu odbiorców;</w:t>
      </w:r>
    </w:p>
    <w:p w14:paraId="5BFF3558" w14:textId="77777777" w:rsidR="000E5BCD" w:rsidRPr="00C30C0A" w:rsidRDefault="000E5BCD" w:rsidP="00444BDC">
      <w:pPr>
        <w:widowControl/>
        <w:numPr>
          <w:ilvl w:val="1"/>
          <w:numId w:val="85"/>
        </w:numPr>
        <w:autoSpaceDE/>
        <w:autoSpaceDN/>
        <w:spacing w:line="276" w:lineRule="auto"/>
        <w:jc w:val="both"/>
        <w:rPr>
          <w:rFonts w:asciiTheme="minorHAnsi" w:hAnsiTheme="minorHAnsi"/>
          <w:bCs/>
        </w:rPr>
      </w:pPr>
      <w:r w:rsidRPr="00C30C0A">
        <w:rPr>
          <w:rFonts w:asciiTheme="minorHAnsi" w:hAnsiTheme="minorHAnsi"/>
          <w:bCs/>
        </w:rPr>
        <w:t>w zakresie wykorzystania fragmentów lub całości utworu w dowolny sposób dla potrzeb własnych Zamawiającego;</w:t>
      </w:r>
    </w:p>
    <w:p w14:paraId="68AE6ACD" w14:textId="77777777" w:rsidR="000E5BCD" w:rsidRPr="00C30C0A" w:rsidRDefault="000E5BCD" w:rsidP="00444BDC">
      <w:pPr>
        <w:widowControl/>
        <w:numPr>
          <w:ilvl w:val="1"/>
          <w:numId w:val="85"/>
        </w:numPr>
        <w:autoSpaceDE/>
        <w:autoSpaceDN/>
        <w:spacing w:line="276" w:lineRule="auto"/>
        <w:jc w:val="both"/>
        <w:rPr>
          <w:rFonts w:asciiTheme="minorHAnsi" w:hAnsiTheme="minorHAnsi"/>
          <w:bCs/>
        </w:rPr>
      </w:pPr>
      <w:r w:rsidRPr="00C30C0A">
        <w:rPr>
          <w:rFonts w:asciiTheme="minorHAnsi" w:hAnsiTheme="minorHAnsi"/>
          <w:bCs/>
        </w:rPr>
        <w:t>publiczne wykonanie, wystawienie, wyświetlenie, odtworzenie;</w:t>
      </w:r>
    </w:p>
    <w:p w14:paraId="064421A7" w14:textId="77777777" w:rsidR="000E5BCD" w:rsidRPr="00C30C0A" w:rsidRDefault="000E5BCD" w:rsidP="00444BDC">
      <w:pPr>
        <w:widowControl/>
        <w:numPr>
          <w:ilvl w:val="1"/>
          <w:numId w:val="85"/>
        </w:numPr>
        <w:autoSpaceDE/>
        <w:autoSpaceDN/>
        <w:spacing w:line="276" w:lineRule="auto"/>
        <w:jc w:val="both"/>
        <w:rPr>
          <w:rFonts w:asciiTheme="minorHAnsi" w:hAnsiTheme="minorHAnsi"/>
          <w:bCs/>
        </w:rPr>
      </w:pPr>
      <w:r w:rsidRPr="00C30C0A">
        <w:rPr>
          <w:rFonts w:asciiTheme="minorHAnsi" w:hAnsiTheme="minorHAnsi"/>
          <w:bCs/>
        </w:rPr>
        <w:t>nadawanie za pośrednictwem satelity;</w:t>
      </w:r>
    </w:p>
    <w:p w14:paraId="7ECBBBB6" w14:textId="77777777" w:rsidR="000E5BCD" w:rsidRPr="00C30C0A" w:rsidRDefault="000E5BCD" w:rsidP="00444BDC">
      <w:pPr>
        <w:widowControl/>
        <w:numPr>
          <w:ilvl w:val="1"/>
          <w:numId w:val="85"/>
        </w:numPr>
        <w:autoSpaceDE/>
        <w:autoSpaceDN/>
        <w:spacing w:line="276" w:lineRule="auto"/>
        <w:jc w:val="both"/>
        <w:rPr>
          <w:rFonts w:asciiTheme="minorHAnsi" w:hAnsiTheme="minorHAnsi"/>
          <w:bCs/>
        </w:rPr>
      </w:pPr>
      <w:r w:rsidRPr="00C30C0A">
        <w:rPr>
          <w:rFonts w:asciiTheme="minorHAnsi" w:hAnsiTheme="minorHAnsi"/>
          <w:bCs/>
        </w:rPr>
        <w:t>wprowadzenie do pamięci komputerów i serwerów udostępnianie i wykorzystanie na stronach internetowych;</w:t>
      </w:r>
    </w:p>
    <w:p w14:paraId="68ED3039" w14:textId="77777777" w:rsidR="000E5BCD" w:rsidRPr="00C30C0A" w:rsidRDefault="000E5BCD" w:rsidP="00444BDC">
      <w:pPr>
        <w:widowControl/>
        <w:numPr>
          <w:ilvl w:val="1"/>
          <w:numId w:val="85"/>
        </w:numPr>
        <w:autoSpaceDE/>
        <w:autoSpaceDN/>
        <w:spacing w:line="276" w:lineRule="auto"/>
        <w:jc w:val="both"/>
        <w:rPr>
          <w:rFonts w:asciiTheme="minorHAnsi" w:hAnsiTheme="minorHAnsi"/>
          <w:bCs/>
        </w:rPr>
      </w:pPr>
      <w:r w:rsidRPr="00C30C0A">
        <w:rPr>
          <w:rFonts w:asciiTheme="minorHAnsi" w:hAnsiTheme="minorHAnsi"/>
          <w:bCs/>
        </w:rPr>
        <w:t>wykorzystanie w utworach multimedialnych;</w:t>
      </w:r>
    </w:p>
    <w:p w14:paraId="6E5FE554" w14:textId="77777777" w:rsidR="000E5BCD" w:rsidRPr="00C30C0A" w:rsidRDefault="000E5BCD" w:rsidP="00444BDC">
      <w:pPr>
        <w:widowControl/>
        <w:numPr>
          <w:ilvl w:val="1"/>
          <w:numId w:val="85"/>
        </w:numPr>
        <w:autoSpaceDE/>
        <w:autoSpaceDN/>
        <w:spacing w:line="276" w:lineRule="auto"/>
        <w:jc w:val="both"/>
        <w:rPr>
          <w:rFonts w:asciiTheme="minorHAnsi" w:hAnsiTheme="minorHAnsi"/>
          <w:bCs/>
        </w:rPr>
      </w:pPr>
      <w:r w:rsidRPr="00C30C0A">
        <w:rPr>
          <w:rFonts w:asciiTheme="minorHAnsi" w:hAnsiTheme="minorHAnsi"/>
          <w:bCs/>
        </w:rPr>
        <w:t>wprowadzanie do obrotu przy użyciu Internetu i innych technik przekazu danych wykorzystujących sieci telekomunikacyjne, informatyczne i bezprzewodowe;</w:t>
      </w:r>
    </w:p>
    <w:p w14:paraId="6FEDB38F" w14:textId="77777777" w:rsidR="000E5BCD" w:rsidRPr="00C30C0A" w:rsidRDefault="000E5BCD" w:rsidP="00444BDC">
      <w:pPr>
        <w:widowControl/>
        <w:numPr>
          <w:ilvl w:val="1"/>
          <w:numId w:val="85"/>
        </w:numPr>
        <w:autoSpaceDE/>
        <w:autoSpaceDN/>
        <w:spacing w:line="276" w:lineRule="auto"/>
        <w:jc w:val="both"/>
        <w:rPr>
          <w:rFonts w:asciiTheme="minorHAnsi" w:hAnsiTheme="minorHAnsi"/>
          <w:bCs/>
        </w:rPr>
      </w:pPr>
      <w:r w:rsidRPr="00C30C0A">
        <w:rPr>
          <w:rFonts w:asciiTheme="minorHAnsi" w:hAnsiTheme="minorHAnsi"/>
          <w:bCs/>
        </w:rPr>
        <w:t>wykorzystywanie fragmentów utworu oraz do celów promocyjnych lub reklamy;</w:t>
      </w:r>
    </w:p>
    <w:p w14:paraId="0D0E7275" w14:textId="77777777" w:rsidR="000E5BCD" w:rsidRPr="00C30C0A" w:rsidRDefault="000E5BCD" w:rsidP="00444BDC">
      <w:pPr>
        <w:widowControl/>
        <w:numPr>
          <w:ilvl w:val="1"/>
          <w:numId w:val="85"/>
        </w:numPr>
        <w:autoSpaceDE/>
        <w:autoSpaceDN/>
        <w:spacing w:line="276" w:lineRule="auto"/>
        <w:jc w:val="both"/>
        <w:rPr>
          <w:rFonts w:asciiTheme="minorHAnsi" w:hAnsiTheme="minorHAnsi"/>
          <w:bCs/>
        </w:rPr>
      </w:pPr>
      <w:r w:rsidRPr="00C30C0A">
        <w:rPr>
          <w:rFonts w:asciiTheme="minorHAnsi" w:hAnsiTheme="minorHAnsi"/>
          <w:bCs/>
        </w:rPr>
        <w:t>wprowadzanie skrótów;</w:t>
      </w:r>
    </w:p>
    <w:p w14:paraId="7E49AF91" w14:textId="77777777" w:rsidR="000E5BCD" w:rsidRPr="00C30C0A" w:rsidRDefault="000E5BCD" w:rsidP="00444BDC">
      <w:pPr>
        <w:widowControl/>
        <w:numPr>
          <w:ilvl w:val="1"/>
          <w:numId w:val="85"/>
        </w:numPr>
        <w:autoSpaceDE/>
        <w:autoSpaceDN/>
        <w:spacing w:line="276" w:lineRule="auto"/>
        <w:jc w:val="both"/>
        <w:rPr>
          <w:rFonts w:asciiTheme="minorHAnsi" w:hAnsiTheme="minorHAnsi"/>
          <w:bCs/>
        </w:rPr>
      </w:pPr>
      <w:r w:rsidRPr="00C30C0A">
        <w:rPr>
          <w:rFonts w:asciiTheme="minorHAnsi" w:hAnsiTheme="minorHAnsi"/>
          <w:bCs/>
        </w:rPr>
        <w:t xml:space="preserve">publiczne udostępnianie utworu w taki sposób, aby każdy mógł mieć do niego dostęp </w:t>
      </w:r>
      <w:r w:rsidRPr="00C30C0A">
        <w:rPr>
          <w:rFonts w:asciiTheme="minorHAnsi" w:hAnsiTheme="minorHAnsi"/>
          <w:bCs/>
        </w:rPr>
        <w:br/>
        <w:t>w miejscu i w czasie przez siebie wybranym;</w:t>
      </w:r>
    </w:p>
    <w:p w14:paraId="6BE14F4D" w14:textId="77777777" w:rsidR="000E5BCD" w:rsidRPr="00C30C0A" w:rsidRDefault="000E5BCD" w:rsidP="00444BDC">
      <w:pPr>
        <w:widowControl/>
        <w:numPr>
          <w:ilvl w:val="1"/>
          <w:numId w:val="85"/>
        </w:numPr>
        <w:autoSpaceDE/>
        <w:autoSpaceDN/>
        <w:spacing w:line="276" w:lineRule="auto"/>
        <w:jc w:val="both"/>
        <w:rPr>
          <w:rFonts w:asciiTheme="minorHAnsi" w:hAnsiTheme="minorHAnsi"/>
          <w:bCs/>
        </w:rPr>
      </w:pPr>
      <w:r w:rsidRPr="00C30C0A">
        <w:rPr>
          <w:rFonts w:asciiTheme="minorHAnsi" w:hAnsiTheme="minorHAnsi"/>
          <w:bCs/>
        </w:rPr>
        <w:t>użyczanie, wynajmowanie lub udostępnienie zwielokrotnionych egzemplarzy;</w:t>
      </w:r>
    </w:p>
    <w:p w14:paraId="3DAC201A" w14:textId="77777777" w:rsidR="000E5BCD" w:rsidRPr="00C30C0A" w:rsidRDefault="000E5BCD" w:rsidP="00444BDC">
      <w:pPr>
        <w:widowControl/>
        <w:numPr>
          <w:ilvl w:val="1"/>
          <w:numId w:val="85"/>
        </w:numPr>
        <w:autoSpaceDE/>
        <w:autoSpaceDN/>
        <w:spacing w:line="276" w:lineRule="auto"/>
        <w:jc w:val="both"/>
        <w:rPr>
          <w:rFonts w:asciiTheme="minorHAnsi" w:hAnsiTheme="minorHAnsi"/>
          <w:bCs/>
        </w:rPr>
      </w:pPr>
      <w:r w:rsidRPr="00C30C0A">
        <w:rPr>
          <w:rFonts w:asciiTheme="minorHAnsi" w:hAnsiTheme="minorHAnsi"/>
          <w:bCs/>
        </w:rPr>
        <w:t xml:space="preserve"> tłumaczenie;</w:t>
      </w:r>
    </w:p>
    <w:p w14:paraId="0F586B47" w14:textId="77777777" w:rsidR="000E5BCD" w:rsidRPr="00C30C0A" w:rsidRDefault="000E5BCD" w:rsidP="00444BDC">
      <w:pPr>
        <w:widowControl/>
        <w:numPr>
          <w:ilvl w:val="1"/>
          <w:numId w:val="85"/>
        </w:numPr>
        <w:autoSpaceDE/>
        <w:autoSpaceDN/>
        <w:spacing w:line="276" w:lineRule="auto"/>
        <w:jc w:val="both"/>
        <w:rPr>
          <w:rFonts w:asciiTheme="minorHAnsi" w:hAnsiTheme="minorHAnsi"/>
          <w:bCs/>
        </w:rPr>
      </w:pPr>
      <w:r w:rsidRPr="00C30C0A">
        <w:rPr>
          <w:rFonts w:asciiTheme="minorHAnsi" w:hAnsiTheme="minorHAnsi"/>
          <w:bCs/>
        </w:rPr>
        <w:t>modyfikowanie, zmienianie, przystosowywanie.</w:t>
      </w:r>
    </w:p>
    <w:p w14:paraId="4E183080" w14:textId="77777777" w:rsidR="000E5BCD" w:rsidRPr="00C30C0A" w:rsidRDefault="000E5BCD" w:rsidP="00444BDC">
      <w:pPr>
        <w:widowControl/>
        <w:numPr>
          <w:ilvl w:val="0"/>
          <w:numId w:val="85"/>
        </w:numPr>
        <w:autoSpaceDE/>
        <w:autoSpaceDN/>
        <w:spacing w:line="276" w:lineRule="auto"/>
        <w:jc w:val="both"/>
        <w:rPr>
          <w:rFonts w:asciiTheme="minorHAnsi" w:hAnsiTheme="minorHAnsi"/>
          <w:bCs/>
        </w:rPr>
      </w:pPr>
      <w:r w:rsidRPr="00C30C0A">
        <w:rPr>
          <w:rFonts w:asciiTheme="minorHAnsi" w:hAnsiTheme="minorHAnsi"/>
          <w:bCs/>
        </w:rPr>
        <w:t>Prawa opisane w ust. 1 dotyczą tak całości utworu, jak też elementów lub dających się wyodrębnić fragmentów utworu składającego się na Przedmiot umowy.</w:t>
      </w:r>
    </w:p>
    <w:p w14:paraId="110970B3" w14:textId="77777777" w:rsidR="000E5BCD" w:rsidRPr="00C30C0A" w:rsidRDefault="000E5BCD" w:rsidP="00444BDC">
      <w:pPr>
        <w:widowControl/>
        <w:numPr>
          <w:ilvl w:val="0"/>
          <w:numId w:val="85"/>
        </w:numPr>
        <w:autoSpaceDE/>
        <w:autoSpaceDN/>
        <w:spacing w:line="276" w:lineRule="auto"/>
        <w:jc w:val="both"/>
        <w:rPr>
          <w:rFonts w:asciiTheme="minorHAnsi" w:hAnsiTheme="minorHAnsi"/>
          <w:bCs/>
        </w:rPr>
      </w:pPr>
      <w:r w:rsidRPr="00C30C0A">
        <w:rPr>
          <w:rFonts w:asciiTheme="minorHAnsi" w:hAnsiTheme="minorHAnsi"/>
          <w:bCs/>
        </w:rPr>
        <w:t>Wykonawca zobowiązuje się powstrzymać od wykonywania autorskich praw osobistych do utworu i zapewnić powstrzymywanie się przez ewentualnych twórców utworu innych niż Wykonawca.</w:t>
      </w:r>
    </w:p>
    <w:p w14:paraId="32354078" w14:textId="77777777" w:rsidR="000E5BCD" w:rsidRPr="00C30C0A" w:rsidRDefault="000E5BCD" w:rsidP="00444BDC">
      <w:pPr>
        <w:widowControl/>
        <w:numPr>
          <w:ilvl w:val="0"/>
          <w:numId w:val="85"/>
        </w:numPr>
        <w:autoSpaceDE/>
        <w:autoSpaceDN/>
        <w:spacing w:line="276" w:lineRule="auto"/>
        <w:jc w:val="both"/>
        <w:rPr>
          <w:rFonts w:asciiTheme="minorHAnsi" w:hAnsiTheme="minorHAnsi"/>
          <w:bCs/>
        </w:rPr>
      </w:pPr>
      <w:r w:rsidRPr="00C30C0A">
        <w:rPr>
          <w:rFonts w:asciiTheme="minorHAnsi" w:hAnsiTheme="minorHAnsi"/>
          <w:bCs/>
        </w:rPr>
        <w:t>Wykonawca upoważnia Zamawiającego do wykonywania zależnego prawa autorskiego, tak do całości, jak i części utworu.</w:t>
      </w:r>
    </w:p>
    <w:p w14:paraId="3FF71356" w14:textId="77777777" w:rsidR="000E5BCD" w:rsidRPr="00C30C0A" w:rsidRDefault="000E5BCD" w:rsidP="00444BDC">
      <w:pPr>
        <w:widowControl/>
        <w:numPr>
          <w:ilvl w:val="0"/>
          <w:numId w:val="85"/>
        </w:numPr>
        <w:autoSpaceDE/>
        <w:autoSpaceDN/>
        <w:spacing w:line="276" w:lineRule="auto"/>
        <w:jc w:val="both"/>
        <w:rPr>
          <w:rFonts w:asciiTheme="minorHAnsi" w:hAnsiTheme="minorHAnsi"/>
          <w:bCs/>
        </w:rPr>
      </w:pPr>
      <w:r w:rsidRPr="00C30C0A">
        <w:rPr>
          <w:rFonts w:asciiTheme="minorHAnsi" w:hAnsiTheme="minorHAnsi"/>
          <w:bCs/>
        </w:rPr>
        <w:t>Zamawiający jest uprawniony do wykonywania autorskich praw majątkowych określonych umową za pomocą podmiotów trzecich.</w:t>
      </w:r>
    </w:p>
    <w:p w14:paraId="04AD989F" w14:textId="77777777" w:rsidR="000E5BCD" w:rsidRPr="00C30C0A" w:rsidRDefault="000E5BCD" w:rsidP="00444BDC">
      <w:pPr>
        <w:widowControl/>
        <w:numPr>
          <w:ilvl w:val="0"/>
          <w:numId w:val="85"/>
        </w:numPr>
        <w:autoSpaceDE/>
        <w:autoSpaceDN/>
        <w:spacing w:line="276" w:lineRule="auto"/>
        <w:jc w:val="both"/>
        <w:rPr>
          <w:rFonts w:asciiTheme="minorHAnsi" w:hAnsiTheme="minorHAnsi"/>
          <w:bCs/>
        </w:rPr>
      </w:pPr>
      <w:r w:rsidRPr="00C30C0A">
        <w:rPr>
          <w:rFonts w:asciiTheme="minorHAnsi" w:hAnsiTheme="minorHAnsi"/>
          <w:bCs/>
        </w:rPr>
        <w:t xml:space="preserve">Wykonawca ponosi pełną odpowiedzialność za wady prawne dotyczące wykonanego Przedmiotu umowy, a w szczególności za ewentualne roszczenia osób trzecich wynikające z naruszenia praw w </w:t>
      </w:r>
      <w:r w:rsidRPr="00C30C0A">
        <w:rPr>
          <w:rFonts w:asciiTheme="minorHAnsi" w:hAnsiTheme="minorHAnsi"/>
          <w:bCs/>
        </w:rPr>
        <w:lastRenderedPageBreak/>
        <w:t xml:space="preserve">szczególności przepisów ustawy z dnia 4 lutego 1994 r. o prawie autorskim i prawach pokrewnych (Dz. U. 2021r. poz. 1062 z </w:t>
      </w:r>
      <w:proofErr w:type="spellStart"/>
      <w:r w:rsidRPr="00C30C0A">
        <w:rPr>
          <w:rFonts w:asciiTheme="minorHAnsi" w:hAnsiTheme="minorHAnsi"/>
          <w:bCs/>
        </w:rPr>
        <w:t>późn</w:t>
      </w:r>
      <w:proofErr w:type="spellEnd"/>
      <w:r w:rsidRPr="00C30C0A">
        <w:rPr>
          <w:rFonts w:asciiTheme="minorHAnsi" w:hAnsiTheme="minorHAnsi"/>
          <w:bCs/>
        </w:rPr>
        <w:t>. zm.) w związku z wykonywaniem przedmiotu umowy.</w:t>
      </w:r>
    </w:p>
    <w:p w14:paraId="12C4BF17" w14:textId="77777777" w:rsidR="000E5BCD" w:rsidRPr="00C30C0A" w:rsidRDefault="000E5BCD" w:rsidP="00444BDC">
      <w:pPr>
        <w:widowControl/>
        <w:numPr>
          <w:ilvl w:val="0"/>
          <w:numId w:val="85"/>
        </w:numPr>
        <w:autoSpaceDE/>
        <w:autoSpaceDN/>
        <w:spacing w:line="276" w:lineRule="auto"/>
        <w:jc w:val="both"/>
        <w:rPr>
          <w:rFonts w:asciiTheme="minorHAnsi" w:hAnsiTheme="minorHAnsi"/>
          <w:bCs/>
        </w:rPr>
      </w:pPr>
      <w:r w:rsidRPr="00C30C0A">
        <w:rPr>
          <w:rFonts w:asciiTheme="minorHAnsi" w:hAnsiTheme="minorHAnsi"/>
          <w:bCs/>
        </w:rPr>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20E39918" w14:textId="77777777" w:rsidR="000E5BCD" w:rsidRPr="00C30C0A" w:rsidRDefault="000E5BCD" w:rsidP="00444BDC">
      <w:pPr>
        <w:widowControl/>
        <w:numPr>
          <w:ilvl w:val="0"/>
          <w:numId w:val="85"/>
        </w:numPr>
        <w:autoSpaceDE/>
        <w:autoSpaceDN/>
        <w:spacing w:line="276" w:lineRule="auto"/>
        <w:jc w:val="both"/>
        <w:rPr>
          <w:rFonts w:asciiTheme="minorHAnsi" w:hAnsiTheme="minorHAnsi"/>
          <w:bCs/>
        </w:rPr>
      </w:pPr>
      <w:r w:rsidRPr="00C30C0A">
        <w:rPr>
          <w:rFonts w:asciiTheme="minorHAnsi" w:hAnsiTheme="minorHAnsi"/>
          <w:bCs/>
        </w:rPr>
        <w:t xml:space="preserve">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W szczególności Zamawiający umożliwi Wykonawcy wstąpienie do postępowania w charakterze interwenienta. </w:t>
      </w:r>
    </w:p>
    <w:p w14:paraId="5674E8FC" w14:textId="77777777" w:rsidR="000E5BCD" w:rsidRPr="00C30C0A" w:rsidRDefault="000E5BCD" w:rsidP="000E5BCD">
      <w:pPr>
        <w:adjustRightInd w:val="0"/>
        <w:spacing w:beforeLines="20" w:before="48" w:afterLines="20" w:after="48" w:line="276" w:lineRule="auto"/>
        <w:jc w:val="both"/>
        <w:rPr>
          <w:rFonts w:asciiTheme="minorHAnsi" w:hAnsiTheme="minorHAnsi" w:cstheme="minorHAnsi"/>
          <w:bCs/>
          <w:color w:val="000000"/>
        </w:rPr>
      </w:pPr>
    </w:p>
    <w:p w14:paraId="5E1AFF62" w14:textId="77777777" w:rsidR="000E5BCD" w:rsidRPr="00C30C0A" w:rsidRDefault="000E5BCD" w:rsidP="000E5BCD">
      <w:pPr>
        <w:spacing w:line="276" w:lineRule="auto"/>
        <w:jc w:val="center"/>
        <w:rPr>
          <w:rFonts w:asciiTheme="minorHAnsi" w:hAnsiTheme="minorHAnsi"/>
          <w:b/>
        </w:rPr>
      </w:pPr>
      <w:r w:rsidRPr="00C30C0A">
        <w:rPr>
          <w:rFonts w:asciiTheme="minorHAnsi" w:hAnsiTheme="minorHAnsi"/>
          <w:b/>
        </w:rPr>
        <w:t>§ 7</w:t>
      </w:r>
    </w:p>
    <w:p w14:paraId="4CC44BC3" w14:textId="77777777" w:rsidR="000E5BCD" w:rsidRPr="00B06981" w:rsidRDefault="000E5BCD" w:rsidP="00444BDC">
      <w:pPr>
        <w:widowControl/>
        <w:numPr>
          <w:ilvl w:val="0"/>
          <w:numId w:val="86"/>
        </w:numPr>
        <w:autoSpaceDE/>
        <w:autoSpaceDN/>
        <w:spacing w:line="276" w:lineRule="auto"/>
        <w:jc w:val="both"/>
        <w:rPr>
          <w:rFonts w:asciiTheme="minorHAnsi" w:hAnsiTheme="minorHAnsi"/>
          <w:bCs/>
          <w:iCs/>
        </w:rPr>
      </w:pPr>
      <w:r w:rsidRPr="00B06981">
        <w:rPr>
          <w:rFonts w:asciiTheme="minorHAnsi" w:hAnsiTheme="minorHAnsi"/>
          <w:bCs/>
          <w:iCs/>
        </w:rPr>
        <w:t xml:space="preserve">Wykonawca zobowiązuje się do utrzymania zatrudnienia w wymiarze 1/2 etatu 1 osoby niepełnosprawnej w rozumieniu ustawy z dnia 27 sierpnia 1997 r. o rehabilitacji zawodowej </w:t>
      </w:r>
      <w:r w:rsidRPr="00B06981">
        <w:rPr>
          <w:rFonts w:asciiTheme="minorHAnsi" w:hAnsiTheme="minorHAnsi"/>
          <w:bCs/>
          <w:iCs/>
        </w:rPr>
        <w:br/>
        <w:t xml:space="preserve">i społecznej oraz zatrudnieniu osób niepełnosprawnych (Dz. U. z 2021 r. poz. 573 z </w:t>
      </w:r>
      <w:proofErr w:type="spellStart"/>
      <w:r w:rsidRPr="00B06981">
        <w:rPr>
          <w:rFonts w:asciiTheme="minorHAnsi" w:hAnsiTheme="minorHAnsi"/>
          <w:bCs/>
          <w:iCs/>
        </w:rPr>
        <w:t>późn</w:t>
      </w:r>
      <w:proofErr w:type="spellEnd"/>
      <w:r w:rsidRPr="00B06981">
        <w:rPr>
          <w:rFonts w:asciiTheme="minorHAnsi" w:hAnsiTheme="minorHAnsi"/>
          <w:bCs/>
          <w:iCs/>
        </w:rPr>
        <w:t>. zm.) od momentu podpisania umowy przez cały okres realizacji umowy. Wykonawca wraz przed dokonaniem odbioru usługi dostarczy dokumenty potwierdzające spełnianie kryterium, tj. zanonimizowane deklaracje ZUS RCA nowozatrudnionego pracownika za okres obwiązywania umowy wraz z potwierdzonym za zgodność z oryginałem dokumentem księgowym potwierdzającym opłacenie składek za dany miesiąc oraz dokumentem potwierdzającym rejestrację w ewidencji PFRON</w:t>
      </w:r>
      <w:r w:rsidRPr="00B06981">
        <w:rPr>
          <w:rStyle w:val="Odwoanieprzypisudolnego"/>
          <w:rFonts w:asciiTheme="minorHAnsi" w:hAnsiTheme="minorHAnsi"/>
          <w:bCs/>
          <w:iCs/>
        </w:rPr>
        <w:footnoteReference w:id="5"/>
      </w:r>
      <w:r w:rsidRPr="00B06981">
        <w:rPr>
          <w:rFonts w:asciiTheme="minorHAnsi" w:hAnsiTheme="minorHAnsi"/>
          <w:bCs/>
          <w:iCs/>
        </w:rPr>
        <w:t>. W przypadku niemożności złożenia deklaracji ZUS RCA za dany miesiąc przed terminem odbioru usługi dopuszczalne jest złożenie oświadczenia Wykonawcy w opisanym zakresie. W takim przypadku Wykonawca zobowiązany jest dostarczyć brakującą deklarację ZUS RCA niezwłocznie po jej wystawieniu.</w:t>
      </w:r>
    </w:p>
    <w:p w14:paraId="219B46AB" w14:textId="77777777" w:rsidR="000E5BCD" w:rsidRPr="00B06981" w:rsidRDefault="000E5BCD" w:rsidP="00444BDC">
      <w:pPr>
        <w:widowControl/>
        <w:numPr>
          <w:ilvl w:val="0"/>
          <w:numId w:val="86"/>
        </w:numPr>
        <w:autoSpaceDE/>
        <w:autoSpaceDN/>
        <w:spacing w:line="276" w:lineRule="auto"/>
        <w:jc w:val="both"/>
        <w:rPr>
          <w:rFonts w:asciiTheme="minorHAnsi" w:hAnsiTheme="minorHAnsi"/>
          <w:bCs/>
          <w:iCs/>
        </w:rPr>
      </w:pPr>
      <w:r w:rsidRPr="00B06981">
        <w:rPr>
          <w:rFonts w:asciiTheme="minorHAnsi" w:hAnsiTheme="minorHAnsi"/>
          <w:bCs/>
          <w:iCs/>
        </w:rPr>
        <w:t xml:space="preserve">W przypadku naruszenia postanowień ust. 1, Zamawiający obciąży Wykonawcę karą umowną </w:t>
      </w:r>
      <w:r w:rsidRPr="00B06981">
        <w:rPr>
          <w:rFonts w:asciiTheme="minorHAnsi" w:hAnsiTheme="minorHAnsi"/>
          <w:bCs/>
          <w:iCs/>
        </w:rPr>
        <w:br/>
        <w:t>w wysokości 10% całkowitego maksymalnego wynagrodzenia, o którym mowa w § 4 ust.1.</w:t>
      </w:r>
      <w:r w:rsidRPr="00B06981">
        <w:rPr>
          <w:rStyle w:val="Odwoanieprzypisudolnego"/>
          <w:rFonts w:asciiTheme="minorHAnsi" w:hAnsiTheme="minorHAnsi"/>
          <w:bCs/>
          <w:iCs/>
        </w:rPr>
        <w:footnoteReference w:id="6"/>
      </w:r>
    </w:p>
    <w:p w14:paraId="5CF2C4E4" w14:textId="2527D5AD" w:rsidR="000E5BCD" w:rsidRPr="00C30C0A" w:rsidRDefault="000E5BCD" w:rsidP="002A217A">
      <w:pPr>
        <w:widowControl/>
        <w:numPr>
          <w:ilvl w:val="0"/>
          <w:numId w:val="86"/>
        </w:numPr>
        <w:autoSpaceDE/>
        <w:autoSpaceDN/>
        <w:spacing w:line="276" w:lineRule="auto"/>
        <w:jc w:val="both"/>
        <w:rPr>
          <w:rFonts w:asciiTheme="minorHAnsi" w:eastAsia="Calibri" w:hAnsiTheme="minorHAnsi"/>
          <w:color w:val="000000"/>
        </w:rPr>
      </w:pPr>
      <w:r w:rsidRPr="00B06981">
        <w:rPr>
          <w:rFonts w:asciiTheme="minorHAnsi" w:eastAsia="Calibri" w:hAnsiTheme="minorHAnsi"/>
          <w:iCs/>
          <w:color w:val="000000"/>
        </w:rPr>
        <w:t xml:space="preserve">Zamawiający wymaga zatrudnienia przez Wykonawcę lub podwykonawcę na podstawie umowy o pracę osób wykonujących czynności druku, jeżeli wykonywanie tych czynności polega na wykonywaniu pracy w sposób określony w art. 22 § 1 ustawy z dn. 26 czerwca 1974 r. – Kodeks pracy (Dz.U. z 2020 r. poz. 1320 z </w:t>
      </w:r>
      <w:proofErr w:type="spellStart"/>
      <w:r w:rsidRPr="00B06981">
        <w:rPr>
          <w:rFonts w:asciiTheme="minorHAnsi" w:eastAsia="Calibri" w:hAnsiTheme="minorHAnsi"/>
          <w:iCs/>
          <w:color w:val="000000"/>
        </w:rPr>
        <w:t>poźn</w:t>
      </w:r>
      <w:proofErr w:type="spellEnd"/>
      <w:r w:rsidRPr="00B06981">
        <w:rPr>
          <w:rFonts w:asciiTheme="minorHAnsi" w:eastAsia="Calibri" w:hAnsiTheme="minorHAnsi"/>
          <w:iCs/>
          <w:color w:val="000000"/>
        </w:rPr>
        <w:t>. zm.)</w:t>
      </w:r>
      <w:r w:rsidR="0087659F">
        <w:rPr>
          <w:rFonts w:asciiTheme="minorHAnsi" w:eastAsia="Calibri" w:hAnsiTheme="minorHAnsi"/>
          <w:iCs/>
          <w:color w:val="000000"/>
        </w:rPr>
        <w:t>.</w:t>
      </w:r>
      <w:r w:rsidRPr="00B06981">
        <w:rPr>
          <w:rFonts w:asciiTheme="minorHAnsi" w:hAnsiTheme="minorHAnsi"/>
          <w:b/>
          <w:bCs/>
          <w:iCs/>
          <w:lang w:bidi="pl-PL"/>
        </w:rPr>
        <w:t xml:space="preserve"> </w:t>
      </w:r>
      <w:r w:rsidRPr="00B06981">
        <w:rPr>
          <w:rFonts w:asciiTheme="minorHAnsi" w:eastAsia="Calibri" w:hAnsiTheme="minorHAnsi"/>
          <w:iCs/>
          <w:color w:val="000000"/>
        </w:rPr>
        <w:t>W trakcie realizacji umowy Zamawiający</w:t>
      </w:r>
      <w:r w:rsidRPr="00C30C0A">
        <w:rPr>
          <w:rFonts w:asciiTheme="minorHAnsi" w:eastAsia="Calibri" w:hAnsiTheme="minorHAnsi"/>
          <w:color w:val="000000"/>
        </w:rPr>
        <w:t xml:space="preserve"> uprawniony jest do wykonywania czynności kontrolnych odnośnie spełniania przez Wykonawcę lub podwykonawcę wymogu zatrudnienia na podstawie umowy o pracę osób wykonujących wskazane w ust. 3 powyżej czynności. Zamawiający uprawniony jest w szczególności do:</w:t>
      </w:r>
    </w:p>
    <w:p w14:paraId="68785690" w14:textId="77777777" w:rsidR="000E5BCD" w:rsidRPr="00C30C0A" w:rsidRDefault="000E5BCD" w:rsidP="002A217A">
      <w:pPr>
        <w:numPr>
          <w:ilvl w:val="0"/>
          <w:numId w:val="79"/>
        </w:numPr>
        <w:spacing w:before="1" w:line="276" w:lineRule="auto"/>
        <w:ind w:left="1418" w:hanging="284"/>
        <w:jc w:val="both"/>
        <w:outlineLvl w:val="0"/>
        <w:rPr>
          <w:rFonts w:asciiTheme="minorHAnsi" w:eastAsia="Calibri" w:hAnsiTheme="minorHAnsi"/>
          <w:color w:val="000000"/>
        </w:rPr>
      </w:pPr>
      <w:r w:rsidRPr="00C30C0A">
        <w:rPr>
          <w:rFonts w:asciiTheme="minorHAnsi" w:eastAsia="Calibri" w:hAnsiTheme="minorHAnsi"/>
          <w:color w:val="000000"/>
        </w:rPr>
        <w:t>żądania oświadczeń i dokumentów w zakresie potwierdzenia spełniania ww. wymogów i dokonywania ich oceny,</w:t>
      </w:r>
    </w:p>
    <w:p w14:paraId="6B9DB631" w14:textId="77777777" w:rsidR="000E5BCD" w:rsidRPr="00C30C0A" w:rsidRDefault="000E5BCD" w:rsidP="002A217A">
      <w:pPr>
        <w:numPr>
          <w:ilvl w:val="0"/>
          <w:numId w:val="79"/>
        </w:numPr>
        <w:spacing w:before="1" w:line="276" w:lineRule="auto"/>
        <w:ind w:left="1418" w:hanging="284"/>
        <w:jc w:val="both"/>
        <w:outlineLvl w:val="0"/>
        <w:rPr>
          <w:rFonts w:asciiTheme="minorHAnsi" w:eastAsia="Calibri" w:hAnsiTheme="minorHAnsi"/>
          <w:color w:val="000000"/>
        </w:rPr>
      </w:pPr>
      <w:r w:rsidRPr="00C30C0A">
        <w:rPr>
          <w:rFonts w:asciiTheme="minorHAnsi" w:eastAsia="Calibri" w:hAnsiTheme="minorHAnsi"/>
          <w:color w:val="000000"/>
        </w:rPr>
        <w:t>żądania wyjaśnień w przypadku wątpliwości w zakresie potwierdzenia spełniania ww. wymogów,</w:t>
      </w:r>
    </w:p>
    <w:p w14:paraId="1C635483" w14:textId="77777777" w:rsidR="000E5BCD" w:rsidRPr="00C30C0A" w:rsidRDefault="000E5BCD" w:rsidP="002A217A">
      <w:pPr>
        <w:numPr>
          <w:ilvl w:val="0"/>
          <w:numId w:val="79"/>
        </w:numPr>
        <w:spacing w:before="1" w:line="276" w:lineRule="auto"/>
        <w:ind w:left="1418" w:hanging="284"/>
        <w:jc w:val="both"/>
        <w:outlineLvl w:val="0"/>
        <w:rPr>
          <w:rFonts w:asciiTheme="minorHAnsi" w:eastAsia="Calibri" w:hAnsiTheme="minorHAnsi"/>
          <w:color w:val="000000"/>
        </w:rPr>
      </w:pPr>
      <w:r w:rsidRPr="00C30C0A">
        <w:rPr>
          <w:rFonts w:asciiTheme="minorHAnsi" w:eastAsia="Calibri" w:hAnsiTheme="minorHAnsi"/>
          <w:color w:val="000000"/>
        </w:rPr>
        <w:lastRenderedPageBreak/>
        <w:t>kontroli spełnienia wymagania.</w:t>
      </w:r>
    </w:p>
    <w:p w14:paraId="29ADEFD8" w14:textId="77777777" w:rsidR="000E5BCD" w:rsidRPr="00C30C0A" w:rsidRDefault="000E5BCD" w:rsidP="002A217A">
      <w:pPr>
        <w:pStyle w:val="Akapitzlist"/>
        <w:numPr>
          <w:ilvl w:val="0"/>
          <w:numId w:val="86"/>
        </w:numPr>
        <w:spacing w:before="1" w:line="276" w:lineRule="auto"/>
        <w:outlineLvl w:val="0"/>
        <w:rPr>
          <w:rFonts w:asciiTheme="minorHAnsi" w:eastAsia="Calibri" w:hAnsiTheme="minorHAnsi"/>
          <w:color w:val="000000"/>
        </w:rPr>
      </w:pPr>
      <w:r w:rsidRPr="00C30C0A">
        <w:rPr>
          <w:rFonts w:asciiTheme="minorHAnsi" w:eastAsia="Calibri" w:hAnsiTheme="minorHAnsi"/>
          <w:color w:val="000000"/>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powyżej czynności:</w:t>
      </w:r>
    </w:p>
    <w:p w14:paraId="10D70B89" w14:textId="77777777" w:rsidR="000E5BCD" w:rsidRPr="00C30C0A" w:rsidRDefault="000E5BCD" w:rsidP="002A217A">
      <w:pPr>
        <w:numPr>
          <w:ilvl w:val="0"/>
          <w:numId w:val="80"/>
        </w:numPr>
        <w:spacing w:before="1" w:line="276" w:lineRule="auto"/>
        <w:ind w:left="1418" w:hanging="284"/>
        <w:jc w:val="both"/>
        <w:outlineLvl w:val="0"/>
        <w:rPr>
          <w:rFonts w:asciiTheme="minorHAnsi" w:eastAsia="Calibri" w:hAnsiTheme="minorHAnsi"/>
          <w:color w:val="000000"/>
        </w:rPr>
      </w:pPr>
      <w:r w:rsidRPr="00C30C0A">
        <w:rPr>
          <w:rFonts w:asciiTheme="minorHAnsi" w:eastAsia="Calibri" w:hAnsiTheme="minorHAnsi"/>
          <w:color w:val="000000"/>
        </w:rPr>
        <w:t>oświadczenie zatrudnionego pracownika o zatrudnieniu na podstawie umowy o pracę; oświadczenie to powinno zawierać w szczególności: dokładne określenie pracownika składającego oświadczenie (imię, nazwisko), datę złożenia oświadczenia, rodzaju umowy o pracę, wymiaru etatu, zakres obowiązków pracownika, podpis składającego oświadczenie;</w:t>
      </w:r>
    </w:p>
    <w:p w14:paraId="24E246FC" w14:textId="77777777" w:rsidR="000E5BCD" w:rsidRPr="00C30C0A" w:rsidRDefault="000E5BCD" w:rsidP="002A217A">
      <w:pPr>
        <w:numPr>
          <w:ilvl w:val="0"/>
          <w:numId w:val="80"/>
        </w:numPr>
        <w:spacing w:before="1" w:line="276" w:lineRule="auto"/>
        <w:ind w:left="1418" w:hanging="284"/>
        <w:jc w:val="both"/>
        <w:outlineLvl w:val="0"/>
        <w:rPr>
          <w:rFonts w:asciiTheme="minorHAnsi" w:eastAsia="Calibri" w:hAnsiTheme="minorHAnsi"/>
          <w:color w:val="000000"/>
        </w:rPr>
      </w:pPr>
      <w:r w:rsidRPr="00C30C0A">
        <w:rPr>
          <w:rFonts w:asciiTheme="minorHAnsi" w:eastAsia="Calibri" w:hAnsiTheme="minorHAnsi"/>
          <w:color w:val="00000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zakresu obowiązków pracownika, rodzaju umowy o pracę i wymiaru etatu oraz podpis osoby uprawnionej do złożenia oświadczenia w imieniu Wykonawcy lub podwykonawcy;</w:t>
      </w:r>
    </w:p>
    <w:p w14:paraId="17C9FE93" w14:textId="77777777" w:rsidR="000E5BCD" w:rsidRPr="00C30C0A" w:rsidRDefault="000E5BCD" w:rsidP="002A217A">
      <w:pPr>
        <w:numPr>
          <w:ilvl w:val="0"/>
          <w:numId w:val="80"/>
        </w:numPr>
        <w:spacing w:before="1" w:line="276" w:lineRule="auto"/>
        <w:ind w:left="1418" w:hanging="284"/>
        <w:jc w:val="both"/>
        <w:outlineLvl w:val="0"/>
        <w:rPr>
          <w:rFonts w:asciiTheme="minorHAnsi" w:eastAsia="Calibri" w:hAnsiTheme="minorHAnsi"/>
          <w:color w:val="000000"/>
        </w:rPr>
      </w:pPr>
      <w:r w:rsidRPr="00C30C0A">
        <w:rPr>
          <w:rFonts w:asciiTheme="minorHAnsi" w:eastAsia="Calibri" w:hAnsiTheme="minorHAnsi"/>
          <w:color w:val="00000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p>
    <w:p w14:paraId="3B381CC1" w14:textId="77777777" w:rsidR="000E5BCD" w:rsidRPr="00C30C0A" w:rsidRDefault="000E5BCD" w:rsidP="00444BDC">
      <w:pPr>
        <w:numPr>
          <w:ilvl w:val="0"/>
          <w:numId w:val="86"/>
        </w:numPr>
        <w:spacing w:before="1" w:line="276" w:lineRule="auto"/>
        <w:ind w:left="426" w:hanging="426"/>
        <w:jc w:val="both"/>
        <w:outlineLvl w:val="0"/>
        <w:rPr>
          <w:rFonts w:asciiTheme="minorHAnsi" w:eastAsia="Calibri" w:hAnsiTheme="minorHAnsi"/>
          <w:color w:val="000000"/>
        </w:rPr>
      </w:pPr>
      <w:r w:rsidRPr="00C30C0A">
        <w:rPr>
          <w:rFonts w:asciiTheme="minorHAnsi" w:eastAsia="Calibri" w:hAnsiTheme="minorHAnsi"/>
          <w:color w:val="000000"/>
        </w:rPr>
        <w:t xml:space="preserve">Dokumenty wskazane wyżej powinny zostać zanonimizowane w sposób zapewniający ochronę danych osobowych pracowników, zgodnie z przepisami ustawy z dnia 10 maja 2018 r. o ochronie danych osobowych (Dz. U. z 2019 r. poz. 1781 z </w:t>
      </w:r>
      <w:proofErr w:type="spellStart"/>
      <w:r w:rsidRPr="00C30C0A">
        <w:rPr>
          <w:rFonts w:asciiTheme="minorHAnsi" w:eastAsia="Calibri" w:hAnsiTheme="minorHAnsi"/>
          <w:color w:val="000000"/>
        </w:rPr>
        <w:t>późn</w:t>
      </w:r>
      <w:proofErr w:type="spellEnd"/>
      <w:r w:rsidRPr="00C30C0A">
        <w:rPr>
          <w:rFonts w:asciiTheme="minorHAnsi" w:eastAsia="Calibri" w:hAnsiTheme="minorHAnsi"/>
          <w:color w:val="000000"/>
        </w:rPr>
        <w:t>. zm.) oraz regulacji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w szczególności bez adresów, nr PESEL pracowników. Informacje takie jak: imię i nazwisko, data zawarcia umowy, rodzaj umowy o pracę i wymiar etatu, zakres obowiązków winny być możliwe do zidentyfikowania. Wykonawca zobowiązany jest dopełnić wszelkich formalności przewidzianych prawem, w szczególności ogólnego wyżej wymienionego rozporządzenia o ochronie danych osobowych, umożliwiających przekazanie Zamawiającemu danych w szczególności w postaci imienia i nazwiska.</w:t>
      </w:r>
    </w:p>
    <w:p w14:paraId="51509086" w14:textId="4F322193" w:rsidR="002A217A" w:rsidRPr="002A217A" w:rsidRDefault="000E5BCD" w:rsidP="002A217A">
      <w:pPr>
        <w:widowControl/>
        <w:numPr>
          <w:ilvl w:val="0"/>
          <w:numId w:val="86"/>
        </w:numPr>
        <w:autoSpaceDE/>
        <w:autoSpaceDN/>
        <w:spacing w:line="276" w:lineRule="auto"/>
        <w:jc w:val="both"/>
        <w:rPr>
          <w:rFonts w:asciiTheme="minorHAnsi" w:hAnsiTheme="minorHAnsi"/>
          <w:b/>
          <w:bCs/>
          <w:lang w:bidi="pl-PL"/>
        </w:rPr>
      </w:pPr>
      <w:r w:rsidRPr="002A217A">
        <w:rPr>
          <w:rFonts w:asciiTheme="minorHAnsi" w:hAnsiTheme="minorHAnsi"/>
          <w:bCs/>
        </w:rPr>
        <w:t xml:space="preserve">W przypadku naruszenia postanowień dotyczących obowiązku zatrudnienia na podstawie umowy o pracę, Zamawiający </w:t>
      </w:r>
      <w:r w:rsidR="002A217A" w:rsidRPr="002A217A">
        <w:rPr>
          <w:rFonts w:asciiTheme="minorHAnsi" w:hAnsiTheme="minorHAnsi"/>
          <w:bCs/>
        </w:rPr>
        <w:t>obciąży Wykonawcę karą umowną w wysokości 500 zł (słownie: pięćset złotych) za każdorazowe niedopełnienia przez Wykonawcę wymogu zatrudniania pracowników wykonujących czynności na podstawie umowy o pracę (obowiązujących w chwili stwierdzenia przez Zamawiającego niedopełnienia przez Wykonawcę wymogu zatrudniania pracowników wykonujących czynności na podstawie umowy o pracę w rozumieniu przepisów Kodeksu pracy).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 wykonującej ww. czynności.</w:t>
      </w:r>
    </w:p>
    <w:p w14:paraId="78A439DC" w14:textId="513EE223" w:rsidR="000E5BCD" w:rsidRDefault="000E5BCD" w:rsidP="002A217A">
      <w:pPr>
        <w:widowControl/>
        <w:autoSpaceDE/>
        <w:autoSpaceDN/>
        <w:spacing w:line="276" w:lineRule="auto"/>
        <w:ind w:left="360"/>
        <w:jc w:val="both"/>
        <w:rPr>
          <w:rFonts w:asciiTheme="minorHAnsi" w:hAnsiTheme="minorHAnsi"/>
          <w:b/>
        </w:rPr>
      </w:pPr>
    </w:p>
    <w:p w14:paraId="74763B78" w14:textId="77777777" w:rsidR="002A217A" w:rsidRPr="002A217A" w:rsidRDefault="002A217A" w:rsidP="002A217A">
      <w:pPr>
        <w:widowControl/>
        <w:autoSpaceDE/>
        <w:autoSpaceDN/>
        <w:spacing w:line="276" w:lineRule="auto"/>
        <w:ind w:left="360"/>
        <w:jc w:val="both"/>
        <w:rPr>
          <w:rFonts w:asciiTheme="minorHAnsi" w:hAnsiTheme="minorHAnsi"/>
          <w:b/>
        </w:rPr>
      </w:pPr>
    </w:p>
    <w:p w14:paraId="6D03BF41" w14:textId="77777777" w:rsidR="00B06981" w:rsidRPr="00C30C0A" w:rsidRDefault="00B06981" w:rsidP="000E5BCD">
      <w:pPr>
        <w:spacing w:line="276" w:lineRule="auto"/>
        <w:jc w:val="both"/>
        <w:rPr>
          <w:rFonts w:asciiTheme="minorHAnsi" w:hAnsiTheme="minorHAnsi"/>
          <w:b/>
        </w:rPr>
      </w:pPr>
    </w:p>
    <w:p w14:paraId="4F4C9380" w14:textId="77777777" w:rsidR="000E5BCD" w:rsidRPr="00C30C0A" w:rsidRDefault="000E5BCD" w:rsidP="000E5BCD">
      <w:pPr>
        <w:spacing w:line="276" w:lineRule="auto"/>
        <w:jc w:val="center"/>
        <w:rPr>
          <w:rFonts w:asciiTheme="minorHAnsi" w:hAnsiTheme="minorHAnsi"/>
          <w:b/>
        </w:rPr>
      </w:pPr>
      <w:r w:rsidRPr="00C30C0A">
        <w:rPr>
          <w:rFonts w:asciiTheme="minorHAnsi" w:hAnsiTheme="minorHAnsi"/>
          <w:b/>
        </w:rPr>
        <w:lastRenderedPageBreak/>
        <w:t>§ 8</w:t>
      </w:r>
    </w:p>
    <w:p w14:paraId="47C3629A" w14:textId="77777777" w:rsidR="000E5BCD" w:rsidRPr="00C30C0A" w:rsidRDefault="000E5BCD" w:rsidP="00444BDC">
      <w:pPr>
        <w:pStyle w:val="Akapitzlist"/>
        <w:widowControl/>
        <w:numPr>
          <w:ilvl w:val="0"/>
          <w:numId w:val="95"/>
        </w:numPr>
        <w:tabs>
          <w:tab w:val="left" w:pos="284"/>
        </w:tabs>
        <w:adjustRightInd w:val="0"/>
        <w:spacing w:beforeLines="20" w:before="48" w:afterLines="20" w:after="48" w:line="276" w:lineRule="auto"/>
        <w:rPr>
          <w:rFonts w:asciiTheme="minorHAnsi" w:hAnsiTheme="minorHAnsi" w:cstheme="minorHAnsi"/>
          <w:color w:val="000000"/>
        </w:rPr>
      </w:pPr>
      <w:r w:rsidRPr="00C30C0A">
        <w:rPr>
          <w:rFonts w:asciiTheme="minorHAnsi" w:hAnsiTheme="minorHAnsi" w:cstheme="minorHAnsi"/>
          <w:color w:val="000000"/>
        </w:rPr>
        <w:t>Wykonawca może powierzyć wykonanie działań realizowanych w ramach umowy podwykonawcy.</w:t>
      </w:r>
    </w:p>
    <w:p w14:paraId="2DAA8444" w14:textId="77777777" w:rsidR="000E5BCD" w:rsidRPr="00C30C0A" w:rsidRDefault="000E5BCD" w:rsidP="00444BDC">
      <w:pPr>
        <w:pStyle w:val="Akapitzlist"/>
        <w:widowControl/>
        <w:numPr>
          <w:ilvl w:val="0"/>
          <w:numId w:val="95"/>
        </w:numPr>
        <w:tabs>
          <w:tab w:val="left" w:pos="284"/>
        </w:tabs>
        <w:adjustRightInd w:val="0"/>
        <w:spacing w:beforeLines="20" w:before="48" w:afterLines="20" w:after="48" w:line="276" w:lineRule="auto"/>
        <w:rPr>
          <w:rFonts w:asciiTheme="minorHAnsi" w:hAnsiTheme="minorHAnsi" w:cstheme="minorHAnsi"/>
          <w:color w:val="000000"/>
        </w:rPr>
      </w:pPr>
      <w:r w:rsidRPr="00C30C0A">
        <w:rPr>
          <w:rFonts w:asciiTheme="minorHAnsi" w:hAnsiTheme="minorHAnsi" w:cstheme="minorHAnsi"/>
          <w:color w:val="000000"/>
        </w:rPr>
        <w:t xml:space="preserve">W przypadku wskazania przez Wykonawcę w ofercie zakresu zamówienia powierzonego podwykonawcy, oraz podania nazw ewentualnych podwykonawców Wykonawca nie może rozszerzyć podwykonawstwa poza zakres wskazany w ofercie oraz rozszerzyć podwykonawstwa </w:t>
      </w:r>
      <w:r w:rsidRPr="00C30C0A">
        <w:rPr>
          <w:rFonts w:asciiTheme="minorHAnsi" w:hAnsiTheme="minorHAnsi" w:cstheme="minorHAnsi"/>
          <w:color w:val="000000"/>
        </w:rPr>
        <w:br/>
        <w:t>o firmy inne niż wskazane w ofercie bez pisemnej zgody Zamawiającego, pod rygorem nieważności.</w:t>
      </w:r>
    </w:p>
    <w:p w14:paraId="01A0E1C6" w14:textId="77777777" w:rsidR="000E5BCD" w:rsidRPr="00C30C0A" w:rsidRDefault="000E5BCD" w:rsidP="00444BDC">
      <w:pPr>
        <w:pStyle w:val="Akapitzlist"/>
        <w:widowControl/>
        <w:numPr>
          <w:ilvl w:val="0"/>
          <w:numId w:val="95"/>
        </w:numPr>
        <w:tabs>
          <w:tab w:val="left" w:pos="284"/>
        </w:tabs>
        <w:adjustRightInd w:val="0"/>
        <w:spacing w:beforeLines="20" w:before="48" w:afterLines="20" w:after="48" w:line="276" w:lineRule="auto"/>
        <w:rPr>
          <w:rFonts w:asciiTheme="minorHAnsi" w:hAnsiTheme="minorHAnsi" w:cstheme="minorHAnsi"/>
          <w:color w:val="000000"/>
        </w:rPr>
      </w:pPr>
      <w:r w:rsidRPr="00C30C0A">
        <w:rPr>
          <w:rFonts w:asciiTheme="minorHAnsi" w:hAnsiTheme="minorHAnsi" w:cstheme="minorHAnsi"/>
          <w:color w:val="000000"/>
        </w:rPr>
        <w:t>Wszelkie zapisy umowy odnoszące się do Wykonawcy stosuje się odpowiednio do wszystkich podwykonawców, za których działania lub zaniechania Wykonawca ponosi odpowiedzialność na zasadzie ryzyka.</w:t>
      </w:r>
    </w:p>
    <w:p w14:paraId="14021DD5" w14:textId="77777777" w:rsidR="000E5BCD" w:rsidRPr="00C30C0A" w:rsidRDefault="000E5BCD" w:rsidP="00444BDC">
      <w:pPr>
        <w:pStyle w:val="Akapitzlist"/>
        <w:widowControl/>
        <w:numPr>
          <w:ilvl w:val="0"/>
          <w:numId w:val="95"/>
        </w:numPr>
        <w:tabs>
          <w:tab w:val="left" w:pos="284"/>
        </w:tabs>
        <w:adjustRightInd w:val="0"/>
        <w:spacing w:beforeLines="20" w:before="48" w:afterLines="20" w:after="48" w:line="276" w:lineRule="auto"/>
        <w:rPr>
          <w:rFonts w:asciiTheme="minorHAnsi" w:hAnsiTheme="minorHAnsi" w:cstheme="minorHAnsi"/>
          <w:color w:val="000000"/>
        </w:rPr>
      </w:pPr>
      <w:r w:rsidRPr="00C30C0A">
        <w:rPr>
          <w:rFonts w:asciiTheme="minorHAnsi" w:hAnsiTheme="minorHAnsi" w:cstheme="minorHAnsi"/>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03F3100" w14:textId="77777777" w:rsidR="000E5BCD" w:rsidRPr="00C30C0A" w:rsidRDefault="000E5BCD" w:rsidP="00444BDC">
      <w:pPr>
        <w:pStyle w:val="Akapitzlist"/>
        <w:widowControl/>
        <w:numPr>
          <w:ilvl w:val="0"/>
          <w:numId w:val="95"/>
        </w:numPr>
        <w:tabs>
          <w:tab w:val="left" w:pos="284"/>
        </w:tabs>
        <w:adjustRightInd w:val="0"/>
        <w:spacing w:beforeLines="20" w:before="48" w:afterLines="20" w:after="48" w:line="276" w:lineRule="auto"/>
        <w:rPr>
          <w:rFonts w:asciiTheme="minorHAnsi" w:hAnsiTheme="minorHAnsi" w:cstheme="minorHAnsi"/>
          <w:color w:val="000000"/>
        </w:rPr>
      </w:pPr>
      <w:r w:rsidRPr="00C30C0A">
        <w:rPr>
          <w:rFonts w:asciiTheme="minorHAnsi" w:hAnsiTheme="minorHAnsi" w:cstheme="minorHAnsi"/>
          <w:color w:val="000000"/>
        </w:rPr>
        <w:t>W razie naruszenia przez Wykonawcę postanowień ust. 2, Zamawiający może odstąpić od umowy ze skutkiem natychmiastowym na podstawie i zasadach określonych w § 10 ust. 1 pkt 4 umowy.</w:t>
      </w:r>
    </w:p>
    <w:p w14:paraId="034789F5" w14:textId="77777777" w:rsidR="000E5BCD" w:rsidRPr="00C30C0A" w:rsidRDefault="000E5BCD" w:rsidP="00444BDC">
      <w:pPr>
        <w:pStyle w:val="Akapitzlist"/>
        <w:widowControl/>
        <w:numPr>
          <w:ilvl w:val="0"/>
          <w:numId w:val="95"/>
        </w:numPr>
        <w:tabs>
          <w:tab w:val="left" w:pos="284"/>
        </w:tabs>
        <w:adjustRightInd w:val="0"/>
        <w:spacing w:beforeLines="20" w:before="48" w:afterLines="20" w:after="48" w:line="276" w:lineRule="auto"/>
        <w:rPr>
          <w:rFonts w:asciiTheme="minorHAnsi" w:hAnsiTheme="minorHAnsi" w:cstheme="minorHAnsi"/>
          <w:color w:val="000000"/>
        </w:rPr>
      </w:pPr>
      <w:r w:rsidRPr="00C30C0A">
        <w:rPr>
          <w:rFonts w:asciiTheme="minorHAnsi" w:hAnsiTheme="minorHAnsi" w:cstheme="minorHAnsi"/>
          <w:color w:val="000000"/>
        </w:rPr>
        <w:t xml:space="preserve">Jeżeli zmiana albo rezygnacja z podwykonawcy dotyczy podmiotu, na którego zasoby wykonawca powoływał się, na zasadach określonych w art. 118 ust. 1 ustawy </w:t>
      </w:r>
      <w:proofErr w:type="spellStart"/>
      <w:r w:rsidRPr="00C30C0A">
        <w:rPr>
          <w:rFonts w:asciiTheme="minorHAnsi" w:hAnsiTheme="minorHAnsi" w:cstheme="minorHAnsi"/>
          <w:color w:val="000000"/>
        </w:rPr>
        <w:t>Pzp</w:t>
      </w:r>
      <w:proofErr w:type="spellEnd"/>
      <w:r w:rsidRPr="00C30C0A">
        <w:rPr>
          <w:rFonts w:asciiTheme="minorHAnsi" w:hAnsiTheme="minorHAnsi" w:cstheme="minorHAnsi"/>
          <w:color w:val="000000"/>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A8439A1" w14:textId="77777777" w:rsidR="000E5BCD" w:rsidRPr="00C30C0A" w:rsidRDefault="000E5BCD" w:rsidP="00444BDC">
      <w:pPr>
        <w:pStyle w:val="Akapitzlist"/>
        <w:widowControl/>
        <w:numPr>
          <w:ilvl w:val="0"/>
          <w:numId w:val="95"/>
        </w:numPr>
        <w:tabs>
          <w:tab w:val="left" w:pos="284"/>
        </w:tabs>
        <w:adjustRightInd w:val="0"/>
        <w:spacing w:beforeLines="20" w:before="48" w:afterLines="20" w:after="48" w:line="276" w:lineRule="auto"/>
        <w:rPr>
          <w:rFonts w:asciiTheme="minorHAnsi" w:hAnsiTheme="minorHAnsi" w:cstheme="minorHAnsi"/>
          <w:color w:val="000000"/>
        </w:rPr>
      </w:pPr>
      <w:r w:rsidRPr="00C30C0A">
        <w:rPr>
          <w:rFonts w:asciiTheme="minorHAnsi" w:hAnsiTheme="minorHAnsi" w:cstheme="minorHAnsi"/>
          <w:color w:val="000000"/>
        </w:rPr>
        <w:t xml:space="preserve">W przypadku, w którym Zamawiający żądał informacji, o których mowa w art. 462 ust. 3 Zamawiający może badać, czy nie zachodzą wobec podwykonawcy niebędącego podmiotem udostępniającym zasoby podstawy wykluczenia, o których mowa w art. 108 i art. 109 ustawy </w:t>
      </w:r>
      <w:proofErr w:type="spellStart"/>
      <w:r w:rsidRPr="00C30C0A">
        <w:rPr>
          <w:rFonts w:asciiTheme="minorHAnsi" w:hAnsiTheme="minorHAnsi" w:cstheme="minorHAnsi"/>
          <w:color w:val="000000"/>
        </w:rPr>
        <w:t>Pzp</w:t>
      </w:r>
      <w:proofErr w:type="spellEnd"/>
      <w:r w:rsidRPr="00C30C0A">
        <w:rPr>
          <w:rFonts w:asciiTheme="minorHAnsi" w:hAnsiTheme="minorHAnsi" w:cstheme="minorHAnsi"/>
          <w:color w:val="000000"/>
        </w:rPr>
        <w:t xml:space="preserve">, o ile przewidział to w dokumentach zamówienia. Wykonawca na żądanie zamawiającego przedstawia oświadczenie, o którym mowa w art. 125 ust. 1 ustawy </w:t>
      </w:r>
      <w:proofErr w:type="spellStart"/>
      <w:r w:rsidRPr="00C30C0A">
        <w:rPr>
          <w:rFonts w:asciiTheme="minorHAnsi" w:hAnsiTheme="minorHAnsi" w:cstheme="minorHAnsi"/>
          <w:color w:val="000000"/>
        </w:rPr>
        <w:t>Pzp</w:t>
      </w:r>
      <w:proofErr w:type="spellEnd"/>
      <w:r w:rsidRPr="00C30C0A">
        <w:rPr>
          <w:rFonts w:asciiTheme="minorHAnsi" w:hAnsiTheme="minorHAnsi" w:cstheme="minorHAnsi"/>
          <w:color w:val="000000"/>
        </w:rPr>
        <w:t>, lub podmiotowe środki dowodowe dotyczące tego podwykonawcy.</w:t>
      </w:r>
    </w:p>
    <w:p w14:paraId="6DA3D1D5" w14:textId="77777777" w:rsidR="000E5BCD" w:rsidRPr="00C30C0A" w:rsidRDefault="000E5BCD" w:rsidP="00444BDC">
      <w:pPr>
        <w:pStyle w:val="Akapitzlist"/>
        <w:widowControl/>
        <w:numPr>
          <w:ilvl w:val="0"/>
          <w:numId w:val="95"/>
        </w:numPr>
        <w:tabs>
          <w:tab w:val="left" w:pos="284"/>
        </w:tabs>
        <w:adjustRightInd w:val="0"/>
        <w:spacing w:beforeLines="20" w:before="48" w:afterLines="20" w:after="48" w:line="276" w:lineRule="auto"/>
        <w:rPr>
          <w:rFonts w:asciiTheme="minorHAnsi" w:hAnsiTheme="minorHAnsi" w:cstheme="minorHAnsi"/>
          <w:color w:val="000000"/>
        </w:rPr>
      </w:pPr>
      <w:r w:rsidRPr="00C30C0A">
        <w:rPr>
          <w:rFonts w:asciiTheme="minorHAnsi" w:hAnsiTheme="minorHAnsi" w:cstheme="minorHAnsi"/>
          <w:color w:val="000000"/>
        </w:rPr>
        <w:t>Jeżeli Zamawiający stwierdzi, że wobec danego podwykonawcy zachodzą podstawy wykluczenia, Wykonawca obowiązany jest zastąpić tego podwykonawcę lub zrezygnować z powierzenia wykonania części zamówienia podwykonawcy.</w:t>
      </w:r>
    </w:p>
    <w:p w14:paraId="40B5C699" w14:textId="77777777" w:rsidR="000E5BCD" w:rsidRPr="00C30C0A" w:rsidRDefault="000E5BCD" w:rsidP="00444BDC">
      <w:pPr>
        <w:pStyle w:val="Akapitzlist"/>
        <w:widowControl/>
        <w:numPr>
          <w:ilvl w:val="0"/>
          <w:numId w:val="95"/>
        </w:numPr>
        <w:tabs>
          <w:tab w:val="left" w:pos="284"/>
        </w:tabs>
        <w:adjustRightInd w:val="0"/>
        <w:spacing w:beforeLines="20" w:before="48" w:afterLines="20" w:after="48" w:line="276" w:lineRule="auto"/>
        <w:rPr>
          <w:rFonts w:asciiTheme="minorHAnsi" w:hAnsiTheme="minorHAnsi" w:cstheme="minorHAnsi"/>
          <w:color w:val="000000"/>
        </w:rPr>
      </w:pPr>
      <w:r w:rsidRPr="00C30C0A">
        <w:rPr>
          <w:rFonts w:asciiTheme="minorHAnsi" w:hAnsiTheme="minorHAnsi" w:cstheme="minorHAnsi"/>
          <w:color w:val="000000"/>
        </w:rPr>
        <w:t xml:space="preserve">Powierzenie wykonania części zamówienia podwykonawcom nie zwalnia Wykonawcy </w:t>
      </w:r>
      <w:r w:rsidRPr="00C30C0A">
        <w:rPr>
          <w:rFonts w:asciiTheme="minorHAnsi" w:hAnsiTheme="minorHAnsi" w:cstheme="minorHAnsi"/>
          <w:color w:val="000000"/>
        </w:rPr>
        <w:br/>
        <w:t>z odpowiedzialności za należyte wykonanie tego zamówienia.</w:t>
      </w:r>
    </w:p>
    <w:p w14:paraId="1890BCEB" w14:textId="77777777" w:rsidR="000E5BCD" w:rsidRPr="00C30C0A" w:rsidRDefault="000E5BCD" w:rsidP="000E5BCD">
      <w:pPr>
        <w:spacing w:line="276" w:lineRule="auto"/>
        <w:jc w:val="both"/>
        <w:rPr>
          <w:rFonts w:asciiTheme="minorHAnsi" w:hAnsiTheme="minorHAnsi"/>
          <w:b/>
        </w:rPr>
      </w:pPr>
    </w:p>
    <w:p w14:paraId="03AC34FA" w14:textId="77777777" w:rsidR="000E5BCD" w:rsidRPr="00C30C0A" w:rsidRDefault="000E5BCD" w:rsidP="000E5BCD">
      <w:pPr>
        <w:spacing w:line="276" w:lineRule="auto"/>
        <w:jc w:val="center"/>
        <w:rPr>
          <w:rFonts w:asciiTheme="minorHAnsi" w:hAnsiTheme="minorHAnsi"/>
          <w:b/>
        </w:rPr>
      </w:pPr>
      <w:r w:rsidRPr="00C30C0A">
        <w:rPr>
          <w:rFonts w:asciiTheme="minorHAnsi" w:hAnsiTheme="minorHAnsi"/>
          <w:b/>
        </w:rPr>
        <w:t>§ 9</w:t>
      </w:r>
    </w:p>
    <w:p w14:paraId="007917BE" w14:textId="77777777" w:rsidR="000E5BCD" w:rsidRPr="00C30C0A" w:rsidRDefault="000E5BCD" w:rsidP="00444BDC">
      <w:pPr>
        <w:pStyle w:val="Akapitzlist"/>
        <w:widowControl/>
        <w:numPr>
          <w:ilvl w:val="0"/>
          <w:numId w:val="94"/>
        </w:numPr>
        <w:autoSpaceDE/>
        <w:autoSpaceDN/>
        <w:spacing w:before="0" w:line="276" w:lineRule="auto"/>
        <w:rPr>
          <w:rFonts w:asciiTheme="minorHAnsi" w:hAnsiTheme="minorHAnsi"/>
          <w:bCs/>
        </w:rPr>
      </w:pPr>
      <w:r w:rsidRPr="00C30C0A">
        <w:rPr>
          <w:rFonts w:asciiTheme="minorHAnsi" w:hAnsiTheme="minorHAnsi"/>
          <w:bCs/>
        </w:rPr>
        <w:t>Zamawiający naliczy Wykonawcy karę umowną za:</w:t>
      </w:r>
    </w:p>
    <w:p w14:paraId="40907AFD" w14:textId="77777777" w:rsidR="000E5BCD" w:rsidRPr="00C30C0A" w:rsidRDefault="000E5BCD" w:rsidP="00444BDC">
      <w:pPr>
        <w:pStyle w:val="Akapitzlist"/>
        <w:widowControl/>
        <w:numPr>
          <w:ilvl w:val="1"/>
          <w:numId w:val="94"/>
        </w:numPr>
        <w:autoSpaceDE/>
        <w:autoSpaceDN/>
        <w:spacing w:before="0" w:line="276" w:lineRule="auto"/>
        <w:rPr>
          <w:rFonts w:asciiTheme="minorHAnsi" w:hAnsiTheme="minorHAnsi"/>
          <w:bCs/>
        </w:rPr>
      </w:pPr>
      <w:r w:rsidRPr="00C30C0A">
        <w:rPr>
          <w:rFonts w:asciiTheme="minorHAnsi" w:hAnsiTheme="minorHAnsi"/>
          <w:bCs/>
        </w:rPr>
        <w:t>odstąpienie od umowy przez Zamawiającego lub Wykonawcę z powodów leżących po stronie Wykonawcy – w wysokości 20% wynagrodzenia brutto określonego w § 4 ust. 1 umowy, a w przypadku częściowego odstąpienia od umowy w wysokości 20% wynagrodzenia brutto obliczonego w stosunku do nierealizowanej w wyniku odstąpienia części umowy;</w:t>
      </w:r>
    </w:p>
    <w:p w14:paraId="01CB00C6" w14:textId="77777777" w:rsidR="000E5BCD" w:rsidRPr="00C30C0A" w:rsidRDefault="000E5BCD" w:rsidP="00444BDC">
      <w:pPr>
        <w:pStyle w:val="Akapitzlist"/>
        <w:widowControl/>
        <w:numPr>
          <w:ilvl w:val="1"/>
          <w:numId w:val="94"/>
        </w:numPr>
        <w:autoSpaceDE/>
        <w:autoSpaceDN/>
        <w:spacing w:before="0" w:line="276" w:lineRule="auto"/>
        <w:rPr>
          <w:rFonts w:asciiTheme="minorHAnsi" w:hAnsiTheme="minorHAnsi"/>
          <w:bCs/>
        </w:rPr>
      </w:pPr>
      <w:r w:rsidRPr="00C30C0A">
        <w:rPr>
          <w:rFonts w:asciiTheme="minorHAnsi" w:hAnsiTheme="minorHAnsi"/>
          <w:bCs/>
        </w:rPr>
        <w:t xml:space="preserve">zwłokę w stosunku do końcowego terminu obowiązywania umowy określonego w § 2 – </w:t>
      </w:r>
      <w:r w:rsidRPr="00C30C0A">
        <w:rPr>
          <w:rFonts w:asciiTheme="minorHAnsi" w:hAnsiTheme="minorHAnsi"/>
          <w:bCs/>
        </w:rPr>
        <w:br/>
        <w:t>w wysokości 0,5% wynagrodzenia brutto określonego w § 4 ust. 1 za każdy dzień zwłoki;</w:t>
      </w:r>
    </w:p>
    <w:p w14:paraId="63E96818" w14:textId="77777777" w:rsidR="000E5BCD" w:rsidRPr="00C30C0A" w:rsidRDefault="000E5BCD" w:rsidP="00444BDC">
      <w:pPr>
        <w:pStyle w:val="Akapitzlist"/>
        <w:widowControl/>
        <w:numPr>
          <w:ilvl w:val="1"/>
          <w:numId w:val="94"/>
        </w:numPr>
        <w:autoSpaceDE/>
        <w:autoSpaceDN/>
        <w:spacing w:before="0" w:line="276" w:lineRule="auto"/>
        <w:rPr>
          <w:rFonts w:asciiTheme="minorHAnsi" w:hAnsiTheme="minorHAnsi"/>
          <w:bCs/>
        </w:rPr>
      </w:pPr>
      <w:r w:rsidRPr="00C30C0A">
        <w:rPr>
          <w:rFonts w:asciiTheme="minorHAnsi" w:hAnsiTheme="minorHAnsi"/>
          <w:bCs/>
        </w:rPr>
        <w:t xml:space="preserve">zwłokę w stosunku do terminów zastrzeżonych Wykonawcy w OPZ – każdorazowo </w:t>
      </w:r>
      <w:r w:rsidRPr="00C30C0A">
        <w:rPr>
          <w:rFonts w:asciiTheme="minorHAnsi" w:hAnsiTheme="minorHAnsi"/>
          <w:bCs/>
        </w:rPr>
        <w:br/>
        <w:t>w wysokości 0,1% wynagrodzenia brutto określonego w § 4 ust. 1 za każdy dzień zwłoki;</w:t>
      </w:r>
    </w:p>
    <w:p w14:paraId="0C4B5B75" w14:textId="77777777" w:rsidR="000E5BCD" w:rsidRPr="00C30C0A" w:rsidRDefault="000E5BCD" w:rsidP="00444BDC">
      <w:pPr>
        <w:pStyle w:val="Akapitzlist"/>
        <w:widowControl/>
        <w:numPr>
          <w:ilvl w:val="1"/>
          <w:numId w:val="94"/>
        </w:numPr>
        <w:autoSpaceDE/>
        <w:autoSpaceDN/>
        <w:spacing w:before="0" w:line="276" w:lineRule="auto"/>
        <w:rPr>
          <w:rFonts w:asciiTheme="minorHAnsi" w:hAnsiTheme="minorHAnsi"/>
          <w:bCs/>
        </w:rPr>
      </w:pPr>
      <w:r w:rsidRPr="00C30C0A">
        <w:rPr>
          <w:rFonts w:asciiTheme="minorHAnsi" w:hAnsiTheme="minorHAnsi"/>
          <w:bCs/>
        </w:rPr>
        <w:lastRenderedPageBreak/>
        <w:t xml:space="preserve">nienależyte wykonanie umowy – w wysokości 10 % wynagrodzenia brutto, określonego </w:t>
      </w:r>
      <w:r w:rsidRPr="00C30C0A">
        <w:rPr>
          <w:rFonts w:asciiTheme="minorHAnsi" w:hAnsiTheme="minorHAnsi"/>
          <w:bCs/>
        </w:rPr>
        <w:br/>
        <w:t>w § 4 ust. 1, przez nienależyte wykonanie umowy należy rozumieć wykonanie umowy niezgodnie z zapisami umowy lub wskazaniami Zamawiającego.</w:t>
      </w:r>
    </w:p>
    <w:p w14:paraId="42004FDA" w14:textId="77777777" w:rsidR="000E5BCD" w:rsidRPr="00C30C0A" w:rsidRDefault="000E5BCD" w:rsidP="00444BDC">
      <w:pPr>
        <w:pStyle w:val="Akapitzlist"/>
        <w:widowControl/>
        <w:numPr>
          <w:ilvl w:val="0"/>
          <w:numId w:val="94"/>
        </w:numPr>
        <w:autoSpaceDE/>
        <w:autoSpaceDN/>
        <w:spacing w:before="0" w:line="276" w:lineRule="auto"/>
        <w:rPr>
          <w:rFonts w:asciiTheme="minorHAnsi" w:hAnsiTheme="minorHAnsi"/>
          <w:bCs/>
        </w:rPr>
      </w:pPr>
      <w:r w:rsidRPr="00C30C0A">
        <w:rPr>
          <w:rFonts w:asciiTheme="minorHAnsi" w:hAnsiTheme="minorHAnsi"/>
          <w:bCs/>
        </w:rPr>
        <w:t>Kary umowne mogą być łączone i naliczane maksymalnie do 20% wysokości wynagrodzenia określonego w § 4 ust. 1.</w:t>
      </w:r>
    </w:p>
    <w:p w14:paraId="21042874" w14:textId="77777777" w:rsidR="000E5BCD" w:rsidRPr="00C30C0A" w:rsidRDefault="000E5BCD" w:rsidP="00444BDC">
      <w:pPr>
        <w:pStyle w:val="Akapitzlist"/>
        <w:widowControl/>
        <w:numPr>
          <w:ilvl w:val="0"/>
          <w:numId w:val="94"/>
        </w:numPr>
        <w:autoSpaceDE/>
        <w:autoSpaceDN/>
        <w:spacing w:before="0" w:line="276" w:lineRule="auto"/>
        <w:rPr>
          <w:rFonts w:asciiTheme="minorHAnsi" w:hAnsiTheme="minorHAnsi"/>
          <w:bCs/>
        </w:rPr>
      </w:pPr>
      <w:r w:rsidRPr="00C30C0A">
        <w:rPr>
          <w:rFonts w:asciiTheme="minorHAnsi" w:hAnsiTheme="minorHAnsi"/>
          <w:bCs/>
        </w:rPr>
        <w:t>Strony uzgadniają, że w razie naliczenia przez Zamawiającego kar umownych, Zamawiający może potrącić z wypłacanego Wykonawcy wynagrodzenia kwotę odpowiadającą wysokości tych kar i tak pomniejszone wynagrodzenie wypłacić Wykonawcy. Do potrącenia może dojść po uprzednim wezwaniu Wykonawcy do zapłaty kary umownej i upływie terminu przewidzianego na jej zapłatę, o ile przepisy prawa nie stanowią inaczej.</w:t>
      </w:r>
    </w:p>
    <w:p w14:paraId="37909DD8" w14:textId="77777777" w:rsidR="000E5BCD" w:rsidRPr="00C30C0A" w:rsidRDefault="000E5BCD" w:rsidP="00444BDC">
      <w:pPr>
        <w:pStyle w:val="Akapitzlist"/>
        <w:widowControl/>
        <w:numPr>
          <w:ilvl w:val="0"/>
          <w:numId w:val="94"/>
        </w:numPr>
        <w:autoSpaceDE/>
        <w:autoSpaceDN/>
        <w:spacing w:before="0" w:line="276" w:lineRule="auto"/>
        <w:rPr>
          <w:rFonts w:asciiTheme="minorHAnsi" w:hAnsiTheme="minorHAnsi"/>
          <w:bCs/>
        </w:rPr>
      </w:pPr>
      <w:r w:rsidRPr="00C30C0A">
        <w:rPr>
          <w:rFonts w:asciiTheme="minorHAnsi" w:hAnsiTheme="minorHAnsi"/>
          <w:bCs/>
        </w:rPr>
        <w:t>Zamawiający może dochodzić, na zasadach ogólnych, odszkodowań przewyższających zastrzeżone na jego rzecz kary umowne.</w:t>
      </w:r>
    </w:p>
    <w:p w14:paraId="420427AF" w14:textId="77777777" w:rsidR="000E5BCD" w:rsidRPr="00C30C0A" w:rsidRDefault="000E5BCD" w:rsidP="000E5BCD">
      <w:pPr>
        <w:spacing w:line="276" w:lineRule="auto"/>
        <w:jc w:val="both"/>
        <w:rPr>
          <w:rFonts w:asciiTheme="minorHAnsi" w:hAnsiTheme="minorHAnsi"/>
          <w:b/>
        </w:rPr>
      </w:pPr>
    </w:p>
    <w:p w14:paraId="3473319A" w14:textId="77777777" w:rsidR="000E5BCD" w:rsidRPr="00C30C0A" w:rsidRDefault="000E5BCD" w:rsidP="000E5BCD">
      <w:pPr>
        <w:spacing w:line="276" w:lineRule="auto"/>
        <w:jc w:val="center"/>
        <w:rPr>
          <w:rFonts w:asciiTheme="minorHAnsi" w:hAnsiTheme="minorHAnsi"/>
          <w:b/>
        </w:rPr>
      </w:pPr>
      <w:r w:rsidRPr="00C30C0A">
        <w:rPr>
          <w:rFonts w:asciiTheme="minorHAnsi" w:hAnsiTheme="minorHAnsi"/>
          <w:b/>
        </w:rPr>
        <w:t>§ 10</w:t>
      </w:r>
    </w:p>
    <w:p w14:paraId="4242B04B" w14:textId="77777777" w:rsidR="000E5BCD" w:rsidRPr="00C30C0A" w:rsidRDefault="000E5BCD" w:rsidP="00444BDC">
      <w:pPr>
        <w:pStyle w:val="Akapitzlist"/>
        <w:widowControl/>
        <w:numPr>
          <w:ilvl w:val="0"/>
          <w:numId w:val="93"/>
        </w:numPr>
        <w:autoSpaceDE/>
        <w:autoSpaceDN/>
        <w:spacing w:beforeLines="20" w:before="48" w:afterLines="20" w:after="48" w:line="276" w:lineRule="auto"/>
        <w:rPr>
          <w:rFonts w:asciiTheme="minorHAnsi" w:hAnsiTheme="minorHAnsi" w:cstheme="minorHAnsi"/>
        </w:rPr>
      </w:pPr>
      <w:r w:rsidRPr="00C30C0A">
        <w:rPr>
          <w:rFonts w:asciiTheme="minorHAnsi" w:hAnsiTheme="minorHAnsi" w:cstheme="minorHAnsi"/>
        </w:rPr>
        <w:t>Zamawiający uprawniony jest do odstąpienia od umowy ze skutkiem natychmiastowym, bez wyznaczania terminu dodatkowego,  w przypadku:</w:t>
      </w:r>
    </w:p>
    <w:p w14:paraId="137214CD" w14:textId="77777777" w:rsidR="000E5BCD" w:rsidRPr="00C30C0A" w:rsidRDefault="000E5BCD" w:rsidP="00444BDC">
      <w:pPr>
        <w:pStyle w:val="Akapitzlist"/>
        <w:widowControl/>
        <w:numPr>
          <w:ilvl w:val="1"/>
          <w:numId w:val="93"/>
        </w:numPr>
        <w:autoSpaceDE/>
        <w:autoSpaceDN/>
        <w:spacing w:beforeLines="20" w:before="48" w:afterLines="20" w:after="48" w:line="276" w:lineRule="auto"/>
        <w:rPr>
          <w:rFonts w:asciiTheme="minorHAnsi" w:hAnsiTheme="minorHAnsi" w:cstheme="minorHAnsi"/>
        </w:rPr>
      </w:pPr>
      <w:r w:rsidRPr="00C30C0A">
        <w:rPr>
          <w:rFonts w:asciiTheme="minorHAnsi" w:hAnsiTheme="minorHAnsi" w:cstheme="minorHAnsi"/>
        </w:rPr>
        <w:t xml:space="preserve">gdy Wykonawca nie wykonuje umowy lub wykonuje umowę w sposób sprzeczny z umową i nie przystępuje do realizacji umowy lub nie zmienia sposobu realizacji umowy, mimo wezwania go do tego przez Zamawiającego w terminie określonym w tym wezwaniu lub nie usunie uchybień, mimo wezwania przez Zamawiającego do usunięcia uchybień </w:t>
      </w:r>
      <w:r w:rsidRPr="00C30C0A">
        <w:rPr>
          <w:rFonts w:asciiTheme="minorHAnsi" w:hAnsiTheme="minorHAnsi" w:cstheme="minorHAnsi"/>
        </w:rPr>
        <w:br/>
        <w:t xml:space="preserve">w terminie określonym w wezwaniu – prawo odstąpienia może zostać zrealizowane </w:t>
      </w:r>
      <w:r w:rsidRPr="00C30C0A">
        <w:rPr>
          <w:rFonts w:asciiTheme="minorHAnsi" w:hAnsiTheme="minorHAnsi" w:cstheme="minorHAnsi"/>
        </w:rPr>
        <w:br/>
        <w:t>w terminie 30 dni od upływu terminu oznaczonego wezwaniem;</w:t>
      </w:r>
    </w:p>
    <w:p w14:paraId="1A94B100" w14:textId="77777777" w:rsidR="000E5BCD" w:rsidRPr="00C30C0A" w:rsidRDefault="000E5BCD" w:rsidP="00444BDC">
      <w:pPr>
        <w:pStyle w:val="Akapitzlist"/>
        <w:widowControl/>
        <w:numPr>
          <w:ilvl w:val="1"/>
          <w:numId w:val="93"/>
        </w:numPr>
        <w:autoSpaceDE/>
        <w:autoSpaceDN/>
        <w:spacing w:beforeLines="20" w:before="48" w:afterLines="20" w:after="48" w:line="276" w:lineRule="auto"/>
        <w:rPr>
          <w:rFonts w:asciiTheme="minorHAnsi" w:hAnsiTheme="minorHAnsi" w:cstheme="minorHAnsi"/>
        </w:rPr>
      </w:pPr>
      <w:r w:rsidRPr="00C30C0A">
        <w:rPr>
          <w:rFonts w:asciiTheme="minorHAnsi" w:hAnsiTheme="minorHAnsi" w:cstheme="minorHAnsi"/>
          <w:bCs/>
        </w:rPr>
        <w:t>gdy suma kar umownych, o których mowa w § 9 przekroczy 20% całkowitego wynagrodzenia brutto, o którym mowa w § 4 ust. 1 – prawo odstąpienia może zostać zrealizowane w terminie 30 dni od dnia w którym suma kar umownych przekroczy 20% wynagrodzenia brutto określonego w § 4 ust. 1;</w:t>
      </w:r>
    </w:p>
    <w:p w14:paraId="55570D23" w14:textId="77777777" w:rsidR="000E5BCD" w:rsidRPr="00C30C0A" w:rsidRDefault="000E5BCD" w:rsidP="00444BDC">
      <w:pPr>
        <w:pStyle w:val="Akapitzlist"/>
        <w:widowControl/>
        <w:numPr>
          <w:ilvl w:val="1"/>
          <w:numId w:val="93"/>
        </w:numPr>
        <w:autoSpaceDE/>
        <w:autoSpaceDN/>
        <w:spacing w:beforeLines="20" w:before="48" w:afterLines="20" w:after="48" w:line="276" w:lineRule="auto"/>
        <w:rPr>
          <w:rFonts w:asciiTheme="minorHAnsi" w:hAnsiTheme="minorHAnsi" w:cstheme="minorHAnsi"/>
        </w:rPr>
      </w:pPr>
      <w:r w:rsidRPr="00C30C0A">
        <w:rPr>
          <w:rFonts w:asciiTheme="minorHAnsi" w:hAnsiTheme="minorHAnsi" w:cstheme="minorHAnsi"/>
        </w:rPr>
        <w:t>gdy naruszenie praw osoby trzeciej w związku z realizacją przez Wykonawcę przedmiotu Umowy zostanie stwierdzone prawomocnym wyrokiem sądu powszechnego - prawo odstąpienia może zostać zrealizowane w terminie 30 dni od powzięcia przez Zamawiającego informacji o przyczynie uzasadniającej odstąpienie;</w:t>
      </w:r>
    </w:p>
    <w:p w14:paraId="079FE424" w14:textId="77777777" w:rsidR="000E5BCD" w:rsidRPr="00C30C0A" w:rsidRDefault="000E5BCD" w:rsidP="00444BDC">
      <w:pPr>
        <w:pStyle w:val="Akapitzlist"/>
        <w:widowControl/>
        <w:numPr>
          <w:ilvl w:val="1"/>
          <w:numId w:val="93"/>
        </w:numPr>
        <w:autoSpaceDE/>
        <w:autoSpaceDN/>
        <w:spacing w:beforeLines="20" w:before="48" w:afterLines="20" w:after="48" w:line="276" w:lineRule="auto"/>
        <w:rPr>
          <w:rFonts w:asciiTheme="minorHAnsi" w:hAnsiTheme="minorHAnsi" w:cstheme="minorHAnsi"/>
        </w:rPr>
      </w:pPr>
      <w:r w:rsidRPr="00C30C0A">
        <w:rPr>
          <w:rFonts w:asciiTheme="minorHAnsi" w:eastAsia="Calibri" w:hAnsiTheme="minorHAnsi" w:cstheme="minorHAnsi"/>
          <w:bCs/>
        </w:rPr>
        <w:t>jeżeli Wykonawca rozszerza zakres podwykonawstwa poza wskazany w ofercie Wykonawcy lub bez pisemnej zgody Zamawiającego realizuje zamówienie wykorzystując firmy innych podwykonawców niż określone w Ofercie i nie zmienia sposobu realizacji umowy, mimo wezwania przez Zamawiającego – prawo odstąpienia może zostać zrealizowane w terminie 30 dni od powzięcia przez Zamawiającego informacji o przyczynie uzasadniającej odstąpienie</w:t>
      </w:r>
      <w:r w:rsidRPr="00C30C0A">
        <w:rPr>
          <w:rFonts w:asciiTheme="minorHAnsi" w:hAnsiTheme="minorHAnsi" w:cstheme="minorHAnsi"/>
        </w:rPr>
        <w:t xml:space="preserve">. </w:t>
      </w:r>
    </w:p>
    <w:p w14:paraId="1BFFE630" w14:textId="77777777" w:rsidR="000E5BCD" w:rsidRPr="00C30C0A" w:rsidRDefault="000E5BCD" w:rsidP="00444BDC">
      <w:pPr>
        <w:pStyle w:val="Akapitzlist"/>
        <w:widowControl/>
        <w:numPr>
          <w:ilvl w:val="0"/>
          <w:numId w:val="93"/>
        </w:numPr>
        <w:autoSpaceDE/>
        <w:autoSpaceDN/>
        <w:spacing w:beforeLines="20" w:before="48" w:afterLines="20" w:after="48" w:line="276" w:lineRule="auto"/>
        <w:rPr>
          <w:rFonts w:asciiTheme="minorHAnsi" w:hAnsiTheme="minorHAnsi" w:cstheme="minorHAnsi"/>
        </w:rPr>
      </w:pPr>
      <w:r w:rsidRPr="00C30C0A">
        <w:rPr>
          <w:rFonts w:asciiTheme="minorHAnsi" w:hAnsiTheme="minorHAnsi" w:cstheme="minorHAnsi"/>
        </w:rPr>
        <w:t xml:space="preserve">Częściowe odstąpienie od umowy w wywołuje skutki na przyszłość. </w:t>
      </w:r>
    </w:p>
    <w:p w14:paraId="432E8040" w14:textId="77777777" w:rsidR="000E5BCD" w:rsidRPr="00C30C0A" w:rsidRDefault="000E5BCD" w:rsidP="00444BDC">
      <w:pPr>
        <w:pStyle w:val="Akapitzlist"/>
        <w:widowControl/>
        <w:numPr>
          <w:ilvl w:val="0"/>
          <w:numId w:val="93"/>
        </w:numPr>
        <w:autoSpaceDE/>
        <w:autoSpaceDN/>
        <w:spacing w:beforeLines="20" w:before="48" w:afterLines="20" w:after="48" w:line="276" w:lineRule="auto"/>
        <w:rPr>
          <w:rFonts w:asciiTheme="minorHAnsi" w:hAnsiTheme="minorHAnsi" w:cstheme="minorHAnsi"/>
        </w:rPr>
      </w:pPr>
      <w:r w:rsidRPr="00C30C0A">
        <w:rPr>
          <w:rFonts w:asciiTheme="minorHAnsi" w:hAnsiTheme="minorHAnsi" w:cstheme="minorHAnsi"/>
        </w:rPr>
        <w:t xml:space="preserve">Odstąpienie od umowy wymaga formy pisemnej pod rygorem nieważności. </w:t>
      </w:r>
    </w:p>
    <w:p w14:paraId="69FAF5A8" w14:textId="77777777" w:rsidR="000E5BCD" w:rsidRPr="00C30C0A" w:rsidRDefault="000E5BCD" w:rsidP="000E5BCD">
      <w:pPr>
        <w:spacing w:line="276" w:lineRule="auto"/>
        <w:jc w:val="both"/>
        <w:rPr>
          <w:rFonts w:asciiTheme="minorHAnsi" w:hAnsiTheme="minorHAnsi"/>
          <w:b/>
          <w:lang w:val="x-none"/>
        </w:rPr>
      </w:pPr>
    </w:p>
    <w:p w14:paraId="5BAF2923" w14:textId="77777777" w:rsidR="000E5BCD" w:rsidRPr="00C30C0A" w:rsidRDefault="000E5BCD" w:rsidP="000E5BCD">
      <w:pPr>
        <w:spacing w:line="276" w:lineRule="auto"/>
        <w:jc w:val="center"/>
        <w:rPr>
          <w:rFonts w:asciiTheme="minorHAnsi" w:hAnsiTheme="minorHAnsi"/>
          <w:b/>
        </w:rPr>
      </w:pPr>
    </w:p>
    <w:p w14:paraId="69CA0E43" w14:textId="77777777" w:rsidR="000E5BCD" w:rsidRPr="00C30C0A" w:rsidRDefault="000E5BCD" w:rsidP="000E5BCD">
      <w:pPr>
        <w:spacing w:line="276" w:lineRule="auto"/>
        <w:jc w:val="center"/>
        <w:rPr>
          <w:rFonts w:asciiTheme="minorHAnsi" w:hAnsiTheme="minorHAnsi"/>
          <w:b/>
        </w:rPr>
      </w:pPr>
      <w:r w:rsidRPr="00C30C0A">
        <w:rPr>
          <w:rFonts w:asciiTheme="minorHAnsi" w:hAnsiTheme="minorHAnsi"/>
          <w:b/>
        </w:rPr>
        <w:t>§ 11</w:t>
      </w:r>
    </w:p>
    <w:p w14:paraId="0792056C" w14:textId="77777777" w:rsidR="000E5BCD" w:rsidRPr="00C30C0A" w:rsidRDefault="000E5BCD" w:rsidP="00444BDC">
      <w:pPr>
        <w:pStyle w:val="Akapitzlist"/>
        <w:widowControl/>
        <w:numPr>
          <w:ilvl w:val="0"/>
          <w:numId w:val="92"/>
        </w:numPr>
        <w:autoSpaceDE/>
        <w:autoSpaceDN/>
        <w:spacing w:before="0" w:line="276" w:lineRule="auto"/>
        <w:rPr>
          <w:rFonts w:asciiTheme="minorHAnsi" w:hAnsiTheme="minorHAnsi"/>
          <w:b/>
        </w:rPr>
      </w:pPr>
      <w:r w:rsidRPr="00C30C0A">
        <w:rPr>
          <w:rFonts w:asciiTheme="minorHAnsi" w:hAnsiTheme="minorHAnsi"/>
          <w:bCs/>
        </w:rPr>
        <w:t xml:space="preserve">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w:t>
      </w:r>
      <w:r w:rsidRPr="00C30C0A">
        <w:rPr>
          <w:rFonts w:asciiTheme="minorHAnsi" w:hAnsiTheme="minorHAnsi"/>
          <w:bCs/>
        </w:rPr>
        <w:lastRenderedPageBreak/>
        <w:t xml:space="preserve">one przewidzieć ani im zapobiec, a które zakłócają lub uniemożliwiają realizację umowy </w:t>
      </w:r>
      <w:r w:rsidRPr="00C30C0A">
        <w:rPr>
          <w:rFonts w:asciiTheme="minorHAnsi" w:hAnsiTheme="minorHAnsi"/>
          <w:bCs/>
        </w:rPr>
        <w:br/>
        <w:t>w szczególności: zamieszki, rozruchy, stan wojenny, wojna, strajki uniemożliwiające w bezpośredni sposób realizację przedmiotu umowy, kataklizm.</w:t>
      </w:r>
    </w:p>
    <w:p w14:paraId="07E6B4FD" w14:textId="77777777" w:rsidR="000E5BCD" w:rsidRPr="00C30C0A" w:rsidRDefault="000E5BCD" w:rsidP="00444BDC">
      <w:pPr>
        <w:pStyle w:val="Akapitzlist"/>
        <w:widowControl/>
        <w:numPr>
          <w:ilvl w:val="0"/>
          <w:numId w:val="92"/>
        </w:numPr>
        <w:autoSpaceDE/>
        <w:autoSpaceDN/>
        <w:spacing w:before="0" w:line="276" w:lineRule="auto"/>
        <w:rPr>
          <w:rFonts w:asciiTheme="minorHAnsi" w:hAnsiTheme="minorHAnsi"/>
          <w:b/>
        </w:rPr>
      </w:pPr>
      <w:r w:rsidRPr="00C30C0A">
        <w:rPr>
          <w:rFonts w:asciiTheme="minorHAnsi" w:hAnsiTheme="minorHAnsi"/>
          <w:bCs/>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38B9FC97" w14:textId="77777777" w:rsidR="000E5BCD" w:rsidRPr="00C30C0A" w:rsidRDefault="000E5BCD" w:rsidP="00444BDC">
      <w:pPr>
        <w:pStyle w:val="Akapitzlist"/>
        <w:widowControl/>
        <w:numPr>
          <w:ilvl w:val="0"/>
          <w:numId w:val="92"/>
        </w:numPr>
        <w:autoSpaceDE/>
        <w:autoSpaceDN/>
        <w:spacing w:before="0" w:line="276" w:lineRule="auto"/>
        <w:rPr>
          <w:rFonts w:asciiTheme="minorHAnsi" w:hAnsiTheme="minorHAnsi"/>
          <w:b/>
        </w:rPr>
      </w:pPr>
      <w:r w:rsidRPr="00C30C0A">
        <w:rPr>
          <w:rFonts w:asciiTheme="minorHAnsi" w:hAnsiTheme="minorHAnsi"/>
          <w:bCs/>
        </w:rPr>
        <w:t>W przypadku wykonania jedynie części przedmiotu umowy, rozliczeniu podlega jedynie faktycznie zrealizowana część przedmiotu umowy. Wykaz w jakim zakresie zrealizowano zadanie, zamieszczony zostanie w protokole.</w:t>
      </w:r>
    </w:p>
    <w:p w14:paraId="521C0CEA" w14:textId="77777777" w:rsidR="000E5BCD" w:rsidRPr="00C30C0A" w:rsidRDefault="000E5BCD" w:rsidP="00444BDC">
      <w:pPr>
        <w:pStyle w:val="Akapitzlist"/>
        <w:widowControl/>
        <w:numPr>
          <w:ilvl w:val="0"/>
          <w:numId w:val="92"/>
        </w:numPr>
        <w:autoSpaceDE/>
        <w:autoSpaceDN/>
        <w:spacing w:before="0" w:line="276" w:lineRule="auto"/>
        <w:rPr>
          <w:rFonts w:asciiTheme="minorHAnsi" w:hAnsiTheme="minorHAnsi"/>
          <w:b/>
        </w:rPr>
      </w:pPr>
      <w:r w:rsidRPr="00C30C0A">
        <w:rPr>
          <w:rFonts w:asciiTheme="minorHAnsi" w:hAnsiTheme="minorHAnsi"/>
          <w:bCs/>
        </w:rPr>
        <w:t xml:space="preserve">Wykonawca oświadcza, iż podpisując niniejszą umowę znane mu są okoliczności związane </w:t>
      </w:r>
      <w:r w:rsidRPr="00C30C0A">
        <w:rPr>
          <w:rFonts w:asciiTheme="minorHAnsi" w:hAnsiTheme="minorHAnsi"/>
          <w:bCs/>
        </w:rPr>
        <w:br/>
        <w:t>z epidemią wywołaną wirusem SARS-CoV-2 i chorobę COVID-19 i ocenia, że na dzień podpisania umowy jest w stanie zrealizować przedmiot umowy na warunkach umową określonych.</w:t>
      </w:r>
    </w:p>
    <w:p w14:paraId="1928419B" w14:textId="77777777" w:rsidR="000E5BCD" w:rsidRPr="00C30C0A" w:rsidRDefault="000E5BCD" w:rsidP="000E5BCD">
      <w:pPr>
        <w:spacing w:line="276" w:lineRule="auto"/>
        <w:jc w:val="both"/>
        <w:rPr>
          <w:rFonts w:asciiTheme="minorHAnsi" w:hAnsiTheme="minorHAnsi"/>
          <w:b/>
        </w:rPr>
      </w:pPr>
    </w:p>
    <w:p w14:paraId="38698D8F" w14:textId="77777777" w:rsidR="000E5BCD" w:rsidRPr="00C30C0A" w:rsidRDefault="000E5BCD" w:rsidP="000E5BCD">
      <w:pPr>
        <w:spacing w:line="276" w:lineRule="auto"/>
        <w:jc w:val="center"/>
        <w:rPr>
          <w:rFonts w:asciiTheme="minorHAnsi" w:hAnsiTheme="minorHAnsi"/>
          <w:b/>
        </w:rPr>
      </w:pPr>
      <w:r w:rsidRPr="00C30C0A">
        <w:rPr>
          <w:rFonts w:asciiTheme="minorHAnsi" w:hAnsiTheme="minorHAnsi"/>
          <w:b/>
        </w:rPr>
        <w:t>§ 12</w:t>
      </w:r>
    </w:p>
    <w:p w14:paraId="44686DE8" w14:textId="77777777" w:rsidR="000E5BCD" w:rsidRPr="00C30C0A" w:rsidRDefault="000E5BCD" w:rsidP="00444BDC">
      <w:pPr>
        <w:pStyle w:val="Akapitzlist"/>
        <w:widowControl/>
        <w:numPr>
          <w:ilvl w:val="0"/>
          <w:numId w:val="91"/>
        </w:numPr>
        <w:autoSpaceDE/>
        <w:autoSpaceDN/>
        <w:spacing w:before="0" w:line="276" w:lineRule="auto"/>
        <w:rPr>
          <w:rFonts w:asciiTheme="minorHAnsi" w:hAnsiTheme="minorHAnsi"/>
          <w:b/>
        </w:rPr>
      </w:pPr>
      <w:r w:rsidRPr="00C30C0A">
        <w:rPr>
          <w:rFonts w:asciiTheme="minorHAnsi" w:hAnsiTheme="minorHAnsi"/>
          <w:bCs/>
        </w:rPr>
        <w:t xml:space="preserve">Wszelkie zmiany umowy wymagają zachowania formy pisemnej pod rygorem nieważności, </w:t>
      </w:r>
      <w:r w:rsidRPr="00C30C0A">
        <w:rPr>
          <w:rFonts w:asciiTheme="minorHAnsi" w:hAnsiTheme="minorHAnsi"/>
          <w:bCs/>
        </w:rPr>
        <w:br/>
        <w:t>z wyjątkiem zmian osób wskazanych w § 1 ust. 5, do czego wystarczające jest pisemne powiadomienie drugiej Strony.</w:t>
      </w:r>
    </w:p>
    <w:p w14:paraId="754D37A4" w14:textId="77777777" w:rsidR="000E5BCD" w:rsidRPr="00C30C0A" w:rsidRDefault="000E5BCD" w:rsidP="00444BDC">
      <w:pPr>
        <w:pStyle w:val="Akapitzlist"/>
        <w:widowControl/>
        <w:numPr>
          <w:ilvl w:val="0"/>
          <w:numId w:val="91"/>
        </w:numPr>
        <w:autoSpaceDE/>
        <w:autoSpaceDN/>
        <w:spacing w:before="0" w:line="276" w:lineRule="auto"/>
        <w:rPr>
          <w:rFonts w:asciiTheme="minorHAnsi" w:hAnsiTheme="minorHAnsi"/>
          <w:b/>
        </w:rPr>
      </w:pPr>
      <w:r w:rsidRPr="00C30C0A">
        <w:rPr>
          <w:rFonts w:asciiTheme="minorHAnsi" w:eastAsia="Arial Unicode MS" w:hAnsiTheme="minorHAnsi" w:cstheme="minorHAnsi"/>
          <w:kern w:val="2"/>
        </w:rPr>
        <w:t xml:space="preserve">Działając na podstawie przepisu art. 455 ust. 1 pkt 1 ustawy </w:t>
      </w:r>
      <w:proofErr w:type="spellStart"/>
      <w:r w:rsidRPr="00C30C0A">
        <w:rPr>
          <w:rFonts w:asciiTheme="minorHAnsi" w:eastAsia="Arial Unicode MS" w:hAnsiTheme="minorHAnsi" w:cstheme="minorHAnsi"/>
          <w:kern w:val="2"/>
        </w:rPr>
        <w:t>Pzp</w:t>
      </w:r>
      <w:proofErr w:type="spellEnd"/>
      <w:r w:rsidRPr="00C30C0A">
        <w:rPr>
          <w:rFonts w:asciiTheme="minorHAnsi" w:eastAsia="Arial Unicode MS" w:hAnsiTheme="minorHAnsi" w:cstheme="minorHAnsi"/>
          <w:kern w:val="2"/>
        </w:rPr>
        <w:t xml:space="preserve"> Zamawiający przewiduje możliwość zmiany umowy w przypadku:</w:t>
      </w:r>
    </w:p>
    <w:p w14:paraId="2E5C9108" w14:textId="77777777" w:rsidR="000E5BCD" w:rsidRPr="00C30C0A" w:rsidRDefault="000E5BCD" w:rsidP="00444BDC">
      <w:pPr>
        <w:pStyle w:val="Akapitzlist"/>
        <w:widowControl/>
        <w:numPr>
          <w:ilvl w:val="1"/>
          <w:numId w:val="91"/>
        </w:numPr>
        <w:autoSpaceDE/>
        <w:autoSpaceDN/>
        <w:spacing w:before="0" w:line="276" w:lineRule="auto"/>
        <w:rPr>
          <w:rFonts w:asciiTheme="minorHAnsi" w:hAnsiTheme="minorHAnsi"/>
          <w:b/>
        </w:rPr>
      </w:pPr>
      <w:r w:rsidRPr="00C30C0A">
        <w:rPr>
          <w:rFonts w:asciiTheme="minorHAnsi" w:eastAsia="Arial Unicode MS" w:hAnsiTheme="minorHAnsi" w:cstheme="minorHAnsi"/>
          <w:kern w:val="2"/>
        </w:rPr>
        <w:t xml:space="preserve">zmiany przepisów prawa </w:t>
      </w:r>
      <w:r w:rsidRPr="00C30C0A">
        <w:rPr>
          <w:rFonts w:asciiTheme="minorHAnsi" w:eastAsia="Arial Unicode MS" w:hAnsiTheme="minorHAnsi" w:cstheme="minorHAnsi"/>
        </w:rPr>
        <w:t xml:space="preserve">w tym prawa </w:t>
      </w:r>
      <w:r w:rsidRPr="00C30C0A">
        <w:rPr>
          <w:rFonts w:asciiTheme="minorHAnsi" w:eastAsia="Arial Unicode MS" w:hAnsiTheme="minorHAnsi" w:cstheme="minorHAnsi"/>
          <w:kern w:val="2"/>
        </w:rPr>
        <w:t>wspólnotowego</w:t>
      </w:r>
      <w:r w:rsidRPr="00C30C0A">
        <w:rPr>
          <w:rFonts w:asciiTheme="minorHAnsi" w:eastAsia="Arial Unicode MS" w:hAnsiTheme="minorHAnsi" w:cstheme="minorHAnsi"/>
        </w:rPr>
        <w:t xml:space="preserve"> lub </w:t>
      </w:r>
      <w:r w:rsidRPr="00C30C0A">
        <w:rPr>
          <w:rFonts w:asciiTheme="minorHAnsi" w:eastAsia="Arial Unicode MS" w:hAnsiTheme="minorHAnsi" w:cstheme="minorHAnsi"/>
          <w:kern w:val="2"/>
        </w:rPr>
        <w:t>zmian</w:t>
      </w:r>
      <w:r w:rsidRPr="00C30C0A">
        <w:rPr>
          <w:rFonts w:asciiTheme="minorHAnsi" w:eastAsia="Arial Unicode MS" w:hAnsiTheme="minorHAnsi" w:cstheme="minorHAnsi"/>
        </w:rPr>
        <w:t>y</w:t>
      </w:r>
      <w:r w:rsidRPr="00C30C0A">
        <w:rPr>
          <w:rFonts w:asciiTheme="minorHAnsi" w:eastAsia="Arial Unicode MS" w:hAnsiTheme="minorHAnsi" w:cstheme="minorHAnsi"/>
          <w:kern w:val="2"/>
        </w:rPr>
        <w:t xml:space="preserve"> zakresu </w:t>
      </w:r>
      <w:r w:rsidRPr="00C30C0A">
        <w:rPr>
          <w:rFonts w:asciiTheme="minorHAnsi" w:eastAsia="Arial Unicode MS" w:hAnsiTheme="minorHAnsi" w:cstheme="minorHAnsi"/>
        </w:rPr>
        <w:t>lub</w:t>
      </w:r>
      <w:r w:rsidRPr="00C30C0A">
        <w:rPr>
          <w:rFonts w:asciiTheme="minorHAnsi" w:eastAsia="Arial Unicode MS" w:hAnsiTheme="minorHAnsi" w:cstheme="minorHAnsi"/>
          <w:kern w:val="2"/>
        </w:rPr>
        <w:t xml:space="preserve"> struktury </w:t>
      </w:r>
      <w:r w:rsidRPr="00C30C0A">
        <w:rPr>
          <w:rFonts w:asciiTheme="minorHAnsi" w:eastAsia="Arial Unicode MS" w:hAnsiTheme="minorHAnsi" w:cstheme="minorHAnsi"/>
        </w:rPr>
        <w:t>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 / struktury Programu</w:t>
      </w:r>
      <w:r w:rsidRPr="00C30C0A">
        <w:rPr>
          <w:rFonts w:asciiTheme="minorHAnsi" w:eastAsia="Arial Unicode MS" w:hAnsiTheme="minorHAnsi" w:cstheme="minorHAnsi"/>
          <w:kern w:val="2"/>
        </w:rPr>
        <w:t>;</w:t>
      </w:r>
    </w:p>
    <w:p w14:paraId="30349C86" w14:textId="77777777" w:rsidR="000E5BCD" w:rsidRPr="00C30C0A" w:rsidRDefault="000E5BCD" w:rsidP="00444BDC">
      <w:pPr>
        <w:pStyle w:val="Akapitzlist"/>
        <w:widowControl/>
        <w:numPr>
          <w:ilvl w:val="1"/>
          <w:numId w:val="91"/>
        </w:numPr>
        <w:autoSpaceDE/>
        <w:autoSpaceDN/>
        <w:spacing w:before="0" w:line="276" w:lineRule="auto"/>
        <w:rPr>
          <w:rFonts w:asciiTheme="minorHAnsi" w:hAnsiTheme="minorHAnsi"/>
          <w:b/>
        </w:rPr>
      </w:pPr>
      <w:r w:rsidRPr="00C30C0A">
        <w:rPr>
          <w:rFonts w:asciiTheme="minorHAnsi" w:eastAsia="Arial Unicode MS" w:hAnsiTheme="minorHAnsi" w:cstheme="minorHAnsi"/>
          <w:kern w:val="2"/>
        </w:rPr>
        <w:t>zmiany przepisów prawa w zakresie dotyczącym stawki podatku VAT – zakres zmiany: w przypadku zmiany stawki podatku VAT wynagrodzenie netto określone w § 4 ust. 1 pozostanie bez zmian, zmianie ulegnie wartość wynagrodzenia brutto.</w:t>
      </w:r>
    </w:p>
    <w:p w14:paraId="6D65987E" w14:textId="77777777" w:rsidR="000E5BCD" w:rsidRPr="00C30C0A" w:rsidRDefault="000E5BCD" w:rsidP="00444BDC">
      <w:pPr>
        <w:pStyle w:val="Akapitzlist"/>
        <w:widowControl/>
        <w:numPr>
          <w:ilvl w:val="1"/>
          <w:numId w:val="91"/>
        </w:numPr>
        <w:autoSpaceDE/>
        <w:autoSpaceDN/>
        <w:spacing w:before="0" w:line="276" w:lineRule="auto"/>
        <w:rPr>
          <w:rFonts w:asciiTheme="minorHAnsi" w:hAnsiTheme="minorHAnsi"/>
          <w:b/>
        </w:rPr>
      </w:pPr>
      <w:r w:rsidRPr="00C30C0A">
        <w:rPr>
          <w:rFonts w:asciiTheme="minorHAnsi" w:eastAsia="Arial Unicode MS" w:hAnsiTheme="minorHAnsi" w:cstheme="minorHAnsi"/>
          <w:kern w:val="2"/>
        </w:rPr>
        <w:t>gdy konieczność wprowadzenia zmian będzie następstwem zmian organizacyjnych po stronie Zamawiającego, w tym w szczególności w jego strukturze organizacyjnej, jeżeli niejęcie zmian w umowie skutkowałoby tym, że wykonanie umowy byłoby niecelowe – zakres zmiany: zmiana polegać będzie na dostosowaniu umowy do zmian organizacyjny po stronie Zamawiającego;</w:t>
      </w:r>
    </w:p>
    <w:p w14:paraId="6D98157A" w14:textId="77777777" w:rsidR="000E5BCD" w:rsidRPr="00C30C0A" w:rsidRDefault="000E5BCD" w:rsidP="00444BDC">
      <w:pPr>
        <w:pStyle w:val="Akapitzlist"/>
        <w:widowControl/>
        <w:numPr>
          <w:ilvl w:val="1"/>
          <w:numId w:val="91"/>
        </w:numPr>
        <w:autoSpaceDE/>
        <w:autoSpaceDN/>
        <w:spacing w:before="0" w:line="276" w:lineRule="auto"/>
        <w:rPr>
          <w:rFonts w:asciiTheme="minorHAnsi" w:hAnsiTheme="minorHAnsi"/>
          <w:b/>
        </w:rPr>
      </w:pPr>
      <w:r w:rsidRPr="00C30C0A">
        <w:rPr>
          <w:rFonts w:asciiTheme="minorHAnsi" w:eastAsia="Arial Unicode MS" w:hAnsiTheme="minorHAnsi" w:cstheme="minorHAnsi"/>
          <w:kern w:val="2"/>
        </w:rPr>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7E7CE553" w14:textId="77777777" w:rsidR="000E5BCD" w:rsidRPr="00C30C0A" w:rsidRDefault="000E5BCD" w:rsidP="00444BDC">
      <w:pPr>
        <w:pStyle w:val="Akapitzlist"/>
        <w:widowControl/>
        <w:numPr>
          <w:ilvl w:val="1"/>
          <w:numId w:val="91"/>
        </w:numPr>
        <w:autoSpaceDE/>
        <w:autoSpaceDN/>
        <w:spacing w:before="0" w:line="276" w:lineRule="auto"/>
        <w:rPr>
          <w:rFonts w:asciiTheme="minorHAnsi" w:hAnsiTheme="minorHAnsi"/>
          <w:b/>
        </w:rPr>
      </w:pPr>
      <w:r w:rsidRPr="00C30C0A">
        <w:rPr>
          <w:rFonts w:asciiTheme="minorHAnsi" w:eastAsia="Arial Unicode MS" w:hAnsiTheme="minorHAnsi" w:cstheme="minorHAnsi"/>
          <w:kern w:val="2"/>
        </w:rPr>
        <w:t xml:space="preserve">wystąpienia siły wyższej, </w:t>
      </w:r>
    </w:p>
    <w:p w14:paraId="187692AC" w14:textId="77777777" w:rsidR="000E5BCD" w:rsidRPr="00C30C0A" w:rsidRDefault="000E5BCD" w:rsidP="00444BDC">
      <w:pPr>
        <w:pStyle w:val="Akapitzlist"/>
        <w:widowControl/>
        <w:numPr>
          <w:ilvl w:val="0"/>
          <w:numId w:val="91"/>
        </w:numPr>
        <w:autoSpaceDE/>
        <w:autoSpaceDN/>
        <w:spacing w:before="0" w:line="276" w:lineRule="auto"/>
        <w:rPr>
          <w:rFonts w:asciiTheme="minorHAnsi" w:hAnsiTheme="minorHAnsi"/>
          <w:b/>
        </w:rPr>
      </w:pPr>
      <w:r w:rsidRPr="00C30C0A">
        <w:rPr>
          <w:rFonts w:asciiTheme="minorHAnsi" w:hAnsiTheme="minorHAnsi" w:cstheme="minorHAnsi"/>
        </w:rPr>
        <w:t xml:space="preserve">Poza wskazanym ust. 2 zakresem zmian umowy, zakres zmian, w przypadku wystąpienia przesłanek opisanych w ust. 2, dotyczyć może również: </w:t>
      </w:r>
    </w:p>
    <w:p w14:paraId="17E58B28" w14:textId="7808098D" w:rsidR="000E5BCD" w:rsidRPr="00C30C0A" w:rsidRDefault="000E5BCD" w:rsidP="00444BDC">
      <w:pPr>
        <w:pStyle w:val="Akapitzlist"/>
        <w:widowControl/>
        <w:numPr>
          <w:ilvl w:val="1"/>
          <w:numId w:val="91"/>
        </w:numPr>
        <w:autoSpaceDE/>
        <w:autoSpaceDN/>
        <w:spacing w:before="0" w:line="276" w:lineRule="auto"/>
        <w:rPr>
          <w:rFonts w:asciiTheme="minorHAnsi" w:hAnsiTheme="minorHAnsi"/>
          <w:b/>
        </w:rPr>
      </w:pPr>
      <w:r w:rsidRPr="00C30C0A">
        <w:rPr>
          <w:rFonts w:asciiTheme="minorHAnsi" w:hAnsiTheme="minorHAnsi" w:cstheme="minorHAnsi"/>
        </w:rPr>
        <w:t xml:space="preserve">terminu wykonania usługi, o którym mowa w § 2 ust. 1, który może być wydłużony, jednak nie dłużej niż o </w:t>
      </w:r>
      <w:r w:rsidR="00DC45BA">
        <w:rPr>
          <w:rFonts w:asciiTheme="minorHAnsi" w:hAnsiTheme="minorHAnsi" w:cstheme="minorHAnsi"/>
        </w:rPr>
        <w:t>2 tygodnie</w:t>
      </w:r>
      <w:r w:rsidRPr="00C30C0A">
        <w:rPr>
          <w:rFonts w:asciiTheme="minorHAnsi" w:hAnsiTheme="minorHAnsi" w:cstheme="minorHAnsi"/>
        </w:rPr>
        <w:t xml:space="preserve">; </w:t>
      </w:r>
    </w:p>
    <w:p w14:paraId="5C18399F" w14:textId="77777777" w:rsidR="000E5BCD" w:rsidRPr="00C30C0A" w:rsidRDefault="000E5BCD" w:rsidP="00444BDC">
      <w:pPr>
        <w:pStyle w:val="Akapitzlist"/>
        <w:widowControl/>
        <w:numPr>
          <w:ilvl w:val="1"/>
          <w:numId w:val="91"/>
        </w:numPr>
        <w:autoSpaceDE/>
        <w:autoSpaceDN/>
        <w:spacing w:before="0" w:line="276" w:lineRule="auto"/>
        <w:rPr>
          <w:rFonts w:asciiTheme="minorHAnsi" w:hAnsiTheme="minorHAnsi"/>
          <w:b/>
        </w:rPr>
      </w:pPr>
      <w:r w:rsidRPr="00C30C0A">
        <w:rPr>
          <w:rFonts w:asciiTheme="minorHAnsi" w:hAnsiTheme="minorHAnsi" w:cstheme="minorHAnsi"/>
        </w:rPr>
        <w:t xml:space="preserve">wynagrodzenia, które może być zwiększone jednak nie więcej niż o 10% w stosunku do całkowitego wynagrodzenia określonego w § 4 ust. 1. </w:t>
      </w:r>
    </w:p>
    <w:p w14:paraId="28677C87" w14:textId="77777777" w:rsidR="000E5BCD" w:rsidRPr="00C30C0A" w:rsidRDefault="000E5BCD" w:rsidP="00444BDC">
      <w:pPr>
        <w:pStyle w:val="Akapitzlist"/>
        <w:widowControl/>
        <w:numPr>
          <w:ilvl w:val="0"/>
          <w:numId w:val="91"/>
        </w:numPr>
        <w:autoSpaceDE/>
        <w:autoSpaceDN/>
        <w:spacing w:before="0" w:line="276" w:lineRule="auto"/>
        <w:rPr>
          <w:rFonts w:asciiTheme="minorHAnsi" w:hAnsiTheme="minorHAnsi"/>
          <w:b/>
        </w:rPr>
      </w:pPr>
      <w:r w:rsidRPr="00C30C0A">
        <w:rPr>
          <w:rFonts w:asciiTheme="minorHAnsi" w:hAnsiTheme="minorHAnsi" w:cstheme="minorHAnsi"/>
        </w:rPr>
        <w:lastRenderedPageBreak/>
        <w:t xml:space="preserve">Warunkiem wprowadzenia zmiany jest wystąpienie okoliczności, o których mowa w ust. 2 lub w przepisie art. 455 ust. 1 – 4  ustawy </w:t>
      </w:r>
      <w:proofErr w:type="spellStart"/>
      <w:r w:rsidRPr="00C30C0A">
        <w:rPr>
          <w:rFonts w:asciiTheme="minorHAnsi" w:hAnsiTheme="minorHAnsi" w:cstheme="minorHAnsi"/>
        </w:rPr>
        <w:t>Pzp</w:t>
      </w:r>
      <w:proofErr w:type="spellEnd"/>
      <w:r w:rsidRPr="00C30C0A">
        <w:rPr>
          <w:rFonts w:asciiTheme="minorHAnsi" w:hAnsiTheme="minorHAnsi" w:cstheme="minorHAnsi"/>
        </w:rPr>
        <w:t>.</w:t>
      </w:r>
    </w:p>
    <w:p w14:paraId="252112DF" w14:textId="77777777" w:rsidR="000E5BCD" w:rsidRPr="00C30C0A" w:rsidRDefault="000E5BCD" w:rsidP="000E5BCD">
      <w:pPr>
        <w:spacing w:line="276" w:lineRule="auto"/>
        <w:jc w:val="both"/>
        <w:rPr>
          <w:rFonts w:asciiTheme="minorHAnsi" w:hAnsiTheme="minorHAnsi"/>
          <w:b/>
        </w:rPr>
      </w:pPr>
    </w:p>
    <w:p w14:paraId="00DDC7F6" w14:textId="77777777" w:rsidR="000E5BCD" w:rsidRPr="00C30C0A" w:rsidRDefault="000E5BCD" w:rsidP="000E5BCD">
      <w:pPr>
        <w:spacing w:line="276" w:lineRule="auto"/>
        <w:jc w:val="center"/>
        <w:rPr>
          <w:rFonts w:asciiTheme="minorHAnsi" w:hAnsiTheme="minorHAnsi"/>
          <w:b/>
        </w:rPr>
      </w:pPr>
      <w:r w:rsidRPr="00C30C0A">
        <w:rPr>
          <w:rFonts w:asciiTheme="minorHAnsi" w:hAnsiTheme="minorHAnsi"/>
          <w:b/>
        </w:rPr>
        <w:t>§ 13</w:t>
      </w:r>
    </w:p>
    <w:p w14:paraId="574CDEC4" w14:textId="77777777" w:rsidR="000E5BCD" w:rsidRPr="00C30C0A" w:rsidRDefault="000E5BCD" w:rsidP="00444BDC">
      <w:pPr>
        <w:pStyle w:val="Akapitzlist"/>
        <w:widowControl/>
        <w:numPr>
          <w:ilvl w:val="0"/>
          <w:numId w:val="90"/>
        </w:numPr>
        <w:autoSpaceDE/>
        <w:autoSpaceDN/>
        <w:spacing w:before="0" w:line="276" w:lineRule="auto"/>
        <w:rPr>
          <w:rFonts w:asciiTheme="minorHAnsi" w:hAnsiTheme="minorHAnsi"/>
          <w:b/>
        </w:rPr>
      </w:pPr>
      <w:r w:rsidRPr="00C30C0A">
        <w:rPr>
          <w:rFonts w:asciiTheme="minorHAnsi" w:eastAsia="Arial" w:hAnsiTheme="minorHAnsi" w:cstheme="minorHAnsi"/>
        </w:rPr>
        <w:t>Ilekroć w umowie jest mowa o dniach roboczych należy przez to rozumieć każdy dzień od poniedziałku do piątku z wyjątkiem dni ustawowo wolnych od pracy w rozumieniu ustawy z dnia 18 stycznia 1951 r. o dniach wolnych od pracy (Dz. U. 2020 r., poz. 1020).</w:t>
      </w:r>
    </w:p>
    <w:p w14:paraId="3B0ADA19" w14:textId="77777777" w:rsidR="000E5BCD" w:rsidRPr="00C30C0A" w:rsidRDefault="000E5BCD" w:rsidP="00444BDC">
      <w:pPr>
        <w:pStyle w:val="Akapitzlist"/>
        <w:widowControl/>
        <w:numPr>
          <w:ilvl w:val="0"/>
          <w:numId w:val="90"/>
        </w:numPr>
        <w:autoSpaceDE/>
        <w:autoSpaceDN/>
        <w:spacing w:before="0" w:line="276" w:lineRule="auto"/>
        <w:rPr>
          <w:rFonts w:asciiTheme="minorHAnsi" w:hAnsiTheme="minorHAnsi"/>
          <w:b/>
        </w:rPr>
      </w:pPr>
      <w:r w:rsidRPr="00C30C0A">
        <w:rPr>
          <w:rFonts w:asciiTheme="minorHAnsi" w:eastAsia="Arial Unicode MS" w:hAnsiTheme="minorHAnsi" w:cstheme="minorHAnsi"/>
          <w:kern w:val="2"/>
        </w:rPr>
        <w:t>Wszelkie oświadczenia woli, powiadomienia i informacje, które Strony są zobowiązane sobie przekazywać w związku z zawarciem umowy, wymagają formy pisemnej albo elektronicznej i Strony zobowiązują się do ich doręczania za potwierdzeniem odbioru, o ile w umowie nie określono inaczej lub inna forma oświadczeń woli lub powiadomień wymagana jest przepisami prawa.</w:t>
      </w:r>
    </w:p>
    <w:p w14:paraId="2A5DCEAB" w14:textId="77777777" w:rsidR="000E5BCD" w:rsidRPr="00C30C0A" w:rsidRDefault="000E5BCD" w:rsidP="00444BDC">
      <w:pPr>
        <w:pStyle w:val="Akapitzlist"/>
        <w:widowControl/>
        <w:numPr>
          <w:ilvl w:val="0"/>
          <w:numId w:val="90"/>
        </w:numPr>
        <w:autoSpaceDE/>
        <w:autoSpaceDN/>
        <w:spacing w:before="0" w:line="276" w:lineRule="auto"/>
        <w:rPr>
          <w:rFonts w:asciiTheme="minorHAnsi" w:hAnsiTheme="minorHAnsi"/>
          <w:b/>
        </w:rPr>
      </w:pPr>
      <w:r w:rsidRPr="00C30C0A">
        <w:rPr>
          <w:rFonts w:asciiTheme="minorHAnsi" w:hAnsiTheme="minorHAnsi" w:cstheme="minorHAnsi"/>
          <w:bCs/>
          <w:color w:val="000000"/>
        </w:rPr>
        <w:t>Wykonawca nie może bez pisemnej zgody Zamawiającego przenieść praw lub obowiązków wynikających z umowy na osoby trzecie.</w:t>
      </w:r>
    </w:p>
    <w:p w14:paraId="6BCE4AF0" w14:textId="6F741A12" w:rsidR="000E5BCD" w:rsidRPr="00C30C0A" w:rsidRDefault="000E5BCD" w:rsidP="00444BDC">
      <w:pPr>
        <w:pStyle w:val="Akapitzlist"/>
        <w:widowControl/>
        <w:numPr>
          <w:ilvl w:val="0"/>
          <w:numId w:val="90"/>
        </w:numPr>
        <w:autoSpaceDE/>
        <w:autoSpaceDN/>
        <w:spacing w:before="0" w:line="276" w:lineRule="auto"/>
        <w:rPr>
          <w:rFonts w:asciiTheme="minorHAnsi" w:hAnsiTheme="minorHAnsi"/>
          <w:b/>
        </w:rPr>
      </w:pPr>
      <w:r w:rsidRPr="00C30C0A">
        <w:rPr>
          <w:rFonts w:asciiTheme="minorHAnsi" w:hAnsiTheme="minorHAnsi" w:cstheme="minorHAnsi"/>
          <w:color w:val="000000"/>
        </w:rPr>
        <w:t xml:space="preserve">W zakresie nieuregulowanym umową mają zastosowanie przepisy ustawy z dnia 23 kwietnia 1964 r. kodeks cywilny (Dz. U. z 2020 r. poz. 1740 z </w:t>
      </w:r>
      <w:proofErr w:type="spellStart"/>
      <w:r w:rsidRPr="00C30C0A">
        <w:rPr>
          <w:rFonts w:asciiTheme="minorHAnsi" w:hAnsiTheme="minorHAnsi" w:cstheme="minorHAnsi"/>
          <w:color w:val="000000"/>
        </w:rPr>
        <w:t>późn</w:t>
      </w:r>
      <w:proofErr w:type="spellEnd"/>
      <w:r w:rsidRPr="00C30C0A">
        <w:rPr>
          <w:rFonts w:asciiTheme="minorHAnsi" w:hAnsiTheme="minorHAnsi" w:cstheme="minorHAnsi"/>
          <w:color w:val="000000"/>
        </w:rPr>
        <w:t xml:space="preserve">. zm.), ustawy z dnia 4 lutego 1994 r. o prawie autorskim i prawach pokrewnych (Dz. U. z 2021 poz. 1064 z </w:t>
      </w:r>
      <w:proofErr w:type="spellStart"/>
      <w:r w:rsidRPr="00C30C0A">
        <w:rPr>
          <w:rFonts w:asciiTheme="minorHAnsi" w:hAnsiTheme="minorHAnsi" w:cstheme="minorHAnsi"/>
          <w:color w:val="000000"/>
        </w:rPr>
        <w:t>późn</w:t>
      </w:r>
      <w:proofErr w:type="spellEnd"/>
      <w:r w:rsidRPr="00C30C0A">
        <w:rPr>
          <w:rFonts w:asciiTheme="minorHAnsi" w:hAnsiTheme="minorHAnsi" w:cstheme="minorHAnsi"/>
          <w:color w:val="000000"/>
        </w:rPr>
        <w:t>. zm. ), ustawy z dnia 10 maja 2018 r. (Dz. U. z 2018 poz. 1000) o ochronie danych osobowych, ustawy z dnia 19 września 2019 r. prawo zamówień publicznych (Dz. U. z 2021 r. 1129).</w:t>
      </w:r>
    </w:p>
    <w:p w14:paraId="641DCAB4" w14:textId="77777777" w:rsidR="000E5BCD" w:rsidRPr="00C30C0A" w:rsidRDefault="000E5BCD" w:rsidP="00444BDC">
      <w:pPr>
        <w:pStyle w:val="Akapitzlist"/>
        <w:widowControl/>
        <w:numPr>
          <w:ilvl w:val="0"/>
          <w:numId w:val="90"/>
        </w:numPr>
        <w:autoSpaceDE/>
        <w:autoSpaceDN/>
        <w:spacing w:before="0" w:line="276" w:lineRule="auto"/>
        <w:rPr>
          <w:rFonts w:asciiTheme="minorHAnsi" w:hAnsiTheme="minorHAnsi"/>
          <w:b/>
        </w:rPr>
      </w:pPr>
      <w:r w:rsidRPr="00C30C0A">
        <w:rPr>
          <w:rFonts w:asciiTheme="minorHAnsi" w:hAnsiTheme="minorHAnsi" w:cstheme="minorHAnsi"/>
          <w:color w:val="000000"/>
        </w:rPr>
        <w:t xml:space="preserve">Wszelkie spory mogące wyniknąć na tle realizacji niniejszej umowy, Strony poddają pod rozstrzygnięcie sądu właściwego dla siedziby Zamawiającego. </w:t>
      </w:r>
    </w:p>
    <w:p w14:paraId="679D5CFB" w14:textId="77777777" w:rsidR="00B06981" w:rsidRPr="00B06981" w:rsidRDefault="000E5BCD" w:rsidP="00B06981">
      <w:pPr>
        <w:pStyle w:val="Akapitzlist"/>
        <w:widowControl/>
        <w:numPr>
          <w:ilvl w:val="0"/>
          <w:numId w:val="90"/>
        </w:numPr>
        <w:autoSpaceDE/>
        <w:autoSpaceDN/>
        <w:spacing w:before="0" w:line="276" w:lineRule="auto"/>
        <w:rPr>
          <w:rFonts w:asciiTheme="minorHAnsi" w:hAnsiTheme="minorHAnsi"/>
          <w:b/>
        </w:rPr>
      </w:pPr>
      <w:r w:rsidRPr="00C30C0A">
        <w:rPr>
          <w:rFonts w:asciiTheme="minorHAnsi" w:hAnsiTheme="minorHAnsi" w:cstheme="minorHAnsi"/>
          <w:color w:val="000000"/>
        </w:rPr>
        <w:t>umowę sporządzono w 2 jednobrzmiących egzemplarzach, po jednym dla każdej ze Stron.</w:t>
      </w:r>
    </w:p>
    <w:p w14:paraId="0DD17139" w14:textId="09ADB249" w:rsidR="000E5BCD" w:rsidRPr="00B06981" w:rsidRDefault="000E5BCD" w:rsidP="00B06981">
      <w:pPr>
        <w:pStyle w:val="Akapitzlist"/>
        <w:widowControl/>
        <w:numPr>
          <w:ilvl w:val="0"/>
          <w:numId w:val="90"/>
        </w:numPr>
        <w:autoSpaceDE/>
        <w:autoSpaceDN/>
        <w:spacing w:before="0" w:line="276" w:lineRule="auto"/>
        <w:rPr>
          <w:rFonts w:asciiTheme="minorHAnsi" w:hAnsiTheme="minorHAnsi"/>
          <w:b/>
        </w:rPr>
      </w:pPr>
      <w:r w:rsidRPr="00B06981">
        <w:rPr>
          <w:rFonts w:asciiTheme="minorHAnsi" w:hAnsiTheme="minorHAnsi"/>
          <w:bCs/>
        </w:rPr>
        <w:t>Integralną cześć umowy stanowią:</w:t>
      </w:r>
    </w:p>
    <w:p w14:paraId="36F1444A" w14:textId="77777777" w:rsidR="000E5BCD" w:rsidRPr="00C30C0A" w:rsidRDefault="000E5BCD" w:rsidP="00444BDC">
      <w:pPr>
        <w:pStyle w:val="Akapitzlist"/>
        <w:widowControl/>
        <w:numPr>
          <w:ilvl w:val="1"/>
          <w:numId w:val="89"/>
        </w:numPr>
        <w:autoSpaceDE/>
        <w:autoSpaceDN/>
        <w:spacing w:before="0" w:line="276" w:lineRule="auto"/>
        <w:rPr>
          <w:rFonts w:asciiTheme="minorHAnsi" w:hAnsiTheme="minorHAnsi"/>
          <w:bCs/>
        </w:rPr>
      </w:pPr>
      <w:r w:rsidRPr="00C30C0A">
        <w:rPr>
          <w:rFonts w:asciiTheme="minorHAnsi" w:hAnsiTheme="minorHAnsi"/>
          <w:bCs/>
        </w:rPr>
        <w:t>Załącznik nr 1 – opis przedmiotu zamówienia,</w:t>
      </w:r>
    </w:p>
    <w:p w14:paraId="60D5A7A4" w14:textId="77777777" w:rsidR="000E5BCD" w:rsidRPr="00C30C0A" w:rsidRDefault="000E5BCD" w:rsidP="00444BDC">
      <w:pPr>
        <w:pStyle w:val="Akapitzlist"/>
        <w:widowControl/>
        <w:numPr>
          <w:ilvl w:val="1"/>
          <w:numId w:val="89"/>
        </w:numPr>
        <w:autoSpaceDE/>
        <w:autoSpaceDN/>
        <w:spacing w:before="0" w:line="276" w:lineRule="auto"/>
        <w:rPr>
          <w:rFonts w:asciiTheme="minorHAnsi" w:hAnsiTheme="minorHAnsi"/>
          <w:bCs/>
        </w:rPr>
      </w:pPr>
      <w:r w:rsidRPr="00C30C0A">
        <w:rPr>
          <w:rFonts w:asciiTheme="minorHAnsi" w:hAnsiTheme="minorHAnsi"/>
          <w:bCs/>
        </w:rPr>
        <w:t>Załącznik nr 2 – oferta Wykonawcy,</w:t>
      </w:r>
    </w:p>
    <w:p w14:paraId="7F8D39D5" w14:textId="77777777" w:rsidR="000E5BCD" w:rsidRPr="00C30C0A" w:rsidRDefault="000E5BCD" w:rsidP="00444BDC">
      <w:pPr>
        <w:pStyle w:val="Akapitzlist"/>
        <w:widowControl/>
        <w:numPr>
          <w:ilvl w:val="1"/>
          <w:numId w:val="89"/>
        </w:numPr>
        <w:autoSpaceDE/>
        <w:autoSpaceDN/>
        <w:spacing w:before="0" w:line="276" w:lineRule="auto"/>
        <w:rPr>
          <w:rFonts w:asciiTheme="minorHAnsi" w:hAnsiTheme="minorHAnsi"/>
          <w:bCs/>
        </w:rPr>
      </w:pPr>
      <w:r w:rsidRPr="00C30C0A">
        <w:rPr>
          <w:rFonts w:asciiTheme="minorHAnsi" w:hAnsiTheme="minorHAnsi"/>
          <w:bCs/>
        </w:rPr>
        <w:t xml:space="preserve">Załącznik nr 3 – </w:t>
      </w:r>
      <w:r w:rsidRPr="00C30C0A">
        <w:rPr>
          <w:rFonts w:asciiTheme="minorHAnsi" w:hAnsiTheme="minorHAnsi" w:cstheme="minorHAnsi"/>
          <w:color w:val="000000"/>
        </w:rPr>
        <w:t>zaświadczenie o wpisie do Centralnej Ewidencji I Informacji o Działalności Gospodarczej z dnia … / odpis aktualny z Krajowego Rejestru Sądowego z dnia …..,</w:t>
      </w:r>
    </w:p>
    <w:p w14:paraId="67F098DD" w14:textId="1B04E772" w:rsidR="000E5BCD" w:rsidRPr="00C30C0A" w:rsidRDefault="000E5BCD" w:rsidP="00444BDC">
      <w:pPr>
        <w:pStyle w:val="Akapitzlist"/>
        <w:widowControl/>
        <w:numPr>
          <w:ilvl w:val="1"/>
          <w:numId w:val="89"/>
        </w:numPr>
        <w:autoSpaceDE/>
        <w:autoSpaceDN/>
        <w:spacing w:before="0" w:line="276" w:lineRule="auto"/>
        <w:rPr>
          <w:rFonts w:asciiTheme="minorHAnsi" w:hAnsiTheme="minorHAnsi"/>
          <w:bCs/>
        </w:rPr>
      </w:pPr>
      <w:r w:rsidRPr="00C30C0A">
        <w:rPr>
          <w:rFonts w:asciiTheme="minorHAnsi" w:hAnsiTheme="minorHAnsi"/>
          <w:bCs/>
        </w:rPr>
        <w:t>Załącznik nr 4 – wzór protokołu odbioru</w:t>
      </w:r>
      <w:r w:rsidR="00B06981">
        <w:rPr>
          <w:rFonts w:asciiTheme="minorHAnsi" w:hAnsiTheme="minorHAnsi"/>
          <w:bCs/>
        </w:rPr>
        <w:t>.</w:t>
      </w:r>
    </w:p>
    <w:p w14:paraId="14253320" w14:textId="77777777" w:rsidR="000E5BCD" w:rsidRPr="00C30C0A" w:rsidRDefault="000E5BCD" w:rsidP="000E5BCD">
      <w:pPr>
        <w:spacing w:line="276" w:lineRule="auto"/>
        <w:jc w:val="both"/>
        <w:rPr>
          <w:rFonts w:asciiTheme="minorHAnsi" w:hAnsiTheme="minorHAnsi"/>
          <w:bCs/>
        </w:rPr>
      </w:pPr>
    </w:p>
    <w:p w14:paraId="2C13335F" w14:textId="77777777" w:rsidR="000E5BCD" w:rsidRPr="00C30C0A" w:rsidRDefault="000E5BCD" w:rsidP="000E5BCD">
      <w:pPr>
        <w:spacing w:line="276" w:lineRule="auto"/>
        <w:jc w:val="both"/>
        <w:rPr>
          <w:rFonts w:asciiTheme="minorHAnsi" w:hAnsiTheme="minorHAnsi"/>
          <w:bCs/>
        </w:rPr>
      </w:pPr>
    </w:p>
    <w:p w14:paraId="77A68778" w14:textId="77777777" w:rsidR="000E5BCD" w:rsidRPr="00C30C0A" w:rsidRDefault="000E5BCD" w:rsidP="000E5BCD">
      <w:pPr>
        <w:spacing w:line="276" w:lineRule="auto"/>
        <w:jc w:val="both"/>
        <w:rPr>
          <w:rFonts w:asciiTheme="minorHAnsi" w:hAnsiTheme="minorHAnsi"/>
          <w:bCs/>
        </w:rPr>
      </w:pPr>
      <w:r w:rsidRPr="00C30C0A">
        <w:rPr>
          <w:rFonts w:asciiTheme="minorHAnsi" w:hAnsiTheme="minorHAnsi"/>
          <w:bCs/>
        </w:rPr>
        <w:t xml:space="preserve">Wykonawca </w:t>
      </w:r>
      <w:r w:rsidRPr="00C30C0A">
        <w:rPr>
          <w:rFonts w:asciiTheme="minorHAnsi" w:hAnsiTheme="minorHAnsi"/>
          <w:bCs/>
        </w:rPr>
        <w:tab/>
      </w:r>
      <w:r w:rsidRPr="00C30C0A">
        <w:rPr>
          <w:rFonts w:asciiTheme="minorHAnsi" w:hAnsiTheme="minorHAnsi"/>
          <w:bCs/>
        </w:rPr>
        <w:tab/>
      </w:r>
      <w:r w:rsidRPr="00C30C0A">
        <w:rPr>
          <w:rFonts w:asciiTheme="minorHAnsi" w:hAnsiTheme="minorHAnsi"/>
          <w:bCs/>
        </w:rPr>
        <w:tab/>
      </w:r>
      <w:r w:rsidRPr="00C30C0A">
        <w:rPr>
          <w:rFonts w:asciiTheme="minorHAnsi" w:hAnsiTheme="minorHAnsi"/>
          <w:bCs/>
        </w:rPr>
        <w:tab/>
      </w:r>
      <w:r w:rsidRPr="00C30C0A">
        <w:rPr>
          <w:rFonts w:asciiTheme="minorHAnsi" w:hAnsiTheme="minorHAnsi"/>
          <w:bCs/>
        </w:rPr>
        <w:tab/>
      </w:r>
      <w:r w:rsidRPr="00C30C0A">
        <w:rPr>
          <w:rFonts w:asciiTheme="minorHAnsi" w:hAnsiTheme="minorHAnsi"/>
          <w:bCs/>
        </w:rPr>
        <w:tab/>
      </w:r>
      <w:r w:rsidRPr="00C30C0A">
        <w:rPr>
          <w:rFonts w:asciiTheme="minorHAnsi" w:hAnsiTheme="minorHAnsi"/>
          <w:bCs/>
        </w:rPr>
        <w:tab/>
        <w:t>Zamawiający</w:t>
      </w:r>
    </w:p>
    <w:p w14:paraId="3D4A0920" w14:textId="77777777" w:rsidR="000E5BCD" w:rsidRPr="00C30C0A" w:rsidRDefault="000E5BCD" w:rsidP="000E5BCD">
      <w:pPr>
        <w:spacing w:line="276" w:lineRule="auto"/>
        <w:jc w:val="both"/>
        <w:rPr>
          <w:rFonts w:asciiTheme="minorHAnsi" w:hAnsiTheme="minorHAnsi"/>
          <w:bCs/>
        </w:rPr>
      </w:pPr>
    </w:p>
    <w:p w14:paraId="5C4CE79E" w14:textId="77777777" w:rsidR="000E5BCD" w:rsidRPr="00C30C0A" w:rsidRDefault="000E5BCD" w:rsidP="000E5BCD">
      <w:pPr>
        <w:spacing w:line="276" w:lineRule="auto"/>
        <w:jc w:val="both"/>
        <w:rPr>
          <w:rFonts w:asciiTheme="minorHAnsi" w:hAnsiTheme="minorHAnsi"/>
          <w:bCs/>
        </w:rPr>
      </w:pPr>
    </w:p>
    <w:p w14:paraId="0D5E6DD2" w14:textId="77777777" w:rsidR="000E5BCD" w:rsidRPr="00C30C0A" w:rsidRDefault="000E5BCD" w:rsidP="000E5BCD">
      <w:pPr>
        <w:spacing w:line="276" w:lineRule="auto"/>
        <w:jc w:val="both"/>
        <w:rPr>
          <w:rFonts w:asciiTheme="minorHAnsi" w:hAnsiTheme="minorHAnsi"/>
          <w:bCs/>
        </w:rPr>
      </w:pPr>
      <w:r w:rsidRPr="00C30C0A">
        <w:rPr>
          <w:rFonts w:asciiTheme="minorHAnsi" w:hAnsiTheme="minorHAnsi"/>
          <w:bCs/>
        </w:rPr>
        <w:t>.............................................................</w:t>
      </w:r>
      <w:r w:rsidRPr="00C30C0A">
        <w:rPr>
          <w:rFonts w:asciiTheme="minorHAnsi" w:hAnsiTheme="minorHAnsi"/>
          <w:bCs/>
        </w:rPr>
        <w:tab/>
      </w:r>
      <w:r w:rsidRPr="00C30C0A">
        <w:rPr>
          <w:rFonts w:asciiTheme="minorHAnsi" w:hAnsiTheme="minorHAnsi"/>
          <w:bCs/>
        </w:rPr>
        <w:tab/>
        <w:t>...................................................................</w:t>
      </w:r>
    </w:p>
    <w:p w14:paraId="689CBE0A" w14:textId="7AA7C775" w:rsidR="00637741" w:rsidRPr="002E4332" w:rsidRDefault="000E5BCD" w:rsidP="000E5BCD">
      <w:pPr>
        <w:spacing w:after="160" w:line="259" w:lineRule="auto"/>
        <w:jc w:val="right"/>
        <w:rPr>
          <w:rFonts w:asciiTheme="minorHAnsi" w:eastAsia="Calibri" w:hAnsiTheme="minorHAnsi" w:cstheme="minorHAnsi"/>
          <w:b/>
          <w:bCs/>
          <w:i/>
          <w:iCs/>
        </w:rPr>
      </w:pPr>
      <w:r w:rsidRPr="00C30C0A">
        <w:rPr>
          <w:rFonts w:asciiTheme="minorHAnsi" w:hAnsiTheme="minorHAnsi"/>
          <w:bCs/>
        </w:rPr>
        <w:br w:type="page"/>
      </w:r>
      <w:r w:rsidR="00637741" w:rsidRPr="002E4332">
        <w:rPr>
          <w:rFonts w:asciiTheme="minorHAnsi" w:eastAsia="Calibri" w:hAnsiTheme="minorHAnsi" w:cstheme="minorHAnsi"/>
          <w:b/>
          <w:bCs/>
          <w:i/>
          <w:iCs/>
        </w:rPr>
        <w:lastRenderedPageBreak/>
        <w:t>Załącznik nr 1 do umowy</w:t>
      </w:r>
    </w:p>
    <w:p w14:paraId="636B69A4" w14:textId="77777777" w:rsidR="00174622" w:rsidRPr="00174622" w:rsidRDefault="00174622" w:rsidP="00174622">
      <w:pPr>
        <w:widowControl/>
        <w:suppressAutoHyphens/>
        <w:autoSpaceDE/>
        <w:jc w:val="right"/>
        <w:textAlignment w:val="baseline"/>
        <w:rPr>
          <w:rFonts w:ascii="Calibri" w:hAnsi="Calibri"/>
          <w:b/>
          <w:kern w:val="3"/>
          <w:u w:val="single"/>
          <w:lang w:eastAsia="pl-PL"/>
        </w:rPr>
      </w:pPr>
    </w:p>
    <w:p w14:paraId="2AC0A1EE" w14:textId="77777777" w:rsidR="00174622" w:rsidRPr="00174622" w:rsidRDefault="00174622" w:rsidP="00174622">
      <w:pPr>
        <w:widowControl/>
        <w:autoSpaceDE/>
        <w:autoSpaceDN/>
        <w:spacing w:line="276" w:lineRule="auto"/>
        <w:jc w:val="center"/>
        <w:rPr>
          <w:rFonts w:ascii="Calibri" w:hAnsi="Calibri" w:cs="Arial"/>
          <w:b/>
          <w:lang w:eastAsia="pl-PL"/>
        </w:rPr>
      </w:pPr>
      <w:r w:rsidRPr="00174622">
        <w:rPr>
          <w:rFonts w:ascii="Calibri" w:hAnsi="Calibri" w:cs="Arial"/>
          <w:b/>
          <w:lang w:eastAsia="pl-PL"/>
        </w:rPr>
        <w:t>OPIS PRZEDMIOTU ZAMÓWIENIA</w:t>
      </w:r>
    </w:p>
    <w:p w14:paraId="4927013F" w14:textId="77777777" w:rsidR="000E5BCD" w:rsidRPr="000E5BCD" w:rsidRDefault="000E5BCD" w:rsidP="000E5BCD">
      <w:pPr>
        <w:widowControl/>
        <w:autoSpaceDE/>
        <w:autoSpaceDN/>
        <w:spacing w:after="60" w:line="276" w:lineRule="auto"/>
        <w:jc w:val="both"/>
        <w:rPr>
          <w:rFonts w:ascii="Calibri" w:hAnsi="Calibri" w:cs="Calibri"/>
          <w:lang w:eastAsia="pl-PL"/>
        </w:rPr>
      </w:pPr>
      <w:r w:rsidRPr="000E5BCD">
        <w:rPr>
          <w:rFonts w:ascii="Calibri" w:hAnsi="Calibri" w:cs="Calibri"/>
          <w:lang w:eastAsia="pl-PL"/>
        </w:rPr>
        <w:t>Przedmiotem zamówienia jest opracowanie graficzne, przygotowanie do druku i druk kalendarzy ściennych trójdzielnych na rok 2022 dla Programu Współpracy Transgranicznej Polska-Rosja 2014-2020 wraz z ich dostawą do siedziby Zamawiającego. Przedmiot zamówienia obejmuje 300 sztuk kalendarzy ściennych trójdzielnych.</w:t>
      </w:r>
    </w:p>
    <w:p w14:paraId="786796F0" w14:textId="77777777" w:rsidR="000E5BCD" w:rsidRPr="000E5BCD" w:rsidRDefault="000E5BCD" w:rsidP="000E5BCD">
      <w:pPr>
        <w:widowControl/>
        <w:autoSpaceDE/>
        <w:autoSpaceDN/>
        <w:spacing w:after="60" w:line="276" w:lineRule="auto"/>
        <w:jc w:val="both"/>
        <w:rPr>
          <w:rFonts w:ascii="Calibri" w:hAnsi="Calibri" w:cs="Calibri"/>
          <w:lang w:eastAsia="pl-PL"/>
        </w:rPr>
      </w:pPr>
    </w:p>
    <w:p w14:paraId="39167936" w14:textId="77777777" w:rsidR="000E5BCD" w:rsidRPr="000E5BCD" w:rsidRDefault="000E5BCD" w:rsidP="000E5BCD">
      <w:pPr>
        <w:widowControl/>
        <w:autoSpaceDE/>
        <w:autoSpaceDN/>
        <w:spacing w:after="60" w:line="276" w:lineRule="auto"/>
        <w:jc w:val="both"/>
        <w:rPr>
          <w:rFonts w:ascii="Calibri" w:hAnsi="Calibri" w:cs="Calibri"/>
          <w:lang w:eastAsia="pl-PL"/>
        </w:rPr>
      </w:pPr>
      <w:r w:rsidRPr="000E5BCD">
        <w:rPr>
          <w:rFonts w:ascii="Calibri" w:hAnsi="Calibri" w:cs="Calibri"/>
          <w:b/>
          <w:bCs/>
          <w:lang w:eastAsia="pl-PL"/>
        </w:rPr>
        <w:t>WARUNKI OGÓLNE:</w:t>
      </w:r>
    </w:p>
    <w:p w14:paraId="2E34E88E" w14:textId="77777777" w:rsidR="000E5BCD" w:rsidRPr="000E5BCD" w:rsidRDefault="000E5BCD" w:rsidP="000E5BCD">
      <w:pPr>
        <w:widowControl/>
        <w:autoSpaceDE/>
        <w:autoSpaceDN/>
        <w:spacing w:after="60" w:line="276" w:lineRule="auto"/>
        <w:jc w:val="both"/>
        <w:rPr>
          <w:rFonts w:ascii="Calibri" w:hAnsi="Calibri" w:cs="Calibri"/>
          <w:lang w:eastAsia="pl-PL"/>
        </w:rPr>
      </w:pPr>
      <w:r w:rsidRPr="000E5BCD">
        <w:rPr>
          <w:rFonts w:ascii="Calibri" w:hAnsi="Calibri" w:cs="Calibri"/>
          <w:bCs/>
          <w:lang w:eastAsia="pl-PL"/>
        </w:rPr>
        <w:t>Zamawiający przekaże Wykonawcy (do dostosowania do potrzeb przedmiotu umowy):</w:t>
      </w:r>
    </w:p>
    <w:p w14:paraId="3ECA648E" w14:textId="77777777" w:rsidR="000E5BCD" w:rsidRPr="000E5BCD" w:rsidRDefault="000E5BCD" w:rsidP="00444BDC">
      <w:pPr>
        <w:widowControl/>
        <w:numPr>
          <w:ilvl w:val="0"/>
          <w:numId w:val="98"/>
        </w:numPr>
        <w:autoSpaceDE/>
        <w:autoSpaceDN/>
        <w:spacing w:after="60" w:line="276" w:lineRule="auto"/>
        <w:jc w:val="both"/>
        <w:rPr>
          <w:rFonts w:ascii="Calibri" w:hAnsi="Calibri" w:cs="Calibri"/>
          <w:lang w:eastAsia="pl-PL"/>
        </w:rPr>
      </w:pPr>
      <w:r w:rsidRPr="000E5BCD">
        <w:rPr>
          <w:rFonts w:ascii="Calibri" w:hAnsi="Calibri" w:cs="Calibri"/>
          <w:bCs/>
          <w:lang w:eastAsia="pl-PL"/>
        </w:rPr>
        <w:t>pliki z logotypami,</w:t>
      </w:r>
    </w:p>
    <w:p w14:paraId="758074AC" w14:textId="77777777" w:rsidR="000E5BCD" w:rsidRPr="000E5BCD" w:rsidRDefault="000E5BCD" w:rsidP="00444BDC">
      <w:pPr>
        <w:widowControl/>
        <w:numPr>
          <w:ilvl w:val="0"/>
          <w:numId w:val="98"/>
        </w:numPr>
        <w:autoSpaceDE/>
        <w:autoSpaceDN/>
        <w:spacing w:after="60" w:line="276" w:lineRule="auto"/>
        <w:jc w:val="both"/>
        <w:rPr>
          <w:rFonts w:ascii="Calibri" w:hAnsi="Calibri" w:cs="Calibri"/>
          <w:lang w:eastAsia="pl-PL"/>
        </w:rPr>
      </w:pPr>
      <w:r w:rsidRPr="000E5BCD">
        <w:rPr>
          <w:rFonts w:ascii="Calibri" w:hAnsi="Calibri" w:cs="Calibri"/>
          <w:bCs/>
          <w:lang w:eastAsia="pl-PL"/>
        </w:rPr>
        <w:t>podstawowe grafiki,</w:t>
      </w:r>
    </w:p>
    <w:p w14:paraId="5C08E990" w14:textId="77777777" w:rsidR="000E5BCD" w:rsidRPr="000E5BCD" w:rsidRDefault="000E5BCD" w:rsidP="00444BDC">
      <w:pPr>
        <w:widowControl/>
        <w:numPr>
          <w:ilvl w:val="0"/>
          <w:numId w:val="98"/>
        </w:numPr>
        <w:autoSpaceDE/>
        <w:autoSpaceDN/>
        <w:spacing w:after="60" w:line="276" w:lineRule="auto"/>
        <w:jc w:val="both"/>
        <w:rPr>
          <w:rFonts w:ascii="Calibri" w:hAnsi="Calibri" w:cs="Calibri"/>
          <w:lang w:eastAsia="pl-PL"/>
        </w:rPr>
      </w:pPr>
      <w:r w:rsidRPr="000E5BCD">
        <w:rPr>
          <w:rFonts w:ascii="Calibri" w:hAnsi="Calibri" w:cs="Calibri"/>
          <w:bCs/>
          <w:lang w:eastAsia="pl-PL"/>
        </w:rPr>
        <w:t>tłumaczenia nazw dni i miesięcy na język rosyjski,</w:t>
      </w:r>
    </w:p>
    <w:p w14:paraId="5CF5158C" w14:textId="77777777" w:rsidR="000E5BCD" w:rsidRPr="000E5BCD" w:rsidRDefault="000E5BCD" w:rsidP="00444BDC">
      <w:pPr>
        <w:widowControl/>
        <w:numPr>
          <w:ilvl w:val="0"/>
          <w:numId w:val="98"/>
        </w:numPr>
        <w:autoSpaceDE/>
        <w:autoSpaceDN/>
        <w:spacing w:after="60" w:line="276" w:lineRule="auto"/>
        <w:jc w:val="both"/>
        <w:rPr>
          <w:rFonts w:ascii="Calibri" w:hAnsi="Calibri" w:cs="Calibri"/>
          <w:lang w:eastAsia="pl-PL"/>
        </w:rPr>
      </w:pPr>
      <w:r w:rsidRPr="000E5BCD">
        <w:rPr>
          <w:rFonts w:ascii="Calibri" w:hAnsi="Calibri" w:cs="Calibri"/>
          <w:bCs/>
          <w:lang w:eastAsia="pl-PL"/>
        </w:rPr>
        <w:t>wykaz rosyjskich świąt i dni wolnych od pracy (polskie leżą po stronie Wykonawcy).</w:t>
      </w:r>
    </w:p>
    <w:p w14:paraId="41488CB4" w14:textId="77777777" w:rsidR="000E5BCD" w:rsidRPr="000E5BCD" w:rsidRDefault="000E5BCD" w:rsidP="000E5BCD">
      <w:pPr>
        <w:widowControl/>
        <w:autoSpaceDE/>
        <w:autoSpaceDN/>
        <w:spacing w:after="120" w:line="276" w:lineRule="auto"/>
        <w:jc w:val="both"/>
        <w:rPr>
          <w:rFonts w:ascii="Calibri" w:hAnsi="Calibri" w:cs="Calibri"/>
          <w:lang w:eastAsia="pl-PL"/>
        </w:rPr>
      </w:pPr>
      <w:r w:rsidRPr="000E5BCD">
        <w:rPr>
          <w:rFonts w:ascii="Calibri" w:hAnsi="Calibri" w:cs="Calibri"/>
          <w:lang w:eastAsia="pl-PL"/>
        </w:rPr>
        <w:t xml:space="preserve">Przed przystąpieniem do produkcji docelowej kalendarzy objętych przedmiotem zamówienia, Wykonawca przedstawi Zamawiającemu do akceptacji wizualizacje. Wykonawca ma obowiązek uwzględniać i wprowadzać uwagi Zamawiającego do poszczególnych materiałów na etapie przygotowania/oznakowania/wizualizacji oraz projektu graficznego. Wykonawca zobowiązuje się do wiernego odwzorowania kolorów logotypów i innych przekazanych przez Zamawiającego materiałów. </w:t>
      </w:r>
    </w:p>
    <w:p w14:paraId="174A9E00" w14:textId="77777777" w:rsidR="000E5BCD" w:rsidRPr="000E5BCD" w:rsidRDefault="000E5BCD" w:rsidP="000E5BCD">
      <w:pPr>
        <w:widowControl/>
        <w:autoSpaceDE/>
        <w:autoSpaceDN/>
        <w:spacing w:after="120" w:line="276" w:lineRule="auto"/>
        <w:jc w:val="both"/>
        <w:rPr>
          <w:rFonts w:ascii="Calibri" w:hAnsi="Calibri" w:cs="Calibri"/>
          <w:lang w:eastAsia="pl-PL"/>
        </w:rPr>
      </w:pPr>
      <w:r w:rsidRPr="000E5BCD">
        <w:rPr>
          <w:rFonts w:ascii="Calibri" w:hAnsi="Calibri" w:cs="Calibri"/>
          <w:lang w:eastAsia="pl-PL"/>
        </w:rPr>
        <w:t xml:space="preserve">Projekt publikacji ma być indywidualny, autorski (m.in. z użyciem zdjęć/ grafik dostarczonych przez Zamawiającego lub, jeśli Zamawiający zgłosi taką potrzebę, zakupionych przez Wykonawcę z baz zdjęć typu </w:t>
      </w:r>
      <w:proofErr w:type="spellStart"/>
      <w:r w:rsidRPr="000E5BCD">
        <w:rPr>
          <w:rFonts w:ascii="Calibri" w:hAnsi="Calibri" w:cs="Calibri"/>
          <w:lang w:eastAsia="pl-PL"/>
        </w:rPr>
        <w:t>Dreamstime</w:t>
      </w:r>
      <w:proofErr w:type="spellEnd"/>
      <w:r w:rsidRPr="000E5BCD">
        <w:rPr>
          <w:rFonts w:ascii="Calibri" w:hAnsi="Calibri" w:cs="Calibri"/>
          <w:lang w:eastAsia="pl-PL"/>
        </w:rPr>
        <w:t xml:space="preserve">, </w:t>
      </w:r>
      <w:proofErr w:type="spellStart"/>
      <w:r w:rsidRPr="000E5BCD">
        <w:rPr>
          <w:rFonts w:ascii="Calibri" w:hAnsi="Calibri" w:cs="Calibri"/>
          <w:lang w:eastAsia="pl-PL"/>
        </w:rPr>
        <w:t>Shutterstock</w:t>
      </w:r>
      <w:proofErr w:type="spellEnd"/>
      <w:r w:rsidRPr="000E5BCD">
        <w:rPr>
          <w:rFonts w:ascii="Calibri" w:hAnsi="Calibri" w:cs="Calibri"/>
          <w:lang w:eastAsia="pl-PL"/>
        </w:rPr>
        <w:t xml:space="preserve">, </w:t>
      </w:r>
      <w:proofErr w:type="spellStart"/>
      <w:r w:rsidRPr="000E5BCD">
        <w:rPr>
          <w:rFonts w:ascii="Calibri" w:hAnsi="Calibri" w:cs="Calibri"/>
          <w:lang w:eastAsia="pl-PL"/>
        </w:rPr>
        <w:t>Fotolia</w:t>
      </w:r>
      <w:proofErr w:type="spellEnd"/>
      <w:r w:rsidRPr="000E5BCD">
        <w:rPr>
          <w:rFonts w:ascii="Calibri" w:hAnsi="Calibri" w:cs="Calibri"/>
          <w:lang w:eastAsia="pl-PL"/>
        </w:rPr>
        <w:t xml:space="preserve"> i podobne). Rodzaj i ilość potrzebnych zdjęć będzie zgłoszona na bieżąco przez osobę nadzorującą produkcję publikacji. Projekt będzie wykonany z użyciem znaków graficznych takich jak logo i nazwa Programu, flaga UE, adres strony internetowej itp.</w:t>
      </w:r>
    </w:p>
    <w:p w14:paraId="249C19DA" w14:textId="77777777" w:rsidR="000E5BCD" w:rsidRPr="000E5BCD" w:rsidRDefault="000E5BCD" w:rsidP="000E5BCD">
      <w:pPr>
        <w:widowControl/>
        <w:autoSpaceDE/>
        <w:autoSpaceDN/>
        <w:spacing w:after="60" w:line="276" w:lineRule="auto"/>
        <w:jc w:val="both"/>
        <w:rPr>
          <w:rFonts w:ascii="Calibri" w:hAnsi="Calibri" w:cs="Calibri"/>
          <w:lang w:eastAsia="pl-PL"/>
        </w:rPr>
      </w:pPr>
      <w:r w:rsidRPr="000E5BCD">
        <w:rPr>
          <w:rFonts w:ascii="Calibri" w:hAnsi="Calibri" w:cs="Calibri"/>
          <w:lang w:eastAsia="pl-PL"/>
        </w:rPr>
        <w:t>Rzeczywiste wymiary publikacji mogą się różnić o 5-10% od standardowych wymiarów podanych formatów (chyba, że podano inaczej).</w:t>
      </w:r>
    </w:p>
    <w:p w14:paraId="13988E59" w14:textId="77777777" w:rsidR="000E5BCD" w:rsidRPr="000E5BCD" w:rsidRDefault="000E5BCD" w:rsidP="000E5BCD">
      <w:pPr>
        <w:widowControl/>
        <w:autoSpaceDE/>
        <w:autoSpaceDN/>
        <w:spacing w:after="60" w:line="276" w:lineRule="auto"/>
        <w:jc w:val="both"/>
        <w:rPr>
          <w:rFonts w:ascii="Calibri" w:hAnsi="Calibri" w:cs="Calibri"/>
          <w:lang w:eastAsia="pl-PL"/>
        </w:rPr>
      </w:pPr>
      <w:r w:rsidRPr="000E5BCD">
        <w:rPr>
          <w:rFonts w:ascii="Calibri" w:hAnsi="Calibri" w:cs="Calibri"/>
          <w:lang w:eastAsia="pl-PL"/>
        </w:rPr>
        <w:t xml:space="preserve">Wykonawca dostarczy wszystkie publikacje na swój koszt do miejsca wskazanego przez Zamawiającego. Usługa obejmuje także przewóz oraz wniesienie paczek do wskazanego pomieszczenia. </w:t>
      </w:r>
    </w:p>
    <w:p w14:paraId="5E99B11D" w14:textId="23187B3B" w:rsidR="000E5BCD" w:rsidRPr="000E5BCD" w:rsidRDefault="000E5BCD" w:rsidP="000E5BCD">
      <w:pPr>
        <w:widowControl/>
        <w:autoSpaceDE/>
        <w:autoSpaceDN/>
        <w:spacing w:after="60" w:line="276" w:lineRule="auto"/>
        <w:jc w:val="both"/>
        <w:rPr>
          <w:rFonts w:ascii="Calibri" w:hAnsi="Calibri" w:cs="Calibri"/>
          <w:lang w:eastAsia="pl-PL"/>
        </w:rPr>
      </w:pPr>
      <w:r w:rsidRPr="000E5BCD">
        <w:rPr>
          <w:rFonts w:ascii="Calibri" w:hAnsi="Calibri" w:cs="Calibri"/>
          <w:lang w:eastAsia="pl-PL"/>
        </w:rPr>
        <w:t xml:space="preserve">Dostarczając przedmiot zamówienia, Wykonawca ma obowiązek przedłożyć listę wraz z ilością sztuk dostarczanego towaru – Zamawiający ma prawo sprawdzić podczas dostawy – </w:t>
      </w:r>
      <w:r w:rsidRPr="000E5BCD">
        <w:rPr>
          <w:rFonts w:ascii="Calibri" w:hAnsi="Calibri" w:cs="Calibri"/>
          <w:b/>
          <w:bCs/>
          <w:lang w:eastAsia="pl-PL"/>
        </w:rPr>
        <w:t>w obecności dostarczającego</w:t>
      </w:r>
      <w:r w:rsidRPr="000E5BCD">
        <w:rPr>
          <w:rFonts w:ascii="Calibri" w:hAnsi="Calibri" w:cs="Calibri"/>
          <w:lang w:eastAsia="pl-PL"/>
        </w:rPr>
        <w:t xml:space="preserve"> – czy przedłożona lista jest zgodna z rzeczywistą dostawą (weryfikacja merytoryczna </w:t>
      </w:r>
      <w:r w:rsidR="005D6AA9">
        <w:rPr>
          <w:rFonts w:ascii="Calibri" w:hAnsi="Calibri" w:cs="Calibri"/>
          <w:lang w:eastAsia="pl-PL"/>
        </w:rPr>
        <w:br/>
      </w:r>
      <w:r w:rsidRPr="000E5BCD">
        <w:rPr>
          <w:rFonts w:ascii="Calibri" w:hAnsi="Calibri" w:cs="Calibri"/>
          <w:lang w:eastAsia="pl-PL"/>
        </w:rPr>
        <w:t>i liczebna przedmiotu zamówienia). Dostawa musi zostać zaplanowana w godzinach pracy Zamawiającego z uwzględnieniem czasu potrzebnego na wniesienie oraz ewentualną weryfikację dostarczonego przedmiotu zamówienia. Materiały niezgodne z zamówieniem nie zostaną przyjęte (Wykonawca ma obowiązek ich natychmiastowego zabrania). Zamawiający przewiduje zbiorczą dostawę publikacji do wskazanej lokalizacji.</w:t>
      </w:r>
    </w:p>
    <w:p w14:paraId="492C9BFF" w14:textId="77777777" w:rsidR="000E5BCD" w:rsidRPr="000E5BCD" w:rsidRDefault="000E5BCD" w:rsidP="000E5BCD">
      <w:pPr>
        <w:widowControl/>
        <w:autoSpaceDE/>
        <w:autoSpaceDN/>
        <w:spacing w:after="60" w:line="276" w:lineRule="auto"/>
        <w:jc w:val="both"/>
        <w:rPr>
          <w:rFonts w:ascii="Calibri" w:hAnsi="Calibri" w:cs="Calibri"/>
          <w:b/>
          <w:bCs/>
          <w:lang w:eastAsia="pl-PL"/>
        </w:rPr>
      </w:pPr>
      <w:r w:rsidRPr="000E5BCD">
        <w:rPr>
          <w:rFonts w:ascii="Calibri" w:hAnsi="Calibri" w:cs="Calibri"/>
          <w:b/>
          <w:bCs/>
          <w:lang w:eastAsia="pl-PL"/>
        </w:rPr>
        <w:t>Harmonogram wykonania kalendarzy:</w:t>
      </w:r>
    </w:p>
    <w:p w14:paraId="4F696625" w14:textId="77777777" w:rsidR="000E5BCD" w:rsidRPr="000E5BCD" w:rsidRDefault="000E5BCD" w:rsidP="00444BDC">
      <w:pPr>
        <w:widowControl/>
        <w:numPr>
          <w:ilvl w:val="0"/>
          <w:numId w:val="102"/>
        </w:numPr>
        <w:autoSpaceDE/>
        <w:autoSpaceDN/>
        <w:spacing w:after="60" w:line="276" w:lineRule="auto"/>
        <w:jc w:val="both"/>
        <w:rPr>
          <w:rFonts w:ascii="Calibri" w:hAnsi="Calibri" w:cs="Calibri"/>
          <w:lang w:eastAsia="pl-PL"/>
        </w:rPr>
      </w:pPr>
      <w:r w:rsidRPr="000E5BCD">
        <w:rPr>
          <w:rFonts w:ascii="Calibri" w:hAnsi="Calibri" w:cs="Calibri"/>
          <w:lang w:eastAsia="pl-PL"/>
        </w:rPr>
        <w:t>Realizacja usług odbywać się będzie wg następującego harmonogramu:</w:t>
      </w:r>
    </w:p>
    <w:p w14:paraId="1980717C" w14:textId="77777777" w:rsidR="000E5BCD" w:rsidRPr="000E5BCD" w:rsidRDefault="000E5BCD" w:rsidP="00444BDC">
      <w:pPr>
        <w:widowControl/>
        <w:numPr>
          <w:ilvl w:val="1"/>
          <w:numId w:val="102"/>
        </w:numPr>
        <w:autoSpaceDE/>
        <w:autoSpaceDN/>
        <w:spacing w:after="60" w:line="276" w:lineRule="auto"/>
        <w:jc w:val="both"/>
        <w:rPr>
          <w:rFonts w:ascii="Calibri" w:hAnsi="Calibri" w:cs="Calibri"/>
          <w:lang w:eastAsia="pl-PL"/>
        </w:rPr>
      </w:pPr>
      <w:r w:rsidRPr="000E5BCD">
        <w:rPr>
          <w:rFonts w:ascii="Calibri" w:hAnsi="Calibri" w:cs="Calibri"/>
          <w:lang w:eastAsia="pl-PL"/>
        </w:rPr>
        <w:t xml:space="preserve">Zamawiający wyśle zlecenie, wraz z którym przekaże Wykonawcy wszystkie niezbędne pliki oraz wskazówki do wykonania projektów mailem lub poprzez aplikacje do transferu danych w ciągu 2 dni roboczych od podpisania umowy. </w:t>
      </w:r>
    </w:p>
    <w:p w14:paraId="6F8E65EE" w14:textId="720D4AA2" w:rsidR="000E5BCD" w:rsidRPr="000E5BCD" w:rsidRDefault="000E5BCD" w:rsidP="00444BDC">
      <w:pPr>
        <w:widowControl/>
        <w:numPr>
          <w:ilvl w:val="1"/>
          <w:numId w:val="102"/>
        </w:numPr>
        <w:autoSpaceDE/>
        <w:autoSpaceDN/>
        <w:spacing w:line="276" w:lineRule="auto"/>
        <w:jc w:val="both"/>
        <w:rPr>
          <w:rFonts w:ascii="Calibri" w:hAnsi="Calibri" w:cs="Calibri"/>
          <w:lang w:eastAsia="pl-PL"/>
        </w:rPr>
      </w:pPr>
      <w:r w:rsidRPr="000E5BCD">
        <w:rPr>
          <w:rFonts w:ascii="Calibri" w:hAnsi="Calibri" w:cs="Calibri"/>
          <w:lang w:eastAsia="pl-PL"/>
        </w:rPr>
        <w:lastRenderedPageBreak/>
        <w:t>Projekty graficzne – Wykonawca w ciągu 3 dni roboczych od otrzymania od Zamawiającego wszystkich niezbędnych plików do zaprojektowania publikacji, przedstawi Zamawiającemu projekty graficzne. Zamawiający w ciągu 3 dni roboczych zatwierdzi projekty i/lub zgłosi uwagi.</w:t>
      </w:r>
      <w:r w:rsidR="00FB2040">
        <w:rPr>
          <w:rFonts w:ascii="Calibri" w:hAnsi="Calibri" w:cs="Calibri"/>
          <w:lang w:eastAsia="pl-PL"/>
        </w:rPr>
        <w:t xml:space="preserve"> </w:t>
      </w:r>
      <w:r w:rsidRPr="000E5BCD">
        <w:rPr>
          <w:rFonts w:ascii="Calibri" w:hAnsi="Calibri" w:cs="Calibri"/>
          <w:lang w:eastAsia="pl-PL"/>
        </w:rPr>
        <w:t>Wykonawca</w:t>
      </w:r>
      <w:r w:rsidR="00FB2040">
        <w:rPr>
          <w:rFonts w:ascii="Calibri" w:hAnsi="Calibri" w:cs="Calibri"/>
          <w:lang w:eastAsia="pl-PL"/>
        </w:rPr>
        <w:t xml:space="preserve"> </w:t>
      </w:r>
      <w:r w:rsidRPr="000E5BCD">
        <w:rPr>
          <w:rFonts w:ascii="Calibri" w:hAnsi="Calibri" w:cs="Calibri"/>
          <w:lang w:eastAsia="pl-PL"/>
        </w:rPr>
        <w:t>dokona</w:t>
      </w:r>
      <w:r w:rsidR="00FB2040">
        <w:rPr>
          <w:rFonts w:ascii="Calibri" w:hAnsi="Calibri" w:cs="Calibri"/>
          <w:lang w:eastAsia="pl-PL"/>
        </w:rPr>
        <w:t xml:space="preserve"> </w:t>
      </w:r>
      <w:r w:rsidRPr="000E5BCD">
        <w:rPr>
          <w:rFonts w:ascii="Calibri" w:hAnsi="Calibri" w:cs="Calibri"/>
          <w:lang w:eastAsia="pl-PL"/>
        </w:rPr>
        <w:t>niezbędnych</w:t>
      </w:r>
      <w:r w:rsidR="00FB2040">
        <w:rPr>
          <w:rFonts w:ascii="Calibri" w:hAnsi="Calibri" w:cs="Calibri"/>
          <w:lang w:eastAsia="pl-PL"/>
        </w:rPr>
        <w:t xml:space="preserve"> </w:t>
      </w:r>
      <w:r w:rsidRPr="000E5BCD">
        <w:rPr>
          <w:rFonts w:ascii="Calibri" w:hAnsi="Calibri" w:cs="Calibri"/>
          <w:lang w:eastAsia="pl-PL"/>
        </w:rPr>
        <w:t>korekt</w:t>
      </w:r>
      <w:r w:rsidR="00FB2040">
        <w:rPr>
          <w:rFonts w:ascii="Calibri" w:hAnsi="Calibri" w:cs="Calibri"/>
          <w:lang w:eastAsia="pl-PL"/>
        </w:rPr>
        <w:t xml:space="preserve"> </w:t>
      </w:r>
      <w:r w:rsidRPr="000E5BCD">
        <w:rPr>
          <w:rFonts w:ascii="Calibri" w:hAnsi="Calibri" w:cs="Calibri"/>
          <w:lang w:eastAsia="pl-PL"/>
        </w:rPr>
        <w:t xml:space="preserve">i przedstawi Zamawiającemu poprawione projekty w ciągu 3 dni roboczych (procedura może być wielokrotnie powtarzana). Po ostatecznym zaakceptowaniu projektu Wykonawca dokona składu publikacji i przedstawi ją Zamawiającemu w formie pliku PDF. </w:t>
      </w:r>
      <w:r w:rsidRPr="000E5BCD">
        <w:rPr>
          <w:rFonts w:ascii="Calibri" w:hAnsi="Calibri" w:cs="Calibri"/>
          <w:b/>
          <w:lang w:eastAsia="pl-PL"/>
        </w:rPr>
        <w:t>Wykonawca rozpocznie produkcję po zaakceptowaniu plików produkcyjnych przez Zamawiającego</w:t>
      </w:r>
      <w:r w:rsidRPr="000E5BCD">
        <w:rPr>
          <w:rFonts w:ascii="Calibri" w:hAnsi="Calibri" w:cs="Calibri"/>
          <w:lang w:eastAsia="pl-PL"/>
        </w:rPr>
        <w:t>.</w:t>
      </w:r>
    </w:p>
    <w:p w14:paraId="44E94B07" w14:textId="72BD98E9" w:rsidR="000E5BCD" w:rsidRPr="000E5BCD" w:rsidRDefault="000E5BCD" w:rsidP="00444BDC">
      <w:pPr>
        <w:widowControl/>
        <w:numPr>
          <w:ilvl w:val="1"/>
          <w:numId w:val="102"/>
        </w:numPr>
        <w:autoSpaceDE/>
        <w:autoSpaceDN/>
        <w:spacing w:after="60" w:line="276" w:lineRule="auto"/>
        <w:jc w:val="both"/>
        <w:rPr>
          <w:rFonts w:ascii="Calibri" w:hAnsi="Calibri" w:cs="Calibri"/>
          <w:lang w:eastAsia="pl-PL"/>
        </w:rPr>
      </w:pPr>
      <w:r w:rsidRPr="000E5BCD">
        <w:rPr>
          <w:rFonts w:ascii="Calibri" w:hAnsi="Calibri"/>
          <w:lang w:eastAsia="pl-PL"/>
        </w:rPr>
        <w:t>Maksymalny termin na dostawę pozycji zamówienia Zamawiającemu – do</w:t>
      </w:r>
      <w:r w:rsidR="00A41010">
        <w:rPr>
          <w:rFonts w:ascii="Calibri" w:hAnsi="Calibri"/>
          <w:lang w:eastAsia="pl-PL"/>
        </w:rPr>
        <w:t xml:space="preserve"> </w:t>
      </w:r>
      <w:r w:rsidR="00F95DC3">
        <w:rPr>
          <w:rFonts w:ascii="Calibri" w:hAnsi="Calibri"/>
          <w:b/>
          <w:bCs/>
          <w:lang w:eastAsia="pl-PL"/>
        </w:rPr>
        <w:t>czterech</w:t>
      </w:r>
      <w:r w:rsidRPr="000E5BCD">
        <w:rPr>
          <w:rFonts w:ascii="Calibri" w:hAnsi="Calibri"/>
          <w:b/>
          <w:bCs/>
          <w:lang w:eastAsia="pl-PL"/>
        </w:rPr>
        <w:t xml:space="preserve"> tygodni</w:t>
      </w:r>
      <w:r w:rsidRPr="000E5BCD">
        <w:rPr>
          <w:rFonts w:ascii="Calibri" w:hAnsi="Calibri"/>
          <w:lang w:eastAsia="pl-PL"/>
        </w:rPr>
        <w:t xml:space="preserve"> od dnia otrzymania zlecenia. </w:t>
      </w:r>
    </w:p>
    <w:p w14:paraId="44F03737" w14:textId="77777777" w:rsidR="000E5BCD" w:rsidRPr="000E5BCD" w:rsidRDefault="000E5BCD" w:rsidP="00444BDC">
      <w:pPr>
        <w:widowControl/>
        <w:numPr>
          <w:ilvl w:val="0"/>
          <w:numId w:val="102"/>
        </w:numPr>
        <w:autoSpaceDE/>
        <w:autoSpaceDN/>
        <w:spacing w:after="60" w:line="276" w:lineRule="auto"/>
        <w:jc w:val="both"/>
        <w:rPr>
          <w:rFonts w:ascii="Calibri" w:hAnsi="Calibri" w:cs="Calibri"/>
          <w:lang w:eastAsia="pl-PL"/>
        </w:rPr>
      </w:pPr>
      <w:r w:rsidRPr="000E5BCD">
        <w:rPr>
          <w:rFonts w:ascii="Calibri" w:hAnsi="Calibri" w:cs="Calibri"/>
          <w:lang w:eastAsia="pl-PL"/>
        </w:rPr>
        <w:t>Miejsce dostarczenia Zamówienia</w:t>
      </w:r>
    </w:p>
    <w:p w14:paraId="4E83137E" w14:textId="77777777" w:rsidR="000E5BCD" w:rsidRPr="000E5BCD" w:rsidRDefault="000E5BCD" w:rsidP="00444BDC">
      <w:pPr>
        <w:widowControl/>
        <w:numPr>
          <w:ilvl w:val="1"/>
          <w:numId w:val="102"/>
        </w:numPr>
        <w:autoSpaceDE/>
        <w:autoSpaceDN/>
        <w:spacing w:after="60" w:line="276" w:lineRule="auto"/>
        <w:rPr>
          <w:rFonts w:ascii="Calibri" w:hAnsi="Calibri" w:cs="Calibri"/>
          <w:lang w:eastAsia="pl-PL"/>
        </w:rPr>
      </w:pPr>
      <w:r w:rsidRPr="000E5BCD">
        <w:rPr>
          <w:rFonts w:ascii="Calibri" w:hAnsi="Calibri" w:cs="Calibri"/>
          <w:b/>
          <w:bCs/>
          <w:lang w:eastAsia="pl-PL"/>
        </w:rPr>
        <w:t>Wspólny Sekretariat Techniczny</w:t>
      </w:r>
      <w:r w:rsidRPr="000E5BCD">
        <w:rPr>
          <w:rFonts w:ascii="Calibri" w:hAnsi="Calibri" w:cs="Calibri"/>
          <w:lang w:eastAsia="pl-PL"/>
        </w:rPr>
        <w:t xml:space="preserve"> </w:t>
      </w:r>
      <w:r w:rsidRPr="000E5BCD">
        <w:rPr>
          <w:rFonts w:ascii="Calibri" w:hAnsi="Calibri" w:cs="Calibri"/>
          <w:b/>
          <w:bCs/>
          <w:lang w:eastAsia="pl-PL"/>
        </w:rPr>
        <w:t>Programu Współpracy Transgranicznej Polska-Rosja 2014-2020</w:t>
      </w:r>
      <w:r w:rsidRPr="000E5BCD">
        <w:rPr>
          <w:rFonts w:ascii="Calibri" w:hAnsi="Calibri" w:cs="Calibri"/>
          <w:lang w:eastAsia="pl-PL"/>
        </w:rPr>
        <w:br/>
        <w:t>ul. Głowackiego 14 (IV piętro, w budynku jest winda) 10-448 Olsztyn.</w:t>
      </w:r>
    </w:p>
    <w:p w14:paraId="158FB2CD" w14:textId="77777777" w:rsidR="000E5BCD" w:rsidRPr="000E5BCD" w:rsidRDefault="000E5BCD" w:rsidP="000E5BCD">
      <w:pPr>
        <w:widowControl/>
        <w:autoSpaceDE/>
        <w:autoSpaceDN/>
        <w:spacing w:after="60" w:line="276" w:lineRule="auto"/>
        <w:jc w:val="both"/>
        <w:rPr>
          <w:rFonts w:ascii="Calibri" w:hAnsi="Calibri" w:cs="Calibri"/>
          <w:lang w:eastAsia="pl-PL"/>
        </w:rPr>
      </w:pPr>
    </w:p>
    <w:p w14:paraId="44CB16C6" w14:textId="77777777" w:rsidR="000E5BCD" w:rsidRPr="000E5BCD" w:rsidRDefault="000E5BCD" w:rsidP="000E5BCD">
      <w:pPr>
        <w:widowControl/>
        <w:autoSpaceDE/>
        <w:autoSpaceDN/>
        <w:spacing w:after="60" w:line="276" w:lineRule="auto"/>
        <w:jc w:val="both"/>
        <w:rPr>
          <w:rFonts w:ascii="Calibri" w:hAnsi="Calibri" w:cs="Calibri"/>
          <w:b/>
          <w:bCs/>
          <w:lang w:eastAsia="pl-PL"/>
        </w:rPr>
      </w:pPr>
      <w:r w:rsidRPr="000E5BCD">
        <w:rPr>
          <w:rFonts w:ascii="Calibri" w:hAnsi="Calibri" w:cs="Calibri"/>
          <w:b/>
          <w:bCs/>
          <w:lang w:eastAsia="pl-PL"/>
        </w:rPr>
        <w:t>SPECYFIKACJA:</w:t>
      </w:r>
    </w:p>
    <w:p w14:paraId="3E357B87" w14:textId="77777777" w:rsidR="000E5BCD" w:rsidRPr="000E5BCD" w:rsidRDefault="000E5BCD" w:rsidP="000E5BCD">
      <w:pPr>
        <w:widowControl/>
        <w:autoSpaceDE/>
        <w:autoSpaceDN/>
        <w:spacing w:after="60" w:line="276" w:lineRule="auto"/>
        <w:jc w:val="both"/>
        <w:rPr>
          <w:rFonts w:ascii="Calibri" w:hAnsi="Calibri" w:cs="Calibri"/>
          <w:b/>
          <w:bCs/>
          <w:lang w:eastAsia="pl-PL"/>
        </w:rPr>
      </w:pPr>
      <w:r w:rsidRPr="000E5BCD">
        <w:rPr>
          <w:rFonts w:ascii="Calibri" w:hAnsi="Calibri" w:cs="Calibri"/>
          <w:b/>
          <w:bCs/>
          <w:lang w:eastAsia="pl-PL"/>
        </w:rPr>
        <w:t>KALENDARZ ŚCIENNY TRÓJDZIELNY na rok 2022 – 300 sztuk</w:t>
      </w:r>
    </w:p>
    <w:p w14:paraId="24D0BC77" w14:textId="77777777" w:rsidR="000E5BCD" w:rsidRPr="000E5BCD" w:rsidRDefault="000E5BCD" w:rsidP="000E5BCD">
      <w:pPr>
        <w:widowControl/>
        <w:tabs>
          <w:tab w:val="left" w:pos="284"/>
        </w:tabs>
        <w:autoSpaceDE/>
        <w:autoSpaceDN/>
        <w:spacing w:after="60" w:line="276" w:lineRule="auto"/>
        <w:jc w:val="both"/>
        <w:rPr>
          <w:rFonts w:ascii="Calibri" w:hAnsi="Calibri" w:cs="Calibri"/>
          <w:b/>
          <w:bCs/>
          <w:lang w:eastAsia="pl-PL"/>
        </w:rPr>
      </w:pPr>
      <w:r w:rsidRPr="000E5BCD">
        <w:rPr>
          <w:rFonts w:ascii="Calibri" w:hAnsi="Calibri" w:cs="Calibri"/>
          <w:b/>
          <w:bCs/>
          <w:lang w:eastAsia="pl-PL"/>
        </w:rPr>
        <w:t>Główka kalendarza:</w:t>
      </w:r>
    </w:p>
    <w:p w14:paraId="76DAF393" w14:textId="77777777" w:rsidR="000E5BCD" w:rsidRPr="000E5BCD" w:rsidRDefault="000E5BCD" w:rsidP="00444BDC">
      <w:pPr>
        <w:widowControl/>
        <w:numPr>
          <w:ilvl w:val="0"/>
          <w:numId w:val="99"/>
        </w:numPr>
        <w:tabs>
          <w:tab w:val="left" w:pos="284"/>
        </w:tabs>
        <w:autoSpaceDE/>
        <w:autoSpaceDN/>
        <w:spacing w:after="60" w:line="276" w:lineRule="auto"/>
        <w:jc w:val="both"/>
        <w:rPr>
          <w:rFonts w:ascii="Calibri" w:hAnsi="Calibri" w:cs="Calibri"/>
          <w:b/>
          <w:bCs/>
          <w:lang w:eastAsia="pl-PL"/>
        </w:rPr>
      </w:pPr>
      <w:r w:rsidRPr="000E5BCD">
        <w:rPr>
          <w:rFonts w:ascii="Calibri" w:hAnsi="Calibri" w:cs="Calibri"/>
          <w:lang w:eastAsia="pl-PL"/>
        </w:rPr>
        <w:t>format ok. 330 x 240 mm (+/- 20 mm),</w:t>
      </w:r>
    </w:p>
    <w:p w14:paraId="48BF4025" w14:textId="77777777" w:rsidR="000E5BCD" w:rsidRPr="000E5BCD" w:rsidRDefault="000E5BCD" w:rsidP="00444BDC">
      <w:pPr>
        <w:widowControl/>
        <w:numPr>
          <w:ilvl w:val="0"/>
          <w:numId w:val="99"/>
        </w:numPr>
        <w:tabs>
          <w:tab w:val="left" w:pos="284"/>
        </w:tabs>
        <w:autoSpaceDE/>
        <w:autoSpaceDN/>
        <w:spacing w:after="60" w:line="276" w:lineRule="auto"/>
        <w:jc w:val="both"/>
        <w:rPr>
          <w:rFonts w:ascii="Calibri" w:hAnsi="Calibri" w:cs="Calibri"/>
          <w:b/>
          <w:bCs/>
          <w:lang w:eastAsia="pl-PL"/>
        </w:rPr>
      </w:pPr>
      <w:r w:rsidRPr="000E5BCD">
        <w:rPr>
          <w:rFonts w:ascii="Calibri" w:hAnsi="Calibri" w:cs="Calibri"/>
          <w:lang w:eastAsia="pl-PL"/>
        </w:rPr>
        <w:t>karton min. 300 g/m</w:t>
      </w:r>
      <w:r w:rsidRPr="000E5BCD">
        <w:rPr>
          <w:rFonts w:ascii="Calibri" w:hAnsi="Calibri" w:cs="Calibri"/>
          <w:vertAlign w:val="superscript"/>
          <w:lang w:eastAsia="pl-PL"/>
        </w:rPr>
        <w:t xml:space="preserve">2 </w:t>
      </w:r>
      <w:r w:rsidRPr="000E5BCD">
        <w:rPr>
          <w:rFonts w:ascii="Calibri" w:hAnsi="Calibri" w:cs="Calibri"/>
          <w:lang w:eastAsia="pl-PL"/>
        </w:rPr>
        <w:t>oklejany na tekturze falistej (efekt wypukłości)</w:t>
      </w:r>
    </w:p>
    <w:p w14:paraId="6C0C9B16" w14:textId="77777777" w:rsidR="000E5BCD" w:rsidRPr="000E5BCD" w:rsidRDefault="000E5BCD" w:rsidP="00444BDC">
      <w:pPr>
        <w:widowControl/>
        <w:numPr>
          <w:ilvl w:val="0"/>
          <w:numId w:val="99"/>
        </w:numPr>
        <w:tabs>
          <w:tab w:val="left" w:pos="284"/>
        </w:tabs>
        <w:autoSpaceDE/>
        <w:autoSpaceDN/>
        <w:spacing w:after="60" w:line="276" w:lineRule="auto"/>
        <w:jc w:val="both"/>
        <w:rPr>
          <w:rFonts w:ascii="Calibri" w:hAnsi="Calibri" w:cs="Calibri"/>
          <w:b/>
          <w:bCs/>
          <w:lang w:eastAsia="pl-PL"/>
        </w:rPr>
      </w:pPr>
      <w:r w:rsidRPr="000E5BCD">
        <w:rPr>
          <w:rFonts w:ascii="Calibri" w:hAnsi="Calibri" w:cs="Calibri"/>
          <w:lang w:eastAsia="pl-PL"/>
        </w:rPr>
        <w:t xml:space="preserve">druk offsetowy w pełnym kolorze 4+0 </w:t>
      </w:r>
    </w:p>
    <w:p w14:paraId="3AA69E6B" w14:textId="77777777" w:rsidR="000E5BCD" w:rsidRPr="000E5BCD" w:rsidRDefault="000E5BCD" w:rsidP="00444BDC">
      <w:pPr>
        <w:widowControl/>
        <w:numPr>
          <w:ilvl w:val="0"/>
          <w:numId w:val="99"/>
        </w:numPr>
        <w:tabs>
          <w:tab w:val="left" w:pos="284"/>
        </w:tabs>
        <w:autoSpaceDE/>
        <w:autoSpaceDN/>
        <w:spacing w:after="60" w:line="276" w:lineRule="auto"/>
        <w:jc w:val="both"/>
        <w:rPr>
          <w:rFonts w:ascii="Calibri" w:hAnsi="Calibri" w:cs="Calibri"/>
          <w:b/>
          <w:bCs/>
          <w:lang w:eastAsia="pl-PL"/>
        </w:rPr>
      </w:pPr>
      <w:r w:rsidRPr="000E5BCD">
        <w:rPr>
          <w:rFonts w:ascii="Calibri" w:hAnsi="Calibri" w:cs="Calibri"/>
          <w:lang w:eastAsia="pl-PL"/>
        </w:rPr>
        <w:t>powlekana folią z połyskiem,</w:t>
      </w:r>
    </w:p>
    <w:p w14:paraId="2518396D" w14:textId="0C77BAF2" w:rsidR="000E5BCD" w:rsidRPr="000E5BCD" w:rsidRDefault="000E5BCD" w:rsidP="00444BDC">
      <w:pPr>
        <w:widowControl/>
        <w:numPr>
          <w:ilvl w:val="0"/>
          <w:numId w:val="99"/>
        </w:numPr>
        <w:tabs>
          <w:tab w:val="left" w:pos="284"/>
        </w:tabs>
        <w:autoSpaceDE/>
        <w:autoSpaceDN/>
        <w:spacing w:after="60" w:line="276" w:lineRule="auto"/>
        <w:jc w:val="both"/>
        <w:rPr>
          <w:rFonts w:ascii="Calibri" w:hAnsi="Calibri" w:cs="Calibri"/>
          <w:b/>
          <w:bCs/>
          <w:lang w:eastAsia="pl-PL"/>
        </w:rPr>
      </w:pPr>
      <w:r w:rsidRPr="000E5BCD">
        <w:rPr>
          <w:rFonts w:ascii="Calibri" w:hAnsi="Calibri" w:cs="Calibri"/>
          <w:lang w:eastAsia="pl-PL"/>
        </w:rPr>
        <w:t>ciemnoniebieskie, jasnoniebieskie lub granatowe tło (do uzgodnienia z Zamawiaj</w:t>
      </w:r>
      <w:r w:rsidR="005D6AA9">
        <w:rPr>
          <w:rFonts w:ascii="Calibri" w:hAnsi="Calibri" w:cs="Calibri"/>
          <w:lang w:eastAsia="pl-PL"/>
        </w:rPr>
        <w:t>ą</w:t>
      </w:r>
      <w:r w:rsidRPr="000E5BCD">
        <w:rPr>
          <w:rFonts w:ascii="Calibri" w:hAnsi="Calibri" w:cs="Calibri"/>
          <w:lang w:eastAsia="pl-PL"/>
        </w:rPr>
        <w:t>cym),</w:t>
      </w:r>
    </w:p>
    <w:p w14:paraId="2D5FDA2C" w14:textId="77777777" w:rsidR="000E5BCD" w:rsidRPr="000E5BCD" w:rsidRDefault="000E5BCD" w:rsidP="00444BDC">
      <w:pPr>
        <w:widowControl/>
        <w:numPr>
          <w:ilvl w:val="0"/>
          <w:numId w:val="99"/>
        </w:numPr>
        <w:tabs>
          <w:tab w:val="left" w:pos="284"/>
        </w:tabs>
        <w:autoSpaceDE/>
        <w:autoSpaceDN/>
        <w:spacing w:after="60" w:line="276" w:lineRule="auto"/>
        <w:jc w:val="both"/>
        <w:rPr>
          <w:rFonts w:ascii="Calibri" w:hAnsi="Calibri" w:cs="Calibri"/>
          <w:b/>
          <w:bCs/>
          <w:lang w:eastAsia="pl-PL"/>
        </w:rPr>
      </w:pPr>
      <w:r w:rsidRPr="000E5BCD">
        <w:rPr>
          <w:rFonts w:ascii="Calibri" w:hAnsi="Calibri" w:cs="Calibri"/>
          <w:lang w:eastAsia="pl-PL"/>
        </w:rPr>
        <w:t>w górnej części główki otwór w tekturze, umożliwiający powieszenie kalendarza,</w:t>
      </w:r>
    </w:p>
    <w:p w14:paraId="5141A014" w14:textId="77777777" w:rsidR="000E5BCD" w:rsidRPr="000E5BCD" w:rsidRDefault="000E5BCD" w:rsidP="00444BDC">
      <w:pPr>
        <w:widowControl/>
        <w:numPr>
          <w:ilvl w:val="0"/>
          <w:numId w:val="99"/>
        </w:numPr>
        <w:tabs>
          <w:tab w:val="left" w:pos="284"/>
        </w:tabs>
        <w:autoSpaceDE/>
        <w:autoSpaceDN/>
        <w:spacing w:after="60" w:line="276" w:lineRule="auto"/>
        <w:jc w:val="both"/>
        <w:rPr>
          <w:rFonts w:ascii="Calibri" w:hAnsi="Calibri" w:cs="Calibri"/>
          <w:b/>
          <w:bCs/>
          <w:lang w:eastAsia="pl-PL"/>
        </w:rPr>
      </w:pPr>
      <w:r w:rsidRPr="000E5BCD">
        <w:rPr>
          <w:rFonts w:ascii="Calibri" w:hAnsi="Calibri" w:cs="Calibri"/>
          <w:lang w:eastAsia="pl-PL"/>
        </w:rPr>
        <w:t xml:space="preserve">wykonanie projektu graficznego główki (projekt zaakceptowany przez Zamawiającego) </w:t>
      </w:r>
      <w:r w:rsidRPr="000E5BCD">
        <w:rPr>
          <w:rFonts w:ascii="Calibri" w:hAnsi="Calibri" w:cs="Calibri"/>
          <w:lang w:eastAsia="pl-PL"/>
        </w:rPr>
        <w:br/>
        <w:t xml:space="preserve">i podkładu oraz ich kolorowy nadruk. Projekt zakłada jedno duże zdjęcie na główne lub kolaż od minimum trzech do maksymalnie sześciu zdjęć dostarczonych przez Zamawiającego lub zakupionych przez Wykonawcę, oraz umieszczenie logotypów programu </w:t>
      </w:r>
      <w:proofErr w:type="spellStart"/>
      <w:r w:rsidRPr="000E5BCD">
        <w:rPr>
          <w:rFonts w:ascii="Calibri" w:hAnsi="Calibri" w:cs="Calibri"/>
          <w:lang w:eastAsia="pl-PL"/>
        </w:rPr>
        <w:t>Programu</w:t>
      </w:r>
      <w:proofErr w:type="spellEnd"/>
      <w:r w:rsidRPr="000E5BCD">
        <w:rPr>
          <w:rFonts w:ascii="Calibri" w:hAnsi="Calibri" w:cs="Calibri"/>
          <w:lang w:eastAsia="pl-PL"/>
        </w:rPr>
        <w:t xml:space="preserve"> PL-RU oraz roku 2022. </w:t>
      </w:r>
    </w:p>
    <w:p w14:paraId="5DA6EDCA" w14:textId="77777777" w:rsidR="000E5BCD" w:rsidRPr="000E5BCD" w:rsidRDefault="000E5BCD" w:rsidP="000E5BCD">
      <w:pPr>
        <w:widowControl/>
        <w:tabs>
          <w:tab w:val="left" w:pos="284"/>
        </w:tabs>
        <w:autoSpaceDE/>
        <w:autoSpaceDN/>
        <w:spacing w:after="60" w:line="276" w:lineRule="auto"/>
        <w:jc w:val="both"/>
        <w:rPr>
          <w:rFonts w:ascii="Calibri" w:hAnsi="Calibri" w:cs="Calibri"/>
          <w:b/>
          <w:bCs/>
          <w:lang w:eastAsia="pl-PL"/>
        </w:rPr>
      </w:pPr>
      <w:r w:rsidRPr="000E5BCD">
        <w:rPr>
          <w:rFonts w:ascii="Calibri" w:hAnsi="Calibri" w:cs="Calibri"/>
          <w:b/>
          <w:bCs/>
          <w:lang w:eastAsia="pl-PL"/>
        </w:rPr>
        <w:t>Kalendarium:</w:t>
      </w:r>
    </w:p>
    <w:p w14:paraId="67FD4602" w14:textId="77777777" w:rsidR="000E5BCD" w:rsidRPr="000E5BCD" w:rsidRDefault="000E5BCD" w:rsidP="00444BDC">
      <w:pPr>
        <w:widowControl/>
        <w:numPr>
          <w:ilvl w:val="0"/>
          <w:numId w:val="100"/>
        </w:numPr>
        <w:tabs>
          <w:tab w:val="left" w:pos="284"/>
        </w:tabs>
        <w:autoSpaceDE/>
        <w:autoSpaceDN/>
        <w:spacing w:after="60" w:line="276" w:lineRule="auto"/>
        <w:jc w:val="both"/>
        <w:rPr>
          <w:rFonts w:ascii="Calibri" w:hAnsi="Calibri" w:cs="Calibri"/>
          <w:b/>
          <w:lang w:eastAsia="pl-PL"/>
        </w:rPr>
      </w:pPr>
      <w:r w:rsidRPr="000E5BCD">
        <w:rPr>
          <w:rFonts w:ascii="Calibri" w:hAnsi="Calibri" w:cs="Calibri"/>
          <w:lang w:eastAsia="pl-PL"/>
        </w:rPr>
        <w:t>trójjęzyczne (angielsko-polsko-rosyjskie),</w:t>
      </w:r>
    </w:p>
    <w:p w14:paraId="7A739C94" w14:textId="77777777" w:rsidR="000E5BCD" w:rsidRPr="000E5BCD" w:rsidRDefault="000E5BCD" w:rsidP="00444BDC">
      <w:pPr>
        <w:widowControl/>
        <w:numPr>
          <w:ilvl w:val="0"/>
          <w:numId w:val="100"/>
        </w:numPr>
        <w:tabs>
          <w:tab w:val="left" w:pos="284"/>
        </w:tabs>
        <w:autoSpaceDE/>
        <w:autoSpaceDN/>
        <w:spacing w:after="60" w:line="276" w:lineRule="auto"/>
        <w:jc w:val="both"/>
        <w:rPr>
          <w:rFonts w:ascii="Calibri" w:hAnsi="Calibri" w:cs="Calibri"/>
          <w:b/>
          <w:lang w:eastAsia="pl-PL"/>
        </w:rPr>
      </w:pPr>
      <w:r w:rsidRPr="000E5BCD">
        <w:rPr>
          <w:rFonts w:ascii="Calibri" w:hAnsi="Calibri" w:cs="Calibri"/>
          <w:lang w:eastAsia="pl-PL"/>
        </w:rPr>
        <w:t>format ok. 300 x 150 mm (+/- 5 mm),</w:t>
      </w:r>
    </w:p>
    <w:p w14:paraId="404AE283" w14:textId="77777777" w:rsidR="000E5BCD" w:rsidRPr="000E5BCD" w:rsidRDefault="000E5BCD" w:rsidP="00444BDC">
      <w:pPr>
        <w:widowControl/>
        <w:numPr>
          <w:ilvl w:val="0"/>
          <w:numId w:val="100"/>
        </w:numPr>
        <w:tabs>
          <w:tab w:val="left" w:pos="284"/>
        </w:tabs>
        <w:autoSpaceDE/>
        <w:autoSpaceDN/>
        <w:spacing w:after="60" w:line="276" w:lineRule="auto"/>
        <w:jc w:val="both"/>
        <w:rPr>
          <w:rFonts w:ascii="Calibri" w:hAnsi="Calibri" w:cs="Calibri"/>
          <w:b/>
          <w:lang w:eastAsia="pl-PL"/>
        </w:rPr>
      </w:pPr>
      <w:r w:rsidRPr="000E5BCD">
        <w:rPr>
          <w:rFonts w:ascii="Calibri" w:hAnsi="Calibri" w:cs="Calibri"/>
          <w:lang w:eastAsia="pl-PL"/>
        </w:rPr>
        <w:t>papier offsetowy min. 90 g/m</w:t>
      </w:r>
      <w:r w:rsidRPr="000E5BCD">
        <w:rPr>
          <w:rFonts w:ascii="Calibri" w:hAnsi="Calibri" w:cs="Calibri"/>
          <w:vertAlign w:val="superscript"/>
          <w:lang w:eastAsia="pl-PL"/>
        </w:rPr>
        <w:t>2</w:t>
      </w:r>
      <w:r w:rsidRPr="000E5BCD">
        <w:rPr>
          <w:rFonts w:ascii="Calibri" w:hAnsi="Calibri" w:cs="Calibri"/>
          <w:lang w:eastAsia="pl-PL"/>
        </w:rPr>
        <w:t>,</w:t>
      </w:r>
    </w:p>
    <w:p w14:paraId="13E0821A" w14:textId="77777777" w:rsidR="000E5BCD" w:rsidRPr="000E5BCD" w:rsidRDefault="000E5BCD" w:rsidP="00444BDC">
      <w:pPr>
        <w:widowControl/>
        <w:numPr>
          <w:ilvl w:val="0"/>
          <w:numId w:val="100"/>
        </w:numPr>
        <w:tabs>
          <w:tab w:val="left" w:pos="284"/>
        </w:tabs>
        <w:autoSpaceDE/>
        <w:autoSpaceDN/>
        <w:spacing w:after="60" w:line="276" w:lineRule="auto"/>
        <w:jc w:val="both"/>
        <w:rPr>
          <w:rFonts w:ascii="Calibri" w:hAnsi="Calibri" w:cs="Calibri"/>
          <w:b/>
          <w:lang w:eastAsia="pl-PL"/>
        </w:rPr>
      </w:pPr>
      <w:r w:rsidRPr="000E5BCD">
        <w:rPr>
          <w:rFonts w:ascii="Calibri" w:hAnsi="Calibri" w:cs="Calibri"/>
          <w:lang w:eastAsia="pl-PL"/>
        </w:rPr>
        <w:t>druk 2+0, napisy granatowe i czerwone/bordowe,</w:t>
      </w:r>
    </w:p>
    <w:p w14:paraId="26EBD000" w14:textId="77777777" w:rsidR="000E5BCD" w:rsidRPr="000E5BCD" w:rsidRDefault="000E5BCD" w:rsidP="00444BDC">
      <w:pPr>
        <w:widowControl/>
        <w:numPr>
          <w:ilvl w:val="0"/>
          <w:numId w:val="100"/>
        </w:numPr>
        <w:tabs>
          <w:tab w:val="left" w:pos="284"/>
        </w:tabs>
        <w:autoSpaceDE/>
        <w:autoSpaceDN/>
        <w:spacing w:after="60" w:line="276" w:lineRule="auto"/>
        <w:jc w:val="both"/>
        <w:rPr>
          <w:rFonts w:ascii="Calibri" w:hAnsi="Calibri" w:cs="Calibri"/>
          <w:b/>
          <w:lang w:eastAsia="pl-PL"/>
        </w:rPr>
      </w:pPr>
      <w:r w:rsidRPr="000E5BCD">
        <w:rPr>
          <w:rFonts w:ascii="Calibri" w:hAnsi="Calibri" w:cs="Calibri"/>
          <w:lang w:eastAsia="pl-PL"/>
        </w:rPr>
        <w:t>3 kalendaria po 12 kart zrywanych, w układzie: miesiąc poprzedni, bieżący, następny. Każdy miesiąc na osobnej karcie,</w:t>
      </w:r>
    </w:p>
    <w:p w14:paraId="3F975E73" w14:textId="77777777" w:rsidR="000E5BCD" w:rsidRPr="000E5BCD" w:rsidRDefault="000E5BCD" w:rsidP="00444BDC">
      <w:pPr>
        <w:widowControl/>
        <w:numPr>
          <w:ilvl w:val="0"/>
          <w:numId w:val="100"/>
        </w:numPr>
        <w:tabs>
          <w:tab w:val="left" w:pos="284"/>
        </w:tabs>
        <w:autoSpaceDE/>
        <w:autoSpaceDN/>
        <w:spacing w:after="60" w:line="276" w:lineRule="auto"/>
        <w:jc w:val="both"/>
        <w:rPr>
          <w:rFonts w:ascii="Calibri" w:hAnsi="Calibri" w:cs="Calibri"/>
          <w:b/>
          <w:lang w:eastAsia="pl-PL"/>
        </w:rPr>
      </w:pPr>
      <w:r w:rsidRPr="000E5BCD">
        <w:rPr>
          <w:rFonts w:ascii="Calibri" w:hAnsi="Calibri" w:cs="Calibri"/>
          <w:lang w:eastAsia="pl-PL"/>
        </w:rPr>
        <w:t xml:space="preserve">tło białe, w tym środkowe kalendarium w innym kolorze, w celu wyróżnienia bieżącego miesiąca (kolor jasnoniebieski lub szary do uzgodnienia z Zamawiającym), </w:t>
      </w:r>
    </w:p>
    <w:p w14:paraId="2D0F4270" w14:textId="77777777" w:rsidR="000E5BCD" w:rsidRPr="000E5BCD" w:rsidRDefault="000E5BCD" w:rsidP="00444BDC">
      <w:pPr>
        <w:widowControl/>
        <w:numPr>
          <w:ilvl w:val="0"/>
          <w:numId w:val="100"/>
        </w:numPr>
        <w:tabs>
          <w:tab w:val="left" w:pos="284"/>
        </w:tabs>
        <w:autoSpaceDE/>
        <w:autoSpaceDN/>
        <w:spacing w:after="60" w:line="276" w:lineRule="auto"/>
        <w:jc w:val="both"/>
        <w:rPr>
          <w:rFonts w:ascii="Calibri" w:hAnsi="Calibri" w:cs="Calibri"/>
          <w:b/>
          <w:lang w:eastAsia="pl-PL"/>
        </w:rPr>
      </w:pPr>
      <w:r w:rsidRPr="000E5BCD">
        <w:rPr>
          <w:rFonts w:ascii="Calibri" w:hAnsi="Calibri" w:cs="Calibri"/>
          <w:lang w:eastAsia="pl-PL"/>
        </w:rPr>
        <w:t>nazwy miesięcy i dni tygodnia w języku angielskim, polskim i rosyjskim,</w:t>
      </w:r>
    </w:p>
    <w:p w14:paraId="3D74824D" w14:textId="77777777" w:rsidR="000E5BCD" w:rsidRPr="000E5BCD" w:rsidRDefault="000E5BCD" w:rsidP="00444BDC">
      <w:pPr>
        <w:widowControl/>
        <w:numPr>
          <w:ilvl w:val="0"/>
          <w:numId w:val="100"/>
        </w:numPr>
        <w:tabs>
          <w:tab w:val="left" w:pos="284"/>
        </w:tabs>
        <w:autoSpaceDE/>
        <w:autoSpaceDN/>
        <w:spacing w:after="60" w:line="276" w:lineRule="auto"/>
        <w:jc w:val="both"/>
        <w:rPr>
          <w:rFonts w:ascii="Calibri" w:hAnsi="Calibri" w:cs="Calibri"/>
          <w:b/>
          <w:lang w:eastAsia="pl-PL"/>
        </w:rPr>
      </w:pPr>
      <w:r w:rsidRPr="000E5BCD">
        <w:rPr>
          <w:rFonts w:ascii="Calibri" w:hAnsi="Calibri" w:cs="Calibri"/>
          <w:lang w:eastAsia="pl-PL"/>
        </w:rPr>
        <w:lastRenderedPageBreak/>
        <w:t xml:space="preserve">niedziele i święta wyróżnione w kolorze czerwonym/bordowym – wszystkie święta zaznaczone w kalendarium muszą być świętami obchodzonymi w Polsce i w Rosji. Niedziele i święta powinny być oznaczone poprzez wpisanie przy danym dniu skrótów PL i/lub RU oraz wskazanie nazwy święta/świąt obchodzonego/obchodzonych w danym kraju/ krajach (nazwy świąt tłumaczone na język kraju, w którym jest obchodzone), </w:t>
      </w:r>
    </w:p>
    <w:p w14:paraId="39B7A5FB" w14:textId="77777777" w:rsidR="000E5BCD" w:rsidRPr="000E5BCD" w:rsidRDefault="000E5BCD" w:rsidP="00444BDC">
      <w:pPr>
        <w:widowControl/>
        <w:numPr>
          <w:ilvl w:val="0"/>
          <w:numId w:val="100"/>
        </w:numPr>
        <w:tabs>
          <w:tab w:val="left" w:pos="284"/>
        </w:tabs>
        <w:autoSpaceDE/>
        <w:autoSpaceDN/>
        <w:spacing w:after="60" w:line="276" w:lineRule="auto"/>
        <w:jc w:val="both"/>
        <w:rPr>
          <w:rFonts w:ascii="Calibri" w:hAnsi="Calibri" w:cs="Calibri"/>
          <w:b/>
          <w:lang w:eastAsia="pl-PL"/>
        </w:rPr>
      </w:pPr>
      <w:r w:rsidRPr="000E5BCD">
        <w:rPr>
          <w:rFonts w:ascii="Calibri" w:hAnsi="Calibri" w:cs="Calibri"/>
          <w:lang w:eastAsia="pl-PL"/>
        </w:rPr>
        <w:t>numery tygodni wskazane w pierwszej kolumnie z lewej strony,</w:t>
      </w:r>
    </w:p>
    <w:p w14:paraId="55675823" w14:textId="77777777" w:rsidR="000E5BCD" w:rsidRPr="000E5BCD" w:rsidRDefault="000E5BCD" w:rsidP="00444BDC">
      <w:pPr>
        <w:widowControl/>
        <w:numPr>
          <w:ilvl w:val="0"/>
          <w:numId w:val="100"/>
        </w:numPr>
        <w:tabs>
          <w:tab w:val="left" w:pos="284"/>
        </w:tabs>
        <w:autoSpaceDE/>
        <w:autoSpaceDN/>
        <w:spacing w:after="60" w:line="276" w:lineRule="auto"/>
        <w:jc w:val="both"/>
        <w:rPr>
          <w:rFonts w:ascii="Calibri" w:hAnsi="Calibri" w:cs="Calibri"/>
          <w:b/>
          <w:lang w:eastAsia="pl-PL"/>
        </w:rPr>
      </w:pPr>
      <w:r w:rsidRPr="000E5BCD">
        <w:rPr>
          <w:rFonts w:ascii="Calibri" w:hAnsi="Calibri" w:cs="Calibri"/>
          <w:lang w:eastAsia="pl-PL"/>
        </w:rPr>
        <w:t>bloki kalendarium klejone po dłuższej krawędzi i doklejone do pleców,</w:t>
      </w:r>
    </w:p>
    <w:p w14:paraId="78AD1B44" w14:textId="77777777" w:rsidR="000E5BCD" w:rsidRPr="000E5BCD" w:rsidRDefault="000E5BCD" w:rsidP="00444BDC">
      <w:pPr>
        <w:widowControl/>
        <w:numPr>
          <w:ilvl w:val="0"/>
          <w:numId w:val="100"/>
        </w:numPr>
        <w:tabs>
          <w:tab w:val="left" w:pos="284"/>
        </w:tabs>
        <w:autoSpaceDE/>
        <w:autoSpaceDN/>
        <w:spacing w:after="60" w:line="276" w:lineRule="auto"/>
        <w:jc w:val="both"/>
        <w:rPr>
          <w:rFonts w:ascii="Calibri" w:hAnsi="Calibri" w:cs="Calibri"/>
          <w:b/>
          <w:lang w:eastAsia="pl-PL"/>
        </w:rPr>
      </w:pPr>
      <w:r w:rsidRPr="000E5BCD">
        <w:rPr>
          <w:rFonts w:ascii="Calibri" w:hAnsi="Calibri" w:cs="Calibri"/>
          <w:lang w:eastAsia="pl-PL"/>
        </w:rPr>
        <w:t>taśma z przezroczystego tworzywa z czerwonym okienkiem do zaznaczenia bieżącej daty,</w:t>
      </w:r>
    </w:p>
    <w:p w14:paraId="23FBF6C4" w14:textId="77777777" w:rsidR="000E5BCD" w:rsidRPr="000E5BCD" w:rsidRDefault="000E5BCD" w:rsidP="00444BDC">
      <w:pPr>
        <w:widowControl/>
        <w:numPr>
          <w:ilvl w:val="0"/>
          <w:numId w:val="100"/>
        </w:numPr>
        <w:tabs>
          <w:tab w:val="left" w:pos="284"/>
        </w:tabs>
        <w:autoSpaceDE/>
        <w:autoSpaceDN/>
        <w:spacing w:after="60" w:line="276" w:lineRule="auto"/>
        <w:jc w:val="both"/>
        <w:rPr>
          <w:rFonts w:ascii="Calibri" w:hAnsi="Calibri" w:cs="Calibri"/>
          <w:b/>
          <w:lang w:eastAsia="pl-PL"/>
        </w:rPr>
      </w:pPr>
      <w:r w:rsidRPr="000E5BCD">
        <w:rPr>
          <w:rFonts w:ascii="Calibri" w:hAnsi="Calibri" w:cs="Calibri"/>
          <w:lang w:eastAsia="pl-PL"/>
        </w:rPr>
        <w:t>wykonanie projektu graficznego (zaakceptowanego przez Zamawiającego).</w:t>
      </w:r>
    </w:p>
    <w:p w14:paraId="143688CF" w14:textId="77777777" w:rsidR="000E5BCD" w:rsidRPr="000E5BCD" w:rsidRDefault="000E5BCD" w:rsidP="000E5BCD">
      <w:pPr>
        <w:widowControl/>
        <w:tabs>
          <w:tab w:val="left" w:pos="284"/>
        </w:tabs>
        <w:autoSpaceDE/>
        <w:autoSpaceDN/>
        <w:spacing w:after="60" w:line="276" w:lineRule="auto"/>
        <w:jc w:val="both"/>
        <w:rPr>
          <w:rFonts w:ascii="Calibri" w:hAnsi="Calibri" w:cs="Calibri"/>
          <w:b/>
          <w:lang w:eastAsia="pl-PL"/>
        </w:rPr>
      </w:pPr>
      <w:r w:rsidRPr="000E5BCD">
        <w:rPr>
          <w:rFonts w:ascii="Calibri" w:hAnsi="Calibri" w:cs="Calibri"/>
          <w:b/>
          <w:lang w:eastAsia="pl-PL"/>
        </w:rPr>
        <w:t>Podkład pod kalendarium (plecki):</w:t>
      </w:r>
    </w:p>
    <w:p w14:paraId="0B2B2B3E" w14:textId="77777777" w:rsidR="000E5BCD" w:rsidRPr="000E5BCD" w:rsidRDefault="000E5BCD" w:rsidP="00444BDC">
      <w:pPr>
        <w:widowControl/>
        <w:numPr>
          <w:ilvl w:val="0"/>
          <w:numId w:val="101"/>
        </w:numPr>
        <w:tabs>
          <w:tab w:val="left" w:pos="284"/>
        </w:tabs>
        <w:autoSpaceDE/>
        <w:autoSpaceDN/>
        <w:spacing w:after="60" w:line="276" w:lineRule="auto"/>
        <w:contextualSpacing/>
        <w:jc w:val="both"/>
        <w:rPr>
          <w:rFonts w:ascii="Calibri" w:hAnsi="Calibri" w:cs="Calibri"/>
          <w:lang w:eastAsia="pl-PL"/>
        </w:rPr>
      </w:pPr>
      <w:r w:rsidRPr="000E5BCD">
        <w:rPr>
          <w:rFonts w:ascii="Calibri" w:hAnsi="Calibri" w:cs="Calibri"/>
          <w:lang w:eastAsia="pl-PL"/>
        </w:rPr>
        <w:t>format ok. 330 x 700 mm (+/- 20 mm),</w:t>
      </w:r>
    </w:p>
    <w:p w14:paraId="1226AC4A" w14:textId="77777777" w:rsidR="000E5BCD" w:rsidRPr="000E5BCD" w:rsidRDefault="000E5BCD" w:rsidP="00444BDC">
      <w:pPr>
        <w:widowControl/>
        <w:numPr>
          <w:ilvl w:val="0"/>
          <w:numId w:val="101"/>
        </w:numPr>
        <w:tabs>
          <w:tab w:val="left" w:pos="284"/>
        </w:tabs>
        <w:autoSpaceDE/>
        <w:autoSpaceDN/>
        <w:spacing w:after="60" w:line="276" w:lineRule="auto"/>
        <w:contextualSpacing/>
        <w:jc w:val="both"/>
        <w:rPr>
          <w:rFonts w:ascii="Calibri" w:hAnsi="Calibri" w:cs="Calibri"/>
          <w:lang w:eastAsia="pl-PL"/>
        </w:rPr>
      </w:pPr>
      <w:r w:rsidRPr="000E5BCD">
        <w:rPr>
          <w:rFonts w:ascii="Calibri" w:hAnsi="Calibri" w:cs="Calibri"/>
          <w:lang w:eastAsia="pl-PL"/>
        </w:rPr>
        <w:t>sztywny karton kredowany min. 300 g/m</w:t>
      </w:r>
      <w:r w:rsidRPr="000E5BCD">
        <w:rPr>
          <w:rFonts w:ascii="Calibri" w:hAnsi="Calibri" w:cs="Calibri"/>
          <w:vertAlign w:val="superscript"/>
          <w:lang w:eastAsia="pl-PL"/>
        </w:rPr>
        <w:t>2</w:t>
      </w:r>
      <w:r w:rsidRPr="000E5BCD">
        <w:rPr>
          <w:rFonts w:ascii="Calibri" w:hAnsi="Calibri" w:cs="Calibri"/>
          <w:lang w:eastAsia="pl-PL"/>
        </w:rPr>
        <w:t>,</w:t>
      </w:r>
    </w:p>
    <w:p w14:paraId="70AC4049" w14:textId="77777777" w:rsidR="000E5BCD" w:rsidRPr="000E5BCD" w:rsidRDefault="000E5BCD" w:rsidP="00444BDC">
      <w:pPr>
        <w:widowControl/>
        <w:numPr>
          <w:ilvl w:val="0"/>
          <w:numId w:val="101"/>
        </w:numPr>
        <w:tabs>
          <w:tab w:val="left" w:pos="284"/>
        </w:tabs>
        <w:autoSpaceDE/>
        <w:autoSpaceDN/>
        <w:spacing w:after="60" w:line="276" w:lineRule="auto"/>
        <w:contextualSpacing/>
        <w:jc w:val="both"/>
        <w:rPr>
          <w:rFonts w:ascii="Calibri" w:hAnsi="Calibri" w:cs="Calibri"/>
          <w:lang w:eastAsia="pl-PL"/>
        </w:rPr>
      </w:pPr>
      <w:r w:rsidRPr="000E5BCD">
        <w:rPr>
          <w:rFonts w:ascii="Calibri" w:hAnsi="Calibri" w:cs="Calibri"/>
          <w:lang w:eastAsia="pl-PL"/>
        </w:rPr>
        <w:t>nadruk 4+0 (pełen kolor),</w:t>
      </w:r>
    </w:p>
    <w:p w14:paraId="1B2B3392" w14:textId="77777777" w:rsidR="000E5BCD" w:rsidRPr="000E5BCD" w:rsidRDefault="000E5BCD" w:rsidP="00444BDC">
      <w:pPr>
        <w:widowControl/>
        <w:numPr>
          <w:ilvl w:val="0"/>
          <w:numId w:val="101"/>
        </w:numPr>
        <w:tabs>
          <w:tab w:val="left" w:pos="284"/>
        </w:tabs>
        <w:autoSpaceDE/>
        <w:autoSpaceDN/>
        <w:spacing w:after="60" w:line="276" w:lineRule="auto"/>
        <w:contextualSpacing/>
        <w:jc w:val="both"/>
        <w:rPr>
          <w:rFonts w:ascii="Calibri" w:hAnsi="Calibri" w:cs="Calibri"/>
          <w:lang w:eastAsia="pl-PL"/>
        </w:rPr>
      </w:pPr>
      <w:r w:rsidRPr="000E5BCD">
        <w:rPr>
          <w:rFonts w:ascii="Calibri" w:hAnsi="Calibri" w:cs="Calibri"/>
          <w:lang w:eastAsia="pl-PL"/>
        </w:rPr>
        <w:t>jednostronnie powlekany folią z połyskiem,</w:t>
      </w:r>
    </w:p>
    <w:p w14:paraId="6366360A" w14:textId="77777777" w:rsidR="000E5BCD" w:rsidRPr="000E5BCD" w:rsidRDefault="000E5BCD" w:rsidP="00444BDC">
      <w:pPr>
        <w:widowControl/>
        <w:numPr>
          <w:ilvl w:val="0"/>
          <w:numId w:val="101"/>
        </w:numPr>
        <w:tabs>
          <w:tab w:val="left" w:pos="284"/>
        </w:tabs>
        <w:autoSpaceDE/>
        <w:autoSpaceDN/>
        <w:spacing w:after="60" w:line="276" w:lineRule="auto"/>
        <w:contextualSpacing/>
        <w:jc w:val="both"/>
        <w:rPr>
          <w:rFonts w:ascii="Calibri" w:hAnsi="Calibri" w:cs="Calibri"/>
          <w:lang w:eastAsia="pl-PL"/>
        </w:rPr>
      </w:pPr>
      <w:r w:rsidRPr="000E5BCD">
        <w:rPr>
          <w:rFonts w:ascii="Calibri" w:hAnsi="Calibri" w:cs="Calibri"/>
          <w:lang w:eastAsia="pl-PL"/>
        </w:rPr>
        <w:t xml:space="preserve">ciemnoniebieskie, jasnoniebieskie lub granatowe tło (takie same jak główka kalendarza) – kolor zostanie uzgodniony z </w:t>
      </w:r>
      <w:proofErr w:type="spellStart"/>
      <w:r w:rsidRPr="000E5BCD">
        <w:rPr>
          <w:rFonts w:ascii="Calibri" w:hAnsi="Calibri" w:cs="Calibri"/>
          <w:lang w:eastAsia="pl-PL"/>
        </w:rPr>
        <w:t>Zamawiajacym</w:t>
      </w:r>
      <w:proofErr w:type="spellEnd"/>
      <w:r w:rsidRPr="000E5BCD">
        <w:rPr>
          <w:rFonts w:ascii="Calibri" w:hAnsi="Calibri" w:cs="Calibri"/>
          <w:lang w:eastAsia="pl-PL"/>
        </w:rPr>
        <w:t>,</w:t>
      </w:r>
    </w:p>
    <w:p w14:paraId="6333FAD7" w14:textId="77777777" w:rsidR="000E5BCD" w:rsidRPr="000E5BCD" w:rsidRDefault="000E5BCD" w:rsidP="00444BDC">
      <w:pPr>
        <w:widowControl/>
        <w:numPr>
          <w:ilvl w:val="0"/>
          <w:numId w:val="101"/>
        </w:numPr>
        <w:tabs>
          <w:tab w:val="left" w:pos="284"/>
        </w:tabs>
        <w:autoSpaceDE/>
        <w:autoSpaceDN/>
        <w:spacing w:after="60" w:line="276" w:lineRule="auto"/>
        <w:contextualSpacing/>
        <w:jc w:val="both"/>
        <w:rPr>
          <w:rFonts w:ascii="Calibri" w:hAnsi="Calibri" w:cs="Calibri"/>
          <w:lang w:eastAsia="pl-PL"/>
        </w:rPr>
      </w:pPr>
      <w:r w:rsidRPr="000E5BCD">
        <w:rPr>
          <w:rFonts w:ascii="Calibri" w:hAnsi="Calibri" w:cs="Calibri"/>
          <w:lang w:eastAsia="pl-PL"/>
        </w:rPr>
        <w:t xml:space="preserve">Pod pierwszym zestawem kartek – nazwa programu lub adres strony na Facebooku. Pod drugim zestawem kartek – adres strony internetowej programu </w:t>
      </w:r>
      <w:hyperlink r:id="rId11" w:history="1">
        <w:r w:rsidRPr="000E5BCD">
          <w:rPr>
            <w:rFonts w:ascii="Calibri" w:hAnsi="Calibri" w:cs="Calibri"/>
            <w:color w:val="0000FF"/>
            <w:u w:val="single"/>
            <w:lang w:eastAsia="pl-PL"/>
          </w:rPr>
          <w:t>www.plru.eu</w:t>
        </w:r>
      </w:hyperlink>
      <w:r w:rsidRPr="000E5BCD">
        <w:rPr>
          <w:rFonts w:ascii="Calibri" w:hAnsi="Calibri" w:cs="Calibri"/>
          <w:lang w:eastAsia="pl-PL"/>
        </w:rPr>
        <w:t>.</w:t>
      </w:r>
    </w:p>
    <w:p w14:paraId="5C2B08CF" w14:textId="77777777" w:rsidR="000E5BCD" w:rsidRPr="000E5BCD" w:rsidRDefault="000E5BCD" w:rsidP="00444BDC">
      <w:pPr>
        <w:widowControl/>
        <w:numPr>
          <w:ilvl w:val="0"/>
          <w:numId w:val="101"/>
        </w:numPr>
        <w:tabs>
          <w:tab w:val="left" w:pos="284"/>
        </w:tabs>
        <w:autoSpaceDE/>
        <w:autoSpaceDN/>
        <w:spacing w:after="60" w:line="276" w:lineRule="auto"/>
        <w:contextualSpacing/>
        <w:jc w:val="both"/>
        <w:rPr>
          <w:rFonts w:ascii="Calibri" w:hAnsi="Calibri" w:cs="Calibri"/>
          <w:lang w:eastAsia="pl-PL"/>
        </w:rPr>
      </w:pPr>
      <w:r w:rsidRPr="000E5BCD">
        <w:rPr>
          <w:rFonts w:ascii="Calibri" w:hAnsi="Calibri" w:cs="Calibri"/>
          <w:lang w:eastAsia="pl-PL"/>
        </w:rPr>
        <w:t>W dole kalendarza doklejka/ miejsce na nadruk u dołu (adres sekretariatu w języku angielskim lub polskim) – pole o wymiarach co najmniej ok. 300 x 150 mm,</w:t>
      </w:r>
    </w:p>
    <w:p w14:paraId="79FDCCF4" w14:textId="77777777" w:rsidR="000E5BCD" w:rsidRPr="000E5BCD" w:rsidRDefault="000E5BCD" w:rsidP="00444BDC">
      <w:pPr>
        <w:widowControl/>
        <w:numPr>
          <w:ilvl w:val="0"/>
          <w:numId w:val="101"/>
        </w:numPr>
        <w:tabs>
          <w:tab w:val="left" w:pos="284"/>
        </w:tabs>
        <w:autoSpaceDE/>
        <w:autoSpaceDN/>
        <w:spacing w:after="60" w:line="276" w:lineRule="auto"/>
        <w:contextualSpacing/>
        <w:jc w:val="both"/>
        <w:rPr>
          <w:rFonts w:ascii="Calibri" w:hAnsi="Calibri" w:cs="Calibri"/>
          <w:lang w:eastAsia="pl-PL"/>
        </w:rPr>
      </w:pPr>
      <w:r w:rsidRPr="000E5BCD">
        <w:rPr>
          <w:rFonts w:ascii="Calibri" w:hAnsi="Calibri" w:cs="Calibri"/>
          <w:lang w:eastAsia="pl-PL"/>
        </w:rPr>
        <w:t>kalendarz bigowany w 3 miejscach.</w:t>
      </w:r>
    </w:p>
    <w:p w14:paraId="18ACB217" w14:textId="77777777" w:rsidR="000E5BCD" w:rsidRPr="000E5BCD" w:rsidRDefault="000E5BCD" w:rsidP="00444BDC">
      <w:pPr>
        <w:widowControl/>
        <w:numPr>
          <w:ilvl w:val="0"/>
          <w:numId w:val="101"/>
        </w:numPr>
        <w:tabs>
          <w:tab w:val="left" w:pos="284"/>
        </w:tabs>
        <w:autoSpaceDE/>
        <w:autoSpaceDN/>
        <w:spacing w:after="60" w:line="276" w:lineRule="auto"/>
        <w:contextualSpacing/>
        <w:jc w:val="both"/>
        <w:rPr>
          <w:rFonts w:ascii="Calibri" w:hAnsi="Calibri" w:cs="Calibri"/>
          <w:lang w:eastAsia="pl-PL"/>
        </w:rPr>
      </w:pPr>
      <w:r w:rsidRPr="000E5BCD">
        <w:rPr>
          <w:rFonts w:ascii="Calibri" w:hAnsi="Calibri" w:cs="Calibri"/>
          <w:lang w:eastAsia="pl-PL"/>
        </w:rPr>
        <w:t>wykonanie projektu graficznego podkładu pod kalendarium kalendarza (zaakceptowanego przez Zamawiającego) – logotypy/tekst zgodne z materiałami przekazanymi przez Zamawiającego.</w:t>
      </w:r>
    </w:p>
    <w:p w14:paraId="3438E32A" w14:textId="77777777" w:rsidR="000E5BCD" w:rsidRPr="000E5BCD" w:rsidRDefault="000E5BCD" w:rsidP="000E5BCD">
      <w:pPr>
        <w:widowControl/>
        <w:tabs>
          <w:tab w:val="left" w:pos="284"/>
        </w:tabs>
        <w:autoSpaceDE/>
        <w:autoSpaceDN/>
        <w:spacing w:after="60" w:line="276" w:lineRule="auto"/>
        <w:contextualSpacing/>
        <w:jc w:val="both"/>
        <w:rPr>
          <w:rFonts w:ascii="Calibri" w:hAnsi="Calibri" w:cs="Calibri"/>
          <w:lang w:eastAsia="pl-PL"/>
        </w:rPr>
      </w:pPr>
    </w:p>
    <w:p w14:paraId="056F8EB0" w14:textId="77777777" w:rsidR="000E5BCD" w:rsidRPr="000E5BCD" w:rsidRDefault="000E5BCD" w:rsidP="000E5BCD">
      <w:pPr>
        <w:widowControl/>
        <w:tabs>
          <w:tab w:val="left" w:pos="284"/>
        </w:tabs>
        <w:autoSpaceDE/>
        <w:autoSpaceDN/>
        <w:spacing w:after="60" w:line="276" w:lineRule="auto"/>
        <w:jc w:val="both"/>
        <w:rPr>
          <w:rFonts w:ascii="Calibri" w:hAnsi="Calibri" w:cs="Calibri"/>
          <w:b/>
          <w:lang w:eastAsia="pl-PL"/>
        </w:rPr>
      </w:pPr>
      <w:r w:rsidRPr="000E5BCD">
        <w:rPr>
          <w:rFonts w:ascii="Calibri" w:hAnsi="Calibri" w:cs="Calibri"/>
          <w:b/>
          <w:lang w:eastAsia="pl-PL"/>
        </w:rPr>
        <w:t>Pakowanie i dostawa:</w:t>
      </w:r>
    </w:p>
    <w:p w14:paraId="23C1B3E8" w14:textId="77777777" w:rsidR="000E5BCD" w:rsidRPr="000E5BCD" w:rsidRDefault="000E5BCD" w:rsidP="000E5BCD">
      <w:pPr>
        <w:widowControl/>
        <w:tabs>
          <w:tab w:val="left" w:pos="284"/>
        </w:tabs>
        <w:autoSpaceDE/>
        <w:autoSpaceDN/>
        <w:spacing w:after="60" w:line="276" w:lineRule="auto"/>
        <w:contextualSpacing/>
        <w:jc w:val="both"/>
        <w:rPr>
          <w:rFonts w:ascii="Calibri" w:hAnsi="Calibri" w:cs="Calibri"/>
          <w:lang w:eastAsia="pl-PL"/>
        </w:rPr>
      </w:pPr>
      <w:r w:rsidRPr="000E5BCD">
        <w:rPr>
          <w:rFonts w:ascii="Calibri" w:hAnsi="Calibri" w:cs="Calibri"/>
          <w:lang w:eastAsia="pl-PL"/>
        </w:rPr>
        <w:t>Każdy kalendarz w sztywnej kopercie, opakowanie zbiorcze maksymalnie 20 sztuk (inna ilość jedynie po zaakceptowaniu przez Zamawiającego). Opis na kartonie wskazujący na liczbę sztuk w kartonie.</w:t>
      </w:r>
    </w:p>
    <w:p w14:paraId="298DBBCC" w14:textId="77777777" w:rsidR="000E5BCD" w:rsidRPr="000E5BCD" w:rsidRDefault="000E5BCD" w:rsidP="000E5BCD">
      <w:pPr>
        <w:widowControl/>
        <w:autoSpaceDE/>
        <w:autoSpaceDN/>
        <w:spacing w:after="60" w:line="276" w:lineRule="auto"/>
        <w:ind w:left="360"/>
        <w:jc w:val="both"/>
        <w:rPr>
          <w:rFonts w:ascii="Calibri" w:hAnsi="Calibri" w:cs="Calibri"/>
          <w:i/>
          <w:lang w:eastAsia="pl-PL"/>
        </w:rPr>
      </w:pPr>
    </w:p>
    <w:p w14:paraId="2EC3706B" w14:textId="419D432E" w:rsidR="00B84C0C" w:rsidRPr="00B84C0C" w:rsidRDefault="00B84C0C" w:rsidP="00B84C0C">
      <w:pPr>
        <w:suppressAutoHyphens/>
        <w:autoSpaceDE/>
        <w:autoSpaceDN/>
        <w:spacing w:line="276" w:lineRule="auto"/>
        <w:ind w:left="284"/>
        <w:jc w:val="both"/>
        <w:rPr>
          <w:rFonts w:ascii="Calibri" w:hAnsi="Calibri" w:cs="Arial"/>
          <w:lang w:val="x-none" w:eastAsia="pl-PL"/>
        </w:rPr>
      </w:pPr>
    </w:p>
    <w:p w14:paraId="139358EA" w14:textId="77777777" w:rsidR="00174622" w:rsidRDefault="00174622" w:rsidP="00CF015B">
      <w:pPr>
        <w:tabs>
          <w:tab w:val="center" w:pos="4536"/>
          <w:tab w:val="right" w:pos="9072"/>
        </w:tabs>
        <w:spacing w:line="276" w:lineRule="auto"/>
        <w:jc w:val="right"/>
        <w:rPr>
          <w:rFonts w:ascii="Calibri" w:hAnsi="Calibri"/>
          <w:b/>
        </w:rPr>
      </w:pPr>
    </w:p>
    <w:p w14:paraId="6486CCB2" w14:textId="77777777" w:rsidR="00174622" w:rsidRDefault="00174622" w:rsidP="00CF015B">
      <w:pPr>
        <w:tabs>
          <w:tab w:val="center" w:pos="4536"/>
          <w:tab w:val="right" w:pos="9072"/>
        </w:tabs>
        <w:spacing w:line="276" w:lineRule="auto"/>
        <w:jc w:val="right"/>
        <w:rPr>
          <w:rFonts w:ascii="Calibri" w:hAnsi="Calibri"/>
          <w:b/>
        </w:rPr>
      </w:pPr>
    </w:p>
    <w:p w14:paraId="7F27E5A2" w14:textId="77777777" w:rsidR="00174622" w:rsidRDefault="00174622" w:rsidP="00CF015B">
      <w:pPr>
        <w:tabs>
          <w:tab w:val="center" w:pos="4536"/>
          <w:tab w:val="right" w:pos="9072"/>
        </w:tabs>
        <w:spacing w:line="276" w:lineRule="auto"/>
        <w:jc w:val="right"/>
        <w:rPr>
          <w:rFonts w:ascii="Calibri" w:hAnsi="Calibri"/>
          <w:b/>
        </w:rPr>
      </w:pPr>
    </w:p>
    <w:p w14:paraId="237C5A5F" w14:textId="77777777" w:rsidR="00174622" w:rsidRDefault="00174622" w:rsidP="00CF015B">
      <w:pPr>
        <w:tabs>
          <w:tab w:val="center" w:pos="4536"/>
          <w:tab w:val="right" w:pos="9072"/>
        </w:tabs>
        <w:spacing w:line="276" w:lineRule="auto"/>
        <w:jc w:val="right"/>
        <w:rPr>
          <w:rFonts w:ascii="Calibri" w:hAnsi="Calibri"/>
          <w:b/>
        </w:rPr>
      </w:pPr>
    </w:p>
    <w:p w14:paraId="48AEE8DC" w14:textId="77777777" w:rsidR="00174622" w:rsidRDefault="00174622" w:rsidP="00CF015B">
      <w:pPr>
        <w:tabs>
          <w:tab w:val="center" w:pos="4536"/>
          <w:tab w:val="right" w:pos="9072"/>
        </w:tabs>
        <w:spacing w:line="276" w:lineRule="auto"/>
        <w:jc w:val="right"/>
        <w:rPr>
          <w:rFonts w:ascii="Calibri" w:hAnsi="Calibri"/>
          <w:b/>
        </w:rPr>
      </w:pPr>
    </w:p>
    <w:p w14:paraId="1476883C" w14:textId="77777777" w:rsidR="00174622" w:rsidRDefault="00174622" w:rsidP="00CF015B">
      <w:pPr>
        <w:tabs>
          <w:tab w:val="center" w:pos="4536"/>
          <w:tab w:val="right" w:pos="9072"/>
        </w:tabs>
        <w:spacing w:line="276" w:lineRule="auto"/>
        <w:jc w:val="right"/>
        <w:rPr>
          <w:rFonts w:ascii="Calibri" w:hAnsi="Calibri"/>
          <w:b/>
        </w:rPr>
      </w:pPr>
    </w:p>
    <w:p w14:paraId="397D38A6" w14:textId="77777777" w:rsidR="00174622" w:rsidRDefault="00174622" w:rsidP="00CF015B">
      <w:pPr>
        <w:tabs>
          <w:tab w:val="center" w:pos="4536"/>
          <w:tab w:val="right" w:pos="9072"/>
        </w:tabs>
        <w:spacing w:line="276" w:lineRule="auto"/>
        <w:jc w:val="right"/>
        <w:rPr>
          <w:rFonts w:ascii="Calibri" w:hAnsi="Calibri"/>
          <w:b/>
        </w:rPr>
      </w:pPr>
    </w:p>
    <w:p w14:paraId="6E70AE18" w14:textId="77777777" w:rsidR="00174622" w:rsidRDefault="00174622" w:rsidP="00CF015B">
      <w:pPr>
        <w:tabs>
          <w:tab w:val="center" w:pos="4536"/>
          <w:tab w:val="right" w:pos="9072"/>
        </w:tabs>
        <w:spacing w:line="276" w:lineRule="auto"/>
        <w:jc w:val="right"/>
        <w:rPr>
          <w:rFonts w:ascii="Calibri" w:hAnsi="Calibri"/>
          <w:b/>
        </w:rPr>
      </w:pPr>
    </w:p>
    <w:p w14:paraId="1E7F9373" w14:textId="3080C8FE" w:rsidR="00174622" w:rsidRDefault="00174622" w:rsidP="00CF015B">
      <w:pPr>
        <w:tabs>
          <w:tab w:val="center" w:pos="4536"/>
          <w:tab w:val="right" w:pos="9072"/>
        </w:tabs>
        <w:spacing w:line="276" w:lineRule="auto"/>
        <w:jc w:val="right"/>
        <w:rPr>
          <w:rFonts w:ascii="Calibri" w:hAnsi="Calibri"/>
          <w:b/>
        </w:rPr>
      </w:pPr>
    </w:p>
    <w:p w14:paraId="57AB841A" w14:textId="69F7AC64" w:rsidR="00C4345C" w:rsidRDefault="00C4345C" w:rsidP="00CF015B">
      <w:pPr>
        <w:tabs>
          <w:tab w:val="center" w:pos="4536"/>
          <w:tab w:val="right" w:pos="9072"/>
        </w:tabs>
        <w:spacing w:line="276" w:lineRule="auto"/>
        <w:jc w:val="right"/>
        <w:rPr>
          <w:rFonts w:ascii="Calibri" w:hAnsi="Calibri"/>
          <w:b/>
        </w:rPr>
      </w:pPr>
    </w:p>
    <w:p w14:paraId="5D9D5516" w14:textId="5082A659" w:rsidR="00C4345C" w:rsidRDefault="00C4345C" w:rsidP="00CF015B">
      <w:pPr>
        <w:tabs>
          <w:tab w:val="center" w:pos="4536"/>
          <w:tab w:val="right" w:pos="9072"/>
        </w:tabs>
        <w:spacing w:line="276" w:lineRule="auto"/>
        <w:jc w:val="right"/>
        <w:rPr>
          <w:rFonts w:ascii="Calibri" w:hAnsi="Calibri"/>
          <w:b/>
        </w:rPr>
      </w:pPr>
    </w:p>
    <w:p w14:paraId="3F348045" w14:textId="77777777" w:rsidR="00C4345C" w:rsidRDefault="00C4345C" w:rsidP="00CF015B">
      <w:pPr>
        <w:tabs>
          <w:tab w:val="center" w:pos="4536"/>
          <w:tab w:val="right" w:pos="9072"/>
        </w:tabs>
        <w:spacing w:line="276" w:lineRule="auto"/>
        <w:jc w:val="right"/>
        <w:rPr>
          <w:rFonts w:ascii="Calibri" w:hAnsi="Calibri"/>
          <w:b/>
        </w:rPr>
      </w:pPr>
    </w:p>
    <w:p w14:paraId="39941A13" w14:textId="77777777" w:rsidR="00174622" w:rsidRDefault="00174622" w:rsidP="00CF015B">
      <w:pPr>
        <w:tabs>
          <w:tab w:val="center" w:pos="4536"/>
          <w:tab w:val="right" w:pos="9072"/>
        </w:tabs>
        <w:spacing w:line="276" w:lineRule="auto"/>
        <w:jc w:val="right"/>
        <w:rPr>
          <w:rFonts w:ascii="Calibri" w:hAnsi="Calibri"/>
          <w:b/>
        </w:rPr>
      </w:pPr>
    </w:p>
    <w:p w14:paraId="3398C32B" w14:textId="77777777" w:rsidR="00174622" w:rsidRDefault="00174622" w:rsidP="00CF015B">
      <w:pPr>
        <w:tabs>
          <w:tab w:val="center" w:pos="4536"/>
          <w:tab w:val="right" w:pos="9072"/>
        </w:tabs>
        <w:spacing w:line="276" w:lineRule="auto"/>
        <w:jc w:val="right"/>
        <w:rPr>
          <w:rFonts w:ascii="Calibri" w:hAnsi="Calibri"/>
          <w:b/>
        </w:rPr>
      </w:pPr>
    </w:p>
    <w:p w14:paraId="6F71555A" w14:textId="77777777" w:rsidR="00174622" w:rsidRPr="00174622" w:rsidRDefault="00174622" w:rsidP="00174622">
      <w:pPr>
        <w:widowControl/>
        <w:autoSpaceDE/>
        <w:autoSpaceDN/>
        <w:spacing w:after="160" w:line="259" w:lineRule="auto"/>
        <w:jc w:val="right"/>
        <w:rPr>
          <w:rFonts w:ascii="Calibri" w:eastAsia="Calibri" w:hAnsi="Calibri" w:cs="Calibri"/>
          <w:i/>
          <w:iCs/>
        </w:rPr>
      </w:pPr>
      <w:r w:rsidRPr="00174622">
        <w:rPr>
          <w:rFonts w:ascii="Calibri" w:eastAsia="Calibri" w:hAnsi="Calibri" w:cs="Calibri"/>
          <w:b/>
          <w:i/>
          <w:iCs/>
        </w:rPr>
        <w:lastRenderedPageBreak/>
        <w:t xml:space="preserve">Załącznik nr 4  do Umowy </w:t>
      </w:r>
    </w:p>
    <w:p w14:paraId="69E45760" w14:textId="77777777" w:rsidR="00174622" w:rsidRPr="00174622" w:rsidRDefault="00174622" w:rsidP="00174622">
      <w:pPr>
        <w:widowControl/>
        <w:tabs>
          <w:tab w:val="left" w:pos="0"/>
        </w:tabs>
        <w:suppressAutoHyphens/>
        <w:autoSpaceDE/>
        <w:spacing w:after="240" w:line="276" w:lineRule="auto"/>
        <w:jc w:val="both"/>
        <w:textAlignment w:val="baseline"/>
        <w:rPr>
          <w:rFonts w:asciiTheme="minorHAnsi" w:hAnsiTheme="minorHAnsi" w:cstheme="minorHAnsi"/>
          <w:b/>
          <w:bCs/>
          <w:kern w:val="3"/>
          <w:lang w:eastAsia="pl-PL"/>
        </w:rPr>
      </w:pPr>
    </w:p>
    <w:p w14:paraId="77F8FD7A" w14:textId="77777777" w:rsidR="00174622" w:rsidRPr="00174622" w:rsidRDefault="00174622" w:rsidP="00174622">
      <w:pPr>
        <w:widowControl/>
        <w:tabs>
          <w:tab w:val="left" w:pos="0"/>
        </w:tabs>
        <w:suppressAutoHyphens/>
        <w:autoSpaceDE/>
        <w:spacing w:line="276" w:lineRule="auto"/>
        <w:jc w:val="center"/>
        <w:textAlignment w:val="baseline"/>
        <w:rPr>
          <w:rFonts w:asciiTheme="minorHAnsi" w:hAnsiTheme="minorHAnsi" w:cstheme="minorHAnsi"/>
          <w:b/>
          <w:bCs/>
          <w:kern w:val="3"/>
          <w:lang w:eastAsia="pl-PL"/>
        </w:rPr>
      </w:pPr>
      <w:r w:rsidRPr="00174622">
        <w:rPr>
          <w:rFonts w:asciiTheme="minorHAnsi" w:hAnsiTheme="minorHAnsi" w:cstheme="minorHAnsi"/>
          <w:b/>
          <w:bCs/>
          <w:kern w:val="3"/>
          <w:lang w:eastAsia="pl-PL"/>
        </w:rPr>
        <w:t>PROTOKÓŁ ODBIORU</w:t>
      </w:r>
    </w:p>
    <w:p w14:paraId="262117F9"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
          <w:bCs/>
          <w:kern w:val="3"/>
          <w:lang w:eastAsia="pl-PL"/>
        </w:rPr>
      </w:pPr>
    </w:p>
    <w:p w14:paraId="5EA17F9A"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
          <w:bCs/>
          <w:kern w:val="3"/>
          <w:lang w:eastAsia="pl-PL"/>
        </w:rPr>
      </w:pPr>
    </w:p>
    <w:p w14:paraId="74A9101B" w14:textId="41230D53"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
          <w:bCs/>
          <w:kern w:val="3"/>
          <w:lang w:eastAsia="pl-PL"/>
        </w:rPr>
      </w:pPr>
      <w:r w:rsidRPr="00174622">
        <w:rPr>
          <w:rFonts w:asciiTheme="minorHAnsi" w:hAnsiTheme="minorHAnsi" w:cstheme="minorHAnsi"/>
          <w:bCs/>
          <w:kern w:val="3"/>
          <w:lang w:eastAsia="pl-PL"/>
        </w:rPr>
        <w:t>Na podstawie umowy nr WA.263.3</w:t>
      </w:r>
      <w:r w:rsidR="00FB2040">
        <w:rPr>
          <w:rFonts w:asciiTheme="minorHAnsi" w:hAnsiTheme="minorHAnsi" w:cstheme="minorHAnsi"/>
          <w:bCs/>
          <w:kern w:val="3"/>
          <w:lang w:eastAsia="pl-PL"/>
        </w:rPr>
        <w:t>7</w:t>
      </w:r>
      <w:r w:rsidRPr="00174622">
        <w:rPr>
          <w:rFonts w:asciiTheme="minorHAnsi" w:hAnsiTheme="minorHAnsi" w:cstheme="minorHAnsi"/>
          <w:bCs/>
          <w:kern w:val="3"/>
          <w:lang w:eastAsia="pl-PL"/>
        </w:rPr>
        <w:t xml:space="preserve">.2021.U zawartej w Warszawie w dniu ............ 2021 roku pomiędzy: Skarbem Państwa – państwową jednostką budżetową Centrum Projektów Europejskich, z siedzibą w Warszawie, ul. Domaniewska 39a, 02-672 Warszawa, posiadającym numer identyfikacji REGON 141681456 oraz NIP identyfikacji REGON 141681456 oraz NIP 7010158887, reprezentowanym </w:t>
      </w:r>
      <w:r w:rsidRPr="00174622">
        <w:rPr>
          <w:rFonts w:asciiTheme="minorHAnsi" w:hAnsiTheme="minorHAnsi" w:cstheme="minorHAnsi"/>
          <w:b/>
          <w:bCs/>
          <w:kern w:val="3"/>
          <w:lang w:eastAsia="pl-PL"/>
        </w:rPr>
        <w:t>Pana Leszka Jana Buller</w:t>
      </w:r>
      <w:r w:rsidRPr="00174622">
        <w:rPr>
          <w:rFonts w:asciiTheme="minorHAnsi" w:hAnsiTheme="minorHAnsi" w:cstheme="minorHAnsi"/>
          <w:bCs/>
          <w:kern w:val="3"/>
          <w:lang w:eastAsia="pl-PL"/>
        </w:rPr>
        <w:t xml:space="preserve"> – Dyrektora Centrum Projektów Europejskich na podstawie powołania do pełnienia funkcji dyrektora Centrum Projektów Europejskich z dnia 13 maja 2016 r. przez Ministra  Rozwoju, zwanym w dalszej części </w:t>
      </w:r>
      <w:r w:rsidRPr="00174622">
        <w:rPr>
          <w:rFonts w:asciiTheme="minorHAnsi" w:hAnsiTheme="minorHAnsi" w:cstheme="minorHAnsi"/>
          <w:b/>
          <w:bCs/>
          <w:kern w:val="3"/>
          <w:lang w:eastAsia="pl-PL"/>
        </w:rPr>
        <w:t>„Zamawiającym”,</w:t>
      </w:r>
    </w:p>
    <w:p w14:paraId="14DBE1DC"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
          <w:bCs/>
          <w:kern w:val="3"/>
          <w:lang w:eastAsia="pl-PL"/>
        </w:rPr>
      </w:pPr>
    </w:p>
    <w:p w14:paraId="527466C0"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r w:rsidRPr="00174622">
        <w:rPr>
          <w:rFonts w:asciiTheme="minorHAnsi" w:hAnsiTheme="minorHAnsi" w:cstheme="minorHAnsi"/>
          <w:bCs/>
          <w:kern w:val="3"/>
          <w:lang w:eastAsia="pl-PL"/>
        </w:rPr>
        <w:t>a firmą ......................................... z siedzibą w ................... przy ul. ....................., ...................., ..................., posiadającą numer identyfikacji REGON ............. oraz NIP ................., wpisaną do Krajowego Rejestru Sądowego pod numerem KRS .............................../wpisaną do Centralnej Ewidencji i Informacji o Działalności Gospodarczej, reprezentowaną przez Pana/Panią .................. –.................................. zwaną w dalszej części „Wykonawcą”,</w:t>
      </w:r>
    </w:p>
    <w:p w14:paraId="5696A592"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6C5AB95D" w14:textId="1787F6B0" w:rsidR="00174622" w:rsidRPr="00174622" w:rsidRDefault="00174622" w:rsidP="00174622">
      <w:pPr>
        <w:widowControl/>
        <w:suppressAutoHyphens/>
        <w:autoSpaceDE/>
        <w:spacing w:line="276" w:lineRule="auto"/>
        <w:jc w:val="both"/>
        <w:textAlignment w:val="baseline"/>
        <w:rPr>
          <w:rFonts w:asciiTheme="minorHAnsi" w:hAnsiTheme="minorHAnsi" w:cstheme="minorHAnsi"/>
          <w:bCs/>
          <w:kern w:val="3"/>
          <w:lang w:eastAsia="pl-PL"/>
        </w:rPr>
      </w:pPr>
      <w:r w:rsidRPr="00174622">
        <w:rPr>
          <w:rFonts w:asciiTheme="minorHAnsi" w:hAnsiTheme="minorHAnsi" w:cstheme="minorHAnsi"/>
          <w:bCs/>
          <w:kern w:val="3"/>
          <w:lang w:eastAsia="pl-PL"/>
        </w:rPr>
        <w:t xml:space="preserve">Zamawiający potwierdza wykonanie </w:t>
      </w:r>
      <w:r w:rsidR="00CB3F4B">
        <w:rPr>
          <w:rFonts w:asciiTheme="minorHAnsi" w:hAnsiTheme="minorHAnsi" w:cstheme="minorHAnsi"/>
          <w:bCs/>
          <w:kern w:val="3"/>
          <w:lang w:eastAsia="pl-PL"/>
        </w:rPr>
        <w:t>usługi,</w:t>
      </w:r>
      <w:r w:rsidRPr="00174622">
        <w:rPr>
          <w:rFonts w:asciiTheme="minorHAnsi" w:hAnsiTheme="minorHAnsi" w:cstheme="minorHAnsi"/>
          <w:bCs/>
          <w:kern w:val="3"/>
          <w:lang w:eastAsia="pl-PL"/>
        </w:rPr>
        <w:t xml:space="preserve"> zgodnie z opisem przedmiotu zamówienia stanowiącym załącznik nr 1 do umowy. Przedmiot </w:t>
      </w:r>
      <w:r w:rsidR="00225DFA">
        <w:rPr>
          <w:rFonts w:asciiTheme="minorHAnsi" w:hAnsiTheme="minorHAnsi" w:cstheme="minorHAnsi"/>
          <w:bCs/>
          <w:kern w:val="3"/>
          <w:lang w:eastAsia="pl-PL"/>
        </w:rPr>
        <w:t>usługi</w:t>
      </w:r>
      <w:r w:rsidRPr="00174622">
        <w:rPr>
          <w:rFonts w:asciiTheme="minorHAnsi" w:hAnsiTheme="minorHAnsi" w:cstheme="minorHAnsi"/>
          <w:bCs/>
          <w:kern w:val="3"/>
          <w:lang w:eastAsia="pl-PL"/>
        </w:rPr>
        <w:t xml:space="preserve">: </w:t>
      </w:r>
    </w:p>
    <w:p w14:paraId="6F861121" w14:textId="684B98F9" w:rsidR="00174622" w:rsidRPr="00174622" w:rsidRDefault="00225DFA" w:rsidP="00174622">
      <w:pPr>
        <w:jc w:val="both"/>
        <w:rPr>
          <w:rFonts w:asciiTheme="minorHAnsi" w:hAnsiTheme="minorHAnsi" w:cs="Calibri"/>
          <w:bCs/>
          <w:iCs/>
          <w:lang w:eastAsia="pl-PL"/>
        </w:rPr>
      </w:pPr>
      <w:r w:rsidRPr="00225DFA">
        <w:rPr>
          <w:rFonts w:asciiTheme="minorHAnsi" w:hAnsiTheme="minorHAnsi" w:cstheme="minorHAnsi"/>
          <w:bCs/>
          <w:iCs/>
        </w:rPr>
        <w:t xml:space="preserve">opracowanie graficzne, przygotowanie do druku, druk i dostawa do siedziby Zamawiającego </w:t>
      </w:r>
      <w:r w:rsidR="005D6AA9">
        <w:rPr>
          <w:rFonts w:asciiTheme="minorHAnsi" w:hAnsiTheme="minorHAnsi" w:cstheme="minorHAnsi"/>
          <w:bCs/>
          <w:iCs/>
        </w:rPr>
        <w:br/>
      </w:r>
      <w:r w:rsidRPr="00225DFA">
        <w:rPr>
          <w:rFonts w:asciiTheme="minorHAnsi" w:hAnsiTheme="minorHAnsi" w:cstheme="minorHAnsi"/>
          <w:bCs/>
          <w:iCs/>
        </w:rPr>
        <w:t>(wraz z przeniesieniem własności) kalendarzy ściennych trójdzielnych na rok 2022 na potrzeby Programu.</w:t>
      </w:r>
      <w:r w:rsidR="00174622" w:rsidRPr="00174622">
        <w:rPr>
          <w:rFonts w:asciiTheme="minorHAnsi" w:hAnsiTheme="minorHAnsi" w:cs="Calibri"/>
          <w:bCs/>
          <w:iCs/>
          <w:lang w:eastAsia="pl-PL"/>
        </w:rPr>
        <w:t>.</w:t>
      </w:r>
    </w:p>
    <w:p w14:paraId="054C1202" w14:textId="77777777" w:rsidR="00174622" w:rsidRPr="00174622" w:rsidRDefault="00174622" w:rsidP="00174622">
      <w:pPr>
        <w:widowControl/>
        <w:suppressAutoHyphens/>
        <w:autoSpaceDE/>
        <w:spacing w:line="276" w:lineRule="auto"/>
        <w:jc w:val="both"/>
        <w:textAlignment w:val="baseline"/>
        <w:rPr>
          <w:rFonts w:asciiTheme="minorHAnsi" w:hAnsiTheme="minorHAnsi" w:cstheme="minorHAnsi"/>
          <w:bCs/>
          <w:iCs/>
          <w:kern w:val="3"/>
          <w:lang w:eastAsia="pl-PL"/>
        </w:rPr>
      </w:pPr>
    </w:p>
    <w:p w14:paraId="525B834F" w14:textId="77777777" w:rsidR="00174622" w:rsidRPr="00174622" w:rsidRDefault="00174622" w:rsidP="00174622">
      <w:pPr>
        <w:widowControl/>
        <w:suppressAutoHyphens/>
        <w:autoSpaceDE/>
        <w:spacing w:line="276" w:lineRule="auto"/>
        <w:jc w:val="both"/>
        <w:textAlignment w:val="baseline"/>
        <w:rPr>
          <w:rFonts w:asciiTheme="minorHAnsi" w:hAnsiTheme="minorHAnsi" w:cstheme="minorHAnsi"/>
          <w:bCs/>
          <w:kern w:val="3"/>
          <w:lang w:eastAsia="pl-PL"/>
        </w:rPr>
      </w:pPr>
    </w:p>
    <w:p w14:paraId="1BC94A77" w14:textId="77777777" w:rsidR="00174622" w:rsidRPr="00174622" w:rsidRDefault="00174622" w:rsidP="00174622">
      <w:pPr>
        <w:widowControl/>
        <w:suppressAutoHyphens/>
        <w:autoSpaceDE/>
        <w:spacing w:line="276" w:lineRule="auto"/>
        <w:jc w:val="both"/>
        <w:textAlignment w:val="baseline"/>
        <w:rPr>
          <w:rFonts w:asciiTheme="minorHAnsi" w:hAnsiTheme="minorHAnsi" w:cstheme="minorHAnsi"/>
          <w:bCs/>
          <w:kern w:val="3"/>
          <w:lang w:eastAsia="pl-PL"/>
        </w:rPr>
      </w:pPr>
    </w:p>
    <w:p w14:paraId="143A65C4" w14:textId="77777777" w:rsidR="00174622" w:rsidRPr="00174622" w:rsidRDefault="00174622" w:rsidP="00174622">
      <w:pPr>
        <w:widowControl/>
        <w:suppressAutoHyphens/>
        <w:autoSpaceDE/>
        <w:spacing w:line="276" w:lineRule="auto"/>
        <w:jc w:val="both"/>
        <w:textAlignment w:val="baseline"/>
        <w:rPr>
          <w:rFonts w:asciiTheme="minorHAnsi" w:hAnsiTheme="minorHAnsi" w:cstheme="minorHAnsi"/>
          <w:bCs/>
          <w:kern w:val="3"/>
          <w:lang w:eastAsia="pl-PL"/>
        </w:rPr>
      </w:pPr>
    </w:p>
    <w:p w14:paraId="1F5EBBF7" w14:textId="77777777" w:rsidR="00174622" w:rsidRPr="00174622" w:rsidRDefault="00174622" w:rsidP="00174622">
      <w:pPr>
        <w:widowControl/>
        <w:suppressAutoHyphens/>
        <w:autoSpaceDE/>
        <w:spacing w:line="276" w:lineRule="auto"/>
        <w:jc w:val="both"/>
        <w:textAlignment w:val="baseline"/>
        <w:rPr>
          <w:rFonts w:asciiTheme="minorHAnsi" w:hAnsiTheme="minorHAnsi" w:cstheme="minorHAnsi"/>
          <w:bCs/>
          <w:kern w:val="3"/>
          <w:lang w:eastAsia="pl-PL"/>
        </w:rPr>
      </w:pPr>
    </w:p>
    <w:p w14:paraId="105DA935" w14:textId="77777777" w:rsidR="00174622" w:rsidRPr="00174622" w:rsidRDefault="00174622" w:rsidP="00174622">
      <w:pPr>
        <w:widowControl/>
        <w:suppressAutoHyphens/>
        <w:autoSpaceDE/>
        <w:spacing w:line="276" w:lineRule="auto"/>
        <w:jc w:val="both"/>
        <w:textAlignment w:val="baseline"/>
        <w:rPr>
          <w:rFonts w:asciiTheme="minorHAnsi" w:hAnsiTheme="minorHAnsi" w:cstheme="minorHAnsi"/>
          <w:kern w:val="3"/>
          <w:lang w:eastAsia="pl-PL"/>
        </w:rPr>
      </w:pPr>
    </w:p>
    <w:p w14:paraId="74310BC0" w14:textId="77777777" w:rsidR="00174622" w:rsidRPr="00174622" w:rsidRDefault="00174622" w:rsidP="00174622">
      <w:pPr>
        <w:widowControl/>
        <w:suppressAutoHyphens/>
        <w:autoSpaceDE/>
        <w:spacing w:line="276" w:lineRule="auto"/>
        <w:jc w:val="both"/>
        <w:textAlignment w:val="baseline"/>
        <w:rPr>
          <w:rFonts w:asciiTheme="minorHAnsi" w:hAnsiTheme="minorHAnsi" w:cstheme="minorHAnsi"/>
          <w:bCs/>
          <w:kern w:val="3"/>
          <w:lang w:eastAsia="pl-PL"/>
        </w:rPr>
      </w:pPr>
    </w:p>
    <w:p w14:paraId="189CB91E" w14:textId="77777777" w:rsidR="00174622" w:rsidRPr="00174622" w:rsidRDefault="00174622" w:rsidP="00174622">
      <w:pPr>
        <w:widowControl/>
        <w:suppressAutoHyphens/>
        <w:autoSpaceDE/>
        <w:spacing w:line="276" w:lineRule="auto"/>
        <w:jc w:val="both"/>
        <w:textAlignment w:val="baseline"/>
        <w:rPr>
          <w:rFonts w:asciiTheme="minorHAnsi" w:hAnsiTheme="minorHAnsi" w:cstheme="minorHAnsi"/>
          <w:kern w:val="3"/>
          <w:lang w:eastAsia="pl-PL"/>
        </w:rPr>
      </w:pPr>
      <w:r w:rsidRPr="00174622">
        <w:rPr>
          <w:rFonts w:asciiTheme="minorHAnsi" w:hAnsiTheme="minorHAnsi" w:cstheme="minorHAnsi"/>
          <w:bCs/>
          <w:kern w:val="3"/>
          <w:lang w:eastAsia="pl-PL"/>
        </w:rPr>
        <w:t>Zamawiający zgłasza/nie zgłasza</w:t>
      </w:r>
      <w:r w:rsidRPr="00174622">
        <w:rPr>
          <w:rFonts w:asciiTheme="minorHAnsi" w:eastAsiaTheme="majorEastAsia" w:hAnsiTheme="minorHAnsi" w:cstheme="minorHAnsi"/>
          <w:kern w:val="3"/>
          <w:vertAlign w:val="superscript"/>
          <w:lang w:eastAsia="pl-PL"/>
        </w:rPr>
        <w:footnoteReference w:id="7"/>
      </w:r>
      <w:r w:rsidRPr="00174622">
        <w:rPr>
          <w:rFonts w:asciiTheme="minorHAnsi" w:hAnsiTheme="minorHAnsi" w:cstheme="minorHAnsi"/>
          <w:bCs/>
          <w:kern w:val="3"/>
          <w:lang w:eastAsia="pl-PL"/>
        </w:rPr>
        <w:t xml:space="preserve"> zastrzeżeń do przedmiotu odbioru.</w:t>
      </w:r>
    </w:p>
    <w:p w14:paraId="4F766AD2"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r w:rsidRPr="00174622">
        <w:rPr>
          <w:rFonts w:asciiTheme="minorHAnsi" w:hAnsiTheme="minorHAnsi" w:cstheme="minorHAnsi"/>
          <w:bCs/>
          <w:kern w:val="3"/>
          <w:lang w:eastAsia="pl-PL"/>
        </w:rPr>
        <w:t>Uwagi:.................................</w:t>
      </w:r>
    </w:p>
    <w:p w14:paraId="0CECD99A"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75649E37"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3016A9CE"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707D0732"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51887BA8"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7BFCBAE3"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r w:rsidRPr="00174622">
        <w:rPr>
          <w:rFonts w:asciiTheme="minorHAnsi" w:hAnsiTheme="minorHAnsi" w:cstheme="minorHAnsi"/>
          <w:bCs/>
          <w:kern w:val="3"/>
          <w:lang w:eastAsia="pl-PL"/>
        </w:rPr>
        <w:t xml:space="preserve">Zamawiający </w:t>
      </w:r>
      <w:r w:rsidRPr="00174622">
        <w:rPr>
          <w:rFonts w:asciiTheme="minorHAnsi" w:hAnsiTheme="minorHAnsi" w:cstheme="minorHAnsi"/>
          <w:bCs/>
          <w:kern w:val="3"/>
          <w:lang w:eastAsia="pl-PL"/>
        </w:rPr>
        <w:tab/>
      </w:r>
      <w:r w:rsidRPr="00174622">
        <w:rPr>
          <w:rFonts w:asciiTheme="minorHAnsi" w:hAnsiTheme="minorHAnsi" w:cstheme="minorHAnsi"/>
          <w:bCs/>
          <w:kern w:val="3"/>
          <w:lang w:eastAsia="pl-PL"/>
        </w:rPr>
        <w:tab/>
      </w:r>
      <w:r w:rsidRPr="00174622">
        <w:rPr>
          <w:rFonts w:asciiTheme="minorHAnsi" w:hAnsiTheme="minorHAnsi" w:cstheme="minorHAnsi"/>
          <w:bCs/>
          <w:kern w:val="3"/>
          <w:lang w:eastAsia="pl-PL"/>
        </w:rPr>
        <w:tab/>
      </w:r>
      <w:r w:rsidRPr="00174622">
        <w:rPr>
          <w:rFonts w:asciiTheme="minorHAnsi" w:hAnsiTheme="minorHAnsi" w:cstheme="minorHAnsi"/>
          <w:bCs/>
          <w:kern w:val="3"/>
          <w:lang w:eastAsia="pl-PL"/>
        </w:rPr>
        <w:tab/>
      </w:r>
      <w:r w:rsidRPr="00174622">
        <w:rPr>
          <w:rFonts w:asciiTheme="minorHAnsi" w:hAnsiTheme="minorHAnsi" w:cstheme="minorHAnsi"/>
          <w:bCs/>
          <w:kern w:val="3"/>
          <w:lang w:eastAsia="pl-PL"/>
        </w:rPr>
        <w:tab/>
      </w:r>
      <w:r w:rsidRPr="00174622">
        <w:rPr>
          <w:rFonts w:asciiTheme="minorHAnsi" w:hAnsiTheme="minorHAnsi" w:cstheme="minorHAnsi"/>
          <w:bCs/>
          <w:kern w:val="3"/>
          <w:lang w:eastAsia="pl-PL"/>
        </w:rPr>
        <w:tab/>
      </w:r>
      <w:r w:rsidRPr="00174622">
        <w:rPr>
          <w:rFonts w:asciiTheme="minorHAnsi" w:hAnsiTheme="minorHAnsi" w:cstheme="minorHAnsi"/>
          <w:bCs/>
          <w:kern w:val="3"/>
          <w:lang w:eastAsia="pl-PL"/>
        </w:rPr>
        <w:tab/>
        <w:t>Wykonawca</w:t>
      </w:r>
    </w:p>
    <w:p w14:paraId="299A9505"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4622" w:rsidRPr="00174622" w14:paraId="59D41A2C" w14:textId="77777777" w:rsidTr="00010850">
        <w:trPr>
          <w:trHeight w:val="769"/>
          <w:jc w:val="center"/>
        </w:trPr>
        <w:tc>
          <w:tcPr>
            <w:tcW w:w="5000" w:type="pct"/>
          </w:tcPr>
          <w:p w14:paraId="4CC5C2EF" w14:textId="0C6449A7" w:rsidR="00174622" w:rsidRPr="00174622" w:rsidRDefault="00CF015B" w:rsidP="00174622">
            <w:pPr>
              <w:keepNext/>
              <w:keepLines/>
              <w:spacing w:before="40"/>
              <w:outlineLvl w:val="2"/>
              <w:rPr>
                <w:rFonts w:ascii="Calibri" w:eastAsiaTheme="majorEastAsia" w:hAnsi="Calibri" w:cs="Calibri"/>
                <w:b/>
                <w:color w:val="243F60" w:themeColor="accent1" w:themeShade="7F"/>
              </w:rPr>
            </w:pPr>
            <w:r>
              <w:rPr>
                <w:rFonts w:ascii="Calibri" w:hAnsi="Calibri"/>
              </w:rPr>
              <w:lastRenderedPageBreak/>
              <w:br w:type="page"/>
            </w:r>
            <w:r w:rsidR="008B4F61" w:rsidRPr="008B4F61">
              <w:rPr>
                <w:rFonts w:ascii="Calibri" w:hAnsi="Calibri"/>
                <w:b/>
                <w:bCs/>
              </w:rPr>
              <w:t>W</w:t>
            </w:r>
            <w:r w:rsidR="00174622" w:rsidRPr="00174622">
              <w:rPr>
                <w:rFonts w:ascii="Calibri" w:eastAsiaTheme="majorEastAsia" w:hAnsi="Calibri" w:cs="Calibri"/>
                <w:b/>
              </w:rPr>
              <w:t>A.263.3</w:t>
            </w:r>
            <w:r w:rsidR="005D6AA9">
              <w:rPr>
                <w:rFonts w:ascii="Calibri" w:eastAsiaTheme="majorEastAsia" w:hAnsi="Calibri" w:cs="Calibri"/>
                <w:b/>
              </w:rPr>
              <w:t>7</w:t>
            </w:r>
            <w:r w:rsidR="00174622" w:rsidRPr="00174622">
              <w:rPr>
                <w:rFonts w:ascii="Calibri" w:eastAsiaTheme="majorEastAsia" w:hAnsi="Calibri" w:cs="Calibri"/>
                <w:b/>
              </w:rPr>
              <w:t>.2021.KR                                                                                                       ZAŁĄCZNIK NR 5 do SWZ</w:t>
            </w:r>
          </w:p>
        </w:tc>
      </w:tr>
      <w:tr w:rsidR="00174622" w:rsidRPr="00174622" w14:paraId="5ACAEFA8" w14:textId="77777777" w:rsidTr="00010850">
        <w:trPr>
          <w:trHeight w:val="360"/>
          <w:jc w:val="center"/>
        </w:trPr>
        <w:tc>
          <w:tcPr>
            <w:tcW w:w="5000" w:type="pct"/>
          </w:tcPr>
          <w:p w14:paraId="38FCF189" w14:textId="77777777" w:rsidR="00174622" w:rsidRPr="008B4F61" w:rsidRDefault="00174622" w:rsidP="00174622">
            <w:pPr>
              <w:ind w:left="749"/>
              <w:jc w:val="center"/>
              <w:outlineLvl w:val="0"/>
              <w:rPr>
                <w:rFonts w:ascii="Calibri" w:hAnsi="Calibri" w:cs="Calibri"/>
                <w:b/>
                <w:caps/>
              </w:rPr>
            </w:pPr>
            <w:r w:rsidRPr="008B4F61">
              <w:rPr>
                <w:rFonts w:ascii="Calibri" w:hAnsi="Calibri" w:cs="Calibri"/>
                <w:b/>
                <w:caps/>
              </w:rPr>
              <w:t>Wykaz USŁUG</w:t>
            </w:r>
          </w:p>
        </w:tc>
      </w:tr>
    </w:tbl>
    <w:p w14:paraId="3658E689" w14:textId="77777777" w:rsidR="00174622" w:rsidRPr="00174622" w:rsidRDefault="00174622" w:rsidP="00174622">
      <w:pPr>
        <w:jc w:val="both"/>
        <w:rPr>
          <w:rFonts w:ascii="Calibri" w:hAnsi="Calibri" w:cs="Calibri"/>
          <w:color w:val="000000"/>
        </w:rPr>
      </w:pPr>
    </w:p>
    <w:p w14:paraId="0B90DBD5" w14:textId="77777777" w:rsidR="00174622" w:rsidRPr="00174622" w:rsidRDefault="00174622" w:rsidP="00174622">
      <w:pPr>
        <w:jc w:val="both"/>
        <w:rPr>
          <w:rFonts w:ascii="Calibri" w:hAnsi="Calibri" w:cs="Calibri"/>
          <w:color w:val="000000"/>
        </w:rPr>
      </w:pPr>
    </w:p>
    <w:p w14:paraId="4F4E277C" w14:textId="77777777" w:rsidR="00174622" w:rsidRPr="00174622" w:rsidRDefault="00174622" w:rsidP="00174622">
      <w:pPr>
        <w:jc w:val="both"/>
        <w:rPr>
          <w:rFonts w:ascii="Calibri" w:hAnsi="Calibri" w:cs="Calibri"/>
          <w:color w:val="000000"/>
        </w:rPr>
      </w:pPr>
      <w:r w:rsidRPr="00174622">
        <w:rPr>
          <w:rFonts w:ascii="Calibri" w:hAnsi="Calibri" w:cs="Calibri"/>
          <w:color w:val="000000"/>
        </w:rPr>
        <w:t>Dot. wykazania spełniania warunku określonego w rozdziale VII ust.1 pkt 4) SWZ:</w:t>
      </w:r>
    </w:p>
    <w:p w14:paraId="044DA73A" w14:textId="77777777" w:rsidR="00174622" w:rsidRPr="00174622" w:rsidRDefault="00174622" w:rsidP="00174622">
      <w:pPr>
        <w:jc w:val="both"/>
        <w:rPr>
          <w:rFonts w:ascii="Calibri" w:hAnsi="Calibri" w:cs="Calibri"/>
          <w:color w:val="000000"/>
        </w:rPr>
      </w:pPr>
    </w:p>
    <w:tbl>
      <w:tblPr>
        <w:tblW w:w="51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
        <w:gridCol w:w="2172"/>
        <w:gridCol w:w="1701"/>
        <w:gridCol w:w="1701"/>
        <w:gridCol w:w="1559"/>
        <w:gridCol w:w="1983"/>
      </w:tblGrid>
      <w:tr w:rsidR="00174622" w:rsidRPr="00174622" w14:paraId="73A15318" w14:textId="77777777" w:rsidTr="00CB3F4B">
        <w:trPr>
          <w:trHeight w:val="626"/>
          <w:jc w:val="center"/>
        </w:trPr>
        <w:tc>
          <w:tcPr>
            <w:tcW w:w="269" w:type="pct"/>
            <w:tcBorders>
              <w:top w:val="single" w:sz="4" w:space="0" w:color="auto"/>
              <w:left w:val="single" w:sz="4" w:space="0" w:color="auto"/>
              <w:bottom w:val="single" w:sz="4" w:space="0" w:color="auto"/>
              <w:right w:val="single" w:sz="4" w:space="0" w:color="auto"/>
            </w:tcBorders>
            <w:vAlign w:val="center"/>
            <w:hideMark/>
          </w:tcPr>
          <w:p w14:paraId="3215141E" w14:textId="77777777" w:rsidR="00174622" w:rsidRPr="00174622" w:rsidRDefault="00174622" w:rsidP="00174622">
            <w:pPr>
              <w:spacing w:line="276" w:lineRule="auto"/>
              <w:jc w:val="center"/>
              <w:rPr>
                <w:rFonts w:ascii="Calibri" w:hAnsi="Calibri" w:cs="Calibri"/>
                <w:sz w:val="20"/>
                <w:szCs w:val="20"/>
              </w:rPr>
            </w:pPr>
            <w:r w:rsidRPr="00174622">
              <w:rPr>
                <w:rFonts w:ascii="Calibri" w:hAnsi="Calibri" w:cs="Calibri"/>
                <w:sz w:val="20"/>
                <w:szCs w:val="20"/>
              </w:rPr>
              <w:t>Lp.</w:t>
            </w:r>
          </w:p>
        </w:tc>
        <w:tc>
          <w:tcPr>
            <w:tcW w:w="1127" w:type="pct"/>
            <w:tcBorders>
              <w:top w:val="single" w:sz="4" w:space="0" w:color="auto"/>
              <w:left w:val="single" w:sz="4" w:space="0" w:color="auto"/>
              <w:bottom w:val="single" w:sz="4" w:space="0" w:color="auto"/>
              <w:right w:val="single" w:sz="4" w:space="0" w:color="auto"/>
            </w:tcBorders>
            <w:vAlign w:val="center"/>
            <w:hideMark/>
          </w:tcPr>
          <w:p w14:paraId="6DB197A4" w14:textId="77777777" w:rsidR="00174622" w:rsidRPr="00174622" w:rsidRDefault="00174622" w:rsidP="00174622">
            <w:pPr>
              <w:spacing w:line="276" w:lineRule="auto"/>
              <w:jc w:val="center"/>
              <w:rPr>
                <w:rFonts w:ascii="Calibri" w:hAnsi="Calibri" w:cs="Calibri"/>
                <w:sz w:val="20"/>
                <w:szCs w:val="20"/>
              </w:rPr>
            </w:pPr>
            <w:r w:rsidRPr="00174622">
              <w:rPr>
                <w:rFonts w:ascii="Calibri" w:hAnsi="Calibri" w:cs="Calibri"/>
                <w:sz w:val="20"/>
                <w:szCs w:val="20"/>
              </w:rPr>
              <w:t>Przedmiot usługi</w:t>
            </w:r>
          </w:p>
        </w:tc>
        <w:tc>
          <w:tcPr>
            <w:tcW w:w="883" w:type="pct"/>
            <w:tcBorders>
              <w:top w:val="single" w:sz="4" w:space="0" w:color="auto"/>
              <w:left w:val="single" w:sz="4" w:space="0" w:color="auto"/>
              <w:bottom w:val="single" w:sz="4" w:space="0" w:color="auto"/>
              <w:right w:val="single" w:sz="4" w:space="0" w:color="auto"/>
            </w:tcBorders>
            <w:vAlign w:val="center"/>
          </w:tcPr>
          <w:p w14:paraId="51135920" w14:textId="77777777" w:rsidR="00174622" w:rsidRPr="00174622" w:rsidRDefault="00174622" w:rsidP="00174622">
            <w:pPr>
              <w:spacing w:line="276" w:lineRule="auto"/>
              <w:jc w:val="center"/>
              <w:rPr>
                <w:rFonts w:ascii="Calibri" w:hAnsi="Calibri" w:cs="Calibri"/>
                <w:sz w:val="20"/>
                <w:szCs w:val="20"/>
              </w:rPr>
            </w:pPr>
            <w:r w:rsidRPr="00174622">
              <w:rPr>
                <w:rFonts w:ascii="Calibri" w:hAnsi="Calibri" w:cs="Calibri"/>
                <w:sz w:val="20"/>
                <w:szCs w:val="20"/>
              </w:rPr>
              <w:t>Usługa obejmowała opracowanie graficzne,  skład DTP i druk kalendarzy autorskich TAK/NIE*</w:t>
            </w:r>
          </w:p>
        </w:tc>
        <w:tc>
          <w:tcPr>
            <w:tcW w:w="883" w:type="pct"/>
            <w:tcBorders>
              <w:top w:val="single" w:sz="4" w:space="0" w:color="auto"/>
              <w:left w:val="single" w:sz="4" w:space="0" w:color="auto"/>
              <w:bottom w:val="single" w:sz="4" w:space="0" w:color="auto"/>
              <w:right w:val="single" w:sz="4" w:space="0" w:color="auto"/>
            </w:tcBorders>
            <w:vAlign w:val="center"/>
            <w:hideMark/>
          </w:tcPr>
          <w:p w14:paraId="6E4F05DA" w14:textId="77777777" w:rsidR="00174622" w:rsidRPr="00174622" w:rsidRDefault="00174622" w:rsidP="00174622">
            <w:pPr>
              <w:spacing w:line="276" w:lineRule="auto"/>
              <w:jc w:val="center"/>
              <w:rPr>
                <w:rFonts w:ascii="Calibri" w:hAnsi="Calibri" w:cs="Calibri"/>
                <w:sz w:val="20"/>
                <w:szCs w:val="20"/>
              </w:rPr>
            </w:pPr>
            <w:r w:rsidRPr="00174622">
              <w:rPr>
                <w:rFonts w:ascii="Calibri" w:hAnsi="Calibri" w:cs="Calibri"/>
                <w:sz w:val="20"/>
                <w:szCs w:val="20"/>
              </w:rPr>
              <w:t>Nazwa podmiotu, na rzecz którego wykonano usługę</w:t>
            </w:r>
          </w:p>
        </w:tc>
        <w:tc>
          <w:tcPr>
            <w:tcW w:w="809" w:type="pct"/>
            <w:tcBorders>
              <w:top w:val="single" w:sz="4" w:space="0" w:color="auto"/>
              <w:left w:val="single" w:sz="4" w:space="0" w:color="auto"/>
              <w:bottom w:val="single" w:sz="4" w:space="0" w:color="auto"/>
              <w:right w:val="single" w:sz="4" w:space="0" w:color="auto"/>
            </w:tcBorders>
            <w:vAlign w:val="center"/>
          </w:tcPr>
          <w:p w14:paraId="68A0653E" w14:textId="77777777" w:rsidR="00174622" w:rsidRPr="00174622" w:rsidRDefault="00174622" w:rsidP="00174622">
            <w:pPr>
              <w:spacing w:line="276" w:lineRule="auto"/>
              <w:jc w:val="center"/>
              <w:rPr>
                <w:rFonts w:ascii="Calibri" w:hAnsi="Calibri" w:cs="Calibri"/>
                <w:sz w:val="20"/>
                <w:szCs w:val="20"/>
              </w:rPr>
            </w:pPr>
            <w:r w:rsidRPr="00174622">
              <w:rPr>
                <w:rFonts w:ascii="Calibri" w:hAnsi="Calibri" w:cs="Calibri"/>
                <w:sz w:val="20"/>
                <w:szCs w:val="20"/>
              </w:rPr>
              <w:t>Wartość usługi</w:t>
            </w:r>
          </w:p>
        </w:tc>
        <w:tc>
          <w:tcPr>
            <w:tcW w:w="1029" w:type="pct"/>
            <w:tcBorders>
              <w:top w:val="single" w:sz="4" w:space="0" w:color="auto"/>
              <w:left w:val="single" w:sz="4" w:space="0" w:color="auto"/>
              <w:bottom w:val="single" w:sz="4" w:space="0" w:color="auto"/>
              <w:right w:val="single" w:sz="4" w:space="0" w:color="auto"/>
            </w:tcBorders>
            <w:vAlign w:val="center"/>
            <w:hideMark/>
          </w:tcPr>
          <w:p w14:paraId="6C58EED6" w14:textId="77777777" w:rsidR="00174622" w:rsidRPr="00174622" w:rsidRDefault="00174622" w:rsidP="00174622">
            <w:pPr>
              <w:spacing w:line="276" w:lineRule="auto"/>
              <w:jc w:val="center"/>
              <w:rPr>
                <w:rFonts w:ascii="Calibri" w:hAnsi="Calibri" w:cs="Calibri"/>
                <w:sz w:val="20"/>
                <w:szCs w:val="20"/>
              </w:rPr>
            </w:pPr>
            <w:r w:rsidRPr="00174622">
              <w:rPr>
                <w:rFonts w:ascii="Calibri" w:hAnsi="Calibri" w:cs="Calibri"/>
                <w:sz w:val="20"/>
                <w:szCs w:val="20"/>
              </w:rPr>
              <w:t xml:space="preserve">Termin wykonania usługi od- do </w:t>
            </w:r>
          </w:p>
          <w:p w14:paraId="2ACF767D" w14:textId="77777777" w:rsidR="00174622" w:rsidRPr="00174622" w:rsidRDefault="00174622" w:rsidP="00174622">
            <w:pPr>
              <w:spacing w:line="276" w:lineRule="auto"/>
              <w:ind w:left="-223"/>
              <w:jc w:val="center"/>
              <w:rPr>
                <w:rFonts w:ascii="Calibri" w:hAnsi="Calibri" w:cs="Calibri"/>
                <w:sz w:val="20"/>
                <w:szCs w:val="20"/>
              </w:rPr>
            </w:pPr>
            <w:r w:rsidRPr="00174622">
              <w:rPr>
                <w:rFonts w:ascii="Calibri" w:hAnsi="Calibri" w:cs="Calibri"/>
                <w:sz w:val="20"/>
                <w:szCs w:val="20"/>
              </w:rPr>
              <w:t>(dzień–miesiąc–rok)</w:t>
            </w:r>
          </w:p>
          <w:p w14:paraId="74015EDE" w14:textId="77777777" w:rsidR="00174622" w:rsidRPr="00174622" w:rsidRDefault="00174622" w:rsidP="00174622">
            <w:pPr>
              <w:spacing w:line="276" w:lineRule="auto"/>
              <w:jc w:val="center"/>
              <w:rPr>
                <w:rFonts w:ascii="Calibri" w:hAnsi="Calibri" w:cs="Calibri"/>
                <w:sz w:val="20"/>
                <w:szCs w:val="20"/>
              </w:rPr>
            </w:pPr>
          </w:p>
        </w:tc>
      </w:tr>
      <w:tr w:rsidR="00174622" w:rsidRPr="00174622" w14:paraId="1C6515BE" w14:textId="77777777" w:rsidTr="00CB3F4B">
        <w:trPr>
          <w:trHeight w:val="626"/>
          <w:jc w:val="center"/>
        </w:trPr>
        <w:tc>
          <w:tcPr>
            <w:tcW w:w="269" w:type="pct"/>
            <w:tcBorders>
              <w:top w:val="single" w:sz="4" w:space="0" w:color="auto"/>
              <w:left w:val="single" w:sz="4" w:space="0" w:color="auto"/>
              <w:bottom w:val="single" w:sz="4" w:space="0" w:color="auto"/>
              <w:right w:val="single" w:sz="4" w:space="0" w:color="auto"/>
            </w:tcBorders>
            <w:vAlign w:val="center"/>
            <w:hideMark/>
          </w:tcPr>
          <w:p w14:paraId="0EFDC804" w14:textId="77777777" w:rsidR="00174622" w:rsidRPr="00174622" w:rsidRDefault="00174622" w:rsidP="00174622">
            <w:pPr>
              <w:spacing w:line="276" w:lineRule="auto"/>
              <w:jc w:val="center"/>
              <w:rPr>
                <w:rFonts w:ascii="Calibri" w:hAnsi="Calibri" w:cs="Calibri"/>
                <w:sz w:val="20"/>
                <w:szCs w:val="20"/>
              </w:rPr>
            </w:pPr>
            <w:r w:rsidRPr="00174622">
              <w:rPr>
                <w:rFonts w:ascii="Calibri" w:hAnsi="Calibri" w:cs="Calibri"/>
                <w:sz w:val="20"/>
                <w:szCs w:val="20"/>
              </w:rPr>
              <w:t>1</w:t>
            </w:r>
          </w:p>
        </w:tc>
        <w:tc>
          <w:tcPr>
            <w:tcW w:w="1127" w:type="pct"/>
            <w:tcBorders>
              <w:top w:val="single" w:sz="4" w:space="0" w:color="auto"/>
              <w:left w:val="single" w:sz="4" w:space="0" w:color="auto"/>
              <w:bottom w:val="single" w:sz="4" w:space="0" w:color="auto"/>
              <w:right w:val="single" w:sz="4" w:space="0" w:color="auto"/>
            </w:tcBorders>
            <w:vAlign w:val="center"/>
          </w:tcPr>
          <w:p w14:paraId="38EF0484" w14:textId="77777777" w:rsidR="00174622" w:rsidRPr="00174622" w:rsidRDefault="00174622" w:rsidP="00174622">
            <w:pPr>
              <w:spacing w:line="276" w:lineRule="auto"/>
              <w:rPr>
                <w:rFonts w:ascii="Calibri" w:hAnsi="Calibri" w:cs="Calibri"/>
                <w:sz w:val="20"/>
                <w:szCs w:val="20"/>
              </w:rPr>
            </w:pPr>
          </w:p>
          <w:p w14:paraId="448D053C" w14:textId="77777777" w:rsidR="00174622" w:rsidRPr="00174622" w:rsidRDefault="00174622" w:rsidP="00174622">
            <w:pPr>
              <w:spacing w:line="276" w:lineRule="auto"/>
              <w:rPr>
                <w:rFonts w:ascii="Calibri" w:hAnsi="Calibri" w:cs="Calibri"/>
                <w:sz w:val="20"/>
                <w:szCs w:val="20"/>
              </w:rPr>
            </w:pPr>
          </w:p>
          <w:p w14:paraId="710E9AFF" w14:textId="77777777" w:rsidR="00174622" w:rsidRPr="00174622" w:rsidRDefault="00174622" w:rsidP="00174622">
            <w:pPr>
              <w:spacing w:line="276" w:lineRule="auto"/>
              <w:rPr>
                <w:rFonts w:ascii="Calibri" w:hAnsi="Calibri" w:cs="Calibri"/>
                <w:sz w:val="20"/>
                <w:szCs w:val="20"/>
              </w:rPr>
            </w:pPr>
          </w:p>
          <w:p w14:paraId="585D1E6C" w14:textId="77777777" w:rsidR="00174622" w:rsidRPr="00174622" w:rsidRDefault="00174622" w:rsidP="00174622">
            <w:pPr>
              <w:spacing w:line="276" w:lineRule="auto"/>
              <w:rPr>
                <w:rFonts w:ascii="Calibri" w:hAnsi="Calibri" w:cs="Calibri"/>
                <w:sz w:val="20"/>
                <w:szCs w:val="20"/>
              </w:rPr>
            </w:pPr>
          </w:p>
        </w:tc>
        <w:tc>
          <w:tcPr>
            <w:tcW w:w="883" w:type="pct"/>
            <w:tcBorders>
              <w:top w:val="single" w:sz="4" w:space="0" w:color="auto"/>
              <w:left w:val="single" w:sz="4" w:space="0" w:color="auto"/>
              <w:bottom w:val="single" w:sz="4" w:space="0" w:color="auto"/>
              <w:right w:val="single" w:sz="4" w:space="0" w:color="auto"/>
            </w:tcBorders>
            <w:vAlign w:val="center"/>
          </w:tcPr>
          <w:p w14:paraId="076503C2" w14:textId="77777777" w:rsidR="00174622" w:rsidRPr="00174622" w:rsidRDefault="00174622" w:rsidP="00174622">
            <w:pPr>
              <w:rPr>
                <w:rFonts w:ascii="Calibri" w:hAnsi="Calibri" w:cs="Calibri"/>
                <w:sz w:val="20"/>
                <w:szCs w:val="20"/>
              </w:rPr>
            </w:pPr>
          </w:p>
          <w:p w14:paraId="494DD9E1" w14:textId="77777777" w:rsidR="00174622" w:rsidRPr="00174622" w:rsidRDefault="00174622" w:rsidP="00174622">
            <w:pPr>
              <w:rPr>
                <w:rFonts w:ascii="Calibri" w:hAnsi="Calibri" w:cs="Calibri"/>
                <w:sz w:val="20"/>
                <w:szCs w:val="20"/>
              </w:rPr>
            </w:pPr>
          </w:p>
          <w:p w14:paraId="4AAC739D" w14:textId="77777777" w:rsidR="00174622" w:rsidRPr="00174622" w:rsidRDefault="00174622" w:rsidP="00174622">
            <w:pPr>
              <w:rPr>
                <w:rFonts w:ascii="Calibri" w:hAnsi="Calibri" w:cs="Calibri"/>
                <w:sz w:val="20"/>
                <w:szCs w:val="20"/>
              </w:rPr>
            </w:pPr>
          </w:p>
          <w:p w14:paraId="54DC36EF" w14:textId="77777777" w:rsidR="00174622" w:rsidRPr="00174622" w:rsidRDefault="00174622" w:rsidP="00174622">
            <w:pPr>
              <w:spacing w:line="276" w:lineRule="auto"/>
              <w:rPr>
                <w:rFonts w:ascii="Calibri" w:hAnsi="Calibri" w:cs="Calibri"/>
                <w:sz w:val="20"/>
                <w:szCs w:val="20"/>
              </w:rPr>
            </w:pPr>
          </w:p>
        </w:tc>
        <w:tc>
          <w:tcPr>
            <w:tcW w:w="883" w:type="pct"/>
            <w:tcBorders>
              <w:top w:val="single" w:sz="4" w:space="0" w:color="auto"/>
              <w:left w:val="single" w:sz="4" w:space="0" w:color="auto"/>
              <w:bottom w:val="single" w:sz="4" w:space="0" w:color="auto"/>
              <w:right w:val="single" w:sz="4" w:space="0" w:color="auto"/>
            </w:tcBorders>
            <w:vAlign w:val="center"/>
          </w:tcPr>
          <w:p w14:paraId="1F34540E" w14:textId="77777777" w:rsidR="00174622" w:rsidRPr="00174622" w:rsidRDefault="00174622" w:rsidP="00174622">
            <w:pPr>
              <w:spacing w:line="276" w:lineRule="auto"/>
              <w:rPr>
                <w:rFonts w:ascii="Calibri" w:hAnsi="Calibri" w:cs="Calibri"/>
                <w:sz w:val="20"/>
                <w:szCs w:val="20"/>
              </w:rPr>
            </w:pPr>
          </w:p>
        </w:tc>
        <w:tc>
          <w:tcPr>
            <w:tcW w:w="809" w:type="pct"/>
            <w:tcBorders>
              <w:top w:val="single" w:sz="4" w:space="0" w:color="auto"/>
              <w:left w:val="single" w:sz="4" w:space="0" w:color="auto"/>
              <w:bottom w:val="single" w:sz="4" w:space="0" w:color="auto"/>
              <w:right w:val="single" w:sz="4" w:space="0" w:color="auto"/>
            </w:tcBorders>
            <w:vAlign w:val="center"/>
          </w:tcPr>
          <w:p w14:paraId="35895FC6" w14:textId="77777777" w:rsidR="00174622" w:rsidRPr="00174622" w:rsidRDefault="00174622" w:rsidP="00174622">
            <w:pPr>
              <w:spacing w:line="276" w:lineRule="auto"/>
              <w:rPr>
                <w:rFonts w:ascii="Calibri" w:hAnsi="Calibri" w:cs="Calibri"/>
                <w:sz w:val="20"/>
                <w:szCs w:val="20"/>
              </w:rPr>
            </w:pPr>
          </w:p>
        </w:tc>
        <w:tc>
          <w:tcPr>
            <w:tcW w:w="1029" w:type="pct"/>
            <w:tcBorders>
              <w:top w:val="single" w:sz="4" w:space="0" w:color="auto"/>
              <w:left w:val="single" w:sz="4" w:space="0" w:color="auto"/>
              <w:bottom w:val="single" w:sz="4" w:space="0" w:color="auto"/>
              <w:right w:val="single" w:sz="4" w:space="0" w:color="auto"/>
            </w:tcBorders>
            <w:vAlign w:val="center"/>
          </w:tcPr>
          <w:p w14:paraId="722BFBBA" w14:textId="77777777" w:rsidR="00174622" w:rsidRPr="00174622" w:rsidRDefault="00174622" w:rsidP="00174622">
            <w:pPr>
              <w:spacing w:line="276" w:lineRule="auto"/>
              <w:rPr>
                <w:rFonts w:ascii="Calibri" w:hAnsi="Calibri" w:cs="Calibri"/>
                <w:sz w:val="20"/>
                <w:szCs w:val="20"/>
              </w:rPr>
            </w:pPr>
          </w:p>
        </w:tc>
      </w:tr>
      <w:tr w:rsidR="00174622" w:rsidRPr="00174622" w14:paraId="564F5E61" w14:textId="77777777" w:rsidTr="00CB3F4B">
        <w:trPr>
          <w:trHeight w:val="803"/>
          <w:jc w:val="center"/>
        </w:trPr>
        <w:tc>
          <w:tcPr>
            <w:tcW w:w="269" w:type="pct"/>
            <w:tcBorders>
              <w:top w:val="single" w:sz="4" w:space="0" w:color="auto"/>
              <w:left w:val="single" w:sz="4" w:space="0" w:color="auto"/>
              <w:bottom w:val="single" w:sz="4" w:space="0" w:color="auto"/>
              <w:right w:val="single" w:sz="4" w:space="0" w:color="auto"/>
            </w:tcBorders>
            <w:vAlign w:val="center"/>
            <w:hideMark/>
          </w:tcPr>
          <w:p w14:paraId="6CFFE792" w14:textId="77777777" w:rsidR="00174622" w:rsidRPr="00174622" w:rsidRDefault="00174622" w:rsidP="00174622">
            <w:pPr>
              <w:spacing w:line="276" w:lineRule="auto"/>
              <w:jc w:val="center"/>
              <w:rPr>
                <w:rFonts w:ascii="Calibri" w:hAnsi="Calibri" w:cs="Calibri"/>
                <w:sz w:val="20"/>
                <w:szCs w:val="20"/>
              </w:rPr>
            </w:pPr>
            <w:r w:rsidRPr="00174622">
              <w:rPr>
                <w:rFonts w:ascii="Calibri" w:hAnsi="Calibri" w:cs="Calibri"/>
                <w:sz w:val="20"/>
                <w:szCs w:val="20"/>
              </w:rPr>
              <w:t>2</w:t>
            </w:r>
          </w:p>
        </w:tc>
        <w:tc>
          <w:tcPr>
            <w:tcW w:w="1127" w:type="pct"/>
            <w:tcBorders>
              <w:top w:val="single" w:sz="4" w:space="0" w:color="auto"/>
              <w:left w:val="single" w:sz="4" w:space="0" w:color="auto"/>
              <w:bottom w:val="single" w:sz="4" w:space="0" w:color="auto"/>
              <w:right w:val="single" w:sz="4" w:space="0" w:color="auto"/>
            </w:tcBorders>
            <w:vAlign w:val="center"/>
          </w:tcPr>
          <w:p w14:paraId="3063CC2B" w14:textId="77777777" w:rsidR="00174622" w:rsidRPr="00174622" w:rsidRDefault="00174622" w:rsidP="00174622">
            <w:pPr>
              <w:spacing w:line="276" w:lineRule="auto"/>
              <w:rPr>
                <w:rFonts w:ascii="Calibri" w:hAnsi="Calibri" w:cs="Calibri"/>
                <w:sz w:val="20"/>
                <w:szCs w:val="20"/>
              </w:rPr>
            </w:pPr>
          </w:p>
          <w:p w14:paraId="7F9C5879" w14:textId="77777777" w:rsidR="00174622" w:rsidRPr="00174622" w:rsidRDefault="00174622" w:rsidP="00174622">
            <w:pPr>
              <w:spacing w:line="276" w:lineRule="auto"/>
              <w:rPr>
                <w:rFonts w:ascii="Calibri" w:hAnsi="Calibri" w:cs="Calibri"/>
                <w:sz w:val="20"/>
                <w:szCs w:val="20"/>
              </w:rPr>
            </w:pPr>
          </w:p>
          <w:p w14:paraId="2BFB0568" w14:textId="77777777" w:rsidR="00174622" w:rsidRPr="00174622" w:rsidRDefault="00174622" w:rsidP="00174622">
            <w:pPr>
              <w:spacing w:line="276" w:lineRule="auto"/>
              <w:rPr>
                <w:rFonts w:ascii="Calibri" w:hAnsi="Calibri" w:cs="Calibri"/>
                <w:sz w:val="20"/>
                <w:szCs w:val="20"/>
              </w:rPr>
            </w:pPr>
          </w:p>
        </w:tc>
        <w:tc>
          <w:tcPr>
            <w:tcW w:w="883" w:type="pct"/>
            <w:tcBorders>
              <w:top w:val="single" w:sz="4" w:space="0" w:color="auto"/>
              <w:left w:val="single" w:sz="4" w:space="0" w:color="auto"/>
              <w:bottom w:val="single" w:sz="4" w:space="0" w:color="auto"/>
              <w:right w:val="single" w:sz="4" w:space="0" w:color="auto"/>
            </w:tcBorders>
            <w:vAlign w:val="center"/>
          </w:tcPr>
          <w:p w14:paraId="580B2C8A" w14:textId="77777777" w:rsidR="00174622" w:rsidRPr="00174622" w:rsidRDefault="00174622" w:rsidP="00174622">
            <w:pPr>
              <w:rPr>
                <w:rFonts w:ascii="Calibri" w:hAnsi="Calibri" w:cs="Calibri"/>
                <w:sz w:val="20"/>
                <w:szCs w:val="20"/>
              </w:rPr>
            </w:pPr>
          </w:p>
          <w:p w14:paraId="3FB88818" w14:textId="77777777" w:rsidR="00174622" w:rsidRPr="00174622" w:rsidRDefault="00174622" w:rsidP="00174622">
            <w:pPr>
              <w:rPr>
                <w:rFonts w:ascii="Calibri" w:hAnsi="Calibri" w:cs="Calibri"/>
                <w:sz w:val="20"/>
                <w:szCs w:val="20"/>
              </w:rPr>
            </w:pPr>
          </w:p>
          <w:p w14:paraId="2549D205" w14:textId="77777777" w:rsidR="00174622" w:rsidRPr="00174622" w:rsidRDefault="00174622" w:rsidP="00174622">
            <w:pPr>
              <w:spacing w:line="276" w:lineRule="auto"/>
              <w:rPr>
                <w:rFonts w:ascii="Calibri" w:hAnsi="Calibri" w:cs="Calibri"/>
                <w:sz w:val="20"/>
                <w:szCs w:val="20"/>
              </w:rPr>
            </w:pPr>
          </w:p>
        </w:tc>
        <w:tc>
          <w:tcPr>
            <w:tcW w:w="883" w:type="pct"/>
            <w:tcBorders>
              <w:top w:val="single" w:sz="4" w:space="0" w:color="auto"/>
              <w:left w:val="single" w:sz="4" w:space="0" w:color="auto"/>
              <w:bottom w:val="single" w:sz="4" w:space="0" w:color="auto"/>
              <w:right w:val="single" w:sz="4" w:space="0" w:color="auto"/>
            </w:tcBorders>
            <w:vAlign w:val="center"/>
          </w:tcPr>
          <w:p w14:paraId="1C0AC05E" w14:textId="77777777" w:rsidR="00174622" w:rsidRPr="00174622" w:rsidRDefault="00174622" w:rsidP="00174622">
            <w:pPr>
              <w:spacing w:line="276" w:lineRule="auto"/>
              <w:rPr>
                <w:rFonts w:ascii="Calibri" w:hAnsi="Calibri" w:cs="Calibri"/>
                <w:sz w:val="20"/>
                <w:szCs w:val="20"/>
              </w:rPr>
            </w:pPr>
          </w:p>
        </w:tc>
        <w:tc>
          <w:tcPr>
            <w:tcW w:w="809" w:type="pct"/>
            <w:tcBorders>
              <w:top w:val="single" w:sz="4" w:space="0" w:color="auto"/>
              <w:left w:val="single" w:sz="4" w:space="0" w:color="auto"/>
              <w:bottom w:val="single" w:sz="4" w:space="0" w:color="auto"/>
              <w:right w:val="single" w:sz="4" w:space="0" w:color="auto"/>
            </w:tcBorders>
            <w:vAlign w:val="center"/>
          </w:tcPr>
          <w:p w14:paraId="6382929D" w14:textId="77777777" w:rsidR="00174622" w:rsidRPr="00174622" w:rsidRDefault="00174622" w:rsidP="00174622">
            <w:pPr>
              <w:spacing w:line="276" w:lineRule="auto"/>
              <w:rPr>
                <w:rFonts w:ascii="Calibri" w:hAnsi="Calibri" w:cs="Calibri"/>
                <w:sz w:val="20"/>
                <w:szCs w:val="20"/>
              </w:rPr>
            </w:pPr>
          </w:p>
        </w:tc>
        <w:tc>
          <w:tcPr>
            <w:tcW w:w="1029" w:type="pct"/>
            <w:tcBorders>
              <w:top w:val="single" w:sz="4" w:space="0" w:color="auto"/>
              <w:left w:val="single" w:sz="4" w:space="0" w:color="auto"/>
              <w:bottom w:val="single" w:sz="4" w:space="0" w:color="auto"/>
              <w:right w:val="single" w:sz="4" w:space="0" w:color="auto"/>
            </w:tcBorders>
            <w:vAlign w:val="center"/>
          </w:tcPr>
          <w:p w14:paraId="233F8148" w14:textId="77777777" w:rsidR="00174622" w:rsidRPr="00174622" w:rsidRDefault="00174622" w:rsidP="00174622">
            <w:pPr>
              <w:spacing w:line="276" w:lineRule="auto"/>
              <w:rPr>
                <w:rFonts w:ascii="Calibri" w:hAnsi="Calibri" w:cs="Calibri"/>
                <w:sz w:val="20"/>
                <w:szCs w:val="20"/>
              </w:rPr>
            </w:pPr>
          </w:p>
        </w:tc>
      </w:tr>
    </w:tbl>
    <w:p w14:paraId="3DE4840F" w14:textId="77777777" w:rsidR="00174622" w:rsidRPr="00174622" w:rsidRDefault="00174622" w:rsidP="00174622">
      <w:pPr>
        <w:ind w:right="565"/>
        <w:jc w:val="both"/>
        <w:rPr>
          <w:rFonts w:ascii="Calibri" w:hAnsi="Calibri" w:cs="Calibri"/>
        </w:rPr>
      </w:pPr>
    </w:p>
    <w:p w14:paraId="02AAFE9B" w14:textId="77777777" w:rsidR="00174622" w:rsidRPr="00174622" w:rsidRDefault="00174622" w:rsidP="00174622">
      <w:pPr>
        <w:jc w:val="both"/>
        <w:rPr>
          <w:rFonts w:ascii="Calibri" w:hAnsi="Calibri" w:cs="Calibri"/>
          <w:color w:val="000000"/>
          <w:highlight w:val="yellow"/>
        </w:rPr>
      </w:pPr>
    </w:p>
    <w:p w14:paraId="74F63AE6" w14:textId="77777777" w:rsidR="00174622" w:rsidRPr="00174622" w:rsidRDefault="00174622" w:rsidP="00174622">
      <w:pPr>
        <w:rPr>
          <w:rFonts w:ascii="Calibri" w:hAnsi="Calibri" w:cs="Calibri"/>
        </w:rPr>
      </w:pPr>
    </w:p>
    <w:p w14:paraId="253E8B69" w14:textId="77777777" w:rsidR="00174622" w:rsidRPr="00174622" w:rsidRDefault="00174622" w:rsidP="00174622">
      <w:pPr>
        <w:rPr>
          <w:rFonts w:ascii="Calibri" w:hAnsi="Calibri" w:cs="Calibri"/>
        </w:rPr>
      </w:pPr>
    </w:p>
    <w:p w14:paraId="6B76FD4E" w14:textId="77777777" w:rsidR="00174622" w:rsidRPr="00174622" w:rsidRDefault="00174622" w:rsidP="00174622">
      <w:pPr>
        <w:rPr>
          <w:rFonts w:ascii="Calibri" w:hAnsi="Calibri" w:cs="Calibri"/>
        </w:rPr>
      </w:pPr>
    </w:p>
    <w:p w14:paraId="4EE08216" w14:textId="77777777" w:rsidR="00174622" w:rsidRPr="00174622" w:rsidRDefault="00174622" w:rsidP="00174622">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174622">
        <w:rPr>
          <w:rFonts w:asciiTheme="minorHAnsi" w:eastAsia="Calibri" w:hAnsiTheme="minorHAnsi" w:cstheme="minorHAnsi"/>
        </w:rPr>
        <w:t>…………….……., dnia …………………. r.</w:t>
      </w:r>
    </w:p>
    <w:p w14:paraId="15EB5D70" w14:textId="77777777" w:rsidR="00174622" w:rsidRPr="00174622" w:rsidRDefault="00174622" w:rsidP="00174622">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016C4431" w14:textId="77777777" w:rsidR="00174622" w:rsidRPr="00174622" w:rsidRDefault="00174622" w:rsidP="00174622">
      <w:pPr>
        <w:widowControl/>
        <w:tabs>
          <w:tab w:val="left" w:leader="underscore" w:pos="2251"/>
          <w:tab w:val="left" w:leader="underscore" w:pos="3566"/>
        </w:tabs>
        <w:adjustRightInd w:val="0"/>
        <w:spacing w:line="276" w:lineRule="auto"/>
        <w:ind w:firstLine="1793"/>
        <w:jc w:val="center"/>
        <w:rPr>
          <w:rFonts w:asciiTheme="minorHAnsi" w:hAnsiTheme="minorHAnsi" w:cstheme="minorHAnsi"/>
          <w:i/>
          <w:lang w:eastAsia="pl-PL"/>
        </w:rPr>
      </w:pPr>
      <w:r w:rsidRPr="00174622">
        <w:rPr>
          <w:rFonts w:asciiTheme="minorHAnsi" w:hAnsiTheme="minorHAnsi" w:cstheme="minorHAnsi"/>
          <w:i/>
          <w:lang w:eastAsia="pl-PL"/>
        </w:rPr>
        <w:t xml:space="preserve">                                                                                        …………….……………………………….</w:t>
      </w:r>
    </w:p>
    <w:p w14:paraId="3180CF9D" w14:textId="77777777" w:rsidR="00174622" w:rsidRPr="00174622" w:rsidRDefault="00174622" w:rsidP="00174622">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174622">
        <w:rPr>
          <w:rFonts w:asciiTheme="minorHAnsi" w:hAnsiTheme="minorHAnsi" w:cstheme="minorHAnsi"/>
          <w:i/>
          <w:lang w:eastAsia="pl-PL"/>
        </w:rPr>
        <w:t>Imię i nazwisko</w:t>
      </w:r>
    </w:p>
    <w:p w14:paraId="35A97C46" w14:textId="77777777" w:rsidR="00174622" w:rsidRPr="00174622" w:rsidRDefault="00174622" w:rsidP="00174622">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174622">
        <w:rPr>
          <w:rFonts w:asciiTheme="minorHAnsi" w:hAnsiTheme="minorHAnsi" w:cstheme="minorHAnsi"/>
          <w:bCs/>
          <w:i/>
          <w:iCs/>
          <w:lang w:val="x-none" w:eastAsia="x-none"/>
        </w:rPr>
        <w:t>podpisano elektronicznie</w:t>
      </w:r>
    </w:p>
    <w:p w14:paraId="42115E49" w14:textId="77777777" w:rsidR="00174622" w:rsidRPr="00174622" w:rsidRDefault="00174622" w:rsidP="00174622">
      <w:pPr>
        <w:tabs>
          <w:tab w:val="left" w:pos="5670"/>
        </w:tabs>
        <w:spacing w:line="240" w:lineRule="exact"/>
        <w:jc w:val="right"/>
        <w:rPr>
          <w:rFonts w:ascii="Calibri" w:hAnsi="Calibri" w:cs="Calibri"/>
        </w:rPr>
      </w:pPr>
    </w:p>
    <w:p w14:paraId="6BDDA869" w14:textId="6EA62C9E" w:rsidR="00BE15E6" w:rsidRDefault="00BE15E6" w:rsidP="00174622">
      <w:pPr>
        <w:spacing w:after="200" w:line="276" w:lineRule="auto"/>
        <w:rPr>
          <w:rFonts w:ascii="Calibri" w:hAnsi="Calibri"/>
          <w:b/>
        </w:rPr>
      </w:pPr>
    </w:p>
    <w:p w14:paraId="64EB2E71" w14:textId="77777777" w:rsidR="00D70CF0" w:rsidRDefault="00D70CF0" w:rsidP="00637741">
      <w:pPr>
        <w:spacing w:beforeLines="20" w:before="48" w:afterLines="20" w:after="48"/>
        <w:jc w:val="both"/>
        <w:rPr>
          <w:rFonts w:ascii="Calibri" w:hAnsi="Calibri"/>
          <w:b/>
        </w:rPr>
      </w:pPr>
    </w:p>
    <w:p w14:paraId="38A976B8" w14:textId="3192B9B5" w:rsidR="00D70CF0" w:rsidRDefault="00D70CF0" w:rsidP="00637741">
      <w:pPr>
        <w:spacing w:beforeLines="20" w:before="48" w:afterLines="20" w:after="48"/>
        <w:jc w:val="both"/>
        <w:rPr>
          <w:rFonts w:ascii="Calibri" w:eastAsia="Arial Unicode MS" w:hAnsi="Calibri" w:cs="Calibri"/>
          <w:bCs/>
          <w:kern w:val="1"/>
          <w:lang w:val="x-none"/>
        </w:rPr>
        <w:sectPr w:rsidR="00D70CF0" w:rsidSect="00891308">
          <w:headerReference w:type="default" r:id="rId12"/>
          <w:footerReference w:type="default" r:id="rId13"/>
          <w:pgSz w:w="11910" w:h="16840"/>
          <w:pgMar w:top="1418" w:right="1300" w:bottom="680" w:left="1160" w:header="0" w:footer="400" w:gutter="0"/>
          <w:cols w:space="708"/>
        </w:sectPr>
      </w:pPr>
    </w:p>
    <w:p w14:paraId="70DDFAF4" w14:textId="4227A91E" w:rsidR="00F7208E" w:rsidRPr="00991F16" w:rsidRDefault="008C7CF7">
      <w:pPr>
        <w:spacing w:before="161"/>
        <w:ind w:right="116"/>
        <w:jc w:val="right"/>
        <w:rPr>
          <w:rFonts w:asciiTheme="minorHAnsi" w:hAnsiTheme="minorHAnsi" w:cstheme="minorHAnsi"/>
          <w:b/>
          <w:i/>
        </w:rPr>
      </w:pPr>
      <w:r w:rsidRPr="00991F16">
        <w:rPr>
          <w:rFonts w:asciiTheme="minorHAnsi" w:hAnsiTheme="minorHAnsi" w:cstheme="minorHAnsi"/>
          <w:b/>
          <w:i/>
        </w:rPr>
        <w:lastRenderedPageBreak/>
        <w:t>Załącznik nr 6 do SWZ</w:t>
      </w:r>
    </w:p>
    <w:p w14:paraId="0EF16997" w14:textId="77777777" w:rsidR="00F7208E" w:rsidRPr="00991F16" w:rsidRDefault="00F7208E">
      <w:pPr>
        <w:pStyle w:val="Tekstpodstawowy"/>
        <w:rPr>
          <w:rFonts w:asciiTheme="minorHAnsi" w:hAnsiTheme="minorHAnsi" w:cstheme="minorHAnsi"/>
          <w:b/>
          <w:i/>
        </w:rPr>
      </w:pPr>
    </w:p>
    <w:p w14:paraId="0340BA81" w14:textId="77777777" w:rsidR="00F7208E" w:rsidRPr="00991F16" w:rsidRDefault="008C7CF7">
      <w:pPr>
        <w:pStyle w:val="Nagwek1"/>
        <w:ind w:left="258"/>
        <w:jc w:val="both"/>
        <w:rPr>
          <w:rFonts w:asciiTheme="minorHAnsi" w:hAnsiTheme="minorHAnsi" w:cstheme="minorHAnsi"/>
        </w:rPr>
      </w:pPr>
      <w:bookmarkStart w:id="8" w:name="_Toc67999497"/>
      <w:r w:rsidRPr="00991F16">
        <w:rPr>
          <w:rFonts w:asciiTheme="minorHAnsi" w:hAnsiTheme="minorHAnsi" w:cstheme="minorHAnsi"/>
        </w:rPr>
        <w:t>Klauzula informacyjna dotycząca przetwarzania danych osobowych</w:t>
      </w:r>
      <w:bookmarkEnd w:id="8"/>
    </w:p>
    <w:p w14:paraId="653F85F5" w14:textId="056193F0" w:rsidR="00F7208E" w:rsidRPr="00991F16" w:rsidRDefault="008C7CF7">
      <w:pPr>
        <w:pStyle w:val="Akapitzlist"/>
        <w:numPr>
          <w:ilvl w:val="0"/>
          <w:numId w:val="2"/>
        </w:numPr>
        <w:tabs>
          <w:tab w:val="left" w:pos="542"/>
        </w:tabs>
        <w:spacing w:before="136" w:line="276" w:lineRule="auto"/>
        <w:ind w:right="116"/>
        <w:rPr>
          <w:rFonts w:asciiTheme="minorHAnsi" w:hAnsiTheme="minorHAnsi" w:cstheme="minorHAnsi"/>
        </w:rPr>
      </w:pPr>
      <w:r w:rsidRPr="00991F16">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7A2A5C">
        <w:rPr>
          <w:rFonts w:asciiTheme="minorHAnsi" w:hAnsiTheme="minorHAnsi" w:cstheme="minorHAnsi"/>
        </w:rPr>
        <w:br/>
      </w:r>
      <w:r w:rsidRPr="00991F16">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7D5EF3">
        <w:rPr>
          <w:rFonts w:asciiTheme="minorHAnsi" w:hAnsiTheme="minorHAnsi" w:cstheme="minorHAnsi"/>
        </w:rPr>
        <w:br/>
      </w:r>
      <w:r w:rsidRPr="00991F16">
        <w:rPr>
          <w:rFonts w:asciiTheme="minorHAnsi" w:hAnsiTheme="minorHAnsi" w:cstheme="minorHAnsi"/>
        </w:rPr>
        <w:t>z 04.05.2016, str. 1), dalej „RODO”, informuję,</w:t>
      </w:r>
      <w:r w:rsidRPr="00991F16">
        <w:rPr>
          <w:rFonts w:asciiTheme="minorHAnsi" w:hAnsiTheme="minorHAnsi" w:cstheme="minorHAnsi"/>
          <w:spacing w:val="-6"/>
        </w:rPr>
        <w:t xml:space="preserve"> </w:t>
      </w:r>
      <w:r w:rsidRPr="00991F16">
        <w:rPr>
          <w:rFonts w:asciiTheme="minorHAnsi" w:hAnsiTheme="minorHAnsi" w:cstheme="minorHAnsi"/>
        </w:rPr>
        <w:t>że:</w:t>
      </w:r>
    </w:p>
    <w:p w14:paraId="5102F075" w14:textId="0B7504C7" w:rsidR="00F7208E" w:rsidRPr="00991F16" w:rsidRDefault="008C7CF7">
      <w:pPr>
        <w:pStyle w:val="Akapitzlist"/>
        <w:numPr>
          <w:ilvl w:val="1"/>
          <w:numId w:val="2"/>
        </w:numPr>
        <w:tabs>
          <w:tab w:val="left" w:pos="825"/>
        </w:tabs>
        <w:spacing w:line="273" w:lineRule="auto"/>
        <w:ind w:left="824" w:right="117"/>
        <w:rPr>
          <w:rFonts w:asciiTheme="minorHAnsi" w:hAnsiTheme="minorHAnsi" w:cstheme="minorHAnsi"/>
          <w:i/>
        </w:rPr>
      </w:pPr>
      <w:r w:rsidRPr="00991F16">
        <w:rPr>
          <w:rFonts w:asciiTheme="minorHAnsi" w:hAnsiTheme="minorHAnsi" w:cstheme="minorHAnsi"/>
        </w:rPr>
        <w:t xml:space="preserve">administratorem Pani/Pana danych osobowych  jest  </w:t>
      </w:r>
      <w:r w:rsidR="00D51A5C" w:rsidRPr="00991F16">
        <w:rPr>
          <w:rFonts w:asciiTheme="minorHAnsi" w:hAnsiTheme="minorHAnsi" w:cstheme="minorHAnsi"/>
        </w:rPr>
        <w:t xml:space="preserve">Centrum Projektów Europejskich </w:t>
      </w:r>
      <w:r w:rsidR="007D5EF3">
        <w:rPr>
          <w:rFonts w:asciiTheme="minorHAnsi" w:hAnsiTheme="minorHAnsi" w:cstheme="minorHAnsi"/>
        </w:rPr>
        <w:br/>
      </w:r>
      <w:r w:rsidR="00D51A5C" w:rsidRPr="00991F16">
        <w:rPr>
          <w:rFonts w:asciiTheme="minorHAnsi" w:hAnsiTheme="minorHAnsi" w:cstheme="minorHAnsi"/>
        </w:rPr>
        <w:t>w Warszawie, ul. Domaniewska 39, 02-672 Warszawa</w:t>
      </w:r>
      <w:r w:rsidRPr="00991F16">
        <w:rPr>
          <w:rFonts w:asciiTheme="minorHAnsi" w:hAnsiTheme="minorHAnsi" w:cstheme="minorHAnsi"/>
        </w:rPr>
        <w:t xml:space="preserve"> (dalej</w:t>
      </w:r>
      <w:r w:rsidRPr="00991F16">
        <w:rPr>
          <w:rFonts w:asciiTheme="minorHAnsi" w:hAnsiTheme="minorHAnsi" w:cstheme="minorHAnsi"/>
          <w:spacing w:val="-3"/>
        </w:rPr>
        <w:t xml:space="preserve"> </w:t>
      </w:r>
      <w:r w:rsidR="00D51A5C" w:rsidRPr="00991F16">
        <w:rPr>
          <w:rFonts w:asciiTheme="minorHAnsi" w:hAnsiTheme="minorHAnsi" w:cstheme="minorHAnsi"/>
        </w:rPr>
        <w:t>CPE</w:t>
      </w:r>
      <w:r w:rsidRPr="00991F16">
        <w:rPr>
          <w:rFonts w:asciiTheme="minorHAnsi" w:hAnsiTheme="minorHAnsi" w:cstheme="minorHAnsi"/>
        </w:rPr>
        <w:t>)</w:t>
      </w:r>
      <w:r w:rsidRPr="00991F16">
        <w:rPr>
          <w:rFonts w:asciiTheme="minorHAnsi" w:hAnsiTheme="minorHAnsi" w:cstheme="minorHAnsi"/>
          <w:i/>
        </w:rPr>
        <w:t>;</w:t>
      </w:r>
    </w:p>
    <w:p w14:paraId="78CF8AEC" w14:textId="77777777" w:rsidR="00F7208E" w:rsidRPr="00991F16" w:rsidRDefault="008C7CF7">
      <w:pPr>
        <w:pStyle w:val="Akapitzlist"/>
        <w:numPr>
          <w:ilvl w:val="1"/>
          <w:numId w:val="2"/>
        </w:numPr>
        <w:tabs>
          <w:tab w:val="left" w:pos="825"/>
        </w:tabs>
        <w:spacing w:before="62" w:line="273" w:lineRule="auto"/>
        <w:ind w:left="824" w:right="116"/>
        <w:rPr>
          <w:rFonts w:asciiTheme="minorHAnsi" w:hAnsiTheme="minorHAnsi" w:cstheme="minorHAnsi"/>
        </w:rPr>
      </w:pPr>
      <w:r w:rsidRPr="00991F16">
        <w:rPr>
          <w:rFonts w:asciiTheme="minorHAnsi" w:hAnsiTheme="minorHAnsi" w:cstheme="minorHAnsi"/>
        </w:rPr>
        <w:t>w sprawach związanych z Pani/Pana danymi proszę kontaktować się z Inspektorem Ochrony Danych,</w:t>
      </w:r>
      <w:r w:rsidRPr="00991F16">
        <w:rPr>
          <w:rFonts w:asciiTheme="minorHAnsi" w:hAnsiTheme="minorHAnsi" w:cstheme="minorHAnsi"/>
          <w:spacing w:val="13"/>
        </w:rPr>
        <w:t xml:space="preserve"> </w:t>
      </w:r>
      <w:r w:rsidRPr="00991F16">
        <w:rPr>
          <w:rFonts w:asciiTheme="minorHAnsi" w:hAnsiTheme="minorHAnsi" w:cstheme="minorHAnsi"/>
        </w:rPr>
        <w:t>kontakt</w:t>
      </w:r>
      <w:r w:rsidRPr="00991F16">
        <w:rPr>
          <w:rFonts w:asciiTheme="minorHAnsi" w:hAnsiTheme="minorHAnsi" w:cstheme="minorHAnsi"/>
          <w:spacing w:val="14"/>
        </w:rPr>
        <w:t xml:space="preserve"> </w:t>
      </w:r>
      <w:r w:rsidRPr="00991F16">
        <w:rPr>
          <w:rFonts w:asciiTheme="minorHAnsi" w:hAnsiTheme="minorHAnsi" w:cstheme="minorHAnsi"/>
        </w:rPr>
        <w:t>pisemny</w:t>
      </w:r>
      <w:r w:rsidRPr="00991F16">
        <w:rPr>
          <w:rFonts w:asciiTheme="minorHAnsi" w:hAnsiTheme="minorHAnsi" w:cstheme="minorHAnsi"/>
          <w:spacing w:val="14"/>
        </w:rPr>
        <w:t xml:space="preserve"> </w:t>
      </w:r>
      <w:r w:rsidRPr="00991F16">
        <w:rPr>
          <w:rFonts w:asciiTheme="minorHAnsi" w:hAnsiTheme="minorHAnsi" w:cstheme="minorHAnsi"/>
        </w:rPr>
        <w:t>za</w:t>
      </w:r>
      <w:r w:rsidRPr="00991F16">
        <w:rPr>
          <w:rFonts w:asciiTheme="minorHAnsi" w:hAnsiTheme="minorHAnsi" w:cstheme="minorHAnsi"/>
          <w:spacing w:val="14"/>
        </w:rPr>
        <w:t xml:space="preserve"> </w:t>
      </w:r>
      <w:r w:rsidRPr="00991F16">
        <w:rPr>
          <w:rFonts w:asciiTheme="minorHAnsi" w:hAnsiTheme="minorHAnsi" w:cstheme="minorHAnsi"/>
        </w:rPr>
        <w:t>pomocą</w:t>
      </w:r>
      <w:r w:rsidRPr="00991F16">
        <w:rPr>
          <w:rFonts w:asciiTheme="minorHAnsi" w:hAnsiTheme="minorHAnsi" w:cstheme="minorHAnsi"/>
          <w:spacing w:val="14"/>
        </w:rPr>
        <w:t xml:space="preserve"> </w:t>
      </w:r>
      <w:r w:rsidRPr="00991F16">
        <w:rPr>
          <w:rFonts w:asciiTheme="minorHAnsi" w:hAnsiTheme="minorHAnsi" w:cstheme="minorHAnsi"/>
        </w:rPr>
        <w:t>poczty</w:t>
      </w:r>
      <w:r w:rsidRPr="00991F16">
        <w:rPr>
          <w:rFonts w:asciiTheme="minorHAnsi" w:hAnsiTheme="minorHAnsi" w:cstheme="minorHAnsi"/>
          <w:spacing w:val="14"/>
        </w:rPr>
        <w:t xml:space="preserve"> </w:t>
      </w:r>
      <w:r w:rsidRPr="00991F16">
        <w:rPr>
          <w:rFonts w:asciiTheme="minorHAnsi" w:hAnsiTheme="minorHAnsi" w:cstheme="minorHAnsi"/>
        </w:rPr>
        <w:t>tradycyjnej</w:t>
      </w:r>
      <w:r w:rsidRPr="00991F16">
        <w:rPr>
          <w:rFonts w:asciiTheme="minorHAnsi" w:hAnsiTheme="minorHAnsi" w:cstheme="minorHAnsi"/>
          <w:spacing w:val="16"/>
        </w:rPr>
        <w:t xml:space="preserve"> </w:t>
      </w:r>
      <w:r w:rsidRPr="00991F16">
        <w:rPr>
          <w:rFonts w:asciiTheme="minorHAnsi" w:hAnsiTheme="minorHAnsi" w:cstheme="minorHAnsi"/>
        </w:rPr>
        <w:t>na</w:t>
      </w:r>
      <w:r w:rsidRPr="00991F16">
        <w:rPr>
          <w:rFonts w:asciiTheme="minorHAnsi" w:hAnsiTheme="minorHAnsi" w:cstheme="minorHAnsi"/>
          <w:spacing w:val="14"/>
        </w:rPr>
        <w:t xml:space="preserve"> </w:t>
      </w:r>
      <w:r w:rsidRPr="00991F16">
        <w:rPr>
          <w:rFonts w:asciiTheme="minorHAnsi" w:hAnsiTheme="minorHAnsi" w:cstheme="minorHAnsi"/>
        </w:rPr>
        <w:t>adres</w:t>
      </w:r>
    </w:p>
    <w:p w14:paraId="4D117872" w14:textId="0C40CBB9" w:rsidR="00F7208E" w:rsidRPr="00991F16" w:rsidRDefault="00C43C8A">
      <w:pPr>
        <w:pStyle w:val="Tekstpodstawowy"/>
        <w:spacing w:before="2" w:line="276" w:lineRule="auto"/>
        <w:ind w:left="824" w:right="117"/>
        <w:jc w:val="both"/>
        <w:rPr>
          <w:rFonts w:asciiTheme="minorHAnsi" w:hAnsiTheme="minorHAnsi" w:cstheme="minorHAnsi"/>
          <w:b/>
        </w:rPr>
      </w:pPr>
      <w:r w:rsidRPr="00991F16">
        <w:rPr>
          <w:rFonts w:asciiTheme="minorHAnsi" w:hAnsiTheme="minorHAnsi" w:cstheme="minorHAnsi"/>
        </w:rPr>
        <w:t xml:space="preserve">Centrum Projektów Europejskich w </w:t>
      </w:r>
      <w:r w:rsidR="0076501B" w:rsidRPr="00991F16">
        <w:rPr>
          <w:rFonts w:asciiTheme="minorHAnsi" w:hAnsiTheme="minorHAnsi" w:cstheme="minorHAnsi"/>
        </w:rPr>
        <w:t>W</w:t>
      </w:r>
      <w:r w:rsidRPr="00991F16">
        <w:rPr>
          <w:rFonts w:asciiTheme="minorHAnsi" w:hAnsiTheme="minorHAnsi" w:cstheme="minorHAnsi"/>
        </w:rPr>
        <w:t xml:space="preserve">arszawie, ul. Domaniewska 39a, 02-672 Warszawa </w:t>
      </w:r>
      <w:r w:rsidR="008C7CF7" w:rsidRPr="00991F16">
        <w:rPr>
          <w:rFonts w:asciiTheme="minorHAnsi" w:hAnsiTheme="minorHAnsi" w:cstheme="minorHAnsi"/>
        </w:rPr>
        <w:t xml:space="preserve">bądź pocztą elektroniczną na adres e-mail: </w:t>
      </w:r>
      <w:r w:rsidR="008C7CF7" w:rsidRPr="00202295">
        <w:rPr>
          <w:rFonts w:asciiTheme="minorHAnsi" w:hAnsiTheme="minorHAnsi" w:cstheme="minorHAnsi"/>
          <w:color w:val="0000FF"/>
          <w:u w:val="single"/>
        </w:rPr>
        <w:t>iod@</w:t>
      </w:r>
      <w:r w:rsidR="00D51A5C" w:rsidRPr="00202295">
        <w:rPr>
          <w:rFonts w:asciiTheme="minorHAnsi" w:hAnsiTheme="minorHAnsi" w:cstheme="minorHAnsi"/>
          <w:color w:val="0000FF"/>
          <w:u w:val="single"/>
        </w:rPr>
        <w:t>cpe</w:t>
      </w:r>
      <w:r w:rsidR="008C7CF7" w:rsidRPr="00202295">
        <w:rPr>
          <w:rFonts w:asciiTheme="minorHAnsi" w:hAnsiTheme="minorHAnsi" w:cstheme="minorHAnsi"/>
          <w:color w:val="0000FF"/>
          <w:u w:val="single"/>
        </w:rPr>
        <w:t>.gov.pl</w:t>
      </w:r>
      <w:r w:rsidR="008C7CF7" w:rsidRPr="00991F16">
        <w:rPr>
          <w:rFonts w:asciiTheme="minorHAnsi" w:hAnsiTheme="minorHAnsi" w:cstheme="minorHAnsi"/>
          <w:b/>
        </w:rPr>
        <w:t>;</w:t>
      </w:r>
    </w:p>
    <w:p w14:paraId="324678DE" w14:textId="77AFF7BF" w:rsidR="00F7208E" w:rsidRPr="00991F16" w:rsidRDefault="008C7CF7">
      <w:pPr>
        <w:pStyle w:val="Akapitzlist"/>
        <w:numPr>
          <w:ilvl w:val="1"/>
          <w:numId w:val="2"/>
        </w:numPr>
        <w:tabs>
          <w:tab w:val="left" w:pos="825"/>
        </w:tabs>
        <w:spacing w:line="276" w:lineRule="auto"/>
        <w:ind w:left="824" w:right="116"/>
        <w:rPr>
          <w:rFonts w:asciiTheme="minorHAnsi" w:hAnsiTheme="minorHAnsi" w:cstheme="minorHAnsi"/>
        </w:rPr>
      </w:pPr>
      <w:r w:rsidRPr="00991F16">
        <w:rPr>
          <w:rFonts w:asciiTheme="minorHAnsi" w:hAnsiTheme="minorHAnsi" w:cstheme="minorHAnsi"/>
        </w:rPr>
        <w:t xml:space="preserve">Pani/Pana dane osobowe przetwarzane będą na podstawie art. 6 ust. 1 lit. c RODO w celu prowadzenia zamówienia publicznego </w:t>
      </w:r>
      <w:r w:rsidR="0045145A" w:rsidRPr="00991F16">
        <w:rPr>
          <w:rFonts w:asciiTheme="minorHAnsi" w:hAnsiTheme="minorHAnsi" w:cstheme="minorHAnsi"/>
        </w:rPr>
        <w:t xml:space="preserve">na </w:t>
      </w:r>
      <w:r w:rsidR="00CB3F4B" w:rsidRPr="00CB3F4B">
        <w:rPr>
          <w:rFonts w:asciiTheme="minorHAnsi" w:hAnsiTheme="minorHAnsi" w:cstheme="minorHAnsi"/>
          <w:b/>
          <w:i/>
        </w:rPr>
        <w:t>opracowanie graficzne, przygotowanie do druku, druk i dostawa do siedziby Zamawiającego (wraz z przeniesieniem własności) kalendarzy ściennych trójdzielnych na rok 2022 na potrzeby Programu</w:t>
      </w:r>
      <w:r w:rsidR="0007721C" w:rsidRPr="00991F16">
        <w:rPr>
          <w:rFonts w:asciiTheme="minorHAnsi" w:hAnsiTheme="minorHAnsi" w:cstheme="minorHAnsi"/>
          <w:i/>
        </w:rPr>
        <w:t xml:space="preserve">, </w:t>
      </w:r>
      <w:r w:rsidRPr="00991F16">
        <w:rPr>
          <w:rFonts w:asciiTheme="minorHAnsi" w:hAnsiTheme="minorHAnsi" w:cstheme="minorHAnsi"/>
          <w:i/>
        </w:rPr>
        <w:t>nr postępowania</w:t>
      </w:r>
      <w:r w:rsidR="00C43C8A" w:rsidRPr="00991F16">
        <w:rPr>
          <w:rFonts w:asciiTheme="minorHAnsi" w:hAnsiTheme="minorHAnsi" w:cstheme="minorHAnsi"/>
          <w:i/>
        </w:rPr>
        <w:t xml:space="preserve">  WA.263.</w:t>
      </w:r>
      <w:r w:rsidR="00BE15E6">
        <w:rPr>
          <w:rFonts w:asciiTheme="minorHAnsi" w:hAnsiTheme="minorHAnsi" w:cstheme="minorHAnsi"/>
          <w:i/>
        </w:rPr>
        <w:t>3</w:t>
      </w:r>
      <w:r w:rsidR="00CB3F4B">
        <w:rPr>
          <w:rFonts w:asciiTheme="minorHAnsi" w:hAnsiTheme="minorHAnsi" w:cstheme="minorHAnsi"/>
          <w:i/>
        </w:rPr>
        <w:t>7</w:t>
      </w:r>
      <w:r w:rsidR="00C43C8A" w:rsidRPr="00991F16">
        <w:rPr>
          <w:rFonts w:asciiTheme="minorHAnsi" w:hAnsiTheme="minorHAnsi" w:cstheme="minorHAnsi"/>
          <w:i/>
        </w:rPr>
        <w:t>.2021.</w:t>
      </w:r>
      <w:r w:rsidR="001E5461">
        <w:rPr>
          <w:rFonts w:asciiTheme="minorHAnsi" w:hAnsiTheme="minorHAnsi" w:cstheme="minorHAnsi"/>
          <w:i/>
        </w:rPr>
        <w:t>KR</w:t>
      </w:r>
      <w:r w:rsidRPr="00991F16">
        <w:rPr>
          <w:rFonts w:asciiTheme="minorHAnsi" w:hAnsiTheme="minorHAnsi" w:cstheme="minorHAnsi"/>
        </w:rPr>
        <w:t>, udzielonego w trybie podstawowym bez negocjacji art. 275 pkt 1 ustawy</w:t>
      </w:r>
      <w:r w:rsidRPr="00991F16">
        <w:rPr>
          <w:rFonts w:asciiTheme="minorHAnsi" w:hAnsiTheme="minorHAnsi" w:cstheme="minorHAnsi"/>
          <w:spacing w:val="-1"/>
        </w:rPr>
        <w:t xml:space="preserve">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5497B31D" w14:textId="77777777" w:rsidR="00F7208E" w:rsidRPr="00991F16" w:rsidRDefault="008C7CF7">
      <w:pPr>
        <w:pStyle w:val="Akapitzlist"/>
        <w:numPr>
          <w:ilvl w:val="1"/>
          <w:numId w:val="2"/>
        </w:numPr>
        <w:tabs>
          <w:tab w:val="left" w:pos="825"/>
        </w:tabs>
        <w:spacing w:before="56"/>
        <w:rPr>
          <w:rFonts w:asciiTheme="minorHAnsi" w:hAnsiTheme="minorHAnsi" w:cstheme="minorHAnsi"/>
        </w:rPr>
      </w:pPr>
      <w:r w:rsidRPr="00991F16">
        <w:rPr>
          <w:rFonts w:asciiTheme="minorHAnsi" w:hAnsiTheme="minorHAnsi" w:cstheme="minorHAnsi"/>
        </w:rPr>
        <w:t>Pani/Pana</w:t>
      </w:r>
      <w:r w:rsidRPr="00991F16">
        <w:rPr>
          <w:rFonts w:asciiTheme="minorHAnsi" w:hAnsiTheme="minorHAnsi" w:cstheme="minorHAnsi"/>
          <w:spacing w:val="39"/>
        </w:rPr>
        <w:t xml:space="preserve"> </w:t>
      </w:r>
      <w:r w:rsidRPr="00991F16">
        <w:rPr>
          <w:rFonts w:asciiTheme="minorHAnsi" w:hAnsiTheme="minorHAnsi" w:cstheme="minorHAnsi"/>
        </w:rPr>
        <w:t>dane</w:t>
      </w:r>
      <w:r w:rsidRPr="00991F16">
        <w:rPr>
          <w:rFonts w:asciiTheme="minorHAnsi" w:hAnsiTheme="minorHAnsi" w:cstheme="minorHAnsi"/>
          <w:spacing w:val="39"/>
        </w:rPr>
        <w:t xml:space="preserve"> </w:t>
      </w:r>
      <w:r w:rsidRPr="00991F16">
        <w:rPr>
          <w:rFonts w:asciiTheme="minorHAnsi" w:hAnsiTheme="minorHAnsi" w:cstheme="minorHAnsi"/>
        </w:rPr>
        <w:t>osobowe</w:t>
      </w:r>
      <w:r w:rsidRPr="00991F16">
        <w:rPr>
          <w:rFonts w:asciiTheme="minorHAnsi" w:hAnsiTheme="minorHAnsi" w:cstheme="minorHAnsi"/>
          <w:spacing w:val="39"/>
        </w:rPr>
        <w:t xml:space="preserve"> </w:t>
      </w:r>
      <w:r w:rsidRPr="00991F16">
        <w:rPr>
          <w:rFonts w:asciiTheme="minorHAnsi" w:hAnsiTheme="minorHAnsi" w:cstheme="minorHAnsi"/>
        </w:rPr>
        <w:t>zostały</w:t>
      </w:r>
      <w:r w:rsidRPr="00991F16">
        <w:rPr>
          <w:rFonts w:asciiTheme="minorHAnsi" w:hAnsiTheme="minorHAnsi" w:cstheme="minorHAnsi"/>
          <w:spacing w:val="40"/>
        </w:rPr>
        <w:t xml:space="preserve"> </w:t>
      </w:r>
      <w:r w:rsidRPr="00991F16">
        <w:rPr>
          <w:rFonts w:asciiTheme="minorHAnsi" w:hAnsiTheme="minorHAnsi" w:cstheme="minorHAnsi"/>
        </w:rPr>
        <w:t>pozyskane</w:t>
      </w:r>
      <w:r w:rsidRPr="00991F16">
        <w:rPr>
          <w:rFonts w:asciiTheme="minorHAnsi" w:hAnsiTheme="minorHAnsi" w:cstheme="minorHAnsi"/>
          <w:spacing w:val="38"/>
        </w:rPr>
        <w:t xml:space="preserve"> </w:t>
      </w:r>
      <w:r w:rsidRPr="00991F16">
        <w:rPr>
          <w:rFonts w:asciiTheme="minorHAnsi" w:hAnsiTheme="minorHAnsi" w:cstheme="minorHAnsi"/>
        </w:rPr>
        <w:t>od</w:t>
      </w:r>
      <w:r w:rsidRPr="00991F16">
        <w:rPr>
          <w:rFonts w:asciiTheme="minorHAnsi" w:hAnsiTheme="minorHAnsi" w:cstheme="minorHAnsi"/>
          <w:spacing w:val="39"/>
        </w:rPr>
        <w:t xml:space="preserve"> </w:t>
      </w:r>
      <w:r w:rsidRPr="00991F16">
        <w:rPr>
          <w:rFonts w:asciiTheme="minorHAnsi" w:hAnsiTheme="minorHAnsi" w:cstheme="minorHAnsi"/>
        </w:rPr>
        <w:t>podmiotu,</w:t>
      </w:r>
      <w:r w:rsidRPr="00991F16">
        <w:rPr>
          <w:rFonts w:asciiTheme="minorHAnsi" w:hAnsiTheme="minorHAnsi" w:cstheme="minorHAnsi"/>
          <w:spacing w:val="39"/>
        </w:rPr>
        <w:t xml:space="preserve"> </w:t>
      </w:r>
      <w:r w:rsidRPr="00991F16">
        <w:rPr>
          <w:rFonts w:asciiTheme="minorHAnsi" w:hAnsiTheme="minorHAnsi" w:cstheme="minorHAnsi"/>
        </w:rPr>
        <w:t>który</w:t>
      </w:r>
      <w:r w:rsidRPr="00991F16">
        <w:rPr>
          <w:rFonts w:asciiTheme="minorHAnsi" w:hAnsiTheme="minorHAnsi" w:cstheme="minorHAnsi"/>
          <w:spacing w:val="39"/>
        </w:rPr>
        <w:t xml:space="preserve"> </w:t>
      </w:r>
      <w:r w:rsidRPr="00991F16">
        <w:rPr>
          <w:rFonts w:asciiTheme="minorHAnsi" w:hAnsiTheme="minorHAnsi" w:cstheme="minorHAnsi"/>
        </w:rPr>
        <w:t>odpowiedział</w:t>
      </w:r>
      <w:r w:rsidRPr="00991F16">
        <w:rPr>
          <w:rFonts w:asciiTheme="minorHAnsi" w:hAnsiTheme="minorHAnsi" w:cstheme="minorHAnsi"/>
          <w:spacing w:val="39"/>
        </w:rPr>
        <w:t xml:space="preserve"> </w:t>
      </w:r>
      <w:r w:rsidRPr="00991F16">
        <w:rPr>
          <w:rFonts w:asciiTheme="minorHAnsi" w:hAnsiTheme="minorHAnsi" w:cstheme="minorHAnsi"/>
        </w:rPr>
        <w:t>na</w:t>
      </w:r>
      <w:r w:rsidRPr="00991F16">
        <w:rPr>
          <w:rFonts w:asciiTheme="minorHAnsi" w:hAnsiTheme="minorHAnsi" w:cstheme="minorHAnsi"/>
          <w:spacing w:val="38"/>
        </w:rPr>
        <w:t xml:space="preserve"> </w:t>
      </w:r>
      <w:r w:rsidRPr="00991F16">
        <w:rPr>
          <w:rFonts w:asciiTheme="minorHAnsi" w:hAnsiTheme="minorHAnsi" w:cstheme="minorHAnsi"/>
        </w:rPr>
        <w:t>ogłoszenie</w:t>
      </w:r>
    </w:p>
    <w:p w14:paraId="5ABF50E6" w14:textId="77777777" w:rsidR="00F7208E" w:rsidRPr="00991F16" w:rsidRDefault="008C7CF7">
      <w:pPr>
        <w:pStyle w:val="Tekstpodstawowy"/>
        <w:spacing w:before="38"/>
        <w:ind w:left="824"/>
        <w:rPr>
          <w:rFonts w:asciiTheme="minorHAnsi" w:hAnsiTheme="minorHAnsi" w:cstheme="minorHAnsi"/>
        </w:rPr>
      </w:pPr>
      <w:r w:rsidRPr="00991F16">
        <w:rPr>
          <w:rFonts w:asciiTheme="minorHAnsi" w:hAnsiTheme="minorHAnsi" w:cstheme="minorHAnsi"/>
        </w:rPr>
        <w:t>o postępowaniu o udzielenie zamówienia publicznego wskazanym powyżej;</w:t>
      </w:r>
    </w:p>
    <w:p w14:paraId="788F80EF" w14:textId="64ED2403" w:rsidR="00F7208E" w:rsidRPr="00991F16" w:rsidRDefault="00D51A5C" w:rsidP="00202295">
      <w:pPr>
        <w:pStyle w:val="Akapitzlist"/>
        <w:numPr>
          <w:ilvl w:val="1"/>
          <w:numId w:val="2"/>
        </w:numPr>
        <w:tabs>
          <w:tab w:val="left" w:pos="825"/>
        </w:tabs>
        <w:spacing w:before="98"/>
        <w:ind w:left="824"/>
        <w:rPr>
          <w:rFonts w:asciiTheme="minorHAnsi" w:hAnsiTheme="minorHAnsi" w:cstheme="minorHAnsi"/>
        </w:rPr>
      </w:pPr>
      <w:r w:rsidRPr="00991F16">
        <w:rPr>
          <w:rFonts w:asciiTheme="minorHAnsi" w:hAnsiTheme="minorHAnsi" w:cstheme="minorHAnsi"/>
        </w:rPr>
        <w:t>CPE</w:t>
      </w:r>
      <w:r w:rsidRPr="00991F16">
        <w:rPr>
          <w:rFonts w:asciiTheme="minorHAnsi" w:hAnsiTheme="minorHAnsi" w:cstheme="minorHAnsi"/>
          <w:spacing w:val="28"/>
        </w:rPr>
        <w:t xml:space="preserve"> </w:t>
      </w:r>
      <w:r w:rsidR="008C7CF7" w:rsidRPr="00991F16">
        <w:rPr>
          <w:rFonts w:asciiTheme="minorHAnsi" w:hAnsiTheme="minorHAnsi" w:cstheme="minorHAnsi"/>
        </w:rPr>
        <w:t>będzie</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przetwarzał</w:t>
      </w:r>
      <w:r w:rsidRPr="00991F16">
        <w:rPr>
          <w:rFonts w:asciiTheme="minorHAnsi" w:hAnsiTheme="minorHAnsi" w:cstheme="minorHAnsi"/>
        </w:rPr>
        <w:t>o</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Pani/Pana</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dane</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w</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zakresie</w:t>
      </w:r>
      <w:r w:rsidR="008C7CF7" w:rsidRPr="00991F16">
        <w:rPr>
          <w:rFonts w:asciiTheme="minorHAnsi" w:hAnsiTheme="minorHAnsi" w:cstheme="minorHAnsi"/>
          <w:spacing w:val="30"/>
        </w:rPr>
        <w:t xml:space="preserve"> </w:t>
      </w:r>
      <w:r w:rsidR="008C7CF7" w:rsidRPr="00991F16">
        <w:rPr>
          <w:rFonts w:asciiTheme="minorHAnsi" w:hAnsiTheme="minorHAnsi" w:cstheme="minorHAnsi"/>
        </w:rPr>
        <w:t>danych</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kontaktowych,</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informacji</w:t>
      </w:r>
    </w:p>
    <w:p w14:paraId="5676BA38" w14:textId="0C103A7E" w:rsidR="00F7208E" w:rsidRPr="00991F16" w:rsidRDefault="008C7CF7" w:rsidP="00202295">
      <w:pPr>
        <w:pStyle w:val="Tekstpodstawowy"/>
        <w:spacing w:before="37"/>
        <w:ind w:left="824"/>
        <w:jc w:val="both"/>
        <w:rPr>
          <w:rFonts w:asciiTheme="minorHAnsi" w:hAnsiTheme="minorHAnsi" w:cstheme="minorHAnsi"/>
        </w:rPr>
      </w:pPr>
      <w:r w:rsidRPr="00991F16">
        <w:rPr>
          <w:rFonts w:asciiTheme="minorHAnsi" w:hAnsiTheme="minorHAnsi" w:cstheme="minorHAnsi"/>
        </w:rPr>
        <w:t>o zatrudnieniu, stopni naukowych oraz inne w zakresie podanym przez podmiot składający ofertę</w:t>
      </w:r>
      <w:r w:rsidR="00202295">
        <w:rPr>
          <w:rFonts w:asciiTheme="minorHAnsi" w:hAnsiTheme="minorHAnsi" w:cstheme="minorHAnsi"/>
        </w:rPr>
        <w:t xml:space="preserve"> </w:t>
      </w:r>
      <w:r w:rsidRPr="00991F16">
        <w:rPr>
          <w:rFonts w:asciiTheme="minorHAnsi" w:hAnsiTheme="minorHAnsi" w:cstheme="minorHAnsi"/>
        </w:rPr>
        <w:t>w odpowiedzi na ogłoszenie o udzieleniu zamówienia publicznego;</w:t>
      </w:r>
    </w:p>
    <w:p w14:paraId="23D2CFCF" w14:textId="77777777" w:rsidR="00F7208E" w:rsidRPr="00991F16" w:rsidRDefault="008C7CF7" w:rsidP="00202295">
      <w:pPr>
        <w:pStyle w:val="Akapitzlist"/>
        <w:numPr>
          <w:ilvl w:val="1"/>
          <w:numId w:val="2"/>
        </w:numPr>
        <w:tabs>
          <w:tab w:val="left" w:pos="825"/>
        </w:tabs>
        <w:spacing w:before="98"/>
        <w:rPr>
          <w:rFonts w:asciiTheme="minorHAnsi" w:hAnsiTheme="minorHAnsi" w:cstheme="minorHAnsi"/>
        </w:rPr>
      </w:pPr>
      <w:r w:rsidRPr="00991F16">
        <w:rPr>
          <w:rFonts w:asciiTheme="minorHAnsi" w:hAnsiTheme="minorHAnsi" w:cstheme="minorHAnsi"/>
        </w:rPr>
        <w:t>odbiorcami Pani/Pana danych osobowych będą osoby lub podmioty, którym</w:t>
      </w:r>
      <w:r w:rsidRPr="00991F16">
        <w:rPr>
          <w:rFonts w:asciiTheme="minorHAnsi" w:hAnsiTheme="minorHAnsi" w:cstheme="minorHAnsi"/>
          <w:spacing w:val="54"/>
        </w:rPr>
        <w:t xml:space="preserve"> </w:t>
      </w:r>
      <w:r w:rsidRPr="00991F16">
        <w:rPr>
          <w:rFonts w:asciiTheme="minorHAnsi" w:hAnsiTheme="minorHAnsi" w:cstheme="minorHAnsi"/>
        </w:rPr>
        <w:t>udostępniona</w:t>
      </w:r>
    </w:p>
    <w:p w14:paraId="697B0D64" w14:textId="77777777" w:rsidR="00F7208E" w:rsidRPr="00991F16" w:rsidRDefault="008C7CF7">
      <w:pPr>
        <w:pStyle w:val="Tekstpodstawowy"/>
        <w:spacing w:before="37"/>
        <w:ind w:left="824"/>
        <w:rPr>
          <w:rFonts w:asciiTheme="minorHAnsi" w:hAnsiTheme="minorHAnsi" w:cstheme="minorHAnsi"/>
        </w:rPr>
      </w:pPr>
      <w:r w:rsidRPr="00991F16">
        <w:rPr>
          <w:rFonts w:asciiTheme="minorHAnsi" w:hAnsiTheme="minorHAnsi" w:cstheme="minorHAnsi"/>
        </w:rPr>
        <w:t xml:space="preserve">zostanie dokumentacja postępowania w oparciu o art. 18 oraz art. 74 ustawy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30BDA353" w14:textId="6833E021" w:rsidR="00F7208E" w:rsidRPr="00991F16" w:rsidRDefault="008C7CF7">
      <w:pPr>
        <w:pStyle w:val="Akapitzlist"/>
        <w:numPr>
          <w:ilvl w:val="1"/>
          <w:numId w:val="2"/>
        </w:numPr>
        <w:tabs>
          <w:tab w:val="left" w:pos="825"/>
        </w:tabs>
        <w:spacing w:before="98" w:line="276" w:lineRule="auto"/>
        <w:ind w:left="824" w:right="115"/>
        <w:rPr>
          <w:rFonts w:asciiTheme="minorHAnsi" w:hAnsiTheme="minorHAnsi" w:cstheme="minorHAnsi"/>
        </w:rPr>
      </w:pPr>
      <w:r w:rsidRPr="00991F16">
        <w:rPr>
          <w:rFonts w:asciiTheme="minorHAnsi" w:hAnsiTheme="minorHAnsi" w:cstheme="minorHAnsi"/>
        </w:rPr>
        <w:t xml:space="preserve">Pani/Pana dane osobowe będą przechowywane, zgodnie z art. 78 ust. 1 i 4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przez okres 4 lat od dnia zakończenia postępowania o udzielenie zamówienia, a jeżeli czas trwania umowy</w:t>
      </w:r>
      <w:r w:rsidRPr="00991F16">
        <w:rPr>
          <w:rFonts w:asciiTheme="minorHAnsi" w:hAnsiTheme="minorHAnsi" w:cstheme="minorHAnsi"/>
          <w:spacing w:val="-10"/>
        </w:rPr>
        <w:t xml:space="preserve"> </w:t>
      </w:r>
      <w:r w:rsidRPr="00991F16">
        <w:rPr>
          <w:rFonts w:asciiTheme="minorHAnsi" w:hAnsiTheme="minorHAnsi" w:cstheme="minorHAnsi"/>
        </w:rPr>
        <w:t>przekracza</w:t>
      </w:r>
      <w:r w:rsidRPr="00991F16">
        <w:rPr>
          <w:rFonts w:asciiTheme="minorHAnsi" w:hAnsiTheme="minorHAnsi" w:cstheme="minorHAnsi"/>
          <w:spacing w:val="-9"/>
        </w:rPr>
        <w:t xml:space="preserve"> </w:t>
      </w:r>
      <w:r w:rsidRPr="00991F16">
        <w:rPr>
          <w:rFonts w:asciiTheme="minorHAnsi" w:hAnsiTheme="minorHAnsi" w:cstheme="minorHAnsi"/>
        </w:rPr>
        <w:t>4</w:t>
      </w:r>
      <w:r w:rsidRPr="00991F16">
        <w:rPr>
          <w:rFonts w:asciiTheme="minorHAnsi" w:hAnsiTheme="minorHAnsi" w:cstheme="minorHAnsi"/>
          <w:spacing w:val="-9"/>
        </w:rPr>
        <w:t xml:space="preserve"> </w:t>
      </w:r>
      <w:r w:rsidRPr="00991F16">
        <w:rPr>
          <w:rFonts w:asciiTheme="minorHAnsi" w:hAnsiTheme="minorHAnsi" w:cstheme="minorHAnsi"/>
        </w:rPr>
        <w:t>lata,</w:t>
      </w:r>
      <w:r w:rsidRPr="00991F16">
        <w:rPr>
          <w:rFonts w:asciiTheme="minorHAnsi" w:hAnsiTheme="minorHAnsi" w:cstheme="minorHAnsi"/>
          <w:spacing w:val="-9"/>
        </w:rPr>
        <w:t xml:space="preserve"> </w:t>
      </w:r>
      <w:r w:rsidRPr="00991F16">
        <w:rPr>
          <w:rFonts w:asciiTheme="minorHAnsi" w:hAnsiTheme="minorHAnsi" w:cstheme="minorHAnsi"/>
        </w:rPr>
        <w:t>okres</w:t>
      </w:r>
      <w:r w:rsidRPr="00991F16">
        <w:rPr>
          <w:rFonts w:asciiTheme="minorHAnsi" w:hAnsiTheme="minorHAnsi" w:cstheme="minorHAnsi"/>
          <w:spacing w:val="-9"/>
        </w:rPr>
        <w:t xml:space="preserve"> </w:t>
      </w:r>
      <w:r w:rsidRPr="00991F16">
        <w:rPr>
          <w:rFonts w:asciiTheme="minorHAnsi" w:hAnsiTheme="minorHAnsi" w:cstheme="minorHAnsi"/>
        </w:rPr>
        <w:t>przechowywania</w:t>
      </w:r>
      <w:r w:rsidRPr="00991F16">
        <w:rPr>
          <w:rFonts w:asciiTheme="minorHAnsi" w:hAnsiTheme="minorHAnsi" w:cstheme="minorHAnsi"/>
          <w:spacing w:val="-9"/>
        </w:rPr>
        <w:t xml:space="preserve"> </w:t>
      </w:r>
      <w:r w:rsidRPr="00991F16">
        <w:rPr>
          <w:rFonts w:asciiTheme="minorHAnsi" w:hAnsiTheme="minorHAnsi" w:cstheme="minorHAnsi"/>
        </w:rPr>
        <w:t>obejmuje</w:t>
      </w:r>
      <w:r w:rsidRPr="00991F16">
        <w:rPr>
          <w:rFonts w:asciiTheme="minorHAnsi" w:hAnsiTheme="minorHAnsi" w:cstheme="minorHAnsi"/>
          <w:spacing w:val="-9"/>
        </w:rPr>
        <w:t xml:space="preserve"> </w:t>
      </w:r>
      <w:r w:rsidRPr="00991F16">
        <w:rPr>
          <w:rFonts w:asciiTheme="minorHAnsi" w:hAnsiTheme="minorHAnsi" w:cstheme="minorHAnsi"/>
        </w:rPr>
        <w:t>cały</w:t>
      </w:r>
      <w:r w:rsidRPr="00991F16">
        <w:rPr>
          <w:rFonts w:asciiTheme="minorHAnsi" w:hAnsiTheme="minorHAnsi" w:cstheme="minorHAnsi"/>
          <w:spacing w:val="-9"/>
        </w:rPr>
        <w:t xml:space="preserve"> </w:t>
      </w:r>
      <w:r w:rsidRPr="00991F16">
        <w:rPr>
          <w:rFonts w:asciiTheme="minorHAnsi" w:hAnsiTheme="minorHAnsi" w:cstheme="minorHAnsi"/>
        </w:rPr>
        <w:t>czas</w:t>
      </w:r>
      <w:r w:rsidRPr="00991F16">
        <w:rPr>
          <w:rFonts w:asciiTheme="minorHAnsi" w:hAnsiTheme="minorHAnsi" w:cstheme="minorHAnsi"/>
          <w:spacing w:val="-8"/>
        </w:rPr>
        <w:t xml:space="preserve"> </w:t>
      </w:r>
      <w:r w:rsidRPr="00991F16">
        <w:rPr>
          <w:rFonts w:asciiTheme="minorHAnsi" w:hAnsiTheme="minorHAnsi" w:cstheme="minorHAnsi"/>
        </w:rPr>
        <w:t>trwania</w:t>
      </w:r>
      <w:r w:rsidRPr="00991F16">
        <w:rPr>
          <w:rFonts w:asciiTheme="minorHAnsi" w:hAnsiTheme="minorHAnsi" w:cstheme="minorHAnsi"/>
          <w:spacing w:val="-8"/>
        </w:rPr>
        <w:t xml:space="preserve"> </w:t>
      </w:r>
      <w:r w:rsidRPr="00991F16">
        <w:rPr>
          <w:rFonts w:asciiTheme="minorHAnsi" w:hAnsiTheme="minorHAnsi" w:cstheme="minorHAnsi"/>
        </w:rPr>
        <w:t>umowy,</w:t>
      </w:r>
      <w:r w:rsidRPr="00991F16">
        <w:rPr>
          <w:rFonts w:asciiTheme="minorHAnsi" w:hAnsiTheme="minorHAnsi" w:cstheme="minorHAnsi"/>
          <w:spacing w:val="-9"/>
        </w:rPr>
        <w:t xml:space="preserve"> </w:t>
      </w:r>
      <w:r w:rsidRPr="00991F16">
        <w:rPr>
          <w:rFonts w:asciiTheme="minorHAnsi" w:hAnsiTheme="minorHAnsi" w:cstheme="minorHAnsi"/>
        </w:rPr>
        <w:t>a</w:t>
      </w:r>
      <w:r w:rsidRPr="00991F16">
        <w:rPr>
          <w:rFonts w:asciiTheme="minorHAnsi" w:hAnsiTheme="minorHAnsi" w:cstheme="minorHAnsi"/>
          <w:spacing w:val="-10"/>
        </w:rPr>
        <w:t xml:space="preserve"> </w:t>
      </w:r>
      <w:r w:rsidRPr="00991F16">
        <w:rPr>
          <w:rFonts w:asciiTheme="minorHAnsi" w:hAnsiTheme="minorHAnsi" w:cstheme="minorHAnsi"/>
        </w:rPr>
        <w:t xml:space="preserve">następnie w celu archiwalnym przez okres zgodny z instrukcją kancelaryjną </w:t>
      </w:r>
      <w:r w:rsidR="00D51A5C" w:rsidRPr="00991F16">
        <w:rPr>
          <w:rFonts w:asciiTheme="minorHAnsi" w:hAnsiTheme="minorHAnsi" w:cstheme="minorHAnsi"/>
        </w:rPr>
        <w:t xml:space="preserve">CPE </w:t>
      </w:r>
      <w:r w:rsidRPr="00991F16">
        <w:rPr>
          <w:rFonts w:asciiTheme="minorHAnsi" w:hAnsiTheme="minorHAnsi" w:cstheme="minorHAnsi"/>
        </w:rPr>
        <w:t>i Jednolitym Rzeczowym Wykazem</w:t>
      </w:r>
      <w:r w:rsidRPr="00991F16">
        <w:rPr>
          <w:rFonts w:asciiTheme="minorHAnsi" w:hAnsiTheme="minorHAnsi" w:cstheme="minorHAnsi"/>
          <w:spacing w:val="-3"/>
        </w:rPr>
        <w:t xml:space="preserve"> </w:t>
      </w:r>
      <w:r w:rsidRPr="00991F16">
        <w:rPr>
          <w:rFonts w:asciiTheme="minorHAnsi" w:hAnsiTheme="minorHAnsi" w:cstheme="minorHAnsi"/>
        </w:rPr>
        <w:t>Akt;</w:t>
      </w:r>
    </w:p>
    <w:p w14:paraId="762F7380" w14:textId="77777777" w:rsidR="00F7208E" w:rsidRPr="00991F16" w:rsidRDefault="008C7CF7">
      <w:pPr>
        <w:pStyle w:val="Akapitzlist"/>
        <w:numPr>
          <w:ilvl w:val="1"/>
          <w:numId w:val="2"/>
        </w:numPr>
        <w:tabs>
          <w:tab w:val="left" w:pos="825"/>
        </w:tabs>
        <w:spacing w:before="56" w:line="276" w:lineRule="auto"/>
        <w:ind w:left="824" w:right="116"/>
        <w:rPr>
          <w:rFonts w:asciiTheme="minorHAnsi" w:hAnsiTheme="minorHAnsi" w:cstheme="minorHAnsi"/>
        </w:rPr>
      </w:pPr>
      <w:r w:rsidRPr="00991F16">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związanym z udziałem        w postępowaniu o udzielenie zamówienia publicznego; konsekwencje niepodania określonych danych wynikają z ustawy</w:t>
      </w:r>
      <w:r w:rsidRPr="00991F16">
        <w:rPr>
          <w:rFonts w:asciiTheme="minorHAnsi" w:hAnsiTheme="minorHAnsi" w:cstheme="minorHAnsi"/>
          <w:spacing w:val="-2"/>
        </w:rPr>
        <w:t xml:space="preserve">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156EF93A" w14:textId="77777777" w:rsidR="00F7208E" w:rsidRPr="00991F16" w:rsidRDefault="008C7CF7">
      <w:pPr>
        <w:pStyle w:val="Akapitzlist"/>
        <w:numPr>
          <w:ilvl w:val="1"/>
          <w:numId w:val="2"/>
        </w:numPr>
        <w:tabs>
          <w:tab w:val="left" w:pos="825"/>
        </w:tabs>
        <w:spacing w:before="57" w:line="273" w:lineRule="auto"/>
        <w:ind w:left="824" w:right="116"/>
        <w:rPr>
          <w:rFonts w:asciiTheme="minorHAnsi" w:hAnsiTheme="minorHAnsi" w:cstheme="minorHAnsi"/>
        </w:rPr>
      </w:pPr>
      <w:r w:rsidRPr="00991F16">
        <w:rPr>
          <w:rFonts w:asciiTheme="minorHAnsi" w:hAnsiTheme="minorHAnsi" w:cstheme="minorHAnsi"/>
        </w:rPr>
        <w:t>w odniesieniu do Pani/Pana danych osobowych decyzje nie będą podejmowane w sposób zautomatyzowany, stosowanie do art. 22</w:t>
      </w:r>
      <w:r w:rsidRPr="00991F16">
        <w:rPr>
          <w:rFonts w:asciiTheme="minorHAnsi" w:hAnsiTheme="minorHAnsi" w:cstheme="minorHAnsi"/>
          <w:spacing w:val="-1"/>
        </w:rPr>
        <w:t xml:space="preserve"> </w:t>
      </w:r>
      <w:r w:rsidRPr="00991F16">
        <w:rPr>
          <w:rFonts w:asciiTheme="minorHAnsi" w:hAnsiTheme="minorHAnsi" w:cstheme="minorHAnsi"/>
        </w:rPr>
        <w:t>RODO;</w:t>
      </w:r>
    </w:p>
    <w:p w14:paraId="5D5BE622" w14:textId="77777777" w:rsidR="00F7208E" w:rsidRPr="00991F16" w:rsidRDefault="008C7CF7">
      <w:pPr>
        <w:pStyle w:val="Akapitzlist"/>
        <w:numPr>
          <w:ilvl w:val="1"/>
          <w:numId w:val="2"/>
        </w:numPr>
        <w:tabs>
          <w:tab w:val="left" w:pos="825"/>
        </w:tabs>
        <w:spacing w:before="62"/>
        <w:rPr>
          <w:rFonts w:asciiTheme="minorHAnsi" w:hAnsiTheme="minorHAnsi" w:cstheme="minorHAnsi"/>
        </w:rPr>
      </w:pPr>
      <w:r w:rsidRPr="00991F16">
        <w:rPr>
          <w:rFonts w:asciiTheme="minorHAnsi" w:hAnsiTheme="minorHAnsi" w:cstheme="minorHAnsi"/>
        </w:rPr>
        <w:t>posiada</w:t>
      </w:r>
      <w:r w:rsidRPr="00991F16">
        <w:rPr>
          <w:rFonts w:asciiTheme="minorHAnsi" w:hAnsiTheme="minorHAnsi" w:cstheme="minorHAnsi"/>
          <w:spacing w:val="-1"/>
        </w:rPr>
        <w:t xml:space="preserve"> </w:t>
      </w:r>
      <w:r w:rsidRPr="00991F16">
        <w:rPr>
          <w:rFonts w:asciiTheme="minorHAnsi" w:hAnsiTheme="minorHAnsi" w:cstheme="minorHAnsi"/>
        </w:rPr>
        <w:t>Pani/Pan:</w:t>
      </w:r>
    </w:p>
    <w:p w14:paraId="29988BCE" w14:textId="77777777" w:rsidR="00F7208E" w:rsidRPr="00991F16" w:rsidRDefault="008C7CF7">
      <w:pPr>
        <w:pStyle w:val="Akapitzlist"/>
        <w:numPr>
          <w:ilvl w:val="0"/>
          <w:numId w:val="1"/>
        </w:numPr>
        <w:tabs>
          <w:tab w:val="left" w:pos="721"/>
        </w:tabs>
        <w:spacing w:before="97"/>
        <w:ind w:left="720"/>
        <w:rPr>
          <w:rFonts w:asciiTheme="minorHAnsi" w:hAnsiTheme="minorHAnsi" w:cstheme="minorHAnsi"/>
        </w:rPr>
      </w:pPr>
      <w:r w:rsidRPr="00991F16">
        <w:rPr>
          <w:rFonts w:asciiTheme="minorHAnsi" w:hAnsiTheme="minorHAnsi" w:cstheme="minorHAnsi"/>
        </w:rPr>
        <w:t>na podstawie art. 15 RODO prawo dostępu do danych osobowych Pani/Pana</w:t>
      </w:r>
      <w:r w:rsidRPr="00991F16">
        <w:rPr>
          <w:rFonts w:asciiTheme="minorHAnsi" w:hAnsiTheme="minorHAnsi" w:cstheme="minorHAnsi"/>
          <w:spacing w:val="-8"/>
        </w:rPr>
        <w:t xml:space="preserve"> </w:t>
      </w:r>
      <w:r w:rsidRPr="00991F16">
        <w:rPr>
          <w:rFonts w:asciiTheme="minorHAnsi" w:hAnsiTheme="minorHAnsi" w:cstheme="minorHAnsi"/>
        </w:rPr>
        <w:t>dotyczących;</w:t>
      </w:r>
    </w:p>
    <w:p w14:paraId="3DE593FD" w14:textId="6ED7DC2F" w:rsidR="00F7208E" w:rsidRPr="00991F16" w:rsidRDefault="008B4F61" w:rsidP="00B82CD4">
      <w:pPr>
        <w:pStyle w:val="Akapitzlist"/>
        <w:rPr>
          <w:rFonts w:asciiTheme="minorHAnsi" w:hAnsiTheme="minorHAnsi" w:cstheme="minorHAnsi"/>
        </w:rPr>
      </w:pPr>
      <w:r>
        <w:rPr>
          <w:rFonts w:asciiTheme="minorHAnsi" w:hAnsiTheme="minorHAnsi" w:cstheme="minorHAnsi"/>
        </w:rPr>
        <w:t xml:space="preserve">        </w:t>
      </w:r>
      <w:r w:rsidR="008C7CF7" w:rsidRPr="00A478C8">
        <w:rPr>
          <w:rFonts w:asciiTheme="minorHAnsi" w:hAnsiTheme="minorHAnsi" w:cstheme="minorHAnsi"/>
        </w:rPr>
        <w:t xml:space="preserve">na podstawie art. 16 RODO prawo do sprostowania lub uzupełnienia Pani/Pana danych osobowych, przy czym skorzystanie z prawa do sprostowania lub uzupełnienia nie może skutkować zmianą </w:t>
      </w:r>
      <w:r w:rsidR="008C7CF7" w:rsidRPr="00A478C8">
        <w:rPr>
          <w:rFonts w:asciiTheme="minorHAnsi" w:hAnsiTheme="minorHAnsi" w:cstheme="minorHAnsi"/>
        </w:rPr>
        <w:lastRenderedPageBreak/>
        <w:t>wyniku postępowania o udzielenie zamówienia publicznego ani</w:t>
      </w:r>
      <w:r w:rsidR="008C7CF7" w:rsidRPr="00A478C8">
        <w:rPr>
          <w:rFonts w:asciiTheme="minorHAnsi" w:hAnsiTheme="minorHAnsi" w:cstheme="minorHAnsi"/>
          <w:spacing w:val="32"/>
        </w:rPr>
        <w:t xml:space="preserve"> </w:t>
      </w:r>
      <w:r w:rsidR="008C7CF7" w:rsidRPr="00A478C8">
        <w:rPr>
          <w:rFonts w:asciiTheme="minorHAnsi" w:hAnsiTheme="minorHAnsi" w:cstheme="minorHAnsi"/>
        </w:rPr>
        <w:t>zmian</w:t>
      </w:r>
      <w:r w:rsidR="00A478C8" w:rsidRPr="00A478C8">
        <w:rPr>
          <w:rFonts w:asciiTheme="minorHAnsi" w:hAnsiTheme="minorHAnsi" w:cstheme="minorHAnsi"/>
        </w:rPr>
        <w:t xml:space="preserve">ą </w:t>
      </w:r>
      <w:r w:rsidR="008C7CF7" w:rsidRPr="00991F16">
        <w:rPr>
          <w:rFonts w:asciiTheme="minorHAnsi" w:hAnsiTheme="minorHAnsi" w:cstheme="minorHAnsi"/>
        </w:rPr>
        <w:t xml:space="preserve">postanowień umowy w zakresie niezgodnym z ustawą </w:t>
      </w:r>
      <w:proofErr w:type="spellStart"/>
      <w:r w:rsidR="008C7CF7" w:rsidRPr="00991F16">
        <w:rPr>
          <w:rFonts w:asciiTheme="minorHAnsi" w:hAnsiTheme="minorHAnsi" w:cstheme="minorHAnsi"/>
        </w:rPr>
        <w:t>Pzp</w:t>
      </w:r>
      <w:proofErr w:type="spellEnd"/>
      <w:r w:rsidR="008C7CF7" w:rsidRPr="00991F16">
        <w:rPr>
          <w:rFonts w:asciiTheme="minorHAnsi" w:hAnsiTheme="minorHAnsi" w:cstheme="minorHAnsi"/>
        </w:rPr>
        <w:t xml:space="preserve"> oraz nie może naruszać integralności protokołu oraz jego załączników.</w:t>
      </w:r>
    </w:p>
    <w:p w14:paraId="2B6B13F9" w14:textId="77777777" w:rsidR="00F7208E" w:rsidRPr="00991F16" w:rsidRDefault="008C7CF7" w:rsidP="00B82CD4">
      <w:pPr>
        <w:pStyle w:val="Akapitzlist"/>
        <w:numPr>
          <w:ilvl w:val="0"/>
          <w:numId w:val="1"/>
        </w:numPr>
        <w:tabs>
          <w:tab w:val="left" w:pos="727"/>
        </w:tabs>
        <w:spacing w:line="276" w:lineRule="auto"/>
        <w:ind w:left="824" w:right="115" w:hanging="283"/>
        <w:rPr>
          <w:rFonts w:asciiTheme="minorHAnsi" w:hAnsiTheme="minorHAnsi" w:cstheme="minorHAnsi"/>
        </w:rPr>
      </w:pPr>
      <w:r w:rsidRPr="00991F16">
        <w:rPr>
          <w:rFonts w:asciiTheme="minorHAnsi" w:hAnsiTheme="minorHAnsi" w:cstheme="minorHAnsi"/>
        </w:rPr>
        <w:t>na podstawie art. 18 RODO prawo żądania od administratora ograniczenia przetwarzania danych osobowych</w:t>
      </w:r>
      <w:r w:rsidRPr="00991F16">
        <w:rPr>
          <w:rFonts w:asciiTheme="minorHAnsi" w:hAnsiTheme="minorHAnsi" w:cstheme="minorHAnsi"/>
          <w:spacing w:val="-8"/>
        </w:rPr>
        <w:t xml:space="preserve"> </w:t>
      </w:r>
      <w:r w:rsidRPr="00991F16">
        <w:rPr>
          <w:rFonts w:asciiTheme="minorHAnsi" w:hAnsiTheme="minorHAnsi" w:cstheme="minorHAnsi"/>
        </w:rPr>
        <w:t>z</w:t>
      </w:r>
      <w:r w:rsidRPr="00991F16">
        <w:rPr>
          <w:rFonts w:asciiTheme="minorHAnsi" w:hAnsiTheme="minorHAnsi" w:cstheme="minorHAnsi"/>
          <w:spacing w:val="-7"/>
        </w:rPr>
        <w:t xml:space="preserve"> </w:t>
      </w:r>
      <w:r w:rsidRPr="00991F16">
        <w:rPr>
          <w:rFonts w:asciiTheme="minorHAnsi" w:hAnsiTheme="minorHAnsi" w:cstheme="minorHAnsi"/>
        </w:rPr>
        <w:t>zastrzeżeniem</w:t>
      </w:r>
      <w:r w:rsidRPr="00991F16">
        <w:rPr>
          <w:rFonts w:asciiTheme="minorHAnsi" w:hAnsiTheme="minorHAnsi" w:cstheme="minorHAnsi"/>
          <w:spacing w:val="-6"/>
        </w:rPr>
        <w:t xml:space="preserve"> </w:t>
      </w:r>
      <w:r w:rsidRPr="00991F16">
        <w:rPr>
          <w:rFonts w:asciiTheme="minorHAnsi" w:hAnsiTheme="minorHAnsi" w:cstheme="minorHAnsi"/>
        </w:rPr>
        <w:t>przypadków,</w:t>
      </w:r>
      <w:r w:rsidRPr="00991F16">
        <w:rPr>
          <w:rFonts w:asciiTheme="minorHAnsi" w:hAnsiTheme="minorHAnsi" w:cstheme="minorHAnsi"/>
          <w:spacing w:val="-7"/>
        </w:rPr>
        <w:t xml:space="preserve"> </w:t>
      </w:r>
      <w:r w:rsidRPr="00991F16">
        <w:rPr>
          <w:rFonts w:asciiTheme="minorHAnsi" w:hAnsiTheme="minorHAnsi" w:cstheme="minorHAnsi"/>
        </w:rPr>
        <w:t>o</w:t>
      </w:r>
      <w:r w:rsidRPr="00991F16">
        <w:rPr>
          <w:rFonts w:asciiTheme="minorHAnsi" w:hAnsiTheme="minorHAnsi" w:cstheme="minorHAnsi"/>
          <w:spacing w:val="-8"/>
        </w:rPr>
        <w:t xml:space="preserve"> </w:t>
      </w:r>
      <w:r w:rsidRPr="00991F16">
        <w:rPr>
          <w:rFonts w:asciiTheme="minorHAnsi" w:hAnsiTheme="minorHAnsi" w:cstheme="minorHAnsi"/>
        </w:rPr>
        <w:t>których</w:t>
      </w:r>
      <w:r w:rsidRPr="00991F16">
        <w:rPr>
          <w:rFonts w:asciiTheme="minorHAnsi" w:hAnsiTheme="minorHAnsi" w:cstheme="minorHAnsi"/>
          <w:spacing w:val="-7"/>
        </w:rPr>
        <w:t xml:space="preserve"> </w:t>
      </w:r>
      <w:r w:rsidRPr="00991F16">
        <w:rPr>
          <w:rFonts w:asciiTheme="minorHAnsi" w:hAnsiTheme="minorHAnsi" w:cstheme="minorHAnsi"/>
        </w:rPr>
        <w:t>mowa</w:t>
      </w:r>
      <w:r w:rsidRPr="00991F16">
        <w:rPr>
          <w:rFonts w:asciiTheme="minorHAnsi" w:hAnsiTheme="minorHAnsi" w:cstheme="minorHAnsi"/>
          <w:spacing w:val="-8"/>
        </w:rPr>
        <w:t xml:space="preserve"> </w:t>
      </w:r>
      <w:r w:rsidRPr="00991F16">
        <w:rPr>
          <w:rFonts w:asciiTheme="minorHAnsi" w:hAnsiTheme="minorHAnsi" w:cstheme="minorHAnsi"/>
        </w:rPr>
        <w:t>w</w:t>
      </w:r>
      <w:r w:rsidRPr="00991F16">
        <w:rPr>
          <w:rFonts w:asciiTheme="minorHAnsi" w:hAnsiTheme="minorHAnsi" w:cstheme="minorHAnsi"/>
          <w:spacing w:val="-7"/>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18</w:t>
      </w:r>
      <w:r w:rsidRPr="00991F16">
        <w:rPr>
          <w:rFonts w:asciiTheme="minorHAnsi" w:hAnsiTheme="minorHAnsi" w:cstheme="minorHAnsi"/>
          <w:spacing w:val="-8"/>
        </w:rPr>
        <w:t xml:space="preserve"> </w:t>
      </w:r>
      <w:r w:rsidRPr="00991F16">
        <w:rPr>
          <w:rFonts w:asciiTheme="minorHAnsi" w:hAnsiTheme="minorHAnsi" w:cstheme="minorHAnsi"/>
        </w:rPr>
        <w:t>ust.</w:t>
      </w:r>
      <w:r w:rsidRPr="00991F16">
        <w:rPr>
          <w:rFonts w:asciiTheme="minorHAnsi" w:hAnsiTheme="minorHAnsi" w:cstheme="minorHAnsi"/>
          <w:spacing w:val="-7"/>
        </w:rPr>
        <w:t xml:space="preserve"> </w:t>
      </w:r>
      <w:r w:rsidRPr="00991F16">
        <w:rPr>
          <w:rFonts w:asciiTheme="minorHAnsi" w:hAnsiTheme="minorHAnsi" w:cstheme="minorHAnsi"/>
        </w:rPr>
        <w:t>2</w:t>
      </w:r>
      <w:r w:rsidRPr="00991F16">
        <w:rPr>
          <w:rFonts w:asciiTheme="minorHAnsi" w:hAnsiTheme="minorHAnsi" w:cstheme="minorHAnsi"/>
          <w:spacing w:val="-8"/>
        </w:rPr>
        <w:t xml:space="preserve"> </w:t>
      </w:r>
      <w:r w:rsidRPr="00991F16">
        <w:rPr>
          <w:rFonts w:asciiTheme="minorHAnsi" w:hAnsiTheme="minorHAnsi" w:cstheme="minorHAnsi"/>
        </w:rPr>
        <w:t>RODO</w:t>
      </w:r>
      <w:r w:rsidRPr="00991F16">
        <w:rPr>
          <w:rFonts w:asciiTheme="minorHAnsi" w:hAnsiTheme="minorHAnsi" w:cstheme="minorHAnsi"/>
          <w:spacing w:val="-7"/>
        </w:rPr>
        <w:t xml:space="preserve"> </w:t>
      </w:r>
      <w:r w:rsidRPr="00991F16">
        <w:rPr>
          <w:rFonts w:asciiTheme="minorHAnsi" w:hAnsiTheme="minorHAnsi" w:cstheme="minorHAnsi"/>
        </w:rPr>
        <w:t>oraz</w:t>
      </w:r>
      <w:r w:rsidRPr="00991F16">
        <w:rPr>
          <w:rFonts w:asciiTheme="minorHAnsi" w:hAnsiTheme="minorHAnsi" w:cstheme="minorHAnsi"/>
          <w:spacing w:val="-8"/>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19</w:t>
      </w:r>
      <w:r w:rsidRPr="00991F16">
        <w:rPr>
          <w:rFonts w:asciiTheme="minorHAnsi" w:hAnsiTheme="minorHAnsi" w:cstheme="minorHAnsi"/>
          <w:spacing w:val="-8"/>
        </w:rPr>
        <w:t xml:space="preserve"> </w:t>
      </w:r>
      <w:r w:rsidRPr="00991F16">
        <w:rPr>
          <w:rFonts w:asciiTheme="minorHAnsi" w:hAnsiTheme="minorHAnsi" w:cstheme="minorHAnsi"/>
        </w:rPr>
        <w:t xml:space="preserve">ust. 3 ustawy </w:t>
      </w:r>
      <w:proofErr w:type="spellStart"/>
      <w:r w:rsidRPr="00991F16">
        <w:rPr>
          <w:rFonts w:asciiTheme="minorHAnsi" w:hAnsiTheme="minorHAnsi" w:cstheme="minorHAnsi"/>
        </w:rPr>
        <w:t>Pzp</w:t>
      </w:r>
      <w:proofErr w:type="spellEnd"/>
      <w:r w:rsidRPr="00991F16">
        <w:rPr>
          <w:rFonts w:asciiTheme="minorHAnsi" w:hAnsiTheme="minorHAnsi" w:cstheme="minorHAnsi"/>
          <w:spacing w:val="-2"/>
        </w:rPr>
        <w:t xml:space="preserve"> </w:t>
      </w:r>
      <w:r w:rsidRPr="00991F16">
        <w:rPr>
          <w:rFonts w:asciiTheme="minorHAnsi" w:hAnsiTheme="minorHAnsi" w:cstheme="minorHAnsi"/>
        </w:rPr>
        <w:t>;</w:t>
      </w:r>
    </w:p>
    <w:p w14:paraId="45EA00BD" w14:textId="77777777" w:rsidR="00F7208E" w:rsidRPr="00991F16" w:rsidRDefault="008C7CF7" w:rsidP="00B82CD4">
      <w:pPr>
        <w:pStyle w:val="Akapitzlist"/>
        <w:numPr>
          <w:ilvl w:val="0"/>
          <w:numId w:val="1"/>
        </w:numPr>
        <w:tabs>
          <w:tab w:val="left" w:pos="723"/>
        </w:tabs>
        <w:ind w:left="722" w:hanging="181"/>
        <w:rPr>
          <w:rFonts w:asciiTheme="minorHAnsi" w:hAnsiTheme="minorHAnsi" w:cstheme="minorHAnsi"/>
        </w:rPr>
      </w:pPr>
      <w:r w:rsidRPr="00991F16">
        <w:rPr>
          <w:rFonts w:asciiTheme="minorHAnsi" w:hAnsiTheme="minorHAnsi" w:cstheme="minorHAnsi"/>
        </w:rPr>
        <w:t>prawo do wniesienia skargi do Prezesa Urzędu Ochrony Danych Osobowych, gdy uzna</w:t>
      </w:r>
      <w:r w:rsidRPr="00991F16">
        <w:rPr>
          <w:rFonts w:asciiTheme="minorHAnsi" w:hAnsiTheme="minorHAnsi" w:cstheme="minorHAnsi"/>
          <w:spacing w:val="-31"/>
        </w:rPr>
        <w:t xml:space="preserve"> </w:t>
      </w:r>
      <w:r w:rsidRPr="00991F16">
        <w:rPr>
          <w:rFonts w:asciiTheme="minorHAnsi" w:hAnsiTheme="minorHAnsi" w:cstheme="minorHAnsi"/>
        </w:rPr>
        <w:t>Pani/Pan,</w:t>
      </w:r>
    </w:p>
    <w:p w14:paraId="3D2B1EDD" w14:textId="77777777" w:rsidR="00F7208E" w:rsidRPr="00991F16" w:rsidRDefault="008C7CF7" w:rsidP="00B82CD4">
      <w:pPr>
        <w:pStyle w:val="Tekstpodstawowy"/>
        <w:spacing w:before="38"/>
        <w:ind w:left="824"/>
        <w:jc w:val="both"/>
        <w:rPr>
          <w:rFonts w:asciiTheme="minorHAnsi" w:hAnsiTheme="minorHAnsi" w:cstheme="minorHAnsi"/>
        </w:rPr>
      </w:pPr>
      <w:r w:rsidRPr="00991F16">
        <w:rPr>
          <w:rFonts w:asciiTheme="minorHAnsi" w:hAnsiTheme="minorHAnsi" w:cstheme="minorHAnsi"/>
        </w:rPr>
        <w:t>że przetwarzanie danych osobowych Pani/Pana dotyczących narusza przepisy RODO;</w:t>
      </w:r>
    </w:p>
    <w:p w14:paraId="3A4BD3B6" w14:textId="77777777" w:rsidR="00F7208E" w:rsidRPr="00991F16" w:rsidRDefault="008C7CF7" w:rsidP="00B82CD4">
      <w:pPr>
        <w:pStyle w:val="Akapitzlist"/>
        <w:numPr>
          <w:ilvl w:val="1"/>
          <w:numId w:val="2"/>
        </w:numPr>
        <w:tabs>
          <w:tab w:val="left" w:pos="825"/>
        </w:tabs>
        <w:spacing w:before="97"/>
        <w:rPr>
          <w:rFonts w:asciiTheme="minorHAnsi" w:hAnsiTheme="minorHAnsi" w:cstheme="minorHAnsi"/>
        </w:rPr>
      </w:pPr>
      <w:r w:rsidRPr="00991F16">
        <w:rPr>
          <w:rFonts w:asciiTheme="minorHAnsi" w:hAnsiTheme="minorHAnsi" w:cstheme="minorHAnsi"/>
        </w:rPr>
        <w:t>nie przysługuje</w:t>
      </w:r>
      <w:r w:rsidRPr="00991F16">
        <w:rPr>
          <w:rFonts w:asciiTheme="minorHAnsi" w:hAnsiTheme="minorHAnsi" w:cstheme="minorHAnsi"/>
          <w:spacing w:val="-1"/>
        </w:rPr>
        <w:t xml:space="preserve"> </w:t>
      </w:r>
      <w:r w:rsidRPr="00991F16">
        <w:rPr>
          <w:rFonts w:asciiTheme="minorHAnsi" w:hAnsiTheme="minorHAnsi" w:cstheme="minorHAnsi"/>
        </w:rPr>
        <w:t>Pani/Panu:</w:t>
      </w:r>
    </w:p>
    <w:p w14:paraId="0A05B547" w14:textId="77777777" w:rsidR="00F7208E" w:rsidRPr="00991F16" w:rsidRDefault="008C7CF7" w:rsidP="00B82CD4">
      <w:pPr>
        <w:pStyle w:val="Akapitzlist"/>
        <w:numPr>
          <w:ilvl w:val="0"/>
          <w:numId w:val="1"/>
        </w:numPr>
        <w:tabs>
          <w:tab w:val="left" w:pos="721"/>
        </w:tabs>
        <w:spacing w:before="98"/>
        <w:ind w:left="720"/>
        <w:rPr>
          <w:rFonts w:asciiTheme="minorHAnsi" w:hAnsiTheme="minorHAnsi" w:cstheme="minorHAnsi"/>
        </w:rPr>
      </w:pPr>
      <w:r w:rsidRPr="00991F16">
        <w:rPr>
          <w:rFonts w:asciiTheme="minorHAnsi" w:hAnsiTheme="minorHAnsi" w:cstheme="minorHAnsi"/>
        </w:rPr>
        <w:t>w związku z art. 17 ust. 3 lit. b, d lub e RODO prawo do usunięcia danych</w:t>
      </w:r>
      <w:r w:rsidRPr="00991F16">
        <w:rPr>
          <w:rFonts w:asciiTheme="minorHAnsi" w:hAnsiTheme="minorHAnsi" w:cstheme="minorHAnsi"/>
          <w:spacing w:val="-12"/>
        </w:rPr>
        <w:t xml:space="preserve"> </w:t>
      </w:r>
      <w:r w:rsidRPr="00991F16">
        <w:rPr>
          <w:rFonts w:asciiTheme="minorHAnsi" w:hAnsiTheme="minorHAnsi" w:cstheme="minorHAnsi"/>
        </w:rPr>
        <w:t>osobowych;</w:t>
      </w:r>
    </w:p>
    <w:p w14:paraId="18081533" w14:textId="77777777" w:rsidR="00F7208E" w:rsidRPr="00991F16" w:rsidRDefault="008C7CF7" w:rsidP="00B82CD4">
      <w:pPr>
        <w:pStyle w:val="Akapitzlist"/>
        <w:numPr>
          <w:ilvl w:val="0"/>
          <w:numId w:val="1"/>
        </w:numPr>
        <w:tabs>
          <w:tab w:val="left" w:pos="721"/>
        </w:tabs>
        <w:spacing w:before="98"/>
        <w:ind w:left="720"/>
        <w:rPr>
          <w:rFonts w:asciiTheme="minorHAnsi" w:hAnsiTheme="minorHAnsi" w:cstheme="minorHAnsi"/>
        </w:rPr>
      </w:pPr>
      <w:r w:rsidRPr="00991F16">
        <w:rPr>
          <w:rFonts w:asciiTheme="minorHAnsi" w:hAnsiTheme="minorHAnsi" w:cstheme="minorHAnsi"/>
        </w:rPr>
        <w:t>prawo do przenoszenia danych osobowych, o którym mowa w art. 20</w:t>
      </w:r>
      <w:r w:rsidRPr="00991F16">
        <w:rPr>
          <w:rFonts w:asciiTheme="minorHAnsi" w:hAnsiTheme="minorHAnsi" w:cstheme="minorHAnsi"/>
          <w:spacing w:val="-6"/>
        </w:rPr>
        <w:t xml:space="preserve"> </w:t>
      </w:r>
      <w:r w:rsidRPr="00991F16">
        <w:rPr>
          <w:rFonts w:asciiTheme="minorHAnsi" w:hAnsiTheme="minorHAnsi" w:cstheme="minorHAnsi"/>
        </w:rPr>
        <w:t>RODO;</w:t>
      </w:r>
    </w:p>
    <w:p w14:paraId="0922060B" w14:textId="77777777" w:rsidR="00F7208E" w:rsidRPr="00991F16" w:rsidRDefault="008C7CF7" w:rsidP="00B82CD4">
      <w:pPr>
        <w:pStyle w:val="Akapitzlist"/>
        <w:numPr>
          <w:ilvl w:val="0"/>
          <w:numId w:val="1"/>
        </w:numPr>
        <w:tabs>
          <w:tab w:val="left" w:pos="751"/>
        </w:tabs>
        <w:spacing w:before="98" w:line="276" w:lineRule="auto"/>
        <w:ind w:left="824" w:right="116" w:hanging="283"/>
        <w:rPr>
          <w:rFonts w:asciiTheme="minorHAnsi" w:hAnsiTheme="minorHAnsi" w:cstheme="minorHAnsi"/>
        </w:rPr>
      </w:pPr>
      <w:r w:rsidRPr="00991F16">
        <w:rPr>
          <w:rFonts w:asciiTheme="minorHAnsi" w:hAnsiTheme="minorHAnsi" w:cstheme="minorHAnsi"/>
        </w:rPr>
        <w:t>na podstawie art. 21 RODO prawo sprzeciwu, wobec przetwarzania danych osobowych, gdyż podstawą prawną przetwarzania Pani/Pana danych osobowych jest art. 6 ust. 1 lit. c</w:t>
      </w:r>
      <w:r w:rsidRPr="00991F16">
        <w:rPr>
          <w:rFonts w:asciiTheme="minorHAnsi" w:hAnsiTheme="minorHAnsi" w:cstheme="minorHAnsi"/>
          <w:spacing w:val="-17"/>
        </w:rPr>
        <w:t xml:space="preserve"> </w:t>
      </w:r>
      <w:r w:rsidRPr="00991F16">
        <w:rPr>
          <w:rFonts w:asciiTheme="minorHAnsi" w:hAnsiTheme="minorHAnsi" w:cstheme="minorHAnsi"/>
        </w:rPr>
        <w:t>RODO.</w:t>
      </w:r>
    </w:p>
    <w:p w14:paraId="794E9687" w14:textId="1AF2A013" w:rsidR="00F7208E" w:rsidRPr="00991F16" w:rsidRDefault="008C7CF7" w:rsidP="00B82CD4">
      <w:pPr>
        <w:pStyle w:val="Akapitzlist"/>
        <w:numPr>
          <w:ilvl w:val="0"/>
          <w:numId w:val="2"/>
        </w:numPr>
        <w:tabs>
          <w:tab w:val="left" w:pos="542"/>
        </w:tabs>
        <w:spacing w:line="276" w:lineRule="auto"/>
        <w:ind w:right="115"/>
        <w:rPr>
          <w:rFonts w:asciiTheme="minorHAnsi" w:hAnsiTheme="minorHAnsi" w:cstheme="minorHAnsi"/>
        </w:rPr>
      </w:pPr>
      <w:r w:rsidRPr="00991F16">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991F16">
        <w:rPr>
          <w:rFonts w:asciiTheme="minorHAnsi" w:hAnsiTheme="minorHAnsi" w:cstheme="minorHAnsi"/>
          <w:spacing w:val="-15"/>
        </w:rPr>
        <w:t xml:space="preserve"> </w:t>
      </w:r>
      <w:r w:rsidRPr="00991F16">
        <w:rPr>
          <w:rFonts w:asciiTheme="minorHAnsi" w:hAnsiTheme="minorHAnsi" w:cstheme="minorHAnsi"/>
        </w:rPr>
        <w:t>w</w:t>
      </w:r>
      <w:r w:rsidRPr="00991F16">
        <w:rPr>
          <w:rFonts w:asciiTheme="minorHAnsi" w:hAnsiTheme="minorHAnsi" w:cstheme="minorHAnsi"/>
          <w:spacing w:val="-17"/>
        </w:rPr>
        <w:t xml:space="preserve"> </w:t>
      </w:r>
      <w:r w:rsidRPr="00991F16">
        <w:rPr>
          <w:rFonts w:asciiTheme="minorHAnsi" w:hAnsiTheme="minorHAnsi" w:cstheme="minorHAnsi"/>
        </w:rPr>
        <w:t>związku</w:t>
      </w:r>
      <w:r w:rsidRPr="00991F16">
        <w:rPr>
          <w:rFonts w:asciiTheme="minorHAnsi" w:hAnsiTheme="minorHAnsi" w:cstheme="minorHAnsi"/>
          <w:spacing w:val="-15"/>
        </w:rPr>
        <w:t xml:space="preserve"> </w:t>
      </w:r>
      <w:r w:rsidRPr="00991F16">
        <w:rPr>
          <w:rFonts w:asciiTheme="minorHAnsi" w:hAnsiTheme="minorHAnsi" w:cstheme="minorHAnsi"/>
        </w:rPr>
        <w:t>z</w:t>
      </w:r>
      <w:r w:rsidRPr="00991F16">
        <w:rPr>
          <w:rFonts w:asciiTheme="minorHAnsi" w:hAnsiTheme="minorHAnsi" w:cstheme="minorHAnsi"/>
          <w:spacing w:val="-17"/>
        </w:rPr>
        <w:t xml:space="preserve"> </w:t>
      </w:r>
      <w:r w:rsidRPr="00991F16">
        <w:rPr>
          <w:rFonts w:asciiTheme="minorHAnsi" w:hAnsiTheme="minorHAnsi" w:cstheme="minorHAnsi"/>
        </w:rPr>
        <w:t>prowadzonym</w:t>
      </w:r>
      <w:r w:rsidRPr="00991F16">
        <w:rPr>
          <w:rFonts w:asciiTheme="minorHAnsi" w:hAnsiTheme="minorHAnsi" w:cstheme="minorHAnsi"/>
          <w:spacing w:val="-16"/>
        </w:rPr>
        <w:t xml:space="preserve"> </w:t>
      </w:r>
      <w:r w:rsidRPr="00991F16">
        <w:rPr>
          <w:rFonts w:asciiTheme="minorHAnsi" w:hAnsiTheme="minorHAnsi" w:cstheme="minorHAnsi"/>
        </w:rPr>
        <w:t>postępowaniem</w:t>
      </w:r>
      <w:r w:rsidRPr="00991F16">
        <w:rPr>
          <w:rFonts w:asciiTheme="minorHAnsi" w:hAnsiTheme="minorHAnsi" w:cstheme="minorHAnsi"/>
          <w:spacing w:val="-17"/>
        </w:rPr>
        <w:t xml:space="preserve"> </w:t>
      </w:r>
      <w:r w:rsidRPr="00991F16">
        <w:rPr>
          <w:rFonts w:asciiTheme="minorHAnsi" w:hAnsiTheme="minorHAnsi" w:cstheme="minorHAnsi"/>
        </w:rPr>
        <w:t>i</w:t>
      </w:r>
      <w:r w:rsidRPr="00991F16">
        <w:rPr>
          <w:rFonts w:asciiTheme="minorHAnsi" w:hAnsiTheme="minorHAnsi" w:cstheme="minorHAnsi"/>
          <w:spacing w:val="-16"/>
        </w:rPr>
        <w:t xml:space="preserve"> </w:t>
      </w:r>
      <w:r w:rsidRPr="00991F16">
        <w:rPr>
          <w:rFonts w:asciiTheme="minorHAnsi" w:hAnsiTheme="minorHAnsi" w:cstheme="minorHAnsi"/>
        </w:rPr>
        <w:t>które</w:t>
      </w:r>
      <w:r w:rsidRPr="00991F16">
        <w:rPr>
          <w:rFonts w:asciiTheme="minorHAnsi" w:hAnsiTheme="minorHAnsi" w:cstheme="minorHAnsi"/>
          <w:spacing w:val="-17"/>
        </w:rPr>
        <w:t xml:space="preserve"> </w:t>
      </w:r>
      <w:r w:rsidRPr="00991F16">
        <w:rPr>
          <w:rFonts w:asciiTheme="minorHAnsi" w:hAnsiTheme="minorHAnsi" w:cstheme="minorHAnsi"/>
        </w:rPr>
        <w:t>Zamawiający</w:t>
      </w:r>
      <w:r w:rsidRPr="00991F16">
        <w:rPr>
          <w:rFonts w:asciiTheme="minorHAnsi" w:hAnsiTheme="minorHAnsi" w:cstheme="minorHAnsi"/>
          <w:spacing w:val="-15"/>
        </w:rPr>
        <w:t xml:space="preserve"> </w:t>
      </w:r>
      <w:r w:rsidRPr="00991F16">
        <w:rPr>
          <w:rFonts w:asciiTheme="minorHAnsi" w:hAnsiTheme="minorHAnsi" w:cstheme="minorHAnsi"/>
        </w:rPr>
        <w:t>pośrednio</w:t>
      </w:r>
      <w:r w:rsidRPr="00991F16">
        <w:rPr>
          <w:rFonts w:asciiTheme="minorHAnsi" w:hAnsiTheme="minorHAnsi" w:cstheme="minorHAnsi"/>
          <w:spacing w:val="-16"/>
        </w:rPr>
        <w:t xml:space="preserve"> </w:t>
      </w:r>
      <w:r w:rsidRPr="00991F16">
        <w:rPr>
          <w:rFonts w:asciiTheme="minorHAnsi" w:hAnsiTheme="minorHAnsi" w:cstheme="minorHAnsi"/>
        </w:rPr>
        <w:t xml:space="preserve">pozyska od wykonawcy biorącego udział w postępowaniu, chyba że ma zastosowanie co najmniej jedno z </w:t>
      </w:r>
      <w:proofErr w:type="spellStart"/>
      <w:r w:rsidRPr="00991F16">
        <w:rPr>
          <w:rFonts w:asciiTheme="minorHAnsi" w:hAnsiTheme="minorHAnsi" w:cstheme="minorHAnsi"/>
        </w:rPr>
        <w:t>wyłączeń</w:t>
      </w:r>
      <w:proofErr w:type="spellEnd"/>
      <w:r w:rsidRPr="00991F16">
        <w:rPr>
          <w:rFonts w:asciiTheme="minorHAnsi" w:hAnsiTheme="minorHAnsi" w:cstheme="minorHAnsi"/>
        </w:rPr>
        <w:t>, o których mowa w art. 14 ust. 5</w:t>
      </w:r>
      <w:r w:rsidRPr="00991F16">
        <w:rPr>
          <w:rFonts w:asciiTheme="minorHAnsi" w:hAnsiTheme="minorHAnsi" w:cstheme="minorHAnsi"/>
          <w:spacing w:val="-6"/>
        </w:rPr>
        <w:t xml:space="preserve"> </w:t>
      </w:r>
      <w:r w:rsidRPr="00991F16">
        <w:rPr>
          <w:rFonts w:asciiTheme="minorHAnsi" w:hAnsiTheme="minorHAnsi" w:cstheme="minorHAnsi"/>
        </w:rPr>
        <w:t>RODO.</w:t>
      </w:r>
    </w:p>
    <w:p w14:paraId="654FD14D" w14:textId="465BCDDE" w:rsidR="002375F8" w:rsidRPr="00991F16" w:rsidRDefault="002375F8" w:rsidP="002375F8">
      <w:pPr>
        <w:tabs>
          <w:tab w:val="left" w:pos="542"/>
        </w:tabs>
        <w:spacing w:line="276" w:lineRule="auto"/>
        <w:ind w:right="115"/>
        <w:rPr>
          <w:rFonts w:asciiTheme="minorHAnsi" w:hAnsiTheme="minorHAnsi" w:cstheme="minorHAnsi"/>
        </w:rPr>
      </w:pPr>
    </w:p>
    <w:p w14:paraId="4AF5A2F3" w14:textId="4C79344B" w:rsidR="002375F8" w:rsidRPr="00991F16" w:rsidRDefault="002375F8" w:rsidP="002375F8">
      <w:pPr>
        <w:tabs>
          <w:tab w:val="left" w:pos="542"/>
        </w:tabs>
        <w:spacing w:line="276" w:lineRule="auto"/>
        <w:ind w:right="115"/>
        <w:rPr>
          <w:rFonts w:asciiTheme="minorHAnsi" w:hAnsiTheme="minorHAnsi" w:cstheme="minorHAnsi"/>
        </w:rPr>
      </w:pPr>
    </w:p>
    <w:p w14:paraId="60D8104A" w14:textId="5BF5C810" w:rsidR="002375F8" w:rsidRPr="00991F16" w:rsidRDefault="002375F8" w:rsidP="002375F8">
      <w:pPr>
        <w:tabs>
          <w:tab w:val="left" w:pos="542"/>
        </w:tabs>
        <w:spacing w:line="276" w:lineRule="auto"/>
        <w:ind w:right="115"/>
        <w:rPr>
          <w:rFonts w:asciiTheme="minorHAnsi" w:hAnsiTheme="minorHAnsi" w:cstheme="minorHAnsi"/>
        </w:rPr>
      </w:pPr>
    </w:p>
    <w:p w14:paraId="7F08FE34" w14:textId="170CFC6A" w:rsidR="002375F8" w:rsidRPr="00991F16" w:rsidRDefault="002375F8" w:rsidP="002375F8">
      <w:pPr>
        <w:tabs>
          <w:tab w:val="left" w:pos="542"/>
        </w:tabs>
        <w:spacing w:line="276" w:lineRule="auto"/>
        <w:ind w:right="115"/>
        <w:rPr>
          <w:rFonts w:asciiTheme="minorHAnsi" w:hAnsiTheme="minorHAnsi" w:cstheme="minorHAnsi"/>
        </w:rPr>
      </w:pPr>
    </w:p>
    <w:p w14:paraId="683C3B28" w14:textId="69B666C3" w:rsidR="002375F8" w:rsidRPr="00991F16" w:rsidRDefault="002375F8" w:rsidP="002375F8">
      <w:pPr>
        <w:tabs>
          <w:tab w:val="left" w:pos="542"/>
        </w:tabs>
        <w:spacing w:line="276" w:lineRule="auto"/>
        <w:ind w:right="115"/>
        <w:rPr>
          <w:rFonts w:asciiTheme="minorHAnsi" w:hAnsiTheme="minorHAnsi" w:cstheme="minorHAnsi"/>
        </w:rPr>
      </w:pPr>
    </w:p>
    <w:p w14:paraId="15914300" w14:textId="00C409A8" w:rsidR="002375F8" w:rsidRPr="00991F16" w:rsidRDefault="002375F8" w:rsidP="002375F8">
      <w:pPr>
        <w:tabs>
          <w:tab w:val="left" w:pos="542"/>
        </w:tabs>
        <w:spacing w:line="276" w:lineRule="auto"/>
        <w:ind w:right="115"/>
        <w:rPr>
          <w:rFonts w:asciiTheme="minorHAnsi" w:hAnsiTheme="minorHAnsi" w:cstheme="minorHAnsi"/>
        </w:rPr>
      </w:pPr>
    </w:p>
    <w:p w14:paraId="7BB31D69" w14:textId="217C4BDE" w:rsidR="002375F8" w:rsidRPr="00991F16" w:rsidRDefault="002375F8" w:rsidP="002375F8">
      <w:pPr>
        <w:tabs>
          <w:tab w:val="left" w:pos="542"/>
        </w:tabs>
        <w:spacing w:line="276" w:lineRule="auto"/>
        <w:ind w:right="115"/>
        <w:rPr>
          <w:rFonts w:asciiTheme="minorHAnsi" w:hAnsiTheme="minorHAnsi" w:cstheme="minorHAnsi"/>
        </w:rPr>
      </w:pPr>
    </w:p>
    <w:p w14:paraId="3877594B" w14:textId="55A95D53" w:rsidR="002375F8" w:rsidRPr="00991F16" w:rsidRDefault="002375F8" w:rsidP="002375F8">
      <w:pPr>
        <w:tabs>
          <w:tab w:val="left" w:pos="542"/>
        </w:tabs>
        <w:spacing w:line="276" w:lineRule="auto"/>
        <w:ind w:right="115"/>
        <w:rPr>
          <w:rFonts w:asciiTheme="minorHAnsi" w:hAnsiTheme="minorHAnsi" w:cstheme="minorHAnsi"/>
        </w:rPr>
      </w:pPr>
    </w:p>
    <w:p w14:paraId="5D6E1324" w14:textId="62E12BAF" w:rsidR="002375F8" w:rsidRPr="00991F16" w:rsidRDefault="002375F8" w:rsidP="002375F8">
      <w:pPr>
        <w:tabs>
          <w:tab w:val="left" w:pos="542"/>
        </w:tabs>
        <w:spacing w:line="276" w:lineRule="auto"/>
        <w:ind w:right="115"/>
        <w:rPr>
          <w:rFonts w:asciiTheme="minorHAnsi" w:hAnsiTheme="minorHAnsi" w:cstheme="minorHAnsi"/>
        </w:rPr>
      </w:pPr>
    </w:p>
    <w:p w14:paraId="7355D015" w14:textId="3E1CAAF8" w:rsidR="002375F8" w:rsidRPr="00991F16" w:rsidRDefault="002375F8" w:rsidP="002375F8">
      <w:pPr>
        <w:tabs>
          <w:tab w:val="left" w:pos="542"/>
        </w:tabs>
        <w:spacing w:line="276" w:lineRule="auto"/>
        <w:ind w:right="115"/>
        <w:rPr>
          <w:rFonts w:asciiTheme="minorHAnsi" w:hAnsiTheme="minorHAnsi" w:cstheme="minorHAnsi"/>
        </w:rPr>
      </w:pPr>
    </w:p>
    <w:p w14:paraId="6CD7B0F3" w14:textId="29AC57B6" w:rsidR="002375F8" w:rsidRPr="00991F16" w:rsidRDefault="002375F8" w:rsidP="002375F8">
      <w:pPr>
        <w:tabs>
          <w:tab w:val="left" w:pos="542"/>
        </w:tabs>
        <w:spacing w:line="276" w:lineRule="auto"/>
        <w:ind w:right="115"/>
        <w:rPr>
          <w:rFonts w:asciiTheme="minorHAnsi" w:hAnsiTheme="minorHAnsi" w:cstheme="minorHAnsi"/>
        </w:rPr>
      </w:pPr>
    </w:p>
    <w:p w14:paraId="53AD974A" w14:textId="4591D83C" w:rsidR="002375F8" w:rsidRPr="00991F16" w:rsidRDefault="002375F8" w:rsidP="002375F8">
      <w:pPr>
        <w:tabs>
          <w:tab w:val="left" w:pos="542"/>
        </w:tabs>
        <w:spacing w:line="276" w:lineRule="auto"/>
        <w:ind w:right="115"/>
        <w:rPr>
          <w:rFonts w:asciiTheme="minorHAnsi" w:hAnsiTheme="minorHAnsi" w:cstheme="minorHAnsi"/>
        </w:rPr>
      </w:pPr>
    </w:p>
    <w:p w14:paraId="07215449" w14:textId="24AB29DF" w:rsidR="002375F8" w:rsidRPr="00991F16" w:rsidRDefault="002375F8" w:rsidP="002375F8">
      <w:pPr>
        <w:tabs>
          <w:tab w:val="left" w:pos="542"/>
        </w:tabs>
        <w:spacing w:line="276" w:lineRule="auto"/>
        <w:ind w:right="115"/>
        <w:rPr>
          <w:rFonts w:asciiTheme="minorHAnsi" w:hAnsiTheme="minorHAnsi" w:cstheme="minorHAnsi"/>
        </w:rPr>
      </w:pPr>
    </w:p>
    <w:p w14:paraId="55721013" w14:textId="13DF8E5C" w:rsidR="002375F8" w:rsidRPr="00991F16" w:rsidRDefault="002375F8" w:rsidP="002375F8">
      <w:pPr>
        <w:tabs>
          <w:tab w:val="left" w:pos="542"/>
        </w:tabs>
        <w:spacing w:line="276" w:lineRule="auto"/>
        <w:ind w:right="115"/>
        <w:rPr>
          <w:rFonts w:asciiTheme="minorHAnsi" w:hAnsiTheme="minorHAnsi" w:cstheme="minorHAnsi"/>
        </w:rPr>
      </w:pPr>
    </w:p>
    <w:p w14:paraId="026510A7" w14:textId="7A3C971A" w:rsidR="002375F8" w:rsidRPr="00991F16" w:rsidRDefault="002375F8" w:rsidP="002375F8">
      <w:pPr>
        <w:tabs>
          <w:tab w:val="left" w:pos="542"/>
        </w:tabs>
        <w:spacing w:line="276" w:lineRule="auto"/>
        <w:ind w:right="115"/>
        <w:rPr>
          <w:rFonts w:asciiTheme="minorHAnsi" w:hAnsiTheme="minorHAnsi" w:cstheme="minorHAnsi"/>
        </w:rPr>
      </w:pPr>
    </w:p>
    <w:p w14:paraId="017DC8BF" w14:textId="518AFB03" w:rsidR="002375F8" w:rsidRPr="00991F16" w:rsidRDefault="002375F8" w:rsidP="002375F8">
      <w:pPr>
        <w:tabs>
          <w:tab w:val="left" w:pos="542"/>
        </w:tabs>
        <w:spacing w:line="276" w:lineRule="auto"/>
        <w:ind w:right="115"/>
        <w:rPr>
          <w:rFonts w:asciiTheme="minorHAnsi" w:hAnsiTheme="minorHAnsi" w:cstheme="minorHAnsi"/>
        </w:rPr>
      </w:pPr>
    </w:p>
    <w:p w14:paraId="5BCC81B3" w14:textId="4F988CA3" w:rsidR="002375F8" w:rsidRPr="00991F16" w:rsidRDefault="002375F8" w:rsidP="002375F8">
      <w:pPr>
        <w:tabs>
          <w:tab w:val="left" w:pos="542"/>
        </w:tabs>
        <w:spacing w:line="276" w:lineRule="auto"/>
        <w:ind w:right="115"/>
        <w:rPr>
          <w:rFonts w:asciiTheme="minorHAnsi" w:hAnsiTheme="minorHAnsi" w:cstheme="minorHAnsi"/>
        </w:rPr>
      </w:pPr>
    </w:p>
    <w:p w14:paraId="2A583689" w14:textId="15310023" w:rsidR="002375F8" w:rsidRPr="00991F16" w:rsidRDefault="002375F8" w:rsidP="002375F8">
      <w:pPr>
        <w:tabs>
          <w:tab w:val="left" w:pos="542"/>
        </w:tabs>
        <w:spacing w:line="276" w:lineRule="auto"/>
        <w:ind w:right="115"/>
        <w:rPr>
          <w:rFonts w:asciiTheme="minorHAnsi" w:hAnsiTheme="minorHAnsi" w:cstheme="minorHAnsi"/>
        </w:rPr>
      </w:pPr>
    </w:p>
    <w:p w14:paraId="13DEF471" w14:textId="6B544F97" w:rsidR="002375F8" w:rsidRPr="00991F16" w:rsidRDefault="002375F8" w:rsidP="002375F8">
      <w:pPr>
        <w:tabs>
          <w:tab w:val="left" w:pos="542"/>
        </w:tabs>
        <w:spacing w:line="276" w:lineRule="auto"/>
        <w:ind w:right="115"/>
        <w:rPr>
          <w:rFonts w:asciiTheme="minorHAnsi" w:hAnsiTheme="minorHAnsi" w:cstheme="minorHAnsi"/>
        </w:rPr>
      </w:pPr>
    </w:p>
    <w:p w14:paraId="1C7E4B12" w14:textId="3412A4B7" w:rsidR="002375F8" w:rsidRPr="00991F16" w:rsidRDefault="002375F8" w:rsidP="002375F8">
      <w:pPr>
        <w:tabs>
          <w:tab w:val="left" w:pos="542"/>
        </w:tabs>
        <w:spacing w:line="276" w:lineRule="auto"/>
        <w:ind w:right="115"/>
        <w:rPr>
          <w:rFonts w:asciiTheme="minorHAnsi" w:hAnsiTheme="minorHAnsi" w:cstheme="minorHAnsi"/>
        </w:rPr>
      </w:pPr>
    </w:p>
    <w:p w14:paraId="4A45DCA4" w14:textId="752E6973" w:rsidR="002375F8" w:rsidRPr="00991F16" w:rsidRDefault="002375F8" w:rsidP="002375F8">
      <w:pPr>
        <w:tabs>
          <w:tab w:val="left" w:pos="542"/>
        </w:tabs>
        <w:spacing w:line="276" w:lineRule="auto"/>
        <w:ind w:right="115"/>
        <w:rPr>
          <w:rFonts w:asciiTheme="minorHAnsi" w:hAnsiTheme="minorHAnsi" w:cstheme="minorHAnsi"/>
        </w:rPr>
      </w:pPr>
    </w:p>
    <w:p w14:paraId="109053DF" w14:textId="0BEE457E" w:rsidR="002375F8" w:rsidRPr="00991F16" w:rsidRDefault="002375F8" w:rsidP="002375F8">
      <w:pPr>
        <w:tabs>
          <w:tab w:val="left" w:pos="542"/>
        </w:tabs>
        <w:spacing w:line="276" w:lineRule="auto"/>
        <w:ind w:right="115"/>
        <w:rPr>
          <w:rFonts w:asciiTheme="minorHAnsi" w:hAnsiTheme="minorHAnsi" w:cstheme="minorHAnsi"/>
        </w:rPr>
      </w:pPr>
    </w:p>
    <w:p w14:paraId="4EEC9E15" w14:textId="66796504" w:rsidR="002375F8" w:rsidRPr="00991F16" w:rsidRDefault="002375F8" w:rsidP="002375F8">
      <w:pPr>
        <w:tabs>
          <w:tab w:val="left" w:pos="542"/>
        </w:tabs>
        <w:spacing w:line="276" w:lineRule="auto"/>
        <w:ind w:right="115"/>
        <w:rPr>
          <w:rFonts w:asciiTheme="minorHAnsi" w:hAnsiTheme="minorHAnsi" w:cstheme="minorHAnsi"/>
        </w:rPr>
      </w:pPr>
    </w:p>
    <w:p w14:paraId="5A253F0A" w14:textId="27C7BE3C" w:rsidR="002375F8" w:rsidRDefault="002375F8" w:rsidP="002375F8">
      <w:pPr>
        <w:tabs>
          <w:tab w:val="left" w:pos="542"/>
        </w:tabs>
        <w:spacing w:line="276" w:lineRule="auto"/>
        <w:ind w:right="115"/>
        <w:rPr>
          <w:rFonts w:asciiTheme="minorHAnsi" w:hAnsiTheme="minorHAnsi" w:cstheme="minorHAnsi"/>
        </w:rPr>
      </w:pPr>
    </w:p>
    <w:p w14:paraId="34D9D64B" w14:textId="23FED490" w:rsidR="00F4049A" w:rsidRDefault="00F4049A" w:rsidP="002375F8">
      <w:pPr>
        <w:tabs>
          <w:tab w:val="left" w:pos="542"/>
        </w:tabs>
        <w:spacing w:line="276" w:lineRule="auto"/>
        <w:ind w:right="115"/>
        <w:rPr>
          <w:rFonts w:asciiTheme="minorHAnsi" w:hAnsiTheme="minorHAnsi" w:cstheme="minorHAnsi"/>
        </w:rPr>
      </w:pPr>
    </w:p>
    <w:p w14:paraId="32AC639D" w14:textId="77777777" w:rsidR="00F4049A" w:rsidRDefault="00F4049A" w:rsidP="002375F8">
      <w:pPr>
        <w:tabs>
          <w:tab w:val="left" w:pos="542"/>
        </w:tabs>
        <w:spacing w:line="276" w:lineRule="auto"/>
        <w:ind w:right="115"/>
        <w:rPr>
          <w:rFonts w:asciiTheme="minorHAnsi" w:hAnsiTheme="minorHAnsi" w:cstheme="minorHAnsi"/>
        </w:rPr>
      </w:pPr>
    </w:p>
    <w:p w14:paraId="53B63C4B" w14:textId="1133DAB2" w:rsidR="00F50244" w:rsidRDefault="00F50244" w:rsidP="002375F8">
      <w:pPr>
        <w:tabs>
          <w:tab w:val="left" w:pos="542"/>
        </w:tabs>
        <w:spacing w:line="276" w:lineRule="auto"/>
        <w:ind w:right="115"/>
        <w:rPr>
          <w:rFonts w:asciiTheme="minorHAnsi" w:hAnsiTheme="minorHAnsi" w:cstheme="minorHAnsi"/>
        </w:rPr>
      </w:pPr>
    </w:p>
    <w:p w14:paraId="10DB082A" w14:textId="33D546F7" w:rsidR="002375F8" w:rsidRPr="00991F16" w:rsidRDefault="002375F8" w:rsidP="002375F8">
      <w:pPr>
        <w:widowControl/>
        <w:autoSpaceDE/>
        <w:autoSpaceDN/>
        <w:spacing w:after="60" w:line="312" w:lineRule="auto"/>
        <w:jc w:val="right"/>
        <w:rPr>
          <w:rFonts w:asciiTheme="minorHAnsi" w:hAnsiTheme="minorHAnsi" w:cstheme="minorHAnsi"/>
          <w:b/>
          <w:i/>
          <w:lang w:eastAsia="pl-PL"/>
        </w:rPr>
      </w:pPr>
      <w:r w:rsidRPr="00991F16">
        <w:rPr>
          <w:rFonts w:asciiTheme="minorHAnsi" w:hAnsiTheme="minorHAnsi" w:cstheme="minorHAnsi"/>
          <w:b/>
          <w:i/>
          <w:lang w:eastAsia="pl-PL"/>
        </w:rPr>
        <w:t>Załącznik nr 7 do SWZ</w:t>
      </w:r>
    </w:p>
    <w:p w14:paraId="3DD4DAE5" w14:textId="77777777" w:rsidR="002375F8" w:rsidRPr="00991F16" w:rsidRDefault="002375F8" w:rsidP="002375F8">
      <w:pPr>
        <w:widowControl/>
        <w:autoSpaceDE/>
        <w:autoSpaceDN/>
        <w:spacing w:after="60" w:line="312" w:lineRule="auto"/>
        <w:jc w:val="both"/>
        <w:rPr>
          <w:rFonts w:asciiTheme="minorHAnsi" w:hAnsiTheme="minorHAnsi" w:cstheme="minorHAnsi"/>
          <w:lang w:eastAsia="pl-PL"/>
        </w:rPr>
      </w:pPr>
    </w:p>
    <w:p w14:paraId="29DE6067" w14:textId="77777777" w:rsidR="002375F8" w:rsidRPr="00991F16" w:rsidRDefault="002375F8" w:rsidP="002375F8">
      <w:pPr>
        <w:widowControl/>
        <w:autoSpaceDE/>
        <w:autoSpaceDN/>
        <w:spacing w:after="60" w:line="312" w:lineRule="auto"/>
        <w:jc w:val="both"/>
        <w:rPr>
          <w:rFonts w:asciiTheme="minorHAnsi" w:hAnsiTheme="minorHAnsi" w:cstheme="minorHAnsi"/>
          <w:lang w:eastAsia="pl-PL"/>
        </w:rPr>
      </w:pPr>
    </w:p>
    <w:p w14:paraId="532527C2" w14:textId="77777777" w:rsidR="002375F8" w:rsidRPr="00991F16" w:rsidRDefault="002375F8" w:rsidP="002375F8">
      <w:pPr>
        <w:widowControl/>
        <w:autoSpaceDE/>
        <w:autoSpaceDN/>
        <w:spacing w:after="60" w:line="312" w:lineRule="auto"/>
        <w:jc w:val="center"/>
        <w:rPr>
          <w:rFonts w:asciiTheme="minorHAnsi" w:hAnsiTheme="minorHAnsi" w:cstheme="minorHAnsi"/>
          <w:b/>
          <w:lang w:eastAsia="pl-PL"/>
        </w:rPr>
      </w:pPr>
      <w:r w:rsidRPr="00991F16">
        <w:rPr>
          <w:rFonts w:asciiTheme="minorHAnsi" w:hAnsiTheme="minorHAnsi" w:cstheme="minorHAnsi"/>
          <w:b/>
          <w:lang w:eastAsia="pl-PL"/>
        </w:rPr>
        <w:t xml:space="preserve">Oświadczenie, o którym mowa w art. 117 ust. 4 </w:t>
      </w:r>
      <w:r w:rsidRPr="00991F16">
        <w:rPr>
          <w:rFonts w:asciiTheme="minorHAnsi" w:eastAsia="Calibri" w:hAnsiTheme="minorHAnsi" w:cstheme="minorHAnsi"/>
          <w:b/>
          <w:bCs/>
        </w:rPr>
        <w:t xml:space="preserve">ustawy z dnia 11 września 2019 r. Prawo zamówień publicznych </w:t>
      </w:r>
      <w:r w:rsidRPr="00991F16">
        <w:rPr>
          <w:rFonts w:asciiTheme="minorHAnsi" w:eastAsia="Calibri" w:hAnsiTheme="minorHAnsi" w:cstheme="minorHAnsi"/>
          <w:bCs/>
        </w:rPr>
        <w:t xml:space="preserve">(dalej jako: </w:t>
      </w:r>
      <w:proofErr w:type="spellStart"/>
      <w:r w:rsidRPr="00991F16">
        <w:rPr>
          <w:rFonts w:asciiTheme="minorHAnsi" w:eastAsia="Calibri" w:hAnsiTheme="minorHAnsi" w:cstheme="minorHAnsi"/>
          <w:bCs/>
        </w:rPr>
        <w:t>Pzp</w:t>
      </w:r>
      <w:proofErr w:type="spellEnd"/>
      <w:r w:rsidRPr="00991F16">
        <w:rPr>
          <w:rFonts w:asciiTheme="minorHAnsi" w:eastAsia="Calibri" w:hAnsiTheme="minorHAnsi" w:cstheme="minorHAnsi"/>
          <w:bCs/>
        </w:rPr>
        <w:t>)</w:t>
      </w:r>
    </w:p>
    <w:p w14:paraId="53731D3C" w14:textId="77777777" w:rsidR="002375F8" w:rsidRPr="00991F16" w:rsidRDefault="002375F8" w:rsidP="002375F8">
      <w:pPr>
        <w:widowControl/>
        <w:autoSpaceDE/>
        <w:autoSpaceDN/>
        <w:spacing w:after="60" w:line="312" w:lineRule="auto"/>
        <w:jc w:val="center"/>
        <w:rPr>
          <w:rFonts w:asciiTheme="minorHAnsi" w:hAnsiTheme="minorHAnsi" w:cstheme="minorHAnsi"/>
          <w:lang w:eastAsia="pl-PL"/>
        </w:rPr>
      </w:pPr>
      <w:r w:rsidRPr="00991F16">
        <w:rPr>
          <w:rFonts w:asciiTheme="minorHAnsi" w:hAnsiTheme="minorHAnsi" w:cstheme="minorHAnsi"/>
          <w:lang w:eastAsia="pl-PL"/>
        </w:rPr>
        <w:t>W przypadku Wykonawców wspólnie ubiegających się o udzielenie zamówienia</w:t>
      </w:r>
    </w:p>
    <w:p w14:paraId="023565E3" w14:textId="77777777" w:rsidR="002375F8" w:rsidRPr="00991F16" w:rsidRDefault="002375F8" w:rsidP="002375F8">
      <w:pPr>
        <w:widowControl/>
        <w:autoSpaceDE/>
        <w:autoSpaceDN/>
        <w:spacing w:after="60" w:line="312" w:lineRule="auto"/>
        <w:rPr>
          <w:rFonts w:asciiTheme="minorHAnsi" w:hAnsiTheme="minorHAnsi" w:cstheme="minorHAnsi"/>
          <w:lang w:eastAsia="pl-PL"/>
        </w:rPr>
      </w:pPr>
    </w:p>
    <w:p w14:paraId="559255D5" w14:textId="1DDDF29F" w:rsidR="002375F8" w:rsidRPr="00991F16" w:rsidRDefault="002375F8"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r w:rsidRPr="00991F16">
        <w:rPr>
          <w:rFonts w:asciiTheme="minorHAnsi" w:hAnsiTheme="minorHAnsi" w:cstheme="minorHAnsi"/>
          <w:lang w:eastAsia="pl-PL"/>
        </w:rPr>
        <w:t xml:space="preserve">Działając na podstawie art. 117 ust. 4 ustawy </w:t>
      </w:r>
      <w:r w:rsidR="009410A1" w:rsidRPr="00991F16">
        <w:rPr>
          <w:rFonts w:asciiTheme="minorHAnsi" w:hAnsiTheme="minorHAnsi" w:cstheme="minorHAnsi"/>
          <w:lang w:eastAsia="pl-PL"/>
        </w:rPr>
        <w:t>PZP</w:t>
      </w:r>
      <w:r w:rsidRPr="00991F16">
        <w:rPr>
          <w:rFonts w:asciiTheme="minorHAnsi" w:hAnsiTheme="minorHAnsi" w:cstheme="minorHAnsi"/>
          <w:lang w:eastAsia="pl-PL"/>
        </w:rPr>
        <w:t xml:space="preserve"> oświadczam, iż Wykonawcy wspólnie ubiegający się o udzielenie zamówienia zrealizują przedmiotowe zamówienie w zakresie określonym w tabeli:</w:t>
      </w:r>
    </w:p>
    <w:tbl>
      <w:tblPr>
        <w:tblStyle w:val="Tabela-Siatka"/>
        <w:tblW w:w="0" w:type="auto"/>
        <w:tblLook w:val="04A0" w:firstRow="1" w:lastRow="0" w:firstColumn="1" w:lastColumn="0" w:noHBand="0" w:noVBand="1"/>
      </w:tblPr>
      <w:tblGrid>
        <w:gridCol w:w="562"/>
        <w:gridCol w:w="3828"/>
        <w:gridCol w:w="4536"/>
      </w:tblGrid>
      <w:tr w:rsidR="002375F8" w:rsidRPr="00991F16" w14:paraId="37EF67CB" w14:textId="77777777" w:rsidTr="00F826A5">
        <w:tc>
          <w:tcPr>
            <w:tcW w:w="562" w:type="dxa"/>
          </w:tcPr>
          <w:p w14:paraId="69F3B833"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l.p.</w:t>
            </w:r>
          </w:p>
        </w:tc>
        <w:tc>
          <w:tcPr>
            <w:tcW w:w="3828" w:type="dxa"/>
          </w:tcPr>
          <w:p w14:paraId="45EE7BFB"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Nazwa Wykonawcy</w:t>
            </w:r>
          </w:p>
        </w:tc>
        <w:tc>
          <w:tcPr>
            <w:tcW w:w="4536" w:type="dxa"/>
          </w:tcPr>
          <w:p w14:paraId="691724E6"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Zakres zamówienia realizowany przez Wykonawcę</w:t>
            </w:r>
          </w:p>
        </w:tc>
      </w:tr>
      <w:tr w:rsidR="002375F8" w:rsidRPr="00991F16" w14:paraId="47CF84D5" w14:textId="77777777" w:rsidTr="00F826A5">
        <w:tc>
          <w:tcPr>
            <w:tcW w:w="562" w:type="dxa"/>
          </w:tcPr>
          <w:p w14:paraId="766DA139"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1.</w:t>
            </w:r>
          </w:p>
        </w:tc>
        <w:tc>
          <w:tcPr>
            <w:tcW w:w="3828" w:type="dxa"/>
          </w:tcPr>
          <w:p w14:paraId="66CEF6AC"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2CDA2523"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r>
      <w:tr w:rsidR="002375F8" w:rsidRPr="00991F16" w14:paraId="684C7D1F" w14:textId="77777777" w:rsidTr="00F826A5">
        <w:tc>
          <w:tcPr>
            <w:tcW w:w="562" w:type="dxa"/>
          </w:tcPr>
          <w:p w14:paraId="7F27C667"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2.</w:t>
            </w:r>
          </w:p>
        </w:tc>
        <w:tc>
          <w:tcPr>
            <w:tcW w:w="3828" w:type="dxa"/>
          </w:tcPr>
          <w:p w14:paraId="33F35441"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18F41EC0"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r>
    </w:tbl>
    <w:p w14:paraId="5968F224" w14:textId="45D581F0" w:rsidR="002375F8" w:rsidRDefault="002375F8"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AE6BC0A" w14:textId="70C89C07" w:rsidR="00354C19"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5B16B4EC" w14:textId="1127AFA8" w:rsidR="00354C19"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3A8A856A" w14:textId="6F2D14FD" w:rsidR="00354C19"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F8B13D0" w14:textId="77777777" w:rsidR="00354C19" w:rsidRPr="00991F16"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A1E2DCA"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eastAsia="Calibri" w:hAnsiTheme="minorHAnsi" w:cstheme="minorHAnsi"/>
        </w:rPr>
        <w:t>…………….……., dnia …………………. r.</w:t>
      </w:r>
    </w:p>
    <w:p w14:paraId="62CF68A3"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hAnsiTheme="minorHAnsi" w:cstheme="minorHAnsi"/>
          <w:i/>
          <w:lang w:eastAsia="pl-PL"/>
        </w:rPr>
      </w:pPr>
      <w:r w:rsidRPr="00991F16">
        <w:rPr>
          <w:rFonts w:asciiTheme="minorHAnsi" w:hAnsiTheme="minorHAnsi" w:cstheme="minorHAnsi"/>
          <w:i/>
          <w:lang w:eastAsia="pl-PL"/>
        </w:rPr>
        <w:t>……………………………….</w:t>
      </w:r>
    </w:p>
    <w:p w14:paraId="49EE0F47"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hAnsiTheme="minorHAnsi" w:cstheme="minorHAnsi"/>
          <w:i/>
          <w:lang w:eastAsia="pl-PL"/>
        </w:rPr>
        <w:t>Imię i nazwisko</w:t>
      </w:r>
    </w:p>
    <w:p w14:paraId="4CCCFD5F" w14:textId="77777777" w:rsidR="002375F8" w:rsidRPr="00991F16" w:rsidRDefault="002375F8" w:rsidP="002375F8">
      <w:pPr>
        <w:keepNext/>
        <w:keepLines/>
        <w:widowControl/>
        <w:adjustRightInd w:val="0"/>
        <w:spacing w:before="200" w:after="60" w:line="312" w:lineRule="auto"/>
        <w:ind w:left="284"/>
        <w:jc w:val="right"/>
        <w:outlineLvl w:val="3"/>
        <w:rPr>
          <w:rFonts w:asciiTheme="minorHAnsi" w:eastAsia="Calibri" w:hAnsiTheme="minorHAnsi" w:cstheme="minorHAnsi"/>
          <w:bCs/>
          <w:i/>
          <w:iCs/>
          <w:lang w:val="x-none"/>
        </w:rPr>
      </w:pPr>
      <w:r w:rsidRPr="00991F16">
        <w:rPr>
          <w:rFonts w:asciiTheme="minorHAnsi" w:hAnsiTheme="minorHAnsi" w:cstheme="minorHAnsi"/>
          <w:bCs/>
          <w:i/>
          <w:iCs/>
          <w:lang w:val="x-none" w:eastAsia="x-none"/>
        </w:rPr>
        <w:t>podpisano elektronicznie</w:t>
      </w:r>
    </w:p>
    <w:sectPr w:rsidR="002375F8" w:rsidRPr="00991F16" w:rsidSect="00BE15E6">
      <w:pgSz w:w="11910" w:h="16840"/>
      <w:pgMar w:top="1418" w:right="1300" w:bottom="680" w:left="1160" w:header="0" w:footer="40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0D78A" w14:textId="77777777" w:rsidR="002A59E9" w:rsidRDefault="002A59E9">
      <w:r>
        <w:separator/>
      </w:r>
    </w:p>
  </w:endnote>
  <w:endnote w:type="continuationSeparator" w:id="0">
    <w:p w14:paraId="445CA23F" w14:textId="77777777" w:rsidR="002A59E9" w:rsidRDefault="002A5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AB1C7" w14:textId="15DFB6A4" w:rsidR="002A59E9" w:rsidRDefault="002A59E9" w:rsidP="00316109">
    <w:pPr>
      <w:pStyle w:val="Stopka"/>
      <w:jc w:val="center"/>
    </w:pPr>
    <w:r>
      <w:rPr>
        <w:noProof/>
      </w:rPr>
      <w:drawing>
        <wp:inline distT="0" distB="0" distL="0" distR="0" wp14:anchorId="18D10648" wp14:editId="0ADE86A2">
          <wp:extent cx="5489575" cy="664210"/>
          <wp:effectExtent l="0" t="0" r="0" b="254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9575" cy="66421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rPr>
      <w:id w:val="23514343"/>
      <w:docPartObj>
        <w:docPartGallery w:val="Page Numbers (Bottom of Page)"/>
        <w:docPartUnique/>
      </w:docPartObj>
    </w:sdtPr>
    <w:sdtEndPr/>
    <w:sdtContent>
      <w:p w14:paraId="236F1FA0" w14:textId="77777777" w:rsidR="002A59E9" w:rsidRPr="00C450D0" w:rsidRDefault="002A59E9" w:rsidP="00316109">
        <w:pPr>
          <w:pStyle w:val="Stopka"/>
          <w:tabs>
            <w:tab w:val="clear" w:pos="4536"/>
            <w:tab w:val="clear" w:pos="9072"/>
            <w:tab w:val="right" w:pos="-3969"/>
            <w:tab w:val="center" w:pos="-3828"/>
          </w:tabs>
          <w:jc w:val="center"/>
          <w:rPr>
            <w:rFonts w:ascii="Calibri" w:hAnsi="Calibri"/>
          </w:rPr>
        </w:pPr>
        <w:r w:rsidRPr="00C450D0">
          <w:rPr>
            <w:rFonts w:ascii="Calibri" w:hAnsi="Calibri"/>
            <w:noProof/>
          </w:rPr>
          <w:drawing>
            <wp:inline distT="0" distB="0" distL="0" distR="0" wp14:anchorId="696631AA" wp14:editId="108C2565">
              <wp:extent cx="5543550" cy="666750"/>
              <wp:effectExtent l="19050" t="0" r="0" b="0"/>
              <wp:docPr id="8" name="Obraz 3" descr="POWER_2015_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OWER_2015_mono"/>
                      <pic:cNvPicPr>
                        <a:picLocks noChangeAspect="1" noChangeArrowheads="1"/>
                      </pic:cNvPicPr>
                    </pic:nvPicPr>
                    <pic:blipFill>
                      <a:blip r:embed="rId1"/>
                      <a:srcRect/>
                      <a:stretch>
                        <a:fillRect/>
                      </a:stretch>
                    </pic:blipFill>
                    <pic:spPr bwMode="auto">
                      <a:xfrm>
                        <a:off x="0" y="0"/>
                        <a:ext cx="5543550" cy="666750"/>
                      </a:xfrm>
                      <a:prstGeom prst="rect">
                        <a:avLst/>
                      </a:prstGeom>
                      <a:noFill/>
                      <a:ln w="9525">
                        <a:noFill/>
                        <a:miter lim="800000"/>
                        <a:headEnd/>
                        <a:tailEnd/>
                      </a:ln>
                    </pic:spPr>
                  </pic:pic>
                </a:graphicData>
              </a:graphic>
            </wp:inline>
          </w:drawing>
        </w:r>
        <w:r w:rsidRPr="00C450D0">
          <w:rPr>
            <w:rFonts w:ascii="Calibri" w:hAnsi="Calibri"/>
          </w:rPr>
          <w:t xml:space="preserve"> </w:t>
        </w:r>
        <w:r w:rsidRPr="00C450D0">
          <w:rPr>
            <w:rFonts w:ascii="Calibri" w:hAnsi="Calibri"/>
          </w:rPr>
          <w:fldChar w:fldCharType="begin"/>
        </w:r>
        <w:r w:rsidRPr="00C450D0">
          <w:rPr>
            <w:rFonts w:ascii="Calibri" w:hAnsi="Calibri"/>
          </w:rPr>
          <w:instrText xml:space="preserve"> PAGE   \* MERGEFORMAT </w:instrText>
        </w:r>
        <w:r w:rsidRPr="00C450D0">
          <w:rPr>
            <w:rFonts w:ascii="Calibri" w:hAnsi="Calibri"/>
          </w:rPr>
          <w:fldChar w:fldCharType="separate"/>
        </w:r>
        <w:r>
          <w:rPr>
            <w:rFonts w:ascii="Calibri" w:hAnsi="Calibri"/>
            <w:noProof/>
          </w:rPr>
          <w:t>13</w:t>
        </w:r>
        <w:r w:rsidRPr="00C450D0">
          <w:rPr>
            <w:rFonts w:ascii="Calibri" w:hAnsi="Calibr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0D079" w14:textId="77777777" w:rsidR="002A59E9" w:rsidRDefault="002A59E9">
      <w:r>
        <w:separator/>
      </w:r>
    </w:p>
  </w:footnote>
  <w:footnote w:type="continuationSeparator" w:id="0">
    <w:p w14:paraId="3C9D8986" w14:textId="77777777" w:rsidR="002A59E9" w:rsidRDefault="002A59E9">
      <w:r>
        <w:continuationSeparator/>
      </w:r>
    </w:p>
  </w:footnote>
  <w:footnote w:id="1">
    <w:p w14:paraId="3EA7610F" w14:textId="77777777" w:rsidR="002A59E9" w:rsidRPr="00A13B6D" w:rsidDel="00647F93" w:rsidRDefault="002A59E9" w:rsidP="005A5634">
      <w:pPr>
        <w:pStyle w:val="Tekstprzypisudolnego"/>
        <w:rPr>
          <w:del w:id="2" w:author="Maria Wojewoda" w:date="2021-05-12T07:47:00Z"/>
          <w:sz w:val="16"/>
          <w:szCs w:val="16"/>
        </w:rPr>
      </w:pPr>
    </w:p>
  </w:footnote>
  <w:footnote w:id="2">
    <w:p w14:paraId="501F7D3D" w14:textId="77777777" w:rsidR="002A59E9" w:rsidRDefault="002A59E9"/>
  </w:footnote>
  <w:footnote w:id="3">
    <w:p w14:paraId="2CCAA420" w14:textId="77777777" w:rsidR="002A59E9" w:rsidRPr="00041EF7" w:rsidRDefault="002A59E9" w:rsidP="00DB64FB">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 xml:space="preserve">Pouczenie o odpowiedzialności karnej Art. 297 § 1 Kodeksu karnego (Dz. U. Nr 88 poz. 553 z </w:t>
      </w:r>
      <w:proofErr w:type="spellStart"/>
      <w:r w:rsidRPr="00041EF7">
        <w:rPr>
          <w:rFonts w:asciiTheme="minorHAnsi" w:hAnsiTheme="minorHAnsi" w:cstheme="minorHAnsi"/>
          <w:sz w:val="16"/>
          <w:szCs w:val="16"/>
        </w:rPr>
        <w:t>późn</w:t>
      </w:r>
      <w:proofErr w:type="spellEnd"/>
      <w:r w:rsidRPr="00041EF7">
        <w:rPr>
          <w:rFonts w:asciiTheme="minorHAnsi" w:hAnsiTheme="minorHAnsi" w:cstheme="minorHAnsi"/>
          <w:sz w:val="16"/>
          <w:szCs w:val="16"/>
        </w:rPr>
        <w:t>. zm.):</w:t>
      </w:r>
    </w:p>
    <w:p w14:paraId="75072442" w14:textId="77777777" w:rsidR="002A59E9" w:rsidRDefault="002A59E9" w:rsidP="00DB64FB">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6B450CF1" w14:textId="77777777" w:rsidR="002A59E9" w:rsidRPr="00001D10" w:rsidRDefault="002A59E9" w:rsidP="00B84C0C">
      <w:pPr>
        <w:pStyle w:val="Tekstprzypisudolnego"/>
        <w:rPr>
          <w:rFonts w:ascii="Calibri" w:hAnsi="Calibri" w:cs="Calibri"/>
        </w:rPr>
      </w:pPr>
      <w:r w:rsidRPr="00B858F0">
        <w:rPr>
          <w:rStyle w:val="Odwoanieprzypisudolnego"/>
          <w:rFonts w:ascii="Calibri" w:hAnsi="Calibri" w:cs="Calibri"/>
        </w:rPr>
        <w:footnoteRef/>
      </w:r>
      <w:r w:rsidRPr="00001D10">
        <w:rPr>
          <w:rFonts w:ascii="Calibri" w:hAnsi="Calibri" w:cs="Calibri"/>
        </w:rPr>
        <w:t xml:space="preserve"> Dotyczy osób fizycznych</w:t>
      </w:r>
      <w:r w:rsidRPr="00001D10">
        <w:rPr>
          <w:rFonts w:ascii="Calibri" w:hAnsi="Calibri" w:cs="Calibri"/>
        </w:rPr>
        <w:br/>
      </w:r>
    </w:p>
  </w:footnote>
  <w:footnote w:id="5">
    <w:p w14:paraId="119BE039" w14:textId="77777777" w:rsidR="000E5BCD" w:rsidRPr="00B06981" w:rsidRDefault="000E5BCD" w:rsidP="000E5BCD">
      <w:pPr>
        <w:pStyle w:val="Tekstprzypisudolnego"/>
        <w:rPr>
          <w:rFonts w:asciiTheme="minorHAnsi" w:hAnsiTheme="minorHAnsi"/>
          <w:sz w:val="18"/>
          <w:szCs w:val="18"/>
        </w:rPr>
      </w:pPr>
      <w:r w:rsidRPr="00B06981">
        <w:rPr>
          <w:rStyle w:val="Odwoanieprzypisudolnego"/>
          <w:rFonts w:asciiTheme="minorHAnsi" w:hAnsiTheme="minorHAnsi"/>
          <w:sz w:val="18"/>
          <w:szCs w:val="18"/>
        </w:rPr>
        <w:footnoteRef/>
      </w:r>
      <w:r w:rsidRPr="00B06981">
        <w:rPr>
          <w:rFonts w:asciiTheme="minorHAnsi" w:hAnsiTheme="minorHAnsi"/>
          <w:sz w:val="18"/>
          <w:szCs w:val="18"/>
        </w:rPr>
        <w:t xml:space="preserve"> ZAPIS ZOSTANIE WPORWADZONY W UMOWIE W PRZYPADKU WSKAZANIA W OFERCIE WYKONAWCY ZATRUDNIENIA OSOBY NIEPEŁNOSPRAWNEJ W KRYTERIUM OCENY OFERT. </w:t>
      </w:r>
    </w:p>
  </w:footnote>
  <w:footnote w:id="6">
    <w:p w14:paraId="23F5A2FB" w14:textId="77777777" w:rsidR="000E5BCD" w:rsidRPr="00B06981" w:rsidRDefault="000E5BCD" w:rsidP="000E5BCD">
      <w:pPr>
        <w:pStyle w:val="Tekstprzypisudolnego"/>
        <w:jc w:val="both"/>
        <w:rPr>
          <w:rFonts w:asciiTheme="minorHAnsi" w:hAnsiTheme="minorHAnsi"/>
          <w:sz w:val="18"/>
          <w:szCs w:val="18"/>
        </w:rPr>
      </w:pPr>
      <w:r w:rsidRPr="00B06981">
        <w:rPr>
          <w:rStyle w:val="Odwoanieprzypisudolnego"/>
          <w:rFonts w:asciiTheme="minorHAnsi" w:hAnsiTheme="minorHAnsi"/>
          <w:sz w:val="18"/>
          <w:szCs w:val="18"/>
        </w:rPr>
        <w:footnoteRef/>
      </w:r>
      <w:r w:rsidRPr="00B06981">
        <w:rPr>
          <w:rFonts w:asciiTheme="minorHAnsi" w:hAnsiTheme="minorHAnsi"/>
          <w:sz w:val="18"/>
          <w:szCs w:val="18"/>
        </w:rPr>
        <w:t xml:space="preserve">   Zapisy ust. 1 - 2 dotyczą sytuacji, gdy Wykonawca zadeklaruje w formularzu ofertowym zatrudnienie w wymiarze 1/2 etatu 1 osoby niepełnosprawnej od momentu zlecenia organizacji posiedzenia do czasu zakończenia realizacji umowy.</w:t>
      </w:r>
    </w:p>
  </w:footnote>
  <w:footnote w:id="7">
    <w:p w14:paraId="2A53B2B7" w14:textId="77777777" w:rsidR="002A59E9" w:rsidRPr="00FC180E" w:rsidRDefault="002A59E9" w:rsidP="00174622">
      <w:pPr>
        <w:pStyle w:val="Tekstprzypisudolnego"/>
        <w:rPr>
          <w:rFonts w:asciiTheme="minorHAnsi" w:hAnsiTheme="minorHAnsi" w:cstheme="minorHAnsi"/>
        </w:rPr>
      </w:pPr>
      <w:r w:rsidRPr="00FC180E">
        <w:rPr>
          <w:rStyle w:val="Odwoanieprzypisudolnego"/>
          <w:rFonts w:asciiTheme="minorHAnsi" w:eastAsiaTheme="majorEastAsia" w:hAnsiTheme="minorHAnsi" w:cstheme="minorHAnsi"/>
        </w:rPr>
        <w:footnoteRef/>
      </w:r>
      <w:r w:rsidRPr="00FC180E">
        <w:rPr>
          <w:rFonts w:asciiTheme="minorHAnsi" w:hAnsiTheme="minorHAnsi" w:cstheme="minorHAnsi"/>
          <w:sz w:val="14"/>
          <w:szCs w:val="14"/>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FB543" w14:textId="2FAAD260" w:rsidR="002A59E9" w:rsidRPr="00600D09" w:rsidRDefault="002A59E9">
    <w:pPr>
      <w:pStyle w:val="Nagwek"/>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3885"/>
        </w:tabs>
        <w:ind w:left="3885"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4"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5" w15:restartNumberingAfterBreak="0">
    <w:nsid w:val="00000037"/>
    <w:multiLevelType w:val="singleLevel"/>
    <w:tmpl w:val="90F234D0"/>
    <w:name w:val="WW8Num55"/>
    <w:lvl w:ilvl="0">
      <w:start w:val="1"/>
      <w:numFmt w:val="decimal"/>
      <w:lvlText w:val="%1)"/>
      <w:lvlJc w:val="left"/>
      <w:pPr>
        <w:tabs>
          <w:tab w:val="num" w:pos="0"/>
        </w:tabs>
        <w:ind w:left="720" w:hanging="360"/>
      </w:pPr>
      <w:rPr>
        <w:rFonts w:cs="Calibri"/>
        <w:b/>
      </w:rPr>
    </w:lvl>
  </w:abstractNum>
  <w:abstractNum w:abstractNumId="6" w15:restartNumberingAfterBreak="0">
    <w:nsid w:val="00000043"/>
    <w:multiLevelType w:val="singleLevel"/>
    <w:tmpl w:val="8B56E4CE"/>
    <w:name w:val="WW8Num67"/>
    <w:lvl w:ilvl="0">
      <w:start w:val="1"/>
      <w:numFmt w:val="decimal"/>
      <w:lvlText w:val="%1)"/>
      <w:lvlJc w:val="left"/>
      <w:pPr>
        <w:tabs>
          <w:tab w:val="num" w:pos="0"/>
        </w:tabs>
        <w:ind w:left="720" w:hanging="360"/>
      </w:pPr>
      <w:rPr>
        <w:b/>
        <w:bCs/>
      </w:rPr>
    </w:lvl>
  </w:abstractNum>
  <w:abstractNum w:abstractNumId="7" w15:restartNumberingAfterBreak="0">
    <w:nsid w:val="00000044"/>
    <w:multiLevelType w:val="singleLevel"/>
    <w:tmpl w:val="64A81818"/>
    <w:name w:val="WW8Num68"/>
    <w:lvl w:ilvl="0">
      <w:start w:val="1"/>
      <w:numFmt w:val="decimal"/>
      <w:lvlText w:val="%1."/>
      <w:lvlJc w:val="left"/>
      <w:pPr>
        <w:tabs>
          <w:tab w:val="num" w:pos="850"/>
        </w:tabs>
        <w:ind w:left="502" w:hanging="360"/>
      </w:pPr>
      <w:rPr>
        <w:rFonts w:cs="Calibri"/>
        <w:b w:val="0"/>
        <w:i w:val="0"/>
        <w:iCs/>
      </w:rPr>
    </w:lvl>
  </w:abstractNum>
  <w:abstractNum w:abstractNumId="8" w15:restartNumberingAfterBreak="0">
    <w:nsid w:val="014849BB"/>
    <w:multiLevelType w:val="hybridMultilevel"/>
    <w:tmpl w:val="9A0E77FA"/>
    <w:styleLink w:val="WWNum201211"/>
    <w:lvl w:ilvl="0" w:tplc="177438E4">
      <w:start w:val="1"/>
      <w:numFmt w:val="decimal"/>
      <w:lvlText w:val="%1."/>
      <w:lvlJc w:val="left"/>
    </w:lvl>
    <w:lvl w:ilvl="1" w:tplc="F13C0B8A">
      <w:start w:val="1"/>
      <w:numFmt w:val="lowerLetter"/>
      <w:lvlText w:val="%2."/>
      <w:lvlJc w:val="left"/>
    </w:lvl>
    <w:lvl w:ilvl="2" w:tplc="17D24E24">
      <w:start w:val="1"/>
      <w:numFmt w:val="lowerRoman"/>
      <w:lvlText w:val="%3."/>
      <w:lvlJc w:val="right"/>
    </w:lvl>
    <w:lvl w:ilvl="3" w:tplc="35986014">
      <w:start w:val="1"/>
      <w:numFmt w:val="decimal"/>
      <w:lvlText w:val="%4."/>
      <w:lvlJc w:val="left"/>
    </w:lvl>
    <w:lvl w:ilvl="4" w:tplc="408463C0">
      <w:start w:val="1"/>
      <w:numFmt w:val="lowerLetter"/>
      <w:lvlText w:val="%5."/>
      <w:lvlJc w:val="left"/>
    </w:lvl>
    <w:lvl w:ilvl="5" w:tplc="46AED7E2">
      <w:start w:val="1"/>
      <w:numFmt w:val="lowerRoman"/>
      <w:lvlText w:val="%6."/>
      <w:lvlJc w:val="right"/>
    </w:lvl>
    <w:lvl w:ilvl="6" w:tplc="B1A4807A">
      <w:start w:val="1"/>
      <w:numFmt w:val="decimal"/>
      <w:lvlText w:val="%7."/>
      <w:lvlJc w:val="left"/>
    </w:lvl>
    <w:lvl w:ilvl="7" w:tplc="25F69B14">
      <w:start w:val="1"/>
      <w:numFmt w:val="lowerLetter"/>
      <w:lvlText w:val="%8."/>
      <w:lvlJc w:val="left"/>
    </w:lvl>
    <w:lvl w:ilvl="8" w:tplc="F4E48F18">
      <w:start w:val="1"/>
      <w:numFmt w:val="lowerRoman"/>
      <w:lvlText w:val="%9."/>
      <w:lvlJc w:val="right"/>
    </w:lvl>
  </w:abstractNum>
  <w:abstractNum w:abstractNumId="9" w15:restartNumberingAfterBreak="0">
    <w:nsid w:val="07BE26A7"/>
    <w:multiLevelType w:val="hybridMultilevel"/>
    <w:tmpl w:val="179E84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A341C88"/>
    <w:multiLevelType w:val="hybridMultilevel"/>
    <w:tmpl w:val="01707EDC"/>
    <w:styleLink w:val="WWNum201111"/>
    <w:lvl w:ilvl="0" w:tplc="62D03EFC">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156AE834">
      <w:numFmt w:val="bullet"/>
      <w:lvlText w:val="•"/>
      <w:lvlJc w:val="left"/>
      <w:pPr>
        <w:ind w:left="1430" w:hanging="284"/>
      </w:pPr>
      <w:rPr>
        <w:rFonts w:hint="default"/>
        <w:lang w:val="pl-PL" w:eastAsia="en-US" w:bidi="ar-SA"/>
      </w:rPr>
    </w:lvl>
    <w:lvl w:ilvl="2" w:tplc="96AA999A">
      <w:numFmt w:val="bullet"/>
      <w:lvlText w:val="•"/>
      <w:lvlJc w:val="left"/>
      <w:pPr>
        <w:ind w:left="2321" w:hanging="284"/>
      </w:pPr>
      <w:rPr>
        <w:rFonts w:hint="default"/>
        <w:lang w:val="pl-PL" w:eastAsia="en-US" w:bidi="ar-SA"/>
      </w:rPr>
    </w:lvl>
    <w:lvl w:ilvl="3" w:tplc="1FCA07C0">
      <w:numFmt w:val="bullet"/>
      <w:lvlText w:val="•"/>
      <w:lvlJc w:val="left"/>
      <w:pPr>
        <w:ind w:left="3211" w:hanging="284"/>
      </w:pPr>
      <w:rPr>
        <w:rFonts w:hint="default"/>
        <w:lang w:val="pl-PL" w:eastAsia="en-US" w:bidi="ar-SA"/>
      </w:rPr>
    </w:lvl>
    <w:lvl w:ilvl="4" w:tplc="9B4A1084">
      <w:numFmt w:val="bullet"/>
      <w:lvlText w:val="•"/>
      <w:lvlJc w:val="left"/>
      <w:pPr>
        <w:ind w:left="4102" w:hanging="284"/>
      </w:pPr>
      <w:rPr>
        <w:rFonts w:hint="default"/>
        <w:lang w:val="pl-PL" w:eastAsia="en-US" w:bidi="ar-SA"/>
      </w:rPr>
    </w:lvl>
    <w:lvl w:ilvl="5" w:tplc="DA880D7A">
      <w:numFmt w:val="bullet"/>
      <w:lvlText w:val="•"/>
      <w:lvlJc w:val="left"/>
      <w:pPr>
        <w:ind w:left="4993" w:hanging="284"/>
      </w:pPr>
      <w:rPr>
        <w:rFonts w:hint="default"/>
        <w:lang w:val="pl-PL" w:eastAsia="en-US" w:bidi="ar-SA"/>
      </w:rPr>
    </w:lvl>
    <w:lvl w:ilvl="6" w:tplc="745A3D12">
      <w:numFmt w:val="bullet"/>
      <w:lvlText w:val="•"/>
      <w:lvlJc w:val="left"/>
      <w:pPr>
        <w:ind w:left="5883" w:hanging="284"/>
      </w:pPr>
      <w:rPr>
        <w:rFonts w:hint="default"/>
        <w:lang w:val="pl-PL" w:eastAsia="en-US" w:bidi="ar-SA"/>
      </w:rPr>
    </w:lvl>
    <w:lvl w:ilvl="7" w:tplc="603EBDD4">
      <w:numFmt w:val="bullet"/>
      <w:lvlText w:val="•"/>
      <w:lvlJc w:val="left"/>
      <w:pPr>
        <w:ind w:left="6774" w:hanging="284"/>
      </w:pPr>
      <w:rPr>
        <w:rFonts w:hint="default"/>
        <w:lang w:val="pl-PL" w:eastAsia="en-US" w:bidi="ar-SA"/>
      </w:rPr>
    </w:lvl>
    <w:lvl w:ilvl="8" w:tplc="DFBE13BC">
      <w:numFmt w:val="bullet"/>
      <w:lvlText w:val="•"/>
      <w:lvlJc w:val="left"/>
      <w:pPr>
        <w:ind w:left="7664" w:hanging="284"/>
      </w:pPr>
      <w:rPr>
        <w:rFonts w:hint="default"/>
        <w:lang w:val="pl-PL" w:eastAsia="en-US" w:bidi="ar-SA"/>
      </w:rPr>
    </w:lvl>
  </w:abstractNum>
  <w:abstractNum w:abstractNumId="12" w15:restartNumberingAfterBreak="0">
    <w:nsid w:val="0C2630AB"/>
    <w:multiLevelType w:val="hybridMultilevel"/>
    <w:tmpl w:val="A33EFBBE"/>
    <w:styleLink w:val="WWNum18121"/>
    <w:lvl w:ilvl="0" w:tplc="4CEE9C8E">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D74ED2"/>
    <w:multiLevelType w:val="hybridMultilevel"/>
    <w:tmpl w:val="43EE4E84"/>
    <w:lvl w:ilvl="0" w:tplc="0415000F">
      <w:start w:val="1"/>
      <w:numFmt w:val="decimal"/>
      <w:lvlText w:val="%1."/>
      <w:lvlJc w:val="left"/>
      <w:pPr>
        <w:ind w:left="360" w:hanging="360"/>
      </w:pPr>
      <w:rPr>
        <w:b w:val="0"/>
        <w:bCs/>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4" w15:restartNumberingAfterBreak="0">
    <w:nsid w:val="0DDD0640"/>
    <w:multiLevelType w:val="hybridMultilevel"/>
    <w:tmpl w:val="036C8066"/>
    <w:styleLink w:val="WWNum251211"/>
    <w:lvl w:ilvl="0" w:tplc="B5945F9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5" w15:restartNumberingAfterBreak="0">
    <w:nsid w:val="0F6139D6"/>
    <w:multiLevelType w:val="multilevel"/>
    <w:tmpl w:val="F072CC98"/>
    <w:styleLink w:val="WWNum251111"/>
    <w:lvl w:ilvl="0">
      <w:start w:val="1"/>
      <w:numFmt w:val="decimal"/>
      <w:lvlText w:val="%1."/>
      <w:lvlJc w:val="left"/>
      <w:pPr>
        <w:ind w:left="542" w:hanging="360"/>
        <w:jc w:val="right"/>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6" w15:restartNumberingAfterBreak="0">
    <w:nsid w:val="10A65FD8"/>
    <w:multiLevelType w:val="hybridMultilevel"/>
    <w:tmpl w:val="5B7AF160"/>
    <w:lvl w:ilvl="0" w:tplc="B67AD53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130083A"/>
    <w:multiLevelType w:val="hybridMultilevel"/>
    <w:tmpl w:val="C01EBB02"/>
    <w:styleLink w:val="WWNum241211"/>
    <w:lvl w:ilvl="0" w:tplc="D26E42B2">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2324100"/>
    <w:multiLevelType w:val="hybridMultilevel"/>
    <w:tmpl w:val="C59A50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A446EA"/>
    <w:multiLevelType w:val="hybridMultilevel"/>
    <w:tmpl w:val="DE0C3002"/>
    <w:lvl w:ilvl="0" w:tplc="47D07434">
      <w:start w:val="1"/>
      <w:numFmt w:val="decimal"/>
      <w:lvlText w:val="%1."/>
      <w:lvlJc w:val="left"/>
      <w:pPr>
        <w:ind w:left="360" w:hanging="360"/>
      </w:pPr>
      <w:rPr>
        <w:b w:val="0"/>
        <w:bCs/>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3991390"/>
    <w:multiLevelType w:val="hybridMultilevel"/>
    <w:tmpl w:val="756EA2B4"/>
    <w:styleLink w:val="WWNum74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750E8A"/>
    <w:multiLevelType w:val="hybridMultilevel"/>
    <w:tmpl w:val="2F0C445C"/>
    <w:styleLink w:val="Styl1211"/>
    <w:lvl w:ilvl="0" w:tplc="D24C4530">
      <w:start w:val="1"/>
      <w:numFmt w:val="lowerLetter"/>
      <w:lvlText w:val="%1)"/>
      <w:lvlJc w:val="left"/>
      <w:pPr>
        <w:ind w:left="967" w:hanging="459"/>
      </w:pPr>
      <w:rPr>
        <w:rFonts w:ascii="Times New Roman" w:eastAsia="Times New Roman" w:hAnsi="Times New Roman"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22" w15:restartNumberingAfterBreak="0">
    <w:nsid w:val="148D15AF"/>
    <w:multiLevelType w:val="multilevel"/>
    <w:tmpl w:val="1A520E8E"/>
    <w:styleLink w:val="WWNum2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15:restartNumberingAfterBreak="0">
    <w:nsid w:val="16200CB2"/>
    <w:multiLevelType w:val="hybridMultilevel"/>
    <w:tmpl w:val="55EE1EBE"/>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24" w15:restartNumberingAfterBreak="0">
    <w:nsid w:val="18971ED5"/>
    <w:multiLevelType w:val="hybridMultilevel"/>
    <w:tmpl w:val="1EFE64FE"/>
    <w:styleLink w:val="Styl1111"/>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25" w15:restartNumberingAfterBreak="0">
    <w:nsid w:val="1B7A5CE1"/>
    <w:multiLevelType w:val="hybridMultilevel"/>
    <w:tmpl w:val="ED04449C"/>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6" w15:restartNumberingAfterBreak="0">
    <w:nsid w:val="1C477985"/>
    <w:multiLevelType w:val="hybridMultilevel"/>
    <w:tmpl w:val="48E60C6A"/>
    <w:lvl w:ilvl="0" w:tplc="A36E5B20">
      <w:start w:val="1"/>
      <w:numFmt w:val="decimal"/>
      <w:lvlText w:val="%1."/>
      <w:lvlJc w:val="left"/>
      <w:pPr>
        <w:ind w:left="360" w:hanging="360"/>
      </w:pPr>
      <w:rPr>
        <w:b w:val="0"/>
      </w:rPr>
    </w:lvl>
    <w:lvl w:ilvl="1" w:tplc="04150011">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C616641"/>
    <w:multiLevelType w:val="hybridMultilevel"/>
    <w:tmpl w:val="4622F8A4"/>
    <w:styleLink w:val="WWNum3821"/>
    <w:lvl w:ilvl="0" w:tplc="353A64D0">
      <w:start w:val="21"/>
      <w:numFmt w:val="decimal"/>
      <w:lvlText w:val="%1."/>
      <w:lvlJc w:val="left"/>
      <w:pPr>
        <w:ind w:left="708" w:hanging="450"/>
      </w:pPr>
      <w:rPr>
        <w:rFonts w:ascii="Times New Roman" w:eastAsia="Times New Roman" w:hAnsi="Times New Roman"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28" w15:restartNumberingAfterBreak="0">
    <w:nsid w:val="1C7C710F"/>
    <w:multiLevelType w:val="hybridMultilevel"/>
    <w:tmpl w:val="1D20D7C6"/>
    <w:styleLink w:val="WWNum2012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0214775"/>
    <w:multiLevelType w:val="hybridMultilevel"/>
    <w:tmpl w:val="B9207592"/>
    <w:styleLink w:val="WWNum241111"/>
    <w:lvl w:ilvl="0" w:tplc="F0CC8524">
      <w:start w:val="1"/>
      <w:numFmt w:val="decimal"/>
      <w:lvlText w:val="%1."/>
      <w:lvlJc w:val="left"/>
      <w:pPr>
        <w:ind w:left="542" w:hanging="360"/>
      </w:pPr>
      <w:rPr>
        <w:rFonts w:ascii="Times New Roman" w:eastAsia="Times New Roman" w:hAnsi="Times New Roman"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30" w15:restartNumberingAfterBreak="0">
    <w:nsid w:val="20D00F10"/>
    <w:multiLevelType w:val="hybridMultilevel"/>
    <w:tmpl w:val="E9DC5658"/>
    <w:lvl w:ilvl="0" w:tplc="47D07434">
      <w:start w:val="1"/>
      <w:numFmt w:val="decimal"/>
      <w:lvlText w:val="%1."/>
      <w:lvlJc w:val="left"/>
      <w:pPr>
        <w:ind w:left="360" w:hanging="360"/>
      </w:pPr>
      <w:rPr>
        <w:b w:val="0"/>
        <w:bCs/>
      </w:rPr>
    </w:lvl>
    <w:lvl w:ilvl="1" w:tplc="CD2A71EE">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3093777"/>
    <w:multiLevelType w:val="hybridMultilevel"/>
    <w:tmpl w:val="09A6A5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3BD476C"/>
    <w:multiLevelType w:val="hybridMultilevel"/>
    <w:tmpl w:val="248A10F4"/>
    <w:lvl w:ilvl="0" w:tplc="B99C4116">
      <w:start w:val="1"/>
      <w:numFmt w:val="decimal"/>
      <w:lvlText w:val="%1."/>
      <w:lvlJc w:val="left"/>
      <w:pPr>
        <w:ind w:left="360"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3" w15:restartNumberingAfterBreak="0">
    <w:nsid w:val="277978D1"/>
    <w:multiLevelType w:val="multilevel"/>
    <w:tmpl w:val="833C37B4"/>
    <w:styleLink w:val="WWNum20211"/>
    <w:lvl w:ilvl="0">
      <w:start w:val="1"/>
      <w:numFmt w:val="decimal"/>
      <w:lvlText w:val="%1."/>
      <w:lvlJc w:val="left"/>
      <w:pPr>
        <w:ind w:left="927"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34"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5" w15:restartNumberingAfterBreak="0">
    <w:nsid w:val="29891AD2"/>
    <w:multiLevelType w:val="hybridMultilevel"/>
    <w:tmpl w:val="7AFEDBFC"/>
    <w:styleLink w:val="WWNum2021"/>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37" w15:restartNumberingAfterBreak="0">
    <w:nsid w:val="2A9673ED"/>
    <w:multiLevelType w:val="hybridMultilevel"/>
    <w:tmpl w:val="25569FF0"/>
    <w:styleLink w:val="WWNum161111"/>
    <w:lvl w:ilvl="0" w:tplc="24703286">
      <w:start w:val="13"/>
      <w:numFmt w:val="upperRoman"/>
      <w:lvlText w:val="%1."/>
      <w:lvlJc w:val="left"/>
      <w:pPr>
        <w:ind w:left="783" w:hanging="526"/>
      </w:pPr>
      <w:rPr>
        <w:rFonts w:ascii="Times New Roman" w:eastAsia="Times New Roman" w:hAnsi="Times New Roman" w:cs="Times New Roman"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38" w15:restartNumberingAfterBreak="0">
    <w:nsid w:val="2AF07275"/>
    <w:multiLevelType w:val="multilevel"/>
    <w:tmpl w:val="67B6313C"/>
    <w:styleLink w:val="WWNum7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2BE9395A"/>
    <w:multiLevelType w:val="hybridMultilevel"/>
    <w:tmpl w:val="F2184366"/>
    <w:lvl w:ilvl="0" w:tplc="0415000F">
      <w:start w:val="1"/>
      <w:numFmt w:val="decimal"/>
      <w:lvlText w:val="%1."/>
      <w:lvlJc w:val="left"/>
      <w:pPr>
        <w:ind w:left="360" w:hanging="360"/>
      </w:p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0" w15:restartNumberingAfterBreak="0">
    <w:nsid w:val="2BF81418"/>
    <w:multiLevelType w:val="hybridMultilevel"/>
    <w:tmpl w:val="7DEEA236"/>
    <w:styleLink w:val="WWNum161211"/>
    <w:lvl w:ilvl="0" w:tplc="8856AD1C">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C1E247F"/>
    <w:multiLevelType w:val="hybridMultilevel"/>
    <w:tmpl w:val="854C2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CE50DCB"/>
    <w:multiLevelType w:val="hybridMultilevel"/>
    <w:tmpl w:val="8C620AA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314C620E"/>
    <w:multiLevelType w:val="hybridMultilevel"/>
    <w:tmpl w:val="D520BDE8"/>
    <w:styleLink w:val="WWNum3811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407271E"/>
    <w:multiLevelType w:val="multilevel"/>
    <w:tmpl w:val="626A038C"/>
    <w:styleLink w:val="WWNum2413"/>
    <w:lvl w:ilvl="0">
      <w:start w:val="1"/>
      <w:numFmt w:val="decimal"/>
      <w:lvlText w:val="%1."/>
      <w:lvlJc w:val="left"/>
      <w:pPr>
        <w:tabs>
          <w:tab w:val="num" w:pos="360"/>
        </w:tabs>
        <w:ind w:left="360" w:hanging="360"/>
      </w:pPr>
      <w:rPr>
        <w:rFonts w:hint="default"/>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5" w15:restartNumberingAfterBreak="0">
    <w:nsid w:val="348C2EDD"/>
    <w:multiLevelType w:val="hybridMultilevel"/>
    <w:tmpl w:val="14CC2BC6"/>
    <w:styleLink w:val="WWNum3813"/>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46" w15:restartNumberingAfterBreak="0">
    <w:nsid w:val="383F0C86"/>
    <w:multiLevelType w:val="hybridMultilevel"/>
    <w:tmpl w:val="5DC251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8BF47FD"/>
    <w:multiLevelType w:val="multilevel"/>
    <w:tmpl w:val="C0527B2A"/>
    <w:lvl w:ilvl="0">
      <w:start w:val="5"/>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48" w15:restartNumberingAfterBreak="0">
    <w:nsid w:val="39BD5996"/>
    <w:multiLevelType w:val="hybridMultilevel"/>
    <w:tmpl w:val="506480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3AD77B0B"/>
    <w:multiLevelType w:val="hybridMultilevel"/>
    <w:tmpl w:val="2D00D2AE"/>
    <w:styleLink w:val="Styl112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E3D6ED4"/>
    <w:multiLevelType w:val="singleLevel"/>
    <w:tmpl w:val="6908D8E6"/>
    <w:styleLink w:val="WWNum181"/>
    <w:lvl w:ilvl="0">
      <w:start w:val="1"/>
      <w:numFmt w:val="decimal"/>
      <w:lvlText w:val="%1."/>
      <w:lvlJc w:val="left"/>
      <w:pPr>
        <w:tabs>
          <w:tab w:val="num" w:pos="360"/>
        </w:tabs>
        <w:ind w:left="360" w:hanging="360"/>
      </w:pPr>
      <w:rPr>
        <w:rFonts w:hint="default"/>
        <w:b w:val="0"/>
        <w:color w:val="auto"/>
        <w:sz w:val="24"/>
        <w:szCs w:val="24"/>
      </w:rPr>
    </w:lvl>
  </w:abstractNum>
  <w:abstractNum w:abstractNumId="51" w15:restartNumberingAfterBreak="0">
    <w:nsid w:val="3EC264B0"/>
    <w:multiLevelType w:val="hybridMultilevel"/>
    <w:tmpl w:val="8CD8C5FC"/>
    <w:styleLink w:val="WWNum24131"/>
    <w:lvl w:ilvl="0" w:tplc="D91493D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52" w15:restartNumberingAfterBreak="0">
    <w:nsid w:val="3ECD7B82"/>
    <w:multiLevelType w:val="hybridMultilevel"/>
    <w:tmpl w:val="F3EAF0A4"/>
    <w:styleLink w:val="WWNum3811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E614A5"/>
    <w:multiLevelType w:val="hybridMultilevel"/>
    <w:tmpl w:val="144C29BE"/>
    <w:styleLink w:val="WWNum2513"/>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4"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18D1147"/>
    <w:multiLevelType w:val="hybridMultilevel"/>
    <w:tmpl w:val="07824B14"/>
    <w:styleLink w:val="Styl21211"/>
    <w:lvl w:ilvl="0" w:tplc="A13A97FA">
      <w:start w:val="1"/>
      <w:numFmt w:val="decimal"/>
      <w:lvlText w:val="%1."/>
      <w:lvlJc w:val="left"/>
    </w:lvl>
    <w:lvl w:ilvl="1" w:tplc="F27C3304">
      <w:start w:val="1"/>
      <w:numFmt w:val="lowerLetter"/>
      <w:lvlText w:val="%2."/>
      <w:lvlJc w:val="left"/>
    </w:lvl>
    <w:lvl w:ilvl="2" w:tplc="6FE4EFF6">
      <w:start w:val="1"/>
      <w:numFmt w:val="lowerRoman"/>
      <w:lvlText w:val="%3."/>
      <w:lvlJc w:val="right"/>
    </w:lvl>
    <w:lvl w:ilvl="3" w:tplc="61F2E9CE">
      <w:start w:val="1"/>
      <w:numFmt w:val="decimal"/>
      <w:lvlText w:val="%4."/>
      <w:lvlJc w:val="left"/>
    </w:lvl>
    <w:lvl w:ilvl="4" w:tplc="35CC5FF8">
      <w:start w:val="1"/>
      <w:numFmt w:val="lowerLetter"/>
      <w:lvlText w:val="%5."/>
      <w:lvlJc w:val="left"/>
    </w:lvl>
    <w:lvl w:ilvl="5" w:tplc="4B4C0634">
      <w:start w:val="1"/>
      <w:numFmt w:val="lowerRoman"/>
      <w:lvlText w:val="%6."/>
      <w:lvlJc w:val="right"/>
    </w:lvl>
    <w:lvl w:ilvl="6" w:tplc="6E6CA560">
      <w:start w:val="1"/>
      <w:numFmt w:val="decimal"/>
      <w:lvlText w:val="%7."/>
      <w:lvlJc w:val="left"/>
    </w:lvl>
    <w:lvl w:ilvl="7" w:tplc="FA74FD22">
      <w:start w:val="1"/>
      <w:numFmt w:val="lowerLetter"/>
      <w:lvlText w:val="%8."/>
      <w:lvlJc w:val="left"/>
    </w:lvl>
    <w:lvl w:ilvl="8" w:tplc="A326640A">
      <w:start w:val="1"/>
      <w:numFmt w:val="lowerRoman"/>
      <w:lvlText w:val="%9."/>
      <w:lvlJc w:val="right"/>
    </w:lvl>
  </w:abstractNum>
  <w:abstractNum w:abstractNumId="56" w15:restartNumberingAfterBreak="0">
    <w:nsid w:val="42265FBC"/>
    <w:multiLevelType w:val="multilevel"/>
    <w:tmpl w:val="5CDE292E"/>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7" w15:restartNumberingAfterBreak="0">
    <w:nsid w:val="43987265"/>
    <w:multiLevelType w:val="hybridMultilevel"/>
    <w:tmpl w:val="C4CC40BE"/>
    <w:styleLink w:val="WWNum191211"/>
    <w:lvl w:ilvl="0" w:tplc="04150011">
      <w:start w:val="1"/>
      <w:numFmt w:val="decimal"/>
      <w:lvlText w:val="%1)"/>
      <w:lvlJc w:val="left"/>
      <w:pPr>
        <w:ind w:left="3054" w:hanging="360"/>
      </w:p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58" w15:restartNumberingAfterBreak="0">
    <w:nsid w:val="442F795D"/>
    <w:multiLevelType w:val="hybridMultilevel"/>
    <w:tmpl w:val="80A4852C"/>
    <w:styleLink w:val="WWNum1913"/>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59" w15:restartNumberingAfterBreak="0">
    <w:nsid w:val="443A2E86"/>
    <w:multiLevelType w:val="multilevel"/>
    <w:tmpl w:val="D346A9FA"/>
    <w:styleLink w:val="WWNum19131"/>
    <w:lvl w:ilvl="0">
      <w:start w:val="1"/>
      <w:numFmt w:val="decimal"/>
      <w:lvlText w:val="%1."/>
      <w:lvlJc w:val="left"/>
      <w:pPr>
        <w:ind w:left="683" w:hanging="425"/>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60" w15:restartNumberingAfterBreak="0">
    <w:nsid w:val="45807298"/>
    <w:multiLevelType w:val="hybridMultilevel"/>
    <w:tmpl w:val="27265C7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46197DD1"/>
    <w:multiLevelType w:val="hybridMultilevel"/>
    <w:tmpl w:val="5770BADA"/>
    <w:styleLink w:val="WWNum181111"/>
    <w:lvl w:ilvl="0" w:tplc="F0CC6B78">
      <w:start w:val="9"/>
      <w:numFmt w:val="upperRoman"/>
      <w:lvlText w:val="%1."/>
      <w:lvlJc w:val="left"/>
      <w:pPr>
        <w:ind w:left="258" w:hanging="389"/>
      </w:pPr>
      <w:rPr>
        <w:rFonts w:ascii="Times New Roman" w:eastAsia="Times New Roman" w:hAnsi="Times New Roman" w:cs="Times New Roman" w:hint="default"/>
        <w:b/>
        <w:bCs/>
        <w:spacing w:val="-1"/>
        <w:w w:val="100"/>
        <w:sz w:val="22"/>
        <w:szCs w:val="22"/>
        <w:lang w:val="pl-PL" w:eastAsia="en-US" w:bidi="ar-SA"/>
      </w:rPr>
    </w:lvl>
    <w:lvl w:ilvl="1" w:tplc="08B0ACF8">
      <w:start w:val="1"/>
      <w:numFmt w:val="decimal"/>
      <w:lvlText w:val="%2."/>
      <w:lvlJc w:val="left"/>
      <w:pPr>
        <w:ind w:left="542" w:hanging="284"/>
      </w:pPr>
      <w:rPr>
        <w:rFonts w:ascii="Times New Roman" w:eastAsia="Times New Roman" w:hAnsi="Times New Roman" w:cs="Times New Roman"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62" w15:restartNumberingAfterBreak="0">
    <w:nsid w:val="462F4415"/>
    <w:multiLevelType w:val="hybridMultilevel"/>
    <w:tmpl w:val="5A34E870"/>
    <w:styleLink w:val="WWNum1613"/>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46D50B52"/>
    <w:multiLevelType w:val="hybridMultilevel"/>
    <w:tmpl w:val="F8D22084"/>
    <w:styleLink w:val="Styl11211"/>
    <w:lvl w:ilvl="0" w:tplc="4386D2B8">
      <w:start w:val="1"/>
      <w:numFmt w:val="lowerLetter"/>
      <w:lvlText w:val="%1)"/>
      <w:lvlJc w:val="left"/>
    </w:lvl>
    <w:lvl w:ilvl="1" w:tplc="5F281894">
      <w:start w:val="1"/>
      <w:numFmt w:val="lowerLetter"/>
      <w:lvlText w:val="%2."/>
      <w:lvlJc w:val="left"/>
    </w:lvl>
    <w:lvl w:ilvl="2" w:tplc="667C172A">
      <w:start w:val="1"/>
      <w:numFmt w:val="lowerRoman"/>
      <w:lvlText w:val="%3."/>
      <w:lvlJc w:val="right"/>
    </w:lvl>
    <w:lvl w:ilvl="3" w:tplc="0B46BAB6">
      <w:start w:val="1"/>
      <w:numFmt w:val="decimal"/>
      <w:lvlText w:val="%4."/>
      <w:lvlJc w:val="left"/>
    </w:lvl>
    <w:lvl w:ilvl="4" w:tplc="573E703E">
      <w:start w:val="1"/>
      <w:numFmt w:val="lowerLetter"/>
      <w:lvlText w:val="%5."/>
      <w:lvlJc w:val="left"/>
    </w:lvl>
    <w:lvl w:ilvl="5" w:tplc="66CAE0DE">
      <w:start w:val="1"/>
      <w:numFmt w:val="lowerRoman"/>
      <w:lvlText w:val="%6."/>
      <w:lvlJc w:val="right"/>
    </w:lvl>
    <w:lvl w:ilvl="6" w:tplc="235E276E">
      <w:start w:val="1"/>
      <w:numFmt w:val="decimal"/>
      <w:lvlText w:val="%7."/>
      <w:lvlJc w:val="left"/>
    </w:lvl>
    <w:lvl w:ilvl="7" w:tplc="2D6CCF44">
      <w:start w:val="1"/>
      <w:numFmt w:val="lowerLetter"/>
      <w:lvlText w:val="%8."/>
      <w:lvlJc w:val="left"/>
    </w:lvl>
    <w:lvl w:ilvl="8" w:tplc="2186741E">
      <w:start w:val="1"/>
      <w:numFmt w:val="lowerRoman"/>
      <w:lvlText w:val="%9."/>
      <w:lvlJc w:val="right"/>
    </w:lvl>
  </w:abstractNum>
  <w:abstractNum w:abstractNumId="64" w15:restartNumberingAfterBreak="0">
    <w:nsid w:val="47FD7E55"/>
    <w:multiLevelType w:val="hybridMultilevel"/>
    <w:tmpl w:val="B1409B5A"/>
    <w:styleLink w:val="Styl11111"/>
    <w:lvl w:ilvl="0" w:tplc="773CAF0E">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65" w15:restartNumberingAfterBreak="0">
    <w:nsid w:val="49EF1FF5"/>
    <w:multiLevelType w:val="hybridMultilevel"/>
    <w:tmpl w:val="CF8A79EC"/>
    <w:styleLink w:val="WWNum381211"/>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BB5141D"/>
    <w:multiLevelType w:val="hybridMultilevel"/>
    <w:tmpl w:val="A950E3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C03616E"/>
    <w:multiLevelType w:val="multilevel"/>
    <w:tmpl w:val="BBC4D9B6"/>
    <w:styleLink w:val="WWNum16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09" w:hanging="425"/>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68" w15:restartNumberingAfterBreak="0">
    <w:nsid w:val="4C772748"/>
    <w:multiLevelType w:val="hybridMultilevel"/>
    <w:tmpl w:val="B2922DFC"/>
    <w:styleLink w:val="WWNum24121"/>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69" w15:restartNumberingAfterBreak="0">
    <w:nsid w:val="50A21A08"/>
    <w:multiLevelType w:val="multilevel"/>
    <w:tmpl w:val="3CC6F914"/>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0" w15:restartNumberingAfterBreak="0">
    <w:nsid w:val="558220F7"/>
    <w:multiLevelType w:val="hybridMultilevel"/>
    <w:tmpl w:val="5BAE9F6E"/>
    <w:styleLink w:val="WWNum1813"/>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71" w15:restartNumberingAfterBreak="0">
    <w:nsid w:val="5A442B67"/>
    <w:multiLevelType w:val="hybridMultilevel"/>
    <w:tmpl w:val="7812EDAA"/>
    <w:styleLink w:val="WWNum181211"/>
    <w:lvl w:ilvl="0" w:tplc="F7A87ACE">
      <w:start w:val="1"/>
      <w:numFmt w:val="decimal"/>
      <w:lvlText w:val="%1."/>
      <w:lvlJc w:val="left"/>
    </w:lvl>
    <w:lvl w:ilvl="1" w:tplc="C518E530">
      <w:start w:val="1"/>
      <w:numFmt w:val="lowerLetter"/>
      <w:lvlText w:val="%2."/>
      <w:lvlJc w:val="left"/>
    </w:lvl>
    <w:lvl w:ilvl="2" w:tplc="0540DDBC">
      <w:start w:val="1"/>
      <w:numFmt w:val="lowerRoman"/>
      <w:lvlText w:val="%3."/>
      <w:lvlJc w:val="right"/>
    </w:lvl>
    <w:lvl w:ilvl="3" w:tplc="086A155A">
      <w:start w:val="1"/>
      <w:numFmt w:val="decimal"/>
      <w:lvlText w:val="%4."/>
      <w:lvlJc w:val="left"/>
    </w:lvl>
    <w:lvl w:ilvl="4" w:tplc="99B09FE0">
      <w:start w:val="1"/>
      <w:numFmt w:val="lowerLetter"/>
      <w:lvlText w:val="%5."/>
      <w:lvlJc w:val="left"/>
    </w:lvl>
    <w:lvl w:ilvl="5" w:tplc="CC18679E">
      <w:start w:val="1"/>
      <w:numFmt w:val="lowerRoman"/>
      <w:lvlText w:val="%6."/>
      <w:lvlJc w:val="right"/>
    </w:lvl>
    <w:lvl w:ilvl="6" w:tplc="785E3A4E">
      <w:start w:val="1"/>
      <w:numFmt w:val="decimal"/>
      <w:lvlText w:val="%7."/>
      <w:lvlJc w:val="left"/>
    </w:lvl>
    <w:lvl w:ilvl="7" w:tplc="53F6848A">
      <w:start w:val="1"/>
      <w:numFmt w:val="lowerLetter"/>
      <w:lvlText w:val="%8."/>
      <w:lvlJc w:val="left"/>
    </w:lvl>
    <w:lvl w:ilvl="8" w:tplc="14926258">
      <w:start w:val="1"/>
      <w:numFmt w:val="lowerRoman"/>
      <w:lvlText w:val="%9."/>
      <w:lvlJc w:val="right"/>
    </w:lvl>
  </w:abstractNum>
  <w:abstractNum w:abstractNumId="72" w15:restartNumberingAfterBreak="0">
    <w:nsid w:val="5B686B26"/>
    <w:multiLevelType w:val="hybridMultilevel"/>
    <w:tmpl w:val="427C068E"/>
    <w:lvl w:ilvl="0" w:tplc="BEBCC0BC">
      <w:start w:val="1"/>
      <w:numFmt w:val="decimal"/>
      <w:lvlText w:val="%1."/>
      <w:lvlJc w:val="left"/>
      <w:pPr>
        <w:ind w:left="1364" w:hanging="360"/>
      </w:pPr>
      <w:rPr>
        <w:b w:val="0"/>
        <w:bCs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73" w15:restartNumberingAfterBreak="0">
    <w:nsid w:val="5BC425A4"/>
    <w:multiLevelType w:val="hybridMultilevel"/>
    <w:tmpl w:val="A1908C88"/>
    <w:styleLink w:val="WWNum184"/>
    <w:lvl w:ilvl="0" w:tplc="C934607A">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74" w15:restartNumberingAfterBreak="0">
    <w:nsid w:val="5C6F504A"/>
    <w:multiLevelType w:val="multilevel"/>
    <w:tmpl w:val="F5C8ACD2"/>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75" w15:restartNumberingAfterBreak="0">
    <w:nsid w:val="5D281693"/>
    <w:multiLevelType w:val="multilevel"/>
    <w:tmpl w:val="9EC22298"/>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6" w15:restartNumberingAfterBreak="0">
    <w:nsid w:val="5ED96356"/>
    <w:multiLevelType w:val="multilevel"/>
    <w:tmpl w:val="A82E8290"/>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2"/>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77" w15:restartNumberingAfterBreak="0">
    <w:nsid w:val="5EF52A95"/>
    <w:multiLevelType w:val="hybridMultilevel"/>
    <w:tmpl w:val="A308EF4A"/>
    <w:styleLink w:val="Styl212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8" w15:restartNumberingAfterBreak="0">
    <w:nsid w:val="60131467"/>
    <w:multiLevelType w:val="hybridMultilevel"/>
    <w:tmpl w:val="D4A2E3C6"/>
    <w:lvl w:ilvl="0" w:tplc="04150011">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79" w15:restartNumberingAfterBreak="0">
    <w:nsid w:val="621F06A1"/>
    <w:multiLevelType w:val="multilevel"/>
    <w:tmpl w:val="749AB34C"/>
    <w:styleLink w:val="WWNum191111"/>
    <w:lvl w:ilvl="0">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83" w:hanging="499"/>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80"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81" w15:restartNumberingAfterBreak="0">
    <w:nsid w:val="64165EDD"/>
    <w:multiLevelType w:val="hybridMultilevel"/>
    <w:tmpl w:val="64EAC346"/>
    <w:lvl w:ilvl="0" w:tplc="04150019">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4EF6A2E"/>
    <w:multiLevelType w:val="hybridMultilevel"/>
    <w:tmpl w:val="36F84968"/>
    <w:lvl w:ilvl="0" w:tplc="0415000F">
      <w:start w:val="1"/>
      <w:numFmt w:val="decimal"/>
      <w:lvlText w:val="%1."/>
      <w:lvlJc w:val="left"/>
      <w:pPr>
        <w:ind w:left="360" w:hanging="360"/>
      </w:pPr>
    </w:lvl>
    <w:lvl w:ilvl="1" w:tplc="04150011">
      <w:start w:val="1"/>
      <w:numFmt w:val="decimal"/>
      <w:lvlText w:val="%2)"/>
      <w:lvlJc w:val="left"/>
      <w:pPr>
        <w:ind w:left="1080" w:hanging="360"/>
      </w:pPr>
      <w:rPr>
        <w:b w:val="0"/>
        <w:bCs/>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689B56F5"/>
    <w:multiLevelType w:val="hybridMultilevel"/>
    <w:tmpl w:val="670254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69593D40"/>
    <w:multiLevelType w:val="hybridMultilevel"/>
    <w:tmpl w:val="F4425378"/>
    <w:styleLink w:val="WWNum18"/>
    <w:lvl w:ilvl="0" w:tplc="650C114C">
      <w:start w:val="1"/>
      <w:numFmt w:val="decimal"/>
      <w:lvlText w:val="%1."/>
      <w:lvlJc w:val="left"/>
    </w:lvl>
    <w:lvl w:ilvl="1" w:tplc="D0EA5034">
      <w:start w:val="1"/>
      <w:numFmt w:val="lowerLetter"/>
      <w:lvlText w:val="%2."/>
      <w:lvlJc w:val="left"/>
    </w:lvl>
    <w:lvl w:ilvl="2" w:tplc="5CDA8ECE">
      <w:start w:val="1"/>
      <w:numFmt w:val="lowerRoman"/>
      <w:lvlText w:val="%3."/>
      <w:lvlJc w:val="right"/>
    </w:lvl>
    <w:lvl w:ilvl="3" w:tplc="E286D920">
      <w:start w:val="1"/>
      <w:numFmt w:val="decimal"/>
      <w:lvlText w:val="%4."/>
      <w:lvlJc w:val="left"/>
    </w:lvl>
    <w:lvl w:ilvl="4" w:tplc="399C5E46">
      <w:start w:val="1"/>
      <w:numFmt w:val="lowerLetter"/>
      <w:lvlText w:val="%5."/>
      <w:lvlJc w:val="left"/>
    </w:lvl>
    <w:lvl w:ilvl="5" w:tplc="14EE2DC0">
      <w:start w:val="1"/>
      <w:numFmt w:val="lowerRoman"/>
      <w:lvlText w:val="%6."/>
      <w:lvlJc w:val="right"/>
    </w:lvl>
    <w:lvl w:ilvl="6" w:tplc="6B006908">
      <w:start w:val="1"/>
      <w:numFmt w:val="decimal"/>
      <w:lvlText w:val="%7."/>
      <w:lvlJc w:val="left"/>
    </w:lvl>
    <w:lvl w:ilvl="7" w:tplc="D348024E">
      <w:start w:val="1"/>
      <w:numFmt w:val="lowerLetter"/>
      <w:lvlText w:val="%8."/>
      <w:lvlJc w:val="left"/>
    </w:lvl>
    <w:lvl w:ilvl="8" w:tplc="B69E7D5A">
      <w:start w:val="1"/>
      <w:numFmt w:val="lowerRoman"/>
      <w:lvlText w:val="%9."/>
      <w:lvlJc w:val="right"/>
    </w:lvl>
  </w:abstractNum>
  <w:abstractNum w:abstractNumId="85" w15:restartNumberingAfterBreak="0">
    <w:nsid w:val="699D6972"/>
    <w:multiLevelType w:val="hybridMultilevel"/>
    <w:tmpl w:val="71507664"/>
    <w:lvl w:ilvl="0" w:tplc="5E58B0A2">
      <w:start w:val="1"/>
      <w:numFmt w:val="decimal"/>
      <w:lvlText w:val="%1."/>
      <w:lvlJc w:val="left"/>
      <w:pPr>
        <w:ind w:left="36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F9D1BCC"/>
    <w:multiLevelType w:val="hybridMultilevel"/>
    <w:tmpl w:val="1CD0D138"/>
    <w:styleLink w:val="WWNum38131"/>
    <w:lvl w:ilvl="0" w:tplc="E1AE550E">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87" w15:restartNumberingAfterBreak="0">
    <w:nsid w:val="70931916"/>
    <w:multiLevelType w:val="hybridMultilevel"/>
    <w:tmpl w:val="C3D67C62"/>
    <w:styleLink w:val="Styl121"/>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8" w15:restartNumberingAfterBreak="0">
    <w:nsid w:val="72C70ADF"/>
    <w:multiLevelType w:val="multilevel"/>
    <w:tmpl w:val="A81494D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89" w15:restartNumberingAfterBreak="0">
    <w:nsid w:val="77E15311"/>
    <w:multiLevelType w:val="hybridMultilevel"/>
    <w:tmpl w:val="AE966594"/>
    <w:lvl w:ilvl="0" w:tplc="0415000F">
      <w:start w:val="1"/>
      <w:numFmt w:val="decimal"/>
      <w:lvlText w:val="%1."/>
      <w:lvlJc w:val="left"/>
      <w:pPr>
        <w:ind w:left="360" w:hanging="360"/>
      </w:pPr>
    </w:lvl>
    <w:lvl w:ilvl="1" w:tplc="04150011">
      <w:start w:val="1"/>
      <w:numFmt w:val="decimal"/>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0" w15:restartNumberingAfterBreak="0">
    <w:nsid w:val="7A572966"/>
    <w:multiLevelType w:val="hybridMultilevel"/>
    <w:tmpl w:val="19647A78"/>
    <w:styleLink w:val="Styl2111"/>
    <w:lvl w:ilvl="0" w:tplc="BEA09E8A">
      <w:start w:val="1"/>
      <w:numFmt w:val="decimal"/>
      <w:lvlText w:val="%1)"/>
      <w:lvlJc w:val="left"/>
      <w:pPr>
        <w:ind w:left="720" w:hanging="360"/>
      </w:pPr>
      <w:rPr>
        <w:rFonts w:hint="default"/>
        <w:b w:val="0"/>
        <w:bCs/>
        <w:color w:val="auto"/>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91" w15:restartNumberingAfterBreak="0">
    <w:nsid w:val="7ADB7854"/>
    <w:multiLevelType w:val="hybridMultilevel"/>
    <w:tmpl w:val="8B026D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7D6F4D3E"/>
    <w:multiLevelType w:val="multilevel"/>
    <w:tmpl w:val="17BCC894"/>
    <w:styleLink w:val="WWNum25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93" w15:restartNumberingAfterBreak="0">
    <w:nsid w:val="7DD36CB9"/>
    <w:multiLevelType w:val="multilevel"/>
    <w:tmpl w:val="97AABEF0"/>
    <w:styleLink w:val="Styl21111"/>
    <w:lvl w:ilvl="0">
      <w:start w:val="1"/>
      <w:numFmt w:val="upperRoman"/>
      <w:lvlText w:val="%1."/>
      <w:lvlJc w:val="left"/>
      <w:pPr>
        <w:ind w:left="542" w:hanging="284"/>
      </w:pPr>
      <w:rPr>
        <w:rFonts w:ascii="Times New Roman" w:eastAsia="Times New Roman" w:hAnsi="Times New Roman" w:cs="Times New Roman"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94" w15:restartNumberingAfterBreak="0">
    <w:nsid w:val="7F0B1B67"/>
    <w:multiLevelType w:val="hybridMultilevel"/>
    <w:tmpl w:val="A126BC4E"/>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6"/>
  </w:num>
  <w:num w:numId="2">
    <w:abstractNumId w:val="51"/>
    <w:lvlOverride w:ilvl="0">
      <w:lvl w:ilvl="0" w:tplc="D91493D0">
        <w:start w:val="1"/>
        <w:numFmt w:val="decimal"/>
        <w:lvlText w:val="%1."/>
        <w:lvlJc w:val="left"/>
        <w:pPr>
          <w:ind w:left="542" w:hanging="284"/>
        </w:pPr>
        <w:rPr>
          <w:rFonts w:asciiTheme="minorHAnsi" w:eastAsia="Times New Roman" w:hAnsiTheme="minorHAnsi" w:cs="Times New Roman" w:hint="default"/>
          <w:w w:val="100"/>
          <w:sz w:val="22"/>
          <w:szCs w:val="22"/>
          <w:lang w:val="pl-PL" w:eastAsia="en-US" w:bidi="ar-SA"/>
        </w:rPr>
      </w:lvl>
    </w:lvlOverride>
  </w:num>
  <w:num w:numId="3">
    <w:abstractNumId w:val="59"/>
    <w:lvlOverride w:ilvl="0">
      <w:lvl w:ilvl="0">
        <w:start w:val="1"/>
        <w:numFmt w:val="decimal"/>
        <w:lvlText w:val="%1."/>
        <w:lvlJc w:val="left"/>
        <w:pPr>
          <w:ind w:left="5852" w:hanging="425"/>
        </w:pPr>
        <w:rPr>
          <w:rFonts w:asciiTheme="minorHAnsi" w:eastAsia="Times New Roman" w:hAnsiTheme="minorHAnsi" w:cstheme="minorHAnsi" w:hint="default"/>
          <w:w w:val="100"/>
          <w:sz w:val="22"/>
          <w:szCs w:val="22"/>
          <w:lang w:val="pl-PL" w:eastAsia="en-US" w:bidi="ar-SA"/>
        </w:rPr>
      </w:lvl>
    </w:lvlOverride>
  </w:num>
  <w:num w:numId="4">
    <w:abstractNumId w:val="67"/>
    <w:lvlOverride w:ilvl="0">
      <w:lvl w:ilvl="0">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Override>
  </w:num>
  <w:num w:numId="5">
    <w:abstractNumId w:val="86"/>
    <w:lvlOverride w:ilvl="0">
      <w:lvl w:ilvl="0" w:tplc="E1AE550E">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Override>
  </w:num>
  <w:num w:numId="6">
    <w:abstractNumId w:val="92"/>
    <w:lvlOverride w:ilvl="0">
      <w:lvl w:ilvl="0">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1050" w:hanging="432"/>
        </w:pPr>
        <w:rPr>
          <w:rFonts w:asciiTheme="minorHAnsi" w:eastAsia="Times New Roman" w:hAnsiTheme="minorHAnsi" w:cstheme="minorHAnsi" w:hint="default"/>
          <w:w w:val="100"/>
          <w:sz w:val="22"/>
          <w:szCs w:val="22"/>
          <w:lang w:val="pl-PL" w:eastAsia="en-US" w:bidi="ar-SA"/>
        </w:rPr>
      </w:lvl>
    </w:lvlOverride>
  </w:num>
  <w:num w:numId="7">
    <w:abstractNumId w:val="33"/>
    <w:lvlOverride w:ilvl="0">
      <w:lvl w:ilvl="0">
        <w:start w:val="1"/>
        <w:numFmt w:val="decimal"/>
        <w:lvlText w:val="%1."/>
        <w:lvlJc w:val="left"/>
        <w:pPr>
          <w:ind w:left="927" w:hanging="360"/>
        </w:pPr>
        <w:rPr>
          <w:rFonts w:asciiTheme="minorHAnsi" w:eastAsia="Times New Roman" w:hAnsiTheme="minorHAnsi" w:cstheme="minorHAnsi" w:hint="default"/>
          <w:b w:val="0"/>
          <w:bCs/>
          <w:w w:val="100"/>
          <w:sz w:val="22"/>
          <w:szCs w:val="22"/>
          <w:lang w:val="pl-PL" w:eastAsia="en-US" w:bidi="ar-SA"/>
        </w:rPr>
      </w:lvl>
    </w:lvlOverride>
    <w:lvlOverride w:ilvl="1">
      <w:lvl w:ilvl="1">
        <w:start w:val="1"/>
        <w:numFmt w:val="decimal"/>
        <w:lvlText w:val="%1.%2."/>
        <w:lvlJc w:val="left"/>
        <w:pPr>
          <w:ind w:left="1050" w:hanging="432"/>
        </w:pPr>
        <w:rPr>
          <w:rFonts w:asciiTheme="minorHAnsi" w:eastAsia="Times New Roman" w:hAnsiTheme="minorHAnsi" w:cstheme="minorHAnsi" w:hint="default"/>
          <w:w w:val="100"/>
          <w:sz w:val="22"/>
          <w:szCs w:val="22"/>
          <w:lang w:val="pl-PL" w:eastAsia="en-US" w:bidi="ar-SA"/>
        </w:rPr>
      </w:lvl>
    </w:lvlOverride>
  </w:num>
  <w:num w:numId="8">
    <w:abstractNumId w:val="73"/>
    <w:lvlOverride w:ilvl="0">
      <w:lvl w:ilvl="0" w:tplc="C934607A">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Override>
  </w:num>
  <w:num w:numId="9">
    <w:abstractNumId w:val="29"/>
    <w:lvlOverride w:ilvl="0">
      <w:lvl w:ilvl="0" w:tplc="F0CC8524">
        <w:start w:val="1"/>
        <w:numFmt w:val="decimal"/>
        <w:lvlText w:val="%1."/>
        <w:lvlJc w:val="left"/>
        <w:pPr>
          <w:ind w:left="542" w:hanging="360"/>
        </w:pPr>
        <w:rPr>
          <w:rFonts w:asciiTheme="minorHAnsi" w:eastAsia="Times New Roman" w:hAnsiTheme="minorHAnsi" w:cstheme="minorHAnsi" w:hint="default"/>
          <w:w w:val="100"/>
          <w:sz w:val="22"/>
          <w:szCs w:val="22"/>
          <w:lang w:val="pl-PL" w:eastAsia="en-US" w:bidi="ar-SA"/>
        </w:rPr>
      </w:lvl>
    </w:lvlOverride>
  </w:num>
  <w:num w:numId="10">
    <w:abstractNumId w:val="79"/>
    <w:lvlOverride w:ilvl="0">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1183" w:hanging="499"/>
        </w:pPr>
        <w:rPr>
          <w:rFonts w:asciiTheme="minorHAnsi" w:eastAsia="Times New Roman" w:hAnsiTheme="minorHAnsi" w:cstheme="minorHAnsi" w:hint="default"/>
          <w:w w:val="100"/>
          <w:sz w:val="22"/>
          <w:szCs w:val="22"/>
          <w:lang w:val="pl-PL" w:eastAsia="en-US" w:bidi="ar-SA"/>
        </w:rPr>
      </w:lvl>
    </w:lvlOverride>
  </w:num>
  <w:num w:numId="11">
    <w:abstractNumId w:val="37"/>
    <w:lvlOverride w:ilvl="0">
      <w:lvl w:ilvl="0" w:tplc="24703286">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Override>
  </w:num>
  <w:num w:numId="12">
    <w:abstractNumId w:val="27"/>
    <w:lvlOverride w:ilvl="0">
      <w:lvl w:ilvl="0" w:tplc="353A64D0">
        <w:start w:val="21"/>
        <w:numFmt w:val="decimal"/>
        <w:lvlText w:val="%1."/>
        <w:lvlJc w:val="left"/>
        <w:pPr>
          <w:ind w:left="708" w:hanging="450"/>
        </w:pPr>
        <w:rPr>
          <w:rFonts w:asciiTheme="minorHAnsi" w:eastAsia="Times New Roman" w:hAnsiTheme="minorHAnsi" w:cstheme="minorHAnsi" w:hint="default"/>
          <w:w w:val="100"/>
          <w:sz w:val="22"/>
          <w:szCs w:val="22"/>
          <w:lang w:val="pl-PL" w:eastAsia="en-US" w:bidi="ar-SA"/>
        </w:rPr>
      </w:lvl>
    </w:lvlOverride>
  </w:num>
  <w:num w:numId="13">
    <w:abstractNumId w:val="15"/>
    <w:lvlOverride w:ilvl="0">
      <w:lvl w:ilvl="0">
        <w:start w:val="1"/>
        <w:numFmt w:val="decimal"/>
        <w:lvlText w:val="%1."/>
        <w:lvlJc w:val="left"/>
        <w:pPr>
          <w:ind w:left="542" w:hanging="360"/>
          <w:jc w:val="right"/>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978" w:hanging="360"/>
        </w:pPr>
        <w:rPr>
          <w:rFonts w:asciiTheme="minorHAnsi" w:eastAsia="Times New Roman" w:hAnsiTheme="minorHAnsi" w:cstheme="minorHAnsi" w:hint="default"/>
          <w:w w:val="100"/>
          <w:sz w:val="22"/>
          <w:szCs w:val="22"/>
          <w:lang w:val="pl-PL" w:eastAsia="en-US" w:bidi="ar-SA"/>
        </w:rPr>
      </w:lvl>
    </w:lvlOverride>
  </w:num>
  <w:num w:numId="14">
    <w:abstractNumId w:val="11"/>
    <w:lvlOverride w:ilvl="0">
      <w:lvl w:ilvl="0" w:tplc="62D03EFC">
        <w:start w:val="1"/>
        <w:numFmt w:val="decimal"/>
        <w:lvlText w:val="%1."/>
        <w:lvlJc w:val="left"/>
        <w:pPr>
          <w:ind w:left="542" w:hanging="284"/>
        </w:pPr>
        <w:rPr>
          <w:rFonts w:asciiTheme="minorHAnsi" w:eastAsia="Times New Roman" w:hAnsiTheme="minorHAnsi" w:cstheme="minorHAnsi" w:hint="default"/>
          <w:w w:val="100"/>
          <w:sz w:val="22"/>
          <w:szCs w:val="22"/>
          <w:lang w:val="pl-PL" w:eastAsia="en-US" w:bidi="ar-SA"/>
        </w:rPr>
      </w:lvl>
    </w:lvlOverride>
  </w:num>
  <w:num w:numId="15">
    <w:abstractNumId w:val="61"/>
    <w:lvlOverride w:ilvl="0">
      <w:lvl w:ilvl="0" w:tplc="F0CC6B78">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Override>
    <w:lvlOverride w:ilvl="1">
      <w:lvl w:ilvl="1" w:tplc="08B0ACF8">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Override>
  </w:num>
  <w:num w:numId="16">
    <w:abstractNumId w:val="64"/>
  </w:num>
  <w:num w:numId="17">
    <w:abstractNumId w:val="93"/>
    <w:lvlOverride w:ilvl="0">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Override>
  </w:num>
  <w:num w:numId="18">
    <w:abstractNumId w:val="17"/>
    <w:lvlOverride w:ilvl="0">
      <w:lvl w:ilvl="0" w:tplc="D26E42B2">
        <w:start w:val="1"/>
        <w:numFmt w:val="decimal"/>
        <w:lvlText w:val="%1."/>
        <w:lvlJc w:val="left"/>
        <w:pPr>
          <w:ind w:left="720" w:hanging="360"/>
        </w:pPr>
        <w:rPr>
          <w:b w:val="0"/>
          <w:bCs w:val="0"/>
          <w:sz w:val="22"/>
          <w:szCs w:val="22"/>
        </w:rPr>
      </w:lvl>
    </w:lvlOverride>
  </w:num>
  <w:num w:numId="19">
    <w:abstractNumId w:val="57"/>
  </w:num>
  <w:num w:numId="20">
    <w:abstractNumId w:val="65"/>
  </w:num>
  <w:num w:numId="21">
    <w:abstractNumId w:val="14"/>
  </w:num>
  <w:num w:numId="22">
    <w:abstractNumId w:val="8"/>
  </w:num>
  <w:num w:numId="23">
    <w:abstractNumId w:val="71"/>
  </w:num>
  <w:num w:numId="24">
    <w:abstractNumId w:val="63"/>
  </w:num>
  <w:num w:numId="25">
    <w:abstractNumId w:val="55"/>
  </w:num>
  <w:num w:numId="26">
    <w:abstractNumId w:val="34"/>
  </w:num>
  <w:num w:numId="27">
    <w:abstractNumId w:val="22"/>
  </w:num>
  <w:num w:numId="28">
    <w:abstractNumId w:val="84"/>
  </w:num>
  <w:num w:numId="29">
    <w:abstractNumId w:val="56"/>
  </w:num>
  <w:num w:numId="30">
    <w:abstractNumId w:val="88"/>
  </w:num>
  <w:num w:numId="31">
    <w:abstractNumId w:val="54"/>
  </w:num>
  <w:num w:numId="32">
    <w:abstractNumId w:val="1"/>
  </w:num>
  <w:num w:numId="33">
    <w:abstractNumId w:val="69"/>
  </w:num>
  <w:num w:numId="34">
    <w:abstractNumId w:val="75"/>
  </w:num>
  <w:num w:numId="35">
    <w:abstractNumId w:val="74"/>
  </w:num>
  <w:num w:numId="36">
    <w:abstractNumId w:val="43"/>
  </w:num>
  <w:num w:numId="37">
    <w:abstractNumId w:val="20"/>
  </w:num>
  <w:num w:numId="38">
    <w:abstractNumId w:val="44"/>
  </w:num>
  <w:num w:numId="39">
    <w:abstractNumId w:val="58"/>
  </w:num>
  <w:num w:numId="40">
    <w:abstractNumId w:val="62"/>
  </w:num>
  <w:num w:numId="41">
    <w:abstractNumId w:val="45"/>
  </w:num>
  <w:num w:numId="42">
    <w:abstractNumId w:val="53"/>
  </w:num>
  <w:num w:numId="43">
    <w:abstractNumId w:val="35"/>
  </w:num>
  <w:num w:numId="44">
    <w:abstractNumId w:val="70"/>
  </w:num>
  <w:num w:numId="45">
    <w:abstractNumId w:val="87"/>
  </w:num>
  <w:num w:numId="46">
    <w:abstractNumId w:val="68"/>
  </w:num>
  <w:num w:numId="47">
    <w:abstractNumId w:val="28"/>
  </w:num>
  <w:num w:numId="48">
    <w:abstractNumId w:val="12"/>
  </w:num>
  <w:num w:numId="49">
    <w:abstractNumId w:val="49"/>
  </w:num>
  <w:num w:numId="50">
    <w:abstractNumId w:val="77"/>
  </w:num>
  <w:num w:numId="51">
    <w:abstractNumId w:val="52"/>
  </w:num>
  <w:num w:numId="52">
    <w:abstractNumId w:val="0"/>
  </w:num>
  <w:num w:numId="53">
    <w:abstractNumId w:val="38"/>
  </w:num>
  <w:num w:numId="54">
    <w:abstractNumId w:val="24"/>
  </w:num>
  <w:num w:numId="55">
    <w:abstractNumId w:val="90"/>
  </w:num>
  <w:num w:numId="56">
    <w:abstractNumId w:val="11"/>
  </w:num>
  <w:num w:numId="57">
    <w:abstractNumId w:val="15"/>
  </w:num>
  <w:num w:numId="58">
    <w:abstractNumId w:val="27"/>
  </w:num>
  <w:num w:numId="59">
    <w:abstractNumId w:val="33"/>
  </w:num>
  <w:num w:numId="60">
    <w:abstractNumId w:val="37"/>
  </w:num>
  <w:num w:numId="61">
    <w:abstractNumId w:val="61"/>
  </w:num>
  <w:num w:numId="62">
    <w:abstractNumId w:val="67"/>
  </w:num>
  <w:num w:numId="63">
    <w:abstractNumId w:val="79"/>
  </w:num>
  <w:num w:numId="64">
    <w:abstractNumId w:val="86"/>
  </w:num>
  <w:num w:numId="65">
    <w:abstractNumId w:val="92"/>
  </w:num>
  <w:num w:numId="66">
    <w:abstractNumId w:val="93"/>
  </w:num>
  <w:num w:numId="67">
    <w:abstractNumId w:val="80"/>
  </w:num>
  <w:num w:numId="68">
    <w:abstractNumId w:val="23"/>
  </w:num>
  <w:num w:numId="69">
    <w:abstractNumId w:val="17"/>
  </w:num>
  <w:num w:numId="70">
    <w:abstractNumId w:val="29"/>
  </w:num>
  <w:num w:numId="71">
    <w:abstractNumId w:val="59"/>
  </w:num>
  <w:num w:numId="72">
    <w:abstractNumId w:val="73"/>
  </w:num>
  <w:num w:numId="73">
    <w:abstractNumId w:val="50"/>
  </w:num>
  <w:num w:numId="74">
    <w:abstractNumId w:val="21"/>
  </w:num>
  <w:num w:numId="75">
    <w:abstractNumId w:val="40"/>
  </w:num>
  <w:num w:numId="76">
    <w:abstractNumId w:val="47"/>
  </w:num>
  <w:num w:numId="77">
    <w:abstractNumId w:val="76"/>
  </w:num>
  <w:num w:numId="78">
    <w:abstractNumId w:val="16"/>
  </w:num>
  <w:num w:numId="79">
    <w:abstractNumId w:val="25"/>
  </w:num>
  <w:num w:numId="80">
    <w:abstractNumId w:val="78"/>
  </w:num>
  <w:num w:numId="8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1"/>
  </w:num>
  <w:num w:numId="83">
    <w:abstractNumId w:val="39"/>
  </w:num>
  <w:num w:numId="84">
    <w:abstractNumId w:val="32"/>
  </w:num>
  <w:num w:numId="85">
    <w:abstractNumId w:val="89"/>
  </w:num>
  <w:num w:numId="86">
    <w:abstractNumId w:val="60"/>
  </w:num>
  <w:num w:numId="87">
    <w:abstractNumId w:val="85"/>
  </w:num>
  <w:num w:numId="88">
    <w:abstractNumId w:val="26"/>
  </w:num>
  <w:num w:numId="89">
    <w:abstractNumId w:val="94"/>
  </w:num>
  <w:num w:numId="90">
    <w:abstractNumId w:val="19"/>
  </w:num>
  <w:num w:numId="91">
    <w:abstractNumId w:val="30"/>
  </w:num>
  <w:num w:numId="92">
    <w:abstractNumId w:val="13"/>
  </w:num>
  <w:num w:numId="93">
    <w:abstractNumId w:val="82"/>
  </w:num>
  <w:num w:numId="94">
    <w:abstractNumId w:val="42"/>
  </w:num>
  <w:num w:numId="95">
    <w:abstractNumId w:val="83"/>
  </w:num>
  <w:num w:numId="96">
    <w:abstractNumId w:val="48"/>
  </w:num>
  <w:num w:numId="97">
    <w:abstractNumId w:val="18"/>
  </w:num>
  <w:num w:numId="98">
    <w:abstractNumId w:val="31"/>
  </w:num>
  <w:num w:numId="99">
    <w:abstractNumId w:val="66"/>
  </w:num>
  <w:num w:numId="100">
    <w:abstractNumId w:val="9"/>
  </w:num>
  <w:num w:numId="101">
    <w:abstractNumId w:val="41"/>
  </w:num>
  <w:num w:numId="102">
    <w:abstractNumId w:val="81"/>
  </w:num>
  <w:num w:numId="103">
    <w:abstractNumId w:val="91"/>
  </w:num>
  <w:num w:numId="104">
    <w:abstractNumId w:val="72"/>
  </w:num>
  <w:numIdMacAtCleanup w:val="10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a Wojewoda">
    <w15:presenceInfo w15:providerId="AD" w15:userId="S::maria_wojewoda@cpe.gov.pl::22ca8aca-a31c-470c-90cc-583e713c5c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12697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4817"/>
    <w:rsid w:val="00010850"/>
    <w:rsid w:val="00012DAE"/>
    <w:rsid w:val="0001318B"/>
    <w:rsid w:val="000230BD"/>
    <w:rsid w:val="000257A1"/>
    <w:rsid w:val="0003026E"/>
    <w:rsid w:val="000303B5"/>
    <w:rsid w:val="000349E9"/>
    <w:rsid w:val="00037919"/>
    <w:rsid w:val="000428E0"/>
    <w:rsid w:val="000429D6"/>
    <w:rsid w:val="000431C3"/>
    <w:rsid w:val="00046BC8"/>
    <w:rsid w:val="00047A7F"/>
    <w:rsid w:val="0005572B"/>
    <w:rsid w:val="00056E67"/>
    <w:rsid w:val="000635AD"/>
    <w:rsid w:val="00067F90"/>
    <w:rsid w:val="00072394"/>
    <w:rsid w:val="0007721C"/>
    <w:rsid w:val="00081596"/>
    <w:rsid w:val="000909F2"/>
    <w:rsid w:val="00091475"/>
    <w:rsid w:val="00094915"/>
    <w:rsid w:val="000A3572"/>
    <w:rsid w:val="000A3624"/>
    <w:rsid w:val="000A6997"/>
    <w:rsid w:val="000B00F0"/>
    <w:rsid w:val="000B1404"/>
    <w:rsid w:val="000B4740"/>
    <w:rsid w:val="000B6AD9"/>
    <w:rsid w:val="000B6BE9"/>
    <w:rsid w:val="000C02EE"/>
    <w:rsid w:val="000C1767"/>
    <w:rsid w:val="000E19C1"/>
    <w:rsid w:val="000E2558"/>
    <w:rsid w:val="000E46F9"/>
    <w:rsid w:val="000E4CBA"/>
    <w:rsid w:val="000E5BCD"/>
    <w:rsid w:val="000E6A20"/>
    <w:rsid w:val="000E7082"/>
    <w:rsid w:val="000F14DF"/>
    <w:rsid w:val="000F7406"/>
    <w:rsid w:val="0010003C"/>
    <w:rsid w:val="00100255"/>
    <w:rsid w:val="0010090B"/>
    <w:rsid w:val="00101042"/>
    <w:rsid w:val="0010150A"/>
    <w:rsid w:val="00112B19"/>
    <w:rsid w:val="0012043D"/>
    <w:rsid w:val="0012376E"/>
    <w:rsid w:val="001239C5"/>
    <w:rsid w:val="0012653C"/>
    <w:rsid w:val="001265B0"/>
    <w:rsid w:val="001379F4"/>
    <w:rsid w:val="001414CC"/>
    <w:rsid w:val="0014641D"/>
    <w:rsid w:val="00146FED"/>
    <w:rsid w:val="00151CD5"/>
    <w:rsid w:val="00153816"/>
    <w:rsid w:val="0016530E"/>
    <w:rsid w:val="00166713"/>
    <w:rsid w:val="00174622"/>
    <w:rsid w:val="00176BE1"/>
    <w:rsid w:val="00177974"/>
    <w:rsid w:val="00182708"/>
    <w:rsid w:val="001832DE"/>
    <w:rsid w:val="00186696"/>
    <w:rsid w:val="001901F0"/>
    <w:rsid w:val="00190CFA"/>
    <w:rsid w:val="00191E79"/>
    <w:rsid w:val="00196A22"/>
    <w:rsid w:val="001978C9"/>
    <w:rsid w:val="001A4103"/>
    <w:rsid w:val="001A66F8"/>
    <w:rsid w:val="001B7CD3"/>
    <w:rsid w:val="001C265D"/>
    <w:rsid w:val="001C3B4E"/>
    <w:rsid w:val="001D0C45"/>
    <w:rsid w:val="001E5461"/>
    <w:rsid w:val="001E5484"/>
    <w:rsid w:val="001E7FC4"/>
    <w:rsid w:val="00202295"/>
    <w:rsid w:val="002025EF"/>
    <w:rsid w:val="002040F0"/>
    <w:rsid w:val="00205C2C"/>
    <w:rsid w:val="00215DD4"/>
    <w:rsid w:val="00223EE6"/>
    <w:rsid w:val="0022548A"/>
    <w:rsid w:val="00225DFA"/>
    <w:rsid w:val="00226CE9"/>
    <w:rsid w:val="00236959"/>
    <w:rsid w:val="00236BDA"/>
    <w:rsid w:val="002375F8"/>
    <w:rsid w:val="002405A3"/>
    <w:rsid w:val="0024198D"/>
    <w:rsid w:val="002469AF"/>
    <w:rsid w:val="002513AD"/>
    <w:rsid w:val="002544A5"/>
    <w:rsid w:val="0027368C"/>
    <w:rsid w:val="00274180"/>
    <w:rsid w:val="00274B71"/>
    <w:rsid w:val="00282C6C"/>
    <w:rsid w:val="00286905"/>
    <w:rsid w:val="00287CE8"/>
    <w:rsid w:val="00293A2F"/>
    <w:rsid w:val="002A1200"/>
    <w:rsid w:val="002A12B0"/>
    <w:rsid w:val="002A1B9C"/>
    <w:rsid w:val="002A1CEE"/>
    <w:rsid w:val="002A217A"/>
    <w:rsid w:val="002A42FF"/>
    <w:rsid w:val="002A59E9"/>
    <w:rsid w:val="002A65E8"/>
    <w:rsid w:val="002B5389"/>
    <w:rsid w:val="002C084A"/>
    <w:rsid w:val="002C16E0"/>
    <w:rsid w:val="002D3A86"/>
    <w:rsid w:val="002D448F"/>
    <w:rsid w:val="002E4332"/>
    <w:rsid w:val="002E51B4"/>
    <w:rsid w:val="002E7C15"/>
    <w:rsid w:val="002F280D"/>
    <w:rsid w:val="002F2C33"/>
    <w:rsid w:val="002F3330"/>
    <w:rsid w:val="003003E7"/>
    <w:rsid w:val="00302826"/>
    <w:rsid w:val="0030641A"/>
    <w:rsid w:val="00310821"/>
    <w:rsid w:val="00316109"/>
    <w:rsid w:val="00322082"/>
    <w:rsid w:val="00322C14"/>
    <w:rsid w:val="00333DB0"/>
    <w:rsid w:val="0033628B"/>
    <w:rsid w:val="00337174"/>
    <w:rsid w:val="003421DF"/>
    <w:rsid w:val="00342FF2"/>
    <w:rsid w:val="00352264"/>
    <w:rsid w:val="003544D8"/>
    <w:rsid w:val="00354C19"/>
    <w:rsid w:val="00380DF8"/>
    <w:rsid w:val="00382E02"/>
    <w:rsid w:val="00385412"/>
    <w:rsid w:val="003857F2"/>
    <w:rsid w:val="00385E09"/>
    <w:rsid w:val="00390C69"/>
    <w:rsid w:val="003967D0"/>
    <w:rsid w:val="003A3587"/>
    <w:rsid w:val="003A71E7"/>
    <w:rsid w:val="003B155D"/>
    <w:rsid w:val="003B39E6"/>
    <w:rsid w:val="003B45E8"/>
    <w:rsid w:val="003C22B2"/>
    <w:rsid w:val="003C3FC0"/>
    <w:rsid w:val="003C787D"/>
    <w:rsid w:val="003C7B04"/>
    <w:rsid w:val="003D03CB"/>
    <w:rsid w:val="003D0BEF"/>
    <w:rsid w:val="003D1C49"/>
    <w:rsid w:val="003E02D7"/>
    <w:rsid w:val="003E6225"/>
    <w:rsid w:val="003F12C5"/>
    <w:rsid w:val="003F19E7"/>
    <w:rsid w:val="003F387B"/>
    <w:rsid w:val="003F5685"/>
    <w:rsid w:val="00401851"/>
    <w:rsid w:val="00404567"/>
    <w:rsid w:val="00404DE9"/>
    <w:rsid w:val="00410F8E"/>
    <w:rsid w:val="00412893"/>
    <w:rsid w:val="00415D44"/>
    <w:rsid w:val="004206DF"/>
    <w:rsid w:val="00423CFF"/>
    <w:rsid w:val="00424159"/>
    <w:rsid w:val="004268A4"/>
    <w:rsid w:val="004272FC"/>
    <w:rsid w:val="00427F30"/>
    <w:rsid w:val="0043458A"/>
    <w:rsid w:val="0043648F"/>
    <w:rsid w:val="00444BDC"/>
    <w:rsid w:val="0045145A"/>
    <w:rsid w:val="00456B2E"/>
    <w:rsid w:val="0045795C"/>
    <w:rsid w:val="00460238"/>
    <w:rsid w:val="004623C8"/>
    <w:rsid w:val="00465ECD"/>
    <w:rsid w:val="00470B22"/>
    <w:rsid w:val="00470D8A"/>
    <w:rsid w:val="004820A5"/>
    <w:rsid w:val="0048424C"/>
    <w:rsid w:val="0048634C"/>
    <w:rsid w:val="004876CD"/>
    <w:rsid w:val="00487EFC"/>
    <w:rsid w:val="00491955"/>
    <w:rsid w:val="004932A1"/>
    <w:rsid w:val="0049535A"/>
    <w:rsid w:val="004975C4"/>
    <w:rsid w:val="004A1576"/>
    <w:rsid w:val="004A55AC"/>
    <w:rsid w:val="004B23E8"/>
    <w:rsid w:val="004C2390"/>
    <w:rsid w:val="004D030F"/>
    <w:rsid w:val="004D398B"/>
    <w:rsid w:val="004D4928"/>
    <w:rsid w:val="004D612E"/>
    <w:rsid w:val="004E04D0"/>
    <w:rsid w:val="004E4296"/>
    <w:rsid w:val="004E6632"/>
    <w:rsid w:val="005059C0"/>
    <w:rsid w:val="00506649"/>
    <w:rsid w:val="00510234"/>
    <w:rsid w:val="00517EE2"/>
    <w:rsid w:val="00520AF3"/>
    <w:rsid w:val="005211AB"/>
    <w:rsid w:val="0052558D"/>
    <w:rsid w:val="00525865"/>
    <w:rsid w:val="005305F2"/>
    <w:rsid w:val="00533B4A"/>
    <w:rsid w:val="00534AAC"/>
    <w:rsid w:val="00536684"/>
    <w:rsid w:val="00544A25"/>
    <w:rsid w:val="00546FB8"/>
    <w:rsid w:val="00551241"/>
    <w:rsid w:val="0055687A"/>
    <w:rsid w:val="00560EF8"/>
    <w:rsid w:val="005616D6"/>
    <w:rsid w:val="00567582"/>
    <w:rsid w:val="0057083C"/>
    <w:rsid w:val="00574D42"/>
    <w:rsid w:val="005821A6"/>
    <w:rsid w:val="00583162"/>
    <w:rsid w:val="00584561"/>
    <w:rsid w:val="005901C6"/>
    <w:rsid w:val="00591031"/>
    <w:rsid w:val="005912E6"/>
    <w:rsid w:val="00591A63"/>
    <w:rsid w:val="00597863"/>
    <w:rsid w:val="00597A56"/>
    <w:rsid w:val="005A20CE"/>
    <w:rsid w:val="005A5634"/>
    <w:rsid w:val="005B11D9"/>
    <w:rsid w:val="005B2DCF"/>
    <w:rsid w:val="005B454F"/>
    <w:rsid w:val="005B530A"/>
    <w:rsid w:val="005B585C"/>
    <w:rsid w:val="005C3A40"/>
    <w:rsid w:val="005D62E5"/>
    <w:rsid w:val="005D6910"/>
    <w:rsid w:val="005D6AA9"/>
    <w:rsid w:val="005E0916"/>
    <w:rsid w:val="005E0E16"/>
    <w:rsid w:val="005E4DA8"/>
    <w:rsid w:val="005E5A4A"/>
    <w:rsid w:val="005F16E7"/>
    <w:rsid w:val="005F22EB"/>
    <w:rsid w:val="005F2525"/>
    <w:rsid w:val="005F5980"/>
    <w:rsid w:val="00600D09"/>
    <w:rsid w:val="00601985"/>
    <w:rsid w:val="00602825"/>
    <w:rsid w:val="00613993"/>
    <w:rsid w:val="006141C2"/>
    <w:rsid w:val="0061749D"/>
    <w:rsid w:val="006176BB"/>
    <w:rsid w:val="00623197"/>
    <w:rsid w:val="006239FB"/>
    <w:rsid w:val="00624696"/>
    <w:rsid w:val="006261A2"/>
    <w:rsid w:val="00634005"/>
    <w:rsid w:val="0063458A"/>
    <w:rsid w:val="006362CF"/>
    <w:rsid w:val="006373D7"/>
    <w:rsid w:val="00637741"/>
    <w:rsid w:val="006413CF"/>
    <w:rsid w:val="00642798"/>
    <w:rsid w:val="00643A54"/>
    <w:rsid w:val="00647F93"/>
    <w:rsid w:val="00653244"/>
    <w:rsid w:val="006575F7"/>
    <w:rsid w:val="00661C22"/>
    <w:rsid w:val="00664137"/>
    <w:rsid w:val="00665C7D"/>
    <w:rsid w:val="006660CF"/>
    <w:rsid w:val="00671D96"/>
    <w:rsid w:val="00672C09"/>
    <w:rsid w:val="0067588A"/>
    <w:rsid w:val="00675F13"/>
    <w:rsid w:val="00677B14"/>
    <w:rsid w:val="00680C93"/>
    <w:rsid w:val="00684118"/>
    <w:rsid w:val="00686A60"/>
    <w:rsid w:val="00686C62"/>
    <w:rsid w:val="0069014C"/>
    <w:rsid w:val="006924C2"/>
    <w:rsid w:val="006948FD"/>
    <w:rsid w:val="00695A08"/>
    <w:rsid w:val="006A3BD1"/>
    <w:rsid w:val="006A49AA"/>
    <w:rsid w:val="006B4F5D"/>
    <w:rsid w:val="006B6876"/>
    <w:rsid w:val="006B707C"/>
    <w:rsid w:val="006B73D8"/>
    <w:rsid w:val="006B7E27"/>
    <w:rsid w:val="006C2EF5"/>
    <w:rsid w:val="006C5E38"/>
    <w:rsid w:val="006E2212"/>
    <w:rsid w:val="006E2841"/>
    <w:rsid w:val="006E5358"/>
    <w:rsid w:val="006E5647"/>
    <w:rsid w:val="006E78FA"/>
    <w:rsid w:val="006F1FDB"/>
    <w:rsid w:val="006F22B1"/>
    <w:rsid w:val="00705F0E"/>
    <w:rsid w:val="00710AB7"/>
    <w:rsid w:val="00712788"/>
    <w:rsid w:val="00715748"/>
    <w:rsid w:val="00717135"/>
    <w:rsid w:val="00724AD3"/>
    <w:rsid w:val="0072545E"/>
    <w:rsid w:val="0073015F"/>
    <w:rsid w:val="00736563"/>
    <w:rsid w:val="007378D6"/>
    <w:rsid w:val="00742A8C"/>
    <w:rsid w:val="007602B6"/>
    <w:rsid w:val="00762690"/>
    <w:rsid w:val="0076501B"/>
    <w:rsid w:val="00767EF7"/>
    <w:rsid w:val="00771700"/>
    <w:rsid w:val="00774A9E"/>
    <w:rsid w:val="00774DE1"/>
    <w:rsid w:val="007812CE"/>
    <w:rsid w:val="0078194C"/>
    <w:rsid w:val="00787637"/>
    <w:rsid w:val="00793F0F"/>
    <w:rsid w:val="00796C40"/>
    <w:rsid w:val="007A21B2"/>
    <w:rsid w:val="007A2A5C"/>
    <w:rsid w:val="007A548C"/>
    <w:rsid w:val="007C2269"/>
    <w:rsid w:val="007C2DFE"/>
    <w:rsid w:val="007C31C8"/>
    <w:rsid w:val="007C3278"/>
    <w:rsid w:val="007C4DBD"/>
    <w:rsid w:val="007C5F30"/>
    <w:rsid w:val="007C6647"/>
    <w:rsid w:val="007C714C"/>
    <w:rsid w:val="007C7A62"/>
    <w:rsid w:val="007D181F"/>
    <w:rsid w:val="007D2EF4"/>
    <w:rsid w:val="007D57AE"/>
    <w:rsid w:val="007D5EF3"/>
    <w:rsid w:val="007D6871"/>
    <w:rsid w:val="007D7653"/>
    <w:rsid w:val="007F65D1"/>
    <w:rsid w:val="0080169D"/>
    <w:rsid w:val="00802871"/>
    <w:rsid w:val="00806333"/>
    <w:rsid w:val="00811CF9"/>
    <w:rsid w:val="008121BA"/>
    <w:rsid w:val="00813DCA"/>
    <w:rsid w:val="00815418"/>
    <w:rsid w:val="00816693"/>
    <w:rsid w:val="0081705B"/>
    <w:rsid w:val="00820AD8"/>
    <w:rsid w:val="008229A4"/>
    <w:rsid w:val="008303B7"/>
    <w:rsid w:val="00832BFD"/>
    <w:rsid w:val="0083460C"/>
    <w:rsid w:val="00841472"/>
    <w:rsid w:val="00841C4F"/>
    <w:rsid w:val="00844221"/>
    <w:rsid w:val="00850DDE"/>
    <w:rsid w:val="00852AB3"/>
    <w:rsid w:val="00854C72"/>
    <w:rsid w:val="00856220"/>
    <w:rsid w:val="00856758"/>
    <w:rsid w:val="00856EC0"/>
    <w:rsid w:val="00873120"/>
    <w:rsid w:val="0087659F"/>
    <w:rsid w:val="008773CC"/>
    <w:rsid w:val="008805B2"/>
    <w:rsid w:val="00885178"/>
    <w:rsid w:val="00891308"/>
    <w:rsid w:val="00894B36"/>
    <w:rsid w:val="00897B5B"/>
    <w:rsid w:val="008A601E"/>
    <w:rsid w:val="008B4F61"/>
    <w:rsid w:val="008C7814"/>
    <w:rsid w:val="008C7CF7"/>
    <w:rsid w:val="008E3234"/>
    <w:rsid w:val="008E4701"/>
    <w:rsid w:val="008F1328"/>
    <w:rsid w:val="008F5716"/>
    <w:rsid w:val="008F5A09"/>
    <w:rsid w:val="00901E51"/>
    <w:rsid w:val="00903881"/>
    <w:rsid w:val="0090545E"/>
    <w:rsid w:val="009136EC"/>
    <w:rsid w:val="00917339"/>
    <w:rsid w:val="00917C97"/>
    <w:rsid w:val="00920025"/>
    <w:rsid w:val="009237AB"/>
    <w:rsid w:val="0092533A"/>
    <w:rsid w:val="009262D7"/>
    <w:rsid w:val="0093007D"/>
    <w:rsid w:val="009410A1"/>
    <w:rsid w:val="009423A3"/>
    <w:rsid w:val="0094244E"/>
    <w:rsid w:val="009426E5"/>
    <w:rsid w:val="009462DF"/>
    <w:rsid w:val="00960C54"/>
    <w:rsid w:val="009656D8"/>
    <w:rsid w:val="00965E41"/>
    <w:rsid w:val="00972AD2"/>
    <w:rsid w:val="0097367D"/>
    <w:rsid w:val="00973F23"/>
    <w:rsid w:val="00981178"/>
    <w:rsid w:val="00984180"/>
    <w:rsid w:val="0099121C"/>
    <w:rsid w:val="00991F16"/>
    <w:rsid w:val="009962A5"/>
    <w:rsid w:val="009B075B"/>
    <w:rsid w:val="009B3277"/>
    <w:rsid w:val="009B543C"/>
    <w:rsid w:val="009B5AEC"/>
    <w:rsid w:val="009B5E72"/>
    <w:rsid w:val="009C11D6"/>
    <w:rsid w:val="009C48FC"/>
    <w:rsid w:val="009C5871"/>
    <w:rsid w:val="009C7559"/>
    <w:rsid w:val="009D07CD"/>
    <w:rsid w:val="009D4B98"/>
    <w:rsid w:val="009E0C49"/>
    <w:rsid w:val="009E38B8"/>
    <w:rsid w:val="009E59E8"/>
    <w:rsid w:val="009F121A"/>
    <w:rsid w:val="009F394F"/>
    <w:rsid w:val="00A00FEA"/>
    <w:rsid w:val="00A02D58"/>
    <w:rsid w:val="00A03DF5"/>
    <w:rsid w:val="00A10F16"/>
    <w:rsid w:val="00A11196"/>
    <w:rsid w:val="00A1352C"/>
    <w:rsid w:val="00A13B6D"/>
    <w:rsid w:val="00A16BA8"/>
    <w:rsid w:val="00A22B95"/>
    <w:rsid w:val="00A268E7"/>
    <w:rsid w:val="00A26B36"/>
    <w:rsid w:val="00A32E76"/>
    <w:rsid w:val="00A41010"/>
    <w:rsid w:val="00A413E2"/>
    <w:rsid w:val="00A4252B"/>
    <w:rsid w:val="00A478C8"/>
    <w:rsid w:val="00A5230B"/>
    <w:rsid w:val="00A52C20"/>
    <w:rsid w:val="00A54F34"/>
    <w:rsid w:val="00A5533C"/>
    <w:rsid w:val="00A60210"/>
    <w:rsid w:val="00A622BB"/>
    <w:rsid w:val="00A65546"/>
    <w:rsid w:val="00A73406"/>
    <w:rsid w:val="00A734DB"/>
    <w:rsid w:val="00A73CA7"/>
    <w:rsid w:val="00A746F9"/>
    <w:rsid w:val="00A75B23"/>
    <w:rsid w:val="00A823A1"/>
    <w:rsid w:val="00A850D8"/>
    <w:rsid w:val="00A85BDE"/>
    <w:rsid w:val="00A87887"/>
    <w:rsid w:val="00AA1A88"/>
    <w:rsid w:val="00AA349B"/>
    <w:rsid w:val="00AA4F6E"/>
    <w:rsid w:val="00AB2600"/>
    <w:rsid w:val="00AB26AD"/>
    <w:rsid w:val="00AB366D"/>
    <w:rsid w:val="00AB4B6F"/>
    <w:rsid w:val="00AB53A9"/>
    <w:rsid w:val="00AD0843"/>
    <w:rsid w:val="00AD5534"/>
    <w:rsid w:val="00AD57BF"/>
    <w:rsid w:val="00AD6C4D"/>
    <w:rsid w:val="00AD6DEB"/>
    <w:rsid w:val="00AD740B"/>
    <w:rsid w:val="00AE3B14"/>
    <w:rsid w:val="00AE578C"/>
    <w:rsid w:val="00AF3206"/>
    <w:rsid w:val="00AF595C"/>
    <w:rsid w:val="00B00852"/>
    <w:rsid w:val="00B00D92"/>
    <w:rsid w:val="00B04E0F"/>
    <w:rsid w:val="00B06981"/>
    <w:rsid w:val="00B07237"/>
    <w:rsid w:val="00B11A4E"/>
    <w:rsid w:val="00B12CCB"/>
    <w:rsid w:val="00B15B32"/>
    <w:rsid w:val="00B15C2C"/>
    <w:rsid w:val="00B1784C"/>
    <w:rsid w:val="00B17F4C"/>
    <w:rsid w:val="00B20B8F"/>
    <w:rsid w:val="00B24F83"/>
    <w:rsid w:val="00B26A06"/>
    <w:rsid w:val="00B27052"/>
    <w:rsid w:val="00B34FC3"/>
    <w:rsid w:val="00B35D08"/>
    <w:rsid w:val="00B40EEC"/>
    <w:rsid w:val="00B41934"/>
    <w:rsid w:val="00B54293"/>
    <w:rsid w:val="00B5534B"/>
    <w:rsid w:val="00B61876"/>
    <w:rsid w:val="00B65BAB"/>
    <w:rsid w:val="00B66F6D"/>
    <w:rsid w:val="00B70D5A"/>
    <w:rsid w:val="00B82CD4"/>
    <w:rsid w:val="00B83EC2"/>
    <w:rsid w:val="00B84C0C"/>
    <w:rsid w:val="00B84D93"/>
    <w:rsid w:val="00B93C06"/>
    <w:rsid w:val="00B94A0E"/>
    <w:rsid w:val="00B96B92"/>
    <w:rsid w:val="00B9731B"/>
    <w:rsid w:val="00B97B80"/>
    <w:rsid w:val="00BA4371"/>
    <w:rsid w:val="00BA4BDC"/>
    <w:rsid w:val="00BA4DEE"/>
    <w:rsid w:val="00BB020A"/>
    <w:rsid w:val="00BB3FA0"/>
    <w:rsid w:val="00BB76ED"/>
    <w:rsid w:val="00BC4A34"/>
    <w:rsid w:val="00BC7F55"/>
    <w:rsid w:val="00BD07EE"/>
    <w:rsid w:val="00BD5A91"/>
    <w:rsid w:val="00BD68E8"/>
    <w:rsid w:val="00BE15E6"/>
    <w:rsid w:val="00BE224F"/>
    <w:rsid w:val="00BE28CB"/>
    <w:rsid w:val="00BE7077"/>
    <w:rsid w:val="00BE7C7F"/>
    <w:rsid w:val="00BF2786"/>
    <w:rsid w:val="00BF74DD"/>
    <w:rsid w:val="00BF78D0"/>
    <w:rsid w:val="00C17C4B"/>
    <w:rsid w:val="00C2390A"/>
    <w:rsid w:val="00C24BB7"/>
    <w:rsid w:val="00C2614E"/>
    <w:rsid w:val="00C264A6"/>
    <w:rsid w:val="00C279BC"/>
    <w:rsid w:val="00C30C0A"/>
    <w:rsid w:val="00C36DAB"/>
    <w:rsid w:val="00C3735E"/>
    <w:rsid w:val="00C41FFE"/>
    <w:rsid w:val="00C4345C"/>
    <w:rsid w:val="00C43C8A"/>
    <w:rsid w:val="00C731F1"/>
    <w:rsid w:val="00C73FBA"/>
    <w:rsid w:val="00C7489E"/>
    <w:rsid w:val="00C74A94"/>
    <w:rsid w:val="00C75B9F"/>
    <w:rsid w:val="00C75F20"/>
    <w:rsid w:val="00C80911"/>
    <w:rsid w:val="00C84784"/>
    <w:rsid w:val="00C861C0"/>
    <w:rsid w:val="00C9091B"/>
    <w:rsid w:val="00C90F91"/>
    <w:rsid w:val="00C918CA"/>
    <w:rsid w:val="00C94B4A"/>
    <w:rsid w:val="00CA0B3A"/>
    <w:rsid w:val="00CA300D"/>
    <w:rsid w:val="00CA4695"/>
    <w:rsid w:val="00CA489C"/>
    <w:rsid w:val="00CA7636"/>
    <w:rsid w:val="00CB0A12"/>
    <w:rsid w:val="00CB3F4B"/>
    <w:rsid w:val="00CB3F5D"/>
    <w:rsid w:val="00CB5B39"/>
    <w:rsid w:val="00CC2EF8"/>
    <w:rsid w:val="00CD16E1"/>
    <w:rsid w:val="00CD53C0"/>
    <w:rsid w:val="00CE15F9"/>
    <w:rsid w:val="00CE686A"/>
    <w:rsid w:val="00CF015B"/>
    <w:rsid w:val="00CF16A1"/>
    <w:rsid w:val="00CF4FE5"/>
    <w:rsid w:val="00CF71BE"/>
    <w:rsid w:val="00D007F5"/>
    <w:rsid w:val="00D05CCA"/>
    <w:rsid w:val="00D07742"/>
    <w:rsid w:val="00D12F77"/>
    <w:rsid w:val="00D1346D"/>
    <w:rsid w:val="00D156A6"/>
    <w:rsid w:val="00D20D54"/>
    <w:rsid w:val="00D23F9B"/>
    <w:rsid w:val="00D240DB"/>
    <w:rsid w:val="00D24B9B"/>
    <w:rsid w:val="00D31A8A"/>
    <w:rsid w:val="00D33202"/>
    <w:rsid w:val="00D33810"/>
    <w:rsid w:val="00D33ACE"/>
    <w:rsid w:val="00D349A4"/>
    <w:rsid w:val="00D36EBC"/>
    <w:rsid w:val="00D40FEE"/>
    <w:rsid w:val="00D47DFC"/>
    <w:rsid w:val="00D51A5C"/>
    <w:rsid w:val="00D543B0"/>
    <w:rsid w:val="00D56F4B"/>
    <w:rsid w:val="00D635C1"/>
    <w:rsid w:val="00D67DB0"/>
    <w:rsid w:val="00D70CF0"/>
    <w:rsid w:val="00D71F64"/>
    <w:rsid w:val="00D73C8B"/>
    <w:rsid w:val="00D76331"/>
    <w:rsid w:val="00D828DB"/>
    <w:rsid w:val="00D907CE"/>
    <w:rsid w:val="00DA141D"/>
    <w:rsid w:val="00DA1A8C"/>
    <w:rsid w:val="00DA6579"/>
    <w:rsid w:val="00DA6992"/>
    <w:rsid w:val="00DB1F93"/>
    <w:rsid w:val="00DB64FB"/>
    <w:rsid w:val="00DC073C"/>
    <w:rsid w:val="00DC1313"/>
    <w:rsid w:val="00DC45BA"/>
    <w:rsid w:val="00DD0D20"/>
    <w:rsid w:val="00DD3F8F"/>
    <w:rsid w:val="00DE3993"/>
    <w:rsid w:val="00DE621F"/>
    <w:rsid w:val="00DE655E"/>
    <w:rsid w:val="00DF2635"/>
    <w:rsid w:val="00DF2883"/>
    <w:rsid w:val="00E0092C"/>
    <w:rsid w:val="00E030D9"/>
    <w:rsid w:val="00E03EA3"/>
    <w:rsid w:val="00E10409"/>
    <w:rsid w:val="00E13156"/>
    <w:rsid w:val="00E21169"/>
    <w:rsid w:val="00E248AC"/>
    <w:rsid w:val="00E24C3A"/>
    <w:rsid w:val="00E3341C"/>
    <w:rsid w:val="00E3462A"/>
    <w:rsid w:val="00E370BE"/>
    <w:rsid w:val="00E373A3"/>
    <w:rsid w:val="00E449CC"/>
    <w:rsid w:val="00E460F5"/>
    <w:rsid w:val="00E51A53"/>
    <w:rsid w:val="00E617E8"/>
    <w:rsid w:val="00E65834"/>
    <w:rsid w:val="00E72062"/>
    <w:rsid w:val="00E72354"/>
    <w:rsid w:val="00E81AD2"/>
    <w:rsid w:val="00E87E13"/>
    <w:rsid w:val="00E93B71"/>
    <w:rsid w:val="00E95D0F"/>
    <w:rsid w:val="00EA1667"/>
    <w:rsid w:val="00EA28DA"/>
    <w:rsid w:val="00EA7014"/>
    <w:rsid w:val="00EC07EF"/>
    <w:rsid w:val="00EC2DB3"/>
    <w:rsid w:val="00EC4A71"/>
    <w:rsid w:val="00EC4B0C"/>
    <w:rsid w:val="00EC7BA8"/>
    <w:rsid w:val="00EC7DFE"/>
    <w:rsid w:val="00ED13B5"/>
    <w:rsid w:val="00ED1926"/>
    <w:rsid w:val="00ED5213"/>
    <w:rsid w:val="00ED5304"/>
    <w:rsid w:val="00ED54B0"/>
    <w:rsid w:val="00ED7929"/>
    <w:rsid w:val="00EE1657"/>
    <w:rsid w:val="00EE27BA"/>
    <w:rsid w:val="00EE355B"/>
    <w:rsid w:val="00EE3BB7"/>
    <w:rsid w:val="00EF1CEA"/>
    <w:rsid w:val="00EF390B"/>
    <w:rsid w:val="00F07769"/>
    <w:rsid w:val="00F10B19"/>
    <w:rsid w:val="00F110FF"/>
    <w:rsid w:val="00F170D4"/>
    <w:rsid w:val="00F17974"/>
    <w:rsid w:val="00F211B7"/>
    <w:rsid w:val="00F217C9"/>
    <w:rsid w:val="00F27621"/>
    <w:rsid w:val="00F27A57"/>
    <w:rsid w:val="00F33840"/>
    <w:rsid w:val="00F4049A"/>
    <w:rsid w:val="00F468B5"/>
    <w:rsid w:val="00F46963"/>
    <w:rsid w:val="00F46B5F"/>
    <w:rsid w:val="00F50244"/>
    <w:rsid w:val="00F5028B"/>
    <w:rsid w:val="00F54517"/>
    <w:rsid w:val="00F61956"/>
    <w:rsid w:val="00F634D0"/>
    <w:rsid w:val="00F6389B"/>
    <w:rsid w:val="00F7208E"/>
    <w:rsid w:val="00F7367F"/>
    <w:rsid w:val="00F800DA"/>
    <w:rsid w:val="00F80B46"/>
    <w:rsid w:val="00F826A5"/>
    <w:rsid w:val="00F84798"/>
    <w:rsid w:val="00F91F97"/>
    <w:rsid w:val="00F94C8B"/>
    <w:rsid w:val="00F95DC3"/>
    <w:rsid w:val="00F97713"/>
    <w:rsid w:val="00FA2804"/>
    <w:rsid w:val="00FA318F"/>
    <w:rsid w:val="00FB2040"/>
    <w:rsid w:val="00FB75D0"/>
    <w:rsid w:val="00FD7F5C"/>
    <w:rsid w:val="00FE0206"/>
    <w:rsid w:val="00FE1285"/>
    <w:rsid w:val="00FE3527"/>
    <w:rsid w:val="00FE5920"/>
    <w:rsid w:val="00FE6848"/>
    <w:rsid w:val="00FF15B4"/>
    <w:rsid w:val="00FF5E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unhideWhenUsed/>
    <w:qFormat/>
    <w:rsid w:val="005211A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5211A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qFormat/>
    <w:rsid w:val="005211AB"/>
    <w:pPr>
      <w:keepNext/>
      <w:widowControl/>
      <w:autoSpaceDE/>
      <w:autoSpaceDN/>
      <w:jc w:val="center"/>
      <w:outlineLvl w:val="3"/>
    </w:pPr>
    <w:rPr>
      <w:b/>
      <w:sz w:val="32"/>
      <w:szCs w:val="20"/>
      <w:lang w:eastAsia="pl-PL"/>
    </w:rPr>
  </w:style>
  <w:style w:type="paragraph" w:styleId="Nagwek5">
    <w:name w:val="heading 5"/>
    <w:basedOn w:val="Normalny"/>
    <w:next w:val="Normalny"/>
    <w:link w:val="Nagwek5Znak"/>
    <w:uiPriority w:val="9"/>
    <w:unhideWhenUsed/>
    <w:qFormat/>
    <w:rsid w:val="005211AB"/>
    <w:pPr>
      <w:keepNext/>
      <w:keepLines/>
      <w:widowControl/>
      <w:autoSpaceDE/>
      <w:autoSpaceDN/>
      <w:spacing w:before="200"/>
      <w:outlineLvl w:val="4"/>
    </w:pPr>
    <w:rPr>
      <w:rFonts w:ascii="Cambria" w:hAnsi="Cambria"/>
      <w:color w:val="243F60"/>
      <w:sz w:val="20"/>
      <w:szCs w:val="20"/>
      <w:lang w:eastAsia="pl-PL"/>
    </w:rPr>
  </w:style>
  <w:style w:type="paragraph" w:styleId="Nagwek6">
    <w:name w:val="heading 6"/>
    <w:basedOn w:val="Normalny"/>
    <w:next w:val="Normalny"/>
    <w:link w:val="Nagwek6Znak"/>
    <w:uiPriority w:val="9"/>
    <w:unhideWhenUsed/>
    <w:qFormat/>
    <w:rsid w:val="005211AB"/>
    <w:pPr>
      <w:keepNext/>
      <w:keepLines/>
      <w:widowControl/>
      <w:autoSpaceDE/>
      <w:autoSpaceDN/>
      <w:spacing w:before="200"/>
      <w:outlineLvl w:val="5"/>
    </w:pPr>
    <w:rPr>
      <w:rFonts w:ascii="Cambria" w:hAnsi="Cambria"/>
      <w:i/>
      <w:iCs/>
      <w:color w:val="243F60"/>
      <w:sz w:val="20"/>
      <w:szCs w:val="20"/>
      <w:lang w:eastAsia="pl-PL"/>
    </w:rPr>
  </w:style>
  <w:style w:type="paragraph" w:styleId="Nagwek7">
    <w:name w:val="heading 7"/>
    <w:basedOn w:val="Normalny"/>
    <w:next w:val="Normalny"/>
    <w:link w:val="Nagwek7Znak"/>
    <w:uiPriority w:val="9"/>
    <w:qFormat/>
    <w:rsid w:val="005211AB"/>
    <w:pPr>
      <w:widowControl/>
      <w:autoSpaceDE/>
      <w:autoSpaceDN/>
      <w:spacing w:before="240" w:after="60"/>
      <w:outlineLvl w:val="6"/>
    </w:pPr>
    <w:rPr>
      <w:rFonts w:ascii="Calibri" w:eastAsia="Calibri" w:hAnsi="Calibri"/>
      <w:sz w:val="24"/>
      <w:szCs w:val="20"/>
      <w:lang w:eastAsia="pl-PL"/>
    </w:rPr>
  </w:style>
  <w:style w:type="paragraph" w:styleId="Nagwek8">
    <w:name w:val="heading 8"/>
    <w:aliases w:val="l8"/>
    <w:basedOn w:val="Normalny"/>
    <w:next w:val="Normalny"/>
    <w:link w:val="Nagwek8Znak"/>
    <w:uiPriority w:val="9"/>
    <w:qFormat/>
    <w:rsid w:val="005211AB"/>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eastAsia="pl-PL"/>
    </w:rPr>
  </w:style>
  <w:style w:type="paragraph" w:styleId="Nagwek9">
    <w:name w:val="heading 9"/>
    <w:basedOn w:val="Normalny"/>
    <w:next w:val="Normalny"/>
    <w:link w:val="Nagwek9Znak"/>
    <w:uiPriority w:val="9"/>
    <w:unhideWhenUsed/>
    <w:qFormat/>
    <w:rsid w:val="005211AB"/>
    <w:pPr>
      <w:keepNext/>
      <w:keepLines/>
      <w:widowControl/>
      <w:autoSpaceDE/>
      <w:autoSpaceDN/>
      <w:spacing w:before="200"/>
      <w:outlineLvl w:val="8"/>
    </w:pPr>
    <w:rPr>
      <w:rFonts w:ascii="Cambria" w:hAnsi="Cambria"/>
      <w:i/>
      <w:iCs/>
      <w:color w:val="40404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uiPriority w:val="1"/>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5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5211AB"/>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uiPriority w:val="9"/>
    <w:rsid w:val="005211AB"/>
    <w:rPr>
      <w:rFonts w:asciiTheme="majorHAnsi" w:eastAsiaTheme="majorEastAsia" w:hAnsiTheme="majorHAnsi" w:cstheme="majorBidi"/>
      <w:color w:val="243F60" w:themeColor="accent1" w:themeShade="7F"/>
      <w:sz w:val="24"/>
      <w:szCs w:val="24"/>
      <w:lang w:val="pl-PL"/>
    </w:rPr>
  </w:style>
  <w:style w:type="character" w:customStyle="1" w:styleId="Nagwek4Znak">
    <w:name w:val="Nagłówek 4 Znak"/>
    <w:basedOn w:val="Domylnaczcionkaakapitu"/>
    <w:link w:val="Nagwek4"/>
    <w:uiPriority w:val="9"/>
    <w:rsid w:val="005211AB"/>
    <w:rPr>
      <w:rFonts w:ascii="Times New Roman" w:eastAsia="Times New Roman" w:hAnsi="Times New Roman" w:cs="Times New Roman"/>
      <w:b/>
      <w:sz w:val="32"/>
      <w:szCs w:val="20"/>
      <w:lang w:val="pl-PL" w:eastAsia="pl-PL"/>
    </w:rPr>
  </w:style>
  <w:style w:type="character" w:customStyle="1" w:styleId="Nagwek5Znak">
    <w:name w:val="Nagłówek 5 Znak"/>
    <w:basedOn w:val="Domylnaczcionkaakapitu"/>
    <w:link w:val="Nagwek5"/>
    <w:uiPriority w:val="9"/>
    <w:rsid w:val="005211AB"/>
    <w:rPr>
      <w:rFonts w:ascii="Cambria" w:eastAsia="Times New Roman" w:hAnsi="Cambria" w:cs="Times New Roman"/>
      <w:color w:val="243F60"/>
      <w:sz w:val="20"/>
      <w:szCs w:val="20"/>
      <w:lang w:val="pl-PL" w:eastAsia="pl-PL"/>
    </w:rPr>
  </w:style>
  <w:style w:type="character" w:customStyle="1" w:styleId="Nagwek6Znak">
    <w:name w:val="Nagłówek 6 Znak"/>
    <w:basedOn w:val="Domylnaczcionkaakapitu"/>
    <w:link w:val="Nagwek6"/>
    <w:uiPriority w:val="9"/>
    <w:rsid w:val="005211AB"/>
    <w:rPr>
      <w:rFonts w:ascii="Cambria" w:eastAsia="Times New Roman" w:hAnsi="Cambria" w:cs="Times New Roman"/>
      <w:i/>
      <w:iCs/>
      <w:color w:val="243F60"/>
      <w:sz w:val="20"/>
      <w:szCs w:val="20"/>
      <w:lang w:val="pl-PL" w:eastAsia="pl-PL"/>
    </w:rPr>
  </w:style>
  <w:style w:type="character" w:customStyle="1" w:styleId="Nagwek7Znak">
    <w:name w:val="Nagłówek 7 Znak"/>
    <w:basedOn w:val="Domylnaczcionkaakapitu"/>
    <w:link w:val="Nagwek7"/>
    <w:uiPriority w:val="9"/>
    <w:rsid w:val="005211AB"/>
    <w:rPr>
      <w:rFonts w:ascii="Calibri" w:eastAsia="Calibri" w:hAnsi="Calibri" w:cs="Times New Roman"/>
      <w:sz w:val="24"/>
      <w:szCs w:val="20"/>
      <w:lang w:val="pl-PL" w:eastAsia="pl-PL"/>
    </w:rPr>
  </w:style>
  <w:style w:type="character" w:customStyle="1" w:styleId="Nagwek8Znak">
    <w:name w:val="Nagłówek 8 Znak"/>
    <w:aliases w:val="l8 Znak"/>
    <w:basedOn w:val="Domylnaczcionkaakapitu"/>
    <w:link w:val="Nagwek8"/>
    <w:uiPriority w:val="9"/>
    <w:rsid w:val="005211AB"/>
    <w:rPr>
      <w:rFonts w:ascii="Times New Roman" w:eastAsia="Times New Roman" w:hAnsi="Times New Roman" w:cs="Times New Roman"/>
      <w:b/>
      <w:sz w:val="24"/>
      <w:szCs w:val="20"/>
      <w:lang w:val="pl-PL" w:eastAsia="pl-PL"/>
    </w:rPr>
  </w:style>
  <w:style w:type="character" w:customStyle="1" w:styleId="Nagwek9Znak">
    <w:name w:val="Nagłówek 9 Znak"/>
    <w:basedOn w:val="Domylnaczcionkaakapitu"/>
    <w:link w:val="Nagwek9"/>
    <w:uiPriority w:val="9"/>
    <w:rsid w:val="005211AB"/>
    <w:rPr>
      <w:rFonts w:ascii="Cambria" w:eastAsia="Times New Roman" w:hAnsi="Cambria" w:cs="Times New Roman"/>
      <w:i/>
      <w:iCs/>
      <w:color w:val="404040"/>
      <w:sz w:val="20"/>
      <w:szCs w:val="20"/>
      <w:lang w:val="pl-PL" w:eastAsia="pl-PL"/>
    </w:rPr>
  </w:style>
  <w:style w:type="numbering" w:customStyle="1" w:styleId="Bezlisty1">
    <w:name w:val="Bez listy1"/>
    <w:next w:val="Bezlisty"/>
    <w:uiPriority w:val="99"/>
    <w:semiHidden/>
    <w:unhideWhenUsed/>
    <w:rsid w:val="005211AB"/>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uiPriority w:val="9"/>
    <w:rsid w:val="005211AB"/>
    <w:rPr>
      <w:rFonts w:ascii="Times New Roman" w:eastAsia="Times New Roman" w:hAnsi="Times New Roman" w:cs="Times New Roman"/>
      <w:b/>
      <w:bCs/>
      <w:lang w:val="pl-PL"/>
    </w:rPr>
  </w:style>
  <w:style w:type="character" w:customStyle="1" w:styleId="TekstpodstawowyZnak">
    <w:name w:val="Tekst podstawowy Znak"/>
    <w:aliases w:val="Tekst podstawow.(F2) Znak,(F2) Znak,body text Znak,contents Znak,Szövegtörzs Znak"/>
    <w:basedOn w:val="Domylnaczcionkaakapitu"/>
    <w:link w:val="Tekstpodstawowy"/>
    <w:uiPriority w:val="1"/>
    <w:rsid w:val="005211AB"/>
    <w:rPr>
      <w:rFonts w:ascii="Times New Roman" w:eastAsia="Times New Roman" w:hAnsi="Times New Roman" w:cs="Times New Roman"/>
      <w:lang w:val="pl-PL"/>
    </w:rPr>
  </w:style>
  <w:style w:type="paragraph" w:styleId="Tekstpodstawowywcity">
    <w:name w:val="Body Text Indent"/>
    <w:basedOn w:val="Normalny"/>
    <w:link w:val="TekstpodstawowywcityZnak"/>
    <w:uiPriority w:val="99"/>
    <w:rsid w:val="005211AB"/>
    <w:pPr>
      <w:widowControl/>
      <w:autoSpaceDE/>
      <w:autoSpaceDN/>
      <w:jc w:val="both"/>
    </w:pPr>
    <w:rPr>
      <w:sz w:val="24"/>
      <w:szCs w:val="20"/>
      <w:lang w:eastAsia="pl-PL"/>
    </w:rPr>
  </w:style>
  <w:style w:type="character" w:customStyle="1" w:styleId="TekstpodstawowywcityZnak">
    <w:name w:val="Tekst podstawowy wcięty Znak"/>
    <w:basedOn w:val="Domylnaczcionkaakapitu"/>
    <w:link w:val="Tekstpodstawowywcity"/>
    <w:uiPriority w:val="99"/>
    <w:rsid w:val="005211AB"/>
    <w:rPr>
      <w:rFonts w:ascii="Times New Roman" w:eastAsia="Times New Roman" w:hAnsi="Times New Roman" w:cs="Times New Roman"/>
      <w:sz w:val="24"/>
      <w:szCs w:val="20"/>
      <w:lang w:val="pl-PL" w:eastAsia="pl-PL"/>
    </w:rPr>
  </w:style>
  <w:style w:type="paragraph" w:styleId="Tekstprzypisukocowego">
    <w:name w:val="endnote text"/>
    <w:basedOn w:val="Normalny"/>
    <w:link w:val="TekstprzypisukocowegoZnak"/>
    <w:uiPriority w:val="99"/>
    <w:rsid w:val="005211AB"/>
    <w:pPr>
      <w:widowControl/>
      <w:autoSpaceDE/>
      <w:autoSpaceDN/>
    </w:pPr>
    <w:rPr>
      <w:sz w:val="20"/>
      <w:szCs w:val="20"/>
      <w:lang w:eastAsia="pl-PL"/>
    </w:rPr>
  </w:style>
  <w:style w:type="character" w:customStyle="1" w:styleId="TekstprzypisukocowegoZnak">
    <w:name w:val="Tekst przypisu końcowego Znak"/>
    <w:basedOn w:val="Domylnaczcionkaakapitu"/>
    <w:link w:val="Tekstprzypisukocowego"/>
    <w:uiPriority w:val="99"/>
    <w:rsid w:val="005211AB"/>
    <w:rPr>
      <w:rFonts w:ascii="Times New Roman" w:eastAsia="Times New Roman" w:hAnsi="Times New Roman" w:cs="Times New Roman"/>
      <w:sz w:val="20"/>
      <w:szCs w:val="20"/>
      <w:lang w:val="pl-PL" w:eastAsia="pl-PL"/>
    </w:rPr>
  </w:style>
  <w:style w:type="paragraph" w:styleId="Listapunktowana2">
    <w:name w:val="List Bullet 2"/>
    <w:basedOn w:val="Normalny"/>
    <w:autoRedefine/>
    <w:rsid w:val="005211AB"/>
    <w:pPr>
      <w:widowControl/>
      <w:autoSpaceDE/>
      <w:autoSpaceDN/>
      <w:ind w:left="349"/>
      <w:jc w:val="both"/>
    </w:pPr>
    <w:rPr>
      <w:sz w:val="23"/>
      <w:szCs w:val="20"/>
      <w:lang w:eastAsia="pl-PL"/>
    </w:rPr>
  </w:style>
  <w:style w:type="paragraph" w:styleId="Stopka">
    <w:name w:val="footer"/>
    <w:basedOn w:val="Normalny"/>
    <w:link w:val="StopkaZnak"/>
    <w:uiPriority w:val="99"/>
    <w:rsid w:val="005211AB"/>
    <w:pPr>
      <w:widowControl/>
      <w:tabs>
        <w:tab w:val="center" w:pos="4536"/>
        <w:tab w:val="right" w:pos="9072"/>
      </w:tabs>
      <w:autoSpaceDE/>
      <w:autoSpaceDN/>
    </w:pPr>
    <w:rPr>
      <w:sz w:val="24"/>
      <w:szCs w:val="20"/>
      <w:lang w:eastAsia="pl-PL"/>
    </w:rPr>
  </w:style>
  <w:style w:type="character" w:customStyle="1" w:styleId="StopkaZnak">
    <w:name w:val="Stopka Znak"/>
    <w:basedOn w:val="Domylnaczcionkaakapitu"/>
    <w:link w:val="Stopka"/>
    <w:uiPriority w:val="99"/>
    <w:rsid w:val="005211AB"/>
    <w:rPr>
      <w:rFonts w:ascii="Times New Roman" w:eastAsia="Times New Roman" w:hAnsi="Times New Roman" w:cs="Times New Roman"/>
      <w:sz w:val="24"/>
      <w:szCs w:val="20"/>
      <w:lang w:val="pl-PL" w:eastAsia="pl-PL"/>
    </w:rPr>
  </w:style>
  <w:style w:type="paragraph" w:customStyle="1" w:styleId="Tekstpodstawowy31">
    <w:name w:val="Tekst podstawowy 31"/>
    <w:basedOn w:val="Normalny"/>
    <w:rsid w:val="005211AB"/>
    <w:pPr>
      <w:widowControl/>
      <w:autoSpaceDE/>
      <w:autoSpaceDN/>
      <w:jc w:val="both"/>
    </w:pPr>
    <w:rPr>
      <w:sz w:val="24"/>
      <w:szCs w:val="20"/>
      <w:lang w:eastAsia="pl-PL"/>
    </w:rPr>
  </w:style>
  <w:style w:type="paragraph" w:styleId="Tekstpodstawowywcity2">
    <w:name w:val="Body Text Indent 2"/>
    <w:basedOn w:val="Normalny"/>
    <w:link w:val="Tekstpodstawowywcity2Znak"/>
    <w:rsid w:val="005211AB"/>
    <w:pPr>
      <w:widowControl/>
      <w:autoSpaceDE/>
      <w:autoSpaceDN/>
      <w:spacing w:after="120" w:line="480" w:lineRule="auto"/>
      <w:ind w:left="283"/>
    </w:pPr>
    <w:rPr>
      <w:sz w:val="20"/>
      <w:szCs w:val="20"/>
      <w:lang w:eastAsia="pl-PL"/>
    </w:rPr>
  </w:style>
  <w:style w:type="character" w:customStyle="1" w:styleId="Tekstpodstawowywcity2Znak">
    <w:name w:val="Tekst podstawowy wcięty 2 Znak"/>
    <w:basedOn w:val="Domylnaczcionkaakapitu"/>
    <w:link w:val="Tekstpodstawowywcity2"/>
    <w:rsid w:val="005211AB"/>
    <w:rPr>
      <w:rFonts w:ascii="Times New Roman" w:eastAsia="Times New Roman" w:hAnsi="Times New Roman" w:cs="Times New Roman"/>
      <w:sz w:val="20"/>
      <w:szCs w:val="20"/>
      <w:lang w:val="pl-PL" w:eastAsia="pl-PL"/>
    </w:rPr>
  </w:style>
  <w:style w:type="paragraph" w:styleId="Tekstpodstawowy2">
    <w:name w:val="Body Text 2"/>
    <w:basedOn w:val="Normalny"/>
    <w:link w:val="Tekstpodstawowy2Znak"/>
    <w:unhideWhenUsed/>
    <w:rsid w:val="005211AB"/>
    <w:pPr>
      <w:widowControl/>
      <w:autoSpaceDE/>
      <w:autoSpaceDN/>
      <w:spacing w:after="120" w:line="480" w:lineRule="auto"/>
    </w:pPr>
    <w:rPr>
      <w:sz w:val="20"/>
      <w:szCs w:val="20"/>
      <w:lang w:eastAsia="pl-PL"/>
    </w:rPr>
  </w:style>
  <w:style w:type="character" w:customStyle="1" w:styleId="Tekstpodstawowy2Znak">
    <w:name w:val="Tekst podstawowy 2 Znak"/>
    <w:basedOn w:val="Domylnaczcionkaakapitu"/>
    <w:link w:val="Tekstpodstawowy2"/>
    <w:rsid w:val="005211AB"/>
    <w:rPr>
      <w:rFonts w:ascii="Times New Roman" w:eastAsia="Times New Roman" w:hAnsi="Times New Roman" w:cs="Times New Roman"/>
      <w:sz w:val="20"/>
      <w:szCs w:val="20"/>
      <w:lang w:val="pl-PL" w:eastAsia="pl-PL"/>
    </w:rPr>
  </w:style>
  <w:style w:type="paragraph" w:styleId="Nagwek">
    <w:name w:val="header"/>
    <w:basedOn w:val="Normalny"/>
    <w:link w:val="NagwekZnak"/>
    <w:uiPriority w:val="99"/>
    <w:rsid w:val="005211AB"/>
    <w:pPr>
      <w:widowControl/>
      <w:tabs>
        <w:tab w:val="center" w:pos="4536"/>
        <w:tab w:val="right" w:pos="9072"/>
      </w:tabs>
      <w:autoSpaceDE/>
      <w:autoSpaceDN/>
    </w:pPr>
    <w:rPr>
      <w:sz w:val="20"/>
      <w:szCs w:val="20"/>
      <w:lang w:eastAsia="pl-PL"/>
    </w:rPr>
  </w:style>
  <w:style w:type="character" w:customStyle="1" w:styleId="NagwekZnak">
    <w:name w:val="Nagłówek Znak"/>
    <w:basedOn w:val="Domylnaczcionkaakapitu"/>
    <w:link w:val="Nagwek"/>
    <w:uiPriority w:val="99"/>
    <w:rsid w:val="005211AB"/>
    <w:rPr>
      <w:rFonts w:ascii="Times New Roman" w:eastAsia="Times New Roman" w:hAnsi="Times New Roman" w:cs="Times New Roman"/>
      <w:sz w:val="20"/>
      <w:szCs w:val="20"/>
      <w:lang w:val="pl-PL" w:eastAsia="pl-PL"/>
    </w:rPr>
  </w:style>
  <w:style w:type="paragraph" w:customStyle="1" w:styleId="Tekstpodstawowy21">
    <w:name w:val="Tekst podstawowy 21"/>
    <w:basedOn w:val="Normalny"/>
    <w:rsid w:val="005211AB"/>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5211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211AB"/>
    <w:rPr>
      <w:rFonts w:ascii="Courier New" w:eastAsia="Times New Roman" w:hAnsi="Courier New" w:cs="Courier New"/>
      <w:sz w:val="20"/>
      <w:szCs w:val="20"/>
      <w:lang w:val="pl-PL" w:eastAsia="pl-PL"/>
    </w:rPr>
  </w:style>
  <w:style w:type="paragraph" w:customStyle="1" w:styleId="xl25">
    <w:name w:val="xl25"/>
    <w:basedOn w:val="Normalny"/>
    <w:rsid w:val="005211AB"/>
    <w:pPr>
      <w:widowControl/>
      <w:autoSpaceDE/>
      <w:autoSpaceDN/>
      <w:spacing w:before="100" w:beforeAutospacing="1" w:after="100" w:afterAutospacing="1"/>
    </w:pPr>
    <w:rPr>
      <w:rFonts w:ascii="Arial" w:hAnsi="Arial" w:cs="Arial"/>
      <w:b/>
      <w:bCs/>
      <w:sz w:val="24"/>
      <w:szCs w:val="24"/>
      <w:lang w:val="en-US"/>
    </w:rPr>
  </w:style>
  <w:style w:type="paragraph" w:customStyle="1" w:styleId="Default">
    <w:name w:val="Default"/>
    <w:rsid w:val="005211AB"/>
    <w:pPr>
      <w:widowControl/>
      <w:adjustRightInd w:val="0"/>
    </w:pPr>
    <w:rPr>
      <w:rFonts w:ascii="Times New Roman" w:eastAsia="Times New Roman" w:hAnsi="Times New Roman" w:cs="Times New Roman"/>
      <w:color w:val="000000"/>
      <w:sz w:val="24"/>
      <w:szCs w:val="24"/>
      <w:lang w:val="pl-PL" w:eastAsia="pl-PL"/>
    </w:rPr>
  </w:style>
  <w:style w:type="character" w:customStyle="1" w:styleId="FontStyle59">
    <w:name w:val="Font Style59"/>
    <w:basedOn w:val="Domylnaczcionkaakapitu"/>
    <w:rsid w:val="005211AB"/>
    <w:rPr>
      <w:rFonts w:ascii="Times New Roman" w:hAnsi="Times New Roman" w:cs="Times New Roman"/>
      <w:i/>
      <w:iCs/>
      <w:sz w:val="22"/>
      <w:szCs w:val="22"/>
    </w:rPr>
  </w:style>
  <w:style w:type="table" w:customStyle="1" w:styleId="Tabela-Siatka1">
    <w:name w:val="Tabela - Siatka1"/>
    <w:basedOn w:val="Standardowy"/>
    <w:next w:val="Tabela-Siatka"/>
    <w:uiPriority w:val="39"/>
    <w:rsid w:val="005211AB"/>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5211AB"/>
    <w:pPr>
      <w:widowControl/>
      <w:autoSpaceDE/>
      <w:autoSpaceDN/>
      <w:spacing w:after="200"/>
    </w:pPr>
    <w:rPr>
      <w:b/>
      <w:bCs/>
      <w:color w:val="4F81BD"/>
      <w:sz w:val="18"/>
      <w:szCs w:val="18"/>
      <w:lang w:eastAsia="pl-PL"/>
    </w:rPr>
  </w:style>
  <w:style w:type="paragraph" w:customStyle="1" w:styleId="Style1">
    <w:name w:val="Style1"/>
    <w:basedOn w:val="Normalny"/>
    <w:rsid w:val="005211AB"/>
    <w:pPr>
      <w:widowControl/>
      <w:tabs>
        <w:tab w:val="left" w:pos="851"/>
        <w:tab w:val="left" w:pos="4536"/>
      </w:tabs>
      <w:autoSpaceDE/>
      <w:autoSpaceDN/>
      <w:jc w:val="both"/>
    </w:pPr>
    <w:rPr>
      <w:rFonts w:ascii="PL NewBrunswick" w:hAnsi="PL NewBrunswick"/>
      <w:sz w:val="24"/>
      <w:szCs w:val="20"/>
      <w:lang w:eastAsia="pl-PL"/>
    </w:rPr>
  </w:style>
  <w:style w:type="character" w:customStyle="1" w:styleId="FontStyle21">
    <w:name w:val="Font Style21"/>
    <w:basedOn w:val="Domylnaczcionkaakapitu"/>
    <w:rsid w:val="005211AB"/>
    <w:rPr>
      <w:rFonts w:ascii="Times New Roman" w:hAnsi="Times New Roman" w:cs="Times New Roman"/>
      <w:sz w:val="22"/>
      <w:szCs w:val="22"/>
    </w:rPr>
  </w:style>
  <w:style w:type="paragraph" w:customStyle="1" w:styleId="Style5">
    <w:name w:val="Style5"/>
    <w:basedOn w:val="Normalny"/>
    <w:rsid w:val="005211AB"/>
    <w:pPr>
      <w:adjustRightInd w:val="0"/>
      <w:spacing w:line="415" w:lineRule="exact"/>
      <w:jc w:val="both"/>
    </w:pPr>
    <w:rPr>
      <w:rFonts w:ascii="Calibri" w:hAnsi="Calibri"/>
      <w:sz w:val="24"/>
      <w:szCs w:val="24"/>
      <w:lang w:eastAsia="pl-PL"/>
    </w:rPr>
  </w:style>
  <w:style w:type="paragraph" w:customStyle="1" w:styleId="Style7">
    <w:name w:val="Style7"/>
    <w:basedOn w:val="Normalny"/>
    <w:rsid w:val="005211AB"/>
    <w:pPr>
      <w:adjustRightInd w:val="0"/>
      <w:spacing w:line="384" w:lineRule="exact"/>
      <w:ind w:firstLine="425"/>
    </w:pPr>
    <w:rPr>
      <w:rFonts w:ascii="Calibri" w:hAnsi="Calibri"/>
      <w:sz w:val="24"/>
      <w:szCs w:val="24"/>
      <w:lang w:eastAsia="pl-PL"/>
    </w:rPr>
  </w:style>
  <w:style w:type="character" w:customStyle="1" w:styleId="FontStyle22">
    <w:name w:val="Font Style22"/>
    <w:basedOn w:val="Domylnaczcionkaakapitu"/>
    <w:rsid w:val="005211AB"/>
    <w:rPr>
      <w:rFonts w:ascii="Times New Roman" w:hAnsi="Times New Roman" w:cs="Times New Roman"/>
      <w:i/>
      <w:iCs/>
      <w:sz w:val="18"/>
      <w:szCs w:val="18"/>
    </w:rPr>
  </w:style>
  <w:style w:type="paragraph" w:customStyle="1" w:styleId="WW-Domylnie">
    <w:name w:val="WW-Domyślnie"/>
    <w:rsid w:val="005211AB"/>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5211AB"/>
    <w:pPr>
      <w:widowControl/>
      <w:autoSpaceDE/>
      <w:autoSpaceDN/>
      <w:spacing w:after="120"/>
    </w:pPr>
    <w:rPr>
      <w:sz w:val="16"/>
      <w:szCs w:val="16"/>
      <w:lang w:eastAsia="pl-PL"/>
    </w:rPr>
  </w:style>
  <w:style w:type="character" w:customStyle="1" w:styleId="Tekstpodstawowy3Znak">
    <w:name w:val="Tekst podstawowy 3 Znak"/>
    <w:basedOn w:val="Domylnaczcionkaakapitu"/>
    <w:link w:val="Tekstpodstawowy3"/>
    <w:rsid w:val="005211AB"/>
    <w:rPr>
      <w:rFonts w:ascii="Times New Roman" w:eastAsia="Times New Roman" w:hAnsi="Times New Roman" w:cs="Times New Roman"/>
      <w:sz w:val="16"/>
      <w:szCs w:val="16"/>
      <w:lang w:val="pl-PL" w:eastAsia="pl-PL"/>
    </w:rPr>
  </w:style>
  <w:style w:type="paragraph" w:styleId="NormalnyWeb">
    <w:name w:val="Normal (Web)"/>
    <w:basedOn w:val="Normalny"/>
    <w:uiPriority w:val="99"/>
    <w:rsid w:val="005211AB"/>
    <w:pPr>
      <w:widowControl/>
      <w:autoSpaceDE/>
      <w:autoSpaceDN/>
      <w:spacing w:before="100" w:beforeAutospacing="1" w:after="100" w:afterAutospacing="1"/>
    </w:pPr>
    <w:rPr>
      <w:sz w:val="24"/>
      <w:szCs w:val="24"/>
      <w:lang w:eastAsia="pl-PL"/>
    </w:rPr>
  </w:style>
  <w:style w:type="paragraph" w:customStyle="1" w:styleId="Standard">
    <w:name w:val="Standard"/>
    <w:rsid w:val="005211AB"/>
    <w:pPr>
      <w:widowControl/>
      <w:suppressAutoHyphens/>
      <w:autoSpaceDE/>
      <w:textAlignment w:val="baseline"/>
    </w:pPr>
    <w:rPr>
      <w:rFonts w:ascii="Times New Roman" w:eastAsia="Times New Roman" w:hAnsi="Times New Roman" w:cs="Times New Roman"/>
      <w:kern w:val="3"/>
      <w:sz w:val="20"/>
      <w:szCs w:val="20"/>
      <w:lang w:val="pl-PL" w:eastAsia="pl-PL"/>
    </w:rPr>
  </w:style>
  <w:style w:type="paragraph" w:customStyle="1" w:styleId="Textbody">
    <w:name w:val="Text body"/>
    <w:basedOn w:val="Standard"/>
    <w:rsid w:val="005211AB"/>
    <w:rPr>
      <w:sz w:val="24"/>
    </w:rPr>
  </w:style>
  <w:style w:type="paragraph" w:customStyle="1" w:styleId="Nagwek11">
    <w:name w:val="Nagłówek 11"/>
    <w:basedOn w:val="Standard"/>
    <w:next w:val="Textbody"/>
    <w:rsid w:val="005211AB"/>
    <w:pPr>
      <w:keepNext/>
      <w:jc w:val="center"/>
      <w:outlineLvl w:val="0"/>
    </w:pPr>
    <w:rPr>
      <w:sz w:val="24"/>
    </w:rPr>
  </w:style>
  <w:style w:type="paragraph" w:customStyle="1" w:styleId="Nagwek21">
    <w:name w:val="Nagłówek 21"/>
    <w:basedOn w:val="Standard"/>
    <w:next w:val="Textbody"/>
    <w:rsid w:val="005211AB"/>
    <w:pPr>
      <w:keepNext/>
      <w:jc w:val="center"/>
      <w:outlineLvl w:val="1"/>
    </w:pPr>
    <w:rPr>
      <w:b/>
      <w:sz w:val="24"/>
    </w:rPr>
  </w:style>
  <w:style w:type="numbering" w:customStyle="1" w:styleId="WWNum18">
    <w:name w:val="WWNum18"/>
    <w:basedOn w:val="Bezlisty"/>
    <w:rsid w:val="005211AB"/>
    <w:pPr>
      <w:numPr>
        <w:numId w:val="28"/>
      </w:numPr>
    </w:pPr>
  </w:style>
  <w:style w:type="paragraph" w:customStyle="1" w:styleId="WW-Tekstpodstawowy2">
    <w:name w:val="WW-Tekst podstawowy 2"/>
    <w:basedOn w:val="Normalny"/>
    <w:rsid w:val="005211AB"/>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5211AB"/>
  </w:style>
  <w:style w:type="numbering" w:customStyle="1" w:styleId="WWNum19">
    <w:name w:val="WWNum19"/>
    <w:basedOn w:val="Bezlisty"/>
    <w:rsid w:val="005211AB"/>
  </w:style>
  <w:style w:type="numbering" w:customStyle="1" w:styleId="WWNum16">
    <w:name w:val="WWNum16"/>
    <w:basedOn w:val="Bezlisty"/>
    <w:rsid w:val="005211AB"/>
  </w:style>
  <w:style w:type="numbering" w:customStyle="1" w:styleId="WWNum38">
    <w:name w:val="WWNum38"/>
    <w:basedOn w:val="Bezlisty"/>
    <w:rsid w:val="005211AB"/>
  </w:style>
  <w:style w:type="numbering" w:customStyle="1" w:styleId="WWNum25">
    <w:name w:val="WWNum25"/>
    <w:basedOn w:val="Bezlisty"/>
    <w:rsid w:val="005211AB"/>
    <w:pPr>
      <w:numPr>
        <w:numId w:val="26"/>
      </w:numPr>
    </w:pPr>
  </w:style>
  <w:style w:type="numbering" w:customStyle="1" w:styleId="WWNum20">
    <w:name w:val="WWNum20"/>
    <w:basedOn w:val="Bezlisty"/>
    <w:rsid w:val="005211AB"/>
  </w:style>
  <w:style w:type="character" w:styleId="Odwoanieprzypisukocowego">
    <w:name w:val="endnote reference"/>
    <w:basedOn w:val="Domylnaczcionkaakapitu"/>
    <w:uiPriority w:val="99"/>
    <w:semiHidden/>
    <w:unhideWhenUsed/>
    <w:rsid w:val="005211AB"/>
    <w:rPr>
      <w:vertAlign w:val="superscript"/>
    </w:rPr>
  </w:style>
  <w:style w:type="character" w:customStyle="1" w:styleId="Absatz-Standardschriftart">
    <w:name w:val="Absatz-Standardschriftart"/>
    <w:rsid w:val="005211AB"/>
  </w:style>
  <w:style w:type="character" w:customStyle="1" w:styleId="WW-Absatz-Standardschriftart">
    <w:name w:val="WW-Absatz-Standardschriftart"/>
    <w:rsid w:val="005211AB"/>
  </w:style>
  <w:style w:type="character" w:customStyle="1" w:styleId="WW-Absatz-Standardschriftart1">
    <w:name w:val="WW-Absatz-Standardschriftart1"/>
    <w:rsid w:val="005211AB"/>
  </w:style>
  <w:style w:type="character" w:customStyle="1" w:styleId="WW-Absatz-Standardschriftart11">
    <w:name w:val="WW-Absatz-Standardschriftart11"/>
    <w:rsid w:val="005211AB"/>
  </w:style>
  <w:style w:type="character" w:customStyle="1" w:styleId="WW-Absatz-Standardschriftart111">
    <w:name w:val="WW-Absatz-Standardschriftart111"/>
    <w:rsid w:val="005211AB"/>
  </w:style>
  <w:style w:type="character" w:customStyle="1" w:styleId="WW-Absatz-Standardschriftart1111">
    <w:name w:val="WW-Absatz-Standardschriftart1111"/>
    <w:rsid w:val="005211AB"/>
  </w:style>
  <w:style w:type="character" w:customStyle="1" w:styleId="WW-Absatz-Standardschriftart11111">
    <w:name w:val="WW-Absatz-Standardschriftart11111"/>
    <w:rsid w:val="005211AB"/>
  </w:style>
  <w:style w:type="character" w:customStyle="1" w:styleId="WW-Absatz-Standardschriftart111111">
    <w:name w:val="WW-Absatz-Standardschriftart111111"/>
    <w:rsid w:val="005211AB"/>
  </w:style>
  <w:style w:type="character" w:customStyle="1" w:styleId="WW-Absatz-Standardschriftart1111111">
    <w:name w:val="WW-Absatz-Standardschriftart1111111"/>
    <w:rsid w:val="005211AB"/>
  </w:style>
  <w:style w:type="character" w:customStyle="1" w:styleId="WW-Absatz-Standardschriftart11111111">
    <w:name w:val="WW-Absatz-Standardschriftart11111111"/>
    <w:rsid w:val="005211AB"/>
  </w:style>
  <w:style w:type="paragraph" w:customStyle="1" w:styleId="Nagwek10">
    <w:name w:val="Nagłówek1"/>
    <w:basedOn w:val="Normalny"/>
    <w:next w:val="Tekstpodstawowy"/>
    <w:rsid w:val="005211AB"/>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5211AB"/>
    <w:pPr>
      <w:suppressAutoHyphens/>
      <w:autoSpaceDE/>
      <w:autoSpaceDN/>
      <w:spacing w:after="120"/>
    </w:pPr>
    <w:rPr>
      <w:rFonts w:eastAsia="Arial Unicode MS" w:cs="Tahoma"/>
      <w:kern w:val="1"/>
      <w:sz w:val="24"/>
      <w:szCs w:val="24"/>
      <w:lang w:eastAsia="pl-PL"/>
    </w:rPr>
  </w:style>
  <w:style w:type="paragraph" w:customStyle="1" w:styleId="Podpis1">
    <w:name w:val="Podpis1"/>
    <w:basedOn w:val="Normalny"/>
    <w:rsid w:val="005211AB"/>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5211AB"/>
    <w:pPr>
      <w:suppressLineNumbers/>
      <w:suppressAutoHyphens/>
      <w:autoSpaceDE/>
      <w:autoSpaceDN/>
    </w:pPr>
    <w:rPr>
      <w:rFonts w:eastAsia="Arial Unicode MS" w:cs="Tahoma"/>
      <w:kern w:val="1"/>
      <w:sz w:val="24"/>
      <w:szCs w:val="24"/>
      <w:lang w:eastAsia="pl-PL"/>
    </w:rPr>
  </w:style>
  <w:style w:type="paragraph" w:styleId="Bezodstpw">
    <w:name w:val="No Spacing"/>
    <w:basedOn w:val="Normalny"/>
    <w:link w:val="BezodstpwZnak"/>
    <w:uiPriority w:val="1"/>
    <w:qFormat/>
    <w:rsid w:val="005211AB"/>
    <w:pPr>
      <w:widowControl/>
      <w:autoSpaceDE/>
      <w:autoSpaceDN/>
      <w:jc w:val="both"/>
    </w:pPr>
    <w:rPr>
      <w:rFonts w:ascii="Calibri" w:hAnsi="Calibri"/>
      <w:sz w:val="24"/>
      <w:szCs w:val="20"/>
      <w:lang w:val="en-US" w:bidi="en-US"/>
    </w:rPr>
  </w:style>
  <w:style w:type="character" w:customStyle="1" w:styleId="BezodstpwZnak">
    <w:name w:val="Bez odstępów Znak"/>
    <w:basedOn w:val="Domylnaczcionkaakapitu"/>
    <w:link w:val="Bezodstpw"/>
    <w:uiPriority w:val="1"/>
    <w:rsid w:val="005211AB"/>
    <w:rPr>
      <w:rFonts w:ascii="Calibri" w:eastAsia="Times New Roman" w:hAnsi="Calibri" w:cs="Times New Roman"/>
      <w:sz w:val="24"/>
      <w:szCs w:val="20"/>
      <w:lang w:bidi="en-US"/>
    </w:rPr>
  </w:style>
  <w:style w:type="table" w:styleId="Kolorowalistaakcent4">
    <w:name w:val="Colorful List Accent 4"/>
    <w:basedOn w:val="Standardowy"/>
    <w:uiPriority w:val="72"/>
    <w:rsid w:val="005211AB"/>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5211AB"/>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5211AB"/>
    <w:pPr>
      <w:widowControl/>
      <w:autoSpaceDE/>
      <w:autoSpaceDN/>
      <w:spacing w:after="200" w:line="480" w:lineRule="auto"/>
      <w:jc w:val="center"/>
    </w:pPr>
    <w:rPr>
      <w:rFonts w:eastAsia="Calibri"/>
      <w:b/>
      <w:color w:val="000000"/>
      <w:sz w:val="32"/>
      <w:szCs w:val="32"/>
    </w:rPr>
  </w:style>
  <w:style w:type="character" w:customStyle="1" w:styleId="TytuZnak">
    <w:name w:val="Tytuł Znak"/>
    <w:basedOn w:val="Domylnaczcionkaakapitu"/>
    <w:link w:val="Tytu"/>
    <w:uiPriority w:val="10"/>
    <w:rsid w:val="005211AB"/>
    <w:rPr>
      <w:rFonts w:ascii="Times New Roman" w:eastAsia="Calibri" w:hAnsi="Times New Roman" w:cs="Times New Roman"/>
      <w:b/>
      <w:color w:val="000000"/>
      <w:sz w:val="32"/>
      <w:szCs w:val="32"/>
      <w:lang w:val="pl-PL"/>
    </w:rPr>
  </w:style>
  <w:style w:type="paragraph" w:customStyle="1" w:styleId="Akapitzlist1">
    <w:name w:val="Akapit z listą1"/>
    <w:basedOn w:val="Normalny"/>
    <w:qFormat/>
    <w:rsid w:val="005211AB"/>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5211AB"/>
    <w:pPr>
      <w:widowControl/>
      <w:numPr>
        <w:ilvl w:val="1"/>
      </w:numPr>
      <w:autoSpaceDE/>
      <w:autoSpaceDN/>
    </w:pPr>
    <w:rPr>
      <w:rFonts w:ascii="Cambria" w:hAnsi="Cambria"/>
      <w:i/>
      <w:iCs/>
      <w:color w:val="4F81BD"/>
      <w:spacing w:val="15"/>
      <w:sz w:val="24"/>
      <w:szCs w:val="24"/>
      <w:lang w:eastAsia="pl-PL"/>
    </w:rPr>
  </w:style>
  <w:style w:type="character" w:customStyle="1" w:styleId="PodtytuZnak">
    <w:name w:val="Podtytuł Znak"/>
    <w:basedOn w:val="Domylnaczcionkaakapitu"/>
    <w:link w:val="Podtytu"/>
    <w:uiPriority w:val="99"/>
    <w:rsid w:val="005211AB"/>
    <w:rPr>
      <w:rFonts w:ascii="Cambria" w:eastAsia="Times New Roman" w:hAnsi="Cambria" w:cs="Times New Roman"/>
      <w:i/>
      <w:iCs/>
      <w:color w:val="4F81BD"/>
      <w:spacing w:val="15"/>
      <w:sz w:val="24"/>
      <w:szCs w:val="24"/>
      <w:lang w:val="pl-PL" w:eastAsia="pl-PL"/>
    </w:rPr>
  </w:style>
  <w:style w:type="character" w:styleId="Pogrubienie">
    <w:name w:val="Strong"/>
    <w:aliases w:val="Tekst treści + MS Reference Sans Serif,126 pt"/>
    <w:basedOn w:val="Domylnaczcionkaakapitu"/>
    <w:uiPriority w:val="22"/>
    <w:qFormat/>
    <w:rsid w:val="005211AB"/>
    <w:rPr>
      <w:b/>
      <w:bCs/>
    </w:rPr>
  </w:style>
  <w:style w:type="paragraph" w:customStyle="1" w:styleId="TableText">
    <w:name w:val="Table Text"/>
    <w:basedOn w:val="Normalny"/>
    <w:uiPriority w:val="99"/>
    <w:rsid w:val="005211AB"/>
    <w:pPr>
      <w:widowControl/>
    </w:pPr>
    <w:rPr>
      <w:noProof/>
      <w:sz w:val="20"/>
      <w:szCs w:val="20"/>
      <w:lang w:val="en-US" w:eastAsia="pl-PL"/>
    </w:rPr>
  </w:style>
  <w:style w:type="numbering" w:customStyle="1" w:styleId="Styl1">
    <w:name w:val="Styl1"/>
    <w:rsid w:val="005211AB"/>
    <w:pPr>
      <w:numPr>
        <w:numId w:val="29"/>
      </w:numPr>
    </w:pPr>
  </w:style>
  <w:style w:type="numbering" w:customStyle="1" w:styleId="Styl2">
    <w:name w:val="Styl2"/>
    <w:rsid w:val="005211AB"/>
    <w:pPr>
      <w:numPr>
        <w:numId w:val="30"/>
      </w:numPr>
    </w:pPr>
  </w:style>
  <w:style w:type="paragraph" w:customStyle="1" w:styleId="Text">
    <w:name w:val="Text"/>
    <w:basedOn w:val="Normalny"/>
    <w:rsid w:val="005211AB"/>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5211AB"/>
    <w:pPr>
      <w:widowControl/>
      <w:numPr>
        <w:numId w:val="31"/>
      </w:numPr>
      <w:autoSpaceDE/>
      <w:autoSpaceDN/>
      <w:spacing w:line="360" w:lineRule="auto"/>
      <w:jc w:val="both"/>
    </w:pPr>
    <w:rPr>
      <w:rFonts w:ascii="Calibri" w:eastAsia="Calibri" w:hAnsi="Calibri"/>
    </w:rPr>
  </w:style>
  <w:style w:type="character" w:styleId="UyteHipercze">
    <w:name w:val="FollowedHyperlink"/>
    <w:basedOn w:val="Domylnaczcionkaakapitu"/>
    <w:uiPriority w:val="99"/>
    <w:semiHidden/>
    <w:unhideWhenUsed/>
    <w:rsid w:val="005211AB"/>
    <w:rPr>
      <w:color w:val="800080"/>
      <w:u w:val="single"/>
    </w:rPr>
  </w:style>
  <w:style w:type="character" w:customStyle="1" w:styleId="TekstkomentarzaZnak1">
    <w:name w:val="Tekst komentarza Znak1"/>
    <w:basedOn w:val="Domylnaczcionkaakapitu"/>
    <w:semiHidden/>
    <w:locked/>
    <w:rsid w:val="005211AB"/>
    <w:rPr>
      <w:rFonts w:ascii="Times New Roman" w:eastAsia="Arial Unicode MS" w:hAnsi="Times New Roman" w:cs="Times New Roman"/>
      <w:kern w:val="2"/>
      <w:sz w:val="20"/>
      <w:szCs w:val="20"/>
    </w:rPr>
  </w:style>
  <w:style w:type="paragraph" w:styleId="Poprawka">
    <w:name w:val="Revision"/>
    <w:hidden/>
    <w:uiPriority w:val="99"/>
    <w:semiHidden/>
    <w:rsid w:val="005211AB"/>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5211AB"/>
    <w:pPr>
      <w:widowControl/>
      <w:autoSpaceDE/>
      <w:autoSpaceDN/>
    </w:pPr>
    <w:rPr>
      <w:rFonts w:ascii="Consolas" w:eastAsia="Calibri" w:hAnsi="Consolas"/>
      <w:sz w:val="21"/>
      <w:szCs w:val="21"/>
    </w:rPr>
  </w:style>
  <w:style w:type="character" w:customStyle="1" w:styleId="ZwykytekstZnak">
    <w:name w:val="Zwykły tekst Znak"/>
    <w:basedOn w:val="Domylnaczcionkaakapitu"/>
    <w:link w:val="Zwykytekst"/>
    <w:uiPriority w:val="99"/>
    <w:rsid w:val="005211AB"/>
    <w:rPr>
      <w:rFonts w:ascii="Consolas" w:eastAsia="Calibri" w:hAnsi="Consolas" w:cs="Times New Roman"/>
      <w:sz w:val="21"/>
      <w:szCs w:val="21"/>
      <w:lang w:val="pl-PL"/>
    </w:rPr>
  </w:style>
  <w:style w:type="paragraph" w:customStyle="1" w:styleId="CM19">
    <w:name w:val="CM19"/>
    <w:basedOn w:val="Default"/>
    <w:next w:val="Default"/>
    <w:uiPriority w:val="99"/>
    <w:rsid w:val="005211AB"/>
    <w:pPr>
      <w:widowControl w:val="0"/>
    </w:pPr>
    <w:rPr>
      <w:rFonts w:ascii="Calibri" w:hAnsi="Calibri"/>
      <w:color w:val="auto"/>
    </w:rPr>
  </w:style>
  <w:style w:type="paragraph" w:customStyle="1" w:styleId="CM2">
    <w:name w:val="CM2"/>
    <w:basedOn w:val="Default"/>
    <w:next w:val="Default"/>
    <w:uiPriority w:val="99"/>
    <w:rsid w:val="005211AB"/>
    <w:pPr>
      <w:widowControl w:val="0"/>
      <w:spacing w:line="293" w:lineRule="atLeast"/>
    </w:pPr>
    <w:rPr>
      <w:rFonts w:ascii="Calibri" w:hAnsi="Calibri"/>
      <w:color w:val="auto"/>
    </w:rPr>
  </w:style>
  <w:style w:type="paragraph" w:customStyle="1" w:styleId="CM18">
    <w:name w:val="CM18"/>
    <w:basedOn w:val="Default"/>
    <w:next w:val="Default"/>
    <w:uiPriority w:val="99"/>
    <w:rsid w:val="005211AB"/>
    <w:pPr>
      <w:widowControl w:val="0"/>
    </w:pPr>
    <w:rPr>
      <w:rFonts w:ascii="Calibri" w:hAnsi="Calibri"/>
      <w:color w:val="auto"/>
    </w:rPr>
  </w:style>
  <w:style w:type="paragraph" w:customStyle="1" w:styleId="CM22">
    <w:name w:val="CM22"/>
    <w:basedOn w:val="Default"/>
    <w:next w:val="Default"/>
    <w:uiPriority w:val="99"/>
    <w:rsid w:val="005211AB"/>
    <w:pPr>
      <w:widowControl w:val="0"/>
    </w:pPr>
    <w:rPr>
      <w:rFonts w:ascii="Calibri" w:hAnsi="Calibri"/>
      <w:color w:val="auto"/>
    </w:rPr>
  </w:style>
  <w:style w:type="paragraph" w:customStyle="1" w:styleId="CM21">
    <w:name w:val="CM21"/>
    <w:basedOn w:val="Default"/>
    <w:next w:val="Default"/>
    <w:uiPriority w:val="99"/>
    <w:rsid w:val="005211AB"/>
    <w:pPr>
      <w:widowControl w:val="0"/>
    </w:pPr>
    <w:rPr>
      <w:rFonts w:ascii="Calibri" w:hAnsi="Calibri"/>
      <w:color w:val="auto"/>
    </w:rPr>
  </w:style>
  <w:style w:type="paragraph" w:customStyle="1" w:styleId="Akapitzlist2">
    <w:name w:val="Akapit z listą2"/>
    <w:basedOn w:val="Normalny"/>
    <w:uiPriority w:val="99"/>
    <w:rsid w:val="005211AB"/>
    <w:pPr>
      <w:widowControl/>
      <w:autoSpaceDE/>
      <w:autoSpaceDN/>
      <w:spacing w:after="200" w:line="276" w:lineRule="auto"/>
      <w:ind w:left="720"/>
      <w:contextualSpacing/>
    </w:pPr>
    <w:rPr>
      <w:rFonts w:ascii="Calibri" w:hAnsi="Calibri"/>
    </w:rPr>
  </w:style>
  <w:style w:type="paragraph" w:styleId="Nagwekspisutreci">
    <w:name w:val="TOC Heading"/>
    <w:basedOn w:val="Nagwek1"/>
    <w:next w:val="Normalny"/>
    <w:uiPriority w:val="39"/>
    <w:qFormat/>
    <w:rsid w:val="005211AB"/>
    <w:pPr>
      <w:keepNext/>
      <w:keepLines/>
      <w:widowControl/>
      <w:autoSpaceDE/>
      <w:autoSpaceDN/>
      <w:spacing w:before="480" w:line="276" w:lineRule="auto"/>
      <w:ind w:left="0"/>
      <w:outlineLvl w:val="9"/>
    </w:pPr>
    <w:rPr>
      <w:rFonts w:ascii="Cambria" w:hAnsi="Cambria"/>
      <w:bCs w:val="0"/>
      <w:color w:val="365F91"/>
      <w:sz w:val="28"/>
      <w:szCs w:val="28"/>
    </w:rPr>
  </w:style>
  <w:style w:type="paragraph" w:styleId="Spistreci3">
    <w:name w:val="toc 3"/>
    <w:basedOn w:val="Normalny"/>
    <w:next w:val="Normalny"/>
    <w:autoRedefine/>
    <w:uiPriority w:val="39"/>
    <w:qFormat/>
    <w:rsid w:val="005211AB"/>
    <w:pPr>
      <w:widowControl/>
      <w:autoSpaceDE/>
      <w:autoSpaceDN/>
      <w:spacing w:after="100" w:line="276" w:lineRule="auto"/>
      <w:ind w:left="440"/>
    </w:pPr>
    <w:rPr>
      <w:rFonts w:ascii="Calibri" w:hAnsi="Calibri"/>
    </w:rPr>
  </w:style>
  <w:style w:type="paragraph" w:styleId="Tekstpodstawowywcity3">
    <w:name w:val="Body Text Indent 3"/>
    <w:basedOn w:val="Normalny"/>
    <w:link w:val="Tekstpodstawowywcity3Znak"/>
    <w:unhideWhenUsed/>
    <w:rsid w:val="005211AB"/>
    <w:pPr>
      <w:widowControl/>
      <w:autoSpaceDE/>
      <w:autoSpaceDN/>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rsid w:val="005211AB"/>
    <w:rPr>
      <w:rFonts w:ascii="Times New Roman" w:eastAsia="Times New Roman" w:hAnsi="Times New Roman" w:cs="Times New Roman"/>
      <w:sz w:val="16"/>
      <w:szCs w:val="16"/>
      <w:lang w:val="pl-PL" w:eastAsia="pl-PL"/>
    </w:rPr>
  </w:style>
  <w:style w:type="paragraph" w:customStyle="1" w:styleId="Akapitzlist3">
    <w:name w:val="Akapit z listą3"/>
    <w:basedOn w:val="Normalny"/>
    <w:rsid w:val="005211AB"/>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5211AB"/>
    <w:pPr>
      <w:widowControl/>
      <w:autoSpaceDE/>
      <w:autoSpaceDN/>
      <w:spacing w:line="360" w:lineRule="auto"/>
      <w:ind w:firstLine="397"/>
      <w:jc w:val="both"/>
    </w:pPr>
    <w:rPr>
      <w:rFonts w:ascii="Calibri" w:eastAsia="Calibri" w:hAnsi="Calibri"/>
    </w:rPr>
  </w:style>
  <w:style w:type="paragraph" w:styleId="Listapunktowana">
    <w:name w:val="List Bullet"/>
    <w:basedOn w:val="Normalny"/>
    <w:rsid w:val="005211AB"/>
    <w:pPr>
      <w:numPr>
        <w:numId w:val="32"/>
      </w:numPr>
      <w:suppressAutoHyphens/>
      <w:autoSpaceDE/>
      <w:autoSpaceDN/>
      <w:contextualSpacing/>
    </w:pPr>
    <w:rPr>
      <w:rFonts w:eastAsia="Arial Unicode MS"/>
      <w:kern w:val="1"/>
      <w:sz w:val="24"/>
      <w:szCs w:val="24"/>
      <w:lang w:eastAsia="uk-UA"/>
    </w:rPr>
  </w:style>
  <w:style w:type="paragraph" w:customStyle="1" w:styleId="BodyA">
    <w:name w:val="Body A"/>
    <w:rsid w:val="005211AB"/>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5211AB"/>
  </w:style>
  <w:style w:type="paragraph" w:styleId="Zagicieoddouformularza">
    <w:name w:val="HTML Bottom of Form"/>
    <w:basedOn w:val="Normalny"/>
    <w:next w:val="Normalny"/>
    <w:link w:val="ZagicieoddouformularzaZnak"/>
    <w:hidden/>
    <w:uiPriority w:val="99"/>
    <w:semiHidden/>
    <w:unhideWhenUsed/>
    <w:rsid w:val="005211AB"/>
    <w:pPr>
      <w:widowControl/>
      <w:pBdr>
        <w:top w:val="single" w:sz="6" w:space="1" w:color="auto"/>
      </w:pBdr>
      <w:autoSpaceDE/>
      <w:autoSpaceDN/>
      <w:jc w:val="center"/>
    </w:pPr>
    <w:rPr>
      <w:rFonts w:ascii="Arial"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5211AB"/>
    <w:rPr>
      <w:rFonts w:ascii="Arial" w:eastAsia="Times New Roman" w:hAnsi="Arial" w:cs="Arial"/>
      <w:vanish/>
      <w:sz w:val="16"/>
      <w:szCs w:val="16"/>
      <w:lang w:val="pl-PL"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5211AB"/>
    <w:rPr>
      <w:rFonts w:ascii="Times New Roman" w:eastAsia="Times New Roman" w:hAnsi="Times New Roman" w:cs="Times New Roman"/>
      <w:lang w:val="pl-PL"/>
    </w:rPr>
  </w:style>
  <w:style w:type="paragraph" w:customStyle="1" w:styleId="Kropki">
    <w:name w:val="Kropki"/>
    <w:basedOn w:val="Normalny"/>
    <w:rsid w:val="005211AB"/>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5211AB"/>
    <w:pPr>
      <w:widowControl/>
      <w:autoSpaceDE/>
      <w:autoSpaceDN/>
      <w:spacing w:before="60" w:after="60"/>
      <w:ind w:left="851" w:hanging="295"/>
      <w:jc w:val="both"/>
    </w:pPr>
    <w:rPr>
      <w:sz w:val="24"/>
      <w:szCs w:val="20"/>
      <w:lang w:eastAsia="pl-PL"/>
    </w:rPr>
  </w:style>
  <w:style w:type="character" w:customStyle="1" w:styleId="pktZnak">
    <w:name w:val="pkt Znak"/>
    <w:link w:val="pkt"/>
    <w:rsid w:val="005211AB"/>
    <w:rPr>
      <w:rFonts w:ascii="Times New Roman" w:eastAsia="Times New Roman" w:hAnsi="Times New Roman" w:cs="Times New Roman"/>
      <w:sz w:val="24"/>
      <w:szCs w:val="20"/>
      <w:lang w:val="pl-PL" w:eastAsia="pl-PL"/>
    </w:rPr>
  </w:style>
  <w:style w:type="numbering" w:customStyle="1" w:styleId="WWNum2">
    <w:name w:val="WWNum2"/>
    <w:basedOn w:val="Bezlisty"/>
    <w:rsid w:val="005211AB"/>
    <w:pPr>
      <w:numPr>
        <w:numId w:val="33"/>
      </w:numPr>
    </w:pPr>
  </w:style>
  <w:style w:type="character" w:styleId="Tekstzastpczy">
    <w:name w:val="Placeholder Text"/>
    <w:basedOn w:val="Domylnaczcionkaakapitu"/>
    <w:uiPriority w:val="99"/>
    <w:semiHidden/>
    <w:rsid w:val="005211AB"/>
    <w:rPr>
      <w:color w:val="808080"/>
    </w:rPr>
  </w:style>
  <w:style w:type="character" w:customStyle="1" w:styleId="hps">
    <w:name w:val="hps"/>
    <w:uiPriority w:val="99"/>
    <w:rsid w:val="005211AB"/>
  </w:style>
  <w:style w:type="paragraph" w:styleId="Mapadokumentu">
    <w:name w:val="Document Map"/>
    <w:aliases w:val="Plan dokumentu"/>
    <w:basedOn w:val="Normalny"/>
    <w:link w:val="MapadokumentuZnak"/>
    <w:uiPriority w:val="99"/>
    <w:semiHidden/>
    <w:unhideWhenUsed/>
    <w:rsid w:val="005211AB"/>
    <w:pPr>
      <w:widowControl/>
      <w:autoSpaceDE/>
      <w:autoSpaceDN/>
    </w:pPr>
    <w:rPr>
      <w:rFonts w:ascii="Tahoma" w:hAnsi="Tahoma" w:cs="Tahoma"/>
      <w:sz w:val="16"/>
      <w:szCs w:val="16"/>
      <w:lang w:eastAsia="pl-PL"/>
    </w:rPr>
  </w:style>
  <w:style w:type="character" w:customStyle="1" w:styleId="MapadokumentuZnak">
    <w:name w:val="Mapa dokumentu Znak"/>
    <w:aliases w:val="Plan dokumentu Znak1"/>
    <w:basedOn w:val="Domylnaczcionkaakapitu"/>
    <w:link w:val="Mapadokumentu"/>
    <w:uiPriority w:val="99"/>
    <w:semiHidden/>
    <w:rsid w:val="005211AB"/>
    <w:rPr>
      <w:rFonts w:ascii="Tahoma" w:eastAsia="Times New Roman" w:hAnsi="Tahoma" w:cs="Tahoma"/>
      <w:sz w:val="16"/>
      <w:szCs w:val="16"/>
      <w:lang w:val="pl-PL" w:eastAsia="pl-PL"/>
    </w:rPr>
  </w:style>
  <w:style w:type="character" w:customStyle="1" w:styleId="Teksttreci">
    <w:name w:val="Tekst treści_"/>
    <w:basedOn w:val="Domylnaczcionkaakapitu"/>
    <w:link w:val="Teksttreci1"/>
    <w:uiPriority w:val="99"/>
    <w:rsid w:val="005211AB"/>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5211AB"/>
    <w:pPr>
      <w:shd w:val="clear" w:color="auto" w:fill="FFFFFF"/>
      <w:autoSpaceDE/>
      <w:autoSpaceDN/>
      <w:spacing w:after="780" w:line="269" w:lineRule="exact"/>
      <w:ind w:hanging="420"/>
      <w:jc w:val="center"/>
    </w:pPr>
    <w:rPr>
      <w:rFonts w:eastAsiaTheme="minorHAnsi" w:cstheme="minorBidi"/>
      <w:sz w:val="21"/>
      <w:szCs w:val="21"/>
      <w:lang w:val="en-US"/>
    </w:rPr>
  </w:style>
  <w:style w:type="numbering" w:customStyle="1" w:styleId="WWNum1">
    <w:name w:val="WWNum1"/>
    <w:basedOn w:val="Bezlisty"/>
    <w:rsid w:val="005211AB"/>
    <w:pPr>
      <w:numPr>
        <w:numId w:val="34"/>
      </w:numPr>
    </w:pPr>
  </w:style>
  <w:style w:type="paragraph" w:customStyle="1" w:styleId="CMSHeadL7">
    <w:name w:val="CMS Head L7"/>
    <w:basedOn w:val="Normalny"/>
    <w:rsid w:val="005211AB"/>
    <w:pPr>
      <w:widowControl/>
      <w:numPr>
        <w:ilvl w:val="6"/>
        <w:numId w:val="35"/>
      </w:numPr>
      <w:autoSpaceDE/>
      <w:autoSpaceDN/>
      <w:spacing w:after="240"/>
      <w:outlineLvl w:val="6"/>
    </w:pPr>
    <w:rPr>
      <w:szCs w:val="24"/>
      <w:lang w:val="en-GB"/>
    </w:rPr>
  </w:style>
  <w:style w:type="paragraph" w:customStyle="1" w:styleId="Nagwek110">
    <w:name w:val="Nagłówek 110"/>
    <w:basedOn w:val="Standard"/>
    <w:next w:val="Normalny"/>
    <w:rsid w:val="005211AB"/>
    <w:pPr>
      <w:keepNext/>
      <w:jc w:val="center"/>
      <w:outlineLvl w:val="0"/>
    </w:pPr>
    <w:rPr>
      <w:sz w:val="24"/>
    </w:rPr>
  </w:style>
  <w:style w:type="paragraph" w:customStyle="1" w:styleId="Nagwek111">
    <w:name w:val="Nagłówek 111"/>
    <w:basedOn w:val="Standard"/>
    <w:next w:val="Normalny"/>
    <w:rsid w:val="000431C3"/>
    <w:pPr>
      <w:keepNext/>
      <w:jc w:val="center"/>
      <w:outlineLvl w:val="0"/>
    </w:pPr>
    <w:rPr>
      <w:sz w:val="24"/>
    </w:rPr>
  </w:style>
  <w:style w:type="paragraph" w:customStyle="1" w:styleId="a">
    <w:basedOn w:val="Normalny"/>
    <w:next w:val="Mapadokumentu"/>
    <w:link w:val="PlandokumentuZnak"/>
    <w:uiPriority w:val="99"/>
    <w:unhideWhenUsed/>
    <w:rsid w:val="000431C3"/>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0431C3"/>
    <w:rPr>
      <w:rFonts w:ascii="Tahoma" w:eastAsia="Times New Roman" w:hAnsi="Tahoma" w:cs="Tahoma"/>
      <w:sz w:val="16"/>
      <w:szCs w:val="16"/>
    </w:rPr>
  </w:style>
  <w:style w:type="paragraph" w:customStyle="1" w:styleId="m40">
    <w:name w:val="m40"/>
    <w:basedOn w:val="Normalny"/>
    <w:rsid w:val="000431C3"/>
    <w:pPr>
      <w:widowControl/>
      <w:autoSpaceDE/>
      <w:autoSpaceDN/>
      <w:spacing w:before="100" w:beforeAutospacing="1" w:after="100" w:afterAutospacing="1"/>
    </w:pPr>
    <w:rPr>
      <w:sz w:val="24"/>
      <w:szCs w:val="24"/>
      <w:lang w:eastAsia="pl-PL"/>
    </w:rPr>
  </w:style>
  <w:style w:type="character" w:styleId="Uwydatnienie">
    <w:name w:val="Emphasis"/>
    <w:uiPriority w:val="20"/>
    <w:qFormat/>
    <w:rsid w:val="000431C3"/>
    <w:rPr>
      <w:i/>
      <w:iCs/>
    </w:rPr>
  </w:style>
  <w:style w:type="numbering" w:customStyle="1" w:styleId="WWNum201">
    <w:name w:val="WWNum201"/>
    <w:basedOn w:val="Bezlisty"/>
    <w:rsid w:val="000431C3"/>
  </w:style>
  <w:style w:type="numbering" w:customStyle="1" w:styleId="Styl11">
    <w:name w:val="Styl11"/>
    <w:rsid w:val="000431C3"/>
  </w:style>
  <w:style w:type="numbering" w:customStyle="1" w:styleId="WWNum181">
    <w:name w:val="WWNum181"/>
    <w:basedOn w:val="Bezlisty"/>
    <w:rsid w:val="000431C3"/>
    <w:pPr>
      <w:numPr>
        <w:numId w:val="73"/>
      </w:numPr>
    </w:pPr>
  </w:style>
  <w:style w:type="numbering" w:customStyle="1" w:styleId="WWNum241">
    <w:name w:val="WWNum241"/>
    <w:basedOn w:val="Bezlisty"/>
    <w:rsid w:val="000431C3"/>
  </w:style>
  <w:style w:type="numbering" w:customStyle="1" w:styleId="WWNum191">
    <w:name w:val="WWNum191"/>
    <w:basedOn w:val="Bezlisty"/>
    <w:rsid w:val="000431C3"/>
  </w:style>
  <w:style w:type="numbering" w:customStyle="1" w:styleId="WWNum161">
    <w:name w:val="WWNum161"/>
    <w:basedOn w:val="Bezlisty"/>
    <w:rsid w:val="000431C3"/>
  </w:style>
  <w:style w:type="numbering" w:customStyle="1" w:styleId="WWNum381">
    <w:name w:val="WWNum381"/>
    <w:basedOn w:val="Bezlisty"/>
    <w:rsid w:val="000431C3"/>
  </w:style>
  <w:style w:type="numbering" w:customStyle="1" w:styleId="WWNum251">
    <w:name w:val="WWNum251"/>
    <w:basedOn w:val="Bezlisty"/>
    <w:rsid w:val="000431C3"/>
  </w:style>
  <w:style w:type="numbering" w:customStyle="1" w:styleId="WWNum202">
    <w:name w:val="WWNum202"/>
    <w:basedOn w:val="Bezlisty"/>
    <w:rsid w:val="000431C3"/>
  </w:style>
  <w:style w:type="numbering" w:customStyle="1" w:styleId="Styl12">
    <w:name w:val="Styl12"/>
    <w:rsid w:val="000431C3"/>
  </w:style>
  <w:style w:type="numbering" w:customStyle="1" w:styleId="Styl21">
    <w:name w:val="Styl21"/>
    <w:rsid w:val="000431C3"/>
  </w:style>
  <w:style w:type="character" w:customStyle="1" w:styleId="MapadokumentuZnak2">
    <w:name w:val="Mapa dokumentu Znak2"/>
    <w:uiPriority w:val="99"/>
    <w:semiHidden/>
    <w:rsid w:val="000431C3"/>
    <w:rPr>
      <w:rFonts w:ascii="Tahoma" w:eastAsia="Times New Roman" w:hAnsi="Tahoma"/>
      <w:sz w:val="16"/>
      <w:szCs w:val="16"/>
      <w:lang w:val="x-none" w:eastAsia="x-none"/>
    </w:rPr>
  </w:style>
  <w:style w:type="paragraph" w:customStyle="1" w:styleId="Tekstpodstawowywcity21">
    <w:name w:val="Tekst podstawowy wcięty 21"/>
    <w:basedOn w:val="Normalny"/>
    <w:rsid w:val="000431C3"/>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0431C3"/>
    <w:pPr>
      <w:keepLines/>
      <w:widowControl/>
      <w:tabs>
        <w:tab w:val="left" w:pos="2540"/>
      </w:tabs>
      <w:autoSpaceDE/>
      <w:autoSpaceDN/>
      <w:spacing w:line="220" w:lineRule="exact"/>
      <w:jc w:val="both"/>
    </w:pPr>
    <w:rPr>
      <w:rFonts w:ascii="SlimbachItcTEE" w:hAnsi="SlimbachItcTEE"/>
      <w:noProof/>
      <w:sz w:val="18"/>
      <w:szCs w:val="20"/>
      <w:lang w:eastAsia="pl-PL"/>
    </w:rPr>
  </w:style>
  <w:style w:type="numbering" w:customStyle="1" w:styleId="WWNum1811">
    <w:name w:val="WWNum1811"/>
    <w:basedOn w:val="Bezlisty"/>
    <w:rsid w:val="000431C3"/>
  </w:style>
  <w:style w:type="numbering" w:customStyle="1" w:styleId="WWNum2411">
    <w:name w:val="WWNum2411"/>
    <w:basedOn w:val="Bezlisty"/>
    <w:rsid w:val="000431C3"/>
  </w:style>
  <w:style w:type="numbering" w:customStyle="1" w:styleId="WWNum1911">
    <w:name w:val="WWNum1911"/>
    <w:basedOn w:val="Bezlisty"/>
    <w:rsid w:val="000431C3"/>
  </w:style>
  <w:style w:type="numbering" w:customStyle="1" w:styleId="WWNum1611">
    <w:name w:val="WWNum1611"/>
    <w:basedOn w:val="Bezlisty"/>
    <w:rsid w:val="000431C3"/>
  </w:style>
  <w:style w:type="numbering" w:customStyle="1" w:styleId="WWNum3811">
    <w:name w:val="WWNum3811"/>
    <w:basedOn w:val="Bezlisty"/>
    <w:rsid w:val="000431C3"/>
  </w:style>
  <w:style w:type="numbering" w:customStyle="1" w:styleId="WWNum2511">
    <w:name w:val="WWNum2511"/>
    <w:basedOn w:val="Bezlisty"/>
    <w:rsid w:val="000431C3"/>
  </w:style>
  <w:style w:type="numbering" w:customStyle="1" w:styleId="WWNum2011">
    <w:name w:val="WWNum2011"/>
    <w:basedOn w:val="Bezlisty"/>
    <w:rsid w:val="000431C3"/>
  </w:style>
  <w:style w:type="numbering" w:customStyle="1" w:styleId="Styl111">
    <w:name w:val="Styl111"/>
    <w:rsid w:val="000431C3"/>
  </w:style>
  <w:style w:type="numbering" w:customStyle="1" w:styleId="Styl211">
    <w:name w:val="Styl211"/>
    <w:rsid w:val="000431C3"/>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0431C3"/>
    <w:pPr>
      <w:widowControl/>
      <w:autoSpaceDE/>
      <w:autoSpaceDN/>
    </w:pPr>
    <w:rPr>
      <w:sz w:val="24"/>
      <w:szCs w:val="24"/>
      <w:lang w:eastAsia="pl-PL"/>
    </w:rPr>
  </w:style>
  <w:style w:type="character" w:styleId="Numerstrony">
    <w:name w:val="page number"/>
    <w:rsid w:val="000431C3"/>
  </w:style>
  <w:style w:type="paragraph" w:customStyle="1" w:styleId="Normalny12">
    <w:name w:val="Normalny 12"/>
    <w:basedOn w:val="Normalny"/>
    <w:rsid w:val="000431C3"/>
    <w:pPr>
      <w:widowControl/>
      <w:autoSpaceDE/>
      <w:autoSpaceDN/>
    </w:pPr>
    <w:rPr>
      <w:sz w:val="20"/>
      <w:szCs w:val="20"/>
      <w:lang w:eastAsia="pl-PL"/>
    </w:rPr>
  </w:style>
  <w:style w:type="paragraph" w:customStyle="1" w:styleId="Blockquote">
    <w:name w:val="Blockquote"/>
    <w:basedOn w:val="Normalny"/>
    <w:rsid w:val="000431C3"/>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0431C3"/>
    <w:pPr>
      <w:widowControl/>
      <w:autoSpaceDE/>
      <w:autoSpaceDN/>
    </w:pPr>
    <w:rPr>
      <w:sz w:val="24"/>
      <w:szCs w:val="24"/>
      <w:lang w:eastAsia="pl-PL"/>
    </w:rPr>
  </w:style>
  <w:style w:type="paragraph" w:customStyle="1" w:styleId="ZnakZnakZnakZnakZnakZnak">
    <w:name w:val="Znak Znak Znak Znak Znak Znak"/>
    <w:basedOn w:val="Normalny"/>
    <w:rsid w:val="000431C3"/>
    <w:pPr>
      <w:widowControl/>
      <w:autoSpaceDE/>
      <w:autoSpaceDN/>
    </w:pPr>
    <w:rPr>
      <w:sz w:val="24"/>
      <w:szCs w:val="24"/>
      <w:lang w:eastAsia="pl-PL"/>
    </w:rPr>
  </w:style>
  <w:style w:type="paragraph" w:customStyle="1" w:styleId="ZnakZnakZnak">
    <w:name w:val="Znak Znak Znak"/>
    <w:basedOn w:val="Normalny"/>
    <w:rsid w:val="000431C3"/>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0431C3"/>
    <w:pPr>
      <w:widowControl/>
      <w:autoSpaceDE/>
      <w:autoSpaceDN/>
    </w:pPr>
    <w:rPr>
      <w:sz w:val="24"/>
      <w:szCs w:val="24"/>
      <w:lang w:eastAsia="pl-PL"/>
    </w:rPr>
  </w:style>
  <w:style w:type="paragraph" w:customStyle="1" w:styleId="Znak">
    <w:name w:val="Znak"/>
    <w:basedOn w:val="Normalny"/>
    <w:rsid w:val="000431C3"/>
    <w:pPr>
      <w:widowControl/>
      <w:autoSpaceDE/>
      <w:autoSpaceDN/>
    </w:pPr>
    <w:rPr>
      <w:sz w:val="24"/>
      <w:szCs w:val="24"/>
      <w:lang w:eastAsia="pl-PL"/>
    </w:rPr>
  </w:style>
  <w:style w:type="paragraph" w:customStyle="1" w:styleId="ZnakZnakZnak1">
    <w:name w:val="Znak Znak Znak1"/>
    <w:basedOn w:val="Normalny"/>
    <w:rsid w:val="000431C3"/>
    <w:pPr>
      <w:widowControl/>
      <w:autoSpaceDE/>
      <w:autoSpaceDN/>
    </w:pPr>
    <w:rPr>
      <w:sz w:val="24"/>
      <w:szCs w:val="24"/>
      <w:lang w:eastAsia="pl-PL"/>
    </w:rPr>
  </w:style>
  <w:style w:type="paragraph" w:customStyle="1" w:styleId="ZnakZnakZnak1Znak">
    <w:name w:val="Znak Znak Znak1 Znak"/>
    <w:basedOn w:val="Normalny"/>
    <w:rsid w:val="000431C3"/>
    <w:pPr>
      <w:widowControl/>
      <w:autoSpaceDE/>
      <w:autoSpaceDN/>
    </w:pPr>
    <w:rPr>
      <w:sz w:val="24"/>
      <w:szCs w:val="24"/>
      <w:lang w:eastAsia="pl-PL"/>
    </w:rPr>
  </w:style>
  <w:style w:type="character" w:customStyle="1" w:styleId="sbold1">
    <w:name w:val="sbold1"/>
    <w:rsid w:val="000431C3"/>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0431C3"/>
    <w:pPr>
      <w:widowControl/>
      <w:autoSpaceDE/>
      <w:autoSpaceDN/>
    </w:pPr>
    <w:rPr>
      <w:rFonts w:ascii="Arial" w:hAnsi="Arial"/>
      <w:sz w:val="24"/>
      <w:szCs w:val="24"/>
      <w:lang w:eastAsia="pl-PL"/>
    </w:rPr>
  </w:style>
  <w:style w:type="character" w:customStyle="1" w:styleId="BOBZnak">
    <w:name w:val="BOB Znak"/>
    <w:link w:val="BOB"/>
    <w:rsid w:val="000431C3"/>
    <w:rPr>
      <w:rFonts w:ascii="Arial" w:eastAsia="Times New Roman" w:hAnsi="Arial" w:cs="Times New Roman"/>
      <w:sz w:val="24"/>
      <w:szCs w:val="24"/>
      <w:lang w:val="pl-PL" w:eastAsia="pl-PL"/>
    </w:rPr>
  </w:style>
  <w:style w:type="character" w:customStyle="1" w:styleId="czarny11b1">
    <w:name w:val="czarny_11b1"/>
    <w:rsid w:val="000431C3"/>
    <w:rPr>
      <w:rFonts w:ascii="Verdana" w:hAnsi="Verdana" w:hint="default"/>
      <w:b/>
      <w:bCs/>
      <w:i w:val="0"/>
      <w:iCs w:val="0"/>
      <w:smallCaps w:val="0"/>
      <w:color w:val="000000"/>
      <w:sz w:val="17"/>
      <w:szCs w:val="17"/>
    </w:rPr>
  </w:style>
  <w:style w:type="character" w:customStyle="1" w:styleId="cszary101">
    <w:name w:val="c_szary_101"/>
    <w:rsid w:val="000431C3"/>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0431C3"/>
    <w:pPr>
      <w:widowControl/>
      <w:autoSpaceDE/>
      <w:autoSpaceDN/>
    </w:pPr>
    <w:rPr>
      <w:sz w:val="24"/>
      <w:szCs w:val="24"/>
      <w:lang w:eastAsia="pl-PL"/>
    </w:rPr>
  </w:style>
  <w:style w:type="paragraph" w:customStyle="1" w:styleId="ZnakZnakZnak1ZnakZnakZnakZnak">
    <w:name w:val="Znak Znak Znak1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H4">
    <w:name w:val="H4"/>
    <w:basedOn w:val="Normalny"/>
    <w:next w:val="Normalny"/>
    <w:rsid w:val="000431C3"/>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0431C3"/>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0431C3"/>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0431C3"/>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St4-punkt">
    <w:name w:val="St4-punkt"/>
    <w:rsid w:val="000431C3"/>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0431C3"/>
    <w:pPr>
      <w:widowControl/>
      <w:autoSpaceDE/>
      <w:autoSpaceDN/>
    </w:pPr>
    <w:rPr>
      <w:sz w:val="24"/>
      <w:szCs w:val="24"/>
      <w:lang w:eastAsia="pl-PL"/>
    </w:rPr>
  </w:style>
  <w:style w:type="paragraph" w:customStyle="1" w:styleId="Style2">
    <w:name w:val="Style 2"/>
    <w:basedOn w:val="Normalny"/>
    <w:rsid w:val="000431C3"/>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0431C3"/>
    <w:pPr>
      <w:widowControl/>
      <w:autoSpaceDE/>
      <w:autoSpaceDN/>
    </w:pPr>
    <w:rPr>
      <w:sz w:val="24"/>
      <w:szCs w:val="24"/>
      <w:lang w:eastAsia="pl-PL"/>
    </w:rPr>
  </w:style>
  <w:style w:type="paragraph" w:customStyle="1" w:styleId="DomylnaczcionkaakapituAkapitZnak">
    <w:name w:val="Domyślna czcionka akapitu Akapit Znak"/>
    <w:basedOn w:val="Normalny"/>
    <w:rsid w:val="000431C3"/>
    <w:pPr>
      <w:widowControl/>
      <w:autoSpaceDE/>
      <w:autoSpaceDN/>
    </w:pPr>
    <w:rPr>
      <w:sz w:val="24"/>
      <w:szCs w:val="24"/>
      <w:lang w:eastAsia="pl-PL"/>
    </w:rPr>
  </w:style>
  <w:style w:type="paragraph" w:customStyle="1" w:styleId="BodyText21">
    <w:name w:val="Body Text 21"/>
    <w:basedOn w:val="Normalny"/>
    <w:rsid w:val="000431C3"/>
    <w:pPr>
      <w:suppressAutoHyphens/>
      <w:autoSpaceDE/>
      <w:autoSpaceDN/>
      <w:spacing w:line="360" w:lineRule="auto"/>
      <w:jc w:val="center"/>
    </w:pPr>
    <w:rPr>
      <w:b/>
      <w:sz w:val="24"/>
      <w:szCs w:val="20"/>
      <w:lang w:eastAsia="ar-SA"/>
    </w:rPr>
  </w:style>
  <w:style w:type="paragraph" w:customStyle="1" w:styleId="StandardowyNormalny1">
    <w:name w:val="Standardowy.Normalny1"/>
    <w:rsid w:val="000431C3"/>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0431C3"/>
    <w:pPr>
      <w:adjustRightInd w:val="0"/>
      <w:jc w:val="both"/>
    </w:pPr>
    <w:rPr>
      <w:sz w:val="20"/>
      <w:szCs w:val="24"/>
    </w:rPr>
  </w:style>
  <w:style w:type="paragraph" w:customStyle="1" w:styleId="BodyTextIndent31">
    <w:name w:val="Body Text Indent 31"/>
    <w:basedOn w:val="Normalny"/>
    <w:rsid w:val="000431C3"/>
    <w:pPr>
      <w:widowControl/>
      <w:autoSpaceDE/>
      <w:autoSpaceDN/>
      <w:ind w:left="851"/>
    </w:pPr>
    <w:rPr>
      <w:rFonts w:eastAsia="Calibri"/>
      <w:sz w:val="24"/>
      <w:szCs w:val="24"/>
      <w:lang w:eastAsia="pl-PL"/>
    </w:rPr>
  </w:style>
  <w:style w:type="character" w:customStyle="1" w:styleId="FontStyle60">
    <w:name w:val="Font Style60"/>
    <w:rsid w:val="000431C3"/>
    <w:rPr>
      <w:rFonts w:ascii="Times New Roman" w:hAnsi="Times New Roman" w:cs="Times New Roman"/>
      <w:sz w:val="22"/>
      <w:szCs w:val="22"/>
    </w:rPr>
  </w:style>
  <w:style w:type="paragraph" w:customStyle="1" w:styleId="Tekstpodstawowy32">
    <w:name w:val="Tekst podstawowy 32"/>
    <w:basedOn w:val="Normalny"/>
    <w:rsid w:val="000431C3"/>
    <w:pPr>
      <w:widowControl/>
      <w:autoSpaceDE/>
      <w:autoSpaceDN/>
      <w:jc w:val="both"/>
    </w:pPr>
    <w:rPr>
      <w:sz w:val="24"/>
      <w:szCs w:val="20"/>
      <w:lang w:eastAsia="pl-PL"/>
    </w:rPr>
  </w:style>
  <w:style w:type="character" w:customStyle="1" w:styleId="A2">
    <w:name w:val="A2"/>
    <w:rsid w:val="000431C3"/>
    <w:rPr>
      <w:rFonts w:cs="Verdana"/>
      <w:color w:val="000000"/>
      <w:sz w:val="18"/>
      <w:szCs w:val="18"/>
    </w:rPr>
  </w:style>
  <w:style w:type="paragraph" w:styleId="Listanumerowana">
    <w:name w:val="List Number"/>
    <w:basedOn w:val="Normalny"/>
    <w:rsid w:val="000431C3"/>
    <w:pPr>
      <w:widowControl/>
      <w:numPr>
        <w:numId w:val="52"/>
      </w:numPr>
      <w:autoSpaceDE/>
      <w:autoSpaceDN/>
      <w:contextualSpacing/>
    </w:pPr>
    <w:rPr>
      <w:sz w:val="20"/>
      <w:szCs w:val="20"/>
      <w:lang w:eastAsia="pl-PL"/>
    </w:rPr>
  </w:style>
  <w:style w:type="paragraph" w:customStyle="1" w:styleId="ZnakZnak">
    <w:name w:val="Znak Znak"/>
    <w:basedOn w:val="Normalny"/>
    <w:rsid w:val="000431C3"/>
    <w:pPr>
      <w:widowControl/>
      <w:autoSpaceDE/>
      <w:autoSpaceDN/>
      <w:spacing w:line="360" w:lineRule="auto"/>
      <w:jc w:val="both"/>
    </w:pPr>
    <w:rPr>
      <w:rFonts w:ascii="Verdana" w:hAnsi="Verdana"/>
      <w:sz w:val="20"/>
      <w:szCs w:val="20"/>
      <w:lang w:eastAsia="pl-PL"/>
    </w:rPr>
  </w:style>
  <w:style w:type="character" w:styleId="Nierozpoznanawzmianka">
    <w:name w:val="Unresolved Mention"/>
    <w:uiPriority w:val="99"/>
    <w:unhideWhenUsed/>
    <w:rsid w:val="000431C3"/>
    <w:rPr>
      <w:color w:val="605E5C"/>
      <w:shd w:val="clear" w:color="auto" w:fill="E1DFDD"/>
    </w:rPr>
  </w:style>
  <w:style w:type="character" w:customStyle="1" w:styleId="BodyTextIndent2Char1">
    <w:name w:val="Body Text Indent 2 Char1"/>
    <w:uiPriority w:val="99"/>
    <w:rsid w:val="000431C3"/>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0431C3"/>
  </w:style>
  <w:style w:type="table" w:customStyle="1" w:styleId="TableNormal1">
    <w:name w:val="Table Normal1"/>
    <w:uiPriority w:val="2"/>
    <w:semiHidden/>
    <w:unhideWhenUsed/>
    <w:qFormat/>
    <w:rsid w:val="000431C3"/>
    <w:rPr>
      <w:rFonts w:ascii="Calibri" w:eastAsia="Calibri" w:hAnsi="Calibri" w:cs="Times New Roman"/>
    </w:rPr>
    <w:tblPr>
      <w:tblInd w:w="0" w:type="dxa"/>
      <w:tblCellMar>
        <w:top w:w="0" w:type="dxa"/>
        <w:left w:w="0" w:type="dxa"/>
        <w:bottom w:w="0" w:type="dxa"/>
        <w:right w:w="0" w:type="dxa"/>
      </w:tblCellMar>
    </w:tblPr>
  </w:style>
  <w:style w:type="character" w:customStyle="1" w:styleId="MapadokumentuZnak1">
    <w:name w:val="Mapa dokumentu Znak1"/>
    <w:uiPriority w:val="99"/>
    <w:semiHidden/>
    <w:rsid w:val="000431C3"/>
    <w:rPr>
      <w:rFonts w:ascii="Tahoma" w:eastAsia="Times New Roman" w:hAnsi="Tahoma" w:cs="Tahoma"/>
      <w:sz w:val="16"/>
      <w:szCs w:val="16"/>
    </w:rPr>
  </w:style>
  <w:style w:type="numbering" w:customStyle="1" w:styleId="WWNum74">
    <w:name w:val="WWNum74"/>
    <w:rsid w:val="000431C3"/>
  </w:style>
  <w:style w:type="character" w:customStyle="1" w:styleId="SBBULLETSChar">
    <w:name w:val="SB BULLETS Char"/>
    <w:link w:val="SBBULLETS"/>
    <w:qFormat/>
    <w:rsid w:val="000431C3"/>
    <w:rPr>
      <w:color w:val="595959"/>
      <w:szCs w:val="24"/>
      <w:lang w:eastAsia="ar-SA"/>
    </w:rPr>
  </w:style>
  <w:style w:type="paragraph" w:customStyle="1" w:styleId="SBText">
    <w:name w:val="SB Text"/>
    <w:autoRedefine/>
    <w:qFormat/>
    <w:rsid w:val="000431C3"/>
    <w:pPr>
      <w:widowControl/>
      <w:autoSpaceDE/>
      <w:autoSpaceDN/>
      <w:spacing w:before="120" w:after="120"/>
    </w:pPr>
    <w:rPr>
      <w:rFonts w:ascii="Calibri" w:eastAsia="Times New Roman" w:hAnsi="Calibri" w:cs="Times New Roman"/>
      <w:color w:val="595959"/>
      <w:sz w:val="24"/>
      <w:szCs w:val="24"/>
      <w:lang w:eastAsia="pl-PL"/>
    </w:rPr>
  </w:style>
  <w:style w:type="paragraph" w:customStyle="1" w:styleId="SBBULLETS">
    <w:name w:val="SB BULLETS"/>
    <w:link w:val="SBBULLETSChar"/>
    <w:autoRedefine/>
    <w:qFormat/>
    <w:rsid w:val="000431C3"/>
    <w:pPr>
      <w:widowControl/>
      <w:autoSpaceDE/>
      <w:autoSpaceDN/>
    </w:pPr>
    <w:rPr>
      <w:color w:val="595959"/>
      <w:szCs w:val="24"/>
      <w:lang w:eastAsia="ar-SA"/>
    </w:rPr>
  </w:style>
  <w:style w:type="numbering" w:customStyle="1" w:styleId="WWNum1812">
    <w:name w:val="WWNum1812"/>
    <w:basedOn w:val="Bezlisty"/>
    <w:rsid w:val="000431C3"/>
  </w:style>
  <w:style w:type="numbering" w:customStyle="1" w:styleId="WWNum2412">
    <w:name w:val="WWNum2412"/>
    <w:basedOn w:val="Bezlisty"/>
    <w:rsid w:val="000431C3"/>
  </w:style>
  <w:style w:type="numbering" w:customStyle="1" w:styleId="WWNum1912">
    <w:name w:val="WWNum1912"/>
    <w:basedOn w:val="Bezlisty"/>
    <w:rsid w:val="000431C3"/>
  </w:style>
  <w:style w:type="numbering" w:customStyle="1" w:styleId="WWNum1612">
    <w:name w:val="WWNum1612"/>
    <w:basedOn w:val="Bezlisty"/>
    <w:rsid w:val="000431C3"/>
  </w:style>
  <w:style w:type="numbering" w:customStyle="1" w:styleId="WWNum3812">
    <w:name w:val="WWNum3812"/>
    <w:basedOn w:val="Bezlisty"/>
    <w:rsid w:val="000431C3"/>
  </w:style>
  <w:style w:type="numbering" w:customStyle="1" w:styleId="WWNum2512">
    <w:name w:val="WWNum2512"/>
    <w:basedOn w:val="Bezlisty"/>
    <w:rsid w:val="000431C3"/>
  </w:style>
  <w:style w:type="numbering" w:customStyle="1" w:styleId="WWNum2012">
    <w:name w:val="WWNum2012"/>
    <w:basedOn w:val="Bezlisty"/>
    <w:rsid w:val="000431C3"/>
  </w:style>
  <w:style w:type="numbering" w:customStyle="1" w:styleId="Styl112">
    <w:name w:val="Styl112"/>
    <w:rsid w:val="000431C3"/>
  </w:style>
  <w:style w:type="numbering" w:customStyle="1" w:styleId="Styl212">
    <w:name w:val="Styl212"/>
    <w:rsid w:val="000431C3"/>
  </w:style>
  <w:style w:type="table" w:customStyle="1" w:styleId="Tabela-Siatka2">
    <w:name w:val="Tabela - Siatka2"/>
    <w:basedOn w:val="Standardowy"/>
    <w:next w:val="Tabela-Siatka"/>
    <w:uiPriority w:val="39"/>
    <w:rsid w:val="000431C3"/>
    <w:pPr>
      <w:widowControl/>
      <w:autoSpaceDE/>
      <w:autoSpaceDN/>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0431C3"/>
  </w:style>
  <w:style w:type="numbering" w:customStyle="1" w:styleId="Bezlisty4">
    <w:name w:val="Bez listy4"/>
    <w:next w:val="Bezlisty"/>
    <w:uiPriority w:val="99"/>
    <w:semiHidden/>
    <w:unhideWhenUsed/>
    <w:rsid w:val="000431C3"/>
  </w:style>
  <w:style w:type="numbering" w:customStyle="1" w:styleId="Bezlisty5">
    <w:name w:val="Bez listy5"/>
    <w:next w:val="Bezlisty"/>
    <w:uiPriority w:val="99"/>
    <w:semiHidden/>
    <w:unhideWhenUsed/>
    <w:rsid w:val="000431C3"/>
  </w:style>
  <w:style w:type="numbering" w:customStyle="1" w:styleId="Bezlisty11">
    <w:name w:val="Bez listy11"/>
    <w:next w:val="Bezlisty"/>
    <w:uiPriority w:val="99"/>
    <w:semiHidden/>
    <w:unhideWhenUsed/>
    <w:rsid w:val="000431C3"/>
  </w:style>
  <w:style w:type="numbering" w:customStyle="1" w:styleId="WWNum182">
    <w:name w:val="WWNum182"/>
    <w:basedOn w:val="Bezlisty"/>
    <w:rsid w:val="000431C3"/>
  </w:style>
  <w:style w:type="numbering" w:customStyle="1" w:styleId="WWNum242">
    <w:name w:val="WWNum242"/>
    <w:basedOn w:val="Bezlisty"/>
    <w:rsid w:val="000431C3"/>
  </w:style>
  <w:style w:type="numbering" w:customStyle="1" w:styleId="WWNum192">
    <w:name w:val="WWNum192"/>
    <w:basedOn w:val="Bezlisty"/>
    <w:rsid w:val="000431C3"/>
  </w:style>
  <w:style w:type="numbering" w:customStyle="1" w:styleId="WWNum162">
    <w:name w:val="WWNum162"/>
    <w:basedOn w:val="Bezlisty"/>
    <w:rsid w:val="000431C3"/>
  </w:style>
  <w:style w:type="numbering" w:customStyle="1" w:styleId="WWNum382">
    <w:name w:val="WWNum382"/>
    <w:basedOn w:val="Bezlisty"/>
    <w:rsid w:val="000431C3"/>
  </w:style>
  <w:style w:type="numbering" w:customStyle="1" w:styleId="WWNum252">
    <w:name w:val="WWNum252"/>
    <w:basedOn w:val="Bezlisty"/>
    <w:rsid w:val="000431C3"/>
  </w:style>
  <w:style w:type="numbering" w:customStyle="1" w:styleId="WWNum203">
    <w:name w:val="WWNum203"/>
    <w:basedOn w:val="Bezlisty"/>
    <w:rsid w:val="000431C3"/>
  </w:style>
  <w:style w:type="numbering" w:customStyle="1" w:styleId="Styl13">
    <w:name w:val="Styl13"/>
    <w:rsid w:val="000431C3"/>
  </w:style>
  <w:style w:type="numbering" w:customStyle="1" w:styleId="Styl22">
    <w:name w:val="Styl22"/>
    <w:rsid w:val="000431C3"/>
  </w:style>
  <w:style w:type="numbering" w:customStyle="1" w:styleId="WWNum21">
    <w:name w:val="WWNum21"/>
    <w:basedOn w:val="Bezlisty"/>
    <w:rsid w:val="000431C3"/>
  </w:style>
  <w:style w:type="numbering" w:customStyle="1" w:styleId="WWNum2013">
    <w:name w:val="WWNum2013"/>
    <w:basedOn w:val="Bezlisty"/>
    <w:rsid w:val="000431C3"/>
  </w:style>
  <w:style w:type="numbering" w:customStyle="1" w:styleId="Styl113">
    <w:name w:val="Styl113"/>
    <w:rsid w:val="000431C3"/>
  </w:style>
  <w:style w:type="numbering" w:customStyle="1" w:styleId="WWNum1813">
    <w:name w:val="WWNum1813"/>
    <w:basedOn w:val="Bezlisty"/>
    <w:rsid w:val="000431C3"/>
    <w:pPr>
      <w:numPr>
        <w:numId w:val="44"/>
      </w:numPr>
    </w:pPr>
  </w:style>
  <w:style w:type="numbering" w:customStyle="1" w:styleId="WWNum2413">
    <w:name w:val="WWNum2413"/>
    <w:basedOn w:val="Bezlisty"/>
    <w:rsid w:val="000431C3"/>
    <w:pPr>
      <w:numPr>
        <w:numId w:val="38"/>
      </w:numPr>
    </w:pPr>
  </w:style>
  <w:style w:type="numbering" w:customStyle="1" w:styleId="WWNum1913">
    <w:name w:val="WWNum1913"/>
    <w:basedOn w:val="Bezlisty"/>
    <w:rsid w:val="000431C3"/>
    <w:pPr>
      <w:numPr>
        <w:numId w:val="39"/>
      </w:numPr>
    </w:pPr>
  </w:style>
  <w:style w:type="numbering" w:customStyle="1" w:styleId="WWNum1613">
    <w:name w:val="WWNum1613"/>
    <w:basedOn w:val="Bezlisty"/>
    <w:rsid w:val="000431C3"/>
    <w:pPr>
      <w:numPr>
        <w:numId w:val="40"/>
      </w:numPr>
    </w:pPr>
  </w:style>
  <w:style w:type="numbering" w:customStyle="1" w:styleId="WWNum3813">
    <w:name w:val="WWNum3813"/>
    <w:basedOn w:val="Bezlisty"/>
    <w:rsid w:val="000431C3"/>
    <w:pPr>
      <w:numPr>
        <w:numId w:val="41"/>
      </w:numPr>
    </w:pPr>
  </w:style>
  <w:style w:type="numbering" w:customStyle="1" w:styleId="WWNum2513">
    <w:name w:val="WWNum2513"/>
    <w:basedOn w:val="Bezlisty"/>
    <w:rsid w:val="000431C3"/>
    <w:pPr>
      <w:numPr>
        <w:numId w:val="42"/>
      </w:numPr>
    </w:pPr>
  </w:style>
  <w:style w:type="numbering" w:customStyle="1" w:styleId="WWNum2021">
    <w:name w:val="WWNum2021"/>
    <w:basedOn w:val="Bezlisty"/>
    <w:rsid w:val="000431C3"/>
    <w:pPr>
      <w:numPr>
        <w:numId w:val="43"/>
      </w:numPr>
    </w:pPr>
  </w:style>
  <w:style w:type="numbering" w:customStyle="1" w:styleId="Styl121">
    <w:name w:val="Styl121"/>
    <w:rsid w:val="000431C3"/>
    <w:pPr>
      <w:numPr>
        <w:numId w:val="45"/>
      </w:numPr>
    </w:pPr>
  </w:style>
  <w:style w:type="numbering" w:customStyle="1" w:styleId="Styl213">
    <w:name w:val="Styl213"/>
    <w:rsid w:val="000431C3"/>
  </w:style>
  <w:style w:type="numbering" w:customStyle="1" w:styleId="Bezlisty111">
    <w:name w:val="Bez listy111"/>
    <w:next w:val="Bezlisty"/>
    <w:uiPriority w:val="99"/>
    <w:semiHidden/>
    <w:unhideWhenUsed/>
    <w:rsid w:val="000431C3"/>
  </w:style>
  <w:style w:type="numbering" w:customStyle="1" w:styleId="WWNum18111">
    <w:name w:val="WWNum18111"/>
    <w:basedOn w:val="Bezlisty"/>
    <w:rsid w:val="000431C3"/>
  </w:style>
  <w:style w:type="numbering" w:customStyle="1" w:styleId="WWNum24111">
    <w:name w:val="WWNum24111"/>
    <w:basedOn w:val="Bezlisty"/>
    <w:rsid w:val="000431C3"/>
  </w:style>
  <w:style w:type="numbering" w:customStyle="1" w:styleId="WWNum19111">
    <w:name w:val="WWNum19111"/>
    <w:basedOn w:val="Bezlisty"/>
    <w:rsid w:val="000431C3"/>
  </w:style>
  <w:style w:type="numbering" w:customStyle="1" w:styleId="WWNum16111">
    <w:name w:val="WWNum16111"/>
    <w:basedOn w:val="Bezlisty"/>
    <w:rsid w:val="000431C3"/>
  </w:style>
  <w:style w:type="numbering" w:customStyle="1" w:styleId="WWNum38111">
    <w:name w:val="WWNum38111"/>
    <w:basedOn w:val="Bezlisty"/>
    <w:rsid w:val="000431C3"/>
    <w:pPr>
      <w:numPr>
        <w:numId w:val="51"/>
      </w:numPr>
    </w:pPr>
  </w:style>
  <w:style w:type="numbering" w:customStyle="1" w:styleId="WWNum25111">
    <w:name w:val="WWNum25111"/>
    <w:basedOn w:val="Bezlisty"/>
    <w:rsid w:val="000431C3"/>
  </w:style>
  <w:style w:type="numbering" w:customStyle="1" w:styleId="WWNum20111">
    <w:name w:val="WWNum20111"/>
    <w:basedOn w:val="Bezlisty"/>
    <w:rsid w:val="000431C3"/>
  </w:style>
  <w:style w:type="numbering" w:customStyle="1" w:styleId="Styl1111">
    <w:name w:val="Styl1111"/>
    <w:rsid w:val="000431C3"/>
    <w:pPr>
      <w:numPr>
        <w:numId w:val="54"/>
      </w:numPr>
    </w:pPr>
  </w:style>
  <w:style w:type="numbering" w:customStyle="1" w:styleId="Styl2111">
    <w:name w:val="Styl2111"/>
    <w:rsid w:val="000431C3"/>
    <w:pPr>
      <w:numPr>
        <w:numId w:val="55"/>
      </w:numPr>
    </w:pPr>
  </w:style>
  <w:style w:type="numbering" w:customStyle="1" w:styleId="Bezlisty21">
    <w:name w:val="Bez listy21"/>
    <w:next w:val="Bezlisty"/>
    <w:uiPriority w:val="99"/>
    <w:semiHidden/>
    <w:unhideWhenUsed/>
    <w:rsid w:val="000431C3"/>
  </w:style>
  <w:style w:type="numbering" w:customStyle="1" w:styleId="WWNum741">
    <w:name w:val="WWNum741"/>
    <w:rsid w:val="000431C3"/>
    <w:pPr>
      <w:numPr>
        <w:numId w:val="53"/>
      </w:numPr>
    </w:pPr>
  </w:style>
  <w:style w:type="numbering" w:customStyle="1" w:styleId="WWNum18121">
    <w:name w:val="WWNum18121"/>
    <w:basedOn w:val="Bezlisty"/>
    <w:rsid w:val="000431C3"/>
    <w:pPr>
      <w:numPr>
        <w:numId w:val="48"/>
      </w:numPr>
    </w:pPr>
  </w:style>
  <w:style w:type="numbering" w:customStyle="1" w:styleId="WWNum24121">
    <w:name w:val="WWNum24121"/>
    <w:basedOn w:val="Bezlisty"/>
    <w:rsid w:val="000431C3"/>
    <w:pPr>
      <w:numPr>
        <w:numId w:val="46"/>
      </w:numPr>
    </w:pPr>
  </w:style>
  <w:style w:type="numbering" w:customStyle="1" w:styleId="WWNum19121">
    <w:name w:val="WWNum19121"/>
    <w:basedOn w:val="Bezlisty"/>
    <w:rsid w:val="000431C3"/>
  </w:style>
  <w:style w:type="numbering" w:customStyle="1" w:styleId="WWNum16121">
    <w:name w:val="WWNum16121"/>
    <w:basedOn w:val="Bezlisty"/>
    <w:rsid w:val="000431C3"/>
  </w:style>
  <w:style w:type="numbering" w:customStyle="1" w:styleId="WWNum38121">
    <w:name w:val="WWNum38121"/>
    <w:basedOn w:val="Bezlisty"/>
    <w:rsid w:val="000431C3"/>
  </w:style>
  <w:style w:type="numbering" w:customStyle="1" w:styleId="WWNum25121">
    <w:name w:val="WWNum25121"/>
    <w:basedOn w:val="Bezlisty"/>
    <w:rsid w:val="000431C3"/>
  </w:style>
  <w:style w:type="numbering" w:customStyle="1" w:styleId="WWNum20121">
    <w:name w:val="WWNum20121"/>
    <w:basedOn w:val="Bezlisty"/>
    <w:rsid w:val="000431C3"/>
    <w:pPr>
      <w:numPr>
        <w:numId w:val="47"/>
      </w:numPr>
    </w:pPr>
  </w:style>
  <w:style w:type="numbering" w:customStyle="1" w:styleId="Styl1121">
    <w:name w:val="Styl1121"/>
    <w:rsid w:val="000431C3"/>
    <w:pPr>
      <w:numPr>
        <w:numId w:val="49"/>
      </w:numPr>
    </w:pPr>
  </w:style>
  <w:style w:type="numbering" w:customStyle="1" w:styleId="Styl2121">
    <w:name w:val="Styl2121"/>
    <w:rsid w:val="000431C3"/>
    <w:pPr>
      <w:numPr>
        <w:numId w:val="50"/>
      </w:numPr>
    </w:pPr>
  </w:style>
  <w:style w:type="numbering" w:customStyle="1" w:styleId="Bezlisty31">
    <w:name w:val="Bez listy31"/>
    <w:next w:val="Bezlisty"/>
    <w:uiPriority w:val="99"/>
    <w:semiHidden/>
    <w:unhideWhenUsed/>
    <w:rsid w:val="000431C3"/>
  </w:style>
  <w:style w:type="numbering" w:customStyle="1" w:styleId="Bezlisty41">
    <w:name w:val="Bez listy41"/>
    <w:next w:val="Bezlisty"/>
    <w:uiPriority w:val="99"/>
    <w:semiHidden/>
    <w:unhideWhenUsed/>
    <w:rsid w:val="000431C3"/>
  </w:style>
  <w:style w:type="character" w:customStyle="1" w:styleId="MapadokumentuZnak3">
    <w:name w:val="Mapa dokumentu Znak3"/>
    <w:uiPriority w:val="99"/>
    <w:semiHidden/>
    <w:rsid w:val="000431C3"/>
    <w:rPr>
      <w:rFonts w:ascii="Segoe UI" w:hAnsi="Segoe UI" w:cs="Segoe UI"/>
      <w:sz w:val="16"/>
      <w:szCs w:val="16"/>
    </w:rPr>
  </w:style>
  <w:style w:type="paragraph" w:customStyle="1" w:styleId="Normalny1">
    <w:name w:val="Normalny1"/>
    <w:basedOn w:val="Normalny"/>
    <w:rsid w:val="006F1FDB"/>
    <w:pPr>
      <w:widowControl/>
      <w:autoSpaceDE/>
      <w:autoSpaceDN/>
      <w:spacing w:before="100" w:beforeAutospacing="1" w:after="100" w:afterAutospacing="1"/>
    </w:pPr>
    <w:rPr>
      <w:sz w:val="24"/>
      <w:szCs w:val="24"/>
      <w:lang w:eastAsia="pl-PL"/>
    </w:rPr>
  </w:style>
  <w:style w:type="numbering" w:customStyle="1" w:styleId="Bezlisty6">
    <w:name w:val="Bez listy6"/>
    <w:next w:val="Bezlisty"/>
    <w:uiPriority w:val="99"/>
    <w:semiHidden/>
    <w:unhideWhenUsed/>
    <w:rsid w:val="006E5647"/>
  </w:style>
  <w:style w:type="table" w:customStyle="1" w:styleId="Tabela-Siatka3">
    <w:name w:val="Tabela - Siatka3"/>
    <w:basedOn w:val="Standardowy"/>
    <w:next w:val="Tabela-Siatka"/>
    <w:uiPriority w:val="39"/>
    <w:rsid w:val="006E5647"/>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3">
    <w:name w:val="WWNum183"/>
    <w:basedOn w:val="Bezlisty"/>
    <w:rsid w:val="006E5647"/>
  </w:style>
  <w:style w:type="numbering" w:customStyle="1" w:styleId="WWNum243">
    <w:name w:val="WWNum243"/>
    <w:basedOn w:val="Bezlisty"/>
    <w:rsid w:val="006E5647"/>
  </w:style>
  <w:style w:type="numbering" w:customStyle="1" w:styleId="WWNum193">
    <w:name w:val="WWNum193"/>
    <w:basedOn w:val="Bezlisty"/>
    <w:rsid w:val="006E5647"/>
  </w:style>
  <w:style w:type="numbering" w:customStyle="1" w:styleId="WWNum163">
    <w:name w:val="WWNum163"/>
    <w:basedOn w:val="Bezlisty"/>
    <w:rsid w:val="006E5647"/>
  </w:style>
  <w:style w:type="numbering" w:customStyle="1" w:styleId="WWNum383">
    <w:name w:val="WWNum383"/>
    <w:basedOn w:val="Bezlisty"/>
    <w:rsid w:val="006E5647"/>
  </w:style>
  <w:style w:type="numbering" w:customStyle="1" w:styleId="WWNum253">
    <w:name w:val="WWNum253"/>
    <w:basedOn w:val="Bezlisty"/>
    <w:rsid w:val="006E5647"/>
  </w:style>
  <w:style w:type="numbering" w:customStyle="1" w:styleId="WWNum204">
    <w:name w:val="WWNum204"/>
    <w:basedOn w:val="Bezlisty"/>
    <w:rsid w:val="006E5647"/>
  </w:style>
  <w:style w:type="numbering" w:customStyle="1" w:styleId="Styl14">
    <w:name w:val="Styl14"/>
    <w:rsid w:val="006E5647"/>
  </w:style>
  <w:style w:type="numbering" w:customStyle="1" w:styleId="Styl23">
    <w:name w:val="Styl23"/>
    <w:rsid w:val="006E5647"/>
  </w:style>
  <w:style w:type="numbering" w:customStyle="1" w:styleId="WWNum22">
    <w:name w:val="WWNum22"/>
    <w:basedOn w:val="Bezlisty"/>
    <w:rsid w:val="006E5647"/>
  </w:style>
  <w:style w:type="numbering" w:customStyle="1" w:styleId="WWNum2014">
    <w:name w:val="WWNum2014"/>
    <w:basedOn w:val="Bezlisty"/>
    <w:rsid w:val="006E5647"/>
  </w:style>
  <w:style w:type="numbering" w:customStyle="1" w:styleId="Styl114">
    <w:name w:val="Styl114"/>
    <w:rsid w:val="006E5647"/>
  </w:style>
  <w:style w:type="numbering" w:customStyle="1" w:styleId="WWNum1814">
    <w:name w:val="WWNum1814"/>
    <w:basedOn w:val="Bezlisty"/>
    <w:rsid w:val="006E5647"/>
  </w:style>
  <w:style w:type="numbering" w:customStyle="1" w:styleId="WWNum2414">
    <w:name w:val="WWNum2414"/>
    <w:basedOn w:val="Bezlisty"/>
    <w:rsid w:val="006E5647"/>
  </w:style>
  <w:style w:type="numbering" w:customStyle="1" w:styleId="WWNum1914">
    <w:name w:val="WWNum1914"/>
    <w:basedOn w:val="Bezlisty"/>
    <w:rsid w:val="006E5647"/>
  </w:style>
  <w:style w:type="numbering" w:customStyle="1" w:styleId="WWNum1614">
    <w:name w:val="WWNum1614"/>
    <w:basedOn w:val="Bezlisty"/>
    <w:rsid w:val="006E5647"/>
  </w:style>
  <w:style w:type="numbering" w:customStyle="1" w:styleId="WWNum3814">
    <w:name w:val="WWNum3814"/>
    <w:basedOn w:val="Bezlisty"/>
    <w:rsid w:val="006E5647"/>
  </w:style>
  <w:style w:type="numbering" w:customStyle="1" w:styleId="WWNum2514">
    <w:name w:val="WWNum2514"/>
    <w:basedOn w:val="Bezlisty"/>
    <w:rsid w:val="006E5647"/>
  </w:style>
  <w:style w:type="numbering" w:customStyle="1" w:styleId="WWNum2022">
    <w:name w:val="WWNum2022"/>
    <w:basedOn w:val="Bezlisty"/>
    <w:rsid w:val="006E5647"/>
  </w:style>
  <w:style w:type="numbering" w:customStyle="1" w:styleId="Styl122">
    <w:name w:val="Styl122"/>
    <w:rsid w:val="006E5647"/>
  </w:style>
  <w:style w:type="numbering" w:customStyle="1" w:styleId="Styl214">
    <w:name w:val="Styl214"/>
    <w:rsid w:val="006E5647"/>
  </w:style>
  <w:style w:type="numbering" w:customStyle="1" w:styleId="Bezlisty12">
    <w:name w:val="Bez listy12"/>
    <w:next w:val="Bezlisty"/>
    <w:uiPriority w:val="99"/>
    <w:semiHidden/>
    <w:unhideWhenUsed/>
    <w:rsid w:val="006E5647"/>
  </w:style>
  <w:style w:type="numbering" w:customStyle="1" w:styleId="WWNum18112">
    <w:name w:val="WWNum18112"/>
    <w:basedOn w:val="Bezlisty"/>
    <w:rsid w:val="006E5647"/>
  </w:style>
  <w:style w:type="numbering" w:customStyle="1" w:styleId="WWNum24112">
    <w:name w:val="WWNum24112"/>
    <w:basedOn w:val="Bezlisty"/>
    <w:rsid w:val="006E5647"/>
  </w:style>
  <w:style w:type="numbering" w:customStyle="1" w:styleId="WWNum19112">
    <w:name w:val="WWNum19112"/>
    <w:basedOn w:val="Bezlisty"/>
    <w:rsid w:val="006E5647"/>
  </w:style>
  <w:style w:type="numbering" w:customStyle="1" w:styleId="WWNum16112">
    <w:name w:val="WWNum16112"/>
    <w:basedOn w:val="Bezlisty"/>
    <w:rsid w:val="006E5647"/>
  </w:style>
  <w:style w:type="numbering" w:customStyle="1" w:styleId="WWNum38112">
    <w:name w:val="WWNum38112"/>
    <w:basedOn w:val="Bezlisty"/>
    <w:rsid w:val="006E5647"/>
  </w:style>
  <w:style w:type="numbering" w:customStyle="1" w:styleId="WWNum25112">
    <w:name w:val="WWNum25112"/>
    <w:basedOn w:val="Bezlisty"/>
    <w:rsid w:val="006E5647"/>
  </w:style>
  <w:style w:type="numbering" w:customStyle="1" w:styleId="WWNum20112">
    <w:name w:val="WWNum20112"/>
    <w:basedOn w:val="Bezlisty"/>
    <w:rsid w:val="006E5647"/>
  </w:style>
  <w:style w:type="numbering" w:customStyle="1" w:styleId="Styl1112">
    <w:name w:val="Styl1112"/>
    <w:rsid w:val="006E5647"/>
  </w:style>
  <w:style w:type="numbering" w:customStyle="1" w:styleId="Styl2112">
    <w:name w:val="Styl2112"/>
    <w:rsid w:val="006E5647"/>
  </w:style>
  <w:style w:type="numbering" w:customStyle="1" w:styleId="Bezlisty22">
    <w:name w:val="Bez listy22"/>
    <w:next w:val="Bezlisty"/>
    <w:uiPriority w:val="99"/>
    <w:semiHidden/>
    <w:unhideWhenUsed/>
    <w:rsid w:val="006E5647"/>
  </w:style>
  <w:style w:type="numbering" w:customStyle="1" w:styleId="WWNum742">
    <w:name w:val="WWNum742"/>
    <w:rsid w:val="006E5647"/>
  </w:style>
  <w:style w:type="numbering" w:customStyle="1" w:styleId="WWNum18122">
    <w:name w:val="WWNum18122"/>
    <w:basedOn w:val="Bezlisty"/>
    <w:rsid w:val="006E5647"/>
  </w:style>
  <w:style w:type="numbering" w:customStyle="1" w:styleId="WWNum24122">
    <w:name w:val="WWNum24122"/>
    <w:basedOn w:val="Bezlisty"/>
    <w:rsid w:val="006E5647"/>
  </w:style>
  <w:style w:type="numbering" w:customStyle="1" w:styleId="WWNum19122">
    <w:name w:val="WWNum19122"/>
    <w:basedOn w:val="Bezlisty"/>
    <w:rsid w:val="006E5647"/>
  </w:style>
  <w:style w:type="numbering" w:customStyle="1" w:styleId="WWNum16122">
    <w:name w:val="WWNum16122"/>
    <w:basedOn w:val="Bezlisty"/>
    <w:rsid w:val="006E5647"/>
  </w:style>
  <w:style w:type="numbering" w:customStyle="1" w:styleId="WWNum38122">
    <w:name w:val="WWNum38122"/>
    <w:basedOn w:val="Bezlisty"/>
    <w:rsid w:val="006E5647"/>
  </w:style>
  <w:style w:type="numbering" w:customStyle="1" w:styleId="WWNum25122">
    <w:name w:val="WWNum25122"/>
    <w:basedOn w:val="Bezlisty"/>
    <w:rsid w:val="006E5647"/>
  </w:style>
  <w:style w:type="numbering" w:customStyle="1" w:styleId="WWNum20122">
    <w:name w:val="WWNum20122"/>
    <w:basedOn w:val="Bezlisty"/>
    <w:rsid w:val="006E5647"/>
  </w:style>
  <w:style w:type="numbering" w:customStyle="1" w:styleId="Styl1122">
    <w:name w:val="Styl1122"/>
    <w:rsid w:val="006E5647"/>
  </w:style>
  <w:style w:type="numbering" w:customStyle="1" w:styleId="Styl2122">
    <w:name w:val="Styl2122"/>
    <w:rsid w:val="006E5647"/>
  </w:style>
  <w:style w:type="table" w:customStyle="1" w:styleId="Tabela-Siatka11">
    <w:name w:val="Tabela - Siatka11"/>
    <w:basedOn w:val="Standardowy"/>
    <w:next w:val="Tabela-Siatka"/>
    <w:uiPriority w:val="39"/>
    <w:rsid w:val="006E5647"/>
    <w:pPr>
      <w:widowControl/>
      <w:autoSpaceDE/>
      <w:autoSpaceDN/>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6E5647"/>
  </w:style>
  <w:style w:type="numbering" w:customStyle="1" w:styleId="Bezlisty42">
    <w:name w:val="Bez listy42"/>
    <w:next w:val="Bezlisty"/>
    <w:uiPriority w:val="99"/>
    <w:semiHidden/>
    <w:unhideWhenUsed/>
    <w:rsid w:val="006E5647"/>
  </w:style>
  <w:style w:type="numbering" w:customStyle="1" w:styleId="Bezlisty51">
    <w:name w:val="Bez listy51"/>
    <w:next w:val="Bezlisty"/>
    <w:uiPriority w:val="99"/>
    <w:semiHidden/>
    <w:unhideWhenUsed/>
    <w:rsid w:val="006E5647"/>
  </w:style>
  <w:style w:type="numbering" w:customStyle="1" w:styleId="Bezlisty112">
    <w:name w:val="Bez listy112"/>
    <w:next w:val="Bezlisty"/>
    <w:uiPriority w:val="99"/>
    <w:semiHidden/>
    <w:unhideWhenUsed/>
    <w:rsid w:val="006E5647"/>
  </w:style>
  <w:style w:type="numbering" w:customStyle="1" w:styleId="WWNum1821">
    <w:name w:val="WWNum1821"/>
    <w:basedOn w:val="Bezlisty"/>
    <w:rsid w:val="006E5647"/>
  </w:style>
  <w:style w:type="numbering" w:customStyle="1" w:styleId="WWNum2421">
    <w:name w:val="WWNum2421"/>
    <w:basedOn w:val="Bezlisty"/>
    <w:rsid w:val="006E5647"/>
  </w:style>
  <w:style w:type="numbering" w:customStyle="1" w:styleId="WWNum1921">
    <w:name w:val="WWNum1921"/>
    <w:basedOn w:val="Bezlisty"/>
    <w:rsid w:val="006E5647"/>
  </w:style>
  <w:style w:type="numbering" w:customStyle="1" w:styleId="WWNum1621">
    <w:name w:val="WWNum1621"/>
    <w:basedOn w:val="Bezlisty"/>
    <w:rsid w:val="006E5647"/>
  </w:style>
  <w:style w:type="numbering" w:customStyle="1" w:styleId="WWNum3821">
    <w:name w:val="WWNum3821"/>
    <w:basedOn w:val="Bezlisty"/>
    <w:rsid w:val="006E5647"/>
    <w:pPr>
      <w:numPr>
        <w:numId w:val="58"/>
      </w:numPr>
    </w:pPr>
  </w:style>
  <w:style w:type="numbering" w:customStyle="1" w:styleId="WWNum2521">
    <w:name w:val="WWNum2521"/>
    <w:basedOn w:val="Bezlisty"/>
    <w:rsid w:val="006E5647"/>
  </w:style>
  <w:style w:type="numbering" w:customStyle="1" w:styleId="WWNum2031">
    <w:name w:val="WWNum2031"/>
    <w:basedOn w:val="Bezlisty"/>
    <w:rsid w:val="006E5647"/>
  </w:style>
  <w:style w:type="numbering" w:customStyle="1" w:styleId="Styl131">
    <w:name w:val="Styl131"/>
    <w:rsid w:val="006E5647"/>
  </w:style>
  <w:style w:type="numbering" w:customStyle="1" w:styleId="Styl221">
    <w:name w:val="Styl221"/>
    <w:rsid w:val="006E5647"/>
  </w:style>
  <w:style w:type="numbering" w:customStyle="1" w:styleId="WWNum211">
    <w:name w:val="WWNum211"/>
    <w:basedOn w:val="Bezlisty"/>
    <w:rsid w:val="006E5647"/>
    <w:pPr>
      <w:numPr>
        <w:numId w:val="27"/>
      </w:numPr>
    </w:pPr>
  </w:style>
  <w:style w:type="paragraph" w:customStyle="1" w:styleId="2">
    <w:name w:val="2"/>
    <w:basedOn w:val="Normalny"/>
    <w:next w:val="Mapadokumentu"/>
    <w:uiPriority w:val="99"/>
    <w:unhideWhenUsed/>
    <w:rsid w:val="006E5647"/>
    <w:pPr>
      <w:widowControl/>
      <w:autoSpaceDE/>
      <w:autoSpaceDN/>
    </w:pPr>
    <w:rPr>
      <w:rFonts w:ascii="Tahoma" w:hAnsi="Tahoma" w:cs="Tahoma"/>
      <w:sz w:val="16"/>
      <w:szCs w:val="16"/>
    </w:rPr>
  </w:style>
  <w:style w:type="numbering" w:customStyle="1" w:styleId="WWNum20131">
    <w:name w:val="WWNum20131"/>
    <w:basedOn w:val="Bezlisty"/>
    <w:rsid w:val="006E5647"/>
  </w:style>
  <w:style w:type="numbering" w:customStyle="1" w:styleId="Styl1131">
    <w:name w:val="Styl1131"/>
    <w:rsid w:val="006E5647"/>
  </w:style>
  <w:style w:type="numbering" w:customStyle="1" w:styleId="WWNum18131">
    <w:name w:val="WWNum18131"/>
    <w:basedOn w:val="Bezlisty"/>
    <w:rsid w:val="006E5647"/>
  </w:style>
  <w:style w:type="numbering" w:customStyle="1" w:styleId="WWNum24131">
    <w:name w:val="WWNum24131"/>
    <w:basedOn w:val="Bezlisty"/>
    <w:rsid w:val="006E5647"/>
    <w:pPr>
      <w:numPr>
        <w:numId w:val="82"/>
      </w:numPr>
    </w:pPr>
  </w:style>
  <w:style w:type="numbering" w:customStyle="1" w:styleId="WWNum19131">
    <w:name w:val="WWNum19131"/>
    <w:basedOn w:val="Bezlisty"/>
    <w:rsid w:val="006E5647"/>
    <w:pPr>
      <w:numPr>
        <w:numId w:val="71"/>
      </w:numPr>
    </w:pPr>
  </w:style>
  <w:style w:type="numbering" w:customStyle="1" w:styleId="WWNum16131">
    <w:name w:val="WWNum16131"/>
    <w:basedOn w:val="Bezlisty"/>
    <w:rsid w:val="006E5647"/>
    <w:pPr>
      <w:numPr>
        <w:numId w:val="62"/>
      </w:numPr>
    </w:pPr>
  </w:style>
  <w:style w:type="numbering" w:customStyle="1" w:styleId="WWNum38131">
    <w:name w:val="WWNum38131"/>
    <w:basedOn w:val="Bezlisty"/>
    <w:rsid w:val="006E5647"/>
    <w:pPr>
      <w:numPr>
        <w:numId w:val="64"/>
      </w:numPr>
    </w:pPr>
  </w:style>
  <w:style w:type="numbering" w:customStyle="1" w:styleId="WWNum25131">
    <w:name w:val="WWNum25131"/>
    <w:basedOn w:val="Bezlisty"/>
    <w:rsid w:val="006E5647"/>
    <w:pPr>
      <w:numPr>
        <w:numId w:val="65"/>
      </w:numPr>
    </w:pPr>
  </w:style>
  <w:style w:type="numbering" w:customStyle="1" w:styleId="WWNum20211">
    <w:name w:val="WWNum20211"/>
    <w:basedOn w:val="Bezlisty"/>
    <w:rsid w:val="006E5647"/>
    <w:pPr>
      <w:numPr>
        <w:numId w:val="59"/>
      </w:numPr>
    </w:pPr>
  </w:style>
  <w:style w:type="numbering" w:customStyle="1" w:styleId="Styl1211">
    <w:name w:val="Styl1211"/>
    <w:rsid w:val="006E5647"/>
    <w:pPr>
      <w:numPr>
        <w:numId w:val="74"/>
      </w:numPr>
    </w:pPr>
  </w:style>
  <w:style w:type="numbering" w:customStyle="1" w:styleId="Styl2131">
    <w:name w:val="Styl2131"/>
    <w:rsid w:val="006E5647"/>
  </w:style>
  <w:style w:type="numbering" w:customStyle="1" w:styleId="Bezlisty1111">
    <w:name w:val="Bez listy1111"/>
    <w:next w:val="Bezlisty"/>
    <w:uiPriority w:val="99"/>
    <w:semiHidden/>
    <w:unhideWhenUsed/>
    <w:rsid w:val="006E5647"/>
  </w:style>
  <w:style w:type="numbering" w:customStyle="1" w:styleId="WWNum181111">
    <w:name w:val="WWNum181111"/>
    <w:basedOn w:val="Bezlisty"/>
    <w:rsid w:val="006E5647"/>
    <w:pPr>
      <w:numPr>
        <w:numId w:val="61"/>
      </w:numPr>
    </w:pPr>
  </w:style>
  <w:style w:type="numbering" w:customStyle="1" w:styleId="WWNum241111">
    <w:name w:val="WWNum241111"/>
    <w:basedOn w:val="Bezlisty"/>
    <w:rsid w:val="006E5647"/>
    <w:pPr>
      <w:numPr>
        <w:numId w:val="70"/>
      </w:numPr>
    </w:pPr>
  </w:style>
  <w:style w:type="numbering" w:customStyle="1" w:styleId="WWNum191111">
    <w:name w:val="WWNum191111"/>
    <w:basedOn w:val="Bezlisty"/>
    <w:rsid w:val="006E5647"/>
    <w:pPr>
      <w:numPr>
        <w:numId w:val="63"/>
      </w:numPr>
    </w:pPr>
  </w:style>
  <w:style w:type="numbering" w:customStyle="1" w:styleId="WWNum161111">
    <w:name w:val="WWNum161111"/>
    <w:basedOn w:val="Bezlisty"/>
    <w:rsid w:val="006E5647"/>
    <w:pPr>
      <w:numPr>
        <w:numId w:val="60"/>
      </w:numPr>
    </w:pPr>
  </w:style>
  <w:style w:type="numbering" w:customStyle="1" w:styleId="WWNum381111">
    <w:name w:val="WWNum381111"/>
    <w:basedOn w:val="Bezlisty"/>
    <w:rsid w:val="006E5647"/>
    <w:pPr>
      <w:numPr>
        <w:numId w:val="36"/>
      </w:numPr>
    </w:pPr>
  </w:style>
  <w:style w:type="numbering" w:customStyle="1" w:styleId="WWNum251111">
    <w:name w:val="WWNum251111"/>
    <w:basedOn w:val="Bezlisty"/>
    <w:rsid w:val="006E5647"/>
    <w:pPr>
      <w:numPr>
        <w:numId w:val="57"/>
      </w:numPr>
    </w:pPr>
  </w:style>
  <w:style w:type="numbering" w:customStyle="1" w:styleId="WWNum201111">
    <w:name w:val="WWNum201111"/>
    <w:basedOn w:val="Bezlisty"/>
    <w:rsid w:val="006E5647"/>
    <w:pPr>
      <w:numPr>
        <w:numId w:val="56"/>
      </w:numPr>
    </w:pPr>
  </w:style>
  <w:style w:type="numbering" w:customStyle="1" w:styleId="Styl11111">
    <w:name w:val="Styl11111"/>
    <w:rsid w:val="006E5647"/>
    <w:pPr>
      <w:numPr>
        <w:numId w:val="16"/>
      </w:numPr>
    </w:pPr>
  </w:style>
  <w:style w:type="numbering" w:customStyle="1" w:styleId="Styl21111">
    <w:name w:val="Styl21111"/>
    <w:rsid w:val="006E5647"/>
    <w:pPr>
      <w:numPr>
        <w:numId w:val="66"/>
      </w:numPr>
    </w:pPr>
  </w:style>
  <w:style w:type="numbering" w:customStyle="1" w:styleId="Bezlisty211">
    <w:name w:val="Bez listy211"/>
    <w:next w:val="Bezlisty"/>
    <w:uiPriority w:val="99"/>
    <w:semiHidden/>
    <w:unhideWhenUsed/>
    <w:rsid w:val="006E5647"/>
  </w:style>
  <w:style w:type="numbering" w:customStyle="1" w:styleId="WWNum7411">
    <w:name w:val="WWNum7411"/>
    <w:rsid w:val="006E5647"/>
    <w:pPr>
      <w:numPr>
        <w:numId w:val="37"/>
      </w:numPr>
    </w:pPr>
  </w:style>
  <w:style w:type="numbering" w:customStyle="1" w:styleId="WWNum181211">
    <w:name w:val="WWNum181211"/>
    <w:basedOn w:val="Bezlisty"/>
    <w:rsid w:val="006E5647"/>
    <w:pPr>
      <w:numPr>
        <w:numId w:val="23"/>
      </w:numPr>
    </w:pPr>
  </w:style>
  <w:style w:type="numbering" w:customStyle="1" w:styleId="WWNum241211">
    <w:name w:val="WWNum241211"/>
    <w:basedOn w:val="Bezlisty"/>
    <w:rsid w:val="006E5647"/>
    <w:pPr>
      <w:numPr>
        <w:numId w:val="69"/>
      </w:numPr>
    </w:pPr>
  </w:style>
  <w:style w:type="numbering" w:customStyle="1" w:styleId="WWNum191211">
    <w:name w:val="WWNum191211"/>
    <w:basedOn w:val="Bezlisty"/>
    <w:rsid w:val="006E5647"/>
    <w:pPr>
      <w:numPr>
        <w:numId w:val="19"/>
      </w:numPr>
    </w:pPr>
  </w:style>
  <w:style w:type="numbering" w:customStyle="1" w:styleId="WWNum161211">
    <w:name w:val="WWNum161211"/>
    <w:basedOn w:val="Bezlisty"/>
    <w:rsid w:val="006E5647"/>
    <w:pPr>
      <w:numPr>
        <w:numId w:val="75"/>
      </w:numPr>
    </w:pPr>
  </w:style>
  <w:style w:type="numbering" w:customStyle="1" w:styleId="WWNum381211">
    <w:name w:val="WWNum381211"/>
    <w:basedOn w:val="Bezlisty"/>
    <w:rsid w:val="006E5647"/>
    <w:pPr>
      <w:numPr>
        <w:numId w:val="20"/>
      </w:numPr>
    </w:pPr>
  </w:style>
  <w:style w:type="numbering" w:customStyle="1" w:styleId="WWNum251211">
    <w:name w:val="WWNum251211"/>
    <w:basedOn w:val="Bezlisty"/>
    <w:rsid w:val="006E5647"/>
    <w:pPr>
      <w:numPr>
        <w:numId w:val="21"/>
      </w:numPr>
    </w:pPr>
  </w:style>
  <w:style w:type="numbering" w:customStyle="1" w:styleId="WWNum201211">
    <w:name w:val="WWNum201211"/>
    <w:basedOn w:val="Bezlisty"/>
    <w:rsid w:val="006E5647"/>
    <w:pPr>
      <w:numPr>
        <w:numId w:val="22"/>
      </w:numPr>
    </w:pPr>
  </w:style>
  <w:style w:type="numbering" w:customStyle="1" w:styleId="Styl11211">
    <w:name w:val="Styl11211"/>
    <w:rsid w:val="006E5647"/>
    <w:pPr>
      <w:numPr>
        <w:numId w:val="24"/>
      </w:numPr>
    </w:pPr>
  </w:style>
  <w:style w:type="numbering" w:customStyle="1" w:styleId="Styl21211">
    <w:name w:val="Styl21211"/>
    <w:rsid w:val="006E5647"/>
    <w:pPr>
      <w:numPr>
        <w:numId w:val="25"/>
      </w:numPr>
    </w:pPr>
  </w:style>
  <w:style w:type="numbering" w:customStyle="1" w:styleId="Bezlisty311">
    <w:name w:val="Bez listy311"/>
    <w:next w:val="Bezlisty"/>
    <w:uiPriority w:val="99"/>
    <w:semiHidden/>
    <w:unhideWhenUsed/>
    <w:rsid w:val="006E5647"/>
  </w:style>
  <w:style w:type="numbering" w:customStyle="1" w:styleId="Bezlisty411">
    <w:name w:val="Bez listy411"/>
    <w:next w:val="Bezlisty"/>
    <w:uiPriority w:val="99"/>
    <w:semiHidden/>
    <w:unhideWhenUsed/>
    <w:rsid w:val="006E5647"/>
  </w:style>
  <w:style w:type="paragraph" w:customStyle="1" w:styleId="pf0">
    <w:name w:val="pf0"/>
    <w:basedOn w:val="Normalny"/>
    <w:rsid w:val="006E5647"/>
    <w:pPr>
      <w:widowControl/>
      <w:autoSpaceDE/>
      <w:autoSpaceDN/>
      <w:spacing w:before="100" w:beforeAutospacing="1" w:after="100" w:afterAutospacing="1"/>
    </w:pPr>
    <w:rPr>
      <w:sz w:val="24"/>
      <w:szCs w:val="24"/>
      <w:lang w:eastAsia="pl-PL"/>
    </w:rPr>
  </w:style>
  <w:style w:type="character" w:customStyle="1" w:styleId="cf01">
    <w:name w:val="cf01"/>
    <w:rsid w:val="006E5647"/>
    <w:rPr>
      <w:rFonts w:ascii="Segoe UI" w:hAnsi="Segoe UI" w:cs="Segoe UI" w:hint="default"/>
      <w:sz w:val="18"/>
      <w:szCs w:val="18"/>
    </w:rPr>
  </w:style>
  <w:style w:type="numbering" w:customStyle="1" w:styleId="WWNum184">
    <w:name w:val="WWNum184"/>
    <w:basedOn w:val="Bezlisty"/>
    <w:rsid w:val="007C3278"/>
    <w:pPr>
      <w:numPr>
        <w:numId w:val="72"/>
      </w:numPr>
    </w:pPr>
  </w:style>
  <w:style w:type="paragraph" w:customStyle="1" w:styleId="paragraph">
    <w:name w:val="paragraph"/>
    <w:basedOn w:val="Normalny"/>
    <w:rsid w:val="00101042"/>
    <w:pPr>
      <w:widowControl/>
      <w:autoSpaceDE/>
      <w:autoSpaceDN/>
      <w:spacing w:before="100" w:beforeAutospacing="1" w:after="100" w:afterAutospacing="1"/>
    </w:pPr>
    <w:rPr>
      <w:sz w:val="24"/>
      <w:szCs w:val="24"/>
      <w:lang w:eastAsia="pl-PL"/>
    </w:rPr>
  </w:style>
  <w:style w:type="character" w:customStyle="1" w:styleId="normaltextrun">
    <w:name w:val="normaltextrun"/>
    <w:basedOn w:val="Domylnaczcionkaakapitu"/>
    <w:rsid w:val="00101042"/>
  </w:style>
  <w:style w:type="character" w:customStyle="1" w:styleId="eop">
    <w:name w:val="eop"/>
    <w:basedOn w:val="Domylnaczcionkaakapitu"/>
    <w:rsid w:val="00322082"/>
  </w:style>
  <w:style w:type="character" w:customStyle="1" w:styleId="spellingerror">
    <w:name w:val="spellingerror"/>
    <w:basedOn w:val="Domylnaczcionkaakapitu"/>
    <w:rsid w:val="00322082"/>
  </w:style>
  <w:style w:type="table" w:customStyle="1" w:styleId="Tabelasiatki1jasnaakcent41">
    <w:name w:val="Tabela siatki 1 — jasna — akcent 41"/>
    <w:basedOn w:val="Standardowy"/>
    <w:uiPriority w:val="46"/>
    <w:rsid w:val="0052558D"/>
    <w:pPr>
      <w:widowControl/>
      <w:autoSpaceDE/>
      <w:autoSpaceDN/>
    </w:pPr>
    <w:rPr>
      <w:lang w:val="pl-PL"/>
    </w:r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Tabelasiatki1jasnaakcent61">
    <w:name w:val="Tabela siatki 1 — jasna — akcent 61"/>
    <w:basedOn w:val="Standardowy"/>
    <w:uiPriority w:val="46"/>
    <w:rsid w:val="0052558D"/>
    <w:pPr>
      <w:widowControl/>
      <w:autoSpaceDE/>
      <w:autoSpaceDN/>
    </w:pPr>
    <w:rPr>
      <w:lang w:val="pl-PL"/>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Tabelalisty2akcent61">
    <w:name w:val="Tabela listy 2 — akcent 61"/>
    <w:basedOn w:val="Standardowy"/>
    <w:uiPriority w:val="47"/>
    <w:rsid w:val="0052558D"/>
    <w:pPr>
      <w:widowControl/>
      <w:autoSpaceDE/>
      <w:autoSpaceDN/>
    </w:pPr>
    <w:rPr>
      <w:lang w:val="pl-PL"/>
    </w:r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listy21">
    <w:name w:val="Tabela listy 21"/>
    <w:basedOn w:val="Standardowy"/>
    <w:uiPriority w:val="47"/>
    <w:rsid w:val="0052558D"/>
    <w:pPr>
      <w:widowControl/>
      <w:autoSpaceDE/>
      <w:autoSpaceDN/>
    </w:pPr>
    <w:rPr>
      <w:lang w:val="pl-P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listy1jasnaakcent61">
    <w:name w:val="Tabela listy 1 — jasna — akcent 61"/>
    <w:basedOn w:val="Standardowy"/>
    <w:uiPriority w:val="46"/>
    <w:rsid w:val="0052558D"/>
    <w:pPr>
      <w:widowControl/>
      <w:autoSpaceDE/>
      <w:autoSpaceDN/>
    </w:pPr>
    <w:rPr>
      <w:lang w:val="pl-PL"/>
    </w:r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61">
    <w:name w:val="Tabela siatki 6 — kolorowa — akcent 61"/>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7kolorowaakcent51">
    <w:name w:val="Tabela siatki 7 — kolorowa — akcent 51"/>
    <w:basedOn w:val="Standardowy"/>
    <w:uiPriority w:val="52"/>
    <w:rsid w:val="0052558D"/>
    <w:pPr>
      <w:widowControl/>
      <w:autoSpaceDE/>
      <w:autoSpaceDN/>
    </w:pPr>
    <w:rPr>
      <w:color w:val="31849B" w:themeColor="accent5" w:themeShade="BF"/>
      <w:lang w:val="pl-PL"/>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Tabelasiatki6kolorowaakcent11">
    <w:name w:val="Tabela siatki 6 — kolorowa — akcent 11"/>
    <w:basedOn w:val="Standardowy"/>
    <w:uiPriority w:val="51"/>
    <w:rsid w:val="0052558D"/>
    <w:pPr>
      <w:widowControl/>
      <w:autoSpaceDE/>
      <w:autoSpaceDN/>
    </w:pPr>
    <w:rPr>
      <w:color w:val="365F91" w:themeColor="accent1" w:themeShade="BF"/>
      <w:lang w:val="pl-P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61">
    <w:name w:val="Tabela siatki 4 — akcent 61"/>
    <w:basedOn w:val="Standardowy"/>
    <w:uiPriority w:val="49"/>
    <w:rsid w:val="0052558D"/>
    <w:pPr>
      <w:widowControl/>
      <w:autoSpaceDE/>
      <w:autoSpaceDN/>
    </w:pPr>
    <w:rPr>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NormalnyWyjustowany">
    <w:name w:val="Normalny + Wyjustowany"/>
    <w:basedOn w:val="Normalny"/>
    <w:rsid w:val="0052558D"/>
    <w:pPr>
      <w:widowControl/>
      <w:autoSpaceDE/>
      <w:autoSpaceDN/>
      <w:jc w:val="both"/>
    </w:pPr>
    <w:rPr>
      <w:bCs/>
      <w:sz w:val="20"/>
      <w:szCs w:val="20"/>
      <w:lang w:eastAsia="pl-PL"/>
    </w:rPr>
  </w:style>
  <w:style w:type="table" w:customStyle="1" w:styleId="Tabelasiatki6kolorowaakcent62">
    <w:name w:val="Tabela siatki 6 — kolorowa — akcent 62"/>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
    <w:name w:val="Tabela siatki 6 — kolorowa — akcent 21"/>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styleId="Numerwiersza">
    <w:name w:val="line number"/>
    <w:basedOn w:val="Domylnaczcionkaakapitu"/>
    <w:uiPriority w:val="99"/>
    <w:semiHidden/>
    <w:unhideWhenUsed/>
    <w:rsid w:val="0052558D"/>
  </w:style>
  <w:style w:type="table" w:customStyle="1" w:styleId="Tabelasiatki6kolorowaakcent620">
    <w:name w:val="Tabela siatki 6 — kolorowa — akcent 62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
    <w:name w:val="Tabela siatki 6 — kolorowa — akcent 21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listy6kolorowaakcent21">
    <w:name w:val="Tabela listy 6 — kolorowa — akcent 21"/>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listy7kolorowaakcent21">
    <w:name w:val="Tabela listy 7 — kolorowa — akcent 21"/>
    <w:basedOn w:val="Standardowy"/>
    <w:uiPriority w:val="52"/>
    <w:rsid w:val="0052558D"/>
    <w:pPr>
      <w:widowControl/>
      <w:autoSpaceDE/>
      <w:autoSpaceDN/>
    </w:pPr>
    <w:rPr>
      <w:color w:val="943634" w:themeColor="accent2" w:themeShade="BF"/>
      <w:lang w:val="pl-P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atki5ciemnaakcent21">
    <w:name w:val="Tabela siatki 5 — ciemna — akcent 21"/>
    <w:basedOn w:val="Standardowy"/>
    <w:uiPriority w:val="50"/>
    <w:rsid w:val="0052558D"/>
    <w:pPr>
      <w:widowControl/>
      <w:autoSpaceDE/>
      <w:autoSpaceDN/>
    </w:pPr>
    <w:rPr>
      <w:lang w:val="pl-P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Tabelalisty4akcent21">
    <w:name w:val="Tabela listy 4 — akcent 21"/>
    <w:basedOn w:val="Standardowy"/>
    <w:uiPriority w:val="49"/>
    <w:rsid w:val="0052558D"/>
    <w:pPr>
      <w:widowControl/>
      <w:autoSpaceDE/>
      <w:autoSpaceDN/>
    </w:pPr>
    <w:rPr>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listy3akcent21">
    <w:name w:val="Tabela listy 3 — akcent 21"/>
    <w:basedOn w:val="Standardowy"/>
    <w:uiPriority w:val="48"/>
    <w:rsid w:val="0052558D"/>
    <w:pPr>
      <w:widowControl/>
      <w:autoSpaceDE/>
      <w:autoSpaceDN/>
    </w:pPr>
    <w:rPr>
      <w:lang w:val="pl-PL"/>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Zwykatabela41">
    <w:name w:val="Zwykła tabela 41"/>
    <w:basedOn w:val="Kolorowasiatkaakcent5"/>
    <w:uiPriority w:val="44"/>
    <w:rsid w:val="0052558D"/>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b/>
        <w:bCs/>
        <w:color w:val="FFFFFF" w:themeColor="background1"/>
      </w:rPr>
      <w:tblPr/>
      <w:tcPr>
        <w:shd w:val="clear" w:color="auto" w:fill="31849B" w:themeFill="accent5" w:themeFillShade="BF"/>
      </w:tcPr>
    </w:tblStylePr>
    <w:tblStylePr w:type="lastCol">
      <w:rPr>
        <w:b/>
        <w:bCs/>
        <w:color w:val="FFFFFF" w:themeColor="background1"/>
      </w:rPr>
      <w:tblPr/>
      <w:tcPr>
        <w:shd w:val="clear" w:color="auto" w:fill="31849B" w:themeFill="accent5" w:themeFillShade="BF"/>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iatkatabelijasna1">
    <w:name w:val="Siatka tabeli — jasna1"/>
    <w:basedOn w:val="Standardowy"/>
    <w:uiPriority w:val="40"/>
    <w:rsid w:val="0052558D"/>
    <w:pPr>
      <w:widowControl/>
      <w:autoSpaceDE/>
      <w:autoSpaceDN/>
    </w:pPr>
    <w:rPr>
      <w:lang w:val="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21">
    <w:name w:val="Tabela siatki 1 — jasna — akcent 21"/>
    <w:basedOn w:val="Standardowy"/>
    <w:uiPriority w:val="46"/>
    <w:rsid w:val="0052558D"/>
    <w:pPr>
      <w:widowControl/>
      <w:autoSpaceDE/>
      <w:autoSpaceDN/>
    </w:pPr>
    <w:rPr>
      <w:lang w:val="pl-PL"/>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Kolorowasiatkaakcent5">
    <w:name w:val="Colorful Grid Accent 5"/>
    <w:basedOn w:val="Standardowy"/>
    <w:uiPriority w:val="73"/>
    <w:semiHidden/>
    <w:unhideWhenUsed/>
    <w:rsid w:val="0052558D"/>
    <w:pPr>
      <w:widowControl/>
      <w:autoSpaceDE/>
      <w:autoSpaceDN/>
    </w:pPr>
    <w:rPr>
      <w:color w:val="000000" w:themeColor="text1"/>
      <w:lang w:val="pl-PL"/>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Tabelalisty1jasnaakcent21">
    <w:name w:val="Tabela listy 1 — jasna — akcent 21"/>
    <w:basedOn w:val="Standardowy"/>
    <w:uiPriority w:val="46"/>
    <w:rsid w:val="0052558D"/>
    <w:pPr>
      <w:widowControl/>
      <w:autoSpaceDE/>
      <w:autoSpaceDN/>
    </w:pPr>
    <w:rPr>
      <w:lang w:val="pl-PL"/>
    </w:r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
    <w:name w:val="Tabela siatki 6 — kolorowa — akcent 62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
    <w:name w:val="Tabela siatki 6 — kolorowa — akcent 21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
    <w:name w:val="Tabela siatki 6 — kolorowa — akcent 62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
    <w:name w:val="Tabela siatki 6 — kolorowa — akcent 21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
    <w:name w:val="Tabela siatki 6 — kolorowa — akcent 62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
    <w:name w:val="Tabela siatki 6 — kolorowa — akcent 21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
    <w:name w:val="Tabela siatki 6 — kolorowa — akcent 62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
    <w:name w:val="Tabela siatki 6 — kolorowa — akcent 21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
    <w:name w:val="Tabela siatki 6 — kolorowa — akcent 62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
    <w:name w:val="Tabela siatki 6 — kolorowa — akcent 21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
    <w:name w:val="Tabela siatki 6 — kolorowa — akcent 62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
    <w:name w:val="Tabela siatki 6 — kolorowa — akcent 21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
    <w:name w:val="Tabela siatki 6 — kolorowa — akcent 62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
    <w:name w:val="Tabela siatki 6 — kolorowa — akcent 21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
    <w:name w:val="Tabela siatki 6 — kolorowa — akcent 62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
    <w:name w:val="Tabela siatki 6 — kolorowa — akcent 21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
    <w:name w:val="Tabela siatki 6 — kolorowa — akcent 62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
    <w:name w:val="Tabela siatki 6 — kolorowa — akcent 21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
    <w:name w:val="Tabela siatki 6 — kolorowa — akcent 62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
    <w:name w:val="Tabela siatki 6 — kolorowa — akcent 21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
    <w:name w:val="Tabela siatki 6 — kolorowa — akcent 62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
    <w:name w:val="Tabela siatki 6 — kolorowa — akcent 21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0">
    <w:name w:val="Tabela siatki 6 — kolorowa — akcent 62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
    <w:name w:val="Tabela siatki 6 — kolorowa — akcent 21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Domylnaczcionkaakapitu0">
    <w:name w:val="Domy?lna czcionka akapitu"/>
    <w:basedOn w:val="Domylnaczcionkaakapitu"/>
    <w:rsid w:val="0052558D"/>
  </w:style>
  <w:style w:type="table" w:customStyle="1" w:styleId="Tabelasiatki6kolorowaakcent6200000000000000">
    <w:name w:val="Tabela siatki 6 — kolorowa — akcent 620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0">
    <w:name w:val="Tabela siatki 6 — kolorowa — akcent 210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000">
    <w:name w:val="Tabela siatki 6 — kolorowa — akcent 6200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00">
    <w:name w:val="Tabela siatki 6 — kolorowa — akcent 2100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0000">
    <w:name w:val="Tabela siatki 6 — kolorowa — akcent 62000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000">
    <w:name w:val="Tabela siatki 6 — kolorowa — akcent 21000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00000">
    <w:name w:val="Tabela siatki 6 — kolorowa — akcent 620000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0000">
    <w:name w:val="Tabela siatki 6 — kolorowa — akcent 210000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000000">
    <w:name w:val="Tabela siatki 6 — kolorowa — akcent 6200000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00000">
    <w:name w:val="Tabela siatki 6 — kolorowa — akcent 2100000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styleId="Wzmianka">
    <w:name w:val="Mention"/>
    <w:basedOn w:val="Domylnaczcionkaakapitu"/>
    <w:uiPriority w:val="99"/>
    <w:unhideWhenUsed/>
    <w:rsid w:val="0052558D"/>
    <w:rPr>
      <w:color w:val="2B579A"/>
      <w:shd w:val="clear" w:color="auto" w:fill="E1DFDD"/>
    </w:rPr>
  </w:style>
  <w:style w:type="table" w:customStyle="1" w:styleId="Tabela-Siatka4">
    <w:name w:val="Tabela - Siatka4"/>
    <w:basedOn w:val="Standardowy"/>
    <w:next w:val="Tabela-Siatka"/>
    <w:uiPriority w:val="59"/>
    <w:rsid w:val="00BE15E6"/>
    <w:pPr>
      <w:widowControl/>
      <w:autoSpaceDE/>
      <w:autoSpaceDN/>
    </w:pPr>
    <w:rPr>
      <w:rFonts w:ascii="Calibri" w:eastAsia="Calibri" w:hAnsi="Calibri" w:cs="Times New Roman"/>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5">
    <w:name w:val="WWNum185"/>
    <w:basedOn w:val="Bezlisty"/>
    <w:rsid w:val="009B5E72"/>
  </w:style>
  <w:style w:type="character" w:customStyle="1" w:styleId="highlight">
    <w:name w:val="highlight"/>
    <w:basedOn w:val="Domylnaczcionkaakapitu"/>
    <w:rsid w:val="000E5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297281">
      <w:bodyDiv w:val="1"/>
      <w:marLeft w:val="0"/>
      <w:marRight w:val="0"/>
      <w:marTop w:val="0"/>
      <w:marBottom w:val="0"/>
      <w:divBdr>
        <w:top w:val="none" w:sz="0" w:space="0" w:color="auto"/>
        <w:left w:val="none" w:sz="0" w:space="0" w:color="auto"/>
        <w:bottom w:val="none" w:sz="0" w:space="0" w:color="auto"/>
        <w:right w:val="none" w:sz="0" w:space="0" w:color="auto"/>
      </w:divBdr>
    </w:div>
    <w:div w:id="207299479">
      <w:bodyDiv w:val="1"/>
      <w:marLeft w:val="0"/>
      <w:marRight w:val="0"/>
      <w:marTop w:val="0"/>
      <w:marBottom w:val="0"/>
      <w:divBdr>
        <w:top w:val="none" w:sz="0" w:space="0" w:color="auto"/>
        <w:left w:val="none" w:sz="0" w:space="0" w:color="auto"/>
        <w:bottom w:val="none" w:sz="0" w:space="0" w:color="auto"/>
        <w:right w:val="none" w:sz="0" w:space="0" w:color="auto"/>
      </w:divBdr>
      <w:divsChild>
        <w:div w:id="1264537035">
          <w:marLeft w:val="360"/>
          <w:marRight w:val="0"/>
          <w:marTop w:val="0"/>
          <w:marBottom w:val="0"/>
          <w:divBdr>
            <w:top w:val="none" w:sz="0" w:space="0" w:color="auto"/>
            <w:left w:val="none" w:sz="0" w:space="0" w:color="auto"/>
            <w:bottom w:val="none" w:sz="0" w:space="0" w:color="auto"/>
            <w:right w:val="none" w:sz="0" w:space="0" w:color="auto"/>
          </w:divBdr>
          <w:divsChild>
            <w:div w:id="91820278">
              <w:marLeft w:val="0"/>
              <w:marRight w:val="0"/>
              <w:marTop w:val="0"/>
              <w:marBottom w:val="0"/>
              <w:divBdr>
                <w:top w:val="none" w:sz="0" w:space="0" w:color="auto"/>
                <w:left w:val="none" w:sz="0" w:space="0" w:color="auto"/>
                <w:bottom w:val="none" w:sz="0" w:space="0" w:color="auto"/>
                <w:right w:val="none" w:sz="0" w:space="0" w:color="auto"/>
              </w:divBdr>
            </w:div>
            <w:div w:id="1859482">
              <w:marLeft w:val="0"/>
              <w:marRight w:val="0"/>
              <w:marTop w:val="0"/>
              <w:marBottom w:val="0"/>
              <w:divBdr>
                <w:top w:val="none" w:sz="0" w:space="0" w:color="auto"/>
                <w:left w:val="none" w:sz="0" w:space="0" w:color="auto"/>
                <w:bottom w:val="none" w:sz="0" w:space="0" w:color="auto"/>
                <w:right w:val="none" w:sz="0" w:space="0" w:color="auto"/>
              </w:divBdr>
              <w:divsChild>
                <w:div w:id="909312567">
                  <w:marLeft w:val="0"/>
                  <w:marRight w:val="0"/>
                  <w:marTop w:val="0"/>
                  <w:marBottom w:val="0"/>
                  <w:divBdr>
                    <w:top w:val="none" w:sz="0" w:space="0" w:color="auto"/>
                    <w:left w:val="none" w:sz="0" w:space="0" w:color="auto"/>
                    <w:bottom w:val="none" w:sz="0" w:space="0" w:color="auto"/>
                    <w:right w:val="none" w:sz="0" w:space="0" w:color="auto"/>
                  </w:divBdr>
                </w:div>
              </w:divsChild>
            </w:div>
            <w:div w:id="1040284794">
              <w:marLeft w:val="0"/>
              <w:marRight w:val="0"/>
              <w:marTop w:val="0"/>
              <w:marBottom w:val="0"/>
              <w:divBdr>
                <w:top w:val="none" w:sz="0" w:space="0" w:color="auto"/>
                <w:left w:val="none" w:sz="0" w:space="0" w:color="auto"/>
                <w:bottom w:val="none" w:sz="0" w:space="0" w:color="auto"/>
                <w:right w:val="none" w:sz="0" w:space="0" w:color="auto"/>
              </w:divBdr>
              <w:divsChild>
                <w:div w:id="682560057">
                  <w:marLeft w:val="0"/>
                  <w:marRight w:val="0"/>
                  <w:marTop w:val="0"/>
                  <w:marBottom w:val="0"/>
                  <w:divBdr>
                    <w:top w:val="none" w:sz="0" w:space="0" w:color="auto"/>
                    <w:left w:val="none" w:sz="0" w:space="0" w:color="auto"/>
                    <w:bottom w:val="none" w:sz="0" w:space="0" w:color="auto"/>
                    <w:right w:val="none" w:sz="0" w:space="0" w:color="auto"/>
                  </w:divBdr>
                </w:div>
              </w:divsChild>
            </w:div>
            <w:div w:id="399794281">
              <w:marLeft w:val="0"/>
              <w:marRight w:val="0"/>
              <w:marTop w:val="0"/>
              <w:marBottom w:val="0"/>
              <w:divBdr>
                <w:top w:val="none" w:sz="0" w:space="0" w:color="auto"/>
                <w:left w:val="none" w:sz="0" w:space="0" w:color="auto"/>
                <w:bottom w:val="none" w:sz="0" w:space="0" w:color="auto"/>
                <w:right w:val="none" w:sz="0" w:space="0" w:color="auto"/>
              </w:divBdr>
              <w:divsChild>
                <w:div w:id="189152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647041">
          <w:marLeft w:val="360"/>
          <w:marRight w:val="0"/>
          <w:marTop w:val="0"/>
          <w:marBottom w:val="0"/>
          <w:divBdr>
            <w:top w:val="none" w:sz="0" w:space="0" w:color="auto"/>
            <w:left w:val="none" w:sz="0" w:space="0" w:color="auto"/>
            <w:bottom w:val="none" w:sz="0" w:space="0" w:color="auto"/>
            <w:right w:val="none" w:sz="0" w:space="0" w:color="auto"/>
          </w:divBdr>
          <w:divsChild>
            <w:div w:id="149250532">
              <w:marLeft w:val="0"/>
              <w:marRight w:val="0"/>
              <w:marTop w:val="0"/>
              <w:marBottom w:val="0"/>
              <w:divBdr>
                <w:top w:val="none" w:sz="0" w:space="0" w:color="auto"/>
                <w:left w:val="none" w:sz="0" w:space="0" w:color="auto"/>
                <w:bottom w:val="none" w:sz="0" w:space="0" w:color="auto"/>
                <w:right w:val="none" w:sz="0" w:space="0" w:color="auto"/>
              </w:divBdr>
            </w:div>
          </w:divsChild>
        </w:div>
        <w:div w:id="1269511786">
          <w:marLeft w:val="360"/>
          <w:marRight w:val="0"/>
          <w:marTop w:val="0"/>
          <w:marBottom w:val="0"/>
          <w:divBdr>
            <w:top w:val="none" w:sz="0" w:space="0" w:color="auto"/>
            <w:left w:val="none" w:sz="0" w:space="0" w:color="auto"/>
            <w:bottom w:val="none" w:sz="0" w:space="0" w:color="auto"/>
            <w:right w:val="none" w:sz="0" w:space="0" w:color="auto"/>
          </w:divBdr>
          <w:divsChild>
            <w:div w:id="142653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098388">
      <w:bodyDiv w:val="1"/>
      <w:marLeft w:val="0"/>
      <w:marRight w:val="0"/>
      <w:marTop w:val="0"/>
      <w:marBottom w:val="0"/>
      <w:divBdr>
        <w:top w:val="none" w:sz="0" w:space="0" w:color="auto"/>
        <w:left w:val="none" w:sz="0" w:space="0" w:color="auto"/>
        <w:bottom w:val="none" w:sz="0" w:space="0" w:color="auto"/>
        <w:right w:val="none" w:sz="0" w:space="0" w:color="auto"/>
      </w:divBdr>
    </w:div>
    <w:div w:id="536159010">
      <w:bodyDiv w:val="1"/>
      <w:marLeft w:val="0"/>
      <w:marRight w:val="0"/>
      <w:marTop w:val="0"/>
      <w:marBottom w:val="0"/>
      <w:divBdr>
        <w:top w:val="none" w:sz="0" w:space="0" w:color="auto"/>
        <w:left w:val="none" w:sz="0" w:space="0" w:color="auto"/>
        <w:bottom w:val="none" w:sz="0" w:space="0" w:color="auto"/>
        <w:right w:val="none" w:sz="0" w:space="0" w:color="auto"/>
      </w:divBdr>
    </w:div>
    <w:div w:id="1075126101">
      <w:bodyDiv w:val="1"/>
      <w:marLeft w:val="0"/>
      <w:marRight w:val="0"/>
      <w:marTop w:val="0"/>
      <w:marBottom w:val="0"/>
      <w:divBdr>
        <w:top w:val="none" w:sz="0" w:space="0" w:color="auto"/>
        <w:left w:val="none" w:sz="0" w:space="0" w:color="auto"/>
        <w:bottom w:val="none" w:sz="0" w:space="0" w:color="auto"/>
        <w:right w:val="none" w:sz="0" w:space="0" w:color="auto"/>
      </w:divBdr>
      <w:divsChild>
        <w:div w:id="1747726121">
          <w:marLeft w:val="360"/>
          <w:marRight w:val="0"/>
          <w:marTop w:val="0"/>
          <w:marBottom w:val="0"/>
          <w:divBdr>
            <w:top w:val="none" w:sz="0" w:space="0" w:color="auto"/>
            <w:left w:val="none" w:sz="0" w:space="0" w:color="auto"/>
            <w:bottom w:val="none" w:sz="0" w:space="0" w:color="auto"/>
            <w:right w:val="none" w:sz="0" w:space="0" w:color="auto"/>
          </w:divBdr>
          <w:divsChild>
            <w:div w:id="507986006">
              <w:marLeft w:val="0"/>
              <w:marRight w:val="0"/>
              <w:marTop w:val="0"/>
              <w:marBottom w:val="0"/>
              <w:divBdr>
                <w:top w:val="none" w:sz="0" w:space="0" w:color="auto"/>
                <w:left w:val="none" w:sz="0" w:space="0" w:color="auto"/>
                <w:bottom w:val="none" w:sz="0" w:space="0" w:color="auto"/>
                <w:right w:val="none" w:sz="0" w:space="0" w:color="auto"/>
              </w:divBdr>
            </w:div>
            <w:div w:id="1707221129">
              <w:marLeft w:val="0"/>
              <w:marRight w:val="0"/>
              <w:marTop w:val="0"/>
              <w:marBottom w:val="0"/>
              <w:divBdr>
                <w:top w:val="none" w:sz="0" w:space="0" w:color="auto"/>
                <w:left w:val="none" w:sz="0" w:space="0" w:color="auto"/>
                <w:bottom w:val="none" w:sz="0" w:space="0" w:color="auto"/>
                <w:right w:val="none" w:sz="0" w:space="0" w:color="auto"/>
              </w:divBdr>
              <w:divsChild>
                <w:div w:id="982199245">
                  <w:marLeft w:val="0"/>
                  <w:marRight w:val="0"/>
                  <w:marTop w:val="0"/>
                  <w:marBottom w:val="0"/>
                  <w:divBdr>
                    <w:top w:val="none" w:sz="0" w:space="0" w:color="auto"/>
                    <w:left w:val="none" w:sz="0" w:space="0" w:color="auto"/>
                    <w:bottom w:val="none" w:sz="0" w:space="0" w:color="auto"/>
                    <w:right w:val="none" w:sz="0" w:space="0" w:color="auto"/>
                  </w:divBdr>
                </w:div>
              </w:divsChild>
            </w:div>
            <w:div w:id="925841717">
              <w:marLeft w:val="0"/>
              <w:marRight w:val="0"/>
              <w:marTop w:val="0"/>
              <w:marBottom w:val="0"/>
              <w:divBdr>
                <w:top w:val="none" w:sz="0" w:space="0" w:color="auto"/>
                <w:left w:val="none" w:sz="0" w:space="0" w:color="auto"/>
                <w:bottom w:val="none" w:sz="0" w:space="0" w:color="auto"/>
                <w:right w:val="none" w:sz="0" w:space="0" w:color="auto"/>
              </w:divBdr>
              <w:divsChild>
                <w:div w:id="1086151738">
                  <w:marLeft w:val="0"/>
                  <w:marRight w:val="0"/>
                  <w:marTop w:val="0"/>
                  <w:marBottom w:val="0"/>
                  <w:divBdr>
                    <w:top w:val="none" w:sz="0" w:space="0" w:color="auto"/>
                    <w:left w:val="none" w:sz="0" w:space="0" w:color="auto"/>
                    <w:bottom w:val="none" w:sz="0" w:space="0" w:color="auto"/>
                    <w:right w:val="none" w:sz="0" w:space="0" w:color="auto"/>
                  </w:divBdr>
                </w:div>
              </w:divsChild>
            </w:div>
            <w:div w:id="273758128">
              <w:marLeft w:val="0"/>
              <w:marRight w:val="0"/>
              <w:marTop w:val="0"/>
              <w:marBottom w:val="0"/>
              <w:divBdr>
                <w:top w:val="none" w:sz="0" w:space="0" w:color="auto"/>
                <w:left w:val="none" w:sz="0" w:space="0" w:color="auto"/>
                <w:bottom w:val="none" w:sz="0" w:space="0" w:color="auto"/>
                <w:right w:val="none" w:sz="0" w:space="0" w:color="auto"/>
              </w:divBdr>
              <w:divsChild>
                <w:div w:id="110738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397120">
          <w:marLeft w:val="360"/>
          <w:marRight w:val="0"/>
          <w:marTop w:val="0"/>
          <w:marBottom w:val="0"/>
          <w:divBdr>
            <w:top w:val="none" w:sz="0" w:space="0" w:color="auto"/>
            <w:left w:val="none" w:sz="0" w:space="0" w:color="auto"/>
            <w:bottom w:val="none" w:sz="0" w:space="0" w:color="auto"/>
            <w:right w:val="none" w:sz="0" w:space="0" w:color="auto"/>
          </w:divBdr>
          <w:divsChild>
            <w:div w:id="1142650529">
              <w:marLeft w:val="0"/>
              <w:marRight w:val="0"/>
              <w:marTop w:val="0"/>
              <w:marBottom w:val="0"/>
              <w:divBdr>
                <w:top w:val="none" w:sz="0" w:space="0" w:color="auto"/>
                <w:left w:val="none" w:sz="0" w:space="0" w:color="auto"/>
                <w:bottom w:val="none" w:sz="0" w:space="0" w:color="auto"/>
                <w:right w:val="none" w:sz="0" w:space="0" w:color="auto"/>
              </w:divBdr>
            </w:div>
          </w:divsChild>
        </w:div>
        <w:div w:id="1358003310">
          <w:marLeft w:val="360"/>
          <w:marRight w:val="0"/>
          <w:marTop w:val="0"/>
          <w:marBottom w:val="0"/>
          <w:divBdr>
            <w:top w:val="none" w:sz="0" w:space="0" w:color="auto"/>
            <w:left w:val="none" w:sz="0" w:space="0" w:color="auto"/>
            <w:bottom w:val="none" w:sz="0" w:space="0" w:color="auto"/>
            <w:right w:val="none" w:sz="0" w:space="0" w:color="auto"/>
          </w:divBdr>
          <w:divsChild>
            <w:div w:id="16236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281043">
      <w:bodyDiv w:val="1"/>
      <w:marLeft w:val="0"/>
      <w:marRight w:val="0"/>
      <w:marTop w:val="0"/>
      <w:marBottom w:val="0"/>
      <w:divBdr>
        <w:top w:val="none" w:sz="0" w:space="0" w:color="auto"/>
        <w:left w:val="none" w:sz="0" w:space="0" w:color="auto"/>
        <w:bottom w:val="none" w:sz="0" w:space="0" w:color="auto"/>
        <w:right w:val="none" w:sz="0" w:space="0" w:color="auto"/>
      </w:divBdr>
    </w:div>
    <w:div w:id="18820875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ru.eu"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www.plru.eu/files/uploads/Dokumenty%20dla%20beneficjent%C3%B3w/Communication%20and%20visibility%20guidelines%20for%20project%20implementation/System%20Identyfikacji%20PL%20-%20RU_2019_PL.pdf" TargetMode="External"/><Relationship Id="rId4" Type="http://schemas.openxmlformats.org/officeDocument/2006/relationships/settings" Target="settings.xml"/><Relationship Id="rId9" Type="http://schemas.openxmlformats.org/officeDocument/2006/relationships/hyperlink" Target="mailto:katarzyna.gilewicz@plru.eu"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CBA8D-B96F-440E-83EF-B8E387A27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8167</Words>
  <Characters>49005</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57058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2021-10-20T09:37:00Z</cp:lastPrinted>
  <dcterms:created xsi:type="dcterms:W3CDTF">2021-10-20T09:38:00Z</dcterms:created>
  <dcterms:modified xsi:type="dcterms:W3CDTF">2021-10-20T09:38:00Z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