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AB130" w14:textId="25C611CB" w:rsidR="00B550FC" w:rsidRPr="00F55981" w:rsidRDefault="00E26623" w:rsidP="0046277C">
      <w:pPr>
        <w:jc w:val="center"/>
        <w:rPr>
          <w:b/>
          <w:bCs/>
          <w:iCs/>
          <w:sz w:val="30"/>
          <w:lang w:val="en-GB"/>
        </w:rPr>
      </w:pPr>
      <w:r w:rsidRPr="00F55981">
        <w:rPr>
          <w:b/>
          <w:bCs/>
          <w:iCs/>
          <w:sz w:val="30"/>
          <w:lang w:val="en-GB"/>
        </w:rPr>
        <w:t>Checklist for audit of procurements</w:t>
      </w:r>
      <w:r w:rsidR="003F0005" w:rsidRPr="00F55981">
        <w:rPr>
          <w:b/>
          <w:bCs/>
          <w:iCs/>
          <w:sz w:val="30"/>
          <w:lang w:val="en-GB"/>
        </w:rPr>
        <w:t xml:space="preserve"> – </w:t>
      </w:r>
      <w:r w:rsidR="003F0005" w:rsidRPr="00F55981">
        <w:rPr>
          <w:b/>
          <w:bCs/>
          <w:iCs/>
          <w:sz w:val="30"/>
          <w:lang w:val="en-GB"/>
        </w:rPr>
        <w:br/>
        <w:t xml:space="preserve">- </w:t>
      </w:r>
      <w:r w:rsidR="000427E0" w:rsidRPr="000427E0">
        <w:rPr>
          <w:b/>
          <w:bCs/>
          <w:iCs/>
          <w:sz w:val="30"/>
          <w:lang w:val="en-GB"/>
        </w:rPr>
        <w:t>public</w:t>
      </w:r>
      <w:r w:rsidRPr="00F55981">
        <w:rPr>
          <w:b/>
          <w:bCs/>
          <w:iCs/>
          <w:sz w:val="30"/>
          <w:lang w:val="en-GB"/>
        </w:rPr>
        <w:t xml:space="preserve"> beneficiaries from Russian Federation who apply rules from </w:t>
      </w:r>
      <w:r w:rsidR="000427E0">
        <w:rPr>
          <w:b/>
          <w:bCs/>
          <w:iCs/>
          <w:sz w:val="30"/>
          <w:lang w:val="en-GB"/>
        </w:rPr>
        <w:t>Russian Federal Laws on public procurement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056"/>
      </w:tblGrid>
      <w:tr w:rsidR="00533A19" w:rsidRPr="007061A0" w14:paraId="2BD89677" w14:textId="77777777" w:rsidTr="00E671C2">
        <w:tc>
          <w:tcPr>
            <w:tcW w:w="11056" w:type="dxa"/>
            <w:shd w:val="clear" w:color="auto" w:fill="F2F2F2" w:themeFill="background1" w:themeFillShade="F2"/>
          </w:tcPr>
          <w:p w14:paraId="1DB7B647" w14:textId="392B4819" w:rsidR="00533A19" w:rsidRPr="00F55981" w:rsidRDefault="000427E0" w:rsidP="003F0005">
            <w:pPr>
              <w:pStyle w:val="Default"/>
              <w:rPr>
                <w:rFonts w:asciiTheme="minorHAnsi" w:hAnsiTheme="minorHAnsi" w:cstheme="minorBidi"/>
                <w:b/>
                <w:bCs/>
                <w:i/>
                <w:color w:val="auto"/>
                <w:sz w:val="18"/>
                <w:szCs w:val="12"/>
                <w:lang w:val="en-GB"/>
              </w:rPr>
            </w:pPr>
            <w:r w:rsidRPr="000427E0">
              <w:rPr>
                <w:b/>
                <w:bCs/>
                <w:i/>
                <w:sz w:val="18"/>
                <w:szCs w:val="12"/>
                <w:lang w:val="en-GB"/>
              </w:rPr>
              <w:t>Public</w:t>
            </w:r>
            <w:r w:rsidR="00E26623" w:rsidRPr="00F55981">
              <w:rPr>
                <w:b/>
                <w:bCs/>
                <w:i/>
                <w:sz w:val="18"/>
                <w:szCs w:val="12"/>
                <w:lang w:val="en-GB"/>
              </w:rPr>
              <w:t xml:space="preserve"> beneficiaries from the Russian Federation are obliged to apply the procurement and competition rules set out in </w:t>
            </w:r>
            <w:r>
              <w:rPr>
                <w:b/>
                <w:bCs/>
                <w:i/>
                <w:sz w:val="18"/>
                <w:szCs w:val="12"/>
                <w:lang w:val="en-GB"/>
              </w:rPr>
              <w:t>the Federal Laws 44-FZ and 223-FZ</w:t>
            </w:r>
          </w:p>
        </w:tc>
      </w:tr>
    </w:tbl>
    <w:p w14:paraId="30A84C09" w14:textId="77777777" w:rsidR="00533A19" w:rsidRPr="00A15BBD" w:rsidRDefault="00533A19" w:rsidP="0046277C">
      <w:pPr>
        <w:jc w:val="center"/>
        <w:rPr>
          <w:b/>
          <w:bCs/>
          <w:iCs/>
          <w:sz w:val="14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888"/>
      </w:tblGrid>
      <w:tr w:rsidR="00B550FC" w:rsidRPr="00ED33D3" w14:paraId="2D23AE9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7F1E328" w14:textId="4C79B18F" w:rsidR="00B550FC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Project number: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 xml:space="preserve">: </w:t>
            </w:r>
          </w:p>
        </w:tc>
        <w:tc>
          <w:tcPr>
            <w:tcW w:w="9888" w:type="dxa"/>
            <w:hideMark/>
          </w:tcPr>
          <w:p w14:paraId="25A45A29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35417965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CEC91B8" w14:textId="028C7697" w:rsidR="00B550FC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Beneficiary:</w:t>
            </w:r>
          </w:p>
        </w:tc>
        <w:tc>
          <w:tcPr>
            <w:tcW w:w="9888" w:type="dxa"/>
            <w:hideMark/>
          </w:tcPr>
          <w:p w14:paraId="2A9F1DA8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443A462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2BDAD67C" w14:textId="710D4CBA" w:rsidR="00B550FC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Beneficiary's address:</w:t>
            </w:r>
          </w:p>
        </w:tc>
        <w:tc>
          <w:tcPr>
            <w:tcW w:w="9888" w:type="dxa"/>
            <w:hideMark/>
          </w:tcPr>
          <w:p w14:paraId="05630EC5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ED33D3" w:rsidRPr="007061A0" w14:paraId="1C342AA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8F48371" w14:textId="264562AC" w:rsidR="00ED33D3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Name of purchase</w:t>
            </w:r>
            <w:r w:rsidR="000427E0">
              <w:rPr>
                <w:b/>
                <w:bCs/>
                <w:i/>
                <w:iCs/>
                <w:lang w:val="en-GB"/>
              </w:rPr>
              <w:t>:</w:t>
            </w:r>
          </w:p>
        </w:tc>
        <w:tc>
          <w:tcPr>
            <w:tcW w:w="9888" w:type="dxa"/>
          </w:tcPr>
          <w:p w14:paraId="57636C07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ED33D3" w14:paraId="37997EA8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56921B6A" w14:textId="175957F7" w:rsidR="00ED33D3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Type of order:</w:t>
            </w:r>
          </w:p>
        </w:tc>
        <w:tc>
          <w:tcPr>
            <w:tcW w:w="9888" w:type="dxa"/>
            <w:hideMark/>
          </w:tcPr>
          <w:p w14:paraId="3E32A2BA" w14:textId="62E38AD6" w:rsidR="00ED33D3" w:rsidRPr="00ED33D3" w:rsidRDefault="00CF63E4" w:rsidP="00F8625A">
            <w:pPr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F8625A">
              <w:rPr>
                <w:i/>
                <w:iCs/>
                <w:lang w:val="en-GB"/>
              </w:rPr>
              <w:t>services</w:t>
            </w:r>
            <w:r w:rsidRPr="00533A19">
              <w:rPr>
                <w:i/>
                <w:iCs/>
                <w:lang w:val="en-GB"/>
              </w:rPr>
              <w:t xml:space="preserve">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59627B">
              <w:rPr>
                <w:rFonts w:cs="Arial"/>
                <w:i/>
                <w:iCs/>
              </w:rPr>
            </w:r>
            <w:r w:rsidR="0059627B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F8625A">
              <w:rPr>
                <w:i/>
                <w:iCs/>
                <w:lang w:val="en-GB"/>
              </w:rPr>
              <w:t>supplies</w:t>
            </w:r>
            <w:r w:rsidR="00F8625A" w:rsidRPr="00533A19">
              <w:rPr>
                <w:i/>
                <w:iCs/>
                <w:lang w:val="en-GB"/>
              </w:rPr>
              <w:t xml:space="preserve">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59627B">
              <w:rPr>
                <w:rFonts w:cs="Arial"/>
                <w:i/>
                <w:iCs/>
              </w:rPr>
            </w:r>
            <w:r w:rsidR="0059627B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F8625A">
              <w:rPr>
                <w:i/>
                <w:iCs/>
                <w:lang w:val="en-GB"/>
              </w:rPr>
              <w:t>construction works</w:t>
            </w:r>
          </w:p>
        </w:tc>
      </w:tr>
      <w:tr w:rsidR="00ED33D3" w:rsidRPr="007061A0" w14:paraId="566A5F7C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22F99296" w14:textId="31659602" w:rsidR="00ED33D3" w:rsidRPr="00F55981" w:rsidRDefault="00EF4886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EF4886">
              <w:rPr>
                <w:b/>
                <w:bCs/>
                <w:i/>
                <w:iCs/>
                <w:lang w:val="en-GB"/>
              </w:rPr>
              <w:t>Estimated o</w:t>
            </w:r>
            <w:r>
              <w:rPr>
                <w:b/>
                <w:bCs/>
                <w:i/>
                <w:iCs/>
                <w:lang w:val="en-GB"/>
              </w:rPr>
              <w:t xml:space="preserve">rder value in EUR </w:t>
            </w:r>
            <w:r w:rsidR="00F8625A" w:rsidRPr="00F55981">
              <w:rPr>
                <w:b/>
                <w:bCs/>
                <w:i/>
                <w:iCs/>
                <w:lang w:val="en-GB"/>
              </w:rPr>
              <w:t>(without VAT):</w:t>
            </w:r>
          </w:p>
        </w:tc>
        <w:tc>
          <w:tcPr>
            <w:tcW w:w="9888" w:type="dxa"/>
          </w:tcPr>
          <w:p w14:paraId="5B794574" w14:textId="77777777" w:rsidR="00ED33D3" w:rsidRPr="00F55981" w:rsidRDefault="00ED33D3" w:rsidP="00B550FC">
            <w:pPr>
              <w:rPr>
                <w:lang w:val="en-GB"/>
              </w:rPr>
            </w:pPr>
          </w:p>
        </w:tc>
      </w:tr>
      <w:tr w:rsidR="00ED33D3" w:rsidRPr="007061A0" w14:paraId="6CA14F2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447C3C6" w14:textId="13F46D06" w:rsidR="00ED33D3" w:rsidRPr="00ED33D3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Name of procedure applied:</w:t>
            </w:r>
          </w:p>
        </w:tc>
        <w:tc>
          <w:tcPr>
            <w:tcW w:w="9888" w:type="dxa"/>
          </w:tcPr>
          <w:p w14:paraId="398F7EB4" w14:textId="6926068F" w:rsidR="00E33B44" w:rsidRPr="00F55981" w:rsidRDefault="00CF63E4" w:rsidP="00CF63E4">
            <w:pPr>
              <w:spacing w:after="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rFonts w:cs="Arial"/>
                <w:lang w:val="en-GB"/>
              </w:rPr>
              <w:t>Electronic Auction</w:t>
            </w:r>
          </w:p>
          <w:p w14:paraId="37CA00C5" w14:textId="72D68DEA" w:rsidR="003D3EF5" w:rsidRPr="00F55981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rFonts w:cs="Arial"/>
                <w:lang w:val="en-GB"/>
              </w:rPr>
              <w:t xml:space="preserve">Open </w:t>
            </w:r>
            <w:r w:rsidR="000427E0">
              <w:rPr>
                <w:lang w:val="en-GB"/>
              </w:rPr>
              <w:t>Tender</w:t>
            </w:r>
          </w:p>
          <w:p w14:paraId="5B8C5B82" w14:textId="2C0F2E6A" w:rsidR="003D3EF5" w:rsidRPr="00F55981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lang w:val="en-GB"/>
              </w:rPr>
              <w:t>Tender with limited participation</w:t>
            </w:r>
          </w:p>
          <w:p w14:paraId="72DE7B24" w14:textId="5811F271" w:rsidR="000427E0" w:rsidRDefault="00F55981" w:rsidP="00A15BBD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>
              <w:rPr>
                <w:rFonts w:cs="Arial"/>
                <w:lang w:val="pl-PL"/>
              </w:rPr>
              <w:t xml:space="preserve"> </w:t>
            </w:r>
            <w:r w:rsidR="000427E0" w:rsidRPr="00F55981">
              <w:rPr>
                <w:rFonts w:cs="Arial"/>
                <w:lang w:val="en-GB"/>
              </w:rPr>
              <w:t xml:space="preserve">Two-stage </w:t>
            </w:r>
            <w:r w:rsidR="00AA3E73">
              <w:rPr>
                <w:rFonts w:cs="Arial"/>
                <w:lang w:val="en-GB"/>
              </w:rPr>
              <w:t>t</w:t>
            </w:r>
            <w:r w:rsidR="000427E0" w:rsidRPr="00F55981">
              <w:rPr>
                <w:rFonts w:cs="Arial"/>
                <w:lang w:val="en-GB"/>
              </w:rPr>
              <w:t>ender</w:t>
            </w:r>
            <w:r w:rsidR="00563688">
              <w:rPr>
                <w:lang w:val="en-GB"/>
              </w:rPr>
              <w:t xml:space="preserve"> </w:t>
            </w:r>
          </w:p>
          <w:p w14:paraId="386B93C8" w14:textId="71748A4F" w:rsidR="000427E0" w:rsidRDefault="000427E0" w:rsidP="00A15BBD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A78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113A78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>Request for quotations</w:t>
            </w:r>
          </w:p>
          <w:p w14:paraId="67381656" w14:textId="716005C2" w:rsidR="000427E0" w:rsidRDefault="000427E0" w:rsidP="00A15BBD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A78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113A78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>Request for proposals</w:t>
            </w:r>
          </w:p>
          <w:p w14:paraId="602E55E0" w14:textId="126AF965" w:rsidR="00FB3F12" w:rsidRPr="00F55981" w:rsidRDefault="00CF63E4" w:rsidP="00B20FF3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lang w:val="en-GB"/>
              </w:rPr>
              <w:t>Purchase at single supplier</w:t>
            </w:r>
            <w:r w:rsidR="00B20FF3" w:rsidRPr="00F55981" w:rsidDel="00B20FF3">
              <w:rPr>
                <w:lang w:val="en-GB"/>
              </w:rPr>
              <w:t xml:space="preserve"> </w:t>
            </w:r>
            <w:r w:rsidR="00FB3F12"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F12" w:rsidRPr="00F55981">
              <w:rPr>
                <w:rFonts w:cs="Arial"/>
                <w:lang w:val="en-GB"/>
              </w:rPr>
              <w:instrText xml:space="preserve"> FORMCHECKBOX </w:instrText>
            </w:r>
            <w:r w:rsidR="0059627B">
              <w:rPr>
                <w:rFonts w:cs="Arial"/>
              </w:rPr>
            </w:r>
            <w:r w:rsidR="0059627B">
              <w:rPr>
                <w:rFonts w:cs="Arial"/>
              </w:rPr>
              <w:fldChar w:fldCharType="separate"/>
            </w:r>
            <w:r w:rsidR="00FB3F12" w:rsidRPr="00CA2A85">
              <w:rPr>
                <w:rFonts w:cs="Arial"/>
              </w:rPr>
              <w:fldChar w:fldCharType="end"/>
            </w:r>
            <w:r w:rsidR="00FB3F12" w:rsidRPr="00F55981">
              <w:rPr>
                <w:rFonts w:cs="Arial"/>
                <w:lang w:val="en-GB"/>
              </w:rPr>
              <w:t xml:space="preserve"> </w:t>
            </w:r>
            <w:r w:rsidR="00FB3F12" w:rsidRPr="00F55981">
              <w:rPr>
                <w:lang w:val="en-GB"/>
              </w:rPr>
              <w:t xml:space="preserve"> </w:t>
            </w:r>
            <w:r w:rsidR="00B20FF3">
              <w:rPr>
                <w:lang w:val="en-GB"/>
              </w:rPr>
              <w:t>Other:…………………………………..</w:t>
            </w:r>
            <w:r w:rsidR="00B20FF3" w:rsidRPr="00F55981">
              <w:rPr>
                <w:lang w:val="en-GB"/>
              </w:rPr>
              <w:t xml:space="preserve"> </w:t>
            </w:r>
            <w:r w:rsidR="00FB3F12" w:rsidRPr="00F55981">
              <w:rPr>
                <w:i/>
                <w:lang w:val="en-GB"/>
              </w:rPr>
              <w:t>(</w:t>
            </w:r>
            <w:r w:rsidR="00B20FF3">
              <w:rPr>
                <w:i/>
                <w:lang w:val="en-GB"/>
              </w:rPr>
              <w:t>please name the procedure</w:t>
            </w:r>
            <w:r w:rsidR="00FB3F12" w:rsidRPr="00F55981">
              <w:rPr>
                <w:i/>
                <w:lang w:val="en-GB"/>
              </w:rPr>
              <w:t>)</w:t>
            </w:r>
          </w:p>
        </w:tc>
      </w:tr>
      <w:tr w:rsidR="00ED33D3" w:rsidRPr="007061A0" w14:paraId="1F72414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79EEDD1" w14:textId="2CEE4CAB" w:rsidR="002B1662" w:rsidRPr="00F55981" w:rsidRDefault="002A38C5" w:rsidP="002A38C5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55981">
              <w:rPr>
                <w:b/>
                <w:bCs/>
                <w:i/>
                <w:iCs/>
                <w:lang w:val="en-GB"/>
              </w:rPr>
              <w:lastRenderedPageBreak/>
              <w:t>Dates of the procurement procedure start and contract signature, contract number</w:t>
            </w:r>
          </w:p>
        </w:tc>
        <w:tc>
          <w:tcPr>
            <w:tcW w:w="9888" w:type="dxa"/>
          </w:tcPr>
          <w:p w14:paraId="27165972" w14:textId="77777777" w:rsidR="00ED33D3" w:rsidRPr="00F55981" w:rsidRDefault="00ED33D3" w:rsidP="00B550FC">
            <w:pPr>
              <w:rPr>
                <w:lang w:val="en-GB"/>
              </w:rPr>
            </w:pPr>
          </w:p>
        </w:tc>
      </w:tr>
      <w:tr w:rsidR="00B550FC" w:rsidRPr="007061A0" w14:paraId="4AE4FC78" w14:textId="77777777" w:rsidTr="006568DB">
        <w:trPr>
          <w:trHeight w:val="240"/>
        </w:trPr>
        <w:tc>
          <w:tcPr>
            <w:tcW w:w="13994" w:type="dxa"/>
            <w:gridSpan w:val="2"/>
            <w:shd w:val="clear" w:color="auto" w:fill="BFBFBF" w:themeFill="background1" w:themeFillShade="BF"/>
            <w:noWrap/>
            <w:hideMark/>
          </w:tcPr>
          <w:p w14:paraId="377CD430" w14:textId="68681F65" w:rsidR="00B550FC" w:rsidRPr="00F55981" w:rsidRDefault="002A38C5" w:rsidP="002A38C5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55981">
              <w:rPr>
                <w:b/>
                <w:bCs/>
                <w:i/>
                <w:iCs/>
                <w:lang w:val="en-GB"/>
              </w:rPr>
              <w:t xml:space="preserve">Audit type (at the location of the Beneficiary/desk-based):  </w:t>
            </w:r>
          </w:p>
        </w:tc>
      </w:tr>
    </w:tbl>
    <w:p w14:paraId="4DB668ED" w14:textId="77777777" w:rsidR="00B550FC" w:rsidRPr="00F55981" w:rsidRDefault="00B550FC" w:rsidP="00B550FC">
      <w:pPr>
        <w:rPr>
          <w:lang w:val="en-GB"/>
        </w:rPr>
      </w:pPr>
    </w:p>
    <w:p w14:paraId="69E42410" w14:textId="77777777" w:rsidR="0081084E" w:rsidRPr="00F55981" w:rsidRDefault="0081084E" w:rsidP="00B550FC">
      <w:pPr>
        <w:rPr>
          <w:lang w:val="en-GB"/>
        </w:rPr>
      </w:pPr>
    </w:p>
    <w:tbl>
      <w:tblPr>
        <w:tblW w:w="146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674"/>
        <w:gridCol w:w="1418"/>
        <w:gridCol w:w="924"/>
        <w:gridCol w:w="4916"/>
      </w:tblGrid>
      <w:tr w:rsidR="009218D0" w:rsidRPr="00ED33D3" w14:paraId="5296F8E5" w14:textId="77777777" w:rsidTr="00114B83">
        <w:trPr>
          <w:trHeight w:val="68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A1A438" w14:textId="7D89466C" w:rsidR="009218D0" w:rsidRPr="00ED33D3" w:rsidRDefault="00AA3E73" w:rsidP="009218D0">
            <w:pPr>
              <w:jc w:val="center"/>
              <w:rPr>
                <w:b/>
                <w:bCs/>
                <w:iCs/>
                <w:sz w:val="24"/>
                <w:lang w:val="en-GB"/>
              </w:rPr>
            </w:pPr>
            <w:r>
              <w:rPr>
                <w:b/>
                <w:bCs/>
                <w:iCs/>
                <w:sz w:val="24"/>
                <w:lang w:val="en-GB"/>
              </w:rPr>
              <w:t>Questions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5CF68" w14:textId="70084BA6" w:rsidR="009218D0" w:rsidRPr="00ED33D3" w:rsidRDefault="00AA3E73" w:rsidP="00D00287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Yes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A82CE" w14:textId="21DC51C9" w:rsidR="009218D0" w:rsidRPr="009218D0" w:rsidDel="0064180E" w:rsidRDefault="00D00287" w:rsidP="009218D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</w:t>
            </w:r>
            <w:r w:rsidR="00AA3E73">
              <w:rPr>
                <w:b/>
                <w:lang w:val="en-GB"/>
              </w:rPr>
              <w:t>o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2CB89" w14:textId="21907CC3" w:rsidR="009218D0" w:rsidRPr="00ED33D3" w:rsidRDefault="00AA3E73" w:rsidP="009218D0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</w:tr>
      <w:tr w:rsidR="000B4FFF" w:rsidRPr="007061A0" w14:paraId="134FC9A0" w14:textId="77777777" w:rsidTr="00564C01">
        <w:trPr>
          <w:trHeight w:val="301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85AFB6A" w14:textId="5FC89E39" w:rsidR="000B4FFF" w:rsidRPr="00F257DE" w:rsidRDefault="00564C01" w:rsidP="00564C01">
            <w:pPr>
              <w:spacing w:line="240" w:lineRule="auto"/>
              <w:rPr>
                <w:b/>
                <w:bCs/>
                <w:iCs/>
                <w:sz w:val="10"/>
                <w:szCs w:val="10"/>
                <w:lang w:val="pl-PL"/>
              </w:rPr>
            </w:pPr>
            <w:r w:rsidRPr="00564C01">
              <w:rPr>
                <w:b/>
                <w:color w:val="000000" w:themeColor="text1"/>
                <w:lang w:val="en-GB"/>
              </w:rPr>
              <w:t>Initial question</w:t>
            </w:r>
            <w:r>
              <w:rPr>
                <w:b/>
                <w:color w:val="000000" w:themeColor="text1"/>
                <w:lang w:val="en-GB"/>
              </w:rPr>
              <w:t>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56BE129" w14:textId="0F929256" w:rsidR="000B4FFF" w:rsidRPr="00F257DE" w:rsidRDefault="000B4FFF" w:rsidP="0046277C">
            <w:pPr>
              <w:spacing w:after="0"/>
              <w:rPr>
                <w:b/>
                <w:sz w:val="10"/>
                <w:szCs w:val="10"/>
                <w:lang w:val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9E4AC4" w14:textId="77777777" w:rsidR="000B4FFF" w:rsidRPr="00F257DE" w:rsidRDefault="000B4FFF" w:rsidP="0046277C">
            <w:pPr>
              <w:spacing w:after="0"/>
              <w:rPr>
                <w:b/>
                <w:sz w:val="10"/>
                <w:szCs w:val="10"/>
                <w:lang w:val="pl-PL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6A99897" w14:textId="1089E837" w:rsidR="000B4FFF" w:rsidRPr="00F257DE" w:rsidRDefault="000B4FFF" w:rsidP="0046277C">
            <w:pPr>
              <w:spacing w:after="0"/>
              <w:rPr>
                <w:b/>
                <w:sz w:val="10"/>
                <w:szCs w:val="10"/>
                <w:lang w:val="pl-PL"/>
              </w:rPr>
            </w:pPr>
          </w:p>
        </w:tc>
      </w:tr>
      <w:tr w:rsidR="000B4FFF" w:rsidRPr="007061A0" w14:paraId="64E05EED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F6C0C2" w14:textId="3F0F0C2C" w:rsidR="000B4FFF" w:rsidRPr="00ED33D3" w:rsidRDefault="000B4FFF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A38C5">
              <w:rPr>
                <w:lang w:val="en-GB"/>
              </w:rPr>
              <w:t>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D72C" w14:textId="663BEE7F" w:rsidR="000B4FFF" w:rsidRPr="00F55981" w:rsidRDefault="002A38C5" w:rsidP="00F257DE">
            <w:pPr>
              <w:rPr>
                <w:lang w:val="en-GB"/>
              </w:rPr>
            </w:pPr>
            <w:r w:rsidRPr="0013316C">
              <w:rPr>
                <w:lang w:val="en-GB"/>
              </w:rPr>
              <w:t>Did the Beneficiary provide all documents required for the audit</w:t>
            </w:r>
            <w:r>
              <w:rPr>
                <w:lang w:val="en-GB"/>
              </w:rPr>
              <w:t xml:space="preserve"> of the particular procurement</w:t>
            </w:r>
            <w:r w:rsidRPr="0013316C"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A734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074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1EE0" w14:textId="307321BA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0B4FFF" w:rsidRPr="007061A0" w14:paraId="68275CF3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A684FD" w14:textId="243962EB" w:rsidR="000B4FFF" w:rsidRPr="00ED33D3" w:rsidRDefault="000B4FFF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A38C5">
              <w:rPr>
                <w:lang w:val="en-GB"/>
              </w:rPr>
              <w:t>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9E0D" w14:textId="067C9634" w:rsidR="000B4FFF" w:rsidRPr="00F55981" w:rsidRDefault="002A38C5" w:rsidP="00F257DE">
            <w:pPr>
              <w:rPr>
                <w:lang w:val="en-GB"/>
              </w:rPr>
            </w:pPr>
            <w:r w:rsidRPr="00F55981">
              <w:rPr>
                <w:lang w:val="en-GB"/>
              </w:rPr>
              <w:t>Were the presented documents certified by the Beneficiary's authorized person?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EC7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FA62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7DB220" w14:textId="264B083E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0B4FFF" w:rsidRPr="007061A0" w14:paraId="263AD74D" w14:textId="77777777" w:rsidTr="00564C01">
        <w:trPr>
          <w:trHeight w:val="403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260D8DA" w14:textId="036F4C23" w:rsidR="000B4FFF" w:rsidRPr="00F55981" w:rsidRDefault="00564C01" w:rsidP="00564C01">
            <w:pPr>
              <w:rPr>
                <w:b/>
                <w:bCs/>
                <w:iCs/>
                <w:sz w:val="10"/>
                <w:szCs w:val="10"/>
                <w:lang w:val="en-GB"/>
              </w:rPr>
            </w:pPr>
            <w:r w:rsidRPr="00564C01">
              <w:rPr>
                <w:b/>
                <w:color w:val="000000" w:themeColor="text1"/>
                <w:lang w:val="en-GB"/>
              </w:rPr>
              <w:t>General question</w:t>
            </w:r>
            <w:r>
              <w:rPr>
                <w:b/>
                <w:color w:val="000000" w:themeColor="text1"/>
                <w:lang w:val="en-GB"/>
              </w:rPr>
              <w:t>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86C1FA8" w14:textId="77777777" w:rsidR="000B4FFF" w:rsidRPr="00F55981" w:rsidRDefault="000B4FFF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B5E910" w14:textId="77777777" w:rsidR="000B4FFF" w:rsidRPr="00F55981" w:rsidRDefault="000B4FFF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7071845" w14:textId="5A99F0C0" w:rsidR="000B4FFF" w:rsidRPr="00F55981" w:rsidRDefault="000B4FFF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0B4FFF" w:rsidRPr="007061A0" w14:paraId="235A76AC" w14:textId="77777777" w:rsidTr="00756E9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E4F568" w14:textId="749B0115" w:rsidR="000B4FFF" w:rsidRPr="00ED33D3" w:rsidRDefault="000B4FFF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A38C5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769D" w14:textId="54E07EBA" w:rsidR="000B4FFF" w:rsidRPr="00F55981" w:rsidRDefault="002A38C5" w:rsidP="00B550FC">
            <w:pPr>
              <w:rPr>
                <w:i/>
                <w:iCs/>
                <w:lang w:val="en-GB"/>
              </w:rPr>
            </w:pPr>
            <w:r w:rsidRPr="00F55981">
              <w:rPr>
                <w:lang w:val="en-GB"/>
              </w:rPr>
              <w:t>Was the order type correctly identified? (rendering of services, supply of goods, construction works)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4B17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936F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741E" w14:textId="48B7C67D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0B4FFF" w:rsidRPr="007061A0" w14:paraId="04848559" w14:textId="77777777" w:rsidTr="00756E9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367A9E" w14:textId="436A8B8C" w:rsidR="000B4FFF" w:rsidRPr="00ED33D3" w:rsidRDefault="000B4FFF" w:rsidP="00261589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61589">
              <w:rPr>
                <w:lang w:val="en-GB"/>
              </w:rPr>
              <w:t>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632" w14:textId="69785BDD" w:rsidR="000B4FFF" w:rsidRPr="00F55981" w:rsidRDefault="00261589" w:rsidP="00271910">
            <w:pPr>
              <w:rPr>
                <w:lang w:val="en-GB"/>
              </w:rPr>
            </w:pPr>
            <w:r w:rsidRPr="00F55981">
              <w:rPr>
                <w:lang w:val="en-GB"/>
              </w:rPr>
              <w:t>Was the procurement procedure correctly identified?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7D4F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EDA7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350A" w14:textId="653B77A5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AD0FCE" w:rsidRPr="007061A0" w14:paraId="7978D2FA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9CAB66" w14:textId="35F8B067" w:rsidR="00AD0FC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E43" w14:textId="16D8FA77" w:rsidR="00AD0FCE" w:rsidRPr="00AD0FCE" w:rsidRDefault="00AD0FCE" w:rsidP="000265D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val="en-GB"/>
              </w:rPr>
            </w:pPr>
            <w:r w:rsidRPr="00AD0FCE">
              <w:rPr>
                <w:color w:val="000000" w:themeColor="text1"/>
                <w:lang w:val="en-GB"/>
              </w:rPr>
              <w:t>Has the decision on the method of placing the order been made by the Contracting authority (or authorised person)?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A1C0" w14:textId="77777777" w:rsidR="00AD0FCE" w:rsidRPr="008A780D" w:rsidRDefault="00AD0FC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FB53" w14:textId="77777777" w:rsidR="00AD0FCE" w:rsidRPr="00120E95" w:rsidRDefault="00AD0FC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657F3" w14:textId="77777777" w:rsidR="00AD0FCE" w:rsidRPr="00487503" w:rsidRDefault="00AD0FCE" w:rsidP="00504F73">
            <w:pPr>
              <w:rPr>
                <w:lang w:val="en-GB"/>
              </w:rPr>
            </w:pPr>
          </w:p>
        </w:tc>
      </w:tr>
      <w:tr w:rsidR="000B4FFF" w:rsidRPr="007061A0" w14:paraId="15A06AE5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97A2E1" w14:textId="704037D6" w:rsidR="000B4FFF" w:rsidRDefault="00765803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616A4">
              <w:rPr>
                <w:lang w:val="en-GB"/>
              </w:rPr>
              <w:t>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55EC" w14:textId="2EF1DC33" w:rsidR="000B4FFF" w:rsidRPr="00C058C6" w:rsidRDefault="00261589" w:rsidP="000265D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  <w:r w:rsidRPr="00F55981">
              <w:rPr>
                <w:color w:val="000000" w:themeColor="text1"/>
                <w:lang w:val="en-GB"/>
              </w:rPr>
              <w:t xml:space="preserve">Was the value of order correctly estimated? (for example a document stating the basis for estimation </w:t>
            </w:r>
            <w:r w:rsidRPr="00261589">
              <w:rPr>
                <w:color w:val="000000" w:themeColor="text1"/>
                <w:lang w:val="en-GB"/>
              </w:rPr>
              <w:t>of the order value is available</w:t>
            </w:r>
            <w:r w:rsidRPr="00F55981">
              <w:rPr>
                <w:color w:val="000000" w:themeColor="text1"/>
                <w:lang w:val="en-GB"/>
              </w:rPr>
              <w:t>)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23CF" w14:textId="77777777" w:rsidR="000B4FFF" w:rsidRPr="00F55981" w:rsidRDefault="000B4FFF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3401" w14:textId="77777777" w:rsidR="000B4FFF" w:rsidRPr="00F55981" w:rsidRDefault="000B4FFF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3BDAD" w14:textId="2873990C" w:rsidR="000B4FFF" w:rsidRPr="00F55981" w:rsidRDefault="000B4FFF" w:rsidP="00504F73">
            <w:pPr>
              <w:rPr>
                <w:lang w:val="en-GB"/>
              </w:rPr>
            </w:pPr>
          </w:p>
        </w:tc>
      </w:tr>
      <w:tr w:rsidR="000B4FFF" w:rsidRPr="007061A0" w14:paraId="063306DF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DC01D" w14:textId="35A9C4AD" w:rsidR="000B4FFF" w:rsidRPr="00ED33D3" w:rsidRDefault="000B4FFF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</w:t>
            </w:r>
            <w:r w:rsidR="00261589">
              <w:rPr>
                <w:lang w:val="en-GB"/>
              </w:rPr>
              <w:t>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F226" w14:textId="6A08FCE3" w:rsidR="000B4FFF" w:rsidRPr="002113A9" w:rsidRDefault="000B4FFF" w:rsidP="00203160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Was </w:t>
            </w:r>
            <w:r w:rsidRPr="000F134C">
              <w:rPr>
                <w:color w:val="000000" w:themeColor="text1"/>
                <w:lang w:val="en-GB"/>
              </w:rPr>
              <w:t xml:space="preserve">there no unjustified </w:t>
            </w:r>
            <w:r w:rsidRPr="0013316C">
              <w:rPr>
                <w:lang w:val="en-GB"/>
              </w:rPr>
              <w:t xml:space="preserve">split </w:t>
            </w:r>
            <w:r>
              <w:rPr>
                <w:lang w:val="en-GB"/>
              </w:rPr>
              <w:t xml:space="preserve">of procurement </w:t>
            </w:r>
            <w:r w:rsidRPr="0013316C">
              <w:rPr>
                <w:lang w:val="en-GB"/>
              </w:rPr>
              <w:t xml:space="preserve">into separate procurement procedures artificially in order to avoid the binding thresholds?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7EF0" w14:textId="77777777" w:rsidR="000B4FFF" w:rsidRPr="00BD51CB" w:rsidRDefault="000B4FFF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5B37" w14:textId="77777777" w:rsidR="000B4FFF" w:rsidRPr="00BD51CB" w:rsidRDefault="000B4FFF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77C93" w14:textId="71A472C8" w:rsidR="000B4FFF" w:rsidRPr="00BD51CB" w:rsidRDefault="000B4FFF" w:rsidP="00504F73">
            <w:pPr>
              <w:rPr>
                <w:lang w:val="en-GB"/>
              </w:rPr>
            </w:pPr>
          </w:p>
        </w:tc>
      </w:tr>
      <w:tr w:rsidR="000B4FFF" w:rsidRPr="007061A0" w14:paraId="005011A8" w14:textId="77777777" w:rsidTr="0059376B">
        <w:trPr>
          <w:trHeight w:val="59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5F9E16" w14:textId="4CEAF00C" w:rsidR="000B4FFF" w:rsidRPr="00ED33D3" w:rsidRDefault="000B4FFF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61589">
              <w:rPr>
                <w:lang w:val="en-GB"/>
              </w:rPr>
              <w:t>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5D9A" w14:textId="2DE944D0" w:rsidR="000B4FFF" w:rsidRPr="0013316C" w:rsidRDefault="009760EE" w:rsidP="00E33B44">
            <w:pPr>
              <w:rPr>
                <w:lang w:val="en-GB"/>
              </w:rPr>
            </w:pPr>
            <w:r w:rsidRPr="009760EE">
              <w:rPr>
                <w:lang w:val="en-GB"/>
              </w:rPr>
              <w:t>Has the tender, auction or quotation commission been established?</w:t>
            </w:r>
            <w:r w:rsidR="0059376B">
              <w:rPr>
                <w:lang w:val="en-GB"/>
              </w:rPr>
              <w:t xml:space="preserve"> (if applicable)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ABD9" w14:textId="77777777" w:rsidR="000B4FFF" w:rsidRPr="00ED33D3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08E0" w14:textId="77777777" w:rsidR="000B4FFF" w:rsidRPr="00ED33D3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6192" w14:textId="2CC17F1B" w:rsidR="000B4FFF" w:rsidRPr="00ED33D3" w:rsidRDefault="000B4FFF" w:rsidP="00B550FC">
            <w:pPr>
              <w:rPr>
                <w:lang w:val="en-GB"/>
              </w:rPr>
            </w:pPr>
          </w:p>
        </w:tc>
      </w:tr>
      <w:tr w:rsidR="009760EE" w:rsidRPr="007061A0" w14:paraId="351156A5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A26EAF" w14:textId="6AAB0AD8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1674" w14:textId="310B4147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Has the number of members of the commission suited the law (must be no less than five people for ten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der and auction and no less than</w:t>
            </w: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three people for quotations)?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22C1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0BF2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C27D9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9760EE" w:rsidRPr="007061A0" w14:paraId="3DB3BFC6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22D2E2" w14:textId="3ECBF548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10A0" w14:textId="278BE57B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Has the composition and operation of the commission been determined?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B2E0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12AA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6F50C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9760EE" w:rsidRPr="007061A0" w14:paraId="5ED87FA9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38CEF1" w14:textId="318DABD1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9771" w14:textId="5CC8C645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Has the commission</w:t>
            </w: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chairman been appointed?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A41D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D31E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4CC90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9760EE" w:rsidRPr="007061A0" w14:paraId="3D6FA962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7E9E3A" w14:textId="2305308B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E3F3" w14:textId="261BF644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Have the members of the commission appropriate qualification in the field of public procurement?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A2B0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29BC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DC14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0B4FFF" w:rsidRPr="00ED33D3" w14:paraId="29A91D13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CD0D0" w14:textId="15262F09" w:rsidR="000B4FFF" w:rsidRPr="00ED33D3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ED02" w14:textId="0EB44E03" w:rsidR="000B4FFF" w:rsidRPr="0013316C" w:rsidRDefault="00A16389" w:rsidP="00504F73">
            <w:pPr>
              <w:rPr>
                <w:i/>
                <w:iCs/>
                <w:lang w:val="en-GB"/>
              </w:rPr>
            </w:pPr>
            <w:r>
              <w:rPr>
                <w:lang w:val="en-GB"/>
              </w:rPr>
              <w:t xml:space="preserve">Were there </w:t>
            </w:r>
            <w:r w:rsidRPr="00A16389">
              <w:rPr>
                <w:lang w:val="en-GB"/>
              </w:rPr>
              <w:t>selection and award criteria published by the beneficiary in advance</w:t>
            </w:r>
            <w:r>
              <w:rPr>
                <w:lang w:val="en-GB"/>
              </w:rPr>
              <w:t xml:space="preserve"> </w:t>
            </w:r>
            <w:r w:rsidRPr="00A16389">
              <w:rPr>
                <w:lang w:val="en-GB"/>
              </w:rPr>
              <w:t>in the tender documents</w:t>
            </w:r>
            <w:r>
              <w:rPr>
                <w:lang w:val="en-GB"/>
              </w:rPr>
              <w:t>?</w:t>
            </w:r>
          </w:p>
          <w:p w14:paraId="77F051FF" w14:textId="2BFA6822" w:rsidR="000B4FFF" w:rsidRPr="00F55981" w:rsidRDefault="00AD0FCE" w:rsidP="00504F73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(if applicable)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8F9B" w14:textId="77777777" w:rsidR="000B4FFF" w:rsidRPr="00BD51CB" w:rsidRDefault="000B4FFF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407" w14:textId="77777777" w:rsidR="000B4FFF" w:rsidRPr="00BD51CB" w:rsidRDefault="000B4FFF" w:rsidP="00756E9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23C6" w14:textId="0A66A270" w:rsidR="000B4FFF" w:rsidRPr="00BD51CB" w:rsidRDefault="000B4FFF" w:rsidP="00756E9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AD0FCE" w:rsidRPr="007061A0" w14:paraId="7B2161B5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BD7A04" w14:textId="74E72A75" w:rsidR="00AD0FCE" w:rsidRDefault="002616A4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C54A" w14:textId="4047963A" w:rsidR="00AD0FCE" w:rsidRPr="00AD0FCE" w:rsidRDefault="00AD0FCE" w:rsidP="004F2BB9">
            <w:pPr>
              <w:rPr>
                <w:lang w:val="en-GB"/>
              </w:rPr>
            </w:pPr>
            <w:r w:rsidRPr="00AD0FCE">
              <w:rPr>
                <w:lang w:val="en-GB"/>
              </w:rPr>
              <w:t xml:space="preserve">Were there the criteria of award of contracts sufficiently detailed including their weighting in the procurement documentation in the manner guaranteeing fair competition and equal treatment of </w:t>
            </w:r>
            <w:r w:rsidR="007D09B7">
              <w:rPr>
                <w:lang w:val="en-GB"/>
              </w:rPr>
              <w:t>participant</w:t>
            </w:r>
            <w:r w:rsidRPr="00AD0FCE">
              <w:rPr>
                <w:lang w:val="en-GB"/>
              </w:rPr>
              <w:t>s</w:t>
            </w:r>
            <w:r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9FEB" w14:textId="77777777" w:rsidR="00AD0FCE" w:rsidRPr="00BD51CB" w:rsidRDefault="00AD0FCE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D3EA" w14:textId="77777777" w:rsidR="00AD0FCE" w:rsidRPr="00BD51CB" w:rsidRDefault="00AD0FCE" w:rsidP="002113A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DCE" w14:textId="77777777" w:rsidR="00AD0FCE" w:rsidRPr="00BD51CB" w:rsidRDefault="00AD0FCE" w:rsidP="002113A9">
            <w:pPr>
              <w:rPr>
                <w:lang w:val="en-GB"/>
              </w:rPr>
            </w:pPr>
          </w:p>
        </w:tc>
      </w:tr>
      <w:tr w:rsidR="000B4FFF" w:rsidRPr="007061A0" w14:paraId="5FDEAE5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132CAA" w14:textId="4592A347" w:rsidR="000B4FFF" w:rsidRDefault="00765803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2616A4">
              <w:rPr>
                <w:lang w:val="en-GB"/>
              </w:rPr>
              <w:t>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33B8" w14:textId="7744D4F7" w:rsidR="000B4FFF" w:rsidRPr="006633A3" w:rsidRDefault="00AD0FCE" w:rsidP="00203160">
            <w:pPr>
              <w:rPr>
                <w:lang w:val="en-GB"/>
              </w:rPr>
            </w:pPr>
            <w:r w:rsidRPr="00AD0FCE">
              <w:rPr>
                <w:lang w:val="en-GB"/>
              </w:rPr>
              <w:t>Were there any limitations regarding participation in the procurement?</w:t>
            </w:r>
            <w:r w:rsidRPr="00AD0FCE" w:rsidDel="00A16389">
              <w:rPr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225E" w14:textId="77777777" w:rsidR="000B4FFF" w:rsidRPr="00BD51CB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3054" w14:textId="77777777" w:rsidR="000B4FFF" w:rsidRPr="00BD51CB" w:rsidRDefault="000B4FFF" w:rsidP="002113A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2F76" w14:textId="207DAFEF" w:rsidR="000B4FFF" w:rsidRPr="00BD51CB" w:rsidRDefault="000B4FFF" w:rsidP="002113A9">
            <w:pPr>
              <w:rPr>
                <w:lang w:val="en-GB"/>
              </w:rPr>
            </w:pPr>
          </w:p>
        </w:tc>
      </w:tr>
      <w:tr w:rsidR="0059376B" w:rsidRPr="007061A0" w14:paraId="1C97D9DE" w14:textId="77777777" w:rsidTr="003F093C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9C8B45" w14:textId="61E41269" w:rsidR="0059376B" w:rsidRPr="0059376B" w:rsidRDefault="0059376B" w:rsidP="002113A9">
            <w:pPr>
              <w:rPr>
                <w:highlight w:val="lightGray"/>
                <w:lang w:val="en-GB"/>
              </w:rPr>
            </w:pPr>
            <w:r w:rsidRPr="0059376B">
              <w:rPr>
                <w:b/>
                <w:color w:val="000000" w:themeColor="text1"/>
                <w:highlight w:val="lightGray"/>
                <w:lang w:val="en-GB"/>
              </w:rPr>
              <w:t>Conditions for admission to procurement</w:t>
            </w:r>
            <w:r>
              <w:rPr>
                <w:b/>
                <w:color w:val="000000" w:themeColor="text1"/>
                <w:highlight w:val="lightGray"/>
                <w:lang w:val="en-GB"/>
              </w:rPr>
              <w:t>:</w:t>
            </w:r>
          </w:p>
        </w:tc>
      </w:tr>
      <w:tr w:rsidR="0059376B" w:rsidRPr="007061A0" w14:paraId="3FF11DB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A21EB6" w14:textId="258EBF33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D5A1" w14:textId="3C69E96A" w:rsidR="0059376B" w:rsidRPr="00F55981" w:rsidRDefault="0059376B" w:rsidP="0059376B">
            <w:pPr>
              <w:rPr>
                <w:b/>
                <w:color w:val="000000" w:themeColor="text1"/>
                <w:lang w:val="en-GB"/>
              </w:rPr>
            </w:pPr>
            <w:r w:rsidRPr="00DC4B46">
              <w:rPr>
                <w:color w:val="000000" w:themeColor="text1"/>
                <w:lang w:val="en-GB"/>
              </w:rPr>
              <w:t>Were the legal requirements followed on the review of applications for participation in the tender or a</w:t>
            </w:r>
            <w:r>
              <w:rPr>
                <w:color w:val="000000" w:themeColor="text1"/>
                <w:lang w:val="en-GB"/>
              </w:rPr>
              <w:t>u</w:t>
            </w:r>
            <w:r w:rsidRPr="00DC4B46">
              <w:rPr>
                <w:color w:val="000000" w:themeColor="text1"/>
                <w:lang w:val="en-GB"/>
              </w:rPr>
              <w:t>ction in the following cases: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4D18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4FC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E9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8A3B8E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0891F0" w14:textId="7049CA49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D10" w14:textId="155B12E1" w:rsidR="0059376B" w:rsidRPr="00564C01" w:rsidRDefault="0059376B" w:rsidP="00564C01">
            <w:pPr>
              <w:pStyle w:val="Akapitzlist"/>
              <w:numPr>
                <w:ilvl w:val="0"/>
                <w:numId w:val="4"/>
              </w:numPr>
              <w:rPr>
                <w:b/>
                <w:color w:val="000000" w:themeColor="text1"/>
                <w:lang w:val="en-GB"/>
              </w:rPr>
            </w:pPr>
            <w:r w:rsidRPr="00564C01">
              <w:rPr>
                <w:color w:val="000000" w:themeColor="text1"/>
                <w:lang w:val="en-GB"/>
              </w:rPr>
              <w:t>failure to provide the documents specified by the applicable law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DD1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AB7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5099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5BCC769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F3B79E" w14:textId="59E24CA7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76" w14:textId="61EFF31D" w:rsidR="0059376B" w:rsidRPr="00564C01" w:rsidRDefault="0059376B" w:rsidP="00564C01">
            <w:pPr>
              <w:pStyle w:val="Akapitzlist"/>
              <w:numPr>
                <w:ilvl w:val="0"/>
                <w:numId w:val="4"/>
              </w:numPr>
              <w:rPr>
                <w:b/>
                <w:color w:val="000000" w:themeColor="text1"/>
                <w:lang w:val="en-GB"/>
              </w:rPr>
            </w:pPr>
            <w:r w:rsidRPr="00564C01">
              <w:rPr>
                <w:color w:val="000000" w:themeColor="text1"/>
                <w:lang w:val="en-GB"/>
              </w:rPr>
              <w:t>failure to meet the requirements established by the applicable law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BD6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92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1DD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27DF3E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5ED3E3" w14:textId="59A37F81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A512" w14:textId="63D9FA73" w:rsidR="0059376B" w:rsidRPr="00F55981" w:rsidRDefault="0059376B" w:rsidP="0059376B">
            <w:pPr>
              <w:rPr>
                <w:b/>
                <w:color w:val="000000" w:themeColor="text1"/>
                <w:lang w:val="en-GB"/>
              </w:rPr>
            </w:pPr>
            <w:r w:rsidRPr="00DC4B46">
              <w:rPr>
                <w:color w:val="000000" w:themeColor="text1"/>
                <w:lang w:val="en-GB"/>
              </w:rPr>
              <w:t>In case of inconsistencies of application regarding the participation in tender or auction, have the proper actions been taken?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9C4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EB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5D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992E36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BD0A05" w14:textId="705F53B9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2986" w14:textId="0584FEEE" w:rsidR="0059376B" w:rsidRPr="0059376B" w:rsidRDefault="0059376B" w:rsidP="0059376B">
            <w:pPr>
              <w:rPr>
                <w:color w:val="000000" w:themeColor="text1"/>
                <w:lang w:val="en-GB"/>
              </w:rPr>
            </w:pPr>
            <w:r w:rsidRPr="0059376B">
              <w:rPr>
                <w:color w:val="000000" w:themeColor="text1"/>
                <w:lang w:val="en-GB"/>
              </w:rPr>
              <w:t>Were there the refusals of admission for procurement on other grounds than those specified in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CCF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523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D4E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3BBEC9A0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3EC095" w14:textId="141BD493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C2D0" w14:textId="3E7AEE40" w:rsidR="0059376B" w:rsidRPr="00E86BF9" w:rsidRDefault="0059376B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Were the provisions of the applicable law violated when placing orders for goods, originating from a foreign state or group of foreign states, works or services carried out or rendered by foreign persons?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5F4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3B9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2CA7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D21C6C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630A61" w14:textId="55B1E2F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2586" w14:textId="00ABEA2A" w:rsidR="0059376B" w:rsidRPr="00E86BF9" w:rsidRDefault="0059376B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Were the requirements of the applicable law met regarding information about placing an order on the official site?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49F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683C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9CC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E86BF9" w:rsidRPr="007061A0" w14:paraId="43FADDB4" w14:textId="77777777" w:rsidTr="0080679D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4B11E8" w14:textId="302F95E7" w:rsidR="00E86BF9" w:rsidRPr="00E86BF9" w:rsidRDefault="00E86BF9" w:rsidP="0059376B">
            <w:pPr>
              <w:rPr>
                <w:highlight w:val="lightGray"/>
                <w:lang w:val="en-GB"/>
              </w:rPr>
            </w:pPr>
            <w:r w:rsidRPr="00E86BF9">
              <w:rPr>
                <w:b/>
                <w:color w:val="000000" w:themeColor="text1"/>
                <w:lang w:val="en-GB"/>
              </w:rPr>
              <w:t>The initial (maximum) contract price (lot price)</w:t>
            </w:r>
          </w:p>
        </w:tc>
      </w:tr>
      <w:tr w:rsidR="00E86BF9" w:rsidRPr="007061A0" w14:paraId="16B45DA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734509" w14:textId="055A24AC" w:rsidR="00E86BF9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37BE" w14:textId="7A63B2B2" w:rsidR="00E86BF9" w:rsidRPr="00E86BF9" w:rsidRDefault="00E86BF9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Have the requirements of the applicable law been met regarding the establishment of the initial (maximum) contract price (lot price)?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6D2F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72E6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EB1" w14:textId="77777777" w:rsidR="00E86BF9" w:rsidRPr="00BD51CB" w:rsidRDefault="00E86BF9" w:rsidP="0059376B">
            <w:pPr>
              <w:rPr>
                <w:lang w:val="en-GB"/>
              </w:rPr>
            </w:pPr>
          </w:p>
        </w:tc>
      </w:tr>
      <w:tr w:rsidR="00E86BF9" w:rsidRPr="007061A0" w14:paraId="7578DCC0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326E76" w14:textId="412ED774" w:rsidR="00E86BF9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8168" w14:textId="3DC2722F" w:rsidR="00E86BF9" w:rsidRPr="00E86BF9" w:rsidRDefault="00E86BF9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Has in the tender documentation, auction documentation (including documentation of an auction in electronic form), or in the notice of the request for quotations</w:t>
            </w:r>
            <w:r w:rsidR="00563688">
              <w:rPr>
                <w:color w:val="000000" w:themeColor="text1"/>
                <w:lang w:val="en-GB"/>
              </w:rPr>
              <w:t xml:space="preserve"> </w:t>
            </w:r>
            <w:r w:rsidRPr="00E86BF9">
              <w:rPr>
                <w:color w:val="000000" w:themeColor="text1"/>
                <w:lang w:val="en-GB"/>
              </w:rPr>
              <w:t xml:space="preserve"> the justification of the initial (maximum) contract price (lot price) been specified?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32C5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8E0D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470" w14:textId="77777777" w:rsidR="00E86BF9" w:rsidRPr="00BD51CB" w:rsidRDefault="00E86BF9" w:rsidP="0059376B">
            <w:pPr>
              <w:rPr>
                <w:lang w:val="en-GB"/>
              </w:rPr>
            </w:pPr>
          </w:p>
        </w:tc>
      </w:tr>
      <w:tr w:rsidR="00E86BF9" w:rsidRPr="007061A0" w14:paraId="38F88E3C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DADAAE" w14:textId="1ED981D9" w:rsidR="00E86BF9" w:rsidRPr="00E86BF9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3860" w14:textId="556BBB3F" w:rsidR="00E86BF9" w:rsidRPr="00E86BF9" w:rsidRDefault="00E86BF9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 xml:space="preserve">Have the requirements of the applicable law </w:t>
            </w:r>
            <w:r w:rsidR="00563688">
              <w:rPr>
                <w:color w:val="000000" w:themeColor="text1"/>
                <w:lang w:val="en-GB"/>
              </w:rPr>
              <w:t xml:space="preserve">been </w:t>
            </w:r>
            <w:r w:rsidRPr="00E86BF9">
              <w:rPr>
                <w:color w:val="000000" w:themeColor="text1"/>
                <w:lang w:val="en-GB"/>
              </w:rPr>
              <w:t xml:space="preserve">met regarding the publication of the justification of the initial (maximum) contract price (lot price) and other information on the official website of the tender </w:t>
            </w:r>
            <w:r w:rsidRPr="00E86BF9">
              <w:rPr>
                <w:color w:val="000000" w:themeColor="text1"/>
                <w:lang w:val="en-GB"/>
              </w:rPr>
              <w:lastRenderedPageBreak/>
              <w:t>documentation, auction documentation (including documentation of an auction in electronic form), of a notice of request for quotation?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9BC1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5FF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D48" w14:textId="77777777" w:rsidR="00E86BF9" w:rsidRPr="00BD51CB" w:rsidRDefault="00E86BF9" w:rsidP="0059376B">
            <w:pPr>
              <w:rPr>
                <w:lang w:val="en-GB"/>
              </w:rPr>
            </w:pPr>
          </w:p>
        </w:tc>
      </w:tr>
      <w:tr w:rsidR="00E86BF9" w:rsidRPr="007061A0" w14:paraId="338E1842" w14:textId="77777777" w:rsidTr="00BE1501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C3B1F1" w14:textId="0056C8D1" w:rsidR="00E86BF9" w:rsidRPr="00E86BF9" w:rsidRDefault="00E86BF9" w:rsidP="0059376B">
            <w:pPr>
              <w:rPr>
                <w:lang w:val="en-GB"/>
              </w:rPr>
            </w:pPr>
            <w:r w:rsidRPr="00E86BF9">
              <w:rPr>
                <w:b/>
                <w:color w:val="000000" w:themeColor="text1"/>
                <w:lang w:val="en-GB"/>
              </w:rPr>
              <w:lastRenderedPageBreak/>
              <w:t>Tender for the right to sign a contract:</w:t>
            </w:r>
          </w:p>
        </w:tc>
      </w:tr>
      <w:tr w:rsidR="0059376B" w:rsidRPr="007061A0" w14:paraId="2D1A30B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042CA0" w14:textId="1AB44C6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E998" w14:textId="620FC10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>Have the requirements of the applicable law</w:t>
            </w:r>
            <w:r>
              <w:rPr>
                <w:color w:val="000000" w:themeColor="text1"/>
                <w:lang w:val="en-GB"/>
              </w:rPr>
              <w:t xml:space="preserve"> been</w:t>
            </w:r>
            <w:r w:rsidRPr="008A780D">
              <w:rPr>
                <w:color w:val="000000" w:themeColor="text1"/>
                <w:lang w:val="en-GB"/>
              </w:rPr>
              <w:t xml:space="preserve"> met in case of collection from participants payments </w:t>
            </w:r>
            <w:r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1C2C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A76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68C5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608B8C2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0D4F8C" w14:textId="7B839506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AEF5" w14:textId="5A9B1B1E" w:rsidR="0059376B" w:rsidRPr="009B10B8" w:rsidRDefault="0059376B" w:rsidP="007B26B2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 xml:space="preserve">Have the requirements of the applicable </w:t>
            </w:r>
            <w:r w:rsidR="007B26B2" w:rsidRPr="008A780D">
              <w:rPr>
                <w:color w:val="000000" w:themeColor="text1"/>
                <w:lang w:val="en-GB"/>
              </w:rPr>
              <w:t>law</w:t>
            </w:r>
            <w:r w:rsidR="007B26B2">
              <w:rPr>
                <w:color w:val="000000" w:themeColor="text1"/>
                <w:lang w:val="en-GB"/>
              </w:rPr>
              <w:t xml:space="preserve"> </w:t>
            </w:r>
            <w:r>
              <w:rPr>
                <w:color w:val="000000" w:themeColor="text1"/>
                <w:lang w:val="en-GB"/>
              </w:rPr>
              <w:t xml:space="preserve">been </w:t>
            </w:r>
            <w:r w:rsidRPr="008A780D">
              <w:rPr>
                <w:color w:val="000000" w:themeColor="text1"/>
                <w:lang w:val="en-GB"/>
              </w:rPr>
              <w:t>met in case of timeliness for publication of notice announcing an open tender and the completen</w:t>
            </w:r>
            <w:r>
              <w:rPr>
                <w:color w:val="000000" w:themeColor="text1"/>
                <w:lang w:val="en-GB"/>
              </w:rPr>
              <w:t>ess and adequacy of information?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EC0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DE1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2E2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B40E53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45F878" w14:textId="49CB0A4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D5FC" w14:textId="03F1010D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>Have the requirements of th</w:t>
            </w:r>
            <w:r>
              <w:rPr>
                <w:color w:val="000000" w:themeColor="text1"/>
                <w:lang w:val="en-GB"/>
              </w:rPr>
              <w:t xml:space="preserve">e applicable law been met </w:t>
            </w:r>
            <w:r w:rsidRPr="008A780D">
              <w:rPr>
                <w:color w:val="000000" w:themeColor="text1"/>
                <w:lang w:val="en-GB"/>
              </w:rPr>
              <w:t>in making a decision to amend the notice of announcing an open tender (not later than five days before the deadline for submitting the applications to participate in the tender);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D57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29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698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A149AA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4BCDCB" w14:textId="3EA074A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B42B" w14:textId="5F09543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 xml:space="preserve">Have the requirements of the applicable law </w:t>
            </w:r>
            <w:r>
              <w:rPr>
                <w:color w:val="000000" w:themeColor="text1"/>
                <w:lang w:val="en-GB"/>
              </w:rPr>
              <w:t xml:space="preserve">been </w:t>
            </w:r>
            <w:r w:rsidRPr="008A780D">
              <w:rPr>
                <w:color w:val="000000" w:themeColor="text1"/>
                <w:lang w:val="en-GB"/>
              </w:rPr>
              <w:t>met in case of the contents of the tender documentation, completeness and adequacy of information</w:t>
            </w:r>
            <w:r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42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6FE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784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364D8C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BC3905" w14:textId="4465C50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4F41" w14:textId="0456D1D3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 xml:space="preserve">Was </w:t>
            </w:r>
            <w:r w:rsidRPr="00D07D90">
              <w:rPr>
                <w:color w:val="000000" w:themeColor="text1"/>
                <w:lang w:val="en-GB"/>
              </w:rPr>
              <w:t>there a draft contract attached to the tender documentation (in case when tender consists of several lots - a draft contract for each lot), which is an integral part of the tender docume</w:t>
            </w:r>
            <w:r>
              <w:rPr>
                <w:color w:val="000000" w:themeColor="text1"/>
                <w:lang w:val="en-GB"/>
              </w:rPr>
              <w:t>ntation?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3A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A5E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8681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F8E006A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970D70" w14:textId="5E96DBA6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6CAF" w14:textId="587A72E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6C67B3">
              <w:rPr>
                <w:color w:val="000000" w:themeColor="text1"/>
                <w:lang w:val="en-GB"/>
              </w:rPr>
              <w:t xml:space="preserve">Have the requirements of the applicable law been met </w:t>
            </w:r>
            <w:r>
              <w:rPr>
                <w:color w:val="000000" w:themeColor="text1"/>
                <w:lang w:val="en-GB"/>
              </w:rPr>
              <w:t xml:space="preserve">in case of </w:t>
            </w:r>
            <w:r w:rsidRPr="006C67B3">
              <w:rPr>
                <w:color w:val="000000" w:themeColor="text1"/>
                <w:lang w:val="en-GB"/>
              </w:rPr>
              <w:t xml:space="preserve">compliance with the procedure for applying </w:t>
            </w:r>
            <w:r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5E1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CDD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3BA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6BC6D08C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B496A7" w14:textId="1DCB3C5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5584" w14:textId="7A84BB19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 xml:space="preserve">compliance with the procedure of opening the envelopes with </w:t>
            </w:r>
            <w:r w:rsidR="0059376B" w:rsidRPr="00120E95">
              <w:rPr>
                <w:color w:val="000000" w:themeColor="text1"/>
                <w:lang w:val="en-GB"/>
              </w:rPr>
              <w:lastRenderedPageBreak/>
              <w:t xml:space="preserve">applications for participation in the tender and opening up access to the applications filed in electronic form </w:t>
            </w:r>
            <w:r w:rsidR="00F33769"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26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181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0BC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CBF8F3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D6BE48" w14:textId="0E270C8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42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9458" w14:textId="0E80B884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 xml:space="preserve">compliance with the order of processing of applications </w:t>
            </w:r>
            <w:r w:rsidR="00F33769"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B2B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BEB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3AF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E8B43C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35E72B" w14:textId="487228F0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4333" w14:textId="25FDE98A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 xml:space="preserve">evaluation and comparison of applications </w:t>
            </w:r>
            <w:r w:rsidR="00F33769"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C88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BEE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BE60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ED806E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DE2E48" w14:textId="3E82D5FD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ED5" w14:textId="692F70B8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>signing of a contract bas</w:t>
            </w:r>
            <w:r w:rsidR="00F33769">
              <w:rPr>
                <w:color w:val="000000" w:themeColor="text1"/>
                <w:lang w:val="en-GB"/>
              </w:rPr>
              <w:t>ed on the results of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109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D76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875E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E85018" w:rsidRPr="007061A0" w14:paraId="00CBD055" w14:textId="77777777" w:rsidTr="00B76EE1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194729" w14:textId="74F333FB" w:rsidR="00E85018" w:rsidRPr="00E85018" w:rsidRDefault="00E85018" w:rsidP="0059376B">
            <w:pPr>
              <w:rPr>
                <w:highlight w:val="lightGray"/>
                <w:lang w:val="en-GB"/>
              </w:rPr>
            </w:pPr>
            <w:r w:rsidRPr="00E85018">
              <w:rPr>
                <w:b/>
                <w:color w:val="000000" w:themeColor="text1"/>
                <w:lang w:val="en-GB"/>
              </w:rPr>
              <w:t>Electronic auction for the right to sign a contract</w:t>
            </w:r>
          </w:p>
        </w:tc>
      </w:tr>
      <w:tr w:rsidR="0059376B" w:rsidRPr="007061A0" w14:paraId="5CDE0F7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B2837C" w14:textId="1ADD3E91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10AE" w14:textId="5EA3F68B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decision to announce an auction been made in accordance with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948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535D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E53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6174FE7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2877FD" w14:textId="42BD955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7DA" w14:textId="09E99504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procedures of documents flow submitted during an auction been observed?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D24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A2BD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FD0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7327889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CBDDB9" w14:textId="55544C9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D347" w14:textId="62CC062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been met for the notice for announcing an auction?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502A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416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3C8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F2EDFF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C94017" w14:textId="3B78384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64EE" w14:textId="762B7A5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for registration of the participants of the procurement with relevant accreditation on an electronic platform been met?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EF9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CB9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9E12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1F5B311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EF87DF" w14:textId="2AC0B07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44C3" w14:textId="779237B2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contents of the documentation on an auction in electronic form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C30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F938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BCD9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BEC8458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E34BAD" w14:textId="2EDAE5F6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50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DDAD" w14:textId="4137142D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decision to amend the notice for announcing an auction been made (no later than five days before the deadline for submitting the applications to participate in the auction)?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07A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127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8BC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B4DE106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4306BE" w14:textId="18ADFF6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965E" w14:textId="1C7E760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auction documentation fulfilled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6AD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9A0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521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5953B0F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BE8FE6" w14:textId="69C6FA4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59E7" w14:textId="059FDA8F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procedure for submitting documentation of an auction in electronic form, explaining the provisions of the documentation, and its amendments been met the provisions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A33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87C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63C4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5329B95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48BC2F" w14:textId="1C35BE0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1CFB" w14:textId="65003697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procedure for applying for participation in the auction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B51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AFA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AA3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72F05C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440786" w14:textId="3F1355F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AA26" w14:textId="64F829AC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been met regarding the consideration of the first and second parts of applications for participation in an auction in electronic form?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410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9A5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D6C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E705BD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34A6C8" w14:textId="26C3E58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839" w14:textId="61C3C7D5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processing on an auction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3B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CF0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946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784D994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6B325B" w14:textId="59CE8B3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CB2A" w14:textId="28DF882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procedure of signing the contract through the auction in electronic form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D8B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786A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3A1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0C7F948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A4FC22" w14:textId="320205B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54AE" w14:textId="4B5626FC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contract signed during the procedure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771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A6E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6A3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F33769" w:rsidRPr="007061A0" w14:paraId="619A77E4" w14:textId="77777777" w:rsidTr="00250A36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BF0E74" w14:textId="61045677" w:rsidR="00F33769" w:rsidRPr="00BD51CB" w:rsidRDefault="00F33769" w:rsidP="0059376B">
            <w:pPr>
              <w:rPr>
                <w:lang w:val="en-GB"/>
              </w:rPr>
            </w:pPr>
            <w:r w:rsidRPr="00F55981">
              <w:rPr>
                <w:b/>
                <w:color w:val="000000" w:themeColor="text1"/>
                <w:lang w:val="en-GB"/>
              </w:rPr>
              <w:t>Procurement by request for quotations/proposals</w:t>
            </w:r>
          </w:p>
        </w:tc>
      </w:tr>
      <w:tr w:rsidR="0059376B" w:rsidRPr="007061A0" w14:paraId="7DE05FC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A3C098" w14:textId="56F68FD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567D" w14:textId="42648DC8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request for quotations/proposals been correct according to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005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822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8C2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09FB51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164E99" w14:textId="5D7C06FB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59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3133" w14:textId="2922A24E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for the request for quotations/proposals been met?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67C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95F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A3F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A11C61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019553" w14:textId="6D0F0F80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721C" w14:textId="1A999154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documentation of quotes/proposals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77A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5FE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85D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33EB00C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0C5A16" w14:textId="2C364C4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494" w14:textId="4DEF182C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method for order placing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194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F63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56A5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7C4288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C9D5C3" w14:textId="6DBA476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88BB" w14:textId="219EE197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procedures for submitting the applications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678C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11C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76F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322199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AAAE79" w14:textId="3998A34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17B8" w14:textId="752DA00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evaluation and review of quotes/proposals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DCA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3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4DC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F33769" w:rsidRPr="007061A0" w14:paraId="21DE0CEA" w14:textId="77777777" w:rsidTr="00176B3F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2AA3E2" w14:textId="0FFF841E" w:rsidR="00F33769" w:rsidRPr="00BD51CB" w:rsidRDefault="00F33769" w:rsidP="0059376B">
            <w:pPr>
              <w:rPr>
                <w:lang w:val="en-GB"/>
              </w:rPr>
            </w:pPr>
            <w:r w:rsidRPr="00F55981">
              <w:rPr>
                <w:b/>
                <w:color w:val="000000" w:themeColor="text1"/>
                <w:lang w:val="en-GB"/>
              </w:rPr>
              <w:t>Cases of placing an order by a single supplier (performer, contractor) (through negotiations) for contracts higher than 600.000,00 rubles according with the Federal Law No.44-FZ, higher than 100.000,00 rubles (500.000,00 rubles for major contracting authorities) according with the Federal Law No.223-FZ4.</w:t>
            </w:r>
          </w:p>
        </w:tc>
      </w:tr>
      <w:tr w:rsidR="0059376B" w:rsidRPr="007061A0" w14:paraId="051F7566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6BDC78" w14:textId="01E9CC96" w:rsidR="0059376B" w:rsidRPr="002616A4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06B" w14:textId="528366D4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been met during placing an order by a single supplier (performer, contractor)?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773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FA0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CD36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007E42F5" w14:textId="77777777" w:rsidTr="00756E92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613597" w14:textId="10F3F2C2" w:rsidR="0059376B" w:rsidRPr="00F33769" w:rsidRDefault="00F33769" w:rsidP="0059376B">
            <w:pPr>
              <w:spacing w:after="0"/>
              <w:rPr>
                <w:b/>
                <w:bCs/>
                <w:iCs/>
                <w:lang w:val="en-GB"/>
              </w:rPr>
            </w:pPr>
            <w:r w:rsidRPr="00F33769">
              <w:rPr>
                <w:b/>
                <w:bCs/>
                <w:iCs/>
                <w:lang w:val="en-GB"/>
              </w:rPr>
              <w:t>Selecting procedure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5451CDFA" w14:textId="77777777" w:rsidR="0059376B" w:rsidRPr="00AF72AC" w:rsidRDefault="0059376B" w:rsidP="0059376B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DEC595" w14:textId="77777777" w:rsidR="0059376B" w:rsidRPr="00AF72AC" w:rsidRDefault="0059376B" w:rsidP="0059376B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6157CDC7" w14:textId="609193C5" w:rsidR="0059376B" w:rsidRPr="00AF72AC" w:rsidRDefault="0059376B" w:rsidP="0059376B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F33769" w:rsidRPr="007061A0" w14:paraId="5868E2EB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40803D" w14:textId="024A0473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71DC" w14:textId="4AB6B356" w:rsidR="00F33769" w:rsidRPr="00ED33D3" w:rsidRDefault="00F33769" w:rsidP="00F33769">
            <w:pPr>
              <w:rPr>
                <w:lang w:val="en-GB"/>
              </w:rPr>
            </w:pPr>
            <w:r>
              <w:rPr>
                <w:lang w:val="en-GB"/>
              </w:rPr>
              <w:t>Did the procurement documentation specified place and date of submission of offers?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EC9F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7896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8F0C0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1DC7334F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3DE4AA" w14:textId="53DD48A9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F0D4" w14:textId="5E0AD144" w:rsidR="00F33769" w:rsidRPr="00ED33D3" w:rsidRDefault="00F33769" w:rsidP="00F33769">
            <w:pPr>
              <w:rPr>
                <w:lang w:val="en-GB"/>
              </w:rPr>
            </w:pPr>
            <w:r w:rsidRPr="00FC74C7">
              <w:rPr>
                <w:lang w:val="en-GB"/>
              </w:rPr>
              <w:t xml:space="preserve">Were the deadlines for submission of applications or tenders </w:t>
            </w:r>
            <w:r>
              <w:rPr>
                <w:color w:val="000000" w:themeColor="text1"/>
                <w:lang w:val="en-GB"/>
              </w:rPr>
              <w:t>in line with the applicable law?</w:t>
            </w:r>
            <w:r w:rsidRPr="00FC74C7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8C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51EE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3FDAA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32610473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D11D20" w14:textId="11C12DE3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07CE" w14:textId="71CD789E" w:rsidR="00F33769" w:rsidRPr="00ED33D3" w:rsidRDefault="00F33769" w:rsidP="00F33769">
            <w:pPr>
              <w:rPr>
                <w:lang w:val="en-GB"/>
              </w:rPr>
            </w:pPr>
            <w:r w:rsidRPr="00F33769">
              <w:rPr>
                <w:lang w:val="en-GB"/>
              </w:rPr>
              <w:t>Have all the tenders / requests to participate been submitted within the deadline stipulated in the procurement documentation?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1FA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3B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71734D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0921AF0A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2A6EF5" w14:textId="0B52C992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6FB0" w14:textId="77777777" w:rsidR="00F33769" w:rsidRPr="00ED33D3" w:rsidRDefault="00F33769" w:rsidP="00F33769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A61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E08C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9D1454" w14:textId="1FF8E96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466DF9C2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04781" w14:textId="1565C817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69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F8CD" w14:textId="241FCF1F" w:rsidR="00F33769" w:rsidRPr="00FC74C7" w:rsidRDefault="00F33769" w:rsidP="00F33769">
            <w:pPr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 xml:space="preserve">Did the Beneficiary exclude </w:t>
            </w:r>
            <w:r>
              <w:rPr>
                <w:color w:val="000000" w:themeColor="text1"/>
                <w:lang w:val="en-GB"/>
              </w:rPr>
              <w:t xml:space="preserve">form participation in procurement </w:t>
            </w:r>
            <w:r w:rsidRPr="00FC74C7">
              <w:rPr>
                <w:color w:val="000000" w:themeColor="text1"/>
                <w:lang w:val="en-GB"/>
              </w:rPr>
              <w:t xml:space="preserve">all tenderers that are subject to exclusion according to </w:t>
            </w:r>
            <w:r>
              <w:rPr>
                <w:color w:val="000000" w:themeColor="text1"/>
                <w:lang w:val="en-GB"/>
              </w:rPr>
              <w:t>applicable law</w:t>
            </w:r>
            <w:r w:rsidRPr="00FC74C7">
              <w:rPr>
                <w:color w:val="000000" w:themeColor="text1"/>
                <w:lang w:val="en-GB"/>
              </w:rPr>
              <w:t xml:space="preserve">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C19D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C6AD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DC8884" w14:textId="79CB7A0A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5B349BF6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CC2F6E" w14:textId="7EF7CE9A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3DB8" w14:textId="7A8F2D1E" w:rsidR="00F33769" w:rsidRPr="00FC74C7" w:rsidRDefault="00F33769" w:rsidP="00F33769">
            <w:pPr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 xml:space="preserve">Did the Beneficiary exclude </w:t>
            </w:r>
            <w:r>
              <w:rPr>
                <w:color w:val="000000" w:themeColor="text1"/>
                <w:lang w:val="en-GB"/>
              </w:rPr>
              <w:t xml:space="preserve">form award of contracts </w:t>
            </w:r>
            <w:r w:rsidRPr="00FC74C7">
              <w:rPr>
                <w:color w:val="000000" w:themeColor="text1"/>
                <w:lang w:val="en-GB"/>
              </w:rPr>
              <w:t xml:space="preserve">all tenderers that </w:t>
            </w:r>
            <w:r>
              <w:rPr>
                <w:color w:val="000000" w:themeColor="text1"/>
                <w:lang w:val="en-GB"/>
              </w:rPr>
              <w:t>fall within one of situations of exclusion according to applicable law</w:t>
            </w:r>
            <w:r w:rsidRPr="00FC74C7"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7C81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57B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F24B04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5048264F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F66B35" w14:textId="280BC2B5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57E" w14:textId="73599BB2" w:rsidR="00F33769" w:rsidRPr="00FC74C7" w:rsidRDefault="00F33769" w:rsidP="00F33769">
            <w:pPr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>Was there no potential conflict of interest</w:t>
            </w:r>
            <w:r>
              <w:rPr>
                <w:color w:val="000000" w:themeColor="text1"/>
                <w:lang w:val="en-GB"/>
              </w:rPr>
              <w:t xml:space="preserve"> during tender procedures</w:t>
            </w:r>
            <w:r w:rsidRPr="00FC74C7"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AFF5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BE93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C511CA" w14:textId="150DAA80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34B9057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17C9A" w14:textId="43F7CCB2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0FE4" w14:textId="7B1ECCC1" w:rsidR="00F33769" w:rsidRPr="007061A0" w:rsidRDefault="00F33769" w:rsidP="00F33769">
            <w:pPr>
              <w:rPr>
                <w:lang w:val="en-US"/>
              </w:rPr>
            </w:pPr>
            <w:r w:rsidRPr="007061A0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5F8A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656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4A166F" w14:textId="55B94864" w:rsidR="00F33769" w:rsidRPr="002113A9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61E349AD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85F2CF" w14:textId="5760397E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9FFA" w14:textId="22A9935C" w:rsidR="00F33769" w:rsidRPr="002113A9" w:rsidRDefault="00F33769" w:rsidP="00F33769">
            <w:pPr>
              <w:rPr>
                <w:lang w:val="en-US"/>
              </w:rPr>
            </w:pPr>
            <w:r w:rsidRPr="00ED33D3">
              <w:rPr>
                <w:lang w:val="en-GB"/>
              </w:rPr>
              <w:t xml:space="preserve">Was the most favourable bid selected?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1D2D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F04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5A1BA3" w14:textId="7A9BD004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64E764A8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4069C9" w14:textId="5B33B8FC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3C22" w14:textId="53E20A7C" w:rsidR="00F33769" w:rsidRPr="002113A9" w:rsidRDefault="00F33769" w:rsidP="00F33769">
            <w:pPr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Was the chosen bid offering the best price/quality ratio or as appropriate the lowest price?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9E6C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664E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DACB4" w14:textId="77777777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74F6F1E2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D2AB7" w14:textId="1442B17E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7C4" w14:textId="7E2CE258" w:rsidR="00F33769" w:rsidRPr="00ED33D3" w:rsidRDefault="00F33769" w:rsidP="00F33769">
            <w:pPr>
              <w:rPr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 xml:space="preserve">Was the decision of the Committee recorded in </w:t>
            </w:r>
            <w:r>
              <w:rPr>
                <w:color w:val="000000" w:themeColor="text1"/>
                <w:lang w:val="en-GB"/>
              </w:rPr>
              <w:t>protocol</w:t>
            </w:r>
            <w:r w:rsidRPr="002113A9">
              <w:rPr>
                <w:color w:val="000000" w:themeColor="text1"/>
                <w:lang w:val="en-GB"/>
              </w:rPr>
              <w:t>, specifying reasons and providing explanations of the Committee’s decision?</w:t>
            </w:r>
            <w:r>
              <w:rPr>
                <w:color w:val="000000" w:themeColor="text1"/>
                <w:lang w:val="en-GB"/>
              </w:rPr>
              <w:t xml:space="preserve"> </w:t>
            </w:r>
            <w:r w:rsidRPr="00F55981">
              <w:rPr>
                <w:i/>
                <w:color w:val="000000" w:themeColor="text1"/>
                <w:lang w:val="en-GB"/>
              </w:rPr>
              <w:t>(if applicable)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D743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C2BD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62161B" w14:textId="66CB38FA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6056C4FA" w14:textId="77777777" w:rsidTr="00F33769">
        <w:trPr>
          <w:trHeight w:val="74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654B2F" w14:textId="5855F2D4" w:rsidR="00F33769" w:rsidRPr="002113A9" w:rsidRDefault="00564C01" w:rsidP="00F33769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76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F73" w14:textId="56A99B3B" w:rsidR="00F33769" w:rsidRPr="00F33769" w:rsidRDefault="00F33769" w:rsidP="00F33769">
            <w:pPr>
              <w:rPr>
                <w:i/>
                <w:color w:val="000000" w:themeColor="text1"/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>W</w:t>
            </w:r>
            <w:r>
              <w:rPr>
                <w:color w:val="000000" w:themeColor="text1"/>
                <w:lang w:val="en-GB"/>
              </w:rPr>
              <w:t>as</w:t>
            </w:r>
            <w:r w:rsidRPr="002113A9">
              <w:rPr>
                <w:color w:val="000000" w:themeColor="text1"/>
                <w:lang w:val="en-GB"/>
              </w:rPr>
              <w:t xml:space="preserve"> the </w:t>
            </w:r>
            <w:r>
              <w:rPr>
                <w:color w:val="000000" w:themeColor="text1"/>
                <w:lang w:val="en-GB"/>
              </w:rPr>
              <w:t>protocol</w:t>
            </w:r>
            <w:r w:rsidRPr="002113A9">
              <w:rPr>
                <w:color w:val="000000" w:themeColor="text1"/>
                <w:lang w:val="en-GB"/>
              </w:rPr>
              <w:t xml:space="preserve"> signed by all the members present at the Committee’s meeting? </w:t>
            </w:r>
            <w:r>
              <w:rPr>
                <w:color w:val="000000" w:themeColor="text1"/>
                <w:lang w:val="en-GB"/>
              </w:rPr>
              <w:t xml:space="preserve"> </w:t>
            </w:r>
            <w:r w:rsidRPr="00F55981">
              <w:rPr>
                <w:i/>
                <w:color w:val="000000" w:themeColor="text1"/>
                <w:lang w:val="en-GB"/>
              </w:rPr>
              <w:t>(</w:t>
            </w:r>
            <w:r>
              <w:rPr>
                <w:i/>
                <w:color w:val="000000" w:themeColor="text1"/>
                <w:lang w:val="en-GB"/>
              </w:rPr>
              <w:t>if applicable</w:t>
            </w:r>
            <w:r w:rsidRPr="00F55981">
              <w:rPr>
                <w:i/>
                <w:color w:val="000000" w:themeColor="text1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AE8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A3F3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AD414" w14:textId="3FA5958A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2787BA81" w14:textId="77777777" w:rsidTr="00F1209F">
        <w:trPr>
          <w:trHeight w:val="450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3C975D" w14:textId="54DD10D6" w:rsidR="00F33769" w:rsidRPr="00F33769" w:rsidRDefault="00F33769" w:rsidP="00F33769">
            <w:pPr>
              <w:rPr>
                <w:b/>
                <w:lang w:val="en-GB"/>
              </w:rPr>
            </w:pPr>
            <w:r w:rsidRPr="00F33769">
              <w:rPr>
                <w:b/>
                <w:lang w:val="en-GB"/>
              </w:rPr>
              <w:t>Ensuring the protection of rights and legitimate interests of participants of procurement</w:t>
            </w:r>
            <w:r>
              <w:rPr>
                <w:b/>
                <w:lang w:val="en-GB"/>
              </w:rPr>
              <w:t>:</w:t>
            </w:r>
          </w:p>
        </w:tc>
      </w:tr>
      <w:tr w:rsidR="00F33769" w:rsidRPr="007061A0" w14:paraId="00431C96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58F860" w14:textId="78241DE8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49DA" w14:textId="36E0E0B7" w:rsidR="00F33769" w:rsidRPr="00F55981" w:rsidRDefault="00F33769" w:rsidP="00F33769">
            <w:pPr>
              <w:rPr>
                <w:i/>
                <w:iCs/>
                <w:highlight w:val="yellow"/>
                <w:lang w:val="en-GB"/>
              </w:rPr>
            </w:pPr>
            <w:r w:rsidRPr="00487503">
              <w:rPr>
                <w:lang w:val="en-GB"/>
              </w:rPr>
              <w:t>Have the actions (inactions) of the contractor, authorised body, specialized organization, operator of electronic platform, tender, auction or quotation commission been a subject to appeal/complaint?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2F3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BC4F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E28CE0" w14:textId="2EE69F23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0E8BF29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28A94D" w14:textId="32E824B6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D93" w14:textId="74167701" w:rsidR="00F33769" w:rsidRPr="00487503" w:rsidRDefault="00F33769" w:rsidP="00F33769">
            <w:pPr>
              <w:rPr>
                <w:lang w:val="en-GB"/>
              </w:rPr>
            </w:pPr>
            <w:r w:rsidRPr="00487503">
              <w:rPr>
                <w:lang w:val="en-GB"/>
              </w:rPr>
              <w:t xml:space="preserve">The content of the complaint about the actions (inaction) of the customer, authorized body, specialized organization, operator of the </w:t>
            </w:r>
            <w:r w:rsidRPr="00487503">
              <w:rPr>
                <w:lang w:val="en-GB"/>
              </w:rPr>
              <w:lastRenderedPageBreak/>
              <w:t xml:space="preserve">electronic platform, tender, </w:t>
            </w:r>
            <w:r>
              <w:rPr>
                <w:lang w:val="en-GB"/>
              </w:rPr>
              <w:t>auction or quotation commission is available?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8A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BC97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BA940" w14:textId="77777777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305ABD58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6C7B35" w14:textId="1FEA2136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79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96B6" w14:textId="4F47FF60" w:rsidR="00F33769" w:rsidRPr="00487503" w:rsidRDefault="00F33769" w:rsidP="00F33769">
            <w:pPr>
              <w:rPr>
                <w:lang w:val="en-GB"/>
              </w:rPr>
            </w:pPr>
            <w:r>
              <w:rPr>
                <w:lang w:val="en-GB"/>
              </w:rPr>
              <w:t>Are t</w:t>
            </w:r>
            <w:r w:rsidRPr="00487503">
              <w:rPr>
                <w:lang w:val="en-GB"/>
              </w:rPr>
              <w:t xml:space="preserve">he results of handling of the complaint </w:t>
            </w:r>
            <w:r>
              <w:rPr>
                <w:lang w:val="en-GB"/>
              </w:rPr>
              <w:t xml:space="preserve">about the actions (inaction) of </w:t>
            </w:r>
            <w:r w:rsidRPr="00487503">
              <w:rPr>
                <w:lang w:val="en-GB"/>
              </w:rPr>
              <w:t>the customer, authorized body, specialized organization, operator of the electronic platform, tender, auction or quotation commission</w:t>
            </w:r>
            <w:r>
              <w:rPr>
                <w:lang w:val="en-GB"/>
              </w:rPr>
              <w:t xml:space="preserve"> available?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CB10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3E6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E5549" w14:textId="77777777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D495E76" w14:textId="77777777" w:rsidTr="00F33769">
        <w:trPr>
          <w:trHeight w:val="55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6DB678E" w14:textId="181CEF74" w:rsidR="00F33769" w:rsidRPr="00F33769" w:rsidRDefault="00F33769" w:rsidP="00F33769">
            <w:pPr>
              <w:spacing w:after="0"/>
              <w:rPr>
                <w:b/>
                <w:bCs/>
                <w:iCs/>
                <w:lang w:val="en-GB"/>
              </w:rPr>
            </w:pPr>
            <w:r w:rsidRPr="00F33769">
              <w:rPr>
                <w:b/>
                <w:bCs/>
                <w:iCs/>
                <w:lang w:val="en-GB"/>
              </w:rPr>
              <w:t>Contract: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2A206F0E" w14:textId="77777777" w:rsidR="00F33769" w:rsidRPr="00AF72AC" w:rsidRDefault="00F33769" w:rsidP="00F33769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01DEC2" w14:textId="77777777" w:rsidR="00F33769" w:rsidRPr="00BD51CB" w:rsidRDefault="00F33769" w:rsidP="00F33769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39514178" w14:textId="7AB2D0D1" w:rsidR="00F33769" w:rsidRPr="00BD51CB" w:rsidRDefault="00F33769" w:rsidP="00F33769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F33769" w:rsidRPr="007061A0" w14:paraId="2F2F3A45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CFC12" w14:textId="10B1A9BB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1D1A" w14:textId="0AA44A1B" w:rsidR="00F33769" w:rsidRPr="007061A0" w:rsidRDefault="00F33769" w:rsidP="00F33769">
            <w:pPr>
              <w:rPr>
                <w:lang w:val="en-US"/>
              </w:rPr>
            </w:pPr>
            <w:r w:rsidRPr="007061A0">
              <w:rPr>
                <w:lang w:val="en-GB"/>
              </w:rPr>
              <w:t>Do terms of the signed contract</w:t>
            </w:r>
            <w:r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>conform to terms of the bid?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2AC3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F784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15D25" w14:textId="213628E7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3F6ACAC0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B21054" w14:textId="5F6FC186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3557" w14:textId="6D2BF0E5" w:rsidR="00F33769" w:rsidRPr="007061A0" w:rsidRDefault="00F33769" w:rsidP="00F33769">
            <w:pPr>
              <w:rPr>
                <w:lang w:val="en-GB"/>
              </w:rPr>
            </w:pPr>
            <w:r w:rsidRPr="00487503">
              <w:rPr>
                <w:lang w:val="en-GB"/>
              </w:rPr>
              <w:t>Does the signed contract specify: rights and obligations of the parties; the purchased supplies, services or works and their exact quantities (where applicable); the price or pricing rules; settlement and payment procedures; deadlines for discharging obligations; security for discharging obligations; the procedure for settling disputes; the procedure for terminating the contract; the contract period; possibility of changes of the contract and its procedure.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27BF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7565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18793" w14:textId="77777777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2EE07EB1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B3D23" w14:textId="4ACEA628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39EA" w14:textId="3076C3E5" w:rsidR="00F33769" w:rsidRPr="007061A0" w:rsidRDefault="00F33769" w:rsidP="00F33769">
            <w:pPr>
              <w:rPr>
                <w:lang w:val="en-GB"/>
              </w:rPr>
            </w:pPr>
            <w:r w:rsidRPr="007061A0">
              <w:rPr>
                <w:lang w:val="en-GB"/>
              </w:rPr>
              <w:t>Are there terms of invalidity of the signed contract?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8373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7F5C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EAA84" w14:textId="3D145429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5C91C1DE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2623" w14:textId="65E88421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04C0" w14:textId="3339050C" w:rsidR="00F33769" w:rsidRPr="007061A0" w:rsidRDefault="00F33769" w:rsidP="00F33769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contract</w:t>
            </w:r>
            <w:r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concluded by the persons with respective powers?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134A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D294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DA0B" w14:textId="707D9025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49C6AE1A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754BD" w14:textId="3DD4792C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B080" w14:textId="759F68F8" w:rsidR="00F33769" w:rsidRPr="007061A0" w:rsidRDefault="00F33769" w:rsidP="00F33769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contract</w:t>
            </w:r>
            <w:r w:rsidRPr="007061A0" w:rsidDel="002B1662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concluded </w:t>
            </w:r>
            <w:r w:rsidRPr="007061A0">
              <w:rPr>
                <w:lang w:val="en-GB"/>
              </w:rPr>
              <w:t xml:space="preserve">in writing?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F02C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D82A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7A161" w14:textId="588F5911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4E9762C1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B2FE7" w14:textId="01A0DB8E" w:rsidR="00F33769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A2E1" w14:textId="39BE8A45" w:rsidR="00F33769" w:rsidRPr="007061A0" w:rsidRDefault="00F33769" w:rsidP="00F33769">
            <w:pPr>
              <w:spacing w:after="0"/>
              <w:rPr>
                <w:lang w:val="en-GB"/>
              </w:rPr>
            </w:pPr>
            <w:r w:rsidRPr="007061A0">
              <w:rPr>
                <w:lang w:val="en-GB"/>
              </w:rPr>
              <w:t>If the contract</w:t>
            </w:r>
            <w:r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was modified, were not the provisions of </w:t>
            </w:r>
            <w:r>
              <w:rPr>
                <w:lang w:val="en-GB"/>
              </w:rPr>
              <w:t>applicable law</w:t>
            </w:r>
            <w:r w:rsidRPr="007061A0">
              <w:rPr>
                <w:lang w:val="en-GB"/>
              </w:rPr>
              <w:t xml:space="preserve"> violated?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9C81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E6F7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C2E9FE" w14:textId="4745E18E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0F86F4F4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9E2A7" w14:textId="712B47E5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A8C" w14:textId="4F1925DB" w:rsidR="00F33769" w:rsidRPr="000F134C" w:rsidRDefault="00F33769" w:rsidP="00F33769">
            <w:pPr>
              <w:spacing w:after="0"/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>Was the scope of services/supplies/works specified in contract completed</w:t>
            </w:r>
            <w:r>
              <w:rPr>
                <w:color w:val="000000" w:themeColor="text1"/>
                <w:lang w:val="en-GB"/>
              </w:rPr>
              <w:t xml:space="preserve"> by the contractor</w:t>
            </w:r>
            <w:r w:rsidRPr="00FC74C7"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DA71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88B2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B1C3B" w14:textId="165B72EC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ED33D3" w14:paraId="074827E9" w14:textId="77777777" w:rsidTr="006633A3">
        <w:trPr>
          <w:trHeight w:val="22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1E732" w14:textId="76C7BF21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bCs/>
                <w:lang w:val="en-GB"/>
              </w:rPr>
              <w:t>Summary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DF5B81" w14:textId="7F8AFB6F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Yes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B70E33" w14:textId="15D48323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No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C644BF" w14:textId="3C4BDE5A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</w:t>
            </w:r>
            <w:r w:rsidRPr="00ED33D3">
              <w:rPr>
                <w:b/>
                <w:lang w:val="en-GB"/>
              </w:rPr>
              <w:t>omments</w:t>
            </w:r>
          </w:p>
        </w:tc>
      </w:tr>
      <w:tr w:rsidR="00F33769" w:rsidRPr="007061A0" w14:paraId="5C00B146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FC4EC" w14:textId="46DF45C0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8</w:t>
            </w:r>
            <w:r w:rsidR="00564C01">
              <w:rPr>
                <w:lang w:val="en-GB"/>
              </w:rPr>
              <w:t>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32E" w14:textId="4DE51D06" w:rsidR="00F33769" w:rsidRPr="0013316C" w:rsidRDefault="00F33769" w:rsidP="00F33769">
            <w:pPr>
              <w:rPr>
                <w:lang w:val="en-GB"/>
              </w:rPr>
            </w:pPr>
            <w:r>
              <w:rPr>
                <w:lang w:val="en-GB"/>
              </w:rPr>
              <w:t>Was</w:t>
            </w:r>
            <w:r w:rsidRPr="0013316C">
              <w:rPr>
                <w:lang w:val="en-GB"/>
              </w:rPr>
              <w:t xml:space="preserve"> </w:t>
            </w:r>
            <w:r>
              <w:rPr>
                <w:lang w:val="en-GB"/>
              </w:rPr>
              <w:t>p</w:t>
            </w:r>
            <w:r w:rsidRPr="0013316C">
              <w:rPr>
                <w:lang w:val="en-GB"/>
              </w:rPr>
              <w:t>ublic procurement pro</w:t>
            </w:r>
            <w:r>
              <w:rPr>
                <w:lang w:val="en-GB"/>
              </w:rPr>
              <w:t>cedure evaluated positively?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F7C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38ED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9597" w14:textId="4BEF48BC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AEAED37" w14:textId="77777777" w:rsidTr="002461D2">
        <w:trPr>
          <w:trHeight w:val="180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DA82B" w14:textId="04A23457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3604" w14:textId="6B99D955" w:rsidR="00F33769" w:rsidRPr="003F0005" w:rsidRDefault="00F33769" w:rsidP="00F33769">
            <w:pPr>
              <w:pStyle w:val="Nagwek1"/>
              <w:rPr>
                <w:lang w:val="en-GB"/>
              </w:rPr>
            </w:pPr>
            <w:r w:rsidRPr="006633A3">
              <w:rPr>
                <w:rFonts w:asciiTheme="minorHAnsi" w:eastAsiaTheme="minorEastAsia" w:hAnsiTheme="minorHAnsi" w:cstheme="minorBidi"/>
                <w:b w:val="0"/>
                <w:bCs w:val="0"/>
                <w:kern w:val="0"/>
                <w:sz w:val="22"/>
                <w:szCs w:val="22"/>
                <w:lang w:val="en-GB" w:eastAsia="ru-RU"/>
              </w:rPr>
              <w:t xml:space="preserve">In the event of negative evaluation of procurement: according to consequences of detected violations, is it </w:t>
            </w:r>
            <w:r w:rsidRPr="00A909B2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 xml:space="preserve">proposed to impose financial correction according to the </w:t>
            </w:r>
            <w:r w:rsidRPr="00E43264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>Commission Decision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 xml:space="preserve"> </w:t>
            </w:r>
            <w:r w:rsidRPr="00A909B2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>C(2019) 3452</w:t>
            </w:r>
            <w:r w:rsidRPr="00E43264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 xml:space="preserve"> of 14.05.2019 laying down the guidelines for determining financial corrections to be made to expenditure financed by the Union for non - compliance with the applicable rules on public procurement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0"/>
                <w:sz w:val="22"/>
                <w:szCs w:val="22"/>
                <w:lang w:val="en-GB" w:eastAsia="ru-RU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FA5D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3369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6A37D" w14:textId="3CDD977C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23EA32AA" w14:textId="77777777" w:rsidTr="00756E92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B4C18" w14:textId="2DE87F47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0AF6" w14:textId="0B6C3800" w:rsidR="00F33769" w:rsidRPr="0013316C" w:rsidRDefault="00F33769" w:rsidP="00D04A11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In the event of negative evaluation of procurement: based on consequences of detected violations </w:t>
            </w:r>
            <w:r w:rsidR="00D04A11" w:rsidRPr="0013316C">
              <w:rPr>
                <w:lang w:val="en-GB"/>
              </w:rPr>
              <w:t xml:space="preserve">is </w:t>
            </w:r>
            <w:r w:rsidRPr="0013316C">
              <w:rPr>
                <w:lang w:val="en-GB"/>
              </w:rPr>
              <w:t>it proposed to recognize all expenses for procurement as ineligible</w:t>
            </w:r>
            <w:r>
              <w:rPr>
                <w:lang w:val="en-GB"/>
              </w:rPr>
              <w:t>?</w:t>
            </w:r>
            <w:r w:rsidRPr="0013316C">
              <w:rPr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5BD5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8258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7B366" w14:textId="38D5517A" w:rsidR="00F33769" w:rsidRPr="00BD51CB" w:rsidRDefault="00F33769" w:rsidP="00F33769">
            <w:pPr>
              <w:rPr>
                <w:lang w:val="en-GB"/>
              </w:rPr>
            </w:pPr>
          </w:p>
        </w:tc>
      </w:tr>
    </w:tbl>
    <w:p w14:paraId="6C88C8D7" w14:textId="77777777" w:rsidR="00293791" w:rsidRPr="00ED33D3" w:rsidRDefault="00293791" w:rsidP="00B550FC">
      <w:pPr>
        <w:rPr>
          <w:lang w:val="en-GB"/>
        </w:rPr>
      </w:pPr>
    </w:p>
    <w:p w14:paraId="568DBFCA" w14:textId="525EDDBB" w:rsidR="00293791" w:rsidRDefault="00293791" w:rsidP="00B550FC">
      <w:pPr>
        <w:rPr>
          <w:lang w:val="en-GB"/>
        </w:rPr>
      </w:pPr>
      <w:r>
        <w:rPr>
          <w:lang w:val="en-GB"/>
        </w:rPr>
        <w:t>Name of the auditor</w:t>
      </w:r>
      <w:r w:rsidR="00E048AD">
        <w:rPr>
          <w:lang w:val="en-GB"/>
        </w:rPr>
        <w:t xml:space="preserve"> who elaborated the checklist</w:t>
      </w:r>
      <w:r>
        <w:rPr>
          <w:lang w:val="en-GB"/>
        </w:rPr>
        <w:t>:</w:t>
      </w:r>
    </w:p>
    <w:p w14:paraId="0AA6E7E3" w14:textId="449950C8" w:rsidR="00B550FC" w:rsidRPr="00ED33D3" w:rsidRDefault="00B550FC" w:rsidP="00B550FC">
      <w:pPr>
        <w:rPr>
          <w:lang w:val="en-GB"/>
        </w:rPr>
      </w:pPr>
      <w:r w:rsidRPr="00ED33D3">
        <w:rPr>
          <w:lang w:val="en-GB"/>
        </w:rPr>
        <w:t>Signature</w:t>
      </w:r>
      <w:r w:rsidR="004D769B">
        <w:rPr>
          <w:lang w:val="en-GB"/>
        </w:rPr>
        <w:t xml:space="preserve"> and stamp</w:t>
      </w:r>
      <w:r w:rsidRPr="00ED33D3">
        <w:rPr>
          <w:lang w:val="en-GB"/>
        </w:rPr>
        <w:t xml:space="preserve"> of </w:t>
      </w:r>
      <w:r w:rsidR="004D769B">
        <w:rPr>
          <w:lang w:val="en-GB"/>
        </w:rPr>
        <w:t xml:space="preserve">the </w:t>
      </w:r>
      <w:r w:rsidRPr="00ED33D3">
        <w:rPr>
          <w:lang w:val="en-GB"/>
        </w:rPr>
        <w:t>auditor</w:t>
      </w:r>
      <w:r w:rsidR="00293791">
        <w:rPr>
          <w:lang w:val="en-GB"/>
        </w:rPr>
        <w:t>:</w:t>
      </w:r>
    </w:p>
    <w:p w14:paraId="401A9CCC" w14:textId="380A2D02" w:rsidR="007B3884" w:rsidRDefault="00B550FC">
      <w:pPr>
        <w:rPr>
          <w:lang w:val="en-GB"/>
        </w:rPr>
      </w:pPr>
      <w:r w:rsidRPr="00ED33D3">
        <w:rPr>
          <w:lang w:val="en-GB"/>
        </w:rPr>
        <w:t>Place, date</w:t>
      </w:r>
    </w:p>
    <w:p w14:paraId="1A852231" w14:textId="77777777" w:rsidR="00E048AD" w:rsidRDefault="00E048AD">
      <w:pPr>
        <w:rPr>
          <w:lang w:val="en-GB"/>
        </w:rPr>
      </w:pPr>
    </w:p>
    <w:p w14:paraId="64B1B154" w14:textId="72DFE842" w:rsidR="00E048AD" w:rsidRDefault="00E048AD" w:rsidP="00E048AD">
      <w:pPr>
        <w:rPr>
          <w:lang w:val="en-GB"/>
        </w:rPr>
      </w:pPr>
      <w:r>
        <w:rPr>
          <w:lang w:val="en-GB"/>
        </w:rPr>
        <w:t xml:space="preserve">Name of the </w:t>
      </w:r>
      <w:r w:rsidR="00C058C6">
        <w:rPr>
          <w:lang w:val="en-GB"/>
        </w:rPr>
        <w:t>auditor</w:t>
      </w:r>
      <w:r>
        <w:rPr>
          <w:lang w:val="en-GB"/>
        </w:rPr>
        <w:t xml:space="preserve"> who verified the checklist:</w:t>
      </w:r>
    </w:p>
    <w:p w14:paraId="0FECBDCF" w14:textId="259C83F9" w:rsidR="00E048AD" w:rsidRPr="00ED33D3" w:rsidRDefault="00E048AD" w:rsidP="00E048AD">
      <w:pPr>
        <w:rPr>
          <w:lang w:val="en-GB"/>
        </w:rPr>
      </w:pPr>
      <w:r w:rsidRPr="00ED33D3">
        <w:rPr>
          <w:lang w:val="en-GB"/>
        </w:rPr>
        <w:t>Signature</w:t>
      </w:r>
      <w:r>
        <w:rPr>
          <w:lang w:val="en-GB"/>
        </w:rPr>
        <w:t xml:space="preserve"> and stamp</w:t>
      </w:r>
      <w:r w:rsidRPr="00ED33D3">
        <w:rPr>
          <w:lang w:val="en-GB"/>
        </w:rPr>
        <w:t xml:space="preserve"> of </w:t>
      </w:r>
      <w:r>
        <w:rPr>
          <w:lang w:val="en-GB"/>
        </w:rPr>
        <w:t>the person:</w:t>
      </w:r>
    </w:p>
    <w:p w14:paraId="007D5EFD" w14:textId="083A686C" w:rsidR="00E048AD" w:rsidRPr="00ED33D3" w:rsidRDefault="00E048AD" w:rsidP="00E048AD">
      <w:pPr>
        <w:rPr>
          <w:lang w:val="en-GB"/>
        </w:rPr>
      </w:pPr>
      <w:r w:rsidRPr="00ED33D3">
        <w:rPr>
          <w:lang w:val="en-GB"/>
        </w:rPr>
        <w:t>Place, date</w:t>
      </w:r>
    </w:p>
    <w:sectPr w:rsidR="00E048AD" w:rsidRPr="00ED33D3" w:rsidSect="0013316C">
      <w:headerReference w:type="default" r:id="rId11"/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2448E" w14:textId="77777777" w:rsidR="00C4362C" w:rsidRDefault="00C4362C" w:rsidP="00AA3E7B">
      <w:pPr>
        <w:spacing w:after="0" w:line="240" w:lineRule="auto"/>
      </w:pPr>
      <w:r>
        <w:separator/>
      </w:r>
    </w:p>
  </w:endnote>
  <w:endnote w:type="continuationSeparator" w:id="0">
    <w:p w14:paraId="3F26A98C" w14:textId="77777777" w:rsidR="00C4362C" w:rsidRDefault="00C4362C" w:rsidP="00AA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C9047" w14:textId="77777777" w:rsidR="00C4362C" w:rsidRDefault="00C4362C" w:rsidP="00AA3E7B">
      <w:pPr>
        <w:spacing w:after="0" w:line="240" w:lineRule="auto"/>
      </w:pPr>
      <w:r>
        <w:separator/>
      </w:r>
    </w:p>
  </w:footnote>
  <w:footnote w:type="continuationSeparator" w:id="0">
    <w:p w14:paraId="7BA3EFE5" w14:textId="77777777" w:rsidR="00C4362C" w:rsidRDefault="00C4362C" w:rsidP="00AA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E3419" w14:textId="51AD1344" w:rsidR="004E6428" w:rsidRPr="002B1662" w:rsidRDefault="001E4902">
    <w:pPr>
      <w:pStyle w:val="Nagwek"/>
      <w:rPr>
        <w:lang w:val="en-GB"/>
      </w:rPr>
    </w:pPr>
    <w:r>
      <w:rPr>
        <w:b/>
        <w:i/>
        <w:sz w:val="20"/>
        <w:lang w:val="en-US"/>
      </w:rPr>
      <w:t xml:space="preserve">Checklist no </w:t>
    </w:r>
    <w:r w:rsidR="000427E0">
      <w:rPr>
        <w:b/>
        <w:i/>
        <w:sz w:val="20"/>
        <w:lang w:val="en-US"/>
      </w:rPr>
      <w:t>4</w:t>
    </w:r>
    <w:r>
      <w:rPr>
        <w:b/>
        <w:i/>
        <w:sz w:val="20"/>
        <w:lang w:val="en-US"/>
      </w:rPr>
      <w:t xml:space="preserve"> </w:t>
    </w:r>
    <w:r w:rsidR="004E6428" w:rsidRPr="00497D39">
      <w:rPr>
        <w:b/>
        <w:i/>
        <w:sz w:val="20"/>
        <w:szCs w:val="20"/>
        <w:lang w:val="en-US"/>
      </w:rPr>
      <w:t xml:space="preserve"> for</w:t>
    </w:r>
    <w:r w:rsidR="004E6428" w:rsidRPr="002B1662">
      <w:rPr>
        <w:b/>
        <w:i/>
        <w:sz w:val="20"/>
        <w:szCs w:val="20"/>
        <w:lang w:val="en-GB"/>
      </w:rPr>
      <w:t xml:space="preserve"> Procurement</w:t>
    </w:r>
    <w:r w:rsidR="00490DE5">
      <w:rPr>
        <w:b/>
        <w:i/>
        <w:sz w:val="20"/>
        <w:szCs w:val="20"/>
        <w:lang w:val="en-GB"/>
      </w:rPr>
      <w:t>s</w:t>
    </w:r>
    <w:r w:rsidR="004E6428" w:rsidRPr="002B1662">
      <w:rPr>
        <w:b/>
        <w:i/>
        <w:sz w:val="20"/>
        <w:szCs w:val="20"/>
        <w:lang w:val="en-GB"/>
      </w:rPr>
      <w:t xml:space="preserve"> </w:t>
    </w:r>
    <w:r w:rsidR="00490DE5">
      <w:rPr>
        <w:b/>
        <w:i/>
        <w:sz w:val="20"/>
        <w:szCs w:val="20"/>
        <w:lang w:val="en-GB"/>
      </w:rPr>
      <w:t xml:space="preserve">audit </w:t>
    </w:r>
    <w:r w:rsidR="006633A3">
      <w:rPr>
        <w:b/>
        <w:i/>
        <w:sz w:val="20"/>
        <w:szCs w:val="20"/>
        <w:lang w:val="en-GB"/>
      </w:rPr>
      <w:t xml:space="preserve">in ENI </w:t>
    </w:r>
    <w:r w:rsidR="007B26B2">
      <w:rPr>
        <w:b/>
        <w:i/>
        <w:sz w:val="20"/>
        <w:szCs w:val="20"/>
        <w:lang w:val="en-GB"/>
      </w:rPr>
      <w:t xml:space="preserve">PLRU </w:t>
    </w:r>
    <w:r w:rsidR="006633A3">
      <w:rPr>
        <w:b/>
        <w:i/>
        <w:sz w:val="20"/>
        <w:szCs w:val="20"/>
        <w:lang w:val="en-GB"/>
      </w:rPr>
      <w:t xml:space="preserve">Audit of Operations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B77A5"/>
    <w:multiLevelType w:val="hybridMultilevel"/>
    <w:tmpl w:val="F3222462"/>
    <w:lvl w:ilvl="0" w:tplc="4FD897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415582"/>
    <w:multiLevelType w:val="hybridMultilevel"/>
    <w:tmpl w:val="17FC9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64BA0"/>
    <w:multiLevelType w:val="hybridMultilevel"/>
    <w:tmpl w:val="902813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B40E9E8"/>
    <w:multiLevelType w:val="hybridMultilevel"/>
    <w:tmpl w:val="07484F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0FC"/>
    <w:rsid w:val="000265D4"/>
    <w:rsid w:val="000427E0"/>
    <w:rsid w:val="00045200"/>
    <w:rsid w:val="000554D4"/>
    <w:rsid w:val="00055959"/>
    <w:rsid w:val="00056E28"/>
    <w:rsid w:val="000873BD"/>
    <w:rsid w:val="000915AC"/>
    <w:rsid w:val="000B4FFF"/>
    <w:rsid w:val="000F134C"/>
    <w:rsid w:val="001203FA"/>
    <w:rsid w:val="00120E95"/>
    <w:rsid w:val="001228FC"/>
    <w:rsid w:val="0013316C"/>
    <w:rsid w:val="00174B10"/>
    <w:rsid w:val="00174DBD"/>
    <w:rsid w:val="00176B40"/>
    <w:rsid w:val="001A6909"/>
    <w:rsid w:val="001D594C"/>
    <w:rsid w:val="001E4902"/>
    <w:rsid w:val="00203160"/>
    <w:rsid w:val="002113A9"/>
    <w:rsid w:val="00223F23"/>
    <w:rsid w:val="002317E8"/>
    <w:rsid w:val="002461D2"/>
    <w:rsid w:val="00257846"/>
    <w:rsid w:val="00261589"/>
    <w:rsid w:val="002616A4"/>
    <w:rsid w:val="00264F03"/>
    <w:rsid w:val="00271220"/>
    <w:rsid w:val="00271910"/>
    <w:rsid w:val="0027687E"/>
    <w:rsid w:val="00293791"/>
    <w:rsid w:val="002A38C5"/>
    <w:rsid w:val="002B1662"/>
    <w:rsid w:val="002B6ED4"/>
    <w:rsid w:val="002C7B95"/>
    <w:rsid w:val="002E2394"/>
    <w:rsid w:val="002E4B8E"/>
    <w:rsid w:val="002F6E5F"/>
    <w:rsid w:val="003060AA"/>
    <w:rsid w:val="003119DC"/>
    <w:rsid w:val="003356EC"/>
    <w:rsid w:val="00340B29"/>
    <w:rsid w:val="00340DD0"/>
    <w:rsid w:val="003547C8"/>
    <w:rsid w:val="00381AD2"/>
    <w:rsid w:val="0039237A"/>
    <w:rsid w:val="003D3EF5"/>
    <w:rsid w:val="003F0005"/>
    <w:rsid w:val="0041741E"/>
    <w:rsid w:val="00427F5A"/>
    <w:rsid w:val="00437CDD"/>
    <w:rsid w:val="00444663"/>
    <w:rsid w:val="0044728E"/>
    <w:rsid w:val="0046277C"/>
    <w:rsid w:val="00476E84"/>
    <w:rsid w:val="00487503"/>
    <w:rsid w:val="00490DE5"/>
    <w:rsid w:val="004A677D"/>
    <w:rsid w:val="004B3C08"/>
    <w:rsid w:val="004D3DEB"/>
    <w:rsid w:val="004D4AA1"/>
    <w:rsid w:val="004D769B"/>
    <w:rsid w:val="004E6428"/>
    <w:rsid w:val="004F2BB9"/>
    <w:rsid w:val="00533A19"/>
    <w:rsid w:val="00545207"/>
    <w:rsid w:val="00552ADC"/>
    <w:rsid w:val="00556D92"/>
    <w:rsid w:val="0056019D"/>
    <w:rsid w:val="00563688"/>
    <w:rsid w:val="00564C01"/>
    <w:rsid w:val="00570FD5"/>
    <w:rsid w:val="00574AB8"/>
    <w:rsid w:val="00590CF2"/>
    <w:rsid w:val="0059376B"/>
    <w:rsid w:val="0059627B"/>
    <w:rsid w:val="00596A91"/>
    <w:rsid w:val="005A325A"/>
    <w:rsid w:val="005A491A"/>
    <w:rsid w:val="005B27D4"/>
    <w:rsid w:val="005D0795"/>
    <w:rsid w:val="005E4A9C"/>
    <w:rsid w:val="006019F1"/>
    <w:rsid w:val="0064180E"/>
    <w:rsid w:val="00647997"/>
    <w:rsid w:val="006568DB"/>
    <w:rsid w:val="006633A3"/>
    <w:rsid w:val="006706B6"/>
    <w:rsid w:val="00683004"/>
    <w:rsid w:val="006C5650"/>
    <w:rsid w:val="006C5D91"/>
    <w:rsid w:val="006C67B3"/>
    <w:rsid w:val="0070571A"/>
    <w:rsid w:val="007061A0"/>
    <w:rsid w:val="00723CCD"/>
    <w:rsid w:val="007350DC"/>
    <w:rsid w:val="007405C7"/>
    <w:rsid w:val="00756E92"/>
    <w:rsid w:val="00765803"/>
    <w:rsid w:val="00790C98"/>
    <w:rsid w:val="00791AC9"/>
    <w:rsid w:val="007A3CAB"/>
    <w:rsid w:val="007A5A77"/>
    <w:rsid w:val="007B26B2"/>
    <w:rsid w:val="007B3884"/>
    <w:rsid w:val="007B4071"/>
    <w:rsid w:val="007B7D0C"/>
    <w:rsid w:val="007D09B7"/>
    <w:rsid w:val="0081084E"/>
    <w:rsid w:val="008A780D"/>
    <w:rsid w:val="008B0F99"/>
    <w:rsid w:val="008B6F0F"/>
    <w:rsid w:val="008D3C83"/>
    <w:rsid w:val="008E0FEE"/>
    <w:rsid w:val="008E380C"/>
    <w:rsid w:val="009158EF"/>
    <w:rsid w:val="009218D0"/>
    <w:rsid w:val="009275A1"/>
    <w:rsid w:val="0093013B"/>
    <w:rsid w:val="00942EEA"/>
    <w:rsid w:val="00956F2E"/>
    <w:rsid w:val="009760EE"/>
    <w:rsid w:val="009B10B8"/>
    <w:rsid w:val="009B7A1E"/>
    <w:rsid w:val="009D4E7E"/>
    <w:rsid w:val="009E7E44"/>
    <w:rsid w:val="009F6BED"/>
    <w:rsid w:val="00A15BBD"/>
    <w:rsid w:val="00A16389"/>
    <w:rsid w:val="00A46C10"/>
    <w:rsid w:val="00A47F9C"/>
    <w:rsid w:val="00A66F24"/>
    <w:rsid w:val="00A74DD2"/>
    <w:rsid w:val="00A86222"/>
    <w:rsid w:val="00A909B2"/>
    <w:rsid w:val="00A933B6"/>
    <w:rsid w:val="00A96118"/>
    <w:rsid w:val="00AA3E73"/>
    <w:rsid w:val="00AA3E7B"/>
    <w:rsid w:val="00AA7917"/>
    <w:rsid w:val="00AD0FCE"/>
    <w:rsid w:val="00AF72AC"/>
    <w:rsid w:val="00B2096E"/>
    <w:rsid w:val="00B20FF3"/>
    <w:rsid w:val="00B43FE9"/>
    <w:rsid w:val="00B550FC"/>
    <w:rsid w:val="00B65AD1"/>
    <w:rsid w:val="00B713F0"/>
    <w:rsid w:val="00B73628"/>
    <w:rsid w:val="00B77071"/>
    <w:rsid w:val="00BD1CDF"/>
    <w:rsid w:val="00BD51CB"/>
    <w:rsid w:val="00BD5917"/>
    <w:rsid w:val="00BD723C"/>
    <w:rsid w:val="00BE0BAF"/>
    <w:rsid w:val="00C01A0F"/>
    <w:rsid w:val="00C03E79"/>
    <w:rsid w:val="00C058C6"/>
    <w:rsid w:val="00C21485"/>
    <w:rsid w:val="00C4362C"/>
    <w:rsid w:val="00C57867"/>
    <w:rsid w:val="00C62BEA"/>
    <w:rsid w:val="00C65B7B"/>
    <w:rsid w:val="00CB1FE3"/>
    <w:rsid w:val="00CB7B5B"/>
    <w:rsid w:val="00CF63E4"/>
    <w:rsid w:val="00D00287"/>
    <w:rsid w:val="00D04A11"/>
    <w:rsid w:val="00D07D90"/>
    <w:rsid w:val="00D13D77"/>
    <w:rsid w:val="00D23B2D"/>
    <w:rsid w:val="00D32B8C"/>
    <w:rsid w:val="00D428B3"/>
    <w:rsid w:val="00D50219"/>
    <w:rsid w:val="00D61751"/>
    <w:rsid w:val="00D80EB3"/>
    <w:rsid w:val="00DA184E"/>
    <w:rsid w:val="00DA3EB6"/>
    <w:rsid w:val="00DB08C0"/>
    <w:rsid w:val="00DB65E0"/>
    <w:rsid w:val="00DC3890"/>
    <w:rsid w:val="00DC4B46"/>
    <w:rsid w:val="00E048AD"/>
    <w:rsid w:val="00E1505E"/>
    <w:rsid w:val="00E26623"/>
    <w:rsid w:val="00E33B44"/>
    <w:rsid w:val="00E36F12"/>
    <w:rsid w:val="00E408C3"/>
    <w:rsid w:val="00E43264"/>
    <w:rsid w:val="00E671C2"/>
    <w:rsid w:val="00E75D6D"/>
    <w:rsid w:val="00E85018"/>
    <w:rsid w:val="00E86BF9"/>
    <w:rsid w:val="00E87DF6"/>
    <w:rsid w:val="00E917BE"/>
    <w:rsid w:val="00EA1B9B"/>
    <w:rsid w:val="00EA28B9"/>
    <w:rsid w:val="00EB1B8B"/>
    <w:rsid w:val="00EC4B9E"/>
    <w:rsid w:val="00EC6B22"/>
    <w:rsid w:val="00ED33D3"/>
    <w:rsid w:val="00EF4886"/>
    <w:rsid w:val="00EF4A60"/>
    <w:rsid w:val="00F14CBE"/>
    <w:rsid w:val="00F257DE"/>
    <w:rsid w:val="00F26A76"/>
    <w:rsid w:val="00F33769"/>
    <w:rsid w:val="00F3729A"/>
    <w:rsid w:val="00F4550F"/>
    <w:rsid w:val="00F55981"/>
    <w:rsid w:val="00F62B25"/>
    <w:rsid w:val="00F7317C"/>
    <w:rsid w:val="00F74E32"/>
    <w:rsid w:val="00F8625A"/>
    <w:rsid w:val="00F97F70"/>
    <w:rsid w:val="00FA3443"/>
    <w:rsid w:val="00FB3F12"/>
    <w:rsid w:val="00FC74C7"/>
    <w:rsid w:val="00FD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01AD"/>
  <w15:docId w15:val="{78BE9F84-68C7-409D-9D11-24D20E47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712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4B9E"/>
  </w:style>
  <w:style w:type="character" w:customStyle="1" w:styleId="shorttext">
    <w:name w:val="short_text"/>
    <w:basedOn w:val="Domylnaczcionkaakapitu"/>
    <w:rsid w:val="00EC4B9E"/>
  </w:style>
  <w:style w:type="character" w:styleId="Hipercze">
    <w:name w:val="Hyperlink"/>
    <w:basedOn w:val="Domylnaczcionkaakapitu"/>
    <w:uiPriority w:val="99"/>
    <w:unhideWhenUsed/>
    <w:rsid w:val="00BD5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17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3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E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E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E7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28"/>
  </w:style>
  <w:style w:type="paragraph" w:styleId="Stopka">
    <w:name w:val="footer"/>
    <w:basedOn w:val="Normalny"/>
    <w:link w:val="Stopka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28"/>
  </w:style>
  <w:style w:type="paragraph" w:styleId="Akapitzlist">
    <w:name w:val="List Paragraph"/>
    <w:basedOn w:val="Normalny"/>
    <w:uiPriority w:val="34"/>
    <w:qFormat/>
    <w:rsid w:val="006568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7122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5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9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94C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4D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32F3D7DEAED4D80C6CD880D142EAC" ma:contentTypeVersion="" ma:contentTypeDescription="Utwórz nowy dokument." ma:contentTypeScope="" ma:versionID="7544c167854c0ab8446cc58c577773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80B5E-99D6-4490-B67B-5288E1D3A7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62FA6-C1E6-467E-A9C7-36D7653F1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18A3EA-DFA8-488F-B7C4-D3E1C4EE78E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EBE2A4-14AE-4B01-82C4-3F759DB58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1831</Words>
  <Characters>10989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Miller-Florczak Aleksandra</cp:lastModifiedBy>
  <cp:revision>17</cp:revision>
  <cp:lastPrinted>2014-03-24T11:26:00Z</cp:lastPrinted>
  <dcterms:created xsi:type="dcterms:W3CDTF">2021-07-06T09:19:00Z</dcterms:created>
  <dcterms:modified xsi:type="dcterms:W3CDTF">2021-11-17T06:29:00Z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0x01010056232F3D7DEAED4D80C6CD880D142EAC</vt:lpwstr>
  </property>
</Properties>
</file>