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2AEF6F01" w:rsidR="00F7208E" w:rsidRPr="009C120E" w:rsidRDefault="009A5EBA" w:rsidP="008B4209">
      <w:pPr>
        <w:spacing w:line="276" w:lineRule="auto"/>
        <w:ind w:right="116"/>
        <w:jc w:val="right"/>
        <w:rPr>
          <w:rFonts w:asciiTheme="minorHAnsi" w:hAnsiTheme="minorHAnsi" w:cstheme="minorHAnsi"/>
          <w:b/>
          <w:i/>
        </w:rPr>
      </w:pPr>
      <w:bookmarkStart w:id="0" w:name="_Hlk68089992"/>
      <w:r>
        <w:rPr>
          <w:rFonts w:asciiTheme="minorHAnsi" w:hAnsiTheme="minorHAnsi" w:cstheme="minorHAnsi"/>
          <w:b/>
          <w:i/>
        </w:rPr>
        <w:t>Za</w:t>
      </w:r>
      <w:r w:rsidR="008C7CF7" w:rsidRPr="009C120E">
        <w:rPr>
          <w:rFonts w:asciiTheme="minorHAnsi" w:hAnsiTheme="minorHAnsi" w:cstheme="minorHAnsi"/>
          <w:b/>
          <w:i/>
        </w:rPr>
        <w:t>łącznik Nr 1 do SWZ</w:t>
      </w: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0A8F1B52" w14:textId="265F2256" w:rsidR="00F7208E" w:rsidRPr="009C120E" w:rsidRDefault="008C7CF7" w:rsidP="008B4209">
      <w:pPr>
        <w:pStyle w:val="Nagwek1"/>
        <w:spacing w:line="276" w:lineRule="auto"/>
        <w:ind w:right="611"/>
        <w:jc w:val="center"/>
        <w:rPr>
          <w:rFonts w:asciiTheme="minorHAnsi" w:hAnsiTheme="minorHAnsi" w:cstheme="minorHAnsi"/>
        </w:rPr>
      </w:pPr>
      <w:r w:rsidRPr="009C120E">
        <w:rPr>
          <w:rFonts w:asciiTheme="minorHAnsi" w:hAnsiTheme="minorHAnsi" w:cstheme="minorHAnsi"/>
        </w:rPr>
        <w:t>FORMULARZ OFERTY</w:t>
      </w:r>
    </w:p>
    <w:p w14:paraId="2F17CFB6" w14:textId="55E91BFC" w:rsidR="00F7208E" w:rsidRPr="009C120E" w:rsidRDefault="008C7CF7" w:rsidP="008B4209">
      <w:pPr>
        <w:spacing w:line="276" w:lineRule="auto"/>
        <w:ind w:left="749" w:right="611"/>
        <w:jc w:val="center"/>
        <w:rPr>
          <w:rFonts w:asciiTheme="minorHAnsi" w:hAnsiTheme="minorHAnsi" w:cstheme="minorHAnsi"/>
          <w:b/>
        </w:rPr>
      </w:pPr>
      <w:r w:rsidRPr="009C120E">
        <w:rPr>
          <w:rFonts w:asciiTheme="minorHAnsi" w:hAnsiTheme="minorHAnsi" w:cstheme="minorHAnsi"/>
          <w:b/>
        </w:rPr>
        <w:t xml:space="preserve">dla </w:t>
      </w:r>
      <w:r w:rsidR="006E2841" w:rsidRPr="009C120E">
        <w:rPr>
          <w:rFonts w:asciiTheme="minorHAnsi" w:hAnsiTheme="minorHAnsi" w:cstheme="minorHAnsi"/>
          <w:b/>
        </w:rPr>
        <w:t>Centrum Projekt</w:t>
      </w:r>
      <w:r w:rsidR="0072545E" w:rsidRPr="009C120E">
        <w:rPr>
          <w:rFonts w:asciiTheme="minorHAnsi" w:hAnsiTheme="minorHAnsi" w:cstheme="minorHAnsi"/>
          <w:b/>
        </w:rPr>
        <w:t>ó</w:t>
      </w:r>
      <w:r w:rsidR="006E2841" w:rsidRPr="009C120E">
        <w:rPr>
          <w:rFonts w:asciiTheme="minorHAnsi" w:hAnsiTheme="minorHAnsi" w:cstheme="minorHAnsi"/>
          <w:b/>
        </w:rPr>
        <w:t>w Europejskich w Warszawie</w:t>
      </w:r>
    </w:p>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1582156" w14:textId="23A157DA"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sidR="00706BA2">
        <w:rPr>
          <w:rFonts w:asciiTheme="minorHAnsi" w:hAnsiTheme="minorHAnsi" w:cstheme="minorHAnsi"/>
        </w:rPr>
        <w:t>……………….</w:t>
      </w:r>
      <w:r w:rsidRPr="009C120E">
        <w:rPr>
          <w:rFonts w:asciiTheme="minorHAnsi" w:hAnsiTheme="minorHAnsi" w:cstheme="minorHAnsi"/>
        </w:rPr>
        <w:t>…………</w:t>
      </w:r>
    </w:p>
    <w:p w14:paraId="0D03C579" w14:textId="77777777" w:rsidR="00F7208E" w:rsidRPr="009C120E" w:rsidRDefault="008C7CF7" w:rsidP="008B4209">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64BB75A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69D07BF"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13EE4D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74DD8CED" w14:textId="77777777" w:rsidR="00F7208E" w:rsidRPr="009C120E"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72746039"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759C5BEC" w14:textId="77777777" w:rsidR="00F7208E" w:rsidRPr="009C120E" w:rsidRDefault="008C7CF7" w:rsidP="008B4209">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0A7F5843"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269A8A1"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3A76FB5C" w14:textId="5249624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r w:rsidR="00BA03BD" w:rsidRPr="009C120E">
        <w:rPr>
          <w:rFonts w:asciiTheme="minorHAnsi" w:hAnsiTheme="minorHAnsi" w:cstheme="minorHAnsi"/>
        </w:rPr>
        <w:t>.</w:t>
      </w:r>
      <w:r w:rsidRPr="009C120E">
        <w:rPr>
          <w:rFonts w:asciiTheme="minorHAnsi" w:hAnsiTheme="minorHAnsi" w:cstheme="minorHAnsi"/>
        </w:rPr>
        <w:t>.</w:t>
      </w:r>
    </w:p>
    <w:p w14:paraId="0195CE38"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 xml:space="preserve">Adres skrzynki </w:t>
      </w:r>
      <w:proofErr w:type="spellStart"/>
      <w:r w:rsidRPr="009C120E">
        <w:rPr>
          <w:rFonts w:asciiTheme="minorHAnsi" w:hAnsiTheme="minorHAnsi" w:cstheme="minorHAnsi"/>
        </w:rPr>
        <w:t>ePUAP</w:t>
      </w:r>
      <w:proofErr w:type="spellEnd"/>
      <w:r w:rsidRPr="009C120E">
        <w:rPr>
          <w:rFonts w:asciiTheme="minorHAnsi" w:hAnsiTheme="minorHAnsi" w:cstheme="minorHAnsi"/>
        </w:rPr>
        <w:t xml:space="preserve"> ……………………………………………</w:t>
      </w:r>
    </w:p>
    <w:p w14:paraId="6B14ECFE"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1CD4C463" w14:textId="2C340A81" w:rsidR="00F7208E" w:rsidRPr="009C120E" w:rsidRDefault="008C7CF7" w:rsidP="008B4209">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6383CC81" w14:textId="77777777" w:rsidR="00BA03BD" w:rsidRPr="009C120E" w:rsidRDefault="00BA03BD" w:rsidP="008B4209">
      <w:pPr>
        <w:spacing w:line="276" w:lineRule="auto"/>
        <w:ind w:left="258"/>
        <w:rPr>
          <w:rFonts w:asciiTheme="minorHAnsi" w:hAnsiTheme="minorHAnsi" w:cstheme="minorHAnsi"/>
          <w:i/>
        </w:rPr>
      </w:pPr>
    </w:p>
    <w:p w14:paraId="3463BC72"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1412080"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A88CC74"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1D186505"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B322BCE" w14:textId="77777777" w:rsidR="000913D4" w:rsidRDefault="000913D4" w:rsidP="00E846D7">
      <w:pPr>
        <w:ind w:left="142"/>
        <w:jc w:val="both"/>
        <w:rPr>
          <w:rFonts w:asciiTheme="minorHAnsi" w:hAnsiTheme="minorHAnsi" w:cstheme="minorHAnsi"/>
        </w:rPr>
      </w:pPr>
    </w:p>
    <w:p w14:paraId="00EE0A6E" w14:textId="428336CF" w:rsidR="00F7208E" w:rsidRPr="009C120E" w:rsidRDefault="008C7CF7" w:rsidP="00E846D7">
      <w:pPr>
        <w:ind w:left="142"/>
        <w:jc w:val="both"/>
        <w:rPr>
          <w:rFonts w:asciiTheme="minorHAnsi" w:hAnsiTheme="minorHAnsi" w:cstheme="minorHAnsi"/>
          <w:b/>
          <w:i/>
          <w:iCs/>
        </w:rPr>
      </w:pPr>
      <w:r w:rsidRPr="009C120E">
        <w:rPr>
          <w:rFonts w:asciiTheme="minorHAnsi" w:hAnsiTheme="minorHAnsi" w:cstheme="minorHAnsi"/>
        </w:rPr>
        <w:t xml:space="preserve">Ubiegając się o udzielenie zamówienia publicznego na </w:t>
      </w:r>
      <w:r w:rsidR="00C83245" w:rsidRPr="00C83245">
        <w:rPr>
          <w:rFonts w:asciiTheme="minorHAnsi" w:hAnsiTheme="minorHAnsi" w:cstheme="minorHAnsi"/>
          <w:b/>
          <w:i/>
          <w:iCs/>
        </w:rPr>
        <w:t xml:space="preserve">wykonanie audytów projektów na terenie Federacji Rosyjskiej w ramach Programu Współpracy Transgranicznej  Polska – Rosja 2014 – 2020 </w:t>
      </w:r>
      <w:r w:rsidRPr="009C120E">
        <w:rPr>
          <w:rFonts w:asciiTheme="minorHAnsi" w:hAnsiTheme="minorHAnsi" w:cstheme="minorHAnsi"/>
          <w:b/>
        </w:rPr>
        <w:t xml:space="preserve">, </w:t>
      </w:r>
      <w:r w:rsidR="00607075" w:rsidRPr="009C120E">
        <w:rPr>
          <w:rFonts w:asciiTheme="minorHAnsi" w:hAnsiTheme="minorHAnsi" w:cstheme="minorHAnsi"/>
          <w:b/>
        </w:rPr>
        <w:t>n</w:t>
      </w:r>
      <w:r w:rsidRPr="009C120E">
        <w:rPr>
          <w:rFonts w:asciiTheme="minorHAnsi" w:hAnsiTheme="minorHAnsi" w:cstheme="minorHAnsi"/>
          <w:b/>
        </w:rPr>
        <w:t xml:space="preserve">r postępowania </w:t>
      </w:r>
      <w:r w:rsidR="006E2212" w:rsidRPr="009C120E">
        <w:rPr>
          <w:rFonts w:asciiTheme="minorHAnsi" w:hAnsiTheme="minorHAnsi" w:cstheme="minorHAnsi"/>
          <w:b/>
        </w:rPr>
        <w:t>WA.263.</w:t>
      </w:r>
      <w:r w:rsidR="000F51BF">
        <w:rPr>
          <w:rFonts w:asciiTheme="minorHAnsi" w:hAnsiTheme="minorHAnsi" w:cstheme="minorHAnsi"/>
          <w:b/>
        </w:rPr>
        <w:t>1</w:t>
      </w:r>
      <w:r w:rsidR="006E2212" w:rsidRPr="009C120E">
        <w:rPr>
          <w:rFonts w:asciiTheme="minorHAnsi" w:hAnsiTheme="minorHAnsi" w:cstheme="minorHAnsi"/>
          <w:b/>
        </w:rPr>
        <w:t>.202</w:t>
      </w:r>
      <w:r w:rsidR="000F51BF">
        <w:rPr>
          <w:rFonts w:asciiTheme="minorHAnsi" w:hAnsiTheme="minorHAnsi" w:cstheme="minorHAnsi"/>
          <w:b/>
        </w:rPr>
        <w:t>2</w:t>
      </w:r>
      <w:r w:rsidR="006E2212" w:rsidRPr="009C120E">
        <w:rPr>
          <w:rFonts w:asciiTheme="minorHAnsi" w:hAnsiTheme="minorHAnsi" w:cstheme="minorHAnsi"/>
          <w:b/>
        </w:rPr>
        <w:t>.</w:t>
      </w:r>
      <w:r w:rsidR="00C83245">
        <w:rPr>
          <w:rFonts w:asciiTheme="minorHAnsi" w:hAnsiTheme="minorHAnsi" w:cstheme="minorHAnsi"/>
          <w:b/>
        </w:rPr>
        <w:t>BS</w:t>
      </w:r>
    </w:p>
    <w:p w14:paraId="0998F49B" w14:textId="77777777" w:rsidR="00F75E61" w:rsidRPr="009C120E" w:rsidRDefault="00F75E61" w:rsidP="000F51BF">
      <w:pPr>
        <w:ind w:left="142"/>
        <w:jc w:val="both"/>
        <w:rPr>
          <w:rFonts w:asciiTheme="minorHAnsi" w:hAnsiTheme="minorHAnsi" w:cstheme="minorHAnsi"/>
          <w:b/>
        </w:rPr>
      </w:pPr>
    </w:p>
    <w:p w14:paraId="6B38FED2" w14:textId="2B87C857" w:rsidR="00435961" w:rsidRPr="000F51BF" w:rsidRDefault="00435961" w:rsidP="004839FA">
      <w:pPr>
        <w:pStyle w:val="Akapitzlist"/>
        <w:widowControl/>
        <w:numPr>
          <w:ilvl w:val="0"/>
          <w:numId w:val="69"/>
        </w:numPr>
        <w:autoSpaceDE/>
        <w:autoSpaceDN/>
        <w:rPr>
          <w:rFonts w:ascii="Calibri" w:hAnsi="Calibri" w:cs="Calibri"/>
          <w:b/>
          <w:lang w:eastAsia="pl-PL"/>
        </w:rPr>
      </w:pPr>
      <w:bookmarkStart w:id="1" w:name="_Hlk87337951"/>
      <w:r w:rsidRPr="000F51BF">
        <w:rPr>
          <w:rFonts w:ascii="Calibri" w:hAnsi="Calibri" w:cs="Calibri"/>
          <w:b/>
          <w:i/>
          <w:iCs/>
          <w:lang w:eastAsia="pl-PL"/>
        </w:rPr>
        <w:t>KRYTERIUM</w:t>
      </w:r>
      <w:r w:rsidRPr="000F51BF">
        <w:rPr>
          <w:rFonts w:ascii="Calibri" w:hAnsi="Calibri" w:cs="Calibri"/>
          <w:b/>
          <w:lang w:eastAsia="pl-PL"/>
        </w:rPr>
        <w:t xml:space="preserve"> </w:t>
      </w:r>
      <w:r w:rsidRPr="000F51BF">
        <w:rPr>
          <w:rFonts w:ascii="Calibri" w:hAnsi="Calibri" w:cs="Calibri"/>
          <w:b/>
          <w:i/>
          <w:iCs/>
          <w:lang w:eastAsia="pl-PL"/>
        </w:rPr>
        <w:t>CENA</w:t>
      </w:r>
      <w:r w:rsidRPr="000F51BF">
        <w:rPr>
          <w:rFonts w:ascii="Calibri" w:hAnsi="Calibri" w:cs="Calibri"/>
          <w:b/>
          <w:lang w:eastAsia="pl-PL"/>
        </w:rPr>
        <w:t>: 80</w:t>
      </w:r>
      <w:r w:rsidR="00C67A86" w:rsidRPr="000F51BF">
        <w:rPr>
          <w:rFonts w:ascii="Calibri" w:hAnsi="Calibri" w:cs="Calibri"/>
          <w:b/>
          <w:lang w:eastAsia="pl-PL"/>
        </w:rPr>
        <w:t xml:space="preserve"> </w:t>
      </w:r>
      <w:r w:rsidR="009F042F" w:rsidRPr="000F51BF">
        <w:rPr>
          <w:rFonts w:ascii="Calibri" w:hAnsi="Calibri" w:cs="Calibri"/>
          <w:b/>
          <w:lang w:eastAsia="pl-PL"/>
        </w:rPr>
        <w:t>pkt</w:t>
      </w:r>
      <w:r w:rsidR="00C67A86" w:rsidRPr="000F51BF">
        <w:rPr>
          <w:rFonts w:ascii="Calibri" w:hAnsi="Calibri" w:cs="Calibri"/>
          <w:b/>
          <w:lang w:eastAsia="pl-PL"/>
        </w:rPr>
        <w:t>.</w:t>
      </w:r>
    </w:p>
    <w:bookmarkEnd w:id="1"/>
    <w:p w14:paraId="04949F8D" w14:textId="77777777" w:rsidR="00435961" w:rsidRPr="00435961" w:rsidRDefault="00435961" w:rsidP="00435961">
      <w:pPr>
        <w:widowControl/>
        <w:autoSpaceDE/>
        <w:autoSpaceDN/>
        <w:ind w:left="284"/>
        <w:rPr>
          <w:rFonts w:ascii="Calibri" w:hAnsi="Calibri" w:cs="Calibri"/>
          <w:b/>
          <w:lang w:eastAsia="pl-PL"/>
        </w:rPr>
      </w:pPr>
    </w:p>
    <w:p w14:paraId="54B98F01" w14:textId="77777777" w:rsidR="00435961" w:rsidRPr="00435961" w:rsidRDefault="00435961" w:rsidP="00435961">
      <w:pPr>
        <w:widowControl/>
        <w:autoSpaceDE/>
        <w:autoSpaceDN/>
        <w:rPr>
          <w:rFonts w:ascii="Calibri" w:hAnsi="Calibri" w:cs="Calibri"/>
          <w:bCs/>
          <w:lang w:eastAsia="pl-PL"/>
        </w:rPr>
      </w:pPr>
      <w:r w:rsidRPr="00435961">
        <w:rPr>
          <w:rFonts w:ascii="Calibri" w:hAnsi="Calibri" w:cs="Calibri"/>
          <w:bCs/>
          <w:lang w:eastAsia="pl-PL"/>
        </w:rPr>
        <w:t>Cena brutto mojej/naszej oferty</w:t>
      </w:r>
      <w:r w:rsidRPr="00435961">
        <w:rPr>
          <w:sz w:val="24"/>
          <w:szCs w:val="24"/>
          <w:vertAlign w:val="superscript"/>
          <w:lang w:eastAsia="pl-PL"/>
        </w:rPr>
        <w:t>*</w:t>
      </w:r>
      <w:r w:rsidRPr="00435961">
        <w:rPr>
          <w:rFonts w:ascii="Calibri" w:hAnsi="Calibri" w:cs="Calibri"/>
          <w:bCs/>
          <w:lang w:eastAsia="pl-PL"/>
        </w:rPr>
        <w:t xml:space="preserve"> za realizację </w:t>
      </w:r>
      <w:r w:rsidRPr="00435961">
        <w:rPr>
          <w:rFonts w:ascii="Calibri" w:hAnsi="Calibri" w:cs="Calibri"/>
          <w:b/>
          <w:lang w:eastAsia="pl-PL"/>
        </w:rPr>
        <w:t>1 audytu projektu</w:t>
      </w:r>
      <w:r w:rsidRPr="00435961">
        <w:rPr>
          <w:rFonts w:ascii="Calibri" w:hAnsi="Calibri" w:cs="Calibri"/>
          <w:bCs/>
          <w:lang w:eastAsia="pl-PL"/>
        </w:rPr>
        <w:t>, zgodnie z warunkami określonymi w opisie przedmiotu zamówienia wynosi:</w:t>
      </w:r>
    </w:p>
    <w:p w14:paraId="6DB00EB3" w14:textId="77777777" w:rsidR="00435961" w:rsidRPr="00435961" w:rsidRDefault="00435961" w:rsidP="00435961">
      <w:pPr>
        <w:widowControl/>
        <w:autoSpaceDE/>
        <w:autoSpaceDN/>
        <w:rPr>
          <w:rFonts w:ascii="Calibri" w:hAnsi="Calibri" w:cs="Calibri"/>
          <w:bCs/>
          <w:lang w:eastAsia="pl-PL"/>
        </w:rPr>
      </w:pPr>
    </w:p>
    <w:p w14:paraId="1630D41A" w14:textId="76249BD2" w:rsidR="00435961" w:rsidRPr="00435961" w:rsidRDefault="00435961" w:rsidP="00435961">
      <w:pPr>
        <w:widowControl/>
        <w:autoSpaceDE/>
        <w:autoSpaceDN/>
        <w:rPr>
          <w:rFonts w:ascii="Calibri" w:hAnsi="Calibri" w:cs="Calibri"/>
          <w:b/>
          <w:lang w:eastAsia="pl-PL"/>
        </w:rPr>
      </w:pPr>
      <w:r w:rsidRPr="00435961">
        <w:rPr>
          <w:rFonts w:ascii="Calibri" w:hAnsi="Calibri" w:cs="Calibri"/>
          <w:b/>
          <w:lang w:eastAsia="pl-PL"/>
        </w:rPr>
        <w:t>1 audyt brutto</w:t>
      </w:r>
      <w:r w:rsidR="00C654B6">
        <w:rPr>
          <w:rFonts w:ascii="Calibri" w:hAnsi="Calibri" w:cs="Calibri"/>
          <w:b/>
          <w:lang w:eastAsia="pl-PL"/>
        </w:rPr>
        <w:t xml:space="preserve"> </w:t>
      </w:r>
      <w:r w:rsidR="00C654B6" w:rsidRPr="00C654B6">
        <w:rPr>
          <w:rFonts w:ascii="Calibri" w:hAnsi="Calibri" w:cs="Calibri"/>
          <w:b/>
          <w:lang w:eastAsia="pl-PL"/>
        </w:rPr>
        <w:t xml:space="preserve">(łącznie z podatkiem VAT**) </w:t>
      </w:r>
      <w:r w:rsidRPr="00435961">
        <w:rPr>
          <w:rFonts w:ascii="Calibri" w:hAnsi="Calibri" w:cs="Calibri"/>
          <w:b/>
          <w:lang w:eastAsia="pl-PL"/>
        </w:rPr>
        <w:t xml:space="preserve"> (Kol. </w:t>
      </w:r>
      <w:r w:rsidR="00C654B6">
        <w:rPr>
          <w:rFonts w:ascii="Calibri" w:hAnsi="Calibri" w:cs="Calibri"/>
          <w:b/>
          <w:lang w:eastAsia="pl-PL"/>
        </w:rPr>
        <w:t>4</w:t>
      </w:r>
      <w:r w:rsidRPr="00435961">
        <w:rPr>
          <w:rFonts w:ascii="Calibri" w:hAnsi="Calibri" w:cs="Calibri"/>
          <w:b/>
          <w:lang w:eastAsia="pl-PL"/>
        </w:rPr>
        <w:t xml:space="preserve">): …………………………złotych*  </w:t>
      </w:r>
    </w:p>
    <w:p w14:paraId="6A45B2A6" w14:textId="77777777" w:rsidR="00435961" w:rsidRPr="00435961" w:rsidRDefault="00435961" w:rsidP="00435961">
      <w:pPr>
        <w:widowControl/>
        <w:autoSpaceDE/>
        <w:autoSpaceDN/>
        <w:rPr>
          <w:rFonts w:ascii="Calibri" w:hAnsi="Calibri" w:cs="Calibri"/>
          <w:b/>
          <w:lang w:eastAsia="pl-PL"/>
        </w:rPr>
      </w:pPr>
      <w:r w:rsidRPr="00435961">
        <w:rPr>
          <w:rFonts w:ascii="Calibri" w:hAnsi="Calibri" w:cs="Calibri"/>
          <w:b/>
          <w:lang w:eastAsia="pl-PL"/>
        </w:rPr>
        <w:t xml:space="preserve"> </w:t>
      </w:r>
    </w:p>
    <w:p w14:paraId="0EE375E8" w14:textId="2756C4F1" w:rsidR="00435961" w:rsidRPr="00435961" w:rsidRDefault="00435961" w:rsidP="00435961">
      <w:pPr>
        <w:widowControl/>
        <w:autoSpaceDE/>
        <w:autoSpaceDN/>
        <w:rPr>
          <w:rFonts w:ascii="Calibri" w:hAnsi="Calibri" w:cs="Calibri"/>
          <w:b/>
          <w:lang w:eastAsia="pl-PL"/>
        </w:rPr>
      </w:pPr>
      <w:r w:rsidRPr="00435961">
        <w:rPr>
          <w:rFonts w:ascii="Calibri" w:hAnsi="Calibri" w:cs="Calibri"/>
          <w:b/>
          <w:lang w:eastAsia="pl-PL"/>
        </w:rPr>
        <w:t>(słownie brutto: …………………………………………………………………………………)</w:t>
      </w:r>
    </w:p>
    <w:p w14:paraId="472EF277" w14:textId="77777777" w:rsidR="00435961" w:rsidRPr="00435961" w:rsidRDefault="00435961" w:rsidP="00435961">
      <w:pPr>
        <w:widowControl/>
        <w:autoSpaceDE/>
        <w:autoSpaceDN/>
        <w:rPr>
          <w:rFonts w:ascii="Calibri" w:hAnsi="Calibri" w:cs="Calibri"/>
          <w:bCs/>
          <w:lang w:eastAsia="pl-PL"/>
        </w:rPr>
      </w:pPr>
    </w:p>
    <w:p w14:paraId="79A79D24" w14:textId="77777777" w:rsidR="003627DF" w:rsidRPr="003627DF" w:rsidRDefault="003627DF" w:rsidP="003627DF">
      <w:pPr>
        <w:widowControl/>
        <w:autoSpaceDE/>
        <w:autoSpaceDN/>
        <w:spacing w:line="276" w:lineRule="auto"/>
        <w:jc w:val="both"/>
        <w:rPr>
          <w:rFonts w:ascii="Calibri" w:hAnsi="Calibri" w:cs="Calibri"/>
          <w:bCs/>
          <w:lang w:eastAsia="pl-PL"/>
        </w:rPr>
      </w:pPr>
      <w:bookmarkStart w:id="2" w:name="_Hlk87335721"/>
      <w:r w:rsidRPr="003627DF">
        <w:rPr>
          <w:rFonts w:ascii="Calibri" w:hAnsi="Calibri" w:cs="Calibri"/>
          <w:bCs/>
          <w:lang w:eastAsia="pl-PL"/>
        </w:rPr>
        <w:t xml:space="preserve">Przedmiot umowy objęty jest stawką VAT 23% lub (………%)*, zgodnie z ustawą o podatku od towarów i usług z dnia  11.03.2004 r. </w:t>
      </w:r>
    </w:p>
    <w:p w14:paraId="6F188702" w14:textId="01708151" w:rsidR="00435961" w:rsidRDefault="003627DF" w:rsidP="003627DF">
      <w:pPr>
        <w:widowControl/>
        <w:autoSpaceDE/>
        <w:autoSpaceDN/>
        <w:spacing w:line="276" w:lineRule="auto"/>
        <w:jc w:val="both"/>
        <w:rPr>
          <w:rFonts w:ascii="Calibri" w:hAnsi="Calibri" w:cs="Calibri"/>
          <w:bCs/>
          <w:lang w:eastAsia="pl-PL"/>
        </w:rPr>
      </w:pPr>
      <w:r w:rsidRPr="003627DF">
        <w:rPr>
          <w:rFonts w:ascii="Calibri" w:hAnsi="Calibri" w:cs="Calibri"/>
          <w:bCs/>
          <w:lang w:eastAsia="pl-PL"/>
        </w:rPr>
        <w:t>W przypadku, gdy Wykonawca uprawniony jest do stosowania innej stawki podatku, należy przekreślić wpisane 23%, a w wykropkowane miejsce wpisać właściwą stawkę oraz dołączyć do Oferty uzasadnienie jej zastosowania.</w:t>
      </w:r>
    </w:p>
    <w:p w14:paraId="5E07823D" w14:textId="77777777" w:rsidR="003627DF" w:rsidRPr="00435961" w:rsidRDefault="003627DF" w:rsidP="003627DF">
      <w:pPr>
        <w:widowControl/>
        <w:autoSpaceDE/>
        <w:autoSpaceDN/>
        <w:spacing w:line="276" w:lineRule="auto"/>
        <w:jc w:val="both"/>
        <w:rPr>
          <w:rFonts w:ascii="Calibri" w:hAnsi="Calibri" w:cs="Calibri"/>
          <w:bCs/>
          <w:lang w:eastAsia="pl-PL"/>
        </w:rPr>
      </w:pPr>
    </w:p>
    <w:p w14:paraId="1B005862" w14:textId="2073A697" w:rsidR="00435961" w:rsidRDefault="00435961" w:rsidP="00435961">
      <w:pPr>
        <w:widowControl/>
        <w:autoSpaceDE/>
        <w:autoSpaceDN/>
        <w:spacing w:line="276" w:lineRule="auto"/>
        <w:jc w:val="both"/>
        <w:rPr>
          <w:rFonts w:ascii="Calibri" w:hAnsi="Calibri" w:cs="Calibri"/>
          <w:bCs/>
          <w:lang w:eastAsia="pl-PL"/>
        </w:rPr>
      </w:pPr>
      <w:r w:rsidRPr="00435961">
        <w:rPr>
          <w:rFonts w:ascii="Calibri" w:hAnsi="Calibri" w:cs="Calibri"/>
          <w:bCs/>
          <w:lang w:eastAsia="pl-PL"/>
        </w:rPr>
        <w:lastRenderedPageBreak/>
        <w:t>*niewłaściwe skreślić</w:t>
      </w:r>
    </w:p>
    <w:p w14:paraId="0F1A8B63" w14:textId="77777777" w:rsidR="00EE29D1" w:rsidRPr="00EE29D1" w:rsidRDefault="00EE29D1" w:rsidP="00EE29D1">
      <w:pPr>
        <w:widowControl/>
        <w:autoSpaceDE/>
        <w:autoSpaceDN/>
        <w:spacing w:line="276" w:lineRule="auto"/>
        <w:jc w:val="both"/>
        <w:rPr>
          <w:rFonts w:ascii="Calibri" w:hAnsi="Calibri" w:cs="Calibri"/>
          <w:bCs/>
          <w:lang w:eastAsia="pl-PL"/>
        </w:rPr>
      </w:pPr>
      <w:r w:rsidRPr="00EE29D1">
        <w:rPr>
          <w:rFonts w:ascii="Calibri" w:hAnsi="Calibri" w:cs="Calibri"/>
          <w:bCs/>
          <w:lang w:eastAsia="pl-PL"/>
        </w:rPr>
        <w:t>*W przypadku, gdy ofertę składa Wykonawca zagraniczny, który na podstawie odrębnych przepisów nie jest zobowiązany do uiszczenia podatku VAT w Polsce należy wpisać cenę netto.</w:t>
      </w:r>
    </w:p>
    <w:p w14:paraId="0FCAA28F" w14:textId="48CBC39A" w:rsidR="00EE29D1" w:rsidRPr="00435961" w:rsidRDefault="00EE29D1" w:rsidP="00EE29D1">
      <w:pPr>
        <w:widowControl/>
        <w:autoSpaceDE/>
        <w:autoSpaceDN/>
        <w:spacing w:line="276" w:lineRule="auto"/>
        <w:jc w:val="both"/>
        <w:rPr>
          <w:rFonts w:ascii="Calibri" w:hAnsi="Calibri" w:cs="Calibri"/>
          <w:bCs/>
          <w:lang w:eastAsia="pl-PL"/>
        </w:rPr>
      </w:pPr>
      <w:r w:rsidRPr="00EE29D1">
        <w:rPr>
          <w:rFonts w:ascii="Calibri" w:hAnsi="Calibri" w:cs="Calibri"/>
          <w:bCs/>
          <w:lang w:eastAsia="pl-PL"/>
        </w:rPr>
        <w:t xml:space="preserve">Oświadczam, że wybór naszej oferty będzie/nie będzie** prowadził do powstania u Zamawiającego obowiązku podatkowego zgodnie z przepisami o podatku od towarów i usług w myśl art. 225  ust.  1 ustawy </w:t>
      </w:r>
      <w:proofErr w:type="spellStart"/>
      <w:r w:rsidRPr="00EE29D1">
        <w:rPr>
          <w:rFonts w:ascii="Calibri" w:hAnsi="Calibri" w:cs="Calibri"/>
          <w:bCs/>
          <w:lang w:eastAsia="pl-PL"/>
        </w:rPr>
        <w:t>Pzp</w:t>
      </w:r>
      <w:proofErr w:type="spellEnd"/>
      <w:r w:rsidRPr="00EE29D1">
        <w:rPr>
          <w:rFonts w:ascii="Calibri" w:hAnsi="Calibri" w:cs="Calibri"/>
          <w:bCs/>
          <w:lang w:eastAsia="pl-PL"/>
        </w:rPr>
        <w:t xml:space="preserve">. Jeśli ten punkt nie zostanie wypełniony przez Wykonawcę, Zamawiający uznaje, że  wybór  oferty  Wykonawcy  nie  będzie prowadził  do  powstania  u Zamawiającego  obowiązku podatkowego zgodnie </w:t>
      </w:r>
      <w:r w:rsidR="00C14904">
        <w:rPr>
          <w:rFonts w:ascii="Calibri" w:hAnsi="Calibri" w:cs="Calibri"/>
          <w:bCs/>
          <w:lang w:eastAsia="pl-PL"/>
        </w:rPr>
        <w:br/>
      </w:r>
      <w:r w:rsidRPr="00EE29D1">
        <w:rPr>
          <w:rFonts w:ascii="Calibri" w:hAnsi="Calibri" w:cs="Calibri"/>
          <w:bCs/>
          <w:lang w:eastAsia="pl-PL"/>
        </w:rPr>
        <w:t xml:space="preserve">z przepisami o podatku od towarów i usług w myśl art. 225 ust. 1ustawy  </w:t>
      </w:r>
      <w:proofErr w:type="spellStart"/>
      <w:r w:rsidRPr="00EE29D1">
        <w:rPr>
          <w:rFonts w:ascii="Calibri" w:hAnsi="Calibri" w:cs="Calibri"/>
          <w:bCs/>
          <w:lang w:eastAsia="pl-PL"/>
        </w:rPr>
        <w:t>Pzp</w:t>
      </w:r>
      <w:proofErr w:type="spellEnd"/>
      <w:r w:rsidRPr="00EE29D1">
        <w:rPr>
          <w:rFonts w:ascii="Calibri" w:hAnsi="Calibri" w:cs="Calibri"/>
          <w:bCs/>
          <w:lang w:eastAsia="pl-PL"/>
        </w:rPr>
        <w:t>.</w:t>
      </w:r>
    </w:p>
    <w:p w14:paraId="774B566E" w14:textId="052AF880" w:rsidR="00435961" w:rsidRPr="00435961" w:rsidRDefault="00435961" w:rsidP="00435961">
      <w:pPr>
        <w:widowControl/>
        <w:autoSpaceDE/>
        <w:autoSpaceDN/>
        <w:spacing w:line="276" w:lineRule="auto"/>
        <w:jc w:val="both"/>
        <w:rPr>
          <w:rFonts w:ascii="Calibri" w:hAnsi="Calibri" w:cs="Calibri"/>
          <w:bCs/>
          <w:lang w:eastAsia="pl-PL"/>
        </w:rPr>
      </w:pPr>
      <w:r w:rsidRPr="00435961">
        <w:rPr>
          <w:rFonts w:ascii="Calibri" w:hAnsi="Calibri" w:cs="Calibri"/>
          <w:bCs/>
          <w:lang w:eastAsia="pl-PL"/>
        </w:rPr>
        <w:t xml:space="preserve">Cena całkowita brutto mojej/naszej oferty* za realizację </w:t>
      </w:r>
      <w:r w:rsidRPr="00435961">
        <w:rPr>
          <w:rFonts w:ascii="Calibri" w:hAnsi="Calibri" w:cs="Calibri"/>
          <w:b/>
          <w:lang w:eastAsia="pl-PL"/>
        </w:rPr>
        <w:t>1</w:t>
      </w:r>
      <w:r w:rsidR="00A76F87">
        <w:rPr>
          <w:rFonts w:ascii="Calibri" w:hAnsi="Calibri" w:cs="Calibri"/>
          <w:b/>
          <w:lang w:eastAsia="pl-PL"/>
        </w:rPr>
        <w:t>8</w:t>
      </w:r>
      <w:r w:rsidRPr="00435961">
        <w:rPr>
          <w:rFonts w:ascii="Calibri" w:hAnsi="Calibri" w:cs="Calibri"/>
          <w:b/>
          <w:lang w:eastAsia="pl-PL"/>
        </w:rPr>
        <w:t xml:space="preserve"> audytów</w:t>
      </w:r>
      <w:r w:rsidRPr="00435961">
        <w:rPr>
          <w:rFonts w:ascii="Calibri" w:hAnsi="Calibri" w:cs="Calibri"/>
          <w:bCs/>
          <w:lang w:eastAsia="pl-PL"/>
        </w:rPr>
        <w:t xml:space="preserve">, zgodnie z warunkami określonymi </w:t>
      </w:r>
      <w:r w:rsidR="00C14904">
        <w:rPr>
          <w:rFonts w:ascii="Calibri" w:hAnsi="Calibri" w:cs="Calibri"/>
          <w:bCs/>
          <w:lang w:eastAsia="pl-PL"/>
        </w:rPr>
        <w:br/>
      </w:r>
      <w:r w:rsidRPr="00435961">
        <w:rPr>
          <w:rFonts w:ascii="Calibri" w:hAnsi="Calibri" w:cs="Calibri"/>
          <w:bCs/>
          <w:lang w:eastAsia="pl-PL"/>
        </w:rPr>
        <w:t>w opisie przedmiotu zamówienia wynosi</w:t>
      </w:r>
      <w:bookmarkEnd w:id="2"/>
      <w:r w:rsidRPr="00435961">
        <w:rPr>
          <w:rFonts w:ascii="Calibri" w:hAnsi="Calibri" w:cs="Calibri"/>
          <w:bCs/>
          <w:lang w:eastAsia="pl-PL"/>
        </w:rPr>
        <w:t>:</w:t>
      </w:r>
    </w:p>
    <w:p w14:paraId="203FA7F5" w14:textId="77777777" w:rsidR="00435961" w:rsidRPr="00435961" w:rsidRDefault="00435961" w:rsidP="00435961">
      <w:pPr>
        <w:widowControl/>
        <w:autoSpaceDE/>
        <w:autoSpaceDN/>
        <w:spacing w:line="276" w:lineRule="auto"/>
        <w:jc w:val="both"/>
        <w:rPr>
          <w:rFonts w:ascii="Calibri" w:hAnsi="Calibri" w:cs="Calibri"/>
          <w:bCs/>
          <w:lang w:eastAsia="pl-PL"/>
        </w:rPr>
      </w:pPr>
    </w:p>
    <w:p w14:paraId="451B2E5B" w14:textId="03A2AEBF" w:rsidR="00435961" w:rsidRPr="00435961" w:rsidRDefault="00435961" w:rsidP="00435961">
      <w:pPr>
        <w:widowControl/>
        <w:autoSpaceDE/>
        <w:autoSpaceDN/>
        <w:spacing w:line="276" w:lineRule="auto"/>
        <w:rPr>
          <w:rFonts w:ascii="Calibri" w:hAnsi="Calibri" w:cs="Calibri"/>
          <w:lang w:eastAsia="pl-PL"/>
        </w:rPr>
      </w:pPr>
      <w:r w:rsidRPr="00435961">
        <w:rPr>
          <w:rFonts w:ascii="Calibri" w:hAnsi="Calibri" w:cs="Calibri"/>
          <w:b/>
          <w:u w:val="single"/>
          <w:lang w:eastAsia="pl-PL"/>
        </w:rPr>
        <w:t xml:space="preserve">Razem brutto </w:t>
      </w:r>
      <w:r w:rsidR="00C654B6" w:rsidRPr="00C654B6">
        <w:rPr>
          <w:rFonts w:ascii="Calibri" w:hAnsi="Calibri" w:cs="Calibri"/>
          <w:b/>
          <w:u w:val="single"/>
          <w:lang w:eastAsia="pl-PL"/>
        </w:rPr>
        <w:t xml:space="preserve">(łącznie z podatkiem VAT**) </w:t>
      </w:r>
      <w:r w:rsidRPr="00435961">
        <w:rPr>
          <w:rFonts w:ascii="Calibri" w:hAnsi="Calibri" w:cs="Calibri"/>
          <w:b/>
          <w:u w:val="single"/>
          <w:lang w:eastAsia="pl-PL"/>
        </w:rPr>
        <w:t xml:space="preserve">(Kol. </w:t>
      </w:r>
      <w:r w:rsidR="004D5C31">
        <w:rPr>
          <w:rFonts w:ascii="Calibri" w:hAnsi="Calibri" w:cs="Calibri"/>
          <w:b/>
          <w:u w:val="single"/>
          <w:lang w:eastAsia="pl-PL"/>
        </w:rPr>
        <w:t>7</w:t>
      </w:r>
      <w:r w:rsidRPr="00435961">
        <w:rPr>
          <w:rFonts w:ascii="Calibri" w:hAnsi="Calibri" w:cs="Calibri"/>
          <w:b/>
          <w:u w:val="single"/>
          <w:lang w:eastAsia="pl-PL"/>
        </w:rPr>
        <w:t>): …………………………złotych</w:t>
      </w:r>
      <w:r w:rsidRPr="00435961">
        <w:rPr>
          <w:rFonts w:ascii="Calibri" w:hAnsi="Calibri" w:cs="Calibri"/>
          <w:lang w:eastAsia="pl-PL"/>
        </w:rPr>
        <w:t xml:space="preserve">  </w:t>
      </w:r>
    </w:p>
    <w:p w14:paraId="3ECE366B" w14:textId="77777777" w:rsidR="00435961" w:rsidRPr="00435961" w:rsidRDefault="00435961" w:rsidP="00435961">
      <w:pPr>
        <w:widowControl/>
        <w:autoSpaceDE/>
        <w:autoSpaceDN/>
        <w:spacing w:line="276" w:lineRule="auto"/>
        <w:ind w:left="708"/>
        <w:rPr>
          <w:rFonts w:ascii="Calibri" w:hAnsi="Calibri" w:cs="Calibri"/>
          <w:b/>
          <w:u w:val="single"/>
          <w:lang w:eastAsia="pl-PL"/>
        </w:rPr>
      </w:pPr>
      <w:r w:rsidRPr="00435961">
        <w:rPr>
          <w:rFonts w:ascii="Calibri" w:hAnsi="Calibri" w:cs="Calibri"/>
          <w:lang w:eastAsia="pl-PL"/>
        </w:rPr>
        <w:t xml:space="preserve"> </w:t>
      </w:r>
    </w:p>
    <w:p w14:paraId="080A8D27" w14:textId="77777777" w:rsidR="00435961" w:rsidRPr="00435961" w:rsidRDefault="00435961" w:rsidP="00435961">
      <w:pPr>
        <w:widowControl/>
        <w:autoSpaceDE/>
        <w:autoSpaceDN/>
        <w:spacing w:line="276" w:lineRule="auto"/>
        <w:rPr>
          <w:rFonts w:ascii="Calibri" w:hAnsi="Calibri" w:cs="Calibri"/>
          <w:b/>
          <w:u w:val="single"/>
          <w:lang w:eastAsia="pl-PL"/>
        </w:rPr>
      </w:pPr>
      <w:r w:rsidRPr="00435961">
        <w:rPr>
          <w:rFonts w:ascii="Calibri" w:hAnsi="Calibri" w:cs="Calibri"/>
          <w:b/>
          <w:u w:val="single"/>
          <w:lang w:eastAsia="pl-PL"/>
        </w:rPr>
        <w:t xml:space="preserve">(słownie brutto: …………………………………………………………………………………) </w:t>
      </w:r>
    </w:p>
    <w:p w14:paraId="17D5C253" w14:textId="77777777" w:rsidR="00435961" w:rsidRPr="00435961" w:rsidRDefault="00435961" w:rsidP="00435961">
      <w:pPr>
        <w:widowControl/>
        <w:autoSpaceDE/>
        <w:autoSpaceDN/>
        <w:spacing w:line="276" w:lineRule="auto"/>
        <w:ind w:left="-142"/>
        <w:jc w:val="both"/>
        <w:rPr>
          <w:rFonts w:ascii="Calibri" w:hAnsi="Calibri" w:cs="Calibri"/>
          <w:b/>
          <w:u w:val="single"/>
          <w:lang w:eastAsia="pl-PL"/>
        </w:rPr>
      </w:pPr>
    </w:p>
    <w:p w14:paraId="29A3E7C9" w14:textId="77777777" w:rsidR="00435961" w:rsidRPr="00435961" w:rsidRDefault="00435961" w:rsidP="00435961">
      <w:pPr>
        <w:widowControl/>
        <w:tabs>
          <w:tab w:val="left" w:pos="284"/>
        </w:tabs>
        <w:autoSpaceDE/>
        <w:autoSpaceDN/>
        <w:spacing w:line="276" w:lineRule="auto"/>
        <w:jc w:val="both"/>
        <w:rPr>
          <w:rFonts w:ascii="Calibri" w:hAnsi="Calibri" w:cs="Calibri"/>
          <w:b/>
          <w:u w:val="single"/>
          <w:lang w:eastAsia="pl-PL"/>
        </w:rPr>
      </w:pPr>
    </w:p>
    <w:tbl>
      <w:tblPr>
        <w:tblW w:w="9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2126"/>
        <w:gridCol w:w="1415"/>
        <w:gridCol w:w="1875"/>
        <w:gridCol w:w="1144"/>
        <w:gridCol w:w="1089"/>
        <w:gridCol w:w="1208"/>
      </w:tblGrid>
      <w:tr w:rsidR="004D5C31" w:rsidRPr="00435961" w14:paraId="7B68BD31" w14:textId="77777777" w:rsidTr="00C67A86">
        <w:trPr>
          <w:trHeight w:val="1495"/>
          <w:jc w:val="center"/>
        </w:trPr>
        <w:tc>
          <w:tcPr>
            <w:tcW w:w="704" w:type="dxa"/>
          </w:tcPr>
          <w:p w14:paraId="0FFFC750" w14:textId="77777777" w:rsidR="004D5C31" w:rsidRPr="00435961" w:rsidRDefault="004D5C31" w:rsidP="00435961">
            <w:pPr>
              <w:widowControl/>
              <w:autoSpaceDE/>
              <w:autoSpaceDN/>
              <w:spacing w:after="160" w:line="256" w:lineRule="auto"/>
              <w:rPr>
                <w:rFonts w:ascii="Calibri" w:eastAsia="Calibri" w:hAnsi="Calibri" w:cs="Calibri"/>
                <w:b/>
                <w:bCs/>
                <w:color w:val="000000"/>
              </w:rPr>
            </w:pPr>
          </w:p>
          <w:p w14:paraId="628E11DD"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Lp.</w:t>
            </w:r>
          </w:p>
        </w:tc>
        <w:tc>
          <w:tcPr>
            <w:tcW w:w="2126" w:type="dxa"/>
            <w:noWrap/>
            <w:vAlign w:val="bottom"/>
            <w:hideMark/>
          </w:tcPr>
          <w:p w14:paraId="7F504843"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Cena 1 audytu projektu u 1 Beneficjenta                   (zł netto)</w:t>
            </w:r>
          </w:p>
        </w:tc>
        <w:tc>
          <w:tcPr>
            <w:tcW w:w="1415" w:type="dxa"/>
          </w:tcPr>
          <w:p w14:paraId="602F48BF" w14:textId="77777777" w:rsidR="004D5C31" w:rsidRDefault="004D5C31" w:rsidP="00435961">
            <w:pPr>
              <w:widowControl/>
              <w:autoSpaceDE/>
              <w:autoSpaceDN/>
              <w:spacing w:after="160" w:line="256" w:lineRule="auto"/>
              <w:jc w:val="center"/>
              <w:rPr>
                <w:rFonts w:ascii="Calibri" w:eastAsia="Calibri" w:hAnsi="Calibri" w:cs="Calibri"/>
                <w:b/>
                <w:bCs/>
                <w:color w:val="000000"/>
              </w:rPr>
            </w:pPr>
          </w:p>
          <w:p w14:paraId="5C9361E5" w14:textId="679EA81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Pr>
                <w:rFonts w:ascii="Calibri" w:eastAsia="Calibri" w:hAnsi="Calibri" w:cs="Calibri"/>
                <w:b/>
                <w:bCs/>
                <w:color w:val="000000"/>
              </w:rPr>
              <w:t xml:space="preserve">Stawka VAT </w:t>
            </w:r>
          </w:p>
        </w:tc>
        <w:tc>
          <w:tcPr>
            <w:tcW w:w="1875" w:type="dxa"/>
          </w:tcPr>
          <w:p w14:paraId="45F131A5" w14:textId="6BD81B12" w:rsidR="004D5C31" w:rsidRPr="00435961" w:rsidRDefault="004D5C31" w:rsidP="00435961">
            <w:pPr>
              <w:widowControl/>
              <w:autoSpaceDE/>
              <w:autoSpaceDN/>
              <w:spacing w:after="160" w:line="256" w:lineRule="auto"/>
              <w:jc w:val="center"/>
              <w:rPr>
                <w:rFonts w:ascii="Calibri" w:eastAsia="Calibri" w:hAnsi="Calibri" w:cs="Calibri"/>
                <w:b/>
                <w:bCs/>
                <w:color w:val="000000"/>
              </w:rPr>
            </w:pPr>
          </w:p>
          <w:p w14:paraId="510A51CB"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Cena 1 audytu projektu u 1 Beneficjenta                      (zł brutto)</w:t>
            </w:r>
          </w:p>
        </w:tc>
        <w:tc>
          <w:tcPr>
            <w:tcW w:w="1144" w:type="dxa"/>
          </w:tcPr>
          <w:p w14:paraId="13F0C432"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p>
          <w:p w14:paraId="16A377C6"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Ilość audytów</w:t>
            </w:r>
          </w:p>
        </w:tc>
        <w:tc>
          <w:tcPr>
            <w:tcW w:w="1089" w:type="dxa"/>
          </w:tcPr>
          <w:p w14:paraId="1836B6F5"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p>
          <w:p w14:paraId="0615882F"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RAZEM NETTO</w:t>
            </w:r>
          </w:p>
        </w:tc>
        <w:tc>
          <w:tcPr>
            <w:tcW w:w="1208" w:type="dxa"/>
          </w:tcPr>
          <w:p w14:paraId="031628E0"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p>
          <w:p w14:paraId="042ADCE4" w14:textId="77777777"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RAZEM BRUTTO</w:t>
            </w:r>
          </w:p>
        </w:tc>
      </w:tr>
      <w:tr w:rsidR="004D5C31" w:rsidRPr="00435961" w14:paraId="689351AE" w14:textId="77777777" w:rsidTr="00C67A86">
        <w:trPr>
          <w:trHeight w:val="315"/>
          <w:jc w:val="center"/>
        </w:trPr>
        <w:tc>
          <w:tcPr>
            <w:tcW w:w="704" w:type="dxa"/>
            <w:vAlign w:val="bottom"/>
          </w:tcPr>
          <w:p w14:paraId="7C2EF1A1" w14:textId="77777777"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Kol. 1</w:t>
            </w:r>
          </w:p>
        </w:tc>
        <w:tc>
          <w:tcPr>
            <w:tcW w:w="2126" w:type="dxa"/>
            <w:noWrap/>
          </w:tcPr>
          <w:p w14:paraId="2FF8B3B0" w14:textId="77777777"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Kol. 2</w:t>
            </w:r>
          </w:p>
        </w:tc>
        <w:tc>
          <w:tcPr>
            <w:tcW w:w="1415" w:type="dxa"/>
          </w:tcPr>
          <w:p w14:paraId="5C50A543" w14:textId="69CDE709"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Pr>
                <w:rFonts w:ascii="Calibri" w:eastAsia="Calibri" w:hAnsi="Calibri" w:cs="Calibri"/>
                <w:color w:val="000000"/>
                <w:sz w:val="16"/>
                <w:szCs w:val="16"/>
              </w:rPr>
              <w:t>Kol. 3</w:t>
            </w:r>
          </w:p>
        </w:tc>
        <w:tc>
          <w:tcPr>
            <w:tcW w:w="1875" w:type="dxa"/>
          </w:tcPr>
          <w:p w14:paraId="731226B3" w14:textId="13168B6A"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 xml:space="preserve">Kol. </w:t>
            </w:r>
            <w:r>
              <w:rPr>
                <w:rFonts w:ascii="Calibri" w:eastAsia="Calibri" w:hAnsi="Calibri" w:cs="Calibri"/>
                <w:color w:val="000000"/>
                <w:sz w:val="16"/>
                <w:szCs w:val="16"/>
              </w:rPr>
              <w:t>4</w:t>
            </w:r>
          </w:p>
        </w:tc>
        <w:tc>
          <w:tcPr>
            <w:tcW w:w="1144" w:type="dxa"/>
          </w:tcPr>
          <w:p w14:paraId="1A6390F9" w14:textId="62EF138F"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 xml:space="preserve">Kol. </w:t>
            </w:r>
            <w:r>
              <w:rPr>
                <w:rFonts w:ascii="Calibri" w:eastAsia="Calibri" w:hAnsi="Calibri" w:cs="Calibri"/>
                <w:color w:val="000000"/>
                <w:sz w:val="16"/>
                <w:szCs w:val="16"/>
              </w:rPr>
              <w:t>5</w:t>
            </w:r>
          </w:p>
        </w:tc>
        <w:tc>
          <w:tcPr>
            <w:tcW w:w="1089" w:type="dxa"/>
          </w:tcPr>
          <w:p w14:paraId="78BD6251" w14:textId="6AD436CF"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 xml:space="preserve">Kol.  (Kol. 2 X </w:t>
            </w:r>
            <w:r>
              <w:rPr>
                <w:rFonts w:ascii="Calibri" w:eastAsia="Calibri" w:hAnsi="Calibri" w:cs="Calibri"/>
                <w:color w:val="000000"/>
                <w:sz w:val="16"/>
                <w:szCs w:val="16"/>
              </w:rPr>
              <w:t>5</w:t>
            </w:r>
            <w:r w:rsidRPr="00435961">
              <w:rPr>
                <w:rFonts w:ascii="Calibri" w:eastAsia="Calibri" w:hAnsi="Calibri" w:cs="Calibri"/>
                <w:color w:val="000000"/>
                <w:sz w:val="16"/>
                <w:szCs w:val="16"/>
              </w:rPr>
              <w:t>)</w:t>
            </w:r>
          </w:p>
        </w:tc>
        <w:tc>
          <w:tcPr>
            <w:tcW w:w="1208" w:type="dxa"/>
          </w:tcPr>
          <w:p w14:paraId="1471B0AB" w14:textId="67CF5AF3" w:rsidR="004D5C31" w:rsidRPr="00435961" w:rsidRDefault="004D5C31" w:rsidP="00435961">
            <w:pPr>
              <w:widowControl/>
              <w:autoSpaceDE/>
              <w:autoSpaceDN/>
              <w:spacing w:after="160" w:line="256" w:lineRule="auto"/>
              <w:jc w:val="center"/>
              <w:rPr>
                <w:rFonts w:ascii="Calibri" w:eastAsia="Calibri" w:hAnsi="Calibri" w:cs="Calibri"/>
                <w:color w:val="000000"/>
                <w:sz w:val="16"/>
                <w:szCs w:val="16"/>
              </w:rPr>
            </w:pPr>
            <w:r w:rsidRPr="00435961">
              <w:rPr>
                <w:rFonts w:ascii="Calibri" w:eastAsia="Calibri" w:hAnsi="Calibri" w:cs="Calibri"/>
                <w:color w:val="000000"/>
                <w:sz w:val="16"/>
                <w:szCs w:val="16"/>
              </w:rPr>
              <w:t xml:space="preserve">Kol. </w:t>
            </w:r>
            <w:r>
              <w:rPr>
                <w:rFonts w:ascii="Calibri" w:eastAsia="Calibri" w:hAnsi="Calibri" w:cs="Calibri"/>
                <w:color w:val="000000"/>
                <w:sz w:val="16"/>
                <w:szCs w:val="16"/>
              </w:rPr>
              <w:t>7</w:t>
            </w:r>
            <w:r w:rsidRPr="00435961">
              <w:rPr>
                <w:rFonts w:ascii="Calibri" w:eastAsia="Calibri" w:hAnsi="Calibri" w:cs="Calibri"/>
                <w:color w:val="000000"/>
                <w:sz w:val="16"/>
                <w:szCs w:val="16"/>
              </w:rPr>
              <w:t xml:space="preserve"> (Kol. </w:t>
            </w:r>
            <w:r>
              <w:rPr>
                <w:rFonts w:ascii="Calibri" w:eastAsia="Calibri" w:hAnsi="Calibri" w:cs="Calibri"/>
                <w:color w:val="000000"/>
                <w:sz w:val="16"/>
                <w:szCs w:val="16"/>
              </w:rPr>
              <w:t>4</w:t>
            </w:r>
            <w:r w:rsidRPr="00435961">
              <w:rPr>
                <w:rFonts w:ascii="Calibri" w:eastAsia="Calibri" w:hAnsi="Calibri" w:cs="Calibri"/>
                <w:color w:val="000000"/>
                <w:sz w:val="16"/>
                <w:szCs w:val="16"/>
              </w:rPr>
              <w:t xml:space="preserve"> X </w:t>
            </w:r>
            <w:r>
              <w:rPr>
                <w:rFonts w:ascii="Calibri" w:eastAsia="Calibri" w:hAnsi="Calibri" w:cs="Calibri"/>
                <w:color w:val="000000"/>
                <w:sz w:val="16"/>
                <w:szCs w:val="16"/>
              </w:rPr>
              <w:t>5</w:t>
            </w:r>
            <w:r w:rsidRPr="00435961">
              <w:rPr>
                <w:rFonts w:ascii="Calibri" w:eastAsia="Calibri" w:hAnsi="Calibri" w:cs="Calibri"/>
                <w:color w:val="000000"/>
                <w:sz w:val="16"/>
                <w:szCs w:val="16"/>
              </w:rPr>
              <w:t>)</w:t>
            </w:r>
          </w:p>
        </w:tc>
      </w:tr>
      <w:tr w:rsidR="004D5C31" w:rsidRPr="00435961" w14:paraId="2781649F" w14:textId="77777777" w:rsidTr="00C67A86">
        <w:trPr>
          <w:trHeight w:val="947"/>
          <w:jc w:val="center"/>
        </w:trPr>
        <w:tc>
          <w:tcPr>
            <w:tcW w:w="704" w:type="dxa"/>
          </w:tcPr>
          <w:p w14:paraId="76B17DF0" w14:textId="77777777" w:rsidR="004D5C31" w:rsidRPr="00435961" w:rsidRDefault="004D5C31" w:rsidP="004839FA">
            <w:pPr>
              <w:widowControl/>
              <w:numPr>
                <w:ilvl w:val="0"/>
                <w:numId w:val="32"/>
              </w:numPr>
              <w:tabs>
                <w:tab w:val="left" w:pos="360"/>
              </w:tabs>
              <w:autoSpaceDE/>
              <w:autoSpaceDN/>
              <w:spacing w:after="160" w:line="256" w:lineRule="auto"/>
              <w:jc w:val="center"/>
              <w:rPr>
                <w:rFonts w:ascii="Calibri" w:eastAsia="Calibri" w:hAnsi="Calibri" w:cs="Calibri"/>
                <w:color w:val="000000"/>
                <w:lang w:val="x-none"/>
              </w:rPr>
            </w:pPr>
          </w:p>
        </w:tc>
        <w:tc>
          <w:tcPr>
            <w:tcW w:w="2126" w:type="dxa"/>
            <w:noWrap/>
            <w:vAlign w:val="bottom"/>
          </w:tcPr>
          <w:p w14:paraId="12395873" w14:textId="77777777" w:rsidR="004D5C31" w:rsidRPr="00435961" w:rsidRDefault="004D5C31" w:rsidP="00435961">
            <w:pPr>
              <w:widowControl/>
              <w:autoSpaceDE/>
              <w:autoSpaceDN/>
              <w:spacing w:after="160" w:line="256" w:lineRule="auto"/>
              <w:jc w:val="right"/>
              <w:rPr>
                <w:rFonts w:ascii="Calibri" w:eastAsia="Calibri" w:hAnsi="Calibri" w:cs="Calibri"/>
                <w:color w:val="000000"/>
              </w:rPr>
            </w:pPr>
            <w:r w:rsidRPr="00435961">
              <w:rPr>
                <w:rFonts w:ascii="Calibri" w:eastAsia="Calibri" w:hAnsi="Calibri" w:cs="Calibri"/>
                <w:color w:val="000000"/>
              </w:rPr>
              <w:t xml:space="preserve"> </w:t>
            </w:r>
          </w:p>
        </w:tc>
        <w:tc>
          <w:tcPr>
            <w:tcW w:w="1415" w:type="dxa"/>
          </w:tcPr>
          <w:p w14:paraId="30630C85" w14:textId="77777777" w:rsidR="004D5C31" w:rsidRDefault="004D5C31" w:rsidP="00435961">
            <w:pPr>
              <w:widowControl/>
              <w:autoSpaceDE/>
              <w:autoSpaceDN/>
              <w:spacing w:after="160" w:line="256" w:lineRule="auto"/>
              <w:jc w:val="center"/>
              <w:rPr>
                <w:rFonts w:ascii="Calibri" w:eastAsia="Calibri" w:hAnsi="Calibri" w:cs="Calibri"/>
                <w:b/>
                <w:bCs/>
                <w:color w:val="000000"/>
              </w:rPr>
            </w:pPr>
          </w:p>
          <w:p w14:paraId="7A47C165" w14:textId="77025AD1" w:rsidR="003627DF" w:rsidRPr="00435961" w:rsidRDefault="003627DF" w:rsidP="00435961">
            <w:pPr>
              <w:widowControl/>
              <w:autoSpaceDE/>
              <w:autoSpaceDN/>
              <w:spacing w:after="160" w:line="256" w:lineRule="auto"/>
              <w:jc w:val="center"/>
              <w:rPr>
                <w:rFonts w:ascii="Calibri" w:eastAsia="Calibri" w:hAnsi="Calibri" w:cs="Calibri"/>
                <w:b/>
                <w:bCs/>
                <w:color w:val="000000"/>
              </w:rPr>
            </w:pPr>
          </w:p>
        </w:tc>
        <w:tc>
          <w:tcPr>
            <w:tcW w:w="1875" w:type="dxa"/>
          </w:tcPr>
          <w:p w14:paraId="3D02FBC9" w14:textId="1CE0E1EB" w:rsidR="004D5C31" w:rsidRPr="00435961" w:rsidRDefault="004D5C31" w:rsidP="00435961">
            <w:pPr>
              <w:widowControl/>
              <w:autoSpaceDE/>
              <w:autoSpaceDN/>
              <w:spacing w:after="160" w:line="256" w:lineRule="auto"/>
              <w:jc w:val="center"/>
              <w:rPr>
                <w:rFonts w:ascii="Calibri" w:eastAsia="Calibri" w:hAnsi="Calibri" w:cs="Calibri"/>
                <w:b/>
                <w:bCs/>
                <w:color w:val="000000"/>
              </w:rPr>
            </w:pPr>
          </w:p>
        </w:tc>
        <w:tc>
          <w:tcPr>
            <w:tcW w:w="1144" w:type="dxa"/>
          </w:tcPr>
          <w:p w14:paraId="368216DA" w14:textId="77777777" w:rsidR="004D5C31" w:rsidRPr="00435961" w:rsidRDefault="004D5C31" w:rsidP="00435961">
            <w:pPr>
              <w:widowControl/>
              <w:autoSpaceDE/>
              <w:autoSpaceDN/>
              <w:spacing w:after="160" w:line="256" w:lineRule="auto"/>
              <w:rPr>
                <w:rFonts w:ascii="Calibri" w:eastAsia="Calibri" w:hAnsi="Calibri" w:cs="Calibri"/>
                <w:b/>
                <w:bCs/>
                <w:color w:val="000000"/>
              </w:rPr>
            </w:pPr>
          </w:p>
          <w:p w14:paraId="37B371F4" w14:textId="377A24B1" w:rsidR="004D5C31" w:rsidRPr="00435961" w:rsidRDefault="004D5C31" w:rsidP="00435961">
            <w:pPr>
              <w:widowControl/>
              <w:autoSpaceDE/>
              <w:autoSpaceDN/>
              <w:spacing w:after="160" w:line="256" w:lineRule="auto"/>
              <w:jc w:val="center"/>
              <w:rPr>
                <w:rFonts w:ascii="Calibri" w:eastAsia="Calibri" w:hAnsi="Calibri" w:cs="Calibri"/>
                <w:b/>
                <w:bCs/>
                <w:color w:val="000000"/>
              </w:rPr>
            </w:pPr>
            <w:r w:rsidRPr="00435961">
              <w:rPr>
                <w:rFonts w:ascii="Calibri" w:eastAsia="Calibri" w:hAnsi="Calibri" w:cs="Calibri"/>
                <w:b/>
                <w:bCs/>
                <w:color w:val="000000"/>
              </w:rPr>
              <w:t>1</w:t>
            </w:r>
            <w:r>
              <w:rPr>
                <w:rFonts w:ascii="Calibri" w:eastAsia="Calibri" w:hAnsi="Calibri" w:cs="Calibri"/>
                <w:b/>
                <w:bCs/>
                <w:color w:val="000000"/>
              </w:rPr>
              <w:t>8</w:t>
            </w:r>
            <w:r w:rsidRPr="00435961">
              <w:rPr>
                <w:rFonts w:ascii="Calibri" w:eastAsia="Calibri" w:hAnsi="Calibri" w:cs="Calibri"/>
                <w:b/>
                <w:bCs/>
                <w:color w:val="000000"/>
              </w:rPr>
              <w:t>*</w:t>
            </w:r>
          </w:p>
        </w:tc>
        <w:tc>
          <w:tcPr>
            <w:tcW w:w="1089" w:type="dxa"/>
          </w:tcPr>
          <w:p w14:paraId="7A275F6D" w14:textId="77777777" w:rsidR="004D5C31" w:rsidRPr="00435961" w:rsidRDefault="004D5C31" w:rsidP="00435961">
            <w:pPr>
              <w:widowControl/>
              <w:autoSpaceDE/>
              <w:autoSpaceDN/>
              <w:spacing w:after="160" w:line="256" w:lineRule="auto"/>
              <w:jc w:val="right"/>
              <w:rPr>
                <w:rFonts w:ascii="Calibri" w:eastAsia="Calibri" w:hAnsi="Calibri" w:cs="Calibri"/>
                <w:color w:val="000000"/>
              </w:rPr>
            </w:pPr>
          </w:p>
        </w:tc>
        <w:tc>
          <w:tcPr>
            <w:tcW w:w="1208" w:type="dxa"/>
          </w:tcPr>
          <w:p w14:paraId="5384C4DE" w14:textId="77777777" w:rsidR="004D5C31" w:rsidRPr="00435961" w:rsidRDefault="004D5C31" w:rsidP="00435961">
            <w:pPr>
              <w:widowControl/>
              <w:autoSpaceDE/>
              <w:autoSpaceDN/>
              <w:spacing w:after="160" w:line="256" w:lineRule="auto"/>
              <w:jc w:val="right"/>
              <w:rPr>
                <w:rFonts w:ascii="Calibri" w:eastAsia="Calibri" w:hAnsi="Calibri" w:cs="Calibri"/>
                <w:color w:val="000000"/>
              </w:rPr>
            </w:pPr>
          </w:p>
        </w:tc>
      </w:tr>
    </w:tbl>
    <w:p w14:paraId="29FDF7C9" w14:textId="77777777" w:rsidR="00435961" w:rsidRPr="00435961" w:rsidRDefault="00435961" w:rsidP="00435961">
      <w:pPr>
        <w:widowControl/>
        <w:tabs>
          <w:tab w:val="left" w:pos="284"/>
        </w:tabs>
        <w:autoSpaceDE/>
        <w:autoSpaceDN/>
        <w:spacing w:line="276" w:lineRule="auto"/>
        <w:jc w:val="both"/>
        <w:rPr>
          <w:rFonts w:ascii="Calibri" w:hAnsi="Calibri" w:cs="Calibri"/>
          <w:b/>
          <w:u w:val="single"/>
          <w:lang w:eastAsia="pl-PL"/>
        </w:rPr>
      </w:pPr>
    </w:p>
    <w:p w14:paraId="63F88A57" w14:textId="77777777" w:rsidR="0017570F" w:rsidRPr="00C01E3A" w:rsidRDefault="00435961" w:rsidP="00435961">
      <w:pPr>
        <w:widowControl/>
        <w:tabs>
          <w:tab w:val="left" w:pos="284"/>
        </w:tabs>
        <w:autoSpaceDE/>
        <w:autoSpaceDN/>
        <w:spacing w:line="276" w:lineRule="auto"/>
        <w:jc w:val="both"/>
        <w:rPr>
          <w:rFonts w:ascii="Calibri" w:hAnsi="Calibri" w:cs="Calibri"/>
          <w:bCs/>
          <w:sz w:val="20"/>
          <w:szCs w:val="20"/>
          <w:lang w:eastAsia="pl-PL"/>
        </w:rPr>
      </w:pPr>
      <w:r w:rsidRPr="00C01E3A">
        <w:rPr>
          <w:rFonts w:ascii="Calibri" w:hAnsi="Calibri" w:cs="Calibri"/>
          <w:bCs/>
          <w:lang w:eastAsia="pl-PL"/>
        </w:rPr>
        <w:t xml:space="preserve">* </w:t>
      </w:r>
      <w:r w:rsidRPr="00C01E3A">
        <w:rPr>
          <w:rFonts w:ascii="Calibri" w:hAnsi="Calibri" w:cs="Calibri"/>
          <w:bCs/>
          <w:sz w:val="20"/>
          <w:szCs w:val="20"/>
          <w:lang w:eastAsia="pl-PL"/>
        </w:rPr>
        <w:t xml:space="preserve">Planowana ilość to 14 audytów. Maksymalna ilość audytów przy wykorzystaniu opcji +4 to 18. </w:t>
      </w:r>
    </w:p>
    <w:p w14:paraId="0F17B390" w14:textId="0A2924BF" w:rsidR="00435961" w:rsidRPr="00435961" w:rsidRDefault="00435961" w:rsidP="00435961">
      <w:pPr>
        <w:widowControl/>
        <w:tabs>
          <w:tab w:val="left" w:pos="284"/>
        </w:tabs>
        <w:autoSpaceDE/>
        <w:autoSpaceDN/>
        <w:spacing w:line="276" w:lineRule="auto"/>
        <w:jc w:val="both"/>
        <w:rPr>
          <w:rFonts w:ascii="Calibri" w:hAnsi="Calibri" w:cs="Calibri"/>
          <w:bCs/>
          <w:lang w:eastAsia="pl-PL"/>
        </w:rPr>
      </w:pPr>
      <w:r w:rsidRPr="00C01E3A">
        <w:rPr>
          <w:rFonts w:ascii="Calibri" w:hAnsi="Calibri" w:cs="Calibri"/>
          <w:bCs/>
          <w:sz w:val="20"/>
          <w:szCs w:val="20"/>
          <w:lang w:eastAsia="pl-PL"/>
        </w:rPr>
        <w:t>Minimalna ilość audytów</w:t>
      </w:r>
      <w:r w:rsidR="0017570F" w:rsidRPr="00C01E3A">
        <w:rPr>
          <w:rFonts w:ascii="Calibri" w:hAnsi="Calibri" w:cs="Calibri"/>
          <w:bCs/>
          <w:sz w:val="20"/>
          <w:szCs w:val="20"/>
          <w:lang w:eastAsia="pl-PL"/>
        </w:rPr>
        <w:t xml:space="preserve"> 10</w:t>
      </w:r>
      <w:r w:rsidR="00A76F87">
        <w:rPr>
          <w:rFonts w:ascii="Calibri" w:hAnsi="Calibri" w:cs="Calibri"/>
          <w:bCs/>
          <w:sz w:val="20"/>
          <w:szCs w:val="20"/>
          <w:lang w:eastAsia="pl-PL"/>
        </w:rPr>
        <w:t xml:space="preserve">. </w:t>
      </w:r>
    </w:p>
    <w:p w14:paraId="7344890B" w14:textId="77777777" w:rsidR="00435961" w:rsidRPr="00435961" w:rsidRDefault="00435961" w:rsidP="00435961">
      <w:pPr>
        <w:widowControl/>
        <w:tabs>
          <w:tab w:val="left" w:pos="284"/>
        </w:tabs>
        <w:autoSpaceDE/>
        <w:autoSpaceDN/>
        <w:spacing w:line="276" w:lineRule="auto"/>
        <w:jc w:val="both"/>
        <w:rPr>
          <w:rFonts w:ascii="Calibri" w:hAnsi="Calibri" w:cs="Calibri"/>
          <w:b/>
          <w:u w:val="single"/>
          <w:lang w:eastAsia="pl-PL"/>
        </w:rPr>
      </w:pPr>
    </w:p>
    <w:p w14:paraId="274A5E16" w14:textId="687B20EB" w:rsidR="00435961" w:rsidRPr="00435961" w:rsidRDefault="00435961" w:rsidP="00435961">
      <w:pPr>
        <w:widowControl/>
        <w:tabs>
          <w:tab w:val="left" w:pos="284"/>
        </w:tabs>
        <w:autoSpaceDE/>
        <w:autoSpaceDN/>
        <w:spacing w:line="276" w:lineRule="auto"/>
        <w:jc w:val="both"/>
        <w:rPr>
          <w:rFonts w:ascii="Calibri" w:hAnsi="Calibri" w:cs="Calibri"/>
          <w:b/>
          <w:i/>
          <w:iCs/>
          <w:lang w:eastAsia="pl-PL"/>
        </w:rPr>
      </w:pPr>
      <w:r w:rsidRPr="00435961">
        <w:rPr>
          <w:rFonts w:ascii="Calibri" w:hAnsi="Calibri" w:cs="Calibri"/>
          <w:b/>
          <w:lang w:eastAsia="pl-PL"/>
        </w:rPr>
        <w:t>II.</w:t>
      </w:r>
      <w:r w:rsidRPr="00435961">
        <w:rPr>
          <w:rFonts w:ascii="Calibri" w:hAnsi="Calibri" w:cs="Calibri"/>
          <w:b/>
          <w:lang w:eastAsia="pl-PL"/>
        </w:rPr>
        <w:tab/>
      </w:r>
      <w:r w:rsidRPr="00435961">
        <w:rPr>
          <w:rFonts w:ascii="Calibri" w:hAnsi="Calibri" w:cs="Calibri"/>
          <w:b/>
          <w:i/>
          <w:iCs/>
          <w:lang w:eastAsia="pl-PL"/>
        </w:rPr>
        <w:t>KRYTERIUM TERMIN ZAKOŃCZENIA AUDYTÓW PROJEKTÓW ZA LATA OBROTOWE 2020/2021 – 2022/2023: 20</w:t>
      </w:r>
      <w:r w:rsidR="009F042F">
        <w:rPr>
          <w:rFonts w:ascii="Calibri" w:hAnsi="Calibri" w:cs="Calibri"/>
          <w:b/>
          <w:i/>
          <w:iCs/>
          <w:lang w:eastAsia="pl-PL"/>
        </w:rPr>
        <w:t xml:space="preserve"> pkt</w:t>
      </w:r>
      <w:r w:rsidR="00C67A86">
        <w:rPr>
          <w:rFonts w:ascii="Calibri" w:hAnsi="Calibri" w:cs="Calibri"/>
          <w:b/>
          <w:i/>
          <w:iCs/>
          <w:lang w:eastAsia="pl-PL"/>
        </w:rPr>
        <w:t>.</w:t>
      </w:r>
    </w:p>
    <w:p w14:paraId="6B084BD4" w14:textId="77777777" w:rsidR="00435961" w:rsidRPr="00435961" w:rsidRDefault="00435961" w:rsidP="00435961">
      <w:pPr>
        <w:widowControl/>
        <w:tabs>
          <w:tab w:val="left" w:pos="284"/>
        </w:tabs>
        <w:autoSpaceDE/>
        <w:autoSpaceDN/>
        <w:spacing w:line="276" w:lineRule="auto"/>
        <w:jc w:val="both"/>
        <w:rPr>
          <w:rFonts w:ascii="Calibri" w:hAnsi="Calibri" w:cs="Calibri"/>
          <w:b/>
          <w:i/>
          <w:iCs/>
          <w:lang w:eastAsia="pl-PL"/>
        </w:rPr>
      </w:pPr>
    </w:p>
    <w:p w14:paraId="3851FC0D" w14:textId="77777777" w:rsidR="00435961" w:rsidRPr="00435961" w:rsidRDefault="00435961" w:rsidP="00435961">
      <w:pPr>
        <w:widowControl/>
        <w:tabs>
          <w:tab w:val="left" w:pos="284"/>
        </w:tabs>
        <w:autoSpaceDE/>
        <w:autoSpaceDN/>
        <w:spacing w:line="276" w:lineRule="auto"/>
        <w:jc w:val="both"/>
        <w:rPr>
          <w:rFonts w:ascii="Calibri" w:hAnsi="Calibri" w:cs="Calibri"/>
          <w:bCs/>
          <w:lang w:eastAsia="pl-PL"/>
        </w:rPr>
      </w:pPr>
      <w:r w:rsidRPr="00435961">
        <w:rPr>
          <w:rFonts w:ascii="Calibri" w:hAnsi="Calibri" w:cs="Calibri"/>
          <w:bCs/>
          <w:lang w:eastAsia="pl-PL"/>
        </w:rPr>
        <w:t>Oferowany termin mojej/naszej oferty* na realizację audytów za lata obrotowe 2020/2021, 2021/2022 oraz 2022/2023 to ………………… dni roboczych/e.</w:t>
      </w:r>
    </w:p>
    <w:p w14:paraId="3C3F5843" w14:textId="77777777" w:rsidR="00435961" w:rsidRPr="00435961" w:rsidRDefault="00435961" w:rsidP="00435961">
      <w:pPr>
        <w:widowControl/>
        <w:tabs>
          <w:tab w:val="left" w:pos="284"/>
        </w:tabs>
        <w:autoSpaceDE/>
        <w:autoSpaceDN/>
        <w:spacing w:line="276" w:lineRule="auto"/>
        <w:jc w:val="both"/>
        <w:rPr>
          <w:rFonts w:ascii="Calibri" w:hAnsi="Calibri" w:cs="Calibri"/>
          <w:b/>
          <w:lang w:eastAsia="pl-PL"/>
        </w:rPr>
      </w:pPr>
    </w:p>
    <w:p w14:paraId="6529DE80" w14:textId="5EF1C35A" w:rsidR="00435961" w:rsidRPr="00435961" w:rsidRDefault="00C14904" w:rsidP="00435961">
      <w:pPr>
        <w:widowControl/>
        <w:tabs>
          <w:tab w:val="left" w:pos="284"/>
        </w:tabs>
        <w:autoSpaceDE/>
        <w:autoSpaceDN/>
        <w:spacing w:line="276" w:lineRule="auto"/>
        <w:jc w:val="both"/>
        <w:rPr>
          <w:rFonts w:ascii="Calibri" w:hAnsi="Calibri" w:cs="Calibri"/>
          <w:bCs/>
          <w:lang w:eastAsia="pl-PL"/>
        </w:rPr>
      </w:pPr>
      <w:r>
        <w:rPr>
          <w:rFonts w:ascii="Calibri" w:hAnsi="Calibri" w:cs="Calibri"/>
          <w:bCs/>
          <w:lang w:eastAsia="pl-PL"/>
        </w:rPr>
        <w:t>*</w:t>
      </w:r>
      <w:r w:rsidR="00435961" w:rsidRPr="00435961">
        <w:rPr>
          <w:rFonts w:ascii="Calibri" w:hAnsi="Calibri" w:cs="Calibri"/>
          <w:bCs/>
          <w:lang w:eastAsia="pl-PL"/>
        </w:rPr>
        <w:t>Zaoferowany termin wykonania zamówienia nie może być dłuższy niż 90 dni roboczych.</w:t>
      </w:r>
    </w:p>
    <w:p w14:paraId="1249BE60" w14:textId="77777777" w:rsidR="00435961" w:rsidRPr="00435961" w:rsidRDefault="00435961" w:rsidP="00435961">
      <w:pPr>
        <w:widowControl/>
        <w:tabs>
          <w:tab w:val="left" w:pos="284"/>
        </w:tabs>
        <w:autoSpaceDE/>
        <w:autoSpaceDN/>
        <w:spacing w:line="276" w:lineRule="auto"/>
        <w:jc w:val="both"/>
        <w:rPr>
          <w:rFonts w:ascii="Calibri" w:hAnsi="Calibri" w:cs="Calibri"/>
          <w:bCs/>
          <w:lang w:eastAsia="pl-PL"/>
        </w:rPr>
      </w:pPr>
    </w:p>
    <w:p w14:paraId="70C8621F" w14:textId="77777777" w:rsidR="00435961" w:rsidRDefault="00435961" w:rsidP="00435961">
      <w:pPr>
        <w:suppressAutoHyphens/>
        <w:spacing w:line="360" w:lineRule="auto"/>
        <w:ind w:left="426"/>
        <w:rPr>
          <w:rFonts w:ascii="Calibri" w:hAnsi="Calibri" w:cs="Calibri"/>
          <w:bCs/>
          <w:lang w:eastAsia="pl-PL"/>
        </w:rPr>
      </w:pPr>
    </w:p>
    <w:p w14:paraId="35C4DD2D" w14:textId="77777777"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lastRenderedPageBreak/>
        <w:t>i złożenia niniejszej oferty.</w:t>
      </w:r>
    </w:p>
    <w:p w14:paraId="6FD0BAC4" w14:textId="4F6E5404" w:rsidR="00F7208E" w:rsidRPr="00A2773D"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00AC2C55">
        <w:rPr>
          <w:rFonts w:asciiTheme="minorHAnsi" w:hAnsiTheme="minorHAnsi" w:cstheme="minorHAnsi"/>
        </w:rPr>
        <w:t xml:space="preserve">  </w:t>
      </w:r>
      <w:r w:rsidR="00817407" w:rsidRPr="00F21A55">
        <w:rPr>
          <w:rFonts w:asciiTheme="minorHAnsi" w:hAnsiTheme="minorHAnsi" w:cstheme="minorHAnsi"/>
          <w:b/>
          <w:bCs/>
        </w:rPr>
        <w:t>3</w:t>
      </w:r>
      <w:r w:rsidR="000D2C5B">
        <w:rPr>
          <w:rFonts w:asciiTheme="minorHAnsi" w:hAnsiTheme="minorHAnsi" w:cstheme="minorHAnsi"/>
          <w:b/>
          <w:bCs/>
        </w:rPr>
        <w:t>1</w:t>
      </w:r>
      <w:r w:rsidR="000F51BF" w:rsidRPr="00F21A55">
        <w:rPr>
          <w:rFonts w:asciiTheme="minorHAnsi" w:hAnsiTheme="minorHAnsi" w:cstheme="minorHAnsi"/>
          <w:b/>
          <w:bCs/>
        </w:rPr>
        <w:t>.03</w:t>
      </w:r>
      <w:r w:rsidR="00572BB7" w:rsidRPr="00F21A55">
        <w:rPr>
          <w:rFonts w:asciiTheme="minorHAnsi" w:hAnsiTheme="minorHAnsi" w:cstheme="minorHAnsi"/>
          <w:b/>
          <w:bCs/>
        </w:rPr>
        <w:t>.2022</w:t>
      </w:r>
      <w:r w:rsidR="006141C2" w:rsidRPr="00F21A55">
        <w:rPr>
          <w:rFonts w:asciiTheme="minorHAnsi" w:hAnsiTheme="minorHAnsi" w:cstheme="minorHAnsi"/>
          <w:b/>
          <w:bCs/>
        </w:rPr>
        <w:t xml:space="preserve"> r.</w:t>
      </w:r>
      <w:r w:rsidR="006141C2" w:rsidRPr="00A2773D">
        <w:rPr>
          <w:rFonts w:asciiTheme="minorHAnsi" w:hAnsiTheme="minorHAnsi" w:cstheme="minorHAnsi"/>
        </w:rPr>
        <w:t xml:space="preserve"> </w:t>
      </w:r>
    </w:p>
    <w:p w14:paraId="3599DDC6" w14:textId="307F1113" w:rsidR="00F7208E" w:rsidRPr="00A2773D"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00F91A1E" w:rsidRPr="00A2773D">
        <w:rPr>
          <w:rFonts w:asciiTheme="minorHAnsi" w:hAnsiTheme="minorHAnsi" w:cstheme="minorHAnsi"/>
        </w:rPr>
        <w:br/>
      </w:r>
      <w:r w:rsidRPr="00A2773D">
        <w:rPr>
          <w:rFonts w:asciiTheme="minorHAnsi" w:hAnsiTheme="minorHAnsi" w:cstheme="minorHAnsi"/>
        </w:rPr>
        <w:t>w Załączniku nr 4 do Specyfikacji Warunków Zamówienia i ZOBOWIĄZUJEMY SIĘ,</w:t>
      </w:r>
      <w:r w:rsidR="006141C2" w:rsidRPr="00A2773D">
        <w:rPr>
          <w:rFonts w:asciiTheme="minorHAnsi" w:hAnsiTheme="minorHAnsi" w:cstheme="minorHAnsi"/>
        </w:rPr>
        <w:br/>
      </w:r>
      <w:r w:rsidRPr="00A2773D">
        <w:rPr>
          <w:rFonts w:asciiTheme="minorHAnsi" w:hAnsiTheme="minorHAnsi" w:cstheme="minorHAnsi"/>
        </w:rP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6ADDD669" w14:textId="77777777"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5B77600C" w14:textId="1B5D9E1B"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0072545E"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celu 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0072545E" w:rsidRPr="00A2773D">
        <w:rPr>
          <w:rStyle w:val="Odwoanieprzypisudolnego"/>
          <w:rFonts w:asciiTheme="minorHAnsi" w:hAnsiTheme="minorHAnsi" w:cstheme="minorHAnsi"/>
        </w:rPr>
        <w:footnoteReference w:id="2"/>
      </w:r>
    </w:p>
    <w:p w14:paraId="52778FAE" w14:textId="73D04BAA" w:rsidR="009F042F" w:rsidRPr="009F042F" w:rsidRDefault="0072545E" w:rsidP="003627DF">
      <w:pPr>
        <w:pStyle w:val="Akapitzlist"/>
        <w:numPr>
          <w:ilvl w:val="0"/>
          <w:numId w:val="3"/>
        </w:numPr>
        <w:spacing w:line="276" w:lineRule="auto"/>
        <w:ind w:left="284" w:firstLine="0"/>
        <w:rPr>
          <w:rFonts w:asciiTheme="minorHAnsi" w:hAnsiTheme="minorHAnsi" w:cstheme="minorHAnsi"/>
        </w:rPr>
      </w:pPr>
      <w:r w:rsidRPr="009F042F">
        <w:rPr>
          <w:rFonts w:asciiTheme="minorHAnsi" w:hAnsiTheme="minorHAnsi" w:cstheme="minorHAnsi"/>
        </w:rPr>
        <w:t xml:space="preserve">Przedmiot </w:t>
      </w:r>
      <w:r w:rsidR="009F042F" w:rsidRPr="009F042F">
        <w:rPr>
          <w:rFonts w:asciiTheme="minorHAnsi" w:hAnsiTheme="minorHAnsi" w:cstheme="minorHAnsi"/>
        </w:rPr>
        <w:t>zamówienia zrealizujemy z udziałem/ bez udziału podwykonawców …………………………………………………… (podać nazwę i adres podwykonawcy, o ile znani są na tym etapie postępowania), który/którzy wykona/ją następującą część zamówienia …………………………………………………… .</w:t>
      </w:r>
    </w:p>
    <w:p w14:paraId="224F58CD"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180BF3BA" w14:textId="77777777"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1D91F253" w14:textId="3D96C0AB" w:rsidR="0072545E" w:rsidRPr="00A2773D" w:rsidRDefault="00BA03BD" w:rsidP="008B4209">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0072545E" w:rsidRPr="00A2773D">
        <w:rPr>
          <w:rFonts w:asciiTheme="minorHAnsi" w:hAnsiTheme="minorHAnsi" w:cstheme="minorHAnsi"/>
        </w:rPr>
        <w:t>.....................................................................................................</w:t>
      </w:r>
    </w:p>
    <w:p w14:paraId="030A2622" w14:textId="13BF85B2"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w:t>
      </w:r>
      <w:r w:rsidR="00C43C8A" w:rsidRPr="00A2773D">
        <w:rPr>
          <w:rFonts w:asciiTheme="minorHAnsi" w:hAnsiTheme="minorHAnsi" w:cstheme="minorHAnsi"/>
        </w:rPr>
        <w:t>1</w:t>
      </w:r>
      <w:r w:rsidRPr="00A2773D">
        <w:rPr>
          <w:rFonts w:asciiTheme="minorHAnsi" w:hAnsiTheme="minorHAnsi" w:cstheme="minorHAnsi"/>
        </w:rPr>
        <w:t xml:space="preserve">25 ust. 3 ustawy </w:t>
      </w:r>
      <w:proofErr w:type="spellStart"/>
      <w:r w:rsidR="00C43C8A" w:rsidRPr="00A2773D">
        <w:rPr>
          <w:rFonts w:asciiTheme="minorHAnsi" w:hAnsiTheme="minorHAnsi" w:cstheme="minorHAnsi"/>
        </w:rPr>
        <w:t>uPZP</w:t>
      </w:r>
      <w:proofErr w:type="spellEnd"/>
      <w:r w:rsidRPr="00A2773D">
        <w:rPr>
          <w:rFonts w:asciiTheme="minorHAnsi" w:hAnsiTheme="minorHAnsi" w:cstheme="minorHAnsi"/>
        </w:rPr>
        <w:t>.</w:t>
      </w:r>
    </w:p>
    <w:p w14:paraId="0DAC8767" w14:textId="31CB6379" w:rsidR="00F7208E" w:rsidRPr="00A2773D"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00706BA2" w:rsidRPr="00706BA2">
        <w:rPr>
          <w:rFonts w:asciiTheme="minorHAnsi" w:hAnsiTheme="minorHAnsi" w:cstheme="minorHAnsi"/>
        </w:rPr>
        <w:t>…………….</w:t>
      </w:r>
      <w:r w:rsidRPr="00A2773D">
        <w:rPr>
          <w:rFonts w:asciiTheme="minorHAnsi" w:hAnsiTheme="minorHAnsi" w:cstheme="minorHAnsi"/>
        </w:rPr>
        <w:t>stronach.</w:t>
      </w:r>
    </w:p>
    <w:p w14:paraId="2D877857" w14:textId="2295532E" w:rsidR="00041EF7"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47D3F85E" w14:textId="4235BDDB" w:rsidR="00E846D7" w:rsidRPr="00A2773D" w:rsidRDefault="00E846D7" w:rsidP="00E42D64">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29EC109B" w14:textId="77777777" w:rsidR="00E846D7" w:rsidRPr="00A2773D" w:rsidRDefault="00E846D7" w:rsidP="00E42D64">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6045D7B5" w14:textId="77777777" w:rsidR="00E846D7" w:rsidRPr="00A2773D" w:rsidRDefault="00E846D7" w:rsidP="00E42D64">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7AD612DB" w14:textId="77777777" w:rsidR="00E846D7" w:rsidRPr="00A2773D" w:rsidRDefault="00E846D7" w:rsidP="00E846D7">
      <w:pPr>
        <w:pStyle w:val="Tekstpodstawowy"/>
        <w:spacing w:line="276" w:lineRule="auto"/>
        <w:rPr>
          <w:rFonts w:asciiTheme="minorHAnsi" w:hAnsiTheme="minorHAnsi" w:cstheme="minorHAnsi"/>
        </w:rPr>
      </w:pPr>
    </w:p>
    <w:p w14:paraId="33A6146A" w14:textId="77777777" w:rsidR="00E846D7" w:rsidRPr="00A2773D" w:rsidRDefault="00E846D7" w:rsidP="00E846D7">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0569FB7B" w14:textId="77777777" w:rsidR="00E846D7" w:rsidRPr="00A2773D" w:rsidRDefault="00E846D7" w:rsidP="00E846D7">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DE15BE9" w14:textId="77777777" w:rsidR="00E846D7" w:rsidRPr="00A2773D" w:rsidRDefault="00E846D7" w:rsidP="00E846D7">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C4B5925" w14:textId="77777777" w:rsidR="00E846D7" w:rsidRPr="00A2773D" w:rsidRDefault="00E846D7" w:rsidP="00E846D7">
      <w:pPr>
        <w:pStyle w:val="Tekstpodstawowy"/>
        <w:spacing w:line="276" w:lineRule="auto"/>
        <w:rPr>
          <w:rFonts w:asciiTheme="minorHAnsi" w:hAnsiTheme="minorHAnsi" w:cstheme="minorHAnsi"/>
          <w:i/>
        </w:rPr>
      </w:pPr>
    </w:p>
    <w:p w14:paraId="21A7C72C" w14:textId="77777777" w:rsidR="00E846D7" w:rsidRPr="00A2773D" w:rsidRDefault="00E846D7" w:rsidP="00E846D7">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3C9097A9" w14:textId="77777777" w:rsidR="00E846D7" w:rsidRPr="00A2773D" w:rsidRDefault="00E846D7" w:rsidP="00E846D7">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4E37EB2F" w14:textId="32CC6ECA" w:rsidR="00E846D7" w:rsidRPr="00E846D7" w:rsidRDefault="00E846D7" w:rsidP="00E846D7">
      <w:pPr>
        <w:tabs>
          <w:tab w:val="left" w:pos="1320"/>
        </w:tabs>
        <w:sectPr w:rsidR="00E846D7" w:rsidRPr="00E846D7" w:rsidSect="009C120E">
          <w:footerReference w:type="default" r:id="rId8"/>
          <w:pgSz w:w="11910" w:h="16840"/>
          <w:pgMar w:top="1580" w:right="1300" w:bottom="680" w:left="1160" w:header="0" w:footer="400" w:gutter="0"/>
          <w:cols w:space="708"/>
          <w:docGrid w:linePitch="299"/>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45C1A139" w:rsidR="00F7208E" w:rsidRPr="00AC2C55" w:rsidRDefault="008C7CF7" w:rsidP="00AC2C55">
      <w:pPr>
        <w:ind w:left="360"/>
        <w:jc w:val="both"/>
        <w:rPr>
          <w:rFonts w:asciiTheme="minorHAnsi" w:hAnsiTheme="minorHAnsi" w:cstheme="minorHAnsi"/>
          <w:b/>
          <w:i/>
          <w:iCs/>
        </w:rPr>
      </w:pPr>
      <w:r w:rsidRPr="00A2773D">
        <w:rPr>
          <w:rFonts w:asciiTheme="minorHAnsi" w:hAnsiTheme="minorHAnsi" w:cstheme="minorHAnsi"/>
        </w:rPr>
        <w:t xml:space="preserve">Na potrzeby postępowania o udzielenie zamówienia publicznego pn. </w:t>
      </w:r>
      <w:r w:rsidR="000F51BF" w:rsidRPr="000F51BF">
        <w:rPr>
          <w:rFonts w:asciiTheme="minorHAnsi" w:hAnsiTheme="minorHAnsi" w:cstheme="minorHAnsi"/>
          <w:b/>
          <w:bCs/>
          <w:i/>
          <w:iCs/>
        </w:rPr>
        <w:t>W</w:t>
      </w:r>
      <w:r w:rsidR="000F51BF" w:rsidRPr="000F51BF">
        <w:rPr>
          <w:rFonts w:asciiTheme="minorHAnsi" w:hAnsiTheme="minorHAnsi" w:cstheme="minorHAnsi"/>
          <w:b/>
          <w:i/>
        </w:rPr>
        <w:t xml:space="preserve">ykonanie audytów projektów na terenie Federacji Rosyjskiej w ramach Programu Współpracy Transgranicznej  Polska – Rosja 2014 – 2020 </w:t>
      </w:r>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0F51BF" w:rsidRPr="000F51BF">
        <w:rPr>
          <w:rFonts w:asciiTheme="minorHAnsi" w:hAnsiTheme="minorHAnsi" w:cstheme="minorHAnsi"/>
        </w:rPr>
        <w:t>WA.263.1.2022.BS</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457588E6" w14:textId="77777777" w:rsidR="00F7208E" w:rsidRPr="00A2773D" w:rsidRDefault="008C7CF7" w:rsidP="008B4209">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Oświadczam, że zachodzą w stosunku do mnie podstawy wykluczenia z postępowania na podstawie art.</w:t>
      </w:r>
    </w:p>
    <w:p w14:paraId="4911A9CF" w14:textId="72AE7910"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w:t>
      </w:r>
      <w:r w:rsidRPr="00A2773D">
        <w:rPr>
          <w:rFonts w:asciiTheme="minorHAnsi" w:hAnsiTheme="minorHAnsi" w:cstheme="minorHAnsi"/>
          <w:i/>
        </w:rPr>
        <w:t xml:space="preserve">(podać mającą zastosowanie podstawę wykluczenia spośród wymienionych w art. 108 ust. 1 pkt </w:t>
      </w:r>
      <w:r w:rsidR="00913D8E" w:rsidRPr="00A2773D">
        <w:rPr>
          <w:rFonts w:asciiTheme="minorHAnsi" w:hAnsiTheme="minorHAnsi" w:cstheme="minorHAnsi"/>
          <w:i/>
        </w:rPr>
        <w:t>…………………………….</w:t>
      </w:r>
      <w:r w:rsidR="00404DE9" w:rsidRPr="00A2773D">
        <w:rPr>
          <w:rFonts w:asciiTheme="minorHAnsi" w:hAnsiTheme="minorHAnsi" w:cstheme="minorHAnsi"/>
          <w:i/>
        </w:rPr>
        <w:t xml:space="preserve"> </w:t>
      </w:r>
      <w:r w:rsidRPr="00A2773D">
        <w:rPr>
          <w:rFonts w:asciiTheme="minorHAnsi" w:hAnsiTheme="minorHAnsi" w:cstheme="minorHAnsi"/>
          <w:i/>
        </w:rPr>
        <w:t xml:space="preserve">ustawy </w:t>
      </w:r>
      <w:proofErr w:type="spellStart"/>
      <w:r w:rsidRPr="00A2773D">
        <w:rPr>
          <w:rFonts w:asciiTheme="minorHAnsi" w:hAnsiTheme="minorHAnsi" w:cstheme="minorHAnsi"/>
          <w:i/>
        </w:rPr>
        <w:t>Pzp</w:t>
      </w:r>
      <w:proofErr w:type="spellEnd"/>
      <w:r w:rsidRPr="00A2773D">
        <w:rPr>
          <w:rFonts w:asciiTheme="minorHAnsi" w:hAnsiTheme="minorHAnsi" w:cstheme="minorHAnsi"/>
          <w:i/>
        </w:rPr>
        <w:t xml:space="preserve">). </w:t>
      </w:r>
      <w:r w:rsidRPr="00A2773D">
        <w:rPr>
          <w:rFonts w:asciiTheme="minorHAnsi" w:hAnsiTheme="minorHAnsi" w:cstheme="minorHAnsi"/>
        </w:rPr>
        <w:t xml:space="preserve">Jednocześnie oświadczam, że w związku z ww. okolicznością, na podstawie art. 110 ust. 2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804CF5D" w:rsidR="00F7208E" w:rsidRDefault="00F7208E" w:rsidP="008B4209">
      <w:pPr>
        <w:pStyle w:val="Tekstpodstawowy"/>
        <w:spacing w:line="276" w:lineRule="auto"/>
        <w:rPr>
          <w:rFonts w:asciiTheme="minorHAnsi" w:hAnsiTheme="minorHAnsi" w:cstheme="minorHAnsi"/>
          <w:i/>
        </w:rPr>
      </w:pPr>
    </w:p>
    <w:p w14:paraId="6B94108E" w14:textId="2A4BF579" w:rsidR="00041EF7" w:rsidRDefault="00041EF7" w:rsidP="008B4209">
      <w:pPr>
        <w:pStyle w:val="Tekstpodstawowy"/>
        <w:spacing w:line="276" w:lineRule="auto"/>
        <w:rPr>
          <w:rFonts w:asciiTheme="minorHAnsi" w:hAnsiTheme="minorHAnsi" w:cstheme="minorHAnsi"/>
          <w:i/>
        </w:rPr>
      </w:pPr>
    </w:p>
    <w:p w14:paraId="3F14ED5C" w14:textId="77777777" w:rsidR="00041EF7" w:rsidRPr="00A2773D" w:rsidRDefault="00041EF7" w:rsidP="008B4209">
      <w:pPr>
        <w:pStyle w:val="Tekstpodstawowy"/>
        <w:spacing w:line="276" w:lineRule="auto"/>
        <w:rPr>
          <w:rFonts w:asciiTheme="minorHAnsi" w:hAnsiTheme="minorHAnsi" w:cstheme="minorHAnsi"/>
          <w:i/>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5A273626"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sidR="000F51BF">
        <w:rPr>
          <w:rFonts w:asciiTheme="minorHAnsi" w:hAnsiTheme="minorHAnsi" w:cstheme="minorHAnsi"/>
          <w:b/>
        </w:rPr>
        <w:t>w</w:t>
      </w:r>
      <w:r w:rsidR="000F51BF" w:rsidRPr="000F51BF">
        <w:rPr>
          <w:rFonts w:asciiTheme="minorHAnsi" w:hAnsiTheme="minorHAnsi" w:cstheme="minorHAnsi"/>
          <w:b/>
        </w:rPr>
        <w:t xml:space="preserve">ykonanie audytów projektów na terenie Federacji Rosyjskiej w ramach Programu Współpracy Transgranicznej  Polska – Rosja 2014 – 2020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2019 r. poz. 2019 ze zm.)</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A2773D"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A2773D"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A2773D"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A2773D"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A2773D"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A2773D" w:rsidRDefault="00DA4B68"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E71C6E" w14:paraId="3CBE5260" w14:textId="77777777" w:rsidTr="00516496">
        <w:tc>
          <w:tcPr>
            <w:tcW w:w="9356" w:type="dxa"/>
            <w:tcBorders>
              <w:bottom w:val="nil"/>
            </w:tcBorders>
          </w:tcPr>
          <w:p w14:paraId="03F43916" w14:textId="4D50B0D8" w:rsidR="00DA4B68" w:rsidRPr="00E71C6E" w:rsidRDefault="00DA4B68" w:rsidP="00516496">
            <w:pPr>
              <w:keepNext/>
              <w:spacing w:beforeLines="20" w:before="48" w:afterLines="20" w:after="48"/>
              <w:jc w:val="right"/>
              <w:outlineLvl w:val="2"/>
              <w:rPr>
                <w:rFonts w:asciiTheme="minorHAnsi" w:hAnsiTheme="minorHAnsi" w:cstheme="minorHAnsi"/>
                <w:b/>
                <w:i/>
                <w:iCs/>
                <w:lang w:eastAsia="pl-PL"/>
              </w:rPr>
            </w:pPr>
            <w:bookmarkStart w:id="3" w:name="_Hlk73443384"/>
            <w:r w:rsidRPr="00E71C6E">
              <w:rPr>
                <w:rFonts w:asciiTheme="minorHAnsi" w:hAnsiTheme="minorHAnsi" w:cstheme="minorHAnsi"/>
                <w:b/>
                <w:i/>
                <w:iCs/>
                <w:lang w:eastAsia="pl-PL"/>
              </w:rPr>
              <w:lastRenderedPageBreak/>
              <w:t xml:space="preserve">                                                    </w:t>
            </w:r>
            <w:r w:rsidR="000C64FE" w:rsidRPr="00E71C6E">
              <w:rPr>
                <w:rFonts w:asciiTheme="minorHAnsi" w:hAnsiTheme="minorHAnsi" w:cstheme="minorHAnsi"/>
                <w:b/>
                <w:i/>
                <w:iCs/>
                <w:lang w:eastAsia="pl-PL"/>
              </w:rPr>
              <w:t>Załącznik nr</w:t>
            </w:r>
            <w:r w:rsidRPr="00E71C6E">
              <w:rPr>
                <w:rFonts w:asciiTheme="minorHAnsi" w:hAnsiTheme="minorHAnsi" w:cstheme="minorHAnsi"/>
                <w:b/>
                <w:i/>
                <w:iCs/>
                <w:lang w:eastAsia="pl-PL"/>
              </w:rPr>
              <w:t xml:space="preserve"> 4 do SWZ                   </w:t>
            </w:r>
          </w:p>
          <w:p w14:paraId="4B3EA149" w14:textId="77777777" w:rsidR="00DA4B68" w:rsidRPr="00E71C6E" w:rsidRDefault="00DA4B68" w:rsidP="00516496">
            <w:pPr>
              <w:spacing w:beforeLines="20" w:before="48" w:afterLines="20" w:after="48"/>
              <w:rPr>
                <w:rFonts w:asciiTheme="minorHAnsi" w:hAnsiTheme="minorHAnsi" w:cstheme="minorHAnsi"/>
                <w:lang w:eastAsia="pl-PL"/>
              </w:rPr>
            </w:pPr>
          </w:p>
        </w:tc>
      </w:tr>
      <w:tr w:rsidR="00DA4B68" w:rsidRPr="00E71C6E" w14:paraId="5DFC4E09" w14:textId="77777777" w:rsidTr="00516496">
        <w:trPr>
          <w:trHeight w:val="280"/>
        </w:trPr>
        <w:tc>
          <w:tcPr>
            <w:tcW w:w="9356" w:type="dxa"/>
            <w:tcBorders>
              <w:top w:val="nil"/>
              <w:bottom w:val="single" w:sz="4" w:space="0" w:color="auto"/>
            </w:tcBorders>
          </w:tcPr>
          <w:p w14:paraId="6C6AF315" w14:textId="77777777" w:rsidR="00DA4B68" w:rsidRPr="00E71C6E" w:rsidRDefault="00DA4B68" w:rsidP="00516496">
            <w:pPr>
              <w:keepNext/>
              <w:spacing w:beforeLines="20" w:before="48" w:afterLines="20" w:after="48"/>
              <w:jc w:val="center"/>
              <w:outlineLvl w:val="1"/>
              <w:rPr>
                <w:rFonts w:asciiTheme="minorHAnsi" w:hAnsiTheme="minorHAnsi" w:cstheme="minorHAnsi"/>
                <w:b/>
                <w:lang w:eastAsia="pl-PL"/>
              </w:rPr>
            </w:pPr>
            <w:r w:rsidRPr="00E71C6E">
              <w:rPr>
                <w:rFonts w:asciiTheme="minorHAnsi" w:hAnsiTheme="minorHAnsi" w:cstheme="minorHAnsi"/>
                <w:b/>
                <w:lang w:eastAsia="pl-PL"/>
              </w:rPr>
              <w:t>Projektowane postanowienia umowy</w:t>
            </w:r>
          </w:p>
        </w:tc>
      </w:tr>
      <w:bookmarkEnd w:id="3"/>
    </w:tbl>
    <w:p w14:paraId="09B578CF" w14:textId="77777777"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p>
    <w:p w14:paraId="3B266AE1" w14:textId="77777777" w:rsidR="00CE758F" w:rsidRPr="00F04BD3" w:rsidRDefault="00CE758F" w:rsidP="00CE758F">
      <w:pPr>
        <w:keepNext/>
        <w:widowControl/>
        <w:autoSpaceDE/>
        <w:autoSpaceDN/>
        <w:spacing w:beforeLines="40" w:before="96" w:afterLines="40" w:after="96" w:line="276" w:lineRule="auto"/>
        <w:jc w:val="center"/>
        <w:outlineLvl w:val="0"/>
        <w:rPr>
          <w:rFonts w:asciiTheme="minorHAnsi" w:hAnsiTheme="minorHAnsi"/>
          <w:b/>
          <w:lang w:eastAsia="pl-PL"/>
        </w:rPr>
      </w:pPr>
      <w:r w:rsidRPr="00F04BD3">
        <w:rPr>
          <w:rFonts w:asciiTheme="minorHAnsi" w:hAnsiTheme="minorHAnsi"/>
          <w:b/>
          <w:lang w:eastAsia="pl-PL"/>
        </w:rPr>
        <w:t>UMOWA nr …..</w:t>
      </w:r>
    </w:p>
    <w:p w14:paraId="4BDF033E" w14:textId="4395B60B" w:rsidR="00CE758F" w:rsidRPr="00F04BD3" w:rsidRDefault="00CE758F" w:rsidP="00CE758F">
      <w:pPr>
        <w:keepNext/>
        <w:widowControl/>
        <w:autoSpaceDE/>
        <w:autoSpaceDN/>
        <w:spacing w:beforeLines="40" w:before="96" w:afterLines="40" w:after="96" w:line="276" w:lineRule="auto"/>
        <w:outlineLvl w:val="1"/>
        <w:rPr>
          <w:rFonts w:asciiTheme="minorHAnsi" w:hAnsiTheme="minorHAnsi"/>
          <w:lang w:eastAsia="pl-PL"/>
        </w:rPr>
      </w:pPr>
      <w:r w:rsidRPr="00F04BD3">
        <w:rPr>
          <w:rFonts w:asciiTheme="minorHAnsi" w:hAnsiTheme="minorHAnsi"/>
          <w:lang w:eastAsia="pl-PL"/>
        </w:rPr>
        <w:t>zawarta w dniu …., ….., 202</w:t>
      </w:r>
      <w:r w:rsidR="00BD6E7A">
        <w:rPr>
          <w:rFonts w:asciiTheme="minorHAnsi" w:hAnsiTheme="minorHAnsi"/>
          <w:lang w:eastAsia="pl-PL"/>
        </w:rPr>
        <w:t>2</w:t>
      </w:r>
      <w:r w:rsidRPr="00F04BD3">
        <w:rPr>
          <w:rFonts w:asciiTheme="minorHAnsi" w:hAnsiTheme="minorHAnsi"/>
          <w:lang w:eastAsia="pl-PL"/>
        </w:rPr>
        <w:t xml:space="preserve"> roku w Warszawie, pomiędzy:</w:t>
      </w:r>
    </w:p>
    <w:p w14:paraId="458C42A1"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b/>
          <w:bCs/>
          <w:lang w:eastAsia="pl-PL"/>
        </w:rPr>
        <w:t xml:space="preserve">Skarbem Państwa - państwową jednostką budżetową - Centrum Projektów Europejskich, </w:t>
      </w:r>
      <w:r w:rsidRPr="00F04BD3">
        <w:rPr>
          <w:rFonts w:asciiTheme="minorHAnsi" w:hAnsiTheme="minorHAnsi"/>
          <w:lang w:eastAsia="pl-PL"/>
        </w:rPr>
        <w:t>z siedzibą w Warszawie przy ul. Domaniewskiej 39a, 02- 672 Warszawa, posiadającym numer identyfikacji REGON 141681456 oraz NIP 7010158887, reprezentowanym przez:</w:t>
      </w:r>
    </w:p>
    <w:p w14:paraId="30E503EA"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b/>
          <w:bCs/>
          <w:lang w:eastAsia="pl-PL"/>
        </w:rPr>
      </w:pPr>
      <w:r w:rsidRPr="00F04BD3">
        <w:rPr>
          <w:rFonts w:asciiTheme="minorHAnsi" w:hAnsiTheme="minorHAnsi"/>
          <w:b/>
          <w:bCs/>
          <w:lang w:eastAsia="pl-PL"/>
        </w:rPr>
        <w:t xml:space="preserve">Pana Leszka Buller </w:t>
      </w:r>
      <w:r w:rsidRPr="00F04BD3">
        <w:rPr>
          <w:rFonts w:asciiTheme="minorHAnsi" w:hAnsiTheme="minorHAnsi"/>
          <w:bCs/>
          <w:lang w:eastAsia="pl-PL"/>
        </w:rPr>
        <w:t>– Dyrektora Centrum Projektów Europejskich na podstawie powołania na stanowisko z dniem 16 maja 2016 r.</w:t>
      </w:r>
      <w:r w:rsidRPr="00F04BD3">
        <w:rPr>
          <w:rFonts w:asciiTheme="minorHAnsi" w:hAnsiTheme="minorHAnsi"/>
          <w:lang w:eastAsia="pl-PL"/>
        </w:rPr>
        <w:t xml:space="preserve"> przez Ministra Rozwoju,</w:t>
      </w:r>
      <w:r w:rsidRPr="00F04BD3">
        <w:rPr>
          <w:rFonts w:asciiTheme="minorHAnsi" w:hAnsiTheme="minorHAnsi"/>
          <w:b/>
          <w:bCs/>
          <w:lang w:eastAsia="pl-PL"/>
        </w:rPr>
        <w:t xml:space="preserve"> </w:t>
      </w:r>
    </w:p>
    <w:p w14:paraId="5CD3F149"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lang w:eastAsia="pl-PL"/>
        </w:rPr>
        <w:t xml:space="preserve">zwanym w dalszej części </w:t>
      </w:r>
      <w:r w:rsidRPr="00F04BD3">
        <w:rPr>
          <w:rFonts w:asciiTheme="minorHAnsi" w:hAnsiTheme="minorHAnsi"/>
          <w:b/>
          <w:bCs/>
          <w:lang w:eastAsia="pl-PL"/>
        </w:rPr>
        <w:t>„Zamawiającym”,</w:t>
      </w:r>
    </w:p>
    <w:p w14:paraId="49DC7016"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lang w:eastAsia="pl-PL"/>
        </w:rPr>
        <w:t xml:space="preserve">a  </w:t>
      </w:r>
    </w:p>
    <w:p w14:paraId="28C4CB6B"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lang w:eastAsia="pl-PL"/>
        </w:rPr>
      </w:pPr>
      <w:r w:rsidRPr="00F04BD3">
        <w:rPr>
          <w:rFonts w:asciiTheme="minorHAnsi" w:hAnsiTheme="minorHAnsi"/>
          <w:lang w:eastAsia="pl-PL"/>
        </w:rPr>
        <w:t>........................................................................................................................................................................................................................................................................................................................................</w:t>
      </w:r>
    </w:p>
    <w:p w14:paraId="20BC9007"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b/>
          <w:lang w:eastAsia="pl-PL"/>
        </w:rPr>
      </w:pPr>
      <w:r w:rsidRPr="00F04BD3">
        <w:rPr>
          <w:rFonts w:asciiTheme="minorHAnsi" w:hAnsiTheme="minorHAnsi"/>
          <w:i/>
          <w:lang w:eastAsia="pl-PL"/>
        </w:rPr>
        <w:t xml:space="preserve">zwaną/zwanym </w:t>
      </w:r>
      <w:r w:rsidRPr="00F04BD3">
        <w:rPr>
          <w:rFonts w:asciiTheme="minorHAnsi" w:hAnsiTheme="minorHAnsi"/>
          <w:lang w:eastAsia="pl-PL"/>
        </w:rPr>
        <w:t xml:space="preserve">w dalszej części umowy </w:t>
      </w:r>
      <w:r w:rsidRPr="00F04BD3">
        <w:rPr>
          <w:rFonts w:asciiTheme="minorHAnsi" w:hAnsiTheme="minorHAnsi"/>
          <w:b/>
          <w:lang w:eastAsia="pl-PL"/>
        </w:rPr>
        <w:t>„Wykonawcą”.</w:t>
      </w:r>
    </w:p>
    <w:p w14:paraId="7CEE334E"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lang w:eastAsia="pl-PL"/>
        </w:rPr>
      </w:pPr>
    </w:p>
    <w:p w14:paraId="59334493" w14:textId="77777777" w:rsidR="00CE758F" w:rsidRPr="00F04BD3" w:rsidRDefault="00CE758F" w:rsidP="00CE758F">
      <w:pPr>
        <w:widowControl/>
        <w:autoSpaceDE/>
        <w:autoSpaceDN/>
        <w:spacing w:beforeLines="40" w:before="96" w:afterLines="40" w:after="96" w:line="276" w:lineRule="auto"/>
        <w:jc w:val="both"/>
        <w:rPr>
          <w:rFonts w:asciiTheme="minorHAnsi" w:hAnsiTheme="minorHAnsi"/>
          <w:b/>
          <w:lang w:eastAsia="pl-PL"/>
        </w:rPr>
      </w:pPr>
      <w:r w:rsidRPr="00F04BD3">
        <w:rPr>
          <w:rFonts w:asciiTheme="minorHAnsi" w:hAnsiTheme="minorHAnsi"/>
          <w:lang w:eastAsia="pl-PL"/>
        </w:rPr>
        <w:t xml:space="preserve">Zamawiający lub Wykonawca zwani są łącznie </w:t>
      </w:r>
      <w:r w:rsidRPr="00F04BD3">
        <w:rPr>
          <w:rFonts w:asciiTheme="minorHAnsi" w:hAnsiTheme="minorHAnsi"/>
          <w:b/>
          <w:lang w:eastAsia="pl-PL"/>
        </w:rPr>
        <w:t>„Stronami”</w:t>
      </w:r>
      <w:r w:rsidRPr="00F04BD3">
        <w:rPr>
          <w:rFonts w:asciiTheme="minorHAnsi" w:hAnsiTheme="minorHAnsi"/>
          <w:lang w:eastAsia="pl-PL"/>
        </w:rPr>
        <w:t>.</w:t>
      </w:r>
    </w:p>
    <w:p w14:paraId="1EDAA461" w14:textId="77777777" w:rsidR="00CE758F" w:rsidRPr="00F04BD3" w:rsidRDefault="00CE758F" w:rsidP="00CE758F">
      <w:pPr>
        <w:widowControl/>
        <w:tabs>
          <w:tab w:val="left" w:pos="6945"/>
        </w:tabs>
        <w:autoSpaceDE/>
        <w:autoSpaceDN/>
        <w:spacing w:beforeLines="40" w:before="96" w:afterLines="40" w:after="96" w:line="276" w:lineRule="auto"/>
        <w:rPr>
          <w:rFonts w:asciiTheme="minorHAnsi" w:hAnsiTheme="minorHAnsi"/>
          <w:b/>
          <w:lang w:eastAsia="pl-PL"/>
        </w:rPr>
      </w:pPr>
      <w:r w:rsidRPr="00F04BD3">
        <w:rPr>
          <w:rFonts w:asciiTheme="minorHAnsi" w:hAnsiTheme="minorHAnsi"/>
          <w:b/>
          <w:lang w:eastAsia="pl-PL"/>
        </w:rPr>
        <w:tab/>
      </w:r>
    </w:p>
    <w:p w14:paraId="44E0E312" w14:textId="77777777" w:rsidR="00CE758F" w:rsidRPr="00F04BD3" w:rsidRDefault="00CE758F" w:rsidP="00CE758F">
      <w:pPr>
        <w:widowControl/>
        <w:autoSpaceDE/>
        <w:autoSpaceDN/>
        <w:spacing w:beforeLines="40" w:before="96" w:afterLines="40" w:after="96" w:line="276" w:lineRule="auto"/>
        <w:jc w:val="center"/>
        <w:rPr>
          <w:rFonts w:asciiTheme="minorHAnsi" w:hAnsiTheme="minorHAnsi"/>
          <w:b/>
          <w:lang w:eastAsia="pl-PL"/>
        </w:rPr>
      </w:pPr>
      <w:r w:rsidRPr="00F04BD3">
        <w:rPr>
          <w:rFonts w:asciiTheme="minorHAnsi" w:hAnsiTheme="minorHAnsi"/>
          <w:b/>
          <w:lang w:eastAsia="pl-PL"/>
        </w:rPr>
        <w:t>§ 1</w:t>
      </w:r>
    </w:p>
    <w:p w14:paraId="02740E79" w14:textId="6C440ADB" w:rsidR="00CE758F" w:rsidRPr="00F04BD3" w:rsidRDefault="00CE758F" w:rsidP="004839FA">
      <w:pPr>
        <w:widowControl/>
        <w:numPr>
          <w:ilvl w:val="0"/>
          <w:numId w:val="34"/>
        </w:numPr>
        <w:tabs>
          <w:tab w:val="num"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Umowa została zawarta w wyniku przeprowadzenia postępowania o udzielenie  zamówienia  publicznego oznaczonego nr WA.263.</w:t>
      </w:r>
      <w:r w:rsidR="00BD6E7A">
        <w:rPr>
          <w:rFonts w:asciiTheme="minorHAnsi" w:hAnsiTheme="minorHAnsi"/>
          <w:color w:val="000000"/>
          <w:lang w:eastAsia="pl-PL"/>
        </w:rPr>
        <w:t>1.2022.BS</w:t>
      </w:r>
      <w:r w:rsidRPr="00F04BD3">
        <w:rPr>
          <w:rFonts w:asciiTheme="minorHAnsi" w:hAnsiTheme="minorHAnsi"/>
          <w:color w:val="000000"/>
          <w:lang w:eastAsia="pl-PL"/>
        </w:rPr>
        <w:t xml:space="preserve">,  do którego zastosowanie miała ustawa z dnia 11 września 2019 r. Prawo zamówień publicznych (Dz. U. z 2021 r. poz. 1129 z </w:t>
      </w:r>
      <w:proofErr w:type="spellStart"/>
      <w:r w:rsidRPr="00F04BD3">
        <w:rPr>
          <w:rFonts w:asciiTheme="minorHAnsi" w:hAnsiTheme="minorHAnsi"/>
          <w:color w:val="000000"/>
          <w:lang w:eastAsia="pl-PL"/>
        </w:rPr>
        <w:t>późn</w:t>
      </w:r>
      <w:proofErr w:type="spellEnd"/>
      <w:r w:rsidRPr="00F04BD3">
        <w:rPr>
          <w:rFonts w:asciiTheme="minorHAnsi" w:hAnsiTheme="minorHAnsi"/>
          <w:color w:val="000000"/>
          <w:lang w:eastAsia="pl-PL"/>
        </w:rPr>
        <w:t xml:space="preserve">. zm.) – </w:t>
      </w:r>
      <w:r w:rsidRPr="00F04BD3">
        <w:rPr>
          <w:rFonts w:asciiTheme="minorHAnsi" w:hAnsiTheme="minorHAnsi"/>
          <w:i/>
          <w:color w:val="000000"/>
          <w:lang w:eastAsia="pl-PL"/>
        </w:rPr>
        <w:t xml:space="preserve">dalej jako: „ustawa </w:t>
      </w:r>
      <w:proofErr w:type="spellStart"/>
      <w:r w:rsidRPr="00F04BD3">
        <w:rPr>
          <w:rFonts w:asciiTheme="minorHAnsi" w:hAnsiTheme="minorHAnsi"/>
          <w:i/>
          <w:color w:val="000000"/>
          <w:lang w:eastAsia="pl-PL"/>
        </w:rPr>
        <w:t>pzp</w:t>
      </w:r>
      <w:proofErr w:type="spellEnd"/>
      <w:r w:rsidRPr="00F04BD3">
        <w:rPr>
          <w:rFonts w:asciiTheme="minorHAnsi" w:hAnsiTheme="minorHAnsi"/>
          <w:i/>
          <w:color w:val="000000"/>
          <w:lang w:eastAsia="pl-PL"/>
        </w:rPr>
        <w:t>”</w:t>
      </w:r>
      <w:r w:rsidRPr="00F04BD3">
        <w:rPr>
          <w:rFonts w:asciiTheme="minorHAnsi" w:hAnsiTheme="minorHAnsi"/>
          <w:color w:val="000000"/>
          <w:lang w:eastAsia="pl-PL"/>
        </w:rPr>
        <w:t>.</w:t>
      </w:r>
    </w:p>
    <w:p w14:paraId="395BDEC5" w14:textId="77777777" w:rsidR="00CE758F" w:rsidRPr="00F04BD3" w:rsidRDefault="00CE758F" w:rsidP="004839FA">
      <w:pPr>
        <w:widowControl/>
        <w:numPr>
          <w:ilvl w:val="0"/>
          <w:numId w:val="34"/>
        </w:numPr>
        <w:tabs>
          <w:tab w:val="num" w:pos="426"/>
        </w:tabs>
        <w:autoSpaceDE/>
        <w:autoSpaceDN/>
        <w:adjustRightInd w:val="0"/>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Przedmiotem umowy jest przeprowadzanie przez Wykonawcę na rzecz Zamawiającego audytów projektów realizowanych przez beneficjentów na terenie Federacji Rosyjskiej – na obszarze Obwodu Kaliningradzkiego </w:t>
      </w:r>
      <w:bookmarkStart w:id="4" w:name="_Hlk87000886"/>
      <w:r w:rsidRPr="00F04BD3">
        <w:rPr>
          <w:rFonts w:asciiTheme="minorHAnsi" w:eastAsia="Calibri" w:hAnsiTheme="minorHAnsi"/>
        </w:rPr>
        <w:t xml:space="preserve">(w tym dokonanie weryfikacji realizacji projektów na miejscu ich realizacji, z zastrzeżeniem ust. 3) </w:t>
      </w:r>
      <w:bookmarkEnd w:id="4"/>
      <w:r w:rsidRPr="00F04BD3">
        <w:rPr>
          <w:rFonts w:asciiTheme="minorHAnsi" w:eastAsia="Calibri" w:hAnsiTheme="minorHAnsi"/>
        </w:rPr>
        <w:t xml:space="preserve">- w projektach realizowanych w ramach Programu Współpracy Transgranicznej Polska-Rosja 2014-2020 (PWT PLRU). </w:t>
      </w:r>
    </w:p>
    <w:p w14:paraId="147E08DC" w14:textId="7FA682B7" w:rsidR="00CE758F" w:rsidRPr="00F04BD3" w:rsidRDefault="00CE758F" w:rsidP="004839FA">
      <w:pPr>
        <w:widowControl/>
        <w:numPr>
          <w:ilvl w:val="0"/>
          <w:numId w:val="34"/>
        </w:numPr>
        <w:tabs>
          <w:tab w:val="num" w:pos="426"/>
        </w:tabs>
        <w:autoSpaceDE/>
        <w:autoSpaceDN/>
        <w:adjustRightInd w:val="0"/>
        <w:spacing w:beforeLines="40" w:before="96" w:afterLines="40" w:after="96" w:line="276" w:lineRule="auto"/>
        <w:ind w:left="426" w:hanging="426"/>
        <w:jc w:val="both"/>
        <w:rPr>
          <w:rFonts w:asciiTheme="minorHAnsi" w:eastAsia="Calibri" w:hAnsiTheme="minorHAnsi"/>
        </w:rPr>
      </w:pPr>
      <w:bookmarkStart w:id="5" w:name="_Hlk87000850"/>
      <w:r w:rsidRPr="00F04BD3">
        <w:rPr>
          <w:rFonts w:asciiTheme="minorHAnsi" w:eastAsia="Calibri" w:hAnsiTheme="minorHAnsi"/>
        </w:rPr>
        <w:t>Dopuszcza się, za zgodą  Zamawiającego, zdalne przeprowadzenie audytu (badanie dokumentacji na podstawie skanów oraz oględziny w formie zdalnej) w przypadku ograniczeń uniemożliwiających zbadanie oryginałów dokumentów i przeprowadzenie oględzin w formie wizyty na miejscu.</w:t>
      </w:r>
    </w:p>
    <w:bookmarkEnd w:id="5"/>
    <w:p w14:paraId="42268982" w14:textId="77777777" w:rsidR="00CE758F" w:rsidRPr="00F04BD3" w:rsidRDefault="00CE758F" w:rsidP="004839FA">
      <w:pPr>
        <w:widowControl/>
        <w:numPr>
          <w:ilvl w:val="0"/>
          <w:numId w:val="34"/>
        </w:numPr>
        <w:tabs>
          <w:tab w:val="num" w:pos="426"/>
        </w:tabs>
        <w:autoSpaceDE/>
        <w:autoSpaceDN/>
        <w:adjustRightInd w:val="0"/>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Celem audytów projektów jest potwierdzenie, że wydatki poniesione i opłacone w ramach Programu Współpracy Transgranicznej Polska-Rosja 2014-2020 są prawidłowe i zgodne z prawem.</w:t>
      </w:r>
    </w:p>
    <w:p w14:paraId="5B7612CC" w14:textId="48812786" w:rsidR="00CE758F" w:rsidRPr="00F04BD3" w:rsidRDefault="00CE758F" w:rsidP="004839FA">
      <w:pPr>
        <w:widowControl/>
        <w:numPr>
          <w:ilvl w:val="0"/>
          <w:numId w:val="34"/>
        </w:numPr>
        <w:tabs>
          <w:tab w:val="num" w:pos="426"/>
        </w:tabs>
        <w:autoSpaceDE/>
        <w:autoSpaceDN/>
        <w:adjustRightInd w:val="0"/>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lastRenderedPageBreak/>
        <w:t>Zamawiający szacuje, że Wykonawca wykona 14 audytów projektów</w:t>
      </w:r>
      <w:r w:rsidR="008457E1">
        <w:rPr>
          <w:rStyle w:val="Odwoanieprzypisudolnego"/>
          <w:rFonts w:asciiTheme="minorHAnsi" w:eastAsia="Calibri" w:hAnsiTheme="minorHAnsi"/>
        </w:rPr>
        <w:footnoteReference w:id="4"/>
      </w:r>
      <w:r w:rsidRPr="00F04BD3">
        <w:rPr>
          <w:rFonts w:asciiTheme="minorHAnsi" w:eastAsia="Calibri" w:hAnsiTheme="minorHAnsi"/>
        </w:rPr>
        <w:t>, z zastrzeżeniem zdania następnego. Zamawiający zastrzega możliwość zmniejszenia liczby audytów o maksymalnie 4 audyty lub zwiększenia liczby audytów o nie więcej niż 4 audyty.</w:t>
      </w:r>
      <w:r w:rsidRPr="00F04BD3">
        <w:rPr>
          <w:rFonts w:asciiTheme="minorHAnsi" w:eastAsia="Calibri" w:hAnsiTheme="minorHAnsi"/>
          <w:vertAlign w:val="superscript"/>
        </w:rPr>
        <w:footnoteReference w:id="5"/>
      </w:r>
    </w:p>
    <w:p w14:paraId="5BBBFC64" w14:textId="77777777" w:rsidR="00CE758F" w:rsidRPr="00F04BD3" w:rsidRDefault="00CE758F" w:rsidP="004839FA">
      <w:pPr>
        <w:widowControl/>
        <w:numPr>
          <w:ilvl w:val="0"/>
          <w:numId w:val="34"/>
        </w:numPr>
        <w:tabs>
          <w:tab w:val="num" w:pos="426"/>
        </w:tabs>
        <w:autoSpaceDE/>
        <w:autoSpaceDN/>
        <w:adjustRightInd w:val="0"/>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Szczegółowy zakres przedmiotu umowy, w tym podział audytów na poszczególne lata realizacji umowy określa opis przedmiotu zamówienia stanowiący załącznik nr 1 do</w:t>
      </w:r>
      <w:r w:rsidRPr="00F04BD3">
        <w:rPr>
          <w:rFonts w:asciiTheme="minorHAnsi" w:eastAsia="Calibri" w:hAnsiTheme="minorHAnsi"/>
          <w:spacing w:val="-4"/>
        </w:rPr>
        <w:t xml:space="preserve"> </w:t>
      </w:r>
      <w:r w:rsidRPr="00F04BD3">
        <w:rPr>
          <w:rFonts w:asciiTheme="minorHAnsi" w:eastAsia="Calibri" w:hAnsiTheme="minorHAnsi"/>
        </w:rPr>
        <w:t xml:space="preserve">umowy – </w:t>
      </w:r>
      <w:r w:rsidRPr="00F04BD3">
        <w:rPr>
          <w:rFonts w:asciiTheme="minorHAnsi" w:eastAsia="Calibri" w:hAnsiTheme="minorHAnsi"/>
          <w:i/>
        </w:rPr>
        <w:t>dalej jako „OPZ”.</w:t>
      </w:r>
    </w:p>
    <w:p w14:paraId="55CE71D3" w14:textId="77777777" w:rsidR="00CE758F" w:rsidRPr="00F04BD3" w:rsidRDefault="00CE758F" w:rsidP="004839FA">
      <w:pPr>
        <w:widowControl/>
        <w:numPr>
          <w:ilvl w:val="0"/>
          <w:numId w:val="34"/>
        </w:numPr>
        <w:tabs>
          <w:tab w:val="num" w:pos="426"/>
        </w:tabs>
        <w:autoSpaceDE/>
        <w:autoSpaceDN/>
        <w:adjustRightInd w:val="0"/>
        <w:spacing w:beforeLines="40" w:before="96" w:afterLines="40" w:after="96" w:line="276" w:lineRule="auto"/>
        <w:ind w:left="426" w:hanging="426"/>
        <w:rPr>
          <w:rFonts w:asciiTheme="minorHAnsi" w:hAnsiTheme="minorHAnsi"/>
          <w:bCs/>
          <w:color w:val="000000"/>
          <w:lang w:eastAsia="pl-PL"/>
        </w:rPr>
      </w:pPr>
      <w:r w:rsidRPr="00F04BD3">
        <w:rPr>
          <w:rFonts w:asciiTheme="minorHAnsi" w:hAnsiTheme="minorHAnsi"/>
          <w:lang w:eastAsia="pl-PL"/>
        </w:rPr>
        <w:t>Strony wyznaczają następujące osoby uprawnione do kontaktów:</w:t>
      </w:r>
    </w:p>
    <w:p w14:paraId="6BF1A243" w14:textId="6876854B" w:rsidR="00CE758F" w:rsidRPr="00F04BD3" w:rsidRDefault="00CE758F" w:rsidP="004839FA">
      <w:pPr>
        <w:widowControl/>
        <w:numPr>
          <w:ilvl w:val="0"/>
          <w:numId w:val="47"/>
        </w:numPr>
        <w:autoSpaceDE/>
        <w:autoSpaceDN/>
        <w:spacing w:after="200" w:line="276" w:lineRule="auto"/>
        <w:contextualSpacing/>
        <w:rPr>
          <w:rFonts w:asciiTheme="minorHAnsi" w:hAnsiTheme="minorHAnsi"/>
          <w:lang w:eastAsia="pl-PL"/>
        </w:rPr>
      </w:pPr>
      <w:r w:rsidRPr="00F04BD3">
        <w:rPr>
          <w:rFonts w:asciiTheme="minorHAnsi" w:hAnsiTheme="minorHAnsi"/>
          <w:lang w:eastAsia="pl-PL"/>
        </w:rPr>
        <w:t>ze strony Zamawiającego uprawnione do kontaktów są następujące osoby z Centrum Projektów Europejskich</w:t>
      </w:r>
      <w:r w:rsidR="002605CD">
        <w:rPr>
          <w:rFonts w:asciiTheme="minorHAnsi" w:hAnsiTheme="minorHAnsi"/>
          <w:lang w:eastAsia="pl-PL"/>
        </w:rPr>
        <w:t xml:space="preserve">: …………. </w:t>
      </w:r>
      <w:r w:rsidRPr="00F04BD3">
        <w:rPr>
          <w:rFonts w:asciiTheme="minorHAnsi" w:hAnsiTheme="minorHAnsi"/>
          <w:lang w:eastAsia="pl-PL"/>
        </w:rPr>
        <w:t xml:space="preserve"> oraz z Instytucji Audytowej: …. ;</w:t>
      </w:r>
    </w:p>
    <w:p w14:paraId="2FEAD2C9" w14:textId="77777777" w:rsidR="00CE758F" w:rsidRPr="00F04BD3" w:rsidRDefault="00CE758F" w:rsidP="004839FA">
      <w:pPr>
        <w:widowControl/>
        <w:numPr>
          <w:ilvl w:val="0"/>
          <w:numId w:val="47"/>
        </w:numPr>
        <w:tabs>
          <w:tab w:val="num" w:pos="0"/>
          <w:tab w:val="num" w:pos="720"/>
        </w:tabs>
        <w:autoSpaceDE/>
        <w:autoSpaceDN/>
        <w:spacing w:beforeLines="40" w:before="96" w:afterLines="40" w:after="96" w:line="276" w:lineRule="auto"/>
        <w:ind w:left="851" w:firstLine="283"/>
        <w:contextualSpacing/>
        <w:jc w:val="both"/>
        <w:rPr>
          <w:rFonts w:asciiTheme="minorHAnsi" w:hAnsiTheme="minorHAnsi"/>
          <w:lang w:eastAsia="pl-PL"/>
        </w:rPr>
      </w:pPr>
      <w:r w:rsidRPr="00F04BD3">
        <w:rPr>
          <w:rFonts w:asciiTheme="minorHAnsi" w:hAnsiTheme="minorHAnsi"/>
          <w:lang w:eastAsia="pl-PL"/>
        </w:rPr>
        <w:t xml:space="preserve">ze strony Wykonawcy </w:t>
      </w:r>
      <w:r w:rsidRPr="00F04BD3">
        <w:rPr>
          <w:rFonts w:asciiTheme="minorHAnsi" w:hAnsiTheme="minorHAnsi"/>
          <w:highlight w:val="yellow"/>
          <w:lang w:eastAsia="pl-PL"/>
        </w:rPr>
        <w:t>…..</w:t>
      </w:r>
      <w:r w:rsidRPr="00F04BD3">
        <w:rPr>
          <w:rFonts w:asciiTheme="minorHAnsi" w:hAnsiTheme="minorHAnsi"/>
          <w:lang w:eastAsia="pl-PL"/>
        </w:rPr>
        <w:t xml:space="preserve"> </w:t>
      </w:r>
    </w:p>
    <w:p w14:paraId="5EA538F7"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b/>
        </w:rPr>
      </w:pPr>
    </w:p>
    <w:p w14:paraId="038754AB"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rPr>
      </w:pPr>
      <w:r w:rsidRPr="00F04BD3">
        <w:rPr>
          <w:rFonts w:asciiTheme="minorHAnsi" w:eastAsia="Calibri" w:hAnsiTheme="minorHAnsi"/>
          <w:b/>
        </w:rPr>
        <w:t>§ 2</w:t>
      </w:r>
    </w:p>
    <w:p w14:paraId="79C7DE0A" w14:textId="77777777" w:rsidR="00CE758F" w:rsidRPr="00F04BD3" w:rsidRDefault="00CE758F" w:rsidP="004839FA">
      <w:pPr>
        <w:widowControl/>
        <w:numPr>
          <w:ilvl w:val="0"/>
          <w:numId w:val="50"/>
        </w:numPr>
        <w:autoSpaceDE/>
        <w:autoSpaceDN/>
        <w:spacing w:beforeLines="40" w:before="96" w:afterLines="40" w:after="96" w:line="276" w:lineRule="auto"/>
        <w:contextualSpacing/>
        <w:jc w:val="both"/>
        <w:rPr>
          <w:rFonts w:asciiTheme="minorHAnsi" w:eastAsia="Calibri" w:hAnsiTheme="minorHAnsi"/>
          <w:i/>
        </w:rPr>
      </w:pPr>
      <w:r w:rsidRPr="00F04BD3">
        <w:rPr>
          <w:rFonts w:asciiTheme="minorHAnsi" w:eastAsia="Calibri" w:hAnsiTheme="minorHAnsi"/>
        </w:rPr>
        <w:t>Umowa została zawarta na czas określony.</w:t>
      </w:r>
    </w:p>
    <w:p w14:paraId="039E0F23" w14:textId="66A16B57" w:rsidR="00CE758F" w:rsidRPr="00F04BD3" w:rsidRDefault="00CE758F" w:rsidP="004839FA">
      <w:pPr>
        <w:widowControl/>
        <w:numPr>
          <w:ilvl w:val="0"/>
          <w:numId w:val="50"/>
        </w:numPr>
        <w:autoSpaceDE/>
        <w:autoSpaceDN/>
        <w:spacing w:beforeLines="40" w:before="96" w:afterLines="40" w:after="96" w:line="276" w:lineRule="auto"/>
        <w:contextualSpacing/>
        <w:jc w:val="both"/>
        <w:rPr>
          <w:rFonts w:asciiTheme="minorHAnsi" w:eastAsia="Calibri" w:hAnsiTheme="minorHAnsi"/>
          <w:i/>
        </w:rPr>
      </w:pPr>
      <w:r w:rsidRPr="00F04BD3">
        <w:rPr>
          <w:rFonts w:asciiTheme="minorHAnsi" w:eastAsia="Calibri" w:hAnsiTheme="minorHAnsi"/>
        </w:rPr>
        <w:t>Dla lat obrotowych 2020/2021, 2021/2022 oraz 2022/2023 usługa określona w § 1 ust. 2 wykonana zostanie w terminie ….. dni roboczych</w:t>
      </w:r>
      <w:r w:rsidR="00E7616A" w:rsidRPr="00F04BD3">
        <w:rPr>
          <w:rStyle w:val="Odwoanieprzypisudolnego"/>
          <w:rFonts w:asciiTheme="minorHAnsi" w:eastAsia="Calibri" w:hAnsiTheme="minorHAnsi"/>
        </w:rPr>
        <w:footnoteReference w:id="6"/>
      </w:r>
      <w:r w:rsidRPr="00F04BD3">
        <w:rPr>
          <w:rFonts w:asciiTheme="minorHAnsi" w:eastAsia="Calibri" w:hAnsiTheme="minorHAnsi"/>
        </w:rPr>
        <w:t xml:space="preserve"> od dnia przekazania Wykonawcy przez osobę wskazaną do kontaktu ze strony Zamawiającego </w:t>
      </w:r>
      <w:r w:rsidR="0057063F">
        <w:rPr>
          <w:rFonts w:asciiTheme="minorHAnsi" w:eastAsia="Calibri" w:hAnsiTheme="minorHAnsi"/>
        </w:rPr>
        <w:t xml:space="preserve">(z IA) </w:t>
      </w:r>
      <w:r w:rsidRPr="00F04BD3">
        <w:rPr>
          <w:rFonts w:asciiTheme="minorHAnsi" w:eastAsia="Calibri" w:hAnsiTheme="minorHAnsi"/>
        </w:rPr>
        <w:t>listy projektów podlegających audytowi, zgodnie z OPZ.</w:t>
      </w:r>
    </w:p>
    <w:p w14:paraId="61B75B99" w14:textId="35439E39" w:rsidR="00CE758F" w:rsidRPr="00F04BD3" w:rsidRDefault="00CE758F" w:rsidP="004839FA">
      <w:pPr>
        <w:widowControl/>
        <w:numPr>
          <w:ilvl w:val="0"/>
          <w:numId w:val="50"/>
        </w:numPr>
        <w:autoSpaceDE/>
        <w:autoSpaceDN/>
        <w:spacing w:beforeLines="40" w:before="96" w:afterLines="40" w:after="96" w:line="276" w:lineRule="auto"/>
        <w:contextualSpacing/>
        <w:jc w:val="both"/>
        <w:rPr>
          <w:rFonts w:asciiTheme="minorHAnsi" w:eastAsia="Calibri" w:hAnsiTheme="minorHAnsi"/>
          <w:i/>
        </w:rPr>
      </w:pPr>
      <w:r w:rsidRPr="00F04BD3">
        <w:rPr>
          <w:rFonts w:asciiTheme="minorHAnsi" w:eastAsia="Calibri" w:hAnsiTheme="minorHAnsi"/>
        </w:rPr>
        <w:t>Dla roku obrotowego 2023/2024, usługa określona w § 1 ust. 2 zostanie wykonana nie później niż do 31 stycznia 2025. Lista projektów podlegających audytowi zostanie przekazana Wykonawcy przez osobę wskazaną do kontaktu ze strony Zamawiającego</w:t>
      </w:r>
      <w:r w:rsidR="0057063F">
        <w:rPr>
          <w:rFonts w:asciiTheme="minorHAnsi" w:eastAsia="Calibri" w:hAnsiTheme="minorHAnsi"/>
        </w:rPr>
        <w:t xml:space="preserve"> (z IA)</w:t>
      </w:r>
      <w:r w:rsidRPr="00F04BD3">
        <w:rPr>
          <w:rFonts w:asciiTheme="minorHAnsi" w:eastAsia="Calibri" w:hAnsiTheme="minorHAnsi"/>
        </w:rPr>
        <w:t>, zgodnie z OPZ.</w:t>
      </w:r>
    </w:p>
    <w:p w14:paraId="5241EB07"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b/>
        </w:rPr>
      </w:pPr>
    </w:p>
    <w:p w14:paraId="45E23B57"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rPr>
      </w:pPr>
      <w:r w:rsidRPr="00F04BD3">
        <w:rPr>
          <w:rFonts w:asciiTheme="minorHAnsi" w:eastAsia="Calibri" w:hAnsiTheme="minorHAnsi"/>
          <w:b/>
        </w:rPr>
        <w:t>§ 3</w:t>
      </w:r>
    </w:p>
    <w:p w14:paraId="130B639B"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Wykonawca ponosi odpowiedzialność za należyte wykonanie przedmiotu umowy, w tym odpowiedzialność za działania i zaniechania osób, którymi będzie się posługiwał przy realizacji umowy jak za działania lub zaniechania własne. </w:t>
      </w:r>
    </w:p>
    <w:p w14:paraId="36F8F379"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Wykonawca oświadcza, iż przed zawarciem umowy zapoznał się w pełni z warunkami przedstawionymi w OPZ oraz umowie i je akceptuje. </w:t>
      </w:r>
    </w:p>
    <w:p w14:paraId="07A12B59"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bCs/>
        </w:rPr>
        <w:t>Wykonawca oświadcza, że dysponuje wiedzą, doświadczeniem i osobami posiadającymi kwalifikacje niezbędne do należytego wykonania umowy i nie istnieją żadne przeszkody prawne i faktyczne uniemożliwiające lub utrudniające mu wykonywanie tego zobowiązania.</w:t>
      </w:r>
    </w:p>
    <w:p w14:paraId="4D08A642"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Wykonawca zobowiązuje się: </w:t>
      </w:r>
    </w:p>
    <w:p w14:paraId="5FDF2344" w14:textId="77777777" w:rsidR="00CE758F" w:rsidRPr="00F04BD3" w:rsidRDefault="00CE758F" w:rsidP="004839FA">
      <w:pPr>
        <w:widowControl/>
        <w:numPr>
          <w:ilvl w:val="0"/>
          <w:numId w:val="39"/>
        </w:numPr>
        <w:autoSpaceDE/>
        <w:autoSpaceDN/>
        <w:spacing w:after="200" w:line="276" w:lineRule="auto"/>
        <w:ind w:left="851" w:hanging="425"/>
        <w:contextualSpacing/>
        <w:jc w:val="both"/>
        <w:rPr>
          <w:rFonts w:asciiTheme="minorHAnsi" w:eastAsia="Calibri" w:hAnsiTheme="minorHAnsi"/>
        </w:rPr>
      </w:pPr>
      <w:r w:rsidRPr="00F04BD3">
        <w:rPr>
          <w:rFonts w:asciiTheme="minorHAnsi" w:eastAsia="Calibri" w:hAnsiTheme="minorHAnsi"/>
        </w:rPr>
        <w:t xml:space="preserve">wykonać przedmiot umowy z najwyższą starannością wynikającą z zawodowego charakteru prowadzonej działalności oraz międzynarodowych standardów praktyki audytu i zgodnie z obowiązującymi przepisami prawa, zasadami uczciwej konkurencji i poszanowaniem dobrych obyczajów oraz słusznych interesów Zamawiającego.  </w:t>
      </w:r>
    </w:p>
    <w:p w14:paraId="0E58DA1F" w14:textId="77777777" w:rsidR="00CE758F" w:rsidRPr="00F04BD3" w:rsidRDefault="00CE758F" w:rsidP="004839FA">
      <w:pPr>
        <w:widowControl/>
        <w:numPr>
          <w:ilvl w:val="0"/>
          <w:numId w:val="39"/>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 xml:space="preserve">wykonywać umowę w sposób, który nie będzie prowadził do roszczeń osób trzecich z tytułu naruszenia ich praw, w szczególności praw autorskich oraz praw pokrewnych, patentów, </w:t>
      </w:r>
      <w:r w:rsidRPr="00F04BD3">
        <w:rPr>
          <w:rFonts w:asciiTheme="minorHAnsi" w:eastAsia="Calibri" w:hAnsiTheme="minorHAnsi"/>
        </w:rPr>
        <w:lastRenderedPageBreak/>
        <w:t xml:space="preserve">zarejestrowanych znaków i wzorów towarowych związanych z realizacją przedmiotu umowy, dóbr osobistych. </w:t>
      </w:r>
    </w:p>
    <w:p w14:paraId="01B498C1" w14:textId="77777777" w:rsidR="00CE758F" w:rsidRPr="00F04BD3" w:rsidRDefault="00CE758F" w:rsidP="004839FA">
      <w:pPr>
        <w:widowControl/>
        <w:numPr>
          <w:ilvl w:val="0"/>
          <w:numId w:val="37"/>
        </w:numPr>
        <w:tabs>
          <w:tab w:val="left" w:pos="708"/>
        </w:tabs>
        <w:autoSpaceDE/>
        <w:autoSpaceDN/>
        <w:adjustRightInd w:val="0"/>
        <w:spacing w:beforeLines="40" w:before="96" w:afterLines="40" w:after="96" w:line="276" w:lineRule="auto"/>
        <w:ind w:left="426" w:hanging="426"/>
        <w:jc w:val="both"/>
        <w:rPr>
          <w:rFonts w:asciiTheme="minorHAnsi" w:hAnsiTheme="minorHAnsi"/>
          <w:color w:val="000000"/>
          <w:kern w:val="2"/>
          <w:lang w:eastAsia="pl-PL"/>
        </w:rPr>
      </w:pPr>
      <w:r w:rsidRPr="00F04BD3">
        <w:rPr>
          <w:rFonts w:asciiTheme="minorHAnsi" w:eastAsia="Arial Unicode MS" w:hAnsiTheme="minorHAnsi"/>
          <w:color w:val="000000"/>
          <w:kern w:val="2"/>
          <w:lang w:eastAsia="uk-UA"/>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0854CE27" w14:textId="2B9D3F2A" w:rsidR="00CE758F" w:rsidRPr="00F04BD3" w:rsidRDefault="00CE758F" w:rsidP="004839FA">
      <w:pPr>
        <w:widowControl/>
        <w:numPr>
          <w:ilvl w:val="0"/>
          <w:numId w:val="37"/>
        </w:numPr>
        <w:tabs>
          <w:tab w:val="left" w:pos="708"/>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eastAsia="Calibri" w:hAnsiTheme="minorHAnsi"/>
          <w:color w:val="000000"/>
        </w:rPr>
        <w:t xml:space="preserve">Wykonawca realizować będzie czynności audytu przez osoby wskazane w </w:t>
      </w:r>
      <w:r w:rsidRPr="00F04BD3">
        <w:rPr>
          <w:rFonts w:asciiTheme="minorHAnsi" w:eastAsia="Calibri" w:hAnsiTheme="minorHAnsi"/>
          <w:bCs/>
        </w:rPr>
        <w:t xml:space="preserve">Wykazie </w:t>
      </w:r>
      <w:r w:rsidRPr="00F04BD3">
        <w:rPr>
          <w:rFonts w:asciiTheme="minorHAnsi" w:eastAsia="Calibri" w:hAnsiTheme="minorHAnsi"/>
          <w:bCs/>
          <w:color w:val="000000"/>
        </w:rPr>
        <w:t xml:space="preserve">osób, skierowanych przez Wykonawcę do realizacji zamówienia publicznego, stanowiącym załącznik nr 4 do umowy lub zaakceptowane przez Zamawiającego na podstawie ust. 7. </w:t>
      </w:r>
      <w:r w:rsidR="00992485">
        <w:rPr>
          <w:rFonts w:asciiTheme="minorHAnsi" w:eastAsia="Calibri" w:hAnsiTheme="minorHAnsi"/>
          <w:bCs/>
          <w:color w:val="000000"/>
        </w:rPr>
        <w:t>Każdorazowo Zamawiający</w:t>
      </w:r>
      <w:r w:rsidR="004821B3">
        <w:rPr>
          <w:rFonts w:asciiTheme="minorHAnsi" w:eastAsia="Calibri" w:hAnsiTheme="minorHAnsi"/>
          <w:bCs/>
          <w:color w:val="000000"/>
        </w:rPr>
        <w:t>,</w:t>
      </w:r>
      <w:r w:rsidR="00992485">
        <w:rPr>
          <w:rFonts w:asciiTheme="minorHAnsi" w:eastAsia="Calibri" w:hAnsiTheme="minorHAnsi"/>
          <w:bCs/>
          <w:color w:val="000000"/>
        </w:rPr>
        <w:t xml:space="preserve"> po otrzymaniu wniosku </w:t>
      </w:r>
      <w:r w:rsidR="004821B3">
        <w:rPr>
          <w:rFonts w:asciiTheme="minorHAnsi" w:eastAsia="Calibri" w:hAnsiTheme="minorHAnsi"/>
          <w:bCs/>
          <w:color w:val="000000"/>
        </w:rPr>
        <w:t xml:space="preserve">i oświadczenia o których mowa w ust. 7 </w:t>
      </w:r>
      <w:r w:rsidR="00992485">
        <w:rPr>
          <w:rFonts w:asciiTheme="minorHAnsi" w:eastAsia="Calibri" w:hAnsiTheme="minorHAnsi"/>
          <w:bCs/>
          <w:color w:val="000000"/>
        </w:rPr>
        <w:t>od Wykonawcy</w:t>
      </w:r>
      <w:r w:rsidR="004821B3">
        <w:rPr>
          <w:rFonts w:asciiTheme="minorHAnsi" w:eastAsia="Calibri" w:hAnsiTheme="minorHAnsi"/>
          <w:bCs/>
          <w:color w:val="000000"/>
        </w:rPr>
        <w:t>,</w:t>
      </w:r>
      <w:r w:rsidR="00992485">
        <w:rPr>
          <w:rFonts w:asciiTheme="minorHAnsi" w:eastAsia="Calibri" w:hAnsiTheme="minorHAnsi"/>
          <w:bCs/>
          <w:color w:val="000000"/>
        </w:rPr>
        <w:t xml:space="preserve"> przedstawi</w:t>
      </w:r>
      <w:r w:rsidR="004821B3">
        <w:rPr>
          <w:rFonts w:asciiTheme="minorHAnsi" w:eastAsia="Calibri" w:hAnsiTheme="minorHAnsi"/>
          <w:bCs/>
          <w:color w:val="000000"/>
        </w:rPr>
        <w:t xml:space="preserve"> je</w:t>
      </w:r>
      <w:r w:rsidR="00992485">
        <w:rPr>
          <w:rFonts w:asciiTheme="minorHAnsi" w:eastAsia="Calibri" w:hAnsiTheme="minorHAnsi"/>
          <w:bCs/>
          <w:color w:val="000000"/>
        </w:rPr>
        <w:t xml:space="preserve"> IA celem weryfikacji. </w:t>
      </w:r>
    </w:p>
    <w:p w14:paraId="38755DD3" w14:textId="429D3D70" w:rsidR="00CE758F" w:rsidRPr="00F04BD3" w:rsidRDefault="00CE758F" w:rsidP="004839FA">
      <w:pPr>
        <w:widowControl/>
        <w:numPr>
          <w:ilvl w:val="0"/>
          <w:numId w:val="37"/>
        </w:numPr>
        <w:tabs>
          <w:tab w:val="left" w:pos="708"/>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eastAsia="Calibri" w:hAnsiTheme="minorHAnsi"/>
          <w:bCs/>
          <w:color w:val="000000"/>
        </w:rPr>
        <w:t xml:space="preserve">W przypadku zmiany osoby wskazanej do realizacji zamówienia publicznego Wykonawca zobowiązany jest do zwrócenia się do Zamawiającego z wnioskiem o akceptację zmiany wskazując powody zmiany oraz nową osobę w miejsce dotychczasowej (na co najmniej 5 dni przed planowaną zmianą – </w:t>
      </w:r>
      <w:bookmarkStart w:id="7" w:name="_Hlk87264872"/>
      <w:r w:rsidRPr="00F04BD3">
        <w:rPr>
          <w:rFonts w:asciiTheme="minorHAnsi" w:eastAsia="Calibri" w:hAnsiTheme="minorHAnsi"/>
          <w:bCs/>
          <w:color w:val="000000"/>
        </w:rPr>
        <w:t>termin 5 dniowy nie dotyczy zmian spowodowanych nieprzewidzianymi sytuacjami losowymi</w:t>
      </w:r>
      <w:bookmarkEnd w:id="7"/>
      <w:r w:rsidRPr="00F04BD3">
        <w:rPr>
          <w:rFonts w:asciiTheme="minorHAnsi" w:eastAsia="Calibri" w:hAnsiTheme="minorHAnsi"/>
          <w:bCs/>
          <w:color w:val="000000"/>
        </w:rPr>
        <w:t xml:space="preserve">). Osoba ta winna spełniać wszelkie wymagania stawiane przez Zamawiającego </w:t>
      </w:r>
      <w:r w:rsidRPr="00F04BD3">
        <w:rPr>
          <w:rFonts w:asciiTheme="minorHAnsi" w:eastAsia="Calibri" w:hAnsiTheme="minorHAnsi"/>
          <w:color w:val="000000"/>
        </w:rPr>
        <w:t>na etapie postępowania o udzielenie zamówienia publicznego</w:t>
      </w:r>
      <w:r w:rsidR="000B5AA2">
        <w:rPr>
          <w:rFonts w:asciiTheme="minorHAnsi" w:eastAsia="Calibri" w:hAnsiTheme="minorHAnsi"/>
          <w:color w:val="000000"/>
        </w:rPr>
        <w:t>,</w:t>
      </w:r>
      <w:r w:rsidRPr="00F04BD3">
        <w:rPr>
          <w:rFonts w:asciiTheme="minorHAnsi" w:eastAsia="Calibri" w:hAnsiTheme="minorHAnsi"/>
          <w:color w:val="000000"/>
        </w:rPr>
        <w:t xml:space="preserve"> w wyniku którego zawarta została niniejsza umowa</w:t>
      </w:r>
      <w:r w:rsidR="00500FBF">
        <w:rPr>
          <w:rFonts w:asciiTheme="minorHAnsi" w:eastAsia="Calibri" w:hAnsiTheme="minorHAnsi"/>
          <w:color w:val="000000"/>
        </w:rPr>
        <w:t xml:space="preserve"> </w:t>
      </w:r>
      <w:r w:rsidR="00500FBF" w:rsidRPr="00500FBF">
        <w:rPr>
          <w:rFonts w:asciiTheme="minorHAnsi" w:eastAsia="Calibri" w:hAnsiTheme="minorHAnsi"/>
          <w:color w:val="000000"/>
        </w:rPr>
        <w:t>(co Wykonawca i nowy członek Zespołu Audytowego potwierdzi oświadczeniem składanym do Zamawiającego zawierającym wszystkie informacje wymagane w wykazie osób)</w:t>
      </w:r>
      <w:r w:rsidRPr="00F04BD3">
        <w:rPr>
          <w:rFonts w:asciiTheme="minorHAnsi" w:eastAsia="Calibri" w:hAnsiTheme="minorHAnsi"/>
          <w:color w:val="000000"/>
        </w:rPr>
        <w:t xml:space="preserve">. </w:t>
      </w:r>
      <w:r w:rsidRPr="00F04BD3">
        <w:rPr>
          <w:rFonts w:asciiTheme="minorHAnsi" w:hAnsiTheme="minorHAnsi"/>
          <w:color w:val="000000"/>
          <w:lang w:eastAsia="pl-PL"/>
        </w:rPr>
        <w:t xml:space="preserve">W przypadku, w którym osoba wskazana we wniosku o zmianę nie spełnia wymagań postawionych przez Zamawiającego </w:t>
      </w:r>
      <w:r w:rsidRPr="00F04BD3">
        <w:rPr>
          <w:rFonts w:asciiTheme="minorHAnsi" w:eastAsia="Calibri" w:hAnsiTheme="minorHAnsi"/>
          <w:color w:val="000000"/>
        </w:rPr>
        <w:t>na etapie postępowania o udzielenie zamówienia publicznego w wyniku którego zawarta została niniejsza umowa Zamawiający może odmówić akceptacji wniosku w terminie 3 dni roboczych od jego otrzymania (lub od otrzymania dokumentacji potwierdzającej kwalifikacj</w:t>
      </w:r>
      <w:r w:rsidR="000B5AA2">
        <w:rPr>
          <w:rFonts w:asciiTheme="minorHAnsi" w:eastAsia="Calibri" w:hAnsiTheme="minorHAnsi"/>
          <w:color w:val="000000"/>
        </w:rPr>
        <w:t>ę</w:t>
      </w:r>
      <w:r w:rsidRPr="00F04BD3">
        <w:rPr>
          <w:rFonts w:asciiTheme="minorHAnsi" w:eastAsia="Calibri" w:hAnsiTheme="minorHAnsi"/>
          <w:color w:val="000000"/>
        </w:rPr>
        <w:t xml:space="preserve"> w przypadku </w:t>
      </w:r>
      <w:r w:rsidR="000B5AA2">
        <w:rPr>
          <w:rFonts w:asciiTheme="minorHAnsi" w:eastAsia="Calibri" w:hAnsiTheme="minorHAnsi"/>
          <w:color w:val="000000"/>
        </w:rPr>
        <w:t>jej</w:t>
      </w:r>
      <w:r w:rsidR="000B5AA2" w:rsidRPr="00F04BD3">
        <w:rPr>
          <w:rFonts w:asciiTheme="minorHAnsi" w:eastAsia="Calibri" w:hAnsiTheme="minorHAnsi"/>
          <w:color w:val="000000"/>
        </w:rPr>
        <w:t xml:space="preserve"> </w:t>
      </w:r>
      <w:r w:rsidRPr="00F04BD3">
        <w:rPr>
          <w:rFonts w:asciiTheme="minorHAnsi" w:eastAsia="Calibri" w:hAnsiTheme="minorHAnsi"/>
          <w:color w:val="000000"/>
        </w:rPr>
        <w:t xml:space="preserve">żądania w zależności, które ze zdarzeń nastąpiło później). </w:t>
      </w:r>
    </w:p>
    <w:p w14:paraId="099D4635"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W przypadku niewłaściwego wykonywania audytu przez osobę realizującą czynności audytu Zamawiający ma prawo zwrócić się z uzasadnionym wnioskiem o odsunięcie takiej osoby od realizacji umowy. </w:t>
      </w:r>
    </w:p>
    <w:p w14:paraId="719B0C48" w14:textId="763506E1"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W ciągu 5 dni roboczych od otrzymania wniosku określonego w ust. 8, Wykonawca zobowiązany jest przedstawić Zamawiającemu nową osobą spełniającą wszelkie wymagania postawione przez Zamawiającego na etapie postępowania o udzielenie zamówienia publicznego</w:t>
      </w:r>
      <w:r w:rsidR="000B5AA2">
        <w:rPr>
          <w:rFonts w:asciiTheme="minorHAnsi" w:eastAsia="Calibri" w:hAnsiTheme="minorHAnsi"/>
          <w:color w:val="000000"/>
        </w:rPr>
        <w:t>,</w:t>
      </w:r>
      <w:r w:rsidRPr="00F04BD3">
        <w:rPr>
          <w:rFonts w:asciiTheme="minorHAnsi" w:eastAsia="Calibri" w:hAnsiTheme="minorHAnsi"/>
          <w:color w:val="000000"/>
        </w:rPr>
        <w:t xml:space="preserve"> w wyniku którego zawarta została niniejsza umowa wraz z dokumentami potwierdzającymi spełnienie wymagań. </w:t>
      </w:r>
    </w:p>
    <w:p w14:paraId="64332CBA" w14:textId="6B55DD3F"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W przypadku przeprowadzania bez zgody Zamawiającego audytu przez osobę inną niż </w:t>
      </w:r>
      <w:r w:rsidR="000B5AA2" w:rsidRPr="00F04BD3">
        <w:rPr>
          <w:rFonts w:asciiTheme="minorHAnsi" w:eastAsia="Calibri" w:hAnsiTheme="minorHAnsi"/>
          <w:color w:val="000000"/>
        </w:rPr>
        <w:t>określon</w:t>
      </w:r>
      <w:r w:rsidR="000B5AA2">
        <w:rPr>
          <w:rFonts w:asciiTheme="minorHAnsi" w:eastAsia="Calibri" w:hAnsiTheme="minorHAnsi"/>
          <w:color w:val="000000"/>
        </w:rPr>
        <w:t>a</w:t>
      </w:r>
      <w:r w:rsidR="000B5AA2" w:rsidRPr="00F04BD3">
        <w:rPr>
          <w:rFonts w:asciiTheme="minorHAnsi" w:eastAsia="Calibri" w:hAnsiTheme="minorHAnsi"/>
          <w:color w:val="000000"/>
        </w:rPr>
        <w:t xml:space="preserve"> </w:t>
      </w:r>
      <w:r w:rsidRPr="00F04BD3">
        <w:rPr>
          <w:rFonts w:asciiTheme="minorHAnsi" w:eastAsia="Calibri" w:hAnsiTheme="minorHAnsi"/>
          <w:color w:val="000000"/>
        </w:rPr>
        <w:t xml:space="preserve">w ust. 6 </w:t>
      </w:r>
      <w:bookmarkStart w:id="8" w:name="_Hlk85642704"/>
      <w:r w:rsidRPr="00F04BD3">
        <w:rPr>
          <w:rFonts w:asciiTheme="minorHAnsi" w:eastAsia="Calibri" w:hAnsiTheme="minorHAnsi"/>
          <w:color w:val="000000"/>
        </w:rPr>
        <w:t>(to jest inną niż wskazana w ofercie lub która nie została zaakceptowana przez Zamawiającego na zasadzie określonej w ust. 7)</w:t>
      </w:r>
      <w:bookmarkEnd w:id="8"/>
      <w:r w:rsidRPr="00F04BD3">
        <w:rPr>
          <w:rFonts w:asciiTheme="minorHAnsi" w:eastAsia="Calibri" w:hAnsiTheme="minorHAnsi"/>
          <w:color w:val="000000"/>
        </w:rPr>
        <w:t xml:space="preserve">, Zamawiający będzie uprawniony do naliczenia kary umownej Wykonawcy w wysokości 2 000  zł. za każdy przypadek naruszenia. </w:t>
      </w:r>
    </w:p>
    <w:p w14:paraId="1A47BE1B" w14:textId="16A62B65"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W przypadku realizacji przedmiotu umowy  </w:t>
      </w:r>
      <w:r w:rsidR="00534AC2">
        <w:rPr>
          <w:rFonts w:asciiTheme="minorHAnsi" w:eastAsia="Calibri" w:hAnsiTheme="minorHAnsi"/>
          <w:color w:val="000000"/>
        </w:rPr>
        <w:t xml:space="preserve">z </w:t>
      </w:r>
      <w:r w:rsidR="00150FCE">
        <w:rPr>
          <w:rFonts w:asciiTheme="minorHAnsi" w:eastAsia="Calibri" w:hAnsiTheme="minorHAnsi"/>
          <w:color w:val="000000"/>
        </w:rPr>
        <w:t>n</w:t>
      </w:r>
      <w:r w:rsidRPr="00F04BD3">
        <w:rPr>
          <w:rFonts w:asciiTheme="minorHAnsi" w:eastAsia="Calibri" w:hAnsiTheme="minorHAnsi"/>
          <w:color w:val="000000"/>
        </w:rPr>
        <w:t>aruszeni</w:t>
      </w:r>
      <w:r w:rsidR="00534AC2">
        <w:rPr>
          <w:rFonts w:asciiTheme="minorHAnsi" w:eastAsia="Calibri" w:hAnsiTheme="minorHAnsi"/>
          <w:color w:val="000000"/>
        </w:rPr>
        <w:t xml:space="preserve">em </w:t>
      </w:r>
      <w:r w:rsidRPr="00F04BD3">
        <w:rPr>
          <w:rFonts w:asciiTheme="minorHAnsi" w:eastAsia="Calibri" w:hAnsiTheme="minorHAnsi"/>
          <w:color w:val="000000"/>
        </w:rPr>
        <w:t xml:space="preserve"> przez Wykonawcę postanowień określonych w ust. 6, Zamawiający w ciągu 30 dni od stwierdzenia naruszenia ma prawo odstąpić od umowy</w:t>
      </w:r>
      <w:r w:rsidRPr="00F04BD3">
        <w:rPr>
          <w:rFonts w:asciiTheme="minorHAnsi" w:eastAsia="Calibri" w:hAnsiTheme="minorHAnsi"/>
          <w:color w:val="000000"/>
          <w:kern w:val="2"/>
        </w:rPr>
        <w:t xml:space="preserve">. </w:t>
      </w:r>
    </w:p>
    <w:p w14:paraId="4D54BFD0"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Wykonawca jest zobowiązany do powstrzymywania się od wszelkich działań, które mogą stanowić konflikt interesów w związku z wykonywaniem przedmiotu umowy. W tym samym zakresie </w:t>
      </w:r>
      <w:r w:rsidRPr="00F04BD3">
        <w:rPr>
          <w:rFonts w:asciiTheme="minorHAnsi" w:eastAsia="Calibri" w:hAnsiTheme="minorHAnsi"/>
        </w:rPr>
        <w:lastRenderedPageBreak/>
        <w:t>Wykonawca jest zobowiązany przeciwdziałać konfliktowi interesów osób, przy pomocy których wykonuje mowę.</w:t>
      </w:r>
    </w:p>
    <w:p w14:paraId="474F7CA2"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W przypadku zaistnienia konfliktu interesów lub ryzyka wystąpienia konfliktu interesów, Wykonawca jest zobowiązany niezwłocznie powiadomić o tym Zamawiającego. </w:t>
      </w:r>
    </w:p>
    <w:p w14:paraId="4F6D262C"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kern w:val="2"/>
        </w:rPr>
        <w:t xml:space="preserve">Wykonawca zobowiązuje się do bieżącego informowania o wszelkich okolicznościach wpływających na należyte wykonanie umowy, w tym o przeszkodach i utrudnieniach związanych z wykonywaniem audytu,  także leżących po stronie Zamawiającego, które mają wpływ na jakość, termin wykonania bądź zakres oceny.    </w:t>
      </w:r>
    </w:p>
    <w:p w14:paraId="295E3F3A" w14:textId="3FCEA48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kern w:val="2"/>
        </w:rPr>
        <w:t xml:space="preserve">Wykonawca na każde żądanie Zamawiającego zobowiązany jest do udzielenia pełnych informacji o sposobie i postępie wykonywania umowy, w ciągu 2 dni </w:t>
      </w:r>
      <w:r w:rsidR="00D85577">
        <w:rPr>
          <w:rFonts w:asciiTheme="minorHAnsi" w:eastAsia="Calibri" w:hAnsiTheme="minorHAnsi"/>
          <w:color w:val="000000"/>
          <w:kern w:val="2"/>
        </w:rPr>
        <w:t xml:space="preserve">roboczych </w:t>
      </w:r>
      <w:r w:rsidRPr="00F04BD3">
        <w:rPr>
          <w:rFonts w:asciiTheme="minorHAnsi" w:eastAsia="Calibri" w:hAnsiTheme="minorHAnsi"/>
          <w:color w:val="000000"/>
          <w:kern w:val="2"/>
        </w:rPr>
        <w:t>od dnia otrzymania wniosku o udzielenie informacji.</w:t>
      </w:r>
    </w:p>
    <w:p w14:paraId="1FAC545C" w14:textId="4C43007C"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Wykonawca zobowiązany jest do podjęcia wszelkich działań mających na celu należyte wykonanie umowy, w tym </w:t>
      </w:r>
      <w:r w:rsidR="00DC450A" w:rsidRPr="00F04BD3">
        <w:rPr>
          <w:rFonts w:asciiTheme="minorHAnsi" w:eastAsia="Calibri" w:hAnsiTheme="minorHAnsi"/>
          <w:color w:val="000000"/>
        </w:rPr>
        <w:t>związan</w:t>
      </w:r>
      <w:r w:rsidR="00DC450A">
        <w:rPr>
          <w:rFonts w:asciiTheme="minorHAnsi" w:eastAsia="Calibri" w:hAnsiTheme="minorHAnsi"/>
          <w:color w:val="000000"/>
        </w:rPr>
        <w:t>ych</w:t>
      </w:r>
      <w:r w:rsidR="00DC450A" w:rsidRPr="00F04BD3">
        <w:rPr>
          <w:rFonts w:asciiTheme="minorHAnsi" w:eastAsia="Calibri" w:hAnsiTheme="minorHAnsi"/>
          <w:color w:val="000000"/>
        </w:rPr>
        <w:t xml:space="preserve"> </w:t>
      </w:r>
      <w:r w:rsidRPr="00F04BD3">
        <w:rPr>
          <w:rFonts w:asciiTheme="minorHAnsi" w:eastAsia="Calibri" w:hAnsiTheme="minorHAnsi"/>
          <w:color w:val="000000"/>
        </w:rPr>
        <w:t xml:space="preserve">z wykonaniem działań poza granicami kraju. </w:t>
      </w:r>
    </w:p>
    <w:p w14:paraId="312D216B"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rPr>
        <w:t xml:space="preserve">Koszty związane z realizacją umowy przez Wykonawcę w tym koszty zakwaterowania i podróży, w tym poza granice kraju ponosi Wykonawca. </w:t>
      </w:r>
    </w:p>
    <w:p w14:paraId="2B67D11A"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color w:val="000000"/>
          <w:kern w:val="2"/>
        </w:rPr>
        <w:t xml:space="preserve">Zamawiający zobowiązuje się udostępnić Wykonawcy niezbędne dane i informacje będące w jego posiadaniu, niezbędne do realizacji umowy i możliwe do udostępnienia, w terminie uzgodnionym z Wykonawcą. </w:t>
      </w:r>
    </w:p>
    <w:p w14:paraId="48CD9402"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Zamawiający zobowiązuje się: </w:t>
      </w:r>
    </w:p>
    <w:p w14:paraId="11B3E819" w14:textId="77777777" w:rsidR="00CE758F" w:rsidRPr="00F04BD3" w:rsidRDefault="00CE758F" w:rsidP="004839FA">
      <w:pPr>
        <w:widowControl/>
        <w:numPr>
          <w:ilvl w:val="0"/>
          <w:numId w:val="38"/>
        </w:numPr>
        <w:autoSpaceDE/>
        <w:autoSpaceDN/>
        <w:adjustRightInd w:val="0"/>
        <w:spacing w:beforeLines="40" w:before="96" w:afterLines="40" w:after="96" w:line="276" w:lineRule="auto"/>
        <w:ind w:left="851" w:hanging="426"/>
        <w:jc w:val="both"/>
        <w:rPr>
          <w:rFonts w:asciiTheme="minorHAnsi" w:eastAsia="Calibri" w:hAnsiTheme="minorHAnsi"/>
        </w:rPr>
      </w:pPr>
      <w:r w:rsidRPr="00F04BD3">
        <w:rPr>
          <w:rFonts w:asciiTheme="minorHAnsi" w:eastAsia="Calibri" w:hAnsiTheme="minorHAnsi"/>
        </w:rPr>
        <w:t xml:space="preserve">współdziałać z Wykonawcą przy wykonywaniu umowy, </w:t>
      </w:r>
    </w:p>
    <w:p w14:paraId="3DDBB29E" w14:textId="77777777" w:rsidR="00CE758F" w:rsidRPr="00F04BD3" w:rsidRDefault="00CE758F" w:rsidP="004839FA">
      <w:pPr>
        <w:widowControl/>
        <w:numPr>
          <w:ilvl w:val="0"/>
          <w:numId w:val="38"/>
        </w:numPr>
        <w:autoSpaceDE/>
        <w:autoSpaceDN/>
        <w:adjustRightInd w:val="0"/>
        <w:spacing w:beforeLines="40" w:before="96" w:afterLines="40" w:after="96" w:line="276" w:lineRule="auto"/>
        <w:ind w:left="851" w:hanging="426"/>
        <w:jc w:val="both"/>
        <w:rPr>
          <w:rFonts w:asciiTheme="minorHAnsi" w:eastAsia="Calibri" w:hAnsiTheme="minorHAnsi"/>
        </w:rPr>
      </w:pPr>
      <w:r w:rsidRPr="00F04BD3">
        <w:rPr>
          <w:rFonts w:asciiTheme="minorHAnsi" w:eastAsia="Calibri" w:hAnsiTheme="minorHAnsi"/>
        </w:rPr>
        <w:t xml:space="preserve">zgłaszać Wykonawcy problemy związane z realizacją przedmiotu umowy. </w:t>
      </w:r>
    </w:p>
    <w:p w14:paraId="729EC1BD" w14:textId="77777777" w:rsidR="00CE758F" w:rsidRPr="00F04BD3" w:rsidRDefault="00CE758F" w:rsidP="004839FA">
      <w:pPr>
        <w:widowControl/>
        <w:numPr>
          <w:ilvl w:val="0"/>
          <w:numId w:val="37"/>
        </w:numPr>
        <w:autoSpaceDE/>
        <w:autoSpaceDN/>
        <w:spacing w:beforeLines="40" w:before="96" w:afterLines="40" w:after="96" w:line="276" w:lineRule="auto"/>
        <w:ind w:left="426" w:hanging="426"/>
        <w:jc w:val="both"/>
        <w:rPr>
          <w:rFonts w:asciiTheme="minorHAnsi" w:eastAsia="Calibri" w:hAnsiTheme="minorHAnsi"/>
          <w:color w:val="000000"/>
          <w:kern w:val="2"/>
        </w:rPr>
      </w:pPr>
      <w:r w:rsidRPr="00F04BD3">
        <w:rPr>
          <w:rFonts w:asciiTheme="minorHAnsi" w:eastAsia="Calibri" w:hAnsiTheme="minorHAnsi"/>
          <w:color w:val="000000"/>
          <w:kern w:val="2"/>
        </w:rPr>
        <w:t>Zamawiający i Wykonawca obowiązani są współdziałać przy wykonaniu umowy, w celu należytej realizacji przedmiotu umowy.</w:t>
      </w:r>
    </w:p>
    <w:p w14:paraId="4F7B62E6" w14:textId="77777777" w:rsidR="00CE758F" w:rsidRPr="00F04BD3" w:rsidRDefault="00CE758F" w:rsidP="00CE758F">
      <w:pPr>
        <w:widowControl/>
        <w:autoSpaceDE/>
        <w:autoSpaceDN/>
        <w:spacing w:beforeLines="40" w:before="96" w:afterLines="40" w:after="96" w:line="276" w:lineRule="auto"/>
        <w:ind w:left="426"/>
        <w:jc w:val="center"/>
        <w:rPr>
          <w:rFonts w:asciiTheme="minorHAnsi" w:hAnsiTheme="minorHAnsi"/>
          <w:b/>
          <w:bCs/>
          <w:color w:val="000000"/>
          <w:lang w:eastAsia="pl-PL"/>
        </w:rPr>
      </w:pPr>
    </w:p>
    <w:p w14:paraId="4B8DF97B" w14:textId="77777777" w:rsidR="00CE758F" w:rsidRPr="00F04BD3" w:rsidRDefault="00CE758F" w:rsidP="00CE758F">
      <w:pPr>
        <w:widowControl/>
        <w:autoSpaceDE/>
        <w:autoSpaceDN/>
        <w:spacing w:beforeLines="40" w:before="96" w:afterLines="40" w:after="96" w:line="276" w:lineRule="auto"/>
        <w:ind w:left="426"/>
        <w:jc w:val="center"/>
        <w:rPr>
          <w:rFonts w:asciiTheme="minorHAnsi" w:hAnsiTheme="minorHAnsi"/>
          <w:color w:val="000000"/>
          <w:lang w:eastAsia="pl-PL"/>
        </w:rPr>
      </w:pPr>
      <w:r w:rsidRPr="00F04BD3">
        <w:rPr>
          <w:rFonts w:asciiTheme="minorHAnsi" w:hAnsiTheme="minorHAnsi"/>
          <w:b/>
          <w:bCs/>
          <w:color w:val="000000"/>
          <w:lang w:eastAsia="pl-PL"/>
        </w:rPr>
        <w:t>§ 4</w:t>
      </w:r>
    </w:p>
    <w:p w14:paraId="20A8BB0D" w14:textId="126F9029" w:rsidR="00CE758F" w:rsidRPr="00F04BD3" w:rsidRDefault="00CE758F" w:rsidP="004839FA">
      <w:pPr>
        <w:widowControl/>
        <w:numPr>
          <w:ilvl w:val="0"/>
          <w:numId w:val="35"/>
        </w:numPr>
        <w:tabs>
          <w:tab w:val="num" w:pos="0"/>
          <w:tab w:val="num" w:pos="426"/>
        </w:tabs>
        <w:suppressAutoHyphens/>
        <w:autoSpaceDE/>
        <w:autoSpaceDN/>
        <w:spacing w:beforeLines="40" w:before="96" w:afterLines="40" w:after="96" w:line="276" w:lineRule="auto"/>
        <w:ind w:left="426" w:hanging="426"/>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 xml:space="preserve">Z tytułu wykonania przedmiotu umowy tj. 14 audytów projektów,  Wykonawcy przysługuje wynagrodzenie w kwocie nie większej niż ….. (słownie: …..) zł brutto. </w:t>
      </w:r>
      <w:r w:rsidR="001C6897" w:rsidRPr="00F04BD3">
        <w:rPr>
          <w:rFonts w:asciiTheme="minorHAnsi" w:eastAsia="Arial Unicode MS" w:hAnsiTheme="minorHAnsi"/>
          <w:kern w:val="1"/>
          <w:lang w:eastAsia="uk-UA"/>
        </w:rPr>
        <w:t xml:space="preserve">W przypadku skorzystania z prawa opcji wartość opcji nie przekroczy </w:t>
      </w:r>
      <w:r w:rsidR="00E0469E" w:rsidRPr="00F04BD3">
        <w:rPr>
          <w:rFonts w:asciiTheme="minorHAnsi" w:eastAsia="Arial Unicode MS" w:hAnsiTheme="minorHAnsi"/>
          <w:kern w:val="1"/>
          <w:lang w:eastAsia="uk-UA"/>
        </w:rPr>
        <w:t xml:space="preserve">maksymalnie </w:t>
      </w:r>
      <w:r w:rsidR="001C6897" w:rsidRPr="00F04BD3">
        <w:rPr>
          <w:rFonts w:asciiTheme="minorHAnsi" w:eastAsia="Arial Unicode MS" w:hAnsiTheme="minorHAnsi"/>
          <w:kern w:val="1"/>
          <w:lang w:eastAsia="uk-UA"/>
        </w:rPr>
        <w:t>kwoty</w:t>
      </w:r>
      <w:r w:rsidR="00E0469E" w:rsidRPr="00F04BD3">
        <w:rPr>
          <w:rFonts w:asciiTheme="minorHAnsi" w:eastAsia="Arial Unicode MS" w:hAnsiTheme="minorHAnsi"/>
          <w:kern w:val="1"/>
          <w:lang w:eastAsia="uk-UA"/>
        </w:rPr>
        <w:t xml:space="preserve"> (4 audyty wg. Ceny jednostkowej brutto wskazanej w ofercie)</w:t>
      </w:r>
      <w:r w:rsidR="001C6897" w:rsidRPr="00F04BD3">
        <w:rPr>
          <w:rFonts w:asciiTheme="minorHAnsi" w:eastAsia="Arial Unicode MS" w:hAnsiTheme="minorHAnsi"/>
          <w:kern w:val="1"/>
          <w:lang w:eastAsia="uk-UA"/>
        </w:rPr>
        <w:t xml:space="preserve"> …………….., tj. iloczyn liczby wykonanych faktycznie audytów w ramach prawa opcji po cenie jednostkowej wskazanej w ofercie Wykonawcy.</w:t>
      </w:r>
    </w:p>
    <w:p w14:paraId="041CB3A0" w14:textId="77777777" w:rsidR="00CE758F" w:rsidRPr="00F04BD3" w:rsidRDefault="00CE758F" w:rsidP="004839FA">
      <w:pPr>
        <w:widowControl/>
        <w:numPr>
          <w:ilvl w:val="0"/>
          <w:numId w:val="35"/>
        </w:numPr>
        <w:tabs>
          <w:tab w:val="num" w:pos="0"/>
          <w:tab w:val="num" w:pos="426"/>
        </w:tabs>
        <w:suppressAutoHyphens/>
        <w:autoSpaceDE/>
        <w:autoSpaceDN/>
        <w:spacing w:beforeLines="40" w:before="96" w:afterLines="40" w:after="96" w:line="276" w:lineRule="auto"/>
        <w:ind w:left="426" w:hanging="426"/>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Wynagrodzenie płatne będzie każdorazowo po przeprowadzeniu wszystkich audytów za rok obrotowy wskazany w tabeli w rozdziale II pkt 2.1.1.1. lit. a) i będzie iloczynem liczby wykonanych faktycznie audytów po cenie jednostkowej wskazanej w ofercie Wykonawcy</w:t>
      </w:r>
    </w:p>
    <w:p w14:paraId="5C23A2B1" w14:textId="77777777" w:rsidR="00CE758F" w:rsidRPr="00F04BD3" w:rsidRDefault="00CE758F" w:rsidP="004839FA">
      <w:pPr>
        <w:widowControl/>
        <w:numPr>
          <w:ilvl w:val="0"/>
          <w:numId w:val="35"/>
        </w:numPr>
        <w:tabs>
          <w:tab w:val="num" w:pos="0"/>
          <w:tab w:val="num" w:pos="426"/>
        </w:tabs>
        <w:suppressAutoHyphens/>
        <w:autoSpaceDE/>
        <w:autoSpaceDN/>
        <w:spacing w:beforeLines="40" w:before="96" w:afterLines="40" w:after="96" w:line="276" w:lineRule="auto"/>
        <w:ind w:left="426" w:hanging="426"/>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Wynagrodzenie, o którym mowa w ust. 1, przy założeniu wykonania 14 audytów w okresie obowiązywania umowy, będzie wypłacone w następujących częściach:</w:t>
      </w:r>
    </w:p>
    <w:p w14:paraId="5E254886" w14:textId="77777777" w:rsidR="00CE758F" w:rsidRPr="00F04BD3" w:rsidRDefault="00CE758F" w:rsidP="004839FA">
      <w:pPr>
        <w:widowControl/>
        <w:numPr>
          <w:ilvl w:val="0"/>
          <w:numId w:val="49"/>
        </w:numPr>
        <w:suppressAutoHyphens/>
        <w:autoSpaceDE/>
        <w:autoSpaceDN/>
        <w:spacing w:beforeLines="40" w:before="96" w:afterLines="40" w:after="96" w:line="276" w:lineRule="auto"/>
        <w:contextualSpacing/>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 xml:space="preserve">za wykonanie 3 audytów za rok obrotowy 2020/2021 </w:t>
      </w:r>
      <w:bookmarkStart w:id="9" w:name="_Hlk84493470"/>
      <w:r w:rsidRPr="00F04BD3">
        <w:rPr>
          <w:rFonts w:asciiTheme="minorHAnsi" w:eastAsia="Arial Unicode MS" w:hAnsiTheme="minorHAnsi"/>
          <w:kern w:val="1"/>
          <w:lang w:eastAsia="uk-UA"/>
        </w:rPr>
        <w:t xml:space="preserve">wykonawca otrzyma </w:t>
      </w:r>
      <w:bookmarkEnd w:id="9"/>
      <w:r w:rsidRPr="00F04BD3">
        <w:rPr>
          <w:rFonts w:asciiTheme="minorHAnsi" w:eastAsia="Arial Unicode MS" w:hAnsiTheme="minorHAnsi"/>
          <w:kern w:val="1"/>
          <w:lang w:eastAsia="uk-UA"/>
        </w:rPr>
        <w:t>21,43%</w:t>
      </w:r>
      <w:r w:rsidRPr="00F04BD3">
        <w:rPr>
          <w:rFonts w:asciiTheme="minorHAnsi" w:eastAsia="Arial Unicode MS" w:hAnsiTheme="minorHAnsi"/>
          <w:kern w:val="1"/>
          <w:vertAlign w:val="superscript"/>
          <w:lang w:eastAsia="uk-UA"/>
        </w:rPr>
        <w:footnoteReference w:id="7"/>
      </w:r>
      <w:r w:rsidRPr="00F04BD3">
        <w:rPr>
          <w:rFonts w:asciiTheme="minorHAnsi" w:eastAsia="Arial Unicode MS" w:hAnsiTheme="minorHAnsi"/>
          <w:kern w:val="1"/>
          <w:lang w:eastAsia="uk-UA"/>
        </w:rPr>
        <w:t xml:space="preserve"> wynagrodzenia;</w:t>
      </w:r>
    </w:p>
    <w:p w14:paraId="575C2FEB" w14:textId="77777777" w:rsidR="00CE758F" w:rsidRPr="00F04BD3" w:rsidRDefault="00CE758F" w:rsidP="004839FA">
      <w:pPr>
        <w:widowControl/>
        <w:numPr>
          <w:ilvl w:val="0"/>
          <w:numId w:val="49"/>
        </w:numPr>
        <w:suppressAutoHyphens/>
        <w:autoSpaceDE/>
        <w:autoSpaceDN/>
        <w:spacing w:beforeLines="40" w:before="96" w:afterLines="40" w:after="96" w:line="276" w:lineRule="auto"/>
        <w:contextualSpacing/>
        <w:jc w:val="both"/>
        <w:rPr>
          <w:rFonts w:asciiTheme="minorHAnsi" w:eastAsia="Arial Unicode MS" w:hAnsiTheme="minorHAnsi"/>
          <w:kern w:val="1"/>
          <w:lang w:eastAsia="uk-UA"/>
        </w:rPr>
      </w:pPr>
      <w:r w:rsidRPr="00F04BD3">
        <w:rPr>
          <w:rFonts w:asciiTheme="minorHAnsi" w:eastAsia="Arial Unicode MS" w:hAnsiTheme="minorHAnsi"/>
          <w:kern w:val="1"/>
          <w:lang w:eastAsia="uk-UA"/>
        </w:rPr>
        <w:t xml:space="preserve">za wykonanie 5 audytów za rok obrotowy 2021/2022 wykonawca otrzyma 35,71% wynagrodzenia; </w:t>
      </w:r>
    </w:p>
    <w:p w14:paraId="06A73227" w14:textId="77777777" w:rsidR="00CE758F" w:rsidRPr="00F04BD3" w:rsidRDefault="00CE758F" w:rsidP="004839FA">
      <w:pPr>
        <w:widowControl/>
        <w:numPr>
          <w:ilvl w:val="0"/>
          <w:numId w:val="49"/>
        </w:numPr>
        <w:autoSpaceDE/>
        <w:autoSpaceDN/>
        <w:spacing w:after="200" w:line="276" w:lineRule="auto"/>
        <w:contextualSpacing/>
        <w:jc w:val="both"/>
        <w:rPr>
          <w:rFonts w:asciiTheme="minorHAnsi" w:eastAsia="Arial Unicode MS" w:hAnsiTheme="minorHAnsi"/>
          <w:kern w:val="1"/>
          <w:lang w:eastAsia="uk-UA"/>
        </w:rPr>
      </w:pPr>
      <w:bookmarkStart w:id="10" w:name="_Hlk84493324"/>
      <w:r w:rsidRPr="00F04BD3">
        <w:rPr>
          <w:rFonts w:asciiTheme="minorHAnsi" w:eastAsia="Arial Unicode MS" w:hAnsiTheme="minorHAnsi"/>
          <w:kern w:val="1"/>
          <w:lang w:eastAsia="uk-UA"/>
        </w:rPr>
        <w:lastRenderedPageBreak/>
        <w:t>za wykonanie 4 audytów za rok obrotowy 2022/2023</w:t>
      </w:r>
      <w:r w:rsidRPr="00F04BD3">
        <w:rPr>
          <w:rFonts w:asciiTheme="minorHAnsi" w:eastAsia="Calibri" w:hAnsiTheme="minorHAnsi"/>
        </w:rPr>
        <w:t xml:space="preserve"> wykonawca otrzyma </w:t>
      </w:r>
      <w:r w:rsidRPr="00F04BD3">
        <w:rPr>
          <w:rFonts w:asciiTheme="minorHAnsi" w:eastAsia="Arial Unicode MS" w:hAnsiTheme="minorHAnsi"/>
          <w:kern w:val="1"/>
          <w:lang w:eastAsia="uk-UA"/>
        </w:rPr>
        <w:t>28,57% wynagrodzenia;</w:t>
      </w:r>
    </w:p>
    <w:bookmarkEnd w:id="10"/>
    <w:p w14:paraId="573BA53C" w14:textId="77777777" w:rsidR="00CE758F" w:rsidRPr="00F04BD3" w:rsidRDefault="00CE758F" w:rsidP="004839FA">
      <w:pPr>
        <w:widowControl/>
        <w:numPr>
          <w:ilvl w:val="0"/>
          <w:numId w:val="49"/>
        </w:numPr>
        <w:autoSpaceDE/>
        <w:autoSpaceDN/>
        <w:spacing w:after="200" w:line="276" w:lineRule="auto"/>
        <w:contextualSpacing/>
        <w:jc w:val="both"/>
        <w:rPr>
          <w:rFonts w:asciiTheme="minorHAnsi" w:hAnsiTheme="minorHAnsi"/>
          <w:color w:val="000000"/>
          <w:lang w:eastAsia="pl-PL"/>
        </w:rPr>
      </w:pPr>
      <w:r w:rsidRPr="00F04BD3">
        <w:rPr>
          <w:rFonts w:asciiTheme="minorHAnsi" w:eastAsia="Arial Unicode MS" w:hAnsiTheme="minorHAnsi"/>
          <w:kern w:val="1"/>
          <w:lang w:eastAsia="uk-UA"/>
        </w:rPr>
        <w:t xml:space="preserve">Za wykonanie 2 audytów za rok obrotowy 2023/2024 wykonawca otrzyma 14,29% wynagrodzenia. </w:t>
      </w:r>
    </w:p>
    <w:p w14:paraId="263EC8F0" w14:textId="221810E9" w:rsidR="00CE758F" w:rsidRPr="00F04BD3" w:rsidRDefault="00CE758F" w:rsidP="004839FA">
      <w:pPr>
        <w:widowControl/>
        <w:numPr>
          <w:ilvl w:val="0"/>
          <w:numId w:val="35"/>
        </w:numPr>
        <w:tabs>
          <w:tab w:val="num" w:pos="426"/>
          <w:tab w:val="left" w:pos="567"/>
        </w:tabs>
        <w:autoSpaceDE/>
        <w:autoSpaceDN/>
        <w:spacing w:after="200" w:line="276" w:lineRule="auto"/>
        <w:ind w:left="426" w:hanging="426"/>
        <w:contextualSpacing/>
        <w:jc w:val="both"/>
        <w:rPr>
          <w:rFonts w:asciiTheme="minorHAnsi" w:hAnsiTheme="minorHAnsi"/>
          <w:color w:val="000000"/>
          <w:lang w:eastAsia="pl-PL"/>
        </w:rPr>
      </w:pPr>
      <w:r w:rsidRPr="00F04BD3">
        <w:rPr>
          <w:rFonts w:asciiTheme="minorHAnsi" w:hAnsiTheme="minorHAnsi"/>
          <w:color w:val="000000"/>
          <w:lang w:eastAsia="pl-PL"/>
        </w:rPr>
        <w:t xml:space="preserve">Podział procentowy wynagrodzenia, który został przedstawiony w ust. 3 i w zdaniu powyżej, może ulec zmianie w przypadku wystąpienia zastrzeżenia, o którym mowa w paragrafie § 1 ust. </w:t>
      </w:r>
      <w:r w:rsidR="001C6897" w:rsidRPr="00F04BD3">
        <w:rPr>
          <w:rFonts w:asciiTheme="minorHAnsi" w:hAnsiTheme="minorHAnsi"/>
          <w:color w:val="000000"/>
          <w:lang w:eastAsia="pl-PL"/>
        </w:rPr>
        <w:t>5</w:t>
      </w:r>
      <w:r w:rsidRPr="00F04BD3">
        <w:rPr>
          <w:rFonts w:asciiTheme="minorHAnsi" w:hAnsiTheme="minorHAnsi"/>
          <w:color w:val="000000"/>
          <w:lang w:eastAsia="pl-PL"/>
        </w:rPr>
        <w:t xml:space="preserve"> niniejszej umowy. Jednocześnie wynagrodzenie za rok obrotowy 2023/2024 nie przekroczy w żadnym przypadku 50% wynagrodzenia należnego wykonawcy z tytułu niniejszej umowy. </w:t>
      </w:r>
    </w:p>
    <w:p w14:paraId="51AF665E" w14:textId="77777777" w:rsidR="00CE758F" w:rsidRPr="00F04BD3" w:rsidRDefault="00CE758F" w:rsidP="004839FA">
      <w:pPr>
        <w:widowControl/>
        <w:numPr>
          <w:ilvl w:val="0"/>
          <w:numId w:val="35"/>
        </w:numPr>
        <w:tabs>
          <w:tab w:val="num" w:pos="0"/>
          <w:tab w:val="num"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 xml:space="preserve">Wynagrodzenie, o którym mowa w ust. 1, obejmuje wszelkie koszty niezbędne do należytego wykonania przedmiotu umowy. </w:t>
      </w:r>
    </w:p>
    <w:p w14:paraId="50F7136B" w14:textId="77777777" w:rsidR="00CE758F" w:rsidRPr="00F04BD3" w:rsidRDefault="00CE758F" w:rsidP="004839FA">
      <w:pPr>
        <w:widowControl/>
        <w:numPr>
          <w:ilvl w:val="0"/>
          <w:numId w:val="35"/>
        </w:numPr>
        <w:tabs>
          <w:tab w:val="num" w:pos="0"/>
          <w:tab w:val="num" w:pos="426"/>
        </w:tabs>
        <w:autoSpaceDE/>
        <w:autoSpaceDN/>
        <w:adjustRightInd w:val="0"/>
        <w:spacing w:beforeLines="40" w:before="96" w:afterLines="40" w:after="96" w:line="276" w:lineRule="auto"/>
        <w:ind w:left="426" w:hanging="426"/>
        <w:jc w:val="both"/>
        <w:rPr>
          <w:rFonts w:asciiTheme="minorHAnsi" w:hAnsiTheme="minorHAnsi"/>
          <w:bCs/>
          <w:color w:val="000000"/>
          <w:lang w:eastAsia="pl-PL"/>
        </w:rPr>
      </w:pPr>
      <w:r w:rsidRPr="00F04BD3">
        <w:rPr>
          <w:rFonts w:asciiTheme="minorHAnsi" w:hAnsiTheme="minorHAnsi"/>
          <w:color w:val="000000"/>
          <w:lang w:eastAsia="pl-PL"/>
        </w:rPr>
        <w:t xml:space="preserve">Zapłata wynagrodzenia nastąpi na rachunek bankowy Wykonawcy oznaczony nr </w:t>
      </w:r>
      <w:r w:rsidRPr="00F04BD3">
        <w:rPr>
          <w:rFonts w:asciiTheme="minorHAnsi" w:hAnsiTheme="minorHAnsi"/>
          <w:color w:val="000000"/>
          <w:highlight w:val="yellow"/>
          <w:lang w:eastAsia="pl-PL"/>
        </w:rPr>
        <w:t>….</w:t>
      </w:r>
      <w:r w:rsidRPr="00F04BD3">
        <w:rPr>
          <w:rFonts w:asciiTheme="minorHAnsi" w:hAnsiTheme="minorHAnsi"/>
          <w:color w:val="000000"/>
          <w:lang w:eastAsia="pl-PL"/>
        </w:rPr>
        <w:t xml:space="preserve"> .</w:t>
      </w:r>
    </w:p>
    <w:p w14:paraId="31B0BF99" w14:textId="77777777" w:rsidR="00CE758F" w:rsidRPr="00F04BD3" w:rsidRDefault="00CE758F" w:rsidP="004839FA">
      <w:pPr>
        <w:widowControl/>
        <w:numPr>
          <w:ilvl w:val="0"/>
          <w:numId w:val="35"/>
        </w:numPr>
        <w:tabs>
          <w:tab w:val="num" w:pos="0"/>
          <w:tab w:val="num" w:pos="426"/>
        </w:tabs>
        <w:autoSpaceDE/>
        <w:autoSpaceDN/>
        <w:adjustRightInd w:val="0"/>
        <w:spacing w:beforeLines="40" w:before="96" w:afterLines="40" w:after="96" w:line="276" w:lineRule="auto"/>
        <w:ind w:left="426" w:hanging="426"/>
        <w:jc w:val="both"/>
        <w:rPr>
          <w:rFonts w:asciiTheme="minorHAnsi" w:hAnsiTheme="minorHAnsi"/>
          <w:bCs/>
          <w:color w:val="000000"/>
          <w:lang w:eastAsia="pl-PL"/>
        </w:rPr>
      </w:pPr>
      <w:r w:rsidRPr="00F04BD3">
        <w:rPr>
          <w:rFonts w:asciiTheme="minorHAnsi" w:hAnsiTheme="minorHAnsi"/>
          <w:color w:val="000000"/>
          <w:lang w:eastAsia="pl-PL"/>
        </w:rPr>
        <w:t xml:space="preserve">Zapłata wynagrodzenia nastąpi na podstawie prawidłowo wystawionej faktury w terminie 21 dni od dnia doręczenia faktury Zamawiającemu na adres: </w:t>
      </w:r>
    </w:p>
    <w:p w14:paraId="64B30E3F" w14:textId="77777777" w:rsidR="00CE758F" w:rsidRPr="00F04BD3" w:rsidRDefault="00CE758F" w:rsidP="00CE758F">
      <w:pPr>
        <w:widowControl/>
        <w:adjustRightInd w:val="0"/>
        <w:spacing w:beforeLines="40" w:before="96" w:afterLines="40" w:after="96" w:line="276" w:lineRule="auto"/>
        <w:ind w:left="426"/>
        <w:rPr>
          <w:rFonts w:asciiTheme="minorHAnsi" w:hAnsiTheme="minorHAnsi"/>
          <w:color w:val="000000"/>
          <w:lang w:eastAsia="pl-PL"/>
        </w:rPr>
      </w:pPr>
      <w:r w:rsidRPr="00F04BD3">
        <w:rPr>
          <w:rFonts w:asciiTheme="minorHAnsi" w:hAnsiTheme="minorHAnsi"/>
          <w:bCs/>
          <w:color w:val="000000"/>
          <w:highlight w:val="yellow"/>
          <w:lang w:eastAsia="pl-PL"/>
        </w:rPr>
        <w:t>…..</w:t>
      </w:r>
    </w:p>
    <w:p w14:paraId="44367388" w14:textId="77777777" w:rsidR="00CE758F" w:rsidRPr="00F04BD3" w:rsidRDefault="00CE758F" w:rsidP="004839FA">
      <w:pPr>
        <w:widowControl/>
        <w:numPr>
          <w:ilvl w:val="0"/>
          <w:numId w:val="35"/>
        </w:numPr>
        <w:tabs>
          <w:tab w:val="num" w:pos="426"/>
        </w:tabs>
        <w:autoSpaceDE/>
        <w:autoSpaceDN/>
        <w:spacing w:beforeLines="40" w:before="96" w:afterLines="40" w:after="96" w:line="276" w:lineRule="auto"/>
        <w:ind w:left="426" w:hanging="436"/>
        <w:contextualSpacing/>
        <w:rPr>
          <w:rFonts w:asciiTheme="minorHAnsi" w:eastAsia="Calibri" w:hAnsiTheme="minorHAnsi"/>
          <w:lang w:eastAsia="pl-PL"/>
        </w:rPr>
      </w:pPr>
      <w:r w:rsidRPr="00F04BD3">
        <w:rPr>
          <w:rFonts w:asciiTheme="minorHAnsi" w:eastAsia="Calibri" w:hAnsiTheme="minorHAnsi"/>
          <w:lang w:eastAsia="pl-PL"/>
        </w:rPr>
        <w:t xml:space="preserve">Dane do faktury:  </w:t>
      </w:r>
    </w:p>
    <w:p w14:paraId="77FB10C7" w14:textId="77777777" w:rsidR="00CE758F" w:rsidRPr="00F04BD3" w:rsidRDefault="00CE758F" w:rsidP="00CE758F">
      <w:pPr>
        <w:widowControl/>
        <w:adjustRightInd w:val="0"/>
        <w:spacing w:beforeLines="40" w:before="96" w:afterLines="40" w:after="96" w:line="276" w:lineRule="auto"/>
        <w:ind w:left="426"/>
        <w:rPr>
          <w:rFonts w:asciiTheme="minorHAnsi" w:hAnsiTheme="minorHAnsi"/>
          <w:iCs/>
          <w:color w:val="000000"/>
          <w:lang w:eastAsia="pl-PL"/>
        </w:rPr>
      </w:pPr>
      <w:r w:rsidRPr="00F04BD3">
        <w:rPr>
          <w:rFonts w:asciiTheme="minorHAnsi" w:hAnsiTheme="minorHAnsi"/>
          <w:iCs/>
          <w:color w:val="000000"/>
          <w:lang w:eastAsia="pl-PL"/>
        </w:rPr>
        <w:t>Centrum Projektów Europejskich</w:t>
      </w:r>
    </w:p>
    <w:p w14:paraId="75BFA377" w14:textId="77777777" w:rsidR="00CE758F" w:rsidRPr="00F04BD3" w:rsidRDefault="00CE758F" w:rsidP="00CE758F">
      <w:pPr>
        <w:widowControl/>
        <w:adjustRightInd w:val="0"/>
        <w:spacing w:beforeLines="40" w:before="96" w:afterLines="40" w:after="96" w:line="276" w:lineRule="auto"/>
        <w:ind w:left="426"/>
        <w:rPr>
          <w:rFonts w:asciiTheme="minorHAnsi" w:hAnsiTheme="minorHAnsi"/>
          <w:iCs/>
          <w:color w:val="000000"/>
          <w:lang w:eastAsia="pl-PL"/>
        </w:rPr>
      </w:pPr>
      <w:r w:rsidRPr="00F04BD3">
        <w:rPr>
          <w:rFonts w:asciiTheme="minorHAnsi" w:hAnsiTheme="minorHAnsi"/>
          <w:iCs/>
          <w:color w:val="000000"/>
          <w:lang w:eastAsia="pl-PL"/>
        </w:rPr>
        <w:t xml:space="preserve">ul. Domaniewska 39 a </w:t>
      </w:r>
      <w:r w:rsidRPr="00F04BD3">
        <w:rPr>
          <w:rFonts w:asciiTheme="minorHAnsi" w:hAnsiTheme="minorHAnsi"/>
          <w:iCs/>
          <w:color w:val="000000"/>
          <w:lang w:eastAsia="pl-PL"/>
        </w:rPr>
        <w:br/>
        <w:t>02-672 Warszawa</w:t>
      </w:r>
    </w:p>
    <w:p w14:paraId="53EF1220" w14:textId="77777777" w:rsidR="00CE758F" w:rsidRPr="00F04BD3" w:rsidRDefault="00CE758F" w:rsidP="00CE758F">
      <w:pPr>
        <w:widowControl/>
        <w:adjustRightInd w:val="0"/>
        <w:spacing w:beforeLines="40" w:before="96" w:afterLines="40" w:after="96" w:line="276" w:lineRule="auto"/>
        <w:ind w:left="426"/>
        <w:rPr>
          <w:rFonts w:asciiTheme="minorHAnsi" w:hAnsiTheme="minorHAnsi"/>
          <w:iCs/>
          <w:color w:val="000000"/>
          <w:lang w:eastAsia="pl-PL"/>
        </w:rPr>
      </w:pPr>
      <w:r w:rsidRPr="00F04BD3">
        <w:rPr>
          <w:rFonts w:asciiTheme="minorHAnsi" w:hAnsiTheme="minorHAnsi"/>
          <w:iCs/>
          <w:color w:val="000000"/>
          <w:lang w:eastAsia="pl-PL"/>
        </w:rPr>
        <w:t xml:space="preserve">NIP: 7010 1588 87 </w:t>
      </w:r>
    </w:p>
    <w:p w14:paraId="1597463F" w14:textId="77777777" w:rsidR="00CE758F" w:rsidRPr="00F04BD3" w:rsidRDefault="00CE758F" w:rsidP="004839FA">
      <w:pPr>
        <w:widowControl/>
        <w:numPr>
          <w:ilvl w:val="0"/>
          <w:numId w:val="35"/>
        </w:numPr>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Podstawą wystawienia faktury jest protokół odbioru obejmujący wszystkie przekazane i zaakceptowane komplety końcowych wersji dokumentów za dany rok obrotowy.</w:t>
      </w:r>
    </w:p>
    <w:p w14:paraId="676E9296" w14:textId="77777777" w:rsidR="00CE758F" w:rsidRPr="00F04BD3" w:rsidRDefault="00CE758F" w:rsidP="004839FA">
      <w:pPr>
        <w:widowControl/>
        <w:numPr>
          <w:ilvl w:val="0"/>
          <w:numId w:val="35"/>
        </w:numPr>
        <w:tabs>
          <w:tab w:val="num" w:pos="567"/>
        </w:tabs>
        <w:autoSpaceDE/>
        <w:autoSpaceDN/>
        <w:adjustRightInd w:val="0"/>
        <w:spacing w:beforeLines="40" w:before="96" w:afterLines="40" w:after="96" w:line="276" w:lineRule="auto"/>
        <w:ind w:left="426" w:hanging="426"/>
        <w:jc w:val="both"/>
        <w:rPr>
          <w:rFonts w:asciiTheme="minorHAnsi" w:eastAsia="Calibri" w:hAnsiTheme="minorHAnsi"/>
          <w:color w:val="000000"/>
        </w:rPr>
      </w:pPr>
      <w:r w:rsidRPr="00F04BD3">
        <w:rPr>
          <w:rFonts w:asciiTheme="minorHAnsi" w:eastAsia="Calibri" w:hAnsiTheme="minorHAnsi"/>
          <w:color w:val="000000"/>
        </w:rPr>
        <w:t>Wykonawca nie może dokonać przelewu wierzytelności z tytułu wynagrodzenia wynikającego z umowy na osoby trzecie bez uprzedniej pisemnej zgody Zamawiającego wyrażonej w formie pisemnej pod rygorem nieważności.</w:t>
      </w:r>
    </w:p>
    <w:p w14:paraId="17FA6B12" w14:textId="77777777" w:rsidR="00CE758F" w:rsidRPr="00F04BD3" w:rsidRDefault="00CE758F" w:rsidP="004839FA">
      <w:pPr>
        <w:widowControl/>
        <w:numPr>
          <w:ilvl w:val="0"/>
          <w:numId w:val="35"/>
        </w:numPr>
        <w:tabs>
          <w:tab w:val="num" w:pos="567"/>
        </w:tabs>
        <w:autoSpaceDE/>
        <w:autoSpaceDN/>
        <w:adjustRightInd w:val="0"/>
        <w:spacing w:beforeLines="40" w:before="96" w:afterLines="40" w:after="96" w:line="276" w:lineRule="auto"/>
        <w:ind w:left="426" w:hanging="426"/>
        <w:jc w:val="both"/>
        <w:rPr>
          <w:rFonts w:asciiTheme="minorHAnsi" w:eastAsia="Calibri" w:hAnsiTheme="minorHAnsi"/>
          <w:color w:val="000000"/>
        </w:rPr>
      </w:pPr>
      <w:r w:rsidRPr="00F04BD3">
        <w:rPr>
          <w:rFonts w:asciiTheme="minorHAnsi" w:eastAsia="Calibri" w:hAnsiTheme="minorHAnsi"/>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7CEA5E90" w14:textId="77777777" w:rsidR="00CE758F" w:rsidRPr="00F04BD3" w:rsidRDefault="00CE758F" w:rsidP="004839FA">
      <w:pPr>
        <w:widowControl/>
        <w:numPr>
          <w:ilvl w:val="0"/>
          <w:numId w:val="35"/>
        </w:numPr>
        <w:tabs>
          <w:tab w:val="num" w:pos="567"/>
        </w:tabs>
        <w:autoSpaceDE/>
        <w:autoSpaceDN/>
        <w:adjustRightInd w:val="0"/>
        <w:spacing w:beforeLines="40" w:before="96" w:afterLines="40" w:after="96" w:line="276" w:lineRule="auto"/>
        <w:ind w:left="426" w:hanging="426"/>
        <w:jc w:val="both"/>
        <w:rPr>
          <w:rFonts w:asciiTheme="minorHAnsi" w:eastAsia="Calibri" w:hAnsiTheme="minorHAnsi"/>
          <w:color w:val="000000"/>
        </w:rPr>
      </w:pPr>
      <w:r w:rsidRPr="00F04BD3">
        <w:rPr>
          <w:rFonts w:asciiTheme="minorHAnsi" w:eastAsia="Calibri" w:hAnsiTheme="minorHAnsi"/>
          <w:color w:val="000000"/>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47FBDCE" w14:textId="77777777" w:rsidR="00CE758F" w:rsidRPr="00F04BD3" w:rsidRDefault="00CE758F" w:rsidP="00262CEA">
      <w:pPr>
        <w:widowControl/>
        <w:autoSpaceDE/>
        <w:autoSpaceDN/>
        <w:adjustRightInd w:val="0"/>
        <w:spacing w:beforeLines="40" w:before="96" w:afterLines="40" w:after="96" w:line="276" w:lineRule="auto"/>
        <w:rPr>
          <w:rFonts w:asciiTheme="minorHAnsi" w:eastAsia="Calibri" w:hAnsiTheme="minorHAnsi"/>
          <w:b/>
          <w:bCs/>
          <w:color w:val="000000"/>
        </w:rPr>
      </w:pPr>
    </w:p>
    <w:p w14:paraId="43A169B1"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5</w:t>
      </w:r>
    </w:p>
    <w:p w14:paraId="22608DAF" w14:textId="77777777" w:rsidR="00CE758F" w:rsidRPr="00F04BD3" w:rsidRDefault="00CE758F" w:rsidP="004839FA">
      <w:pPr>
        <w:widowControl/>
        <w:numPr>
          <w:ilvl w:val="0"/>
          <w:numId w:val="29"/>
        </w:numPr>
        <w:autoSpaceDE/>
        <w:autoSpaceDN/>
        <w:spacing w:beforeLines="40" w:before="96" w:afterLines="40" w:after="96" w:line="276" w:lineRule="auto"/>
        <w:ind w:left="426" w:hanging="426"/>
        <w:contextualSpacing/>
        <w:jc w:val="both"/>
        <w:rPr>
          <w:rFonts w:asciiTheme="minorHAnsi" w:hAnsiTheme="minorHAnsi"/>
        </w:rPr>
      </w:pPr>
      <w:r w:rsidRPr="00F04BD3">
        <w:rPr>
          <w:rFonts w:asciiTheme="minorHAnsi" w:hAnsiTheme="minorHAnsi"/>
        </w:rPr>
        <w:t xml:space="preserve">Wynagrodzenie Wykonawcy, o którym mowa w § 4 ust. 1 zostanie odpowiednio zmienione (zmniejszone lub zwiększone) w wysokości wynikającej ze wskaźnika wzrostu (spadku) cen towarów i usług konsumpcyjnych publikowanego przez Główny Urząd Statystyczny - </w:t>
      </w:r>
      <w:r w:rsidRPr="00F04BD3">
        <w:rPr>
          <w:rFonts w:asciiTheme="minorHAnsi" w:hAnsiTheme="minorHAnsi"/>
          <w:i/>
        </w:rPr>
        <w:t>dalej jako: „wskaźnik GUS”</w:t>
      </w:r>
      <w:r w:rsidRPr="00F04BD3">
        <w:rPr>
          <w:rFonts w:asciiTheme="minorHAnsi" w:hAnsiTheme="minorHAnsi"/>
        </w:rPr>
        <w:t xml:space="preserve"> - za poprzedni rok kalendarzowy.</w:t>
      </w:r>
    </w:p>
    <w:p w14:paraId="6D283901" w14:textId="77777777" w:rsidR="00CE758F" w:rsidRPr="00F04BD3" w:rsidRDefault="00CE758F" w:rsidP="004839FA">
      <w:pPr>
        <w:widowControl/>
        <w:numPr>
          <w:ilvl w:val="0"/>
          <w:numId w:val="29"/>
        </w:numPr>
        <w:autoSpaceDE/>
        <w:autoSpaceDN/>
        <w:spacing w:beforeLines="40" w:before="96" w:afterLines="40" w:after="96" w:line="276" w:lineRule="auto"/>
        <w:ind w:left="426" w:hanging="426"/>
        <w:contextualSpacing/>
        <w:jc w:val="both"/>
        <w:rPr>
          <w:rFonts w:asciiTheme="minorHAnsi" w:hAnsiTheme="minorHAnsi"/>
        </w:rPr>
      </w:pPr>
      <w:r w:rsidRPr="00F04BD3">
        <w:rPr>
          <w:rFonts w:asciiTheme="minorHAnsi" w:hAnsiTheme="minorHAnsi"/>
        </w:rPr>
        <w:lastRenderedPageBreak/>
        <w:t>Minimalny poziom zmiany wskaźnika GUS, w wyniku którego wynagrodzenie wykonawcy zostanie zmienione wynosi 5 % w stosunku do wskaźnika wzrostu (spadku) cen towarów i usług konsumpcyjnych (poziom zmiany ceny) publikowanego przez Główny Urząd Statystyczny na rok kalendarzowy, w którym zawarto umowę.</w:t>
      </w:r>
    </w:p>
    <w:p w14:paraId="3B1FD1AD" w14:textId="77777777" w:rsidR="00CE758F" w:rsidRPr="00F04BD3" w:rsidRDefault="00CE758F" w:rsidP="004839FA">
      <w:pPr>
        <w:widowControl/>
        <w:numPr>
          <w:ilvl w:val="0"/>
          <w:numId w:val="29"/>
        </w:numPr>
        <w:autoSpaceDE/>
        <w:autoSpaceDN/>
        <w:spacing w:beforeLines="40" w:before="96" w:afterLines="40" w:after="96" w:line="276" w:lineRule="auto"/>
        <w:ind w:left="426" w:hanging="426"/>
        <w:contextualSpacing/>
        <w:jc w:val="both"/>
        <w:rPr>
          <w:rFonts w:asciiTheme="minorHAnsi" w:hAnsiTheme="minorHAnsi"/>
        </w:rPr>
      </w:pPr>
      <w:r w:rsidRPr="00F04BD3">
        <w:rPr>
          <w:rFonts w:asciiTheme="minorHAnsi" w:hAnsiTheme="minorHAnsi"/>
        </w:rPr>
        <w:t xml:space="preserve">Wykonawca zobowiązany jest do wykazania wpływu zmiany wskaźnika GUS na wykonanie przedmiotu umowy. Wykazanie wpływu następuje w formie pisemnej. </w:t>
      </w:r>
    </w:p>
    <w:p w14:paraId="4EBBAC7E" w14:textId="77777777" w:rsidR="00CE758F" w:rsidRPr="00F04BD3" w:rsidRDefault="00CE758F" w:rsidP="004839FA">
      <w:pPr>
        <w:widowControl/>
        <w:numPr>
          <w:ilvl w:val="0"/>
          <w:numId w:val="29"/>
        </w:numPr>
        <w:autoSpaceDE/>
        <w:autoSpaceDN/>
        <w:spacing w:beforeLines="40" w:before="96" w:afterLines="40" w:after="96" w:line="276" w:lineRule="auto"/>
        <w:ind w:left="426" w:hanging="426"/>
        <w:contextualSpacing/>
        <w:jc w:val="both"/>
        <w:rPr>
          <w:rFonts w:asciiTheme="minorHAnsi" w:hAnsiTheme="minorHAnsi"/>
          <w:i/>
        </w:rPr>
      </w:pPr>
      <w:r w:rsidRPr="00F04BD3">
        <w:rPr>
          <w:rFonts w:asciiTheme="minorHAnsi" w:hAnsiTheme="minorHAnsi"/>
        </w:rPr>
        <w:t>Strony nie przewidują zmiany wynagrodzenia na podstawie ust. 1 i 2 w pierwszym roku obowiązywania umowy. W latach  następnych wynagrodzenie będzie podlegało zmianie w wysokości wynikającej ze wskaźnika wzrostu GUS za poprzedni rok kalendarzowy z zastrzeżeniem ust. 2.</w:t>
      </w:r>
    </w:p>
    <w:p w14:paraId="10D54507" w14:textId="77777777" w:rsidR="00CE758F" w:rsidRPr="00F04BD3" w:rsidRDefault="00CE758F" w:rsidP="004839FA">
      <w:pPr>
        <w:widowControl/>
        <w:numPr>
          <w:ilvl w:val="0"/>
          <w:numId w:val="29"/>
        </w:numPr>
        <w:autoSpaceDE/>
        <w:autoSpaceDN/>
        <w:spacing w:beforeLines="40" w:before="96" w:afterLines="40" w:after="96" w:line="276" w:lineRule="auto"/>
        <w:ind w:left="426" w:hanging="426"/>
        <w:contextualSpacing/>
        <w:jc w:val="both"/>
        <w:rPr>
          <w:rFonts w:asciiTheme="minorHAnsi" w:hAnsiTheme="minorHAnsi"/>
        </w:rPr>
      </w:pPr>
      <w:r w:rsidRPr="00F04BD3">
        <w:rPr>
          <w:rFonts w:asciiTheme="minorHAnsi" w:hAnsiTheme="minorHAnsi"/>
        </w:rPr>
        <w:t>Maksymalna wartość zmiany wynagrodzenia, o której mowa w ust. 1-4 wynosi łącznie 10 % wartości wynagrodzenia brutto Wykonawcy, pozostającego do zapłaty.</w:t>
      </w:r>
    </w:p>
    <w:p w14:paraId="60C5DC8E" w14:textId="77777777" w:rsidR="00CE758F" w:rsidRPr="00F04BD3" w:rsidRDefault="00CE758F" w:rsidP="004839FA">
      <w:pPr>
        <w:widowControl/>
        <w:numPr>
          <w:ilvl w:val="0"/>
          <w:numId w:val="29"/>
        </w:numPr>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 xml:space="preserve">Wynagrodzenie Wykonawcy określone w </w:t>
      </w:r>
      <w:r w:rsidRPr="00F04BD3">
        <w:rPr>
          <w:rFonts w:asciiTheme="minorHAnsi" w:hAnsiTheme="minorHAnsi"/>
          <w:bCs/>
        </w:rPr>
        <w:t xml:space="preserve">§ 4 ust. 1 umowy </w:t>
      </w:r>
      <w:r w:rsidRPr="00F04BD3">
        <w:rPr>
          <w:rFonts w:asciiTheme="minorHAnsi" w:hAnsiTheme="minorHAnsi"/>
        </w:rPr>
        <w:t>ulegnie zmianie o poniesione przez wykonawcę koszty:</w:t>
      </w:r>
    </w:p>
    <w:p w14:paraId="21AB2A93" w14:textId="77777777" w:rsidR="00CE758F" w:rsidRPr="00F04BD3" w:rsidRDefault="00CE758F" w:rsidP="004839FA">
      <w:pPr>
        <w:widowControl/>
        <w:numPr>
          <w:ilvl w:val="0"/>
          <w:numId w:val="30"/>
        </w:numPr>
        <w:autoSpaceDE/>
        <w:autoSpaceDN/>
        <w:spacing w:beforeLines="40" w:before="96" w:afterLines="40" w:after="96" w:line="276" w:lineRule="auto"/>
        <w:ind w:left="851" w:hanging="425"/>
        <w:contextualSpacing/>
        <w:jc w:val="both"/>
        <w:rPr>
          <w:rFonts w:asciiTheme="minorHAnsi" w:hAnsiTheme="minorHAnsi"/>
        </w:rPr>
      </w:pPr>
      <w:r w:rsidRPr="00F04BD3">
        <w:rPr>
          <w:rFonts w:asciiTheme="minorHAnsi" w:hAnsiTheme="minorHAnsi"/>
        </w:rPr>
        <w:t xml:space="preserve">w przypadku zmiany stawki podatku od towarów i usług, wprowadzonej odpowiednim aktem prawnym – zmianie ulegnie wyłącznie kwota VAT w stopniu wynikającym z wprowadzonej zmiany, przy zachowaniu stałej ceny netto; </w:t>
      </w:r>
    </w:p>
    <w:p w14:paraId="3E8D0DF6" w14:textId="77777777" w:rsidR="00CE758F" w:rsidRPr="00F04BD3" w:rsidRDefault="00CE758F" w:rsidP="004839FA">
      <w:pPr>
        <w:widowControl/>
        <w:numPr>
          <w:ilvl w:val="0"/>
          <w:numId w:val="30"/>
        </w:numPr>
        <w:autoSpaceDE/>
        <w:autoSpaceDN/>
        <w:spacing w:beforeLines="40" w:before="96" w:afterLines="40" w:after="96" w:line="276" w:lineRule="auto"/>
        <w:ind w:left="851" w:hanging="425"/>
        <w:contextualSpacing/>
        <w:jc w:val="both"/>
        <w:rPr>
          <w:rFonts w:asciiTheme="minorHAnsi" w:hAnsiTheme="minorHAnsi"/>
        </w:rPr>
      </w:pPr>
      <w:r w:rsidRPr="00F04BD3">
        <w:rPr>
          <w:rFonts w:asciiTheme="minorHAnsi" w:hAnsiTheme="minorHAnsi"/>
        </w:rPr>
        <w:t>w przypadku zmiany wysokości minimalnego wynagrodzenia za pracę ustalonego na podstawie art. 2 ust. 3-5 ustawy z dnia 10 października 2002 r. o minimalnym wynagrodzeniu za pracę,</w:t>
      </w:r>
    </w:p>
    <w:p w14:paraId="445D77ED" w14:textId="77777777" w:rsidR="00CE758F" w:rsidRPr="00F04BD3" w:rsidRDefault="00CE758F" w:rsidP="004839FA">
      <w:pPr>
        <w:widowControl/>
        <w:numPr>
          <w:ilvl w:val="0"/>
          <w:numId w:val="30"/>
        </w:numPr>
        <w:autoSpaceDE/>
        <w:autoSpaceDN/>
        <w:spacing w:beforeLines="40" w:before="96" w:afterLines="40" w:after="96" w:line="276" w:lineRule="auto"/>
        <w:ind w:left="851" w:hanging="425"/>
        <w:contextualSpacing/>
        <w:jc w:val="both"/>
        <w:rPr>
          <w:rFonts w:asciiTheme="minorHAnsi" w:hAnsiTheme="minorHAnsi"/>
        </w:rPr>
      </w:pPr>
      <w:r w:rsidRPr="00F04BD3">
        <w:rPr>
          <w:rFonts w:asciiTheme="minorHAnsi" w:hAnsiTheme="minorHAnsi"/>
        </w:rPr>
        <w:t>w przypadku zmiany zasad podlegania ubezpieczeniom społecznym lub ubezpieczeniu zdrowotnemu lub wysokości stawki składki na ubezpieczenia społeczne lub zdrowotne;</w:t>
      </w:r>
    </w:p>
    <w:p w14:paraId="50CE859B" w14:textId="77777777" w:rsidR="00CE758F" w:rsidRPr="00F04BD3" w:rsidRDefault="00CE758F" w:rsidP="004839FA">
      <w:pPr>
        <w:widowControl/>
        <w:numPr>
          <w:ilvl w:val="0"/>
          <w:numId w:val="30"/>
        </w:numPr>
        <w:autoSpaceDE/>
        <w:autoSpaceDN/>
        <w:spacing w:beforeLines="40" w:before="96" w:afterLines="40" w:after="96" w:line="276" w:lineRule="auto"/>
        <w:ind w:left="851" w:hanging="425"/>
        <w:contextualSpacing/>
        <w:jc w:val="both"/>
        <w:rPr>
          <w:rFonts w:asciiTheme="minorHAnsi" w:hAnsiTheme="minorHAnsi"/>
        </w:rPr>
      </w:pPr>
      <w:r w:rsidRPr="00F04BD3">
        <w:rPr>
          <w:rFonts w:asciiTheme="minorHAnsi" w:hAnsiTheme="minorHAnsi"/>
        </w:rPr>
        <w:t>w przypadku zmiany zasad gromadzenia i wysokości wpłat do pracowniczych planów kapitałowych, o których mowa w ustawie z dnia 4 października 2018 r. o pracowniczych planach kapitałowych.</w:t>
      </w:r>
    </w:p>
    <w:p w14:paraId="1DE8623A" w14:textId="77777777" w:rsidR="00CE758F" w:rsidRPr="00F04BD3" w:rsidRDefault="00CE758F" w:rsidP="00CE758F">
      <w:pPr>
        <w:widowControl/>
        <w:autoSpaceDE/>
        <w:autoSpaceDN/>
        <w:spacing w:beforeLines="40" w:before="96" w:afterLines="40" w:after="96" w:line="276" w:lineRule="auto"/>
        <w:ind w:left="426"/>
        <w:jc w:val="both"/>
        <w:rPr>
          <w:rFonts w:asciiTheme="minorHAnsi" w:hAnsiTheme="minorHAnsi"/>
        </w:rPr>
      </w:pPr>
      <w:r w:rsidRPr="00F04BD3">
        <w:rPr>
          <w:rFonts w:asciiTheme="minorHAnsi" w:hAnsiTheme="minorHAnsi"/>
        </w:rPr>
        <w:t xml:space="preserve">jeżeli zmiany te będą miały wpływ na koszty wykonania zamówienia przez Wykonawcę. </w:t>
      </w:r>
    </w:p>
    <w:p w14:paraId="770D1984" w14:textId="77777777" w:rsidR="00CE758F" w:rsidRPr="00F04BD3" w:rsidRDefault="00CE758F" w:rsidP="004839FA">
      <w:pPr>
        <w:widowControl/>
        <w:numPr>
          <w:ilvl w:val="0"/>
          <w:numId w:val="29"/>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 xml:space="preserve">Zmiana wysokości wynagrodzenia obowiązywać będzie od dnia wejścia w życie zmian, </w:t>
      </w:r>
      <w:r w:rsidRPr="00F04BD3">
        <w:rPr>
          <w:rFonts w:asciiTheme="minorHAnsi" w:hAnsiTheme="minorHAnsi"/>
        </w:rPr>
        <w:br/>
        <w:t>o których mowa w ust. 6.</w:t>
      </w:r>
    </w:p>
    <w:p w14:paraId="4C98E3F9" w14:textId="77777777" w:rsidR="00CE758F" w:rsidRPr="00F04BD3" w:rsidRDefault="00CE758F" w:rsidP="004839FA">
      <w:pPr>
        <w:widowControl/>
        <w:numPr>
          <w:ilvl w:val="0"/>
          <w:numId w:val="29"/>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W przypadku zmian określonych w ust. 6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206EAD96" w14:textId="77777777" w:rsidR="00CE758F" w:rsidRPr="00F04BD3" w:rsidRDefault="00CE758F" w:rsidP="004839FA">
      <w:pPr>
        <w:widowControl/>
        <w:numPr>
          <w:ilvl w:val="0"/>
          <w:numId w:val="29"/>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W wypadku zmiany, o której mowa w ust. 6 pkt 1 wartość netto wynagrodzenia Wykonawcy nie zmieni się, a określona w aneksie wartość brutto wynagrodzenia zostanie wyliczona na podstawie nowych przepisów.</w:t>
      </w:r>
    </w:p>
    <w:p w14:paraId="51061D12" w14:textId="77777777" w:rsidR="00CE758F" w:rsidRPr="00F04BD3" w:rsidRDefault="00CE758F" w:rsidP="004839FA">
      <w:pPr>
        <w:widowControl/>
        <w:numPr>
          <w:ilvl w:val="0"/>
          <w:numId w:val="29"/>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W przypadku zmiany, o której mowa w ust. 6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296239D" w14:textId="77777777" w:rsidR="00CE758F" w:rsidRPr="00F04BD3" w:rsidRDefault="00CE758F" w:rsidP="004839FA">
      <w:pPr>
        <w:widowControl/>
        <w:numPr>
          <w:ilvl w:val="0"/>
          <w:numId w:val="29"/>
        </w:numPr>
        <w:tabs>
          <w:tab w:val="num" w:pos="426"/>
        </w:tabs>
        <w:autoSpaceDE/>
        <w:autoSpaceDN/>
        <w:spacing w:beforeLines="40" w:before="96" w:afterLines="40" w:after="96" w:line="276" w:lineRule="auto"/>
        <w:ind w:left="426" w:hanging="426"/>
        <w:jc w:val="both"/>
        <w:rPr>
          <w:rFonts w:asciiTheme="minorHAnsi" w:hAnsiTheme="minorHAnsi"/>
        </w:rPr>
      </w:pPr>
      <w:r w:rsidRPr="00F04BD3">
        <w:rPr>
          <w:rFonts w:asciiTheme="minorHAnsi" w:hAnsiTheme="minorHAnsi"/>
        </w:rPr>
        <w:t xml:space="preserve">W przypadku zmiany, o której mowa w ust. 6 pkt 3 wynagrodzenie Wykonawcy ulegnie zmianie o wartość wzrostu całkowitego kosztu Wykonawcy, jaką będzie on zobowiązany dodatkowo ponieść w </w:t>
      </w:r>
      <w:r w:rsidRPr="00F04BD3">
        <w:rPr>
          <w:rFonts w:asciiTheme="minorHAnsi" w:hAnsiTheme="minorHAnsi"/>
        </w:rPr>
        <w:lastRenderedPageBreak/>
        <w:t>celu uwzględnienia tej zmiany, przy zachowaniu dotychczasowej kwoty netto wynagrodzenia osób bezpośrednio wykonujących zamówienie na rzecz Zamawiającego.</w:t>
      </w:r>
    </w:p>
    <w:p w14:paraId="04E12358" w14:textId="77777777" w:rsidR="00CE758F" w:rsidRPr="00F04BD3" w:rsidRDefault="00CE758F" w:rsidP="004839FA">
      <w:pPr>
        <w:widowControl/>
        <w:numPr>
          <w:ilvl w:val="0"/>
          <w:numId w:val="29"/>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W przypadku zmiany, o której mowa ust. 6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4C158A42" w14:textId="77777777" w:rsidR="00CE758F" w:rsidRPr="00F04BD3" w:rsidRDefault="00CE758F" w:rsidP="004839FA">
      <w:pPr>
        <w:widowControl/>
        <w:numPr>
          <w:ilvl w:val="0"/>
          <w:numId w:val="29"/>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Wykonawca, którego wynagrodzenie zostało zmienione zgodnie z ust. 1-5, zobowiązany jest do zmiany wynagrodzenia przysługującego podwykonawcy, z którym zawarł umowę, w zakresie odpowiadającym zmianom cen materiałów lub kosztów dotyczących zobowiązania podwykonawcy.</w:t>
      </w:r>
    </w:p>
    <w:p w14:paraId="7165F505" w14:textId="77777777" w:rsidR="00CE758F" w:rsidRPr="00F04BD3" w:rsidRDefault="00CE758F" w:rsidP="004839FA">
      <w:pPr>
        <w:widowControl/>
        <w:numPr>
          <w:ilvl w:val="0"/>
          <w:numId w:val="29"/>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Przypadki zmiany umowy wskazane wyżej są niezależne od zmian określonych w § 11. </w:t>
      </w:r>
    </w:p>
    <w:p w14:paraId="6F75A1FF"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b/>
          <w:bCs/>
          <w:color w:val="000000"/>
        </w:rPr>
      </w:pPr>
    </w:p>
    <w:p w14:paraId="0ED4A41B"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6</w:t>
      </w:r>
    </w:p>
    <w:p w14:paraId="0EA86C04" w14:textId="77777777"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Wykonawca może powierzyć wykonanie części przedmiotu umowy podwykonawcy.</w:t>
      </w:r>
    </w:p>
    <w:p w14:paraId="6E447E83" w14:textId="77777777"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54B6561C" w14:textId="77777777"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Za działania lub zaniechania podwykonawców Wykonawca ponosi odpowiedzialność jak za działania lub zaniechania własne.</w:t>
      </w:r>
    </w:p>
    <w:p w14:paraId="72124703" w14:textId="77777777"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Wykonawca jest zobowiązany do koordynacji prac realizowanych przez podwykonawców.</w:t>
      </w:r>
    </w:p>
    <w:p w14:paraId="423B2BEF" w14:textId="77777777"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eastAsia="Calibri" w:hAnsiTheme="minorHAnsi"/>
        </w:rPr>
        <w:t>Powierzenie wykonania części przedmiotu umowy podwykonawcom nie zwalnia Wykonawcy z odpowiedzialności za należyte wykonanie tego zamówienia.</w:t>
      </w:r>
    </w:p>
    <w:p w14:paraId="731154C0" w14:textId="77777777"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 przypadku powierzenia podwykonawcy przez Wykonawcę realizacji przedmiotu umowy, Wykonawca jest zobowiązany do dokonania we własnym zakresie zapłaty wynagrodzenia należnego podwykonawcy</w:t>
      </w:r>
    </w:p>
    <w:p w14:paraId="7AED3D49" w14:textId="77777777"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eastAsia="Calibri" w:hAnsi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A551D51" w14:textId="4A8CE8ED"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 przypadku, w którym Zamawiający żądał</w:t>
      </w:r>
      <w:r w:rsidRPr="00F04BD3">
        <w:rPr>
          <w:rFonts w:asciiTheme="minorHAnsi" w:eastAsia="Calibri" w:hAnsiTheme="minorHAnsi"/>
        </w:rPr>
        <w:t xml:space="preserve"> na podstawie art. 462 ust. 2 ustawy </w:t>
      </w:r>
      <w:proofErr w:type="spellStart"/>
      <w:r w:rsidRPr="00F04BD3">
        <w:rPr>
          <w:rFonts w:asciiTheme="minorHAnsi" w:eastAsia="Calibri" w:hAnsiTheme="minorHAnsi"/>
        </w:rPr>
        <w:t>pzp</w:t>
      </w:r>
      <w:proofErr w:type="spellEnd"/>
      <w:r w:rsidRPr="00F04BD3">
        <w:rPr>
          <w:rFonts w:asciiTheme="minorHAnsi" w:eastAsia="Calibri" w:hAnsiTheme="minorHAnsi"/>
        </w:rPr>
        <w:t xml:space="preserve"> </w:t>
      </w:r>
      <w:r w:rsidRPr="00F04BD3">
        <w:rPr>
          <w:rFonts w:asciiTheme="minorHAnsi" w:hAnsiTheme="minorHAnsi"/>
          <w:color w:val="000000"/>
          <w:lang w:eastAsia="pl-PL"/>
        </w:rPr>
        <w:t xml:space="preserve">wskazania przez Wykonawcę, w ofercie, części zamówienia, których wykonanie zamierza powierzyć podwykonawcom, oraz podania nazw ewentualnych podwykonawców, jeżeli są już znani lub informacji, o których mowa w art. 462 ust. 3 ustawy </w:t>
      </w:r>
      <w:proofErr w:type="spellStart"/>
      <w:r w:rsidRPr="00F04BD3">
        <w:rPr>
          <w:rFonts w:asciiTheme="minorHAnsi" w:hAnsiTheme="minorHAnsi"/>
          <w:color w:val="000000"/>
          <w:lang w:eastAsia="pl-PL"/>
        </w:rPr>
        <w:t>pzp</w:t>
      </w:r>
      <w:proofErr w:type="spellEnd"/>
      <w:r w:rsidRPr="00F04BD3">
        <w:rPr>
          <w:rFonts w:asciiTheme="minorHAnsi" w:hAnsiTheme="minorHAnsi"/>
          <w:color w:val="000000"/>
          <w:lang w:eastAsia="pl-PL"/>
        </w:rPr>
        <w:t xml:space="preserve"> Zamawiający może badać, czy nie zachodzą wobec podwykonawcy niebędącego podmiotem udostępniającym zasoby podstawy wykluczenia, o których mowa w art. 108 i art. 109 ustawy </w:t>
      </w:r>
      <w:proofErr w:type="spellStart"/>
      <w:r w:rsidRPr="00F04BD3">
        <w:rPr>
          <w:rFonts w:asciiTheme="minorHAnsi" w:hAnsiTheme="minorHAnsi"/>
          <w:color w:val="000000"/>
          <w:lang w:eastAsia="pl-PL"/>
        </w:rPr>
        <w:t>pzp</w:t>
      </w:r>
      <w:proofErr w:type="spellEnd"/>
      <w:r w:rsidRPr="00F04BD3">
        <w:rPr>
          <w:rFonts w:asciiTheme="minorHAnsi" w:hAnsiTheme="minorHAnsi"/>
          <w:color w:val="000000"/>
          <w:lang w:eastAsia="pl-PL"/>
        </w:rPr>
        <w:t xml:space="preserve">, o ile przewidział to w dokumentach zamówienia. Wykonawca na żądanie zamawiającego przedstawia oświadczenie, o którym mowa w art. 125 ust. 1 ustawy </w:t>
      </w:r>
      <w:proofErr w:type="spellStart"/>
      <w:r w:rsidRPr="00F04BD3">
        <w:rPr>
          <w:rFonts w:asciiTheme="minorHAnsi" w:hAnsiTheme="minorHAnsi"/>
          <w:color w:val="000000"/>
          <w:lang w:eastAsia="pl-PL"/>
        </w:rPr>
        <w:t>pzp</w:t>
      </w:r>
      <w:proofErr w:type="spellEnd"/>
      <w:r w:rsidRPr="00F04BD3">
        <w:rPr>
          <w:rFonts w:asciiTheme="minorHAnsi" w:hAnsiTheme="minorHAnsi"/>
          <w:color w:val="000000"/>
          <w:lang w:eastAsia="pl-PL"/>
        </w:rPr>
        <w:t>, lub podmiotowe środki dowodowe dotyczące tego podwykonawcy.</w:t>
      </w:r>
    </w:p>
    <w:p w14:paraId="2E5299BF" w14:textId="77777777"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31E10ED4" w14:textId="52C54AFC"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lastRenderedPageBreak/>
        <w:t xml:space="preserve">Jeżeli zmiana albo rezygnacja z podwykonawcy dotyczy podmiotu, na którego zasoby wykonawca powoływał się, na zasadach określonych w art. 118 ust. 1 ustawy </w:t>
      </w:r>
      <w:proofErr w:type="spellStart"/>
      <w:r w:rsidRPr="00F04BD3">
        <w:rPr>
          <w:rFonts w:asciiTheme="minorHAnsi" w:hAnsiTheme="minorHAnsi"/>
          <w:color w:val="000000"/>
          <w:lang w:eastAsia="pl-PL"/>
        </w:rPr>
        <w:t>pzp</w:t>
      </w:r>
      <w:proofErr w:type="spellEnd"/>
      <w:r w:rsidRPr="00F04BD3">
        <w:rPr>
          <w:rFonts w:asciiTheme="minorHAnsi" w:hAnsiTheme="minorHAnsi"/>
          <w:color w:val="000000"/>
          <w:lang w:eastAsia="pl-PL"/>
        </w:rPr>
        <w:t xml:space="preserve">, w celu wykazania spełniania warunków udziału w postępowaniu, </w:t>
      </w:r>
      <w:r w:rsidR="004821B3">
        <w:rPr>
          <w:rFonts w:asciiTheme="minorHAnsi" w:hAnsiTheme="minorHAnsi"/>
          <w:color w:val="000000"/>
          <w:lang w:eastAsia="pl-PL"/>
        </w:rPr>
        <w:t>W</w:t>
      </w:r>
      <w:r w:rsidRPr="00F04BD3">
        <w:rPr>
          <w:rFonts w:asciiTheme="minorHAnsi" w:hAnsiTheme="minorHAnsi"/>
          <w:color w:val="000000"/>
          <w:lang w:eastAsia="pl-PL"/>
        </w:rPr>
        <w:t xml:space="preserve">ykonawca jest obowiązany wykazać zamawiającemu, że proponowany inny podwykonawca lub </w:t>
      </w:r>
      <w:r w:rsidR="004821B3">
        <w:rPr>
          <w:rFonts w:asciiTheme="minorHAnsi" w:hAnsiTheme="minorHAnsi"/>
          <w:color w:val="000000"/>
          <w:lang w:eastAsia="pl-PL"/>
        </w:rPr>
        <w:t>W</w:t>
      </w:r>
      <w:r w:rsidRPr="00F04BD3">
        <w:rPr>
          <w:rFonts w:asciiTheme="minorHAnsi" w:hAnsiTheme="minorHAnsi"/>
          <w:color w:val="000000"/>
          <w:lang w:eastAsia="pl-PL"/>
        </w:rPr>
        <w:t>ykonawca samodzielnie spełnia je w stopniu nie mniejszym niż podwykonawca, na którego zasoby wykonawca powoływał się w trakcie postępowania o udzielenie zamówienia.</w:t>
      </w:r>
    </w:p>
    <w:p w14:paraId="220297B6" w14:textId="77777777"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Powierzenie wykonania części zamówienia podwykonawcom nie zwalnia Wykonawcy z odpowiedzialności za należyte wykonanie tego zamówienia.</w:t>
      </w:r>
    </w:p>
    <w:p w14:paraId="5882D989" w14:textId="4D0B89A1" w:rsidR="00CE758F" w:rsidRPr="00F04BD3" w:rsidRDefault="00CE758F" w:rsidP="004839FA">
      <w:pPr>
        <w:widowControl/>
        <w:numPr>
          <w:ilvl w:val="1"/>
          <w:numId w:val="31"/>
        </w:numPr>
        <w:tabs>
          <w:tab w:val="left" w:pos="426"/>
        </w:tabs>
        <w:autoSpaceDE/>
        <w:autoSpaceDN/>
        <w:adjustRightInd w:val="0"/>
        <w:spacing w:beforeLines="40" w:before="96" w:afterLines="40" w:after="96" w:line="276" w:lineRule="auto"/>
        <w:ind w:left="426" w:hanging="426"/>
        <w:jc w:val="both"/>
        <w:rPr>
          <w:rFonts w:asciiTheme="minorHAnsi" w:hAnsiTheme="minorHAnsi"/>
          <w:color w:val="000000"/>
          <w:lang w:eastAsia="pl-PL"/>
        </w:rPr>
      </w:pPr>
      <w:r w:rsidRPr="00F04BD3">
        <w:rPr>
          <w:rFonts w:asciiTheme="minorHAnsi" w:hAnsiTheme="minorHAnsi"/>
          <w:color w:val="000000"/>
          <w:lang w:eastAsia="pl-PL"/>
        </w:rPr>
        <w:t>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w:t>
      </w:r>
      <w:r w:rsidR="00A65F11">
        <w:rPr>
          <w:rFonts w:asciiTheme="minorHAnsi" w:hAnsiTheme="minorHAnsi"/>
          <w:color w:val="000000"/>
          <w:lang w:eastAsia="pl-PL"/>
        </w:rPr>
        <w:t xml:space="preserve"> </w:t>
      </w:r>
      <w:r w:rsidRPr="00F04BD3">
        <w:rPr>
          <w:rFonts w:asciiTheme="minorHAnsi" w:hAnsiTheme="minorHAnsi"/>
          <w:color w:val="000000"/>
          <w:lang w:eastAsia="pl-PL"/>
        </w:rPr>
        <w:t xml:space="preserve">dni roboczych od otrzymania wniosku wyrazi zgodę, sprzeciwi się wprowadzeniu zaproponowanego wykonawcy lub zażąda dodatkowych informacji o podwykonawcy. Zapis stosuje się do podwykonawców  podwykonawcy.    </w:t>
      </w:r>
    </w:p>
    <w:p w14:paraId="2EE0545B"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b/>
          <w:bCs/>
          <w:color w:val="000000"/>
        </w:rPr>
      </w:pPr>
    </w:p>
    <w:p w14:paraId="6F10FD00"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7</w:t>
      </w:r>
    </w:p>
    <w:p w14:paraId="79C6CFF3" w14:textId="77777777" w:rsidR="00CE758F" w:rsidRPr="00F04BD3" w:rsidRDefault="00CE758F" w:rsidP="004839FA">
      <w:pPr>
        <w:widowControl/>
        <w:numPr>
          <w:ilvl w:val="0"/>
          <w:numId w:val="45"/>
        </w:numPr>
        <w:autoSpaceDE/>
        <w:autoSpaceDN/>
        <w:adjustRightInd w:val="0"/>
        <w:spacing w:beforeLines="40" w:before="96" w:afterLines="40" w:after="96" w:line="276" w:lineRule="auto"/>
        <w:ind w:left="426" w:hanging="426"/>
        <w:jc w:val="both"/>
        <w:rPr>
          <w:rFonts w:asciiTheme="minorHAnsi" w:eastAsia="Calibri" w:hAnsiTheme="minorHAnsi"/>
          <w:color w:val="000000"/>
        </w:rPr>
      </w:pPr>
      <w:r w:rsidRPr="00F04BD3">
        <w:rPr>
          <w:rFonts w:asciiTheme="minorHAnsi" w:eastAsia="Calibri" w:hAnsiTheme="minorHAnsi"/>
          <w:color w:val="000000"/>
        </w:rPr>
        <w:t xml:space="preserve">O ile w ramach umowy Wykonawca wytworzy utwór w rozumieniu ustawy z dnia 4 lutego 1994 r. o prawie autorskim i prawach pokrewnych (Dz. U. 2021 r. poz. 1062 z </w:t>
      </w:r>
      <w:proofErr w:type="spellStart"/>
      <w:r w:rsidRPr="00F04BD3">
        <w:rPr>
          <w:rFonts w:asciiTheme="minorHAnsi" w:eastAsia="Calibri" w:hAnsiTheme="minorHAnsi"/>
          <w:color w:val="000000"/>
        </w:rPr>
        <w:t>późn</w:t>
      </w:r>
      <w:proofErr w:type="spellEnd"/>
      <w:r w:rsidRPr="00F04BD3">
        <w:rPr>
          <w:rFonts w:asciiTheme="minorHAnsi" w:eastAsia="Calibri" w:hAnsiTheme="minorHAnsi"/>
          <w:color w:val="000000"/>
        </w:rPr>
        <w:t>. zm.), z chwilą jego wytworzenia, w ramach wynagrodzenia określonego w § 4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5B248D4B"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244D655E"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483688EF"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wprowadzanie do obrotu, użyczenie lub najem egzemplarzy, na których utwór utrwalono, niezależnie od sposobu rozpowszechnienia i kręgu odbiorców;</w:t>
      </w:r>
    </w:p>
    <w:p w14:paraId="6F302518"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 zakresie wykorzystania fragmentów lub całości utworu w dowolny sposób dla potrzeb własnych Zamawiającego;</w:t>
      </w:r>
    </w:p>
    <w:p w14:paraId="250BF59E"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publiczne wykonanie, wystawienie, wyświetlenie, odtworzenie;</w:t>
      </w:r>
    </w:p>
    <w:p w14:paraId="56DA7774"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nadawanie za pośrednictwem satelity;</w:t>
      </w:r>
    </w:p>
    <w:p w14:paraId="16257ACE"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wprowadzenie do pamięci komputerów i serwerów udostępnianie i wykorzystanie na stronach internetowych;</w:t>
      </w:r>
    </w:p>
    <w:p w14:paraId="36E4E643"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wykorzystanie w utworach multimedialnych;</w:t>
      </w:r>
    </w:p>
    <w:p w14:paraId="06625F60"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lastRenderedPageBreak/>
        <w:t>wprowadzanie do obrotu przy użyciu Internetu i innych technik przekazu danych wykorzystujących sieci telekomunikacyjne, informatyczne i bezprzewodowe;</w:t>
      </w:r>
    </w:p>
    <w:p w14:paraId="06F1A0D9"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wykorzystywanie fragmentów utworu oraz do celów promocyjnych lub reklamy;</w:t>
      </w:r>
    </w:p>
    <w:p w14:paraId="7EB4566E"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wprowadzanie skrótów;</w:t>
      </w:r>
    </w:p>
    <w:p w14:paraId="6764C39A"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publiczne udostępnianie utworu w taki sposób, aby każdy mógł mieć do niego dostęp w miejscu i w czasie przez siebie wybranym;</w:t>
      </w:r>
    </w:p>
    <w:p w14:paraId="1FB0DEB6"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użyczanie, wynajmowanie lub udostępnienie zwielokrotnionych egzemplarzy;</w:t>
      </w:r>
    </w:p>
    <w:p w14:paraId="5F5CB7F1"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tłumaczenie;</w:t>
      </w:r>
    </w:p>
    <w:p w14:paraId="030991DD" w14:textId="77777777" w:rsidR="00CE758F" w:rsidRPr="00F04BD3" w:rsidRDefault="00CE758F" w:rsidP="004839FA">
      <w:pPr>
        <w:widowControl/>
        <w:numPr>
          <w:ilvl w:val="1"/>
          <w:numId w:val="46"/>
        </w:numPr>
        <w:tabs>
          <w:tab w:val="left" w:pos="851"/>
        </w:tabs>
        <w:autoSpaceDE/>
        <w:autoSpaceDN/>
        <w:adjustRightInd w:val="0"/>
        <w:spacing w:beforeLines="40" w:before="96" w:afterLines="40" w:after="96" w:line="276" w:lineRule="auto"/>
        <w:ind w:left="851" w:hanging="425"/>
        <w:jc w:val="both"/>
        <w:rPr>
          <w:rFonts w:asciiTheme="minorHAnsi" w:eastAsia="Calibri" w:hAnsiTheme="minorHAnsi"/>
          <w:color w:val="000000"/>
        </w:rPr>
      </w:pPr>
      <w:r w:rsidRPr="00F04BD3">
        <w:rPr>
          <w:rFonts w:asciiTheme="minorHAnsi" w:eastAsia="Calibri" w:hAnsiTheme="minorHAnsi"/>
          <w:color w:val="000000"/>
        </w:rPr>
        <w:t>modyfikowanie, zmienianie, przystosowywanie.</w:t>
      </w:r>
    </w:p>
    <w:p w14:paraId="212D81AF" w14:textId="77777777" w:rsidR="00CE758F" w:rsidRPr="00F04BD3" w:rsidRDefault="00CE758F" w:rsidP="004839FA">
      <w:pPr>
        <w:widowControl/>
        <w:numPr>
          <w:ilvl w:val="0"/>
          <w:numId w:val="48"/>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Prawa opisane w ust. 1 dotyczą tak całości utworu, jak też elementów lub dających się wyodrębnić fragmentów utworu, składającego się na przedmiot umowy.</w:t>
      </w:r>
    </w:p>
    <w:p w14:paraId="69D4EB78" w14:textId="77777777" w:rsidR="00CE758F" w:rsidRPr="00F04BD3" w:rsidRDefault="00CE758F" w:rsidP="004839FA">
      <w:pPr>
        <w:widowControl/>
        <w:numPr>
          <w:ilvl w:val="0"/>
          <w:numId w:val="48"/>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Wykonawca zobowiązuje się powstrzymać od wykonywania autorskich praw osobistych do utworu i zapewnić powstrzymywanie się przez ewentualnych twórców utworu innych niż Wykonawca.</w:t>
      </w:r>
    </w:p>
    <w:p w14:paraId="285A43B8" w14:textId="77777777" w:rsidR="00CE758F" w:rsidRPr="00F04BD3" w:rsidRDefault="00CE758F" w:rsidP="004839FA">
      <w:pPr>
        <w:widowControl/>
        <w:numPr>
          <w:ilvl w:val="0"/>
          <w:numId w:val="48"/>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Wykonawca upoważnia Zamawiającego do wykonywania zależnego prawa autorskiego, tak do całości, jak i części utworu.</w:t>
      </w:r>
    </w:p>
    <w:p w14:paraId="29E4BD9E" w14:textId="77777777" w:rsidR="00CE758F" w:rsidRPr="00F04BD3" w:rsidRDefault="00CE758F" w:rsidP="004839FA">
      <w:pPr>
        <w:widowControl/>
        <w:numPr>
          <w:ilvl w:val="0"/>
          <w:numId w:val="48"/>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Zamawiający jest uprawniony do wykonywania autorskich praw majątkowych określonych umową za pomocą podmiotów trzecich.</w:t>
      </w:r>
    </w:p>
    <w:p w14:paraId="474B0CB9" w14:textId="77777777" w:rsidR="00CE758F" w:rsidRPr="00F04BD3" w:rsidRDefault="00CE758F" w:rsidP="004839FA">
      <w:pPr>
        <w:widowControl/>
        <w:numPr>
          <w:ilvl w:val="0"/>
          <w:numId w:val="48"/>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F04BD3">
        <w:rPr>
          <w:rFonts w:asciiTheme="minorHAnsi" w:eastAsia="Calibri" w:hAnsiTheme="minorHAnsi"/>
          <w:color w:val="000000"/>
        </w:rPr>
        <w:t>późn</w:t>
      </w:r>
      <w:proofErr w:type="spellEnd"/>
      <w:r w:rsidRPr="00F04BD3">
        <w:rPr>
          <w:rFonts w:asciiTheme="minorHAnsi" w:eastAsia="Calibri" w:hAnsiTheme="minorHAnsi"/>
          <w:color w:val="000000"/>
        </w:rPr>
        <w:t>. zm.) w związku z wykonywaniem Przedmiotu umowy.</w:t>
      </w:r>
    </w:p>
    <w:p w14:paraId="2533E322" w14:textId="77777777" w:rsidR="00CE758F" w:rsidRPr="00F04BD3" w:rsidRDefault="00CE758F" w:rsidP="004839FA">
      <w:pPr>
        <w:widowControl/>
        <w:numPr>
          <w:ilvl w:val="0"/>
          <w:numId w:val="48"/>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529D6598" w14:textId="77777777" w:rsidR="00CE758F" w:rsidRPr="00F04BD3" w:rsidRDefault="00CE758F" w:rsidP="004839FA">
      <w:pPr>
        <w:widowControl/>
        <w:numPr>
          <w:ilvl w:val="0"/>
          <w:numId w:val="48"/>
        </w:numPr>
        <w:tabs>
          <w:tab w:val="left" w:pos="426"/>
        </w:tabs>
        <w:autoSpaceDE/>
        <w:autoSpaceDN/>
        <w:adjustRightInd w:val="0"/>
        <w:spacing w:beforeLines="40" w:before="96" w:afterLines="40" w:after="96" w:line="276" w:lineRule="auto"/>
        <w:ind w:left="426" w:hanging="426"/>
        <w:contextualSpacing/>
        <w:jc w:val="both"/>
        <w:rPr>
          <w:rFonts w:asciiTheme="minorHAnsi" w:eastAsia="Calibri" w:hAnsiTheme="minorHAnsi"/>
          <w:color w:val="000000"/>
        </w:rPr>
      </w:pPr>
      <w:r w:rsidRPr="00F04BD3">
        <w:rPr>
          <w:rFonts w:asciiTheme="minorHAnsi" w:eastAsia="Calibri" w:hAnsiTheme="minorHAnsi"/>
          <w:color w:val="000000"/>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7B4F54AD"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b/>
          <w:bCs/>
          <w:color w:val="000000"/>
        </w:rPr>
      </w:pPr>
    </w:p>
    <w:p w14:paraId="2D707699"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color w:val="000000"/>
        </w:rPr>
      </w:pPr>
      <w:r w:rsidRPr="00F04BD3">
        <w:rPr>
          <w:rFonts w:asciiTheme="minorHAnsi" w:eastAsia="Calibri" w:hAnsiTheme="minorHAnsi"/>
          <w:b/>
          <w:bCs/>
          <w:color w:val="000000"/>
        </w:rPr>
        <w:t>§ 8</w:t>
      </w:r>
    </w:p>
    <w:p w14:paraId="4E8287E6" w14:textId="77777777" w:rsidR="00CE758F" w:rsidRPr="00F04BD3" w:rsidRDefault="00CE758F" w:rsidP="00E42D64">
      <w:pPr>
        <w:widowControl/>
        <w:numPr>
          <w:ilvl w:val="0"/>
          <w:numId w:val="24"/>
        </w:numPr>
        <w:autoSpaceDE/>
        <w:autoSpaceDN/>
        <w:adjustRightInd w:val="0"/>
        <w:spacing w:beforeLines="40" w:before="96" w:afterLines="40" w:after="96" w:line="276" w:lineRule="auto"/>
        <w:ind w:left="426" w:hanging="425"/>
        <w:jc w:val="both"/>
        <w:rPr>
          <w:rFonts w:asciiTheme="minorHAnsi" w:eastAsia="Calibri" w:hAnsiTheme="minorHAnsi"/>
        </w:rPr>
      </w:pPr>
      <w:r w:rsidRPr="00F04BD3">
        <w:rPr>
          <w:rFonts w:asciiTheme="minorHAnsi" w:eastAsia="Calibri" w:hAnsiTheme="minorHAns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0A464DD" w14:textId="77777777" w:rsidR="00CE758F" w:rsidRPr="00F04BD3" w:rsidRDefault="00CE758F" w:rsidP="00E42D64">
      <w:pPr>
        <w:widowControl/>
        <w:numPr>
          <w:ilvl w:val="0"/>
          <w:numId w:val="24"/>
        </w:numPr>
        <w:autoSpaceDE/>
        <w:autoSpaceDN/>
        <w:adjustRightInd w:val="0"/>
        <w:spacing w:beforeLines="40" w:before="96" w:afterLines="40" w:after="96" w:line="276" w:lineRule="auto"/>
        <w:ind w:left="426" w:hanging="425"/>
        <w:jc w:val="both"/>
        <w:rPr>
          <w:rFonts w:asciiTheme="minorHAnsi" w:eastAsia="Calibri" w:hAnsiTheme="minorHAnsi"/>
        </w:rPr>
      </w:pPr>
      <w:r w:rsidRPr="00F04BD3">
        <w:rPr>
          <w:rFonts w:asciiTheme="minorHAnsi" w:eastAsia="Calibri" w:hAnsiTheme="minorHAnsi"/>
        </w:rPr>
        <w:t>Obowiązku zachowania poufności, o którym mowa w ust. 1, nie stosuje się do danych i informacji:</w:t>
      </w:r>
    </w:p>
    <w:p w14:paraId="3DBE31C0" w14:textId="77777777" w:rsidR="00CE758F" w:rsidRPr="00F04BD3" w:rsidRDefault="00CE758F" w:rsidP="00E42D64">
      <w:pPr>
        <w:widowControl/>
        <w:numPr>
          <w:ilvl w:val="0"/>
          <w:numId w:val="25"/>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lastRenderedPageBreak/>
        <w:t>dostępnych publicznie;</w:t>
      </w:r>
    </w:p>
    <w:p w14:paraId="448766D2" w14:textId="77777777" w:rsidR="00CE758F" w:rsidRPr="00F04BD3" w:rsidRDefault="00CE758F" w:rsidP="00E42D64">
      <w:pPr>
        <w:widowControl/>
        <w:numPr>
          <w:ilvl w:val="0"/>
          <w:numId w:val="25"/>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otrzymanych przez Wykonawcę, zgodnie z przepisami prawa powszechnie obowiązującego, od osoby trzeciej bez obowiązku zachowania poufności;</w:t>
      </w:r>
    </w:p>
    <w:p w14:paraId="198063F4" w14:textId="77777777" w:rsidR="00CE758F" w:rsidRPr="00F04BD3" w:rsidRDefault="00CE758F" w:rsidP="00E42D64">
      <w:pPr>
        <w:widowControl/>
        <w:numPr>
          <w:ilvl w:val="0"/>
          <w:numId w:val="25"/>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które w momencie ich przekazania przez Zamawiającego były już znane Wykonawcy bez obowiązku zachowania poufności;</w:t>
      </w:r>
    </w:p>
    <w:p w14:paraId="6D873D10" w14:textId="77777777" w:rsidR="00CE758F" w:rsidRPr="00F04BD3" w:rsidRDefault="00CE758F" w:rsidP="00E42D64">
      <w:pPr>
        <w:widowControl/>
        <w:numPr>
          <w:ilvl w:val="0"/>
          <w:numId w:val="25"/>
        </w:numPr>
        <w:autoSpaceDE/>
        <w:autoSpaceDN/>
        <w:adjustRightInd w:val="0"/>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w stosunku do których Wykonawca uzyskał pisemną zgodę Zamawiającego na ich ujawnienie.</w:t>
      </w:r>
    </w:p>
    <w:p w14:paraId="783E7C34" w14:textId="77777777" w:rsidR="00CE758F" w:rsidRPr="00F04BD3" w:rsidRDefault="00CE758F" w:rsidP="00E42D64">
      <w:pPr>
        <w:widowControl/>
        <w:numPr>
          <w:ilvl w:val="0"/>
          <w:numId w:val="24"/>
        </w:numPr>
        <w:autoSpaceDE/>
        <w:autoSpaceDN/>
        <w:adjustRightInd w:val="0"/>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02FDE97" w14:textId="77777777" w:rsidR="00CE758F" w:rsidRPr="00F04BD3" w:rsidRDefault="00CE758F" w:rsidP="00E42D64">
      <w:pPr>
        <w:widowControl/>
        <w:numPr>
          <w:ilvl w:val="0"/>
          <w:numId w:val="24"/>
        </w:numPr>
        <w:autoSpaceDE/>
        <w:autoSpaceDN/>
        <w:adjustRightInd w:val="0"/>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Wykonawca zobowiązuje się do:</w:t>
      </w:r>
    </w:p>
    <w:p w14:paraId="177AF889" w14:textId="77777777" w:rsidR="00CE758F" w:rsidRPr="00F04BD3" w:rsidRDefault="00CE758F" w:rsidP="00E42D64">
      <w:pPr>
        <w:widowControl/>
        <w:numPr>
          <w:ilvl w:val="0"/>
          <w:numId w:val="26"/>
        </w:numPr>
        <w:tabs>
          <w:tab w:val="num" w:pos="709"/>
        </w:tabs>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dołożenia właściwych starań w celu zabezpieczenia Informacji Poufnych przed ich utratą, zniekształceniem oraz dostępem nieupoważnionych osób trzecich;</w:t>
      </w:r>
    </w:p>
    <w:p w14:paraId="639D63A7" w14:textId="77777777" w:rsidR="00CE758F" w:rsidRPr="00F04BD3" w:rsidRDefault="00CE758F" w:rsidP="00E42D64">
      <w:pPr>
        <w:widowControl/>
        <w:numPr>
          <w:ilvl w:val="0"/>
          <w:numId w:val="26"/>
        </w:numPr>
        <w:tabs>
          <w:tab w:val="num" w:pos="709"/>
        </w:tabs>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niewykorzystywania Informacji Poufnych w celach innych niż wykonanie umowy.</w:t>
      </w:r>
    </w:p>
    <w:p w14:paraId="2804ED3D" w14:textId="77777777" w:rsidR="00CE758F" w:rsidRPr="00F04BD3" w:rsidRDefault="00CE758F" w:rsidP="00E42D64">
      <w:pPr>
        <w:widowControl/>
        <w:numPr>
          <w:ilvl w:val="0"/>
          <w:numId w:val="24"/>
        </w:numPr>
        <w:autoSpaceDE/>
        <w:autoSpaceDN/>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600E0264" w14:textId="77777777" w:rsidR="00CE758F" w:rsidRPr="00F04BD3" w:rsidRDefault="00CE758F" w:rsidP="00E42D64">
      <w:pPr>
        <w:widowControl/>
        <w:numPr>
          <w:ilvl w:val="0"/>
          <w:numId w:val="24"/>
        </w:numPr>
        <w:autoSpaceDE/>
        <w:autoSpaceDN/>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Po wykonaniu umowy oraz w przypadku rozwiązania umowy przez którąkolwiek ze Stron, Wykonawca bezzwłocznie zwróci Zamawiającemu lub komisyjnie zniszczy wszelkie Informacje Poufne.</w:t>
      </w:r>
    </w:p>
    <w:p w14:paraId="147EB03D" w14:textId="417671A9" w:rsidR="00CE758F" w:rsidRPr="00F04BD3" w:rsidRDefault="00CE758F" w:rsidP="00E42D64">
      <w:pPr>
        <w:widowControl/>
        <w:numPr>
          <w:ilvl w:val="0"/>
          <w:numId w:val="24"/>
        </w:numPr>
        <w:autoSpaceDE/>
        <w:autoSpaceDN/>
        <w:spacing w:beforeLines="40" w:before="96" w:afterLines="40" w:after="96" w:line="276" w:lineRule="auto"/>
        <w:ind w:left="426"/>
        <w:contextualSpacing/>
        <w:jc w:val="both"/>
        <w:rPr>
          <w:rFonts w:asciiTheme="minorHAnsi" w:eastAsia="Calibri" w:hAnsiTheme="minorHAnsi"/>
        </w:rPr>
      </w:pPr>
      <w:r w:rsidRPr="00F04BD3">
        <w:rPr>
          <w:rFonts w:asciiTheme="minorHAnsi" w:eastAsia="Calibri" w:hAnsiTheme="minorHAnsi"/>
        </w:rPr>
        <w:t>Ustanowione umową zasady zachowania poufności Informacji Poufnych, jak również przewidziane w umow</w:t>
      </w:r>
      <w:r w:rsidR="006E568F">
        <w:rPr>
          <w:rFonts w:asciiTheme="minorHAnsi" w:eastAsia="Calibri" w:hAnsiTheme="minorHAnsi"/>
        </w:rPr>
        <w:t>ie</w:t>
      </w:r>
      <w:r w:rsidRPr="00F04BD3">
        <w:rPr>
          <w:rFonts w:asciiTheme="minorHAnsi" w:eastAsia="Calibri" w:hAnsiTheme="minorHAnsi"/>
        </w:rPr>
        <w:t xml:space="preserve"> kary umowne z tytułu naruszenia zasad zachowania poufności Informacji Poufnych, obowiązują zarówno podczas wykonania umowy, jak i po jej wygaśnięciu.</w:t>
      </w:r>
    </w:p>
    <w:p w14:paraId="5B3BDBF1" w14:textId="77777777" w:rsidR="00CE758F" w:rsidRPr="00F04BD3" w:rsidRDefault="00CE758F" w:rsidP="00CE758F">
      <w:pPr>
        <w:spacing w:beforeLines="40" w:before="96" w:afterLines="40" w:after="96" w:line="276" w:lineRule="auto"/>
        <w:ind w:left="4876"/>
        <w:outlineLvl w:val="0"/>
        <w:rPr>
          <w:rFonts w:asciiTheme="minorHAnsi" w:hAnsiTheme="minorHAnsi"/>
          <w:b/>
          <w:bCs/>
          <w:lang w:eastAsia="pl-PL" w:bidi="pl-PL"/>
        </w:rPr>
      </w:pPr>
    </w:p>
    <w:p w14:paraId="227186D7" w14:textId="77777777" w:rsidR="00CE758F" w:rsidRPr="00F04BD3" w:rsidRDefault="00CE758F" w:rsidP="00CE758F">
      <w:pPr>
        <w:spacing w:beforeLines="40" w:before="96" w:afterLines="40" w:after="96" w:line="276" w:lineRule="auto"/>
        <w:ind w:left="4876"/>
        <w:outlineLvl w:val="0"/>
        <w:rPr>
          <w:rFonts w:asciiTheme="minorHAnsi" w:hAnsiTheme="minorHAnsi"/>
          <w:b/>
          <w:bCs/>
          <w:lang w:eastAsia="pl-PL" w:bidi="pl-PL"/>
        </w:rPr>
      </w:pPr>
      <w:r w:rsidRPr="00F04BD3">
        <w:rPr>
          <w:rFonts w:asciiTheme="minorHAnsi" w:hAnsiTheme="minorHAnsi"/>
          <w:b/>
          <w:bCs/>
          <w:lang w:eastAsia="pl-PL" w:bidi="pl-PL"/>
        </w:rPr>
        <w:t>§ 9</w:t>
      </w:r>
    </w:p>
    <w:p w14:paraId="784EBB39" w14:textId="77777777" w:rsidR="00CE758F" w:rsidRPr="00F04BD3" w:rsidRDefault="00CE758F" w:rsidP="004839FA">
      <w:pPr>
        <w:widowControl/>
        <w:numPr>
          <w:ilvl w:val="0"/>
          <w:numId w:val="40"/>
        </w:numPr>
        <w:tabs>
          <w:tab w:val="num" w:pos="426"/>
        </w:tabs>
        <w:autoSpaceDE/>
        <w:autoSpaceDN/>
        <w:spacing w:beforeLines="40" w:before="96" w:afterLines="40" w:after="96" w:line="276" w:lineRule="auto"/>
        <w:ind w:left="426"/>
        <w:jc w:val="both"/>
        <w:rPr>
          <w:rFonts w:asciiTheme="minorHAnsi" w:hAnsiTheme="minorHAnsi"/>
          <w:bCs/>
          <w:lang w:eastAsia="pl-PL"/>
        </w:rPr>
      </w:pPr>
      <w:r w:rsidRPr="00F04BD3">
        <w:rPr>
          <w:rFonts w:asciiTheme="minorHAnsi" w:hAnsiTheme="minorHAnsi"/>
          <w:bCs/>
          <w:lang w:eastAsia="pl-PL" w:bidi="pl-PL"/>
        </w:rPr>
        <w:t xml:space="preserve">Zamawiający naliczy Wykonawcy kary umowne: </w:t>
      </w:r>
    </w:p>
    <w:p w14:paraId="7F7160BB" w14:textId="77777777" w:rsidR="00CE758F" w:rsidRPr="00F04BD3" w:rsidRDefault="00CE758F" w:rsidP="004839FA">
      <w:pPr>
        <w:widowControl/>
        <w:numPr>
          <w:ilvl w:val="0"/>
          <w:numId w:val="41"/>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 xml:space="preserve">w przypadku odstąpienia od umowy przez Zamawiającego lub Wykonawcę z powodów leżących po stronie Wykonawcy w wysokości 15 % z wynagrodzenia brutto określonego w § 4 ust. 1 pozostającego do zapłaty za niewykonaną w wyniku odstąpienia część umowy; </w:t>
      </w:r>
    </w:p>
    <w:p w14:paraId="3B98DCD8" w14:textId="77777777" w:rsidR="00CE758F" w:rsidRPr="00F04BD3" w:rsidRDefault="00CE758F" w:rsidP="004839FA">
      <w:pPr>
        <w:widowControl/>
        <w:numPr>
          <w:ilvl w:val="0"/>
          <w:numId w:val="41"/>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w przypadku zwłoki w stosunku do terminu określonego dla Wykonawcy w § 2 w wysokości 0.1 % z wynagrodzenia brutto określonego w § 4 ust. 1 za każdy dzień zwłoki nie dłużej niż do 21 dnia zwłoki; po upływie 21 dnia zwłoki Zamawiający uprawniony jest do odstąpienia od umowy;</w:t>
      </w:r>
    </w:p>
    <w:p w14:paraId="725D2E7F" w14:textId="77777777" w:rsidR="00CE758F" w:rsidRPr="00F04BD3" w:rsidRDefault="00CE758F" w:rsidP="004839FA">
      <w:pPr>
        <w:widowControl/>
        <w:numPr>
          <w:ilvl w:val="0"/>
          <w:numId w:val="41"/>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w przypadku zwłoki w stosunku do innych niż w pkt 2 terminów określonych dla Wykonawcy w Umowie lub OPZ w wysokości 0.02 % z wynagrodzenia brutto określonego w § 4 ust. 1 za każdy dzień zwłoki nie dłużej niż do 21 dnia zwłoki; po upływie 21 dnia zwłoki Zamawiający uprawniony jest do odstąpienia od umowy;</w:t>
      </w:r>
    </w:p>
    <w:p w14:paraId="7BCDAAC8" w14:textId="77777777" w:rsidR="00CE758F" w:rsidRPr="00F04BD3" w:rsidRDefault="00CE758F" w:rsidP="004839FA">
      <w:pPr>
        <w:widowControl/>
        <w:numPr>
          <w:ilvl w:val="0"/>
          <w:numId w:val="41"/>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rPr>
        <w:lastRenderedPageBreak/>
        <w:t>w przypadku, gdy przedmiot umowy będzie wykonywał podmiot inny niż Wykonawca lub inny niż podwykonawca wskazany Zamawiającemu przez Wykonawcę w wysokości 1% wynagrodzenia umownego brutto określonego w § 4 ust 1, za każdy taki przypadek;</w:t>
      </w:r>
    </w:p>
    <w:p w14:paraId="1C1DA32F" w14:textId="77777777" w:rsidR="00CE758F" w:rsidRPr="00F04BD3" w:rsidRDefault="00CE758F" w:rsidP="004839FA">
      <w:pPr>
        <w:widowControl/>
        <w:numPr>
          <w:ilvl w:val="0"/>
          <w:numId w:val="41"/>
        </w:numPr>
        <w:tabs>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w przypadku braku zapłaty lub nieterminowej zapłaty wynagrodzenia należnego podwykonawcom z tytułu zmiany wysokości wynagrodzenia, o której mowa w § 5 ust. 13 każdorazowo w wysokości 1 % wynagrodzenia brutto określonego w § 4 ust. 1;</w:t>
      </w:r>
    </w:p>
    <w:p w14:paraId="380A0489" w14:textId="77777777" w:rsidR="00CE758F" w:rsidRPr="00F04BD3" w:rsidRDefault="00CE758F" w:rsidP="004839FA">
      <w:pPr>
        <w:widowControl/>
        <w:numPr>
          <w:ilvl w:val="0"/>
          <w:numId w:val="41"/>
        </w:numPr>
        <w:tabs>
          <w:tab w:val="left" w:pos="426"/>
          <w:tab w:val="left" w:pos="851"/>
        </w:tabs>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Calibri" w:hAnsiTheme="minorHAnsi"/>
          <w:bCs/>
        </w:rPr>
        <w:t>w przypadku ujawnienia informacji poufnych każdorazowo w wysokości 2 000,00 zł (słownie: dwa tysiące).</w:t>
      </w:r>
    </w:p>
    <w:p w14:paraId="735CDA07" w14:textId="77777777" w:rsidR="00CE758F" w:rsidRPr="00F04BD3" w:rsidRDefault="00CE758F" w:rsidP="004839FA">
      <w:pPr>
        <w:widowControl/>
        <w:numPr>
          <w:ilvl w:val="0"/>
          <w:numId w:val="40"/>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Kary umowne mogą być naliczane maksymalnie do wysokości całkowitego wynagrodzenia brutto określonego w § 4 ust. 1. </w:t>
      </w:r>
    </w:p>
    <w:p w14:paraId="4C252BB7" w14:textId="77777777" w:rsidR="00CE758F" w:rsidRPr="00F04BD3" w:rsidRDefault="00CE758F" w:rsidP="004839FA">
      <w:pPr>
        <w:widowControl/>
        <w:numPr>
          <w:ilvl w:val="0"/>
          <w:numId w:val="40"/>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Zamawiający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490AD7FB" w14:textId="77777777" w:rsidR="00CE758F" w:rsidRPr="00F04BD3" w:rsidRDefault="00CE758F" w:rsidP="004839FA">
      <w:pPr>
        <w:widowControl/>
        <w:numPr>
          <w:ilvl w:val="0"/>
          <w:numId w:val="40"/>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Zamawiający może dochodzić, na zasadach ogólnych, odszkodowań przewyższających zastrzeżone na jego rzecz kary umowne.</w:t>
      </w:r>
    </w:p>
    <w:p w14:paraId="400CA37B" w14:textId="77777777" w:rsidR="00CE758F" w:rsidRPr="00F04BD3" w:rsidRDefault="00CE758F" w:rsidP="004839FA">
      <w:pPr>
        <w:widowControl/>
        <w:numPr>
          <w:ilvl w:val="0"/>
          <w:numId w:val="40"/>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Kary umowne mogą podlegać łączeniu. </w:t>
      </w:r>
    </w:p>
    <w:p w14:paraId="3FE883B8" w14:textId="77777777" w:rsidR="00CE758F" w:rsidRPr="00F04BD3" w:rsidRDefault="00CE758F" w:rsidP="004839FA">
      <w:pPr>
        <w:widowControl/>
        <w:numPr>
          <w:ilvl w:val="0"/>
          <w:numId w:val="40"/>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Naliczenie kary umownej nie zwalnia Wykonawcę z obowiązku wykonania przedmiotu Umowy. </w:t>
      </w:r>
    </w:p>
    <w:p w14:paraId="5612021C" w14:textId="77777777" w:rsidR="00CE758F" w:rsidRPr="00F04BD3" w:rsidRDefault="00CE758F" w:rsidP="004839FA">
      <w:pPr>
        <w:widowControl/>
        <w:numPr>
          <w:ilvl w:val="0"/>
          <w:numId w:val="40"/>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bCs/>
          <w:lang w:eastAsia="pl-PL" w:bidi="pl-PL"/>
        </w:rPr>
        <w:t xml:space="preserve">Odstąpienie od Umowy nie ma wpływu na możliwość dochodzenia kar umownych zastrzeżonych z innych tytułów. </w:t>
      </w:r>
    </w:p>
    <w:p w14:paraId="0BE7C4F7" w14:textId="77777777" w:rsidR="00CE758F" w:rsidRPr="00F04BD3" w:rsidRDefault="00CE758F" w:rsidP="004839FA">
      <w:pPr>
        <w:widowControl/>
        <w:numPr>
          <w:ilvl w:val="0"/>
          <w:numId w:val="40"/>
        </w:numPr>
        <w:tabs>
          <w:tab w:val="num" w:pos="426"/>
        </w:tabs>
        <w:autoSpaceDE/>
        <w:autoSpaceDN/>
        <w:spacing w:beforeLines="40" w:before="96" w:afterLines="40" w:after="96" w:line="276" w:lineRule="auto"/>
        <w:ind w:left="426"/>
        <w:jc w:val="both"/>
        <w:rPr>
          <w:rFonts w:asciiTheme="minorHAnsi" w:hAnsiTheme="minorHAnsi"/>
          <w:bCs/>
          <w:lang w:eastAsia="pl-PL" w:bidi="pl-PL"/>
        </w:rPr>
      </w:pPr>
      <w:r w:rsidRPr="00F04BD3">
        <w:rPr>
          <w:rFonts w:asciiTheme="minorHAnsi" w:hAnsiTheme="minorHAnsi"/>
          <w:color w:val="000000"/>
          <w:lang w:eastAsia="pl-PL" w:bidi="pl-PL"/>
        </w:rPr>
        <w:t xml:space="preserve">Wykonawca nie ponosi odpowiedzialności za okoliczności, za które wyłączną odpowiedzialność ponosi Zamawiający. </w:t>
      </w:r>
    </w:p>
    <w:p w14:paraId="557BF492" w14:textId="77777777" w:rsidR="00CE758F" w:rsidRPr="00F04BD3" w:rsidRDefault="00CE758F" w:rsidP="00DA22FC">
      <w:pPr>
        <w:widowControl/>
        <w:autoSpaceDE/>
        <w:autoSpaceDN/>
        <w:spacing w:beforeLines="40" w:before="96" w:afterLines="40" w:after="96" w:line="276" w:lineRule="auto"/>
        <w:ind w:left="426"/>
        <w:jc w:val="both"/>
        <w:rPr>
          <w:rFonts w:asciiTheme="minorHAnsi" w:hAnsiTheme="minorHAnsi"/>
          <w:bCs/>
          <w:lang w:eastAsia="pl-PL" w:bidi="pl-PL"/>
        </w:rPr>
      </w:pPr>
    </w:p>
    <w:p w14:paraId="0F6271C3"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p>
    <w:p w14:paraId="4EB30ED2"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10</w:t>
      </w:r>
    </w:p>
    <w:p w14:paraId="464C64FB" w14:textId="77777777" w:rsidR="00CE758F" w:rsidRPr="00F04BD3" w:rsidRDefault="00CE758F" w:rsidP="00E42D64">
      <w:pPr>
        <w:widowControl/>
        <w:numPr>
          <w:ilvl w:val="0"/>
          <w:numId w:val="2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Zamawiający uprawniony jest do odstąpienia od umowy ze skutkiem natychmiastowym, bez wyznaczania terminu dodatkowego, w przypadku:</w:t>
      </w:r>
      <w:r w:rsidRPr="00F04BD3">
        <w:rPr>
          <w:rFonts w:asciiTheme="minorHAnsi" w:eastAsia="Calibri" w:hAnsiTheme="minorHAnsi"/>
          <w:bCs/>
          <w:i/>
          <w:color w:val="FF0000"/>
        </w:rPr>
        <w:t xml:space="preserve"> </w:t>
      </w:r>
    </w:p>
    <w:p w14:paraId="7BCAD117"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2EC44C61"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bCs/>
        </w:rPr>
        <w:t>gdy suma kar umownych, o których mowa w § 9 przekroczy 10 % całkowitego wynagrodzenia brutto, o którym mowa w § 4 ust. 1</w:t>
      </w:r>
      <w:r w:rsidRPr="00F04BD3">
        <w:rPr>
          <w:rFonts w:asciiTheme="minorHAnsi" w:eastAsia="Calibri" w:hAnsiTheme="minorHAnsi"/>
        </w:rPr>
        <w:t xml:space="preserve"> - </w:t>
      </w:r>
      <w:r w:rsidRPr="00F04BD3">
        <w:rPr>
          <w:rFonts w:asciiTheme="minorHAnsi" w:eastAsia="Calibri" w:hAnsiTheme="minorHAnsi"/>
          <w:bCs/>
        </w:rPr>
        <w:t>prawo odstąpienia może zostać zrealizowane w terminie 30 dni od dnia w którym suma kar umownych przekroczy 9 % brutto określonego w § 4 ust. 1;</w:t>
      </w:r>
    </w:p>
    <w:p w14:paraId="3BB2E3CE"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bCs/>
        </w:rPr>
        <w:t xml:space="preserve">gdy zajdzie okoliczność określona w § 3 ust. 11 </w:t>
      </w:r>
      <w:r w:rsidRPr="00F04BD3">
        <w:rPr>
          <w:rFonts w:asciiTheme="minorHAnsi" w:eastAsia="Calibri" w:hAnsiTheme="minorHAnsi"/>
        </w:rPr>
        <w:t>- prawo odstąpienia może zostać zrealizowane w terminie 30 dni od powzięcia przez Zamawiającego informacji o przyczynie uzasadniającej odstąpienie;</w:t>
      </w:r>
    </w:p>
    <w:p w14:paraId="58DA2303"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lastRenderedPageBreak/>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437E0760"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 xml:space="preserve">gdy zajdzie okoliczność określona w § 9 ust. 1 pkt 2 (zwłoka przekraczająca 21 dni) - prawo odstąpienia może zostać zrealizowane w terminie 30 dni od upływu 21 dnia zwłoki; </w:t>
      </w:r>
    </w:p>
    <w:p w14:paraId="54EDCD2F"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rPr>
        <w:t>gdy Wykonawca realizuje czynności w ramach umowy przez osoby nie posiadające stosownych uprawnień o ile są wymagane umową lub właściwymi przepisami prawa - prawo odstąpienia może zostać zrealizowane w terminie 30 dni od powzięcia przez Zamawiającego informacji o przyczynie uzasadniającej odstąpienie;</w:t>
      </w:r>
    </w:p>
    <w:p w14:paraId="41E55FB6" w14:textId="77777777" w:rsidR="00CE758F" w:rsidRPr="00F04BD3" w:rsidRDefault="00CE758F" w:rsidP="00E42D64">
      <w:pPr>
        <w:widowControl/>
        <w:numPr>
          <w:ilvl w:val="1"/>
          <w:numId w:val="27"/>
        </w:numPr>
        <w:autoSpaceDE/>
        <w:autoSpaceDN/>
        <w:spacing w:beforeLines="40" w:before="96" w:afterLines="40" w:after="96" w:line="276" w:lineRule="auto"/>
        <w:ind w:left="851" w:hanging="425"/>
        <w:jc w:val="both"/>
        <w:rPr>
          <w:rFonts w:asciiTheme="minorHAnsi" w:eastAsia="Calibri" w:hAnsiTheme="minorHAnsi"/>
        </w:rPr>
      </w:pPr>
      <w:r w:rsidRPr="00F04BD3">
        <w:rPr>
          <w:rFonts w:asciiTheme="minorHAnsi" w:eastAsia="Calibri" w:hAnsiTheme="minorHAnsi"/>
          <w:bCs/>
        </w:rPr>
        <w:t>jeżeli Wykonawca rozszerza zakres podwykonawstwa poza wskazany w ofercie Wykonawcy lub bez pisemnej zgody Zamawiającego realizuje zamówienie wykorzystując firmy innych podwykonawców niż określone w Ofercie lub wykonuje umowę za pomocą podwykonawców niezgłoszonych i niezaakceptowanych przez Zamawiającego i nie zmienia sposobu realizacji umowy, mimo wezwania przez Zamawiającego</w:t>
      </w:r>
      <w:r w:rsidRPr="00F04BD3">
        <w:rPr>
          <w:rFonts w:asciiTheme="minorHAnsi" w:eastAsia="Calibri" w:hAnsiTheme="minorHAnsi"/>
        </w:rPr>
        <w:t xml:space="preserve"> - </w:t>
      </w:r>
      <w:r w:rsidRPr="00F04BD3">
        <w:rPr>
          <w:rFonts w:asciiTheme="minorHAnsi" w:eastAsia="Calibri" w:hAnsiTheme="minorHAnsi"/>
          <w:bCs/>
        </w:rPr>
        <w:t>prawo odstąpienia może zostać zrealizowane w terminie 30 dni od powzięcia przez Zamawiającego informacji o przyczynie uzasadniającej odstąpienie</w:t>
      </w:r>
      <w:r w:rsidRPr="00F04BD3">
        <w:rPr>
          <w:rFonts w:asciiTheme="minorHAnsi" w:eastAsia="Calibri" w:hAnsiTheme="minorHAnsi"/>
        </w:rPr>
        <w:t xml:space="preserve">. </w:t>
      </w:r>
    </w:p>
    <w:p w14:paraId="1795A894" w14:textId="77777777" w:rsidR="00CE758F" w:rsidRPr="00F04BD3" w:rsidRDefault="00CE758F" w:rsidP="00E42D64">
      <w:pPr>
        <w:widowControl/>
        <w:numPr>
          <w:ilvl w:val="0"/>
          <w:numId w:val="2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Odstąpienie od umowy wywiera skutki na przyszłość. </w:t>
      </w:r>
    </w:p>
    <w:p w14:paraId="6370F8F9" w14:textId="77777777" w:rsidR="00CE758F" w:rsidRPr="00F04BD3" w:rsidRDefault="00CE758F" w:rsidP="00E42D64">
      <w:pPr>
        <w:widowControl/>
        <w:numPr>
          <w:ilvl w:val="0"/>
          <w:numId w:val="2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Odstąpienie od umowy wymaga formy pisemnej pod rygorem nieważności oraz wskazania przyczyny odstąpienia.</w:t>
      </w:r>
    </w:p>
    <w:p w14:paraId="000C660B" w14:textId="77777777" w:rsidR="00CE758F" w:rsidRPr="00F04BD3" w:rsidRDefault="00CE758F" w:rsidP="00E42D64">
      <w:pPr>
        <w:widowControl/>
        <w:numPr>
          <w:ilvl w:val="0"/>
          <w:numId w:val="27"/>
        </w:numPr>
        <w:autoSpaceDE/>
        <w:autoSpaceDN/>
        <w:spacing w:beforeLines="40" w:before="96" w:afterLines="40" w:after="96" w:line="276" w:lineRule="auto"/>
        <w:ind w:left="426" w:hanging="426"/>
        <w:jc w:val="both"/>
        <w:rPr>
          <w:rFonts w:asciiTheme="minorHAnsi" w:eastAsia="Calibri" w:hAnsiTheme="minorHAnsi"/>
        </w:rPr>
      </w:pPr>
      <w:r w:rsidRPr="00F04BD3">
        <w:rPr>
          <w:rFonts w:asciiTheme="minorHAnsi" w:eastAsia="Calibri" w:hAnsiTheme="minorHAnsi"/>
        </w:rPr>
        <w:t xml:space="preserve">W przypadku odstąpienia od umowy Strony sporządzą protokół prac zrealizowanych w ramach umowy. W przypadku, w którym Wykonawca odmówi sporządzenia protokołu lub nie zareaguje na wezwanie Zamawiającego do przystąpienia do sporządzenia protokołu, Zamawiający sporządzi protokół samodzielnie.  </w:t>
      </w:r>
    </w:p>
    <w:p w14:paraId="76B35197"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p>
    <w:p w14:paraId="584E0464" w14:textId="77777777" w:rsidR="00CE758F" w:rsidRPr="00F04BD3" w:rsidRDefault="00CE758F" w:rsidP="00CE758F">
      <w:pPr>
        <w:widowControl/>
        <w:autoSpaceDE/>
        <w:autoSpaceDN/>
        <w:adjustRightInd w:val="0"/>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11</w:t>
      </w:r>
    </w:p>
    <w:p w14:paraId="440B6597" w14:textId="77777777" w:rsidR="00CE758F" w:rsidRPr="00F04BD3" w:rsidRDefault="00CE758F" w:rsidP="004839FA">
      <w:pPr>
        <w:widowControl/>
        <w:numPr>
          <w:ilvl w:val="0"/>
          <w:numId w:val="42"/>
        </w:numPr>
        <w:tabs>
          <w:tab w:val="num" w:pos="426"/>
        </w:tabs>
        <w:autoSpaceDE/>
        <w:autoSpaceDN/>
        <w:spacing w:beforeLines="40" w:before="96" w:afterLines="40" w:after="96" w:line="276" w:lineRule="auto"/>
        <w:ind w:left="426" w:hanging="426"/>
        <w:jc w:val="both"/>
        <w:rPr>
          <w:rFonts w:asciiTheme="minorHAnsi" w:eastAsia="Arial Unicode MS" w:hAnsiTheme="minorHAnsi"/>
          <w:kern w:val="2"/>
          <w:lang w:bidi="pl-PL"/>
        </w:rPr>
      </w:pPr>
      <w:r w:rsidRPr="00F04BD3">
        <w:rPr>
          <w:rFonts w:asciiTheme="minorHAnsi" w:eastAsia="Arial Unicode MS" w:hAnsiTheme="minorHAnsi"/>
          <w:kern w:val="2"/>
          <w:lang w:eastAsia="pl-PL" w:bidi="pl-PL"/>
        </w:rPr>
        <w:t xml:space="preserve">Wszelkie zmiany umowy wymagają zachowania formy pisemnej pod rygorem nieważności z wyjątkiem § 1 ust. 6.  </w:t>
      </w:r>
    </w:p>
    <w:p w14:paraId="044535F7" w14:textId="77777777" w:rsidR="00CE758F" w:rsidRPr="00F04BD3" w:rsidRDefault="00CE758F" w:rsidP="004839FA">
      <w:pPr>
        <w:widowControl/>
        <w:numPr>
          <w:ilvl w:val="0"/>
          <w:numId w:val="42"/>
        </w:numPr>
        <w:tabs>
          <w:tab w:val="num" w:pos="426"/>
        </w:tabs>
        <w:autoSpaceDE/>
        <w:autoSpaceDN/>
        <w:spacing w:beforeLines="40" w:before="96" w:afterLines="40" w:after="96" w:line="276" w:lineRule="auto"/>
        <w:ind w:left="426" w:hanging="426"/>
        <w:jc w:val="both"/>
        <w:rPr>
          <w:rFonts w:asciiTheme="minorHAnsi" w:eastAsia="Arial Unicode MS" w:hAnsiTheme="minorHAnsi"/>
          <w:kern w:val="2"/>
        </w:rPr>
      </w:pPr>
      <w:r w:rsidRPr="00F04BD3">
        <w:rPr>
          <w:rFonts w:asciiTheme="minorHAnsi" w:eastAsia="Arial Unicode MS" w:hAnsiTheme="minorHAnsi"/>
          <w:kern w:val="2"/>
        </w:rPr>
        <w:t xml:space="preserve">Działając na podstawie przepisu art. 455 ust. 1 pkt 1 ustawy </w:t>
      </w:r>
      <w:proofErr w:type="spellStart"/>
      <w:r w:rsidRPr="00F04BD3">
        <w:rPr>
          <w:rFonts w:asciiTheme="minorHAnsi" w:eastAsia="Arial Unicode MS" w:hAnsiTheme="minorHAnsi"/>
          <w:kern w:val="2"/>
        </w:rPr>
        <w:t>Pzp</w:t>
      </w:r>
      <w:proofErr w:type="spellEnd"/>
      <w:r w:rsidRPr="00F04BD3">
        <w:rPr>
          <w:rFonts w:asciiTheme="minorHAnsi" w:eastAsia="Arial Unicode MS" w:hAnsiTheme="minorHAnsi"/>
          <w:kern w:val="2"/>
        </w:rPr>
        <w:t xml:space="preserve"> Zamawiający przewiduje możliwość zmiany umowy w przypadku:</w:t>
      </w:r>
    </w:p>
    <w:p w14:paraId="6E33EB9E" w14:textId="61286E08" w:rsidR="00CE758F" w:rsidRPr="00F04BD3" w:rsidRDefault="00CE758F" w:rsidP="004839FA">
      <w:pPr>
        <w:widowControl/>
        <w:numPr>
          <w:ilvl w:val="0"/>
          <w:numId w:val="43"/>
        </w:numPr>
        <w:autoSpaceDE/>
        <w:autoSpaceDN/>
        <w:spacing w:beforeLines="40" w:before="96" w:afterLines="40" w:after="96" w:line="276" w:lineRule="auto"/>
        <w:ind w:left="851" w:hanging="425"/>
        <w:jc w:val="both"/>
        <w:rPr>
          <w:rFonts w:asciiTheme="minorHAnsi" w:eastAsia="Arial Unicode MS" w:hAnsiTheme="minorHAnsi"/>
          <w:kern w:val="2"/>
        </w:rPr>
      </w:pPr>
      <w:r w:rsidRPr="00F04BD3">
        <w:rPr>
          <w:rFonts w:asciiTheme="minorHAnsi" w:eastAsia="Arial Unicode MS" w:hAnsiTheme="minorHAnsi"/>
          <w:kern w:val="2"/>
        </w:rPr>
        <w:t xml:space="preserve">zmian przepisów prawa, </w:t>
      </w:r>
      <w:r w:rsidRPr="00F04BD3">
        <w:rPr>
          <w:rFonts w:asciiTheme="minorHAnsi" w:eastAsia="Arial Unicode MS" w:hAnsiTheme="minorHAnsi"/>
        </w:rPr>
        <w:t>które to zmiany mają bezpośredni wpływ na realizację przedmiotu umowy w ten sposób, że czynią wykonanie umowy na dotychczasowych zasadach niecelowym, niezgodnym z wymaganiami lub niemożliwym – zakres zmiany: zmiana polegać będzie na dostosowaniu umowy do obowiązujących przepisów prawa</w:t>
      </w:r>
      <w:r w:rsidRPr="00F04BD3">
        <w:rPr>
          <w:rFonts w:asciiTheme="minorHAnsi" w:eastAsia="Arial Unicode MS" w:hAnsiTheme="minorHAnsi"/>
          <w:kern w:val="2"/>
        </w:rPr>
        <w:t>;</w:t>
      </w:r>
    </w:p>
    <w:p w14:paraId="58E2F0A7" w14:textId="77777777" w:rsidR="00CE758F" w:rsidRPr="00F04BD3" w:rsidRDefault="00CE758F" w:rsidP="004839FA">
      <w:pPr>
        <w:widowControl/>
        <w:numPr>
          <w:ilvl w:val="0"/>
          <w:numId w:val="43"/>
        </w:numPr>
        <w:autoSpaceDE/>
        <w:autoSpaceDN/>
        <w:spacing w:beforeLines="40" w:before="96" w:afterLines="40" w:after="96" w:line="276" w:lineRule="auto"/>
        <w:ind w:left="851" w:hanging="425"/>
        <w:jc w:val="both"/>
        <w:rPr>
          <w:rFonts w:asciiTheme="minorHAnsi" w:eastAsia="Arial Unicode MS" w:hAnsiTheme="minorHAnsi"/>
          <w:kern w:val="2"/>
        </w:rPr>
      </w:pPr>
      <w:r w:rsidRPr="00F04BD3">
        <w:rPr>
          <w:rFonts w:asciiTheme="minorHAnsi" w:eastAsia="Arial Unicode MS" w:hAnsiTheme="minorHAnsi"/>
          <w:kern w:val="2"/>
        </w:rPr>
        <w:t>zmiany przepisów prawa w zakresie dotyczącym stawki podatku VAT – zakres zmiany: w przypadku zmiany stawki podatku VAT wynagrodzenie netto określone w § 4 ust. 1 pozostanie bez zmian, zmianie ulegnie wartość wynagrodzenia brutto.</w:t>
      </w:r>
    </w:p>
    <w:p w14:paraId="15371202" w14:textId="77777777" w:rsidR="00CE758F" w:rsidRPr="00F04BD3" w:rsidRDefault="00CE758F" w:rsidP="004839FA">
      <w:pPr>
        <w:widowControl/>
        <w:numPr>
          <w:ilvl w:val="0"/>
          <w:numId w:val="43"/>
        </w:numPr>
        <w:autoSpaceDE/>
        <w:autoSpaceDN/>
        <w:spacing w:beforeLines="40" w:before="96" w:afterLines="40" w:after="96" w:line="276" w:lineRule="auto"/>
        <w:ind w:left="851" w:hanging="425"/>
        <w:jc w:val="both"/>
        <w:rPr>
          <w:rFonts w:asciiTheme="minorHAnsi" w:eastAsia="Arial Unicode MS" w:hAnsiTheme="minorHAnsi"/>
          <w:kern w:val="2"/>
        </w:rPr>
      </w:pPr>
      <w:r w:rsidRPr="00F04BD3">
        <w:rPr>
          <w:rFonts w:asciiTheme="minorHAnsi" w:eastAsia="Arial Unicode MS" w:hAnsiTheme="minorHAnsi"/>
          <w:kern w:val="2"/>
        </w:rPr>
        <w:t xml:space="preserve">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t>
      </w:r>
      <w:r w:rsidRPr="00F04BD3">
        <w:rPr>
          <w:rFonts w:asciiTheme="minorHAnsi" w:eastAsia="Arial Unicode MS" w:hAnsiTheme="minorHAnsi"/>
          <w:kern w:val="2"/>
        </w:rPr>
        <w:lastRenderedPageBreak/>
        <w:t>wyeliminowaniu rozbieżności i jednoznacznym sprecyzowaniu zapisów umowy wywołujących wątpliwości pomiędzy Stronami;</w:t>
      </w:r>
    </w:p>
    <w:p w14:paraId="7CBA9A4F" w14:textId="77777777" w:rsidR="00CE758F" w:rsidRPr="00F04BD3" w:rsidRDefault="00CE758F" w:rsidP="004839FA">
      <w:pPr>
        <w:widowControl/>
        <w:numPr>
          <w:ilvl w:val="0"/>
          <w:numId w:val="43"/>
        </w:numPr>
        <w:autoSpaceDE/>
        <w:autoSpaceDN/>
        <w:spacing w:beforeLines="40" w:before="96" w:afterLines="40" w:after="96" w:line="276" w:lineRule="auto"/>
        <w:ind w:left="851" w:hanging="425"/>
        <w:jc w:val="both"/>
        <w:rPr>
          <w:rFonts w:asciiTheme="minorHAnsi" w:eastAsia="Arial Unicode MS" w:hAnsiTheme="minorHAnsi"/>
          <w:kern w:val="2"/>
        </w:rPr>
      </w:pPr>
      <w:r w:rsidRPr="00F04BD3">
        <w:rPr>
          <w:rFonts w:asciiTheme="minorHAnsi" w:eastAsia="Arial Unicode MS" w:hAnsiTheme="minorHAnsi"/>
          <w:kern w:val="2"/>
        </w:rPr>
        <w:t>okoliczności niezależnych od Zamawiającego i Wykonawcy uniemożliwiających lub utrudniających realizację umowy – zakres zmiany – zmianie podlegać będzie sposób realizacji umowy z zastrzeżeniem, że modyfikacja nie może prowadzić do zmiany charakteru prawnego umowy;</w:t>
      </w:r>
    </w:p>
    <w:p w14:paraId="1DBEC2C3" w14:textId="77777777" w:rsidR="00CE758F" w:rsidRPr="00F04BD3" w:rsidRDefault="00CE758F" w:rsidP="004839FA">
      <w:pPr>
        <w:widowControl/>
        <w:numPr>
          <w:ilvl w:val="0"/>
          <w:numId w:val="43"/>
        </w:numPr>
        <w:autoSpaceDE/>
        <w:autoSpaceDN/>
        <w:spacing w:beforeLines="40" w:before="96" w:afterLines="40" w:after="96" w:line="276" w:lineRule="auto"/>
        <w:ind w:left="851" w:hanging="425"/>
        <w:jc w:val="both"/>
        <w:rPr>
          <w:rFonts w:asciiTheme="minorHAnsi" w:eastAsia="Calibri" w:hAnsiTheme="minorHAnsi"/>
          <w:bCs/>
        </w:rPr>
      </w:pPr>
      <w:r w:rsidRPr="00F04BD3">
        <w:rPr>
          <w:rFonts w:asciiTheme="minorHAnsi" w:eastAsia="Arial Unicode MS" w:hAnsiTheme="minorHAnsi"/>
          <w:kern w:val="2"/>
        </w:rPr>
        <w:t xml:space="preserve">wystąpienia siły wyższej, </w:t>
      </w:r>
    </w:p>
    <w:p w14:paraId="3A426245" w14:textId="4761D76D" w:rsidR="00CE758F" w:rsidRPr="00F04BD3" w:rsidRDefault="00CE758F" w:rsidP="004839FA">
      <w:pPr>
        <w:widowControl/>
        <w:numPr>
          <w:ilvl w:val="0"/>
          <w:numId w:val="44"/>
        </w:numPr>
        <w:autoSpaceDE/>
        <w:autoSpaceDN/>
        <w:spacing w:beforeLines="40" w:before="96" w:afterLines="40" w:after="96" w:line="276" w:lineRule="auto"/>
        <w:ind w:left="567" w:hanging="425"/>
        <w:jc w:val="both"/>
        <w:rPr>
          <w:rFonts w:asciiTheme="minorHAnsi" w:eastAsia="Calibri" w:hAnsiTheme="minorHAnsi"/>
        </w:rPr>
      </w:pPr>
      <w:r w:rsidRPr="00F04BD3">
        <w:rPr>
          <w:rFonts w:asciiTheme="minorHAnsi" w:eastAsia="Calibri" w:hAnsiTheme="minorHAnsi"/>
        </w:rPr>
        <w:t>Poza wskazanym ust. 2 zakresem zmian umowy, zakres zmian, w przypadku wystąpienia przesłanek opisanych w ust. 2</w:t>
      </w:r>
      <w:r w:rsidR="00502258">
        <w:rPr>
          <w:rFonts w:asciiTheme="minorHAnsi" w:eastAsia="Calibri" w:hAnsiTheme="minorHAnsi"/>
        </w:rPr>
        <w:t xml:space="preserve"> pkt 1, 3-5 </w:t>
      </w:r>
      <w:r w:rsidRPr="00F04BD3">
        <w:rPr>
          <w:rFonts w:asciiTheme="minorHAnsi" w:eastAsia="Calibri" w:hAnsiTheme="minorHAnsi"/>
        </w:rPr>
        <w:t xml:space="preserve">, dotyczyć może również: </w:t>
      </w:r>
    </w:p>
    <w:p w14:paraId="1FC0CA15" w14:textId="558E0DA0" w:rsidR="00CE758F" w:rsidRPr="00F04BD3" w:rsidRDefault="00CE758F" w:rsidP="00E42D64">
      <w:pPr>
        <w:widowControl/>
        <w:numPr>
          <w:ilvl w:val="1"/>
          <w:numId w:val="27"/>
        </w:numPr>
        <w:autoSpaceDE/>
        <w:autoSpaceDN/>
        <w:spacing w:beforeLines="40" w:before="96" w:afterLines="40" w:after="96" w:line="276" w:lineRule="auto"/>
        <w:ind w:left="993" w:hanging="426"/>
        <w:jc w:val="both"/>
        <w:rPr>
          <w:rFonts w:asciiTheme="minorHAnsi" w:eastAsia="Calibri" w:hAnsiTheme="minorHAnsi"/>
        </w:rPr>
      </w:pPr>
      <w:r w:rsidRPr="00F04BD3">
        <w:rPr>
          <w:rFonts w:asciiTheme="minorHAnsi" w:eastAsia="Calibri" w:hAnsiTheme="minorHAnsi"/>
        </w:rPr>
        <w:t xml:space="preserve">terminu wykonania umowy, o którym mowa w § 2, który może być wydłużony </w:t>
      </w:r>
      <w:r w:rsidR="00976A1E">
        <w:rPr>
          <w:rFonts w:asciiTheme="minorHAnsi" w:eastAsia="Calibri" w:hAnsiTheme="minorHAnsi"/>
        </w:rPr>
        <w:t>w przypadku ust. 2 pkt 1</w:t>
      </w:r>
      <w:r w:rsidR="006A7908">
        <w:rPr>
          <w:rFonts w:asciiTheme="minorHAnsi" w:eastAsia="Calibri" w:hAnsiTheme="minorHAnsi"/>
        </w:rPr>
        <w:t>)</w:t>
      </w:r>
      <w:r w:rsidR="00502258">
        <w:rPr>
          <w:rFonts w:asciiTheme="minorHAnsi" w:eastAsia="Calibri" w:hAnsiTheme="minorHAnsi"/>
        </w:rPr>
        <w:t xml:space="preserve"> i </w:t>
      </w:r>
      <w:r w:rsidR="00976A1E">
        <w:rPr>
          <w:rFonts w:asciiTheme="minorHAnsi" w:eastAsia="Calibri" w:hAnsiTheme="minorHAnsi"/>
        </w:rPr>
        <w:t>3</w:t>
      </w:r>
      <w:r w:rsidR="006A7908">
        <w:rPr>
          <w:rFonts w:asciiTheme="minorHAnsi" w:eastAsia="Calibri" w:hAnsiTheme="minorHAnsi"/>
        </w:rPr>
        <w:t>)</w:t>
      </w:r>
      <w:r w:rsidR="00976A1E">
        <w:rPr>
          <w:rFonts w:asciiTheme="minorHAnsi" w:eastAsia="Calibri" w:hAnsiTheme="minorHAnsi"/>
        </w:rPr>
        <w:t xml:space="preserve"> nie dłużej niż o 8 miesięcy, a w przypadku ust. 2 pkt 4</w:t>
      </w:r>
      <w:r w:rsidR="006A7908">
        <w:rPr>
          <w:rFonts w:asciiTheme="minorHAnsi" w:eastAsia="Calibri" w:hAnsiTheme="minorHAnsi"/>
        </w:rPr>
        <w:t>)</w:t>
      </w:r>
      <w:r w:rsidR="00976A1E">
        <w:rPr>
          <w:rFonts w:asciiTheme="minorHAnsi" w:eastAsia="Calibri" w:hAnsiTheme="minorHAnsi"/>
        </w:rPr>
        <w:t xml:space="preserve">-5) o czas niezbędny do zakończenia przedmiotu umowy, jednak nie dłużej niż </w:t>
      </w:r>
      <w:r w:rsidR="0059244C">
        <w:rPr>
          <w:rFonts w:asciiTheme="minorHAnsi" w:eastAsia="Calibri" w:hAnsiTheme="minorHAnsi"/>
        </w:rPr>
        <w:t xml:space="preserve">do </w:t>
      </w:r>
      <w:r w:rsidR="00BD5E73">
        <w:rPr>
          <w:rFonts w:asciiTheme="minorHAnsi" w:eastAsia="Calibri" w:hAnsiTheme="minorHAnsi"/>
        </w:rPr>
        <w:t>4</w:t>
      </w:r>
      <w:r w:rsidR="00F22521">
        <w:rPr>
          <w:rFonts w:asciiTheme="minorHAnsi" w:eastAsia="Calibri" w:hAnsiTheme="minorHAnsi"/>
        </w:rPr>
        <w:t xml:space="preserve">7 </w:t>
      </w:r>
      <w:r w:rsidR="005B2201">
        <w:rPr>
          <w:rFonts w:asciiTheme="minorHAnsi" w:eastAsia="Calibri" w:hAnsiTheme="minorHAnsi"/>
        </w:rPr>
        <w:t xml:space="preserve">miesięcy </w:t>
      </w:r>
      <w:r w:rsidR="00BD5E73">
        <w:rPr>
          <w:rFonts w:asciiTheme="minorHAnsi" w:eastAsia="Calibri" w:hAnsiTheme="minorHAnsi"/>
        </w:rPr>
        <w:t>począwszy od dnia zawarcia umowy.</w:t>
      </w:r>
    </w:p>
    <w:p w14:paraId="42155960" w14:textId="77777777" w:rsidR="00CE758F" w:rsidRPr="00F04BD3" w:rsidRDefault="00CE758F" w:rsidP="00E42D64">
      <w:pPr>
        <w:widowControl/>
        <w:numPr>
          <w:ilvl w:val="1"/>
          <w:numId w:val="27"/>
        </w:numPr>
        <w:autoSpaceDE/>
        <w:autoSpaceDN/>
        <w:spacing w:beforeLines="40" w:before="96" w:afterLines="40" w:after="96" w:line="276" w:lineRule="auto"/>
        <w:ind w:left="993" w:hanging="426"/>
        <w:jc w:val="both"/>
        <w:rPr>
          <w:rFonts w:asciiTheme="minorHAnsi" w:eastAsia="Calibri" w:hAnsiTheme="minorHAnsi"/>
        </w:rPr>
      </w:pPr>
      <w:r w:rsidRPr="00F04BD3">
        <w:rPr>
          <w:rFonts w:asciiTheme="minorHAnsi" w:eastAsia="Calibri" w:hAnsiTheme="minorHAnsi"/>
        </w:rPr>
        <w:t xml:space="preserve">wynagrodzenia, które może być zwiększone jednak nie więcej niż o 10 % w stosunku do całkowitego wynagrodzenia określonego w § 4 ust. 1. </w:t>
      </w:r>
    </w:p>
    <w:p w14:paraId="4812983C" w14:textId="77777777" w:rsidR="00CE758F" w:rsidRPr="00F04BD3" w:rsidRDefault="00CE758F" w:rsidP="00E42D64">
      <w:pPr>
        <w:widowControl/>
        <w:numPr>
          <w:ilvl w:val="0"/>
          <w:numId w:val="27"/>
        </w:numPr>
        <w:autoSpaceDE/>
        <w:autoSpaceDN/>
        <w:spacing w:beforeLines="40" w:before="96" w:afterLines="40" w:after="96" w:line="276" w:lineRule="auto"/>
        <w:ind w:left="567" w:hanging="567"/>
        <w:jc w:val="both"/>
        <w:rPr>
          <w:rFonts w:asciiTheme="minorHAnsi" w:eastAsia="Calibri" w:hAnsiTheme="minorHAnsi"/>
        </w:rPr>
      </w:pPr>
      <w:r w:rsidRPr="00F04BD3">
        <w:rPr>
          <w:rFonts w:asciiTheme="minorHAnsi" w:eastAsia="Calibri" w:hAnsiTheme="minorHAnsi"/>
        </w:rPr>
        <w:t xml:space="preserve">Warunkiem wprowadzenia zmiany jest wystąpienie okoliczności, o których mowa w ust. 2 lub w przepisie art. 455 ust. 1 – 4  ustawy </w:t>
      </w:r>
      <w:proofErr w:type="spellStart"/>
      <w:r w:rsidRPr="00F04BD3">
        <w:rPr>
          <w:rFonts w:asciiTheme="minorHAnsi" w:eastAsia="Calibri" w:hAnsiTheme="minorHAnsi"/>
        </w:rPr>
        <w:t>pzp</w:t>
      </w:r>
      <w:proofErr w:type="spellEnd"/>
      <w:r w:rsidRPr="00F04BD3">
        <w:rPr>
          <w:rFonts w:asciiTheme="minorHAnsi" w:eastAsia="Calibri" w:hAnsiTheme="minorHAnsi"/>
        </w:rPr>
        <w:t>.</w:t>
      </w:r>
    </w:p>
    <w:p w14:paraId="0C66FFE8" w14:textId="77777777" w:rsidR="00CE758F" w:rsidRPr="00F04BD3" w:rsidRDefault="00CE758F" w:rsidP="00CE758F">
      <w:pPr>
        <w:widowControl/>
        <w:autoSpaceDE/>
        <w:autoSpaceDN/>
        <w:adjustRightInd w:val="0"/>
        <w:spacing w:beforeLines="40" w:before="96" w:afterLines="40" w:after="96" w:line="276" w:lineRule="auto"/>
        <w:ind w:left="567" w:hanging="567"/>
        <w:jc w:val="center"/>
        <w:rPr>
          <w:rFonts w:asciiTheme="minorHAnsi" w:eastAsia="Calibri" w:hAnsiTheme="minorHAnsi"/>
          <w:b/>
          <w:bCs/>
          <w:color w:val="000000"/>
        </w:rPr>
      </w:pPr>
    </w:p>
    <w:p w14:paraId="66740D0B"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b/>
          <w:bCs/>
          <w:color w:val="000000"/>
        </w:rPr>
      </w:pPr>
    </w:p>
    <w:p w14:paraId="0D254DD2" w14:textId="77777777" w:rsidR="00CE758F" w:rsidRPr="00F04BD3" w:rsidRDefault="00CE758F" w:rsidP="00CE758F">
      <w:pPr>
        <w:widowControl/>
        <w:autoSpaceDE/>
        <w:autoSpaceDN/>
        <w:adjustRightInd w:val="0"/>
        <w:spacing w:beforeLines="40" w:before="96" w:afterLines="40" w:after="96" w:line="276" w:lineRule="auto"/>
        <w:ind w:left="567" w:hanging="567"/>
        <w:jc w:val="center"/>
        <w:rPr>
          <w:rFonts w:asciiTheme="minorHAnsi" w:eastAsia="Calibri" w:hAnsiTheme="minorHAnsi"/>
          <w:b/>
          <w:bCs/>
          <w:color w:val="000000"/>
        </w:rPr>
      </w:pPr>
      <w:r w:rsidRPr="00F04BD3">
        <w:rPr>
          <w:rFonts w:asciiTheme="minorHAnsi" w:eastAsia="Calibri" w:hAnsiTheme="minorHAnsi"/>
          <w:b/>
          <w:bCs/>
          <w:color w:val="000000"/>
        </w:rPr>
        <w:t>§ 12</w:t>
      </w:r>
    </w:p>
    <w:p w14:paraId="6B271733" w14:textId="77777777" w:rsidR="00CE758F" w:rsidRPr="00F04BD3" w:rsidRDefault="00CE758F" w:rsidP="004839FA">
      <w:pPr>
        <w:widowControl/>
        <w:numPr>
          <w:ilvl w:val="0"/>
          <w:numId w:val="51"/>
        </w:numPr>
        <w:autoSpaceDE/>
        <w:autoSpaceDN/>
        <w:adjustRightInd w:val="0"/>
        <w:spacing w:after="114"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 xml:space="preserve">Wykonawca w celu realizacji czynności objętych umową może uzyskać dostęp do danych osobowych, dlatego Zamawiający powierza Wykonawcy przetwarzanie danych osobowych </w:t>
      </w:r>
      <w:r w:rsidRPr="00F04BD3">
        <w:rPr>
          <w:rFonts w:asciiTheme="minorHAnsi" w:hAnsiTheme="minorHAnsi"/>
          <w:color w:val="000000"/>
          <w:lang w:val="uk-UA" w:eastAsia="uk-UA"/>
        </w:rPr>
        <w:br/>
        <w:t xml:space="preserve">w zakresie niezbędnym dla prawidłowej realizacji umowy. Wykonawca zobowiązuje się </w:t>
      </w:r>
      <w:r w:rsidRPr="00F04BD3">
        <w:rPr>
          <w:rFonts w:asciiTheme="minorHAnsi" w:hAnsiTheme="minorHAnsi"/>
          <w:color w:val="000000"/>
          <w:lang w:val="uk-UA" w:eastAsia="uk-UA"/>
        </w:rPr>
        <w:br/>
        <w:t>do wykonywania obowiązków, jakie ciążą na Zamawiającym zgodnie z ogólnym rozporządzeniem o ochronie danych osobowych (RODO), ustawą o ochronie danych osobowych, przepisów prawa powszechnie obowiązującego dotyczącego ochrony danych osobowych.</w:t>
      </w:r>
    </w:p>
    <w:p w14:paraId="55B1FC48" w14:textId="75DA97BC" w:rsidR="00CE758F" w:rsidRPr="00F04BD3" w:rsidRDefault="00CE758F" w:rsidP="004839FA">
      <w:pPr>
        <w:widowControl/>
        <w:numPr>
          <w:ilvl w:val="0"/>
          <w:numId w:val="51"/>
        </w:numPr>
        <w:autoSpaceDE/>
        <w:autoSpaceDN/>
        <w:adjustRightInd w:val="0"/>
        <w:spacing w:after="114" w:line="276" w:lineRule="auto"/>
        <w:ind w:left="567" w:hanging="567"/>
        <w:jc w:val="both"/>
        <w:rPr>
          <w:rFonts w:asciiTheme="minorHAnsi" w:hAnsiTheme="minorHAnsi"/>
          <w:color w:val="000000"/>
          <w:lang w:val="uk-UA" w:eastAsia="uk-UA"/>
        </w:rPr>
      </w:pPr>
      <w:r w:rsidRPr="00F21A55">
        <w:rPr>
          <w:rFonts w:asciiTheme="minorHAnsi" w:hAnsiTheme="minorHAnsi"/>
          <w:color w:val="000000"/>
          <w:lang w:val="uk-UA" w:eastAsia="uk-UA"/>
        </w:rPr>
        <w:t>Z</w:t>
      </w:r>
      <w:proofErr w:type="spellStart"/>
      <w:r w:rsidR="004333A0" w:rsidRPr="00F04BD3">
        <w:rPr>
          <w:rFonts w:asciiTheme="minorHAnsi" w:hAnsiTheme="minorHAnsi"/>
          <w:color w:val="000000"/>
          <w:lang w:eastAsia="uk-UA"/>
        </w:rPr>
        <w:t>amawiający</w:t>
      </w:r>
      <w:proofErr w:type="spellEnd"/>
      <w:r w:rsidRPr="00F04BD3">
        <w:rPr>
          <w:rFonts w:asciiTheme="minorHAnsi" w:hAnsiTheme="minorHAnsi"/>
          <w:color w:val="000000"/>
          <w:lang w:eastAsia="uk-UA"/>
        </w:rPr>
        <w:t xml:space="preserve"> </w:t>
      </w:r>
      <w:r w:rsidRPr="00F04BD3">
        <w:rPr>
          <w:rFonts w:asciiTheme="minorHAnsi" w:hAnsiTheme="minorHAnsi"/>
          <w:color w:val="000000"/>
          <w:lang w:val="uk-UA" w:eastAsia="uk-UA"/>
        </w:rPr>
        <w:t>powierza dane osobowe w postaci: imienia i nazwiska, instytucji, adresu email</w:t>
      </w:r>
      <w:r w:rsidRPr="00F04BD3">
        <w:rPr>
          <w:rFonts w:asciiTheme="minorHAnsi" w:hAnsiTheme="minorHAnsi"/>
          <w:color w:val="000000"/>
          <w:lang w:eastAsia="uk-UA"/>
        </w:rPr>
        <w:t>, numeru telefonu.</w:t>
      </w:r>
    </w:p>
    <w:p w14:paraId="282840A2" w14:textId="77777777" w:rsidR="00CE758F" w:rsidRPr="00F04BD3" w:rsidRDefault="00CE758F" w:rsidP="004839FA">
      <w:pPr>
        <w:widowControl/>
        <w:numPr>
          <w:ilvl w:val="0"/>
          <w:numId w:val="51"/>
        </w:numPr>
        <w:autoSpaceDE/>
        <w:autoSpaceDN/>
        <w:adjustRightInd w:val="0"/>
        <w:spacing w:after="114"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F04BD3">
        <w:rPr>
          <w:rFonts w:asciiTheme="minorHAnsi" w:hAnsiTheme="minorHAnsi"/>
          <w:color w:val="000000"/>
          <w:lang w:val="uk-UA" w:eastAsia="uk-UA"/>
        </w:rPr>
        <w:br/>
        <w:t>z przetwarzaniem danych osobowych, o których mowa w art. 32 RODO.</w:t>
      </w:r>
    </w:p>
    <w:p w14:paraId="2B443E9A" w14:textId="77777777" w:rsidR="00CE758F" w:rsidRPr="00F04BD3" w:rsidRDefault="00CE758F" w:rsidP="004839FA">
      <w:pPr>
        <w:widowControl/>
        <w:numPr>
          <w:ilvl w:val="0"/>
          <w:numId w:val="51"/>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Zamawiający zobowiązuje Wykonawcę do wykonywania wobec osób, których dane dotyczą, obowiązków informacyjnych wynikających z art. 13 i art. 14 RODO.</w:t>
      </w:r>
    </w:p>
    <w:p w14:paraId="742252D0" w14:textId="77777777" w:rsidR="00CE758F" w:rsidRPr="00F04BD3" w:rsidRDefault="00CE758F" w:rsidP="004839FA">
      <w:pPr>
        <w:widowControl/>
        <w:numPr>
          <w:ilvl w:val="0"/>
          <w:numId w:val="51"/>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Dane osobowe są powierzone do przetwarzania Wykonawcy przez Zamawiającego wyłącznie w celu realizacji niniejszej umowy.</w:t>
      </w:r>
    </w:p>
    <w:p w14:paraId="63CFF098" w14:textId="77777777" w:rsidR="00CE758F" w:rsidRPr="00F04BD3" w:rsidRDefault="00CE758F" w:rsidP="004839FA">
      <w:pPr>
        <w:widowControl/>
        <w:numPr>
          <w:ilvl w:val="0"/>
          <w:numId w:val="51"/>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Wykonawca zobowiązany jest doprowadzenia ewidencji osób upoważnionych do przetwarzania danych osobowych na podstawie wydanych dla swoich pracowników/ współpracowników upoważnień do przetwarzania danych osobowych.</w:t>
      </w:r>
    </w:p>
    <w:p w14:paraId="3B4DDAF3" w14:textId="77777777" w:rsidR="00CE758F" w:rsidRPr="00F04BD3" w:rsidRDefault="00CE758F" w:rsidP="004839FA">
      <w:pPr>
        <w:widowControl/>
        <w:numPr>
          <w:ilvl w:val="0"/>
          <w:numId w:val="51"/>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lastRenderedPageBreak/>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34D56D0D" w14:textId="77777777" w:rsidR="00CE758F" w:rsidRPr="00F04BD3" w:rsidRDefault="00CE758F" w:rsidP="004839FA">
      <w:pPr>
        <w:widowControl/>
        <w:numPr>
          <w:ilvl w:val="0"/>
          <w:numId w:val="52"/>
        </w:numPr>
        <w:autoSpaceDE/>
        <w:autoSpaceDN/>
        <w:adjustRightInd w:val="0"/>
        <w:spacing w:after="115" w:line="276" w:lineRule="auto"/>
        <w:ind w:left="993" w:hanging="426"/>
        <w:jc w:val="both"/>
        <w:rPr>
          <w:rFonts w:asciiTheme="minorHAnsi" w:hAnsiTheme="minorHAnsi"/>
          <w:color w:val="000000"/>
          <w:lang w:val="uk-UA" w:eastAsia="uk-UA"/>
        </w:rPr>
      </w:pPr>
      <w:r w:rsidRPr="00F04BD3">
        <w:rPr>
          <w:rFonts w:asciiTheme="minorHAnsi" w:hAnsiTheme="minorHAnsi"/>
          <w:color w:val="000000"/>
          <w:lang w:val="uk-UA" w:eastAsia="uk-UA"/>
        </w:rPr>
        <w:t>wszelkich przypadkach naruszenia ochrony danych osobowych lub o ich niewłaściwym użyciu oraz naruszeniu obowiązków dotyczących ochrony powierzonych do przetwarzania danych osobowych;</w:t>
      </w:r>
    </w:p>
    <w:p w14:paraId="7AC55E37" w14:textId="77777777" w:rsidR="00CE758F" w:rsidRPr="00F04BD3" w:rsidRDefault="00CE758F" w:rsidP="004839FA">
      <w:pPr>
        <w:widowControl/>
        <w:numPr>
          <w:ilvl w:val="0"/>
          <w:numId w:val="52"/>
        </w:numPr>
        <w:autoSpaceDE/>
        <w:autoSpaceDN/>
        <w:adjustRightInd w:val="0"/>
        <w:spacing w:after="115" w:line="276" w:lineRule="auto"/>
        <w:ind w:left="993" w:hanging="426"/>
        <w:jc w:val="both"/>
        <w:rPr>
          <w:rFonts w:asciiTheme="minorHAnsi" w:hAnsiTheme="minorHAnsi"/>
          <w:color w:val="000000"/>
          <w:lang w:val="uk-UA" w:eastAsia="uk-UA"/>
        </w:rPr>
      </w:pPr>
      <w:r w:rsidRPr="00F04BD3">
        <w:rPr>
          <w:rFonts w:asciiTheme="minorHAnsi" w:hAnsiTheme="minorHAnsi"/>
          <w:color w:val="000000"/>
          <w:lang w:val="uk-UA" w:eastAsia="uk-UA"/>
        </w:rPr>
        <w:t>wszelkich czynnościach z własnym udziałem w sprawach dotyczących ochrony danych osobowych prowadzonych w szczególności przed Prezesem Urzędu Ochrony Danych Osobowych, urzędami państwowymi, policją lub przed sądem.</w:t>
      </w:r>
    </w:p>
    <w:p w14:paraId="00BC63AA" w14:textId="77777777" w:rsidR="00CE758F" w:rsidRPr="00F04BD3" w:rsidRDefault="00CE758F" w:rsidP="004839FA">
      <w:pPr>
        <w:widowControl/>
        <w:numPr>
          <w:ilvl w:val="0"/>
          <w:numId w:val="51"/>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Wykonawca nie decyduje o celach i środkach przetwarzania danych osobowych</w:t>
      </w:r>
      <w:r w:rsidRPr="00F04BD3">
        <w:rPr>
          <w:rFonts w:asciiTheme="minorHAnsi" w:hAnsiTheme="minorHAnsi"/>
          <w:color w:val="000000"/>
          <w:lang w:eastAsia="uk-UA"/>
        </w:rPr>
        <w:t>.</w:t>
      </w:r>
    </w:p>
    <w:p w14:paraId="564811A6" w14:textId="77777777" w:rsidR="00CE758F" w:rsidRPr="00F04BD3" w:rsidRDefault="00CE758F" w:rsidP="004839FA">
      <w:pPr>
        <w:widowControl/>
        <w:numPr>
          <w:ilvl w:val="0"/>
          <w:numId w:val="51"/>
        </w:numPr>
        <w:autoSpaceDE/>
        <w:autoSpaceDN/>
        <w:adjustRightInd w:val="0"/>
        <w:spacing w:after="115" w:line="276" w:lineRule="auto"/>
        <w:ind w:left="567" w:hanging="567"/>
        <w:jc w:val="both"/>
        <w:rPr>
          <w:rFonts w:asciiTheme="minorHAnsi" w:eastAsia="Calibri" w:hAnsiTheme="minorHAnsi"/>
          <w:color w:val="000000"/>
          <w:sz w:val="24"/>
          <w:szCs w:val="24"/>
          <w:lang w:val="uk-UA" w:eastAsia="uk-UA"/>
        </w:rPr>
      </w:pPr>
      <w:r w:rsidRPr="00F04BD3">
        <w:rPr>
          <w:rFonts w:asciiTheme="minorHAnsi" w:hAnsiTheme="minorHAnsi"/>
          <w:color w:val="000000"/>
          <w:lang w:val="uk-UA" w:eastAsia="uk-UA"/>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25DA038B" w14:textId="77777777" w:rsidR="00CE758F" w:rsidRPr="00F04BD3" w:rsidRDefault="00CE758F" w:rsidP="004839FA">
      <w:pPr>
        <w:widowControl/>
        <w:numPr>
          <w:ilvl w:val="0"/>
          <w:numId w:val="51"/>
        </w:numPr>
        <w:autoSpaceDE/>
        <w:autoSpaceDN/>
        <w:adjustRightInd w:val="0"/>
        <w:spacing w:after="115" w:line="276" w:lineRule="auto"/>
        <w:ind w:left="567" w:hanging="567"/>
        <w:jc w:val="both"/>
        <w:rPr>
          <w:rFonts w:asciiTheme="minorHAnsi" w:hAnsiTheme="minorHAnsi"/>
          <w:color w:val="000000"/>
          <w:lang w:val="uk-UA" w:eastAsia="uk-UA"/>
        </w:rPr>
      </w:pPr>
      <w:r w:rsidRPr="00F04BD3">
        <w:rPr>
          <w:rFonts w:asciiTheme="minorHAnsi" w:hAnsiTheme="minorHAnsi"/>
          <w:color w:val="000000"/>
          <w:lang w:val="uk-UA" w:eastAsia="uk-UA"/>
        </w:rPr>
        <w:t>Podmiot przetwarzający zobowiązany jest do uprzedniego poinformowania Administratora o wszelkich zamierzonych dalszych powierzeniach – w takim wypadku Administrator uprawniony jest do wyrażenia wiążącego sprzeciwu wobec takich zmian.</w:t>
      </w:r>
    </w:p>
    <w:p w14:paraId="37C6C290" w14:textId="77777777" w:rsidR="00CE758F" w:rsidRPr="00F04BD3" w:rsidRDefault="00CE758F" w:rsidP="00CE758F">
      <w:pPr>
        <w:widowControl/>
        <w:autoSpaceDE/>
        <w:autoSpaceDN/>
        <w:adjustRightInd w:val="0"/>
        <w:spacing w:beforeLines="40" w:before="96" w:afterLines="40" w:after="96" w:line="276" w:lineRule="auto"/>
        <w:ind w:left="567" w:hanging="567"/>
        <w:jc w:val="center"/>
        <w:rPr>
          <w:rFonts w:asciiTheme="minorHAnsi" w:eastAsia="Calibri" w:hAnsiTheme="minorHAnsi"/>
          <w:b/>
          <w:bCs/>
          <w:color w:val="000000"/>
          <w:lang w:val="uk-UA"/>
        </w:rPr>
      </w:pPr>
    </w:p>
    <w:p w14:paraId="6B14AEC6"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13</w:t>
      </w:r>
    </w:p>
    <w:p w14:paraId="1381E342" w14:textId="77777777" w:rsidR="00CE758F" w:rsidRPr="00F04BD3" w:rsidRDefault="00CE758F" w:rsidP="00E42D64">
      <w:pPr>
        <w:widowControl/>
        <w:numPr>
          <w:ilvl w:val="0"/>
          <w:numId w:val="28"/>
        </w:numPr>
        <w:autoSpaceDE/>
        <w:autoSpaceDN/>
        <w:spacing w:beforeLines="40" w:before="96" w:afterLines="40" w:after="96" w:line="276" w:lineRule="auto"/>
        <w:jc w:val="both"/>
        <w:rPr>
          <w:rFonts w:asciiTheme="minorHAnsi" w:eastAsia="Arial" w:hAnsiTheme="minorHAnsi"/>
        </w:rPr>
      </w:pPr>
      <w:r w:rsidRPr="00F04BD3">
        <w:rPr>
          <w:rFonts w:asciiTheme="minorHAnsi" w:eastAsia="Arial" w:hAnsiTheme="minorHAns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78F8223B" w14:textId="77777777" w:rsidR="00CE758F" w:rsidRPr="00F04BD3" w:rsidRDefault="00CE758F" w:rsidP="00E42D64">
      <w:pPr>
        <w:widowControl/>
        <w:numPr>
          <w:ilvl w:val="0"/>
          <w:numId w:val="28"/>
        </w:numPr>
        <w:autoSpaceDE/>
        <w:autoSpaceDN/>
        <w:spacing w:beforeLines="40" w:before="96" w:afterLines="40" w:after="96" w:line="276" w:lineRule="auto"/>
        <w:jc w:val="both"/>
        <w:rPr>
          <w:rFonts w:asciiTheme="minorHAnsi" w:hAnsiTheme="minorHAnsi"/>
          <w:lang w:eastAsia="pl-PL" w:bidi="pl-PL"/>
        </w:rPr>
      </w:pPr>
      <w:r w:rsidRPr="00F04BD3">
        <w:rPr>
          <w:rFonts w:asciiTheme="minorHAnsi" w:hAnsiTheme="minorHAnsi"/>
          <w:bCs/>
          <w:color w:val="000000"/>
          <w:lang w:eastAsia="pl-PL" w:bidi="pl-PL"/>
        </w:rPr>
        <w:t>Wykonawca nie może bez pisemnej zgody Zamawiającego przenieść praw lub obowiązków wynikających z umowy na osoby trzecie.</w:t>
      </w:r>
    </w:p>
    <w:p w14:paraId="624627AB" w14:textId="2EDC5435" w:rsidR="00CE758F" w:rsidRPr="00F04BD3" w:rsidRDefault="00CE758F" w:rsidP="00E42D64">
      <w:pPr>
        <w:widowControl/>
        <w:numPr>
          <w:ilvl w:val="0"/>
          <w:numId w:val="28"/>
        </w:numPr>
        <w:autoSpaceDE/>
        <w:autoSpaceDN/>
        <w:spacing w:beforeLines="40" w:before="96" w:afterLines="40" w:after="96" w:line="276" w:lineRule="auto"/>
        <w:jc w:val="both"/>
        <w:rPr>
          <w:rFonts w:asciiTheme="minorHAnsi" w:hAnsiTheme="minorHAnsi"/>
          <w:color w:val="000000"/>
          <w:lang w:eastAsia="pl-PL" w:bidi="pl-PL"/>
        </w:rPr>
      </w:pPr>
      <w:r w:rsidRPr="00F04BD3">
        <w:rPr>
          <w:rFonts w:asciiTheme="minorHAnsi" w:hAnsiTheme="minorHAnsi"/>
          <w:color w:val="000000"/>
          <w:lang w:eastAsia="pl-PL" w:bidi="pl-PL"/>
        </w:rPr>
        <w:t xml:space="preserve">W zakresie nieuregulowanym umową mają zastosowanie przepisy ustawy z dnia 23 kwietnia 1964 r. kodeks cywilny (Dz. U. z 2020 r. poz. 1740 z </w:t>
      </w:r>
      <w:proofErr w:type="spellStart"/>
      <w:r w:rsidRPr="00F04BD3">
        <w:rPr>
          <w:rFonts w:asciiTheme="minorHAnsi" w:hAnsiTheme="minorHAnsi"/>
          <w:color w:val="000000"/>
          <w:lang w:eastAsia="pl-PL" w:bidi="pl-PL"/>
        </w:rPr>
        <w:t>późn</w:t>
      </w:r>
      <w:proofErr w:type="spellEnd"/>
      <w:r w:rsidRPr="00F04BD3">
        <w:rPr>
          <w:rFonts w:asciiTheme="minorHAnsi" w:hAnsiTheme="minorHAnsi"/>
          <w:color w:val="000000"/>
          <w:lang w:eastAsia="pl-PL" w:bidi="pl-PL"/>
        </w:rPr>
        <w:t xml:space="preserve">. zm.), ustawy z dnia 4 lutego 1994 r. o prawie autorskim i prawach pokrewnych (Dz. U. z 2021 poz. 1062 z </w:t>
      </w:r>
      <w:proofErr w:type="spellStart"/>
      <w:r w:rsidRPr="00F04BD3">
        <w:rPr>
          <w:rFonts w:asciiTheme="minorHAnsi" w:hAnsiTheme="minorHAnsi"/>
          <w:color w:val="000000"/>
          <w:lang w:eastAsia="pl-PL" w:bidi="pl-PL"/>
        </w:rPr>
        <w:t>późn</w:t>
      </w:r>
      <w:proofErr w:type="spellEnd"/>
      <w:r w:rsidRPr="00F04BD3">
        <w:rPr>
          <w:rFonts w:asciiTheme="minorHAnsi" w:hAnsiTheme="minorHAnsi"/>
          <w:color w:val="000000"/>
          <w:lang w:eastAsia="pl-PL" w:bidi="pl-PL"/>
        </w:rPr>
        <w:t>. zm. ), ustawy z dnia 10 maja 2018 r. (Dz. U. z 2019 poz. 1781) o ochronie danych osobowych, ustawy z dnia 1</w:t>
      </w:r>
      <w:r w:rsidR="00D26197" w:rsidRPr="00F04BD3">
        <w:rPr>
          <w:rFonts w:asciiTheme="minorHAnsi" w:hAnsiTheme="minorHAnsi"/>
          <w:color w:val="000000"/>
          <w:lang w:eastAsia="pl-PL" w:bidi="pl-PL"/>
        </w:rPr>
        <w:t>1</w:t>
      </w:r>
      <w:r w:rsidRPr="00F04BD3">
        <w:rPr>
          <w:rFonts w:asciiTheme="minorHAnsi" w:hAnsiTheme="minorHAnsi"/>
          <w:color w:val="000000"/>
          <w:lang w:eastAsia="pl-PL" w:bidi="pl-PL"/>
        </w:rPr>
        <w:t xml:space="preserve"> września 2019 r. prawo zamówień publicznych (Dz. U. z 2021 r. poz. </w:t>
      </w:r>
      <w:r w:rsidR="00D26197" w:rsidRPr="00F04BD3">
        <w:rPr>
          <w:rFonts w:asciiTheme="minorHAnsi" w:hAnsiTheme="minorHAnsi"/>
          <w:color w:val="000000"/>
          <w:lang w:eastAsia="pl-PL" w:bidi="pl-PL"/>
        </w:rPr>
        <w:t>1129</w:t>
      </w:r>
      <w:r w:rsidRPr="00F04BD3">
        <w:rPr>
          <w:rFonts w:asciiTheme="minorHAnsi" w:hAnsiTheme="minorHAnsi"/>
          <w:color w:val="000000"/>
          <w:lang w:eastAsia="pl-PL" w:bidi="pl-PL"/>
        </w:rPr>
        <w:t xml:space="preserve"> z </w:t>
      </w:r>
      <w:proofErr w:type="spellStart"/>
      <w:r w:rsidRPr="00F04BD3">
        <w:rPr>
          <w:rFonts w:asciiTheme="minorHAnsi" w:hAnsiTheme="minorHAnsi"/>
          <w:color w:val="000000"/>
          <w:lang w:eastAsia="pl-PL" w:bidi="pl-PL"/>
        </w:rPr>
        <w:t>późn</w:t>
      </w:r>
      <w:proofErr w:type="spellEnd"/>
      <w:r w:rsidRPr="00F04BD3">
        <w:rPr>
          <w:rFonts w:asciiTheme="minorHAnsi" w:hAnsiTheme="minorHAnsi"/>
          <w:color w:val="000000"/>
          <w:lang w:eastAsia="pl-PL" w:bidi="pl-PL"/>
        </w:rPr>
        <w:t>. zm.).</w:t>
      </w:r>
    </w:p>
    <w:p w14:paraId="386CBD3D" w14:textId="77777777" w:rsidR="00CE758F" w:rsidRPr="00F04BD3" w:rsidRDefault="00CE758F" w:rsidP="00E42D64">
      <w:pPr>
        <w:widowControl/>
        <w:numPr>
          <w:ilvl w:val="0"/>
          <w:numId w:val="28"/>
        </w:numPr>
        <w:autoSpaceDE/>
        <w:autoSpaceDN/>
        <w:spacing w:beforeLines="40" w:before="96" w:afterLines="40" w:after="96" w:line="276" w:lineRule="auto"/>
        <w:jc w:val="both"/>
        <w:rPr>
          <w:rFonts w:asciiTheme="minorHAnsi" w:hAnsiTheme="minorHAnsi"/>
          <w:color w:val="000000"/>
          <w:lang w:eastAsia="pl-PL" w:bidi="pl-PL"/>
        </w:rPr>
      </w:pPr>
      <w:r w:rsidRPr="00F04BD3">
        <w:rPr>
          <w:rFonts w:asciiTheme="minorHAnsi" w:hAnsiTheme="minorHAnsi"/>
          <w:color w:val="000000"/>
          <w:lang w:eastAsia="pl-PL" w:bidi="pl-PL"/>
        </w:rPr>
        <w:t xml:space="preserve">Wszelkie spory mogące wyniknąć na tle realizacji niniejszej umowy, Strony poddają pod rozstrzygnięcie sądu właściwego dla siedziby Zamawiającego. </w:t>
      </w:r>
    </w:p>
    <w:p w14:paraId="3EA49923" w14:textId="77777777" w:rsidR="00CE758F" w:rsidRPr="00F04BD3" w:rsidRDefault="00CE758F" w:rsidP="00E42D64">
      <w:pPr>
        <w:widowControl/>
        <w:numPr>
          <w:ilvl w:val="0"/>
          <w:numId w:val="28"/>
        </w:numPr>
        <w:tabs>
          <w:tab w:val="num" w:pos="0"/>
        </w:tabs>
        <w:autoSpaceDE/>
        <w:autoSpaceDN/>
        <w:adjustRightInd w:val="0"/>
        <w:spacing w:beforeLines="40" w:before="96" w:afterLines="40" w:after="96" w:line="276" w:lineRule="auto"/>
        <w:ind w:hanging="426"/>
        <w:jc w:val="both"/>
        <w:rPr>
          <w:rFonts w:asciiTheme="minorHAnsi" w:eastAsia="Calibri" w:hAnsiTheme="minorHAnsi"/>
          <w:color w:val="000000"/>
        </w:rPr>
      </w:pPr>
      <w:r w:rsidRPr="00F04BD3">
        <w:rPr>
          <w:rFonts w:asciiTheme="minorHAnsi" w:eastAsia="Calibri" w:hAnsiTheme="minorHAnsi"/>
          <w:color w:val="000000"/>
        </w:rPr>
        <w:t>Umowę sporządzono w 2 jednobrzmiących egzemplarzach, po jednym dla każdej ze Stron.</w:t>
      </w:r>
    </w:p>
    <w:p w14:paraId="4B93B499"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b/>
          <w:bCs/>
          <w:color w:val="000000"/>
        </w:rPr>
      </w:pPr>
    </w:p>
    <w:p w14:paraId="7C842619" w14:textId="77777777" w:rsidR="00CE758F" w:rsidRPr="00F04BD3" w:rsidRDefault="00CE758F" w:rsidP="00CE758F">
      <w:pPr>
        <w:widowControl/>
        <w:autoSpaceDE/>
        <w:autoSpaceDN/>
        <w:spacing w:beforeLines="40" w:before="96" w:afterLines="40" w:after="96" w:line="276" w:lineRule="auto"/>
        <w:jc w:val="center"/>
        <w:rPr>
          <w:rFonts w:asciiTheme="minorHAnsi" w:eastAsia="Calibri" w:hAnsiTheme="minorHAnsi"/>
          <w:b/>
          <w:bCs/>
          <w:color w:val="000000"/>
        </w:rPr>
      </w:pPr>
      <w:r w:rsidRPr="00F04BD3">
        <w:rPr>
          <w:rFonts w:asciiTheme="minorHAnsi" w:eastAsia="Calibri" w:hAnsiTheme="minorHAnsi"/>
          <w:b/>
          <w:bCs/>
          <w:color w:val="000000"/>
        </w:rPr>
        <w:t>§ 13</w:t>
      </w:r>
    </w:p>
    <w:p w14:paraId="74B68916"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t xml:space="preserve">Integralną cześć umowy stanowią: </w:t>
      </w:r>
    </w:p>
    <w:p w14:paraId="19B60283" w14:textId="77777777" w:rsidR="00CE758F" w:rsidRPr="00F04BD3" w:rsidRDefault="00CE758F" w:rsidP="004839FA">
      <w:pPr>
        <w:widowControl/>
        <w:numPr>
          <w:ilvl w:val="0"/>
          <w:numId w:val="36"/>
        </w:numPr>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t xml:space="preserve">Załącznik nr 1 – opis przedmiotu zamówienia, </w:t>
      </w:r>
    </w:p>
    <w:p w14:paraId="768B1641" w14:textId="77777777" w:rsidR="00CE758F" w:rsidRPr="00F04BD3" w:rsidRDefault="00CE758F" w:rsidP="004839FA">
      <w:pPr>
        <w:widowControl/>
        <w:numPr>
          <w:ilvl w:val="0"/>
          <w:numId w:val="36"/>
        </w:numPr>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lastRenderedPageBreak/>
        <w:t>Załącznik nr 2 – oferta Wykonawcy,</w:t>
      </w:r>
    </w:p>
    <w:p w14:paraId="50E1C46F" w14:textId="77777777" w:rsidR="00CE758F" w:rsidRPr="00F04BD3" w:rsidRDefault="00CE758F" w:rsidP="004839FA">
      <w:pPr>
        <w:widowControl/>
        <w:numPr>
          <w:ilvl w:val="0"/>
          <w:numId w:val="36"/>
        </w:numPr>
        <w:autoSpaceDE/>
        <w:autoSpaceDN/>
        <w:adjustRightInd w:val="0"/>
        <w:spacing w:beforeLines="40" w:before="96" w:afterLines="40" w:after="96" w:line="276" w:lineRule="auto"/>
        <w:rPr>
          <w:rFonts w:asciiTheme="minorHAnsi" w:eastAsia="Calibri" w:hAnsiTheme="minorHAnsi"/>
          <w:color w:val="000000"/>
        </w:rPr>
      </w:pPr>
      <w:r w:rsidRPr="00F04BD3">
        <w:rPr>
          <w:rFonts w:asciiTheme="minorHAnsi" w:eastAsia="Calibri" w:hAnsiTheme="minorHAnsi"/>
          <w:color w:val="000000"/>
        </w:rPr>
        <w:t>Załącznik nr 3 – zaświadczenie o wpisie do Centralnej Ewidencji I Informacji o Działalności Gospodarczej z dnia … / odpis aktualny z Krajowego Rejestru Sądowego z dnia …..,</w:t>
      </w:r>
    </w:p>
    <w:p w14:paraId="0039A3E1" w14:textId="77777777" w:rsidR="00CE758F" w:rsidRPr="00F04BD3" w:rsidRDefault="00CE758F" w:rsidP="004839FA">
      <w:pPr>
        <w:widowControl/>
        <w:numPr>
          <w:ilvl w:val="0"/>
          <w:numId w:val="36"/>
        </w:numPr>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bCs/>
        </w:rPr>
        <w:t xml:space="preserve">Załącznik nr 4 - wykaz </w:t>
      </w:r>
      <w:r w:rsidRPr="00F04BD3">
        <w:rPr>
          <w:rFonts w:asciiTheme="minorHAnsi" w:eastAsia="Calibri" w:hAnsiTheme="minorHAnsi"/>
          <w:bCs/>
          <w:color w:val="000000"/>
        </w:rPr>
        <w:t>osób, skierowanych przez wykonawcę do realizacji zamówienia publicznego,</w:t>
      </w:r>
    </w:p>
    <w:p w14:paraId="3E50A224" w14:textId="77777777" w:rsidR="00CE758F" w:rsidRPr="00F04BD3" w:rsidRDefault="00CE758F" w:rsidP="004839FA">
      <w:pPr>
        <w:widowControl/>
        <w:numPr>
          <w:ilvl w:val="0"/>
          <w:numId w:val="36"/>
        </w:numPr>
        <w:autoSpaceDE/>
        <w:autoSpaceDN/>
        <w:adjustRightInd w:val="0"/>
        <w:spacing w:beforeLines="40" w:before="96" w:afterLines="40" w:after="96" w:line="276" w:lineRule="auto"/>
        <w:jc w:val="both"/>
        <w:rPr>
          <w:rFonts w:asciiTheme="minorHAnsi" w:eastAsia="Calibri" w:hAnsiTheme="minorHAnsi"/>
          <w:color w:val="000000"/>
        </w:rPr>
      </w:pPr>
      <w:r w:rsidRPr="00F04BD3">
        <w:rPr>
          <w:rFonts w:asciiTheme="minorHAnsi" w:eastAsia="Calibri" w:hAnsiTheme="minorHAnsi"/>
          <w:color w:val="000000"/>
        </w:rPr>
        <w:t>Załącznik nr 5 – wzór protokołu odbioru.</w:t>
      </w:r>
    </w:p>
    <w:p w14:paraId="366909C9" w14:textId="77777777" w:rsidR="00CE758F" w:rsidRPr="00F04BD3" w:rsidRDefault="00CE758F" w:rsidP="00CE758F">
      <w:pPr>
        <w:widowControl/>
        <w:autoSpaceDE/>
        <w:autoSpaceDN/>
        <w:spacing w:after="200" w:line="276" w:lineRule="auto"/>
        <w:ind w:left="720"/>
        <w:contextualSpacing/>
        <w:rPr>
          <w:rFonts w:asciiTheme="minorHAnsi" w:eastAsia="Calibri" w:hAnsiTheme="minorHAnsi"/>
        </w:rPr>
      </w:pPr>
    </w:p>
    <w:p w14:paraId="76A9298D" w14:textId="77777777" w:rsidR="00CE758F" w:rsidRPr="00F04BD3" w:rsidRDefault="00CE758F" w:rsidP="00CE758F">
      <w:pPr>
        <w:widowControl/>
        <w:autoSpaceDE/>
        <w:autoSpaceDN/>
        <w:adjustRightInd w:val="0"/>
        <w:spacing w:beforeLines="40" w:before="96" w:afterLines="40" w:after="96" w:line="276" w:lineRule="auto"/>
        <w:rPr>
          <w:rFonts w:asciiTheme="minorHAnsi" w:eastAsia="Calibri" w:hAnsiTheme="minorHAnsi"/>
          <w:color w:val="000000"/>
        </w:rPr>
      </w:pPr>
    </w:p>
    <w:p w14:paraId="52ABF5A4" w14:textId="77777777" w:rsidR="00CE758F" w:rsidRPr="00F04BD3" w:rsidRDefault="00CE758F" w:rsidP="00CE758F">
      <w:pPr>
        <w:widowControl/>
        <w:autoSpaceDE/>
        <w:autoSpaceDN/>
        <w:spacing w:beforeLines="40" w:before="96" w:afterLines="40" w:after="96" w:line="276" w:lineRule="auto"/>
        <w:ind w:firstLine="708"/>
        <w:rPr>
          <w:rFonts w:asciiTheme="minorHAnsi" w:eastAsia="Calibri" w:hAnsiTheme="minorHAnsi"/>
          <w:b/>
          <w:i/>
          <w:iCs/>
        </w:rPr>
      </w:pPr>
    </w:p>
    <w:p w14:paraId="29FB7251" w14:textId="77777777" w:rsidR="00CE758F" w:rsidRPr="00F04BD3" w:rsidRDefault="00CE758F" w:rsidP="00CE758F">
      <w:pPr>
        <w:widowControl/>
        <w:autoSpaceDE/>
        <w:autoSpaceDN/>
        <w:adjustRightInd w:val="0"/>
        <w:spacing w:beforeLines="40" w:before="96" w:afterLines="40" w:after="96" w:line="276" w:lineRule="auto"/>
        <w:ind w:firstLine="708"/>
        <w:rPr>
          <w:rFonts w:asciiTheme="minorHAnsi" w:eastAsia="Calibri" w:hAnsiTheme="minorHAnsi"/>
        </w:rPr>
      </w:pPr>
      <w:r w:rsidRPr="00F04BD3">
        <w:rPr>
          <w:rFonts w:asciiTheme="minorHAnsi" w:eastAsia="Calibri" w:hAnsiTheme="minorHAnsi"/>
          <w:b/>
          <w:i/>
          <w:iCs/>
        </w:rPr>
        <w:t xml:space="preserve">Zamawiający </w:t>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r>
      <w:r w:rsidRPr="00F04BD3">
        <w:rPr>
          <w:rFonts w:asciiTheme="minorHAnsi" w:eastAsia="Calibri" w:hAnsiTheme="minorHAnsi"/>
          <w:b/>
          <w:i/>
          <w:iCs/>
        </w:rPr>
        <w:tab/>
        <w:t>Wykonawca</w:t>
      </w:r>
    </w:p>
    <w:p w14:paraId="5975E1C3" w14:textId="1A62D441" w:rsidR="00F61DB3" w:rsidRPr="00F04BD3" w:rsidRDefault="00F61DB3" w:rsidP="004A0843">
      <w:pPr>
        <w:tabs>
          <w:tab w:val="left" w:pos="1980"/>
        </w:tabs>
        <w:suppressAutoHyphens/>
        <w:autoSpaceDE/>
        <w:autoSpaceDN/>
        <w:spacing w:line="360" w:lineRule="auto"/>
        <w:jc w:val="right"/>
        <w:rPr>
          <w:rFonts w:asciiTheme="minorHAnsi" w:eastAsia="Arial Unicode MS" w:hAnsiTheme="minorHAnsi" w:cs="Calibri"/>
          <w:i/>
          <w:iCs/>
        </w:rPr>
      </w:pPr>
    </w:p>
    <w:p w14:paraId="5C756FFE" w14:textId="20564DD3" w:rsidR="00F61DB3" w:rsidRDefault="00F61DB3" w:rsidP="004A0843">
      <w:pPr>
        <w:tabs>
          <w:tab w:val="left" w:pos="1980"/>
        </w:tabs>
        <w:suppressAutoHyphens/>
        <w:autoSpaceDE/>
        <w:autoSpaceDN/>
        <w:spacing w:line="360" w:lineRule="auto"/>
        <w:jc w:val="right"/>
        <w:rPr>
          <w:rFonts w:ascii="Calibri" w:eastAsia="Arial Unicode MS" w:hAnsi="Calibri" w:cs="Calibri"/>
          <w:i/>
          <w:iCs/>
        </w:rPr>
      </w:pPr>
    </w:p>
    <w:p w14:paraId="75F8ED5A" w14:textId="69B69D2A" w:rsidR="00CE758F" w:rsidRDefault="00CE758F" w:rsidP="004A0843">
      <w:pPr>
        <w:tabs>
          <w:tab w:val="left" w:pos="1980"/>
        </w:tabs>
        <w:suppressAutoHyphens/>
        <w:autoSpaceDE/>
        <w:autoSpaceDN/>
        <w:spacing w:line="360" w:lineRule="auto"/>
        <w:jc w:val="right"/>
        <w:rPr>
          <w:rFonts w:ascii="Calibri" w:eastAsia="Arial Unicode MS" w:hAnsi="Calibri" w:cs="Calibri"/>
          <w:i/>
          <w:iCs/>
        </w:rPr>
      </w:pPr>
    </w:p>
    <w:p w14:paraId="1DB83DAF" w14:textId="40232BDB" w:rsidR="00CE758F" w:rsidRDefault="00CE758F" w:rsidP="004A0843">
      <w:pPr>
        <w:tabs>
          <w:tab w:val="left" w:pos="1980"/>
        </w:tabs>
        <w:suppressAutoHyphens/>
        <w:autoSpaceDE/>
        <w:autoSpaceDN/>
        <w:spacing w:line="360" w:lineRule="auto"/>
        <w:jc w:val="right"/>
        <w:rPr>
          <w:rFonts w:ascii="Calibri" w:eastAsia="Arial Unicode MS" w:hAnsi="Calibri" w:cs="Calibri"/>
          <w:i/>
          <w:iCs/>
        </w:rPr>
      </w:pPr>
    </w:p>
    <w:p w14:paraId="20563CC3" w14:textId="2765D444" w:rsidR="00CE758F" w:rsidRDefault="00CE758F" w:rsidP="004A0843">
      <w:pPr>
        <w:tabs>
          <w:tab w:val="left" w:pos="1980"/>
        </w:tabs>
        <w:suppressAutoHyphens/>
        <w:autoSpaceDE/>
        <w:autoSpaceDN/>
        <w:spacing w:line="360" w:lineRule="auto"/>
        <w:jc w:val="right"/>
        <w:rPr>
          <w:rFonts w:ascii="Calibri" w:eastAsia="Arial Unicode MS" w:hAnsi="Calibri" w:cs="Calibri"/>
          <w:i/>
          <w:iCs/>
        </w:rPr>
      </w:pPr>
    </w:p>
    <w:p w14:paraId="088CFCDD" w14:textId="23CD5AB1" w:rsidR="00CE758F" w:rsidRDefault="00CE758F" w:rsidP="004A0843">
      <w:pPr>
        <w:tabs>
          <w:tab w:val="left" w:pos="1980"/>
        </w:tabs>
        <w:suppressAutoHyphens/>
        <w:autoSpaceDE/>
        <w:autoSpaceDN/>
        <w:spacing w:line="360" w:lineRule="auto"/>
        <w:jc w:val="right"/>
        <w:rPr>
          <w:rFonts w:ascii="Calibri" w:eastAsia="Arial Unicode MS" w:hAnsi="Calibri" w:cs="Calibri"/>
          <w:i/>
          <w:iCs/>
        </w:rPr>
      </w:pPr>
    </w:p>
    <w:p w14:paraId="181CF8D1" w14:textId="28BE55C5" w:rsidR="00CE758F" w:rsidRDefault="00CE758F" w:rsidP="004A0843">
      <w:pPr>
        <w:tabs>
          <w:tab w:val="left" w:pos="1980"/>
        </w:tabs>
        <w:suppressAutoHyphens/>
        <w:autoSpaceDE/>
        <w:autoSpaceDN/>
        <w:spacing w:line="360" w:lineRule="auto"/>
        <w:jc w:val="right"/>
        <w:rPr>
          <w:rFonts w:ascii="Calibri" w:eastAsia="Arial Unicode MS" w:hAnsi="Calibri" w:cs="Calibri"/>
          <w:i/>
          <w:iCs/>
        </w:rPr>
      </w:pPr>
    </w:p>
    <w:p w14:paraId="28ED3D09" w14:textId="304B4D46"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53E04973" w14:textId="5E6EA481"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55A9E000" w14:textId="7103327E"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22B50B74" w14:textId="16852866"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0D6BA0EF" w14:textId="75099610"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0BCEC838" w14:textId="16E3CF1C"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3C8D1294" w14:textId="0B0E9475"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4961F411" w14:textId="4DDD066B"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334C1355" w14:textId="088E8344"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5E4E83F2" w14:textId="0D5F4830"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1B611C33" w14:textId="7783A44B"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1042D44D" w14:textId="6ED7359B"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51307EE2" w14:textId="4C807C71"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7832DACE" w14:textId="52011648"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0EC0B555" w14:textId="11F923F2"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1DE4B8E2" w14:textId="0C7E37EA" w:rsidR="007C709A" w:rsidRDefault="007C709A" w:rsidP="004A0843">
      <w:pPr>
        <w:tabs>
          <w:tab w:val="left" w:pos="1980"/>
        </w:tabs>
        <w:suppressAutoHyphens/>
        <w:autoSpaceDE/>
        <w:autoSpaceDN/>
        <w:spacing w:line="360" w:lineRule="auto"/>
        <w:jc w:val="right"/>
        <w:rPr>
          <w:rFonts w:ascii="Calibri" w:eastAsia="Arial Unicode MS" w:hAnsi="Calibri" w:cs="Calibri"/>
          <w:i/>
          <w:iCs/>
        </w:rPr>
      </w:pPr>
    </w:p>
    <w:p w14:paraId="6133BE35" w14:textId="77777777" w:rsidR="00845213" w:rsidRDefault="00845213" w:rsidP="004A0843">
      <w:pPr>
        <w:tabs>
          <w:tab w:val="left" w:pos="1980"/>
        </w:tabs>
        <w:suppressAutoHyphens/>
        <w:autoSpaceDE/>
        <w:autoSpaceDN/>
        <w:spacing w:line="360" w:lineRule="auto"/>
        <w:jc w:val="right"/>
        <w:rPr>
          <w:rFonts w:ascii="Calibri" w:eastAsia="Arial Unicode MS" w:hAnsi="Calibri" w:cs="Calibri"/>
          <w:i/>
          <w:iCs/>
        </w:rPr>
      </w:pPr>
    </w:p>
    <w:p w14:paraId="08A6B201" w14:textId="77777777" w:rsidR="007C709A" w:rsidRDefault="007C709A" w:rsidP="00845213">
      <w:pPr>
        <w:tabs>
          <w:tab w:val="left" w:pos="1980"/>
        </w:tabs>
        <w:suppressAutoHyphens/>
        <w:autoSpaceDE/>
        <w:autoSpaceDN/>
        <w:spacing w:line="360" w:lineRule="auto"/>
        <w:rPr>
          <w:rFonts w:ascii="Calibri" w:eastAsia="Arial Unicode MS" w:hAnsi="Calibri" w:cs="Calibri"/>
          <w:i/>
          <w:iCs/>
        </w:rPr>
      </w:pPr>
    </w:p>
    <w:p w14:paraId="05E49F34" w14:textId="2EBC3B39" w:rsidR="00127418" w:rsidRDefault="00127418" w:rsidP="004A0843">
      <w:pPr>
        <w:tabs>
          <w:tab w:val="left" w:pos="1980"/>
        </w:tabs>
        <w:suppressAutoHyphens/>
        <w:autoSpaceDE/>
        <w:autoSpaceDN/>
        <w:spacing w:line="360" w:lineRule="auto"/>
        <w:jc w:val="right"/>
        <w:rPr>
          <w:rFonts w:ascii="Calibri" w:eastAsia="Arial Unicode MS" w:hAnsi="Calibri" w:cs="Calibri"/>
          <w:i/>
          <w:iCs/>
        </w:rPr>
      </w:pPr>
    </w:p>
    <w:p w14:paraId="00B8896B" w14:textId="19AF1960" w:rsidR="000913D4" w:rsidRPr="004A0843" w:rsidRDefault="004A0843" w:rsidP="004A0843">
      <w:pPr>
        <w:tabs>
          <w:tab w:val="left" w:pos="1980"/>
        </w:tabs>
        <w:suppressAutoHyphens/>
        <w:autoSpaceDE/>
        <w:autoSpaceDN/>
        <w:spacing w:line="360" w:lineRule="auto"/>
        <w:jc w:val="right"/>
        <w:rPr>
          <w:rFonts w:ascii="Calibri" w:eastAsia="Arial Unicode MS" w:hAnsi="Calibri" w:cs="Calibri"/>
          <w:b/>
          <w:bCs/>
          <w:i/>
          <w:iCs/>
        </w:rPr>
      </w:pPr>
      <w:r w:rsidRPr="004A0843">
        <w:rPr>
          <w:rFonts w:ascii="Calibri" w:eastAsia="Arial Unicode MS" w:hAnsi="Calibri" w:cs="Calibri"/>
          <w:b/>
          <w:bCs/>
          <w:i/>
          <w:iCs/>
        </w:rPr>
        <w:t xml:space="preserve">Załącznik nr 1 do </w:t>
      </w:r>
      <w:r w:rsidR="00127418">
        <w:rPr>
          <w:rFonts w:ascii="Calibri" w:eastAsia="Arial Unicode MS" w:hAnsi="Calibri" w:cs="Calibri"/>
          <w:b/>
          <w:bCs/>
          <w:i/>
          <w:iCs/>
        </w:rPr>
        <w:t xml:space="preserve">projektowanych postanowień umowy stanowiących zał. nr 4 </w:t>
      </w:r>
    </w:p>
    <w:p w14:paraId="3AE60561" w14:textId="25693461" w:rsidR="00043649" w:rsidRDefault="00043649" w:rsidP="000913D4">
      <w:pPr>
        <w:widowControl/>
        <w:autoSpaceDE/>
        <w:autoSpaceDN/>
        <w:spacing w:after="200" w:line="276" w:lineRule="auto"/>
        <w:rPr>
          <w:rFonts w:ascii="Calibri" w:eastAsia="Arial Unicode MS" w:hAnsi="Calibri" w:cs="Calibri"/>
          <w:kern w:val="1"/>
          <w:lang w:eastAsia="pl-PL"/>
        </w:rPr>
      </w:pPr>
    </w:p>
    <w:p w14:paraId="58FB6F51" w14:textId="0E0F538F" w:rsidR="00127418" w:rsidRPr="00127418" w:rsidRDefault="00127418" w:rsidP="00127418">
      <w:pPr>
        <w:widowControl/>
        <w:autoSpaceDE/>
        <w:autoSpaceDN/>
        <w:spacing w:line="259" w:lineRule="auto"/>
        <w:jc w:val="center"/>
        <w:rPr>
          <w:rFonts w:ascii="Calibri Light" w:eastAsia="Calibri" w:hAnsi="Calibri Light" w:cs="Calibri Light"/>
          <w:color w:val="2E74B5"/>
          <w:sz w:val="32"/>
          <w:szCs w:val="32"/>
        </w:rPr>
      </w:pPr>
      <w:r w:rsidRPr="00127418">
        <w:rPr>
          <w:rFonts w:ascii="Calibri Light" w:eastAsia="Calibri" w:hAnsi="Calibri Light" w:cs="Calibri Light"/>
          <w:b/>
          <w:color w:val="2E74B5"/>
          <w:sz w:val="32"/>
          <w:szCs w:val="32"/>
        </w:rPr>
        <w:t xml:space="preserve">Opis przedmiotu zamówienia - </w:t>
      </w:r>
      <w:bookmarkStart w:id="11" w:name="_Hlk80778694"/>
      <w:r w:rsidRPr="00127418">
        <w:rPr>
          <w:rFonts w:ascii="Calibri Light" w:eastAsia="Calibri" w:hAnsi="Calibri Light" w:cs="Calibri Light"/>
          <w:b/>
          <w:color w:val="2E74B5"/>
          <w:sz w:val="32"/>
          <w:szCs w:val="32"/>
        </w:rPr>
        <w:t xml:space="preserve">wykonanie audytów projektów na terenie Federacji Rosyjskiej w ramach Programu Współpracy Transgranicznej </w:t>
      </w:r>
      <w:r w:rsidRPr="00127418">
        <w:rPr>
          <w:rFonts w:ascii="Calibri Light" w:eastAsia="Calibri" w:hAnsi="Calibri Light" w:cs="Calibri Light"/>
          <w:b/>
          <w:color w:val="2E74B5"/>
          <w:sz w:val="32"/>
          <w:szCs w:val="32"/>
        </w:rPr>
        <w:br/>
        <w:t>Polska – Rosja 2014 – 2020</w:t>
      </w:r>
      <w:bookmarkEnd w:id="11"/>
    </w:p>
    <w:p w14:paraId="40EA4B65" w14:textId="77777777" w:rsidR="00127418" w:rsidRPr="00127418" w:rsidRDefault="00127418" w:rsidP="00127418">
      <w:pPr>
        <w:widowControl/>
        <w:autoSpaceDE/>
        <w:autoSpaceDN/>
        <w:spacing w:line="259" w:lineRule="auto"/>
        <w:rPr>
          <w:rFonts w:ascii="Calibri" w:eastAsia="Calibri" w:hAnsi="Calibri"/>
          <w:highlight w:val="yellow"/>
        </w:rPr>
      </w:pPr>
    </w:p>
    <w:p w14:paraId="775B3AC7" w14:textId="77777777" w:rsidR="00127418" w:rsidRPr="00127418" w:rsidRDefault="00127418" w:rsidP="00127418">
      <w:pPr>
        <w:widowControl/>
        <w:autoSpaceDE/>
        <w:autoSpaceDN/>
        <w:spacing w:after="160" w:line="276" w:lineRule="auto"/>
        <w:jc w:val="both"/>
        <w:rPr>
          <w:rFonts w:ascii="Calibri" w:eastAsia="Calibri" w:hAnsi="Calibri" w:cs="Arial"/>
        </w:rPr>
      </w:pPr>
      <w:r w:rsidRPr="00127418">
        <w:rPr>
          <w:rFonts w:ascii="Calibri" w:eastAsia="Calibri" w:hAnsi="Calibri" w:cs="Arial"/>
        </w:rPr>
        <w:t>Na potrzeby niniejszego dokumentu terminy, które pojawiają się najczęściej w jego treści, mają następujące znaczenie:</w:t>
      </w:r>
    </w:p>
    <w:p w14:paraId="01EAE360" w14:textId="77777777" w:rsidR="00127418" w:rsidRPr="00127418" w:rsidRDefault="00127418" w:rsidP="004839FA">
      <w:pPr>
        <w:widowControl/>
        <w:numPr>
          <w:ilvl w:val="0"/>
          <w:numId w:val="60"/>
        </w:numPr>
        <w:autoSpaceDE/>
        <w:autoSpaceDN/>
        <w:spacing w:after="120" w:line="276" w:lineRule="auto"/>
        <w:jc w:val="both"/>
        <w:rPr>
          <w:rFonts w:ascii="Calibri" w:eastAsia="Calibri" w:hAnsi="Calibri" w:cs="Arial"/>
        </w:rPr>
      </w:pPr>
      <w:r w:rsidRPr="00127418">
        <w:rPr>
          <w:rFonts w:ascii="Calibri" w:eastAsia="Calibri" w:hAnsi="Calibri" w:cs="Arial"/>
          <w:b/>
          <w:bCs/>
        </w:rPr>
        <w:t>Program (PWT PLRU)</w:t>
      </w:r>
      <w:r w:rsidRPr="00127418">
        <w:rPr>
          <w:rFonts w:ascii="Calibri" w:eastAsia="Calibri" w:hAnsi="Calibri" w:cs="Arial"/>
        </w:rPr>
        <w:t xml:space="preserve"> - Program Współpracy Transgranicznej Polska-Rosja 2014-2020;</w:t>
      </w:r>
    </w:p>
    <w:p w14:paraId="2B218FC0" w14:textId="77777777" w:rsidR="00127418" w:rsidRPr="00127418" w:rsidRDefault="00127418" w:rsidP="004839FA">
      <w:pPr>
        <w:widowControl/>
        <w:numPr>
          <w:ilvl w:val="0"/>
          <w:numId w:val="62"/>
        </w:numPr>
        <w:autoSpaceDE/>
        <w:autoSpaceDN/>
        <w:spacing w:after="120" w:line="276" w:lineRule="auto"/>
        <w:jc w:val="both"/>
        <w:rPr>
          <w:rFonts w:ascii="Calibri" w:hAnsi="Calibri" w:cs="Arial"/>
          <w:lang w:eastAsia="x-none"/>
        </w:rPr>
      </w:pPr>
      <w:r w:rsidRPr="00127418">
        <w:rPr>
          <w:rFonts w:ascii="Calibri" w:hAnsi="Calibri" w:cs="Arial"/>
          <w:b/>
          <w:lang w:eastAsia="x-none"/>
        </w:rPr>
        <w:t xml:space="preserve">Wspólny Komitet Monitorujący (WKM) </w:t>
      </w:r>
      <w:r w:rsidRPr="00127418">
        <w:rPr>
          <w:rFonts w:ascii="Calibri" w:hAnsi="Calibri" w:cs="Arial"/>
          <w:lang w:eastAsia="x-none"/>
        </w:rPr>
        <w:t>-</w:t>
      </w:r>
      <w:r w:rsidRPr="00127418">
        <w:rPr>
          <w:rFonts w:ascii="Calibri" w:hAnsi="Calibri" w:cs="Arial"/>
          <w:b/>
          <w:lang w:eastAsia="x-none"/>
        </w:rPr>
        <w:t xml:space="preserve"> </w:t>
      </w:r>
      <w:r w:rsidRPr="00127418">
        <w:rPr>
          <w:rFonts w:ascii="Calibri" w:hAnsi="Calibri" w:cs="Arial"/>
          <w:lang w:eastAsia="x-none"/>
        </w:rPr>
        <w:t>wspólny komitet odpowiedzialny za monitorowanie realizacji Programu;</w:t>
      </w:r>
    </w:p>
    <w:p w14:paraId="4194833B" w14:textId="77777777" w:rsidR="00127418" w:rsidRPr="00127418" w:rsidRDefault="00127418" w:rsidP="004839FA">
      <w:pPr>
        <w:widowControl/>
        <w:numPr>
          <w:ilvl w:val="0"/>
          <w:numId w:val="62"/>
        </w:numPr>
        <w:autoSpaceDE/>
        <w:autoSpaceDN/>
        <w:spacing w:after="120" w:line="276" w:lineRule="auto"/>
        <w:jc w:val="both"/>
        <w:rPr>
          <w:rFonts w:ascii="Calibri" w:hAnsi="Calibri" w:cs="Arial"/>
          <w:lang w:eastAsia="x-none"/>
        </w:rPr>
      </w:pPr>
      <w:r w:rsidRPr="00127418">
        <w:rPr>
          <w:rFonts w:ascii="Calibri" w:hAnsi="Calibri" w:cs="Arial"/>
          <w:b/>
          <w:lang w:eastAsia="x-none"/>
        </w:rPr>
        <w:t xml:space="preserve">Wspólny Sekretariat Techniczny (WST) </w:t>
      </w:r>
      <w:r w:rsidRPr="00127418">
        <w:rPr>
          <w:rFonts w:ascii="Calibri" w:hAnsi="Calibri" w:cs="Arial"/>
          <w:lang w:eastAsia="x-none"/>
        </w:rPr>
        <w:t>-</w:t>
      </w:r>
      <w:r w:rsidRPr="00127418">
        <w:rPr>
          <w:rFonts w:ascii="Calibri" w:hAnsi="Calibri" w:cs="Arial"/>
          <w:b/>
          <w:lang w:eastAsia="x-none"/>
        </w:rPr>
        <w:t xml:space="preserve"> </w:t>
      </w:r>
      <w:r w:rsidRPr="00127418">
        <w:rPr>
          <w:rFonts w:ascii="Calibri" w:hAnsi="Calibri" w:cs="Arial"/>
          <w:lang w:eastAsia="x-none"/>
        </w:rPr>
        <w:t xml:space="preserve">organ utworzony przez kraje uczestniczące </w:t>
      </w:r>
      <w:r w:rsidRPr="00127418">
        <w:rPr>
          <w:rFonts w:ascii="Calibri" w:hAnsi="Calibri" w:cs="Arial"/>
          <w:lang w:eastAsia="x-none"/>
        </w:rPr>
        <w:br/>
        <w:t>w celu wsparcia organów Programu;</w:t>
      </w:r>
    </w:p>
    <w:p w14:paraId="797B4E0A" w14:textId="77777777" w:rsidR="00127418" w:rsidRPr="00127418" w:rsidRDefault="00127418" w:rsidP="004839FA">
      <w:pPr>
        <w:widowControl/>
        <w:numPr>
          <w:ilvl w:val="0"/>
          <w:numId w:val="62"/>
        </w:numPr>
        <w:autoSpaceDE/>
        <w:autoSpaceDN/>
        <w:spacing w:after="120" w:line="276" w:lineRule="auto"/>
        <w:jc w:val="both"/>
        <w:rPr>
          <w:rFonts w:ascii="Calibri" w:hAnsi="Calibri"/>
          <w:lang w:eastAsia="x-none"/>
        </w:rPr>
      </w:pPr>
      <w:r w:rsidRPr="00127418">
        <w:rPr>
          <w:rFonts w:ascii="Calibri" w:hAnsi="Calibri" w:cs="Arial"/>
          <w:b/>
          <w:lang w:eastAsia="x-none"/>
        </w:rPr>
        <w:t xml:space="preserve">Instytucja Zarządzająca (IZ) </w:t>
      </w:r>
      <w:r w:rsidRPr="00127418">
        <w:rPr>
          <w:rFonts w:ascii="Calibri" w:hAnsi="Calibri" w:cs="Arial"/>
          <w:lang w:eastAsia="x-none"/>
        </w:rPr>
        <w:t>-</w:t>
      </w:r>
      <w:r w:rsidRPr="00127418">
        <w:rPr>
          <w:rFonts w:ascii="Calibri" w:hAnsi="Calibri" w:cs="Arial"/>
          <w:b/>
          <w:lang w:eastAsia="x-none"/>
        </w:rPr>
        <w:t xml:space="preserve"> </w:t>
      </w:r>
      <w:r w:rsidRPr="00127418">
        <w:rPr>
          <w:rFonts w:ascii="Calibri" w:hAnsi="Calibri" w:cs="Arial"/>
          <w:lang w:eastAsia="x-none"/>
        </w:rPr>
        <w:t>instytucja lub organ wyznaczony przez kraje uczestniczące, jako odpowiedzialna/y za zarządzanie Programem; w Programie Współpracy Transgranicznej Polska-Rosja 2014-2020 - Ministerstwo Funduszy i Polityki Regionalnej</w:t>
      </w:r>
      <w:r w:rsidRPr="00127418">
        <w:rPr>
          <w:rFonts w:ascii="Calibri" w:hAnsi="Calibri"/>
          <w:lang w:eastAsia="x-none"/>
        </w:rPr>
        <w:t>;</w:t>
      </w:r>
    </w:p>
    <w:p w14:paraId="0A6DCD26" w14:textId="77777777" w:rsidR="00127418" w:rsidRPr="00127418" w:rsidRDefault="00127418" w:rsidP="004839FA">
      <w:pPr>
        <w:widowControl/>
        <w:numPr>
          <w:ilvl w:val="0"/>
          <w:numId w:val="62"/>
        </w:numPr>
        <w:autoSpaceDE/>
        <w:autoSpaceDN/>
        <w:spacing w:before="240" w:after="160" w:line="276" w:lineRule="auto"/>
        <w:contextualSpacing/>
        <w:jc w:val="both"/>
        <w:rPr>
          <w:rFonts w:ascii="Calibri" w:eastAsia="Calibri" w:hAnsi="Calibri" w:cs="Arial"/>
        </w:rPr>
      </w:pPr>
      <w:r w:rsidRPr="00127418">
        <w:rPr>
          <w:rFonts w:ascii="Calibri" w:eastAsia="Calibri" w:hAnsi="Calibri" w:cs="Arial"/>
          <w:b/>
          <w:bCs/>
        </w:rPr>
        <w:t>Instytucja Audytowa (IA)</w:t>
      </w:r>
      <w:r w:rsidRPr="00127418">
        <w:rPr>
          <w:rFonts w:ascii="Calibri" w:eastAsia="Calibri" w:hAnsi="Calibri" w:cs="Arial"/>
        </w:rPr>
        <w:t xml:space="preserve"> - instytucja lub organ wyznaczony przez kraje uczestniczące, jako odpowiedzialna/y za audyt Programu i projektów;  w Programie Współpracy Transgranicznej Polska-Rosja 2014-2020 - Szef Krajowej Administracji Skarbowej;</w:t>
      </w:r>
    </w:p>
    <w:p w14:paraId="3163D37E" w14:textId="77777777" w:rsidR="00127418" w:rsidRPr="00127418" w:rsidRDefault="00127418" w:rsidP="004839FA">
      <w:pPr>
        <w:widowControl/>
        <w:numPr>
          <w:ilvl w:val="0"/>
          <w:numId w:val="62"/>
        </w:numPr>
        <w:autoSpaceDE/>
        <w:autoSpaceDN/>
        <w:spacing w:before="240" w:after="160" w:line="276" w:lineRule="auto"/>
        <w:contextualSpacing/>
        <w:jc w:val="both"/>
        <w:rPr>
          <w:rFonts w:ascii="Calibri" w:eastAsia="Calibri" w:hAnsi="Calibri" w:cs="Arial"/>
        </w:rPr>
      </w:pPr>
      <w:r w:rsidRPr="00127418">
        <w:rPr>
          <w:rFonts w:ascii="Calibri" w:eastAsia="Calibri" w:hAnsi="Calibri" w:cs="Arial"/>
          <w:b/>
          <w:bCs/>
        </w:rPr>
        <w:t>Projekt</w:t>
      </w:r>
      <w:r w:rsidRPr="00127418">
        <w:rPr>
          <w:rFonts w:ascii="Calibri" w:eastAsia="Calibri" w:hAnsi="Calibri" w:cs="Arial"/>
        </w:rPr>
        <w:t xml:space="preserve"> – szereg działań zdefiniowanych i zarządzanych w odniesieniu do celów, wyników, rezultatów i oddziaływań, które ma on osiągnąć w określonym czasie i budżecie zgodnie z definicją zawartą w Formularzu Aplikacyjnym, realizowanych w ramach Programu na podstawie Umowy o dofinansowanie (inna, stosowana wymiennie, nazwa określająca projekt to operacja);</w:t>
      </w:r>
    </w:p>
    <w:p w14:paraId="5DB55473" w14:textId="77777777" w:rsidR="00127418" w:rsidRPr="00127418" w:rsidRDefault="00127418" w:rsidP="004839FA">
      <w:pPr>
        <w:widowControl/>
        <w:numPr>
          <w:ilvl w:val="0"/>
          <w:numId w:val="62"/>
        </w:numPr>
        <w:autoSpaceDE/>
        <w:autoSpaceDN/>
        <w:spacing w:before="240" w:after="120" w:line="276" w:lineRule="auto"/>
        <w:jc w:val="both"/>
        <w:rPr>
          <w:rFonts w:ascii="Calibri" w:eastAsia="Calibri" w:hAnsi="Calibri" w:cs="Arial"/>
        </w:rPr>
      </w:pPr>
      <w:r w:rsidRPr="00127418">
        <w:rPr>
          <w:rFonts w:ascii="Calibri" w:eastAsia="Calibri" w:hAnsi="Calibri" w:cs="Arial"/>
          <w:b/>
        </w:rPr>
        <w:t xml:space="preserve">Beneficjent Wiodący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Beneficjent wyznaczony do reprezentowania partnerstwa. Beneficjent Wiodący podpisuje Umowę o dofinansowanie i jest odpowiedzialny za finansową i merytoryczną realizację Projektu;</w:t>
      </w:r>
    </w:p>
    <w:p w14:paraId="1075AB27"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Beneficjent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podmiot wskazany w Formularzu Aplikacyjnym, który uczestniczy w Projekcie na warunkach Umowy o dofinansowanie</w:t>
      </w:r>
      <w:r w:rsidRPr="00127418">
        <w:rPr>
          <w:rFonts w:ascii="Calibri" w:hAnsi="Calibri" w:cs="Arial"/>
        </w:rPr>
        <w:t>;</w:t>
      </w:r>
    </w:p>
    <w:p w14:paraId="0D33B5D0"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Wkład własny Beneficjentów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udział finansowy Beneficjentów w całkowitych kosztach Projektu, zgodnie z Formularzem Aplikacyjnym;</w:t>
      </w:r>
    </w:p>
    <w:p w14:paraId="13D29A59"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Dofinansowanie </w:t>
      </w:r>
      <w:r w:rsidRPr="00127418">
        <w:rPr>
          <w:rFonts w:ascii="Calibri" w:eastAsia="Calibri" w:hAnsi="Calibri" w:cs="Arial"/>
        </w:rPr>
        <w:t>– bezpośredni wkład finansowy w formie dotacji z budżetu Programu (współfinansowany przez UE i Federację Rosyjską) w celu sfinansowania Projektu. Dotacja obejmuje współfinansowanie UE i współfinansowanie Federacji Rosyjskiej;</w:t>
      </w:r>
    </w:p>
    <w:p w14:paraId="1177FB23"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Wysokość dofinansowania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iloraz wartości dotacji przyznanej na cały Projekt oraz całkowitej wartości wydatków kwalifikowalnych Projektu (określonych w Formularzu Aplikacyjnym i Budżecie Projektu) wyrażonych w procentach z dokładnością do drugiego miejsca po przecinku. Poziom dofinansowania nie może przekroczyć 90,00% całkowitych wydatków kwalifikowalnych Projektu;</w:t>
      </w:r>
    </w:p>
    <w:p w14:paraId="42EA2709"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lastRenderedPageBreak/>
        <w:t>Współfinansowanie UE</w:t>
      </w:r>
      <w:r w:rsidRPr="00127418">
        <w:rPr>
          <w:rFonts w:ascii="Calibri" w:eastAsia="Calibri" w:hAnsi="Calibri" w:cs="Arial"/>
        </w:rPr>
        <w:t xml:space="preserve"> – środki finansowe pochodzące z UE (Europejski Instrument Sąsiedztwa - EIS) przydzielone do Projektu;</w:t>
      </w:r>
    </w:p>
    <w:p w14:paraId="2BE85C63"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Współfinansowanie Federacji Rosyjskiej </w:t>
      </w:r>
      <w:r w:rsidRPr="00127418">
        <w:rPr>
          <w:rFonts w:ascii="Calibri" w:eastAsia="Calibri" w:hAnsi="Calibri" w:cs="Arial"/>
        </w:rPr>
        <w:t>- środki pochodzące z Federacji Rosyjskiej przydzielone do Projektu. Współfinansowanie Federacji Rosyjskiej jest wykorzystywane do współfinansowania działań w ramach Projektu wyłącznie rosyjskich Beneficjentów;</w:t>
      </w:r>
    </w:p>
    <w:p w14:paraId="0C2D0CD2" w14:textId="77777777" w:rsidR="00127418" w:rsidRPr="00127418" w:rsidRDefault="00127418" w:rsidP="004839FA">
      <w:pPr>
        <w:widowControl/>
        <w:numPr>
          <w:ilvl w:val="0"/>
          <w:numId w:val="62"/>
        </w:numPr>
        <w:autoSpaceDE/>
        <w:autoSpaceDN/>
        <w:spacing w:after="120" w:line="276" w:lineRule="auto"/>
        <w:jc w:val="both"/>
        <w:rPr>
          <w:rFonts w:ascii="Calibri" w:hAnsi="Calibri" w:cs="Arial"/>
          <w:lang w:eastAsia="x-none"/>
        </w:rPr>
      </w:pPr>
      <w:r w:rsidRPr="00127418">
        <w:rPr>
          <w:rFonts w:ascii="Calibri" w:hAnsi="Calibri" w:cs="Arial"/>
          <w:b/>
          <w:lang w:eastAsia="x-none"/>
        </w:rPr>
        <w:t xml:space="preserve">Wydatki kwalifikowalne </w:t>
      </w:r>
      <w:r w:rsidRPr="00127418">
        <w:rPr>
          <w:rFonts w:ascii="Calibri" w:hAnsi="Calibri" w:cs="Arial"/>
          <w:lang w:eastAsia="x-none"/>
        </w:rPr>
        <w:t>-</w:t>
      </w:r>
      <w:r w:rsidRPr="00127418">
        <w:rPr>
          <w:rFonts w:ascii="Calibri" w:hAnsi="Calibri" w:cs="Arial"/>
          <w:b/>
          <w:lang w:eastAsia="x-none"/>
        </w:rPr>
        <w:t xml:space="preserve"> </w:t>
      </w:r>
      <w:r w:rsidRPr="00127418">
        <w:rPr>
          <w:rFonts w:ascii="Calibri" w:hAnsi="Calibri" w:cs="Arial"/>
          <w:lang w:eastAsia="x-none"/>
        </w:rPr>
        <w:t xml:space="preserve">wydatki lub koszty prawidłowo poniesione przez Beneficjentów </w:t>
      </w:r>
      <w:r w:rsidRPr="00127418">
        <w:rPr>
          <w:rFonts w:ascii="Calibri" w:hAnsi="Calibri" w:cs="Arial"/>
          <w:lang w:eastAsia="x-none"/>
        </w:rPr>
        <w:br/>
        <w:t>w odniesieniu do realizacji Projektu w ramach Programu, zgodnie z wymogami kwalifikowalności określonymi w Umowie o dofinansowanie, obowiązującymi przepisami rozporządzeń UE, Umową w sprawie finansowania i realizacji Programu Współpracy Transgranicznej "Polska-Rosja" 2014-2020 podpisaną między Komisją Europejską, Rządem Federacji Rosyjskiej i Rządem Rzeczypospolitej Polskiej, regulacjami krajowymi Beneficjentów oraz dodatkowymi instrukcjami i wyjaśnieniami zawartymi w obowiązującej wersji Podręcznika Programu;</w:t>
      </w:r>
    </w:p>
    <w:p w14:paraId="37519960" w14:textId="77777777" w:rsidR="00127418" w:rsidRPr="00127418" w:rsidRDefault="00127418" w:rsidP="004839FA">
      <w:pPr>
        <w:widowControl/>
        <w:numPr>
          <w:ilvl w:val="0"/>
          <w:numId w:val="62"/>
        </w:numPr>
        <w:autoSpaceDE/>
        <w:autoSpaceDN/>
        <w:spacing w:after="160" w:line="259" w:lineRule="auto"/>
        <w:contextualSpacing/>
        <w:jc w:val="both"/>
        <w:rPr>
          <w:rFonts w:ascii="Calibri" w:eastAsia="Calibri" w:hAnsi="Calibri"/>
        </w:rPr>
      </w:pPr>
      <w:r w:rsidRPr="00127418">
        <w:rPr>
          <w:rFonts w:ascii="Calibri" w:hAnsi="Calibri" w:cs="Arial"/>
          <w:b/>
          <w:lang w:val="fr-FR" w:eastAsia="x-none"/>
        </w:rPr>
        <w:t xml:space="preserve">Koszt niekwalifikowalny </w:t>
      </w:r>
      <w:r w:rsidRPr="00127418">
        <w:rPr>
          <w:rFonts w:ascii="Calibri" w:hAnsi="Calibri" w:cs="Arial"/>
          <w:lang w:val="fr-FR" w:eastAsia="x-none"/>
        </w:rPr>
        <w:t>-</w:t>
      </w:r>
      <w:r w:rsidRPr="00127418">
        <w:rPr>
          <w:rFonts w:ascii="Calibri" w:hAnsi="Calibri" w:cs="Arial"/>
          <w:b/>
          <w:lang w:val="fr-FR" w:eastAsia="x-none"/>
        </w:rPr>
        <w:t xml:space="preserve"> </w:t>
      </w:r>
      <w:r w:rsidRPr="00127418">
        <w:rPr>
          <w:rFonts w:ascii="Calibri" w:hAnsi="Calibri" w:cs="Arial"/>
          <w:lang w:val="fr-FR" w:eastAsia="x-none"/>
        </w:rPr>
        <w:t>każdy wydatek lub koszt, który nie jest zgodny z wymogami określonymi w Umowie o dofinansowanie i związanymi z nią dokumentami;</w:t>
      </w:r>
    </w:p>
    <w:p w14:paraId="5075BD7C"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Korekta finansowa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 xml:space="preserve">kwota, o którą zmniejszy się dotacja na Projekt z powodu pojedynczych lub systemowych nieprawidłowości wykrytych w Projekcie; </w:t>
      </w:r>
    </w:p>
    <w:p w14:paraId="4FF30E12"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Koszty pośrednie</w:t>
      </w:r>
      <w:r w:rsidRPr="00127418">
        <w:rPr>
          <w:rFonts w:ascii="Calibri" w:eastAsia="Calibri" w:hAnsi="Calibri" w:cs="Arial"/>
        </w:rPr>
        <w:t xml:space="preserve"> – koszty niezbędne do realizacji Projektu, których nie można określić jako koszty bezpośrednio związane z jego realizacją i które nie mogą zostać zaksięgowane bezpośrednio w koszty Projektu zgodnie z warunkami kwalifikowalności i z postanowieniami art. 51 Rozporządzenia Wykonawczego Komisji nr 897/2014 z dnia 18 sierpnia 2014 r.;</w:t>
      </w:r>
    </w:p>
    <w:p w14:paraId="3A6FA214" w14:textId="77777777" w:rsid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Nieprawidłowość</w:t>
      </w:r>
      <w:r w:rsidRPr="00127418">
        <w:rPr>
          <w:rFonts w:ascii="Calibri" w:eastAsia="Calibri" w:hAnsi="Calibri" w:cs="Arial"/>
          <w:bCs/>
        </w:rPr>
        <w:t xml:space="preserve"> </w:t>
      </w:r>
      <w:r w:rsidRPr="00127418">
        <w:rPr>
          <w:rFonts w:ascii="Calibri" w:eastAsia="Calibri" w:hAnsi="Calibri" w:cs="Arial"/>
        </w:rPr>
        <w:t>– należy to rozumieć jako wszelkie naruszenie obowiązującego prawa wynikające z działania lub zaniechania podmiotu gospodarczego zaangażowanego we wdrażanie programu, które powoduje lub mogłoby spowodować szkodę w budżecie Unii przez jego obciążenie nieuzasadnionym wydatkiem, w konsekwencji wszelkie naruszenia umowy o dofinansowanie stanowią nieprawidłowość;</w:t>
      </w:r>
    </w:p>
    <w:p w14:paraId="21CB6B7F" w14:textId="27B01726" w:rsidR="00222926" w:rsidRPr="00127418" w:rsidRDefault="00222926" w:rsidP="004839FA">
      <w:pPr>
        <w:widowControl/>
        <w:numPr>
          <w:ilvl w:val="0"/>
          <w:numId w:val="62"/>
        </w:numPr>
        <w:autoSpaceDE/>
        <w:autoSpaceDN/>
        <w:spacing w:after="120" w:line="276" w:lineRule="auto"/>
        <w:jc w:val="both"/>
        <w:rPr>
          <w:rFonts w:ascii="Calibri" w:eastAsia="Calibri" w:hAnsi="Calibri" w:cs="Arial"/>
        </w:rPr>
      </w:pPr>
      <w:r>
        <w:rPr>
          <w:rFonts w:ascii="Calibri" w:eastAsia="Calibri" w:hAnsi="Calibri" w:cs="Arial"/>
          <w:b/>
        </w:rPr>
        <w:t>Niezależny audytor</w:t>
      </w:r>
      <w:r w:rsidRPr="00222926">
        <w:rPr>
          <w:rFonts w:ascii="Calibri" w:eastAsia="Calibri" w:hAnsi="Calibri" w:cs="Arial"/>
        </w:rPr>
        <w:t xml:space="preserve"> </w:t>
      </w:r>
      <w:r w:rsidR="00CC0DEF">
        <w:rPr>
          <w:rFonts w:ascii="Calibri" w:eastAsia="Calibri" w:hAnsi="Calibri" w:cs="Arial"/>
        </w:rPr>
        <w:t>–</w:t>
      </w:r>
      <w:r>
        <w:rPr>
          <w:rFonts w:ascii="Calibri" w:eastAsia="Calibri" w:hAnsi="Calibri" w:cs="Arial"/>
        </w:rPr>
        <w:t xml:space="preserve"> </w:t>
      </w:r>
      <w:r w:rsidR="00CC0DEF">
        <w:rPr>
          <w:rFonts w:ascii="Calibri" w:eastAsia="Calibri" w:hAnsi="Calibri" w:cs="Arial"/>
        </w:rPr>
        <w:t>audytor, który bada w</w:t>
      </w:r>
      <w:r w:rsidR="00CC0DEF" w:rsidRPr="00CC0DEF">
        <w:rPr>
          <w:rFonts w:ascii="Calibri" w:eastAsia="Calibri" w:hAnsi="Calibri" w:cs="Arial"/>
        </w:rPr>
        <w:t>ydatki zadeklarowane przez beneficjenta na poparcie wniosku o płatność</w:t>
      </w:r>
      <w:r w:rsidR="00CC0DEF">
        <w:rPr>
          <w:rFonts w:ascii="Calibri" w:eastAsia="Calibri" w:hAnsi="Calibri" w:cs="Arial"/>
        </w:rPr>
        <w:t xml:space="preserve"> na podstawie art. 32 ust. 1 rozporządzenia 897/2014, który musi spełniać warunki określone w tym przepisie. W </w:t>
      </w:r>
      <w:r w:rsidR="008275C3">
        <w:rPr>
          <w:rFonts w:ascii="Calibri" w:eastAsia="Calibri" w:hAnsi="Calibri" w:cs="Arial"/>
        </w:rPr>
        <w:t>P</w:t>
      </w:r>
      <w:r w:rsidR="00CC0DEF">
        <w:rPr>
          <w:rFonts w:ascii="Calibri" w:eastAsia="Calibri" w:hAnsi="Calibri" w:cs="Arial"/>
        </w:rPr>
        <w:t>rogramie PL</w:t>
      </w:r>
      <w:r w:rsidR="008275C3">
        <w:rPr>
          <w:rFonts w:ascii="Calibri" w:eastAsia="Calibri" w:hAnsi="Calibri" w:cs="Arial"/>
        </w:rPr>
        <w:t>-</w:t>
      </w:r>
      <w:r w:rsidR="00CC0DEF">
        <w:rPr>
          <w:rFonts w:ascii="Calibri" w:eastAsia="Calibri" w:hAnsi="Calibri" w:cs="Arial"/>
        </w:rPr>
        <w:t xml:space="preserve">RU beneficjenci samodzielnie zawierają z </w:t>
      </w:r>
      <w:r w:rsidR="00D56C0E">
        <w:rPr>
          <w:rFonts w:ascii="Calibri" w:eastAsia="Calibri" w:hAnsi="Calibri" w:cs="Arial"/>
        </w:rPr>
        <w:t>podmiotami</w:t>
      </w:r>
      <w:r w:rsidR="00AA4A33">
        <w:rPr>
          <w:rFonts w:ascii="Calibri" w:eastAsia="Calibri" w:hAnsi="Calibri" w:cs="Arial"/>
        </w:rPr>
        <w:t xml:space="preserve">/osobami </w:t>
      </w:r>
      <w:r w:rsidR="00CC0DEF">
        <w:rPr>
          <w:rFonts w:ascii="Calibri" w:eastAsia="Calibri" w:hAnsi="Calibri" w:cs="Arial"/>
        </w:rPr>
        <w:t xml:space="preserve"> umowy na </w:t>
      </w:r>
      <w:r w:rsidR="008275C3">
        <w:rPr>
          <w:rFonts w:ascii="Calibri" w:eastAsia="Calibri" w:hAnsi="Calibri" w:cs="Arial"/>
        </w:rPr>
        <w:t xml:space="preserve">wykonanie usługi niezależnego audytu projektu. </w:t>
      </w:r>
    </w:p>
    <w:p w14:paraId="67A9B56D"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Wytyczne weryfikacji wydatków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dokument przyjęty przez Wspólny Komitet Monitorujący, określający zasady dotyczące obowiązków audytorów oraz rodzaj i zakres weryfikacji;</w:t>
      </w:r>
    </w:p>
    <w:p w14:paraId="74A20078"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 xml:space="preserve">Umowa partnerska </w:t>
      </w:r>
      <w:r w:rsidRPr="00127418">
        <w:rPr>
          <w:rFonts w:ascii="Calibri" w:eastAsia="Calibri" w:hAnsi="Calibri" w:cs="Arial"/>
        </w:rPr>
        <w:t>-</w:t>
      </w:r>
      <w:r w:rsidRPr="00127418">
        <w:rPr>
          <w:rFonts w:ascii="Calibri" w:eastAsia="Calibri" w:hAnsi="Calibri" w:cs="Arial"/>
          <w:b/>
        </w:rPr>
        <w:t xml:space="preserve"> </w:t>
      </w:r>
      <w:r w:rsidRPr="00127418">
        <w:rPr>
          <w:rFonts w:ascii="Calibri" w:eastAsia="Calibri" w:hAnsi="Calibri" w:cs="Arial"/>
        </w:rPr>
        <w:t xml:space="preserve">umowa zawarta między Beneficjentami, określająca wspólne prawa i obowiązki dotyczące realizacji Projektu oraz system inspekcji i kontroli </w:t>
      </w:r>
      <w:r w:rsidRPr="00127418">
        <w:rPr>
          <w:rFonts w:ascii="Calibri" w:eastAsia="Calibri" w:hAnsi="Calibri" w:cs="Arial"/>
        </w:rPr>
        <w:br/>
        <w:t>po zakończeniu Projektu;</w:t>
      </w:r>
    </w:p>
    <w:p w14:paraId="05F8EEB0"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Dokumenty Programu</w:t>
      </w:r>
      <w:r w:rsidRPr="00127418">
        <w:rPr>
          <w:rFonts w:ascii="Calibri" w:eastAsia="Calibri" w:hAnsi="Calibri" w:cs="Arial"/>
        </w:rPr>
        <w:t xml:space="preserve"> – dokumenty zatwierdzone przez Wspólny Komitet Monitorujący mające zastosowanie do realizacji Programu;</w:t>
      </w:r>
    </w:p>
    <w:p w14:paraId="39E9896A" w14:textId="77777777" w:rsidR="00127418" w:rsidRPr="00127418" w:rsidRDefault="00127418" w:rsidP="004839FA">
      <w:pPr>
        <w:widowControl/>
        <w:numPr>
          <w:ilvl w:val="0"/>
          <w:numId w:val="62"/>
        </w:numPr>
        <w:autoSpaceDE/>
        <w:autoSpaceDN/>
        <w:spacing w:before="240" w:after="120" w:line="276" w:lineRule="auto"/>
        <w:contextualSpacing/>
        <w:jc w:val="both"/>
        <w:rPr>
          <w:rFonts w:ascii="Calibri" w:eastAsia="Calibri" w:hAnsi="Calibri" w:cs="Arial"/>
        </w:rPr>
      </w:pPr>
      <w:r w:rsidRPr="00127418">
        <w:rPr>
          <w:rFonts w:ascii="Calibri" w:eastAsia="Calibri" w:hAnsi="Calibri" w:cs="Arial"/>
          <w:b/>
        </w:rPr>
        <w:t>Podręcznik Programu</w:t>
      </w:r>
      <w:r w:rsidRPr="00127418">
        <w:rPr>
          <w:rFonts w:ascii="Calibri" w:eastAsia="Calibri" w:hAnsi="Calibri" w:cs="Arial"/>
        </w:rPr>
        <w:t xml:space="preserve"> – dokument zawierający zasady przygotowania, wdrażania, monitorowania, zarządzania finansami, płatności i trwałości Projektu. Podręcznik Programu składa się z Części I </w:t>
      </w:r>
      <w:proofErr w:type="spellStart"/>
      <w:r w:rsidRPr="00127418">
        <w:rPr>
          <w:rFonts w:ascii="Calibri" w:eastAsia="Calibri" w:hAnsi="Calibri" w:cs="Arial"/>
        </w:rPr>
        <w:t>i</w:t>
      </w:r>
      <w:proofErr w:type="spellEnd"/>
      <w:r w:rsidRPr="00127418">
        <w:rPr>
          <w:rFonts w:ascii="Calibri" w:eastAsia="Calibri" w:hAnsi="Calibri" w:cs="Arial"/>
        </w:rPr>
        <w:t xml:space="preserve"> Części II, które zostały przyjęte przez Wspólny Komitet Monitorujący. Beneficjenci mają dostęp do aktualnej wersji Podręcznika Programu na stronie internetowej Programu i są niezwłocznie informowani za pośrednictwem strony internetowej Programu: www.plru.eu o wszelkich zmianach w dokumencie;</w:t>
      </w:r>
    </w:p>
    <w:p w14:paraId="4F49792E" w14:textId="77777777" w:rsidR="00127418" w:rsidRPr="00127418" w:rsidRDefault="00127418" w:rsidP="004839FA">
      <w:pPr>
        <w:widowControl/>
        <w:numPr>
          <w:ilvl w:val="0"/>
          <w:numId w:val="62"/>
        </w:numPr>
        <w:autoSpaceDE/>
        <w:autoSpaceDN/>
        <w:spacing w:after="120" w:line="276" w:lineRule="auto"/>
        <w:contextualSpacing/>
        <w:jc w:val="both"/>
        <w:rPr>
          <w:rFonts w:ascii="Calibri" w:eastAsia="Calibri" w:hAnsi="Calibri" w:cs="Arial"/>
        </w:rPr>
      </w:pPr>
      <w:r w:rsidRPr="00127418">
        <w:rPr>
          <w:rFonts w:ascii="Calibri" w:eastAsia="Calibri" w:hAnsi="Calibri" w:cs="Arial"/>
          <w:b/>
          <w:bCs/>
        </w:rPr>
        <w:lastRenderedPageBreak/>
        <w:t>Procedura kontradyktoryjna</w:t>
      </w:r>
      <w:r w:rsidRPr="00127418">
        <w:rPr>
          <w:rFonts w:ascii="Calibri" w:eastAsia="Calibri" w:hAnsi="Calibri" w:cs="Arial"/>
        </w:rPr>
        <w:t xml:space="preserve"> – przekazanie do audytowanego Beneficjenta lub Instytucji wstępnych wyników audytu w celu umożliwienia audytowanemu wniesienia zastrzeżeń do ustaleń z audytu oraz opracowanie przez Wykonawcę stanowiska odnośnie do wniesionych zastrzeżeń i przekazanie audytowanemu Beneficjentowi/instytucji stanowiska odnośnie do wniesionych zastrzeżeń po uzgodnieniu z IA;</w:t>
      </w:r>
    </w:p>
    <w:p w14:paraId="50BAB31A" w14:textId="77777777" w:rsidR="00127418" w:rsidRPr="00127418" w:rsidRDefault="00127418" w:rsidP="00127418">
      <w:pPr>
        <w:widowControl/>
        <w:autoSpaceDE/>
        <w:autoSpaceDN/>
        <w:spacing w:after="120" w:line="276" w:lineRule="auto"/>
        <w:contextualSpacing/>
        <w:jc w:val="both"/>
        <w:rPr>
          <w:rFonts w:ascii="Calibri" w:eastAsia="Calibri" w:hAnsi="Calibri" w:cs="Arial"/>
        </w:rPr>
      </w:pPr>
    </w:p>
    <w:p w14:paraId="2575BAAC" w14:textId="77777777" w:rsidR="00127418" w:rsidRPr="00127418" w:rsidRDefault="00127418" w:rsidP="004839FA">
      <w:pPr>
        <w:widowControl/>
        <w:numPr>
          <w:ilvl w:val="0"/>
          <w:numId w:val="62"/>
        </w:numPr>
        <w:autoSpaceDE/>
        <w:autoSpaceDN/>
        <w:spacing w:after="120" w:line="276" w:lineRule="auto"/>
        <w:contextualSpacing/>
        <w:jc w:val="both"/>
        <w:rPr>
          <w:rFonts w:ascii="Calibri" w:eastAsia="Calibri" w:hAnsi="Calibri" w:cs="Arial"/>
        </w:rPr>
      </w:pPr>
      <w:r w:rsidRPr="00127418">
        <w:rPr>
          <w:rFonts w:ascii="Calibri" w:eastAsia="Calibri" w:hAnsi="Calibri" w:cs="Arial"/>
          <w:b/>
          <w:bCs/>
        </w:rPr>
        <w:t>Rok obrotowy</w:t>
      </w:r>
      <w:r w:rsidRPr="00127418">
        <w:rPr>
          <w:rFonts w:ascii="Calibri" w:eastAsia="Calibri" w:hAnsi="Calibri" w:cs="Arial"/>
        </w:rPr>
        <w:t xml:space="preserve"> – należy przez to to rozumieć okres od 1 lipca roku n do 30 czerwca roku n+1. W przypadku niniejszego zamówienia istotne są następujące lata obrotowe: 2020/2021, 2021/2022, 2022/2023 oraz 2023/2024, przy czym w przypadku ostatniego roku obrotowego 2023/2024 jest to okres od 1 lipca 2023 r. do 30 września 2024 r.;</w:t>
      </w:r>
    </w:p>
    <w:p w14:paraId="3087243D" w14:textId="77777777" w:rsidR="00127418" w:rsidRPr="00127418" w:rsidRDefault="00127418" w:rsidP="00127418">
      <w:pPr>
        <w:widowControl/>
        <w:autoSpaceDE/>
        <w:autoSpaceDN/>
        <w:spacing w:after="120" w:line="276" w:lineRule="auto"/>
        <w:contextualSpacing/>
        <w:jc w:val="both"/>
        <w:rPr>
          <w:rFonts w:ascii="Calibri" w:eastAsia="Calibri" w:hAnsi="Calibri" w:cs="Arial"/>
        </w:rPr>
      </w:pPr>
    </w:p>
    <w:p w14:paraId="4B860423" w14:textId="77777777" w:rsidR="00127418" w:rsidRPr="00127418" w:rsidRDefault="00127418" w:rsidP="004839FA">
      <w:pPr>
        <w:widowControl/>
        <w:numPr>
          <w:ilvl w:val="0"/>
          <w:numId w:val="62"/>
        </w:numPr>
        <w:autoSpaceDE/>
        <w:autoSpaceDN/>
        <w:spacing w:after="120" w:line="276" w:lineRule="auto"/>
        <w:jc w:val="both"/>
        <w:rPr>
          <w:rFonts w:ascii="Calibri" w:eastAsia="Calibri" w:hAnsi="Calibri" w:cs="Arial"/>
        </w:rPr>
      </w:pPr>
      <w:r w:rsidRPr="00127418">
        <w:rPr>
          <w:rFonts w:ascii="Calibri" w:eastAsia="Calibri" w:hAnsi="Calibri" w:cs="Arial"/>
          <w:b/>
        </w:rPr>
        <w:t>Strona internetowa Programu</w:t>
      </w:r>
      <w:r w:rsidRPr="00127418">
        <w:rPr>
          <w:rFonts w:ascii="Calibri" w:eastAsia="Calibri" w:hAnsi="Calibri" w:cs="Arial"/>
        </w:rPr>
        <w:t xml:space="preserve"> – </w:t>
      </w:r>
      <w:hyperlink r:id="rId9" w:history="1">
        <w:r w:rsidRPr="00127418">
          <w:rPr>
            <w:rFonts w:ascii="Calibri" w:eastAsia="Calibri" w:hAnsi="Calibri" w:cs="Arial"/>
            <w:color w:val="0563C1"/>
            <w:u w:val="single"/>
            <w:shd w:val="clear" w:color="auto" w:fill="FFFFFF"/>
          </w:rPr>
          <w:t>www.plru.eu</w:t>
        </w:r>
      </w:hyperlink>
    </w:p>
    <w:p w14:paraId="6F599398" w14:textId="77777777" w:rsidR="00127418" w:rsidRPr="00127418" w:rsidRDefault="00127418" w:rsidP="00127418">
      <w:pPr>
        <w:keepNext/>
        <w:keepLines/>
        <w:widowControl/>
        <w:autoSpaceDE/>
        <w:autoSpaceDN/>
        <w:spacing w:before="240" w:line="259" w:lineRule="auto"/>
        <w:outlineLvl w:val="0"/>
        <w:rPr>
          <w:rFonts w:ascii="Calibri Light" w:hAnsi="Calibri Light"/>
          <w:color w:val="2E74B5"/>
          <w:sz w:val="32"/>
          <w:szCs w:val="32"/>
        </w:rPr>
      </w:pPr>
      <w:r w:rsidRPr="00127418">
        <w:rPr>
          <w:rFonts w:ascii="Calibri Light" w:hAnsi="Calibri Light"/>
          <w:color w:val="2E74B5"/>
          <w:sz w:val="32"/>
          <w:szCs w:val="32"/>
        </w:rPr>
        <w:t>I. Informacje ogólne o Programie Współpracy Transgranicznej Polska-Rosja 2014-2020</w:t>
      </w:r>
    </w:p>
    <w:p w14:paraId="5A80291A" w14:textId="77777777" w:rsidR="00127418" w:rsidRPr="00127418" w:rsidRDefault="00127418" w:rsidP="00127418">
      <w:pPr>
        <w:widowControl/>
        <w:autoSpaceDE/>
        <w:autoSpaceDN/>
        <w:spacing w:after="160" w:line="276" w:lineRule="auto"/>
        <w:contextualSpacing/>
        <w:jc w:val="both"/>
        <w:rPr>
          <w:rFonts w:ascii="Calibri" w:eastAsia="Calibri" w:hAnsi="Calibri" w:cs="Arial"/>
        </w:rPr>
      </w:pPr>
    </w:p>
    <w:p w14:paraId="01B5A018" w14:textId="77777777" w:rsidR="00127418" w:rsidRPr="00127418" w:rsidRDefault="00127418" w:rsidP="004839FA">
      <w:pPr>
        <w:widowControl/>
        <w:numPr>
          <w:ilvl w:val="0"/>
          <w:numId w:val="58"/>
        </w:numPr>
        <w:autoSpaceDE/>
        <w:autoSpaceDN/>
        <w:spacing w:after="160" w:line="276" w:lineRule="auto"/>
        <w:contextualSpacing/>
        <w:jc w:val="both"/>
        <w:rPr>
          <w:rFonts w:ascii="Corbel Light" w:eastAsia="Calibri" w:hAnsi="Corbel Light" w:cs="Calibri"/>
          <w:b/>
          <w:bCs/>
          <w:color w:val="2E74B5"/>
        </w:rPr>
      </w:pPr>
      <w:r w:rsidRPr="00127418">
        <w:rPr>
          <w:rFonts w:ascii="Corbel Light" w:eastAsia="Calibri" w:hAnsi="Corbel Light" w:cs="Calibri"/>
          <w:b/>
          <w:bCs/>
          <w:color w:val="2E74B5"/>
        </w:rPr>
        <w:t>Informacje ogólne o Programie Współpracy Transgranicznej Polska-Rosja 2014-2020</w:t>
      </w:r>
    </w:p>
    <w:p w14:paraId="2FCB5D6F" w14:textId="77777777" w:rsidR="00127418" w:rsidRPr="00127418" w:rsidRDefault="00127418" w:rsidP="00127418">
      <w:pPr>
        <w:widowControl/>
        <w:autoSpaceDE/>
        <w:autoSpaceDN/>
        <w:spacing w:after="160" w:line="276" w:lineRule="auto"/>
        <w:ind w:left="1080"/>
        <w:contextualSpacing/>
        <w:jc w:val="both"/>
        <w:rPr>
          <w:rFonts w:ascii="Corbel Light" w:eastAsia="Calibri" w:hAnsi="Corbel Light" w:cs="Calibri"/>
          <w:b/>
          <w:bCs/>
          <w:color w:val="2E74B5"/>
        </w:rPr>
      </w:pPr>
    </w:p>
    <w:p w14:paraId="27CC4551" w14:textId="77777777" w:rsidR="00127418" w:rsidRPr="00127418" w:rsidRDefault="00127418" w:rsidP="004839FA">
      <w:pPr>
        <w:widowControl/>
        <w:numPr>
          <w:ilvl w:val="1"/>
          <w:numId w:val="58"/>
        </w:numPr>
        <w:autoSpaceDE/>
        <w:autoSpaceDN/>
        <w:spacing w:after="160" w:line="276" w:lineRule="auto"/>
        <w:contextualSpacing/>
        <w:jc w:val="both"/>
        <w:rPr>
          <w:rFonts w:ascii="Corbel Light" w:eastAsia="Calibri" w:hAnsi="Corbel Light" w:cs="Calibri"/>
          <w:b/>
          <w:bCs/>
          <w:color w:val="2E74B5"/>
        </w:rPr>
      </w:pPr>
      <w:r w:rsidRPr="00127418">
        <w:rPr>
          <w:rFonts w:ascii="Corbel Light" w:eastAsia="Calibri" w:hAnsi="Corbel Light" w:cs="Calibri"/>
          <w:b/>
          <w:bCs/>
          <w:color w:val="2E74B5"/>
        </w:rPr>
        <w:t>Przepisy UE mające zastosowanie do wdrażania Programu:</w:t>
      </w:r>
    </w:p>
    <w:p w14:paraId="628C04AC" w14:textId="77777777" w:rsidR="00127418" w:rsidRPr="00127418" w:rsidRDefault="00127418" w:rsidP="004839FA">
      <w:pPr>
        <w:widowControl/>
        <w:numPr>
          <w:ilvl w:val="0"/>
          <w:numId w:val="59"/>
        </w:numPr>
        <w:shd w:val="clear" w:color="auto" w:fill="FFFFFF"/>
        <w:autoSpaceDE/>
        <w:autoSpaceDN/>
        <w:spacing w:before="100" w:beforeAutospacing="1" w:after="100" w:afterAutospacing="1" w:line="276" w:lineRule="auto"/>
        <w:jc w:val="both"/>
        <w:rPr>
          <w:rFonts w:ascii="Calibri" w:eastAsia="Calibri" w:hAnsi="Calibri"/>
        </w:rPr>
      </w:pPr>
      <w:r w:rsidRPr="00127418">
        <w:rPr>
          <w:rFonts w:ascii="Calibri" w:eastAsia="Calibri" w:hAnsi="Calibri"/>
        </w:rPr>
        <w:t>Rozporządzenie Parlamentu Europejskiego i Rady (UE) NR 232/2014 z dnia 11 marca 2014 r. ustanawiające Europejski Instrument Sąsiedztwa;</w:t>
      </w:r>
    </w:p>
    <w:p w14:paraId="309C28EE" w14:textId="77777777" w:rsidR="00127418" w:rsidRPr="00127418" w:rsidRDefault="00127418" w:rsidP="004839FA">
      <w:pPr>
        <w:widowControl/>
        <w:numPr>
          <w:ilvl w:val="0"/>
          <w:numId w:val="59"/>
        </w:numPr>
        <w:shd w:val="clear" w:color="auto" w:fill="FFFFFF"/>
        <w:autoSpaceDE/>
        <w:autoSpaceDN/>
        <w:spacing w:before="100" w:beforeAutospacing="1" w:after="100" w:afterAutospacing="1" w:line="276" w:lineRule="auto"/>
        <w:jc w:val="both"/>
        <w:rPr>
          <w:rFonts w:ascii="Calibri" w:eastAsia="Calibri" w:hAnsi="Calibri"/>
        </w:rPr>
      </w:pPr>
      <w:r w:rsidRPr="00127418">
        <w:rPr>
          <w:rFonts w:ascii="Calibri" w:eastAsia="Calibri" w:hAnsi="Calibri"/>
        </w:rPr>
        <w:t xml:space="preserve">Rozporządzenie Parlamentu Europejskiego i Rady (UE) NR 236/2014 z dnia 11 marca 2014 r. ustanawiające wspólne zasady i procedury wdrażania unijnych instrumentów na rzecz finansowania działań zewnętrznych;  </w:t>
      </w:r>
    </w:p>
    <w:p w14:paraId="71DB0242" w14:textId="77777777" w:rsidR="00127418" w:rsidRPr="00127418" w:rsidRDefault="00127418" w:rsidP="004839FA">
      <w:pPr>
        <w:widowControl/>
        <w:numPr>
          <w:ilvl w:val="0"/>
          <w:numId w:val="59"/>
        </w:numPr>
        <w:shd w:val="clear" w:color="auto" w:fill="FFFFFF"/>
        <w:autoSpaceDE/>
        <w:autoSpaceDN/>
        <w:spacing w:before="100" w:beforeAutospacing="1" w:after="100" w:afterAutospacing="1" w:line="276" w:lineRule="auto"/>
        <w:jc w:val="both"/>
        <w:rPr>
          <w:rFonts w:ascii="Calibri" w:eastAsia="Calibri" w:hAnsi="Calibri"/>
        </w:rPr>
      </w:pPr>
      <w:r w:rsidRPr="00127418">
        <w:rPr>
          <w:rFonts w:ascii="Calibri" w:eastAsia="Calibri" w:hAnsi="Calibri"/>
        </w:rPr>
        <w:t xml:space="preserve">Rozporządzenie wykonawcze Komisji (UE) NR 897/2014 z dnia 18 sierpnia 2014 r. </w:t>
      </w:r>
      <w:r w:rsidRPr="00127418">
        <w:rPr>
          <w:rFonts w:ascii="Calibri" w:eastAsia="Calibri" w:hAnsi="Calibri"/>
        </w:rPr>
        <w:br/>
        <w:t>z późniejszymi zmianami;</w:t>
      </w:r>
    </w:p>
    <w:p w14:paraId="79F288F9" w14:textId="77777777" w:rsidR="00127418" w:rsidRPr="00127418" w:rsidRDefault="00127418" w:rsidP="004839FA">
      <w:pPr>
        <w:widowControl/>
        <w:numPr>
          <w:ilvl w:val="0"/>
          <w:numId w:val="59"/>
        </w:numPr>
        <w:shd w:val="clear" w:color="auto" w:fill="FFFFFF"/>
        <w:autoSpaceDE/>
        <w:autoSpaceDN/>
        <w:spacing w:before="100" w:beforeAutospacing="1" w:after="100" w:afterAutospacing="1" w:line="276" w:lineRule="auto"/>
        <w:ind w:hanging="720"/>
        <w:jc w:val="both"/>
        <w:rPr>
          <w:rFonts w:ascii="Calibri" w:eastAsia="Calibri" w:hAnsi="Calibri"/>
        </w:rPr>
      </w:pPr>
      <w:r w:rsidRPr="00127418">
        <w:rPr>
          <w:rFonts w:ascii="Calibri" w:eastAsia="Calibri" w:hAnsi="Calibri"/>
        </w:rPr>
        <w:t>Rozporządzenie Parlamentu Europejskiego i Rady (UE, EURATOM) NR 2018/1046 z dnia 18 lipca 2018 r. w sprawie zasad finansowych mających zastosowanie do budżetu ogólnego Unii;</w:t>
      </w:r>
    </w:p>
    <w:p w14:paraId="687DA0FB" w14:textId="77777777" w:rsidR="00127418" w:rsidRPr="00127418" w:rsidRDefault="00127418" w:rsidP="004839FA">
      <w:pPr>
        <w:widowControl/>
        <w:numPr>
          <w:ilvl w:val="1"/>
          <w:numId w:val="58"/>
        </w:numPr>
        <w:shd w:val="clear" w:color="auto" w:fill="FFFFFF"/>
        <w:autoSpaceDE/>
        <w:autoSpaceDN/>
        <w:spacing w:before="100" w:beforeAutospacing="1" w:after="100" w:afterAutospacing="1" w:line="276" w:lineRule="auto"/>
        <w:contextualSpacing/>
        <w:jc w:val="both"/>
        <w:rPr>
          <w:rFonts w:ascii="Calibri" w:eastAsia="Calibri" w:hAnsi="Calibri"/>
          <w:color w:val="2E74B5"/>
        </w:rPr>
      </w:pPr>
      <w:r w:rsidRPr="00127418">
        <w:rPr>
          <w:rFonts w:ascii="Calibri" w:eastAsia="Calibri" w:hAnsi="Calibri"/>
          <w:color w:val="2E74B5"/>
        </w:rPr>
        <w:t>Dokument Programu</w:t>
      </w:r>
    </w:p>
    <w:p w14:paraId="3695A602" w14:textId="77777777" w:rsidR="00127418" w:rsidRPr="00127418" w:rsidRDefault="00127418" w:rsidP="00127418">
      <w:pPr>
        <w:widowControl/>
        <w:shd w:val="clear" w:color="auto" w:fill="FFFFFF"/>
        <w:autoSpaceDE/>
        <w:autoSpaceDN/>
        <w:spacing w:before="100" w:beforeAutospacing="1" w:after="100" w:afterAutospacing="1" w:line="276" w:lineRule="auto"/>
        <w:jc w:val="both"/>
        <w:rPr>
          <w:rFonts w:ascii="Calibri" w:eastAsia="Calibri" w:hAnsi="Calibri"/>
        </w:rPr>
      </w:pPr>
      <w:r w:rsidRPr="00127418">
        <w:rPr>
          <w:rFonts w:ascii="Calibri" w:eastAsia="Calibri" w:hAnsi="Calibri"/>
        </w:rPr>
        <w:t xml:space="preserve">Dokument Programu jest dostępny do pobrania na stronie internetowej pod adresem: </w:t>
      </w:r>
      <w:hyperlink r:id="rId10" w:history="1">
        <w:r w:rsidRPr="00127418">
          <w:rPr>
            <w:rFonts w:ascii="Calibri" w:eastAsia="Calibri" w:hAnsi="Calibri"/>
            <w:color w:val="0563C1"/>
            <w:u w:val="single"/>
          </w:rPr>
          <w:t>www.plru.eu</w:t>
        </w:r>
      </w:hyperlink>
      <w:r w:rsidRPr="00127418">
        <w:rPr>
          <w:rFonts w:ascii="Calibri" w:eastAsia="Calibri" w:hAnsi="Calibri"/>
        </w:rPr>
        <w:t>.</w:t>
      </w:r>
    </w:p>
    <w:p w14:paraId="260E78FD" w14:textId="77777777" w:rsidR="00127418" w:rsidRPr="00127418" w:rsidRDefault="00127418" w:rsidP="004839FA">
      <w:pPr>
        <w:widowControl/>
        <w:numPr>
          <w:ilvl w:val="1"/>
          <w:numId w:val="58"/>
        </w:numPr>
        <w:shd w:val="clear" w:color="auto" w:fill="FFFFFF"/>
        <w:autoSpaceDE/>
        <w:autoSpaceDN/>
        <w:spacing w:before="100" w:beforeAutospacing="1" w:after="100" w:afterAutospacing="1" w:line="276" w:lineRule="auto"/>
        <w:contextualSpacing/>
        <w:jc w:val="both"/>
        <w:rPr>
          <w:rFonts w:ascii="Calibri" w:eastAsia="Calibri" w:hAnsi="Calibri"/>
          <w:color w:val="2E74B5"/>
        </w:rPr>
      </w:pPr>
      <w:r w:rsidRPr="00127418">
        <w:rPr>
          <w:rFonts w:ascii="Calibri" w:eastAsia="Calibri" w:hAnsi="Calibri"/>
          <w:color w:val="2E74B5"/>
        </w:rPr>
        <w:t>Inne istotne dokumenty</w:t>
      </w:r>
    </w:p>
    <w:p w14:paraId="144448B8" w14:textId="77777777" w:rsidR="00127418" w:rsidRPr="00127418" w:rsidRDefault="00127418" w:rsidP="00127418">
      <w:pPr>
        <w:widowControl/>
        <w:shd w:val="clear" w:color="auto" w:fill="FFFFFF"/>
        <w:autoSpaceDE/>
        <w:autoSpaceDN/>
        <w:spacing w:before="100" w:beforeAutospacing="1" w:after="100" w:afterAutospacing="1" w:line="276" w:lineRule="auto"/>
        <w:jc w:val="both"/>
        <w:rPr>
          <w:rFonts w:ascii="Calibri" w:eastAsia="Calibri" w:hAnsi="Calibri"/>
        </w:rPr>
      </w:pPr>
      <w:r w:rsidRPr="00127418">
        <w:rPr>
          <w:rFonts w:ascii="Calibri" w:eastAsia="Calibri" w:hAnsi="Calibri"/>
        </w:rPr>
        <w:t>Dokument Programowy dla wsparcia UE na rzecz Współpracy Transgranicznej EIS (2014-2020).</w:t>
      </w:r>
    </w:p>
    <w:p w14:paraId="1AA68746" w14:textId="77777777" w:rsidR="00127418" w:rsidRPr="00127418" w:rsidRDefault="00127418" w:rsidP="004839FA">
      <w:pPr>
        <w:widowControl/>
        <w:numPr>
          <w:ilvl w:val="1"/>
          <w:numId w:val="58"/>
        </w:numPr>
        <w:shd w:val="clear" w:color="auto" w:fill="FFFFFF"/>
        <w:autoSpaceDE/>
        <w:autoSpaceDN/>
        <w:spacing w:before="100" w:beforeAutospacing="1" w:after="100" w:afterAutospacing="1"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Cel Programu</w:t>
      </w:r>
    </w:p>
    <w:p w14:paraId="01A04666" w14:textId="104D8BCC"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 xml:space="preserve">Głównym celem Programu jest wspieranie współpracy transgranicznej w sferze społecznej, środowiskowej, gospodarczej oraz instytucjonalnej. Program wspiera trzy cele tematyczne: „Promocja kultury lokalnej i ochrona dziedzictwa kulturowego” (Dziedzictwo), „Ochrona środowiska </w:t>
      </w:r>
      <w:r w:rsidRPr="00127418">
        <w:rPr>
          <w:rFonts w:ascii="Calibri" w:eastAsia="Calibri" w:hAnsi="Calibri" w:cs="Calibri"/>
          <w:color w:val="000000"/>
        </w:rPr>
        <w:br/>
        <w:t>i dostosowanie do zmian klimatu” (Środowisko) oraz „Poprawa dostępności regionów, rozwój sieci i systemów transportowych oraz komunikacji” (Dostępność).</w:t>
      </w:r>
    </w:p>
    <w:p w14:paraId="7CB972D8"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p>
    <w:p w14:paraId="7177C6B9" w14:textId="77777777" w:rsidR="00127418" w:rsidRPr="00127418" w:rsidRDefault="00127418" w:rsidP="004839FA">
      <w:pPr>
        <w:widowControl/>
        <w:numPr>
          <w:ilvl w:val="1"/>
          <w:numId w:val="58"/>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Obszar wsparcia</w:t>
      </w:r>
    </w:p>
    <w:p w14:paraId="1B0F8F23"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lastRenderedPageBreak/>
        <w:t>Obszar Programu dzieli się na główny oraz przyległy. Po polskiej stronie granicy obszar główny obejmuje podregiony: starogardzki, gdański i trójmiejski (województwo pomorskie), elbląski, olsztyński i ełcki (województwo warmińsko-mazurskie) oraz suwalski (województwo podlaskie). Obszary przyległe stanowią dwa podregiony: słupski (województwo pomorskie) oraz białostocki (województwo podlaskie). Po rosyjskiej stronie granicy obszar główny obejmuje Obwód Kaliningradzki.</w:t>
      </w:r>
    </w:p>
    <w:p w14:paraId="3EF2E2CB" w14:textId="77777777" w:rsidR="00127418" w:rsidRPr="00127418" w:rsidRDefault="00127418" w:rsidP="00127418">
      <w:pPr>
        <w:widowControl/>
        <w:autoSpaceDE/>
        <w:autoSpaceDN/>
        <w:spacing w:after="160" w:line="276" w:lineRule="auto"/>
        <w:contextualSpacing/>
        <w:jc w:val="both"/>
        <w:rPr>
          <w:rFonts w:ascii="Calibri" w:eastAsia="Calibri" w:hAnsi="Calibri" w:cs="Calibri"/>
          <w:b/>
          <w:bCs/>
          <w:color w:val="000000"/>
        </w:rPr>
      </w:pPr>
    </w:p>
    <w:p w14:paraId="06F35E9D" w14:textId="77777777" w:rsidR="00127418" w:rsidRPr="00127418" w:rsidRDefault="00127418" w:rsidP="004839FA">
      <w:pPr>
        <w:widowControl/>
        <w:numPr>
          <w:ilvl w:val="1"/>
          <w:numId w:val="58"/>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Beneficjenci Programu</w:t>
      </w:r>
    </w:p>
    <w:p w14:paraId="418170D8" w14:textId="77777777" w:rsidR="00127418" w:rsidRPr="00127418" w:rsidRDefault="00127418" w:rsidP="00127418">
      <w:pPr>
        <w:widowControl/>
        <w:autoSpaceDE/>
        <w:autoSpaceDN/>
        <w:spacing w:after="160" w:line="276" w:lineRule="auto"/>
        <w:jc w:val="both"/>
        <w:rPr>
          <w:rFonts w:ascii="Calibri" w:eastAsia="Calibri" w:hAnsi="Calibri" w:cs="Calibri"/>
          <w:color w:val="000000"/>
        </w:rPr>
      </w:pPr>
      <w:r w:rsidRPr="00127418">
        <w:rPr>
          <w:rFonts w:ascii="Calibri" w:eastAsia="Calibri" w:hAnsi="Calibri" w:cs="Calibri"/>
          <w:color w:val="000000"/>
        </w:rPr>
        <w:t xml:space="preserve">Ze wsparcia Programu Współpracy Transgranicznej Polska-Rosja 2014-2020 korzystają przede wszystkim jednostki samorządu terytorialnego, podmioty naukowo-badawcze, instytucje kultury </w:t>
      </w:r>
      <w:r w:rsidRPr="00127418">
        <w:rPr>
          <w:rFonts w:ascii="Calibri" w:eastAsia="Calibri" w:hAnsi="Calibri" w:cs="Calibri"/>
          <w:color w:val="000000"/>
        </w:rPr>
        <w:br/>
        <w:t>i stowarzyszenia.</w:t>
      </w:r>
    </w:p>
    <w:p w14:paraId="1DD2F712" w14:textId="77777777" w:rsidR="00127418" w:rsidRPr="00127418" w:rsidRDefault="00127418" w:rsidP="004839FA">
      <w:pPr>
        <w:widowControl/>
        <w:numPr>
          <w:ilvl w:val="1"/>
          <w:numId w:val="58"/>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Partnerstwo w projekcie</w:t>
      </w:r>
    </w:p>
    <w:p w14:paraId="415D36E5" w14:textId="77777777" w:rsidR="00127418" w:rsidRPr="00127418" w:rsidRDefault="00127418" w:rsidP="004839FA">
      <w:pPr>
        <w:widowControl/>
        <w:numPr>
          <w:ilvl w:val="0"/>
          <w:numId w:val="66"/>
        </w:numPr>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W każdym projekcie występuje co najmniej dwóch Beneficjentów – jeden z Polski i jeden z Federacji Rosyjskiej;</w:t>
      </w:r>
    </w:p>
    <w:p w14:paraId="300FC25D" w14:textId="77777777" w:rsidR="00127418" w:rsidRPr="00127418" w:rsidRDefault="00127418" w:rsidP="004839FA">
      <w:pPr>
        <w:widowControl/>
        <w:numPr>
          <w:ilvl w:val="0"/>
          <w:numId w:val="66"/>
        </w:numPr>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Dla każdego projektu wszyscy Beneficjenci wybierają spośród siebie Beneficjenta Wiodącego przed złożeniem wniosków;</w:t>
      </w:r>
    </w:p>
    <w:p w14:paraId="67A03516" w14:textId="77777777" w:rsidR="00127418" w:rsidRPr="00127418" w:rsidRDefault="00127418" w:rsidP="004839FA">
      <w:pPr>
        <w:widowControl/>
        <w:numPr>
          <w:ilvl w:val="0"/>
          <w:numId w:val="66"/>
        </w:numPr>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Beneficjent Wiodący składa wniosek do WST, podpisuje umowę o dofinansowanie z IZ oraz odpowiada za finansową i merytoryczną realizację projektu;</w:t>
      </w:r>
    </w:p>
    <w:p w14:paraId="08217BE4" w14:textId="77777777" w:rsidR="00127418" w:rsidRPr="00127418" w:rsidRDefault="00127418" w:rsidP="004839FA">
      <w:pPr>
        <w:widowControl/>
        <w:numPr>
          <w:ilvl w:val="0"/>
          <w:numId w:val="66"/>
        </w:numPr>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Obowiązki Beneficjenta Wiodącego i Beneficjentów zostały określone w Programie, umowie o dofinansowanie i umowie partnerskiej.</w:t>
      </w:r>
    </w:p>
    <w:p w14:paraId="079A86B7" w14:textId="77777777" w:rsidR="00127418" w:rsidRPr="00127418" w:rsidRDefault="00127418" w:rsidP="00127418">
      <w:pPr>
        <w:widowControl/>
        <w:autoSpaceDE/>
        <w:autoSpaceDN/>
        <w:spacing w:after="160" w:line="276" w:lineRule="auto"/>
        <w:ind w:left="720"/>
        <w:contextualSpacing/>
        <w:jc w:val="both"/>
        <w:rPr>
          <w:rFonts w:ascii="Calibri Light" w:eastAsia="Calibri" w:hAnsi="Calibri Light" w:cs="Calibri Light"/>
          <w:color w:val="000000"/>
        </w:rPr>
      </w:pPr>
    </w:p>
    <w:p w14:paraId="4E2EC663" w14:textId="77777777" w:rsidR="00127418" w:rsidRPr="00127418" w:rsidRDefault="00127418" w:rsidP="004839FA">
      <w:pPr>
        <w:widowControl/>
        <w:numPr>
          <w:ilvl w:val="1"/>
          <w:numId w:val="58"/>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 xml:space="preserve"> Budżet Programu i poziom dofinansowania projektów</w:t>
      </w:r>
    </w:p>
    <w:p w14:paraId="737DAEBC" w14:textId="77777777" w:rsidR="00127418" w:rsidRPr="00127418" w:rsidRDefault="00127418" w:rsidP="00127418">
      <w:pPr>
        <w:widowControl/>
        <w:autoSpaceDE/>
        <w:autoSpaceDN/>
        <w:spacing w:after="160" w:line="276" w:lineRule="auto"/>
        <w:jc w:val="both"/>
        <w:rPr>
          <w:rFonts w:ascii="Calibri" w:eastAsia="Calibri" w:hAnsi="Calibri" w:cs="Calibri"/>
          <w:color w:val="000000"/>
        </w:rPr>
      </w:pPr>
      <w:r w:rsidRPr="00127418">
        <w:rPr>
          <w:rFonts w:ascii="Calibri" w:eastAsia="Calibri" w:hAnsi="Calibri" w:cs="Calibri"/>
          <w:color w:val="000000"/>
        </w:rPr>
        <w:t>Całkowity budżet Programu Współpracy Transgranicznej Polska-Rosja 2014-2020 wynosi 62 468 790 euro. Alokacja pochodzi ze środków Unii Europejskiej (41 645 860 euro) oraz wkładu Federacji Rosyjskiej do Programu (20 822 930 euro).</w:t>
      </w:r>
    </w:p>
    <w:p w14:paraId="37A55C48" w14:textId="77777777" w:rsidR="00127418" w:rsidRPr="00127418" w:rsidRDefault="00127418" w:rsidP="00127418">
      <w:pPr>
        <w:widowControl/>
        <w:autoSpaceDE/>
        <w:autoSpaceDN/>
        <w:spacing w:after="160" w:line="276" w:lineRule="auto"/>
        <w:jc w:val="both"/>
        <w:rPr>
          <w:rFonts w:ascii="Calibri" w:eastAsia="Calibri" w:hAnsi="Calibri" w:cs="Calibri"/>
          <w:color w:val="000000"/>
        </w:rPr>
      </w:pPr>
      <w:r w:rsidRPr="00127418">
        <w:rPr>
          <w:rFonts w:ascii="Calibri" w:eastAsia="Calibri" w:hAnsi="Calibri" w:cs="Calibri"/>
          <w:color w:val="000000"/>
        </w:rPr>
        <w:t>Dofinansowanie: do 90% całkowitych kosztów kwalifikowanych projektu. Beneficjenci mają możliwość uzyskania zaliczki na realizację przedsięwzięcia.</w:t>
      </w:r>
    </w:p>
    <w:p w14:paraId="5DD204E8" w14:textId="77777777" w:rsidR="00127418" w:rsidRPr="00127418" w:rsidRDefault="00127418" w:rsidP="004839FA">
      <w:pPr>
        <w:widowControl/>
        <w:numPr>
          <w:ilvl w:val="1"/>
          <w:numId w:val="58"/>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Zakres tematyczny zakontraktowanych w Programie projektów</w:t>
      </w:r>
    </w:p>
    <w:p w14:paraId="5D130E73"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 xml:space="preserve">W ramach Programu realizowane są 3 Duże Projekty Infrastrukturalne, które wybrane zostały </w:t>
      </w:r>
      <w:r w:rsidRPr="00127418">
        <w:rPr>
          <w:rFonts w:ascii="Calibri" w:eastAsia="Calibri" w:hAnsi="Calibri" w:cs="Calibri"/>
          <w:color w:val="000000"/>
        </w:rPr>
        <w:br/>
        <w:t xml:space="preserve">do dofinansowania trybem pozakonkursowym i zatwierdzone przez Wspólny Komitet Monitorujący </w:t>
      </w:r>
      <w:r w:rsidRPr="00127418">
        <w:rPr>
          <w:rFonts w:ascii="Calibri" w:eastAsia="Calibri" w:hAnsi="Calibri" w:cs="Calibri"/>
          <w:color w:val="000000"/>
        </w:rPr>
        <w:br/>
        <w:t xml:space="preserve">w marcu 2018 roku. Są to następujące przedsięwzięcia: „Budowa nowego przebiegu drogi wojewódzkiej nr 512 wraz z budową przeprawy mostowej na rzece Łynie w miejscowości Bartoszyce”, „Rozwój potencjału turystyczno-rekreacyjnego oraz turystyki wodnej w miastach </w:t>
      </w:r>
      <w:proofErr w:type="spellStart"/>
      <w:r w:rsidRPr="00127418">
        <w:rPr>
          <w:rFonts w:ascii="Calibri" w:eastAsia="Calibri" w:hAnsi="Calibri" w:cs="Calibri"/>
          <w:color w:val="000000"/>
        </w:rPr>
        <w:t>Swietłyj</w:t>
      </w:r>
      <w:proofErr w:type="spellEnd"/>
      <w:r w:rsidRPr="00127418">
        <w:rPr>
          <w:rFonts w:ascii="Calibri" w:eastAsia="Calibri" w:hAnsi="Calibri" w:cs="Calibri"/>
          <w:color w:val="000000"/>
        </w:rPr>
        <w:t xml:space="preserve"> i Malborku (faza II)”, „Transgraniczne trasy rowerowe w celu wspierania i zrównoważonego wykorzystania dziedzictwa kulturowego”. Łączna kwota dofinansowania Dużych Projektów Infrastrukturalnych wynosi 15,88 mln euro. W ramach Programu realizowanych jest również 28 projektów regularnych, które zostały wybrane w wyniku pierwszego naboru wniosków, który został zorganizowany w 2018 r. Dofinansowanie w ramach priorytetu „Dziedzictwo” otrzymało 14 projektów regularnych na łączną kwotę 16,40 mln euro.</w:t>
      </w:r>
      <w:r w:rsidRPr="00127418">
        <w:rPr>
          <w:rFonts w:ascii="Calibri" w:eastAsia="Calibri" w:hAnsi="Calibri"/>
        </w:rPr>
        <w:t xml:space="preserve"> </w:t>
      </w:r>
      <w:r w:rsidRPr="00127418">
        <w:rPr>
          <w:rFonts w:ascii="Calibri" w:eastAsia="Calibri" w:hAnsi="Calibri" w:cs="Calibri"/>
          <w:color w:val="000000"/>
        </w:rPr>
        <w:t>Wspólny Komitet Monitorujący zatwierdził 10 projektów regularnych w celu tematycznym „Środowisko”, których łączna wartość dofinansowania wynosi 16,81 mln euro.</w:t>
      </w:r>
      <w:r w:rsidRPr="00127418">
        <w:rPr>
          <w:rFonts w:ascii="Calibri" w:eastAsia="Calibri" w:hAnsi="Calibri"/>
        </w:rPr>
        <w:t xml:space="preserve"> </w:t>
      </w:r>
      <w:r w:rsidRPr="00127418">
        <w:rPr>
          <w:rFonts w:ascii="Calibri" w:eastAsia="Calibri" w:hAnsi="Calibri" w:cs="Calibri"/>
          <w:color w:val="000000"/>
        </w:rPr>
        <w:t>Dofinansowanie w ramach priorytetu „Dostępność” otrzymały 4 projekty regularne na łączną kwotę 8,19 mln euro.</w:t>
      </w:r>
    </w:p>
    <w:p w14:paraId="3F1E2745"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 xml:space="preserve">Wśród działań realizowanych w ramach projektów wybranych w celu tematycznym „Dziedzictwo” zaplanowano m.in. prace infrastrukturalne w muzeach, zamkach i obiektach historycznych, tworzenie </w:t>
      </w:r>
      <w:r w:rsidRPr="00127418">
        <w:rPr>
          <w:rFonts w:ascii="Calibri" w:eastAsia="Calibri" w:hAnsi="Calibri" w:cs="Calibri"/>
          <w:color w:val="000000"/>
        </w:rPr>
        <w:lastRenderedPageBreak/>
        <w:t>wystaw oraz przeprowadzenie renowacji dwóch historycznych statków. Wśród wybranych projektów wiele przedsięwzięć związanych jest z budową ścieżek rowerowych i pieszych.</w:t>
      </w:r>
    </w:p>
    <w:p w14:paraId="02D56593"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Projekty realizowane w celu tematycznym „Środowisko” w większości dotyczą gospodarki wodno-ściekowej – powstaną lub zostaną wyremontowane oczyszczalnie ścieków i przepompownie wody, zostaną wybudowane lub zmodernizowane sieci-wodno-kanalizacyjne. Poza tym, 3 oddziały straży pożarnej zakupią nowy sprzęt oraz specjalistyczne pojazdy. W ramach realizowanych projektów zostaną również wyremontowane oddziały w dwóch szpitalach, które zyskają nowe wyposażenie wraz ze specjalistycznym sprzętem.</w:t>
      </w:r>
    </w:p>
    <w:p w14:paraId="4FA67445"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 xml:space="preserve">Projekty realizowane w celu tematycznym „Dostępność’ przyczynią się do poprawy systemu drogowego. W ramach realizowanych działań powstają nowe drogi wraz z niezbędną infrastrukturą, </w:t>
      </w:r>
      <w:r w:rsidRPr="00127418">
        <w:rPr>
          <w:rFonts w:ascii="Calibri" w:eastAsia="Calibri" w:hAnsi="Calibri" w:cs="Calibri"/>
          <w:color w:val="000000"/>
        </w:rPr>
        <w:br/>
        <w:t>a odcinki niespełniające standardów bezpieczeństwa są remontowane.</w:t>
      </w:r>
    </w:p>
    <w:p w14:paraId="3FC759EE"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Poza zadaniami infrastrukturalnymi i inwestycyjnymi, w projektach realizowane są działania mające na celu wzmocnienie współpracy transgranicznej i ułatwiające kontakty międzyludzkie. Organizowane są m.in. wspólne szkolenia, warsztaty i konferencje angażujące partnerów po obu stronach granicy.</w:t>
      </w:r>
    </w:p>
    <w:p w14:paraId="5DD1C84A"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p>
    <w:p w14:paraId="53FDAE00" w14:textId="77777777" w:rsidR="00127418" w:rsidRPr="00127418" w:rsidRDefault="00127418" w:rsidP="00127418">
      <w:pPr>
        <w:widowControl/>
        <w:autoSpaceDE/>
        <w:autoSpaceDN/>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 xml:space="preserve">Więcej informacji na temat Programu Współpracy Transgranicznej Polska-Rosja 2014-2020 można uzyskać na stronie internetowej, pod adresem: </w:t>
      </w:r>
      <w:hyperlink r:id="rId11" w:history="1">
        <w:r w:rsidRPr="00127418">
          <w:rPr>
            <w:rFonts w:ascii="Calibri" w:eastAsia="Calibri" w:hAnsi="Calibri" w:cs="Calibri"/>
            <w:color w:val="0563C1"/>
            <w:u w:val="single"/>
          </w:rPr>
          <w:t>www.plru.eu</w:t>
        </w:r>
      </w:hyperlink>
      <w:r w:rsidRPr="00127418">
        <w:rPr>
          <w:rFonts w:ascii="Calibri" w:eastAsia="Calibri" w:hAnsi="Calibri" w:cs="Calibri"/>
          <w:color w:val="000000"/>
        </w:rPr>
        <w:t>.</w:t>
      </w:r>
    </w:p>
    <w:p w14:paraId="46091E26" w14:textId="77777777" w:rsidR="00127418" w:rsidRPr="00127418" w:rsidRDefault="00127418" w:rsidP="00127418">
      <w:pPr>
        <w:widowControl/>
        <w:autoSpaceDE/>
        <w:autoSpaceDN/>
        <w:spacing w:after="160" w:line="276" w:lineRule="auto"/>
        <w:jc w:val="both"/>
        <w:rPr>
          <w:rFonts w:ascii="Calibri" w:eastAsia="Calibri" w:hAnsi="Calibri" w:cs="Calibri"/>
          <w:lang w:eastAsia="pl-PL"/>
        </w:rPr>
      </w:pPr>
    </w:p>
    <w:p w14:paraId="66D68413" w14:textId="77777777" w:rsidR="00127418" w:rsidRPr="00127418" w:rsidRDefault="00127418" w:rsidP="004839FA">
      <w:pPr>
        <w:widowControl/>
        <w:numPr>
          <w:ilvl w:val="0"/>
          <w:numId w:val="58"/>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lang w:eastAsia="pl-PL"/>
        </w:rPr>
        <w:t>Zarządzanie Programem</w:t>
      </w:r>
    </w:p>
    <w:p w14:paraId="4E95B8CC" w14:textId="77777777" w:rsidR="00127418" w:rsidRPr="00127418" w:rsidRDefault="00127418" w:rsidP="00127418">
      <w:pPr>
        <w:widowControl/>
        <w:autoSpaceDE/>
        <w:autoSpaceDN/>
        <w:spacing w:after="160" w:line="276" w:lineRule="auto"/>
        <w:ind w:left="1080"/>
        <w:contextualSpacing/>
        <w:jc w:val="both"/>
        <w:rPr>
          <w:rFonts w:ascii="Calibri Light" w:eastAsia="Calibri" w:hAnsi="Calibri Light" w:cs="Calibri Light"/>
          <w:color w:val="2E74B5"/>
        </w:rPr>
      </w:pPr>
    </w:p>
    <w:p w14:paraId="60DF5987" w14:textId="77777777" w:rsidR="00127418" w:rsidRPr="00127418" w:rsidRDefault="00127418" w:rsidP="004839FA">
      <w:pPr>
        <w:widowControl/>
        <w:numPr>
          <w:ilvl w:val="1"/>
          <w:numId w:val="58"/>
        </w:numPr>
        <w:autoSpaceDE/>
        <w:autoSpaceDN/>
        <w:spacing w:after="160"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 xml:space="preserve"> Struktura zarządzania Programem</w:t>
      </w:r>
    </w:p>
    <w:p w14:paraId="737A6DB3" w14:textId="77777777" w:rsidR="00127418" w:rsidRPr="00127418" w:rsidRDefault="00127418" w:rsidP="00127418">
      <w:pPr>
        <w:widowControl/>
        <w:autoSpaceDE/>
        <w:autoSpaceDN/>
        <w:spacing w:after="160" w:line="276" w:lineRule="auto"/>
        <w:jc w:val="both"/>
        <w:rPr>
          <w:rFonts w:ascii="Calibri" w:eastAsia="Calibri" w:hAnsi="Calibri" w:cs="Calibri"/>
          <w:b/>
          <w:bCs/>
          <w:color w:val="000000"/>
        </w:rPr>
      </w:pPr>
      <w:r w:rsidRPr="00127418">
        <w:rPr>
          <w:rFonts w:ascii="Calibri" w:eastAsia="Calibri" w:hAnsi="Calibri" w:cs="Calibri"/>
          <w:lang w:eastAsia="pl-PL"/>
        </w:rPr>
        <w:t xml:space="preserve">Przedstawiciele uczestniczących państw podjęli decyzję o ustanowieniu następującej struktury </w:t>
      </w:r>
      <w:r w:rsidRPr="00127418">
        <w:rPr>
          <w:rFonts w:ascii="Calibri" w:eastAsia="Calibri" w:hAnsi="Calibri" w:cs="Calibri"/>
          <w:lang w:eastAsia="pl-PL"/>
        </w:rPr>
        <w:br/>
        <w:t>na potrzeby wdrażania Programu, składającej się zarówno ze wspólnych, jak i z krajowych instytucji.</w:t>
      </w:r>
      <w:r w:rsidRPr="00127418">
        <w:rPr>
          <w:rFonts w:ascii="Calibri" w:eastAsia="Calibri" w:hAnsi="Calibri"/>
        </w:rPr>
        <w:t xml:space="preserve"> </w:t>
      </w:r>
    </w:p>
    <w:p w14:paraId="3ACF6E2E" w14:textId="77777777" w:rsidR="00127418" w:rsidRPr="00127418" w:rsidRDefault="00127418" w:rsidP="00127418">
      <w:pPr>
        <w:widowControl/>
        <w:adjustRightInd w:val="0"/>
        <w:spacing w:before="100" w:beforeAutospacing="1" w:after="100" w:afterAutospacing="1" w:line="276" w:lineRule="auto"/>
        <w:jc w:val="both"/>
        <w:rPr>
          <w:rFonts w:ascii="Calibri" w:eastAsia="Calibri" w:hAnsi="Calibri" w:cs="Calibri"/>
          <w:color w:val="000000"/>
        </w:rPr>
      </w:pPr>
      <w:r w:rsidRPr="00127418">
        <w:rPr>
          <w:rFonts w:ascii="Calibri" w:eastAsia="Calibri" w:hAnsi="Calibri" w:cs="Calibri"/>
          <w:lang w:eastAsia="pl-PL"/>
        </w:rPr>
        <w:t>Funkcje zarządzania realizowane są przez następujące instytucje:</w:t>
      </w:r>
      <w:r w:rsidRPr="00127418">
        <w:rPr>
          <w:rFonts w:ascii="Calibri" w:eastAsia="Calibri" w:hAnsi="Calibri" w:cs="Calibri"/>
          <w:color w:val="000000"/>
        </w:rPr>
        <w:t xml:space="preserve"> </w:t>
      </w:r>
    </w:p>
    <w:p w14:paraId="42C2A1D1" w14:textId="61BDE010" w:rsidR="00127418" w:rsidRPr="00127418" w:rsidRDefault="00127418" w:rsidP="004839FA">
      <w:pPr>
        <w:widowControl/>
        <w:numPr>
          <w:ilvl w:val="0"/>
          <w:numId w:val="56"/>
        </w:numPr>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rPr>
        <w:t>Wspólny Komitet Monitorujący</w:t>
      </w:r>
      <w:r w:rsidR="002C7815">
        <w:rPr>
          <w:rFonts w:ascii="Calibri" w:eastAsia="Calibri" w:hAnsi="Calibri" w:cs="Calibri"/>
        </w:rPr>
        <w:t xml:space="preserve"> (WKM)</w:t>
      </w:r>
      <w:r w:rsidRPr="00127418">
        <w:rPr>
          <w:rFonts w:ascii="Calibri" w:eastAsia="Calibri" w:hAnsi="Calibri" w:cs="Calibri"/>
        </w:rPr>
        <w:t>;</w:t>
      </w:r>
    </w:p>
    <w:p w14:paraId="3FC6B73A" w14:textId="6E0331E9" w:rsidR="00127418" w:rsidRPr="00127418" w:rsidRDefault="00127418" w:rsidP="004839FA">
      <w:pPr>
        <w:widowControl/>
        <w:numPr>
          <w:ilvl w:val="0"/>
          <w:numId w:val="56"/>
        </w:numPr>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lang w:eastAsia="pl-PL"/>
        </w:rPr>
        <w:t xml:space="preserve">Instytucję Zarządzającą </w:t>
      </w:r>
      <w:r w:rsidR="002C7815">
        <w:rPr>
          <w:rFonts w:ascii="Calibri" w:eastAsia="Calibri" w:hAnsi="Calibri" w:cs="Calibri"/>
          <w:lang w:eastAsia="pl-PL"/>
        </w:rPr>
        <w:t xml:space="preserve">(IZ) </w:t>
      </w:r>
      <w:r w:rsidRPr="00127418">
        <w:rPr>
          <w:rFonts w:ascii="Calibri" w:eastAsia="Calibri" w:hAnsi="Calibri" w:cs="Calibri"/>
          <w:lang w:eastAsia="pl-PL"/>
        </w:rPr>
        <w:t>znajdującą się w Ministerstwie Funduszy i Polityki Regionalnej Rzeczypospolitej Polskiej;</w:t>
      </w:r>
    </w:p>
    <w:p w14:paraId="456FFFEA" w14:textId="77777777" w:rsidR="00127418" w:rsidRPr="00127418" w:rsidRDefault="00127418" w:rsidP="004839FA">
      <w:pPr>
        <w:widowControl/>
        <w:numPr>
          <w:ilvl w:val="0"/>
          <w:numId w:val="56"/>
        </w:numPr>
        <w:autoSpaceDE/>
        <w:autoSpaceDN/>
        <w:spacing w:after="200" w:line="276" w:lineRule="auto"/>
        <w:contextualSpacing/>
        <w:jc w:val="both"/>
        <w:rPr>
          <w:rFonts w:ascii="Calibri" w:eastAsia="Calibri" w:hAnsi="Calibri" w:cs="Calibri"/>
        </w:rPr>
      </w:pPr>
      <w:r w:rsidRPr="00127418">
        <w:rPr>
          <w:rFonts w:ascii="Calibri" w:eastAsia="Calibri" w:hAnsi="Calibri" w:cs="Calibri"/>
        </w:rPr>
        <w:t xml:space="preserve">Instytucję Krajową w Rosji, znajdującą się w Ministerstwie Rozwoju Gospodarczego Federacji Rosyjskiej; </w:t>
      </w:r>
    </w:p>
    <w:p w14:paraId="74B997A9" w14:textId="77777777" w:rsidR="00127418" w:rsidRPr="00127418" w:rsidRDefault="00127418" w:rsidP="004839FA">
      <w:pPr>
        <w:widowControl/>
        <w:numPr>
          <w:ilvl w:val="0"/>
          <w:numId w:val="56"/>
        </w:numPr>
        <w:autoSpaceDE/>
        <w:autoSpaceDN/>
        <w:spacing w:after="200" w:line="276" w:lineRule="auto"/>
        <w:contextualSpacing/>
        <w:jc w:val="both"/>
        <w:rPr>
          <w:rFonts w:ascii="Calibri" w:eastAsia="Calibri" w:hAnsi="Calibri" w:cs="Calibri"/>
        </w:rPr>
      </w:pPr>
      <w:r w:rsidRPr="00127418">
        <w:rPr>
          <w:rFonts w:ascii="Calibri" w:eastAsia="Calibri" w:hAnsi="Calibri" w:cs="Calibri"/>
        </w:rPr>
        <w:t>Instytucję Krajową w Polsce, znajdującą się w Ministerstwie Funduszy i Polityki Regionalnej Rzeczypospolitej Polskiej;</w:t>
      </w:r>
    </w:p>
    <w:p w14:paraId="0EFC1E91" w14:textId="0B9EAF75" w:rsidR="00127418" w:rsidRPr="00127418" w:rsidRDefault="00127418" w:rsidP="004839FA">
      <w:pPr>
        <w:widowControl/>
        <w:numPr>
          <w:ilvl w:val="0"/>
          <w:numId w:val="56"/>
        </w:numPr>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lang w:eastAsia="pl-PL"/>
        </w:rPr>
        <w:t xml:space="preserve">Wspólny Sekretariat Techniczny </w:t>
      </w:r>
      <w:r w:rsidR="002C7815">
        <w:rPr>
          <w:rFonts w:ascii="Calibri" w:eastAsia="Calibri" w:hAnsi="Calibri" w:cs="Calibri"/>
          <w:lang w:eastAsia="pl-PL"/>
        </w:rPr>
        <w:t xml:space="preserve">(WST) </w:t>
      </w:r>
      <w:r w:rsidRPr="00127418">
        <w:rPr>
          <w:rFonts w:ascii="Calibri" w:eastAsia="Calibri" w:hAnsi="Calibri" w:cs="Calibri"/>
          <w:lang w:eastAsia="pl-PL"/>
        </w:rPr>
        <w:t>powołany jako Instytucja Pośrednicząca (IP), zlokalizowany w Olsztynie w ramach struktur Centrum Projektów Europejskich (CPE);</w:t>
      </w:r>
    </w:p>
    <w:p w14:paraId="792D5100" w14:textId="77777777" w:rsidR="00127418" w:rsidRPr="00127418" w:rsidRDefault="00127418" w:rsidP="004839FA">
      <w:pPr>
        <w:widowControl/>
        <w:numPr>
          <w:ilvl w:val="0"/>
          <w:numId w:val="56"/>
        </w:numPr>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rPr>
        <w:t>Oddział WST w Kaliningradzie (Federacja Rosyjska).</w:t>
      </w:r>
    </w:p>
    <w:p w14:paraId="5A897345" w14:textId="77777777" w:rsidR="00127418" w:rsidRPr="00127418" w:rsidRDefault="00127418" w:rsidP="00127418">
      <w:pPr>
        <w:widowControl/>
        <w:autoSpaceDE/>
        <w:autoSpaceDN/>
        <w:spacing w:before="100" w:beforeAutospacing="1" w:after="100" w:afterAutospacing="1" w:line="276" w:lineRule="auto"/>
        <w:jc w:val="both"/>
        <w:rPr>
          <w:rFonts w:ascii="Calibri" w:eastAsia="Calibri" w:hAnsi="Calibri" w:cs="Calibri"/>
          <w:b/>
          <w:bCs/>
          <w:u w:val="single"/>
        </w:rPr>
      </w:pPr>
      <w:r w:rsidRPr="00127418">
        <w:rPr>
          <w:rFonts w:ascii="Calibri" w:eastAsia="Calibri" w:hAnsi="Calibri" w:cs="Calibri"/>
          <w:b/>
          <w:bCs/>
          <w:u w:val="single"/>
        </w:rPr>
        <w:t>Struktura zarządzania Programem</w:t>
      </w:r>
    </w:p>
    <w:p w14:paraId="66180B16" w14:textId="77777777" w:rsidR="00127418" w:rsidRPr="00127418" w:rsidRDefault="00127418" w:rsidP="00127418">
      <w:pPr>
        <w:widowControl/>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rPr>
        <w:t>WKM odpowiada za jakość i efektywność realizacji Programu. IZ odpowiada za zarządzanie Programem i zapewnienie, że decyzje WKM będą zgodne z obowiązującymi regulacjami i przepisami. IK wspiera IZ w zakresie zarządzania Programem na swoim terytorium. WST i Oddział WST wspierają IZ i WKM w zakresie realizowania ich właściwych funkcji.</w:t>
      </w:r>
    </w:p>
    <w:p w14:paraId="436E2FD9" w14:textId="77777777" w:rsidR="00127418" w:rsidRPr="00127418" w:rsidRDefault="00127418" w:rsidP="00127418">
      <w:pPr>
        <w:widowControl/>
        <w:adjustRightInd w:val="0"/>
        <w:spacing w:before="100" w:beforeAutospacing="1" w:line="276" w:lineRule="auto"/>
        <w:jc w:val="both"/>
        <w:rPr>
          <w:rFonts w:ascii="Calibri" w:eastAsia="Calibri" w:hAnsi="Calibri" w:cs="Calibri"/>
        </w:rPr>
      </w:pPr>
      <w:r w:rsidRPr="00127418">
        <w:rPr>
          <w:rFonts w:ascii="Calibri" w:eastAsia="Calibri" w:hAnsi="Calibri" w:cs="Calibri"/>
          <w:noProof/>
          <w:lang w:eastAsia="pl-PL"/>
        </w:rPr>
        <w:lastRenderedPageBreak/>
        <mc:AlternateContent>
          <mc:Choice Requires="wps">
            <w:drawing>
              <wp:anchor distT="0" distB="0" distL="114300" distR="114300" simplePos="0" relativeHeight="251661312" behindDoc="0" locked="0" layoutInCell="1" allowOverlap="1" wp14:anchorId="44271A00" wp14:editId="2B1D5D39">
                <wp:simplePos x="0" y="0"/>
                <wp:positionH relativeFrom="column">
                  <wp:posOffset>4568825</wp:posOffset>
                </wp:positionH>
                <wp:positionV relativeFrom="paragraph">
                  <wp:posOffset>5106035</wp:posOffset>
                </wp:positionV>
                <wp:extent cx="8890" cy="440055"/>
                <wp:effectExtent l="76200" t="76200" r="29210" b="17145"/>
                <wp:wrapNone/>
                <wp:docPr id="16" name="Łącznik prosty ze strzałk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890" cy="440055"/>
                        </a:xfrm>
                        <a:prstGeom prst="straightConnector1">
                          <a:avLst/>
                        </a:prstGeom>
                        <a:noFill/>
                        <a:ln w="9525">
                          <a:solidFill>
                            <a:srgbClr val="000000"/>
                          </a:solidFill>
                          <a:round/>
                          <a:headEnd/>
                          <a:tailEn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3E9189" id="_x0000_t32" coordsize="21600,21600" o:spt="32" o:oned="t" path="m,l21600,21600e" filled="f">
                <v:path arrowok="t" fillok="f" o:connecttype="none"/>
                <o:lock v:ext="edit" shapetype="t"/>
              </v:shapetype>
              <v:shape id="Łącznik prosty ze strzałką 16" o:spid="_x0000_s1026" type="#_x0000_t32" style="position:absolute;margin-left:359.75pt;margin-top:402.05pt;width:.7pt;height:34.6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">
                <v:shadow on="t" opacity=".5" offset="-6pt,-6pt"/>
              </v:shape>
            </w:pict>
          </mc:Fallback>
        </mc:AlternateContent>
      </w:r>
      <w:r w:rsidRPr="00127418">
        <w:rPr>
          <w:rFonts w:ascii="Calibri" w:eastAsia="Calibri" w:hAnsi="Calibri" w:cs="Calibri"/>
          <w:noProof/>
          <w:lang w:eastAsia="pl-PL"/>
        </w:rPr>
        <mc:AlternateContent>
          <mc:Choice Requires="wps">
            <w:drawing>
              <wp:anchor distT="0" distB="0" distL="114300" distR="114300" simplePos="0" relativeHeight="251662336" behindDoc="0" locked="0" layoutInCell="1" allowOverlap="1" wp14:anchorId="208E2AC7" wp14:editId="090BCA52">
                <wp:simplePos x="0" y="0"/>
                <wp:positionH relativeFrom="column">
                  <wp:posOffset>3197860</wp:posOffset>
                </wp:positionH>
                <wp:positionV relativeFrom="paragraph">
                  <wp:posOffset>3372485</wp:posOffset>
                </wp:positionV>
                <wp:extent cx="90805" cy="440055"/>
                <wp:effectExtent l="95250" t="95250" r="42545" b="17145"/>
                <wp:wrapNone/>
                <wp:docPr id="14" name="Strzałka: w górę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40055"/>
                        </a:xfrm>
                        <a:prstGeom prst="upArrow">
                          <a:avLst>
                            <a:gd name="adj1" fmla="val 50000"/>
                            <a:gd name="adj2" fmla="val 121154"/>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342016"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Strzałka: w górę 14" o:spid="_x0000_s1026" type="#_x0000_t68" style="position:absolute;margin-left:251.8pt;margin-top:265.55pt;width:7.15pt;height:3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">
                <v:shadow on="t" opacity=".5" offset="-6pt,-6pt"/>
              </v:shape>
            </w:pict>
          </mc:Fallback>
        </mc:AlternateContent>
      </w:r>
      <w:r w:rsidRPr="00127418">
        <w:rPr>
          <w:rFonts w:ascii="Calibri" w:eastAsia="Calibri" w:hAnsi="Calibri" w:cs="Calibri"/>
          <w:noProof/>
          <w:lang w:eastAsia="pl-PL"/>
        </w:rPr>
        <mc:AlternateContent>
          <mc:Choice Requires="wps">
            <w:drawing>
              <wp:anchor distT="0" distB="0" distL="114300" distR="114300" simplePos="0" relativeHeight="251663360" behindDoc="0" locked="0" layoutInCell="1" allowOverlap="1" wp14:anchorId="245D5DD8" wp14:editId="2CE5E7D5">
                <wp:simplePos x="0" y="0"/>
                <wp:positionH relativeFrom="column">
                  <wp:posOffset>1993900</wp:posOffset>
                </wp:positionH>
                <wp:positionV relativeFrom="paragraph">
                  <wp:posOffset>3372485</wp:posOffset>
                </wp:positionV>
                <wp:extent cx="90805" cy="440055"/>
                <wp:effectExtent l="95250" t="95250" r="42545" b="17145"/>
                <wp:wrapNone/>
                <wp:docPr id="13" name="Strzałka: w górę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40055"/>
                        </a:xfrm>
                        <a:prstGeom prst="upArrow">
                          <a:avLst>
                            <a:gd name="adj1" fmla="val 50000"/>
                            <a:gd name="adj2" fmla="val 121154"/>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E3A02" id="Strzałka: w górę 13" o:spid="_x0000_s1026" type="#_x0000_t68" style="position:absolute;margin-left:157pt;margin-top:265.55pt;width:7.15pt;height:3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">
                <v:shadow on="t" opacity=".5" offset="-6pt,-6pt"/>
              </v:shape>
            </w:pict>
          </mc:Fallback>
        </mc:AlternateContent>
      </w:r>
      <w:r w:rsidRPr="00127418">
        <w:rPr>
          <w:rFonts w:ascii="Calibri" w:eastAsia="Calibri" w:hAnsi="Calibri" w:cs="Calibri"/>
          <w:noProof/>
          <w:lang w:eastAsia="pl-PL"/>
        </w:rPr>
        <mc:AlternateContent>
          <mc:Choice Requires="wps">
            <w:drawing>
              <wp:anchor distT="0" distB="0" distL="114300" distR="114300" simplePos="0" relativeHeight="251664384" behindDoc="0" locked="0" layoutInCell="1" allowOverlap="1" wp14:anchorId="0AFBB158" wp14:editId="74CF4413">
                <wp:simplePos x="0" y="0"/>
                <wp:positionH relativeFrom="column">
                  <wp:posOffset>3870325</wp:posOffset>
                </wp:positionH>
                <wp:positionV relativeFrom="paragraph">
                  <wp:posOffset>1431290</wp:posOffset>
                </wp:positionV>
                <wp:extent cx="138430" cy="2242820"/>
                <wp:effectExtent l="95250" t="114300" r="33020" b="24130"/>
                <wp:wrapNone/>
                <wp:docPr id="12" name="Strzałka: w górę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242820"/>
                        </a:xfrm>
                        <a:prstGeom prst="upArrow">
                          <a:avLst>
                            <a:gd name="adj1" fmla="val 50000"/>
                            <a:gd name="adj2" fmla="val 405046"/>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F2D51" id="Strzałka: w górę 12" o:spid="_x0000_s1026" type="#_x0000_t68" style="position:absolute;margin-left:304.75pt;margin-top:112.7pt;width:10.9pt;height:17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">
                <v:shadow on="t" opacity=".5" offset="-6pt,-6pt"/>
              </v:shape>
            </w:pict>
          </mc:Fallback>
        </mc:AlternateContent>
      </w:r>
      <w:r w:rsidRPr="00127418">
        <w:rPr>
          <w:rFonts w:ascii="Calibri" w:eastAsia="Calibri" w:hAnsi="Calibri" w:cs="Calibri"/>
          <w:noProof/>
          <w:lang w:eastAsia="pl-PL"/>
        </w:rPr>
        <mc:AlternateContent>
          <mc:Choice Requires="wps">
            <w:drawing>
              <wp:anchor distT="0" distB="0" distL="114300" distR="114300" simplePos="0" relativeHeight="251665408" behindDoc="0" locked="0" layoutInCell="1" allowOverlap="1" wp14:anchorId="4E737534" wp14:editId="3E641FBC">
                <wp:simplePos x="0" y="0"/>
                <wp:positionH relativeFrom="column">
                  <wp:posOffset>2507615</wp:posOffset>
                </wp:positionH>
                <wp:positionV relativeFrom="paragraph">
                  <wp:posOffset>1379220</wp:posOffset>
                </wp:positionV>
                <wp:extent cx="120650" cy="501015"/>
                <wp:effectExtent l="95250" t="95250" r="31750" b="32385"/>
                <wp:wrapNone/>
                <wp:docPr id="11" name="Strzałka: w górę i w dół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501015"/>
                        </a:xfrm>
                        <a:prstGeom prst="upDownArrow">
                          <a:avLst>
                            <a:gd name="adj1" fmla="val 50000"/>
                            <a:gd name="adj2" fmla="val 83053"/>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A2BE53"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Strzałka: w górę i w dół 11" o:spid="_x0000_s1026" type="#_x0000_t70" style="position:absolute;margin-left:197.45pt;margin-top:108.6pt;width:9.5pt;height:3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">
                <v:shadow on="t" opacity=".5" offset="-6pt,-6pt"/>
              </v:shape>
            </w:pict>
          </mc:Fallback>
        </mc:AlternateContent>
      </w:r>
      <w:r w:rsidRPr="00127418">
        <w:rPr>
          <w:rFonts w:ascii="Calibri" w:eastAsia="Calibri" w:hAnsi="Calibri" w:cs="Calibri"/>
          <w:noProof/>
          <w:lang w:eastAsia="pl-PL"/>
        </w:rPr>
        <w:drawing>
          <wp:inline distT="0" distB="0" distL="0" distR="0" wp14:anchorId="222252F4" wp14:editId="19D52473">
            <wp:extent cx="5757062" cy="5793639"/>
            <wp:effectExtent l="0" t="57150" r="0" b="17145"/>
            <wp:docPr id="2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52E5E09" w14:textId="77777777" w:rsidR="00127418" w:rsidRPr="00127418" w:rsidRDefault="00127418" w:rsidP="00127418">
      <w:pPr>
        <w:widowControl/>
        <w:adjustRightInd w:val="0"/>
        <w:spacing w:line="276" w:lineRule="auto"/>
        <w:jc w:val="both"/>
        <w:rPr>
          <w:rFonts w:ascii="Calibri" w:eastAsia="Calibri" w:hAnsi="Calibri" w:cs="Calibri"/>
          <w:i/>
        </w:rPr>
      </w:pPr>
    </w:p>
    <w:p w14:paraId="0EDA870B" w14:textId="77777777" w:rsidR="00127418" w:rsidRPr="00127418" w:rsidRDefault="00127418" w:rsidP="00127418">
      <w:pPr>
        <w:widowControl/>
        <w:adjustRightInd w:val="0"/>
        <w:spacing w:line="276" w:lineRule="auto"/>
        <w:jc w:val="both"/>
        <w:rPr>
          <w:rFonts w:ascii="Calibri" w:eastAsia="Calibri" w:hAnsi="Calibri" w:cs="Calibri"/>
          <w:i/>
        </w:rPr>
      </w:pPr>
    </w:p>
    <w:p w14:paraId="707B6990" w14:textId="77777777" w:rsidR="00127418" w:rsidRPr="00127418" w:rsidRDefault="00127418" w:rsidP="00127418">
      <w:pPr>
        <w:widowControl/>
        <w:adjustRightInd w:val="0"/>
        <w:spacing w:line="276" w:lineRule="auto"/>
        <w:jc w:val="both"/>
        <w:rPr>
          <w:rFonts w:ascii="Calibri" w:eastAsia="Calibri" w:hAnsi="Calibri" w:cs="Calibri"/>
          <w:i/>
        </w:rPr>
      </w:pPr>
    </w:p>
    <w:p w14:paraId="498DBED6" w14:textId="77777777" w:rsidR="00127418" w:rsidRPr="00127418" w:rsidRDefault="00127418" w:rsidP="00127418">
      <w:pPr>
        <w:widowControl/>
        <w:adjustRightInd w:val="0"/>
        <w:spacing w:line="276" w:lineRule="auto"/>
        <w:jc w:val="both"/>
        <w:rPr>
          <w:rFonts w:ascii="Calibri" w:eastAsia="Calibri" w:hAnsi="Calibri" w:cs="Calibri"/>
          <w:i/>
        </w:rPr>
      </w:pPr>
    </w:p>
    <w:p w14:paraId="5DDEE597" w14:textId="77777777" w:rsidR="00127418" w:rsidRPr="00127418" w:rsidRDefault="00127418" w:rsidP="00127418">
      <w:pPr>
        <w:widowControl/>
        <w:adjustRightInd w:val="0"/>
        <w:spacing w:line="276" w:lineRule="auto"/>
        <w:jc w:val="both"/>
        <w:rPr>
          <w:rFonts w:ascii="Calibri" w:eastAsia="Calibri" w:hAnsi="Calibri" w:cs="Calibri"/>
          <w:i/>
        </w:rPr>
      </w:pPr>
    </w:p>
    <w:p w14:paraId="4B1AC77E" w14:textId="77777777" w:rsidR="00127418" w:rsidRPr="00127418" w:rsidRDefault="00127418" w:rsidP="004839FA">
      <w:pPr>
        <w:widowControl/>
        <w:numPr>
          <w:ilvl w:val="1"/>
          <w:numId w:val="58"/>
        </w:numPr>
        <w:autoSpaceDE/>
        <w:autoSpaceDN/>
        <w:spacing w:before="100" w:beforeAutospacing="1" w:after="100" w:afterAutospacing="1" w:line="276" w:lineRule="auto"/>
        <w:contextualSpacing/>
        <w:jc w:val="both"/>
        <w:rPr>
          <w:rFonts w:ascii="Calibri Light" w:eastAsia="Calibri" w:hAnsi="Calibri Light" w:cs="Calibri Light"/>
          <w:color w:val="2E74B5"/>
        </w:rPr>
      </w:pPr>
      <w:r w:rsidRPr="00127418">
        <w:rPr>
          <w:rFonts w:ascii="Calibri Light" w:eastAsia="Calibri" w:hAnsi="Calibri Light" w:cs="Calibri Light"/>
          <w:color w:val="2E74B5"/>
        </w:rPr>
        <w:t>Opis funkcji instytucji zaangażowanych w zarządzanie Programem</w:t>
      </w:r>
    </w:p>
    <w:p w14:paraId="5D640D5B" w14:textId="77777777" w:rsidR="00127418" w:rsidRPr="00127418" w:rsidRDefault="00127418" w:rsidP="00127418">
      <w:pPr>
        <w:widowControl/>
        <w:autoSpaceDE/>
        <w:autoSpaceDN/>
        <w:spacing w:before="100" w:beforeAutospacing="1" w:after="100" w:afterAutospacing="1" w:line="276" w:lineRule="auto"/>
        <w:ind w:left="720"/>
        <w:contextualSpacing/>
        <w:jc w:val="both"/>
        <w:rPr>
          <w:rFonts w:ascii="Calibri Light" w:eastAsia="Calibri" w:hAnsi="Calibri Light" w:cs="Calibri Light"/>
          <w:color w:val="2E74B5"/>
        </w:rPr>
      </w:pPr>
    </w:p>
    <w:p w14:paraId="62613B11" w14:textId="77777777" w:rsidR="00127418" w:rsidRPr="00127418" w:rsidRDefault="00127418" w:rsidP="00127418">
      <w:pPr>
        <w:widowControl/>
        <w:autoSpaceDE/>
        <w:autoSpaceDN/>
        <w:spacing w:line="276" w:lineRule="auto"/>
        <w:jc w:val="both"/>
        <w:rPr>
          <w:rFonts w:ascii="Calibri Light" w:eastAsia="Calibri" w:hAnsi="Calibri Light" w:cs="Calibri Light"/>
          <w:color w:val="2E74B5"/>
          <w:spacing w:val="4"/>
          <w:u w:val="single"/>
          <w:lang w:eastAsia="pl-PL"/>
        </w:rPr>
      </w:pPr>
      <w:r w:rsidRPr="00127418">
        <w:rPr>
          <w:rFonts w:ascii="Calibri Light" w:eastAsia="Calibri" w:hAnsi="Calibri Light" w:cs="Calibri Light"/>
          <w:color w:val="2E74B5"/>
          <w:spacing w:val="4"/>
          <w:u w:val="single"/>
          <w:lang w:eastAsia="pl-PL"/>
        </w:rPr>
        <w:t xml:space="preserve">Wspólny Komitet Monitorujący </w:t>
      </w:r>
    </w:p>
    <w:p w14:paraId="4723E14E"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Wspólny Komitet Monitorujący jest organem nadzorującym realizację Programu. W jego skład wchodzą umocowani przedstawiciele każdego z państw uczestniczących w Programie. WKM jest głównym organem decyzyjnym Programu, odpowiedzialnym za jakość i efektywność jego wdrażania, odpowiada również za wybór projektów. WKM został powołany podczas pierwszego posiedzenia w dniu 23 marca 2017 r.</w:t>
      </w:r>
    </w:p>
    <w:p w14:paraId="468736EA" w14:textId="77777777" w:rsidR="00127418" w:rsidRPr="00127418" w:rsidRDefault="00127418" w:rsidP="00127418">
      <w:pPr>
        <w:widowControl/>
        <w:autoSpaceDE/>
        <w:autoSpaceDN/>
        <w:spacing w:line="276" w:lineRule="auto"/>
        <w:jc w:val="both"/>
        <w:rPr>
          <w:rFonts w:ascii="Calibri" w:eastAsia="Calibri" w:hAnsi="Calibri" w:cs="Calibri"/>
          <w:b/>
          <w:bCs/>
          <w:spacing w:val="4"/>
          <w:u w:val="single"/>
          <w:lang w:eastAsia="pl-PL"/>
        </w:rPr>
      </w:pPr>
    </w:p>
    <w:p w14:paraId="4C529715" w14:textId="77777777" w:rsidR="00127418" w:rsidRPr="00127418" w:rsidRDefault="00127418" w:rsidP="00127418">
      <w:pPr>
        <w:widowControl/>
        <w:autoSpaceDE/>
        <w:autoSpaceDN/>
        <w:spacing w:line="276" w:lineRule="auto"/>
        <w:jc w:val="both"/>
        <w:rPr>
          <w:rFonts w:ascii="Calibri Light" w:eastAsia="Calibri" w:hAnsi="Calibri Light" w:cs="Calibri Light"/>
          <w:color w:val="2E74B5"/>
          <w:spacing w:val="4"/>
          <w:u w:val="single"/>
          <w:lang w:eastAsia="pl-PL"/>
        </w:rPr>
      </w:pPr>
      <w:r w:rsidRPr="00127418">
        <w:rPr>
          <w:rFonts w:ascii="Calibri Light" w:eastAsia="Calibri" w:hAnsi="Calibri Light" w:cs="Calibri Light"/>
          <w:color w:val="2E74B5"/>
          <w:spacing w:val="4"/>
          <w:u w:val="single"/>
          <w:lang w:eastAsia="pl-PL"/>
        </w:rPr>
        <w:lastRenderedPageBreak/>
        <w:t>Instytucja Zarządzająca</w:t>
      </w:r>
    </w:p>
    <w:p w14:paraId="177AE5EF"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 xml:space="preserve">IZ jest umiejscowiona w Ministerstwie Funduszy i Polityki Regionalnej Rzeczypospolitej Polskiej </w:t>
      </w:r>
      <w:r w:rsidRPr="00127418">
        <w:rPr>
          <w:rFonts w:ascii="Calibri" w:eastAsia="Calibri" w:hAnsi="Calibri" w:cs="Calibri"/>
          <w:spacing w:val="4"/>
          <w:lang w:eastAsia="pl-PL"/>
        </w:rPr>
        <w:br/>
        <w:t>z siedzibą w Warszawie.</w:t>
      </w:r>
      <w:r w:rsidRPr="00127418">
        <w:rPr>
          <w:rFonts w:ascii="Calibri" w:eastAsia="Calibri" w:hAnsi="Calibri"/>
        </w:rPr>
        <w:t xml:space="preserve"> </w:t>
      </w:r>
      <w:r w:rsidRPr="00127418">
        <w:rPr>
          <w:rFonts w:ascii="Calibri" w:eastAsia="Calibri" w:hAnsi="Calibri" w:cs="Calibri"/>
          <w:spacing w:val="4"/>
          <w:lang w:eastAsia="pl-PL"/>
        </w:rPr>
        <w:t xml:space="preserve">W realizację zadań IZ zaangażowany jest Departament Współpracy Terytorialnej (DWT) i Departament Budżetu (DB). IZ jest krajową instytucją publiczną odpowiedzialną za zarządzanie i wdrażanie Programu oraz za przeprowadzanie niezbędnych kontroli zgodnie z zasadami i procedurami przewidzianymi w aktach prawnych UE. </w:t>
      </w:r>
    </w:p>
    <w:p w14:paraId="60D3CB7A"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 xml:space="preserve">IZ jest odpowiedzialna między innymi za: </w:t>
      </w:r>
    </w:p>
    <w:p w14:paraId="3831F65D" w14:textId="77777777" w:rsidR="00127418" w:rsidRPr="00127418" w:rsidRDefault="00127418" w:rsidP="004839FA">
      <w:pPr>
        <w:widowControl/>
        <w:numPr>
          <w:ilvl w:val="0"/>
          <w:numId w:val="61"/>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podpisywanie umów grantowych o dofinansowanie na projekty z Beneficjentami Wiodącymi i wykonawcami,</w:t>
      </w:r>
    </w:p>
    <w:p w14:paraId="6FC52EF7" w14:textId="77777777" w:rsidR="00127418" w:rsidRPr="00127418" w:rsidRDefault="00127418" w:rsidP="004839FA">
      <w:pPr>
        <w:widowControl/>
        <w:numPr>
          <w:ilvl w:val="0"/>
          <w:numId w:val="61"/>
        </w:numPr>
        <w:autoSpaceDE/>
        <w:autoSpaceDN/>
        <w:spacing w:after="160" w:line="276" w:lineRule="auto"/>
        <w:contextualSpacing/>
        <w:rPr>
          <w:rFonts w:ascii="Calibri" w:eastAsia="Calibri" w:hAnsi="Calibri" w:cs="Calibri"/>
          <w:spacing w:val="4"/>
          <w:lang w:eastAsia="pl-PL"/>
        </w:rPr>
      </w:pPr>
      <w:r w:rsidRPr="00127418">
        <w:rPr>
          <w:rFonts w:ascii="Calibri" w:eastAsia="Calibri" w:hAnsi="Calibri" w:cs="Calibri"/>
          <w:spacing w:val="4"/>
          <w:lang w:eastAsia="pl-PL"/>
        </w:rPr>
        <w:t xml:space="preserve">monitorowanie operacyjne projektów i zarządzanie finansowe projektami, </w:t>
      </w:r>
    </w:p>
    <w:p w14:paraId="7AA7AA1F" w14:textId="77777777" w:rsidR="00127418" w:rsidRPr="00127418" w:rsidRDefault="00127418" w:rsidP="004839FA">
      <w:pPr>
        <w:widowControl/>
        <w:numPr>
          <w:ilvl w:val="0"/>
          <w:numId w:val="61"/>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 xml:space="preserve">sporządzanie rocznych sprawozdań operacyjnych i finansowych z realizacji Programu </w:t>
      </w:r>
      <w:r w:rsidRPr="00127418">
        <w:rPr>
          <w:rFonts w:ascii="Calibri" w:eastAsia="Calibri" w:hAnsi="Calibri" w:cs="Calibri"/>
          <w:spacing w:val="4"/>
          <w:lang w:eastAsia="pl-PL"/>
        </w:rPr>
        <w:br/>
        <w:t>i przekazywanie ich do Wspólnego Komitetu Monitorującego i Komisji Europejskiej,</w:t>
      </w:r>
    </w:p>
    <w:p w14:paraId="0D3652CA" w14:textId="77777777" w:rsidR="00127418" w:rsidRPr="00127418" w:rsidRDefault="00127418" w:rsidP="004839FA">
      <w:pPr>
        <w:widowControl/>
        <w:numPr>
          <w:ilvl w:val="0"/>
          <w:numId w:val="61"/>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niezwłoczne informowanie Wspólnego Komitetu Monitorującego o wszystkich przypadkach spornego odzyskiwania wypłaconych kwot.</w:t>
      </w:r>
    </w:p>
    <w:p w14:paraId="7812B5AB" w14:textId="77777777" w:rsidR="00127418" w:rsidRPr="00127418" w:rsidRDefault="00127418" w:rsidP="00127418">
      <w:pPr>
        <w:widowControl/>
        <w:autoSpaceDE/>
        <w:autoSpaceDN/>
        <w:spacing w:line="276" w:lineRule="auto"/>
        <w:jc w:val="both"/>
        <w:rPr>
          <w:rFonts w:ascii="Calibri" w:eastAsia="Calibri" w:hAnsi="Calibri" w:cs="Calibri"/>
          <w:b/>
          <w:bCs/>
          <w:spacing w:val="4"/>
          <w:u w:val="single"/>
          <w:lang w:eastAsia="pl-PL"/>
        </w:rPr>
      </w:pPr>
    </w:p>
    <w:p w14:paraId="00D05A5C" w14:textId="77777777" w:rsidR="00127418" w:rsidRPr="00127418" w:rsidRDefault="00127418" w:rsidP="00127418">
      <w:pPr>
        <w:widowControl/>
        <w:autoSpaceDE/>
        <w:autoSpaceDN/>
        <w:spacing w:line="276" w:lineRule="auto"/>
        <w:jc w:val="both"/>
        <w:rPr>
          <w:rFonts w:ascii="Calibri" w:eastAsia="Calibri" w:hAnsi="Calibri" w:cs="Calibri"/>
          <w:color w:val="2E74B5"/>
          <w:spacing w:val="4"/>
          <w:u w:val="single"/>
          <w:lang w:eastAsia="pl-PL"/>
        </w:rPr>
      </w:pPr>
      <w:r w:rsidRPr="00127418">
        <w:rPr>
          <w:rFonts w:ascii="Calibri" w:eastAsia="Calibri" w:hAnsi="Calibri" w:cs="Calibri"/>
          <w:color w:val="2E74B5"/>
          <w:spacing w:val="4"/>
          <w:u w:val="single"/>
          <w:lang w:eastAsia="pl-PL"/>
        </w:rPr>
        <w:t xml:space="preserve">Instytucje Krajowe </w:t>
      </w:r>
    </w:p>
    <w:p w14:paraId="54272B00"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IK w Polsce</w:t>
      </w:r>
      <w:r w:rsidRPr="00127418">
        <w:rPr>
          <w:rFonts w:ascii="Calibri" w:eastAsia="Calibri" w:hAnsi="Calibri"/>
        </w:rPr>
        <w:t xml:space="preserve"> (w ramach </w:t>
      </w:r>
      <w:r w:rsidRPr="00127418">
        <w:rPr>
          <w:rFonts w:ascii="Calibri" w:eastAsia="Calibri" w:hAnsi="Calibri" w:cs="Calibri"/>
          <w:spacing w:val="4"/>
          <w:lang w:eastAsia="pl-PL"/>
        </w:rPr>
        <w:t>Ministerstwa Funduszy i Polityki Regionalnej Rzeczypospolitej Polskiej) i IK w Rosji (w ramach Ministerstwa Rozwoju Gospodarczego Federacji Rosyjskiej) wspierają IZ, odpowiadając za koordynację zarządzania Programem w każdym z krajów.</w:t>
      </w:r>
      <w:r w:rsidRPr="00127418">
        <w:rPr>
          <w:rFonts w:ascii="Calibri" w:eastAsia="Calibri" w:hAnsi="Calibri"/>
        </w:rPr>
        <w:t xml:space="preserve"> </w:t>
      </w:r>
      <w:r w:rsidRPr="00127418">
        <w:rPr>
          <w:rFonts w:ascii="Calibri" w:eastAsia="Calibri" w:hAnsi="Calibri" w:cs="Calibri"/>
          <w:spacing w:val="4"/>
          <w:lang w:eastAsia="pl-PL"/>
        </w:rPr>
        <w:t>IK współpracują podczas przygotowywania i wdrażania Programu i są odpowiedzialne za koordynację procesu programowania i wdrażania na swoich terytoriach w zakresie zarządzania Programem, kontroli, audytu, nieprawidłowości i kwestii odzyskiwania środków.</w:t>
      </w:r>
    </w:p>
    <w:p w14:paraId="7DA985F3" w14:textId="77777777" w:rsidR="00127418" w:rsidRPr="00127418" w:rsidRDefault="00127418" w:rsidP="00127418">
      <w:pPr>
        <w:widowControl/>
        <w:autoSpaceDE/>
        <w:autoSpaceDN/>
        <w:spacing w:line="276" w:lineRule="auto"/>
        <w:jc w:val="both"/>
        <w:rPr>
          <w:rFonts w:ascii="Calibri" w:eastAsia="Calibri" w:hAnsi="Calibri" w:cs="Calibri"/>
          <w:b/>
          <w:bCs/>
          <w:spacing w:val="4"/>
          <w:lang w:eastAsia="pl-PL"/>
        </w:rPr>
      </w:pPr>
    </w:p>
    <w:p w14:paraId="6B84B69B" w14:textId="77777777" w:rsidR="00127418" w:rsidRPr="00127418" w:rsidRDefault="00127418" w:rsidP="00127418">
      <w:pPr>
        <w:widowControl/>
        <w:autoSpaceDE/>
        <w:autoSpaceDN/>
        <w:spacing w:line="276" w:lineRule="auto"/>
        <w:jc w:val="both"/>
        <w:rPr>
          <w:rFonts w:ascii="Calibri" w:eastAsia="Calibri" w:hAnsi="Calibri" w:cs="Calibri"/>
          <w:color w:val="2E74B5"/>
          <w:spacing w:val="4"/>
          <w:u w:val="single"/>
          <w:lang w:eastAsia="pl-PL"/>
        </w:rPr>
      </w:pPr>
      <w:r w:rsidRPr="00127418">
        <w:rPr>
          <w:rFonts w:ascii="Calibri" w:eastAsia="Calibri" w:hAnsi="Calibri" w:cs="Calibri"/>
          <w:color w:val="2E74B5"/>
          <w:spacing w:val="4"/>
          <w:u w:val="single"/>
          <w:lang w:eastAsia="pl-PL"/>
        </w:rPr>
        <w:t xml:space="preserve">Wspólny Sekretariat Techniczny </w:t>
      </w:r>
    </w:p>
    <w:p w14:paraId="5D5E57E9"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 xml:space="preserve">Wspólny Sekretariat Techniczny Programu Współpracy Transgranicznej Polska-Rosja 2014-2020 </w:t>
      </w:r>
      <w:r w:rsidRPr="00127418">
        <w:rPr>
          <w:rFonts w:ascii="Calibri" w:eastAsia="Calibri" w:hAnsi="Calibri" w:cs="Calibri"/>
          <w:spacing w:val="4"/>
          <w:lang w:eastAsia="pl-PL"/>
        </w:rPr>
        <w:br/>
        <w:t xml:space="preserve">w Olsztynie został powołany w celu wspomagania IZ w codziennym zarządzaniu Programem. </w:t>
      </w:r>
      <w:r w:rsidRPr="00127418">
        <w:rPr>
          <w:rFonts w:ascii="Calibri" w:eastAsia="Calibri" w:hAnsi="Calibri" w:cs="Calibri"/>
          <w:spacing w:val="4"/>
          <w:lang w:eastAsia="pl-PL"/>
        </w:rPr>
        <w:br/>
        <w:t>WST został ustanowiony również w celu wspierania WKM oraz, w stosownych przypadkach, również IA w wykonywaniu ich funkcji.</w:t>
      </w:r>
    </w:p>
    <w:p w14:paraId="075F6C60"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br/>
        <w:t>Do zadań WST należą między innymi:</w:t>
      </w:r>
    </w:p>
    <w:p w14:paraId="72CD5379" w14:textId="77777777" w:rsidR="00127418" w:rsidRPr="00127418" w:rsidRDefault="00127418" w:rsidP="004839FA">
      <w:pPr>
        <w:widowControl/>
        <w:numPr>
          <w:ilvl w:val="0"/>
          <w:numId w:val="63"/>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przeprowadzanie weryfikacji formalnej i finansowej na podstawie list kontrolnych raportów pośrednich i końcowych otrzymywanych od Beneficjentów;</w:t>
      </w:r>
    </w:p>
    <w:p w14:paraId="4A08366D" w14:textId="77777777" w:rsidR="00127418" w:rsidRPr="00127418" w:rsidRDefault="00127418" w:rsidP="004839FA">
      <w:pPr>
        <w:widowControl/>
        <w:numPr>
          <w:ilvl w:val="0"/>
          <w:numId w:val="63"/>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Przygotowywanie wniosków o płatność, zleceń płatności i przekazywanie ich IZ;</w:t>
      </w:r>
    </w:p>
    <w:p w14:paraId="381CDBF9" w14:textId="77777777" w:rsidR="00127418" w:rsidRPr="00127418" w:rsidRDefault="00127418" w:rsidP="004839FA">
      <w:pPr>
        <w:widowControl/>
        <w:numPr>
          <w:ilvl w:val="0"/>
          <w:numId w:val="63"/>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Przeprowadzanie kontroli na miejscu przy współpracy z KPK oraz wizyt monitorujących;</w:t>
      </w:r>
    </w:p>
    <w:p w14:paraId="462FBA45" w14:textId="77777777" w:rsidR="00127418" w:rsidRPr="00127418" w:rsidRDefault="00127418" w:rsidP="004839FA">
      <w:pPr>
        <w:widowControl/>
        <w:numPr>
          <w:ilvl w:val="0"/>
          <w:numId w:val="63"/>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Weryfikacja proponowanych przez Wiodących Beneficjentów zmian w projektach;</w:t>
      </w:r>
    </w:p>
    <w:p w14:paraId="3009C89A" w14:textId="77777777" w:rsidR="00127418" w:rsidRPr="00127418" w:rsidRDefault="00127418" w:rsidP="004839FA">
      <w:pPr>
        <w:widowControl/>
        <w:numPr>
          <w:ilvl w:val="0"/>
          <w:numId w:val="63"/>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Współpraca z organizacjami, instytucjami i sieciami w zakresie istotnym z punktu widzenia realizacji celów Programu;</w:t>
      </w:r>
    </w:p>
    <w:p w14:paraId="02618621" w14:textId="77777777" w:rsidR="00127418" w:rsidRPr="00127418" w:rsidRDefault="00127418" w:rsidP="004839FA">
      <w:pPr>
        <w:widowControl/>
        <w:numPr>
          <w:ilvl w:val="0"/>
          <w:numId w:val="63"/>
        </w:numPr>
        <w:autoSpaceDE/>
        <w:autoSpaceDN/>
        <w:spacing w:after="160" w:line="276" w:lineRule="auto"/>
        <w:contextualSpacing/>
        <w:jc w:val="both"/>
        <w:rPr>
          <w:rFonts w:ascii="Calibri" w:eastAsia="Calibri" w:hAnsi="Calibri" w:cs="Calibri"/>
          <w:spacing w:val="4"/>
          <w:lang w:eastAsia="pl-PL"/>
        </w:rPr>
      </w:pPr>
      <w:r w:rsidRPr="00127418">
        <w:rPr>
          <w:rFonts w:ascii="Calibri" w:eastAsia="Calibri" w:hAnsi="Calibri" w:cs="Calibri"/>
          <w:spacing w:val="4"/>
          <w:lang w:eastAsia="pl-PL"/>
        </w:rPr>
        <w:t>Informowanie IZ o wykrytych nieprawidłowościach.</w:t>
      </w:r>
    </w:p>
    <w:p w14:paraId="72634CB8" w14:textId="77777777" w:rsidR="00127418" w:rsidRPr="00127418" w:rsidRDefault="00127418" w:rsidP="00127418">
      <w:pPr>
        <w:widowControl/>
        <w:autoSpaceDE/>
        <w:autoSpaceDN/>
        <w:spacing w:after="160" w:line="276" w:lineRule="auto"/>
        <w:rPr>
          <w:rFonts w:ascii="Calibri" w:eastAsia="Calibri" w:hAnsi="Calibri" w:cs="Calibri"/>
          <w:spacing w:val="4"/>
          <w:lang w:eastAsia="pl-PL"/>
        </w:rPr>
      </w:pPr>
      <w:r w:rsidRPr="00127418">
        <w:rPr>
          <w:rFonts w:ascii="Calibri" w:eastAsia="Calibri" w:hAnsi="Calibri" w:cs="Calibri"/>
          <w:spacing w:val="4"/>
          <w:lang w:eastAsia="pl-PL"/>
        </w:rPr>
        <w:t xml:space="preserve"> </w:t>
      </w:r>
    </w:p>
    <w:p w14:paraId="6683198B"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WST funkcjonuje w ramach struktur CPE, które jest jednostką budżetową powołaną przez Ministerstwo Rozwoju Regionalnego (obecnie Ministerstwo Funduszy i Polityki Regionalnej).</w:t>
      </w:r>
      <w:r w:rsidRPr="00127418">
        <w:rPr>
          <w:rFonts w:ascii="Calibri" w:eastAsia="Calibri" w:hAnsi="Calibri"/>
        </w:rPr>
        <w:t xml:space="preserve"> </w:t>
      </w:r>
      <w:r w:rsidRPr="00127418">
        <w:rPr>
          <w:rFonts w:ascii="Calibri" w:eastAsia="Calibri" w:hAnsi="Calibri" w:cs="Calibri"/>
          <w:spacing w:val="4"/>
          <w:lang w:eastAsia="pl-PL"/>
        </w:rPr>
        <w:t xml:space="preserve">Przekazanie zadań Instytucji Pośredniczącej przez IZ zostało formalnie zapisane w umowie podpisanej 5 października 2016 r. </w:t>
      </w:r>
    </w:p>
    <w:p w14:paraId="4E77CD3A" w14:textId="77777777" w:rsidR="00127418" w:rsidRPr="00127418" w:rsidRDefault="00127418" w:rsidP="00127418">
      <w:pPr>
        <w:widowControl/>
        <w:autoSpaceDE/>
        <w:autoSpaceDN/>
        <w:spacing w:line="276" w:lineRule="auto"/>
        <w:jc w:val="both"/>
        <w:rPr>
          <w:rFonts w:ascii="Calibri" w:eastAsia="Calibri" w:hAnsi="Calibri" w:cs="Calibri"/>
          <w:b/>
          <w:bCs/>
          <w:spacing w:val="4"/>
          <w:u w:val="single"/>
          <w:lang w:eastAsia="pl-PL"/>
        </w:rPr>
      </w:pPr>
    </w:p>
    <w:p w14:paraId="6508FAD7" w14:textId="77777777" w:rsidR="00127418" w:rsidRPr="00127418" w:rsidRDefault="00127418" w:rsidP="00127418">
      <w:pPr>
        <w:widowControl/>
        <w:autoSpaceDE/>
        <w:autoSpaceDN/>
        <w:spacing w:line="276" w:lineRule="auto"/>
        <w:jc w:val="both"/>
        <w:rPr>
          <w:rFonts w:ascii="Calibri" w:eastAsia="Calibri" w:hAnsi="Calibri" w:cs="Calibri"/>
          <w:color w:val="2E74B5"/>
          <w:spacing w:val="4"/>
          <w:u w:val="single"/>
          <w:lang w:eastAsia="pl-PL"/>
        </w:rPr>
      </w:pPr>
      <w:r w:rsidRPr="00127418">
        <w:rPr>
          <w:rFonts w:ascii="Calibri" w:eastAsia="Calibri" w:hAnsi="Calibri" w:cs="Calibri"/>
          <w:color w:val="2E74B5"/>
          <w:spacing w:val="4"/>
          <w:u w:val="single"/>
          <w:lang w:eastAsia="pl-PL"/>
        </w:rPr>
        <w:t>Oddział WST w Kaliningradzie</w:t>
      </w:r>
    </w:p>
    <w:p w14:paraId="248C02F8"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r w:rsidRPr="00127418">
        <w:rPr>
          <w:rFonts w:ascii="Calibri" w:eastAsia="Calibri" w:hAnsi="Calibri" w:cs="Calibri"/>
          <w:spacing w:val="4"/>
          <w:lang w:eastAsia="pl-PL"/>
        </w:rPr>
        <w:t xml:space="preserve">Kraje uczestniczące wspólnie podjęły decyzję o utworzeniu Oddziału WST w Kaliningradzie (Rosja) </w:t>
      </w:r>
      <w:r w:rsidRPr="00127418">
        <w:rPr>
          <w:rFonts w:ascii="Calibri" w:eastAsia="Calibri" w:hAnsi="Calibri" w:cs="Calibri"/>
          <w:spacing w:val="4"/>
          <w:lang w:eastAsia="pl-PL"/>
        </w:rPr>
        <w:br/>
        <w:t xml:space="preserve">w celu zapewnienia odpowiedniej promocji i informacji potencjalnym wnioskodawcom </w:t>
      </w:r>
      <w:r w:rsidRPr="00127418">
        <w:rPr>
          <w:rFonts w:ascii="Calibri" w:eastAsia="Calibri" w:hAnsi="Calibri" w:cs="Calibri"/>
          <w:spacing w:val="4"/>
          <w:lang w:eastAsia="pl-PL"/>
        </w:rPr>
        <w:br/>
        <w:t>i Beneficjentom z Federacji Rosyjskiej.</w:t>
      </w:r>
      <w:r w:rsidRPr="00127418">
        <w:rPr>
          <w:rFonts w:ascii="Calibri" w:eastAsia="Calibri" w:hAnsi="Calibri"/>
        </w:rPr>
        <w:t xml:space="preserve"> </w:t>
      </w:r>
      <w:r w:rsidRPr="00127418">
        <w:rPr>
          <w:rFonts w:ascii="Calibri" w:eastAsia="Calibri" w:hAnsi="Calibri" w:cs="Calibri"/>
          <w:spacing w:val="4"/>
          <w:lang w:eastAsia="pl-PL"/>
        </w:rPr>
        <w:t>Oddział został powołany także w celu wspierania IZ, WST, IK  w pełnieniu ich funkcji na terenie Rosji. Działa on we współpracy i pod nadzorem WST. Rolę oddziału pełni organizacja pozarządowa „Centrum Wsparcia Inicjatyw Transgranicznych”.</w:t>
      </w:r>
      <w:r w:rsidRPr="00127418">
        <w:rPr>
          <w:rFonts w:ascii="Calibri" w:eastAsia="Calibri" w:hAnsi="Calibri"/>
        </w:rPr>
        <w:t xml:space="preserve"> </w:t>
      </w:r>
    </w:p>
    <w:p w14:paraId="2A5A970C" w14:textId="77777777" w:rsidR="00127418" w:rsidRPr="00127418" w:rsidRDefault="00127418" w:rsidP="00127418">
      <w:pPr>
        <w:widowControl/>
        <w:autoSpaceDE/>
        <w:autoSpaceDN/>
        <w:spacing w:line="276" w:lineRule="auto"/>
        <w:jc w:val="both"/>
        <w:rPr>
          <w:rFonts w:ascii="Calibri" w:eastAsia="Calibri" w:hAnsi="Calibri" w:cs="Calibri"/>
          <w:spacing w:val="4"/>
          <w:lang w:eastAsia="pl-PL"/>
        </w:rPr>
      </w:pPr>
    </w:p>
    <w:p w14:paraId="70616E9D" w14:textId="77777777" w:rsidR="00127418" w:rsidRPr="00127418" w:rsidRDefault="00127418" w:rsidP="004839FA">
      <w:pPr>
        <w:widowControl/>
        <w:numPr>
          <w:ilvl w:val="0"/>
          <w:numId w:val="58"/>
        </w:numPr>
        <w:autoSpaceDE/>
        <w:autoSpaceDN/>
        <w:spacing w:before="100" w:beforeAutospacing="1" w:after="100" w:afterAutospacing="1" w:line="276" w:lineRule="auto"/>
        <w:contextualSpacing/>
        <w:jc w:val="both"/>
        <w:rPr>
          <w:rFonts w:ascii="Calibri" w:eastAsia="Calibri" w:hAnsi="Calibri" w:cs="Calibri"/>
          <w:color w:val="2E74B5"/>
        </w:rPr>
      </w:pPr>
      <w:r w:rsidRPr="00127418">
        <w:rPr>
          <w:rFonts w:ascii="Calibri" w:eastAsia="Calibri" w:hAnsi="Calibri" w:cs="Calibri"/>
          <w:color w:val="2E74B5"/>
        </w:rPr>
        <w:t>Kontrola i audyt Programu</w:t>
      </w:r>
    </w:p>
    <w:p w14:paraId="64DD7345" w14:textId="77777777" w:rsidR="00127418" w:rsidRPr="00127418" w:rsidRDefault="00127418" w:rsidP="00127418">
      <w:pPr>
        <w:widowControl/>
        <w:autoSpaceDE/>
        <w:autoSpaceDN/>
        <w:spacing w:before="100" w:beforeAutospacing="1" w:after="100" w:afterAutospacing="1" w:line="276" w:lineRule="auto"/>
        <w:ind w:left="1080"/>
        <w:contextualSpacing/>
        <w:jc w:val="both"/>
        <w:rPr>
          <w:rFonts w:ascii="Calibri" w:eastAsia="Calibri" w:hAnsi="Calibri" w:cs="Calibri"/>
          <w:color w:val="2E74B5"/>
        </w:rPr>
      </w:pPr>
    </w:p>
    <w:p w14:paraId="1E9C102F" w14:textId="77777777" w:rsidR="00127418" w:rsidRPr="00127418" w:rsidRDefault="00127418" w:rsidP="004839FA">
      <w:pPr>
        <w:widowControl/>
        <w:numPr>
          <w:ilvl w:val="1"/>
          <w:numId w:val="58"/>
        </w:numPr>
        <w:autoSpaceDE/>
        <w:autoSpaceDN/>
        <w:spacing w:before="100" w:beforeAutospacing="1" w:after="100" w:afterAutospacing="1" w:line="276" w:lineRule="auto"/>
        <w:contextualSpacing/>
        <w:jc w:val="both"/>
        <w:rPr>
          <w:rFonts w:ascii="Calibri" w:eastAsia="Calibri" w:hAnsi="Calibri" w:cs="Calibri"/>
          <w:color w:val="2E74B5"/>
        </w:rPr>
      </w:pPr>
      <w:r w:rsidRPr="00127418">
        <w:rPr>
          <w:rFonts w:ascii="Calibri" w:eastAsia="Calibri" w:hAnsi="Calibri" w:cs="Calibri"/>
          <w:color w:val="2E74B5"/>
        </w:rPr>
        <w:t>Struktura kontroli i audytu Programu</w:t>
      </w:r>
    </w:p>
    <w:p w14:paraId="6425A70D" w14:textId="77777777" w:rsidR="00127418" w:rsidRPr="00127418" w:rsidRDefault="00127418" w:rsidP="00127418">
      <w:pPr>
        <w:widowControl/>
        <w:autoSpaceDE/>
        <w:autoSpaceDN/>
        <w:spacing w:before="100" w:beforeAutospacing="1" w:after="100" w:afterAutospacing="1" w:line="276" w:lineRule="auto"/>
        <w:jc w:val="both"/>
        <w:rPr>
          <w:rFonts w:ascii="Calibri" w:eastAsia="Calibri" w:hAnsi="Calibri" w:cs="Calibri"/>
          <w:color w:val="000000"/>
        </w:rPr>
      </w:pPr>
      <w:r w:rsidRPr="00127418">
        <w:rPr>
          <w:rFonts w:ascii="Calibri" w:eastAsia="Calibri" w:hAnsi="Calibri" w:cs="Calibri"/>
          <w:lang w:eastAsia="pl-PL"/>
        </w:rPr>
        <w:t>Funkcje kontrolne i audytowe realizowane są na następujących poziomach:</w:t>
      </w:r>
    </w:p>
    <w:p w14:paraId="13867E9C" w14:textId="697884DB" w:rsidR="00127418" w:rsidRPr="00127418" w:rsidRDefault="00127418" w:rsidP="004839FA">
      <w:pPr>
        <w:widowControl/>
        <w:numPr>
          <w:ilvl w:val="0"/>
          <w:numId w:val="55"/>
        </w:numPr>
        <w:autoSpaceDE/>
        <w:autoSpaceDN/>
        <w:spacing w:before="100" w:beforeAutospacing="1" w:after="100" w:afterAutospacing="1" w:line="276" w:lineRule="auto"/>
        <w:jc w:val="both"/>
        <w:rPr>
          <w:rFonts w:ascii="Calibri" w:eastAsia="Calibri" w:hAnsi="Calibri" w:cs="Calibri"/>
        </w:rPr>
      </w:pPr>
      <w:r w:rsidRPr="00127418">
        <w:rPr>
          <w:rFonts w:ascii="Calibri" w:eastAsia="Calibri" w:hAnsi="Calibri" w:cs="Calibri"/>
          <w:lang w:eastAsia="pl-PL"/>
        </w:rPr>
        <w:t xml:space="preserve">Niezależni audytorzy </w:t>
      </w:r>
      <w:r w:rsidR="002C7815">
        <w:rPr>
          <w:rFonts w:ascii="Calibri" w:eastAsia="Calibri" w:hAnsi="Calibri" w:cs="Calibri"/>
          <w:lang w:eastAsia="pl-PL"/>
        </w:rPr>
        <w:t xml:space="preserve">na podstawie art. 32 ust. 1 rozporządzenia 897/2014 </w:t>
      </w:r>
      <w:r w:rsidRPr="00127418">
        <w:rPr>
          <w:rFonts w:ascii="Calibri" w:eastAsia="Calibri" w:hAnsi="Calibri" w:cs="Calibri"/>
          <w:lang w:eastAsia="pl-PL"/>
        </w:rPr>
        <w:t>wybierani przez beneficjentów projektów, którzy są odpowiedzialni za weryfikację wydatków na poziomie projektu;</w:t>
      </w:r>
    </w:p>
    <w:p w14:paraId="29B3D4D4" w14:textId="77777777" w:rsidR="00127418" w:rsidRPr="00127418" w:rsidRDefault="00127418" w:rsidP="004839FA">
      <w:pPr>
        <w:widowControl/>
        <w:numPr>
          <w:ilvl w:val="0"/>
          <w:numId w:val="55"/>
        </w:numPr>
        <w:autoSpaceDE/>
        <w:autoSpaceDN/>
        <w:spacing w:before="100" w:beforeAutospacing="1" w:after="160" w:line="276" w:lineRule="auto"/>
        <w:jc w:val="both"/>
        <w:rPr>
          <w:rFonts w:ascii="Calibri" w:eastAsia="Calibri" w:hAnsi="Calibri" w:cs="Calibri"/>
        </w:rPr>
      </w:pPr>
      <w:r w:rsidRPr="00127418">
        <w:rPr>
          <w:rFonts w:ascii="Calibri" w:eastAsia="Calibri" w:hAnsi="Calibri" w:cs="Calibri"/>
          <w:lang w:eastAsia="pl-PL"/>
        </w:rPr>
        <w:t>IZ i WST, które są wspomagane przez Kontrolne Punkty Kontaktowe (KPK) w każdym kraju:</w:t>
      </w:r>
      <w:r w:rsidRPr="00127418">
        <w:rPr>
          <w:rFonts w:ascii="Calibri" w:eastAsia="Calibri" w:hAnsi="Calibri" w:cs="Calibri"/>
        </w:rPr>
        <w:t xml:space="preserve"> </w:t>
      </w:r>
    </w:p>
    <w:p w14:paraId="72F89EA8" w14:textId="77777777" w:rsidR="00127418" w:rsidRPr="00127418" w:rsidRDefault="00127418" w:rsidP="004839FA">
      <w:pPr>
        <w:widowControl/>
        <w:numPr>
          <w:ilvl w:val="0"/>
          <w:numId w:val="57"/>
        </w:numPr>
        <w:autoSpaceDE/>
        <w:autoSpaceDN/>
        <w:spacing w:after="160" w:line="276" w:lineRule="auto"/>
        <w:contextualSpacing/>
        <w:jc w:val="both"/>
        <w:rPr>
          <w:rFonts w:ascii="Calibri" w:eastAsia="Calibri" w:hAnsi="Calibri" w:cs="Calibri"/>
        </w:rPr>
      </w:pPr>
      <w:r w:rsidRPr="00127418">
        <w:rPr>
          <w:rFonts w:ascii="Calibri" w:eastAsia="Calibri" w:hAnsi="Calibri"/>
        </w:rPr>
        <w:t>w Polsce: w ramach Centrum Projektów Europejskich;</w:t>
      </w:r>
    </w:p>
    <w:p w14:paraId="46EB8479" w14:textId="77777777" w:rsidR="00127418" w:rsidRPr="00127418" w:rsidRDefault="00127418" w:rsidP="004839FA">
      <w:pPr>
        <w:widowControl/>
        <w:numPr>
          <w:ilvl w:val="0"/>
          <w:numId w:val="57"/>
        </w:numPr>
        <w:autoSpaceDE/>
        <w:autoSpaceDN/>
        <w:spacing w:after="160" w:line="276" w:lineRule="auto"/>
        <w:contextualSpacing/>
        <w:jc w:val="both"/>
        <w:rPr>
          <w:rFonts w:ascii="Calibri" w:eastAsia="Calibri" w:hAnsi="Calibri" w:cs="Calibri"/>
        </w:rPr>
      </w:pPr>
      <w:r w:rsidRPr="00127418">
        <w:rPr>
          <w:rFonts w:ascii="Calibri" w:eastAsia="Calibri" w:hAnsi="Calibri"/>
        </w:rPr>
        <w:t>w Rosji: działający przy Oddziale WST.</w:t>
      </w:r>
    </w:p>
    <w:p w14:paraId="5445F018" w14:textId="77777777" w:rsidR="00127418" w:rsidRPr="00127418" w:rsidRDefault="00127418" w:rsidP="00127418">
      <w:pPr>
        <w:widowControl/>
        <w:adjustRightInd w:val="0"/>
        <w:spacing w:line="276" w:lineRule="auto"/>
        <w:contextualSpacing/>
        <w:jc w:val="both"/>
        <w:rPr>
          <w:rFonts w:ascii="Calibri" w:eastAsia="Calibri" w:hAnsi="Calibri"/>
          <w:vanish/>
        </w:rPr>
      </w:pPr>
    </w:p>
    <w:p w14:paraId="1A18B644" w14:textId="77777777" w:rsidR="00127418" w:rsidRPr="00127418" w:rsidRDefault="00127418" w:rsidP="004839FA">
      <w:pPr>
        <w:widowControl/>
        <w:numPr>
          <w:ilvl w:val="0"/>
          <w:numId w:val="55"/>
        </w:numPr>
        <w:autoSpaceDE/>
        <w:autoSpaceDN/>
        <w:adjustRightInd w:val="0"/>
        <w:spacing w:after="160" w:line="276" w:lineRule="auto"/>
        <w:contextualSpacing/>
        <w:jc w:val="both"/>
        <w:rPr>
          <w:rFonts w:ascii="Calibri" w:eastAsia="Calibri" w:hAnsi="Calibri" w:cs="Calibri"/>
          <w:color w:val="000000"/>
        </w:rPr>
      </w:pPr>
      <w:r w:rsidRPr="00127418">
        <w:rPr>
          <w:rFonts w:ascii="Calibri" w:eastAsia="Calibri" w:hAnsi="Calibri" w:cs="Calibri"/>
          <w:color w:val="000000"/>
        </w:rPr>
        <w:t>Funkcje audytowe realizowane są przez Instytucję Audytową – Szefa Krajowej Administracji Skarbowej - umiejscowioną w Ministerstwie Finansów Rzeczypospolitej Polskiej:</w:t>
      </w:r>
    </w:p>
    <w:p w14:paraId="4115179C" w14:textId="77777777" w:rsidR="00127418" w:rsidRPr="00127418" w:rsidRDefault="00127418" w:rsidP="00127418">
      <w:pPr>
        <w:widowControl/>
        <w:adjustRightInd w:val="0"/>
        <w:spacing w:line="276" w:lineRule="auto"/>
        <w:ind w:left="720"/>
        <w:contextualSpacing/>
        <w:jc w:val="both"/>
        <w:rPr>
          <w:rFonts w:ascii="Calibri" w:eastAsia="Calibri" w:hAnsi="Calibri" w:cs="Calibri"/>
          <w:color w:val="000000"/>
        </w:rPr>
      </w:pPr>
    </w:p>
    <w:p w14:paraId="61378B65" w14:textId="77777777" w:rsidR="00127418" w:rsidRPr="00127418" w:rsidRDefault="00127418" w:rsidP="00127418">
      <w:pPr>
        <w:widowControl/>
        <w:adjustRightInd w:val="0"/>
        <w:spacing w:line="276" w:lineRule="auto"/>
        <w:ind w:left="720"/>
        <w:contextualSpacing/>
        <w:jc w:val="both"/>
        <w:rPr>
          <w:rFonts w:ascii="Calibri" w:eastAsia="Calibri" w:hAnsi="Calibri" w:cs="Calibri"/>
          <w:color w:val="000000"/>
        </w:rPr>
      </w:pPr>
      <w:r w:rsidRPr="00127418">
        <w:rPr>
          <w:rFonts w:ascii="Calibri" w:eastAsia="Calibri" w:hAnsi="Calibri" w:cs="Calibri"/>
          <w:color w:val="000000"/>
        </w:rPr>
        <w:t xml:space="preserve">Wyznaczeni urzędnicy państwowi reprezentujący następujące instytucje i stanowiska są nominowani do </w:t>
      </w:r>
      <w:proofErr w:type="spellStart"/>
      <w:r w:rsidRPr="00127418">
        <w:rPr>
          <w:rFonts w:ascii="Calibri" w:eastAsia="Calibri" w:hAnsi="Calibri" w:cs="Calibri"/>
          <w:color w:val="000000"/>
        </w:rPr>
        <w:t>GoA</w:t>
      </w:r>
      <w:proofErr w:type="spellEnd"/>
      <w:r w:rsidRPr="00127418">
        <w:rPr>
          <w:rFonts w:ascii="Calibri" w:eastAsia="Calibri" w:hAnsi="Calibri" w:cs="Calibri"/>
          <w:color w:val="000000"/>
        </w:rPr>
        <w:t xml:space="preserve"> – Grupy Audytorów:</w:t>
      </w:r>
    </w:p>
    <w:p w14:paraId="2AEB85B9" w14:textId="77777777" w:rsidR="00127418" w:rsidRPr="00127418" w:rsidRDefault="00127418" w:rsidP="004839FA">
      <w:pPr>
        <w:widowControl/>
        <w:numPr>
          <w:ilvl w:val="0"/>
          <w:numId w:val="65"/>
        </w:numPr>
        <w:autoSpaceDE/>
        <w:autoSpaceDN/>
        <w:adjustRightInd w:val="0"/>
        <w:spacing w:after="160" w:line="276" w:lineRule="auto"/>
        <w:ind w:left="1560"/>
        <w:contextualSpacing/>
        <w:jc w:val="both"/>
        <w:rPr>
          <w:rFonts w:ascii="Calibri" w:eastAsia="Calibri" w:hAnsi="Calibri"/>
        </w:rPr>
      </w:pPr>
      <w:r w:rsidRPr="00127418">
        <w:rPr>
          <w:rFonts w:ascii="Calibri" w:eastAsia="Calibri" w:hAnsi="Calibri"/>
        </w:rPr>
        <w:t xml:space="preserve">Polskę reprezentuje Szef Krajowej Administracji Skarbowej </w:t>
      </w:r>
      <w:r w:rsidRPr="00127418">
        <w:rPr>
          <w:rFonts w:ascii="Calibri" w:eastAsia="Calibri" w:hAnsi="Calibri" w:cs="Calibri"/>
          <w:lang w:eastAsia="pl-PL"/>
        </w:rPr>
        <w:t>(Ministerstwo Finansów, Departament Audytu Środków Publicznych)</w:t>
      </w:r>
      <w:r w:rsidRPr="00127418">
        <w:rPr>
          <w:rFonts w:ascii="Calibri" w:eastAsia="Calibri" w:hAnsi="Calibri"/>
        </w:rPr>
        <w:t>;</w:t>
      </w:r>
      <w:r w:rsidRPr="00127418">
        <w:rPr>
          <w:rFonts w:ascii="Calibri" w:eastAsia="Calibri" w:hAnsi="Calibri" w:cs="Calibri"/>
          <w:color w:val="000000"/>
        </w:rPr>
        <w:t xml:space="preserve"> </w:t>
      </w:r>
    </w:p>
    <w:p w14:paraId="2875D07E" w14:textId="77777777" w:rsidR="00127418" w:rsidRPr="00127418" w:rsidRDefault="00127418" w:rsidP="004839FA">
      <w:pPr>
        <w:widowControl/>
        <w:numPr>
          <w:ilvl w:val="0"/>
          <w:numId w:val="65"/>
        </w:numPr>
        <w:autoSpaceDE/>
        <w:autoSpaceDN/>
        <w:adjustRightInd w:val="0"/>
        <w:spacing w:after="160" w:line="276" w:lineRule="auto"/>
        <w:ind w:left="1560"/>
        <w:contextualSpacing/>
        <w:jc w:val="both"/>
        <w:rPr>
          <w:rFonts w:ascii="Calibri" w:eastAsia="Calibri" w:hAnsi="Calibri"/>
        </w:rPr>
      </w:pPr>
      <w:r w:rsidRPr="00127418">
        <w:rPr>
          <w:rFonts w:ascii="Calibri" w:eastAsia="Calibri" w:hAnsi="Calibri" w:cs="Calibri"/>
          <w:color w:val="000000"/>
        </w:rPr>
        <w:t xml:space="preserve">Rosję reprezentuje Ministerstwo Finansów Federacji Rosyjskiej. </w:t>
      </w:r>
    </w:p>
    <w:p w14:paraId="4ACC33C9" w14:textId="77777777" w:rsidR="00127418" w:rsidRPr="00127418" w:rsidRDefault="00127418" w:rsidP="00127418">
      <w:pPr>
        <w:widowControl/>
        <w:adjustRightInd w:val="0"/>
        <w:spacing w:line="276" w:lineRule="auto"/>
        <w:ind w:left="720"/>
        <w:contextualSpacing/>
        <w:jc w:val="both"/>
        <w:rPr>
          <w:rFonts w:ascii="Calibri" w:eastAsia="Calibri" w:hAnsi="Calibri" w:cs="Calibri"/>
          <w:color w:val="000000"/>
        </w:rPr>
      </w:pPr>
    </w:p>
    <w:p w14:paraId="16EB80D6" w14:textId="77777777" w:rsidR="00127418" w:rsidRPr="00127418" w:rsidRDefault="00127418" w:rsidP="00127418">
      <w:pPr>
        <w:widowControl/>
        <w:adjustRightInd w:val="0"/>
        <w:spacing w:line="276" w:lineRule="auto"/>
        <w:jc w:val="both"/>
        <w:rPr>
          <w:rFonts w:ascii="Calibri" w:eastAsia="Calibri" w:hAnsi="Calibri"/>
          <w:bCs/>
          <w:color w:val="2E74B5"/>
          <w:u w:val="single"/>
        </w:rPr>
      </w:pPr>
      <w:r w:rsidRPr="00127418">
        <w:rPr>
          <w:rFonts w:ascii="Calibri" w:eastAsia="Calibri" w:hAnsi="Calibri"/>
          <w:bCs/>
          <w:color w:val="2E74B5"/>
          <w:u w:val="single"/>
        </w:rPr>
        <w:t>Struktura kontroli Programu</w:t>
      </w:r>
    </w:p>
    <w:p w14:paraId="63BA4AE9" w14:textId="77777777" w:rsidR="00127418" w:rsidRPr="00127418" w:rsidRDefault="00127418" w:rsidP="00127418">
      <w:pPr>
        <w:widowControl/>
        <w:adjustRightInd w:val="0"/>
        <w:spacing w:line="276" w:lineRule="auto"/>
        <w:jc w:val="both"/>
        <w:rPr>
          <w:rFonts w:ascii="Calibri" w:eastAsia="Calibri" w:hAnsi="Calibri"/>
          <w:b/>
          <w:u w:val="single"/>
        </w:rPr>
      </w:pPr>
      <w:r w:rsidRPr="00127418">
        <w:rPr>
          <w:rFonts w:ascii="Calibri" w:eastAsia="Calibri" w:hAnsi="Calibri"/>
        </w:rPr>
        <w:t xml:space="preserve">KPK wspomaga IZ w zakresie zadań kontrolnych. IZ jest również wspomagana przez WST </w:t>
      </w:r>
      <w:r w:rsidRPr="00127418">
        <w:rPr>
          <w:rFonts w:ascii="Calibri" w:eastAsia="Calibri" w:hAnsi="Calibri"/>
        </w:rPr>
        <w:br/>
        <w:t>w wykonywaniu funkcji kontrolnych, na wniosek IZ.</w:t>
      </w:r>
    </w:p>
    <w:p w14:paraId="7CD8BD2F" w14:textId="77777777" w:rsidR="00127418" w:rsidRPr="00127418" w:rsidRDefault="00127418" w:rsidP="00127418">
      <w:pPr>
        <w:widowControl/>
        <w:adjustRightInd w:val="0"/>
        <w:spacing w:line="276" w:lineRule="auto"/>
        <w:jc w:val="both"/>
        <w:rPr>
          <w:rFonts w:ascii="Calibri" w:eastAsia="Calibri" w:hAnsi="Calibri" w:cs="Calibri"/>
          <w:lang w:eastAsia="pl-PL"/>
        </w:rPr>
      </w:pPr>
      <w:r w:rsidRPr="00127418">
        <w:rPr>
          <w:rFonts w:ascii="Calibri" w:eastAsia="Calibri" w:hAnsi="Calibri" w:cs="Calibri"/>
          <w:noProof/>
          <w:lang w:eastAsia="pl-PL"/>
        </w:rPr>
        <w:lastRenderedPageBreak/>
        <mc:AlternateContent>
          <mc:Choice Requires="wps">
            <w:drawing>
              <wp:anchor distT="0" distB="0" distL="114300" distR="114300" simplePos="0" relativeHeight="251666432" behindDoc="0" locked="0" layoutInCell="1" allowOverlap="1" wp14:anchorId="20E40009" wp14:editId="65E20BD8">
                <wp:simplePos x="0" y="0"/>
                <wp:positionH relativeFrom="column">
                  <wp:posOffset>4716145</wp:posOffset>
                </wp:positionH>
                <wp:positionV relativeFrom="paragraph">
                  <wp:posOffset>1636395</wp:posOffset>
                </wp:positionV>
                <wp:extent cx="90805" cy="474345"/>
                <wp:effectExtent l="95250" t="95250" r="42545" b="20955"/>
                <wp:wrapNone/>
                <wp:docPr id="7" name="Strzałka: w górę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74345"/>
                        </a:xfrm>
                        <a:prstGeom prst="upArrow">
                          <a:avLst>
                            <a:gd name="adj1" fmla="val 50000"/>
                            <a:gd name="adj2" fmla="val 130594"/>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54FDE" id="Strzałka: w górę 7" o:spid="_x0000_s1026" type="#_x0000_t68" style="position:absolute;margin-left:371.35pt;margin-top:128.85pt;width:7.15pt;height:3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">
                <v:shadow on="t" opacity=".5" offset="-6pt,-6pt"/>
              </v:shape>
            </w:pict>
          </mc:Fallback>
        </mc:AlternateContent>
      </w:r>
      <w:r w:rsidRPr="00127418">
        <w:rPr>
          <w:rFonts w:ascii="Calibri" w:eastAsia="Calibri" w:hAnsi="Calibri" w:cs="Calibri"/>
          <w:noProof/>
          <w:lang w:eastAsia="pl-PL"/>
        </w:rPr>
        <mc:AlternateContent>
          <mc:Choice Requires="wps">
            <w:drawing>
              <wp:anchor distT="0" distB="0" distL="114300" distR="114300" simplePos="0" relativeHeight="251667456" behindDoc="0" locked="0" layoutInCell="1" allowOverlap="1" wp14:anchorId="2BED4E9D" wp14:editId="49ED9B27">
                <wp:simplePos x="0" y="0"/>
                <wp:positionH relativeFrom="column">
                  <wp:posOffset>2981960</wp:posOffset>
                </wp:positionH>
                <wp:positionV relativeFrom="paragraph">
                  <wp:posOffset>1636395</wp:posOffset>
                </wp:positionV>
                <wp:extent cx="90805" cy="474345"/>
                <wp:effectExtent l="95250" t="95250" r="42545" b="20955"/>
                <wp:wrapNone/>
                <wp:docPr id="4" name="Strzałka: w górę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74345"/>
                        </a:xfrm>
                        <a:prstGeom prst="upArrow">
                          <a:avLst>
                            <a:gd name="adj1" fmla="val 50000"/>
                            <a:gd name="adj2" fmla="val 130594"/>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A2C6D" id="Strzałka: w górę 4" o:spid="_x0000_s1026" type="#_x0000_t68" style="position:absolute;margin-left:234.8pt;margin-top:128.85pt;width:7.15pt;height:37.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">
                <v:shadow on="t" opacity=".5" offset="-6pt,-6pt"/>
              </v:shape>
            </w:pict>
          </mc:Fallback>
        </mc:AlternateContent>
      </w:r>
      <w:r w:rsidRPr="00127418">
        <w:rPr>
          <w:rFonts w:ascii="Calibri" w:eastAsia="Calibri" w:hAnsi="Calibri" w:cs="Calibri"/>
          <w:noProof/>
          <w:lang w:eastAsia="pl-PL"/>
        </w:rPr>
        <w:drawing>
          <wp:inline distT="0" distB="0" distL="0" distR="0" wp14:anchorId="3B65F0E6" wp14:editId="50D77734">
            <wp:extent cx="5759175" cy="3769744"/>
            <wp:effectExtent l="95250" t="0" r="13335" b="0"/>
            <wp:docPr id="2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21DEAD89" w14:textId="77777777" w:rsidR="00127418" w:rsidRPr="00127418" w:rsidRDefault="00127418" w:rsidP="00127418">
      <w:pPr>
        <w:widowControl/>
        <w:adjustRightInd w:val="0"/>
        <w:spacing w:line="276" w:lineRule="auto"/>
        <w:jc w:val="both"/>
        <w:rPr>
          <w:rFonts w:ascii="Calibri" w:eastAsia="Calibri" w:hAnsi="Calibri"/>
          <w:b/>
          <w:u w:val="single"/>
        </w:rPr>
      </w:pPr>
    </w:p>
    <w:p w14:paraId="76B4252D" w14:textId="77777777" w:rsidR="00127418" w:rsidRPr="00127418" w:rsidRDefault="00127418" w:rsidP="00127418">
      <w:pPr>
        <w:widowControl/>
        <w:adjustRightInd w:val="0"/>
        <w:spacing w:line="276" w:lineRule="auto"/>
        <w:jc w:val="both"/>
        <w:rPr>
          <w:rFonts w:ascii="Calibri" w:eastAsia="Calibri" w:hAnsi="Calibri"/>
          <w:bCs/>
          <w:color w:val="2E74B5"/>
          <w:u w:val="single"/>
        </w:rPr>
      </w:pPr>
      <w:r w:rsidRPr="00127418">
        <w:rPr>
          <w:rFonts w:ascii="Calibri" w:eastAsia="Calibri" w:hAnsi="Calibri"/>
          <w:bCs/>
          <w:color w:val="2E74B5"/>
          <w:u w:val="single"/>
        </w:rPr>
        <w:t>Struktura audytu Programu</w:t>
      </w:r>
    </w:p>
    <w:p w14:paraId="78032954" w14:textId="77777777" w:rsidR="00127418" w:rsidRPr="00127418" w:rsidRDefault="00127418" w:rsidP="00127418">
      <w:pPr>
        <w:widowControl/>
        <w:autoSpaceDE/>
        <w:autoSpaceDN/>
        <w:spacing w:before="100" w:beforeAutospacing="1" w:line="276" w:lineRule="auto"/>
        <w:jc w:val="both"/>
        <w:rPr>
          <w:rFonts w:ascii="Calibri" w:eastAsia="Calibri" w:hAnsi="Calibri" w:cs="Calibri"/>
          <w:spacing w:val="4"/>
        </w:rPr>
      </w:pPr>
      <w:r w:rsidRPr="00127418">
        <w:rPr>
          <w:rFonts w:ascii="Calibri" w:eastAsia="Calibri" w:hAnsi="Calibri" w:cs="Calibri"/>
          <w:spacing w:val="4"/>
        </w:rPr>
        <w:t xml:space="preserve">IA </w:t>
      </w:r>
      <w:r w:rsidRPr="00127418">
        <w:rPr>
          <w:rFonts w:ascii="Calibri" w:eastAsia="Calibri" w:hAnsi="Calibri" w:cs="Calibri"/>
          <w:lang w:eastAsia="pl-PL"/>
        </w:rPr>
        <w:t>zapewnia prowadzenie audytów systemu zarządzania i kontroli Programu, audytu na stosownej próbie projektów oraz rocznych sprawozdań finansowych Programu.</w:t>
      </w:r>
      <w:r w:rsidRPr="00127418">
        <w:rPr>
          <w:rFonts w:ascii="Calibri" w:eastAsia="Calibri" w:hAnsi="Calibri" w:cs="Calibri"/>
          <w:spacing w:val="4"/>
        </w:rPr>
        <w:t xml:space="preserve"> </w:t>
      </w:r>
    </w:p>
    <w:p w14:paraId="2C5570A1" w14:textId="77777777" w:rsidR="00127418" w:rsidRPr="00127418" w:rsidRDefault="00127418" w:rsidP="00127418">
      <w:pPr>
        <w:widowControl/>
        <w:autoSpaceDE/>
        <w:autoSpaceDN/>
        <w:spacing w:line="276" w:lineRule="auto"/>
        <w:jc w:val="both"/>
        <w:rPr>
          <w:rFonts w:ascii="Calibri" w:eastAsia="Calibri" w:hAnsi="Calibri" w:cs="Calibri"/>
          <w:lang w:eastAsia="pl-PL"/>
        </w:rPr>
      </w:pPr>
      <w:r w:rsidRPr="00127418">
        <w:rPr>
          <w:rFonts w:ascii="Calibri" w:eastAsia="Calibri" w:hAnsi="Calibri" w:cs="Calibri"/>
          <w:noProof/>
          <w:spacing w:val="4"/>
          <w:lang w:eastAsia="pl-PL"/>
        </w:rPr>
        <mc:AlternateContent>
          <mc:Choice Requires="wps">
            <w:drawing>
              <wp:anchor distT="0" distB="0" distL="114300" distR="114300" simplePos="0" relativeHeight="251671552" behindDoc="0" locked="0" layoutInCell="1" allowOverlap="1" wp14:anchorId="7504E2F3" wp14:editId="5783750B">
                <wp:simplePos x="0" y="0"/>
                <wp:positionH relativeFrom="column">
                  <wp:posOffset>1402080</wp:posOffset>
                </wp:positionH>
                <wp:positionV relativeFrom="paragraph">
                  <wp:posOffset>2192655</wp:posOffset>
                </wp:positionV>
                <wp:extent cx="500380" cy="146685"/>
                <wp:effectExtent l="81597" t="89853" r="38418" b="38417"/>
                <wp:wrapNone/>
                <wp:docPr id="6" name="Strzałka: w lewo i w praw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0380" cy="146685"/>
                        </a:xfrm>
                        <a:prstGeom prst="leftRightArrow">
                          <a:avLst>
                            <a:gd name="adj1" fmla="val 50000"/>
                            <a:gd name="adj2" fmla="val 68225"/>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CBD5D"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Strzałka: w lewo i w prawo 3" o:spid="_x0000_s1026" type="#_x0000_t69" style="position:absolute;margin-left:110.4pt;margin-top:172.65pt;width:39.4pt;height:11.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">
                <v:shadow on="t" opacity=".5" offset="-6pt,-6pt"/>
              </v:shape>
            </w:pict>
          </mc:Fallback>
        </mc:AlternateContent>
      </w:r>
      <w:r w:rsidRPr="00127418">
        <w:rPr>
          <w:rFonts w:ascii="Calibri" w:eastAsia="Calibri" w:hAnsi="Calibri"/>
          <w:noProof/>
          <w:lang w:eastAsia="pl-PL"/>
        </w:rPr>
        <mc:AlternateContent>
          <mc:Choice Requires="wps">
            <w:drawing>
              <wp:anchor distT="0" distB="0" distL="114300" distR="114300" simplePos="0" relativeHeight="251669504" behindDoc="0" locked="0" layoutInCell="1" allowOverlap="1" wp14:anchorId="692E0F12" wp14:editId="27050AD8">
                <wp:simplePos x="0" y="0"/>
                <wp:positionH relativeFrom="margin">
                  <wp:posOffset>736600</wp:posOffset>
                </wp:positionH>
                <wp:positionV relativeFrom="paragraph">
                  <wp:posOffset>2340610</wp:posOffset>
                </wp:positionV>
                <wp:extent cx="2647950" cy="1782257"/>
                <wp:effectExtent l="95250" t="76200" r="95250" b="123190"/>
                <wp:wrapNone/>
                <wp:docPr id="8" name="Prostokąt: zaokrąglone rogi 8"/>
                <wp:cNvGraphicFramePr/>
                <a:graphic xmlns:a="http://schemas.openxmlformats.org/drawingml/2006/main">
                  <a:graphicData uri="http://schemas.microsoft.com/office/word/2010/wordprocessingShape">
                    <wps:wsp>
                      <wps:cNvSpPr/>
                      <wps:spPr>
                        <a:xfrm>
                          <a:off x="0" y="0"/>
                          <a:ext cx="2647950" cy="178225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wps:spPr>
                      <wps:bodyPr/>
                    </wps:wsp>
                  </a:graphicData>
                </a:graphic>
                <wp14:sizeRelH relativeFrom="margin">
                  <wp14:pctWidth>0</wp14:pctWidth>
                </wp14:sizeRelH>
              </wp:anchor>
            </w:drawing>
          </mc:Choice>
          <mc:Fallback>
            <w:pict>
              <v:roundrect w14:anchorId="72C6E993" id="Prostokąt: zaokrąglone rogi 8" o:spid="_x0000_s1026" style="position:absolute;margin-left:58pt;margin-top:184.3pt;width:208.5pt;height:140.35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" stroked="f">
                <v:fill angle="180" focus="35%" type="gradient"/>
                <v:shadow on="t" color="black" opacity="24903f" origin=",.5" offset="0,.55556mm"/>
                <w10:wrap anchorx="margin"/>
              </v:roundrect>
            </w:pict>
          </mc:Fallback>
        </mc:AlternateContent>
      </w:r>
      <w:r w:rsidRPr="00127418">
        <w:rPr>
          <w:rFonts w:ascii="Calibri" w:eastAsia="Calibri" w:hAnsi="Calibri" w:cs="Calibri"/>
          <w:noProof/>
          <w:spacing w:val="4"/>
          <w:lang w:eastAsia="pl-PL"/>
        </w:rPr>
        <mc:AlternateContent>
          <mc:Choice Requires="wps">
            <w:drawing>
              <wp:anchor distT="0" distB="0" distL="114300" distR="114300" simplePos="0" relativeHeight="251668480" behindDoc="0" locked="0" layoutInCell="1" allowOverlap="1" wp14:anchorId="077DCA21" wp14:editId="7FBFF64D">
                <wp:simplePos x="0" y="0"/>
                <wp:positionH relativeFrom="column">
                  <wp:posOffset>2800985</wp:posOffset>
                </wp:positionH>
                <wp:positionV relativeFrom="paragraph">
                  <wp:posOffset>1316355</wp:posOffset>
                </wp:positionV>
                <wp:extent cx="500380" cy="146685"/>
                <wp:effectExtent l="95250" t="95250" r="0" b="43815"/>
                <wp:wrapNone/>
                <wp:docPr id="9" name="Strzałka: w lewo i w praw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380" cy="146685"/>
                        </a:xfrm>
                        <a:prstGeom prst="leftRightArrow">
                          <a:avLst>
                            <a:gd name="adj1" fmla="val 50000"/>
                            <a:gd name="adj2" fmla="val 68225"/>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823C7" id="Strzałka: w lewo i w prawo 9" o:spid="_x0000_s1026" type="#_x0000_t69" style="position:absolute;margin-left:220.55pt;margin-top:103.65pt;width:39.4pt;height:1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">
                <v:shadow on="t" opacity=".5" offset="-6pt,-6pt"/>
              </v:shape>
            </w:pict>
          </mc:Fallback>
        </mc:AlternateContent>
      </w:r>
      <w:r w:rsidRPr="00127418">
        <w:rPr>
          <w:rFonts w:ascii="Calibri" w:eastAsia="Calibri" w:hAnsi="Calibri" w:cs="Calibri"/>
          <w:noProof/>
          <w:spacing w:val="4"/>
          <w:lang w:eastAsia="pl-PL"/>
        </w:rPr>
        <w:drawing>
          <wp:inline distT="0" distB="0" distL="0" distR="0" wp14:anchorId="0258EF86" wp14:editId="28E98B6C">
            <wp:extent cx="5749865" cy="2398143"/>
            <wp:effectExtent l="76200" t="0" r="22860" b="0"/>
            <wp:docPr id="15"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64CEA6BB" w14:textId="77777777" w:rsidR="00127418" w:rsidRPr="00127418" w:rsidRDefault="00127418" w:rsidP="00127418">
      <w:pPr>
        <w:widowControl/>
        <w:autoSpaceDE/>
        <w:autoSpaceDN/>
        <w:spacing w:line="276" w:lineRule="auto"/>
        <w:jc w:val="both"/>
        <w:rPr>
          <w:rFonts w:ascii="Calibri" w:eastAsia="Calibri" w:hAnsi="Calibri" w:cs="Calibri"/>
          <w:lang w:eastAsia="pl-PL"/>
        </w:rPr>
      </w:pPr>
      <w:r w:rsidRPr="00127418">
        <w:rPr>
          <w:rFonts w:ascii="Calibri" w:eastAsia="Calibri" w:hAnsi="Calibri" w:cs="Calibri"/>
          <w:noProof/>
          <w:lang w:eastAsia="pl-PL"/>
        </w:rPr>
        <mc:AlternateContent>
          <mc:Choice Requires="wps">
            <w:drawing>
              <wp:anchor distT="0" distB="0" distL="114300" distR="114300" simplePos="0" relativeHeight="251670528" behindDoc="0" locked="0" layoutInCell="1" allowOverlap="1" wp14:anchorId="22967A5E" wp14:editId="01E1213F">
                <wp:simplePos x="0" y="0"/>
                <wp:positionH relativeFrom="column">
                  <wp:posOffset>979805</wp:posOffset>
                </wp:positionH>
                <wp:positionV relativeFrom="paragraph">
                  <wp:posOffset>95250</wp:posOffset>
                </wp:positionV>
                <wp:extent cx="3238500" cy="1562100"/>
                <wp:effectExtent l="0" t="0" r="19050" b="19050"/>
                <wp:wrapNone/>
                <wp:docPr id="10" name="Prostokąt: zaokrąglone rogi 10"/>
                <wp:cNvGraphicFramePr/>
                <a:graphic xmlns:a="http://schemas.openxmlformats.org/drawingml/2006/main">
                  <a:graphicData uri="http://schemas.microsoft.com/office/word/2010/wordprocessingShape">
                    <wps:wsp>
                      <wps:cNvSpPr/>
                      <wps:spPr>
                        <a:xfrm>
                          <a:off x="0" y="0"/>
                          <a:ext cx="3238500" cy="1562100"/>
                        </a:xfrm>
                        <a:prstGeom prst="roundRect">
                          <a:avLst/>
                        </a:prstGeom>
                        <a:solidFill>
                          <a:sysClr val="window" lastClr="FFFFFF">
                            <a:lumMod val="75000"/>
                          </a:sysClr>
                        </a:solidFill>
                        <a:ln w="12700" cap="flat" cmpd="sng" algn="ctr">
                          <a:solidFill>
                            <a:sysClr val="windowText" lastClr="000000"/>
                          </a:solidFill>
                          <a:prstDash val="solid"/>
                          <a:miter lim="800000"/>
                        </a:ln>
                        <a:effectLst/>
                      </wps:spPr>
                      <wps:txbx>
                        <w:txbxContent>
                          <w:p w14:paraId="05985253" w14:textId="77777777" w:rsidR="0033126B" w:rsidRPr="00DE7D8F" w:rsidRDefault="0033126B" w:rsidP="00127418">
                            <w:pPr>
                              <w:jc w:val="center"/>
                              <w:rPr>
                                <w:b/>
                                <w:bCs/>
                                <w:sz w:val="20"/>
                                <w:szCs w:val="20"/>
                              </w:rPr>
                            </w:pPr>
                            <w:r w:rsidRPr="00DE7D8F">
                              <w:rPr>
                                <w:b/>
                                <w:bCs/>
                                <w:sz w:val="20"/>
                                <w:szCs w:val="20"/>
                              </w:rPr>
                              <w:t xml:space="preserve">Zewnętrzni Audytorzy </w:t>
                            </w:r>
                            <w:r>
                              <w:rPr>
                                <w:b/>
                                <w:bCs/>
                                <w:sz w:val="20"/>
                                <w:szCs w:val="20"/>
                              </w:rPr>
                              <w:t>(Wykonawca)</w:t>
                            </w:r>
                          </w:p>
                          <w:p w14:paraId="3F9AEEFA" w14:textId="77777777" w:rsidR="0033126B" w:rsidRDefault="0033126B" w:rsidP="00127418">
                            <w:pPr>
                              <w:jc w:val="center"/>
                            </w:pPr>
                            <w:r>
                              <w:rPr>
                                <w:sz w:val="20"/>
                                <w:szCs w:val="20"/>
                              </w:rPr>
                              <w:t>A</w:t>
                            </w:r>
                            <w:r w:rsidRPr="00DE7D8F">
                              <w:rPr>
                                <w:sz w:val="20"/>
                                <w:szCs w:val="20"/>
                              </w:rPr>
                              <w:t>udyt</w:t>
                            </w:r>
                            <w:r>
                              <w:rPr>
                                <w:sz w:val="20"/>
                                <w:szCs w:val="20"/>
                              </w:rPr>
                              <w:t>y</w:t>
                            </w:r>
                            <w:r w:rsidRPr="00DE7D8F">
                              <w:rPr>
                                <w:sz w:val="20"/>
                                <w:szCs w:val="20"/>
                              </w:rPr>
                              <w:t xml:space="preserve"> projektów oraz audyt systemu na terytorium Federacji Rosyjskiej</w:t>
                            </w:r>
                            <w:r>
                              <w:rPr>
                                <w:sz w:val="20"/>
                                <w:szCs w:val="20"/>
                              </w:rPr>
                              <w:t xml:space="preserve"> </w:t>
                            </w:r>
                            <w:r w:rsidRPr="00DE7D8F">
                              <w:rPr>
                                <w:sz w:val="20"/>
                                <w:szCs w:val="20"/>
                              </w:rPr>
                              <w:t>przeprowadzane</w:t>
                            </w:r>
                            <w:r>
                              <w:rPr>
                                <w:sz w:val="20"/>
                                <w:szCs w:val="20"/>
                              </w:rPr>
                              <w:t xml:space="preserve"> będą</w:t>
                            </w:r>
                            <w:r w:rsidRPr="00DE7D8F">
                              <w:rPr>
                                <w:sz w:val="20"/>
                                <w:szCs w:val="20"/>
                              </w:rPr>
                              <w:t xml:space="preserve"> przez zewnętrzną firmę audytorską w imieniu oraz w ramach odpowiedzialności IA.</w:t>
                            </w:r>
                            <w:r w:rsidRPr="008765CD">
                              <w:t xml:space="preserve"> </w:t>
                            </w:r>
                            <w:r>
                              <w:rPr>
                                <w:sz w:val="20"/>
                                <w:szCs w:val="20"/>
                              </w:rPr>
                              <w:t xml:space="preserve"> W</w:t>
                            </w:r>
                            <w:r w:rsidRPr="008765CD">
                              <w:rPr>
                                <w:sz w:val="20"/>
                                <w:szCs w:val="20"/>
                              </w:rPr>
                              <w:t xml:space="preserve">ybór wykonawcy leży po stronie </w:t>
                            </w:r>
                            <w:r>
                              <w:rPr>
                                <w:sz w:val="20"/>
                                <w:szCs w:val="20"/>
                              </w:rPr>
                              <w:t>CPE</w:t>
                            </w:r>
                            <w:r w:rsidRPr="008765CD">
                              <w:rPr>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967A5E" id="Prostokąt: zaokrąglone rogi 10" o:spid="_x0000_s1026" style="position:absolute;left:0;text-align:left;margin-left:77.15pt;margin-top:7.5pt;width:255pt;height:1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" fillcolor="#bfbfbf" strokecolor="windowText" strokeweight="1pt">
                <v:stroke joinstyle="miter"/>
                <v:textbox>
                  <w:txbxContent>
                    <w:p w14:paraId="05985253" w14:textId="77777777" w:rsidR="0033126B" w:rsidRPr="00DE7D8F" w:rsidRDefault="0033126B" w:rsidP="00127418">
                      <w:pPr>
                        <w:jc w:val="center"/>
                        <w:rPr>
                          <w:b/>
                          <w:bCs/>
                          <w:sz w:val="20"/>
                          <w:szCs w:val="20"/>
                        </w:rPr>
                      </w:pPr>
                      <w:r w:rsidRPr="00DE7D8F">
                        <w:rPr>
                          <w:b/>
                          <w:bCs/>
                          <w:sz w:val="20"/>
                          <w:szCs w:val="20"/>
                        </w:rPr>
                        <w:t xml:space="preserve">Zewnętrzni Audytorzy </w:t>
                      </w:r>
                      <w:r>
                        <w:rPr>
                          <w:b/>
                          <w:bCs/>
                          <w:sz w:val="20"/>
                          <w:szCs w:val="20"/>
                        </w:rPr>
                        <w:t>(Wykonawca)</w:t>
                      </w:r>
                    </w:p>
                    <w:p w14:paraId="3F9AEEFA" w14:textId="77777777" w:rsidR="0033126B" w:rsidRDefault="0033126B" w:rsidP="00127418">
                      <w:pPr>
                        <w:jc w:val="center"/>
                      </w:pPr>
                      <w:r>
                        <w:rPr>
                          <w:sz w:val="20"/>
                          <w:szCs w:val="20"/>
                        </w:rPr>
                        <w:t>A</w:t>
                      </w:r>
                      <w:r w:rsidRPr="00DE7D8F">
                        <w:rPr>
                          <w:sz w:val="20"/>
                          <w:szCs w:val="20"/>
                        </w:rPr>
                        <w:t>udyt</w:t>
                      </w:r>
                      <w:r>
                        <w:rPr>
                          <w:sz w:val="20"/>
                          <w:szCs w:val="20"/>
                        </w:rPr>
                        <w:t>y</w:t>
                      </w:r>
                      <w:r w:rsidRPr="00DE7D8F">
                        <w:rPr>
                          <w:sz w:val="20"/>
                          <w:szCs w:val="20"/>
                        </w:rPr>
                        <w:t xml:space="preserve"> projektów oraz audyt systemu na terytorium Federacji Rosyjskiej</w:t>
                      </w:r>
                      <w:r>
                        <w:rPr>
                          <w:sz w:val="20"/>
                          <w:szCs w:val="20"/>
                        </w:rPr>
                        <w:t xml:space="preserve"> </w:t>
                      </w:r>
                      <w:r w:rsidRPr="00DE7D8F">
                        <w:rPr>
                          <w:sz w:val="20"/>
                          <w:szCs w:val="20"/>
                        </w:rPr>
                        <w:t>przeprowadzane</w:t>
                      </w:r>
                      <w:r>
                        <w:rPr>
                          <w:sz w:val="20"/>
                          <w:szCs w:val="20"/>
                        </w:rPr>
                        <w:t xml:space="preserve"> będą</w:t>
                      </w:r>
                      <w:r w:rsidRPr="00DE7D8F">
                        <w:rPr>
                          <w:sz w:val="20"/>
                          <w:szCs w:val="20"/>
                        </w:rPr>
                        <w:t xml:space="preserve"> przez zewnętrzną firmę audytorską w imieniu oraz w ramach odpowiedzialności IA.</w:t>
                      </w:r>
                      <w:r w:rsidRPr="008765CD">
                        <w:t xml:space="preserve"> </w:t>
                      </w:r>
                      <w:r>
                        <w:rPr>
                          <w:sz w:val="20"/>
                          <w:szCs w:val="20"/>
                        </w:rPr>
                        <w:t xml:space="preserve"> W</w:t>
                      </w:r>
                      <w:r w:rsidRPr="008765CD">
                        <w:rPr>
                          <w:sz w:val="20"/>
                          <w:szCs w:val="20"/>
                        </w:rPr>
                        <w:t xml:space="preserve">ybór wykonawcy leży po stronie </w:t>
                      </w:r>
                      <w:r>
                        <w:rPr>
                          <w:sz w:val="20"/>
                          <w:szCs w:val="20"/>
                        </w:rPr>
                        <w:t>CPE</w:t>
                      </w:r>
                      <w:r w:rsidRPr="008765CD">
                        <w:rPr>
                          <w:sz w:val="20"/>
                          <w:szCs w:val="20"/>
                        </w:rPr>
                        <w:t xml:space="preserve">.  </w:t>
                      </w:r>
                    </w:p>
                  </w:txbxContent>
                </v:textbox>
              </v:roundrect>
            </w:pict>
          </mc:Fallback>
        </mc:AlternateContent>
      </w:r>
    </w:p>
    <w:p w14:paraId="66DF3065" w14:textId="77777777" w:rsidR="00127418" w:rsidRPr="00127418" w:rsidRDefault="00127418" w:rsidP="00127418">
      <w:pPr>
        <w:widowControl/>
        <w:autoSpaceDE/>
        <w:autoSpaceDN/>
        <w:spacing w:line="276" w:lineRule="auto"/>
        <w:jc w:val="both"/>
        <w:rPr>
          <w:rFonts w:ascii="Calibri" w:eastAsia="Calibri" w:hAnsi="Calibri" w:cs="Calibri"/>
          <w:lang w:eastAsia="pl-PL"/>
        </w:rPr>
      </w:pPr>
    </w:p>
    <w:p w14:paraId="1B507214" w14:textId="77777777" w:rsidR="00127418" w:rsidRPr="00127418" w:rsidRDefault="00127418" w:rsidP="00127418">
      <w:pPr>
        <w:widowControl/>
        <w:autoSpaceDE/>
        <w:autoSpaceDN/>
        <w:spacing w:line="276" w:lineRule="auto"/>
        <w:jc w:val="both"/>
        <w:rPr>
          <w:rFonts w:ascii="Calibri" w:eastAsia="Calibri" w:hAnsi="Calibri" w:cs="Calibri"/>
          <w:lang w:eastAsia="pl-PL"/>
        </w:rPr>
      </w:pPr>
    </w:p>
    <w:p w14:paraId="78352581" w14:textId="77777777" w:rsidR="00127418" w:rsidRPr="00127418" w:rsidRDefault="00127418" w:rsidP="00127418">
      <w:pPr>
        <w:widowControl/>
        <w:autoSpaceDE/>
        <w:autoSpaceDN/>
        <w:spacing w:line="276" w:lineRule="auto"/>
        <w:jc w:val="both"/>
        <w:rPr>
          <w:rFonts w:ascii="Calibri" w:eastAsia="Calibri" w:hAnsi="Calibri" w:cs="Calibri"/>
          <w:lang w:eastAsia="pl-PL"/>
        </w:rPr>
      </w:pPr>
    </w:p>
    <w:p w14:paraId="29ECC791" w14:textId="77777777" w:rsidR="00127418" w:rsidRPr="00127418" w:rsidRDefault="00127418" w:rsidP="00127418">
      <w:pPr>
        <w:widowControl/>
        <w:autoSpaceDE/>
        <w:autoSpaceDN/>
        <w:spacing w:line="276" w:lineRule="auto"/>
        <w:jc w:val="both"/>
        <w:rPr>
          <w:rFonts w:ascii="Calibri" w:eastAsia="Calibri" w:hAnsi="Calibri" w:cs="Calibri"/>
          <w:lang w:eastAsia="pl-PL"/>
        </w:rPr>
      </w:pPr>
    </w:p>
    <w:p w14:paraId="7BB0C955" w14:textId="4634BBBA" w:rsidR="00127418" w:rsidRDefault="00127418" w:rsidP="00127418">
      <w:pPr>
        <w:widowControl/>
        <w:autoSpaceDE/>
        <w:autoSpaceDN/>
        <w:spacing w:line="276" w:lineRule="auto"/>
        <w:jc w:val="both"/>
        <w:rPr>
          <w:rFonts w:ascii="Calibri" w:eastAsia="Calibri" w:hAnsi="Calibri" w:cs="Calibri"/>
          <w:lang w:eastAsia="pl-PL"/>
        </w:rPr>
      </w:pPr>
    </w:p>
    <w:p w14:paraId="7012A6AF" w14:textId="169178CB" w:rsidR="008626B4" w:rsidRDefault="008626B4" w:rsidP="00127418">
      <w:pPr>
        <w:widowControl/>
        <w:autoSpaceDE/>
        <w:autoSpaceDN/>
        <w:spacing w:line="276" w:lineRule="auto"/>
        <w:jc w:val="both"/>
        <w:rPr>
          <w:rFonts w:ascii="Calibri" w:eastAsia="Calibri" w:hAnsi="Calibri" w:cs="Calibri"/>
          <w:lang w:eastAsia="pl-PL"/>
        </w:rPr>
      </w:pPr>
    </w:p>
    <w:p w14:paraId="65D3C8E7" w14:textId="77777777" w:rsidR="008626B4" w:rsidRPr="00127418" w:rsidRDefault="008626B4" w:rsidP="00127418">
      <w:pPr>
        <w:widowControl/>
        <w:autoSpaceDE/>
        <w:autoSpaceDN/>
        <w:spacing w:line="276" w:lineRule="auto"/>
        <w:jc w:val="both"/>
        <w:rPr>
          <w:rFonts w:ascii="Calibri" w:eastAsia="Calibri" w:hAnsi="Calibri" w:cs="Calibri"/>
          <w:lang w:eastAsia="pl-PL"/>
        </w:rPr>
      </w:pPr>
    </w:p>
    <w:p w14:paraId="4828C2E8" w14:textId="77777777" w:rsidR="00127418" w:rsidRPr="00127418" w:rsidRDefault="00127418" w:rsidP="004839FA">
      <w:pPr>
        <w:widowControl/>
        <w:numPr>
          <w:ilvl w:val="1"/>
          <w:numId w:val="58"/>
        </w:numPr>
        <w:autoSpaceDE/>
        <w:autoSpaceDN/>
        <w:spacing w:after="160" w:line="276" w:lineRule="auto"/>
        <w:contextualSpacing/>
        <w:jc w:val="both"/>
        <w:rPr>
          <w:rFonts w:ascii="Calibri" w:eastAsia="Calibri" w:hAnsi="Calibri" w:cs="Calibri"/>
          <w:color w:val="2E74B5"/>
          <w:lang w:eastAsia="pl-PL"/>
        </w:rPr>
      </w:pPr>
      <w:r w:rsidRPr="00127418">
        <w:rPr>
          <w:rFonts w:ascii="Calibri" w:eastAsia="Calibri" w:hAnsi="Calibri" w:cs="Calibri"/>
          <w:color w:val="2E74B5"/>
          <w:lang w:eastAsia="pl-PL"/>
        </w:rPr>
        <w:lastRenderedPageBreak/>
        <w:t>Opis funkcji instytucji zaangażowanych w kontrolę i audyt Programu</w:t>
      </w:r>
    </w:p>
    <w:p w14:paraId="5ECA1007" w14:textId="77777777" w:rsidR="00127418" w:rsidRPr="00127418" w:rsidRDefault="00127418" w:rsidP="00127418">
      <w:pPr>
        <w:widowControl/>
        <w:autoSpaceDE/>
        <w:autoSpaceDN/>
        <w:spacing w:line="276" w:lineRule="auto"/>
        <w:jc w:val="both"/>
        <w:rPr>
          <w:rFonts w:ascii="Calibri" w:eastAsia="Calibri" w:hAnsi="Calibri" w:cs="Calibri"/>
          <w:color w:val="2E74B5"/>
          <w:spacing w:val="4"/>
          <w:u w:val="single"/>
          <w:lang w:eastAsia="pl-PL"/>
        </w:rPr>
      </w:pPr>
    </w:p>
    <w:p w14:paraId="08D5BCE8" w14:textId="77777777" w:rsidR="00127418" w:rsidRPr="00127418" w:rsidRDefault="00127418" w:rsidP="00127418">
      <w:pPr>
        <w:widowControl/>
        <w:adjustRightInd w:val="0"/>
        <w:spacing w:line="276" w:lineRule="auto"/>
        <w:jc w:val="both"/>
        <w:rPr>
          <w:rFonts w:ascii="Calibri Light" w:eastAsia="Calibri" w:hAnsi="Calibri Light" w:cs="Calibri Light"/>
          <w:color w:val="2E74B5"/>
          <w:u w:val="single"/>
          <w:lang w:eastAsia="pl-PL"/>
        </w:rPr>
      </w:pPr>
      <w:r w:rsidRPr="00127418">
        <w:rPr>
          <w:rFonts w:ascii="Calibri Light" w:eastAsia="Calibri" w:hAnsi="Calibri Light" w:cs="Calibri Light"/>
          <w:color w:val="2E74B5"/>
          <w:u w:val="single"/>
          <w:lang w:eastAsia="pl-PL"/>
        </w:rPr>
        <w:t>Niezależni audytorzy</w:t>
      </w:r>
    </w:p>
    <w:p w14:paraId="0ABCB407" w14:textId="4F8DA35E" w:rsidR="00127418" w:rsidRPr="00127418" w:rsidRDefault="00127418" w:rsidP="00127418">
      <w:pPr>
        <w:widowControl/>
        <w:adjustRightInd w:val="0"/>
        <w:spacing w:line="276" w:lineRule="auto"/>
        <w:jc w:val="both"/>
        <w:rPr>
          <w:rFonts w:ascii="Calibri" w:eastAsia="Calibri" w:hAnsi="Calibri" w:cs="Calibri"/>
          <w:b/>
          <w:bCs/>
          <w:u w:val="single"/>
          <w:lang w:eastAsia="pl-PL"/>
        </w:rPr>
      </w:pPr>
      <w:r w:rsidRPr="00127418">
        <w:rPr>
          <w:rFonts w:ascii="Calibri" w:eastAsia="Calibri" w:hAnsi="Calibri" w:cs="Calibri"/>
          <w:lang w:eastAsia="pl-PL"/>
        </w:rPr>
        <w:t>Wydatki zadeklarowane przez Beneficjenta we wniosku o płatność są badane przez audytora, który jest niezależny od Beneficjenta i niezależny od IZ/WST</w:t>
      </w:r>
      <w:r w:rsidR="002C7815">
        <w:rPr>
          <w:rFonts w:ascii="Calibri" w:eastAsia="Calibri" w:hAnsi="Calibri" w:cs="Calibri"/>
          <w:lang w:eastAsia="pl-PL"/>
        </w:rPr>
        <w:t xml:space="preserve"> i IA</w:t>
      </w:r>
      <w:r w:rsidRPr="00127418">
        <w:rPr>
          <w:rFonts w:ascii="Calibri" w:eastAsia="Calibri" w:hAnsi="Calibri" w:cs="Calibri"/>
          <w:lang w:eastAsia="pl-PL"/>
        </w:rPr>
        <w:t>. Audytor sprawdza, czy koszty raportowane przez Beneficjenta są rzeczywiste, dokładnie zarejestrowane w systemach księgowych i kwalifikowalne zgodnie z umową o dofinansowanie i zasadami Programu.</w:t>
      </w:r>
    </w:p>
    <w:p w14:paraId="04531650" w14:textId="77777777" w:rsidR="00127418" w:rsidRPr="00127418" w:rsidRDefault="00127418" w:rsidP="00127418">
      <w:pPr>
        <w:widowControl/>
        <w:adjustRightInd w:val="0"/>
        <w:spacing w:before="100" w:beforeAutospacing="1" w:after="100" w:afterAutospacing="1" w:line="276" w:lineRule="auto"/>
        <w:jc w:val="both"/>
        <w:rPr>
          <w:rFonts w:ascii="Calibri" w:eastAsia="Calibri" w:hAnsi="Calibri" w:cs="Calibri"/>
          <w:b/>
          <w:bCs/>
          <w:spacing w:val="4"/>
          <w:u w:val="single"/>
          <w:lang w:eastAsia="pl-PL"/>
        </w:rPr>
      </w:pPr>
      <w:r w:rsidRPr="00127418">
        <w:rPr>
          <w:rFonts w:ascii="Calibri" w:eastAsia="Calibri" w:hAnsi="Calibri" w:cs="Calibri"/>
          <w:lang w:eastAsia="pl-PL"/>
        </w:rPr>
        <w:t>Niezależni audytorzy uprawnieni do weryfikacji wydatków projektu zostali wybrani przez Beneficjentów, a następnie zatwierdzeni przez KPK (w przypadku polskich beneficjentów) lub wybrani przez beneficjentów z listy audytorów (w przypadku rosyjskich beneficjentów).</w:t>
      </w:r>
    </w:p>
    <w:p w14:paraId="028B9D29" w14:textId="77777777" w:rsidR="00127418" w:rsidRPr="00127418" w:rsidRDefault="00127418" w:rsidP="00127418">
      <w:pPr>
        <w:widowControl/>
        <w:autoSpaceDE/>
        <w:autoSpaceDN/>
        <w:spacing w:line="276" w:lineRule="auto"/>
        <w:jc w:val="both"/>
        <w:rPr>
          <w:rFonts w:ascii="Calibri Light" w:eastAsia="Calibri" w:hAnsi="Calibri Light" w:cs="Calibri Light"/>
          <w:color w:val="2E74B5"/>
          <w:spacing w:val="4"/>
          <w:u w:val="single"/>
          <w:lang w:eastAsia="pl-PL"/>
        </w:rPr>
      </w:pPr>
      <w:r w:rsidRPr="00127418">
        <w:rPr>
          <w:rFonts w:ascii="Calibri Light" w:eastAsia="Calibri" w:hAnsi="Calibri Light" w:cs="Calibri Light"/>
          <w:color w:val="2E74B5"/>
          <w:spacing w:val="4"/>
          <w:u w:val="single"/>
          <w:lang w:eastAsia="pl-PL"/>
        </w:rPr>
        <w:t>Kontrolne Punkty Kontaktowe</w:t>
      </w:r>
    </w:p>
    <w:p w14:paraId="4118D3CF" w14:textId="77777777" w:rsidR="00127418" w:rsidRPr="00127418" w:rsidRDefault="00127418" w:rsidP="00127418">
      <w:pPr>
        <w:widowControl/>
        <w:autoSpaceDE/>
        <w:autoSpaceDN/>
        <w:spacing w:line="276" w:lineRule="auto"/>
        <w:jc w:val="both"/>
        <w:rPr>
          <w:rFonts w:ascii="Calibri" w:eastAsia="Calibri" w:hAnsi="Calibri" w:cs="Calibri"/>
          <w:b/>
          <w:bCs/>
          <w:spacing w:val="4"/>
          <w:u w:val="single"/>
          <w:lang w:eastAsia="pl-PL"/>
        </w:rPr>
      </w:pPr>
      <w:r w:rsidRPr="00127418">
        <w:rPr>
          <w:rFonts w:ascii="Calibri" w:eastAsia="Calibri" w:hAnsi="Calibri" w:cs="Calibri"/>
          <w:lang w:eastAsia="pl-PL"/>
        </w:rPr>
        <w:t>KPK tworzone są w każdym z państw uczestniczących w celu wsparcia IZ w zakresie weryfikacji wydatków deklarowanych przez beneficjentów. W</w:t>
      </w:r>
      <w:r w:rsidRPr="00127418">
        <w:rPr>
          <w:rFonts w:ascii="Calibri" w:eastAsia="Calibri" w:hAnsi="Calibri"/>
        </w:rPr>
        <w:t xml:space="preserve"> </w:t>
      </w:r>
      <w:r w:rsidRPr="00127418">
        <w:rPr>
          <w:rFonts w:ascii="Calibri" w:eastAsia="Calibri" w:hAnsi="Calibri" w:cs="Calibri"/>
          <w:lang w:eastAsia="pl-PL"/>
        </w:rPr>
        <w:t xml:space="preserve">Polsce KPK działa w ramach Centrum Projektów Europejskich, a w Rosji przy Oddziale WST. </w:t>
      </w:r>
    </w:p>
    <w:p w14:paraId="70828297" w14:textId="77777777" w:rsidR="00127418" w:rsidRPr="00127418" w:rsidRDefault="00127418" w:rsidP="00127418">
      <w:pPr>
        <w:widowControl/>
        <w:adjustRightInd w:val="0"/>
        <w:spacing w:before="100" w:beforeAutospacing="1" w:after="100" w:afterAutospacing="1" w:line="276" w:lineRule="auto"/>
        <w:jc w:val="both"/>
        <w:rPr>
          <w:rFonts w:ascii="Calibri" w:eastAsia="Calibri" w:hAnsi="Calibri" w:cs="Calibri"/>
          <w:color w:val="000000"/>
        </w:rPr>
      </w:pPr>
      <w:r w:rsidRPr="00127418">
        <w:rPr>
          <w:rFonts w:ascii="Calibri" w:eastAsia="Calibri" w:hAnsi="Calibri" w:cs="Calibri"/>
          <w:color w:val="000000"/>
        </w:rPr>
        <w:t>Do zadań KPK należą między innymi:</w:t>
      </w:r>
    </w:p>
    <w:p w14:paraId="59D8DC41" w14:textId="77777777" w:rsidR="00127418" w:rsidRPr="00127418" w:rsidRDefault="00127418" w:rsidP="004839FA">
      <w:pPr>
        <w:widowControl/>
        <w:numPr>
          <w:ilvl w:val="0"/>
          <w:numId w:val="64"/>
        </w:numPr>
        <w:autoSpaceDE/>
        <w:autoSpaceDN/>
        <w:adjustRightInd w:val="0"/>
        <w:spacing w:before="100" w:beforeAutospacing="1" w:after="100" w:afterAutospacing="1" w:line="276" w:lineRule="auto"/>
        <w:contextualSpacing/>
        <w:jc w:val="both"/>
        <w:rPr>
          <w:rFonts w:ascii="Calibri" w:eastAsia="Calibri" w:hAnsi="Calibri" w:cs="Calibri"/>
          <w:color w:val="000000"/>
        </w:rPr>
      </w:pPr>
      <w:r w:rsidRPr="00127418">
        <w:rPr>
          <w:rFonts w:ascii="Calibri" w:eastAsia="Calibri" w:hAnsi="Calibri" w:cs="Calibri"/>
          <w:lang w:eastAsia="pl-PL"/>
        </w:rPr>
        <w:t>przeprowadzanie kontroli jakości działań audytorów;</w:t>
      </w:r>
    </w:p>
    <w:p w14:paraId="6F869E20" w14:textId="77777777" w:rsidR="00127418" w:rsidRPr="00127418" w:rsidRDefault="00127418" w:rsidP="004839FA">
      <w:pPr>
        <w:widowControl/>
        <w:numPr>
          <w:ilvl w:val="0"/>
          <w:numId w:val="64"/>
        </w:numPr>
        <w:autoSpaceDE/>
        <w:autoSpaceDN/>
        <w:adjustRightInd w:val="0"/>
        <w:spacing w:before="100" w:beforeAutospacing="1" w:after="100" w:afterAutospacing="1" w:line="276" w:lineRule="auto"/>
        <w:contextualSpacing/>
        <w:jc w:val="both"/>
        <w:rPr>
          <w:rFonts w:ascii="Calibri" w:eastAsia="Calibri" w:hAnsi="Calibri" w:cs="Calibri"/>
        </w:rPr>
      </w:pPr>
      <w:r w:rsidRPr="00127418">
        <w:rPr>
          <w:rFonts w:ascii="Calibri" w:eastAsia="Calibri" w:hAnsi="Calibri" w:cs="Calibri"/>
          <w:lang w:eastAsia="pl-PL"/>
        </w:rPr>
        <w:t>udzielanie wsparcia IZ/WST/IK w ramach procedur odzyskiwania należności;</w:t>
      </w:r>
    </w:p>
    <w:p w14:paraId="1A6D1CC6" w14:textId="77777777" w:rsidR="00127418" w:rsidRPr="00127418" w:rsidRDefault="00127418" w:rsidP="004839FA">
      <w:pPr>
        <w:widowControl/>
        <w:numPr>
          <w:ilvl w:val="0"/>
          <w:numId w:val="64"/>
        </w:numPr>
        <w:autoSpaceDE/>
        <w:autoSpaceDN/>
        <w:adjustRightInd w:val="0"/>
        <w:spacing w:before="100" w:beforeAutospacing="1" w:after="100" w:afterAutospacing="1" w:line="276" w:lineRule="auto"/>
        <w:contextualSpacing/>
        <w:jc w:val="both"/>
        <w:rPr>
          <w:rFonts w:ascii="Calibri" w:eastAsia="Calibri" w:hAnsi="Calibri" w:cs="Calibri"/>
        </w:rPr>
      </w:pPr>
      <w:r w:rsidRPr="00127418">
        <w:rPr>
          <w:rFonts w:ascii="Calibri" w:eastAsia="Calibri" w:hAnsi="Calibri" w:cs="Calibri"/>
          <w:lang w:eastAsia="pl-PL"/>
        </w:rPr>
        <w:t xml:space="preserve">udzielanie wsparcia WST/IZ w zakresie przygotowania treści </w:t>
      </w:r>
      <w:r w:rsidRPr="00127418">
        <w:rPr>
          <w:rFonts w:ascii="Calibri" w:eastAsia="Calibri" w:hAnsi="Calibri" w:cs="Calibri,Italic"/>
          <w:iCs/>
          <w:lang w:eastAsia="pl-PL"/>
        </w:rPr>
        <w:t>Wytycznych weryfikacji wydatków;</w:t>
      </w:r>
    </w:p>
    <w:p w14:paraId="66F5A82D" w14:textId="77777777" w:rsidR="00127418" w:rsidRPr="00127418" w:rsidRDefault="00127418" w:rsidP="004839FA">
      <w:pPr>
        <w:widowControl/>
        <w:numPr>
          <w:ilvl w:val="0"/>
          <w:numId w:val="64"/>
        </w:numPr>
        <w:autoSpaceDE/>
        <w:autoSpaceDN/>
        <w:spacing w:before="100" w:beforeAutospacing="1" w:after="100" w:afterAutospacing="1" w:line="276" w:lineRule="auto"/>
        <w:contextualSpacing/>
        <w:jc w:val="both"/>
        <w:rPr>
          <w:rFonts w:ascii="Calibri" w:eastAsia="Calibri" w:hAnsi="Calibri" w:cs="Calibri"/>
        </w:rPr>
      </w:pPr>
      <w:r w:rsidRPr="00127418">
        <w:rPr>
          <w:rFonts w:ascii="Calibri" w:eastAsia="Calibri" w:hAnsi="Calibri" w:cs="Calibri"/>
          <w:lang w:eastAsia="pl-PL"/>
        </w:rPr>
        <w:t xml:space="preserve">udzielanie wsparcia WST/IZ w zakresie przeprowadzania kontroli na miejscu </w:t>
      </w:r>
      <w:r w:rsidRPr="00127418">
        <w:rPr>
          <w:rFonts w:ascii="Calibri" w:eastAsia="Calibri" w:hAnsi="Calibri" w:cs="Calibri"/>
          <w:lang w:eastAsia="pl-PL"/>
        </w:rPr>
        <w:br/>
        <w:t>w projektach na terytorium kraju wg. właściwości.</w:t>
      </w:r>
    </w:p>
    <w:p w14:paraId="7941B4CA" w14:textId="77777777" w:rsidR="00127418" w:rsidRPr="00127418" w:rsidRDefault="00127418" w:rsidP="00127418">
      <w:pPr>
        <w:widowControl/>
        <w:adjustRightInd w:val="0"/>
        <w:spacing w:before="100" w:beforeAutospacing="1" w:after="100" w:afterAutospacing="1" w:line="276" w:lineRule="auto"/>
        <w:jc w:val="both"/>
        <w:rPr>
          <w:rFonts w:ascii="Calibri" w:eastAsia="Calibri" w:hAnsi="Calibri" w:cs="Calibri"/>
          <w:b/>
          <w:bCs/>
          <w:u w:val="single"/>
          <w:lang w:eastAsia="pl-PL"/>
        </w:rPr>
      </w:pPr>
    </w:p>
    <w:p w14:paraId="68C19F8B" w14:textId="77777777" w:rsidR="00127418" w:rsidRPr="00127418" w:rsidRDefault="00127418" w:rsidP="00127418">
      <w:pPr>
        <w:widowControl/>
        <w:adjustRightInd w:val="0"/>
        <w:spacing w:line="276" w:lineRule="auto"/>
        <w:jc w:val="both"/>
        <w:rPr>
          <w:rFonts w:ascii="Calibri" w:eastAsia="Calibri" w:hAnsi="Calibri" w:cs="Calibri"/>
          <w:b/>
          <w:bCs/>
          <w:u w:val="single"/>
          <w:lang w:eastAsia="pl-PL"/>
        </w:rPr>
      </w:pPr>
    </w:p>
    <w:p w14:paraId="67128291" w14:textId="77777777" w:rsidR="00127418" w:rsidRPr="00127418" w:rsidRDefault="00127418" w:rsidP="00127418">
      <w:pPr>
        <w:widowControl/>
        <w:adjustRightInd w:val="0"/>
        <w:spacing w:line="276" w:lineRule="auto"/>
        <w:jc w:val="both"/>
        <w:rPr>
          <w:rFonts w:ascii="Calibri Light" w:eastAsia="Calibri" w:hAnsi="Calibri Light" w:cs="Calibri Light"/>
          <w:color w:val="2E74B5"/>
          <w:u w:val="single"/>
          <w:lang w:eastAsia="pl-PL"/>
        </w:rPr>
      </w:pPr>
      <w:r w:rsidRPr="00127418">
        <w:rPr>
          <w:rFonts w:ascii="Calibri Light" w:eastAsia="Calibri" w:hAnsi="Calibri Light" w:cs="Calibri Light"/>
          <w:color w:val="2E74B5"/>
          <w:u w:val="single"/>
          <w:lang w:eastAsia="pl-PL"/>
        </w:rPr>
        <w:t>Instytucja Audytowa</w:t>
      </w:r>
    </w:p>
    <w:p w14:paraId="4C27E42B" w14:textId="2974C24E" w:rsidR="00127418" w:rsidRPr="00127418" w:rsidRDefault="00127418" w:rsidP="00127418">
      <w:pPr>
        <w:widowControl/>
        <w:adjustRightInd w:val="0"/>
        <w:spacing w:line="276" w:lineRule="auto"/>
        <w:jc w:val="both"/>
        <w:rPr>
          <w:rFonts w:ascii="Calibri" w:eastAsia="Calibri" w:hAnsi="Calibri" w:cs="Calibri"/>
          <w:lang w:eastAsia="pl-PL"/>
        </w:rPr>
      </w:pPr>
      <w:r w:rsidRPr="00127418">
        <w:rPr>
          <w:rFonts w:ascii="Calibri" w:eastAsia="Calibri" w:hAnsi="Calibri" w:cs="Calibri"/>
          <w:lang w:eastAsia="pl-PL"/>
        </w:rPr>
        <w:t>IA zapewnia przeprowadzenie audytów systemów zarządzania i kontroli Programu, audytów na stosownej próbie projektów oraz audytów rocznych sprawozdań finansowych Programu. Zadania IA są realizowane przez departament Ministerstwa Finansów (Departament Audytu Środków Publicznych) oraz 16 Izb Administracji Skarbowej. IA jest niezależna od IZ, WST</w:t>
      </w:r>
      <w:r w:rsidR="00222926">
        <w:rPr>
          <w:rFonts w:ascii="Calibri" w:eastAsia="Calibri" w:hAnsi="Calibri" w:cs="Calibri"/>
          <w:lang w:eastAsia="pl-PL"/>
        </w:rPr>
        <w:t xml:space="preserve">, </w:t>
      </w:r>
      <w:r w:rsidRPr="00127418">
        <w:rPr>
          <w:rFonts w:ascii="Calibri" w:eastAsia="Calibri" w:hAnsi="Calibri" w:cs="Calibri"/>
          <w:lang w:eastAsia="pl-PL"/>
        </w:rPr>
        <w:t>KPK</w:t>
      </w:r>
      <w:r w:rsidR="00222926">
        <w:rPr>
          <w:rFonts w:ascii="Calibri" w:eastAsia="Calibri" w:hAnsi="Calibri" w:cs="Calibri"/>
          <w:lang w:eastAsia="pl-PL"/>
        </w:rPr>
        <w:t xml:space="preserve"> oraz niezależnych audytorów </w:t>
      </w:r>
      <w:r w:rsidR="00222926" w:rsidRPr="00222926">
        <w:rPr>
          <w:rFonts w:ascii="Calibri" w:eastAsia="Calibri" w:hAnsi="Calibri" w:cs="Calibri"/>
          <w:lang w:eastAsia="pl-PL"/>
        </w:rPr>
        <w:t>na podstawie art. 32 ust. 1 rozporządzenia 897/2014</w:t>
      </w:r>
      <w:r w:rsidRPr="00127418">
        <w:rPr>
          <w:rFonts w:ascii="Calibri" w:eastAsia="Calibri" w:hAnsi="Calibri" w:cs="Calibri"/>
          <w:lang w:eastAsia="pl-PL"/>
        </w:rPr>
        <w:t xml:space="preserve">. Wskazane instytucje wykonują audyty systemu oraz audyty operacji na terytorium Polski. </w:t>
      </w:r>
      <w:r w:rsidR="005200DF" w:rsidRPr="005200DF">
        <w:t xml:space="preserve"> </w:t>
      </w:r>
      <w:r w:rsidR="005200DF">
        <w:rPr>
          <w:rFonts w:ascii="Calibri" w:eastAsia="Calibri" w:hAnsi="Calibri" w:cs="Calibri"/>
          <w:lang w:eastAsia="pl-PL"/>
        </w:rPr>
        <w:t>W</w:t>
      </w:r>
      <w:r w:rsidR="005200DF" w:rsidRPr="005200DF">
        <w:rPr>
          <w:rFonts w:ascii="Calibri" w:eastAsia="Calibri" w:hAnsi="Calibri" w:cs="Calibri"/>
          <w:lang w:eastAsia="pl-PL"/>
        </w:rPr>
        <w:t xml:space="preserve">ykonawca audytów </w:t>
      </w:r>
      <w:r w:rsidR="005200DF">
        <w:rPr>
          <w:rFonts w:ascii="Calibri" w:eastAsia="Calibri" w:hAnsi="Calibri" w:cs="Calibri"/>
          <w:lang w:eastAsia="pl-PL"/>
        </w:rPr>
        <w:t xml:space="preserve">projektów realizowanych w imieniu IA </w:t>
      </w:r>
      <w:r w:rsidR="005200DF" w:rsidRPr="005200DF">
        <w:rPr>
          <w:rFonts w:ascii="Calibri" w:eastAsia="Calibri" w:hAnsi="Calibri" w:cs="Calibri"/>
          <w:lang w:eastAsia="pl-PL"/>
        </w:rPr>
        <w:t xml:space="preserve">na terenie Federacji Rosyjskiej również musi być niezależny od </w:t>
      </w:r>
      <w:r w:rsidR="005200DF">
        <w:rPr>
          <w:rFonts w:ascii="Calibri" w:eastAsia="Calibri" w:hAnsi="Calibri" w:cs="Calibri"/>
          <w:lang w:eastAsia="pl-PL"/>
        </w:rPr>
        <w:t>wyżej wymienionych podmiotów</w:t>
      </w:r>
      <w:r w:rsidR="00BE243D">
        <w:rPr>
          <w:rFonts w:ascii="Calibri" w:eastAsia="Calibri" w:hAnsi="Calibri" w:cs="Calibri"/>
          <w:lang w:eastAsia="pl-PL"/>
        </w:rPr>
        <w:t xml:space="preserve"> (IZ, WST, KPK oraz niezależnych audytorów </w:t>
      </w:r>
      <w:r w:rsidR="00BE243D" w:rsidRPr="00222926">
        <w:rPr>
          <w:rFonts w:ascii="Calibri" w:eastAsia="Calibri" w:hAnsi="Calibri" w:cs="Calibri"/>
          <w:lang w:eastAsia="pl-PL"/>
        </w:rPr>
        <w:t>na podstawie art. 32 ust. 1 rozporządzenia 897/2014</w:t>
      </w:r>
      <w:r w:rsidR="00BE243D">
        <w:rPr>
          <w:rFonts w:ascii="Calibri" w:eastAsia="Calibri" w:hAnsi="Calibri" w:cs="Calibri"/>
          <w:lang w:eastAsia="pl-PL"/>
        </w:rPr>
        <w:t>)</w:t>
      </w:r>
      <w:r w:rsidR="005200DF">
        <w:rPr>
          <w:rFonts w:ascii="Calibri" w:eastAsia="Calibri" w:hAnsi="Calibri" w:cs="Calibri"/>
          <w:lang w:eastAsia="pl-PL"/>
        </w:rPr>
        <w:t>.</w:t>
      </w:r>
    </w:p>
    <w:p w14:paraId="31692A40" w14:textId="77777777" w:rsidR="00127418" w:rsidRPr="00127418" w:rsidRDefault="00127418" w:rsidP="00127418">
      <w:pPr>
        <w:widowControl/>
        <w:adjustRightInd w:val="0"/>
        <w:spacing w:line="276" w:lineRule="auto"/>
        <w:jc w:val="both"/>
        <w:rPr>
          <w:rFonts w:ascii="Calibri" w:eastAsia="Calibri" w:hAnsi="Calibri" w:cs="Calibri"/>
          <w:lang w:eastAsia="pl-PL"/>
        </w:rPr>
      </w:pPr>
    </w:p>
    <w:p w14:paraId="2A86B0EB" w14:textId="77777777" w:rsidR="00127418" w:rsidRPr="00127418" w:rsidRDefault="00127418" w:rsidP="00127418">
      <w:pPr>
        <w:widowControl/>
        <w:adjustRightInd w:val="0"/>
        <w:spacing w:before="100" w:beforeAutospacing="1" w:after="100" w:afterAutospacing="1" w:line="276" w:lineRule="auto"/>
        <w:jc w:val="both"/>
        <w:rPr>
          <w:rFonts w:ascii="Calibri Light" w:eastAsia="Calibri" w:hAnsi="Calibri Light" w:cs="Calibri Light"/>
          <w:u w:val="single"/>
          <w:lang w:eastAsia="pl-PL"/>
        </w:rPr>
      </w:pPr>
      <w:r w:rsidRPr="00127418">
        <w:rPr>
          <w:rFonts w:ascii="Calibri Light" w:eastAsia="Calibri" w:hAnsi="Calibri Light" w:cs="Calibri Light"/>
          <w:color w:val="2E74B5"/>
          <w:u w:val="single"/>
          <w:lang w:eastAsia="pl-PL"/>
        </w:rPr>
        <w:t>Grupa</w:t>
      </w:r>
      <w:r w:rsidRPr="00127418">
        <w:rPr>
          <w:rFonts w:ascii="Calibri Light" w:eastAsia="Calibri" w:hAnsi="Calibri Light" w:cs="Calibri Light"/>
          <w:u w:val="single"/>
          <w:lang w:eastAsia="pl-PL"/>
        </w:rPr>
        <w:t xml:space="preserve"> </w:t>
      </w:r>
      <w:r w:rsidRPr="00127418">
        <w:rPr>
          <w:rFonts w:ascii="Calibri Light" w:eastAsia="Calibri" w:hAnsi="Calibri Light" w:cs="Calibri Light"/>
          <w:color w:val="2E74B5"/>
          <w:u w:val="single"/>
          <w:lang w:eastAsia="pl-PL"/>
        </w:rPr>
        <w:t>Audytorów</w:t>
      </w:r>
    </w:p>
    <w:p w14:paraId="0C3DEEC8" w14:textId="77777777" w:rsidR="00127418" w:rsidRPr="00127418" w:rsidRDefault="00127418" w:rsidP="00127418">
      <w:pPr>
        <w:widowControl/>
        <w:adjustRightInd w:val="0"/>
        <w:spacing w:before="100" w:beforeAutospacing="1" w:after="100" w:afterAutospacing="1" w:line="276" w:lineRule="auto"/>
        <w:jc w:val="both"/>
        <w:rPr>
          <w:rFonts w:ascii="Calibri" w:eastAsia="Calibri" w:hAnsi="Calibri" w:cs="Calibri"/>
          <w:u w:val="single"/>
          <w:lang w:eastAsia="pl-PL"/>
        </w:rPr>
      </w:pPr>
      <w:proofErr w:type="spellStart"/>
      <w:r w:rsidRPr="00127418">
        <w:rPr>
          <w:rFonts w:ascii="Calibri" w:eastAsia="Calibri" w:hAnsi="Calibri" w:cs="Calibri"/>
          <w:lang w:eastAsia="pl-PL"/>
        </w:rPr>
        <w:t>GoA</w:t>
      </w:r>
      <w:proofErr w:type="spellEnd"/>
      <w:r w:rsidRPr="00127418">
        <w:rPr>
          <w:rFonts w:ascii="Calibri" w:eastAsia="Calibri" w:hAnsi="Calibri" w:cs="Calibri"/>
          <w:lang w:eastAsia="pl-PL"/>
        </w:rPr>
        <w:t xml:space="preserve"> składa się z przedstawiciela każdego uczestniczącego kraju. Członkowie </w:t>
      </w:r>
      <w:proofErr w:type="spellStart"/>
      <w:r w:rsidRPr="00127418">
        <w:rPr>
          <w:rFonts w:ascii="Calibri" w:eastAsia="Calibri" w:hAnsi="Calibri" w:cs="Calibri"/>
          <w:lang w:eastAsia="pl-PL"/>
        </w:rPr>
        <w:t>GoA</w:t>
      </w:r>
      <w:proofErr w:type="spellEnd"/>
      <w:r w:rsidRPr="00127418">
        <w:rPr>
          <w:rFonts w:ascii="Calibri" w:eastAsia="Calibri" w:hAnsi="Calibri" w:cs="Calibri"/>
          <w:lang w:eastAsia="pl-PL"/>
        </w:rPr>
        <w:t xml:space="preserve"> z Federacji Rosyjskiej otrzymują wyniki audytów operacji i systemu przeprowadzonych na terenie Federacji Rosyjskiej do konsultacji. </w:t>
      </w:r>
    </w:p>
    <w:p w14:paraId="3EFE261B" w14:textId="77777777" w:rsidR="00127418" w:rsidRPr="00127418" w:rsidRDefault="00127418" w:rsidP="00127418">
      <w:pPr>
        <w:widowControl/>
        <w:autoSpaceDE/>
        <w:autoSpaceDN/>
        <w:spacing w:line="259" w:lineRule="auto"/>
        <w:rPr>
          <w:rFonts w:ascii="Calibri" w:eastAsia="Calibri" w:hAnsi="Calibri"/>
        </w:rPr>
      </w:pPr>
      <w:r w:rsidRPr="00127418">
        <w:rPr>
          <w:rFonts w:ascii="Calibri" w:eastAsia="Calibri" w:hAnsi="Calibri" w:cs="Calibri"/>
          <w:lang w:eastAsia="pl-PL"/>
        </w:rPr>
        <w:lastRenderedPageBreak/>
        <w:t xml:space="preserve">Szczegółowe zadania i obowiązki wskazanych wyżej instytucji Programu wskazane zostały </w:t>
      </w:r>
      <w:r w:rsidRPr="00127418">
        <w:rPr>
          <w:rFonts w:ascii="Calibri" w:eastAsia="Calibri" w:hAnsi="Calibri" w:cs="Calibri"/>
          <w:lang w:eastAsia="pl-PL"/>
        </w:rPr>
        <w:br/>
        <w:t>w dokumencie Programu Współpracy Transgranicznej Polska-Rosja 2014-2020,</w:t>
      </w:r>
      <w:r w:rsidRPr="00127418">
        <w:rPr>
          <w:rFonts w:ascii="Calibri" w:eastAsia="Calibri" w:hAnsi="Calibri"/>
        </w:rPr>
        <w:t xml:space="preserve"> </w:t>
      </w:r>
      <w:r w:rsidRPr="00127418">
        <w:rPr>
          <w:rFonts w:ascii="Calibri" w:eastAsia="Calibri" w:hAnsi="Calibri" w:cs="Calibri"/>
          <w:lang w:eastAsia="pl-PL"/>
        </w:rPr>
        <w:t>który znajduje się na stronie internetowej Programu.</w:t>
      </w:r>
    </w:p>
    <w:p w14:paraId="37089D2C" w14:textId="77777777" w:rsidR="00127418" w:rsidRPr="00127418" w:rsidRDefault="00127418" w:rsidP="00127418">
      <w:pPr>
        <w:widowControl/>
        <w:autoSpaceDE/>
        <w:autoSpaceDN/>
        <w:spacing w:line="259" w:lineRule="auto"/>
        <w:rPr>
          <w:rFonts w:ascii="Calibri" w:eastAsia="Calibri" w:hAnsi="Calibri"/>
        </w:rPr>
      </w:pPr>
    </w:p>
    <w:p w14:paraId="60825FC6" w14:textId="77777777" w:rsidR="00127418" w:rsidRPr="00127418" w:rsidRDefault="00127418" w:rsidP="00127418">
      <w:pPr>
        <w:keepNext/>
        <w:keepLines/>
        <w:widowControl/>
        <w:autoSpaceDE/>
        <w:autoSpaceDN/>
        <w:spacing w:before="240" w:line="259" w:lineRule="auto"/>
        <w:outlineLvl w:val="0"/>
        <w:rPr>
          <w:rFonts w:ascii="Calibri Light" w:hAnsi="Calibri Light"/>
          <w:color w:val="2E74B5"/>
          <w:sz w:val="32"/>
          <w:szCs w:val="32"/>
        </w:rPr>
      </w:pPr>
      <w:r w:rsidRPr="00127418">
        <w:rPr>
          <w:rFonts w:ascii="Calibri Light" w:hAnsi="Calibri Light"/>
          <w:color w:val="2E74B5"/>
          <w:sz w:val="32"/>
          <w:szCs w:val="32"/>
        </w:rPr>
        <w:t>II. Przedmiot zamówienia</w:t>
      </w:r>
    </w:p>
    <w:p w14:paraId="04A11104" w14:textId="77777777" w:rsidR="00127418" w:rsidRPr="00127418" w:rsidRDefault="00127418" w:rsidP="00127418">
      <w:pPr>
        <w:keepNext/>
        <w:keepLines/>
        <w:widowControl/>
        <w:autoSpaceDE/>
        <w:autoSpaceDN/>
        <w:spacing w:before="40" w:after="100" w:afterAutospacing="1" w:line="259" w:lineRule="auto"/>
        <w:outlineLvl w:val="1"/>
        <w:rPr>
          <w:rFonts w:ascii="Calibri Light" w:hAnsi="Calibri Light"/>
          <w:color w:val="2E74B5"/>
          <w:sz w:val="26"/>
          <w:szCs w:val="26"/>
        </w:rPr>
      </w:pPr>
      <w:r w:rsidRPr="00127418">
        <w:rPr>
          <w:rFonts w:ascii="Calibri Light" w:hAnsi="Calibri Light"/>
          <w:color w:val="2E74B5"/>
          <w:sz w:val="26"/>
          <w:szCs w:val="26"/>
        </w:rPr>
        <w:t>II. 1. Role i obowiązki Instytucji Audytowej (IA) i Wykonawcy</w:t>
      </w:r>
    </w:p>
    <w:p w14:paraId="32167103" w14:textId="77777777" w:rsidR="00127418" w:rsidRPr="00127418" w:rsidRDefault="00127418" w:rsidP="00127418">
      <w:pPr>
        <w:keepNext/>
        <w:keepLines/>
        <w:widowControl/>
        <w:autoSpaceDE/>
        <w:autoSpaceDN/>
        <w:spacing w:before="40" w:after="100" w:afterAutospacing="1" w:line="259" w:lineRule="auto"/>
        <w:outlineLvl w:val="2"/>
        <w:rPr>
          <w:rFonts w:ascii="Calibri Light" w:hAnsi="Calibri Light"/>
          <w:color w:val="1F4D78"/>
          <w:sz w:val="24"/>
          <w:szCs w:val="24"/>
        </w:rPr>
      </w:pPr>
      <w:r w:rsidRPr="00127418">
        <w:rPr>
          <w:rFonts w:ascii="Calibri Light" w:hAnsi="Calibri Light"/>
          <w:color w:val="1F4D78"/>
          <w:sz w:val="24"/>
          <w:szCs w:val="24"/>
        </w:rPr>
        <w:t>II. 1.1. Rola i odpowiedzialność IA</w:t>
      </w:r>
    </w:p>
    <w:p w14:paraId="21FA6086" w14:textId="6725EA21" w:rsidR="00127418" w:rsidRPr="00127418" w:rsidRDefault="00127418" w:rsidP="00127418">
      <w:pPr>
        <w:widowControl/>
        <w:autoSpaceDE/>
        <w:autoSpaceDN/>
        <w:spacing w:after="160" w:line="259" w:lineRule="auto"/>
        <w:jc w:val="both"/>
        <w:rPr>
          <w:rFonts w:ascii="Calibri" w:eastAsia="Calibri" w:hAnsi="Calibri"/>
        </w:rPr>
      </w:pPr>
      <w:bookmarkStart w:id="12" w:name="_Hlk88591071"/>
      <w:bookmarkStart w:id="13" w:name="_Hlk80344563"/>
      <w:r w:rsidRPr="00127418">
        <w:rPr>
          <w:rFonts w:ascii="Calibri" w:eastAsia="Calibri" w:hAnsi="Calibri"/>
        </w:rPr>
        <w:t>Rolę Zamawiającego w postępowaniu o udzielenie zamówienia publicznego pełni CPE, w którego strukturach zlokalizowany jest Wspólny Sekretariat Techniczny Programu PL-RU powołany jako IP</w:t>
      </w:r>
      <w:r w:rsidR="00AF5A15">
        <w:rPr>
          <w:rFonts w:ascii="Calibri" w:eastAsia="Calibri" w:hAnsi="Calibri"/>
        </w:rPr>
        <w:t>.</w:t>
      </w:r>
      <w:r w:rsidRPr="00127418">
        <w:rPr>
          <w:rFonts w:ascii="Calibri" w:eastAsia="Calibri" w:hAnsi="Calibri"/>
        </w:rPr>
        <w:t xml:space="preserve"> </w:t>
      </w:r>
      <w:r w:rsidR="00AF5A15">
        <w:rPr>
          <w:rFonts w:ascii="Calibri" w:eastAsia="Calibri" w:hAnsi="Calibri"/>
        </w:rPr>
        <w:t xml:space="preserve">Z uwagi na fakt, że </w:t>
      </w:r>
      <w:r w:rsidRPr="00127418">
        <w:rPr>
          <w:rFonts w:ascii="Calibri" w:eastAsia="Calibri" w:hAnsi="Calibri"/>
        </w:rPr>
        <w:t>usługa będzie wykonywana pod merytorycznym nadzorem IA</w:t>
      </w:r>
      <w:r w:rsidR="001259E5">
        <w:rPr>
          <w:rFonts w:ascii="Calibri" w:eastAsia="Calibri" w:hAnsi="Calibri"/>
        </w:rPr>
        <w:t>,</w:t>
      </w:r>
      <w:r w:rsidR="00AF5A15">
        <w:rPr>
          <w:rFonts w:ascii="Calibri" w:eastAsia="Calibri" w:hAnsi="Calibri"/>
        </w:rPr>
        <w:t xml:space="preserve"> w imieniu Zamawiającego do kontaktu wskazane zostały także osoby z IA</w:t>
      </w:r>
      <w:r w:rsidRPr="00127418">
        <w:rPr>
          <w:rFonts w:ascii="Calibri" w:eastAsia="Calibri" w:hAnsi="Calibri"/>
        </w:rPr>
        <w:t>.</w:t>
      </w:r>
      <w:r w:rsidR="00C928FD">
        <w:rPr>
          <w:rFonts w:ascii="Calibri" w:eastAsia="Calibri" w:hAnsi="Calibri"/>
        </w:rPr>
        <w:t xml:space="preserve"> </w:t>
      </w:r>
    </w:p>
    <w:bookmarkEnd w:id="12"/>
    <w:p w14:paraId="1D55C5C1" w14:textId="7F4EF855"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jest odpowiedzialna za wypełnienie zobowiązań prawnych dotyczących audytów na próbie projektów (art. 28 ust. 1 rozporządzenia wykonawczego Komisji (UE) nr 897/2014</w:t>
      </w:r>
      <w:r w:rsidRPr="00127418">
        <w:rPr>
          <w:rFonts w:ascii="Calibri" w:eastAsia="Calibri" w:hAnsi="Calibri"/>
          <w:vertAlign w:val="superscript"/>
        </w:rPr>
        <w:footnoteReference w:id="8"/>
      </w:r>
      <w:r w:rsidRPr="00127418">
        <w:rPr>
          <w:rFonts w:ascii="Calibri" w:eastAsia="Calibri" w:hAnsi="Calibri"/>
        </w:rPr>
        <w:t xml:space="preserve">). </w:t>
      </w:r>
      <w:bookmarkEnd w:id="13"/>
      <w:r w:rsidRPr="00127418">
        <w:rPr>
          <w:rFonts w:ascii="Calibri" w:eastAsia="Calibri" w:hAnsi="Calibri"/>
        </w:rPr>
        <w:t xml:space="preserve">IA podjęła decyzję o zatrudnieniu firmy zewnętrznej w celu przeprowadzenia audytów projektów realizowanych przez wylosowanych do próby Beneficjentów z terenu Federacji Rosyjskiej zgodnie z zakresem określonym w niniejszym Opisie Przedmiotu Zamówienia (OPZ). Prace audytowe, które mają zostać zlecone w ramach tej procedury zamówieniowej, stanowią część ogólnego podejścia audytowego IA. W ramach tego ogólnego podejścia realizacja corocznego audytu na próbie projektów stanowi zasadniczą pracę audytową niezbędną do oceny zgodności z prawem i prawidłowości wydatków i projektów realizowanych w ramach całego programu PWT PLRU 2014-2020. Przeprowadzenie audytu projektów </w:t>
      </w:r>
      <w:r w:rsidR="002C7815">
        <w:rPr>
          <w:rFonts w:ascii="Calibri" w:eastAsia="Calibri" w:hAnsi="Calibri"/>
        </w:rPr>
        <w:t xml:space="preserve">na terytorium Rosji </w:t>
      </w:r>
      <w:r w:rsidRPr="00127418">
        <w:rPr>
          <w:rFonts w:ascii="Calibri" w:eastAsia="Calibri" w:hAnsi="Calibri"/>
        </w:rPr>
        <w:t xml:space="preserve">stanowi </w:t>
      </w:r>
      <w:r w:rsidR="002C7815">
        <w:rPr>
          <w:rFonts w:ascii="Calibri" w:eastAsia="Calibri" w:hAnsi="Calibri"/>
        </w:rPr>
        <w:t>przedmiot</w:t>
      </w:r>
      <w:r w:rsidRPr="00127418">
        <w:rPr>
          <w:rFonts w:ascii="Calibri" w:eastAsia="Calibri" w:hAnsi="Calibri"/>
        </w:rPr>
        <w:t xml:space="preserve"> zamówienia. </w:t>
      </w:r>
    </w:p>
    <w:p w14:paraId="7E90451E" w14:textId="1399D875"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Ponadto, zgodnie z art. 28 ust. 1 rozporządzenia nr 897/2014 IA zapewnia prowadzenie audytu systemu zarządzania i kontroli. IA podjęła decyzję o zleceniu firmie zewnętrznej audytu systemu w wybranych instytucjach programowych zlokalizowanych na terenie Federacji Rosyjskiej zgodnie z zakresem określonym w niniejszym OPZ.</w:t>
      </w:r>
    </w:p>
    <w:p w14:paraId="7FB87F1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Na podstawie wyniku corocznych prac audytowych, IA sporządza roczne sprawozdanie z audytu obejmujące podsumowanie przeprowadzonych audytów, w tym analizę charakteru i zakresu błędów oraz niedociągnięć zidentyfikowanych na poziomie systemu oraz w projektach, jak również podjęte lub planowane działania naprawcze. Sprawozdanie jest przekazywane do KE w terminie do 15 lutego po zakończeniu danego roku obrotowego.</w:t>
      </w:r>
    </w:p>
    <w:p w14:paraId="63F08479" w14:textId="1011B27C"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opracowała wzory list sprawdzających obowiązujące w trakcie audytu oraz wzory sprawozdań z audytu stanowiące załączniki do niniejszego OPZ. IA będzie udzielać informacji zwrotnej Wykonawcy i zatwierdzać wyniki prac Wykonawcy. Szczegółowy sposób współpracy pomiędzy IA a Wykonawcą został opisany w rozdziale II.2.1.6 Harmonogram realizacji audytów projektów odnośnie do roku obrotowego.</w:t>
      </w:r>
    </w:p>
    <w:p w14:paraId="1D16FE2F" w14:textId="77777777" w:rsidR="00127418" w:rsidRPr="00127418" w:rsidRDefault="00127418" w:rsidP="00127418">
      <w:pPr>
        <w:keepNext/>
        <w:keepLines/>
        <w:widowControl/>
        <w:autoSpaceDE/>
        <w:autoSpaceDN/>
        <w:spacing w:before="40" w:after="100" w:afterAutospacing="1" w:line="259" w:lineRule="auto"/>
        <w:jc w:val="both"/>
        <w:outlineLvl w:val="2"/>
        <w:rPr>
          <w:rFonts w:ascii="Calibri Light" w:hAnsi="Calibri Light"/>
          <w:color w:val="1F4D78"/>
          <w:sz w:val="24"/>
          <w:szCs w:val="24"/>
        </w:rPr>
      </w:pPr>
      <w:r w:rsidRPr="00127418">
        <w:rPr>
          <w:rFonts w:ascii="Calibri Light" w:hAnsi="Calibri Light"/>
          <w:color w:val="1F4D78"/>
          <w:sz w:val="24"/>
          <w:szCs w:val="24"/>
        </w:rPr>
        <w:t>II.1.2. Rola i odpowiedzialność Wykonawcy</w:t>
      </w:r>
    </w:p>
    <w:p w14:paraId="16221DF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Wykonawca wspiera IA w wypełnianiu obowiązków dotyczących audytu na próbie projektów realizowanych przez Beneficjentów z Federacji Rosyjskiej oraz audytu systemu wybranych instytucji </w:t>
      </w:r>
      <w:r w:rsidRPr="00127418">
        <w:rPr>
          <w:rFonts w:ascii="Calibri" w:eastAsia="Calibri" w:hAnsi="Calibri"/>
        </w:rPr>
        <w:lastRenderedPageBreak/>
        <w:t xml:space="preserve">programowych, które są zlokalizowane na terenie Federacji Rosyjskiej (art. 28 ust. 1 rozporządzenia nr 897/2014). Wykonawca działa w imieniu IA i wykonując usługę, </w:t>
      </w:r>
      <w:bookmarkStart w:id="14" w:name="_Hlk80350893"/>
      <w:r w:rsidRPr="00127418">
        <w:rPr>
          <w:rFonts w:ascii="Calibri" w:eastAsia="Calibri" w:hAnsi="Calibri"/>
        </w:rPr>
        <w:t>przestrzega międzynarodowych standardów audytu, które obejmują standardy wydane przez IIA (Instytut Audytorów Wewnętrznych), INTOSAI (ISSAI - Międzynarodowe standardy najwyższych organów kontroli) oraz Kodeksu etyki zawodowej księgowych IFAC.</w:t>
      </w:r>
    </w:p>
    <w:bookmarkEnd w:id="14"/>
    <w:p w14:paraId="35E3DB0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jest odpowiedzialny za przygotowanie, realizację i raportowanie z prac audytowych zgodnie z niniejszym OPZ, umową i mającymi zastosowanie standardami audytu. Ponadto Wykonawca jest odpowiedzialny za przeprowadzenie prac audytowych zgodnie z wyżej wymienionymi międzynarodowymi standardami audytu.</w:t>
      </w:r>
    </w:p>
    <w:p w14:paraId="01577185"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jest zobowiązany do udostępnienia swojej dokumentacji roboczej na wniosek IA we wskazanym przez IA terminie, dostarczając dokumenty robocze w wersji elektronicznej. Musi przestrzegać wymogów związanych z zachowaniem ścieżki audytu, w szczególności okresu archiwizacji dokumentacji roboczej.</w:t>
      </w:r>
    </w:p>
    <w:p w14:paraId="12AAAF1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zapewni bieżące informowanie IA o postępach realizacji przedmiotu zamówienia. W tym celu IA i Wykonawca wyznaczą osoby upoważnione do bieżących kontaktów, we wszystkich kwestiach dotyczących realizacji zamówienia. Wykonawca, w przypadku wezwania (za pomocą poczty elektronicznej) przez IA, przekaże wszelkie wymagane informacje na temat bieżącej realizacji audytów w terminie 2 dni roboczych od wezwania.</w:t>
      </w:r>
    </w:p>
    <w:p w14:paraId="390BF2E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razie audytów/kontroli zewnętrznych instytucji (w szczególności Komisji Europejskiej i Europejskiego Trybunału Obrachunkowego) prowadzonych w celu weryfikacji prac wykonanych przez Wykonawcę, Wykonawca obowiązany jest udzielać wszelkich wyjaśnień i przedstawiać wszelkie dokumenty związane z wykonaniem przedmiotu zamówienia przedstawicielom tychże instytucji oraz uczestniczyć – na wezwanie IA - w spotkaniach organizowanych w związku z realizacją przedmiotu zamówienia.</w:t>
      </w:r>
    </w:p>
    <w:p w14:paraId="1A725C54" w14:textId="77777777" w:rsidR="00127418" w:rsidRPr="00127418" w:rsidRDefault="00127418" w:rsidP="00127418">
      <w:pPr>
        <w:keepNext/>
        <w:keepLines/>
        <w:widowControl/>
        <w:autoSpaceDE/>
        <w:autoSpaceDN/>
        <w:spacing w:before="40" w:after="100" w:afterAutospacing="1" w:line="259" w:lineRule="auto"/>
        <w:jc w:val="both"/>
        <w:outlineLvl w:val="1"/>
        <w:rPr>
          <w:rFonts w:ascii="Calibri Light" w:hAnsi="Calibri Light"/>
          <w:color w:val="2E74B5"/>
          <w:sz w:val="26"/>
          <w:szCs w:val="26"/>
        </w:rPr>
      </w:pPr>
      <w:r w:rsidRPr="00127418">
        <w:rPr>
          <w:rFonts w:ascii="Calibri Light" w:hAnsi="Calibri Light"/>
          <w:color w:val="2E74B5"/>
          <w:sz w:val="26"/>
          <w:szCs w:val="26"/>
        </w:rPr>
        <w:t>II.2 Zakres usługi objętej postępowaniem</w:t>
      </w:r>
    </w:p>
    <w:p w14:paraId="304CBA90" w14:textId="391260AC" w:rsidR="00127418" w:rsidRPr="00127418" w:rsidRDefault="00127418" w:rsidP="00127418">
      <w:pPr>
        <w:widowControl/>
        <w:autoSpaceDE/>
        <w:autoSpaceDN/>
        <w:spacing w:after="160" w:line="259" w:lineRule="auto"/>
        <w:jc w:val="both"/>
        <w:rPr>
          <w:rFonts w:ascii="Calibri" w:eastAsia="Calibri" w:hAnsi="Calibri"/>
        </w:rPr>
      </w:pPr>
      <w:bookmarkStart w:id="15" w:name="_Hlk80346664"/>
      <w:r w:rsidRPr="00127418">
        <w:rPr>
          <w:rFonts w:ascii="Calibri" w:eastAsia="Calibri" w:hAnsi="Calibri"/>
        </w:rPr>
        <w:t>Zamówienie dotyczy zlecenia Wykonawcy usługi przeprowadzenia audytów projektów na próbie wniosków o płatność (raportów z realizacji) Beneficjentów z Federacji Rosyjskiej (z obszaru Obwodu Kaliningradzkiego).</w:t>
      </w:r>
    </w:p>
    <w:p w14:paraId="0A9DFB0F" w14:textId="5FD013C8" w:rsidR="00127418" w:rsidRPr="00127418" w:rsidRDefault="00127418" w:rsidP="00127418">
      <w:pPr>
        <w:keepNext/>
        <w:keepLines/>
        <w:widowControl/>
        <w:autoSpaceDE/>
        <w:autoSpaceDN/>
        <w:spacing w:before="40" w:after="100" w:afterAutospacing="1" w:line="259" w:lineRule="auto"/>
        <w:jc w:val="both"/>
        <w:outlineLvl w:val="2"/>
        <w:rPr>
          <w:rFonts w:ascii="Calibri Light" w:hAnsi="Calibri Light"/>
          <w:color w:val="1F4D78"/>
          <w:sz w:val="24"/>
          <w:szCs w:val="24"/>
        </w:rPr>
      </w:pPr>
      <w:bookmarkStart w:id="16" w:name="_Hlk80346872"/>
      <w:bookmarkEnd w:id="15"/>
      <w:r w:rsidRPr="00127418">
        <w:rPr>
          <w:rFonts w:ascii="Calibri Light" w:hAnsi="Calibri Light"/>
          <w:color w:val="1F4D78"/>
          <w:sz w:val="24"/>
          <w:szCs w:val="24"/>
        </w:rPr>
        <w:t>II. 2.1 Audyty projektów</w:t>
      </w:r>
    </w:p>
    <w:p w14:paraId="69B532A2"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II.2.1.</w:t>
      </w:r>
      <w:bookmarkStart w:id="17" w:name="_Hlk80347052"/>
      <w:r w:rsidRPr="00127418">
        <w:rPr>
          <w:rFonts w:ascii="Calibri Light" w:hAnsi="Calibri Light"/>
          <w:iCs/>
          <w:color w:val="2E74B5"/>
        </w:rPr>
        <w:t>1 Zakres usługi dotyczącej przeprowadzenia audytów projektów</w:t>
      </w:r>
      <w:bookmarkEnd w:id="17"/>
    </w:p>
    <w:bookmarkEnd w:id="16"/>
    <w:p w14:paraId="676455E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wykona usługę polegającą na przeprowadzeniu audytów projektów w odniesieniu do programu PWT PLRU 2014-2020:</w:t>
      </w:r>
    </w:p>
    <w:p w14:paraId="0F41669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w:t>
      </w:r>
      <w:r w:rsidRPr="00127418">
        <w:rPr>
          <w:rFonts w:ascii="Calibri" w:eastAsia="Calibri" w:hAnsi="Calibri"/>
        </w:rPr>
        <w:tab/>
      </w:r>
      <w:bookmarkStart w:id="18" w:name="_Hlk80347224"/>
      <w:r w:rsidRPr="00127418">
        <w:rPr>
          <w:rFonts w:ascii="Calibri" w:eastAsia="Calibri" w:hAnsi="Calibri"/>
        </w:rPr>
        <w:t>Wykonawca przygotuje i przeprowadzi audyty projektów realizowanych przez Beneficjentów na terenie Federacji Rosyjskiej – na obszarze Obwodu Kaliningradzkiego (w tym dokona weryfikacji realizacji projektów na miejscu ich realizacji) – oddzielne audyty prowadzone w odniesieniu do działań wskazanych Beneficjentów w projektach realizowanych w ramach Programu Współpracy Transgranicznej Polska-Rosja 2014-2020 (PWT PLRU)</w:t>
      </w:r>
      <w:bookmarkEnd w:id="18"/>
      <w:r w:rsidRPr="00127418">
        <w:rPr>
          <w:rFonts w:ascii="Calibri" w:eastAsia="Calibri" w:hAnsi="Calibri"/>
          <w:vertAlign w:val="superscript"/>
        </w:rPr>
        <w:footnoteReference w:id="9"/>
      </w:r>
      <w:r w:rsidRPr="00127418">
        <w:rPr>
          <w:rFonts w:ascii="Calibri" w:eastAsia="Calibri" w:hAnsi="Calibri"/>
        </w:rPr>
        <w:t xml:space="preserve">. W sumie </w:t>
      </w:r>
      <w:bookmarkStart w:id="19" w:name="_Hlk80344785"/>
      <w:r w:rsidRPr="00127418">
        <w:rPr>
          <w:rFonts w:ascii="Calibri" w:eastAsia="Calibri" w:hAnsi="Calibri"/>
        </w:rPr>
        <w:t xml:space="preserve">szacuje się, że Wykonawca wykona około 14 audytów projektów łącznie w okresie od podpisania umowy nie później niż do 31.01.2025 r. </w:t>
      </w:r>
      <w:bookmarkEnd w:id="19"/>
    </w:p>
    <w:p w14:paraId="5B08EA72" w14:textId="7E07857C" w:rsid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lastRenderedPageBreak/>
        <w:t>Szczegółowo w podziale na lata obrotowe liczba audytów projektów i daty graniczne przedstawiają się następująco:</w:t>
      </w:r>
    </w:p>
    <w:p w14:paraId="0198DDF0" w14:textId="77777777" w:rsidR="007C709A" w:rsidRPr="00127418" w:rsidRDefault="007C709A" w:rsidP="00127418">
      <w:pPr>
        <w:widowControl/>
        <w:autoSpaceDE/>
        <w:autoSpaceDN/>
        <w:spacing w:after="160" w:line="259" w:lineRule="auto"/>
        <w:jc w:val="both"/>
        <w:rPr>
          <w:rFonts w:ascii="Calibri" w:eastAsia="Calibri" w:hAnsi="Calibri"/>
        </w:rPr>
      </w:pPr>
    </w:p>
    <w:tbl>
      <w:tblPr>
        <w:tblStyle w:val="Tabela-Siatka1"/>
        <w:tblpPr w:leftFromText="141" w:rightFromText="141" w:vertAnchor="text" w:horzAnchor="margin" w:tblpY="391"/>
        <w:tblW w:w="0" w:type="auto"/>
        <w:tblLook w:val="04A0" w:firstRow="1" w:lastRow="0" w:firstColumn="1" w:lastColumn="0" w:noHBand="0" w:noVBand="1"/>
      </w:tblPr>
      <w:tblGrid>
        <w:gridCol w:w="2122"/>
        <w:gridCol w:w="1448"/>
        <w:gridCol w:w="1373"/>
        <w:gridCol w:w="1373"/>
        <w:gridCol w:w="1373"/>
        <w:gridCol w:w="1373"/>
      </w:tblGrid>
      <w:tr w:rsidR="00127418" w:rsidRPr="00127418" w14:paraId="3A17330C" w14:textId="77777777" w:rsidTr="00CB2F89">
        <w:tc>
          <w:tcPr>
            <w:tcW w:w="2122" w:type="dxa"/>
          </w:tcPr>
          <w:p w14:paraId="0016F77A" w14:textId="77777777" w:rsidR="00127418" w:rsidRPr="00127418" w:rsidRDefault="00127418" w:rsidP="00127418">
            <w:pPr>
              <w:jc w:val="both"/>
              <w:rPr>
                <w:rFonts w:ascii="Calibri" w:eastAsia="Calibri" w:hAnsi="Calibri"/>
              </w:rPr>
            </w:pPr>
            <w:bookmarkStart w:id="20" w:name="_Hlk85644598"/>
            <w:r w:rsidRPr="00127418">
              <w:rPr>
                <w:rFonts w:ascii="Calibri" w:eastAsia="Calibri" w:hAnsi="Calibri"/>
              </w:rPr>
              <w:t>Rok obrotowy:</w:t>
            </w:r>
          </w:p>
        </w:tc>
        <w:tc>
          <w:tcPr>
            <w:tcW w:w="1448" w:type="dxa"/>
          </w:tcPr>
          <w:p w14:paraId="0C20B18E" w14:textId="77777777" w:rsidR="00127418" w:rsidRPr="00127418" w:rsidRDefault="00127418" w:rsidP="00127418">
            <w:pPr>
              <w:jc w:val="both"/>
              <w:rPr>
                <w:rFonts w:ascii="Calibri" w:eastAsia="Calibri" w:hAnsi="Calibri"/>
              </w:rPr>
            </w:pPr>
            <w:r w:rsidRPr="00127418">
              <w:rPr>
                <w:rFonts w:ascii="Calibri" w:eastAsia="Calibri" w:hAnsi="Calibri"/>
              </w:rPr>
              <w:t>2020/2021</w:t>
            </w:r>
          </w:p>
        </w:tc>
        <w:tc>
          <w:tcPr>
            <w:tcW w:w="1373" w:type="dxa"/>
          </w:tcPr>
          <w:p w14:paraId="5D484AD5" w14:textId="77777777" w:rsidR="00127418" w:rsidRPr="00127418" w:rsidRDefault="00127418" w:rsidP="00127418">
            <w:pPr>
              <w:jc w:val="both"/>
              <w:rPr>
                <w:rFonts w:ascii="Calibri" w:eastAsia="Calibri" w:hAnsi="Calibri"/>
              </w:rPr>
            </w:pPr>
            <w:r w:rsidRPr="00127418">
              <w:rPr>
                <w:rFonts w:ascii="Calibri" w:eastAsia="Calibri" w:hAnsi="Calibri"/>
              </w:rPr>
              <w:t>2021/2022</w:t>
            </w:r>
          </w:p>
        </w:tc>
        <w:tc>
          <w:tcPr>
            <w:tcW w:w="1373" w:type="dxa"/>
          </w:tcPr>
          <w:p w14:paraId="396BC85B" w14:textId="77777777" w:rsidR="00127418" w:rsidRPr="00127418" w:rsidRDefault="00127418" w:rsidP="00127418">
            <w:pPr>
              <w:jc w:val="both"/>
              <w:rPr>
                <w:rFonts w:ascii="Calibri" w:eastAsia="Calibri" w:hAnsi="Calibri"/>
              </w:rPr>
            </w:pPr>
            <w:r w:rsidRPr="00127418">
              <w:rPr>
                <w:rFonts w:ascii="Calibri" w:eastAsia="Calibri" w:hAnsi="Calibri"/>
              </w:rPr>
              <w:t>2022/2023</w:t>
            </w:r>
          </w:p>
        </w:tc>
        <w:tc>
          <w:tcPr>
            <w:tcW w:w="1373" w:type="dxa"/>
          </w:tcPr>
          <w:p w14:paraId="76F21FCD" w14:textId="77777777" w:rsidR="00127418" w:rsidRPr="00127418" w:rsidRDefault="00127418" w:rsidP="00127418">
            <w:pPr>
              <w:jc w:val="both"/>
              <w:rPr>
                <w:rFonts w:ascii="Calibri" w:eastAsia="Calibri" w:hAnsi="Calibri"/>
              </w:rPr>
            </w:pPr>
            <w:r w:rsidRPr="00127418">
              <w:rPr>
                <w:rFonts w:ascii="Calibri" w:eastAsia="Calibri" w:hAnsi="Calibri"/>
              </w:rPr>
              <w:t>2023/2024</w:t>
            </w:r>
          </w:p>
        </w:tc>
        <w:tc>
          <w:tcPr>
            <w:tcW w:w="1373" w:type="dxa"/>
          </w:tcPr>
          <w:p w14:paraId="41BAE605" w14:textId="77777777" w:rsidR="00127418" w:rsidRPr="00127418" w:rsidRDefault="00127418" w:rsidP="00127418">
            <w:pPr>
              <w:jc w:val="both"/>
              <w:rPr>
                <w:rFonts w:ascii="Calibri" w:eastAsia="Calibri" w:hAnsi="Calibri"/>
              </w:rPr>
            </w:pPr>
            <w:r w:rsidRPr="00127418">
              <w:rPr>
                <w:rFonts w:ascii="Calibri" w:eastAsia="Calibri" w:hAnsi="Calibri"/>
              </w:rPr>
              <w:t>Łącznie</w:t>
            </w:r>
          </w:p>
        </w:tc>
      </w:tr>
      <w:tr w:rsidR="00127418" w:rsidRPr="00127418" w14:paraId="1061F281" w14:textId="77777777" w:rsidTr="00CB2F89">
        <w:tc>
          <w:tcPr>
            <w:tcW w:w="2122" w:type="dxa"/>
          </w:tcPr>
          <w:p w14:paraId="270E160C" w14:textId="77777777" w:rsidR="00127418" w:rsidRPr="00127418" w:rsidRDefault="00127418" w:rsidP="00127418">
            <w:pPr>
              <w:jc w:val="both"/>
              <w:rPr>
                <w:rFonts w:ascii="Calibri" w:eastAsia="Calibri" w:hAnsi="Calibri"/>
              </w:rPr>
            </w:pPr>
            <w:r w:rsidRPr="00127418">
              <w:rPr>
                <w:rFonts w:ascii="Calibri" w:eastAsia="Calibri" w:hAnsi="Calibri"/>
              </w:rPr>
              <w:t>Liczba audytów projektów:</w:t>
            </w:r>
          </w:p>
        </w:tc>
        <w:tc>
          <w:tcPr>
            <w:tcW w:w="1448" w:type="dxa"/>
          </w:tcPr>
          <w:p w14:paraId="62709729" w14:textId="77777777" w:rsidR="00127418" w:rsidRPr="00127418" w:rsidRDefault="00127418" w:rsidP="00127418">
            <w:pPr>
              <w:jc w:val="center"/>
              <w:rPr>
                <w:rFonts w:ascii="Calibri" w:eastAsia="Calibri" w:hAnsi="Calibri"/>
              </w:rPr>
            </w:pPr>
            <w:r w:rsidRPr="00127418">
              <w:rPr>
                <w:rFonts w:ascii="Calibri" w:eastAsia="Calibri" w:hAnsi="Calibri"/>
              </w:rPr>
              <w:t>3</w:t>
            </w:r>
          </w:p>
        </w:tc>
        <w:tc>
          <w:tcPr>
            <w:tcW w:w="1373" w:type="dxa"/>
          </w:tcPr>
          <w:p w14:paraId="1463E0B4" w14:textId="77777777" w:rsidR="00127418" w:rsidRPr="00127418" w:rsidRDefault="00127418" w:rsidP="00127418">
            <w:pPr>
              <w:jc w:val="center"/>
              <w:rPr>
                <w:rFonts w:ascii="Calibri" w:eastAsia="Calibri" w:hAnsi="Calibri"/>
              </w:rPr>
            </w:pPr>
            <w:r w:rsidRPr="00127418">
              <w:rPr>
                <w:rFonts w:ascii="Calibri" w:eastAsia="Calibri" w:hAnsi="Calibri"/>
              </w:rPr>
              <w:t>5</w:t>
            </w:r>
          </w:p>
        </w:tc>
        <w:tc>
          <w:tcPr>
            <w:tcW w:w="1373" w:type="dxa"/>
          </w:tcPr>
          <w:p w14:paraId="56B026F1" w14:textId="77777777" w:rsidR="00127418" w:rsidRPr="00127418" w:rsidRDefault="00127418" w:rsidP="00127418">
            <w:pPr>
              <w:jc w:val="center"/>
              <w:rPr>
                <w:rFonts w:ascii="Calibri" w:eastAsia="Calibri" w:hAnsi="Calibri"/>
              </w:rPr>
            </w:pPr>
            <w:r w:rsidRPr="00127418">
              <w:rPr>
                <w:rFonts w:ascii="Calibri" w:eastAsia="Calibri" w:hAnsi="Calibri"/>
              </w:rPr>
              <w:t>4</w:t>
            </w:r>
          </w:p>
        </w:tc>
        <w:tc>
          <w:tcPr>
            <w:tcW w:w="1373" w:type="dxa"/>
          </w:tcPr>
          <w:p w14:paraId="3ED2C551" w14:textId="77777777" w:rsidR="00127418" w:rsidRPr="00127418" w:rsidRDefault="00127418" w:rsidP="00127418">
            <w:pPr>
              <w:jc w:val="center"/>
              <w:rPr>
                <w:rFonts w:ascii="Calibri" w:eastAsia="Calibri" w:hAnsi="Calibri"/>
              </w:rPr>
            </w:pPr>
            <w:r w:rsidRPr="00127418">
              <w:rPr>
                <w:rFonts w:ascii="Calibri" w:eastAsia="Calibri" w:hAnsi="Calibri"/>
              </w:rPr>
              <w:t>2</w:t>
            </w:r>
          </w:p>
        </w:tc>
        <w:tc>
          <w:tcPr>
            <w:tcW w:w="1373" w:type="dxa"/>
          </w:tcPr>
          <w:p w14:paraId="36E87F21" w14:textId="77777777" w:rsidR="00127418" w:rsidRPr="00127418" w:rsidRDefault="00127418" w:rsidP="00127418">
            <w:pPr>
              <w:jc w:val="center"/>
              <w:rPr>
                <w:rFonts w:ascii="Calibri" w:eastAsia="Calibri" w:hAnsi="Calibri"/>
              </w:rPr>
            </w:pPr>
            <w:r w:rsidRPr="00127418">
              <w:rPr>
                <w:rFonts w:ascii="Calibri" w:eastAsia="Calibri" w:hAnsi="Calibri"/>
              </w:rPr>
              <w:t>14 (+/- 4)</w:t>
            </w:r>
          </w:p>
        </w:tc>
      </w:tr>
      <w:tr w:rsidR="00127418" w:rsidRPr="00127418" w14:paraId="29F89A4F" w14:textId="77777777" w:rsidTr="00CB2F89">
        <w:tc>
          <w:tcPr>
            <w:tcW w:w="2122" w:type="dxa"/>
          </w:tcPr>
          <w:p w14:paraId="18A0E65A" w14:textId="77777777" w:rsidR="00127418" w:rsidRPr="00127418" w:rsidRDefault="00127418" w:rsidP="00127418">
            <w:pPr>
              <w:jc w:val="both"/>
              <w:rPr>
                <w:rFonts w:ascii="Calibri" w:eastAsia="Calibri" w:hAnsi="Calibri"/>
              </w:rPr>
            </w:pPr>
            <w:r w:rsidRPr="00127418">
              <w:rPr>
                <w:rFonts w:ascii="Calibri" w:eastAsia="Calibri" w:hAnsi="Calibri"/>
              </w:rPr>
              <w:t>Przekazanie próby projektów przez IA</w:t>
            </w:r>
          </w:p>
        </w:tc>
        <w:tc>
          <w:tcPr>
            <w:tcW w:w="1448" w:type="dxa"/>
          </w:tcPr>
          <w:p w14:paraId="6FB1D9F8" w14:textId="77777777" w:rsidR="00127418" w:rsidRPr="00127418" w:rsidRDefault="00127418" w:rsidP="00127418">
            <w:pPr>
              <w:jc w:val="center"/>
              <w:rPr>
                <w:rFonts w:ascii="Calibri" w:eastAsia="Calibri" w:hAnsi="Calibri"/>
              </w:rPr>
            </w:pPr>
            <w:r w:rsidRPr="00127418">
              <w:rPr>
                <w:rFonts w:ascii="Calibri" w:eastAsia="Calibri" w:hAnsi="Calibri"/>
              </w:rPr>
              <w:t>5 dni roboczych od podpisania umowy</w:t>
            </w:r>
          </w:p>
        </w:tc>
        <w:tc>
          <w:tcPr>
            <w:tcW w:w="1373" w:type="dxa"/>
          </w:tcPr>
          <w:p w14:paraId="1503DFAE" w14:textId="77777777" w:rsidR="00127418" w:rsidRPr="00127418" w:rsidRDefault="00127418" w:rsidP="00127418">
            <w:pPr>
              <w:jc w:val="center"/>
              <w:rPr>
                <w:rFonts w:ascii="Calibri" w:eastAsia="Calibri" w:hAnsi="Calibri"/>
              </w:rPr>
            </w:pPr>
            <w:r w:rsidRPr="00127418">
              <w:rPr>
                <w:rFonts w:ascii="Calibri" w:eastAsia="Calibri" w:hAnsi="Calibri"/>
              </w:rPr>
              <w:t>do 1 sierpnia 2022</w:t>
            </w:r>
          </w:p>
        </w:tc>
        <w:tc>
          <w:tcPr>
            <w:tcW w:w="1373" w:type="dxa"/>
          </w:tcPr>
          <w:p w14:paraId="50A8CEEE" w14:textId="77777777" w:rsidR="00127418" w:rsidRPr="00127418" w:rsidRDefault="00127418" w:rsidP="00127418">
            <w:pPr>
              <w:jc w:val="center"/>
              <w:rPr>
                <w:rFonts w:ascii="Calibri" w:eastAsia="Calibri" w:hAnsi="Calibri"/>
              </w:rPr>
            </w:pPr>
            <w:r w:rsidRPr="00127418">
              <w:rPr>
                <w:rFonts w:ascii="Calibri" w:eastAsia="Calibri" w:hAnsi="Calibri"/>
              </w:rPr>
              <w:t>do 1 sierpnia 2023</w:t>
            </w:r>
          </w:p>
        </w:tc>
        <w:tc>
          <w:tcPr>
            <w:tcW w:w="1373" w:type="dxa"/>
          </w:tcPr>
          <w:p w14:paraId="77176D8E" w14:textId="77777777" w:rsidR="00127418" w:rsidRPr="00127418" w:rsidRDefault="00127418" w:rsidP="00127418">
            <w:pPr>
              <w:jc w:val="center"/>
              <w:rPr>
                <w:rFonts w:ascii="Calibri" w:eastAsia="Calibri" w:hAnsi="Calibri"/>
              </w:rPr>
            </w:pPr>
            <w:r w:rsidRPr="00127418">
              <w:rPr>
                <w:rFonts w:ascii="Calibri" w:eastAsia="Calibri" w:hAnsi="Calibri"/>
              </w:rPr>
              <w:t>do 20 października 2024</w:t>
            </w:r>
          </w:p>
        </w:tc>
        <w:tc>
          <w:tcPr>
            <w:tcW w:w="1373" w:type="dxa"/>
          </w:tcPr>
          <w:p w14:paraId="58D2CC68" w14:textId="77777777" w:rsidR="00127418" w:rsidRPr="00127418" w:rsidRDefault="00127418" w:rsidP="00127418">
            <w:pPr>
              <w:jc w:val="center"/>
              <w:rPr>
                <w:rFonts w:ascii="Calibri" w:eastAsia="Calibri" w:hAnsi="Calibri"/>
              </w:rPr>
            </w:pPr>
            <w:r w:rsidRPr="00127418">
              <w:rPr>
                <w:rFonts w:ascii="Calibri" w:eastAsia="Calibri" w:hAnsi="Calibri"/>
              </w:rPr>
              <w:t>-</w:t>
            </w:r>
          </w:p>
        </w:tc>
      </w:tr>
      <w:tr w:rsidR="00127418" w:rsidRPr="00127418" w14:paraId="3CEA1774" w14:textId="77777777" w:rsidTr="00CB2F89">
        <w:tc>
          <w:tcPr>
            <w:tcW w:w="2122" w:type="dxa"/>
          </w:tcPr>
          <w:p w14:paraId="41448B16" w14:textId="77777777" w:rsidR="00127418" w:rsidRPr="00127418" w:rsidRDefault="00127418" w:rsidP="00127418">
            <w:pPr>
              <w:jc w:val="both"/>
              <w:rPr>
                <w:rFonts w:ascii="Calibri" w:eastAsia="Calibri" w:hAnsi="Calibri"/>
              </w:rPr>
            </w:pPr>
            <w:r w:rsidRPr="00127418">
              <w:rPr>
                <w:rFonts w:ascii="Calibri" w:eastAsia="Calibri" w:hAnsi="Calibri"/>
              </w:rPr>
              <w:t>Termin wykonania audytów</w:t>
            </w:r>
          </w:p>
        </w:tc>
        <w:tc>
          <w:tcPr>
            <w:tcW w:w="1448" w:type="dxa"/>
          </w:tcPr>
          <w:p w14:paraId="7D98A248" w14:textId="77777777" w:rsidR="00127418" w:rsidRPr="00127418" w:rsidRDefault="00127418" w:rsidP="00127418">
            <w:pPr>
              <w:jc w:val="center"/>
              <w:rPr>
                <w:rFonts w:ascii="Calibri" w:eastAsia="Calibri" w:hAnsi="Calibri"/>
              </w:rPr>
            </w:pPr>
            <w:r w:rsidRPr="00127418">
              <w:rPr>
                <w:rFonts w:ascii="Calibri" w:eastAsia="Calibri" w:hAnsi="Calibri"/>
              </w:rPr>
              <w:t>Zgodnie z formularzem ofertowym</w:t>
            </w:r>
          </w:p>
        </w:tc>
        <w:tc>
          <w:tcPr>
            <w:tcW w:w="1373" w:type="dxa"/>
          </w:tcPr>
          <w:p w14:paraId="63969572" w14:textId="77777777" w:rsidR="00127418" w:rsidRPr="00127418" w:rsidRDefault="00127418" w:rsidP="00127418">
            <w:pPr>
              <w:jc w:val="center"/>
              <w:rPr>
                <w:rFonts w:ascii="Calibri" w:eastAsia="Calibri" w:hAnsi="Calibri"/>
              </w:rPr>
            </w:pPr>
            <w:r w:rsidRPr="00127418">
              <w:rPr>
                <w:rFonts w:ascii="Calibri" w:eastAsia="Calibri" w:hAnsi="Calibri"/>
              </w:rPr>
              <w:t xml:space="preserve"> Zgodnie z formularzem ofertowym</w:t>
            </w:r>
          </w:p>
        </w:tc>
        <w:tc>
          <w:tcPr>
            <w:tcW w:w="1373" w:type="dxa"/>
          </w:tcPr>
          <w:p w14:paraId="22F028D5" w14:textId="77777777" w:rsidR="00127418" w:rsidRPr="00127418" w:rsidRDefault="00127418" w:rsidP="00127418">
            <w:pPr>
              <w:jc w:val="center"/>
              <w:rPr>
                <w:rFonts w:ascii="Calibri" w:eastAsia="Calibri" w:hAnsi="Calibri"/>
              </w:rPr>
            </w:pPr>
            <w:r w:rsidRPr="00127418">
              <w:rPr>
                <w:rFonts w:ascii="Calibri" w:eastAsia="Calibri" w:hAnsi="Calibri"/>
              </w:rPr>
              <w:t>Zgodnie z formularzem ofertowym</w:t>
            </w:r>
          </w:p>
        </w:tc>
        <w:tc>
          <w:tcPr>
            <w:tcW w:w="1373" w:type="dxa"/>
          </w:tcPr>
          <w:p w14:paraId="725B34DD" w14:textId="77777777" w:rsidR="00127418" w:rsidRPr="00127418" w:rsidRDefault="00127418" w:rsidP="00127418">
            <w:pPr>
              <w:jc w:val="center"/>
              <w:rPr>
                <w:rFonts w:ascii="Calibri" w:eastAsia="Calibri" w:hAnsi="Calibri"/>
              </w:rPr>
            </w:pPr>
            <w:r w:rsidRPr="00127418">
              <w:rPr>
                <w:rFonts w:ascii="Calibri" w:eastAsia="Calibri" w:hAnsi="Calibri"/>
              </w:rPr>
              <w:t>31.01.2025</w:t>
            </w:r>
          </w:p>
        </w:tc>
        <w:tc>
          <w:tcPr>
            <w:tcW w:w="1373" w:type="dxa"/>
          </w:tcPr>
          <w:p w14:paraId="3007F90C" w14:textId="77777777" w:rsidR="00127418" w:rsidRPr="00127418" w:rsidRDefault="00127418" w:rsidP="00127418">
            <w:pPr>
              <w:jc w:val="center"/>
              <w:rPr>
                <w:rFonts w:ascii="Calibri" w:eastAsia="Calibri" w:hAnsi="Calibri"/>
              </w:rPr>
            </w:pPr>
            <w:r w:rsidRPr="00127418">
              <w:rPr>
                <w:rFonts w:ascii="Calibri" w:eastAsia="Calibri" w:hAnsi="Calibri"/>
              </w:rPr>
              <w:t>-</w:t>
            </w:r>
          </w:p>
        </w:tc>
      </w:tr>
      <w:bookmarkEnd w:id="20"/>
    </w:tbl>
    <w:p w14:paraId="7B928BAA" w14:textId="77777777" w:rsidR="00127418" w:rsidRPr="00127418" w:rsidRDefault="00127418" w:rsidP="00127418">
      <w:pPr>
        <w:widowControl/>
        <w:autoSpaceDE/>
        <w:autoSpaceDN/>
        <w:spacing w:after="160" w:line="259" w:lineRule="auto"/>
        <w:jc w:val="both"/>
        <w:rPr>
          <w:rFonts w:ascii="Calibri" w:eastAsia="Calibri" w:hAnsi="Calibri"/>
          <w:highlight w:val="yellow"/>
        </w:rPr>
      </w:pPr>
    </w:p>
    <w:p w14:paraId="4004E062" w14:textId="77777777" w:rsidR="00127418" w:rsidRPr="00127418" w:rsidRDefault="00127418" w:rsidP="00127418">
      <w:pPr>
        <w:widowControl/>
        <w:autoSpaceDE/>
        <w:autoSpaceDN/>
        <w:spacing w:after="160" w:line="259" w:lineRule="auto"/>
        <w:jc w:val="both"/>
        <w:rPr>
          <w:rFonts w:ascii="Calibri" w:eastAsia="Calibri" w:hAnsi="Calibri"/>
        </w:rPr>
      </w:pPr>
    </w:p>
    <w:p w14:paraId="1620F18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 uwagi na możliwość wystąpienia czynników wpływających na postęp w weryfikacji wydatków przez WST oraz IZ oraz z uwagi na losową metodę wyboru próby do audytu:</w:t>
      </w:r>
    </w:p>
    <w:p w14:paraId="08DED7C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może zaistnieć konieczność przesunięć w planie audytów pomiędzy poszczególnymi latami obrotowymi</w:t>
      </w:r>
      <w:r w:rsidRPr="00127418">
        <w:rPr>
          <w:rFonts w:ascii="Calibri" w:eastAsia="Calibri" w:hAnsi="Calibri"/>
          <w:vertAlign w:val="superscript"/>
        </w:rPr>
        <w:footnoteReference w:id="10"/>
      </w:r>
      <w:r w:rsidRPr="00127418">
        <w:rPr>
          <w:rFonts w:ascii="Calibri" w:eastAsia="Calibri" w:hAnsi="Calibri"/>
        </w:rPr>
        <w:t xml:space="preserve"> (w tym może zaistnieć sytuacja braku próby do audytu w danym roku obrotowym), jak również zmniejszenie lub zwiększenie łącznej liczby audytów o maksymalnie 4 audyty w całym okresie realizacji programu (Wykonawcy nie przysługuje prawo do jakichkolwiek roszczeń </w:t>
      </w:r>
      <w:r w:rsidRPr="00127418">
        <w:rPr>
          <w:rFonts w:ascii="Calibri" w:eastAsia="Calibri" w:hAnsi="Calibri"/>
        </w:rPr>
        <w:br/>
        <w:t xml:space="preserve">z tytułu przesunięcia/braku zlecenia przez Zamawiającego audytów w maksymalnej liczbie. Cena jednostkowa za jeden audyt powinna być jednakowa zarówno przy realizacji minimalnej, jak </w:t>
      </w:r>
      <w:r w:rsidRPr="00127418">
        <w:rPr>
          <w:rFonts w:ascii="Calibri" w:eastAsia="Calibri" w:hAnsi="Calibri"/>
        </w:rPr>
        <w:br/>
        <w:t>i maksymalnej liczby audytów określonych w niniejszym punkcie);</w:t>
      </w:r>
    </w:p>
    <w:p w14:paraId="6807EFC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wartości poszczególnych badanych wniosków o płatność mogą być zróżnicowane.</w:t>
      </w:r>
    </w:p>
    <w:p w14:paraId="1386E8B5" w14:textId="77777777" w:rsidR="00127418" w:rsidRPr="00127418" w:rsidRDefault="00127418" w:rsidP="00127418">
      <w:pPr>
        <w:widowControl/>
        <w:autoSpaceDE/>
        <w:autoSpaceDN/>
        <w:spacing w:after="160" w:line="259" w:lineRule="auto"/>
        <w:jc w:val="both"/>
        <w:rPr>
          <w:rFonts w:ascii="Calibri" w:eastAsia="Calibri" w:hAnsi="Calibri"/>
        </w:rPr>
      </w:pPr>
      <w:bookmarkStart w:id="21" w:name="_Hlk80347010"/>
      <w:r w:rsidRPr="00127418">
        <w:rPr>
          <w:rFonts w:ascii="Calibri" w:eastAsia="Calibri" w:hAnsi="Calibri"/>
        </w:rPr>
        <w:t xml:space="preserve">W ramach każdego audytu projektu należy zweryfikować 100% wydatków objętych częściowymi wnioskami o płatność (raportami okresowymi i końcowymi) wskazanymi do audytu przez IA. Dotychczas obserwowano, że liczba pozycji wydatków objętych częściowymi wnioskami o płatność </w:t>
      </w:r>
      <w:r w:rsidRPr="00127418">
        <w:rPr>
          <w:rFonts w:ascii="Calibri" w:eastAsia="Calibri" w:hAnsi="Calibri"/>
        </w:rPr>
        <w:br/>
        <w:t xml:space="preserve">w programie PWT PLRU z reguły nie przekracza 50. W szczególnych przypadkach tj. w przypadku znaczącej liczby pozycji wydatków w projekcie/wniosku o płatność (powyżej 150 pozycji), </w:t>
      </w:r>
      <w:bookmarkEnd w:id="21"/>
      <w:r w:rsidRPr="00127418">
        <w:rPr>
          <w:rFonts w:ascii="Calibri" w:eastAsia="Calibri" w:hAnsi="Calibri"/>
        </w:rPr>
        <w:t xml:space="preserve">które z uwagi na dostępne zasoby nie mogą zostać sprawdzone w sposób kompletny, dopuszczalne jest </w:t>
      </w:r>
      <w:r w:rsidRPr="00127418">
        <w:rPr>
          <w:rFonts w:ascii="Calibri" w:eastAsia="Calibri" w:hAnsi="Calibri"/>
        </w:rPr>
        <w:br/>
        <w:t xml:space="preserve">przeprowadzenie badania na próbie dokumentów. Potrzeba wylosowania próby dokumentów powinna być zgłoszona w trakcie realizacji audytu do IA, która wylosuje próbę do badania na podstawie zestawienia wydatków załączonego do badanego wniosku o płatność. </w:t>
      </w:r>
    </w:p>
    <w:p w14:paraId="399A36C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Dokumentacja projektu prowadzona jest w języku angielskim, z wyjątkiem dokumentów źródłowych np. faktur, umów (potwierdzających wydatki).</w:t>
      </w:r>
    </w:p>
    <w:p w14:paraId="6C354883"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b)</w:t>
      </w:r>
      <w:r w:rsidRPr="00127418">
        <w:rPr>
          <w:rFonts w:ascii="Calibri" w:eastAsia="Calibri" w:hAnsi="Calibri"/>
        </w:rPr>
        <w:tab/>
        <w:t xml:space="preserve">Wykonawca </w:t>
      </w:r>
      <w:bookmarkStart w:id="22" w:name="_Hlk80347493"/>
      <w:r w:rsidRPr="00127418">
        <w:rPr>
          <w:rFonts w:ascii="Calibri" w:eastAsia="Calibri" w:hAnsi="Calibri"/>
        </w:rPr>
        <w:t xml:space="preserve">przeprowadzi w ramach realizowanych audytów procedurę kontradyktoryjną </w:t>
      </w:r>
      <w:bookmarkEnd w:id="22"/>
      <w:r w:rsidRPr="00127418">
        <w:rPr>
          <w:rFonts w:ascii="Calibri" w:eastAsia="Calibri" w:hAnsi="Calibri"/>
        </w:rPr>
        <w:t>z audytowanym Beneficjentem zgodnie ze schematem opisanym w rozdziale II.2.1.6 Harmonogram realizacji audytów projektów odnośnie do roku obrotowego;</w:t>
      </w:r>
    </w:p>
    <w:p w14:paraId="532BB4F6"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lastRenderedPageBreak/>
        <w:t>c)</w:t>
      </w:r>
      <w:r w:rsidRPr="00127418">
        <w:rPr>
          <w:rFonts w:ascii="Calibri" w:eastAsia="Calibri" w:hAnsi="Calibri"/>
        </w:rPr>
        <w:tab/>
        <w:t xml:space="preserve">Wykonawca </w:t>
      </w:r>
      <w:bookmarkStart w:id="23" w:name="_Hlk80347571"/>
      <w:r w:rsidRPr="00127418">
        <w:rPr>
          <w:rFonts w:ascii="Calibri" w:eastAsia="Calibri" w:hAnsi="Calibri"/>
        </w:rPr>
        <w:t xml:space="preserve">przygotuje i przekaże IA sprawozdania z audytów projektów, sporządzone w języku angielskim (odrębne sprawozdanie dla każdego audytowanego Beneficjenta) w formie określonej w załączniku nr 1 do OPZ wraz z wypełnionymi w języku angielskim i podpisanymi listami sprawdzającymi zgodnie ze wzorami stanowiącymi załączniki nr 2-6 do OPZ. </w:t>
      </w:r>
      <w:bookmarkEnd w:id="23"/>
      <w:r w:rsidRPr="00127418">
        <w:rPr>
          <w:rFonts w:ascii="Calibri" w:eastAsia="Calibri" w:hAnsi="Calibri"/>
        </w:rPr>
        <w:t>Wzory sprawozdań i list sprawdzających mogą podlegać aktualizacji (w szczególności z uwagi na zmiany przepisów, zasad programowych, zmianę metodologii IA, zalecenia Komisji Europejskiej i Europejskiego Trybunału Obrachunkowego) dla audytów prowadzonych dla poszczególnych lat obrotowych. IA przekazuje aktualne wzory sprawozdań i list sprawdzających wraz z próbą wniosków o płatność do zbadania za dany rok obrotowy;</w:t>
      </w:r>
    </w:p>
    <w:p w14:paraId="4ECA267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d) Wykonawca wyciągnie ogólne wnioski dotyczące efektywności i prawidłowości systemu raportowania oraz występowania potencjalnych systemowych błędów i nieprawidłowości</w:t>
      </w:r>
      <w:r w:rsidRPr="00127418">
        <w:rPr>
          <w:rFonts w:ascii="Calibri" w:eastAsia="Calibri" w:hAnsi="Calibri"/>
          <w:vertAlign w:val="superscript"/>
        </w:rPr>
        <w:footnoteReference w:id="11"/>
      </w:r>
      <w:r w:rsidRPr="00127418">
        <w:rPr>
          <w:rFonts w:ascii="Calibri" w:eastAsia="Calibri" w:hAnsi="Calibri"/>
        </w:rPr>
        <w:t xml:space="preserve"> i opisze je w sprawozdaniach z audytu projektów;</w:t>
      </w:r>
    </w:p>
    <w:p w14:paraId="3C31BE8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e) Wykonawca zapewni bieżącą i efektywną współpracę z IA w trakcie realizacji zamówienia (z ramienia Wykonawcy zostanie wyznaczona osoba do kontaktów z IA, dostępna pod telefonem i mailem w dni robocze zgodnie z kalendarzem i czasem urzędowym obowiązującym na terenie Polski w godzinach 08:00 - 16:00). Wykonawca, w przypadku wezwania przez IA (za pomocą poczty elektronicznej), przekaże wszelkie wymagane informacje na temat bieżącej realizacji audytów w terminie 2 dni roboczych od wezwania. Ponadto, wszelkie problemy, w tym metodologiczne, dotyczące oszacowania ustaleń o charakterze finansowym należy zgłaszać IA na bieżąco. </w:t>
      </w:r>
    </w:p>
    <w:p w14:paraId="5B671616" w14:textId="2DD9AA9D"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f) Imiona, nazwiska oraz adresy e-mail i numery telefonów pracowników IA wskazanych do kontaktu, w tym przekazywania stanowiska odnośnie do zatwierdzania dokumentów sporządzanych w ramach realizacji umowy, wskazane zostaną w umowie. O wszelkich zmianach w tym zakresie Wykonawca będzie informowany przez IA w formie pisemnej. Kontakty bieżące między </w:t>
      </w:r>
      <w:r w:rsidR="001259E5">
        <w:rPr>
          <w:rFonts w:ascii="Calibri" w:eastAsia="Calibri" w:hAnsi="Calibri"/>
        </w:rPr>
        <w:t>W</w:t>
      </w:r>
      <w:r w:rsidRPr="00127418">
        <w:rPr>
          <w:rFonts w:ascii="Calibri" w:eastAsia="Calibri" w:hAnsi="Calibri"/>
        </w:rPr>
        <w:t xml:space="preserve">ykonawcą a </w:t>
      </w:r>
      <w:r w:rsidR="001259E5">
        <w:rPr>
          <w:rFonts w:ascii="Calibri" w:eastAsia="Calibri" w:hAnsi="Calibri"/>
        </w:rPr>
        <w:t>Z</w:t>
      </w:r>
      <w:r w:rsidRPr="00127418">
        <w:rPr>
          <w:rFonts w:ascii="Calibri" w:eastAsia="Calibri" w:hAnsi="Calibri"/>
        </w:rPr>
        <w:t>amawiającym oraz IA będą odbywać się w języku polskim lub angielskim.</w:t>
      </w:r>
    </w:p>
    <w:p w14:paraId="1CC72A0D" w14:textId="77777777" w:rsidR="00127418" w:rsidRPr="00127418" w:rsidRDefault="00127418" w:rsidP="00127418">
      <w:pPr>
        <w:widowControl/>
        <w:autoSpaceDE/>
        <w:autoSpaceDN/>
        <w:spacing w:after="160" w:line="259" w:lineRule="auto"/>
        <w:jc w:val="both"/>
        <w:rPr>
          <w:rFonts w:ascii="Calibri" w:eastAsia="Calibri" w:hAnsi="Calibri"/>
          <w:b/>
        </w:rPr>
      </w:pPr>
    </w:p>
    <w:p w14:paraId="1FA50952"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II.2.1.2 Podstawy prawne audytu</w:t>
      </w:r>
    </w:p>
    <w:p w14:paraId="1963450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Czynności w ramach audytu przeprowadzane są na podstawie upoważnienia do prowadzenia przez IA audytów na terytorium Federacji Rosyjskiej z 19.04.2021 wystawionego przez rosyjską Instytucję Krajową dla Programu, art. 28 ust. 1 rozporządzenia wykonawczego Komisji nr 897/2014 oraz na podstawie Umowy Finansowej zawartej pomiędzy KE, rządem Federacji Rosyjskiej i rządem Polski. </w:t>
      </w:r>
    </w:p>
    <w:p w14:paraId="105C5798"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II.2.1.3 Cel audytów projektów</w:t>
      </w:r>
    </w:p>
    <w:p w14:paraId="4199163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Celem audytów projektów jest potwierdzenie, że wydatki poniesione i opłacone w ramach Programu Współpracy Transgranicznej Polska-Rosja 2014-2020 są prawidłowe i zgodne z prawem. </w:t>
      </w:r>
    </w:p>
    <w:p w14:paraId="28F63E6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rezultacie przeprowadzonych audytów projektów uzyskiwane jest zapewnienie, że koszty zadeklarowane przez beneficjenta oraz przychody projektu zostały zweryfikowane i można je uznać za rzeczywiste, prawidłowo ujęte i kwalifikowalne zgodnie z umową o dofinansowanie podpisaną pomiędzy Instytucją Zarządzającą i Beneficjentem Wiodącym.</w:t>
      </w:r>
    </w:p>
    <w:p w14:paraId="09C5E4D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lastRenderedPageBreak/>
        <w:t>Audyty projektów na próbie zadeklarowanych wydatków mają na celu weryfikację:</w:t>
      </w:r>
    </w:p>
    <w:p w14:paraId="07E9E980" w14:textId="77777777" w:rsidR="00127418" w:rsidRPr="00127418" w:rsidRDefault="00127418" w:rsidP="00127418">
      <w:pPr>
        <w:widowControl/>
        <w:autoSpaceDE/>
        <w:autoSpaceDN/>
        <w:spacing w:after="160" w:line="259" w:lineRule="auto"/>
        <w:ind w:left="360"/>
        <w:jc w:val="both"/>
        <w:rPr>
          <w:rFonts w:ascii="Calibri" w:eastAsia="Calibri" w:hAnsi="Calibri"/>
        </w:rPr>
      </w:pPr>
      <w:r w:rsidRPr="00127418">
        <w:rPr>
          <w:rFonts w:ascii="Calibri" w:eastAsia="Calibri" w:hAnsi="Calibri"/>
        </w:rPr>
        <w:t xml:space="preserve">• </w:t>
      </w:r>
      <w:bookmarkStart w:id="24" w:name="_Hlk80347846"/>
      <w:r w:rsidRPr="00127418">
        <w:rPr>
          <w:rFonts w:ascii="Calibri" w:eastAsia="Calibri" w:hAnsi="Calibri"/>
        </w:rPr>
        <w:t>czy projekt został wybrany zgodnie z kryteriami wyboru określonymi dla programu operacyjnego,</w:t>
      </w:r>
      <w:bookmarkEnd w:id="24"/>
      <w:r w:rsidRPr="00127418">
        <w:rPr>
          <w:rFonts w:ascii="Calibri" w:eastAsia="Calibri" w:hAnsi="Calibri"/>
        </w:rPr>
        <w:t xml:space="preserve"> czy dotacja nie została udzielona z mocą wsteczną na projekt zakończony, czy projekt został wdrożony zgodnie z decyzją zatwierdzającą i czy spełniał w czasie audytu wszelkie warunki mające zastosowanie dotyczące jego funkcjonalności, stosowania i celów do osiągnięcia, w tym m.in. czy procedury o udzielenie zamówienia publicznego zostały przeprowadzone prawidłowo,</w:t>
      </w:r>
    </w:p>
    <w:p w14:paraId="33AF869A" w14:textId="77777777" w:rsidR="00127418" w:rsidRPr="00127418" w:rsidRDefault="00127418" w:rsidP="00127418">
      <w:pPr>
        <w:widowControl/>
        <w:autoSpaceDE/>
        <w:autoSpaceDN/>
        <w:spacing w:after="160" w:line="259" w:lineRule="auto"/>
        <w:ind w:left="360"/>
        <w:jc w:val="both"/>
        <w:rPr>
          <w:rFonts w:ascii="Calibri" w:eastAsia="Calibri" w:hAnsi="Calibri"/>
        </w:rPr>
      </w:pPr>
      <w:r w:rsidRPr="00127418">
        <w:rPr>
          <w:rFonts w:ascii="Calibri" w:eastAsia="Calibri" w:hAnsi="Calibri"/>
        </w:rPr>
        <w:t>•</w:t>
      </w:r>
      <w:r w:rsidRPr="00127418">
        <w:rPr>
          <w:rFonts w:ascii="Calibri" w:eastAsia="Calibri" w:hAnsi="Calibri"/>
        </w:rPr>
        <w:tab/>
        <w:t>czy wydatki odpowiadają zapisom księgowym i dokumentacji wspierającej,</w:t>
      </w:r>
    </w:p>
    <w:p w14:paraId="6FCB9723" w14:textId="77777777" w:rsidR="00127418" w:rsidRPr="00127418" w:rsidRDefault="00127418" w:rsidP="00127418">
      <w:pPr>
        <w:widowControl/>
        <w:autoSpaceDE/>
        <w:autoSpaceDN/>
        <w:spacing w:after="160" w:line="259" w:lineRule="auto"/>
        <w:ind w:left="360"/>
        <w:jc w:val="both"/>
        <w:rPr>
          <w:rFonts w:ascii="Calibri" w:eastAsia="Calibri" w:hAnsi="Calibri"/>
        </w:rPr>
      </w:pPr>
      <w:r w:rsidRPr="00127418">
        <w:rPr>
          <w:rFonts w:ascii="Calibri" w:eastAsia="Calibri" w:hAnsi="Calibri"/>
        </w:rPr>
        <w:t>•</w:t>
      </w:r>
      <w:r w:rsidRPr="00127418">
        <w:rPr>
          <w:rFonts w:ascii="Calibri" w:eastAsia="Calibri" w:hAnsi="Calibri"/>
        </w:rPr>
        <w:tab/>
        <w:t>czy dane dotyczące wskaźników są wiarygodne,</w:t>
      </w:r>
    </w:p>
    <w:p w14:paraId="707207B5" w14:textId="77777777" w:rsidR="00127418" w:rsidRPr="00127418" w:rsidRDefault="00127418" w:rsidP="00127418">
      <w:pPr>
        <w:widowControl/>
        <w:autoSpaceDE/>
        <w:autoSpaceDN/>
        <w:spacing w:after="160" w:line="259" w:lineRule="auto"/>
        <w:ind w:left="360"/>
        <w:jc w:val="both"/>
        <w:rPr>
          <w:rFonts w:ascii="Calibri" w:eastAsia="Calibri" w:hAnsi="Calibri"/>
        </w:rPr>
      </w:pPr>
      <w:r w:rsidRPr="00127418">
        <w:rPr>
          <w:rFonts w:ascii="Calibri" w:eastAsia="Calibri" w:hAnsi="Calibri"/>
        </w:rPr>
        <w:t>•</w:t>
      </w:r>
      <w:r w:rsidRPr="00127418">
        <w:rPr>
          <w:rFonts w:ascii="Calibri" w:eastAsia="Calibri" w:hAnsi="Calibri"/>
        </w:rPr>
        <w:tab/>
        <w:t>czy wkład publiczny został wypłacony beneficjentowi zgodnie z art. 63 ust. 2 rozporządzenia wykonawczego Komisji nr 897/2014 i innymi obowiązującymi przepisami.</w:t>
      </w:r>
    </w:p>
    <w:p w14:paraId="619E9D78" w14:textId="77777777" w:rsidR="00127418" w:rsidRPr="00127418" w:rsidRDefault="00127418" w:rsidP="00127418">
      <w:pPr>
        <w:widowControl/>
        <w:autoSpaceDE/>
        <w:autoSpaceDN/>
        <w:spacing w:after="160" w:line="259" w:lineRule="auto"/>
        <w:jc w:val="both"/>
        <w:rPr>
          <w:rFonts w:ascii="Calibri" w:eastAsia="Calibri" w:hAnsi="Calibri"/>
        </w:rPr>
      </w:pPr>
    </w:p>
    <w:p w14:paraId="1D0BE20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Audyty projektów mają na celu uzyskanie wyczerpującej wiedzy na temat projektu, Beneficjenta Wiodącego i Beneficjentów. Audyty projektów obejmą następujące obszary:</w:t>
      </w:r>
    </w:p>
    <w:p w14:paraId="6BEB13C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zgodność raportów z realizacji projektu z umową o dofinansowanie i załącznikami do niej;</w:t>
      </w:r>
    </w:p>
    <w:p w14:paraId="3462FFC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wiarygodność raportów z realizacji projektów i ich weryfikacji, w tym istnienie dokumentacji źródłowej;</w:t>
      </w:r>
    </w:p>
    <w:p w14:paraId="54FB5593"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kwalifikowalność wydatków i właściwe uwzględnianie przychodów uzyskanych w projekcie (zgodnie z rozporządzeniem nr 897/2014 i dokumentami programowymi PWT PLRU 2014-2020);</w:t>
      </w:r>
    </w:p>
    <w:p w14:paraId="490ED1E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poprawność / dokładność raportowania z realizacji projektów (w przypadku audytu u beneficjenta wiodącego badaniu będzie podlegać także prawidłowość dokonanej agregacji wydatków beneficjentów projektu wykazanych we wniosku (raporcie) zbiorczym);</w:t>
      </w:r>
    </w:p>
    <w:p w14:paraId="58975B2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prawidłowość/dokładność informacji księgowych projektu, w tym czy zapisy księgowe odzwierciedlają dokumentację źródłową i czy wydatki zadeklarowane w ramach projektu odpowiadają zapisom księgowym;</w:t>
      </w:r>
    </w:p>
    <w:p w14:paraId="419148B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istnienie projektu tj. czy produkty i rezultaty stanowiące podstawę płatności na rzecz beneficjenta zostały zrealizowane, czy osiągnięto zakładane wskaźniki realizacji.</w:t>
      </w:r>
    </w:p>
    <w:p w14:paraId="7D9EF130"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wyda opinię w odniesieniu do powyższych obszarów. Opinia zostanie zawarta w sprawozdaniach końcowych z audytu projektów odrębnie dla każdego audytowanego Beneficjenta w ramach audytowanych projektów .</w:t>
      </w:r>
    </w:p>
    <w:p w14:paraId="5597A96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Audytorzy przeprowadzający audyt projektów powinni zweryfikować zgodność wydatków z zapisami Podręczników obowiązujących w programie tj. Podręcznik Programu część I – Wnioskodawca oraz Podręcznik Programu część II – Realizacja Projektu, które są dostępne w wersji anglojęzycznej na stronie internetowej programu </w:t>
      </w:r>
      <w:hyperlink r:id="rId27" w:history="1">
        <w:r w:rsidRPr="00127418">
          <w:rPr>
            <w:rFonts w:ascii="Calibri" w:eastAsia="Calibri" w:hAnsi="Calibri"/>
            <w:color w:val="0563C1"/>
            <w:u w:val="single"/>
          </w:rPr>
          <w:t>https://www.plru.eu/.</w:t>
        </w:r>
      </w:hyperlink>
      <w:r w:rsidRPr="00127418">
        <w:rPr>
          <w:rFonts w:ascii="Calibri" w:eastAsia="Calibri" w:hAnsi="Calibri"/>
        </w:rPr>
        <w:t xml:space="preserve"> Należy pamiętać, że dokumenty te mogą podlegać aktualizacji. W związku z tym od wykonawcy oczekuje się monitorowania wskazanej strony internetowej.</w:t>
      </w:r>
    </w:p>
    <w:p w14:paraId="364BEFDA"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II.2.1.4 Szczegółowy zakres audytu projektów</w:t>
      </w:r>
    </w:p>
    <w:p w14:paraId="1A3D4096"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aby osiągnąć cel badania projektów, zweryfikuje w szczególności czy:</w:t>
      </w:r>
    </w:p>
    <w:p w14:paraId="3AE36B6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 wydatki poniesione przez Beneficjentów – zweryfikowane przez wybranych przez nich niezależnych audytorów i przez WST oraz zatwierdzone przez IZ w danym roku obrotowym - zostały faktycznie </w:t>
      </w:r>
      <w:r w:rsidRPr="00127418">
        <w:rPr>
          <w:rFonts w:ascii="Calibri" w:eastAsia="Calibri" w:hAnsi="Calibri"/>
        </w:rPr>
        <w:lastRenderedPageBreak/>
        <w:t>poniesione, są prawidłowe (zgodne z prawem krajowym, unijnym, umową o dofinansowanie, umową partnerską, zasadami programu) i kwalifikowalne,</w:t>
      </w:r>
    </w:p>
    <w:p w14:paraId="419CD92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projekty zostały zrealizowane zgodnie z umowami o dofinansowanie i wnioskami aplikacyjnymi oraz umowami partnerskimi,</w:t>
      </w:r>
    </w:p>
    <w:p w14:paraId="3943EC50"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procedury o udzielenie zamówienia publicznego zostały przeprowadzone prawidłowo.</w:t>
      </w:r>
    </w:p>
    <w:p w14:paraId="7DCD7A8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szczególności sprawdzone zostaną za pomocą list sprawdzających wg wzorów stanowiących załączniki nr 2-6 do OPZ (wzory mogą podlegać aktualizacji dla audytów projektów dotyczących poszczególnych lat obrotowych) następujące kwestie związane z realizacją projektu:</w:t>
      </w:r>
    </w:p>
    <w:p w14:paraId="4EE3439F"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Sposób i procedura wyboru projektu do realizacji, zgodność z zatwierdzonymi przez WKM kryteriami wyboru projektów dla danego naboru (ocena w tym zakresie dokonana zostanie przez Wykonawcę na podstawie dokumentacji oceny i wyboru projektu otrzymanej od WST).</w:t>
      </w:r>
    </w:p>
    <w:p w14:paraId="7FA600DA"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bookmarkStart w:id="25" w:name="_Hlk80348049"/>
      <w:r w:rsidRPr="00127418">
        <w:rPr>
          <w:rFonts w:ascii="Calibri" w:eastAsia="Calibri" w:hAnsi="Calibri"/>
        </w:rPr>
        <w:t xml:space="preserve">Wykonanie działań zaplanowanych w projekcie zgodnie z umową o dofinansowanie </w:t>
      </w:r>
      <w:r w:rsidRPr="00127418">
        <w:rPr>
          <w:rFonts w:ascii="Calibri" w:eastAsia="Calibri" w:hAnsi="Calibri"/>
        </w:rPr>
        <w:br/>
        <w:t xml:space="preserve">i wnioskiem aplikacyjnym. </w:t>
      </w:r>
      <w:bookmarkEnd w:id="25"/>
      <w:r w:rsidRPr="00127418">
        <w:rPr>
          <w:rFonts w:ascii="Calibri" w:eastAsia="Calibri" w:hAnsi="Calibri"/>
        </w:rPr>
        <w:t>Wykonawca zweryfikuje, czy działania zaplanowane w projekcie zostały wdrożone (przy uwzględnieniu zaawansowania realizacji projektu) i czy zostały wykonane w zakresie zgodnym z założeniami zawartymi w projekcie.</w:t>
      </w:r>
    </w:p>
    <w:p w14:paraId="1E7BA016"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Osiągnięcie zakładanych wskaźników – realizacji wskaźników produktu i rezultatów projektu.</w:t>
      </w:r>
    </w:p>
    <w:p w14:paraId="07B92D42"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Otrzymanie przez beneficjenta dofinansowania (czy zostało wypłacone w terminie i w odpowiedniej wysokości).</w:t>
      </w:r>
    </w:p>
    <w:p w14:paraId="6609F878"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bookmarkStart w:id="26" w:name="_Hlk80348095"/>
      <w:r w:rsidRPr="00127418">
        <w:rPr>
          <w:rFonts w:ascii="Calibri" w:eastAsia="Calibri" w:hAnsi="Calibri"/>
        </w:rPr>
        <w:t xml:space="preserve">Prawidłowe prowadzenie ewidencji księgowej dla projektu. </w:t>
      </w:r>
      <w:bookmarkEnd w:id="26"/>
      <w:r w:rsidRPr="00127418">
        <w:rPr>
          <w:rFonts w:ascii="Calibri" w:eastAsia="Calibri" w:hAnsi="Calibri"/>
        </w:rPr>
        <w:t>Wykonawca zbada, czy prowadzona jest odrębna ewidencja księgowa (lub został wyodrębniony odrębny kod księgowy) dla operacji księgowych dotyczących projektu i czy ewidencja oparta jest na zasadzie „podwójnego zapisu”. Istotne jest, by zostało zweryfikowane, czy wszystkie wydatki przedstawione przez beneficjenta do refundacji/rozliczenia zaliczek zostały ujęte w księgach rachunkowych. Ponadto konieczne jest sprawdzenie, czy zapisy księgowe poparte są dowodami księgowymi oraz czy dowody księgowe, na podstawie których dokonano ewidencji wydatków, są zgodne z tymi przedstawionymi przez beneficjentów do rozliczenia wydatków w projekcie.</w:t>
      </w:r>
    </w:p>
    <w:p w14:paraId="278DF5FA"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Zakup/wytworzenie środków trwałych w związku z realizacją projektu. Wykonawca przeprowadzi oględziny środków trwałych w celu potwierdzenia ich zakupu/wytworzenia i/lub remontu/modernizacji. Z przeprowadzonych oględzin sporządzona zostanie dokumentacja fotograficzna potwierdzająca datę, godzinę i miejsce sporządzenia zdjęć. Ponadto Wykonawca zweryfikuje, czy przyjęcie zakupionego/ wytworzonego/ wyremontowanego/ zmodernizowanego środka trwałego jest potwierdzone odpowiednim dokumentem. Następnie Wykonawca zweryfikuje, czy środek trwały został wpisany do ewidencji środków trwałych oraz /jeżeli dotyczy/ czy został przypisany/oddany do użytku osobom, które w zakresach obowiązków mają wskazane zadania dotyczące realizacji projektu. Ponadto Wykonawca sprawdzi, czy środek trwały jest wykorzystywany w ramach projektu zgodnie z umową o dofinansowanie/wnioskiem aplikacyjnym oraz czy sprzęt został prawidłowo oznaczony zgodnie z wymogami programu pod kątem promocji.</w:t>
      </w:r>
    </w:p>
    <w:p w14:paraId="0C223E42"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Prawidłowe ponoszenie i rozliczanie wyjazdów służbowych i zakwaterowania. Wykonawca sprawdzi, czy odbyty wyjazd był zgodny z celami projektu, a także czy wyjazd został prawidłowo udokumentowany np.: poleceniem wyjazdu służbowego, fakturą za hotel. Jednocześnie Wykonawca zweryfikuje, czy koszt delegacji został prawidłowo naliczony.</w:t>
      </w:r>
    </w:p>
    <w:p w14:paraId="18BB1391"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 xml:space="preserve">Prawidłowe ponoszenie i rozliczanie wydatków związanych z zatrudnieniem pracowników, ekspertów zewnętrznych (w tym trenerów szkoleniowych). Wykonawca zweryfikuje, czy w projekcie zostało zaplanowane zatrudnienie/oddelegowanie pracownika/eksperta do wykonania zadań określonych w umowie beneficjenta z pracownikiem/ekspertem. Następnie Wykonawca </w:t>
      </w:r>
      <w:r w:rsidRPr="00127418">
        <w:rPr>
          <w:rFonts w:ascii="Calibri" w:eastAsia="Calibri" w:hAnsi="Calibri"/>
        </w:rPr>
        <w:lastRenderedPageBreak/>
        <w:t>zbada, czy zadanie zostało wykonane przez pracownika/eksperta zgodnie z zakresem określonym w projekcie oraz czy kwalifikacje pracownika/eksperta były adekwatne do powierzonych mu zadań. Dodatkowo Wykonawca zweryfikuje, czy obciążenia wynagrodzenia za wykonaną usługę zostały prawidłowo naliczone (np.: zaliczka na podatek dochodowy).</w:t>
      </w:r>
    </w:p>
    <w:p w14:paraId="5BEA4DE2"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Przestrzeganie obowiązków w zakresie informacji i promocji projektu. Wykonawca zbada, czy inwestycja infrastrukturalna została oznaczona odpowiednimi tablicami. W przypadku audytowania działań szkoleniowych, spotkań itp. Wykonawca zweryfikuje, czy pomieszczenie, w którym odbyło się szkolenie/spotkanie zostało odpowiednio oznakowane (jeżeli dotyczy i jest to możliwe do zweryfikowania). Ponadto Wykonawca sprawdzi, czy dokumentacja dotycząca projektu została odpowiednio oznakowana, np.: dyplomy, dzienniki zajęć, ogłoszenia, a także czy odpowiednie logo programu, flaga UE, flaga Federacji Rosyjskiej wraz z informacją o dofinansowaniu ze środków UE i rosyjskich zostały umieszczone na materiałach informacyjnych i promocyjnych zgodnie z wytycznymi w zakresie informacji i promocji obowiązującymi dla Programu.</w:t>
      </w:r>
    </w:p>
    <w:p w14:paraId="46BAB762"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Prawidłowe ponoszenie i rozliczanie kosztów ogólnych (administracyjnych) i przygotowawczych. Wykonawca zbada, czy stawka ryczałtowa na koszty administracyjne określona w umowie o dofinansowanie jest oparta na rzetelnej, sprawiedliwej i weryfikowalnej metodologii kalkulacji przedstawionej przez beneficjenta wraz z wnioskiem o dofinansowanie i czy została prawidłowo zastosowania w raportach z realizacji projektu przedstawionych przez beneficjenta.</w:t>
      </w:r>
    </w:p>
    <w:p w14:paraId="041A141B"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Prawidłowe ponoszenie i rozliczanie wydatków inwestycyjnych w tym infrastrukturalnych.</w:t>
      </w:r>
    </w:p>
    <w:p w14:paraId="7781F9B1"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Kwalifikowalność podatku VAT, w tym możliwość odzyskania podatku VAT przez beneficjenta. W przypadku gdy przedstawiono podatek VAT do refundacji, Wykonawca zbada, czy beneficjent faktycznie nie ma możliwości otrzymania zwrotu tego podatku z innych źródeł.</w:t>
      </w:r>
    </w:p>
    <w:p w14:paraId="5054E9BF"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 xml:space="preserve">Prawidłowość przeprowadzonej procedury udzielania zamówienia publicznego (zgodność z prawem krajowym w przypadku podmiotów publicznych i osób prawnych z siedzibą w Rosji, które podlegają krajowym przepisom dotyczącym zamówień oraz zgodność z zasadami udzielania zamówień publicznych określonymi w Aneksie II do Umowy Finansowej w przypadku beneficjentów z sektora prywatnego i niepodlegających krajowym przepisom o zamówieniach publicznych). Wykonawca zweryfikuje zgodność przeprowadzonych/prowadzonych procedur z zasadami zamówień publicznych na podstawie list sprawdzających wg wzorów stanowiących załącznik nr 4 lub 5 do OPZ (wzory list mogą podlegać aktualizacji dla audytów projektów w ramach poszczególnych lat obrotowych). </w:t>
      </w:r>
    </w:p>
    <w:p w14:paraId="64981455"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Prawidłowe nabywanie dostaw, usług i robót budowlanych niepodlegających procedurom dotyczącym zamówień publicznych. Wykonawca zbada, czy beneficjent w sposób uprawniony zrezygnował z przeprowadzenia procedury udzielenia zamówienia publicznego w ramach projektu. W szczególności Wykonawca zweryfikuje, czy beneficjent przestrzegał zasady równego traktowania i zakazu dyskryminacji wykonawców, regulacji wewnętrznych lub zasad programowych (jeśli takie zostały ustalone) oraz, czy cena, jaką zapłacił beneficjent nie odbiega rażąco od cen rynkowych.</w:t>
      </w:r>
    </w:p>
    <w:p w14:paraId="3950F9D0"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 xml:space="preserve">Weryfikacja, czy projekt nie ma negatywnego wpływu na środowisko naturalne, czy przestrzegane są krajowe zasady w zakresie ochrony środowiska naturalnego. </w:t>
      </w:r>
    </w:p>
    <w:p w14:paraId="728C80D8"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Generowanie przez projekt przychodu. Wykonawca zbada, czy dzięki realizacji projektu beneficjent uzyskał przychód. Jeżeli nastąpiła taka sytuacja, to czy przychód został rozliczony w ramach projektu i czy dochód został prawidłowo uwzględniony w raporcie z realizacji.</w:t>
      </w:r>
    </w:p>
    <w:p w14:paraId="1337C7F9"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Wystąpienie podwójnego finansowania wydatków z innych źródeł, w tym ze środków UE. Wykonawca sprawdzi czy wydatki zrefundowane w ramach projektu nie zostały zrefundowane także z innych źródeł unijnych i/lub krajowych.</w:t>
      </w:r>
    </w:p>
    <w:p w14:paraId="5DFF4557"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lastRenderedPageBreak/>
        <w:t>Prawidłowość i terminowość poniesionych wydatków. Wykonawca zweryfikuje, czy wydatki zostały poniesione w okresie kwalifikowalności. Wykonawca sprawdzi także, czy wydatki są poparte dokumentami księgowymi potwierdzającymi ich poniesienie. Ponadto Wykonawca zbada, czy wydatki są zgodne z kategoriami wydatków wynikającymi z postanowień umowy o dofinansowanie projektu/wniosku aplikacyjnego/umowy partnerskiej. W ramach audytu Beneficjenta wiodącego Wykonawca sprawdzi, czy Beneficjent wiodący przekazał kwotę zaliczki/refundacji Beneficjentom w prawidłowej wysokości i w wyznaczonym terminie oraz czy prawidłowo dokonał agregacji wydatków poszczególnych beneficjantów projektu w raporcie zbiorczym z realizacji projektu.</w:t>
      </w:r>
    </w:p>
    <w:p w14:paraId="2514090D"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 xml:space="preserve">Prawidłowe dokumentowanie wydatków i opisywanie dokumentów. Wykonawca zweryfikuje, czy działania, których dotyczą wydatki, są poparte: dokumentami potwierdzającymi wykonanie tych działań (np.: czy szkolenie poparte jest listą uczestników, dziennikiem zajęć, zdjęciami) oraz dokumentami dotyczącymi odbioru, np.: protokołami odbioru. Ponadto Wykonawca zweryfikuje, czy dokumenty potwierdzające dokonanie wydatków oraz wykonanie działań w ramach projektu są opisane w sposób wskazujący na ich dofinansowanie z programu. </w:t>
      </w:r>
    </w:p>
    <w:p w14:paraId="0CAC0786" w14:textId="77777777" w:rsidR="00127418" w:rsidRPr="00127418" w:rsidRDefault="00127418" w:rsidP="004839FA">
      <w:pPr>
        <w:widowControl/>
        <w:numPr>
          <w:ilvl w:val="0"/>
          <w:numId w:val="53"/>
        </w:numPr>
        <w:autoSpaceDE/>
        <w:autoSpaceDN/>
        <w:spacing w:after="160" w:line="259" w:lineRule="auto"/>
        <w:contextualSpacing/>
        <w:jc w:val="both"/>
        <w:rPr>
          <w:rFonts w:ascii="Calibri" w:eastAsia="Calibri" w:hAnsi="Calibri"/>
        </w:rPr>
      </w:pPr>
      <w:r w:rsidRPr="00127418">
        <w:rPr>
          <w:rFonts w:ascii="Calibri" w:eastAsia="Calibri" w:hAnsi="Calibri"/>
        </w:rPr>
        <w:t>Wdrożenie rekomendacji z poprzednich audytów (jeśli dotyczy).</w:t>
      </w:r>
    </w:p>
    <w:p w14:paraId="3EA96450"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ramach prowadzonego audytu wykonawca powinien zweryfikować oryginały dokumentów potwierdzających poniesienie wydatków objętych badanymi wnioskami o płatność.</w:t>
      </w:r>
    </w:p>
    <w:p w14:paraId="037A3997"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II.2.1.5 Sposób i terminy przeprowadzenia audytu projektów</w:t>
      </w:r>
    </w:p>
    <w:p w14:paraId="0300183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przeprowadzi audyty zgodnie z powszechnie uznanymi międzynarodowymi standardami audytu wymienionymi w punkcie II.1.2 niniejszego OPZ/SWZ, przy czym wskaże zastosowane standardy w treści sprawozdania z audytu projektu.</w:t>
      </w:r>
    </w:p>
    <w:p w14:paraId="35AED9D1"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Audyt obejmie próbę wniosków o płatność (raportów z realizacji projektu) zatwierdzonych przez IZ w danym roku obrotowym.</w:t>
      </w:r>
    </w:p>
    <w:p w14:paraId="0FE6F1D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UWAGA: Terminy realizacji poszczególnych audytów zostały podsumowane w pkt. II.2.1.1 a).</w:t>
      </w:r>
    </w:p>
    <w:p w14:paraId="29D9419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Termin realizacji zamówienia nie może przekroczyć 90 dni roboczych dla lat obrotowych 2020/2021 – 2022/2023 od dnia przekazania Wykonawcy przez IA listy projektów i Beneficjentów wraz z numerami wniosków o płatność (raportów z realizacji) podlegających audytowi. Wyjątkiem jest rok obrotowy 2023/2024, w którym pomimo trwania roku obrotowego do 30 września 2024 r. konieczne jest przekazanie do KE rocznego sprawozdania z audytu w terminie do 15 lutego 2025 roku. Przewidywana jest również mniejsza, niż we wcześniejszych latach obrotowych, liczba audytów do wykonania. </w:t>
      </w:r>
      <w:r w:rsidRPr="00127418">
        <w:rPr>
          <w:rFonts w:ascii="Calibri" w:eastAsia="Calibri" w:hAnsi="Calibri"/>
        </w:rPr>
        <w:br/>
        <w:t xml:space="preserve">W konsekwencji audyty projektów dla roku obrotowego 2023/2024 muszą być zakończone w terminie najpóźniej do 31 stycznia 2025 r. </w:t>
      </w:r>
    </w:p>
    <w:p w14:paraId="0EB702D3"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Do celów określenia terminu zakończenia audytów projektów za dany rok obrotowy bierze się pod uwagę termin zakończenia ostatniego z audytów Beneficjentów w ramach projektów wskazanych do audytu projektów przez IA tj. datę przekazania do IA wszystkich podpisanych przez Beneficjentów (lub z informacją o odmowie podpisania przez Beneficjenta) końcowych sprawozdań z audytów projektów wraz z kompletem dokumentów ze wszystkich audytów projektów.</w:t>
      </w:r>
      <w:r w:rsidRPr="00127418" w:rsidDel="00AF376A">
        <w:rPr>
          <w:rFonts w:ascii="Calibri" w:eastAsia="Calibri" w:hAnsi="Calibri"/>
        </w:rPr>
        <w:t xml:space="preserve"> </w:t>
      </w:r>
    </w:p>
    <w:p w14:paraId="1DF40384" w14:textId="5356C42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Audyt projektów przeprowadzany będzie przez Zespół Audytowy /Zespoły Audytowe, każdy składający się z Kierownika Zespołu Audytowego spełniającego wymogi określone w warunkach udziału w postępowaniu określonych w </w:t>
      </w:r>
      <w:r w:rsidR="00F5034F">
        <w:rPr>
          <w:rFonts w:ascii="Calibri" w:eastAsia="Calibri" w:hAnsi="Calibri"/>
        </w:rPr>
        <w:t xml:space="preserve">rozdziale VII SWZ </w:t>
      </w:r>
      <w:r w:rsidRPr="00127418">
        <w:rPr>
          <w:rFonts w:ascii="Calibri" w:eastAsia="Calibri" w:hAnsi="Calibri"/>
        </w:rPr>
        <w:t xml:space="preserve">punkcie </w:t>
      </w:r>
      <w:r w:rsidR="00F5034F">
        <w:rPr>
          <w:rFonts w:ascii="Calibri" w:eastAsia="Calibri" w:hAnsi="Calibri"/>
        </w:rPr>
        <w:t xml:space="preserve">II lit a) </w:t>
      </w:r>
      <w:r w:rsidRPr="00127418">
        <w:rPr>
          <w:rFonts w:ascii="Calibri" w:eastAsia="Calibri" w:hAnsi="Calibri"/>
        </w:rPr>
        <w:t xml:space="preserve">oraz co najmniej jednego (poza Kierownikiem) członka Zespołu Audytowego pod warunkiem, że osoba ta spełnia łącznie warunki określone w punkcie </w:t>
      </w:r>
      <w:r w:rsidR="00F5034F">
        <w:rPr>
          <w:rFonts w:ascii="Calibri" w:eastAsia="Calibri" w:hAnsi="Calibri"/>
        </w:rPr>
        <w:t xml:space="preserve">II lit b) </w:t>
      </w:r>
      <w:r w:rsidRPr="00127418">
        <w:rPr>
          <w:rFonts w:ascii="Calibri" w:eastAsia="Calibri" w:hAnsi="Calibri"/>
        </w:rPr>
        <w:t xml:space="preserve">warunków udziału w postępowaniu– audyt projektów. Jeśli członek zespołu nie spełnia łącznie ww. </w:t>
      </w:r>
      <w:r w:rsidRPr="00127418">
        <w:rPr>
          <w:rFonts w:ascii="Calibri" w:eastAsia="Calibri" w:hAnsi="Calibri"/>
        </w:rPr>
        <w:lastRenderedPageBreak/>
        <w:t xml:space="preserve">warunków, wówczas w skład Zespołu Audytowego wejdzie co najmniej dwóch </w:t>
      </w:r>
      <w:r w:rsidRPr="00336CEC">
        <w:rPr>
          <w:rFonts w:ascii="Calibri" w:eastAsia="Calibri" w:hAnsi="Calibri"/>
        </w:rPr>
        <w:t xml:space="preserve">członków zespołu (poza Kierownikiem), z których jedna osoba spełnia warunki określone w punkcie </w:t>
      </w:r>
      <w:r w:rsidR="00F5034F" w:rsidRPr="00336CEC">
        <w:rPr>
          <w:rFonts w:ascii="Calibri" w:eastAsia="Calibri" w:hAnsi="Calibri"/>
        </w:rPr>
        <w:t xml:space="preserve">II </w:t>
      </w:r>
      <w:r w:rsidRPr="00336CEC">
        <w:rPr>
          <w:rFonts w:ascii="Calibri" w:eastAsia="Calibri" w:hAnsi="Calibri"/>
        </w:rPr>
        <w:t xml:space="preserve"> lit b), a druga spełnia warunki określone w punkcie </w:t>
      </w:r>
      <w:r w:rsidR="00F5034F" w:rsidRPr="00336CEC">
        <w:rPr>
          <w:rFonts w:ascii="Calibri" w:eastAsia="Calibri" w:hAnsi="Calibri"/>
        </w:rPr>
        <w:t xml:space="preserve">II </w:t>
      </w:r>
      <w:r w:rsidRPr="00336CEC">
        <w:rPr>
          <w:rFonts w:ascii="Calibri" w:eastAsia="Calibri" w:hAnsi="Calibri"/>
        </w:rPr>
        <w:t>lit c).</w:t>
      </w:r>
    </w:p>
    <w:p w14:paraId="35378E89" w14:textId="566875A4"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 skład Zespołu Audytowego może wchodzić większa liczba członków, z tym, że wszyscy członkowie Zespołu Audytowego, inni niż Kierownik Zespołu Audytowego, muszą spełniać wymogi określone w punkcie </w:t>
      </w:r>
      <w:r w:rsidR="00F5034F" w:rsidRPr="001259E5">
        <w:rPr>
          <w:rFonts w:ascii="Calibri" w:eastAsia="Calibri" w:hAnsi="Calibri"/>
        </w:rPr>
        <w:t xml:space="preserve">II </w:t>
      </w:r>
      <w:r w:rsidRPr="001259E5">
        <w:rPr>
          <w:rFonts w:ascii="Calibri" w:eastAsia="Calibri" w:hAnsi="Calibri"/>
        </w:rPr>
        <w:t xml:space="preserve"> lit. b) lub c)</w:t>
      </w:r>
      <w:r w:rsidRPr="00127418">
        <w:rPr>
          <w:rFonts w:ascii="Calibri" w:eastAsia="Calibri" w:hAnsi="Calibri"/>
        </w:rPr>
        <w:t xml:space="preserve"> warunków udziału w postępowaniu. </w:t>
      </w:r>
    </w:p>
    <w:p w14:paraId="2F63DE5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Zespół Audytowy w trakcie audytu projektu jest uprawniony w szczególności do:</w:t>
      </w:r>
    </w:p>
    <w:p w14:paraId="255638E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 swobodnego poruszania się po terenie Beneficjenta, z wyjątkiem miejsc podlegających szczególnej ochronie z uwagi na tajemnicę państwową lub tajemnicę przedsiębiorstwa;</w:t>
      </w:r>
    </w:p>
    <w:p w14:paraId="77D2BD3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b) wglądu do dokumentów związanych z działalnością Beneficjenta związaną z realizacją projektu oraz tworzenia kopii i odpisów tych dokumentów;</w:t>
      </w:r>
    </w:p>
    <w:p w14:paraId="6AB15D50"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c) przeprowadzenia oględzin obiektów i składników majątkowych związanych z realizacją projektu;</w:t>
      </w:r>
    </w:p>
    <w:p w14:paraId="3155B5C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d) żądania od pracowników Beneficjenta ustnych i pisemnych wyjaśnień;</w:t>
      </w:r>
    </w:p>
    <w:p w14:paraId="402B8CD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e) zabezpieczenia materiałów dowodowych;</w:t>
      </w:r>
    </w:p>
    <w:p w14:paraId="61C66C51"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f) przyjmowania oświadczeń od Beneficjenta;</w:t>
      </w:r>
    </w:p>
    <w:p w14:paraId="14364E53"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g) informowania Beneficjenta o wstępnych i końcowych wynikach audytu projektu.</w:t>
      </w:r>
    </w:p>
    <w:p w14:paraId="0267730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Audyty projektów przeprowadzane będą w dni robocze od poniedziałku do piątku, z wyłączeniem świąt i dni wolnych od pracy obowiązujących w kraju Beneficjenta.</w:t>
      </w:r>
    </w:p>
    <w:p w14:paraId="55B4F28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Do przeprowadzenia audytów projektów Wykonawca użyje list sprawdzających według wzorów stanowiących załączniki nr 2-6 do OPZ (wzory list mogą podlegać aktualizacji dla audytów projektów w ramach poszczególnych lat obrotowych; IA przekaże wraz z próbą projektów do zbadania aktualne listy sprawdzające). </w:t>
      </w:r>
      <w:r w:rsidRPr="00127418">
        <w:rPr>
          <w:rFonts w:ascii="Calibri" w:eastAsia="Calibri" w:hAnsi="Calibri"/>
          <w:bCs/>
        </w:rPr>
        <w:t>Listy sprawdzające są materiałem roboczym i nie stanowią załączników do sprawozdania z audytu projektu oraz nie są doręczane audytowanemu beneficjentowi.</w:t>
      </w:r>
    </w:p>
    <w:p w14:paraId="19C982E9" w14:textId="77777777" w:rsidR="00127418" w:rsidRPr="00127418" w:rsidRDefault="00127418" w:rsidP="00127418">
      <w:pPr>
        <w:keepNext/>
        <w:keepLines/>
        <w:widowControl/>
        <w:autoSpaceDE/>
        <w:autoSpaceDN/>
        <w:spacing w:before="40" w:after="100" w:afterAutospacing="1" w:line="259" w:lineRule="auto"/>
        <w:jc w:val="both"/>
        <w:outlineLvl w:val="3"/>
        <w:rPr>
          <w:rFonts w:ascii="Calibri Light" w:hAnsi="Calibri Light"/>
          <w:iCs/>
          <w:color w:val="2E74B5"/>
        </w:rPr>
      </w:pPr>
      <w:r w:rsidRPr="00127418">
        <w:rPr>
          <w:rFonts w:ascii="Calibri Light" w:hAnsi="Calibri Light"/>
          <w:iCs/>
          <w:color w:val="2E74B5"/>
        </w:rPr>
        <w:t xml:space="preserve">II.2.1.6 Harmonogram realizacji audytów projektów odnośnie do roku obrotowego  </w:t>
      </w:r>
    </w:p>
    <w:p w14:paraId="62AFE8E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wylosuje próbę wniosków o płatność (raportów z realizacji) beneficjentów do audytu projektów w terminie do końca lipca roku po zakończeniu roku obrotowego (wyjątkiem jest rok 2023/2024, kiedy to IA wylosuje próbę w terminie do 15 października po zakończeniu roku obrotowego).</w:t>
      </w:r>
    </w:p>
    <w:p w14:paraId="1186D1F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przekaże Wykonawcy listę beneficjentów (raportów z realizacji) do weryfikacji podczas audytu w terminie do 1 sierpnia po zakończeniu roku obrotowego (wyjątkiem jest rok obrotowy 2020/2021, w odniesieniu do którego IA przekaże Wykonawcy próbę do audytu w terminie do 5 dni roboczych po podpisaniu umowy z Wykonawcą oraz rok obrotowy 2023/2024, w odniesieniu do którego IA przekaże Wykonawcy ww. próbę do audytu projektów w terminie do 20 października po zakończeniu roku obrotowego). Lista beneficjentów z Federacji Rosyjskiej wraz z numerami ich wniosków o płatność zostanie równolegle przekazana do WST.</w:t>
      </w:r>
    </w:p>
    <w:p w14:paraId="7C31C7B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Wykonawca najpóźniej w terminie 5 dni roboczych po otrzymaniu informacji o próbie wybranej do audytu projektów przekaże IA do zatwierdzenia projekt wstępnego harmonogramu audytu projektów za dany rok obrotowy, zawierający propozycję orientacyjnych terminów przeprowadzenia poszczególnych audytów </w:t>
      </w:r>
      <w:r w:rsidRPr="00127418">
        <w:rPr>
          <w:rFonts w:ascii="Calibri" w:eastAsia="Calibri" w:hAnsi="Calibri"/>
        </w:rPr>
        <w:lastRenderedPageBreak/>
        <w:t xml:space="preserve">wraz z informacją o składach Zespołów Audytowych, które będą realizować audyty z przyporządkowaniem do poszczególnych Beneficjentów. </w:t>
      </w:r>
    </w:p>
    <w:p w14:paraId="1CC7D9A1" w14:textId="175FE623"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 przypadku niezbędnych i uzasadnionych zmian w Zespole Audytowym w stosunku do złożonej oferty (przy czym nowy członek Zespołu Audytowego musi spełniać wszystkie warunki udziału określone </w:t>
      </w:r>
      <w:r w:rsidRPr="00127418">
        <w:rPr>
          <w:rFonts w:ascii="Calibri" w:eastAsia="Calibri" w:hAnsi="Calibri"/>
        </w:rPr>
        <w:br/>
        <w:t xml:space="preserve">w OPZ/SWZ, co Wykonawca i nowy członek Zespołu Audytowego potwierdzi oświadczeniem składanym do </w:t>
      </w:r>
      <w:r w:rsidRPr="00C928FD">
        <w:rPr>
          <w:rFonts w:ascii="Calibri" w:eastAsia="Calibri" w:hAnsi="Calibri"/>
        </w:rPr>
        <w:t>Zamawiająceg</w:t>
      </w:r>
      <w:r w:rsidR="004B7A39">
        <w:rPr>
          <w:rFonts w:ascii="Calibri" w:eastAsia="Calibri" w:hAnsi="Calibri"/>
        </w:rPr>
        <w:t>o zawierającym wszystkie informacje wymagane w wykazie osób</w:t>
      </w:r>
      <w:r w:rsidRPr="00127418">
        <w:rPr>
          <w:rFonts w:ascii="Calibri" w:eastAsia="Calibri" w:hAnsi="Calibri"/>
        </w:rPr>
        <w:t xml:space="preserve">), Wykonawca niezwłocznie (na co najmniej 5 dni przed planowaną zmianą - termin 5 dniowy nie dotyczy zmian spowodowanych nieprzewidzianymi sytuacjami losowymi) występuje do </w:t>
      </w:r>
      <w:r w:rsidRPr="00C928FD">
        <w:rPr>
          <w:rFonts w:ascii="Calibri" w:eastAsia="Calibri" w:hAnsi="Calibri"/>
        </w:rPr>
        <w:t>Zamawiającego</w:t>
      </w:r>
      <w:r w:rsidRPr="00127418">
        <w:rPr>
          <w:rFonts w:ascii="Calibri" w:eastAsia="Calibri" w:hAnsi="Calibri"/>
        </w:rPr>
        <w:t xml:space="preserve"> o zgodę na tą zmianę, wskazując powody zmiany i przekazuje deklarację bezstronności i poufności dla nowego członka zespołu. </w:t>
      </w:r>
      <w:r w:rsidRPr="00C928FD">
        <w:rPr>
          <w:rFonts w:ascii="Calibri" w:eastAsia="Calibri" w:hAnsi="Calibri"/>
        </w:rPr>
        <w:t>Zamawiający</w:t>
      </w:r>
      <w:r w:rsidRPr="00127418">
        <w:rPr>
          <w:rFonts w:ascii="Calibri" w:eastAsia="Calibri" w:hAnsi="Calibri"/>
        </w:rPr>
        <w:t xml:space="preserve"> ma 3 dni robocze na wyrażenie zgody bądź odmowę wyrażenia zgody na zmianę w Zespole Audytowym. W przypadku, w którym osoba wskazana we wniosku o zmianę nie spełnia wymagań postawionych przez Zamawiającego na etapie postępowania o udzielenie zamówienia publicznego, </w:t>
      </w:r>
      <w:r w:rsidR="00C928FD" w:rsidRPr="00E77F78">
        <w:rPr>
          <w:rFonts w:ascii="Calibri" w:eastAsia="Calibri" w:hAnsi="Calibri"/>
        </w:rPr>
        <w:t>Z</w:t>
      </w:r>
      <w:r w:rsidRPr="00E77F78">
        <w:rPr>
          <w:rFonts w:ascii="Calibri" w:eastAsia="Calibri" w:hAnsi="Calibri"/>
        </w:rPr>
        <w:t>a</w:t>
      </w:r>
      <w:r w:rsidRPr="00C928FD">
        <w:rPr>
          <w:rFonts w:ascii="Calibri" w:eastAsia="Calibri" w:hAnsi="Calibri"/>
        </w:rPr>
        <w:t>mawiający</w:t>
      </w:r>
      <w:r w:rsidRPr="00127418">
        <w:rPr>
          <w:rFonts w:ascii="Calibri" w:eastAsia="Calibri" w:hAnsi="Calibri"/>
        </w:rPr>
        <w:t xml:space="preserve"> może odmówić akceptacji wniosku w terminie 3 dni roboczych od jego otrzymania (lub od otrzymania dokumentacji potwierdzającej kwalifikacje w przypadku ich żądania w zależności, które ze zdarzeń nastąpiło później).</w:t>
      </w:r>
    </w:p>
    <w:p w14:paraId="39F4ABA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razem z ww. propozycją harmonogramu audytów dostarczy do IA deklaracje bezstronności i poufności, sporządzone zgodnie ze wzorem stanowiącym załącznik nr 7 do OPZ dla członków wszystkich Zespołów Audytowych, podpisane przez Kierowników Zespołów Audytowych oraz wszystkie osoby wchodzące w skład Zespołów Audytowych.</w:t>
      </w:r>
    </w:p>
    <w:p w14:paraId="7A6A58B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IA może zgłosić uwagi do ww. dokumentów w terminie 3 dni roboczych od dnia ich otrzymania. Wykonawca w terminie 2 dni roboczych od dnia otrzymania uwag przekaże IA do zatwierdzenia poprawione dokumenty. Procedura przekazywania kolejnych projektów dokumentów oraz zgłaszania do nich uwag jest ponawiana, zgodnie z ww. terminami do momentu niezgłoszenia przez IA uwag.</w:t>
      </w:r>
    </w:p>
    <w:p w14:paraId="5CDB75DF"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Następnie IA w terminie 2 dni roboczych od uzgodnienia wstępnego harmonogramu wyśle </w:t>
      </w:r>
      <w:r w:rsidRPr="00127418">
        <w:rPr>
          <w:rFonts w:ascii="Calibri" w:eastAsia="Calibri" w:hAnsi="Calibri"/>
        </w:rPr>
        <w:br/>
        <w:t xml:space="preserve">do wybranych do audytu beneficjentów (dw. WST oraz Wykonawcy) pisma informujące o audycie projektu wraz z podaniem osób, które będą przeprowadzały dany audyt i proponowanym terminem audytu wynikającym z uzgodnionego harmonogramu opracowanego przez Wykonawcę. Jeżeli IA będzie dysponować adresem e-mail Beneficjenta, przekaże równolegle powyższe informacje </w:t>
      </w:r>
      <w:r w:rsidRPr="00127418">
        <w:rPr>
          <w:rFonts w:ascii="Calibri" w:eastAsia="Calibri" w:hAnsi="Calibri"/>
        </w:rPr>
        <w:br/>
        <w:t xml:space="preserve">za pośrednictwem poczty elektronicznej. Z uwagi na powyższy sposób informowania beneficjentów </w:t>
      </w:r>
      <w:r w:rsidRPr="00127418">
        <w:rPr>
          <w:rFonts w:ascii="Calibri" w:eastAsia="Calibri" w:hAnsi="Calibri"/>
        </w:rPr>
        <w:br/>
        <w:t>o audycie, upoważnienia do audytu nie będą wydawane.</w:t>
      </w:r>
    </w:p>
    <w:p w14:paraId="6A45C7C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WST w terminie 10 dni roboczych od otrzymania informacji od IA o próbie wybranej do audytu udostępni wykonawcy dokumentację oceny i wyboru projektu. Jednocześnie, w ww. terminie wydruk badanego wniosku o płatność/raportu z systemu SL2014 zostanie przekazany przez WST audytowanemu Beneficjentowi. Dokumentacja zostanie przekazana Wykonawcy i Beneficjentowi poprzez chmurę elektroniczną.</w:t>
      </w:r>
    </w:p>
    <w:p w14:paraId="120ECA8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Wykonawca, w terminie 5 dni roboczych od uzgodnienia wstępnego harmonogramu poinformuje Beneficjentów o zakresie audytu, dokumentach, które należy przygotować do audytu. </w:t>
      </w:r>
      <w:r w:rsidRPr="00127418">
        <w:rPr>
          <w:rFonts w:ascii="Calibri" w:eastAsia="Calibri" w:hAnsi="Calibri"/>
        </w:rPr>
        <w:br/>
        <w:t>W uzasadnionych przypadkach, Wykonawca może uzgodnić z Beneficjentem zmianę planowanego terminu przeprowadzenia audytu. O każdym takim przypadku Wykonawca obowiązany jest poinformować IA, która może w terminie 2 dni roboczych wnieść uwagi do terminu uzgodnionego pomiędzy Wykonawcą a Beneficjentem. W takim przypadku, Wykonawca w terminie 2 dni roboczych od wniesienia uwag przez IA obowiązany jest zaproponować termin zgodny z uwagami IA. Wykonawca zgromadzi i będzie przechowywał dowody/korespondencję potwierdzające swoje działania wobec Beneficjenta.</w:t>
      </w:r>
    </w:p>
    <w:p w14:paraId="5C7B9832"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lastRenderedPageBreak/>
        <w:t>Ostateczny harmonogram audytów projektów uzgodniony przez Wykonawcę z Beneficjentami i zaakceptowany przez IA uznaje się za obowiązujący i wiążący. Każda zmiana tego dokumentu wymaga zatwierdzenia przez IA. Zmiana harmonogramu audytów nie stanowi zmiany umowy podpisanej z Wykonawcą. Zmiana terminu audytu projektu wynikającego z harmonogramu może nastąpić jedynie na uzasadniony wniosek Wykonawcy jeśli nowy termin nie stanowi ryzyka dla terminowej realizacji audytu.</w:t>
      </w:r>
    </w:p>
    <w:p w14:paraId="0C8A8E22" w14:textId="68231E85" w:rsidR="00127418" w:rsidRPr="00127418" w:rsidRDefault="00127418" w:rsidP="00127418">
      <w:pPr>
        <w:widowControl/>
        <w:autoSpaceDE/>
        <w:autoSpaceDN/>
        <w:spacing w:after="160" w:line="259" w:lineRule="auto"/>
        <w:jc w:val="both"/>
        <w:rPr>
          <w:rFonts w:ascii="Calibri" w:eastAsia="Calibri" w:hAnsi="Calibri"/>
        </w:rPr>
      </w:pPr>
      <w:r w:rsidRPr="00127418" w:rsidDel="00A80E36">
        <w:rPr>
          <w:rFonts w:ascii="Calibri" w:eastAsia="Calibri" w:hAnsi="Calibri"/>
        </w:rPr>
        <w:t>W przypadku niezbędnych i uzasadnionych zmian w Zespole Audytowym</w:t>
      </w:r>
      <w:r w:rsidRPr="00127418">
        <w:rPr>
          <w:rFonts w:ascii="Calibri" w:eastAsia="Calibri" w:hAnsi="Calibri"/>
        </w:rPr>
        <w:t xml:space="preserve"> w trakcie trwania audytu</w:t>
      </w:r>
      <w:r w:rsidRPr="00127418" w:rsidDel="00A80E36">
        <w:rPr>
          <w:rFonts w:ascii="Calibri" w:eastAsia="Calibri" w:hAnsi="Calibri"/>
        </w:rPr>
        <w:t xml:space="preserve"> (przy czym nowy członek Zespołu Audytowego musi spełniać wszystkie warunki udziału określone w OPZ/SWZ, co Wykonawca i nowy członek Zespołu Audytowego potwierdzi oświadczeniem składanym do </w:t>
      </w:r>
      <w:r w:rsidRPr="00C928FD" w:rsidDel="00A80E36">
        <w:rPr>
          <w:rFonts w:ascii="Calibri" w:eastAsia="Calibri" w:hAnsi="Calibri"/>
        </w:rPr>
        <w:t>Zamawiającego</w:t>
      </w:r>
      <w:r w:rsidR="004B7A39" w:rsidRPr="004B7A39">
        <w:t xml:space="preserve"> </w:t>
      </w:r>
      <w:r w:rsidR="004B7A39" w:rsidRPr="004B7A39">
        <w:rPr>
          <w:rFonts w:ascii="Calibri" w:eastAsia="Calibri" w:hAnsi="Calibri"/>
        </w:rPr>
        <w:t>zawierającym wszystkie informacje wymagane w wykazie osób</w:t>
      </w:r>
      <w:r w:rsidRPr="00127418" w:rsidDel="00A80E36">
        <w:rPr>
          <w:rFonts w:ascii="Calibri" w:eastAsia="Calibri" w:hAnsi="Calibri"/>
        </w:rPr>
        <w:t xml:space="preserve">), Wykonawca niezwłocznie </w:t>
      </w:r>
      <w:bookmarkStart w:id="27" w:name="_Hlk86991880"/>
      <w:r w:rsidRPr="00127418" w:rsidDel="00A80E36">
        <w:rPr>
          <w:rFonts w:ascii="Calibri" w:eastAsia="Calibri" w:hAnsi="Calibri"/>
        </w:rPr>
        <w:t>(na co najmniej 5 dni przed planowaną zmianą</w:t>
      </w:r>
      <w:r w:rsidR="00A77802">
        <w:rPr>
          <w:rFonts w:ascii="Calibri" w:eastAsia="Calibri" w:hAnsi="Calibri"/>
        </w:rPr>
        <w:t xml:space="preserve"> -</w:t>
      </w:r>
      <w:r w:rsidRPr="00127418">
        <w:rPr>
          <w:rFonts w:ascii="Calibri" w:eastAsia="Calibri" w:hAnsi="Calibri"/>
        </w:rPr>
        <w:t xml:space="preserve"> termin 5 dniowy nie dotyczy zmian spowodowanych nieprzewidzianymi sytuacjami losowymi</w:t>
      </w:r>
      <w:r w:rsidRPr="00127418" w:rsidDel="00A80E36">
        <w:rPr>
          <w:rFonts w:ascii="Calibri" w:eastAsia="Calibri" w:hAnsi="Calibri"/>
        </w:rPr>
        <w:t xml:space="preserve">) </w:t>
      </w:r>
      <w:bookmarkEnd w:id="27"/>
      <w:r w:rsidRPr="00127418" w:rsidDel="00A80E36">
        <w:rPr>
          <w:rFonts w:ascii="Calibri" w:eastAsia="Calibri" w:hAnsi="Calibri"/>
        </w:rPr>
        <w:t xml:space="preserve">występuje do </w:t>
      </w:r>
      <w:r w:rsidRPr="00127418">
        <w:rPr>
          <w:rFonts w:ascii="Calibri" w:eastAsia="Calibri" w:hAnsi="Calibri"/>
        </w:rPr>
        <w:t xml:space="preserve">Zamawiającego  </w:t>
      </w:r>
      <w:r w:rsidRPr="00127418" w:rsidDel="00A80E36">
        <w:rPr>
          <w:rFonts w:ascii="Calibri" w:eastAsia="Calibri" w:hAnsi="Calibri"/>
        </w:rPr>
        <w:t>o zgodę na tą zmianę</w:t>
      </w:r>
      <w:r w:rsidRPr="00127418">
        <w:rPr>
          <w:rFonts w:ascii="Calibri" w:eastAsia="Calibri" w:hAnsi="Calibri"/>
        </w:rPr>
        <w:t>, wskazując powody zmiany</w:t>
      </w:r>
      <w:r w:rsidRPr="00127418" w:rsidDel="00A80E36">
        <w:rPr>
          <w:rFonts w:ascii="Calibri" w:eastAsia="Calibri" w:hAnsi="Calibri"/>
        </w:rPr>
        <w:t xml:space="preserve"> i przekazuje deklarację bezstronności i poufności dla nowego członka zespołu. </w:t>
      </w:r>
      <w:r w:rsidRPr="00127418">
        <w:rPr>
          <w:rFonts w:ascii="Calibri" w:eastAsia="Calibri" w:hAnsi="Calibri"/>
        </w:rPr>
        <w:t xml:space="preserve">Zamawiający  </w:t>
      </w:r>
      <w:r w:rsidRPr="00127418" w:rsidDel="00A80E36">
        <w:rPr>
          <w:rFonts w:ascii="Calibri" w:eastAsia="Calibri" w:hAnsi="Calibri"/>
        </w:rPr>
        <w:t xml:space="preserve">ma 3 dni robocze na wyrażenie zgody bądź odmowę wyrażenia zgody na zmianę w Zespole Audytowym. </w:t>
      </w:r>
      <w:r w:rsidRPr="00127418">
        <w:rPr>
          <w:rFonts w:ascii="Calibri" w:eastAsia="Calibri" w:hAnsi="Calibri"/>
        </w:rPr>
        <w:br/>
        <w:t xml:space="preserve">W przypadku, w którym osoba wskazana we wniosku o zmianę nie spełnia wymagań postawionych przez Zamawiającego na etapie postępowania o udzielenie zamówienia publicznego, Zamawiający może odmówić akceptacji wniosku w terminie 3 dni roboczych od jego otrzymania (lub od otrzymania dokumentacji potwierdzającej kwalifikacje w przypadku ich żądania w zależności, które ze zdarzeń nastąpiło później). </w:t>
      </w:r>
    </w:p>
    <w:p w14:paraId="3A7B6B45" w14:textId="144C47EE" w:rsidR="00127418" w:rsidRPr="00127418" w:rsidDel="00A80E36" w:rsidRDefault="00127418" w:rsidP="00127418">
      <w:pPr>
        <w:widowControl/>
        <w:autoSpaceDE/>
        <w:autoSpaceDN/>
        <w:spacing w:after="160" w:line="259" w:lineRule="auto"/>
        <w:jc w:val="both"/>
        <w:rPr>
          <w:rFonts w:ascii="Calibri" w:eastAsia="Calibri" w:hAnsi="Calibri"/>
        </w:rPr>
      </w:pPr>
      <w:r w:rsidRPr="00127418" w:rsidDel="00A80E36">
        <w:rPr>
          <w:rFonts w:ascii="Calibri" w:eastAsia="Calibri" w:hAnsi="Calibri"/>
        </w:rPr>
        <w:t xml:space="preserve">W terminie 2 dni roboczych od wyrażenia zgody przez </w:t>
      </w:r>
      <w:r w:rsidRPr="00127418">
        <w:rPr>
          <w:rFonts w:ascii="Calibri" w:eastAsia="Calibri" w:hAnsi="Calibri"/>
        </w:rPr>
        <w:t xml:space="preserve">Zamawiającego </w:t>
      </w:r>
      <w:r w:rsidRPr="00127418" w:rsidDel="00A80E36">
        <w:rPr>
          <w:rFonts w:ascii="Calibri" w:eastAsia="Calibri" w:hAnsi="Calibri"/>
        </w:rPr>
        <w:t>na zmianę lub dodanie członka Zespołu Audytowego, IA wyśle do audytowanego beneficjenta pismo informujące o zmianie w Zespole Audytowym. Jeżeli IA będzie dysponować adresem e-mail Beneficjenta, przekaże równolegle powyższe informacje za pośrednictwem poczty elektronicznej.</w:t>
      </w:r>
    </w:p>
    <w:p w14:paraId="2BCF0365"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Osoba wyznaczona z ramienia Wykonawcy do kontaktu z IA w terminie 7 dni roboczych od zakończenia czynności w ramach audytu projektu przekaże IA wstępne sprawozdanie z audytu projektu (sporządzone zgodnie ze wzorem stanowiącym załącznik nr 1 do OPZ</w:t>
      </w:r>
      <w:r w:rsidRPr="00127418">
        <w:rPr>
          <w:rFonts w:ascii="Calibri" w:eastAsia="Calibri" w:hAnsi="Calibri"/>
          <w:vertAlign w:val="superscript"/>
        </w:rPr>
        <w:footnoteReference w:id="12"/>
      </w:r>
      <w:r w:rsidRPr="00127418">
        <w:rPr>
          <w:rFonts w:ascii="Calibri" w:eastAsia="Calibri" w:hAnsi="Calibri"/>
        </w:rPr>
        <w:t>) oraz listy sprawdzające z audytu (sporządzone zgodnie ze wzorami określonymi w załącznikach 2-6 do OPZ</w:t>
      </w:r>
      <w:r w:rsidRPr="00127418">
        <w:rPr>
          <w:rFonts w:ascii="Calibri" w:eastAsia="Calibri" w:hAnsi="Calibri"/>
          <w:vertAlign w:val="superscript"/>
        </w:rPr>
        <w:footnoteReference w:id="13"/>
      </w:r>
      <w:r w:rsidRPr="00127418">
        <w:rPr>
          <w:rFonts w:ascii="Calibri" w:eastAsia="Calibri" w:hAnsi="Calibri"/>
        </w:rPr>
        <w:t>) podpisane przez wszystkich członków Zespołu Audytowego kwalifikowanym podpisem elektronicznym, sporządzone w języku angielskim. Wraz ze wstępnym sprawozdaniem oraz listami sprawdzającymi Wykonawca przekazuje do IA w wersji elektronicznej nieedytowalnej skany dokumentacji źródłowej objętej audytem. Przekazanie dokumentacji do IA dokonane zostanie poprzez zamieszczenie dokumentów w chmurze internetowej (dla każdego projektu należy utworzyć odrębny folder), którą Wykonawca jest obowiązany utworzyć na potrzeby gromadzenia dokumentacji z audytu. O zakończeniu umieszczania dokumentów dla danego projektu w chmurze internetowej należy poinformować osoby kontaktowe z IA za pośrednictwem poczty elektronicznej. Wykonawca zobowiązany jest do zapewnienia dostępu do dokumentów przechowywanych w chmurze internetowej do końca realizacji umowy osobom wskazanym do kontaktu ze strony IA. Przekazanie loginów i haseł dla 4 osób wskazanych przez IA powinno zostać dokonane najpóźniej w dniu zamieszczenia w chmurze internetowej pierwszych dokumentów z audytu.</w:t>
      </w:r>
    </w:p>
    <w:p w14:paraId="3FC1FE8D"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IA w terminie 10 dni roboczych akceptuje wstępne sprawozdanie lub może wnieść uwagi do sprawozdania (uwzględniając także uwagi przekazane przez członka </w:t>
      </w:r>
      <w:proofErr w:type="spellStart"/>
      <w:r w:rsidRPr="00127418">
        <w:rPr>
          <w:rFonts w:ascii="Calibri" w:eastAsia="Calibri" w:hAnsi="Calibri"/>
        </w:rPr>
        <w:t>GoA</w:t>
      </w:r>
      <w:proofErr w:type="spellEnd"/>
      <w:r w:rsidRPr="00127418">
        <w:rPr>
          <w:rFonts w:ascii="Calibri" w:eastAsia="Calibri" w:hAnsi="Calibri"/>
        </w:rPr>
        <w:t xml:space="preserve"> z Rosji, do którego sprawozdanie jest wysyłane w tym czasie przez IA do konsultacji). W przypadku zgłoszenia uwag, Wykonawca uwzględnia je w sprawozdaniu w ciągu 2 dni roboczych i ponownie przesyła uzupełnione wstępne sprawozdanie do IA. IA ma 2 dni robocze na akceptację lub zgłoszenie kolejnych uwag do poprawionego sprawozdania wstępnego. </w:t>
      </w:r>
      <w:r w:rsidRPr="00127418">
        <w:rPr>
          <w:rFonts w:ascii="Calibri" w:eastAsia="Calibri" w:hAnsi="Calibri"/>
        </w:rPr>
        <w:lastRenderedPageBreak/>
        <w:t>Jeśli IA zgłosi kolejne uwagi, wówczas procedura powtarza się z zachowaniem powyższych terminów (2 dni robocze dla Wykonawcy na wprowadzenie poprawek/uwzględnienie uwag IA we wstępnym sprawozdaniu i 2 dni robocze dla IA na akceptację poprawionego sprawozdania).</w:t>
      </w:r>
    </w:p>
    <w:p w14:paraId="104F3E4B"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Po zaakceptowaniu wstępnego sprawozdania przez IA, Wykonawca przeprowadzi procedurę kontradyktoryjną z audytowanym Beneficjentem w języku programu tj. angielskim. Wykonawca niezwłocznie po akceptacji wstępnego sprawozdania przez IA, przesyła je do Beneficjenta wraz z informacją o prawie wniesienia uwag w terminie 14 dni kalendarzowych od otrzymania przez Beneficjenta wstępnego sprawozdania. Korespondencja pomiędzy Kierownikiem Zespołu Audytowego i Beneficjentem w sprawie wyników audytu może być prowadzona w formie elektronicznej, po stronie Wykonawcy podpisana kwalifikowany podpisem elektronicznym. Korespondencja musi być gromadzona i przechowywana przez Wykonawcę.</w:t>
      </w:r>
    </w:p>
    <w:p w14:paraId="4B157945"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Wykonawca, w terminie 2 dni roboczych od otrzymania uwag Beneficjenta w odpowiedzi na wstępne sprawozdanie z audytu projektu przygotuje i przedstawi IA propozycję stanowiska do uwag Beneficjenta – w języku angielskim. IA zatwierdza ww. stanowisko lub może wnieść uwagi w ciągu 5 dni roboczych (uwzględniając także stanowisko członka </w:t>
      </w:r>
      <w:proofErr w:type="spellStart"/>
      <w:r w:rsidRPr="00127418">
        <w:rPr>
          <w:rFonts w:ascii="Calibri" w:eastAsia="Calibri" w:hAnsi="Calibri"/>
        </w:rPr>
        <w:t>GoA</w:t>
      </w:r>
      <w:proofErr w:type="spellEnd"/>
      <w:r w:rsidRPr="00127418">
        <w:rPr>
          <w:rFonts w:ascii="Calibri" w:eastAsia="Calibri" w:hAnsi="Calibri"/>
        </w:rPr>
        <w:t xml:space="preserve"> w Rosji, do którego stanowisko jest w tym czasie wysyłane przez IA do konsultacji). Wykonawca uwzględnia uwagi IA i w ciągu 4 dni roboczych od momentu zatwierdzenia przez IA stanowiska Wykonawcy do uwag Beneficjenta lub przekazania przez IA uwag do stanowiska Wykonawcy, sporządza końcowe sprawozdanie z audytu projektu podpisane przez wszystkich członków Zespołu Audytowego zgodnie ze wzorem stanowiącym załącznik nr 1 do OPZ i przekazuje je do IA (wzór sprawozdania może podlegać aktualizacji dla audytów projektów w ramach poszczególnych lat obrotowych). IA akceptuje końcowe sprawozdanie z audytu projektu w ciągu 3 dni roboczych od jego otrzymania od Wykonawcy. </w:t>
      </w:r>
    </w:p>
    <w:p w14:paraId="11DA247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niezwłocznie przekazuje zaakceptowane przez IA sprawozdanie końcowe do Beneficjenta do podpisu wraz z podaniem terminu 2 dni roboczych na jego podpisanie.</w:t>
      </w:r>
    </w:p>
    <w:p w14:paraId="78B6696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Podpisane przez Beneficjenta sprawozdanie końcowe z audytu projektu lub informacja o odmowie podpisania przez Beneficjenta sprawozdania końcowego z audytu projektu lub informacja o braku reakcji ze strony Beneficjenta i upływie terminu na podpisanie sprawozdania końcowego jest przesyłana do IA w terminie 2 dni roboczych od upływu terminu wyznaczonego przez Wykonawcę na podpisanie sprawozdania końcowego z audytu przez Beneficjenta.</w:t>
      </w:r>
    </w:p>
    <w:p w14:paraId="08F6BC1C"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Komunikacja między Zespołem Audytowym a Beneficjentem może odbywać się elektronicznie i należy ją prowadzić w języku programu tj. angielskim. Wstępne i końcowe sprawozdanie z audytu projektu powinny zostać przekazane Beneficjentowi w formie papierowej lub elektronicznej (podpisane kwalifikowalnym podpisem elektronicznym).</w:t>
      </w:r>
    </w:p>
    <w:p w14:paraId="7C9B456D"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Wraz ze wstępnym i końcowym sprawozdaniem z audytu projektu są przekazywane przez Wykonawcę do IA sporządzone w języku angielskim listy sprawdzające: </w:t>
      </w:r>
    </w:p>
    <w:p w14:paraId="6BC35CD5" w14:textId="77777777" w:rsidR="00127418" w:rsidRPr="00127418" w:rsidRDefault="00127418" w:rsidP="004839FA">
      <w:pPr>
        <w:widowControl/>
        <w:numPr>
          <w:ilvl w:val="0"/>
          <w:numId w:val="54"/>
        </w:numPr>
        <w:autoSpaceDE/>
        <w:autoSpaceDN/>
        <w:spacing w:after="160" w:line="259" w:lineRule="auto"/>
        <w:contextualSpacing/>
        <w:jc w:val="both"/>
        <w:rPr>
          <w:rFonts w:ascii="Calibri" w:eastAsia="Calibri" w:hAnsi="Calibri"/>
        </w:rPr>
      </w:pPr>
      <w:r w:rsidRPr="00127418">
        <w:rPr>
          <w:rFonts w:ascii="Calibri" w:eastAsia="Calibri" w:hAnsi="Calibri"/>
        </w:rPr>
        <w:t>ogólna (zał. nr 2 lub zał. nr 3 w zależności od typu audytowanego projektu),</w:t>
      </w:r>
    </w:p>
    <w:p w14:paraId="40CD497F" w14:textId="77777777" w:rsidR="00127418" w:rsidRPr="00127418" w:rsidRDefault="00127418" w:rsidP="004839FA">
      <w:pPr>
        <w:widowControl/>
        <w:numPr>
          <w:ilvl w:val="0"/>
          <w:numId w:val="54"/>
        </w:numPr>
        <w:autoSpaceDE/>
        <w:autoSpaceDN/>
        <w:spacing w:after="160" w:line="259" w:lineRule="auto"/>
        <w:contextualSpacing/>
        <w:jc w:val="both"/>
        <w:rPr>
          <w:rFonts w:ascii="Calibri" w:eastAsia="Calibri" w:hAnsi="Calibri"/>
        </w:rPr>
      </w:pPr>
      <w:r w:rsidRPr="00127418">
        <w:rPr>
          <w:rFonts w:ascii="Calibri" w:eastAsia="Calibri" w:hAnsi="Calibri"/>
        </w:rPr>
        <w:t>w zakresie badania prawidłowości procedur udzielania zamówień (zał. nr 4 lub 5 w zależności od typu audytowanego beneficjenta – odrębnie wypełniona lista dla każdego badanego postępowania)</w:t>
      </w:r>
    </w:p>
    <w:p w14:paraId="1E895931" w14:textId="77777777" w:rsidR="00127418" w:rsidRPr="00127418" w:rsidRDefault="00127418" w:rsidP="004839FA">
      <w:pPr>
        <w:widowControl/>
        <w:numPr>
          <w:ilvl w:val="0"/>
          <w:numId w:val="54"/>
        </w:numPr>
        <w:autoSpaceDE/>
        <w:autoSpaceDN/>
        <w:spacing w:after="160" w:line="259" w:lineRule="auto"/>
        <w:contextualSpacing/>
        <w:jc w:val="both"/>
        <w:rPr>
          <w:rFonts w:ascii="Calibri" w:eastAsia="Calibri" w:hAnsi="Calibri"/>
        </w:rPr>
      </w:pPr>
      <w:r w:rsidRPr="00127418">
        <w:rPr>
          <w:rFonts w:ascii="Calibri" w:eastAsia="Calibri" w:hAnsi="Calibri"/>
        </w:rPr>
        <w:t xml:space="preserve">do badania postępu realizacji i wskaźników projektu (zał. nr 6). </w:t>
      </w:r>
    </w:p>
    <w:p w14:paraId="162F6E4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Wstępne sprawozdanie z audytu projektu, końcowe sprawozdanie z audytu projektu i listy sprawdzające przekazywane są do IA w formie elektronicznej edytowalnej oraz w formie elektronicznej nieedytowalnej podpisanej kwalifikowalnym podpisem elektronicznym przez wszystkich członków Zespołu Audytowego. </w:t>
      </w:r>
      <w:r w:rsidRPr="00127418">
        <w:rPr>
          <w:rFonts w:ascii="Calibri" w:eastAsia="Calibri" w:hAnsi="Calibri"/>
        </w:rPr>
        <w:lastRenderedPageBreak/>
        <w:t xml:space="preserve">Listy sprawdzające stanowią dokumentację roboczą i nie są przekazywane do Beneficjentów. W przypadku niepodpisania przez Beneficjenta końcowego sprawozdania z audytu Wykonawca przekazuje również pisemną informację o powodach niepodpisania ich przez audytowany podmiot. </w:t>
      </w:r>
    </w:p>
    <w:p w14:paraId="34A6DD48"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Komplet dokumentów z audytu projektu obejmuje:</w:t>
      </w:r>
    </w:p>
    <w:p w14:paraId="0083E92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a) sprawozdanie wstępne i końcowe z audytu projektu – w angielskiej wersji językowej (sporządzone zgodnie ze wzorem stanowiącym załącznik nr 1 do OPZ</w:t>
      </w:r>
      <w:r w:rsidRPr="00127418">
        <w:rPr>
          <w:rFonts w:ascii="Calibri" w:eastAsia="Calibri" w:hAnsi="Calibri"/>
          <w:vertAlign w:val="superscript"/>
        </w:rPr>
        <w:footnoteReference w:id="14"/>
      </w:r>
      <w:r w:rsidRPr="00127418">
        <w:rPr>
          <w:rFonts w:ascii="Calibri" w:eastAsia="Calibri" w:hAnsi="Calibri"/>
        </w:rPr>
        <w:t>) (w wersji elektronicznej nieedytowalnej podpisane elektronicznym podpisem kwalifikowalnym oraz w wersji edytowalnej);</w:t>
      </w:r>
    </w:p>
    <w:p w14:paraId="5F952AE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b) wypełnione i zatwierdzone listy sprawdzające z audytu projektu wg wzoru z załączników nr 2-6 do OPZ</w:t>
      </w:r>
      <w:r w:rsidRPr="00127418">
        <w:rPr>
          <w:rFonts w:ascii="Calibri" w:eastAsia="Calibri" w:hAnsi="Calibri"/>
          <w:vertAlign w:val="superscript"/>
        </w:rPr>
        <w:footnoteReference w:id="15"/>
      </w:r>
      <w:r w:rsidRPr="00127418">
        <w:rPr>
          <w:rFonts w:ascii="Calibri" w:eastAsia="Calibri" w:hAnsi="Calibri"/>
        </w:rPr>
        <w:t>) (w wersji elektronicznej nieedytowalnej podpisane elektronicznym podpisem kwalifikowalnym oraz w wersji edytowalnej);</w:t>
      </w:r>
    </w:p>
    <w:p w14:paraId="789BCBAA"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c) dokumentację roboczą z audytu projektu (w szczególności skany lub wersje elektroniczne nieedytowalne badanej w trakcie audytu projektu dokumentacji, na podstawie której zostało sporządzone sprawozdanie z audytu projektu oraz korespondencja z audytowanym Beneficjentem) – tylko w wersji nieedytowalnej;</w:t>
      </w:r>
    </w:p>
    <w:p w14:paraId="0BE125B5"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Jako datę zakończenia audytów projektów za dany rok obrotowy przyjmuje się przekazanie do IA wszystkich podpisanych przez Beneficjentów (lub z informacją o odmowie podpisania przez Beneficjenta) końcowych sprawozdań z audytów projektów wraz z kompletem dokumentów ze wszystkich audytów projektów. </w:t>
      </w:r>
    </w:p>
    <w:p w14:paraId="5770486D"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 przypadku prowadzenia korespondencji pomiędzy Wykonawcą a Beneficjentem np. w ramach procedury kontradyktoryjnej w formie papierowej, Wykonawca obowiązany jest sporządzić skany korespondencji i zachować je w dokumentacji z audytu.</w:t>
      </w:r>
    </w:p>
    <w:p w14:paraId="099755D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Po przekazaniu do IA wszystkich sprawozdań końcowych z audytów projektów wraz z listami sprawdzającymi i dokumentacją wspierającą, IA sporządzi jeden protokół odbioru obejmujący wszystkie przekazane i zaakceptowane komplety końcowych wersji dokumentów. Protokół odbioru zostanie sporządzony w terminie 5 dni roboczych od dnia otrzymania przez IA ostatniego kompletu dokumentów dla próby wybranej do audytu w danym roku obrotowym. </w:t>
      </w:r>
    </w:p>
    <w:p w14:paraId="0DC5D814"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Protokół ten, jeśli wystąpi taka konieczność, będzie zawierać wyszczególnienie przesłanek stanowiących podstawę do zastosowania kar umownych. Protokół odbioru jest podstawą do wystawienia faktury przez Wykonawcę.</w:t>
      </w:r>
    </w:p>
    <w:p w14:paraId="79FF341B"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Wykonawca jest zobowiązany do zachowania poufności w zakresie informacji pozyskanych w trakcie wykonywania audytów i nieujawniania ich osobom trzecim spoza Zespołu Audytowego i osób po stronie IA wyznaczonych do kontaktów do celów realizacji umowy oraz niewykorzystywania do innych celów niż przewidziane w umowie.</w:t>
      </w:r>
    </w:p>
    <w:p w14:paraId="4E7EDC87" w14:textId="77777777" w:rsidR="00127418" w:rsidRPr="00127418" w:rsidRDefault="00127418" w:rsidP="00127418">
      <w:pPr>
        <w:widowControl/>
        <w:autoSpaceDE/>
        <w:autoSpaceDN/>
        <w:spacing w:after="160" w:line="259" w:lineRule="auto"/>
        <w:jc w:val="both"/>
        <w:rPr>
          <w:rFonts w:ascii="Calibri" w:eastAsia="Calibri" w:hAnsi="Calibri"/>
        </w:rPr>
      </w:pPr>
    </w:p>
    <w:p w14:paraId="738F20A2" w14:textId="77777777" w:rsidR="00127418" w:rsidRPr="00127418" w:rsidRDefault="00127418" w:rsidP="00127418">
      <w:pPr>
        <w:widowControl/>
        <w:autoSpaceDE/>
        <w:autoSpaceDN/>
        <w:spacing w:after="160" w:line="259" w:lineRule="auto"/>
        <w:jc w:val="both"/>
        <w:rPr>
          <w:rFonts w:ascii="Calibri" w:eastAsia="Calibri" w:hAnsi="Calibri"/>
          <w:b/>
        </w:rPr>
      </w:pPr>
      <w:r w:rsidRPr="00127418">
        <w:rPr>
          <w:rFonts w:ascii="Calibri" w:eastAsia="Calibri" w:hAnsi="Calibri"/>
          <w:b/>
        </w:rPr>
        <w:t>Załączniki do OPZ</w:t>
      </w:r>
    </w:p>
    <w:p w14:paraId="54E3E46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1. Załączniki do OPZ stanowią integralną jego część.</w:t>
      </w:r>
    </w:p>
    <w:p w14:paraId="45BF3A4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2. Załącznikami do OPZ są:</w:t>
      </w:r>
    </w:p>
    <w:p w14:paraId="542BD2B1"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lastRenderedPageBreak/>
        <w:t>Załącznik nr 1: Sprawozdanie z audytu projektu – w angielskiej wersji językowej;</w:t>
      </w:r>
    </w:p>
    <w:p w14:paraId="303EB7C7"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2: Lista sprawdzająca ogólna do audytu projektu w angielskiej wersji językowej (typ projektu: projekty infrastrukturalne, inwestycyjne i miękkie);</w:t>
      </w:r>
    </w:p>
    <w:p w14:paraId="711D2136"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3: Lista sprawdzająca ogólna do audytu projektu w angielskiej wersji językowej (typ projektu: projekt pomocy technicznej wdrażany na podstawie umowy serwisowej);</w:t>
      </w:r>
    </w:p>
    <w:p w14:paraId="058FFF3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4 : Lista sprawdzająca do kontroli zamówień publicznych – (beneficjenci zobowiązani do stosowania prawa zamówień Federacji Rosyjskiej) - w angielskiej wersji językowej;</w:t>
      </w:r>
    </w:p>
    <w:p w14:paraId="003FB349"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5: Lista sprawdzająca do kontroli zamówień publicznych – (beneficjenci zobowiązani do stosowania zasad zawartych w załączniku nr II do Umowy Finansowej) - w angielskiej wersji językowej;</w:t>
      </w:r>
    </w:p>
    <w:p w14:paraId="26CDAF1E" w14:textId="77777777"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Załącznik nr 6: Lista sprawdzająca do weryfikacji stopnia realizacji projektu i osiągnięcia wskaźników w projekcie w angielskiej wersji językowej;</w:t>
      </w:r>
    </w:p>
    <w:p w14:paraId="3BC3E333" w14:textId="50BE61FF"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Załącznik nr 7: Deklaracja bezstronności i poufności do audytu projektów – w polskiej </w:t>
      </w:r>
      <w:r w:rsidR="007C709A">
        <w:rPr>
          <w:rFonts w:ascii="Calibri" w:eastAsia="Calibri" w:hAnsi="Calibri"/>
        </w:rPr>
        <w:t xml:space="preserve">i angielskiej </w:t>
      </w:r>
      <w:r w:rsidRPr="00127418">
        <w:rPr>
          <w:rFonts w:ascii="Calibri" w:eastAsia="Calibri" w:hAnsi="Calibri"/>
        </w:rPr>
        <w:t>wersji językowej;</w:t>
      </w:r>
    </w:p>
    <w:p w14:paraId="0569BA92" w14:textId="49915E2E" w:rsidR="00127418" w:rsidRPr="00127418" w:rsidRDefault="00127418" w:rsidP="00127418">
      <w:pPr>
        <w:widowControl/>
        <w:autoSpaceDE/>
        <w:autoSpaceDN/>
        <w:spacing w:after="160" w:line="259" w:lineRule="auto"/>
        <w:jc w:val="both"/>
        <w:rPr>
          <w:rFonts w:ascii="Calibri" w:eastAsia="Calibri" w:hAnsi="Calibri"/>
        </w:rPr>
      </w:pPr>
      <w:r w:rsidRPr="00127418">
        <w:rPr>
          <w:rFonts w:ascii="Calibri" w:eastAsia="Calibri" w:hAnsi="Calibri"/>
        </w:rPr>
        <w:t xml:space="preserve">Załącznik nr </w:t>
      </w:r>
      <w:r w:rsidR="002A3D7E">
        <w:rPr>
          <w:rFonts w:ascii="Calibri" w:eastAsia="Calibri" w:hAnsi="Calibri"/>
        </w:rPr>
        <w:t>8</w:t>
      </w:r>
      <w:r w:rsidRPr="00127418">
        <w:rPr>
          <w:rFonts w:ascii="Calibri" w:eastAsia="Calibri" w:hAnsi="Calibri"/>
        </w:rPr>
        <w:t xml:space="preserve"> Lista beneficjentów</w:t>
      </w:r>
      <w:r w:rsidR="005036BF">
        <w:rPr>
          <w:rFonts w:ascii="Calibri" w:eastAsia="Calibri" w:hAnsi="Calibri"/>
        </w:rPr>
        <w:t xml:space="preserve"> rosyjskich</w:t>
      </w:r>
      <w:r w:rsidRPr="00127418">
        <w:rPr>
          <w:rFonts w:ascii="Calibri" w:eastAsia="Calibri" w:hAnsi="Calibri"/>
        </w:rPr>
        <w:t xml:space="preserve"> Programu PLRU 2014-2020 z Federacji Rosyjskiej.</w:t>
      </w:r>
    </w:p>
    <w:p w14:paraId="500B346B" w14:textId="7039F5DA" w:rsidR="005036BF" w:rsidRDefault="005036BF">
      <w:pPr>
        <w:rPr>
          <w:rFonts w:ascii="Calibri" w:eastAsia="Arial Unicode MS" w:hAnsi="Calibri" w:cs="Calibri"/>
          <w:kern w:val="1"/>
          <w:lang w:eastAsia="pl-PL"/>
        </w:rPr>
      </w:pPr>
      <w:r>
        <w:rPr>
          <w:rFonts w:ascii="Calibri" w:eastAsia="Arial Unicode MS" w:hAnsi="Calibri" w:cs="Calibri"/>
          <w:kern w:val="1"/>
          <w:lang w:eastAsia="pl-PL"/>
        </w:rPr>
        <w:br w:type="page"/>
      </w:r>
    </w:p>
    <w:p w14:paraId="54109005" w14:textId="0DCC8D95" w:rsidR="00CE758F" w:rsidRPr="00F04BD3" w:rsidRDefault="00CE758F" w:rsidP="00CE758F">
      <w:pPr>
        <w:widowControl/>
        <w:tabs>
          <w:tab w:val="left" w:pos="284"/>
        </w:tabs>
        <w:autoSpaceDE/>
        <w:autoSpaceDN/>
        <w:jc w:val="right"/>
        <w:rPr>
          <w:rFonts w:asciiTheme="minorHAnsi" w:hAnsiTheme="minorHAnsi"/>
          <w:b/>
          <w:lang w:eastAsia="pl-PL"/>
        </w:rPr>
      </w:pPr>
      <w:r w:rsidRPr="00F04BD3">
        <w:rPr>
          <w:rFonts w:asciiTheme="minorHAnsi" w:hAnsiTheme="minorHAnsi"/>
          <w:b/>
          <w:lang w:eastAsia="pl-PL"/>
        </w:rPr>
        <w:lastRenderedPageBreak/>
        <w:t>Załącznik nr 5 do umowy</w:t>
      </w:r>
    </w:p>
    <w:p w14:paraId="1A71F127" w14:textId="77777777" w:rsidR="00CE758F" w:rsidRPr="00F04BD3" w:rsidRDefault="00CE758F" w:rsidP="00CE758F">
      <w:pPr>
        <w:widowControl/>
        <w:tabs>
          <w:tab w:val="left" w:pos="284"/>
        </w:tabs>
        <w:autoSpaceDE/>
        <w:autoSpaceDN/>
        <w:jc w:val="center"/>
        <w:rPr>
          <w:rFonts w:asciiTheme="minorHAnsi" w:hAnsiTheme="minorHAnsi"/>
          <w:b/>
          <w:lang w:eastAsia="pl-PL"/>
        </w:rPr>
      </w:pPr>
    </w:p>
    <w:p w14:paraId="203D2DC7" w14:textId="77777777" w:rsidR="00CE758F" w:rsidRPr="00F04BD3" w:rsidRDefault="00CE758F" w:rsidP="00CE758F">
      <w:pPr>
        <w:widowControl/>
        <w:tabs>
          <w:tab w:val="left" w:pos="284"/>
        </w:tabs>
        <w:autoSpaceDE/>
        <w:autoSpaceDN/>
        <w:jc w:val="center"/>
        <w:rPr>
          <w:rFonts w:asciiTheme="minorHAnsi" w:hAnsiTheme="minorHAnsi"/>
          <w:b/>
          <w:lang w:eastAsia="pl-PL"/>
        </w:rPr>
      </w:pPr>
    </w:p>
    <w:p w14:paraId="6611DF24" w14:textId="77777777" w:rsidR="00CE758F" w:rsidRPr="00F04BD3" w:rsidRDefault="00CE758F" w:rsidP="00CE758F">
      <w:pPr>
        <w:widowControl/>
        <w:tabs>
          <w:tab w:val="left" w:pos="284"/>
        </w:tabs>
        <w:autoSpaceDE/>
        <w:autoSpaceDN/>
        <w:jc w:val="center"/>
        <w:rPr>
          <w:rFonts w:asciiTheme="minorHAnsi" w:hAnsiTheme="minorHAnsi"/>
          <w:b/>
          <w:lang w:eastAsia="pl-PL"/>
        </w:rPr>
      </w:pPr>
      <w:r w:rsidRPr="00F04BD3">
        <w:rPr>
          <w:rFonts w:asciiTheme="minorHAnsi" w:hAnsiTheme="minorHAnsi"/>
          <w:b/>
          <w:lang w:eastAsia="pl-PL"/>
        </w:rPr>
        <w:t>Protokół odbioru nr ……. do umowy nr ………</w:t>
      </w:r>
    </w:p>
    <w:p w14:paraId="60AEF800" w14:textId="36AB1120" w:rsidR="00CE758F" w:rsidRPr="00F04BD3" w:rsidRDefault="00CE758F" w:rsidP="00236D65">
      <w:pPr>
        <w:widowControl/>
        <w:tabs>
          <w:tab w:val="left" w:pos="284"/>
        </w:tabs>
        <w:autoSpaceDE/>
        <w:autoSpaceDN/>
        <w:jc w:val="center"/>
        <w:rPr>
          <w:rFonts w:asciiTheme="minorHAnsi" w:hAnsiTheme="minorHAnsi"/>
          <w:b/>
          <w:lang w:eastAsia="pl-PL"/>
        </w:rPr>
      </w:pPr>
      <w:r w:rsidRPr="00F04BD3">
        <w:rPr>
          <w:rFonts w:asciiTheme="minorHAnsi" w:hAnsiTheme="minorHAnsi"/>
          <w:b/>
          <w:lang w:eastAsia="pl-PL"/>
        </w:rPr>
        <w:t>za wykonanie audytów projektów za rok obrotowy……….</w:t>
      </w:r>
    </w:p>
    <w:p w14:paraId="336D0E76" w14:textId="77777777" w:rsidR="00CE758F" w:rsidRPr="00F04BD3" w:rsidRDefault="00CE758F" w:rsidP="00CE758F">
      <w:pPr>
        <w:widowControl/>
        <w:tabs>
          <w:tab w:val="left" w:pos="284"/>
        </w:tabs>
        <w:autoSpaceDE/>
        <w:autoSpaceDN/>
        <w:jc w:val="center"/>
        <w:rPr>
          <w:rFonts w:asciiTheme="minorHAnsi" w:hAnsiTheme="minorHAnsi"/>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7357"/>
      </w:tblGrid>
      <w:tr w:rsidR="00CE758F" w:rsidRPr="00F04BD3" w14:paraId="48529A55" w14:textId="77777777" w:rsidTr="00CB2F89">
        <w:tc>
          <w:tcPr>
            <w:tcW w:w="1705" w:type="dxa"/>
          </w:tcPr>
          <w:p w14:paraId="79D0A55F"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Przedmiot</w:t>
            </w:r>
          </w:p>
        </w:tc>
        <w:tc>
          <w:tcPr>
            <w:tcW w:w="7357" w:type="dxa"/>
          </w:tcPr>
          <w:p w14:paraId="54652BEA" w14:textId="77777777" w:rsidR="00CE758F" w:rsidRPr="00F04BD3" w:rsidRDefault="00CE758F" w:rsidP="00CE758F">
            <w:pPr>
              <w:tabs>
                <w:tab w:val="left" w:pos="284"/>
              </w:tabs>
              <w:suppressAutoHyphens/>
              <w:autoSpaceDE/>
              <w:autoSpaceDN/>
              <w:jc w:val="both"/>
              <w:rPr>
                <w:rFonts w:asciiTheme="minorHAnsi" w:hAnsiTheme="minorHAnsi"/>
                <w:bCs/>
                <w:lang w:eastAsia="pl-PL"/>
              </w:rPr>
            </w:pPr>
            <w:r w:rsidRPr="00F04BD3">
              <w:rPr>
                <w:rFonts w:asciiTheme="minorHAnsi" w:eastAsia="Calibri" w:hAnsiTheme="minorHAnsi"/>
              </w:rPr>
              <w:t>Przeprowadzenie przez Wykonawcę na rzecz Zamawiającego audytów projektów realizowanych przez beneficjentów na terenie Federacji Rosyjskiej – na obszarze Obwodu Kaliningradzkiego</w:t>
            </w:r>
          </w:p>
        </w:tc>
      </w:tr>
      <w:tr w:rsidR="00CE758F" w:rsidRPr="00F04BD3" w14:paraId="5AEB6172" w14:textId="77777777" w:rsidTr="00CB2F89">
        <w:trPr>
          <w:trHeight w:val="688"/>
        </w:trPr>
        <w:tc>
          <w:tcPr>
            <w:tcW w:w="1705" w:type="dxa"/>
          </w:tcPr>
          <w:p w14:paraId="23F77F0E"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Liczba audytów</w:t>
            </w:r>
          </w:p>
        </w:tc>
        <w:tc>
          <w:tcPr>
            <w:tcW w:w="7357" w:type="dxa"/>
          </w:tcPr>
          <w:p w14:paraId="68D1FD32"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r>
      <w:tr w:rsidR="00CE758F" w:rsidRPr="00F04BD3" w14:paraId="1B74F06C" w14:textId="77777777" w:rsidTr="00CB2F89">
        <w:tc>
          <w:tcPr>
            <w:tcW w:w="1705" w:type="dxa"/>
          </w:tcPr>
          <w:p w14:paraId="13063D0A"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Cena jednostkowa brutto</w:t>
            </w:r>
          </w:p>
        </w:tc>
        <w:tc>
          <w:tcPr>
            <w:tcW w:w="7357" w:type="dxa"/>
          </w:tcPr>
          <w:p w14:paraId="71606E50"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r>
      <w:tr w:rsidR="00CE758F" w:rsidRPr="00F04BD3" w14:paraId="0A9B9D66" w14:textId="77777777" w:rsidTr="00CB2F89">
        <w:tc>
          <w:tcPr>
            <w:tcW w:w="1705" w:type="dxa"/>
          </w:tcPr>
          <w:p w14:paraId="70380E5D"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Kwota brutto</w:t>
            </w:r>
          </w:p>
          <w:p w14:paraId="318BE94B" w14:textId="77777777" w:rsidR="00CE758F" w:rsidRPr="00F04BD3" w:rsidRDefault="00CE758F" w:rsidP="00CE758F">
            <w:pPr>
              <w:widowControl/>
              <w:tabs>
                <w:tab w:val="left" w:pos="284"/>
              </w:tabs>
              <w:autoSpaceDE/>
              <w:autoSpaceDN/>
              <w:jc w:val="both"/>
              <w:rPr>
                <w:rFonts w:asciiTheme="minorHAnsi" w:hAnsiTheme="minorHAnsi"/>
                <w:lang w:eastAsia="pl-PL"/>
              </w:rPr>
            </w:pPr>
          </w:p>
        </w:tc>
        <w:tc>
          <w:tcPr>
            <w:tcW w:w="7357" w:type="dxa"/>
          </w:tcPr>
          <w:p w14:paraId="5F819E1D"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r>
    </w:tbl>
    <w:p w14:paraId="0EF203E3" w14:textId="77777777" w:rsidR="00CE758F" w:rsidRPr="00F04BD3" w:rsidRDefault="00CE758F" w:rsidP="00CE758F">
      <w:pPr>
        <w:widowControl/>
        <w:tabs>
          <w:tab w:val="left" w:pos="284"/>
        </w:tabs>
        <w:autoSpaceDE/>
        <w:autoSpaceDN/>
        <w:jc w:val="both"/>
        <w:rPr>
          <w:rFonts w:asciiTheme="minorHAnsi" w:hAnsiTheme="minorHAnsi"/>
          <w:lang w:eastAsia="pl-PL"/>
        </w:rPr>
      </w:pPr>
    </w:p>
    <w:p w14:paraId="758BC6EC"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Zgodnie z § 4 ust. 9 umowy nr  ……..          z dnia …………..  r. na</w:t>
      </w:r>
      <w:r w:rsidRPr="00F04BD3">
        <w:rPr>
          <w:rFonts w:asciiTheme="minorHAnsi" w:hAnsiTheme="minorHAnsi"/>
          <w:sz w:val="20"/>
          <w:szCs w:val="20"/>
          <w:lang w:eastAsia="pl-PL"/>
        </w:rPr>
        <w:t xml:space="preserve"> </w:t>
      </w:r>
      <w:r w:rsidRPr="00F04BD3">
        <w:rPr>
          <w:rFonts w:asciiTheme="minorHAnsi" w:hAnsiTheme="minorHAnsi"/>
          <w:lang w:eastAsia="pl-PL"/>
        </w:rPr>
        <w:t xml:space="preserve">przeprowadzenie przez Wykonawcę na rzecz Zamawiającego audytów projektów realizowanych przez beneficjentów na terenie Federacji Rosyjskiej – na obszarze Obwodu Kaliningradzkiego, zawartej pomiędzy Centrum Projektów Europejskich a ………………………………….., </w:t>
      </w:r>
      <w:r w:rsidRPr="00F04BD3">
        <w:rPr>
          <w:rFonts w:asciiTheme="minorHAnsi" w:hAnsiTheme="minorHAnsi"/>
          <w:lang w:eastAsia="pl-PL"/>
        </w:rPr>
        <w:br/>
        <w:t xml:space="preserve">z siedzibą/zamieszkałym w …………………………………, stwierdzam wykonanie audytów zleconych dnia …………………………………… </w:t>
      </w:r>
    </w:p>
    <w:p w14:paraId="0E5B3310" w14:textId="77777777" w:rsidR="00CE758F" w:rsidRPr="00F04BD3" w:rsidRDefault="00CE758F" w:rsidP="00CE758F">
      <w:pPr>
        <w:widowControl/>
        <w:tabs>
          <w:tab w:val="left" w:pos="284"/>
        </w:tabs>
        <w:autoSpaceDE/>
        <w:autoSpaceDN/>
        <w:jc w:val="both"/>
        <w:rPr>
          <w:rFonts w:asciiTheme="minorHAnsi" w:hAnsiTheme="minorHAnsi"/>
          <w:lang w:eastAsia="pl-PL"/>
        </w:rPr>
      </w:pPr>
    </w:p>
    <w:p w14:paraId="5BC2B2DE"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 xml:space="preserve">Dokonuje się odbioru przedmiotu umowy zgodnie z poniższym: </w:t>
      </w:r>
    </w:p>
    <w:p w14:paraId="5754E87B" w14:textId="77777777" w:rsidR="00CE758F" w:rsidRPr="00F04BD3" w:rsidRDefault="00CE758F" w:rsidP="00CE758F">
      <w:pPr>
        <w:widowControl/>
        <w:tabs>
          <w:tab w:val="left" w:pos="284"/>
        </w:tabs>
        <w:autoSpaceDE/>
        <w:autoSpaceDN/>
        <w:jc w:val="both"/>
        <w:rPr>
          <w:rFonts w:asciiTheme="minorHAnsi" w:hAnsiTheme="minorHAnsi"/>
          <w:lang w:eastAsia="pl-PL"/>
        </w:rPr>
      </w:pPr>
    </w:p>
    <w:p w14:paraId="6F679DDB"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Przedmiot zamówienia został wykonany zgodnie/ niezgodnie z wyznaczonym terminem*.</w:t>
      </w:r>
    </w:p>
    <w:p w14:paraId="751FDF54" w14:textId="77777777" w:rsidR="00CE758F" w:rsidRPr="00F04BD3" w:rsidRDefault="00CE758F" w:rsidP="00CE758F">
      <w:pPr>
        <w:widowControl/>
        <w:tabs>
          <w:tab w:val="left" w:pos="284"/>
        </w:tabs>
        <w:autoSpaceDE/>
        <w:autoSpaceDN/>
        <w:jc w:val="both"/>
        <w:rPr>
          <w:rFonts w:asciiTheme="minorHAnsi" w:hAnsiTheme="minorHAnsi"/>
          <w:b/>
          <w:lang w:eastAsia="pl-PL"/>
        </w:rPr>
      </w:pPr>
      <w:r w:rsidRPr="00F04BD3">
        <w:rPr>
          <w:rFonts w:asciiTheme="minorHAnsi" w:hAnsiTheme="minorHAnsi"/>
          <w:b/>
          <w:lang w:eastAsia="pl-PL"/>
        </w:rPr>
        <w:t xml:space="preserve">Zastrzeżenia: </w:t>
      </w:r>
    </w:p>
    <w:p w14:paraId="62C7949F"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w:t>
      </w:r>
    </w:p>
    <w:p w14:paraId="1D9D8263" w14:textId="77777777" w:rsidR="00CE758F" w:rsidRPr="00F04BD3" w:rsidRDefault="00CE758F" w:rsidP="00CE758F">
      <w:pPr>
        <w:widowControl/>
        <w:tabs>
          <w:tab w:val="left" w:pos="284"/>
        </w:tabs>
        <w:adjustRightInd w:val="0"/>
        <w:jc w:val="both"/>
        <w:rPr>
          <w:rFonts w:asciiTheme="minorHAnsi" w:hAnsiTheme="minorHAnsi"/>
          <w:color w:val="000000"/>
          <w:lang w:eastAsia="pl-PL"/>
        </w:rPr>
      </w:pPr>
    </w:p>
    <w:p w14:paraId="3E9FD5A6" w14:textId="77777777" w:rsidR="00CE758F" w:rsidRPr="00F04BD3" w:rsidRDefault="00CE758F" w:rsidP="00CE758F">
      <w:pPr>
        <w:widowControl/>
        <w:tabs>
          <w:tab w:val="left" w:pos="284"/>
        </w:tabs>
        <w:adjustRightInd w:val="0"/>
        <w:jc w:val="both"/>
        <w:rPr>
          <w:rFonts w:asciiTheme="minorHAnsi" w:hAnsiTheme="minorHAnsi"/>
          <w:color w:val="000000"/>
          <w:lang w:eastAsia="pl-PL"/>
        </w:rPr>
      </w:pPr>
      <w:r w:rsidRPr="00F04BD3">
        <w:rPr>
          <w:rFonts w:asciiTheme="minorHAnsi" w:hAnsiTheme="minorHAnsi"/>
          <w:color w:val="000000"/>
          <w:lang w:eastAsia="pl-PL"/>
        </w:rPr>
        <w:t>Przedmiot zamówienia został należycie/nienależycie wykonany*.</w:t>
      </w:r>
    </w:p>
    <w:p w14:paraId="14D4184D" w14:textId="77777777" w:rsidR="00CE758F" w:rsidRPr="00F04BD3" w:rsidRDefault="00CE758F" w:rsidP="00CE758F">
      <w:pPr>
        <w:widowControl/>
        <w:tabs>
          <w:tab w:val="left" w:pos="284"/>
        </w:tabs>
        <w:autoSpaceDE/>
        <w:autoSpaceDN/>
        <w:jc w:val="both"/>
        <w:rPr>
          <w:rFonts w:asciiTheme="minorHAnsi" w:hAnsiTheme="minorHAnsi"/>
          <w:b/>
          <w:lang w:eastAsia="pl-PL"/>
        </w:rPr>
      </w:pPr>
      <w:r w:rsidRPr="00F04BD3">
        <w:rPr>
          <w:rFonts w:asciiTheme="minorHAnsi" w:hAnsiTheme="minorHAnsi"/>
          <w:b/>
          <w:lang w:eastAsia="pl-PL"/>
        </w:rPr>
        <w:t xml:space="preserve">Zastrzeżenia: </w:t>
      </w:r>
    </w:p>
    <w:p w14:paraId="27B4F108"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w:t>
      </w:r>
    </w:p>
    <w:p w14:paraId="638F7614" w14:textId="77777777" w:rsidR="00CE758F" w:rsidRPr="00F04BD3" w:rsidRDefault="00CE758F" w:rsidP="00CE758F">
      <w:pPr>
        <w:widowControl/>
        <w:tabs>
          <w:tab w:val="left" w:pos="284"/>
        </w:tabs>
        <w:autoSpaceDE/>
        <w:autoSpaceDN/>
        <w:jc w:val="both"/>
        <w:rPr>
          <w:rFonts w:asciiTheme="minorHAnsi" w:hAnsiTheme="minorHAnsi"/>
          <w:lang w:eastAsia="pl-PL"/>
        </w:rPr>
      </w:pPr>
    </w:p>
    <w:p w14:paraId="11B1C39F" w14:textId="4D89B329" w:rsidR="00CE758F" w:rsidRPr="00F04BD3" w:rsidRDefault="00236D65" w:rsidP="00CE758F">
      <w:pPr>
        <w:widowControl/>
        <w:tabs>
          <w:tab w:val="left" w:pos="284"/>
        </w:tabs>
        <w:autoSpaceDE/>
        <w:autoSpaceDN/>
        <w:jc w:val="both"/>
        <w:rPr>
          <w:rFonts w:asciiTheme="minorHAnsi" w:hAnsiTheme="minorHAnsi"/>
          <w:lang w:eastAsia="pl-PL"/>
        </w:rPr>
      </w:pPr>
      <w:r>
        <w:rPr>
          <w:rFonts w:asciiTheme="minorHAnsi" w:hAnsiTheme="minorHAnsi"/>
          <w:lang w:eastAsia="pl-PL"/>
        </w:rPr>
        <w:t xml:space="preserve">*niepotrzebne skreślić </w:t>
      </w:r>
    </w:p>
    <w:p w14:paraId="6BAA62E1" w14:textId="77777777" w:rsidR="00CE758F" w:rsidRPr="00F04BD3" w:rsidRDefault="00CE758F" w:rsidP="00CE758F">
      <w:pPr>
        <w:widowControl/>
        <w:tabs>
          <w:tab w:val="left" w:pos="284"/>
        </w:tabs>
        <w:autoSpaceDE/>
        <w:autoSpaceDN/>
        <w:jc w:val="both"/>
        <w:rPr>
          <w:rFonts w:asciiTheme="minorHAnsi" w:hAnsiTheme="minorHAnsi"/>
          <w:lang w:eastAsia="pl-PL"/>
        </w:rPr>
      </w:pPr>
      <w:r w:rsidRPr="00F04BD3">
        <w:rPr>
          <w:rFonts w:asciiTheme="minorHAnsi" w:hAnsiTheme="minorHAnsi"/>
          <w:lang w:eastAsia="pl-PL"/>
        </w:rPr>
        <w:t>W odbiorze prac uczestniczyli:</w:t>
      </w:r>
    </w:p>
    <w:tbl>
      <w:tblPr>
        <w:tblW w:w="10604" w:type="dxa"/>
        <w:tblLook w:val="04A0" w:firstRow="1" w:lastRow="0" w:firstColumn="1" w:lastColumn="0" w:noHBand="0" w:noVBand="1"/>
      </w:tblPr>
      <w:tblGrid>
        <w:gridCol w:w="3604"/>
        <w:gridCol w:w="1540"/>
        <w:gridCol w:w="2540"/>
        <w:gridCol w:w="1435"/>
        <w:gridCol w:w="219"/>
        <w:gridCol w:w="1266"/>
      </w:tblGrid>
      <w:tr w:rsidR="00CE758F" w:rsidRPr="00F04BD3" w14:paraId="54364561" w14:textId="77777777" w:rsidTr="00CB2F89">
        <w:trPr>
          <w:trHeight w:val="1363"/>
        </w:trPr>
        <w:tc>
          <w:tcPr>
            <w:tcW w:w="3604" w:type="dxa"/>
          </w:tcPr>
          <w:p w14:paraId="02A053D1" w14:textId="77777777" w:rsidR="00CE758F" w:rsidRPr="00F04BD3" w:rsidRDefault="00CE758F" w:rsidP="00CE758F">
            <w:pPr>
              <w:widowControl/>
              <w:tabs>
                <w:tab w:val="left" w:pos="284"/>
              </w:tabs>
              <w:autoSpaceDE/>
              <w:autoSpaceDN/>
              <w:jc w:val="center"/>
              <w:rPr>
                <w:rFonts w:asciiTheme="minorHAnsi" w:hAnsiTheme="minorHAnsi"/>
                <w:lang w:val="uk-UA" w:eastAsia="pl-PL"/>
              </w:rPr>
            </w:pPr>
            <w:bookmarkStart w:id="28" w:name="_Hlk86924715"/>
          </w:p>
          <w:p w14:paraId="5BBC38FD"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5EE3275D" w14:textId="77777777" w:rsidR="00CE758F" w:rsidRPr="00F04BD3" w:rsidRDefault="00CE758F" w:rsidP="00CE758F">
            <w:pPr>
              <w:widowControl/>
              <w:tabs>
                <w:tab w:val="left" w:pos="284"/>
              </w:tabs>
              <w:autoSpaceDE/>
              <w:autoSpaceDN/>
              <w:jc w:val="center"/>
              <w:rPr>
                <w:rFonts w:asciiTheme="minorHAnsi" w:hAnsiTheme="minorHAnsi"/>
                <w:lang w:eastAsia="pl-PL"/>
              </w:rPr>
            </w:pPr>
            <w:r w:rsidRPr="00F04BD3">
              <w:rPr>
                <w:rFonts w:asciiTheme="minorHAnsi" w:hAnsiTheme="minorHAnsi"/>
                <w:lang w:eastAsia="pl-PL"/>
              </w:rPr>
              <w:t>……………………………………………..</w:t>
            </w:r>
          </w:p>
          <w:p w14:paraId="4B6A0961" w14:textId="7FB4853E" w:rsidR="00CE758F" w:rsidRPr="00F04BD3" w:rsidRDefault="00CE758F" w:rsidP="00CE758F">
            <w:pPr>
              <w:widowControl/>
              <w:tabs>
                <w:tab w:val="left" w:pos="284"/>
              </w:tabs>
              <w:autoSpaceDE/>
              <w:autoSpaceDN/>
              <w:jc w:val="center"/>
              <w:rPr>
                <w:rFonts w:asciiTheme="minorHAnsi" w:hAnsiTheme="minorHAnsi"/>
                <w:lang w:val="uk-UA" w:eastAsia="pl-PL"/>
              </w:rPr>
            </w:pPr>
            <w:r w:rsidRPr="00F04BD3">
              <w:rPr>
                <w:rFonts w:asciiTheme="minorHAnsi" w:hAnsiTheme="minorHAnsi"/>
                <w:lang w:val="uk-UA" w:eastAsia="pl-PL"/>
              </w:rPr>
              <w:t>(</w:t>
            </w:r>
            <w:r w:rsidRPr="00F04BD3">
              <w:rPr>
                <w:rFonts w:asciiTheme="minorHAnsi" w:hAnsiTheme="minorHAnsi"/>
                <w:i/>
                <w:iCs/>
                <w:lang w:val="uk-UA" w:eastAsia="pl-PL"/>
              </w:rPr>
              <w:t xml:space="preserve">data i podpis </w:t>
            </w:r>
            <w:r w:rsidR="001259E5">
              <w:rPr>
                <w:rFonts w:asciiTheme="minorHAnsi" w:hAnsiTheme="minorHAnsi"/>
                <w:i/>
                <w:iCs/>
                <w:lang w:eastAsia="pl-PL"/>
              </w:rPr>
              <w:t xml:space="preserve">pracownika </w:t>
            </w:r>
            <w:r w:rsidRPr="00F04BD3">
              <w:rPr>
                <w:rFonts w:asciiTheme="minorHAnsi" w:hAnsiTheme="minorHAnsi"/>
                <w:i/>
                <w:iCs/>
                <w:lang w:eastAsia="pl-PL"/>
              </w:rPr>
              <w:t>Instytucji Audytowej</w:t>
            </w:r>
            <w:r w:rsidRPr="00F04BD3">
              <w:rPr>
                <w:rFonts w:asciiTheme="minorHAnsi" w:hAnsiTheme="minorHAnsi"/>
                <w:i/>
                <w:iCs/>
                <w:lang w:val="uk-UA" w:eastAsia="pl-PL"/>
              </w:rPr>
              <w:t>)</w:t>
            </w:r>
          </w:p>
          <w:p w14:paraId="3DF6ABF9"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3B305237"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47CECAE4"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634A6E88" w14:textId="77777777" w:rsidR="00CE758F" w:rsidRPr="00F04BD3" w:rsidRDefault="00CE758F" w:rsidP="00CE758F">
            <w:pPr>
              <w:widowControl/>
              <w:tabs>
                <w:tab w:val="left" w:pos="284"/>
              </w:tabs>
              <w:autoSpaceDE/>
              <w:autoSpaceDN/>
              <w:jc w:val="center"/>
              <w:rPr>
                <w:rFonts w:asciiTheme="minorHAnsi" w:hAnsiTheme="minorHAnsi"/>
                <w:lang w:val="uk-UA" w:eastAsia="pl-PL"/>
              </w:rPr>
            </w:pPr>
            <w:r w:rsidRPr="00F04BD3">
              <w:rPr>
                <w:rFonts w:asciiTheme="minorHAnsi" w:hAnsiTheme="minorHAnsi"/>
                <w:lang w:val="uk-UA" w:eastAsia="pl-PL"/>
              </w:rPr>
              <w:t>……………………………………</w:t>
            </w:r>
          </w:p>
        </w:tc>
        <w:tc>
          <w:tcPr>
            <w:tcW w:w="1540" w:type="dxa"/>
          </w:tcPr>
          <w:p w14:paraId="397F5237"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c>
          <w:tcPr>
            <w:tcW w:w="3975" w:type="dxa"/>
            <w:gridSpan w:val="2"/>
          </w:tcPr>
          <w:p w14:paraId="6481D6A7"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6414BA3B"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0A39430D"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51CE067D"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67DBCF29"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76A74B5B"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0B02DEBE" w14:textId="77777777" w:rsidR="00CE758F" w:rsidRPr="00F04BD3" w:rsidRDefault="00CE758F" w:rsidP="00CE758F">
            <w:pPr>
              <w:widowControl/>
              <w:tabs>
                <w:tab w:val="left" w:pos="284"/>
              </w:tabs>
              <w:autoSpaceDE/>
              <w:autoSpaceDN/>
              <w:jc w:val="center"/>
              <w:rPr>
                <w:rFonts w:asciiTheme="minorHAnsi" w:hAnsiTheme="minorHAnsi"/>
                <w:lang w:val="uk-UA" w:eastAsia="pl-PL"/>
              </w:rPr>
            </w:pPr>
          </w:p>
          <w:p w14:paraId="5FFF915C" w14:textId="77777777" w:rsidR="00236D65" w:rsidRDefault="00236D65" w:rsidP="00CE758F">
            <w:pPr>
              <w:widowControl/>
              <w:tabs>
                <w:tab w:val="left" w:pos="284"/>
              </w:tabs>
              <w:autoSpaceDE/>
              <w:autoSpaceDN/>
              <w:rPr>
                <w:rFonts w:asciiTheme="minorHAnsi" w:hAnsiTheme="minorHAnsi"/>
                <w:lang w:val="uk-UA" w:eastAsia="pl-PL"/>
              </w:rPr>
            </w:pPr>
          </w:p>
          <w:p w14:paraId="0827DC18" w14:textId="209A7176" w:rsidR="00CE758F" w:rsidRPr="00F04BD3" w:rsidRDefault="00CE758F" w:rsidP="00CE758F">
            <w:pPr>
              <w:widowControl/>
              <w:tabs>
                <w:tab w:val="left" w:pos="284"/>
              </w:tabs>
              <w:autoSpaceDE/>
              <w:autoSpaceDN/>
              <w:rPr>
                <w:rFonts w:asciiTheme="minorHAnsi" w:hAnsiTheme="minorHAnsi"/>
                <w:lang w:val="uk-UA" w:eastAsia="pl-PL"/>
              </w:rPr>
            </w:pPr>
            <w:r w:rsidRPr="00F04BD3">
              <w:rPr>
                <w:rFonts w:asciiTheme="minorHAnsi" w:hAnsiTheme="minorHAnsi"/>
                <w:lang w:val="uk-UA" w:eastAsia="pl-PL"/>
              </w:rPr>
              <w:t>……………………………………</w:t>
            </w:r>
          </w:p>
        </w:tc>
        <w:tc>
          <w:tcPr>
            <w:tcW w:w="1485" w:type="dxa"/>
            <w:gridSpan w:val="2"/>
          </w:tcPr>
          <w:p w14:paraId="7C33399D"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r>
      <w:tr w:rsidR="00CE758F" w:rsidRPr="00F04BD3" w14:paraId="1DA13F6F" w14:textId="77777777" w:rsidTr="00CB2F89">
        <w:trPr>
          <w:gridAfter w:val="1"/>
          <w:wAfter w:w="1266" w:type="dxa"/>
          <w:trHeight w:val="267"/>
        </w:trPr>
        <w:tc>
          <w:tcPr>
            <w:tcW w:w="3604" w:type="dxa"/>
          </w:tcPr>
          <w:p w14:paraId="41107221" w14:textId="3493EAAD" w:rsidR="00CE758F" w:rsidRPr="00F04BD3" w:rsidRDefault="00CE758F" w:rsidP="00CE758F">
            <w:pPr>
              <w:widowControl/>
              <w:tabs>
                <w:tab w:val="left" w:pos="284"/>
              </w:tabs>
              <w:autoSpaceDE/>
              <w:autoSpaceDN/>
              <w:jc w:val="center"/>
              <w:rPr>
                <w:rFonts w:asciiTheme="minorHAnsi" w:hAnsiTheme="minorHAnsi"/>
                <w:i/>
                <w:lang w:val="uk-UA" w:eastAsia="pl-PL"/>
              </w:rPr>
            </w:pPr>
            <w:r w:rsidRPr="00F04BD3">
              <w:rPr>
                <w:rFonts w:asciiTheme="minorHAnsi" w:hAnsiTheme="minorHAnsi"/>
                <w:i/>
                <w:lang w:val="uk-UA" w:eastAsia="pl-PL"/>
              </w:rPr>
              <w:t xml:space="preserve">(data i podpis </w:t>
            </w:r>
            <w:r w:rsidR="001259E5">
              <w:rPr>
                <w:rFonts w:asciiTheme="minorHAnsi" w:hAnsiTheme="minorHAnsi"/>
                <w:i/>
                <w:lang w:eastAsia="pl-PL"/>
              </w:rPr>
              <w:t xml:space="preserve">pracownika Centrum </w:t>
            </w:r>
            <w:r w:rsidR="00236D65">
              <w:rPr>
                <w:rFonts w:asciiTheme="minorHAnsi" w:hAnsiTheme="minorHAnsi"/>
                <w:i/>
                <w:lang w:eastAsia="pl-PL"/>
              </w:rPr>
              <w:t>Projektów Europejskich</w:t>
            </w:r>
            <w:r w:rsidRPr="00F04BD3">
              <w:rPr>
                <w:rFonts w:asciiTheme="minorHAnsi" w:hAnsiTheme="minorHAnsi"/>
                <w:i/>
                <w:lang w:val="uk-UA" w:eastAsia="pl-PL"/>
              </w:rPr>
              <w:t>)</w:t>
            </w:r>
          </w:p>
        </w:tc>
        <w:tc>
          <w:tcPr>
            <w:tcW w:w="1540" w:type="dxa"/>
          </w:tcPr>
          <w:p w14:paraId="2EF7384D"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c>
          <w:tcPr>
            <w:tcW w:w="2540" w:type="dxa"/>
          </w:tcPr>
          <w:p w14:paraId="5D37B36B" w14:textId="77777777" w:rsidR="00CE758F" w:rsidRPr="00F04BD3" w:rsidRDefault="00CE758F" w:rsidP="00CE758F">
            <w:pPr>
              <w:widowControl/>
              <w:tabs>
                <w:tab w:val="left" w:pos="284"/>
              </w:tabs>
              <w:autoSpaceDE/>
              <w:autoSpaceDN/>
              <w:jc w:val="right"/>
              <w:rPr>
                <w:rFonts w:asciiTheme="minorHAnsi" w:hAnsiTheme="minorHAnsi"/>
                <w:i/>
                <w:lang w:val="uk-UA" w:eastAsia="pl-PL"/>
              </w:rPr>
            </w:pPr>
            <w:r w:rsidRPr="00F04BD3">
              <w:rPr>
                <w:rFonts w:asciiTheme="minorHAnsi" w:hAnsiTheme="minorHAnsi"/>
                <w:i/>
                <w:lang w:val="uk-UA" w:eastAsia="pl-PL"/>
              </w:rPr>
              <w:t>(data i podpis</w:t>
            </w:r>
            <w:r w:rsidRPr="00F04BD3">
              <w:rPr>
                <w:rFonts w:asciiTheme="minorHAnsi" w:hAnsiTheme="minorHAnsi"/>
                <w:i/>
                <w:lang w:eastAsia="pl-PL"/>
              </w:rPr>
              <w:t xml:space="preserve"> pracownika Wykonawcy/Wykonawcy</w:t>
            </w:r>
            <w:r w:rsidRPr="00F04BD3">
              <w:rPr>
                <w:rFonts w:asciiTheme="minorHAnsi" w:hAnsiTheme="minorHAnsi"/>
                <w:i/>
                <w:lang w:val="uk-UA" w:eastAsia="pl-PL"/>
              </w:rPr>
              <w:t>)</w:t>
            </w:r>
          </w:p>
        </w:tc>
        <w:tc>
          <w:tcPr>
            <w:tcW w:w="1654" w:type="dxa"/>
            <w:gridSpan w:val="2"/>
          </w:tcPr>
          <w:p w14:paraId="3CEAFAB8" w14:textId="77777777" w:rsidR="00CE758F" w:rsidRPr="00F04BD3" w:rsidRDefault="00CE758F" w:rsidP="00CE758F">
            <w:pPr>
              <w:widowControl/>
              <w:tabs>
                <w:tab w:val="left" w:pos="284"/>
              </w:tabs>
              <w:autoSpaceDE/>
              <w:autoSpaceDN/>
              <w:jc w:val="both"/>
              <w:rPr>
                <w:rFonts w:asciiTheme="minorHAnsi" w:hAnsiTheme="minorHAnsi"/>
                <w:lang w:val="uk-UA" w:eastAsia="pl-PL"/>
              </w:rPr>
            </w:pPr>
          </w:p>
        </w:tc>
      </w:tr>
      <w:bookmarkEnd w:id="28"/>
    </w:tbl>
    <w:p w14:paraId="365A8210" w14:textId="77777777" w:rsidR="007F4890" w:rsidRDefault="007F4890" w:rsidP="00CE758F">
      <w:pPr>
        <w:widowControl/>
        <w:autoSpaceDE/>
        <w:autoSpaceDN/>
        <w:spacing w:after="200" w:line="276" w:lineRule="auto"/>
        <w:rPr>
          <w:rFonts w:asciiTheme="minorHAnsi" w:eastAsia="Calibri" w:hAnsiTheme="minorHAnsi"/>
        </w:rPr>
        <w:sectPr w:rsidR="007F4890" w:rsidSect="004C1F70">
          <w:pgSz w:w="11910" w:h="16840"/>
          <w:pgMar w:top="1580" w:right="1300" w:bottom="680" w:left="1160" w:header="0" w:footer="400" w:gutter="0"/>
          <w:cols w:space="708"/>
          <w:docGrid w:linePitch="299"/>
        </w:sectPr>
      </w:pPr>
    </w:p>
    <w:p w14:paraId="0A651895" w14:textId="77777777" w:rsidR="006B399A" w:rsidRPr="00F04BD3" w:rsidRDefault="006B399A" w:rsidP="00605797">
      <w:pPr>
        <w:spacing w:beforeLines="20" w:before="48" w:afterLines="20" w:after="48"/>
        <w:jc w:val="center"/>
        <w:rPr>
          <w:rFonts w:asciiTheme="minorHAnsi" w:hAnsiTheme="minorHAnsi" w:cstheme="minorHAnsi"/>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4570"/>
      </w:tblGrid>
      <w:tr w:rsidR="009C2FFE" w:rsidRPr="00F04BD3" w14:paraId="3E3D1BAE" w14:textId="77777777" w:rsidTr="00CB2F89">
        <w:trPr>
          <w:trHeight w:val="769"/>
          <w:jc w:val="center"/>
        </w:trPr>
        <w:tc>
          <w:tcPr>
            <w:tcW w:w="5000" w:type="pct"/>
          </w:tcPr>
          <w:p w14:paraId="5AE104AC" w14:textId="5E81683C" w:rsidR="009C2FFE" w:rsidRPr="00F04BD3" w:rsidRDefault="00E42D64" w:rsidP="009C2FFE">
            <w:pPr>
              <w:keepNext/>
              <w:widowControl/>
              <w:autoSpaceDE/>
              <w:autoSpaceDN/>
              <w:jc w:val="both"/>
              <w:outlineLvl w:val="2"/>
              <w:rPr>
                <w:rFonts w:asciiTheme="minorHAnsi" w:hAnsiTheme="minorHAnsi" w:cstheme="minorHAnsi"/>
                <w:b/>
                <w:lang w:eastAsia="pl-PL"/>
              </w:rPr>
            </w:pPr>
            <w:bookmarkStart w:id="29" w:name="_Hlk6394726"/>
            <w:r w:rsidRPr="00F04BD3">
              <w:rPr>
                <w:rFonts w:asciiTheme="minorHAnsi" w:hAnsiTheme="minorHAnsi" w:cstheme="minorHAnsi"/>
                <w:b/>
                <w:lang w:eastAsia="pl-PL"/>
              </w:rPr>
              <w:t>W</w:t>
            </w:r>
            <w:r w:rsidR="009C2FFE" w:rsidRPr="00F04BD3">
              <w:rPr>
                <w:rFonts w:asciiTheme="minorHAnsi" w:hAnsiTheme="minorHAnsi" w:cstheme="minorHAnsi"/>
                <w:b/>
                <w:lang w:eastAsia="pl-PL"/>
              </w:rPr>
              <w:t>A.263.</w:t>
            </w:r>
            <w:r w:rsidR="007E6F18">
              <w:rPr>
                <w:rFonts w:asciiTheme="minorHAnsi" w:hAnsiTheme="minorHAnsi" w:cstheme="minorHAnsi"/>
                <w:b/>
                <w:lang w:eastAsia="pl-PL"/>
              </w:rPr>
              <w:t>1</w:t>
            </w:r>
            <w:r w:rsidR="009C2FFE" w:rsidRPr="00F04BD3">
              <w:rPr>
                <w:rFonts w:asciiTheme="minorHAnsi" w:hAnsiTheme="minorHAnsi" w:cstheme="minorHAnsi"/>
                <w:b/>
                <w:lang w:eastAsia="pl-PL"/>
              </w:rPr>
              <w:t>.202</w:t>
            </w:r>
            <w:r w:rsidR="007E6F18">
              <w:rPr>
                <w:rFonts w:asciiTheme="minorHAnsi" w:hAnsiTheme="minorHAnsi" w:cstheme="minorHAnsi"/>
                <w:b/>
                <w:lang w:eastAsia="pl-PL"/>
              </w:rPr>
              <w:t>2</w:t>
            </w:r>
            <w:r w:rsidR="009C2FFE" w:rsidRPr="00F04BD3">
              <w:rPr>
                <w:rFonts w:asciiTheme="minorHAnsi" w:hAnsiTheme="minorHAnsi" w:cstheme="minorHAnsi"/>
                <w:b/>
                <w:lang w:eastAsia="pl-PL"/>
              </w:rPr>
              <w:t>.</w:t>
            </w:r>
            <w:r w:rsidR="00CF66D3" w:rsidRPr="00F04BD3">
              <w:rPr>
                <w:rFonts w:asciiTheme="minorHAnsi" w:hAnsiTheme="minorHAnsi" w:cstheme="minorHAnsi"/>
                <w:b/>
                <w:lang w:eastAsia="pl-PL"/>
              </w:rPr>
              <w:t>BS</w:t>
            </w:r>
            <w:r w:rsidR="009C2FFE" w:rsidRPr="00F04BD3">
              <w:rPr>
                <w:rFonts w:asciiTheme="minorHAnsi" w:hAnsiTheme="minorHAnsi" w:cstheme="minorHAnsi"/>
                <w:b/>
                <w:lang w:eastAsia="pl-PL"/>
              </w:rPr>
              <w:t xml:space="preserve">                                                                                                 </w:t>
            </w:r>
            <w:r w:rsidR="007F4890">
              <w:rPr>
                <w:rFonts w:asciiTheme="minorHAnsi" w:hAnsiTheme="minorHAnsi" w:cstheme="minorHAnsi"/>
                <w:b/>
                <w:lang w:eastAsia="pl-PL"/>
              </w:rPr>
              <w:t xml:space="preserve">                                                                           </w:t>
            </w:r>
            <w:r w:rsidR="009C2FFE" w:rsidRPr="00F04BD3">
              <w:rPr>
                <w:rFonts w:asciiTheme="minorHAnsi" w:hAnsiTheme="minorHAnsi" w:cstheme="minorHAnsi"/>
                <w:b/>
                <w:lang w:eastAsia="pl-PL"/>
              </w:rPr>
              <w:t xml:space="preserve">   </w:t>
            </w:r>
            <w:r w:rsidR="009A6BB2" w:rsidRPr="00F04BD3">
              <w:rPr>
                <w:rFonts w:asciiTheme="minorHAnsi" w:hAnsiTheme="minorHAnsi" w:cstheme="minorHAnsi"/>
                <w:b/>
                <w:lang w:eastAsia="pl-PL"/>
              </w:rPr>
              <w:t xml:space="preserve">Załącznik nr </w:t>
            </w:r>
            <w:r w:rsidR="009C2FFE" w:rsidRPr="00F04BD3">
              <w:rPr>
                <w:rFonts w:asciiTheme="minorHAnsi" w:hAnsiTheme="minorHAnsi" w:cstheme="minorHAnsi"/>
                <w:b/>
                <w:lang w:eastAsia="pl-PL"/>
              </w:rPr>
              <w:t xml:space="preserve"> 5a  do SWZ</w:t>
            </w:r>
          </w:p>
          <w:p w14:paraId="057D0E68" w14:textId="77777777" w:rsidR="009C2FFE" w:rsidRPr="00F04BD3" w:rsidRDefault="009C2FFE" w:rsidP="009C2FFE">
            <w:pPr>
              <w:widowControl/>
              <w:autoSpaceDE/>
              <w:autoSpaceDN/>
              <w:jc w:val="center"/>
              <w:rPr>
                <w:rFonts w:asciiTheme="minorHAnsi" w:hAnsiTheme="minorHAnsi" w:cstheme="minorHAnsi"/>
                <w:b/>
                <w:lang w:eastAsia="pl-PL"/>
              </w:rPr>
            </w:pPr>
          </w:p>
          <w:p w14:paraId="299E700B" w14:textId="68C5CB9A" w:rsidR="009C2FFE" w:rsidRPr="00F04BD3" w:rsidRDefault="009C2FFE" w:rsidP="009C2FFE">
            <w:pPr>
              <w:widowControl/>
              <w:autoSpaceDE/>
              <w:autoSpaceDN/>
              <w:jc w:val="center"/>
              <w:rPr>
                <w:rFonts w:asciiTheme="minorHAnsi" w:hAnsiTheme="minorHAnsi" w:cstheme="minorHAnsi"/>
                <w:sz w:val="20"/>
                <w:szCs w:val="20"/>
                <w:lang w:eastAsia="pl-PL"/>
              </w:rPr>
            </w:pPr>
            <w:r w:rsidRPr="00F04BD3">
              <w:rPr>
                <w:rFonts w:asciiTheme="minorHAnsi" w:hAnsiTheme="minorHAnsi" w:cstheme="minorHAnsi"/>
                <w:b/>
                <w:lang w:eastAsia="pl-PL"/>
              </w:rPr>
              <w:t>WYKAZ USŁUG</w:t>
            </w:r>
            <w:r w:rsidRPr="00F04BD3">
              <w:rPr>
                <w:rFonts w:asciiTheme="minorHAnsi" w:hAnsiTheme="minorHAnsi" w:cstheme="minorHAnsi"/>
                <w:lang w:eastAsia="pl-PL"/>
              </w:rPr>
              <w:t xml:space="preserve"> </w:t>
            </w:r>
          </w:p>
        </w:tc>
      </w:tr>
      <w:tr w:rsidR="009C2FFE" w:rsidRPr="00F04BD3" w14:paraId="5EDCD54F" w14:textId="77777777" w:rsidTr="00CB2F89">
        <w:trPr>
          <w:trHeight w:val="360"/>
          <w:jc w:val="center"/>
        </w:trPr>
        <w:tc>
          <w:tcPr>
            <w:tcW w:w="5000" w:type="pct"/>
          </w:tcPr>
          <w:p w14:paraId="495BB934" w14:textId="77777777" w:rsidR="009C2FFE" w:rsidRPr="00F04BD3" w:rsidRDefault="009C2FFE" w:rsidP="009C2FFE">
            <w:pPr>
              <w:keepNext/>
              <w:widowControl/>
              <w:autoSpaceDE/>
              <w:autoSpaceDN/>
              <w:outlineLvl w:val="0"/>
              <w:rPr>
                <w:rFonts w:asciiTheme="minorHAnsi" w:hAnsiTheme="minorHAnsi" w:cstheme="minorHAnsi"/>
                <w:sz w:val="24"/>
                <w:szCs w:val="20"/>
                <w:lang w:eastAsia="pl-PL"/>
              </w:rPr>
            </w:pPr>
          </w:p>
        </w:tc>
      </w:tr>
    </w:tbl>
    <w:p w14:paraId="58F0143C" w14:textId="77777777" w:rsidR="009C2FFE" w:rsidRPr="00F04BD3" w:rsidRDefault="009C2FFE" w:rsidP="009C2FFE">
      <w:pPr>
        <w:widowControl/>
        <w:autoSpaceDE/>
        <w:autoSpaceDN/>
        <w:jc w:val="both"/>
        <w:rPr>
          <w:rFonts w:asciiTheme="minorHAnsi" w:hAnsiTheme="minorHAnsi" w:cstheme="minorHAnsi"/>
          <w:color w:val="000000"/>
          <w:lang w:eastAsia="pl-PL"/>
        </w:rPr>
      </w:pPr>
    </w:p>
    <w:p w14:paraId="0D452827" w14:textId="137BF4CB" w:rsidR="009C2FFE" w:rsidRPr="00F04BD3" w:rsidRDefault="009C2FFE" w:rsidP="009C2FFE">
      <w:pPr>
        <w:widowControl/>
        <w:autoSpaceDE/>
        <w:autoSpaceDN/>
        <w:jc w:val="both"/>
        <w:rPr>
          <w:rFonts w:asciiTheme="minorHAnsi" w:hAnsiTheme="minorHAnsi" w:cstheme="minorHAnsi"/>
          <w:color w:val="000000"/>
          <w:lang w:eastAsia="pl-PL"/>
        </w:rPr>
      </w:pPr>
      <w:r w:rsidRPr="00F04BD3">
        <w:rPr>
          <w:rFonts w:asciiTheme="minorHAnsi" w:hAnsiTheme="minorHAnsi" w:cstheme="minorHAnsi"/>
          <w:color w:val="000000"/>
          <w:lang w:eastAsia="pl-PL"/>
        </w:rPr>
        <w:t>Dot. wykazania spełniania warunku określonego w rozdziale V</w:t>
      </w:r>
      <w:r w:rsidR="009A6BB2" w:rsidRPr="00F04BD3">
        <w:rPr>
          <w:rFonts w:asciiTheme="minorHAnsi" w:hAnsiTheme="minorHAnsi" w:cstheme="minorHAnsi"/>
          <w:color w:val="000000"/>
          <w:lang w:eastAsia="pl-PL"/>
        </w:rPr>
        <w:t>II</w:t>
      </w:r>
      <w:r w:rsidRPr="00F04BD3">
        <w:rPr>
          <w:rFonts w:asciiTheme="minorHAnsi" w:hAnsiTheme="minorHAnsi" w:cstheme="minorHAnsi"/>
          <w:color w:val="000000"/>
          <w:lang w:eastAsia="pl-PL"/>
        </w:rPr>
        <w:t xml:space="preserve"> </w:t>
      </w:r>
      <w:r w:rsidR="006D07C4" w:rsidRPr="00F04BD3">
        <w:rPr>
          <w:rFonts w:asciiTheme="minorHAnsi" w:hAnsiTheme="minorHAnsi" w:cstheme="minorHAnsi"/>
          <w:color w:val="000000"/>
          <w:lang w:eastAsia="pl-PL"/>
        </w:rPr>
        <w:t xml:space="preserve">ust.1 </w:t>
      </w:r>
      <w:r w:rsidRPr="00F04BD3">
        <w:rPr>
          <w:rFonts w:asciiTheme="minorHAnsi" w:hAnsiTheme="minorHAnsi" w:cstheme="minorHAnsi"/>
          <w:color w:val="000000"/>
          <w:lang w:eastAsia="pl-PL"/>
        </w:rPr>
        <w:t xml:space="preserve">pkt </w:t>
      </w:r>
      <w:r w:rsidR="00F41E52" w:rsidRPr="00F04BD3">
        <w:rPr>
          <w:rFonts w:asciiTheme="minorHAnsi" w:hAnsiTheme="minorHAnsi" w:cstheme="minorHAnsi"/>
          <w:color w:val="000000"/>
          <w:lang w:eastAsia="pl-PL"/>
        </w:rPr>
        <w:t>4</w:t>
      </w:r>
      <w:r w:rsidR="00071F4E" w:rsidRPr="00F04BD3">
        <w:rPr>
          <w:rFonts w:asciiTheme="minorHAnsi" w:hAnsiTheme="minorHAnsi" w:cstheme="minorHAnsi"/>
          <w:color w:val="000000"/>
          <w:lang w:eastAsia="pl-PL"/>
        </w:rPr>
        <w:t>)</w:t>
      </w:r>
      <w:r w:rsidR="00F87381" w:rsidRPr="00F04BD3">
        <w:rPr>
          <w:rFonts w:asciiTheme="minorHAnsi" w:hAnsiTheme="minorHAnsi" w:cstheme="minorHAnsi"/>
          <w:color w:val="000000"/>
          <w:lang w:eastAsia="pl-PL"/>
        </w:rPr>
        <w:t xml:space="preserve"> </w:t>
      </w:r>
      <w:proofErr w:type="spellStart"/>
      <w:r w:rsidR="00F87381" w:rsidRPr="00F04BD3">
        <w:rPr>
          <w:rFonts w:asciiTheme="minorHAnsi" w:hAnsiTheme="minorHAnsi" w:cstheme="minorHAnsi"/>
          <w:color w:val="000000"/>
          <w:lang w:eastAsia="pl-PL"/>
        </w:rPr>
        <w:t>ppkt</w:t>
      </w:r>
      <w:proofErr w:type="spellEnd"/>
      <w:r w:rsidR="00F41E52" w:rsidRPr="00F04BD3">
        <w:rPr>
          <w:rFonts w:asciiTheme="minorHAnsi" w:hAnsiTheme="minorHAnsi" w:cstheme="minorHAnsi"/>
          <w:color w:val="000000"/>
          <w:lang w:eastAsia="pl-PL"/>
        </w:rPr>
        <w:t xml:space="preserve"> I</w:t>
      </w:r>
      <w:r w:rsidRPr="00F04BD3">
        <w:rPr>
          <w:rFonts w:asciiTheme="minorHAnsi" w:hAnsiTheme="minorHAnsi" w:cstheme="minorHAnsi"/>
          <w:color w:val="000000"/>
          <w:lang w:eastAsia="pl-PL"/>
        </w:rPr>
        <w:t xml:space="preserve"> SWZ:</w:t>
      </w:r>
    </w:p>
    <w:p w14:paraId="3122184A" w14:textId="77777777" w:rsidR="009C2FFE" w:rsidRPr="00F04BD3" w:rsidRDefault="009C2FFE" w:rsidP="009C2FFE">
      <w:pPr>
        <w:widowControl/>
        <w:autoSpaceDE/>
        <w:autoSpaceDN/>
        <w:jc w:val="both"/>
        <w:rPr>
          <w:rFonts w:asciiTheme="minorHAnsi" w:hAnsiTheme="minorHAnsi" w:cstheme="minorHAnsi"/>
          <w:color w:val="00000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6272"/>
        <w:gridCol w:w="2654"/>
      </w:tblGrid>
      <w:tr w:rsidR="00B0184D" w:rsidRPr="00F04BD3" w14:paraId="1C4CE851" w14:textId="77777777" w:rsidTr="00E42D64">
        <w:tc>
          <w:tcPr>
            <w:tcW w:w="514" w:type="dxa"/>
            <w:shd w:val="clear" w:color="auto" w:fill="auto"/>
          </w:tcPr>
          <w:p w14:paraId="7F24D2D1" w14:textId="77777777" w:rsidR="00B0184D" w:rsidRPr="00F04BD3" w:rsidRDefault="00B0184D" w:rsidP="00B0184D">
            <w:pPr>
              <w:widowControl/>
              <w:autoSpaceDE/>
              <w:autoSpaceDN/>
              <w:jc w:val="center"/>
              <w:rPr>
                <w:rFonts w:asciiTheme="minorHAnsi" w:hAnsiTheme="minorHAnsi" w:cs="Calibri"/>
                <w:b/>
                <w:bCs/>
                <w:lang w:eastAsia="pl-PL"/>
              </w:rPr>
            </w:pPr>
            <w:r w:rsidRPr="00F04BD3">
              <w:rPr>
                <w:rFonts w:asciiTheme="minorHAnsi" w:hAnsiTheme="minorHAnsi" w:cs="Calibri"/>
                <w:b/>
                <w:bCs/>
                <w:lang w:eastAsia="pl-PL"/>
              </w:rPr>
              <w:t>LP.</w:t>
            </w:r>
          </w:p>
        </w:tc>
        <w:tc>
          <w:tcPr>
            <w:tcW w:w="6272" w:type="dxa"/>
            <w:shd w:val="clear" w:color="auto" w:fill="auto"/>
          </w:tcPr>
          <w:p w14:paraId="42B889C5" w14:textId="77777777" w:rsidR="00B0184D" w:rsidRPr="00F04BD3" w:rsidRDefault="00B0184D" w:rsidP="00B0184D">
            <w:pPr>
              <w:widowControl/>
              <w:autoSpaceDE/>
              <w:autoSpaceDN/>
              <w:jc w:val="center"/>
              <w:rPr>
                <w:rFonts w:asciiTheme="minorHAnsi" w:hAnsiTheme="minorHAnsi" w:cs="Calibri"/>
                <w:b/>
                <w:bCs/>
                <w:lang w:eastAsia="pl-PL"/>
              </w:rPr>
            </w:pPr>
            <w:r w:rsidRPr="00F04BD3">
              <w:rPr>
                <w:rFonts w:asciiTheme="minorHAnsi" w:hAnsiTheme="minorHAnsi" w:cs="Calibri"/>
                <w:b/>
                <w:bCs/>
                <w:lang w:eastAsia="pl-PL"/>
              </w:rPr>
              <w:t>PRZEDMIOT USŁUGI</w:t>
            </w:r>
          </w:p>
        </w:tc>
        <w:tc>
          <w:tcPr>
            <w:tcW w:w="2654" w:type="dxa"/>
            <w:shd w:val="clear" w:color="auto" w:fill="auto"/>
          </w:tcPr>
          <w:p w14:paraId="3C8A2F7F" w14:textId="01EB3A13" w:rsidR="00B0184D" w:rsidRPr="00F04BD3" w:rsidRDefault="00CD1767" w:rsidP="006E5FE9">
            <w:pPr>
              <w:widowControl/>
              <w:autoSpaceDE/>
              <w:autoSpaceDN/>
              <w:jc w:val="center"/>
              <w:rPr>
                <w:rFonts w:asciiTheme="minorHAnsi" w:hAnsiTheme="minorHAnsi" w:cs="Calibri"/>
                <w:b/>
                <w:bCs/>
                <w:lang w:eastAsia="pl-PL"/>
              </w:rPr>
            </w:pPr>
            <w:r>
              <w:rPr>
                <w:rFonts w:asciiTheme="minorHAnsi" w:hAnsiTheme="minorHAnsi" w:cs="Calibri"/>
                <w:b/>
                <w:bCs/>
                <w:lang w:eastAsia="pl-PL"/>
              </w:rPr>
              <w:t>Podmiot</w:t>
            </w:r>
            <w:r w:rsidR="006E5FE9">
              <w:rPr>
                <w:rFonts w:asciiTheme="minorHAnsi" w:hAnsiTheme="minorHAnsi" w:cs="Calibri"/>
                <w:b/>
                <w:bCs/>
                <w:lang w:eastAsia="pl-PL"/>
              </w:rPr>
              <w:t>(-y</w:t>
            </w:r>
            <w:r w:rsidR="006E5FE9" w:rsidRPr="006E5FE9">
              <w:rPr>
                <w:rFonts w:asciiTheme="minorHAnsi" w:hAnsiTheme="minorHAnsi" w:cs="Calibri"/>
                <w:b/>
                <w:bCs/>
                <w:lang w:eastAsia="pl-PL"/>
              </w:rPr>
              <w:t>), na rzecz którego(-</w:t>
            </w:r>
            <w:proofErr w:type="spellStart"/>
            <w:r w:rsidR="006E5FE9" w:rsidRPr="006E5FE9">
              <w:rPr>
                <w:rFonts w:asciiTheme="minorHAnsi" w:hAnsiTheme="minorHAnsi" w:cs="Calibri"/>
                <w:b/>
                <w:bCs/>
                <w:lang w:eastAsia="pl-PL"/>
              </w:rPr>
              <w:t>ych</w:t>
            </w:r>
            <w:proofErr w:type="spellEnd"/>
            <w:r w:rsidR="006E5FE9" w:rsidRPr="006E5FE9">
              <w:rPr>
                <w:rFonts w:asciiTheme="minorHAnsi" w:hAnsiTheme="minorHAnsi" w:cs="Calibri"/>
                <w:b/>
                <w:bCs/>
                <w:lang w:eastAsia="pl-PL"/>
              </w:rPr>
              <w:t xml:space="preserve">) usługi zostały wykonane lub są wykonywane </w:t>
            </w:r>
          </w:p>
        </w:tc>
      </w:tr>
      <w:tr w:rsidR="00B0184D" w:rsidRPr="00F04BD3" w14:paraId="7E8C1523" w14:textId="77777777" w:rsidTr="00E42D64">
        <w:tc>
          <w:tcPr>
            <w:tcW w:w="514" w:type="dxa"/>
            <w:shd w:val="clear" w:color="auto" w:fill="auto"/>
          </w:tcPr>
          <w:p w14:paraId="4D792259" w14:textId="77777777" w:rsidR="00B0184D" w:rsidRPr="00F04BD3" w:rsidRDefault="00B0184D" w:rsidP="00B0184D">
            <w:pPr>
              <w:widowControl/>
              <w:autoSpaceDE/>
              <w:autoSpaceDN/>
              <w:jc w:val="both"/>
              <w:rPr>
                <w:rFonts w:asciiTheme="minorHAnsi" w:hAnsiTheme="minorHAnsi" w:cs="Calibri"/>
                <w:sz w:val="20"/>
                <w:szCs w:val="20"/>
                <w:lang w:eastAsia="pl-PL"/>
              </w:rPr>
            </w:pPr>
            <w:r w:rsidRPr="00F04BD3">
              <w:rPr>
                <w:rFonts w:asciiTheme="minorHAnsi" w:hAnsiTheme="minorHAnsi" w:cs="Calibri"/>
                <w:sz w:val="20"/>
                <w:szCs w:val="20"/>
                <w:lang w:eastAsia="pl-PL"/>
              </w:rPr>
              <w:t>1.</w:t>
            </w:r>
          </w:p>
        </w:tc>
        <w:tc>
          <w:tcPr>
            <w:tcW w:w="6272" w:type="dxa"/>
            <w:shd w:val="clear" w:color="auto" w:fill="auto"/>
          </w:tcPr>
          <w:p w14:paraId="3B278FA4" w14:textId="77777777" w:rsidR="00B0184D" w:rsidRPr="00F04BD3" w:rsidRDefault="00B0184D" w:rsidP="00B0184D">
            <w:pPr>
              <w:widowControl/>
              <w:autoSpaceDE/>
              <w:autoSpaceDN/>
              <w:spacing w:before="120"/>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 xml:space="preserve">Tytuł projektu, który podlegał audytowi (kontroli): ……..….. </w:t>
            </w:r>
          </w:p>
          <w:p w14:paraId="77BE6236" w14:textId="381FA19A" w:rsidR="00B0184D" w:rsidRPr="00F04BD3" w:rsidRDefault="001452E1" w:rsidP="00B0184D">
            <w:pPr>
              <w:widowControl/>
              <w:autoSpaceDE/>
              <w:autoSpaceDN/>
              <w:spacing w:before="120"/>
              <w:rPr>
                <w:rFonts w:asciiTheme="minorHAnsi" w:hAnsiTheme="minorHAnsi" w:cs="Arial"/>
                <w:color w:val="000000"/>
                <w:sz w:val="20"/>
                <w:szCs w:val="20"/>
                <w:lang w:eastAsia="pl-PL"/>
              </w:rPr>
            </w:pPr>
            <w:r>
              <w:rPr>
                <w:rFonts w:asciiTheme="minorHAnsi" w:hAnsiTheme="minorHAnsi" w:cs="Arial"/>
                <w:color w:val="000000"/>
                <w:sz w:val="20"/>
                <w:szCs w:val="20"/>
                <w:lang w:eastAsia="pl-PL"/>
              </w:rPr>
              <w:t>Nazwa beneficjenta projektu</w:t>
            </w:r>
            <w:r w:rsidR="00B0184D" w:rsidRPr="00F04BD3">
              <w:rPr>
                <w:rFonts w:asciiTheme="minorHAnsi" w:hAnsiTheme="minorHAnsi" w:cs="Arial"/>
                <w:color w:val="000000"/>
                <w:sz w:val="20"/>
                <w:szCs w:val="20"/>
                <w:lang w:eastAsia="pl-PL"/>
              </w:rPr>
              <w:t>:……..</w:t>
            </w:r>
          </w:p>
          <w:p w14:paraId="5DCAB770" w14:textId="144AAF29" w:rsidR="00B0184D" w:rsidRPr="00F04BD3" w:rsidRDefault="00B0184D" w:rsidP="00B0184D">
            <w:pPr>
              <w:widowControl/>
              <w:autoSpaceDE/>
              <w:autoSpaceDN/>
              <w:spacing w:before="120"/>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Termin realizacji usługi:</w:t>
            </w:r>
            <w:r w:rsidR="00C14930" w:rsidRPr="00F04BD3">
              <w:rPr>
                <w:rFonts w:asciiTheme="minorHAnsi" w:hAnsiTheme="minorHAnsi" w:cs="Arial"/>
                <w:color w:val="000000"/>
                <w:sz w:val="20"/>
                <w:szCs w:val="20"/>
                <w:lang w:eastAsia="pl-PL"/>
              </w:rPr>
              <w:t>……………………………………………..</w:t>
            </w:r>
          </w:p>
          <w:p w14:paraId="44EC2D69" w14:textId="77777777" w:rsidR="00B0184D" w:rsidRPr="00F04BD3" w:rsidRDefault="00B0184D" w:rsidP="00B0184D">
            <w:pPr>
              <w:widowControl/>
              <w:autoSpaceDE/>
              <w:autoSpaceDN/>
              <w:spacing w:before="120"/>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Zakres przeprowadzonego audytu/kontroli w/w projektu: ………..…..</w:t>
            </w:r>
          </w:p>
          <w:p w14:paraId="3396FA4C" w14:textId="77777777" w:rsidR="00B0184D" w:rsidRPr="00F04BD3" w:rsidRDefault="00B0184D" w:rsidP="00B0184D">
            <w:pPr>
              <w:widowControl/>
              <w:autoSpaceDE/>
              <w:autoSpaceDN/>
              <w:spacing w:before="120"/>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Wartość w zł brutto ww. projektu: ……………….</w:t>
            </w:r>
          </w:p>
          <w:p w14:paraId="420D17B1" w14:textId="77777777" w:rsidR="00B0184D" w:rsidRPr="00F04BD3" w:rsidRDefault="00B0184D" w:rsidP="00B0184D">
            <w:pPr>
              <w:widowControl/>
              <w:autoSpaceDE/>
              <w:autoSpaceDN/>
              <w:jc w:val="both"/>
              <w:rPr>
                <w:rFonts w:asciiTheme="minorHAnsi" w:hAnsiTheme="minorHAnsi" w:cs="Calibri"/>
                <w:lang w:eastAsia="pl-PL"/>
              </w:rPr>
            </w:pPr>
            <w:r w:rsidRPr="00F04BD3">
              <w:rPr>
                <w:rFonts w:asciiTheme="minorHAnsi" w:hAnsiTheme="minorHAnsi" w:cs="Arial"/>
                <w:color w:val="000000"/>
                <w:sz w:val="20"/>
                <w:szCs w:val="20"/>
                <w:lang w:eastAsia="pl-PL"/>
              </w:rPr>
              <w:t xml:space="preserve">Czy w/w projekt jest projektem infrastrukturalnym </w:t>
            </w:r>
            <w:r w:rsidRPr="00F04BD3">
              <w:rPr>
                <w:rFonts w:asciiTheme="minorHAnsi" w:hAnsiTheme="minorHAnsi" w:cs="Arial"/>
                <w:b/>
                <w:color w:val="000000"/>
                <w:sz w:val="20"/>
                <w:szCs w:val="20"/>
                <w:lang w:eastAsia="pl-PL"/>
              </w:rPr>
              <w:t>TAK/NIE</w:t>
            </w:r>
            <w:r w:rsidRPr="00F04BD3">
              <w:rPr>
                <w:rFonts w:asciiTheme="minorHAnsi" w:hAnsiTheme="minorHAnsi" w:cs="Arial"/>
                <w:color w:val="000000"/>
                <w:sz w:val="20"/>
                <w:szCs w:val="20"/>
                <w:lang w:eastAsia="pl-PL"/>
              </w:rPr>
              <w:t>*</w:t>
            </w:r>
          </w:p>
        </w:tc>
        <w:tc>
          <w:tcPr>
            <w:tcW w:w="2654" w:type="dxa"/>
            <w:shd w:val="clear" w:color="auto" w:fill="auto"/>
          </w:tcPr>
          <w:p w14:paraId="0B52B23A" w14:textId="77777777" w:rsidR="00B0184D" w:rsidRPr="00F04BD3" w:rsidRDefault="00B0184D" w:rsidP="00B0184D">
            <w:pPr>
              <w:widowControl/>
              <w:autoSpaceDE/>
              <w:autoSpaceDN/>
              <w:jc w:val="both"/>
              <w:rPr>
                <w:rFonts w:asciiTheme="minorHAnsi" w:hAnsiTheme="minorHAnsi" w:cs="Calibri"/>
                <w:lang w:eastAsia="pl-PL"/>
              </w:rPr>
            </w:pPr>
          </w:p>
        </w:tc>
      </w:tr>
      <w:tr w:rsidR="00B0184D" w:rsidRPr="00F04BD3" w14:paraId="3FD632B8" w14:textId="77777777" w:rsidTr="00E42D64">
        <w:tc>
          <w:tcPr>
            <w:tcW w:w="514" w:type="dxa"/>
            <w:shd w:val="clear" w:color="auto" w:fill="auto"/>
          </w:tcPr>
          <w:p w14:paraId="5F13D726" w14:textId="77777777" w:rsidR="00B0184D" w:rsidRPr="00F04BD3" w:rsidRDefault="00B0184D" w:rsidP="00B0184D">
            <w:pPr>
              <w:widowControl/>
              <w:autoSpaceDE/>
              <w:autoSpaceDN/>
              <w:jc w:val="both"/>
              <w:rPr>
                <w:rFonts w:asciiTheme="minorHAnsi" w:hAnsiTheme="minorHAnsi" w:cs="Calibri"/>
                <w:sz w:val="20"/>
                <w:szCs w:val="20"/>
                <w:lang w:eastAsia="pl-PL"/>
              </w:rPr>
            </w:pPr>
            <w:r w:rsidRPr="00F04BD3">
              <w:rPr>
                <w:rFonts w:asciiTheme="minorHAnsi" w:hAnsiTheme="minorHAnsi" w:cs="Calibri"/>
                <w:sz w:val="20"/>
                <w:szCs w:val="20"/>
                <w:lang w:eastAsia="pl-PL"/>
              </w:rPr>
              <w:t>2.</w:t>
            </w:r>
          </w:p>
        </w:tc>
        <w:tc>
          <w:tcPr>
            <w:tcW w:w="6272" w:type="dxa"/>
            <w:shd w:val="clear" w:color="auto" w:fill="auto"/>
          </w:tcPr>
          <w:p w14:paraId="1731BB54" w14:textId="77777777" w:rsidR="00B0184D" w:rsidRPr="00F04BD3" w:rsidRDefault="00B0184D" w:rsidP="00B0184D">
            <w:pPr>
              <w:widowControl/>
              <w:autoSpaceDE/>
              <w:autoSpaceDN/>
              <w:spacing w:before="120"/>
              <w:ind w:left="169" w:hanging="169"/>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 xml:space="preserve">Tytuł projektu, który podlegał audytowi (kontroli): ……..….. </w:t>
            </w:r>
          </w:p>
          <w:p w14:paraId="69EC35EB" w14:textId="308766D9" w:rsidR="00B0184D" w:rsidRPr="00F04BD3" w:rsidRDefault="00B0184D" w:rsidP="00B0184D">
            <w:pPr>
              <w:widowControl/>
              <w:autoSpaceDE/>
              <w:autoSpaceDN/>
              <w:spacing w:before="120"/>
              <w:ind w:left="169" w:hanging="169"/>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 xml:space="preserve">Nazwa </w:t>
            </w:r>
            <w:r w:rsidR="00EF794E">
              <w:rPr>
                <w:rFonts w:asciiTheme="minorHAnsi" w:hAnsiTheme="minorHAnsi" w:cs="Arial"/>
                <w:color w:val="000000"/>
                <w:sz w:val="20"/>
                <w:szCs w:val="20"/>
                <w:lang w:eastAsia="pl-PL"/>
              </w:rPr>
              <w:t>beneficjenta projektu</w:t>
            </w:r>
            <w:r w:rsidRPr="00F04BD3">
              <w:rPr>
                <w:rFonts w:asciiTheme="minorHAnsi" w:hAnsiTheme="minorHAnsi" w:cs="Arial"/>
                <w:color w:val="000000"/>
                <w:sz w:val="20"/>
                <w:szCs w:val="20"/>
                <w:lang w:eastAsia="pl-PL"/>
              </w:rPr>
              <w:t>:……..</w:t>
            </w:r>
          </w:p>
          <w:p w14:paraId="25DD5F40" w14:textId="41E64C53" w:rsidR="00B0184D" w:rsidRPr="00F04BD3" w:rsidRDefault="00B0184D" w:rsidP="00B0184D">
            <w:pPr>
              <w:widowControl/>
              <w:autoSpaceDE/>
              <w:autoSpaceDN/>
              <w:spacing w:before="120"/>
              <w:ind w:left="169" w:hanging="169"/>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Termin realizacji usługi:</w:t>
            </w:r>
            <w:r w:rsidR="00C14930" w:rsidRPr="00F04BD3">
              <w:rPr>
                <w:rFonts w:asciiTheme="minorHAnsi" w:hAnsiTheme="minorHAnsi" w:cs="Arial"/>
                <w:color w:val="000000"/>
                <w:sz w:val="20"/>
                <w:szCs w:val="20"/>
                <w:lang w:eastAsia="pl-PL"/>
              </w:rPr>
              <w:t>……………………………………………..</w:t>
            </w:r>
          </w:p>
          <w:p w14:paraId="389BDCC9" w14:textId="77777777" w:rsidR="00B0184D" w:rsidRPr="00F04BD3" w:rsidRDefault="00B0184D" w:rsidP="00B0184D">
            <w:pPr>
              <w:widowControl/>
              <w:autoSpaceDE/>
              <w:autoSpaceDN/>
              <w:spacing w:before="120"/>
              <w:ind w:left="169" w:hanging="169"/>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Zakres przeprowadzonego audytu/kontroli w/w projektu: ………..…..</w:t>
            </w:r>
          </w:p>
          <w:p w14:paraId="4E71F03F" w14:textId="77777777" w:rsidR="00B0184D" w:rsidRPr="00F04BD3" w:rsidRDefault="00B0184D" w:rsidP="00B0184D">
            <w:pPr>
              <w:widowControl/>
              <w:autoSpaceDE/>
              <w:autoSpaceDN/>
              <w:spacing w:before="120"/>
              <w:ind w:left="169" w:hanging="169"/>
              <w:rPr>
                <w:rFonts w:asciiTheme="minorHAnsi" w:hAnsiTheme="minorHAnsi" w:cs="Arial"/>
                <w:color w:val="000000"/>
                <w:sz w:val="20"/>
                <w:szCs w:val="20"/>
                <w:lang w:eastAsia="pl-PL"/>
              </w:rPr>
            </w:pPr>
            <w:r w:rsidRPr="00F04BD3">
              <w:rPr>
                <w:rFonts w:asciiTheme="minorHAnsi" w:hAnsiTheme="minorHAnsi" w:cs="Arial"/>
                <w:color w:val="000000"/>
                <w:sz w:val="20"/>
                <w:szCs w:val="20"/>
                <w:lang w:eastAsia="pl-PL"/>
              </w:rPr>
              <w:t>Wartość w zł brutto ww. projektu: ……………….</w:t>
            </w:r>
          </w:p>
          <w:p w14:paraId="041A89F1" w14:textId="77777777" w:rsidR="00B0184D" w:rsidRPr="00F04BD3" w:rsidRDefault="00B0184D" w:rsidP="00B0184D">
            <w:pPr>
              <w:widowControl/>
              <w:autoSpaceDE/>
              <w:autoSpaceDN/>
              <w:jc w:val="both"/>
              <w:rPr>
                <w:rFonts w:asciiTheme="minorHAnsi" w:hAnsiTheme="minorHAnsi" w:cs="Calibri"/>
                <w:lang w:eastAsia="pl-PL"/>
              </w:rPr>
            </w:pPr>
            <w:r w:rsidRPr="00F04BD3">
              <w:rPr>
                <w:rFonts w:asciiTheme="minorHAnsi" w:hAnsiTheme="minorHAnsi" w:cs="Arial"/>
                <w:color w:val="000000"/>
                <w:sz w:val="20"/>
                <w:szCs w:val="20"/>
                <w:lang w:eastAsia="pl-PL"/>
              </w:rPr>
              <w:t xml:space="preserve">Czy w/w projekt jest projektem infrastrukturalnym </w:t>
            </w:r>
            <w:r w:rsidRPr="00F04BD3">
              <w:rPr>
                <w:rFonts w:asciiTheme="minorHAnsi" w:hAnsiTheme="minorHAnsi" w:cs="Arial"/>
                <w:b/>
                <w:color w:val="000000"/>
                <w:sz w:val="20"/>
                <w:szCs w:val="20"/>
                <w:lang w:eastAsia="pl-PL"/>
              </w:rPr>
              <w:t>TAK/NIE</w:t>
            </w:r>
            <w:r w:rsidRPr="00F04BD3">
              <w:rPr>
                <w:rFonts w:asciiTheme="minorHAnsi" w:hAnsiTheme="minorHAnsi" w:cs="Arial"/>
                <w:color w:val="000000"/>
                <w:sz w:val="20"/>
                <w:szCs w:val="20"/>
                <w:lang w:eastAsia="pl-PL"/>
              </w:rPr>
              <w:t>*</w:t>
            </w:r>
          </w:p>
        </w:tc>
        <w:tc>
          <w:tcPr>
            <w:tcW w:w="2654" w:type="dxa"/>
            <w:shd w:val="clear" w:color="auto" w:fill="auto"/>
          </w:tcPr>
          <w:p w14:paraId="092A88FE" w14:textId="77777777" w:rsidR="00B0184D" w:rsidRPr="00F04BD3" w:rsidRDefault="00B0184D" w:rsidP="00B0184D">
            <w:pPr>
              <w:widowControl/>
              <w:autoSpaceDE/>
              <w:autoSpaceDN/>
              <w:jc w:val="both"/>
              <w:rPr>
                <w:rFonts w:asciiTheme="minorHAnsi" w:hAnsiTheme="minorHAnsi" w:cs="Calibri"/>
                <w:lang w:eastAsia="pl-PL"/>
              </w:rPr>
            </w:pPr>
          </w:p>
        </w:tc>
      </w:tr>
    </w:tbl>
    <w:p w14:paraId="17648A66" w14:textId="77777777" w:rsidR="00B0184D" w:rsidRPr="00B0184D" w:rsidRDefault="00B0184D" w:rsidP="00B0184D">
      <w:pPr>
        <w:widowControl/>
        <w:autoSpaceDE/>
        <w:autoSpaceDN/>
        <w:spacing w:after="120"/>
        <w:jc w:val="both"/>
        <w:rPr>
          <w:rFonts w:ascii="Calibri" w:hAnsi="Calibri" w:cs="Arial"/>
          <w:i/>
          <w:color w:val="000000"/>
          <w:sz w:val="20"/>
          <w:szCs w:val="20"/>
          <w:lang w:eastAsia="pl-PL"/>
        </w:rPr>
      </w:pPr>
    </w:p>
    <w:p w14:paraId="071E1E76" w14:textId="77777777" w:rsidR="00B0184D" w:rsidRPr="00B0184D" w:rsidRDefault="00B0184D" w:rsidP="00B0184D">
      <w:pPr>
        <w:widowControl/>
        <w:autoSpaceDE/>
        <w:autoSpaceDN/>
        <w:spacing w:after="120"/>
        <w:ind w:left="567" w:hanging="567"/>
        <w:jc w:val="both"/>
        <w:rPr>
          <w:rFonts w:ascii="Calibri" w:hAnsi="Calibri" w:cs="Arial"/>
          <w:i/>
          <w:color w:val="000000"/>
          <w:sz w:val="20"/>
          <w:szCs w:val="20"/>
          <w:lang w:eastAsia="pl-PL"/>
        </w:rPr>
      </w:pPr>
      <w:r w:rsidRPr="00B0184D">
        <w:rPr>
          <w:rFonts w:ascii="Calibri" w:hAnsi="Calibri" w:cs="Arial"/>
          <w:i/>
          <w:color w:val="000000"/>
          <w:sz w:val="20"/>
          <w:szCs w:val="20"/>
          <w:lang w:eastAsia="pl-PL"/>
        </w:rPr>
        <w:t>* zaznaczyć właściwe</w:t>
      </w:r>
    </w:p>
    <w:p w14:paraId="29833936" w14:textId="77777777" w:rsidR="00B0184D" w:rsidRPr="00B0184D" w:rsidRDefault="00B0184D" w:rsidP="00B0184D">
      <w:pPr>
        <w:widowControl/>
        <w:autoSpaceDE/>
        <w:autoSpaceDN/>
        <w:spacing w:after="120"/>
        <w:jc w:val="both"/>
        <w:rPr>
          <w:rFonts w:ascii="Calibri" w:hAnsi="Calibri" w:cs="Arial"/>
          <w:i/>
          <w:color w:val="000000"/>
          <w:sz w:val="20"/>
          <w:szCs w:val="20"/>
          <w:lang w:eastAsia="pl-PL"/>
        </w:rPr>
      </w:pPr>
      <w:r w:rsidRPr="00B0184D">
        <w:rPr>
          <w:rFonts w:ascii="Calibri" w:hAnsi="Calibri" w:cs="Arial"/>
          <w:i/>
          <w:color w:val="000000"/>
          <w:sz w:val="20"/>
          <w:szCs w:val="20"/>
          <w:lang w:eastAsia="pl-PL"/>
        </w:rPr>
        <w:t xml:space="preserve">Do każdej usługi, wskazanej na potwierdzenie spełniania warunku udziału w postępowaniu należy przedstawić dowody czy zostały wykonane (są wykonywane) należycie.  </w:t>
      </w:r>
    </w:p>
    <w:p w14:paraId="27DF20EB" w14:textId="77777777" w:rsidR="009C2FFE" w:rsidRPr="009C2FFE" w:rsidRDefault="009C2FFE" w:rsidP="009C2FFE">
      <w:pPr>
        <w:widowControl/>
        <w:autoSpaceDE/>
        <w:autoSpaceDN/>
        <w:jc w:val="both"/>
        <w:rPr>
          <w:rFonts w:asciiTheme="minorHAnsi" w:hAnsiTheme="minorHAnsi" w:cstheme="minorHAnsi"/>
          <w:color w:val="000000"/>
          <w:highlight w:val="yellow"/>
          <w:lang w:eastAsia="pl-PL"/>
        </w:rPr>
      </w:pPr>
    </w:p>
    <w:p w14:paraId="35FE9783" w14:textId="77777777" w:rsidR="009C2FFE" w:rsidRPr="009C2FFE" w:rsidRDefault="009C2FFE" w:rsidP="009C2FFE">
      <w:pPr>
        <w:widowControl/>
        <w:autoSpaceDE/>
        <w:autoSpaceDN/>
        <w:rPr>
          <w:rFonts w:asciiTheme="minorHAnsi" w:hAnsiTheme="minorHAnsi" w:cstheme="minorHAnsi"/>
          <w:lang w:eastAsia="pl-PL"/>
        </w:rPr>
      </w:pPr>
    </w:p>
    <w:p w14:paraId="4894ADC6" w14:textId="77777777" w:rsidR="009C2FFE" w:rsidRPr="009C2FFE" w:rsidRDefault="009C2FFE" w:rsidP="009C2FFE">
      <w:pPr>
        <w:widowControl/>
        <w:autoSpaceDE/>
        <w:autoSpaceDN/>
        <w:jc w:val="both"/>
        <w:rPr>
          <w:rFonts w:asciiTheme="minorHAnsi" w:hAnsiTheme="minorHAnsi" w:cstheme="minorHAnsi"/>
          <w:color w:val="000000"/>
          <w:lang w:eastAsia="pl-PL"/>
        </w:rPr>
      </w:pPr>
    </w:p>
    <w:p w14:paraId="4493297F"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5CABB4B1" w14:textId="77777777" w:rsidR="000C37B9"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23FD60C"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Pr="00A2773D">
        <w:rPr>
          <w:rFonts w:asciiTheme="minorHAnsi" w:hAnsiTheme="minorHAnsi" w:cstheme="minorHAnsi"/>
          <w:i/>
          <w:lang w:eastAsia="pl-PL"/>
        </w:rPr>
        <w:t>……………………………….</w:t>
      </w:r>
    </w:p>
    <w:p w14:paraId="26036BD8"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6C4CFD01" w14:textId="472274FB" w:rsidR="000C37B9" w:rsidRDefault="000C37B9" w:rsidP="000C37B9">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A2773D">
        <w:rPr>
          <w:rFonts w:asciiTheme="minorHAnsi" w:hAnsiTheme="minorHAnsi" w:cstheme="minorHAnsi"/>
          <w:bCs/>
          <w:i/>
          <w:iCs/>
          <w:lang w:val="x-none" w:eastAsia="x-none"/>
        </w:rPr>
        <w:t>podpisano elektronicznie</w:t>
      </w:r>
    </w:p>
    <w:p w14:paraId="7156A8B5" w14:textId="512FFD76" w:rsidR="007F4890" w:rsidRDefault="007F4890" w:rsidP="000C37B9">
      <w:pPr>
        <w:keepNext/>
        <w:keepLines/>
        <w:widowControl/>
        <w:adjustRightInd w:val="0"/>
        <w:spacing w:line="276" w:lineRule="auto"/>
        <w:ind w:left="284"/>
        <w:jc w:val="right"/>
        <w:outlineLvl w:val="3"/>
        <w:rPr>
          <w:rFonts w:asciiTheme="minorHAnsi" w:eastAsia="Calibri" w:hAnsiTheme="minorHAnsi" w:cstheme="minorHAnsi"/>
          <w:bCs/>
          <w:i/>
          <w:iCs/>
          <w:lang w:val="x-none"/>
        </w:rPr>
      </w:pPr>
      <w:r>
        <w:rPr>
          <w:rFonts w:asciiTheme="minorHAnsi" w:eastAsia="Calibri" w:hAnsiTheme="minorHAnsi" w:cstheme="minorHAnsi"/>
          <w:bCs/>
          <w:i/>
          <w:iCs/>
          <w:lang w:val="x-none"/>
        </w:rPr>
        <w:br w:type="page"/>
      </w: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C2FFE" w14:paraId="5F0CABAF" w14:textId="77777777" w:rsidTr="00286905">
        <w:trPr>
          <w:trHeight w:val="769"/>
          <w:jc w:val="center"/>
        </w:trPr>
        <w:tc>
          <w:tcPr>
            <w:tcW w:w="10110" w:type="dxa"/>
          </w:tcPr>
          <w:bookmarkEnd w:id="29"/>
          <w:p w14:paraId="166FEE10" w14:textId="450B2671" w:rsidR="0076501B" w:rsidRPr="009C2FFE" w:rsidRDefault="00A1251B" w:rsidP="008B4209">
            <w:pPr>
              <w:keepNext/>
              <w:widowControl/>
              <w:autoSpaceDE/>
              <w:autoSpaceDN/>
              <w:spacing w:line="276" w:lineRule="auto"/>
              <w:jc w:val="both"/>
              <w:outlineLvl w:val="2"/>
              <w:rPr>
                <w:rFonts w:asciiTheme="minorHAnsi" w:hAnsiTheme="minorHAnsi" w:cstheme="minorHAnsi"/>
                <w:b/>
                <w:lang w:eastAsia="pl-PL"/>
              </w:rPr>
            </w:pPr>
            <w:r w:rsidRPr="009C2FFE">
              <w:rPr>
                <w:rFonts w:asciiTheme="minorHAnsi" w:hAnsiTheme="minorHAnsi" w:cstheme="minorHAnsi"/>
                <w:bCs/>
                <w:lang w:eastAsia="pl-PL"/>
              </w:rPr>
              <w:lastRenderedPageBreak/>
              <w:t>W</w:t>
            </w:r>
            <w:r w:rsidR="0076501B" w:rsidRPr="009C2FFE">
              <w:rPr>
                <w:rFonts w:asciiTheme="minorHAnsi" w:hAnsiTheme="minorHAnsi" w:cstheme="minorHAnsi"/>
                <w:bCs/>
                <w:lang w:eastAsia="pl-PL"/>
              </w:rPr>
              <w:t>A.263.</w:t>
            </w:r>
            <w:r w:rsidR="007E6F18">
              <w:rPr>
                <w:rFonts w:asciiTheme="minorHAnsi" w:hAnsiTheme="minorHAnsi" w:cstheme="minorHAnsi"/>
                <w:bCs/>
                <w:lang w:eastAsia="pl-PL"/>
              </w:rPr>
              <w:t>1</w:t>
            </w:r>
            <w:r w:rsidR="0076501B" w:rsidRPr="009C2FFE">
              <w:rPr>
                <w:rFonts w:asciiTheme="minorHAnsi" w:hAnsiTheme="minorHAnsi" w:cstheme="minorHAnsi"/>
                <w:bCs/>
                <w:lang w:eastAsia="pl-PL"/>
              </w:rPr>
              <w:t>.202</w:t>
            </w:r>
            <w:r w:rsidR="007E6F18">
              <w:rPr>
                <w:rFonts w:asciiTheme="minorHAnsi" w:hAnsiTheme="minorHAnsi" w:cstheme="minorHAnsi"/>
                <w:bCs/>
                <w:lang w:eastAsia="pl-PL"/>
              </w:rPr>
              <w:t>2</w:t>
            </w:r>
            <w:r w:rsidR="0076501B" w:rsidRPr="009C2FFE">
              <w:rPr>
                <w:rFonts w:asciiTheme="minorHAnsi" w:hAnsiTheme="minorHAnsi" w:cstheme="minorHAnsi"/>
                <w:bCs/>
                <w:lang w:eastAsia="pl-PL"/>
              </w:rPr>
              <w:t>.</w:t>
            </w:r>
            <w:r w:rsidR="00693D37">
              <w:rPr>
                <w:rFonts w:asciiTheme="minorHAnsi" w:hAnsiTheme="minorHAnsi" w:cstheme="minorHAnsi"/>
                <w:bCs/>
                <w:lang w:eastAsia="pl-PL"/>
              </w:rPr>
              <w:t>BS</w:t>
            </w:r>
            <w:r w:rsidR="00693D37" w:rsidRPr="009C2FFE">
              <w:rPr>
                <w:rFonts w:asciiTheme="minorHAnsi" w:hAnsiTheme="minorHAnsi" w:cstheme="minorHAnsi"/>
                <w:b/>
                <w:lang w:eastAsia="pl-PL"/>
              </w:rPr>
              <w:t xml:space="preserve">                                                                                                                          </w:t>
            </w:r>
            <w:r w:rsidR="000C64FE" w:rsidRPr="009C2FFE">
              <w:rPr>
                <w:rFonts w:asciiTheme="minorHAnsi" w:hAnsiTheme="minorHAnsi" w:cstheme="minorHAnsi"/>
                <w:b/>
                <w:i/>
                <w:iCs/>
                <w:lang w:eastAsia="pl-PL"/>
              </w:rPr>
              <w:t>Załącznik nr</w:t>
            </w:r>
            <w:r w:rsidR="0076501B" w:rsidRPr="009C2FFE">
              <w:rPr>
                <w:rFonts w:asciiTheme="minorHAnsi" w:hAnsiTheme="minorHAnsi" w:cstheme="minorHAnsi"/>
                <w:b/>
                <w:i/>
                <w:iCs/>
                <w:lang w:eastAsia="pl-PL"/>
              </w:rPr>
              <w:t xml:space="preserve"> 5</w:t>
            </w:r>
            <w:r w:rsidR="007E6F18">
              <w:rPr>
                <w:rFonts w:asciiTheme="minorHAnsi" w:hAnsiTheme="minorHAnsi" w:cstheme="minorHAnsi"/>
                <w:b/>
                <w:i/>
                <w:iCs/>
                <w:lang w:eastAsia="pl-PL"/>
              </w:rPr>
              <w:t>b</w:t>
            </w:r>
            <w:r w:rsidR="0076501B" w:rsidRPr="009C2FFE">
              <w:rPr>
                <w:rFonts w:asciiTheme="minorHAnsi" w:hAnsiTheme="minorHAnsi" w:cstheme="minorHAnsi"/>
                <w:b/>
                <w:i/>
                <w:iCs/>
                <w:lang w:eastAsia="pl-PL"/>
              </w:rPr>
              <w:t xml:space="preserve"> do SWZ</w:t>
            </w:r>
          </w:p>
        </w:tc>
      </w:tr>
      <w:tr w:rsidR="0076501B" w:rsidRPr="009C2FFE" w14:paraId="58EF7489" w14:textId="77777777" w:rsidTr="00286905">
        <w:trPr>
          <w:trHeight w:val="81"/>
          <w:jc w:val="center"/>
        </w:trPr>
        <w:tc>
          <w:tcPr>
            <w:tcW w:w="10110" w:type="dxa"/>
          </w:tcPr>
          <w:p w14:paraId="04234A8B" w14:textId="677E3EA3" w:rsidR="0076501B" w:rsidRPr="009C2FFE" w:rsidRDefault="0076501B" w:rsidP="008B4209">
            <w:pPr>
              <w:widowControl/>
              <w:autoSpaceDE/>
              <w:autoSpaceDN/>
              <w:spacing w:line="276" w:lineRule="auto"/>
              <w:jc w:val="center"/>
              <w:rPr>
                <w:rFonts w:asciiTheme="minorHAnsi" w:hAnsiTheme="minorHAnsi" w:cstheme="minorHAnsi"/>
                <w:b/>
                <w:lang w:eastAsia="pl-PL"/>
              </w:rPr>
            </w:pPr>
            <w:r w:rsidRPr="009C2FFE">
              <w:rPr>
                <w:rFonts w:asciiTheme="minorHAnsi" w:hAnsiTheme="minorHAnsi" w:cstheme="minorHAnsi"/>
                <w:b/>
                <w:caps/>
                <w:lang w:eastAsia="pl-PL"/>
              </w:rPr>
              <w:t xml:space="preserve">Wykaz </w:t>
            </w:r>
            <w:r w:rsidR="000951D3" w:rsidRPr="009C2FFE">
              <w:rPr>
                <w:rFonts w:asciiTheme="minorHAnsi" w:hAnsiTheme="minorHAnsi" w:cstheme="minorHAnsi"/>
                <w:b/>
                <w:caps/>
                <w:lang w:eastAsia="pl-PL"/>
              </w:rPr>
              <w:t>OSÓB</w:t>
            </w:r>
            <w:r w:rsidR="009C2FFE" w:rsidRPr="009C2FFE">
              <w:rPr>
                <w:rFonts w:asciiTheme="minorHAnsi" w:hAnsiTheme="minorHAnsi" w:cstheme="minorHAnsi"/>
                <w:b/>
                <w:caps/>
                <w:lang w:eastAsia="pl-PL"/>
              </w:rPr>
              <w:t xml:space="preserve"> </w:t>
            </w:r>
          </w:p>
        </w:tc>
      </w:tr>
    </w:tbl>
    <w:p w14:paraId="755694E4" w14:textId="77777777" w:rsidR="0076501B" w:rsidRPr="009C2FFE" w:rsidRDefault="0076501B" w:rsidP="008B4209">
      <w:pPr>
        <w:widowControl/>
        <w:autoSpaceDE/>
        <w:autoSpaceDN/>
        <w:spacing w:line="276" w:lineRule="auto"/>
        <w:jc w:val="both"/>
        <w:rPr>
          <w:rFonts w:asciiTheme="minorHAnsi" w:hAnsiTheme="minorHAnsi" w:cstheme="minorHAnsi"/>
          <w:lang w:eastAsia="pl-PL"/>
        </w:rPr>
      </w:pPr>
    </w:p>
    <w:p w14:paraId="159AE8F7" w14:textId="50F7D492" w:rsidR="0076501B" w:rsidRPr="009C2FFE" w:rsidRDefault="0076501B" w:rsidP="008B4209">
      <w:pPr>
        <w:widowControl/>
        <w:autoSpaceDE/>
        <w:autoSpaceDN/>
        <w:spacing w:line="276" w:lineRule="auto"/>
        <w:jc w:val="both"/>
        <w:rPr>
          <w:rFonts w:asciiTheme="minorHAnsi" w:hAnsiTheme="minorHAnsi" w:cstheme="minorHAnsi"/>
          <w:lang w:eastAsia="pl-PL"/>
        </w:rPr>
      </w:pPr>
      <w:r w:rsidRPr="009C2FFE">
        <w:rPr>
          <w:rFonts w:asciiTheme="minorHAnsi" w:hAnsiTheme="minorHAnsi" w:cstheme="minorHAnsi"/>
          <w:lang w:eastAsia="pl-PL"/>
        </w:rPr>
        <w:t xml:space="preserve">           </w:t>
      </w:r>
      <w:r w:rsidR="008A0560" w:rsidRPr="009C2FFE">
        <w:rPr>
          <w:rFonts w:asciiTheme="minorHAnsi" w:hAnsiTheme="minorHAnsi" w:cstheme="minorHAnsi"/>
          <w:lang w:eastAsia="pl-PL"/>
        </w:rPr>
        <w:t xml:space="preserve">                na </w:t>
      </w:r>
      <w:r w:rsidRPr="009C2FFE">
        <w:rPr>
          <w:rFonts w:asciiTheme="minorHAnsi" w:hAnsiTheme="minorHAnsi" w:cstheme="minorHAnsi"/>
          <w:lang w:eastAsia="pl-PL"/>
        </w:rPr>
        <w:t xml:space="preserve">potwierdzenie warunku udziału w postępowaniu, o którym mowa w Rozdz. VII </w:t>
      </w:r>
      <w:r w:rsidR="006D07C4">
        <w:rPr>
          <w:rFonts w:asciiTheme="minorHAnsi" w:hAnsiTheme="minorHAnsi" w:cstheme="minorHAnsi"/>
          <w:lang w:eastAsia="pl-PL"/>
        </w:rPr>
        <w:t xml:space="preserve">ust.1 </w:t>
      </w:r>
      <w:r w:rsidRPr="009C2FFE">
        <w:rPr>
          <w:rFonts w:asciiTheme="minorHAnsi" w:hAnsiTheme="minorHAnsi" w:cstheme="minorHAnsi"/>
          <w:lang w:eastAsia="pl-PL"/>
        </w:rPr>
        <w:t xml:space="preserve">pkt </w:t>
      </w:r>
      <w:r w:rsidR="00F41E52">
        <w:rPr>
          <w:rFonts w:asciiTheme="minorHAnsi" w:hAnsiTheme="minorHAnsi" w:cstheme="minorHAnsi"/>
          <w:lang w:eastAsia="pl-PL"/>
        </w:rPr>
        <w:t>4</w:t>
      </w:r>
      <w:r w:rsidR="00071F4E">
        <w:rPr>
          <w:rFonts w:asciiTheme="minorHAnsi" w:hAnsiTheme="minorHAnsi" w:cstheme="minorHAnsi"/>
          <w:lang w:eastAsia="pl-PL"/>
        </w:rPr>
        <w:t>)</w:t>
      </w:r>
      <w:r w:rsidR="00F41E52">
        <w:rPr>
          <w:rFonts w:asciiTheme="minorHAnsi" w:hAnsiTheme="minorHAnsi" w:cstheme="minorHAnsi"/>
          <w:lang w:eastAsia="pl-PL"/>
        </w:rPr>
        <w:t xml:space="preserve"> </w:t>
      </w:r>
      <w:proofErr w:type="spellStart"/>
      <w:r w:rsidR="00F87381">
        <w:rPr>
          <w:rFonts w:asciiTheme="minorHAnsi" w:hAnsiTheme="minorHAnsi" w:cstheme="minorHAnsi"/>
          <w:lang w:eastAsia="pl-PL"/>
        </w:rPr>
        <w:t>ppkt</w:t>
      </w:r>
      <w:proofErr w:type="spellEnd"/>
      <w:r w:rsidR="00F87381">
        <w:rPr>
          <w:rFonts w:asciiTheme="minorHAnsi" w:hAnsiTheme="minorHAnsi" w:cstheme="minorHAnsi"/>
          <w:lang w:eastAsia="pl-PL"/>
        </w:rPr>
        <w:t xml:space="preserve"> </w:t>
      </w:r>
      <w:r w:rsidR="00F41E52">
        <w:rPr>
          <w:rFonts w:asciiTheme="minorHAnsi" w:hAnsiTheme="minorHAnsi" w:cstheme="minorHAnsi"/>
          <w:lang w:eastAsia="pl-PL"/>
        </w:rPr>
        <w:t>I</w:t>
      </w:r>
      <w:r w:rsidR="006D07C4">
        <w:rPr>
          <w:rFonts w:asciiTheme="minorHAnsi" w:hAnsiTheme="minorHAnsi" w:cstheme="minorHAnsi"/>
          <w:lang w:eastAsia="pl-PL"/>
        </w:rPr>
        <w:t>I</w:t>
      </w:r>
      <w:r w:rsidR="009A6BB2">
        <w:rPr>
          <w:rFonts w:asciiTheme="minorHAnsi" w:hAnsiTheme="minorHAnsi" w:cstheme="minorHAnsi"/>
          <w:lang w:eastAsia="pl-PL"/>
        </w:rPr>
        <w:t xml:space="preserve"> </w:t>
      </w:r>
      <w:r w:rsidRPr="009C2FFE">
        <w:rPr>
          <w:rFonts w:asciiTheme="minorHAnsi" w:hAnsiTheme="minorHAnsi" w:cstheme="minorHAnsi"/>
          <w:lang w:eastAsia="pl-PL"/>
        </w:rPr>
        <w:t>SWZ</w:t>
      </w:r>
    </w:p>
    <w:p w14:paraId="72E80233" w14:textId="7CC90084" w:rsidR="0076501B" w:rsidRPr="009C2FFE" w:rsidRDefault="0076501B" w:rsidP="008B4209">
      <w:pPr>
        <w:widowControl/>
        <w:tabs>
          <w:tab w:val="left" w:pos="1560"/>
        </w:tabs>
        <w:autoSpaceDE/>
        <w:autoSpaceDN/>
        <w:spacing w:line="276" w:lineRule="auto"/>
        <w:jc w:val="both"/>
        <w:rPr>
          <w:rFonts w:asciiTheme="minorHAnsi" w:hAnsiTheme="minorHAnsi" w:cstheme="minorHAnsi"/>
          <w:b/>
          <w:bCs/>
          <w:lang w:eastAsia="pl-PL"/>
        </w:rPr>
      </w:pPr>
    </w:p>
    <w:tbl>
      <w:tblPr>
        <w:tblW w:w="1382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719"/>
        <w:gridCol w:w="2835"/>
        <w:gridCol w:w="8036"/>
        <w:gridCol w:w="2230"/>
      </w:tblGrid>
      <w:tr w:rsidR="00BE2509" w:rsidRPr="00BE2509" w14:paraId="10130B48" w14:textId="77777777" w:rsidTr="00CB2F89">
        <w:trPr>
          <w:trHeight w:val="633"/>
          <w:tblHeader/>
        </w:trPr>
        <w:tc>
          <w:tcPr>
            <w:tcW w:w="719" w:type="dxa"/>
            <w:tcBorders>
              <w:top w:val="double" w:sz="6" w:space="0" w:color="000000"/>
            </w:tcBorders>
          </w:tcPr>
          <w:p w14:paraId="4F05D7D6"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Lp.</w:t>
            </w:r>
          </w:p>
        </w:tc>
        <w:tc>
          <w:tcPr>
            <w:tcW w:w="2835" w:type="dxa"/>
            <w:tcBorders>
              <w:top w:val="double" w:sz="6" w:space="0" w:color="000000"/>
            </w:tcBorders>
          </w:tcPr>
          <w:p w14:paraId="2E360C0D" w14:textId="77777777" w:rsidR="00BE2509" w:rsidRPr="00BE2509" w:rsidRDefault="00BE2509" w:rsidP="00BE2509">
            <w:pPr>
              <w:widowControl/>
              <w:autoSpaceDE/>
              <w:autoSpaceDN/>
              <w:jc w:val="center"/>
              <w:rPr>
                <w:rFonts w:ascii="Calibri" w:hAnsi="Calibri" w:cs="Arial"/>
                <w:spacing w:val="4"/>
                <w:sz w:val="20"/>
                <w:szCs w:val="20"/>
                <w:lang w:eastAsia="pl-PL"/>
              </w:rPr>
            </w:pPr>
            <w:r w:rsidRPr="00BE2509">
              <w:rPr>
                <w:rFonts w:ascii="Calibri" w:hAnsi="Calibri" w:cs="Arial"/>
                <w:b/>
                <w:sz w:val="20"/>
                <w:szCs w:val="20"/>
                <w:lang w:eastAsia="pl-PL"/>
              </w:rPr>
              <w:t>Imię i nazwisko osoby,</w:t>
            </w:r>
            <w:r w:rsidRPr="00BE2509">
              <w:rPr>
                <w:rFonts w:ascii="Calibri" w:hAnsi="Calibri" w:cs="Arial"/>
                <w:spacing w:val="4"/>
                <w:sz w:val="20"/>
                <w:szCs w:val="20"/>
                <w:lang w:eastAsia="pl-PL"/>
              </w:rPr>
              <w:t xml:space="preserve"> </w:t>
            </w:r>
          </w:p>
          <w:p w14:paraId="6A792A5C" w14:textId="77777777" w:rsidR="00BE2509" w:rsidRPr="00BE2509" w:rsidRDefault="00BE2509" w:rsidP="00BE2509">
            <w:pPr>
              <w:widowControl/>
              <w:autoSpaceDE/>
              <w:autoSpaceDN/>
              <w:jc w:val="center"/>
              <w:rPr>
                <w:rFonts w:ascii="Calibri" w:hAnsi="Calibri" w:cs="Arial"/>
                <w:b/>
                <w:spacing w:val="4"/>
                <w:sz w:val="20"/>
                <w:szCs w:val="20"/>
                <w:lang w:eastAsia="pl-PL"/>
              </w:rPr>
            </w:pPr>
            <w:r w:rsidRPr="00BE2509">
              <w:rPr>
                <w:rFonts w:ascii="Calibri" w:hAnsi="Calibri" w:cs="Arial"/>
                <w:b/>
                <w:spacing w:val="4"/>
                <w:sz w:val="20"/>
                <w:szCs w:val="20"/>
                <w:lang w:eastAsia="pl-PL"/>
              </w:rPr>
              <w:t>która będzie uczestniczyła w wykonywaniu zamówienia</w:t>
            </w:r>
          </w:p>
        </w:tc>
        <w:tc>
          <w:tcPr>
            <w:tcW w:w="8036" w:type="dxa"/>
            <w:tcBorders>
              <w:top w:val="double" w:sz="6" w:space="0" w:color="000000"/>
            </w:tcBorders>
          </w:tcPr>
          <w:p w14:paraId="455AEAE1" w14:textId="77777777" w:rsidR="00BE2509" w:rsidRPr="00BE2509" w:rsidRDefault="00BE2509" w:rsidP="00BE2509">
            <w:pPr>
              <w:widowControl/>
              <w:autoSpaceDE/>
              <w:autoSpaceDN/>
              <w:jc w:val="center"/>
              <w:rPr>
                <w:rFonts w:ascii="Calibri" w:hAnsi="Calibri" w:cs="Arial"/>
                <w:b/>
                <w:sz w:val="20"/>
                <w:szCs w:val="20"/>
                <w:vertAlign w:val="superscript"/>
                <w:lang w:eastAsia="pl-PL"/>
              </w:rPr>
            </w:pPr>
            <w:r w:rsidRPr="00BE2509">
              <w:rPr>
                <w:rFonts w:ascii="Calibri" w:hAnsi="Calibri" w:cs="Arial"/>
                <w:b/>
                <w:sz w:val="20"/>
                <w:szCs w:val="20"/>
                <w:lang w:eastAsia="pl-PL"/>
              </w:rPr>
              <w:t xml:space="preserve">Kwalifikacje zawodowe i doświadczenie </w:t>
            </w:r>
          </w:p>
        </w:tc>
        <w:tc>
          <w:tcPr>
            <w:tcW w:w="2230" w:type="dxa"/>
            <w:tcBorders>
              <w:top w:val="double" w:sz="6" w:space="0" w:color="000000"/>
            </w:tcBorders>
          </w:tcPr>
          <w:p w14:paraId="4BF1A350" w14:textId="77777777" w:rsidR="00BE2509" w:rsidRPr="00BE2509" w:rsidRDefault="00BE2509" w:rsidP="00BE2509">
            <w:pPr>
              <w:widowControl/>
              <w:autoSpaceDE/>
              <w:autoSpaceDN/>
              <w:jc w:val="center"/>
              <w:rPr>
                <w:rFonts w:ascii="Calibri" w:hAnsi="Calibri" w:cs="Arial"/>
                <w:b/>
                <w:bCs/>
                <w:sz w:val="20"/>
                <w:szCs w:val="20"/>
                <w:lang w:eastAsia="pl-PL"/>
              </w:rPr>
            </w:pPr>
            <w:r w:rsidRPr="00BE2509">
              <w:rPr>
                <w:rFonts w:ascii="Calibri" w:hAnsi="Calibri" w:cs="Arial"/>
                <w:b/>
                <w:bCs/>
                <w:sz w:val="20"/>
                <w:szCs w:val="20"/>
                <w:lang w:eastAsia="pl-PL"/>
              </w:rPr>
              <w:t>Informacja o podstawie do dysponowania osobą*</w:t>
            </w:r>
          </w:p>
        </w:tc>
      </w:tr>
      <w:tr w:rsidR="00BE2509" w:rsidRPr="00BE2509" w14:paraId="11902461" w14:textId="77777777" w:rsidTr="00CB2F89">
        <w:trPr>
          <w:trHeight w:val="455"/>
        </w:trPr>
        <w:tc>
          <w:tcPr>
            <w:tcW w:w="719" w:type="dxa"/>
          </w:tcPr>
          <w:p w14:paraId="45A48D1E"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1</w:t>
            </w:r>
          </w:p>
        </w:tc>
        <w:tc>
          <w:tcPr>
            <w:tcW w:w="2835" w:type="dxa"/>
          </w:tcPr>
          <w:p w14:paraId="54C68812"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Kierownik zespołu audytowego</w:t>
            </w:r>
          </w:p>
          <w:p w14:paraId="5F5F0203"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Pani/Pan</w:t>
            </w:r>
          </w:p>
          <w:p w14:paraId="5ADD275F"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w:t>
            </w:r>
          </w:p>
          <w:p w14:paraId="713C5222" w14:textId="77777777" w:rsidR="00BE2509" w:rsidRPr="00BE2509" w:rsidRDefault="00BE2509" w:rsidP="00BE2509">
            <w:pPr>
              <w:widowControl/>
              <w:autoSpaceDE/>
              <w:autoSpaceDN/>
              <w:jc w:val="center"/>
              <w:rPr>
                <w:rFonts w:ascii="Calibri" w:hAnsi="Calibri" w:cs="Arial"/>
                <w:sz w:val="20"/>
                <w:szCs w:val="20"/>
                <w:lang w:eastAsia="pl-PL"/>
              </w:rPr>
            </w:pPr>
          </w:p>
        </w:tc>
        <w:tc>
          <w:tcPr>
            <w:tcW w:w="8036" w:type="dxa"/>
          </w:tcPr>
          <w:p w14:paraId="3227CE66"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Nazwa międzynarodowego standardu audytu, którego znajomość posiada</w:t>
            </w:r>
            <w:r w:rsidRPr="00BE2509" w:rsidDel="001F6B46">
              <w:rPr>
                <w:rFonts w:ascii="Calibri" w:hAnsi="Calibri" w:cs="Arial"/>
                <w:sz w:val="20"/>
                <w:szCs w:val="20"/>
                <w:lang w:eastAsia="pl-PL"/>
              </w:rPr>
              <w:t xml:space="preserve"> </w:t>
            </w:r>
            <w:r w:rsidRPr="00BE2509">
              <w:rPr>
                <w:rFonts w:ascii="Calibri" w:hAnsi="Calibri" w:cs="Arial"/>
                <w:sz w:val="20"/>
                <w:szCs w:val="20"/>
                <w:lang w:eastAsia="pl-PL"/>
              </w:rPr>
              <w:t>kierownik zespołu audytowego………………………………………………………………………</w:t>
            </w:r>
          </w:p>
          <w:p w14:paraId="3C25F632" w14:textId="1BCB564D" w:rsidR="00BE2509" w:rsidRPr="00BE2509" w:rsidRDefault="00BE2509" w:rsidP="00BE2509">
            <w:pPr>
              <w:widowControl/>
              <w:tabs>
                <w:tab w:val="left" w:pos="132"/>
              </w:tabs>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Nazwa/y pracodawcy/zleceniodawcy/ okres/y zatrudnienia/przeprowadzania kontroli/audytów i zajmowane stanowisko/a wraz z opisem zadań, łącznie potwierdzające trzyletnie doświadczenie</w:t>
            </w:r>
            <w:r w:rsidR="005D600E">
              <w:rPr>
                <w:rFonts w:ascii="Calibri" w:hAnsi="Calibri" w:cs="Arial"/>
                <w:sz w:val="20"/>
                <w:szCs w:val="20"/>
                <w:lang w:eastAsia="pl-PL"/>
              </w:rPr>
              <w:t>**</w:t>
            </w:r>
            <w:r w:rsidRPr="00BE2509">
              <w:rPr>
                <w:rFonts w:ascii="Calibri" w:hAnsi="Calibri" w:cs="Arial"/>
                <w:sz w:val="20"/>
                <w:szCs w:val="20"/>
                <w:lang w:eastAsia="pl-PL"/>
              </w:rPr>
              <w:t xml:space="preserve"> w prowadzeniu audytu/kontroli: …………….</w:t>
            </w:r>
          </w:p>
          <w:p w14:paraId="1762BF86"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Nazwy, numery projektów i nazwy beneficjentów trzech audytowanych/kontrolowanych przez daną osobę projektów współfinansowanych </w:t>
            </w:r>
            <w:r w:rsidRPr="00BE2509">
              <w:rPr>
                <w:rFonts w:ascii="Calibri" w:hAnsi="Calibri"/>
                <w:sz w:val="20"/>
                <w:szCs w:val="20"/>
                <w:lang w:eastAsia="pl-PL"/>
              </w:rPr>
              <w:t>ze środków publicznych lub ze środków funduszy UE lub EFTA lub innych publicznych źródeł zagranicznych</w:t>
            </w:r>
            <w:r w:rsidRPr="00BE2509">
              <w:rPr>
                <w:rFonts w:ascii="Calibri" w:hAnsi="Calibri" w:cs="Arial"/>
                <w:sz w:val="20"/>
                <w:szCs w:val="20"/>
                <w:lang w:eastAsia="pl-PL"/>
              </w:rPr>
              <w:t xml:space="preserve"> z podaniem źródła finansowania projektów: ………………………</w:t>
            </w:r>
          </w:p>
          <w:p w14:paraId="425A259C"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Poziom znajomości języka angielskiego nie niższy niż B2 w skali globalnej biegłości językowej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w:t>
            </w:r>
          </w:p>
          <w:p w14:paraId="1761B8C7"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Poziom znajomości języka rosyjskiego nie niższy niż B2 w skali globalnej biegłości językowej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 ………………………………………………………………………………</w:t>
            </w:r>
          </w:p>
        </w:tc>
        <w:tc>
          <w:tcPr>
            <w:tcW w:w="2230" w:type="dxa"/>
          </w:tcPr>
          <w:p w14:paraId="1AFA5B60" w14:textId="77777777" w:rsidR="00BE2509" w:rsidRPr="00BE2509" w:rsidRDefault="00BE2509" w:rsidP="00BE2509">
            <w:pPr>
              <w:widowControl/>
              <w:autoSpaceDE/>
              <w:autoSpaceDN/>
              <w:jc w:val="center"/>
              <w:rPr>
                <w:rFonts w:ascii="Calibri" w:hAnsi="Calibri" w:cs="Arial"/>
                <w:sz w:val="20"/>
                <w:szCs w:val="20"/>
                <w:lang w:eastAsia="pl-PL"/>
              </w:rPr>
            </w:pPr>
          </w:p>
        </w:tc>
      </w:tr>
      <w:tr w:rsidR="00BE2509" w:rsidRPr="00BE2509" w14:paraId="317461F7" w14:textId="77777777" w:rsidTr="00CB2F89">
        <w:trPr>
          <w:trHeight w:val="456"/>
        </w:trPr>
        <w:tc>
          <w:tcPr>
            <w:tcW w:w="719" w:type="dxa"/>
          </w:tcPr>
          <w:p w14:paraId="61D0610C"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2</w:t>
            </w:r>
          </w:p>
        </w:tc>
        <w:tc>
          <w:tcPr>
            <w:tcW w:w="2835" w:type="dxa"/>
          </w:tcPr>
          <w:p w14:paraId="1227F1F6"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 xml:space="preserve">Członek zespołu </w:t>
            </w:r>
          </w:p>
          <w:p w14:paraId="217A33B9"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 xml:space="preserve"> Pani/Pan</w:t>
            </w:r>
          </w:p>
          <w:p w14:paraId="681F1360" w14:textId="77777777" w:rsidR="00BE2509" w:rsidRPr="00BE2509" w:rsidRDefault="00BE2509" w:rsidP="00BE2509">
            <w:pPr>
              <w:widowControl/>
              <w:autoSpaceDE/>
              <w:autoSpaceDN/>
              <w:jc w:val="center"/>
              <w:rPr>
                <w:rFonts w:ascii="Calibri" w:hAnsi="Calibri" w:cs="Arial"/>
                <w:sz w:val="20"/>
                <w:szCs w:val="20"/>
                <w:lang w:eastAsia="pl-PL"/>
              </w:rPr>
            </w:pPr>
            <w:r w:rsidRPr="00BE2509">
              <w:rPr>
                <w:rFonts w:ascii="Calibri" w:hAnsi="Calibri" w:cs="Arial"/>
                <w:sz w:val="20"/>
                <w:szCs w:val="20"/>
                <w:lang w:eastAsia="pl-PL"/>
              </w:rPr>
              <w:t>…………………………………</w:t>
            </w:r>
          </w:p>
          <w:p w14:paraId="0B373B8B" w14:textId="77777777" w:rsidR="00BE2509" w:rsidRPr="00BE2509" w:rsidRDefault="00BE2509" w:rsidP="00BE2509">
            <w:pPr>
              <w:widowControl/>
              <w:autoSpaceDE/>
              <w:autoSpaceDN/>
              <w:jc w:val="center"/>
              <w:rPr>
                <w:rFonts w:ascii="Calibri" w:hAnsi="Calibri" w:cs="Arial"/>
                <w:b/>
                <w:sz w:val="20"/>
                <w:szCs w:val="20"/>
                <w:lang w:eastAsia="pl-PL"/>
              </w:rPr>
            </w:pPr>
          </w:p>
        </w:tc>
        <w:tc>
          <w:tcPr>
            <w:tcW w:w="8036" w:type="dxa"/>
          </w:tcPr>
          <w:p w14:paraId="60F40C06" w14:textId="32EB1EC5"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Nazwa/y pracodawcy/zleceniodawcy/ okres/y zatrudnienia/przeprowadzania kontroli/audytów  i zajmowane stanowisko/a wraz z opisem zadań, łącznie potwierdzające roczne doświadczenie</w:t>
            </w:r>
            <w:r w:rsidR="005D600E">
              <w:rPr>
                <w:rFonts w:ascii="Calibri" w:hAnsi="Calibri" w:cs="Arial"/>
                <w:sz w:val="20"/>
                <w:szCs w:val="20"/>
                <w:lang w:eastAsia="pl-PL"/>
              </w:rPr>
              <w:t>**</w:t>
            </w:r>
            <w:r w:rsidRPr="00BE2509">
              <w:rPr>
                <w:rFonts w:ascii="Calibri" w:hAnsi="Calibri" w:cs="Arial"/>
                <w:sz w:val="20"/>
                <w:szCs w:val="20"/>
                <w:lang w:eastAsia="pl-PL"/>
              </w:rPr>
              <w:t xml:space="preserve"> w prowadzeniu audytu/kontroli: …………….</w:t>
            </w:r>
          </w:p>
          <w:p w14:paraId="0D7E3BCB"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Nazwa, numer projektu i nazwa beneficjenta jednego audytowanego/kontrolowanego przez daną osobę projektu współfinansowanego </w:t>
            </w:r>
            <w:r w:rsidRPr="00BE2509">
              <w:rPr>
                <w:rFonts w:ascii="Calibri" w:hAnsi="Calibri"/>
                <w:sz w:val="20"/>
                <w:szCs w:val="20"/>
                <w:lang w:eastAsia="pl-PL"/>
              </w:rPr>
              <w:t xml:space="preserve">ze środków publicznych lub ze środków funduszy UE </w:t>
            </w:r>
            <w:r w:rsidRPr="00BE2509">
              <w:rPr>
                <w:rFonts w:ascii="Calibri" w:hAnsi="Calibri"/>
                <w:sz w:val="20"/>
                <w:szCs w:val="20"/>
                <w:lang w:eastAsia="pl-PL"/>
              </w:rPr>
              <w:lastRenderedPageBreak/>
              <w:t>lub EFTA lub innych publicznych źródeł zagranicznych</w:t>
            </w:r>
            <w:r w:rsidRPr="00BE2509">
              <w:rPr>
                <w:rFonts w:ascii="Calibri" w:hAnsi="Calibri" w:cs="Arial"/>
                <w:sz w:val="20"/>
                <w:szCs w:val="20"/>
                <w:lang w:eastAsia="pl-PL"/>
              </w:rPr>
              <w:t xml:space="preserve"> z podaniem źródła finansowania projektu: …………………………</w:t>
            </w:r>
          </w:p>
          <w:p w14:paraId="3EC886A8"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xml:space="preserve">- Poziom znajomości języka angielskiego nie niższy niż B2 w skali globalnej biegłości językowe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w:t>
            </w:r>
          </w:p>
          <w:p w14:paraId="2DE29F71" w14:textId="77777777" w:rsidR="00BE2509" w:rsidRPr="00BE2509" w:rsidRDefault="00BE2509" w:rsidP="00BE2509">
            <w:pPr>
              <w:widowControl/>
              <w:autoSpaceDE/>
              <w:autoSpaceDN/>
              <w:spacing w:after="120"/>
              <w:jc w:val="both"/>
              <w:rPr>
                <w:rFonts w:ascii="Calibri" w:hAnsi="Calibri" w:cs="Arial"/>
                <w:sz w:val="20"/>
                <w:szCs w:val="20"/>
                <w:lang w:eastAsia="pl-PL"/>
              </w:rPr>
            </w:pPr>
          </w:p>
          <w:p w14:paraId="6A0B85AB" w14:textId="77777777"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Poziom znajomości języka rosyjskiego nie niższy niż B2 w skali globalnej biegłości językowej według "</w:t>
            </w:r>
            <w:proofErr w:type="spellStart"/>
            <w:r w:rsidRPr="00BE2509">
              <w:rPr>
                <w:rFonts w:ascii="Calibri" w:hAnsi="Calibri" w:cs="Arial"/>
                <w:sz w:val="20"/>
                <w:szCs w:val="20"/>
                <w:lang w:eastAsia="pl-PL"/>
              </w:rPr>
              <w:t>Common</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European</w:t>
            </w:r>
            <w:proofErr w:type="spellEnd"/>
            <w:r w:rsidRPr="00BE2509">
              <w:rPr>
                <w:rFonts w:ascii="Calibri" w:hAnsi="Calibri" w:cs="Arial"/>
                <w:sz w:val="20"/>
                <w:szCs w:val="20"/>
                <w:lang w:eastAsia="pl-PL"/>
              </w:rPr>
              <w:t xml:space="preserve"> Framework of Reference for </w:t>
            </w:r>
            <w:proofErr w:type="spellStart"/>
            <w:r w:rsidRPr="00BE2509">
              <w:rPr>
                <w:rFonts w:ascii="Calibri" w:hAnsi="Calibri" w:cs="Arial"/>
                <w:sz w:val="20"/>
                <w:szCs w:val="20"/>
                <w:lang w:eastAsia="pl-PL"/>
              </w:rPr>
              <w:t>Languages</w:t>
            </w:r>
            <w:proofErr w:type="spellEnd"/>
            <w:r w:rsidRPr="00BE2509">
              <w:rPr>
                <w:rFonts w:ascii="Calibri" w:hAnsi="Calibri" w:cs="Arial"/>
                <w:sz w:val="20"/>
                <w:szCs w:val="20"/>
                <w:lang w:eastAsia="pl-PL"/>
              </w:rPr>
              <w:t xml:space="preserve">: learning, </w:t>
            </w:r>
            <w:proofErr w:type="spellStart"/>
            <w:r w:rsidRPr="00BE2509">
              <w:rPr>
                <w:rFonts w:ascii="Calibri" w:hAnsi="Calibri" w:cs="Arial"/>
                <w:sz w:val="20"/>
                <w:szCs w:val="20"/>
                <w:lang w:eastAsia="pl-PL"/>
              </w:rPr>
              <w:t>teaching</w:t>
            </w:r>
            <w:proofErr w:type="spellEnd"/>
            <w:r w:rsidRPr="00BE2509">
              <w:rPr>
                <w:rFonts w:ascii="Calibri" w:hAnsi="Calibri" w:cs="Arial"/>
                <w:sz w:val="20"/>
                <w:szCs w:val="20"/>
                <w:lang w:eastAsia="pl-PL"/>
              </w:rPr>
              <w:t xml:space="preserve">, </w:t>
            </w:r>
            <w:proofErr w:type="spellStart"/>
            <w:r w:rsidRPr="00BE2509">
              <w:rPr>
                <w:rFonts w:ascii="Calibri" w:hAnsi="Calibri" w:cs="Arial"/>
                <w:sz w:val="20"/>
                <w:szCs w:val="20"/>
                <w:lang w:eastAsia="pl-PL"/>
              </w:rPr>
              <w:t>assessment</w:t>
            </w:r>
            <w:proofErr w:type="spellEnd"/>
            <w:r w:rsidRPr="00BE2509">
              <w:rPr>
                <w:rFonts w:ascii="Calibri" w:hAnsi="Calibri" w:cs="Arial"/>
                <w:sz w:val="20"/>
                <w:szCs w:val="20"/>
                <w:lang w:eastAsia="pl-PL"/>
              </w:rPr>
              <w:t xml:space="preserve"> (CEFR) - Europejski system opisu kształcenia językowego: uczenie się, nauczanie, ocenianie (ESOKJ): ………………………………………………………………………</w:t>
            </w:r>
          </w:p>
        </w:tc>
        <w:tc>
          <w:tcPr>
            <w:tcW w:w="2230" w:type="dxa"/>
          </w:tcPr>
          <w:p w14:paraId="5713E63C" w14:textId="77777777" w:rsidR="00BE2509" w:rsidRPr="00BE2509" w:rsidRDefault="00BE2509" w:rsidP="00BE2509">
            <w:pPr>
              <w:widowControl/>
              <w:autoSpaceDE/>
              <w:autoSpaceDN/>
              <w:jc w:val="center"/>
              <w:rPr>
                <w:rFonts w:ascii="Calibri" w:hAnsi="Calibri" w:cs="Arial"/>
                <w:sz w:val="20"/>
                <w:szCs w:val="20"/>
                <w:lang w:eastAsia="pl-PL"/>
              </w:rPr>
            </w:pPr>
          </w:p>
        </w:tc>
      </w:tr>
      <w:tr w:rsidR="00BE2509" w:rsidRPr="00BE2509" w14:paraId="1B668F0C" w14:textId="77777777" w:rsidTr="00CB2F89">
        <w:trPr>
          <w:trHeight w:val="455"/>
        </w:trPr>
        <w:tc>
          <w:tcPr>
            <w:tcW w:w="719" w:type="dxa"/>
          </w:tcPr>
          <w:p w14:paraId="58DF1639"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3</w:t>
            </w:r>
          </w:p>
        </w:tc>
        <w:tc>
          <w:tcPr>
            <w:tcW w:w="2835" w:type="dxa"/>
          </w:tcPr>
          <w:p w14:paraId="01646C37" w14:textId="77777777" w:rsidR="00BE2509" w:rsidRPr="00742E83" w:rsidRDefault="00BE2509" w:rsidP="00BE2509">
            <w:pPr>
              <w:widowControl/>
              <w:autoSpaceDE/>
              <w:autoSpaceDN/>
              <w:jc w:val="center"/>
              <w:rPr>
                <w:rFonts w:ascii="Calibri" w:hAnsi="Calibri" w:cs="Arial"/>
                <w:sz w:val="20"/>
                <w:szCs w:val="20"/>
                <w:lang w:eastAsia="pl-PL"/>
              </w:rPr>
            </w:pPr>
            <w:r w:rsidRPr="00742E83">
              <w:rPr>
                <w:rFonts w:ascii="Calibri" w:hAnsi="Calibri" w:cs="Arial"/>
                <w:sz w:val="20"/>
                <w:szCs w:val="20"/>
                <w:lang w:eastAsia="pl-PL"/>
              </w:rPr>
              <w:t xml:space="preserve">Członek zespołu </w:t>
            </w:r>
          </w:p>
          <w:p w14:paraId="049835DA" w14:textId="77777777" w:rsidR="00BE2509" w:rsidRPr="00742E83" w:rsidRDefault="00BE2509" w:rsidP="00BE2509">
            <w:pPr>
              <w:widowControl/>
              <w:autoSpaceDE/>
              <w:autoSpaceDN/>
              <w:jc w:val="center"/>
              <w:rPr>
                <w:rFonts w:ascii="Calibri" w:hAnsi="Calibri" w:cs="Arial"/>
                <w:sz w:val="20"/>
                <w:szCs w:val="20"/>
                <w:lang w:eastAsia="pl-PL"/>
              </w:rPr>
            </w:pPr>
            <w:r w:rsidRPr="00742E83">
              <w:rPr>
                <w:rFonts w:ascii="Calibri" w:hAnsi="Calibri" w:cs="Arial"/>
                <w:sz w:val="20"/>
                <w:szCs w:val="20"/>
                <w:lang w:eastAsia="pl-PL"/>
              </w:rPr>
              <w:t xml:space="preserve"> Pani/Pan</w:t>
            </w:r>
          </w:p>
          <w:p w14:paraId="5E56A4B1" w14:textId="77777777" w:rsidR="00BE2509" w:rsidRPr="00BE2509" w:rsidRDefault="00BE2509" w:rsidP="00BE2509">
            <w:pPr>
              <w:widowControl/>
              <w:autoSpaceDE/>
              <w:autoSpaceDN/>
              <w:jc w:val="center"/>
              <w:rPr>
                <w:rFonts w:ascii="Calibri" w:hAnsi="Calibri" w:cs="Arial"/>
                <w:b/>
                <w:sz w:val="20"/>
                <w:szCs w:val="20"/>
                <w:lang w:eastAsia="pl-PL"/>
              </w:rPr>
            </w:pPr>
            <w:r w:rsidRPr="00BE2509">
              <w:rPr>
                <w:rFonts w:ascii="Calibri" w:hAnsi="Calibri" w:cs="Arial"/>
                <w:b/>
                <w:sz w:val="20"/>
                <w:szCs w:val="20"/>
                <w:lang w:eastAsia="pl-PL"/>
              </w:rPr>
              <w:t>…………………………………</w:t>
            </w:r>
          </w:p>
        </w:tc>
        <w:tc>
          <w:tcPr>
            <w:tcW w:w="8036" w:type="dxa"/>
          </w:tcPr>
          <w:p w14:paraId="3734ABC7" w14:textId="35B74685" w:rsidR="00BE2509" w:rsidRPr="00BE2509" w:rsidRDefault="00BE2509" w:rsidP="00BE2509">
            <w:pPr>
              <w:widowControl/>
              <w:autoSpaceDE/>
              <w:autoSpaceDN/>
              <w:spacing w:after="120"/>
              <w:jc w:val="both"/>
              <w:rPr>
                <w:rFonts w:ascii="Calibri" w:hAnsi="Calibri" w:cs="Arial"/>
                <w:sz w:val="20"/>
                <w:szCs w:val="20"/>
                <w:lang w:eastAsia="pl-PL"/>
              </w:rPr>
            </w:pPr>
            <w:r w:rsidRPr="00BE2509">
              <w:rPr>
                <w:rFonts w:ascii="Calibri" w:hAnsi="Calibri" w:cs="Arial"/>
                <w:sz w:val="20"/>
                <w:szCs w:val="20"/>
                <w:lang w:eastAsia="pl-PL"/>
              </w:rPr>
              <w:t>- Nazwa/y pracodawcy/ okres/y zatrudnienia/przeprowadzania kontroli/audytów  i zajmowane stanowisko/a wraz z opisem zadań, łącznie potwierdzające roczne doświadczenie</w:t>
            </w:r>
            <w:r w:rsidR="005D600E">
              <w:rPr>
                <w:rFonts w:ascii="Calibri" w:hAnsi="Calibri" w:cs="Arial"/>
                <w:sz w:val="20"/>
                <w:szCs w:val="20"/>
                <w:lang w:eastAsia="pl-PL"/>
              </w:rPr>
              <w:t>**</w:t>
            </w:r>
            <w:r w:rsidRPr="00BE2509">
              <w:rPr>
                <w:rFonts w:ascii="Calibri" w:hAnsi="Calibri" w:cs="Arial"/>
                <w:sz w:val="20"/>
                <w:szCs w:val="20"/>
                <w:lang w:eastAsia="pl-PL"/>
              </w:rPr>
              <w:t xml:space="preserve"> w prowadzeniu audytu/kontroli procedur przetargowych przeprowadzonych na terenie Federacji Rosyjskiej: ……………………………...………………………………</w:t>
            </w:r>
          </w:p>
        </w:tc>
        <w:tc>
          <w:tcPr>
            <w:tcW w:w="2230" w:type="dxa"/>
          </w:tcPr>
          <w:p w14:paraId="7AAEB51A" w14:textId="77777777" w:rsidR="00BE2509" w:rsidRPr="00BE2509" w:rsidRDefault="00BE2509" w:rsidP="00BE2509">
            <w:pPr>
              <w:widowControl/>
              <w:autoSpaceDE/>
              <w:autoSpaceDN/>
              <w:jc w:val="center"/>
              <w:rPr>
                <w:rFonts w:ascii="Calibri" w:hAnsi="Calibri" w:cs="Arial"/>
                <w:sz w:val="20"/>
                <w:szCs w:val="20"/>
                <w:lang w:eastAsia="pl-PL"/>
              </w:rPr>
            </w:pPr>
          </w:p>
        </w:tc>
      </w:tr>
    </w:tbl>
    <w:p w14:paraId="488A88B7" w14:textId="77777777" w:rsidR="00BE2509" w:rsidRPr="00BE2509" w:rsidRDefault="00BE2509" w:rsidP="00BE2509">
      <w:pPr>
        <w:widowControl/>
        <w:autoSpaceDE/>
        <w:autoSpaceDN/>
        <w:rPr>
          <w:rFonts w:ascii="Calibri" w:hAnsi="Calibri" w:cs="Arial"/>
          <w:bCs/>
          <w:color w:val="000000"/>
          <w:sz w:val="16"/>
          <w:szCs w:val="16"/>
          <w:lang w:eastAsia="pl-PL"/>
        </w:rPr>
      </w:pPr>
    </w:p>
    <w:p w14:paraId="05ABA7A8" w14:textId="39176DDF" w:rsidR="00BE2509" w:rsidRDefault="00BE2509" w:rsidP="00BE2509">
      <w:pPr>
        <w:widowControl/>
        <w:autoSpaceDE/>
        <w:autoSpaceDN/>
        <w:rPr>
          <w:rFonts w:ascii="Calibri" w:hAnsi="Calibri" w:cs="Arial"/>
          <w:bCs/>
          <w:color w:val="000000"/>
          <w:sz w:val="16"/>
          <w:szCs w:val="16"/>
          <w:lang w:eastAsia="pl-PL"/>
        </w:rPr>
      </w:pPr>
      <w:r w:rsidRPr="00BE2509">
        <w:rPr>
          <w:rFonts w:ascii="Calibri" w:hAnsi="Calibri" w:cs="Arial"/>
          <w:bCs/>
          <w:color w:val="000000"/>
          <w:sz w:val="16"/>
          <w:szCs w:val="16"/>
          <w:lang w:eastAsia="pl-PL"/>
        </w:rPr>
        <w:t>* należy podać podstawę do dysponowania osobami wskazanymi w wykazie, np. umowa o pracę, umowa zlecenie, zobowiązanie podmiotu trzeciego</w:t>
      </w:r>
    </w:p>
    <w:p w14:paraId="52DEC486" w14:textId="058EFDA8" w:rsidR="005D600E" w:rsidRPr="00BE2509" w:rsidRDefault="005D600E" w:rsidP="00BE2509">
      <w:pPr>
        <w:widowControl/>
        <w:autoSpaceDE/>
        <w:autoSpaceDN/>
        <w:rPr>
          <w:rFonts w:ascii="Calibri" w:hAnsi="Calibri" w:cs="Arial"/>
          <w:bCs/>
          <w:color w:val="000000"/>
          <w:sz w:val="16"/>
          <w:szCs w:val="16"/>
          <w:lang w:eastAsia="pl-PL"/>
        </w:rPr>
      </w:pPr>
      <w:r>
        <w:rPr>
          <w:rFonts w:ascii="Calibri" w:hAnsi="Calibri" w:cs="Arial"/>
          <w:bCs/>
          <w:color w:val="000000"/>
          <w:sz w:val="16"/>
          <w:szCs w:val="16"/>
          <w:lang w:eastAsia="pl-PL"/>
        </w:rPr>
        <w:t xml:space="preserve">**doświadczenie będzie liczone </w:t>
      </w:r>
      <w:r w:rsidR="001D123A">
        <w:rPr>
          <w:rFonts w:ascii="Calibri" w:hAnsi="Calibri" w:cs="Arial"/>
          <w:bCs/>
          <w:color w:val="000000"/>
          <w:sz w:val="16"/>
          <w:szCs w:val="16"/>
          <w:lang w:eastAsia="pl-PL"/>
        </w:rPr>
        <w:t xml:space="preserve">jako pełne lata  (sumowanie miesięcy i dni)  np. audyt prowadzony w dniach 16.04.2020 r. – 25.07.2020 r. daje 3 miesiące i 9 dni </w:t>
      </w:r>
    </w:p>
    <w:p w14:paraId="254B7CF9" w14:textId="77777777" w:rsidR="00BE2509" w:rsidRPr="00BE2509" w:rsidRDefault="00BE2509" w:rsidP="00BE2509">
      <w:pPr>
        <w:widowControl/>
        <w:autoSpaceDE/>
        <w:autoSpaceDN/>
        <w:jc w:val="center"/>
        <w:rPr>
          <w:rFonts w:ascii="Calibri" w:hAnsi="Calibri" w:cs="Arial"/>
          <w:b/>
          <w:color w:val="000000"/>
          <w:sz w:val="24"/>
          <w:szCs w:val="24"/>
          <w:lang w:eastAsia="pl-PL"/>
        </w:rPr>
      </w:pPr>
    </w:p>
    <w:p w14:paraId="490D3394" w14:textId="77777777" w:rsidR="00BE2509" w:rsidRPr="009C2FFE" w:rsidRDefault="00BE2509" w:rsidP="008B4209">
      <w:pPr>
        <w:widowControl/>
        <w:tabs>
          <w:tab w:val="left" w:pos="5670"/>
        </w:tabs>
        <w:autoSpaceDE/>
        <w:autoSpaceDN/>
        <w:spacing w:line="276" w:lineRule="auto"/>
        <w:jc w:val="both"/>
        <w:rPr>
          <w:rFonts w:asciiTheme="minorHAnsi" w:hAnsiTheme="minorHAnsi" w:cstheme="minorHAnsi"/>
          <w:lang w:eastAsia="pl-PL"/>
        </w:rPr>
      </w:pPr>
    </w:p>
    <w:p w14:paraId="6B6EB87F" w14:textId="2588AE40" w:rsidR="004C1F70" w:rsidRPr="009C2FFE" w:rsidRDefault="0076501B" w:rsidP="008B4209">
      <w:pPr>
        <w:spacing w:line="276" w:lineRule="auto"/>
        <w:ind w:right="116"/>
        <w:jc w:val="right"/>
        <w:rPr>
          <w:rFonts w:asciiTheme="minorHAnsi" w:hAnsiTheme="minorHAnsi" w:cstheme="minorHAnsi"/>
          <w:lang w:eastAsia="pl-PL"/>
        </w:rPr>
      </w:pPr>
      <w:r w:rsidRPr="009C2FFE">
        <w:rPr>
          <w:rFonts w:asciiTheme="minorHAnsi" w:hAnsiTheme="minorHAnsi" w:cstheme="minorHAnsi"/>
          <w:lang w:eastAsia="pl-PL"/>
        </w:rPr>
        <w:t>................................., dn. ..................... 202</w:t>
      </w:r>
      <w:r w:rsidR="007E6F18">
        <w:rPr>
          <w:rFonts w:asciiTheme="minorHAnsi" w:hAnsiTheme="minorHAnsi" w:cstheme="minorHAnsi"/>
          <w:lang w:eastAsia="pl-PL"/>
        </w:rPr>
        <w:t>2</w:t>
      </w:r>
      <w:r w:rsidRPr="009C2FFE">
        <w:rPr>
          <w:rFonts w:asciiTheme="minorHAnsi" w:hAnsiTheme="minorHAnsi" w:cstheme="minorHAnsi"/>
          <w:lang w:eastAsia="pl-PL"/>
        </w:rPr>
        <w:t xml:space="preserve"> r. </w:t>
      </w:r>
    </w:p>
    <w:p w14:paraId="5D4EF155" w14:textId="77777777" w:rsidR="004C1F70" w:rsidRPr="009C2FFE" w:rsidRDefault="004C1F70" w:rsidP="004C1F70">
      <w:pPr>
        <w:spacing w:line="276" w:lineRule="auto"/>
        <w:ind w:right="116"/>
        <w:jc w:val="right"/>
        <w:rPr>
          <w:rFonts w:asciiTheme="minorHAnsi" w:hAnsiTheme="minorHAnsi" w:cstheme="minorHAnsi"/>
          <w:lang w:eastAsia="pl-PL"/>
        </w:rPr>
      </w:pPr>
    </w:p>
    <w:p w14:paraId="4ED633A8" w14:textId="6F8D0E0B" w:rsidR="004C1F70" w:rsidRPr="009C2FFE" w:rsidRDefault="001F7FB7" w:rsidP="001F7FB7">
      <w:pPr>
        <w:spacing w:line="276" w:lineRule="auto"/>
        <w:ind w:right="116"/>
        <w:jc w:val="center"/>
        <w:rPr>
          <w:rFonts w:asciiTheme="minorHAnsi" w:hAnsiTheme="minorHAnsi" w:cstheme="minorHAnsi"/>
          <w:lang w:eastAsia="pl-PL"/>
        </w:rPr>
      </w:pPr>
      <w:r>
        <w:rPr>
          <w:rFonts w:asciiTheme="minorHAnsi" w:hAnsiTheme="minorHAnsi" w:cstheme="minorHAnsi"/>
          <w:lang w:eastAsia="pl-PL"/>
        </w:rPr>
        <w:t xml:space="preserve">                                                                                                                                                                                                                       </w:t>
      </w:r>
      <w:r w:rsidR="004C1F70" w:rsidRPr="009C2FFE">
        <w:rPr>
          <w:rFonts w:asciiTheme="minorHAnsi" w:hAnsiTheme="minorHAnsi" w:cstheme="minorHAnsi"/>
          <w:lang w:eastAsia="pl-PL"/>
        </w:rPr>
        <w:t>……………………………….</w:t>
      </w:r>
    </w:p>
    <w:p w14:paraId="0A88A28E" w14:textId="4C60545E" w:rsidR="004C1F70" w:rsidRDefault="004C1F70" w:rsidP="004C1F70">
      <w:pPr>
        <w:spacing w:line="276" w:lineRule="auto"/>
        <w:ind w:right="116"/>
        <w:jc w:val="right"/>
        <w:rPr>
          <w:rFonts w:asciiTheme="minorHAnsi" w:hAnsiTheme="minorHAnsi" w:cstheme="minorHAnsi"/>
          <w:lang w:eastAsia="pl-PL"/>
        </w:rPr>
      </w:pPr>
      <w:r w:rsidRPr="009C2FFE">
        <w:rPr>
          <w:rFonts w:asciiTheme="minorHAnsi" w:hAnsiTheme="minorHAnsi" w:cstheme="minorHAnsi"/>
          <w:lang w:eastAsia="pl-PL"/>
        </w:rPr>
        <w:t>Imię i nazwisko podpisano elektronicznie</w:t>
      </w:r>
    </w:p>
    <w:p w14:paraId="269176B0" w14:textId="3582FDED" w:rsidR="00BE2509" w:rsidRDefault="00BE2509" w:rsidP="004C1F70">
      <w:pPr>
        <w:spacing w:line="276" w:lineRule="auto"/>
        <w:ind w:right="116"/>
        <w:jc w:val="right"/>
        <w:rPr>
          <w:rFonts w:asciiTheme="minorHAnsi" w:hAnsiTheme="minorHAnsi" w:cstheme="minorHAnsi"/>
          <w:lang w:eastAsia="pl-PL"/>
        </w:rPr>
      </w:pPr>
    </w:p>
    <w:p w14:paraId="7D544B94" w14:textId="77777777" w:rsidR="00BE2509" w:rsidRPr="009C2FFE" w:rsidRDefault="00BE2509" w:rsidP="004C1F70">
      <w:pPr>
        <w:spacing w:line="276" w:lineRule="auto"/>
        <w:ind w:right="116"/>
        <w:jc w:val="right"/>
        <w:rPr>
          <w:rFonts w:asciiTheme="minorHAnsi" w:hAnsiTheme="minorHAnsi" w:cstheme="minorHAnsi"/>
          <w:lang w:eastAsia="pl-PL"/>
        </w:rPr>
      </w:pPr>
    </w:p>
    <w:p w14:paraId="55765ABC" w14:textId="77777777" w:rsidR="007F4890" w:rsidRDefault="004C1F70" w:rsidP="004C1F70">
      <w:pPr>
        <w:spacing w:line="276" w:lineRule="auto"/>
        <w:ind w:right="116"/>
        <w:rPr>
          <w:rFonts w:asciiTheme="minorHAnsi" w:hAnsiTheme="minorHAnsi" w:cstheme="minorHAnsi"/>
          <w:i/>
          <w:iCs/>
          <w:sz w:val="20"/>
          <w:szCs w:val="20"/>
          <w:lang w:eastAsia="pl-PL"/>
        </w:rPr>
        <w:sectPr w:rsidR="007F4890" w:rsidSect="007F4890">
          <w:pgSz w:w="16840" w:h="11910" w:orient="landscape"/>
          <w:pgMar w:top="1160" w:right="1580" w:bottom="1300" w:left="680" w:header="0" w:footer="400" w:gutter="0"/>
          <w:cols w:space="708"/>
          <w:docGrid w:linePitch="299"/>
        </w:sectPr>
      </w:pPr>
      <w:r w:rsidRPr="009C2FFE">
        <w:rPr>
          <w:rFonts w:asciiTheme="minorHAnsi" w:hAnsiTheme="minorHAnsi" w:cstheme="minorHAnsi"/>
          <w:i/>
          <w:iCs/>
          <w:sz w:val="20"/>
          <w:szCs w:val="20"/>
          <w:lang w:eastAsia="pl-PL"/>
        </w:rPr>
        <w:t>*wskazać właściwie</w:t>
      </w:r>
      <w:r w:rsidR="0076501B" w:rsidRPr="009C2FFE">
        <w:rPr>
          <w:rFonts w:asciiTheme="minorHAnsi" w:hAnsiTheme="minorHAnsi" w:cstheme="minorHAnsi"/>
          <w:i/>
          <w:iCs/>
          <w:sz w:val="20"/>
          <w:szCs w:val="20"/>
          <w:lang w:eastAsia="pl-PL"/>
        </w:rPr>
        <w:t xml:space="preserve">     </w:t>
      </w:r>
    </w:p>
    <w:p w14:paraId="48022F47" w14:textId="77777777" w:rsidR="007E6F18" w:rsidRDefault="007E6F18" w:rsidP="008B4209">
      <w:pPr>
        <w:spacing w:line="276" w:lineRule="auto"/>
        <w:ind w:right="116"/>
        <w:jc w:val="right"/>
        <w:rPr>
          <w:rFonts w:asciiTheme="minorHAnsi" w:hAnsiTheme="minorHAnsi" w:cstheme="minorHAnsi"/>
          <w:b/>
          <w:i/>
        </w:rPr>
      </w:pPr>
      <w:bookmarkStart w:id="30" w:name="_Hlk64269808"/>
    </w:p>
    <w:p w14:paraId="70DDFAF4" w14:textId="4DF4EBAD"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r w:rsidRPr="00A2773D">
        <w:rPr>
          <w:rFonts w:asciiTheme="minorHAnsi" w:hAnsiTheme="minorHAnsi" w:cstheme="minorHAnsi"/>
        </w:rPr>
        <w:t>Klauzula informacyjna dotycząca przetwarzania danych osobowych</w:t>
      </w:r>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079188AC" w:rsidR="00F7208E" w:rsidRPr="00AC2C55" w:rsidRDefault="008C7CF7" w:rsidP="00E42D64">
      <w:pPr>
        <w:pStyle w:val="Akapitzlist"/>
        <w:numPr>
          <w:ilvl w:val="0"/>
          <w:numId w:val="22"/>
        </w:numPr>
        <w:ind w:left="851" w:hanging="284"/>
        <w:rPr>
          <w:rFonts w:asciiTheme="minorHAnsi" w:hAnsiTheme="minorHAnsi" w:cstheme="minorHAnsi"/>
          <w:b/>
          <w:i/>
          <w:iCs/>
        </w:rPr>
      </w:pPr>
      <w:r w:rsidRPr="00A2773D">
        <w:rPr>
          <w:rFonts w:asciiTheme="minorHAnsi" w:hAnsiTheme="minorHAnsi" w:cstheme="minorHAnsi"/>
        </w:rPr>
        <w:t>Pani/Pana dane osobowe przetwarzane będą na podstawie art. 6 ust. 1 lit. c RODO w celu prowadzenia zamówienia publicznego na</w:t>
      </w:r>
      <w:r w:rsidR="00A56D8A" w:rsidRPr="00A2773D">
        <w:rPr>
          <w:rFonts w:asciiTheme="minorHAnsi" w:hAnsiTheme="minorHAnsi" w:cstheme="minorHAnsi"/>
        </w:rPr>
        <w:t xml:space="preserve"> </w:t>
      </w:r>
      <w:r w:rsidR="00CF66D3" w:rsidRPr="00CF66D3">
        <w:rPr>
          <w:rFonts w:asciiTheme="minorHAnsi" w:hAnsiTheme="minorHAnsi" w:cstheme="minorHAnsi"/>
          <w:b/>
          <w:i/>
          <w:iCs/>
        </w:rPr>
        <w:t>wykonanie audytów projektów na terenie Federacji Rosyjskiej w ramach Programu Współpracy Transgranicznej  Polska – Rosja 2014 – 2020</w:t>
      </w:r>
      <w:r w:rsidR="007F4890">
        <w:rPr>
          <w:rFonts w:asciiTheme="minorHAnsi" w:hAnsiTheme="minorHAnsi" w:cs="Calibri"/>
          <w:b/>
          <w:i/>
          <w:lang w:eastAsia="pl-PL"/>
        </w:rPr>
        <w:t>,</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7F4890">
        <w:rPr>
          <w:rFonts w:asciiTheme="minorHAnsi" w:hAnsiTheme="minorHAnsi" w:cstheme="minorHAnsi"/>
          <w:i/>
        </w:rPr>
        <w:t>1.2022.</w:t>
      </w:r>
      <w:r w:rsidR="00CF66D3">
        <w:rPr>
          <w:rFonts w:asciiTheme="minorHAnsi" w:hAnsiTheme="minorHAnsi" w:cstheme="minorHAnsi"/>
          <w:i/>
        </w:rPr>
        <w:t>BS</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proofErr w:type="spellStart"/>
      <w:r w:rsidRPr="00AC2C55">
        <w:rPr>
          <w:rFonts w:asciiTheme="minorHAnsi" w:hAnsiTheme="minorHAnsi" w:cstheme="minorHAnsi"/>
        </w:rPr>
        <w:t>Pzp</w:t>
      </w:r>
      <w:proofErr w:type="spellEnd"/>
      <w:r w:rsidRPr="00AC2C55">
        <w:rPr>
          <w:rFonts w:asciiTheme="minorHAnsi" w:hAnsiTheme="minorHAnsi" w:cstheme="minorHAnsi"/>
        </w:rPr>
        <w:t>;</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 xml:space="preserve">zostanie dokumentacja postępowania w oparciu o art. 18 oraz art. 74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 xml:space="preserve">Pani/Pana dane osobowe będą przechowywane, zgodnie z art. 78 ust. 1 i 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lastRenderedPageBreak/>
        <w:t xml:space="preserve">postanowień umowy w zakresie niezgodnym z ustawą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oraz nie może naruszać integralności 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 xml:space="preserve">ust. 3 ustawy </w:t>
      </w:r>
      <w:proofErr w:type="spellStart"/>
      <w:r w:rsidRPr="00A2773D">
        <w:rPr>
          <w:rFonts w:asciiTheme="minorHAnsi" w:hAnsiTheme="minorHAnsi" w:cstheme="minorHAnsi"/>
        </w:rPr>
        <w:t>Pzp</w:t>
      </w:r>
      <w:proofErr w:type="spellEnd"/>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8B420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20E6E943" w:rsidR="00F7208E" w:rsidRPr="00A2773D"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 xml:space="preserve">z </w:t>
      </w:r>
      <w:proofErr w:type="spellStart"/>
      <w:r w:rsidRPr="00A2773D">
        <w:rPr>
          <w:rFonts w:asciiTheme="minorHAnsi" w:hAnsiTheme="minorHAnsi" w:cstheme="minorHAnsi"/>
        </w:rPr>
        <w:t>wył</w:t>
      </w:r>
      <w:r w:rsidR="00FF7300">
        <w:rPr>
          <w:rFonts w:asciiTheme="minorHAnsi" w:hAnsiTheme="minorHAnsi" w:cstheme="minorHAnsi"/>
        </w:rPr>
        <w:t>ą</w:t>
      </w:r>
      <w:r w:rsidRPr="00A2773D">
        <w:rPr>
          <w:rFonts w:asciiTheme="minorHAnsi" w:hAnsiTheme="minorHAnsi" w:cstheme="minorHAnsi"/>
        </w:rPr>
        <w:t>czeń</w:t>
      </w:r>
      <w:proofErr w:type="spellEnd"/>
      <w:r w:rsidRPr="00A2773D">
        <w:rPr>
          <w:rFonts w:asciiTheme="minorHAnsi" w:hAnsiTheme="minorHAnsi" w:cstheme="minorHAnsi"/>
        </w:rPr>
        <w:t>,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30"/>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6394BB57" w:rsidR="002375F8" w:rsidRDefault="002375F8" w:rsidP="008B4209">
      <w:pPr>
        <w:tabs>
          <w:tab w:val="left" w:pos="542"/>
        </w:tabs>
        <w:spacing w:line="276" w:lineRule="auto"/>
        <w:ind w:right="115"/>
        <w:rPr>
          <w:rFonts w:asciiTheme="minorHAnsi" w:hAnsiTheme="minorHAnsi" w:cstheme="minorHAnsi"/>
        </w:rPr>
      </w:pPr>
    </w:p>
    <w:p w14:paraId="5BE3DC42" w14:textId="77777777" w:rsidR="008A0560" w:rsidRPr="00A2773D" w:rsidRDefault="008A0560"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18D28825" w:rsidR="002375F8" w:rsidRDefault="002375F8" w:rsidP="008B4209">
      <w:pPr>
        <w:tabs>
          <w:tab w:val="left" w:pos="542"/>
        </w:tabs>
        <w:spacing w:line="276" w:lineRule="auto"/>
        <w:ind w:right="115"/>
        <w:rPr>
          <w:rFonts w:asciiTheme="minorHAnsi" w:hAnsiTheme="minorHAnsi" w:cstheme="minorHAnsi"/>
        </w:rPr>
      </w:pPr>
    </w:p>
    <w:p w14:paraId="10DB082A" w14:textId="77777777"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 xml:space="preserve">(dalej jako: </w:t>
      </w:r>
      <w:proofErr w:type="spellStart"/>
      <w:r w:rsidRPr="00A2773D">
        <w:rPr>
          <w:rFonts w:asciiTheme="minorHAnsi" w:eastAsia="Calibri" w:hAnsiTheme="minorHAnsi" w:cstheme="minorHAnsi"/>
          <w:bCs/>
        </w:rPr>
        <w:t>Pzp</w:t>
      </w:r>
      <w:proofErr w:type="spellEnd"/>
      <w:r w:rsidRPr="00A2773D">
        <w:rPr>
          <w:rFonts w:asciiTheme="minorHAnsi" w:eastAsia="Calibri" w:hAnsiTheme="minorHAnsi" w:cstheme="minorHAnsi"/>
          <w:bCs/>
        </w:rPr>
        <w:t>)</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F826A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F826A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77777777" w:rsidR="002375F8" w:rsidRPr="00A2773D"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31" w:name="_Hlk73515337"/>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31"/>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5EEBE87E" w:rsidR="00973F23" w:rsidRDefault="00973F23" w:rsidP="008B4209">
      <w:pPr>
        <w:tabs>
          <w:tab w:val="left" w:pos="542"/>
        </w:tabs>
        <w:spacing w:line="276" w:lineRule="auto"/>
        <w:ind w:right="115"/>
        <w:rPr>
          <w:rFonts w:asciiTheme="minorHAnsi" w:hAnsiTheme="minorHAnsi" w:cstheme="minorHAnsi"/>
        </w:rPr>
      </w:pPr>
    </w:p>
    <w:p w14:paraId="1B432076" w14:textId="1753A024" w:rsidR="0094787C" w:rsidRDefault="0094787C" w:rsidP="008B4209">
      <w:pPr>
        <w:tabs>
          <w:tab w:val="left" w:pos="542"/>
        </w:tabs>
        <w:spacing w:line="276" w:lineRule="auto"/>
        <w:ind w:right="115"/>
        <w:rPr>
          <w:rFonts w:asciiTheme="minorHAnsi" w:hAnsiTheme="minorHAnsi" w:cstheme="minorHAnsi"/>
        </w:rPr>
      </w:pPr>
    </w:p>
    <w:p w14:paraId="7E3353AD" w14:textId="621E661C" w:rsidR="0094787C" w:rsidRDefault="0094787C" w:rsidP="008B4209">
      <w:pPr>
        <w:tabs>
          <w:tab w:val="left" w:pos="542"/>
        </w:tabs>
        <w:spacing w:line="276" w:lineRule="auto"/>
        <w:ind w:right="115"/>
        <w:rPr>
          <w:rFonts w:asciiTheme="minorHAnsi" w:hAnsiTheme="minorHAnsi" w:cstheme="minorHAnsi"/>
        </w:rPr>
      </w:pPr>
    </w:p>
    <w:p w14:paraId="4340234D" w14:textId="5E48CBB3" w:rsidR="0094787C" w:rsidRDefault="0094787C" w:rsidP="008B4209">
      <w:pPr>
        <w:tabs>
          <w:tab w:val="left" w:pos="542"/>
        </w:tabs>
        <w:spacing w:line="276" w:lineRule="auto"/>
        <w:ind w:right="115"/>
        <w:rPr>
          <w:rFonts w:asciiTheme="minorHAnsi" w:hAnsiTheme="minorHAnsi" w:cstheme="minorHAnsi"/>
        </w:rPr>
      </w:pPr>
    </w:p>
    <w:p w14:paraId="29BB6C05" w14:textId="162BB511" w:rsidR="0094787C" w:rsidRDefault="0094787C" w:rsidP="008B4209">
      <w:pPr>
        <w:tabs>
          <w:tab w:val="left" w:pos="542"/>
        </w:tabs>
        <w:spacing w:line="276" w:lineRule="auto"/>
        <w:ind w:right="115"/>
        <w:rPr>
          <w:rFonts w:asciiTheme="minorHAnsi" w:hAnsiTheme="minorHAnsi" w:cstheme="minorHAnsi"/>
        </w:rPr>
      </w:pPr>
    </w:p>
    <w:p w14:paraId="25CDF7F6" w14:textId="62C65F57" w:rsidR="0094787C" w:rsidRDefault="0094787C" w:rsidP="008B4209">
      <w:pPr>
        <w:tabs>
          <w:tab w:val="left" w:pos="542"/>
        </w:tabs>
        <w:spacing w:line="276" w:lineRule="auto"/>
        <w:ind w:right="115"/>
        <w:rPr>
          <w:rFonts w:asciiTheme="minorHAnsi" w:hAnsiTheme="minorHAnsi" w:cstheme="minorHAnsi"/>
        </w:rPr>
      </w:pPr>
    </w:p>
    <w:p w14:paraId="6F44713B" w14:textId="2FB8E277" w:rsidR="0094787C" w:rsidRDefault="0094787C" w:rsidP="008B4209">
      <w:pPr>
        <w:tabs>
          <w:tab w:val="left" w:pos="542"/>
        </w:tabs>
        <w:spacing w:line="276" w:lineRule="auto"/>
        <w:ind w:right="115"/>
        <w:rPr>
          <w:rFonts w:asciiTheme="minorHAnsi" w:hAnsiTheme="minorHAnsi" w:cstheme="minorHAnsi"/>
        </w:rPr>
      </w:pPr>
    </w:p>
    <w:p w14:paraId="62D4B6C9" w14:textId="157528C5" w:rsidR="0094787C" w:rsidRDefault="0094787C" w:rsidP="008B4209">
      <w:pPr>
        <w:tabs>
          <w:tab w:val="left" w:pos="542"/>
        </w:tabs>
        <w:spacing w:line="276" w:lineRule="auto"/>
        <w:ind w:right="115"/>
        <w:rPr>
          <w:rFonts w:asciiTheme="minorHAnsi" w:hAnsiTheme="minorHAnsi" w:cstheme="minorHAnsi"/>
        </w:rPr>
      </w:pPr>
    </w:p>
    <w:p w14:paraId="4AA9C8AF" w14:textId="6E84C779" w:rsidR="0094787C" w:rsidRDefault="0094787C" w:rsidP="008B4209">
      <w:pPr>
        <w:tabs>
          <w:tab w:val="left" w:pos="542"/>
        </w:tabs>
        <w:spacing w:line="276" w:lineRule="auto"/>
        <w:ind w:right="115"/>
        <w:rPr>
          <w:rFonts w:asciiTheme="minorHAnsi" w:hAnsiTheme="minorHAnsi" w:cstheme="minorHAnsi"/>
        </w:rPr>
      </w:pPr>
    </w:p>
    <w:p w14:paraId="76E56E5B" w14:textId="5AC78D92" w:rsidR="0094787C" w:rsidRDefault="0094787C" w:rsidP="008B4209">
      <w:pPr>
        <w:tabs>
          <w:tab w:val="left" w:pos="542"/>
        </w:tabs>
        <w:spacing w:line="276" w:lineRule="auto"/>
        <w:ind w:right="115"/>
        <w:rPr>
          <w:rFonts w:asciiTheme="minorHAnsi" w:hAnsiTheme="minorHAnsi" w:cstheme="minorHAnsi"/>
        </w:rPr>
      </w:pPr>
    </w:p>
    <w:p w14:paraId="348F0543" w14:textId="6DC9B267" w:rsidR="0094787C" w:rsidRDefault="0094787C" w:rsidP="008B4209">
      <w:pPr>
        <w:tabs>
          <w:tab w:val="left" w:pos="542"/>
        </w:tabs>
        <w:spacing w:line="276" w:lineRule="auto"/>
        <w:ind w:right="115"/>
        <w:rPr>
          <w:rFonts w:asciiTheme="minorHAnsi" w:hAnsiTheme="minorHAnsi" w:cstheme="minorHAnsi"/>
        </w:rPr>
      </w:pPr>
    </w:p>
    <w:p w14:paraId="6DCE1C2A" w14:textId="2CBC68B2" w:rsidR="0094787C" w:rsidRDefault="0094787C" w:rsidP="008B4209">
      <w:pPr>
        <w:tabs>
          <w:tab w:val="left" w:pos="542"/>
        </w:tabs>
        <w:spacing w:line="276" w:lineRule="auto"/>
        <w:ind w:right="115"/>
        <w:rPr>
          <w:rFonts w:asciiTheme="minorHAnsi" w:hAnsiTheme="minorHAnsi" w:cstheme="minorHAnsi"/>
        </w:rPr>
      </w:pPr>
    </w:p>
    <w:p w14:paraId="53094A88" w14:textId="77777777" w:rsidR="00693D37" w:rsidRDefault="00693D37" w:rsidP="008B4209">
      <w:pPr>
        <w:tabs>
          <w:tab w:val="left" w:pos="542"/>
        </w:tabs>
        <w:spacing w:line="276" w:lineRule="auto"/>
        <w:ind w:right="115"/>
        <w:rPr>
          <w:rFonts w:asciiTheme="minorHAnsi" w:hAnsiTheme="minorHAnsi" w:cstheme="minorHAnsi"/>
        </w:rPr>
      </w:pPr>
    </w:p>
    <w:p w14:paraId="138EFDF2" w14:textId="6FB0E45C" w:rsidR="0094787C" w:rsidRDefault="0094787C" w:rsidP="008B4209">
      <w:pPr>
        <w:tabs>
          <w:tab w:val="left" w:pos="542"/>
        </w:tabs>
        <w:spacing w:line="276" w:lineRule="auto"/>
        <w:ind w:right="115"/>
        <w:rPr>
          <w:rFonts w:asciiTheme="minorHAnsi" w:hAnsiTheme="minorHAnsi" w:cstheme="minorHAnsi"/>
        </w:rPr>
      </w:pPr>
    </w:p>
    <w:p w14:paraId="5CB5EE3C" w14:textId="77284E2E" w:rsidR="0094787C" w:rsidRPr="00BE51D4" w:rsidRDefault="0094787C" w:rsidP="0094787C">
      <w:pPr>
        <w:pStyle w:val="Nagwek1"/>
        <w:spacing w:line="276" w:lineRule="auto"/>
        <w:ind w:left="258"/>
        <w:jc w:val="right"/>
        <w:rPr>
          <w:rFonts w:asciiTheme="minorHAnsi" w:hAnsiTheme="minorHAnsi" w:cstheme="minorHAnsi"/>
        </w:rPr>
      </w:pPr>
      <w:r w:rsidRPr="00BE51D4">
        <w:rPr>
          <w:rFonts w:asciiTheme="minorHAnsi" w:hAnsiTheme="minorHAnsi" w:cstheme="minorHAnsi"/>
        </w:rPr>
        <w:lastRenderedPageBreak/>
        <w:t xml:space="preserve">Załącznik nr 8 do SWZ </w:t>
      </w:r>
    </w:p>
    <w:p w14:paraId="4398964D" w14:textId="77777777" w:rsidR="0094787C" w:rsidRPr="00BE51D4" w:rsidRDefault="0094787C" w:rsidP="0094787C">
      <w:pPr>
        <w:pStyle w:val="Tekstpodstawowy"/>
        <w:spacing w:line="276" w:lineRule="auto"/>
        <w:rPr>
          <w:rFonts w:asciiTheme="minorHAnsi" w:hAnsiTheme="minorHAnsi" w:cstheme="minorHAnsi"/>
          <w:i/>
        </w:rPr>
      </w:pPr>
    </w:p>
    <w:p w14:paraId="51FFC506" w14:textId="269644BD" w:rsidR="0094787C" w:rsidRPr="00BE51D4" w:rsidRDefault="0094787C" w:rsidP="0094787C">
      <w:pPr>
        <w:pStyle w:val="Tekstpodstawowy"/>
        <w:spacing w:line="276" w:lineRule="auto"/>
        <w:ind w:left="749" w:right="611"/>
        <w:jc w:val="center"/>
        <w:rPr>
          <w:rFonts w:asciiTheme="minorHAnsi" w:hAnsiTheme="minorHAnsi" w:cstheme="minorHAnsi"/>
        </w:rPr>
      </w:pPr>
      <w:r w:rsidRPr="00BE51D4">
        <w:rPr>
          <w:rFonts w:asciiTheme="minorHAnsi" w:hAnsiTheme="minorHAnsi" w:cstheme="minorHAnsi"/>
          <w:b/>
          <w:u w:val="thick"/>
        </w:rPr>
        <w:t>ZOBOWIĄZANIE PODMIOTU  DO UDOSTEPNIENIA ZASOBÓW</w:t>
      </w:r>
    </w:p>
    <w:p w14:paraId="0EC8178A" w14:textId="77777777" w:rsidR="0094787C" w:rsidRPr="00BE51D4" w:rsidRDefault="0094787C" w:rsidP="0094787C">
      <w:pPr>
        <w:widowControl/>
        <w:autoSpaceDE/>
        <w:autoSpaceDN/>
        <w:spacing w:line="360" w:lineRule="auto"/>
        <w:ind w:firstLine="708"/>
        <w:jc w:val="both"/>
        <w:rPr>
          <w:rFonts w:asciiTheme="minorHAnsi" w:hAnsiTheme="minorHAnsi" w:cstheme="minorHAnsi"/>
          <w:lang w:eastAsia="pl-PL"/>
        </w:rPr>
      </w:pPr>
    </w:p>
    <w:p w14:paraId="70138DC4" w14:textId="16175FFF" w:rsidR="0094787C" w:rsidRPr="00BE51D4" w:rsidRDefault="0094787C" w:rsidP="0094787C">
      <w:pPr>
        <w:widowControl/>
        <w:autoSpaceDE/>
        <w:autoSpaceDN/>
        <w:spacing w:line="360" w:lineRule="auto"/>
        <w:ind w:firstLine="708"/>
        <w:jc w:val="both"/>
        <w:rPr>
          <w:rFonts w:asciiTheme="minorHAnsi" w:hAnsiTheme="minorHAnsi" w:cstheme="minorHAnsi"/>
          <w:lang w:eastAsia="pl-PL"/>
        </w:rPr>
      </w:pPr>
      <w:r w:rsidRPr="00BE51D4">
        <w:rPr>
          <w:rFonts w:asciiTheme="minorHAnsi" w:hAnsiTheme="minorHAnsi" w:cstheme="minorHAnsi"/>
          <w:lang w:eastAsia="pl-PL"/>
        </w:rPr>
        <w:t xml:space="preserve">Stosownie do treści art. 118 ustawy z 11 września 2019 r. - Prawo zamówień publicznych </w:t>
      </w:r>
      <w:r w:rsidR="00DB0DCF">
        <w:rPr>
          <w:rFonts w:asciiTheme="minorHAnsi" w:hAnsiTheme="minorHAnsi" w:cstheme="minorHAnsi"/>
          <w:lang w:eastAsia="pl-PL"/>
        </w:rPr>
        <w:br/>
      </w:r>
      <w:r w:rsidRPr="00BE51D4">
        <w:rPr>
          <w:rFonts w:asciiTheme="minorHAnsi" w:hAnsiTheme="minorHAnsi" w:cstheme="minorHAnsi"/>
          <w:lang w:eastAsia="pl-PL"/>
        </w:rPr>
        <w:t xml:space="preserve">(Dz. U. z 2019 r. poz. 2019 ze zm.) – dalej zwana ustawą </w:t>
      </w:r>
      <w:proofErr w:type="spellStart"/>
      <w:r w:rsidRPr="00BE51D4">
        <w:rPr>
          <w:rFonts w:asciiTheme="minorHAnsi" w:hAnsiTheme="minorHAnsi" w:cstheme="minorHAnsi"/>
          <w:lang w:eastAsia="pl-PL"/>
        </w:rPr>
        <w:t>Pzp</w:t>
      </w:r>
      <w:proofErr w:type="spellEnd"/>
      <w:r w:rsidRPr="00BE51D4">
        <w:rPr>
          <w:rFonts w:asciiTheme="minorHAnsi" w:hAnsiTheme="minorHAnsi" w:cstheme="minorHAnsi"/>
          <w:lang w:eastAsia="pl-PL"/>
        </w:rPr>
        <w:t>,</w:t>
      </w:r>
    </w:p>
    <w:p w14:paraId="393282AD"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p>
    <w:p w14:paraId="61CC0508"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 xml:space="preserve">Ja ……………………………………………….. </w:t>
      </w:r>
    </w:p>
    <w:p w14:paraId="6AE9EA1B" w14:textId="77777777" w:rsidR="0094787C" w:rsidRPr="00BE51D4" w:rsidRDefault="0094787C" w:rsidP="0094787C">
      <w:pPr>
        <w:widowControl/>
        <w:autoSpaceDE/>
        <w:autoSpaceDN/>
        <w:spacing w:line="360" w:lineRule="auto"/>
        <w:ind w:firstLine="567"/>
        <w:jc w:val="both"/>
        <w:rPr>
          <w:rFonts w:asciiTheme="minorHAnsi" w:hAnsiTheme="minorHAnsi" w:cstheme="minorHAnsi"/>
          <w:lang w:eastAsia="pl-PL"/>
        </w:rPr>
      </w:pPr>
      <w:r w:rsidRPr="00BE51D4">
        <w:rPr>
          <w:rFonts w:asciiTheme="minorHAnsi" w:hAnsiTheme="minorHAnsi" w:cstheme="minorHAnsi"/>
          <w:lang w:eastAsia="pl-PL"/>
        </w:rPr>
        <w:t xml:space="preserve">[imię i nazwisko] </w:t>
      </w:r>
    </w:p>
    <w:p w14:paraId="2AC704B9"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 xml:space="preserve">upoważniony do reprezentowania …...…………………………………………….…………… </w:t>
      </w:r>
    </w:p>
    <w:p w14:paraId="300CEAE0" w14:textId="7FC323DF" w:rsidR="0094787C" w:rsidRPr="00BE51D4" w:rsidRDefault="0094787C" w:rsidP="0094787C">
      <w:pPr>
        <w:widowControl/>
        <w:autoSpaceDE/>
        <w:autoSpaceDN/>
        <w:spacing w:line="360" w:lineRule="auto"/>
        <w:ind w:left="708" w:firstLine="708"/>
        <w:jc w:val="both"/>
        <w:rPr>
          <w:rFonts w:asciiTheme="minorHAnsi" w:hAnsiTheme="minorHAnsi" w:cstheme="minorHAnsi"/>
          <w:lang w:eastAsia="pl-PL"/>
        </w:rPr>
      </w:pPr>
      <w:r w:rsidRPr="00BE51D4">
        <w:rPr>
          <w:rFonts w:asciiTheme="minorHAnsi" w:hAnsiTheme="minorHAnsi" w:cstheme="minorHAnsi"/>
          <w:lang w:eastAsia="pl-PL"/>
        </w:rPr>
        <w:t xml:space="preserve">                                          [nazwa podmiotu udostepniającego ] </w:t>
      </w:r>
    </w:p>
    <w:p w14:paraId="2090498D" w14:textId="77777777" w:rsidR="0094787C" w:rsidRPr="00BE51D4" w:rsidRDefault="0094787C" w:rsidP="0094787C">
      <w:pPr>
        <w:pStyle w:val="Tekstpodstawowy"/>
        <w:spacing w:line="276" w:lineRule="auto"/>
        <w:rPr>
          <w:rFonts w:asciiTheme="minorHAnsi" w:hAnsiTheme="minorHAnsi" w:cstheme="minorHAnsi"/>
          <w:i/>
        </w:rPr>
      </w:pPr>
      <w:r w:rsidRPr="00BE51D4">
        <w:rPr>
          <w:rFonts w:asciiTheme="minorHAnsi" w:hAnsiTheme="minorHAnsi" w:cstheme="minorHAnsi"/>
          <w:i/>
        </w:rPr>
        <w:t xml:space="preserve">Odpis z właściwego rejestru dostępny jest pod adresem internetowym (art. 274 ust. 4 </w:t>
      </w:r>
      <w:proofErr w:type="spellStart"/>
      <w:r w:rsidRPr="00BE51D4">
        <w:rPr>
          <w:rFonts w:asciiTheme="minorHAnsi" w:hAnsiTheme="minorHAnsi" w:cstheme="minorHAnsi"/>
          <w:i/>
        </w:rPr>
        <w:t>uPZP</w:t>
      </w:r>
      <w:proofErr w:type="spellEnd"/>
      <w:r w:rsidRPr="00BE51D4">
        <w:rPr>
          <w:rFonts w:asciiTheme="minorHAnsi" w:hAnsiTheme="minorHAnsi" w:cstheme="minorHAnsi"/>
          <w:i/>
        </w:rPr>
        <w:t xml:space="preserve">): </w:t>
      </w:r>
    </w:p>
    <w:p w14:paraId="5A625C18" w14:textId="77777777" w:rsidR="0094787C" w:rsidRPr="00BE51D4" w:rsidRDefault="0094787C" w:rsidP="0094787C">
      <w:pPr>
        <w:pStyle w:val="Tekstpodstawowy"/>
        <w:spacing w:line="276" w:lineRule="auto"/>
        <w:rPr>
          <w:rFonts w:asciiTheme="minorHAnsi" w:hAnsiTheme="minorHAnsi" w:cstheme="minorHAnsi"/>
          <w:i/>
        </w:rPr>
      </w:pPr>
      <w:r w:rsidRPr="00BE51D4">
        <w:rPr>
          <w:rFonts w:asciiTheme="minorHAnsi" w:hAnsiTheme="minorHAnsi" w:cstheme="minorHAnsi"/>
          <w:i/>
        </w:rPr>
        <w:t>……………………………………………………………………….</w:t>
      </w:r>
    </w:p>
    <w:p w14:paraId="7C440EE1" w14:textId="77777777" w:rsidR="0094787C" w:rsidRPr="00BE51D4" w:rsidRDefault="0094787C" w:rsidP="0094787C">
      <w:pPr>
        <w:widowControl/>
        <w:autoSpaceDE/>
        <w:autoSpaceDN/>
        <w:spacing w:line="360" w:lineRule="auto"/>
        <w:ind w:left="708" w:firstLine="708"/>
        <w:jc w:val="both"/>
        <w:rPr>
          <w:rFonts w:asciiTheme="minorHAnsi" w:hAnsiTheme="minorHAnsi" w:cstheme="minorHAnsi"/>
          <w:lang w:eastAsia="pl-PL"/>
        </w:rPr>
      </w:pPr>
    </w:p>
    <w:p w14:paraId="7A9B59A8"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 xml:space="preserve">zobowiązuję się do oddania Wykonawcy/om ………………………………….………………………………..………… </w:t>
      </w:r>
    </w:p>
    <w:p w14:paraId="34CB6A68" w14:textId="77777777" w:rsidR="0094787C" w:rsidRPr="00BE51D4" w:rsidRDefault="0094787C" w:rsidP="0094787C">
      <w:pPr>
        <w:widowControl/>
        <w:autoSpaceDE/>
        <w:autoSpaceDN/>
        <w:spacing w:line="360" w:lineRule="auto"/>
        <w:ind w:left="4248" w:firstLine="708"/>
        <w:jc w:val="both"/>
        <w:rPr>
          <w:rFonts w:asciiTheme="minorHAnsi" w:hAnsiTheme="minorHAnsi" w:cstheme="minorHAnsi"/>
          <w:lang w:eastAsia="pl-PL"/>
        </w:rPr>
      </w:pPr>
      <w:r w:rsidRPr="00BE51D4">
        <w:rPr>
          <w:rFonts w:asciiTheme="minorHAnsi" w:hAnsiTheme="minorHAnsi" w:cstheme="minorHAnsi"/>
          <w:lang w:eastAsia="pl-PL"/>
        </w:rPr>
        <w:t xml:space="preserve">[nazwa i adres/y Wykonawcy/ów] </w:t>
      </w:r>
    </w:p>
    <w:p w14:paraId="6413709F" w14:textId="1AF3E553"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do dyspozycji następujących niezbędnych zasobów w zakresie zdolności technicznych lub zawodowych* lub sytuacji finansowej lub ekonomicznej* na okres korzystania z nich przy wykonywaniu zamówienia pn. W</w:t>
      </w:r>
      <w:r w:rsidRPr="00BE51D4">
        <w:rPr>
          <w:rFonts w:asciiTheme="minorHAnsi" w:hAnsiTheme="minorHAnsi" w:cstheme="minorHAnsi"/>
          <w:b/>
          <w:lang w:eastAsia="pl-PL"/>
        </w:rPr>
        <w:t xml:space="preserve">ykonanie audytów projektów na terenie Federacji Rosyjskiej </w:t>
      </w:r>
      <w:r w:rsidR="00CF481C" w:rsidRPr="00BE51D4">
        <w:rPr>
          <w:rFonts w:asciiTheme="minorHAnsi" w:hAnsiTheme="minorHAnsi" w:cstheme="minorHAnsi"/>
          <w:b/>
          <w:lang w:eastAsia="pl-PL"/>
        </w:rPr>
        <w:br/>
      </w:r>
      <w:r w:rsidRPr="00BE51D4">
        <w:rPr>
          <w:rFonts w:asciiTheme="minorHAnsi" w:hAnsiTheme="minorHAnsi" w:cstheme="minorHAnsi"/>
          <w:b/>
          <w:lang w:eastAsia="pl-PL"/>
        </w:rPr>
        <w:t>w ramach Programu Współpracy Transgranicznej  Polska – Rosja 2014 – 2020, WA.263.1.2022.BS</w:t>
      </w:r>
    </w:p>
    <w:p w14:paraId="58D4702F"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Zakres dostępnych Wykonawcy zasobów  …...…………………………………………….………….…………… :</w:t>
      </w:r>
    </w:p>
    <w:p w14:paraId="68E08E8B"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 xml:space="preserve">                                                                                                          [nazwa podmiotu udostepniającego]</w:t>
      </w:r>
    </w:p>
    <w:p w14:paraId="09C951AD"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br/>
        <w:t>…………………………………………………………………………………………………………………………………………</w:t>
      </w:r>
    </w:p>
    <w:p w14:paraId="0B4F11E6"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p>
    <w:p w14:paraId="736E52EF"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Sposób wykorzystania zasobów …...…………………………………………….………….…………… ,</w:t>
      </w:r>
    </w:p>
    <w:p w14:paraId="6A70855F"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 xml:space="preserve">                                                                                        [nazwa podmiotu udostepniającego], </w:t>
      </w:r>
    </w:p>
    <w:p w14:paraId="79B972BD"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przez Wykonawcę, przy wykonywaniu zamówienia publicznego:</w:t>
      </w:r>
    </w:p>
    <w:p w14:paraId="5A73A5B5"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p>
    <w:p w14:paraId="21A90412"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w:t>
      </w:r>
    </w:p>
    <w:p w14:paraId="6C0DEEEB"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Zakres i okres udziału …...…………………………………………….………….…………… ,</w:t>
      </w:r>
    </w:p>
    <w:p w14:paraId="6D93990A" w14:textId="77777777" w:rsidR="0094787C" w:rsidRPr="00BE51D4" w:rsidRDefault="0094787C" w:rsidP="0094787C">
      <w:pPr>
        <w:widowControl/>
        <w:autoSpaceDE/>
        <w:autoSpaceDN/>
        <w:spacing w:line="360" w:lineRule="auto"/>
        <w:jc w:val="both"/>
        <w:rPr>
          <w:rFonts w:asciiTheme="minorHAnsi" w:hAnsiTheme="minorHAnsi" w:cstheme="minorHAnsi"/>
          <w:lang w:eastAsia="pl-PL"/>
        </w:rPr>
      </w:pPr>
      <w:r w:rsidRPr="00BE51D4">
        <w:rPr>
          <w:rFonts w:asciiTheme="minorHAnsi" w:hAnsiTheme="minorHAnsi" w:cstheme="minorHAnsi"/>
          <w:lang w:eastAsia="pl-PL"/>
        </w:rPr>
        <w:t xml:space="preserve">                                                                [nazwa podmiotu udostepniającego], </w:t>
      </w:r>
    </w:p>
    <w:p w14:paraId="52631595" w14:textId="77777777" w:rsidR="0094787C" w:rsidRPr="00BE51D4" w:rsidRDefault="0094787C" w:rsidP="0094787C">
      <w:pPr>
        <w:widowControl/>
        <w:autoSpaceDE/>
        <w:autoSpaceDN/>
        <w:spacing w:line="360" w:lineRule="auto"/>
        <w:jc w:val="both"/>
        <w:rPr>
          <w:rFonts w:ascii="Cambria" w:hAnsi="Cambria" w:cs="Arial"/>
          <w:lang w:eastAsia="pl-PL"/>
        </w:rPr>
      </w:pPr>
      <w:r w:rsidRPr="00BE51D4">
        <w:rPr>
          <w:rFonts w:ascii="Cambria" w:hAnsi="Cambria" w:cs="Arial"/>
          <w:lang w:eastAsia="pl-PL"/>
        </w:rPr>
        <w:t>przy wykonywaniu zamówienia publicznego:</w:t>
      </w:r>
    </w:p>
    <w:p w14:paraId="3E3FE632" w14:textId="77777777" w:rsidR="0094787C" w:rsidRPr="00BE51D4" w:rsidRDefault="0094787C" w:rsidP="0094787C">
      <w:pPr>
        <w:widowControl/>
        <w:autoSpaceDE/>
        <w:autoSpaceDN/>
        <w:spacing w:line="360" w:lineRule="auto"/>
        <w:jc w:val="both"/>
        <w:rPr>
          <w:rFonts w:ascii="Cambria" w:hAnsi="Cambria" w:cs="Arial"/>
          <w:lang w:eastAsia="pl-PL"/>
        </w:rPr>
      </w:pPr>
    </w:p>
    <w:p w14:paraId="346EE9AD" w14:textId="77777777" w:rsidR="0094787C" w:rsidRPr="00BE51D4" w:rsidRDefault="0094787C" w:rsidP="0094787C">
      <w:pPr>
        <w:widowControl/>
        <w:autoSpaceDE/>
        <w:autoSpaceDN/>
        <w:spacing w:line="360" w:lineRule="auto"/>
        <w:jc w:val="both"/>
        <w:rPr>
          <w:rFonts w:ascii="Cambria" w:hAnsi="Cambria" w:cs="Arial"/>
          <w:lang w:eastAsia="pl-PL"/>
        </w:rPr>
      </w:pPr>
      <w:r w:rsidRPr="00BE51D4">
        <w:rPr>
          <w:rFonts w:ascii="Cambria" w:hAnsi="Cambria" w:cs="Arial"/>
          <w:lang w:eastAsia="pl-PL"/>
        </w:rPr>
        <w:t>…………………………………………………………………………………………………</w:t>
      </w:r>
    </w:p>
    <w:p w14:paraId="1E075FB3" w14:textId="77777777" w:rsidR="0094787C" w:rsidRPr="00693D37" w:rsidRDefault="0094787C" w:rsidP="0094787C">
      <w:pPr>
        <w:widowControl/>
        <w:autoSpaceDE/>
        <w:autoSpaceDN/>
        <w:spacing w:line="360" w:lineRule="auto"/>
        <w:jc w:val="both"/>
        <w:rPr>
          <w:rFonts w:asciiTheme="minorHAnsi" w:hAnsiTheme="minorHAnsi" w:cs="Arial"/>
          <w:lang w:eastAsia="pl-PL"/>
        </w:rPr>
      </w:pPr>
    </w:p>
    <w:p w14:paraId="1BEF254E" w14:textId="77777777" w:rsidR="0094787C" w:rsidRPr="00693D37" w:rsidRDefault="0094787C" w:rsidP="0094787C">
      <w:pPr>
        <w:widowControl/>
        <w:autoSpaceDE/>
        <w:autoSpaceDN/>
        <w:spacing w:line="360" w:lineRule="auto"/>
        <w:ind w:firstLine="708"/>
        <w:jc w:val="both"/>
        <w:rPr>
          <w:rFonts w:asciiTheme="minorHAnsi" w:hAnsiTheme="minorHAnsi" w:cs="Arial"/>
          <w:lang w:eastAsia="pl-PL"/>
        </w:rPr>
      </w:pPr>
      <w:r w:rsidRPr="00693D37">
        <w:rPr>
          <w:rFonts w:asciiTheme="minorHAnsi" w:hAnsiTheme="minorHAnsi" w:cs="Arial"/>
          <w:lang w:eastAsia="pl-PL"/>
        </w:rPr>
        <w:t xml:space="preserve">Zobowiązując się do udostępnienia zasobów w zakresie zdolności technicznych lub zawodowych, w odniesieniu do warunków dotyczących wykształcenia, kwalifikacji zawodowych lub doświadczenia, zgodnie z art. 118 ust. 2 ustawy </w:t>
      </w:r>
      <w:proofErr w:type="spellStart"/>
      <w:r w:rsidRPr="00693D37">
        <w:rPr>
          <w:rFonts w:asciiTheme="minorHAnsi" w:hAnsiTheme="minorHAnsi" w:cs="Arial"/>
          <w:lang w:eastAsia="pl-PL"/>
        </w:rPr>
        <w:t>Pzp</w:t>
      </w:r>
      <w:proofErr w:type="spellEnd"/>
      <w:r w:rsidRPr="00693D37">
        <w:rPr>
          <w:rFonts w:asciiTheme="minorHAnsi" w:hAnsiTheme="minorHAnsi" w:cs="Arial"/>
          <w:lang w:eastAsia="pl-PL"/>
        </w:rPr>
        <w:t>, oświadczam, że będę realizował usługi, do realizacji których te zdolności są wymagane lub których wskazane zdolności dotyczą.*</w:t>
      </w:r>
    </w:p>
    <w:p w14:paraId="4076DB8E" w14:textId="77777777" w:rsidR="0094787C" w:rsidRPr="00693D37" w:rsidRDefault="0094787C" w:rsidP="0094787C">
      <w:pPr>
        <w:widowControl/>
        <w:autoSpaceDE/>
        <w:autoSpaceDN/>
        <w:spacing w:line="360" w:lineRule="auto"/>
        <w:ind w:firstLine="708"/>
        <w:jc w:val="both"/>
        <w:rPr>
          <w:rFonts w:asciiTheme="minorHAnsi" w:hAnsiTheme="minorHAnsi" w:cs="Arial"/>
          <w:lang w:eastAsia="pl-PL"/>
        </w:rPr>
      </w:pPr>
      <w:r w:rsidRPr="00693D37">
        <w:rPr>
          <w:rFonts w:asciiTheme="minorHAnsi" w:hAnsiTheme="minorHAnsi" w:cs="Arial"/>
          <w:lang w:eastAsia="pl-PL"/>
        </w:rPr>
        <w:t xml:space="preserve">Zobowiązując się do udostępnienia zasobów w zakresie sytuacji finansowej lub ekonomicznej, zgodnie z art. 120 ustawy </w:t>
      </w:r>
      <w:proofErr w:type="spellStart"/>
      <w:r w:rsidRPr="00693D37">
        <w:rPr>
          <w:rFonts w:asciiTheme="minorHAnsi" w:hAnsiTheme="minorHAnsi" w:cs="Arial"/>
          <w:lang w:eastAsia="pl-PL"/>
        </w:rPr>
        <w:t>Pzp</w:t>
      </w:r>
      <w:proofErr w:type="spellEnd"/>
      <w:r w:rsidRPr="00693D37">
        <w:rPr>
          <w:rFonts w:asciiTheme="minorHAnsi" w:hAnsiTheme="minorHAnsi" w:cs="Arial"/>
          <w:lang w:eastAsia="pl-PL"/>
        </w:rPr>
        <w:t xml:space="preserve">, oświadczam, że będę odpowiadał solidarnie </w:t>
      </w:r>
      <w:r w:rsidRPr="00693D37">
        <w:rPr>
          <w:rFonts w:asciiTheme="minorHAnsi" w:hAnsiTheme="minorHAnsi" w:cs="Arial"/>
          <w:lang w:eastAsia="pl-PL"/>
        </w:rPr>
        <w:br/>
        <w:t>z Wykonawcą za szkodę poniesioną przez Zamawiającego powstałą wskutek nieudostępnienia tych zasobów, chyba że za nieudostępnienie zasobów nie będę ponosił winy.*</w:t>
      </w:r>
    </w:p>
    <w:p w14:paraId="2AD1B599" w14:textId="77777777" w:rsidR="0094787C" w:rsidRPr="00693D37" w:rsidRDefault="0094787C" w:rsidP="0094787C">
      <w:pPr>
        <w:widowControl/>
        <w:autoSpaceDE/>
        <w:autoSpaceDN/>
        <w:spacing w:line="360" w:lineRule="auto"/>
        <w:jc w:val="both"/>
        <w:rPr>
          <w:rFonts w:asciiTheme="minorHAnsi" w:hAnsiTheme="minorHAnsi" w:cs="Arial"/>
          <w:lang w:eastAsia="pl-PL"/>
        </w:rPr>
      </w:pPr>
    </w:p>
    <w:p w14:paraId="4A306E59" w14:textId="77777777" w:rsidR="0094787C" w:rsidRPr="00693D37" w:rsidRDefault="0094787C" w:rsidP="0094787C">
      <w:pPr>
        <w:widowControl/>
        <w:autoSpaceDE/>
        <w:autoSpaceDN/>
        <w:jc w:val="both"/>
        <w:rPr>
          <w:rFonts w:asciiTheme="minorHAnsi" w:hAnsiTheme="minorHAnsi" w:cs="Arial"/>
          <w:lang w:eastAsia="pl-PL"/>
        </w:rPr>
      </w:pPr>
      <w:r w:rsidRPr="00693D37">
        <w:rPr>
          <w:rFonts w:asciiTheme="minorHAnsi" w:hAnsiTheme="minorHAnsi" w:cs="Arial"/>
          <w:lang w:eastAsia="pl-PL"/>
        </w:rPr>
        <w:t>....................., dnia .................................. r.</w:t>
      </w:r>
    </w:p>
    <w:p w14:paraId="3F0615E9" w14:textId="77777777" w:rsidR="0094787C" w:rsidRPr="005D4677" w:rsidRDefault="0094787C" w:rsidP="0094787C">
      <w:pPr>
        <w:widowControl/>
        <w:autoSpaceDE/>
        <w:autoSpaceDN/>
        <w:ind w:left="5529"/>
        <w:jc w:val="center"/>
        <w:rPr>
          <w:rFonts w:asciiTheme="minorHAnsi" w:hAnsiTheme="minorHAnsi" w:cstheme="minorHAnsi"/>
          <w:lang w:eastAsia="pl-PL"/>
        </w:rPr>
      </w:pPr>
      <w:r w:rsidRPr="00693D37">
        <w:rPr>
          <w:rFonts w:asciiTheme="minorHAnsi" w:hAnsiTheme="minorHAnsi" w:cs="Arial"/>
          <w:lang w:eastAsia="pl-PL"/>
        </w:rPr>
        <w:t xml:space="preserve">...............................................................                                                                                         </w:t>
      </w:r>
      <w:r w:rsidRPr="005D4677">
        <w:rPr>
          <w:rFonts w:asciiTheme="minorHAnsi" w:hAnsiTheme="minorHAnsi" w:cstheme="minorHAnsi"/>
          <w:lang w:eastAsia="pl-PL"/>
        </w:rPr>
        <w:t>podpis osoby (osób) uprawnionej(</w:t>
      </w:r>
      <w:proofErr w:type="spellStart"/>
      <w:r w:rsidRPr="005D4677">
        <w:rPr>
          <w:rFonts w:asciiTheme="minorHAnsi" w:hAnsiTheme="minorHAnsi" w:cstheme="minorHAnsi"/>
          <w:lang w:eastAsia="pl-PL"/>
        </w:rPr>
        <w:t>ych</w:t>
      </w:r>
      <w:proofErr w:type="spellEnd"/>
      <w:r w:rsidRPr="005D4677">
        <w:rPr>
          <w:rFonts w:asciiTheme="minorHAnsi" w:hAnsiTheme="minorHAnsi" w:cstheme="minorHAnsi"/>
          <w:lang w:eastAsia="pl-PL"/>
        </w:rPr>
        <w:t>) do reprezentowania podmiotu</w:t>
      </w:r>
    </w:p>
    <w:p w14:paraId="678373B8" w14:textId="77777777" w:rsidR="0094787C" w:rsidRPr="005D4677" w:rsidRDefault="0094787C" w:rsidP="0094787C">
      <w:pPr>
        <w:widowControl/>
        <w:autoSpaceDE/>
        <w:autoSpaceDN/>
        <w:ind w:left="5529"/>
        <w:jc w:val="center"/>
        <w:rPr>
          <w:rFonts w:asciiTheme="minorHAnsi" w:hAnsiTheme="minorHAnsi" w:cstheme="minorHAnsi"/>
          <w:lang w:eastAsia="pl-PL"/>
        </w:rPr>
      </w:pPr>
    </w:p>
    <w:p w14:paraId="38FB3F26" w14:textId="77777777" w:rsidR="0094787C" w:rsidRPr="00BE51D4" w:rsidRDefault="0094787C" w:rsidP="0094787C">
      <w:pPr>
        <w:widowControl/>
        <w:autoSpaceDE/>
        <w:autoSpaceDN/>
        <w:ind w:left="5529"/>
        <w:jc w:val="center"/>
        <w:rPr>
          <w:rFonts w:asciiTheme="minorHAnsi" w:hAnsiTheme="minorHAnsi" w:cstheme="minorHAnsi"/>
          <w:lang w:eastAsia="pl-PL"/>
        </w:rPr>
      </w:pPr>
    </w:p>
    <w:p w14:paraId="19B25E76" w14:textId="77777777" w:rsidR="0094787C" w:rsidRPr="00BE51D4" w:rsidRDefault="0094787C" w:rsidP="0094787C">
      <w:pPr>
        <w:widowControl/>
        <w:autoSpaceDE/>
        <w:autoSpaceDN/>
        <w:ind w:left="5529"/>
        <w:jc w:val="center"/>
        <w:rPr>
          <w:rFonts w:asciiTheme="minorHAnsi" w:hAnsiTheme="minorHAnsi" w:cstheme="minorHAnsi"/>
          <w:lang w:eastAsia="pl-PL"/>
        </w:rPr>
      </w:pPr>
    </w:p>
    <w:p w14:paraId="5ED49BE6" w14:textId="77777777" w:rsidR="0094787C" w:rsidRPr="00BE51D4" w:rsidRDefault="0094787C" w:rsidP="0094787C">
      <w:pPr>
        <w:tabs>
          <w:tab w:val="left" w:pos="5245"/>
        </w:tabs>
        <w:autoSpaceDE/>
        <w:autoSpaceDN/>
        <w:jc w:val="center"/>
        <w:rPr>
          <w:rFonts w:asciiTheme="minorHAnsi" w:hAnsiTheme="minorHAnsi" w:cstheme="minorHAnsi"/>
          <w:color w:val="000000"/>
          <w:lang w:eastAsia="pl-PL"/>
        </w:rPr>
      </w:pPr>
    </w:p>
    <w:p w14:paraId="1D6DA4AB" w14:textId="77777777" w:rsidR="0094787C" w:rsidRPr="00BE51D4" w:rsidRDefault="0094787C" w:rsidP="0094787C">
      <w:pPr>
        <w:tabs>
          <w:tab w:val="left" w:pos="5245"/>
        </w:tabs>
        <w:autoSpaceDE/>
        <w:autoSpaceDN/>
        <w:jc w:val="center"/>
        <w:rPr>
          <w:rFonts w:asciiTheme="minorHAnsi" w:hAnsiTheme="minorHAnsi" w:cstheme="minorHAnsi"/>
          <w:color w:val="000000"/>
          <w:lang w:eastAsia="pl-PL"/>
        </w:rPr>
      </w:pPr>
    </w:p>
    <w:p w14:paraId="1252ECFF" w14:textId="77777777" w:rsidR="0094787C" w:rsidRPr="00BE51D4" w:rsidRDefault="0094787C" w:rsidP="0094787C">
      <w:pPr>
        <w:widowControl/>
        <w:autoSpaceDE/>
        <w:autoSpaceDN/>
        <w:rPr>
          <w:rFonts w:asciiTheme="minorHAnsi" w:hAnsiTheme="minorHAnsi" w:cstheme="minorHAnsi"/>
          <w:lang w:eastAsia="pl-PL"/>
        </w:rPr>
      </w:pPr>
    </w:p>
    <w:p w14:paraId="125AA0F2" w14:textId="77777777" w:rsidR="0094787C" w:rsidRPr="00BE51D4" w:rsidRDefault="0094787C" w:rsidP="0094787C">
      <w:pPr>
        <w:widowControl/>
        <w:autoSpaceDE/>
        <w:autoSpaceDN/>
        <w:rPr>
          <w:rFonts w:asciiTheme="minorHAnsi" w:hAnsiTheme="minorHAnsi" w:cstheme="minorHAnsi"/>
          <w:lang w:eastAsia="pl-PL"/>
        </w:rPr>
      </w:pPr>
    </w:p>
    <w:p w14:paraId="39DD2122" w14:textId="77777777" w:rsidR="0094787C" w:rsidRPr="00BE51D4" w:rsidRDefault="0094787C" w:rsidP="0094787C">
      <w:pPr>
        <w:widowControl/>
        <w:autoSpaceDE/>
        <w:autoSpaceDN/>
        <w:rPr>
          <w:rFonts w:asciiTheme="minorHAnsi" w:hAnsiTheme="minorHAnsi" w:cstheme="minorHAnsi"/>
          <w:lang w:eastAsia="pl-PL"/>
        </w:rPr>
      </w:pPr>
    </w:p>
    <w:p w14:paraId="734CD82F" w14:textId="77777777" w:rsidR="0094787C" w:rsidRPr="00BE51D4" w:rsidRDefault="0094787C" w:rsidP="0094787C">
      <w:pPr>
        <w:widowControl/>
        <w:autoSpaceDE/>
        <w:autoSpaceDN/>
        <w:rPr>
          <w:rFonts w:asciiTheme="minorHAnsi" w:hAnsiTheme="minorHAnsi" w:cstheme="minorHAnsi"/>
          <w:lang w:eastAsia="pl-PL"/>
        </w:rPr>
      </w:pPr>
    </w:p>
    <w:p w14:paraId="660E842C" w14:textId="77777777" w:rsidR="0094787C" w:rsidRPr="00BE51D4" w:rsidRDefault="0094787C" w:rsidP="0094787C">
      <w:pPr>
        <w:widowControl/>
        <w:autoSpaceDE/>
        <w:autoSpaceDN/>
        <w:rPr>
          <w:rFonts w:asciiTheme="minorHAnsi" w:hAnsiTheme="minorHAnsi" w:cstheme="minorHAnsi"/>
          <w:lang w:eastAsia="pl-PL"/>
        </w:rPr>
      </w:pPr>
    </w:p>
    <w:p w14:paraId="55F18AFD" w14:textId="77777777" w:rsidR="0094787C" w:rsidRPr="00BE51D4" w:rsidRDefault="0094787C" w:rsidP="0094787C">
      <w:pPr>
        <w:widowControl/>
        <w:autoSpaceDE/>
        <w:autoSpaceDN/>
        <w:jc w:val="both"/>
        <w:rPr>
          <w:rFonts w:asciiTheme="minorHAnsi" w:hAnsiTheme="minorHAnsi" w:cstheme="minorHAnsi"/>
          <w:lang w:eastAsia="pl-PL"/>
        </w:rPr>
      </w:pPr>
    </w:p>
    <w:p w14:paraId="2E6DE12E" w14:textId="2C9F8082" w:rsidR="0094787C" w:rsidRPr="00BE51D4" w:rsidRDefault="0094787C" w:rsidP="0094787C">
      <w:pPr>
        <w:widowControl/>
        <w:autoSpaceDE/>
        <w:autoSpaceDN/>
        <w:jc w:val="both"/>
        <w:rPr>
          <w:rFonts w:asciiTheme="minorHAnsi" w:hAnsiTheme="minorHAnsi" w:cstheme="minorHAnsi"/>
          <w:lang w:eastAsia="pl-PL"/>
        </w:rPr>
      </w:pPr>
      <w:r w:rsidRPr="00BE51D4">
        <w:rPr>
          <w:rFonts w:asciiTheme="minorHAnsi" w:hAnsiTheme="minorHAnsi" w:cstheme="minorHAnsi"/>
          <w:noProof/>
          <w:lang w:eastAsia="pl-PL"/>
        </w:rPr>
        <mc:AlternateContent>
          <mc:Choice Requires="wps">
            <w:drawing>
              <wp:anchor distT="4294967295" distB="4294967295" distL="114300" distR="114300" simplePos="0" relativeHeight="251673600" behindDoc="0" locked="0" layoutInCell="1" allowOverlap="1" wp14:anchorId="1A454FD0" wp14:editId="501E11D9">
                <wp:simplePos x="0" y="0"/>
                <wp:positionH relativeFrom="column">
                  <wp:posOffset>-2540</wp:posOffset>
                </wp:positionH>
                <wp:positionV relativeFrom="paragraph">
                  <wp:posOffset>36194</wp:posOffset>
                </wp:positionV>
                <wp:extent cx="2162175" cy="0"/>
                <wp:effectExtent l="0" t="0" r="0" b="0"/>
                <wp:wrapNone/>
                <wp:docPr id="18" name="Łącznik prosty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217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5187233" id="Łącznik prosty 18"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2.85pt" to="170.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" strokecolor="windowText" strokeweight=".5pt">
                <v:stroke joinstyle="miter"/>
                <o:lock v:ext="edit" shapetype="f"/>
              </v:line>
            </w:pict>
          </mc:Fallback>
        </mc:AlternateContent>
      </w:r>
    </w:p>
    <w:p w14:paraId="4864704F" w14:textId="77777777" w:rsidR="0094787C" w:rsidRPr="00BE51D4" w:rsidRDefault="0094787C" w:rsidP="0094787C">
      <w:pPr>
        <w:widowControl/>
        <w:autoSpaceDE/>
        <w:autoSpaceDN/>
        <w:jc w:val="both"/>
        <w:rPr>
          <w:rFonts w:asciiTheme="minorHAnsi" w:hAnsiTheme="minorHAnsi" w:cstheme="minorHAnsi"/>
          <w:lang w:eastAsia="pl-PL"/>
        </w:rPr>
      </w:pPr>
      <w:r w:rsidRPr="00BE51D4">
        <w:rPr>
          <w:rFonts w:asciiTheme="minorHAnsi" w:hAnsiTheme="minorHAnsi" w:cstheme="minorHAnsi"/>
          <w:lang w:eastAsia="pl-PL"/>
        </w:rPr>
        <w:t>* niepotrzebne skreślić</w:t>
      </w:r>
    </w:p>
    <w:p w14:paraId="70358725" w14:textId="57E029FE" w:rsidR="0094787C" w:rsidRPr="00BE51D4" w:rsidRDefault="0094787C" w:rsidP="008B4209">
      <w:pPr>
        <w:tabs>
          <w:tab w:val="left" w:pos="542"/>
        </w:tabs>
        <w:spacing w:line="276" w:lineRule="auto"/>
        <w:ind w:right="115"/>
        <w:rPr>
          <w:rFonts w:asciiTheme="minorHAnsi" w:hAnsiTheme="minorHAnsi" w:cstheme="minorHAnsi"/>
        </w:rPr>
      </w:pPr>
    </w:p>
    <w:p w14:paraId="4DB7DEFF" w14:textId="77777777" w:rsidR="0094787C" w:rsidRPr="00BE51D4" w:rsidRDefault="0094787C" w:rsidP="008B4209">
      <w:pPr>
        <w:tabs>
          <w:tab w:val="left" w:pos="542"/>
        </w:tabs>
        <w:spacing w:line="276" w:lineRule="auto"/>
        <w:ind w:right="115"/>
        <w:rPr>
          <w:rFonts w:asciiTheme="minorHAnsi" w:hAnsiTheme="minorHAnsi" w:cstheme="minorHAnsi"/>
        </w:rPr>
      </w:pPr>
    </w:p>
    <w:p w14:paraId="2D5C0639" w14:textId="3E6782F6" w:rsidR="00973F23" w:rsidRPr="00BE51D4" w:rsidRDefault="00973F23" w:rsidP="008B4209">
      <w:pPr>
        <w:tabs>
          <w:tab w:val="left" w:pos="542"/>
        </w:tabs>
        <w:spacing w:line="276" w:lineRule="auto"/>
        <w:ind w:right="115"/>
        <w:rPr>
          <w:rFonts w:asciiTheme="minorHAnsi" w:hAnsiTheme="minorHAnsi" w:cstheme="minorHAnsi"/>
        </w:rPr>
      </w:pPr>
    </w:p>
    <w:p w14:paraId="2417F16F" w14:textId="4595EF8A" w:rsidR="00973F23" w:rsidRPr="00BE51D4" w:rsidRDefault="00973F23" w:rsidP="008B4209">
      <w:pPr>
        <w:tabs>
          <w:tab w:val="left" w:pos="542"/>
        </w:tabs>
        <w:spacing w:line="276" w:lineRule="auto"/>
        <w:ind w:right="115"/>
        <w:rPr>
          <w:rFonts w:asciiTheme="minorHAnsi" w:hAnsiTheme="minorHAnsi" w:cstheme="minorHAnsi"/>
        </w:rPr>
      </w:pPr>
    </w:p>
    <w:p w14:paraId="24134E29" w14:textId="13AA4A3F" w:rsidR="00973F23" w:rsidRPr="00BE51D4" w:rsidRDefault="00973F23" w:rsidP="008B4209">
      <w:pPr>
        <w:tabs>
          <w:tab w:val="left" w:pos="542"/>
        </w:tabs>
        <w:spacing w:line="276" w:lineRule="auto"/>
        <w:ind w:right="115"/>
        <w:rPr>
          <w:rFonts w:asciiTheme="minorHAnsi" w:hAnsiTheme="minorHAnsi" w:cstheme="minorHAnsi"/>
        </w:rPr>
      </w:pPr>
    </w:p>
    <w:p w14:paraId="06EF1414" w14:textId="1CE1F7CB" w:rsidR="00973F23" w:rsidRPr="00BE51D4" w:rsidRDefault="00973F23" w:rsidP="008B4209">
      <w:pPr>
        <w:tabs>
          <w:tab w:val="left" w:pos="542"/>
        </w:tabs>
        <w:spacing w:line="276" w:lineRule="auto"/>
        <w:ind w:right="115"/>
        <w:rPr>
          <w:rFonts w:asciiTheme="minorHAnsi" w:hAnsiTheme="minorHAnsi" w:cstheme="minorHAnsi"/>
        </w:rPr>
      </w:pPr>
    </w:p>
    <w:p w14:paraId="23EBE6E3" w14:textId="2C055886" w:rsidR="00973F23" w:rsidRPr="00BE51D4" w:rsidRDefault="00973F23" w:rsidP="008B4209">
      <w:pPr>
        <w:tabs>
          <w:tab w:val="left" w:pos="542"/>
        </w:tabs>
        <w:spacing w:line="276" w:lineRule="auto"/>
        <w:ind w:right="115"/>
        <w:rPr>
          <w:rFonts w:asciiTheme="minorHAnsi" w:hAnsiTheme="minorHAnsi" w:cstheme="minorHAnsi"/>
        </w:rPr>
      </w:pPr>
    </w:p>
    <w:p w14:paraId="6421E026" w14:textId="02A0F8FC" w:rsidR="00973F23" w:rsidRPr="00BE51D4" w:rsidRDefault="00973F23" w:rsidP="008B4209">
      <w:pPr>
        <w:tabs>
          <w:tab w:val="left" w:pos="542"/>
        </w:tabs>
        <w:spacing w:line="276" w:lineRule="auto"/>
        <w:ind w:right="115"/>
        <w:rPr>
          <w:rFonts w:asciiTheme="minorHAnsi" w:hAnsiTheme="minorHAnsi" w:cstheme="minorHAnsi"/>
        </w:rPr>
      </w:pPr>
    </w:p>
    <w:p w14:paraId="747C9397" w14:textId="6A3702F6" w:rsidR="00973F23" w:rsidRPr="00BE51D4" w:rsidRDefault="00973F23" w:rsidP="008B4209">
      <w:pPr>
        <w:tabs>
          <w:tab w:val="left" w:pos="542"/>
        </w:tabs>
        <w:spacing w:line="276" w:lineRule="auto"/>
        <w:ind w:right="115"/>
        <w:rPr>
          <w:rFonts w:asciiTheme="minorHAnsi" w:hAnsiTheme="minorHAnsi" w:cstheme="minorHAnsi"/>
        </w:rPr>
      </w:pPr>
    </w:p>
    <w:p w14:paraId="0122805C" w14:textId="23A30391" w:rsidR="00973F23" w:rsidRPr="00BE51D4" w:rsidRDefault="00973F23" w:rsidP="008B4209">
      <w:pPr>
        <w:tabs>
          <w:tab w:val="left" w:pos="542"/>
        </w:tabs>
        <w:spacing w:line="276" w:lineRule="auto"/>
        <w:ind w:right="115"/>
        <w:rPr>
          <w:rFonts w:asciiTheme="minorHAnsi" w:hAnsiTheme="minorHAnsi" w:cstheme="minorHAnsi"/>
        </w:rPr>
      </w:pPr>
    </w:p>
    <w:p w14:paraId="3FCCA9B8" w14:textId="2997C73B" w:rsidR="00973F23" w:rsidRPr="00BE51D4" w:rsidRDefault="00973F23" w:rsidP="008B4209">
      <w:pPr>
        <w:tabs>
          <w:tab w:val="left" w:pos="542"/>
        </w:tabs>
        <w:spacing w:line="276" w:lineRule="auto"/>
        <w:ind w:right="115"/>
        <w:rPr>
          <w:rFonts w:asciiTheme="minorHAnsi" w:hAnsiTheme="minorHAnsi" w:cstheme="minorHAnsi"/>
        </w:rPr>
      </w:pPr>
    </w:p>
    <w:bookmarkEnd w:id="0"/>
    <w:p w14:paraId="3EC2FA40" w14:textId="59073E98" w:rsidR="00973F23" w:rsidRPr="00BE51D4" w:rsidRDefault="00973F23" w:rsidP="008B4209">
      <w:pPr>
        <w:tabs>
          <w:tab w:val="left" w:pos="542"/>
        </w:tabs>
        <w:spacing w:line="276" w:lineRule="auto"/>
        <w:ind w:right="115"/>
        <w:rPr>
          <w:rFonts w:asciiTheme="minorHAnsi" w:hAnsiTheme="minorHAnsi" w:cstheme="minorHAnsi"/>
        </w:rPr>
      </w:pPr>
    </w:p>
    <w:p w14:paraId="08103FE9" w14:textId="77777777" w:rsidR="00973F23" w:rsidRPr="00BE51D4" w:rsidRDefault="00973F23" w:rsidP="008B4209">
      <w:pPr>
        <w:tabs>
          <w:tab w:val="left" w:pos="542"/>
        </w:tabs>
        <w:spacing w:line="276" w:lineRule="auto"/>
        <w:ind w:right="115"/>
        <w:rPr>
          <w:rFonts w:asciiTheme="minorHAnsi" w:hAnsiTheme="minorHAnsi" w:cstheme="minorHAnsi"/>
        </w:rPr>
      </w:pPr>
    </w:p>
    <w:sectPr w:rsidR="00973F23" w:rsidRPr="00BE51D4" w:rsidSect="007F4890">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C1C06" w14:textId="77777777" w:rsidR="0008581F" w:rsidRDefault="0008581F">
      <w:r>
        <w:separator/>
      </w:r>
    </w:p>
  </w:endnote>
  <w:endnote w:type="continuationSeparator" w:id="0">
    <w:p w14:paraId="5962C7BD" w14:textId="77777777" w:rsidR="0008581F" w:rsidRDefault="00085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rbel Light">
    <w:panose1 w:val="020B0303020204020204"/>
    <w:charset w:val="EE"/>
    <w:family w:val="swiss"/>
    <w:pitch w:val="variable"/>
    <w:sig w:usb0="A00002EF" w:usb1="4000A44B" w:usb2="00000000" w:usb3="00000000" w:csb0="0000019F"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4ADB0" w14:textId="77777777" w:rsidR="0033126B" w:rsidRDefault="0033126B" w:rsidP="00CB2F89">
    <w:pPr>
      <w:pStyle w:val="Stopka"/>
      <w:jc w:val="center"/>
    </w:pPr>
    <w:r>
      <w:rPr>
        <w:noProof/>
        <w:lang w:eastAsia="pl-PL"/>
      </w:rPr>
      <w:drawing>
        <wp:inline distT="0" distB="0" distL="0" distR="0" wp14:anchorId="1D375FCC" wp14:editId="7062E116">
          <wp:extent cx="5760085" cy="694055"/>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9405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57207" w14:textId="77777777" w:rsidR="0008581F" w:rsidRDefault="0008581F">
      <w:r>
        <w:separator/>
      </w:r>
    </w:p>
  </w:footnote>
  <w:footnote w:type="continuationSeparator" w:id="0">
    <w:p w14:paraId="5E5B2ACA" w14:textId="77777777" w:rsidR="0008581F" w:rsidRDefault="0008581F">
      <w:r>
        <w:continuationSeparator/>
      </w:r>
    </w:p>
  </w:footnote>
  <w:footnote w:id="1">
    <w:p w14:paraId="382AE1F2" w14:textId="5A1371A2" w:rsidR="0033126B" w:rsidRPr="00BA03BD" w:rsidRDefault="0033126B">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3126B" w:rsidRDefault="0033126B">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3126B" w:rsidRPr="00041EF7" w:rsidRDefault="0033126B"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786B3B02" w14:textId="173D6EFF" w:rsidR="0033126B" w:rsidRDefault="0033126B"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5CD1D194" w14:textId="0791BFE5" w:rsidR="0033126B" w:rsidRPr="00817407" w:rsidRDefault="0033126B">
      <w:pPr>
        <w:pStyle w:val="Tekstprzypisudolnego"/>
        <w:rPr>
          <w:rFonts w:asciiTheme="minorHAnsi" w:hAnsiTheme="minorHAnsi"/>
        </w:rPr>
      </w:pPr>
      <w:r w:rsidRPr="00817407">
        <w:rPr>
          <w:rStyle w:val="Odwoanieprzypisudolnego"/>
          <w:rFonts w:asciiTheme="minorHAnsi" w:hAnsiTheme="minorHAnsi"/>
        </w:rPr>
        <w:footnoteRef/>
      </w:r>
      <w:r w:rsidRPr="00817407">
        <w:rPr>
          <w:rFonts w:asciiTheme="minorHAnsi" w:hAnsiTheme="minorHAnsi"/>
        </w:rPr>
        <w:t xml:space="preserve"> W jednym roku obrotowym audytowi może być poddawany więcej niż 1 beneficjent z jednego projektu i wówczas audyty te należy traktować jako osobne audyty projektów.</w:t>
      </w:r>
    </w:p>
  </w:footnote>
  <w:footnote w:id="5">
    <w:p w14:paraId="4BE5C033" w14:textId="1BF622FE" w:rsidR="0033126B" w:rsidRPr="00817407" w:rsidDel="00411204" w:rsidRDefault="0033126B" w:rsidP="00CE758F">
      <w:pPr>
        <w:pStyle w:val="Tekstprzypisudolnego"/>
        <w:rPr>
          <w:del w:id="6" w:author="Miller-Florczak Aleksandra" w:date="2021-11-23T08:49:00Z"/>
          <w:rFonts w:asciiTheme="minorHAnsi" w:hAnsiTheme="minorHAnsi"/>
        </w:rPr>
      </w:pPr>
      <w:r w:rsidRPr="00817407">
        <w:rPr>
          <w:rFonts w:asciiTheme="minorHAnsi" w:hAnsiTheme="minorHAnsi"/>
        </w:rPr>
        <w:footnoteRef/>
      </w:r>
      <w:r w:rsidRPr="00817407">
        <w:rPr>
          <w:rFonts w:asciiTheme="minorHAnsi" w:hAnsiTheme="minorHAnsi"/>
        </w:rPr>
        <w:t xml:space="preserve">  </w:t>
      </w:r>
      <w:r w:rsidRPr="00817407">
        <w:rPr>
          <w:rFonts w:asciiTheme="minorHAnsi" w:hAnsiTheme="minorHAnsi"/>
          <w:iCs/>
        </w:rPr>
        <w:t>Zamawiający szacuje zwiększenie zamówienia o 4 dodatkowe audyty w ramach prawa opcji.</w:t>
      </w:r>
    </w:p>
  </w:footnote>
  <w:footnote w:id="6">
    <w:p w14:paraId="336FF989" w14:textId="3EB38F98" w:rsidR="0033126B" w:rsidRDefault="0033126B">
      <w:pPr>
        <w:pStyle w:val="Tekstprzypisudolnego"/>
      </w:pPr>
      <w:r w:rsidRPr="00817407">
        <w:rPr>
          <w:rStyle w:val="Odwoanieprzypisudolnego"/>
          <w:rFonts w:asciiTheme="minorHAnsi" w:hAnsiTheme="minorHAnsi"/>
        </w:rPr>
        <w:footnoteRef/>
      </w:r>
      <w:r w:rsidRPr="00817407">
        <w:rPr>
          <w:rFonts w:asciiTheme="minorHAnsi" w:hAnsiTheme="minorHAnsi"/>
        </w:rPr>
        <w:t xml:space="preserve"> Zgodnie z terminem wskazanym w kryterium nr 2 formularza ofertowego </w:t>
      </w:r>
    </w:p>
  </w:footnote>
  <w:footnote w:id="7">
    <w:p w14:paraId="480B463C" w14:textId="77777777" w:rsidR="0033126B" w:rsidRDefault="0033126B" w:rsidP="00CE758F">
      <w:pPr>
        <w:pStyle w:val="Tekstprzypisudolnego"/>
      </w:pPr>
      <w:r>
        <w:rPr>
          <w:rStyle w:val="Odwoanieprzypisudolnego"/>
        </w:rPr>
        <w:footnoteRef/>
      </w:r>
      <w:r>
        <w:t xml:space="preserve"> Dokładne wartości procentowe zostaną przeliczone po wyborze oferty wykonawcy. </w:t>
      </w:r>
    </w:p>
  </w:footnote>
  <w:footnote w:id="8">
    <w:p w14:paraId="34C53119" w14:textId="77777777" w:rsidR="0033126B" w:rsidRDefault="0033126B" w:rsidP="00127418">
      <w:pPr>
        <w:pStyle w:val="Tekstprzypisudolnego"/>
      </w:pPr>
      <w:r>
        <w:rPr>
          <w:rStyle w:val="Odwoanieprzypisudolnego"/>
        </w:rPr>
        <w:footnoteRef/>
      </w:r>
      <w:r>
        <w:t xml:space="preserve"> </w:t>
      </w:r>
      <w:r w:rsidRPr="002E5626">
        <w:rPr>
          <w:sz w:val="18"/>
          <w:szCs w:val="18"/>
        </w:rPr>
        <w:t>Rozporządzenie wykonawcze Komisji (UE) nr 897/2014 z dnia 18 sierpnia 2014 r. ustanawiające przepisy szczegółowe dotyczące wdrażania programów współpracy transgranicznej finansowanych na podstawie rozporządzenia Parlamentu Europejskiego i Rady (UE) nr 232/2014 ustanawiającego Europejski Instrument Sąsiedztwa</w:t>
      </w:r>
    </w:p>
  </w:footnote>
  <w:footnote w:id="9">
    <w:p w14:paraId="0BF9634E" w14:textId="77777777" w:rsidR="0033126B" w:rsidRDefault="0033126B" w:rsidP="00127418">
      <w:pPr>
        <w:pStyle w:val="Tekstprzypisudolnego"/>
      </w:pPr>
      <w:r>
        <w:rPr>
          <w:rStyle w:val="Odwoanieprzypisudolnego"/>
        </w:rPr>
        <w:footnoteRef/>
      </w:r>
      <w:r>
        <w:t xml:space="preserve"> W jednym roku obrotowym audytowi może być poddawany więcej niż 1 beneficjent z jednego projektu i wówczas audyty te należy traktować jako osobne audyty projektów.</w:t>
      </w:r>
    </w:p>
  </w:footnote>
  <w:footnote w:id="10">
    <w:p w14:paraId="79635BEF" w14:textId="77777777" w:rsidR="0033126B" w:rsidRDefault="0033126B" w:rsidP="00127418">
      <w:pPr>
        <w:pStyle w:val="Tekstprzypisudolnego"/>
      </w:pPr>
      <w:r>
        <w:rPr>
          <w:rStyle w:val="Odwoanieprzypisudolnego"/>
        </w:rPr>
        <w:footnoteRef/>
      </w:r>
      <w:r>
        <w:t xml:space="preserve"> W ramach danego roku obrotowego audyty projektów należy przeprowadzić zgodnie z harmonogramem opisanym w rozdziale </w:t>
      </w:r>
      <w:r w:rsidRPr="006A36B0">
        <w:t>II.2.1.6</w:t>
      </w:r>
      <w:r>
        <w:t>.</w:t>
      </w:r>
    </w:p>
  </w:footnote>
  <w:footnote w:id="11">
    <w:p w14:paraId="73CACD4B" w14:textId="77777777" w:rsidR="0033126B" w:rsidRDefault="0033126B" w:rsidP="00127418">
      <w:pPr>
        <w:pStyle w:val="Tekstprzypisudolnego"/>
      </w:pPr>
      <w:r>
        <w:rPr>
          <w:rStyle w:val="Odwoanieprzypisudolnego"/>
        </w:rPr>
        <w:footnoteRef/>
      </w:r>
      <w:r>
        <w:t xml:space="preserve"> w znaczeniu opisanym w rozdziale IV, punkt 1.3 </w:t>
      </w:r>
      <w:r w:rsidRPr="00FD0E74">
        <w:t>Wytyczn</w:t>
      </w:r>
      <w:r>
        <w:t>ych</w:t>
      </w:r>
      <w:r w:rsidRPr="00FD0E74">
        <w:t xml:space="preserve"> dla państw członkowskich</w:t>
      </w:r>
      <w:r>
        <w:t xml:space="preserve"> dotyczących</w:t>
      </w:r>
      <w:r w:rsidRPr="00FD0E74">
        <w:t xml:space="preserve"> rocznego sprawozdania</w:t>
      </w:r>
      <w:r>
        <w:t xml:space="preserve"> </w:t>
      </w:r>
      <w:r w:rsidRPr="00FD0E74">
        <w:t>z</w:t>
      </w:r>
      <w:r>
        <w:t xml:space="preserve"> </w:t>
      </w:r>
      <w:r w:rsidRPr="00FD0E74">
        <w:t>kontroli</w:t>
      </w:r>
      <w:r>
        <w:t xml:space="preserve"> </w:t>
      </w:r>
      <w:r w:rsidRPr="00FD0E74">
        <w:t>i</w:t>
      </w:r>
      <w:r>
        <w:t xml:space="preserve"> </w:t>
      </w:r>
      <w:r w:rsidRPr="00FD0E74">
        <w:t>opinii audytowej, które mają</w:t>
      </w:r>
      <w:r>
        <w:t xml:space="preserve"> </w:t>
      </w:r>
      <w:r w:rsidRPr="00FD0E74">
        <w:t>składać</w:t>
      </w:r>
      <w:r>
        <w:t xml:space="preserve"> </w:t>
      </w:r>
      <w:r w:rsidRPr="00FD0E74">
        <w:t>instytucje audytowe, oraz sposobu postępowania</w:t>
      </w:r>
      <w:r>
        <w:t xml:space="preserve"> </w:t>
      </w:r>
      <w:r w:rsidRPr="00FD0E74">
        <w:t>z</w:t>
      </w:r>
      <w:r>
        <w:t xml:space="preserve"> </w:t>
      </w:r>
      <w:r w:rsidRPr="00FD0E74">
        <w:t>błędami wykrytymi przez instytucje audytowe do celów ustalania</w:t>
      </w:r>
      <w:r>
        <w:t xml:space="preserve"> </w:t>
      </w:r>
      <w:r w:rsidRPr="00FD0E74">
        <w:t>i</w:t>
      </w:r>
      <w:r>
        <w:t xml:space="preserve"> </w:t>
      </w:r>
      <w:r w:rsidRPr="00FD0E74">
        <w:t>zgłaszania wiarygodnych łącznych poziomów błędu rezydualnego</w:t>
      </w:r>
      <w:r>
        <w:t xml:space="preserve"> (</w:t>
      </w:r>
      <w:r w:rsidRPr="00FD0E74">
        <w:t>EGESIF_15-0002-04</w:t>
      </w:r>
      <w:r>
        <w:t xml:space="preserve"> </w:t>
      </w:r>
      <w:r w:rsidRPr="00FD0E74">
        <w:t>17/12/2018</w:t>
      </w:r>
      <w:r>
        <w:t>)</w:t>
      </w:r>
    </w:p>
  </w:footnote>
  <w:footnote w:id="12">
    <w:p w14:paraId="46329E9F" w14:textId="77777777" w:rsidR="0033126B" w:rsidRDefault="0033126B" w:rsidP="00127418">
      <w:pPr>
        <w:pStyle w:val="Tekstprzypisudolnego"/>
      </w:pPr>
      <w:r>
        <w:rPr>
          <w:rStyle w:val="Odwoanieprzypisudolnego"/>
        </w:rPr>
        <w:footnoteRef/>
      </w:r>
      <w:r>
        <w:t xml:space="preserve"> IA może uznać za konieczną aktualizację wzoru sprawozdania dla audytu projektów dla poszczególnych lat obrotowych.</w:t>
      </w:r>
    </w:p>
  </w:footnote>
  <w:footnote w:id="13">
    <w:p w14:paraId="1EFC14A7" w14:textId="77777777" w:rsidR="0033126B" w:rsidRDefault="0033126B" w:rsidP="00127418">
      <w:pPr>
        <w:pStyle w:val="Tekstprzypisudolnego"/>
      </w:pPr>
      <w:r>
        <w:rPr>
          <w:rStyle w:val="Odwoanieprzypisudolnego"/>
        </w:rPr>
        <w:footnoteRef/>
      </w:r>
      <w:r>
        <w:t xml:space="preserve"> Jw.</w:t>
      </w:r>
    </w:p>
  </w:footnote>
  <w:footnote w:id="14">
    <w:p w14:paraId="47B10ACE" w14:textId="77777777" w:rsidR="0033126B" w:rsidRDefault="0033126B" w:rsidP="00127418">
      <w:pPr>
        <w:pStyle w:val="Tekstprzypisudolnego"/>
      </w:pPr>
      <w:r>
        <w:rPr>
          <w:rStyle w:val="Odwoanieprzypisudolnego"/>
        </w:rPr>
        <w:footnoteRef/>
      </w:r>
      <w:r>
        <w:t xml:space="preserve"> Wzór może podlegać aktualizacji dla audytu projektów w ramach poszczególnych lat obrotowych.</w:t>
      </w:r>
    </w:p>
  </w:footnote>
  <w:footnote w:id="15">
    <w:p w14:paraId="6DF86D41" w14:textId="77777777" w:rsidR="0033126B" w:rsidRDefault="0033126B" w:rsidP="00127418">
      <w:pPr>
        <w:pStyle w:val="Tekstprzypisudolnego"/>
      </w:pPr>
      <w:r>
        <w:rPr>
          <w:rStyle w:val="Odwoanieprzypisudolnego"/>
        </w:rPr>
        <w:footnoteRef/>
      </w:r>
      <w:r>
        <w:t xml:space="preserve"> Wzo</w:t>
      </w:r>
      <w:r w:rsidRPr="00087C16">
        <w:t>r</w:t>
      </w:r>
      <w:r>
        <w:t>y mogą</w:t>
      </w:r>
      <w:r w:rsidRPr="00087C16">
        <w:t xml:space="preserve"> podlegać aktualizacji dla audytu projektów w ramach poszczególnych lat obrotowych.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2193"/>
        </w:tabs>
        <w:ind w:left="2193"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C40775"/>
    <w:multiLevelType w:val="hybridMultilevel"/>
    <w:tmpl w:val="1840BB96"/>
    <w:lvl w:ilvl="0" w:tplc="034A6B6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2AC3967"/>
    <w:multiLevelType w:val="hybridMultilevel"/>
    <w:tmpl w:val="EDA69BBC"/>
    <w:lvl w:ilvl="0" w:tplc="C8365E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433843"/>
    <w:multiLevelType w:val="hybridMultilevel"/>
    <w:tmpl w:val="42FC0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9909C4"/>
    <w:multiLevelType w:val="hybridMultilevel"/>
    <w:tmpl w:val="EB68946C"/>
    <w:lvl w:ilvl="0" w:tplc="63425B16">
      <w:start w:val="1"/>
      <w:numFmt w:val="decimal"/>
      <w:lvlText w:val="%1."/>
      <w:lvlJc w:val="left"/>
      <w:pPr>
        <w:ind w:left="720" w:hanging="360"/>
      </w:pPr>
      <w:rPr>
        <w:rFonts w:ascii="Calibri" w:eastAsia="Calibri" w:hAnsi="Calibri" w:cs="Calibri"/>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7" w15:restartNumberingAfterBreak="0">
    <w:nsid w:val="0D98203F"/>
    <w:multiLevelType w:val="hybridMultilevel"/>
    <w:tmpl w:val="EDE278F6"/>
    <w:lvl w:ilvl="0" w:tplc="DDC2FE9A">
      <w:start w:val="1"/>
      <w:numFmt w:val="upperRoman"/>
      <w:lvlText w:val="%1."/>
      <w:lvlJc w:val="left"/>
      <w:pPr>
        <w:ind w:left="1382" w:hanging="720"/>
      </w:pPr>
      <w:rPr>
        <w:rFonts w:eastAsia="Times New Roman" w:cs="Calibri" w:hint="default"/>
        <w:b/>
        <w:color w:val="auto"/>
      </w:rPr>
    </w:lvl>
    <w:lvl w:ilvl="1" w:tplc="04150019" w:tentative="1">
      <w:start w:val="1"/>
      <w:numFmt w:val="lowerLetter"/>
      <w:lvlText w:val="%2."/>
      <w:lvlJc w:val="left"/>
      <w:pPr>
        <w:ind w:left="1742" w:hanging="360"/>
      </w:pPr>
    </w:lvl>
    <w:lvl w:ilvl="2" w:tplc="0415001B" w:tentative="1">
      <w:start w:val="1"/>
      <w:numFmt w:val="lowerRoman"/>
      <w:lvlText w:val="%3."/>
      <w:lvlJc w:val="right"/>
      <w:pPr>
        <w:ind w:left="2462" w:hanging="180"/>
      </w:pPr>
    </w:lvl>
    <w:lvl w:ilvl="3" w:tplc="0415000F" w:tentative="1">
      <w:start w:val="1"/>
      <w:numFmt w:val="decimal"/>
      <w:lvlText w:val="%4."/>
      <w:lvlJc w:val="left"/>
      <w:pPr>
        <w:ind w:left="3182" w:hanging="360"/>
      </w:pPr>
    </w:lvl>
    <w:lvl w:ilvl="4" w:tplc="04150019" w:tentative="1">
      <w:start w:val="1"/>
      <w:numFmt w:val="lowerLetter"/>
      <w:lvlText w:val="%5."/>
      <w:lvlJc w:val="left"/>
      <w:pPr>
        <w:ind w:left="3902" w:hanging="360"/>
      </w:pPr>
    </w:lvl>
    <w:lvl w:ilvl="5" w:tplc="0415001B" w:tentative="1">
      <w:start w:val="1"/>
      <w:numFmt w:val="lowerRoman"/>
      <w:lvlText w:val="%6."/>
      <w:lvlJc w:val="right"/>
      <w:pPr>
        <w:ind w:left="4622" w:hanging="180"/>
      </w:pPr>
    </w:lvl>
    <w:lvl w:ilvl="6" w:tplc="0415000F" w:tentative="1">
      <w:start w:val="1"/>
      <w:numFmt w:val="decimal"/>
      <w:lvlText w:val="%7."/>
      <w:lvlJc w:val="left"/>
      <w:pPr>
        <w:ind w:left="5342" w:hanging="360"/>
      </w:pPr>
    </w:lvl>
    <w:lvl w:ilvl="7" w:tplc="04150019" w:tentative="1">
      <w:start w:val="1"/>
      <w:numFmt w:val="lowerLetter"/>
      <w:lvlText w:val="%8."/>
      <w:lvlJc w:val="left"/>
      <w:pPr>
        <w:ind w:left="6062" w:hanging="360"/>
      </w:pPr>
    </w:lvl>
    <w:lvl w:ilvl="8" w:tplc="0415001B" w:tentative="1">
      <w:start w:val="1"/>
      <w:numFmt w:val="lowerRoman"/>
      <w:lvlText w:val="%9."/>
      <w:lvlJc w:val="right"/>
      <w:pPr>
        <w:ind w:left="6782" w:hanging="180"/>
      </w:pPr>
    </w:lvl>
  </w:abstractNum>
  <w:abstractNum w:abstractNumId="8"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9"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11"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131D6E5B"/>
    <w:multiLevelType w:val="hybridMultilevel"/>
    <w:tmpl w:val="88D871CA"/>
    <w:lvl w:ilvl="0" w:tplc="BDF843DA">
      <w:start w:val="1"/>
      <w:numFmt w:val="upperRoman"/>
      <w:lvlText w:val="%1."/>
      <w:lvlJc w:val="left"/>
      <w:pPr>
        <w:ind w:left="1004" w:hanging="720"/>
      </w:pPr>
      <w:rPr>
        <w:rFonts w:hint="default"/>
        <w:i/>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35F4F5A"/>
    <w:multiLevelType w:val="hybridMultilevel"/>
    <w:tmpl w:val="98EE78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5047C71"/>
    <w:multiLevelType w:val="multilevel"/>
    <w:tmpl w:val="AD8EB52C"/>
    <w:lvl w:ilvl="0">
      <w:start w:val="1"/>
      <w:numFmt w:val="bullet"/>
      <w:lvlText w:val="-"/>
      <w:lvlJc w:val="left"/>
      <w:pPr>
        <w:tabs>
          <w:tab w:val="num" w:pos="720"/>
        </w:tabs>
        <w:ind w:left="720" w:hanging="360"/>
      </w:pPr>
      <w:rPr>
        <w:rFonts w:ascii="Times New Roman" w:hAnsi="Times New Roman" w:cs="Times New Roman"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7"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8FB08C8"/>
    <w:multiLevelType w:val="singleLevel"/>
    <w:tmpl w:val="04090011"/>
    <w:lvl w:ilvl="0">
      <w:start w:val="1"/>
      <w:numFmt w:val="decimal"/>
      <w:lvlText w:val="%1)"/>
      <w:lvlJc w:val="left"/>
      <w:pPr>
        <w:ind w:left="786" w:hanging="360"/>
      </w:pPr>
      <w:rPr>
        <w:b w:val="0"/>
        <w:i w:val="0"/>
        <w:sz w:val="22"/>
        <w:szCs w:val="22"/>
      </w:rPr>
    </w:lvl>
  </w:abstractNum>
  <w:abstractNum w:abstractNumId="1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0"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1FA65520"/>
    <w:multiLevelType w:val="hybridMultilevel"/>
    <w:tmpl w:val="4AEA4AA8"/>
    <w:lvl w:ilvl="0" w:tplc="E4D0C092">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2"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3" w15:restartNumberingAfterBreak="0">
    <w:nsid w:val="2489590B"/>
    <w:multiLevelType w:val="hybridMultilevel"/>
    <w:tmpl w:val="8880F9CA"/>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24"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7791840"/>
    <w:multiLevelType w:val="hybridMultilevel"/>
    <w:tmpl w:val="E20EC370"/>
    <w:lvl w:ilvl="0" w:tplc="B9846F2C">
      <w:start w:val="1"/>
      <w:numFmt w:val="decimal"/>
      <w:lvlText w:val="%1."/>
      <w:lvlJc w:val="left"/>
      <w:pPr>
        <w:ind w:left="360" w:hanging="360"/>
      </w:pPr>
      <w:rPr>
        <w:rFonts w:ascii="Times New Roman" w:eastAsiaTheme="minorHAnsi"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8"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9"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0"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1" w15:restartNumberingAfterBreak="0">
    <w:nsid w:val="38CB73B1"/>
    <w:multiLevelType w:val="hybridMultilevel"/>
    <w:tmpl w:val="573A9DFE"/>
    <w:lvl w:ilvl="0" w:tplc="B794446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2B3E94"/>
    <w:multiLevelType w:val="hybridMultilevel"/>
    <w:tmpl w:val="EFF2A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4" w15:restartNumberingAfterBreak="0">
    <w:nsid w:val="3EFB6F89"/>
    <w:multiLevelType w:val="hybridMultilevel"/>
    <w:tmpl w:val="B3AA378E"/>
    <w:lvl w:ilvl="0" w:tplc="F4224FB8">
      <w:start w:val="1"/>
      <w:numFmt w:val="lowerLetter"/>
      <w:lvlText w:val="%1)"/>
      <w:lvlJc w:val="left"/>
      <w:pPr>
        <w:ind w:left="1119" w:hanging="360"/>
      </w:pPr>
      <w:rPr>
        <w:rFonts w:hint="default"/>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5"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6"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38" w15:restartNumberingAfterBreak="0">
    <w:nsid w:val="446D5854"/>
    <w:multiLevelType w:val="hybridMultilevel"/>
    <w:tmpl w:val="F16ECE72"/>
    <w:lvl w:ilvl="0" w:tplc="1D0CAF7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1" w15:restartNumberingAfterBreak="0">
    <w:nsid w:val="46A32DC4"/>
    <w:multiLevelType w:val="hybridMultilevel"/>
    <w:tmpl w:val="40186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43"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44" w15:restartNumberingAfterBreak="0">
    <w:nsid w:val="4CC15BCF"/>
    <w:multiLevelType w:val="hybridMultilevel"/>
    <w:tmpl w:val="CE08C118"/>
    <w:lvl w:ilvl="0" w:tplc="8C003D84">
      <w:start w:val="1"/>
      <w:numFmt w:val="bullet"/>
      <w:lvlText w:val="-"/>
      <w:lvlJc w:val="left"/>
      <w:pPr>
        <w:ind w:left="720" w:hanging="360"/>
      </w:pPr>
      <w:rPr>
        <w:rFonts w:ascii="Times New Roman" w:hAnsi="Times New Roman" w:cs="Times New Roman"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09701D8"/>
    <w:multiLevelType w:val="hybridMultilevel"/>
    <w:tmpl w:val="CBB098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1BE2C16"/>
    <w:multiLevelType w:val="hybridMultilevel"/>
    <w:tmpl w:val="DFEC16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7CB4AAE"/>
    <w:multiLevelType w:val="hybridMultilevel"/>
    <w:tmpl w:val="5E16C57C"/>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49" w15:restartNumberingAfterBreak="0">
    <w:nsid w:val="5FFE6A97"/>
    <w:multiLevelType w:val="hybridMultilevel"/>
    <w:tmpl w:val="0598F356"/>
    <w:lvl w:ilvl="0" w:tplc="C8365E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51"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52" w15:restartNumberingAfterBreak="0">
    <w:nsid w:val="62C26748"/>
    <w:multiLevelType w:val="hybridMultilevel"/>
    <w:tmpl w:val="AF96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5B6CCC"/>
    <w:multiLevelType w:val="hybridMultilevel"/>
    <w:tmpl w:val="CB8C6656"/>
    <w:lvl w:ilvl="0" w:tplc="04150011">
      <w:start w:val="1"/>
      <w:numFmt w:val="decimal"/>
      <w:lvlText w:val="%1)"/>
      <w:lvlJc w:val="left"/>
      <w:pPr>
        <w:ind w:left="720" w:hanging="360"/>
      </w:pPr>
    </w:lvl>
    <w:lvl w:ilvl="1" w:tplc="3B3CF61A">
      <w:start w:val="1"/>
      <w:numFmt w:val="decimal"/>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ADB29E5"/>
    <w:multiLevelType w:val="hybridMultilevel"/>
    <w:tmpl w:val="051E9FF0"/>
    <w:lvl w:ilvl="0" w:tplc="63425B16">
      <w:start w:val="1"/>
      <w:numFmt w:val="decimal"/>
      <w:lvlText w:val="%1."/>
      <w:lvlJc w:val="left"/>
      <w:pPr>
        <w:ind w:left="720" w:hanging="360"/>
      </w:pPr>
      <w:rPr>
        <w:rFonts w:ascii="Calibri" w:eastAsia="Calibr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C1D5AD3"/>
    <w:multiLevelType w:val="hybridMultilevel"/>
    <w:tmpl w:val="66E49072"/>
    <w:lvl w:ilvl="0" w:tplc="F45E7DB8">
      <w:start w:val="1"/>
      <w:numFmt w:val="decimal"/>
      <w:lvlText w:val="%1."/>
      <w:lvlJc w:val="left"/>
      <w:pPr>
        <w:tabs>
          <w:tab w:val="num" w:pos="360"/>
        </w:tabs>
        <w:ind w:left="360" w:hanging="360"/>
      </w:pPr>
      <w:rPr>
        <w:rFonts w:ascii="Times New Roman" w:hAnsi="Times New Roman"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7"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58" w15:restartNumberingAfterBreak="0">
    <w:nsid w:val="6FA97437"/>
    <w:multiLevelType w:val="hybridMultilevel"/>
    <w:tmpl w:val="85A69E04"/>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70165835"/>
    <w:multiLevelType w:val="hybridMultilevel"/>
    <w:tmpl w:val="471EB21A"/>
    <w:lvl w:ilvl="0" w:tplc="C8365E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17857A7"/>
    <w:multiLevelType w:val="hybridMultilevel"/>
    <w:tmpl w:val="24063C6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1F51431"/>
    <w:multiLevelType w:val="hybridMultilevel"/>
    <w:tmpl w:val="E9BEBD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3A6B67"/>
    <w:multiLevelType w:val="hybridMultilevel"/>
    <w:tmpl w:val="5A6E9C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6F02BBD"/>
    <w:multiLevelType w:val="hybridMultilevel"/>
    <w:tmpl w:val="7B6C6F56"/>
    <w:lvl w:ilvl="0" w:tplc="50CC1D8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4" w15:restartNumberingAfterBreak="0">
    <w:nsid w:val="77763DD9"/>
    <w:multiLevelType w:val="hybridMultilevel"/>
    <w:tmpl w:val="87EE5EA8"/>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025E6F"/>
    <w:multiLevelType w:val="hybridMultilevel"/>
    <w:tmpl w:val="45DA2354"/>
    <w:lvl w:ilvl="0" w:tplc="C8365E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8"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69" w15:restartNumberingAfterBreak="0">
    <w:nsid w:val="7DAB6BA7"/>
    <w:multiLevelType w:val="multilevel"/>
    <w:tmpl w:val="5FDA8FB8"/>
    <w:lvl w:ilvl="0">
      <w:start w:val="1"/>
      <w:numFmt w:val="decimal"/>
      <w:lvlText w:val="%1."/>
      <w:lvlJc w:val="left"/>
      <w:pPr>
        <w:ind w:left="1080" w:hanging="720"/>
      </w:pPr>
      <w:rPr>
        <w:rFonts w:asciiTheme="majorHAnsi" w:eastAsiaTheme="minorHAnsi" w:hAnsiTheme="majorHAnsi" w:cstheme="majorHAnsi" w:hint="default"/>
        <w:b w:val="0"/>
        <w:bCs w:val="0"/>
        <w:sz w:val="22"/>
        <w:szCs w:val="22"/>
      </w:rPr>
    </w:lvl>
    <w:lvl w:ilvl="1">
      <w:start w:val="1"/>
      <w:numFmt w:val="decimal"/>
      <w:isLgl/>
      <w:lvlText w:val="%1.%2."/>
      <w:lvlJc w:val="left"/>
      <w:pPr>
        <w:ind w:left="720" w:hanging="360"/>
      </w:pPr>
      <w:rPr>
        <w:rFonts w:asciiTheme="majorHAnsi" w:hAnsiTheme="majorHAnsi" w:cstheme="majorHAnsi"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7DD36CB9"/>
    <w:multiLevelType w:val="multilevel"/>
    <w:tmpl w:val="6F7092BE"/>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1"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2"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33"/>
  </w:num>
  <w:num w:numId="3">
    <w:abstractNumId w:val="37"/>
  </w:num>
  <w:num w:numId="4">
    <w:abstractNumId w:val="43"/>
  </w:num>
  <w:num w:numId="5">
    <w:abstractNumId w:val="57"/>
  </w:num>
  <w:num w:numId="6">
    <w:abstractNumId w:val="68"/>
  </w:num>
  <w:num w:numId="7">
    <w:abstractNumId w:val="27"/>
  </w:num>
  <w:num w:numId="8">
    <w:abstractNumId w:val="48"/>
  </w:num>
  <w:num w:numId="9">
    <w:abstractNumId w:val="22"/>
  </w:num>
  <w:num w:numId="10">
    <w:abstractNumId w:val="50"/>
  </w:num>
  <w:num w:numId="11">
    <w:abstractNumId w:val="29"/>
  </w:num>
  <w:num w:numId="12">
    <w:abstractNumId w:val="19"/>
  </w:num>
  <w:num w:numId="13">
    <w:abstractNumId w:val="8"/>
  </w:num>
  <w:num w:numId="14">
    <w:abstractNumId w:val="6"/>
  </w:num>
  <w:num w:numId="15">
    <w:abstractNumId w:val="40"/>
  </w:num>
  <w:num w:numId="16">
    <w:abstractNumId w:val="42"/>
  </w:num>
  <w:num w:numId="17">
    <w:abstractNumId w:val="70"/>
  </w:num>
  <w:num w:numId="18">
    <w:abstractNumId w:val="51"/>
  </w:num>
  <w:num w:numId="19">
    <w:abstractNumId w:val="16"/>
  </w:num>
  <w:num w:numId="20">
    <w:abstractNumId w:val="9"/>
  </w:num>
  <w:num w:numId="21">
    <w:abstractNumId w:val="35"/>
  </w:num>
  <w:num w:numId="22">
    <w:abstractNumId w:val="11"/>
  </w:num>
  <w:num w:numId="23">
    <w:abstractNumId w:val="0"/>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72"/>
  </w:num>
  <w:num w:numId="31">
    <w:abstractNumId w:val="65"/>
  </w:num>
  <w:num w:numId="32">
    <w:abstractNumId w:val="41"/>
  </w:num>
  <w:num w:numId="33">
    <w:abstractNumId w:val="38"/>
  </w:num>
  <w:num w:numId="34">
    <w:abstractNumId w:val="64"/>
  </w:num>
  <w:num w:numId="35">
    <w:abstractNumId w:val="47"/>
  </w:num>
  <w:num w:numId="36">
    <w:abstractNumId w:val="55"/>
  </w:num>
  <w:num w:numId="37">
    <w:abstractNumId w:val="26"/>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53"/>
  </w:num>
  <w:num w:numId="47">
    <w:abstractNumId w:val="62"/>
  </w:num>
  <w:num w:numId="48">
    <w:abstractNumId w:val="31"/>
  </w:num>
  <w:num w:numId="49">
    <w:abstractNumId w:val="2"/>
  </w:num>
  <w:num w:numId="50">
    <w:abstractNumId w:val="60"/>
  </w:num>
  <w:num w:numId="51">
    <w:abstractNumId w:val="52"/>
  </w:num>
  <w:num w:numId="52">
    <w:abstractNumId w:val="4"/>
  </w:num>
  <w:num w:numId="53">
    <w:abstractNumId w:val="61"/>
  </w:num>
  <w:num w:numId="54">
    <w:abstractNumId w:val="45"/>
  </w:num>
  <w:num w:numId="55">
    <w:abstractNumId w:val="5"/>
  </w:num>
  <w:num w:numId="56">
    <w:abstractNumId w:val="54"/>
  </w:num>
  <w:num w:numId="57">
    <w:abstractNumId w:val="58"/>
  </w:num>
  <w:num w:numId="58">
    <w:abstractNumId w:val="69"/>
  </w:num>
  <w:num w:numId="59">
    <w:abstractNumId w:val="15"/>
  </w:num>
  <w:num w:numId="60">
    <w:abstractNumId w:val="46"/>
  </w:num>
  <w:num w:numId="61">
    <w:abstractNumId w:val="59"/>
  </w:num>
  <w:num w:numId="62">
    <w:abstractNumId w:val="14"/>
  </w:num>
  <w:num w:numId="63">
    <w:abstractNumId w:val="49"/>
  </w:num>
  <w:num w:numId="64">
    <w:abstractNumId w:val="66"/>
  </w:num>
  <w:num w:numId="65">
    <w:abstractNumId w:val="3"/>
  </w:num>
  <w:num w:numId="66">
    <w:abstractNumId w:val="44"/>
  </w:num>
  <w:num w:numId="67">
    <w:abstractNumId w:val="21"/>
  </w:num>
  <w:num w:numId="68">
    <w:abstractNumId w:val="32"/>
  </w:num>
  <w:num w:numId="69">
    <w:abstractNumId w:val="13"/>
  </w:num>
  <w:num w:numId="70">
    <w:abstractNumId w:val="7"/>
  </w:num>
  <w:num w:numId="71">
    <w:abstractNumId w:val="63"/>
  </w:num>
  <w:num w:numId="72">
    <w:abstractNumId w:val="34"/>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ler-Florczak Aleksandra">
    <w15:presenceInfo w15:providerId="AD" w15:userId="S-1-5-21-1525952054-1005573771-2909822258-4662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13972"/>
    <w:rsid w:val="00014047"/>
    <w:rsid w:val="00024BD0"/>
    <w:rsid w:val="00026EDE"/>
    <w:rsid w:val="000328F4"/>
    <w:rsid w:val="00036188"/>
    <w:rsid w:val="00041EF7"/>
    <w:rsid w:val="00041FE0"/>
    <w:rsid w:val="00043649"/>
    <w:rsid w:val="00046BC8"/>
    <w:rsid w:val="00057719"/>
    <w:rsid w:val="0006504C"/>
    <w:rsid w:val="00067B1E"/>
    <w:rsid w:val="00067F90"/>
    <w:rsid w:val="00071F4E"/>
    <w:rsid w:val="0007329B"/>
    <w:rsid w:val="000774EE"/>
    <w:rsid w:val="00084278"/>
    <w:rsid w:val="0008581F"/>
    <w:rsid w:val="000912F6"/>
    <w:rsid w:val="000913D4"/>
    <w:rsid w:val="000951D3"/>
    <w:rsid w:val="0009572F"/>
    <w:rsid w:val="000A089E"/>
    <w:rsid w:val="000B5AA2"/>
    <w:rsid w:val="000B6AD9"/>
    <w:rsid w:val="000C27F5"/>
    <w:rsid w:val="000C2AB7"/>
    <w:rsid w:val="000C37B9"/>
    <w:rsid w:val="000C466B"/>
    <w:rsid w:val="000C64FE"/>
    <w:rsid w:val="000C6A5D"/>
    <w:rsid w:val="000C7276"/>
    <w:rsid w:val="000D2796"/>
    <w:rsid w:val="000D2C5B"/>
    <w:rsid w:val="000D5321"/>
    <w:rsid w:val="000E307E"/>
    <w:rsid w:val="000E31C8"/>
    <w:rsid w:val="000E7F0F"/>
    <w:rsid w:val="000F14DF"/>
    <w:rsid w:val="000F51BF"/>
    <w:rsid w:val="000F7102"/>
    <w:rsid w:val="001007B4"/>
    <w:rsid w:val="001066F1"/>
    <w:rsid w:val="001072FA"/>
    <w:rsid w:val="00112B19"/>
    <w:rsid w:val="00115307"/>
    <w:rsid w:val="00115689"/>
    <w:rsid w:val="00116062"/>
    <w:rsid w:val="00117665"/>
    <w:rsid w:val="00120277"/>
    <w:rsid w:val="0012043D"/>
    <w:rsid w:val="00120743"/>
    <w:rsid w:val="00122BA5"/>
    <w:rsid w:val="0012376E"/>
    <w:rsid w:val="0012450D"/>
    <w:rsid w:val="001245D6"/>
    <w:rsid w:val="00124734"/>
    <w:rsid w:val="001259E5"/>
    <w:rsid w:val="00127418"/>
    <w:rsid w:val="001317CE"/>
    <w:rsid w:val="00135CD9"/>
    <w:rsid w:val="00136359"/>
    <w:rsid w:val="00140B92"/>
    <w:rsid w:val="00140E21"/>
    <w:rsid w:val="001452E1"/>
    <w:rsid w:val="00146FED"/>
    <w:rsid w:val="001507DA"/>
    <w:rsid w:val="00150FCE"/>
    <w:rsid w:val="00152736"/>
    <w:rsid w:val="001620CA"/>
    <w:rsid w:val="00162FAF"/>
    <w:rsid w:val="00167499"/>
    <w:rsid w:val="001740A7"/>
    <w:rsid w:val="0017570F"/>
    <w:rsid w:val="001776D7"/>
    <w:rsid w:val="00181E9D"/>
    <w:rsid w:val="001845C8"/>
    <w:rsid w:val="00192501"/>
    <w:rsid w:val="001932E0"/>
    <w:rsid w:val="0019348C"/>
    <w:rsid w:val="001978C9"/>
    <w:rsid w:val="001A1BBA"/>
    <w:rsid w:val="001A48D2"/>
    <w:rsid w:val="001B3472"/>
    <w:rsid w:val="001B3E23"/>
    <w:rsid w:val="001B66C4"/>
    <w:rsid w:val="001B7141"/>
    <w:rsid w:val="001C00B9"/>
    <w:rsid w:val="001C092A"/>
    <w:rsid w:val="001C1524"/>
    <w:rsid w:val="001C6897"/>
    <w:rsid w:val="001C7A60"/>
    <w:rsid w:val="001D123A"/>
    <w:rsid w:val="001D64F6"/>
    <w:rsid w:val="001E02B7"/>
    <w:rsid w:val="001E14CB"/>
    <w:rsid w:val="001E74A9"/>
    <w:rsid w:val="001F08D7"/>
    <w:rsid w:val="001F2550"/>
    <w:rsid w:val="001F3EC5"/>
    <w:rsid w:val="001F7875"/>
    <w:rsid w:val="001F7FB7"/>
    <w:rsid w:val="002040F0"/>
    <w:rsid w:val="002152D2"/>
    <w:rsid w:val="00222926"/>
    <w:rsid w:val="00225134"/>
    <w:rsid w:val="00236D65"/>
    <w:rsid w:val="002375F8"/>
    <w:rsid w:val="00245D86"/>
    <w:rsid w:val="00246F41"/>
    <w:rsid w:val="00250E0B"/>
    <w:rsid w:val="002605CD"/>
    <w:rsid w:val="00261C47"/>
    <w:rsid w:val="00262CEA"/>
    <w:rsid w:val="0026323F"/>
    <w:rsid w:val="00274180"/>
    <w:rsid w:val="00274299"/>
    <w:rsid w:val="00274B71"/>
    <w:rsid w:val="00275890"/>
    <w:rsid w:val="00275C92"/>
    <w:rsid w:val="00277363"/>
    <w:rsid w:val="00282908"/>
    <w:rsid w:val="0028517C"/>
    <w:rsid w:val="00285707"/>
    <w:rsid w:val="00285ADE"/>
    <w:rsid w:val="00285D9B"/>
    <w:rsid w:val="00286905"/>
    <w:rsid w:val="0029373E"/>
    <w:rsid w:val="00293F75"/>
    <w:rsid w:val="002A1B9C"/>
    <w:rsid w:val="002A3D7E"/>
    <w:rsid w:val="002A5417"/>
    <w:rsid w:val="002A5523"/>
    <w:rsid w:val="002A65E8"/>
    <w:rsid w:val="002B10D4"/>
    <w:rsid w:val="002B21C2"/>
    <w:rsid w:val="002C0040"/>
    <w:rsid w:val="002C0E7C"/>
    <w:rsid w:val="002C16E0"/>
    <w:rsid w:val="002C2271"/>
    <w:rsid w:val="002C242D"/>
    <w:rsid w:val="002C7815"/>
    <w:rsid w:val="002C7C67"/>
    <w:rsid w:val="002D60CA"/>
    <w:rsid w:val="002E09D8"/>
    <w:rsid w:val="002E0B8B"/>
    <w:rsid w:val="002E154F"/>
    <w:rsid w:val="002E37C4"/>
    <w:rsid w:val="002E3F59"/>
    <w:rsid w:val="002E4907"/>
    <w:rsid w:val="002E641D"/>
    <w:rsid w:val="002E7BE0"/>
    <w:rsid w:val="002F1076"/>
    <w:rsid w:val="00300538"/>
    <w:rsid w:val="00303F71"/>
    <w:rsid w:val="00305CE9"/>
    <w:rsid w:val="00310821"/>
    <w:rsid w:val="00311078"/>
    <w:rsid w:val="0031392B"/>
    <w:rsid w:val="003164AD"/>
    <w:rsid w:val="003277A0"/>
    <w:rsid w:val="00330B35"/>
    <w:rsid w:val="0033126B"/>
    <w:rsid w:val="00336CEC"/>
    <w:rsid w:val="00352264"/>
    <w:rsid w:val="00352CFA"/>
    <w:rsid w:val="00353F4E"/>
    <w:rsid w:val="00357824"/>
    <w:rsid w:val="003578C7"/>
    <w:rsid w:val="003627DF"/>
    <w:rsid w:val="003643E3"/>
    <w:rsid w:val="00370737"/>
    <w:rsid w:val="00370C35"/>
    <w:rsid w:val="003711CD"/>
    <w:rsid w:val="0037662A"/>
    <w:rsid w:val="003823D5"/>
    <w:rsid w:val="003831C7"/>
    <w:rsid w:val="003855F8"/>
    <w:rsid w:val="003857F2"/>
    <w:rsid w:val="00390870"/>
    <w:rsid w:val="00390C69"/>
    <w:rsid w:val="0039289D"/>
    <w:rsid w:val="00396EAF"/>
    <w:rsid w:val="003A02B5"/>
    <w:rsid w:val="003A2564"/>
    <w:rsid w:val="003A4BDE"/>
    <w:rsid w:val="003B16B8"/>
    <w:rsid w:val="003B5705"/>
    <w:rsid w:val="003B5DC1"/>
    <w:rsid w:val="003C3F92"/>
    <w:rsid w:val="003C5655"/>
    <w:rsid w:val="003D0CC7"/>
    <w:rsid w:val="003D4781"/>
    <w:rsid w:val="003F08E8"/>
    <w:rsid w:val="003F41B5"/>
    <w:rsid w:val="003F5651"/>
    <w:rsid w:val="003F66DF"/>
    <w:rsid w:val="003F6DBE"/>
    <w:rsid w:val="004022E0"/>
    <w:rsid w:val="00403135"/>
    <w:rsid w:val="00404DE9"/>
    <w:rsid w:val="00407738"/>
    <w:rsid w:val="00410F8E"/>
    <w:rsid w:val="00411204"/>
    <w:rsid w:val="004224DA"/>
    <w:rsid w:val="00426F50"/>
    <w:rsid w:val="00430450"/>
    <w:rsid w:val="004326EE"/>
    <w:rsid w:val="004333A0"/>
    <w:rsid w:val="0043458A"/>
    <w:rsid w:val="00435961"/>
    <w:rsid w:val="004530FD"/>
    <w:rsid w:val="00454F4F"/>
    <w:rsid w:val="00454F97"/>
    <w:rsid w:val="00456B2E"/>
    <w:rsid w:val="00460F59"/>
    <w:rsid w:val="004623C8"/>
    <w:rsid w:val="00462FCA"/>
    <w:rsid w:val="00467738"/>
    <w:rsid w:val="00470D8A"/>
    <w:rsid w:val="004721BC"/>
    <w:rsid w:val="0047639D"/>
    <w:rsid w:val="004821B3"/>
    <w:rsid w:val="004839FA"/>
    <w:rsid w:val="00493E53"/>
    <w:rsid w:val="0049668C"/>
    <w:rsid w:val="00497A94"/>
    <w:rsid w:val="004A0187"/>
    <w:rsid w:val="004A0300"/>
    <w:rsid w:val="004A0843"/>
    <w:rsid w:val="004A55AC"/>
    <w:rsid w:val="004B2FB5"/>
    <w:rsid w:val="004B5626"/>
    <w:rsid w:val="004B7A39"/>
    <w:rsid w:val="004C0BC3"/>
    <w:rsid w:val="004C0FEF"/>
    <w:rsid w:val="004C1F70"/>
    <w:rsid w:val="004C6B0C"/>
    <w:rsid w:val="004D181C"/>
    <w:rsid w:val="004D1E19"/>
    <w:rsid w:val="004D23E7"/>
    <w:rsid w:val="004D2509"/>
    <w:rsid w:val="004D5C31"/>
    <w:rsid w:val="004D7948"/>
    <w:rsid w:val="004E0069"/>
    <w:rsid w:val="004E179E"/>
    <w:rsid w:val="004E1CDA"/>
    <w:rsid w:val="004E3365"/>
    <w:rsid w:val="004E645C"/>
    <w:rsid w:val="004E6B5A"/>
    <w:rsid w:val="004F223A"/>
    <w:rsid w:val="004F7E2B"/>
    <w:rsid w:val="00500FBF"/>
    <w:rsid w:val="00502258"/>
    <w:rsid w:val="005036BF"/>
    <w:rsid w:val="00503DD9"/>
    <w:rsid w:val="00505932"/>
    <w:rsid w:val="00511FFD"/>
    <w:rsid w:val="005153DA"/>
    <w:rsid w:val="00515CA5"/>
    <w:rsid w:val="00516496"/>
    <w:rsid w:val="005200DF"/>
    <w:rsid w:val="00520CD1"/>
    <w:rsid w:val="00523881"/>
    <w:rsid w:val="00524AB6"/>
    <w:rsid w:val="00527DB8"/>
    <w:rsid w:val="00533570"/>
    <w:rsid w:val="00534AC2"/>
    <w:rsid w:val="00535CC3"/>
    <w:rsid w:val="005417CE"/>
    <w:rsid w:val="005427B8"/>
    <w:rsid w:val="0054534D"/>
    <w:rsid w:val="00551241"/>
    <w:rsid w:val="005558BF"/>
    <w:rsid w:val="00564390"/>
    <w:rsid w:val="005653C0"/>
    <w:rsid w:val="0057063F"/>
    <w:rsid w:val="00572BB7"/>
    <w:rsid w:val="00573393"/>
    <w:rsid w:val="00574D42"/>
    <w:rsid w:val="00574F99"/>
    <w:rsid w:val="005754B1"/>
    <w:rsid w:val="005826FF"/>
    <w:rsid w:val="00586A67"/>
    <w:rsid w:val="005912E6"/>
    <w:rsid w:val="00591ECF"/>
    <w:rsid w:val="00591F5B"/>
    <w:rsid w:val="0059244C"/>
    <w:rsid w:val="00595998"/>
    <w:rsid w:val="005A0FF6"/>
    <w:rsid w:val="005A4FB9"/>
    <w:rsid w:val="005B11D9"/>
    <w:rsid w:val="005B2201"/>
    <w:rsid w:val="005B454F"/>
    <w:rsid w:val="005B4C07"/>
    <w:rsid w:val="005B530A"/>
    <w:rsid w:val="005B7D10"/>
    <w:rsid w:val="005C30E8"/>
    <w:rsid w:val="005D08CB"/>
    <w:rsid w:val="005D4677"/>
    <w:rsid w:val="005D600E"/>
    <w:rsid w:val="005D6910"/>
    <w:rsid w:val="005E0B5A"/>
    <w:rsid w:val="005E5185"/>
    <w:rsid w:val="005E6374"/>
    <w:rsid w:val="005F2657"/>
    <w:rsid w:val="005F7226"/>
    <w:rsid w:val="00601985"/>
    <w:rsid w:val="0060239D"/>
    <w:rsid w:val="00602825"/>
    <w:rsid w:val="00605797"/>
    <w:rsid w:val="00607075"/>
    <w:rsid w:val="006141C2"/>
    <w:rsid w:val="00631346"/>
    <w:rsid w:val="00631C36"/>
    <w:rsid w:val="00634005"/>
    <w:rsid w:val="006362CF"/>
    <w:rsid w:val="00642798"/>
    <w:rsid w:val="00647D0A"/>
    <w:rsid w:val="006559AF"/>
    <w:rsid w:val="006660CF"/>
    <w:rsid w:val="00666A0C"/>
    <w:rsid w:val="006728F5"/>
    <w:rsid w:val="00673674"/>
    <w:rsid w:val="00673A1C"/>
    <w:rsid w:val="0068092A"/>
    <w:rsid w:val="00681C1E"/>
    <w:rsid w:val="0068709A"/>
    <w:rsid w:val="0069014C"/>
    <w:rsid w:val="00690D10"/>
    <w:rsid w:val="0069119F"/>
    <w:rsid w:val="00693D37"/>
    <w:rsid w:val="006956D7"/>
    <w:rsid w:val="00696011"/>
    <w:rsid w:val="006A7908"/>
    <w:rsid w:val="006B0B11"/>
    <w:rsid w:val="006B399A"/>
    <w:rsid w:val="006B7E27"/>
    <w:rsid w:val="006C2734"/>
    <w:rsid w:val="006C5F91"/>
    <w:rsid w:val="006D07C4"/>
    <w:rsid w:val="006D4B4C"/>
    <w:rsid w:val="006D71F2"/>
    <w:rsid w:val="006D7314"/>
    <w:rsid w:val="006E2212"/>
    <w:rsid w:val="006E2841"/>
    <w:rsid w:val="006E4EA5"/>
    <w:rsid w:val="006E568F"/>
    <w:rsid w:val="006E5FE9"/>
    <w:rsid w:val="006E78FA"/>
    <w:rsid w:val="006E79F3"/>
    <w:rsid w:val="006F18CD"/>
    <w:rsid w:val="0070006E"/>
    <w:rsid w:val="00704035"/>
    <w:rsid w:val="007052C5"/>
    <w:rsid w:val="00706029"/>
    <w:rsid w:val="00706714"/>
    <w:rsid w:val="00706BA2"/>
    <w:rsid w:val="00713B97"/>
    <w:rsid w:val="007155D3"/>
    <w:rsid w:val="007237FC"/>
    <w:rsid w:val="0072545E"/>
    <w:rsid w:val="007279E0"/>
    <w:rsid w:val="00731F71"/>
    <w:rsid w:val="00741BC9"/>
    <w:rsid w:val="00742E83"/>
    <w:rsid w:val="0074350F"/>
    <w:rsid w:val="007501A7"/>
    <w:rsid w:val="007565BA"/>
    <w:rsid w:val="00762690"/>
    <w:rsid w:val="0076271F"/>
    <w:rsid w:val="0076501B"/>
    <w:rsid w:val="00770EEB"/>
    <w:rsid w:val="00776F0C"/>
    <w:rsid w:val="00781D86"/>
    <w:rsid w:val="00793F0F"/>
    <w:rsid w:val="00797659"/>
    <w:rsid w:val="007A21B2"/>
    <w:rsid w:val="007A2C02"/>
    <w:rsid w:val="007A3293"/>
    <w:rsid w:val="007A797B"/>
    <w:rsid w:val="007B02A0"/>
    <w:rsid w:val="007B3A7F"/>
    <w:rsid w:val="007B3E7D"/>
    <w:rsid w:val="007B4F32"/>
    <w:rsid w:val="007B54AC"/>
    <w:rsid w:val="007C5CD8"/>
    <w:rsid w:val="007C709A"/>
    <w:rsid w:val="007D0D68"/>
    <w:rsid w:val="007D7653"/>
    <w:rsid w:val="007E28AD"/>
    <w:rsid w:val="007E310A"/>
    <w:rsid w:val="007E5FC2"/>
    <w:rsid w:val="007E6F18"/>
    <w:rsid w:val="007E7B1E"/>
    <w:rsid w:val="007F3A4F"/>
    <w:rsid w:val="007F40AC"/>
    <w:rsid w:val="007F40F8"/>
    <w:rsid w:val="007F4890"/>
    <w:rsid w:val="007F6E0E"/>
    <w:rsid w:val="00804FBA"/>
    <w:rsid w:val="00806CC0"/>
    <w:rsid w:val="00815418"/>
    <w:rsid w:val="00816725"/>
    <w:rsid w:val="00817407"/>
    <w:rsid w:val="0082636C"/>
    <w:rsid w:val="008275C3"/>
    <w:rsid w:val="00832B3B"/>
    <w:rsid w:val="0083460C"/>
    <w:rsid w:val="00834E4C"/>
    <w:rsid w:val="008363F7"/>
    <w:rsid w:val="008370D5"/>
    <w:rsid w:val="0083767B"/>
    <w:rsid w:val="0084269D"/>
    <w:rsid w:val="008435C4"/>
    <w:rsid w:val="00843F34"/>
    <w:rsid w:val="00845213"/>
    <w:rsid w:val="008457E1"/>
    <w:rsid w:val="00853630"/>
    <w:rsid w:val="00856220"/>
    <w:rsid w:val="0086187D"/>
    <w:rsid w:val="0086210D"/>
    <w:rsid w:val="0086244A"/>
    <w:rsid w:val="008626B4"/>
    <w:rsid w:val="0086535C"/>
    <w:rsid w:val="0087315C"/>
    <w:rsid w:val="0088509B"/>
    <w:rsid w:val="008851BB"/>
    <w:rsid w:val="0088527F"/>
    <w:rsid w:val="00891250"/>
    <w:rsid w:val="008924FF"/>
    <w:rsid w:val="008954A0"/>
    <w:rsid w:val="00897A6F"/>
    <w:rsid w:val="008A0560"/>
    <w:rsid w:val="008A07C6"/>
    <w:rsid w:val="008A28D1"/>
    <w:rsid w:val="008A2EBE"/>
    <w:rsid w:val="008A601E"/>
    <w:rsid w:val="008A6A36"/>
    <w:rsid w:val="008B043A"/>
    <w:rsid w:val="008B2209"/>
    <w:rsid w:val="008B4209"/>
    <w:rsid w:val="008B4EF7"/>
    <w:rsid w:val="008B4F98"/>
    <w:rsid w:val="008B6962"/>
    <w:rsid w:val="008C24C7"/>
    <w:rsid w:val="008C31A8"/>
    <w:rsid w:val="008C35CF"/>
    <w:rsid w:val="008C3769"/>
    <w:rsid w:val="008C488D"/>
    <w:rsid w:val="008C7CF7"/>
    <w:rsid w:val="008D0463"/>
    <w:rsid w:val="008D2A6C"/>
    <w:rsid w:val="008D5371"/>
    <w:rsid w:val="008D5B90"/>
    <w:rsid w:val="008E1AAB"/>
    <w:rsid w:val="008E5B00"/>
    <w:rsid w:val="008F0DBF"/>
    <w:rsid w:val="008F48D8"/>
    <w:rsid w:val="008F5716"/>
    <w:rsid w:val="008F6715"/>
    <w:rsid w:val="008F6B1D"/>
    <w:rsid w:val="009077E9"/>
    <w:rsid w:val="00910417"/>
    <w:rsid w:val="00911364"/>
    <w:rsid w:val="00911B6E"/>
    <w:rsid w:val="00913D8E"/>
    <w:rsid w:val="00914D1E"/>
    <w:rsid w:val="00915A6B"/>
    <w:rsid w:val="00917C97"/>
    <w:rsid w:val="00932960"/>
    <w:rsid w:val="009410A1"/>
    <w:rsid w:val="009414B8"/>
    <w:rsid w:val="00942D76"/>
    <w:rsid w:val="0094787C"/>
    <w:rsid w:val="0095040B"/>
    <w:rsid w:val="0095157A"/>
    <w:rsid w:val="009525BA"/>
    <w:rsid w:val="00954F70"/>
    <w:rsid w:val="009571F6"/>
    <w:rsid w:val="00957486"/>
    <w:rsid w:val="00971C09"/>
    <w:rsid w:val="009728C3"/>
    <w:rsid w:val="00973C88"/>
    <w:rsid w:val="00973F23"/>
    <w:rsid w:val="00976A1E"/>
    <w:rsid w:val="00981EE2"/>
    <w:rsid w:val="00985371"/>
    <w:rsid w:val="00992485"/>
    <w:rsid w:val="009958CB"/>
    <w:rsid w:val="009966D6"/>
    <w:rsid w:val="009A5EBA"/>
    <w:rsid w:val="009A6271"/>
    <w:rsid w:val="009A6BB2"/>
    <w:rsid w:val="009A712C"/>
    <w:rsid w:val="009B6500"/>
    <w:rsid w:val="009B656A"/>
    <w:rsid w:val="009C105E"/>
    <w:rsid w:val="009C120E"/>
    <w:rsid w:val="009C138A"/>
    <w:rsid w:val="009C2FFE"/>
    <w:rsid w:val="009C43E2"/>
    <w:rsid w:val="009C4D44"/>
    <w:rsid w:val="009C5871"/>
    <w:rsid w:val="009C6913"/>
    <w:rsid w:val="009C7028"/>
    <w:rsid w:val="009D1939"/>
    <w:rsid w:val="009D4824"/>
    <w:rsid w:val="009E1DB7"/>
    <w:rsid w:val="009F042F"/>
    <w:rsid w:val="00A00921"/>
    <w:rsid w:val="00A01631"/>
    <w:rsid w:val="00A01CBF"/>
    <w:rsid w:val="00A04DA3"/>
    <w:rsid w:val="00A11154"/>
    <w:rsid w:val="00A11196"/>
    <w:rsid w:val="00A1251B"/>
    <w:rsid w:val="00A13B6D"/>
    <w:rsid w:val="00A149E9"/>
    <w:rsid w:val="00A22DD4"/>
    <w:rsid w:val="00A25B60"/>
    <w:rsid w:val="00A2773D"/>
    <w:rsid w:val="00A301D8"/>
    <w:rsid w:val="00A345C2"/>
    <w:rsid w:val="00A3784D"/>
    <w:rsid w:val="00A3790E"/>
    <w:rsid w:val="00A50BB0"/>
    <w:rsid w:val="00A56D8A"/>
    <w:rsid w:val="00A57331"/>
    <w:rsid w:val="00A57F1C"/>
    <w:rsid w:val="00A620A5"/>
    <w:rsid w:val="00A63C04"/>
    <w:rsid w:val="00A65F11"/>
    <w:rsid w:val="00A6775B"/>
    <w:rsid w:val="00A76F87"/>
    <w:rsid w:val="00A77802"/>
    <w:rsid w:val="00A81996"/>
    <w:rsid w:val="00A86726"/>
    <w:rsid w:val="00A87B7A"/>
    <w:rsid w:val="00A87F0C"/>
    <w:rsid w:val="00A94F1F"/>
    <w:rsid w:val="00A95949"/>
    <w:rsid w:val="00AA4A33"/>
    <w:rsid w:val="00AA4F6E"/>
    <w:rsid w:val="00AA776A"/>
    <w:rsid w:val="00AB1451"/>
    <w:rsid w:val="00AB4775"/>
    <w:rsid w:val="00AB5A97"/>
    <w:rsid w:val="00AB6B45"/>
    <w:rsid w:val="00AB7D90"/>
    <w:rsid w:val="00AC2C55"/>
    <w:rsid w:val="00AC4D0C"/>
    <w:rsid w:val="00AC574A"/>
    <w:rsid w:val="00AC793F"/>
    <w:rsid w:val="00AD16C9"/>
    <w:rsid w:val="00AE154A"/>
    <w:rsid w:val="00AE27F2"/>
    <w:rsid w:val="00AE7BA5"/>
    <w:rsid w:val="00AF1CCF"/>
    <w:rsid w:val="00AF42F8"/>
    <w:rsid w:val="00AF5A15"/>
    <w:rsid w:val="00AF5B9C"/>
    <w:rsid w:val="00AF6AFB"/>
    <w:rsid w:val="00B00D92"/>
    <w:rsid w:val="00B0184D"/>
    <w:rsid w:val="00B024C1"/>
    <w:rsid w:val="00B04D9B"/>
    <w:rsid w:val="00B05083"/>
    <w:rsid w:val="00B07AEB"/>
    <w:rsid w:val="00B11A4E"/>
    <w:rsid w:val="00B12C0A"/>
    <w:rsid w:val="00B15383"/>
    <w:rsid w:val="00B15C2C"/>
    <w:rsid w:val="00B21DDE"/>
    <w:rsid w:val="00B220B2"/>
    <w:rsid w:val="00B2352D"/>
    <w:rsid w:val="00B31820"/>
    <w:rsid w:val="00B33F2D"/>
    <w:rsid w:val="00B34A7C"/>
    <w:rsid w:val="00B34FC3"/>
    <w:rsid w:val="00B35386"/>
    <w:rsid w:val="00B45B5D"/>
    <w:rsid w:val="00B46F88"/>
    <w:rsid w:val="00B51059"/>
    <w:rsid w:val="00B514D8"/>
    <w:rsid w:val="00B53724"/>
    <w:rsid w:val="00B60001"/>
    <w:rsid w:val="00B61FDB"/>
    <w:rsid w:val="00B64E45"/>
    <w:rsid w:val="00B75B0C"/>
    <w:rsid w:val="00B761C9"/>
    <w:rsid w:val="00B80440"/>
    <w:rsid w:val="00B83206"/>
    <w:rsid w:val="00B83EC2"/>
    <w:rsid w:val="00B846CC"/>
    <w:rsid w:val="00B87827"/>
    <w:rsid w:val="00B908BE"/>
    <w:rsid w:val="00B924EE"/>
    <w:rsid w:val="00B930F4"/>
    <w:rsid w:val="00B941AD"/>
    <w:rsid w:val="00B94938"/>
    <w:rsid w:val="00B94C6B"/>
    <w:rsid w:val="00B96B92"/>
    <w:rsid w:val="00B97B80"/>
    <w:rsid w:val="00BA03BD"/>
    <w:rsid w:val="00BA19BA"/>
    <w:rsid w:val="00BA3E18"/>
    <w:rsid w:val="00BA3FBF"/>
    <w:rsid w:val="00BA4371"/>
    <w:rsid w:val="00BA4DEE"/>
    <w:rsid w:val="00BA52EB"/>
    <w:rsid w:val="00BB0A4C"/>
    <w:rsid w:val="00BB144C"/>
    <w:rsid w:val="00BC1697"/>
    <w:rsid w:val="00BD1BC1"/>
    <w:rsid w:val="00BD47BD"/>
    <w:rsid w:val="00BD4BA7"/>
    <w:rsid w:val="00BD5E73"/>
    <w:rsid w:val="00BD6E7A"/>
    <w:rsid w:val="00BE224F"/>
    <w:rsid w:val="00BE243D"/>
    <w:rsid w:val="00BE2509"/>
    <w:rsid w:val="00BE51D4"/>
    <w:rsid w:val="00BF1B9B"/>
    <w:rsid w:val="00BF2786"/>
    <w:rsid w:val="00BF6BCE"/>
    <w:rsid w:val="00BF74DD"/>
    <w:rsid w:val="00C00073"/>
    <w:rsid w:val="00C01E3A"/>
    <w:rsid w:val="00C02752"/>
    <w:rsid w:val="00C074A3"/>
    <w:rsid w:val="00C106DA"/>
    <w:rsid w:val="00C11F18"/>
    <w:rsid w:val="00C12074"/>
    <w:rsid w:val="00C13794"/>
    <w:rsid w:val="00C1427D"/>
    <w:rsid w:val="00C14904"/>
    <w:rsid w:val="00C14930"/>
    <w:rsid w:val="00C17C01"/>
    <w:rsid w:val="00C20C56"/>
    <w:rsid w:val="00C225FB"/>
    <w:rsid w:val="00C31FE9"/>
    <w:rsid w:val="00C43C8A"/>
    <w:rsid w:val="00C46CE1"/>
    <w:rsid w:val="00C47CF8"/>
    <w:rsid w:val="00C5044A"/>
    <w:rsid w:val="00C515E1"/>
    <w:rsid w:val="00C522FE"/>
    <w:rsid w:val="00C6020A"/>
    <w:rsid w:val="00C61C5D"/>
    <w:rsid w:val="00C64B62"/>
    <w:rsid w:val="00C651C8"/>
    <w:rsid w:val="00C654B6"/>
    <w:rsid w:val="00C6556E"/>
    <w:rsid w:val="00C67A86"/>
    <w:rsid w:val="00C73FBA"/>
    <w:rsid w:val="00C76A34"/>
    <w:rsid w:val="00C83245"/>
    <w:rsid w:val="00C84EEF"/>
    <w:rsid w:val="00C85236"/>
    <w:rsid w:val="00C928FD"/>
    <w:rsid w:val="00C93C8C"/>
    <w:rsid w:val="00C95393"/>
    <w:rsid w:val="00C95526"/>
    <w:rsid w:val="00C95B5D"/>
    <w:rsid w:val="00C96524"/>
    <w:rsid w:val="00C96AF7"/>
    <w:rsid w:val="00CA0241"/>
    <w:rsid w:val="00CA380F"/>
    <w:rsid w:val="00CB2F89"/>
    <w:rsid w:val="00CB774A"/>
    <w:rsid w:val="00CC0DEF"/>
    <w:rsid w:val="00CD1767"/>
    <w:rsid w:val="00CD2DD7"/>
    <w:rsid w:val="00CE4A5E"/>
    <w:rsid w:val="00CE4EBC"/>
    <w:rsid w:val="00CE5436"/>
    <w:rsid w:val="00CE6DA9"/>
    <w:rsid w:val="00CE758F"/>
    <w:rsid w:val="00CF481C"/>
    <w:rsid w:val="00CF66D3"/>
    <w:rsid w:val="00D0096B"/>
    <w:rsid w:val="00D040A2"/>
    <w:rsid w:val="00D054C4"/>
    <w:rsid w:val="00D153E1"/>
    <w:rsid w:val="00D156A6"/>
    <w:rsid w:val="00D16F67"/>
    <w:rsid w:val="00D178DD"/>
    <w:rsid w:val="00D23F9B"/>
    <w:rsid w:val="00D26197"/>
    <w:rsid w:val="00D311A3"/>
    <w:rsid w:val="00D31D44"/>
    <w:rsid w:val="00D32988"/>
    <w:rsid w:val="00D368F8"/>
    <w:rsid w:val="00D40FEE"/>
    <w:rsid w:val="00D42011"/>
    <w:rsid w:val="00D420FA"/>
    <w:rsid w:val="00D45081"/>
    <w:rsid w:val="00D453AD"/>
    <w:rsid w:val="00D4787E"/>
    <w:rsid w:val="00D51A5C"/>
    <w:rsid w:val="00D5384B"/>
    <w:rsid w:val="00D53E01"/>
    <w:rsid w:val="00D552BD"/>
    <w:rsid w:val="00D56C0E"/>
    <w:rsid w:val="00D6308D"/>
    <w:rsid w:val="00D67B9D"/>
    <w:rsid w:val="00D75983"/>
    <w:rsid w:val="00D77687"/>
    <w:rsid w:val="00D8044E"/>
    <w:rsid w:val="00D813BB"/>
    <w:rsid w:val="00D82CBC"/>
    <w:rsid w:val="00D84530"/>
    <w:rsid w:val="00D85577"/>
    <w:rsid w:val="00D858FF"/>
    <w:rsid w:val="00DA1A8C"/>
    <w:rsid w:val="00DA22FC"/>
    <w:rsid w:val="00DA4B68"/>
    <w:rsid w:val="00DB02FE"/>
    <w:rsid w:val="00DB0DCF"/>
    <w:rsid w:val="00DB2ABA"/>
    <w:rsid w:val="00DB564A"/>
    <w:rsid w:val="00DC1554"/>
    <w:rsid w:val="00DC450A"/>
    <w:rsid w:val="00DC468A"/>
    <w:rsid w:val="00DC68AE"/>
    <w:rsid w:val="00DD6AB5"/>
    <w:rsid w:val="00DE1701"/>
    <w:rsid w:val="00DE4242"/>
    <w:rsid w:val="00DF2787"/>
    <w:rsid w:val="00E03EA3"/>
    <w:rsid w:val="00E0469E"/>
    <w:rsid w:val="00E052A4"/>
    <w:rsid w:val="00E0602D"/>
    <w:rsid w:val="00E06E19"/>
    <w:rsid w:val="00E11F9A"/>
    <w:rsid w:val="00E2020A"/>
    <w:rsid w:val="00E20D29"/>
    <w:rsid w:val="00E21169"/>
    <w:rsid w:val="00E21FEA"/>
    <w:rsid w:val="00E23DF5"/>
    <w:rsid w:val="00E30D52"/>
    <w:rsid w:val="00E33AD6"/>
    <w:rsid w:val="00E40717"/>
    <w:rsid w:val="00E42D64"/>
    <w:rsid w:val="00E43328"/>
    <w:rsid w:val="00E43EE6"/>
    <w:rsid w:val="00E50A6A"/>
    <w:rsid w:val="00E57E9A"/>
    <w:rsid w:val="00E617E8"/>
    <w:rsid w:val="00E63F4C"/>
    <w:rsid w:val="00E65834"/>
    <w:rsid w:val="00E67306"/>
    <w:rsid w:val="00E67E4D"/>
    <w:rsid w:val="00E71C6E"/>
    <w:rsid w:val="00E73870"/>
    <w:rsid w:val="00E7616A"/>
    <w:rsid w:val="00E76D7C"/>
    <w:rsid w:val="00E77E95"/>
    <w:rsid w:val="00E77F78"/>
    <w:rsid w:val="00E846D7"/>
    <w:rsid w:val="00E86C36"/>
    <w:rsid w:val="00E93B71"/>
    <w:rsid w:val="00EA6166"/>
    <w:rsid w:val="00EA7014"/>
    <w:rsid w:val="00EB050B"/>
    <w:rsid w:val="00EB1EB7"/>
    <w:rsid w:val="00EB3525"/>
    <w:rsid w:val="00EC35E6"/>
    <w:rsid w:val="00EC58EE"/>
    <w:rsid w:val="00EC71F5"/>
    <w:rsid w:val="00EC7BA8"/>
    <w:rsid w:val="00ED0358"/>
    <w:rsid w:val="00ED4C72"/>
    <w:rsid w:val="00ED57F6"/>
    <w:rsid w:val="00ED791D"/>
    <w:rsid w:val="00EE29D1"/>
    <w:rsid w:val="00EE2A46"/>
    <w:rsid w:val="00EE355B"/>
    <w:rsid w:val="00EE3DFC"/>
    <w:rsid w:val="00EF0181"/>
    <w:rsid w:val="00EF6DD0"/>
    <w:rsid w:val="00EF794E"/>
    <w:rsid w:val="00F04BD3"/>
    <w:rsid w:val="00F07AFD"/>
    <w:rsid w:val="00F1007C"/>
    <w:rsid w:val="00F12A16"/>
    <w:rsid w:val="00F160FF"/>
    <w:rsid w:val="00F178B4"/>
    <w:rsid w:val="00F21A55"/>
    <w:rsid w:val="00F21C21"/>
    <w:rsid w:val="00F22521"/>
    <w:rsid w:val="00F2434B"/>
    <w:rsid w:val="00F26D73"/>
    <w:rsid w:val="00F26F06"/>
    <w:rsid w:val="00F27621"/>
    <w:rsid w:val="00F362A0"/>
    <w:rsid w:val="00F41E52"/>
    <w:rsid w:val="00F467E6"/>
    <w:rsid w:val="00F46963"/>
    <w:rsid w:val="00F5034F"/>
    <w:rsid w:val="00F52F34"/>
    <w:rsid w:val="00F55764"/>
    <w:rsid w:val="00F60FFF"/>
    <w:rsid w:val="00F61DB3"/>
    <w:rsid w:val="00F7208E"/>
    <w:rsid w:val="00F75E61"/>
    <w:rsid w:val="00F8083C"/>
    <w:rsid w:val="00F826A5"/>
    <w:rsid w:val="00F87381"/>
    <w:rsid w:val="00F91A1E"/>
    <w:rsid w:val="00F93CC3"/>
    <w:rsid w:val="00F97200"/>
    <w:rsid w:val="00FA136F"/>
    <w:rsid w:val="00FA1939"/>
    <w:rsid w:val="00FA5AFC"/>
    <w:rsid w:val="00FB105D"/>
    <w:rsid w:val="00FB4204"/>
    <w:rsid w:val="00FB5E16"/>
    <w:rsid w:val="00FB7358"/>
    <w:rsid w:val="00FB7EF2"/>
    <w:rsid w:val="00FC08E5"/>
    <w:rsid w:val="00FC64D9"/>
    <w:rsid w:val="00FC6CE4"/>
    <w:rsid w:val="00FC726B"/>
    <w:rsid w:val="00FD17F8"/>
    <w:rsid w:val="00FD38B1"/>
    <w:rsid w:val="00FD715D"/>
    <w:rsid w:val="00FD7F5C"/>
    <w:rsid w:val="00FE1E93"/>
    <w:rsid w:val="00FE5B96"/>
    <w:rsid w:val="00FF1647"/>
    <w:rsid w:val="00FF7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basedOn w:val="Normalny"/>
    <w:link w:val="Nagwek1Znak"/>
    <w:uiPriority w:val="9"/>
    <w:qFormat/>
    <w:pPr>
      <w:ind w:left="749"/>
      <w:outlineLvl w:val="0"/>
    </w:pPr>
    <w:rPr>
      <w:b/>
      <w:bCs/>
    </w:rPr>
  </w:style>
  <w:style w:type="paragraph" w:styleId="Nagwek2">
    <w:name w:val="heading 2"/>
    <w:basedOn w:val="Normalny"/>
    <w:next w:val="Normalny"/>
    <w:link w:val="Nagwek2Znak"/>
    <w:uiPriority w:val="9"/>
    <w:semiHidden/>
    <w:unhideWhenUsed/>
    <w:qFormat/>
    <w:rsid w:val="00127418"/>
    <w:pPr>
      <w:keepNext/>
      <w:keepLines/>
      <w:spacing w:before="40"/>
      <w:outlineLvl w:val="1"/>
    </w:pPr>
    <w:rPr>
      <w:rFonts w:ascii="Calibri Light" w:hAnsi="Calibri Light"/>
      <w:color w:val="2E74B5"/>
      <w:sz w:val="26"/>
      <w:szCs w:val="26"/>
      <w:lang w:val="en-US"/>
    </w:rPr>
  </w:style>
  <w:style w:type="paragraph" w:styleId="Nagwek3">
    <w:name w:val="heading 3"/>
    <w:basedOn w:val="Normalny"/>
    <w:next w:val="Normalny"/>
    <w:link w:val="Nagwek3Znak"/>
    <w:uiPriority w:val="9"/>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127418"/>
    <w:pPr>
      <w:keepNext/>
      <w:keepLines/>
      <w:spacing w:before="40"/>
      <w:outlineLvl w:val="3"/>
    </w:pPr>
    <w:rPr>
      <w:rFonts w:ascii="Calibri Light" w:hAnsi="Calibri Light"/>
      <w:i/>
      <w:iCs/>
      <w:color w:val="2E74B5"/>
      <w:lang w:val="en-US"/>
    </w:rPr>
  </w:style>
  <w:style w:type="paragraph" w:styleId="Nagwek6">
    <w:name w:val="heading 6"/>
    <w:basedOn w:val="Normalny"/>
    <w:next w:val="Normalny"/>
    <w:link w:val="Nagwek6Znak"/>
    <w:uiPriority w:val="9"/>
    <w:semiHidden/>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1"/>
    <w:qFormat/>
    <w:pPr>
      <w:ind w:left="542"/>
    </w:pPr>
    <w:rPr>
      <w:b/>
      <w:bCs/>
      <w:sz w:val="20"/>
      <w:szCs w:val="20"/>
    </w:rPr>
  </w:style>
  <w:style w:type="paragraph" w:styleId="Tekstpodstawowy">
    <w:name w:val="Body Text"/>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semiHidden/>
    <w:unhideWhenUsed/>
    <w:rsid w:val="001C00B9"/>
    <w:pPr>
      <w:spacing w:after="120" w:line="480" w:lineRule="auto"/>
    </w:pPr>
  </w:style>
  <w:style w:type="character" w:customStyle="1" w:styleId="Tekstpodstawowy2Znak">
    <w:name w:val="Tekst podstawowy 2 Znak"/>
    <w:basedOn w:val="Domylnaczcionkaakapitu"/>
    <w:link w:val="Tekstpodstawowy2"/>
    <w:uiPriority w:val="99"/>
    <w:semiHidden/>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uiPriority w:val="9"/>
    <w:semiHidden/>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uiPriority w:val="9"/>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customStyle="1" w:styleId="Nagwek21">
    <w:name w:val="Nagłówek 21"/>
    <w:basedOn w:val="Normalny"/>
    <w:next w:val="Normalny"/>
    <w:uiPriority w:val="9"/>
    <w:unhideWhenUsed/>
    <w:qFormat/>
    <w:rsid w:val="00127418"/>
    <w:pPr>
      <w:keepNext/>
      <w:keepLines/>
      <w:widowControl/>
      <w:autoSpaceDE/>
      <w:autoSpaceDN/>
      <w:spacing w:before="40" w:line="259" w:lineRule="auto"/>
      <w:outlineLvl w:val="1"/>
    </w:pPr>
    <w:rPr>
      <w:rFonts w:ascii="Calibri Light" w:hAnsi="Calibri Light"/>
      <w:color w:val="2E74B5"/>
      <w:sz w:val="26"/>
      <w:szCs w:val="26"/>
    </w:rPr>
  </w:style>
  <w:style w:type="paragraph" w:customStyle="1" w:styleId="Nagwek41">
    <w:name w:val="Nagłówek 41"/>
    <w:basedOn w:val="Normalny"/>
    <w:next w:val="Normalny"/>
    <w:uiPriority w:val="9"/>
    <w:unhideWhenUsed/>
    <w:qFormat/>
    <w:rsid w:val="00127418"/>
    <w:pPr>
      <w:keepNext/>
      <w:keepLines/>
      <w:widowControl/>
      <w:autoSpaceDE/>
      <w:autoSpaceDN/>
      <w:spacing w:before="40" w:line="259" w:lineRule="auto"/>
      <w:outlineLvl w:val="3"/>
    </w:pPr>
    <w:rPr>
      <w:rFonts w:ascii="Calibri Light" w:hAnsi="Calibri Light"/>
      <w:i/>
      <w:iCs/>
      <w:color w:val="2E74B5"/>
    </w:rPr>
  </w:style>
  <w:style w:type="numbering" w:customStyle="1" w:styleId="Bezlisty1">
    <w:name w:val="Bez listy1"/>
    <w:next w:val="Bezlisty"/>
    <w:uiPriority w:val="99"/>
    <w:semiHidden/>
    <w:unhideWhenUsed/>
    <w:rsid w:val="00127418"/>
  </w:style>
  <w:style w:type="character" w:customStyle="1" w:styleId="Nagwek1Znak">
    <w:name w:val="Nagłówek 1 Znak"/>
    <w:basedOn w:val="Domylnaczcionkaakapitu"/>
    <w:link w:val="Nagwek1"/>
    <w:uiPriority w:val="9"/>
    <w:rsid w:val="00127418"/>
    <w:rPr>
      <w:rFonts w:ascii="Times New Roman" w:eastAsia="Times New Roman" w:hAnsi="Times New Roman" w:cs="Times New Roman"/>
      <w:b/>
      <w:bCs/>
      <w:lang w:val="pl-PL"/>
    </w:rPr>
  </w:style>
  <w:style w:type="character" w:customStyle="1" w:styleId="Nagwek2Znak">
    <w:name w:val="Nagłówek 2 Znak"/>
    <w:basedOn w:val="Domylnaczcionkaakapitu"/>
    <w:link w:val="Nagwek2"/>
    <w:uiPriority w:val="9"/>
    <w:rsid w:val="00127418"/>
    <w:rPr>
      <w:rFonts w:ascii="Calibri Light" w:eastAsia="Times New Roman" w:hAnsi="Calibri Light" w:cs="Times New Roman"/>
      <w:color w:val="2E74B5"/>
      <w:sz w:val="26"/>
      <w:szCs w:val="26"/>
    </w:rPr>
  </w:style>
  <w:style w:type="character" w:customStyle="1" w:styleId="Nagwek4Znak">
    <w:name w:val="Nagłówek 4 Znak"/>
    <w:basedOn w:val="Domylnaczcionkaakapitu"/>
    <w:link w:val="Nagwek4"/>
    <w:uiPriority w:val="9"/>
    <w:rsid w:val="00127418"/>
    <w:rPr>
      <w:rFonts w:ascii="Calibri Light" w:eastAsia="Times New Roman" w:hAnsi="Calibri Light" w:cs="Times New Roman"/>
      <w:i/>
      <w:iCs/>
      <w:color w:val="2E74B5"/>
    </w:rPr>
  </w:style>
  <w:style w:type="table" w:customStyle="1" w:styleId="Tabela-Siatka1">
    <w:name w:val="Tabela - Siatka1"/>
    <w:basedOn w:val="Standardowy"/>
    <w:next w:val="Tabela-Siatka"/>
    <w:uiPriority w:val="39"/>
    <w:rsid w:val="0012741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kocowego">
    <w:name w:val="endnote reference"/>
    <w:basedOn w:val="Domylnaczcionkaakapitu"/>
    <w:uiPriority w:val="99"/>
    <w:semiHidden/>
    <w:unhideWhenUsed/>
    <w:rsid w:val="00127418"/>
    <w:rPr>
      <w:vertAlign w:val="superscript"/>
    </w:rPr>
  </w:style>
  <w:style w:type="character" w:customStyle="1" w:styleId="Nagwek2Znak1">
    <w:name w:val="Nagłówek 2 Znak1"/>
    <w:basedOn w:val="Domylnaczcionkaakapitu"/>
    <w:uiPriority w:val="9"/>
    <w:semiHidden/>
    <w:rsid w:val="00127418"/>
    <w:rPr>
      <w:rFonts w:asciiTheme="majorHAnsi" w:eastAsiaTheme="majorEastAsia" w:hAnsiTheme="majorHAnsi" w:cstheme="majorBidi"/>
      <w:color w:val="365F91" w:themeColor="accent1" w:themeShade="BF"/>
      <w:sz w:val="26"/>
      <w:szCs w:val="26"/>
      <w:lang w:val="pl-PL"/>
    </w:rPr>
  </w:style>
  <w:style w:type="character" w:customStyle="1" w:styleId="Nagwek4Znak1">
    <w:name w:val="Nagłówek 4 Znak1"/>
    <w:basedOn w:val="Domylnaczcionkaakapitu"/>
    <w:uiPriority w:val="9"/>
    <w:semiHidden/>
    <w:rsid w:val="00127418"/>
    <w:rPr>
      <w:rFonts w:asciiTheme="majorHAnsi" w:eastAsiaTheme="majorEastAsia" w:hAnsiTheme="majorHAnsi" w:cstheme="majorBidi"/>
      <w:i/>
      <w:iCs/>
      <w:color w:val="365F91" w:themeColor="accent1" w:themeShade="BF"/>
      <w:lang w:val="pl-PL"/>
    </w:rPr>
  </w:style>
  <w:style w:type="table" w:customStyle="1" w:styleId="Tabela-Siatka2">
    <w:name w:val="Tabela - Siatka2"/>
    <w:basedOn w:val="Standardowy"/>
    <w:next w:val="Tabela-Siatka"/>
    <w:uiPriority w:val="39"/>
    <w:rsid w:val="009966D6"/>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14047"/>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514D8"/>
    <w:pPr>
      <w:widowControl/>
      <w:autoSpaceDE/>
      <w:autoSpaceDN/>
    </w:pPr>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ru.eu" TargetMode="External"/><Relationship Id="rId24" Type="http://schemas.openxmlformats.org/officeDocument/2006/relationships/diagramQuickStyle" Target="diagrams/quickStyle3.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fontTable" Target="fontTable.xml"/><Relationship Id="rId10" Type="http://schemas.openxmlformats.org/officeDocument/2006/relationships/hyperlink" Target="http://www.plru.eu" TargetMode="External"/><Relationship Id="rId19" Type="http://schemas.openxmlformats.org/officeDocument/2006/relationships/diagramQuickStyle" Target="diagrams/quickStyle2.xml"/><Relationship Id="rId4" Type="http://schemas.openxmlformats.org/officeDocument/2006/relationships/settings" Target="settings.xml"/><Relationship Id="rId9" Type="http://schemas.openxmlformats.org/officeDocument/2006/relationships/hyperlink" Target="http://www.plru.eu" TargetMode="External"/><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hyperlink" Target="https://www.plru.eu/.%20"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1CD336E-6B75-4D2F-B45C-8F523C332773}" type="doc">
      <dgm:prSet loTypeId="urn:microsoft.com/office/officeart/2005/8/layout/hierarchy1" loCatId="hierarchy" qsTypeId="urn:microsoft.com/office/officeart/2005/8/quickstyle/simple3" qsCatId="simple" csTypeId="urn:microsoft.com/office/officeart/2005/8/colors/accent0_1" csCatId="mainScheme" phldr="1"/>
      <dgm:spPr/>
      <dgm:t>
        <a:bodyPr/>
        <a:lstStyle/>
        <a:p>
          <a:endParaRPr lang="pl-PL"/>
        </a:p>
      </dgm:t>
    </dgm:pt>
    <dgm:pt modelId="{38CB82A0-54EA-4D01-BA76-D2B99B32792D}">
      <dgm:prSet phldrT="[Tekst]" custT="1"/>
      <dgm:spPr>
        <a:xfrm>
          <a:off x="1388333" y="171763"/>
          <a:ext cx="3160021" cy="1154664"/>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Wspólny Komitet Monitorujący</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Przedstawiciele każdego państwa uczestniczącego</a:t>
          </a:r>
        </a:p>
        <a:p>
          <a:pPr>
            <a:buNone/>
          </a:pPr>
          <a:r>
            <a:rPr lang="pl-PL" sz="1000">
              <a:solidFill>
                <a:sysClr val="windowText" lastClr="000000">
                  <a:hueOff val="0"/>
                  <a:satOff val="0"/>
                  <a:lumOff val="0"/>
                  <a:alphaOff val="0"/>
                </a:sysClr>
              </a:solidFill>
              <a:latin typeface="Calibri"/>
              <a:ea typeface="+mn-ea"/>
              <a:cs typeface="+mn-cs"/>
            </a:rPr>
            <a:t>Organ decyzyjny, nadzór nad Programem</a:t>
          </a:r>
        </a:p>
      </dgm:t>
    </dgm:pt>
    <dgm:pt modelId="{73FB2FA7-FBDA-4471-9C1F-C977F60CE808}" type="parTrans" cxnId="{3A35F493-B403-4F4B-8304-BA2A2D4FBFED}">
      <dgm:prSet/>
      <dgm:spPr/>
      <dgm:t>
        <a:bodyPr/>
        <a:lstStyle/>
        <a:p>
          <a:endParaRPr lang="pl-PL"/>
        </a:p>
      </dgm:t>
    </dgm:pt>
    <dgm:pt modelId="{5C712BEF-88B1-4CC9-BFA1-F5A9BEF1F48F}" type="sibTrans" cxnId="{3A35F493-B403-4F4B-8304-BA2A2D4FBFED}">
      <dgm:prSet/>
      <dgm:spPr/>
      <dgm:t>
        <a:bodyPr/>
        <a:lstStyle/>
        <a:p>
          <a:endParaRPr lang="pl-PL"/>
        </a:p>
      </dgm:t>
    </dgm:pt>
    <dgm:pt modelId="{F121ED84-A79C-4854-8072-9EC383121252}">
      <dgm:prSet phldrT="[Tekst]" custT="1"/>
      <dgm:spPr>
        <a:xfrm>
          <a:off x="2227226" y="1796601"/>
          <a:ext cx="1482235" cy="145791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Instytucja Zarządzająca</a:t>
          </a:r>
        </a:p>
        <a:p>
          <a:pPr>
            <a:buNone/>
          </a:pPr>
          <a:r>
            <a:rPr lang="pl-PL" sz="1000" b="0">
              <a:solidFill>
                <a:sysClr val="windowText" lastClr="000000">
                  <a:hueOff val="0"/>
                  <a:satOff val="0"/>
                  <a:lumOff val="0"/>
                  <a:alphaOff val="0"/>
                </a:sysClr>
              </a:solidFill>
              <a:latin typeface="Calibri"/>
              <a:ea typeface="+mn-ea"/>
              <a:cs typeface="+mn-cs"/>
            </a:rPr>
            <a:t>Ministerstwo Funduszy i Polityki Regionalnej </a:t>
          </a:r>
          <a:r>
            <a:rPr lang="pl-PL" sz="1000">
              <a:solidFill>
                <a:sysClr val="windowText" lastClr="000000">
                  <a:hueOff val="0"/>
                  <a:satOff val="0"/>
                  <a:lumOff val="0"/>
                  <a:alphaOff val="0"/>
                </a:sysClr>
              </a:solidFill>
              <a:latin typeface="Calibri"/>
              <a:ea typeface="+mn-ea"/>
              <a:cs typeface="+mn-cs"/>
            </a:rPr>
            <a:t>Rzeczypospolitej Polskiej, Departament Współpracy Terytorialnej</a:t>
          </a:r>
        </a:p>
      </dgm:t>
    </dgm:pt>
    <dgm:pt modelId="{E02B1584-F7F2-4878-95B2-7656072ADF37}" type="parTrans" cxnId="{5E8F01C0-A319-4A26-98E3-74586A47F964}">
      <dgm:prSet/>
      <dgm:spPr>
        <a:xfrm>
          <a:off x="2742997" y="1155781"/>
          <a:ext cx="91440" cy="470173"/>
        </a:xfrm>
        <a:custGeom>
          <a:avLst/>
          <a:gdLst/>
          <a:ahLst/>
          <a:cxnLst/>
          <a:rect l="0" t="0" r="0" b="0"/>
          <a:pathLst>
            <a:path>
              <a:moveTo>
                <a:pt x="45720" y="0"/>
              </a:moveTo>
              <a:lnTo>
                <a:pt x="45720" y="470173"/>
              </a:lnTo>
            </a:path>
          </a:pathLst>
        </a:custGeom>
        <a:noFill/>
        <a:ln w="25400" cap="flat" cmpd="sng" algn="ctr">
          <a:noFill/>
          <a:prstDash val="solid"/>
          <a:miter lim="800000"/>
        </a:ln>
        <a:effectLst/>
        <a:scene3d>
          <a:camera prst="orthographicFront">
            <a:rot lat="0" lon="0" rev="0"/>
          </a:camera>
          <a:lightRig rig="chilly" dir="t">
            <a:rot lat="0" lon="0" rev="18480000"/>
          </a:lightRig>
        </a:scene3d>
        <a:sp3d prstMaterial="clear">
          <a:bevelT h="63500"/>
        </a:sp3d>
      </dgm:spPr>
      <dgm:t>
        <a:bodyPr/>
        <a:lstStyle/>
        <a:p>
          <a:endParaRPr lang="pl-PL"/>
        </a:p>
      </dgm:t>
    </dgm:pt>
    <dgm:pt modelId="{6A8D38B1-9075-4488-8E3C-3CEC29DBAD24}" type="sibTrans" cxnId="{5E8F01C0-A319-4A26-98E3-74586A47F964}">
      <dgm:prSet/>
      <dgm:spPr/>
      <dgm:t>
        <a:bodyPr/>
        <a:lstStyle/>
        <a:p>
          <a:endParaRPr lang="pl-PL"/>
        </a:p>
      </dgm:t>
    </dgm:pt>
    <dgm:pt modelId="{8BE70DAC-C90A-49D4-BFFF-D8D21A0B2E92}">
      <dgm:prSet phldrT="[Tekst]" custT="1"/>
      <dgm:spPr>
        <a:xfrm>
          <a:off x="662798" y="3724687"/>
          <a:ext cx="2331539" cy="1289698"/>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lgn="ctr">
            <a:buNone/>
          </a:pPr>
          <a:r>
            <a:rPr lang="pl-PL" sz="1000" b="1">
              <a:solidFill>
                <a:sysClr val="windowText" lastClr="000000">
                  <a:hueOff val="0"/>
                  <a:satOff val="0"/>
                  <a:lumOff val="0"/>
                  <a:alphaOff val="0"/>
                </a:sysClr>
              </a:solidFill>
              <a:latin typeface="Calibri"/>
              <a:ea typeface="+mn-ea"/>
              <a:cs typeface="+mn-cs"/>
            </a:rPr>
            <a:t>Instytucje Krajowe w PL i RU</a:t>
          </a:r>
        </a:p>
        <a:p>
          <a:pPr algn="ctr">
            <a:buNone/>
          </a:pPr>
          <a:endParaRPr lang="pl-PL" sz="1000">
            <a:solidFill>
              <a:sysClr val="windowText" lastClr="000000">
                <a:hueOff val="0"/>
                <a:satOff val="0"/>
                <a:lumOff val="0"/>
                <a:alphaOff val="0"/>
              </a:sysClr>
            </a:solidFill>
            <a:latin typeface="Calibri"/>
            <a:ea typeface="+mn-ea"/>
            <a:cs typeface="+mn-cs"/>
          </a:endParaRPr>
        </a:p>
        <a:p>
          <a:pPr algn="ctr">
            <a:buNone/>
          </a:pPr>
          <a:r>
            <a:rPr lang="pl-PL" sz="1000">
              <a:solidFill>
                <a:sysClr val="windowText" lastClr="000000">
                  <a:hueOff val="0"/>
                  <a:satOff val="0"/>
                  <a:lumOff val="0"/>
                  <a:alphaOff val="0"/>
                </a:sysClr>
              </a:solidFill>
              <a:latin typeface="Calibri"/>
              <a:ea typeface="+mn-ea"/>
              <a:cs typeface="+mn-cs"/>
            </a:rPr>
            <a:t>PL - Ministerstwo Funduszy i Polityki Regionalnej RP</a:t>
          </a:r>
        </a:p>
        <a:p>
          <a:pPr algn="ctr">
            <a:buNone/>
          </a:pPr>
          <a:r>
            <a:rPr lang="pl-PL" sz="1000">
              <a:solidFill>
                <a:sysClr val="windowText" lastClr="000000">
                  <a:hueOff val="0"/>
                  <a:satOff val="0"/>
                  <a:lumOff val="0"/>
                  <a:alphaOff val="0"/>
                </a:sysClr>
              </a:solidFill>
              <a:latin typeface="Calibri"/>
              <a:ea typeface="+mn-ea"/>
              <a:cs typeface="+mn-cs"/>
            </a:rPr>
            <a:t>RU - Ministerstwo Rozwoju Gospodarczego FR</a:t>
          </a:r>
        </a:p>
      </dgm:t>
    </dgm:pt>
    <dgm:pt modelId="{E8F097E7-13D1-4035-9D6B-C4718F7EE6FD}" type="parTrans" cxnId="{27B4B490-C765-4696-B348-F37F789FEA84}">
      <dgm:prSet/>
      <dgm:spPr>
        <a:xfrm>
          <a:off x="1648941" y="3083868"/>
          <a:ext cx="1139776" cy="470173"/>
        </a:xfrm>
        <a:custGeom>
          <a:avLst/>
          <a:gdLst/>
          <a:ahLst/>
          <a:cxnLst/>
          <a:rect l="0" t="0" r="0" b="0"/>
          <a:pathLst>
            <a:path>
              <a:moveTo>
                <a:pt x="1139776" y="0"/>
              </a:moveTo>
              <a:lnTo>
                <a:pt x="1139776" y="320409"/>
              </a:lnTo>
              <a:lnTo>
                <a:pt x="0" y="320409"/>
              </a:lnTo>
              <a:lnTo>
                <a:pt x="0" y="470173"/>
              </a:lnTo>
            </a:path>
          </a:pathLst>
        </a:custGeom>
        <a:noFill/>
        <a:ln w="25400" cap="flat" cmpd="sng" algn="ctr">
          <a:noFill/>
          <a:prstDash val="solid"/>
          <a:miter lim="800000"/>
        </a:ln>
        <a:effectLst/>
      </dgm:spPr>
      <dgm:t>
        <a:bodyPr/>
        <a:lstStyle/>
        <a:p>
          <a:endParaRPr lang="pl-PL"/>
        </a:p>
      </dgm:t>
    </dgm:pt>
    <dgm:pt modelId="{E6C0E15E-1D0F-4DE7-B044-5023D41067F8}" type="sibTrans" cxnId="{27B4B490-C765-4696-B348-F37F789FEA84}">
      <dgm:prSet/>
      <dgm:spPr/>
      <dgm:t>
        <a:bodyPr/>
        <a:lstStyle/>
        <a:p>
          <a:endParaRPr lang="pl-PL"/>
        </a:p>
      </dgm:t>
    </dgm:pt>
    <dgm:pt modelId="{EEA052E7-AB96-4ED7-AB86-06D729EC4902}">
      <dgm:prSet custT="1"/>
      <dgm:spPr>
        <a:xfrm>
          <a:off x="3353592" y="3724687"/>
          <a:ext cx="1920297" cy="1223546"/>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Wspólny Sekretariat Techniczny</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Centrum Projektów Europejskich</a:t>
          </a:r>
        </a:p>
        <a:p>
          <a:pPr>
            <a:buNone/>
          </a:pPr>
          <a:r>
            <a:rPr lang="pl-PL" sz="1000">
              <a:solidFill>
                <a:sysClr val="windowText" lastClr="000000">
                  <a:hueOff val="0"/>
                  <a:satOff val="0"/>
                  <a:lumOff val="0"/>
                  <a:alphaOff val="0"/>
                </a:sysClr>
              </a:solidFill>
              <a:latin typeface="Calibri"/>
              <a:ea typeface="+mn-ea"/>
              <a:cs typeface="+mn-cs"/>
            </a:rPr>
            <a:t>Wspiera IZ i WKM w wykonywaniu ich właściwych funkcji</a:t>
          </a:r>
        </a:p>
      </dgm:t>
    </dgm:pt>
    <dgm:pt modelId="{5CD8EF7D-A40C-465B-B6B8-2C0C3F331252}" type="parTrans" cxnId="{73DD2FE7-5735-401D-851C-DD0B606427F0}">
      <dgm:prSet/>
      <dgm:spPr>
        <a:xfrm>
          <a:off x="2788717" y="3083868"/>
          <a:ext cx="1345396" cy="470173"/>
        </a:xfrm>
        <a:custGeom>
          <a:avLst/>
          <a:gdLst/>
          <a:ahLst/>
          <a:cxnLst/>
          <a:rect l="0" t="0" r="0" b="0"/>
          <a:pathLst>
            <a:path>
              <a:moveTo>
                <a:pt x="0" y="0"/>
              </a:moveTo>
              <a:lnTo>
                <a:pt x="0" y="320409"/>
              </a:lnTo>
              <a:lnTo>
                <a:pt x="1345396" y="320409"/>
              </a:lnTo>
              <a:lnTo>
                <a:pt x="1345396" y="470173"/>
              </a:lnTo>
            </a:path>
          </a:pathLst>
        </a:custGeom>
        <a:noFill/>
        <a:ln w="25400" cap="flat" cmpd="sng" algn="ctr">
          <a:noFill/>
          <a:prstDash val="solid"/>
          <a:miter lim="800000"/>
        </a:ln>
        <a:effectLst/>
      </dgm:spPr>
      <dgm:t>
        <a:bodyPr/>
        <a:lstStyle/>
        <a:p>
          <a:endParaRPr lang="pl-PL"/>
        </a:p>
      </dgm:t>
    </dgm:pt>
    <dgm:pt modelId="{3FF43E5C-5267-42D7-82E8-BC6C51D20331}" type="sibTrans" cxnId="{73DD2FE7-5735-401D-851C-DD0B606427F0}">
      <dgm:prSet/>
      <dgm:spPr/>
      <dgm:t>
        <a:bodyPr/>
        <a:lstStyle/>
        <a:p>
          <a:endParaRPr lang="pl-PL"/>
        </a:p>
      </dgm:t>
    </dgm:pt>
    <dgm:pt modelId="{F3C04F27-A74A-485E-B5D9-69F0A2D44154}">
      <dgm:prSet custT="1"/>
      <dgm:spPr>
        <a:xfrm>
          <a:off x="3505419" y="5418408"/>
          <a:ext cx="1616643" cy="37411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Oddział WST w Rosji</a:t>
          </a:r>
        </a:p>
      </dgm:t>
    </dgm:pt>
    <dgm:pt modelId="{299BD133-5B84-4ADC-A2DE-C08678D147E0}" type="parTrans" cxnId="{F61308B2-7C1C-4D00-9443-9D107F9945FD}">
      <dgm:prSet/>
      <dgm:spPr>
        <a:xfrm>
          <a:off x="4088394" y="4777588"/>
          <a:ext cx="91440" cy="470173"/>
        </a:xfrm>
        <a:custGeom>
          <a:avLst/>
          <a:gdLst/>
          <a:ahLst/>
          <a:cxnLst/>
          <a:rect l="0" t="0" r="0" b="0"/>
          <a:pathLst>
            <a:path>
              <a:moveTo>
                <a:pt x="0" y="0"/>
              </a:moveTo>
              <a:lnTo>
                <a:pt x="0" y="320409"/>
              </a:lnTo>
              <a:lnTo>
                <a:pt x="987948" y="320409"/>
              </a:lnTo>
              <a:lnTo>
                <a:pt x="987948" y="470173"/>
              </a:lnTo>
            </a:path>
          </a:pathLst>
        </a:custGeom>
        <a:noFill/>
        <a:ln w="25400" cap="flat" cmpd="sng" algn="ctr">
          <a:noFill/>
          <a:prstDash val="solid"/>
          <a:miter lim="800000"/>
        </a:ln>
        <a:effectLst/>
      </dgm:spPr>
      <dgm:t>
        <a:bodyPr/>
        <a:lstStyle/>
        <a:p>
          <a:endParaRPr lang="pl-PL"/>
        </a:p>
      </dgm:t>
    </dgm:pt>
    <dgm:pt modelId="{1AF8D35E-0B61-404B-B324-3A9EDFF8E299}" type="sibTrans" cxnId="{F61308B2-7C1C-4D00-9443-9D107F9945FD}">
      <dgm:prSet/>
      <dgm:spPr/>
      <dgm:t>
        <a:bodyPr/>
        <a:lstStyle/>
        <a:p>
          <a:endParaRPr lang="pl-PL"/>
        </a:p>
      </dgm:t>
    </dgm:pt>
    <dgm:pt modelId="{E11D97A3-D959-4F45-BD92-55C9B06D16BF}" type="pres">
      <dgm:prSet presAssocID="{91CD336E-6B75-4D2F-B45C-8F523C332773}" presName="hierChild1" presStyleCnt="0">
        <dgm:presLayoutVars>
          <dgm:chPref val="1"/>
          <dgm:dir/>
          <dgm:animOne val="branch"/>
          <dgm:animLvl val="lvl"/>
          <dgm:resizeHandles/>
        </dgm:presLayoutVars>
      </dgm:prSet>
      <dgm:spPr/>
    </dgm:pt>
    <dgm:pt modelId="{5EBEACF9-80A9-48B9-BDAB-947C9F740138}" type="pres">
      <dgm:prSet presAssocID="{38CB82A0-54EA-4D01-BA76-D2B99B32792D}" presName="hierRoot1" presStyleCnt="0"/>
      <dgm:spPr/>
    </dgm:pt>
    <dgm:pt modelId="{665CAAB7-3C6E-4D9E-9BD4-042F875EFB35}" type="pres">
      <dgm:prSet presAssocID="{38CB82A0-54EA-4D01-BA76-D2B99B32792D}" presName="composite" presStyleCnt="0"/>
      <dgm:spPr/>
    </dgm:pt>
    <dgm:pt modelId="{9E4422F4-1523-4403-B729-B9172274383E}" type="pres">
      <dgm:prSet presAssocID="{38CB82A0-54EA-4D01-BA76-D2B99B32792D}" presName="background" presStyleLbl="node0" presStyleIdx="0" presStyleCnt="1"/>
      <dgm:spPr>
        <a:xfrm>
          <a:off x="1208706" y="1117"/>
          <a:ext cx="3160021" cy="1154664"/>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69B49D04-FE3B-4FED-852A-8162AEB0CC49}" type="pres">
      <dgm:prSet presAssocID="{38CB82A0-54EA-4D01-BA76-D2B99B32792D}" presName="text" presStyleLbl="fgAcc0" presStyleIdx="0" presStyleCnt="1" custScaleX="195468" custScaleY="112478">
        <dgm:presLayoutVars>
          <dgm:chPref val="3"/>
        </dgm:presLayoutVars>
      </dgm:prSet>
      <dgm:spPr>
        <a:prstGeom prst="roundRect">
          <a:avLst>
            <a:gd name="adj" fmla="val 10000"/>
          </a:avLst>
        </a:prstGeom>
      </dgm:spPr>
    </dgm:pt>
    <dgm:pt modelId="{DFBE72B0-B24D-4DAF-9FD8-6E7B662B7990}" type="pres">
      <dgm:prSet presAssocID="{38CB82A0-54EA-4D01-BA76-D2B99B32792D}" presName="hierChild2" presStyleCnt="0"/>
      <dgm:spPr/>
    </dgm:pt>
    <dgm:pt modelId="{462765DC-A672-44BB-AC0A-C037183ADB32}" type="pres">
      <dgm:prSet presAssocID="{E02B1584-F7F2-4878-95B2-7656072ADF37}" presName="Name10" presStyleLbl="parChTrans1D2" presStyleIdx="0" presStyleCnt="1"/>
      <dgm:spPr>
        <a:custGeom>
          <a:avLst/>
          <a:gdLst/>
          <a:ahLst/>
          <a:cxnLst/>
          <a:rect l="0" t="0" r="0" b="0"/>
          <a:pathLst>
            <a:path>
              <a:moveTo>
                <a:pt x="45720" y="0"/>
              </a:moveTo>
              <a:lnTo>
                <a:pt x="45720" y="470173"/>
              </a:lnTo>
            </a:path>
          </a:pathLst>
        </a:custGeom>
      </dgm:spPr>
    </dgm:pt>
    <dgm:pt modelId="{5E346F1B-D876-4A0A-B045-739FDEA0CB97}" type="pres">
      <dgm:prSet presAssocID="{F121ED84-A79C-4854-8072-9EC383121252}" presName="hierRoot2" presStyleCnt="0"/>
      <dgm:spPr/>
    </dgm:pt>
    <dgm:pt modelId="{39E37123-DA5D-426C-B0AB-51D5D2248ECD}" type="pres">
      <dgm:prSet presAssocID="{F121ED84-A79C-4854-8072-9EC383121252}" presName="composite2" presStyleCnt="0"/>
      <dgm:spPr/>
    </dgm:pt>
    <dgm:pt modelId="{D1206613-9642-446D-9CBC-07FA69EA56C3}" type="pres">
      <dgm:prSet presAssocID="{F121ED84-A79C-4854-8072-9EC383121252}" presName="background2" presStyleLbl="node2" presStyleIdx="0" presStyleCnt="1"/>
      <dgm:spPr>
        <a:xfrm>
          <a:off x="2047599" y="1625955"/>
          <a:ext cx="1482235" cy="145791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020A79BF-9A7C-4589-869D-BEA698CA5503}" type="pres">
      <dgm:prSet presAssocID="{F121ED84-A79C-4854-8072-9EC383121252}" presName="text2" presStyleLbl="fgAcc2" presStyleIdx="0" presStyleCnt="1" custScaleX="91686" custScaleY="142018">
        <dgm:presLayoutVars>
          <dgm:chPref val="3"/>
        </dgm:presLayoutVars>
      </dgm:prSet>
      <dgm:spPr>
        <a:prstGeom prst="roundRect">
          <a:avLst>
            <a:gd name="adj" fmla="val 10000"/>
          </a:avLst>
        </a:prstGeom>
      </dgm:spPr>
    </dgm:pt>
    <dgm:pt modelId="{7622EB80-C534-40E9-95AD-01AFA1400D4C}" type="pres">
      <dgm:prSet presAssocID="{F121ED84-A79C-4854-8072-9EC383121252}" presName="hierChild3" presStyleCnt="0"/>
      <dgm:spPr/>
    </dgm:pt>
    <dgm:pt modelId="{AFAE6D09-1CFB-42D5-A6AC-62085CEAD88F}" type="pres">
      <dgm:prSet presAssocID="{E8F097E7-13D1-4035-9D6B-C4718F7EE6FD}" presName="Name17" presStyleLbl="parChTrans1D3" presStyleIdx="0" presStyleCnt="2"/>
      <dgm:spPr>
        <a:custGeom>
          <a:avLst/>
          <a:gdLst/>
          <a:ahLst/>
          <a:cxnLst/>
          <a:rect l="0" t="0" r="0" b="0"/>
          <a:pathLst>
            <a:path>
              <a:moveTo>
                <a:pt x="1139776" y="0"/>
              </a:moveTo>
              <a:lnTo>
                <a:pt x="1139776" y="320409"/>
              </a:lnTo>
              <a:lnTo>
                <a:pt x="0" y="320409"/>
              </a:lnTo>
              <a:lnTo>
                <a:pt x="0" y="470173"/>
              </a:lnTo>
            </a:path>
          </a:pathLst>
        </a:custGeom>
      </dgm:spPr>
    </dgm:pt>
    <dgm:pt modelId="{85C00E83-3E03-4A7D-BA77-332269FE387E}" type="pres">
      <dgm:prSet presAssocID="{8BE70DAC-C90A-49D4-BFFF-D8D21A0B2E92}" presName="hierRoot3" presStyleCnt="0"/>
      <dgm:spPr/>
    </dgm:pt>
    <dgm:pt modelId="{92C9E3E9-CF36-4A9F-8012-AAAD425E5BF9}" type="pres">
      <dgm:prSet presAssocID="{8BE70DAC-C90A-49D4-BFFF-D8D21A0B2E92}" presName="composite3" presStyleCnt="0"/>
      <dgm:spPr/>
    </dgm:pt>
    <dgm:pt modelId="{A887967D-7493-4D67-86EF-C7E356E75D96}" type="pres">
      <dgm:prSet presAssocID="{8BE70DAC-C90A-49D4-BFFF-D8D21A0B2E92}" presName="background3" presStyleLbl="node3" presStyleIdx="0" presStyleCnt="2"/>
      <dgm:spPr>
        <a:xfrm>
          <a:off x="483171" y="3554042"/>
          <a:ext cx="2331539" cy="1289698"/>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F860EC7A-EBCA-4A64-950B-444F4C2670CF}" type="pres">
      <dgm:prSet presAssocID="{8BE70DAC-C90A-49D4-BFFF-D8D21A0B2E92}" presName="text3" presStyleLbl="fgAcc3" presStyleIdx="0" presStyleCnt="2" custScaleX="144221" custScaleY="125632">
        <dgm:presLayoutVars>
          <dgm:chPref val="3"/>
        </dgm:presLayoutVars>
      </dgm:prSet>
      <dgm:spPr>
        <a:prstGeom prst="roundRect">
          <a:avLst>
            <a:gd name="adj" fmla="val 10000"/>
          </a:avLst>
        </a:prstGeom>
      </dgm:spPr>
    </dgm:pt>
    <dgm:pt modelId="{59B63455-22CE-4B55-83B7-467F64E768DD}" type="pres">
      <dgm:prSet presAssocID="{8BE70DAC-C90A-49D4-BFFF-D8D21A0B2E92}" presName="hierChild4" presStyleCnt="0"/>
      <dgm:spPr/>
    </dgm:pt>
    <dgm:pt modelId="{162E2909-32FD-471A-A55C-19411A078145}" type="pres">
      <dgm:prSet presAssocID="{5CD8EF7D-A40C-465B-B6B8-2C0C3F331252}" presName="Name17" presStyleLbl="parChTrans1D3" presStyleIdx="1" presStyleCnt="2"/>
      <dgm:spPr>
        <a:custGeom>
          <a:avLst/>
          <a:gdLst/>
          <a:ahLst/>
          <a:cxnLst/>
          <a:rect l="0" t="0" r="0" b="0"/>
          <a:pathLst>
            <a:path>
              <a:moveTo>
                <a:pt x="0" y="0"/>
              </a:moveTo>
              <a:lnTo>
                <a:pt x="0" y="320409"/>
              </a:lnTo>
              <a:lnTo>
                <a:pt x="1345396" y="320409"/>
              </a:lnTo>
              <a:lnTo>
                <a:pt x="1345396" y="470173"/>
              </a:lnTo>
            </a:path>
          </a:pathLst>
        </a:custGeom>
      </dgm:spPr>
    </dgm:pt>
    <dgm:pt modelId="{4B535EDE-BBA6-4BD3-A9BC-37C7D2919548}" type="pres">
      <dgm:prSet presAssocID="{EEA052E7-AB96-4ED7-AB86-06D729EC4902}" presName="hierRoot3" presStyleCnt="0"/>
      <dgm:spPr/>
    </dgm:pt>
    <dgm:pt modelId="{BBA0413F-36CE-4912-A7D9-4F44E35D1211}" type="pres">
      <dgm:prSet presAssocID="{EEA052E7-AB96-4ED7-AB86-06D729EC4902}" presName="composite3" presStyleCnt="0"/>
      <dgm:spPr/>
    </dgm:pt>
    <dgm:pt modelId="{6FF4CC0A-AEB2-456D-92E3-DD29ECCE1CB0}" type="pres">
      <dgm:prSet presAssocID="{EEA052E7-AB96-4ED7-AB86-06D729EC4902}" presName="background3" presStyleLbl="node3" presStyleIdx="1" presStyleCnt="2"/>
      <dgm:spPr>
        <a:xfrm>
          <a:off x="3173965" y="3554042"/>
          <a:ext cx="1920297" cy="1223546"/>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984B2ED4-1B22-400A-8E4D-F1162AA41860}" type="pres">
      <dgm:prSet presAssocID="{EEA052E7-AB96-4ED7-AB86-06D729EC4902}" presName="text3" presStyleLbl="fgAcc3" presStyleIdx="1" presStyleCnt="2" custScaleX="118783" custScaleY="119188">
        <dgm:presLayoutVars>
          <dgm:chPref val="3"/>
        </dgm:presLayoutVars>
      </dgm:prSet>
      <dgm:spPr>
        <a:prstGeom prst="roundRect">
          <a:avLst>
            <a:gd name="adj" fmla="val 10000"/>
          </a:avLst>
        </a:prstGeom>
      </dgm:spPr>
    </dgm:pt>
    <dgm:pt modelId="{A59A1317-B8FB-4207-8C1C-D7D2BF509D56}" type="pres">
      <dgm:prSet presAssocID="{EEA052E7-AB96-4ED7-AB86-06D729EC4902}" presName="hierChild4" presStyleCnt="0"/>
      <dgm:spPr/>
    </dgm:pt>
    <dgm:pt modelId="{AB96A170-1AC5-4CEC-9677-59A11A7A4216}" type="pres">
      <dgm:prSet presAssocID="{299BD133-5B84-4ADC-A2DE-C08678D147E0}" presName="Name23" presStyleLbl="parChTrans1D4" presStyleIdx="0" presStyleCnt="1"/>
      <dgm:spPr>
        <a:custGeom>
          <a:avLst/>
          <a:gdLst/>
          <a:ahLst/>
          <a:cxnLst/>
          <a:rect l="0" t="0" r="0" b="0"/>
          <a:pathLst>
            <a:path>
              <a:moveTo>
                <a:pt x="0" y="0"/>
              </a:moveTo>
              <a:lnTo>
                <a:pt x="0" y="320409"/>
              </a:lnTo>
              <a:lnTo>
                <a:pt x="987948" y="320409"/>
              </a:lnTo>
              <a:lnTo>
                <a:pt x="987948" y="470173"/>
              </a:lnTo>
            </a:path>
          </a:pathLst>
        </a:custGeom>
      </dgm:spPr>
    </dgm:pt>
    <dgm:pt modelId="{263A4CD4-D378-4E8E-92AF-A3DF97315F78}" type="pres">
      <dgm:prSet presAssocID="{F3C04F27-A74A-485E-B5D9-69F0A2D44154}" presName="hierRoot4" presStyleCnt="0"/>
      <dgm:spPr/>
    </dgm:pt>
    <dgm:pt modelId="{7D553234-47BF-4E78-B41B-0CEF04617BBB}" type="pres">
      <dgm:prSet presAssocID="{F3C04F27-A74A-485E-B5D9-69F0A2D44154}" presName="composite4" presStyleCnt="0"/>
      <dgm:spPr/>
    </dgm:pt>
    <dgm:pt modelId="{2B844CE6-60A3-4D1B-A90F-6ADCBC95D45E}" type="pres">
      <dgm:prSet presAssocID="{F3C04F27-A74A-485E-B5D9-69F0A2D44154}" presName="background4" presStyleLbl="node4" presStyleIdx="0" presStyleCnt="1"/>
      <dgm:spPr>
        <a:xfrm>
          <a:off x="3325792" y="5247762"/>
          <a:ext cx="1616643" cy="37411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DC5DA891-895D-41A2-87A1-75782D2F3740}" type="pres">
      <dgm:prSet presAssocID="{F3C04F27-A74A-485E-B5D9-69F0A2D44154}" presName="text4" presStyleLbl="fgAcc4" presStyleIdx="0" presStyleCnt="1" custScaleY="36443">
        <dgm:presLayoutVars>
          <dgm:chPref val="3"/>
        </dgm:presLayoutVars>
      </dgm:prSet>
      <dgm:spPr>
        <a:prstGeom prst="roundRect">
          <a:avLst>
            <a:gd name="adj" fmla="val 10000"/>
          </a:avLst>
        </a:prstGeom>
      </dgm:spPr>
    </dgm:pt>
    <dgm:pt modelId="{50E49122-5D64-4E5C-BC37-3E6BBF8CADE4}" type="pres">
      <dgm:prSet presAssocID="{F3C04F27-A74A-485E-B5D9-69F0A2D44154}" presName="hierChild5" presStyleCnt="0"/>
      <dgm:spPr/>
    </dgm:pt>
  </dgm:ptLst>
  <dgm:cxnLst>
    <dgm:cxn modelId="{9512BD2C-1D16-403A-ADA7-E4E140BB008B}" type="presOf" srcId="{F121ED84-A79C-4854-8072-9EC383121252}" destId="{020A79BF-9A7C-4589-869D-BEA698CA5503}" srcOrd="0" destOrd="0" presId="urn:microsoft.com/office/officeart/2005/8/layout/hierarchy1"/>
    <dgm:cxn modelId="{6CCDD42F-D7D8-449D-A767-7B1AC9034B8F}" type="presOf" srcId="{8BE70DAC-C90A-49D4-BFFF-D8D21A0B2E92}" destId="{F860EC7A-EBCA-4A64-950B-444F4C2670CF}" srcOrd="0" destOrd="0" presId="urn:microsoft.com/office/officeart/2005/8/layout/hierarchy1"/>
    <dgm:cxn modelId="{9EDA6E3A-4A42-458B-BDB6-46201580E334}" type="presOf" srcId="{299BD133-5B84-4ADC-A2DE-C08678D147E0}" destId="{AB96A170-1AC5-4CEC-9677-59A11A7A4216}" srcOrd="0" destOrd="0" presId="urn:microsoft.com/office/officeart/2005/8/layout/hierarchy1"/>
    <dgm:cxn modelId="{43261041-C0AE-4D88-821A-1E9C339AF0B2}" type="presOf" srcId="{EEA052E7-AB96-4ED7-AB86-06D729EC4902}" destId="{984B2ED4-1B22-400A-8E4D-F1162AA41860}" srcOrd="0" destOrd="0" presId="urn:microsoft.com/office/officeart/2005/8/layout/hierarchy1"/>
    <dgm:cxn modelId="{DDC21770-63D9-4C9D-BC07-35F14721C77B}" type="presOf" srcId="{38CB82A0-54EA-4D01-BA76-D2B99B32792D}" destId="{69B49D04-FE3B-4FED-852A-8162AEB0CC49}" srcOrd="0" destOrd="0" presId="urn:microsoft.com/office/officeart/2005/8/layout/hierarchy1"/>
    <dgm:cxn modelId="{2E158A72-63F2-4344-B6E0-2A522EFA6892}" type="presOf" srcId="{E8F097E7-13D1-4035-9D6B-C4718F7EE6FD}" destId="{AFAE6D09-1CFB-42D5-A6AC-62085CEAD88F}" srcOrd="0" destOrd="0" presId="urn:microsoft.com/office/officeart/2005/8/layout/hierarchy1"/>
    <dgm:cxn modelId="{9B14008E-5757-43F1-B3A4-AD1B6656BAC7}" type="presOf" srcId="{E02B1584-F7F2-4878-95B2-7656072ADF37}" destId="{462765DC-A672-44BB-AC0A-C037183ADB32}" srcOrd="0" destOrd="0" presId="urn:microsoft.com/office/officeart/2005/8/layout/hierarchy1"/>
    <dgm:cxn modelId="{27B4B490-C765-4696-B348-F37F789FEA84}" srcId="{F121ED84-A79C-4854-8072-9EC383121252}" destId="{8BE70DAC-C90A-49D4-BFFF-D8D21A0B2E92}" srcOrd="0" destOrd="0" parTransId="{E8F097E7-13D1-4035-9D6B-C4718F7EE6FD}" sibTransId="{E6C0E15E-1D0F-4DE7-B044-5023D41067F8}"/>
    <dgm:cxn modelId="{3A35F493-B403-4F4B-8304-BA2A2D4FBFED}" srcId="{91CD336E-6B75-4D2F-B45C-8F523C332773}" destId="{38CB82A0-54EA-4D01-BA76-D2B99B32792D}" srcOrd="0" destOrd="0" parTransId="{73FB2FA7-FBDA-4471-9C1F-C977F60CE808}" sibTransId="{5C712BEF-88B1-4CC9-BFA1-F5A9BEF1F48F}"/>
    <dgm:cxn modelId="{8E045D9E-0444-4777-8DC5-BCA6F6AAA77C}" type="presOf" srcId="{91CD336E-6B75-4D2F-B45C-8F523C332773}" destId="{E11D97A3-D959-4F45-BD92-55C9B06D16BF}" srcOrd="0" destOrd="0" presId="urn:microsoft.com/office/officeart/2005/8/layout/hierarchy1"/>
    <dgm:cxn modelId="{F61308B2-7C1C-4D00-9443-9D107F9945FD}" srcId="{EEA052E7-AB96-4ED7-AB86-06D729EC4902}" destId="{F3C04F27-A74A-485E-B5D9-69F0A2D44154}" srcOrd="0" destOrd="0" parTransId="{299BD133-5B84-4ADC-A2DE-C08678D147E0}" sibTransId="{1AF8D35E-0B61-404B-B324-3A9EDFF8E299}"/>
    <dgm:cxn modelId="{5E8F01C0-A319-4A26-98E3-74586A47F964}" srcId="{38CB82A0-54EA-4D01-BA76-D2B99B32792D}" destId="{F121ED84-A79C-4854-8072-9EC383121252}" srcOrd="0" destOrd="0" parTransId="{E02B1584-F7F2-4878-95B2-7656072ADF37}" sibTransId="{6A8D38B1-9075-4488-8E3C-3CEC29DBAD24}"/>
    <dgm:cxn modelId="{783C9CC9-7EA5-4C18-9C4D-1DA79D054F07}" type="presOf" srcId="{F3C04F27-A74A-485E-B5D9-69F0A2D44154}" destId="{DC5DA891-895D-41A2-87A1-75782D2F3740}" srcOrd="0" destOrd="0" presId="urn:microsoft.com/office/officeart/2005/8/layout/hierarchy1"/>
    <dgm:cxn modelId="{C7F7EED1-EA69-4ED2-81BF-664DE3261FDE}" type="presOf" srcId="{5CD8EF7D-A40C-465B-B6B8-2C0C3F331252}" destId="{162E2909-32FD-471A-A55C-19411A078145}" srcOrd="0" destOrd="0" presId="urn:microsoft.com/office/officeart/2005/8/layout/hierarchy1"/>
    <dgm:cxn modelId="{73DD2FE7-5735-401D-851C-DD0B606427F0}" srcId="{F121ED84-A79C-4854-8072-9EC383121252}" destId="{EEA052E7-AB96-4ED7-AB86-06D729EC4902}" srcOrd="1" destOrd="0" parTransId="{5CD8EF7D-A40C-465B-B6B8-2C0C3F331252}" sibTransId="{3FF43E5C-5267-42D7-82E8-BC6C51D20331}"/>
    <dgm:cxn modelId="{A725E881-822C-423F-B16D-923D812F6EAA}" type="presParOf" srcId="{E11D97A3-D959-4F45-BD92-55C9B06D16BF}" destId="{5EBEACF9-80A9-48B9-BDAB-947C9F740138}" srcOrd="0" destOrd="0" presId="urn:microsoft.com/office/officeart/2005/8/layout/hierarchy1"/>
    <dgm:cxn modelId="{5BA8ED76-4E2E-46EF-BED5-CE64036E7F91}" type="presParOf" srcId="{5EBEACF9-80A9-48B9-BDAB-947C9F740138}" destId="{665CAAB7-3C6E-4D9E-9BD4-042F875EFB35}" srcOrd="0" destOrd="0" presId="urn:microsoft.com/office/officeart/2005/8/layout/hierarchy1"/>
    <dgm:cxn modelId="{577976F1-2A67-4AD4-9E0A-BF406DD3B8A9}" type="presParOf" srcId="{665CAAB7-3C6E-4D9E-9BD4-042F875EFB35}" destId="{9E4422F4-1523-4403-B729-B9172274383E}" srcOrd="0" destOrd="0" presId="urn:microsoft.com/office/officeart/2005/8/layout/hierarchy1"/>
    <dgm:cxn modelId="{2DC8EC25-CD54-427B-BF36-CADEBD03E0A8}" type="presParOf" srcId="{665CAAB7-3C6E-4D9E-9BD4-042F875EFB35}" destId="{69B49D04-FE3B-4FED-852A-8162AEB0CC49}" srcOrd="1" destOrd="0" presId="urn:microsoft.com/office/officeart/2005/8/layout/hierarchy1"/>
    <dgm:cxn modelId="{632575D4-4D33-439B-8247-B1D3BBF63C47}" type="presParOf" srcId="{5EBEACF9-80A9-48B9-BDAB-947C9F740138}" destId="{DFBE72B0-B24D-4DAF-9FD8-6E7B662B7990}" srcOrd="1" destOrd="0" presId="urn:microsoft.com/office/officeart/2005/8/layout/hierarchy1"/>
    <dgm:cxn modelId="{BFA8465E-3613-4954-B6F3-6057BECFFC9C}" type="presParOf" srcId="{DFBE72B0-B24D-4DAF-9FD8-6E7B662B7990}" destId="{462765DC-A672-44BB-AC0A-C037183ADB32}" srcOrd="0" destOrd="0" presId="urn:microsoft.com/office/officeart/2005/8/layout/hierarchy1"/>
    <dgm:cxn modelId="{1FDA9315-6379-4BC4-86A7-E2B4CE0F271C}" type="presParOf" srcId="{DFBE72B0-B24D-4DAF-9FD8-6E7B662B7990}" destId="{5E346F1B-D876-4A0A-B045-739FDEA0CB97}" srcOrd="1" destOrd="0" presId="urn:microsoft.com/office/officeart/2005/8/layout/hierarchy1"/>
    <dgm:cxn modelId="{0F38759C-F642-4BB7-BBAF-DA9C81E59F11}" type="presParOf" srcId="{5E346F1B-D876-4A0A-B045-739FDEA0CB97}" destId="{39E37123-DA5D-426C-B0AB-51D5D2248ECD}" srcOrd="0" destOrd="0" presId="urn:microsoft.com/office/officeart/2005/8/layout/hierarchy1"/>
    <dgm:cxn modelId="{676F0C97-6C42-41BC-8EAC-F5A7B442778A}" type="presParOf" srcId="{39E37123-DA5D-426C-B0AB-51D5D2248ECD}" destId="{D1206613-9642-446D-9CBC-07FA69EA56C3}" srcOrd="0" destOrd="0" presId="urn:microsoft.com/office/officeart/2005/8/layout/hierarchy1"/>
    <dgm:cxn modelId="{3BD1B0C3-A870-4B38-928C-00F7F38C72AC}" type="presParOf" srcId="{39E37123-DA5D-426C-B0AB-51D5D2248ECD}" destId="{020A79BF-9A7C-4589-869D-BEA698CA5503}" srcOrd="1" destOrd="0" presId="urn:microsoft.com/office/officeart/2005/8/layout/hierarchy1"/>
    <dgm:cxn modelId="{88D116DC-A1B1-49F6-89A2-998FDFBD668A}" type="presParOf" srcId="{5E346F1B-D876-4A0A-B045-739FDEA0CB97}" destId="{7622EB80-C534-40E9-95AD-01AFA1400D4C}" srcOrd="1" destOrd="0" presId="urn:microsoft.com/office/officeart/2005/8/layout/hierarchy1"/>
    <dgm:cxn modelId="{8E1BA2C2-834A-4725-8805-1B5D57B0130F}" type="presParOf" srcId="{7622EB80-C534-40E9-95AD-01AFA1400D4C}" destId="{AFAE6D09-1CFB-42D5-A6AC-62085CEAD88F}" srcOrd="0" destOrd="0" presId="urn:microsoft.com/office/officeart/2005/8/layout/hierarchy1"/>
    <dgm:cxn modelId="{D653F876-D09C-4611-95D6-BAF788F18E94}" type="presParOf" srcId="{7622EB80-C534-40E9-95AD-01AFA1400D4C}" destId="{85C00E83-3E03-4A7D-BA77-332269FE387E}" srcOrd="1" destOrd="0" presId="urn:microsoft.com/office/officeart/2005/8/layout/hierarchy1"/>
    <dgm:cxn modelId="{C25A77F5-4C96-4D23-83F8-32D697119CCD}" type="presParOf" srcId="{85C00E83-3E03-4A7D-BA77-332269FE387E}" destId="{92C9E3E9-CF36-4A9F-8012-AAAD425E5BF9}" srcOrd="0" destOrd="0" presId="urn:microsoft.com/office/officeart/2005/8/layout/hierarchy1"/>
    <dgm:cxn modelId="{B92A3050-DF79-4C3E-B738-DC86304C9BA5}" type="presParOf" srcId="{92C9E3E9-CF36-4A9F-8012-AAAD425E5BF9}" destId="{A887967D-7493-4D67-86EF-C7E356E75D96}" srcOrd="0" destOrd="0" presId="urn:microsoft.com/office/officeart/2005/8/layout/hierarchy1"/>
    <dgm:cxn modelId="{AFD57035-AA1F-4F1F-A6BF-7CA5A265004E}" type="presParOf" srcId="{92C9E3E9-CF36-4A9F-8012-AAAD425E5BF9}" destId="{F860EC7A-EBCA-4A64-950B-444F4C2670CF}" srcOrd="1" destOrd="0" presId="urn:microsoft.com/office/officeart/2005/8/layout/hierarchy1"/>
    <dgm:cxn modelId="{D714AF6B-03A1-4F14-B101-01370E0A643D}" type="presParOf" srcId="{85C00E83-3E03-4A7D-BA77-332269FE387E}" destId="{59B63455-22CE-4B55-83B7-467F64E768DD}" srcOrd="1" destOrd="0" presId="urn:microsoft.com/office/officeart/2005/8/layout/hierarchy1"/>
    <dgm:cxn modelId="{987FCDF3-5B7C-4916-AE76-4F350F89BDEC}" type="presParOf" srcId="{7622EB80-C534-40E9-95AD-01AFA1400D4C}" destId="{162E2909-32FD-471A-A55C-19411A078145}" srcOrd="2" destOrd="0" presId="urn:microsoft.com/office/officeart/2005/8/layout/hierarchy1"/>
    <dgm:cxn modelId="{7B522A09-40A5-4E8C-9445-962EE3FC0762}" type="presParOf" srcId="{7622EB80-C534-40E9-95AD-01AFA1400D4C}" destId="{4B535EDE-BBA6-4BD3-A9BC-37C7D2919548}" srcOrd="3" destOrd="0" presId="urn:microsoft.com/office/officeart/2005/8/layout/hierarchy1"/>
    <dgm:cxn modelId="{F354AEB7-23CD-42F7-B2FB-CBBF00C7E01E}" type="presParOf" srcId="{4B535EDE-BBA6-4BD3-A9BC-37C7D2919548}" destId="{BBA0413F-36CE-4912-A7D9-4F44E35D1211}" srcOrd="0" destOrd="0" presId="urn:microsoft.com/office/officeart/2005/8/layout/hierarchy1"/>
    <dgm:cxn modelId="{8D605FAF-F59E-4519-A0C4-495758C7110E}" type="presParOf" srcId="{BBA0413F-36CE-4912-A7D9-4F44E35D1211}" destId="{6FF4CC0A-AEB2-456D-92E3-DD29ECCE1CB0}" srcOrd="0" destOrd="0" presId="urn:microsoft.com/office/officeart/2005/8/layout/hierarchy1"/>
    <dgm:cxn modelId="{5194522E-55F3-48A3-8368-A8E7130A1B5E}" type="presParOf" srcId="{BBA0413F-36CE-4912-A7D9-4F44E35D1211}" destId="{984B2ED4-1B22-400A-8E4D-F1162AA41860}" srcOrd="1" destOrd="0" presId="urn:microsoft.com/office/officeart/2005/8/layout/hierarchy1"/>
    <dgm:cxn modelId="{94EAE8E3-EB01-49D2-B9B9-098430659D55}" type="presParOf" srcId="{4B535EDE-BBA6-4BD3-A9BC-37C7D2919548}" destId="{A59A1317-B8FB-4207-8C1C-D7D2BF509D56}" srcOrd="1" destOrd="0" presId="urn:microsoft.com/office/officeart/2005/8/layout/hierarchy1"/>
    <dgm:cxn modelId="{9EC7745D-C4F5-4729-9CA7-EF77A02581F1}" type="presParOf" srcId="{A59A1317-B8FB-4207-8C1C-D7D2BF509D56}" destId="{AB96A170-1AC5-4CEC-9677-59A11A7A4216}" srcOrd="0" destOrd="0" presId="urn:microsoft.com/office/officeart/2005/8/layout/hierarchy1"/>
    <dgm:cxn modelId="{4937170E-077C-4D97-B7EF-E9CB93D4B0C3}" type="presParOf" srcId="{A59A1317-B8FB-4207-8C1C-D7D2BF509D56}" destId="{263A4CD4-D378-4E8E-92AF-A3DF97315F78}" srcOrd="1" destOrd="0" presId="urn:microsoft.com/office/officeart/2005/8/layout/hierarchy1"/>
    <dgm:cxn modelId="{2EC2D1E8-6305-42E6-8416-3BC1AB0702A1}" type="presParOf" srcId="{263A4CD4-D378-4E8E-92AF-A3DF97315F78}" destId="{7D553234-47BF-4E78-B41B-0CEF04617BBB}" srcOrd="0" destOrd="0" presId="urn:microsoft.com/office/officeart/2005/8/layout/hierarchy1"/>
    <dgm:cxn modelId="{E394DD8E-8FD0-4985-BA7F-F7FE834AE8AA}" type="presParOf" srcId="{7D553234-47BF-4E78-B41B-0CEF04617BBB}" destId="{2B844CE6-60A3-4D1B-A90F-6ADCBC95D45E}" srcOrd="0" destOrd="0" presId="urn:microsoft.com/office/officeart/2005/8/layout/hierarchy1"/>
    <dgm:cxn modelId="{AC2C3E07-A1D0-4C06-9E30-98AD4742DED3}" type="presParOf" srcId="{7D553234-47BF-4E78-B41B-0CEF04617BBB}" destId="{DC5DA891-895D-41A2-87A1-75782D2F3740}" srcOrd="1" destOrd="0" presId="urn:microsoft.com/office/officeart/2005/8/layout/hierarchy1"/>
    <dgm:cxn modelId="{B1527EF7-AF56-4346-9E62-9AEC765F98D0}" type="presParOf" srcId="{263A4CD4-D378-4E8E-92AF-A3DF97315F78}" destId="{50E49122-5D64-4E5C-BC37-3E6BBF8CADE4}" srcOrd="1" destOrd="0" presId="urn:microsoft.com/office/officeart/2005/8/layout/hierarchy1"/>
  </dgm:cxnLst>
  <dgm:bg/>
  <dgm:whole>
    <a:ln w="6350"/>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1CD336E-6B75-4D2F-B45C-8F523C332773}" type="doc">
      <dgm:prSet loTypeId="urn:microsoft.com/office/officeart/2005/8/layout/hierarchy1" loCatId="hierarchy" qsTypeId="urn:microsoft.com/office/officeart/2005/8/quickstyle/simple3" qsCatId="simple" csTypeId="urn:microsoft.com/office/officeart/2005/8/colors/accent0_1" csCatId="mainScheme" phldr="1"/>
      <dgm:spPr/>
      <dgm:t>
        <a:bodyPr/>
        <a:lstStyle/>
        <a:p>
          <a:endParaRPr lang="pl-PL"/>
        </a:p>
      </dgm:t>
    </dgm:pt>
    <dgm:pt modelId="{38CB82A0-54EA-4D01-BA76-D2B99B32792D}">
      <dgm:prSet phldrT="[Tekst]" custT="1"/>
      <dgm:spPr>
        <a:xfrm>
          <a:off x="190560" y="343555"/>
          <a:ext cx="1879375" cy="1260154"/>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Niezależni audytorzy</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Kontrola wydatków na poziomie projektu</a:t>
          </a:r>
        </a:p>
      </dgm:t>
    </dgm:pt>
    <dgm:pt modelId="{73FB2FA7-FBDA-4471-9C1F-C977F60CE808}" type="parTrans" cxnId="{3A35F493-B403-4F4B-8304-BA2A2D4FBFED}">
      <dgm:prSet/>
      <dgm:spPr/>
      <dgm:t>
        <a:bodyPr/>
        <a:lstStyle/>
        <a:p>
          <a:endParaRPr lang="pl-PL"/>
        </a:p>
      </dgm:t>
    </dgm:pt>
    <dgm:pt modelId="{5C712BEF-88B1-4CC9-BFA1-F5A9BEF1F48F}" type="sibTrans" cxnId="{3A35F493-B403-4F4B-8304-BA2A2D4FBFED}">
      <dgm:prSet/>
      <dgm:spPr/>
      <dgm:t>
        <a:bodyPr/>
        <a:lstStyle/>
        <a:p>
          <a:endParaRPr lang="pl-PL"/>
        </a:p>
      </dgm:t>
    </dgm:pt>
    <dgm:pt modelId="{F121ED84-A79C-4854-8072-9EC383121252}">
      <dgm:prSet phldrT="[Tekst]" custT="1"/>
      <dgm:spPr>
        <a:xfrm>
          <a:off x="2447318" y="343555"/>
          <a:ext cx="2846140" cy="129879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Instytucja Zarządzająca</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Ministerstwo Funduszy i Polityki Regionalnej  Rozwoju Rzeczypospolitej Polskiej</a:t>
          </a:r>
        </a:p>
        <a:p>
          <a:pPr>
            <a:buNone/>
          </a:pPr>
          <a:r>
            <a:rPr lang="pl-PL" sz="1000">
              <a:solidFill>
                <a:sysClr val="windowText" lastClr="000000">
                  <a:hueOff val="0"/>
                  <a:satOff val="0"/>
                  <a:lumOff val="0"/>
                  <a:alphaOff val="0"/>
                </a:sysClr>
              </a:solidFill>
              <a:latin typeface="Calibri"/>
              <a:ea typeface="+mn-ea"/>
              <a:cs typeface="+mn-cs"/>
            </a:rPr>
            <a:t>Ma własne zadania kontrolne i przeprowadza własną weryfikację</a:t>
          </a:r>
        </a:p>
      </dgm:t>
    </dgm:pt>
    <dgm:pt modelId="{E02B1584-F7F2-4878-95B2-7656072ADF37}" type="parTrans" cxnId="{5E8F01C0-A319-4A26-98E3-74586A47F964}">
      <dgm:prSet/>
      <dgm:spPr>
        <a:ln>
          <a:noFill/>
        </a:ln>
        <a:effectLst/>
        <a:scene3d>
          <a:camera prst="orthographicFront">
            <a:rot lat="0" lon="0" rev="0"/>
          </a:camera>
          <a:lightRig rig="chilly" dir="t">
            <a:rot lat="0" lon="0" rev="18480000"/>
          </a:lightRig>
        </a:scene3d>
        <a:sp3d prstMaterial="clear">
          <a:bevelT h="63500"/>
        </a:sp3d>
      </dgm:spPr>
      <dgm:t>
        <a:bodyPr/>
        <a:lstStyle/>
        <a:p>
          <a:endParaRPr lang="pl-PL"/>
        </a:p>
      </dgm:t>
    </dgm:pt>
    <dgm:pt modelId="{6A8D38B1-9075-4488-8E3C-3CEC29DBAD24}" type="sibTrans" cxnId="{5E8F01C0-A319-4A26-98E3-74586A47F964}">
      <dgm:prSet/>
      <dgm:spPr/>
      <dgm:t>
        <a:bodyPr/>
        <a:lstStyle/>
        <a:p>
          <a:endParaRPr lang="pl-PL"/>
        </a:p>
      </dgm:t>
    </dgm:pt>
    <dgm:pt modelId="{8BE70DAC-C90A-49D4-BFFF-D8D21A0B2E92}">
      <dgm:prSet phldrT="[Tekst]" custT="1"/>
      <dgm:spPr>
        <a:xfrm>
          <a:off x="1983472" y="2136248"/>
          <a:ext cx="1698225" cy="146919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lgn="ctr">
            <a:buNone/>
          </a:pPr>
          <a:r>
            <a:rPr lang="pl-PL" sz="1000" b="1">
              <a:solidFill>
                <a:sysClr val="windowText" lastClr="000000">
                  <a:hueOff val="0"/>
                  <a:satOff val="0"/>
                  <a:lumOff val="0"/>
                  <a:alphaOff val="0"/>
                </a:sysClr>
              </a:solidFill>
              <a:latin typeface="Calibri"/>
              <a:ea typeface="+mn-ea"/>
              <a:cs typeface="+mn-cs"/>
            </a:rPr>
            <a:t>Kontrolne Punkty Kontaktowe</a:t>
          </a:r>
        </a:p>
        <a:p>
          <a:pPr algn="ctr">
            <a:buNone/>
          </a:pPr>
          <a:endParaRPr lang="pl-PL" sz="1000">
            <a:solidFill>
              <a:sysClr val="windowText" lastClr="000000">
                <a:hueOff val="0"/>
                <a:satOff val="0"/>
                <a:lumOff val="0"/>
                <a:alphaOff val="0"/>
              </a:sysClr>
            </a:solidFill>
            <a:latin typeface="Calibri"/>
            <a:ea typeface="+mn-ea"/>
            <a:cs typeface="+mn-cs"/>
          </a:endParaRPr>
        </a:p>
        <a:p>
          <a:pPr algn="ctr">
            <a:buNone/>
          </a:pPr>
          <a:r>
            <a:rPr lang="pl-PL" sz="1000">
              <a:solidFill>
                <a:sysClr val="windowText" lastClr="000000">
                  <a:hueOff val="0"/>
                  <a:satOff val="0"/>
                  <a:lumOff val="0"/>
                  <a:alphaOff val="0"/>
                </a:sysClr>
              </a:solidFill>
              <a:latin typeface="Calibri"/>
              <a:ea typeface="+mn-ea"/>
              <a:cs typeface="+mn-cs"/>
            </a:rPr>
            <a:t>PL - Centrum Projektów Europejskich,</a:t>
          </a:r>
        </a:p>
        <a:p>
          <a:pPr algn="ctr">
            <a:buNone/>
          </a:pPr>
          <a:r>
            <a:rPr lang="pl-PL" sz="1000">
              <a:solidFill>
                <a:sysClr val="windowText" lastClr="000000">
                  <a:hueOff val="0"/>
                  <a:satOff val="0"/>
                  <a:lumOff val="0"/>
                  <a:alphaOff val="0"/>
                </a:sysClr>
              </a:solidFill>
              <a:latin typeface="Calibri"/>
              <a:ea typeface="+mn-ea"/>
              <a:cs typeface="+mn-cs"/>
            </a:rPr>
            <a:t>RU - działający przy Oddziale WST w Kaliningradzie</a:t>
          </a:r>
        </a:p>
      </dgm:t>
    </dgm:pt>
    <dgm:pt modelId="{E8F097E7-13D1-4035-9D6B-C4718F7EE6FD}" type="parTrans" cxnId="{27B4B490-C765-4696-B348-F37F789FEA84}">
      <dgm:prSet/>
      <dgm:spPr>
        <a:xfrm>
          <a:off x="2643893" y="1463090"/>
          <a:ext cx="1037804" cy="493900"/>
        </a:xfrm>
        <a:custGeom>
          <a:avLst/>
          <a:gdLst/>
          <a:ahLst/>
          <a:cxnLst/>
          <a:rect l="0" t="0" r="0" b="0"/>
          <a:pathLst>
            <a:path>
              <a:moveTo>
                <a:pt x="1037804" y="0"/>
              </a:moveTo>
              <a:lnTo>
                <a:pt x="1037804" y="336578"/>
              </a:lnTo>
              <a:lnTo>
                <a:pt x="0" y="336578"/>
              </a:lnTo>
              <a:lnTo>
                <a:pt x="0" y="493900"/>
              </a:lnTo>
            </a:path>
          </a:pathLst>
        </a:custGeom>
        <a:noFill/>
        <a:ln w="25400" cap="flat" cmpd="sng" algn="ctr">
          <a:noFill/>
          <a:prstDash val="solid"/>
          <a:miter lim="800000"/>
        </a:ln>
        <a:effectLst/>
      </dgm:spPr>
      <dgm:t>
        <a:bodyPr/>
        <a:lstStyle/>
        <a:p>
          <a:endParaRPr lang="pl-PL"/>
        </a:p>
      </dgm:t>
    </dgm:pt>
    <dgm:pt modelId="{E6C0E15E-1D0F-4DE7-B044-5023D41067F8}" type="sibTrans" cxnId="{27B4B490-C765-4696-B348-F37F789FEA84}">
      <dgm:prSet/>
      <dgm:spPr/>
      <dgm:t>
        <a:bodyPr/>
        <a:lstStyle/>
        <a:p>
          <a:endParaRPr lang="pl-PL"/>
        </a:p>
      </dgm:t>
    </dgm:pt>
    <dgm:pt modelId="{EEA052E7-AB96-4ED7-AB86-06D729EC4902}">
      <dgm:prSet custT="1"/>
      <dgm:spPr>
        <a:xfrm>
          <a:off x="4059081" y="2136248"/>
          <a:ext cx="1698225" cy="1421910"/>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spcAft>
              <a:spcPct val="35000"/>
            </a:spcAft>
            <a:buNone/>
          </a:pPr>
          <a:r>
            <a:rPr lang="pl-PL" sz="1000" b="1">
              <a:solidFill>
                <a:sysClr val="windowText" lastClr="000000">
                  <a:hueOff val="0"/>
                  <a:satOff val="0"/>
                  <a:lumOff val="0"/>
                  <a:alphaOff val="0"/>
                </a:sysClr>
              </a:solidFill>
              <a:latin typeface="Calibri"/>
              <a:ea typeface="+mn-ea"/>
              <a:cs typeface="+mn-cs"/>
            </a:rPr>
            <a:t>Wspólny Sekretariat Techniczny</a:t>
          </a:r>
        </a:p>
        <a:p>
          <a:pPr>
            <a:spcAft>
              <a:spcPct val="35000"/>
            </a:spcAft>
            <a:buNone/>
          </a:pPr>
          <a:endParaRPr lang="pl-PL" sz="1000">
            <a:solidFill>
              <a:sysClr val="windowText" lastClr="000000">
                <a:hueOff val="0"/>
                <a:satOff val="0"/>
                <a:lumOff val="0"/>
                <a:alphaOff val="0"/>
              </a:sysClr>
            </a:solidFill>
            <a:latin typeface="Calibri"/>
            <a:ea typeface="+mn-ea"/>
            <a:cs typeface="+mn-cs"/>
          </a:endParaRPr>
        </a:p>
        <a:p>
          <a:pPr>
            <a:spcAft>
              <a:spcPct val="35000"/>
            </a:spcAft>
            <a:buNone/>
          </a:pPr>
          <a:r>
            <a:rPr lang="pl-PL" sz="1000">
              <a:solidFill>
                <a:sysClr val="windowText" lastClr="000000">
                  <a:hueOff val="0"/>
                  <a:satOff val="0"/>
                  <a:lumOff val="0"/>
                  <a:alphaOff val="0"/>
                </a:sysClr>
              </a:solidFill>
              <a:latin typeface="Calibri"/>
              <a:ea typeface="+mn-ea"/>
              <a:cs typeface="+mn-cs"/>
            </a:rPr>
            <a:t>Centrum Projektów Europejskich</a:t>
          </a:r>
        </a:p>
        <a:p>
          <a:pPr>
            <a:spcAft>
              <a:spcPct val="35000"/>
            </a:spcAft>
            <a:buNone/>
          </a:pPr>
          <a:r>
            <a:rPr lang="pl-PL" sz="1000">
              <a:solidFill>
                <a:sysClr val="windowText" lastClr="000000">
                  <a:hueOff val="0"/>
                  <a:satOff val="0"/>
                  <a:lumOff val="0"/>
                  <a:alphaOff val="0"/>
                </a:sysClr>
              </a:solidFill>
              <a:latin typeface="Calibri"/>
              <a:ea typeface="+mn-ea"/>
              <a:cs typeface="+mn-cs"/>
            </a:rPr>
            <a:t>Wspiera IZ w realizacji właściwych funkcji na wniosek IZ</a:t>
          </a:r>
        </a:p>
      </dgm:t>
    </dgm:pt>
    <dgm:pt modelId="{5CD8EF7D-A40C-465B-B6B8-2C0C3F331252}" type="parTrans" cxnId="{73DD2FE7-5735-401D-851C-DD0B606427F0}">
      <dgm:prSet/>
      <dgm:spPr>
        <a:xfrm>
          <a:off x="3681697" y="1463090"/>
          <a:ext cx="1037804" cy="493900"/>
        </a:xfrm>
        <a:custGeom>
          <a:avLst/>
          <a:gdLst/>
          <a:ahLst/>
          <a:cxnLst/>
          <a:rect l="0" t="0" r="0" b="0"/>
          <a:pathLst>
            <a:path>
              <a:moveTo>
                <a:pt x="0" y="0"/>
              </a:moveTo>
              <a:lnTo>
                <a:pt x="0" y="336578"/>
              </a:lnTo>
              <a:lnTo>
                <a:pt x="1037804" y="336578"/>
              </a:lnTo>
              <a:lnTo>
                <a:pt x="1037804" y="493900"/>
              </a:lnTo>
            </a:path>
          </a:pathLst>
        </a:custGeom>
        <a:noFill/>
        <a:ln w="25400" cap="flat" cmpd="sng" algn="ctr">
          <a:noFill/>
          <a:prstDash val="solid"/>
          <a:miter lim="800000"/>
        </a:ln>
        <a:effectLst/>
      </dgm:spPr>
      <dgm:t>
        <a:bodyPr/>
        <a:lstStyle/>
        <a:p>
          <a:endParaRPr lang="pl-PL"/>
        </a:p>
      </dgm:t>
    </dgm:pt>
    <dgm:pt modelId="{3FF43E5C-5267-42D7-82E8-BC6C51D20331}" type="sibTrans" cxnId="{73DD2FE7-5735-401D-851C-DD0B606427F0}">
      <dgm:prSet/>
      <dgm:spPr/>
      <dgm:t>
        <a:bodyPr/>
        <a:lstStyle/>
        <a:p>
          <a:endParaRPr lang="pl-PL"/>
        </a:p>
      </dgm:t>
    </dgm:pt>
    <dgm:pt modelId="{E11D97A3-D959-4F45-BD92-55C9B06D16BF}" type="pres">
      <dgm:prSet presAssocID="{91CD336E-6B75-4D2F-B45C-8F523C332773}" presName="hierChild1" presStyleCnt="0">
        <dgm:presLayoutVars>
          <dgm:chPref val="1"/>
          <dgm:dir/>
          <dgm:animOne val="branch"/>
          <dgm:animLvl val="lvl"/>
          <dgm:resizeHandles/>
        </dgm:presLayoutVars>
      </dgm:prSet>
      <dgm:spPr/>
    </dgm:pt>
    <dgm:pt modelId="{5EBEACF9-80A9-48B9-BDAB-947C9F740138}" type="pres">
      <dgm:prSet presAssocID="{38CB82A0-54EA-4D01-BA76-D2B99B32792D}" presName="hierRoot1" presStyleCnt="0"/>
      <dgm:spPr/>
    </dgm:pt>
    <dgm:pt modelId="{665CAAB7-3C6E-4D9E-9BD4-042F875EFB35}" type="pres">
      <dgm:prSet presAssocID="{38CB82A0-54EA-4D01-BA76-D2B99B32792D}" presName="composite" presStyleCnt="0"/>
      <dgm:spPr/>
    </dgm:pt>
    <dgm:pt modelId="{9E4422F4-1523-4403-B729-B9172274383E}" type="pres">
      <dgm:prSet presAssocID="{38CB82A0-54EA-4D01-BA76-D2B99B32792D}" presName="background" presStyleLbl="node0" presStyleIdx="0" presStyleCnt="2"/>
      <dgm:spPr>
        <a:xfrm>
          <a:off x="1868" y="164298"/>
          <a:ext cx="1879375" cy="1260154"/>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69B49D04-FE3B-4FED-852A-8162AEB0CC49}" type="pres">
      <dgm:prSet presAssocID="{38CB82A0-54EA-4D01-BA76-D2B99B32792D}" presName="text" presStyleLbl="fgAcc0" presStyleIdx="0" presStyleCnt="2" custScaleX="110667" custScaleY="116857">
        <dgm:presLayoutVars>
          <dgm:chPref val="3"/>
        </dgm:presLayoutVars>
      </dgm:prSet>
      <dgm:spPr>
        <a:prstGeom prst="roundRect">
          <a:avLst>
            <a:gd name="adj" fmla="val 10000"/>
          </a:avLst>
        </a:prstGeom>
      </dgm:spPr>
    </dgm:pt>
    <dgm:pt modelId="{DFBE72B0-B24D-4DAF-9FD8-6E7B662B7990}" type="pres">
      <dgm:prSet presAssocID="{38CB82A0-54EA-4D01-BA76-D2B99B32792D}" presName="hierChild2" presStyleCnt="0"/>
      <dgm:spPr/>
    </dgm:pt>
    <dgm:pt modelId="{DD6186EC-AFE8-4389-B9B0-3E3EE5512773}" type="pres">
      <dgm:prSet presAssocID="{F121ED84-A79C-4854-8072-9EC383121252}" presName="hierRoot1" presStyleCnt="0"/>
      <dgm:spPr/>
    </dgm:pt>
    <dgm:pt modelId="{39F1E757-23E0-40F5-9238-0FD374475490}" type="pres">
      <dgm:prSet presAssocID="{F121ED84-A79C-4854-8072-9EC383121252}" presName="composite" presStyleCnt="0"/>
      <dgm:spPr/>
    </dgm:pt>
    <dgm:pt modelId="{7E884947-BBEC-4CA1-B550-23EE28D66F74}" type="pres">
      <dgm:prSet presAssocID="{F121ED84-A79C-4854-8072-9EC383121252}" presName="background" presStyleLbl="node0" presStyleIdx="1" presStyleCnt="2"/>
      <dgm:spPr>
        <a:xfrm>
          <a:off x="2258627" y="164298"/>
          <a:ext cx="2846140" cy="129879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0C60AF66-AF4B-4739-8416-F17EAF7E3A46}" type="pres">
      <dgm:prSet presAssocID="{F121ED84-A79C-4854-8072-9EC383121252}" presName="text" presStyleLbl="fgAcc0" presStyleIdx="1" presStyleCnt="2" custScaleX="167595" custScaleY="120440">
        <dgm:presLayoutVars>
          <dgm:chPref val="3"/>
        </dgm:presLayoutVars>
      </dgm:prSet>
      <dgm:spPr>
        <a:prstGeom prst="roundRect">
          <a:avLst>
            <a:gd name="adj" fmla="val 10000"/>
          </a:avLst>
        </a:prstGeom>
      </dgm:spPr>
    </dgm:pt>
    <dgm:pt modelId="{5688B5D4-C3FD-4AEE-AF65-F66D104872D6}" type="pres">
      <dgm:prSet presAssocID="{F121ED84-A79C-4854-8072-9EC383121252}" presName="hierChild2" presStyleCnt="0"/>
      <dgm:spPr/>
    </dgm:pt>
    <dgm:pt modelId="{114BD2FD-19E8-4F3D-952A-739C06DCB6E0}" type="pres">
      <dgm:prSet presAssocID="{E8F097E7-13D1-4035-9D6B-C4718F7EE6FD}" presName="Name10" presStyleLbl="parChTrans1D2" presStyleIdx="0" presStyleCnt="2"/>
      <dgm:spPr>
        <a:custGeom>
          <a:avLst/>
          <a:gdLst/>
          <a:ahLst/>
          <a:cxnLst/>
          <a:rect l="0" t="0" r="0" b="0"/>
          <a:pathLst>
            <a:path>
              <a:moveTo>
                <a:pt x="1037804" y="0"/>
              </a:moveTo>
              <a:lnTo>
                <a:pt x="1037804" y="336578"/>
              </a:lnTo>
              <a:lnTo>
                <a:pt x="0" y="336578"/>
              </a:lnTo>
              <a:lnTo>
                <a:pt x="0" y="493900"/>
              </a:lnTo>
            </a:path>
          </a:pathLst>
        </a:custGeom>
      </dgm:spPr>
    </dgm:pt>
    <dgm:pt modelId="{A1B4ED00-2009-4EBD-A9F2-936780CC58EF}" type="pres">
      <dgm:prSet presAssocID="{8BE70DAC-C90A-49D4-BFFF-D8D21A0B2E92}" presName="hierRoot2" presStyleCnt="0"/>
      <dgm:spPr/>
    </dgm:pt>
    <dgm:pt modelId="{E40BE84B-2E26-46F3-8479-9085F6EEAAC8}" type="pres">
      <dgm:prSet presAssocID="{8BE70DAC-C90A-49D4-BFFF-D8D21A0B2E92}" presName="composite2" presStyleCnt="0"/>
      <dgm:spPr/>
    </dgm:pt>
    <dgm:pt modelId="{E931715A-0E9A-40EB-9CAA-8C99EDE4B521}" type="pres">
      <dgm:prSet presAssocID="{8BE70DAC-C90A-49D4-BFFF-D8D21A0B2E92}" presName="background2" presStyleLbl="node2" presStyleIdx="0" presStyleCnt="2"/>
      <dgm:spPr>
        <a:xfrm>
          <a:off x="1794780" y="1956991"/>
          <a:ext cx="1698225" cy="146919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FC6C08BC-1E96-4F5E-90EF-D8B8BA53CF13}" type="pres">
      <dgm:prSet presAssocID="{8BE70DAC-C90A-49D4-BFFF-D8D21A0B2E92}" presName="text2" presStyleLbl="fgAcc2" presStyleIdx="0" presStyleCnt="2" custScaleY="136242">
        <dgm:presLayoutVars>
          <dgm:chPref val="3"/>
        </dgm:presLayoutVars>
      </dgm:prSet>
      <dgm:spPr>
        <a:prstGeom prst="roundRect">
          <a:avLst>
            <a:gd name="adj" fmla="val 10000"/>
          </a:avLst>
        </a:prstGeom>
      </dgm:spPr>
    </dgm:pt>
    <dgm:pt modelId="{B647469A-D522-417F-B645-04A229AED01C}" type="pres">
      <dgm:prSet presAssocID="{8BE70DAC-C90A-49D4-BFFF-D8D21A0B2E92}" presName="hierChild3" presStyleCnt="0"/>
      <dgm:spPr/>
    </dgm:pt>
    <dgm:pt modelId="{60217D3F-A5A0-4CA6-96D9-F9BAD31430DB}" type="pres">
      <dgm:prSet presAssocID="{5CD8EF7D-A40C-465B-B6B8-2C0C3F331252}" presName="Name10" presStyleLbl="parChTrans1D2" presStyleIdx="1" presStyleCnt="2"/>
      <dgm:spPr>
        <a:custGeom>
          <a:avLst/>
          <a:gdLst/>
          <a:ahLst/>
          <a:cxnLst/>
          <a:rect l="0" t="0" r="0" b="0"/>
          <a:pathLst>
            <a:path>
              <a:moveTo>
                <a:pt x="0" y="0"/>
              </a:moveTo>
              <a:lnTo>
                <a:pt x="0" y="336578"/>
              </a:lnTo>
              <a:lnTo>
                <a:pt x="1037804" y="336578"/>
              </a:lnTo>
              <a:lnTo>
                <a:pt x="1037804" y="493900"/>
              </a:lnTo>
            </a:path>
          </a:pathLst>
        </a:custGeom>
      </dgm:spPr>
    </dgm:pt>
    <dgm:pt modelId="{4020A416-742B-447C-92C8-477730697C2C}" type="pres">
      <dgm:prSet presAssocID="{EEA052E7-AB96-4ED7-AB86-06D729EC4902}" presName="hierRoot2" presStyleCnt="0"/>
      <dgm:spPr/>
    </dgm:pt>
    <dgm:pt modelId="{98132212-6F71-4DB7-8B0D-520D7272707B}" type="pres">
      <dgm:prSet presAssocID="{EEA052E7-AB96-4ED7-AB86-06D729EC4902}" presName="composite2" presStyleCnt="0"/>
      <dgm:spPr/>
    </dgm:pt>
    <dgm:pt modelId="{CA2496B4-9795-439B-A047-DB65E85A3FFC}" type="pres">
      <dgm:prSet presAssocID="{EEA052E7-AB96-4ED7-AB86-06D729EC4902}" presName="background2" presStyleLbl="node2" presStyleIdx="1" presStyleCnt="2"/>
      <dgm:spPr>
        <a:xfrm>
          <a:off x="3870389" y="1956991"/>
          <a:ext cx="1698225" cy="1421910"/>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881124FE-3307-4DD7-BAEA-A2B5478D6544}" type="pres">
      <dgm:prSet presAssocID="{EEA052E7-AB96-4ED7-AB86-06D729EC4902}" presName="text2" presStyleLbl="fgAcc2" presStyleIdx="1" presStyleCnt="2" custScaleY="131857">
        <dgm:presLayoutVars>
          <dgm:chPref val="3"/>
        </dgm:presLayoutVars>
      </dgm:prSet>
      <dgm:spPr>
        <a:prstGeom prst="roundRect">
          <a:avLst>
            <a:gd name="adj" fmla="val 10000"/>
          </a:avLst>
        </a:prstGeom>
      </dgm:spPr>
    </dgm:pt>
    <dgm:pt modelId="{56C24AA0-863A-4A7C-BAC6-D69C60816197}" type="pres">
      <dgm:prSet presAssocID="{EEA052E7-AB96-4ED7-AB86-06D729EC4902}" presName="hierChild3" presStyleCnt="0"/>
      <dgm:spPr/>
    </dgm:pt>
  </dgm:ptLst>
  <dgm:cxnLst>
    <dgm:cxn modelId="{4D861855-3EA1-4005-BE4C-A27969A2D83D}" type="presOf" srcId="{38CB82A0-54EA-4D01-BA76-D2B99B32792D}" destId="{69B49D04-FE3B-4FED-852A-8162AEB0CC49}" srcOrd="0" destOrd="0" presId="urn:microsoft.com/office/officeart/2005/8/layout/hierarchy1"/>
    <dgm:cxn modelId="{81E2F15A-692B-41A2-912F-877E71B4DD9C}" type="presOf" srcId="{91CD336E-6B75-4D2F-B45C-8F523C332773}" destId="{E11D97A3-D959-4F45-BD92-55C9B06D16BF}" srcOrd="0" destOrd="0" presId="urn:microsoft.com/office/officeart/2005/8/layout/hierarchy1"/>
    <dgm:cxn modelId="{27B4B490-C765-4696-B348-F37F789FEA84}" srcId="{F121ED84-A79C-4854-8072-9EC383121252}" destId="{8BE70DAC-C90A-49D4-BFFF-D8D21A0B2E92}" srcOrd="0" destOrd="0" parTransId="{E8F097E7-13D1-4035-9D6B-C4718F7EE6FD}" sibTransId="{E6C0E15E-1D0F-4DE7-B044-5023D41067F8}"/>
    <dgm:cxn modelId="{3A35F493-B403-4F4B-8304-BA2A2D4FBFED}" srcId="{91CD336E-6B75-4D2F-B45C-8F523C332773}" destId="{38CB82A0-54EA-4D01-BA76-D2B99B32792D}" srcOrd="0" destOrd="0" parTransId="{73FB2FA7-FBDA-4471-9C1F-C977F60CE808}" sibTransId="{5C712BEF-88B1-4CC9-BFA1-F5A9BEF1F48F}"/>
    <dgm:cxn modelId="{F4180B98-BB6E-40C5-8A4C-6486E9CAA83E}" type="presOf" srcId="{F121ED84-A79C-4854-8072-9EC383121252}" destId="{0C60AF66-AF4B-4739-8416-F17EAF7E3A46}" srcOrd="0" destOrd="0" presId="urn:microsoft.com/office/officeart/2005/8/layout/hierarchy1"/>
    <dgm:cxn modelId="{246E28A3-E436-482C-8740-C139A96B9D9A}" type="presOf" srcId="{E8F097E7-13D1-4035-9D6B-C4718F7EE6FD}" destId="{114BD2FD-19E8-4F3D-952A-739C06DCB6E0}" srcOrd="0" destOrd="0" presId="urn:microsoft.com/office/officeart/2005/8/layout/hierarchy1"/>
    <dgm:cxn modelId="{E61C99A3-FAB9-4A69-B188-12EA128F135E}" type="presOf" srcId="{EEA052E7-AB96-4ED7-AB86-06D729EC4902}" destId="{881124FE-3307-4DD7-BAEA-A2B5478D6544}" srcOrd="0" destOrd="0" presId="urn:microsoft.com/office/officeart/2005/8/layout/hierarchy1"/>
    <dgm:cxn modelId="{5E8F01C0-A319-4A26-98E3-74586A47F964}" srcId="{91CD336E-6B75-4D2F-B45C-8F523C332773}" destId="{F121ED84-A79C-4854-8072-9EC383121252}" srcOrd="1" destOrd="0" parTransId="{E02B1584-F7F2-4878-95B2-7656072ADF37}" sibTransId="{6A8D38B1-9075-4488-8E3C-3CEC29DBAD24}"/>
    <dgm:cxn modelId="{EDB890CF-5E96-472E-A8E4-314FC8CEEC0D}" type="presOf" srcId="{8BE70DAC-C90A-49D4-BFFF-D8D21A0B2E92}" destId="{FC6C08BC-1E96-4F5E-90EF-D8B8BA53CF13}" srcOrd="0" destOrd="0" presId="urn:microsoft.com/office/officeart/2005/8/layout/hierarchy1"/>
    <dgm:cxn modelId="{73DD2FE7-5735-401D-851C-DD0B606427F0}" srcId="{F121ED84-A79C-4854-8072-9EC383121252}" destId="{EEA052E7-AB96-4ED7-AB86-06D729EC4902}" srcOrd="1" destOrd="0" parTransId="{5CD8EF7D-A40C-465B-B6B8-2C0C3F331252}" sibTransId="{3FF43E5C-5267-42D7-82E8-BC6C51D20331}"/>
    <dgm:cxn modelId="{68F940EB-B37F-44C0-84A7-6922D9FF73B0}" type="presOf" srcId="{5CD8EF7D-A40C-465B-B6B8-2C0C3F331252}" destId="{60217D3F-A5A0-4CA6-96D9-F9BAD31430DB}" srcOrd="0" destOrd="0" presId="urn:microsoft.com/office/officeart/2005/8/layout/hierarchy1"/>
    <dgm:cxn modelId="{EE624B15-774A-4444-AD0B-5572A9CDA3E7}" type="presParOf" srcId="{E11D97A3-D959-4F45-BD92-55C9B06D16BF}" destId="{5EBEACF9-80A9-48B9-BDAB-947C9F740138}" srcOrd="0" destOrd="0" presId="urn:microsoft.com/office/officeart/2005/8/layout/hierarchy1"/>
    <dgm:cxn modelId="{8159EBC9-AC86-461B-A7A5-FFAE4BD593F2}" type="presParOf" srcId="{5EBEACF9-80A9-48B9-BDAB-947C9F740138}" destId="{665CAAB7-3C6E-4D9E-9BD4-042F875EFB35}" srcOrd="0" destOrd="0" presId="urn:microsoft.com/office/officeart/2005/8/layout/hierarchy1"/>
    <dgm:cxn modelId="{6B4B8BBB-53A7-45C5-B044-7B80CE4C19D5}" type="presParOf" srcId="{665CAAB7-3C6E-4D9E-9BD4-042F875EFB35}" destId="{9E4422F4-1523-4403-B729-B9172274383E}" srcOrd="0" destOrd="0" presId="urn:microsoft.com/office/officeart/2005/8/layout/hierarchy1"/>
    <dgm:cxn modelId="{17309291-BBFA-499B-96FC-761CB5B3416B}" type="presParOf" srcId="{665CAAB7-3C6E-4D9E-9BD4-042F875EFB35}" destId="{69B49D04-FE3B-4FED-852A-8162AEB0CC49}" srcOrd="1" destOrd="0" presId="urn:microsoft.com/office/officeart/2005/8/layout/hierarchy1"/>
    <dgm:cxn modelId="{9C9CCB52-E6A8-49DD-9B12-1955EDE93BD8}" type="presParOf" srcId="{5EBEACF9-80A9-48B9-BDAB-947C9F740138}" destId="{DFBE72B0-B24D-4DAF-9FD8-6E7B662B7990}" srcOrd="1" destOrd="0" presId="urn:microsoft.com/office/officeart/2005/8/layout/hierarchy1"/>
    <dgm:cxn modelId="{40CEBA50-1A8E-419C-8220-EE9596AAE583}" type="presParOf" srcId="{E11D97A3-D959-4F45-BD92-55C9B06D16BF}" destId="{DD6186EC-AFE8-4389-B9B0-3E3EE5512773}" srcOrd="1" destOrd="0" presId="urn:microsoft.com/office/officeart/2005/8/layout/hierarchy1"/>
    <dgm:cxn modelId="{3154D624-7DF5-45E3-B37C-9A42455EB204}" type="presParOf" srcId="{DD6186EC-AFE8-4389-B9B0-3E3EE5512773}" destId="{39F1E757-23E0-40F5-9238-0FD374475490}" srcOrd="0" destOrd="0" presId="urn:microsoft.com/office/officeart/2005/8/layout/hierarchy1"/>
    <dgm:cxn modelId="{EFF8ACB2-C1B9-4B5C-AC3F-511B97DCFAF4}" type="presParOf" srcId="{39F1E757-23E0-40F5-9238-0FD374475490}" destId="{7E884947-BBEC-4CA1-B550-23EE28D66F74}" srcOrd="0" destOrd="0" presId="urn:microsoft.com/office/officeart/2005/8/layout/hierarchy1"/>
    <dgm:cxn modelId="{E993DF28-9EF3-4D14-B6A4-8DF9E95F57DD}" type="presParOf" srcId="{39F1E757-23E0-40F5-9238-0FD374475490}" destId="{0C60AF66-AF4B-4739-8416-F17EAF7E3A46}" srcOrd="1" destOrd="0" presId="urn:microsoft.com/office/officeart/2005/8/layout/hierarchy1"/>
    <dgm:cxn modelId="{AB0FD6DC-E889-4E52-A262-511A7BBAED1E}" type="presParOf" srcId="{DD6186EC-AFE8-4389-B9B0-3E3EE5512773}" destId="{5688B5D4-C3FD-4AEE-AF65-F66D104872D6}" srcOrd="1" destOrd="0" presId="urn:microsoft.com/office/officeart/2005/8/layout/hierarchy1"/>
    <dgm:cxn modelId="{ADA2C200-79C4-4EE1-B986-951231790242}" type="presParOf" srcId="{5688B5D4-C3FD-4AEE-AF65-F66D104872D6}" destId="{114BD2FD-19E8-4F3D-952A-739C06DCB6E0}" srcOrd="0" destOrd="0" presId="urn:microsoft.com/office/officeart/2005/8/layout/hierarchy1"/>
    <dgm:cxn modelId="{67AFEAF0-D92E-4388-8A13-919DFE2BA68E}" type="presParOf" srcId="{5688B5D4-C3FD-4AEE-AF65-F66D104872D6}" destId="{A1B4ED00-2009-4EBD-A9F2-936780CC58EF}" srcOrd="1" destOrd="0" presId="urn:microsoft.com/office/officeart/2005/8/layout/hierarchy1"/>
    <dgm:cxn modelId="{A797DDFD-4662-4E66-BF13-5A8DE4C5C9B5}" type="presParOf" srcId="{A1B4ED00-2009-4EBD-A9F2-936780CC58EF}" destId="{E40BE84B-2E26-46F3-8479-9085F6EEAAC8}" srcOrd="0" destOrd="0" presId="urn:microsoft.com/office/officeart/2005/8/layout/hierarchy1"/>
    <dgm:cxn modelId="{6A155332-0FE1-4D7F-AA3B-395B9922EF75}" type="presParOf" srcId="{E40BE84B-2E26-46F3-8479-9085F6EEAAC8}" destId="{E931715A-0E9A-40EB-9CAA-8C99EDE4B521}" srcOrd="0" destOrd="0" presId="urn:microsoft.com/office/officeart/2005/8/layout/hierarchy1"/>
    <dgm:cxn modelId="{1A304BFD-B1C9-4CAE-A6FD-DD22A81EC05E}" type="presParOf" srcId="{E40BE84B-2E26-46F3-8479-9085F6EEAAC8}" destId="{FC6C08BC-1E96-4F5E-90EF-D8B8BA53CF13}" srcOrd="1" destOrd="0" presId="urn:microsoft.com/office/officeart/2005/8/layout/hierarchy1"/>
    <dgm:cxn modelId="{E76E7AA8-B903-487A-87EB-FDE223E58294}" type="presParOf" srcId="{A1B4ED00-2009-4EBD-A9F2-936780CC58EF}" destId="{B647469A-D522-417F-B645-04A229AED01C}" srcOrd="1" destOrd="0" presId="urn:microsoft.com/office/officeart/2005/8/layout/hierarchy1"/>
    <dgm:cxn modelId="{CC41F8AB-A4D7-41E9-8ADC-FFAA361F3CCE}" type="presParOf" srcId="{5688B5D4-C3FD-4AEE-AF65-F66D104872D6}" destId="{60217D3F-A5A0-4CA6-96D9-F9BAD31430DB}" srcOrd="2" destOrd="0" presId="urn:microsoft.com/office/officeart/2005/8/layout/hierarchy1"/>
    <dgm:cxn modelId="{8DCFAB6F-92ED-4C22-8C10-BE091E999754}" type="presParOf" srcId="{5688B5D4-C3FD-4AEE-AF65-F66D104872D6}" destId="{4020A416-742B-447C-92C8-477730697C2C}" srcOrd="3" destOrd="0" presId="urn:microsoft.com/office/officeart/2005/8/layout/hierarchy1"/>
    <dgm:cxn modelId="{AD817D66-812E-479E-AC77-4C47BB74AB0F}" type="presParOf" srcId="{4020A416-742B-447C-92C8-477730697C2C}" destId="{98132212-6F71-4DB7-8B0D-520D7272707B}" srcOrd="0" destOrd="0" presId="urn:microsoft.com/office/officeart/2005/8/layout/hierarchy1"/>
    <dgm:cxn modelId="{199D9696-2E94-48F3-A705-A2D0EFD1ABCB}" type="presParOf" srcId="{98132212-6F71-4DB7-8B0D-520D7272707B}" destId="{CA2496B4-9795-439B-A047-DB65E85A3FFC}" srcOrd="0" destOrd="0" presId="urn:microsoft.com/office/officeart/2005/8/layout/hierarchy1"/>
    <dgm:cxn modelId="{74AAA301-468F-40A1-8E06-8C2DCCE8D8DF}" type="presParOf" srcId="{98132212-6F71-4DB7-8B0D-520D7272707B}" destId="{881124FE-3307-4DD7-BAEA-A2B5478D6544}" srcOrd="1" destOrd="0" presId="urn:microsoft.com/office/officeart/2005/8/layout/hierarchy1"/>
    <dgm:cxn modelId="{DC5EAB41-EF64-443F-B2B3-C28732C6AB4D}" type="presParOf" srcId="{4020A416-742B-447C-92C8-477730697C2C}" destId="{56C24AA0-863A-4A7C-BAC6-D69C60816197}" srcOrd="1" destOrd="0" presId="urn:microsoft.com/office/officeart/2005/8/layout/hierarchy1"/>
  </dgm:cxnLst>
  <dgm:bg/>
  <dgm:whole>
    <a:ln w="6350"/>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1CD336E-6B75-4D2F-B45C-8F523C332773}" type="doc">
      <dgm:prSet loTypeId="urn:microsoft.com/office/officeart/2005/8/layout/hierarchy1" loCatId="hierarchy" qsTypeId="urn:microsoft.com/office/officeart/2005/8/quickstyle/simple3" qsCatId="simple" csTypeId="urn:microsoft.com/office/officeart/2005/8/colors/accent0_1" csCatId="mainScheme" phldr="1"/>
      <dgm:spPr/>
      <dgm:t>
        <a:bodyPr/>
        <a:lstStyle/>
        <a:p>
          <a:endParaRPr lang="pl-PL"/>
        </a:p>
      </dgm:t>
    </dgm:pt>
    <dgm:pt modelId="{38CB82A0-54EA-4D01-BA76-D2B99B32792D}">
      <dgm:prSet phldrT="[Tekst]" custT="1"/>
      <dgm:spPr>
        <a:xfrm>
          <a:off x="303676" y="451436"/>
          <a:ext cx="2368946" cy="178225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Instytucja Audytowa</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Szef KAS w Ministerstwie Finansów Rzeczypospolitej Polskiej</a:t>
          </a:r>
        </a:p>
        <a:p>
          <a:pPr>
            <a:buNone/>
          </a:pPr>
          <a:r>
            <a:rPr lang="pl-PL" sz="1000">
              <a:solidFill>
                <a:sysClr val="windowText" lastClr="000000">
                  <a:hueOff val="0"/>
                  <a:satOff val="0"/>
                  <a:lumOff val="0"/>
                  <a:alphaOff val="0"/>
                </a:sysClr>
              </a:solidFill>
              <a:latin typeface="Calibri"/>
              <a:ea typeface="+mn-ea"/>
              <a:cs typeface="+mn-cs"/>
            </a:rPr>
            <a:t>Zapewnia realizację zadań audytowych, obowiązków Instytucji Audytowej przez wyznaczony departament w MF i Izby Administracji Skarbowej</a:t>
          </a:r>
        </a:p>
      </dgm:t>
    </dgm:pt>
    <dgm:pt modelId="{73FB2FA7-FBDA-4471-9C1F-C977F60CE808}" type="parTrans" cxnId="{3A35F493-B403-4F4B-8304-BA2A2D4FBFED}">
      <dgm:prSet/>
      <dgm:spPr/>
      <dgm:t>
        <a:bodyPr/>
        <a:lstStyle/>
        <a:p>
          <a:endParaRPr lang="pl-PL"/>
        </a:p>
      </dgm:t>
    </dgm:pt>
    <dgm:pt modelId="{5C712BEF-88B1-4CC9-BFA1-F5A9BEF1F48F}" type="sibTrans" cxnId="{3A35F493-B403-4F4B-8304-BA2A2D4FBFED}">
      <dgm:prSet/>
      <dgm:spPr/>
      <dgm:t>
        <a:bodyPr/>
        <a:lstStyle/>
        <a:p>
          <a:endParaRPr lang="pl-PL"/>
        </a:p>
      </dgm:t>
    </dgm:pt>
    <dgm:pt modelId="{F121ED84-A79C-4854-8072-9EC383121252}">
      <dgm:prSet phldrT="[Tekst]" custT="1"/>
      <dgm:spPr>
        <a:xfrm>
          <a:off x="3276807" y="451436"/>
          <a:ext cx="2471473" cy="178225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gm:spPr>
      <dgm:t>
        <a:bodyPr/>
        <a:lstStyle/>
        <a:p>
          <a:pPr>
            <a:buNone/>
          </a:pPr>
          <a:r>
            <a:rPr lang="pl-PL" sz="1000" b="1">
              <a:solidFill>
                <a:sysClr val="windowText" lastClr="000000">
                  <a:hueOff val="0"/>
                  <a:satOff val="0"/>
                  <a:lumOff val="0"/>
                  <a:alphaOff val="0"/>
                </a:sysClr>
              </a:solidFill>
              <a:latin typeface="Calibri"/>
              <a:ea typeface="+mn-ea"/>
              <a:cs typeface="+mn-cs"/>
            </a:rPr>
            <a:t>Grupa Audytorów</a:t>
          </a:r>
        </a:p>
        <a:p>
          <a:pPr>
            <a:buNone/>
          </a:pPr>
          <a:endParaRPr lang="pl-PL" sz="1000">
            <a:solidFill>
              <a:sysClr val="windowText" lastClr="000000">
                <a:hueOff val="0"/>
                <a:satOff val="0"/>
                <a:lumOff val="0"/>
                <a:alphaOff val="0"/>
              </a:sysClr>
            </a:solidFill>
            <a:latin typeface="Calibri"/>
            <a:ea typeface="+mn-ea"/>
            <a:cs typeface="+mn-cs"/>
          </a:endParaRPr>
        </a:p>
        <a:p>
          <a:pPr>
            <a:buNone/>
          </a:pPr>
          <a:r>
            <a:rPr lang="pl-PL" sz="1000">
              <a:solidFill>
                <a:sysClr val="windowText" lastClr="000000">
                  <a:hueOff val="0"/>
                  <a:satOff val="0"/>
                  <a:lumOff val="0"/>
                  <a:alphaOff val="0"/>
                </a:sysClr>
              </a:solidFill>
              <a:latin typeface="Calibri"/>
              <a:ea typeface="+mn-ea"/>
              <a:cs typeface="+mn-cs"/>
            </a:rPr>
            <a:t>Przedstawiciel każdego kraju uczestniczącego</a:t>
          </a:r>
        </a:p>
      </dgm:t>
    </dgm:pt>
    <dgm:pt modelId="{E02B1584-F7F2-4878-95B2-7656072ADF37}" type="parTrans" cxnId="{5E8F01C0-A319-4A26-98E3-74586A47F964}">
      <dgm:prSet/>
      <dgm:spPr>
        <a:ln>
          <a:noFill/>
        </a:ln>
        <a:effectLst/>
        <a:scene3d>
          <a:camera prst="orthographicFront">
            <a:rot lat="0" lon="0" rev="0"/>
          </a:camera>
          <a:lightRig rig="chilly" dir="t">
            <a:rot lat="0" lon="0" rev="18480000"/>
          </a:lightRig>
        </a:scene3d>
        <a:sp3d prstMaterial="clear">
          <a:bevelT h="63500"/>
        </a:sp3d>
      </dgm:spPr>
      <dgm:t>
        <a:bodyPr/>
        <a:lstStyle/>
        <a:p>
          <a:endParaRPr lang="pl-PL"/>
        </a:p>
      </dgm:t>
    </dgm:pt>
    <dgm:pt modelId="{6A8D38B1-9075-4488-8E3C-3CEC29DBAD24}" type="sibTrans" cxnId="{5E8F01C0-A319-4A26-98E3-74586A47F964}">
      <dgm:prSet/>
      <dgm:spPr/>
      <dgm:t>
        <a:bodyPr/>
        <a:lstStyle/>
        <a:p>
          <a:endParaRPr lang="pl-PL"/>
        </a:p>
      </dgm:t>
    </dgm:pt>
    <dgm:pt modelId="{E11D97A3-D959-4F45-BD92-55C9B06D16BF}" type="pres">
      <dgm:prSet presAssocID="{91CD336E-6B75-4D2F-B45C-8F523C332773}" presName="hierChild1" presStyleCnt="0">
        <dgm:presLayoutVars>
          <dgm:chPref val="1"/>
          <dgm:dir/>
          <dgm:animOne val="branch"/>
          <dgm:animLvl val="lvl"/>
          <dgm:resizeHandles/>
        </dgm:presLayoutVars>
      </dgm:prSet>
      <dgm:spPr/>
    </dgm:pt>
    <dgm:pt modelId="{5EBEACF9-80A9-48B9-BDAB-947C9F740138}" type="pres">
      <dgm:prSet presAssocID="{38CB82A0-54EA-4D01-BA76-D2B99B32792D}" presName="hierRoot1" presStyleCnt="0"/>
      <dgm:spPr/>
    </dgm:pt>
    <dgm:pt modelId="{665CAAB7-3C6E-4D9E-9BD4-042F875EFB35}" type="pres">
      <dgm:prSet presAssocID="{38CB82A0-54EA-4D01-BA76-D2B99B32792D}" presName="composite" presStyleCnt="0"/>
      <dgm:spPr/>
    </dgm:pt>
    <dgm:pt modelId="{9E4422F4-1523-4403-B729-B9172274383E}" type="pres">
      <dgm:prSet presAssocID="{38CB82A0-54EA-4D01-BA76-D2B99B32792D}" presName="background" presStyleLbl="node0" presStyleIdx="0" presStyleCnt="2"/>
      <dgm:spPr>
        <a:xfrm>
          <a:off x="1584" y="164448"/>
          <a:ext cx="2368946" cy="178225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69B49D04-FE3B-4FED-852A-8162AEB0CC49}" type="pres">
      <dgm:prSet presAssocID="{38CB82A0-54EA-4D01-BA76-D2B99B32792D}" presName="text" presStyleLbl="fgAcc0" presStyleIdx="0" presStyleCnt="2" custScaleX="87131" custScaleY="103232">
        <dgm:presLayoutVars>
          <dgm:chPref val="3"/>
        </dgm:presLayoutVars>
      </dgm:prSet>
      <dgm:spPr>
        <a:prstGeom prst="roundRect">
          <a:avLst>
            <a:gd name="adj" fmla="val 10000"/>
          </a:avLst>
        </a:prstGeom>
      </dgm:spPr>
    </dgm:pt>
    <dgm:pt modelId="{DFBE72B0-B24D-4DAF-9FD8-6E7B662B7990}" type="pres">
      <dgm:prSet presAssocID="{38CB82A0-54EA-4D01-BA76-D2B99B32792D}" presName="hierChild2" presStyleCnt="0"/>
      <dgm:spPr/>
    </dgm:pt>
    <dgm:pt modelId="{DD6186EC-AFE8-4389-B9B0-3E3EE5512773}" type="pres">
      <dgm:prSet presAssocID="{F121ED84-A79C-4854-8072-9EC383121252}" presName="hierRoot1" presStyleCnt="0"/>
      <dgm:spPr/>
    </dgm:pt>
    <dgm:pt modelId="{39F1E757-23E0-40F5-9238-0FD374475490}" type="pres">
      <dgm:prSet presAssocID="{F121ED84-A79C-4854-8072-9EC383121252}" presName="composite" presStyleCnt="0"/>
      <dgm:spPr/>
    </dgm:pt>
    <dgm:pt modelId="{7E884947-BBEC-4CA1-B550-23EE28D66F74}" type="pres">
      <dgm:prSet presAssocID="{F121ED84-A79C-4854-8072-9EC383121252}" presName="background" presStyleLbl="node0" presStyleIdx="1" presStyleCnt="2"/>
      <dgm:spPr>
        <a:xfrm>
          <a:off x="2974715" y="164448"/>
          <a:ext cx="2471473" cy="178225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pt>
    <dgm:pt modelId="{0C60AF66-AF4B-4739-8416-F17EAF7E3A46}" type="pres">
      <dgm:prSet presAssocID="{F121ED84-A79C-4854-8072-9EC383121252}" presName="text" presStyleLbl="fgAcc0" presStyleIdx="1" presStyleCnt="2" custScaleX="90902" custScaleY="103232">
        <dgm:presLayoutVars>
          <dgm:chPref val="3"/>
        </dgm:presLayoutVars>
      </dgm:prSet>
      <dgm:spPr>
        <a:prstGeom prst="roundRect">
          <a:avLst>
            <a:gd name="adj" fmla="val 10000"/>
          </a:avLst>
        </a:prstGeom>
      </dgm:spPr>
    </dgm:pt>
    <dgm:pt modelId="{5688B5D4-C3FD-4AEE-AF65-F66D104872D6}" type="pres">
      <dgm:prSet presAssocID="{F121ED84-A79C-4854-8072-9EC383121252}" presName="hierChild2" presStyleCnt="0"/>
      <dgm:spPr/>
    </dgm:pt>
  </dgm:ptLst>
  <dgm:cxnLst>
    <dgm:cxn modelId="{FEDF1B35-F94F-4F17-BF1F-02A3D1BF7670}" type="presOf" srcId="{F121ED84-A79C-4854-8072-9EC383121252}" destId="{0C60AF66-AF4B-4739-8416-F17EAF7E3A46}" srcOrd="0" destOrd="0" presId="urn:microsoft.com/office/officeart/2005/8/layout/hierarchy1"/>
    <dgm:cxn modelId="{7215D346-9EA4-43E2-BCB3-972D9CD7A23D}" type="presOf" srcId="{91CD336E-6B75-4D2F-B45C-8F523C332773}" destId="{E11D97A3-D959-4F45-BD92-55C9B06D16BF}" srcOrd="0" destOrd="0" presId="urn:microsoft.com/office/officeart/2005/8/layout/hierarchy1"/>
    <dgm:cxn modelId="{72CBF474-6577-495C-8465-95BC19D64F9A}" type="presOf" srcId="{38CB82A0-54EA-4D01-BA76-D2B99B32792D}" destId="{69B49D04-FE3B-4FED-852A-8162AEB0CC49}" srcOrd="0" destOrd="0" presId="urn:microsoft.com/office/officeart/2005/8/layout/hierarchy1"/>
    <dgm:cxn modelId="{3A35F493-B403-4F4B-8304-BA2A2D4FBFED}" srcId="{91CD336E-6B75-4D2F-B45C-8F523C332773}" destId="{38CB82A0-54EA-4D01-BA76-D2B99B32792D}" srcOrd="0" destOrd="0" parTransId="{73FB2FA7-FBDA-4471-9C1F-C977F60CE808}" sibTransId="{5C712BEF-88B1-4CC9-BFA1-F5A9BEF1F48F}"/>
    <dgm:cxn modelId="{5E8F01C0-A319-4A26-98E3-74586A47F964}" srcId="{91CD336E-6B75-4D2F-B45C-8F523C332773}" destId="{F121ED84-A79C-4854-8072-9EC383121252}" srcOrd="1" destOrd="0" parTransId="{E02B1584-F7F2-4878-95B2-7656072ADF37}" sibTransId="{6A8D38B1-9075-4488-8E3C-3CEC29DBAD24}"/>
    <dgm:cxn modelId="{5125AEBB-2711-48FD-A3E5-8FCA97E1244D}" type="presParOf" srcId="{E11D97A3-D959-4F45-BD92-55C9B06D16BF}" destId="{5EBEACF9-80A9-48B9-BDAB-947C9F740138}" srcOrd="0" destOrd="0" presId="urn:microsoft.com/office/officeart/2005/8/layout/hierarchy1"/>
    <dgm:cxn modelId="{6453B7AE-C5CF-41E6-8C40-30548F0448C9}" type="presParOf" srcId="{5EBEACF9-80A9-48B9-BDAB-947C9F740138}" destId="{665CAAB7-3C6E-4D9E-9BD4-042F875EFB35}" srcOrd="0" destOrd="0" presId="urn:microsoft.com/office/officeart/2005/8/layout/hierarchy1"/>
    <dgm:cxn modelId="{8689E825-CFAE-40A1-99CE-A17DC5652A43}" type="presParOf" srcId="{665CAAB7-3C6E-4D9E-9BD4-042F875EFB35}" destId="{9E4422F4-1523-4403-B729-B9172274383E}" srcOrd="0" destOrd="0" presId="urn:microsoft.com/office/officeart/2005/8/layout/hierarchy1"/>
    <dgm:cxn modelId="{74F474B5-0C27-453E-A0BE-5C9621830964}" type="presParOf" srcId="{665CAAB7-3C6E-4D9E-9BD4-042F875EFB35}" destId="{69B49D04-FE3B-4FED-852A-8162AEB0CC49}" srcOrd="1" destOrd="0" presId="urn:microsoft.com/office/officeart/2005/8/layout/hierarchy1"/>
    <dgm:cxn modelId="{656906FA-2D9A-49E4-A8D1-248E8AE3B6C9}" type="presParOf" srcId="{5EBEACF9-80A9-48B9-BDAB-947C9F740138}" destId="{DFBE72B0-B24D-4DAF-9FD8-6E7B662B7990}" srcOrd="1" destOrd="0" presId="urn:microsoft.com/office/officeart/2005/8/layout/hierarchy1"/>
    <dgm:cxn modelId="{C5115BC1-BEED-496B-BA83-44C1F54F54DA}" type="presParOf" srcId="{E11D97A3-D959-4F45-BD92-55C9B06D16BF}" destId="{DD6186EC-AFE8-4389-B9B0-3E3EE5512773}" srcOrd="1" destOrd="0" presId="urn:microsoft.com/office/officeart/2005/8/layout/hierarchy1"/>
    <dgm:cxn modelId="{838773C8-75A5-4F85-892E-DF08AF7536AC}" type="presParOf" srcId="{DD6186EC-AFE8-4389-B9B0-3E3EE5512773}" destId="{39F1E757-23E0-40F5-9238-0FD374475490}" srcOrd="0" destOrd="0" presId="urn:microsoft.com/office/officeart/2005/8/layout/hierarchy1"/>
    <dgm:cxn modelId="{1C45151E-D9AD-4FBC-9542-23D5DCEE34D5}" type="presParOf" srcId="{39F1E757-23E0-40F5-9238-0FD374475490}" destId="{7E884947-BBEC-4CA1-B550-23EE28D66F74}" srcOrd="0" destOrd="0" presId="urn:microsoft.com/office/officeart/2005/8/layout/hierarchy1"/>
    <dgm:cxn modelId="{63439DD4-2C8E-4DBD-9945-043F93FAD97C}" type="presParOf" srcId="{39F1E757-23E0-40F5-9238-0FD374475490}" destId="{0C60AF66-AF4B-4739-8416-F17EAF7E3A46}" srcOrd="1" destOrd="0" presId="urn:microsoft.com/office/officeart/2005/8/layout/hierarchy1"/>
    <dgm:cxn modelId="{693623C3-9BE7-4B60-8E9B-FF556761CB57}" type="presParOf" srcId="{DD6186EC-AFE8-4389-B9B0-3E3EE5512773}" destId="{5688B5D4-C3FD-4AEE-AF65-F66D104872D6}" srcOrd="1" destOrd="0" presId="urn:microsoft.com/office/officeart/2005/8/layout/hierarchy1"/>
  </dgm:cxnLst>
  <dgm:bg/>
  <dgm:whole>
    <a:ln w="6350"/>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96A170-1AC5-4CEC-9677-59A11A7A4216}">
      <dsp:nvSpPr>
        <dsp:cNvPr id="0" name=""/>
        <dsp:cNvSpPr/>
      </dsp:nvSpPr>
      <dsp:spPr>
        <a:xfrm>
          <a:off x="4088394" y="4777588"/>
          <a:ext cx="91440" cy="470173"/>
        </a:xfrm>
        <a:custGeom>
          <a:avLst/>
          <a:gdLst/>
          <a:ahLst/>
          <a:cxnLst/>
          <a:rect l="0" t="0" r="0" b="0"/>
          <a:pathLst>
            <a:path>
              <a:moveTo>
                <a:pt x="0" y="0"/>
              </a:moveTo>
              <a:lnTo>
                <a:pt x="0" y="320409"/>
              </a:lnTo>
              <a:lnTo>
                <a:pt x="987948" y="320409"/>
              </a:lnTo>
              <a:lnTo>
                <a:pt x="987948" y="470173"/>
              </a:lnTo>
            </a:path>
          </a:pathLst>
        </a:custGeom>
        <a:noFill/>
        <a:ln w="25400" cap="flat" cmpd="sng" algn="ctr">
          <a:noFill/>
          <a:prstDash val="solid"/>
          <a:miter lim="800000"/>
        </a:ln>
        <a:effectLst/>
      </dsp:spPr>
      <dsp:style>
        <a:lnRef idx="2">
          <a:scrgbClr r="0" g="0" b="0"/>
        </a:lnRef>
        <a:fillRef idx="0">
          <a:scrgbClr r="0" g="0" b="0"/>
        </a:fillRef>
        <a:effectRef idx="0">
          <a:scrgbClr r="0" g="0" b="0"/>
        </a:effectRef>
        <a:fontRef idx="minor"/>
      </dsp:style>
    </dsp:sp>
    <dsp:sp modelId="{162E2909-32FD-471A-A55C-19411A078145}">
      <dsp:nvSpPr>
        <dsp:cNvPr id="0" name=""/>
        <dsp:cNvSpPr/>
      </dsp:nvSpPr>
      <dsp:spPr>
        <a:xfrm>
          <a:off x="2788717" y="3083868"/>
          <a:ext cx="1345396" cy="470173"/>
        </a:xfrm>
        <a:custGeom>
          <a:avLst/>
          <a:gdLst/>
          <a:ahLst/>
          <a:cxnLst/>
          <a:rect l="0" t="0" r="0" b="0"/>
          <a:pathLst>
            <a:path>
              <a:moveTo>
                <a:pt x="0" y="0"/>
              </a:moveTo>
              <a:lnTo>
                <a:pt x="0" y="320409"/>
              </a:lnTo>
              <a:lnTo>
                <a:pt x="1345396" y="320409"/>
              </a:lnTo>
              <a:lnTo>
                <a:pt x="1345396" y="470173"/>
              </a:lnTo>
            </a:path>
          </a:pathLst>
        </a:custGeom>
        <a:noFill/>
        <a:ln w="25400" cap="flat" cmpd="sng" algn="ctr">
          <a:noFill/>
          <a:prstDash val="solid"/>
          <a:miter lim="800000"/>
        </a:ln>
        <a:effectLst/>
      </dsp:spPr>
      <dsp:style>
        <a:lnRef idx="2">
          <a:scrgbClr r="0" g="0" b="0"/>
        </a:lnRef>
        <a:fillRef idx="0">
          <a:scrgbClr r="0" g="0" b="0"/>
        </a:fillRef>
        <a:effectRef idx="0">
          <a:scrgbClr r="0" g="0" b="0"/>
        </a:effectRef>
        <a:fontRef idx="minor"/>
      </dsp:style>
    </dsp:sp>
    <dsp:sp modelId="{AFAE6D09-1CFB-42D5-A6AC-62085CEAD88F}">
      <dsp:nvSpPr>
        <dsp:cNvPr id="0" name=""/>
        <dsp:cNvSpPr/>
      </dsp:nvSpPr>
      <dsp:spPr>
        <a:xfrm>
          <a:off x="1648941" y="3083868"/>
          <a:ext cx="1139776" cy="470173"/>
        </a:xfrm>
        <a:custGeom>
          <a:avLst/>
          <a:gdLst/>
          <a:ahLst/>
          <a:cxnLst/>
          <a:rect l="0" t="0" r="0" b="0"/>
          <a:pathLst>
            <a:path>
              <a:moveTo>
                <a:pt x="1139776" y="0"/>
              </a:moveTo>
              <a:lnTo>
                <a:pt x="1139776" y="320409"/>
              </a:lnTo>
              <a:lnTo>
                <a:pt x="0" y="320409"/>
              </a:lnTo>
              <a:lnTo>
                <a:pt x="0" y="470173"/>
              </a:lnTo>
            </a:path>
          </a:pathLst>
        </a:custGeom>
        <a:noFill/>
        <a:ln w="25400" cap="flat" cmpd="sng" algn="ctr">
          <a:noFill/>
          <a:prstDash val="solid"/>
          <a:miter lim="800000"/>
        </a:ln>
        <a:effectLst/>
      </dsp:spPr>
      <dsp:style>
        <a:lnRef idx="2">
          <a:scrgbClr r="0" g="0" b="0"/>
        </a:lnRef>
        <a:fillRef idx="0">
          <a:scrgbClr r="0" g="0" b="0"/>
        </a:fillRef>
        <a:effectRef idx="0">
          <a:scrgbClr r="0" g="0" b="0"/>
        </a:effectRef>
        <a:fontRef idx="minor"/>
      </dsp:style>
    </dsp:sp>
    <dsp:sp modelId="{462765DC-A672-44BB-AC0A-C037183ADB32}">
      <dsp:nvSpPr>
        <dsp:cNvPr id="0" name=""/>
        <dsp:cNvSpPr/>
      </dsp:nvSpPr>
      <dsp:spPr>
        <a:xfrm>
          <a:off x="2742997" y="1155781"/>
          <a:ext cx="91440" cy="470173"/>
        </a:xfrm>
        <a:custGeom>
          <a:avLst/>
          <a:gdLst/>
          <a:ahLst/>
          <a:cxnLst/>
          <a:rect l="0" t="0" r="0" b="0"/>
          <a:pathLst>
            <a:path>
              <a:moveTo>
                <a:pt x="45720" y="0"/>
              </a:moveTo>
              <a:lnTo>
                <a:pt x="45720" y="470173"/>
              </a:lnTo>
            </a:path>
          </a:pathLst>
        </a:custGeom>
        <a:noFill/>
        <a:ln w="25400" cap="flat" cmpd="sng" algn="ctr">
          <a:noFill/>
          <a:prstDash val="solid"/>
          <a:miter lim="800000"/>
        </a:ln>
        <a:effectLst/>
        <a:scene3d>
          <a:camera prst="orthographicFront">
            <a:rot lat="0" lon="0" rev="0"/>
          </a:camera>
          <a:lightRig rig="chilly" dir="t">
            <a:rot lat="0" lon="0" rev="18480000"/>
          </a:lightRig>
        </a:scene3d>
        <a:sp3d prstMaterial="clear">
          <a:bevelT h="63500"/>
        </a:sp3d>
      </dsp:spPr>
      <dsp:style>
        <a:lnRef idx="2">
          <a:scrgbClr r="0" g="0" b="0"/>
        </a:lnRef>
        <a:fillRef idx="0">
          <a:scrgbClr r="0" g="0" b="0"/>
        </a:fillRef>
        <a:effectRef idx="0">
          <a:scrgbClr r="0" g="0" b="0"/>
        </a:effectRef>
        <a:fontRef idx="minor"/>
      </dsp:style>
    </dsp:sp>
    <dsp:sp modelId="{9E4422F4-1523-4403-B729-B9172274383E}">
      <dsp:nvSpPr>
        <dsp:cNvPr id="0" name=""/>
        <dsp:cNvSpPr/>
      </dsp:nvSpPr>
      <dsp:spPr>
        <a:xfrm>
          <a:off x="1208706" y="1117"/>
          <a:ext cx="3160021" cy="1154664"/>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9B49D04-FE3B-4FED-852A-8162AEB0CC49}">
      <dsp:nvSpPr>
        <dsp:cNvPr id="0" name=""/>
        <dsp:cNvSpPr/>
      </dsp:nvSpPr>
      <dsp:spPr>
        <a:xfrm>
          <a:off x="1388333" y="171763"/>
          <a:ext cx="3160021" cy="1154664"/>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Wspólny Komitet Monitorujący</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Przedstawiciele każdego państwa uczestniczącego</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Organ decyzyjny, nadzór nad Programem</a:t>
          </a:r>
        </a:p>
      </dsp:txBody>
      <dsp:txXfrm>
        <a:off x="1422152" y="205582"/>
        <a:ext cx="3092383" cy="1087026"/>
      </dsp:txXfrm>
    </dsp:sp>
    <dsp:sp modelId="{D1206613-9642-446D-9CBC-07FA69EA56C3}">
      <dsp:nvSpPr>
        <dsp:cNvPr id="0" name=""/>
        <dsp:cNvSpPr/>
      </dsp:nvSpPr>
      <dsp:spPr>
        <a:xfrm>
          <a:off x="2047599" y="1625955"/>
          <a:ext cx="1482235" cy="145791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20A79BF-9A7C-4589-869D-BEA698CA5503}">
      <dsp:nvSpPr>
        <dsp:cNvPr id="0" name=""/>
        <dsp:cNvSpPr/>
      </dsp:nvSpPr>
      <dsp:spPr>
        <a:xfrm>
          <a:off x="2227226" y="1796601"/>
          <a:ext cx="1482235" cy="145791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Instytucja Zarządzająca</a:t>
          </a:r>
        </a:p>
        <a:p>
          <a:pPr marL="0" lvl="0" indent="0" algn="ctr" defTabSz="444500">
            <a:lnSpc>
              <a:spcPct val="90000"/>
            </a:lnSpc>
            <a:spcBef>
              <a:spcPct val="0"/>
            </a:spcBef>
            <a:spcAft>
              <a:spcPct val="35000"/>
            </a:spcAft>
            <a:buNone/>
          </a:pPr>
          <a:r>
            <a:rPr lang="pl-PL" sz="1000" b="0" kern="1200">
              <a:solidFill>
                <a:sysClr val="windowText" lastClr="000000">
                  <a:hueOff val="0"/>
                  <a:satOff val="0"/>
                  <a:lumOff val="0"/>
                  <a:alphaOff val="0"/>
                </a:sysClr>
              </a:solidFill>
              <a:latin typeface="Calibri"/>
              <a:ea typeface="+mn-ea"/>
              <a:cs typeface="+mn-cs"/>
            </a:rPr>
            <a:t>Ministerstwo Funduszy i Polityki Regionalnej </a:t>
          </a:r>
          <a:r>
            <a:rPr lang="pl-PL" sz="1000" kern="1200">
              <a:solidFill>
                <a:sysClr val="windowText" lastClr="000000">
                  <a:hueOff val="0"/>
                  <a:satOff val="0"/>
                  <a:lumOff val="0"/>
                  <a:alphaOff val="0"/>
                </a:sysClr>
              </a:solidFill>
              <a:latin typeface="Calibri"/>
              <a:ea typeface="+mn-ea"/>
              <a:cs typeface="+mn-cs"/>
            </a:rPr>
            <a:t>Rzeczypospolitej Polskiej, Departament Współpracy Terytorialnej</a:t>
          </a:r>
        </a:p>
      </dsp:txBody>
      <dsp:txXfrm>
        <a:off x="2269927" y="1839302"/>
        <a:ext cx="1396833" cy="1372510"/>
      </dsp:txXfrm>
    </dsp:sp>
    <dsp:sp modelId="{A887967D-7493-4D67-86EF-C7E356E75D96}">
      <dsp:nvSpPr>
        <dsp:cNvPr id="0" name=""/>
        <dsp:cNvSpPr/>
      </dsp:nvSpPr>
      <dsp:spPr>
        <a:xfrm>
          <a:off x="483171" y="3554042"/>
          <a:ext cx="2331539" cy="1289698"/>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F860EC7A-EBCA-4A64-950B-444F4C2670CF}">
      <dsp:nvSpPr>
        <dsp:cNvPr id="0" name=""/>
        <dsp:cNvSpPr/>
      </dsp:nvSpPr>
      <dsp:spPr>
        <a:xfrm>
          <a:off x="662798" y="3724687"/>
          <a:ext cx="2331539" cy="1289698"/>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Instytucje Krajowe w PL i RU</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PL - Ministerstwo Funduszy i Polityki Regionalnej RP</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RU - Ministerstwo Rozwoju Gospodarczego FR</a:t>
          </a:r>
        </a:p>
      </dsp:txBody>
      <dsp:txXfrm>
        <a:off x="700572" y="3762461"/>
        <a:ext cx="2255991" cy="1214150"/>
      </dsp:txXfrm>
    </dsp:sp>
    <dsp:sp modelId="{6FF4CC0A-AEB2-456D-92E3-DD29ECCE1CB0}">
      <dsp:nvSpPr>
        <dsp:cNvPr id="0" name=""/>
        <dsp:cNvSpPr/>
      </dsp:nvSpPr>
      <dsp:spPr>
        <a:xfrm>
          <a:off x="3173965" y="3554042"/>
          <a:ext cx="1920297" cy="1223546"/>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984B2ED4-1B22-400A-8E4D-F1162AA41860}">
      <dsp:nvSpPr>
        <dsp:cNvPr id="0" name=""/>
        <dsp:cNvSpPr/>
      </dsp:nvSpPr>
      <dsp:spPr>
        <a:xfrm>
          <a:off x="3353592" y="3724687"/>
          <a:ext cx="1920297" cy="1223546"/>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Wspólny Sekretariat Techniczny</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Centrum Projektów Europejskich</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Wspiera IZ i WKM w wykonywaniu ich właściwych funkcji</a:t>
          </a:r>
        </a:p>
      </dsp:txBody>
      <dsp:txXfrm>
        <a:off x="3389428" y="3760523"/>
        <a:ext cx="1848625" cy="1151874"/>
      </dsp:txXfrm>
    </dsp:sp>
    <dsp:sp modelId="{2B844CE6-60A3-4D1B-A90F-6ADCBC95D45E}">
      <dsp:nvSpPr>
        <dsp:cNvPr id="0" name=""/>
        <dsp:cNvSpPr/>
      </dsp:nvSpPr>
      <dsp:spPr>
        <a:xfrm>
          <a:off x="3325792" y="5247762"/>
          <a:ext cx="1616643" cy="37411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DC5DA891-895D-41A2-87A1-75782D2F3740}">
      <dsp:nvSpPr>
        <dsp:cNvPr id="0" name=""/>
        <dsp:cNvSpPr/>
      </dsp:nvSpPr>
      <dsp:spPr>
        <a:xfrm>
          <a:off x="3505419" y="5418408"/>
          <a:ext cx="1616643" cy="37411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Oddział WST w Rosji</a:t>
          </a:r>
        </a:p>
      </dsp:txBody>
      <dsp:txXfrm>
        <a:off x="3516376" y="5429365"/>
        <a:ext cx="1594729" cy="35219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217D3F-A5A0-4CA6-96D9-F9BAD31430DB}">
      <dsp:nvSpPr>
        <dsp:cNvPr id="0" name=""/>
        <dsp:cNvSpPr/>
      </dsp:nvSpPr>
      <dsp:spPr>
        <a:xfrm>
          <a:off x="3681697" y="1463090"/>
          <a:ext cx="1037804" cy="493900"/>
        </a:xfrm>
        <a:custGeom>
          <a:avLst/>
          <a:gdLst/>
          <a:ahLst/>
          <a:cxnLst/>
          <a:rect l="0" t="0" r="0" b="0"/>
          <a:pathLst>
            <a:path>
              <a:moveTo>
                <a:pt x="0" y="0"/>
              </a:moveTo>
              <a:lnTo>
                <a:pt x="0" y="336578"/>
              </a:lnTo>
              <a:lnTo>
                <a:pt x="1037804" y="336578"/>
              </a:lnTo>
              <a:lnTo>
                <a:pt x="1037804" y="493900"/>
              </a:lnTo>
            </a:path>
          </a:pathLst>
        </a:custGeom>
        <a:noFill/>
        <a:ln w="25400" cap="flat" cmpd="sng" algn="ctr">
          <a:noFill/>
          <a:prstDash val="solid"/>
          <a:miter lim="800000"/>
        </a:ln>
        <a:effectLst/>
      </dsp:spPr>
      <dsp:style>
        <a:lnRef idx="2">
          <a:scrgbClr r="0" g="0" b="0"/>
        </a:lnRef>
        <a:fillRef idx="0">
          <a:scrgbClr r="0" g="0" b="0"/>
        </a:fillRef>
        <a:effectRef idx="0">
          <a:scrgbClr r="0" g="0" b="0"/>
        </a:effectRef>
        <a:fontRef idx="minor"/>
      </dsp:style>
    </dsp:sp>
    <dsp:sp modelId="{114BD2FD-19E8-4F3D-952A-739C06DCB6E0}">
      <dsp:nvSpPr>
        <dsp:cNvPr id="0" name=""/>
        <dsp:cNvSpPr/>
      </dsp:nvSpPr>
      <dsp:spPr>
        <a:xfrm>
          <a:off x="2643893" y="1463090"/>
          <a:ext cx="1037804" cy="493900"/>
        </a:xfrm>
        <a:custGeom>
          <a:avLst/>
          <a:gdLst/>
          <a:ahLst/>
          <a:cxnLst/>
          <a:rect l="0" t="0" r="0" b="0"/>
          <a:pathLst>
            <a:path>
              <a:moveTo>
                <a:pt x="1037804" y="0"/>
              </a:moveTo>
              <a:lnTo>
                <a:pt x="1037804" y="336578"/>
              </a:lnTo>
              <a:lnTo>
                <a:pt x="0" y="336578"/>
              </a:lnTo>
              <a:lnTo>
                <a:pt x="0" y="493900"/>
              </a:lnTo>
            </a:path>
          </a:pathLst>
        </a:custGeom>
        <a:noFill/>
        <a:ln w="25400" cap="flat" cmpd="sng" algn="ctr">
          <a:noFill/>
          <a:prstDash val="solid"/>
          <a:miter lim="800000"/>
        </a:ln>
        <a:effectLst/>
      </dsp:spPr>
      <dsp:style>
        <a:lnRef idx="2">
          <a:scrgbClr r="0" g="0" b="0"/>
        </a:lnRef>
        <a:fillRef idx="0">
          <a:scrgbClr r="0" g="0" b="0"/>
        </a:fillRef>
        <a:effectRef idx="0">
          <a:scrgbClr r="0" g="0" b="0"/>
        </a:effectRef>
        <a:fontRef idx="minor"/>
      </dsp:style>
    </dsp:sp>
    <dsp:sp modelId="{9E4422F4-1523-4403-B729-B9172274383E}">
      <dsp:nvSpPr>
        <dsp:cNvPr id="0" name=""/>
        <dsp:cNvSpPr/>
      </dsp:nvSpPr>
      <dsp:spPr>
        <a:xfrm>
          <a:off x="1868" y="164298"/>
          <a:ext cx="1879375" cy="1260154"/>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9B49D04-FE3B-4FED-852A-8162AEB0CC49}">
      <dsp:nvSpPr>
        <dsp:cNvPr id="0" name=""/>
        <dsp:cNvSpPr/>
      </dsp:nvSpPr>
      <dsp:spPr>
        <a:xfrm>
          <a:off x="190560" y="343555"/>
          <a:ext cx="1879375" cy="1260154"/>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Niezależni audytorzy</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Kontrola wydatków na poziomie projektu</a:t>
          </a:r>
        </a:p>
      </dsp:txBody>
      <dsp:txXfrm>
        <a:off x="227469" y="380464"/>
        <a:ext cx="1805557" cy="1186336"/>
      </dsp:txXfrm>
    </dsp:sp>
    <dsp:sp modelId="{7E884947-BBEC-4CA1-B550-23EE28D66F74}">
      <dsp:nvSpPr>
        <dsp:cNvPr id="0" name=""/>
        <dsp:cNvSpPr/>
      </dsp:nvSpPr>
      <dsp:spPr>
        <a:xfrm>
          <a:off x="2258627" y="164298"/>
          <a:ext cx="2846140" cy="1298792"/>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C60AF66-AF4B-4739-8416-F17EAF7E3A46}">
      <dsp:nvSpPr>
        <dsp:cNvPr id="0" name=""/>
        <dsp:cNvSpPr/>
      </dsp:nvSpPr>
      <dsp:spPr>
        <a:xfrm>
          <a:off x="2447318" y="343555"/>
          <a:ext cx="2846140" cy="1298792"/>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Instytucja Zarządzająca</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Ministerstwo Funduszy i Polityki Regionalnej  Rozwoju Rzeczypospolitej Polskiej</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Ma własne zadania kontrolne i przeprowadza własną weryfikację</a:t>
          </a:r>
        </a:p>
      </dsp:txBody>
      <dsp:txXfrm>
        <a:off x="2485358" y="381595"/>
        <a:ext cx="2770060" cy="1222712"/>
      </dsp:txXfrm>
    </dsp:sp>
    <dsp:sp modelId="{E931715A-0E9A-40EB-9CAA-8C99EDE4B521}">
      <dsp:nvSpPr>
        <dsp:cNvPr id="0" name=""/>
        <dsp:cNvSpPr/>
      </dsp:nvSpPr>
      <dsp:spPr>
        <a:xfrm>
          <a:off x="1794780" y="1956991"/>
          <a:ext cx="1698225" cy="146919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FC6C08BC-1E96-4F5E-90EF-D8B8BA53CF13}">
      <dsp:nvSpPr>
        <dsp:cNvPr id="0" name=""/>
        <dsp:cNvSpPr/>
      </dsp:nvSpPr>
      <dsp:spPr>
        <a:xfrm>
          <a:off x="1983472" y="2136248"/>
          <a:ext cx="1698225" cy="146919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Kontrolne Punkty Kontaktowe</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PL - Centrum Projektów Europejskich,</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RU - działający przy Oddziale WST w Kaliningradzie</a:t>
          </a:r>
        </a:p>
      </dsp:txBody>
      <dsp:txXfrm>
        <a:off x="2026503" y="2179279"/>
        <a:ext cx="1612163" cy="1383135"/>
      </dsp:txXfrm>
    </dsp:sp>
    <dsp:sp modelId="{CA2496B4-9795-439B-A047-DB65E85A3FFC}">
      <dsp:nvSpPr>
        <dsp:cNvPr id="0" name=""/>
        <dsp:cNvSpPr/>
      </dsp:nvSpPr>
      <dsp:spPr>
        <a:xfrm>
          <a:off x="3870389" y="1956991"/>
          <a:ext cx="1698225" cy="1421910"/>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881124FE-3307-4DD7-BAEA-A2B5478D6544}">
      <dsp:nvSpPr>
        <dsp:cNvPr id="0" name=""/>
        <dsp:cNvSpPr/>
      </dsp:nvSpPr>
      <dsp:spPr>
        <a:xfrm>
          <a:off x="4059081" y="2136248"/>
          <a:ext cx="1698225" cy="1421910"/>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Wspólny Sekretariat Techniczny</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Centrum Projektów Europejskich</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Wspiera IZ w realizacji właściwych funkcji na wniosek IZ</a:t>
          </a:r>
        </a:p>
      </dsp:txBody>
      <dsp:txXfrm>
        <a:off x="4100727" y="2177894"/>
        <a:ext cx="1614933" cy="133861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E4422F4-1523-4403-B729-B9172274383E}">
      <dsp:nvSpPr>
        <dsp:cNvPr id="0" name=""/>
        <dsp:cNvSpPr/>
      </dsp:nvSpPr>
      <dsp:spPr>
        <a:xfrm>
          <a:off x="1584" y="164448"/>
          <a:ext cx="2368946" cy="178225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9B49D04-FE3B-4FED-852A-8162AEB0CC49}">
      <dsp:nvSpPr>
        <dsp:cNvPr id="0" name=""/>
        <dsp:cNvSpPr/>
      </dsp:nvSpPr>
      <dsp:spPr>
        <a:xfrm>
          <a:off x="303676" y="451436"/>
          <a:ext cx="2368946" cy="178225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Instytucja Audytowa</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Szef KAS w Ministerstwie Finansów Rzeczypospolitej Polskiej</a:t>
          </a: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Zapewnia realizację zadań audytowych, obowiązków Instytucji Audytowej przez wyznaczony departament w MF i Izby Administracji Skarbowej</a:t>
          </a:r>
        </a:p>
      </dsp:txBody>
      <dsp:txXfrm>
        <a:off x="355877" y="503637"/>
        <a:ext cx="2264544" cy="1677855"/>
      </dsp:txXfrm>
    </dsp:sp>
    <dsp:sp modelId="{7E884947-BBEC-4CA1-B550-23EE28D66F74}">
      <dsp:nvSpPr>
        <dsp:cNvPr id="0" name=""/>
        <dsp:cNvSpPr/>
      </dsp:nvSpPr>
      <dsp:spPr>
        <a:xfrm>
          <a:off x="2974715" y="164448"/>
          <a:ext cx="2471473" cy="1782257"/>
        </a:xfrm>
        <a:prstGeom prst="roundRect">
          <a:avLst>
            <a:gd name="adj" fmla="val 10000"/>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C60AF66-AF4B-4739-8416-F17EAF7E3A46}">
      <dsp:nvSpPr>
        <dsp:cNvPr id="0" name=""/>
        <dsp:cNvSpPr/>
      </dsp:nvSpPr>
      <dsp:spPr>
        <a:xfrm>
          <a:off x="3276807" y="451436"/>
          <a:ext cx="2471473" cy="1782257"/>
        </a:xfrm>
        <a:prstGeom prst="roundRect">
          <a:avLst>
            <a:gd name="adj" fmla="val 10000"/>
          </a:avLst>
        </a:prstGeom>
        <a:solidFill>
          <a:sysClr val="windowText" lastClr="000000">
            <a:alpha val="90000"/>
            <a:tint val="40000"/>
            <a:hueOff val="0"/>
            <a:satOff val="0"/>
            <a:lumOff val="0"/>
            <a:alphaOff val="0"/>
          </a:sysClr>
        </a:solidFill>
        <a:ln w="9525" cap="flat" cmpd="sng" algn="ctr">
          <a:solidFill>
            <a:sysClr val="windowText" lastClr="000000">
              <a:hueOff val="0"/>
              <a:satOff val="0"/>
              <a:lumOff val="0"/>
              <a:alphaOff val="0"/>
            </a:sys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hueOff val="0"/>
                  <a:satOff val="0"/>
                  <a:lumOff val="0"/>
                  <a:alphaOff val="0"/>
                </a:sysClr>
              </a:solidFill>
              <a:latin typeface="Calibri"/>
              <a:ea typeface="+mn-ea"/>
              <a:cs typeface="+mn-cs"/>
            </a:rPr>
            <a:t>Grupa Audytorów</a:t>
          </a:r>
        </a:p>
        <a:p>
          <a:pPr marL="0" lvl="0" indent="0" algn="ctr" defTabSz="444500">
            <a:lnSpc>
              <a:spcPct val="90000"/>
            </a:lnSpc>
            <a:spcBef>
              <a:spcPct val="0"/>
            </a:spcBef>
            <a:spcAft>
              <a:spcPct val="35000"/>
            </a:spcAft>
            <a:buNone/>
          </a:pPr>
          <a:endParaRPr lang="pl-PL" sz="1000" kern="1200">
            <a:solidFill>
              <a:sysClr val="windowText" lastClr="000000">
                <a:hueOff val="0"/>
                <a:satOff val="0"/>
                <a:lumOff val="0"/>
                <a:alphaOff val="0"/>
              </a:sysClr>
            </a:solidFill>
            <a:latin typeface="Calibri"/>
            <a:ea typeface="+mn-ea"/>
            <a:cs typeface="+mn-cs"/>
          </a:endParaRPr>
        </a:p>
        <a:p>
          <a:pPr marL="0" lvl="0" indent="0" algn="ctr" defTabSz="444500">
            <a:lnSpc>
              <a:spcPct val="90000"/>
            </a:lnSpc>
            <a:spcBef>
              <a:spcPct val="0"/>
            </a:spcBef>
            <a:spcAft>
              <a:spcPct val="35000"/>
            </a:spcAft>
            <a:buNone/>
          </a:pPr>
          <a:r>
            <a:rPr lang="pl-PL" sz="1000" kern="1200">
              <a:solidFill>
                <a:sysClr val="windowText" lastClr="000000">
                  <a:hueOff val="0"/>
                  <a:satOff val="0"/>
                  <a:lumOff val="0"/>
                  <a:alphaOff val="0"/>
                </a:sysClr>
              </a:solidFill>
              <a:latin typeface="Calibri"/>
              <a:ea typeface="+mn-ea"/>
              <a:cs typeface="+mn-cs"/>
            </a:rPr>
            <a:t>Przedstawiciel każdego kraju uczestniczącego</a:t>
          </a:r>
        </a:p>
      </dsp:txBody>
      <dsp:txXfrm>
        <a:off x="3329008" y="503637"/>
        <a:ext cx="2367071" cy="167785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B27C6-157E-4FE5-8CEC-2D1574638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54</Pages>
  <Words>18170</Words>
  <Characters>109024</Characters>
  <Application>Microsoft Office Word</Application>
  <DocSecurity>0</DocSecurity>
  <Lines>908</Lines>
  <Paragraphs>253</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126941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2022-02-18T11:30:00Z</cp:lastPrinted>
  <dcterms:created xsi:type="dcterms:W3CDTF">2022-02-18T11:31:00Z</dcterms:created>
  <dcterms:modified xsi:type="dcterms:W3CDTF">2022-02-18T11:32:00Z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y fmtid="{D5CDD505-2E9C-101B-9397-08002B2CF9AE}" pid="5" name="MFCATEGORY">
    <vt:lpwstr>InformacjePubliczneInformacjeSektoraPublicznego</vt:lpwstr>
  </property>
  <property fmtid="{D5CDD505-2E9C-101B-9397-08002B2CF9AE}" pid="6" name="MFClassifiedBy">
    <vt:lpwstr>MF\HMIL;Miller-Florczak Aleksandra</vt:lpwstr>
  </property>
  <property fmtid="{D5CDD505-2E9C-101B-9397-08002B2CF9AE}" pid="7" name="MFClassificationDate">
    <vt:lpwstr>2022-01-31T10:45:42.4881517+01:00</vt:lpwstr>
  </property>
  <property fmtid="{D5CDD505-2E9C-101B-9397-08002B2CF9AE}" pid="8" name="MFClassifiedBySID">
    <vt:lpwstr>MF\S-1-5-21-1525952054-1005573771-2909822258-466207</vt:lpwstr>
  </property>
  <property fmtid="{D5CDD505-2E9C-101B-9397-08002B2CF9AE}" pid="9" name="MFGRNItemId">
    <vt:lpwstr>GRN-9ecb0c68-caa8-42ef-ad04-82beeb2e1227</vt:lpwstr>
  </property>
  <property fmtid="{D5CDD505-2E9C-101B-9397-08002B2CF9AE}" pid="10" name="MFHash">
    <vt:lpwstr>7SVkLTsBCy9V0K6qq2yj1ZwG2G/LdZR9QnJiExY2Cqc=</vt:lpwstr>
  </property>
  <property fmtid="{D5CDD505-2E9C-101B-9397-08002B2CF9AE}" pid="11" name="DLPManualFileClassification">
    <vt:lpwstr>{2755b7d9-e53d-4779-a40c-03797dcf43b3}</vt:lpwstr>
  </property>
  <property fmtid="{D5CDD505-2E9C-101B-9397-08002B2CF9AE}" pid="12" name="MFRefresh">
    <vt:lpwstr>False</vt:lpwstr>
  </property>
</Properties>
</file>