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530AF1" w14:textId="77777777" w:rsidR="006C5C49" w:rsidRPr="00991F16" w:rsidRDefault="006C5C49" w:rsidP="006C5C49">
      <w:pPr>
        <w:spacing w:before="91"/>
        <w:ind w:right="116"/>
        <w:jc w:val="right"/>
        <w:rPr>
          <w:rFonts w:asciiTheme="minorHAnsi" w:hAnsiTheme="minorHAnsi" w:cstheme="minorHAnsi"/>
          <w:b/>
          <w:i/>
        </w:rPr>
      </w:pPr>
      <w:r w:rsidRPr="00991F16">
        <w:rPr>
          <w:rFonts w:asciiTheme="minorHAnsi" w:hAnsiTheme="minorHAnsi" w:cstheme="minorHAnsi"/>
          <w:b/>
          <w:i/>
        </w:rPr>
        <w:t>Załącznik Nr 1 do SWZ</w:t>
      </w:r>
    </w:p>
    <w:p w14:paraId="27D7A42E" w14:textId="77777777" w:rsidR="006C5C49" w:rsidRPr="00105D54" w:rsidRDefault="006C5C49" w:rsidP="006C5C49">
      <w:pPr>
        <w:spacing w:after="200"/>
        <w:jc w:val="right"/>
        <w:rPr>
          <w:rFonts w:ascii="Calibri" w:hAnsi="Calibri" w:cs="Calibri"/>
          <w:b/>
          <w:bCs/>
        </w:rPr>
      </w:pPr>
      <w:bookmarkStart w:id="0" w:name="_Toc67999486"/>
    </w:p>
    <w:p w14:paraId="16C25061" w14:textId="77777777" w:rsidR="006C5C49" w:rsidRPr="00DD75B4" w:rsidRDefault="006C5C49" w:rsidP="006C5C49">
      <w:pPr>
        <w:jc w:val="center"/>
        <w:rPr>
          <w:rFonts w:ascii="Calibri" w:eastAsia="Calibri" w:hAnsi="Calibri" w:cs="Calibri"/>
          <w:b/>
          <w:bCs/>
        </w:rPr>
      </w:pPr>
      <w:r w:rsidRPr="00DD75B4">
        <w:rPr>
          <w:rFonts w:ascii="Calibri" w:eastAsia="Calibri" w:hAnsi="Calibri" w:cs="Calibri"/>
          <w:b/>
          <w:bCs/>
        </w:rPr>
        <w:t>FORMULARZ OFERTY</w:t>
      </w:r>
    </w:p>
    <w:p w14:paraId="379260A5" w14:textId="77777777" w:rsidR="006C5C49" w:rsidRPr="00DD75B4" w:rsidRDefault="006C5C49" w:rsidP="006C5C49">
      <w:pPr>
        <w:jc w:val="center"/>
        <w:rPr>
          <w:rFonts w:ascii="Calibri" w:eastAsia="Calibri" w:hAnsi="Calibri" w:cs="Calibri"/>
          <w:b/>
          <w:bCs/>
        </w:rPr>
      </w:pPr>
      <w:r w:rsidRPr="00DD75B4">
        <w:rPr>
          <w:rFonts w:ascii="Calibri" w:eastAsia="Calibri" w:hAnsi="Calibri" w:cs="Calibri"/>
          <w:b/>
          <w:bCs/>
        </w:rPr>
        <w:t>dla Centrum Projektów Europejskich w Warszawie</w:t>
      </w:r>
    </w:p>
    <w:p w14:paraId="059277C1" w14:textId="77777777" w:rsidR="006C5C49" w:rsidRPr="00DD75B4" w:rsidRDefault="006C5C49" w:rsidP="006C5C49">
      <w:pPr>
        <w:jc w:val="both"/>
        <w:rPr>
          <w:rFonts w:ascii="Calibri" w:eastAsia="Calibri" w:hAnsi="Calibri" w:cs="Calibri"/>
          <w:b/>
          <w:bCs/>
        </w:rPr>
      </w:pPr>
    </w:p>
    <w:p w14:paraId="5F08EA79" w14:textId="77777777" w:rsidR="006C5C49" w:rsidRPr="00C7072A" w:rsidRDefault="006C5C49" w:rsidP="006C5C49">
      <w:pPr>
        <w:jc w:val="both"/>
        <w:rPr>
          <w:rFonts w:ascii="Calibri" w:eastAsia="Calibri" w:hAnsi="Calibri" w:cs="Calibri"/>
        </w:rPr>
      </w:pPr>
      <w:r w:rsidRPr="00C7072A">
        <w:rPr>
          <w:rFonts w:ascii="Calibri" w:eastAsia="Calibri" w:hAnsi="Calibri" w:cs="Calibri"/>
        </w:rPr>
        <w:t>Ja/my* niżej podpisani:</w:t>
      </w:r>
    </w:p>
    <w:p w14:paraId="7418091B" w14:textId="77777777" w:rsidR="006C5C49" w:rsidRPr="00C7072A" w:rsidRDefault="006C5C49" w:rsidP="006C5C49">
      <w:pPr>
        <w:jc w:val="both"/>
        <w:rPr>
          <w:rFonts w:ascii="Calibri" w:eastAsia="Calibri" w:hAnsi="Calibri" w:cs="Calibri"/>
        </w:rPr>
      </w:pPr>
      <w:r w:rsidRPr="00C7072A">
        <w:rPr>
          <w:rFonts w:ascii="Calibri" w:eastAsia="Calibri" w:hAnsi="Calibri" w:cs="Calibri"/>
        </w:rPr>
        <w:t>……………………………………………………………………………………………………………….…………</w:t>
      </w:r>
    </w:p>
    <w:p w14:paraId="59225940" w14:textId="77777777" w:rsidR="006C5C49" w:rsidRPr="00C7072A" w:rsidRDefault="006C5C49" w:rsidP="006C5C49">
      <w:pPr>
        <w:jc w:val="both"/>
        <w:rPr>
          <w:rFonts w:ascii="Calibri" w:eastAsia="Calibri" w:hAnsi="Calibri" w:cs="Calibri"/>
        </w:rPr>
      </w:pPr>
      <w:r w:rsidRPr="00C7072A">
        <w:rPr>
          <w:rFonts w:ascii="Calibri" w:eastAsia="Calibri" w:hAnsi="Calibri" w:cs="Calibri"/>
        </w:rPr>
        <w:t>(imię, nazwisko, stanowisko/podstawa do reprezentacji)</w:t>
      </w:r>
    </w:p>
    <w:p w14:paraId="15C6E39D" w14:textId="77777777" w:rsidR="006C5C49" w:rsidRPr="00C7072A" w:rsidRDefault="006C5C49" w:rsidP="006C5C49">
      <w:pPr>
        <w:jc w:val="both"/>
        <w:rPr>
          <w:rFonts w:ascii="Calibri" w:eastAsia="Calibri" w:hAnsi="Calibri" w:cs="Calibri"/>
        </w:rPr>
      </w:pPr>
      <w:r w:rsidRPr="00C7072A">
        <w:rPr>
          <w:rFonts w:ascii="Calibri" w:eastAsia="Calibri" w:hAnsi="Calibri" w:cs="Calibri"/>
        </w:rPr>
        <w:t>działając w imieniu i na rzecz:</w:t>
      </w:r>
    </w:p>
    <w:p w14:paraId="0A16BF14" w14:textId="77777777" w:rsidR="006C5C49" w:rsidRPr="00C7072A" w:rsidRDefault="006C5C49" w:rsidP="006C5C49">
      <w:pPr>
        <w:jc w:val="both"/>
        <w:rPr>
          <w:rFonts w:ascii="Calibri" w:eastAsia="Calibri" w:hAnsi="Calibri" w:cs="Calibri"/>
        </w:rPr>
      </w:pPr>
      <w:r w:rsidRPr="00C7072A">
        <w:rPr>
          <w:rFonts w:ascii="Calibri" w:eastAsia="Calibri" w:hAnsi="Calibri" w:cs="Calibri"/>
        </w:rPr>
        <w:t>.......................................................................................................................................................</w:t>
      </w:r>
    </w:p>
    <w:p w14:paraId="25AD08DB" w14:textId="77777777" w:rsidR="006C5C49" w:rsidRPr="00C7072A" w:rsidRDefault="006C5C49" w:rsidP="006C5C49">
      <w:pPr>
        <w:jc w:val="both"/>
        <w:rPr>
          <w:rFonts w:ascii="Calibri" w:eastAsia="Calibri" w:hAnsi="Calibri" w:cs="Calibri"/>
        </w:rPr>
      </w:pPr>
      <w:r w:rsidRPr="00C7072A">
        <w:rPr>
          <w:rFonts w:ascii="Calibri" w:eastAsia="Calibri" w:hAnsi="Calibri" w:cs="Calibri"/>
        </w:rPr>
        <w:t>................................................................................................................................................................................................................................................................................................</w:t>
      </w:r>
    </w:p>
    <w:p w14:paraId="7A3981F0" w14:textId="77777777" w:rsidR="006C5C49" w:rsidRDefault="006C5C49" w:rsidP="006C5C49">
      <w:pPr>
        <w:jc w:val="both"/>
        <w:rPr>
          <w:rFonts w:ascii="Calibri" w:eastAsia="Calibri" w:hAnsi="Calibri" w:cs="Calibri"/>
        </w:rPr>
      </w:pPr>
      <w:r w:rsidRPr="00C7072A">
        <w:rPr>
          <w:rFonts w:ascii="Calibri" w:eastAsia="Calibri" w:hAnsi="Calibri" w:cs="Calibri"/>
        </w:rPr>
        <w:t xml:space="preserve">(pełna nazwa Wykonawcy/Wykonawców w przypadku wykonawców wspólnie ubiegających się </w:t>
      </w:r>
    </w:p>
    <w:p w14:paraId="0B3ABFDD" w14:textId="77777777" w:rsidR="006C5C49" w:rsidRPr="00C7072A" w:rsidRDefault="006C5C49" w:rsidP="006C5C49">
      <w:pPr>
        <w:jc w:val="both"/>
        <w:rPr>
          <w:rFonts w:ascii="Calibri" w:eastAsia="Calibri" w:hAnsi="Calibri" w:cs="Calibri"/>
        </w:rPr>
      </w:pPr>
      <w:r w:rsidRPr="00C7072A">
        <w:rPr>
          <w:rFonts w:ascii="Calibri" w:eastAsia="Calibri" w:hAnsi="Calibri" w:cs="Calibri"/>
        </w:rPr>
        <w:t>o udzielenie zamówienia)</w:t>
      </w:r>
    </w:p>
    <w:p w14:paraId="67DF3582" w14:textId="77777777" w:rsidR="006C5C49" w:rsidRPr="00C7072A" w:rsidRDefault="006C5C49" w:rsidP="006C5C49">
      <w:pPr>
        <w:jc w:val="both"/>
        <w:rPr>
          <w:rFonts w:ascii="Calibri" w:eastAsia="Calibri" w:hAnsi="Calibri" w:cs="Calibri"/>
        </w:rPr>
      </w:pPr>
      <w:r w:rsidRPr="00C7072A">
        <w:rPr>
          <w:rFonts w:ascii="Calibri" w:eastAsia="Calibri" w:hAnsi="Calibri" w:cs="Calibri"/>
        </w:rPr>
        <w:t>Adres:</w:t>
      </w:r>
    </w:p>
    <w:p w14:paraId="7914AD37" w14:textId="77777777" w:rsidR="006C5C49" w:rsidRPr="00C7072A" w:rsidRDefault="006C5C49" w:rsidP="006C5C49">
      <w:pPr>
        <w:jc w:val="both"/>
        <w:rPr>
          <w:rFonts w:ascii="Calibri" w:eastAsia="Calibri" w:hAnsi="Calibri" w:cs="Calibri"/>
        </w:rPr>
      </w:pPr>
      <w:r w:rsidRPr="00C7072A">
        <w:rPr>
          <w:rFonts w:ascii="Calibri" w:eastAsia="Calibri" w:hAnsi="Calibri" w:cs="Calibri"/>
        </w:rPr>
        <w:t>…………………………………………………………………………………………………………………………………………..</w:t>
      </w:r>
    </w:p>
    <w:p w14:paraId="294613E3" w14:textId="77777777" w:rsidR="006C5C49" w:rsidRPr="00C7072A" w:rsidRDefault="006C5C49" w:rsidP="006C5C49">
      <w:pPr>
        <w:jc w:val="both"/>
        <w:rPr>
          <w:rFonts w:ascii="Calibri" w:eastAsia="Calibri" w:hAnsi="Calibri" w:cs="Calibri"/>
        </w:rPr>
      </w:pPr>
      <w:r w:rsidRPr="00C7072A">
        <w:rPr>
          <w:rFonts w:ascii="Calibri" w:eastAsia="Calibri" w:hAnsi="Calibri" w:cs="Calibri"/>
        </w:rPr>
        <w:t>REGON ………………………………</w:t>
      </w:r>
    </w:p>
    <w:p w14:paraId="0075BD84" w14:textId="77777777" w:rsidR="006C5C49" w:rsidRPr="00C7072A" w:rsidRDefault="006C5C49" w:rsidP="006C5C49">
      <w:pPr>
        <w:jc w:val="both"/>
        <w:rPr>
          <w:rFonts w:ascii="Calibri" w:eastAsia="Calibri" w:hAnsi="Calibri" w:cs="Calibri"/>
        </w:rPr>
      </w:pPr>
      <w:r w:rsidRPr="00C7072A">
        <w:rPr>
          <w:rFonts w:ascii="Calibri" w:eastAsia="Calibri" w:hAnsi="Calibri" w:cs="Calibri"/>
        </w:rPr>
        <w:t>NIP: …………………………………..</w:t>
      </w:r>
    </w:p>
    <w:p w14:paraId="3FF42075" w14:textId="77777777" w:rsidR="006C5C49" w:rsidRPr="00C7072A" w:rsidRDefault="006C5C49" w:rsidP="006C5C49">
      <w:pPr>
        <w:jc w:val="both"/>
        <w:rPr>
          <w:rFonts w:ascii="Calibri" w:eastAsia="Calibri" w:hAnsi="Calibri" w:cs="Calibri"/>
        </w:rPr>
      </w:pPr>
      <w:r w:rsidRPr="00C7072A">
        <w:rPr>
          <w:rFonts w:ascii="Calibri" w:eastAsia="Calibri" w:hAnsi="Calibri" w:cs="Calibri"/>
        </w:rPr>
        <w:t>TEL. …………………………………..</w:t>
      </w:r>
    </w:p>
    <w:p w14:paraId="138E087E" w14:textId="77777777" w:rsidR="006C5C49" w:rsidRPr="00C7072A" w:rsidRDefault="006C5C49" w:rsidP="006C5C49">
      <w:pPr>
        <w:jc w:val="both"/>
        <w:rPr>
          <w:rFonts w:ascii="Calibri" w:eastAsia="Calibri" w:hAnsi="Calibri" w:cs="Calibri"/>
        </w:rPr>
      </w:pPr>
      <w:r w:rsidRPr="00C7072A">
        <w:rPr>
          <w:rFonts w:ascii="Calibri" w:eastAsia="Calibri" w:hAnsi="Calibri" w:cs="Calibri"/>
        </w:rPr>
        <w:t xml:space="preserve">Adres skrzynki </w:t>
      </w:r>
      <w:proofErr w:type="spellStart"/>
      <w:r w:rsidRPr="00C7072A">
        <w:rPr>
          <w:rFonts w:ascii="Calibri" w:eastAsia="Calibri" w:hAnsi="Calibri" w:cs="Calibri"/>
        </w:rPr>
        <w:t>ePUAP</w:t>
      </w:r>
      <w:proofErr w:type="spellEnd"/>
      <w:r w:rsidRPr="00C7072A">
        <w:rPr>
          <w:rFonts w:ascii="Calibri" w:eastAsia="Calibri" w:hAnsi="Calibri" w:cs="Calibri"/>
        </w:rPr>
        <w:t xml:space="preserve"> ……………………………………………</w:t>
      </w:r>
    </w:p>
    <w:p w14:paraId="4AE87C80" w14:textId="77777777" w:rsidR="006C5C49" w:rsidRPr="00C7072A" w:rsidRDefault="006C5C49" w:rsidP="006C5C49">
      <w:pPr>
        <w:jc w:val="both"/>
        <w:rPr>
          <w:rFonts w:ascii="Calibri" w:eastAsia="Calibri" w:hAnsi="Calibri" w:cs="Calibri"/>
        </w:rPr>
      </w:pPr>
      <w:r w:rsidRPr="00C7072A">
        <w:rPr>
          <w:rFonts w:ascii="Calibri" w:eastAsia="Calibri" w:hAnsi="Calibri" w:cs="Calibri"/>
        </w:rPr>
        <w:t>adres e-mail:……………………………………</w:t>
      </w:r>
    </w:p>
    <w:p w14:paraId="53FD1337" w14:textId="77777777" w:rsidR="006C5C49" w:rsidRPr="00C7072A" w:rsidRDefault="006C5C49" w:rsidP="006C5C49">
      <w:pPr>
        <w:jc w:val="both"/>
        <w:rPr>
          <w:rFonts w:ascii="Calibri" w:eastAsia="Calibri" w:hAnsi="Calibri" w:cs="Calibri"/>
        </w:rPr>
      </w:pPr>
      <w:r w:rsidRPr="00C7072A">
        <w:rPr>
          <w:rFonts w:ascii="Calibri" w:eastAsia="Calibri" w:hAnsi="Calibri" w:cs="Calibri"/>
        </w:rPr>
        <w:t>(na który Zamawiający ma przesyłać korespondencję)</w:t>
      </w:r>
    </w:p>
    <w:p w14:paraId="2ED70138" w14:textId="77777777" w:rsidR="006C5C49" w:rsidRPr="00C7072A" w:rsidRDefault="006C5C49" w:rsidP="006C5C49">
      <w:pPr>
        <w:jc w:val="both"/>
        <w:rPr>
          <w:rFonts w:ascii="Calibri" w:eastAsia="Calibri" w:hAnsi="Calibri" w:cs="Calibri"/>
        </w:rPr>
      </w:pPr>
    </w:p>
    <w:p w14:paraId="09568BD3" w14:textId="77777777" w:rsidR="006C5C49" w:rsidRPr="00C7072A" w:rsidRDefault="006C5C49" w:rsidP="006C5C49">
      <w:pPr>
        <w:jc w:val="both"/>
        <w:rPr>
          <w:rFonts w:ascii="Calibri" w:eastAsia="Calibri" w:hAnsi="Calibri" w:cs="Calibri"/>
        </w:rPr>
      </w:pPr>
      <w:r w:rsidRPr="00C7072A">
        <w:rPr>
          <w:rFonts w:ascii="Calibri" w:eastAsia="Calibri" w:hAnsi="Calibri" w:cs="Calibri"/>
        </w:rPr>
        <w:t>Wykonawca jest:</w:t>
      </w:r>
    </w:p>
    <w:p w14:paraId="583EE642" w14:textId="77777777" w:rsidR="006C5C49" w:rsidRPr="00C7072A" w:rsidRDefault="006C5C49" w:rsidP="006C5C49">
      <w:pPr>
        <w:jc w:val="both"/>
        <w:rPr>
          <w:rFonts w:ascii="Calibri" w:eastAsia="Calibri" w:hAnsi="Calibri" w:cs="Calibri"/>
        </w:rPr>
      </w:pPr>
      <w:r w:rsidRPr="00235278">
        <w:rPr>
          <w:rFonts w:ascii="Arial" w:hAnsi="Arial" w:cs="Arial"/>
          <w:sz w:val="16"/>
          <w:szCs w:val="16"/>
        </w:rPr>
        <w:fldChar w:fldCharType="begin">
          <w:ffData>
            <w:name w:val=""/>
            <w:enabled/>
            <w:calcOnExit w:val="0"/>
            <w:checkBox>
              <w:sizeAuto/>
              <w:default w:val="0"/>
            </w:checkBox>
          </w:ffData>
        </w:fldChar>
      </w:r>
      <w:r w:rsidRPr="00235278">
        <w:rPr>
          <w:rFonts w:ascii="Arial" w:hAnsi="Arial" w:cs="Arial"/>
          <w:sz w:val="16"/>
          <w:szCs w:val="16"/>
        </w:rPr>
        <w:instrText xml:space="preserve"> FORMCHECKBOX </w:instrText>
      </w:r>
      <w:r>
        <w:rPr>
          <w:rFonts w:ascii="Arial" w:hAnsi="Arial" w:cs="Arial"/>
          <w:sz w:val="16"/>
          <w:szCs w:val="16"/>
        </w:rPr>
      </w:r>
      <w:r>
        <w:rPr>
          <w:rFonts w:ascii="Arial" w:hAnsi="Arial" w:cs="Arial"/>
          <w:sz w:val="16"/>
          <w:szCs w:val="16"/>
        </w:rPr>
        <w:fldChar w:fldCharType="separate"/>
      </w:r>
      <w:r w:rsidRPr="00235278">
        <w:rPr>
          <w:rFonts w:ascii="Arial" w:hAnsi="Arial" w:cs="Arial"/>
          <w:sz w:val="16"/>
          <w:szCs w:val="16"/>
        </w:rPr>
        <w:fldChar w:fldCharType="end"/>
      </w:r>
      <w:r w:rsidRPr="00C7072A">
        <w:rPr>
          <w:rFonts w:ascii="Calibri" w:eastAsia="Calibri" w:hAnsi="Calibri" w:cs="Calibri"/>
        </w:rPr>
        <w:t xml:space="preserve"> mikro przedsiębiorcą*</w:t>
      </w:r>
    </w:p>
    <w:p w14:paraId="00144C32" w14:textId="77777777" w:rsidR="006C5C49" w:rsidRPr="00C7072A" w:rsidRDefault="006C5C49" w:rsidP="006C5C49">
      <w:pPr>
        <w:jc w:val="both"/>
        <w:rPr>
          <w:rFonts w:ascii="Calibri" w:eastAsia="Calibri" w:hAnsi="Calibri" w:cs="Calibri"/>
        </w:rPr>
      </w:pPr>
      <w:r w:rsidRPr="00235278">
        <w:rPr>
          <w:rFonts w:ascii="Arial" w:hAnsi="Arial" w:cs="Arial"/>
          <w:sz w:val="16"/>
          <w:szCs w:val="16"/>
        </w:rPr>
        <w:fldChar w:fldCharType="begin">
          <w:ffData>
            <w:name w:val=""/>
            <w:enabled/>
            <w:calcOnExit w:val="0"/>
            <w:checkBox>
              <w:sizeAuto/>
              <w:default w:val="0"/>
            </w:checkBox>
          </w:ffData>
        </w:fldChar>
      </w:r>
      <w:r w:rsidRPr="00235278">
        <w:rPr>
          <w:rFonts w:ascii="Arial" w:hAnsi="Arial" w:cs="Arial"/>
          <w:sz w:val="16"/>
          <w:szCs w:val="16"/>
        </w:rPr>
        <w:instrText xml:space="preserve"> FORMCHECKBOX </w:instrText>
      </w:r>
      <w:r>
        <w:rPr>
          <w:rFonts w:ascii="Arial" w:hAnsi="Arial" w:cs="Arial"/>
          <w:sz w:val="16"/>
          <w:szCs w:val="16"/>
        </w:rPr>
      </w:r>
      <w:r>
        <w:rPr>
          <w:rFonts w:ascii="Arial" w:hAnsi="Arial" w:cs="Arial"/>
          <w:sz w:val="16"/>
          <w:szCs w:val="16"/>
        </w:rPr>
        <w:fldChar w:fldCharType="separate"/>
      </w:r>
      <w:r w:rsidRPr="00235278">
        <w:rPr>
          <w:rFonts w:ascii="Arial" w:hAnsi="Arial" w:cs="Arial"/>
          <w:sz w:val="16"/>
          <w:szCs w:val="16"/>
        </w:rPr>
        <w:fldChar w:fldCharType="end"/>
      </w:r>
      <w:r w:rsidRPr="00C7072A">
        <w:rPr>
          <w:rFonts w:ascii="Calibri" w:eastAsia="Calibri" w:hAnsi="Calibri" w:cs="Calibri"/>
        </w:rPr>
        <w:t xml:space="preserve">  małym przedsiębiorcą*</w:t>
      </w:r>
    </w:p>
    <w:p w14:paraId="25BBC1F4" w14:textId="77777777" w:rsidR="006C5C49" w:rsidRPr="00C7072A" w:rsidRDefault="006C5C49" w:rsidP="006C5C49">
      <w:pPr>
        <w:jc w:val="both"/>
        <w:rPr>
          <w:rFonts w:ascii="Calibri" w:eastAsia="Calibri" w:hAnsi="Calibri" w:cs="Calibri"/>
        </w:rPr>
      </w:pPr>
      <w:r w:rsidRPr="00235278">
        <w:rPr>
          <w:rFonts w:ascii="Arial" w:hAnsi="Arial" w:cs="Arial"/>
          <w:sz w:val="16"/>
          <w:szCs w:val="16"/>
        </w:rPr>
        <w:fldChar w:fldCharType="begin">
          <w:ffData>
            <w:name w:val=""/>
            <w:enabled/>
            <w:calcOnExit w:val="0"/>
            <w:checkBox>
              <w:sizeAuto/>
              <w:default w:val="0"/>
            </w:checkBox>
          </w:ffData>
        </w:fldChar>
      </w:r>
      <w:r w:rsidRPr="00235278">
        <w:rPr>
          <w:rFonts w:ascii="Arial" w:hAnsi="Arial" w:cs="Arial"/>
          <w:sz w:val="16"/>
          <w:szCs w:val="16"/>
        </w:rPr>
        <w:instrText xml:space="preserve"> FORMCHECKBOX </w:instrText>
      </w:r>
      <w:r>
        <w:rPr>
          <w:rFonts w:ascii="Arial" w:hAnsi="Arial" w:cs="Arial"/>
          <w:sz w:val="16"/>
          <w:szCs w:val="16"/>
        </w:rPr>
      </w:r>
      <w:r>
        <w:rPr>
          <w:rFonts w:ascii="Arial" w:hAnsi="Arial" w:cs="Arial"/>
          <w:sz w:val="16"/>
          <w:szCs w:val="16"/>
        </w:rPr>
        <w:fldChar w:fldCharType="separate"/>
      </w:r>
      <w:r w:rsidRPr="00235278">
        <w:rPr>
          <w:rFonts w:ascii="Arial" w:hAnsi="Arial" w:cs="Arial"/>
          <w:sz w:val="16"/>
          <w:szCs w:val="16"/>
        </w:rPr>
        <w:fldChar w:fldCharType="end"/>
      </w:r>
      <w:r w:rsidRPr="00C7072A">
        <w:rPr>
          <w:rFonts w:ascii="Calibri" w:eastAsia="Calibri" w:hAnsi="Calibri" w:cs="Calibri"/>
        </w:rPr>
        <w:t xml:space="preserve"> średnim przedsiębiorcą*</w:t>
      </w:r>
    </w:p>
    <w:p w14:paraId="2F0C726D" w14:textId="77777777" w:rsidR="006C5C49" w:rsidRPr="00C7072A" w:rsidRDefault="006C5C49" w:rsidP="006C5C49">
      <w:pPr>
        <w:jc w:val="both"/>
        <w:rPr>
          <w:rFonts w:ascii="Calibri" w:eastAsia="Calibri" w:hAnsi="Calibri" w:cs="Calibri"/>
        </w:rPr>
      </w:pPr>
      <w:r w:rsidRPr="00C7072A">
        <w:rPr>
          <w:rFonts w:ascii="Calibri" w:eastAsia="Calibri" w:hAnsi="Calibri" w:cs="Calibri"/>
        </w:rPr>
        <w:t>*proszę wskazać właściwe</w:t>
      </w:r>
    </w:p>
    <w:p w14:paraId="0B8E9D56" w14:textId="77777777" w:rsidR="006C5C49" w:rsidRPr="00C7072A" w:rsidRDefault="006C5C49" w:rsidP="006C5C49">
      <w:pPr>
        <w:jc w:val="both"/>
        <w:rPr>
          <w:rFonts w:ascii="Calibri" w:eastAsia="Calibri" w:hAnsi="Calibri" w:cs="Calibri"/>
        </w:rPr>
      </w:pPr>
    </w:p>
    <w:p w14:paraId="7936A8A2" w14:textId="77777777" w:rsidR="006C5C49" w:rsidRPr="00105D54" w:rsidRDefault="006C5C49" w:rsidP="006C5C49">
      <w:pPr>
        <w:jc w:val="both"/>
        <w:rPr>
          <w:rFonts w:ascii="Calibri" w:hAnsi="Calibri" w:cs="Calibri"/>
        </w:rPr>
      </w:pPr>
      <w:r w:rsidRPr="00C7072A">
        <w:rPr>
          <w:rFonts w:ascii="Calibri" w:eastAsia="Calibri" w:hAnsi="Calibri" w:cs="Calibri"/>
        </w:rPr>
        <w:t xml:space="preserve">w odpowiedzi na publiczne ogłoszenie o zamówieniu nr </w:t>
      </w:r>
      <w:r w:rsidRPr="00B664A5">
        <w:rPr>
          <w:rFonts w:ascii="Calibri" w:eastAsia="Calibri" w:hAnsi="Calibri" w:cs="Calibri"/>
        </w:rPr>
        <w:t>WA.263.31.2021.MW</w:t>
      </w:r>
      <w:r w:rsidRPr="00C7072A">
        <w:rPr>
          <w:rFonts w:ascii="Calibri" w:eastAsia="Calibri" w:hAnsi="Calibri" w:cs="Calibri"/>
        </w:rPr>
        <w:t xml:space="preserve"> dotyczące postępowania prowadzonego przez Centrum Projektów Europejskich w trybie art. 275 pkt 1  ustawy </w:t>
      </w:r>
      <w:proofErr w:type="spellStart"/>
      <w:r w:rsidRPr="00C7072A">
        <w:rPr>
          <w:rFonts w:ascii="Calibri" w:eastAsia="Calibri" w:hAnsi="Calibri" w:cs="Calibri"/>
        </w:rPr>
        <w:t>Pzp</w:t>
      </w:r>
      <w:proofErr w:type="spellEnd"/>
      <w:r w:rsidRPr="00C7072A">
        <w:rPr>
          <w:rFonts w:ascii="Calibri" w:eastAsia="Calibri" w:hAnsi="Calibri" w:cs="Calibri"/>
        </w:rPr>
        <w:t xml:space="preserve"> na </w:t>
      </w:r>
      <w:r w:rsidRPr="00A9663C">
        <w:rPr>
          <w:rFonts w:ascii="Calibri" w:eastAsia="Calibri" w:hAnsi="Calibri" w:cs="Calibri"/>
          <w:b/>
          <w:bCs/>
          <w:i/>
          <w:iCs/>
        </w:rPr>
        <w:t>zakup i dostawę</w:t>
      </w:r>
      <w:r w:rsidRPr="00A9663C">
        <w:rPr>
          <w:rFonts w:ascii="Calibri" w:eastAsia="Calibri" w:hAnsi="Calibri" w:cs="Calibri"/>
          <w:i/>
          <w:iCs/>
        </w:rPr>
        <w:t xml:space="preserve"> </w:t>
      </w:r>
      <w:r w:rsidRPr="00A9663C">
        <w:rPr>
          <w:rFonts w:ascii="Calibri" w:eastAsia="Calibri" w:hAnsi="Calibri" w:cs="Calibri"/>
          <w:b/>
          <w:bCs/>
          <w:i/>
          <w:iCs/>
        </w:rPr>
        <w:t>drukarek, tonerów do drukarek, skanerów, niszczarek oraz urządzeń wielofunkcyjnych laserowych</w:t>
      </w:r>
      <w:r w:rsidRPr="00A9663C">
        <w:rPr>
          <w:rFonts w:ascii="Calibri" w:eastAsia="Calibri" w:hAnsi="Calibri" w:cs="Calibri"/>
          <w:i/>
          <w:iCs/>
        </w:rPr>
        <w:t xml:space="preserve"> </w:t>
      </w:r>
      <w:r w:rsidRPr="00A9663C">
        <w:rPr>
          <w:rFonts w:ascii="Calibri" w:eastAsia="Calibri" w:hAnsi="Calibri" w:cs="Calibri"/>
          <w:b/>
          <w:bCs/>
          <w:i/>
          <w:iCs/>
        </w:rPr>
        <w:t>dla Centrum Projektów Europejskich</w:t>
      </w:r>
      <w:r w:rsidRPr="00C7072A">
        <w:rPr>
          <w:rFonts w:ascii="Calibri" w:eastAsia="Calibri" w:hAnsi="Calibri" w:cs="Calibri"/>
        </w:rPr>
        <w:t>, składam/składamy niniejszą ofertę:</w:t>
      </w:r>
    </w:p>
    <w:p w14:paraId="40F03820" w14:textId="77777777" w:rsidR="006C5C49" w:rsidRPr="00105D54" w:rsidRDefault="006C5C49" w:rsidP="006C5C49">
      <w:pPr>
        <w:widowControl/>
        <w:numPr>
          <w:ilvl w:val="2"/>
          <w:numId w:val="78"/>
        </w:numPr>
        <w:tabs>
          <w:tab w:val="left" w:pos="426"/>
        </w:tabs>
        <w:autoSpaceDE/>
        <w:autoSpaceDN/>
        <w:spacing w:line="276" w:lineRule="auto"/>
        <w:ind w:left="709" w:hanging="567"/>
        <w:rPr>
          <w:rFonts w:ascii="Calibri" w:hAnsi="Calibri" w:cs="Calibri"/>
          <w:b/>
        </w:rPr>
      </w:pPr>
      <w:r w:rsidRPr="00105D54">
        <w:rPr>
          <w:rFonts w:ascii="Calibri" w:hAnsi="Calibri" w:cs="Calibri"/>
          <w:b/>
        </w:rPr>
        <w:t>Cena brutto zamówienia</w:t>
      </w:r>
    </w:p>
    <w:p w14:paraId="5AA60568" w14:textId="77777777" w:rsidR="006C5C49" w:rsidRPr="00105D54" w:rsidRDefault="006C5C49" w:rsidP="006C5C49">
      <w:pPr>
        <w:spacing w:line="276" w:lineRule="auto"/>
        <w:rPr>
          <w:rFonts w:ascii="Calibri" w:hAnsi="Calibri" w:cs="Calibri"/>
        </w:rPr>
      </w:pPr>
      <w:r w:rsidRPr="00105D54">
        <w:rPr>
          <w:rFonts w:ascii="Calibri" w:hAnsi="Calibri" w:cs="Calibri"/>
        </w:rPr>
        <w:t>Oferujemy wykonanie przedmiotu zamówienia w zakresie objętym SWZ za:</w:t>
      </w:r>
      <w:r w:rsidRPr="00105D54">
        <w:rPr>
          <w:rFonts w:ascii="Calibri" w:hAnsi="Calibri" w:cs="Calibri"/>
        </w:rPr>
        <w:br/>
        <w:t>cenę brutto (łącznie z podatkiem VAT)*</w:t>
      </w:r>
      <w:r>
        <w:rPr>
          <w:rFonts w:ascii="Calibri" w:hAnsi="Calibri" w:cs="Calibri"/>
        </w:rPr>
        <w:t>/**</w:t>
      </w:r>
      <w:r w:rsidRPr="00105D54">
        <w:rPr>
          <w:rFonts w:ascii="Calibri" w:hAnsi="Calibri" w:cs="Calibri"/>
        </w:rPr>
        <w:t xml:space="preserve">: _____________PLN </w:t>
      </w:r>
      <w:r w:rsidRPr="00105D54">
        <w:rPr>
          <w:rFonts w:ascii="Calibri" w:hAnsi="Calibri" w:cs="Calibri"/>
        </w:rPr>
        <w:br/>
        <w:t xml:space="preserve">(słownie : ___________________________________________________________________) </w:t>
      </w:r>
    </w:p>
    <w:p w14:paraId="2E2A4232" w14:textId="77777777" w:rsidR="006C5C49" w:rsidRDefault="006C5C49" w:rsidP="006C5C49">
      <w:pPr>
        <w:spacing w:line="276" w:lineRule="auto"/>
        <w:rPr>
          <w:rFonts w:ascii="Calibri" w:hAnsi="Calibri" w:cs="Calibri"/>
        </w:rPr>
      </w:pPr>
      <w:r w:rsidRPr="00105D54">
        <w:rPr>
          <w:rFonts w:ascii="Calibri" w:hAnsi="Calibri" w:cs="Calibri"/>
        </w:rPr>
        <w:t xml:space="preserve">(suma pozycji „Całkowita cena brutto zamówienia” z poniższej tabeli nr </w:t>
      </w:r>
      <w:r>
        <w:rPr>
          <w:rFonts w:ascii="Calibri" w:hAnsi="Calibri" w:cs="Calibri"/>
        </w:rPr>
        <w:t>1</w:t>
      </w:r>
      <w:r w:rsidRPr="00105D54">
        <w:rPr>
          <w:rFonts w:ascii="Calibri" w:hAnsi="Calibri" w:cs="Calibri"/>
        </w:rPr>
        <w:t>)</w:t>
      </w:r>
    </w:p>
    <w:p w14:paraId="263A42B8" w14:textId="77777777" w:rsidR="006C5C49" w:rsidRPr="002459E4" w:rsidRDefault="006C5C49" w:rsidP="006C5C49">
      <w:pPr>
        <w:spacing w:line="276" w:lineRule="auto"/>
        <w:rPr>
          <w:rFonts w:ascii="Calibri" w:hAnsi="Calibri" w:cs="Calibri"/>
        </w:rPr>
      </w:pPr>
      <w:r w:rsidRPr="002459E4">
        <w:rPr>
          <w:rFonts w:ascii="Calibri" w:hAnsi="Calibri" w:cs="Calibri"/>
        </w:rPr>
        <w:t xml:space="preserve">Przedmiot umowy objęty jest stawką VAT 23% lub (………%)*, zgodnie z ustawą o podatku od towarów i usług z dnia  11.03.2004 r. </w:t>
      </w:r>
    </w:p>
    <w:p w14:paraId="241E5C6B" w14:textId="77777777" w:rsidR="006C5C49" w:rsidRDefault="006C5C49" w:rsidP="006C5C49">
      <w:pPr>
        <w:spacing w:line="276" w:lineRule="auto"/>
        <w:rPr>
          <w:rFonts w:ascii="Calibri" w:hAnsi="Calibri" w:cs="Calibri"/>
        </w:rPr>
      </w:pPr>
      <w:r w:rsidRPr="002459E4">
        <w:rPr>
          <w:rFonts w:ascii="Calibri" w:hAnsi="Calibri" w:cs="Calibri"/>
        </w:rPr>
        <w:t>* W przypadku, gdy Wykonawca uprawniony jest do stosowania innej stawki podatku, należy przekreślić wpisane 23%, a w wykropkowane miejsce wpisać właściwą stawkę oraz dołączyć do Oferty uzasadnienie jej zastosowania.</w:t>
      </w:r>
    </w:p>
    <w:p w14:paraId="3BCC4AF7" w14:textId="77777777" w:rsidR="006C5C49" w:rsidRPr="009D5CA2" w:rsidRDefault="006C5C49" w:rsidP="006C5C49">
      <w:pPr>
        <w:spacing w:line="276" w:lineRule="auto"/>
        <w:rPr>
          <w:rFonts w:ascii="Calibri" w:hAnsi="Calibri" w:cs="Calibri"/>
          <w:i/>
          <w:iCs/>
        </w:rPr>
        <w:sectPr w:rsidR="006C5C49" w:rsidRPr="009D5CA2" w:rsidSect="0005124B">
          <w:footerReference w:type="default" r:id="rId7"/>
          <w:footnotePr>
            <w:pos w:val="beneathText"/>
            <w:numRestart w:val="eachPage"/>
          </w:footnotePr>
          <w:endnotePr>
            <w:numFmt w:val="decimal"/>
          </w:endnotePr>
          <w:pgSz w:w="11905" w:h="16837"/>
          <w:pgMar w:top="709" w:right="1843" w:bottom="1417" w:left="1417" w:header="708" w:footer="956" w:gutter="0"/>
          <w:cols w:space="708"/>
          <w:docGrid w:linePitch="360"/>
        </w:sectPr>
      </w:pPr>
      <w:r>
        <w:rPr>
          <w:rFonts w:ascii="Calibri" w:hAnsi="Calibri" w:cs="Calibri"/>
        </w:rPr>
        <w:t>*</w:t>
      </w:r>
      <w:r w:rsidRPr="00105D54">
        <w:rPr>
          <w:rFonts w:ascii="Calibri" w:hAnsi="Calibri" w:cs="Calibri"/>
        </w:rPr>
        <w:t>*</w:t>
      </w:r>
      <w:r w:rsidRPr="00105D54">
        <w:rPr>
          <w:rFonts w:ascii="Calibri" w:hAnsi="Calibri" w:cs="Calibri"/>
          <w:i/>
          <w:iCs/>
        </w:rPr>
        <w:t xml:space="preserve">W przypadku, gdy ofertę składa </w:t>
      </w:r>
      <w:r w:rsidRPr="00105D54">
        <w:rPr>
          <w:rFonts w:ascii="Calibri" w:hAnsi="Calibri" w:cs="Calibri"/>
          <w:b/>
          <w:bCs/>
          <w:i/>
          <w:iCs/>
        </w:rPr>
        <w:t>Wykonawca zagraniczny,</w:t>
      </w:r>
      <w:r w:rsidRPr="00105D54">
        <w:rPr>
          <w:rFonts w:ascii="Calibri" w:hAnsi="Calibri" w:cs="Calibri"/>
          <w:i/>
          <w:iCs/>
        </w:rPr>
        <w:t xml:space="preserve"> który na podstawie odrębnych przepisów nie jest zobowiązany do uiszczenia podatku VAT w Polsce należy wpisać cenę netto. </w:t>
      </w:r>
    </w:p>
    <w:p w14:paraId="2764B442" w14:textId="77777777" w:rsidR="006C5C49" w:rsidRPr="00105D54" w:rsidRDefault="006C5C49" w:rsidP="006C5C49">
      <w:pPr>
        <w:spacing w:line="276" w:lineRule="auto"/>
        <w:rPr>
          <w:rFonts w:ascii="Calibri" w:hAnsi="Calibri" w:cs="Calibri"/>
          <w:b/>
          <w:u w:val="single"/>
        </w:rPr>
        <w:sectPr w:rsidR="006C5C49" w:rsidRPr="00105D54" w:rsidSect="009D5CA2">
          <w:footnotePr>
            <w:pos w:val="beneathText"/>
            <w:numRestart w:val="eachPage"/>
          </w:footnotePr>
          <w:endnotePr>
            <w:numFmt w:val="decimal"/>
          </w:endnotePr>
          <w:pgSz w:w="16837" w:h="11905" w:orient="landscape"/>
          <w:pgMar w:top="1417" w:right="709" w:bottom="1843" w:left="1417" w:header="708" w:footer="956" w:gutter="0"/>
          <w:cols w:space="708"/>
          <w:docGrid w:linePitch="360"/>
        </w:sectPr>
      </w:pPr>
    </w:p>
    <w:p w14:paraId="5D64093D" w14:textId="77777777" w:rsidR="006C5C49" w:rsidRPr="00105D54" w:rsidRDefault="006C5C49" w:rsidP="006C5C49">
      <w:pPr>
        <w:rPr>
          <w:rFonts w:ascii="Calibri" w:hAnsi="Calibri" w:cs="Calibri"/>
          <w:b/>
          <w:u w:val="single"/>
        </w:rPr>
      </w:pPr>
    </w:p>
    <w:p w14:paraId="61C34B04" w14:textId="77777777" w:rsidR="006C5C49" w:rsidRPr="00105D54" w:rsidRDefault="006C5C49" w:rsidP="006C5C49">
      <w:pPr>
        <w:jc w:val="both"/>
        <w:rPr>
          <w:rFonts w:ascii="Calibri" w:hAnsi="Calibri" w:cs="Calibri"/>
          <w:b/>
          <w:u w:val="single"/>
        </w:rPr>
      </w:pPr>
      <w:r w:rsidRPr="00105D54">
        <w:rPr>
          <w:rFonts w:ascii="Calibri" w:hAnsi="Calibri" w:cs="Calibri"/>
          <w:b/>
          <w:u w:val="single"/>
        </w:rPr>
        <w:t>W TYM:</w:t>
      </w:r>
    </w:p>
    <w:tbl>
      <w:tblPr>
        <w:tblW w:w="13765" w:type="dxa"/>
        <w:tblInd w:w="55" w:type="dxa"/>
        <w:tblCellMar>
          <w:left w:w="70" w:type="dxa"/>
          <w:right w:w="70" w:type="dxa"/>
        </w:tblCellMar>
        <w:tblLook w:val="04A0" w:firstRow="1" w:lastRow="0" w:firstColumn="1" w:lastColumn="0" w:noHBand="0" w:noVBand="1"/>
      </w:tblPr>
      <w:tblGrid>
        <w:gridCol w:w="465"/>
        <w:gridCol w:w="861"/>
        <w:gridCol w:w="1326"/>
        <w:gridCol w:w="60"/>
        <w:gridCol w:w="705"/>
        <w:gridCol w:w="1326"/>
        <w:gridCol w:w="1326"/>
        <w:gridCol w:w="1326"/>
        <w:gridCol w:w="1368"/>
        <w:gridCol w:w="2734"/>
        <w:gridCol w:w="2268"/>
      </w:tblGrid>
      <w:tr w:rsidR="006C5C49" w:rsidRPr="00105D54" w14:paraId="63203F2C" w14:textId="77777777" w:rsidTr="008427B3">
        <w:trPr>
          <w:trHeight w:val="367"/>
        </w:trPr>
        <w:tc>
          <w:tcPr>
            <w:tcW w:w="2712" w:type="dxa"/>
            <w:gridSpan w:val="4"/>
            <w:tcBorders>
              <w:top w:val="nil"/>
              <w:left w:val="nil"/>
              <w:bottom w:val="single" w:sz="4" w:space="0" w:color="auto"/>
              <w:right w:val="nil"/>
            </w:tcBorders>
            <w:shd w:val="clear" w:color="auto" w:fill="auto"/>
            <w:noWrap/>
            <w:vAlign w:val="bottom"/>
            <w:hideMark/>
          </w:tcPr>
          <w:p w14:paraId="1C21BAD6" w14:textId="77777777" w:rsidR="006C5C49" w:rsidRPr="00105D54" w:rsidRDefault="006C5C49" w:rsidP="008427B3">
            <w:pPr>
              <w:rPr>
                <w:rFonts w:ascii="Calibri" w:hAnsi="Calibri" w:cs="Calibri"/>
                <w:b/>
                <w:color w:val="000000"/>
              </w:rPr>
            </w:pPr>
            <w:r w:rsidRPr="00105D54">
              <w:rPr>
                <w:rFonts w:ascii="Calibri" w:hAnsi="Calibri" w:cs="Calibri"/>
                <w:b/>
                <w:color w:val="000000"/>
              </w:rPr>
              <w:t xml:space="preserve">Tabela </w:t>
            </w:r>
            <w:r>
              <w:rPr>
                <w:rFonts w:ascii="Calibri" w:hAnsi="Calibri" w:cs="Calibri"/>
                <w:b/>
                <w:color w:val="000000"/>
              </w:rPr>
              <w:t>nr 1</w:t>
            </w:r>
          </w:p>
        </w:tc>
        <w:tc>
          <w:tcPr>
            <w:tcW w:w="705"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55096A2C" w14:textId="77777777" w:rsidR="006C5C49" w:rsidRPr="00105D54" w:rsidRDefault="006C5C49" w:rsidP="008427B3">
            <w:pPr>
              <w:jc w:val="center"/>
              <w:rPr>
                <w:rFonts w:ascii="Calibri" w:hAnsi="Calibri" w:cs="Calibri"/>
                <w:b/>
                <w:color w:val="000000"/>
              </w:rPr>
            </w:pPr>
            <w:r w:rsidRPr="00105D54">
              <w:rPr>
                <w:rFonts w:ascii="Calibri" w:hAnsi="Calibri" w:cs="Calibri"/>
                <w:b/>
                <w:color w:val="000000"/>
              </w:rPr>
              <w:t>Ilość</w:t>
            </w:r>
          </w:p>
        </w:tc>
        <w:tc>
          <w:tcPr>
            <w:tcW w:w="1326" w:type="dxa"/>
            <w:vMerge w:val="restart"/>
            <w:tcBorders>
              <w:top w:val="single" w:sz="8" w:space="0" w:color="auto"/>
              <w:left w:val="single" w:sz="8" w:space="0" w:color="auto"/>
              <w:bottom w:val="single" w:sz="4" w:space="0" w:color="auto"/>
              <w:right w:val="single" w:sz="8" w:space="0" w:color="auto"/>
            </w:tcBorders>
          </w:tcPr>
          <w:p w14:paraId="653B104B" w14:textId="77777777" w:rsidR="006C5C49" w:rsidRPr="00105D54" w:rsidRDefault="006C5C49" w:rsidP="008427B3">
            <w:pPr>
              <w:jc w:val="center"/>
              <w:rPr>
                <w:rFonts w:ascii="Calibri" w:hAnsi="Calibri" w:cs="Calibri"/>
                <w:b/>
                <w:color w:val="000000"/>
              </w:rPr>
            </w:pPr>
          </w:p>
          <w:p w14:paraId="25ED062F" w14:textId="77777777" w:rsidR="006C5C49" w:rsidRPr="00105D54" w:rsidRDefault="006C5C49" w:rsidP="008427B3">
            <w:pPr>
              <w:jc w:val="center"/>
              <w:rPr>
                <w:rFonts w:ascii="Calibri" w:hAnsi="Calibri" w:cs="Calibri"/>
                <w:b/>
                <w:color w:val="000000"/>
              </w:rPr>
            </w:pPr>
          </w:p>
          <w:p w14:paraId="1112F2FF" w14:textId="77777777" w:rsidR="006C5C49" w:rsidRPr="00105D54" w:rsidRDefault="006C5C49" w:rsidP="008427B3">
            <w:pPr>
              <w:jc w:val="center"/>
              <w:rPr>
                <w:rFonts w:ascii="Calibri" w:hAnsi="Calibri" w:cs="Calibri"/>
                <w:b/>
                <w:color w:val="000000"/>
              </w:rPr>
            </w:pPr>
          </w:p>
          <w:p w14:paraId="1F00E3C6" w14:textId="77777777" w:rsidR="006C5C49" w:rsidRPr="00105D54" w:rsidRDefault="006C5C49" w:rsidP="008427B3">
            <w:pPr>
              <w:jc w:val="center"/>
              <w:rPr>
                <w:rFonts w:ascii="Calibri" w:hAnsi="Calibri" w:cs="Calibri"/>
                <w:b/>
                <w:color w:val="000000"/>
              </w:rPr>
            </w:pPr>
          </w:p>
          <w:p w14:paraId="002EF32F" w14:textId="77777777" w:rsidR="006C5C49" w:rsidRPr="00105D54" w:rsidRDefault="006C5C49" w:rsidP="008427B3">
            <w:pPr>
              <w:jc w:val="center"/>
              <w:rPr>
                <w:rFonts w:ascii="Calibri" w:hAnsi="Calibri" w:cs="Calibri"/>
                <w:b/>
                <w:color w:val="000000"/>
              </w:rPr>
            </w:pPr>
          </w:p>
          <w:p w14:paraId="2433F3CB" w14:textId="77777777" w:rsidR="006C5C49" w:rsidRPr="00105D54" w:rsidRDefault="006C5C49" w:rsidP="008427B3">
            <w:pPr>
              <w:jc w:val="center"/>
              <w:rPr>
                <w:rFonts w:ascii="Calibri" w:hAnsi="Calibri" w:cs="Calibri"/>
                <w:b/>
                <w:color w:val="000000"/>
              </w:rPr>
            </w:pPr>
            <w:r w:rsidRPr="00105D54">
              <w:rPr>
                <w:rFonts w:ascii="Calibri" w:hAnsi="Calibri" w:cs="Calibri"/>
                <w:b/>
                <w:color w:val="000000"/>
              </w:rPr>
              <w:t>Cena jednostkowa netto</w:t>
            </w:r>
          </w:p>
        </w:tc>
        <w:tc>
          <w:tcPr>
            <w:tcW w:w="1326" w:type="dxa"/>
            <w:vMerge w:val="restart"/>
            <w:tcBorders>
              <w:top w:val="single" w:sz="8" w:space="0" w:color="auto"/>
              <w:left w:val="single" w:sz="8" w:space="0" w:color="auto"/>
              <w:bottom w:val="single" w:sz="4" w:space="0" w:color="auto"/>
              <w:right w:val="single" w:sz="8" w:space="0" w:color="auto"/>
            </w:tcBorders>
          </w:tcPr>
          <w:p w14:paraId="781C828B" w14:textId="77777777" w:rsidR="006C5C49" w:rsidRPr="00105D54" w:rsidRDefault="006C5C49" w:rsidP="008427B3">
            <w:pPr>
              <w:jc w:val="center"/>
              <w:rPr>
                <w:rFonts w:ascii="Calibri" w:hAnsi="Calibri" w:cs="Calibri"/>
                <w:b/>
                <w:color w:val="000000"/>
              </w:rPr>
            </w:pPr>
          </w:p>
          <w:p w14:paraId="78C907E0" w14:textId="77777777" w:rsidR="006C5C49" w:rsidRPr="00105D54" w:rsidRDefault="006C5C49" w:rsidP="008427B3">
            <w:pPr>
              <w:jc w:val="center"/>
              <w:rPr>
                <w:rFonts w:ascii="Calibri" w:hAnsi="Calibri" w:cs="Calibri"/>
                <w:b/>
                <w:color w:val="000000"/>
              </w:rPr>
            </w:pPr>
          </w:p>
          <w:p w14:paraId="53402678" w14:textId="77777777" w:rsidR="006C5C49" w:rsidRPr="00105D54" w:rsidRDefault="006C5C49" w:rsidP="008427B3">
            <w:pPr>
              <w:jc w:val="center"/>
              <w:rPr>
                <w:rFonts w:ascii="Calibri" w:hAnsi="Calibri" w:cs="Calibri"/>
                <w:b/>
                <w:color w:val="000000"/>
              </w:rPr>
            </w:pPr>
          </w:p>
          <w:p w14:paraId="5F109A71" w14:textId="77777777" w:rsidR="006C5C49" w:rsidRPr="00105D54" w:rsidRDefault="006C5C49" w:rsidP="008427B3">
            <w:pPr>
              <w:jc w:val="center"/>
              <w:rPr>
                <w:rFonts w:ascii="Calibri" w:hAnsi="Calibri" w:cs="Calibri"/>
                <w:b/>
                <w:color w:val="000000"/>
              </w:rPr>
            </w:pPr>
          </w:p>
          <w:p w14:paraId="1B01BA85" w14:textId="77777777" w:rsidR="006C5C49" w:rsidRPr="00105D54" w:rsidRDefault="006C5C49" w:rsidP="008427B3">
            <w:pPr>
              <w:jc w:val="center"/>
              <w:rPr>
                <w:rFonts w:ascii="Calibri" w:hAnsi="Calibri" w:cs="Calibri"/>
                <w:b/>
                <w:color w:val="000000"/>
              </w:rPr>
            </w:pPr>
          </w:p>
          <w:p w14:paraId="2C5D2F26" w14:textId="77777777" w:rsidR="006C5C49" w:rsidRPr="00105D54" w:rsidRDefault="006C5C49" w:rsidP="008427B3">
            <w:pPr>
              <w:jc w:val="center"/>
              <w:rPr>
                <w:rFonts w:ascii="Calibri" w:hAnsi="Calibri" w:cs="Calibri"/>
                <w:b/>
                <w:color w:val="000000"/>
              </w:rPr>
            </w:pPr>
            <w:r w:rsidRPr="00105D54">
              <w:rPr>
                <w:rFonts w:ascii="Calibri" w:hAnsi="Calibri" w:cs="Calibri"/>
                <w:b/>
                <w:color w:val="000000"/>
              </w:rPr>
              <w:t>Cena jednostkowa brutto</w:t>
            </w:r>
          </w:p>
        </w:tc>
        <w:tc>
          <w:tcPr>
            <w:tcW w:w="1326"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0DE68C71" w14:textId="77777777" w:rsidR="006C5C49" w:rsidRPr="00105D54" w:rsidRDefault="006C5C49" w:rsidP="008427B3">
            <w:pPr>
              <w:jc w:val="center"/>
              <w:rPr>
                <w:rFonts w:ascii="Calibri" w:hAnsi="Calibri" w:cs="Calibri"/>
                <w:b/>
                <w:color w:val="000000"/>
              </w:rPr>
            </w:pPr>
          </w:p>
          <w:p w14:paraId="60A6710A" w14:textId="77777777" w:rsidR="006C5C49" w:rsidRPr="00105D54" w:rsidRDefault="006C5C49" w:rsidP="008427B3">
            <w:pPr>
              <w:jc w:val="center"/>
              <w:rPr>
                <w:rFonts w:ascii="Calibri" w:hAnsi="Calibri" w:cs="Calibri"/>
                <w:b/>
                <w:color w:val="000000"/>
              </w:rPr>
            </w:pPr>
          </w:p>
          <w:p w14:paraId="6C4B69FE" w14:textId="77777777" w:rsidR="006C5C49" w:rsidRPr="00105D54" w:rsidRDefault="006C5C49" w:rsidP="008427B3">
            <w:pPr>
              <w:jc w:val="center"/>
              <w:rPr>
                <w:rFonts w:ascii="Calibri" w:hAnsi="Calibri" w:cs="Calibri"/>
                <w:b/>
                <w:color w:val="000000"/>
              </w:rPr>
            </w:pPr>
            <w:r w:rsidRPr="00105D54">
              <w:rPr>
                <w:rFonts w:ascii="Calibri" w:hAnsi="Calibri" w:cs="Calibri"/>
                <w:b/>
                <w:color w:val="000000"/>
              </w:rPr>
              <w:t>Całkowita cena netto zamówienia (kol.3x kol.4)</w:t>
            </w:r>
          </w:p>
          <w:p w14:paraId="242E1B8D" w14:textId="77777777" w:rsidR="006C5C49" w:rsidRPr="00105D54" w:rsidRDefault="006C5C49" w:rsidP="008427B3">
            <w:pPr>
              <w:jc w:val="center"/>
              <w:rPr>
                <w:rFonts w:ascii="Calibri" w:hAnsi="Calibri" w:cs="Calibri"/>
                <w:b/>
                <w:color w:val="000000"/>
              </w:rPr>
            </w:pPr>
          </w:p>
        </w:tc>
        <w:tc>
          <w:tcPr>
            <w:tcW w:w="1368"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17E3C7D1" w14:textId="77777777" w:rsidR="006C5C49" w:rsidRPr="00105D54" w:rsidRDefault="006C5C49" w:rsidP="008427B3">
            <w:pPr>
              <w:jc w:val="center"/>
              <w:rPr>
                <w:rFonts w:ascii="Calibri" w:hAnsi="Calibri" w:cs="Calibri"/>
                <w:b/>
                <w:color w:val="000000"/>
              </w:rPr>
            </w:pPr>
          </w:p>
          <w:p w14:paraId="18755D5E" w14:textId="77777777" w:rsidR="006C5C49" w:rsidRPr="00105D54" w:rsidRDefault="006C5C49" w:rsidP="008427B3">
            <w:pPr>
              <w:jc w:val="center"/>
              <w:rPr>
                <w:rFonts w:ascii="Calibri" w:hAnsi="Calibri" w:cs="Calibri"/>
                <w:b/>
                <w:color w:val="000000"/>
              </w:rPr>
            </w:pPr>
          </w:p>
          <w:p w14:paraId="698B9AB7" w14:textId="77777777" w:rsidR="006C5C49" w:rsidRPr="00105D54" w:rsidRDefault="006C5C49" w:rsidP="008427B3">
            <w:pPr>
              <w:jc w:val="center"/>
              <w:rPr>
                <w:rFonts w:ascii="Calibri" w:hAnsi="Calibri" w:cs="Calibri"/>
                <w:b/>
                <w:color w:val="000000"/>
              </w:rPr>
            </w:pPr>
            <w:r w:rsidRPr="00105D54">
              <w:rPr>
                <w:rFonts w:ascii="Calibri" w:hAnsi="Calibri" w:cs="Calibri"/>
                <w:b/>
                <w:color w:val="000000"/>
              </w:rPr>
              <w:t>Całkowita cena brutto zamówienia (kol.3x kol.5)</w:t>
            </w:r>
          </w:p>
          <w:p w14:paraId="2BBB47D5" w14:textId="77777777" w:rsidR="006C5C49" w:rsidRPr="00105D54" w:rsidRDefault="006C5C49" w:rsidP="008427B3">
            <w:pPr>
              <w:jc w:val="center"/>
              <w:rPr>
                <w:rFonts w:ascii="Calibri" w:hAnsi="Calibri" w:cs="Calibri"/>
                <w:b/>
                <w:color w:val="000000"/>
              </w:rPr>
            </w:pPr>
          </w:p>
        </w:tc>
        <w:tc>
          <w:tcPr>
            <w:tcW w:w="2734"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4ABF78B1" w14:textId="77777777" w:rsidR="006C5C49" w:rsidRPr="00105D54" w:rsidRDefault="006C5C49" w:rsidP="008427B3">
            <w:pPr>
              <w:jc w:val="center"/>
              <w:rPr>
                <w:rFonts w:ascii="Calibri" w:hAnsi="Calibri" w:cs="Calibri"/>
                <w:b/>
                <w:color w:val="000000"/>
              </w:rPr>
            </w:pPr>
            <w:r w:rsidRPr="00105D54">
              <w:rPr>
                <w:rFonts w:ascii="Calibri" w:hAnsi="Calibri" w:cs="Calibri"/>
                <w:b/>
                <w:color w:val="000000"/>
              </w:rPr>
              <w:t>Oferowany sprzęt- wskazać pełną nazwę produktu, typ, model, nazwę producenta, kod PKWiU</w:t>
            </w:r>
          </w:p>
        </w:tc>
        <w:tc>
          <w:tcPr>
            <w:tcW w:w="2268" w:type="dxa"/>
            <w:vMerge w:val="restart"/>
            <w:tcBorders>
              <w:top w:val="single" w:sz="8" w:space="0" w:color="auto"/>
              <w:left w:val="single" w:sz="8" w:space="0" w:color="auto"/>
              <w:bottom w:val="single" w:sz="4" w:space="0" w:color="auto"/>
              <w:right w:val="single" w:sz="8" w:space="0" w:color="auto"/>
            </w:tcBorders>
          </w:tcPr>
          <w:p w14:paraId="2E85EEA0" w14:textId="77777777" w:rsidR="006C5C49" w:rsidRPr="00105D54" w:rsidRDefault="006C5C49" w:rsidP="008427B3">
            <w:pPr>
              <w:jc w:val="center"/>
              <w:rPr>
                <w:rFonts w:ascii="Calibri" w:hAnsi="Calibri" w:cs="Calibri"/>
                <w:b/>
                <w:color w:val="000000"/>
              </w:rPr>
            </w:pPr>
            <w:r w:rsidRPr="00105D54">
              <w:rPr>
                <w:rFonts w:ascii="Calibri" w:hAnsi="Calibri" w:cs="Calibri"/>
                <w:b/>
                <w:color w:val="000000"/>
              </w:rPr>
              <w:t>Uwagi</w:t>
            </w:r>
          </w:p>
        </w:tc>
      </w:tr>
      <w:tr w:rsidR="006C5C49" w:rsidRPr="00105D54" w14:paraId="19DD056A" w14:textId="77777777" w:rsidTr="008427B3">
        <w:trPr>
          <w:trHeight w:val="350"/>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246D06" w14:textId="77777777" w:rsidR="006C5C49" w:rsidRPr="00105D54" w:rsidRDefault="006C5C49" w:rsidP="008427B3">
            <w:pPr>
              <w:jc w:val="center"/>
              <w:rPr>
                <w:rFonts w:ascii="Calibri" w:hAnsi="Calibri" w:cs="Calibri"/>
                <w:b/>
                <w:color w:val="000000"/>
              </w:rPr>
            </w:pPr>
            <w:r w:rsidRPr="00105D54">
              <w:rPr>
                <w:rFonts w:ascii="Calibri" w:hAnsi="Calibri" w:cs="Calibri"/>
                <w:b/>
                <w:color w:val="000000"/>
              </w:rPr>
              <w:t>Lp.</w:t>
            </w:r>
          </w:p>
        </w:tc>
        <w:tc>
          <w:tcPr>
            <w:tcW w:w="22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776A8C" w14:textId="77777777" w:rsidR="006C5C49" w:rsidRPr="00105D54" w:rsidRDefault="006C5C49" w:rsidP="008427B3">
            <w:pPr>
              <w:jc w:val="center"/>
              <w:rPr>
                <w:rFonts w:ascii="Calibri" w:hAnsi="Calibri" w:cs="Calibri"/>
                <w:b/>
                <w:color w:val="000000"/>
              </w:rPr>
            </w:pPr>
            <w:r w:rsidRPr="00105D54">
              <w:rPr>
                <w:rFonts w:ascii="Calibri" w:hAnsi="Calibri" w:cs="Calibri"/>
                <w:b/>
                <w:color w:val="000000"/>
              </w:rPr>
              <w:t>Nazwa</w:t>
            </w:r>
          </w:p>
        </w:tc>
        <w:tc>
          <w:tcPr>
            <w:tcW w:w="70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F3F883A" w14:textId="77777777" w:rsidR="006C5C49" w:rsidRPr="00105D54" w:rsidRDefault="006C5C49" w:rsidP="008427B3">
            <w:pPr>
              <w:rPr>
                <w:rFonts w:ascii="Calibri" w:hAnsi="Calibri" w:cs="Calibri"/>
                <w:b/>
                <w:color w:val="000000"/>
              </w:rPr>
            </w:pPr>
          </w:p>
        </w:tc>
        <w:tc>
          <w:tcPr>
            <w:tcW w:w="1326" w:type="dxa"/>
            <w:vMerge/>
            <w:tcBorders>
              <w:top w:val="single" w:sz="4" w:space="0" w:color="auto"/>
              <w:left w:val="single" w:sz="4" w:space="0" w:color="auto"/>
              <w:bottom w:val="single" w:sz="4" w:space="0" w:color="auto"/>
              <w:right w:val="single" w:sz="4" w:space="0" w:color="auto"/>
            </w:tcBorders>
          </w:tcPr>
          <w:p w14:paraId="3359ED37" w14:textId="77777777" w:rsidR="006C5C49" w:rsidRPr="00105D54" w:rsidRDefault="006C5C49" w:rsidP="008427B3">
            <w:pPr>
              <w:rPr>
                <w:rFonts w:ascii="Calibri" w:hAnsi="Calibri" w:cs="Calibri"/>
                <w:b/>
                <w:color w:val="000000"/>
              </w:rPr>
            </w:pPr>
          </w:p>
        </w:tc>
        <w:tc>
          <w:tcPr>
            <w:tcW w:w="1326" w:type="dxa"/>
            <w:vMerge/>
            <w:tcBorders>
              <w:top w:val="single" w:sz="4" w:space="0" w:color="auto"/>
              <w:left w:val="single" w:sz="4" w:space="0" w:color="auto"/>
              <w:bottom w:val="single" w:sz="4" w:space="0" w:color="auto"/>
              <w:right w:val="single" w:sz="4" w:space="0" w:color="auto"/>
            </w:tcBorders>
          </w:tcPr>
          <w:p w14:paraId="1BEE3026" w14:textId="77777777" w:rsidR="006C5C49" w:rsidRPr="00105D54" w:rsidRDefault="006C5C49" w:rsidP="008427B3">
            <w:pPr>
              <w:rPr>
                <w:rFonts w:ascii="Calibri" w:hAnsi="Calibri" w:cs="Calibri"/>
                <w:b/>
                <w:color w:val="000000"/>
              </w:rPr>
            </w:pPr>
          </w:p>
        </w:tc>
        <w:tc>
          <w:tcPr>
            <w:tcW w:w="13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BB9DB21" w14:textId="77777777" w:rsidR="006C5C49" w:rsidRPr="00105D54" w:rsidRDefault="006C5C49" w:rsidP="008427B3">
            <w:pPr>
              <w:rPr>
                <w:rFonts w:ascii="Calibri" w:hAnsi="Calibri" w:cs="Calibri"/>
                <w:b/>
                <w:color w:val="000000"/>
              </w:rPr>
            </w:pPr>
          </w:p>
        </w:tc>
        <w:tc>
          <w:tcPr>
            <w:tcW w:w="13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1832BE" w14:textId="77777777" w:rsidR="006C5C49" w:rsidRPr="00105D54" w:rsidRDefault="006C5C49" w:rsidP="008427B3">
            <w:pPr>
              <w:rPr>
                <w:rFonts w:ascii="Calibri" w:hAnsi="Calibri" w:cs="Calibri"/>
                <w:b/>
                <w:color w:val="000000"/>
              </w:rPr>
            </w:pPr>
          </w:p>
        </w:tc>
        <w:tc>
          <w:tcPr>
            <w:tcW w:w="27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F5F6DE0" w14:textId="77777777" w:rsidR="006C5C49" w:rsidRPr="00105D54" w:rsidRDefault="006C5C49" w:rsidP="008427B3">
            <w:pPr>
              <w:rPr>
                <w:rFonts w:ascii="Calibri" w:hAnsi="Calibri" w:cs="Calibri"/>
                <w:b/>
                <w:color w:val="000000"/>
              </w:rPr>
            </w:pPr>
          </w:p>
        </w:tc>
        <w:tc>
          <w:tcPr>
            <w:tcW w:w="2268" w:type="dxa"/>
            <w:vMerge/>
            <w:tcBorders>
              <w:top w:val="single" w:sz="4" w:space="0" w:color="auto"/>
              <w:left w:val="single" w:sz="4" w:space="0" w:color="auto"/>
              <w:bottom w:val="single" w:sz="4" w:space="0" w:color="auto"/>
              <w:right w:val="single" w:sz="4" w:space="0" w:color="auto"/>
            </w:tcBorders>
          </w:tcPr>
          <w:p w14:paraId="3B0715D3" w14:textId="77777777" w:rsidR="006C5C49" w:rsidRPr="00105D54" w:rsidRDefault="006C5C49" w:rsidP="008427B3">
            <w:pPr>
              <w:rPr>
                <w:rFonts w:ascii="Calibri" w:hAnsi="Calibri" w:cs="Calibri"/>
                <w:b/>
                <w:color w:val="000000"/>
              </w:rPr>
            </w:pPr>
          </w:p>
        </w:tc>
      </w:tr>
      <w:tr w:rsidR="006C5C49" w:rsidRPr="00105D54" w14:paraId="3CD642F5" w14:textId="77777777" w:rsidTr="008427B3">
        <w:trPr>
          <w:trHeight w:val="113"/>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256B1B" w14:textId="77777777" w:rsidR="006C5C49" w:rsidRPr="00105D54" w:rsidRDefault="006C5C49" w:rsidP="008427B3">
            <w:pPr>
              <w:jc w:val="center"/>
              <w:rPr>
                <w:rFonts w:ascii="Calibri" w:hAnsi="Calibri" w:cs="Calibri"/>
                <w:b/>
                <w:color w:val="000000"/>
              </w:rPr>
            </w:pPr>
            <w:r w:rsidRPr="00105D54">
              <w:rPr>
                <w:rFonts w:ascii="Calibri" w:hAnsi="Calibri" w:cs="Calibri"/>
                <w:b/>
                <w:color w:val="000000"/>
              </w:rPr>
              <w:t>1</w:t>
            </w:r>
          </w:p>
        </w:tc>
        <w:tc>
          <w:tcPr>
            <w:tcW w:w="22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8ABC1B" w14:textId="77777777" w:rsidR="006C5C49" w:rsidRPr="00105D54" w:rsidRDefault="006C5C49" w:rsidP="008427B3">
            <w:pPr>
              <w:jc w:val="center"/>
              <w:rPr>
                <w:rFonts w:ascii="Calibri" w:hAnsi="Calibri" w:cs="Calibri"/>
                <w:b/>
                <w:color w:val="000000"/>
              </w:rPr>
            </w:pPr>
            <w:r w:rsidRPr="00105D54">
              <w:rPr>
                <w:rFonts w:ascii="Calibri" w:hAnsi="Calibri" w:cs="Calibri"/>
                <w:b/>
                <w:color w:val="000000"/>
              </w:rPr>
              <w:t>2</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5F34B9" w14:textId="77777777" w:rsidR="006C5C49" w:rsidRPr="00105D54" w:rsidRDefault="006C5C49" w:rsidP="008427B3">
            <w:pPr>
              <w:jc w:val="center"/>
              <w:rPr>
                <w:rFonts w:ascii="Calibri" w:hAnsi="Calibri" w:cs="Calibri"/>
                <w:b/>
                <w:color w:val="000000"/>
              </w:rPr>
            </w:pPr>
            <w:r w:rsidRPr="00105D54">
              <w:rPr>
                <w:rFonts w:ascii="Calibri" w:hAnsi="Calibri" w:cs="Calibri"/>
                <w:b/>
                <w:color w:val="000000"/>
              </w:rPr>
              <w:t>3</w:t>
            </w:r>
          </w:p>
        </w:tc>
        <w:tc>
          <w:tcPr>
            <w:tcW w:w="1326" w:type="dxa"/>
            <w:tcBorders>
              <w:top w:val="single" w:sz="4" w:space="0" w:color="auto"/>
              <w:left w:val="single" w:sz="4" w:space="0" w:color="auto"/>
              <w:bottom w:val="single" w:sz="4" w:space="0" w:color="auto"/>
              <w:right w:val="single" w:sz="4" w:space="0" w:color="auto"/>
            </w:tcBorders>
          </w:tcPr>
          <w:p w14:paraId="017659AE" w14:textId="77777777" w:rsidR="006C5C49" w:rsidRPr="00105D54" w:rsidRDefault="006C5C49" w:rsidP="008427B3">
            <w:pPr>
              <w:jc w:val="center"/>
              <w:rPr>
                <w:rFonts w:ascii="Calibri" w:hAnsi="Calibri" w:cs="Calibri"/>
                <w:b/>
                <w:color w:val="000000"/>
              </w:rPr>
            </w:pPr>
            <w:r w:rsidRPr="00105D54">
              <w:rPr>
                <w:rFonts w:ascii="Calibri" w:hAnsi="Calibri" w:cs="Calibri"/>
                <w:b/>
                <w:color w:val="000000"/>
              </w:rPr>
              <w:t>4</w:t>
            </w:r>
          </w:p>
        </w:tc>
        <w:tc>
          <w:tcPr>
            <w:tcW w:w="1326" w:type="dxa"/>
            <w:tcBorders>
              <w:top w:val="single" w:sz="4" w:space="0" w:color="auto"/>
              <w:left w:val="single" w:sz="4" w:space="0" w:color="auto"/>
              <w:bottom w:val="single" w:sz="4" w:space="0" w:color="auto"/>
              <w:right w:val="single" w:sz="4" w:space="0" w:color="auto"/>
            </w:tcBorders>
          </w:tcPr>
          <w:p w14:paraId="345B0BBA" w14:textId="77777777" w:rsidR="006C5C49" w:rsidRPr="00105D54" w:rsidRDefault="006C5C49" w:rsidP="008427B3">
            <w:pPr>
              <w:jc w:val="center"/>
              <w:rPr>
                <w:rFonts w:ascii="Calibri" w:hAnsi="Calibri" w:cs="Calibri"/>
                <w:b/>
                <w:color w:val="000000"/>
              </w:rPr>
            </w:pPr>
            <w:r w:rsidRPr="00105D54">
              <w:rPr>
                <w:rFonts w:ascii="Calibri" w:hAnsi="Calibri" w:cs="Calibri"/>
                <w:b/>
                <w:color w:val="000000"/>
              </w:rPr>
              <w:t>5</w:t>
            </w: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DDBC29" w14:textId="77777777" w:rsidR="006C5C49" w:rsidRPr="00105D54" w:rsidRDefault="006C5C49" w:rsidP="008427B3">
            <w:pPr>
              <w:jc w:val="center"/>
              <w:rPr>
                <w:rFonts w:ascii="Calibri" w:hAnsi="Calibri" w:cs="Calibri"/>
                <w:b/>
                <w:color w:val="000000"/>
              </w:rPr>
            </w:pPr>
            <w:r w:rsidRPr="00105D54">
              <w:rPr>
                <w:rFonts w:ascii="Calibri" w:hAnsi="Calibri" w:cs="Calibri"/>
                <w:b/>
                <w:color w:val="000000"/>
              </w:rPr>
              <w:t>6</w:t>
            </w:r>
          </w:p>
        </w:tc>
        <w:tc>
          <w:tcPr>
            <w:tcW w:w="13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882ADB" w14:textId="77777777" w:rsidR="006C5C49" w:rsidRPr="00105D54" w:rsidRDefault="006C5C49" w:rsidP="008427B3">
            <w:pPr>
              <w:jc w:val="center"/>
              <w:rPr>
                <w:rFonts w:ascii="Calibri" w:hAnsi="Calibri" w:cs="Calibri"/>
                <w:b/>
                <w:color w:val="000000"/>
              </w:rPr>
            </w:pPr>
            <w:r w:rsidRPr="00105D54">
              <w:rPr>
                <w:rFonts w:ascii="Calibri" w:hAnsi="Calibri" w:cs="Calibri"/>
                <w:b/>
                <w:color w:val="000000"/>
              </w:rPr>
              <w:t>7</w:t>
            </w:r>
          </w:p>
        </w:tc>
        <w:tc>
          <w:tcPr>
            <w:tcW w:w="27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E0C6FF" w14:textId="77777777" w:rsidR="006C5C49" w:rsidRPr="00105D54" w:rsidRDefault="006C5C49" w:rsidP="008427B3">
            <w:pPr>
              <w:jc w:val="center"/>
              <w:rPr>
                <w:rFonts w:ascii="Calibri" w:hAnsi="Calibri" w:cs="Calibri"/>
                <w:b/>
                <w:color w:val="000000"/>
              </w:rPr>
            </w:pPr>
            <w:r w:rsidRPr="00105D54">
              <w:rPr>
                <w:rFonts w:ascii="Calibri" w:hAnsi="Calibri" w:cs="Calibri"/>
                <w:b/>
                <w:color w:val="000000"/>
              </w:rPr>
              <w:t>8</w:t>
            </w:r>
          </w:p>
        </w:tc>
        <w:tc>
          <w:tcPr>
            <w:tcW w:w="2268" w:type="dxa"/>
            <w:tcBorders>
              <w:top w:val="single" w:sz="4" w:space="0" w:color="auto"/>
              <w:left w:val="single" w:sz="4" w:space="0" w:color="auto"/>
              <w:bottom w:val="single" w:sz="4" w:space="0" w:color="auto"/>
              <w:right w:val="single" w:sz="4" w:space="0" w:color="auto"/>
            </w:tcBorders>
          </w:tcPr>
          <w:p w14:paraId="703F0601" w14:textId="77777777" w:rsidR="006C5C49" w:rsidRPr="00105D54" w:rsidRDefault="006C5C49" w:rsidP="008427B3">
            <w:pPr>
              <w:jc w:val="center"/>
              <w:rPr>
                <w:rFonts w:ascii="Calibri" w:hAnsi="Calibri" w:cs="Calibri"/>
                <w:b/>
                <w:color w:val="000000"/>
              </w:rPr>
            </w:pPr>
            <w:r w:rsidRPr="00105D54">
              <w:rPr>
                <w:rFonts w:ascii="Calibri" w:hAnsi="Calibri" w:cs="Calibri"/>
                <w:b/>
                <w:color w:val="000000"/>
              </w:rPr>
              <w:t>9</w:t>
            </w:r>
          </w:p>
        </w:tc>
      </w:tr>
      <w:tr w:rsidR="006C5C49" w:rsidRPr="00105D54" w14:paraId="30689440" w14:textId="77777777" w:rsidTr="008427B3">
        <w:trPr>
          <w:trHeight w:val="315"/>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D38EBE" w14:textId="77777777" w:rsidR="006C5C49" w:rsidRPr="00105D54" w:rsidRDefault="006C5C49" w:rsidP="008427B3">
            <w:pPr>
              <w:jc w:val="center"/>
              <w:rPr>
                <w:rFonts w:ascii="Calibri" w:hAnsi="Calibri" w:cs="Calibri"/>
                <w:color w:val="000000"/>
              </w:rPr>
            </w:pPr>
            <w:r w:rsidRPr="00105D54">
              <w:rPr>
                <w:rFonts w:ascii="Calibri" w:hAnsi="Calibri" w:cs="Calibri"/>
                <w:color w:val="000000"/>
              </w:rPr>
              <w:t>1</w:t>
            </w:r>
          </w:p>
        </w:tc>
        <w:tc>
          <w:tcPr>
            <w:tcW w:w="2247" w:type="dxa"/>
            <w:gridSpan w:val="3"/>
            <w:tcBorders>
              <w:top w:val="single" w:sz="4" w:space="0" w:color="auto"/>
              <w:left w:val="single" w:sz="4" w:space="0" w:color="auto"/>
              <w:bottom w:val="single" w:sz="4" w:space="0" w:color="auto"/>
              <w:right w:val="single" w:sz="4" w:space="0" w:color="auto"/>
            </w:tcBorders>
            <w:shd w:val="clear" w:color="000000" w:fill="D9D9D9"/>
            <w:noWrap/>
            <w:vAlign w:val="center"/>
          </w:tcPr>
          <w:p w14:paraId="0917CB6B" w14:textId="77777777" w:rsidR="006C5C49" w:rsidRPr="00105D54" w:rsidRDefault="006C5C49" w:rsidP="008427B3">
            <w:pPr>
              <w:jc w:val="center"/>
              <w:rPr>
                <w:rFonts w:ascii="Calibri" w:hAnsi="Calibri" w:cs="Calibri"/>
                <w:color w:val="000000"/>
              </w:rPr>
            </w:pPr>
            <w:r>
              <w:rPr>
                <w:rFonts w:ascii="Calibri" w:hAnsi="Calibri" w:cs="Calibri"/>
              </w:rPr>
              <w:t xml:space="preserve">Skaner </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E38AC8" w14:textId="77777777" w:rsidR="006C5C49" w:rsidRPr="00105D54" w:rsidRDefault="006C5C49" w:rsidP="008427B3">
            <w:pPr>
              <w:jc w:val="center"/>
              <w:rPr>
                <w:rFonts w:ascii="Calibri" w:hAnsi="Calibri" w:cs="Calibri"/>
                <w:color w:val="000000"/>
              </w:rPr>
            </w:pPr>
            <w:r>
              <w:rPr>
                <w:rFonts w:ascii="Calibri" w:hAnsi="Calibri" w:cs="Calibri"/>
                <w:color w:val="000000"/>
              </w:rPr>
              <w:t>1</w:t>
            </w:r>
          </w:p>
        </w:tc>
        <w:tc>
          <w:tcPr>
            <w:tcW w:w="1326" w:type="dxa"/>
            <w:tcBorders>
              <w:top w:val="single" w:sz="4" w:space="0" w:color="auto"/>
              <w:left w:val="single" w:sz="4" w:space="0" w:color="auto"/>
              <w:bottom w:val="single" w:sz="4" w:space="0" w:color="auto"/>
              <w:right w:val="single" w:sz="4" w:space="0" w:color="auto"/>
            </w:tcBorders>
          </w:tcPr>
          <w:p w14:paraId="6450135B" w14:textId="77777777" w:rsidR="006C5C49" w:rsidRPr="00105D54" w:rsidRDefault="006C5C49" w:rsidP="008427B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6F036C96" w14:textId="77777777" w:rsidR="006C5C49" w:rsidRPr="00105D54" w:rsidRDefault="006C5C49" w:rsidP="008427B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69B139" w14:textId="77777777" w:rsidR="006C5C49" w:rsidRPr="00105D54" w:rsidRDefault="006C5C49" w:rsidP="008427B3">
            <w:pPr>
              <w:rPr>
                <w:rFonts w:ascii="Calibri" w:hAnsi="Calibri" w:cs="Calibri"/>
                <w:color w:val="000000"/>
              </w:rPr>
            </w:pPr>
            <w:r w:rsidRPr="00105D54">
              <w:rPr>
                <w:rFonts w:ascii="Calibri" w:hAnsi="Calibri" w:cs="Calibri"/>
                <w:color w:val="000000"/>
              </w:rPr>
              <w:t> </w:t>
            </w: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C0C5EC" w14:textId="77777777" w:rsidR="006C5C49" w:rsidRPr="00105D54" w:rsidRDefault="006C5C49" w:rsidP="008427B3">
            <w:pPr>
              <w:rPr>
                <w:rFonts w:ascii="Calibri" w:hAnsi="Calibri" w:cs="Calibri"/>
                <w:color w:val="000000"/>
              </w:rPr>
            </w:pPr>
            <w:r w:rsidRPr="00105D54">
              <w:rPr>
                <w:rFonts w:ascii="Calibri" w:hAnsi="Calibri" w:cs="Calibri"/>
                <w:color w:val="000000"/>
              </w:rPr>
              <w:t> </w:t>
            </w: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75F66E" w14:textId="77777777" w:rsidR="006C5C49" w:rsidRPr="00105D54" w:rsidRDefault="006C5C49" w:rsidP="008427B3">
            <w:pPr>
              <w:rPr>
                <w:rFonts w:ascii="Calibri" w:hAnsi="Calibri" w:cs="Calibri"/>
                <w:color w:val="000000"/>
              </w:rPr>
            </w:pPr>
            <w:r w:rsidRPr="00105D54">
              <w:rPr>
                <w:rFonts w:ascii="Calibri" w:hAnsi="Calibri" w:cs="Calibri"/>
                <w:color w:val="000000"/>
              </w:rPr>
              <w:t> </w:t>
            </w:r>
          </w:p>
        </w:tc>
        <w:tc>
          <w:tcPr>
            <w:tcW w:w="2268" w:type="dxa"/>
            <w:tcBorders>
              <w:top w:val="single" w:sz="4" w:space="0" w:color="auto"/>
              <w:left w:val="single" w:sz="4" w:space="0" w:color="auto"/>
              <w:bottom w:val="single" w:sz="4" w:space="0" w:color="auto"/>
              <w:right w:val="single" w:sz="4" w:space="0" w:color="auto"/>
            </w:tcBorders>
          </w:tcPr>
          <w:p w14:paraId="7C7BB200" w14:textId="77777777" w:rsidR="006C5C49" w:rsidRPr="00105D54" w:rsidRDefault="006C5C49" w:rsidP="008427B3">
            <w:pPr>
              <w:rPr>
                <w:rFonts w:ascii="Calibri" w:hAnsi="Calibri" w:cs="Calibri"/>
                <w:color w:val="000000"/>
              </w:rPr>
            </w:pPr>
          </w:p>
        </w:tc>
      </w:tr>
      <w:tr w:rsidR="006C5C49" w:rsidRPr="00105D54" w14:paraId="1920DB78" w14:textId="77777777" w:rsidTr="008427B3">
        <w:trPr>
          <w:trHeight w:val="315"/>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C249B" w14:textId="77777777" w:rsidR="006C5C49" w:rsidRPr="00105D54" w:rsidRDefault="006C5C49" w:rsidP="008427B3">
            <w:pPr>
              <w:jc w:val="center"/>
              <w:rPr>
                <w:rFonts w:ascii="Calibri" w:hAnsi="Calibri" w:cs="Calibri"/>
                <w:color w:val="000000"/>
              </w:rPr>
            </w:pPr>
            <w:r w:rsidRPr="00105D54">
              <w:rPr>
                <w:rFonts w:ascii="Calibri" w:hAnsi="Calibri" w:cs="Calibri"/>
                <w:color w:val="000000"/>
              </w:rPr>
              <w:t>2</w:t>
            </w:r>
          </w:p>
        </w:tc>
        <w:tc>
          <w:tcPr>
            <w:tcW w:w="2247" w:type="dxa"/>
            <w:gridSpan w:val="3"/>
            <w:tcBorders>
              <w:top w:val="single" w:sz="4" w:space="0" w:color="auto"/>
              <w:left w:val="single" w:sz="4" w:space="0" w:color="auto"/>
              <w:bottom w:val="single" w:sz="4" w:space="0" w:color="auto"/>
              <w:right w:val="single" w:sz="4" w:space="0" w:color="auto"/>
            </w:tcBorders>
            <w:shd w:val="clear" w:color="000000" w:fill="D9D9D9"/>
            <w:noWrap/>
            <w:vAlign w:val="center"/>
          </w:tcPr>
          <w:p w14:paraId="67E5217A" w14:textId="77777777" w:rsidR="006C5C49" w:rsidRPr="00105D54" w:rsidRDefault="006C5C49" w:rsidP="008427B3">
            <w:pPr>
              <w:jc w:val="center"/>
              <w:rPr>
                <w:rFonts w:ascii="Calibri" w:hAnsi="Calibri" w:cs="Calibri"/>
                <w:color w:val="000000"/>
              </w:rPr>
            </w:pPr>
            <w:r w:rsidRPr="00105D54">
              <w:rPr>
                <w:rFonts w:ascii="Calibri" w:hAnsi="Calibri" w:cs="Calibri"/>
              </w:rPr>
              <w:t>Drukarka laserowa monochromatyczna</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4236FC" w14:textId="77777777" w:rsidR="006C5C49" w:rsidRPr="00105D54" w:rsidRDefault="006C5C49" w:rsidP="008427B3">
            <w:pPr>
              <w:jc w:val="center"/>
              <w:rPr>
                <w:rFonts w:ascii="Calibri" w:hAnsi="Calibri" w:cs="Calibri"/>
                <w:color w:val="000000"/>
              </w:rPr>
            </w:pPr>
            <w:r>
              <w:rPr>
                <w:rFonts w:ascii="Calibri" w:hAnsi="Calibri" w:cs="Calibri"/>
                <w:color w:val="000000"/>
              </w:rPr>
              <w:t>3</w:t>
            </w:r>
          </w:p>
        </w:tc>
        <w:tc>
          <w:tcPr>
            <w:tcW w:w="1326" w:type="dxa"/>
            <w:tcBorders>
              <w:top w:val="single" w:sz="4" w:space="0" w:color="auto"/>
              <w:left w:val="single" w:sz="4" w:space="0" w:color="auto"/>
              <w:bottom w:val="single" w:sz="4" w:space="0" w:color="auto"/>
              <w:right w:val="single" w:sz="4" w:space="0" w:color="auto"/>
            </w:tcBorders>
          </w:tcPr>
          <w:p w14:paraId="73445070" w14:textId="77777777" w:rsidR="006C5C49" w:rsidRPr="00105D54" w:rsidRDefault="006C5C49" w:rsidP="008427B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1ECED24C" w14:textId="77777777" w:rsidR="006C5C49" w:rsidRPr="00105D54" w:rsidRDefault="006C5C49" w:rsidP="008427B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667FF4" w14:textId="77777777" w:rsidR="006C5C49" w:rsidRPr="00105D54" w:rsidRDefault="006C5C49" w:rsidP="008427B3">
            <w:pPr>
              <w:rPr>
                <w:rFonts w:ascii="Calibri" w:hAnsi="Calibri" w:cs="Calibri"/>
                <w:color w:val="000000"/>
              </w:rPr>
            </w:pPr>
            <w:r w:rsidRPr="00105D54">
              <w:rPr>
                <w:rFonts w:ascii="Calibri" w:hAnsi="Calibri" w:cs="Calibri"/>
                <w:color w:val="000000"/>
              </w:rPr>
              <w:t> </w:t>
            </w: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47A562" w14:textId="77777777" w:rsidR="006C5C49" w:rsidRPr="00105D54" w:rsidRDefault="006C5C49" w:rsidP="008427B3">
            <w:pPr>
              <w:rPr>
                <w:rFonts w:ascii="Calibri" w:hAnsi="Calibri" w:cs="Calibri"/>
                <w:color w:val="000000"/>
              </w:rPr>
            </w:pPr>
            <w:r w:rsidRPr="00105D54">
              <w:rPr>
                <w:rFonts w:ascii="Calibri" w:hAnsi="Calibri" w:cs="Calibri"/>
                <w:color w:val="000000"/>
              </w:rPr>
              <w:t> </w:t>
            </w: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A07040" w14:textId="77777777" w:rsidR="006C5C49" w:rsidRPr="00105D54" w:rsidRDefault="006C5C49" w:rsidP="008427B3">
            <w:pPr>
              <w:rPr>
                <w:rFonts w:ascii="Calibri" w:hAnsi="Calibri" w:cs="Calibri"/>
                <w:color w:val="000000"/>
              </w:rPr>
            </w:pPr>
            <w:r w:rsidRPr="00105D54">
              <w:rPr>
                <w:rFonts w:ascii="Calibri" w:hAnsi="Calibri" w:cs="Calibri"/>
                <w:color w:val="000000"/>
              </w:rPr>
              <w:t> </w:t>
            </w:r>
          </w:p>
        </w:tc>
        <w:tc>
          <w:tcPr>
            <w:tcW w:w="2268" w:type="dxa"/>
            <w:tcBorders>
              <w:top w:val="single" w:sz="4" w:space="0" w:color="auto"/>
              <w:left w:val="single" w:sz="4" w:space="0" w:color="auto"/>
              <w:bottom w:val="single" w:sz="4" w:space="0" w:color="auto"/>
              <w:right w:val="single" w:sz="4" w:space="0" w:color="auto"/>
            </w:tcBorders>
          </w:tcPr>
          <w:p w14:paraId="2AFF2450" w14:textId="77777777" w:rsidR="006C5C49" w:rsidRPr="00105D54" w:rsidRDefault="006C5C49" w:rsidP="008427B3">
            <w:pPr>
              <w:rPr>
                <w:rFonts w:ascii="Calibri" w:hAnsi="Calibri" w:cs="Calibri"/>
                <w:color w:val="000000"/>
              </w:rPr>
            </w:pPr>
          </w:p>
        </w:tc>
      </w:tr>
      <w:tr w:rsidR="006C5C49" w:rsidRPr="00105D54" w14:paraId="55801D19" w14:textId="77777777" w:rsidTr="008427B3">
        <w:trPr>
          <w:trHeight w:val="315"/>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904C3C" w14:textId="77777777" w:rsidR="006C5C49" w:rsidRPr="00105D54" w:rsidRDefault="006C5C49" w:rsidP="008427B3">
            <w:pPr>
              <w:jc w:val="center"/>
              <w:rPr>
                <w:rFonts w:ascii="Calibri" w:hAnsi="Calibri" w:cs="Calibri"/>
                <w:color w:val="000000"/>
              </w:rPr>
            </w:pPr>
            <w:r>
              <w:rPr>
                <w:rFonts w:ascii="Calibri" w:hAnsi="Calibri" w:cs="Calibri"/>
                <w:color w:val="000000"/>
              </w:rPr>
              <w:t>3</w:t>
            </w:r>
          </w:p>
        </w:tc>
        <w:tc>
          <w:tcPr>
            <w:tcW w:w="2247" w:type="dxa"/>
            <w:gridSpan w:val="3"/>
            <w:tcBorders>
              <w:top w:val="single" w:sz="4" w:space="0" w:color="auto"/>
              <w:left w:val="single" w:sz="4" w:space="0" w:color="auto"/>
              <w:bottom w:val="single" w:sz="4" w:space="0" w:color="auto"/>
              <w:right w:val="single" w:sz="4" w:space="0" w:color="auto"/>
            </w:tcBorders>
            <w:shd w:val="clear" w:color="000000" w:fill="D9D9D9"/>
            <w:noWrap/>
            <w:vAlign w:val="center"/>
          </w:tcPr>
          <w:p w14:paraId="66C951C4" w14:textId="77777777" w:rsidR="006C5C49" w:rsidRPr="00105D54" w:rsidRDefault="006C5C49" w:rsidP="008427B3">
            <w:pPr>
              <w:jc w:val="center"/>
              <w:rPr>
                <w:rFonts w:ascii="Calibri" w:hAnsi="Calibri" w:cs="Calibri"/>
              </w:rPr>
            </w:pPr>
            <w:r>
              <w:rPr>
                <w:rFonts w:ascii="Calibri" w:hAnsi="Calibri" w:cs="Calibri"/>
              </w:rPr>
              <w:t xml:space="preserve">Oryginalne tonery do drukarki wskazanej w poz. 2 </w:t>
            </w:r>
            <w:r w:rsidRPr="00A73F00">
              <w:rPr>
                <w:rFonts w:ascii="Calibri" w:hAnsi="Calibri" w:cs="Calibri"/>
              </w:rPr>
              <w:t>wraz z pojemnikami na zużyte tonery</w:t>
            </w:r>
            <w:r>
              <w:rPr>
                <w:rFonts w:ascii="Calibri" w:hAnsi="Calibri" w:cs="Calibri"/>
              </w:rPr>
              <w:t xml:space="preserve"> (szt.) </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52C057" w14:textId="77777777" w:rsidR="006C5C49" w:rsidRDefault="006C5C49" w:rsidP="008427B3">
            <w:pPr>
              <w:jc w:val="center"/>
              <w:rPr>
                <w:rFonts w:ascii="Calibri" w:hAnsi="Calibri" w:cs="Calibri"/>
                <w:color w:val="000000"/>
              </w:rPr>
            </w:pPr>
            <w:r>
              <w:rPr>
                <w:rFonts w:ascii="Calibri" w:hAnsi="Calibri" w:cs="Calibri"/>
                <w:color w:val="000000"/>
              </w:rPr>
              <w:t>9</w:t>
            </w:r>
          </w:p>
        </w:tc>
        <w:tc>
          <w:tcPr>
            <w:tcW w:w="1326" w:type="dxa"/>
            <w:tcBorders>
              <w:top w:val="single" w:sz="4" w:space="0" w:color="auto"/>
              <w:left w:val="single" w:sz="4" w:space="0" w:color="auto"/>
              <w:bottom w:val="single" w:sz="4" w:space="0" w:color="auto"/>
              <w:right w:val="single" w:sz="4" w:space="0" w:color="auto"/>
            </w:tcBorders>
          </w:tcPr>
          <w:p w14:paraId="05A9B847" w14:textId="77777777" w:rsidR="006C5C49" w:rsidRPr="00105D54" w:rsidRDefault="006C5C49" w:rsidP="008427B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5B0F3A22" w14:textId="77777777" w:rsidR="006C5C49" w:rsidRPr="00105D54" w:rsidRDefault="006C5C49" w:rsidP="008427B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3608FC" w14:textId="77777777" w:rsidR="006C5C49" w:rsidRPr="00105D54" w:rsidRDefault="006C5C49" w:rsidP="008427B3">
            <w:pPr>
              <w:rPr>
                <w:rFonts w:ascii="Calibri" w:hAnsi="Calibri" w:cs="Calibri"/>
                <w:color w:val="000000"/>
              </w:rPr>
            </w:pP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039533" w14:textId="77777777" w:rsidR="006C5C49" w:rsidRPr="00105D54" w:rsidRDefault="006C5C49" w:rsidP="008427B3">
            <w:pPr>
              <w:rPr>
                <w:rFonts w:ascii="Calibri" w:hAnsi="Calibri" w:cs="Calibri"/>
                <w:color w:val="000000"/>
              </w:rPr>
            </w:pP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7F7D81" w14:textId="77777777" w:rsidR="006C5C49" w:rsidRPr="00105D54" w:rsidRDefault="006C5C49" w:rsidP="008427B3">
            <w:pPr>
              <w:rPr>
                <w:rFonts w:ascii="Calibri" w:hAnsi="Calibri" w:cs="Calibri"/>
                <w:color w:val="000000"/>
              </w:rPr>
            </w:pPr>
          </w:p>
        </w:tc>
        <w:tc>
          <w:tcPr>
            <w:tcW w:w="2268" w:type="dxa"/>
            <w:tcBorders>
              <w:top w:val="single" w:sz="4" w:space="0" w:color="auto"/>
              <w:left w:val="single" w:sz="4" w:space="0" w:color="auto"/>
              <w:bottom w:val="single" w:sz="4" w:space="0" w:color="auto"/>
              <w:right w:val="single" w:sz="4" w:space="0" w:color="auto"/>
            </w:tcBorders>
          </w:tcPr>
          <w:p w14:paraId="57FE6546" w14:textId="77777777" w:rsidR="006C5C49" w:rsidRPr="00105D54" w:rsidRDefault="006C5C49" w:rsidP="008427B3">
            <w:pPr>
              <w:rPr>
                <w:rFonts w:ascii="Calibri" w:hAnsi="Calibri" w:cs="Calibri"/>
                <w:color w:val="000000"/>
              </w:rPr>
            </w:pPr>
          </w:p>
        </w:tc>
      </w:tr>
      <w:tr w:rsidR="006C5C49" w:rsidRPr="00105D54" w14:paraId="2047A9A1" w14:textId="77777777" w:rsidTr="008427B3">
        <w:trPr>
          <w:trHeight w:val="315"/>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E92CC9" w14:textId="77777777" w:rsidR="006C5C49" w:rsidRPr="00105D54" w:rsidRDefault="006C5C49" w:rsidP="008427B3">
            <w:pPr>
              <w:jc w:val="center"/>
              <w:rPr>
                <w:rFonts w:ascii="Calibri" w:hAnsi="Calibri" w:cs="Calibri"/>
                <w:color w:val="000000"/>
              </w:rPr>
            </w:pPr>
            <w:r>
              <w:rPr>
                <w:rFonts w:ascii="Calibri" w:hAnsi="Calibri" w:cs="Calibri"/>
                <w:color w:val="000000"/>
              </w:rPr>
              <w:t>4</w:t>
            </w:r>
          </w:p>
        </w:tc>
        <w:tc>
          <w:tcPr>
            <w:tcW w:w="2247" w:type="dxa"/>
            <w:gridSpan w:val="3"/>
            <w:tcBorders>
              <w:top w:val="single" w:sz="4" w:space="0" w:color="auto"/>
              <w:left w:val="single" w:sz="4" w:space="0" w:color="auto"/>
              <w:bottom w:val="single" w:sz="4" w:space="0" w:color="auto"/>
              <w:right w:val="single" w:sz="4" w:space="0" w:color="auto"/>
            </w:tcBorders>
            <w:shd w:val="clear" w:color="000000" w:fill="D9D9D9"/>
            <w:noWrap/>
            <w:vAlign w:val="center"/>
          </w:tcPr>
          <w:p w14:paraId="4267F9A7" w14:textId="77777777" w:rsidR="006C5C49" w:rsidRPr="00105D54" w:rsidRDefault="006C5C49" w:rsidP="008427B3">
            <w:pPr>
              <w:jc w:val="center"/>
              <w:rPr>
                <w:rFonts w:ascii="Calibri" w:hAnsi="Calibri" w:cs="Calibri"/>
              </w:rPr>
            </w:pPr>
            <w:r w:rsidRPr="00270E81">
              <w:rPr>
                <w:rFonts w:ascii="Calibri" w:hAnsi="Calibri" w:cs="Calibri"/>
              </w:rPr>
              <w:t>Drukarka laserowa monochromatyczna</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E16552" w14:textId="77777777" w:rsidR="006C5C49" w:rsidRPr="00105D54" w:rsidRDefault="006C5C49" w:rsidP="008427B3">
            <w:pPr>
              <w:jc w:val="center"/>
              <w:rPr>
                <w:rFonts w:ascii="Calibri" w:hAnsi="Calibri" w:cs="Calibri"/>
                <w:color w:val="000000"/>
              </w:rPr>
            </w:pPr>
            <w:r>
              <w:rPr>
                <w:rFonts w:ascii="Calibri" w:hAnsi="Calibri" w:cs="Calibri"/>
                <w:color w:val="000000"/>
              </w:rPr>
              <w:t>1</w:t>
            </w:r>
          </w:p>
        </w:tc>
        <w:tc>
          <w:tcPr>
            <w:tcW w:w="1326" w:type="dxa"/>
            <w:tcBorders>
              <w:top w:val="single" w:sz="4" w:space="0" w:color="auto"/>
              <w:left w:val="single" w:sz="4" w:space="0" w:color="auto"/>
              <w:bottom w:val="single" w:sz="4" w:space="0" w:color="auto"/>
              <w:right w:val="single" w:sz="4" w:space="0" w:color="auto"/>
            </w:tcBorders>
          </w:tcPr>
          <w:p w14:paraId="46F8B29C" w14:textId="77777777" w:rsidR="006C5C49" w:rsidRPr="00105D54" w:rsidRDefault="006C5C49" w:rsidP="008427B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4DE8F0E0" w14:textId="77777777" w:rsidR="006C5C49" w:rsidRPr="00105D54" w:rsidRDefault="006C5C49" w:rsidP="008427B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6D91EB" w14:textId="77777777" w:rsidR="006C5C49" w:rsidRPr="00105D54" w:rsidRDefault="006C5C49" w:rsidP="008427B3">
            <w:pPr>
              <w:rPr>
                <w:rFonts w:ascii="Calibri" w:hAnsi="Calibri" w:cs="Calibri"/>
                <w:color w:val="000000"/>
              </w:rPr>
            </w:pP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83EEB1" w14:textId="77777777" w:rsidR="006C5C49" w:rsidRPr="00105D54" w:rsidRDefault="006C5C49" w:rsidP="008427B3">
            <w:pPr>
              <w:rPr>
                <w:rFonts w:ascii="Calibri" w:hAnsi="Calibri" w:cs="Calibri"/>
                <w:color w:val="000000"/>
              </w:rPr>
            </w:pP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68BBC3" w14:textId="77777777" w:rsidR="006C5C49" w:rsidRPr="00105D54" w:rsidRDefault="006C5C49" w:rsidP="008427B3">
            <w:pPr>
              <w:rPr>
                <w:rFonts w:ascii="Calibri" w:hAnsi="Calibri" w:cs="Calibri"/>
                <w:color w:val="000000"/>
              </w:rPr>
            </w:pPr>
          </w:p>
        </w:tc>
        <w:tc>
          <w:tcPr>
            <w:tcW w:w="2268" w:type="dxa"/>
            <w:tcBorders>
              <w:top w:val="single" w:sz="4" w:space="0" w:color="auto"/>
              <w:left w:val="single" w:sz="4" w:space="0" w:color="auto"/>
              <w:bottom w:val="single" w:sz="4" w:space="0" w:color="auto"/>
              <w:right w:val="single" w:sz="4" w:space="0" w:color="auto"/>
            </w:tcBorders>
          </w:tcPr>
          <w:p w14:paraId="4EF82246" w14:textId="77777777" w:rsidR="006C5C49" w:rsidRPr="00105D54" w:rsidRDefault="006C5C49" w:rsidP="008427B3">
            <w:pPr>
              <w:rPr>
                <w:rFonts w:ascii="Calibri" w:hAnsi="Calibri" w:cs="Calibri"/>
                <w:color w:val="000000"/>
              </w:rPr>
            </w:pPr>
          </w:p>
        </w:tc>
      </w:tr>
      <w:tr w:rsidR="006C5C49" w:rsidRPr="00105D54" w14:paraId="12126E69" w14:textId="77777777" w:rsidTr="008427B3">
        <w:trPr>
          <w:trHeight w:val="315"/>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4342ED" w14:textId="77777777" w:rsidR="006C5C49" w:rsidRDefault="006C5C49" w:rsidP="008427B3">
            <w:pPr>
              <w:jc w:val="center"/>
              <w:rPr>
                <w:rFonts w:ascii="Calibri" w:hAnsi="Calibri" w:cs="Calibri"/>
                <w:color w:val="000000"/>
              </w:rPr>
            </w:pPr>
            <w:r>
              <w:rPr>
                <w:rFonts w:ascii="Calibri" w:hAnsi="Calibri" w:cs="Calibri"/>
                <w:color w:val="000000"/>
              </w:rPr>
              <w:t>5</w:t>
            </w:r>
          </w:p>
        </w:tc>
        <w:tc>
          <w:tcPr>
            <w:tcW w:w="2247" w:type="dxa"/>
            <w:gridSpan w:val="3"/>
            <w:tcBorders>
              <w:top w:val="single" w:sz="4" w:space="0" w:color="auto"/>
              <w:left w:val="single" w:sz="4" w:space="0" w:color="auto"/>
              <w:bottom w:val="single" w:sz="4" w:space="0" w:color="auto"/>
              <w:right w:val="single" w:sz="4" w:space="0" w:color="auto"/>
            </w:tcBorders>
            <w:shd w:val="clear" w:color="000000" w:fill="D9D9D9"/>
            <w:noWrap/>
            <w:vAlign w:val="center"/>
          </w:tcPr>
          <w:p w14:paraId="476B7C34" w14:textId="77777777" w:rsidR="006C5C49" w:rsidRPr="00270E81" w:rsidRDefault="006C5C49" w:rsidP="008427B3">
            <w:pPr>
              <w:jc w:val="center"/>
              <w:rPr>
                <w:rFonts w:ascii="Calibri" w:hAnsi="Calibri" w:cs="Calibri"/>
              </w:rPr>
            </w:pPr>
            <w:r w:rsidRPr="009D5CA2">
              <w:rPr>
                <w:rFonts w:ascii="Calibri" w:hAnsi="Calibri" w:cs="Calibri"/>
              </w:rPr>
              <w:t xml:space="preserve">Oryginalne tonery do drukarki wskazanej w poz. </w:t>
            </w:r>
            <w:r>
              <w:rPr>
                <w:rFonts w:ascii="Calibri" w:hAnsi="Calibri" w:cs="Calibri"/>
              </w:rPr>
              <w:t xml:space="preserve">4 </w:t>
            </w:r>
            <w:r w:rsidRPr="00A73F00">
              <w:rPr>
                <w:rFonts w:ascii="Calibri" w:hAnsi="Calibri" w:cs="Calibri"/>
              </w:rPr>
              <w:t xml:space="preserve">wraz z pojemnikami na zużyte tonery </w:t>
            </w:r>
            <w:r>
              <w:rPr>
                <w:rFonts w:ascii="Calibri" w:hAnsi="Calibri" w:cs="Calibri"/>
              </w:rPr>
              <w:t xml:space="preserve">(szt.) </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88A558" w14:textId="77777777" w:rsidR="006C5C49" w:rsidRDefault="006C5C49" w:rsidP="008427B3">
            <w:pPr>
              <w:jc w:val="center"/>
              <w:rPr>
                <w:rFonts w:ascii="Calibri" w:hAnsi="Calibri" w:cs="Calibri"/>
                <w:color w:val="000000"/>
              </w:rPr>
            </w:pPr>
            <w:r>
              <w:rPr>
                <w:rFonts w:ascii="Calibri" w:hAnsi="Calibri" w:cs="Calibri"/>
                <w:color w:val="000000"/>
              </w:rPr>
              <w:t>2</w:t>
            </w:r>
          </w:p>
          <w:p w14:paraId="723BDB43" w14:textId="77777777" w:rsidR="006C5C49" w:rsidRDefault="006C5C49" w:rsidP="008427B3">
            <w:pPr>
              <w:jc w:val="cente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7D577F51" w14:textId="77777777" w:rsidR="006C5C49" w:rsidRPr="00105D54" w:rsidRDefault="006C5C49" w:rsidP="008427B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20BC340C" w14:textId="77777777" w:rsidR="006C5C49" w:rsidRPr="00105D54" w:rsidRDefault="006C5C49" w:rsidP="008427B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25804E" w14:textId="77777777" w:rsidR="006C5C49" w:rsidRPr="00105D54" w:rsidRDefault="006C5C49" w:rsidP="008427B3">
            <w:pPr>
              <w:rPr>
                <w:rFonts w:ascii="Calibri" w:hAnsi="Calibri" w:cs="Calibri"/>
                <w:color w:val="000000"/>
              </w:rPr>
            </w:pP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B82946" w14:textId="77777777" w:rsidR="006C5C49" w:rsidRPr="00105D54" w:rsidRDefault="006C5C49" w:rsidP="008427B3">
            <w:pPr>
              <w:rPr>
                <w:rFonts w:ascii="Calibri" w:hAnsi="Calibri" w:cs="Calibri"/>
                <w:color w:val="000000"/>
              </w:rPr>
            </w:pP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141C81" w14:textId="77777777" w:rsidR="006C5C49" w:rsidRPr="00105D54" w:rsidRDefault="006C5C49" w:rsidP="008427B3">
            <w:pPr>
              <w:rPr>
                <w:rFonts w:ascii="Calibri" w:hAnsi="Calibri" w:cs="Calibri"/>
                <w:color w:val="000000"/>
              </w:rPr>
            </w:pPr>
          </w:p>
        </w:tc>
        <w:tc>
          <w:tcPr>
            <w:tcW w:w="2268" w:type="dxa"/>
            <w:tcBorders>
              <w:top w:val="single" w:sz="4" w:space="0" w:color="auto"/>
              <w:left w:val="single" w:sz="4" w:space="0" w:color="auto"/>
              <w:bottom w:val="single" w:sz="4" w:space="0" w:color="auto"/>
              <w:right w:val="single" w:sz="4" w:space="0" w:color="auto"/>
            </w:tcBorders>
          </w:tcPr>
          <w:p w14:paraId="6E962B92" w14:textId="77777777" w:rsidR="006C5C49" w:rsidRPr="00105D54" w:rsidRDefault="006C5C49" w:rsidP="008427B3">
            <w:pPr>
              <w:rPr>
                <w:rFonts w:ascii="Calibri" w:hAnsi="Calibri" w:cs="Calibri"/>
                <w:color w:val="000000"/>
              </w:rPr>
            </w:pPr>
          </w:p>
        </w:tc>
      </w:tr>
      <w:tr w:rsidR="006C5C49" w:rsidRPr="00105D54" w14:paraId="7EE3CB47" w14:textId="77777777" w:rsidTr="008427B3">
        <w:trPr>
          <w:trHeight w:val="315"/>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227B0C" w14:textId="77777777" w:rsidR="006C5C49" w:rsidRPr="00105D54" w:rsidRDefault="006C5C49" w:rsidP="008427B3">
            <w:pPr>
              <w:jc w:val="center"/>
              <w:rPr>
                <w:rFonts w:ascii="Calibri" w:hAnsi="Calibri" w:cs="Calibri"/>
                <w:color w:val="000000"/>
              </w:rPr>
            </w:pPr>
            <w:r>
              <w:rPr>
                <w:rFonts w:ascii="Calibri" w:hAnsi="Calibri" w:cs="Calibri"/>
                <w:color w:val="000000"/>
              </w:rPr>
              <w:t>6</w:t>
            </w:r>
          </w:p>
        </w:tc>
        <w:tc>
          <w:tcPr>
            <w:tcW w:w="2247" w:type="dxa"/>
            <w:gridSpan w:val="3"/>
            <w:tcBorders>
              <w:top w:val="single" w:sz="4" w:space="0" w:color="auto"/>
              <w:left w:val="single" w:sz="4" w:space="0" w:color="auto"/>
              <w:bottom w:val="single" w:sz="4" w:space="0" w:color="auto"/>
              <w:right w:val="single" w:sz="4" w:space="0" w:color="auto"/>
            </w:tcBorders>
            <w:shd w:val="clear" w:color="000000" w:fill="D9D9D9"/>
            <w:noWrap/>
            <w:vAlign w:val="center"/>
          </w:tcPr>
          <w:p w14:paraId="0DD77173" w14:textId="77777777" w:rsidR="006C5C49" w:rsidRPr="00105D54" w:rsidRDefault="006C5C49" w:rsidP="008427B3">
            <w:pPr>
              <w:jc w:val="center"/>
              <w:rPr>
                <w:rFonts w:ascii="Calibri" w:hAnsi="Calibri" w:cs="Calibri"/>
                <w:color w:val="000000"/>
              </w:rPr>
            </w:pPr>
            <w:r w:rsidRPr="00105D54">
              <w:rPr>
                <w:rFonts w:ascii="Calibri" w:hAnsi="Calibri" w:cs="Calibri"/>
                <w:color w:val="000000"/>
              </w:rPr>
              <w:t>Urządzenie wielofunkcyjne laserowe kolorowe A</w:t>
            </w:r>
            <w:r>
              <w:rPr>
                <w:rFonts w:ascii="Calibri" w:hAnsi="Calibri" w:cs="Calibri"/>
                <w:color w:val="000000"/>
              </w:rPr>
              <w:t>4</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280672" w14:textId="77777777" w:rsidR="006C5C49" w:rsidRPr="00105D54" w:rsidRDefault="006C5C49" w:rsidP="008427B3">
            <w:pPr>
              <w:jc w:val="center"/>
              <w:rPr>
                <w:rFonts w:ascii="Calibri" w:hAnsi="Calibri" w:cs="Calibri"/>
                <w:color w:val="000000"/>
              </w:rPr>
            </w:pPr>
            <w:r>
              <w:rPr>
                <w:rFonts w:ascii="Calibri" w:hAnsi="Calibri" w:cs="Calibri"/>
                <w:color w:val="000000"/>
              </w:rPr>
              <w:t>1</w:t>
            </w:r>
          </w:p>
        </w:tc>
        <w:tc>
          <w:tcPr>
            <w:tcW w:w="1326" w:type="dxa"/>
            <w:tcBorders>
              <w:top w:val="single" w:sz="4" w:space="0" w:color="auto"/>
              <w:left w:val="single" w:sz="4" w:space="0" w:color="auto"/>
              <w:bottom w:val="single" w:sz="4" w:space="0" w:color="auto"/>
              <w:right w:val="single" w:sz="4" w:space="0" w:color="auto"/>
            </w:tcBorders>
          </w:tcPr>
          <w:p w14:paraId="238C09B3" w14:textId="77777777" w:rsidR="006C5C49" w:rsidRPr="00105D54" w:rsidRDefault="006C5C49" w:rsidP="008427B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4E5CDA0A" w14:textId="77777777" w:rsidR="006C5C49" w:rsidRPr="00105D54" w:rsidRDefault="006C5C49" w:rsidP="008427B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258C72" w14:textId="77777777" w:rsidR="006C5C49" w:rsidRPr="00105D54" w:rsidRDefault="006C5C49" w:rsidP="008427B3">
            <w:pPr>
              <w:rPr>
                <w:rFonts w:ascii="Calibri" w:hAnsi="Calibri" w:cs="Calibri"/>
                <w:color w:val="000000"/>
              </w:rPr>
            </w:pP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89D0F3" w14:textId="77777777" w:rsidR="006C5C49" w:rsidRPr="00105D54" w:rsidRDefault="006C5C49" w:rsidP="008427B3">
            <w:pPr>
              <w:rPr>
                <w:rFonts w:ascii="Calibri" w:hAnsi="Calibri" w:cs="Calibri"/>
                <w:color w:val="000000"/>
              </w:rPr>
            </w:pP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21C475" w14:textId="77777777" w:rsidR="006C5C49" w:rsidRPr="00105D54" w:rsidRDefault="006C5C49" w:rsidP="008427B3">
            <w:pPr>
              <w:rPr>
                <w:rFonts w:ascii="Calibri" w:hAnsi="Calibri" w:cs="Calibri"/>
                <w:color w:val="000000"/>
              </w:rPr>
            </w:pPr>
          </w:p>
        </w:tc>
        <w:tc>
          <w:tcPr>
            <w:tcW w:w="2268" w:type="dxa"/>
            <w:tcBorders>
              <w:top w:val="single" w:sz="4" w:space="0" w:color="auto"/>
              <w:left w:val="single" w:sz="4" w:space="0" w:color="auto"/>
              <w:bottom w:val="single" w:sz="4" w:space="0" w:color="auto"/>
              <w:right w:val="single" w:sz="4" w:space="0" w:color="auto"/>
            </w:tcBorders>
          </w:tcPr>
          <w:p w14:paraId="3E7A8F9A" w14:textId="77777777" w:rsidR="006C5C49" w:rsidRPr="00105D54" w:rsidRDefault="006C5C49" w:rsidP="008427B3">
            <w:pPr>
              <w:rPr>
                <w:rFonts w:ascii="Calibri" w:hAnsi="Calibri" w:cs="Calibri"/>
                <w:color w:val="000000"/>
              </w:rPr>
            </w:pPr>
          </w:p>
        </w:tc>
      </w:tr>
      <w:tr w:rsidR="006C5C49" w:rsidRPr="00105D54" w14:paraId="029D6551" w14:textId="77777777" w:rsidTr="008427B3">
        <w:trPr>
          <w:trHeight w:val="315"/>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FA55D0" w14:textId="77777777" w:rsidR="006C5C49" w:rsidRDefault="006C5C49" w:rsidP="008427B3">
            <w:pPr>
              <w:jc w:val="center"/>
              <w:rPr>
                <w:rFonts w:ascii="Calibri" w:hAnsi="Calibri" w:cs="Calibri"/>
                <w:color w:val="000000"/>
              </w:rPr>
            </w:pPr>
            <w:r>
              <w:rPr>
                <w:rFonts w:ascii="Calibri" w:hAnsi="Calibri" w:cs="Calibri"/>
                <w:color w:val="000000"/>
              </w:rPr>
              <w:t>7</w:t>
            </w:r>
          </w:p>
        </w:tc>
        <w:tc>
          <w:tcPr>
            <w:tcW w:w="2247" w:type="dxa"/>
            <w:gridSpan w:val="3"/>
            <w:tcBorders>
              <w:top w:val="single" w:sz="4" w:space="0" w:color="auto"/>
              <w:left w:val="single" w:sz="4" w:space="0" w:color="auto"/>
              <w:bottom w:val="single" w:sz="4" w:space="0" w:color="auto"/>
              <w:right w:val="single" w:sz="4" w:space="0" w:color="auto"/>
            </w:tcBorders>
            <w:shd w:val="clear" w:color="000000" w:fill="D9D9D9"/>
            <w:noWrap/>
            <w:vAlign w:val="center"/>
          </w:tcPr>
          <w:p w14:paraId="35BAB925" w14:textId="77777777" w:rsidR="006C5C49" w:rsidRPr="00105D54" w:rsidRDefault="006C5C49" w:rsidP="008427B3">
            <w:pPr>
              <w:jc w:val="center"/>
              <w:rPr>
                <w:rFonts w:ascii="Calibri" w:hAnsi="Calibri" w:cs="Calibri"/>
                <w:color w:val="000000"/>
              </w:rPr>
            </w:pPr>
            <w:r>
              <w:rPr>
                <w:rFonts w:ascii="Calibri" w:hAnsi="Calibri" w:cs="Calibri"/>
                <w:color w:val="000000"/>
              </w:rPr>
              <w:t xml:space="preserve">Zestaw tonerów do urządzenia wielofunkcyjnego wskazane w poz. 6 (zestaw – czarny </w:t>
            </w:r>
            <w:r>
              <w:rPr>
                <w:rFonts w:ascii="Calibri" w:hAnsi="Calibri" w:cs="Calibri"/>
                <w:color w:val="000000"/>
              </w:rPr>
              <w:lastRenderedPageBreak/>
              <w:t xml:space="preserve">+kolorowe) </w:t>
            </w:r>
            <w:r w:rsidRPr="00A73F00">
              <w:rPr>
                <w:rFonts w:ascii="Calibri" w:hAnsi="Calibri" w:cs="Calibri"/>
                <w:color w:val="000000"/>
              </w:rPr>
              <w:t>wraz z pojemnikami na zużyte tonery</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5D9D34" w14:textId="77777777" w:rsidR="006C5C49" w:rsidRDefault="006C5C49" w:rsidP="008427B3">
            <w:pPr>
              <w:jc w:val="center"/>
              <w:rPr>
                <w:rFonts w:ascii="Calibri" w:hAnsi="Calibri" w:cs="Calibri"/>
                <w:color w:val="000000"/>
              </w:rPr>
            </w:pPr>
            <w:r>
              <w:rPr>
                <w:rFonts w:ascii="Calibri" w:hAnsi="Calibri" w:cs="Calibri"/>
                <w:color w:val="000000"/>
              </w:rPr>
              <w:lastRenderedPageBreak/>
              <w:t>3</w:t>
            </w:r>
          </w:p>
        </w:tc>
        <w:tc>
          <w:tcPr>
            <w:tcW w:w="1326" w:type="dxa"/>
            <w:tcBorders>
              <w:top w:val="single" w:sz="4" w:space="0" w:color="auto"/>
              <w:left w:val="single" w:sz="4" w:space="0" w:color="auto"/>
              <w:bottom w:val="single" w:sz="4" w:space="0" w:color="auto"/>
              <w:right w:val="single" w:sz="4" w:space="0" w:color="auto"/>
            </w:tcBorders>
          </w:tcPr>
          <w:p w14:paraId="3D64A8C9" w14:textId="77777777" w:rsidR="006C5C49" w:rsidRPr="00105D54" w:rsidRDefault="006C5C49" w:rsidP="008427B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59ABF924" w14:textId="77777777" w:rsidR="006C5C49" w:rsidRPr="00105D54" w:rsidRDefault="006C5C49" w:rsidP="008427B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81B6EA" w14:textId="77777777" w:rsidR="006C5C49" w:rsidRPr="00105D54" w:rsidRDefault="006C5C49" w:rsidP="008427B3">
            <w:pPr>
              <w:rPr>
                <w:rFonts w:ascii="Calibri" w:hAnsi="Calibri" w:cs="Calibri"/>
                <w:color w:val="000000"/>
              </w:rPr>
            </w:pP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530ADF" w14:textId="77777777" w:rsidR="006C5C49" w:rsidRPr="00105D54" w:rsidRDefault="006C5C49" w:rsidP="008427B3">
            <w:pPr>
              <w:rPr>
                <w:rFonts w:ascii="Calibri" w:hAnsi="Calibri" w:cs="Calibri"/>
                <w:color w:val="000000"/>
              </w:rPr>
            </w:pP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D4DB04" w14:textId="77777777" w:rsidR="006C5C49" w:rsidRPr="00105D54" w:rsidRDefault="006C5C49" w:rsidP="008427B3">
            <w:pPr>
              <w:rPr>
                <w:rFonts w:ascii="Calibri" w:hAnsi="Calibri" w:cs="Calibri"/>
                <w:color w:val="000000"/>
              </w:rPr>
            </w:pPr>
          </w:p>
        </w:tc>
        <w:tc>
          <w:tcPr>
            <w:tcW w:w="2268" w:type="dxa"/>
            <w:tcBorders>
              <w:top w:val="single" w:sz="4" w:space="0" w:color="auto"/>
              <w:left w:val="single" w:sz="4" w:space="0" w:color="auto"/>
              <w:bottom w:val="single" w:sz="4" w:space="0" w:color="auto"/>
              <w:right w:val="single" w:sz="4" w:space="0" w:color="auto"/>
            </w:tcBorders>
          </w:tcPr>
          <w:p w14:paraId="08E2DF4E" w14:textId="77777777" w:rsidR="006C5C49" w:rsidRPr="00105D54" w:rsidRDefault="006C5C49" w:rsidP="008427B3">
            <w:pPr>
              <w:rPr>
                <w:rFonts w:ascii="Calibri" w:hAnsi="Calibri" w:cs="Calibri"/>
                <w:color w:val="000000"/>
              </w:rPr>
            </w:pPr>
          </w:p>
        </w:tc>
      </w:tr>
      <w:tr w:rsidR="006C5C49" w:rsidRPr="00105D54" w14:paraId="0719112A" w14:textId="77777777" w:rsidTr="008427B3">
        <w:trPr>
          <w:trHeight w:val="315"/>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448DD2" w14:textId="77777777" w:rsidR="006C5C49" w:rsidRPr="00105D54" w:rsidRDefault="006C5C49" w:rsidP="008427B3">
            <w:pPr>
              <w:jc w:val="center"/>
              <w:rPr>
                <w:rFonts w:ascii="Calibri" w:hAnsi="Calibri" w:cs="Calibri"/>
                <w:color w:val="000000"/>
              </w:rPr>
            </w:pPr>
            <w:r>
              <w:rPr>
                <w:rFonts w:ascii="Calibri" w:hAnsi="Calibri" w:cs="Calibri"/>
                <w:color w:val="000000"/>
              </w:rPr>
              <w:t>8</w:t>
            </w:r>
          </w:p>
        </w:tc>
        <w:tc>
          <w:tcPr>
            <w:tcW w:w="2247" w:type="dxa"/>
            <w:gridSpan w:val="3"/>
            <w:tcBorders>
              <w:top w:val="single" w:sz="4" w:space="0" w:color="auto"/>
              <w:left w:val="single" w:sz="4" w:space="0" w:color="auto"/>
              <w:bottom w:val="single" w:sz="4" w:space="0" w:color="auto"/>
              <w:right w:val="single" w:sz="4" w:space="0" w:color="auto"/>
            </w:tcBorders>
            <w:shd w:val="clear" w:color="000000" w:fill="D9D9D9"/>
            <w:noWrap/>
            <w:vAlign w:val="center"/>
          </w:tcPr>
          <w:p w14:paraId="40019060" w14:textId="77777777" w:rsidR="006C5C49" w:rsidRPr="00105D54" w:rsidRDefault="006C5C49" w:rsidP="008427B3">
            <w:pPr>
              <w:jc w:val="center"/>
              <w:rPr>
                <w:rFonts w:ascii="Calibri" w:hAnsi="Calibri" w:cs="Calibri"/>
                <w:color w:val="000000"/>
              </w:rPr>
            </w:pPr>
            <w:r>
              <w:rPr>
                <w:rFonts w:ascii="Calibri" w:hAnsi="Calibri" w:cs="Calibri"/>
                <w:color w:val="000000"/>
              </w:rPr>
              <w:t xml:space="preserve">Niszczarka </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0C909D" w14:textId="77777777" w:rsidR="006C5C49" w:rsidRPr="00105D54" w:rsidRDefault="006C5C49" w:rsidP="008427B3">
            <w:pPr>
              <w:jc w:val="center"/>
              <w:rPr>
                <w:rFonts w:ascii="Calibri" w:hAnsi="Calibri" w:cs="Calibri"/>
                <w:color w:val="000000"/>
              </w:rPr>
            </w:pPr>
            <w:r>
              <w:rPr>
                <w:rFonts w:ascii="Calibri" w:hAnsi="Calibri" w:cs="Calibri"/>
                <w:color w:val="000000"/>
              </w:rPr>
              <w:t>2</w:t>
            </w:r>
          </w:p>
        </w:tc>
        <w:tc>
          <w:tcPr>
            <w:tcW w:w="1326" w:type="dxa"/>
            <w:tcBorders>
              <w:top w:val="single" w:sz="4" w:space="0" w:color="auto"/>
              <w:left w:val="single" w:sz="4" w:space="0" w:color="auto"/>
              <w:bottom w:val="single" w:sz="4" w:space="0" w:color="auto"/>
              <w:right w:val="single" w:sz="4" w:space="0" w:color="auto"/>
            </w:tcBorders>
          </w:tcPr>
          <w:p w14:paraId="5814936D" w14:textId="77777777" w:rsidR="006C5C49" w:rsidRPr="00105D54" w:rsidRDefault="006C5C49" w:rsidP="008427B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2868A5E0" w14:textId="77777777" w:rsidR="006C5C49" w:rsidRPr="00105D54" w:rsidRDefault="006C5C49" w:rsidP="008427B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B03DB8" w14:textId="77777777" w:rsidR="006C5C49" w:rsidRPr="00105D54" w:rsidRDefault="006C5C49" w:rsidP="008427B3">
            <w:pPr>
              <w:rPr>
                <w:rFonts w:ascii="Calibri" w:hAnsi="Calibri" w:cs="Calibri"/>
                <w:color w:val="000000"/>
              </w:rPr>
            </w:pP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3C9049" w14:textId="77777777" w:rsidR="006C5C49" w:rsidRPr="00105D54" w:rsidRDefault="006C5C49" w:rsidP="008427B3">
            <w:pPr>
              <w:rPr>
                <w:rFonts w:ascii="Calibri" w:hAnsi="Calibri" w:cs="Calibri"/>
                <w:color w:val="000000"/>
              </w:rPr>
            </w:pP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78358F" w14:textId="77777777" w:rsidR="006C5C49" w:rsidRPr="00105D54" w:rsidRDefault="006C5C49" w:rsidP="008427B3">
            <w:pPr>
              <w:rPr>
                <w:rFonts w:ascii="Calibri" w:hAnsi="Calibri" w:cs="Calibri"/>
                <w:color w:val="000000"/>
              </w:rPr>
            </w:pPr>
          </w:p>
        </w:tc>
        <w:tc>
          <w:tcPr>
            <w:tcW w:w="2268" w:type="dxa"/>
            <w:tcBorders>
              <w:top w:val="single" w:sz="4" w:space="0" w:color="auto"/>
              <w:left w:val="single" w:sz="4" w:space="0" w:color="auto"/>
              <w:bottom w:val="single" w:sz="4" w:space="0" w:color="auto"/>
              <w:right w:val="single" w:sz="4" w:space="0" w:color="auto"/>
            </w:tcBorders>
          </w:tcPr>
          <w:p w14:paraId="0DAB7E4D" w14:textId="77777777" w:rsidR="006C5C49" w:rsidRPr="00105D54" w:rsidRDefault="006C5C49" w:rsidP="008427B3">
            <w:pPr>
              <w:rPr>
                <w:rFonts w:ascii="Calibri" w:hAnsi="Calibri" w:cs="Calibri"/>
                <w:color w:val="000000"/>
              </w:rPr>
            </w:pPr>
          </w:p>
        </w:tc>
      </w:tr>
      <w:tr w:rsidR="006C5C49" w:rsidRPr="00105D54" w14:paraId="4B2E3DDF" w14:textId="77777777" w:rsidTr="008427B3">
        <w:trPr>
          <w:trHeight w:val="315"/>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B42CC8" w14:textId="77777777" w:rsidR="006C5C49" w:rsidRPr="00105D54" w:rsidRDefault="006C5C49" w:rsidP="008427B3">
            <w:pPr>
              <w:jc w:val="center"/>
              <w:rPr>
                <w:rFonts w:ascii="Calibri" w:hAnsi="Calibri" w:cs="Calibri"/>
                <w:color w:val="000000"/>
              </w:rPr>
            </w:pPr>
            <w:r>
              <w:rPr>
                <w:rFonts w:ascii="Calibri" w:hAnsi="Calibri" w:cs="Calibri"/>
                <w:color w:val="000000"/>
              </w:rPr>
              <w:t>9</w:t>
            </w:r>
          </w:p>
        </w:tc>
        <w:tc>
          <w:tcPr>
            <w:tcW w:w="2247" w:type="dxa"/>
            <w:gridSpan w:val="3"/>
            <w:tcBorders>
              <w:top w:val="single" w:sz="4" w:space="0" w:color="auto"/>
              <w:left w:val="single" w:sz="4" w:space="0" w:color="auto"/>
              <w:bottom w:val="single" w:sz="4" w:space="0" w:color="auto"/>
              <w:right w:val="single" w:sz="4" w:space="0" w:color="auto"/>
            </w:tcBorders>
            <w:shd w:val="clear" w:color="000000" w:fill="D9D9D9"/>
            <w:noWrap/>
            <w:vAlign w:val="center"/>
          </w:tcPr>
          <w:p w14:paraId="0626DB29" w14:textId="77777777" w:rsidR="006C5C49" w:rsidRDefault="006C5C49" w:rsidP="008427B3">
            <w:pPr>
              <w:jc w:val="center"/>
              <w:rPr>
                <w:rFonts w:ascii="Calibri" w:hAnsi="Calibri" w:cs="Calibri"/>
                <w:color w:val="000000"/>
              </w:rPr>
            </w:pPr>
            <w:r>
              <w:rPr>
                <w:rFonts w:ascii="Calibri" w:hAnsi="Calibri" w:cs="Calibri"/>
                <w:color w:val="000000"/>
              </w:rPr>
              <w:t xml:space="preserve">Niszczarka </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B279F4" w14:textId="77777777" w:rsidR="006C5C49" w:rsidRDefault="006C5C49" w:rsidP="008427B3">
            <w:pPr>
              <w:jc w:val="center"/>
              <w:rPr>
                <w:rFonts w:ascii="Calibri" w:hAnsi="Calibri" w:cs="Calibri"/>
                <w:color w:val="000000"/>
              </w:rPr>
            </w:pPr>
            <w:r>
              <w:rPr>
                <w:rFonts w:ascii="Calibri" w:hAnsi="Calibri" w:cs="Calibri"/>
                <w:color w:val="000000"/>
              </w:rPr>
              <w:t>1</w:t>
            </w:r>
          </w:p>
        </w:tc>
        <w:tc>
          <w:tcPr>
            <w:tcW w:w="1326" w:type="dxa"/>
            <w:tcBorders>
              <w:top w:val="single" w:sz="4" w:space="0" w:color="auto"/>
              <w:left w:val="single" w:sz="4" w:space="0" w:color="auto"/>
              <w:bottom w:val="single" w:sz="4" w:space="0" w:color="auto"/>
              <w:right w:val="single" w:sz="4" w:space="0" w:color="auto"/>
            </w:tcBorders>
          </w:tcPr>
          <w:p w14:paraId="28FD591D" w14:textId="77777777" w:rsidR="006C5C49" w:rsidRPr="00105D54" w:rsidRDefault="006C5C49" w:rsidP="008427B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1A506E5A" w14:textId="77777777" w:rsidR="006C5C49" w:rsidRPr="00105D54" w:rsidRDefault="006C5C49" w:rsidP="008427B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A62ABF" w14:textId="77777777" w:rsidR="006C5C49" w:rsidRPr="00105D54" w:rsidRDefault="006C5C49" w:rsidP="008427B3">
            <w:pPr>
              <w:rPr>
                <w:rFonts w:ascii="Calibri" w:hAnsi="Calibri" w:cs="Calibri"/>
                <w:color w:val="000000"/>
              </w:rPr>
            </w:pP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C28FC4" w14:textId="77777777" w:rsidR="006C5C49" w:rsidRPr="00105D54" w:rsidRDefault="006C5C49" w:rsidP="008427B3">
            <w:pPr>
              <w:rPr>
                <w:rFonts w:ascii="Calibri" w:hAnsi="Calibri" w:cs="Calibri"/>
                <w:color w:val="000000"/>
              </w:rPr>
            </w:pP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123CC1" w14:textId="77777777" w:rsidR="006C5C49" w:rsidRPr="00105D54" w:rsidRDefault="006C5C49" w:rsidP="008427B3">
            <w:pPr>
              <w:rPr>
                <w:rFonts w:ascii="Calibri" w:hAnsi="Calibri" w:cs="Calibri"/>
                <w:color w:val="000000"/>
              </w:rPr>
            </w:pPr>
          </w:p>
        </w:tc>
        <w:tc>
          <w:tcPr>
            <w:tcW w:w="2268" w:type="dxa"/>
            <w:tcBorders>
              <w:top w:val="single" w:sz="4" w:space="0" w:color="auto"/>
              <w:left w:val="single" w:sz="4" w:space="0" w:color="auto"/>
              <w:bottom w:val="single" w:sz="4" w:space="0" w:color="auto"/>
              <w:right w:val="single" w:sz="4" w:space="0" w:color="auto"/>
            </w:tcBorders>
          </w:tcPr>
          <w:p w14:paraId="78B176FA" w14:textId="77777777" w:rsidR="006C5C49" w:rsidRPr="00105D54" w:rsidRDefault="006C5C49" w:rsidP="008427B3">
            <w:pPr>
              <w:rPr>
                <w:rFonts w:ascii="Calibri" w:hAnsi="Calibri" w:cs="Calibri"/>
                <w:color w:val="000000"/>
              </w:rPr>
            </w:pPr>
          </w:p>
        </w:tc>
      </w:tr>
      <w:tr w:rsidR="006C5C49" w:rsidRPr="00105D54" w14:paraId="703EA6C1" w14:textId="77777777" w:rsidTr="008427B3">
        <w:trPr>
          <w:trHeight w:val="315"/>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0860F7" w14:textId="77777777" w:rsidR="006C5C49" w:rsidRPr="00105D54" w:rsidRDefault="006C5C49" w:rsidP="008427B3">
            <w:pPr>
              <w:jc w:val="center"/>
              <w:rPr>
                <w:rFonts w:ascii="Calibri" w:hAnsi="Calibri" w:cs="Calibri"/>
                <w:color w:val="000000"/>
              </w:rPr>
            </w:pPr>
            <w:r>
              <w:rPr>
                <w:rFonts w:ascii="Calibri" w:hAnsi="Calibri" w:cs="Calibri"/>
                <w:color w:val="000000"/>
              </w:rPr>
              <w:t>10</w:t>
            </w:r>
          </w:p>
        </w:tc>
        <w:tc>
          <w:tcPr>
            <w:tcW w:w="2247" w:type="dxa"/>
            <w:gridSpan w:val="3"/>
            <w:tcBorders>
              <w:top w:val="single" w:sz="4" w:space="0" w:color="auto"/>
              <w:left w:val="single" w:sz="4" w:space="0" w:color="auto"/>
              <w:bottom w:val="single" w:sz="4" w:space="0" w:color="auto"/>
              <w:right w:val="single" w:sz="4" w:space="0" w:color="auto"/>
            </w:tcBorders>
            <w:shd w:val="clear" w:color="000000" w:fill="D9D9D9"/>
            <w:noWrap/>
            <w:vAlign w:val="center"/>
          </w:tcPr>
          <w:p w14:paraId="047CAC1D" w14:textId="77777777" w:rsidR="006C5C49" w:rsidRPr="00105D54" w:rsidRDefault="006C5C49" w:rsidP="008427B3">
            <w:pPr>
              <w:jc w:val="center"/>
              <w:rPr>
                <w:rFonts w:ascii="Calibri" w:hAnsi="Calibri" w:cs="Calibri"/>
                <w:color w:val="000000"/>
              </w:rPr>
            </w:pPr>
            <w:r w:rsidRPr="00105D54">
              <w:rPr>
                <w:rFonts w:ascii="Calibri" w:hAnsi="Calibri" w:cs="Calibri"/>
                <w:color w:val="000000"/>
              </w:rPr>
              <w:t>Urządzenie wielofunkcyjne kopiowanie, skanowanie, drukowanie</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E399D8" w14:textId="77777777" w:rsidR="006C5C49" w:rsidRPr="00105D54" w:rsidRDefault="006C5C49" w:rsidP="008427B3">
            <w:pPr>
              <w:jc w:val="center"/>
              <w:rPr>
                <w:rFonts w:ascii="Calibri" w:hAnsi="Calibri" w:cs="Calibri"/>
                <w:color w:val="000000"/>
              </w:rPr>
            </w:pPr>
            <w:r>
              <w:rPr>
                <w:rFonts w:ascii="Calibri" w:hAnsi="Calibri" w:cs="Calibri"/>
                <w:color w:val="000000"/>
              </w:rPr>
              <w:t>2</w:t>
            </w:r>
          </w:p>
        </w:tc>
        <w:tc>
          <w:tcPr>
            <w:tcW w:w="1326" w:type="dxa"/>
            <w:tcBorders>
              <w:top w:val="single" w:sz="4" w:space="0" w:color="auto"/>
              <w:left w:val="single" w:sz="4" w:space="0" w:color="auto"/>
              <w:bottom w:val="single" w:sz="4" w:space="0" w:color="auto"/>
              <w:right w:val="single" w:sz="4" w:space="0" w:color="auto"/>
            </w:tcBorders>
          </w:tcPr>
          <w:p w14:paraId="5F91CDFB" w14:textId="77777777" w:rsidR="006C5C49" w:rsidRPr="00105D54" w:rsidRDefault="006C5C49" w:rsidP="008427B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77980034" w14:textId="77777777" w:rsidR="006C5C49" w:rsidRPr="00105D54" w:rsidRDefault="006C5C49" w:rsidP="008427B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4CCBEB" w14:textId="77777777" w:rsidR="006C5C49" w:rsidRPr="00105D54" w:rsidRDefault="006C5C49" w:rsidP="008427B3">
            <w:pPr>
              <w:rPr>
                <w:rFonts w:ascii="Calibri" w:hAnsi="Calibri" w:cs="Calibri"/>
                <w:color w:val="000000"/>
              </w:rPr>
            </w:pP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37C81F" w14:textId="77777777" w:rsidR="006C5C49" w:rsidRPr="00105D54" w:rsidRDefault="006C5C49" w:rsidP="008427B3">
            <w:pPr>
              <w:rPr>
                <w:rFonts w:ascii="Calibri" w:hAnsi="Calibri" w:cs="Calibri"/>
                <w:color w:val="000000"/>
              </w:rPr>
            </w:pP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050742" w14:textId="77777777" w:rsidR="006C5C49" w:rsidRPr="00105D54" w:rsidRDefault="006C5C49" w:rsidP="008427B3">
            <w:pPr>
              <w:rPr>
                <w:rFonts w:ascii="Calibri" w:hAnsi="Calibri" w:cs="Calibri"/>
                <w:color w:val="000000"/>
              </w:rPr>
            </w:pPr>
          </w:p>
        </w:tc>
        <w:tc>
          <w:tcPr>
            <w:tcW w:w="2268" w:type="dxa"/>
            <w:tcBorders>
              <w:top w:val="single" w:sz="4" w:space="0" w:color="auto"/>
              <w:left w:val="single" w:sz="4" w:space="0" w:color="auto"/>
              <w:bottom w:val="single" w:sz="4" w:space="0" w:color="auto"/>
              <w:right w:val="single" w:sz="4" w:space="0" w:color="auto"/>
            </w:tcBorders>
          </w:tcPr>
          <w:p w14:paraId="6CF43914" w14:textId="77777777" w:rsidR="006C5C49" w:rsidRPr="00105D54" w:rsidRDefault="006C5C49" w:rsidP="008427B3">
            <w:pPr>
              <w:rPr>
                <w:rFonts w:ascii="Calibri" w:hAnsi="Calibri" w:cs="Calibri"/>
                <w:color w:val="000000"/>
              </w:rPr>
            </w:pPr>
          </w:p>
        </w:tc>
      </w:tr>
      <w:tr w:rsidR="006C5C49" w:rsidRPr="00105D54" w14:paraId="63BAFE09" w14:textId="77777777" w:rsidTr="008427B3">
        <w:trPr>
          <w:trHeight w:val="315"/>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9028EF" w14:textId="77777777" w:rsidR="006C5C49" w:rsidRDefault="006C5C49" w:rsidP="008427B3">
            <w:pPr>
              <w:jc w:val="center"/>
              <w:rPr>
                <w:rFonts w:ascii="Calibri" w:hAnsi="Calibri" w:cs="Calibri"/>
                <w:color w:val="000000"/>
              </w:rPr>
            </w:pPr>
            <w:r>
              <w:rPr>
                <w:rFonts w:ascii="Calibri" w:hAnsi="Calibri" w:cs="Calibri"/>
                <w:color w:val="000000"/>
              </w:rPr>
              <w:t>11</w:t>
            </w:r>
          </w:p>
        </w:tc>
        <w:tc>
          <w:tcPr>
            <w:tcW w:w="2247" w:type="dxa"/>
            <w:gridSpan w:val="3"/>
            <w:tcBorders>
              <w:top w:val="single" w:sz="4" w:space="0" w:color="auto"/>
              <w:left w:val="single" w:sz="4" w:space="0" w:color="auto"/>
              <w:bottom w:val="single" w:sz="4" w:space="0" w:color="auto"/>
              <w:right w:val="single" w:sz="4" w:space="0" w:color="auto"/>
            </w:tcBorders>
            <w:shd w:val="clear" w:color="000000" w:fill="D9D9D9"/>
            <w:noWrap/>
            <w:vAlign w:val="center"/>
          </w:tcPr>
          <w:p w14:paraId="6B7F252C" w14:textId="77777777" w:rsidR="006C5C49" w:rsidRPr="00105D54" w:rsidRDefault="006C5C49" w:rsidP="008427B3">
            <w:pPr>
              <w:jc w:val="center"/>
              <w:rPr>
                <w:rFonts w:ascii="Calibri" w:hAnsi="Calibri" w:cs="Calibri"/>
                <w:color w:val="000000"/>
              </w:rPr>
            </w:pPr>
            <w:r w:rsidRPr="009D5CA2">
              <w:rPr>
                <w:rFonts w:ascii="Calibri" w:hAnsi="Calibri" w:cs="Calibri"/>
                <w:color w:val="000000"/>
              </w:rPr>
              <w:t xml:space="preserve">Oryginalne tonery do </w:t>
            </w:r>
            <w:r>
              <w:rPr>
                <w:rFonts w:ascii="Calibri" w:hAnsi="Calibri" w:cs="Calibri"/>
                <w:color w:val="000000"/>
              </w:rPr>
              <w:t xml:space="preserve">urządzenia wielofunkcyjnego </w:t>
            </w:r>
            <w:r w:rsidRPr="009D5CA2">
              <w:rPr>
                <w:rFonts w:ascii="Calibri" w:hAnsi="Calibri" w:cs="Calibri"/>
                <w:color w:val="000000"/>
              </w:rPr>
              <w:t xml:space="preserve"> wskazane</w:t>
            </w:r>
            <w:r>
              <w:rPr>
                <w:rFonts w:ascii="Calibri" w:hAnsi="Calibri" w:cs="Calibri"/>
                <w:color w:val="000000"/>
              </w:rPr>
              <w:t xml:space="preserve">go </w:t>
            </w:r>
            <w:r w:rsidRPr="009D5CA2">
              <w:rPr>
                <w:rFonts w:ascii="Calibri" w:hAnsi="Calibri" w:cs="Calibri"/>
                <w:color w:val="000000"/>
              </w:rPr>
              <w:t xml:space="preserve"> w poz. </w:t>
            </w:r>
            <w:r>
              <w:rPr>
                <w:rFonts w:ascii="Calibri" w:hAnsi="Calibri" w:cs="Calibri"/>
                <w:color w:val="000000"/>
              </w:rPr>
              <w:t xml:space="preserve">10 wraz z pojemnikami na zużyte tonery </w:t>
            </w:r>
            <w:r w:rsidRPr="009D5CA2">
              <w:rPr>
                <w:rFonts w:ascii="Calibri" w:hAnsi="Calibri" w:cs="Calibri"/>
                <w:color w:val="000000"/>
              </w:rPr>
              <w:t>(szt.)</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C20CB6" w14:textId="77777777" w:rsidR="006C5C49" w:rsidRDefault="006C5C49" w:rsidP="008427B3">
            <w:pPr>
              <w:jc w:val="center"/>
              <w:rPr>
                <w:rFonts w:ascii="Calibri" w:hAnsi="Calibri" w:cs="Calibri"/>
                <w:color w:val="000000"/>
              </w:rPr>
            </w:pPr>
            <w:r>
              <w:rPr>
                <w:rFonts w:ascii="Calibri" w:hAnsi="Calibri" w:cs="Calibri"/>
                <w:color w:val="000000"/>
              </w:rPr>
              <w:t>6</w:t>
            </w:r>
          </w:p>
        </w:tc>
        <w:tc>
          <w:tcPr>
            <w:tcW w:w="1326" w:type="dxa"/>
            <w:tcBorders>
              <w:top w:val="single" w:sz="4" w:space="0" w:color="auto"/>
              <w:left w:val="single" w:sz="4" w:space="0" w:color="auto"/>
              <w:bottom w:val="single" w:sz="4" w:space="0" w:color="auto"/>
              <w:right w:val="single" w:sz="4" w:space="0" w:color="auto"/>
            </w:tcBorders>
          </w:tcPr>
          <w:p w14:paraId="3A6E622E" w14:textId="77777777" w:rsidR="006C5C49" w:rsidRPr="00105D54" w:rsidRDefault="006C5C49" w:rsidP="008427B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37B9642A" w14:textId="77777777" w:rsidR="006C5C49" w:rsidRPr="00105D54" w:rsidRDefault="006C5C49" w:rsidP="008427B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4476D9" w14:textId="77777777" w:rsidR="006C5C49" w:rsidRPr="00105D54" w:rsidRDefault="006C5C49" w:rsidP="008427B3">
            <w:pPr>
              <w:rPr>
                <w:rFonts w:ascii="Calibri" w:hAnsi="Calibri" w:cs="Calibri"/>
                <w:color w:val="000000"/>
              </w:rPr>
            </w:pP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9049A3" w14:textId="77777777" w:rsidR="006C5C49" w:rsidRPr="00105D54" w:rsidRDefault="006C5C49" w:rsidP="008427B3">
            <w:pPr>
              <w:rPr>
                <w:rFonts w:ascii="Calibri" w:hAnsi="Calibri" w:cs="Calibri"/>
                <w:color w:val="000000"/>
              </w:rPr>
            </w:pP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65ADC8" w14:textId="77777777" w:rsidR="006C5C49" w:rsidRPr="00105D54" w:rsidRDefault="006C5C49" w:rsidP="008427B3">
            <w:pPr>
              <w:rPr>
                <w:rFonts w:ascii="Calibri" w:hAnsi="Calibri" w:cs="Calibri"/>
                <w:color w:val="000000"/>
              </w:rPr>
            </w:pPr>
          </w:p>
        </w:tc>
        <w:tc>
          <w:tcPr>
            <w:tcW w:w="2268" w:type="dxa"/>
            <w:tcBorders>
              <w:top w:val="single" w:sz="4" w:space="0" w:color="auto"/>
              <w:left w:val="single" w:sz="4" w:space="0" w:color="auto"/>
              <w:bottom w:val="single" w:sz="4" w:space="0" w:color="auto"/>
              <w:right w:val="single" w:sz="4" w:space="0" w:color="auto"/>
            </w:tcBorders>
          </w:tcPr>
          <w:p w14:paraId="44C8BB01" w14:textId="77777777" w:rsidR="006C5C49" w:rsidRPr="00105D54" w:rsidRDefault="006C5C49" w:rsidP="008427B3">
            <w:pPr>
              <w:rPr>
                <w:rFonts w:ascii="Calibri" w:hAnsi="Calibri" w:cs="Calibri"/>
                <w:color w:val="000000"/>
              </w:rPr>
            </w:pPr>
          </w:p>
        </w:tc>
      </w:tr>
      <w:tr w:rsidR="006C5C49" w:rsidRPr="00105D54" w14:paraId="2915A1BE" w14:textId="77777777" w:rsidTr="008427B3">
        <w:trPr>
          <w:trHeight w:val="150"/>
        </w:trPr>
        <w:tc>
          <w:tcPr>
            <w:tcW w:w="1326" w:type="dxa"/>
            <w:gridSpan w:val="2"/>
            <w:tcBorders>
              <w:top w:val="single" w:sz="4" w:space="0" w:color="auto"/>
              <w:left w:val="single" w:sz="4" w:space="0" w:color="auto"/>
              <w:bottom w:val="single" w:sz="4" w:space="0" w:color="auto"/>
              <w:right w:val="single" w:sz="4" w:space="0" w:color="auto"/>
            </w:tcBorders>
          </w:tcPr>
          <w:p w14:paraId="17B095F5" w14:textId="77777777" w:rsidR="006C5C49" w:rsidRPr="00105D54" w:rsidRDefault="006C5C49" w:rsidP="008427B3">
            <w:pPr>
              <w:jc w:val="right"/>
              <w:rPr>
                <w:rFonts w:ascii="Calibri" w:hAnsi="Calibri" w:cs="Calibri"/>
                <w:b/>
                <w:color w:val="000000"/>
              </w:rPr>
            </w:pPr>
          </w:p>
        </w:tc>
        <w:tc>
          <w:tcPr>
            <w:tcW w:w="1326" w:type="dxa"/>
            <w:tcBorders>
              <w:top w:val="single" w:sz="4" w:space="0" w:color="auto"/>
              <w:left w:val="single" w:sz="4" w:space="0" w:color="auto"/>
              <w:bottom w:val="single" w:sz="4" w:space="0" w:color="auto"/>
              <w:right w:val="single" w:sz="4" w:space="0" w:color="auto"/>
            </w:tcBorders>
          </w:tcPr>
          <w:p w14:paraId="6C75A70D" w14:textId="77777777" w:rsidR="006C5C49" w:rsidRPr="00105D54" w:rsidRDefault="006C5C49" w:rsidP="008427B3">
            <w:pPr>
              <w:jc w:val="right"/>
              <w:rPr>
                <w:rFonts w:ascii="Calibri" w:hAnsi="Calibri" w:cs="Calibri"/>
                <w:b/>
                <w:color w:val="000000"/>
              </w:rPr>
            </w:pPr>
          </w:p>
        </w:tc>
        <w:tc>
          <w:tcPr>
            <w:tcW w:w="474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968FC3" w14:textId="77777777" w:rsidR="006C5C49" w:rsidRPr="00105D54" w:rsidRDefault="006C5C49" w:rsidP="008427B3">
            <w:pPr>
              <w:jc w:val="right"/>
              <w:rPr>
                <w:rFonts w:ascii="Calibri" w:hAnsi="Calibri" w:cs="Calibri"/>
                <w:b/>
                <w:color w:val="000000"/>
              </w:rPr>
            </w:pPr>
            <w:r w:rsidRPr="00105D54">
              <w:rPr>
                <w:rFonts w:ascii="Calibri" w:hAnsi="Calibri" w:cs="Calibri"/>
                <w:b/>
                <w:color w:val="000000"/>
              </w:rPr>
              <w:t>RAZEM</w:t>
            </w: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16175D" w14:textId="77777777" w:rsidR="006C5C49" w:rsidRPr="00105D54" w:rsidRDefault="006C5C49" w:rsidP="008427B3">
            <w:pPr>
              <w:rPr>
                <w:rFonts w:ascii="Calibri" w:hAnsi="Calibri" w:cs="Calibri"/>
                <w:color w:val="000000"/>
              </w:rPr>
            </w:pPr>
          </w:p>
        </w:tc>
        <w:tc>
          <w:tcPr>
            <w:tcW w:w="2734"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bottom"/>
          </w:tcPr>
          <w:p w14:paraId="418B1770" w14:textId="77777777" w:rsidR="006C5C49" w:rsidRPr="00105D54" w:rsidRDefault="006C5C49" w:rsidP="008427B3">
            <w:pPr>
              <w:rPr>
                <w:rFonts w:ascii="Calibri" w:hAnsi="Calibri" w:cs="Calibri"/>
                <w:color w:val="000000"/>
              </w:rPr>
            </w:pPr>
          </w:p>
        </w:tc>
        <w:tc>
          <w:tcPr>
            <w:tcW w:w="2268" w:type="dxa"/>
            <w:tcBorders>
              <w:top w:val="single" w:sz="4" w:space="0" w:color="auto"/>
              <w:left w:val="single" w:sz="4" w:space="0" w:color="auto"/>
              <w:bottom w:val="single" w:sz="4" w:space="0" w:color="auto"/>
              <w:right w:val="single" w:sz="4" w:space="0" w:color="auto"/>
              <w:tl2br w:val="single" w:sz="4" w:space="0" w:color="auto"/>
            </w:tcBorders>
          </w:tcPr>
          <w:p w14:paraId="100EF690" w14:textId="77777777" w:rsidR="006C5C49" w:rsidRPr="00105D54" w:rsidRDefault="006C5C49" w:rsidP="008427B3">
            <w:pPr>
              <w:rPr>
                <w:rFonts w:ascii="Calibri" w:hAnsi="Calibri" w:cs="Calibri"/>
                <w:color w:val="000000"/>
              </w:rPr>
            </w:pPr>
          </w:p>
        </w:tc>
      </w:tr>
    </w:tbl>
    <w:p w14:paraId="3DEACF0A" w14:textId="77777777" w:rsidR="006C5C49" w:rsidRDefault="006C5C49" w:rsidP="006C5C49">
      <w:pPr>
        <w:tabs>
          <w:tab w:val="left" w:pos="284"/>
          <w:tab w:val="left" w:pos="426"/>
        </w:tabs>
        <w:rPr>
          <w:rFonts w:ascii="Calibri" w:hAnsi="Calibri" w:cs="Calibri"/>
          <w:color w:val="000000"/>
        </w:rPr>
      </w:pPr>
    </w:p>
    <w:p w14:paraId="74158460" w14:textId="77777777" w:rsidR="006C5C49" w:rsidRDefault="006C5C49" w:rsidP="006C5C49">
      <w:pPr>
        <w:tabs>
          <w:tab w:val="left" w:pos="284"/>
          <w:tab w:val="left" w:pos="426"/>
        </w:tabs>
        <w:rPr>
          <w:rFonts w:ascii="Calibri" w:hAnsi="Calibri" w:cs="Calibri"/>
          <w:color w:val="000000"/>
        </w:rPr>
      </w:pPr>
    </w:p>
    <w:p w14:paraId="78845D98" w14:textId="77777777" w:rsidR="006C5C49" w:rsidRDefault="006C5C49" w:rsidP="006C5C49">
      <w:pPr>
        <w:tabs>
          <w:tab w:val="left" w:pos="284"/>
          <w:tab w:val="left" w:pos="426"/>
        </w:tabs>
        <w:rPr>
          <w:rFonts w:ascii="Calibri" w:hAnsi="Calibri" w:cs="Calibri"/>
          <w:color w:val="000000"/>
        </w:rPr>
      </w:pPr>
    </w:p>
    <w:p w14:paraId="090780D7" w14:textId="77777777" w:rsidR="006C5C49" w:rsidRPr="00105D54" w:rsidRDefault="006C5C49" w:rsidP="006C5C49">
      <w:pPr>
        <w:tabs>
          <w:tab w:val="left" w:pos="284"/>
          <w:tab w:val="left" w:pos="426"/>
        </w:tabs>
        <w:jc w:val="both"/>
        <w:rPr>
          <w:rFonts w:ascii="Calibri" w:hAnsi="Calibri" w:cs="Calibri"/>
          <w:color w:val="000000"/>
        </w:rPr>
      </w:pPr>
      <w:r w:rsidRPr="00105D54">
        <w:rPr>
          <w:rFonts w:ascii="Calibri" w:hAnsi="Calibri" w:cs="Calibri"/>
          <w:color w:val="000000"/>
        </w:rPr>
        <w:t>Dla jednoznacznej identyfikacji oferowanego sprzętu należy w tabeli poniżej podać pełną nazwę produktu, umożliwiającą jego jednoznaczną identyfikację, to jest nazwę producenta, typ, nazwę i model oferowanego sprzętu.  Zamawiający wymaga również podania faktycznych parametrów sprzętu, w taki sposób, by oceniający byli w stanie stwierdzić, czy zaoferowany sprzęt spełnia wymagania specyfikacji. Przedmiotowe informacje są składane na potwierdzenie, iż oferowane urządzenia spełniają wymagania Zamawiającego. Zamawiający będzie weryfikował zgodność ofertowanych sprzętów z SWZ- deklarowanych przez Wykonawcę parametrów sprzętu z informacjami producentów sprzętu udostępnianymi na stronach internetowych.</w:t>
      </w:r>
    </w:p>
    <w:tbl>
      <w:tblPr>
        <w:tblW w:w="12360" w:type="dxa"/>
        <w:tblInd w:w="354" w:type="dxa"/>
        <w:tblCellMar>
          <w:left w:w="70" w:type="dxa"/>
          <w:right w:w="70" w:type="dxa"/>
        </w:tblCellMar>
        <w:tblLook w:val="04A0" w:firstRow="1" w:lastRow="0" w:firstColumn="1" w:lastColumn="0" w:noHBand="0" w:noVBand="1"/>
      </w:tblPr>
      <w:tblGrid>
        <w:gridCol w:w="14226"/>
      </w:tblGrid>
      <w:tr w:rsidR="006C5C49" w:rsidRPr="00105D54" w14:paraId="2DC9EF1D" w14:textId="77777777" w:rsidTr="008427B3">
        <w:trPr>
          <w:trHeight w:val="300"/>
        </w:trPr>
        <w:tc>
          <w:tcPr>
            <w:tcW w:w="12360" w:type="dxa"/>
            <w:tcBorders>
              <w:top w:val="nil"/>
              <w:left w:val="nil"/>
              <w:bottom w:val="nil"/>
              <w:right w:val="nil"/>
            </w:tcBorders>
            <w:shd w:val="clear" w:color="auto" w:fill="auto"/>
            <w:noWrap/>
            <w:vAlign w:val="bottom"/>
            <w:hideMark/>
          </w:tcPr>
          <w:p w14:paraId="7FE66BE1" w14:textId="77777777" w:rsidR="006C5C49" w:rsidRDefault="006C5C49" w:rsidP="008427B3">
            <w:pPr>
              <w:rPr>
                <w:rFonts w:ascii="Calibri" w:hAnsi="Calibri" w:cs="Calibri"/>
                <w:color w:val="000000"/>
              </w:rPr>
            </w:pPr>
          </w:p>
          <w:p w14:paraId="45C58449" w14:textId="77777777" w:rsidR="006C5C49" w:rsidRDefault="006C5C49" w:rsidP="008427B3">
            <w:pPr>
              <w:rPr>
                <w:rFonts w:ascii="Calibri" w:hAnsi="Calibri" w:cs="Calibri"/>
                <w:color w:val="000000"/>
              </w:rPr>
            </w:pPr>
          </w:p>
          <w:p w14:paraId="4570AD93" w14:textId="77777777" w:rsidR="006C5C49" w:rsidRDefault="006C5C49" w:rsidP="008427B3">
            <w:pPr>
              <w:rPr>
                <w:rFonts w:ascii="Calibri" w:hAnsi="Calibri" w:cs="Calibri"/>
                <w:color w:val="000000"/>
              </w:rPr>
            </w:pPr>
          </w:p>
          <w:p w14:paraId="0EBFBE11" w14:textId="77777777" w:rsidR="006C5C49" w:rsidRDefault="006C5C49" w:rsidP="008427B3">
            <w:pPr>
              <w:rPr>
                <w:rFonts w:ascii="Calibri" w:hAnsi="Calibri" w:cs="Calibri"/>
                <w:color w:val="000000"/>
              </w:rPr>
            </w:pPr>
          </w:p>
          <w:p w14:paraId="6CEB4799" w14:textId="77777777" w:rsidR="006C5C49" w:rsidRDefault="006C5C49" w:rsidP="008427B3">
            <w:pPr>
              <w:rPr>
                <w:rFonts w:ascii="Calibri" w:hAnsi="Calibri" w:cs="Calibri"/>
                <w:color w:val="000000"/>
              </w:rPr>
            </w:pPr>
          </w:p>
          <w:p w14:paraId="1926A5FB" w14:textId="77777777" w:rsidR="006C5C49" w:rsidRDefault="006C5C49" w:rsidP="008427B3">
            <w:pPr>
              <w:rPr>
                <w:rFonts w:ascii="Calibri" w:hAnsi="Calibri" w:cs="Calibri"/>
                <w:color w:val="000000"/>
              </w:rPr>
            </w:pPr>
          </w:p>
          <w:p w14:paraId="7ABA4926" w14:textId="77777777" w:rsidR="006C5C49" w:rsidRDefault="006C5C49" w:rsidP="008427B3">
            <w:pPr>
              <w:rPr>
                <w:rFonts w:ascii="Calibri" w:hAnsi="Calibri" w:cs="Calibri"/>
                <w:color w:val="000000"/>
              </w:rPr>
            </w:pPr>
          </w:p>
          <w:p w14:paraId="57953522" w14:textId="77777777" w:rsidR="006C5C49" w:rsidRPr="008E4F80" w:rsidRDefault="006C5C49" w:rsidP="008427B3">
            <w:pPr>
              <w:rPr>
                <w:rFonts w:ascii="Calibri" w:hAnsi="Calibri" w:cs="Calibri"/>
                <w:b/>
                <w:bCs/>
                <w:color w:val="000000"/>
              </w:rPr>
            </w:pPr>
            <w:r w:rsidRPr="008E4F80">
              <w:rPr>
                <w:rFonts w:ascii="Calibri" w:hAnsi="Calibri" w:cs="Calibri"/>
                <w:b/>
                <w:bCs/>
                <w:color w:val="000000"/>
              </w:rPr>
              <w:t>Poz. 1</w:t>
            </w:r>
          </w:p>
          <w:p w14:paraId="12243CC9" w14:textId="77777777" w:rsidR="006C5C49" w:rsidRDefault="006C5C49" w:rsidP="008427B3">
            <w:pPr>
              <w:rPr>
                <w:rFonts w:ascii="Calibri" w:hAnsi="Calibri" w:cs="Calibri"/>
                <w:color w:val="000000"/>
              </w:rPr>
            </w:pPr>
          </w:p>
          <w:tbl>
            <w:tblPr>
              <w:tblW w:w="14231" w:type="dxa"/>
              <w:tblCellMar>
                <w:left w:w="70" w:type="dxa"/>
                <w:right w:w="70" w:type="dxa"/>
              </w:tblCellMar>
              <w:tblLook w:val="04A0" w:firstRow="1" w:lastRow="0" w:firstColumn="1" w:lastColumn="0" w:noHBand="0" w:noVBand="1"/>
            </w:tblPr>
            <w:tblGrid>
              <w:gridCol w:w="3800"/>
              <w:gridCol w:w="6940"/>
              <w:gridCol w:w="3491"/>
            </w:tblGrid>
            <w:tr w:rsidR="006C5C49" w:rsidRPr="00B24E20" w14:paraId="1C6B9D84" w14:textId="77777777" w:rsidTr="008427B3">
              <w:trPr>
                <w:trHeight w:val="315"/>
              </w:trPr>
              <w:tc>
                <w:tcPr>
                  <w:tcW w:w="10740" w:type="dxa"/>
                  <w:gridSpan w:val="2"/>
                  <w:tcBorders>
                    <w:top w:val="single" w:sz="8" w:space="0" w:color="000000"/>
                    <w:left w:val="single" w:sz="8" w:space="0" w:color="000000"/>
                    <w:bottom w:val="single" w:sz="4" w:space="0" w:color="000000"/>
                    <w:right w:val="single" w:sz="8" w:space="0" w:color="000000"/>
                  </w:tcBorders>
                  <w:shd w:val="clear" w:color="FFFF00" w:fill="FFFF00"/>
                  <w:noWrap/>
                  <w:vAlign w:val="center"/>
                  <w:hideMark/>
                </w:tcPr>
                <w:p w14:paraId="133C9FEC" w14:textId="77777777" w:rsidR="006C5C49" w:rsidRPr="00B00489" w:rsidRDefault="006C5C49" w:rsidP="008427B3">
                  <w:pPr>
                    <w:rPr>
                      <w:rFonts w:ascii="Calibri" w:hAnsi="Calibri" w:cs="Calibri"/>
                      <w:b/>
                      <w:bCs/>
                    </w:rPr>
                  </w:pPr>
                  <w:r w:rsidRPr="00B00489">
                    <w:rPr>
                      <w:rFonts w:ascii="Calibri" w:hAnsi="Calibri" w:cs="Calibri"/>
                      <w:b/>
                      <w:bCs/>
                    </w:rPr>
                    <w:lastRenderedPageBreak/>
                    <w:t>Skaner przenośny kompaktowy format A4</w:t>
                  </w:r>
                </w:p>
              </w:tc>
              <w:tc>
                <w:tcPr>
                  <w:tcW w:w="3491" w:type="dxa"/>
                  <w:tcBorders>
                    <w:top w:val="single" w:sz="8" w:space="0" w:color="000000"/>
                    <w:left w:val="single" w:sz="8" w:space="0" w:color="000000"/>
                    <w:bottom w:val="single" w:sz="4" w:space="0" w:color="000000"/>
                    <w:right w:val="single" w:sz="8" w:space="0" w:color="000000"/>
                  </w:tcBorders>
                  <w:shd w:val="clear" w:color="FFFF00" w:fill="FFFF00"/>
                </w:tcPr>
                <w:p w14:paraId="17CFDD5B" w14:textId="77777777" w:rsidR="006C5C49" w:rsidRPr="00B24E20" w:rsidRDefault="006C5C49" w:rsidP="008427B3">
                  <w:pPr>
                    <w:rPr>
                      <w:rFonts w:ascii="Calibri" w:hAnsi="Calibri" w:cs="Calibri"/>
                    </w:rPr>
                  </w:pPr>
                  <w:r w:rsidRPr="00A7008B">
                    <w:rPr>
                      <w:rFonts w:ascii="Calibri" w:hAnsi="Calibri" w:cs="Calibri"/>
                      <w:b/>
                      <w:bCs/>
                      <w:color w:val="000000"/>
                    </w:rPr>
                    <w:t>Faktyczne parametry oferowanego sprzętu, zgodnie z informacjami producentów sprzętu udostępnianymi na stronach internetowych</w:t>
                  </w:r>
                  <w:r w:rsidRPr="00B752D8">
                    <w:rPr>
                      <w:rFonts w:ascii="Calibri" w:hAnsi="Calibri" w:cs="Calibri"/>
                      <w:b/>
                      <w:bCs/>
                      <w:color w:val="000000"/>
                      <w:sz w:val="20"/>
                      <w:szCs w:val="20"/>
                    </w:rPr>
                    <w:t>.</w:t>
                  </w:r>
                </w:p>
              </w:tc>
            </w:tr>
            <w:tr w:rsidR="006C5C49" w:rsidRPr="00B24E20" w14:paraId="7C0AF594" w14:textId="77777777" w:rsidTr="008427B3">
              <w:trPr>
                <w:trHeight w:val="315"/>
              </w:trPr>
              <w:tc>
                <w:tcPr>
                  <w:tcW w:w="3800" w:type="dxa"/>
                  <w:tcBorders>
                    <w:top w:val="nil"/>
                    <w:left w:val="single" w:sz="4" w:space="0" w:color="000000"/>
                    <w:bottom w:val="single" w:sz="4" w:space="0" w:color="000000"/>
                    <w:right w:val="single" w:sz="4" w:space="0" w:color="000000"/>
                  </w:tcBorders>
                  <w:shd w:val="clear" w:color="FFFFFF" w:fill="FFFF00"/>
                  <w:noWrap/>
                  <w:vAlign w:val="center"/>
                  <w:hideMark/>
                </w:tcPr>
                <w:p w14:paraId="67867FEE" w14:textId="77777777" w:rsidR="006C5C49" w:rsidRPr="00B24E20" w:rsidRDefault="006C5C49" w:rsidP="008427B3">
                  <w:pPr>
                    <w:rPr>
                      <w:rFonts w:ascii="Calibri" w:hAnsi="Calibri" w:cs="Calibri"/>
                    </w:rPr>
                  </w:pPr>
                  <w:r w:rsidRPr="00B24E20">
                    <w:rPr>
                      <w:rFonts w:ascii="Calibri" w:hAnsi="Calibri" w:cs="Calibri"/>
                    </w:rPr>
                    <w:t xml:space="preserve">ilość </w:t>
                  </w:r>
                </w:p>
              </w:tc>
              <w:tc>
                <w:tcPr>
                  <w:tcW w:w="6940" w:type="dxa"/>
                  <w:tcBorders>
                    <w:top w:val="nil"/>
                    <w:left w:val="nil"/>
                    <w:bottom w:val="single" w:sz="4" w:space="0" w:color="000000"/>
                    <w:right w:val="single" w:sz="4" w:space="0" w:color="000000"/>
                  </w:tcBorders>
                  <w:shd w:val="clear" w:color="FFFFFF" w:fill="FFFF00"/>
                  <w:noWrap/>
                  <w:vAlign w:val="center"/>
                  <w:hideMark/>
                </w:tcPr>
                <w:p w14:paraId="2DE6C965" w14:textId="77777777" w:rsidR="006C5C49" w:rsidRPr="00B24E20" w:rsidRDefault="006C5C49" w:rsidP="008427B3">
                  <w:pPr>
                    <w:rPr>
                      <w:rFonts w:ascii="Calibri" w:hAnsi="Calibri" w:cs="Calibri"/>
                    </w:rPr>
                  </w:pPr>
                  <w:r w:rsidRPr="00B24E20">
                    <w:rPr>
                      <w:rFonts w:ascii="Calibri" w:hAnsi="Calibri" w:cs="Calibri"/>
                    </w:rPr>
                    <w:t>1</w:t>
                  </w:r>
                </w:p>
              </w:tc>
              <w:tc>
                <w:tcPr>
                  <w:tcW w:w="3491" w:type="dxa"/>
                  <w:tcBorders>
                    <w:top w:val="nil"/>
                    <w:left w:val="nil"/>
                    <w:bottom w:val="single" w:sz="4" w:space="0" w:color="000000"/>
                    <w:right w:val="single" w:sz="4" w:space="0" w:color="000000"/>
                  </w:tcBorders>
                  <w:shd w:val="clear" w:color="FFFFFF" w:fill="FFFF00"/>
                </w:tcPr>
                <w:p w14:paraId="09C8EBCE" w14:textId="77777777" w:rsidR="006C5C49" w:rsidRPr="00B24E20" w:rsidRDefault="006C5C49" w:rsidP="008427B3">
                  <w:pPr>
                    <w:rPr>
                      <w:rFonts w:ascii="Calibri" w:hAnsi="Calibri" w:cs="Calibri"/>
                    </w:rPr>
                  </w:pPr>
                </w:p>
              </w:tc>
            </w:tr>
            <w:tr w:rsidR="006C5C49" w:rsidRPr="00B24E20" w14:paraId="0670DF16"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4B7C345D" w14:textId="77777777" w:rsidR="006C5C49" w:rsidRPr="00B24E20" w:rsidRDefault="006C5C49" w:rsidP="008427B3">
                  <w:pPr>
                    <w:rPr>
                      <w:rFonts w:ascii="Calibri" w:hAnsi="Calibri" w:cs="Calibri"/>
                    </w:rPr>
                  </w:pPr>
                  <w:r w:rsidRPr="00B24E20">
                    <w:rPr>
                      <w:rFonts w:ascii="Calibri" w:hAnsi="Calibri" w:cs="Calibri"/>
                    </w:rPr>
                    <w:t>Technologia skanowania</w:t>
                  </w:r>
                </w:p>
              </w:tc>
              <w:tc>
                <w:tcPr>
                  <w:tcW w:w="6940" w:type="dxa"/>
                  <w:tcBorders>
                    <w:top w:val="nil"/>
                    <w:left w:val="nil"/>
                    <w:bottom w:val="single" w:sz="4" w:space="0" w:color="auto"/>
                    <w:right w:val="single" w:sz="4" w:space="0" w:color="auto"/>
                  </w:tcBorders>
                  <w:shd w:val="clear" w:color="auto" w:fill="auto"/>
                  <w:hideMark/>
                </w:tcPr>
                <w:p w14:paraId="76F1A887" w14:textId="77777777" w:rsidR="006C5C49" w:rsidRPr="00B24E20" w:rsidRDefault="006C5C49" w:rsidP="008427B3">
                  <w:pPr>
                    <w:rPr>
                      <w:rFonts w:ascii="Calibri" w:hAnsi="Calibri" w:cs="Calibri"/>
                    </w:rPr>
                  </w:pPr>
                  <w:r w:rsidRPr="00B24E20">
                    <w:rPr>
                      <w:rFonts w:ascii="Calibri" w:hAnsi="Calibri" w:cs="Calibri"/>
                    </w:rPr>
                    <w:t>skanowanie dwustronne jednoprzebiegowe</w:t>
                  </w:r>
                </w:p>
              </w:tc>
              <w:tc>
                <w:tcPr>
                  <w:tcW w:w="3491" w:type="dxa"/>
                  <w:tcBorders>
                    <w:top w:val="nil"/>
                    <w:left w:val="nil"/>
                    <w:bottom w:val="single" w:sz="4" w:space="0" w:color="auto"/>
                    <w:right w:val="single" w:sz="4" w:space="0" w:color="auto"/>
                  </w:tcBorders>
                </w:tcPr>
                <w:p w14:paraId="2FDB2D98" w14:textId="77777777" w:rsidR="006C5C49" w:rsidRPr="00B24E20" w:rsidRDefault="006C5C49" w:rsidP="008427B3">
                  <w:pPr>
                    <w:rPr>
                      <w:rFonts w:ascii="Calibri" w:hAnsi="Calibri" w:cs="Calibri"/>
                    </w:rPr>
                  </w:pPr>
                </w:p>
              </w:tc>
            </w:tr>
            <w:tr w:rsidR="006C5C49" w:rsidRPr="00B24E20" w14:paraId="365DA11B"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332B11AE" w14:textId="77777777" w:rsidR="006C5C49" w:rsidRPr="00B24E20" w:rsidRDefault="006C5C49" w:rsidP="008427B3">
                  <w:pPr>
                    <w:rPr>
                      <w:rFonts w:ascii="Calibri" w:hAnsi="Calibri" w:cs="Calibri"/>
                    </w:rPr>
                  </w:pPr>
                  <w:r w:rsidRPr="00B24E20">
                    <w:rPr>
                      <w:rFonts w:ascii="Calibri" w:hAnsi="Calibri" w:cs="Calibri"/>
                    </w:rPr>
                    <w:t>Szybkość skanowania kolorowego A4</w:t>
                  </w:r>
                </w:p>
              </w:tc>
              <w:tc>
                <w:tcPr>
                  <w:tcW w:w="6940" w:type="dxa"/>
                  <w:tcBorders>
                    <w:top w:val="nil"/>
                    <w:left w:val="nil"/>
                    <w:bottom w:val="single" w:sz="4" w:space="0" w:color="auto"/>
                    <w:right w:val="single" w:sz="4" w:space="0" w:color="auto"/>
                  </w:tcBorders>
                  <w:shd w:val="clear" w:color="auto" w:fill="auto"/>
                  <w:hideMark/>
                </w:tcPr>
                <w:p w14:paraId="16520D04" w14:textId="77777777" w:rsidR="006C5C49" w:rsidRPr="00B24E20" w:rsidRDefault="006C5C49" w:rsidP="008427B3">
                  <w:pPr>
                    <w:rPr>
                      <w:rFonts w:ascii="Calibri" w:hAnsi="Calibri" w:cs="Calibri"/>
                    </w:rPr>
                  </w:pPr>
                  <w:r w:rsidRPr="00B24E20">
                    <w:rPr>
                      <w:rFonts w:ascii="Calibri" w:hAnsi="Calibri" w:cs="Calibri"/>
                    </w:rPr>
                    <w:t xml:space="preserve">20 </w:t>
                  </w:r>
                  <w:proofErr w:type="spellStart"/>
                  <w:r w:rsidRPr="00B24E20">
                    <w:rPr>
                      <w:rFonts w:ascii="Calibri" w:hAnsi="Calibri" w:cs="Calibri"/>
                    </w:rPr>
                    <w:t>str</w:t>
                  </w:r>
                  <w:proofErr w:type="spellEnd"/>
                  <w:r w:rsidRPr="00B24E20">
                    <w:rPr>
                      <w:rFonts w:ascii="Calibri" w:hAnsi="Calibri" w:cs="Calibri"/>
                    </w:rPr>
                    <w:t xml:space="preserve"> na minutę</w:t>
                  </w:r>
                </w:p>
              </w:tc>
              <w:tc>
                <w:tcPr>
                  <w:tcW w:w="3491" w:type="dxa"/>
                  <w:tcBorders>
                    <w:top w:val="nil"/>
                    <w:left w:val="nil"/>
                    <w:bottom w:val="single" w:sz="4" w:space="0" w:color="auto"/>
                    <w:right w:val="single" w:sz="4" w:space="0" w:color="auto"/>
                  </w:tcBorders>
                </w:tcPr>
                <w:p w14:paraId="64CA0CE5" w14:textId="77777777" w:rsidR="006C5C49" w:rsidRPr="00B24E20" w:rsidRDefault="006C5C49" w:rsidP="008427B3">
                  <w:pPr>
                    <w:rPr>
                      <w:rFonts w:ascii="Calibri" w:hAnsi="Calibri" w:cs="Calibri"/>
                    </w:rPr>
                  </w:pPr>
                </w:p>
              </w:tc>
            </w:tr>
            <w:tr w:rsidR="006C5C49" w:rsidRPr="00B24E20" w14:paraId="4BA888A4" w14:textId="77777777" w:rsidTr="008427B3">
              <w:trPr>
                <w:trHeight w:val="600"/>
              </w:trPr>
              <w:tc>
                <w:tcPr>
                  <w:tcW w:w="3800" w:type="dxa"/>
                  <w:tcBorders>
                    <w:top w:val="nil"/>
                    <w:left w:val="single" w:sz="4" w:space="0" w:color="auto"/>
                    <w:bottom w:val="single" w:sz="4" w:space="0" w:color="auto"/>
                    <w:right w:val="single" w:sz="4" w:space="0" w:color="auto"/>
                  </w:tcBorders>
                  <w:shd w:val="clear" w:color="auto" w:fill="auto"/>
                  <w:hideMark/>
                </w:tcPr>
                <w:p w14:paraId="40FA6293" w14:textId="77777777" w:rsidR="006C5C49" w:rsidRPr="00B24E20" w:rsidRDefault="006C5C49" w:rsidP="008427B3">
                  <w:pPr>
                    <w:rPr>
                      <w:rFonts w:ascii="Calibri" w:hAnsi="Calibri" w:cs="Calibri"/>
                    </w:rPr>
                  </w:pPr>
                  <w:r w:rsidRPr="00B24E20">
                    <w:rPr>
                      <w:rFonts w:ascii="Calibri" w:hAnsi="Calibri" w:cs="Calibri"/>
                    </w:rPr>
                    <w:t>Rozdzielczość skanowania z podajnika ADF</w:t>
                  </w:r>
                </w:p>
              </w:tc>
              <w:tc>
                <w:tcPr>
                  <w:tcW w:w="6940" w:type="dxa"/>
                  <w:tcBorders>
                    <w:top w:val="nil"/>
                    <w:left w:val="nil"/>
                    <w:bottom w:val="single" w:sz="4" w:space="0" w:color="auto"/>
                    <w:right w:val="single" w:sz="4" w:space="0" w:color="auto"/>
                  </w:tcBorders>
                  <w:shd w:val="clear" w:color="auto" w:fill="auto"/>
                  <w:hideMark/>
                </w:tcPr>
                <w:p w14:paraId="60A46C1B" w14:textId="77777777" w:rsidR="006C5C49" w:rsidRPr="00B24E20" w:rsidRDefault="006C5C49" w:rsidP="008427B3">
                  <w:pPr>
                    <w:rPr>
                      <w:rFonts w:ascii="Calibri" w:hAnsi="Calibri" w:cs="Calibri"/>
                    </w:rPr>
                  </w:pPr>
                  <w:r w:rsidRPr="00B24E20">
                    <w:rPr>
                      <w:rFonts w:ascii="Calibri" w:hAnsi="Calibri" w:cs="Calibri"/>
                    </w:rPr>
                    <w:t xml:space="preserve">600x600 </w:t>
                  </w:r>
                  <w:proofErr w:type="spellStart"/>
                  <w:r w:rsidRPr="00B24E20">
                    <w:rPr>
                      <w:rFonts w:ascii="Calibri" w:hAnsi="Calibri" w:cs="Calibri"/>
                    </w:rPr>
                    <w:t>dpi</w:t>
                  </w:r>
                  <w:proofErr w:type="spellEnd"/>
                </w:p>
              </w:tc>
              <w:tc>
                <w:tcPr>
                  <w:tcW w:w="3491" w:type="dxa"/>
                  <w:tcBorders>
                    <w:top w:val="nil"/>
                    <w:left w:val="nil"/>
                    <w:bottom w:val="single" w:sz="4" w:space="0" w:color="auto"/>
                    <w:right w:val="single" w:sz="4" w:space="0" w:color="auto"/>
                  </w:tcBorders>
                </w:tcPr>
                <w:p w14:paraId="1ED42552" w14:textId="77777777" w:rsidR="006C5C49" w:rsidRPr="00B24E20" w:rsidRDefault="006C5C49" w:rsidP="008427B3">
                  <w:pPr>
                    <w:rPr>
                      <w:rFonts w:ascii="Calibri" w:hAnsi="Calibri" w:cs="Calibri"/>
                    </w:rPr>
                  </w:pPr>
                </w:p>
              </w:tc>
            </w:tr>
            <w:tr w:rsidR="006C5C49" w:rsidRPr="00B24E20" w14:paraId="10DBD21A"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1B8ECADB" w14:textId="77777777" w:rsidR="006C5C49" w:rsidRPr="00B24E20" w:rsidRDefault="006C5C49" w:rsidP="008427B3">
                  <w:pPr>
                    <w:rPr>
                      <w:rFonts w:ascii="Calibri" w:hAnsi="Calibri" w:cs="Calibri"/>
                    </w:rPr>
                  </w:pPr>
                  <w:r w:rsidRPr="00B24E20">
                    <w:rPr>
                      <w:rFonts w:ascii="Calibri" w:hAnsi="Calibri" w:cs="Calibri"/>
                    </w:rPr>
                    <w:t>podajnik automatyczny ADF</w:t>
                  </w:r>
                </w:p>
              </w:tc>
              <w:tc>
                <w:tcPr>
                  <w:tcW w:w="6940" w:type="dxa"/>
                  <w:tcBorders>
                    <w:top w:val="nil"/>
                    <w:left w:val="nil"/>
                    <w:bottom w:val="single" w:sz="4" w:space="0" w:color="auto"/>
                    <w:right w:val="single" w:sz="4" w:space="0" w:color="auto"/>
                  </w:tcBorders>
                  <w:shd w:val="clear" w:color="auto" w:fill="auto"/>
                  <w:hideMark/>
                </w:tcPr>
                <w:p w14:paraId="5008EDC7" w14:textId="77777777" w:rsidR="006C5C49" w:rsidRPr="00B24E20" w:rsidRDefault="006C5C49" w:rsidP="008427B3">
                  <w:pPr>
                    <w:rPr>
                      <w:rFonts w:ascii="Calibri" w:hAnsi="Calibri" w:cs="Calibri"/>
                    </w:rPr>
                  </w:pPr>
                  <w:r w:rsidRPr="00B24E20">
                    <w:rPr>
                      <w:rFonts w:ascii="Calibri" w:hAnsi="Calibri" w:cs="Calibri"/>
                    </w:rPr>
                    <w:t>minimum 20 stron</w:t>
                  </w:r>
                </w:p>
              </w:tc>
              <w:tc>
                <w:tcPr>
                  <w:tcW w:w="3491" w:type="dxa"/>
                  <w:tcBorders>
                    <w:top w:val="nil"/>
                    <w:left w:val="nil"/>
                    <w:bottom w:val="single" w:sz="4" w:space="0" w:color="auto"/>
                    <w:right w:val="single" w:sz="4" w:space="0" w:color="auto"/>
                  </w:tcBorders>
                </w:tcPr>
                <w:p w14:paraId="0196CA4E" w14:textId="77777777" w:rsidR="006C5C49" w:rsidRPr="00B24E20" w:rsidRDefault="006C5C49" w:rsidP="008427B3">
                  <w:pPr>
                    <w:rPr>
                      <w:rFonts w:ascii="Calibri" w:hAnsi="Calibri" w:cs="Calibri"/>
                    </w:rPr>
                  </w:pPr>
                </w:p>
              </w:tc>
            </w:tr>
            <w:tr w:rsidR="006C5C49" w:rsidRPr="00B24E20" w14:paraId="509B642D"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5C17F906" w14:textId="77777777" w:rsidR="006C5C49" w:rsidRPr="00B24E20" w:rsidRDefault="006C5C49" w:rsidP="008427B3">
                  <w:pPr>
                    <w:rPr>
                      <w:rFonts w:ascii="Calibri" w:hAnsi="Calibri" w:cs="Calibri"/>
                    </w:rPr>
                  </w:pPr>
                  <w:r w:rsidRPr="00B24E20">
                    <w:rPr>
                      <w:rFonts w:ascii="Calibri" w:hAnsi="Calibri" w:cs="Calibri"/>
                    </w:rPr>
                    <w:t>Wymagane interfejsy</w:t>
                  </w:r>
                </w:p>
              </w:tc>
              <w:tc>
                <w:tcPr>
                  <w:tcW w:w="6940" w:type="dxa"/>
                  <w:tcBorders>
                    <w:top w:val="nil"/>
                    <w:left w:val="nil"/>
                    <w:bottom w:val="single" w:sz="4" w:space="0" w:color="auto"/>
                    <w:right w:val="single" w:sz="4" w:space="0" w:color="auto"/>
                  </w:tcBorders>
                  <w:shd w:val="clear" w:color="auto" w:fill="auto"/>
                  <w:hideMark/>
                </w:tcPr>
                <w:p w14:paraId="1EB94EC2" w14:textId="77777777" w:rsidR="006C5C49" w:rsidRPr="00B24E20" w:rsidRDefault="006C5C49" w:rsidP="008427B3">
                  <w:pPr>
                    <w:rPr>
                      <w:rFonts w:ascii="Calibri" w:hAnsi="Calibri" w:cs="Calibri"/>
                    </w:rPr>
                  </w:pPr>
                  <w:r w:rsidRPr="00B24E20">
                    <w:rPr>
                      <w:rFonts w:ascii="Calibri" w:hAnsi="Calibri" w:cs="Calibri"/>
                    </w:rPr>
                    <w:t>USB</w:t>
                  </w:r>
                </w:p>
              </w:tc>
              <w:tc>
                <w:tcPr>
                  <w:tcW w:w="3491" w:type="dxa"/>
                  <w:tcBorders>
                    <w:top w:val="nil"/>
                    <w:left w:val="nil"/>
                    <w:bottom w:val="single" w:sz="4" w:space="0" w:color="auto"/>
                    <w:right w:val="single" w:sz="4" w:space="0" w:color="auto"/>
                  </w:tcBorders>
                </w:tcPr>
                <w:p w14:paraId="460F361A" w14:textId="77777777" w:rsidR="006C5C49" w:rsidRPr="00B24E20" w:rsidRDefault="006C5C49" w:rsidP="008427B3">
                  <w:pPr>
                    <w:rPr>
                      <w:rFonts w:ascii="Calibri" w:hAnsi="Calibri" w:cs="Calibri"/>
                    </w:rPr>
                  </w:pPr>
                </w:p>
              </w:tc>
            </w:tr>
            <w:tr w:rsidR="006C5C49" w:rsidRPr="00B24E20" w14:paraId="79241C2F"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745EFF4A" w14:textId="77777777" w:rsidR="006C5C49" w:rsidRPr="00B24E20" w:rsidRDefault="006C5C49" w:rsidP="008427B3">
                  <w:pPr>
                    <w:rPr>
                      <w:rFonts w:ascii="Calibri" w:hAnsi="Calibri" w:cs="Calibri"/>
                    </w:rPr>
                  </w:pPr>
                  <w:r w:rsidRPr="00B24E20">
                    <w:rPr>
                      <w:rFonts w:ascii="Calibri" w:hAnsi="Calibri" w:cs="Calibri"/>
                    </w:rPr>
                    <w:t>Funkcje</w:t>
                  </w:r>
                </w:p>
              </w:tc>
              <w:tc>
                <w:tcPr>
                  <w:tcW w:w="6940" w:type="dxa"/>
                  <w:tcBorders>
                    <w:top w:val="nil"/>
                    <w:left w:val="nil"/>
                    <w:bottom w:val="single" w:sz="4" w:space="0" w:color="auto"/>
                    <w:right w:val="single" w:sz="4" w:space="0" w:color="auto"/>
                  </w:tcBorders>
                  <w:shd w:val="clear" w:color="auto" w:fill="auto"/>
                  <w:hideMark/>
                </w:tcPr>
                <w:p w14:paraId="7B74BE21" w14:textId="77777777" w:rsidR="006C5C49" w:rsidRPr="00B24E20" w:rsidRDefault="006C5C49" w:rsidP="008427B3">
                  <w:pPr>
                    <w:rPr>
                      <w:rFonts w:ascii="Calibri" w:hAnsi="Calibri" w:cs="Calibri"/>
                    </w:rPr>
                  </w:pPr>
                  <w:r w:rsidRPr="00B24E20">
                    <w:rPr>
                      <w:rFonts w:ascii="Calibri" w:hAnsi="Calibri" w:cs="Calibri"/>
                    </w:rPr>
                    <w:t>Skanowanie do PDF, skanowanie do USB Pendrive</w:t>
                  </w:r>
                </w:p>
              </w:tc>
              <w:tc>
                <w:tcPr>
                  <w:tcW w:w="3491" w:type="dxa"/>
                  <w:tcBorders>
                    <w:top w:val="nil"/>
                    <w:left w:val="nil"/>
                    <w:bottom w:val="single" w:sz="4" w:space="0" w:color="auto"/>
                    <w:right w:val="single" w:sz="4" w:space="0" w:color="auto"/>
                  </w:tcBorders>
                </w:tcPr>
                <w:p w14:paraId="48AEE8C1" w14:textId="77777777" w:rsidR="006C5C49" w:rsidRPr="00B24E20" w:rsidRDefault="006C5C49" w:rsidP="008427B3">
                  <w:pPr>
                    <w:rPr>
                      <w:rFonts w:ascii="Calibri" w:hAnsi="Calibri" w:cs="Calibri"/>
                    </w:rPr>
                  </w:pPr>
                </w:p>
              </w:tc>
            </w:tr>
            <w:tr w:rsidR="006C5C49" w:rsidRPr="00B24E20" w14:paraId="0C4396E2" w14:textId="77777777" w:rsidTr="008427B3">
              <w:trPr>
                <w:trHeight w:val="600"/>
              </w:trPr>
              <w:tc>
                <w:tcPr>
                  <w:tcW w:w="3800" w:type="dxa"/>
                  <w:tcBorders>
                    <w:top w:val="nil"/>
                    <w:left w:val="single" w:sz="4" w:space="0" w:color="auto"/>
                    <w:bottom w:val="single" w:sz="4" w:space="0" w:color="auto"/>
                    <w:right w:val="single" w:sz="4" w:space="0" w:color="auto"/>
                  </w:tcBorders>
                  <w:shd w:val="clear" w:color="auto" w:fill="auto"/>
                  <w:hideMark/>
                </w:tcPr>
                <w:p w14:paraId="795A42BD" w14:textId="77777777" w:rsidR="006C5C49" w:rsidRPr="00B24E20" w:rsidRDefault="006C5C49" w:rsidP="008427B3">
                  <w:pPr>
                    <w:rPr>
                      <w:rFonts w:ascii="Calibri" w:hAnsi="Calibri" w:cs="Calibri"/>
                    </w:rPr>
                  </w:pPr>
                  <w:r w:rsidRPr="00B24E20">
                    <w:rPr>
                      <w:rFonts w:ascii="Calibri" w:hAnsi="Calibri" w:cs="Calibri"/>
                    </w:rPr>
                    <w:t>Wymagane sterowniki do systemów operacyjnych</w:t>
                  </w:r>
                </w:p>
              </w:tc>
              <w:tc>
                <w:tcPr>
                  <w:tcW w:w="6940" w:type="dxa"/>
                  <w:tcBorders>
                    <w:top w:val="nil"/>
                    <w:left w:val="nil"/>
                    <w:bottom w:val="single" w:sz="4" w:space="0" w:color="auto"/>
                    <w:right w:val="single" w:sz="4" w:space="0" w:color="auto"/>
                  </w:tcBorders>
                  <w:shd w:val="clear" w:color="auto" w:fill="auto"/>
                  <w:hideMark/>
                </w:tcPr>
                <w:p w14:paraId="16BF3CAE" w14:textId="77777777" w:rsidR="006C5C49" w:rsidRPr="00B24E20" w:rsidRDefault="006C5C49" w:rsidP="008427B3">
                  <w:pPr>
                    <w:rPr>
                      <w:rFonts w:ascii="Calibri" w:hAnsi="Calibri" w:cs="Calibri"/>
                    </w:rPr>
                  </w:pPr>
                  <w:r w:rsidRPr="00B24E20">
                    <w:rPr>
                      <w:rFonts w:ascii="Calibri" w:hAnsi="Calibri" w:cs="Calibri"/>
                    </w:rPr>
                    <w:t xml:space="preserve"> Windows 10</w:t>
                  </w:r>
                </w:p>
              </w:tc>
              <w:tc>
                <w:tcPr>
                  <w:tcW w:w="3491" w:type="dxa"/>
                  <w:tcBorders>
                    <w:top w:val="nil"/>
                    <w:left w:val="nil"/>
                    <w:bottom w:val="single" w:sz="4" w:space="0" w:color="auto"/>
                    <w:right w:val="single" w:sz="4" w:space="0" w:color="auto"/>
                  </w:tcBorders>
                </w:tcPr>
                <w:p w14:paraId="4187A7F7" w14:textId="77777777" w:rsidR="006C5C49" w:rsidRPr="00B24E20" w:rsidRDefault="006C5C49" w:rsidP="008427B3">
                  <w:pPr>
                    <w:rPr>
                      <w:rFonts w:ascii="Calibri" w:hAnsi="Calibri" w:cs="Calibri"/>
                    </w:rPr>
                  </w:pPr>
                </w:p>
              </w:tc>
            </w:tr>
            <w:tr w:rsidR="006C5C49" w:rsidRPr="00B24E20" w14:paraId="4CAA3B5F"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18002203" w14:textId="77777777" w:rsidR="006C5C49" w:rsidRPr="00B24E20" w:rsidRDefault="006C5C49" w:rsidP="008427B3">
                  <w:pPr>
                    <w:rPr>
                      <w:rFonts w:ascii="Calibri" w:hAnsi="Calibri" w:cs="Calibri"/>
                    </w:rPr>
                  </w:pPr>
                  <w:r w:rsidRPr="00B24E20">
                    <w:rPr>
                      <w:rFonts w:ascii="Calibri" w:hAnsi="Calibri" w:cs="Calibri"/>
                    </w:rPr>
                    <w:t>Zasilanie</w:t>
                  </w:r>
                </w:p>
              </w:tc>
              <w:tc>
                <w:tcPr>
                  <w:tcW w:w="6940" w:type="dxa"/>
                  <w:tcBorders>
                    <w:top w:val="nil"/>
                    <w:left w:val="nil"/>
                    <w:bottom w:val="single" w:sz="4" w:space="0" w:color="auto"/>
                    <w:right w:val="single" w:sz="4" w:space="0" w:color="auto"/>
                  </w:tcBorders>
                  <w:shd w:val="clear" w:color="auto" w:fill="auto"/>
                  <w:hideMark/>
                </w:tcPr>
                <w:p w14:paraId="5825929F" w14:textId="77777777" w:rsidR="006C5C49" w:rsidRPr="00B24E20" w:rsidRDefault="006C5C49" w:rsidP="008427B3">
                  <w:pPr>
                    <w:rPr>
                      <w:rFonts w:ascii="Calibri" w:hAnsi="Calibri" w:cs="Calibri"/>
                    </w:rPr>
                  </w:pPr>
                  <w:r w:rsidRPr="00B24E20">
                    <w:rPr>
                      <w:rFonts w:ascii="Calibri" w:hAnsi="Calibri" w:cs="Calibri"/>
                    </w:rPr>
                    <w:t>Zasilany poprzez port USB 3.0</w:t>
                  </w:r>
                </w:p>
              </w:tc>
              <w:tc>
                <w:tcPr>
                  <w:tcW w:w="3491" w:type="dxa"/>
                  <w:tcBorders>
                    <w:top w:val="nil"/>
                    <w:left w:val="nil"/>
                    <w:bottom w:val="single" w:sz="4" w:space="0" w:color="auto"/>
                    <w:right w:val="single" w:sz="4" w:space="0" w:color="auto"/>
                  </w:tcBorders>
                </w:tcPr>
                <w:p w14:paraId="3476CD2E" w14:textId="77777777" w:rsidR="006C5C49" w:rsidRPr="00B24E20" w:rsidRDefault="006C5C49" w:rsidP="008427B3">
                  <w:pPr>
                    <w:rPr>
                      <w:rFonts w:ascii="Calibri" w:hAnsi="Calibri" w:cs="Calibri"/>
                    </w:rPr>
                  </w:pPr>
                </w:p>
              </w:tc>
            </w:tr>
            <w:tr w:rsidR="006C5C49" w:rsidRPr="00B24E20" w14:paraId="75D04BA0"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noWrap/>
                  <w:hideMark/>
                </w:tcPr>
                <w:p w14:paraId="39B4874D" w14:textId="77777777" w:rsidR="006C5C49" w:rsidRPr="00B24E20" w:rsidRDefault="006C5C49" w:rsidP="008427B3">
                  <w:pPr>
                    <w:rPr>
                      <w:rFonts w:ascii="Calibri" w:hAnsi="Calibri" w:cs="Calibri"/>
                    </w:rPr>
                  </w:pPr>
                  <w:r w:rsidRPr="00B24E20">
                    <w:rPr>
                      <w:rFonts w:ascii="Calibri" w:hAnsi="Calibri" w:cs="Calibri"/>
                    </w:rPr>
                    <w:t>Gwarancja producenta</w:t>
                  </w:r>
                </w:p>
              </w:tc>
              <w:tc>
                <w:tcPr>
                  <w:tcW w:w="6940" w:type="dxa"/>
                  <w:tcBorders>
                    <w:top w:val="nil"/>
                    <w:left w:val="nil"/>
                    <w:bottom w:val="single" w:sz="4" w:space="0" w:color="auto"/>
                    <w:right w:val="single" w:sz="4" w:space="0" w:color="auto"/>
                  </w:tcBorders>
                  <w:shd w:val="clear" w:color="auto" w:fill="auto"/>
                  <w:hideMark/>
                </w:tcPr>
                <w:p w14:paraId="5DB75C01" w14:textId="77777777" w:rsidR="006C5C49" w:rsidRPr="00B24E20" w:rsidRDefault="006C5C49" w:rsidP="008427B3">
                  <w:pPr>
                    <w:rPr>
                      <w:rFonts w:ascii="Calibri" w:hAnsi="Calibri" w:cs="Calibri"/>
                    </w:rPr>
                  </w:pPr>
                  <w:r w:rsidRPr="00B24E20">
                    <w:rPr>
                      <w:rFonts w:ascii="Calibri" w:hAnsi="Calibri" w:cs="Calibri"/>
                    </w:rPr>
                    <w:t>36 miesięcy</w:t>
                  </w:r>
                </w:p>
              </w:tc>
              <w:tc>
                <w:tcPr>
                  <w:tcW w:w="3491" w:type="dxa"/>
                  <w:tcBorders>
                    <w:top w:val="nil"/>
                    <w:left w:val="nil"/>
                    <w:bottom w:val="single" w:sz="4" w:space="0" w:color="auto"/>
                    <w:right w:val="single" w:sz="4" w:space="0" w:color="auto"/>
                  </w:tcBorders>
                </w:tcPr>
                <w:p w14:paraId="5E5173B2" w14:textId="77777777" w:rsidR="006C5C49" w:rsidRPr="00B24E20" w:rsidRDefault="006C5C49" w:rsidP="008427B3">
                  <w:pPr>
                    <w:rPr>
                      <w:rFonts w:ascii="Calibri" w:hAnsi="Calibri" w:cs="Calibri"/>
                    </w:rPr>
                  </w:pPr>
                </w:p>
              </w:tc>
            </w:tr>
            <w:tr w:rsidR="006C5C49" w:rsidRPr="00B24E20" w14:paraId="6FC3DDAD"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noWrap/>
                  <w:hideMark/>
                </w:tcPr>
                <w:p w14:paraId="52F242C4" w14:textId="77777777" w:rsidR="006C5C49" w:rsidRPr="00B24E20" w:rsidRDefault="006C5C49" w:rsidP="008427B3">
                  <w:pPr>
                    <w:rPr>
                      <w:rFonts w:ascii="Calibri" w:hAnsi="Calibri" w:cs="Calibri"/>
                    </w:rPr>
                  </w:pPr>
                  <w:r w:rsidRPr="00B24E20">
                    <w:rPr>
                      <w:rFonts w:ascii="Calibri" w:hAnsi="Calibri" w:cs="Calibri"/>
                    </w:rPr>
                    <w:t>Wymiary</w:t>
                  </w:r>
                </w:p>
              </w:tc>
              <w:tc>
                <w:tcPr>
                  <w:tcW w:w="6940" w:type="dxa"/>
                  <w:tcBorders>
                    <w:top w:val="nil"/>
                    <w:left w:val="nil"/>
                    <w:bottom w:val="single" w:sz="4" w:space="0" w:color="auto"/>
                    <w:right w:val="single" w:sz="4" w:space="0" w:color="auto"/>
                  </w:tcBorders>
                  <w:shd w:val="clear" w:color="auto" w:fill="auto"/>
                  <w:hideMark/>
                </w:tcPr>
                <w:p w14:paraId="32F84CF8" w14:textId="77777777" w:rsidR="006C5C49" w:rsidRPr="00B24E20" w:rsidRDefault="006C5C49" w:rsidP="008427B3">
                  <w:pPr>
                    <w:rPr>
                      <w:rFonts w:ascii="Calibri" w:hAnsi="Calibri" w:cs="Calibri"/>
                    </w:rPr>
                  </w:pPr>
                  <w:r w:rsidRPr="00B24E20">
                    <w:rPr>
                      <w:rFonts w:ascii="Calibri" w:hAnsi="Calibri" w:cs="Calibri"/>
                    </w:rPr>
                    <w:t>320x120x100</w:t>
                  </w:r>
                </w:p>
              </w:tc>
              <w:tc>
                <w:tcPr>
                  <w:tcW w:w="3491" w:type="dxa"/>
                  <w:tcBorders>
                    <w:top w:val="nil"/>
                    <w:left w:val="nil"/>
                    <w:bottom w:val="single" w:sz="4" w:space="0" w:color="auto"/>
                    <w:right w:val="single" w:sz="4" w:space="0" w:color="auto"/>
                  </w:tcBorders>
                </w:tcPr>
                <w:p w14:paraId="7AAD91EB" w14:textId="77777777" w:rsidR="006C5C49" w:rsidRPr="00B24E20" w:rsidRDefault="006C5C49" w:rsidP="008427B3">
                  <w:pPr>
                    <w:rPr>
                      <w:rFonts w:ascii="Calibri" w:hAnsi="Calibri" w:cs="Calibri"/>
                    </w:rPr>
                  </w:pPr>
                </w:p>
              </w:tc>
            </w:tr>
            <w:tr w:rsidR="006C5C49" w:rsidRPr="00B24E20" w14:paraId="63DE6401"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noWrap/>
                  <w:hideMark/>
                </w:tcPr>
                <w:p w14:paraId="481C390C" w14:textId="77777777" w:rsidR="006C5C49" w:rsidRPr="00B24E20" w:rsidRDefault="006C5C49" w:rsidP="008427B3">
                  <w:pPr>
                    <w:rPr>
                      <w:rFonts w:ascii="Calibri" w:hAnsi="Calibri" w:cs="Calibri"/>
                    </w:rPr>
                  </w:pPr>
                  <w:r w:rsidRPr="00B24E20">
                    <w:rPr>
                      <w:rFonts w:ascii="Calibri" w:hAnsi="Calibri" w:cs="Calibri"/>
                    </w:rPr>
                    <w:t>Waga</w:t>
                  </w:r>
                </w:p>
              </w:tc>
              <w:tc>
                <w:tcPr>
                  <w:tcW w:w="6940" w:type="dxa"/>
                  <w:tcBorders>
                    <w:top w:val="nil"/>
                    <w:left w:val="nil"/>
                    <w:bottom w:val="single" w:sz="4" w:space="0" w:color="auto"/>
                    <w:right w:val="single" w:sz="4" w:space="0" w:color="auto"/>
                  </w:tcBorders>
                  <w:shd w:val="clear" w:color="auto" w:fill="auto"/>
                  <w:hideMark/>
                </w:tcPr>
                <w:p w14:paraId="7DC55D4B" w14:textId="77777777" w:rsidR="006C5C49" w:rsidRPr="00B24E20" w:rsidRDefault="006C5C49" w:rsidP="008427B3">
                  <w:pPr>
                    <w:rPr>
                      <w:rFonts w:ascii="Calibri" w:hAnsi="Calibri" w:cs="Calibri"/>
                    </w:rPr>
                  </w:pPr>
                  <w:r w:rsidRPr="00B24E20">
                    <w:rPr>
                      <w:rFonts w:ascii="Calibri" w:hAnsi="Calibri" w:cs="Calibri"/>
                    </w:rPr>
                    <w:t>do 1,5 kg bez opakowania</w:t>
                  </w:r>
                </w:p>
              </w:tc>
              <w:tc>
                <w:tcPr>
                  <w:tcW w:w="3491" w:type="dxa"/>
                  <w:tcBorders>
                    <w:top w:val="nil"/>
                    <w:left w:val="nil"/>
                    <w:bottom w:val="single" w:sz="4" w:space="0" w:color="auto"/>
                    <w:right w:val="single" w:sz="4" w:space="0" w:color="auto"/>
                  </w:tcBorders>
                </w:tcPr>
                <w:p w14:paraId="17990195" w14:textId="77777777" w:rsidR="006C5C49" w:rsidRPr="00B24E20" w:rsidRDefault="006C5C49" w:rsidP="008427B3">
                  <w:pPr>
                    <w:rPr>
                      <w:rFonts w:ascii="Calibri" w:hAnsi="Calibri" w:cs="Calibri"/>
                    </w:rPr>
                  </w:pPr>
                </w:p>
              </w:tc>
            </w:tr>
          </w:tbl>
          <w:p w14:paraId="65AF6103" w14:textId="77777777" w:rsidR="006C5C49" w:rsidRDefault="006C5C49" w:rsidP="008427B3">
            <w:pPr>
              <w:rPr>
                <w:rFonts w:ascii="Calibri" w:hAnsi="Calibri" w:cs="Calibri"/>
                <w:color w:val="000000"/>
              </w:rPr>
            </w:pPr>
          </w:p>
          <w:p w14:paraId="1429AA73" w14:textId="77777777" w:rsidR="006C5C49" w:rsidRPr="00B8772D" w:rsidRDefault="006C5C49" w:rsidP="008427B3">
            <w:pPr>
              <w:rPr>
                <w:rFonts w:ascii="Calibri" w:hAnsi="Calibri" w:cs="Calibri"/>
                <w:b/>
                <w:bCs/>
                <w:color w:val="000000"/>
              </w:rPr>
            </w:pPr>
            <w:r w:rsidRPr="00B8772D">
              <w:rPr>
                <w:rFonts w:ascii="Calibri" w:hAnsi="Calibri" w:cs="Calibri"/>
                <w:b/>
                <w:bCs/>
                <w:color w:val="000000"/>
              </w:rPr>
              <w:t>Poz. 2</w:t>
            </w:r>
            <w:r>
              <w:rPr>
                <w:rFonts w:ascii="Calibri" w:hAnsi="Calibri" w:cs="Calibri"/>
                <w:b/>
                <w:bCs/>
                <w:color w:val="000000"/>
              </w:rPr>
              <w:t>-3</w:t>
            </w:r>
            <w:r w:rsidRPr="00B8772D">
              <w:rPr>
                <w:rFonts w:ascii="Calibri" w:hAnsi="Calibri" w:cs="Calibri"/>
                <w:b/>
                <w:bCs/>
                <w:color w:val="000000"/>
              </w:rPr>
              <w:t xml:space="preserve"> </w:t>
            </w:r>
          </w:p>
          <w:p w14:paraId="1D7CC902" w14:textId="77777777" w:rsidR="006C5C49" w:rsidRDefault="006C5C49" w:rsidP="008427B3">
            <w:pPr>
              <w:rPr>
                <w:rFonts w:ascii="Calibri" w:hAnsi="Calibri" w:cs="Calibri"/>
                <w:color w:val="000000"/>
              </w:rPr>
            </w:pPr>
          </w:p>
          <w:tbl>
            <w:tblPr>
              <w:tblW w:w="14231" w:type="dxa"/>
              <w:tblCellMar>
                <w:left w:w="70" w:type="dxa"/>
                <w:right w:w="70" w:type="dxa"/>
              </w:tblCellMar>
              <w:tblLook w:val="04A0" w:firstRow="1" w:lastRow="0" w:firstColumn="1" w:lastColumn="0" w:noHBand="0" w:noVBand="1"/>
            </w:tblPr>
            <w:tblGrid>
              <w:gridCol w:w="3800"/>
              <w:gridCol w:w="6940"/>
              <w:gridCol w:w="3491"/>
            </w:tblGrid>
            <w:tr w:rsidR="006C5C49" w:rsidRPr="00AA7548" w14:paraId="0E29CA26" w14:textId="77777777" w:rsidTr="008427B3">
              <w:trPr>
                <w:trHeight w:val="315"/>
              </w:trPr>
              <w:tc>
                <w:tcPr>
                  <w:tcW w:w="10740" w:type="dxa"/>
                  <w:gridSpan w:val="2"/>
                  <w:tcBorders>
                    <w:top w:val="single" w:sz="8" w:space="0" w:color="000000"/>
                    <w:left w:val="single" w:sz="8" w:space="0" w:color="000000"/>
                    <w:bottom w:val="single" w:sz="4" w:space="0" w:color="000000"/>
                    <w:right w:val="single" w:sz="8" w:space="0" w:color="000000"/>
                  </w:tcBorders>
                  <w:shd w:val="clear" w:color="FFFF00" w:fill="FFFF00"/>
                  <w:noWrap/>
                  <w:vAlign w:val="center"/>
                  <w:hideMark/>
                </w:tcPr>
                <w:p w14:paraId="5738134A" w14:textId="77777777" w:rsidR="006C5C49" w:rsidRPr="00773B63" w:rsidRDefault="006C5C49" w:rsidP="008427B3">
                  <w:pPr>
                    <w:rPr>
                      <w:rFonts w:ascii="Calibri" w:hAnsi="Calibri" w:cs="Calibri"/>
                      <w:b/>
                      <w:bCs/>
                    </w:rPr>
                  </w:pPr>
                  <w:r w:rsidRPr="00773B63">
                    <w:rPr>
                      <w:rFonts w:ascii="Calibri" w:hAnsi="Calibri" w:cs="Calibri"/>
                      <w:b/>
                      <w:bCs/>
                    </w:rPr>
                    <w:t xml:space="preserve">Drukarka monochromatyczna format A4 </w:t>
                  </w:r>
                  <w:r>
                    <w:rPr>
                      <w:rFonts w:ascii="Calibri" w:hAnsi="Calibri" w:cs="Calibri"/>
                      <w:b/>
                      <w:bCs/>
                    </w:rPr>
                    <w:t xml:space="preserve">(3 szt.) </w:t>
                  </w:r>
                  <w:r w:rsidRPr="00773B63">
                    <w:rPr>
                      <w:rFonts w:ascii="Calibri" w:hAnsi="Calibri" w:cs="Calibri"/>
                      <w:b/>
                      <w:bCs/>
                    </w:rPr>
                    <w:t xml:space="preserve">wraz z zapasem tonerów </w:t>
                  </w:r>
                  <w:r>
                    <w:rPr>
                      <w:rFonts w:ascii="Calibri" w:hAnsi="Calibri" w:cs="Calibri"/>
                      <w:b/>
                      <w:bCs/>
                    </w:rPr>
                    <w:t>(9</w:t>
                  </w:r>
                  <w:r w:rsidRPr="00773B63">
                    <w:rPr>
                      <w:rFonts w:ascii="Calibri" w:hAnsi="Calibri" w:cs="Calibri"/>
                      <w:b/>
                      <w:bCs/>
                    </w:rPr>
                    <w:t xml:space="preserve"> szt.</w:t>
                  </w:r>
                  <w:r>
                    <w:rPr>
                      <w:rFonts w:ascii="Calibri" w:hAnsi="Calibri" w:cs="Calibri"/>
                      <w:b/>
                      <w:bCs/>
                    </w:rPr>
                    <w:t>)</w:t>
                  </w:r>
                </w:p>
              </w:tc>
              <w:tc>
                <w:tcPr>
                  <w:tcW w:w="3491" w:type="dxa"/>
                  <w:tcBorders>
                    <w:top w:val="single" w:sz="8" w:space="0" w:color="000000"/>
                    <w:left w:val="single" w:sz="8" w:space="0" w:color="000000"/>
                    <w:bottom w:val="single" w:sz="4" w:space="0" w:color="000000"/>
                    <w:right w:val="single" w:sz="8" w:space="0" w:color="000000"/>
                  </w:tcBorders>
                  <w:shd w:val="clear" w:color="FFFF00" w:fill="FFFF00"/>
                </w:tcPr>
                <w:p w14:paraId="1D48D540" w14:textId="77777777" w:rsidR="006C5C49" w:rsidRPr="00AA7548" w:rsidRDefault="006C5C49" w:rsidP="008427B3">
                  <w:pPr>
                    <w:rPr>
                      <w:rFonts w:ascii="Calibri" w:hAnsi="Calibri" w:cs="Calibri"/>
                    </w:rPr>
                  </w:pPr>
                  <w:r w:rsidRPr="00110020">
                    <w:rPr>
                      <w:rFonts w:ascii="Calibri" w:hAnsi="Calibri" w:cs="Calibri"/>
                      <w:b/>
                      <w:bCs/>
                      <w:color w:val="000000"/>
                    </w:rPr>
                    <w:t>Faktyczne parametry oferowanego sprzętu, zgodnie z informacjami producentów sprzętu udostępnianymi na stronach internetowych</w:t>
                  </w:r>
                  <w:r w:rsidRPr="00B752D8">
                    <w:rPr>
                      <w:rFonts w:ascii="Calibri" w:hAnsi="Calibri" w:cs="Calibri"/>
                      <w:b/>
                      <w:bCs/>
                      <w:color w:val="000000"/>
                      <w:sz w:val="20"/>
                      <w:szCs w:val="20"/>
                    </w:rPr>
                    <w:t>.</w:t>
                  </w:r>
                </w:p>
              </w:tc>
            </w:tr>
            <w:tr w:rsidR="006C5C49" w:rsidRPr="00AA7548" w14:paraId="3BC9C73C" w14:textId="77777777" w:rsidTr="008427B3">
              <w:trPr>
                <w:trHeight w:val="315"/>
              </w:trPr>
              <w:tc>
                <w:tcPr>
                  <w:tcW w:w="3800" w:type="dxa"/>
                  <w:tcBorders>
                    <w:top w:val="nil"/>
                    <w:left w:val="single" w:sz="4" w:space="0" w:color="000000"/>
                    <w:bottom w:val="single" w:sz="4" w:space="0" w:color="000000"/>
                    <w:right w:val="single" w:sz="4" w:space="0" w:color="000000"/>
                  </w:tcBorders>
                  <w:shd w:val="clear" w:color="FFFFFF" w:fill="FFFF00"/>
                  <w:noWrap/>
                  <w:vAlign w:val="center"/>
                  <w:hideMark/>
                </w:tcPr>
                <w:p w14:paraId="743CDBBC" w14:textId="77777777" w:rsidR="006C5C49" w:rsidRPr="00AA7548" w:rsidRDefault="006C5C49" w:rsidP="008427B3">
                  <w:pPr>
                    <w:rPr>
                      <w:rFonts w:ascii="Calibri" w:hAnsi="Calibri" w:cs="Calibri"/>
                    </w:rPr>
                  </w:pPr>
                  <w:r w:rsidRPr="00AA7548">
                    <w:rPr>
                      <w:rFonts w:ascii="Calibri" w:hAnsi="Calibri" w:cs="Calibri"/>
                    </w:rPr>
                    <w:t xml:space="preserve">ilość </w:t>
                  </w:r>
                </w:p>
              </w:tc>
              <w:tc>
                <w:tcPr>
                  <w:tcW w:w="6940" w:type="dxa"/>
                  <w:tcBorders>
                    <w:top w:val="nil"/>
                    <w:left w:val="nil"/>
                    <w:bottom w:val="single" w:sz="4" w:space="0" w:color="000000"/>
                    <w:right w:val="single" w:sz="4" w:space="0" w:color="000000"/>
                  </w:tcBorders>
                  <w:shd w:val="clear" w:color="FFFFFF" w:fill="FFFF00"/>
                  <w:noWrap/>
                  <w:vAlign w:val="center"/>
                  <w:hideMark/>
                </w:tcPr>
                <w:p w14:paraId="5DC6A385" w14:textId="77777777" w:rsidR="006C5C49" w:rsidRPr="00AA7548" w:rsidRDefault="006C5C49" w:rsidP="008427B3">
                  <w:pPr>
                    <w:rPr>
                      <w:rFonts w:ascii="Calibri" w:hAnsi="Calibri" w:cs="Calibri"/>
                    </w:rPr>
                  </w:pPr>
                  <w:r>
                    <w:rPr>
                      <w:rFonts w:ascii="Calibri" w:hAnsi="Calibri" w:cs="Calibri"/>
                    </w:rPr>
                    <w:t>3</w:t>
                  </w:r>
                </w:p>
              </w:tc>
              <w:tc>
                <w:tcPr>
                  <w:tcW w:w="3491" w:type="dxa"/>
                  <w:tcBorders>
                    <w:top w:val="nil"/>
                    <w:left w:val="nil"/>
                    <w:bottom w:val="single" w:sz="4" w:space="0" w:color="000000"/>
                    <w:right w:val="single" w:sz="4" w:space="0" w:color="000000"/>
                  </w:tcBorders>
                  <w:shd w:val="clear" w:color="FFFFFF" w:fill="FFFF00"/>
                </w:tcPr>
                <w:p w14:paraId="287C18A2" w14:textId="77777777" w:rsidR="006C5C49" w:rsidRPr="00AA7548" w:rsidRDefault="006C5C49" w:rsidP="008427B3">
                  <w:pPr>
                    <w:rPr>
                      <w:rFonts w:ascii="Calibri" w:hAnsi="Calibri" w:cs="Calibri"/>
                    </w:rPr>
                  </w:pPr>
                </w:p>
              </w:tc>
            </w:tr>
            <w:tr w:rsidR="006C5C49" w:rsidRPr="00AA7548" w14:paraId="2489693A" w14:textId="77777777" w:rsidTr="008427B3">
              <w:trPr>
                <w:trHeight w:val="600"/>
              </w:trPr>
              <w:tc>
                <w:tcPr>
                  <w:tcW w:w="3800" w:type="dxa"/>
                  <w:tcBorders>
                    <w:top w:val="nil"/>
                    <w:left w:val="single" w:sz="4" w:space="0" w:color="auto"/>
                    <w:bottom w:val="single" w:sz="4" w:space="0" w:color="auto"/>
                    <w:right w:val="single" w:sz="4" w:space="0" w:color="auto"/>
                  </w:tcBorders>
                  <w:shd w:val="clear" w:color="auto" w:fill="auto"/>
                  <w:hideMark/>
                </w:tcPr>
                <w:p w14:paraId="46ED0E1B" w14:textId="77777777" w:rsidR="006C5C49" w:rsidRPr="00AA7548" w:rsidRDefault="006C5C49" w:rsidP="008427B3">
                  <w:pPr>
                    <w:rPr>
                      <w:rFonts w:ascii="Calibri" w:hAnsi="Calibri" w:cs="Calibri"/>
                    </w:rPr>
                  </w:pPr>
                  <w:r w:rsidRPr="00AA7548">
                    <w:rPr>
                      <w:rFonts w:ascii="Calibri" w:hAnsi="Calibri" w:cs="Calibri"/>
                    </w:rPr>
                    <w:t>Technologia druku</w:t>
                  </w:r>
                </w:p>
              </w:tc>
              <w:tc>
                <w:tcPr>
                  <w:tcW w:w="6940" w:type="dxa"/>
                  <w:tcBorders>
                    <w:top w:val="nil"/>
                    <w:left w:val="nil"/>
                    <w:bottom w:val="single" w:sz="4" w:space="0" w:color="auto"/>
                    <w:right w:val="single" w:sz="4" w:space="0" w:color="auto"/>
                  </w:tcBorders>
                  <w:shd w:val="clear" w:color="auto" w:fill="auto"/>
                  <w:hideMark/>
                </w:tcPr>
                <w:p w14:paraId="0F42FC53" w14:textId="77777777" w:rsidR="006C5C49" w:rsidRPr="00AA7548" w:rsidRDefault="006C5C49" w:rsidP="008427B3">
                  <w:pPr>
                    <w:rPr>
                      <w:rFonts w:ascii="Calibri" w:hAnsi="Calibri" w:cs="Calibri"/>
                    </w:rPr>
                  </w:pPr>
                  <w:r w:rsidRPr="00AA7548">
                    <w:rPr>
                      <w:rFonts w:ascii="Calibri" w:hAnsi="Calibri" w:cs="Calibri"/>
                    </w:rPr>
                    <w:t>druk laserowy monochromatyczny, automatyczny druk dwustronny w standardzie/ Technologia druku LED</w:t>
                  </w:r>
                </w:p>
              </w:tc>
              <w:tc>
                <w:tcPr>
                  <w:tcW w:w="3491" w:type="dxa"/>
                  <w:tcBorders>
                    <w:top w:val="nil"/>
                    <w:left w:val="nil"/>
                    <w:bottom w:val="single" w:sz="4" w:space="0" w:color="auto"/>
                    <w:right w:val="single" w:sz="4" w:space="0" w:color="auto"/>
                  </w:tcBorders>
                </w:tcPr>
                <w:p w14:paraId="17D6BFD1" w14:textId="77777777" w:rsidR="006C5C49" w:rsidRPr="00AA7548" w:rsidRDefault="006C5C49" w:rsidP="008427B3">
                  <w:pPr>
                    <w:rPr>
                      <w:rFonts w:ascii="Calibri" w:hAnsi="Calibri" w:cs="Calibri"/>
                    </w:rPr>
                  </w:pPr>
                </w:p>
              </w:tc>
            </w:tr>
            <w:tr w:rsidR="006C5C49" w:rsidRPr="00AA7548" w14:paraId="6ECD3CD8" w14:textId="77777777" w:rsidTr="008427B3">
              <w:trPr>
                <w:trHeight w:val="600"/>
              </w:trPr>
              <w:tc>
                <w:tcPr>
                  <w:tcW w:w="3800" w:type="dxa"/>
                  <w:tcBorders>
                    <w:top w:val="nil"/>
                    <w:left w:val="single" w:sz="4" w:space="0" w:color="auto"/>
                    <w:bottom w:val="single" w:sz="4" w:space="0" w:color="auto"/>
                    <w:right w:val="single" w:sz="4" w:space="0" w:color="auto"/>
                  </w:tcBorders>
                  <w:shd w:val="clear" w:color="auto" w:fill="auto"/>
                  <w:hideMark/>
                </w:tcPr>
                <w:p w14:paraId="4696A7AB" w14:textId="77777777" w:rsidR="006C5C49" w:rsidRPr="00AA7548" w:rsidRDefault="006C5C49" w:rsidP="008427B3">
                  <w:pPr>
                    <w:rPr>
                      <w:rFonts w:ascii="Calibri" w:hAnsi="Calibri" w:cs="Calibri"/>
                    </w:rPr>
                  </w:pPr>
                  <w:r w:rsidRPr="00AA7548">
                    <w:rPr>
                      <w:rFonts w:ascii="Calibri" w:hAnsi="Calibri" w:cs="Calibri"/>
                    </w:rPr>
                    <w:lastRenderedPageBreak/>
                    <w:t>Szybkość druku</w:t>
                  </w:r>
                </w:p>
              </w:tc>
              <w:tc>
                <w:tcPr>
                  <w:tcW w:w="6940" w:type="dxa"/>
                  <w:tcBorders>
                    <w:top w:val="nil"/>
                    <w:left w:val="nil"/>
                    <w:bottom w:val="single" w:sz="4" w:space="0" w:color="auto"/>
                    <w:right w:val="single" w:sz="4" w:space="0" w:color="auto"/>
                  </w:tcBorders>
                  <w:shd w:val="clear" w:color="auto" w:fill="auto"/>
                  <w:hideMark/>
                </w:tcPr>
                <w:p w14:paraId="1CAB1D8B" w14:textId="77777777" w:rsidR="006C5C49" w:rsidRPr="00AA7548" w:rsidRDefault="006C5C49" w:rsidP="008427B3">
                  <w:pPr>
                    <w:rPr>
                      <w:rFonts w:ascii="Calibri" w:hAnsi="Calibri" w:cs="Calibri"/>
                    </w:rPr>
                  </w:pPr>
                  <w:r w:rsidRPr="00AA7548">
                    <w:rPr>
                      <w:rFonts w:ascii="Calibri" w:hAnsi="Calibri" w:cs="Calibri"/>
                    </w:rPr>
                    <w:t xml:space="preserve">urządzenie umożliwia wydruk minimum 45 stron na minutę dla formatu A4 w trybie jednostronnym </w:t>
                  </w:r>
                </w:p>
              </w:tc>
              <w:tc>
                <w:tcPr>
                  <w:tcW w:w="3491" w:type="dxa"/>
                  <w:tcBorders>
                    <w:top w:val="nil"/>
                    <w:left w:val="nil"/>
                    <w:bottom w:val="single" w:sz="4" w:space="0" w:color="auto"/>
                    <w:right w:val="single" w:sz="4" w:space="0" w:color="auto"/>
                  </w:tcBorders>
                </w:tcPr>
                <w:p w14:paraId="6B992FD7" w14:textId="77777777" w:rsidR="006C5C49" w:rsidRPr="00AA7548" w:rsidRDefault="006C5C49" w:rsidP="008427B3">
                  <w:pPr>
                    <w:rPr>
                      <w:rFonts w:ascii="Calibri" w:hAnsi="Calibri" w:cs="Calibri"/>
                    </w:rPr>
                  </w:pPr>
                </w:p>
              </w:tc>
            </w:tr>
            <w:tr w:rsidR="006C5C49" w:rsidRPr="00AA7548" w14:paraId="1E383F6D" w14:textId="77777777" w:rsidTr="008427B3">
              <w:trPr>
                <w:trHeight w:val="600"/>
              </w:trPr>
              <w:tc>
                <w:tcPr>
                  <w:tcW w:w="3800" w:type="dxa"/>
                  <w:tcBorders>
                    <w:top w:val="nil"/>
                    <w:left w:val="single" w:sz="4" w:space="0" w:color="auto"/>
                    <w:bottom w:val="single" w:sz="4" w:space="0" w:color="auto"/>
                    <w:right w:val="single" w:sz="4" w:space="0" w:color="auto"/>
                  </w:tcBorders>
                  <w:shd w:val="clear" w:color="auto" w:fill="auto"/>
                  <w:hideMark/>
                </w:tcPr>
                <w:p w14:paraId="52A4207B" w14:textId="77777777" w:rsidR="006C5C49" w:rsidRPr="00AA7548" w:rsidRDefault="006C5C49" w:rsidP="008427B3">
                  <w:pPr>
                    <w:rPr>
                      <w:rFonts w:ascii="Calibri" w:hAnsi="Calibri" w:cs="Calibri"/>
                    </w:rPr>
                  </w:pPr>
                  <w:r w:rsidRPr="00AA7548">
                    <w:rPr>
                      <w:rFonts w:ascii="Calibri" w:hAnsi="Calibri" w:cs="Calibri"/>
                    </w:rPr>
                    <w:t>Czas oczekiwania na wydruk pierwszej strony mono</w:t>
                  </w:r>
                </w:p>
              </w:tc>
              <w:tc>
                <w:tcPr>
                  <w:tcW w:w="6940" w:type="dxa"/>
                  <w:tcBorders>
                    <w:top w:val="nil"/>
                    <w:left w:val="nil"/>
                    <w:bottom w:val="single" w:sz="4" w:space="0" w:color="auto"/>
                    <w:right w:val="single" w:sz="4" w:space="0" w:color="auto"/>
                  </w:tcBorders>
                  <w:shd w:val="clear" w:color="auto" w:fill="auto"/>
                  <w:hideMark/>
                </w:tcPr>
                <w:p w14:paraId="7D7EEBD1" w14:textId="77777777" w:rsidR="006C5C49" w:rsidRPr="00AA7548" w:rsidRDefault="006C5C49" w:rsidP="008427B3">
                  <w:pPr>
                    <w:rPr>
                      <w:rFonts w:ascii="Calibri" w:hAnsi="Calibri" w:cs="Calibri"/>
                    </w:rPr>
                  </w:pPr>
                  <w:r w:rsidRPr="00AA7548">
                    <w:rPr>
                      <w:rFonts w:ascii="Calibri" w:hAnsi="Calibri" w:cs="Calibri"/>
                    </w:rPr>
                    <w:t>do 5 sekund</w:t>
                  </w:r>
                </w:p>
              </w:tc>
              <w:tc>
                <w:tcPr>
                  <w:tcW w:w="3491" w:type="dxa"/>
                  <w:tcBorders>
                    <w:top w:val="nil"/>
                    <w:left w:val="nil"/>
                    <w:bottom w:val="single" w:sz="4" w:space="0" w:color="auto"/>
                    <w:right w:val="single" w:sz="4" w:space="0" w:color="auto"/>
                  </w:tcBorders>
                </w:tcPr>
                <w:p w14:paraId="0929A8AA" w14:textId="77777777" w:rsidR="006C5C49" w:rsidRPr="00AA7548" w:rsidRDefault="006C5C49" w:rsidP="008427B3">
                  <w:pPr>
                    <w:rPr>
                      <w:rFonts w:ascii="Calibri" w:hAnsi="Calibri" w:cs="Calibri"/>
                    </w:rPr>
                  </w:pPr>
                </w:p>
              </w:tc>
            </w:tr>
            <w:tr w:rsidR="006C5C49" w:rsidRPr="00AA7548" w14:paraId="549832BC"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6EE5FEE1" w14:textId="77777777" w:rsidR="006C5C49" w:rsidRPr="00AA7548" w:rsidRDefault="006C5C49" w:rsidP="008427B3">
                  <w:pPr>
                    <w:rPr>
                      <w:rFonts w:ascii="Calibri" w:hAnsi="Calibri" w:cs="Calibri"/>
                    </w:rPr>
                  </w:pPr>
                  <w:r w:rsidRPr="00AA7548">
                    <w:rPr>
                      <w:rFonts w:ascii="Calibri" w:hAnsi="Calibri" w:cs="Calibri"/>
                    </w:rPr>
                    <w:t>Pamięć RAM</w:t>
                  </w:r>
                </w:p>
              </w:tc>
              <w:tc>
                <w:tcPr>
                  <w:tcW w:w="6940" w:type="dxa"/>
                  <w:tcBorders>
                    <w:top w:val="nil"/>
                    <w:left w:val="nil"/>
                    <w:bottom w:val="single" w:sz="4" w:space="0" w:color="auto"/>
                    <w:right w:val="single" w:sz="4" w:space="0" w:color="auto"/>
                  </w:tcBorders>
                  <w:shd w:val="clear" w:color="auto" w:fill="auto"/>
                  <w:hideMark/>
                </w:tcPr>
                <w:p w14:paraId="086FE61E" w14:textId="77777777" w:rsidR="006C5C49" w:rsidRPr="00AA7548" w:rsidRDefault="006C5C49" w:rsidP="008427B3">
                  <w:pPr>
                    <w:rPr>
                      <w:rFonts w:ascii="Calibri" w:hAnsi="Calibri" w:cs="Calibri"/>
                    </w:rPr>
                  </w:pPr>
                  <w:r w:rsidRPr="00AA7548">
                    <w:rPr>
                      <w:rFonts w:ascii="Calibri" w:hAnsi="Calibri" w:cs="Calibri"/>
                    </w:rPr>
                    <w:t>minimum  512MB</w:t>
                  </w:r>
                </w:p>
              </w:tc>
              <w:tc>
                <w:tcPr>
                  <w:tcW w:w="3491" w:type="dxa"/>
                  <w:tcBorders>
                    <w:top w:val="nil"/>
                    <w:left w:val="nil"/>
                    <w:bottom w:val="single" w:sz="4" w:space="0" w:color="auto"/>
                    <w:right w:val="single" w:sz="4" w:space="0" w:color="auto"/>
                  </w:tcBorders>
                </w:tcPr>
                <w:p w14:paraId="47DBC16C" w14:textId="77777777" w:rsidR="006C5C49" w:rsidRPr="00AA7548" w:rsidRDefault="006C5C49" w:rsidP="008427B3">
                  <w:pPr>
                    <w:rPr>
                      <w:rFonts w:ascii="Calibri" w:hAnsi="Calibri" w:cs="Calibri"/>
                    </w:rPr>
                  </w:pPr>
                </w:p>
              </w:tc>
            </w:tr>
            <w:tr w:rsidR="006C5C49" w:rsidRPr="00AA7548" w14:paraId="5BF0F64F" w14:textId="77777777" w:rsidTr="008427B3">
              <w:trPr>
                <w:trHeight w:val="600"/>
              </w:trPr>
              <w:tc>
                <w:tcPr>
                  <w:tcW w:w="3800" w:type="dxa"/>
                  <w:tcBorders>
                    <w:top w:val="nil"/>
                    <w:left w:val="single" w:sz="4" w:space="0" w:color="auto"/>
                    <w:bottom w:val="single" w:sz="4" w:space="0" w:color="auto"/>
                    <w:right w:val="single" w:sz="4" w:space="0" w:color="auto"/>
                  </w:tcBorders>
                  <w:shd w:val="clear" w:color="auto" w:fill="auto"/>
                  <w:hideMark/>
                </w:tcPr>
                <w:p w14:paraId="6DDF42B7" w14:textId="77777777" w:rsidR="006C5C49" w:rsidRPr="00AA7548" w:rsidRDefault="006C5C49" w:rsidP="008427B3">
                  <w:pPr>
                    <w:rPr>
                      <w:rFonts w:ascii="Calibri" w:hAnsi="Calibri" w:cs="Calibri"/>
                    </w:rPr>
                  </w:pPr>
                  <w:r w:rsidRPr="00AA7548">
                    <w:rPr>
                      <w:rFonts w:ascii="Calibri" w:hAnsi="Calibri" w:cs="Calibri"/>
                    </w:rPr>
                    <w:t>Język wydruku</w:t>
                  </w:r>
                </w:p>
              </w:tc>
              <w:tc>
                <w:tcPr>
                  <w:tcW w:w="6940" w:type="dxa"/>
                  <w:tcBorders>
                    <w:top w:val="nil"/>
                    <w:left w:val="nil"/>
                    <w:bottom w:val="single" w:sz="4" w:space="0" w:color="auto"/>
                    <w:right w:val="single" w:sz="4" w:space="0" w:color="auto"/>
                  </w:tcBorders>
                  <w:shd w:val="clear" w:color="auto" w:fill="auto"/>
                  <w:hideMark/>
                </w:tcPr>
                <w:p w14:paraId="290F6051" w14:textId="77777777" w:rsidR="006C5C49" w:rsidRPr="00AA7548" w:rsidRDefault="006C5C49" w:rsidP="008427B3">
                  <w:pPr>
                    <w:rPr>
                      <w:rFonts w:ascii="Calibri" w:hAnsi="Calibri" w:cs="Calibri"/>
                    </w:rPr>
                  </w:pPr>
                  <w:r w:rsidRPr="00AA7548">
                    <w:rPr>
                      <w:rFonts w:ascii="Calibri" w:hAnsi="Calibri" w:cs="Calibri"/>
                    </w:rPr>
                    <w:t>PCL6 lub PCL5, wymagany oryginalny sterownik producenta urządzenia, interfejs sterownika druku w języku polskim</w:t>
                  </w:r>
                </w:p>
              </w:tc>
              <w:tc>
                <w:tcPr>
                  <w:tcW w:w="3491" w:type="dxa"/>
                  <w:tcBorders>
                    <w:top w:val="nil"/>
                    <w:left w:val="nil"/>
                    <w:bottom w:val="single" w:sz="4" w:space="0" w:color="auto"/>
                    <w:right w:val="single" w:sz="4" w:space="0" w:color="auto"/>
                  </w:tcBorders>
                </w:tcPr>
                <w:p w14:paraId="4DEEC463" w14:textId="77777777" w:rsidR="006C5C49" w:rsidRPr="00AA7548" w:rsidRDefault="006C5C49" w:rsidP="008427B3">
                  <w:pPr>
                    <w:rPr>
                      <w:rFonts w:ascii="Calibri" w:hAnsi="Calibri" w:cs="Calibri"/>
                    </w:rPr>
                  </w:pPr>
                </w:p>
              </w:tc>
            </w:tr>
            <w:tr w:rsidR="006C5C49" w:rsidRPr="00AA7548" w14:paraId="3195F805"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46262790" w14:textId="77777777" w:rsidR="006C5C49" w:rsidRPr="00AA7548" w:rsidRDefault="006C5C49" w:rsidP="008427B3">
                  <w:pPr>
                    <w:rPr>
                      <w:rFonts w:ascii="Calibri" w:hAnsi="Calibri" w:cs="Calibri"/>
                    </w:rPr>
                  </w:pPr>
                  <w:r w:rsidRPr="00AA7548">
                    <w:rPr>
                      <w:rFonts w:ascii="Calibri" w:hAnsi="Calibri" w:cs="Calibri"/>
                    </w:rPr>
                    <w:t>Maksymalne obciążenie miesięczne</w:t>
                  </w:r>
                </w:p>
              </w:tc>
              <w:tc>
                <w:tcPr>
                  <w:tcW w:w="6940" w:type="dxa"/>
                  <w:tcBorders>
                    <w:top w:val="nil"/>
                    <w:left w:val="nil"/>
                    <w:bottom w:val="single" w:sz="4" w:space="0" w:color="auto"/>
                    <w:right w:val="single" w:sz="4" w:space="0" w:color="auto"/>
                  </w:tcBorders>
                  <w:shd w:val="clear" w:color="auto" w:fill="auto"/>
                  <w:hideMark/>
                </w:tcPr>
                <w:p w14:paraId="40C8AA9C" w14:textId="77777777" w:rsidR="006C5C49" w:rsidRPr="00AA7548" w:rsidRDefault="006C5C49" w:rsidP="008427B3">
                  <w:pPr>
                    <w:rPr>
                      <w:rFonts w:ascii="Calibri" w:hAnsi="Calibri" w:cs="Calibri"/>
                    </w:rPr>
                  </w:pPr>
                  <w:r w:rsidRPr="00AA7548">
                    <w:rPr>
                      <w:rFonts w:ascii="Calibri" w:hAnsi="Calibri" w:cs="Calibri"/>
                    </w:rPr>
                    <w:t>15 000 stron miesięcznie</w:t>
                  </w:r>
                </w:p>
              </w:tc>
              <w:tc>
                <w:tcPr>
                  <w:tcW w:w="3491" w:type="dxa"/>
                  <w:tcBorders>
                    <w:top w:val="nil"/>
                    <w:left w:val="nil"/>
                    <w:bottom w:val="single" w:sz="4" w:space="0" w:color="auto"/>
                    <w:right w:val="single" w:sz="4" w:space="0" w:color="auto"/>
                  </w:tcBorders>
                </w:tcPr>
                <w:p w14:paraId="6D4600B4" w14:textId="77777777" w:rsidR="006C5C49" w:rsidRPr="00AA7548" w:rsidRDefault="006C5C49" w:rsidP="008427B3">
                  <w:pPr>
                    <w:rPr>
                      <w:rFonts w:ascii="Calibri" w:hAnsi="Calibri" w:cs="Calibri"/>
                    </w:rPr>
                  </w:pPr>
                </w:p>
              </w:tc>
            </w:tr>
            <w:tr w:rsidR="006C5C49" w:rsidRPr="00AA7548" w14:paraId="2D983173"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6158B0C1" w14:textId="77777777" w:rsidR="006C5C49" w:rsidRPr="00AA7548" w:rsidRDefault="006C5C49" w:rsidP="008427B3">
                  <w:pPr>
                    <w:rPr>
                      <w:rFonts w:ascii="Calibri" w:hAnsi="Calibri" w:cs="Calibri"/>
                    </w:rPr>
                  </w:pPr>
                  <w:r w:rsidRPr="00AA7548">
                    <w:rPr>
                      <w:rFonts w:ascii="Calibri" w:hAnsi="Calibri" w:cs="Calibri"/>
                    </w:rPr>
                    <w:t>podajniki papieru</w:t>
                  </w:r>
                </w:p>
              </w:tc>
              <w:tc>
                <w:tcPr>
                  <w:tcW w:w="6940" w:type="dxa"/>
                  <w:tcBorders>
                    <w:top w:val="nil"/>
                    <w:left w:val="nil"/>
                    <w:bottom w:val="single" w:sz="4" w:space="0" w:color="auto"/>
                    <w:right w:val="single" w:sz="4" w:space="0" w:color="auto"/>
                  </w:tcBorders>
                  <w:shd w:val="clear" w:color="auto" w:fill="auto"/>
                  <w:hideMark/>
                </w:tcPr>
                <w:p w14:paraId="2281CD42" w14:textId="77777777" w:rsidR="006C5C49" w:rsidRPr="00AA7548" w:rsidRDefault="006C5C49" w:rsidP="008427B3">
                  <w:pPr>
                    <w:rPr>
                      <w:rFonts w:ascii="Calibri" w:hAnsi="Calibri" w:cs="Calibri"/>
                    </w:rPr>
                  </w:pPr>
                  <w:r w:rsidRPr="00AA7548">
                    <w:rPr>
                      <w:rFonts w:ascii="Calibri" w:hAnsi="Calibri" w:cs="Calibri"/>
                    </w:rPr>
                    <w:t>minimum 500 arkuszy format A4</w:t>
                  </w:r>
                </w:p>
              </w:tc>
              <w:tc>
                <w:tcPr>
                  <w:tcW w:w="3491" w:type="dxa"/>
                  <w:tcBorders>
                    <w:top w:val="nil"/>
                    <w:left w:val="nil"/>
                    <w:bottom w:val="single" w:sz="4" w:space="0" w:color="auto"/>
                    <w:right w:val="single" w:sz="4" w:space="0" w:color="auto"/>
                  </w:tcBorders>
                </w:tcPr>
                <w:p w14:paraId="68AC1B17" w14:textId="77777777" w:rsidR="006C5C49" w:rsidRPr="00AA7548" w:rsidRDefault="006C5C49" w:rsidP="008427B3">
                  <w:pPr>
                    <w:rPr>
                      <w:rFonts w:ascii="Calibri" w:hAnsi="Calibri" w:cs="Calibri"/>
                    </w:rPr>
                  </w:pPr>
                </w:p>
              </w:tc>
            </w:tr>
            <w:tr w:rsidR="006C5C49" w:rsidRPr="00AA7548" w14:paraId="6C4D7D1C"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42ADD86D" w14:textId="77777777" w:rsidR="006C5C49" w:rsidRPr="00AA7548" w:rsidRDefault="006C5C49" w:rsidP="008427B3">
                  <w:pPr>
                    <w:rPr>
                      <w:rFonts w:ascii="Calibri" w:hAnsi="Calibri" w:cs="Calibri"/>
                    </w:rPr>
                  </w:pPr>
                  <w:r w:rsidRPr="00AA7548">
                    <w:rPr>
                      <w:rFonts w:ascii="Calibri" w:hAnsi="Calibri" w:cs="Calibri"/>
                    </w:rPr>
                    <w:t>Pojemność odbiorcza</w:t>
                  </w:r>
                </w:p>
              </w:tc>
              <w:tc>
                <w:tcPr>
                  <w:tcW w:w="6940" w:type="dxa"/>
                  <w:tcBorders>
                    <w:top w:val="nil"/>
                    <w:left w:val="nil"/>
                    <w:bottom w:val="single" w:sz="4" w:space="0" w:color="auto"/>
                    <w:right w:val="single" w:sz="4" w:space="0" w:color="auto"/>
                  </w:tcBorders>
                  <w:shd w:val="clear" w:color="auto" w:fill="auto"/>
                  <w:hideMark/>
                </w:tcPr>
                <w:p w14:paraId="2254AAA9" w14:textId="77777777" w:rsidR="006C5C49" w:rsidRPr="00AA7548" w:rsidRDefault="006C5C49" w:rsidP="008427B3">
                  <w:pPr>
                    <w:rPr>
                      <w:rFonts w:ascii="Calibri" w:hAnsi="Calibri" w:cs="Calibri"/>
                    </w:rPr>
                  </w:pPr>
                  <w:r w:rsidRPr="00AA7548">
                    <w:rPr>
                      <w:rFonts w:ascii="Calibri" w:hAnsi="Calibri" w:cs="Calibri"/>
                    </w:rPr>
                    <w:t>100 arkuszy</w:t>
                  </w:r>
                </w:p>
              </w:tc>
              <w:tc>
                <w:tcPr>
                  <w:tcW w:w="3491" w:type="dxa"/>
                  <w:tcBorders>
                    <w:top w:val="nil"/>
                    <w:left w:val="nil"/>
                    <w:bottom w:val="single" w:sz="4" w:space="0" w:color="auto"/>
                    <w:right w:val="single" w:sz="4" w:space="0" w:color="auto"/>
                  </w:tcBorders>
                </w:tcPr>
                <w:p w14:paraId="2523DFCD" w14:textId="77777777" w:rsidR="006C5C49" w:rsidRPr="00AA7548" w:rsidRDefault="006C5C49" w:rsidP="008427B3">
                  <w:pPr>
                    <w:rPr>
                      <w:rFonts w:ascii="Calibri" w:hAnsi="Calibri" w:cs="Calibri"/>
                    </w:rPr>
                  </w:pPr>
                </w:p>
              </w:tc>
            </w:tr>
            <w:tr w:rsidR="006C5C49" w:rsidRPr="00AA7548" w14:paraId="2617F2AA"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73C57981" w14:textId="77777777" w:rsidR="006C5C49" w:rsidRPr="00AA7548" w:rsidRDefault="006C5C49" w:rsidP="008427B3">
                  <w:pPr>
                    <w:rPr>
                      <w:rFonts w:ascii="Calibri" w:hAnsi="Calibri" w:cs="Calibri"/>
                    </w:rPr>
                  </w:pPr>
                  <w:r w:rsidRPr="00AA7548">
                    <w:rPr>
                      <w:rFonts w:ascii="Calibri" w:hAnsi="Calibri" w:cs="Calibri"/>
                    </w:rPr>
                    <w:t>Wymagane interfejsy</w:t>
                  </w:r>
                </w:p>
              </w:tc>
              <w:tc>
                <w:tcPr>
                  <w:tcW w:w="6940" w:type="dxa"/>
                  <w:tcBorders>
                    <w:top w:val="nil"/>
                    <w:left w:val="nil"/>
                    <w:bottom w:val="single" w:sz="4" w:space="0" w:color="auto"/>
                    <w:right w:val="single" w:sz="4" w:space="0" w:color="auto"/>
                  </w:tcBorders>
                  <w:shd w:val="clear" w:color="auto" w:fill="auto"/>
                  <w:hideMark/>
                </w:tcPr>
                <w:p w14:paraId="79D33E13" w14:textId="77777777" w:rsidR="006C5C49" w:rsidRPr="00AA7548" w:rsidRDefault="006C5C49" w:rsidP="008427B3">
                  <w:pPr>
                    <w:rPr>
                      <w:rFonts w:ascii="Calibri" w:hAnsi="Calibri" w:cs="Calibri"/>
                    </w:rPr>
                  </w:pPr>
                  <w:r w:rsidRPr="00AA7548">
                    <w:rPr>
                      <w:rFonts w:ascii="Calibri" w:hAnsi="Calibri" w:cs="Calibri"/>
                    </w:rPr>
                    <w:t>USB , złącze Ethernet  Rj-45</w:t>
                  </w:r>
                </w:p>
              </w:tc>
              <w:tc>
                <w:tcPr>
                  <w:tcW w:w="3491" w:type="dxa"/>
                  <w:tcBorders>
                    <w:top w:val="nil"/>
                    <w:left w:val="nil"/>
                    <w:bottom w:val="single" w:sz="4" w:space="0" w:color="auto"/>
                    <w:right w:val="single" w:sz="4" w:space="0" w:color="auto"/>
                  </w:tcBorders>
                </w:tcPr>
                <w:p w14:paraId="3801549E" w14:textId="77777777" w:rsidR="006C5C49" w:rsidRPr="00AA7548" w:rsidRDefault="006C5C49" w:rsidP="008427B3">
                  <w:pPr>
                    <w:rPr>
                      <w:rFonts w:ascii="Calibri" w:hAnsi="Calibri" w:cs="Calibri"/>
                    </w:rPr>
                  </w:pPr>
                </w:p>
              </w:tc>
            </w:tr>
            <w:tr w:rsidR="006C5C49" w:rsidRPr="00AA7548" w14:paraId="2689F557"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7FC51F3F" w14:textId="77777777" w:rsidR="006C5C49" w:rsidRPr="00AA7548" w:rsidRDefault="006C5C49" w:rsidP="008427B3">
                  <w:pPr>
                    <w:rPr>
                      <w:rFonts w:ascii="Calibri" w:hAnsi="Calibri" w:cs="Calibri"/>
                    </w:rPr>
                  </w:pPr>
                  <w:r w:rsidRPr="00AA7548">
                    <w:rPr>
                      <w:rFonts w:ascii="Calibri" w:hAnsi="Calibri" w:cs="Calibri"/>
                    </w:rPr>
                    <w:t>Obsługiwane protokoły</w:t>
                  </w:r>
                </w:p>
              </w:tc>
              <w:tc>
                <w:tcPr>
                  <w:tcW w:w="6940" w:type="dxa"/>
                  <w:tcBorders>
                    <w:top w:val="nil"/>
                    <w:left w:val="nil"/>
                    <w:bottom w:val="single" w:sz="4" w:space="0" w:color="auto"/>
                    <w:right w:val="single" w:sz="4" w:space="0" w:color="auto"/>
                  </w:tcBorders>
                  <w:shd w:val="clear" w:color="auto" w:fill="auto"/>
                  <w:hideMark/>
                </w:tcPr>
                <w:p w14:paraId="484CBCA1" w14:textId="77777777" w:rsidR="006C5C49" w:rsidRPr="00AA7548" w:rsidRDefault="006C5C49" w:rsidP="008427B3">
                  <w:pPr>
                    <w:rPr>
                      <w:rFonts w:ascii="Calibri" w:hAnsi="Calibri" w:cs="Calibri"/>
                    </w:rPr>
                  </w:pPr>
                  <w:r w:rsidRPr="00AA7548">
                    <w:rPr>
                      <w:rFonts w:ascii="Calibri" w:hAnsi="Calibri" w:cs="Calibri"/>
                    </w:rPr>
                    <w:t>SNMP, TCP/IP, HTTP, HTTPS</w:t>
                  </w:r>
                </w:p>
              </w:tc>
              <w:tc>
                <w:tcPr>
                  <w:tcW w:w="3491" w:type="dxa"/>
                  <w:tcBorders>
                    <w:top w:val="nil"/>
                    <w:left w:val="nil"/>
                    <w:bottom w:val="single" w:sz="4" w:space="0" w:color="auto"/>
                    <w:right w:val="single" w:sz="4" w:space="0" w:color="auto"/>
                  </w:tcBorders>
                </w:tcPr>
                <w:p w14:paraId="42ED595C" w14:textId="77777777" w:rsidR="006C5C49" w:rsidRPr="00AA7548" w:rsidRDefault="006C5C49" w:rsidP="008427B3">
                  <w:pPr>
                    <w:rPr>
                      <w:rFonts w:ascii="Calibri" w:hAnsi="Calibri" w:cs="Calibri"/>
                    </w:rPr>
                  </w:pPr>
                </w:p>
              </w:tc>
            </w:tr>
            <w:tr w:rsidR="006C5C49" w:rsidRPr="00AA7548" w14:paraId="093A2303" w14:textId="77777777" w:rsidTr="008427B3">
              <w:trPr>
                <w:trHeight w:val="600"/>
              </w:trPr>
              <w:tc>
                <w:tcPr>
                  <w:tcW w:w="3800" w:type="dxa"/>
                  <w:tcBorders>
                    <w:top w:val="nil"/>
                    <w:left w:val="single" w:sz="4" w:space="0" w:color="auto"/>
                    <w:bottom w:val="single" w:sz="4" w:space="0" w:color="auto"/>
                    <w:right w:val="single" w:sz="4" w:space="0" w:color="auto"/>
                  </w:tcBorders>
                  <w:shd w:val="clear" w:color="auto" w:fill="auto"/>
                  <w:hideMark/>
                </w:tcPr>
                <w:p w14:paraId="1595D90F" w14:textId="77777777" w:rsidR="006C5C49" w:rsidRPr="00AA7548" w:rsidRDefault="006C5C49" w:rsidP="008427B3">
                  <w:pPr>
                    <w:rPr>
                      <w:rFonts w:ascii="Calibri" w:hAnsi="Calibri" w:cs="Calibri"/>
                    </w:rPr>
                  </w:pPr>
                  <w:r w:rsidRPr="00AA7548">
                    <w:rPr>
                      <w:rFonts w:ascii="Calibri" w:hAnsi="Calibri" w:cs="Calibri"/>
                    </w:rPr>
                    <w:t>Wymagane sterowniki do systemów operacyjnych</w:t>
                  </w:r>
                </w:p>
              </w:tc>
              <w:tc>
                <w:tcPr>
                  <w:tcW w:w="6940" w:type="dxa"/>
                  <w:tcBorders>
                    <w:top w:val="nil"/>
                    <w:left w:val="nil"/>
                    <w:bottom w:val="single" w:sz="4" w:space="0" w:color="auto"/>
                    <w:right w:val="single" w:sz="4" w:space="0" w:color="auto"/>
                  </w:tcBorders>
                  <w:shd w:val="clear" w:color="auto" w:fill="auto"/>
                  <w:hideMark/>
                </w:tcPr>
                <w:p w14:paraId="30B4CEBF" w14:textId="77777777" w:rsidR="006C5C49" w:rsidRPr="00AA7548" w:rsidRDefault="006C5C49" w:rsidP="008427B3">
                  <w:pPr>
                    <w:rPr>
                      <w:rFonts w:ascii="Calibri" w:hAnsi="Calibri" w:cs="Calibri"/>
                    </w:rPr>
                  </w:pPr>
                  <w:r w:rsidRPr="00AA7548">
                    <w:rPr>
                      <w:rFonts w:ascii="Calibri" w:hAnsi="Calibri" w:cs="Calibri"/>
                    </w:rPr>
                    <w:t>Windows Server 2012, Windows 10, Windows Server 2019</w:t>
                  </w:r>
                </w:p>
              </w:tc>
              <w:tc>
                <w:tcPr>
                  <w:tcW w:w="3491" w:type="dxa"/>
                  <w:tcBorders>
                    <w:top w:val="nil"/>
                    <w:left w:val="nil"/>
                    <w:bottom w:val="single" w:sz="4" w:space="0" w:color="auto"/>
                    <w:right w:val="single" w:sz="4" w:space="0" w:color="auto"/>
                  </w:tcBorders>
                </w:tcPr>
                <w:p w14:paraId="236C3501" w14:textId="77777777" w:rsidR="006C5C49" w:rsidRPr="00AA7548" w:rsidRDefault="006C5C49" w:rsidP="008427B3">
                  <w:pPr>
                    <w:rPr>
                      <w:rFonts w:ascii="Calibri" w:hAnsi="Calibri" w:cs="Calibri"/>
                    </w:rPr>
                  </w:pPr>
                </w:p>
              </w:tc>
            </w:tr>
            <w:tr w:rsidR="006C5C49" w:rsidRPr="00AA7548" w14:paraId="4A6C6C72"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165DCDAF" w14:textId="77777777" w:rsidR="006C5C49" w:rsidRPr="00AA7548" w:rsidRDefault="006C5C49" w:rsidP="008427B3">
                  <w:pPr>
                    <w:rPr>
                      <w:rFonts w:ascii="Calibri" w:hAnsi="Calibri" w:cs="Calibri"/>
                    </w:rPr>
                  </w:pPr>
                  <w:r w:rsidRPr="00AA7548">
                    <w:rPr>
                      <w:rFonts w:ascii="Calibri" w:hAnsi="Calibri" w:cs="Calibri"/>
                    </w:rPr>
                    <w:t>Zasilanie</w:t>
                  </w:r>
                </w:p>
              </w:tc>
              <w:tc>
                <w:tcPr>
                  <w:tcW w:w="6940" w:type="dxa"/>
                  <w:tcBorders>
                    <w:top w:val="nil"/>
                    <w:left w:val="nil"/>
                    <w:bottom w:val="single" w:sz="4" w:space="0" w:color="auto"/>
                    <w:right w:val="single" w:sz="4" w:space="0" w:color="auto"/>
                  </w:tcBorders>
                  <w:shd w:val="clear" w:color="auto" w:fill="auto"/>
                  <w:hideMark/>
                </w:tcPr>
                <w:p w14:paraId="27A870C4" w14:textId="77777777" w:rsidR="006C5C49" w:rsidRPr="00AA7548" w:rsidRDefault="006C5C49" w:rsidP="008427B3">
                  <w:pPr>
                    <w:rPr>
                      <w:rFonts w:ascii="Calibri" w:hAnsi="Calibri" w:cs="Calibri"/>
                    </w:rPr>
                  </w:pPr>
                  <w:r w:rsidRPr="00AA7548">
                    <w:rPr>
                      <w:rFonts w:ascii="Calibri" w:hAnsi="Calibri" w:cs="Calibri"/>
                    </w:rPr>
                    <w:t xml:space="preserve">220-240 V, 50/60 </w:t>
                  </w:r>
                  <w:proofErr w:type="spellStart"/>
                  <w:r w:rsidRPr="00AA7548">
                    <w:rPr>
                      <w:rFonts w:ascii="Calibri" w:hAnsi="Calibri" w:cs="Calibri"/>
                    </w:rPr>
                    <w:t>Hz</w:t>
                  </w:r>
                  <w:proofErr w:type="spellEnd"/>
                </w:p>
              </w:tc>
              <w:tc>
                <w:tcPr>
                  <w:tcW w:w="3491" w:type="dxa"/>
                  <w:tcBorders>
                    <w:top w:val="nil"/>
                    <w:left w:val="nil"/>
                    <w:bottom w:val="single" w:sz="4" w:space="0" w:color="auto"/>
                    <w:right w:val="single" w:sz="4" w:space="0" w:color="auto"/>
                  </w:tcBorders>
                </w:tcPr>
                <w:p w14:paraId="03FADFE8" w14:textId="77777777" w:rsidR="006C5C49" w:rsidRPr="00AA7548" w:rsidRDefault="006C5C49" w:rsidP="008427B3">
                  <w:pPr>
                    <w:rPr>
                      <w:rFonts w:ascii="Calibri" w:hAnsi="Calibri" w:cs="Calibri"/>
                    </w:rPr>
                  </w:pPr>
                </w:p>
              </w:tc>
            </w:tr>
            <w:tr w:rsidR="006C5C49" w:rsidRPr="00AA7548" w14:paraId="7F87E5AD"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3C892EDA" w14:textId="77777777" w:rsidR="006C5C49" w:rsidRPr="00AA7548" w:rsidRDefault="006C5C49" w:rsidP="008427B3">
                  <w:pPr>
                    <w:rPr>
                      <w:rFonts w:ascii="Calibri" w:hAnsi="Calibri" w:cs="Calibri"/>
                    </w:rPr>
                  </w:pPr>
                  <w:r w:rsidRPr="00AA7548">
                    <w:rPr>
                      <w:rFonts w:ascii="Calibri" w:hAnsi="Calibri" w:cs="Calibri"/>
                    </w:rPr>
                    <w:t>Wyświetlacz</w:t>
                  </w:r>
                </w:p>
              </w:tc>
              <w:tc>
                <w:tcPr>
                  <w:tcW w:w="6940" w:type="dxa"/>
                  <w:tcBorders>
                    <w:top w:val="nil"/>
                    <w:left w:val="nil"/>
                    <w:bottom w:val="single" w:sz="4" w:space="0" w:color="auto"/>
                    <w:right w:val="single" w:sz="4" w:space="0" w:color="auto"/>
                  </w:tcBorders>
                  <w:shd w:val="clear" w:color="auto" w:fill="auto"/>
                  <w:hideMark/>
                </w:tcPr>
                <w:p w14:paraId="75D72813" w14:textId="77777777" w:rsidR="006C5C49" w:rsidRPr="00AA7548" w:rsidRDefault="006C5C49" w:rsidP="008427B3">
                  <w:pPr>
                    <w:rPr>
                      <w:rFonts w:ascii="Calibri" w:hAnsi="Calibri" w:cs="Calibri"/>
                    </w:rPr>
                  </w:pPr>
                  <w:r w:rsidRPr="00AA7548">
                    <w:rPr>
                      <w:rFonts w:ascii="Calibri" w:hAnsi="Calibri" w:cs="Calibri"/>
                    </w:rPr>
                    <w:t>TAK</w:t>
                  </w:r>
                </w:p>
              </w:tc>
              <w:tc>
                <w:tcPr>
                  <w:tcW w:w="3491" w:type="dxa"/>
                  <w:tcBorders>
                    <w:top w:val="nil"/>
                    <w:left w:val="nil"/>
                    <w:bottom w:val="single" w:sz="4" w:space="0" w:color="auto"/>
                    <w:right w:val="single" w:sz="4" w:space="0" w:color="auto"/>
                  </w:tcBorders>
                </w:tcPr>
                <w:p w14:paraId="5A295AA9" w14:textId="77777777" w:rsidR="006C5C49" w:rsidRPr="00AA7548" w:rsidRDefault="006C5C49" w:rsidP="008427B3">
                  <w:pPr>
                    <w:rPr>
                      <w:rFonts w:ascii="Calibri" w:hAnsi="Calibri" w:cs="Calibri"/>
                    </w:rPr>
                  </w:pPr>
                </w:p>
              </w:tc>
            </w:tr>
            <w:tr w:rsidR="006C5C49" w:rsidRPr="00AA7548" w14:paraId="489B0C6A"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1B830759" w14:textId="77777777" w:rsidR="006C5C49" w:rsidRPr="00AA7548" w:rsidRDefault="006C5C49" w:rsidP="008427B3">
                  <w:pPr>
                    <w:rPr>
                      <w:rFonts w:ascii="Calibri" w:hAnsi="Calibri" w:cs="Calibri"/>
                    </w:rPr>
                  </w:pPr>
                  <w:r w:rsidRPr="00AA7548">
                    <w:rPr>
                      <w:rFonts w:ascii="Calibri" w:hAnsi="Calibri" w:cs="Calibri"/>
                    </w:rPr>
                    <w:t>Język menu</w:t>
                  </w:r>
                </w:p>
              </w:tc>
              <w:tc>
                <w:tcPr>
                  <w:tcW w:w="6940" w:type="dxa"/>
                  <w:tcBorders>
                    <w:top w:val="nil"/>
                    <w:left w:val="nil"/>
                    <w:bottom w:val="single" w:sz="4" w:space="0" w:color="auto"/>
                    <w:right w:val="single" w:sz="4" w:space="0" w:color="auto"/>
                  </w:tcBorders>
                  <w:shd w:val="clear" w:color="auto" w:fill="auto"/>
                  <w:hideMark/>
                </w:tcPr>
                <w:p w14:paraId="0CBDB195" w14:textId="77777777" w:rsidR="006C5C49" w:rsidRPr="00AA7548" w:rsidRDefault="006C5C49" w:rsidP="008427B3">
                  <w:pPr>
                    <w:rPr>
                      <w:rFonts w:ascii="Calibri" w:hAnsi="Calibri" w:cs="Calibri"/>
                    </w:rPr>
                  </w:pPr>
                  <w:r w:rsidRPr="00AA7548">
                    <w:rPr>
                      <w:rFonts w:ascii="Calibri" w:hAnsi="Calibri" w:cs="Calibri"/>
                    </w:rPr>
                    <w:t>Polski, Angielski</w:t>
                  </w:r>
                </w:p>
              </w:tc>
              <w:tc>
                <w:tcPr>
                  <w:tcW w:w="3491" w:type="dxa"/>
                  <w:tcBorders>
                    <w:top w:val="nil"/>
                    <w:left w:val="nil"/>
                    <w:bottom w:val="single" w:sz="4" w:space="0" w:color="auto"/>
                    <w:right w:val="single" w:sz="4" w:space="0" w:color="auto"/>
                  </w:tcBorders>
                </w:tcPr>
                <w:p w14:paraId="64526935" w14:textId="77777777" w:rsidR="006C5C49" w:rsidRPr="00AA7548" w:rsidRDefault="006C5C49" w:rsidP="008427B3">
                  <w:pPr>
                    <w:rPr>
                      <w:rFonts w:ascii="Calibri" w:hAnsi="Calibri" w:cs="Calibri"/>
                    </w:rPr>
                  </w:pPr>
                </w:p>
              </w:tc>
            </w:tr>
            <w:tr w:rsidR="006C5C49" w:rsidRPr="00AA7548" w14:paraId="55ECDBA4"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noWrap/>
                  <w:hideMark/>
                </w:tcPr>
                <w:p w14:paraId="7F382980" w14:textId="77777777" w:rsidR="006C5C49" w:rsidRPr="00AA7548" w:rsidRDefault="006C5C49" w:rsidP="008427B3">
                  <w:pPr>
                    <w:rPr>
                      <w:rFonts w:ascii="Calibri" w:hAnsi="Calibri" w:cs="Calibri"/>
                    </w:rPr>
                  </w:pPr>
                  <w:r w:rsidRPr="00AA7548">
                    <w:rPr>
                      <w:rFonts w:ascii="Calibri" w:hAnsi="Calibri" w:cs="Calibri"/>
                    </w:rPr>
                    <w:t>Gwarancja producenta</w:t>
                  </w:r>
                </w:p>
              </w:tc>
              <w:tc>
                <w:tcPr>
                  <w:tcW w:w="6940" w:type="dxa"/>
                  <w:tcBorders>
                    <w:top w:val="nil"/>
                    <w:left w:val="nil"/>
                    <w:bottom w:val="single" w:sz="4" w:space="0" w:color="auto"/>
                    <w:right w:val="single" w:sz="4" w:space="0" w:color="auto"/>
                  </w:tcBorders>
                  <w:shd w:val="clear" w:color="auto" w:fill="auto"/>
                  <w:hideMark/>
                </w:tcPr>
                <w:p w14:paraId="289D2264" w14:textId="77777777" w:rsidR="006C5C49" w:rsidRPr="00AA7548" w:rsidRDefault="006C5C49" w:rsidP="008427B3">
                  <w:pPr>
                    <w:rPr>
                      <w:rFonts w:ascii="Calibri" w:hAnsi="Calibri" w:cs="Calibri"/>
                    </w:rPr>
                  </w:pPr>
                  <w:r w:rsidRPr="00AA7548">
                    <w:rPr>
                      <w:rFonts w:ascii="Calibri" w:hAnsi="Calibri" w:cs="Calibri"/>
                    </w:rPr>
                    <w:t>36 miesięcy</w:t>
                  </w:r>
                </w:p>
              </w:tc>
              <w:tc>
                <w:tcPr>
                  <w:tcW w:w="3491" w:type="dxa"/>
                  <w:tcBorders>
                    <w:top w:val="nil"/>
                    <w:left w:val="nil"/>
                    <w:bottom w:val="single" w:sz="4" w:space="0" w:color="auto"/>
                    <w:right w:val="single" w:sz="4" w:space="0" w:color="auto"/>
                  </w:tcBorders>
                </w:tcPr>
                <w:p w14:paraId="2F3D18CA" w14:textId="77777777" w:rsidR="006C5C49" w:rsidRPr="00AA7548" w:rsidRDefault="006C5C49" w:rsidP="008427B3">
                  <w:pPr>
                    <w:rPr>
                      <w:rFonts w:ascii="Calibri" w:hAnsi="Calibri" w:cs="Calibri"/>
                    </w:rPr>
                  </w:pPr>
                </w:p>
              </w:tc>
            </w:tr>
            <w:tr w:rsidR="006C5C49" w:rsidRPr="00AA7548" w14:paraId="73F99600"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noWrap/>
                  <w:hideMark/>
                </w:tcPr>
                <w:p w14:paraId="7AB30FBF" w14:textId="77777777" w:rsidR="006C5C49" w:rsidRPr="00AA7548" w:rsidRDefault="006C5C49" w:rsidP="008427B3">
                  <w:pPr>
                    <w:rPr>
                      <w:rFonts w:ascii="Calibri" w:hAnsi="Calibri" w:cs="Calibri"/>
                    </w:rPr>
                  </w:pPr>
                  <w:r w:rsidRPr="00AA7548">
                    <w:rPr>
                      <w:rFonts w:ascii="Calibri" w:hAnsi="Calibri" w:cs="Calibri"/>
                    </w:rPr>
                    <w:t>Dodatkowo materiały eksploatacyjne</w:t>
                  </w:r>
                </w:p>
              </w:tc>
              <w:tc>
                <w:tcPr>
                  <w:tcW w:w="6940" w:type="dxa"/>
                  <w:tcBorders>
                    <w:top w:val="nil"/>
                    <w:left w:val="nil"/>
                    <w:bottom w:val="single" w:sz="4" w:space="0" w:color="auto"/>
                    <w:right w:val="single" w:sz="4" w:space="0" w:color="auto"/>
                  </w:tcBorders>
                  <w:shd w:val="clear" w:color="auto" w:fill="auto"/>
                  <w:hideMark/>
                </w:tcPr>
                <w:p w14:paraId="4270052D" w14:textId="77777777" w:rsidR="006C5C49" w:rsidRPr="00AA7548" w:rsidRDefault="006C5C49" w:rsidP="008427B3">
                  <w:pPr>
                    <w:rPr>
                      <w:rFonts w:ascii="Calibri" w:hAnsi="Calibri" w:cs="Calibri"/>
                    </w:rPr>
                  </w:pPr>
                  <w:r w:rsidRPr="00AA7548">
                    <w:rPr>
                      <w:rFonts w:ascii="Calibri" w:hAnsi="Calibri" w:cs="Calibri"/>
                    </w:rPr>
                    <w:t>3 szt. -  zapasowe tonery oryginalne pasujące do modelu drukarki</w:t>
                  </w:r>
                </w:p>
              </w:tc>
              <w:tc>
                <w:tcPr>
                  <w:tcW w:w="3491" w:type="dxa"/>
                  <w:tcBorders>
                    <w:top w:val="nil"/>
                    <w:left w:val="nil"/>
                    <w:bottom w:val="single" w:sz="4" w:space="0" w:color="auto"/>
                    <w:right w:val="single" w:sz="4" w:space="0" w:color="auto"/>
                  </w:tcBorders>
                </w:tcPr>
                <w:p w14:paraId="5E8373AD" w14:textId="77777777" w:rsidR="006C5C49" w:rsidRPr="00AA7548" w:rsidRDefault="006C5C49" w:rsidP="008427B3">
                  <w:pPr>
                    <w:rPr>
                      <w:rFonts w:ascii="Calibri" w:hAnsi="Calibri" w:cs="Calibri"/>
                    </w:rPr>
                  </w:pPr>
                </w:p>
              </w:tc>
            </w:tr>
          </w:tbl>
          <w:p w14:paraId="48FC7C41" w14:textId="77777777" w:rsidR="006C5C49" w:rsidRDefault="006C5C49" w:rsidP="008427B3">
            <w:pPr>
              <w:rPr>
                <w:rFonts w:ascii="Calibri" w:hAnsi="Calibri" w:cs="Calibri"/>
                <w:color w:val="000000"/>
              </w:rPr>
            </w:pPr>
          </w:p>
          <w:p w14:paraId="1937A601" w14:textId="77777777" w:rsidR="006C5C49" w:rsidRPr="0077538D" w:rsidRDefault="006C5C49" w:rsidP="008427B3">
            <w:pPr>
              <w:rPr>
                <w:rFonts w:ascii="Calibri" w:hAnsi="Calibri" w:cs="Calibri"/>
                <w:b/>
                <w:bCs/>
                <w:color w:val="000000"/>
              </w:rPr>
            </w:pPr>
            <w:r w:rsidRPr="0077538D">
              <w:rPr>
                <w:rFonts w:ascii="Calibri" w:hAnsi="Calibri" w:cs="Calibri"/>
                <w:b/>
                <w:bCs/>
                <w:color w:val="000000"/>
              </w:rPr>
              <w:t xml:space="preserve">Poz. 4 </w:t>
            </w:r>
            <w:r>
              <w:rPr>
                <w:rFonts w:ascii="Calibri" w:hAnsi="Calibri" w:cs="Calibri"/>
                <w:b/>
                <w:bCs/>
                <w:color w:val="000000"/>
              </w:rPr>
              <w:t>-5</w:t>
            </w:r>
          </w:p>
          <w:p w14:paraId="06E8266B" w14:textId="77777777" w:rsidR="006C5C49" w:rsidRPr="0077538D" w:rsidRDefault="006C5C49" w:rsidP="008427B3">
            <w:pPr>
              <w:rPr>
                <w:rFonts w:ascii="Calibri" w:hAnsi="Calibri" w:cs="Calibri"/>
                <w:b/>
                <w:bCs/>
                <w:color w:val="000000"/>
              </w:rPr>
            </w:pPr>
          </w:p>
          <w:tbl>
            <w:tblPr>
              <w:tblW w:w="14231" w:type="dxa"/>
              <w:tblCellMar>
                <w:left w:w="70" w:type="dxa"/>
                <w:right w:w="70" w:type="dxa"/>
              </w:tblCellMar>
              <w:tblLook w:val="04A0" w:firstRow="1" w:lastRow="0" w:firstColumn="1" w:lastColumn="0" w:noHBand="0" w:noVBand="1"/>
            </w:tblPr>
            <w:tblGrid>
              <w:gridCol w:w="3800"/>
              <w:gridCol w:w="6940"/>
              <w:gridCol w:w="3491"/>
            </w:tblGrid>
            <w:tr w:rsidR="006C5C49" w:rsidRPr="00E90093" w14:paraId="036106F3" w14:textId="77777777" w:rsidTr="008427B3">
              <w:trPr>
                <w:trHeight w:val="315"/>
              </w:trPr>
              <w:tc>
                <w:tcPr>
                  <w:tcW w:w="10740" w:type="dxa"/>
                  <w:gridSpan w:val="2"/>
                  <w:tcBorders>
                    <w:top w:val="single" w:sz="8" w:space="0" w:color="000000"/>
                    <w:left w:val="single" w:sz="8" w:space="0" w:color="000000"/>
                    <w:bottom w:val="single" w:sz="4" w:space="0" w:color="000000"/>
                    <w:right w:val="single" w:sz="8" w:space="0" w:color="000000"/>
                  </w:tcBorders>
                  <w:shd w:val="clear" w:color="FFFF00" w:fill="FFFF00"/>
                  <w:noWrap/>
                  <w:vAlign w:val="center"/>
                  <w:hideMark/>
                </w:tcPr>
                <w:p w14:paraId="1316973D" w14:textId="77777777" w:rsidR="006C5C49" w:rsidRPr="00773B63" w:rsidRDefault="006C5C49" w:rsidP="008427B3">
                  <w:pPr>
                    <w:rPr>
                      <w:rFonts w:ascii="Calibri" w:hAnsi="Calibri" w:cs="Calibri"/>
                      <w:b/>
                      <w:bCs/>
                    </w:rPr>
                  </w:pPr>
                  <w:r w:rsidRPr="00773B63">
                    <w:rPr>
                      <w:rFonts w:ascii="Calibri" w:hAnsi="Calibri" w:cs="Calibri"/>
                      <w:b/>
                      <w:bCs/>
                    </w:rPr>
                    <w:t>Drukarka monochromatyczna format A4</w:t>
                  </w:r>
                  <w:r>
                    <w:rPr>
                      <w:rFonts w:ascii="Calibri" w:hAnsi="Calibri" w:cs="Calibri"/>
                      <w:b/>
                      <w:bCs/>
                    </w:rPr>
                    <w:t xml:space="preserve"> (1szt.)</w:t>
                  </w:r>
                  <w:r w:rsidRPr="00773B63">
                    <w:rPr>
                      <w:rFonts w:ascii="Calibri" w:hAnsi="Calibri" w:cs="Calibri"/>
                      <w:b/>
                      <w:bCs/>
                    </w:rPr>
                    <w:t xml:space="preserve"> wraz z zapasem tonerów </w:t>
                  </w:r>
                  <w:r>
                    <w:rPr>
                      <w:rFonts w:ascii="Calibri" w:hAnsi="Calibri" w:cs="Calibri"/>
                      <w:b/>
                      <w:bCs/>
                    </w:rPr>
                    <w:t>(2</w:t>
                  </w:r>
                  <w:r w:rsidRPr="00773B63">
                    <w:rPr>
                      <w:rFonts w:ascii="Calibri" w:hAnsi="Calibri" w:cs="Calibri"/>
                      <w:b/>
                      <w:bCs/>
                    </w:rPr>
                    <w:t xml:space="preserve"> szt.</w:t>
                  </w:r>
                  <w:r>
                    <w:rPr>
                      <w:rFonts w:ascii="Calibri" w:hAnsi="Calibri" w:cs="Calibri"/>
                      <w:b/>
                      <w:bCs/>
                    </w:rPr>
                    <w:t>)</w:t>
                  </w:r>
                </w:p>
              </w:tc>
              <w:tc>
                <w:tcPr>
                  <w:tcW w:w="3491" w:type="dxa"/>
                  <w:tcBorders>
                    <w:top w:val="single" w:sz="8" w:space="0" w:color="000000"/>
                    <w:left w:val="single" w:sz="8" w:space="0" w:color="000000"/>
                    <w:bottom w:val="single" w:sz="4" w:space="0" w:color="000000"/>
                    <w:right w:val="single" w:sz="8" w:space="0" w:color="000000"/>
                  </w:tcBorders>
                  <w:shd w:val="clear" w:color="FFFF00" w:fill="FFFF00"/>
                </w:tcPr>
                <w:p w14:paraId="64B4B3C2" w14:textId="77777777" w:rsidR="006C5C49" w:rsidRPr="00E90093" w:rsidRDefault="006C5C49" w:rsidP="008427B3">
                  <w:pPr>
                    <w:rPr>
                      <w:rFonts w:ascii="Calibri" w:hAnsi="Calibri" w:cs="Calibri"/>
                    </w:rPr>
                  </w:pPr>
                  <w:r w:rsidRPr="00732C80">
                    <w:rPr>
                      <w:rFonts w:ascii="Calibri" w:hAnsi="Calibri" w:cs="Calibri"/>
                      <w:b/>
                      <w:bCs/>
                      <w:color w:val="000000"/>
                    </w:rPr>
                    <w:t>Faktyczne parametry oferowanego sprzętu, zgodnie z informacjami producentów sprzętu udostępnianymi na stronach internetowych</w:t>
                  </w:r>
                  <w:r w:rsidRPr="00B752D8">
                    <w:rPr>
                      <w:rFonts w:ascii="Calibri" w:hAnsi="Calibri" w:cs="Calibri"/>
                      <w:b/>
                      <w:bCs/>
                      <w:color w:val="000000"/>
                      <w:sz w:val="20"/>
                      <w:szCs w:val="20"/>
                    </w:rPr>
                    <w:t>.</w:t>
                  </w:r>
                </w:p>
              </w:tc>
            </w:tr>
            <w:tr w:rsidR="006C5C49" w:rsidRPr="00E90093" w14:paraId="579CF581" w14:textId="77777777" w:rsidTr="008427B3">
              <w:trPr>
                <w:trHeight w:val="315"/>
              </w:trPr>
              <w:tc>
                <w:tcPr>
                  <w:tcW w:w="3800" w:type="dxa"/>
                  <w:tcBorders>
                    <w:top w:val="nil"/>
                    <w:left w:val="single" w:sz="4" w:space="0" w:color="000000"/>
                    <w:bottom w:val="single" w:sz="4" w:space="0" w:color="000000"/>
                    <w:right w:val="single" w:sz="4" w:space="0" w:color="000000"/>
                  </w:tcBorders>
                  <w:shd w:val="clear" w:color="FFFFFF" w:fill="FFFF00"/>
                  <w:noWrap/>
                  <w:vAlign w:val="center"/>
                  <w:hideMark/>
                </w:tcPr>
                <w:p w14:paraId="3C545A37" w14:textId="77777777" w:rsidR="006C5C49" w:rsidRPr="00E90093" w:rsidRDefault="006C5C49" w:rsidP="008427B3">
                  <w:pPr>
                    <w:rPr>
                      <w:rFonts w:ascii="Calibri" w:hAnsi="Calibri" w:cs="Calibri"/>
                    </w:rPr>
                  </w:pPr>
                  <w:r w:rsidRPr="00E90093">
                    <w:rPr>
                      <w:rFonts w:ascii="Calibri" w:hAnsi="Calibri" w:cs="Calibri"/>
                    </w:rPr>
                    <w:t xml:space="preserve">ilość </w:t>
                  </w:r>
                </w:p>
              </w:tc>
              <w:tc>
                <w:tcPr>
                  <w:tcW w:w="6940" w:type="dxa"/>
                  <w:tcBorders>
                    <w:top w:val="nil"/>
                    <w:left w:val="nil"/>
                    <w:bottom w:val="single" w:sz="4" w:space="0" w:color="000000"/>
                    <w:right w:val="single" w:sz="4" w:space="0" w:color="000000"/>
                  </w:tcBorders>
                  <w:shd w:val="clear" w:color="FFFFFF" w:fill="FFFF00"/>
                  <w:noWrap/>
                  <w:vAlign w:val="center"/>
                  <w:hideMark/>
                </w:tcPr>
                <w:p w14:paraId="0B15C3D4" w14:textId="77777777" w:rsidR="006C5C49" w:rsidRPr="00E90093" w:rsidRDefault="006C5C49" w:rsidP="008427B3">
                  <w:pPr>
                    <w:rPr>
                      <w:rFonts w:ascii="Calibri" w:hAnsi="Calibri" w:cs="Calibri"/>
                    </w:rPr>
                  </w:pPr>
                  <w:r>
                    <w:rPr>
                      <w:rFonts w:ascii="Calibri" w:hAnsi="Calibri" w:cs="Calibri"/>
                    </w:rPr>
                    <w:t>1</w:t>
                  </w:r>
                </w:p>
              </w:tc>
              <w:tc>
                <w:tcPr>
                  <w:tcW w:w="3491" w:type="dxa"/>
                  <w:tcBorders>
                    <w:top w:val="nil"/>
                    <w:left w:val="nil"/>
                    <w:bottom w:val="single" w:sz="4" w:space="0" w:color="000000"/>
                    <w:right w:val="single" w:sz="4" w:space="0" w:color="000000"/>
                  </w:tcBorders>
                  <w:shd w:val="clear" w:color="FFFFFF" w:fill="FFFF00"/>
                </w:tcPr>
                <w:p w14:paraId="5D06594E" w14:textId="77777777" w:rsidR="006C5C49" w:rsidRPr="00E90093" w:rsidRDefault="006C5C49" w:rsidP="008427B3">
                  <w:pPr>
                    <w:rPr>
                      <w:rFonts w:ascii="Calibri" w:hAnsi="Calibri" w:cs="Calibri"/>
                    </w:rPr>
                  </w:pPr>
                </w:p>
              </w:tc>
            </w:tr>
            <w:tr w:rsidR="006C5C49" w:rsidRPr="00E90093" w14:paraId="308C5166"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3B832C7B" w14:textId="77777777" w:rsidR="006C5C49" w:rsidRPr="00E90093" w:rsidRDefault="006C5C49" w:rsidP="008427B3">
                  <w:pPr>
                    <w:rPr>
                      <w:rFonts w:ascii="Calibri" w:hAnsi="Calibri" w:cs="Calibri"/>
                    </w:rPr>
                  </w:pPr>
                  <w:r w:rsidRPr="00E90093">
                    <w:rPr>
                      <w:rFonts w:ascii="Calibri" w:hAnsi="Calibri" w:cs="Calibri"/>
                    </w:rPr>
                    <w:t>Technologia druku</w:t>
                  </w:r>
                </w:p>
              </w:tc>
              <w:tc>
                <w:tcPr>
                  <w:tcW w:w="6940" w:type="dxa"/>
                  <w:tcBorders>
                    <w:top w:val="nil"/>
                    <w:left w:val="nil"/>
                    <w:bottom w:val="single" w:sz="4" w:space="0" w:color="auto"/>
                    <w:right w:val="single" w:sz="4" w:space="0" w:color="auto"/>
                  </w:tcBorders>
                  <w:shd w:val="clear" w:color="auto" w:fill="auto"/>
                  <w:hideMark/>
                </w:tcPr>
                <w:p w14:paraId="324E43A0" w14:textId="77777777" w:rsidR="006C5C49" w:rsidRPr="00E90093" w:rsidRDefault="006C5C49" w:rsidP="008427B3">
                  <w:pPr>
                    <w:rPr>
                      <w:rFonts w:ascii="Calibri" w:hAnsi="Calibri" w:cs="Calibri"/>
                    </w:rPr>
                  </w:pPr>
                  <w:r w:rsidRPr="00E90093">
                    <w:rPr>
                      <w:rFonts w:ascii="Calibri" w:hAnsi="Calibri" w:cs="Calibri"/>
                    </w:rPr>
                    <w:t>druk laserowy monochromatyczny/ Technologia druku LED</w:t>
                  </w:r>
                </w:p>
              </w:tc>
              <w:tc>
                <w:tcPr>
                  <w:tcW w:w="3491" w:type="dxa"/>
                  <w:tcBorders>
                    <w:top w:val="nil"/>
                    <w:left w:val="nil"/>
                    <w:bottom w:val="single" w:sz="4" w:space="0" w:color="auto"/>
                    <w:right w:val="single" w:sz="4" w:space="0" w:color="auto"/>
                  </w:tcBorders>
                </w:tcPr>
                <w:p w14:paraId="7F851BE6" w14:textId="77777777" w:rsidR="006C5C49" w:rsidRPr="00E90093" w:rsidRDefault="006C5C49" w:rsidP="008427B3">
                  <w:pPr>
                    <w:rPr>
                      <w:rFonts w:ascii="Calibri" w:hAnsi="Calibri" w:cs="Calibri"/>
                    </w:rPr>
                  </w:pPr>
                </w:p>
              </w:tc>
            </w:tr>
            <w:tr w:rsidR="006C5C49" w:rsidRPr="00E90093" w14:paraId="4D15E7AE"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121B7FDD" w14:textId="77777777" w:rsidR="006C5C49" w:rsidRPr="00E90093" w:rsidRDefault="006C5C49" w:rsidP="008427B3">
                  <w:pPr>
                    <w:rPr>
                      <w:rFonts w:ascii="Calibri" w:hAnsi="Calibri" w:cs="Calibri"/>
                    </w:rPr>
                  </w:pPr>
                  <w:r w:rsidRPr="00E90093">
                    <w:rPr>
                      <w:rFonts w:ascii="Calibri" w:hAnsi="Calibri" w:cs="Calibri"/>
                    </w:rPr>
                    <w:t>Szybkość druku</w:t>
                  </w:r>
                </w:p>
              </w:tc>
              <w:tc>
                <w:tcPr>
                  <w:tcW w:w="6940" w:type="dxa"/>
                  <w:tcBorders>
                    <w:top w:val="nil"/>
                    <w:left w:val="nil"/>
                    <w:bottom w:val="single" w:sz="4" w:space="0" w:color="auto"/>
                    <w:right w:val="single" w:sz="4" w:space="0" w:color="auto"/>
                  </w:tcBorders>
                  <w:shd w:val="clear" w:color="auto" w:fill="auto"/>
                  <w:hideMark/>
                </w:tcPr>
                <w:p w14:paraId="4404F18A" w14:textId="77777777" w:rsidR="006C5C49" w:rsidRPr="00E90093" w:rsidRDefault="006C5C49" w:rsidP="008427B3">
                  <w:pPr>
                    <w:rPr>
                      <w:rFonts w:ascii="Calibri" w:hAnsi="Calibri" w:cs="Calibri"/>
                    </w:rPr>
                  </w:pPr>
                  <w:r w:rsidRPr="00E90093">
                    <w:rPr>
                      <w:rFonts w:ascii="Calibri" w:hAnsi="Calibri" w:cs="Calibri"/>
                    </w:rPr>
                    <w:t>urządzenie umożliwia wydruk minimum 15 stron na minutę</w:t>
                  </w:r>
                </w:p>
              </w:tc>
              <w:tc>
                <w:tcPr>
                  <w:tcW w:w="3491" w:type="dxa"/>
                  <w:tcBorders>
                    <w:top w:val="nil"/>
                    <w:left w:val="nil"/>
                    <w:bottom w:val="single" w:sz="4" w:space="0" w:color="auto"/>
                    <w:right w:val="single" w:sz="4" w:space="0" w:color="auto"/>
                  </w:tcBorders>
                </w:tcPr>
                <w:p w14:paraId="0CB31413" w14:textId="77777777" w:rsidR="006C5C49" w:rsidRPr="00E90093" w:rsidRDefault="006C5C49" w:rsidP="008427B3">
                  <w:pPr>
                    <w:rPr>
                      <w:rFonts w:ascii="Calibri" w:hAnsi="Calibri" w:cs="Calibri"/>
                    </w:rPr>
                  </w:pPr>
                </w:p>
              </w:tc>
            </w:tr>
            <w:tr w:rsidR="006C5C49" w:rsidRPr="00E90093" w14:paraId="380018A6" w14:textId="77777777" w:rsidTr="008427B3">
              <w:trPr>
                <w:trHeight w:val="600"/>
              </w:trPr>
              <w:tc>
                <w:tcPr>
                  <w:tcW w:w="3800" w:type="dxa"/>
                  <w:tcBorders>
                    <w:top w:val="nil"/>
                    <w:left w:val="single" w:sz="4" w:space="0" w:color="auto"/>
                    <w:bottom w:val="single" w:sz="4" w:space="0" w:color="auto"/>
                    <w:right w:val="single" w:sz="4" w:space="0" w:color="auto"/>
                  </w:tcBorders>
                  <w:shd w:val="clear" w:color="auto" w:fill="auto"/>
                  <w:hideMark/>
                </w:tcPr>
                <w:p w14:paraId="5C65E2B0" w14:textId="77777777" w:rsidR="006C5C49" w:rsidRPr="00E90093" w:rsidRDefault="006C5C49" w:rsidP="008427B3">
                  <w:pPr>
                    <w:rPr>
                      <w:rFonts w:ascii="Calibri" w:hAnsi="Calibri" w:cs="Calibri"/>
                    </w:rPr>
                  </w:pPr>
                  <w:r w:rsidRPr="00E90093">
                    <w:rPr>
                      <w:rFonts w:ascii="Calibri" w:hAnsi="Calibri" w:cs="Calibri"/>
                    </w:rPr>
                    <w:lastRenderedPageBreak/>
                    <w:t>Czas oczekiwania na wydruk pierwszej strony mono</w:t>
                  </w:r>
                </w:p>
              </w:tc>
              <w:tc>
                <w:tcPr>
                  <w:tcW w:w="6940" w:type="dxa"/>
                  <w:tcBorders>
                    <w:top w:val="nil"/>
                    <w:left w:val="nil"/>
                    <w:bottom w:val="single" w:sz="4" w:space="0" w:color="auto"/>
                    <w:right w:val="single" w:sz="4" w:space="0" w:color="auto"/>
                  </w:tcBorders>
                  <w:shd w:val="clear" w:color="auto" w:fill="auto"/>
                  <w:hideMark/>
                </w:tcPr>
                <w:p w14:paraId="4BB66A08" w14:textId="77777777" w:rsidR="006C5C49" w:rsidRPr="00E90093" w:rsidRDefault="006C5C49" w:rsidP="008427B3">
                  <w:pPr>
                    <w:rPr>
                      <w:rFonts w:ascii="Calibri" w:hAnsi="Calibri" w:cs="Calibri"/>
                    </w:rPr>
                  </w:pPr>
                  <w:r w:rsidRPr="00E90093">
                    <w:rPr>
                      <w:rFonts w:ascii="Calibri" w:hAnsi="Calibri" w:cs="Calibri"/>
                    </w:rPr>
                    <w:t>do 12 sekund</w:t>
                  </w:r>
                </w:p>
              </w:tc>
              <w:tc>
                <w:tcPr>
                  <w:tcW w:w="3491" w:type="dxa"/>
                  <w:tcBorders>
                    <w:top w:val="nil"/>
                    <w:left w:val="nil"/>
                    <w:bottom w:val="single" w:sz="4" w:space="0" w:color="auto"/>
                    <w:right w:val="single" w:sz="4" w:space="0" w:color="auto"/>
                  </w:tcBorders>
                </w:tcPr>
                <w:p w14:paraId="300E848E" w14:textId="77777777" w:rsidR="006C5C49" w:rsidRPr="00E90093" w:rsidRDefault="006C5C49" w:rsidP="008427B3">
                  <w:pPr>
                    <w:rPr>
                      <w:rFonts w:ascii="Calibri" w:hAnsi="Calibri" w:cs="Calibri"/>
                    </w:rPr>
                  </w:pPr>
                </w:p>
              </w:tc>
            </w:tr>
            <w:tr w:rsidR="006C5C49" w:rsidRPr="00E90093" w14:paraId="1A28D48F"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76BE62B5" w14:textId="77777777" w:rsidR="006C5C49" w:rsidRPr="00E90093" w:rsidRDefault="006C5C49" w:rsidP="008427B3">
                  <w:pPr>
                    <w:rPr>
                      <w:rFonts w:ascii="Calibri" w:hAnsi="Calibri" w:cs="Calibri"/>
                    </w:rPr>
                  </w:pPr>
                  <w:r w:rsidRPr="00E90093">
                    <w:rPr>
                      <w:rFonts w:ascii="Calibri" w:hAnsi="Calibri" w:cs="Calibri"/>
                    </w:rPr>
                    <w:t>Wydajność tonera</w:t>
                  </w:r>
                </w:p>
              </w:tc>
              <w:tc>
                <w:tcPr>
                  <w:tcW w:w="6940" w:type="dxa"/>
                  <w:tcBorders>
                    <w:top w:val="nil"/>
                    <w:left w:val="nil"/>
                    <w:bottom w:val="single" w:sz="4" w:space="0" w:color="auto"/>
                    <w:right w:val="single" w:sz="4" w:space="0" w:color="auto"/>
                  </w:tcBorders>
                  <w:shd w:val="clear" w:color="auto" w:fill="auto"/>
                  <w:hideMark/>
                </w:tcPr>
                <w:p w14:paraId="00DDA1C2" w14:textId="77777777" w:rsidR="006C5C49" w:rsidRPr="00E90093" w:rsidRDefault="006C5C49" w:rsidP="008427B3">
                  <w:pPr>
                    <w:rPr>
                      <w:rFonts w:ascii="Calibri" w:hAnsi="Calibri" w:cs="Calibri"/>
                    </w:rPr>
                  </w:pPr>
                  <w:r w:rsidRPr="00E90093">
                    <w:rPr>
                      <w:rFonts w:ascii="Calibri" w:hAnsi="Calibri" w:cs="Calibri"/>
                    </w:rPr>
                    <w:t>minimum 1400 str.</w:t>
                  </w:r>
                </w:p>
              </w:tc>
              <w:tc>
                <w:tcPr>
                  <w:tcW w:w="3491" w:type="dxa"/>
                  <w:tcBorders>
                    <w:top w:val="nil"/>
                    <w:left w:val="nil"/>
                    <w:bottom w:val="single" w:sz="4" w:space="0" w:color="auto"/>
                    <w:right w:val="single" w:sz="4" w:space="0" w:color="auto"/>
                  </w:tcBorders>
                </w:tcPr>
                <w:p w14:paraId="51934772" w14:textId="77777777" w:rsidR="006C5C49" w:rsidRPr="00E90093" w:rsidRDefault="006C5C49" w:rsidP="008427B3">
                  <w:pPr>
                    <w:rPr>
                      <w:rFonts w:ascii="Calibri" w:hAnsi="Calibri" w:cs="Calibri"/>
                    </w:rPr>
                  </w:pPr>
                </w:p>
              </w:tc>
            </w:tr>
            <w:tr w:rsidR="006C5C49" w:rsidRPr="00E90093" w14:paraId="6E47BE4D"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2B6F1F5B" w14:textId="77777777" w:rsidR="006C5C49" w:rsidRPr="00E90093" w:rsidRDefault="006C5C49" w:rsidP="008427B3">
                  <w:pPr>
                    <w:rPr>
                      <w:rFonts w:ascii="Calibri" w:hAnsi="Calibri" w:cs="Calibri"/>
                    </w:rPr>
                  </w:pPr>
                  <w:r w:rsidRPr="00E90093">
                    <w:rPr>
                      <w:rFonts w:ascii="Calibri" w:hAnsi="Calibri" w:cs="Calibri"/>
                    </w:rPr>
                    <w:t>podajniki papieru</w:t>
                  </w:r>
                </w:p>
              </w:tc>
              <w:tc>
                <w:tcPr>
                  <w:tcW w:w="6940" w:type="dxa"/>
                  <w:tcBorders>
                    <w:top w:val="nil"/>
                    <w:left w:val="nil"/>
                    <w:bottom w:val="single" w:sz="4" w:space="0" w:color="auto"/>
                    <w:right w:val="single" w:sz="4" w:space="0" w:color="auto"/>
                  </w:tcBorders>
                  <w:shd w:val="clear" w:color="auto" w:fill="auto"/>
                  <w:hideMark/>
                </w:tcPr>
                <w:p w14:paraId="6112C2BE" w14:textId="77777777" w:rsidR="006C5C49" w:rsidRPr="00E90093" w:rsidRDefault="006C5C49" w:rsidP="008427B3">
                  <w:pPr>
                    <w:rPr>
                      <w:rFonts w:ascii="Calibri" w:hAnsi="Calibri" w:cs="Calibri"/>
                    </w:rPr>
                  </w:pPr>
                  <w:r w:rsidRPr="00E90093">
                    <w:rPr>
                      <w:rFonts w:ascii="Calibri" w:hAnsi="Calibri" w:cs="Calibri"/>
                    </w:rPr>
                    <w:t>TAK</w:t>
                  </w:r>
                </w:p>
              </w:tc>
              <w:tc>
                <w:tcPr>
                  <w:tcW w:w="3491" w:type="dxa"/>
                  <w:tcBorders>
                    <w:top w:val="nil"/>
                    <w:left w:val="nil"/>
                    <w:bottom w:val="single" w:sz="4" w:space="0" w:color="auto"/>
                    <w:right w:val="single" w:sz="4" w:space="0" w:color="auto"/>
                  </w:tcBorders>
                </w:tcPr>
                <w:p w14:paraId="27C5E750" w14:textId="77777777" w:rsidR="006C5C49" w:rsidRPr="00E90093" w:rsidRDefault="006C5C49" w:rsidP="008427B3">
                  <w:pPr>
                    <w:rPr>
                      <w:rFonts w:ascii="Calibri" w:hAnsi="Calibri" w:cs="Calibri"/>
                    </w:rPr>
                  </w:pPr>
                </w:p>
              </w:tc>
            </w:tr>
            <w:tr w:rsidR="006C5C49" w:rsidRPr="00E90093" w14:paraId="7EB1FF5B"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515C92CC" w14:textId="77777777" w:rsidR="006C5C49" w:rsidRPr="00E90093" w:rsidRDefault="006C5C49" w:rsidP="008427B3">
                  <w:pPr>
                    <w:rPr>
                      <w:rFonts w:ascii="Calibri" w:hAnsi="Calibri" w:cs="Calibri"/>
                    </w:rPr>
                  </w:pPr>
                  <w:r w:rsidRPr="00E90093">
                    <w:rPr>
                      <w:rFonts w:ascii="Calibri" w:hAnsi="Calibri" w:cs="Calibri"/>
                    </w:rPr>
                    <w:t>Pojemność odbiorcza</w:t>
                  </w:r>
                </w:p>
              </w:tc>
              <w:tc>
                <w:tcPr>
                  <w:tcW w:w="6940" w:type="dxa"/>
                  <w:tcBorders>
                    <w:top w:val="nil"/>
                    <w:left w:val="nil"/>
                    <w:bottom w:val="single" w:sz="4" w:space="0" w:color="auto"/>
                    <w:right w:val="single" w:sz="4" w:space="0" w:color="auto"/>
                  </w:tcBorders>
                  <w:shd w:val="clear" w:color="auto" w:fill="auto"/>
                  <w:hideMark/>
                </w:tcPr>
                <w:p w14:paraId="67787BA4" w14:textId="77777777" w:rsidR="006C5C49" w:rsidRPr="00E90093" w:rsidRDefault="006C5C49" w:rsidP="008427B3">
                  <w:pPr>
                    <w:rPr>
                      <w:rFonts w:ascii="Calibri" w:hAnsi="Calibri" w:cs="Calibri"/>
                    </w:rPr>
                  </w:pPr>
                  <w:r w:rsidRPr="00E90093">
                    <w:rPr>
                      <w:rFonts w:ascii="Calibri" w:hAnsi="Calibri" w:cs="Calibri"/>
                    </w:rPr>
                    <w:t>50 arkuszy</w:t>
                  </w:r>
                </w:p>
              </w:tc>
              <w:tc>
                <w:tcPr>
                  <w:tcW w:w="3491" w:type="dxa"/>
                  <w:tcBorders>
                    <w:top w:val="nil"/>
                    <w:left w:val="nil"/>
                    <w:bottom w:val="single" w:sz="4" w:space="0" w:color="auto"/>
                    <w:right w:val="single" w:sz="4" w:space="0" w:color="auto"/>
                  </w:tcBorders>
                </w:tcPr>
                <w:p w14:paraId="142C3320" w14:textId="77777777" w:rsidR="006C5C49" w:rsidRPr="00E90093" w:rsidRDefault="006C5C49" w:rsidP="008427B3">
                  <w:pPr>
                    <w:rPr>
                      <w:rFonts w:ascii="Calibri" w:hAnsi="Calibri" w:cs="Calibri"/>
                    </w:rPr>
                  </w:pPr>
                </w:p>
              </w:tc>
            </w:tr>
            <w:tr w:rsidR="006C5C49" w:rsidRPr="00E90093" w14:paraId="1BD408B8"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0D9E30C3" w14:textId="77777777" w:rsidR="006C5C49" w:rsidRPr="00E90093" w:rsidRDefault="006C5C49" w:rsidP="008427B3">
                  <w:pPr>
                    <w:rPr>
                      <w:rFonts w:ascii="Calibri" w:hAnsi="Calibri" w:cs="Calibri"/>
                    </w:rPr>
                  </w:pPr>
                  <w:r w:rsidRPr="00E90093">
                    <w:rPr>
                      <w:rFonts w:ascii="Calibri" w:hAnsi="Calibri" w:cs="Calibri"/>
                    </w:rPr>
                    <w:t>Wymagane interfejsy</w:t>
                  </w:r>
                </w:p>
              </w:tc>
              <w:tc>
                <w:tcPr>
                  <w:tcW w:w="6940" w:type="dxa"/>
                  <w:tcBorders>
                    <w:top w:val="nil"/>
                    <w:left w:val="nil"/>
                    <w:bottom w:val="single" w:sz="4" w:space="0" w:color="auto"/>
                    <w:right w:val="single" w:sz="4" w:space="0" w:color="auto"/>
                  </w:tcBorders>
                  <w:shd w:val="clear" w:color="auto" w:fill="auto"/>
                  <w:hideMark/>
                </w:tcPr>
                <w:p w14:paraId="08C14F22" w14:textId="77777777" w:rsidR="006C5C49" w:rsidRPr="00E90093" w:rsidRDefault="006C5C49" w:rsidP="008427B3">
                  <w:pPr>
                    <w:rPr>
                      <w:rFonts w:ascii="Calibri" w:hAnsi="Calibri" w:cs="Calibri"/>
                    </w:rPr>
                  </w:pPr>
                  <w:r w:rsidRPr="00E90093">
                    <w:rPr>
                      <w:rFonts w:ascii="Calibri" w:hAnsi="Calibri" w:cs="Calibri"/>
                    </w:rPr>
                    <w:t>USB , WIFI</w:t>
                  </w:r>
                </w:p>
              </w:tc>
              <w:tc>
                <w:tcPr>
                  <w:tcW w:w="3491" w:type="dxa"/>
                  <w:tcBorders>
                    <w:top w:val="nil"/>
                    <w:left w:val="nil"/>
                    <w:bottom w:val="single" w:sz="4" w:space="0" w:color="auto"/>
                    <w:right w:val="single" w:sz="4" w:space="0" w:color="auto"/>
                  </w:tcBorders>
                </w:tcPr>
                <w:p w14:paraId="7B0577DB" w14:textId="77777777" w:rsidR="006C5C49" w:rsidRPr="00E90093" w:rsidRDefault="006C5C49" w:rsidP="008427B3">
                  <w:pPr>
                    <w:rPr>
                      <w:rFonts w:ascii="Calibri" w:hAnsi="Calibri" w:cs="Calibri"/>
                    </w:rPr>
                  </w:pPr>
                </w:p>
              </w:tc>
            </w:tr>
            <w:tr w:rsidR="006C5C49" w:rsidRPr="00E90093" w14:paraId="08D4112E"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305F2D92" w14:textId="77777777" w:rsidR="006C5C49" w:rsidRPr="00E90093" w:rsidRDefault="006C5C49" w:rsidP="008427B3">
                  <w:pPr>
                    <w:rPr>
                      <w:rFonts w:ascii="Calibri" w:hAnsi="Calibri" w:cs="Calibri"/>
                    </w:rPr>
                  </w:pPr>
                  <w:r w:rsidRPr="00E90093">
                    <w:rPr>
                      <w:rFonts w:ascii="Calibri" w:hAnsi="Calibri" w:cs="Calibri"/>
                    </w:rPr>
                    <w:t>Obsługiwane protokoły</w:t>
                  </w:r>
                </w:p>
              </w:tc>
              <w:tc>
                <w:tcPr>
                  <w:tcW w:w="6940" w:type="dxa"/>
                  <w:tcBorders>
                    <w:top w:val="nil"/>
                    <w:left w:val="nil"/>
                    <w:bottom w:val="single" w:sz="4" w:space="0" w:color="auto"/>
                    <w:right w:val="single" w:sz="4" w:space="0" w:color="auto"/>
                  </w:tcBorders>
                  <w:shd w:val="clear" w:color="auto" w:fill="auto"/>
                  <w:hideMark/>
                </w:tcPr>
                <w:p w14:paraId="4E6412C1" w14:textId="77777777" w:rsidR="006C5C49" w:rsidRPr="00E90093" w:rsidRDefault="006C5C49" w:rsidP="008427B3">
                  <w:pPr>
                    <w:rPr>
                      <w:rFonts w:ascii="Calibri" w:hAnsi="Calibri" w:cs="Calibri"/>
                    </w:rPr>
                  </w:pPr>
                  <w:r w:rsidRPr="00E90093">
                    <w:rPr>
                      <w:rFonts w:ascii="Calibri" w:hAnsi="Calibri" w:cs="Calibri"/>
                    </w:rPr>
                    <w:t>TCP/IP, HTTP, HTTPS</w:t>
                  </w:r>
                </w:p>
              </w:tc>
              <w:tc>
                <w:tcPr>
                  <w:tcW w:w="3491" w:type="dxa"/>
                  <w:tcBorders>
                    <w:top w:val="nil"/>
                    <w:left w:val="nil"/>
                    <w:bottom w:val="single" w:sz="4" w:space="0" w:color="auto"/>
                    <w:right w:val="single" w:sz="4" w:space="0" w:color="auto"/>
                  </w:tcBorders>
                </w:tcPr>
                <w:p w14:paraId="70305259" w14:textId="77777777" w:rsidR="006C5C49" w:rsidRPr="00E90093" w:rsidRDefault="006C5C49" w:rsidP="008427B3">
                  <w:pPr>
                    <w:rPr>
                      <w:rFonts w:ascii="Calibri" w:hAnsi="Calibri" w:cs="Calibri"/>
                    </w:rPr>
                  </w:pPr>
                </w:p>
              </w:tc>
            </w:tr>
            <w:tr w:rsidR="006C5C49" w:rsidRPr="00E90093" w14:paraId="1406274F" w14:textId="77777777" w:rsidTr="008427B3">
              <w:trPr>
                <w:trHeight w:val="600"/>
              </w:trPr>
              <w:tc>
                <w:tcPr>
                  <w:tcW w:w="3800" w:type="dxa"/>
                  <w:tcBorders>
                    <w:top w:val="nil"/>
                    <w:left w:val="single" w:sz="4" w:space="0" w:color="auto"/>
                    <w:bottom w:val="single" w:sz="4" w:space="0" w:color="auto"/>
                    <w:right w:val="single" w:sz="4" w:space="0" w:color="auto"/>
                  </w:tcBorders>
                  <w:shd w:val="clear" w:color="auto" w:fill="auto"/>
                  <w:hideMark/>
                </w:tcPr>
                <w:p w14:paraId="4AA3B41A" w14:textId="77777777" w:rsidR="006C5C49" w:rsidRPr="00E90093" w:rsidRDefault="006C5C49" w:rsidP="008427B3">
                  <w:pPr>
                    <w:rPr>
                      <w:rFonts w:ascii="Calibri" w:hAnsi="Calibri" w:cs="Calibri"/>
                    </w:rPr>
                  </w:pPr>
                  <w:r w:rsidRPr="00E90093">
                    <w:rPr>
                      <w:rFonts w:ascii="Calibri" w:hAnsi="Calibri" w:cs="Calibri"/>
                    </w:rPr>
                    <w:t>Wymagane sterowniki do systemów operacyjnych</w:t>
                  </w:r>
                </w:p>
              </w:tc>
              <w:tc>
                <w:tcPr>
                  <w:tcW w:w="6940" w:type="dxa"/>
                  <w:tcBorders>
                    <w:top w:val="nil"/>
                    <w:left w:val="nil"/>
                    <w:bottom w:val="single" w:sz="4" w:space="0" w:color="auto"/>
                    <w:right w:val="single" w:sz="4" w:space="0" w:color="auto"/>
                  </w:tcBorders>
                  <w:shd w:val="clear" w:color="auto" w:fill="auto"/>
                  <w:hideMark/>
                </w:tcPr>
                <w:p w14:paraId="05413199" w14:textId="77777777" w:rsidR="006C5C49" w:rsidRPr="00E90093" w:rsidRDefault="006C5C49" w:rsidP="008427B3">
                  <w:pPr>
                    <w:rPr>
                      <w:rFonts w:ascii="Calibri" w:hAnsi="Calibri" w:cs="Calibri"/>
                    </w:rPr>
                  </w:pPr>
                  <w:r w:rsidRPr="00E90093">
                    <w:rPr>
                      <w:rFonts w:ascii="Calibri" w:hAnsi="Calibri" w:cs="Calibri"/>
                    </w:rPr>
                    <w:t>Windows Server 2012, Windows 10, Windows Server 2019</w:t>
                  </w:r>
                </w:p>
              </w:tc>
              <w:tc>
                <w:tcPr>
                  <w:tcW w:w="3491" w:type="dxa"/>
                  <w:tcBorders>
                    <w:top w:val="nil"/>
                    <w:left w:val="nil"/>
                    <w:bottom w:val="single" w:sz="4" w:space="0" w:color="auto"/>
                    <w:right w:val="single" w:sz="4" w:space="0" w:color="auto"/>
                  </w:tcBorders>
                </w:tcPr>
                <w:p w14:paraId="3118807E" w14:textId="77777777" w:rsidR="006C5C49" w:rsidRPr="00E90093" w:rsidRDefault="006C5C49" w:rsidP="008427B3">
                  <w:pPr>
                    <w:rPr>
                      <w:rFonts w:ascii="Calibri" w:hAnsi="Calibri" w:cs="Calibri"/>
                    </w:rPr>
                  </w:pPr>
                </w:p>
              </w:tc>
            </w:tr>
            <w:tr w:rsidR="006C5C49" w:rsidRPr="00E90093" w14:paraId="714327F3"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4B1ECAC1" w14:textId="77777777" w:rsidR="006C5C49" w:rsidRPr="00E90093" w:rsidRDefault="006C5C49" w:rsidP="008427B3">
                  <w:pPr>
                    <w:rPr>
                      <w:rFonts w:ascii="Calibri" w:hAnsi="Calibri" w:cs="Calibri"/>
                    </w:rPr>
                  </w:pPr>
                  <w:r w:rsidRPr="00E90093">
                    <w:rPr>
                      <w:rFonts w:ascii="Calibri" w:hAnsi="Calibri" w:cs="Calibri"/>
                    </w:rPr>
                    <w:t>Zasilanie</w:t>
                  </w:r>
                </w:p>
              </w:tc>
              <w:tc>
                <w:tcPr>
                  <w:tcW w:w="6940" w:type="dxa"/>
                  <w:tcBorders>
                    <w:top w:val="nil"/>
                    <w:left w:val="nil"/>
                    <w:bottom w:val="single" w:sz="4" w:space="0" w:color="auto"/>
                    <w:right w:val="single" w:sz="4" w:space="0" w:color="auto"/>
                  </w:tcBorders>
                  <w:shd w:val="clear" w:color="auto" w:fill="auto"/>
                  <w:hideMark/>
                </w:tcPr>
                <w:p w14:paraId="77552BC5" w14:textId="77777777" w:rsidR="006C5C49" w:rsidRPr="00E90093" w:rsidRDefault="006C5C49" w:rsidP="008427B3">
                  <w:pPr>
                    <w:rPr>
                      <w:rFonts w:ascii="Calibri" w:hAnsi="Calibri" w:cs="Calibri"/>
                    </w:rPr>
                  </w:pPr>
                  <w:r w:rsidRPr="00E90093">
                    <w:rPr>
                      <w:rFonts w:ascii="Calibri" w:hAnsi="Calibri" w:cs="Calibri"/>
                    </w:rPr>
                    <w:t xml:space="preserve">220-240 V, 50/60 </w:t>
                  </w:r>
                  <w:proofErr w:type="spellStart"/>
                  <w:r w:rsidRPr="00E90093">
                    <w:rPr>
                      <w:rFonts w:ascii="Calibri" w:hAnsi="Calibri" w:cs="Calibri"/>
                    </w:rPr>
                    <w:t>Hz</w:t>
                  </w:r>
                  <w:proofErr w:type="spellEnd"/>
                </w:p>
              </w:tc>
              <w:tc>
                <w:tcPr>
                  <w:tcW w:w="3491" w:type="dxa"/>
                  <w:tcBorders>
                    <w:top w:val="nil"/>
                    <w:left w:val="nil"/>
                    <w:bottom w:val="single" w:sz="4" w:space="0" w:color="auto"/>
                    <w:right w:val="single" w:sz="4" w:space="0" w:color="auto"/>
                  </w:tcBorders>
                </w:tcPr>
                <w:p w14:paraId="197D26B8" w14:textId="77777777" w:rsidR="006C5C49" w:rsidRPr="00E90093" w:rsidRDefault="006C5C49" w:rsidP="008427B3">
                  <w:pPr>
                    <w:rPr>
                      <w:rFonts w:ascii="Calibri" w:hAnsi="Calibri" w:cs="Calibri"/>
                    </w:rPr>
                  </w:pPr>
                </w:p>
              </w:tc>
            </w:tr>
            <w:tr w:rsidR="006C5C49" w:rsidRPr="00E90093" w14:paraId="41214E52"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noWrap/>
                  <w:hideMark/>
                </w:tcPr>
                <w:p w14:paraId="38607D94" w14:textId="77777777" w:rsidR="006C5C49" w:rsidRPr="00E90093" w:rsidRDefault="006C5C49" w:rsidP="008427B3">
                  <w:pPr>
                    <w:rPr>
                      <w:rFonts w:ascii="Calibri" w:hAnsi="Calibri" w:cs="Calibri"/>
                    </w:rPr>
                  </w:pPr>
                  <w:r w:rsidRPr="00E90093">
                    <w:rPr>
                      <w:rFonts w:ascii="Calibri" w:hAnsi="Calibri" w:cs="Calibri"/>
                    </w:rPr>
                    <w:t>Gwarancja producenta</w:t>
                  </w:r>
                </w:p>
              </w:tc>
              <w:tc>
                <w:tcPr>
                  <w:tcW w:w="6940" w:type="dxa"/>
                  <w:tcBorders>
                    <w:top w:val="nil"/>
                    <w:left w:val="nil"/>
                    <w:bottom w:val="single" w:sz="4" w:space="0" w:color="auto"/>
                    <w:right w:val="single" w:sz="4" w:space="0" w:color="auto"/>
                  </w:tcBorders>
                  <w:shd w:val="clear" w:color="auto" w:fill="auto"/>
                  <w:hideMark/>
                </w:tcPr>
                <w:p w14:paraId="68BE6A9C" w14:textId="77777777" w:rsidR="006C5C49" w:rsidRPr="00E90093" w:rsidRDefault="006C5C49" w:rsidP="008427B3">
                  <w:pPr>
                    <w:rPr>
                      <w:rFonts w:ascii="Calibri" w:hAnsi="Calibri" w:cs="Calibri"/>
                    </w:rPr>
                  </w:pPr>
                  <w:r w:rsidRPr="00E90093">
                    <w:rPr>
                      <w:rFonts w:ascii="Calibri" w:hAnsi="Calibri" w:cs="Calibri"/>
                    </w:rPr>
                    <w:t>36 miesięcy</w:t>
                  </w:r>
                </w:p>
              </w:tc>
              <w:tc>
                <w:tcPr>
                  <w:tcW w:w="3491" w:type="dxa"/>
                  <w:tcBorders>
                    <w:top w:val="nil"/>
                    <w:left w:val="nil"/>
                    <w:bottom w:val="single" w:sz="4" w:space="0" w:color="auto"/>
                    <w:right w:val="single" w:sz="4" w:space="0" w:color="auto"/>
                  </w:tcBorders>
                </w:tcPr>
                <w:p w14:paraId="6C0CC653" w14:textId="77777777" w:rsidR="006C5C49" w:rsidRPr="00E90093" w:rsidRDefault="006C5C49" w:rsidP="008427B3">
                  <w:pPr>
                    <w:rPr>
                      <w:rFonts w:ascii="Calibri" w:hAnsi="Calibri" w:cs="Calibri"/>
                    </w:rPr>
                  </w:pPr>
                </w:p>
              </w:tc>
            </w:tr>
            <w:tr w:rsidR="006C5C49" w:rsidRPr="00E90093" w14:paraId="33413B3B"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noWrap/>
                  <w:hideMark/>
                </w:tcPr>
                <w:p w14:paraId="35C6767B" w14:textId="77777777" w:rsidR="006C5C49" w:rsidRPr="00E90093" w:rsidRDefault="006C5C49" w:rsidP="008427B3">
                  <w:pPr>
                    <w:rPr>
                      <w:rFonts w:ascii="Calibri" w:hAnsi="Calibri" w:cs="Calibri"/>
                    </w:rPr>
                  </w:pPr>
                  <w:r w:rsidRPr="00E90093">
                    <w:rPr>
                      <w:rFonts w:ascii="Calibri" w:hAnsi="Calibri" w:cs="Calibri"/>
                    </w:rPr>
                    <w:t>Dodatkowo materiały eksploatacyjne</w:t>
                  </w:r>
                </w:p>
              </w:tc>
              <w:tc>
                <w:tcPr>
                  <w:tcW w:w="6940" w:type="dxa"/>
                  <w:tcBorders>
                    <w:top w:val="nil"/>
                    <w:left w:val="nil"/>
                    <w:bottom w:val="single" w:sz="4" w:space="0" w:color="auto"/>
                    <w:right w:val="single" w:sz="4" w:space="0" w:color="auto"/>
                  </w:tcBorders>
                  <w:shd w:val="clear" w:color="auto" w:fill="auto"/>
                  <w:hideMark/>
                </w:tcPr>
                <w:p w14:paraId="19BC2C98" w14:textId="77777777" w:rsidR="006C5C49" w:rsidRPr="00E90093" w:rsidRDefault="006C5C49" w:rsidP="008427B3">
                  <w:pPr>
                    <w:rPr>
                      <w:rFonts w:ascii="Calibri" w:hAnsi="Calibri" w:cs="Calibri"/>
                    </w:rPr>
                  </w:pPr>
                  <w:r w:rsidRPr="00E90093">
                    <w:rPr>
                      <w:rFonts w:ascii="Calibri" w:hAnsi="Calibri" w:cs="Calibri"/>
                    </w:rPr>
                    <w:t xml:space="preserve">2 </w:t>
                  </w:r>
                  <w:proofErr w:type="spellStart"/>
                  <w:r w:rsidRPr="00E90093">
                    <w:rPr>
                      <w:rFonts w:ascii="Calibri" w:hAnsi="Calibri" w:cs="Calibri"/>
                    </w:rPr>
                    <w:t>szt</w:t>
                  </w:r>
                  <w:proofErr w:type="spellEnd"/>
                  <w:r w:rsidRPr="00E90093">
                    <w:rPr>
                      <w:rFonts w:ascii="Calibri" w:hAnsi="Calibri" w:cs="Calibri"/>
                    </w:rPr>
                    <w:t xml:space="preserve"> - zapasowe tonery oryginalne pasujące do modelu drukarki</w:t>
                  </w:r>
                </w:p>
              </w:tc>
              <w:tc>
                <w:tcPr>
                  <w:tcW w:w="3491" w:type="dxa"/>
                  <w:tcBorders>
                    <w:top w:val="nil"/>
                    <w:left w:val="nil"/>
                    <w:bottom w:val="single" w:sz="4" w:space="0" w:color="auto"/>
                    <w:right w:val="single" w:sz="4" w:space="0" w:color="auto"/>
                  </w:tcBorders>
                </w:tcPr>
                <w:p w14:paraId="630789E0" w14:textId="77777777" w:rsidR="006C5C49" w:rsidRPr="00E90093" w:rsidRDefault="006C5C49" w:rsidP="008427B3">
                  <w:pPr>
                    <w:rPr>
                      <w:rFonts w:ascii="Calibri" w:hAnsi="Calibri" w:cs="Calibri"/>
                    </w:rPr>
                  </w:pPr>
                </w:p>
              </w:tc>
            </w:tr>
            <w:tr w:rsidR="006C5C49" w:rsidRPr="00E90093" w14:paraId="4BAE77D8"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noWrap/>
                  <w:hideMark/>
                </w:tcPr>
                <w:p w14:paraId="688A0CA4" w14:textId="77777777" w:rsidR="006C5C49" w:rsidRPr="00E90093" w:rsidRDefault="006C5C49" w:rsidP="008427B3">
                  <w:pPr>
                    <w:rPr>
                      <w:rFonts w:ascii="Calibri" w:hAnsi="Calibri" w:cs="Calibri"/>
                    </w:rPr>
                  </w:pPr>
                  <w:r w:rsidRPr="00E90093">
                    <w:rPr>
                      <w:rFonts w:ascii="Calibri" w:hAnsi="Calibri" w:cs="Calibri"/>
                    </w:rPr>
                    <w:t>Waga</w:t>
                  </w:r>
                </w:p>
              </w:tc>
              <w:tc>
                <w:tcPr>
                  <w:tcW w:w="6940" w:type="dxa"/>
                  <w:tcBorders>
                    <w:top w:val="nil"/>
                    <w:left w:val="nil"/>
                    <w:bottom w:val="single" w:sz="4" w:space="0" w:color="auto"/>
                    <w:right w:val="single" w:sz="4" w:space="0" w:color="auto"/>
                  </w:tcBorders>
                  <w:shd w:val="clear" w:color="auto" w:fill="auto"/>
                  <w:hideMark/>
                </w:tcPr>
                <w:p w14:paraId="1313D0FD" w14:textId="77777777" w:rsidR="006C5C49" w:rsidRPr="00E90093" w:rsidRDefault="006C5C49" w:rsidP="008427B3">
                  <w:pPr>
                    <w:rPr>
                      <w:rFonts w:ascii="Calibri" w:hAnsi="Calibri" w:cs="Calibri"/>
                    </w:rPr>
                  </w:pPr>
                  <w:r w:rsidRPr="00E90093">
                    <w:rPr>
                      <w:rFonts w:ascii="Calibri" w:hAnsi="Calibri" w:cs="Calibri"/>
                    </w:rPr>
                    <w:t>do 5kg bez opakowania</w:t>
                  </w:r>
                </w:p>
              </w:tc>
              <w:tc>
                <w:tcPr>
                  <w:tcW w:w="3491" w:type="dxa"/>
                  <w:tcBorders>
                    <w:top w:val="nil"/>
                    <w:left w:val="nil"/>
                    <w:bottom w:val="single" w:sz="4" w:space="0" w:color="auto"/>
                    <w:right w:val="single" w:sz="4" w:space="0" w:color="auto"/>
                  </w:tcBorders>
                </w:tcPr>
                <w:p w14:paraId="7A45327A" w14:textId="77777777" w:rsidR="006C5C49" w:rsidRPr="00E90093" w:rsidRDefault="006C5C49" w:rsidP="008427B3">
                  <w:pPr>
                    <w:rPr>
                      <w:rFonts w:ascii="Calibri" w:hAnsi="Calibri" w:cs="Calibri"/>
                    </w:rPr>
                  </w:pPr>
                </w:p>
              </w:tc>
            </w:tr>
          </w:tbl>
          <w:p w14:paraId="7F386751" w14:textId="77777777" w:rsidR="006C5C49" w:rsidRDefault="006C5C49" w:rsidP="008427B3">
            <w:pPr>
              <w:rPr>
                <w:rFonts w:ascii="Calibri" w:hAnsi="Calibri" w:cs="Calibri"/>
                <w:color w:val="000000"/>
              </w:rPr>
            </w:pPr>
          </w:p>
          <w:p w14:paraId="31E08410" w14:textId="77777777" w:rsidR="006C5C49" w:rsidRDefault="006C5C49" w:rsidP="008427B3">
            <w:pPr>
              <w:rPr>
                <w:rFonts w:ascii="Calibri" w:hAnsi="Calibri" w:cs="Calibri"/>
                <w:b/>
                <w:bCs/>
                <w:color w:val="000000"/>
              </w:rPr>
            </w:pPr>
            <w:r w:rsidRPr="0077538D">
              <w:rPr>
                <w:rFonts w:ascii="Calibri" w:hAnsi="Calibri" w:cs="Calibri"/>
                <w:b/>
                <w:bCs/>
                <w:color w:val="000000"/>
              </w:rPr>
              <w:t>Poz. 6</w:t>
            </w:r>
            <w:r>
              <w:rPr>
                <w:rFonts w:ascii="Calibri" w:hAnsi="Calibri" w:cs="Calibri"/>
                <w:b/>
                <w:bCs/>
                <w:color w:val="000000"/>
              </w:rPr>
              <w:t>-7</w:t>
            </w:r>
            <w:r w:rsidRPr="0077538D">
              <w:rPr>
                <w:rFonts w:ascii="Calibri" w:hAnsi="Calibri" w:cs="Calibri"/>
                <w:b/>
                <w:bCs/>
                <w:color w:val="000000"/>
              </w:rPr>
              <w:t xml:space="preserve"> </w:t>
            </w:r>
            <w:r>
              <w:rPr>
                <w:rFonts w:ascii="Calibri" w:hAnsi="Calibri" w:cs="Calibri"/>
                <w:b/>
                <w:bCs/>
                <w:color w:val="000000"/>
              </w:rPr>
              <w:t xml:space="preserve"> </w:t>
            </w:r>
          </w:p>
          <w:p w14:paraId="0D373A8C" w14:textId="77777777" w:rsidR="006C5C49" w:rsidRDefault="006C5C49" w:rsidP="008427B3">
            <w:pPr>
              <w:rPr>
                <w:rFonts w:ascii="Calibri" w:hAnsi="Calibri" w:cs="Calibri"/>
                <w:b/>
                <w:bCs/>
                <w:color w:val="000000"/>
              </w:rPr>
            </w:pPr>
          </w:p>
          <w:tbl>
            <w:tblPr>
              <w:tblW w:w="14076" w:type="dxa"/>
              <w:tblCellMar>
                <w:left w:w="70" w:type="dxa"/>
                <w:right w:w="70" w:type="dxa"/>
              </w:tblCellMar>
              <w:tblLook w:val="04A0" w:firstRow="1" w:lastRow="0" w:firstColumn="1" w:lastColumn="0" w:noHBand="0" w:noVBand="1"/>
            </w:tblPr>
            <w:tblGrid>
              <w:gridCol w:w="3800"/>
              <w:gridCol w:w="7520"/>
              <w:gridCol w:w="2756"/>
            </w:tblGrid>
            <w:tr w:rsidR="006C5C49" w:rsidRPr="00742A90" w14:paraId="4EAD8884" w14:textId="77777777" w:rsidTr="008427B3">
              <w:trPr>
                <w:trHeight w:val="615"/>
              </w:trPr>
              <w:tc>
                <w:tcPr>
                  <w:tcW w:w="11320" w:type="dxa"/>
                  <w:gridSpan w:val="2"/>
                  <w:tcBorders>
                    <w:top w:val="single" w:sz="8" w:space="0" w:color="000000"/>
                    <w:left w:val="single" w:sz="8" w:space="0" w:color="000000"/>
                    <w:bottom w:val="single" w:sz="4" w:space="0" w:color="000000"/>
                    <w:right w:val="nil"/>
                  </w:tcBorders>
                  <w:shd w:val="clear" w:color="FFFF00" w:fill="FFFF00"/>
                  <w:vAlign w:val="center"/>
                  <w:hideMark/>
                </w:tcPr>
                <w:p w14:paraId="1ACDD372" w14:textId="77777777" w:rsidR="006C5C49" w:rsidRPr="00742A90" w:rsidRDefault="006C5C49" w:rsidP="008427B3">
                  <w:pPr>
                    <w:rPr>
                      <w:rFonts w:ascii="Calibri" w:hAnsi="Calibri" w:cs="Calibri"/>
                    </w:rPr>
                  </w:pPr>
                  <w:r w:rsidRPr="00742A90">
                    <w:rPr>
                      <w:rFonts w:ascii="Calibri" w:hAnsi="Calibri" w:cs="Calibri"/>
                    </w:rPr>
                    <w:t xml:space="preserve">Urządzenie wielofunkcyjne format A4 (1 szt.) wraz z dodatkowym kompletem tonerów (3 komplety) </w:t>
                  </w:r>
                </w:p>
              </w:tc>
              <w:tc>
                <w:tcPr>
                  <w:tcW w:w="2756" w:type="dxa"/>
                  <w:tcBorders>
                    <w:top w:val="single" w:sz="8" w:space="0" w:color="000000"/>
                    <w:left w:val="single" w:sz="8" w:space="0" w:color="000000"/>
                    <w:bottom w:val="single" w:sz="4" w:space="0" w:color="000000"/>
                    <w:right w:val="nil"/>
                  </w:tcBorders>
                  <w:shd w:val="clear" w:color="FFFF00" w:fill="FFFF00"/>
                </w:tcPr>
                <w:p w14:paraId="653573EF" w14:textId="77777777" w:rsidR="006C5C49" w:rsidRPr="00742A90" w:rsidRDefault="006C5C49" w:rsidP="008427B3">
                  <w:pPr>
                    <w:rPr>
                      <w:rFonts w:ascii="Calibri" w:hAnsi="Calibri" w:cs="Calibri"/>
                    </w:rPr>
                  </w:pPr>
                  <w:r w:rsidRPr="00732C80">
                    <w:rPr>
                      <w:rFonts w:ascii="Calibri" w:hAnsi="Calibri" w:cs="Calibri"/>
                      <w:b/>
                      <w:bCs/>
                      <w:color w:val="000000"/>
                    </w:rPr>
                    <w:t>Faktyczne parametry oferowanego sprzętu, zgodnie z informacjami producentów sprzętu udostępnianymi na stronach internetowych</w:t>
                  </w:r>
                  <w:r w:rsidRPr="00B752D8">
                    <w:rPr>
                      <w:rFonts w:ascii="Calibri" w:hAnsi="Calibri" w:cs="Calibri"/>
                      <w:b/>
                      <w:bCs/>
                      <w:color w:val="000000"/>
                      <w:sz w:val="20"/>
                      <w:szCs w:val="20"/>
                    </w:rPr>
                    <w:t>.</w:t>
                  </w:r>
                </w:p>
              </w:tc>
            </w:tr>
            <w:tr w:rsidR="006C5C49" w:rsidRPr="00742A90" w14:paraId="048FD7C7" w14:textId="77777777" w:rsidTr="008427B3">
              <w:trPr>
                <w:trHeight w:val="615"/>
              </w:trPr>
              <w:tc>
                <w:tcPr>
                  <w:tcW w:w="3800" w:type="dxa"/>
                  <w:tcBorders>
                    <w:top w:val="nil"/>
                    <w:left w:val="single" w:sz="4" w:space="0" w:color="000000"/>
                    <w:bottom w:val="single" w:sz="4" w:space="0" w:color="000000"/>
                    <w:right w:val="single" w:sz="4" w:space="0" w:color="000000"/>
                  </w:tcBorders>
                  <w:shd w:val="clear" w:color="FFFFFF" w:fill="FFFF00"/>
                  <w:noWrap/>
                  <w:vAlign w:val="center"/>
                  <w:hideMark/>
                </w:tcPr>
                <w:p w14:paraId="725B10FC" w14:textId="77777777" w:rsidR="006C5C49" w:rsidRPr="00742A90" w:rsidRDefault="006C5C49" w:rsidP="008427B3">
                  <w:pPr>
                    <w:rPr>
                      <w:rFonts w:ascii="Calibri" w:hAnsi="Calibri" w:cs="Calibri"/>
                    </w:rPr>
                  </w:pPr>
                  <w:r w:rsidRPr="00742A90">
                    <w:rPr>
                      <w:rFonts w:ascii="Calibri" w:hAnsi="Calibri" w:cs="Calibri"/>
                    </w:rPr>
                    <w:t xml:space="preserve">ilość </w:t>
                  </w:r>
                </w:p>
              </w:tc>
              <w:tc>
                <w:tcPr>
                  <w:tcW w:w="7520" w:type="dxa"/>
                  <w:tcBorders>
                    <w:top w:val="nil"/>
                    <w:left w:val="nil"/>
                    <w:bottom w:val="single" w:sz="4" w:space="0" w:color="000000"/>
                    <w:right w:val="single" w:sz="4" w:space="0" w:color="000000"/>
                  </w:tcBorders>
                  <w:shd w:val="clear" w:color="FFFFFF" w:fill="FFFF00"/>
                  <w:noWrap/>
                  <w:vAlign w:val="center"/>
                  <w:hideMark/>
                </w:tcPr>
                <w:p w14:paraId="2AA77601" w14:textId="77777777" w:rsidR="006C5C49" w:rsidRPr="00742A90" w:rsidRDefault="006C5C49" w:rsidP="008427B3">
                  <w:pPr>
                    <w:rPr>
                      <w:rFonts w:ascii="Calibri" w:hAnsi="Calibri" w:cs="Calibri"/>
                    </w:rPr>
                  </w:pPr>
                  <w:r w:rsidRPr="00742A90">
                    <w:rPr>
                      <w:rFonts w:ascii="Calibri" w:hAnsi="Calibri" w:cs="Calibri"/>
                    </w:rPr>
                    <w:t>1</w:t>
                  </w:r>
                </w:p>
              </w:tc>
              <w:tc>
                <w:tcPr>
                  <w:tcW w:w="2756" w:type="dxa"/>
                  <w:tcBorders>
                    <w:top w:val="nil"/>
                    <w:left w:val="nil"/>
                    <w:bottom w:val="single" w:sz="4" w:space="0" w:color="000000"/>
                    <w:right w:val="single" w:sz="4" w:space="0" w:color="000000"/>
                  </w:tcBorders>
                  <w:shd w:val="clear" w:color="FFFFFF" w:fill="FFFF00"/>
                </w:tcPr>
                <w:p w14:paraId="7566D1E9" w14:textId="77777777" w:rsidR="006C5C49" w:rsidRPr="00742A90" w:rsidRDefault="006C5C49" w:rsidP="008427B3">
                  <w:pPr>
                    <w:rPr>
                      <w:rFonts w:ascii="Calibri" w:hAnsi="Calibri" w:cs="Calibri"/>
                    </w:rPr>
                  </w:pPr>
                </w:p>
              </w:tc>
            </w:tr>
            <w:tr w:rsidR="006C5C49" w:rsidRPr="00742A90" w14:paraId="79339EF7" w14:textId="77777777" w:rsidTr="008427B3">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1D5591C9" w14:textId="77777777" w:rsidR="006C5C49" w:rsidRPr="00742A90" w:rsidRDefault="006C5C49" w:rsidP="008427B3">
                  <w:pPr>
                    <w:rPr>
                      <w:rFonts w:ascii="Calibri" w:hAnsi="Calibri" w:cs="Calibri"/>
                    </w:rPr>
                  </w:pPr>
                  <w:r w:rsidRPr="00742A90">
                    <w:rPr>
                      <w:rFonts w:ascii="Calibri" w:hAnsi="Calibri" w:cs="Calibri"/>
                    </w:rPr>
                    <w:t>Technologia druku</w:t>
                  </w:r>
                </w:p>
              </w:tc>
              <w:tc>
                <w:tcPr>
                  <w:tcW w:w="7520" w:type="dxa"/>
                  <w:tcBorders>
                    <w:top w:val="nil"/>
                    <w:left w:val="nil"/>
                    <w:bottom w:val="single" w:sz="4" w:space="0" w:color="auto"/>
                    <w:right w:val="single" w:sz="4" w:space="0" w:color="auto"/>
                  </w:tcBorders>
                  <w:shd w:val="clear" w:color="auto" w:fill="auto"/>
                  <w:hideMark/>
                </w:tcPr>
                <w:p w14:paraId="76C6911A" w14:textId="77777777" w:rsidR="006C5C49" w:rsidRPr="00742A90" w:rsidRDefault="006C5C49" w:rsidP="008427B3">
                  <w:pPr>
                    <w:rPr>
                      <w:rFonts w:ascii="Calibri" w:hAnsi="Calibri" w:cs="Calibri"/>
                    </w:rPr>
                  </w:pPr>
                  <w:r w:rsidRPr="00742A90">
                    <w:rPr>
                      <w:rFonts w:ascii="Calibri" w:hAnsi="Calibri" w:cs="Calibri"/>
                    </w:rPr>
                    <w:t>druk laserowy kolorowy, automatyczny druk dwustronny</w:t>
                  </w:r>
                </w:p>
              </w:tc>
              <w:tc>
                <w:tcPr>
                  <w:tcW w:w="2756" w:type="dxa"/>
                  <w:tcBorders>
                    <w:top w:val="nil"/>
                    <w:left w:val="nil"/>
                    <w:bottom w:val="single" w:sz="4" w:space="0" w:color="auto"/>
                    <w:right w:val="single" w:sz="4" w:space="0" w:color="auto"/>
                  </w:tcBorders>
                </w:tcPr>
                <w:p w14:paraId="3AB97E6B" w14:textId="77777777" w:rsidR="006C5C49" w:rsidRPr="00742A90" w:rsidRDefault="006C5C49" w:rsidP="008427B3">
                  <w:pPr>
                    <w:rPr>
                      <w:rFonts w:ascii="Calibri" w:hAnsi="Calibri" w:cs="Calibri"/>
                    </w:rPr>
                  </w:pPr>
                </w:p>
              </w:tc>
            </w:tr>
            <w:tr w:rsidR="006C5C49" w:rsidRPr="00742A90" w14:paraId="0074E752" w14:textId="77777777" w:rsidTr="008427B3">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4C66709A" w14:textId="77777777" w:rsidR="006C5C49" w:rsidRPr="00742A90" w:rsidRDefault="006C5C49" w:rsidP="008427B3">
                  <w:pPr>
                    <w:rPr>
                      <w:rFonts w:ascii="Calibri" w:hAnsi="Calibri" w:cs="Calibri"/>
                    </w:rPr>
                  </w:pPr>
                  <w:r w:rsidRPr="00742A90">
                    <w:rPr>
                      <w:rFonts w:ascii="Calibri" w:hAnsi="Calibri" w:cs="Calibri"/>
                    </w:rPr>
                    <w:t>Szybkość druku i kopiowania</w:t>
                  </w:r>
                </w:p>
              </w:tc>
              <w:tc>
                <w:tcPr>
                  <w:tcW w:w="7520" w:type="dxa"/>
                  <w:tcBorders>
                    <w:top w:val="nil"/>
                    <w:left w:val="nil"/>
                    <w:bottom w:val="single" w:sz="4" w:space="0" w:color="auto"/>
                    <w:right w:val="single" w:sz="4" w:space="0" w:color="auto"/>
                  </w:tcBorders>
                  <w:shd w:val="clear" w:color="auto" w:fill="auto"/>
                  <w:hideMark/>
                </w:tcPr>
                <w:p w14:paraId="10FA9BFD" w14:textId="77777777" w:rsidR="006C5C49" w:rsidRPr="00742A90" w:rsidRDefault="006C5C49" w:rsidP="008427B3">
                  <w:pPr>
                    <w:rPr>
                      <w:rFonts w:ascii="Calibri" w:hAnsi="Calibri" w:cs="Calibri"/>
                    </w:rPr>
                  </w:pPr>
                  <w:r w:rsidRPr="00742A90">
                    <w:rPr>
                      <w:rFonts w:ascii="Calibri" w:hAnsi="Calibri" w:cs="Calibri"/>
                    </w:rPr>
                    <w:t xml:space="preserve">urządzenie umożliwia wydruk zadeklarowany przez producenta 25 stron na minutę dla formatu A4 w trybie dwustronnym </w:t>
                  </w:r>
                </w:p>
              </w:tc>
              <w:tc>
                <w:tcPr>
                  <w:tcW w:w="2756" w:type="dxa"/>
                  <w:tcBorders>
                    <w:top w:val="nil"/>
                    <w:left w:val="nil"/>
                    <w:bottom w:val="single" w:sz="4" w:space="0" w:color="auto"/>
                    <w:right w:val="single" w:sz="4" w:space="0" w:color="auto"/>
                  </w:tcBorders>
                </w:tcPr>
                <w:p w14:paraId="793EFCCB" w14:textId="77777777" w:rsidR="006C5C49" w:rsidRPr="00742A90" w:rsidRDefault="006C5C49" w:rsidP="008427B3">
                  <w:pPr>
                    <w:rPr>
                      <w:rFonts w:ascii="Calibri" w:hAnsi="Calibri" w:cs="Calibri"/>
                    </w:rPr>
                  </w:pPr>
                </w:p>
              </w:tc>
            </w:tr>
            <w:tr w:rsidR="006C5C49" w:rsidRPr="00742A90" w14:paraId="15004986" w14:textId="77777777" w:rsidTr="008427B3">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1FDAD3BD" w14:textId="77777777" w:rsidR="006C5C49" w:rsidRPr="00742A90" w:rsidRDefault="006C5C49" w:rsidP="008427B3">
                  <w:pPr>
                    <w:rPr>
                      <w:rFonts w:ascii="Calibri" w:hAnsi="Calibri" w:cs="Calibri"/>
                    </w:rPr>
                  </w:pPr>
                  <w:r w:rsidRPr="00742A90">
                    <w:rPr>
                      <w:rFonts w:ascii="Calibri" w:hAnsi="Calibri" w:cs="Calibri"/>
                    </w:rPr>
                    <w:t>Czas oczekiwania na wydruk pierwszej strony w trybie druku</w:t>
                  </w:r>
                </w:p>
              </w:tc>
              <w:tc>
                <w:tcPr>
                  <w:tcW w:w="7520" w:type="dxa"/>
                  <w:tcBorders>
                    <w:top w:val="nil"/>
                    <w:left w:val="nil"/>
                    <w:bottom w:val="single" w:sz="4" w:space="0" w:color="auto"/>
                    <w:right w:val="single" w:sz="4" w:space="0" w:color="auto"/>
                  </w:tcBorders>
                  <w:shd w:val="clear" w:color="auto" w:fill="auto"/>
                  <w:hideMark/>
                </w:tcPr>
                <w:p w14:paraId="28F9ADD0" w14:textId="77777777" w:rsidR="006C5C49" w:rsidRPr="00742A90" w:rsidRDefault="006C5C49" w:rsidP="008427B3">
                  <w:pPr>
                    <w:rPr>
                      <w:rFonts w:ascii="Calibri" w:hAnsi="Calibri" w:cs="Calibri"/>
                    </w:rPr>
                  </w:pPr>
                  <w:r w:rsidRPr="00742A90">
                    <w:rPr>
                      <w:rFonts w:ascii="Calibri" w:hAnsi="Calibri" w:cs="Calibri"/>
                    </w:rPr>
                    <w:t xml:space="preserve">maksymalnie do 14 sekund                                                                           </w:t>
                  </w:r>
                </w:p>
              </w:tc>
              <w:tc>
                <w:tcPr>
                  <w:tcW w:w="2756" w:type="dxa"/>
                  <w:tcBorders>
                    <w:top w:val="nil"/>
                    <w:left w:val="nil"/>
                    <w:bottom w:val="single" w:sz="4" w:space="0" w:color="auto"/>
                    <w:right w:val="single" w:sz="4" w:space="0" w:color="auto"/>
                  </w:tcBorders>
                </w:tcPr>
                <w:p w14:paraId="0D8DD3BA" w14:textId="77777777" w:rsidR="006C5C49" w:rsidRPr="00742A90" w:rsidRDefault="006C5C49" w:rsidP="008427B3">
                  <w:pPr>
                    <w:rPr>
                      <w:rFonts w:ascii="Calibri" w:hAnsi="Calibri" w:cs="Calibri"/>
                    </w:rPr>
                  </w:pPr>
                </w:p>
              </w:tc>
            </w:tr>
            <w:tr w:rsidR="006C5C49" w:rsidRPr="00742A90" w14:paraId="1D1AD042" w14:textId="77777777" w:rsidTr="008427B3">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47114553" w14:textId="77777777" w:rsidR="006C5C49" w:rsidRPr="00742A90" w:rsidRDefault="006C5C49" w:rsidP="008427B3">
                  <w:pPr>
                    <w:rPr>
                      <w:rFonts w:ascii="Calibri" w:hAnsi="Calibri" w:cs="Calibri"/>
                    </w:rPr>
                  </w:pPr>
                  <w:r w:rsidRPr="00742A90">
                    <w:rPr>
                      <w:rFonts w:ascii="Calibri" w:hAnsi="Calibri" w:cs="Calibri"/>
                    </w:rPr>
                    <w:lastRenderedPageBreak/>
                    <w:t xml:space="preserve">Rozdzielczość optyczna druku i kopiowania </w:t>
                  </w:r>
                </w:p>
              </w:tc>
              <w:tc>
                <w:tcPr>
                  <w:tcW w:w="7520" w:type="dxa"/>
                  <w:tcBorders>
                    <w:top w:val="nil"/>
                    <w:left w:val="nil"/>
                    <w:bottom w:val="single" w:sz="4" w:space="0" w:color="auto"/>
                    <w:right w:val="single" w:sz="4" w:space="0" w:color="auto"/>
                  </w:tcBorders>
                  <w:shd w:val="clear" w:color="auto" w:fill="auto"/>
                  <w:hideMark/>
                </w:tcPr>
                <w:p w14:paraId="7C9D66B7" w14:textId="77777777" w:rsidR="006C5C49" w:rsidRPr="00742A90" w:rsidRDefault="006C5C49" w:rsidP="008427B3">
                  <w:pPr>
                    <w:rPr>
                      <w:rFonts w:ascii="Calibri" w:hAnsi="Calibri" w:cs="Calibri"/>
                    </w:rPr>
                  </w:pPr>
                  <w:r w:rsidRPr="00742A90">
                    <w:rPr>
                      <w:rFonts w:ascii="Calibri" w:hAnsi="Calibri" w:cs="Calibri"/>
                    </w:rPr>
                    <w:t xml:space="preserve">600 x 600 </w:t>
                  </w:r>
                  <w:proofErr w:type="spellStart"/>
                  <w:r w:rsidRPr="00742A90">
                    <w:rPr>
                      <w:rFonts w:ascii="Calibri" w:hAnsi="Calibri" w:cs="Calibri"/>
                    </w:rPr>
                    <w:t>dpi</w:t>
                  </w:r>
                  <w:proofErr w:type="spellEnd"/>
                </w:p>
              </w:tc>
              <w:tc>
                <w:tcPr>
                  <w:tcW w:w="2756" w:type="dxa"/>
                  <w:tcBorders>
                    <w:top w:val="nil"/>
                    <w:left w:val="nil"/>
                    <w:bottom w:val="single" w:sz="4" w:space="0" w:color="auto"/>
                    <w:right w:val="single" w:sz="4" w:space="0" w:color="auto"/>
                  </w:tcBorders>
                </w:tcPr>
                <w:p w14:paraId="3D7A6FAB" w14:textId="77777777" w:rsidR="006C5C49" w:rsidRPr="00742A90" w:rsidRDefault="006C5C49" w:rsidP="008427B3">
                  <w:pPr>
                    <w:rPr>
                      <w:rFonts w:ascii="Calibri" w:hAnsi="Calibri" w:cs="Calibri"/>
                    </w:rPr>
                  </w:pPr>
                </w:p>
              </w:tc>
            </w:tr>
            <w:tr w:rsidR="006C5C49" w:rsidRPr="00742A90" w14:paraId="7911A1C4" w14:textId="77777777" w:rsidTr="008427B3">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28B4455A" w14:textId="77777777" w:rsidR="006C5C49" w:rsidRPr="00742A90" w:rsidRDefault="006C5C49" w:rsidP="008427B3">
                  <w:pPr>
                    <w:rPr>
                      <w:rFonts w:ascii="Calibri" w:hAnsi="Calibri" w:cs="Calibri"/>
                    </w:rPr>
                  </w:pPr>
                  <w:r w:rsidRPr="00742A90">
                    <w:rPr>
                      <w:rFonts w:ascii="Calibri" w:hAnsi="Calibri" w:cs="Calibri"/>
                    </w:rPr>
                    <w:t>Kolorowy skaner</w:t>
                  </w:r>
                </w:p>
              </w:tc>
              <w:tc>
                <w:tcPr>
                  <w:tcW w:w="7520" w:type="dxa"/>
                  <w:tcBorders>
                    <w:top w:val="nil"/>
                    <w:left w:val="nil"/>
                    <w:bottom w:val="single" w:sz="4" w:space="0" w:color="auto"/>
                    <w:right w:val="single" w:sz="4" w:space="0" w:color="auto"/>
                  </w:tcBorders>
                  <w:shd w:val="clear" w:color="auto" w:fill="auto"/>
                  <w:hideMark/>
                </w:tcPr>
                <w:p w14:paraId="26D54B37" w14:textId="77777777" w:rsidR="006C5C49" w:rsidRPr="00742A90" w:rsidRDefault="006C5C49" w:rsidP="008427B3">
                  <w:pPr>
                    <w:rPr>
                      <w:rFonts w:ascii="Calibri" w:hAnsi="Calibri" w:cs="Calibri"/>
                    </w:rPr>
                  </w:pPr>
                  <w:r w:rsidRPr="00742A90">
                    <w:rPr>
                      <w:rFonts w:ascii="Calibri" w:hAnsi="Calibri" w:cs="Calibri"/>
                    </w:rPr>
                    <w:t>tak, dwustronny jednoprzebiegowy z podajnikiem</w:t>
                  </w:r>
                </w:p>
              </w:tc>
              <w:tc>
                <w:tcPr>
                  <w:tcW w:w="2756" w:type="dxa"/>
                  <w:tcBorders>
                    <w:top w:val="nil"/>
                    <w:left w:val="nil"/>
                    <w:bottom w:val="single" w:sz="4" w:space="0" w:color="auto"/>
                    <w:right w:val="single" w:sz="4" w:space="0" w:color="auto"/>
                  </w:tcBorders>
                </w:tcPr>
                <w:p w14:paraId="5FB33553" w14:textId="77777777" w:rsidR="006C5C49" w:rsidRPr="00742A90" w:rsidRDefault="006C5C49" w:rsidP="008427B3">
                  <w:pPr>
                    <w:rPr>
                      <w:rFonts w:ascii="Calibri" w:hAnsi="Calibri" w:cs="Calibri"/>
                    </w:rPr>
                  </w:pPr>
                </w:p>
              </w:tc>
            </w:tr>
            <w:tr w:rsidR="006C5C49" w:rsidRPr="00742A90" w14:paraId="70DF8E2B" w14:textId="77777777" w:rsidTr="008427B3">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3477DCA2" w14:textId="77777777" w:rsidR="006C5C49" w:rsidRPr="00742A90" w:rsidRDefault="006C5C49" w:rsidP="008427B3">
                  <w:pPr>
                    <w:rPr>
                      <w:rFonts w:ascii="Calibri" w:hAnsi="Calibri" w:cs="Calibri"/>
                    </w:rPr>
                  </w:pPr>
                  <w:r w:rsidRPr="00742A90">
                    <w:rPr>
                      <w:rFonts w:ascii="Calibri" w:hAnsi="Calibri" w:cs="Calibri"/>
                    </w:rPr>
                    <w:t>Język wydruku</w:t>
                  </w:r>
                </w:p>
              </w:tc>
              <w:tc>
                <w:tcPr>
                  <w:tcW w:w="7520" w:type="dxa"/>
                  <w:tcBorders>
                    <w:top w:val="nil"/>
                    <w:left w:val="nil"/>
                    <w:bottom w:val="single" w:sz="4" w:space="0" w:color="auto"/>
                    <w:right w:val="single" w:sz="4" w:space="0" w:color="auto"/>
                  </w:tcBorders>
                  <w:shd w:val="clear" w:color="auto" w:fill="auto"/>
                  <w:hideMark/>
                </w:tcPr>
                <w:p w14:paraId="7557F336" w14:textId="77777777" w:rsidR="006C5C49" w:rsidRPr="00742A90" w:rsidRDefault="006C5C49" w:rsidP="008427B3">
                  <w:pPr>
                    <w:rPr>
                      <w:rFonts w:ascii="Calibri" w:hAnsi="Calibri" w:cs="Calibri"/>
                    </w:rPr>
                  </w:pPr>
                  <w:r w:rsidRPr="00742A90">
                    <w:rPr>
                      <w:rFonts w:ascii="Calibri" w:hAnsi="Calibri" w:cs="Calibri"/>
                    </w:rPr>
                    <w:t xml:space="preserve">PCL6 lub PCL5, </w:t>
                  </w:r>
                  <w:proofErr w:type="spellStart"/>
                  <w:r w:rsidRPr="00742A90">
                    <w:rPr>
                      <w:rFonts w:ascii="Calibri" w:hAnsi="Calibri" w:cs="Calibri"/>
                    </w:rPr>
                    <w:t>PostScript</w:t>
                  </w:r>
                  <w:proofErr w:type="spellEnd"/>
                  <w:r w:rsidRPr="00742A90">
                    <w:rPr>
                      <w:rFonts w:ascii="Calibri" w:hAnsi="Calibri" w:cs="Calibri"/>
                    </w:rPr>
                    <w:t>, wymagany oryginalny sterownik producenta urządzenia, interfejs sterownika druku w języku polskim</w:t>
                  </w:r>
                </w:p>
              </w:tc>
              <w:tc>
                <w:tcPr>
                  <w:tcW w:w="2756" w:type="dxa"/>
                  <w:tcBorders>
                    <w:top w:val="nil"/>
                    <w:left w:val="nil"/>
                    <w:bottom w:val="single" w:sz="4" w:space="0" w:color="auto"/>
                    <w:right w:val="single" w:sz="4" w:space="0" w:color="auto"/>
                  </w:tcBorders>
                </w:tcPr>
                <w:p w14:paraId="4A1A5FF1" w14:textId="77777777" w:rsidR="006C5C49" w:rsidRPr="00742A90" w:rsidRDefault="006C5C49" w:rsidP="008427B3">
                  <w:pPr>
                    <w:rPr>
                      <w:rFonts w:ascii="Calibri" w:hAnsi="Calibri" w:cs="Calibri"/>
                    </w:rPr>
                  </w:pPr>
                </w:p>
              </w:tc>
            </w:tr>
            <w:tr w:rsidR="006C5C49" w:rsidRPr="00742A90" w14:paraId="41F063AF" w14:textId="77777777" w:rsidTr="008427B3">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4B5DFDDC" w14:textId="77777777" w:rsidR="006C5C49" w:rsidRPr="00742A90" w:rsidRDefault="006C5C49" w:rsidP="008427B3">
                  <w:pPr>
                    <w:rPr>
                      <w:rFonts w:ascii="Calibri" w:hAnsi="Calibri" w:cs="Calibri"/>
                    </w:rPr>
                  </w:pPr>
                  <w:r w:rsidRPr="00742A90">
                    <w:rPr>
                      <w:rFonts w:ascii="Calibri" w:hAnsi="Calibri" w:cs="Calibri"/>
                    </w:rPr>
                    <w:t>podajniki papieru</w:t>
                  </w:r>
                </w:p>
              </w:tc>
              <w:tc>
                <w:tcPr>
                  <w:tcW w:w="7520" w:type="dxa"/>
                  <w:tcBorders>
                    <w:top w:val="nil"/>
                    <w:left w:val="nil"/>
                    <w:bottom w:val="single" w:sz="4" w:space="0" w:color="auto"/>
                    <w:right w:val="single" w:sz="4" w:space="0" w:color="auto"/>
                  </w:tcBorders>
                  <w:shd w:val="clear" w:color="auto" w:fill="auto"/>
                  <w:hideMark/>
                </w:tcPr>
                <w:p w14:paraId="6FE0ACAC" w14:textId="77777777" w:rsidR="006C5C49" w:rsidRPr="00742A90" w:rsidRDefault="006C5C49" w:rsidP="008427B3">
                  <w:pPr>
                    <w:rPr>
                      <w:rFonts w:ascii="Calibri" w:hAnsi="Calibri" w:cs="Calibri"/>
                    </w:rPr>
                  </w:pPr>
                  <w:r w:rsidRPr="00742A90">
                    <w:rPr>
                      <w:rFonts w:ascii="Calibri" w:hAnsi="Calibri" w:cs="Calibri"/>
                    </w:rPr>
                    <w:t>podajnik główny - 250  arkuszy, podajnik automatyczny - 50 arkuszy</w:t>
                  </w:r>
                </w:p>
              </w:tc>
              <w:tc>
                <w:tcPr>
                  <w:tcW w:w="2756" w:type="dxa"/>
                  <w:tcBorders>
                    <w:top w:val="nil"/>
                    <w:left w:val="nil"/>
                    <w:bottom w:val="single" w:sz="4" w:space="0" w:color="auto"/>
                    <w:right w:val="single" w:sz="4" w:space="0" w:color="auto"/>
                  </w:tcBorders>
                </w:tcPr>
                <w:p w14:paraId="194D34D4" w14:textId="77777777" w:rsidR="006C5C49" w:rsidRPr="00742A90" w:rsidRDefault="006C5C49" w:rsidP="008427B3">
                  <w:pPr>
                    <w:rPr>
                      <w:rFonts w:ascii="Calibri" w:hAnsi="Calibri" w:cs="Calibri"/>
                    </w:rPr>
                  </w:pPr>
                </w:p>
              </w:tc>
            </w:tr>
            <w:tr w:rsidR="006C5C49" w:rsidRPr="00742A90" w14:paraId="45D746FD" w14:textId="77777777" w:rsidTr="008427B3">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3E2D1308" w14:textId="77777777" w:rsidR="006C5C49" w:rsidRPr="00742A90" w:rsidRDefault="006C5C49" w:rsidP="008427B3">
                  <w:pPr>
                    <w:rPr>
                      <w:rFonts w:ascii="Calibri" w:hAnsi="Calibri" w:cs="Calibri"/>
                    </w:rPr>
                  </w:pPr>
                  <w:r w:rsidRPr="00742A90">
                    <w:rPr>
                      <w:rFonts w:ascii="Calibri" w:hAnsi="Calibri" w:cs="Calibri"/>
                    </w:rPr>
                    <w:t>Pojemność odbiorcza</w:t>
                  </w:r>
                </w:p>
              </w:tc>
              <w:tc>
                <w:tcPr>
                  <w:tcW w:w="7520" w:type="dxa"/>
                  <w:tcBorders>
                    <w:top w:val="nil"/>
                    <w:left w:val="nil"/>
                    <w:bottom w:val="single" w:sz="4" w:space="0" w:color="auto"/>
                    <w:right w:val="single" w:sz="4" w:space="0" w:color="auto"/>
                  </w:tcBorders>
                  <w:shd w:val="clear" w:color="auto" w:fill="auto"/>
                  <w:hideMark/>
                </w:tcPr>
                <w:p w14:paraId="623FE74E" w14:textId="77777777" w:rsidR="006C5C49" w:rsidRPr="00742A90" w:rsidRDefault="006C5C49" w:rsidP="008427B3">
                  <w:pPr>
                    <w:rPr>
                      <w:rFonts w:ascii="Calibri" w:hAnsi="Calibri" w:cs="Calibri"/>
                    </w:rPr>
                  </w:pPr>
                  <w:r w:rsidRPr="00742A90">
                    <w:rPr>
                      <w:rFonts w:ascii="Calibri" w:hAnsi="Calibri" w:cs="Calibri"/>
                    </w:rPr>
                    <w:t>150 arkuszy</w:t>
                  </w:r>
                </w:p>
              </w:tc>
              <w:tc>
                <w:tcPr>
                  <w:tcW w:w="2756" w:type="dxa"/>
                  <w:tcBorders>
                    <w:top w:val="nil"/>
                    <w:left w:val="nil"/>
                    <w:bottom w:val="single" w:sz="4" w:space="0" w:color="auto"/>
                    <w:right w:val="single" w:sz="4" w:space="0" w:color="auto"/>
                  </w:tcBorders>
                </w:tcPr>
                <w:p w14:paraId="48998D87" w14:textId="77777777" w:rsidR="006C5C49" w:rsidRPr="00742A90" w:rsidRDefault="006C5C49" w:rsidP="008427B3">
                  <w:pPr>
                    <w:rPr>
                      <w:rFonts w:ascii="Calibri" w:hAnsi="Calibri" w:cs="Calibri"/>
                    </w:rPr>
                  </w:pPr>
                </w:p>
              </w:tc>
            </w:tr>
            <w:tr w:rsidR="006C5C49" w:rsidRPr="00742A90" w14:paraId="40E64C21" w14:textId="77777777" w:rsidTr="008427B3">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6ECB34AB" w14:textId="77777777" w:rsidR="006C5C49" w:rsidRPr="00742A90" w:rsidRDefault="006C5C49" w:rsidP="008427B3">
                  <w:pPr>
                    <w:rPr>
                      <w:rFonts w:ascii="Calibri" w:hAnsi="Calibri" w:cs="Calibri"/>
                    </w:rPr>
                  </w:pPr>
                  <w:r w:rsidRPr="00742A90">
                    <w:rPr>
                      <w:rFonts w:ascii="Calibri" w:hAnsi="Calibri" w:cs="Calibri"/>
                    </w:rPr>
                    <w:t>Pamięć RAM</w:t>
                  </w:r>
                </w:p>
              </w:tc>
              <w:tc>
                <w:tcPr>
                  <w:tcW w:w="7520" w:type="dxa"/>
                  <w:tcBorders>
                    <w:top w:val="nil"/>
                    <w:left w:val="nil"/>
                    <w:bottom w:val="single" w:sz="4" w:space="0" w:color="auto"/>
                    <w:right w:val="single" w:sz="4" w:space="0" w:color="auto"/>
                  </w:tcBorders>
                  <w:shd w:val="clear" w:color="auto" w:fill="auto"/>
                  <w:hideMark/>
                </w:tcPr>
                <w:p w14:paraId="04B07F62" w14:textId="77777777" w:rsidR="006C5C49" w:rsidRPr="00742A90" w:rsidRDefault="006C5C49" w:rsidP="008427B3">
                  <w:pPr>
                    <w:rPr>
                      <w:rFonts w:ascii="Calibri" w:hAnsi="Calibri" w:cs="Calibri"/>
                    </w:rPr>
                  </w:pPr>
                  <w:r w:rsidRPr="00742A90">
                    <w:rPr>
                      <w:rFonts w:ascii="Calibri" w:hAnsi="Calibri" w:cs="Calibri"/>
                    </w:rPr>
                    <w:t>1GB</w:t>
                  </w:r>
                </w:p>
              </w:tc>
              <w:tc>
                <w:tcPr>
                  <w:tcW w:w="2756" w:type="dxa"/>
                  <w:tcBorders>
                    <w:top w:val="nil"/>
                    <w:left w:val="nil"/>
                    <w:bottom w:val="single" w:sz="4" w:space="0" w:color="auto"/>
                    <w:right w:val="single" w:sz="4" w:space="0" w:color="auto"/>
                  </w:tcBorders>
                </w:tcPr>
                <w:p w14:paraId="02137E70" w14:textId="77777777" w:rsidR="006C5C49" w:rsidRPr="00742A90" w:rsidRDefault="006C5C49" w:rsidP="008427B3">
                  <w:pPr>
                    <w:rPr>
                      <w:rFonts w:ascii="Calibri" w:hAnsi="Calibri" w:cs="Calibri"/>
                    </w:rPr>
                  </w:pPr>
                </w:p>
              </w:tc>
            </w:tr>
            <w:tr w:rsidR="006C5C49" w:rsidRPr="00742A90" w14:paraId="3B30197F" w14:textId="77777777" w:rsidTr="008427B3">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5E0365BB" w14:textId="77777777" w:rsidR="006C5C49" w:rsidRPr="00742A90" w:rsidRDefault="006C5C49" w:rsidP="008427B3">
                  <w:pPr>
                    <w:rPr>
                      <w:rFonts w:ascii="Calibri" w:hAnsi="Calibri" w:cs="Calibri"/>
                    </w:rPr>
                  </w:pPr>
                  <w:r w:rsidRPr="00742A90">
                    <w:rPr>
                      <w:rFonts w:ascii="Calibri" w:hAnsi="Calibri" w:cs="Calibri"/>
                    </w:rPr>
                    <w:t>Wymagane interfejsy</w:t>
                  </w:r>
                </w:p>
              </w:tc>
              <w:tc>
                <w:tcPr>
                  <w:tcW w:w="7520" w:type="dxa"/>
                  <w:tcBorders>
                    <w:top w:val="nil"/>
                    <w:left w:val="nil"/>
                    <w:bottom w:val="single" w:sz="4" w:space="0" w:color="auto"/>
                    <w:right w:val="single" w:sz="4" w:space="0" w:color="auto"/>
                  </w:tcBorders>
                  <w:shd w:val="clear" w:color="auto" w:fill="auto"/>
                  <w:hideMark/>
                </w:tcPr>
                <w:p w14:paraId="43629C50" w14:textId="77777777" w:rsidR="006C5C49" w:rsidRPr="00742A90" w:rsidRDefault="006C5C49" w:rsidP="008427B3">
                  <w:pPr>
                    <w:rPr>
                      <w:rFonts w:ascii="Calibri" w:hAnsi="Calibri" w:cs="Calibri"/>
                    </w:rPr>
                  </w:pPr>
                  <w:r w:rsidRPr="00742A90">
                    <w:rPr>
                      <w:rFonts w:ascii="Calibri" w:hAnsi="Calibri" w:cs="Calibri"/>
                    </w:rPr>
                    <w:t>USB , złącze Ethernet  Rj-45</w:t>
                  </w:r>
                </w:p>
              </w:tc>
              <w:tc>
                <w:tcPr>
                  <w:tcW w:w="2756" w:type="dxa"/>
                  <w:tcBorders>
                    <w:top w:val="nil"/>
                    <w:left w:val="nil"/>
                    <w:bottom w:val="single" w:sz="4" w:space="0" w:color="auto"/>
                    <w:right w:val="single" w:sz="4" w:space="0" w:color="auto"/>
                  </w:tcBorders>
                </w:tcPr>
                <w:p w14:paraId="391379B0" w14:textId="77777777" w:rsidR="006C5C49" w:rsidRPr="00742A90" w:rsidRDefault="006C5C49" w:rsidP="008427B3">
                  <w:pPr>
                    <w:rPr>
                      <w:rFonts w:ascii="Calibri" w:hAnsi="Calibri" w:cs="Calibri"/>
                    </w:rPr>
                  </w:pPr>
                </w:p>
              </w:tc>
            </w:tr>
            <w:tr w:rsidR="006C5C49" w:rsidRPr="00742A90" w14:paraId="5F6DA35E" w14:textId="77777777" w:rsidTr="008427B3">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3F4EFEB2" w14:textId="77777777" w:rsidR="006C5C49" w:rsidRPr="00742A90" w:rsidRDefault="006C5C49" w:rsidP="008427B3">
                  <w:pPr>
                    <w:rPr>
                      <w:rFonts w:ascii="Calibri" w:hAnsi="Calibri" w:cs="Calibri"/>
                    </w:rPr>
                  </w:pPr>
                  <w:r w:rsidRPr="00742A90">
                    <w:rPr>
                      <w:rFonts w:ascii="Calibri" w:hAnsi="Calibri" w:cs="Calibri"/>
                    </w:rPr>
                    <w:t>Obsługiwane protokoły</w:t>
                  </w:r>
                </w:p>
              </w:tc>
              <w:tc>
                <w:tcPr>
                  <w:tcW w:w="7520" w:type="dxa"/>
                  <w:tcBorders>
                    <w:top w:val="nil"/>
                    <w:left w:val="nil"/>
                    <w:bottom w:val="single" w:sz="4" w:space="0" w:color="auto"/>
                    <w:right w:val="single" w:sz="4" w:space="0" w:color="auto"/>
                  </w:tcBorders>
                  <w:shd w:val="clear" w:color="auto" w:fill="auto"/>
                  <w:hideMark/>
                </w:tcPr>
                <w:p w14:paraId="548DB92C" w14:textId="77777777" w:rsidR="006C5C49" w:rsidRPr="00742A90" w:rsidRDefault="006C5C49" w:rsidP="008427B3">
                  <w:pPr>
                    <w:rPr>
                      <w:rFonts w:ascii="Calibri" w:hAnsi="Calibri" w:cs="Calibri"/>
                    </w:rPr>
                  </w:pPr>
                  <w:r w:rsidRPr="00742A90">
                    <w:rPr>
                      <w:rFonts w:ascii="Calibri" w:hAnsi="Calibri" w:cs="Calibri"/>
                    </w:rPr>
                    <w:t>SNMP, TCP/IP, HTTP, HTTPS</w:t>
                  </w:r>
                </w:p>
              </w:tc>
              <w:tc>
                <w:tcPr>
                  <w:tcW w:w="2756" w:type="dxa"/>
                  <w:tcBorders>
                    <w:top w:val="nil"/>
                    <w:left w:val="nil"/>
                    <w:bottom w:val="single" w:sz="4" w:space="0" w:color="auto"/>
                    <w:right w:val="single" w:sz="4" w:space="0" w:color="auto"/>
                  </w:tcBorders>
                </w:tcPr>
                <w:p w14:paraId="5C05A3E6" w14:textId="77777777" w:rsidR="006C5C49" w:rsidRPr="00742A90" w:rsidRDefault="006C5C49" w:rsidP="008427B3">
                  <w:pPr>
                    <w:rPr>
                      <w:rFonts w:ascii="Calibri" w:hAnsi="Calibri" w:cs="Calibri"/>
                    </w:rPr>
                  </w:pPr>
                </w:p>
              </w:tc>
            </w:tr>
            <w:tr w:rsidR="006C5C49" w:rsidRPr="00742A90" w14:paraId="23F028FF" w14:textId="77777777" w:rsidTr="008427B3">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0C212DCF" w14:textId="77777777" w:rsidR="006C5C49" w:rsidRPr="00742A90" w:rsidRDefault="006C5C49" w:rsidP="008427B3">
                  <w:pPr>
                    <w:rPr>
                      <w:rFonts w:ascii="Calibri" w:hAnsi="Calibri" w:cs="Calibri"/>
                    </w:rPr>
                  </w:pPr>
                  <w:r w:rsidRPr="00742A90">
                    <w:rPr>
                      <w:rFonts w:ascii="Calibri" w:hAnsi="Calibri" w:cs="Calibri"/>
                    </w:rPr>
                    <w:t>Dodatkowe funkcje</w:t>
                  </w:r>
                </w:p>
              </w:tc>
              <w:tc>
                <w:tcPr>
                  <w:tcW w:w="7520" w:type="dxa"/>
                  <w:tcBorders>
                    <w:top w:val="nil"/>
                    <w:left w:val="nil"/>
                    <w:bottom w:val="single" w:sz="4" w:space="0" w:color="auto"/>
                    <w:right w:val="single" w:sz="4" w:space="0" w:color="auto"/>
                  </w:tcBorders>
                  <w:shd w:val="clear" w:color="auto" w:fill="auto"/>
                  <w:hideMark/>
                </w:tcPr>
                <w:p w14:paraId="6FE71DD0" w14:textId="77777777" w:rsidR="006C5C49" w:rsidRPr="00742A90" w:rsidRDefault="006C5C49" w:rsidP="008427B3">
                  <w:pPr>
                    <w:rPr>
                      <w:rFonts w:ascii="Calibri" w:hAnsi="Calibri" w:cs="Calibri"/>
                    </w:rPr>
                  </w:pPr>
                  <w:r w:rsidRPr="00742A90">
                    <w:rPr>
                      <w:rFonts w:ascii="Calibri" w:hAnsi="Calibri" w:cs="Calibri"/>
                    </w:rPr>
                    <w:t>Skanowanie do e-mail w formacie PDF, bezpieczne drukowanie, drukowanie z USB</w:t>
                  </w:r>
                </w:p>
              </w:tc>
              <w:tc>
                <w:tcPr>
                  <w:tcW w:w="2756" w:type="dxa"/>
                  <w:tcBorders>
                    <w:top w:val="nil"/>
                    <w:left w:val="nil"/>
                    <w:bottom w:val="single" w:sz="4" w:space="0" w:color="auto"/>
                    <w:right w:val="single" w:sz="4" w:space="0" w:color="auto"/>
                  </w:tcBorders>
                </w:tcPr>
                <w:p w14:paraId="106F9692" w14:textId="77777777" w:rsidR="006C5C49" w:rsidRPr="00742A90" w:rsidRDefault="006C5C49" w:rsidP="008427B3">
                  <w:pPr>
                    <w:rPr>
                      <w:rFonts w:ascii="Calibri" w:hAnsi="Calibri" w:cs="Calibri"/>
                    </w:rPr>
                  </w:pPr>
                </w:p>
              </w:tc>
            </w:tr>
            <w:tr w:rsidR="006C5C49" w:rsidRPr="00742A90" w14:paraId="45C2EB2A" w14:textId="77777777" w:rsidTr="008427B3">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4F617CD4" w14:textId="77777777" w:rsidR="006C5C49" w:rsidRPr="00742A90" w:rsidRDefault="006C5C49" w:rsidP="008427B3">
                  <w:pPr>
                    <w:rPr>
                      <w:rFonts w:ascii="Calibri" w:hAnsi="Calibri" w:cs="Calibri"/>
                    </w:rPr>
                  </w:pPr>
                  <w:r w:rsidRPr="00742A90">
                    <w:rPr>
                      <w:rFonts w:ascii="Calibri" w:hAnsi="Calibri" w:cs="Calibri"/>
                    </w:rPr>
                    <w:t>Kompatybilne sterowniki do systemów operacyjnych</w:t>
                  </w:r>
                </w:p>
              </w:tc>
              <w:tc>
                <w:tcPr>
                  <w:tcW w:w="7520" w:type="dxa"/>
                  <w:tcBorders>
                    <w:top w:val="nil"/>
                    <w:left w:val="nil"/>
                    <w:bottom w:val="single" w:sz="4" w:space="0" w:color="auto"/>
                    <w:right w:val="single" w:sz="4" w:space="0" w:color="auto"/>
                  </w:tcBorders>
                  <w:shd w:val="clear" w:color="auto" w:fill="auto"/>
                  <w:hideMark/>
                </w:tcPr>
                <w:p w14:paraId="69FEA1B6" w14:textId="77777777" w:rsidR="006C5C49" w:rsidRPr="00742A90" w:rsidRDefault="006C5C49" w:rsidP="008427B3">
                  <w:pPr>
                    <w:rPr>
                      <w:rFonts w:ascii="Calibri" w:hAnsi="Calibri" w:cs="Calibri"/>
                    </w:rPr>
                  </w:pPr>
                  <w:r w:rsidRPr="00742A90">
                    <w:rPr>
                      <w:rFonts w:ascii="Calibri" w:hAnsi="Calibri" w:cs="Calibri"/>
                    </w:rPr>
                    <w:t>Windows Server 2012, Windows 10</w:t>
                  </w:r>
                </w:p>
              </w:tc>
              <w:tc>
                <w:tcPr>
                  <w:tcW w:w="2756" w:type="dxa"/>
                  <w:tcBorders>
                    <w:top w:val="nil"/>
                    <w:left w:val="nil"/>
                    <w:bottom w:val="single" w:sz="4" w:space="0" w:color="auto"/>
                    <w:right w:val="single" w:sz="4" w:space="0" w:color="auto"/>
                  </w:tcBorders>
                </w:tcPr>
                <w:p w14:paraId="688EB502" w14:textId="77777777" w:rsidR="006C5C49" w:rsidRPr="00742A90" w:rsidRDefault="006C5C49" w:rsidP="008427B3">
                  <w:pPr>
                    <w:rPr>
                      <w:rFonts w:ascii="Calibri" w:hAnsi="Calibri" w:cs="Calibri"/>
                    </w:rPr>
                  </w:pPr>
                </w:p>
              </w:tc>
            </w:tr>
            <w:tr w:rsidR="006C5C49" w:rsidRPr="00742A90" w14:paraId="106714CB" w14:textId="77777777" w:rsidTr="008427B3">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61C47123" w14:textId="77777777" w:rsidR="006C5C49" w:rsidRPr="00742A90" w:rsidRDefault="006C5C49" w:rsidP="008427B3">
                  <w:pPr>
                    <w:rPr>
                      <w:rFonts w:ascii="Calibri" w:hAnsi="Calibri" w:cs="Calibri"/>
                    </w:rPr>
                  </w:pPr>
                  <w:r w:rsidRPr="00742A90">
                    <w:rPr>
                      <w:rFonts w:ascii="Calibri" w:hAnsi="Calibri" w:cs="Calibri"/>
                    </w:rPr>
                    <w:t>Zasilanie</w:t>
                  </w:r>
                </w:p>
              </w:tc>
              <w:tc>
                <w:tcPr>
                  <w:tcW w:w="7520" w:type="dxa"/>
                  <w:tcBorders>
                    <w:top w:val="nil"/>
                    <w:left w:val="nil"/>
                    <w:bottom w:val="single" w:sz="4" w:space="0" w:color="auto"/>
                    <w:right w:val="single" w:sz="4" w:space="0" w:color="auto"/>
                  </w:tcBorders>
                  <w:shd w:val="clear" w:color="auto" w:fill="auto"/>
                  <w:hideMark/>
                </w:tcPr>
                <w:p w14:paraId="48354579" w14:textId="77777777" w:rsidR="006C5C49" w:rsidRPr="00742A90" w:rsidRDefault="006C5C49" w:rsidP="008427B3">
                  <w:pPr>
                    <w:rPr>
                      <w:rFonts w:ascii="Calibri" w:hAnsi="Calibri" w:cs="Calibri"/>
                    </w:rPr>
                  </w:pPr>
                  <w:r w:rsidRPr="00742A90">
                    <w:rPr>
                      <w:rFonts w:ascii="Calibri" w:hAnsi="Calibri" w:cs="Calibri"/>
                    </w:rPr>
                    <w:t xml:space="preserve">220-240 V, 50/60 </w:t>
                  </w:r>
                  <w:proofErr w:type="spellStart"/>
                  <w:r w:rsidRPr="00742A90">
                    <w:rPr>
                      <w:rFonts w:ascii="Calibri" w:hAnsi="Calibri" w:cs="Calibri"/>
                    </w:rPr>
                    <w:t>Hz</w:t>
                  </w:r>
                  <w:proofErr w:type="spellEnd"/>
                </w:p>
              </w:tc>
              <w:tc>
                <w:tcPr>
                  <w:tcW w:w="2756" w:type="dxa"/>
                  <w:tcBorders>
                    <w:top w:val="nil"/>
                    <w:left w:val="nil"/>
                    <w:bottom w:val="single" w:sz="4" w:space="0" w:color="auto"/>
                    <w:right w:val="single" w:sz="4" w:space="0" w:color="auto"/>
                  </w:tcBorders>
                </w:tcPr>
                <w:p w14:paraId="3EB7132A" w14:textId="77777777" w:rsidR="006C5C49" w:rsidRPr="00742A90" w:rsidRDefault="006C5C49" w:rsidP="008427B3">
                  <w:pPr>
                    <w:rPr>
                      <w:rFonts w:ascii="Calibri" w:hAnsi="Calibri" w:cs="Calibri"/>
                    </w:rPr>
                  </w:pPr>
                </w:p>
              </w:tc>
            </w:tr>
            <w:tr w:rsidR="006C5C49" w:rsidRPr="00742A90" w14:paraId="62D4D4E9" w14:textId="77777777" w:rsidTr="008427B3">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5D955DC0" w14:textId="77777777" w:rsidR="006C5C49" w:rsidRPr="00742A90" w:rsidRDefault="006C5C49" w:rsidP="008427B3">
                  <w:pPr>
                    <w:rPr>
                      <w:rFonts w:ascii="Calibri" w:hAnsi="Calibri" w:cs="Calibri"/>
                    </w:rPr>
                  </w:pPr>
                  <w:r w:rsidRPr="00742A90">
                    <w:rPr>
                      <w:rFonts w:ascii="Calibri" w:hAnsi="Calibri" w:cs="Calibri"/>
                    </w:rPr>
                    <w:t>Wyświetlacz</w:t>
                  </w:r>
                </w:p>
              </w:tc>
              <w:tc>
                <w:tcPr>
                  <w:tcW w:w="7520" w:type="dxa"/>
                  <w:tcBorders>
                    <w:top w:val="nil"/>
                    <w:left w:val="nil"/>
                    <w:bottom w:val="single" w:sz="4" w:space="0" w:color="auto"/>
                    <w:right w:val="single" w:sz="4" w:space="0" w:color="auto"/>
                  </w:tcBorders>
                  <w:shd w:val="clear" w:color="auto" w:fill="auto"/>
                  <w:hideMark/>
                </w:tcPr>
                <w:p w14:paraId="463A7CD2" w14:textId="77777777" w:rsidR="006C5C49" w:rsidRPr="00742A90" w:rsidRDefault="006C5C49" w:rsidP="008427B3">
                  <w:pPr>
                    <w:rPr>
                      <w:rFonts w:ascii="Calibri" w:hAnsi="Calibri" w:cs="Calibri"/>
                    </w:rPr>
                  </w:pPr>
                  <w:r w:rsidRPr="00742A90">
                    <w:rPr>
                      <w:rFonts w:ascii="Calibri" w:hAnsi="Calibri" w:cs="Calibri"/>
                    </w:rPr>
                    <w:t>Tak, kolorowy minimum 4,7 cala</w:t>
                  </w:r>
                </w:p>
              </w:tc>
              <w:tc>
                <w:tcPr>
                  <w:tcW w:w="2756" w:type="dxa"/>
                  <w:tcBorders>
                    <w:top w:val="nil"/>
                    <w:left w:val="nil"/>
                    <w:bottom w:val="single" w:sz="4" w:space="0" w:color="auto"/>
                    <w:right w:val="single" w:sz="4" w:space="0" w:color="auto"/>
                  </w:tcBorders>
                </w:tcPr>
                <w:p w14:paraId="4CD3579C" w14:textId="77777777" w:rsidR="006C5C49" w:rsidRPr="00742A90" w:rsidRDefault="006C5C49" w:rsidP="008427B3">
                  <w:pPr>
                    <w:rPr>
                      <w:rFonts w:ascii="Calibri" w:hAnsi="Calibri" w:cs="Calibri"/>
                    </w:rPr>
                  </w:pPr>
                </w:p>
              </w:tc>
            </w:tr>
            <w:tr w:rsidR="006C5C49" w:rsidRPr="00742A90" w14:paraId="76D798B1" w14:textId="77777777" w:rsidTr="008427B3">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19F8D54D" w14:textId="77777777" w:rsidR="006C5C49" w:rsidRPr="00742A90" w:rsidRDefault="006C5C49" w:rsidP="008427B3">
                  <w:pPr>
                    <w:rPr>
                      <w:rFonts w:ascii="Calibri" w:hAnsi="Calibri" w:cs="Calibri"/>
                    </w:rPr>
                  </w:pPr>
                  <w:r w:rsidRPr="00742A90">
                    <w:rPr>
                      <w:rFonts w:ascii="Calibri" w:hAnsi="Calibri" w:cs="Calibri"/>
                    </w:rPr>
                    <w:t>Język menu</w:t>
                  </w:r>
                </w:p>
              </w:tc>
              <w:tc>
                <w:tcPr>
                  <w:tcW w:w="7520" w:type="dxa"/>
                  <w:tcBorders>
                    <w:top w:val="nil"/>
                    <w:left w:val="nil"/>
                    <w:bottom w:val="single" w:sz="4" w:space="0" w:color="auto"/>
                    <w:right w:val="single" w:sz="4" w:space="0" w:color="auto"/>
                  </w:tcBorders>
                  <w:shd w:val="clear" w:color="auto" w:fill="auto"/>
                  <w:hideMark/>
                </w:tcPr>
                <w:p w14:paraId="7A1B989A" w14:textId="77777777" w:rsidR="006C5C49" w:rsidRPr="00742A90" w:rsidRDefault="006C5C49" w:rsidP="008427B3">
                  <w:pPr>
                    <w:rPr>
                      <w:rFonts w:ascii="Calibri" w:hAnsi="Calibri" w:cs="Calibri"/>
                    </w:rPr>
                  </w:pPr>
                  <w:r w:rsidRPr="00742A90">
                    <w:rPr>
                      <w:rFonts w:ascii="Calibri" w:hAnsi="Calibri" w:cs="Calibri"/>
                    </w:rPr>
                    <w:t>Polski, Angielski</w:t>
                  </w:r>
                </w:p>
              </w:tc>
              <w:tc>
                <w:tcPr>
                  <w:tcW w:w="2756" w:type="dxa"/>
                  <w:tcBorders>
                    <w:top w:val="nil"/>
                    <w:left w:val="nil"/>
                    <w:bottom w:val="single" w:sz="4" w:space="0" w:color="auto"/>
                    <w:right w:val="single" w:sz="4" w:space="0" w:color="auto"/>
                  </w:tcBorders>
                </w:tcPr>
                <w:p w14:paraId="0FBA3D8A" w14:textId="77777777" w:rsidR="006C5C49" w:rsidRPr="00742A90" w:rsidRDefault="006C5C49" w:rsidP="008427B3">
                  <w:pPr>
                    <w:rPr>
                      <w:rFonts w:ascii="Calibri" w:hAnsi="Calibri" w:cs="Calibri"/>
                    </w:rPr>
                  </w:pPr>
                </w:p>
              </w:tc>
            </w:tr>
            <w:tr w:rsidR="006C5C49" w:rsidRPr="00742A90" w14:paraId="5B3C3935" w14:textId="77777777" w:rsidTr="008427B3">
              <w:trPr>
                <w:trHeight w:val="900"/>
              </w:trPr>
              <w:tc>
                <w:tcPr>
                  <w:tcW w:w="3800" w:type="dxa"/>
                  <w:tcBorders>
                    <w:top w:val="nil"/>
                    <w:left w:val="single" w:sz="4" w:space="0" w:color="auto"/>
                    <w:bottom w:val="single" w:sz="4" w:space="0" w:color="auto"/>
                    <w:right w:val="single" w:sz="4" w:space="0" w:color="auto"/>
                  </w:tcBorders>
                  <w:shd w:val="clear" w:color="auto" w:fill="auto"/>
                  <w:hideMark/>
                </w:tcPr>
                <w:p w14:paraId="4809BC08" w14:textId="77777777" w:rsidR="006C5C49" w:rsidRPr="00742A90" w:rsidRDefault="006C5C49" w:rsidP="008427B3">
                  <w:pPr>
                    <w:rPr>
                      <w:rFonts w:ascii="Calibri" w:hAnsi="Calibri" w:cs="Calibri"/>
                    </w:rPr>
                  </w:pPr>
                  <w:r w:rsidRPr="00742A90">
                    <w:rPr>
                      <w:rFonts w:ascii="Calibri" w:hAnsi="Calibri" w:cs="Calibri"/>
                    </w:rPr>
                    <w:t>Maksymalne wymiary urządzenia milimetrach, szerokość x głębokość x wysokość</w:t>
                  </w:r>
                </w:p>
              </w:tc>
              <w:tc>
                <w:tcPr>
                  <w:tcW w:w="7520" w:type="dxa"/>
                  <w:tcBorders>
                    <w:top w:val="nil"/>
                    <w:left w:val="nil"/>
                    <w:bottom w:val="single" w:sz="4" w:space="0" w:color="auto"/>
                    <w:right w:val="single" w:sz="4" w:space="0" w:color="auto"/>
                  </w:tcBorders>
                  <w:shd w:val="clear" w:color="auto" w:fill="auto"/>
                  <w:vAlign w:val="center"/>
                  <w:hideMark/>
                </w:tcPr>
                <w:p w14:paraId="387F50F4" w14:textId="77777777" w:rsidR="006C5C49" w:rsidRPr="00742A90" w:rsidRDefault="006C5C49" w:rsidP="008427B3">
                  <w:pPr>
                    <w:rPr>
                      <w:rFonts w:ascii="Calibri" w:hAnsi="Calibri" w:cs="Calibri"/>
                    </w:rPr>
                  </w:pPr>
                  <w:r w:rsidRPr="00742A90">
                    <w:rPr>
                      <w:rFonts w:ascii="Calibri" w:hAnsi="Calibri" w:cs="Calibri"/>
                    </w:rPr>
                    <w:t>475x510x500</w:t>
                  </w:r>
                </w:p>
              </w:tc>
              <w:tc>
                <w:tcPr>
                  <w:tcW w:w="2756" w:type="dxa"/>
                  <w:tcBorders>
                    <w:top w:val="nil"/>
                    <w:left w:val="nil"/>
                    <w:bottom w:val="single" w:sz="4" w:space="0" w:color="auto"/>
                    <w:right w:val="single" w:sz="4" w:space="0" w:color="auto"/>
                  </w:tcBorders>
                </w:tcPr>
                <w:p w14:paraId="07517683" w14:textId="77777777" w:rsidR="006C5C49" w:rsidRPr="00742A90" w:rsidRDefault="006C5C49" w:rsidP="008427B3">
                  <w:pPr>
                    <w:rPr>
                      <w:rFonts w:ascii="Calibri" w:hAnsi="Calibri" w:cs="Calibri"/>
                    </w:rPr>
                  </w:pPr>
                </w:p>
              </w:tc>
            </w:tr>
            <w:tr w:rsidR="006C5C49" w:rsidRPr="00742A90" w14:paraId="772AD2D5" w14:textId="77777777" w:rsidTr="008427B3">
              <w:trPr>
                <w:trHeight w:val="615"/>
              </w:trPr>
              <w:tc>
                <w:tcPr>
                  <w:tcW w:w="3800" w:type="dxa"/>
                  <w:tcBorders>
                    <w:top w:val="nil"/>
                    <w:left w:val="single" w:sz="4" w:space="0" w:color="auto"/>
                    <w:bottom w:val="single" w:sz="4" w:space="0" w:color="auto"/>
                    <w:right w:val="single" w:sz="4" w:space="0" w:color="auto"/>
                  </w:tcBorders>
                  <w:shd w:val="clear" w:color="auto" w:fill="auto"/>
                  <w:noWrap/>
                  <w:hideMark/>
                </w:tcPr>
                <w:p w14:paraId="306B9A3F" w14:textId="77777777" w:rsidR="006C5C49" w:rsidRPr="00742A90" w:rsidRDefault="006C5C49" w:rsidP="008427B3">
                  <w:pPr>
                    <w:rPr>
                      <w:rFonts w:ascii="Calibri" w:hAnsi="Calibri" w:cs="Calibri"/>
                    </w:rPr>
                  </w:pPr>
                  <w:r w:rsidRPr="00742A90">
                    <w:rPr>
                      <w:rFonts w:ascii="Calibri" w:hAnsi="Calibri" w:cs="Calibri"/>
                    </w:rPr>
                    <w:lastRenderedPageBreak/>
                    <w:t>Gwarancja producenta</w:t>
                  </w:r>
                </w:p>
              </w:tc>
              <w:tc>
                <w:tcPr>
                  <w:tcW w:w="7520" w:type="dxa"/>
                  <w:tcBorders>
                    <w:top w:val="nil"/>
                    <w:left w:val="nil"/>
                    <w:bottom w:val="single" w:sz="4" w:space="0" w:color="auto"/>
                    <w:right w:val="single" w:sz="4" w:space="0" w:color="auto"/>
                  </w:tcBorders>
                  <w:shd w:val="clear" w:color="auto" w:fill="auto"/>
                  <w:hideMark/>
                </w:tcPr>
                <w:p w14:paraId="2B091D42" w14:textId="77777777" w:rsidR="006C5C49" w:rsidRPr="00742A90" w:rsidRDefault="006C5C49" w:rsidP="008427B3">
                  <w:pPr>
                    <w:rPr>
                      <w:rFonts w:ascii="Calibri" w:hAnsi="Calibri" w:cs="Calibri"/>
                    </w:rPr>
                  </w:pPr>
                  <w:r w:rsidRPr="00742A90">
                    <w:rPr>
                      <w:rFonts w:ascii="Calibri" w:hAnsi="Calibri" w:cs="Calibri"/>
                    </w:rPr>
                    <w:t>36 miesięcy</w:t>
                  </w:r>
                </w:p>
              </w:tc>
              <w:tc>
                <w:tcPr>
                  <w:tcW w:w="2756" w:type="dxa"/>
                  <w:tcBorders>
                    <w:top w:val="nil"/>
                    <w:left w:val="nil"/>
                    <w:bottom w:val="single" w:sz="4" w:space="0" w:color="auto"/>
                    <w:right w:val="single" w:sz="4" w:space="0" w:color="auto"/>
                  </w:tcBorders>
                </w:tcPr>
                <w:p w14:paraId="17B43390" w14:textId="77777777" w:rsidR="006C5C49" w:rsidRPr="00742A90" w:rsidRDefault="006C5C49" w:rsidP="008427B3">
                  <w:pPr>
                    <w:rPr>
                      <w:rFonts w:ascii="Calibri" w:hAnsi="Calibri" w:cs="Calibri"/>
                    </w:rPr>
                  </w:pPr>
                </w:p>
              </w:tc>
            </w:tr>
            <w:tr w:rsidR="006C5C49" w:rsidRPr="00742A90" w14:paraId="37A7D5B0" w14:textId="77777777" w:rsidTr="008427B3">
              <w:trPr>
                <w:trHeight w:val="615"/>
              </w:trPr>
              <w:tc>
                <w:tcPr>
                  <w:tcW w:w="3800" w:type="dxa"/>
                  <w:tcBorders>
                    <w:top w:val="nil"/>
                    <w:left w:val="single" w:sz="4" w:space="0" w:color="auto"/>
                    <w:bottom w:val="single" w:sz="4" w:space="0" w:color="auto"/>
                    <w:right w:val="single" w:sz="4" w:space="0" w:color="auto"/>
                  </w:tcBorders>
                  <w:shd w:val="clear" w:color="auto" w:fill="auto"/>
                  <w:noWrap/>
                  <w:hideMark/>
                </w:tcPr>
                <w:p w14:paraId="40E72612" w14:textId="77777777" w:rsidR="006C5C49" w:rsidRPr="00742A90" w:rsidRDefault="006C5C49" w:rsidP="008427B3">
                  <w:pPr>
                    <w:rPr>
                      <w:rFonts w:ascii="Calibri" w:hAnsi="Calibri" w:cs="Calibri"/>
                    </w:rPr>
                  </w:pPr>
                  <w:r w:rsidRPr="00742A90">
                    <w:rPr>
                      <w:rFonts w:ascii="Calibri" w:hAnsi="Calibri" w:cs="Calibri"/>
                    </w:rPr>
                    <w:t>Dodatkowo materiały eksploatacyjne</w:t>
                  </w:r>
                </w:p>
              </w:tc>
              <w:tc>
                <w:tcPr>
                  <w:tcW w:w="7520" w:type="dxa"/>
                  <w:tcBorders>
                    <w:top w:val="nil"/>
                    <w:left w:val="nil"/>
                    <w:bottom w:val="single" w:sz="4" w:space="0" w:color="auto"/>
                    <w:right w:val="single" w:sz="4" w:space="0" w:color="auto"/>
                  </w:tcBorders>
                  <w:shd w:val="clear" w:color="auto" w:fill="auto"/>
                  <w:hideMark/>
                </w:tcPr>
                <w:p w14:paraId="7EAC6191" w14:textId="77777777" w:rsidR="006C5C49" w:rsidRPr="00742A90" w:rsidRDefault="006C5C49" w:rsidP="008427B3">
                  <w:pPr>
                    <w:rPr>
                      <w:rFonts w:ascii="Calibri" w:hAnsi="Calibri" w:cs="Calibri"/>
                    </w:rPr>
                  </w:pPr>
                  <w:r w:rsidRPr="00742A90">
                    <w:rPr>
                      <w:rFonts w:ascii="Calibri" w:hAnsi="Calibri" w:cs="Calibri"/>
                    </w:rPr>
                    <w:t>1 komplet tonerów oryginalnych pasujący do modelu drukarki, wydajność powyżej 4000str.</w:t>
                  </w:r>
                </w:p>
              </w:tc>
              <w:tc>
                <w:tcPr>
                  <w:tcW w:w="2756" w:type="dxa"/>
                  <w:tcBorders>
                    <w:top w:val="nil"/>
                    <w:left w:val="nil"/>
                    <w:bottom w:val="single" w:sz="4" w:space="0" w:color="auto"/>
                    <w:right w:val="single" w:sz="4" w:space="0" w:color="auto"/>
                  </w:tcBorders>
                </w:tcPr>
                <w:p w14:paraId="3628007F" w14:textId="77777777" w:rsidR="006C5C49" w:rsidRPr="00742A90" w:rsidRDefault="006C5C49" w:rsidP="008427B3">
                  <w:pPr>
                    <w:rPr>
                      <w:rFonts w:ascii="Calibri" w:hAnsi="Calibri" w:cs="Calibri"/>
                    </w:rPr>
                  </w:pPr>
                </w:p>
              </w:tc>
            </w:tr>
          </w:tbl>
          <w:p w14:paraId="3CBD9AB4" w14:textId="77777777" w:rsidR="006C5C49" w:rsidRDefault="006C5C49" w:rsidP="008427B3">
            <w:pPr>
              <w:rPr>
                <w:rFonts w:ascii="Calibri" w:hAnsi="Calibri" w:cs="Calibri"/>
                <w:b/>
                <w:bCs/>
                <w:color w:val="000000"/>
              </w:rPr>
            </w:pPr>
          </w:p>
          <w:p w14:paraId="50E4B618" w14:textId="77777777" w:rsidR="006C5C49" w:rsidRDefault="006C5C49" w:rsidP="008427B3">
            <w:pPr>
              <w:rPr>
                <w:rFonts w:ascii="Calibri" w:hAnsi="Calibri" w:cs="Calibri"/>
                <w:color w:val="000000"/>
              </w:rPr>
            </w:pPr>
          </w:p>
          <w:p w14:paraId="712A943A" w14:textId="77777777" w:rsidR="006C5C49" w:rsidRPr="00D85C41" w:rsidRDefault="006C5C49" w:rsidP="008427B3">
            <w:pPr>
              <w:rPr>
                <w:rFonts w:ascii="Calibri" w:hAnsi="Calibri" w:cs="Calibri"/>
                <w:b/>
                <w:bCs/>
                <w:color w:val="000000"/>
              </w:rPr>
            </w:pPr>
            <w:r w:rsidRPr="00D85C41">
              <w:rPr>
                <w:rFonts w:ascii="Calibri" w:hAnsi="Calibri" w:cs="Calibri"/>
                <w:b/>
                <w:bCs/>
                <w:color w:val="000000"/>
              </w:rPr>
              <w:t xml:space="preserve">Poz. 8 </w:t>
            </w:r>
          </w:p>
          <w:p w14:paraId="0985694A" w14:textId="77777777" w:rsidR="006C5C49" w:rsidRDefault="006C5C49" w:rsidP="008427B3">
            <w:pPr>
              <w:rPr>
                <w:rFonts w:ascii="Calibri" w:hAnsi="Calibri" w:cs="Calibri"/>
                <w:color w:val="000000"/>
              </w:rPr>
            </w:pPr>
          </w:p>
          <w:tbl>
            <w:tblPr>
              <w:tblW w:w="14094" w:type="dxa"/>
              <w:tblCellMar>
                <w:left w:w="70" w:type="dxa"/>
                <w:right w:w="70" w:type="dxa"/>
              </w:tblCellMar>
              <w:tblLook w:val="04A0" w:firstRow="1" w:lastRow="0" w:firstColumn="1" w:lastColumn="0" w:noHBand="0" w:noVBand="1"/>
            </w:tblPr>
            <w:tblGrid>
              <w:gridCol w:w="4014"/>
              <w:gridCol w:w="4966"/>
              <w:gridCol w:w="1887"/>
              <w:gridCol w:w="3227"/>
            </w:tblGrid>
            <w:tr w:rsidR="006C5C49" w:rsidRPr="005568B0" w14:paraId="52FDEC02" w14:textId="77777777" w:rsidTr="008427B3">
              <w:trPr>
                <w:trHeight w:val="300"/>
              </w:trPr>
              <w:tc>
                <w:tcPr>
                  <w:tcW w:w="8980" w:type="dxa"/>
                  <w:gridSpan w:val="2"/>
                  <w:tcBorders>
                    <w:top w:val="single" w:sz="4" w:space="0" w:color="auto"/>
                    <w:left w:val="single" w:sz="4" w:space="0" w:color="auto"/>
                    <w:bottom w:val="single" w:sz="4" w:space="0" w:color="auto"/>
                    <w:right w:val="single" w:sz="4" w:space="0" w:color="000000"/>
                  </w:tcBorders>
                  <w:shd w:val="clear" w:color="000000" w:fill="FFFF00"/>
                  <w:noWrap/>
                  <w:vAlign w:val="bottom"/>
                  <w:hideMark/>
                </w:tcPr>
                <w:p w14:paraId="5E24E4DE" w14:textId="77777777" w:rsidR="006C5C49" w:rsidRPr="00732C80" w:rsidRDefault="006C5C49" w:rsidP="008427B3">
                  <w:pPr>
                    <w:rPr>
                      <w:rFonts w:ascii="Calibri" w:hAnsi="Calibri" w:cs="Calibri"/>
                      <w:b/>
                      <w:bCs/>
                      <w:color w:val="000000"/>
                    </w:rPr>
                  </w:pPr>
                  <w:r w:rsidRPr="00732C80">
                    <w:rPr>
                      <w:rFonts w:ascii="Calibri" w:hAnsi="Calibri" w:cs="Calibri"/>
                      <w:b/>
                      <w:bCs/>
                      <w:color w:val="000000"/>
                    </w:rPr>
                    <w:t xml:space="preserve">Niszczarka do dokumentów </w:t>
                  </w:r>
                </w:p>
              </w:tc>
              <w:tc>
                <w:tcPr>
                  <w:tcW w:w="1887" w:type="dxa"/>
                  <w:tcBorders>
                    <w:top w:val="single" w:sz="4" w:space="0" w:color="auto"/>
                    <w:left w:val="single" w:sz="4" w:space="0" w:color="auto"/>
                    <w:bottom w:val="single" w:sz="4" w:space="0" w:color="auto"/>
                    <w:right w:val="single" w:sz="4" w:space="0" w:color="000000"/>
                  </w:tcBorders>
                  <w:shd w:val="clear" w:color="000000" w:fill="FFFF00"/>
                </w:tcPr>
                <w:p w14:paraId="486D0033" w14:textId="77777777" w:rsidR="006C5C49" w:rsidRPr="00732C80" w:rsidRDefault="006C5C49" w:rsidP="008427B3">
                  <w:pPr>
                    <w:rPr>
                      <w:rFonts w:ascii="Calibri" w:hAnsi="Calibri" w:cs="Calibri"/>
                      <w:color w:val="000000"/>
                    </w:rPr>
                  </w:pPr>
                  <w:r w:rsidRPr="00732C80">
                    <w:rPr>
                      <w:rFonts w:ascii="Calibri" w:hAnsi="Calibri" w:cs="Calibri"/>
                      <w:b/>
                      <w:bCs/>
                      <w:color w:val="000000"/>
                    </w:rPr>
                    <w:t>Faktyczne parametry oferowanego sprzętu, zgodnie z informacjami producentów sprzętu udostępnianymi na stronach internetowych</w:t>
                  </w:r>
                </w:p>
              </w:tc>
              <w:tc>
                <w:tcPr>
                  <w:tcW w:w="3227" w:type="dxa"/>
                  <w:tcBorders>
                    <w:top w:val="single" w:sz="4" w:space="0" w:color="auto"/>
                    <w:left w:val="single" w:sz="4" w:space="0" w:color="auto"/>
                    <w:bottom w:val="single" w:sz="4" w:space="0" w:color="auto"/>
                    <w:right w:val="single" w:sz="4" w:space="0" w:color="000000"/>
                  </w:tcBorders>
                  <w:shd w:val="clear" w:color="000000" w:fill="FFFF00"/>
                </w:tcPr>
                <w:p w14:paraId="18AD7F6B" w14:textId="77777777" w:rsidR="006C5C49" w:rsidRPr="00732C80" w:rsidRDefault="006C5C49" w:rsidP="008427B3">
                  <w:pPr>
                    <w:rPr>
                      <w:rFonts w:ascii="Calibri" w:hAnsi="Calibri" w:cs="Calibri"/>
                      <w:b/>
                      <w:bCs/>
                      <w:color w:val="000000"/>
                    </w:rPr>
                  </w:pPr>
                  <w:r w:rsidRPr="00732C80">
                    <w:rPr>
                      <w:rFonts w:ascii="Calibri" w:hAnsi="Calibri" w:cs="Calibri"/>
                      <w:b/>
                      <w:bCs/>
                      <w:color w:val="000000"/>
                    </w:rPr>
                    <w:t>Faktyczne parametry oferowanego sprzętu, zgodnie z informacjami producentów sprzętu udostępnianymi na stronach internetowych</w:t>
                  </w:r>
                </w:p>
              </w:tc>
            </w:tr>
            <w:tr w:rsidR="006C5C49" w:rsidRPr="005568B0" w14:paraId="31F6155F" w14:textId="77777777" w:rsidTr="008427B3">
              <w:trPr>
                <w:trHeight w:val="300"/>
              </w:trPr>
              <w:tc>
                <w:tcPr>
                  <w:tcW w:w="4014" w:type="dxa"/>
                  <w:tcBorders>
                    <w:top w:val="nil"/>
                    <w:left w:val="single" w:sz="4" w:space="0" w:color="auto"/>
                    <w:bottom w:val="single" w:sz="4" w:space="0" w:color="auto"/>
                    <w:right w:val="single" w:sz="4" w:space="0" w:color="auto"/>
                  </w:tcBorders>
                  <w:shd w:val="clear" w:color="000000" w:fill="FFFF00"/>
                  <w:noWrap/>
                  <w:vAlign w:val="bottom"/>
                  <w:hideMark/>
                </w:tcPr>
                <w:p w14:paraId="7253F525" w14:textId="77777777" w:rsidR="006C5C49" w:rsidRPr="005568B0" w:rsidRDefault="006C5C49" w:rsidP="008427B3">
                  <w:pPr>
                    <w:rPr>
                      <w:rFonts w:ascii="Calibri" w:hAnsi="Calibri" w:cs="Calibri"/>
                      <w:color w:val="000000"/>
                    </w:rPr>
                  </w:pPr>
                  <w:r w:rsidRPr="005568B0">
                    <w:rPr>
                      <w:rFonts w:ascii="Calibri" w:hAnsi="Calibri" w:cs="Calibri"/>
                      <w:color w:val="000000"/>
                    </w:rPr>
                    <w:t>ilość</w:t>
                  </w:r>
                </w:p>
              </w:tc>
              <w:tc>
                <w:tcPr>
                  <w:tcW w:w="4966" w:type="dxa"/>
                  <w:tcBorders>
                    <w:top w:val="nil"/>
                    <w:left w:val="nil"/>
                    <w:bottom w:val="single" w:sz="4" w:space="0" w:color="auto"/>
                    <w:right w:val="single" w:sz="4" w:space="0" w:color="auto"/>
                  </w:tcBorders>
                  <w:shd w:val="clear" w:color="000000" w:fill="FFFF00"/>
                  <w:noWrap/>
                  <w:vAlign w:val="bottom"/>
                  <w:hideMark/>
                </w:tcPr>
                <w:p w14:paraId="19F08647" w14:textId="77777777" w:rsidR="006C5C49" w:rsidRPr="005568B0" w:rsidRDefault="006C5C49" w:rsidP="008427B3">
                  <w:pPr>
                    <w:rPr>
                      <w:rFonts w:ascii="Calibri" w:hAnsi="Calibri" w:cs="Calibri"/>
                      <w:color w:val="000000"/>
                    </w:rPr>
                  </w:pPr>
                  <w:r w:rsidRPr="002B5834">
                    <w:rPr>
                      <w:rFonts w:ascii="Calibri" w:hAnsi="Calibri" w:cs="Calibri"/>
                      <w:color w:val="000000"/>
                    </w:rPr>
                    <w:t xml:space="preserve">2 </w:t>
                  </w:r>
                  <w:proofErr w:type="spellStart"/>
                  <w:r w:rsidRPr="002B5834">
                    <w:rPr>
                      <w:rFonts w:ascii="Calibri" w:hAnsi="Calibri" w:cs="Calibri"/>
                      <w:color w:val="000000"/>
                    </w:rPr>
                    <w:t>szt</w:t>
                  </w:r>
                  <w:proofErr w:type="spellEnd"/>
                </w:p>
              </w:tc>
              <w:tc>
                <w:tcPr>
                  <w:tcW w:w="1887" w:type="dxa"/>
                  <w:tcBorders>
                    <w:top w:val="nil"/>
                    <w:left w:val="nil"/>
                    <w:bottom w:val="single" w:sz="4" w:space="0" w:color="auto"/>
                    <w:right w:val="single" w:sz="4" w:space="0" w:color="auto"/>
                  </w:tcBorders>
                  <w:shd w:val="clear" w:color="000000" w:fill="FFFF00"/>
                </w:tcPr>
                <w:p w14:paraId="3B5C12C2" w14:textId="77777777" w:rsidR="006C5C49" w:rsidRPr="005568B0" w:rsidRDefault="006C5C49" w:rsidP="008427B3">
                  <w:pPr>
                    <w:rPr>
                      <w:rFonts w:ascii="Calibri" w:hAnsi="Calibri" w:cs="Calibri"/>
                      <w:color w:val="000000"/>
                    </w:rPr>
                  </w:pPr>
                </w:p>
              </w:tc>
              <w:tc>
                <w:tcPr>
                  <w:tcW w:w="3227" w:type="dxa"/>
                  <w:tcBorders>
                    <w:top w:val="nil"/>
                    <w:left w:val="nil"/>
                    <w:bottom w:val="single" w:sz="4" w:space="0" w:color="auto"/>
                    <w:right w:val="single" w:sz="4" w:space="0" w:color="auto"/>
                  </w:tcBorders>
                  <w:shd w:val="clear" w:color="000000" w:fill="FFFF00"/>
                </w:tcPr>
                <w:p w14:paraId="56486275" w14:textId="77777777" w:rsidR="006C5C49" w:rsidRPr="005568B0" w:rsidRDefault="006C5C49" w:rsidP="008427B3">
                  <w:pPr>
                    <w:rPr>
                      <w:rFonts w:ascii="Calibri" w:hAnsi="Calibri" w:cs="Calibri"/>
                      <w:color w:val="000000"/>
                    </w:rPr>
                  </w:pPr>
                </w:p>
              </w:tc>
            </w:tr>
            <w:tr w:rsidR="006C5C49" w:rsidRPr="005568B0" w14:paraId="14A27D3A" w14:textId="77777777" w:rsidTr="008427B3">
              <w:trPr>
                <w:trHeight w:val="300"/>
              </w:trPr>
              <w:tc>
                <w:tcPr>
                  <w:tcW w:w="4014" w:type="dxa"/>
                  <w:tcBorders>
                    <w:top w:val="nil"/>
                    <w:left w:val="single" w:sz="4" w:space="0" w:color="auto"/>
                    <w:bottom w:val="single" w:sz="4" w:space="0" w:color="auto"/>
                    <w:right w:val="single" w:sz="4" w:space="0" w:color="auto"/>
                  </w:tcBorders>
                  <w:shd w:val="clear" w:color="auto" w:fill="auto"/>
                  <w:noWrap/>
                  <w:vAlign w:val="bottom"/>
                  <w:hideMark/>
                </w:tcPr>
                <w:p w14:paraId="489EA272" w14:textId="77777777" w:rsidR="006C5C49" w:rsidRPr="005568B0" w:rsidRDefault="006C5C49" w:rsidP="008427B3">
                  <w:pPr>
                    <w:rPr>
                      <w:rFonts w:ascii="Calibri" w:hAnsi="Calibri" w:cs="Calibri"/>
                      <w:color w:val="000000"/>
                    </w:rPr>
                  </w:pPr>
                  <w:r w:rsidRPr="005568B0">
                    <w:rPr>
                      <w:rFonts w:ascii="Calibri" w:hAnsi="Calibri" w:cs="Calibri"/>
                      <w:color w:val="000000"/>
                    </w:rPr>
                    <w:t>Stopień bezpieczeństwa</w:t>
                  </w:r>
                </w:p>
              </w:tc>
              <w:tc>
                <w:tcPr>
                  <w:tcW w:w="4966" w:type="dxa"/>
                  <w:tcBorders>
                    <w:top w:val="nil"/>
                    <w:left w:val="nil"/>
                    <w:bottom w:val="single" w:sz="4" w:space="0" w:color="auto"/>
                    <w:right w:val="single" w:sz="4" w:space="0" w:color="auto"/>
                  </w:tcBorders>
                  <w:shd w:val="clear" w:color="auto" w:fill="auto"/>
                  <w:noWrap/>
                  <w:vAlign w:val="bottom"/>
                  <w:hideMark/>
                </w:tcPr>
                <w:p w14:paraId="08CACD74" w14:textId="77777777" w:rsidR="006C5C49" w:rsidRPr="005568B0" w:rsidRDefault="006C5C49" w:rsidP="008427B3">
                  <w:pPr>
                    <w:rPr>
                      <w:rFonts w:ascii="Calibri" w:hAnsi="Calibri" w:cs="Calibri"/>
                      <w:color w:val="000000"/>
                    </w:rPr>
                  </w:pPr>
                  <w:r w:rsidRPr="005568B0">
                    <w:rPr>
                      <w:rFonts w:ascii="Calibri" w:hAnsi="Calibri" w:cs="Calibri"/>
                      <w:color w:val="000000"/>
                    </w:rPr>
                    <w:t>P-4</w:t>
                  </w:r>
                </w:p>
              </w:tc>
              <w:tc>
                <w:tcPr>
                  <w:tcW w:w="1887" w:type="dxa"/>
                  <w:tcBorders>
                    <w:top w:val="nil"/>
                    <w:left w:val="nil"/>
                    <w:bottom w:val="single" w:sz="4" w:space="0" w:color="auto"/>
                    <w:right w:val="single" w:sz="4" w:space="0" w:color="auto"/>
                  </w:tcBorders>
                </w:tcPr>
                <w:p w14:paraId="67388D0A" w14:textId="77777777" w:rsidR="006C5C49" w:rsidRPr="005568B0" w:rsidRDefault="006C5C49" w:rsidP="008427B3">
                  <w:pPr>
                    <w:rPr>
                      <w:rFonts w:ascii="Calibri" w:hAnsi="Calibri" w:cs="Calibri"/>
                      <w:color w:val="000000"/>
                    </w:rPr>
                  </w:pPr>
                </w:p>
              </w:tc>
              <w:tc>
                <w:tcPr>
                  <w:tcW w:w="3227" w:type="dxa"/>
                  <w:tcBorders>
                    <w:top w:val="nil"/>
                    <w:left w:val="nil"/>
                    <w:bottom w:val="single" w:sz="4" w:space="0" w:color="auto"/>
                    <w:right w:val="single" w:sz="4" w:space="0" w:color="auto"/>
                  </w:tcBorders>
                </w:tcPr>
                <w:p w14:paraId="7F87B7C8" w14:textId="77777777" w:rsidR="006C5C49" w:rsidRPr="005568B0" w:rsidRDefault="006C5C49" w:rsidP="008427B3">
                  <w:pPr>
                    <w:rPr>
                      <w:rFonts w:ascii="Calibri" w:hAnsi="Calibri" w:cs="Calibri"/>
                      <w:color w:val="000000"/>
                    </w:rPr>
                  </w:pPr>
                </w:p>
              </w:tc>
            </w:tr>
            <w:tr w:rsidR="006C5C49" w:rsidRPr="005568B0" w14:paraId="3A4D72FB" w14:textId="77777777" w:rsidTr="008427B3">
              <w:trPr>
                <w:trHeight w:val="300"/>
              </w:trPr>
              <w:tc>
                <w:tcPr>
                  <w:tcW w:w="4014" w:type="dxa"/>
                  <w:tcBorders>
                    <w:top w:val="nil"/>
                    <w:left w:val="single" w:sz="4" w:space="0" w:color="auto"/>
                    <w:bottom w:val="single" w:sz="4" w:space="0" w:color="auto"/>
                    <w:right w:val="single" w:sz="4" w:space="0" w:color="auto"/>
                  </w:tcBorders>
                  <w:shd w:val="clear" w:color="auto" w:fill="auto"/>
                  <w:noWrap/>
                  <w:vAlign w:val="bottom"/>
                  <w:hideMark/>
                </w:tcPr>
                <w:p w14:paraId="38AAE06E" w14:textId="77777777" w:rsidR="006C5C49" w:rsidRPr="005568B0" w:rsidRDefault="006C5C49" w:rsidP="008427B3">
                  <w:pPr>
                    <w:rPr>
                      <w:rFonts w:ascii="Calibri" w:hAnsi="Calibri" w:cs="Calibri"/>
                      <w:color w:val="000000"/>
                    </w:rPr>
                  </w:pPr>
                  <w:r w:rsidRPr="005568B0">
                    <w:rPr>
                      <w:rFonts w:ascii="Calibri" w:hAnsi="Calibri" w:cs="Calibri"/>
                      <w:color w:val="000000"/>
                    </w:rPr>
                    <w:t>Szybkość cięcia</w:t>
                  </w:r>
                </w:p>
              </w:tc>
              <w:tc>
                <w:tcPr>
                  <w:tcW w:w="4966" w:type="dxa"/>
                  <w:tcBorders>
                    <w:top w:val="nil"/>
                    <w:left w:val="nil"/>
                    <w:bottom w:val="single" w:sz="4" w:space="0" w:color="auto"/>
                    <w:right w:val="single" w:sz="4" w:space="0" w:color="auto"/>
                  </w:tcBorders>
                  <w:shd w:val="clear" w:color="auto" w:fill="auto"/>
                  <w:noWrap/>
                  <w:vAlign w:val="bottom"/>
                  <w:hideMark/>
                </w:tcPr>
                <w:p w14:paraId="0E70A4F2" w14:textId="77777777" w:rsidR="006C5C49" w:rsidRPr="005568B0" w:rsidRDefault="006C5C49" w:rsidP="008427B3">
                  <w:pPr>
                    <w:rPr>
                      <w:rFonts w:ascii="Calibri" w:hAnsi="Calibri" w:cs="Calibri"/>
                      <w:color w:val="000000"/>
                    </w:rPr>
                  </w:pPr>
                  <w:r w:rsidRPr="005568B0">
                    <w:rPr>
                      <w:rFonts w:ascii="Calibri" w:hAnsi="Calibri" w:cs="Calibri"/>
                      <w:color w:val="000000"/>
                    </w:rPr>
                    <w:t>min. 60mm/s</w:t>
                  </w:r>
                </w:p>
              </w:tc>
              <w:tc>
                <w:tcPr>
                  <w:tcW w:w="1887" w:type="dxa"/>
                  <w:tcBorders>
                    <w:top w:val="nil"/>
                    <w:left w:val="nil"/>
                    <w:bottom w:val="single" w:sz="4" w:space="0" w:color="auto"/>
                    <w:right w:val="single" w:sz="4" w:space="0" w:color="auto"/>
                  </w:tcBorders>
                </w:tcPr>
                <w:p w14:paraId="1274883F" w14:textId="77777777" w:rsidR="006C5C49" w:rsidRPr="005568B0" w:rsidRDefault="006C5C49" w:rsidP="008427B3">
                  <w:pPr>
                    <w:rPr>
                      <w:rFonts w:ascii="Calibri" w:hAnsi="Calibri" w:cs="Calibri"/>
                      <w:color w:val="000000"/>
                    </w:rPr>
                  </w:pPr>
                </w:p>
              </w:tc>
              <w:tc>
                <w:tcPr>
                  <w:tcW w:w="3227" w:type="dxa"/>
                  <w:tcBorders>
                    <w:top w:val="nil"/>
                    <w:left w:val="nil"/>
                    <w:bottom w:val="single" w:sz="4" w:space="0" w:color="auto"/>
                    <w:right w:val="single" w:sz="4" w:space="0" w:color="auto"/>
                  </w:tcBorders>
                </w:tcPr>
                <w:p w14:paraId="1B9B926F" w14:textId="77777777" w:rsidR="006C5C49" w:rsidRPr="005568B0" w:rsidRDefault="006C5C49" w:rsidP="008427B3">
                  <w:pPr>
                    <w:rPr>
                      <w:rFonts w:ascii="Calibri" w:hAnsi="Calibri" w:cs="Calibri"/>
                      <w:color w:val="000000"/>
                    </w:rPr>
                  </w:pPr>
                </w:p>
              </w:tc>
            </w:tr>
            <w:tr w:rsidR="006C5C49" w:rsidRPr="005568B0" w14:paraId="39F119D7" w14:textId="77777777" w:rsidTr="008427B3">
              <w:trPr>
                <w:trHeight w:val="300"/>
              </w:trPr>
              <w:tc>
                <w:tcPr>
                  <w:tcW w:w="4014" w:type="dxa"/>
                  <w:tcBorders>
                    <w:top w:val="nil"/>
                    <w:left w:val="single" w:sz="4" w:space="0" w:color="auto"/>
                    <w:bottom w:val="single" w:sz="4" w:space="0" w:color="auto"/>
                    <w:right w:val="single" w:sz="4" w:space="0" w:color="auto"/>
                  </w:tcBorders>
                  <w:shd w:val="clear" w:color="auto" w:fill="auto"/>
                  <w:noWrap/>
                  <w:vAlign w:val="bottom"/>
                  <w:hideMark/>
                </w:tcPr>
                <w:p w14:paraId="4840EC09" w14:textId="77777777" w:rsidR="006C5C49" w:rsidRPr="005568B0" w:rsidRDefault="006C5C49" w:rsidP="008427B3">
                  <w:pPr>
                    <w:rPr>
                      <w:rFonts w:ascii="Calibri" w:hAnsi="Calibri" w:cs="Calibri"/>
                      <w:color w:val="000000"/>
                    </w:rPr>
                  </w:pPr>
                  <w:r w:rsidRPr="005568B0">
                    <w:rPr>
                      <w:rFonts w:ascii="Calibri" w:hAnsi="Calibri" w:cs="Calibri"/>
                      <w:color w:val="000000"/>
                    </w:rPr>
                    <w:t>Moc silnika</w:t>
                  </w:r>
                </w:p>
              </w:tc>
              <w:tc>
                <w:tcPr>
                  <w:tcW w:w="4966" w:type="dxa"/>
                  <w:tcBorders>
                    <w:top w:val="nil"/>
                    <w:left w:val="nil"/>
                    <w:bottom w:val="single" w:sz="4" w:space="0" w:color="auto"/>
                    <w:right w:val="single" w:sz="4" w:space="0" w:color="auto"/>
                  </w:tcBorders>
                  <w:shd w:val="clear" w:color="auto" w:fill="auto"/>
                  <w:noWrap/>
                  <w:vAlign w:val="bottom"/>
                  <w:hideMark/>
                </w:tcPr>
                <w:p w14:paraId="7DAC01D6" w14:textId="77777777" w:rsidR="006C5C49" w:rsidRPr="005568B0" w:rsidRDefault="006C5C49" w:rsidP="008427B3">
                  <w:pPr>
                    <w:rPr>
                      <w:rFonts w:ascii="Calibri" w:hAnsi="Calibri" w:cs="Calibri"/>
                      <w:color w:val="000000"/>
                    </w:rPr>
                  </w:pPr>
                  <w:r w:rsidRPr="005568B0">
                    <w:rPr>
                      <w:rFonts w:ascii="Calibri" w:hAnsi="Calibri" w:cs="Calibri"/>
                      <w:color w:val="000000"/>
                    </w:rPr>
                    <w:t>500W</w:t>
                  </w:r>
                </w:p>
              </w:tc>
              <w:tc>
                <w:tcPr>
                  <w:tcW w:w="1887" w:type="dxa"/>
                  <w:tcBorders>
                    <w:top w:val="nil"/>
                    <w:left w:val="nil"/>
                    <w:bottom w:val="single" w:sz="4" w:space="0" w:color="auto"/>
                    <w:right w:val="single" w:sz="4" w:space="0" w:color="auto"/>
                  </w:tcBorders>
                </w:tcPr>
                <w:p w14:paraId="4ACF7683" w14:textId="77777777" w:rsidR="006C5C49" w:rsidRPr="005568B0" w:rsidRDefault="006C5C49" w:rsidP="008427B3">
                  <w:pPr>
                    <w:rPr>
                      <w:rFonts w:ascii="Calibri" w:hAnsi="Calibri" w:cs="Calibri"/>
                      <w:color w:val="000000"/>
                    </w:rPr>
                  </w:pPr>
                </w:p>
              </w:tc>
              <w:tc>
                <w:tcPr>
                  <w:tcW w:w="3227" w:type="dxa"/>
                  <w:tcBorders>
                    <w:top w:val="nil"/>
                    <w:left w:val="nil"/>
                    <w:bottom w:val="single" w:sz="4" w:space="0" w:color="auto"/>
                    <w:right w:val="single" w:sz="4" w:space="0" w:color="auto"/>
                  </w:tcBorders>
                </w:tcPr>
                <w:p w14:paraId="14025E87" w14:textId="77777777" w:rsidR="006C5C49" w:rsidRPr="005568B0" w:rsidRDefault="006C5C49" w:rsidP="008427B3">
                  <w:pPr>
                    <w:rPr>
                      <w:rFonts w:ascii="Calibri" w:hAnsi="Calibri" w:cs="Calibri"/>
                      <w:color w:val="000000"/>
                    </w:rPr>
                  </w:pPr>
                </w:p>
              </w:tc>
            </w:tr>
            <w:tr w:rsidR="006C5C49" w:rsidRPr="005568B0" w14:paraId="58602E7D" w14:textId="77777777" w:rsidTr="008427B3">
              <w:trPr>
                <w:trHeight w:val="300"/>
              </w:trPr>
              <w:tc>
                <w:tcPr>
                  <w:tcW w:w="4014" w:type="dxa"/>
                  <w:tcBorders>
                    <w:top w:val="nil"/>
                    <w:left w:val="single" w:sz="4" w:space="0" w:color="auto"/>
                    <w:bottom w:val="single" w:sz="4" w:space="0" w:color="auto"/>
                    <w:right w:val="single" w:sz="4" w:space="0" w:color="auto"/>
                  </w:tcBorders>
                  <w:shd w:val="clear" w:color="auto" w:fill="auto"/>
                  <w:noWrap/>
                  <w:vAlign w:val="bottom"/>
                  <w:hideMark/>
                </w:tcPr>
                <w:p w14:paraId="71791ACE" w14:textId="77777777" w:rsidR="006C5C49" w:rsidRPr="005568B0" w:rsidRDefault="006C5C49" w:rsidP="008427B3">
                  <w:pPr>
                    <w:rPr>
                      <w:rFonts w:ascii="Calibri" w:hAnsi="Calibri" w:cs="Calibri"/>
                      <w:color w:val="000000"/>
                    </w:rPr>
                  </w:pPr>
                  <w:r w:rsidRPr="005568B0">
                    <w:rPr>
                      <w:rFonts w:ascii="Calibri" w:hAnsi="Calibri" w:cs="Calibri"/>
                      <w:color w:val="000000"/>
                    </w:rPr>
                    <w:t>zasilanie</w:t>
                  </w:r>
                </w:p>
              </w:tc>
              <w:tc>
                <w:tcPr>
                  <w:tcW w:w="4966" w:type="dxa"/>
                  <w:tcBorders>
                    <w:top w:val="nil"/>
                    <w:left w:val="nil"/>
                    <w:bottom w:val="single" w:sz="4" w:space="0" w:color="auto"/>
                    <w:right w:val="single" w:sz="4" w:space="0" w:color="auto"/>
                  </w:tcBorders>
                  <w:shd w:val="clear" w:color="auto" w:fill="auto"/>
                  <w:noWrap/>
                  <w:vAlign w:val="bottom"/>
                  <w:hideMark/>
                </w:tcPr>
                <w:p w14:paraId="4E063889" w14:textId="77777777" w:rsidR="006C5C49" w:rsidRPr="005568B0" w:rsidRDefault="006C5C49" w:rsidP="008427B3">
                  <w:pPr>
                    <w:rPr>
                      <w:rFonts w:ascii="Calibri" w:hAnsi="Calibri" w:cs="Calibri"/>
                      <w:color w:val="000000"/>
                    </w:rPr>
                  </w:pPr>
                  <w:r w:rsidRPr="005568B0">
                    <w:rPr>
                      <w:rFonts w:ascii="Calibri" w:hAnsi="Calibri" w:cs="Calibri"/>
                      <w:color w:val="000000"/>
                    </w:rPr>
                    <w:t>230V/50Hz</w:t>
                  </w:r>
                </w:p>
              </w:tc>
              <w:tc>
                <w:tcPr>
                  <w:tcW w:w="1887" w:type="dxa"/>
                  <w:tcBorders>
                    <w:top w:val="nil"/>
                    <w:left w:val="nil"/>
                    <w:bottom w:val="single" w:sz="4" w:space="0" w:color="auto"/>
                    <w:right w:val="single" w:sz="4" w:space="0" w:color="auto"/>
                  </w:tcBorders>
                </w:tcPr>
                <w:p w14:paraId="5FB3C898" w14:textId="77777777" w:rsidR="006C5C49" w:rsidRPr="005568B0" w:rsidRDefault="006C5C49" w:rsidP="008427B3">
                  <w:pPr>
                    <w:rPr>
                      <w:rFonts w:ascii="Calibri" w:hAnsi="Calibri" w:cs="Calibri"/>
                      <w:color w:val="000000"/>
                    </w:rPr>
                  </w:pPr>
                </w:p>
              </w:tc>
              <w:tc>
                <w:tcPr>
                  <w:tcW w:w="3227" w:type="dxa"/>
                  <w:tcBorders>
                    <w:top w:val="nil"/>
                    <w:left w:val="nil"/>
                    <w:bottom w:val="single" w:sz="4" w:space="0" w:color="auto"/>
                    <w:right w:val="single" w:sz="4" w:space="0" w:color="auto"/>
                  </w:tcBorders>
                </w:tcPr>
                <w:p w14:paraId="0F234D7B" w14:textId="77777777" w:rsidR="006C5C49" w:rsidRPr="005568B0" w:rsidRDefault="006C5C49" w:rsidP="008427B3">
                  <w:pPr>
                    <w:rPr>
                      <w:rFonts w:ascii="Calibri" w:hAnsi="Calibri" w:cs="Calibri"/>
                      <w:color w:val="000000"/>
                    </w:rPr>
                  </w:pPr>
                </w:p>
              </w:tc>
            </w:tr>
            <w:tr w:rsidR="006C5C49" w:rsidRPr="005568B0" w14:paraId="067B0DB8" w14:textId="77777777" w:rsidTr="008427B3">
              <w:trPr>
                <w:trHeight w:val="300"/>
              </w:trPr>
              <w:tc>
                <w:tcPr>
                  <w:tcW w:w="4014" w:type="dxa"/>
                  <w:tcBorders>
                    <w:top w:val="nil"/>
                    <w:left w:val="single" w:sz="4" w:space="0" w:color="auto"/>
                    <w:bottom w:val="single" w:sz="4" w:space="0" w:color="auto"/>
                    <w:right w:val="single" w:sz="4" w:space="0" w:color="auto"/>
                  </w:tcBorders>
                  <w:shd w:val="clear" w:color="auto" w:fill="auto"/>
                  <w:noWrap/>
                  <w:vAlign w:val="bottom"/>
                  <w:hideMark/>
                </w:tcPr>
                <w:p w14:paraId="7CE46432" w14:textId="77777777" w:rsidR="006C5C49" w:rsidRPr="005568B0" w:rsidRDefault="006C5C49" w:rsidP="008427B3">
                  <w:pPr>
                    <w:rPr>
                      <w:rFonts w:ascii="Calibri" w:hAnsi="Calibri" w:cs="Calibri"/>
                      <w:color w:val="000000"/>
                    </w:rPr>
                  </w:pPr>
                  <w:r w:rsidRPr="005568B0">
                    <w:rPr>
                      <w:rFonts w:ascii="Calibri" w:hAnsi="Calibri" w:cs="Calibri"/>
                      <w:color w:val="000000"/>
                    </w:rPr>
                    <w:t>Niszczone materiały</w:t>
                  </w:r>
                </w:p>
              </w:tc>
              <w:tc>
                <w:tcPr>
                  <w:tcW w:w="4966" w:type="dxa"/>
                  <w:tcBorders>
                    <w:top w:val="nil"/>
                    <w:left w:val="nil"/>
                    <w:bottom w:val="single" w:sz="4" w:space="0" w:color="auto"/>
                    <w:right w:val="single" w:sz="4" w:space="0" w:color="auto"/>
                  </w:tcBorders>
                  <w:shd w:val="clear" w:color="auto" w:fill="auto"/>
                  <w:noWrap/>
                  <w:vAlign w:val="bottom"/>
                  <w:hideMark/>
                </w:tcPr>
                <w:p w14:paraId="60E4DCDB" w14:textId="77777777" w:rsidR="006C5C49" w:rsidRPr="005568B0" w:rsidRDefault="006C5C49" w:rsidP="008427B3">
                  <w:pPr>
                    <w:rPr>
                      <w:rFonts w:ascii="Calibri" w:hAnsi="Calibri" w:cs="Calibri"/>
                      <w:color w:val="000000"/>
                    </w:rPr>
                  </w:pPr>
                  <w:r w:rsidRPr="005568B0">
                    <w:rPr>
                      <w:rFonts w:ascii="Calibri" w:hAnsi="Calibri" w:cs="Calibri"/>
                      <w:color w:val="000000"/>
                    </w:rPr>
                    <w:t xml:space="preserve">papier, </w:t>
                  </w:r>
                  <w:proofErr w:type="spellStart"/>
                  <w:r w:rsidRPr="005568B0">
                    <w:rPr>
                      <w:rFonts w:ascii="Calibri" w:hAnsi="Calibri" w:cs="Calibri"/>
                      <w:color w:val="000000"/>
                    </w:rPr>
                    <w:t>zszyfki</w:t>
                  </w:r>
                  <w:proofErr w:type="spellEnd"/>
                  <w:r w:rsidRPr="005568B0">
                    <w:rPr>
                      <w:rFonts w:ascii="Calibri" w:hAnsi="Calibri" w:cs="Calibri"/>
                      <w:color w:val="000000"/>
                    </w:rPr>
                    <w:t xml:space="preserve">, </w:t>
                  </w:r>
                  <w:proofErr w:type="spellStart"/>
                  <w:r w:rsidRPr="005568B0">
                    <w:rPr>
                      <w:rFonts w:ascii="Calibri" w:hAnsi="Calibri" w:cs="Calibri"/>
                      <w:color w:val="000000"/>
                    </w:rPr>
                    <w:t>spinacze,karty</w:t>
                  </w:r>
                  <w:proofErr w:type="spellEnd"/>
                  <w:r w:rsidRPr="005568B0">
                    <w:rPr>
                      <w:rFonts w:ascii="Calibri" w:hAnsi="Calibri" w:cs="Calibri"/>
                      <w:color w:val="000000"/>
                    </w:rPr>
                    <w:t xml:space="preserve"> kredytowe, CD/DVD</w:t>
                  </w:r>
                </w:p>
              </w:tc>
              <w:tc>
                <w:tcPr>
                  <w:tcW w:w="1887" w:type="dxa"/>
                  <w:tcBorders>
                    <w:top w:val="nil"/>
                    <w:left w:val="nil"/>
                    <w:bottom w:val="single" w:sz="4" w:space="0" w:color="auto"/>
                    <w:right w:val="single" w:sz="4" w:space="0" w:color="auto"/>
                  </w:tcBorders>
                </w:tcPr>
                <w:p w14:paraId="46F99FCA" w14:textId="77777777" w:rsidR="006C5C49" w:rsidRPr="005568B0" w:rsidRDefault="006C5C49" w:rsidP="008427B3">
                  <w:pPr>
                    <w:rPr>
                      <w:rFonts w:ascii="Calibri" w:hAnsi="Calibri" w:cs="Calibri"/>
                      <w:color w:val="000000"/>
                    </w:rPr>
                  </w:pPr>
                </w:p>
              </w:tc>
              <w:tc>
                <w:tcPr>
                  <w:tcW w:w="3227" w:type="dxa"/>
                  <w:tcBorders>
                    <w:top w:val="nil"/>
                    <w:left w:val="nil"/>
                    <w:bottom w:val="single" w:sz="4" w:space="0" w:color="auto"/>
                    <w:right w:val="single" w:sz="4" w:space="0" w:color="auto"/>
                  </w:tcBorders>
                </w:tcPr>
                <w:p w14:paraId="7173E73D" w14:textId="77777777" w:rsidR="006C5C49" w:rsidRPr="005568B0" w:rsidRDefault="006C5C49" w:rsidP="008427B3">
                  <w:pPr>
                    <w:rPr>
                      <w:rFonts w:ascii="Calibri" w:hAnsi="Calibri" w:cs="Calibri"/>
                      <w:color w:val="000000"/>
                    </w:rPr>
                  </w:pPr>
                </w:p>
              </w:tc>
            </w:tr>
            <w:tr w:rsidR="006C5C49" w:rsidRPr="005568B0" w14:paraId="189E9188" w14:textId="77777777" w:rsidTr="008427B3">
              <w:trPr>
                <w:trHeight w:val="300"/>
              </w:trPr>
              <w:tc>
                <w:tcPr>
                  <w:tcW w:w="4014" w:type="dxa"/>
                  <w:tcBorders>
                    <w:top w:val="nil"/>
                    <w:left w:val="single" w:sz="4" w:space="0" w:color="auto"/>
                    <w:bottom w:val="single" w:sz="4" w:space="0" w:color="auto"/>
                    <w:right w:val="single" w:sz="4" w:space="0" w:color="auto"/>
                  </w:tcBorders>
                  <w:shd w:val="clear" w:color="auto" w:fill="auto"/>
                  <w:noWrap/>
                  <w:vAlign w:val="bottom"/>
                  <w:hideMark/>
                </w:tcPr>
                <w:p w14:paraId="39C9F761" w14:textId="77777777" w:rsidR="006C5C49" w:rsidRPr="005568B0" w:rsidRDefault="006C5C49" w:rsidP="008427B3">
                  <w:pPr>
                    <w:rPr>
                      <w:rFonts w:ascii="Calibri" w:hAnsi="Calibri" w:cs="Calibri"/>
                      <w:color w:val="000000"/>
                    </w:rPr>
                  </w:pPr>
                  <w:r w:rsidRPr="005568B0">
                    <w:rPr>
                      <w:rFonts w:ascii="Calibri" w:hAnsi="Calibri" w:cs="Calibri"/>
                      <w:color w:val="000000"/>
                    </w:rPr>
                    <w:t>Pojemność kosza zamykany w obudowie</w:t>
                  </w:r>
                </w:p>
              </w:tc>
              <w:tc>
                <w:tcPr>
                  <w:tcW w:w="4966" w:type="dxa"/>
                  <w:tcBorders>
                    <w:top w:val="nil"/>
                    <w:left w:val="nil"/>
                    <w:bottom w:val="single" w:sz="4" w:space="0" w:color="auto"/>
                    <w:right w:val="single" w:sz="4" w:space="0" w:color="auto"/>
                  </w:tcBorders>
                  <w:shd w:val="clear" w:color="auto" w:fill="auto"/>
                  <w:noWrap/>
                  <w:vAlign w:val="bottom"/>
                  <w:hideMark/>
                </w:tcPr>
                <w:p w14:paraId="14240C2C" w14:textId="77777777" w:rsidR="006C5C49" w:rsidRPr="005568B0" w:rsidRDefault="006C5C49" w:rsidP="008427B3">
                  <w:pPr>
                    <w:rPr>
                      <w:rFonts w:ascii="Calibri" w:hAnsi="Calibri" w:cs="Calibri"/>
                      <w:color w:val="000000"/>
                    </w:rPr>
                  </w:pPr>
                  <w:r w:rsidRPr="005568B0">
                    <w:rPr>
                      <w:rFonts w:ascii="Calibri" w:hAnsi="Calibri" w:cs="Calibri"/>
                      <w:color w:val="000000"/>
                    </w:rPr>
                    <w:t>od 120 litrów</w:t>
                  </w:r>
                </w:p>
              </w:tc>
              <w:tc>
                <w:tcPr>
                  <w:tcW w:w="1887" w:type="dxa"/>
                  <w:tcBorders>
                    <w:top w:val="nil"/>
                    <w:left w:val="nil"/>
                    <w:bottom w:val="single" w:sz="4" w:space="0" w:color="auto"/>
                    <w:right w:val="single" w:sz="4" w:space="0" w:color="auto"/>
                  </w:tcBorders>
                </w:tcPr>
                <w:p w14:paraId="45F3B5D9" w14:textId="77777777" w:rsidR="006C5C49" w:rsidRPr="005568B0" w:rsidRDefault="006C5C49" w:rsidP="008427B3">
                  <w:pPr>
                    <w:rPr>
                      <w:rFonts w:ascii="Calibri" w:hAnsi="Calibri" w:cs="Calibri"/>
                      <w:color w:val="000000"/>
                    </w:rPr>
                  </w:pPr>
                </w:p>
              </w:tc>
              <w:tc>
                <w:tcPr>
                  <w:tcW w:w="3227" w:type="dxa"/>
                  <w:tcBorders>
                    <w:top w:val="nil"/>
                    <w:left w:val="nil"/>
                    <w:bottom w:val="single" w:sz="4" w:space="0" w:color="auto"/>
                    <w:right w:val="single" w:sz="4" w:space="0" w:color="auto"/>
                  </w:tcBorders>
                </w:tcPr>
                <w:p w14:paraId="319412B6" w14:textId="77777777" w:rsidR="006C5C49" w:rsidRPr="005568B0" w:rsidRDefault="006C5C49" w:rsidP="008427B3">
                  <w:pPr>
                    <w:rPr>
                      <w:rFonts w:ascii="Calibri" w:hAnsi="Calibri" w:cs="Calibri"/>
                      <w:color w:val="000000"/>
                    </w:rPr>
                  </w:pPr>
                </w:p>
              </w:tc>
            </w:tr>
            <w:tr w:rsidR="006C5C49" w:rsidRPr="005568B0" w14:paraId="3461C510" w14:textId="77777777" w:rsidTr="008427B3">
              <w:trPr>
                <w:trHeight w:val="300"/>
              </w:trPr>
              <w:tc>
                <w:tcPr>
                  <w:tcW w:w="4014" w:type="dxa"/>
                  <w:tcBorders>
                    <w:top w:val="nil"/>
                    <w:left w:val="single" w:sz="4" w:space="0" w:color="auto"/>
                    <w:bottom w:val="single" w:sz="4" w:space="0" w:color="auto"/>
                    <w:right w:val="single" w:sz="4" w:space="0" w:color="auto"/>
                  </w:tcBorders>
                  <w:shd w:val="clear" w:color="auto" w:fill="auto"/>
                  <w:noWrap/>
                  <w:vAlign w:val="bottom"/>
                  <w:hideMark/>
                </w:tcPr>
                <w:p w14:paraId="1641D7D7" w14:textId="77777777" w:rsidR="006C5C49" w:rsidRPr="005568B0" w:rsidRDefault="006C5C49" w:rsidP="008427B3">
                  <w:pPr>
                    <w:rPr>
                      <w:rFonts w:ascii="Calibri" w:hAnsi="Calibri" w:cs="Calibri"/>
                      <w:color w:val="000000"/>
                    </w:rPr>
                  </w:pPr>
                  <w:r w:rsidRPr="005568B0">
                    <w:rPr>
                      <w:rFonts w:ascii="Calibri" w:hAnsi="Calibri" w:cs="Calibri"/>
                      <w:color w:val="000000"/>
                    </w:rPr>
                    <w:t>wydajność</w:t>
                  </w:r>
                </w:p>
              </w:tc>
              <w:tc>
                <w:tcPr>
                  <w:tcW w:w="4966" w:type="dxa"/>
                  <w:tcBorders>
                    <w:top w:val="nil"/>
                    <w:left w:val="nil"/>
                    <w:bottom w:val="single" w:sz="4" w:space="0" w:color="auto"/>
                    <w:right w:val="single" w:sz="4" w:space="0" w:color="auto"/>
                  </w:tcBorders>
                  <w:shd w:val="clear" w:color="auto" w:fill="auto"/>
                  <w:noWrap/>
                  <w:vAlign w:val="bottom"/>
                  <w:hideMark/>
                </w:tcPr>
                <w:p w14:paraId="770206E1" w14:textId="77777777" w:rsidR="006C5C49" w:rsidRPr="005568B0" w:rsidRDefault="006C5C49" w:rsidP="008427B3">
                  <w:pPr>
                    <w:rPr>
                      <w:rFonts w:ascii="Calibri" w:hAnsi="Calibri" w:cs="Calibri"/>
                      <w:color w:val="000000"/>
                    </w:rPr>
                  </w:pPr>
                  <w:r w:rsidRPr="005568B0">
                    <w:rPr>
                      <w:rFonts w:ascii="Calibri" w:hAnsi="Calibri" w:cs="Calibri"/>
                      <w:color w:val="000000"/>
                    </w:rPr>
                    <w:t>45kg/h</w:t>
                  </w:r>
                </w:p>
              </w:tc>
              <w:tc>
                <w:tcPr>
                  <w:tcW w:w="1887" w:type="dxa"/>
                  <w:tcBorders>
                    <w:top w:val="nil"/>
                    <w:left w:val="nil"/>
                    <w:bottom w:val="single" w:sz="4" w:space="0" w:color="auto"/>
                    <w:right w:val="single" w:sz="4" w:space="0" w:color="auto"/>
                  </w:tcBorders>
                </w:tcPr>
                <w:p w14:paraId="23CED349" w14:textId="77777777" w:rsidR="006C5C49" w:rsidRPr="005568B0" w:rsidRDefault="006C5C49" w:rsidP="008427B3">
                  <w:pPr>
                    <w:rPr>
                      <w:rFonts w:ascii="Calibri" w:hAnsi="Calibri" w:cs="Calibri"/>
                      <w:color w:val="000000"/>
                    </w:rPr>
                  </w:pPr>
                </w:p>
              </w:tc>
              <w:tc>
                <w:tcPr>
                  <w:tcW w:w="3227" w:type="dxa"/>
                  <w:tcBorders>
                    <w:top w:val="nil"/>
                    <w:left w:val="nil"/>
                    <w:bottom w:val="single" w:sz="4" w:space="0" w:color="auto"/>
                    <w:right w:val="single" w:sz="4" w:space="0" w:color="auto"/>
                  </w:tcBorders>
                </w:tcPr>
                <w:p w14:paraId="508C6093" w14:textId="77777777" w:rsidR="006C5C49" w:rsidRPr="005568B0" w:rsidRDefault="006C5C49" w:rsidP="008427B3">
                  <w:pPr>
                    <w:rPr>
                      <w:rFonts w:ascii="Calibri" w:hAnsi="Calibri" w:cs="Calibri"/>
                      <w:color w:val="000000"/>
                    </w:rPr>
                  </w:pPr>
                </w:p>
              </w:tc>
            </w:tr>
            <w:tr w:rsidR="006C5C49" w:rsidRPr="005568B0" w14:paraId="284B9781" w14:textId="77777777" w:rsidTr="008427B3">
              <w:trPr>
                <w:trHeight w:val="300"/>
              </w:trPr>
              <w:tc>
                <w:tcPr>
                  <w:tcW w:w="4014" w:type="dxa"/>
                  <w:tcBorders>
                    <w:top w:val="nil"/>
                    <w:left w:val="single" w:sz="4" w:space="0" w:color="auto"/>
                    <w:bottom w:val="single" w:sz="4" w:space="0" w:color="auto"/>
                    <w:right w:val="single" w:sz="4" w:space="0" w:color="auto"/>
                  </w:tcBorders>
                  <w:shd w:val="clear" w:color="auto" w:fill="auto"/>
                  <w:noWrap/>
                  <w:vAlign w:val="bottom"/>
                  <w:hideMark/>
                </w:tcPr>
                <w:p w14:paraId="25D1D29A" w14:textId="77777777" w:rsidR="006C5C49" w:rsidRPr="005568B0" w:rsidRDefault="006C5C49" w:rsidP="008427B3">
                  <w:pPr>
                    <w:rPr>
                      <w:rFonts w:ascii="Calibri" w:hAnsi="Calibri" w:cs="Calibri"/>
                      <w:color w:val="000000"/>
                    </w:rPr>
                  </w:pPr>
                  <w:r w:rsidRPr="005568B0">
                    <w:rPr>
                      <w:rFonts w:ascii="Calibri" w:hAnsi="Calibri" w:cs="Calibri"/>
                      <w:color w:val="000000"/>
                    </w:rPr>
                    <w:t>Gwarancja</w:t>
                  </w:r>
                </w:p>
              </w:tc>
              <w:tc>
                <w:tcPr>
                  <w:tcW w:w="4966" w:type="dxa"/>
                  <w:tcBorders>
                    <w:top w:val="nil"/>
                    <w:left w:val="nil"/>
                    <w:bottom w:val="single" w:sz="4" w:space="0" w:color="auto"/>
                    <w:right w:val="single" w:sz="4" w:space="0" w:color="auto"/>
                  </w:tcBorders>
                  <w:shd w:val="clear" w:color="auto" w:fill="auto"/>
                  <w:noWrap/>
                  <w:vAlign w:val="bottom"/>
                  <w:hideMark/>
                </w:tcPr>
                <w:p w14:paraId="7D8924F9" w14:textId="77777777" w:rsidR="006C5C49" w:rsidRPr="005568B0" w:rsidRDefault="006C5C49" w:rsidP="008427B3">
                  <w:pPr>
                    <w:rPr>
                      <w:rFonts w:ascii="Calibri" w:hAnsi="Calibri" w:cs="Calibri"/>
                      <w:color w:val="000000"/>
                    </w:rPr>
                  </w:pPr>
                  <w:r w:rsidRPr="005568B0">
                    <w:rPr>
                      <w:rFonts w:ascii="Calibri" w:hAnsi="Calibri" w:cs="Calibri"/>
                      <w:color w:val="000000"/>
                    </w:rPr>
                    <w:t>24 miesiące</w:t>
                  </w:r>
                </w:p>
              </w:tc>
              <w:tc>
                <w:tcPr>
                  <w:tcW w:w="1887" w:type="dxa"/>
                  <w:tcBorders>
                    <w:top w:val="nil"/>
                    <w:left w:val="nil"/>
                    <w:bottom w:val="single" w:sz="4" w:space="0" w:color="auto"/>
                    <w:right w:val="single" w:sz="4" w:space="0" w:color="auto"/>
                  </w:tcBorders>
                </w:tcPr>
                <w:p w14:paraId="115C6C28" w14:textId="77777777" w:rsidR="006C5C49" w:rsidRPr="005568B0" w:rsidRDefault="006C5C49" w:rsidP="008427B3">
                  <w:pPr>
                    <w:rPr>
                      <w:rFonts w:ascii="Calibri" w:hAnsi="Calibri" w:cs="Calibri"/>
                      <w:color w:val="000000"/>
                    </w:rPr>
                  </w:pPr>
                </w:p>
              </w:tc>
              <w:tc>
                <w:tcPr>
                  <w:tcW w:w="3227" w:type="dxa"/>
                  <w:tcBorders>
                    <w:top w:val="nil"/>
                    <w:left w:val="nil"/>
                    <w:bottom w:val="single" w:sz="4" w:space="0" w:color="auto"/>
                    <w:right w:val="single" w:sz="4" w:space="0" w:color="auto"/>
                  </w:tcBorders>
                </w:tcPr>
                <w:p w14:paraId="21ADEC36" w14:textId="77777777" w:rsidR="006C5C49" w:rsidRPr="005568B0" w:rsidRDefault="006C5C49" w:rsidP="008427B3">
                  <w:pPr>
                    <w:rPr>
                      <w:rFonts w:ascii="Calibri" w:hAnsi="Calibri" w:cs="Calibri"/>
                      <w:color w:val="000000"/>
                    </w:rPr>
                  </w:pPr>
                </w:p>
              </w:tc>
            </w:tr>
          </w:tbl>
          <w:p w14:paraId="76FFF911" w14:textId="77777777" w:rsidR="006C5C49" w:rsidRDefault="006C5C49" w:rsidP="008427B3">
            <w:pPr>
              <w:rPr>
                <w:rFonts w:ascii="Calibri" w:hAnsi="Calibri" w:cs="Calibri"/>
                <w:color w:val="000000"/>
              </w:rPr>
            </w:pPr>
          </w:p>
          <w:p w14:paraId="5502ECC6" w14:textId="77777777" w:rsidR="006C5C49" w:rsidRPr="00D85C41" w:rsidRDefault="006C5C49" w:rsidP="008427B3">
            <w:pPr>
              <w:rPr>
                <w:rFonts w:ascii="Calibri" w:hAnsi="Calibri" w:cs="Calibri"/>
                <w:b/>
                <w:bCs/>
                <w:color w:val="000000"/>
              </w:rPr>
            </w:pPr>
            <w:r w:rsidRPr="00CF2CB6">
              <w:rPr>
                <w:rFonts w:ascii="Calibri" w:hAnsi="Calibri" w:cs="Calibri"/>
                <w:b/>
                <w:bCs/>
                <w:color w:val="000000"/>
              </w:rPr>
              <w:t>Poz. 9. Niszczarka</w:t>
            </w:r>
            <w:r w:rsidRPr="00D85C41">
              <w:rPr>
                <w:rFonts w:ascii="Calibri" w:hAnsi="Calibri" w:cs="Calibri"/>
                <w:b/>
                <w:bCs/>
                <w:color w:val="000000"/>
              </w:rPr>
              <w:t xml:space="preserve"> </w:t>
            </w:r>
          </w:p>
          <w:p w14:paraId="6C423B79" w14:textId="77777777" w:rsidR="006C5C49" w:rsidRDefault="006C5C49" w:rsidP="008427B3">
            <w:pPr>
              <w:rPr>
                <w:rFonts w:ascii="Calibri" w:hAnsi="Calibri" w:cs="Calibri"/>
                <w:color w:val="000000"/>
              </w:rPr>
            </w:pPr>
          </w:p>
          <w:tbl>
            <w:tblPr>
              <w:tblW w:w="14216" w:type="dxa"/>
              <w:tblCellMar>
                <w:left w:w="70" w:type="dxa"/>
                <w:right w:w="70" w:type="dxa"/>
              </w:tblCellMar>
              <w:tblLook w:val="04A0" w:firstRow="1" w:lastRow="0" w:firstColumn="1" w:lastColumn="0" w:noHBand="0" w:noVBand="1"/>
            </w:tblPr>
            <w:tblGrid>
              <w:gridCol w:w="5814"/>
              <w:gridCol w:w="8262"/>
            </w:tblGrid>
            <w:tr w:rsidR="006C5C49" w:rsidRPr="00295557" w14:paraId="7C48E2E1" w14:textId="77777777" w:rsidTr="008427B3">
              <w:trPr>
                <w:trHeight w:val="431"/>
              </w:trPr>
              <w:tc>
                <w:tcPr>
                  <w:tcW w:w="14216" w:type="dxa"/>
                  <w:gridSpan w:val="2"/>
                  <w:tcBorders>
                    <w:top w:val="single" w:sz="4" w:space="0" w:color="auto"/>
                    <w:left w:val="single" w:sz="4" w:space="0" w:color="auto"/>
                    <w:bottom w:val="single" w:sz="4" w:space="0" w:color="auto"/>
                    <w:right w:val="single" w:sz="4" w:space="0" w:color="000000"/>
                  </w:tcBorders>
                  <w:shd w:val="clear" w:color="000000" w:fill="FFFF00"/>
                  <w:noWrap/>
                  <w:vAlign w:val="bottom"/>
                  <w:hideMark/>
                </w:tcPr>
                <w:p w14:paraId="43F07F1A" w14:textId="77777777" w:rsidR="006C5C49" w:rsidRPr="00295557" w:rsidRDefault="006C5C49" w:rsidP="008427B3">
                  <w:pPr>
                    <w:rPr>
                      <w:rFonts w:ascii="Calibri" w:hAnsi="Calibri" w:cs="Calibri"/>
                      <w:color w:val="000000"/>
                    </w:rPr>
                  </w:pPr>
                  <w:r w:rsidRPr="00295557">
                    <w:rPr>
                      <w:rFonts w:ascii="Calibri" w:hAnsi="Calibri" w:cs="Calibri"/>
                      <w:color w:val="000000"/>
                    </w:rPr>
                    <w:t xml:space="preserve">Niszczarka </w:t>
                  </w:r>
                </w:p>
              </w:tc>
            </w:tr>
            <w:tr w:rsidR="006C5C49" w:rsidRPr="00295557" w14:paraId="3CF5F064" w14:textId="77777777" w:rsidTr="008427B3">
              <w:trPr>
                <w:trHeight w:val="300"/>
              </w:trPr>
              <w:tc>
                <w:tcPr>
                  <w:tcW w:w="5872" w:type="dxa"/>
                  <w:tcBorders>
                    <w:top w:val="nil"/>
                    <w:left w:val="single" w:sz="4" w:space="0" w:color="auto"/>
                    <w:bottom w:val="single" w:sz="4" w:space="0" w:color="auto"/>
                    <w:right w:val="single" w:sz="4" w:space="0" w:color="auto"/>
                  </w:tcBorders>
                  <w:shd w:val="clear" w:color="000000" w:fill="FFFF00"/>
                  <w:noWrap/>
                  <w:vAlign w:val="bottom"/>
                  <w:hideMark/>
                </w:tcPr>
                <w:p w14:paraId="1334DB29" w14:textId="77777777" w:rsidR="006C5C49" w:rsidRPr="00295557" w:rsidRDefault="006C5C49" w:rsidP="008427B3">
                  <w:pPr>
                    <w:rPr>
                      <w:rFonts w:ascii="Calibri" w:hAnsi="Calibri" w:cs="Calibri"/>
                      <w:color w:val="000000"/>
                    </w:rPr>
                  </w:pPr>
                  <w:r w:rsidRPr="00295557">
                    <w:rPr>
                      <w:rFonts w:ascii="Calibri" w:hAnsi="Calibri" w:cs="Calibri"/>
                      <w:color w:val="000000"/>
                    </w:rPr>
                    <w:lastRenderedPageBreak/>
                    <w:t>ilość</w:t>
                  </w:r>
                </w:p>
              </w:tc>
              <w:tc>
                <w:tcPr>
                  <w:tcW w:w="8344" w:type="dxa"/>
                  <w:tcBorders>
                    <w:top w:val="nil"/>
                    <w:left w:val="nil"/>
                    <w:bottom w:val="single" w:sz="4" w:space="0" w:color="auto"/>
                    <w:right w:val="single" w:sz="4" w:space="0" w:color="auto"/>
                  </w:tcBorders>
                  <w:shd w:val="clear" w:color="000000" w:fill="FFFF00"/>
                  <w:noWrap/>
                  <w:vAlign w:val="bottom"/>
                  <w:hideMark/>
                </w:tcPr>
                <w:p w14:paraId="6DC86C77" w14:textId="77777777" w:rsidR="006C5C49" w:rsidRPr="00295557" w:rsidRDefault="006C5C49" w:rsidP="008427B3">
                  <w:pPr>
                    <w:rPr>
                      <w:rFonts w:ascii="Calibri" w:hAnsi="Calibri" w:cs="Calibri"/>
                      <w:color w:val="000000"/>
                    </w:rPr>
                  </w:pPr>
                  <w:r w:rsidRPr="00295557">
                    <w:rPr>
                      <w:rFonts w:ascii="Calibri" w:hAnsi="Calibri" w:cs="Calibri"/>
                      <w:color w:val="000000"/>
                    </w:rPr>
                    <w:t xml:space="preserve">1 </w:t>
                  </w:r>
                  <w:proofErr w:type="spellStart"/>
                  <w:r w:rsidRPr="00295557">
                    <w:rPr>
                      <w:rFonts w:ascii="Calibri" w:hAnsi="Calibri" w:cs="Calibri"/>
                      <w:color w:val="000000"/>
                    </w:rPr>
                    <w:t>szt</w:t>
                  </w:r>
                  <w:proofErr w:type="spellEnd"/>
                </w:p>
              </w:tc>
            </w:tr>
            <w:tr w:rsidR="006C5C49" w:rsidRPr="00295557" w14:paraId="052DF522" w14:textId="77777777" w:rsidTr="008427B3">
              <w:trPr>
                <w:trHeight w:val="300"/>
              </w:trPr>
              <w:tc>
                <w:tcPr>
                  <w:tcW w:w="5872" w:type="dxa"/>
                  <w:tcBorders>
                    <w:top w:val="nil"/>
                    <w:left w:val="single" w:sz="4" w:space="0" w:color="auto"/>
                    <w:bottom w:val="single" w:sz="4" w:space="0" w:color="auto"/>
                    <w:right w:val="single" w:sz="4" w:space="0" w:color="auto"/>
                  </w:tcBorders>
                  <w:shd w:val="clear" w:color="auto" w:fill="auto"/>
                  <w:noWrap/>
                  <w:vAlign w:val="bottom"/>
                  <w:hideMark/>
                </w:tcPr>
                <w:p w14:paraId="4213FA2E" w14:textId="77777777" w:rsidR="006C5C49" w:rsidRPr="00295557" w:rsidRDefault="006C5C49" w:rsidP="008427B3">
                  <w:pPr>
                    <w:rPr>
                      <w:rFonts w:ascii="Calibri" w:hAnsi="Calibri" w:cs="Calibri"/>
                      <w:color w:val="000000"/>
                    </w:rPr>
                  </w:pPr>
                  <w:r w:rsidRPr="00295557">
                    <w:rPr>
                      <w:rFonts w:ascii="Calibri" w:hAnsi="Calibri" w:cs="Calibri"/>
                      <w:color w:val="000000"/>
                    </w:rPr>
                    <w:t>Stopień bezpieczeństwa</w:t>
                  </w:r>
                </w:p>
              </w:tc>
              <w:tc>
                <w:tcPr>
                  <w:tcW w:w="8344" w:type="dxa"/>
                  <w:tcBorders>
                    <w:top w:val="nil"/>
                    <w:left w:val="nil"/>
                    <w:bottom w:val="single" w:sz="4" w:space="0" w:color="auto"/>
                    <w:right w:val="single" w:sz="4" w:space="0" w:color="auto"/>
                  </w:tcBorders>
                  <w:shd w:val="clear" w:color="auto" w:fill="auto"/>
                  <w:noWrap/>
                  <w:vAlign w:val="bottom"/>
                  <w:hideMark/>
                </w:tcPr>
                <w:p w14:paraId="137185FD" w14:textId="77777777" w:rsidR="006C5C49" w:rsidRPr="00295557" w:rsidRDefault="006C5C49" w:rsidP="008427B3">
                  <w:pPr>
                    <w:rPr>
                      <w:rFonts w:ascii="Calibri" w:hAnsi="Calibri" w:cs="Calibri"/>
                      <w:color w:val="000000"/>
                    </w:rPr>
                  </w:pPr>
                  <w:r w:rsidRPr="00295557">
                    <w:rPr>
                      <w:rFonts w:ascii="Calibri" w:hAnsi="Calibri" w:cs="Calibri"/>
                      <w:color w:val="000000"/>
                    </w:rPr>
                    <w:t>P-4</w:t>
                  </w:r>
                </w:p>
              </w:tc>
            </w:tr>
            <w:tr w:rsidR="006C5C49" w:rsidRPr="00295557" w14:paraId="1ABD6DC9" w14:textId="77777777" w:rsidTr="008427B3">
              <w:trPr>
                <w:trHeight w:val="300"/>
              </w:trPr>
              <w:tc>
                <w:tcPr>
                  <w:tcW w:w="5872" w:type="dxa"/>
                  <w:tcBorders>
                    <w:top w:val="nil"/>
                    <w:left w:val="single" w:sz="4" w:space="0" w:color="auto"/>
                    <w:bottom w:val="single" w:sz="4" w:space="0" w:color="auto"/>
                    <w:right w:val="single" w:sz="4" w:space="0" w:color="auto"/>
                  </w:tcBorders>
                  <w:shd w:val="clear" w:color="auto" w:fill="auto"/>
                  <w:noWrap/>
                  <w:vAlign w:val="bottom"/>
                  <w:hideMark/>
                </w:tcPr>
                <w:p w14:paraId="4F21D1FF" w14:textId="77777777" w:rsidR="006C5C49" w:rsidRPr="00295557" w:rsidRDefault="006C5C49" w:rsidP="008427B3">
                  <w:pPr>
                    <w:rPr>
                      <w:rFonts w:ascii="Calibri" w:hAnsi="Calibri" w:cs="Calibri"/>
                      <w:color w:val="000000"/>
                    </w:rPr>
                  </w:pPr>
                  <w:r w:rsidRPr="00295557">
                    <w:rPr>
                      <w:rFonts w:ascii="Calibri" w:hAnsi="Calibri" w:cs="Calibri"/>
                      <w:color w:val="000000"/>
                    </w:rPr>
                    <w:t>Wymiary maksymalne</w:t>
                  </w:r>
                </w:p>
              </w:tc>
              <w:tc>
                <w:tcPr>
                  <w:tcW w:w="8344" w:type="dxa"/>
                  <w:tcBorders>
                    <w:top w:val="nil"/>
                    <w:left w:val="nil"/>
                    <w:bottom w:val="single" w:sz="4" w:space="0" w:color="auto"/>
                    <w:right w:val="single" w:sz="4" w:space="0" w:color="auto"/>
                  </w:tcBorders>
                  <w:shd w:val="clear" w:color="auto" w:fill="auto"/>
                  <w:noWrap/>
                  <w:vAlign w:val="bottom"/>
                  <w:hideMark/>
                </w:tcPr>
                <w:p w14:paraId="5F8209C3" w14:textId="77777777" w:rsidR="006C5C49" w:rsidRPr="00295557" w:rsidRDefault="006C5C49" w:rsidP="008427B3">
                  <w:pPr>
                    <w:rPr>
                      <w:rFonts w:ascii="Calibri" w:hAnsi="Calibri" w:cs="Calibri"/>
                      <w:color w:val="000000"/>
                    </w:rPr>
                  </w:pPr>
                  <w:r w:rsidRPr="00295557">
                    <w:rPr>
                      <w:rFonts w:ascii="Calibri" w:hAnsi="Calibri" w:cs="Calibri"/>
                      <w:color w:val="000000"/>
                    </w:rPr>
                    <w:t>wysokość  62cm, szerokość 45cm, głębokość 35cm</w:t>
                  </w:r>
                </w:p>
              </w:tc>
            </w:tr>
            <w:tr w:rsidR="006C5C49" w:rsidRPr="00295557" w14:paraId="01BA4DD2" w14:textId="77777777" w:rsidTr="008427B3">
              <w:trPr>
                <w:trHeight w:val="300"/>
              </w:trPr>
              <w:tc>
                <w:tcPr>
                  <w:tcW w:w="5872" w:type="dxa"/>
                  <w:tcBorders>
                    <w:top w:val="nil"/>
                    <w:left w:val="single" w:sz="4" w:space="0" w:color="auto"/>
                    <w:bottom w:val="single" w:sz="4" w:space="0" w:color="auto"/>
                    <w:right w:val="single" w:sz="4" w:space="0" w:color="auto"/>
                  </w:tcBorders>
                  <w:shd w:val="clear" w:color="auto" w:fill="auto"/>
                  <w:noWrap/>
                  <w:vAlign w:val="bottom"/>
                  <w:hideMark/>
                </w:tcPr>
                <w:p w14:paraId="702979BB" w14:textId="77777777" w:rsidR="006C5C49" w:rsidRPr="00295557" w:rsidRDefault="006C5C49" w:rsidP="008427B3">
                  <w:pPr>
                    <w:rPr>
                      <w:rFonts w:ascii="Calibri" w:hAnsi="Calibri" w:cs="Calibri"/>
                      <w:color w:val="000000"/>
                    </w:rPr>
                  </w:pPr>
                  <w:r w:rsidRPr="00295557">
                    <w:rPr>
                      <w:rFonts w:ascii="Calibri" w:hAnsi="Calibri" w:cs="Calibri"/>
                      <w:color w:val="000000"/>
                    </w:rPr>
                    <w:t>zasilanie</w:t>
                  </w:r>
                </w:p>
              </w:tc>
              <w:tc>
                <w:tcPr>
                  <w:tcW w:w="8344" w:type="dxa"/>
                  <w:tcBorders>
                    <w:top w:val="nil"/>
                    <w:left w:val="nil"/>
                    <w:bottom w:val="single" w:sz="4" w:space="0" w:color="auto"/>
                    <w:right w:val="single" w:sz="4" w:space="0" w:color="auto"/>
                  </w:tcBorders>
                  <w:shd w:val="clear" w:color="auto" w:fill="auto"/>
                  <w:noWrap/>
                  <w:vAlign w:val="bottom"/>
                  <w:hideMark/>
                </w:tcPr>
                <w:p w14:paraId="022FE03E" w14:textId="77777777" w:rsidR="006C5C49" w:rsidRPr="00295557" w:rsidRDefault="006C5C49" w:rsidP="008427B3">
                  <w:pPr>
                    <w:rPr>
                      <w:rFonts w:ascii="Calibri" w:hAnsi="Calibri" w:cs="Calibri"/>
                      <w:color w:val="000000"/>
                    </w:rPr>
                  </w:pPr>
                  <w:r w:rsidRPr="00295557">
                    <w:rPr>
                      <w:rFonts w:ascii="Calibri" w:hAnsi="Calibri" w:cs="Calibri"/>
                      <w:color w:val="000000"/>
                    </w:rPr>
                    <w:t>230V/50Hz</w:t>
                  </w:r>
                </w:p>
              </w:tc>
            </w:tr>
            <w:tr w:rsidR="006C5C49" w:rsidRPr="00295557" w14:paraId="2D4FB018" w14:textId="77777777" w:rsidTr="008427B3">
              <w:trPr>
                <w:trHeight w:val="300"/>
              </w:trPr>
              <w:tc>
                <w:tcPr>
                  <w:tcW w:w="5872" w:type="dxa"/>
                  <w:tcBorders>
                    <w:top w:val="nil"/>
                    <w:left w:val="single" w:sz="4" w:space="0" w:color="auto"/>
                    <w:bottom w:val="single" w:sz="4" w:space="0" w:color="auto"/>
                    <w:right w:val="single" w:sz="4" w:space="0" w:color="auto"/>
                  </w:tcBorders>
                  <w:shd w:val="clear" w:color="auto" w:fill="auto"/>
                  <w:noWrap/>
                  <w:vAlign w:val="bottom"/>
                  <w:hideMark/>
                </w:tcPr>
                <w:p w14:paraId="6348139B" w14:textId="77777777" w:rsidR="006C5C49" w:rsidRPr="00295557" w:rsidRDefault="006C5C49" w:rsidP="008427B3">
                  <w:pPr>
                    <w:rPr>
                      <w:rFonts w:ascii="Calibri" w:hAnsi="Calibri" w:cs="Calibri"/>
                      <w:color w:val="000000"/>
                    </w:rPr>
                  </w:pPr>
                  <w:r w:rsidRPr="00295557">
                    <w:rPr>
                      <w:rFonts w:ascii="Calibri" w:hAnsi="Calibri" w:cs="Calibri"/>
                      <w:color w:val="000000"/>
                    </w:rPr>
                    <w:t>Niszczone materiały</w:t>
                  </w:r>
                </w:p>
              </w:tc>
              <w:tc>
                <w:tcPr>
                  <w:tcW w:w="8344" w:type="dxa"/>
                  <w:tcBorders>
                    <w:top w:val="nil"/>
                    <w:left w:val="nil"/>
                    <w:bottom w:val="single" w:sz="4" w:space="0" w:color="auto"/>
                    <w:right w:val="single" w:sz="4" w:space="0" w:color="auto"/>
                  </w:tcBorders>
                  <w:shd w:val="clear" w:color="auto" w:fill="auto"/>
                  <w:noWrap/>
                  <w:vAlign w:val="bottom"/>
                  <w:hideMark/>
                </w:tcPr>
                <w:p w14:paraId="5F25197D" w14:textId="77777777" w:rsidR="006C5C49" w:rsidRPr="00295557" w:rsidRDefault="006C5C49" w:rsidP="008427B3">
                  <w:pPr>
                    <w:rPr>
                      <w:rFonts w:ascii="Calibri" w:hAnsi="Calibri" w:cs="Calibri"/>
                      <w:color w:val="000000"/>
                    </w:rPr>
                  </w:pPr>
                  <w:r w:rsidRPr="00295557">
                    <w:rPr>
                      <w:rFonts w:ascii="Calibri" w:hAnsi="Calibri" w:cs="Calibri"/>
                      <w:color w:val="000000"/>
                    </w:rPr>
                    <w:t xml:space="preserve">papier A4, </w:t>
                  </w:r>
                  <w:proofErr w:type="spellStart"/>
                  <w:r w:rsidRPr="00295557">
                    <w:rPr>
                      <w:rFonts w:ascii="Calibri" w:hAnsi="Calibri" w:cs="Calibri"/>
                      <w:color w:val="000000"/>
                    </w:rPr>
                    <w:t>zszyfki</w:t>
                  </w:r>
                  <w:proofErr w:type="spellEnd"/>
                  <w:r w:rsidRPr="00295557">
                    <w:rPr>
                      <w:rFonts w:ascii="Calibri" w:hAnsi="Calibri" w:cs="Calibri"/>
                      <w:color w:val="000000"/>
                    </w:rPr>
                    <w:t xml:space="preserve">, </w:t>
                  </w:r>
                  <w:proofErr w:type="spellStart"/>
                  <w:r w:rsidRPr="00295557">
                    <w:rPr>
                      <w:rFonts w:ascii="Calibri" w:hAnsi="Calibri" w:cs="Calibri"/>
                      <w:color w:val="000000"/>
                    </w:rPr>
                    <w:t>spinacze,karty</w:t>
                  </w:r>
                  <w:proofErr w:type="spellEnd"/>
                  <w:r w:rsidRPr="00295557">
                    <w:rPr>
                      <w:rFonts w:ascii="Calibri" w:hAnsi="Calibri" w:cs="Calibri"/>
                      <w:color w:val="000000"/>
                    </w:rPr>
                    <w:t xml:space="preserve"> kredytowe, CD/DVD</w:t>
                  </w:r>
                </w:p>
              </w:tc>
            </w:tr>
            <w:tr w:rsidR="006C5C49" w:rsidRPr="00295557" w14:paraId="49BDFEAA" w14:textId="77777777" w:rsidTr="008427B3">
              <w:trPr>
                <w:trHeight w:val="300"/>
              </w:trPr>
              <w:tc>
                <w:tcPr>
                  <w:tcW w:w="5872" w:type="dxa"/>
                  <w:tcBorders>
                    <w:top w:val="nil"/>
                    <w:left w:val="single" w:sz="4" w:space="0" w:color="auto"/>
                    <w:bottom w:val="single" w:sz="4" w:space="0" w:color="auto"/>
                    <w:right w:val="single" w:sz="4" w:space="0" w:color="auto"/>
                  </w:tcBorders>
                  <w:shd w:val="clear" w:color="auto" w:fill="auto"/>
                  <w:noWrap/>
                  <w:vAlign w:val="bottom"/>
                  <w:hideMark/>
                </w:tcPr>
                <w:p w14:paraId="652360D5" w14:textId="77777777" w:rsidR="006C5C49" w:rsidRPr="00295557" w:rsidRDefault="006C5C49" w:rsidP="008427B3">
                  <w:pPr>
                    <w:rPr>
                      <w:rFonts w:ascii="Calibri" w:hAnsi="Calibri" w:cs="Calibri"/>
                      <w:color w:val="000000"/>
                    </w:rPr>
                  </w:pPr>
                  <w:r w:rsidRPr="00295557">
                    <w:rPr>
                      <w:rFonts w:ascii="Calibri" w:hAnsi="Calibri" w:cs="Calibri"/>
                      <w:color w:val="000000"/>
                    </w:rPr>
                    <w:t>Pojemność kosza zamykany w obudowie</w:t>
                  </w:r>
                </w:p>
              </w:tc>
              <w:tc>
                <w:tcPr>
                  <w:tcW w:w="8344" w:type="dxa"/>
                  <w:tcBorders>
                    <w:top w:val="nil"/>
                    <w:left w:val="nil"/>
                    <w:bottom w:val="single" w:sz="4" w:space="0" w:color="auto"/>
                    <w:right w:val="single" w:sz="4" w:space="0" w:color="auto"/>
                  </w:tcBorders>
                  <w:shd w:val="clear" w:color="auto" w:fill="auto"/>
                  <w:noWrap/>
                  <w:vAlign w:val="bottom"/>
                  <w:hideMark/>
                </w:tcPr>
                <w:p w14:paraId="1946BC99" w14:textId="77777777" w:rsidR="006C5C49" w:rsidRPr="00295557" w:rsidRDefault="006C5C49" w:rsidP="008427B3">
                  <w:pPr>
                    <w:rPr>
                      <w:rFonts w:ascii="Calibri" w:hAnsi="Calibri" w:cs="Calibri"/>
                      <w:color w:val="000000"/>
                    </w:rPr>
                  </w:pPr>
                  <w:r w:rsidRPr="00295557">
                    <w:rPr>
                      <w:rFonts w:ascii="Calibri" w:hAnsi="Calibri" w:cs="Calibri"/>
                      <w:color w:val="000000"/>
                    </w:rPr>
                    <w:t>minimum 33 litry</w:t>
                  </w:r>
                </w:p>
              </w:tc>
            </w:tr>
            <w:tr w:rsidR="006C5C49" w:rsidRPr="00295557" w14:paraId="4681348B" w14:textId="77777777" w:rsidTr="008427B3">
              <w:trPr>
                <w:trHeight w:val="300"/>
              </w:trPr>
              <w:tc>
                <w:tcPr>
                  <w:tcW w:w="5872" w:type="dxa"/>
                  <w:tcBorders>
                    <w:top w:val="nil"/>
                    <w:left w:val="single" w:sz="4" w:space="0" w:color="auto"/>
                    <w:bottom w:val="single" w:sz="4" w:space="0" w:color="auto"/>
                    <w:right w:val="single" w:sz="4" w:space="0" w:color="auto"/>
                  </w:tcBorders>
                  <w:shd w:val="clear" w:color="auto" w:fill="auto"/>
                  <w:noWrap/>
                  <w:vAlign w:val="bottom"/>
                  <w:hideMark/>
                </w:tcPr>
                <w:p w14:paraId="18DFABBB" w14:textId="77777777" w:rsidR="006C5C49" w:rsidRPr="00295557" w:rsidRDefault="006C5C49" w:rsidP="008427B3">
                  <w:pPr>
                    <w:rPr>
                      <w:rFonts w:ascii="Calibri" w:hAnsi="Calibri" w:cs="Calibri"/>
                      <w:color w:val="000000"/>
                    </w:rPr>
                  </w:pPr>
                  <w:r w:rsidRPr="00295557">
                    <w:rPr>
                      <w:rFonts w:ascii="Calibri" w:hAnsi="Calibri" w:cs="Calibri"/>
                      <w:color w:val="000000"/>
                    </w:rPr>
                    <w:t>Gwarancja</w:t>
                  </w:r>
                </w:p>
              </w:tc>
              <w:tc>
                <w:tcPr>
                  <w:tcW w:w="8344" w:type="dxa"/>
                  <w:tcBorders>
                    <w:top w:val="nil"/>
                    <w:left w:val="nil"/>
                    <w:bottom w:val="single" w:sz="4" w:space="0" w:color="auto"/>
                    <w:right w:val="single" w:sz="4" w:space="0" w:color="auto"/>
                  </w:tcBorders>
                  <w:shd w:val="clear" w:color="auto" w:fill="auto"/>
                  <w:noWrap/>
                  <w:vAlign w:val="bottom"/>
                  <w:hideMark/>
                </w:tcPr>
                <w:p w14:paraId="57CBF4F5" w14:textId="77777777" w:rsidR="006C5C49" w:rsidRPr="00295557" w:rsidRDefault="006C5C49" w:rsidP="008427B3">
                  <w:pPr>
                    <w:rPr>
                      <w:rFonts w:ascii="Calibri" w:hAnsi="Calibri" w:cs="Calibri"/>
                      <w:color w:val="000000"/>
                    </w:rPr>
                  </w:pPr>
                  <w:r w:rsidRPr="00295557">
                    <w:rPr>
                      <w:rFonts w:ascii="Calibri" w:hAnsi="Calibri" w:cs="Calibri"/>
                      <w:color w:val="000000"/>
                    </w:rPr>
                    <w:t>24 miesiące</w:t>
                  </w:r>
                </w:p>
              </w:tc>
            </w:tr>
          </w:tbl>
          <w:p w14:paraId="65C994A8" w14:textId="77777777" w:rsidR="006C5C49" w:rsidRDefault="006C5C49" w:rsidP="008427B3">
            <w:pPr>
              <w:rPr>
                <w:rFonts w:ascii="Calibri" w:hAnsi="Calibri" w:cs="Calibri"/>
                <w:color w:val="000000"/>
              </w:rPr>
            </w:pPr>
          </w:p>
          <w:p w14:paraId="0158DAE9" w14:textId="77777777" w:rsidR="006C5C49" w:rsidRPr="003F553C" w:rsidRDefault="006C5C49" w:rsidP="008427B3">
            <w:pPr>
              <w:rPr>
                <w:rFonts w:ascii="Calibri" w:hAnsi="Calibri" w:cs="Calibri"/>
                <w:b/>
                <w:bCs/>
                <w:color w:val="000000"/>
              </w:rPr>
            </w:pPr>
            <w:r w:rsidRPr="003F553C">
              <w:rPr>
                <w:rFonts w:ascii="Calibri" w:hAnsi="Calibri" w:cs="Calibri"/>
                <w:b/>
                <w:bCs/>
                <w:color w:val="000000"/>
              </w:rPr>
              <w:t xml:space="preserve">Poz. 10 </w:t>
            </w:r>
            <w:r>
              <w:rPr>
                <w:rFonts w:ascii="Calibri" w:hAnsi="Calibri" w:cs="Calibri"/>
                <w:b/>
                <w:bCs/>
                <w:color w:val="000000"/>
              </w:rPr>
              <w:t>-11</w:t>
            </w:r>
          </w:p>
          <w:p w14:paraId="48D2C302" w14:textId="77777777" w:rsidR="006C5C49" w:rsidRPr="00D85C41" w:rsidRDefault="006C5C49" w:rsidP="008427B3">
            <w:pPr>
              <w:rPr>
                <w:rFonts w:ascii="Calibri" w:hAnsi="Calibri" w:cs="Calibri"/>
                <w:b/>
                <w:bCs/>
                <w:color w:val="000000"/>
              </w:rPr>
            </w:pPr>
            <w:r w:rsidRPr="003F553C">
              <w:rPr>
                <w:rFonts w:ascii="Calibri" w:hAnsi="Calibri" w:cs="Calibri"/>
                <w:b/>
                <w:bCs/>
                <w:color w:val="000000"/>
              </w:rPr>
              <w:t>Urządzenie wielofunkcyjne kopiowanie, skanowanie, drukowanie</w:t>
            </w:r>
          </w:p>
          <w:tbl>
            <w:tblPr>
              <w:tblW w:w="14066" w:type="dxa"/>
              <w:tblCellMar>
                <w:left w:w="70" w:type="dxa"/>
                <w:right w:w="70" w:type="dxa"/>
              </w:tblCellMar>
              <w:tblLook w:val="04A0" w:firstRow="1" w:lastRow="0" w:firstColumn="1" w:lastColumn="0" w:noHBand="0" w:noVBand="1"/>
            </w:tblPr>
            <w:tblGrid>
              <w:gridCol w:w="6231"/>
              <w:gridCol w:w="7835"/>
            </w:tblGrid>
            <w:tr w:rsidR="006C5C49" w:rsidRPr="00086287" w14:paraId="26FF80D0" w14:textId="77777777" w:rsidTr="008427B3">
              <w:trPr>
                <w:trHeight w:val="315"/>
              </w:trPr>
              <w:tc>
                <w:tcPr>
                  <w:tcW w:w="14066" w:type="dxa"/>
                  <w:gridSpan w:val="2"/>
                  <w:tcBorders>
                    <w:top w:val="single" w:sz="8" w:space="0" w:color="000000"/>
                    <w:left w:val="single" w:sz="8" w:space="0" w:color="000000"/>
                    <w:bottom w:val="single" w:sz="4" w:space="0" w:color="000000"/>
                    <w:right w:val="single" w:sz="8" w:space="0" w:color="000000"/>
                  </w:tcBorders>
                  <w:shd w:val="clear" w:color="FFFF00" w:fill="FFFF00"/>
                  <w:noWrap/>
                  <w:vAlign w:val="center"/>
                  <w:hideMark/>
                </w:tcPr>
                <w:p w14:paraId="588FFD91" w14:textId="77777777" w:rsidR="006C5C49" w:rsidRPr="00086287" w:rsidRDefault="006C5C49" w:rsidP="008427B3">
                  <w:pPr>
                    <w:rPr>
                      <w:rFonts w:ascii="Calibri" w:hAnsi="Calibri" w:cs="Calibri"/>
                    </w:rPr>
                  </w:pPr>
                  <w:bookmarkStart w:id="1" w:name="RANGE!A1:B20"/>
                  <w:r w:rsidRPr="00086287">
                    <w:rPr>
                      <w:rFonts w:ascii="Calibri" w:hAnsi="Calibri" w:cs="Calibri"/>
                    </w:rPr>
                    <w:t>Urządzenie wielofunkcyjne monochromatyczne( 2 szt.) wraz z zestawem tonerów zapasowych (6 szt.)</w:t>
                  </w:r>
                  <w:bookmarkEnd w:id="1"/>
                </w:p>
              </w:tc>
            </w:tr>
            <w:tr w:rsidR="006C5C49" w:rsidRPr="00086287" w14:paraId="68239819" w14:textId="77777777" w:rsidTr="008427B3">
              <w:trPr>
                <w:trHeight w:val="315"/>
              </w:trPr>
              <w:tc>
                <w:tcPr>
                  <w:tcW w:w="6231" w:type="dxa"/>
                  <w:tcBorders>
                    <w:top w:val="nil"/>
                    <w:left w:val="single" w:sz="4" w:space="0" w:color="000000"/>
                    <w:bottom w:val="single" w:sz="4" w:space="0" w:color="000000"/>
                    <w:right w:val="single" w:sz="4" w:space="0" w:color="000000"/>
                  </w:tcBorders>
                  <w:shd w:val="clear" w:color="FFFFFF" w:fill="FFFF00"/>
                  <w:noWrap/>
                  <w:vAlign w:val="center"/>
                  <w:hideMark/>
                </w:tcPr>
                <w:p w14:paraId="32FD7CF0" w14:textId="77777777" w:rsidR="006C5C49" w:rsidRPr="00086287" w:rsidRDefault="006C5C49" w:rsidP="008427B3">
                  <w:pPr>
                    <w:rPr>
                      <w:rFonts w:ascii="Calibri" w:hAnsi="Calibri" w:cs="Calibri"/>
                    </w:rPr>
                  </w:pPr>
                  <w:r w:rsidRPr="00086287">
                    <w:rPr>
                      <w:rFonts w:ascii="Calibri" w:hAnsi="Calibri" w:cs="Calibri"/>
                    </w:rPr>
                    <w:t xml:space="preserve">ilość </w:t>
                  </w:r>
                </w:p>
              </w:tc>
              <w:tc>
                <w:tcPr>
                  <w:tcW w:w="7835" w:type="dxa"/>
                  <w:tcBorders>
                    <w:top w:val="nil"/>
                    <w:left w:val="nil"/>
                    <w:bottom w:val="single" w:sz="4" w:space="0" w:color="000000"/>
                    <w:right w:val="single" w:sz="4" w:space="0" w:color="000000"/>
                  </w:tcBorders>
                  <w:shd w:val="clear" w:color="FFFFFF" w:fill="FFFF00"/>
                  <w:noWrap/>
                  <w:vAlign w:val="center"/>
                  <w:hideMark/>
                </w:tcPr>
                <w:p w14:paraId="41AEC0B4" w14:textId="77777777" w:rsidR="006C5C49" w:rsidRPr="00086287" w:rsidRDefault="006C5C49" w:rsidP="008427B3">
                  <w:pPr>
                    <w:rPr>
                      <w:rFonts w:ascii="Calibri" w:hAnsi="Calibri" w:cs="Calibri"/>
                    </w:rPr>
                  </w:pPr>
                  <w:r w:rsidRPr="00086287">
                    <w:rPr>
                      <w:rFonts w:ascii="Calibri" w:hAnsi="Calibri" w:cs="Calibri"/>
                    </w:rPr>
                    <w:t>2</w:t>
                  </w:r>
                </w:p>
              </w:tc>
            </w:tr>
            <w:tr w:rsidR="006C5C49" w:rsidRPr="00086287" w14:paraId="1DE690EF" w14:textId="77777777" w:rsidTr="008427B3">
              <w:trPr>
                <w:trHeight w:val="600"/>
              </w:trPr>
              <w:tc>
                <w:tcPr>
                  <w:tcW w:w="6231" w:type="dxa"/>
                  <w:tcBorders>
                    <w:top w:val="nil"/>
                    <w:left w:val="single" w:sz="4" w:space="0" w:color="auto"/>
                    <w:bottom w:val="single" w:sz="4" w:space="0" w:color="auto"/>
                    <w:right w:val="single" w:sz="4" w:space="0" w:color="auto"/>
                  </w:tcBorders>
                  <w:shd w:val="clear" w:color="auto" w:fill="auto"/>
                  <w:hideMark/>
                </w:tcPr>
                <w:p w14:paraId="388EE7B3" w14:textId="77777777" w:rsidR="006C5C49" w:rsidRPr="00086287" w:rsidRDefault="006C5C49" w:rsidP="008427B3">
                  <w:pPr>
                    <w:rPr>
                      <w:rFonts w:ascii="Calibri" w:hAnsi="Calibri" w:cs="Calibri"/>
                    </w:rPr>
                  </w:pPr>
                  <w:r w:rsidRPr="00086287">
                    <w:rPr>
                      <w:rFonts w:ascii="Calibri" w:hAnsi="Calibri" w:cs="Calibri"/>
                    </w:rPr>
                    <w:t>Technologia druku</w:t>
                  </w:r>
                </w:p>
              </w:tc>
              <w:tc>
                <w:tcPr>
                  <w:tcW w:w="7835" w:type="dxa"/>
                  <w:tcBorders>
                    <w:top w:val="nil"/>
                    <w:left w:val="nil"/>
                    <w:bottom w:val="single" w:sz="4" w:space="0" w:color="auto"/>
                    <w:right w:val="single" w:sz="4" w:space="0" w:color="auto"/>
                  </w:tcBorders>
                  <w:shd w:val="clear" w:color="auto" w:fill="auto"/>
                  <w:hideMark/>
                </w:tcPr>
                <w:p w14:paraId="5D5B9817" w14:textId="77777777" w:rsidR="006C5C49" w:rsidRPr="00086287" w:rsidRDefault="006C5C49" w:rsidP="008427B3">
                  <w:pPr>
                    <w:rPr>
                      <w:rFonts w:ascii="Calibri" w:hAnsi="Calibri" w:cs="Calibri"/>
                    </w:rPr>
                  </w:pPr>
                  <w:r w:rsidRPr="00086287">
                    <w:rPr>
                      <w:rFonts w:ascii="Calibri" w:hAnsi="Calibri" w:cs="Calibri"/>
                    </w:rPr>
                    <w:t>druk laserowy monochromatyczny, automatyczny druk dwustronny w standardzie/ Technologia druku LED</w:t>
                  </w:r>
                </w:p>
              </w:tc>
            </w:tr>
            <w:tr w:rsidR="006C5C49" w:rsidRPr="00086287" w14:paraId="00D8230D" w14:textId="77777777" w:rsidTr="008427B3">
              <w:trPr>
                <w:trHeight w:val="600"/>
              </w:trPr>
              <w:tc>
                <w:tcPr>
                  <w:tcW w:w="6231" w:type="dxa"/>
                  <w:tcBorders>
                    <w:top w:val="nil"/>
                    <w:left w:val="single" w:sz="4" w:space="0" w:color="auto"/>
                    <w:bottom w:val="single" w:sz="4" w:space="0" w:color="auto"/>
                    <w:right w:val="single" w:sz="4" w:space="0" w:color="auto"/>
                  </w:tcBorders>
                  <w:shd w:val="clear" w:color="auto" w:fill="auto"/>
                  <w:hideMark/>
                </w:tcPr>
                <w:p w14:paraId="3152EDDA" w14:textId="77777777" w:rsidR="006C5C49" w:rsidRPr="00086287" w:rsidRDefault="006C5C49" w:rsidP="008427B3">
                  <w:pPr>
                    <w:rPr>
                      <w:rFonts w:ascii="Calibri" w:hAnsi="Calibri" w:cs="Calibri"/>
                    </w:rPr>
                  </w:pPr>
                  <w:r w:rsidRPr="00086287">
                    <w:rPr>
                      <w:rFonts w:ascii="Calibri" w:hAnsi="Calibri" w:cs="Calibri"/>
                    </w:rPr>
                    <w:t>Szybkość druku</w:t>
                  </w:r>
                </w:p>
              </w:tc>
              <w:tc>
                <w:tcPr>
                  <w:tcW w:w="7835" w:type="dxa"/>
                  <w:tcBorders>
                    <w:top w:val="nil"/>
                    <w:left w:val="nil"/>
                    <w:bottom w:val="single" w:sz="4" w:space="0" w:color="auto"/>
                    <w:right w:val="single" w:sz="4" w:space="0" w:color="auto"/>
                  </w:tcBorders>
                  <w:shd w:val="clear" w:color="auto" w:fill="auto"/>
                  <w:hideMark/>
                </w:tcPr>
                <w:p w14:paraId="557B938B" w14:textId="77777777" w:rsidR="006C5C49" w:rsidRPr="00086287" w:rsidRDefault="006C5C49" w:rsidP="008427B3">
                  <w:pPr>
                    <w:rPr>
                      <w:rFonts w:ascii="Calibri" w:hAnsi="Calibri" w:cs="Calibri"/>
                    </w:rPr>
                  </w:pPr>
                  <w:r w:rsidRPr="00086287">
                    <w:rPr>
                      <w:rFonts w:ascii="Calibri" w:hAnsi="Calibri" w:cs="Calibri"/>
                    </w:rPr>
                    <w:t>urządzenie umożliwia wydruk minimum 19 stron na minutę dla formatu A4  zarówno w trybie jednostronnym i dwustronnym</w:t>
                  </w:r>
                </w:p>
              </w:tc>
            </w:tr>
            <w:tr w:rsidR="006C5C49" w:rsidRPr="00086287" w14:paraId="248036ED" w14:textId="77777777" w:rsidTr="008427B3">
              <w:trPr>
                <w:trHeight w:val="600"/>
              </w:trPr>
              <w:tc>
                <w:tcPr>
                  <w:tcW w:w="6231" w:type="dxa"/>
                  <w:tcBorders>
                    <w:top w:val="nil"/>
                    <w:left w:val="single" w:sz="4" w:space="0" w:color="auto"/>
                    <w:bottom w:val="single" w:sz="4" w:space="0" w:color="auto"/>
                    <w:right w:val="single" w:sz="4" w:space="0" w:color="auto"/>
                  </w:tcBorders>
                  <w:shd w:val="clear" w:color="auto" w:fill="auto"/>
                  <w:hideMark/>
                </w:tcPr>
                <w:p w14:paraId="7EC55E3E" w14:textId="77777777" w:rsidR="006C5C49" w:rsidRPr="00086287" w:rsidRDefault="006C5C49" w:rsidP="008427B3">
                  <w:pPr>
                    <w:rPr>
                      <w:rFonts w:ascii="Calibri" w:hAnsi="Calibri" w:cs="Calibri"/>
                    </w:rPr>
                  </w:pPr>
                  <w:r w:rsidRPr="00086287">
                    <w:rPr>
                      <w:rFonts w:ascii="Calibri" w:hAnsi="Calibri" w:cs="Calibri"/>
                    </w:rPr>
                    <w:t>Czas oczekiwania na wydruk pierwszej strony mono</w:t>
                  </w:r>
                </w:p>
              </w:tc>
              <w:tc>
                <w:tcPr>
                  <w:tcW w:w="7835" w:type="dxa"/>
                  <w:tcBorders>
                    <w:top w:val="nil"/>
                    <w:left w:val="nil"/>
                    <w:bottom w:val="single" w:sz="4" w:space="0" w:color="auto"/>
                    <w:right w:val="single" w:sz="4" w:space="0" w:color="auto"/>
                  </w:tcBorders>
                  <w:shd w:val="clear" w:color="auto" w:fill="auto"/>
                  <w:hideMark/>
                </w:tcPr>
                <w:p w14:paraId="74BD7D63" w14:textId="77777777" w:rsidR="006C5C49" w:rsidRPr="00086287" w:rsidRDefault="006C5C49" w:rsidP="008427B3">
                  <w:pPr>
                    <w:rPr>
                      <w:rFonts w:ascii="Calibri" w:hAnsi="Calibri" w:cs="Calibri"/>
                    </w:rPr>
                  </w:pPr>
                  <w:r w:rsidRPr="00086287">
                    <w:rPr>
                      <w:rFonts w:ascii="Calibri" w:hAnsi="Calibri" w:cs="Calibri"/>
                    </w:rPr>
                    <w:t>do 5 sekund</w:t>
                  </w:r>
                </w:p>
              </w:tc>
            </w:tr>
            <w:tr w:rsidR="006C5C49" w:rsidRPr="00086287" w14:paraId="55F50306" w14:textId="77777777" w:rsidTr="008427B3">
              <w:trPr>
                <w:trHeight w:val="300"/>
              </w:trPr>
              <w:tc>
                <w:tcPr>
                  <w:tcW w:w="6231" w:type="dxa"/>
                  <w:tcBorders>
                    <w:top w:val="nil"/>
                    <w:left w:val="single" w:sz="4" w:space="0" w:color="auto"/>
                    <w:bottom w:val="single" w:sz="4" w:space="0" w:color="auto"/>
                    <w:right w:val="single" w:sz="4" w:space="0" w:color="auto"/>
                  </w:tcBorders>
                  <w:shd w:val="clear" w:color="auto" w:fill="auto"/>
                  <w:hideMark/>
                </w:tcPr>
                <w:p w14:paraId="65C7F497" w14:textId="77777777" w:rsidR="006C5C49" w:rsidRPr="00086287" w:rsidRDefault="006C5C49" w:rsidP="008427B3">
                  <w:pPr>
                    <w:rPr>
                      <w:rFonts w:ascii="Calibri" w:hAnsi="Calibri" w:cs="Calibri"/>
                    </w:rPr>
                  </w:pPr>
                  <w:r w:rsidRPr="00086287">
                    <w:rPr>
                      <w:rFonts w:ascii="Calibri" w:hAnsi="Calibri" w:cs="Calibri"/>
                    </w:rPr>
                    <w:t>Czas nagrzewania</w:t>
                  </w:r>
                </w:p>
              </w:tc>
              <w:tc>
                <w:tcPr>
                  <w:tcW w:w="7835" w:type="dxa"/>
                  <w:tcBorders>
                    <w:top w:val="nil"/>
                    <w:left w:val="nil"/>
                    <w:bottom w:val="single" w:sz="4" w:space="0" w:color="auto"/>
                    <w:right w:val="single" w:sz="4" w:space="0" w:color="auto"/>
                  </w:tcBorders>
                  <w:shd w:val="clear" w:color="auto" w:fill="auto"/>
                  <w:hideMark/>
                </w:tcPr>
                <w:p w14:paraId="42FF4489" w14:textId="77777777" w:rsidR="006C5C49" w:rsidRPr="00086287" w:rsidRDefault="006C5C49" w:rsidP="008427B3">
                  <w:pPr>
                    <w:rPr>
                      <w:rFonts w:ascii="Calibri" w:hAnsi="Calibri" w:cs="Calibri"/>
                    </w:rPr>
                  </w:pPr>
                  <w:r w:rsidRPr="00086287">
                    <w:rPr>
                      <w:rFonts w:ascii="Calibri" w:hAnsi="Calibri" w:cs="Calibri"/>
                    </w:rPr>
                    <w:t>do 30 sekund</w:t>
                  </w:r>
                </w:p>
              </w:tc>
            </w:tr>
            <w:tr w:rsidR="006C5C49" w:rsidRPr="00086287" w14:paraId="6A7ED55C" w14:textId="77777777" w:rsidTr="008427B3">
              <w:trPr>
                <w:trHeight w:val="300"/>
              </w:trPr>
              <w:tc>
                <w:tcPr>
                  <w:tcW w:w="6231" w:type="dxa"/>
                  <w:tcBorders>
                    <w:top w:val="nil"/>
                    <w:left w:val="single" w:sz="4" w:space="0" w:color="auto"/>
                    <w:bottom w:val="single" w:sz="4" w:space="0" w:color="auto"/>
                    <w:right w:val="single" w:sz="4" w:space="0" w:color="auto"/>
                  </w:tcBorders>
                  <w:shd w:val="clear" w:color="auto" w:fill="auto"/>
                  <w:hideMark/>
                </w:tcPr>
                <w:p w14:paraId="3381F36B" w14:textId="77777777" w:rsidR="006C5C49" w:rsidRPr="00086287" w:rsidRDefault="006C5C49" w:rsidP="008427B3">
                  <w:pPr>
                    <w:rPr>
                      <w:rFonts w:ascii="Calibri" w:hAnsi="Calibri" w:cs="Calibri"/>
                    </w:rPr>
                  </w:pPr>
                  <w:r w:rsidRPr="00086287">
                    <w:rPr>
                      <w:rFonts w:ascii="Calibri" w:hAnsi="Calibri" w:cs="Calibri"/>
                    </w:rPr>
                    <w:t>Pamięć RAM</w:t>
                  </w:r>
                </w:p>
              </w:tc>
              <w:tc>
                <w:tcPr>
                  <w:tcW w:w="7835" w:type="dxa"/>
                  <w:tcBorders>
                    <w:top w:val="nil"/>
                    <w:left w:val="nil"/>
                    <w:bottom w:val="single" w:sz="4" w:space="0" w:color="auto"/>
                    <w:right w:val="single" w:sz="4" w:space="0" w:color="auto"/>
                  </w:tcBorders>
                  <w:shd w:val="clear" w:color="auto" w:fill="auto"/>
                  <w:hideMark/>
                </w:tcPr>
                <w:p w14:paraId="1B641B7A" w14:textId="77777777" w:rsidR="006C5C49" w:rsidRPr="00086287" w:rsidRDefault="006C5C49" w:rsidP="008427B3">
                  <w:pPr>
                    <w:rPr>
                      <w:rFonts w:ascii="Calibri" w:hAnsi="Calibri" w:cs="Calibri"/>
                    </w:rPr>
                  </w:pPr>
                  <w:r w:rsidRPr="00086287">
                    <w:rPr>
                      <w:rFonts w:ascii="Calibri" w:hAnsi="Calibri" w:cs="Calibri"/>
                    </w:rPr>
                    <w:t>minimum  2GB</w:t>
                  </w:r>
                </w:p>
              </w:tc>
            </w:tr>
            <w:tr w:rsidR="006C5C49" w:rsidRPr="00086287" w14:paraId="0042BE2E" w14:textId="77777777" w:rsidTr="008427B3">
              <w:trPr>
                <w:trHeight w:val="300"/>
              </w:trPr>
              <w:tc>
                <w:tcPr>
                  <w:tcW w:w="6231" w:type="dxa"/>
                  <w:tcBorders>
                    <w:top w:val="nil"/>
                    <w:left w:val="single" w:sz="4" w:space="0" w:color="auto"/>
                    <w:bottom w:val="single" w:sz="4" w:space="0" w:color="auto"/>
                    <w:right w:val="single" w:sz="4" w:space="0" w:color="auto"/>
                  </w:tcBorders>
                  <w:shd w:val="clear" w:color="auto" w:fill="auto"/>
                  <w:hideMark/>
                </w:tcPr>
                <w:p w14:paraId="1ECC138C" w14:textId="77777777" w:rsidR="006C5C49" w:rsidRPr="00086287" w:rsidRDefault="006C5C49" w:rsidP="008427B3">
                  <w:pPr>
                    <w:rPr>
                      <w:rFonts w:ascii="Calibri" w:hAnsi="Calibri" w:cs="Calibri"/>
                    </w:rPr>
                  </w:pPr>
                  <w:r w:rsidRPr="00086287">
                    <w:rPr>
                      <w:rFonts w:ascii="Calibri" w:hAnsi="Calibri" w:cs="Calibri"/>
                    </w:rPr>
                    <w:t>Dysk twardy zainstalowany</w:t>
                  </w:r>
                </w:p>
              </w:tc>
              <w:tc>
                <w:tcPr>
                  <w:tcW w:w="7835" w:type="dxa"/>
                  <w:tcBorders>
                    <w:top w:val="nil"/>
                    <w:left w:val="nil"/>
                    <w:bottom w:val="single" w:sz="4" w:space="0" w:color="auto"/>
                    <w:right w:val="single" w:sz="4" w:space="0" w:color="auto"/>
                  </w:tcBorders>
                  <w:shd w:val="clear" w:color="auto" w:fill="auto"/>
                  <w:hideMark/>
                </w:tcPr>
                <w:p w14:paraId="1616B5A2" w14:textId="77777777" w:rsidR="006C5C49" w:rsidRPr="00086287" w:rsidRDefault="006C5C49" w:rsidP="008427B3">
                  <w:pPr>
                    <w:rPr>
                      <w:rFonts w:ascii="Calibri" w:hAnsi="Calibri" w:cs="Calibri"/>
                    </w:rPr>
                  </w:pPr>
                  <w:r w:rsidRPr="00086287">
                    <w:rPr>
                      <w:rFonts w:ascii="Calibri" w:hAnsi="Calibri" w:cs="Calibri"/>
                    </w:rPr>
                    <w:t>250 GB  z możliwością szyfrowania</w:t>
                  </w:r>
                </w:p>
              </w:tc>
            </w:tr>
            <w:tr w:rsidR="006C5C49" w:rsidRPr="00086287" w14:paraId="4D647A55" w14:textId="77777777" w:rsidTr="008427B3">
              <w:trPr>
                <w:trHeight w:val="600"/>
              </w:trPr>
              <w:tc>
                <w:tcPr>
                  <w:tcW w:w="6231" w:type="dxa"/>
                  <w:tcBorders>
                    <w:top w:val="nil"/>
                    <w:left w:val="single" w:sz="4" w:space="0" w:color="auto"/>
                    <w:bottom w:val="single" w:sz="4" w:space="0" w:color="auto"/>
                    <w:right w:val="single" w:sz="4" w:space="0" w:color="auto"/>
                  </w:tcBorders>
                  <w:shd w:val="clear" w:color="auto" w:fill="auto"/>
                  <w:hideMark/>
                </w:tcPr>
                <w:p w14:paraId="1B869247" w14:textId="77777777" w:rsidR="006C5C49" w:rsidRPr="00086287" w:rsidRDefault="006C5C49" w:rsidP="008427B3">
                  <w:pPr>
                    <w:rPr>
                      <w:rFonts w:ascii="Calibri" w:hAnsi="Calibri" w:cs="Calibri"/>
                    </w:rPr>
                  </w:pPr>
                  <w:r w:rsidRPr="00086287">
                    <w:rPr>
                      <w:rFonts w:ascii="Calibri" w:hAnsi="Calibri" w:cs="Calibri"/>
                    </w:rPr>
                    <w:t>Język wydruku</w:t>
                  </w:r>
                </w:p>
              </w:tc>
              <w:tc>
                <w:tcPr>
                  <w:tcW w:w="7835" w:type="dxa"/>
                  <w:tcBorders>
                    <w:top w:val="nil"/>
                    <w:left w:val="nil"/>
                    <w:bottom w:val="single" w:sz="4" w:space="0" w:color="auto"/>
                    <w:right w:val="single" w:sz="4" w:space="0" w:color="auto"/>
                  </w:tcBorders>
                  <w:shd w:val="clear" w:color="auto" w:fill="auto"/>
                  <w:hideMark/>
                </w:tcPr>
                <w:p w14:paraId="14A65DAD" w14:textId="77777777" w:rsidR="006C5C49" w:rsidRPr="00086287" w:rsidRDefault="006C5C49" w:rsidP="008427B3">
                  <w:pPr>
                    <w:rPr>
                      <w:rFonts w:ascii="Calibri" w:hAnsi="Calibri" w:cs="Calibri"/>
                    </w:rPr>
                  </w:pPr>
                  <w:r w:rsidRPr="00086287">
                    <w:rPr>
                      <w:rFonts w:ascii="Calibri" w:hAnsi="Calibri" w:cs="Calibri"/>
                    </w:rPr>
                    <w:t xml:space="preserve">PCL6, PCL5, </w:t>
                  </w:r>
                  <w:proofErr w:type="spellStart"/>
                  <w:r w:rsidRPr="00086287">
                    <w:rPr>
                      <w:rFonts w:ascii="Calibri" w:hAnsi="Calibri" w:cs="Calibri"/>
                    </w:rPr>
                    <w:t>PostScript</w:t>
                  </w:r>
                  <w:proofErr w:type="spellEnd"/>
                  <w:r w:rsidRPr="00086287">
                    <w:rPr>
                      <w:rFonts w:ascii="Calibri" w:hAnsi="Calibri" w:cs="Calibri"/>
                    </w:rPr>
                    <w:t xml:space="preserve"> 3, XPS, wymagany oryginalny sterownik producenta urządzenia, interfejs sterownika druku w języku polskim</w:t>
                  </w:r>
                </w:p>
              </w:tc>
            </w:tr>
            <w:tr w:rsidR="006C5C49" w:rsidRPr="00086287" w14:paraId="6B80403F" w14:textId="77777777" w:rsidTr="008427B3">
              <w:trPr>
                <w:trHeight w:val="300"/>
              </w:trPr>
              <w:tc>
                <w:tcPr>
                  <w:tcW w:w="6231" w:type="dxa"/>
                  <w:tcBorders>
                    <w:top w:val="nil"/>
                    <w:left w:val="single" w:sz="4" w:space="0" w:color="auto"/>
                    <w:bottom w:val="single" w:sz="4" w:space="0" w:color="auto"/>
                    <w:right w:val="single" w:sz="4" w:space="0" w:color="auto"/>
                  </w:tcBorders>
                  <w:shd w:val="clear" w:color="auto" w:fill="auto"/>
                  <w:hideMark/>
                </w:tcPr>
                <w:p w14:paraId="22B5E978" w14:textId="77777777" w:rsidR="006C5C49" w:rsidRPr="00086287" w:rsidRDefault="006C5C49" w:rsidP="008427B3">
                  <w:pPr>
                    <w:rPr>
                      <w:rFonts w:ascii="Calibri" w:hAnsi="Calibri" w:cs="Calibri"/>
                    </w:rPr>
                  </w:pPr>
                  <w:r w:rsidRPr="00086287">
                    <w:rPr>
                      <w:rFonts w:ascii="Calibri" w:hAnsi="Calibri" w:cs="Calibri"/>
                    </w:rPr>
                    <w:t>Rozdzielczość wydruku</w:t>
                  </w:r>
                </w:p>
              </w:tc>
              <w:tc>
                <w:tcPr>
                  <w:tcW w:w="7835" w:type="dxa"/>
                  <w:tcBorders>
                    <w:top w:val="nil"/>
                    <w:left w:val="nil"/>
                    <w:bottom w:val="single" w:sz="4" w:space="0" w:color="auto"/>
                    <w:right w:val="single" w:sz="4" w:space="0" w:color="auto"/>
                  </w:tcBorders>
                  <w:shd w:val="clear" w:color="auto" w:fill="auto"/>
                  <w:hideMark/>
                </w:tcPr>
                <w:p w14:paraId="37CA6B39" w14:textId="77777777" w:rsidR="006C5C49" w:rsidRPr="00086287" w:rsidRDefault="006C5C49" w:rsidP="008427B3">
                  <w:pPr>
                    <w:rPr>
                      <w:rFonts w:ascii="Calibri" w:hAnsi="Calibri" w:cs="Calibri"/>
                    </w:rPr>
                  </w:pPr>
                  <w:r w:rsidRPr="00086287">
                    <w:rPr>
                      <w:rFonts w:ascii="Calibri" w:hAnsi="Calibri" w:cs="Calibri"/>
                    </w:rPr>
                    <w:t xml:space="preserve">1800x600 </w:t>
                  </w:r>
                  <w:proofErr w:type="spellStart"/>
                  <w:r w:rsidRPr="00086287">
                    <w:rPr>
                      <w:rFonts w:ascii="Calibri" w:hAnsi="Calibri" w:cs="Calibri"/>
                    </w:rPr>
                    <w:t>dpi</w:t>
                  </w:r>
                  <w:proofErr w:type="spellEnd"/>
                </w:p>
              </w:tc>
            </w:tr>
            <w:tr w:rsidR="006C5C49" w:rsidRPr="00086287" w14:paraId="4FBFE427" w14:textId="77777777" w:rsidTr="008427B3">
              <w:trPr>
                <w:trHeight w:val="600"/>
              </w:trPr>
              <w:tc>
                <w:tcPr>
                  <w:tcW w:w="6231" w:type="dxa"/>
                  <w:tcBorders>
                    <w:top w:val="nil"/>
                    <w:left w:val="single" w:sz="4" w:space="0" w:color="auto"/>
                    <w:bottom w:val="single" w:sz="4" w:space="0" w:color="auto"/>
                    <w:right w:val="single" w:sz="4" w:space="0" w:color="auto"/>
                  </w:tcBorders>
                  <w:shd w:val="clear" w:color="auto" w:fill="auto"/>
                  <w:hideMark/>
                </w:tcPr>
                <w:p w14:paraId="322DA939" w14:textId="77777777" w:rsidR="006C5C49" w:rsidRPr="00086287" w:rsidRDefault="006C5C49" w:rsidP="008427B3">
                  <w:pPr>
                    <w:rPr>
                      <w:rFonts w:ascii="Calibri" w:hAnsi="Calibri" w:cs="Calibri"/>
                    </w:rPr>
                  </w:pPr>
                  <w:r w:rsidRPr="00086287">
                    <w:rPr>
                      <w:rFonts w:ascii="Calibri" w:hAnsi="Calibri" w:cs="Calibri"/>
                    </w:rPr>
                    <w:t>Maksymalne obciążenie miesięczne</w:t>
                  </w:r>
                </w:p>
              </w:tc>
              <w:tc>
                <w:tcPr>
                  <w:tcW w:w="7835" w:type="dxa"/>
                  <w:tcBorders>
                    <w:top w:val="nil"/>
                    <w:left w:val="nil"/>
                    <w:bottom w:val="single" w:sz="4" w:space="0" w:color="auto"/>
                    <w:right w:val="single" w:sz="4" w:space="0" w:color="auto"/>
                  </w:tcBorders>
                  <w:shd w:val="clear" w:color="auto" w:fill="auto"/>
                  <w:hideMark/>
                </w:tcPr>
                <w:p w14:paraId="1CC1BEC2" w14:textId="77777777" w:rsidR="006C5C49" w:rsidRPr="00086287" w:rsidRDefault="006C5C49" w:rsidP="008427B3">
                  <w:pPr>
                    <w:rPr>
                      <w:rFonts w:ascii="Calibri" w:hAnsi="Calibri" w:cs="Calibri"/>
                    </w:rPr>
                  </w:pPr>
                  <w:r w:rsidRPr="00086287">
                    <w:rPr>
                      <w:rFonts w:ascii="Calibri" w:hAnsi="Calibri" w:cs="Calibri"/>
                    </w:rPr>
                    <w:t>30 000 stron miesięcznie</w:t>
                  </w:r>
                </w:p>
              </w:tc>
            </w:tr>
            <w:tr w:rsidR="006C5C49" w:rsidRPr="00086287" w14:paraId="6FA808DB" w14:textId="77777777" w:rsidTr="008427B3">
              <w:trPr>
                <w:trHeight w:val="300"/>
              </w:trPr>
              <w:tc>
                <w:tcPr>
                  <w:tcW w:w="6231" w:type="dxa"/>
                  <w:tcBorders>
                    <w:top w:val="nil"/>
                    <w:left w:val="single" w:sz="4" w:space="0" w:color="auto"/>
                    <w:bottom w:val="single" w:sz="4" w:space="0" w:color="auto"/>
                    <w:right w:val="single" w:sz="4" w:space="0" w:color="auto"/>
                  </w:tcBorders>
                  <w:shd w:val="clear" w:color="auto" w:fill="auto"/>
                  <w:hideMark/>
                </w:tcPr>
                <w:p w14:paraId="0FA0978B" w14:textId="77777777" w:rsidR="006C5C49" w:rsidRPr="00086287" w:rsidRDefault="006C5C49" w:rsidP="008427B3">
                  <w:pPr>
                    <w:rPr>
                      <w:rFonts w:ascii="Calibri" w:hAnsi="Calibri" w:cs="Calibri"/>
                    </w:rPr>
                  </w:pPr>
                  <w:r w:rsidRPr="00086287">
                    <w:rPr>
                      <w:rFonts w:ascii="Calibri" w:hAnsi="Calibri" w:cs="Calibri"/>
                    </w:rPr>
                    <w:t>Kopiowanie wielokrotne</w:t>
                  </w:r>
                </w:p>
              </w:tc>
              <w:tc>
                <w:tcPr>
                  <w:tcW w:w="7835" w:type="dxa"/>
                  <w:tcBorders>
                    <w:top w:val="nil"/>
                    <w:left w:val="nil"/>
                    <w:bottom w:val="single" w:sz="4" w:space="0" w:color="auto"/>
                    <w:right w:val="single" w:sz="4" w:space="0" w:color="auto"/>
                  </w:tcBorders>
                  <w:shd w:val="clear" w:color="auto" w:fill="auto"/>
                  <w:hideMark/>
                </w:tcPr>
                <w:p w14:paraId="1EE26E23" w14:textId="77777777" w:rsidR="006C5C49" w:rsidRPr="00086287" w:rsidRDefault="006C5C49" w:rsidP="008427B3">
                  <w:pPr>
                    <w:rPr>
                      <w:rFonts w:ascii="Calibri" w:hAnsi="Calibri" w:cs="Calibri"/>
                    </w:rPr>
                  </w:pPr>
                  <w:r w:rsidRPr="00086287">
                    <w:rPr>
                      <w:rFonts w:ascii="Calibri" w:hAnsi="Calibri" w:cs="Calibri"/>
                    </w:rPr>
                    <w:t>1-9999</w:t>
                  </w:r>
                </w:p>
              </w:tc>
            </w:tr>
            <w:tr w:rsidR="006C5C49" w:rsidRPr="00086287" w14:paraId="7C3C64B4" w14:textId="77777777" w:rsidTr="008427B3">
              <w:trPr>
                <w:trHeight w:val="300"/>
              </w:trPr>
              <w:tc>
                <w:tcPr>
                  <w:tcW w:w="6231" w:type="dxa"/>
                  <w:tcBorders>
                    <w:top w:val="nil"/>
                    <w:left w:val="single" w:sz="4" w:space="0" w:color="auto"/>
                    <w:bottom w:val="single" w:sz="4" w:space="0" w:color="auto"/>
                    <w:right w:val="single" w:sz="4" w:space="0" w:color="auto"/>
                  </w:tcBorders>
                  <w:shd w:val="clear" w:color="auto" w:fill="auto"/>
                  <w:hideMark/>
                </w:tcPr>
                <w:p w14:paraId="1C68B917" w14:textId="77777777" w:rsidR="006C5C49" w:rsidRPr="00086287" w:rsidRDefault="006C5C49" w:rsidP="008427B3">
                  <w:pPr>
                    <w:rPr>
                      <w:rFonts w:ascii="Calibri" w:hAnsi="Calibri" w:cs="Calibri"/>
                    </w:rPr>
                  </w:pPr>
                  <w:r w:rsidRPr="00086287">
                    <w:rPr>
                      <w:rFonts w:ascii="Calibri" w:hAnsi="Calibri" w:cs="Calibri"/>
                    </w:rPr>
                    <w:t>Powiększenie</w:t>
                  </w:r>
                </w:p>
              </w:tc>
              <w:tc>
                <w:tcPr>
                  <w:tcW w:w="7835" w:type="dxa"/>
                  <w:tcBorders>
                    <w:top w:val="nil"/>
                    <w:left w:val="nil"/>
                    <w:bottom w:val="single" w:sz="4" w:space="0" w:color="auto"/>
                    <w:right w:val="single" w:sz="4" w:space="0" w:color="auto"/>
                  </w:tcBorders>
                  <w:shd w:val="clear" w:color="auto" w:fill="auto"/>
                  <w:hideMark/>
                </w:tcPr>
                <w:p w14:paraId="789160D3" w14:textId="77777777" w:rsidR="006C5C49" w:rsidRPr="00086287" w:rsidRDefault="006C5C49" w:rsidP="008427B3">
                  <w:pPr>
                    <w:rPr>
                      <w:rFonts w:ascii="Calibri" w:hAnsi="Calibri" w:cs="Calibri"/>
                    </w:rPr>
                  </w:pPr>
                  <w:r w:rsidRPr="00086287">
                    <w:rPr>
                      <w:rFonts w:ascii="Calibri" w:hAnsi="Calibri" w:cs="Calibri"/>
                    </w:rPr>
                    <w:t>25–400 % w odstępach 0,1%, Automatyczne powiększanie</w:t>
                  </w:r>
                </w:p>
              </w:tc>
            </w:tr>
            <w:tr w:rsidR="006C5C49" w:rsidRPr="00086287" w14:paraId="367E2AC4" w14:textId="77777777" w:rsidTr="008427B3">
              <w:trPr>
                <w:trHeight w:val="600"/>
              </w:trPr>
              <w:tc>
                <w:tcPr>
                  <w:tcW w:w="6231" w:type="dxa"/>
                  <w:tcBorders>
                    <w:top w:val="nil"/>
                    <w:left w:val="single" w:sz="4" w:space="0" w:color="auto"/>
                    <w:bottom w:val="single" w:sz="4" w:space="0" w:color="auto"/>
                    <w:right w:val="single" w:sz="4" w:space="0" w:color="auto"/>
                  </w:tcBorders>
                  <w:shd w:val="clear" w:color="auto" w:fill="auto"/>
                  <w:hideMark/>
                </w:tcPr>
                <w:p w14:paraId="33F03684" w14:textId="77777777" w:rsidR="006C5C49" w:rsidRPr="00086287" w:rsidRDefault="006C5C49" w:rsidP="008427B3">
                  <w:pPr>
                    <w:rPr>
                      <w:rFonts w:ascii="Calibri" w:hAnsi="Calibri" w:cs="Calibri"/>
                    </w:rPr>
                  </w:pPr>
                  <w:r w:rsidRPr="00086287">
                    <w:rPr>
                      <w:rFonts w:ascii="Calibri" w:hAnsi="Calibri" w:cs="Calibri"/>
                    </w:rPr>
                    <w:t>Funkcje kopiowania/drukowania</w:t>
                  </w:r>
                </w:p>
              </w:tc>
              <w:tc>
                <w:tcPr>
                  <w:tcW w:w="7835" w:type="dxa"/>
                  <w:tcBorders>
                    <w:top w:val="nil"/>
                    <w:left w:val="nil"/>
                    <w:bottom w:val="single" w:sz="4" w:space="0" w:color="auto"/>
                    <w:right w:val="single" w:sz="4" w:space="0" w:color="auto"/>
                  </w:tcBorders>
                  <w:shd w:val="clear" w:color="auto" w:fill="auto"/>
                  <w:hideMark/>
                </w:tcPr>
                <w:p w14:paraId="216839CD" w14:textId="77777777" w:rsidR="006C5C49" w:rsidRPr="00086287" w:rsidRDefault="006C5C49" w:rsidP="008427B3">
                  <w:pPr>
                    <w:rPr>
                      <w:rFonts w:ascii="Calibri" w:hAnsi="Calibri" w:cs="Calibri"/>
                    </w:rPr>
                  </w:pPr>
                  <w:r w:rsidRPr="00086287">
                    <w:rPr>
                      <w:rFonts w:ascii="Calibri" w:hAnsi="Calibri" w:cs="Calibri"/>
                    </w:rPr>
                    <w:t>wstawianie rozdziałów, okładek i stron, tryb plakatowy, powtarzanie obrazu,  kopiowanie dokumentów tożsamości, bezpieczny wydruk, Pomijanie pustych stron</w:t>
                  </w:r>
                </w:p>
              </w:tc>
            </w:tr>
            <w:tr w:rsidR="006C5C49" w:rsidRPr="00086287" w14:paraId="2CB7C2E9" w14:textId="77777777" w:rsidTr="008427B3">
              <w:trPr>
                <w:trHeight w:val="300"/>
              </w:trPr>
              <w:tc>
                <w:tcPr>
                  <w:tcW w:w="6231" w:type="dxa"/>
                  <w:tcBorders>
                    <w:top w:val="nil"/>
                    <w:left w:val="single" w:sz="4" w:space="0" w:color="auto"/>
                    <w:bottom w:val="single" w:sz="4" w:space="0" w:color="auto"/>
                    <w:right w:val="single" w:sz="4" w:space="0" w:color="auto"/>
                  </w:tcBorders>
                  <w:shd w:val="clear" w:color="auto" w:fill="auto"/>
                  <w:hideMark/>
                </w:tcPr>
                <w:p w14:paraId="213B6B02" w14:textId="77777777" w:rsidR="006C5C49" w:rsidRPr="00086287" w:rsidRDefault="006C5C49" w:rsidP="008427B3">
                  <w:pPr>
                    <w:rPr>
                      <w:rFonts w:ascii="Calibri" w:hAnsi="Calibri" w:cs="Calibri"/>
                    </w:rPr>
                  </w:pPr>
                  <w:r w:rsidRPr="00086287">
                    <w:rPr>
                      <w:rFonts w:ascii="Calibri" w:hAnsi="Calibri" w:cs="Calibri"/>
                    </w:rPr>
                    <w:lastRenderedPageBreak/>
                    <w:t>Pierwszy podajniki papieru</w:t>
                  </w:r>
                </w:p>
              </w:tc>
              <w:tc>
                <w:tcPr>
                  <w:tcW w:w="7835" w:type="dxa"/>
                  <w:tcBorders>
                    <w:top w:val="nil"/>
                    <w:left w:val="nil"/>
                    <w:bottom w:val="single" w:sz="4" w:space="0" w:color="auto"/>
                    <w:right w:val="single" w:sz="4" w:space="0" w:color="auto"/>
                  </w:tcBorders>
                  <w:shd w:val="clear" w:color="auto" w:fill="auto"/>
                  <w:hideMark/>
                </w:tcPr>
                <w:p w14:paraId="7F850257" w14:textId="77777777" w:rsidR="006C5C49" w:rsidRPr="00086287" w:rsidRDefault="006C5C49" w:rsidP="008427B3">
                  <w:pPr>
                    <w:rPr>
                      <w:rFonts w:ascii="Calibri" w:hAnsi="Calibri" w:cs="Calibri"/>
                    </w:rPr>
                  </w:pPr>
                  <w:r w:rsidRPr="00086287">
                    <w:rPr>
                      <w:rFonts w:ascii="Calibri" w:hAnsi="Calibri" w:cs="Calibri"/>
                    </w:rPr>
                    <w:t xml:space="preserve">minimum 500 arkuszy format od A5 do A3 </w:t>
                  </w:r>
                </w:p>
              </w:tc>
            </w:tr>
            <w:tr w:rsidR="006C5C49" w:rsidRPr="00086287" w14:paraId="250D6E1A" w14:textId="77777777" w:rsidTr="008427B3">
              <w:trPr>
                <w:trHeight w:val="300"/>
              </w:trPr>
              <w:tc>
                <w:tcPr>
                  <w:tcW w:w="6231" w:type="dxa"/>
                  <w:tcBorders>
                    <w:top w:val="nil"/>
                    <w:left w:val="single" w:sz="4" w:space="0" w:color="auto"/>
                    <w:bottom w:val="single" w:sz="4" w:space="0" w:color="auto"/>
                    <w:right w:val="single" w:sz="4" w:space="0" w:color="auto"/>
                  </w:tcBorders>
                  <w:shd w:val="clear" w:color="auto" w:fill="auto"/>
                  <w:hideMark/>
                </w:tcPr>
                <w:p w14:paraId="20BD2F80" w14:textId="77777777" w:rsidR="006C5C49" w:rsidRPr="00086287" w:rsidRDefault="006C5C49" w:rsidP="008427B3">
                  <w:pPr>
                    <w:rPr>
                      <w:rFonts w:ascii="Calibri" w:hAnsi="Calibri" w:cs="Calibri"/>
                    </w:rPr>
                  </w:pPr>
                  <w:r w:rsidRPr="00086287">
                    <w:rPr>
                      <w:rFonts w:ascii="Calibri" w:hAnsi="Calibri" w:cs="Calibri"/>
                    </w:rPr>
                    <w:t>Drugi podajnik papieru</w:t>
                  </w:r>
                </w:p>
              </w:tc>
              <w:tc>
                <w:tcPr>
                  <w:tcW w:w="7835" w:type="dxa"/>
                  <w:tcBorders>
                    <w:top w:val="nil"/>
                    <w:left w:val="nil"/>
                    <w:bottom w:val="single" w:sz="4" w:space="0" w:color="auto"/>
                    <w:right w:val="single" w:sz="4" w:space="0" w:color="auto"/>
                  </w:tcBorders>
                  <w:shd w:val="clear" w:color="auto" w:fill="auto"/>
                  <w:hideMark/>
                </w:tcPr>
                <w:p w14:paraId="14D40696" w14:textId="77777777" w:rsidR="006C5C49" w:rsidRPr="00086287" w:rsidRDefault="006C5C49" w:rsidP="008427B3">
                  <w:pPr>
                    <w:rPr>
                      <w:rFonts w:ascii="Calibri" w:hAnsi="Calibri" w:cs="Calibri"/>
                    </w:rPr>
                  </w:pPr>
                  <w:r w:rsidRPr="00086287">
                    <w:rPr>
                      <w:rFonts w:ascii="Calibri" w:hAnsi="Calibri" w:cs="Calibri"/>
                    </w:rPr>
                    <w:t>minimum 500 arkuszy format od A5 do A3</w:t>
                  </w:r>
                </w:p>
              </w:tc>
            </w:tr>
            <w:tr w:rsidR="006C5C49" w:rsidRPr="00086287" w14:paraId="0AD59884" w14:textId="77777777" w:rsidTr="008427B3">
              <w:trPr>
                <w:trHeight w:val="300"/>
              </w:trPr>
              <w:tc>
                <w:tcPr>
                  <w:tcW w:w="6231" w:type="dxa"/>
                  <w:tcBorders>
                    <w:top w:val="nil"/>
                    <w:left w:val="single" w:sz="4" w:space="0" w:color="auto"/>
                    <w:bottom w:val="single" w:sz="4" w:space="0" w:color="auto"/>
                    <w:right w:val="single" w:sz="4" w:space="0" w:color="auto"/>
                  </w:tcBorders>
                  <w:shd w:val="clear" w:color="auto" w:fill="auto"/>
                  <w:hideMark/>
                </w:tcPr>
                <w:p w14:paraId="0F45AB79" w14:textId="77777777" w:rsidR="006C5C49" w:rsidRPr="00086287" w:rsidRDefault="006C5C49" w:rsidP="008427B3">
                  <w:pPr>
                    <w:rPr>
                      <w:rFonts w:ascii="Calibri" w:hAnsi="Calibri" w:cs="Calibri"/>
                    </w:rPr>
                  </w:pPr>
                  <w:r w:rsidRPr="00086287">
                    <w:rPr>
                      <w:rFonts w:ascii="Calibri" w:hAnsi="Calibri" w:cs="Calibri"/>
                    </w:rPr>
                    <w:t>Podajnik papieru ręczny</w:t>
                  </w:r>
                </w:p>
              </w:tc>
              <w:tc>
                <w:tcPr>
                  <w:tcW w:w="7835" w:type="dxa"/>
                  <w:tcBorders>
                    <w:top w:val="nil"/>
                    <w:left w:val="nil"/>
                    <w:bottom w:val="single" w:sz="4" w:space="0" w:color="auto"/>
                    <w:right w:val="single" w:sz="4" w:space="0" w:color="auto"/>
                  </w:tcBorders>
                  <w:shd w:val="clear" w:color="auto" w:fill="auto"/>
                  <w:hideMark/>
                </w:tcPr>
                <w:p w14:paraId="7ECFF421" w14:textId="77777777" w:rsidR="006C5C49" w:rsidRPr="00086287" w:rsidRDefault="006C5C49" w:rsidP="008427B3">
                  <w:pPr>
                    <w:rPr>
                      <w:rFonts w:ascii="Calibri" w:hAnsi="Calibri" w:cs="Calibri"/>
                    </w:rPr>
                  </w:pPr>
                  <w:r w:rsidRPr="00086287">
                    <w:rPr>
                      <w:rFonts w:ascii="Calibri" w:hAnsi="Calibri" w:cs="Calibri"/>
                    </w:rPr>
                    <w:t>minimum 100 arkuszy</w:t>
                  </w:r>
                </w:p>
              </w:tc>
            </w:tr>
            <w:tr w:rsidR="006C5C49" w:rsidRPr="00086287" w14:paraId="42DCFCA0" w14:textId="77777777" w:rsidTr="008427B3">
              <w:trPr>
                <w:trHeight w:val="600"/>
              </w:trPr>
              <w:tc>
                <w:tcPr>
                  <w:tcW w:w="6231" w:type="dxa"/>
                  <w:tcBorders>
                    <w:top w:val="nil"/>
                    <w:left w:val="single" w:sz="4" w:space="0" w:color="auto"/>
                    <w:bottom w:val="single" w:sz="4" w:space="0" w:color="auto"/>
                    <w:right w:val="single" w:sz="4" w:space="0" w:color="auto"/>
                  </w:tcBorders>
                  <w:shd w:val="clear" w:color="auto" w:fill="auto"/>
                  <w:hideMark/>
                </w:tcPr>
                <w:p w14:paraId="3F48C39D" w14:textId="77777777" w:rsidR="006C5C49" w:rsidRPr="00086287" w:rsidRDefault="006C5C49" w:rsidP="008427B3">
                  <w:pPr>
                    <w:rPr>
                      <w:rFonts w:ascii="Calibri" w:hAnsi="Calibri" w:cs="Calibri"/>
                    </w:rPr>
                  </w:pPr>
                  <w:r w:rsidRPr="00086287">
                    <w:rPr>
                      <w:rFonts w:ascii="Calibri" w:hAnsi="Calibri" w:cs="Calibri"/>
                    </w:rPr>
                    <w:t>Podajnik oryginałów skanera</w:t>
                  </w:r>
                </w:p>
              </w:tc>
              <w:tc>
                <w:tcPr>
                  <w:tcW w:w="7835" w:type="dxa"/>
                  <w:tcBorders>
                    <w:top w:val="nil"/>
                    <w:left w:val="nil"/>
                    <w:bottom w:val="single" w:sz="4" w:space="0" w:color="auto"/>
                    <w:right w:val="single" w:sz="4" w:space="0" w:color="auto"/>
                  </w:tcBorders>
                  <w:shd w:val="clear" w:color="auto" w:fill="auto"/>
                  <w:hideMark/>
                </w:tcPr>
                <w:p w14:paraId="658538B2" w14:textId="77777777" w:rsidR="006C5C49" w:rsidRPr="00086287" w:rsidRDefault="006C5C49" w:rsidP="008427B3">
                  <w:pPr>
                    <w:rPr>
                      <w:rFonts w:ascii="Calibri" w:hAnsi="Calibri" w:cs="Calibri"/>
                    </w:rPr>
                  </w:pPr>
                  <w:r w:rsidRPr="00086287">
                    <w:rPr>
                      <w:rFonts w:ascii="Calibri" w:hAnsi="Calibri" w:cs="Calibri"/>
                    </w:rPr>
                    <w:t>pojemność 100 arkuszy, format oryginałów A6 - A3, podajnik z funkcją skanowania dwustronnego jednoprzebiegowego</w:t>
                  </w:r>
                </w:p>
              </w:tc>
            </w:tr>
            <w:tr w:rsidR="006C5C49" w:rsidRPr="00086287" w14:paraId="507B4DA2" w14:textId="77777777" w:rsidTr="008427B3">
              <w:trPr>
                <w:trHeight w:val="300"/>
              </w:trPr>
              <w:tc>
                <w:tcPr>
                  <w:tcW w:w="6231" w:type="dxa"/>
                  <w:tcBorders>
                    <w:top w:val="nil"/>
                    <w:left w:val="single" w:sz="4" w:space="0" w:color="auto"/>
                    <w:bottom w:val="single" w:sz="4" w:space="0" w:color="auto"/>
                    <w:right w:val="single" w:sz="4" w:space="0" w:color="auto"/>
                  </w:tcBorders>
                  <w:shd w:val="clear" w:color="auto" w:fill="auto"/>
                  <w:hideMark/>
                </w:tcPr>
                <w:p w14:paraId="32D4588C" w14:textId="77777777" w:rsidR="006C5C49" w:rsidRPr="00086287" w:rsidRDefault="006C5C49" w:rsidP="008427B3">
                  <w:pPr>
                    <w:rPr>
                      <w:rFonts w:ascii="Calibri" w:hAnsi="Calibri" w:cs="Calibri"/>
                    </w:rPr>
                  </w:pPr>
                  <w:r w:rsidRPr="00086287">
                    <w:rPr>
                      <w:rFonts w:ascii="Calibri" w:hAnsi="Calibri" w:cs="Calibri"/>
                    </w:rPr>
                    <w:t>Pojemność odbiorcza</w:t>
                  </w:r>
                </w:p>
              </w:tc>
              <w:tc>
                <w:tcPr>
                  <w:tcW w:w="7835" w:type="dxa"/>
                  <w:tcBorders>
                    <w:top w:val="nil"/>
                    <w:left w:val="nil"/>
                    <w:bottom w:val="single" w:sz="4" w:space="0" w:color="auto"/>
                    <w:right w:val="single" w:sz="4" w:space="0" w:color="auto"/>
                  </w:tcBorders>
                  <w:shd w:val="clear" w:color="auto" w:fill="auto"/>
                  <w:hideMark/>
                </w:tcPr>
                <w:p w14:paraId="1755C535" w14:textId="77777777" w:rsidR="006C5C49" w:rsidRPr="00086287" w:rsidRDefault="006C5C49" w:rsidP="008427B3">
                  <w:pPr>
                    <w:rPr>
                      <w:rFonts w:ascii="Calibri" w:hAnsi="Calibri" w:cs="Calibri"/>
                    </w:rPr>
                  </w:pPr>
                  <w:r w:rsidRPr="00086287">
                    <w:rPr>
                      <w:rFonts w:ascii="Calibri" w:hAnsi="Calibri" w:cs="Calibri"/>
                    </w:rPr>
                    <w:t>250 arkuszy</w:t>
                  </w:r>
                </w:p>
              </w:tc>
            </w:tr>
            <w:tr w:rsidR="006C5C49" w:rsidRPr="00086287" w14:paraId="53C850EF" w14:textId="77777777" w:rsidTr="008427B3">
              <w:trPr>
                <w:trHeight w:val="300"/>
              </w:trPr>
              <w:tc>
                <w:tcPr>
                  <w:tcW w:w="6231" w:type="dxa"/>
                  <w:tcBorders>
                    <w:top w:val="nil"/>
                    <w:left w:val="single" w:sz="4" w:space="0" w:color="auto"/>
                    <w:bottom w:val="single" w:sz="4" w:space="0" w:color="auto"/>
                    <w:right w:val="single" w:sz="4" w:space="0" w:color="auto"/>
                  </w:tcBorders>
                  <w:shd w:val="clear" w:color="auto" w:fill="auto"/>
                  <w:hideMark/>
                </w:tcPr>
                <w:p w14:paraId="255E0F5A" w14:textId="77777777" w:rsidR="006C5C49" w:rsidRPr="00086287" w:rsidRDefault="006C5C49" w:rsidP="008427B3">
                  <w:pPr>
                    <w:rPr>
                      <w:rFonts w:ascii="Calibri" w:hAnsi="Calibri" w:cs="Calibri"/>
                    </w:rPr>
                  </w:pPr>
                  <w:r w:rsidRPr="00086287">
                    <w:rPr>
                      <w:rFonts w:ascii="Calibri" w:hAnsi="Calibri" w:cs="Calibri"/>
                    </w:rPr>
                    <w:t>Prędkość skanowania</w:t>
                  </w:r>
                </w:p>
              </w:tc>
              <w:tc>
                <w:tcPr>
                  <w:tcW w:w="7835" w:type="dxa"/>
                  <w:tcBorders>
                    <w:top w:val="nil"/>
                    <w:left w:val="nil"/>
                    <w:bottom w:val="single" w:sz="4" w:space="0" w:color="auto"/>
                    <w:right w:val="single" w:sz="4" w:space="0" w:color="auto"/>
                  </w:tcBorders>
                  <w:shd w:val="clear" w:color="auto" w:fill="auto"/>
                  <w:hideMark/>
                </w:tcPr>
                <w:p w14:paraId="247FBED2" w14:textId="77777777" w:rsidR="006C5C49" w:rsidRPr="00086287" w:rsidRDefault="006C5C49" w:rsidP="008427B3">
                  <w:pPr>
                    <w:rPr>
                      <w:rFonts w:ascii="Calibri" w:hAnsi="Calibri" w:cs="Calibri"/>
                    </w:rPr>
                  </w:pPr>
                  <w:r w:rsidRPr="00086287">
                    <w:rPr>
                      <w:rFonts w:ascii="Calibri" w:hAnsi="Calibri" w:cs="Calibri"/>
                    </w:rPr>
                    <w:t>minimum 40 oryginałów na minutę w trybie kolor i monochromatycznym 600dpi</w:t>
                  </w:r>
                </w:p>
              </w:tc>
            </w:tr>
            <w:tr w:rsidR="006C5C49" w:rsidRPr="00086287" w14:paraId="7085A8C7" w14:textId="77777777" w:rsidTr="008427B3">
              <w:trPr>
                <w:trHeight w:val="600"/>
              </w:trPr>
              <w:tc>
                <w:tcPr>
                  <w:tcW w:w="6231" w:type="dxa"/>
                  <w:tcBorders>
                    <w:top w:val="nil"/>
                    <w:left w:val="single" w:sz="4" w:space="0" w:color="auto"/>
                    <w:bottom w:val="single" w:sz="4" w:space="0" w:color="auto"/>
                    <w:right w:val="single" w:sz="4" w:space="0" w:color="auto"/>
                  </w:tcBorders>
                  <w:shd w:val="clear" w:color="auto" w:fill="auto"/>
                  <w:hideMark/>
                </w:tcPr>
                <w:p w14:paraId="46D5C813" w14:textId="77777777" w:rsidR="006C5C49" w:rsidRPr="00086287" w:rsidRDefault="006C5C49" w:rsidP="008427B3">
                  <w:pPr>
                    <w:rPr>
                      <w:rFonts w:ascii="Calibri" w:hAnsi="Calibri" w:cs="Calibri"/>
                    </w:rPr>
                  </w:pPr>
                  <w:r w:rsidRPr="00086287">
                    <w:rPr>
                      <w:rFonts w:ascii="Calibri" w:hAnsi="Calibri" w:cs="Calibri"/>
                    </w:rPr>
                    <w:t>Rodzaj modułu skanera</w:t>
                  </w:r>
                </w:p>
              </w:tc>
              <w:tc>
                <w:tcPr>
                  <w:tcW w:w="7835" w:type="dxa"/>
                  <w:tcBorders>
                    <w:top w:val="nil"/>
                    <w:left w:val="nil"/>
                    <w:bottom w:val="single" w:sz="4" w:space="0" w:color="auto"/>
                    <w:right w:val="single" w:sz="4" w:space="0" w:color="auto"/>
                  </w:tcBorders>
                  <w:shd w:val="clear" w:color="auto" w:fill="auto"/>
                  <w:hideMark/>
                </w:tcPr>
                <w:p w14:paraId="12696649" w14:textId="77777777" w:rsidR="006C5C49" w:rsidRPr="00086287" w:rsidRDefault="006C5C49" w:rsidP="008427B3">
                  <w:pPr>
                    <w:rPr>
                      <w:rFonts w:ascii="Calibri" w:hAnsi="Calibri" w:cs="Calibri"/>
                    </w:rPr>
                  </w:pPr>
                  <w:r w:rsidRPr="00086287">
                    <w:rPr>
                      <w:rFonts w:ascii="Calibri" w:hAnsi="Calibri" w:cs="Calibri"/>
                    </w:rPr>
                    <w:t xml:space="preserve">wbudowany kolorowy skaner, z wbudowanym energooszczędnym oświetleniem w </w:t>
                  </w:r>
                  <w:proofErr w:type="spellStart"/>
                  <w:r w:rsidRPr="00086287">
                    <w:rPr>
                      <w:rFonts w:ascii="Calibri" w:hAnsi="Calibri" w:cs="Calibri"/>
                    </w:rPr>
                    <w:t>technologi</w:t>
                  </w:r>
                  <w:proofErr w:type="spellEnd"/>
                  <w:r w:rsidRPr="00086287">
                    <w:rPr>
                      <w:rFonts w:ascii="Calibri" w:hAnsi="Calibri" w:cs="Calibri"/>
                    </w:rPr>
                    <w:t xml:space="preserve"> LED</w:t>
                  </w:r>
                </w:p>
              </w:tc>
            </w:tr>
            <w:tr w:rsidR="006C5C49" w:rsidRPr="00086287" w14:paraId="0F5E4484" w14:textId="77777777" w:rsidTr="008427B3">
              <w:trPr>
                <w:trHeight w:val="300"/>
              </w:trPr>
              <w:tc>
                <w:tcPr>
                  <w:tcW w:w="6231" w:type="dxa"/>
                  <w:tcBorders>
                    <w:top w:val="nil"/>
                    <w:left w:val="single" w:sz="4" w:space="0" w:color="auto"/>
                    <w:bottom w:val="single" w:sz="4" w:space="0" w:color="auto"/>
                    <w:right w:val="single" w:sz="4" w:space="0" w:color="auto"/>
                  </w:tcBorders>
                  <w:shd w:val="clear" w:color="auto" w:fill="auto"/>
                  <w:hideMark/>
                </w:tcPr>
                <w:p w14:paraId="52A8C537" w14:textId="77777777" w:rsidR="006C5C49" w:rsidRPr="00086287" w:rsidRDefault="006C5C49" w:rsidP="008427B3">
                  <w:pPr>
                    <w:rPr>
                      <w:rFonts w:ascii="Calibri" w:hAnsi="Calibri" w:cs="Calibri"/>
                    </w:rPr>
                  </w:pPr>
                  <w:r w:rsidRPr="00086287">
                    <w:rPr>
                      <w:rFonts w:ascii="Calibri" w:hAnsi="Calibri" w:cs="Calibri"/>
                    </w:rPr>
                    <w:t>Rozdzielczość skanowania</w:t>
                  </w:r>
                </w:p>
              </w:tc>
              <w:tc>
                <w:tcPr>
                  <w:tcW w:w="7835" w:type="dxa"/>
                  <w:tcBorders>
                    <w:top w:val="nil"/>
                    <w:left w:val="nil"/>
                    <w:bottom w:val="single" w:sz="4" w:space="0" w:color="auto"/>
                    <w:right w:val="single" w:sz="4" w:space="0" w:color="auto"/>
                  </w:tcBorders>
                  <w:shd w:val="clear" w:color="auto" w:fill="auto"/>
                  <w:hideMark/>
                </w:tcPr>
                <w:p w14:paraId="2FA2B09D" w14:textId="77777777" w:rsidR="006C5C49" w:rsidRPr="00086287" w:rsidRDefault="006C5C49" w:rsidP="008427B3">
                  <w:pPr>
                    <w:rPr>
                      <w:rFonts w:ascii="Calibri" w:hAnsi="Calibri" w:cs="Calibri"/>
                    </w:rPr>
                  </w:pPr>
                  <w:r w:rsidRPr="00086287">
                    <w:rPr>
                      <w:rFonts w:ascii="Calibri" w:hAnsi="Calibri" w:cs="Calibri"/>
                    </w:rPr>
                    <w:t xml:space="preserve">do 600 x 600 </w:t>
                  </w:r>
                  <w:proofErr w:type="spellStart"/>
                  <w:r w:rsidRPr="00086287">
                    <w:rPr>
                      <w:rFonts w:ascii="Calibri" w:hAnsi="Calibri" w:cs="Calibri"/>
                    </w:rPr>
                    <w:t>dpi</w:t>
                  </w:r>
                  <w:proofErr w:type="spellEnd"/>
                </w:p>
              </w:tc>
            </w:tr>
            <w:tr w:rsidR="006C5C49" w:rsidRPr="00086287" w14:paraId="5AA41E84" w14:textId="77777777" w:rsidTr="008427B3">
              <w:trPr>
                <w:trHeight w:val="300"/>
              </w:trPr>
              <w:tc>
                <w:tcPr>
                  <w:tcW w:w="6231" w:type="dxa"/>
                  <w:tcBorders>
                    <w:top w:val="nil"/>
                    <w:left w:val="single" w:sz="4" w:space="0" w:color="auto"/>
                    <w:bottom w:val="single" w:sz="4" w:space="0" w:color="auto"/>
                    <w:right w:val="single" w:sz="4" w:space="0" w:color="auto"/>
                  </w:tcBorders>
                  <w:shd w:val="clear" w:color="auto" w:fill="auto"/>
                  <w:hideMark/>
                </w:tcPr>
                <w:p w14:paraId="2E772863" w14:textId="77777777" w:rsidR="006C5C49" w:rsidRPr="00086287" w:rsidRDefault="006C5C49" w:rsidP="008427B3">
                  <w:pPr>
                    <w:rPr>
                      <w:rFonts w:ascii="Calibri" w:hAnsi="Calibri" w:cs="Calibri"/>
                    </w:rPr>
                  </w:pPr>
                  <w:r w:rsidRPr="00086287">
                    <w:rPr>
                      <w:rFonts w:ascii="Calibri" w:hAnsi="Calibri" w:cs="Calibri"/>
                    </w:rPr>
                    <w:t>Tryby skanowania</w:t>
                  </w:r>
                </w:p>
              </w:tc>
              <w:tc>
                <w:tcPr>
                  <w:tcW w:w="7835" w:type="dxa"/>
                  <w:tcBorders>
                    <w:top w:val="nil"/>
                    <w:left w:val="nil"/>
                    <w:bottom w:val="single" w:sz="4" w:space="0" w:color="auto"/>
                    <w:right w:val="single" w:sz="4" w:space="0" w:color="auto"/>
                  </w:tcBorders>
                  <w:shd w:val="clear" w:color="auto" w:fill="auto"/>
                  <w:hideMark/>
                </w:tcPr>
                <w:p w14:paraId="2C552CCA" w14:textId="77777777" w:rsidR="006C5C49" w:rsidRPr="00086287" w:rsidRDefault="006C5C49" w:rsidP="008427B3">
                  <w:pPr>
                    <w:rPr>
                      <w:rFonts w:ascii="Calibri" w:hAnsi="Calibri" w:cs="Calibri"/>
                    </w:rPr>
                  </w:pPr>
                  <w:r w:rsidRPr="00086287">
                    <w:rPr>
                      <w:rFonts w:ascii="Calibri" w:hAnsi="Calibri" w:cs="Calibri"/>
                    </w:rPr>
                    <w:t>Skan do USB, Skan do e-mail, Skanowanie do skrzynki użytkownika, pomijanie pustych stron.</w:t>
                  </w:r>
                </w:p>
              </w:tc>
            </w:tr>
            <w:tr w:rsidR="006C5C49" w:rsidRPr="00086287" w14:paraId="7DBF14A2" w14:textId="77777777" w:rsidTr="008427B3">
              <w:trPr>
                <w:trHeight w:val="300"/>
              </w:trPr>
              <w:tc>
                <w:tcPr>
                  <w:tcW w:w="6231" w:type="dxa"/>
                  <w:tcBorders>
                    <w:top w:val="nil"/>
                    <w:left w:val="single" w:sz="4" w:space="0" w:color="auto"/>
                    <w:bottom w:val="single" w:sz="4" w:space="0" w:color="auto"/>
                    <w:right w:val="single" w:sz="4" w:space="0" w:color="auto"/>
                  </w:tcBorders>
                  <w:shd w:val="clear" w:color="auto" w:fill="auto"/>
                  <w:hideMark/>
                </w:tcPr>
                <w:p w14:paraId="6533A5B0" w14:textId="77777777" w:rsidR="006C5C49" w:rsidRPr="00086287" w:rsidRDefault="006C5C49" w:rsidP="008427B3">
                  <w:pPr>
                    <w:rPr>
                      <w:rFonts w:ascii="Calibri" w:hAnsi="Calibri" w:cs="Calibri"/>
                    </w:rPr>
                  </w:pPr>
                  <w:r w:rsidRPr="00086287">
                    <w:rPr>
                      <w:rFonts w:ascii="Calibri" w:hAnsi="Calibri" w:cs="Calibri"/>
                    </w:rPr>
                    <w:t>Wymagane interfejsy</w:t>
                  </w:r>
                </w:p>
              </w:tc>
              <w:tc>
                <w:tcPr>
                  <w:tcW w:w="7835" w:type="dxa"/>
                  <w:tcBorders>
                    <w:top w:val="nil"/>
                    <w:left w:val="nil"/>
                    <w:bottom w:val="single" w:sz="4" w:space="0" w:color="auto"/>
                    <w:right w:val="single" w:sz="4" w:space="0" w:color="auto"/>
                  </w:tcBorders>
                  <w:shd w:val="clear" w:color="auto" w:fill="auto"/>
                  <w:hideMark/>
                </w:tcPr>
                <w:p w14:paraId="096834D2" w14:textId="77777777" w:rsidR="006C5C49" w:rsidRPr="00086287" w:rsidRDefault="006C5C49" w:rsidP="008427B3">
                  <w:pPr>
                    <w:rPr>
                      <w:rFonts w:ascii="Calibri" w:hAnsi="Calibri" w:cs="Calibri"/>
                    </w:rPr>
                  </w:pPr>
                  <w:r w:rsidRPr="00086287">
                    <w:rPr>
                      <w:rFonts w:ascii="Calibri" w:hAnsi="Calibri" w:cs="Calibri"/>
                    </w:rPr>
                    <w:t>USB , złącze Ethernet  Rj-45</w:t>
                  </w:r>
                </w:p>
              </w:tc>
            </w:tr>
            <w:tr w:rsidR="006C5C49" w:rsidRPr="00086287" w14:paraId="1428E77B" w14:textId="77777777" w:rsidTr="008427B3">
              <w:trPr>
                <w:trHeight w:val="1005"/>
              </w:trPr>
              <w:tc>
                <w:tcPr>
                  <w:tcW w:w="6231" w:type="dxa"/>
                  <w:tcBorders>
                    <w:top w:val="nil"/>
                    <w:left w:val="single" w:sz="4" w:space="0" w:color="auto"/>
                    <w:bottom w:val="single" w:sz="4" w:space="0" w:color="auto"/>
                    <w:right w:val="single" w:sz="4" w:space="0" w:color="auto"/>
                  </w:tcBorders>
                  <w:shd w:val="clear" w:color="auto" w:fill="auto"/>
                  <w:hideMark/>
                </w:tcPr>
                <w:p w14:paraId="26877B78" w14:textId="77777777" w:rsidR="006C5C49" w:rsidRPr="00086287" w:rsidRDefault="006C5C49" w:rsidP="008427B3">
                  <w:pPr>
                    <w:rPr>
                      <w:rFonts w:ascii="Calibri" w:hAnsi="Calibri" w:cs="Calibri"/>
                    </w:rPr>
                  </w:pPr>
                  <w:r w:rsidRPr="00086287">
                    <w:rPr>
                      <w:rFonts w:ascii="Calibri" w:hAnsi="Calibri" w:cs="Calibri"/>
                    </w:rPr>
                    <w:t>Obsługiwane protokoły</w:t>
                  </w:r>
                </w:p>
              </w:tc>
              <w:tc>
                <w:tcPr>
                  <w:tcW w:w="7835" w:type="dxa"/>
                  <w:tcBorders>
                    <w:top w:val="nil"/>
                    <w:left w:val="nil"/>
                    <w:bottom w:val="single" w:sz="4" w:space="0" w:color="auto"/>
                    <w:right w:val="single" w:sz="4" w:space="0" w:color="auto"/>
                  </w:tcBorders>
                  <w:shd w:val="clear" w:color="auto" w:fill="auto"/>
                  <w:hideMark/>
                </w:tcPr>
                <w:p w14:paraId="369884BC" w14:textId="77777777" w:rsidR="006C5C49" w:rsidRPr="00086287" w:rsidRDefault="006C5C49" w:rsidP="008427B3">
                  <w:pPr>
                    <w:rPr>
                      <w:rFonts w:ascii="Calibri" w:hAnsi="Calibri" w:cs="Calibri"/>
                    </w:rPr>
                  </w:pPr>
                  <w:r w:rsidRPr="00086287">
                    <w:rPr>
                      <w:rFonts w:ascii="Calibri" w:hAnsi="Calibri" w:cs="Calibri"/>
                    </w:rPr>
                    <w:t>SNMP, TCP/IP, HTTP, POP, SMTP, NTP, SSL, DNS</w:t>
                  </w:r>
                </w:p>
              </w:tc>
            </w:tr>
            <w:tr w:rsidR="006C5C49" w:rsidRPr="00086287" w14:paraId="580473CC" w14:textId="77777777" w:rsidTr="008427B3">
              <w:trPr>
                <w:trHeight w:val="600"/>
              </w:trPr>
              <w:tc>
                <w:tcPr>
                  <w:tcW w:w="6231" w:type="dxa"/>
                  <w:tcBorders>
                    <w:top w:val="nil"/>
                    <w:left w:val="single" w:sz="4" w:space="0" w:color="auto"/>
                    <w:bottom w:val="single" w:sz="4" w:space="0" w:color="auto"/>
                    <w:right w:val="single" w:sz="4" w:space="0" w:color="auto"/>
                  </w:tcBorders>
                  <w:shd w:val="clear" w:color="auto" w:fill="auto"/>
                  <w:hideMark/>
                </w:tcPr>
                <w:p w14:paraId="00452298" w14:textId="77777777" w:rsidR="006C5C49" w:rsidRPr="00086287" w:rsidRDefault="006C5C49" w:rsidP="008427B3">
                  <w:pPr>
                    <w:rPr>
                      <w:rFonts w:ascii="Calibri" w:hAnsi="Calibri" w:cs="Calibri"/>
                    </w:rPr>
                  </w:pPr>
                  <w:r w:rsidRPr="00086287">
                    <w:rPr>
                      <w:rFonts w:ascii="Calibri" w:hAnsi="Calibri" w:cs="Calibri"/>
                    </w:rPr>
                    <w:t>Wymagane sterowniki do systemów operacyjnych</w:t>
                  </w:r>
                </w:p>
              </w:tc>
              <w:tc>
                <w:tcPr>
                  <w:tcW w:w="7835" w:type="dxa"/>
                  <w:tcBorders>
                    <w:top w:val="nil"/>
                    <w:left w:val="nil"/>
                    <w:bottom w:val="single" w:sz="4" w:space="0" w:color="auto"/>
                    <w:right w:val="single" w:sz="4" w:space="0" w:color="auto"/>
                  </w:tcBorders>
                  <w:shd w:val="clear" w:color="auto" w:fill="auto"/>
                  <w:hideMark/>
                </w:tcPr>
                <w:p w14:paraId="774CCA93" w14:textId="77777777" w:rsidR="006C5C49" w:rsidRPr="00086287" w:rsidRDefault="006C5C49" w:rsidP="008427B3">
                  <w:pPr>
                    <w:rPr>
                      <w:rFonts w:ascii="Calibri" w:hAnsi="Calibri" w:cs="Calibri"/>
                    </w:rPr>
                  </w:pPr>
                  <w:r w:rsidRPr="00086287">
                    <w:rPr>
                      <w:rFonts w:ascii="Calibri" w:hAnsi="Calibri" w:cs="Calibri"/>
                    </w:rPr>
                    <w:t>Windows Server 2012, Windows 10, Windows Server 2019</w:t>
                  </w:r>
                </w:p>
              </w:tc>
            </w:tr>
            <w:tr w:rsidR="006C5C49" w:rsidRPr="00086287" w14:paraId="3325D41A" w14:textId="77777777" w:rsidTr="008427B3">
              <w:trPr>
                <w:trHeight w:val="300"/>
              </w:trPr>
              <w:tc>
                <w:tcPr>
                  <w:tcW w:w="6231" w:type="dxa"/>
                  <w:tcBorders>
                    <w:top w:val="nil"/>
                    <w:left w:val="single" w:sz="4" w:space="0" w:color="auto"/>
                    <w:bottom w:val="single" w:sz="4" w:space="0" w:color="auto"/>
                    <w:right w:val="single" w:sz="4" w:space="0" w:color="auto"/>
                  </w:tcBorders>
                  <w:shd w:val="clear" w:color="auto" w:fill="auto"/>
                  <w:hideMark/>
                </w:tcPr>
                <w:p w14:paraId="3DDB2DDB" w14:textId="77777777" w:rsidR="006C5C49" w:rsidRPr="00086287" w:rsidRDefault="006C5C49" w:rsidP="008427B3">
                  <w:pPr>
                    <w:rPr>
                      <w:rFonts w:ascii="Calibri" w:hAnsi="Calibri" w:cs="Calibri"/>
                    </w:rPr>
                  </w:pPr>
                  <w:r w:rsidRPr="00086287">
                    <w:rPr>
                      <w:rFonts w:ascii="Calibri" w:hAnsi="Calibri" w:cs="Calibri"/>
                    </w:rPr>
                    <w:t>Zasilanie</w:t>
                  </w:r>
                </w:p>
              </w:tc>
              <w:tc>
                <w:tcPr>
                  <w:tcW w:w="7835" w:type="dxa"/>
                  <w:tcBorders>
                    <w:top w:val="nil"/>
                    <w:left w:val="nil"/>
                    <w:bottom w:val="single" w:sz="4" w:space="0" w:color="auto"/>
                    <w:right w:val="single" w:sz="4" w:space="0" w:color="auto"/>
                  </w:tcBorders>
                  <w:shd w:val="clear" w:color="auto" w:fill="auto"/>
                  <w:hideMark/>
                </w:tcPr>
                <w:p w14:paraId="1C7AEEBF" w14:textId="77777777" w:rsidR="006C5C49" w:rsidRPr="00086287" w:rsidRDefault="006C5C49" w:rsidP="008427B3">
                  <w:pPr>
                    <w:rPr>
                      <w:rFonts w:ascii="Calibri" w:hAnsi="Calibri" w:cs="Calibri"/>
                    </w:rPr>
                  </w:pPr>
                  <w:r w:rsidRPr="00086287">
                    <w:rPr>
                      <w:rFonts w:ascii="Calibri" w:hAnsi="Calibri" w:cs="Calibri"/>
                    </w:rPr>
                    <w:t xml:space="preserve">220-240 V, 50/60 </w:t>
                  </w:r>
                  <w:proofErr w:type="spellStart"/>
                  <w:r w:rsidRPr="00086287">
                    <w:rPr>
                      <w:rFonts w:ascii="Calibri" w:hAnsi="Calibri" w:cs="Calibri"/>
                    </w:rPr>
                    <w:t>Hz</w:t>
                  </w:r>
                  <w:proofErr w:type="spellEnd"/>
                </w:p>
              </w:tc>
            </w:tr>
            <w:tr w:rsidR="006C5C49" w:rsidRPr="00086287" w14:paraId="33B4CE55" w14:textId="77777777" w:rsidTr="008427B3">
              <w:trPr>
                <w:trHeight w:val="600"/>
              </w:trPr>
              <w:tc>
                <w:tcPr>
                  <w:tcW w:w="6231" w:type="dxa"/>
                  <w:tcBorders>
                    <w:top w:val="nil"/>
                    <w:left w:val="single" w:sz="4" w:space="0" w:color="auto"/>
                    <w:bottom w:val="single" w:sz="4" w:space="0" w:color="auto"/>
                    <w:right w:val="single" w:sz="4" w:space="0" w:color="auto"/>
                  </w:tcBorders>
                  <w:shd w:val="clear" w:color="auto" w:fill="auto"/>
                  <w:hideMark/>
                </w:tcPr>
                <w:p w14:paraId="4D46C48F" w14:textId="77777777" w:rsidR="006C5C49" w:rsidRPr="00086287" w:rsidRDefault="006C5C49" w:rsidP="008427B3">
                  <w:pPr>
                    <w:rPr>
                      <w:rFonts w:ascii="Calibri" w:hAnsi="Calibri" w:cs="Calibri"/>
                    </w:rPr>
                  </w:pPr>
                  <w:r w:rsidRPr="00086287">
                    <w:rPr>
                      <w:rFonts w:ascii="Calibri" w:hAnsi="Calibri" w:cs="Calibri"/>
                    </w:rPr>
                    <w:t>Wyświetlacz</w:t>
                  </w:r>
                </w:p>
              </w:tc>
              <w:tc>
                <w:tcPr>
                  <w:tcW w:w="7835" w:type="dxa"/>
                  <w:tcBorders>
                    <w:top w:val="nil"/>
                    <w:left w:val="nil"/>
                    <w:bottom w:val="single" w:sz="4" w:space="0" w:color="auto"/>
                    <w:right w:val="single" w:sz="4" w:space="0" w:color="auto"/>
                  </w:tcBorders>
                  <w:shd w:val="clear" w:color="auto" w:fill="auto"/>
                  <w:hideMark/>
                </w:tcPr>
                <w:p w14:paraId="2EEF76FF" w14:textId="77777777" w:rsidR="006C5C49" w:rsidRPr="00086287" w:rsidRDefault="006C5C49" w:rsidP="008427B3">
                  <w:pPr>
                    <w:rPr>
                      <w:rFonts w:ascii="Calibri" w:hAnsi="Calibri" w:cs="Calibri"/>
                    </w:rPr>
                  </w:pPr>
                  <w:r w:rsidRPr="00086287">
                    <w:rPr>
                      <w:rFonts w:ascii="Calibri" w:hAnsi="Calibri" w:cs="Calibri"/>
                    </w:rPr>
                    <w:t xml:space="preserve">minimum kolorowy 7-calowy  wyświetlacz dotykowy LCD , wraz w wbudowaną pomocą dla użytkownika, z możliwością zdalnej obsługi panelu </w:t>
                  </w:r>
                  <w:proofErr w:type="spellStart"/>
                  <w:r w:rsidRPr="00086287">
                    <w:rPr>
                      <w:rFonts w:ascii="Calibri" w:hAnsi="Calibri" w:cs="Calibri"/>
                    </w:rPr>
                    <w:t>uzytkownika</w:t>
                  </w:r>
                  <w:proofErr w:type="spellEnd"/>
                  <w:r w:rsidRPr="00086287">
                    <w:rPr>
                      <w:rFonts w:ascii="Calibri" w:hAnsi="Calibri" w:cs="Calibri"/>
                    </w:rPr>
                    <w:t xml:space="preserve"> przez przeglądarkę WWW. </w:t>
                  </w:r>
                </w:p>
              </w:tc>
            </w:tr>
            <w:tr w:rsidR="006C5C49" w:rsidRPr="00086287" w14:paraId="72B0CCFE" w14:textId="77777777" w:rsidTr="008427B3">
              <w:trPr>
                <w:trHeight w:val="300"/>
              </w:trPr>
              <w:tc>
                <w:tcPr>
                  <w:tcW w:w="6231" w:type="dxa"/>
                  <w:tcBorders>
                    <w:top w:val="nil"/>
                    <w:left w:val="single" w:sz="4" w:space="0" w:color="auto"/>
                    <w:bottom w:val="single" w:sz="4" w:space="0" w:color="auto"/>
                    <w:right w:val="single" w:sz="4" w:space="0" w:color="auto"/>
                  </w:tcBorders>
                  <w:shd w:val="clear" w:color="auto" w:fill="auto"/>
                  <w:hideMark/>
                </w:tcPr>
                <w:p w14:paraId="3A5C6779" w14:textId="77777777" w:rsidR="006C5C49" w:rsidRPr="00086287" w:rsidRDefault="006C5C49" w:rsidP="008427B3">
                  <w:pPr>
                    <w:rPr>
                      <w:rFonts w:ascii="Calibri" w:hAnsi="Calibri" w:cs="Calibri"/>
                    </w:rPr>
                  </w:pPr>
                  <w:r w:rsidRPr="00086287">
                    <w:rPr>
                      <w:rFonts w:ascii="Calibri" w:hAnsi="Calibri" w:cs="Calibri"/>
                    </w:rPr>
                    <w:t>Język menu</w:t>
                  </w:r>
                </w:p>
              </w:tc>
              <w:tc>
                <w:tcPr>
                  <w:tcW w:w="7835" w:type="dxa"/>
                  <w:tcBorders>
                    <w:top w:val="nil"/>
                    <w:left w:val="nil"/>
                    <w:bottom w:val="single" w:sz="4" w:space="0" w:color="auto"/>
                    <w:right w:val="single" w:sz="4" w:space="0" w:color="auto"/>
                  </w:tcBorders>
                  <w:shd w:val="clear" w:color="auto" w:fill="auto"/>
                  <w:hideMark/>
                </w:tcPr>
                <w:p w14:paraId="05FA6993" w14:textId="77777777" w:rsidR="006C5C49" w:rsidRPr="00086287" w:rsidRDefault="006C5C49" w:rsidP="008427B3">
                  <w:pPr>
                    <w:rPr>
                      <w:rFonts w:ascii="Calibri" w:hAnsi="Calibri" w:cs="Calibri"/>
                    </w:rPr>
                  </w:pPr>
                  <w:r w:rsidRPr="00086287">
                    <w:rPr>
                      <w:rFonts w:ascii="Calibri" w:hAnsi="Calibri" w:cs="Calibri"/>
                    </w:rPr>
                    <w:t>Polski, Angielski</w:t>
                  </w:r>
                </w:p>
              </w:tc>
            </w:tr>
            <w:tr w:rsidR="006C5C49" w:rsidRPr="00086287" w14:paraId="15E32FA4" w14:textId="77777777" w:rsidTr="008427B3">
              <w:trPr>
                <w:trHeight w:val="300"/>
              </w:trPr>
              <w:tc>
                <w:tcPr>
                  <w:tcW w:w="6231" w:type="dxa"/>
                  <w:tcBorders>
                    <w:top w:val="nil"/>
                    <w:left w:val="single" w:sz="4" w:space="0" w:color="auto"/>
                    <w:bottom w:val="single" w:sz="4" w:space="0" w:color="auto"/>
                    <w:right w:val="single" w:sz="4" w:space="0" w:color="auto"/>
                  </w:tcBorders>
                  <w:shd w:val="clear" w:color="auto" w:fill="auto"/>
                  <w:hideMark/>
                </w:tcPr>
                <w:p w14:paraId="03B52D01" w14:textId="77777777" w:rsidR="006C5C49" w:rsidRPr="00086287" w:rsidRDefault="006C5C49" w:rsidP="008427B3">
                  <w:pPr>
                    <w:rPr>
                      <w:rFonts w:ascii="Calibri" w:hAnsi="Calibri" w:cs="Calibri"/>
                    </w:rPr>
                  </w:pPr>
                  <w:r w:rsidRPr="00086287">
                    <w:rPr>
                      <w:rFonts w:ascii="Calibri" w:hAnsi="Calibri" w:cs="Calibri"/>
                    </w:rPr>
                    <w:t> </w:t>
                  </w:r>
                </w:p>
              </w:tc>
              <w:tc>
                <w:tcPr>
                  <w:tcW w:w="7835" w:type="dxa"/>
                  <w:tcBorders>
                    <w:top w:val="nil"/>
                    <w:left w:val="nil"/>
                    <w:bottom w:val="single" w:sz="4" w:space="0" w:color="auto"/>
                    <w:right w:val="single" w:sz="4" w:space="0" w:color="auto"/>
                  </w:tcBorders>
                  <w:shd w:val="clear" w:color="000000" w:fill="FFFFFF"/>
                  <w:hideMark/>
                </w:tcPr>
                <w:p w14:paraId="588C353C" w14:textId="77777777" w:rsidR="006C5C49" w:rsidRPr="00086287" w:rsidRDefault="006C5C49" w:rsidP="008427B3">
                  <w:pPr>
                    <w:rPr>
                      <w:rFonts w:ascii="Calibri" w:hAnsi="Calibri" w:cs="Calibri"/>
                    </w:rPr>
                  </w:pPr>
                  <w:r w:rsidRPr="00086287">
                    <w:rPr>
                      <w:rFonts w:ascii="Calibri" w:hAnsi="Calibri" w:cs="Calibri"/>
                    </w:rPr>
                    <w:t>usługa uruchomienia sprzętu wliczona w cenę</w:t>
                  </w:r>
                </w:p>
              </w:tc>
            </w:tr>
            <w:tr w:rsidR="006C5C49" w:rsidRPr="00086287" w14:paraId="15B93D09" w14:textId="77777777" w:rsidTr="008427B3">
              <w:trPr>
                <w:trHeight w:val="300"/>
              </w:trPr>
              <w:tc>
                <w:tcPr>
                  <w:tcW w:w="6231" w:type="dxa"/>
                  <w:tcBorders>
                    <w:top w:val="nil"/>
                    <w:left w:val="single" w:sz="4" w:space="0" w:color="auto"/>
                    <w:bottom w:val="single" w:sz="4" w:space="0" w:color="auto"/>
                    <w:right w:val="single" w:sz="4" w:space="0" w:color="auto"/>
                  </w:tcBorders>
                  <w:shd w:val="clear" w:color="auto" w:fill="auto"/>
                  <w:noWrap/>
                  <w:hideMark/>
                </w:tcPr>
                <w:p w14:paraId="47A76F2F" w14:textId="77777777" w:rsidR="006C5C49" w:rsidRPr="00086287" w:rsidRDefault="006C5C49" w:rsidP="008427B3">
                  <w:pPr>
                    <w:rPr>
                      <w:rFonts w:ascii="Calibri" w:hAnsi="Calibri" w:cs="Calibri"/>
                    </w:rPr>
                  </w:pPr>
                  <w:r w:rsidRPr="00086287">
                    <w:rPr>
                      <w:rFonts w:ascii="Calibri" w:hAnsi="Calibri" w:cs="Calibri"/>
                    </w:rPr>
                    <w:t>Gwarancja producenta</w:t>
                  </w:r>
                </w:p>
              </w:tc>
              <w:tc>
                <w:tcPr>
                  <w:tcW w:w="7835" w:type="dxa"/>
                  <w:tcBorders>
                    <w:top w:val="nil"/>
                    <w:left w:val="nil"/>
                    <w:bottom w:val="single" w:sz="4" w:space="0" w:color="auto"/>
                    <w:right w:val="single" w:sz="4" w:space="0" w:color="auto"/>
                  </w:tcBorders>
                  <w:shd w:val="clear" w:color="auto" w:fill="auto"/>
                  <w:hideMark/>
                </w:tcPr>
                <w:p w14:paraId="7D613849" w14:textId="77777777" w:rsidR="006C5C49" w:rsidRPr="00086287" w:rsidRDefault="006C5C49" w:rsidP="008427B3">
                  <w:pPr>
                    <w:rPr>
                      <w:rFonts w:ascii="Calibri" w:hAnsi="Calibri" w:cs="Calibri"/>
                    </w:rPr>
                  </w:pPr>
                  <w:r w:rsidRPr="00086287">
                    <w:rPr>
                      <w:rFonts w:ascii="Calibri" w:hAnsi="Calibri" w:cs="Calibri"/>
                    </w:rPr>
                    <w:t>36 miesięcy</w:t>
                  </w:r>
                </w:p>
              </w:tc>
            </w:tr>
          </w:tbl>
          <w:p w14:paraId="7E674720" w14:textId="77777777" w:rsidR="006C5C49" w:rsidRDefault="006C5C49" w:rsidP="008427B3">
            <w:pPr>
              <w:rPr>
                <w:rFonts w:ascii="Calibri" w:hAnsi="Calibri" w:cs="Calibri"/>
                <w:color w:val="000000"/>
              </w:rPr>
            </w:pPr>
          </w:p>
          <w:p w14:paraId="5B20940E" w14:textId="77777777" w:rsidR="006C5C49" w:rsidRDefault="006C5C49" w:rsidP="008427B3">
            <w:pPr>
              <w:rPr>
                <w:rFonts w:ascii="Calibri" w:hAnsi="Calibri" w:cs="Calibri"/>
                <w:color w:val="000000"/>
              </w:rPr>
            </w:pPr>
          </w:p>
          <w:p w14:paraId="0BDCB9A0" w14:textId="77777777" w:rsidR="006C5C49" w:rsidRPr="00105D54" w:rsidRDefault="006C5C49" w:rsidP="008427B3">
            <w:pPr>
              <w:rPr>
                <w:rFonts w:ascii="Calibri" w:hAnsi="Calibri" w:cs="Calibri"/>
                <w:color w:val="000000"/>
              </w:rPr>
            </w:pPr>
          </w:p>
        </w:tc>
      </w:tr>
      <w:tr w:rsidR="006C5C49" w:rsidRPr="00105D54" w14:paraId="58783D87" w14:textId="77777777" w:rsidTr="008427B3">
        <w:trPr>
          <w:trHeight w:val="70"/>
        </w:trPr>
        <w:tc>
          <w:tcPr>
            <w:tcW w:w="12360" w:type="dxa"/>
            <w:tcBorders>
              <w:top w:val="nil"/>
              <w:left w:val="nil"/>
              <w:bottom w:val="nil"/>
              <w:right w:val="nil"/>
            </w:tcBorders>
            <w:shd w:val="clear" w:color="auto" w:fill="auto"/>
            <w:noWrap/>
            <w:vAlign w:val="bottom"/>
            <w:hideMark/>
          </w:tcPr>
          <w:p w14:paraId="36E70A05" w14:textId="77777777" w:rsidR="006C5C49" w:rsidRPr="00105D54" w:rsidRDefault="006C5C49" w:rsidP="008427B3">
            <w:pPr>
              <w:rPr>
                <w:rFonts w:ascii="Calibri" w:hAnsi="Calibri" w:cs="Calibri"/>
                <w:color w:val="000000"/>
              </w:rPr>
            </w:pPr>
          </w:p>
        </w:tc>
      </w:tr>
    </w:tbl>
    <w:p w14:paraId="17DD4A79" w14:textId="77777777" w:rsidR="006C5C49" w:rsidRPr="00000741" w:rsidRDefault="006C5C49" w:rsidP="006C5C49">
      <w:pPr>
        <w:numPr>
          <w:ilvl w:val="0"/>
          <w:numId w:val="56"/>
        </w:numPr>
        <w:jc w:val="both"/>
        <w:rPr>
          <w:rFonts w:ascii="Calibri" w:hAnsi="Calibri" w:cs="Calibri"/>
        </w:rPr>
      </w:pPr>
      <w:r w:rsidRPr="00000741">
        <w:rPr>
          <w:rFonts w:ascii="Calibri" w:hAnsi="Calibri" w:cs="Calibri"/>
          <w:b/>
          <w:bCs/>
        </w:rPr>
        <w:t>Kryterium okres gwarancji:</w:t>
      </w:r>
    </w:p>
    <w:p w14:paraId="1F7EC30D" w14:textId="77777777" w:rsidR="006C5C49" w:rsidRPr="00000741" w:rsidRDefault="006C5C49" w:rsidP="006C5C49">
      <w:pPr>
        <w:jc w:val="both"/>
        <w:rPr>
          <w:rFonts w:ascii="Calibri" w:hAnsi="Calibri" w:cs="Calibri"/>
        </w:rPr>
      </w:pPr>
      <w:r w:rsidRPr="00000741">
        <w:rPr>
          <w:rFonts w:ascii="Calibri" w:hAnsi="Calibri" w:cs="Calibri"/>
          <w:color w:val="000000"/>
        </w:rPr>
        <w:t xml:space="preserve">Oświadczam, że na zaoferowany przedmiot zamówienia udzielam gwarancji na okres (w miesiącach): </w:t>
      </w:r>
    </w:p>
    <w:p w14:paraId="5D0D7AF3" w14:textId="77777777" w:rsidR="006C5C49" w:rsidRPr="00000741" w:rsidRDefault="006C5C49" w:rsidP="006C5C49">
      <w:pPr>
        <w:adjustRightInd w:val="0"/>
        <w:ind w:left="1440"/>
        <w:contextualSpacing/>
        <w:jc w:val="both"/>
        <w:rPr>
          <w:rFonts w:ascii="Calibri" w:hAnsi="Calibri" w:cs="Calibri"/>
        </w:rPr>
      </w:pPr>
      <w:r w:rsidRPr="00000741">
        <w:rPr>
          <w:rFonts w:ascii="Calibri" w:hAnsi="Calibri" w:cs="Calibri"/>
        </w:rPr>
        <w:lastRenderedPageBreak/>
        <w:t xml:space="preserve">1) ….… miesięczny okres gwarancji  na dostarczone Urządzenia dla poz. 1 </w:t>
      </w:r>
    </w:p>
    <w:p w14:paraId="6932A314" w14:textId="77777777" w:rsidR="006C5C49" w:rsidRPr="00000741" w:rsidRDefault="006C5C49" w:rsidP="006C5C49">
      <w:pPr>
        <w:adjustRightInd w:val="0"/>
        <w:ind w:left="1440"/>
        <w:contextualSpacing/>
        <w:jc w:val="both"/>
        <w:rPr>
          <w:rFonts w:ascii="Calibri" w:hAnsi="Calibri" w:cs="Calibri"/>
        </w:rPr>
      </w:pPr>
      <w:r w:rsidRPr="00000741">
        <w:rPr>
          <w:rFonts w:ascii="Calibri" w:hAnsi="Calibri" w:cs="Calibri"/>
        </w:rPr>
        <w:t xml:space="preserve">2) ……. miesięczny okres gwarancji  na dostarczone Urządzenia dla poz. 2 </w:t>
      </w:r>
    </w:p>
    <w:p w14:paraId="56A71832" w14:textId="77777777" w:rsidR="006C5C49" w:rsidRPr="00000741" w:rsidRDefault="006C5C49" w:rsidP="006C5C49">
      <w:pPr>
        <w:adjustRightInd w:val="0"/>
        <w:ind w:left="1440"/>
        <w:contextualSpacing/>
        <w:jc w:val="both"/>
        <w:rPr>
          <w:rFonts w:ascii="Calibri" w:hAnsi="Calibri" w:cs="Calibri"/>
        </w:rPr>
      </w:pPr>
      <w:r w:rsidRPr="00000741">
        <w:rPr>
          <w:rFonts w:ascii="Calibri" w:hAnsi="Calibri" w:cs="Calibri"/>
        </w:rPr>
        <w:t xml:space="preserve">3) ……. miesięczny okres gwarancji  na dostarczone Urządzenia dla poz. </w:t>
      </w:r>
      <w:r>
        <w:rPr>
          <w:rFonts w:ascii="Calibri" w:hAnsi="Calibri" w:cs="Calibri"/>
        </w:rPr>
        <w:t>4</w:t>
      </w:r>
      <w:r w:rsidRPr="00000741">
        <w:rPr>
          <w:rFonts w:ascii="Calibri" w:hAnsi="Calibri" w:cs="Calibri"/>
        </w:rPr>
        <w:t xml:space="preserve"> </w:t>
      </w:r>
    </w:p>
    <w:p w14:paraId="63581F83" w14:textId="77777777" w:rsidR="006C5C49" w:rsidRPr="00000741" w:rsidRDefault="006C5C49" w:rsidP="006C5C49">
      <w:pPr>
        <w:adjustRightInd w:val="0"/>
        <w:ind w:left="1440"/>
        <w:contextualSpacing/>
        <w:jc w:val="both"/>
        <w:rPr>
          <w:rFonts w:ascii="Calibri" w:hAnsi="Calibri" w:cs="Calibri"/>
        </w:rPr>
      </w:pPr>
      <w:r w:rsidRPr="00000741">
        <w:rPr>
          <w:rFonts w:ascii="Calibri" w:hAnsi="Calibri" w:cs="Calibri"/>
        </w:rPr>
        <w:t xml:space="preserve">4) ……. miesięczny okres gwarancji  na dostarczone Urządzenia dla poz. </w:t>
      </w:r>
      <w:r>
        <w:rPr>
          <w:rFonts w:ascii="Calibri" w:hAnsi="Calibri" w:cs="Calibri"/>
        </w:rPr>
        <w:t>6</w:t>
      </w:r>
      <w:r w:rsidRPr="00000741">
        <w:rPr>
          <w:rFonts w:ascii="Calibri" w:hAnsi="Calibri" w:cs="Calibri"/>
        </w:rPr>
        <w:t xml:space="preserve"> </w:t>
      </w:r>
    </w:p>
    <w:p w14:paraId="46BDCD44" w14:textId="77777777" w:rsidR="006C5C49" w:rsidRPr="00000741" w:rsidRDefault="006C5C49" w:rsidP="006C5C49">
      <w:pPr>
        <w:adjustRightInd w:val="0"/>
        <w:ind w:left="1440"/>
        <w:contextualSpacing/>
        <w:jc w:val="both"/>
        <w:rPr>
          <w:rFonts w:ascii="Calibri" w:hAnsi="Calibri" w:cs="Calibri"/>
        </w:rPr>
      </w:pPr>
      <w:r w:rsidRPr="00000741">
        <w:rPr>
          <w:rFonts w:ascii="Calibri" w:hAnsi="Calibri" w:cs="Calibri"/>
        </w:rPr>
        <w:t xml:space="preserve">5) ….... miesięczny okres gwarancji  na dostarczone Urządzenia dla poz. </w:t>
      </w:r>
      <w:r>
        <w:rPr>
          <w:rFonts w:ascii="Calibri" w:hAnsi="Calibri" w:cs="Calibri"/>
        </w:rPr>
        <w:t>8</w:t>
      </w:r>
      <w:r w:rsidRPr="00000741">
        <w:rPr>
          <w:rFonts w:ascii="Calibri" w:hAnsi="Calibri" w:cs="Calibri"/>
        </w:rPr>
        <w:t xml:space="preserve"> </w:t>
      </w:r>
    </w:p>
    <w:p w14:paraId="7A787A06" w14:textId="77777777" w:rsidR="006C5C49" w:rsidRPr="00000741" w:rsidRDefault="006C5C49" w:rsidP="006C5C49">
      <w:pPr>
        <w:adjustRightInd w:val="0"/>
        <w:ind w:left="1440"/>
        <w:contextualSpacing/>
        <w:jc w:val="both"/>
        <w:rPr>
          <w:rFonts w:ascii="Calibri" w:hAnsi="Calibri" w:cs="Calibri"/>
        </w:rPr>
      </w:pPr>
      <w:r w:rsidRPr="00000741">
        <w:rPr>
          <w:rFonts w:ascii="Calibri" w:hAnsi="Calibri" w:cs="Calibri"/>
        </w:rPr>
        <w:t xml:space="preserve">6) ….... miesięczny okres gwarancji  na dostarczone Urządzenia dla poz. </w:t>
      </w:r>
      <w:r>
        <w:rPr>
          <w:rFonts w:ascii="Calibri" w:hAnsi="Calibri" w:cs="Calibri"/>
        </w:rPr>
        <w:t>9</w:t>
      </w:r>
      <w:r w:rsidRPr="00000741">
        <w:rPr>
          <w:rFonts w:ascii="Calibri" w:hAnsi="Calibri" w:cs="Calibri"/>
        </w:rPr>
        <w:t xml:space="preserve">  </w:t>
      </w:r>
    </w:p>
    <w:p w14:paraId="7AEE2D97" w14:textId="77777777" w:rsidR="006C5C49" w:rsidRPr="00000741" w:rsidRDefault="006C5C49" w:rsidP="006C5C49">
      <w:pPr>
        <w:adjustRightInd w:val="0"/>
        <w:ind w:left="1440"/>
        <w:contextualSpacing/>
        <w:jc w:val="both"/>
        <w:rPr>
          <w:rFonts w:ascii="Calibri" w:hAnsi="Calibri" w:cs="Calibri"/>
        </w:rPr>
      </w:pPr>
      <w:r w:rsidRPr="00000741">
        <w:rPr>
          <w:rFonts w:ascii="Calibri" w:hAnsi="Calibri" w:cs="Calibri"/>
        </w:rPr>
        <w:t xml:space="preserve">7) ….... miesięczny okres gwarancji  na dostarczone Urządzenia dla poz. </w:t>
      </w:r>
      <w:r>
        <w:rPr>
          <w:rFonts w:ascii="Calibri" w:hAnsi="Calibri" w:cs="Calibri"/>
        </w:rPr>
        <w:t>10.</w:t>
      </w:r>
      <w:r w:rsidRPr="00000741">
        <w:rPr>
          <w:rFonts w:ascii="Calibri" w:hAnsi="Calibri" w:cs="Calibri"/>
        </w:rPr>
        <w:t xml:space="preserve"> </w:t>
      </w:r>
    </w:p>
    <w:p w14:paraId="1E57EBF9" w14:textId="77777777" w:rsidR="006C5C49" w:rsidRPr="00000741" w:rsidRDefault="006C5C49" w:rsidP="006C5C49">
      <w:pPr>
        <w:adjustRightInd w:val="0"/>
        <w:ind w:left="1440"/>
        <w:contextualSpacing/>
        <w:jc w:val="both"/>
        <w:rPr>
          <w:rFonts w:ascii="Calibri" w:hAnsi="Calibri" w:cs="Calibri"/>
        </w:rPr>
      </w:pPr>
    </w:p>
    <w:p w14:paraId="2E047B83" w14:textId="77777777" w:rsidR="006C5C49" w:rsidRPr="00000741" w:rsidRDefault="006C5C49" w:rsidP="006C5C49">
      <w:pPr>
        <w:adjustRightInd w:val="0"/>
        <w:ind w:left="1440"/>
        <w:contextualSpacing/>
        <w:jc w:val="both"/>
        <w:rPr>
          <w:rFonts w:ascii="Calibri" w:hAnsi="Calibri" w:cs="Calibri"/>
        </w:rPr>
      </w:pPr>
    </w:p>
    <w:p w14:paraId="7D031213" w14:textId="77777777" w:rsidR="006C5C49" w:rsidRPr="00000741" w:rsidRDefault="006C5C49" w:rsidP="006C5C49">
      <w:pPr>
        <w:adjustRightInd w:val="0"/>
        <w:jc w:val="both"/>
        <w:rPr>
          <w:rFonts w:ascii="Calibri" w:hAnsi="Calibri" w:cs="Calibri"/>
          <w:b/>
          <w:bCs/>
        </w:rPr>
      </w:pPr>
      <w:r w:rsidRPr="00000741">
        <w:rPr>
          <w:rFonts w:ascii="Calibri" w:eastAsia="Calibri" w:hAnsi="Calibri" w:cs="Calibri"/>
          <w:i/>
        </w:rPr>
        <w:t>* Zamawiający nie dopuszcza okresu gwarancji krótszego niż wskazany w OPZ jako minimalny -</w:t>
      </w:r>
      <w:r w:rsidRPr="001F7234">
        <w:rPr>
          <w:rFonts w:ascii="Calibri" w:eastAsia="Calibri" w:hAnsi="Calibri" w:cs="Calibri"/>
          <w:b/>
          <w:bCs/>
          <w:iCs/>
        </w:rPr>
        <w:t>nie krótszy niż</w:t>
      </w:r>
      <w:r>
        <w:rPr>
          <w:rFonts w:ascii="Calibri" w:eastAsia="Calibri" w:hAnsi="Calibri" w:cs="Calibri"/>
          <w:i/>
        </w:rPr>
        <w:t xml:space="preserve"> </w:t>
      </w:r>
      <w:r w:rsidRPr="003C5FD2">
        <w:rPr>
          <w:rFonts w:cs="Calibri"/>
          <w:b/>
          <w:bCs/>
        </w:rPr>
        <w:t>36 miesięcy dla poz. 1</w:t>
      </w:r>
      <w:r>
        <w:rPr>
          <w:rFonts w:cs="Calibri"/>
          <w:b/>
          <w:bCs/>
        </w:rPr>
        <w:t xml:space="preserve">, </w:t>
      </w:r>
      <w:r w:rsidRPr="003C5FD2">
        <w:rPr>
          <w:rFonts w:cs="Calibri"/>
          <w:b/>
          <w:bCs/>
        </w:rPr>
        <w:t>2, 4, 6, 10 oraz nie krótszy niż 24 miesiące dla poz. 8</w:t>
      </w:r>
      <w:r>
        <w:rPr>
          <w:rFonts w:cs="Calibri"/>
          <w:b/>
          <w:bCs/>
        </w:rPr>
        <w:t>-9</w:t>
      </w:r>
      <w:r w:rsidRPr="00000741">
        <w:rPr>
          <w:rFonts w:ascii="Calibri" w:hAnsi="Calibri" w:cs="Calibri"/>
        </w:rPr>
        <w:t>. Zaoferowanie okresów gwarancji krótszych niż wskazane</w:t>
      </w:r>
      <w:r w:rsidRPr="00000741">
        <w:rPr>
          <w:rFonts w:ascii="Calibri" w:hAnsi="Calibri" w:cs="Calibri"/>
          <w:b/>
          <w:bCs/>
        </w:rPr>
        <w:t xml:space="preserve"> </w:t>
      </w:r>
      <w:r w:rsidRPr="00000741">
        <w:rPr>
          <w:rFonts w:ascii="Calibri" w:hAnsi="Calibri" w:cs="Calibri"/>
        </w:rPr>
        <w:t>powyżej dla danej pozycji oznaczać będzie złożenie oferty niezgodnej z SWZ.</w:t>
      </w:r>
    </w:p>
    <w:p w14:paraId="79D959A9" w14:textId="77777777" w:rsidR="006C5C49" w:rsidRPr="00000741" w:rsidRDefault="006C5C49" w:rsidP="006C5C49">
      <w:pPr>
        <w:tabs>
          <w:tab w:val="left" w:pos="284"/>
          <w:tab w:val="left" w:pos="426"/>
        </w:tabs>
        <w:rPr>
          <w:rFonts w:ascii="Calibri" w:hAnsi="Calibri" w:cs="Calibri"/>
          <w:color w:val="000000"/>
        </w:rPr>
      </w:pPr>
    </w:p>
    <w:p w14:paraId="2251A4DA" w14:textId="77777777" w:rsidR="006C5C49" w:rsidRPr="00000741" w:rsidRDefault="006C5C49" w:rsidP="006C5C49">
      <w:pPr>
        <w:tabs>
          <w:tab w:val="left" w:pos="284"/>
          <w:tab w:val="left" w:pos="426"/>
        </w:tabs>
        <w:rPr>
          <w:rFonts w:ascii="Calibri" w:hAnsi="Calibri" w:cs="Calibri"/>
          <w:b/>
          <w:bCs/>
          <w:color w:val="000000"/>
        </w:rPr>
      </w:pPr>
      <w:r w:rsidRPr="00000741">
        <w:rPr>
          <w:rFonts w:ascii="Calibri" w:hAnsi="Calibri" w:cs="Calibri"/>
          <w:b/>
          <w:bCs/>
          <w:color w:val="000000"/>
        </w:rPr>
        <w:t>OŚWIADCZENIA:</w:t>
      </w:r>
    </w:p>
    <w:p w14:paraId="312E0DCC" w14:textId="77777777" w:rsidR="006C5C49" w:rsidRPr="00000741" w:rsidRDefault="006C5C49" w:rsidP="006C5C49">
      <w:pPr>
        <w:numPr>
          <w:ilvl w:val="0"/>
          <w:numId w:val="80"/>
        </w:numPr>
        <w:tabs>
          <w:tab w:val="left" w:pos="684"/>
        </w:tabs>
        <w:ind w:left="684" w:hanging="426"/>
        <w:jc w:val="both"/>
        <w:rPr>
          <w:rFonts w:ascii="Calibri" w:hAnsi="Calibri" w:cs="Calibri"/>
        </w:rPr>
      </w:pPr>
      <w:r w:rsidRPr="00000741">
        <w:rPr>
          <w:rFonts w:ascii="Calibri" w:hAnsi="Calibri" w:cs="Calibri"/>
        </w:rPr>
        <w:t>OŚWIADCZAMY, że zamówienie wykonamy w terminie podanym przez Zamawiającego.</w:t>
      </w:r>
    </w:p>
    <w:p w14:paraId="4ED41357" w14:textId="77777777" w:rsidR="006C5C49" w:rsidRPr="00000741" w:rsidRDefault="006C5C49" w:rsidP="006C5C49">
      <w:pPr>
        <w:numPr>
          <w:ilvl w:val="0"/>
          <w:numId w:val="80"/>
        </w:numPr>
        <w:tabs>
          <w:tab w:val="left" w:pos="684"/>
        </w:tabs>
        <w:ind w:left="684" w:hanging="426"/>
        <w:jc w:val="both"/>
        <w:rPr>
          <w:rFonts w:ascii="Calibri" w:hAnsi="Calibri" w:cs="Calibri"/>
        </w:rPr>
      </w:pPr>
      <w:r w:rsidRPr="00000741">
        <w:rPr>
          <w:rFonts w:ascii="Calibri" w:hAnsi="Calibri" w:cs="Calibri"/>
        </w:rPr>
        <w:t>OŚWIADCZAMY, że zapoznaliśmy się ze Specyfikacją Warunków Zamówienia i akceptujemy oraz spełniamy wszystkie warunki w niej zawarte.</w:t>
      </w:r>
    </w:p>
    <w:p w14:paraId="38F6CE57" w14:textId="77777777" w:rsidR="006C5C49" w:rsidRPr="00000741" w:rsidRDefault="006C5C49" w:rsidP="006C5C49">
      <w:pPr>
        <w:numPr>
          <w:ilvl w:val="0"/>
          <w:numId w:val="80"/>
        </w:numPr>
        <w:tabs>
          <w:tab w:val="left" w:pos="684"/>
        </w:tabs>
        <w:ind w:left="684" w:hanging="426"/>
        <w:jc w:val="both"/>
        <w:rPr>
          <w:rFonts w:ascii="Calibri" w:hAnsi="Calibri" w:cs="Calibri"/>
        </w:rPr>
      </w:pPr>
      <w:r w:rsidRPr="00000741">
        <w:rPr>
          <w:rFonts w:ascii="Calibri" w:hAnsi="Calibri" w:cs="Calibri"/>
        </w:rPr>
        <w:t>OŚWIADCZAMY, że uzyskaliśmy wszelkie informacje niezbędne do prawidłowego przygotowania i złożenia niniejszej oferty.</w:t>
      </w:r>
    </w:p>
    <w:p w14:paraId="6F56C25C" w14:textId="77777777" w:rsidR="006C5C49" w:rsidRPr="00000741" w:rsidRDefault="006C5C49" w:rsidP="006C5C49">
      <w:pPr>
        <w:numPr>
          <w:ilvl w:val="0"/>
          <w:numId w:val="80"/>
        </w:numPr>
        <w:tabs>
          <w:tab w:val="left" w:pos="684"/>
        </w:tabs>
        <w:ind w:left="684" w:hanging="426"/>
        <w:jc w:val="both"/>
        <w:rPr>
          <w:rFonts w:ascii="Calibri" w:hAnsi="Calibri" w:cs="Calibri"/>
        </w:rPr>
      </w:pPr>
      <w:r w:rsidRPr="00000741">
        <w:rPr>
          <w:rFonts w:ascii="Calibri" w:hAnsi="Calibri" w:cs="Calibri"/>
        </w:rPr>
        <w:t xml:space="preserve">OŚWIADCZAMY, że jesteśmy związani niniejszą ofertą od dnia upływu terminu składania ofert do dnia </w:t>
      </w:r>
      <w:r>
        <w:rPr>
          <w:rFonts w:ascii="Calibri" w:hAnsi="Calibri" w:cs="Calibri"/>
        </w:rPr>
        <w:t xml:space="preserve"> </w:t>
      </w:r>
      <w:r w:rsidRPr="002459E4">
        <w:rPr>
          <w:rFonts w:ascii="Calibri" w:hAnsi="Calibri" w:cs="Calibri"/>
          <w:b/>
          <w:bCs/>
        </w:rPr>
        <w:t>3.11.2021</w:t>
      </w:r>
      <w:r w:rsidRPr="00000741">
        <w:rPr>
          <w:rFonts w:ascii="Calibri" w:hAnsi="Calibri" w:cs="Calibri"/>
          <w:b/>
          <w:bCs/>
        </w:rPr>
        <w:t xml:space="preserve"> r.</w:t>
      </w:r>
      <w:r w:rsidRPr="00000741">
        <w:rPr>
          <w:rFonts w:ascii="Calibri" w:hAnsi="Calibri" w:cs="Calibri"/>
        </w:rPr>
        <w:t xml:space="preserve"> </w:t>
      </w:r>
    </w:p>
    <w:p w14:paraId="6E6B2CB2" w14:textId="77777777" w:rsidR="006C5C49" w:rsidRPr="00000741" w:rsidRDefault="006C5C49" w:rsidP="006C5C49">
      <w:pPr>
        <w:numPr>
          <w:ilvl w:val="0"/>
          <w:numId w:val="80"/>
        </w:numPr>
        <w:tabs>
          <w:tab w:val="left" w:pos="684"/>
        </w:tabs>
        <w:ind w:left="684" w:hanging="426"/>
        <w:jc w:val="both"/>
        <w:rPr>
          <w:rFonts w:ascii="Calibri" w:hAnsi="Calibri" w:cs="Calibri"/>
        </w:rPr>
      </w:pPr>
      <w:r w:rsidRPr="00000741">
        <w:rPr>
          <w:rFonts w:ascii="Calibri" w:hAnsi="Calibri" w:cs="Calibri"/>
        </w:rPr>
        <w:t>OŚWIADCZAMY, że zapoznaliśmy się z Projektowanymi Postanowieniami Umowy, określonymi w Załączniku nr 4 do Specyfikacji Warunków Zamówienia i ZOBOWIĄZUJEM YSIĘ, w przypadku wyboru naszej oferty, do zawarcia umowy zgodnej z niniejszą ofertą, na warunkach w nich określonych.</w:t>
      </w:r>
    </w:p>
    <w:p w14:paraId="209E8A73" w14:textId="77777777" w:rsidR="006C5C49" w:rsidRPr="00000741" w:rsidRDefault="006C5C49" w:rsidP="006C5C49">
      <w:pPr>
        <w:numPr>
          <w:ilvl w:val="0"/>
          <w:numId w:val="80"/>
        </w:numPr>
        <w:tabs>
          <w:tab w:val="left" w:pos="684"/>
        </w:tabs>
        <w:ind w:left="684" w:hanging="426"/>
        <w:jc w:val="both"/>
        <w:rPr>
          <w:rFonts w:ascii="Calibri" w:hAnsi="Calibri" w:cs="Calibri"/>
        </w:rPr>
      </w:pPr>
      <w:r w:rsidRPr="00000741">
        <w:rPr>
          <w:rFonts w:ascii="Calibri" w:hAnsi="Calibri" w:cs="Calibri"/>
        </w:rPr>
        <w:t>AKCEPTUJEMY Projektowane Postanowienia Umowne, w tym warunki płatności oraz termin realizacji przedmiotu zamówienia podany przez Zamawiającego.</w:t>
      </w:r>
    </w:p>
    <w:p w14:paraId="7D3212E6" w14:textId="77777777" w:rsidR="006C5C49" w:rsidRPr="00000741" w:rsidRDefault="006C5C49" w:rsidP="006C5C49">
      <w:pPr>
        <w:numPr>
          <w:ilvl w:val="0"/>
          <w:numId w:val="80"/>
        </w:numPr>
        <w:tabs>
          <w:tab w:val="left" w:pos="684"/>
        </w:tabs>
        <w:ind w:left="684" w:hanging="426"/>
        <w:jc w:val="both"/>
        <w:rPr>
          <w:rFonts w:ascii="Calibri" w:hAnsi="Calibri" w:cs="Calibri"/>
        </w:rPr>
      </w:pPr>
      <w:r w:rsidRPr="00000741">
        <w:rPr>
          <w:rFonts w:ascii="Calibri" w:hAnsi="Calibri" w:cs="Calibri"/>
        </w:rPr>
        <w:t>Oświadczam, że wypełniłem obowiązki informacyjne przewidziane w art. 13 lub art. 14 RODO</w:t>
      </w:r>
      <w:r w:rsidRPr="00000741">
        <w:rPr>
          <w:rFonts w:ascii="Calibri" w:hAnsi="Calibri" w:cs="Calibri"/>
        </w:rPr>
        <w:footnoteReference w:id="1"/>
      </w:r>
      <w:r w:rsidRPr="00000741">
        <w:rPr>
          <w:rFonts w:ascii="Calibri" w:hAnsi="Calibri" w:cs="Calibri"/>
        </w:rPr>
        <w:t xml:space="preserve"> wobec osób fizycznych, od których dane osobowe bezpośrednio lub pośrednio pozyskałem w celu ubiegania się o udzielenie zamówienia publicznego w niniejszym</w:t>
      </w:r>
      <w:r w:rsidRPr="00000741">
        <w:rPr>
          <w:rFonts w:ascii="Calibri" w:hAnsi="Calibri" w:cs="Calibri"/>
          <w:spacing w:val="-6"/>
        </w:rPr>
        <w:t xml:space="preserve"> </w:t>
      </w:r>
      <w:r w:rsidRPr="00000741">
        <w:rPr>
          <w:rFonts w:ascii="Calibri" w:hAnsi="Calibri" w:cs="Calibri"/>
        </w:rPr>
        <w:t>postępowaniu.</w:t>
      </w:r>
      <w:r w:rsidRPr="00000741">
        <w:rPr>
          <w:rFonts w:ascii="Calibri" w:hAnsi="Calibri" w:cs="Calibri"/>
          <w:vertAlign w:val="superscript"/>
        </w:rPr>
        <w:footnoteReference w:id="2"/>
      </w:r>
    </w:p>
    <w:p w14:paraId="050BF972" w14:textId="77777777" w:rsidR="006C5C49" w:rsidRPr="00000741" w:rsidRDefault="006C5C49" w:rsidP="006C5C49">
      <w:pPr>
        <w:numPr>
          <w:ilvl w:val="0"/>
          <w:numId w:val="80"/>
        </w:numPr>
        <w:tabs>
          <w:tab w:val="left" w:pos="684"/>
        </w:tabs>
        <w:ind w:left="684" w:hanging="426"/>
        <w:jc w:val="both"/>
        <w:rPr>
          <w:rFonts w:ascii="Calibri" w:hAnsi="Calibri" w:cs="Calibri"/>
        </w:rPr>
      </w:pPr>
      <w:r w:rsidRPr="00000741">
        <w:rPr>
          <w:rFonts w:ascii="Calibri" w:hAnsi="Calibri" w:cs="Calibri"/>
        </w:rPr>
        <w:t>Przedmiot zamówienia zrealizujemy z udziałem/ bez udziału podwykonawców …………………………………………………… (podać nazwę i adres podwykonawcy, o ile znani są na tym etapie postępowania), który/którzy wykona/ją następującą część zamówienia …………………………………………………… .</w:t>
      </w:r>
    </w:p>
    <w:p w14:paraId="376D2F81" w14:textId="77777777" w:rsidR="006C5C49" w:rsidRPr="00000741" w:rsidRDefault="006C5C49" w:rsidP="006C5C49">
      <w:pPr>
        <w:numPr>
          <w:ilvl w:val="0"/>
          <w:numId w:val="80"/>
        </w:numPr>
        <w:tabs>
          <w:tab w:val="left" w:pos="684"/>
        </w:tabs>
        <w:ind w:left="709" w:hanging="426"/>
        <w:jc w:val="both"/>
        <w:rPr>
          <w:rFonts w:ascii="Calibri" w:hAnsi="Calibri" w:cs="Calibri"/>
        </w:rPr>
      </w:pPr>
      <w:r w:rsidRPr="00000741">
        <w:rPr>
          <w:rFonts w:ascii="Calibri" w:hAnsi="Calibri" w:cs="Calibri"/>
        </w:rPr>
        <w:t>Pod groźbą odpowiedzialności karnej oświadczam/y, że załączone do oferty dokumenty opisują stan prawny i faktyczny aktualny na dzień upływu terminu składania ofert (art. 297 k.k.).</w:t>
      </w:r>
    </w:p>
    <w:p w14:paraId="72C43E54" w14:textId="77777777" w:rsidR="006C5C49" w:rsidRPr="00000741" w:rsidRDefault="006C5C49" w:rsidP="006C5C49">
      <w:pPr>
        <w:numPr>
          <w:ilvl w:val="0"/>
          <w:numId w:val="80"/>
        </w:numPr>
        <w:tabs>
          <w:tab w:val="left" w:pos="684"/>
        </w:tabs>
        <w:ind w:left="709" w:hanging="426"/>
        <w:jc w:val="both"/>
        <w:rPr>
          <w:rFonts w:ascii="Calibri" w:hAnsi="Calibri" w:cs="Calibri"/>
        </w:rPr>
      </w:pPr>
      <w:r w:rsidRPr="00000741">
        <w:rPr>
          <w:rFonts w:ascii="Calibri" w:hAnsi="Calibri" w:cs="Calibri"/>
        </w:rPr>
        <w:t>Następujące dokumenty znajdują się w posiadaniu Zamawiającego:</w:t>
      </w:r>
    </w:p>
    <w:p w14:paraId="6D980DE1" w14:textId="77777777" w:rsidR="006C5C49" w:rsidRPr="00000741" w:rsidRDefault="006C5C49" w:rsidP="006C5C49">
      <w:pPr>
        <w:tabs>
          <w:tab w:val="left" w:pos="684"/>
        </w:tabs>
        <w:ind w:left="709"/>
        <w:jc w:val="both"/>
        <w:rPr>
          <w:rFonts w:ascii="Calibri" w:hAnsi="Calibri" w:cs="Calibri"/>
        </w:rPr>
      </w:pPr>
      <w:r w:rsidRPr="00000741">
        <w:rPr>
          <w:rFonts w:ascii="Calibri" w:hAnsi="Calibri" w:cs="Calibri"/>
        </w:rPr>
        <w:t xml:space="preserve"> .....................................................................................................</w:t>
      </w:r>
    </w:p>
    <w:p w14:paraId="7D596A32" w14:textId="77777777" w:rsidR="006C5C49" w:rsidRPr="00000741" w:rsidRDefault="006C5C49" w:rsidP="006C5C49">
      <w:pPr>
        <w:tabs>
          <w:tab w:val="left" w:pos="684"/>
        </w:tabs>
        <w:ind w:left="709"/>
        <w:jc w:val="both"/>
        <w:rPr>
          <w:rFonts w:ascii="Calibri" w:hAnsi="Calibri" w:cs="Calibri"/>
        </w:rPr>
      </w:pPr>
      <w:r w:rsidRPr="00000741">
        <w:rPr>
          <w:rFonts w:ascii="Calibri" w:hAnsi="Calibri" w:cs="Calibri"/>
        </w:rPr>
        <w:t>.....................................................................................................</w:t>
      </w:r>
    </w:p>
    <w:p w14:paraId="6A4BEAEF" w14:textId="77777777" w:rsidR="006C5C49" w:rsidRPr="00000741" w:rsidRDefault="006C5C49" w:rsidP="006C5C49">
      <w:pPr>
        <w:tabs>
          <w:tab w:val="left" w:pos="684"/>
        </w:tabs>
        <w:ind w:left="709"/>
        <w:jc w:val="both"/>
        <w:rPr>
          <w:rFonts w:ascii="Calibri" w:hAnsi="Calibri" w:cs="Calibri"/>
        </w:rPr>
      </w:pPr>
      <w:r w:rsidRPr="00000741">
        <w:rPr>
          <w:rFonts w:ascii="Calibri" w:hAnsi="Calibri" w:cs="Calibri"/>
        </w:rPr>
        <w:t xml:space="preserve">i stanowią potwierdzenie okoliczności, o których mowa w art. 125 ust. 3 ustawy </w:t>
      </w:r>
      <w:proofErr w:type="spellStart"/>
      <w:r w:rsidRPr="00000741">
        <w:rPr>
          <w:rFonts w:ascii="Calibri" w:hAnsi="Calibri" w:cs="Calibri"/>
        </w:rPr>
        <w:t>uPZP</w:t>
      </w:r>
      <w:proofErr w:type="spellEnd"/>
      <w:r w:rsidRPr="00000741">
        <w:rPr>
          <w:rFonts w:ascii="Calibri" w:hAnsi="Calibri" w:cs="Calibri"/>
        </w:rPr>
        <w:t>.</w:t>
      </w:r>
    </w:p>
    <w:p w14:paraId="7D80CCE1" w14:textId="77777777" w:rsidR="006C5C49" w:rsidRPr="00000741" w:rsidRDefault="006C5C49" w:rsidP="006C5C49">
      <w:pPr>
        <w:numPr>
          <w:ilvl w:val="0"/>
          <w:numId w:val="80"/>
        </w:numPr>
        <w:tabs>
          <w:tab w:val="left" w:pos="684"/>
          <w:tab w:val="left" w:pos="4371"/>
        </w:tabs>
        <w:ind w:left="709" w:hanging="426"/>
        <w:jc w:val="both"/>
        <w:rPr>
          <w:rFonts w:ascii="Calibri" w:hAnsi="Calibri" w:cs="Calibri"/>
        </w:rPr>
      </w:pPr>
      <w:r w:rsidRPr="00000741">
        <w:rPr>
          <w:rFonts w:ascii="Calibri" w:hAnsi="Calibri" w:cs="Calibri"/>
          <w:b/>
        </w:rPr>
        <w:t>SKŁADAMY</w:t>
      </w:r>
      <w:r w:rsidRPr="00000741">
        <w:rPr>
          <w:rFonts w:ascii="Calibri" w:hAnsi="Calibri" w:cs="Calibri"/>
          <w:b/>
          <w:spacing w:val="-2"/>
        </w:rPr>
        <w:t xml:space="preserve"> </w:t>
      </w:r>
      <w:r w:rsidRPr="00000741">
        <w:rPr>
          <w:rFonts w:ascii="Calibri" w:hAnsi="Calibri" w:cs="Calibri"/>
        </w:rPr>
        <w:t>ofertę</w:t>
      </w:r>
      <w:r w:rsidRPr="00000741">
        <w:rPr>
          <w:rFonts w:ascii="Calibri" w:hAnsi="Calibri" w:cs="Calibri"/>
          <w:spacing w:val="-2"/>
        </w:rPr>
        <w:t xml:space="preserve"> </w:t>
      </w:r>
      <w:r w:rsidRPr="00000741">
        <w:rPr>
          <w:rFonts w:ascii="Calibri" w:hAnsi="Calibri" w:cs="Calibri"/>
        </w:rPr>
        <w:t>na</w:t>
      </w:r>
      <w:r w:rsidRPr="00000741">
        <w:rPr>
          <w:rFonts w:ascii="Calibri" w:hAnsi="Calibri" w:cs="Calibri"/>
          <w:u w:val="single"/>
        </w:rPr>
        <w:t xml:space="preserve"> </w:t>
      </w:r>
      <w:r w:rsidRPr="00000741">
        <w:rPr>
          <w:rFonts w:ascii="Calibri" w:hAnsi="Calibri" w:cs="Calibri"/>
          <w:u w:val="single"/>
        </w:rPr>
        <w:tab/>
      </w:r>
      <w:r w:rsidRPr="00000741">
        <w:rPr>
          <w:rFonts w:ascii="Calibri" w:hAnsi="Calibri" w:cs="Calibri"/>
        </w:rPr>
        <w:t>stronach.</w:t>
      </w:r>
    </w:p>
    <w:p w14:paraId="5140CFD2" w14:textId="77777777" w:rsidR="006C5C49" w:rsidRPr="00000741" w:rsidRDefault="006C5C49" w:rsidP="006C5C49">
      <w:pPr>
        <w:numPr>
          <w:ilvl w:val="0"/>
          <w:numId w:val="80"/>
        </w:numPr>
        <w:tabs>
          <w:tab w:val="left" w:pos="684"/>
        </w:tabs>
        <w:ind w:left="709" w:hanging="426"/>
        <w:jc w:val="both"/>
        <w:rPr>
          <w:rFonts w:ascii="Calibri" w:hAnsi="Calibri" w:cs="Calibri"/>
        </w:rPr>
      </w:pPr>
      <w:r w:rsidRPr="00000741">
        <w:rPr>
          <w:rFonts w:ascii="Calibri" w:hAnsi="Calibri" w:cs="Calibri"/>
        </w:rPr>
        <w:t xml:space="preserve">Wraz z ofertą </w:t>
      </w:r>
      <w:r w:rsidRPr="00000741">
        <w:rPr>
          <w:rFonts w:ascii="Calibri" w:hAnsi="Calibri" w:cs="Calibri"/>
          <w:b/>
        </w:rPr>
        <w:t xml:space="preserve">SKŁADAMY </w:t>
      </w:r>
      <w:r w:rsidRPr="00000741">
        <w:rPr>
          <w:rFonts w:ascii="Calibri" w:hAnsi="Calibri" w:cs="Calibri"/>
        </w:rPr>
        <w:t>następujące oświadczenia i</w:t>
      </w:r>
      <w:r w:rsidRPr="00000741">
        <w:rPr>
          <w:rFonts w:ascii="Calibri" w:hAnsi="Calibri" w:cs="Calibri"/>
          <w:spacing w:val="-5"/>
        </w:rPr>
        <w:t xml:space="preserve"> </w:t>
      </w:r>
      <w:r w:rsidRPr="00000741">
        <w:rPr>
          <w:rFonts w:ascii="Calibri" w:hAnsi="Calibri" w:cs="Calibri"/>
        </w:rPr>
        <w:t xml:space="preserve">dokumenty:  </w:t>
      </w:r>
    </w:p>
    <w:p w14:paraId="3E717D56" w14:textId="77777777" w:rsidR="006C5C49" w:rsidRPr="00000741" w:rsidRDefault="006C5C49" w:rsidP="006C5C49">
      <w:pPr>
        <w:numPr>
          <w:ilvl w:val="0"/>
          <w:numId w:val="20"/>
        </w:numPr>
        <w:tabs>
          <w:tab w:val="left" w:pos="683"/>
        </w:tabs>
        <w:spacing w:line="276" w:lineRule="auto"/>
        <w:ind w:left="709"/>
        <w:rPr>
          <w:rFonts w:ascii="Calibri" w:hAnsi="Calibri" w:cs="Calibri"/>
        </w:rPr>
      </w:pPr>
      <w:r w:rsidRPr="00000741">
        <w:rPr>
          <w:rFonts w:ascii="Calibri" w:hAnsi="Calibri" w:cs="Calibri"/>
        </w:rPr>
        <w:lastRenderedPageBreak/>
        <w:t>………………………….</w:t>
      </w:r>
    </w:p>
    <w:p w14:paraId="22E2221D" w14:textId="77777777" w:rsidR="006C5C49" w:rsidRPr="00000741" w:rsidRDefault="006C5C49" w:rsidP="006C5C49">
      <w:pPr>
        <w:numPr>
          <w:ilvl w:val="0"/>
          <w:numId w:val="20"/>
        </w:numPr>
        <w:tabs>
          <w:tab w:val="left" w:pos="683"/>
        </w:tabs>
        <w:spacing w:line="276" w:lineRule="auto"/>
        <w:ind w:left="709"/>
        <w:rPr>
          <w:rFonts w:ascii="Calibri" w:hAnsi="Calibri" w:cs="Calibri"/>
        </w:rPr>
      </w:pPr>
      <w:r w:rsidRPr="00000741">
        <w:rPr>
          <w:rFonts w:ascii="Calibri" w:hAnsi="Calibri" w:cs="Calibri"/>
        </w:rPr>
        <w:t>……………………….…</w:t>
      </w:r>
    </w:p>
    <w:p w14:paraId="58436C27" w14:textId="77777777" w:rsidR="006C5C49" w:rsidRPr="00000741" w:rsidRDefault="006C5C49" w:rsidP="006C5C49">
      <w:pPr>
        <w:numPr>
          <w:ilvl w:val="0"/>
          <w:numId w:val="20"/>
        </w:numPr>
        <w:tabs>
          <w:tab w:val="left" w:pos="683"/>
        </w:tabs>
        <w:spacing w:line="276" w:lineRule="auto"/>
        <w:ind w:left="709"/>
        <w:rPr>
          <w:rFonts w:ascii="Calibri" w:hAnsi="Calibri" w:cs="Calibri"/>
        </w:rPr>
      </w:pPr>
      <w:r w:rsidRPr="00000741">
        <w:rPr>
          <w:rFonts w:ascii="Calibri" w:hAnsi="Calibri" w:cs="Calibri"/>
        </w:rPr>
        <w:t>………………….………</w:t>
      </w:r>
    </w:p>
    <w:p w14:paraId="2D990829" w14:textId="77777777" w:rsidR="006C5C49" w:rsidRPr="00000741" w:rsidRDefault="006C5C49" w:rsidP="006C5C49">
      <w:pPr>
        <w:rPr>
          <w:rFonts w:ascii="Calibri" w:hAnsi="Calibri" w:cs="Calibri"/>
        </w:rPr>
      </w:pPr>
    </w:p>
    <w:p w14:paraId="62DAC743" w14:textId="77777777" w:rsidR="006C5C49" w:rsidRPr="00000741" w:rsidRDefault="006C5C49" w:rsidP="006C5C49">
      <w:pPr>
        <w:tabs>
          <w:tab w:val="left" w:leader="dot" w:pos="4101"/>
        </w:tabs>
        <w:spacing w:line="276" w:lineRule="auto"/>
        <w:ind w:left="258"/>
        <w:rPr>
          <w:rFonts w:ascii="Calibri" w:hAnsi="Calibri" w:cs="Calibri"/>
        </w:rPr>
      </w:pPr>
      <w:r w:rsidRPr="00000741">
        <w:rPr>
          <w:rFonts w:ascii="Calibri" w:hAnsi="Calibri" w:cs="Calibri"/>
        </w:rPr>
        <w:t>…………….……., dnia</w:t>
      </w:r>
      <w:r w:rsidRPr="00000741">
        <w:rPr>
          <w:rFonts w:ascii="Calibri" w:hAnsi="Calibri" w:cs="Calibri"/>
        </w:rPr>
        <w:tab/>
        <w:t>r.</w:t>
      </w:r>
    </w:p>
    <w:p w14:paraId="7E1B4248" w14:textId="77777777" w:rsidR="006C5C49" w:rsidRPr="009D5CA2" w:rsidRDefault="006C5C49" w:rsidP="006C5C49">
      <w:pPr>
        <w:spacing w:line="276" w:lineRule="auto"/>
        <w:ind w:right="116"/>
        <w:jc w:val="right"/>
        <w:rPr>
          <w:rFonts w:ascii="Calibri" w:hAnsi="Calibri" w:cs="Calibri"/>
          <w:i/>
          <w:sz w:val="20"/>
          <w:szCs w:val="20"/>
        </w:rPr>
      </w:pPr>
      <w:r w:rsidRPr="009D5CA2">
        <w:rPr>
          <w:rFonts w:ascii="Calibri" w:hAnsi="Calibri" w:cs="Calibri"/>
          <w:i/>
          <w:spacing w:val="-2"/>
          <w:sz w:val="20"/>
          <w:szCs w:val="20"/>
        </w:rPr>
        <w:t>……………………………….</w:t>
      </w:r>
    </w:p>
    <w:p w14:paraId="76CAC867" w14:textId="77777777" w:rsidR="006C5C49" w:rsidRPr="009D5CA2" w:rsidRDefault="006C5C49" w:rsidP="006C5C49">
      <w:pPr>
        <w:spacing w:line="276" w:lineRule="auto"/>
        <w:ind w:left="2024" w:right="116" w:firstLine="836"/>
        <w:jc w:val="right"/>
        <w:rPr>
          <w:rFonts w:ascii="Calibri" w:hAnsi="Calibri" w:cs="Calibri"/>
          <w:i/>
          <w:sz w:val="20"/>
          <w:szCs w:val="20"/>
        </w:rPr>
      </w:pPr>
      <w:r w:rsidRPr="009D5CA2">
        <w:rPr>
          <w:rFonts w:ascii="Calibri" w:hAnsi="Calibri" w:cs="Calibri"/>
          <w:i/>
          <w:sz w:val="20"/>
          <w:szCs w:val="20"/>
        </w:rPr>
        <w:t>Imię</w:t>
      </w:r>
      <w:r w:rsidRPr="009D5CA2">
        <w:rPr>
          <w:rFonts w:ascii="Calibri" w:hAnsi="Calibri" w:cs="Calibri"/>
          <w:i/>
          <w:spacing w:val="-8"/>
          <w:sz w:val="20"/>
          <w:szCs w:val="20"/>
        </w:rPr>
        <w:t xml:space="preserve"> </w:t>
      </w:r>
      <w:r w:rsidRPr="009D5CA2">
        <w:rPr>
          <w:rFonts w:ascii="Calibri" w:hAnsi="Calibri" w:cs="Calibri"/>
          <w:i/>
          <w:sz w:val="20"/>
          <w:szCs w:val="20"/>
        </w:rPr>
        <w:t>i</w:t>
      </w:r>
      <w:r w:rsidRPr="009D5CA2">
        <w:rPr>
          <w:rFonts w:ascii="Calibri" w:hAnsi="Calibri" w:cs="Calibri"/>
          <w:i/>
          <w:spacing w:val="-9"/>
          <w:sz w:val="20"/>
          <w:szCs w:val="20"/>
        </w:rPr>
        <w:t xml:space="preserve"> </w:t>
      </w:r>
      <w:r w:rsidRPr="009D5CA2">
        <w:rPr>
          <w:rFonts w:ascii="Calibri" w:hAnsi="Calibri" w:cs="Calibri"/>
          <w:i/>
          <w:sz w:val="20"/>
          <w:szCs w:val="20"/>
        </w:rPr>
        <w:t>nazwisko podpisano</w:t>
      </w:r>
      <w:r w:rsidRPr="009D5CA2">
        <w:rPr>
          <w:rFonts w:ascii="Calibri" w:hAnsi="Calibri" w:cs="Calibri"/>
          <w:i/>
          <w:spacing w:val="-14"/>
          <w:sz w:val="20"/>
          <w:szCs w:val="20"/>
        </w:rPr>
        <w:t xml:space="preserve"> </w:t>
      </w:r>
      <w:r w:rsidRPr="009D5CA2">
        <w:rPr>
          <w:rFonts w:ascii="Calibri" w:hAnsi="Calibri" w:cs="Calibri"/>
          <w:i/>
          <w:sz w:val="20"/>
          <w:szCs w:val="20"/>
        </w:rPr>
        <w:t>elektronicznie</w:t>
      </w:r>
    </w:p>
    <w:p w14:paraId="5C77082F" w14:textId="77777777" w:rsidR="006C5C49" w:rsidRPr="009D5CA2" w:rsidRDefault="006C5C49" w:rsidP="006C5C49">
      <w:pPr>
        <w:spacing w:line="276" w:lineRule="auto"/>
        <w:ind w:left="258"/>
        <w:jc w:val="both"/>
        <w:rPr>
          <w:rFonts w:ascii="Calibri" w:hAnsi="Calibri" w:cs="Calibri"/>
          <w:b/>
          <w:i/>
          <w:sz w:val="20"/>
          <w:szCs w:val="20"/>
        </w:rPr>
      </w:pPr>
      <w:r w:rsidRPr="009D5CA2">
        <w:rPr>
          <w:rFonts w:ascii="Calibri" w:hAnsi="Calibri" w:cs="Calibri"/>
          <w:b/>
          <w:i/>
          <w:sz w:val="20"/>
          <w:szCs w:val="20"/>
          <w:u w:val="single"/>
        </w:rPr>
        <w:t>Informacja dla Wykonawcy:</w:t>
      </w:r>
    </w:p>
    <w:p w14:paraId="5D81DB26" w14:textId="77777777" w:rsidR="006C5C49" w:rsidRPr="009D5CA2" w:rsidRDefault="006C5C49" w:rsidP="006C5C49">
      <w:pPr>
        <w:spacing w:line="276" w:lineRule="auto"/>
        <w:ind w:left="258" w:right="116"/>
        <w:jc w:val="both"/>
        <w:rPr>
          <w:rFonts w:ascii="Calibri" w:hAnsi="Calibri" w:cs="Calibri"/>
          <w:sz w:val="20"/>
          <w:szCs w:val="20"/>
        </w:rPr>
        <w:sectPr w:rsidR="006C5C49" w:rsidRPr="009D5CA2" w:rsidSect="009D5CA2">
          <w:pgSz w:w="16840" w:h="11910" w:orient="landscape"/>
          <w:pgMar w:top="1160" w:right="1580" w:bottom="1300" w:left="680" w:header="0" w:footer="400" w:gutter="0"/>
          <w:cols w:space="708"/>
          <w:docGrid w:linePitch="326"/>
        </w:sectPr>
      </w:pPr>
      <w:r w:rsidRPr="009D5CA2">
        <w:rPr>
          <w:rFonts w:ascii="Calibri" w:hAnsi="Calibri" w:cs="Calibri"/>
          <w:i/>
          <w:sz w:val="20"/>
          <w:szCs w:val="20"/>
          <w:u w:val="single"/>
        </w:rPr>
        <w:t>Formularz oferty musi być opatrzony przez osobę lub osoby uprawnione do reprezentowania firmy kwalifikowanym podpisem</w:t>
      </w:r>
      <w:r w:rsidRPr="009D5CA2">
        <w:rPr>
          <w:rFonts w:ascii="Calibri" w:hAnsi="Calibri" w:cs="Calibri"/>
          <w:i/>
          <w:sz w:val="20"/>
          <w:szCs w:val="20"/>
        </w:rPr>
        <w:t xml:space="preserve"> </w:t>
      </w:r>
      <w:r w:rsidRPr="009D5CA2">
        <w:rPr>
          <w:rFonts w:ascii="Calibri" w:hAnsi="Calibri" w:cs="Calibri"/>
          <w:i/>
          <w:sz w:val="20"/>
          <w:szCs w:val="20"/>
          <w:u w:val="single"/>
        </w:rPr>
        <w:t>elektronicznym lub podpisem zaufanym lub podpisem osobistym i przekazany Zamawiającemu wraz z dokumentem (-</w:t>
      </w:r>
      <w:proofErr w:type="spellStart"/>
      <w:r w:rsidRPr="009D5CA2">
        <w:rPr>
          <w:rFonts w:ascii="Calibri" w:hAnsi="Calibri" w:cs="Calibri"/>
          <w:i/>
          <w:sz w:val="20"/>
          <w:szCs w:val="20"/>
          <w:u w:val="single"/>
        </w:rPr>
        <w:t>ami</w:t>
      </w:r>
      <w:proofErr w:type="spellEnd"/>
      <w:r w:rsidRPr="009D5CA2">
        <w:rPr>
          <w:rFonts w:ascii="Calibri" w:hAnsi="Calibri" w:cs="Calibri"/>
          <w:i/>
          <w:sz w:val="20"/>
          <w:szCs w:val="20"/>
          <w:u w:val="single"/>
        </w:rPr>
        <w:t>)</w:t>
      </w:r>
      <w:r w:rsidRPr="009D5CA2">
        <w:rPr>
          <w:rFonts w:ascii="Calibri" w:hAnsi="Calibri" w:cs="Calibri"/>
          <w:i/>
          <w:sz w:val="20"/>
          <w:szCs w:val="20"/>
        </w:rPr>
        <w:t xml:space="preserve"> </w:t>
      </w:r>
      <w:r w:rsidRPr="009D5CA2">
        <w:rPr>
          <w:rFonts w:ascii="Calibri" w:hAnsi="Calibri" w:cs="Calibri"/>
          <w:i/>
          <w:sz w:val="20"/>
          <w:szCs w:val="20"/>
          <w:u w:val="single"/>
        </w:rPr>
        <w:t>potwierdzającymi prawo do reprezentacji Wykonawcy przez osobę podpisującą ofertę.</w:t>
      </w:r>
    </w:p>
    <w:bookmarkEnd w:id="0"/>
    <w:p w14:paraId="59C1261B" w14:textId="77777777" w:rsidR="006C5C49" w:rsidRPr="00991F16" w:rsidRDefault="006C5C49" w:rsidP="006C5C49">
      <w:pPr>
        <w:spacing w:before="161"/>
        <w:ind w:right="116"/>
        <w:jc w:val="right"/>
        <w:rPr>
          <w:rFonts w:asciiTheme="minorHAnsi" w:hAnsiTheme="minorHAnsi" w:cstheme="minorHAnsi"/>
          <w:b/>
          <w:i/>
        </w:rPr>
      </w:pPr>
      <w:r w:rsidRPr="00991F16">
        <w:rPr>
          <w:rFonts w:asciiTheme="minorHAnsi" w:hAnsiTheme="minorHAnsi" w:cstheme="minorHAnsi"/>
          <w:b/>
          <w:i/>
        </w:rPr>
        <w:lastRenderedPageBreak/>
        <w:t>Załącznik nr 3 do SWZ</w:t>
      </w:r>
    </w:p>
    <w:p w14:paraId="61DFC9D3" w14:textId="77777777" w:rsidR="006C5C49" w:rsidRPr="00991F16" w:rsidRDefault="006C5C49" w:rsidP="006C5C49">
      <w:pPr>
        <w:pStyle w:val="Nagwek1"/>
        <w:spacing w:before="135"/>
        <w:ind w:left="258"/>
        <w:rPr>
          <w:rFonts w:asciiTheme="minorHAnsi" w:hAnsiTheme="minorHAnsi" w:cstheme="minorHAnsi"/>
        </w:rPr>
      </w:pPr>
      <w:bookmarkStart w:id="3" w:name="_Toc67999487"/>
      <w:r w:rsidRPr="00991F16">
        <w:rPr>
          <w:rFonts w:asciiTheme="minorHAnsi" w:hAnsiTheme="minorHAnsi" w:cstheme="minorHAnsi"/>
        </w:rPr>
        <w:t>Nazwa Wykonawcy, w imieniu którego składane jest oświadczenie:</w:t>
      </w:r>
      <w:bookmarkEnd w:id="3"/>
    </w:p>
    <w:p w14:paraId="614E92B2" w14:textId="77777777" w:rsidR="006C5C49" w:rsidRPr="00991F16" w:rsidRDefault="006C5C49" w:rsidP="006C5C49">
      <w:pPr>
        <w:pStyle w:val="Tekstpodstawowy"/>
        <w:spacing w:before="136"/>
        <w:ind w:left="258"/>
        <w:rPr>
          <w:rFonts w:asciiTheme="minorHAnsi" w:hAnsiTheme="minorHAnsi" w:cstheme="minorHAnsi"/>
        </w:rPr>
      </w:pPr>
      <w:r w:rsidRPr="00991F16">
        <w:rPr>
          <w:rFonts w:asciiTheme="minorHAnsi" w:hAnsiTheme="minorHAnsi" w:cstheme="minorHAnsi"/>
        </w:rPr>
        <w:t>.......................................................................................................................................................</w:t>
      </w:r>
    </w:p>
    <w:p w14:paraId="1E5E97D9" w14:textId="77777777" w:rsidR="006C5C49" w:rsidRPr="00991F16" w:rsidRDefault="006C5C49" w:rsidP="006C5C49">
      <w:pPr>
        <w:pStyle w:val="Tekstpodstawowy"/>
        <w:spacing w:before="136"/>
        <w:ind w:left="258"/>
        <w:rPr>
          <w:rFonts w:asciiTheme="minorHAnsi" w:hAnsiTheme="minorHAnsi" w:cstheme="minorHAnsi"/>
        </w:rPr>
      </w:pPr>
      <w:r w:rsidRPr="00991F16">
        <w:rPr>
          <w:rFonts w:asciiTheme="minorHAnsi" w:hAnsiTheme="minorHAnsi" w:cstheme="minorHAnsi"/>
        </w:rPr>
        <w:t>.......................................................................................................................................................</w:t>
      </w:r>
    </w:p>
    <w:p w14:paraId="2DF429DD" w14:textId="77777777" w:rsidR="006C5C49" w:rsidRPr="00991F16" w:rsidRDefault="006C5C49" w:rsidP="006C5C49">
      <w:pPr>
        <w:spacing w:before="136"/>
        <w:ind w:left="258"/>
        <w:rPr>
          <w:rFonts w:asciiTheme="minorHAnsi" w:hAnsiTheme="minorHAnsi" w:cstheme="minorHAnsi"/>
          <w:i/>
        </w:rPr>
      </w:pPr>
      <w:r w:rsidRPr="00991F16">
        <w:rPr>
          <w:rFonts w:asciiTheme="minorHAnsi" w:hAnsiTheme="minorHAnsi" w:cstheme="minorHAnsi"/>
          <w:i/>
        </w:rPr>
        <w:t>(pełna nazwa/firma, adres, w zależności od podmiotu: NIP/PESEL, KRS/</w:t>
      </w:r>
      <w:proofErr w:type="spellStart"/>
      <w:r w:rsidRPr="00991F16">
        <w:rPr>
          <w:rFonts w:asciiTheme="minorHAnsi" w:hAnsiTheme="minorHAnsi" w:cstheme="minorHAnsi"/>
          <w:i/>
        </w:rPr>
        <w:t>CEiDG</w:t>
      </w:r>
      <w:proofErr w:type="spellEnd"/>
      <w:r w:rsidRPr="00991F16">
        <w:rPr>
          <w:rFonts w:asciiTheme="minorHAnsi" w:hAnsiTheme="minorHAnsi" w:cstheme="minorHAnsi"/>
          <w:i/>
        </w:rPr>
        <w:t>)</w:t>
      </w:r>
    </w:p>
    <w:p w14:paraId="0AF6C873" w14:textId="77777777" w:rsidR="006C5C49" w:rsidRPr="00991F16" w:rsidRDefault="006C5C49" w:rsidP="006C5C49">
      <w:pPr>
        <w:pStyle w:val="Tekstpodstawowy"/>
        <w:ind w:left="258"/>
        <w:rPr>
          <w:rFonts w:asciiTheme="minorHAnsi" w:hAnsiTheme="minorHAnsi" w:cstheme="minorHAnsi"/>
        </w:rPr>
      </w:pPr>
      <w:r w:rsidRPr="00991F16">
        <w:rPr>
          <w:rFonts w:asciiTheme="minorHAnsi" w:hAnsiTheme="minorHAnsi" w:cstheme="minorHAnsi"/>
        </w:rPr>
        <w:t>reprezentowany przez:</w:t>
      </w:r>
    </w:p>
    <w:p w14:paraId="387489FE" w14:textId="77777777" w:rsidR="006C5C49" w:rsidRPr="00991F16" w:rsidRDefault="006C5C49" w:rsidP="006C5C49">
      <w:pPr>
        <w:pStyle w:val="Tekstpodstawowy"/>
        <w:spacing w:before="136"/>
        <w:ind w:left="258"/>
        <w:rPr>
          <w:rFonts w:asciiTheme="minorHAnsi" w:hAnsiTheme="minorHAnsi" w:cstheme="minorHAnsi"/>
        </w:rPr>
      </w:pPr>
      <w:r w:rsidRPr="00991F16">
        <w:rPr>
          <w:rFonts w:asciiTheme="minorHAnsi" w:hAnsiTheme="minorHAnsi" w:cstheme="minorHAnsi"/>
        </w:rPr>
        <w:t>……………………………………………………………………………………………………………</w:t>
      </w:r>
    </w:p>
    <w:p w14:paraId="69DEA12C" w14:textId="77777777" w:rsidR="006C5C49" w:rsidRPr="00991F16" w:rsidRDefault="006C5C49" w:rsidP="006C5C49">
      <w:pPr>
        <w:spacing w:before="136"/>
        <w:ind w:left="258"/>
        <w:rPr>
          <w:rFonts w:asciiTheme="minorHAnsi" w:hAnsiTheme="minorHAnsi" w:cstheme="minorHAnsi"/>
          <w:i/>
        </w:rPr>
      </w:pPr>
      <w:r w:rsidRPr="00991F16">
        <w:rPr>
          <w:rFonts w:asciiTheme="minorHAnsi" w:hAnsiTheme="minorHAnsi" w:cstheme="minorHAnsi"/>
          <w:i/>
        </w:rPr>
        <w:t>(imię, nazwisko, stanowisko/podstawa do reprezentacji)</w:t>
      </w:r>
    </w:p>
    <w:p w14:paraId="1CDA1544" w14:textId="77777777" w:rsidR="006C5C49" w:rsidRPr="00991F16" w:rsidRDefault="006C5C49" w:rsidP="006C5C49">
      <w:pPr>
        <w:pStyle w:val="Tekstpodstawowy"/>
        <w:rPr>
          <w:rFonts w:asciiTheme="minorHAnsi" w:hAnsiTheme="minorHAnsi" w:cstheme="minorHAnsi"/>
          <w:i/>
        </w:rPr>
      </w:pPr>
      <w:r w:rsidRPr="00991F16">
        <w:rPr>
          <w:rFonts w:asciiTheme="minorHAnsi" w:hAnsiTheme="minorHAnsi" w:cstheme="minorHAnsi"/>
          <w:i/>
        </w:rPr>
        <w:t xml:space="preserve">Odpis z właściwego rejestru dostępny jest pod adresem internetowym (art. 274 ust. 4 </w:t>
      </w:r>
      <w:proofErr w:type="spellStart"/>
      <w:r w:rsidRPr="00991F16">
        <w:rPr>
          <w:rFonts w:asciiTheme="minorHAnsi" w:hAnsiTheme="minorHAnsi" w:cstheme="minorHAnsi"/>
          <w:i/>
        </w:rPr>
        <w:t>uPZP</w:t>
      </w:r>
      <w:proofErr w:type="spellEnd"/>
      <w:r w:rsidRPr="00991F16">
        <w:rPr>
          <w:rFonts w:asciiTheme="minorHAnsi" w:hAnsiTheme="minorHAnsi" w:cstheme="minorHAnsi"/>
          <w:i/>
        </w:rPr>
        <w:t xml:space="preserve">): </w:t>
      </w:r>
    </w:p>
    <w:p w14:paraId="756E83FA" w14:textId="77777777" w:rsidR="006C5C49" w:rsidRPr="00991F16" w:rsidRDefault="006C5C49" w:rsidP="006C5C49">
      <w:pPr>
        <w:pStyle w:val="Tekstpodstawowy"/>
        <w:rPr>
          <w:rFonts w:asciiTheme="minorHAnsi" w:hAnsiTheme="minorHAnsi" w:cstheme="minorHAnsi"/>
          <w:i/>
        </w:rPr>
      </w:pPr>
      <w:r w:rsidRPr="00991F16">
        <w:rPr>
          <w:rFonts w:asciiTheme="minorHAnsi" w:hAnsiTheme="minorHAnsi" w:cstheme="minorHAnsi"/>
          <w:i/>
        </w:rPr>
        <w:t>……………………………………………………………………….</w:t>
      </w:r>
    </w:p>
    <w:p w14:paraId="2BCA0974" w14:textId="77777777" w:rsidR="006C5C49" w:rsidRPr="00991F16" w:rsidRDefault="006C5C49" w:rsidP="006C5C49">
      <w:pPr>
        <w:pStyle w:val="Tekstpodstawowy"/>
        <w:spacing w:before="5"/>
        <w:rPr>
          <w:rFonts w:asciiTheme="minorHAnsi" w:hAnsiTheme="minorHAnsi" w:cstheme="minorHAnsi"/>
          <w:i/>
        </w:rPr>
      </w:pPr>
    </w:p>
    <w:p w14:paraId="00D975E5" w14:textId="77777777" w:rsidR="006C5C49" w:rsidRPr="00991F16" w:rsidRDefault="006C5C49" w:rsidP="006C5C49">
      <w:pPr>
        <w:ind w:left="749" w:right="610"/>
        <w:jc w:val="center"/>
        <w:rPr>
          <w:rFonts w:asciiTheme="minorHAnsi" w:hAnsiTheme="minorHAnsi" w:cstheme="minorHAnsi"/>
          <w:b/>
        </w:rPr>
      </w:pPr>
      <w:r w:rsidRPr="00991F16">
        <w:rPr>
          <w:rFonts w:asciiTheme="minorHAnsi" w:hAnsiTheme="minorHAnsi" w:cstheme="minorHAnsi"/>
          <w:b/>
          <w:u w:val="thick"/>
        </w:rPr>
        <w:t>OŚWIADCZENIE WYKONAWCY</w:t>
      </w:r>
      <w:r w:rsidRPr="00991F16">
        <w:rPr>
          <w:rStyle w:val="Odwoanieprzypisudolnego"/>
          <w:rFonts w:asciiTheme="minorHAnsi" w:hAnsiTheme="minorHAnsi" w:cstheme="minorHAnsi"/>
          <w:b/>
          <w:u w:val="thick"/>
        </w:rPr>
        <w:footnoteReference w:id="3"/>
      </w:r>
    </w:p>
    <w:p w14:paraId="318C81FF" w14:textId="77777777" w:rsidR="006C5C49" w:rsidRPr="00991F16" w:rsidRDefault="006C5C49" w:rsidP="006C5C49">
      <w:pPr>
        <w:spacing w:before="136"/>
        <w:ind w:left="749" w:right="610"/>
        <w:jc w:val="center"/>
        <w:rPr>
          <w:rFonts w:asciiTheme="minorHAnsi" w:hAnsiTheme="minorHAnsi" w:cstheme="minorHAnsi"/>
        </w:rPr>
      </w:pPr>
      <w:r w:rsidRPr="00991F16">
        <w:rPr>
          <w:rFonts w:asciiTheme="minorHAnsi" w:hAnsiTheme="minorHAnsi" w:cstheme="minorHAnsi"/>
          <w:b/>
        </w:rPr>
        <w:t xml:space="preserve">składane na podstawie art. 125 ust. </w:t>
      </w:r>
      <w:r w:rsidRPr="00991F16">
        <w:rPr>
          <w:rFonts w:asciiTheme="minorHAnsi" w:hAnsiTheme="minorHAnsi" w:cstheme="minorHAnsi"/>
        </w:rPr>
        <w:t>1 ustawy z dnia 11 września 2019 r.</w:t>
      </w:r>
    </w:p>
    <w:p w14:paraId="7663E921" w14:textId="77777777" w:rsidR="006C5C49" w:rsidRPr="00991F16" w:rsidRDefault="006C5C49" w:rsidP="006C5C49">
      <w:pPr>
        <w:pStyle w:val="Tekstpodstawowy"/>
        <w:spacing w:before="136"/>
        <w:ind w:left="749" w:right="611"/>
        <w:jc w:val="center"/>
        <w:rPr>
          <w:rFonts w:asciiTheme="minorHAnsi" w:hAnsiTheme="minorHAnsi" w:cstheme="minorHAnsi"/>
        </w:rPr>
      </w:pPr>
      <w:r w:rsidRPr="00991F16">
        <w:rPr>
          <w:rFonts w:asciiTheme="minorHAnsi" w:hAnsiTheme="minorHAnsi" w:cstheme="minorHAnsi"/>
        </w:rPr>
        <w:t xml:space="preserve">Prawo zamówień publicznych (dalej jako: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71F385FE" w14:textId="77777777" w:rsidR="006C5C49" w:rsidRPr="00991F16" w:rsidRDefault="006C5C49" w:rsidP="006C5C49">
      <w:pPr>
        <w:pStyle w:val="Tekstpodstawowy"/>
        <w:ind w:left="749" w:right="613"/>
        <w:jc w:val="center"/>
        <w:rPr>
          <w:rFonts w:asciiTheme="minorHAnsi" w:hAnsiTheme="minorHAnsi" w:cstheme="minorHAnsi"/>
        </w:rPr>
      </w:pPr>
      <w:r w:rsidRPr="00991F16">
        <w:rPr>
          <w:rFonts w:asciiTheme="minorHAnsi" w:hAnsiTheme="minorHAnsi" w:cstheme="minorHAnsi"/>
          <w:u w:val="single"/>
        </w:rPr>
        <w:t>DOTYCZĄCE PODSTAW WYKLUCZENIA Z POSTĘPOWANIA</w:t>
      </w:r>
    </w:p>
    <w:p w14:paraId="26685231" w14:textId="77777777" w:rsidR="006C5C49" w:rsidRPr="00991F16" w:rsidRDefault="006C5C49" w:rsidP="006C5C49">
      <w:pPr>
        <w:spacing w:before="91" w:line="312" w:lineRule="auto"/>
        <w:ind w:right="116"/>
        <w:jc w:val="both"/>
        <w:rPr>
          <w:rFonts w:asciiTheme="minorHAnsi" w:hAnsiTheme="minorHAnsi" w:cstheme="minorHAnsi"/>
        </w:rPr>
      </w:pPr>
      <w:r w:rsidRPr="00991F16">
        <w:rPr>
          <w:rFonts w:asciiTheme="minorHAnsi" w:hAnsiTheme="minorHAnsi" w:cstheme="minorHAnsi"/>
        </w:rPr>
        <w:t>Na potrzeby postępowania o udzielenie zamówienia publicznego pn.</w:t>
      </w:r>
      <w:r>
        <w:rPr>
          <w:rFonts w:asciiTheme="minorHAnsi" w:hAnsiTheme="minorHAnsi" w:cstheme="minorHAnsi"/>
        </w:rPr>
        <w:t xml:space="preserve"> </w:t>
      </w:r>
      <w:r w:rsidRPr="005E1B4A">
        <w:rPr>
          <w:rFonts w:asciiTheme="minorHAnsi" w:hAnsiTheme="minorHAnsi" w:cstheme="minorHAnsi"/>
          <w:b/>
          <w:bCs/>
          <w:i/>
          <w:iCs/>
        </w:rPr>
        <w:t xml:space="preserve">Zakup i dostawa dla Centrum Projektów Europejskich </w:t>
      </w:r>
      <w:r w:rsidRPr="005E1B4A">
        <w:rPr>
          <w:rFonts w:asciiTheme="minorHAnsi" w:eastAsia="Calibri" w:hAnsiTheme="minorHAnsi" w:cstheme="minorHAnsi"/>
          <w:b/>
          <w:bCs/>
          <w:i/>
          <w:iCs/>
        </w:rPr>
        <w:t>drukarek, tonerów do drukarek, skanerów, niszczarek oraz urządzeń wielofunkcyjnych laserowych</w:t>
      </w:r>
      <w:r w:rsidRPr="00991F16">
        <w:rPr>
          <w:rFonts w:asciiTheme="minorHAnsi" w:hAnsiTheme="minorHAnsi" w:cstheme="minorHAnsi"/>
        </w:rPr>
        <w:t>, (oznaczenie sprawy nr WA.263.</w:t>
      </w:r>
      <w:r>
        <w:rPr>
          <w:rFonts w:asciiTheme="minorHAnsi" w:hAnsiTheme="minorHAnsi" w:cstheme="minorHAnsi"/>
        </w:rPr>
        <w:t>31</w:t>
      </w:r>
      <w:r w:rsidRPr="00991F16">
        <w:rPr>
          <w:rFonts w:asciiTheme="minorHAnsi" w:hAnsiTheme="minorHAnsi" w:cstheme="minorHAnsi"/>
        </w:rPr>
        <w:t>.2021.</w:t>
      </w:r>
      <w:r>
        <w:rPr>
          <w:rFonts w:asciiTheme="minorHAnsi" w:hAnsiTheme="minorHAnsi" w:cstheme="minorHAnsi"/>
        </w:rPr>
        <w:t>MW</w:t>
      </w:r>
      <w:r w:rsidRPr="00991F16">
        <w:rPr>
          <w:rFonts w:asciiTheme="minorHAnsi" w:hAnsiTheme="minorHAnsi" w:cstheme="minorHAnsi"/>
        </w:rPr>
        <w:t>.) prowadzonego przez Centrum Projektów Europejskich (CPE), z siedzibą w Warszawie (02-672), przy ul. Domaniewskiej 39a (NIP: 701-015-88-87, REGON: 141681456)</w:t>
      </w:r>
      <w:r w:rsidRPr="00991F16">
        <w:rPr>
          <w:rFonts w:asciiTheme="minorHAnsi" w:hAnsiTheme="minorHAnsi" w:cstheme="minorHAnsi"/>
          <w:i/>
        </w:rPr>
        <w:t xml:space="preserve">, </w:t>
      </w:r>
      <w:r w:rsidRPr="00991F16">
        <w:rPr>
          <w:rFonts w:asciiTheme="minorHAnsi" w:hAnsiTheme="minorHAnsi" w:cstheme="minorHAnsi"/>
        </w:rPr>
        <w:t xml:space="preserve">oświadczam, że nie podlegam wykluczeniu z postępowania na podstawie art. 108 ust. 1 ustawy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0B25F174" w14:textId="77777777" w:rsidR="006C5C49" w:rsidRPr="00991F16" w:rsidRDefault="006C5C49" w:rsidP="006C5C49">
      <w:pPr>
        <w:pStyle w:val="Tekstpodstawowy"/>
        <w:rPr>
          <w:rFonts w:asciiTheme="minorHAnsi" w:hAnsiTheme="minorHAnsi" w:cstheme="minorHAnsi"/>
        </w:rPr>
      </w:pPr>
    </w:p>
    <w:p w14:paraId="49ACA5D7" w14:textId="77777777" w:rsidR="006C5C49" w:rsidRPr="00991F16" w:rsidRDefault="006C5C49" w:rsidP="006C5C49">
      <w:pPr>
        <w:pStyle w:val="Tekstpodstawowy"/>
        <w:spacing w:before="7"/>
        <w:rPr>
          <w:rFonts w:asciiTheme="minorHAnsi" w:hAnsiTheme="minorHAnsi" w:cstheme="minorHAnsi"/>
        </w:rPr>
      </w:pPr>
      <w:r w:rsidRPr="00991F16">
        <w:rPr>
          <w:rFonts w:asciiTheme="minorHAnsi" w:hAnsiTheme="minorHAnsi" w:cstheme="minorHAnsi"/>
        </w:rPr>
        <w:t>Oświadczam, że zachodzą w stosunku do mnie podstawy wykluczenia z postępowania na podstawie art.</w:t>
      </w:r>
    </w:p>
    <w:p w14:paraId="7F62F381" w14:textId="77777777" w:rsidR="006C5C49" w:rsidRPr="00991F16" w:rsidRDefault="006C5C49" w:rsidP="006C5C49">
      <w:pPr>
        <w:pStyle w:val="Tekstpodstawowy"/>
        <w:spacing w:before="7"/>
        <w:rPr>
          <w:rFonts w:asciiTheme="minorHAnsi" w:hAnsiTheme="minorHAnsi" w:cstheme="minorHAnsi"/>
        </w:rPr>
      </w:pPr>
      <w:r w:rsidRPr="00991F16">
        <w:rPr>
          <w:rFonts w:asciiTheme="minorHAnsi" w:hAnsiTheme="minorHAnsi" w:cstheme="minorHAnsi"/>
        </w:rPr>
        <w:t xml:space="preserve">………….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xml:space="preserve"> (podać mającą zastosowanie podstawę wykluczenia spośród wymienionych w art. 108 ust. 1 pkt …………………………….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xml:space="preserve">). Jednocześnie oświadczam, że w związku z ww. okolicznością, na podstawie art. 110 ust. 2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xml:space="preserve"> podjąłem następujące środki naprawcze:</w:t>
      </w:r>
    </w:p>
    <w:p w14:paraId="1224AA3B" w14:textId="77777777" w:rsidR="006C5C49" w:rsidRPr="00991F16" w:rsidRDefault="006C5C49" w:rsidP="006C5C49">
      <w:pPr>
        <w:pStyle w:val="Tekstpodstawowy"/>
        <w:spacing w:before="7"/>
        <w:rPr>
          <w:rFonts w:asciiTheme="minorHAnsi" w:hAnsiTheme="minorHAnsi" w:cstheme="minorHAnsi"/>
        </w:rPr>
      </w:pPr>
      <w:r w:rsidRPr="00991F16">
        <w:rPr>
          <w:rFonts w:asciiTheme="minorHAnsi" w:hAnsiTheme="minorHAnsi" w:cstheme="minorHAnsi"/>
        </w:rPr>
        <w:t>……………………………………………………………………………………………………………</w:t>
      </w:r>
    </w:p>
    <w:p w14:paraId="23A35168" w14:textId="77777777" w:rsidR="006C5C49" w:rsidRPr="00991F16" w:rsidRDefault="006C5C49" w:rsidP="006C5C49">
      <w:pPr>
        <w:pStyle w:val="Tekstpodstawowy"/>
        <w:spacing w:before="7"/>
        <w:rPr>
          <w:rFonts w:asciiTheme="minorHAnsi" w:hAnsiTheme="minorHAnsi" w:cstheme="minorHAnsi"/>
        </w:rPr>
      </w:pPr>
      <w:r w:rsidRPr="00991F16">
        <w:rPr>
          <w:rFonts w:asciiTheme="minorHAnsi" w:hAnsiTheme="minorHAnsi" w:cstheme="minorHAnsi"/>
        </w:rPr>
        <w:t>……………………………………………………………………………………………………………</w:t>
      </w:r>
    </w:p>
    <w:p w14:paraId="4B76D08E" w14:textId="77777777" w:rsidR="006C5C49" w:rsidRDefault="006C5C49" w:rsidP="006C5C49">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w:t>
      </w:r>
      <w:r>
        <w:rPr>
          <w:rFonts w:asciiTheme="minorHAnsi" w:hAnsiTheme="minorHAnsi" w:cstheme="minorHAnsi"/>
        </w:rPr>
        <w:t>a………………….</w:t>
      </w:r>
      <w:r w:rsidRPr="00A2773D">
        <w:rPr>
          <w:rFonts w:asciiTheme="minorHAnsi" w:hAnsiTheme="minorHAnsi" w:cstheme="minorHAnsi"/>
        </w:rPr>
        <w:t>r.</w:t>
      </w:r>
    </w:p>
    <w:p w14:paraId="282BC642" w14:textId="77777777" w:rsidR="006C5C49" w:rsidRDefault="006C5C49" w:rsidP="006C5C49">
      <w:pPr>
        <w:spacing w:line="276" w:lineRule="auto"/>
        <w:ind w:right="116"/>
        <w:jc w:val="right"/>
        <w:rPr>
          <w:rFonts w:asciiTheme="minorHAnsi" w:hAnsiTheme="minorHAnsi" w:cstheme="minorHAnsi"/>
          <w:i/>
          <w:spacing w:val="-2"/>
        </w:rPr>
      </w:pPr>
    </w:p>
    <w:p w14:paraId="32619051" w14:textId="77777777" w:rsidR="006C5C49" w:rsidRPr="00A2773D" w:rsidRDefault="006C5C49" w:rsidP="006C5C4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63EA520F" w14:textId="77777777" w:rsidR="006C5C49" w:rsidRPr="00A2773D" w:rsidRDefault="006C5C49" w:rsidP="006C5C49">
      <w:pPr>
        <w:spacing w:line="276" w:lineRule="auto"/>
        <w:ind w:left="5103" w:right="116"/>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2F5AF319" w14:textId="77777777" w:rsidR="006C5C49" w:rsidRDefault="006C5C49" w:rsidP="006C5C49">
      <w:pPr>
        <w:pStyle w:val="Tekstpodstawowy"/>
        <w:ind w:left="749" w:right="610"/>
        <w:jc w:val="center"/>
        <w:rPr>
          <w:rFonts w:asciiTheme="minorHAnsi" w:hAnsiTheme="minorHAnsi" w:cstheme="minorHAnsi"/>
          <w:u w:val="single"/>
        </w:rPr>
      </w:pPr>
    </w:p>
    <w:p w14:paraId="4F2CE444" w14:textId="77777777" w:rsidR="006C5C49" w:rsidRDefault="006C5C49" w:rsidP="006C5C49">
      <w:pPr>
        <w:pStyle w:val="Tekstpodstawowy"/>
        <w:ind w:left="749" w:right="610"/>
        <w:jc w:val="center"/>
        <w:rPr>
          <w:rFonts w:asciiTheme="minorHAnsi" w:hAnsiTheme="minorHAnsi" w:cstheme="minorHAnsi"/>
          <w:u w:val="single"/>
        </w:rPr>
      </w:pPr>
    </w:p>
    <w:p w14:paraId="083DEAE9" w14:textId="77777777" w:rsidR="006C5C49" w:rsidRDefault="006C5C49" w:rsidP="006C5C49">
      <w:pPr>
        <w:pStyle w:val="Tekstpodstawowy"/>
        <w:ind w:left="749" w:right="610"/>
        <w:jc w:val="center"/>
        <w:rPr>
          <w:rFonts w:asciiTheme="minorHAnsi" w:hAnsiTheme="minorHAnsi" w:cstheme="minorHAnsi"/>
          <w:u w:val="single"/>
        </w:rPr>
      </w:pPr>
    </w:p>
    <w:p w14:paraId="4A6996D4" w14:textId="77777777" w:rsidR="006C5C49" w:rsidRPr="00991F16" w:rsidRDefault="006C5C49" w:rsidP="006C5C49">
      <w:pPr>
        <w:pStyle w:val="Tekstpodstawowy"/>
        <w:ind w:left="749" w:right="610"/>
        <w:jc w:val="center"/>
        <w:rPr>
          <w:rFonts w:asciiTheme="minorHAnsi" w:hAnsiTheme="minorHAnsi" w:cstheme="minorHAnsi"/>
        </w:rPr>
      </w:pPr>
      <w:r w:rsidRPr="00991F16">
        <w:rPr>
          <w:rFonts w:asciiTheme="minorHAnsi" w:hAnsiTheme="minorHAnsi" w:cstheme="minorHAnsi"/>
          <w:u w:val="single"/>
        </w:rPr>
        <w:lastRenderedPageBreak/>
        <w:t>DOTYCZĄCE SPEŁNIENIA WARUNKÓW UDZIAŁU W POSTĘPOWANIU</w:t>
      </w:r>
    </w:p>
    <w:p w14:paraId="4FCC26F8" w14:textId="77777777" w:rsidR="006C5C49" w:rsidRPr="00991F16" w:rsidRDefault="006C5C49" w:rsidP="006C5C49">
      <w:pPr>
        <w:pStyle w:val="Tekstpodstawowy"/>
        <w:rPr>
          <w:rFonts w:asciiTheme="minorHAnsi" w:hAnsiTheme="minorHAnsi" w:cstheme="minorHAnsi"/>
        </w:rPr>
      </w:pPr>
    </w:p>
    <w:p w14:paraId="65FFDDC5" w14:textId="77777777" w:rsidR="006C5C49" w:rsidRPr="00991F16" w:rsidRDefault="006C5C49" w:rsidP="006C5C49">
      <w:pPr>
        <w:pStyle w:val="Tekstpodstawowy"/>
        <w:spacing w:before="8"/>
        <w:rPr>
          <w:rFonts w:asciiTheme="minorHAnsi" w:hAnsiTheme="minorHAnsi" w:cstheme="minorHAnsi"/>
        </w:rPr>
      </w:pPr>
    </w:p>
    <w:p w14:paraId="23EBBB11" w14:textId="77777777" w:rsidR="006C5C49" w:rsidRPr="00991F16" w:rsidRDefault="006C5C49" w:rsidP="006C5C49">
      <w:pPr>
        <w:spacing w:before="91" w:line="360" w:lineRule="auto"/>
        <w:ind w:left="258" w:right="116"/>
        <w:jc w:val="both"/>
        <w:rPr>
          <w:rFonts w:asciiTheme="minorHAnsi" w:hAnsiTheme="minorHAnsi" w:cstheme="minorHAnsi"/>
        </w:rPr>
      </w:pPr>
      <w:r w:rsidRPr="00991F16">
        <w:rPr>
          <w:rFonts w:asciiTheme="minorHAnsi" w:hAnsiTheme="minorHAnsi" w:cstheme="minorHAnsi"/>
        </w:rPr>
        <w:t xml:space="preserve">Oświadczam, że spełniam(-my) warunki udziału w postępowaniu na </w:t>
      </w:r>
      <w:r w:rsidRPr="00991F16">
        <w:rPr>
          <w:rFonts w:asciiTheme="minorHAnsi" w:hAnsiTheme="minorHAnsi" w:cstheme="minorHAnsi"/>
          <w:b/>
        </w:rPr>
        <w:t xml:space="preserve">………………………………. </w:t>
      </w:r>
      <w:r w:rsidRPr="00991F16">
        <w:rPr>
          <w:rFonts w:asciiTheme="minorHAnsi" w:hAnsiTheme="minorHAnsi" w:cstheme="minorHAnsi"/>
        </w:rPr>
        <w:t xml:space="preserve">dotyczące posiadania zdolności technicznej oraz zawodowej określonej w art. 112 ust. 1 pkt 4 ustawy </w:t>
      </w:r>
      <w:r w:rsidRPr="00991F16">
        <w:rPr>
          <w:rFonts w:asciiTheme="minorHAnsi" w:hAnsiTheme="minorHAnsi" w:cstheme="minorHAnsi"/>
          <w:i/>
        </w:rPr>
        <w:t>z dnia 11 września 2019 r. - Prawo zamówień publicznych (Dz. U. z 20</w:t>
      </w:r>
      <w:r>
        <w:rPr>
          <w:rFonts w:asciiTheme="minorHAnsi" w:hAnsiTheme="minorHAnsi" w:cstheme="minorHAnsi"/>
          <w:i/>
        </w:rPr>
        <w:t>2</w:t>
      </w:r>
      <w:r w:rsidRPr="00991F16">
        <w:rPr>
          <w:rFonts w:asciiTheme="minorHAnsi" w:hAnsiTheme="minorHAnsi" w:cstheme="minorHAnsi"/>
          <w:i/>
        </w:rPr>
        <w:t>1 r. poz.</w:t>
      </w:r>
      <w:r>
        <w:rPr>
          <w:rFonts w:asciiTheme="minorHAnsi" w:hAnsiTheme="minorHAnsi" w:cstheme="minorHAnsi"/>
          <w:i/>
        </w:rPr>
        <w:t xml:space="preserve"> 1129</w:t>
      </w:r>
      <w:r w:rsidRPr="00991F16">
        <w:rPr>
          <w:rFonts w:asciiTheme="minorHAnsi" w:hAnsiTheme="minorHAnsi" w:cstheme="minorHAnsi"/>
          <w:i/>
        </w:rPr>
        <w:t>)</w:t>
      </w:r>
      <w:r w:rsidRPr="00991F16">
        <w:rPr>
          <w:rFonts w:asciiTheme="minorHAnsi" w:hAnsiTheme="minorHAnsi" w:cstheme="minorHAnsi"/>
        </w:rPr>
        <w:t>, zwanej dalej „</w:t>
      </w:r>
      <w:proofErr w:type="spellStart"/>
      <w:r w:rsidRPr="00991F16">
        <w:rPr>
          <w:rFonts w:asciiTheme="minorHAnsi" w:hAnsiTheme="minorHAnsi" w:cstheme="minorHAnsi"/>
        </w:rPr>
        <w:t>uPzp</w:t>
      </w:r>
      <w:proofErr w:type="spellEnd"/>
      <w:r w:rsidRPr="00991F16">
        <w:rPr>
          <w:rFonts w:asciiTheme="minorHAnsi" w:hAnsiTheme="minorHAnsi" w:cstheme="minorHAnsi"/>
        </w:rPr>
        <w:t>”.</w:t>
      </w:r>
    </w:p>
    <w:p w14:paraId="25742F41" w14:textId="77777777" w:rsidR="006C5C49" w:rsidRPr="00991F16" w:rsidRDefault="006C5C49" w:rsidP="006C5C49">
      <w:pPr>
        <w:pStyle w:val="Tekstpodstawowy"/>
        <w:rPr>
          <w:rFonts w:asciiTheme="minorHAnsi" w:hAnsiTheme="minorHAnsi" w:cstheme="minorHAnsi"/>
        </w:rPr>
      </w:pPr>
    </w:p>
    <w:p w14:paraId="75458D4D" w14:textId="77777777" w:rsidR="006C5C49" w:rsidRDefault="006C5C49" w:rsidP="006C5C49">
      <w:pPr>
        <w:pStyle w:val="Tekstpodstawowy"/>
        <w:tabs>
          <w:tab w:val="left" w:leader="dot" w:pos="9199"/>
        </w:tabs>
        <w:spacing w:line="276" w:lineRule="auto"/>
        <w:ind w:left="5355"/>
        <w:rPr>
          <w:rFonts w:asciiTheme="minorHAnsi" w:hAnsiTheme="minorHAnsi" w:cstheme="minorHAnsi"/>
        </w:rPr>
      </w:pPr>
      <w:bookmarkStart w:id="4" w:name="_Toc67999488"/>
      <w:r w:rsidRPr="00A2773D">
        <w:rPr>
          <w:rFonts w:asciiTheme="minorHAnsi" w:hAnsiTheme="minorHAnsi" w:cstheme="minorHAnsi"/>
        </w:rPr>
        <w:t>…………….……., dni</w:t>
      </w:r>
      <w:r>
        <w:rPr>
          <w:rFonts w:asciiTheme="minorHAnsi" w:hAnsiTheme="minorHAnsi" w:cstheme="minorHAnsi"/>
        </w:rPr>
        <w:t>a………………….</w:t>
      </w:r>
      <w:r w:rsidRPr="00A2773D">
        <w:rPr>
          <w:rFonts w:asciiTheme="minorHAnsi" w:hAnsiTheme="minorHAnsi" w:cstheme="minorHAnsi"/>
        </w:rPr>
        <w:t>r.</w:t>
      </w:r>
    </w:p>
    <w:p w14:paraId="084AC820" w14:textId="77777777" w:rsidR="006C5C49" w:rsidRDefault="006C5C49" w:rsidP="006C5C49">
      <w:pPr>
        <w:spacing w:line="276" w:lineRule="auto"/>
        <w:ind w:right="116"/>
        <w:jc w:val="right"/>
        <w:rPr>
          <w:rFonts w:asciiTheme="minorHAnsi" w:hAnsiTheme="minorHAnsi" w:cstheme="minorHAnsi"/>
          <w:i/>
          <w:spacing w:val="-2"/>
        </w:rPr>
      </w:pPr>
    </w:p>
    <w:p w14:paraId="37EC1E8F" w14:textId="77777777" w:rsidR="006C5C49" w:rsidRPr="00A2773D" w:rsidRDefault="006C5C49" w:rsidP="006C5C4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785D30DB" w14:textId="77777777" w:rsidR="006C5C49" w:rsidRPr="00A2773D" w:rsidRDefault="006C5C49" w:rsidP="006C5C49">
      <w:pPr>
        <w:spacing w:line="276" w:lineRule="auto"/>
        <w:ind w:left="5103" w:right="116"/>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2A284AC1" w14:textId="77777777" w:rsidR="006C5C49" w:rsidRPr="00991F16" w:rsidRDefault="006C5C49" w:rsidP="006C5C49">
      <w:pPr>
        <w:pStyle w:val="Nagwek1"/>
        <w:spacing w:before="1"/>
        <w:ind w:left="258"/>
        <w:jc w:val="both"/>
        <w:rPr>
          <w:rFonts w:asciiTheme="minorHAnsi" w:hAnsiTheme="minorHAnsi" w:cstheme="minorHAnsi"/>
        </w:rPr>
      </w:pPr>
      <w:r w:rsidRPr="00991F16">
        <w:rPr>
          <w:rFonts w:asciiTheme="minorHAnsi" w:hAnsiTheme="minorHAnsi" w:cstheme="minorHAnsi"/>
        </w:rPr>
        <w:t>OŚWIADCZENIE DOTYCZĄCE PODANYCH INFORMACJI:</w:t>
      </w:r>
      <w:bookmarkEnd w:id="4"/>
    </w:p>
    <w:p w14:paraId="66C89811" w14:textId="77777777" w:rsidR="006C5C49" w:rsidRPr="00991F16" w:rsidRDefault="006C5C49" w:rsidP="006C5C49">
      <w:pPr>
        <w:pStyle w:val="Tekstpodstawowy"/>
        <w:spacing w:before="135" w:line="312" w:lineRule="auto"/>
        <w:ind w:left="258" w:right="116"/>
        <w:jc w:val="both"/>
        <w:rPr>
          <w:rFonts w:asciiTheme="minorHAnsi" w:hAnsiTheme="minorHAnsi" w:cstheme="minorHAnsi"/>
        </w:rPr>
      </w:pPr>
      <w:r w:rsidRPr="00991F16">
        <w:rPr>
          <w:rFonts w:asciiTheme="minorHAnsi" w:hAnsiTheme="minorHAnsi" w:cstheme="minorHAnsi"/>
        </w:rPr>
        <w:t xml:space="preserve">Oświadczam, że wszystkie informacje podane w powyższych oświadczeniach są aktualne i zgodne </w:t>
      </w:r>
      <w:r w:rsidRPr="00991F16">
        <w:rPr>
          <w:rFonts w:asciiTheme="minorHAnsi" w:hAnsiTheme="minorHAnsi" w:cstheme="minorHAnsi"/>
        </w:rPr>
        <w:br/>
        <w:t>z prawdą</w:t>
      </w:r>
      <w:r w:rsidRPr="00991F16">
        <w:rPr>
          <w:rFonts w:asciiTheme="minorHAnsi" w:hAnsiTheme="minorHAnsi" w:cstheme="minorHAnsi"/>
          <w:spacing w:val="-11"/>
        </w:rPr>
        <w:t xml:space="preserve"> </w:t>
      </w:r>
      <w:r w:rsidRPr="00991F16">
        <w:rPr>
          <w:rFonts w:asciiTheme="minorHAnsi" w:hAnsiTheme="minorHAnsi" w:cstheme="minorHAnsi"/>
        </w:rPr>
        <w:t>oraz</w:t>
      </w:r>
      <w:r w:rsidRPr="00991F16">
        <w:rPr>
          <w:rFonts w:asciiTheme="minorHAnsi" w:hAnsiTheme="minorHAnsi" w:cstheme="minorHAnsi"/>
          <w:spacing w:val="-10"/>
        </w:rPr>
        <w:t xml:space="preserve"> </w:t>
      </w:r>
      <w:r w:rsidRPr="00991F16">
        <w:rPr>
          <w:rFonts w:asciiTheme="minorHAnsi" w:hAnsiTheme="minorHAnsi" w:cstheme="minorHAnsi"/>
        </w:rPr>
        <w:t>zostały</w:t>
      </w:r>
      <w:r w:rsidRPr="00991F16">
        <w:rPr>
          <w:rFonts w:asciiTheme="minorHAnsi" w:hAnsiTheme="minorHAnsi" w:cstheme="minorHAnsi"/>
          <w:spacing w:val="-9"/>
        </w:rPr>
        <w:t xml:space="preserve"> </w:t>
      </w:r>
      <w:r w:rsidRPr="00991F16">
        <w:rPr>
          <w:rFonts w:asciiTheme="minorHAnsi" w:hAnsiTheme="minorHAnsi" w:cstheme="minorHAnsi"/>
        </w:rPr>
        <w:t>przedstawione</w:t>
      </w:r>
      <w:r w:rsidRPr="00991F16">
        <w:rPr>
          <w:rFonts w:asciiTheme="minorHAnsi" w:hAnsiTheme="minorHAnsi" w:cstheme="minorHAnsi"/>
          <w:spacing w:val="-10"/>
        </w:rPr>
        <w:t xml:space="preserve"> </w:t>
      </w:r>
      <w:r w:rsidRPr="00991F16">
        <w:rPr>
          <w:rFonts w:asciiTheme="minorHAnsi" w:hAnsiTheme="minorHAnsi" w:cstheme="minorHAnsi"/>
        </w:rPr>
        <w:t>z</w:t>
      </w:r>
      <w:r w:rsidRPr="00991F16">
        <w:rPr>
          <w:rFonts w:asciiTheme="minorHAnsi" w:hAnsiTheme="minorHAnsi" w:cstheme="minorHAnsi"/>
          <w:spacing w:val="-10"/>
        </w:rPr>
        <w:t xml:space="preserve"> </w:t>
      </w:r>
      <w:r w:rsidRPr="00991F16">
        <w:rPr>
          <w:rFonts w:asciiTheme="minorHAnsi" w:hAnsiTheme="minorHAnsi" w:cstheme="minorHAnsi"/>
        </w:rPr>
        <w:t>pełną</w:t>
      </w:r>
      <w:r w:rsidRPr="00991F16">
        <w:rPr>
          <w:rFonts w:asciiTheme="minorHAnsi" w:hAnsiTheme="minorHAnsi" w:cstheme="minorHAnsi"/>
          <w:spacing w:val="-10"/>
        </w:rPr>
        <w:t xml:space="preserve"> </w:t>
      </w:r>
      <w:r w:rsidRPr="00991F16">
        <w:rPr>
          <w:rFonts w:asciiTheme="minorHAnsi" w:hAnsiTheme="minorHAnsi" w:cstheme="minorHAnsi"/>
        </w:rPr>
        <w:t>świadomością</w:t>
      </w:r>
      <w:r w:rsidRPr="00991F16">
        <w:rPr>
          <w:rFonts w:asciiTheme="minorHAnsi" w:hAnsiTheme="minorHAnsi" w:cstheme="minorHAnsi"/>
          <w:spacing w:val="-10"/>
        </w:rPr>
        <w:t xml:space="preserve"> </w:t>
      </w:r>
      <w:r w:rsidRPr="00991F16">
        <w:rPr>
          <w:rFonts w:asciiTheme="minorHAnsi" w:hAnsiTheme="minorHAnsi" w:cstheme="minorHAnsi"/>
        </w:rPr>
        <w:t>konsekwencji</w:t>
      </w:r>
      <w:r w:rsidRPr="00991F16">
        <w:rPr>
          <w:rFonts w:asciiTheme="minorHAnsi" w:hAnsiTheme="minorHAnsi" w:cstheme="minorHAnsi"/>
          <w:spacing w:val="-10"/>
        </w:rPr>
        <w:t xml:space="preserve"> </w:t>
      </w:r>
      <w:r w:rsidRPr="00991F16">
        <w:rPr>
          <w:rFonts w:asciiTheme="minorHAnsi" w:hAnsiTheme="minorHAnsi" w:cstheme="minorHAnsi"/>
        </w:rPr>
        <w:t>wprowadzenia</w:t>
      </w:r>
      <w:r w:rsidRPr="00991F16">
        <w:rPr>
          <w:rFonts w:asciiTheme="minorHAnsi" w:hAnsiTheme="minorHAnsi" w:cstheme="minorHAnsi"/>
          <w:spacing w:val="-10"/>
        </w:rPr>
        <w:t xml:space="preserve"> </w:t>
      </w:r>
      <w:r w:rsidRPr="00991F16">
        <w:rPr>
          <w:rFonts w:asciiTheme="minorHAnsi" w:hAnsiTheme="minorHAnsi" w:cstheme="minorHAnsi"/>
        </w:rPr>
        <w:t>Zamawiającego w błąd przy przedstawianiu</w:t>
      </w:r>
      <w:r w:rsidRPr="00991F16">
        <w:rPr>
          <w:rFonts w:asciiTheme="minorHAnsi" w:hAnsiTheme="minorHAnsi" w:cstheme="minorHAnsi"/>
          <w:spacing w:val="-2"/>
        </w:rPr>
        <w:t xml:space="preserve"> </w:t>
      </w:r>
      <w:r w:rsidRPr="00991F16">
        <w:rPr>
          <w:rFonts w:asciiTheme="minorHAnsi" w:hAnsiTheme="minorHAnsi" w:cstheme="minorHAnsi"/>
        </w:rPr>
        <w:t>informacji.</w:t>
      </w:r>
    </w:p>
    <w:p w14:paraId="387EA8BB" w14:textId="77777777" w:rsidR="006C5C49" w:rsidRPr="00991F16" w:rsidRDefault="006C5C49" w:rsidP="006C5C49">
      <w:pPr>
        <w:pStyle w:val="Tekstpodstawowy"/>
        <w:rPr>
          <w:rFonts w:asciiTheme="minorHAnsi" w:hAnsiTheme="minorHAnsi" w:cstheme="minorHAnsi"/>
        </w:rPr>
      </w:pPr>
    </w:p>
    <w:p w14:paraId="6E1BDEA1" w14:textId="77777777" w:rsidR="006C5C49" w:rsidRPr="00991F16" w:rsidRDefault="006C5C49" w:rsidP="006C5C49">
      <w:pPr>
        <w:pStyle w:val="Tekstpodstawowy"/>
        <w:rPr>
          <w:rFonts w:asciiTheme="minorHAnsi" w:hAnsiTheme="minorHAnsi" w:cstheme="minorHAnsi"/>
        </w:rPr>
      </w:pPr>
    </w:p>
    <w:p w14:paraId="3E38B861" w14:textId="77777777" w:rsidR="006C5C49" w:rsidRPr="00991F16" w:rsidRDefault="006C5C49" w:rsidP="006C5C49">
      <w:pPr>
        <w:pStyle w:val="Tekstpodstawowy"/>
        <w:spacing w:before="10"/>
        <w:rPr>
          <w:rFonts w:asciiTheme="minorHAnsi" w:hAnsiTheme="minorHAnsi" w:cstheme="minorHAnsi"/>
        </w:rPr>
      </w:pPr>
    </w:p>
    <w:p w14:paraId="21063EAD" w14:textId="77777777" w:rsidR="006C5C49" w:rsidRDefault="006C5C49" w:rsidP="006C5C49">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w:t>
      </w:r>
      <w:r>
        <w:rPr>
          <w:rFonts w:asciiTheme="minorHAnsi" w:hAnsiTheme="minorHAnsi" w:cstheme="minorHAnsi"/>
        </w:rPr>
        <w:t>a………………….</w:t>
      </w:r>
      <w:r w:rsidRPr="00A2773D">
        <w:rPr>
          <w:rFonts w:asciiTheme="minorHAnsi" w:hAnsiTheme="minorHAnsi" w:cstheme="minorHAnsi"/>
        </w:rPr>
        <w:t>r.</w:t>
      </w:r>
    </w:p>
    <w:p w14:paraId="079F39BC" w14:textId="77777777" w:rsidR="006C5C49" w:rsidRDefault="006C5C49" w:rsidP="006C5C49">
      <w:pPr>
        <w:spacing w:line="276" w:lineRule="auto"/>
        <w:ind w:right="116"/>
        <w:jc w:val="right"/>
        <w:rPr>
          <w:rFonts w:asciiTheme="minorHAnsi" w:hAnsiTheme="minorHAnsi" w:cstheme="minorHAnsi"/>
          <w:i/>
          <w:spacing w:val="-2"/>
        </w:rPr>
      </w:pPr>
    </w:p>
    <w:p w14:paraId="02768E55" w14:textId="77777777" w:rsidR="006C5C49" w:rsidRPr="00A2773D" w:rsidRDefault="006C5C49" w:rsidP="006C5C4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193F0CBA" w14:textId="77777777" w:rsidR="006C5C49" w:rsidRPr="00A2773D" w:rsidRDefault="006C5C49" w:rsidP="006C5C49">
      <w:pPr>
        <w:spacing w:line="276" w:lineRule="auto"/>
        <w:ind w:left="5103" w:right="116"/>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22D7F7BE" w14:textId="77777777" w:rsidR="006C5C49" w:rsidRDefault="006C5C49" w:rsidP="006C5C49">
      <w:pPr>
        <w:spacing w:line="369" w:lineRule="auto"/>
        <w:jc w:val="right"/>
        <w:rPr>
          <w:rFonts w:asciiTheme="minorHAnsi" w:hAnsiTheme="minorHAnsi" w:cstheme="minorHAnsi"/>
        </w:rPr>
      </w:pPr>
    </w:p>
    <w:p w14:paraId="5247F908" w14:textId="77777777" w:rsidR="006C5C49" w:rsidRDefault="006C5C49" w:rsidP="006C5C49">
      <w:pPr>
        <w:spacing w:line="369" w:lineRule="auto"/>
        <w:jc w:val="right"/>
        <w:rPr>
          <w:rFonts w:asciiTheme="minorHAnsi" w:hAnsiTheme="minorHAnsi" w:cstheme="minorHAnsi"/>
        </w:rPr>
      </w:pPr>
    </w:p>
    <w:p w14:paraId="2E298CE9" w14:textId="77777777" w:rsidR="006C5C49" w:rsidRDefault="006C5C49" w:rsidP="006C5C49">
      <w:pPr>
        <w:spacing w:line="369" w:lineRule="auto"/>
        <w:jc w:val="right"/>
        <w:rPr>
          <w:rFonts w:asciiTheme="minorHAnsi" w:hAnsiTheme="minorHAnsi" w:cstheme="minorHAnsi"/>
        </w:rPr>
      </w:pPr>
    </w:p>
    <w:p w14:paraId="0B0F9ACB" w14:textId="77777777" w:rsidR="006C5C49" w:rsidRDefault="006C5C49" w:rsidP="006C5C49">
      <w:pPr>
        <w:spacing w:line="369" w:lineRule="auto"/>
        <w:jc w:val="right"/>
        <w:rPr>
          <w:rFonts w:asciiTheme="minorHAnsi" w:hAnsiTheme="minorHAnsi" w:cstheme="minorHAnsi"/>
        </w:rPr>
      </w:pPr>
    </w:p>
    <w:p w14:paraId="70B2108B" w14:textId="77777777" w:rsidR="006C5C49" w:rsidRDefault="006C5C49" w:rsidP="006C5C49">
      <w:pPr>
        <w:spacing w:line="369" w:lineRule="auto"/>
        <w:jc w:val="right"/>
        <w:rPr>
          <w:rFonts w:asciiTheme="minorHAnsi" w:hAnsiTheme="minorHAnsi" w:cstheme="minorHAnsi"/>
        </w:rPr>
      </w:pPr>
    </w:p>
    <w:p w14:paraId="7A31AA8A" w14:textId="77777777" w:rsidR="006C5C49" w:rsidRDefault="006C5C49" w:rsidP="006C5C49">
      <w:pPr>
        <w:spacing w:line="369" w:lineRule="auto"/>
        <w:jc w:val="right"/>
        <w:rPr>
          <w:rFonts w:asciiTheme="minorHAnsi" w:hAnsiTheme="minorHAnsi" w:cstheme="minorHAnsi"/>
        </w:rPr>
      </w:pPr>
    </w:p>
    <w:p w14:paraId="5E686EAF" w14:textId="77777777" w:rsidR="006C5C49" w:rsidRDefault="006C5C49" w:rsidP="006C5C49">
      <w:pPr>
        <w:spacing w:line="369" w:lineRule="auto"/>
        <w:jc w:val="right"/>
        <w:rPr>
          <w:rFonts w:asciiTheme="minorHAnsi" w:hAnsiTheme="minorHAnsi" w:cstheme="minorHAnsi"/>
        </w:rPr>
      </w:pPr>
    </w:p>
    <w:p w14:paraId="676B27D5" w14:textId="77777777" w:rsidR="006C5C49" w:rsidRDefault="006C5C49" w:rsidP="006C5C49">
      <w:pPr>
        <w:spacing w:line="369" w:lineRule="auto"/>
        <w:jc w:val="right"/>
        <w:rPr>
          <w:rFonts w:asciiTheme="minorHAnsi" w:hAnsiTheme="minorHAnsi" w:cstheme="minorHAnsi"/>
        </w:rPr>
      </w:pPr>
    </w:p>
    <w:p w14:paraId="14E404AD" w14:textId="77777777" w:rsidR="006C5C49" w:rsidRDefault="006C5C49" w:rsidP="006C5C49">
      <w:pPr>
        <w:spacing w:line="369" w:lineRule="auto"/>
        <w:jc w:val="right"/>
        <w:rPr>
          <w:rFonts w:asciiTheme="minorHAnsi" w:hAnsiTheme="minorHAnsi" w:cstheme="minorHAnsi"/>
        </w:rPr>
      </w:pPr>
    </w:p>
    <w:p w14:paraId="0A9422B7" w14:textId="77777777" w:rsidR="006C5C49" w:rsidRDefault="006C5C49" w:rsidP="006C5C49">
      <w:pPr>
        <w:spacing w:line="369" w:lineRule="auto"/>
        <w:jc w:val="right"/>
        <w:rPr>
          <w:rFonts w:asciiTheme="minorHAnsi" w:hAnsiTheme="minorHAnsi" w:cstheme="minorHAnsi"/>
        </w:rPr>
      </w:pPr>
    </w:p>
    <w:p w14:paraId="70046CFE" w14:textId="77777777" w:rsidR="006C5C49" w:rsidRDefault="006C5C49" w:rsidP="006C5C49">
      <w:pPr>
        <w:spacing w:line="369" w:lineRule="auto"/>
        <w:jc w:val="right"/>
        <w:rPr>
          <w:rFonts w:asciiTheme="minorHAnsi" w:hAnsiTheme="minorHAnsi" w:cstheme="minorHAnsi"/>
        </w:rPr>
      </w:pPr>
    </w:p>
    <w:p w14:paraId="74D6340C" w14:textId="77777777" w:rsidR="006C5C49" w:rsidRDefault="006C5C49" w:rsidP="006C5C49">
      <w:pPr>
        <w:spacing w:line="369" w:lineRule="auto"/>
        <w:jc w:val="right"/>
        <w:rPr>
          <w:rFonts w:asciiTheme="minorHAnsi" w:hAnsiTheme="minorHAnsi" w:cstheme="minorHAnsi"/>
        </w:rPr>
      </w:pPr>
    </w:p>
    <w:p w14:paraId="5897A03A" w14:textId="77777777" w:rsidR="006C5C49" w:rsidRPr="006E5647" w:rsidRDefault="006C5C49" w:rsidP="006C5C49">
      <w:pPr>
        <w:keepNext/>
        <w:widowControl/>
        <w:autoSpaceDE/>
        <w:autoSpaceDN/>
        <w:spacing w:line="276" w:lineRule="auto"/>
        <w:jc w:val="right"/>
        <w:outlineLvl w:val="0"/>
        <w:rPr>
          <w:rFonts w:ascii="Calibri" w:hAnsi="Calibri" w:cs="Calibri"/>
          <w:i/>
          <w:sz w:val="20"/>
          <w:szCs w:val="20"/>
          <w:lang w:eastAsia="pl-PL"/>
        </w:rPr>
      </w:pPr>
      <w:r w:rsidRPr="006E5647">
        <w:rPr>
          <w:rFonts w:ascii="Calibri" w:hAnsi="Calibri" w:cs="Calibri"/>
          <w:b/>
          <w:i/>
          <w:lang w:eastAsia="pl-PL"/>
        </w:rPr>
        <w:lastRenderedPageBreak/>
        <w:t>Załącznik nr</w:t>
      </w:r>
      <w:r w:rsidRPr="006E5647">
        <w:rPr>
          <w:rFonts w:ascii="Calibri" w:hAnsi="Calibri" w:cs="Calibri"/>
          <w:i/>
          <w:lang w:eastAsia="pl-PL"/>
        </w:rPr>
        <w:t xml:space="preserve"> </w:t>
      </w:r>
      <w:r w:rsidRPr="006E5647">
        <w:rPr>
          <w:rFonts w:ascii="Calibri" w:hAnsi="Calibri" w:cs="Calibri"/>
          <w:b/>
          <w:bCs/>
          <w:i/>
          <w:lang w:eastAsia="pl-PL"/>
        </w:rPr>
        <w:t>4</w:t>
      </w:r>
      <w:r w:rsidRPr="006E5647">
        <w:rPr>
          <w:rFonts w:ascii="Calibri" w:hAnsi="Calibri" w:cs="Calibri"/>
          <w:b/>
          <w:bCs/>
          <w:i/>
          <w:sz w:val="20"/>
          <w:szCs w:val="20"/>
          <w:lang w:eastAsia="pl-PL"/>
        </w:rPr>
        <w:t xml:space="preserve"> do SWZ</w:t>
      </w:r>
      <w:r w:rsidRPr="006E5647">
        <w:rPr>
          <w:rFonts w:ascii="Calibri" w:hAnsi="Calibri" w:cs="Calibri"/>
          <w:i/>
          <w:sz w:val="20"/>
          <w:szCs w:val="20"/>
          <w:lang w:eastAsia="pl-PL"/>
        </w:rPr>
        <w:t xml:space="preserve"> – projektowane postanowienia umowy z Opisem Przedmiotu Zamówienia</w:t>
      </w:r>
    </w:p>
    <w:p w14:paraId="4BEAB240" w14:textId="77777777" w:rsidR="006C5C49" w:rsidRPr="006E5647" w:rsidRDefault="006C5C49" w:rsidP="006C5C49">
      <w:pPr>
        <w:keepNext/>
        <w:widowControl/>
        <w:autoSpaceDE/>
        <w:autoSpaceDN/>
        <w:spacing w:line="276" w:lineRule="auto"/>
        <w:jc w:val="right"/>
        <w:outlineLvl w:val="0"/>
        <w:rPr>
          <w:rFonts w:ascii="Calibri" w:hAnsi="Calibri" w:cs="Calibri"/>
          <w:i/>
          <w:sz w:val="20"/>
          <w:szCs w:val="20"/>
          <w:lang w:eastAsia="pl-PL"/>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6C5C49" w:rsidRPr="006E5647" w14:paraId="348A4E06" w14:textId="77777777" w:rsidTr="008427B3">
        <w:tc>
          <w:tcPr>
            <w:tcW w:w="9356" w:type="dxa"/>
            <w:tcBorders>
              <w:bottom w:val="nil"/>
            </w:tcBorders>
          </w:tcPr>
          <w:p w14:paraId="05C531A5" w14:textId="77777777" w:rsidR="006C5C49" w:rsidRPr="006E5647" w:rsidRDefault="006C5C49" w:rsidP="008427B3">
            <w:pPr>
              <w:keepNext/>
              <w:widowControl/>
              <w:autoSpaceDE/>
              <w:autoSpaceDN/>
              <w:jc w:val="both"/>
              <w:outlineLvl w:val="2"/>
              <w:rPr>
                <w:rFonts w:ascii="Calibri" w:hAnsi="Calibri" w:cs="Calibri"/>
                <w:b/>
                <w:lang w:eastAsia="pl-PL"/>
              </w:rPr>
            </w:pPr>
            <w:r w:rsidRPr="006E5647">
              <w:rPr>
                <w:rFonts w:ascii="Calibri" w:hAnsi="Calibri" w:cs="Calibri"/>
                <w:b/>
                <w:lang w:eastAsia="pl-PL"/>
              </w:rPr>
              <w:t>WA.263.</w:t>
            </w:r>
            <w:r>
              <w:rPr>
                <w:rFonts w:ascii="Calibri" w:hAnsi="Calibri" w:cs="Calibri"/>
                <w:b/>
                <w:lang w:eastAsia="pl-PL"/>
              </w:rPr>
              <w:t>31</w:t>
            </w:r>
            <w:r w:rsidRPr="006E5647">
              <w:rPr>
                <w:rFonts w:ascii="Calibri" w:hAnsi="Calibri" w:cs="Calibri"/>
                <w:b/>
                <w:lang w:eastAsia="pl-PL"/>
              </w:rPr>
              <w:t xml:space="preserve">.2021.MW                                                               </w:t>
            </w:r>
            <w:r>
              <w:rPr>
                <w:rFonts w:ascii="Calibri" w:hAnsi="Calibri" w:cs="Calibri"/>
                <w:b/>
                <w:lang w:eastAsia="pl-PL"/>
              </w:rPr>
              <w:t xml:space="preserve">                              </w:t>
            </w:r>
            <w:r w:rsidRPr="006E5647">
              <w:rPr>
                <w:rFonts w:ascii="Calibri" w:hAnsi="Calibri" w:cs="Calibri"/>
                <w:b/>
                <w:lang w:eastAsia="pl-PL"/>
              </w:rPr>
              <w:t xml:space="preserve"> </w:t>
            </w:r>
            <w:r>
              <w:rPr>
                <w:rFonts w:ascii="Calibri" w:hAnsi="Calibri" w:cs="Calibri"/>
                <w:b/>
                <w:lang w:eastAsia="pl-PL"/>
              </w:rPr>
              <w:t xml:space="preserve">  </w:t>
            </w:r>
            <w:r w:rsidRPr="006E5647">
              <w:rPr>
                <w:rFonts w:ascii="Calibri" w:hAnsi="Calibri" w:cs="Calibri"/>
                <w:b/>
                <w:lang w:eastAsia="pl-PL"/>
              </w:rPr>
              <w:t>ZAŁĄCZNIK NR 4 do SWZ</w:t>
            </w:r>
          </w:p>
          <w:p w14:paraId="790E4C19" w14:textId="77777777" w:rsidR="006C5C49" w:rsidRPr="006E5647" w:rsidRDefault="006C5C49" w:rsidP="008427B3">
            <w:pPr>
              <w:widowControl/>
              <w:autoSpaceDE/>
              <w:autoSpaceDN/>
              <w:rPr>
                <w:rFonts w:ascii="Calibri" w:hAnsi="Calibri" w:cs="Calibri"/>
                <w:lang w:eastAsia="pl-PL"/>
              </w:rPr>
            </w:pPr>
          </w:p>
        </w:tc>
      </w:tr>
      <w:tr w:rsidR="006C5C49" w:rsidRPr="006E5647" w14:paraId="05A8A74A" w14:textId="77777777" w:rsidTr="008427B3">
        <w:tc>
          <w:tcPr>
            <w:tcW w:w="9356" w:type="dxa"/>
            <w:tcBorders>
              <w:top w:val="nil"/>
              <w:bottom w:val="single" w:sz="4" w:space="0" w:color="auto"/>
            </w:tcBorders>
          </w:tcPr>
          <w:p w14:paraId="38E0083C" w14:textId="77777777" w:rsidR="006C5C49" w:rsidRPr="006E5647" w:rsidRDefault="006C5C49" w:rsidP="008427B3">
            <w:pPr>
              <w:keepNext/>
              <w:widowControl/>
              <w:autoSpaceDE/>
              <w:autoSpaceDN/>
              <w:jc w:val="center"/>
              <w:outlineLvl w:val="1"/>
              <w:rPr>
                <w:rFonts w:ascii="Calibri" w:hAnsi="Calibri" w:cs="Calibri"/>
                <w:b/>
                <w:lang w:eastAsia="pl-PL"/>
              </w:rPr>
            </w:pPr>
            <w:r w:rsidRPr="006E5647">
              <w:rPr>
                <w:rFonts w:ascii="Calibri" w:hAnsi="Calibri" w:cs="Calibri"/>
                <w:b/>
                <w:lang w:eastAsia="pl-PL"/>
              </w:rPr>
              <w:t>PROJEKTOWANE POSTANOWIENIA UMOWY</w:t>
            </w:r>
          </w:p>
        </w:tc>
      </w:tr>
    </w:tbl>
    <w:p w14:paraId="32266BEB" w14:textId="77777777" w:rsidR="006C5C49" w:rsidRDefault="006C5C49" w:rsidP="006C5C49">
      <w:pPr>
        <w:widowControl/>
        <w:tabs>
          <w:tab w:val="left" w:pos="284"/>
        </w:tabs>
        <w:autoSpaceDE/>
        <w:autoSpaceDN/>
        <w:jc w:val="center"/>
        <w:rPr>
          <w:rFonts w:ascii="Calibri" w:hAnsi="Calibri" w:cs="Calibri"/>
          <w:b/>
          <w:lang w:eastAsia="pl-PL"/>
        </w:rPr>
      </w:pPr>
      <w:r w:rsidRPr="006E5647">
        <w:rPr>
          <w:rFonts w:ascii="Calibri" w:hAnsi="Calibri" w:cs="Calibri"/>
          <w:b/>
          <w:lang w:eastAsia="pl-PL"/>
        </w:rPr>
        <w:t xml:space="preserve"> </w:t>
      </w:r>
    </w:p>
    <w:p w14:paraId="0706EC64" w14:textId="77777777" w:rsidR="006C5C49" w:rsidRPr="006E5647" w:rsidRDefault="006C5C49" w:rsidP="006C5C49">
      <w:pPr>
        <w:widowControl/>
        <w:tabs>
          <w:tab w:val="left" w:pos="284"/>
        </w:tabs>
        <w:autoSpaceDE/>
        <w:autoSpaceDN/>
        <w:jc w:val="center"/>
        <w:rPr>
          <w:rFonts w:ascii="Calibri" w:hAnsi="Calibri" w:cs="Calibri"/>
          <w:b/>
          <w:lang w:eastAsia="pl-PL"/>
        </w:rPr>
      </w:pPr>
      <w:r w:rsidRPr="006E5647">
        <w:rPr>
          <w:rFonts w:ascii="Calibri" w:hAnsi="Calibri" w:cs="Calibri"/>
          <w:b/>
          <w:lang w:eastAsia="pl-PL"/>
        </w:rPr>
        <w:t>UMOWA NR WA.263.</w:t>
      </w:r>
      <w:r>
        <w:rPr>
          <w:rFonts w:ascii="Calibri" w:hAnsi="Calibri" w:cs="Calibri"/>
          <w:b/>
          <w:lang w:eastAsia="pl-PL"/>
        </w:rPr>
        <w:t>31</w:t>
      </w:r>
      <w:r w:rsidRPr="006E5647">
        <w:rPr>
          <w:rFonts w:ascii="Calibri" w:hAnsi="Calibri" w:cs="Calibri"/>
          <w:b/>
          <w:lang w:eastAsia="pl-PL"/>
        </w:rPr>
        <w:t>.2021.U</w:t>
      </w:r>
    </w:p>
    <w:p w14:paraId="2FA77FE3" w14:textId="77777777" w:rsidR="006C5C49" w:rsidRDefault="006C5C49" w:rsidP="006C5C49">
      <w:pPr>
        <w:widowControl/>
        <w:tabs>
          <w:tab w:val="left" w:pos="284"/>
        </w:tabs>
        <w:autoSpaceDE/>
        <w:autoSpaceDN/>
        <w:jc w:val="center"/>
        <w:rPr>
          <w:rFonts w:ascii="Calibri" w:hAnsi="Calibri" w:cs="Calibri"/>
          <w:lang w:eastAsia="pl-PL"/>
        </w:rPr>
      </w:pPr>
    </w:p>
    <w:p w14:paraId="47E1ECD9" w14:textId="77777777" w:rsidR="006C5C49" w:rsidRPr="006E5647" w:rsidRDefault="006C5C49" w:rsidP="006C5C49">
      <w:pPr>
        <w:widowControl/>
        <w:tabs>
          <w:tab w:val="left" w:pos="284"/>
        </w:tabs>
        <w:autoSpaceDE/>
        <w:autoSpaceDN/>
        <w:jc w:val="center"/>
        <w:rPr>
          <w:rFonts w:ascii="Calibri" w:hAnsi="Calibri" w:cs="Calibri"/>
          <w:lang w:eastAsia="pl-PL"/>
        </w:rPr>
      </w:pPr>
      <w:r w:rsidRPr="006E5647">
        <w:rPr>
          <w:rFonts w:ascii="Calibri" w:hAnsi="Calibri" w:cs="Calibri"/>
          <w:lang w:eastAsia="pl-PL"/>
        </w:rPr>
        <w:t>zawarta w dniu ......</w:t>
      </w:r>
      <w:r>
        <w:rPr>
          <w:rFonts w:ascii="Calibri" w:hAnsi="Calibri" w:cs="Calibri"/>
          <w:lang w:eastAsia="pl-PL"/>
        </w:rPr>
        <w:t>............... 20</w:t>
      </w:r>
      <w:r w:rsidRPr="006E5647">
        <w:rPr>
          <w:rFonts w:ascii="Calibri" w:hAnsi="Calibri" w:cs="Calibri"/>
          <w:lang w:eastAsia="pl-PL"/>
        </w:rPr>
        <w:t>21 r. w Warszawie</w:t>
      </w:r>
    </w:p>
    <w:p w14:paraId="41482250" w14:textId="77777777" w:rsidR="006C5C49" w:rsidRPr="006E5647" w:rsidRDefault="006C5C49" w:rsidP="006C5C49">
      <w:pPr>
        <w:widowControl/>
        <w:tabs>
          <w:tab w:val="left" w:pos="284"/>
          <w:tab w:val="left" w:pos="426"/>
        </w:tabs>
        <w:autoSpaceDE/>
        <w:autoSpaceDN/>
        <w:jc w:val="both"/>
        <w:rPr>
          <w:rFonts w:ascii="Calibri" w:hAnsi="Calibri" w:cs="Calibri"/>
          <w:lang w:eastAsia="pl-PL"/>
        </w:rPr>
      </w:pPr>
      <w:r w:rsidRPr="006E5647">
        <w:rPr>
          <w:rFonts w:ascii="Calibri" w:hAnsi="Calibri" w:cs="Calibri"/>
          <w:lang w:eastAsia="pl-PL"/>
        </w:rPr>
        <w:t>pomiędzy:</w:t>
      </w:r>
    </w:p>
    <w:p w14:paraId="07593CF8" w14:textId="77777777" w:rsidR="006C5C49" w:rsidRDefault="006C5C49" w:rsidP="006C5C49">
      <w:pPr>
        <w:widowControl/>
        <w:tabs>
          <w:tab w:val="left" w:pos="284"/>
          <w:tab w:val="left" w:pos="426"/>
          <w:tab w:val="left" w:pos="5670"/>
        </w:tabs>
        <w:autoSpaceDE/>
        <w:autoSpaceDN/>
        <w:jc w:val="both"/>
        <w:rPr>
          <w:rFonts w:ascii="Calibri" w:hAnsi="Calibri" w:cs="Calibri"/>
          <w:lang w:eastAsia="pl-PL"/>
        </w:rPr>
      </w:pPr>
      <w:r w:rsidRPr="006E5647">
        <w:rPr>
          <w:rFonts w:ascii="Calibri" w:hAnsi="Calibri" w:cs="Calibri"/>
          <w:b/>
          <w:lang w:eastAsia="pl-PL"/>
        </w:rPr>
        <w:t>Skarbem Państwa - państwową jednostką budżetową Centrum Projektów Europejskich</w:t>
      </w:r>
      <w:r w:rsidRPr="006E5647">
        <w:rPr>
          <w:rFonts w:ascii="Calibri" w:hAnsi="Calibri" w:cs="Calibri"/>
          <w:lang w:eastAsia="pl-PL"/>
        </w:rPr>
        <w:t xml:space="preserve">, </w:t>
      </w:r>
    </w:p>
    <w:p w14:paraId="0584AAC6" w14:textId="77777777" w:rsidR="006C5C49" w:rsidRPr="006E5647" w:rsidRDefault="006C5C49" w:rsidP="006C5C49">
      <w:pPr>
        <w:widowControl/>
        <w:tabs>
          <w:tab w:val="left" w:pos="284"/>
          <w:tab w:val="left" w:pos="426"/>
          <w:tab w:val="left" w:pos="5670"/>
        </w:tabs>
        <w:autoSpaceDE/>
        <w:autoSpaceDN/>
        <w:jc w:val="both"/>
        <w:rPr>
          <w:rFonts w:ascii="Calibri" w:hAnsi="Calibri" w:cs="Calibri"/>
          <w:lang w:eastAsia="pl-PL"/>
        </w:rPr>
      </w:pPr>
      <w:r w:rsidRPr="006E5647">
        <w:rPr>
          <w:rFonts w:ascii="Calibri" w:hAnsi="Calibri" w:cs="Calibri"/>
          <w:lang w:eastAsia="pl-PL"/>
        </w:rPr>
        <w:t>z</w:t>
      </w:r>
      <w:r>
        <w:rPr>
          <w:rFonts w:ascii="Calibri" w:hAnsi="Calibri" w:cs="Calibri"/>
          <w:lang w:eastAsia="pl-PL"/>
        </w:rPr>
        <w:t xml:space="preserve"> </w:t>
      </w:r>
      <w:r w:rsidRPr="006E5647">
        <w:rPr>
          <w:rFonts w:ascii="Calibri" w:hAnsi="Calibri" w:cs="Calibri"/>
          <w:lang w:eastAsia="pl-PL"/>
        </w:rPr>
        <w:t>siedzibą w Warszawie przy ul. Domaniewskiej 39a, 02- 672 Warszawa, posiadającym numer identyfikacji REGON 141681456 oraz NIP 7010158887, reprezentowanym przez</w:t>
      </w:r>
      <w:r w:rsidRPr="006E5647">
        <w:rPr>
          <w:rFonts w:ascii="Calibri" w:hAnsi="Calibri" w:cs="Calibri"/>
          <w:b/>
          <w:bCs/>
          <w:lang w:eastAsia="pl-PL"/>
        </w:rPr>
        <w:t xml:space="preserve"> Pana Leszka Buller – </w:t>
      </w:r>
      <w:r w:rsidRPr="006E5647">
        <w:rPr>
          <w:rFonts w:ascii="Calibri" w:hAnsi="Calibri" w:cs="Calibri"/>
          <w:lang w:eastAsia="pl-PL"/>
        </w:rPr>
        <w:t>Dyrektora Centrum Projektów Europejskich na podstawie powołania w dniu 16 maja 2016 r. przez Ministra Rozwoju,</w:t>
      </w:r>
      <w:r w:rsidRPr="006E5647">
        <w:rPr>
          <w:rFonts w:ascii="Calibri" w:hAnsi="Calibri" w:cs="Calibri"/>
          <w:b/>
          <w:bCs/>
          <w:lang w:eastAsia="pl-PL"/>
        </w:rPr>
        <w:t xml:space="preserve"> </w:t>
      </w:r>
      <w:r w:rsidRPr="006E5647">
        <w:rPr>
          <w:rFonts w:ascii="Calibri" w:hAnsi="Calibri" w:cs="Calibri"/>
          <w:lang w:eastAsia="pl-PL"/>
        </w:rPr>
        <w:t xml:space="preserve">zwanym w dalszej części </w:t>
      </w:r>
      <w:r w:rsidRPr="006E5647">
        <w:rPr>
          <w:rFonts w:ascii="Calibri" w:hAnsi="Calibri" w:cs="Calibri"/>
          <w:b/>
          <w:bCs/>
          <w:lang w:eastAsia="pl-PL"/>
        </w:rPr>
        <w:t>„Zamawiającym”,</w:t>
      </w:r>
    </w:p>
    <w:p w14:paraId="4D9815A4" w14:textId="77777777" w:rsidR="006C5C49" w:rsidRDefault="006C5C49" w:rsidP="006C5C49">
      <w:pPr>
        <w:widowControl/>
        <w:tabs>
          <w:tab w:val="left" w:pos="284"/>
          <w:tab w:val="left" w:pos="426"/>
          <w:tab w:val="left" w:pos="5670"/>
        </w:tabs>
        <w:autoSpaceDE/>
        <w:autoSpaceDN/>
        <w:jc w:val="both"/>
        <w:rPr>
          <w:rFonts w:ascii="Calibri" w:hAnsi="Calibri" w:cs="Calibri"/>
          <w:lang w:eastAsia="pl-PL"/>
        </w:rPr>
      </w:pPr>
    </w:p>
    <w:p w14:paraId="5E8318C1" w14:textId="77777777" w:rsidR="006C5C49" w:rsidRDefault="006C5C49" w:rsidP="006C5C49">
      <w:pPr>
        <w:widowControl/>
        <w:tabs>
          <w:tab w:val="left" w:pos="5670"/>
        </w:tabs>
        <w:autoSpaceDE/>
        <w:autoSpaceDN/>
        <w:jc w:val="both"/>
        <w:rPr>
          <w:rFonts w:ascii="Calibri" w:hAnsi="Calibri" w:cs="Calibri"/>
          <w:b/>
          <w:lang w:eastAsia="pl-PL"/>
        </w:rPr>
      </w:pPr>
      <w:r w:rsidRPr="00342427">
        <w:rPr>
          <w:rFonts w:ascii="Calibri" w:hAnsi="Calibri" w:cs="Calibri"/>
          <w:lang w:eastAsia="pl-PL"/>
        </w:rPr>
        <w:t xml:space="preserve">a </w:t>
      </w:r>
      <w:r w:rsidRPr="00342427">
        <w:rPr>
          <w:rFonts w:ascii="Calibri" w:hAnsi="Calibri" w:cs="Calibri"/>
          <w:b/>
          <w:lang w:eastAsia="pl-PL"/>
        </w:rPr>
        <w:t xml:space="preserve">………………………………….. </w:t>
      </w:r>
      <w:r w:rsidRPr="00342427">
        <w:rPr>
          <w:rFonts w:ascii="Calibri" w:hAnsi="Calibri" w:cs="Calibri"/>
          <w:lang w:eastAsia="pl-PL"/>
        </w:rPr>
        <w:t xml:space="preserve">z siedzibą w ………………. przy ul. …………………, ……………….., ………………., posiadającą numer identyfikacji REGON …………. oraz NIP …………….., a także wpisaną do Krajowego Rejestru Sądowego pod numerem KRS ……………………..…../wpisaną do Centralnej Ewidencji I Informacji o Działalności Gospodarczej, reprezentowanym przez </w:t>
      </w:r>
      <w:r w:rsidRPr="00342427">
        <w:rPr>
          <w:rFonts w:ascii="Calibri" w:hAnsi="Calibri" w:cs="Calibri"/>
          <w:b/>
          <w:lang w:eastAsia="pl-PL"/>
        </w:rPr>
        <w:t xml:space="preserve">Pana/Panią …………………………… – </w:t>
      </w:r>
      <w:r w:rsidRPr="00342427">
        <w:rPr>
          <w:rFonts w:ascii="Calibri" w:hAnsi="Calibri" w:cs="Calibri"/>
          <w:lang w:eastAsia="pl-PL"/>
        </w:rPr>
        <w:t xml:space="preserve">……………………………. zwanym w dalszej części umowy </w:t>
      </w:r>
      <w:r w:rsidRPr="00342427">
        <w:rPr>
          <w:rFonts w:ascii="Calibri" w:hAnsi="Calibri" w:cs="Calibri"/>
          <w:b/>
          <w:lang w:eastAsia="pl-PL"/>
        </w:rPr>
        <w:t>„Wykonawcą”</w:t>
      </w:r>
      <w:r>
        <w:rPr>
          <w:rFonts w:ascii="Calibri" w:hAnsi="Calibri" w:cs="Calibri"/>
          <w:b/>
          <w:lang w:eastAsia="pl-PL"/>
        </w:rPr>
        <w:t xml:space="preserve"> </w:t>
      </w:r>
    </w:p>
    <w:p w14:paraId="66599EB2" w14:textId="77777777" w:rsidR="006C5C49" w:rsidRPr="00342427" w:rsidRDefault="006C5C49" w:rsidP="006C5C49">
      <w:pPr>
        <w:widowControl/>
        <w:tabs>
          <w:tab w:val="left" w:pos="5670"/>
        </w:tabs>
        <w:autoSpaceDE/>
        <w:autoSpaceDN/>
        <w:jc w:val="both"/>
        <w:rPr>
          <w:rFonts w:ascii="Calibri" w:hAnsi="Calibri" w:cs="Calibri"/>
          <w:b/>
          <w:lang w:eastAsia="pl-PL"/>
        </w:rPr>
      </w:pPr>
    </w:p>
    <w:p w14:paraId="1729F2CD" w14:textId="77777777" w:rsidR="006C5C49" w:rsidRDefault="006C5C49" w:rsidP="006C5C49">
      <w:pPr>
        <w:widowControl/>
        <w:tabs>
          <w:tab w:val="left" w:pos="284"/>
          <w:tab w:val="left" w:pos="426"/>
        </w:tabs>
        <w:autoSpaceDE/>
        <w:jc w:val="both"/>
        <w:rPr>
          <w:rFonts w:ascii="Calibri" w:hAnsi="Calibri" w:cs="Calibri"/>
          <w:lang w:eastAsia="pl-PL"/>
        </w:rPr>
      </w:pPr>
      <w:r>
        <w:rPr>
          <w:rFonts w:ascii="Calibri" w:hAnsi="Calibri" w:cs="Calibri"/>
          <w:lang w:eastAsia="pl-PL"/>
        </w:rPr>
        <w:t xml:space="preserve">Zamawiający i/lub Wykonawca zwani są również dalej </w:t>
      </w:r>
      <w:r>
        <w:rPr>
          <w:rFonts w:ascii="Calibri" w:hAnsi="Calibri" w:cs="Calibri"/>
          <w:b/>
          <w:lang w:eastAsia="pl-PL"/>
        </w:rPr>
        <w:t>„Stroną”</w:t>
      </w:r>
      <w:r>
        <w:rPr>
          <w:rFonts w:ascii="Calibri" w:hAnsi="Calibri" w:cs="Calibri"/>
          <w:lang w:eastAsia="pl-PL"/>
        </w:rPr>
        <w:t xml:space="preserve"> lub </w:t>
      </w:r>
      <w:r>
        <w:rPr>
          <w:rFonts w:ascii="Calibri" w:hAnsi="Calibri" w:cs="Calibri"/>
          <w:b/>
          <w:lang w:eastAsia="pl-PL"/>
        </w:rPr>
        <w:t>„Stronami”</w:t>
      </w:r>
      <w:r>
        <w:rPr>
          <w:rFonts w:ascii="Calibri" w:hAnsi="Calibri" w:cs="Calibri"/>
          <w:lang w:eastAsia="pl-PL"/>
        </w:rPr>
        <w:t xml:space="preserve"> umowy.</w:t>
      </w:r>
    </w:p>
    <w:p w14:paraId="3F5457AC" w14:textId="77777777" w:rsidR="006C5C49" w:rsidRDefault="006C5C49" w:rsidP="006C5C49">
      <w:pPr>
        <w:widowControl/>
        <w:tabs>
          <w:tab w:val="left" w:pos="284"/>
          <w:tab w:val="left" w:pos="426"/>
          <w:tab w:val="left" w:pos="5670"/>
        </w:tabs>
        <w:autoSpaceDE/>
        <w:autoSpaceDN/>
        <w:jc w:val="both"/>
        <w:rPr>
          <w:rFonts w:ascii="Calibri" w:hAnsi="Calibri" w:cs="Calibri"/>
          <w:lang w:eastAsia="pl-PL"/>
        </w:rPr>
      </w:pPr>
    </w:p>
    <w:p w14:paraId="21B439FA" w14:textId="77777777" w:rsidR="006C5C49" w:rsidRPr="006E5647" w:rsidRDefault="006C5C49" w:rsidP="006C5C49">
      <w:pPr>
        <w:widowControl/>
        <w:tabs>
          <w:tab w:val="left" w:pos="284"/>
          <w:tab w:val="left" w:pos="426"/>
        </w:tabs>
        <w:autoSpaceDE/>
        <w:autoSpaceDN/>
        <w:jc w:val="center"/>
        <w:rPr>
          <w:rFonts w:ascii="Calibri" w:hAnsi="Calibri" w:cs="Calibri"/>
          <w:b/>
          <w:lang w:eastAsia="pl-PL"/>
        </w:rPr>
      </w:pPr>
      <w:r w:rsidRPr="006E5647">
        <w:rPr>
          <w:rFonts w:ascii="Calibri" w:hAnsi="Calibri" w:cs="Calibri"/>
          <w:b/>
          <w:lang w:eastAsia="pl-PL"/>
        </w:rPr>
        <w:t>§ 1</w:t>
      </w:r>
    </w:p>
    <w:p w14:paraId="1A20F328" w14:textId="77777777" w:rsidR="006C5C49" w:rsidRPr="006E5647" w:rsidRDefault="006C5C49" w:rsidP="006C5C49">
      <w:pPr>
        <w:widowControl/>
        <w:tabs>
          <w:tab w:val="left" w:pos="284"/>
          <w:tab w:val="left" w:pos="426"/>
        </w:tabs>
        <w:autoSpaceDE/>
        <w:autoSpaceDN/>
        <w:jc w:val="center"/>
        <w:rPr>
          <w:rFonts w:ascii="Calibri" w:hAnsi="Calibri" w:cs="Calibri"/>
          <w:b/>
          <w:lang w:eastAsia="pl-PL"/>
        </w:rPr>
      </w:pPr>
      <w:r w:rsidRPr="006E5647">
        <w:rPr>
          <w:rFonts w:ascii="Calibri" w:hAnsi="Calibri" w:cs="Calibri"/>
          <w:b/>
          <w:lang w:eastAsia="pl-PL"/>
        </w:rPr>
        <w:t>Informacje ogólne</w:t>
      </w:r>
    </w:p>
    <w:p w14:paraId="7D1CF602" w14:textId="77777777" w:rsidR="006C5C49" w:rsidRPr="006E5647" w:rsidRDefault="006C5C49" w:rsidP="006C5C49">
      <w:pPr>
        <w:widowControl/>
        <w:numPr>
          <w:ilvl w:val="0"/>
          <w:numId w:val="61"/>
        </w:numPr>
        <w:tabs>
          <w:tab w:val="left" w:pos="284"/>
          <w:tab w:val="left" w:pos="426"/>
        </w:tabs>
        <w:autoSpaceDE/>
        <w:autoSpaceDN/>
        <w:ind w:left="0" w:firstLine="0"/>
        <w:jc w:val="both"/>
        <w:rPr>
          <w:rFonts w:ascii="Calibri" w:hAnsi="Calibri" w:cs="Calibri"/>
          <w:lang w:eastAsia="pl-PL"/>
        </w:rPr>
      </w:pPr>
      <w:r w:rsidRPr="006E5647">
        <w:rPr>
          <w:rFonts w:ascii="Calibri" w:hAnsi="Calibri" w:cs="Calibri"/>
          <w:lang w:eastAsia="pl-PL"/>
        </w:rPr>
        <w:t xml:space="preserve">Przedmiot niniejszej umowy jest współfinansowany ze środków Unii Europejskiej w ramach </w:t>
      </w:r>
      <w:r w:rsidRPr="006E5647">
        <w:rPr>
          <w:rFonts w:ascii="Calibri" w:hAnsi="Calibri" w:cs="Calibri"/>
          <w:color w:val="000000"/>
          <w:lang w:eastAsia="pl-PL"/>
        </w:rPr>
        <w:t xml:space="preserve">Programu Operacyjnego Pomoc Techniczna 2014-2020, Programu Operacyjnego </w:t>
      </w:r>
      <w:r w:rsidRPr="006E5647">
        <w:rPr>
          <w:rFonts w:ascii="Calibri" w:hAnsi="Calibri" w:cs="Calibri"/>
          <w:color w:val="000000"/>
          <w:lang w:val="x-none" w:eastAsia="pl-PL"/>
        </w:rPr>
        <w:t xml:space="preserve">PT POWER 2014-2020, </w:t>
      </w:r>
      <w:r w:rsidRPr="006E5647">
        <w:rPr>
          <w:rFonts w:ascii="Calibri" w:hAnsi="Calibri" w:cs="Calibri"/>
          <w:color w:val="000000"/>
          <w:lang w:eastAsia="pl-PL"/>
        </w:rPr>
        <w:t>P</w:t>
      </w:r>
      <w:proofErr w:type="spellStart"/>
      <w:r w:rsidRPr="006E5647">
        <w:rPr>
          <w:rFonts w:ascii="Calibri" w:hAnsi="Calibri" w:cs="Calibri"/>
          <w:color w:val="000000"/>
          <w:lang w:val="x-none" w:eastAsia="pl-PL"/>
        </w:rPr>
        <w:t>rogramu</w:t>
      </w:r>
      <w:proofErr w:type="spellEnd"/>
      <w:r w:rsidRPr="006E5647">
        <w:rPr>
          <w:rFonts w:ascii="Calibri" w:hAnsi="Calibri" w:cs="Calibri"/>
          <w:color w:val="000000"/>
          <w:lang w:val="x-none" w:eastAsia="pl-PL"/>
        </w:rPr>
        <w:t xml:space="preserve"> Interreg V-A Polska-Słowacja 2014-2020, </w:t>
      </w:r>
      <w:r w:rsidRPr="006E5647">
        <w:rPr>
          <w:rFonts w:ascii="Calibri" w:hAnsi="Calibri" w:cs="Calibri"/>
          <w:color w:val="000000"/>
          <w:lang w:eastAsia="pl-PL"/>
        </w:rPr>
        <w:t>P</w:t>
      </w:r>
      <w:proofErr w:type="spellStart"/>
      <w:r w:rsidRPr="006E5647">
        <w:rPr>
          <w:rFonts w:ascii="Calibri" w:hAnsi="Calibri" w:cs="Calibri"/>
          <w:color w:val="000000"/>
          <w:lang w:val="x-none" w:eastAsia="pl-PL"/>
        </w:rPr>
        <w:t>rogramu</w:t>
      </w:r>
      <w:proofErr w:type="spellEnd"/>
      <w:r w:rsidRPr="006E5647">
        <w:rPr>
          <w:rFonts w:ascii="Calibri" w:hAnsi="Calibri" w:cs="Calibri"/>
          <w:color w:val="000000"/>
          <w:lang w:val="x-none" w:eastAsia="pl-PL"/>
        </w:rPr>
        <w:t xml:space="preserve"> Współpracy Terytorialnej Polska – Białoruś – Ukraina 2014</w:t>
      </w:r>
      <w:r w:rsidRPr="006E5647">
        <w:rPr>
          <w:rFonts w:ascii="Calibri" w:hAnsi="Calibri" w:cs="Calibri"/>
          <w:color w:val="000000"/>
          <w:lang w:eastAsia="pl-PL"/>
        </w:rPr>
        <w:t>-</w:t>
      </w:r>
      <w:r w:rsidRPr="006E5647">
        <w:rPr>
          <w:rFonts w:ascii="Calibri" w:hAnsi="Calibri" w:cs="Calibri"/>
          <w:color w:val="000000"/>
          <w:lang w:val="x-none" w:eastAsia="pl-PL"/>
        </w:rPr>
        <w:t xml:space="preserve">2020, </w:t>
      </w:r>
      <w:r w:rsidRPr="002459E4">
        <w:rPr>
          <w:rFonts w:ascii="Calibri" w:hAnsi="Calibri" w:cs="Calibri"/>
          <w:color w:val="000000"/>
          <w:lang w:val="x-none" w:eastAsia="pl-PL"/>
        </w:rPr>
        <w:t xml:space="preserve">Programu Współpracy Terytorialnej Polska – </w:t>
      </w:r>
      <w:r>
        <w:rPr>
          <w:rFonts w:ascii="Calibri" w:hAnsi="Calibri" w:cs="Calibri"/>
          <w:color w:val="000000"/>
          <w:lang w:eastAsia="pl-PL"/>
        </w:rPr>
        <w:t>Rosja</w:t>
      </w:r>
      <w:r w:rsidRPr="002459E4">
        <w:rPr>
          <w:rFonts w:ascii="Calibri" w:hAnsi="Calibri" w:cs="Calibri"/>
          <w:color w:val="000000"/>
          <w:lang w:val="x-none" w:eastAsia="pl-PL"/>
        </w:rPr>
        <w:t xml:space="preserve"> 2014-2020</w:t>
      </w:r>
      <w:r>
        <w:rPr>
          <w:rFonts w:ascii="Calibri" w:hAnsi="Calibri" w:cs="Calibri"/>
          <w:color w:val="000000"/>
          <w:lang w:eastAsia="pl-PL"/>
        </w:rPr>
        <w:t xml:space="preserve">, </w:t>
      </w:r>
      <w:r w:rsidRPr="006E5647">
        <w:rPr>
          <w:rFonts w:ascii="Calibri" w:eastAsia="Calibri" w:hAnsi="Calibri" w:cs="Calibri"/>
        </w:rPr>
        <w:t xml:space="preserve">Programu Współpracy Interreg V-A </w:t>
      </w:r>
      <w:r w:rsidRPr="006E5647">
        <w:rPr>
          <w:rFonts w:ascii="Calibri" w:hAnsi="Calibri" w:cs="Calibri"/>
          <w:color w:val="000000"/>
          <w:lang w:eastAsia="pl-PL"/>
        </w:rPr>
        <w:t>Południowy Bałtyk</w:t>
      </w:r>
      <w:r w:rsidRPr="006E5647">
        <w:rPr>
          <w:rFonts w:ascii="Calibri" w:hAnsi="Calibri" w:cs="Calibri"/>
          <w:color w:val="000000"/>
          <w:lang w:val="x-none" w:eastAsia="pl-PL"/>
        </w:rPr>
        <w:t xml:space="preserve"> 2014-2020</w:t>
      </w:r>
      <w:r>
        <w:rPr>
          <w:rFonts w:ascii="Calibri" w:hAnsi="Calibri" w:cs="Calibri"/>
          <w:color w:val="000000"/>
          <w:lang w:eastAsia="pl-PL"/>
        </w:rPr>
        <w:t>,</w:t>
      </w:r>
      <w:r w:rsidRPr="002459E4">
        <w:t xml:space="preserve"> </w:t>
      </w:r>
      <w:r w:rsidRPr="002459E4">
        <w:rPr>
          <w:rFonts w:ascii="Calibri" w:hAnsi="Calibri" w:cs="Calibri"/>
          <w:color w:val="000000"/>
          <w:lang w:val="x-none" w:eastAsia="pl-PL"/>
        </w:rPr>
        <w:t xml:space="preserve">Programu Współpracy Interreg V-A </w:t>
      </w:r>
      <w:r>
        <w:rPr>
          <w:rFonts w:ascii="Calibri" w:hAnsi="Calibri" w:cs="Calibri"/>
          <w:color w:val="000000"/>
          <w:lang w:eastAsia="pl-PL"/>
        </w:rPr>
        <w:t>Polska- Saksonia</w:t>
      </w:r>
      <w:r w:rsidRPr="002459E4">
        <w:rPr>
          <w:rFonts w:ascii="Calibri" w:hAnsi="Calibri" w:cs="Calibri"/>
          <w:color w:val="000000"/>
          <w:lang w:val="x-none" w:eastAsia="pl-PL"/>
        </w:rPr>
        <w:t xml:space="preserve"> 2014-2020.</w:t>
      </w:r>
      <w:r>
        <w:rPr>
          <w:rFonts w:ascii="Calibri" w:hAnsi="Calibri" w:cs="Calibri"/>
          <w:color w:val="000000"/>
          <w:lang w:eastAsia="pl-PL"/>
        </w:rPr>
        <w:t xml:space="preserve"> </w:t>
      </w:r>
    </w:p>
    <w:p w14:paraId="5B169892" w14:textId="77777777" w:rsidR="006C5C49" w:rsidRPr="006E5647" w:rsidRDefault="006C5C49" w:rsidP="006C5C49">
      <w:pPr>
        <w:widowControl/>
        <w:numPr>
          <w:ilvl w:val="0"/>
          <w:numId w:val="61"/>
        </w:numPr>
        <w:tabs>
          <w:tab w:val="left" w:pos="284"/>
          <w:tab w:val="left" w:pos="426"/>
        </w:tabs>
        <w:suppressAutoHyphens/>
        <w:autoSpaceDE/>
        <w:autoSpaceDN/>
        <w:ind w:left="0" w:firstLine="0"/>
        <w:jc w:val="both"/>
        <w:rPr>
          <w:rFonts w:ascii="Calibri" w:hAnsi="Calibri" w:cs="Calibri"/>
          <w:lang w:val="x-none" w:eastAsia="pl-PL"/>
        </w:rPr>
      </w:pPr>
      <w:r w:rsidRPr="006E5647">
        <w:rPr>
          <w:rFonts w:ascii="Calibri" w:hAnsi="Calibri" w:cs="Calibri"/>
          <w:lang w:val="x-none" w:eastAsia="pl-PL"/>
        </w:rPr>
        <w:t>Strony oświadczają, że niniejsza umowa została zawarta w wyniku udzielenia zamówienia publicznego nr WA.263</w:t>
      </w:r>
      <w:r w:rsidRPr="006E5647">
        <w:rPr>
          <w:rFonts w:ascii="Calibri" w:hAnsi="Calibri" w:cs="Calibri"/>
          <w:lang w:eastAsia="pl-PL"/>
        </w:rPr>
        <w:t>.</w:t>
      </w:r>
      <w:r>
        <w:rPr>
          <w:rFonts w:ascii="Calibri" w:hAnsi="Calibri" w:cs="Calibri"/>
          <w:lang w:eastAsia="pl-PL"/>
        </w:rPr>
        <w:t>31</w:t>
      </w:r>
      <w:r w:rsidRPr="006E5647">
        <w:rPr>
          <w:rFonts w:ascii="Calibri" w:hAnsi="Calibri" w:cs="Calibri"/>
          <w:lang w:eastAsia="pl-PL"/>
        </w:rPr>
        <w:t>.2021.MW</w:t>
      </w:r>
      <w:r w:rsidRPr="006E5647">
        <w:rPr>
          <w:rFonts w:ascii="Calibri" w:hAnsi="Calibri" w:cs="Calibri"/>
          <w:lang w:val="x-none" w:eastAsia="pl-PL"/>
        </w:rPr>
        <w:t xml:space="preserve">, prowadzonego w trybie </w:t>
      </w:r>
      <w:r w:rsidRPr="006E5647">
        <w:rPr>
          <w:rFonts w:ascii="Calibri" w:hAnsi="Calibri" w:cs="Calibri"/>
          <w:lang w:eastAsia="pl-PL"/>
        </w:rPr>
        <w:t xml:space="preserve">podstawowym </w:t>
      </w:r>
      <w:r w:rsidRPr="006E5647">
        <w:rPr>
          <w:rFonts w:ascii="Calibri" w:eastAsia="Calibri" w:hAnsi="Calibri" w:cs="Calibri"/>
          <w:bCs/>
          <w:lang w:eastAsia="pl-PL"/>
        </w:rPr>
        <w:t xml:space="preserve">na podstawie art. 275 pkt 1 ustawy z dnia 11 września 2019 r. </w:t>
      </w:r>
      <w:r>
        <w:rPr>
          <w:rFonts w:ascii="Calibri" w:eastAsia="Calibri" w:hAnsi="Calibri" w:cs="Calibri"/>
          <w:bCs/>
          <w:lang w:eastAsia="pl-PL"/>
        </w:rPr>
        <w:t xml:space="preserve">- Prawo zamówień publicznych </w:t>
      </w:r>
      <w:r w:rsidRPr="006E5647">
        <w:rPr>
          <w:rFonts w:ascii="Calibri" w:eastAsia="Calibri" w:hAnsi="Calibri" w:cs="Calibri"/>
          <w:bCs/>
          <w:lang w:eastAsia="pl-PL"/>
        </w:rPr>
        <w:t xml:space="preserve">(Dz. U. </w:t>
      </w:r>
      <w:r>
        <w:rPr>
          <w:rFonts w:ascii="Calibri" w:eastAsia="Calibri" w:hAnsi="Calibri" w:cs="Calibri"/>
          <w:bCs/>
          <w:lang w:eastAsia="pl-PL"/>
        </w:rPr>
        <w:t xml:space="preserve">2021 r. </w:t>
      </w:r>
      <w:r w:rsidRPr="006E5647">
        <w:rPr>
          <w:rFonts w:ascii="Calibri" w:eastAsia="Calibri" w:hAnsi="Calibri" w:cs="Calibri"/>
          <w:bCs/>
          <w:lang w:eastAsia="pl-PL"/>
        </w:rPr>
        <w:t xml:space="preserve">poz. </w:t>
      </w:r>
      <w:r>
        <w:rPr>
          <w:rFonts w:ascii="Calibri" w:eastAsia="Calibri" w:hAnsi="Calibri" w:cs="Calibri"/>
          <w:bCs/>
          <w:lang w:eastAsia="pl-PL"/>
        </w:rPr>
        <w:t>112</w:t>
      </w:r>
      <w:r w:rsidRPr="006E5647">
        <w:rPr>
          <w:rFonts w:ascii="Calibri" w:eastAsia="Calibri" w:hAnsi="Calibri" w:cs="Calibri"/>
          <w:bCs/>
          <w:lang w:eastAsia="pl-PL"/>
        </w:rPr>
        <w:t>9 ze zm</w:t>
      </w:r>
      <w:r w:rsidRPr="006E5647">
        <w:rPr>
          <w:rFonts w:ascii="Calibri" w:hAnsi="Calibri" w:cs="Calibri"/>
          <w:lang w:eastAsia="pl-PL"/>
        </w:rPr>
        <w:t>.)</w:t>
      </w:r>
      <w:r>
        <w:rPr>
          <w:rFonts w:ascii="Calibri" w:hAnsi="Calibri" w:cs="Calibri"/>
          <w:lang w:eastAsia="pl-PL"/>
        </w:rPr>
        <w:t>.</w:t>
      </w:r>
    </w:p>
    <w:p w14:paraId="0CE7FDF9" w14:textId="77777777" w:rsidR="006C5C49" w:rsidRDefault="006C5C49" w:rsidP="006C5C49">
      <w:pPr>
        <w:keepNext/>
        <w:widowControl/>
        <w:tabs>
          <w:tab w:val="left" w:pos="284"/>
          <w:tab w:val="left" w:pos="426"/>
        </w:tabs>
        <w:autoSpaceDE/>
        <w:autoSpaceDN/>
        <w:jc w:val="center"/>
        <w:outlineLvl w:val="2"/>
        <w:rPr>
          <w:rFonts w:ascii="Calibri" w:hAnsi="Calibri" w:cs="Calibri"/>
          <w:b/>
          <w:lang w:eastAsia="pl-PL"/>
        </w:rPr>
      </w:pPr>
    </w:p>
    <w:p w14:paraId="3B06E045" w14:textId="77777777" w:rsidR="006C5C49" w:rsidRPr="006E5647" w:rsidRDefault="006C5C49" w:rsidP="006C5C49">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 2</w:t>
      </w:r>
    </w:p>
    <w:p w14:paraId="11D6945B" w14:textId="77777777" w:rsidR="006C5C49" w:rsidRPr="006E5647" w:rsidRDefault="006C5C49" w:rsidP="006C5C49">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Przedmiot zamówienia</w:t>
      </w:r>
    </w:p>
    <w:p w14:paraId="70062000" w14:textId="77777777" w:rsidR="006C5C49" w:rsidRPr="006E5647" w:rsidRDefault="006C5C49" w:rsidP="006C5C49">
      <w:pPr>
        <w:widowControl/>
        <w:numPr>
          <w:ilvl w:val="0"/>
          <w:numId w:val="62"/>
        </w:numPr>
        <w:tabs>
          <w:tab w:val="left" w:pos="284"/>
          <w:tab w:val="left" w:pos="426"/>
        </w:tabs>
        <w:autoSpaceDE/>
        <w:autoSpaceDN/>
        <w:ind w:left="0" w:firstLine="0"/>
        <w:jc w:val="both"/>
        <w:rPr>
          <w:rFonts w:ascii="Calibri" w:hAnsi="Calibri" w:cs="Calibri"/>
          <w:lang w:eastAsia="pl-PL"/>
        </w:rPr>
      </w:pPr>
      <w:r w:rsidRPr="006E5647">
        <w:rPr>
          <w:rFonts w:ascii="Calibri" w:hAnsi="Calibri" w:cs="Calibri"/>
          <w:lang w:eastAsia="pl-PL"/>
        </w:rPr>
        <w:t xml:space="preserve">Przedmiotem zamówienia jest: </w:t>
      </w:r>
    </w:p>
    <w:p w14:paraId="3606A200" w14:textId="77777777" w:rsidR="006C5C49" w:rsidRPr="006E5647" w:rsidRDefault="006C5C49" w:rsidP="006C5C49">
      <w:pPr>
        <w:widowControl/>
        <w:numPr>
          <w:ilvl w:val="0"/>
          <w:numId w:val="63"/>
        </w:numPr>
        <w:tabs>
          <w:tab w:val="left" w:pos="284"/>
          <w:tab w:val="left" w:pos="426"/>
        </w:tabs>
        <w:suppressAutoHyphens/>
        <w:autoSpaceDE/>
        <w:autoSpaceDN/>
        <w:adjustRightInd w:val="0"/>
        <w:ind w:left="0" w:firstLine="0"/>
        <w:jc w:val="both"/>
        <w:rPr>
          <w:rFonts w:ascii="Calibri" w:hAnsi="Calibri" w:cs="Calibri"/>
          <w:lang w:val="x-none" w:eastAsia="pl-PL"/>
        </w:rPr>
      </w:pPr>
      <w:r>
        <w:rPr>
          <w:rFonts w:ascii="Calibri" w:hAnsi="Calibri" w:cs="Calibri"/>
          <w:lang w:eastAsia="pl-PL"/>
        </w:rPr>
        <w:t>z</w:t>
      </w:r>
      <w:r w:rsidRPr="006E5647">
        <w:rPr>
          <w:rFonts w:ascii="Calibri" w:hAnsi="Calibri" w:cs="Calibri"/>
          <w:lang w:val="x-none" w:eastAsia="pl-PL"/>
        </w:rPr>
        <w:t>akup i dostawa przez Wykonawcę do siedziby Zamawiającego i rozładunek w miejscu wskazanym przez Zamawiającego przedmiotu zamówienia opisanego w załączniku nr 1 do niniejszej umowy, w ramach jednej dostawy;</w:t>
      </w:r>
    </w:p>
    <w:p w14:paraId="3781B989" w14:textId="77777777" w:rsidR="006C5C49" w:rsidRPr="006E5647" w:rsidRDefault="006C5C49" w:rsidP="006C5C49">
      <w:pPr>
        <w:widowControl/>
        <w:numPr>
          <w:ilvl w:val="0"/>
          <w:numId w:val="63"/>
        </w:numPr>
        <w:tabs>
          <w:tab w:val="left" w:pos="284"/>
          <w:tab w:val="left" w:pos="426"/>
        </w:tabs>
        <w:suppressAutoHyphens/>
        <w:autoSpaceDE/>
        <w:autoSpaceDN/>
        <w:adjustRightInd w:val="0"/>
        <w:ind w:left="0" w:firstLine="0"/>
        <w:jc w:val="both"/>
        <w:rPr>
          <w:rFonts w:ascii="Calibri" w:hAnsi="Calibri" w:cs="Calibri"/>
          <w:lang w:val="x-none" w:eastAsia="pl-PL"/>
        </w:rPr>
      </w:pPr>
      <w:r>
        <w:rPr>
          <w:rFonts w:ascii="Calibri" w:hAnsi="Calibri" w:cs="Calibri"/>
          <w:lang w:eastAsia="pl-PL"/>
        </w:rPr>
        <w:t>d</w:t>
      </w:r>
      <w:r w:rsidRPr="006E5647">
        <w:rPr>
          <w:rFonts w:ascii="Calibri" w:hAnsi="Calibri" w:cs="Calibri"/>
          <w:lang w:val="x-none" w:eastAsia="pl-PL"/>
        </w:rPr>
        <w:t>ostarczenie przez Wykonawcę dokumentacji technicznej oferowanego sprzętu, instrukcji obsługi, karty gwarancyjnej;</w:t>
      </w:r>
    </w:p>
    <w:p w14:paraId="06B786F4" w14:textId="77777777" w:rsidR="006C5C49" w:rsidRPr="006E5647" w:rsidRDefault="006C5C49" w:rsidP="006C5C49">
      <w:pPr>
        <w:widowControl/>
        <w:numPr>
          <w:ilvl w:val="0"/>
          <w:numId w:val="63"/>
        </w:numPr>
        <w:tabs>
          <w:tab w:val="left" w:pos="284"/>
          <w:tab w:val="left" w:pos="426"/>
        </w:tabs>
        <w:suppressAutoHyphens/>
        <w:autoSpaceDE/>
        <w:autoSpaceDN/>
        <w:adjustRightInd w:val="0"/>
        <w:ind w:left="0" w:firstLine="0"/>
        <w:jc w:val="both"/>
        <w:rPr>
          <w:rFonts w:ascii="Calibri" w:hAnsi="Calibri" w:cs="Calibri"/>
          <w:lang w:val="x-none" w:eastAsia="pl-PL"/>
        </w:rPr>
      </w:pPr>
      <w:r w:rsidRPr="006E5647">
        <w:rPr>
          <w:rFonts w:ascii="Calibri" w:hAnsi="Calibri" w:cs="Calibri"/>
          <w:lang w:val="x-none" w:eastAsia="pl-PL"/>
        </w:rPr>
        <w:t>Zapewnienie przez Wykonawcę gwarancji i zapewnienie autoryzowanego serwisu gwarancyjnego.</w:t>
      </w:r>
    </w:p>
    <w:p w14:paraId="49C0EB5F" w14:textId="77777777" w:rsidR="006C5C49" w:rsidRPr="006E5647" w:rsidRDefault="006C5C49" w:rsidP="006C5C49">
      <w:pPr>
        <w:widowControl/>
        <w:numPr>
          <w:ilvl w:val="0"/>
          <w:numId w:val="62"/>
        </w:numPr>
        <w:tabs>
          <w:tab w:val="left" w:pos="284"/>
          <w:tab w:val="left" w:pos="426"/>
        </w:tabs>
        <w:autoSpaceDE/>
        <w:autoSpaceDN/>
        <w:ind w:left="0" w:firstLine="0"/>
        <w:jc w:val="both"/>
        <w:rPr>
          <w:rFonts w:ascii="Calibri" w:hAnsi="Calibri" w:cs="Calibri"/>
          <w:lang w:eastAsia="pl-PL"/>
        </w:rPr>
      </w:pPr>
      <w:r w:rsidRPr="006E5647">
        <w:rPr>
          <w:rFonts w:ascii="Calibri" w:hAnsi="Calibri" w:cs="Calibri"/>
          <w:lang w:eastAsia="pl-PL"/>
        </w:rPr>
        <w:t xml:space="preserve">Przedmiot zamówienia nie obejmuje usługi montażu, instalacji, migracji danych. </w:t>
      </w:r>
    </w:p>
    <w:p w14:paraId="09128637" w14:textId="77777777" w:rsidR="006C5C49" w:rsidRPr="006E5647" w:rsidRDefault="006C5C49" w:rsidP="006C5C49">
      <w:pPr>
        <w:widowControl/>
        <w:numPr>
          <w:ilvl w:val="0"/>
          <w:numId w:val="62"/>
        </w:numPr>
        <w:tabs>
          <w:tab w:val="left" w:pos="284"/>
          <w:tab w:val="left" w:pos="426"/>
        </w:tabs>
        <w:autoSpaceDE/>
        <w:autoSpaceDN/>
        <w:ind w:left="0" w:firstLine="0"/>
        <w:jc w:val="both"/>
        <w:rPr>
          <w:rFonts w:ascii="Calibri" w:hAnsi="Calibri" w:cs="Calibri"/>
          <w:lang w:eastAsia="pl-PL"/>
        </w:rPr>
      </w:pPr>
      <w:r w:rsidRPr="006E5647">
        <w:rPr>
          <w:rFonts w:ascii="Calibri" w:hAnsi="Calibri" w:cs="Calibri"/>
          <w:lang w:eastAsia="pl-PL"/>
        </w:rPr>
        <w:t>Szczegółowy opis przedmiotu zamówienia określa załącznik nr 1 do niniejszej umowy.</w:t>
      </w:r>
    </w:p>
    <w:p w14:paraId="26B39245" w14:textId="77777777" w:rsidR="006C5C49" w:rsidRDefault="006C5C49" w:rsidP="006C5C49">
      <w:pPr>
        <w:keepNext/>
        <w:widowControl/>
        <w:tabs>
          <w:tab w:val="left" w:pos="284"/>
          <w:tab w:val="left" w:pos="426"/>
        </w:tabs>
        <w:autoSpaceDE/>
        <w:autoSpaceDN/>
        <w:jc w:val="center"/>
        <w:outlineLvl w:val="2"/>
        <w:rPr>
          <w:rFonts w:ascii="Calibri" w:hAnsi="Calibri" w:cs="Calibri"/>
          <w:b/>
          <w:lang w:eastAsia="pl-PL"/>
        </w:rPr>
      </w:pPr>
    </w:p>
    <w:p w14:paraId="51FF33F0" w14:textId="77777777" w:rsidR="006C5C49" w:rsidRPr="006E5647" w:rsidRDefault="006C5C49" w:rsidP="006C5C49">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 3</w:t>
      </w:r>
    </w:p>
    <w:p w14:paraId="467853FB" w14:textId="77777777" w:rsidR="006C5C49" w:rsidRPr="006E5647" w:rsidRDefault="006C5C49" w:rsidP="006C5C49">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Termin realizacji umowy</w:t>
      </w:r>
    </w:p>
    <w:p w14:paraId="113A9D34" w14:textId="77777777" w:rsidR="006C5C49" w:rsidRPr="00FE3AC1" w:rsidRDefault="006C5C49" w:rsidP="006C5C49">
      <w:pPr>
        <w:widowControl/>
        <w:numPr>
          <w:ilvl w:val="0"/>
          <w:numId w:val="64"/>
        </w:numPr>
        <w:tabs>
          <w:tab w:val="left" w:pos="284"/>
          <w:tab w:val="left" w:pos="426"/>
        </w:tabs>
        <w:autoSpaceDE/>
        <w:autoSpaceDN/>
        <w:adjustRightInd w:val="0"/>
        <w:ind w:left="0" w:firstLine="0"/>
        <w:jc w:val="both"/>
        <w:rPr>
          <w:rFonts w:ascii="Calibri" w:hAnsi="Calibri" w:cs="Calibri"/>
          <w:lang w:eastAsia="pl-PL"/>
        </w:rPr>
      </w:pPr>
      <w:r w:rsidRPr="00FE3AC1">
        <w:rPr>
          <w:rFonts w:ascii="Calibri" w:hAnsi="Calibri" w:cs="Calibri"/>
          <w:spacing w:val="-12"/>
          <w:lang w:eastAsia="pl-PL"/>
        </w:rPr>
        <w:t xml:space="preserve">Wykonawca zobowiązuje się do zrealizowania umowy w terminie </w:t>
      </w:r>
      <w:r>
        <w:rPr>
          <w:rFonts w:ascii="Calibri" w:hAnsi="Calibri" w:cs="Calibri"/>
          <w:spacing w:val="-12"/>
          <w:lang w:eastAsia="pl-PL"/>
        </w:rPr>
        <w:t xml:space="preserve">40 dni </w:t>
      </w:r>
      <w:r w:rsidRPr="00FE3AC1">
        <w:rPr>
          <w:rFonts w:ascii="Calibri" w:hAnsi="Calibri" w:cs="Calibri"/>
          <w:spacing w:val="-12"/>
          <w:lang w:eastAsia="pl-PL"/>
        </w:rPr>
        <w:t xml:space="preserve">od dnia </w:t>
      </w:r>
      <w:r>
        <w:rPr>
          <w:rFonts w:ascii="Calibri" w:hAnsi="Calibri" w:cs="Calibri"/>
          <w:spacing w:val="-12"/>
          <w:lang w:eastAsia="pl-PL"/>
        </w:rPr>
        <w:t xml:space="preserve">zawarcia </w:t>
      </w:r>
      <w:r w:rsidRPr="00FE3AC1">
        <w:rPr>
          <w:rFonts w:ascii="Calibri" w:hAnsi="Calibri" w:cs="Calibri"/>
          <w:spacing w:val="-12"/>
          <w:lang w:eastAsia="pl-PL"/>
        </w:rPr>
        <w:t>umowy</w:t>
      </w:r>
      <w:r>
        <w:rPr>
          <w:rFonts w:ascii="Calibri" w:hAnsi="Calibri" w:cs="Calibri"/>
          <w:spacing w:val="-12"/>
          <w:lang w:eastAsia="pl-PL"/>
        </w:rPr>
        <w:t>.</w:t>
      </w:r>
      <w:r w:rsidRPr="00FE3AC1">
        <w:rPr>
          <w:rFonts w:ascii="Calibri" w:hAnsi="Calibri" w:cs="Calibri"/>
          <w:spacing w:val="-12"/>
          <w:lang w:eastAsia="pl-PL"/>
        </w:rPr>
        <w:t xml:space="preserve"> </w:t>
      </w:r>
      <w:r w:rsidRPr="00FE3AC1">
        <w:rPr>
          <w:rFonts w:ascii="Calibri" w:hAnsi="Calibri" w:cs="Calibri"/>
          <w:spacing w:val="-12"/>
          <w:lang w:eastAsia="pl-PL"/>
        </w:rPr>
        <w:br/>
      </w:r>
      <w:r>
        <w:rPr>
          <w:rFonts w:ascii="Calibri" w:hAnsi="Calibri" w:cs="Calibri"/>
          <w:lang w:eastAsia="pl-PL"/>
        </w:rPr>
        <w:t xml:space="preserve">2. </w:t>
      </w:r>
      <w:r w:rsidRPr="00FE3AC1">
        <w:rPr>
          <w:rFonts w:ascii="Calibri" w:hAnsi="Calibri" w:cs="Calibri"/>
          <w:lang w:eastAsia="pl-PL"/>
        </w:rPr>
        <w:t>Za datę wykonania umowy przyjmuje się podpisanie przez obie Strony protokołu odbioru końcowego bez zastrzeżeń, o którym mowa w § 7 ust. 6.</w:t>
      </w:r>
    </w:p>
    <w:p w14:paraId="10AD7F47" w14:textId="77777777" w:rsidR="006C5C49" w:rsidRPr="006E5647" w:rsidRDefault="006C5C49" w:rsidP="006C5C49">
      <w:pPr>
        <w:widowControl/>
        <w:tabs>
          <w:tab w:val="left" w:pos="284"/>
          <w:tab w:val="left" w:pos="426"/>
        </w:tabs>
        <w:adjustRightInd w:val="0"/>
        <w:jc w:val="both"/>
        <w:rPr>
          <w:rFonts w:ascii="Calibri" w:hAnsi="Calibri" w:cs="Calibri"/>
          <w:lang w:eastAsia="pl-PL"/>
        </w:rPr>
      </w:pPr>
    </w:p>
    <w:p w14:paraId="6AF880C9" w14:textId="77777777" w:rsidR="006C5C49" w:rsidRPr="006E5647" w:rsidRDefault="006C5C49" w:rsidP="006C5C49">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 4</w:t>
      </w:r>
    </w:p>
    <w:p w14:paraId="5A718F7C" w14:textId="77777777" w:rsidR="006C5C49" w:rsidRPr="006E5647" w:rsidRDefault="006C5C49" w:rsidP="006C5C49">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Procedura realizacji przedmiotu zamówienia</w:t>
      </w:r>
    </w:p>
    <w:p w14:paraId="519A7A9D" w14:textId="77777777" w:rsidR="006C5C49" w:rsidRPr="006E5647" w:rsidRDefault="006C5C49" w:rsidP="006C5C49">
      <w:pPr>
        <w:widowControl/>
        <w:numPr>
          <w:ilvl w:val="0"/>
          <w:numId w:val="65"/>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Wykonawca zobowiązuje się do dostarczenia przedmiotu zamówienia do siedziby Zamawiającego wraz z rozładunkiem w miejscu wskazanym przez Zamawiającego (Piętro III) na własny koszt. Koszty te obejmują, w szczególności, koszty opakowania i transportu.</w:t>
      </w:r>
    </w:p>
    <w:p w14:paraId="2E5EA876" w14:textId="77777777" w:rsidR="006C5C49" w:rsidRPr="006E5647" w:rsidRDefault="006C5C49" w:rsidP="006C5C49">
      <w:pPr>
        <w:widowControl/>
        <w:numPr>
          <w:ilvl w:val="0"/>
          <w:numId w:val="65"/>
        </w:numPr>
        <w:tabs>
          <w:tab w:val="left" w:pos="284"/>
          <w:tab w:val="left" w:pos="426"/>
        </w:tabs>
        <w:autoSpaceDE/>
        <w:autoSpaceDN/>
        <w:adjustRightInd w:val="0"/>
        <w:ind w:left="0" w:firstLine="0"/>
        <w:jc w:val="both"/>
        <w:rPr>
          <w:rFonts w:ascii="Calibri" w:hAnsi="Calibri" w:cs="Calibri"/>
          <w:spacing w:val="-12"/>
          <w:lang w:eastAsia="pl-PL"/>
        </w:rPr>
      </w:pPr>
      <w:r w:rsidRPr="006E5647">
        <w:rPr>
          <w:rFonts w:ascii="Calibri" w:hAnsi="Calibri" w:cs="Calibri"/>
          <w:lang w:eastAsia="pl-PL"/>
        </w:rPr>
        <w:t>Strony ustalają, że dostawa będzie się odb</w:t>
      </w:r>
      <w:r>
        <w:rPr>
          <w:rFonts w:ascii="Calibri" w:hAnsi="Calibri" w:cs="Calibri"/>
          <w:lang w:eastAsia="pl-PL"/>
        </w:rPr>
        <w:t xml:space="preserve">ędzie się </w:t>
      </w:r>
      <w:r w:rsidRPr="006E5647">
        <w:rPr>
          <w:rFonts w:ascii="Calibri" w:hAnsi="Calibri" w:cs="Calibri"/>
          <w:lang w:eastAsia="pl-PL"/>
        </w:rPr>
        <w:t xml:space="preserve">w dni robocze od poniedziałku do piątku z wyłączeniem dni ustawowo wolnych od pracy, w godzinach 10:00 – 15:00. Wykonawca zobowiązuje się do poinformowania Zamawiającego z wyprzedzeniem 2 dni roboczych </w:t>
      </w:r>
      <w:r w:rsidRPr="006E5647">
        <w:rPr>
          <w:rFonts w:ascii="Calibri" w:hAnsi="Calibri" w:cs="Calibri"/>
          <w:spacing w:val="-12"/>
          <w:lang w:eastAsia="pl-PL"/>
        </w:rPr>
        <w:t xml:space="preserve">o planowanym terminie dostawy na adres email </w:t>
      </w:r>
      <w:hyperlink r:id="rId8" w:history="1">
        <w:r w:rsidRPr="006E5647">
          <w:rPr>
            <w:rFonts w:ascii="Calibri" w:hAnsi="Calibri" w:cs="Calibri"/>
            <w:color w:val="0000FF"/>
            <w:spacing w:val="-12"/>
            <w:u w:val="single"/>
            <w:lang w:eastAsia="pl-PL"/>
          </w:rPr>
          <w:t>cpe@cpe.gov.pl</w:t>
        </w:r>
      </w:hyperlink>
      <w:r w:rsidRPr="006E5647">
        <w:rPr>
          <w:rFonts w:ascii="Calibri" w:hAnsi="Calibri" w:cs="Calibri"/>
          <w:spacing w:val="-12"/>
          <w:lang w:eastAsia="pl-PL"/>
        </w:rPr>
        <w:t xml:space="preserve"> lub adres email podany w § 6  ust. 1 lit. a.</w:t>
      </w:r>
    </w:p>
    <w:p w14:paraId="00717F07" w14:textId="77777777" w:rsidR="006C5C49" w:rsidRPr="006E5647" w:rsidRDefault="006C5C49" w:rsidP="006C5C49">
      <w:pPr>
        <w:widowControl/>
        <w:numPr>
          <w:ilvl w:val="0"/>
          <w:numId w:val="65"/>
        </w:numPr>
        <w:tabs>
          <w:tab w:val="left" w:pos="284"/>
          <w:tab w:val="left" w:pos="426"/>
        </w:tabs>
        <w:autoSpaceDE/>
        <w:autoSpaceDN/>
        <w:adjustRightInd w:val="0"/>
        <w:ind w:left="0" w:firstLine="0"/>
        <w:jc w:val="both"/>
        <w:rPr>
          <w:rFonts w:ascii="Calibri" w:hAnsi="Calibri" w:cs="Calibri"/>
          <w:spacing w:val="-12"/>
          <w:lang w:eastAsia="pl-PL"/>
        </w:rPr>
      </w:pPr>
      <w:r w:rsidRPr="006E5647">
        <w:rPr>
          <w:rFonts w:ascii="Calibri" w:hAnsi="Calibri" w:cs="Calibri"/>
          <w:lang w:eastAsia="pl-PL"/>
        </w:rPr>
        <w:t xml:space="preserve">W dniu i w miejscu dostawy przedstawiciel Zamawiającego dokona odbioru ilościowego </w:t>
      </w:r>
      <w:r w:rsidRPr="006E5647">
        <w:rPr>
          <w:rFonts w:ascii="Calibri" w:hAnsi="Calibri" w:cs="Calibri"/>
          <w:spacing w:val="-12"/>
          <w:lang w:eastAsia="pl-PL"/>
        </w:rPr>
        <w:t xml:space="preserve">przedmiotu zamówienia. Wykonawcy przysługuje prawo do uczestniczenia w odbiorze ilościowym. </w:t>
      </w:r>
    </w:p>
    <w:p w14:paraId="1D22DFF3" w14:textId="77777777" w:rsidR="006C5C49" w:rsidRPr="006E5647" w:rsidRDefault="006C5C49" w:rsidP="006C5C49">
      <w:pPr>
        <w:widowControl/>
        <w:numPr>
          <w:ilvl w:val="0"/>
          <w:numId w:val="65"/>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Odbiór ilościowy będzie polegał na sprawdzeniu ilościowym elementów dostawy, co zostanie potwierdzone Protokołem Odbioru Ilościowego podpisanego ze strony Zamawiającego. Wzór Protokołu Odbioru Ilościowego stanowi załącznik nr 4 do umowy. Warunkiem przyjęcia dostawy jest dostarczenie wraz ze sprzętem wymaganej dokumentacji, o której mowa w § 2 ust.1 pkt 2.</w:t>
      </w:r>
    </w:p>
    <w:p w14:paraId="5DF62DCA" w14:textId="77777777" w:rsidR="006C5C49" w:rsidRPr="006E5647" w:rsidRDefault="006C5C49" w:rsidP="006C5C49">
      <w:pPr>
        <w:widowControl/>
        <w:numPr>
          <w:ilvl w:val="0"/>
          <w:numId w:val="65"/>
        </w:numPr>
        <w:tabs>
          <w:tab w:val="left" w:pos="284"/>
          <w:tab w:val="left" w:pos="426"/>
        </w:tabs>
        <w:autoSpaceDE/>
        <w:autoSpaceDN/>
        <w:adjustRightInd w:val="0"/>
        <w:ind w:left="0" w:firstLine="0"/>
        <w:jc w:val="both"/>
        <w:rPr>
          <w:rFonts w:ascii="Calibri" w:hAnsi="Calibri" w:cs="Calibri"/>
          <w:spacing w:val="-12"/>
          <w:lang w:eastAsia="pl-PL"/>
        </w:rPr>
      </w:pPr>
      <w:r w:rsidRPr="006E5647">
        <w:rPr>
          <w:rFonts w:ascii="Calibri" w:hAnsi="Calibri" w:cs="Calibri"/>
          <w:lang w:eastAsia="pl-PL"/>
        </w:rPr>
        <w:t xml:space="preserve">W ramach odbioru ilościowego, w przypadku stwierdzenia niekompletności lub uszkodzeń mechanicznych w przedmiocie zamówienia, Zamawiający wezwie Wykonawcę do uzupełnienia lub wymiany wadliwej części zamówienia. Wykonawca zobowiązany jest do usunięcia braków i </w:t>
      </w:r>
      <w:r w:rsidRPr="006E5647">
        <w:rPr>
          <w:rFonts w:ascii="Calibri" w:hAnsi="Calibri" w:cs="Calibri"/>
          <w:spacing w:val="-12"/>
          <w:lang w:eastAsia="pl-PL"/>
        </w:rPr>
        <w:t xml:space="preserve">dostarczenia części zamówienia wolnej od uszkodzeń i niekompletności w ciągu 2 dni roboczych od wezwania. </w:t>
      </w:r>
    </w:p>
    <w:p w14:paraId="484792C9" w14:textId="77777777" w:rsidR="006C5C49" w:rsidRPr="006E5647" w:rsidRDefault="006C5C49" w:rsidP="006C5C49">
      <w:pPr>
        <w:widowControl/>
        <w:numPr>
          <w:ilvl w:val="0"/>
          <w:numId w:val="65"/>
        </w:numPr>
        <w:tabs>
          <w:tab w:val="left" w:pos="284"/>
          <w:tab w:val="left" w:pos="426"/>
        </w:tabs>
        <w:autoSpaceDE/>
        <w:autoSpaceDN/>
        <w:adjustRightInd w:val="0"/>
        <w:ind w:left="0" w:firstLine="0"/>
        <w:jc w:val="both"/>
        <w:rPr>
          <w:rFonts w:ascii="Calibri" w:hAnsi="Calibri" w:cs="Calibri"/>
          <w:spacing w:val="-14"/>
          <w:lang w:eastAsia="pl-PL"/>
        </w:rPr>
      </w:pPr>
      <w:r w:rsidRPr="006E5647">
        <w:rPr>
          <w:rFonts w:ascii="Calibri" w:hAnsi="Calibri" w:cs="Calibri"/>
          <w:spacing w:val="-14"/>
          <w:lang w:eastAsia="pl-PL"/>
        </w:rPr>
        <w:t>Protokół Ilościowy i końcowy będzie podpisywany przez Naczelnika Wydziału Administracji lub osobę go zastępującą.</w:t>
      </w:r>
    </w:p>
    <w:p w14:paraId="7CD6F67E" w14:textId="77777777" w:rsidR="006C5C49" w:rsidRPr="006E5647" w:rsidRDefault="006C5C49" w:rsidP="006C5C49">
      <w:pPr>
        <w:widowControl/>
        <w:numPr>
          <w:ilvl w:val="0"/>
          <w:numId w:val="65"/>
        </w:numPr>
        <w:tabs>
          <w:tab w:val="left" w:pos="284"/>
          <w:tab w:val="left" w:pos="426"/>
        </w:tabs>
        <w:autoSpaceDE/>
        <w:autoSpaceDN/>
        <w:adjustRightInd w:val="0"/>
        <w:ind w:left="0" w:firstLine="0"/>
        <w:jc w:val="both"/>
        <w:rPr>
          <w:rFonts w:ascii="Calibri" w:hAnsi="Calibri" w:cs="Calibri"/>
          <w:spacing w:val="-12"/>
          <w:lang w:eastAsia="pl-PL"/>
        </w:rPr>
      </w:pPr>
      <w:r w:rsidRPr="006E5647">
        <w:rPr>
          <w:rFonts w:ascii="Calibri" w:hAnsi="Calibri" w:cs="Calibri"/>
          <w:lang w:eastAsia="pl-PL"/>
        </w:rPr>
        <w:t xml:space="preserve">Przedmiot zamówienia </w:t>
      </w:r>
      <w:bookmarkStart w:id="5" w:name="_Hlk54774316"/>
      <w:r w:rsidRPr="006E5647">
        <w:rPr>
          <w:rFonts w:ascii="Calibri" w:hAnsi="Calibri" w:cs="Calibri"/>
          <w:lang w:eastAsia="pl-PL"/>
        </w:rPr>
        <w:t xml:space="preserve">podlega odbiorowi końcowemu polegającemu na stwierdzeniu przez Zamawiającego w terminie 1 dnia roboczego od daty odbioru ilościowego, iż przedmiot zamówienia, który opisany jest w załączniku nr 1 do umowy, jest zgodny z umową i został zrealizowany w terminie, co zostaje potwierdzone Protokołem Odbioru Końcowego. Wzór Protokołu Odbioru Końcowego stanowi załącznik nr 5 do umowy. W przypadku stwierdzenia, iż dostarczony przedmiot zamówienia jest niezgodny z umową, Zamawiający wezwie Wykonawcę do dostarczenia przedmiotu zamówienia zgodnego z umową. Wykonawca zobowiązany jest do </w:t>
      </w:r>
      <w:r w:rsidRPr="006E5647">
        <w:rPr>
          <w:rFonts w:ascii="Calibri" w:hAnsi="Calibri" w:cs="Calibri"/>
          <w:spacing w:val="-12"/>
          <w:lang w:eastAsia="pl-PL"/>
        </w:rPr>
        <w:t>dostarczenia przedmiotu zamówienia, który będzie zgodny z umową w ciągu 1 dnia roboczego od wezwania</w:t>
      </w:r>
      <w:bookmarkEnd w:id="5"/>
      <w:r w:rsidRPr="006E5647">
        <w:rPr>
          <w:rFonts w:ascii="Calibri" w:hAnsi="Calibri" w:cs="Calibri"/>
          <w:spacing w:val="-12"/>
          <w:lang w:eastAsia="pl-PL"/>
        </w:rPr>
        <w:t>.</w:t>
      </w:r>
    </w:p>
    <w:p w14:paraId="5DBB38EE" w14:textId="77777777" w:rsidR="006C5C49" w:rsidRPr="006E5647" w:rsidRDefault="006C5C49" w:rsidP="006C5C49">
      <w:pPr>
        <w:widowControl/>
        <w:numPr>
          <w:ilvl w:val="0"/>
          <w:numId w:val="65"/>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W przypadku niedochowania terminu, o którym mowa w ust. 5 lub 7, Zamawiający zastrzega sobie prawo do dokonania odbioru bezspornej części przedmiotu zamówienia. W takim przypadku </w:t>
      </w:r>
      <w:r w:rsidRPr="006E5647">
        <w:rPr>
          <w:rFonts w:ascii="Calibri" w:hAnsi="Calibri" w:cs="Calibri"/>
          <w:spacing w:val="-12"/>
          <w:lang w:eastAsia="pl-PL"/>
        </w:rPr>
        <w:t>Wykonawcy przysługiwać będzie wynagrodzenie wyłącznie dotyczące bezspornej części przedmiotu zamówienia.</w:t>
      </w:r>
    </w:p>
    <w:p w14:paraId="7283F7B9" w14:textId="77777777" w:rsidR="006C5C49" w:rsidRDefault="006C5C49" w:rsidP="006C5C49">
      <w:pPr>
        <w:keepNext/>
        <w:widowControl/>
        <w:tabs>
          <w:tab w:val="left" w:pos="284"/>
          <w:tab w:val="left" w:pos="426"/>
        </w:tabs>
        <w:autoSpaceDE/>
        <w:autoSpaceDN/>
        <w:jc w:val="center"/>
        <w:outlineLvl w:val="2"/>
        <w:rPr>
          <w:rFonts w:ascii="Calibri" w:hAnsi="Calibri" w:cs="Calibri"/>
          <w:b/>
          <w:lang w:eastAsia="pl-PL"/>
        </w:rPr>
      </w:pPr>
    </w:p>
    <w:p w14:paraId="4BC35850" w14:textId="77777777" w:rsidR="006C5C49" w:rsidRPr="006E5647" w:rsidRDefault="006C5C49" w:rsidP="006C5C49">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 5</w:t>
      </w:r>
    </w:p>
    <w:p w14:paraId="201FC251" w14:textId="77777777" w:rsidR="006C5C49" w:rsidRPr="006E5647" w:rsidRDefault="006C5C49" w:rsidP="006C5C49">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Oświadczenia Stron</w:t>
      </w:r>
    </w:p>
    <w:p w14:paraId="7D6E5B50" w14:textId="77777777" w:rsidR="006C5C49" w:rsidRPr="006E5647" w:rsidRDefault="006C5C49" w:rsidP="006C5C49">
      <w:pPr>
        <w:widowControl/>
        <w:numPr>
          <w:ilvl w:val="0"/>
          <w:numId w:val="66"/>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Wykonawca oświadcza, że posiada fachową wiedzę i dysponuje wszelkimi niezbędnymi informacjami oraz pozwoleniami wymaganymi przez przepisy prawa w dziedzinach związanych z wykonaniem przedmiotu umowy, a także dysponuje odpowiednim personelem i odpowiednimi środkami gwarantującymi profesjonalną realizację niniejszej umowy.</w:t>
      </w:r>
    </w:p>
    <w:p w14:paraId="0DB20D9E" w14:textId="77777777" w:rsidR="006C5C49" w:rsidRPr="006E5647" w:rsidRDefault="006C5C49" w:rsidP="006C5C49">
      <w:pPr>
        <w:widowControl/>
        <w:numPr>
          <w:ilvl w:val="0"/>
          <w:numId w:val="66"/>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Wykonawca oświadcza, że przedmiot zamówienia:</w:t>
      </w:r>
    </w:p>
    <w:p w14:paraId="02C11C20" w14:textId="77777777" w:rsidR="006C5C49" w:rsidRPr="006E5647" w:rsidRDefault="006C5C49" w:rsidP="006C5C49">
      <w:pPr>
        <w:widowControl/>
        <w:numPr>
          <w:ilvl w:val="0"/>
          <w:numId w:val="67"/>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spełnia wszystkie wymogi dotyczące bezpieczeństwa oraz zużycia energii określone w obowiązującym w Polsce prawie;</w:t>
      </w:r>
    </w:p>
    <w:p w14:paraId="4560B42B" w14:textId="77777777" w:rsidR="006C5C49" w:rsidRPr="006E5647" w:rsidRDefault="006C5C49" w:rsidP="006C5C49">
      <w:pPr>
        <w:widowControl/>
        <w:numPr>
          <w:ilvl w:val="0"/>
          <w:numId w:val="67"/>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jest fabrycznie nowy, kompletny, nieużywany, </w:t>
      </w:r>
      <w:proofErr w:type="spellStart"/>
      <w:r w:rsidRPr="006E5647">
        <w:rPr>
          <w:rFonts w:ascii="Calibri" w:hAnsi="Calibri" w:cs="Calibri"/>
          <w:lang w:eastAsia="pl-PL"/>
        </w:rPr>
        <w:t>nierefabrykowany</w:t>
      </w:r>
      <w:proofErr w:type="spellEnd"/>
      <w:r w:rsidRPr="006E5647">
        <w:rPr>
          <w:rFonts w:ascii="Calibri" w:hAnsi="Calibri" w:cs="Calibri"/>
          <w:lang w:eastAsia="pl-PL"/>
        </w:rPr>
        <w:t xml:space="preserve"> i nieregenerowany, nienaprawiany, nie podlegał ponownej obróbce oraz jest w jednolitej konfiguracji;</w:t>
      </w:r>
    </w:p>
    <w:p w14:paraId="29ECA679" w14:textId="77777777" w:rsidR="006C5C49" w:rsidRPr="006E5647" w:rsidRDefault="006C5C49" w:rsidP="006C5C49">
      <w:pPr>
        <w:widowControl/>
        <w:numPr>
          <w:ilvl w:val="0"/>
          <w:numId w:val="67"/>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lastRenderedPageBreak/>
        <w:t>nie posiada jakichkolwiek wad fizycznych i/lub produkcyjnych (np. „martwe piksele”), prawnych, jak i ograniczających możliwość jego prawidłowego użytkowania;</w:t>
      </w:r>
    </w:p>
    <w:p w14:paraId="76BB3A0F" w14:textId="77777777" w:rsidR="006C5C49" w:rsidRPr="006E5647" w:rsidRDefault="006C5C49" w:rsidP="006C5C49">
      <w:pPr>
        <w:widowControl/>
        <w:numPr>
          <w:ilvl w:val="0"/>
          <w:numId w:val="67"/>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został dopuszczony do obrotu gospodarczego na terytorium Rzeczpospolitej Polskiej;</w:t>
      </w:r>
    </w:p>
    <w:p w14:paraId="07AF43F2" w14:textId="77777777" w:rsidR="006C5C49" w:rsidRPr="006E5647" w:rsidRDefault="006C5C49" w:rsidP="006C5C49">
      <w:pPr>
        <w:widowControl/>
        <w:numPr>
          <w:ilvl w:val="0"/>
          <w:numId w:val="67"/>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posiada certyfikaty dopuszczające do stosowania w Unii Europejskiej.</w:t>
      </w:r>
    </w:p>
    <w:p w14:paraId="69CE3D01" w14:textId="77777777" w:rsidR="006C5C49" w:rsidRPr="006E5647" w:rsidRDefault="006C5C49" w:rsidP="006C5C49">
      <w:pPr>
        <w:widowControl/>
        <w:numPr>
          <w:ilvl w:val="0"/>
          <w:numId w:val="66"/>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bCs/>
          <w:lang w:eastAsia="pl-PL"/>
        </w:rPr>
        <w:t xml:space="preserve">Wykonawca oświadcza, że serwis gwarancyjny sprzętu będzie świadczony przez autoryzowany serwis producenta lub firmę certyfikowaną przez producenta do świadczenia usług serwisowych, mającą swoją placówkę serwisową na terenie Polski.  </w:t>
      </w:r>
    </w:p>
    <w:p w14:paraId="28074201" w14:textId="77777777" w:rsidR="006C5C49" w:rsidRPr="006E5647" w:rsidRDefault="006C5C49" w:rsidP="006C5C49">
      <w:pPr>
        <w:widowControl/>
        <w:numPr>
          <w:ilvl w:val="0"/>
          <w:numId w:val="66"/>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Wykonawca oświadcza, że jest uprawniony do udzielania licencji/sublicencji na użytkowanie oprogramowania zainstalowanego na dostarczonym przez Wykonawcę sprzęcie, lub posiada prawo do jego sprzedaży i niniejsza Umowa nie narusza prawem chronionych dóbr osobistych, jak i majątkowych osób trzecich, ani też praw na dobrach niematerialnych, w szczególności: praw autorskich, pokrewnych, praw do wzorów przemysłowych, itp. oraz że przejmuje wyłączną odpowiedzialność za wszelkie szkody, jakie mogą powstać w związku z użytkowaniem Urządzenia.</w:t>
      </w:r>
    </w:p>
    <w:p w14:paraId="397BF6C2" w14:textId="77777777" w:rsidR="006C5C49" w:rsidRPr="006E5647" w:rsidRDefault="006C5C49" w:rsidP="006C5C49">
      <w:pPr>
        <w:widowControl/>
        <w:numPr>
          <w:ilvl w:val="0"/>
          <w:numId w:val="66"/>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Wykonawca oświadcza, że wykonanie niniejszej umowy nie będzie prowadzić do wypełnienia przesłanek czynu nieuczciwej konkurencji, w szczególności nie stanowi naruszenia tajemnicy przedsiębiorstwa osoby trzeciej.</w:t>
      </w:r>
    </w:p>
    <w:p w14:paraId="63B63482" w14:textId="77777777" w:rsidR="006C5C49" w:rsidRPr="006E5647" w:rsidRDefault="006C5C49" w:rsidP="006C5C49">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 6</w:t>
      </w:r>
    </w:p>
    <w:p w14:paraId="60095CBB" w14:textId="77777777" w:rsidR="006C5C49" w:rsidRPr="006E5647" w:rsidRDefault="006C5C49" w:rsidP="006C5C49">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Osoby do kontaktu</w:t>
      </w:r>
    </w:p>
    <w:p w14:paraId="62375549" w14:textId="77777777" w:rsidR="006C5C49" w:rsidRPr="006E5647" w:rsidRDefault="006C5C49" w:rsidP="006C5C49">
      <w:pPr>
        <w:widowControl/>
        <w:numPr>
          <w:ilvl w:val="0"/>
          <w:numId w:val="59"/>
        </w:numPr>
        <w:tabs>
          <w:tab w:val="left" w:pos="284"/>
          <w:tab w:val="left" w:pos="426"/>
        </w:tabs>
        <w:autoSpaceDE/>
        <w:autoSpaceDN/>
        <w:adjustRightInd w:val="0"/>
        <w:ind w:left="0" w:firstLine="0"/>
        <w:jc w:val="both"/>
        <w:rPr>
          <w:rFonts w:ascii="Calibri" w:hAnsi="Calibri" w:cs="Calibri"/>
          <w:spacing w:val="-12"/>
          <w:lang w:eastAsia="pl-PL"/>
        </w:rPr>
      </w:pPr>
      <w:r w:rsidRPr="006E5647">
        <w:rPr>
          <w:rFonts w:ascii="Calibri" w:hAnsi="Calibri" w:cs="Calibri"/>
          <w:spacing w:val="-12"/>
          <w:lang w:eastAsia="pl-PL"/>
        </w:rPr>
        <w:t>Do bieżącej współpracy, w zakresie wykonywania niniejszej umowy, upoważnione są następujące osoby:</w:t>
      </w:r>
    </w:p>
    <w:p w14:paraId="7FCFCC2C" w14:textId="77777777" w:rsidR="006C5C49" w:rsidRPr="006E5647" w:rsidRDefault="006C5C49" w:rsidP="006C5C49">
      <w:pPr>
        <w:widowControl/>
        <w:tabs>
          <w:tab w:val="left" w:pos="284"/>
          <w:tab w:val="left" w:pos="426"/>
        </w:tabs>
        <w:adjustRightInd w:val="0"/>
        <w:jc w:val="both"/>
        <w:rPr>
          <w:rFonts w:ascii="Calibri" w:hAnsi="Calibri" w:cs="Calibri"/>
          <w:lang w:eastAsia="pl-PL"/>
        </w:rPr>
      </w:pPr>
      <w:r w:rsidRPr="006E5647">
        <w:rPr>
          <w:rFonts w:ascii="Calibri" w:hAnsi="Calibri" w:cs="Calibri"/>
          <w:lang w:eastAsia="pl-PL"/>
        </w:rPr>
        <w:t>a) po stronie Zamawiającego:</w:t>
      </w:r>
    </w:p>
    <w:p w14:paraId="61D8C172" w14:textId="77777777" w:rsidR="006C5C49" w:rsidRPr="006E5647" w:rsidRDefault="006C5C49" w:rsidP="006C5C49">
      <w:pPr>
        <w:widowControl/>
        <w:tabs>
          <w:tab w:val="left" w:pos="284"/>
          <w:tab w:val="left" w:pos="426"/>
        </w:tabs>
        <w:adjustRightInd w:val="0"/>
        <w:jc w:val="both"/>
        <w:rPr>
          <w:rFonts w:ascii="Calibri" w:eastAsia="Calibri" w:hAnsi="Calibri" w:cs="Calibri"/>
        </w:rPr>
      </w:pPr>
      <w:r w:rsidRPr="006E5647">
        <w:rPr>
          <w:rFonts w:ascii="Calibri" w:hAnsi="Calibri" w:cs="Calibri"/>
          <w:lang w:eastAsia="pl-PL"/>
        </w:rPr>
        <w:t xml:space="preserve">P. Paweł Tur, mail: </w:t>
      </w:r>
      <w:hyperlink r:id="rId9" w:history="1">
        <w:r w:rsidRPr="006E5647">
          <w:rPr>
            <w:rFonts w:ascii="Calibri" w:hAnsi="Calibri" w:cs="Calibri"/>
            <w:color w:val="0000FF"/>
            <w:u w:val="single"/>
            <w:lang w:eastAsia="pl-PL"/>
          </w:rPr>
          <w:t>pawel.tur@cpe.gov.pl</w:t>
        </w:r>
      </w:hyperlink>
      <w:r w:rsidRPr="006E5647">
        <w:rPr>
          <w:rFonts w:ascii="Calibri" w:hAnsi="Calibri" w:cs="Calibri"/>
          <w:lang w:eastAsia="pl-PL"/>
        </w:rPr>
        <w:t>, tel. kom.: 782 110 015, tel.22 378 31 14</w:t>
      </w:r>
      <w:r w:rsidRPr="006E5647">
        <w:rPr>
          <w:rFonts w:ascii="Calibri" w:eastAsia="Calibri" w:hAnsi="Calibri" w:cs="Calibri"/>
        </w:rPr>
        <w:t xml:space="preserve">, </w:t>
      </w:r>
    </w:p>
    <w:p w14:paraId="53823038" w14:textId="77777777" w:rsidR="006C5C49" w:rsidRPr="006E5647" w:rsidRDefault="006C5C49" w:rsidP="006C5C49">
      <w:pPr>
        <w:spacing w:beforeLines="40" w:before="96" w:afterLines="40" w:after="96"/>
        <w:jc w:val="both"/>
        <w:rPr>
          <w:rFonts w:ascii="Calibri" w:hAnsi="Calibri" w:cs="Calibri"/>
          <w:lang w:eastAsia="pl-PL"/>
        </w:rPr>
      </w:pPr>
      <w:r w:rsidRPr="006E5647">
        <w:rPr>
          <w:rFonts w:ascii="Calibri" w:hAnsi="Calibri" w:cs="Calibri"/>
        </w:rPr>
        <w:t xml:space="preserve">P. Sławomir Martowski, mail: </w:t>
      </w:r>
      <w:hyperlink r:id="rId10" w:history="1">
        <w:r w:rsidRPr="006E5647">
          <w:rPr>
            <w:rFonts w:ascii="Calibri" w:hAnsi="Calibri" w:cs="Calibri"/>
            <w:color w:val="0000FF"/>
            <w:u w:val="single"/>
            <w:lang w:eastAsia="pl-PL"/>
          </w:rPr>
          <w:t>slawomir.martowski@cpe.gov.pl</w:t>
        </w:r>
      </w:hyperlink>
      <w:r w:rsidRPr="006E5647">
        <w:rPr>
          <w:rFonts w:ascii="Calibri" w:hAnsi="Calibri" w:cs="Calibri"/>
          <w:lang w:eastAsia="pl-PL"/>
        </w:rPr>
        <w:t xml:space="preserve">, tel. kom. 782 110 212, tel. 22 378 31 13. </w:t>
      </w:r>
    </w:p>
    <w:p w14:paraId="4480AD35" w14:textId="77777777" w:rsidR="006C5C49" w:rsidRPr="006E5647" w:rsidRDefault="006C5C49" w:rsidP="006C5C49">
      <w:pPr>
        <w:widowControl/>
        <w:tabs>
          <w:tab w:val="left" w:pos="284"/>
          <w:tab w:val="left" w:pos="426"/>
        </w:tabs>
        <w:adjustRightInd w:val="0"/>
        <w:jc w:val="both"/>
        <w:rPr>
          <w:rFonts w:ascii="Calibri" w:hAnsi="Calibri" w:cs="Calibri"/>
          <w:lang w:eastAsia="pl-PL"/>
        </w:rPr>
      </w:pPr>
      <w:r w:rsidRPr="006E5647">
        <w:rPr>
          <w:rFonts w:ascii="Calibri" w:hAnsi="Calibri" w:cs="Calibri"/>
          <w:lang w:eastAsia="pl-PL"/>
        </w:rPr>
        <w:t>b) po stronie Wykonawcy:</w:t>
      </w:r>
    </w:p>
    <w:p w14:paraId="1781B46E" w14:textId="77777777" w:rsidR="006C5C49" w:rsidRPr="006E5647" w:rsidRDefault="006C5C49" w:rsidP="006C5C49">
      <w:pPr>
        <w:widowControl/>
        <w:tabs>
          <w:tab w:val="left" w:pos="284"/>
          <w:tab w:val="left" w:pos="426"/>
        </w:tabs>
        <w:adjustRightInd w:val="0"/>
        <w:jc w:val="both"/>
        <w:rPr>
          <w:rFonts w:ascii="Calibri" w:hAnsi="Calibri" w:cs="Calibri"/>
          <w:lang w:eastAsia="pl-PL"/>
        </w:rPr>
      </w:pPr>
      <w:r>
        <w:rPr>
          <w:rFonts w:ascii="Calibri" w:hAnsi="Calibri" w:cs="Calibri"/>
          <w:lang w:eastAsia="pl-PL"/>
        </w:rPr>
        <w:t>…………………</w:t>
      </w:r>
      <w:r w:rsidRPr="006E5647">
        <w:rPr>
          <w:rFonts w:ascii="Calibri" w:hAnsi="Calibri" w:cs="Calibri"/>
          <w:lang w:eastAsia="pl-PL"/>
        </w:rPr>
        <w:t>, mail:</w:t>
      </w:r>
      <w:r w:rsidRPr="00421F11">
        <w:t xml:space="preserve"> </w:t>
      </w:r>
      <w:r>
        <w:t>…………………..</w:t>
      </w:r>
      <w:r>
        <w:rPr>
          <w:rFonts w:ascii="Calibri" w:hAnsi="Calibri" w:cs="Calibri"/>
          <w:lang w:eastAsia="pl-PL"/>
        </w:rPr>
        <w:t xml:space="preserve"> </w:t>
      </w:r>
      <w:r w:rsidRPr="006E5647">
        <w:rPr>
          <w:rFonts w:ascii="Calibri" w:hAnsi="Calibri" w:cs="Calibri"/>
          <w:lang w:eastAsia="pl-PL"/>
        </w:rPr>
        <w:t>, tel.:</w:t>
      </w:r>
      <w:r>
        <w:rPr>
          <w:rFonts w:ascii="Calibri" w:hAnsi="Calibri" w:cs="Calibri"/>
          <w:lang w:eastAsia="pl-PL"/>
        </w:rPr>
        <w:t>…………………………</w:t>
      </w:r>
    </w:p>
    <w:p w14:paraId="65F3A232" w14:textId="77777777" w:rsidR="006C5C49" w:rsidRPr="006E5647" w:rsidRDefault="006C5C49" w:rsidP="006C5C49">
      <w:pPr>
        <w:widowControl/>
        <w:numPr>
          <w:ilvl w:val="0"/>
          <w:numId w:val="59"/>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Osoby wymienione w ust. 1 są uprawnione do uzgadniania form i metod pracy, udzielania koniecznych informacji, wynikających z niniejszej umowy, niezbędnych do prawidłowego wykonywania przedmiotu umowy. </w:t>
      </w:r>
    </w:p>
    <w:p w14:paraId="4EA247E2" w14:textId="77777777" w:rsidR="006C5C49" w:rsidRPr="006E5647" w:rsidRDefault="006C5C49" w:rsidP="006C5C49">
      <w:pPr>
        <w:widowControl/>
        <w:numPr>
          <w:ilvl w:val="0"/>
          <w:numId w:val="59"/>
        </w:numPr>
        <w:tabs>
          <w:tab w:val="left" w:pos="284"/>
          <w:tab w:val="left" w:pos="426"/>
        </w:tabs>
        <w:suppressAutoHyphens/>
        <w:autoSpaceDE/>
        <w:autoSpaceDN/>
        <w:adjustRightInd w:val="0"/>
        <w:ind w:left="0" w:firstLine="0"/>
        <w:jc w:val="both"/>
        <w:rPr>
          <w:rFonts w:ascii="Calibri" w:hAnsi="Calibri" w:cs="Calibri"/>
          <w:lang w:eastAsia="pl-PL"/>
        </w:rPr>
      </w:pPr>
      <w:r w:rsidRPr="006E5647">
        <w:rPr>
          <w:rFonts w:ascii="Calibri" w:hAnsi="Calibri" w:cs="Calibri"/>
          <w:lang w:eastAsia="pl-PL"/>
        </w:rPr>
        <w:t>Zmiana ww. osób nie powoduje konieczności aneksowania umowy.</w:t>
      </w:r>
    </w:p>
    <w:p w14:paraId="42AC7C46" w14:textId="77777777" w:rsidR="006C5C49" w:rsidRDefault="006C5C49" w:rsidP="006C5C49">
      <w:pPr>
        <w:keepNext/>
        <w:widowControl/>
        <w:tabs>
          <w:tab w:val="left" w:pos="284"/>
          <w:tab w:val="left" w:pos="426"/>
        </w:tabs>
        <w:autoSpaceDE/>
        <w:autoSpaceDN/>
        <w:jc w:val="center"/>
        <w:outlineLvl w:val="2"/>
        <w:rPr>
          <w:rFonts w:ascii="Calibri" w:hAnsi="Calibri" w:cs="Calibri"/>
          <w:b/>
          <w:lang w:eastAsia="pl-PL"/>
        </w:rPr>
      </w:pPr>
    </w:p>
    <w:p w14:paraId="6E2854BB" w14:textId="77777777" w:rsidR="006C5C49" w:rsidRPr="006E5647" w:rsidRDefault="006C5C49" w:rsidP="006C5C49">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 7</w:t>
      </w:r>
    </w:p>
    <w:p w14:paraId="1C4778D4" w14:textId="77777777" w:rsidR="006C5C49" w:rsidRPr="006E5647" w:rsidRDefault="006C5C49" w:rsidP="006C5C49">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Wynagrodzenie i warunki płatności</w:t>
      </w:r>
    </w:p>
    <w:p w14:paraId="7CF33042" w14:textId="77777777" w:rsidR="006C5C49" w:rsidRPr="006E5647" w:rsidRDefault="006C5C49" w:rsidP="006C5C49">
      <w:pPr>
        <w:widowControl/>
        <w:numPr>
          <w:ilvl w:val="0"/>
          <w:numId w:val="60"/>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Za wykonanie przedmiotu umowy Zamawiający zapłaci Wykonawcy wynagrodzenie </w:t>
      </w:r>
      <w:r w:rsidRPr="006E5647">
        <w:rPr>
          <w:rFonts w:ascii="Calibri" w:hAnsi="Calibri" w:cs="Calibri"/>
          <w:lang w:eastAsia="pl-PL"/>
        </w:rPr>
        <w:br/>
        <w:t xml:space="preserve">w wysokości maksymalnie </w:t>
      </w:r>
      <w:r>
        <w:rPr>
          <w:rFonts w:ascii="Calibri" w:hAnsi="Calibri" w:cs="Calibri"/>
          <w:lang w:eastAsia="pl-PL"/>
        </w:rPr>
        <w:t>……………………………….</w:t>
      </w:r>
      <w:r w:rsidRPr="004275DB">
        <w:rPr>
          <w:rFonts w:ascii="Calibri" w:hAnsi="Calibri" w:cs="Calibri"/>
          <w:lang w:eastAsia="pl-PL"/>
        </w:rPr>
        <w:t xml:space="preserve"> PLN brutto (słownie: </w:t>
      </w:r>
      <w:r>
        <w:rPr>
          <w:rFonts w:ascii="Calibri" w:hAnsi="Calibri" w:cs="Calibri"/>
          <w:lang w:eastAsia="pl-PL"/>
        </w:rPr>
        <w:t>………………………………………..</w:t>
      </w:r>
      <w:r w:rsidRPr="006E5647">
        <w:rPr>
          <w:rFonts w:ascii="Calibri" w:hAnsi="Calibri" w:cs="Calibri"/>
          <w:lang w:eastAsia="pl-PL"/>
        </w:rPr>
        <w:t>PLN</w:t>
      </w:r>
      <w:r>
        <w:rPr>
          <w:rFonts w:ascii="Calibri" w:hAnsi="Calibri" w:cs="Calibri"/>
          <w:lang w:eastAsia="pl-PL"/>
        </w:rPr>
        <w:t>).</w:t>
      </w:r>
    </w:p>
    <w:p w14:paraId="188F4C9D" w14:textId="77777777" w:rsidR="006C5C49" w:rsidRPr="006E5647" w:rsidRDefault="006C5C49" w:rsidP="006C5C49">
      <w:pPr>
        <w:widowControl/>
        <w:numPr>
          <w:ilvl w:val="0"/>
          <w:numId w:val="60"/>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Zapłata wynagrodzenia nastąpi na podstawie faktycznie zrealizowanego przedmiotu zamówienia według cen jednostkowych podanych w formularzu ofertowym Wykonawcy, stanowiącym załącznik nr 2 do umowy.</w:t>
      </w:r>
    </w:p>
    <w:p w14:paraId="4C7AE798" w14:textId="77777777" w:rsidR="006C5C49" w:rsidRPr="006E5647" w:rsidRDefault="006C5C49" w:rsidP="006C5C49">
      <w:pPr>
        <w:widowControl/>
        <w:numPr>
          <w:ilvl w:val="0"/>
          <w:numId w:val="60"/>
        </w:numPr>
        <w:tabs>
          <w:tab w:val="left" w:pos="284"/>
          <w:tab w:val="left" w:pos="426"/>
        </w:tabs>
        <w:autoSpaceDE/>
        <w:autoSpaceDN/>
        <w:adjustRightInd w:val="0"/>
        <w:ind w:left="0" w:firstLine="0"/>
        <w:jc w:val="both"/>
        <w:rPr>
          <w:rFonts w:ascii="Calibri" w:hAnsi="Calibri" w:cs="Calibri"/>
          <w:spacing w:val="-12"/>
          <w:lang w:eastAsia="pl-PL"/>
        </w:rPr>
      </w:pPr>
      <w:r w:rsidRPr="006E5647">
        <w:rPr>
          <w:rFonts w:ascii="Calibri" w:hAnsi="Calibri" w:cs="Calibri"/>
          <w:lang w:eastAsia="pl-PL"/>
        </w:rPr>
        <w:t xml:space="preserve">Wynagrodzenie, o którym mowa w ust. 1, obejmuje wszystkie koszty niezbędne do prawidłowego wykonania umowy, nawet jeśli koszty te nie zostały wprost wyszczególnione w treści umowy. Wykonawca mając możliwość uprzedniego ustalenia wszystkich warunków związanych z realizacją umowy, nie może żądać podwyższenia wynagrodzenia, nawet, jeżeli z przyczyn od siebie </w:t>
      </w:r>
      <w:r w:rsidRPr="006E5647">
        <w:rPr>
          <w:rFonts w:ascii="Calibri" w:hAnsi="Calibri" w:cs="Calibri"/>
          <w:spacing w:val="-12"/>
          <w:lang w:eastAsia="pl-PL"/>
        </w:rPr>
        <w:t xml:space="preserve">niezależnych nie mógł przewidzieć wszystkich kosztów niezbędnych do prawidłowego wykonania umowy. </w:t>
      </w:r>
    </w:p>
    <w:p w14:paraId="221393C7" w14:textId="77777777" w:rsidR="006C5C49" w:rsidRPr="006E5647" w:rsidRDefault="006C5C49" w:rsidP="006C5C49">
      <w:pPr>
        <w:widowControl/>
        <w:numPr>
          <w:ilvl w:val="0"/>
          <w:numId w:val="60"/>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Zapłata wynagrodzenia za wykonanie przedmiotu umowy nastąpi na podstawie faktury VAT (e-faktury), wystawionej przez Wykonawcę, w terminie 21 dni od dnia otrzymania przez Zamawiającego prawidłowo wystawionej faktury VAT na adres Zamawiającego: </w:t>
      </w:r>
    </w:p>
    <w:p w14:paraId="6418FFCC" w14:textId="77777777" w:rsidR="006C5C49" w:rsidRPr="006E5647" w:rsidRDefault="006C5C49" w:rsidP="006C5C49">
      <w:pPr>
        <w:widowControl/>
        <w:numPr>
          <w:ilvl w:val="0"/>
          <w:numId w:val="60"/>
        </w:numPr>
        <w:tabs>
          <w:tab w:val="left" w:pos="284"/>
          <w:tab w:val="left" w:pos="426"/>
        </w:tabs>
        <w:autoSpaceDE/>
        <w:autoSpaceDN/>
        <w:adjustRightInd w:val="0"/>
        <w:ind w:left="0" w:firstLine="0"/>
        <w:jc w:val="both"/>
        <w:rPr>
          <w:rFonts w:ascii="Calibri" w:hAnsi="Calibri" w:cs="Calibri"/>
          <w:b/>
          <w:u w:val="single"/>
        </w:rPr>
      </w:pPr>
      <w:r w:rsidRPr="006E5647">
        <w:rPr>
          <w:rFonts w:ascii="Calibri" w:hAnsi="Calibri" w:cs="Calibri"/>
          <w:b/>
          <w:u w:val="single"/>
        </w:rPr>
        <w:t xml:space="preserve">Dane do faktury: </w:t>
      </w:r>
    </w:p>
    <w:p w14:paraId="2E1A3264" w14:textId="77777777" w:rsidR="006C5C49" w:rsidRPr="006E5647" w:rsidRDefault="006C5C49" w:rsidP="006C5C49">
      <w:pPr>
        <w:widowControl/>
        <w:tabs>
          <w:tab w:val="left" w:pos="284"/>
          <w:tab w:val="left" w:pos="426"/>
        </w:tabs>
        <w:adjustRightInd w:val="0"/>
        <w:jc w:val="both"/>
        <w:rPr>
          <w:rFonts w:ascii="Calibri" w:hAnsi="Calibri" w:cs="Calibri"/>
        </w:rPr>
      </w:pPr>
      <w:r w:rsidRPr="006E5647">
        <w:rPr>
          <w:rFonts w:ascii="Calibri" w:hAnsi="Calibri" w:cs="Calibri"/>
        </w:rPr>
        <w:t xml:space="preserve">Centrum Projektów Europejskich </w:t>
      </w:r>
    </w:p>
    <w:p w14:paraId="3E0BF4C7" w14:textId="77777777" w:rsidR="006C5C49" w:rsidRPr="006E5647" w:rsidRDefault="006C5C49" w:rsidP="006C5C49">
      <w:pPr>
        <w:widowControl/>
        <w:tabs>
          <w:tab w:val="left" w:pos="284"/>
          <w:tab w:val="left" w:pos="426"/>
        </w:tabs>
        <w:adjustRightInd w:val="0"/>
        <w:jc w:val="both"/>
        <w:rPr>
          <w:rFonts w:ascii="Calibri" w:hAnsi="Calibri" w:cs="Calibri"/>
        </w:rPr>
      </w:pPr>
      <w:r w:rsidRPr="006E5647">
        <w:rPr>
          <w:rFonts w:ascii="Calibri" w:hAnsi="Calibri" w:cs="Calibri"/>
        </w:rPr>
        <w:t xml:space="preserve">ul. Domaniewska 39a, 02-672 Warszawa </w:t>
      </w:r>
    </w:p>
    <w:p w14:paraId="6BBA56F3" w14:textId="77777777" w:rsidR="006C5C49" w:rsidRPr="006E5647" w:rsidRDefault="006C5C49" w:rsidP="006C5C49">
      <w:pPr>
        <w:widowControl/>
        <w:tabs>
          <w:tab w:val="left" w:pos="284"/>
          <w:tab w:val="left" w:pos="426"/>
        </w:tabs>
        <w:adjustRightInd w:val="0"/>
        <w:jc w:val="both"/>
        <w:rPr>
          <w:rFonts w:ascii="Calibri" w:hAnsi="Calibri" w:cs="Calibri"/>
        </w:rPr>
      </w:pPr>
      <w:r w:rsidRPr="006E5647">
        <w:rPr>
          <w:rFonts w:ascii="Calibri" w:hAnsi="Calibri" w:cs="Calibri"/>
        </w:rPr>
        <w:t xml:space="preserve">NIP: 701-015-88-87 </w:t>
      </w:r>
    </w:p>
    <w:p w14:paraId="66A68E41" w14:textId="77777777" w:rsidR="006C5C49" w:rsidRPr="006E5647" w:rsidRDefault="006C5C49" w:rsidP="006C5C49">
      <w:pPr>
        <w:widowControl/>
        <w:tabs>
          <w:tab w:val="left" w:pos="284"/>
          <w:tab w:val="left" w:pos="426"/>
        </w:tabs>
        <w:adjustRightInd w:val="0"/>
        <w:jc w:val="both"/>
        <w:rPr>
          <w:rFonts w:ascii="Calibri" w:hAnsi="Calibri" w:cs="Calibri"/>
        </w:rPr>
      </w:pPr>
      <w:bookmarkStart w:id="6" w:name="_Hlk54774532"/>
      <w:r w:rsidRPr="006E5647">
        <w:rPr>
          <w:rFonts w:ascii="Calibri" w:hAnsi="Calibri" w:cs="Calibri"/>
        </w:rPr>
        <w:lastRenderedPageBreak/>
        <w:t xml:space="preserve">Wykonawca zobowiązuje się do niezwłocznego po podpisaniu protokołu odbioru końcowego wystawienia i doręczenia Zamawiającemu faktury (e-faktury). Przez niezwłoczne wystawienie i doręczenie Zamawiającemu faktury rozumie się doręczenie Zamawiającemu faktury w dniu odbioru lub niezwłocznie po dniu odbioru nie później niż 7 dni od dnia podpisania protokołu końcowego. Przywołane zdaniem poprzednim zobowiązanie wynika z okoliczności dotyczących finansowania w ramach programu, o którym mowa w § 1 ust. 1, co Wykonawca przyjmuje do wiadomości i akceptuje. </w:t>
      </w:r>
    </w:p>
    <w:bookmarkEnd w:id="6"/>
    <w:p w14:paraId="1EAC35B2" w14:textId="77777777" w:rsidR="006C5C49" w:rsidRPr="006E5647" w:rsidRDefault="006C5C49" w:rsidP="006C5C49">
      <w:pPr>
        <w:widowControl/>
        <w:numPr>
          <w:ilvl w:val="0"/>
          <w:numId w:val="60"/>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Podstawą do wystawienia przez Wykonawcę faktury VAT za sprzęt dostarczony będzie podpisanie przez Naczelnika Wydziału Administracji lub osobę go zastępującą Protokołu Odbioru Końcowego stwierdzającego brak zastrzeżeń odnośnie do przedmiotu zamówienia. </w:t>
      </w:r>
    </w:p>
    <w:p w14:paraId="4F94BE96" w14:textId="77777777" w:rsidR="006C5C49" w:rsidRPr="006E5647" w:rsidRDefault="006C5C49" w:rsidP="006C5C49">
      <w:pPr>
        <w:widowControl/>
        <w:numPr>
          <w:ilvl w:val="0"/>
          <w:numId w:val="60"/>
        </w:numPr>
        <w:tabs>
          <w:tab w:val="left" w:pos="284"/>
          <w:tab w:val="left" w:pos="426"/>
        </w:tabs>
        <w:autoSpaceDE/>
        <w:autoSpaceDN/>
        <w:adjustRightInd w:val="0"/>
        <w:ind w:left="0" w:firstLine="0"/>
        <w:jc w:val="both"/>
        <w:rPr>
          <w:rFonts w:ascii="Calibri" w:hAnsi="Calibri" w:cs="Calibri"/>
          <w:spacing w:val="-12"/>
          <w:lang w:eastAsia="pl-PL"/>
        </w:rPr>
      </w:pPr>
      <w:r w:rsidRPr="006E5647">
        <w:rPr>
          <w:rFonts w:ascii="Calibri" w:hAnsi="Calibri" w:cs="Calibri"/>
          <w:spacing w:val="-14"/>
          <w:lang w:val="uk-UA" w:eastAsia="pl-PL"/>
        </w:rPr>
        <w:t>Zapłata wynagrodzenia będzie dokonana przelewem na wskazany przez Wykonawcę rachunek bankowy o numerze:</w:t>
      </w:r>
      <w:r w:rsidRPr="006E5647">
        <w:rPr>
          <w:rFonts w:ascii="Calibri" w:hAnsi="Calibri" w:cs="Calibri"/>
          <w:spacing w:val="-14"/>
          <w:lang w:eastAsia="pl-PL"/>
        </w:rPr>
        <w:t xml:space="preserve"> </w:t>
      </w:r>
      <w:r>
        <w:rPr>
          <w:rFonts w:ascii="Calibri" w:hAnsi="Calibri" w:cs="Calibri"/>
          <w:spacing w:val="-14"/>
          <w:lang w:eastAsia="pl-PL"/>
        </w:rPr>
        <w:t>…………………………………………..</w:t>
      </w:r>
      <w:r w:rsidRPr="006E5647">
        <w:rPr>
          <w:rFonts w:ascii="Calibri" w:hAnsi="Calibri" w:cs="Calibri"/>
          <w:spacing w:val="-14"/>
          <w:sz w:val="24"/>
          <w:szCs w:val="24"/>
          <w:lang w:eastAsia="pl-PL"/>
        </w:rPr>
        <w:t xml:space="preserve"> </w:t>
      </w:r>
      <w:r w:rsidRPr="006E5647">
        <w:rPr>
          <w:rFonts w:ascii="Calibri" w:hAnsi="Calibri" w:cs="Calibri"/>
          <w:spacing w:val="-12"/>
          <w:lang w:eastAsia="pl-PL"/>
        </w:rPr>
        <w:t>Za dzień zapłaty wynagrodzenia uznaje się dzień obciążenia rachunku bankowego Zamawiającego.</w:t>
      </w:r>
    </w:p>
    <w:p w14:paraId="186060ED" w14:textId="77777777" w:rsidR="006C5C49" w:rsidRPr="006E5647" w:rsidRDefault="006C5C49" w:rsidP="006C5C49">
      <w:pPr>
        <w:widowControl/>
        <w:numPr>
          <w:ilvl w:val="0"/>
          <w:numId w:val="60"/>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Wykonawca jest uprawniony do złożenia ustrukturyzowanej faktury elektronicznej za pośrednictwem Platformy Elektronicznego Fakturowania.</w:t>
      </w:r>
    </w:p>
    <w:p w14:paraId="4473352C" w14:textId="77777777" w:rsidR="006C5C49" w:rsidRPr="006E5647" w:rsidRDefault="006C5C49" w:rsidP="006C5C49">
      <w:pPr>
        <w:widowControl/>
        <w:numPr>
          <w:ilvl w:val="0"/>
          <w:numId w:val="60"/>
        </w:numPr>
        <w:tabs>
          <w:tab w:val="left" w:pos="284"/>
          <w:tab w:val="left" w:pos="426"/>
        </w:tabs>
        <w:autoSpaceDE/>
        <w:autoSpaceDN/>
        <w:adjustRightInd w:val="0"/>
        <w:ind w:left="0" w:firstLine="0"/>
        <w:jc w:val="both"/>
        <w:rPr>
          <w:rFonts w:ascii="Calibri" w:hAnsi="Calibri" w:cs="Calibri"/>
          <w:lang w:eastAsia="pl-PL"/>
        </w:rPr>
      </w:pPr>
      <w:r w:rsidRPr="006E5647">
        <w:rPr>
          <w:rFonts w:ascii="Calibri" w:eastAsia="Calibri" w:hAnsi="Calibri" w:cs="Calibri"/>
          <w:lang w:eastAsia="pl-PL"/>
        </w:rPr>
        <w:t>Wykonawca nie może dokonać przelewu wierzytelności Wykonawcy z tytułu wynagrodzenia wynikającego z niniejszej umowy na osoby trzecie bez uprzedniej zgody Zamawiającego wyrażonej w formie pisemnej pod rygorem nieważności</w:t>
      </w:r>
      <w:r w:rsidRPr="006E5647">
        <w:rPr>
          <w:rFonts w:ascii="Calibri" w:hAnsi="Calibri" w:cs="Calibri"/>
          <w:lang w:eastAsia="pl-PL"/>
        </w:rPr>
        <w:t>.</w:t>
      </w:r>
    </w:p>
    <w:p w14:paraId="12CBA0FE" w14:textId="77777777" w:rsidR="006C5C49" w:rsidRDefault="006C5C49" w:rsidP="006C5C49">
      <w:pPr>
        <w:keepNext/>
        <w:widowControl/>
        <w:tabs>
          <w:tab w:val="left" w:pos="284"/>
          <w:tab w:val="left" w:pos="426"/>
        </w:tabs>
        <w:autoSpaceDE/>
        <w:autoSpaceDN/>
        <w:jc w:val="center"/>
        <w:outlineLvl w:val="2"/>
        <w:rPr>
          <w:rFonts w:ascii="Calibri" w:hAnsi="Calibri" w:cs="Calibri"/>
          <w:b/>
          <w:lang w:eastAsia="pl-PL"/>
        </w:rPr>
      </w:pPr>
    </w:p>
    <w:p w14:paraId="28EBF91B" w14:textId="77777777" w:rsidR="006C5C49" w:rsidRPr="006E5647" w:rsidRDefault="006C5C49" w:rsidP="006C5C49">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 xml:space="preserve">§ </w:t>
      </w:r>
      <w:r>
        <w:rPr>
          <w:rFonts w:ascii="Calibri" w:hAnsi="Calibri" w:cs="Calibri"/>
          <w:b/>
          <w:lang w:eastAsia="pl-PL"/>
        </w:rPr>
        <w:t>8</w:t>
      </w:r>
    </w:p>
    <w:p w14:paraId="7FC0498F" w14:textId="77777777" w:rsidR="006C5C49" w:rsidRPr="006E5647" w:rsidRDefault="006C5C49" w:rsidP="006C5C49">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Podstawowe wymagania w zakresie gwarancji</w:t>
      </w:r>
    </w:p>
    <w:p w14:paraId="0ED30177" w14:textId="77777777" w:rsidR="006C5C49" w:rsidRPr="006E5647" w:rsidRDefault="006C5C49" w:rsidP="006C5C49">
      <w:pPr>
        <w:widowControl/>
        <w:tabs>
          <w:tab w:val="left" w:pos="284"/>
          <w:tab w:val="left" w:pos="426"/>
        </w:tabs>
        <w:adjustRightInd w:val="0"/>
        <w:jc w:val="both"/>
        <w:rPr>
          <w:rFonts w:ascii="Calibri" w:hAnsi="Calibri" w:cs="Calibri"/>
          <w:lang w:eastAsia="pl-PL"/>
        </w:rPr>
      </w:pPr>
      <w:r w:rsidRPr="006E5647">
        <w:rPr>
          <w:rFonts w:ascii="Calibri" w:hAnsi="Calibri" w:cs="Calibri"/>
          <w:lang w:eastAsia="pl-PL"/>
        </w:rPr>
        <w:t>Zgodnie z ofertą, Wykonawca w ramach wynagrodzenia zapewni:</w:t>
      </w:r>
    </w:p>
    <w:p w14:paraId="4FEBF84A" w14:textId="77777777" w:rsidR="006C5C49" w:rsidRPr="009465B0" w:rsidRDefault="006C5C49" w:rsidP="006C5C49">
      <w:pPr>
        <w:pStyle w:val="Akapitzlist"/>
        <w:widowControl/>
        <w:numPr>
          <w:ilvl w:val="0"/>
          <w:numId w:val="81"/>
        </w:numPr>
        <w:tabs>
          <w:tab w:val="left" w:pos="284"/>
          <w:tab w:val="left" w:pos="426"/>
        </w:tabs>
        <w:autoSpaceDE/>
        <w:autoSpaceDN/>
        <w:adjustRightInd w:val="0"/>
        <w:spacing w:before="0"/>
        <w:contextualSpacing/>
        <w:rPr>
          <w:rFonts w:ascii="Calibri" w:hAnsi="Calibri" w:cs="Calibri"/>
          <w:lang w:eastAsia="pl-PL"/>
        </w:rPr>
      </w:pPr>
      <w:r w:rsidRPr="009465B0">
        <w:rPr>
          <w:rFonts w:ascii="Calibri" w:hAnsi="Calibri" w:cs="Calibri"/>
          <w:lang w:eastAsia="pl-PL"/>
        </w:rPr>
        <w:t>…..</w:t>
      </w:r>
      <w:r w:rsidRPr="006E5647">
        <w:rPr>
          <w:vertAlign w:val="superscript"/>
          <w:lang w:eastAsia="pl-PL"/>
        </w:rPr>
        <w:footnoteReference w:id="4"/>
      </w:r>
      <w:r w:rsidRPr="009465B0">
        <w:rPr>
          <w:rFonts w:ascii="Calibri" w:hAnsi="Calibri" w:cs="Calibri"/>
          <w:lang w:eastAsia="pl-PL"/>
        </w:rPr>
        <w:t xml:space="preserve"> miesięczny okres gwarancji  na dostarczone Urządzenia dla poz. 1 OPZ</w:t>
      </w:r>
    </w:p>
    <w:p w14:paraId="2AA1025B" w14:textId="77777777" w:rsidR="006C5C49" w:rsidRPr="009465B0" w:rsidRDefault="006C5C49" w:rsidP="006C5C49">
      <w:pPr>
        <w:pStyle w:val="Akapitzlist"/>
        <w:widowControl/>
        <w:numPr>
          <w:ilvl w:val="0"/>
          <w:numId w:val="81"/>
        </w:numPr>
        <w:tabs>
          <w:tab w:val="left" w:pos="284"/>
          <w:tab w:val="left" w:pos="426"/>
        </w:tabs>
        <w:autoSpaceDE/>
        <w:autoSpaceDN/>
        <w:adjustRightInd w:val="0"/>
        <w:spacing w:before="0"/>
        <w:contextualSpacing/>
        <w:rPr>
          <w:rFonts w:ascii="Calibri" w:hAnsi="Calibri" w:cs="Calibri"/>
          <w:lang w:eastAsia="pl-PL"/>
        </w:rPr>
      </w:pPr>
      <w:r w:rsidRPr="009465B0">
        <w:rPr>
          <w:rFonts w:ascii="Calibri" w:hAnsi="Calibri" w:cs="Calibri"/>
          <w:lang w:eastAsia="pl-PL"/>
        </w:rPr>
        <w:t>……</w:t>
      </w:r>
      <w:r w:rsidRPr="006E5647">
        <w:rPr>
          <w:vertAlign w:val="superscript"/>
          <w:lang w:eastAsia="pl-PL"/>
        </w:rPr>
        <w:footnoteReference w:id="5"/>
      </w:r>
      <w:r w:rsidRPr="009465B0">
        <w:rPr>
          <w:rFonts w:ascii="Calibri" w:hAnsi="Calibri" w:cs="Calibri"/>
          <w:lang w:eastAsia="pl-PL"/>
        </w:rPr>
        <w:t xml:space="preserve"> miesięczny okres gwarancji  na dostarczone Urządzenia dla poz. 2 OPZ</w:t>
      </w:r>
    </w:p>
    <w:p w14:paraId="7DE41DDE" w14:textId="77777777" w:rsidR="006C5C49" w:rsidRPr="009465B0" w:rsidRDefault="006C5C49" w:rsidP="006C5C49">
      <w:pPr>
        <w:pStyle w:val="Akapitzlist"/>
        <w:widowControl/>
        <w:numPr>
          <w:ilvl w:val="0"/>
          <w:numId w:val="81"/>
        </w:numPr>
        <w:tabs>
          <w:tab w:val="left" w:pos="284"/>
          <w:tab w:val="left" w:pos="426"/>
        </w:tabs>
        <w:autoSpaceDE/>
        <w:autoSpaceDN/>
        <w:adjustRightInd w:val="0"/>
        <w:spacing w:before="0"/>
        <w:contextualSpacing/>
        <w:rPr>
          <w:rFonts w:ascii="Calibri" w:hAnsi="Calibri" w:cs="Calibri"/>
          <w:lang w:eastAsia="pl-PL"/>
        </w:rPr>
      </w:pPr>
      <w:r w:rsidRPr="009465B0">
        <w:rPr>
          <w:rFonts w:ascii="Calibri" w:hAnsi="Calibri" w:cs="Calibri"/>
          <w:lang w:eastAsia="pl-PL"/>
        </w:rPr>
        <w:t>……</w:t>
      </w:r>
      <w:r w:rsidRPr="006E5647">
        <w:rPr>
          <w:vertAlign w:val="superscript"/>
          <w:lang w:eastAsia="pl-PL"/>
        </w:rPr>
        <w:footnoteReference w:id="6"/>
      </w:r>
      <w:r w:rsidRPr="009465B0">
        <w:rPr>
          <w:rFonts w:ascii="Calibri" w:hAnsi="Calibri" w:cs="Calibri"/>
          <w:lang w:eastAsia="pl-PL"/>
        </w:rPr>
        <w:t xml:space="preserve"> miesięczny okres gwarancji  na dostarczone Urządzenia dla poz. </w:t>
      </w:r>
      <w:r>
        <w:rPr>
          <w:rFonts w:ascii="Calibri" w:hAnsi="Calibri" w:cs="Calibri"/>
          <w:lang w:eastAsia="pl-PL"/>
        </w:rPr>
        <w:t>4</w:t>
      </w:r>
      <w:r w:rsidRPr="009465B0">
        <w:rPr>
          <w:rFonts w:ascii="Calibri" w:hAnsi="Calibri" w:cs="Calibri"/>
          <w:lang w:eastAsia="pl-PL"/>
        </w:rPr>
        <w:t xml:space="preserve"> OPZ  </w:t>
      </w:r>
    </w:p>
    <w:p w14:paraId="335AD26C" w14:textId="77777777" w:rsidR="006C5C49" w:rsidRPr="009465B0" w:rsidRDefault="006C5C49" w:rsidP="006C5C49">
      <w:pPr>
        <w:pStyle w:val="Akapitzlist"/>
        <w:widowControl/>
        <w:numPr>
          <w:ilvl w:val="0"/>
          <w:numId w:val="81"/>
        </w:numPr>
        <w:tabs>
          <w:tab w:val="left" w:pos="284"/>
          <w:tab w:val="left" w:pos="426"/>
        </w:tabs>
        <w:autoSpaceDE/>
        <w:autoSpaceDN/>
        <w:adjustRightInd w:val="0"/>
        <w:spacing w:before="0"/>
        <w:contextualSpacing/>
        <w:jc w:val="left"/>
        <w:rPr>
          <w:rFonts w:ascii="Calibri" w:hAnsi="Calibri" w:cs="Calibri"/>
          <w:lang w:eastAsia="pl-PL"/>
        </w:rPr>
      </w:pPr>
      <w:r w:rsidRPr="009465B0">
        <w:rPr>
          <w:rFonts w:ascii="Calibri" w:hAnsi="Calibri" w:cs="Calibri"/>
          <w:lang w:eastAsia="pl-PL"/>
        </w:rPr>
        <w:t>……</w:t>
      </w:r>
      <w:r w:rsidRPr="006E5647">
        <w:rPr>
          <w:vertAlign w:val="superscript"/>
          <w:lang w:eastAsia="pl-PL"/>
        </w:rPr>
        <w:footnoteReference w:id="7"/>
      </w:r>
      <w:r w:rsidRPr="009465B0">
        <w:rPr>
          <w:rFonts w:ascii="Calibri" w:hAnsi="Calibri" w:cs="Calibri"/>
          <w:lang w:eastAsia="pl-PL"/>
        </w:rPr>
        <w:t xml:space="preserve"> miesięczny okres gwarancji  na dostarczone Urządzenia dla poz. </w:t>
      </w:r>
      <w:r>
        <w:rPr>
          <w:rFonts w:ascii="Calibri" w:hAnsi="Calibri" w:cs="Calibri"/>
          <w:lang w:eastAsia="pl-PL"/>
        </w:rPr>
        <w:t>6</w:t>
      </w:r>
      <w:r w:rsidRPr="009465B0">
        <w:rPr>
          <w:rFonts w:ascii="Calibri" w:hAnsi="Calibri" w:cs="Calibri"/>
          <w:lang w:eastAsia="pl-PL"/>
        </w:rPr>
        <w:t xml:space="preserve"> OPZ </w:t>
      </w:r>
    </w:p>
    <w:p w14:paraId="3E474DFB" w14:textId="77777777" w:rsidR="006C5C49" w:rsidRPr="009465B0" w:rsidRDefault="006C5C49" w:rsidP="006C5C49">
      <w:pPr>
        <w:pStyle w:val="Akapitzlist"/>
        <w:widowControl/>
        <w:numPr>
          <w:ilvl w:val="0"/>
          <w:numId w:val="81"/>
        </w:numPr>
        <w:tabs>
          <w:tab w:val="left" w:pos="284"/>
          <w:tab w:val="left" w:pos="426"/>
        </w:tabs>
        <w:autoSpaceDE/>
        <w:autoSpaceDN/>
        <w:adjustRightInd w:val="0"/>
        <w:spacing w:before="0"/>
        <w:contextualSpacing/>
        <w:jc w:val="left"/>
        <w:rPr>
          <w:rFonts w:ascii="Calibri" w:hAnsi="Calibri" w:cs="Calibri"/>
          <w:lang w:eastAsia="pl-PL"/>
        </w:rPr>
      </w:pPr>
      <w:r w:rsidRPr="009465B0">
        <w:rPr>
          <w:rFonts w:ascii="Calibri" w:hAnsi="Calibri" w:cs="Calibri"/>
          <w:lang w:eastAsia="pl-PL"/>
        </w:rPr>
        <w:t>……</w:t>
      </w:r>
      <w:r w:rsidRPr="006E5647">
        <w:rPr>
          <w:vertAlign w:val="superscript"/>
          <w:lang w:eastAsia="pl-PL"/>
        </w:rPr>
        <w:footnoteReference w:id="8"/>
      </w:r>
      <w:r w:rsidRPr="009465B0">
        <w:rPr>
          <w:rFonts w:ascii="Calibri" w:hAnsi="Calibri" w:cs="Calibri"/>
          <w:lang w:eastAsia="pl-PL"/>
        </w:rPr>
        <w:t xml:space="preserve">miesięczny okres gwarancji  na dostarczone Urządzenia dla poz. </w:t>
      </w:r>
      <w:r>
        <w:rPr>
          <w:rFonts w:ascii="Calibri" w:hAnsi="Calibri" w:cs="Calibri"/>
          <w:lang w:eastAsia="pl-PL"/>
        </w:rPr>
        <w:t>8</w:t>
      </w:r>
      <w:r w:rsidRPr="009465B0">
        <w:rPr>
          <w:rFonts w:ascii="Calibri" w:hAnsi="Calibri" w:cs="Calibri"/>
          <w:lang w:eastAsia="pl-PL"/>
        </w:rPr>
        <w:t xml:space="preserve"> OPZ </w:t>
      </w:r>
    </w:p>
    <w:p w14:paraId="50875A5E" w14:textId="77777777" w:rsidR="006C5C49" w:rsidRPr="009465B0" w:rsidRDefault="006C5C49" w:rsidP="006C5C49">
      <w:pPr>
        <w:pStyle w:val="Akapitzlist"/>
        <w:widowControl/>
        <w:numPr>
          <w:ilvl w:val="0"/>
          <w:numId w:val="81"/>
        </w:numPr>
        <w:tabs>
          <w:tab w:val="left" w:pos="284"/>
          <w:tab w:val="left" w:pos="426"/>
        </w:tabs>
        <w:autoSpaceDE/>
        <w:autoSpaceDN/>
        <w:adjustRightInd w:val="0"/>
        <w:spacing w:before="0"/>
        <w:contextualSpacing/>
        <w:jc w:val="left"/>
        <w:rPr>
          <w:rFonts w:ascii="Calibri" w:hAnsi="Calibri" w:cs="Calibri"/>
          <w:lang w:eastAsia="pl-PL"/>
        </w:rPr>
      </w:pPr>
      <w:r w:rsidRPr="009465B0">
        <w:rPr>
          <w:rFonts w:ascii="Calibri" w:hAnsi="Calibri" w:cs="Calibri"/>
          <w:lang w:eastAsia="pl-PL"/>
        </w:rPr>
        <w:t>……</w:t>
      </w:r>
      <w:r w:rsidRPr="006E5647">
        <w:rPr>
          <w:vertAlign w:val="superscript"/>
          <w:lang w:eastAsia="pl-PL"/>
        </w:rPr>
        <w:footnoteReference w:id="9"/>
      </w:r>
      <w:r>
        <w:rPr>
          <w:rFonts w:ascii="Calibri" w:hAnsi="Calibri" w:cs="Calibri"/>
          <w:lang w:eastAsia="pl-PL"/>
        </w:rPr>
        <w:t xml:space="preserve"> </w:t>
      </w:r>
      <w:r w:rsidRPr="009465B0">
        <w:rPr>
          <w:rFonts w:ascii="Calibri" w:hAnsi="Calibri" w:cs="Calibri"/>
          <w:lang w:eastAsia="pl-PL"/>
        </w:rPr>
        <w:t xml:space="preserve">miesięczny okres gwarancji  na dostarczone Urządzenia dla poz. </w:t>
      </w:r>
      <w:r>
        <w:rPr>
          <w:rFonts w:ascii="Calibri" w:hAnsi="Calibri" w:cs="Calibri"/>
          <w:lang w:eastAsia="pl-PL"/>
        </w:rPr>
        <w:t>9</w:t>
      </w:r>
      <w:r w:rsidRPr="009465B0">
        <w:rPr>
          <w:rFonts w:ascii="Calibri" w:hAnsi="Calibri" w:cs="Calibri"/>
          <w:lang w:eastAsia="pl-PL"/>
        </w:rPr>
        <w:t xml:space="preserve"> OPZ </w:t>
      </w:r>
    </w:p>
    <w:p w14:paraId="73A2AD39" w14:textId="77777777" w:rsidR="006C5C49" w:rsidRPr="00650ED6" w:rsidRDefault="006C5C49" w:rsidP="006C5C49">
      <w:pPr>
        <w:pStyle w:val="Akapitzlist"/>
        <w:widowControl/>
        <w:numPr>
          <w:ilvl w:val="0"/>
          <w:numId w:val="81"/>
        </w:numPr>
        <w:tabs>
          <w:tab w:val="left" w:pos="284"/>
          <w:tab w:val="left" w:pos="426"/>
        </w:tabs>
        <w:autoSpaceDE/>
        <w:autoSpaceDN/>
        <w:adjustRightInd w:val="0"/>
        <w:spacing w:before="0"/>
        <w:contextualSpacing/>
        <w:jc w:val="left"/>
        <w:rPr>
          <w:rFonts w:ascii="Calibri" w:hAnsi="Calibri" w:cs="Calibri"/>
          <w:lang w:eastAsia="pl-PL"/>
        </w:rPr>
      </w:pPr>
      <w:r w:rsidRPr="00650ED6">
        <w:rPr>
          <w:rFonts w:ascii="Calibri" w:hAnsi="Calibri" w:cs="Calibri"/>
          <w:lang w:eastAsia="pl-PL"/>
        </w:rPr>
        <w:t>……</w:t>
      </w:r>
      <w:r w:rsidRPr="006E5647">
        <w:rPr>
          <w:vertAlign w:val="superscript"/>
          <w:lang w:eastAsia="pl-PL"/>
        </w:rPr>
        <w:footnoteReference w:id="10"/>
      </w:r>
      <w:r w:rsidRPr="00650ED6">
        <w:rPr>
          <w:rFonts w:ascii="Calibri" w:hAnsi="Calibri" w:cs="Calibri"/>
          <w:lang w:eastAsia="pl-PL"/>
        </w:rPr>
        <w:t xml:space="preserve"> miesięczny okres gwarancji  na dostarczone Urządzenia dla poz. 10 OPZ </w:t>
      </w:r>
    </w:p>
    <w:p w14:paraId="42DC652F" w14:textId="77777777" w:rsidR="006C5C49" w:rsidRPr="006E5647" w:rsidRDefault="006C5C49" w:rsidP="006C5C49">
      <w:pPr>
        <w:widowControl/>
        <w:tabs>
          <w:tab w:val="left" w:pos="284"/>
          <w:tab w:val="left" w:pos="426"/>
        </w:tabs>
        <w:adjustRightInd w:val="0"/>
        <w:jc w:val="both"/>
        <w:rPr>
          <w:rFonts w:ascii="Calibri" w:hAnsi="Calibri" w:cs="Calibri"/>
          <w:lang w:eastAsia="pl-PL"/>
        </w:rPr>
      </w:pPr>
      <w:r w:rsidRPr="006E5647">
        <w:rPr>
          <w:rFonts w:ascii="Calibri" w:hAnsi="Calibri" w:cs="Calibri"/>
          <w:lang w:eastAsia="pl-PL"/>
        </w:rPr>
        <w:t>licząc od dnia podpisania Protokołu Odbioru Końcowego przez obie Strony, w tym przez Zamawiającego bez zastrzeżeń.</w:t>
      </w:r>
      <w:r w:rsidRPr="006E5647">
        <w:rPr>
          <w:rFonts w:ascii="Calibri" w:hAnsi="Calibri" w:cs="Calibri"/>
          <w:vertAlign w:val="superscript"/>
          <w:lang w:eastAsia="pl-PL"/>
        </w:rPr>
        <w:footnoteReference w:id="11"/>
      </w:r>
    </w:p>
    <w:p w14:paraId="1C22911F" w14:textId="77777777" w:rsidR="006C5C49" w:rsidRDefault="006C5C49" w:rsidP="006C5C49">
      <w:pPr>
        <w:keepNext/>
        <w:widowControl/>
        <w:tabs>
          <w:tab w:val="left" w:pos="284"/>
          <w:tab w:val="left" w:pos="426"/>
        </w:tabs>
        <w:autoSpaceDE/>
        <w:autoSpaceDN/>
        <w:jc w:val="center"/>
        <w:outlineLvl w:val="2"/>
        <w:rPr>
          <w:rFonts w:ascii="Calibri" w:hAnsi="Calibri" w:cs="Calibri"/>
          <w:b/>
          <w:lang w:eastAsia="pl-PL"/>
        </w:rPr>
      </w:pPr>
    </w:p>
    <w:p w14:paraId="75260BF4" w14:textId="77777777" w:rsidR="006C5C49" w:rsidRPr="006E5647" w:rsidRDefault="006C5C49" w:rsidP="006C5C49">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 xml:space="preserve">§ </w:t>
      </w:r>
      <w:r>
        <w:rPr>
          <w:rFonts w:ascii="Calibri" w:hAnsi="Calibri" w:cs="Calibri"/>
          <w:b/>
          <w:lang w:eastAsia="pl-PL"/>
        </w:rPr>
        <w:t>9</w:t>
      </w:r>
    </w:p>
    <w:p w14:paraId="4FA58A99" w14:textId="77777777" w:rsidR="006C5C49" w:rsidRPr="006E5647" w:rsidRDefault="006C5C49" w:rsidP="006C5C49">
      <w:pPr>
        <w:widowControl/>
        <w:tabs>
          <w:tab w:val="left" w:pos="284"/>
          <w:tab w:val="left" w:pos="426"/>
        </w:tabs>
        <w:autoSpaceDE/>
        <w:autoSpaceDN/>
        <w:jc w:val="center"/>
        <w:rPr>
          <w:rFonts w:ascii="Calibri" w:hAnsi="Calibri" w:cs="Calibri"/>
          <w:b/>
          <w:lang w:eastAsia="pl-PL"/>
        </w:rPr>
      </w:pPr>
      <w:r w:rsidRPr="006E5647">
        <w:rPr>
          <w:rFonts w:ascii="Calibri" w:hAnsi="Calibri" w:cs="Calibri"/>
          <w:b/>
          <w:lang w:eastAsia="pl-PL"/>
        </w:rPr>
        <w:t>Podstawowe zasady serwisu gwarancyjnego</w:t>
      </w:r>
    </w:p>
    <w:p w14:paraId="1CC2EC45" w14:textId="77777777" w:rsidR="006C5C49" w:rsidRPr="006E5647" w:rsidRDefault="006C5C49" w:rsidP="006C5C49">
      <w:pPr>
        <w:widowControl/>
        <w:numPr>
          <w:ilvl w:val="0"/>
          <w:numId w:val="68"/>
        </w:numPr>
        <w:tabs>
          <w:tab w:val="left" w:pos="142"/>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Wykonawca jest zobowiązany do zapewnienia gwarancyjnych usług serwisowych polegających w szczególności na: diagnozowaniu i usuwaniu wszystkich awarii, usterek, bądź wad i innych nieprawidłowości dotyczących przedmiotu zamówienia, a także w razie konieczności do wymiany, udostępnienia, dostarczenia i uruchomienia sprzętu zastępczego lub nowego, wolnego od wad.</w:t>
      </w:r>
    </w:p>
    <w:p w14:paraId="7CEEE0FD" w14:textId="77777777" w:rsidR="006C5C49" w:rsidRPr="006E5647" w:rsidRDefault="006C5C49" w:rsidP="006C5C49">
      <w:pPr>
        <w:widowControl/>
        <w:numPr>
          <w:ilvl w:val="0"/>
          <w:numId w:val="68"/>
        </w:numPr>
        <w:tabs>
          <w:tab w:val="left" w:pos="142"/>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Wykonawca zobowiązuje się do poniesienia wszelkich kosztów związanych z serwisem gwarancyjnym, w szczególności kosztów transportu, instalacji i uruchomienia. </w:t>
      </w:r>
    </w:p>
    <w:p w14:paraId="733A4683" w14:textId="77777777" w:rsidR="006C5C49" w:rsidRPr="006E5647" w:rsidRDefault="006C5C49" w:rsidP="006C5C49">
      <w:pPr>
        <w:widowControl/>
        <w:numPr>
          <w:ilvl w:val="0"/>
          <w:numId w:val="68"/>
        </w:numPr>
        <w:tabs>
          <w:tab w:val="left" w:pos="142"/>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Wykonawca wykona naprawę w terminie 14 od dnia zgłoszenia wady lub usterki. W sytuacji, w której naprawa trwać będzie dłużej niż 14 dni Wykonawca zobowiązuje się do zapewnienia sprzętu zastępczego o parametrach nie niższych niż urządzenie przekazane do naprawy lub nowe, </w:t>
      </w:r>
      <w:r w:rsidRPr="006E5647">
        <w:rPr>
          <w:rFonts w:ascii="Calibri" w:hAnsi="Calibri" w:cs="Calibri"/>
          <w:lang w:eastAsia="pl-PL"/>
        </w:rPr>
        <w:lastRenderedPageBreak/>
        <w:t>wolnego od wad, na własny koszt. Całkowity okres naprawy (wliczając okres użytkowania sprzętu zastępczego) nie może przekroczyć 28 dni.</w:t>
      </w:r>
    </w:p>
    <w:p w14:paraId="1DB0127E" w14:textId="77777777" w:rsidR="006C5C49" w:rsidRPr="006E5647" w:rsidRDefault="006C5C49" w:rsidP="006C5C49">
      <w:pPr>
        <w:widowControl/>
        <w:numPr>
          <w:ilvl w:val="0"/>
          <w:numId w:val="68"/>
        </w:numPr>
        <w:tabs>
          <w:tab w:val="left" w:pos="142"/>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Wykonawca zapewni na rzecz Zamawiającego serwis gwarancyjny, gdzie czas reakcji serwisu gwarancyjnego, rozumianego jako przyjazd pracownika serwisu gwarancyjnego do Zamawiającego, </w:t>
      </w:r>
      <w:r w:rsidRPr="006E5647">
        <w:rPr>
          <w:rFonts w:ascii="Calibri" w:hAnsi="Calibri" w:cs="Calibri"/>
          <w:spacing w:val="-12"/>
          <w:lang w:eastAsia="pl-PL"/>
        </w:rPr>
        <w:t>wynosi maksimum 2 dni robocze od zgłoszenia wady lub usterki.</w:t>
      </w:r>
    </w:p>
    <w:p w14:paraId="06C22BD7" w14:textId="77777777" w:rsidR="006C5C49" w:rsidRPr="006E5647" w:rsidRDefault="006C5C49" w:rsidP="006C5C49">
      <w:pPr>
        <w:widowControl/>
        <w:numPr>
          <w:ilvl w:val="0"/>
          <w:numId w:val="68"/>
        </w:numPr>
        <w:tabs>
          <w:tab w:val="left" w:pos="142"/>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Zgłoszenia wad lub usterek Urządzeń będą przesyłane drogą elektroniczną lub za pomocą połączenia telefonicznego przeznaczonego do zgłaszania awarii. Za datę zgłoszenia wad lub usterek uważa się datę wysłania emaila lub dokonania odbioru zgłoszenia telefonicznego, potwierdzonego przez Wykonawcę. Wykonawca niezwłocznie po otrzymaniu zgłoszenia, o którym mowa powyżej, prześle Zamawiającemu emailem, potwierdzenie jego przyjęcia do realizacji. </w:t>
      </w:r>
    </w:p>
    <w:p w14:paraId="62189631" w14:textId="77777777" w:rsidR="006C5C49" w:rsidRDefault="006C5C49" w:rsidP="006C5C49">
      <w:pPr>
        <w:widowControl/>
        <w:tabs>
          <w:tab w:val="left" w:pos="284"/>
          <w:tab w:val="left" w:pos="426"/>
        </w:tabs>
        <w:autoSpaceDE/>
        <w:autoSpaceDN/>
        <w:jc w:val="center"/>
        <w:rPr>
          <w:rFonts w:ascii="Calibri" w:hAnsi="Calibri" w:cs="Calibri"/>
          <w:b/>
          <w:lang w:eastAsia="pl-PL"/>
        </w:rPr>
      </w:pPr>
    </w:p>
    <w:p w14:paraId="6446D3C1" w14:textId="77777777" w:rsidR="006C5C49" w:rsidRPr="006E5647" w:rsidRDefault="006C5C49" w:rsidP="006C5C49">
      <w:pPr>
        <w:widowControl/>
        <w:tabs>
          <w:tab w:val="left" w:pos="284"/>
          <w:tab w:val="left" w:pos="426"/>
        </w:tabs>
        <w:autoSpaceDE/>
        <w:autoSpaceDN/>
        <w:jc w:val="center"/>
        <w:rPr>
          <w:rFonts w:ascii="Calibri" w:hAnsi="Calibri" w:cs="Calibri"/>
          <w:b/>
          <w:lang w:eastAsia="pl-PL"/>
        </w:rPr>
      </w:pPr>
      <w:r w:rsidRPr="006E5647">
        <w:rPr>
          <w:rFonts w:ascii="Calibri" w:hAnsi="Calibri" w:cs="Calibri"/>
          <w:b/>
          <w:lang w:eastAsia="pl-PL"/>
        </w:rPr>
        <w:t>§ 1</w:t>
      </w:r>
      <w:r>
        <w:rPr>
          <w:rFonts w:ascii="Calibri" w:hAnsi="Calibri" w:cs="Calibri"/>
          <w:b/>
          <w:lang w:eastAsia="pl-PL"/>
        </w:rPr>
        <w:t>0</w:t>
      </w:r>
    </w:p>
    <w:p w14:paraId="0C3679EB" w14:textId="77777777" w:rsidR="006C5C49" w:rsidRPr="006E5647" w:rsidRDefault="006C5C49" w:rsidP="006C5C49">
      <w:pPr>
        <w:widowControl/>
        <w:tabs>
          <w:tab w:val="left" w:pos="284"/>
          <w:tab w:val="left" w:pos="426"/>
        </w:tabs>
        <w:autoSpaceDE/>
        <w:autoSpaceDN/>
        <w:jc w:val="center"/>
        <w:rPr>
          <w:rFonts w:ascii="Calibri" w:hAnsi="Calibri" w:cs="Calibri"/>
          <w:b/>
          <w:lang w:eastAsia="pl-PL"/>
        </w:rPr>
      </w:pPr>
      <w:r w:rsidRPr="006E5647">
        <w:rPr>
          <w:rFonts w:ascii="Calibri" w:hAnsi="Calibri" w:cs="Calibri"/>
          <w:b/>
          <w:lang w:eastAsia="pl-PL"/>
        </w:rPr>
        <w:t>Kary umowne</w:t>
      </w:r>
    </w:p>
    <w:p w14:paraId="20EFE7F1" w14:textId="77777777" w:rsidR="006C5C49" w:rsidRPr="006E5647" w:rsidRDefault="006C5C49" w:rsidP="006C5C49">
      <w:pPr>
        <w:widowControl/>
        <w:numPr>
          <w:ilvl w:val="0"/>
          <w:numId w:val="69"/>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 przypadku niewykonania lub nienależytego wykonania umowy w całości lub w części, nie będącego wynikiem opóźnienia po stronie Zamawiającego, Wykonawca zapłaci Zamawiającemu karę umowną w wysokości 20% wartości umowy brutto.</w:t>
      </w:r>
    </w:p>
    <w:p w14:paraId="2EA1CB8A" w14:textId="77777777" w:rsidR="006C5C49" w:rsidRPr="006E5647" w:rsidRDefault="006C5C49" w:rsidP="006C5C49">
      <w:pPr>
        <w:widowControl/>
        <w:numPr>
          <w:ilvl w:val="0"/>
          <w:numId w:val="69"/>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 przypadku odstąpienia od umowy w całości lub w części przez Zamawiającego z przyczyn leżących po stronie Wykonawcy, Wykonawca zapłaci Zamawiającemu karę umowną w wysokości 20% wartości umowy brutto.</w:t>
      </w:r>
    </w:p>
    <w:p w14:paraId="100A2F73" w14:textId="77777777" w:rsidR="006C5C49" w:rsidRPr="006E5647" w:rsidRDefault="006C5C49" w:rsidP="006C5C49">
      <w:pPr>
        <w:widowControl/>
        <w:numPr>
          <w:ilvl w:val="0"/>
          <w:numId w:val="69"/>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 przypadku przekroczenia terminu określonego w § 3 ust. 1, Wykonawca zobowiązuje się zapłacić Zamawiającemu karę umowną w wysokości 1% wartości umowy brutto za każdy rozpoczętą dobę zwłoki w dni robocze, nie więcej jednak niż 20% wartości wynagrodzenia, o którym mowa w § 7 ust. 1. W razie zwłoki przekraczającego 5 dni, Zamawiającemu przysługuje prawo odstąpienia od umowy – prawo odstąpienia może zostać zrealizowane w terminie 30 dni od upływu 5 dnia zwłoki.</w:t>
      </w:r>
    </w:p>
    <w:p w14:paraId="71CAF8BC" w14:textId="77777777" w:rsidR="006C5C49" w:rsidRPr="006E5647" w:rsidRDefault="006C5C49" w:rsidP="006C5C49">
      <w:pPr>
        <w:widowControl/>
        <w:numPr>
          <w:ilvl w:val="0"/>
          <w:numId w:val="69"/>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 przypadku przekroczenia terminu określonego w § 4 ust. 5, Wykonawca zobowiązuje się zapłacić Zamawiającemu karę umowną w wysokości 100 zł za</w:t>
      </w:r>
      <w:r>
        <w:rPr>
          <w:rFonts w:ascii="Calibri" w:hAnsi="Calibri" w:cs="Calibri"/>
          <w:lang w:eastAsia="pl-PL"/>
        </w:rPr>
        <w:t xml:space="preserve"> </w:t>
      </w:r>
      <w:r w:rsidRPr="006E5647">
        <w:rPr>
          <w:rFonts w:ascii="Calibri" w:hAnsi="Calibri" w:cs="Calibri"/>
          <w:lang w:eastAsia="pl-PL"/>
        </w:rPr>
        <w:t>każdą rozpoczętą dobę zwłoki.</w:t>
      </w:r>
    </w:p>
    <w:p w14:paraId="12B539B6" w14:textId="77777777" w:rsidR="006C5C49" w:rsidRPr="006E5647" w:rsidRDefault="006C5C49" w:rsidP="006C5C49">
      <w:pPr>
        <w:widowControl/>
        <w:numPr>
          <w:ilvl w:val="0"/>
          <w:numId w:val="69"/>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 przypadku przekroczenia terminu określonego w § 4 ust. 7, Wykonawca zobowiązuje się zapłacić Zamawiającemu karę umowną w wysokości 100 zł za</w:t>
      </w:r>
      <w:r>
        <w:rPr>
          <w:rFonts w:ascii="Calibri" w:hAnsi="Calibri" w:cs="Calibri"/>
          <w:lang w:eastAsia="pl-PL"/>
        </w:rPr>
        <w:t xml:space="preserve"> </w:t>
      </w:r>
      <w:r w:rsidRPr="006E5647">
        <w:rPr>
          <w:rFonts w:ascii="Calibri" w:hAnsi="Calibri" w:cs="Calibri"/>
          <w:lang w:eastAsia="pl-PL"/>
        </w:rPr>
        <w:t>każdą rozpoczętą dobę zwłoki..</w:t>
      </w:r>
    </w:p>
    <w:p w14:paraId="4D73C6DF" w14:textId="77777777" w:rsidR="006C5C49" w:rsidRPr="006E5647" w:rsidRDefault="006C5C49" w:rsidP="006C5C49">
      <w:pPr>
        <w:widowControl/>
        <w:numPr>
          <w:ilvl w:val="0"/>
          <w:numId w:val="69"/>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W przypadku przekroczenia terminu określonego w § </w:t>
      </w:r>
      <w:r>
        <w:rPr>
          <w:rFonts w:ascii="Calibri" w:hAnsi="Calibri" w:cs="Calibri"/>
          <w:lang w:eastAsia="pl-PL"/>
        </w:rPr>
        <w:t>9</w:t>
      </w:r>
      <w:r w:rsidRPr="006E5647">
        <w:rPr>
          <w:rFonts w:ascii="Calibri" w:hAnsi="Calibri" w:cs="Calibri"/>
          <w:lang w:eastAsia="pl-PL"/>
        </w:rPr>
        <w:t xml:space="preserve"> ust. 3 (niewykonania naprawy i nieprzekazania sprzętu zastępczego w terminie 14 dni lub niewykonania naprawy w terminie 28 dni w sytuacji przekazania sprzętu zastępczego), Wykonawca zobowiązuje się zapłacić Zamawiającemu karę umowną w wysokości 100 zł za każdą rozpoczętą dobę zwłoki.</w:t>
      </w:r>
    </w:p>
    <w:p w14:paraId="6DA124FD" w14:textId="77777777" w:rsidR="006C5C49" w:rsidRPr="006E5647" w:rsidRDefault="006C5C49" w:rsidP="006C5C49">
      <w:pPr>
        <w:widowControl/>
        <w:numPr>
          <w:ilvl w:val="0"/>
          <w:numId w:val="69"/>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W przypadku przekroczenia terminu określonego w § </w:t>
      </w:r>
      <w:r>
        <w:rPr>
          <w:rFonts w:ascii="Calibri" w:hAnsi="Calibri" w:cs="Calibri"/>
          <w:lang w:eastAsia="pl-PL"/>
        </w:rPr>
        <w:t>9</w:t>
      </w:r>
      <w:r w:rsidRPr="006E5647">
        <w:rPr>
          <w:rFonts w:ascii="Calibri" w:hAnsi="Calibri" w:cs="Calibri"/>
          <w:lang w:eastAsia="pl-PL"/>
        </w:rPr>
        <w:t xml:space="preserve"> ust. 4, Wykonawca zobowiązuje się zapłacić Zamawiającemu karę umowną w wysokości 100 zł za każdą rozpoczętą dobę zwłoki, chyba że przyczyny przekroczenia terminu leżą po stronie Zamawiającego.</w:t>
      </w:r>
    </w:p>
    <w:p w14:paraId="5A14DECB" w14:textId="77777777" w:rsidR="006C5C49" w:rsidRPr="006E5647" w:rsidRDefault="006C5C49" w:rsidP="006C5C49">
      <w:pPr>
        <w:widowControl/>
        <w:numPr>
          <w:ilvl w:val="0"/>
          <w:numId w:val="69"/>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Kary umowne przewidziane w niniejszym paragrafie będą naliczane niezależnie od siebie.</w:t>
      </w:r>
    </w:p>
    <w:p w14:paraId="6DB3E656" w14:textId="77777777" w:rsidR="006C5C49" w:rsidRPr="006E5647" w:rsidRDefault="006C5C49" w:rsidP="006C5C49">
      <w:pPr>
        <w:widowControl/>
        <w:numPr>
          <w:ilvl w:val="0"/>
          <w:numId w:val="69"/>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Odstąpienie od umowy przez Zamawiającego z winy Wykonawcy, nie będzie powodować </w:t>
      </w:r>
      <w:r w:rsidRPr="006E5647">
        <w:rPr>
          <w:rFonts w:ascii="Calibri" w:hAnsi="Calibri" w:cs="Calibri"/>
          <w:spacing w:val="-10"/>
          <w:lang w:eastAsia="pl-PL"/>
        </w:rPr>
        <w:t>utraty prawa przez Zamawiającego do naliczenia kar umownych należnych na podstawie umowy.</w:t>
      </w:r>
    </w:p>
    <w:p w14:paraId="29987438" w14:textId="77777777" w:rsidR="006C5C49" w:rsidRPr="006E5647" w:rsidRDefault="006C5C49" w:rsidP="006C5C49">
      <w:pPr>
        <w:widowControl/>
        <w:numPr>
          <w:ilvl w:val="0"/>
          <w:numId w:val="69"/>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Zapłata przez Wykonawcę kar umownych nie wyłącza prawa Zamawiającego do dochodzenia odszkodowania przewyższającego ustalone powyżej kary umowne na zasadach ogólnych.</w:t>
      </w:r>
    </w:p>
    <w:p w14:paraId="58AF4F4D" w14:textId="77777777" w:rsidR="006C5C49" w:rsidRPr="006E5647" w:rsidRDefault="006C5C49" w:rsidP="006C5C49">
      <w:pPr>
        <w:widowControl/>
        <w:numPr>
          <w:ilvl w:val="0"/>
          <w:numId w:val="69"/>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Wykonawca wyraża zgodę na potrącenie kar umownych z wynagrodzenia, o ile obowiązujące w dniu potrącenia przepisy nie stanowią inaczej.</w:t>
      </w:r>
    </w:p>
    <w:p w14:paraId="58821756" w14:textId="77777777" w:rsidR="006C5C49" w:rsidRPr="008D1328" w:rsidRDefault="006C5C49" w:rsidP="006C5C49">
      <w:pPr>
        <w:widowControl/>
        <w:numPr>
          <w:ilvl w:val="0"/>
          <w:numId w:val="69"/>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spacing w:val="-12"/>
          <w:lang w:eastAsia="pl-PL"/>
        </w:rPr>
        <w:t>Uiszczenie kary umownej nie zwalnia Wykonawcy z realizacji obowiązków wynikających z umowy.</w:t>
      </w:r>
    </w:p>
    <w:p w14:paraId="11C61A55" w14:textId="77777777" w:rsidR="006C5C49" w:rsidRPr="006E5647" w:rsidRDefault="006C5C49" w:rsidP="006C5C49">
      <w:pPr>
        <w:widowControl/>
        <w:numPr>
          <w:ilvl w:val="0"/>
          <w:numId w:val="69"/>
        </w:numPr>
        <w:tabs>
          <w:tab w:val="left" w:pos="284"/>
          <w:tab w:val="left" w:pos="426"/>
        </w:tabs>
        <w:autoSpaceDE/>
        <w:autoSpaceDN/>
        <w:adjustRightInd w:val="0"/>
        <w:ind w:left="0" w:firstLine="0"/>
        <w:jc w:val="both"/>
        <w:rPr>
          <w:rFonts w:ascii="Calibri" w:hAnsi="Calibri" w:cs="Calibri"/>
          <w:lang w:eastAsia="pl-PL"/>
        </w:rPr>
      </w:pPr>
      <w:r>
        <w:rPr>
          <w:rFonts w:ascii="Calibri" w:hAnsi="Calibri" w:cs="Calibri"/>
          <w:spacing w:val="-12"/>
          <w:lang w:eastAsia="pl-PL"/>
        </w:rPr>
        <w:t>Kar umowne mogą być naliczane do wysokości wynagrodzenia brutto określonego w § 7 ust. 1.</w:t>
      </w:r>
    </w:p>
    <w:p w14:paraId="77ECEB6B" w14:textId="77777777" w:rsidR="006C5C49" w:rsidRDefault="006C5C49" w:rsidP="006C5C49">
      <w:pPr>
        <w:keepNext/>
        <w:widowControl/>
        <w:tabs>
          <w:tab w:val="left" w:pos="284"/>
          <w:tab w:val="left" w:pos="426"/>
        </w:tabs>
        <w:autoSpaceDE/>
        <w:autoSpaceDN/>
        <w:jc w:val="center"/>
        <w:outlineLvl w:val="2"/>
        <w:rPr>
          <w:rFonts w:ascii="Calibri" w:hAnsi="Calibri" w:cs="Calibri"/>
          <w:b/>
          <w:lang w:eastAsia="pl-PL"/>
        </w:rPr>
      </w:pPr>
    </w:p>
    <w:p w14:paraId="57105F15" w14:textId="77777777" w:rsidR="006C5C49" w:rsidRPr="006E5647" w:rsidRDefault="006C5C49" w:rsidP="006C5C49">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 1</w:t>
      </w:r>
      <w:r>
        <w:rPr>
          <w:rFonts w:ascii="Calibri" w:hAnsi="Calibri" w:cs="Calibri"/>
          <w:b/>
          <w:lang w:eastAsia="pl-PL"/>
        </w:rPr>
        <w:t>1</w:t>
      </w:r>
    </w:p>
    <w:p w14:paraId="2A1C822B" w14:textId="77777777" w:rsidR="006C5C49" w:rsidRPr="006E5647" w:rsidRDefault="006C5C49" w:rsidP="006C5C49">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Odstąpienie od Umowy</w:t>
      </w:r>
    </w:p>
    <w:p w14:paraId="22BA87C9" w14:textId="77777777" w:rsidR="006C5C49" w:rsidRPr="006E5647" w:rsidRDefault="006C5C49" w:rsidP="006C5C49">
      <w:pPr>
        <w:widowControl/>
        <w:numPr>
          <w:ilvl w:val="0"/>
          <w:numId w:val="75"/>
        </w:numPr>
        <w:autoSpaceDE/>
        <w:autoSpaceDN/>
        <w:ind w:left="0" w:firstLine="0"/>
        <w:jc w:val="both"/>
        <w:rPr>
          <w:rFonts w:ascii="Calibri" w:eastAsia="Calibri" w:hAnsi="Calibri" w:cs="Calibri"/>
        </w:rPr>
      </w:pPr>
      <w:r w:rsidRPr="006E5647">
        <w:rPr>
          <w:rFonts w:ascii="Calibri" w:eastAsia="Calibri" w:hAnsi="Calibri" w:cs="Calibri"/>
        </w:rPr>
        <w:t>Zamawiający może odstąpić od części lub całości umowy ze skutkiem natychmiastowym bez konieczności dodatkowego wezwania (z wyjątkiem sytuacji opisanej w pkt 3) i bez konieczności wypłaty odszkodowania, gdy:</w:t>
      </w:r>
    </w:p>
    <w:p w14:paraId="68F7ED87" w14:textId="77777777" w:rsidR="006C5C49" w:rsidRPr="006E5647" w:rsidRDefault="006C5C49" w:rsidP="006C5C49">
      <w:pPr>
        <w:widowControl/>
        <w:numPr>
          <w:ilvl w:val="0"/>
          <w:numId w:val="76"/>
        </w:numPr>
        <w:autoSpaceDE/>
        <w:autoSpaceDN/>
        <w:ind w:left="567" w:hanging="283"/>
        <w:jc w:val="both"/>
        <w:rPr>
          <w:rFonts w:ascii="Calibri" w:eastAsia="Calibri" w:hAnsi="Calibri" w:cs="Calibri"/>
        </w:rPr>
      </w:pPr>
      <w:r w:rsidRPr="006E5647">
        <w:rPr>
          <w:rFonts w:ascii="Calibri" w:eastAsia="Calibri" w:hAnsi="Calibri" w:cs="Calibri"/>
        </w:rPr>
        <w:lastRenderedPageBreak/>
        <w:t>Wykonawca zleca, bez zgody Zamawiającego wykonanie umowy lub jej części osobie trzeciej, o ile nie wskazał tego faktu w ofercie;</w:t>
      </w:r>
    </w:p>
    <w:p w14:paraId="0A604723" w14:textId="77777777" w:rsidR="006C5C49" w:rsidRPr="006E5647" w:rsidRDefault="006C5C49" w:rsidP="006C5C49">
      <w:pPr>
        <w:widowControl/>
        <w:numPr>
          <w:ilvl w:val="0"/>
          <w:numId w:val="76"/>
        </w:numPr>
        <w:autoSpaceDE/>
        <w:autoSpaceDN/>
        <w:ind w:left="567" w:hanging="283"/>
        <w:jc w:val="both"/>
        <w:rPr>
          <w:rFonts w:ascii="Calibri" w:eastAsia="Calibri" w:hAnsi="Calibri" w:cs="Calibri"/>
          <w:b/>
          <w:bCs/>
        </w:rPr>
      </w:pPr>
      <w:r w:rsidRPr="006E5647">
        <w:rPr>
          <w:rFonts w:ascii="Calibri" w:eastAsia="Calibri" w:hAnsi="Calibri" w:cs="Calibri"/>
          <w:b/>
          <w:bCs/>
        </w:rPr>
        <w:t xml:space="preserve">zwłoki w dostawie przekraczającej 5 dni w stosunku do terminu określonego w § 3 ust. 1. </w:t>
      </w:r>
    </w:p>
    <w:p w14:paraId="2A95BD31" w14:textId="77777777" w:rsidR="006C5C49" w:rsidRPr="006E5647" w:rsidRDefault="006C5C49" w:rsidP="006C5C49">
      <w:pPr>
        <w:widowControl/>
        <w:numPr>
          <w:ilvl w:val="0"/>
          <w:numId w:val="76"/>
        </w:numPr>
        <w:autoSpaceDE/>
        <w:autoSpaceDN/>
        <w:ind w:left="567" w:hanging="283"/>
        <w:jc w:val="both"/>
        <w:rPr>
          <w:rFonts w:ascii="Calibri" w:eastAsia="Calibri" w:hAnsi="Calibri" w:cs="Calibri"/>
        </w:rPr>
      </w:pPr>
      <w:r w:rsidRPr="006E5647">
        <w:rPr>
          <w:rFonts w:ascii="Calibri" w:eastAsia="Calibri" w:hAnsi="Calibri" w:cs="Calibri"/>
        </w:rPr>
        <w:t>Wykonawca nienależycie wykonuje umowę, w szczególności nie stosuje się do uwag Zamawiającego lub narusza postanowienia umowy i po upływie 3 dnia roboczego od wezwania przez Zamawiającego do zaniechania przez Wykonawcę naruszeń zapisów umowy i usunięcia ewentualnych skutków naruszeń, Wykonawca nie zastosuje się do wezwania;</w:t>
      </w:r>
    </w:p>
    <w:p w14:paraId="4D87D279" w14:textId="77777777" w:rsidR="006C5C49" w:rsidRPr="006E5647" w:rsidRDefault="006C5C49" w:rsidP="006C5C49">
      <w:pPr>
        <w:widowControl/>
        <w:numPr>
          <w:ilvl w:val="0"/>
          <w:numId w:val="76"/>
        </w:numPr>
        <w:autoSpaceDE/>
        <w:autoSpaceDN/>
        <w:ind w:left="567" w:hanging="283"/>
        <w:jc w:val="both"/>
        <w:rPr>
          <w:rFonts w:ascii="Calibri" w:eastAsia="Calibri" w:hAnsi="Calibri" w:cs="Calibri"/>
          <w:spacing w:val="-12"/>
        </w:rPr>
      </w:pPr>
      <w:r w:rsidRPr="006E5647">
        <w:rPr>
          <w:rFonts w:ascii="Calibri" w:eastAsia="Calibri" w:hAnsi="Calibri" w:cs="Calibri"/>
          <w:spacing w:val="-12"/>
        </w:rPr>
        <w:t>20% dostarczonego przedmiotu zamówienia nie spełnia wymogów, co zostało wskazane w protokole odbioru końcowego.</w:t>
      </w:r>
    </w:p>
    <w:p w14:paraId="6EA24558" w14:textId="77777777" w:rsidR="006C5C49" w:rsidRPr="006E5647" w:rsidRDefault="006C5C49" w:rsidP="006C5C49">
      <w:pPr>
        <w:widowControl/>
        <w:numPr>
          <w:ilvl w:val="0"/>
          <w:numId w:val="75"/>
        </w:numPr>
        <w:autoSpaceDE/>
        <w:autoSpaceDN/>
        <w:ind w:left="0" w:firstLine="0"/>
        <w:jc w:val="both"/>
        <w:rPr>
          <w:rFonts w:ascii="Calibri" w:eastAsia="Calibri" w:hAnsi="Calibri" w:cs="Calibri"/>
        </w:rPr>
      </w:pPr>
      <w:r w:rsidRPr="006E5647">
        <w:rPr>
          <w:rFonts w:ascii="Calibri" w:eastAsia="Calibri" w:hAnsi="Calibri" w:cs="Calibri"/>
        </w:rPr>
        <w:t>Zamawiający będzie mógł odstąpić od umowy w razie zaistnienia istotnej zmiany okoliczności powodującej, że wykonanie umowy nie leży w interesie publicznym, czego nie można było przewidzieć w chwili zawarcia umowy. W tym przypadku Wykonawca może żądać wyłącznie wynagrodzenia należnego z tytułu wykonania części umowy.</w:t>
      </w:r>
    </w:p>
    <w:p w14:paraId="624B358E" w14:textId="77777777" w:rsidR="006C5C49" w:rsidRPr="006E5647" w:rsidRDefault="006C5C49" w:rsidP="006C5C49">
      <w:pPr>
        <w:widowControl/>
        <w:numPr>
          <w:ilvl w:val="0"/>
          <w:numId w:val="75"/>
        </w:numPr>
        <w:autoSpaceDE/>
        <w:autoSpaceDN/>
        <w:ind w:left="0" w:firstLine="0"/>
        <w:jc w:val="both"/>
        <w:rPr>
          <w:rFonts w:ascii="Calibri" w:eastAsia="Calibri" w:hAnsi="Calibri" w:cs="Calibri"/>
          <w:color w:val="000000"/>
        </w:rPr>
      </w:pPr>
      <w:r w:rsidRPr="006E5647">
        <w:rPr>
          <w:rFonts w:ascii="Calibri" w:eastAsia="Calibri" w:hAnsi="Calibri" w:cs="Calibri"/>
          <w:color w:val="000000"/>
        </w:rPr>
        <w:t xml:space="preserve">Prawo odstąpienia Zamawiający może wykonać w terminie 30 dni od powzięcia wiadomości o okolicznościach, </w:t>
      </w:r>
      <w:r>
        <w:rPr>
          <w:rFonts w:ascii="Calibri" w:eastAsia="Calibri" w:hAnsi="Calibri" w:cs="Calibri"/>
          <w:color w:val="000000"/>
        </w:rPr>
        <w:t>o których mowa w ust. 1 lub 2, o ile w umowie nie określono innego terminu.</w:t>
      </w:r>
      <w:r w:rsidRPr="006E5647">
        <w:rPr>
          <w:rFonts w:ascii="Calibri" w:eastAsia="Calibri" w:hAnsi="Calibri" w:cs="Calibri"/>
          <w:color w:val="000000"/>
        </w:rPr>
        <w:t xml:space="preserve"> </w:t>
      </w:r>
    </w:p>
    <w:p w14:paraId="7A527AB3" w14:textId="77777777" w:rsidR="006C5C49" w:rsidRPr="006E5647" w:rsidRDefault="006C5C49" w:rsidP="006C5C49">
      <w:pPr>
        <w:widowControl/>
        <w:numPr>
          <w:ilvl w:val="0"/>
          <w:numId w:val="75"/>
        </w:numPr>
        <w:autoSpaceDE/>
        <w:autoSpaceDN/>
        <w:ind w:left="0" w:firstLine="0"/>
        <w:jc w:val="both"/>
        <w:rPr>
          <w:rFonts w:ascii="Calibri" w:eastAsia="Calibri" w:hAnsi="Calibri" w:cs="Calibri"/>
          <w:spacing w:val="-12"/>
        </w:rPr>
      </w:pPr>
      <w:r w:rsidRPr="006E5647">
        <w:rPr>
          <w:rFonts w:ascii="Calibri" w:eastAsia="Calibri" w:hAnsi="Calibri" w:cs="Calibri"/>
          <w:spacing w:val="-12"/>
        </w:rPr>
        <w:t>Odstąpienie od umowy następuje w formie pisemnej pod rygorem nieważności i wymaga uzasadnienia.</w:t>
      </w:r>
    </w:p>
    <w:p w14:paraId="493A175E" w14:textId="77777777" w:rsidR="006C5C49" w:rsidRPr="006E5647" w:rsidRDefault="006C5C49" w:rsidP="006C5C49">
      <w:pPr>
        <w:widowControl/>
        <w:numPr>
          <w:ilvl w:val="0"/>
          <w:numId w:val="75"/>
        </w:numPr>
        <w:autoSpaceDE/>
        <w:autoSpaceDN/>
        <w:ind w:left="0" w:firstLine="0"/>
        <w:jc w:val="both"/>
        <w:rPr>
          <w:rFonts w:ascii="Calibri" w:eastAsia="Calibri" w:hAnsi="Calibri" w:cs="Calibri"/>
        </w:rPr>
      </w:pPr>
      <w:r w:rsidRPr="006E5647">
        <w:rPr>
          <w:rFonts w:ascii="Calibri" w:eastAsia="Calibri" w:hAnsi="Calibri" w:cs="Calibri"/>
        </w:rPr>
        <w:t>W przypadku odstąpienia od umowy przez Zamawiającego w sytuacjach, o których mowa w ust. 2 niniejszego paragrafu:</w:t>
      </w:r>
    </w:p>
    <w:p w14:paraId="549F522E" w14:textId="77777777" w:rsidR="006C5C49" w:rsidRPr="006E5647" w:rsidRDefault="006C5C49" w:rsidP="006C5C49">
      <w:pPr>
        <w:widowControl/>
        <w:numPr>
          <w:ilvl w:val="0"/>
          <w:numId w:val="77"/>
        </w:numPr>
        <w:autoSpaceDE/>
        <w:autoSpaceDN/>
        <w:ind w:left="0" w:firstLine="0"/>
        <w:jc w:val="both"/>
        <w:rPr>
          <w:rFonts w:ascii="Calibri" w:eastAsia="Calibri" w:hAnsi="Calibri" w:cs="Calibri"/>
        </w:rPr>
      </w:pPr>
      <w:r w:rsidRPr="006E5647">
        <w:rPr>
          <w:rFonts w:ascii="Calibri" w:eastAsia="Calibri" w:hAnsi="Calibri" w:cs="Calibri"/>
        </w:rPr>
        <w:t>Strony zobowiązują się w terminie 3 dni od dnia odstąpienia do sporządzenia protokołu, który będzie stwierdzał stan realizacji umowy do dnia odstąpienia od umowy;</w:t>
      </w:r>
    </w:p>
    <w:p w14:paraId="7F20912A" w14:textId="77777777" w:rsidR="006C5C49" w:rsidRPr="006E5647" w:rsidRDefault="006C5C49" w:rsidP="006C5C49">
      <w:pPr>
        <w:widowControl/>
        <w:numPr>
          <w:ilvl w:val="0"/>
          <w:numId w:val="77"/>
        </w:numPr>
        <w:autoSpaceDE/>
        <w:autoSpaceDN/>
        <w:ind w:left="0" w:firstLine="0"/>
        <w:jc w:val="both"/>
        <w:rPr>
          <w:rFonts w:ascii="Calibri" w:eastAsia="Calibri" w:hAnsi="Calibri" w:cs="Calibri"/>
        </w:rPr>
      </w:pPr>
      <w:r w:rsidRPr="006E5647">
        <w:rPr>
          <w:rFonts w:ascii="Calibri" w:eastAsia="Calibri" w:hAnsi="Calibri" w:cs="Calibri"/>
        </w:rPr>
        <w:t>wysokość wynagrodzenia należna Wykonawcy zostanie ustalona proporcjonalnie na podstawie stwierdzonego protokołem zakresu wykonanego przedmiotu zamówienia zaakceptowanego przez Zamawiającego bez zastrzeżeń do dnia odstąpienia od umowy, o ile wykonany zakres umowy będzie miał dla Zamawiającego znaczenie;</w:t>
      </w:r>
    </w:p>
    <w:p w14:paraId="1F6DEC06" w14:textId="77777777" w:rsidR="006C5C49" w:rsidRPr="006E5647" w:rsidRDefault="006C5C49" w:rsidP="006C5C49">
      <w:pPr>
        <w:widowControl/>
        <w:numPr>
          <w:ilvl w:val="0"/>
          <w:numId w:val="77"/>
        </w:numPr>
        <w:autoSpaceDE/>
        <w:autoSpaceDN/>
        <w:ind w:left="0" w:firstLine="0"/>
        <w:jc w:val="both"/>
        <w:rPr>
          <w:rFonts w:ascii="Calibri" w:eastAsia="Calibri" w:hAnsi="Calibri" w:cs="Calibri"/>
        </w:rPr>
      </w:pPr>
      <w:r w:rsidRPr="006E5647">
        <w:rPr>
          <w:rFonts w:ascii="Calibri" w:eastAsia="Calibri" w:hAnsi="Calibri" w:cs="Calibri"/>
        </w:rPr>
        <w:t>Strony dokonują rozliczenia prawidłowo wykonanych prac do dnia odstąpienia od umowy w oparciu o odpowiednie stosowanie procedur odbioru, podstaw wystawiania faktur, terminów płatności.</w:t>
      </w:r>
    </w:p>
    <w:p w14:paraId="57046E15" w14:textId="77777777" w:rsidR="006C5C49" w:rsidRPr="006E5647" w:rsidRDefault="006C5C49" w:rsidP="006C5C49">
      <w:pPr>
        <w:widowControl/>
        <w:tabs>
          <w:tab w:val="left" w:pos="284"/>
          <w:tab w:val="left" w:pos="426"/>
        </w:tabs>
        <w:autoSpaceDE/>
        <w:autoSpaceDN/>
        <w:jc w:val="center"/>
        <w:rPr>
          <w:rFonts w:ascii="Calibri" w:hAnsi="Calibri" w:cs="Calibri"/>
          <w:b/>
          <w:lang w:eastAsia="pl-PL"/>
        </w:rPr>
      </w:pPr>
      <w:r w:rsidRPr="006E5647">
        <w:rPr>
          <w:rFonts w:ascii="Calibri" w:hAnsi="Calibri" w:cs="Calibri"/>
          <w:b/>
          <w:lang w:eastAsia="pl-PL"/>
        </w:rPr>
        <w:t>§ 1</w:t>
      </w:r>
      <w:r>
        <w:rPr>
          <w:rFonts w:ascii="Calibri" w:hAnsi="Calibri" w:cs="Calibri"/>
          <w:b/>
          <w:lang w:eastAsia="pl-PL"/>
        </w:rPr>
        <w:t>2</w:t>
      </w:r>
    </w:p>
    <w:p w14:paraId="5FFFF58B" w14:textId="77777777" w:rsidR="006C5C49" w:rsidRPr="006E5647" w:rsidRDefault="006C5C49" w:rsidP="006C5C49">
      <w:pPr>
        <w:widowControl/>
        <w:tabs>
          <w:tab w:val="left" w:pos="284"/>
          <w:tab w:val="left" w:pos="426"/>
        </w:tabs>
        <w:autoSpaceDE/>
        <w:autoSpaceDN/>
        <w:jc w:val="center"/>
        <w:rPr>
          <w:rFonts w:ascii="Calibri" w:hAnsi="Calibri" w:cs="Calibri"/>
          <w:b/>
          <w:lang w:eastAsia="pl-PL"/>
        </w:rPr>
      </w:pPr>
      <w:r w:rsidRPr="006E5647">
        <w:rPr>
          <w:rFonts w:ascii="Calibri" w:hAnsi="Calibri" w:cs="Calibri"/>
          <w:b/>
          <w:lang w:eastAsia="pl-PL"/>
        </w:rPr>
        <w:t>Zmiany umowy</w:t>
      </w:r>
    </w:p>
    <w:p w14:paraId="797BAE22" w14:textId="77777777" w:rsidR="006C5C49" w:rsidRPr="006E5647" w:rsidRDefault="006C5C49" w:rsidP="006C5C49">
      <w:pPr>
        <w:widowControl/>
        <w:numPr>
          <w:ilvl w:val="0"/>
          <w:numId w:val="70"/>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Na podstawie art. </w:t>
      </w:r>
      <w:r w:rsidRPr="006E5647">
        <w:rPr>
          <w:rFonts w:ascii="Calibri" w:eastAsia="Arial Unicode MS" w:hAnsi="Calibri" w:cs="Calibri"/>
          <w:kern w:val="2"/>
          <w:lang w:eastAsia="pl-PL"/>
        </w:rPr>
        <w:t xml:space="preserve">455 ust. 1 </w:t>
      </w:r>
      <w:r w:rsidRPr="006E5647">
        <w:rPr>
          <w:rFonts w:ascii="Calibri" w:hAnsi="Calibri" w:cs="Calibri"/>
          <w:lang w:eastAsia="pl-PL"/>
        </w:rPr>
        <w:t xml:space="preserve">ustawy - Prawo zamówień publicznych Zamawiający przewiduje możliwość dokonania następujących zmian niniejszej umowy: </w:t>
      </w:r>
    </w:p>
    <w:p w14:paraId="18D449FC" w14:textId="77777777" w:rsidR="006C5C49" w:rsidRPr="006E5647" w:rsidRDefault="006C5C49" w:rsidP="006C5C49">
      <w:pPr>
        <w:widowControl/>
        <w:numPr>
          <w:ilvl w:val="0"/>
          <w:numId w:val="71"/>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W przypadku, gdy produkt stanowiący przedmiot oferty został wycofany z rynku, lub zaprzestano jego produkcji, co wynika z przedstawionego przez Wykonawcę oświadczenia podpisanego przez producenta lub dystrybutora, a zaproponowany przez Wykonawcę w jego miejsce produkt posiada nie gorsze cechy, parametry i funkcjonalności niż produkt będący przedmiotem oferty, w zakresie parametrów cech, funkcjonalności wymaganych w </w:t>
      </w:r>
      <w:r w:rsidRPr="006E5647">
        <w:rPr>
          <w:rFonts w:ascii="Calibri" w:eastAsia="Calibri" w:hAnsi="Calibri" w:cs="Calibri"/>
        </w:rPr>
        <w:t>opisie przedmiotu zamówienia</w:t>
      </w:r>
      <w:r w:rsidRPr="006E5647">
        <w:rPr>
          <w:rFonts w:ascii="Calibri" w:hAnsi="Calibri" w:cs="Calibri"/>
          <w:lang w:eastAsia="pl-PL"/>
        </w:rPr>
        <w:t xml:space="preserve">, oraz w zakresie pozostałych parametrów zmiana jest korzystna dla Zamawiającego. Warunki dostaw, świadczenia usług w tym gwarancyjnych pozostają bez zmian z zastrzeżeniem postanowień niniejszego paragrafu. Wynagrodzenie Wykonawcy nie może zostać zwiększone. </w:t>
      </w:r>
    </w:p>
    <w:p w14:paraId="2327174C" w14:textId="77777777" w:rsidR="006C5C49" w:rsidRPr="006E5647" w:rsidRDefault="006C5C49" w:rsidP="006C5C49">
      <w:pPr>
        <w:widowControl/>
        <w:numPr>
          <w:ilvl w:val="0"/>
          <w:numId w:val="70"/>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Zmiany umowy, o których mowa powyżej mogą być wprowadzone w następującym trybie: </w:t>
      </w:r>
    </w:p>
    <w:p w14:paraId="2DB594C7" w14:textId="77777777" w:rsidR="006C5C49" w:rsidRPr="006E5647" w:rsidRDefault="006C5C49" w:rsidP="006C5C49">
      <w:pPr>
        <w:widowControl/>
        <w:numPr>
          <w:ilvl w:val="0"/>
          <w:numId w:val="72"/>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 przypadku wystąpienia okoliczności, o których mowa w ust. 1, Wykonawca zwróci się do Zamawiającego z wnioskiem o dokonanie zmiany umowy, zawierającym stosowne uzasadnienie. Wniosek winien być złożony w formie pisemnej, niezwłocznie;</w:t>
      </w:r>
    </w:p>
    <w:p w14:paraId="2A196BCA" w14:textId="77777777" w:rsidR="006C5C49" w:rsidRPr="006E5647" w:rsidRDefault="006C5C49" w:rsidP="006C5C49">
      <w:pPr>
        <w:widowControl/>
        <w:numPr>
          <w:ilvl w:val="0"/>
          <w:numId w:val="72"/>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Zamawiający po zapoznaniu się z uzasadnieniem i przy uwzględnieniu okoliczności sprawy dokona oceny zasadności zmiany umowy;</w:t>
      </w:r>
    </w:p>
    <w:p w14:paraId="2C48E187" w14:textId="77777777" w:rsidR="006C5C49" w:rsidRPr="006E5647" w:rsidRDefault="006C5C49" w:rsidP="006C5C49">
      <w:pPr>
        <w:widowControl/>
        <w:numPr>
          <w:ilvl w:val="0"/>
          <w:numId w:val="72"/>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Wszelkie zmiany umowy wymagają formy pisemnej i mogą być wprowadzone po przeprowadzeniu stosownych negocjacji. </w:t>
      </w:r>
    </w:p>
    <w:p w14:paraId="0300B3EA" w14:textId="77777777" w:rsidR="006C5C49" w:rsidRPr="006E5647" w:rsidRDefault="006C5C49" w:rsidP="006C5C49">
      <w:pPr>
        <w:widowControl/>
        <w:numPr>
          <w:ilvl w:val="0"/>
          <w:numId w:val="70"/>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lastRenderedPageBreak/>
        <w:t xml:space="preserve">Z wnioskiem o dokonanie zmiany przewidzianej w ust. 2 pkt 1 może wystąpić również Zamawiający. Postanowienia ust. 2 pkt 3) stosuje się odpowiednio. </w:t>
      </w:r>
      <w:r w:rsidRPr="006E5647">
        <w:rPr>
          <w:rFonts w:ascii="Calibri" w:hAnsi="Calibri" w:cs="Calibri"/>
          <w:lang w:eastAsia="pl-PL"/>
        </w:rPr>
        <w:tab/>
      </w:r>
    </w:p>
    <w:p w14:paraId="4D02D081" w14:textId="77777777" w:rsidR="006C5C49" w:rsidRDefault="006C5C49" w:rsidP="006C5C49">
      <w:pPr>
        <w:widowControl/>
        <w:tabs>
          <w:tab w:val="left" w:pos="284"/>
          <w:tab w:val="left" w:pos="426"/>
        </w:tabs>
        <w:adjustRightInd w:val="0"/>
        <w:jc w:val="center"/>
        <w:rPr>
          <w:rFonts w:ascii="Calibri" w:hAnsi="Calibri" w:cs="Calibri"/>
          <w:b/>
          <w:lang w:eastAsia="pl-PL"/>
        </w:rPr>
      </w:pPr>
    </w:p>
    <w:p w14:paraId="0005BD0F" w14:textId="77777777" w:rsidR="006C5C49" w:rsidRPr="006E5647" w:rsidRDefault="006C5C49" w:rsidP="006C5C49">
      <w:pPr>
        <w:widowControl/>
        <w:tabs>
          <w:tab w:val="left" w:pos="284"/>
          <w:tab w:val="left" w:pos="426"/>
        </w:tabs>
        <w:adjustRightInd w:val="0"/>
        <w:jc w:val="center"/>
        <w:rPr>
          <w:rFonts w:ascii="Calibri" w:hAnsi="Calibri" w:cs="Calibri"/>
          <w:lang w:eastAsia="pl-PL"/>
        </w:rPr>
      </w:pPr>
      <w:r w:rsidRPr="006E5647">
        <w:rPr>
          <w:rFonts w:ascii="Calibri" w:hAnsi="Calibri" w:cs="Calibri"/>
          <w:b/>
          <w:lang w:eastAsia="pl-PL"/>
        </w:rPr>
        <w:t>§ 1</w:t>
      </w:r>
      <w:r>
        <w:rPr>
          <w:rFonts w:ascii="Calibri" w:hAnsi="Calibri" w:cs="Calibri"/>
          <w:b/>
          <w:lang w:eastAsia="pl-PL"/>
        </w:rPr>
        <w:t>3</w:t>
      </w:r>
    </w:p>
    <w:p w14:paraId="7732AAE8" w14:textId="77777777" w:rsidR="006C5C49" w:rsidRPr="006E5647" w:rsidRDefault="006C5C49" w:rsidP="006C5C49">
      <w:pPr>
        <w:widowControl/>
        <w:tabs>
          <w:tab w:val="left" w:pos="284"/>
          <w:tab w:val="left" w:pos="426"/>
        </w:tabs>
        <w:autoSpaceDE/>
        <w:autoSpaceDN/>
        <w:jc w:val="center"/>
        <w:rPr>
          <w:rFonts w:ascii="Calibri" w:hAnsi="Calibri" w:cs="Calibri"/>
          <w:b/>
          <w:lang w:eastAsia="pl-PL"/>
        </w:rPr>
      </w:pPr>
      <w:r w:rsidRPr="006E5647">
        <w:rPr>
          <w:rFonts w:ascii="Calibri" w:hAnsi="Calibri" w:cs="Calibri"/>
          <w:b/>
          <w:lang w:eastAsia="pl-PL"/>
        </w:rPr>
        <w:t>Postanowienia końcowe</w:t>
      </w:r>
    </w:p>
    <w:p w14:paraId="6DD38AE7" w14:textId="77777777" w:rsidR="006C5C49" w:rsidRPr="006E5647" w:rsidRDefault="006C5C49" w:rsidP="006C5C49">
      <w:pPr>
        <w:widowControl/>
        <w:numPr>
          <w:ilvl w:val="0"/>
          <w:numId w:val="73"/>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 zakresie nieuregulowanym umową mają zastosowanie przepisy ustawy z dnia 23 kwietnia 1964 r. Kodeks cywilny (Dz. U. z 2020 r. poz. 1740) oraz ustawy z dnia 11</w:t>
      </w:r>
      <w:r>
        <w:rPr>
          <w:rFonts w:ascii="Calibri" w:hAnsi="Calibri" w:cs="Calibri"/>
          <w:lang w:eastAsia="pl-PL"/>
        </w:rPr>
        <w:t xml:space="preserve"> </w:t>
      </w:r>
      <w:r w:rsidRPr="006E5647">
        <w:rPr>
          <w:rFonts w:ascii="Calibri" w:hAnsi="Calibri" w:cs="Calibri"/>
          <w:lang w:eastAsia="pl-PL"/>
        </w:rPr>
        <w:t>września 2019 r.</w:t>
      </w:r>
      <w:r>
        <w:rPr>
          <w:rFonts w:ascii="Calibri" w:hAnsi="Calibri" w:cs="Calibri"/>
          <w:lang w:eastAsia="pl-PL"/>
        </w:rPr>
        <w:t xml:space="preserve"> Prawo zamówień publicznych (</w:t>
      </w:r>
      <w:r w:rsidRPr="006E5647">
        <w:rPr>
          <w:rFonts w:ascii="Calibri" w:hAnsi="Calibri" w:cs="Calibri"/>
          <w:lang w:eastAsia="pl-PL"/>
        </w:rPr>
        <w:t>Dz. U. z 20</w:t>
      </w:r>
      <w:r>
        <w:rPr>
          <w:rFonts w:ascii="Calibri" w:hAnsi="Calibri" w:cs="Calibri"/>
          <w:lang w:eastAsia="pl-PL"/>
        </w:rPr>
        <w:t>2</w:t>
      </w:r>
      <w:r w:rsidRPr="006E5647">
        <w:rPr>
          <w:rFonts w:ascii="Calibri" w:hAnsi="Calibri" w:cs="Calibri"/>
          <w:lang w:eastAsia="pl-PL"/>
        </w:rPr>
        <w:t xml:space="preserve">1 r., poz. </w:t>
      </w:r>
      <w:r>
        <w:rPr>
          <w:rFonts w:ascii="Calibri" w:hAnsi="Calibri" w:cs="Calibri"/>
          <w:lang w:eastAsia="pl-PL"/>
        </w:rPr>
        <w:t>1129</w:t>
      </w:r>
      <w:r w:rsidRPr="006E5647">
        <w:rPr>
          <w:rFonts w:ascii="Calibri" w:hAnsi="Calibri" w:cs="Calibri"/>
          <w:lang w:eastAsia="pl-PL"/>
        </w:rPr>
        <w:t>).</w:t>
      </w:r>
    </w:p>
    <w:p w14:paraId="6784BB06" w14:textId="77777777" w:rsidR="006C5C49" w:rsidRPr="006E5647" w:rsidRDefault="006C5C49" w:rsidP="006C5C49">
      <w:pPr>
        <w:widowControl/>
        <w:numPr>
          <w:ilvl w:val="0"/>
          <w:numId w:val="73"/>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Spory wynikłe w związku z realizacją niniejszej umowy będą rozstrzygane przez sąd właściwy dla siedziby Zamawiającego.</w:t>
      </w:r>
    </w:p>
    <w:p w14:paraId="6A07BFCD" w14:textId="77777777" w:rsidR="006C5C49" w:rsidRPr="006E5647" w:rsidRDefault="006C5C49" w:rsidP="006C5C49">
      <w:pPr>
        <w:widowControl/>
        <w:numPr>
          <w:ilvl w:val="0"/>
          <w:numId w:val="73"/>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Umowę sporządzono w 2 jednobrzmiących egzemplarzach, po 1 egzemplarzu dla  Zamawiającego</w:t>
      </w:r>
      <w:r>
        <w:rPr>
          <w:rFonts w:ascii="Calibri" w:hAnsi="Calibri" w:cs="Calibri"/>
          <w:lang w:eastAsia="pl-PL"/>
        </w:rPr>
        <w:br/>
      </w:r>
      <w:r w:rsidRPr="006E5647">
        <w:rPr>
          <w:rFonts w:ascii="Calibri" w:hAnsi="Calibri" w:cs="Calibri"/>
          <w:lang w:eastAsia="pl-PL"/>
        </w:rPr>
        <w:t>i Wykonawcy.</w:t>
      </w:r>
    </w:p>
    <w:p w14:paraId="46560785" w14:textId="77777777" w:rsidR="006C5C49" w:rsidRPr="006E5647" w:rsidRDefault="006C5C49" w:rsidP="006C5C49">
      <w:pPr>
        <w:widowControl/>
        <w:numPr>
          <w:ilvl w:val="0"/>
          <w:numId w:val="73"/>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Integralną cześć umowy stanowią: </w:t>
      </w:r>
    </w:p>
    <w:p w14:paraId="6D6B504E" w14:textId="77777777" w:rsidR="006C5C49" w:rsidRPr="006E5647" w:rsidRDefault="006C5C49" w:rsidP="006C5C49">
      <w:pPr>
        <w:widowControl/>
        <w:numPr>
          <w:ilvl w:val="0"/>
          <w:numId w:val="74"/>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Załącznik nr 1 – opis przedmiotu zamówienia, </w:t>
      </w:r>
    </w:p>
    <w:p w14:paraId="48F4BC1E" w14:textId="77777777" w:rsidR="006C5C49" w:rsidRPr="006E5647" w:rsidRDefault="006C5C49" w:rsidP="006C5C49">
      <w:pPr>
        <w:widowControl/>
        <w:numPr>
          <w:ilvl w:val="0"/>
          <w:numId w:val="74"/>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Załącznik nr 2– oferta Wykonawcy, </w:t>
      </w:r>
    </w:p>
    <w:p w14:paraId="6FE1A76F" w14:textId="77777777" w:rsidR="006C5C49" w:rsidRPr="006E5647" w:rsidRDefault="006C5C49" w:rsidP="006C5C49">
      <w:pPr>
        <w:widowControl/>
        <w:numPr>
          <w:ilvl w:val="0"/>
          <w:numId w:val="74"/>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Załącznik nr 3 – odpis </w:t>
      </w:r>
      <w:r>
        <w:rPr>
          <w:rFonts w:ascii="Calibri" w:hAnsi="Calibri" w:cs="Calibri"/>
          <w:lang w:eastAsia="pl-PL"/>
        </w:rPr>
        <w:t xml:space="preserve">z </w:t>
      </w:r>
      <w:proofErr w:type="spellStart"/>
      <w:r>
        <w:rPr>
          <w:rFonts w:ascii="Calibri" w:hAnsi="Calibri" w:cs="Calibri"/>
          <w:lang w:eastAsia="pl-PL"/>
        </w:rPr>
        <w:t>CEiDG</w:t>
      </w:r>
      <w:proofErr w:type="spellEnd"/>
      <w:r>
        <w:rPr>
          <w:rFonts w:ascii="Calibri" w:hAnsi="Calibri" w:cs="Calibri"/>
          <w:lang w:eastAsia="pl-PL"/>
        </w:rPr>
        <w:t>/</w:t>
      </w:r>
      <w:r w:rsidRPr="006E5647">
        <w:rPr>
          <w:rFonts w:ascii="Calibri" w:hAnsi="Calibri" w:cs="Calibri"/>
          <w:lang w:eastAsia="pl-PL"/>
        </w:rPr>
        <w:t>KRS z</w:t>
      </w:r>
      <w:r>
        <w:rPr>
          <w:rFonts w:ascii="Calibri" w:hAnsi="Calibri" w:cs="Calibri"/>
          <w:lang w:eastAsia="pl-PL"/>
        </w:rPr>
        <w:t xml:space="preserve"> </w:t>
      </w:r>
      <w:r w:rsidRPr="006E5647">
        <w:rPr>
          <w:rFonts w:ascii="Calibri" w:hAnsi="Calibri" w:cs="Calibri"/>
          <w:lang w:eastAsia="pl-PL"/>
        </w:rPr>
        <w:t>dnia</w:t>
      </w:r>
      <w:r>
        <w:rPr>
          <w:rFonts w:ascii="Calibri" w:hAnsi="Calibri" w:cs="Calibri"/>
          <w:lang w:eastAsia="pl-PL"/>
        </w:rPr>
        <w:t xml:space="preserve"> ……………………….</w:t>
      </w:r>
      <w:r w:rsidRPr="006E5647">
        <w:rPr>
          <w:rFonts w:ascii="Calibri" w:hAnsi="Calibri" w:cs="Calibri"/>
          <w:lang w:eastAsia="pl-PL"/>
        </w:rPr>
        <w:t xml:space="preserve">. </w:t>
      </w:r>
      <w:r>
        <w:rPr>
          <w:rFonts w:ascii="Calibri" w:hAnsi="Calibri" w:cs="Calibri"/>
          <w:lang w:eastAsia="pl-PL"/>
        </w:rPr>
        <w:t>,</w:t>
      </w:r>
    </w:p>
    <w:p w14:paraId="3EE133AD" w14:textId="77777777" w:rsidR="006C5C49" w:rsidRPr="006E5647" w:rsidRDefault="006C5C49" w:rsidP="006C5C49">
      <w:pPr>
        <w:widowControl/>
        <w:numPr>
          <w:ilvl w:val="0"/>
          <w:numId w:val="74"/>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Załącznik nr 4 – Wzór Protokołu Odbioru Ilościowego</w:t>
      </w:r>
      <w:r>
        <w:rPr>
          <w:rFonts w:ascii="Calibri" w:hAnsi="Calibri" w:cs="Calibri"/>
          <w:lang w:eastAsia="pl-PL"/>
        </w:rPr>
        <w:t>,</w:t>
      </w:r>
    </w:p>
    <w:p w14:paraId="6088527B" w14:textId="77777777" w:rsidR="006C5C49" w:rsidRPr="006E5647" w:rsidRDefault="006C5C49" w:rsidP="006C5C49">
      <w:pPr>
        <w:widowControl/>
        <w:numPr>
          <w:ilvl w:val="0"/>
          <w:numId w:val="74"/>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Załącznik nr 5 – Wzór Protokołu Odbioru Końcowego.</w:t>
      </w:r>
    </w:p>
    <w:p w14:paraId="68D12255" w14:textId="77777777" w:rsidR="006C5C49" w:rsidRPr="006E5647" w:rsidRDefault="006C5C49" w:rsidP="006C5C49">
      <w:pPr>
        <w:widowControl/>
        <w:tabs>
          <w:tab w:val="left" w:pos="284"/>
          <w:tab w:val="left" w:pos="426"/>
        </w:tabs>
        <w:adjustRightInd w:val="0"/>
        <w:jc w:val="center"/>
        <w:rPr>
          <w:rFonts w:ascii="Calibri" w:eastAsia="Arial Unicode MS" w:hAnsi="Calibri" w:cs="Calibri"/>
          <w:b/>
          <w:kern w:val="2"/>
          <w:lang w:eastAsia="pl-PL"/>
        </w:rPr>
      </w:pPr>
      <w:r w:rsidRPr="006E5647">
        <w:rPr>
          <w:rFonts w:ascii="Calibri" w:eastAsia="Arial Unicode MS" w:hAnsi="Calibri" w:cs="Calibri"/>
          <w:b/>
          <w:kern w:val="2"/>
          <w:lang w:eastAsia="pl-PL"/>
        </w:rPr>
        <w:t>...................................................</w:t>
      </w:r>
      <w:r w:rsidRPr="006E5647">
        <w:rPr>
          <w:rFonts w:ascii="Calibri" w:eastAsia="Arial Unicode MS" w:hAnsi="Calibri" w:cs="Calibri"/>
          <w:b/>
          <w:kern w:val="2"/>
          <w:lang w:eastAsia="pl-PL"/>
        </w:rPr>
        <w:tab/>
      </w:r>
      <w:r w:rsidRPr="006E5647">
        <w:rPr>
          <w:rFonts w:ascii="Calibri" w:eastAsia="Arial Unicode MS" w:hAnsi="Calibri" w:cs="Calibri"/>
          <w:b/>
          <w:kern w:val="2"/>
          <w:lang w:eastAsia="pl-PL"/>
        </w:rPr>
        <w:tab/>
      </w:r>
      <w:r w:rsidRPr="006E5647">
        <w:rPr>
          <w:rFonts w:ascii="Calibri" w:eastAsia="Arial Unicode MS" w:hAnsi="Calibri" w:cs="Calibri"/>
          <w:b/>
          <w:kern w:val="2"/>
          <w:lang w:eastAsia="pl-PL"/>
        </w:rPr>
        <w:tab/>
        <w:t xml:space="preserve"> .......................................................</w:t>
      </w:r>
    </w:p>
    <w:p w14:paraId="3A1EF511" w14:textId="77777777" w:rsidR="006C5C49" w:rsidRDefault="006C5C49" w:rsidP="006C5C49">
      <w:pPr>
        <w:widowControl/>
        <w:tabs>
          <w:tab w:val="left" w:pos="284"/>
          <w:tab w:val="left" w:pos="426"/>
        </w:tabs>
        <w:autoSpaceDE/>
        <w:autoSpaceDN/>
        <w:rPr>
          <w:rFonts w:ascii="Calibri" w:hAnsi="Calibri" w:cs="Calibri"/>
          <w:b/>
          <w:lang w:eastAsia="pl-PL"/>
        </w:rPr>
      </w:pPr>
      <w:r w:rsidRPr="006E5647">
        <w:rPr>
          <w:rFonts w:ascii="Calibri" w:hAnsi="Calibri" w:cs="Calibri"/>
          <w:b/>
          <w:lang w:eastAsia="pl-PL"/>
        </w:rPr>
        <w:t xml:space="preserve">     </w:t>
      </w:r>
    </w:p>
    <w:p w14:paraId="50AC4D04" w14:textId="77777777" w:rsidR="006C5C49" w:rsidRDefault="006C5C49" w:rsidP="006C5C49">
      <w:pPr>
        <w:widowControl/>
        <w:tabs>
          <w:tab w:val="left" w:pos="284"/>
          <w:tab w:val="left" w:pos="426"/>
        </w:tabs>
        <w:autoSpaceDE/>
        <w:autoSpaceDN/>
        <w:rPr>
          <w:rFonts w:ascii="Calibri" w:hAnsi="Calibri" w:cs="Calibri"/>
          <w:b/>
          <w:lang w:eastAsia="pl-PL"/>
        </w:rPr>
      </w:pPr>
    </w:p>
    <w:p w14:paraId="7D1362FF" w14:textId="77777777" w:rsidR="006C5C49" w:rsidRDefault="006C5C49" w:rsidP="006C5C49">
      <w:pPr>
        <w:widowControl/>
        <w:tabs>
          <w:tab w:val="left" w:pos="284"/>
          <w:tab w:val="left" w:pos="426"/>
        </w:tabs>
        <w:autoSpaceDE/>
        <w:autoSpaceDN/>
        <w:rPr>
          <w:rFonts w:ascii="Calibri" w:hAnsi="Calibri" w:cs="Calibri"/>
          <w:b/>
          <w:lang w:eastAsia="pl-PL"/>
        </w:rPr>
      </w:pPr>
      <w:r w:rsidRPr="006E5647">
        <w:rPr>
          <w:rFonts w:ascii="Calibri" w:hAnsi="Calibri" w:cs="Calibri"/>
          <w:b/>
          <w:lang w:eastAsia="pl-PL"/>
        </w:rPr>
        <w:t xml:space="preserve">  Zamawiający </w:t>
      </w:r>
      <w:r w:rsidRPr="006E5647">
        <w:rPr>
          <w:rFonts w:ascii="Calibri" w:hAnsi="Calibri" w:cs="Calibri"/>
          <w:b/>
          <w:lang w:eastAsia="pl-PL"/>
        </w:rPr>
        <w:tab/>
      </w:r>
      <w:r w:rsidRPr="006E5647">
        <w:rPr>
          <w:rFonts w:ascii="Calibri" w:hAnsi="Calibri" w:cs="Calibri"/>
          <w:b/>
          <w:lang w:eastAsia="pl-PL"/>
        </w:rPr>
        <w:tab/>
      </w:r>
      <w:r w:rsidRPr="006E5647">
        <w:rPr>
          <w:rFonts w:ascii="Calibri" w:hAnsi="Calibri" w:cs="Calibri"/>
          <w:b/>
          <w:lang w:eastAsia="pl-PL"/>
        </w:rPr>
        <w:tab/>
      </w:r>
      <w:r w:rsidRPr="006E5647">
        <w:rPr>
          <w:rFonts w:ascii="Calibri" w:hAnsi="Calibri" w:cs="Calibri"/>
          <w:b/>
          <w:lang w:eastAsia="pl-PL"/>
        </w:rPr>
        <w:tab/>
      </w:r>
      <w:r w:rsidRPr="006E5647">
        <w:rPr>
          <w:rFonts w:ascii="Calibri" w:hAnsi="Calibri" w:cs="Calibri"/>
          <w:b/>
          <w:lang w:eastAsia="pl-PL"/>
        </w:rPr>
        <w:tab/>
      </w:r>
      <w:r>
        <w:rPr>
          <w:rFonts w:ascii="Calibri" w:hAnsi="Calibri" w:cs="Calibri"/>
          <w:b/>
          <w:lang w:eastAsia="pl-PL"/>
        </w:rPr>
        <w:tab/>
      </w:r>
      <w:r>
        <w:rPr>
          <w:rFonts w:ascii="Calibri" w:hAnsi="Calibri" w:cs="Calibri"/>
          <w:b/>
          <w:lang w:eastAsia="pl-PL"/>
        </w:rPr>
        <w:tab/>
      </w:r>
      <w:r>
        <w:rPr>
          <w:rFonts w:ascii="Calibri" w:hAnsi="Calibri" w:cs="Calibri"/>
          <w:b/>
          <w:lang w:eastAsia="pl-PL"/>
        </w:rPr>
        <w:tab/>
      </w:r>
      <w:r w:rsidRPr="006E5647">
        <w:rPr>
          <w:rFonts w:ascii="Calibri" w:hAnsi="Calibri" w:cs="Calibri"/>
          <w:b/>
          <w:lang w:eastAsia="pl-PL"/>
        </w:rPr>
        <w:t xml:space="preserve">             Wykonawca</w:t>
      </w:r>
      <w:r>
        <w:rPr>
          <w:rFonts w:ascii="Calibri" w:hAnsi="Calibri" w:cs="Calibri"/>
          <w:b/>
          <w:lang w:eastAsia="pl-PL"/>
        </w:rPr>
        <w:t xml:space="preserve"> </w:t>
      </w:r>
    </w:p>
    <w:p w14:paraId="6BC9DAF4" w14:textId="77777777" w:rsidR="006C5C49" w:rsidRDefault="006C5C49" w:rsidP="006C5C49">
      <w:pPr>
        <w:widowControl/>
        <w:tabs>
          <w:tab w:val="left" w:pos="284"/>
          <w:tab w:val="left" w:pos="426"/>
        </w:tabs>
        <w:autoSpaceDE/>
        <w:autoSpaceDN/>
        <w:rPr>
          <w:rFonts w:ascii="Calibri" w:hAnsi="Calibri" w:cs="Calibri"/>
          <w:b/>
          <w:lang w:eastAsia="pl-PL"/>
        </w:rPr>
      </w:pPr>
    </w:p>
    <w:p w14:paraId="39E1A878" w14:textId="77777777" w:rsidR="006C5C49" w:rsidRDefault="006C5C49" w:rsidP="006C5C49">
      <w:pPr>
        <w:widowControl/>
        <w:autoSpaceDE/>
        <w:autoSpaceDN/>
        <w:ind w:firstLine="708"/>
        <w:jc w:val="right"/>
        <w:rPr>
          <w:rFonts w:ascii="Calibri" w:hAnsi="Calibri" w:cs="Calibri"/>
          <w:b/>
          <w:iCs/>
          <w:lang w:eastAsia="pl-PL"/>
        </w:rPr>
      </w:pPr>
    </w:p>
    <w:p w14:paraId="2108D7BE" w14:textId="77777777" w:rsidR="006C5C49" w:rsidRDefault="006C5C49" w:rsidP="006C5C49">
      <w:pPr>
        <w:widowControl/>
        <w:autoSpaceDE/>
        <w:autoSpaceDN/>
        <w:ind w:firstLine="708"/>
        <w:jc w:val="right"/>
        <w:rPr>
          <w:rFonts w:ascii="Calibri" w:hAnsi="Calibri" w:cs="Calibri"/>
          <w:b/>
          <w:iCs/>
          <w:lang w:eastAsia="pl-PL"/>
        </w:rPr>
      </w:pPr>
    </w:p>
    <w:p w14:paraId="6B4946D3" w14:textId="77777777" w:rsidR="006C5C49" w:rsidRDefault="006C5C49" w:rsidP="006C5C49">
      <w:pPr>
        <w:widowControl/>
        <w:autoSpaceDE/>
        <w:autoSpaceDN/>
        <w:ind w:firstLine="708"/>
        <w:jc w:val="right"/>
        <w:rPr>
          <w:rFonts w:ascii="Calibri" w:hAnsi="Calibri" w:cs="Calibri"/>
          <w:b/>
          <w:iCs/>
          <w:lang w:eastAsia="pl-PL"/>
        </w:rPr>
      </w:pPr>
    </w:p>
    <w:p w14:paraId="752EEC55" w14:textId="77777777" w:rsidR="006C5C49" w:rsidRDefault="006C5C49" w:rsidP="006C5C49">
      <w:pPr>
        <w:widowControl/>
        <w:autoSpaceDE/>
        <w:autoSpaceDN/>
        <w:ind w:firstLine="708"/>
        <w:jc w:val="right"/>
        <w:rPr>
          <w:rFonts w:ascii="Calibri" w:hAnsi="Calibri" w:cs="Calibri"/>
          <w:b/>
          <w:iCs/>
          <w:lang w:eastAsia="pl-PL"/>
        </w:rPr>
      </w:pPr>
    </w:p>
    <w:p w14:paraId="242D776F" w14:textId="77777777" w:rsidR="006C5C49" w:rsidRDefault="006C5C49" w:rsidP="006C5C49">
      <w:pPr>
        <w:ind w:firstLine="708"/>
        <w:jc w:val="right"/>
        <w:rPr>
          <w:rFonts w:ascii="Calibri" w:hAnsi="Calibri" w:cs="Calibri"/>
          <w:b/>
          <w:bCs/>
          <w:i/>
        </w:rPr>
      </w:pPr>
    </w:p>
    <w:p w14:paraId="7F4BAF38" w14:textId="77777777" w:rsidR="006C5C49" w:rsidRDefault="006C5C49" w:rsidP="006C5C49">
      <w:pPr>
        <w:ind w:firstLine="708"/>
        <w:jc w:val="right"/>
        <w:rPr>
          <w:rFonts w:ascii="Calibri" w:hAnsi="Calibri" w:cs="Calibri"/>
          <w:b/>
          <w:bCs/>
          <w:i/>
        </w:rPr>
      </w:pPr>
    </w:p>
    <w:p w14:paraId="158DE5A4" w14:textId="77777777" w:rsidR="006C5C49" w:rsidRDefault="006C5C49" w:rsidP="006C5C49">
      <w:pPr>
        <w:ind w:firstLine="708"/>
        <w:jc w:val="right"/>
        <w:rPr>
          <w:rFonts w:ascii="Calibri" w:hAnsi="Calibri" w:cs="Calibri"/>
          <w:b/>
          <w:bCs/>
          <w:i/>
        </w:rPr>
      </w:pPr>
    </w:p>
    <w:p w14:paraId="7FAF8670" w14:textId="77777777" w:rsidR="006C5C49" w:rsidRDefault="006C5C49" w:rsidP="006C5C49">
      <w:pPr>
        <w:ind w:firstLine="708"/>
        <w:jc w:val="right"/>
        <w:rPr>
          <w:rFonts w:ascii="Calibri" w:hAnsi="Calibri" w:cs="Calibri"/>
          <w:b/>
          <w:bCs/>
          <w:i/>
        </w:rPr>
      </w:pPr>
    </w:p>
    <w:p w14:paraId="0BC569EE" w14:textId="77777777" w:rsidR="006C5C49" w:rsidRDefault="006C5C49" w:rsidP="006C5C49">
      <w:pPr>
        <w:ind w:firstLine="708"/>
        <w:jc w:val="right"/>
        <w:rPr>
          <w:rFonts w:ascii="Calibri" w:hAnsi="Calibri" w:cs="Calibri"/>
          <w:b/>
          <w:bCs/>
          <w:i/>
        </w:rPr>
      </w:pPr>
    </w:p>
    <w:p w14:paraId="2F7D9106" w14:textId="77777777" w:rsidR="006C5C49" w:rsidRDefault="006C5C49" w:rsidP="006C5C49">
      <w:pPr>
        <w:ind w:firstLine="708"/>
        <w:jc w:val="right"/>
        <w:rPr>
          <w:rFonts w:ascii="Calibri" w:hAnsi="Calibri" w:cs="Calibri"/>
          <w:b/>
          <w:bCs/>
          <w:i/>
        </w:rPr>
      </w:pPr>
    </w:p>
    <w:p w14:paraId="7F316A8B" w14:textId="77777777" w:rsidR="006C5C49" w:rsidRDefault="006C5C49" w:rsidP="006C5C49">
      <w:pPr>
        <w:ind w:firstLine="708"/>
        <w:jc w:val="right"/>
        <w:rPr>
          <w:rFonts w:ascii="Calibri" w:hAnsi="Calibri" w:cs="Calibri"/>
          <w:b/>
          <w:bCs/>
          <w:i/>
        </w:rPr>
      </w:pPr>
    </w:p>
    <w:p w14:paraId="25D14EC2" w14:textId="77777777" w:rsidR="006C5C49" w:rsidRDefault="006C5C49" w:rsidP="006C5C49">
      <w:pPr>
        <w:ind w:firstLine="708"/>
        <w:jc w:val="right"/>
        <w:rPr>
          <w:rFonts w:ascii="Calibri" w:hAnsi="Calibri" w:cs="Calibri"/>
          <w:b/>
          <w:bCs/>
          <w:i/>
        </w:rPr>
      </w:pPr>
    </w:p>
    <w:p w14:paraId="69C7307B" w14:textId="77777777" w:rsidR="006C5C49" w:rsidRDefault="006C5C49" w:rsidP="006C5C49">
      <w:pPr>
        <w:ind w:firstLine="708"/>
        <w:jc w:val="right"/>
        <w:rPr>
          <w:rFonts w:ascii="Calibri" w:hAnsi="Calibri" w:cs="Calibri"/>
          <w:b/>
          <w:bCs/>
          <w:i/>
        </w:rPr>
      </w:pPr>
    </w:p>
    <w:p w14:paraId="199BCDE1" w14:textId="77777777" w:rsidR="006C5C49" w:rsidRDefault="006C5C49" w:rsidP="006C5C49">
      <w:pPr>
        <w:ind w:firstLine="708"/>
        <w:jc w:val="right"/>
        <w:rPr>
          <w:rFonts w:ascii="Calibri" w:hAnsi="Calibri" w:cs="Calibri"/>
          <w:b/>
          <w:bCs/>
          <w:i/>
        </w:rPr>
      </w:pPr>
    </w:p>
    <w:p w14:paraId="0935F97F" w14:textId="77777777" w:rsidR="006C5C49" w:rsidRDefault="006C5C49" w:rsidP="006C5C49">
      <w:pPr>
        <w:ind w:firstLine="708"/>
        <w:jc w:val="right"/>
        <w:rPr>
          <w:rFonts w:ascii="Calibri" w:hAnsi="Calibri" w:cs="Calibri"/>
          <w:b/>
          <w:bCs/>
          <w:i/>
        </w:rPr>
      </w:pPr>
    </w:p>
    <w:p w14:paraId="76B13EEC" w14:textId="77777777" w:rsidR="006C5C49" w:rsidRDefault="006C5C49" w:rsidP="006C5C49">
      <w:pPr>
        <w:ind w:firstLine="708"/>
        <w:jc w:val="right"/>
        <w:rPr>
          <w:rFonts w:ascii="Calibri" w:hAnsi="Calibri" w:cs="Calibri"/>
          <w:b/>
          <w:bCs/>
          <w:i/>
        </w:rPr>
      </w:pPr>
    </w:p>
    <w:p w14:paraId="08C7D002" w14:textId="77777777" w:rsidR="006C5C49" w:rsidRDefault="006C5C49" w:rsidP="006C5C49">
      <w:pPr>
        <w:ind w:firstLine="708"/>
        <w:jc w:val="right"/>
        <w:rPr>
          <w:rFonts w:ascii="Calibri" w:hAnsi="Calibri" w:cs="Calibri"/>
          <w:b/>
          <w:bCs/>
          <w:i/>
        </w:rPr>
      </w:pPr>
    </w:p>
    <w:p w14:paraId="7483A255" w14:textId="77777777" w:rsidR="006C5C49" w:rsidRDefault="006C5C49" w:rsidP="006C5C49">
      <w:pPr>
        <w:ind w:firstLine="708"/>
        <w:jc w:val="right"/>
        <w:rPr>
          <w:rFonts w:ascii="Calibri" w:hAnsi="Calibri" w:cs="Calibri"/>
          <w:b/>
          <w:bCs/>
          <w:i/>
        </w:rPr>
      </w:pPr>
    </w:p>
    <w:p w14:paraId="78F78D43" w14:textId="77777777" w:rsidR="006C5C49" w:rsidRDefault="006C5C49" w:rsidP="006C5C49">
      <w:pPr>
        <w:ind w:firstLine="708"/>
        <w:jc w:val="right"/>
        <w:rPr>
          <w:rFonts w:ascii="Calibri" w:hAnsi="Calibri" w:cs="Calibri"/>
          <w:b/>
          <w:bCs/>
          <w:i/>
        </w:rPr>
      </w:pPr>
    </w:p>
    <w:p w14:paraId="4BF3433E" w14:textId="77777777" w:rsidR="006C5C49" w:rsidRDefault="006C5C49" w:rsidP="006C5C49">
      <w:pPr>
        <w:ind w:firstLine="708"/>
        <w:jc w:val="right"/>
        <w:rPr>
          <w:rFonts w:ascii="Calibri" w:hAnsi="Calibri" w:cs="Calibri"/>
          <w:b/>
          <w:bCs/>
          <w:i/>
        </w:rPr>
      </w:pPr>
    </w:p>
    <w:p w14:paraId="4E677DC2" w14:textId="77777777" w:rsidR="006C5C49" w:rsidRDefault="006C5C49" w:rsidP="006C5C49">
      <w:pPr>
        <w:ind w:firstLine="708"/>
        <w:jc w:val="right"/>
        <w:rPr>
          <w:rFonts w:ascii="Calibri" w:hAnsi="Calibri" w:cs="Calibri"/>
          <w:b/>
          <w:bCs/>
          <w:i/>
        </w:rPr>
      </w:pPr>
    </w:p>
    <w:p w14:paraId="73506C51" w14:textId="77777777" w:rsidR="006C5C49" w:rsidRDefault="006C5C49" w:rsidP="006C5C49">
      <w:pPr>
        <w:ind w:firstLine="708"/>
        <w:jc w:val="right"/>
        <w:rPr>
          <w:rFonts w:ascii="Calibri" w:hAnsi="Calibri" w:cs="Calibri"/>
          <w:b/>
          <w:bCs/>
          <w:i/>
        </w:rPr>
      </w:pPr>
    </w:p>
    <w:p w14:paraId="6F584E64" w14:textId="77777777" w:rsidR="006C5C49" w:rsidRDefault="006C5C49" w:rsidP="006C5C49">
      <w:pPr>
        <w:ind w:firstLine="708"/>
        <w:jc w:val="right"/>
        <w:rPr>
          <w:rFonts w:ascii="Calibri" w:hAnsi="Calibri" w:cs="Calibri"/>
          <w:b/>
          <w:bCs/>
          <w:i/>
        </w:rPr>
      </w:pPr>
    </w:p>
    <w:p w14:paraId="29C452FB" w14:textId="77777777" w:rsidR="006C5C49" w:rsidRDefault="006C5C49" w:rsidP="006C5C49">
      <w:pPr>
        <w:ind w:firstLine="708"/>
        <w:jc w:val="right"/>
        <w:rPr>
          <w:rFonts w:ascii="Calibri" w:hAnsi="Calibri" w:cs="Calibri"/>
          <w:b/>
          <w:bCs/>
          <w:i/>
        </w:rPr>
      </w:pPr>
    </w:p>
    <w:p w14:paraId="6BB03C60" w14:textId="77777777" w:rsidR="006C5C49" w:rsidRDefault="006C5C49" w:rsidP="006C5C49">
      <w:pPr>
        <w:ind w:firstLine="708"/>
        <w:jc w:val="right"/>
        <w:rPr>
          <w:rFonts w:ascii="Calibri" w:hAnsi="Calibri" w:cs="Calibri"/>
          <w:b/>
          <w:bCs/>
          <w:i/>
        </w:rPr>
      </w:pPr>
    </w:p>
    <w:p w14:paraId="63091CDE" w14:textId="77777777" w:rsidR="006C5C49" w:rsidRDefault="006C5C49" w:rsidP="006C5C49">
      <w:pPr>
        <w:ind w:firstLine="708"/>
        <w:jc w:val="right"/>
        <w:rPr>
          <w:rFonts w:ascii="Calibri" w:hAnsi="Calibri" w:cs="Calibri"/>
          <w:b/>
          <w:bCs/>
          <w:i/>
        </w:rPr>
      </w:pPr>
    </w:p>
    <w:p w14:paraId="6FA5635C" w14:textId="77777777" w:rsidR="006C5C49" w:rsidRDefault="006C5C49" w:rsidP="006C5C49">
      <w:pPr>
        <w:ind w:firstLine="708"/>
        <w:jc w:val="right"/>
        <w:rPr>
          <w:rFonts w:ascii="Calibri" w:hAnsi="Calibri" w:cs="Calibri"/>
          <w:b/>
          <w:bCs/>
          <w:i/>
        </w:rPr>
      </w:pPr>
    </w:p>
    <w:p w14:paraId="36E1C426" w14:textId="77777777" w:rsidR="006C5C49" w:rsidRDefault="006C5C49" w:rsidP="006C5C49">
      <w:pPr>
        <w:ind w:firstLine="708"/>
        <w:jc w:val="right"/>
        <w:rPr>
          <w:rFonts w:ascii="Calibri" w:hAnsi="Calibri" w:cs="Calibri"/>
          <w:b/>
          <w:bCs/>
          <w:i/>
        </w:rPr>
      </w:pPr>
    </w:p>
    <w:p w14:paraId="0E2EA5DF" w14:textId="77777777" w:rsidR="006C5C49" w:rsidRDefault="006C5C49" w:rsidP="006C5C49">
      <w:pPr>
        <w:ind w:firstLine="708"/>
        <w:jc w:val="right"/>
        <w:rPr>
          <w:rFonts w:ascii="Calibri" w:hAnsi="Calibri" w:cs="Calibri"/>
          <w:b/>
          <w:bCs/>
          <w:i/>
        </w:rPr>
      </w:pPr>
    </w:p>
    <w:p w14:paraId="2E9E1B1A" w14:textId="77777777" w:rsidR="006C5C49" w:rsidRPr="00593254" w:rsidRDefault="006C5C49" w:rsidP="006C5C49">
      <w:pPr>
        <w:ind w:firstLine="708"/>
        <w:jc w:val="right"/>
        <w:rPr>
          <w:rFonts w:ascii="Calibri" w:hAnsi="Calibri" w:cs="Calibri"/>
          <w:b/>
          <w:bCs/>
          <w:i/>
        </w:rPr>
      </w:pPr>
      <w:r w:rsidRPr="00593254">
        <w:rPr>
          <w:rFonts w:ascii="Calibri" w:hAnsi="Calibri" w:cs="Calibri"/>
          <w:b/>
          <w:bCs/>
          <w:i/>
        </w:rPr>
        <w:t xml:space="preserve">Załącznik nr 1 do umowy do nr WA.263.31.2021.U </w:t>
      </w:r>
    </w:p>
    <w:p w14:paraId="02828C0A" w14:textId="77777777" w:rsidR="006C5C49" w:rsidRPr="00593254" w:rsidRDefault="006C5C49" w:rsidP="006C5C49">
      <w:pPr>
        <w:rPr>
          <w:rFonts w:ascii="Calibri" w:hAnsi="Calibri" w:cs="Calibri"/>
          <w:b/>
        </w:rPr>
      </w:pPr>
    </w:p>
    <w:p w14:paraId="65431C12" w14:textId="77777777" w:rsidR="006C5C49" w:rsidRPr="00593254" w:rsidRDefault="006C5C49" w:rsidP="006C5C49">
      <w:pPr>
        <w:tabs>
          <w:tab w:val="left" w:pos="284"/>
          <w:tab w:val="left" w:pos="426"/>
        </w:tabs>
        <w:jc w:val="center"/>
        <w:rPr>
          <w:rFonts w:ascii="Calibri" w:hAnsi="Calibri" w:cs="Calibri"/>
          <w:b/>
        </w:rPr>
      </w:pPr>
      <w:r w:rsidRPr="00593254">
        <w:rPr>
          <w:rFonts w:ascii="Calibri" w:hAnsi="Calibri" w:cs="Calibri"/>
          <w:b/>
        </w:rPr>
        <w:t xml:space="preserve">Opis Przedmiotu zamówienia </w:t>
      </w:r>
    </w:p>
    <w:p w14:paraId="5A98C079" w14:textId="77777777" w:rsidR="006C5C49" w:rsidRPr="00593254" w:rsidRDefault="006C5C49" w:rsidP="006C5C49">
      <w:pPr>
        <w:tabs>
          <w:tab w:val="left" w:pos="284"/>
          <w:tab w:val="left" w:pos="426"/>
        </w:tabs>
        <w:jc w:val="center"/>
        <w:rPr>
          <w:rFonts w:ascii="Calibri" w:hAnsi="Calibri" w:cs="Calibri"/>
          <w:b/>
        </w:rPr>
      </w:pPr>
    </w:p>
    <w:p w14:paraId="311CBBF2" w14:textId="77777777" w:rsidR="006C5C49" w:rsidRPr="00593254" w:rsidRDefault="006C5C49" w:rsidP="006C5C49">
      <w:pPr>
        <w:tabs>
          <w:tab w:val="left" w:pos="284"/>
          <w:tab w:val="left" w:pos="426"/>
        </w:tabs>
        <w:jc w:val="both"/>
        <w:rPr>
          <w:rFonts w:ascii="Calibri" w:hAnsi="Calibri" w:cs="Calibri"/>
        </w:rPr>
      </w:pPr>
      <w:r w:rsidRPr="00593254">
        <w:rPr>
          <w:rFonts w:ascii="Calibri" w:hAnsi="Calibri" w:cs="Calibri"/>
        </w:rPr>
        <w:t xml:space="preserve">Przedmiotem zamówienia jest dostawa przez Wykonawcę do siedziby Zamawiającego </w:t>
      </w:r>
      <w:r w:rsidRPr="00593254">
        <w:rPr>
          <w:rFonts w:ascii="Calibri" w:hAnsi="Calibri" w:cs="Calibri"/>
        </w:rPr>
        <w:br/>
        <w:t xml:space="preserve">i rozładunek w miejscu wskazanym przez Zamawiającego przedmiotu zamówienia opisanego </w:t>
      </w:r>
      <w:r>
        <w:rPr>
          <w:rFonts w:ascii="Calibri" w:hAnsi="Calibri" w:cs="Calibri"/>
        </w:rPr>
        <w:br/>
      </w:r>
      <w:r w:rsidRPr="00593254">
        <w:rPr>
          <w:rFonts w:ascii="Calibri" w:hAnsi="Calibri" w:cs="Calibri"/>
          <w:b/>
        </w:rPr>
        <w:t xml:space="preserve">w tabelach </w:t>
      </w:r>
      <w:r w:rsidRPr="00593254">
        <w:rPr>
          <w:rFonts w:ascii="Calibri" w:hAnsi="Calibri" w:cs="Calibri"/>
        </w:rPr>
        <w:t xml:space="preserve">w ramach jednej dostawy wraz z dokumentacją techniczną oferowanego sprzętu, instrukcjami Obsługi, kartami gwarancyjnymi, a także zapewnienie przez Wykonawcę gwarancji oraz autoryzowanego serwisu gwarancyjnego. W dostawie należy uwzględnić dodatkowo </w:t>
      </w:r>
      <w:r w:rsidRPr="00593254">
        <w:rPr>
          <w:rFonts w:ascii="Calibri" w:hAnsi="Calibri" w:cs="Calibri"/>
          <w:u w:val="single"/>
        </w:rPr>
        <w:t xml:space="preserve"> materiały eksploatacyjne do każdej sztuki zaoferowanego urządzenia</w:t>
      </w:r>
      <w:r w:rsidRPr="00593254">
        <w:rPr>
          <w:rFonts w:ascii="Calibri" w:hAnsi="Calibri" w:cs="Calibri"/>
        </w:rPr>
        <w:t xml:space="preserve">  tj. tonery, pojemniki na zużyte tonery poza zestawem startowym w urządzeniu.</w:t>
      </w:r>
    </w:p>
    <w:p w14:paraId="36631286" w14:textId="77777777" w:rsidR="006C5C49" w:rsidRPr="00593254" w:rsidRDefault="006C5C49" w:rsidP="006C5C49">
      <w:pPr>
        <w:tabs>
          <w:tab w:val="left" w:pos="284"/>
          <w:tab w:val="left" w:pos="426"/>
        </w:tabs>
        <w:jc w:val="both"/>
        <w:rPr>
          <w:rFonts w:ascii="Calibri" w:hAnsi="Calibri" w:cs="Calibri"/>
        </w:rPr>
      </w:pPr>
    </w:p>
    <w:p w14:paraId="11CA6FD5" w14:textId="77777777" w:rsidR="006C5C49" w:rsidRPr="00593254" w:rsidRDefault="006C5C49" w:rsidP="006C5C49">
      <w:pPr>
        <w:tabs>
          <w:tab w:val="left" w:pos="284"/>
          <w:tab w:val="left" w:pos="426"/>
        </w:tabs>
        <w:jc w:val="both"/>
        <w:rPr>
          <w:rFonts w:ascii="Calibri" w:hAnsi="Calibri" w:cs="Calibri"/>
          <w:b/>
          <w:u w:val="single"/>
        </w:rPr>
      </w:pPr>
      <w:r w:rsidRPr="00593254">
        <w:rPr>
          <w:rFonts w:ascii="Calibri" w:hAnsi="Calibri" w:cs="Calibri"/>
        </w:rPr>
        <w:t xml:space="preserve">Poniższe tabele przedstawiają wymagania minimalne jakie muszą zostać spełnione przez oferowany sprzęt.  </w:t>
      </w:r>
    </w:p>
    <w:p w14:paraId="1E30E6FE" w14:textId="77777777" w:rsidR="006C5C49" w:rsidRPr="00593254" w:rsidRDefault="006C5C49" w:rsidP="006C5C49">
      <w:pPr>
        <w:tabs>
          <w:tab w:val="left" w:pos="284"/>
          <w:tab w:val="left" w:pos="426"/>
        </w:tabs>
        <w:rPr>
          <w:rFonts w:ascii="Calibri" w:hAnsi="Calibri" w:cs="Calibri"/>
          <w:b/>
          <w:u w:val="single"/>
        </w:rPr>
      </w:pPr>
      <w:r w:rsidRPr="00593254">
        <w:rPr>
          <w:rFonts w:ascii="Calibri" w:hAnsi="Calibri" w:cs="Calibri"/>
          <w:b/>
          <w:u w:val="single"/>
        </w:rPr>
        <w:t xml:space="preserve">Uwaga: </w:t>
      </w:r>
    </w:p>
    <w:p w14:paraId="551A62FB" w14:textId="77777777" w:rsidR="006C5C49" w:rsidRPr="00593254" w:rsidRDefault="006C5C49" w:rsidP="006C5C49">
      <w:pPr>
        <w:widowControl/>
        <w:numPr>
          <w:ilvl w:val="0"/>
          <w:numId w:val="79"/>
        </w:numPr>
        <w:tabs>
          <w:tab w:val="left" w:pos="284"/>
          <w:tab w:val="left" w:pos="426"/>
        </w:tabs>
        <w:autoSpaceDE/>
        <w:autoSpaceDN/>
        <w:jc w:val="both"/>
        <w:rPr>
          <w:rFonts w:ascii="Calibri" w:hAnsi="Calibri" w:cs="Calibri"/>
        </w:rPr>
      </w:pPr>
      <w:r w:rsidRPr="00593254">
        <w:rPr>
          <w:rFonts w:ascii="Calibri" w:hAnsi="Calibri" w:cs="Calibri"/>
        </w:rPr>
        <w:t>O ile inaczej nie zaznaczono, wszelkie zapisy zawierające parametry techniczne należy odczytywać jako parametry minimalne,</w:t>
      </w:r>
    </w:p>
    <w:p w14:paraId="705426AD" w14:textId="77777777" w:rsidR="006C5C49" w:rsidRPr="00593254" w:rsidRDefault="006C5C49" w:rsidP="006C5C49">
      <w:pPr>
        <w:widowControl/>
        <w:numPr>
          <w:ilvl w:val="0"/>
          <w:numId w:val="79"/>
        </w:numPr>
        <w:tabs>
          <w:tab w:val="left" w:pos="284"/>
          <w:tab w:val="left" w:pos="426"/>
        </w:tabs>
        <w:autoSpaceDE/>
        <w:autoSpaceDN/>
        <w:jc w:val="both"/>
        <w:rPr>
          <w:rFonts w:ascii="Calibri" w:hAnsi="Calibri" w:cs="Calibri"/>
        </w:rPr>
      </w:pPr>
      <w:r w:rsidRPr="00593254">
        <w:rPr>
          <w:rFonts w:ascii="Calibri" w:hAnsi="Calibri" w:cs="Calibri"/>
        </w:rPr>
        <w:t>W przypadkach, kiedy w opisie przedmiotu zamówienia wskazane zostały znaki towarowe, patenty, pochodzenie, 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w:t>
      </w:r>
    </w:p>
    <w:p w14:paraId="675C9F79" w14:textId="77777777" w:rsidR="006C5C49" w:rsidRPr="00593254" w:rsidRDefault="006C5C49" w:rsidP="006C5C49">
      <w:pPr>
        <w:widowControl/>
        <w:numPr>
          <w:ilvl w:val="0"/>
          <w:numId w:val="79"/>
        </w:numPr>
        <w:tabs>
          <w:tab w:val="left" w:pos="284"/>
          <w:tab w:val="left" w:pos="426"/>
        </w:tabs>
        <w:autoSpaceDE/>
        <w:autoSpaceDN/>
        <w:jc w:val="both"/>
        <w:rPr>
          <w:rFonts w:ascii="Calibri" w:hAnsi="Calibri" w:cs="Calibri"/>
        </w:rPr>
      </w:pPr>
      <w:r w:rsidRPr="00593254">
        <w:rPr>
          <w:rFonts w:ascii="Calibri" w:hAnsi="Calibri" w:cs="Calibri"/>
        </w:rPr>
        <w:t xml:space="preserve">W sytuacjach, kiedy Zamawiający opisuje przedmiot zamówienia poprzez odniesienie się do norm, europejskich ocen technicznych, aprobat, specyfikacji technicznych i systemów referencji technicznych, o których mowa w art. 101 ust. 1 pkt 2 i ust. 3 ustawy </w:t>
      </w:r>
      <w:proofErr w:type="spellStart"/>
      <w:r w:rsidRPr="00593254">
        <w:rPr>
          <w:rFonts w:ascii="Calibri" w:hAnsi="Calibri" w:cs="Calibri"/>
        </w:rPr>
        <w:t>Pzp</w:t>
      </w:r>
      <w:proofErr w:type="spellEnd"/>
      <w:r w:rsidRPr="00593254">
        <w:rPr>
          <w:rFonts w:ascii="Calibri" w:hAnsi="Calibri" w:cs="Calibri"/>
        </w:rPr>
        <w:t>, Zamawiający dopuszcza rozwiązania równoważne opisywanym, a wskazane powyżej odniesienia należy odczytywać z wyrazami „lub równoważne”.</w:t>
      </w:r>
    </w:p>
    <w:p w14:paraId="675EE30F" w14:textId="77777777" w:rsidR="006C5C49" w:rsidRPr="00593254" w:rsidRDefault="006C5C49" w:rsidP="006C5C49">
      <w:pPr>
        <w:widowControl/>
        <w:numPr>
          <w:ilvl w:val="0"/>
          <w:numId w:val="79"/>
        </w:numPr>
        <w:tabs>
          <w:tab w:val="left" w:pos="284"/>
          <w:tab w:val="left" w:pos="426"/>
        </w:tabs>
        <w:autoSpaceDE/>
        <w:autoSpaceDN/>
        <w:jc w:val="both"/>
        <w:rPr>
          <w:rFonts w:ascii="Calibri" w:hAnsi="Calibri" w:cs="Calibri"/>
        </w:rPr>
      </w:pPr>
      <w:r w:rsidRPr="00593254">
        <w:rPr>
          <w:rFonts w:ascii="Calibri" w:hAnsi="Calibri" w:cs="Calibri"/>
        </w:rPr>
        <w:t>Pod pojęciem rozwiązań równoważnych Zamawiający rozumie taki sprzęt, który posiada parametry techniczne i/lub funkcjonalne co najmniej równe do określonych w OPZ. Wykonawca, który powołuje się na rozwiązania równoważne opisywanym przez Zamawiającego, jest obowiązany wykazać, że oferowane przez niego dostawy lub usługi spełniają wymagania określone przez Zamawiającego.</w:t>
      </w:r>
    </w:p>
    <w:p w14:paraId="3E39AB30" w14:textId="77777777" w:rsidR="006C5C49" w:rsidRPr="00593254" w:rsidRDefault="006C5C49" w:rsidP="006C5C49">
      <w:pPr>
        <w:widowControl/>
        <w:numPr>
          <w:ilvl w:val="0"/>
          <w:numId w:val="79"/>
        </w:numPr>
        <w:tabs>
          <w:tab w:val="left" w:pos="284"/>
          <w:tab w:val="left" w:pos="426"/>
        </w:tabs>
        <w:autoSpaceDE/>
        <w:autoSpaceDN/>
        <w:jc w:val="both"/>
        <w:rPr>
          <w:rFonts w:ascii="Calibri" w:hAnsi="Calibri" w:cs="Calibri"/>
        </w:rPr>
      </w:pPr>
      <w:r w:rsidRPr="00593254">
        <w:rPr>
          <w:rFonts w:ascii="Calibri" w:hAnsi="Calibri" w:cs="Calibri"/>
        </w:rPr>
        <w:t>Dla jednoznacznej identyfikacji oferowanego sprzętu należy podać pełną nazwę produktu, umożliwiającą jego jednoznaczną identyfikację, to jest nazwę producenta, typ, nazwę i model oferowanego sprzętu. Zamawiający wymaga również podania faktycznych parametrów sprzętu, w taki sposób, by oceniający byli w stanie stwierdzić, czy zaoferowany sprzęt spełnia wymagania specyfikacji. Przedmiotowe informacje są składane na potwierdzenie, iż oferowane urządzenia spełniają wymagania Zamawiającego. Zamawiający będzie weryfikował zgodność ofertowanych sprzętów z SWZ- deklarowanych przez Wykonawcę parametrów sprzętu z informacjami producentów sprzętu udostępnianymi na stronach internetowych.</w:t>
      </w:r>
    </w:p>
    <w:p w14:paraId="45692A20" w14:textId="77777777" w:rsidR="006C5C49" w:rsidRPr="00593254" w:rsidRDefault="006C5C49" w:rsidP="006C5C49">
      <w:pPr>
        <w:widowControl/>
        <w:numPr>
          <w:ilvl w:val="0"/>
          <w:numId w:val="79"/>
        </w:numPr>
        <w:tabs>
          <w:tab w:val="left" w:pos="284"/>
          <w:tab w:val="left" w:pos="426"/>
        </w:tabs>
        <w:autoSpaceDE/>
        <w:autoSpaceDN/>
        <w:jc w:val="both"/>
        <w:rPr>
          <w:rFonts w:ascii="Calibri" w:hAnsi="Calibri" w:cs="Calibri"/>
        </w:rPr>
      </w:pPr>
      <w:r w:rsidRPr="00593254">
        <w:rPr>
          <w:rFonts w:ascii="Calibri" w:hAnsi="Calibri" w:cs="Calibri"/>
        </w:rPr>
        <w:t>Wszystkie komponenty muszą być objęte gwarancją producenta. Zamawiający wymaga, by sprzęt (oferowany model) pochodził z produkcji seryjnej.</w:t>
      </w:r>
    </w:p>
    <w:p w14:paraId="6E81F7B9" w14:textId="77777777" w:rsidR="006C5C49" w:rsidRPr="00593254" w:rsidRDefault="006C5C49" w:rsidP="006C5C49">
      <w:pPr>
        <w:widowControl/>
        <w:numPr>
          <w:ilvl w:val="0"/>
          <w:numId w:val="79"/>
        </w:numPr>
        <w:tabs>
          <w:tab w:val="left" w:pos="284"/>
          <w:tab w:val="left" w:pos="426"/>
        </w:tabs>
        <w:autoSpaceDE/>
        <w:autoSpaceDN/>
        <w:jc w:val="both"/>
        <w:rPr>
          <w:rFonts w:ascii="Calibri" w:hAnsi="Calibri" w:cs="Calibri"/>
        </w:rPr>
      </w:pPr>
      <w:r w:rsidRPr="00593254">
        <w:rPr>
          <w:rFonts w:ascii="Calibri" w:hAnsi="Calibri" w:cs="Calibri"/>
        </w:rPr>
        <w:t xml:space="preserve"> Dostęp do najnowszych instrukcji sterowników i uaktualnień na stronie producenta realizowany poprzez podanie na dedykowanej stronie internetowej </w:t>
      </w:r>
      <w:r w:rsidRPr="00593254">
        <w:rPr>
          <w:rFonts w:ascii="Calibri" w:hAnsi="Calibri" w:cs="Calibri"/>
        </w:rPr>
        <w:lastRenderedPageBreak/>
        <w:t xml:space="preserve">producenta numeru seryjnego lub modelu sprzętu – w ramach dostawy należy dołączyć link strony lub inny sposób realizacji powyższej funkcji. </w:t>
      </w:r>
    </w:p>
    <w:p w14:paraId="0B0955D8" w14:textId="77777777" w:rsidR="006C5C49" w:rsidRPr="00593254" w:rsidRDefault="006C5C49" w:rsidP="006C5C49">
      <w:pPr>
        <w:widowControl/>
        <w:numPr>
          <w:ilvl w:val="0"/>
          <w:numId w:val="79"/>
        </w:numPr>
        <w:tabs>
          <w:tab w:val="left" w:pos="284"/>
          <w:tab w:val="left" w:pos="426"/>
        </w:tabs>
        <w:autoSpaceDE/>
        <w:autoSpaceDN/>
        <w:jc w:val="both"/>
        <w:rPr>
          <w:rFonts w:ascii="Calibri" w:hAnsi="Calibri" w:cs="Calibri"/>
        </w:rPr>
      </w:pPr>
      <w:r w:rsidRPr="00593254">
        <w:rPr>
          <w:rFonts w:ascii="Calibri" w:hAnsi="Calibri" w:cs="Calibri"/>
        </w:rPr>
        <w:t xml:space="preserve">Serwis urządzeń musi być realizowany u Zamawiającego przez Producenta lub Autoryzowanego Partnera Serwisowego Producenta </w:t>
      </w:r>
    </w:p>
    <w:p w14:paraId="002EE6A9" w14:textId="77777777" w:rsidR="006C5C49" w:rsidRPr="00593254" w:rsidRDefault="006C5C49" w:rsidP="006C5C49">
      <w:pPr>
        <w:widowControl/>
        <w:numPr>
          <w:ilvl w:val="0"/>
          <w:numId w:val="79"/>
        </w:numPr>
        <w:tabs>
          <w:tab w:val="left" w:pos="284"/>
          <w:tab w:val="left" w:pos="426"/>
        </w:tabs>
        <w:autoSpaceDE/>
        <w:autoSpaceDN/>
        <w:jc w:val="both"/>
        <w:rPr>
          <w:rFonts w:ascii="Calibri" w:hAnsi="Calibri" w:cs="Calibri"/>
        </w:rPr>
      </w:pPr>
      <w:r w:rsidRPr="00593254">
        <w:rPr>
          <w:rFonts w:ascii="Calibri" w:hAnsi="Calibri" w:cs="Calibri"/>
        </w:rPr>
        <w:t>O ile w specyfikacji nie wskazano inaczej sprzęt (oferowany model) musi posiadać deklarację zgodności CE. Deklaracja producenta sprzętu zgodności z CE lub dokument równoważny.</w:t>
      </w:r>
    </w:p>
    <w:p w14:paraId="225394CC" w14:textId="77777777" w:rsidR="006C5C49" w:rsidRPr="00593254" w:rsidRDefault="006C5C49" w:rsidP="006C5C49">
      <w:pPr>
        <w:widowControl/>
        <w:numPr>
          <w:ilvl w:val="0"/>
          <w:numId w:val="79"/>
        </w:numPr>
        <w:tabs>
          <w:tab w:val="left" w:pos="284"/>
          <w:tab w:val="left" w:pos="426"/>
        </w:tabs>
        <w:autoSpaceDE/>
        <w:autoSpaceDN/>
        <w:jc w:val="both"/>
        <w:rPr>
          <w:rFonts w:ascii="Calibri" w:hAnsi="Calibri" w:cs="Calibri"/>
        </w:rPr>
      </w:pPr>
      <w:r w:rsidRPr="00593254">
        <w:rPr>
          <w:rFonts w:ascii="Calibri" w:hAnsi="Calibri" w:cs="Calibri"/>
        </w:rPr>
        <w:t xml:space="preserve">Do każdego sprzętu zostaną dołączone wszelkie niezbędne kable zasilające i sygnałowe, konieczne do prawidłowego podłączenia i uruchomienia dostarczonego sprzętu. </w:t>
      </w:r>
    </w:p>
    <w:p w14:paraId="7B8020D0" w14:textId="77777777" w:rsidR="006C5C49" w:rsidRPr="00593254" w:rsidRDefault="006C5C49" w:rsidP="006C5C49">
      <w:pPr>
        <w:widowControl/>
        <w:numPr>
          <w:ilvl w:val="0"/>
          <w:numId w:val="79"/>
        </w:numPr>
        <w:tabs>
          <w:tab w:val="left" w:pos="284"/>
          <w:tab w:val="left" w:pos="426"/>
        </w:tabs>
        <w:autoSpaceDE/>
        <w:autoSpaceDN/>
        <w:jc w:val="both"/>
        <w:rPr>
          <w:rFonts w:ascii="Calibri" w:hAnsi="Calibri" w:cs="Calibri"/>
        </w:rPr>
      </w:pPr>
      <w:r w:rsidRPr="00593254">
        <w:rPr>
          <w:rFonts w:ascii="Calibri" w:hAnsi="Calibri" w:cs="Calibri"/>
        </w:rPr>
        <w:t xml:space="preserve">Sprzęt musi być dostarczony w oryginalnych opakowaniach producenta, na których widoczne będzie logo i nazwa producenta, opis zawartości i numer katalogowy. </w:t>
      </w:r>
    </w:p>
    <w:p w14:paraId="7D77B775" w14:textId="77777777" w:rsidR="006C5C49" w:rsidRPr="00593254" w:rsidRDefault="006C5C49" w:rsidP="006C5C49">
      <w:pPr>
        <w:widowControl/>
        <w:numPr>
          <w:ilvl w:val="0"/>
          <w:numId w:val="79"/>
        </w:numPr>
        <w:tabs>
          <w:tab w:val="left" w:pos="284"/>
          <w:tab w:val="left" w:pos="426"/>
        </w:tabs>
        <w:autoSpaceDE/>
        <w:autoSpaceDN/>
        <w:jc w:val="both"/>
        <w:rPr>
          <w:rFonts w:ascii="Calibri" w:hAnsi="Calibri" w:cs="Calibri"/>
        </w:rPr>
      </w:pPr>
      <w:r w:rsidRPr="00593254">
        <w:rPr>
          <w:rFonts w:ascii="Calibri" w:hAnsi="Calibri" w:cs="Calibri"/>
        </w:rPr>
        <w:t xml:space="preserve">Urządzenia muszą pochodzić z autoryzowanego kanału dystrybucji producenta przeznaczonego na teren Unii Europejskiej, a korzystanie przez Zamawiającego z dostarczonego sprzętu nie może stanowić naruszenia majątkowych praw autorskich osób trzecich. </w:t>
      </w:r>
    </w:p>
    <w:p w14:paraId="74C5F2EB" w14:textId="77777777" w:rsidR="006C5C49" w:rsidRPr="00593254" w:rsidRDefault="006C5C49" w:rsidP="006C5C49">
      <w:pPr>
        <w:widowControl/>
        <w:numPr>
          <w:ilvl w:val="0"/>
          <w:numId w:val="79"/>
        </w:numPr>
        <w:tabs>
          <w:tab w:val="left" w:pos="284"/>
          <w:tab w:val="left" w:pos="426"/>
        </w:tabs>
        <w:autoSpaceDE/>
        <w:autoSpaceDN/>
        <w:jc w:val="both"/>
        <w:rPr>
          <w:rFonts w:ascii="Calibri" w:hAnsi="Calibri" w:cs="Calibri"/>
        </w:rPr>
      </w:pPr>
      <w:r w:rsidRPr="00593254">
        <w:rPr>
          <w:rFonts w:ascii="Calibri" w:hAnsi="Calibri" w:cs="Calibri"/>
        </w:rPr>
        <w:t>Zamawiający nie dopuszcza okablowania wystającego poza obudowę sprzętu. Wszystkie elementy zintegrowane z urządzeniem muszą być podpięte wewnątrz obudowy i nie mogą mieć wystających przewodów łączących poza obudowę urządzenia.</w:t>
      </w:r>
    </w:p>
    <w:p w14:paraId="69052578" w14:textId="77777777" w:rsidR="006C5C49" w:rsidRPr="00593254" w:rsidRDefault="006C5C49" w:rsidP="006C5C49">
      <w:pPr>
        <w:widowControl/>
        <w:numPr>
          <w:ilvl w:val="0"/>
          <w:numId w:val="79"/>
        </w:numPr>
        <w:tabs>
          <w:tab w:val="left" w:pos="284"/>
          <w:tab w:val="left" w:pos="426"/>
        </w:tabs>
        <w:autoSpaceDE/>
        <w:autoSpaceDN/>
        <w:jc w:val="both"/>
        <w:rPr>
          <w:rFonts w:ascii="Calibri" w:hAnsi="Calibri" w:cs="Calibri"/>
        </w:rPr>
      </w:pPr>
      <w:r w:rsidRPr="00593254">
        <w:rPr>
          <w:rFonts w:ascii="Calibri" w:hAnsi="Calibri" w:cs="Calibri"/>
        </w:rPr>
        <w:t xml:space="preserve">Minimalny okres gwarancji na dostarczony sprzęt jest nie krótszy niż: </w:t>
      </w:r>
      <w:r w:rsidRPr="00593254">
        <w:rPr>
          <w:rFonts w:ascii="Calibri" w:hAnsi="Calibri" w:cs="Calibri"/>
          <w:b/>
          <w:bCs/>
        </w:rPr>
        <w:t xml:space="preserve">36 miesięcy dla poz. 1- 2, 4, 6, 10 oraz nie krótszy niż 24 miesiące dla poz. 8-9 </w:t>
      </w:r>
      <w:r w:rsidRPr="00593254">
        <w:rPr>
          <w:rFonts w:ascii="Calibri" w:hAnsi="Calibri" w:cs="Calibri"/>
        </w:rPr>
        <w:t>od dnia podpisania protokołu odbioru końcowego. W przypadku zaoferowania przez Wykonawcę dłuższego okresu gwarancji jest on wiążący.</w:t>
      </w:r>
    </w:p>
    <w:p w14:paraId="057B4F6E" w14:textId="77777777" w:rsidR="006C5C49" w:rsidRPr="00593254" w:rsidRDefault="006C5C49" w:rsidP="006C5C49">
      <w:pPr>
        <w:widowControl/>
        <w:numPr>
          <w:ilvl w:val="0"/>
          <w:numId w:val="79"/>
        </w:numPr>
        <w:tabs>
          <w:tab w:val="left" w:pos="284"/>
          <w:tab w:val="left" w:pos="426"/>
        </w:tabs>
        <w:autoSpaceDE/>
        <w:autoSpaceDN/>
        <w:jc w:val="both"/>
        <w:rPr>
          <w:rFonts w:ascii="Calibri" w:hAnsi="Calibri" w:cs="Calibri"/>
        </w:rPr>
      </w:pPr>
      <w:r w:rsidRPr="00593254">
        <w:rPr>
          <w:rFonts w:ascii="Calibri" w:hAnsi="Calibri" w:cs="Calibri"/>
        </w:rPr>
        <w:t xml:space="preserve">Dostawa do siedziby Zamawiającego Warszawa, ul. Domaniewska 39a III piętro (winda w budynku), obejmuje wniesienie do pomieszczeń wskazanych przez Zamawiającego. </w:t>
      </w:r>
    </w:p>
    <w:p w14:paraId="66A2D27A" w14:textId="77777777" w:rsidR="006C5C49" w:rsidRPr="00593254" w:rsidRDefault="006C5C49" w:rsidP="006C5C49">
      <w:pPr>
        <w:widowControl/>
        <w:numPr>
          <w:ilvl w:val="0"/>
          <w:numId w:val="79"/>
        </w:numPr>
        <w:tabs>
          <w:tab w:val="left" w:pos="284"/>
          <w:tab w:val="left" w:pos="426"/>
        </w:tabs>
        <w:autoSpaceDE/>
        <w:autoSpaceDN/>
        <w:jc w:val="both"/>
        <w:rPr>
          <w:rFonts w:ascii="Calibri" w:hAnsi="Calibri" w:cs="Calibri"/>
        </w:rPr>
      </w:pPr>
      <w:r w:rsidRPr="00593254">
        <w:rPr>
          <w:rFonts w:ascii="Calibri" w:hAnsi="Calibri" w:cs="Calibri"/>
        </w:rPr>
        <w:t>Oferowany sprzęt musi spełniać wymagania dyrektywy ROHS 2011/65/UE z dnia 8 czerwca 2011 r. na temat zakazu użycia niebezpiecznych substancji w wyposażeniu elektrycznym i elektronicznym (</w:t>
      </w:r>
      <w:proofErr w:type="spellStart"/>
      <w:r w:rsidRPr="00593254">
        <w:rPr>
          <w:rFonts w:ascii="Calibri" w:hAnsi="Calibri" w:cs="Calibri"/>
        </w:rPr>
        <w:t>RoHS</w:t>
      </w:r>
      <w:proofErr w:type="spellEnd"/>
      <w:r w:rsidRPr="00593254">
        <w:rPr>
          <w:rFonts w:ascii="Calibri" w:hAnsi="Calibri" w:cs="Calibri"/>
        </w:rPr>
        <w:t xml:space="preserve"> - </w:t>
      </w:r>
      <w:proofErr w:type="spellStart"/>
      <w:r w:rsidRPr="00593254">
        <w:rPr>
          <w:rFonts w:ascii="Calibri" w:hAnsi="Calibri" w:cs="Calibri"/>
        </w:rPr>
        <w:t>restriction</w:t>
      </w:r>
      <w:proofErr w:type="spellEnd"/>
      <w:r w:rsidRPr="00593254">
        <w:rPr>
          <w:rFonts w:ascii="Calibri" w:hAnsi="Calibri" w:cs="Calibri"/>
        </w:rPr>
        <w:t xml:space="preserve"> of the </w:t>
      </w:r>
      <w:proofErr w:type="spellStart"/>
      <w:r w:rsidRPr="00593254">
        <w:rPr>
          <w:rFonts w:ascii="Calibri" w:hAnsi="Calibri" w:cs="Calibri"/>
        </w:rPr>
        <w:t>use</w:t>
      </w:r>
      <w:proofErr w:type="spellEnd"/>
      <w:r w:rsidRPr="00593254">
        <w:rPr>
          <w:rFonts w:ascii="Calibri" w:hAnsi="Calibri" w:cs="Calibri"/>
        </w:rPr>
        <w:t xml:space="preserve"> of </w:t>
      </w:r>
      <w:proofErr w:type="spellStart"/>
      <w:r w:rsidRPr="00593254">
        <w:rPr>
          <w:rFonts w:ascii="Calibri" w:hAnsi="Calibri" w:cs="Calibri"/>
        </w:rPr>
        <w:t>certain</w:t>
      </w:r>
      <w:proofErr w:type="spellEnd"/>
      <w:r w:rsidRPr="00593254">
        <w:rPr>
          <w:rFonts w:ascii="Calibri" w:hAnsi="Calibri" w:cs="Calibri"/>
        </w:rPr>
        <w:t xml:space="preserve"> </w:t>
      </w:r>
      <w:proofErr w:type="spellStart"/>
      <w:r w:rsidRPr="00593254">
        <w:rPr>
          <w:rFonts w:ascii="Calibri" w:hAnsi="Calibri" w:cs="Calibri"/>
        </w:rPr>
        <w:t>hazardous</w:t>
      </w:r>
      <w:proofErr w:type="spellEnd"/>
      <w:r w:rsidRPr="00593254">
        <w:rPr>
          <w:rFonts w:ascii="Calibri" w:hAnsi="Calibri" w:cs="Calibri"/>
        </w:rPr>
        <w:t xml:space="preserve"> </w:t>
      </w:r>
      <w:proofErr w:type="spellStart"/>
      <w:r w:rsidRPr="00593254">
        <w:rPr>
          <w:rFonts w:ascii="Calibri" w:hAnsi="Calibri" w:cs="Calibri"/>
        </w:rPr>
        <w:t>substances</w:t>
      </w:r>
      <w:proofErr w:type="spellEnd"/>
      <w:r w:rsidRPr="00593254">
        <w:rPr>
          <w:rFonts w:ascii="Calibri" w:hAnsi="Calibri" w:cs="Calibri"/>
        </w:rPr>
        <w:t>).</w:t>
      </w:r>
    </w:p>
    <w:p w14:paraId="0F716FE9" w14:textId="77777777" w:rsidR="006C5C49" w:rsidRPr="00593254" w:rsidRDefault="006C5C49" w:rsidP="006C5C49">
      <w:pPr>
        <w:widowControl/>
        <w:numPr>
          <w:ilvl w:val="0"/>
          <w:numId w:val="79"/>
        </w:numPr>
        <w:tabs>
          <w:tab w:val="left" w:pos="284"/>
          <w:tab w:val="left" w:pos="426"/>
        </w:tabs>
        <w:autoSpaceDE/>
        <w:autoSpaceDN/>
        <w:jc w:val="both"/>
        <w:rPr>
          <w:rFonts w:ascii="Calibri" w:hAnsi="Calibri" w:cs="Calibri"/>
        </w:rPr>
      </w:pPr>
      <w:r w:rsidRPr="00593254">
        <w:rPr>
          <w:rFonts w:ascii="Calibri" w:hAnsi="Calibri" w:cs="Calibri"/>
        </w:rPr>
        <w:t xml:space="preserve">Oferowany sprzęt musi spełniać wymogi dyrektywy WEEE2 z dnia 14 sierpnia 2012 r. dotyczącej odpadów elektrycznych i elektronicznych. </w:t>
      </w:r>
    </w:p>
    <w:p w14:paraId="0DDEEC1A" w14:textId="77777777" w:rsidR="006C5C49" w:rsidRPr="00593254" w:rsidRDefault="006C5C49" w:rsidP="006C5C49">
      <w:pPr>
        <w:widowControl/>
        <w:numPr>
          <w:ilvl w:val="0"/>
          <w:numId w:val="79"/>
        </w:numPr>
        <w:autoSpaceDE/>
        <w:autoSpaceDN/>
        <w:rPr>
          <w:rFonts w:ascii="Calibri" w:hAnsi="Calibri" w:cs="Calibri"/>
          <w:bCs/>
          <w:iCs/>
        </w:rPr>
      </w:pPr>
      <w:r w:rsidRPr="00593254">
        <w:rPr>
          <w:rFonts w:ascii="Calibri" w:hAnsi="Calibri" w:cs="Calibri"/>
          <w:bCs/>
          <w:iCs/>
        </w:rPr>
        <w:t xml:space="preserve">Ilość zamawianego sprzętu: </w:t>
      </w:r>
    </w:p>
    <w:p w14:paraId="3C146C99" w14:textId="77777777" w:rsidR="006C5C49" w:rsidRPr="00593254" w:rsidRDefault="006C5C49" w:rsidP="006C5C49">
      <w:pPr>
        <w:widowControl/>
        <w:numPr>
          <w:ilvl w:val="0"/>
          <w:numId w:val="79"/>
        </w:numPr>
        <w:tabs>
          <w:tab w:val="left" w:pos="284"/>
          <w:tab w:val="left" w:pos="426"/>
        </w:tabs>
        <w:autoSpaceDE/>
        <w:autoSpaceDN/>
        <w:ind w:left="0" w:firstLine="0"/>
        <w:jc w:val="both"/>
        <w:rPr>
          <w:rFonts w:ascii="Calibri" w:hAnsi="Calibri" w:cs="Calibri"/>
        </w:rPr>
      </w:pPr>
      <w:r w:rsidRPr="00593254">
        <w:rPr>
          <w:rFonts w:ascii="Calibri" w:hAnsi="Calibri" w:cs="Calibri"/>
          <w:b/>
          <w:iCs/>
        </w:rPr>
        <w:t>Minimalne wymagania/parametry sprzętu:</w:t>
      </w:r>
    </w:p>
    <w:p w14:paraId="76970A89" w14:textId="77777777" w:rsidR="006C5C49" w:rsidRPr="00593254" w:rsidRDefault="006C5C49" w:rsidP="006C5C49">
      <w:pPr>
        <w:rPr>
          <w:rFonts w:ascii="Calibri" w:hAnsi="Calibri" w:cs="Calibri"/>
          <w:bCs/>
          <w:iCs/>
          <w:u w:val="single"/>
        </w:rPr>
      </w:pPr>
      <w:r w:rsidRPr="00593254">
        <w:rPr>
          <w:rFonts w:ascii="Calibri" w:hAnsi="Calibri" w:cs="Calibri"/>
          <w:bCs/>
          <w:iCs/>
          <w:u w:val="single"/>
        </w:rPr>
        <w:t xml:space="preserve">Ilość zamawianego sprzętu: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6832"/>
        <w:gridCol w:w="1205"/>
      </w:tblGrid>
      <w:tr w:rsidR="006C5C49" w:rsidRPr="00593254" w14:paraId="5B74E3D0" w14:textId="77777777" w:rsidTr="008427B3">
        <w:tc>
          <w:tcPr>
            <w:tcW w:w="598" w:type="dxa"/>
            <w:shd w:val="clear" w:color="auto" w:fill="auto"/>
          </w:tcPr>
          <w:p w14:paraId="1B7C2B9F" w14:textId="77777777" w:rsidR="006C5C49" w:rsidRPr="00593254" w:rsidRDefault="006C5C49" w:rsidP="008427B3">
            <w:pPr>
              <w:rPr>
                <w:rFonts w:ascii="Calibri" w:hAnsi="Calibri" w:cs="Calibri"/>
                <w:b/>
                <w:iCs/>
              </w:rPr>
            </w:pPr>
            <w:r w:rsidRPr="00593254">
              <w:rPr>
                <w:rFonts w:ascii="Calibri" w:hAnsi="Calibri" w:cs="Calibri"/>
                <w:b/>
                <w:iCs/>
              </w:rPr>
              <w:t xml:space="preserve">Poz. </w:t>
            </w:r>
          </w:p>
        </w:tc>
        <w:tc>
          <w:tcPr>
            <w:tcW w:w="7023" w:type="dxa"/>
            <w:shd w:val="clear" w:color="auto" w:fill="auto"/>
          </w:tcPr>
          <w:p w14:paraId="05A2445D" w14:textId="77777777" w:rsidR="006C5C49" w:rsidRPr="00593254" w:rsidRDefault="006C5C49" w:rsidP="008427B3">
            <w:pPr>
              <w:rPr>
                <w:rFonts w:ascii="Calibri" w:hAnsi="Calibri" w:cs="Calibri"/>
                <w:b/>
                <w:iCs/>
              </w:rPr>
            </w:pPr>
            <w:r w:rsidRPr="00593254">
              <w:rPr>
                <w:rFonts w:ascii="Calibri" w:hAnsi="Calibri" w:cs="Calibri"/>
                <w:b/>
                <w:iCs/>
              </w:rPr>
              <w:t>Nazwa</w:t>
            </w:r>
          </w:p>
        </w:tc>
        <w:tc>
          <w:tcPr>
            <w:tcW w:w="1228" w:type="dxa"/>
            <w:shd w:val="clear" w:color="auto" w:fill="auto"/>
          </w:tcPr>
          <w:p w14:paraId="3D254FD8" w14:textId="77777777" w:rsidR="006C5C49" w:rsidRPr="00593254" w:rsidRDefault="006C5C49" w:rsidP="008427B3">
            <w:pPr>
              <w:rPr>
                <w:rFonts w:ascii="Calibri" w:hAnsi="Calibri" w:cs="Calibri"/>
                <w:b/>
                <w:iCs/>
              </w:rPr>
            </w:pPr>
            <w:r w:rsidRPr="00593254">
              <w:rPr>
                <w:rFonts w:ascii="Calibri" w:hAnsi="Calibri" w:cs="Calibri"/>
                <w:b/>
                <w:iCs/>
              </w:rPr>
              <w:t>Ilość</w:t>
            </w:r>
          </w:p>
        </w:tc>
      </w:tr>
      <w:tr w:rsidR="006C5C49" w:rsidRPr="00593254" w14:paraId="3801124C" w14:textId="77777777" w:rsidTr="008427B3">
        <w:tc>
          <w:tcPr>
            <w:tcW w:w="598" w:type="dxa"/>
            <w:shd w:val="clear" w:color="auto" w:fill="auto"/>
          </w:tcPr>
          <w:p w14:paraId="2E54944E" w14:textId="77777777" w:rsidR="006C5C49" w:rsidRPr="00593254" w:rsidRDefault="006C5C49" w:rsidP="008427B3">
            <w:pPr>
              <w:rPr>
                <w:rFonts w:ascii="Calibri" w:hAnsi="Calibri" w:cs="Calibri"/>
                <w:b/>
                <w:iCs/>
              </w:rPr>
            </w:pPr>
            <w:r w:rsidRPr="00593254">
              <w:rPr>
                <w:rFonts w:ascii="Calibri" w:hAnsi="Calibri" w:cs="Calibri"/>
                <w:b/>
                <w:iCs/>
              </w:rPr>
              <w:t>1.</w:t>
            </w:r>
          </w:p>
        </w:tc>
        <w:tc>
          <w:tcPr>
            <w:tcW w:w="7023" w:type="dxa"/>
            <w:shd w:val="clear" w:color="auto" w:fill="auto"/>
          </w:tcPr>
          <w:p w14:paraId="7DCA43D5" w14:textId="77777777" w:rsidR="006C5C49" w:rsidRPr="00593254" w:rsidRDefault="006C5C49" w:rsidP="008427B3">
            <w:pPr>
              <w:rPr>
                <w:rFonts w:ascii="Calibri" w:hAnsi="Calibri" w:cs="Calibri"/>
                <w:bCs/>
                <w:iCs/>
              </w:rPr>
            </w:pPr>
            <w:r w:rsidRPr="00593254">
              <w:rPr>
                <w:rFonts w:ascii="Calibri" w:hAnsi="Calibri" w:cs="Calibri"/>
                <w:bCs/>
                <w:iCs/>
              </w:rPr>
              <w:t xml:space="preserve">Skaner </w:t>
            </w:r>
          </w:p>
        </w:tc>
        <w:tc>
          <w:tcPr>
            <w:tcW w:w="1228" w:type="dxa"/>
            <w:shd w:val="clear" w:color="auto" w:fill="auto"/>
          </w:tcPr>
          <w:p w14:paraId="539937DE" w14:textId="77777777" w:rsidR="006C5C49" w:rsidRPr="00593254" w:rsidRDefault="006C5C49" w:rsidP="008427B3">
            <w:pPr>
              <w:rPr>
                <w:rFonts w:ascii="Calibri" w:hAnsi="Calibri" w:cs="Calibri"/>
                <w:b/>
                <w:iCs/>
              </w:rPr>
            </w:pPr>
            <w:r w:rsidRPr="00593254">
              <w:rPr>
                <w:rFonts w:ascii="Calibri" w:hAnsi="Calibri" w:cs="Calibri"/>
                <w:b/>
                <w:iCs/>
              </w:rPr>
              <w:t>1</w:t>
            </w:r>
          </w:p>
        </w:tc>
      </w:tr>
      <w:tr w:rsidR="006C5C49" w:rsidRPr="00593254" w14:paraId="744AA552" w14:textId="77777777" w:rsidTr="008427B3">
        <w:tc>
          <w:tcPr>
            <w:tcW w:w="598" w:type="dxa"/>
            <w:shd w:val="clear" w:color="auto" w:fill="auto"/>
          </w:tcPr>
          <w:p w14:paraId="1C27AE80" w14:textId="77777777" w:rsidR="006C5C49" w:rsidRPr="00593254" w:rsidRDefault="006C5C49" w:rsidP="008427B3">
            <w:pPr>
              <w:rPr>
                <w:rFonts w:ascii="Calibri" w:hAnsi="Calibri" w:cs="Calibri"/>
                <w:b/>
                <w:iCs/>
              </w:rPr>
            </w:pPr>
            <w:r w:rsidRPr="00593254">
              <w:rPr>
                <w:rFonts w:ascii="Calibri" w:hAnsi="Calibri" w:cs="Calibri"/>
                <w:b/>
                <w:iCs/>
              </w:rPr>
              <w:t xml:space="preserve">2. </w:t>
            </w:r>
          </w:p>
        </w:tc>
        <w:tc>
          <w:tcPr>
            <w:tcW w:w="7023" w:type="dxa"/>
            <w:shd w:val="clear" w:color="auto" w:fill="auto"/>
          </w:tcPr>
          <w:p w14:paraId="395E2384" w14:textId="77777777" w:rsidR="006C5C49" w:rsidRPr="00593254" w:rsidRDefault="006C5C49" w:rsidP="008427B3">
            <w:pPr>
              <w:rPr>
                <w:rFonts w:ascii="Calibri" w:hAnsi="Calibri" w:cs="Calibri"/>
                <w:b/>
                <w:iCs/>
              </w:rPr>
            </w:pPr>
            <w:r w:rsidRPr="00593254">
              <w:rPr>
                <w:rFonts w:ascii="Calibri" w:hAnsi="Calibri" w:cs="Calibri"/>
              </w:rPr>
              <w:t>Drukarka laserowa monochromatyczna</w:t>
            </w:r>
          </w:p>
        </w:tc>
        <w:tc>
          <w:tcPr>
            <w:tcW w:w="1228" w:type="dxa"/>
            <w:shd w:val="clear" w:color="auto" w:fill="auto"/>
          </w:tcPr>
          <w:p w14:paraId="6B854F93" w14:textId="77777777" w:rsidR="006C5C49" w:rsidRPr="00593254" w:rsidRDefault="006C5C49" w:rsidP="008427B3">
            <w:pPr>
              <w:rPr>
                <w:rFonts w:ascii="Calibri" w:hAnsi="Calibri" w:cs="Calibri"/>
                <w:b/>
                <w:iCs/>
              </w:rPr>
            </w:pPr>
            <w:r w:rsidRPr="00593254">
              <w:rPr>
                <w:rFonts w:ascii="Calibri" w:hAnsi="Calibri" w:cs="Calibri"/>
                <w:b/>
                <w:iCs/>
              </w:rPr>
              <w:t>3</w:t>
            </w:r>
          </w:p>
        </w:tc>
      </w:tr>
      <w:tr w:rsidR="006C5C49" w:rsidRPr="00593254" w14:paraId="6271B169" w14:textId="77777777" w:rsidTr="008427B3">
        <w:tc>
          <w:tcPr>
            <w:tcW w:w="598" w:type="dxa"/>
            <w:shd w:val="clear" w:color="auto" w:fill="auto"/>
          </w:tcPr>
          <w:p w14:paraId="6EB542C8" w14:textId="77777777" w:rsidR="006C5C49" w:rsidRPr="00593254" w:rsidRDefault="006C5C49" w:rsidP="008427B3">
            <w:pPr>
              <w:rPr>
                <w:rFonts w:ascii="Calibri" w:hAnsi="Calibri" w:cs="Calibri"/>
                <w:b/>
                <w:iCs/>
              </w:rPr>
            </w:pPr>
            <w:r w:rsidRPr="00593254">
              <w:rPr>
                <w:rFonts w:ascii="Calibri" w:hAnsi="Calibri" w:cs="Calibri"/>
                <w:b/>
                <w:iCs/>
              </w:rPr>
              <w:t xml:space="preserve">3. </w:t>
            </w:r>
          </w:p>
        </w:tc>
        <w:tc>
          <w:tcPr>
            <w:tcW w:w="7023" w:type="dxa"/>
            <w:shd w:val="clear" w:color="auto" w:fill="auto"/>
          </w:tcPr>
          <w:p w14:paraId="3ACFE692" w14:textId="77777777" w:rsidR="006C5C49" w:rsidRPr="00593254" w:rsidRDefault="006C5C49" w:rsidP="008427B3">
            <w:pPr>
              <w:rPr>
                <w:rFonts w:ascii="Calibri" w:hAnsi="Calibri" w:cs="Calibri"/>
                <w:b/>
                <w:iCs/>
              </w:rPr>
            </w:pPr>
            <w:r w:rsidRPr="00593254">
              <w:rPr>
                <w:rFonts w:ascii="Calibri" w:hAnsi="Calibri" w:cs="Calibri"/>
              </w:rPr>
              <w:t>Oryginalne tonery do drukarki wskazanej w poz. 2 wraz z pojemnikami na zużyte tonery (szt.)</w:t>
            </w:r>
          </w:p>
        </w:tc>
        <w:tc>
          <w:tcPr>
            <w:tcW w:w="1228" w:type="dxa"/>
            <w:shd w:val="clear" w:color="auto" w:fill="auto"/>
          </w:tcPr>
          <w:p w14:paraId="54CD48E1" w14:textId="77777777" w:rsidR="006C5C49" w:rsidRPr="00593254" w:rsidRDefault="006C5C49" w:rsidP="008427B3">
            <w:pPr>
              <w:rPr>
                <w:rFonts w:ascii="Calibri" w:hAnsi="Calibri" w:cs="Calibri"/>
                <w:b/>
                <w:iCs/>
              </w:rPr>
            </w:pPr>
            <w:r w:rsidRPr="00593254">
              <w:rPr>
                <w:rFonts w:ascii="Calibri" w:hAnsi="Calibri" w:cs="Calibri"/>
                <w:b/>
                <w:iCs/>
              </w:rPr>
              <w:t>9</w:t>
            </w:r>
          </w:p>
        </w:tc>
      </w:tr>
      <w:tr w:rsidR="006C5C49" w:rsidRPr="00593254" w14:paraId="4ADBA961" w14:textId="77777777" w:rsidTr="008427B3">
        <w:tc>
          <w:tcPr>
            <w:tcW w:w="598" w:type="dxa"/>
            <w:shd w:val="clear" w:color="auto" w:fill="auto"/>
          </w:tcPr>
          <w:p w14:paraId="3EAFE289" w14:textId="77777777" w:rsidR="006C5C49" w:rsidRPr="00593254" w:rsidRDefault="006C5C49" w:rsidP="008427B3">
            <w:pPr>
              <w:rPr>
                <w:rFonts w:ascii="Calibri" w:hAnsi="Calibri" w:cs="Calibri"/>
                <w:b/>
                <w:iCs/>
              </w:rPr>
            </w:pPr>
            <w:r w:rsidRPr="00593254">
              <w:rPr>
                <w:rFonts w:ascii="Calibri" w:hAnsi="Calibri" w:cs="Calibri"/>
                <w:b/>
                <w:iCs/>
              </w:rPr>
              <w:t xml:space="preserve">4. </w:t>
            </w:r>
          </w:p>
        </w:tc>
        <w:tc>
          <w:tcPr>
            <w:tcW w:w="7023" w:type="dxa"/>
            <w:shd w:val="clear" w:color="auto" w:fill="auto"/>
          </w:tcPr>
          <w:p w14:paraId="7C926FFE" w14:textId="77777777" w:rsidR="006C5C49" w:rsidRPr="00593254" w:rsidRDefault="006C5C49" w:rsidP="008427B3">
            <w:pPr>
              <w:rPr>
                <w:rFonts w:ascii="Calibri" w:hAnsi="Calibri" w:cs="Calibri"/>
                <w:b/>
                <w:iCs/>
              </w:rPr>
            </w:pPr>
            <w:r w:rsidRPr="00593254">
              <w:rPr>
                <w:rFonts w:ascii="Calibri" w:hAnsi="Calibri" w:cs="Calibri"/>
              </w:rPr>
              <w:t>Drukarka laserowa monochromatyczna</w:t>
            </w:r>
          </w:p>
        </w:tc>
        <w:tc>
          <w:tcPr>
            <w:tcW w:w="1228" w:type="dxa"/>
            <w:shd w:val="clear" w:color="auto" w:fill="auto"/>
          </w:tcPr>
          <w:p w14:paraId="18DF5564" w14:textId="77777777" w:rsidR="006C5C49" w:rsidRPr="00593254" w:rsidRDefault="006C5C49" w:rsidP="008427B3">
            <w:pPr>
              <w:rPr>
                <w:rFonts w:ascii="Calibri" w:hAnsi="Calibri" w:cs="Calibri"/>
                <w:b/>
                <w:iCs/>
              </w:rPr>
            </w:pPr>
            <w:r w:rsidRPr="00593254">
              <w:rPr>
                <w:rFonts w:ascii="Calibri" w:hAnsi="Calibri" w:cs="Calibri"/>
                <w:b/>
                <w:iCs/>
              </w:rPr>
              <w:t>1</w:t>
            </w:r>
          </w:p>
        </w:tc>
      </w:tr>
      <w:tr w:rsidR="006C5C49" w:rsidRPr="00593254" w14:paraId="63AC59E8" w14:textId="77777777" w:rsidTr="008427B3">
        <w:tc>
          <w:tcPr>
            <w:tcW w:w="598" w:type="dxa"/>
            <w:shd w:val="clear" w:color="auto" w:fill="auto"/>
          </w:tcPr>
          <w:p w14:paraId="67FDD616" w14:textId="77777777" w:rsidR="006C5C49" w:rsidRPr="00593254" w:rsidRDefault="006C5C49" w:rsidP="008427B3">
            <w:pPr>
              <w:rPr>
                <w:rFonts w:ascii="Calibri" w:hAnsi="Calibri" w:cs="Calibri"/>
                <w:b/>
                <w:iCs/>
              </w:rPr>
            </w:pPr>
            <w:r w:rsidRPr="00593254">
              <w:rPr>
                <w:rFonts w:ascii="Calibri" w:hAnsi="Calibri" w:cs="Calibri"/>
                <w:b/>
                <w:iCs/>
              </w:rPr>
              <w:t xml:space="preserve">5. </w:t>
            </w:r>
          </w:p>
        </w:tc>
        <w:tc>
          <w:tcPr>
            <w:tcW w:w="7023" w:type="dxa"/>
            <w:shd w:val="clear" w:color="auto" w:fill="auto"/>
          </w:tcPr>
          <w:p w14:paraId="100B00C2" w14:textId="77777777" w:rsidR="006C5C49" w:rsidRPr="00593254" w:rsidRDefault="006C5C49" w:rsidP="008427B3">
            <w:pPr>
              <w:rPr>
                <w:rFonts w:ascii="Calibri" w:hAnsi="Calibri" w:cs="Calibri"/>
                <w:b/>
                <w:iCs/>
              </w:rPr>
            </w:pPr>
            <w:r w:rsidRPr="00593254">
              <w:rPr>
                <w:rFonts w:ascii="Calibri" w:hAnsi="Calibri" w:cs="Calibri"/>
              </w:rPr>
              <w:t>Oryginalne tonery do drukarki wskazanej w poz. 4 wraz z pojemnikami na zużyte tonery (szt.)</w:t>
            </w:r>
          </w:p>
        </w:tc>
        <w:tc>
          <w:tcPr>
            <w:tcW w:w="1228" w:type="dxa"/>
            <w:shd w:val="clear" w:color="auto" w:fill="auto"/>
          </w:tcPr>
          <w:p w14:paraId="1128C222" w14:textId="77777777" w:rsidR="006C5C49" w:rsidRPr="00593254" w:rsidRDefault="006C5C49" w:rsidP="008427B3">
            <w:pPr>
              <w:rPr>
                <w:rFonts w:ascii="Calibri" w:hAnsi="Calibri" w:cs="Calibri"/>
                <w:b/>
                <w:iCs/>
              </w:rPr>
            </w:pPr>
            <w:r w:rsidRPr="00593254">
              <w:rPr>
                <w:rFonts w:ascii="Calibri" w:hAnsi="Calibri" w:cs="Calibri"/>
                <w:b/>
                <w:iCs/>
              </w:rPr>
              <w:t>2</w:t>
            </w:r>
          </w:p>
        </w:tc>
      </w:tr>
      <w:tr w:rsidR="006C5C49" w:rsidRPr="00593254" w14:paraId="44F313AB" w14:textId="77777777" w:rsidTr="008427B3">
        <w:tc>
          <w:tcPr>
            <w:tcW w:w="598" w:type="dxa"/>
            <w:shd w:val="clear" w:color="auto" w:fill="auto"/>
          </w:tcPr>
          <w:p w14:paraId="66020507" w14:textId="77777777" w:rsidR="006C5C49" w:rsidRPr="00593254" w:rsidRDefault="006C5C49" w:rsidP="008427B3">
            <w:pPr>
              <w:rPr>
                <w:rFonts w:ascii="Calibri" w:hAnsi="Calibri" w:cs="Calibri"/>
                <w:b/>
                <w:iCs/>
              </w:rPr>
            </w:pPr>
            <w:r w:rsidRPr="00593254">
              <w:rPr>
                <w:rFonts w:ascii="Calibri" w:hAnsi="Calibri" w:cs="Calibri"/>
                <w:b/>
                <w:iCs/>
              </w:rPr>
              <w:t xml:space="preserve">6. </w:t>
            </w:r>
          </w:p>
        </w:tc>
        <w:tc>
          <w:tcPr>
            <w:tcW w:w="7023" w:type="dxa"/>
            <w:shd w:val="clear" w:color="auto" w:fill="auto"/>
          </w:tcPr>
          <w:p w14:paraId="7687BF06" w14:textId="77777777" w:rsidR="006C5C49" w:rsidRPr="00593254" w:rsidRDefault="006C5C49" w:rsidP="008427B3">
            <w:pPr>
              <w:rPr>
                <w:rFonts w:ascii="Calibri" w:hAnsi="Calibri" w:cs="Calibri"/>
                <w:b/>
                <w:iCs/>
              </w:rPr>
            </w:pPr>
            <w:r w:rsidRPr="00593254">
              <w:rPr>
                <w:rFonts w:ascii="Calibri" w:hAnsi="Calibri" w:cs="Calibri"/>
                <w:color w:val="000000"/>
              </w:rPr>
              <w:t>Urządzenie wielofunkcyjne laserowe kolorowe A4</w:t>
            </w:r>
          </w:p>
        </w:tc>
        <w:tc>
          <w:tcPr>
            <w:tcW w:w="1228" w:type="dxa"/>
            <w:shd w:val="clear" w:color="auto" w:fill="auto"/>
          </w:tcPr>
          <w:p w14:paraId="50B82F15" w14:textId="77777777" w:rsidR="006C5C49" w:rsidRPr="00593254" w:rsidRDefault="006C5C49" w:rsidP="008427B3">
            <w:pPr>
              <w:rPr>
                <w:rFonts w:ascii="Calibri" w:hAnsi="Calibri" w:cs="Calibri"/>
                <w:b/>
                <w:iCs/>
              </w:rPr>
            </w:pPr>
            <w:r w:rsidRPr="00593254">
              <w:rPr>
                <w:rFonts w:ascii="Calibri" w:hAnsi="Calibri" w:cs="Calibri"/>
                <w:b/>
                <w:iCs/>
              </w:rPr>
              <w:t>1</w:t>
            </w:r>
          </w:p>
        </w:tc>
      </w:tr>
      <w:tr w:rsidR="006C5C49" w:rsidRPr="00593254" w14:paraId="6C422091" w14:textId="77777777" w:rsidTr="008427B3">
        <w:tc>
          <w:tcPr>
            <w:tcW w:w="598" w:type="dxa"/>
            <w:shd w:val="clear" w:color="auto" w:fill="auto"/>
          </w:tcPr>
          <w:p w14:paraId="3C465532" w14:textId="77777777" w:rsidR="006C5C49" w:rsidRPr="00593254" w:rsidRDefault="006C5C49" w:rsidP="008427B3">
            <w:pPr>
              <w:rPr>
                <w:rFonts w:ascii="Calibri" w:hAnsi="Calibri" w:cs="Calibri"/>
                <w:b/>
                <w:iCs/>
              </w:rPr>
            </w:pPr>
            <w:r w:rsidRPr="00593254">
              <w:rPr>
                <w:rFonts w:ascii="Calibri" w:hAnsi="Calibri" w:cs="Calibri"/>
                <w:b/>
                <w:iCs/>
              </w:rPr>
              <w:t>7.</w:t>
            </w:r>
          </w:p>
        </w:tc>
        <w:tc>
          <w:tcPr>
            <w:tcW w:w="7023" w:type="dxa"/>
            <w:shd w:val="clear" w:color="auto" w:fill="auto"/>
          </w:tcPr>
          <w:p w14:paraId="713F4357" w14:textId="77777777" w:rsidR="006C5C49" w:rsidRPr="00593254" w:rsidRDefault="006C5C49" w:rsidP="008427B3">
            <w:pPr>
              <w:rPr>
                <w:rFonts w:ascii="Calibri" w:hAnsi="Calibri" w:cs="Calibri"/>
                <w:b/>
                <w:iCs/>
              </w:rPr>
            </w:pPr>
            <w:r w:rsidRPr="00593254">
              <w:rPr>
                <w:rFonts w:ascii="Calibri" w:hAnsi="Calibri" w:cs="Calibri"/>
                <w:color w:val="000000"/>
              </w:rPr>
              <w:t>Zestaw tonerów do urządzenia wielofunkcyjnego wskazane w poz. 6 (zestaw – czarny +kolorowe) wraz z pojemnikami na zużyte tonery</w:t>
            </w:r>
          </w:p>
        </w:tc>
        <w:tc>
          <w:tcPr>
            <w:tcW w:w="1228" w:type="dxa"/>
            <w:shd w:val="clear" w:color="auto" w:fill="auto"/>
          </w:tcPr>
          <w:p w14:paraId="23075B31" w14:textId="77777777" w:rsidR="006C5C49" w:rsidRPr="00593254" w:rsidRDefault="006C5C49" w:rsidP="008427B3">
            <w:pPr>
              <w:rPr>
                <w:rFonts w:ascii="Calibri" w:hAnsi="Calibri" w:cs="Calibri"/>
                <w:b/>
                <w:iCs/>
              </w:rPr>
            </w:pPr>
            <w:r w:rsidRPr="00593254">
              <w:rPr>
                <w:rFonts w:ascii="Calibri" w:hAnsi="Calibri" w:cs="Calibri"/>
                <w:b/>
                <w:iCs/>
              </w:rPr>
              <w:t>3</w:t>
            </w:r>
          </w:p>
        </w:tc>
      </w:tr>
      <w:tr w:rsidR="006C5C49" w:rsidRPr="00593254" w14:paraId="3891D271" w14:textId="77777777" w:rsidTr="008427B3">
        <w:tc>
          <w:tcPr>
            <w:tcW w:w="598" w:type="dxa"/>
            <w:shd w:val="clear" w:color="auto" w:fill="auto"/>
          </w:tcPr>
          <w:p w14:paraId="3FE85C9A" w14:textId="77777777" w:rsidR="006C5C49" w:rsidRPr="00593254" w:rsidRDefault="006C5C49" w:rsidP="008427B3">
            <w:pPr>
              <w:rPr>
                <w:rFonts w:ascii="Calibri" w:hAnsi="Calibri" w:cs="Calibri"/>
                <w:b/>
                <w:iCs/>
              </w:rPr>
            </w:pPr>
            <w:r w:rsidRPr="00593254">
              <w:rPr>
                <w:rFonts w:ascii="Calibri" w:hAnsi="Calibri" w:cs="Calibri"/>
                <w:b/>
                <w:iCs/>
              </w:rPr>
              <w:t>8.</w:t>
            </w:r>
          </w:p>
        </w:tc>
        <w:tc>
          <w:tcPr>
            <w:tcW w:w="7023" w:type="dxa"/>
            <w:shd w:val="clear" w:color="auto" w:fill="auto"/>
          </w:tcPr>
          <w:p w14:paraId="50355896" w14:textId="77777777" w:rsidR="006C5C49" w:rsidRPr="00593254" w:rsidRDefault="006C5C49" w:rsidP="008427B3">
            <w:pPr>
              <w:rPr>
                <w:rFonts w:ascii="Calibri" w:hAnsi="Calibri" w:cs="Calibri"/>
                <w:bCs/>
                <w:iCs/>
              </w:rPr>
            </w:pPr>
            <w:r w:rsidRPr="00593254">
              <w:rPr>
                <w:rFonts w:ascii="Calibri" w:hAnsi="Calibri" w:cs="Calibri"/>
                <w:bCs/>
                <w:iCs/>
              </w:rPr>
              <w:t xml:space="preserve">Niszczarka </w:t>
            </w:r>
          </w:p>
        </w:tc>
        <w:tc>
          <w:tcPr>
            <w:tcW w:w="1228" w:type="dxa"/>
            <w:shd w:val="clear" w:color="auto" w:fill="auto"/>
          </w:tcPr>
          <w:p w14:paraId="299447C3" w14:textId="77777777" w:rsidR="006C5C49" w:rsidRPr="00593254" w:rsidRDefault="006C5C49" w:rsidP="008427B3">
            <w:pPr>
              <w:rPr>
                <w:rFonts w:ascii="Calibri" w:hAnsi="Calibri" w:cs="Calibri"/>
                <w:b/>
                <w:iCs/>
              </w:rPr>
            </w:pPr>
            <w:r w:rsidRPr="00593254">
              <w:rPr>
                <w:rFonts w:ascii="Calibri" w:hAnsi="Calibri" w:cs="Calibri"/>
                <w:b/>
                <w:iCs/>
              </w:rPr>
              <w:t>2</w:t>
            </w:r>
          </w:p>
        </w:tc>
      </w:tr>
      <w:tr w:rsidR="006C5C49" w:rsidRPr="00593254" w14:paraId="7A1D1A66" w14:textId="77777777" w:rsidTr="008427B3">
        <w:tc>
          <w:tcPr>
            <w:tcW w:w="598" w:type="dxa"/>
            <w:shd w:val="clear" w:color="auto" w:fill="auto"/>
          </w:tcPr>
          <w:p w14:paraId="4D430148" w14:textId="77777777" w:rsidR="006C5C49" w:rsidRPr="00593254" w:rsidRDefault="006C5C49" w:rsidP="008427B3">
            <w:pPr>
              <w:rPr>
                <w:rFonts w:ascii="Calibri" w:hAnsi="Calibri" w:cs="Calibri"/>
                <w:b/>
                <w:iCs/>
              </w:rPr>
            </w:pPr>
            <w:r w:rsidRPr="00593254">
              <w:rPr>
                <w:rFonts w:ascii="Calibri" w:hAnsi="Calibri" w:cs="Calibri"/>
                <w:b/>
                <w:iCs/>
              </w:rPr>
              <w:t>9.</w:t>
            </w:r>
          </w:p>
        </w:tc>
        <w:tc>
          <w:tcPr>
            <w:tcW w:w="7023" w:type="dxa"/>
            <w:shd w:val="clear" w:color="auto" w:fill="auto"/>
          </w:tcPr>
          <w:p w14:paraId="1E9504E5" w14:textId="77777777" w:rsidR="006C5C49" w:rsidRPr="00593254" w:rsidRDefault="006C5C49" w:rsidP="008427B3">
            <w:pPr>
              <w:rPr>
                <w:rFonts w:ascii="Calibri" w:hAnsi="Calibri" w:cs="Calibri"/>
                <w:bCs/>
                <w:iCs/>
              </w:rPr>
            </w:pPr>
            <w:r w:rsidRPr="00593254">
              <w:rPr>
                <w:rFonts w:ascii="Calibri" w:hAnsi="Calibri" w:cs="Calibri"/>
                <w:bCs/>
                <w:iCs/>
              </w:rPr>
              <w:t xml:space="preserve">Niszczarka </w:t>
            </w:r>
          </w:p>
        </w:tc>
        <w:tc>
          <w:tcPr>
            <w:tcW w:w="1228" w:type="dxa"/>
            <w:shd w:val="clear" w:color="auto" w:fill="auto"/>
          </w:tcPr>
          <w:p w14:paraId="55E98195" w14:textId="77777777" w:rsidR="006C5C49" w:rsidRPr="00593254" w:rsidRDefault="006C5C49" w:rsidP="008427B3">
            <w:pPr>
              <w:rPr>
                <w:rFonts w:ascii="Calibri" w:hAnsi="Calibri" w:cs="Calibri"/>
                <w:b/>
                <w:iCs/>
              </w:rPr>
            </w:pPr>
            <w:r w:rsidRPr="00593254">
              <w:rPr>
                <w:rFonts w:ascii="Calibri" w:hAnsi="Calibri" w:cs="Calibri"/>
                <w:b/>
                <w:iCs/>
              </w:rPr>
              <w:t>1</w:t>
            </w:r>
          </w:p>
        </w:tc>
      </w:tr>
      <w:tr w:rsidR="006C5C49" w:rsidRPr="00593254" w14:paraId="71E15954" w14:textId="77777777" w:rsidTr="008427B3">
        <w:tc>
          <w:tcPr>
            <w:tcW w:w="598" w:type="dxa"/>
            <w:shd w:val="clear" w:color="auto" w:fill="auto"/>
          </w:tcPr>
          <w:p w14:paraId="498AC320" w14:textId="77777777" w:rsidR="006C5C49" w:rsidRPr="00593254" w:rsidRDefault="006C5C49" w:rsidP="008427B3">
            <w:pPr>
              <w:rPr>
                <w:rFonts w:ascii="Calibri" w:hAnsi="Calibri" w:cs="Calibri"/>
                <w:b/>
                <w:iCs/>
              </w:rPr>
            </w:pPr>
            <w:r w:rsidRPr="00593254">
              <w:rPr>
                <w:rFonts w:ascii="Calibri" w:hAnsi="Calibri" w:cs="Calibri"/>
                <w:b/>
                <w:iCs/>
              </w:rPr>
              <w:t>10</w:t>
            </w:r>
          </w:p>
        </w:tc>
        <w:tc>
          <w:tcPr>
            <w:tcW w:w="7023" w:type="dxa"/>
            <w:shd w:val="clear" w:color="auto" w:fill="auto"/>
          </w:tcPr>
          <w:p w14:paraId="6B6C7711" w14:textId="77777777" w:rsidR="006C5C49" w:rsidRPr="00593254" w:rsidRDefault="006C5C49" w:rsidP="008427B3">
            <w:pPr>
              <w:rPr>
                <w:rFonts w:ascii="Calibri" w:hAnsi="Calibri" w:cs="Calibri"/>
                <w:b/>
                <w:iCs/>
              </w:rPr>
            </w:pPr>
            <w:r w:rsidRPr="00593254">
              <w:rPr>
                <w:rFonts w:ascii="Calibri" w:hAnsi="Calibri" w:cs="Calibri"/>
                <w:color w:val="000000"/>
              </w:rPr>
              <w:t>Urządzenie wielofunkcyjne kopiowanie, skanowanie, drukowanie</w:t>
            </w:r>
          </w:p>
        </w:tc>
        <w:tc>
          <w:tcPr>
            <w:tcW w:w="1228" w:type="dxa"/>
            <w:shd w:val="clear" w:color="auto" w:fill="auto"/>
          </w:tcPr>
          <w:p w14:paraId="3B20BC37" w14:textId="77777777" w:rsidR="006C5C49" w:rsidRPr="00593254" w:rsidRDefault="006C5C49" w:rsidP="008427B3">
            <w:pPr>
              <w:rPr>
                <w:rFonts w:ascii="Calibri" w:hAnsi="Calibri" w:cs="Calibri"/>
                <w:b/>
                <w:iCs/>
              </w:rPr>
            </w:pPr>
            <w:r w:rsidRPr="00593254">
              <w:rPr>
                <w:rFonts w:ascii="Calibri" w:hAnsi="Calibri" w:cs="Calibri"/>
                <w:b/>
                <w:iCs/>
              </w:rPr>
              <w:t>2</w:t>
            </w:r>
          </w:p>
        </w:tc>
      </w:tr>
      <w:tr w:rsidR="006C5C49" w:rsidRPr="00593254" w14:paraId="185A3737" w14:textId="77777777" w:rsidTr="008427B3">
        <w:tc>
          <w:tcPr>
            <w:tcW w:w="598" w:type="dxa"/>
            <w:shd w:val="clear" w:color="auto" w:fill="auto"/>
          </w:tcPr>
          <w:p w14:paraId="6D2CD310" w14:textId="77777777" w:rsidR="006C5C49" w:rsidRPr="00593254" w:rsidRDefault="006C5C49" w:rsidP="008427B3">
            <w:pPr>
              <w:rPr>
                <w:rFonts w:ascii="Calibri" w:hAnsi="Calibri" w:cs="Calibri"/>
                <w:b/>
                <w:iCs/>
              </w:rPr>
            </w:pPr>
            <w:r w:rsidRPr="00593254">
              <w:rPr>
                <w:rFonts w:ascii="Calibri" w:hAnsi="Calibri" w:cs="Calibri"/>
                <w:b/>
                <w:iCs/>
              </w:rPr>
              <w:t>11</w:t>
            </w:r>
          </w:p>
        </w:tc>
        <w:tc>
          <w:tcPr>
            <w:tcW w:w="7023" w:type="dxa"/>
            <w:shd w:val="clear" w:color="auto" w:fill="auto"/>
          </w:tcPr>
          <w:p w14:paraId="6BAA0E36" w14:textId="77777777" w:rsidR="006C5C49" w:rsidRPr="00593254" w:rsidRDefault="006C5C49" w:rsidP="008427B3">
            <w:pPr>
              <w:rPr>
                <w:rFonts w:ascii="Calibri" w:hAnsi="Calibri" w:cs="Calibri"/>
                <w:b/>
                <w:iCs/>
              </w:rPr>
            </w:pPr>
            <w:r w:rsidRPr="00593254">
              <w:rPr>
                <w:rFonts w:ascii="Calibri" w:hAnsi="Calibri" w:cs="Calibri"/>
                <w:color w:val="000000"/>
              </w:rPr>
              <w:t xml:space="preserve">Oryginalne tonery do urządzenia wielofunkcyjnego  wskazanego  w poz. </w:t>
            </w:r>
            <w:r w:rsidRPr="00593254">
              <w:rPr>
                <w:rFonts w:ascii="Calibri" w:hAnsi="Calibri" w:cs="Calibri"/>
                <w:color w:val="000000"/>
              </w:rPr>
              <w:lastRenderedPageBreak/>
              <w:t>10 wraz z pojemnikami na zużyte tonery (szt.)</w:t>
            </w:r>
          </w:p>
        </w:tc>
        <w:tc>
          <w:tcPr>
            <w:tcW w:w="1228" w:type="dxa"/>
            <w:shd w:val="clear" w:color="auto" w:fill="auto"/>
          </w:tcPr>
          <w:p w14:paraId="75F02221" w14:textId="77777777" w:rsidR="006C5C49" w:rsidRPr="00593254" w:rsidRDefault="006C5C49" w:rsidP="008427B3">
            <w:pPr>
              <w:rPr>
                <w:rFonts w:ascii="Calibri" w:hAnsi="Calibri" w:cs="Calibri"/>
                <w:b/>
                <w:iCs/>
              </w:rPr>
            </w:pPr>
            <w:r w:rsidRPr="00593254">
              <w:rPr>
                <w:rFonts w:ascii="Calibri" w:hAnsi="Calibri" w:cs="Calibri"/>
                <w:b/>
                <w:iCs/>
              </w:rPr>
              <w:lastRenderedPageBreak/>
              <w:t>6</w:t>
            </w:r>
          </w:p>
        </w:tc>
      </w:tr>
    </w:tbl>
    <w:p w14:paraId="5804E9C2" w14:textId="77777777" w:rsidR="006C5C49" w:rsidRPr="00593254" w:rsidRDefault="006C5C49" w:rsidP="006C5C49">
      <w:pPr>
        <w:ind w:firstLine="708"/>
        <w:rPr>
          <w:rFonts w:ascii="Calibri" w:hAnsi="Calibri" w:cs="Calibri"/>
          <w:b/>
          <w:iCs/>
        </w:rPr>
      </w:pPr>
    </w:p>
    <w:p w14:paraId="4F889AD5" w14:textId="77777777" w:rsidR="006C5C49" w:rsidRPr="00593254" w:rsidRDefault="006C5C49" w:rsidP="006C5C49">
      <w:pPr>
        <w:ind w:firstLine="708"/>
        <w:rPr>
          <w:rFonts w:ascii="Calibri" w:hAnsi="Calibri" w:cs="Calibri"/>
          <w:b/>
          <w:iCs/>
        </w:rPr>
      </w:pPr>
    </w:p>
    <w:p w14:paraId="46A8B1AC" w14:textId="77777777" w:rsidR="006C5C49" w:rsidRPr="00593254" w:rsidRDefault="006C5C49" w:rsidP="006C5C49">
      <w:pPr>
        <w:rPr>
          <w:rFonts w:ascii="Calibri" w:hAnsi="Calibri" w:cs="Calibri"/>
          <w:bCs/>
          <w:iCs/>
          <w:strike/>
        </w:rPr>
      </w:pPr>
    </w:p>
    <w:p w14:paraId="50B4FA96" w14:textId="77777777" w:rsidR="006C5C49" w:rsidRPr="00593254" w:rsidRDefault="006C5C49" w:rsidP="006C5C49">
      <w:pPr>
        <w:ind w:firstLine="708"/>
        <w:rPr>
          <w:rFonts w:ascii="Calibri" w:hAnsi="Calibri" w:cs="Calibri"/>
          <w:b/>
          <w:iCs/>
        </w:rPr>
      </w:pPr>
    </w:p>
    <w:p w14:paraId="49FE23EF" w14:textId="77777777" w:rsidR="006C5C49" w:rsidRPr="00593254" w:rsidRDefault="006C5C49" w:rsidP="006C5C49">
      <w:pPr>
        <w:ind w:firstLine="708"/>
        <w:rPr>
          <w:rFonts w:ascii="Calibri" w:hAnsi="Calibri" w:cs="Calibri"/>
          <w:b/>
          <w:iCs/>
        </w:rPr>
      </w:pPr>
    </w:p>
    <w:p w14:paraId="35B560B1" w14:textId="77777777" w:rsidR="006C5C49" w:rsidRPr="00593254" w:rsidRDefault="006C5C49" w:rsidP="006C5C49">
      <w:pPr>
        <w:ind w:firstLine="708"/>
        <w:rPr>
          <w:rFonts w:ascii="Calibri" w:hAnsi="Calibri" w:cs="Calibri"/>
          <w:b/>
          <w:iCs/>
        </w:rPr>
      </w:pPr>
    </w:p>
    <w:p w14:paraId="0A4B2A1D" w14:textId="77777777" w:rsidR="006C5C49" w:rsidRPr="00593254" w:rsidRDefault="006C5C49" w:rsidP="006C5C49">
      <w:pPr>
        <w:spacing w:after="200"/>
        <w:jc w:val="right"/>
        <w:rPr>
          <w:rFonts w:ascii="Calibri" w:hAnsi="Calibri" w:cs="Calibri"/>
          <w:b/>
          <w:bCs/>
        </w:rPr>
      </w:pPr>
    </w:p>
    <w:p w14:paraId="009B5CC7" w14:textId="77777777" w:rsidR="006C5C49" w:rsidRPr="00593254" w:rsidRDefault="006C5C49" w:rsidP="006C5C49">
      <w:pPr>
        <w:spacing w:line="276" w:lineRule="auto"/>
        <w:rPr>
          <w:rFonts w:ascii="Calibri" w:hAnsi="Calibri" w:cs="Calibri"/>
          <w:i/>
          <w:iCs/>
        </w:rPr>
        <w:sectPr w:rsidR="006C5C49" w:rsidRPr="00593254" w:rsidSect="0005124B">
          <w:footerReference w:type="default" r:id="rId11"/>
          <w:footnotePr>
            <w:pos w:val="beneathText"/>
            <w:numRestart w:val="eachPage"/>
          </w:footnotePr>
          <w:endnotePr>
            <w:numFmt w:val="decimal"/>
          </w:endnotePr>
          <w:pgSz w:w="11905" w:h="16837"/>
          <w:pgMar w:top="709" w:right="1843" w:bottom="1417" w:left="1417" w:header="708" w:footer="956" w:gutter="0"/>
          <w:cols w:space="708"/>
          <w:docGrid w:linePitch="360"/>
        </w:sectPr>
      </w:pPr>
      <w:r w:rsidRPr="00593254">
        <w:rPr>
          <w:rFonts w:ascii="Calibri" w:hAnsi="Calibri" w:cs="Calibri"/>
          <w:i/>
          <w:iCs/>
        </w:rPr>
        <w:t xml:space="preserve"> </w:t>
      </w:r>
    </w:p>
    <w:p w14:paraId="6342E148" w14:textId="77777777" w:rsidR="006C5C49" w:rsidRPr="00593254" w:rsidRDefault="006C5C49" w:rsidP="006C5C49">
      <w:pPr>
        <w:tabs>
          <w:tab w:val="left" w:pos="284"/>
          <w:tab w:val="left" w:pos="426"/>
        </w:tabs>
        <w:rPr>
          <w:rFonts w:ascii="Calibri" w:hAnsi="Calibri" w:cs="Calibri"/>
          <w:color w:val="000000"/>
        </w:rPr>
      </w:pPr>
    </w:p>
    <w:tbl>
      <w:tblPr>
        <w:tblW w:w="14366" w:type="dxa"/>
        <w:tblInd w:w="354" w:type="dxa"/>
        <w:tblCellMar>
          <w:left w:w="70" w:type="dxa"/>
          <w:right w:w="70" w:type="dxa"/>
        </w:tblCellMar>
        <w:tblLook w:val="04A0" w:firstRow="1" w:lastRow="0" w:firstColumn="1" w:lastColumn="0" w:noHBand="0" w:noVBand="1"/>
      </w:tblPr>
      <w:tblGrid>
        <w:gridCol w:w="14366"/>
      </w:tblGrid>
      <w:tr w:rsidR="006C5C49" w:rsidRPr="00593254" w14:paraId="3F55B4C4" w14:textId="77777777" w:rsidTr="008427B3">
        <w:trPr>
          <w:trHeight w:val="300"/>
        </w:trPr>
        <w:tc>
          <w:tcPr>
            <w:tcW w:w="14366" w:type="dxa"/>
            <w:tcBorders>
              <w:top w:val="nil"/>
              <w:left w:val="nil"/>
              <w:bottom w:val="nil"/>
              <w:right w:val="nil"/>
            </w:tcBorders>
            <w:shd w:val="clear" w:color="auto" w:fill="auto"/>
            <w:noWrap/>
            <w:vAlign w:val="bottom"/>
            <w:hideMark/>
          </w:tcPr>
          <w:p w14:paraId="17C980B2" w14:textId="77777777" w:rsidR="006C5C49" w:rsidRPr="00593254" w:rsidRDefault="006C5C49" w:rsidP="008427B3">
            <w:pPr>
              <w:rPr>
                <w:rFonts w:ascii="Calibri" w:hAnsi="Calibri" w:cs="Calibri"/>
                <w:b/>
                <w:bCs/>
                <w:color w:val="000000"/>
              </w:rPr>
            </w:pPr>
            <w:r w:rsidRPr="00593254">
              <w:rPr>
                <w:rFonts w:ascii="Calibri" w:hAnsi="Calibri" w:cs="Calibri"/>
                <w:b/>
                <w:bCs/>
                <w:color w:val="000000"/>
              </w:rPr>
              <w:t>Poz. 1</w:t>
            </w:r>
          </w:p>
          <w:tbl>
            <w:tblPr>
              <w:tblW w:w="10740" w:type="dxa"/>
              <w:tblCellMar>
                <w:left w:w="70" w:type="dxa"/>
                <w:right w:w="70" w:type="dxa"/>
              </w:tblCellMar>
              <w:tblLook w:val="04A0" w:firstRow="1" w:lastRow="0" w:firstColumn="1" w:lastColumn="0" w:noHBand="0" w:noVBand="1"/>
            </w:tblPr>
            <w:tblGrid>
              <w:gridCol w:w="3800"/>
              <w:gridCol w:w="6940"/>
            </w:tblGrid>
            <w:tr w:rsidR="006C5C49" w:rsidRPr="00593254" w14:paraId="40DFBC0D" w14:textId="77777777" w:rsidTr="008427B3">
              <w:trPr>
                <w:trHeight w:val="315"/>
              </w:trPr>
              <w:tc>
                <w:tcPr>
                  <w:tcW w:w="10740" w:type="dxa"/>
                  <w:gridSpan w:val="2"/>
                  <w:tcBorders>
                    <w:top w:val="single" w:sz="8" w:space="0" w:color="000000"/>
                    <w:left w:val="single" w:sz="8" w:space="0" w:color="000000"/>
                    <w:bottom w:val="single" w:sz="4" w:space="0" w:color="000000"/>
                    <w:right w:val="single" w:sz="8" w:space="0" w:color="000000"/>
                  </w:tcBorders>
                  <w:shd w:val="clear" w:color="FFFF00" w:fill="FFFF00"/>
                  <w:noWrap/>
                  <w:vAlign w:val="center"/>
                  <w:hideMark/>
                </w:tcPr>
                <w:p w14:paraId="285ADD12" w14:textId="77777777" w:rsidR="006C5C49" w:rsidRPr="00593254" w:rsidRDefault="006C5C49" w:rsidP="008427B3">
                  <w:pPr>
                    <w:rPr>
                      <w:rFonts w:ascii="Calibri" w:hAnsi="Calibri" w:cs="Calibri"/>
                      <w:b/>
                      <w:bCs/>
                    </w:rPr>
                  </w:pPr>
                  <w:r w:rsidRPr="00593254">
                    <w:rPr>
                      <w:rFonts w:ascii="Calibri" w:hAnsi="Calibri" w:cs="Calibri"/>
                      <w:b/>
                      <w:bCs/>
                    </w:rPr>
                    <w:t>Skaner przenośny kompaktowy format A4</w:t>
                  </w:r>
                </w:p>
              </w:tc>
            </w:tr>
            <w:tr w:rsidR="006C5C49" w:rsidRPr="00593254" w14:paraId="097149F7" w14:textId="77777777" w:rsidTr="008427B3">
              <w:trPr>
                <w:trHeight w:val="315"/>
              </w:trPr>
              <w:tc>
                <w:tcPr>
                  <w:tcW w:w="3800" w:type="dxa"/>
                  <w:tcBorders>
                    <w:top w:val="nil"/>
                    <w:left w:val="single" w:sz="4" w:space="0" w:color="000000"/>
                    <w:bottom w:val="single" w:sz="4" w:space="0" w:color="000000"/>
                    <w:right w:val="single" w:sz="4" w:space="0" w:color="000000"/>
                  </w:tcBorders>
                  <w:shd w:val="clear" w:color="FFFFFF" w:fill="FFFF00"/>
                  <w:noWrap/>
                  <w:vAlign w:val="center"/>
                  <w:hideMark/>
                </w:tcPr>
                <w:p w14:paraId="623E279F" w14:textId="77777777" w:rsidR="006C5C49" w:rsidRPr="00593254" w:rsidRDefault="006C5C49" w:rsidP="008427B3">
                  <w:pPr>
                    <w:rPr>
                      <w:rFonts w:ascii="Calibri" w:hAnsi="Calibri" w:cs="Calibri"/>
                    </w:rPr>
                  </w:pPr>
                  <w:r w:rsidRPr="00593254">
                    <w:rPr>
                      <w:rFonts w:ascii="Calibri" w:hAnsi="Calibri" w:cs="Calibri"/>
                    </w:rPr>
                    <w:t xml:space="preserve">ilość </w:t>
                  </w:r>
                </w:p>
              </w:tc>
              <w:tc>
                <w:tcPr>
                  <w:tcW w:w="6940" w:type="dxa"/>
                  <w:tcBorders>
                    <w:top w:val="nil"/>
                    <w:left w:val="nil"/>
                    <w:bottom w:val="single" w:sz="4" w:space="0" w:color="000000"/>
                    <w:right w:val="single" w:sz="4" w:space="0" w:color="000000"/>
                  </w:tcBorders>
                  <w:shd w:val="clear" w:color="FFFFFF" w:fill="FFFF00"/>
                  <w:noWrap/>
                  <w:vAlign w:val="center"/>
                  <w:hideMark/>
                </w:tcPr>
                <w:p w14:paraId="0582E3FE" w14:textId="77777777" w:rsidR="006C5C49" w:rsidRPr="00593254" w:rsidRDefault="006C5C49" w:rsidP="008427B3">
                  <w:pPr>
                    <w:rPr>
                      <w:rFonts w:ascii="Calibri" w:hAnsi="Calibri" w:cs="Calibri"/>
                    </w:rPr>
                  </w:pPr>
                  <w:r w:rsidRPr="00593254">
                    <w:rPr>
                      <w:rFonts w:ascii="Calibri" w:hAnsi="Calibri" w:cs="Calibri"/>
                    </w:rPr>
                    <w:t>1</w:t>
                  </w:r>
                </w:p>
              </w:tc>
            </w:tr>
            <w:tr w:rsidR="006C5C49" w:rsidRPr="00593254" w14:paraId="050CFA84"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5A2F2F2B" w14:textId="77777777" w:rsidR="006C5C49" w:rsidRPr="00593254" w:rsidRDefault="006C5C49" w:rsidP="008427B3">
                  <w:pPr>
                    <w:rPr>
                      <w:rFonts w:ascii="Calibri" w:hAnsi="Calibri" w:cs="Calibri"/>
                    </w:rPr>
                  </w:pPr>
                  <w:r w:rsidRPr="00593254">
                    <w:rPr>
                      <w:rFonts w:ascii="Calibri" w:hAnsi="Calibri" w:cs="Calibri"/>
                    </w:rPr>
                    <w:t>Technologia skanowania</w:t>
                  </w:r>
                </w:p>
              </w:tc>
              <w:tc>
                <w:tcPr>
                  <w:tcW w:w="6940" w:type="dxa"/>
                  <w:tcBorders>
                    <w:top w:val="nil"/>
                    <w:left w:val="nil"/>
                    <w:bottom w:val="single" w:sz="4" w:space="0" w:color="auto"/>
                    <w:right w:val="single" w:sz="4" w:space="0" w:color="auto"/>
                  </w:tcBorders>
                  <w:shd w:val="clear" w:color="auto" w:fill="auto"/>
                  <w:hideMark/>
                </w:tcPr>
                <w:p w14:paraId="5F31656D" w14:textId="77777777" w:rsidR="006C5C49" w:rsidRPr="00593254" w:rsidRDefault="006C5C49" w:rsidP="008427B3">
                  <w:pPr>
                    <w:rPr>
                      <w:rFonts w:ascii="Calibri" w:hAnsi="Calibri" w:cs="Calibri"/>
                    </w:rPr>
                  </w:pPr>
                  <w:r w:rsidRPr="00593254">
                    <w:rPr>
                      <w:rFonts w:ascii="Calibri" w:hAnsi="Calibri" w:cs="Calibri"/>
                    </w:rPr>
                    <w:t>skanowanie dwustronne jednoprzebiegowe</w:t>
                  </w:r>
                </w:p>
              </w:tc>
            </w:tr>
            <w:tr w:rsidR="006C5C49" w:rsidRPr="00593254" w14:paraId="36D2245A"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5DF34D5A" w14:textId="77777777" w:rsidR="006C5C49" w:rsidRPr="00593254" w:rsidRDefault="006C5C49" w:rsidP="008427B3">
                  <w:pPr>
                    <w:rPr>
                      <w:rFonts w:ascii="Calibri" w:hAnsi="Calibri" w:cs="Calibri"/>
                    </w:rPr>
                  </w:pPr>
                  <w:r w:rsidRPr="00593254">
                    <w:rPr>
                      <w:rFonts w:ascii="Calibri" w:hAnsi="Calibri" w:cs="Calibri"/>
                    </w:rPr>
                    <w:t>Szybkość skanowania kolorowego A4</w:t>
                  </w:r>
                </w:p>
              </w:tc>
              <w:tc>
                <w:tcPr>
                  <w:tcW w:w="6940" w:type="dxa"/>
                  <w:tcBorders>
                    <w:top w:val="nil"/>
                    <w:left w:val="nil"/>
                    <w:bottom w:val="single" w:sz="4" w:space="0" w:color="auto"/>
                    <w:right w:val="single" w:sz="4" w:space="0" w:color="auto"/>
                  </w:tcBorders>
                  <w:shd w:val="clear" w:color="auto" w:fill="auto"/>
                  <w:hideMark/>
                </w:tcPr>
                <w:p w14:paraId="59EB66C3" w14:textId="77777777" w:rsidR="006C5C49" w:rsidRPr="00593254" w:rsidRDefault="006C5C49" w:rsidP="008427B3">
                  <w:pPr>
                    <w:rPr>
                      <w:rFonts w:ascii="Calibri" w:hAnsi="Calibri" w:cs="Calibri"/>
                    </w:rPr>
                  </w:pPr>
                  <w:r w:rsidRPr="00593254">
                    <w:rPr>
                      <w:rFonts w:ascii="Calibri" w:hAnsi="Calibri" w:cs="Calibri"/>
                    </w:rPr>
                    <w:t xml:space="preserve">20 </w:t>
                  </w:r>
                  <w:proofErr w:type="spellStart"/>
                  <w:r w:rsidRPr="00593254">
                    <w:rPr>
                      <w:rFonts w:ascii="Calibri" w:hAnsi="Calibri" w:cs="Calibri"/>
                    </w:rPr>
                    <w:t>str</w:t>
                  </w:r>
                  <w:proofErr w:type="spellEnd"/>
                  <w:r w:rsidRPr="00593254">
                    <w:rPr>
                      <w:rFonts w:ascii="Calibri" w:hAnsi="Calibri" w:cs="Calibri"/>
                    </w:rPr>
                    <w:t xml:space="preserve"> na minutę</w:t>
                  </w:r>
                </w:p>
              </w:tc>
            </w:tr>
            <w:tr w:rsidR="006C5C49" w:rsidRPr="00593254" w14:paraId="4AD528EF" w14:textId="77777777" w:rsidTr="008427B3">
              <w:trPr>
                <w:trHeight w:val="600"/>
              </w:trPr>
              <w:tc>
                <w:tcPr>
                  <w:tcW w:w="3800" w:type="dxa"/>
                  <w:tcBorders>
                    <w:top w:val="nil"/>
                    <w:left w:val="single" w:sz="4" w:space="0" w:color="auto"/>
                    <w:bottom w:val="single" w:sz="4" w:space="0" w:color="auto"/>
                    <w:right w:val="single" w:sz="4" w:space="0" w:color="auto"/>
                  </w:tcBorders>
                  <w:shd w:val="clear" w:color="auto" w:fill="auto"/>
                  <w:hideMark/>
                </w:tcPr>
                <w:p w14:paraId="36C95E8C" w14:textId="77777777" w:rsidR="006C5C49" w:rsidRPr="00593254" w:rsidRDefault="006C5C49" w:rsidP="008427B3">
                  <w:pPr>
                    <w:rPr>
                      <w:rFonts w:ascii="Calibri" w:hAnsi="Calibri" w:cs="Calibri"/>
                    </w:rPr>
                  </w:pPr>
                  <w:r w:rsidRPr="00593254">
                    <w:rPr>
                      <w:rFonts w:ascii="Calibri" w:hAnsi="Calibri" w:cs="Calibri"/>
                    </w:rPr>
                    <w:t>Rozdzielczość skanowania z podajnika ADF</w:t>
                  </w:r>
                </w:p>
              </w:tc>
              <w:tc>
                <w:tcPr>
                  <w:tcW w:w="6940" w:type="dxa"/>
                  <w:tcBorders>
                    <w:top w:val="nil"/>
                    <w:left w:val="nil"/>
                    <w:bottom w:val="single" w:sz="4" w:space="0" w:color="auto"/>
                    <w:right w:val="single" w:sz="4" w:space="0" w:color="auto"/>
                  </w:tcBorders>
                  <w:shd w:val="clear" w:color="auto" w:fill="auto"/>
                  <w:hideMark/>
                </w:tcPr>
                <w:p w14:paraId="663CF022" w14:textId="77777777" w:rsidR="006C5C49" w:rsidRPr="00593254" w:rsidRDefault="006C5C49" w:rsidP="008427B3">
                  <w:pPr>
                    <w:rPr>
                      <w:rFonts w:ascii="Calibri" w:hAnsi="Calibri" w:cs="Calibri"/>
                    </w:rPr>
                  </w:pPr>
                  <w:r w:rsidRPr="00593254">
                    <w:rPr>
                      <w:rFonts w:ascii="Calibri" w:hAnsi="Calibri" w:cs="Calibri"/>
                    </w:rPr>
                    <w:t xml:space="preserve">600x600 </w:t>
                  </w:r>
                  <w:proofErr w:type="spellStart"/>
                  <w:r w:rsidRPr="00593254">
                    <w:rPr>
                      <w:rFonts w:ascii="Calibri" w:hAnsi="Calibri" w:cs="Calibri"/>
                    </w:rPr>
                    <w:t>dpi</w:t>
                  </w:r>
                  <w:proofErr w:type="spellEnd"/>
                </w:p>
              </w:tc>
            </w:tr>
            <w:tr w:rsidR="006C5C49" w:rsidRPr="00593254" w14:paraId="724460E1"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6E9037D5" w14:textId="77777777" w:rsidR="006C5C49" w:rsidRPr="00593254" w:rsidRDefault="006C5C49" w:rsidP="008427B3">
                  <w:pPr>
                    <w:rPr>
                      <w:rFonts w:ascii="Calibri" w:hAnsi="Calibri" w:cs="Calibri"/>
                    </w:rPr>
                  </w:pPr>
                  <w:r w:rsidRPr="00593254">
                    <w:rPr>
                      <w:rFonts w:ascii="Calibri" w:hAnsi="Calibri" w:cs="Calibri"/>
                    </w:rPr>
                    <w:t>podajnik automatyczny ADF</w:t>
                  </w:r>
                </w:p>
              </w:tc>
              <w:tc>
                <w:tcPr>
                  <w:tcW w:w="6940" w:type="dxa"/>
                  <w:tcBorders>
                    <w:top w:val="nil"/>
                    <w:left w:val="nil"/>
                    <w:bottom w:val="single" w:sz="4" w:space="0" w:color="auto"/>
                    <w:right w:val="single" w:sz="4" w:space="0" w:color="auto"/>
                  </w:tcBorders>
                  <w:shd w:val="clear" w:color="auto" w:fill="auto"/>
                  <w:hideMark/>
                </w:tcPr>
                <w:p w14:paraId="2DBACC82" w14:textId="77777777" w:rsidR="006C5C49" w:rsidRPr="00593254" w:rsidRDefault="006C5C49" w:rsidP="008427B3">
                  <w:pPr>
                    <w:rPr>
                      <w:rFonts w:ascii="Calibri" w:hAnsi="Calibri" w:cs="Calibri"/>
                    </w:rPr>
                  </w:pPr>
                  <w:r w:rsidRPr="00593254">
                    <w:rPr>
                      <w:rFonts w:ascii="Calibri" w:hAnsi="Calibri" w:cs="Calibri"/>
                    </w:rPr>
                    <w:t>minimum 20 stron</w:t>
                  </w:r>
                </w:p>
              </w:tc>
            </w:tr>
            <w:tr w:rsidR="006C5C49" w:rsidRPr="00593254" w14:paraId="3E7DCCE0"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444586C8" w14:textId="77777777" w:rsidR="006C5C49" w:rsidRPr="00593254" w:rsidRDefault="006C5C49" w:rsidP="008427B3">
                  <w:pPr>
                    <w:rPr>
                      <w:rFonts w:ascii="Calibri" w:hAnsi="Calibri" w:cs="Calibri"/>
                    </w:rPr>
                  </w:pPr>
                  <w:r w:rsidRPr="00593254">
                    <w:rPr>
                      <w:rFonts w:ascii="Calibri" w:hAnsi="Calibri" w:cs="Calibri"/>
                    </w:rPr>
                    <w:t>Wymagane interfejsy</w:t>
                  </w:r>
                </w:p>
              </w:tc>
              <w:tc>
                <w:tcPr>
                  <w:tcW w:w="6940" w:type="dxa"/>
                  <w:tcBorders>
                    <w:top w:val="nil"/>
                    <w:left w:val="nil"/>
                    <w:bottom w:val="single" w:sz="4" w:space="0" w:color="auto"/>
                    <w:right w:val="single" w:sz="4" w:space="0" w:color="auto"/>
                  </w:tcBorders>
                  <w:shd w:val="clear" w:color="auto" w:fill="auto"/>
                  <w:hideMark/>
                </w:tcPr>
                <w:p w14:paraId="3A5087FD" w14:textId="77777777" w:rsidR="006C5C49" w:rsidRPr="00593254" w:rsidRDefault="006C5C49" w:rsidP="008427B3">
                  <w:pPr>
                    <w:rPr>
                      <w:rFonts w:ascii="Calibri" w:hAnsi="Calibri" w:cs="Calibri"/>
                    </w:rPr>
                  </w:pPr>
                  <w:r w:rsidRPr="00593254">
                    <w:rPr>
                      <w:rFonts w:ascii="Calibri" w:hAnsi="Calibri" w:cs="Calibri"/>
                    </w:rPr>
                    <w:t>USB</w:t>
                  </w:r>
                </w:p>
              </w:tc>
            </w:tr>
            <w:tr w:rsidR="006C5C49" w:rsidRPr="00593254" w14:paraId="6DF47047"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7B2990A7" w14:textId="77777777" w:rsidR="006C5C49" w:rsidRPr="00593254" w:rsidRDefault="006C5C49" w:rsidP="008427B3">
                  <w:pPr>
                    <w:rPr>
                      <w:rFonts w:ascii="Calibri" w:hAnsi="Calibri" w:cs="Calibri"/>
                    </w:rPr>
                  </w:pPr>
                  <w:r w:rsidRPr="00593254">
                    <w:rPr>
                      <w:rFonts w:ascii="Calibri" w:hAnsi="Calibri" w:cs="Calibri"/>
                    </w:rPr>
                    <w:t>Funkcje</w:t>
                  </w:r>
                </w:p>
              </w:tc>
              <w:tc>
                <w:tcPr>
                  <w:tcW w:w="6940" w:type="dxa"/>
                  <w:tcBorders>
                    <w:top w:val="nil"/>
                    <w:left w:val="nil"/>
                    <w:bottom w:val="single" w:sz="4" w:space="0" w:color="auto"/>
                    <w:right w:val="single" w:sz="4" w:space="0" w:color="auto"/>
                  </w:tcBorders>
                  <w:shd w:val="clear" w:color="auto" w:fill="auto"/>
                  <w:hideMark/>
                </w:tcPr>
                <w:p w14:paraId="049F4A5C" w14:textId="77777777" w:rsidR="006C5C49" w:rsidRPr="00593254" w:rsidRDefault="006C5C49" w:rsidP="008427B3">
                  <w:pPr>
                    <w:rPr>
                      <w:rFonts w:ascii="Calibri" w:hAnsi="Calibri" w:cs="Calibri"/>
                    </w:rPr>
                  </w:pPr>
                  <w:r w:rsidRPr="00593254">
                    <w:rPr>
                      <w:rFonts w:ascii="Calibri" w:hAnsi="Calibri" w:cs="Calibri"/>
                    </w:rPr>
                    <w:t>Skanowanie do PDF, skanowanie do USB Pendrive</w:t>
                  </w:r>
                </w:p>
              </w:tc>
            </w:tr>
            <w:tr w:rsidR="006C5C49" w:rsidRPr="00593254" w14:paraId="62D734E0" w14:textId="77777777" w:rsidTr="008427B3">
              <w:trPr>
                <w:trHeight w:val="600"/>
              </w:trPr>
              <w:tc>
                <w:tcPr>
                  <w:tcW w:w="3800" w:type="dxa"/>
                  <w:tcBorders>
                    <w:top w:val="nil"/>
                    <w:left w:val="single" w:sz="4" w:space="0" w:color="auto"/>
                    <w:bottom w:val="single" w:sz="4" w:space="0" w:color="auto"/>
                    <w:right w:val="single" w:sz="4" w:space="0" w:color="auto"/>
                  </w:tcBorders>
                  <w:shd w:val="clear" w:color="auto" w:fill="auto"/>
                  <w:hideMark/>
                </w:tcPr>
                <w:p w14:paraId="55845139" w14:textId="77777777" w:rsidR="006C5C49" w:rsidRPr="00593254" w:rsidRDefault="006C5C49" w:rsidP="008427B3">
                  <w:pPr>
                    <w:rPr>
                      <w:rFonts w:ascii="Calibri" w:hAnsi="Calibri" w:cs="Calibri"/>
                    </w:rPr>
                  </w:pPr>
                  <w:r w:rsidRPr="00593254">
                    <w:rPr>
                      <w:rFonts w:ascii="Calibri" w:hAnsi="Calibri" w:cs="Calibri"/>
                    </w:rPr>
                    <w:t>Wymagane sterowniki do systemów operacyjnych</w:t>
                  </w:r>
                </w:p>
              </w:tc>
              <w:tc>
                <w:tcPr>
                  <w:tcW w:w="6940" w:type="dxa"/>
                  <w:tcBorders>
                    <w:top w:val="nil"/>
                    <w:left w:val="nil"/>
                    <w:bottom w:val="single" w:sz="4" w:space="0" w:color="auto"/>
                    <w:right w:val="single" w:sz="4" w:space="0" w:color="auto"/>
                  </w:tcBorders>
                  <w:shd w:val="clear" w:color="auto" w:fill="auto"/>
                  <w:hideMark/>
                </w:tcPr>
                <w:p w14:paraId="502CD43E" w14:textId="77777777" w:rsidR="006C5C49" w:rsidRPr="00593254" w:rsidRDefault="006C5C49" w:rsidP="008427B3">
                  <w:pPr>
                    <w:rPr>
                      <w:rFonts w:ascii="Calibri" w:hAnsi="Calibri" w:cs="Calibri"/>
                    </w:rPr>
                  </w:pPr>
                  <w:r w:rsidRPr="00593254">
                    <w:rPr>
                      <w:rFonts w:ascii="Calibri" w:hAnsi="Calibri" w:cs="Calibri"/>
                    </w:rPr>
                    <w:t xml:space="preserve"> Windows 10</w:t>
                  </w:r>
                </w:p>
              </w:tc>
            </w:tr>
            <w:tr w:rsidR="006C5C49" w:rsidRPr="00593254" w14:paraId="2358FF48"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751453DB" w14:textId="77777777" w:rsidR="006C5C49" w:rsidRPr="00593254" w:rsidRDefault="006C5C49" w:rsidP="008427B3">
                  <w:pPr>
                    <w:rPr>
                      <w:rFonts w:ascii="Calibri" w:hAnsi="Calibri" w:cs="Calibri"/>
                    </w:rPr>
                  </w:pPr>
                  <w:r w:rsidRPr="00593254">
                    <w:rPr>
                      <w:rFonts w:ascii="Calibri" w:hAnsi="Calibri" w:cs="Calibri"/>
                    </w:rPr>
                    <w:t>Zasilanie</w:t>
                  </w:r>
                </w:p>
              </w:tc>
              <w:tc>
                <w:tcPr>
                  <w:tcW w:w="6940" w:type="dxa"/>
                  <w:tcBorders>
                    <w:top w:val="nil"/>
                    <w:left w:val="nil"/>
                    <w:bottom w:val="single" w:sz="4" w:space="0" w:color="auto"/>
                    <w:right w:val="single" w:sz="4" w:space="0" w:color="auto"/>
                  </w:tcBorders>
                  <w:shd w:val="clear" w:color="auto" w:fill="auto"/>
                  <w:hideMark/>
                </w:tcPr>
                <w:p w14:paraId="27E1FAA3" w14:textId="77777777" w:rsidR="006C5C49" w:rsidRPr="00593254" w:rsidRDefault="006C5C49" w:rsidP="008427B3">
                  <w:pPr>
                    <w:rPr>
                      <w:rFonts w:ascii="Calibri" w:hAnsi="Calibri" w:cs="Calibri"/>
                    </w:rPr>
                  </w:pPr>
                  <w:r w:rsidRPr="00593254">
                    <w:rPr>
                      <w:rFonts w:ascii="Calibri" w:hAnsi="Calibri" w:cs="Calibri"/>
                    </w:rPr>
                    <w:t>Zasilany poprzez port USB 3.0</w:t>
                  </w:r>
                </w:p>
              </w:tc>
            </w:tr>
            <w:tr w:rsidR="006C5C49" w:rsidRPr="00593254" w14:paraId="027BE320"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noWrap/>
                  <w:hideMark/>
                </w:tcPr>
                <w:p w14:paraId="28462C3F" w14:textId="77777777" w:rsidR="006C5C49" w:rsidRPr="00593254" w:rsidRDefault="006C5C49" w:rsidP="008427B3">
                  <w:pPr>
                    <w:rPr>
                      <w:rFonts w:ascii="Calibri" w:hAnsi="Calibri" w:cs="Calibri"/>
                    </w:rPr>
                  </w:pPr>
                  <w:r w:rsidRPr="00593254">
                    <w:rPr>
                      <w:rFonts w:ascii="Calibri" w:hAnsi="Calibri" w:cs="Calibri"/>
                    </w:rPr>
                    <w:t>Gwarancja producenta</w:t>
                  </w:r>
                </w:p>
              </w:tc>
              <w:tc>
                <w:tcPr>
                  <w:tcW w:w="6940" w:type="dxa"/>
                  <w:tcBorders>
                    <w:top w:val="nil"/>
                    <w:left w:val="nil"/>
                    <w:bottom w:val="single" w:sz="4" w:space="0" w:color="auto"/>
                    <w:right w:val="single" w:sz="4" w:space="0" w:color="auto"/>
                  </w:tcBorders>
                  <w:shd w:val="clear" w:color="auto" w:fill="auto"/>
                  <w:hideMark/>
                </w:tcPr>
                <w:p w14:paraId="271C447B" w14:textId="77777777" w:rsidR="006C5C49" w:rsidRPr="00593254" w:rsidRDefault="006C5C49" w:rsidP="008427B3">
                  <w:pPr>
                    <w:rPr>
                      <w:rFonts w:ascii="Calibri" w:hAnsi="Calibri" w:cs="Calibri"/>
                    </w:rPr>
                  </w:pPr>
                  <w:r w:rsidRPr="00593254">
                    <w:rPr>
                      <w:rFonts w:ascii="Calibri" w:hAnsi="Calibri" w:cs="Calibri"/>
                    </w:rPr>
                    <w:t>36 miesięcy</w:t>
                  </w:r>
                </w:p>
              </w:tc>
            </w:tr>
            <w:tr w:rsidR="006C5C49" w:rsidRPr="00593254" w14:paraId="4C45BC7B"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noWrap/>
                  <w:hideMark/>
                </w:tcPr>
                <w:p w14:paraId="65C4FE31" w14:textId="77777777" w:rsidR="006C5C49" w:rsidRPr="00593254" w:rsidRDefault="006C5C49" w:rsidP="008427B3">
                  <w:pPr>
                    <w:rPr>
                      <w:rFonts w:ascii="Calibri" w:hAnsi="Calibri" w:cs="Calibri"/>
                    </w:rPr>
                  </w:pPr>
                  <w:r w:rsidRPr="00593254">
                    <w:rPr>
                      <w:rFonts w:ascii="Calibri" w:hAnsi="Calibri" w:cs="Calibri"/>
                    </w:rPr>
                    <w:t>Wymiary</w:t>
                  </w:r>
                </w:p>
              </w:tc>
              <w:tc>
                <w:tcPr>
                  <w:tcW w:w="6940" w:type="dxa"/>
                  <w:tcBorders>
                    <w:top w:val="nil"/>
                    <w:left w:val="nil"/>
                    <w:bottom w:val="single" w:sz="4" w:space="0" w:color="auto"/>
                    <w:right w:val="single" w:sz="4" w:space="0" w:color="auto"/>
                  </w:tcBorders>
                  <w:shd w:val="clear" w:color="auto" w:fill="auto"/>
                  <w:hideMark/>
                </w:tcPr>
                <w:p w14:paraId="51588727" w14:textId="77777777" w:rsidR="006C5C49" w:rsidRPr="00593254" w:rsidRDefault="006C5C49" w:rsidP="008427B3">
                  <w:pPr>
                    <w:rPr>
                      <w:rFonts w:ascii="Calibri" w:hAnsi="Calibri" w:cs="Calibri"/>
                    </w:rPr>
                  </w:pPr>
                  <w:r w:rsidRPr="00593254">
                    <w:rPr>
                      <w:rFonts w:ascii="Calibri" w:hAnsi="Calibri" w:cs="Calibri"/>
                    </w:rPr>
                    <w:t>320x120x100</w:t>
                  </w:r>
                </w:p>
              </w:tc>
            </w:tr>
            <w:tr w:rsidR="006C5C49" w:rsidRPr="00593254" w14:paraId="18C34B39"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noWrap/>
                  <w:hideMark/>
                </w:tcPr>
                <w:p w14:paraId="2A5CA84E" w14:textId="77777777" w:rsidR="006C5C49" w:rsidRPr="00593254" w:rsidRDefault="006C5C49" w:rsidP="008427B3">
                  <w:pPr>
                    <w:rPr>
                      <w:rFonts w:ascii="Calibri" w:hAnsi="Calibri" w:cs="Calibri"/>
                    </w:rPr>
                  </w:pPr>
                  <w:r w:rsidRPr="00593254">
                    <w:rPr>
                      <w:rFonts w:ascii="Calibri" w:hAnsi="Calibri" w:cs="Calibri"/>
                    </w:rPr>
                    <w:t>Waga</w:t>
                  </w:r>
                </w:p>
              </w:tc>
              <w:tc>
                <w:tcPr>
                  <w:tcW w:w="6940" w:type="dxa"/>
                  <w:tcBorders>
                    <w:top w:val="nil"/>
                    <w:left w:val="nil"/>
                    <w:bottom w:val="single" w:sz="4" w:space="0" w:color="auto"/>
                    <w:right w:val="single" w:sz="4" w:space="0" w:color="auto"/>
                  </w:tcBorders>
                  <w:shd w:val="clear" w:color="auto" w:fill="auto"/>
                  <w:hideMark/>
                </w:tcPr>
                <w:p w14:paraId="3FB18836" w14:textId="77777777" w:rsidR="006C5C49" w:rsidRPr="00593254" w:rsidRDefault="006C5C49" w:rsidP="008427B3">
                  <w:pPr>
                    <w:rPr>
                      <w:rFonts w:ascii="Calibri" w:hAnsi="Calibri" w:cs="Calibri"/>
                    </w:rPr>
                  </w:pPr>
                  <w:r w:rsidRPr="00593254">
                    <w:rPr>
                      <w:rFonts w:ascii="Calibri" w:hAnsi="Calibri" w:cs="Calibri"/>
                    </w:rPr>
                    <w:t>do 1,5 kg bez opakowania</w:t>
                  </w:r>
                </w:p>
              </w:tc>
            </w:tr>
          </w:tbl>
          <w:p w14:paraId="172987C0" w14:textId="77777777" w:rsidR="006C5C49" w:rsidRPr="00593254" w:rsidRDefault="006C5C49" w:rsidP="008427B3">
            <w:pPr>
              <w:rPr>
                <w:rFonts w:ascii="Calibri" w:hAnsi="Calibri" w:cs="Calibri"/>
                <w:color w:val="000000"/>
              </w:rPr>
            </w:pPr>
          </w:p>
          <w:p w14:paraId="2F499383" w14:textId="77777777" w:rsidR="006C5C49" w:rsidRPr="00593254" w:rsidRDefault="006C5C49" w:rsidP="008427B3">
            <w:pPr>
              <w:rPr>
                <w:rFonts w:ascii="Calibri" w:hAnsi="Calibri" w:cs="Calibri"/>
                <w:b/>
                <w:bCs/>
                <w:color w:val="000000"/>
              </w:rPr>
            </w:pPr>
            <w:r w:rsidRPr="00593254">
              <w:rPr>
                <w:rFonts w:ascii="Calibri" w:hAnsi="Calibri" w:cs="Calibri"/>
                <w:b/>
                <w:bCs/>
                <w:color w:val="000000"/>
              </w:rPr>
              <w:t xml:space="preserve">Poz. 2-3 </w:t>
            </w:r>
          </w:p>
          <w:tbl>
            <w:tblPr>
              <w:tblW w:w="10740" w:type="dxa"/>
              <w:tblCellMar>
                <w:left w:w="70" w:type="dxa"/>
                <w:right w:w="70" w:type="dxa"/>
              </w:tblCellMar>
              <w:tblLook w:val="04A0" w:firstRow="1" w:lastRow="0" w:firstColumn="1" w:lastColumn="0" w:noHBand="0" w:noVBand="1"/>
            </w:tblPr>
            <w:tblGrid>
              <w:gridCol w:w="3800"/>
              <w:gridCol w:w="6940"/>
            </w:tblGrid>
            <w:tr w:rsidR="006C5C49" w:rsidRPr="00593254" w14:paraId="668E921B" w14:textId="77777777" w:rsidTr="008427B3">
              <w:trPr>
                <w:trHeight w:val="315"/>
              </w:trPr>
              <w:tc>
                <w:tcPr>
                  <w:tcW w:w="10740" w:type="dxa"/>
                  <w:gridSpan w:val="2"/>
                  <w:tcBorders>
                    <w:top w:val="single" w:sz="8" w:space="0" w:color="000000"/>
                    <w:left w:val="single" w:sz="8" w:space="0" w:color="000000"/>
                    <w:bottom w:val="single" w:sz="4" w:space="0" w:color="000000"/>
                    <w:right w:val="single" w:sz="8" w:space="0" w:color="000000"/>
                  </w:tcBorders>
                  <w:shd w:val="clear" w:color="FFFF00" w:fill="FFFF00"/>
                  <w:noWrap/>
                  <w:vAlign w:val="center"/>
                  <w:hideMark/>
                </w:tcPr>
                <w:p w14:paraId="34ACDC5C" w14:textId="77777777" w:rsidR="006C5C49" w:rsidRPr="00593254" w:rsidRDefault="006C5C49" w:rsidP="008427B3">
                  <w:pPr>
                    <w:rPr>
                      <w:rFonts w:ascii="Calibri" w:hAnsi="Calibri" w:cs="Calibri"/>
                      <w:b/>
                      <w:bCs/>
                    </w:rPr>
                  </w:pPr>
                  <w:r w:rsidRPr="00593254">
                    <w:rPr>
                      <w:rFonts w:ascii="Calibri" w:hAnsi="Calibri" w:cs="Calibri"/>
                      <w:b/>
                      <w:bCs/>
                    </w:rPr>
                    <w:t>Drukarka monochromatyczna format A4 (3 szt.) wraz z zapasem tonerów (9 szt.)</w:t>
                  </w:r>
                </w:p>
              </w:tc>
            </w:tr>
            <w:tr w:rsidR="006C5C49" w:rsidRPr="00593254" w14:paraId="6C6F479D" w14:textId="77777777" w:rsidTr="008427B3">
              <w:trPr>
                <w:trHeight w:val="315"/>
              </w:trPr>
              <w:tc>
                <w:tcPr>
                  <w:tcW w:w="3800" w:type="dxa"/>
                  <w:tcBorders>
                    <w:top w:val="nil"/>
                    <w:left w:val="single" w:sz="4" w:space="0" w:color="000000"/>
                    <w:bottom w:val="single" w:sz="4" w:space="0" w:color="000000"/>
                    <w:right w:val="single" w:sz="4" w:space="0" w:color="000000"/>
                  </w:tcBorders>
                  <w:shd w:val="clear" w:color="FFFFFF" w:fill="FFFF00"/>
                  <w:noWrap/>
                  <w:vAlign w:val="center"/>
                  <w:hideMark/>
                </w:tcPr>
                <w:p w14:paraId="06880A1A" w14:textId="77777777" w:rsidR="006C5C49" w:rsidRPr="00593254" w:rsidRDefault="006C5C49" w:rsidP="008427B3">
                  <w:pPr>
                    <w:rPr>
                      <w:rFonts w:ascii="Calibri" w:hAnsi="Calibri" w:cs="Calibri"/>
                    </w:rPr>
                  </w:pPr>
                  <w:r w:rsidRPr="00593254">
                    <w:rPr>
                      <w:rFonts w:ascii="Calibri" w:hAnsi="Calibri" w:cs="Calibri"/>
                    </w:rPr>
                    <w:t xml:space="preserve">ilość </w:t>
                  </w:r>
                </w:p>
              </w:tc>
              <w:tc>
                <w:tcPr>
                  <w:tcW w:w="6940" w:type="dxa"/>
                  <w:tcBorders>
                    <w:top w:val="nil"/>
                    <w:left w:val="nil"/>
                    <w:bottom w:val="single" w:sz="4" w:space="0" w:color="000000"/>
                    <w:right w:val="single" w:sz="4" w:space="0" w:color="000000"/>
                  </w:tcBorders>
                  <w:shd w:val="clear" w:color="FFFFFF" w:fill="FFFF00"/>
                  <w:noWrap/>
                  <w:vAlign w:val="center"/>
                  <w:hideMark/>
                </w:tcPr>
                <w:p w14:paraId="2BF83753" w14:textId="77777777" w:rsidR="006C5C49" w:rsidRPr="00593254" w:rsidRDefault="006C5C49" w:rsidP="008427B3">
                  <w:pPr>
                    <w:rPr>
                      <w:rFonts w:ascii="Calibri" w:hAnsi="Calibri" w:cs="Calibri"/>
                    </w:rPr>
                  </w:pPr>
                  <w:r w:rsidRPr="00593254">
                    <w:rPr>
                      <w:rFonts w:ascii="Calibri" w:hAnsi="Calibri" w:cs="Calibri"/>
                    </w:rPr>
                    <w:t>3</w:t>
                  </w:r>
                </w:p>
              </w:tc>
            </w:tr>
            <w:tr w:rsidR="006C5C49" w:rsidRPr="00593254" w14:paraId="1B0BDB88" w14:textId="77777777" w:rsidTr="008427B3">
              <w:trPr>
                <w:trHeight w:val="600"/>
              </w:trPr>
              <w:tc>
                <w:tcPr>
                  <w:tcW w:w="3800" w:type="dxa"/>
                  <w:tcBorders>
                    <w:top w:val="nil"/>
                    <w:left w:val="single" w:sz="4" w:space="0" w:color="auto"/>
                    <w:bottom w:val="single" w:sz="4" w:space="0" w:color="auto"/>
                    <w:right w:val="single" w:sz="4" w:space="0" w:color="auto"/>
                  </w:tcBorders>
                  <w:shd w:val="clear" w:color="auto" w:fill="auto"/>
                  <w:hideMark/>
                </w:tcPr>
                <w:p w14:paraId="041B316C" w14:textId="77777777" w:rsidR="006C5C49" w:rsidRPr="00593254" w:rsidRDefault="006C5C49" w:rsidP="008427B3">
                  <w:pPr>
                    <w:rPr>
                      <w:rFonts w:ascii="Calibri" w:hAnsi="Calibri" w:cs="Calibri"/>
                    </w:rPr>
                  </w:pPr>
                  <w:r w:rsidRPr="00593254">
                    <w:rPr>
                      <w:rFonts w:ascii="Calibri" w:hAnsi="Calibri" w:cs="Calibri"/>
                    </w:rPr>
                    <w:t>Technologia druku</w:t>
                  </w:r>
                </w:p>
              </w:tc>
              <w:tc>
                <w:tcPr>
                  <w:tcW w:w="6940" w:type="dxa"/>
                  <w:tcBorders>
                    <w:top w:val="nil"/>
                    <w:left w:val="nil"/>
                    <w:bottom w:val="single" w:sz="4" w:space="0" w:color="auto"/>
                    <w:right w:val="single" w:sz="4" w:space="0" w:color="auto"/>
                  </w:tcBorders>
                  <w:shd w:val="clear" w:color="auto" w:fill="auto"/>
                  <w:hideMark/>
                </w:tcPr>
                <w:p w14:paraId="2243B88E" w14:textId="77777777" w:rsidR="006C5C49" w:rsidRPr="00593254" w:rsidRDefault="006C5C49" w:rsidP="008427B3">
                  <w:pPr>
                    <w:rPr>
                      <w:rFonts w:ascii="Calibri" w:hAnsi="Calibri" w:cs="Calibri"/>
                    </w:rPr>
                  </w:pPr>
                  <w:r w:rsidRPr="00593254">
                    <w:rPr>
                      <w:rFonts w:ascii="Calibri" w:hAnsi="Calibri" w:cs="Calibri"/>
                    </w:rPr>
                    <w:t>druk laserowy monochromatyczny, automatyczny druk dwustronny w standardzie/ Technologia druku LED</w:t>
                  </w:r>
                </w:p>
              </w:tc>
            </w:tr>
            <w:tr w:rsidR="006C5C49" w:rsidRPr="00593254" w14:paraId="452C41D3" w14:textId="77777777" w:rsidTr="008427B3">
              <w:trPr>
                <w:trHeight w:val="600"/>
              </w:trPr>
              <w:tc>
                <w:tcPr>
                  <w:tcW w:w="3800" w:type="dxa"/>
                  <w:tcBorders>
                    <w:top w:val="nil"/>
                    <w:left w:val="single" w:sz="4" w:space="0" w:color="auto"/>
                    <w:bottom w:val="single" w:sz="4" w:space="0" w:color="auto"/>
                    <w:right w:val="single" w:sz="4" w:space="0" w:color="auto"/>
                  </w:tcBorders>
                  <w:shd w:val="clear" w:color="auto" w:fill="auto"/>
                  <w:hideMark/>
                </w:tcPr>
                <w:p w14:paraId="30F1AFDF" w14:textId="77777777" w:rsidR="006C5C49" w:rsidRPr="00593254" w:rsidRDefault="006C5C49" w:rsidP="008427B3">
                  <w:pPr>
                    <w:rPr>
                      <w:rFonts w:ascii="Calibri" w:hAnsi="Calibri" w:cs="Calibri"/>
                    </w:rPr>
                  </w:pPr>
                  <w:r w:rsidRPr="00593254">
                    <w:rPr>
                      <w:rFonts w:ascii="Calibri" w:hAnsi="Calibri" w:cs="Calibri"/>
                    </w:rPr>
                    <w:t>Szybkość druku</w:t>
                  </w:r>
                </w:p>
              </w:tc>
              <w:tc>
                <w:tcPr>
                  <w:tcW w:w="6940" w:type="dxa"/>
                  <w:tcBorders>
                    <w:top w:val="nil"/>
                    <w:left w:val="nil"/>
                    <w:bottom w:val="single" w:sz="4" w:space="0" w:color="auto"/>
                    <w:right w:val="single" w:sz="4" w:space="0" w:color="auto"/>
                  </w:tcBorders>
                  <w:shd w:val="clear" w:color="auto" w:fill="auto"/>
                  <w:hideMark/>
                </w:tcPr>
                <w:p w14:paraId="42F4D215" w14:textId="77777777" w:rsidR="006C5C49" w:rsidRPr="00593254" w:rsidRDefault="006C5C49" w:rsidP="008427B3">
                  <w:pPr>
                    <w:rPr>
                      <w:rFonts w:ascii="Calibri" w:hAnsi="Calibri" w:cs="Calibri"/>
                    </w:rPr>
                  </w:pPr>
                  <w:r w:rsidRPr="00593254">
                    <w:rPr>
                      <w:rFonts w:ascii="Calibri" w:hAnsi="Calibri" w:cs="Calibri"/>
                    </w:rPr>
                    <w:t xml:space="preserve">urządzenie umożliwia wydruk minimum 45 stron na minutę dla formatu A4 w trybie jednostronnym </w:t>
                  </w:r>
                </w:p>
              </w:tc>
            </w:tr>
            <w:tr w:rsidR="006C5C49" w:rsidRPr="00593254" w14:paraId="26F07643" w14:textId="77777777" w:rsidTr="008427B3">
              <w:trPr>
                <w:trHeight w:val="600"/>
              </w:trPr>
              <w:tc>
                <w:tcPr>
                  <w:tcW w:w="3800" w:type="dxa"/>
                  <w:tcBorders>
                    <w:top w:val="nil"/>
                    <w:left w:val="single" w:sz="4" w:space="0" w:color="auto"/>
                    <w:bottom w:val="single" w:sz="4" w:space="0" w:color="auto"/>
                    <w:right w:val="single" w:sz="4" w:space="0" w:color="auto"/>
                  </w:tcBorders>
                  <w:shd w:val="clear" w:color="auto" w:fill="auto"/>
                  <w:hideMark/>
                </w:tcPr>
                <w:p w14:paraId="4DE61F75" w14:textId="77777777" w:rsidR="006C5C49" w:rsidRPr="00593254" w:rsidRDefault="006C5C49" w:rsidP="008427B3">
                  <w:pPr>
                    <w:rPr>
                      <w:rFonts w:ascii="Calibri" w:hAnsi="Calibri" w:cs="Calibri"/>
                    </w:rPr>
                  </w:pPr>
                  <w:r w:rsidRPr="00593254">
                    <w:rPr>
                      <w:rFonts w:ascii="Calibri" w:hAnsi="Calibri" w:cs="Calibri"/>
                    </w:rPr>
                    <w:t>Czas oczekiwania na wydruk pierwszej strony mono</w:t>
                  </w:r>
                </w:p>
              </w:tc>
              <w:tc>
                <w:tcPr>
                  <w:tcW w:w="6940" w:type="dxa"/>
                  <w:tcBorders>
                    <w:top w:val="nil"/>
                    <w:left w:val="nil"/>
                    <w:bottom w:val="single" w:sz="4" w:space="0" w:color="auto"/>
                    <w:right w:val="single" w:sz="4" w:space="0" w:color="auto"/>
                  </w:tcBorders>
                  <w:shd w:val="clear" w:color="auto" w:fill="auto"/>
                  <w:hideMark/>
                </w:tcPr>
                <w:p w14:paraId="1051A340" w14:textId="77777777" w:rsidR="006C5C49" w:rsidRPr="00593254" w:rsidRDefault="006C5C49" w:rsidP="008427B3">
                  <w:pPr>
                    <w:rPr>
                      <w:rFonts w:ascii="Calibri" w:hAnsi="Calibri" w:cs="Calibri"/>
                    </w:rPr>
                  </w:pPr>
                  <w:r w:rsidRPr="00593254">
                    <w:rPr>
                      <w:rFonts w:ascii="Calibri" w:hAnsi="Calibri" w:cs="Calibri"/>
                    </w:rPr>
                    <w:t>do 5 sekund</w:t>
                  </w:r>
                </w:p>
              </w:tc>
            </w:tr>
            <w:tr w:rsidR="006C5C49" w:rsidRPr="00593254" w14:paraId="29EB2536"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71F5C207" w14:textId="77777777" w:rsidR="006C5C49" w:rsidRPr="00593254" w:rsidRDefault="006C5C49" w:rsidP="008427B3">
                  <w:pPr>
                    <w:rPr>
                      <w:rFonts w:ascii="Calibri" w:hAnsi="Calibri" w:cs="Calibri"/>
                    </w:rPr>
                  </w:pPr>
                  <w:r w:rsidRPr="00593254">
                    <w:rPr>
                      <w:rFonts w:ascii="Calibri" w:hAnsi="Calibri" w:cs="Calibri"/>
                    </w:rPr>
                    <w:lastRenderedPageBreak/>
                    <w:t>Pamięć RAM</w:t>
                  </w:r>
                </w:p>
              </w:tc>
              <w:tc>
                <w:tcPr>
                  <w:tcW w:w="6940" w:type="dxa"/>
                  <w:tcBorders>
                    <w:top w:val="nil"/>
                    <w:left w:val="nil"/>
                    <w:bottom w:val="single" w:sz="4" w:space="0" w:color="auto"/>
                    <w:right w:val="single" w:sz="4" w:space="0" w:color="auto"/>
                  </w:tcBorders>
                  <w:shd w:val="clear" w:color="auto" w:fill="auto"/>
                  <w:hideMark/>
                </w:tcPr>
                <w:p w14:paraId="7C2170A3" w14:textId="77777777" w:rsidR="006C5C49" w:rsidRPr="00593254" w:rsidRDefault="006C5C49" w:rsidP="008427B3">
                  <w:pPr>
                    <w:rPr>
                      <w:rFonts w:ascii="Calibri" w:hAnsi="Calibri" w:cs="Calibri"/>
                    </w:rPr>
                  </w:pPr>
                  <w:r w:rsidRPr="00593254">
                    <w:rPr>
                      <w:rFonts w:ascii="Calibri" w:hAnsi="Calibri" w:cs="Calibri"/>
                    </w:rPr>
                    <w:t>minimum  512MB</w:t>
                  </w:r>
                </w:p>
              </w:tc>
            </w:tr>
            <w:tr w:rsidR="006C5C49" w:rsidRPr="00593254" w14:paraId="5F3865AB" w14:textId="77777777" w:rsidTr="008427B3">
              <w:trPr>
                <w:trHeight w:val="600"/>
              </w:trPr>
              <w:tc>
                <w:tcPr>
                  <w:tcW w:w="3800" w:type="dxa"/>
                  <w:tcBorders>
                    <w:top w:val="nil"/>
                    <w:left w:val="single" w:sz="4" w:space="0" w:color="auto"/>
                    <w:bottom w:val="single" w:sz="4" w:space="0" w:color="auto"/>
                    <w:right w:val="single" w:sz="4" w:space="0" w:color="auto"/>
                  </w:tcBorders>
                  <w:shd w:val="clear" w:color="auto" w:fill="auto"/>
                  <w:hideMark/>
                </w:tcPr>
                <w:p w14:paraId="3CFF562B" w14:textId="77777777" w:rsidR="006C5C49" w:rsidRPr="00593254" w:rsidRDefault="006C5C49" w:rsidP="008427B3">
                  <w:pPr>
                    <w:rPr>
                      <w:rFonts w:ascii="Calibri" w:hAnsi="Calibri" w:cs="Calibri"/>
                    </w:rPr>
                  </w:pPr>
                  <w:r w:rsidRPr="00593254">
                    <w:rPr>
                      <w:rFonts w:ascii="Calibri" w:hAnsi="Calibri" w:cs="Calibri"/>
                    </w:rPr>
                    <w:t>Język wydruku</w:t>
                  </w:r>
                </w:p>
              </w:tc>
              <w:tc>
                <w:tcPr>
                  <w:tcW w:w="6940" w:type="dxa"/>
                  <w:tcBorders>
                    <w:top w:val="nil"/>
                    <w:left w:val="nil"/>
                    <w:bottom w:val="single" w:sz="4" w:space="0" w:color="auto"/>
                    <w:right w:val="single" w:sz="4" w:space="0" w:color="auto"/>
                  </w:tcBorders>
                  <w:shd w:val="clear" w:color="auto" w:fill="auto"/>
                  <w:hideMark/>
                </w:tcPr>
                <w:p w14:paraId="2A998963" w14:textId="77777777" w:rsidR="006C5C49" w:rsidRPr="00593254" w:rsidRDefault="006C5C49" w:rsidP="008427B3">
                  <w:pPr>
                    <w:rPr>
                      <w:rFonts w:ascii="Calibri" w:hAnsi="Calibri" w:cs="Calibri"/>
                    </w:rPr>
                  </w:pPr>
                  <w:r w:rsidRPr="00593254">
                    <w:rPr>
                      <w:rFonts w:ascii="Calibri" w:hAnsi="Calibri" w:cs="Calibri"/>
                    </w:rPr>
                    <w:t>PCL6 lub PCL5, wymagany oryginalny sterownik producenta urządzenia, interfejs sterownika druku w języku polskim</w:t>
                  </w:r>
                </w:p>
              </w:tc>
            </w:tr>
            <w:tr w:rsidR="006C5C49" w:rsidRPr="00593254" w14:paraId="211B2AAB"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11A12EA2" w14:textId="77777777" w:rsidR="006C5C49" w:rsidRPr="00593254" w:rsidRDefault="006C5C49" w:rsidP="008427B3">
                  <w:pPr>
                    <w:rPr>
                      <w:rFonts w:ascii="Calibri" w:hAnsi="Calibri" w:cs="Calibri"/>
                    </w:rPr>
                  </w:pPr>
                  <w:r w:rsidRPr="00593254">
                    <w:rPr>
                      <w:rFonts w:ascii="Calibri" w:hAnsi="Calibri" w:cs="Calibri"/>
                    </w:rPr>
                    <w:t>Maksymalne obciążenie miesięczne</w:t>
                  </w:r>
                </w:p>
              </w:tc>
              <w:tc>
                <w:tcPr>
                  <w:tcW w:w="6940" w:type="dxa"/>
                  <w:tcBorders>
                    <w:top w:val="nil"/>
                    <w:left w:val="nil"/>
                    <w:bottom w:val="single" w:sz="4" w:space="0" w:color="auto"/>
                    <w:right w:val="single" w:sz="4" w:space="0" w:color="auto"/>
                  </w:tcBorders>
                  <w:shd w:val="clear" w:color="auto" w:fill="auto"/>
                  <w:hideMark/>
                </w:tcPr>
                <w:p w14:paraId="6F86CAB3" w14:textId="77777777" w:rsidR="006C5C49" w:rsidRPr="00593254" w:rsidRDefault="006C5C49" w:rsidP="008427B3">
                  <w:pPr>
                    <w:rPr>
                      <w:rFonts w:ascii="Calibri" w:hAnsi="Calibri" w:cs="Calibri"/>
                    </w:rPr>
                  </w:pPr>
                  <w:r w:rsidRPr="00593254">
                    <w:rPr>
                      <w:rFonts w:ascii="Calibri" w:hAnsi="Calibri" w:cs="Calibri"/>
                    </w:rPr>
                    <w:t>15 000 stron miesięcznie</w:t>
                  </w:r>
                </w:p>
              </w:tc>
            </w:tr>
            <w:tr w:rsidR="006C5C49" w:rsidRPr="00593254" w14:paraId="6C7104F1"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2A409C7E" w14:textId="77777777" w:rsidR="006C5C49" w:rsidRPr="00593254" w:rsidRDefault="006C5C49" w:rsidP="008427B3">
                  <w:pPr>
                    <w:rPr>
                      <w:rFonts w:ascii="Calibri" w:hAnsi="Calibri" w:cs="Calibri"/>
                    </w:rPr>
                  </w:pPr>
                  <w:r w:rsidRPr="00593254">
                    <w:rPr>
                      <w:rFonts w:ascii="Calibri" w:hAnsi="Calibri" w:cs="Calibri"/>
                    </w:rPr>
                    <w:t>podajniki papieru</w:t>
                  </w:r>
                </w:p>
              </w:tc>
              <w:tc>
                <w:tcPr>
                  <w:tcW w:w="6940" w:type="dxa"/>
                  <w:tcBorders>
                    <w:top w:val="nil"/>
                    <w:left w:val="nil"/>
                    <w:bottom w:val="single" w:sz="4" w:space="0" w:color="auto"/>
                    <w:right w:val="single" w:sz="4" w:space="0" w:color="auto"/>
                  </w:tcBorders>
                  <w:shd w:val="clear" w:color="auto" w:fill="auto"/>
                  <w:hideMark/>
                </w:tcPr>
                <w:p w14:paraId="0BC0545C" w14:textId="77777777" w:rsidR="006C5C49" w:rsidRPr="00593254" w:rsidRDefault="006C5C49" w:rsidP="008427B3">
                  <w:pPr>
                    <w:rPr>
                      <w:rFonts w:ascii="Calibri" w:hAnsi="Calibri" w:cs="Calibri"/>
                    </w:rPr>
                  </w:pPr>
                  <w:r w:rsidRPr="00593254">
                    <w:rPr>
                      <w:rFonts w:ascii="Calibri" w:hAnsi="Calibri" w:cs="Calibri"/>
                    </w:rPr>
                    <w:t>minimum 500 arkuszy format A4</w:t>
                  </w:r>
                </w:p>
              </w:tc>
            </w:tr>
            <w:tr w:rsidR="006C5C49" w:rsidRPr="00593254" w14:paraId="74C0DB0A"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46D7823E" w14:textId="77777777" w:rsidR="006C5C49" w:rsidRPr="00593254" w:rsidRDefault="006C5C49" w:rsidP="008427B3">
                  <w:pPr>
                    <w:rPr>
                      <w:rFonts w:ascii="Calibri" w:hAnsi="Calibri" w:cs="Calibri"/>
                    </w:rPr>
                  </w:pPr>
                  <w:r w:rsidRPr="00593254">
                    <w:rPr>
                      <w:rFonts w:ascii="Calibri" w:hAnsi="Calibri" w:cs="Calibri"/>
                    </w:rPr>
                    <w:t>Pojemność odbiorcza</w:t>
                  </w:r>
                </w:p>
              </w:tc>
              <w:tc>
                <w:tcPr>
                  <w:tcW w:w="6940" w:type="dxa"/>
                  <w:tcBorders>
                    <w:top w:val="nil"/>
                    <w:left w:val="nil"/>
                    <w:bottom w:val="single" w:sz="4" w:space="0" w:color="auto"/>
                    <w:right w:val="single" w:sz="4" w:space="0" w:color="auto"/>
                  </w:tcBorders>
                  <w:shd w:val="clear" w:color="auto" w:fill="auto"/>
                  <w:hideMark/>
                </w:tcPr>
                <w:p w14:paraId="54AC658E" w14:textId="77777777" w:rsidR="006C5C49" w:rsidRPr="00593254" w:rsidRDefault="006C5C49" w:rsidP="008427B3">
                  <w:pPr>
                    <w:rPr>
                      <w:rFonts w:ascii="Calibri" w:hAnsi="Calibri" w:cs="Calibri"/>
                    </w:rPr>
                  </w:pPr>
                  <w:r w:rsidRPr="00593254">
                    <w:rPr>
                      <w:rFonts w:ascii="Calibri" w:hAnsi="Calibri" w:cs="Calibri"/>
                    </w:rPr>
                    <w:t>100 arkuszy</w:t>
                  </w:r>
                </w:p>
              </w:tc>
            </w:tr>
            <w:tr w:rsidR="006C5C49" w:rsidRPr="00593254" w14:paraId="497866EB"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25A00266" w14:textId="77777777" w:rsidR="006C5C49" w:rsidRPr="00593254" w:rsidRDefault="006C5C49" w:rsidP="008427B3">
                  <w:pPr>
                    <w:rPr>
                      <w:rFonts w:ascii="Calibri" w:hAnsi="Calibri" w:cs="Calibri"/>
                    </w:rPr>
                  </w:pPr>
                  <w:r w:rsidRPr="00593254">
                    <w:rPr>
                      <w:rFonts w:ascii="Calibri" w:hAnsi="Calibri" w:cs="Calibri"/>
                    </w:rPr>
                    <w:t>Wymagane interfejsy</w:t>
                  </w:r>
                </w:p>
              </w:tc>
              <w:tc>
                <w:tcPr>
                  <w:tcW w:w="6940" w:type="dxa"/>
                  <w:tcBorders>
                    <w:top w:val="nil"/>
                    <w:left w:val="nil"/>
                    <w:bottom w:val="single" w:sz="4" w:space="0" w:color="auto"/>
                    <w:right w:val="single" w:sz="4" w:space="0" w:color="auto"/>
                  </w:tcBorders>
                  <w:shd w:val="clear" w:color="auto" w:fill="auto"/>
                  <w:hideMark/>
                </w:tcPr>
                <w:p w14:paraId="0688CEF6" w14:textId="77777777" w:rsidR="006C5C49" w:rsidRPr="00593254" w:rsidRDefault="006C5C49" w:rsidP="008427B3">
                  <w:pPr>
                    <w:rPr>
                      <w:rFonts w:ascii="Calibri" w:hAnsi="Calibri" w:cs="Calibri"/>
                    </w:rPr>
                  </w:pPr>
                  <w:r w:rsidRPr="00593254">
                    <w:rPr>
                      <w:rFonts w:ascii="Calibri" w:hAnsi="Calibri" w:cs="Calibri"/>
                    </w:rPr>
                    <w:t>USB , złącze Ethernet  Rj-45</w:t>
                  </w:r>
                </w:p>
              </w:tc>
            </w:tr>
            <w:tr w:rsidR="006C5C49" w:rsidRPr="00593254" w14:paraId="3D344E06"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2B111E03" w14:textId="77777777" w:rsidR="006C5C49" w:rsidRPr="00593254" w:rsidRDefault="006C5C49" w:rsidP="008427B3">
                  <w:pPr>
                    <w:rPr>
                      <w:rFonts w:ascii="Calibri" w:hAnsi="Calibri" w:cs="Calibri"/>
                    </w:rPr>
                  </w:pPr>
                  <w:r w:rsidRPr="00593254">
                    <w:rPr>
                      <w:rFonts w:ascii="Calibri" w:hAnsi="Calibri" w:cs="Calibri"/>
                    </w:rPr>
                    <w:t>Obsługiwane protokoły</w:t>
                  </w:r>
                </w:p>
              </w:tc>
              <w:tc>
                <w:tcPr>
                  <w:tcW w:w="6940" w:type="dxa"/>
                  <w:tcBorders>
                    <w:top w:val="nil"/>
                    <w:left w:val="nil"/>
                    <w:bottom w:val="single" w:sz="4" w:space="0" w:color="auto"/>
                    <w:right w:val="single" w:sz="4" w:space="0" w:color="auto"/>
                  </w:tcBorders>
                  <w:shd w:val="clear" w:color="auto" w:fill="auto"/>
                  <w:hideMark/>
                </w:tcPr>
                <w:p w14:paraId="4AB92E5C" w14:textId="77777777" w:rsidR="006C5C49" w:rsidRPr="00593254" w:rsidRDefault="006C5C49" w:rsidP="008427B3">
                  <w:pPr>
                    <w:rPr>
                      <w:rFonts w:ascii="Calibri" w:hAnsi="Calibri" w:cs="Calibri"/>
                    </w:rPr>
                  </w:pPr>
                  <w:r w:rsidRPr="00593254">
                    <w:rPr>
                      <w:rFonts w:ascii="Calibri" w:hAnsi="Calibri" w:cs="Calibri"/>
                    </w:rPr>
                    <w:t>SNMP, TCP/IP, HTTP, HTTPS</w:t>
                  </w:r>
                </w:p>
              </w:tc>
            </w:tr>
            <w:tr w:rsidR="006C5C49" w:rsidRPr="00593254" w14:paraId="3571537F" w14:textId="77777777" w:rsidTr="008427B3">
              <w:trPr>
                <w:trHeight w:val="600"/>
              </w:trPr>
              <w:tc>
                <w:tcPr>
                  <w:tcW w:w="3800" w:type="dxa"/>
                  <w:tcBorders>
                    <w:top w:val="nil"/>
                    <w:left w:val="single" w:sz="4" w:space="0" w:color="auto"/>
                    <w:bottom w:val="single" w:sz="4" w:space="0" w:color="auto"/>
                    <w:right w:val="single" w:sz="4" w:space="0" w:color="auto"/>
                  </w:tcBorders>
                  <w:shd w:val="clear" w:color="auto" w:fill="auto"/>
                  <w:hideMark/>
                </w:tcPr>
                <w:p w14:paraId="1AA2046A" w14:textId="77777777" w:rsidR="006C5C49" w:rsidRPr="00593254" w:rsidRDefault="006C5C49" w:rsidP="008427B3">
                  <w:pPr>
                    <w:rPr>
                      <w:rFonts w:ascii="Calibri" w:hAnsi="Calibri" w:cs="Calibri"/>
                    </w:rPr>
                  </w:pPr>
                  <w:r w:rsidRPr="00593254">
                    <w:rPr>
                      <w:rFonts w:ascii="Calibri" w:hAnsi="Calibri" w:cs="Calibri"/>
                    </w:rPr>
                    <w:t>Wymagane sterowniki do systemów operacyjnych</w:t>
                  </w:r>
                </w:p>
              </w:tc>
              <w:tc>
                <w:tcPr>
                  <w:tcW w:w="6940" w:type="dxa"/>
                  <w:tcBorders>
                    <w:top w:val="nil"/>
                    <w:left w:val="nil"/>
                    <w:bottom w:val="single" w:sz="4" w:space="0" w:color="auto"/>
                    <w:right w:val="single" w:sz="4" w:space="0" w:color="auto"/>
                  </w:tcBorders>
                  <w:shd w:val="clear" w:color="auto" w:fill="auto"/>
                  <w:hideMark/>
                </w:tcPr>
                <w:p w14:paraId="54900DE1" w14:textId="77777777" w:rsidR="006C5C49" w:rsidRPr="00593254" w:rsidRDefault="006C5C49" w:rsidP="008427B3">
                  <w:pPr>
                    <w:rPr>
                      <w:rFonts w:ascii="Calibri" w:hAnsi="Calibri" w:cs="Calibri"/>
                    </w:rPr>
                  </w:pPr>
                  <w:r w:rsidRPr="00593254">
                    <w:rPr>
                      <w:rFonts w:ascii="Calibri" w:hAnsi="Calibri" w:cs="Calibri"/>
                    </w:rPr>
                    <w:t>Windows Server 2012, Windows 10, Windows Server 2019</w:t>
                  </w:r>
                </w:p>
              </w:tc>
            </w:tr>
            <w:tr w:rsidR="006C5C49" w:rsidRPr="00593254" w14:paraId="541C989E"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579CF20C" w14:textId="77777777" w:rsidR="006C5C49" w:rsidRPr="00593254" w:rsidRDefault="006C5C49" w:rsidP="008427B3">
                  <w:pPr>
                    <w:rPr>
                      <w:rFonts w:ascii="Calibri" w:hAnsi="Calibri" w:cs="Calibri"/>
                    </w:rPr>
                  </w:pPr>
                  <w:r w:rsidRPr="00593254">
                    <w:rPr>
                      <w:rFonts w:ascii="Calibri" w:hAnsi="Calibri" w:cs="Calibri"/>
                    </w:rPr>
                    <w:t>Zasilanie</w:t>
                  </w:r>
                </w:p>
              </w:tc>
              <w:tc>
                <w:tcPr>
                  <w:tcW w:w="6940" w:type="dxa"/>
                  <w:tcBorders>
                    <w:top w:val="nil"/>
                    <w:left w:val="nil"/>
                    <w:bottom w:val="single" w:sz="4" w:space="0" w:color="auto"/>
                    <w:right w:val="single" w:sz="4" w:space="0" w:color="auto"/>
                  </w:tcBorders>
                  <w:shd w:val="clear" w:color="auto" w:fill="auto"/>
                  <w:hideMark/>
                </w:tcPr>
                <w:p w14:paraId="3AFE9811" w14:textId="77777777" w:rsidR="006C5C49" w:rsidRPr="00593254" w:rsidRDefault="006C5C49" w:rsidP="008427B3">
                  <w:pPr>
                    <w:rPr>
                      <w:rFonts w:ascii="Calibri" w:hAnsi="Calibri" w:cs="Calibri"/>
                    </w:rPr>
                  </w:pPr>
                  <w:r w:rsidRPr="00593254">
                    <w:rPr>
                      <w:rFonts w:ascii="Calibri" w:hAnsi="Calibri" w:cs="Calibri"/>
                    </w:rPr>
                    <w:t xml:space="preserve">220-240 V, 50/60 </w:t>
                  </w:r>
                  <w:proofErr w:type="spellStart"/>
                  <w:r w:rsidRPr="00593254">
                    <w:rPr>
                      <w:rFonts w:ascii="Calibri" w:hAnsi="Calibri" w:cs="Calibri"/>
                    </w:rPr>
                    <w:t>Hz</w:t>
                  </w:r>
                  <w:proofErr w:type="spellEnd"/>
                </w:p>
              </w:tc>
            </w:tr>
            <w:tr w:rsidR="006C5C49" w:rsidRPr="00593254" w14:paraId="5604E314"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6817DA6F" w14:textId="77777777" w:rsidR="006C5C49" w:rsidRPr="00593254" w:rsidRDefault="006C5C49" w:rsidP="008427B3">
                  <w:pPr>
                    <w:rPr>
                      <w:rFonts w:ascii="Calibri" w:hAnsi="Calibri" w:cs="Calibri"/>
                    </w:rPr>
                  </w:pPr>
                  <w:r w:rsidRPr="00593254">
                    <w:rPr>
                      <w:rFonts w:ascii="Calibri" w:hAnsi="Calibri" w:cs="Calibri"/>
                    </w:rPr>
                    <w:t>Wyświetlacz</w:t>
                  </w:r>
                </w:p>
              </w:tc>
              <w:tc>
                <w:tcPr>
                  <w:tcW w:w="6940" w:type="dxa"/>
                  <w:tcBorders>
                    <w:top w:val="nil"/>
                    <w:left w:val="nil"/>
                    <w:bottom w:val="single" w:sz="4" w:space="0" w:color="auto"/>
                    <w:right w:val="single" w:sz="4" w:space="0" w:color="auto"/>
                  </w:tcBorders>
                  <w:shd w:val="clear" w:color="auto" w:fill="auto"/>
                  <w:hideMark/>
                </w:tcPr>
                <w:p w14:paraId="7623C9E2" w14:textId="77777777" w:rsidR="006C5C49" w:rsidRPr="00593254" w:rsidRDefault="006C5C49" w:rsidP="008427B3">
                  <w:pPr>
                    <w:rPr>
                      <w:rFonts w:ascii="Calibri" w:hAnsi="Calibri" w:cs="Calibri"/>
                    </w:rPr>
                  </w:pPr>
                  <w:r w:rsidRPr="00593254">
                    <w:rPr>
                      <w:rFonts w:ascii="Calibri" w:hAnsi="Calibri" w:cs="Calibri"/>
                    </w:rPr>
                    <w:t>TAK</w:t>
                  </w:r>
                </w:p>
              </w:tc>
            </w:tr>
            <w:tr w:rsidR="006C5C49" w:rsidRPr="00593254" w14:paraId="4D3FAB84"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14885966" w14:textId="77777777" w:rsidR="006C5C49" w:rsidRPr="00593254" w:rsidRDefault="006C5C49" w:rsidP="008427B3">
                  <w:pPr>
                    <w:rPr>
                      <w:rFonts w:ascii="Calibri" w:hAnsi="Calibri" w:cs="Calibri"/>
                    </w:rPr>
                  </w:pPr>
                  <w:r w:rsidRPr="00593254">
                    <w:rPr>
                      <w:rFonts w:ascii="Calibri" w:hAnsi="Calibri" w:cs="Calibri"/>
                    </w:rPr>
                    <w:t>Język menu</w:t>
                  </w:r>
                </w:p>
              </w:tc>
              <w:tc>
                <w:tcPr>
                  <w:tcW w:w="6940" w:type="dxa"/>
                  <w:tcBorders>
                    <w:top w:val="nil"/>
                    <w:left w:val="nil"/>
                    <w:bottom w:val="single" w:sz="4" w:space="0" w:color="auto"/>
                    <w:right w:val="single" w:sz="4" w:space="0" w:color="auto"/>
                  </w:tcBorders>
                  <w:shd w:val="clear" w:color="auto" w:fill="auto"/>
                  <w:hideMark/>
                </w:tcPr>
                <w:p w14:paraId="4DDA5D72" w14:textId="77777777" w:rsidR="006C5C49" w:rsidRPr="00593254" w:rsidRDefault="006C5C49" w:rsidP="008427B3">
                  <w:pPr>
                    <w:rPr>
                      <w:rFonts w:ascii="Calibri" w:hAnsi="Calibri" w:cs="Calibri"/>
                    </w:rPr>
                  </w:pPr>
                  <w:r w:rsidRPr="00593254">
                    <w:rPr>
                      <w:rFonts w:ascii="Calibri" w:hAnsi="Calibri" w:cs="Calibri"/>
                    </w:rPr>
                    <w:t>Polski, Angielski</w:t>
                  </w:r>
                </w:p>
              </w:tc>
            </w:tr>
            <w:tr w:rsidR="006C5C49" w:rsidRPr="00593254" w14:paraId="59445A66"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noWrap/>
                  <w:hideMark/>
                </w:tcPr>
                <w:p w14:paraId="1EA3BD46" w14:textId="77777777" w:rsidR="006C5C49" w:rsidRPr="00593254" w:rsidRDefault="006C5C49" w:rsidP="008427B3">
                  <w:pPr>
                    <w:rPr>
                      <w:rFonts w:ascii="Calibri" w:hAnsi="Calibri" w:cs="Calibri"/>
                    </w:rPr>
                  </w:pPr>
                  <w:r w:rsidRPr="00593254">
                    <w:rPr>
                      <w:rFonts w:ascii="Calibri" w:hAnsi="Calibri" w:cs="Calibri"/>
                    </w:rPr>
                    <w:t>Gwarancja producenta</w:t>
                  </w:r>
                </w:p>
              </w:tc>
              <w:tc>
                <w:tcPr>
                  <w:tcW w:w="6940" w:type="dxa"/>
                  <w:tcBorders>
                    <w:top w:val="nil"/>
                    <w:left w:val="nil"/>
                    <w:bottom w:val="single" w:sz="4" w:space="0" w:color="auto"/>
                    <w:right w:val="single" w:sz="4" w:space="0" w:color="auto"/>
                  </w:tcBorders>
                  <w:shd w:val="clear" w:color="auto" w:fill="auto"/>
                  <w:hideMark/>
                </w:tcPr>
                <w:p w14:paraId="0AA0E380" w14:textId="77777777" w:rsidR="006C5C49" w:rsidRPr="00593254" w:rsidRDefault="006C5C49" w:rsidP="008427B3">
                  <w:pPr>
                    <w:rPr>
                      <w:rFonts w:ascii="Calibri" w:hAnsi="Calibri" w:cs="Calibri"/>
                    </w:rPr>
                  </w:pPr>
                  <w:r w:rsidRPr="00593254">
                    <w:rPr>
                      <w:rFonts w:ascii="Calibri" w:hAnsi="Calibri" w:cs="Calibri"/>
                    </w:rPr>
                    <w:t>36 miesięcy</w:t>
                  </w:r>
                </w:p>
              </w:tc>
            </w:tr>
            <w:tr w:rsidR="006C5C49" w:rsidRPr="00593254" w14:paraId="46BE3C56"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noWrap/>
                  <w:hideMark/>
                </w:tcPr>
                <w:p w14:paraId="2E4CDE09" w14:textId="77777777" w:rsidR="006C5C49" w:rsidRPr="00593254" w:rsidRDefault="006C5C49" w:rsidP="008427B3">
                  <w:pPr>
                    <w:rPr>
                      <w:rFonts w:ascii="Calibri" w:hAnsi="Calibri" w:cs="Calibri"/>
                    </w:rPr>
                  </w:pPr>
                  <w:r w:rsidRPr="00593254">
                    <w:rPr>
                      <w:rFonts w:ascii="Calibri" w:hAnsi="Calibri" w:cs="Calibri"/>
                    </w:rPr>
                    <w:t>Dodatkowo materiały eksploatacyjne</w:t>
                  </w:r>
                </w:p>
              </w:tc>
              <w:tc>
                <w:tcPr>
                  <w:tcW w:w="6940" w:type="dxa"/>
                  <w:tcBorders>
                    <w:top w:val="nil"/>
                    <w:left w:val="nil"/>
                    <w:bottom w:val="single" w:sz="4" w:space="0" w:color="auto"/>
                    <w:right w:val="single" w:sz="4" w:space="0" w:color="auto"/>
                  </w:tcBorders>
                  <w:shd w:val="clear" w:color="auto" w:fill="auto"/>
                  <w:hideMark/>
                </w:tcPr>
                <w:p w14:paraId="55EED716" w14:textId="77777777" w:rsidR="006C5C49" w:rsidRPr="00593254" w:rsidRDefault="006C5C49" w:rsidP="008427B3">
                  <w:pPr>
                    <w:rPr>
                      <w:rFonts w:ascii="Calibri" w:hAnsi="Calibri" w:cs="Calibri"/>
                    </w:rPr>
                  </w:pPr>
                  <w:r w:rsidRPr="00593254">
                    <w:rPr>
                      <w:rFonts w:ascii="Calibri" w:hAnsi="Calibri" w:cs="Calibri"/>
                    </w:rPr>
                    <w:t xml:space="preserve">3 szt. - </w:t>
                  </w:r>
                  <w:r>
                    <w:rPr>
                      <w:rFonts w:ascii="Calibri" w:hAnsi="Calibri" w:cs="Calibri"/>
                    </w:rPr>
                    <w:t>d</w:t>
                  </w:r>
                  <w:r w:rsidRPr="00593254">
                    <w:rPr>
                      <w:rFonts w:ascii="Calibri" w:hAnsi="Calibri" w:cs="Calibri"/>
                    </w:rPr>
                    <w:t>o każdej drukarki zapasowe tonery oryginalne pasujące do modelu drukarki</w:t>
                  </w:r>
                </w:p>
              </w:tc>
            </w:tr>
          </w:tbl>
          <w:p w14:paraId="0B1D84D0" w14:textId="77777777" w:rsidR="006C5C49" w:rsidRPr="00593254" w:rsidRDefault="006C5C49" w:rsidP="008427B3">
            <w:pPr>
              <w:rPr>
                <w:rFonts w:ascii="Calibri" w:hAnsi="Calibri" w:cs="Calibri"/>
                <w:color w:val="000000"/>
              </w:rPr>
            </w:pPr>
          </w:p>
          <w:p w14:paraId="067CE3AD" w14:textId="77777777" w:rsidR="006C5C49" w:rsidRPr="00593254" w:rsidRDefault="006C5C49" w:rsidP="008427B3">
            <w:pPr>
              <w:rPr>
                <w:rFonts w:ascii="Calibri" w:hAnsi="Calibri" w:cs="Calibri"/>
                <w:b/>
                <w:bCs/>
                <w:color w:val="000000"/>
              </w:rPr>
            </w:pPr>
            <w:r w:rsidRPr="00593254">
              <w:rPr>
                <w:rFonts w:ascii="Calibri" w:hAnsi="Calibri" w:cs="Calibri"/>
                <w:b/>
                <w:bCs/>
                <w:color w:val="000000"/>
              </w:rPr>
              <w:t>Poz. 4 -5</w:t>
            </w:r>
          </w:p>
          <w:tbl>
            <w:tblPr>
              <w:tblW w:w="10740" w:type="dxa"/>
              <w:tblCellMar>
                <w:left w:w="70" w:type="dxa"/>
                <w:right w:w="70" w:type="dxa"/>
              </w:tblCellMar>
              <w:tblLook w:val="04A0" w:firstRow="1" w:lastRow="0" w:firstColumn="1" w:lastColumn="0" w:noHBand="0" w:noVBand="1"/>
            </w:tblPr>
            <w:tblGrid>
              <w:gridCol w:w="3800"/>
              <w:gridCol w:w="6940"/>
            </w:tblGrid>
            <w:tr w:rsidR="006C5C49" w:rsidRPr="00593254" w14:paraId="5D2A7573" w14:textId="77777777" w:rsidTr="008427B3">
              <w:trPr>
                <w:trHeight w:val="315"/>
              </w:trPr>
              <w:tc>
                <w:tcPr>
                  <w:tcW w:w="10740" w:type="dxa"/>
                  <w:gridSpan w:val="2"/>
                  <w:tcBorders>
                    <w:top w:val="single" w:sz="8" w:space="0" w:color="000000"/>
                    <w:left w:val="single" w:sz="8" w:space="0" w:color="000000"/>
                    <w:bottom w:val="single" w:sz="4" w:space="0" w:color="000000"/>
                    <w:right w:val="single" w:sz="8" w:space="0" w:color="000000"/>
                  </w:tcBorders>
                  <w:shd w:val="clear" w:color="FFFF00" w:fill="FFFF00"/>
                  <w:noWrap/>
                  <w:vAlign w:val="center"/>
                  <w:hideMark/>
                </w:tcPr>
                <w:p w14:paraId="00371B99" w14:textId="77777777" w:rsidR="006C5C49" w:rsidRPr="00593254" w:rsidRDefault="006C5C49" w:rsidP="008427B3">
                  <w:pPr>
                    <w:rPr>
                      <w:rFonts w:ascii="Calibri" w:hAnsi="Calibri" w:cs="Calibri"/>
                      <w:b/>
                      <w:bCs/>
                    </w:rPr>
                  </w:pPr>
                  <w:r w:rsidRPr="00593254">
                    <w:rPr>
                      <w:rFonts w:ascii="Calibri" w:hAnsi="Calibri" w:cs="Calibri"/>
                      <w:b/>
                      <w:bCs/>
                    </w:rPr>
                    <w:t>Drukarka monochromatyczna format A4 (1szt.) wraz z zapasem tonerów (2 szt.)</w:t>
                  </w:r>
                </w:p>
              </w:tc>
            </w:tr>
            <w:tr w:rsidR="006C5C49" w:rsidRPr="00593254" w14:paraId="4F8899A9" w14:textId="77777777" w:rsidTr="008427B3">
              <w:trPr>
                <w:trHeight w:val="315"/>
              </w:trPr>
              <w:tc>
                <w:tcPr>
                  <w:tcW w:w="3800" w:type="dxa"/>
                  <w:tcBorders>
                    <w:top w:val="nil"/>
                    <w:left w:val="single" w:sz="4" w:space="0" w:color="000000"/>
                    <w:bottom w:val="single" w:sz="4" w:space="0" w:color="000000"/>
                    <w:right w:val="single" w:sz="4" w:space="0" w:color="000000"/>
                  </w:tcBorders>
                  <w:shd w:val="clear" w:color="FFFFFF" w:fill="FFFF00"/>
                  <w:noWrap/>
                  <w:vAlign w:val="center"/>
                  <w:hideMark/>
                </w:tcPr>
                <w:p w14:paraId="40E8B7D0" w14:textId="77777777" w:rsidR="006C5C49" w:rsidRPr="00593254" w:rsidRDefault="006C5C49" w:rsidP="008427B3">
                  <w:pPr>
                    <w:rPr>
                      <w:rFonts w:ascii="Calibri" w:hAnsi="Calibri" w:cs="Calibri"/>
                    </w:rPr>
                  </w:pPr>
                  <w:r w:rsidRPr="00593254">
                    <w:rPr>
                      <w:rFonts w:ascii="Calibri" w:hAnsi="Calibri" w:cs="Calibri"/>
                    </w:rPr>
                    <w:t xml:space="preserve">ilość </w:t>
                  </w:r>
                </w:p>
              </w:tc>
              <w:tc>
                <w:tcPr>
                  <w:tcW w:w="6940" w:type="dxa"/>
                  <w:tcBorders>
                    <w:top w:val="nil"/>
                    <w:left w:val="nil"/>
                    <w:bottom w:val="single" w:sz="4" w:space="0" w:color="000000"/>
                    <w:right w:val="single" w:sz="4" w:space="0" w:color="000000"/>
                  </w:tcBorders>
                  <w:shd w:val="clear" w:color="FFFFFF" w:fill="FFFF00"/>
                  <w:noWrap/>
                  <w:vAlign w:val="center"/>
                  <w:hideMark/>
                </w:tcPr>
                <w:p w14:paraId="3AE0722A" w14:textId="77777777" w:rsidR="006C5C49" w:rsidRPr="00593254" w:rsidRDefault="006C5C49" w:rsidP="008427B3">
                  <w:pPr>
                    <w:rPr>
                      <w:rFonts w:ascii="Calibri" w:hAnsi="Calibri" w:cs="Calibri"/>
                    </w:rPr>
                  </w:pPr>
                  <w:r w:rsidRPr="00593254">
                    <w:rPr>
                      <w:rFonts w:ascii="Calibri" w:hAnsi="Calibri" w:cs="Calibri"/>
                    </w:rPr>
                    <w:t>1</w:t>
                  </w:r>
                </w:p>
              </w:tc>
            </w:tr>
            <w:tr w:rsidR="006C5C49" w:rsidRPr="00593254" w14:paraId="0246BBAF"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467BD185" w14:textId="77777777" w:rsidR="006C5C49" w:rsidRPr="00593254" w:rsidRDefault="006C5C49" w:rsidP="008427B3">
                  <w:pPr>
                    <w:rPr>
                      <w:rFonts w:ascii="Calibri" w:hAnsi="Calibri" w:cs="Calibri"/>
                    </w:rPr>
                  </w:pPr>
                  <w:r w:rsidRPr="00593254">
                    <w:rPr>
                      <w:rFonts w:ascii="Calibri" w:hAnsi="Calibri" w:cs="Calibri"/>
                    </w:rPr>
                    <w:t>Technologia druku</w:t>
                  </w:r>
                </w:p>
              </w:tc>
              <w:tc>
                <w:tcPr>
                  <w:tcW w:w="6940" w:type="dxa"/>
                  <w:tcBorders>
                    <w:top w:val="nil"/>
                    <w:left w:val="nil"/>
                    <w:bottom w:val="single" w:sz="4" w:space="0" w:color="auto"/>
                    <w:right w:val="single" w:sz="4" w:space="0" w:color="auto"/>
                  </w:tcBorders>
                  <w:shd w:val="clear" w:color="auto" w:fill="auto"/>
                  <w:hideMark/>
                </w:tcPr>
                <w:p w14:paraId="1721AF17" w14:textId="77777777" w:rsidR="006C5C49" w:rsidRPr="00593254" w:rsidRDefault="006C5C49" w:rsidP="008427B3">
                  <w:pPr>
                    <w:rPr>
                      <w:rFonts w:ascii="Calibri" w:hAnsi="Calibri" w:cs="Calibri"/>
                    </w:rPr>
                  </w:pPr>
                  <w:r w:rsidRPr="00593254">
                    <w:rPr>
                      <w:rFonts w:ascii="Calibri" w:hAnsi="Calibri" w:cs="Calibri"/>
                    </w:rPr>
                    <w:t>druk laserowy monochromatyczny/ Technologia druku LED</w:t>
                  </w:r>
                </w:p>
              </w:tc>
            </w:tr>
            <w:tr w:rsidR="006C5C49" w:rsidRPr="00593254" w14:paraId="72D83E77"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6E9AD022" w14:textId="77777777" w:rsidR="006C5C49" w:rsidRPr="00593254" w:rsidRDefault="006C5C49" w:rsidP="008427B3">
                  <w:pPr>
                    <w:rPr>
                      <w:rFonts w:ascii="Calibri" w:hAnsi="Calibri" w:cs="Calibri"/>
                    </w:rPr>
                  </w:pPr>
                  <w:r w:rsidRPr="00593254">
                    <w:rPr>
                      <w:rFonts w:ascii="Calibri" w:hAnsi="Calibri" w:cs="Calibri"/>
                    </w:rPr>
                    <w:t>Szybkość druku</w:t>
                  </w:r>
                </w:p>
              </w:tc>
              <w:tc>
                <w:tcPr>
                  <w:tcW w:w="6940" w:type="dxa"/>
                  <w:tcBorders>
                    <w:top w:val="nil"/>
                    <w:left w:val="nil"/>
                    <w:bottom w:val="single" w:sz="4" w:space="0" w:color="auto"/>
                    <w:right w:val="single" w:sz="4" w:space="0" w:color="auto"/>
                  </w:tcBorders>
                  <w:shd w:val="clear" w:color="auto" w:fill="auto"/>
                  <w:hideMark/>
                </w:tcPr>
                <w:p w14:paraId="442FA4F6" w14:textId="77777777" w:rsidR="006C5C49" w:rsidRPr="00593254" w:rsidRDefault="006C5C49" w:rsidP="008427B3">
                  <w:pPr>
                    <w:rPr>
                      <w:rFonts w:ascii="Calibri" w:hAnsi="Calibri" w:cs="Calibri"/>
                    </w:rPr>
                  </w:pPr>
                  <w:r w:rsidRPr="00593254">
                    <w:rPr>
                      <w:rFonts w:ascii="Calibri" w:hAnsi="Calibri" w:cs="Calibri"/>
                    </w:rPr>
                    <w:t>urządzenie umożliwia wydruk minimum 15 stron na minutę</w:t>
                  </w:r>
                </w:p>
              </w:tc>
            </w:tr>
            <w:tr w:rsidR="006C5C49" w:rsidRPr="00593254" w14:paraId="5729D93D" w14:textId="77777777" w:rsidTr="008427B3">
              <w:trPr>
                <w:trHeight w:val="600"/>
              </w:trPr>
              <w:tc>
                <w:tcPr>
                  <w:tcW w:w="3800" w:type="dxa"/>
                  <w:tcBorders>
                    <w:top w:val="nil"/>
                    <w:left w:val="single" w:sz="4" w:space="0" w:color="auto"/>
                    <w:bottom w:val="single" w:sz="4" w:space="0" w:color="auto"/>
                    <w:right w:val="single" w:sz="4" w:space="0" w:color="auto"/>
                  </w:tcBorders>
                  <w:shd w:val="clear" w:color="auto" w:fill="auto"/>
                  <w:hideMark/>
                </w:tcPr>
                <w:p w14:paraId="6CE157E9" w14:textId="77777777" w:rsidR="006C5C49" w:rsidRPr="00593254" w:rsidRDefault="006C5C49" w:rsidP="008427B3">
                  <w:pPr>
                    <w:rPr>
                      <w:rFonts w:ascii="Calibri" w:hAnsi="Calibri" w:cs="Calibri"/>
                    </w:rPr>
                  </w:pPr>
                  <w:r w:rsidRPr="00593254">
                    <w:rPr>
                      <w:rFonts w:ascii="Calibri" w:hAnsi="Calibri" w:cs="Calibri"/>
                    </w:rPr>
                    <w:t>Czas oczekiwania na wydruk pierwszej strony mono</w:t>
                  </w:r>
                </w:p>
              </w:tc>
              <w:tc>
                <w:tcPr>
                  <w:tcW w:w="6940" w:type="dxa"/>
                  <w:tcBorders>
                    <w:top w:val="nil"/>
                    <w:left w:val="nil"/>
                    <w:bottom w:val="single" w:sz="4" w:space="0" w:color="auto"/>
                    <w:right w:val="single" w:sz="4" w:space="0" w:color="auto"/>
                  </w:tcBorders>
                  <w:shd w:val="clear" w:color="auto" w:fill="auto"/>
                  <w:hideMark/>
                </w:tcPr>
                <w:p w14:paraId="1BF66914" w14:textId="77777777" w:rsidR="006C5C49" w:rsidRPr="00593254" w:rsidRDefault="006C5C49" w:rsidP="008427B3">
                  <w:pPr>
                    <w:rPr>
                      <w:rFonts w:ascii="Calibri" w:hAnsi="Calibri" w:cs="Calibri"/>
                    </w:rPr>
                  </w:pPr>
                  <w:r w:rsidRPr="00593254">
                    <w:rPr>
                      <w:rFonts w:ascii="Calibri" w:hAnsi="Calibri" w:cs="Calibri"/>
                    </w:rPr>
                    <w:t>do 12 sekund</w:t>
                  </w:r>
                </w:p>
              </w:tc>
            </w:tr>
            <w:tr w:rsidR="006C5C49" w:rsidRPr="00593254" w14:paraId="361B2671"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7B7FE31B" w14:textId="77777777" w:rsidR="006C5C49" w:rsidRPr="00593254" w:rsidRDefault="006C5C49" w:rsidP="008427B3">
                  <w:pPr>
                    <w:rPr>
                      <w:rFonts w:ascii="Calibri" w:hAnsi="Calibri" w:cs="Calibri"/>
                    </w:rPr>
                  </w:pPr>
                  <w:r w:rsidRPr="00593254">
                    <w:rPr>
                      <w:rFonts w:ascii="Calibri" w:hAnsi="Calibri" w:cs="Calibri"/>
                    </w:rPr>
                    <w:t>Wydajność tonera</w:t>
                  </w:r>
                </w:p>
              </w:tc>
              <w:tc>
                <w:tcPr>
                  <w:tcW w:w="6940" w:type="dxa"/>
                  <w:tcBorders>
                    <w:top w:val="nil"/>
                    <w:left w:val="nil"/>
                    <w:bottom w:val="single" w:sz="4" w:space="0" w:color="auto"/>
                    <w:right w:val="single" w:sz="4" w:space="0" w:color="auto"/>
                  </w:tcBorders>
                  <w:shd w:val="clear" w:color="auto" w:fill="auto"/>
                  <w:hideMark/>
                </w:tcPr>
                <w:p w14:paraId="74387CDD" w14:textId="77777777" w:rsidR="006C5C49" w:rsidRPr="00593254" w:rsidRDefault="006C5C49" w:rsidP="008427B3">
                  <w:pPr>
                    <w:rPr>
                      <w:rFonts w:ascii="Calibri" w:hAnsi="Calibri" w:cs="Calibri"/>
                    </w:rPr>
                  </w:pPr>
                  <w:r w:rsidRPr="00593254">
                    <w:rPr>
                      <w:rFonts w:ascii="Calibri" w:hAnsi="Calibri" w:cs="Calibri"/>
                    </w:rPr>
                    <w:t>minimum 1400 str.</w:t>
                  </w:r>
                </w:p>
              </w:tc>
            </w:tr>
            <w:tr w:rsidR="006C5C49" w:rsidRPr="00593254" w14:paraId="3B1B36FC"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4A9E9624" w14:textId="77777777" w:rsidR="006C5C49" w:rsidRPr="00593254" w:rsidRDefault="006C5C49" w:rsidP="008427B3">
                  <w:pPr>
                    <w:rPr>
                      <w:rFonts w:ascii="Calibri" w:hAnsi="Calibri" w:cs="Calibri"/>
                    </w:rPr>
                  </w:pPr>
                  <w:r w:rsidRPr="00593254">
                    <w:rPr>
                      <w:rFonts w:ascii="Calibri" w:hAnsi="Calibri" w:cs="Calibri"/>
                    </w:rPr>
                    <w:t>podajniki papieru</w:t>
                  </w:r>
                </w:p>
              </w:tc>
              <w:tc>
                <w:tcPr>
                  <w:tcW w:w="6940" w:type="dxa"/>
                  <w:tcBorders>
                    <w:top w:val="nil"/>
                    <w:left w:val="nil"/>
                    <w:bottom w:val="single" w:sz="4" w:space="0" w:color="auto"/>
                    <w:right w:val="single" w:sz="4" w:space="0" w:color="auto"/>
                  </w:tcBorders>
                  <w:shd w:val="clear" w:color="auto" w:fill="auto"/>
                  <w:hideMark/>
                </w:tcPr>
                <w:p w14:paraId="40F2BBCB" w14:textId="77777777" w:rsidR="006C5C49" w:rsidRPr="00593254" w:rsidRDefault="006C5C49" w:rsidP="008427B3">
                  <w:pPr>
                    <w:rPr>
                      <w:rFonts w:ascii="Calibri" w:hAnsi="Calibri" w:cs="Calibri"/>
                    </w:rPr>
                  </w:pPr>
                  <w:r w:rsidRPr="00593254">
                    <w:rPr>
                      <w:rFonts w:ascii="Calibri" w:hAnsi="Calibri" w:cs="Calibri"/>
                    </w:rPr>
                    <w:t>TAK</w:t>
                  </w:r>
                </w:p>
              </w:tc>
            </w:tr>
            <w:tr w:rsidR="006C5C49" w:rsidRPr="00593254" w14:paraId="07F67906"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1E192C07" w14:textId="77777777" w:rsidR="006C5C49" w:rsidRPr="00593254" w:rsidRDefault="006C5C49" w:rsidP="008427B3">
                  <w:pPr>
                    <w:rPr>
                      <w:rFonts w:ascii="Calibri" w:hAnsi="Calibri" w:cs="Calibri"/>
                    </w:rPr>
                  </w:pPr>
                  <w:r w:rsidRPr="00593254">
                    <w:rPr>
                      <w:rFonts w:ascii="Calibri" w:hAnsi="Calibri" w:cs="Calibri"/>
                    </w:rPr>
                    <w:t>Pojemność odbiorcza</w:t>
                  </w:r>
                </w:p>
              </w:tc>
              <w:tc>
                <w:tcPr>
                  <w:tcW w:w="6940" w:type="dxa"/>
                  <w:tcBorders>
                    <w:top w:val="nil"/>
                    <w:left w:val="nil"/>
                    <w:bottom w:val="single" w:sz="4" w:space="0" w:color="auto"/>
                    <w:right w:val="single" w:sz="4" w:space="0" w:color="auto"/>
                  </w:tcBorders>
                  <w:shd w:val="clear" w:color="auto" w:fill="auto"/>
                  <w:hideMark/>
                </w:tcPr>
                <w:p w14:paraId="46BAD126" w14:textId="77777777" w:rsidR="006C5C49" w:rsidRPr="00593254" w:rsidRDefault="006C5C49" w:rsidP="008427B3">
                  <w:pPr>
                    <w:rPr>
                      <w:rFonts w:ascii="Calibri" w:hAnsi="Calibri" w:cs="Calibri"/>
                    </w:rPr>
                  </w:pPr>
                  <w:r w:rsidRPr="00593254">
                    <w:rPr>
                      <w:rFonts w:ascii="Calibri" w:hAnsi="Calibri" w:cs="Calibri"/>
                    </w:rPr>
                    <w:t>50 arkuszy</w:t>
                  </w:r>
                </w:p>
              </w:tc>
            </w:tr>
            <w:tr w:rsidR="006C5C49" w:rsidRPr="00593254" w14:paraId="48BB0FD6"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158D82F8" w14:textId="77777777" w:rsidR="006C5C49" w:rsidRPr="00593254" w:rsidRDefault="006C5C49" w:rsidP="008427B3">
                  <w:pPr>
                    <w:rPr>
                      <w:rFonts w:ascii="Calibri" w:hAnsi="Calibri" w:cs="Calibri"/>
                    </w:rPr>
                  </w:pPr>
                  <w:r w:rsidRPr="00593254">
                    <w:rPr>
                      <w:rFonts w:ascii="Calibri" w:hAnsi="Calibri" w:cs="Calibri"/>
                    </w:rPr>
                    <w:lastRenderedPageBreak/>
                    <w:t>Wymagane interfejsy</w:t>
                  </w:r>
                </w:p>
              </w:tc>
              <w:tc>
                <w:tcPr>
                  <w:tcW w:w="6940" w:type="dxa"/>
                  <w:tcBorders>
                    <w:top w:val="nil"/>
                    <w:left w:val="nil"/>
                    <w:bottom w:val="single" w:sz="4" w:space="0" w:color="auto"/>
                    <w:right w:val="single" w:sz="4" w:space="0" w:color="auto"/>
                  </w:tcBorders>
                  <w:shd w:val="clear" w:color="auto" w:fill="auto"/>
                  <w:hideMark/>
                </w:tcPr>
                <w:p w14:paraId="70E628E0" w14:textId="77777777" w:rsidR="006C5C49" w:rsidRPr="00593254" w:rsidRDefault="006C5C49" w:rsidP="008427B3">
                  <w:pPr>
                    <w:rPr>
                      <w:rFonts w:ascii="Calibri" w:hAnsi="Calibri" w:cs="Calibri"/>
                    </w:rPr>
                  </w:pPr>
                  <w:r w:rsidRPr="00593254">
                    <w:rPr>
                      <w:rFonts w:ascii="Calibri" w:hAnsi="Calibri" w:cs="Calibri"/>
                    </w:rPr>
                    <w:t>USB , WIFI</w:t>
                  </w:r>
                </w:p>
              </w:tc>
            </w:tr>
            <w:tr w:rsidR="006C5C49" w:rsidRPr="00593254" w14:paraId="34520B06"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4B5B6553" w14:textId="77777777" w:rsidR="006C5C49" w:rsidRPr="00593254" w:rsidRDefault="006C5C49" w:rsidP="008427B3">
                  <w:pPr>
                    <w:rPr>
                      <w:rFonts w:ascii="Calibri" w:hAnsi="Calibri" w:cs="Calibri"/>
                    </w:rPr>
                  </w:pPr>
                  <w:r w:rsidRPr="00593254">
                    <w:rPr>
                      <w:rFonts w:ascii="Calibri" w:hAnsi="Calibri" w:cs="Calibri"/>
                    </w:rPr>
                    <w:t>Obsługiwane protokoły</w:t>
                  </w:r>
                </w:p>
              </w:tc>
              <w:tc>
                <w:tcPr>
                  <w:tcW w:w="6940" w:type="dxa"/>
                  <w:tcBorders>
                    <w:top w:val="nil"/>
                    <w:left w:val="nil"/>
                    <w:bottom w:val="single" w:sz="4" w:space="0" w:color="auto"/>
                    <w:right w:val="single" w:sz="4" w:space="0" w:color="auto"/>
                  </w:tcBorders>
                  <w:shd w:val="clear" w:color="auto" w:fill="auto"/>
                  <w:hideMark/>
                </w:tcPr>
                <w:p w14:paraId="0C4B002A" w14:textId="77777777" w:rsidR="006C5C49" w:rsidRPr="00593254" w:rsidRDefault="006C5C49" w:rsidP="008427B3">
                  <w:pPr>
                    <w:rPr>
                      <w:rFonts w:ascii="Calibri" w:hAnsi="Calibri" w:cs="Calibri"/>
                    </w:rPr>
                  </w:pPr>
                  <w:r w:rsidRPr="00593254">
                    <w:rPr>
                      <w:rFonts w:ascii="Calibri" w:hAnsi="Calibri" w:cs="Calibri"/>
                    </w:rPr>
                    <w:t>TCP/IP, HTTP, HTTPS</w:t>
                  </w:r>
                </w:p>
              </w:tc>
            </w:tr>
            <w:tr w:rsidR="006C5C49" w:rsidRPr="00593254" w14:paraId="4CA17686" w14:textId="77777777" w:rsidTr="008427B3">
              <w:trPr>
                <w:trHeight w:val="600"/>
              </w:trPr>
              <w:tc>
                <w:tcPr>
                  <w:tcW w:w="3800" w:type="dxa"/>
                  <w:tcBorders>
                    <w:top w:val="nil"/>
                    <w:left w:val="single" w:sz="4" w:space="0" w:color="auto"/>
                    <w:bottom w:val="single" w:sz="4" w:space="0" w:color="auto"/>
                    <w:right w:val="single" w:sz="4" w:space="0" w:color="auto"/>
                  </w:tcBorders>
                  <w:shd w:val="clear" w:color="auto" w:fill="auto"/>
                  <w:hideMark/>
                </w:tcPr>
                <w:p w14:paraId="4A7DAEC2" w14:textId="77777777" w:rsidR="006C5C49" w:rsidRPr="00593254" w:rsidRDefault="006C5C49" w:rsidP="008427B3">
                  <w:pPr>
                    <w:rPr>
                      <w:rFonts w:ascii="Calibri" w:hAnsi="Calibri" w:cs="Calibri"/>
                    </w:rPr>
                  </w:pPr>
                  <w:r w:rsidRPr="00593254">
                    <w:rPr>
                      <w:rFonts w:ascii="Calibri" w:hAnsi="Calibri" w:cs="Calibri"/>
                    </w:rPr>
                    <w:t>Wymagane sterowniki do systemów operacyjnych</w:t>
                  </w:r>
                </w:p>
              </w:tc>
              <w:tc>
                <w:tcPr>
                  <w:tcW w:w="6940" w:type="dxa"/>
                  <w:tcBorders>
                    <w:top w:val="nil"/>
                    <w:left w:val="nil"/>
                    <w:bottom w:val="single" w:sz="4" w:space="0" w:color="auto"/>
                    <w:right w:val="single" w:sz="4" w:space="0" w:color="auto"/>
                  </w:tcBorders>
                  <w:shd w:val="clear" w:color="auto" w:fill="auto"/>
                  <w:hideMark/>
                </w:tcPr>
                <w:p w14:paraId="52A6308D" w14:textId="77777777" w:rsidR="006C5C49" w:rsidRPr="00593254" w:rsidRDefault="006C5C49" w:rsidP="008427B3">
                  <w:pPr>
                    <w:rPr>
                      <w:rFonts w:ascii="Calibri" w:hAnsi="Calibri" w:cs="Calibri"/>
                    </w:rPr>
                  </w:pPr>
                  <w:r w:rsidRPr="00593254">
                    <w:rPr>
                      <w:rFonts w:ascii="Calibri" w:hAnsi="Calibri" w:cs="Calibri"/>
                    </w:rPr>
                    <w:t>Windows Server 2012, Windows 10, Windows Server 2019</w:t>
                  </w:r>
                </w:p>
              </w:tc>
            </w:tr>
            <w:tr w:rsidR="006C5C49" w:rsidRPr="00593254" w14:paraId="67C4C1EF"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hideMark/>
                </w:tcPr>
                <w:p w14:paraId="694CE2B2" w14:textId="77777777" w:rsidR="006C5C49" w:rsidRPr="00593254" w:rsidRDefault="006C5C49" w:rsidP="008427B3">
                  <w:pPr>
                    <w:rPr>
                      <w:rFonts w:ascii="Calibri" w:hAnsi="Calibri" w:cs="Calibri"/>
                    </w:rPr>
                  </w:pPr>
                  <w:r w:rsidRPr="00593254">
                    <w:rPr>
                      <w:rFonts w:ascii="Calibri" w:hAnsi="Calibri" w:cs="Calibri"/>
                    </w:rPr>
                    <w:t>Zasilanie</w:t>
                  </w:r>
                </w:p>
              </w:tc>
              <w:tc>
                <w:tcPr>
                  <w:tcW w:w="6940" w:type="dxa"/>
                  <w:tcBorders>
                    <w:top w:val="nil"/>
                    <w:left w:val="nil"/>
                    <w:bottom w:val="single" w:sz="4" w:space="0" w:color="auto"/>
                    <w:right w:val="single" w:sz="4" w:space="0" w:color="auto"/>
                  </w:tcBorders>
                  <w:shd w:val="clear" w:color="auto" w:fill="auto"/>
                  <w:hideMark/>
                </w:tcPr>
                <w:p w14:paraId="45A1B5B5" w14:textId="77777777" w:rsidR="006C5C49" w:rsidRPr="00593254" w:rsidRDefault="006C5C49" w:rsidP="008427B3">
                  <w:pPr>
                    <w:rPr>
                      <w:rFonts w:ascii="Calibri" w:hAnsi="Calibri" w:cs="Calibri"/>
                    </w:rPr>
                  </w:pPr>
                  <w:r w:rsidRPr="00593254">
                    <w:rPr>
                      <w:rFonts w:ascii="Calibri" w:hAnsi="Calibri" w:cs="Calibri"/>
                    </w:rPr>
                    <w:t xml:space="preserve">220-240 V, 50/60 </w:t>
                  </w:r>
                  <w:proofErr w:type="spellStart"/>
                  <w:r w:rsidRPr="00593254">
                    <w:rPr>
                      <w:rFonts w:ascii="Calibri" w:hAnsi="Calibri" w:cs="Calibri"/>
                    </w:rPr>
                    <w:t>Hz</w:t>
                  </w:r>
                  <w:proofErr w:type="spellEnd"/>
                </w:p>
              </w:tc>
            </w:tr>
            <w:tr w:rsidR="006C5C49" w:rsidRPr="00593254" w14:paraId="3D4A5471"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noWrap/>
                  <w:hideMark/>
                </w:tcPr>
                <w:p w14:paraId="0250DE39" w14:textId="77777777" w:rsidR="006C5C49" w:rsidRPr="00593254" w:rsidRDefault="006C5C49" w:rsidP="008427B3">
                  <w:pPr>
                    <w:rPr>
                      <w:rFonts w:ascii="Calibri" w:hAnsi="Calibri" w:cs="Calibri"/>
                    </w:rPr>
                  </w:pPr>
                  <w:r w:rsidRPr="00593254">
                    <w:rPr>
                      <w:rFonts w:ascii="Calibri" w:hAnsi="Calibri" w:cs="Calibri"/>
                    </w:rPr>
                    <w:t>Gwarancja producenta</w:t>
                  </w:r>
                </w:p>
              </w:tc>
              <w:tc>
                <w:tcPr>
                  <w:tcW w:w="6940" w:type="dxa"/>
                  <w:tcBorders>
                    <w:top w:val="nil"/>
                    <w:left w:val="nil"/>
                    <w:bottom w:val="single" w:sz="4" w:space="0" w:color="auto"/>
                    <w:right w:val="single" w:sz="4" w:space="0" w:color="auto"/>
                  </w:tcBorders>
                  <w:shd w:val="clear" w:color="auto" w:fill="auto"/>
                  <w:hideMark/>
                </w:tcPr>
                <w:p w14:paraId="7369CF80" w14:textId="77777777" w:rsidR="006C5C49" w:rsidRPr="00593254" w:rsidRDefault="006C5C49" w:rsidP="008427B3">
                  <w:pPr>
                    <w:rPr>
                      <w:rFonts w:ascii="Calibri" w:hAnsi="Calibri" w:cs="Calibri"/>
                    </w:rPr>
                  </w:pPr>
                  <w:r w:rsidRPr="00593254">
                    <w:rPr>
                      <w:rFonts w:ascii="Calibri" w:hAnsi="Calibri" w:cs="Calibri"/>
                    </w:rPr>
                    <w:t>36 miesięcy</w:t>
                  </w:r>
                </w:p>
              </w:tc>
            </w:tr>
            <w:tr w:rsidR="006C5C49" w:rsidRPr="00593254" w14:paraId="0145B68E"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noWrap/>
                  <w:hideMark/>
                </w:tcPr>
                <w:p w14:paraId="67965607" w14:textId="77777777" w:rsidR="006C5C49" w:rsidRPr="00593254" w:rsidRDefault="006C5C49" w:rsidP="008427B3">
                  <w:pPr>
                    <w:rPr>
                      <w:rFonts w:ascii="Calibri" w:hAnsi="Calibri" w:cs="Calibri"/>
                    </w:rPr>
                  </w:pPr>
                  <w:r w:rsidRPr="00593254">
                    <w:rPr>
                      <w:rFonts w:ascii="Calibri" w:hAnsi="Calibri" w:cs="Calibri"/>
                    </w:rPr>
                    <w:t>Dodatkowo materiały eksploatacyjne</w:t>
                  </w:r>
                </w:p>
              </w:tc>
              <w:tc>
                <w:tcPr>
                  <w:tcW w:w="6940" w:type="dxa"/>
                  <w:tcBorders>
                    <w:top w:val="nil"/>
                    <w:left w:val="nil"/>
                    <w:bottom w:val="single" w:sz="4" w:space="0" w:color="auto"/>
                    <w:right w:val="single" w:sz="4" w:space="0" w:color="auto"/>
                  </w:tcBorders>
                  <w:shd w:val="clear" w:color="auto" w:fill="auto"/>
                  <w:hideMark/>
                </w:tcPr>
                <w:p w14:paraId="0D6F48BA" w14:textId="77777777" w:rsidR="006C5C49" w:rsidRPr="00593254" w:rsidRDefault="006C5C49" w:rsidP="008427B3">
                  <w:pPr>
                    <w:rPr>
                      <w:rFonts w:ascii="Calibri" w:hAnsi="Calibri" w:cs="Calibri"/>
                    </w:rPr>
                  </w:pPr>
                  <w:r w:rsidRPr="00593254">
                    <w:rPr>
                      <w:rFonts w:ascii="Calibri" w:hAnsi="Calibri" w:cs="Calibri"/>
                    </w:rPr>
                    <w:t xml:space="preserve">2 </w:t>
                  </w:r>
                  <w:proofErr w:type="spellStart"/>
                  <w:r w:rsidRPr="00593254">
                    <w:rPr>
                      <w:rFonts w:ascii="Calibri" w:hAnsi="Calibri" w:cs="Calibri"/>
                    </w:rPr>
                    <w:t>szt</w:t>
                  </w:r>
                  <w:proofErr w:type="spellEnd"/>
                  <w:r w:rsidRPr="00593254">
                    <w:rPr>
                      <w:rFonts w:ascii="Calibri" w:hAnsi="Calibri" w:cs="Calibri"/>
                    </w:rPr>
                    <w:t xml:space="preserve"> - zapasowe tonery oryginalne pasujące do modelu drukarki</w:t>
                  </w:r>
                </w:p>
              </w:tc>
            </w:tr>
            <w:tr w:rsidR="006C5C49" w:rsidRPr="00593254" w14:paraId="4BAC8222" w14:textId="77777777" w:rsidTr="008427B3">
              <w:trPr>
                <w:trHeight w:val="300"/>
              </w:trPr>
              <w:tc>
                <w:tcPr>
                  <w:tcW w:w="3800" w:type="dxa"/>
                  <w:tcBorders>
                    <w:top w:val="nil"/>
                    <w:left w:val="single" w:sz="4" w:space="0" w:color="auto"/>
                    <w:bottom w:val="single" w:sz="4" w:space="0" w:color="auto"/>
                    <w:right w:val="single" w:sz="4" w:space="0" w:color="auto"/>
                  </w:tcBorders>
                  <w:shd w:val="clear" w:color="auto" w:fill="auto"/>
                  <w:noWrap/>
                  <w:hideMark/>
                </w:tcPr>
                <w:p w14:paraId="6A7914CA" w14:textId="77777777" w:rsidR="006C5C49" w:rsidRPr="00593254" w:rsidRDefault="006C5C49" w:rsidP="008427B3">
                  <w:pPr>
                    <w:rPr>
                      <w:rFonts w:ascii="Calibri" w:hAnsi="Calibri" w:cs="Calibri"/>
                    </w:rPr>
                  </w:pPr>
                  <w:r w:rsidRPr="00593254">
                    <w:rPr>
                      <w:rFonts w:ascii="Calibri" w:hAnsi="Calibri" w:cs="Calibri"/>
                    </w:rPr>
                    <w:t>Waga</w:t>
                  </w:r>
                </w:p>
              </w:tc>
              <w:tc>
                <w:tcPr>
                  <w:tcW w:w="6940" w:type="dxa"/>
                  <w:tcBorders>
                    <w:top w:val="nil"/>
                    <w:left w:val="nil"/>
                    <w:bottom w:val="single" w:sz="4" w:space="0" w:color="auto"/>
                    <w:right w:val="single" w:sz="4" w:space="0" w:color="auto"/>
                  </w:tcBorders>
                  <w:shd w:val="clear" w:color="auto" w:fill="auto"/>
                  <w:hideMark/>
                </w:tcPr>
                <w:p w14:paraId="421F73DB" w14:textId="77777777" w:rsidR="006C5C49" w:rsidRPr="00593254" w:rsidRDefault="006C5C49" w:rsidP="008427B3">
                  <w:pPr>
                    <w:rPr>
                      <w:rFonts w:ascii="Calibri" w:hAnsi="Calibri" w:cs="Calibri"/>
                    </w:rPr>
                  </w:pPr>
                  <w:r w:rsidRPr="00593254">
                    <w:rPr>
                      <w:rFonts w:ascii="Calibri" w:hAnsi="Calibri" w:cs="Calibri"/>
                    </w:rPr>
                    <w:t>do 5kg bez opakowania</w:t>
                  </w:r>
                </w:p>
              </w:tc>
            </w:tr>
          </w:tbl>
          <w:p w14:paraId="34092992" w14:textId="77777777" w:rsidR="006C5C49" w:rsidRPr="00593254" w:rsidRDefault="006C5C49" w:rsidP="008427B3">
            <w:pPr>
              <w:rPr>
                <w:rFonts w:ascii="Calibri" w:hAnsi="Calibri" w:cs="Calibri"/>
                <w:color w:val="000000"/>
              </w:rPr>
            </w:pPr>
          </w:p>
          <w:p w14:paraId="5E8C89FF" w14:textId="77777777" w:rsidR="006C5C49" w:rsidRPr="00593254" w:rsidRDefault="006C5C49" w:rsidP="008427B3">
            <w:pPr>
              <w:rPr>
                <w:rFonts w:ascii="Calibri" w:hAnsi="Calibri" w:cs="Calibri"/>
                <w:b/>
                <w:bCs/>
                <w:color w:val="000000"/>
              </w:rPr>
            </w:pPr>
            <w:r w:rsidRPr="00593254">
              <w:rPr>
                <w:rFonts w:ascii="Calibri" w:hAnsi="Calibri" w:cs="Calibri"/>
                <w:b/>
                <w:bCs/>
                <w:color w:val="000000"/>
              </w:rPr>
              <w:t xml:space="preserve">Poz. 6-7  </w:t>
            </w:r>
          </w:p>
          <w:tbl>
            <w:tblPr>
              <w:tblW w:w="10687" w:type="dxa"/>
              <w:tblCellMar>
                <w:left w:w="70" w:type="dxa"/>
                <w:right w:w="70" w:type="dxa"/>
              </w:tblCellMar>
              <w:tblLook w:val="04A0" w:firstRow="1" w:lastRow="0" w:firstColumn="1" w:lastColumn="0" w:noHBand="0" w:noVBand="1"/>
            </w:tblPr>
            <w:tblGrid>
              <w:gridCol w:w="3800"/>
              <w:gridCol w:w="6887"/>
            </w:tblGrid>
            <w:tr w:rsidR="006C5C49" w:rsidRPr="00593254" w14:paraId="49D56976" w14:textId="77777777" w:rsidTr="008427B3">
              <w:trPr>
                <w:trHeight w:val="615"/>
              </w:trPr>
              <w:tc>
                <w:tcPr>
                  <w:tcW w:w="10687" w:type="dxa"/>
                  <w:gridSpan w:val="2"/>
                  <w:tcBorders>
                    <w:top w:val="single" w:sz="8" w:space="0" w:color="000000"/>
                    <w:left w:val="single" w:sz="8" w:space="0" w:color="000000"/>
                    <w:bottom w:val="single" w:sz="4" w:space="0" w:color="000000"/>
                    <w:right w:val="nil"/>
                  </w:tcBorders>
                  <w:shd w:val="clear" w:color="FFFF00" w:fill="FFFF00"/>
                  <w:vAlign w:val="center"/>
                  <w:hideMark/>
                </w:tcPr>
                <w:p w14:paraId="5096F22C" w14:textId="77777777" w:rsidR="006C5C49" w:rsidRPr="00593254" w:rsidRDefault="006C5C49" w:rsidP="008427B3">
                  <w:pPr>
                    <w:rPr>
                      <w:rFonts w:ascii="Calibri" w:hAnsi="Calibri" w:cs="Calibri"/>
                    </w:rPr>
                  </w:pPr>
                  <w:r w:rsidRPr="00593254">
                    <w:rPr>
                      <w:rFonts w:ascii="Calibri" w:hAnsi="Calibri" w:cs="Calibri"/>
                    </w:rPr>
                    <w:t xml:space="preserve">Urządzenie wielofunkcyjne format A4 (1 szt.) wraz z dodatkowym kompletem tonerów (3 komplety) </w:t>
                  </w:r>
                </w:p>
              </w:tc>
            </w:tr>
            <w:tr w:rsidR="006C5C49" w:rsidRPr="00593254" w14:paraId="623EE39F" w14:textId="77777777" w:rsidTr="008427B3">
              <w:trPr>
                <w:trHeight w:val="615"/>
              </w:trPr>
              <w:tc>
                <w:tcPr>
                  <w:tcW w:w="3800" w:type="dxa"/>
                  <w:tcBorders>
                    <w:top w:val="nil"/>
                    <w:left w:val="single" w:sz="4" w:space="0" w:color="000000"/>
                    <w:bottom w:val="single" w:sz="4" w:space="0" w:color="000000"/>
                    <w:right w:val="single" w:sz="4" w:space="0" w:color="000000"/>
                  </w:tcBorders>
                  <w:shd w:val="clear" w:color="FFFFFF" w:fill="FFFF00"/>
                  <w:noWrap/>
                  <w:vAlign w:val="center"/>
                  <w:hideMark/>
                </w:tcPr>
                <w:p w14:paraId="1B3BA7CA" w14:textId="77777777" w:rsidR="006C5C49" w:rsidRPr="00593254" w:rsidRDefault="006C5C49" w:rsidP="008427B3">
                  <w:pPr>
                    <w:rPr>
                      <w:rFonts w:ascii="Calibri" w:hAnsi="Calibri" w:cs="Calibri"/>
                    </w:rPr>
                  </w:pPr>
                  <w:r w:rsidRPr="00593254">
                    <w:rPr>
                      <w:rFonts w:ascii="Calibri" w:hAnsi="Calibri" w:cs="Calibri"/>
                    </w:rPr>
                    <w:t xml:space="preserve">ilość </w:t>
                  </w:r>
                </w:p>
              </w:tc>
              <w:tc>
                <w:tcPr>
                  <w:tcW w:w="6887" w:type="dxa"/>
                  <w:tcBorders>
                    <w:top w:val="nil"/>
                    <w:left w:val="nil"/>
                    <w:bottom w:val="single" w:sz="4" w:space="0" w:color="000000"/>
                    <w:right w:val="single" w:sz="4" w:space="0" w:color="000000"/>
                  </w:tcBorders>
                  <w:shd w:val="clear" w:color="FFFFFF" w:fill="FFFF00"/>
                  <w:noWrap/>
                  <w:vAlign w:val="center"/>
                  <w:hideMark/>
                </w:tcPr>
                <w:p w14:paraId="5AA0B4A4" w14:textId="77777777" w:rsidR="006C5C49" w:rsidRPr="00593254" w:rsidRDefault="006C5C49" w:rsidP="008427B3">
                  <w:pPr>
                    <w:rPr>
                      <w:rFonts w:ascii="Calibri" w:hAnsi="Calibri" w:cs="Calibri"/>
                    </w:rPr>
                  </w:pPr>
                  <w:r w:rsidRPr="00593254">
                    <w:rPr>
                      <w:rFonts w:ascii="Calibri" w:hAnsi="Calibri" w:cs="Calibri"/>
                    </w:rPr>
                    <w:t>1</w:t>
                  </w:r>
                </w:p>
              </w:tc>
            </w:tr>
            <w:tr w:rsidR="006C5C49" w:rsidRPr="00593254" w14:paraId="15A40BF7" w14:textId="77777777" w:rsidTr="008427B3">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21AF481E" w14:textId="77777777" w:rsidR="006C5C49" w:rsidRPr="00593254" w:rsidRDefault="006C5C49" w:rsidP="008427B3">
                  <w:pPr>
                    <w:rPr>
                      <w:rFonts w:ascii="Calibri" w:hAnsi="Calibri" w:cs="Calibri"/>
                    </w:rPr>
                  </w:pPr>
                  <w:r w:rsidRPr="00593254">
                    <w:rPr>
                      <w:rFonts w:ascii="Calibri" w:hAnsi="Calibri" w:cs="Calibri"/>
                    </w:rPr>
                    <w:t>Technologia druku</w:t>
                  </w:r>
                </w:p>
              </w:tc>
              <w:tc>
                <w:tcPr>
                  <w:tcW w:w="6887" w:type="dxa"/>
                  <w:tcBorders>
                    <w:top w:val="nil"/>
                    <w:left w:val="nil"/>
                    <w:bottom w:val="single" w:sz="4" w:space="0" w:color="auto"/>
                    <w:right w:val="single" w:sz="4" w:space="0" w:color="auto"/>
                  </w:tcBorders>
                  <w:shd w:val="clear" w:color="auto" w:fill="auto"/>
                  <w:hideMark/>
                </w:tcPr>
                <w:p w14:paraId="5C6E7C51" w14:textId="77777777" w:rsidR="006C5C49" w:rsidRPr="00593254" w:rsidRDefault="006C5C49" w:rsidP="008427B3">
                  <w:pPr>
                    <w:rPr>
                      <w:rFonts w:ascii="Calibri" w:hAnsi="Calibri" w:cs="Calibri"/>
                    </w:rPr>
                  </w:pPr>
                  <w:r w:rsidRPr="00593254">
                    <w:rPr>
                      <w:rFonts w:ascii="Calibri" w:hAnsi="Calibri" w:cs="Calibri"/>
                    </w:rPr>
                    <w:t>druk laserowy kolorowy, automatyczny druk dwustronny</w:t>
                  </w:r>
                </w:p>
              </w:tc>
            </w:tr>
            <w:tr w:rsidR="006C5C49" w:rsidRPr="00593254" w14:paraId="3365D13B" w14:textId="77777777" w:rsidTr="008427B3">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516BC2B8" w14:textId="77777777" w:rsidR="006C5C49" w:rsidRPr="00593254" w:rsidRDefault="006C5C49" w:rsidP="008427B3">
                  <w:pPr>
                    <w:rPr>
                      <w:rFonts w:ascii="Calibri" w:hAnsi="Calibri" w:cs="Calibri"/>
                    </w:rPr>
                  </w:pPr>
                  <w:r w:rsidRPr="00593254">
                    <w:rPr>
                      <w:rFonts w:ascii="Calibri" w:hAnsi="Calibri" w:cs="Calibri"/>
                    </w:rPr>
                    <w:t>Szybkość druku i kopiowania</w:t>
                  </w:r>
                </w:p>
              </w:tc>
              <w:tc>
                <w:tcPr>
                  <w:tcW w:w="6887" w:type="dxa"/>
                  <w:tcBorders>
                    <w:top w:val="nil"/>
                    <w:left w:val="nil"/>
                    <w:bottom w:val="single" w:sz="4" w:space="0" w:color="auto"/>
                    <w:right w:val="single" w:sz="4" w:space="0" w:color="auto"/>
                  </w:tcBorders>
                  <w:shd w:val="clear" w:color="auto" w:fill="auto"/>
                  <w:hideMark/>
                </w:tcPr>
                <w:p w14:paraId="2E19EB54" w14:textId="77777777" w:rsidR="006C5C49" w:rsidRPr="00593254" w:rsidRDefault="006C5C49" w:rsidP="008427B3">
                  <w:pPr>
                    <w:rPr>
                      <w:rFonts w:ascii="Calibri" w:hAnsi="Calibri" w:cs="Calibri"/>
                    </w:rPr>
                  </w:pPr>
                  <w:r w:rsidRPr="00593254">
                    <w:rPr>
                      <w:rFonts w:ascii="Calibri" w:hAnsi="Calibri" w:cs="Calibri"/>
                    </w:rPr>
                    <w:t xml:space="preserve">urządzenie umożliwia wydruk zadeklarowany przez producenta 25 stron na minutę dla formatu A4 w trybie dwustronnym </w:t>
                  </w:r>
                </w:p>
              </w:tc>
            </w:tr>
            <w:tr w:rsidR="006C5C49" w:rsidRPr="00593254" w14:paraId="5F9E3572" w14:textId="77777777" w:rsidTr="008427B3">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6418847F" w14:textId="77777777" w:rsidR="006C5C49" w:rsidRPr="00593254" w:rsidRDefault="006C5C49" w:rsidP="008427B3">
                  <w:pPr>
                    <w:rPr>
                      <w:rFonts w:ascii="Calibri" w:hAnsi="Calibri" w:cs="Calibri"/>
                    </w:rPr>
                  </w:pPr>
                  <w:r w:rsidRPr="00593254">
                    <w:rPr>
                      <w:rFonts w:ascii="Calibri" w:hAnsi="Calibri" w:cs="Calibri"/>
                    </w:rPr>
                    <w:t>Czas oczekiwania na wydruk pierwszej strony w trybie druku</w:t>
                  </w:r>
                </w:p>
              </w:tc>
              <w:tc>
                <w:tcPr>
                  <w:tcW w:w="6887" w:type="dxa"/>
                  <w:tcBorders>
                    <w:top w:val="nil"/>
                    <w:left w:val="nil"/>
                    <w:bottom w:val="single" w:sz="4" w:space="0" w:color="auto"/>
                    <w:right w:val="single" w:sz="4" w:space="0" w:color="auto"/>
                  </w:tcBorders>
                  <w:shd w:val="clear" w:color="auto" w:fill="auto"/>
                  <w:hideMark/>
                </w:tcPr>
                <w:p w14:paraId="1B9FE198" w14:textId="77777777" w:rsidR="006C5C49" w:rsidRPr="00593254" w:rsidRDefault="006C5C49" w:rsidP="008427B3">
                  <w:pPr>
                    <w:rPr>
                      <w:rFonts w:ascii="Calibri" w:hAnsi="Calibri" w:cs="Calibri"/>
                    </w:rPr>
                  </w:pPr>
                  <w:r w:rsidRPr="00593254">
                    <w:rPr>
                      <w:rFonts w:ascii="Calibri" w:hAnsi="Calibri" w:cs="Calibri"/>
                    </w:rPr>
                    <w:t xml:space="preserve">maksymalnie do 14 sekund                                                                           </w:t>
                  </w:r>
                </w:p>
              </w:tc>
            </w:tr>
            <w:tr w:rsidR="006C5C49" w:rsidRPr="00593254" w14:paraId="2C8BFBFF" w14:textId="77777777" w:rsidTr="008427B3">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53753D37" w14:textId="77777777" w:rsidR="006C5C49" w:rsidRPr="00593254" w:rsidRDefault="006C5C49" w:rsidP="008427B3">
                  <w:pPr>
                    <w:rPr>
                      <w:rFonts w:ascii="Calibri" w:hAnsi="Calibri" w:cs="Calibri"/>
                    </w:rPr>
                  </w:pPr>
                  <w:r w:rsidRPr="00593254">
                    <w:rPr>
                      <w:rFonts w:ascii="Calibri" w:hAnsi="Calibri" w:cs="Calibri"/>
                    </w:rPr>
                    <w:t xml:space="preserve">Rozdzielczość optyczna druku i kopiowania </w:t>
                  </w:r>
                </w:p>
              </w:tc>
              <w:tc>
                <w:tcPr>
                  <w:tcW w:w="6887" w:type="dxa"/>
                  <w:tcBorders>
                    <w:top w:val="nil"/>
                    <w:left w:val="nil"/>
                    <w:bottom w:val="single" w:sz="4" w:space="0" w:color="auto"/>
                    <w:right w:val="single" w:sz="4" w:space="0" w:color="auto"/>
                  </w:tcBorders>
                  <w:shd w:val="clear" w:color="auto" w:fill="auto"/>
                  <w:hideMark/>
                </w:tcPr>
                <w:p w14:paraId="53BA48E9" w14:textId="77777777" w:rsidR="006C5C49" w:rsidRPr="00593254" w:rsidRDefault="006C5C49" w:rsidP="008427B3">
                  <w:pPr>
                    <w:rPr>
                      <w:rFonts w:ascii="Calibri" w:hAnsi="Calibri" w:cs="Calibri"/>
                    </w:rPr>
                  </w:pPr>
                  <w:r w:rsidRPr="00593254">
                    <w:rPr>
                      <w:rFonts w:ascii="Calibri" w:hAnsi="Calibri" w:cs="Calibri"/>
                    </w:rPr>
                    <w:t xml:space="preserve">600 x 600 </w:t>
                  </w:r>
                  <w:proofErr w:type="spellStart"/>
                  <w:r w:rsidRPr="00593254">
                    <w:rPr>
                      <w:rFonts w:ascii="Calibri" w:hAnsi="Calibri" w:cs="Calibri"/>
                    </w:rPr>
                    <w:t>dpi</w:t>
                  </w:r>
                  <w:proofErr w:type="spellEnd"/>
                </w:p>
              </w:tc>
            </w:tr>
            <w:tr w:rsidR="006C5C49" w:rsidRPr="00593254" w14:paraId="6A9293FE" w14:textId="77777777" w:rsidTr="008427B3">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114F27F4" w14:textId="77777777" w:rsidR="006C5C49" w:rsidRPr="00593254" w:rsidRDefault="006C5C49" w:rsidP="008427B3">
                  <w:pPr>
                    <w:rPr>
                      <w:rFonts w:ascii="Calibri" w:hAnsi="Calibri" w:cs="Calibri"/>
                    </w:rPr>
                  </w:pPr>
                  <w:r w:rsidRPr="00593254">
                    <w:rPr>
                      <w:rFonts w:ascii="Calibri" w:hAnsi="Calibri" w:cs="Calibri"/>
                    </w:rPr>
                    <w:t>Kolorowy skaner</w:t>
                  </w:r>
                </w:p>
              </w:tc>
              <w:tc>
                <w:tcPr>
                  <w:tcW w:w="6887" w:type="dxa"/>
                  <w:tcBorders>
                    <w:top w:val="nil"/>
                    <w:left w:val="nil"/>
                    <w:bottom w:val="single" w:sz="4" w:space="0" w:color="auto"/>
                    <w:right w:val="single" w:sz="4" w:space="0" w:color="auto"/>
                  </w:tcBorders>
                  <w:shd w:val="clear" w:color="auto" w:fill="auto"/>
                  <w:hideMark/>
                </w:tcPr>
                <w:p w14:paraId="24BC659A" w14:textId="77777777" w:rsidR="006C5C49" w:rsidRPr="00593254" w:rsidRDefault="006C5C49" w:rsidP="008427B3">
                  <w:pPr>
                    <w:rPr>
                      <w:rFonts w:ascii="Calibri" w:hAnsi="Calibri" w:cs="Calibri"/>
                    </w:rPr>
                  </w:pPr>
                  <w:r w:rsidRPr="00593254">
                    <w:rPr>
                      <w:rFonts w:ascii="Calibri" w:hAnsi="Calibri" w:cs="Calibri"/>
                    </w:rPr>
                    <w:t>tak, dwustronny jednoprzebiegowy z podajnikiem</w:t>
                  </w:r>
                </w:p>
              </w:tc>
            </w:tr>
            <w:tr w:rsidR="006C5C49" w:rsidRPr="00593254" w14:paraId="67D54053" w14:textId="77777777" w:rsidTr="008427B3">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14446951" w14:textId="77777777" w:rsidR="006C5C49" w:rsidRPr="00593254" w:rsidRDefault="006C5C49" w:rsidP="008427B3">
                  <w:pPr>
                    <w:rPr>
                      <w:rFonts w:ascii="Calibri" w:hAnsi="Calibri" w:cs="Calibri"/>
                    </w:rPr>
                  </w:pPr>
                  <w:r w:rsidRPr="00593254">
                    <w:rPr>
                      <w:rFonts w:ascii="Calibri" w:hAnsi="Calibri" w:cs="Calibri"/>
                    </w:rPr>
                    <w:t>Język wydruku</w:t>
                  </w:r>
                </w:p>
              </w:tc>
              <w:tc>
                <w:tcPr>
                  <w:tcW w:w="6887" w:type="dxa"/>
                  <w:tcBorders>
                    <w:top w:val="nil"/>
                    <w:left w:val="nil"/>
                    <w:bottom w:val="single" w:sz="4" w:space="0" w:color="auto"/>
                    <w:right w:val="single" w:sz="4" w:space="0" w:color="auto"/>
                  </w:tcBorders>
                  <w:shd w:val="clear" w:color="auto" w:fill="auto"/>
                  <w:hideMark/>
                </w:tcPr>
                <w:p w14:paraId="1F890D70" w14:textId="77777777" w:rsidR="006C5C49" w:rsidRPr="00593254" w:rsidRDefault="006C5C49" w:rsidP="008427B3">
                  <w:pPr>
                    <w:rPr>
                      <w:rFonts w:ascii="Calibri" w:hAnsi="Calibri" w:cs="Calibri"/>
                    </w:rPr>
                  </w:pPr>
                  <w:r w:rsidRPr="00593254">
                    <w:rPr>
                      <w:rFonts w:ascii="Calibri" w:hAnsi="Calibri" w:cs="Calibri"/>
                    </w:rPr>
                    <w:t xml:space="preserve">PCL6 lub PCL5, </w:t>
                  </w:r>
                  <w:proofErr w:type="spellStart"/>
                  <w:r w:rsidRPr="00593254">
                    <w:rPr>
                      <w:rFonts w:ascii="Calibri" w:hAnsi="Calibri" w:cs="Calibri"/>
                    </w:rPr>
                    <w:t>PostScript</w:t>
                  </w:r>
                  <w:proofErr w:type="spellEnd"/>
                  <w:r w:rsidRPr="00593254">
                    <w:rPr>
                      <w:rFonts w:ascii="Calibri" w:hAnsi="Calibri" w:cs="Calibri"/>
                    </w:rPr>
                    <w:t>, wymagany oryginalny sterownik producenta urządzenia, interfejs sterownika druku w języku polskim</w:t>
                  </w:r>
                </w:p>
              </w:tc>
            </w:tr>
            <w:tr w:rsidR="006C5C49" w:rsidRPr="00593254" w14:paraId="23E8C3C9" w14:textId="77777777" w:rsidTr="008427B3">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7B11AAA8" w14:textId="77777777" w:rsidR="006C5C49" w:rsidRPr="00593254" w:rsidRDefault="006C5C49" w:rsidP="008427B3">
                  <w:pPr>
                    <w:rPr>
                      <w:rFonts w:ascii="Calibri" w:hAnsi="Calibri" w:cs="Calibri"/>
                    </w:rPr>
                  </w:pPr>
                  <w:r w:rsidRPr="00593254">
                    <w:rPr>
                      <w:rFonts w:ascii="Calibri" w:hAnsi="Calibri" w:cs="Calibri"/>
                    </w:rPr>
                    <w:lastRenderedPageBreak/>
                    <w:t>podajniki papieru</w:t>
                  </w:r>
                </w:p>
              </w:tc>
              <w:tc>
                <w:tcPr>
                  <w:tcW w:w="6887" w:type="dxa"/>
                  <w:tcBorders>
                    <w:top w:val="nil"/>
                    <w:left w:val="nil"/>
                    <w:bottom w:val="single" w:sz="4" w:space="0" w:color="auto"/>
                    <w:right w:val="single" w:sz="4" w:space="0" w:color="auto"/>
                  </w:tcBorders>
                  <w:shd w:val="clear" w:color="auto" w:fill="auto"/>
                  <w:hideMark/>
                </w:tcPr>
                <w:p w14:paraId="6FCCEE8E" w14:textId="77777777" w:rsidR="006C5C49" w:rsidRPr="00593254" w:rsidRDefault="006C5C49" w:rsidP="008427B3">
                  <w:pPr>
                    <w:rPr>
                      <w:rFonts w:ascii="Calibri" w:hAnsi="Calibri" w:cs="Calibri"/>
                    </w:rPr>
                  </w:pPr>
                  <w:r w:rsidRPr="00593254">
                    <w:rPr>
                      <w:rFonts w:ascii="Calibri" w:hAnsi="Calibri" w:cs="Calibri"/>
                    </w:rPr>
                    <w:t>podajnik główny - 250  arkuszy, podajnik automatyczny - 50 arkuszy</w:t>
                  </w:r>
                </w:p>
              </w:tc>
            </w:tr>
            <w:tr w:rsidR="006C5C49" w:rsidRPr="00593254" w14:paraId="399C3AA8" w14:textId="77777777" w:rsidTr="008427B3">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33ABB5C9" w14:textId="77777777" w:rsidR="006C5C49" w:rsidRPr="00593254" w:rsidRDefault="006C5C49" w:rsidP="008427B3">
                  <w:pPr>
                    <w:rPr>
                      <w:rFonts w:ascii="Calibri" w:hAnsi="Calibri" w:cs="Calibri"/>
                    </w:rPr>
                  </w:pPr>
                  <w:r w:rsidRPr="00593254">
                    <w:rPr>
                      <w:rFonts w:ascii="Calibri" w:hAnsi="Calibri" w:cs="Calibri"/>
                    </w:rPr>
                    <w:t>Pojemność odbiorcza</w:t>
                  </w:r>
                </w:p>
              </w:tc>
              <w:tc>
                <w:tcPr>
                  <w:tcW w:w="6887" w:type="dxa"/>
                  <w:tcBorders>
                    <w:top w:val="nil"/>
                    <w:left w:val="nil"/>
                    <w:bottom w:val="single" w:sz="4" w:space="0" w:color="auto"/>
                    <w:right w:val="single" w:sz="4" w:space="0" w:color="auto"/>
                  </w:tcBorders>
                  <w:shd w:val="clear" w:color="auto" w:fill="auto"/>
                  <w:hideMark/>
                </w:tcPr>
                <w:p w14:paraId="5D69A999" w14:textId="77777777" w:rsidR="006C5C49" w:rsidRPr="00593254" w:rsidRDefault="006C5C49" w:rsidP="008427B3">
                  <w:pPr>
                    <w:rPr>
                      <w:rFonts w:ascii="Calibri" w:hAnsi="Calibri" w:cs="Calibri"/>
                    </w:rPr>
                  </w:pPr>
                  <w:r w:rsidRPr="00593254">
                    <w:rPr>
                      <w:rFonts w:ascii="Calibri" w:hAnsi="Calibri" w:cs="Calibri"/>
                    </w:rPr>
                    <w:t>150 arkuszy</w:t>
                  </w:r>
                </w:p>
              </w:tc>
            </w:tr>
            <w:tr w:rsidR="006C5C49" w:rsidRPr="00593254" w14:paraId="1896003D" w14:textId="77777777" w:rsidTr="008427B3">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39832456" w14:textId="77777777" w:rsidR="006C5C49" w:rsidRPr="00593254" w:rsidRDefault="006C5C49" w:rsidP="008427B3">
                  <w:pPr>
                    <w:rPr>
                      <w:rFonts w:ascii="Calibri" w:hAnsi="Calibri" w:cs="Calibri"/>
                    </w:rPr>
                  </w:pPr>
                  <w:r w:rsidRPr="00593254">
                    <w:rPr>
                      <w:rFonts w:ascii="Calibri" w:hAnsi="Calibri" w:cs="Calibri"/>
                    </w:rPr>
                    <w:t>Pamięć RAM</w:t>
                  </w:r>
                </w:p>
              </w:tc>
              <w:tc>
                <w:tcPr>
                  <w:tcW w:w="6887" w:type="dxa"/>
                  <w:tcBorders>
                    <w:top w:val="nil"/>
                    <w:left w:val="nil"/>
                    <w:bottom w:val="single" w:sz="4" w:space="0" w:color="auto"/>
                    <w:right w:val="single" w:sz="4" w:space="0" w:color="auto"/>
                  </w:tcBorders>
                  <w:shd w:val="clear" w:color="auto" w:fill="auto"/>
                  <w:hideMark/>
                </w:tcPr>
                <w:p w14:paraId="7715C0E5" w14:textId="77777777" w:rsidR="006C5C49" w:rsidRPr="00593254" w:rsidRDefault="006C5C49" w:rsidP="008427B3">
                  <w:pPr>
                    <w:rPr>
                      <w:rFonts w:ascii="Calibri" w:hAnsi="Calibri" w:cs="Calibri"/>
                    </w:rPr>
                  </w:pPr>
                  <w:r w:rsidRPr="00593254">
                    <w:rPr>
                      <w:rFonts w:ascii="Calibri" w:hAnsi="Calibri" w:cs="Calibri"/>
                    </w:rPr>
                    <w:t>1GB</w:t>
                  </w:r>
                </w:p>
              </w:tc>
            </w:tr>
            <w:tr w:rsidR="006C5C49" w:rsidRPr="00593254" w14:paraId="0A3A8FED" w14:textId="77777777" w:rsidTr="008427B3">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4D93DF21" w14:textId="77777777" w:rsidR="006C5C49" w:rsidRPr="00593254" w:rsidRDefault="006C5C49" w:rsidP="008427B3">
                  <w:pPr>
                    <w:rPr>
                      <w:rFonts w:ascii="Calibri" w:hAnsi="Calibri" w:cs="Calibri"/>
                    </w:rPr>
                  </w:pPr>
                  <w:r w:rsidRPr="00593254">
                    <w:rPr>
                      <w:rFonts w:ascii="Calibri" w:hAnsi="Calibri" w:cs="Calibri"/>
                    </w:rPr>
                    <w:t>Wymagane interfejsy</w:t>
                  </w:r>
                </w:p>
              </w:tc>
              <w:tc>
                <w:tcPr>
                  <w:tcW w:w="6887" w:type="dxa"/>
                  <w:tcBorders>
                    <w:top w:val="nil"/>
                    <w:left w:val="nil"/>
                    <w:bottom w:val="single" w:sz="4" w:space="0" w:color="auto"/>
                    <w:right w:val="single" w:sz="4" w:space="0" w:color="auto"/>
                  </w:tcBorders>
                  <w:shd w:val="clear" w:color="auto" w:fill="auto"/>
                  <w:hideMark/>
                </w:tcPr>
                <w:p w14:paraId="3CE3CCF4" w14:textId="77777777" w:rsidR="006C5C49" w:rsidRPr="00593254" w:rsidRDefault="006C5C49" w:rsidP="008427B3">
                  <w:pPr>
                    <w:rPr>
                      <w:rFonts w:ascii="Calibri" w:hAnsi="Calibri" w:cs="Calibri"/>
                    </w:rPr>
                  </w:pPr>
                  <w:r w:rsidRPr="00593254">
                    <w:rPr>
                      <w:rFonts w:ascii="Calibri" w:hAnsi="Calibri" w:cs="Calibri"/>
                    </w:rPr>
                    <w:t>USB , złącze Ethernet  Rj-45</w:t>
                  </w:r>
                </w:p>
              </w:tc>
            </w:tr>
            <w:tr w:rsidR="006C5C49" w:rsidRPr="00593254" w14:paraId="7D526D8C" w14:textId="77777777" w:rsidTr="008427B3">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03B01E10" w14:textId="77777777" w:rsidR="006C5C49" w:rsidRPr="00593254" w:rsidRDefault="006C5C49" w:rsidP="008427B3">
                  <w:pPr>
                    <w:rPr>
                      <w:rFonts w:ascii="Calibri" w:hAnsi="Calibri" w:cs="Calibri"/>
                    </w:rPr>
                  </w:pPr>
                  <w:r w:rsidRPr="00593254">
                    <w:rPr>
                      <w:rFonts w:ascii="Calibri" w:hAnsi="Calibri" w:cs="Calibri"/>
                    </w:rPr>
                    <w:t>Obsługiwane protokoły</w:t>
                  </w:r>
                </w:p>
              </w:tc>
              <w:tc>
                <w:tcPr>
                  <w:tcW w:w="6887" w:type="dxa"/>
                  <w:tcBorders>
                    <w:top w:val="nil"/>
                    <w:left w:val="nil"/>
                    <w:bottom w:val="single" w:sz="4" w:space="0" w:color="auto"/>
                    <w:right w:val="single" w:sz="4" w:space="0" w:color="auto"/>
                  </w:tcBorders>
                  <w:shd w:val="clear" w:color="auto" w:fill="auto"/>
                  <w:hideMark/>
                </w:tcPr>
                <w:p w14:paraId="167E10AD" w14:textId="77777777" w:rsidR="006C5C49" w:rsidRPr="00593254" w:rsidRDefault="006C5C49" w:rsidP="008427B3">
                  <w:pPr>
                    <w:rPr>
                      <w:rFonts w:ascii="Calibri" w:hAnsi="Calibri" w:cs="Calibri"/>
                    </w:rPr>
                  </w:pPr>
                  <w:r w:rsidRPr="00593254">
                    <w:rPr>
                      <w:rFonts w:ascii="Calibri" w:hAnsi="Calibri" w:cs="Calibri"/>
                    </w:rPr>
                    <w:t>SNMP, TCP/IP, HTTP, HTTPS</w:t>
                  </w:r>
                </w:p>
              </w:tc>
            </w:tr>
            <w:tr w:rsidR="006C5C49" w:rsidRPr="00593254" w14:paraId="2EEE8D97" w14:textId="77777777" w:rsidTr="008427B3">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5E41969C" w14:textId="77777777" w:rsidR="006C5C49" w:rsidRPr="00593254" w:rsidRDefault="006C5C49" w:rsidP="008427B3">
                  <w:pPr>
                    <w:rPr>
                      <w:rFonts w:ascii="Calibri" w:hAnsi="Calibri" w:cs="Calibri"/>
                    </w:rPr>
                  </w:pPr>
                  <w:r w:rsidRPr="00593254">
                    <w:rPr>
                      <w:rFonts w:ascii="Calibri" w:hAnsi="Calibri" w:cs="Calibri"/>
                    </w:rPr>
                    <w:t>Dodatkowe funkcje</w:t>
                  </w:r>
                </w:p>
              </w:tc>
              <w:tc>
                <w:tcPr>
                  <w:tcW w:w="6887" w:type="dxa"/>
                  <w:tcBorders>
                    <w:top w:val="nil"/>
                    <w:left w:val="nil"/>
                    <w:bottom w:val="single" w:sz="4" w:space="0" w:color="auto"/>
                    <w:right w:val="single" w:sz="4" w:space="0" w:color="auto"/>
                  </w:tcBorders>
                  <w:shd w:val="clear" w:color="auto" w:fill="auto"/>
                  <w:hideMark/>
                </w:tcPr>
                <w:p w14:paraId="153BB72A" w14:textId="77777777" w:rsidR="006C5C49" w:rsidRPr="00593254" w:rsidRDefault="006C5C49" w:rsidP="008427B3">
                  <w:pPr>
                    <w:rPr>
                      <w:rFonts w:ascii="Calibri" w:hAnsi="Calibri" w:cs="Calibri"/>
                    </w:rPr>
                  </w:pPr>
                  <w:r w:rsidRPr="00593254">
                    <w:rPr>
                      <w:rFonts w:ascii="Calibri" w:hAnsi="Calibri" w:cs="Calibri"/>
                    </w:rPr>
                    <w:t>Skanowanie do e-mail w formacie PDF, bezpieczne drukowanie, drukowanie z USB</w:t>
                  </w:r>
                </w:p>
              </w:tc>
            </w:tr>
            <w:tr w:rsidR="006C5C49" w:rsidRPr="00593254" w14:paraId="1FE38202" w14:textId="77777777" w:rsidTr="008427B3">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10BAB0B3" w14:textId="77777777" w:rsidR="006C5C49" w:rsidRPr="00593254" w:rsidRDefault="006C5C49" w:rsidP="008427B3">
                  <w:pPr>
                    <w:rPr>
                      <w:rFonts w:ascii="Calibri" w:hAnsi="Calibri" w:cs="Calibri"/>
                    </w:rPr>
                  </w:pPr>
                  <w:r w:rsidRPr="00593254">
                    <w:rPr>
                      <w:rFonts w:ascii="Calibri" w:hAnsi="Calibri" w:cs="Calibri"/>
                    </w:rPr>
                    <w:t>Kompatybilne sterowniki do systemów operacyjnych</w:t>
                  </w:r>
                </w:p>
              </w:tc>
              <w:tc>
                <w:tcPr>
                  <w:tcW w:w="6887" w:type="dxa"/>
                  <w:tcBorders>
                    <w:top w:val="nil"/>
                    <w:left w:val="nil"/>
                    <w:bottom w:val="single" w:sz="4" w:space="0" w:color="auto"/>
                    <w:right w:val="single" w:sz="4" w:space="0" w:color="auto"/>
                  </w:tcBorders>
                  <w:shd w:val="clear" w:color="auto" w:fill="auto"/>
                  <w:hideMark/>
                </w:tcPr>
                <w:p w14:paraId="65198A82" w14:textId="77777777" w:rsidR="006C5C49" w:rsidRPr="00593254" w:rsidRDefault="006C5C49" w:rsidP="008427B3">
                  <w:pPr>
                    <w:rPr>
                      <w:rFonts w:ascii="Calibri" w:hAnsi="Calibri" w:cs="Calibri"/>
                    </w:rPr>
                  </w:pPr>
                  <w:r w:rsidRPr="00593254">
                    <w:rPr>
                      <w:rFonts w:ascii="Calibri" w:hAnsi="Calibri" w:cs="Calibri"/>
                    </w:rPr>
                    <w:t>Windows Server 2012, Windows 10</w:t>
                  </w:r>
                </w:p>
              </w:tc>
            </w:tr>
            <w:tr w:rsidR="006C5C49" w:rsidRPr="00593254" w14:paraId="7B2C949C" w14:textId="77777777" w:rsidTr="008427B3">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75FF45F7" w14:textId="77777777" w:rsidR="006C5C49" w:rsidRPr="00593254" w:rsidRDefault="006C5C49" w:rsidP="008427B3">
                  <w:pPr>
                    <w:rPr>
                      <w:rFonts w:ascii="Calibri" w:hAnsi="Calibri" w:cs="Calibri"/>
                    </w:rPr>
                  </w:pPr>
                  <w:r w:rsidRPr="00593254">
                    <w:rPr>
                      <w:rFonts w:ascii="Calibri" w:hAnsi="Calibri" w:cs="Calibri"/>
                    </w:rPr>
                    <w:t>Zasilanie</w:t>
                  </w:r>
                </w:p>
              </w:tc>
              <w:tc>
                <w:tcPr>
                  <w:tcW w:w="6887" w:type="dxa"/>
                  <w:tcBorders>
                    <w:top w:val="nil"/>
                    <w:left w:val="nil"/>
                    <w:bottom w:val="single" w:sz="4" w:space="0" w:color="auto"/>
                    <w:right w:val="single" w:sz="4" w:space="0" w:color="auto"/>
                  </w:tcBorders>
                  <w:shd w:val="clear" w:color="auto" w:fill="auto"/>
                  <w:hideMark/>
                </w:tcPr>
                <w:p w14:paraId="5D2BFA42" w14:textId="77777777" w:rsidR="006C5C49" w:rsidRPr="00593254" w:rsidRDefault="006C5C49" w:rsidP="008427B3">
                  <w:pPr>
                    <w:rPr>
                      <w:rFonts w:ascii="Calibri" w:hAnsi="Calibri" w:cs="Calibri"/>
                    </w:rPr>
                  </w:pPr>
                  <w:r w:rsidRPr="00593254">
                    <w:rPr>
                      <w:rFonts w:ascii="Calibri" w:hAnsi="Calibri" w:cs="Calibri"/>
                    </w:rPr>
                    <w:t xml:space="preserve">220-240 V, 50/60 </w:t>
                  </w:r>
                  <w:proofErr w:type="spellStart"/>
                  <w:r w:rsidRPr="00593254">
                    <w:rPr>
                      <w:rFonts w:ascii="Calibri" w:hAnsi="Calibri" w:cs="Calibri"/>
                    </w:rPr>
                    <w:t>Hz</w:t>
                  </w:r>
                  <w:proofErr w:type="spellEnd"/>
                </w:p>
              </w:tc>
            </w:tr>
            <w:tr w:rsidR="006C5C49" w:rsidRPr="00593254" w14:paraId="36C41F7A" w14:textId="77777777" w:rsidTr="008427B3">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784E0E51" w14:textId="77777777" w:rsidR="006C5C49" w:rsidRPr="00593254" w:rsidRDefault="006C5C49" w:rsidP="008427B3">
                  <w:pPr>
                    <w:rPr>
                      <w:rFonts w:ascii="Calibri" w:hAnsi="Calibri" w:cs="Calibri"/>
                    </w:rPr>
                  </w:pPr>
                  <w:r w:rsidRPr="00593254">
                    <w:rPr>
                      <w:rFonts w:ascii="Calibri" w:hAnsi="Calibri" w:cs="Calibri"/>
                    </w:rPr>
                    <w:t>Wyświetlacz</w:t>
                  </w:r>
                </w:p>
              </w:tc>
              <w:tc>
                <w:tcPr>
                  <w:tcW w:w="6887" w:type="dxa"/>
                  <w:tcBorders>
                    <w:top w:val="nil"/>
                    <w:left w:val="nil"/>
                    <w:bottom w:val="single" w:sz="4" w:space="0" w:color="auto"/>
                    <w:right w:val="single" w:sz="4" w:space="0" w:color="auto"/>
                  </w:tcBorders>
                  <w:shd w:val="clear" w:color="auto" w:fill="auto"/>
                  <w:hideMark/>
                </w:tcPr>
                <w:p w14:paraId="65883E1F" w14:textId="77777777" w:rsidR="006C5C49" w:rsidRPr="00593254" w:rsidRDefault="006C5C49" w:rsidP="008427B3">
                  <w:pPr>
                    <w:rPr>
                      <w:rFonts w:ascii="Calibri" w:hAnsi="Calibri" w:cs="Calibri"/>
                    </w:rPr>
                  </w:pPr>
                  <w:r w:rsidRPr="00593254">
                    <w:rPr>
                      <w:rFonts w:ascii="Calibri" w:hAnsi="Calibri" w:cs="Calibri"/>
                    </w:rPr>
                    <w:t>Tak, kolorowy minimum 4,7 cala</w:t>
                  </w:r>
                </w:p>
              </w:tc>
            </w:tr>
            <w:tr w:rsidR="006C5C49" w:rsidRPr="00593254" w14:paraId="0159EC7C" w14:textId="77777777" w:rsidTr="008427B3">
              <w:trPr>
                <w:trHeight w:val="615"/>
              </w:trPr>
              <w:tc>
                <w:tcPr>
                  <w:tcW w:w="3800" w:type="dxa"/>
                  <w:tcBorders>
                    <w:top w:val="nil"/>
                    <w:left w:val="single" w:sz="4" w:space="0" w:color="auto"/>
                    <w:bottom w:val="single" w:sz="4" w:space="0" w:color="auto"/>
                    <w:right w:val="single" w:sz="4" w:space="0" w:color="auto"/>
                  </w:tcBorders>
                  <w:shd w:val="clear" w:color="auto" w:fill="auto"/>
                  <w:hideMark/>
                </w:tcPr>
                <w:p w14:paraId="1CF85A99" w14:textId="77777777" w:rsidR="006C5C49" w:rsidRPr="00593254" w:rsidRDefault="006C5C49" w:rsidP="008427B3">
                  <w:pPr>
                    <w:rPr>
                      <w:rFonts w:ascii="Calibri" w:hAnsi="Calibri" w:cs="Calibri"/>
                    </w:rPr>
                  </w:pPr>
                  <w:r w:rsidRPr="00593254">
                    <w:rPr>
                      <w:rFonts w:ascii="Calibri" w:hAnsi="Calibri" w:cs="Calibri"/>
                    </w:rPr>
                    <w:t>Język menu</w:t>
                  </w:r>
                </w:p>
              </w:tc>
              <w:tc>
                <w:tcPr>
                  <w:tcW w:w="6887" w:type="dxa"/>
                  <w:tcBorders>
                    <w:top w:val="nil"/>
                    <w:left w:val="nil"/>
                    <w:bottom w:val="single" w:sz="4" w:space="0" w:color="auto"/>
                    <w:right w:val="single" w:sz="4" w:space="0" w:color="auto"/>
                  </w:tcBorders>
                  <w:shd w:val="clear" w:color="auto" w:fill="auto"/>
                  <w:hideMark/>
                </w:tcPr>
                <w:p w14:paraId="7EB859CC" w14:textId="77777777" w:rsidR="006C5C49" w:rsidRPr="00593254" w:rsidRDefault="006C5C49" w:rsidP="008427B3">
                  <w:pPr>
                    <w:rPr>
                      <w:rFonts w:ascii="Calibri" w:hAnsi="Calibri" w:cs="Calibri"/>
                    </w:rPr>
                  </w:pPr>
                  <w:r w:rsidRPr="00593254">
                    <w:rPr>
                      <w:rFonts w:ascii="Calibri" w:hAnsi="Calibri" w:cs="Calibri"/>
                    </w:rPr>
                    <w:t>Polski, Angielski</w:t>
                  </w:r>
                </w:p>
              </w:tc>
            </w:tr>
            <w:tr w:rsidR="006C5C49" w:rsidRPr="00593254" w14:paraId="6426E9B1" w14:textId="77777777" w:rsidTr="008427B3">
              <w:trPr>
                <w:trHeight w:val="900"/>
              </w:trPr>
              <w:tc>
                <w:tcPr>
                  <w:tcW w:w="3800" w:type="dxa"/>
                  <w:tcBorders>
                    <w:top w:val="nil"/>
                    <w:left w:val="single" w:sz="4" w:space="0" w:color="auto"/>
                    <w:bottom w:val="single" w:sz="4" w:space="0" w:color="auto"/>
                    <w:right w:val="single" w:sz="4" w:space="0" w:color="auto"/>
                  </w:tcBorders>
                  <w:shd w:val="clear" w:color="auto" w:fill="auto"/>
                  <w:hideMark/>
                </w:tcPr>
                <w:p w14:paraId="71D210CF" w14:textId="77777777" w:rsidR="006C5C49" w:rsidRPr="00593254" w:rsidRDefault="006C5C49" w:rsidP="008427B3">
                  <w:pPr>
                    <w:rPr>
                      <w:rFonts w:ascii="Calibri" w:hAnsi="Calibri" w:cs="Calibri"/>
                    </w:rPr>
                  </w:pPr>
                  <w:r w:rsidRPr="00593254">
                    <w:rPr>
                      <w:rFonts w:ascii="Calibri" w:hAnsi="Calibri" w:cs="Calibri"/>
                    </w:rPr>
                    <w:t>Maksymalne wymiary urządzenia milimetrach, szerokość x głębokość x wysokość</w:t>
                  </w:r>
                </w:p>
              </w:tc>
              <w:tc>
                <w:tcPr>
                  <w:tcW w:w="6887" w:type="dxa"/>
                  <w:tcBorders>
                    <w:top w:val="nil"/>
                    <w:left w:val="nil"/>
                    <w:bottom w:val="single" w:sz="4" w:space="0" w:color="auto"/>
                    <w:right w:val="single" w:sz="4" w:space="0" w:color="auto"/>
                  </w:tcBorders>
                  <w:shd w:val="clear" w:color="auto" w:fill="auto"/>
                  <w:vAlign w:val="center"/>
                  <w:hideMark/>
                </w:tcPr>
                <w:p w14:paraId="22DBC525" w14:textId="77777777" w:rsidR="006C5C49" w:rsidRPr="00593254" w:rsidRDefault="006C5C49" w:rsidP="008427B3">
                  <w:pPr>
                    <w:rPr>
                      <w:rFonts w:ascii="Calibri" w:hAnsi="Calibri" w:cs="Calibri"/>
                    </w:rPr>
                  </w:pPr>
                  <w:r w:rsidRPr="00593254">
                    <w:rPr>
                      <w:rFonts w:ascii="Calibri" w:hAnsi="Calibri" w:cs="Calibri"/>
                    </w:rPr>
                    <w:t>475x510x500</w:t>
                  </w:r>
                </w:p>
              </w:tc>
            </w:tr>
            <w:tr w:rsidR="006C5C49" w:rsidRPr="00593254" w14:paraId="6E9BA8F0" w14:textId="77777777" w:rsidTr="008427B3">
              <w:trPr>
                <w:trHeight w:val="615"/>
              </w:trPr>
              <w:tc>
                <w:tcPr>
                  <w:tcW w:w="3800" w:type="dxa"/>
                  <w:tcBorders>
                    <w:top w:val="nil"/>
                    <w:left w:val="single" w:sz="4" w:space="0" w:color="auto"/>
                    <w:bottom w:val="single" w:sz="4" w:space="0" w:color="auto"/>
                    <w:right w:val="single" w:sz="4" w:space="0" w:color="auto"/>
                  </w:tcBorders>
                  <w:shd w:val="clear" w:color="auto" w:fill="auto"/>
                  <w:noWrap/>
                  <w:hideMark/>
                </w:tcPr>
                <w:p w14:paraId="43E00F8E" w14:textId="77777777" w:rsidR="006C5C49" w:rsidRPr="00593254" w:rsidRDefault="006C5C49" w:rsidP="008427B3">
                  <w:pPr>
                    <w:rPr>
                      <w:rFonts w:ascii="Calibri" w:hAnsi="Calibri" w:cs="Calibri"/>
                    </w:rPr>
                  </w:pPr>
                  <w:r w:rsidRPr="00593254">
                    <w:rPr>
                      <w:rFonts w:ascii="Calibri" w:hAnsi="Calibri" w:cs="Calibri"/>
                    </w:rPr>
                    <w:t>Gwarancja producenta</w:t>
                  </w:r>
                </w:p>
              </w:tc>
              <w:tc>
                <w:tcPr>
                  <w:tcW w:w="6887" w:type="dxa"/>
                  <w:tcBorders>
                    <w:top w:val="nil"/>
                    <w:left w:val="nil"/>
                    <w:bottom w:val="single" w:sz="4" w:space="0" w:color="auto"/>
                    <w:right w:val="single" w:sz="4" w:space="0" w:color="auto"/>
                  </w:tcBorders>
                  <w:shd w:val="clear" w:color="auto" w:fill="auto"/>
                  <w:hideMark/>
                </w:tcPr>
                <w:p w14:paraId="05C195C7" w14:textId="77777777" w:rsidR="006C5C49" w:rsidRPr="00593254" w:rsidRDefault="006C5C49" w:rsidP="008427B3">
                  <w:pPr>
                    <w:rPr>
                      <w:rFonts w:ascii="Calibri" w:hAnsi="Calibri" w:cs="Calibri"/>
                    </w:rPr>
                  </w:pPr>
                  <w:r w:rsidRPr="00593254">
                    <w:rPr>
                      <w:rFonts w:ascii="Calibri" w:hAnsi="Calibri" w:cs="Calibri"/>
                    </w:rPr>
                    <w:t>36 miesięcy</w:t>
                  </w:r>
                </w:p>
              </w:tc>
            </w:tr>
            <w:tr w:rsidR="006C5C49" w:rsidRPr="00593254" w14:paraId="29885B33" w14:textId="77777777" w:rsidTr="008427B3">
              <w:trPr>
                <w:trHeight w:val="615"/>
              </w:trPr>
              <w:tc>
                <w:tcPr>
                  <w:tcW w:w="3800" w:type="dxa"/>
                  <w:tcBorders>
                    <w:top w:val="nil"/>
                    <w:left w:val="single" w:sz="4" w:space="0" w:color="auto"/>
                    <w:bottom w:val="single" w:sz="4" w:space="0" w:color="auto"/>
                    <w:right w:val="single" w:sz="4" w:space="0" w:color="auto"/>
                  </w:tcBorders>
                  <w:shd w:val="clear" w:color="auto" w:fill="auto"/>
                  <w:noWrap/>
                  <w:hideMark/>
                </w:tcPr>
                <w:p w14:paraId="64AD017C" w14:textId="77777777" w:rsidR="006C5C49" w:rsidRPr="00593254" w:rsidRDefault="006C5C49" w:rsidP="008427B3">
                  <w:pPr>
                    <w:rPr>
                      <w:rFonts w:ascii="Calibri" w:hAnsi="Calibri" w:cs="Calibri"/>
                    </w:rPr>
                  </w:pPr>
                  <w:r w:rsidRPr="00593254">
                    <w:rPr>
                      <w:rFonts w:ascii="Calibri" w:hAnsi="Calibri" w:cs="Calibri"/>
                    </w:rPr>
                    <w:t>Dodatkowo materiały eksploatacyjne</w:t>
                  </w:r>
                </w:p>
              </w:tc>
              <w:tc>
                <w:tcPr>
                  <w:tcW w:w="6887" w:type="dxa"/>
                  <w:tcBorders>
                    <w:top w:val="nil"/>
                    <w:left w:val="nil"/>
                    <w:bottom w:val="single" w:sz="4" w:space="0" w:color="auto"/>
                    <w:right w:val="single" w:sz="4" w:space="0" w:color="auto"/>
                  </w:tcBorders>
                  <w:shd w:val="clear" w:color="auto" w:fill="auto"/>
                  <w:hideMark/>
                </w:tcPr>
                <w:p w14:paraId="5C1EED74" w14:textId="77777777" w:rsidR="006C5C49" w:rsidRPr="00593254" w:rsidRDefault="006C5C49" w:rsidP="008427B3">
                  <w:pPr>
                    <w:rPr>
                      <w:rFonts w:ascii="Calibri" w:hAnsi="Calibri" w:cs="Calibri"/>
                    </w:rPr>
                  </w:pPr>
                  <w:r w:rsidRPr="00593254">
                    <w:rPr>
                      <w:rFonts w:ascii="Calibri" w:hAnsi="Calibri" w:cs="Calibri"/>
                    </w:rPr>
                    <w:t>1 komplet tonerów oryginalnych pasujący do modelu drukarki, wydajność powyżej 4000str.</w:t>
                  </w:r>
                </w:p>
              </w:tc>
            </w:tr>
          </w:tbl>
          <w:p w14:paraId="6F1F881E" w14:textId="77777777" w:rsidR="006C5C49" w:rsidRPr="00593254" w:rsidRDefault="006C5C49" w:rsidP="008427B3">
            <w:pPr>
              <w:rPr>
                <w:rFonts w:ascii="Calibri" w:hAnsi="Calibri" w:cs="Calibri"/>
                <w:b/>
                <w:bCs/>
                <w:color w:val="000000"/>
              </w:rPr>
            </w:pPr>
            <w:r w:rsidRPr="00593254">
              <w:rPr>
                <w:rFonts w:ascii="Calibri" w:hAnsi="Calibri" w:cs="Calibri"/>
                <w:b/>
                <w:bCs/>
                <w:color w:val="000000"/>
              </w:rPr>
              <w:lastRenderedPageBreak/>
              <w:t xml:space="preserve">Poz. 8 </w:t>
            </w:r>
          </w:p>
          <w:tbl>
            <w:tblPr>
              <w:tblW w:w="10692" w:type="dxa"/>
              <w:tblCellMar>
                <w:left w:w="70" w:type="dxa"/>
                <w:right w:w="70" w:type="dxa"/>
              </w:tblCellMar>
              <w:tblLook w:val="04A0" w:firstRow="1" w:lastRow="0" w:firstColumn="1" w:lastColumn="0" w:noHBand="0" w:noVBand="1"/>
            </w:tblPr>
            <w:tblGrid>
              <w:gridCol w:w="4014"/>
              <w:gridCol w:w="6678"/>
            </w:tblGrid>
            <w:tr w:rsidR="006C5C49" w:rsidRPr="00593254" w14:paraId="08D9FD56" w14:textId="77777777" w:rsidTr="008427B3">
              <w:trPr>
                <w:trHeight w:val="300"/>
              </w:trPr>
              <w:tc>
                <w:tcPr>
                  <w:tcW w:w="10692" w:type="dxa"/>
                  <w:gridSpan w:val="2"/>
                  <w:tcBorders>
                    <w:top w:val="single" w:sz="4" w:space="0" w:color="auto"/>
                    <w:left w:val="single" w:sz="4" w:space="0" w:color="auto"/>
                    <w:bottom w:val="single" w:sz="4" w:space="0" w:color="auto"/>
                    <w:right w:val="single" w:sz="4" w:space="0" w:color="000000"/>
                  </w:tcBorders>
                  <w:shd w:val="clear" w:color="000000" w:fill="FFFF00"/>
                  <w:noWrap/>
                  <w:vAlign w:val="bottom"/>
                  <w:hideMark/>
                </w:tcPr>
                <w:p w14:paraId="27B5E9E0" w14:textId="77777777" w:rsidR="006C5C49" w:rsidRPr="00593254" w:rsidRDefault="006C5C49" w:rsidP="008427B3">
                  <w:pPr>
                    <w:rPr>
                      <w:rFonts w:ascii="Calibri" w:hAnsi="Calibri" w:cs="Calibri"/>
                      <w:b/>
                      <w:bCs/>
                      <w:color w:val="000000"/>
                    </w:rPr>
                  </w:pPr>
                  <w:r w:rsidRPr="00593254">
                    <w:rPr>
                      <w:rFonts w:ascii="Calibri" w:hAnsi="Calibri" w:cs="Calibri"/>
                      <w:b/>
                      <w:bCs/>
                      <w:color w:val="000000"/>
                    </w:rPr>
                    <w:t xml:space="preserve">Niszczarka do dokumentów </w:t>
                  </w:r>
                </w:p>
              </w:tc>
            </w:tr>
            <w:tr w:rsidR="006C5C49" w:rsidRPr="00593254" w14:paraId="11509195" w14:textId="77777777" w:rsidTr="008427B3">
              <w:trPr>
                <w:trHeight w:val="300"/>
              </w:trPr>
              <w:tc>
                <w:tcPr>
                  <w:tcW w:w="4014" w:type="dxa"/>
                  <w:tcBorders>
                    <w:top w:val="nil"/>
                    <w:left w:val="single" w:sz="4" w:space="0" w:color="auto"/>
                    <w:bottom w:val="single" w:sz="4" w:space="0" w:color="auto"/>
                    <w:right w:val="single" w:sz="4" w:space="0" w:color="auto"/>
                  </w:tcBorders>
                  <w:shd w:val="clear" w:color="000000" w:fill="FFFF00"/>
                  <w:noWrap/>
                  <w:vAlign w:val="bottom"/>
                  <w:hideMark/>
                </w:tcPr>
                <w:p w14:paraId="2DD8803E" w14:textId="77777777" w:rsidR="006C5C49" w:rsidRPr="00593254" w:rsidRDefault="006C5C49" w:rsidP="008427B3">
                  <w:pPr>
                    <w:rPr>
                      <w:rFonts w:ascii="Calibri" w:hAnsi="Calibri" w:cs="Calibri"/>
                      <w:color w:val="000000"/>
                    </w:rPr>
                  </w:pPr>
                  <w:r w:rsidRPr="00593254">
                    <w:rPr>
                      <w:rFonts w:ascii="Calibri" w:hAnsi="Calibri" w:cs="Calibri"/>
                      <w:color w:val="000000"/>
                    </w:rPr>
                    <w:t>ilość</w:t>
                  </w:r>
                </w:p>
              </w:tc>
              <w:tc>
                <w:tcPr>
                  <w:tcW w:w="6678" w:type="dxa"/>
                  <w:tcBorders>
                    <w:top w:val="nil"/>
                    <w:left w:val="nil"/>
                    <w:bottom w:val="single" w:sz="4" w:space="0" w:color="auto"/>
                    <w:right w:val="single" w:sz="4" w:space="0" w:color="auto"/>
                  </w:tcBorders>
                  <w:shd w:val="clear" w:color="000000" w:fill="FFFF00"/>
                  <w:noWrap/>
                  <w:vAlign w:val="bottom"/>
                  <w:hideMark/>
                </w:tcPr>
                <w:p w14:paraId="65BCA69C" w14:textId="77777777" w:rsidR="006C5C49" w:rsidRPr="00593254" w:rsidRDefault="006C5C49" w:rsidP="008427B3">
                  <w:pPr>
                    <w:rPr>
                      <w:rFonts w:ascii="Calibri" w:hAnsi="Calibri" w:cs="Calibri"/>
                      <w:color w:val="000000"/>
                    </w:rPr>
                  </w:pPr>
                  <w:r w:rsidRPr="00593254">
                    <w:rPr>
                      <w:rFonts w:ascii="Calibri" w:hAnsi="Calibri" w:cs="Calibri"/>
                      <w:color w:val="000000"/>
                    </w:rPr>
                    <w:t xml:space="preserve">2 </w:t>
                  </w:r>
                  <w:proofErr w:type="spellStart"/>
                  <w:r w:rsidRPr="00593254">
                    <w:rPr>
                      <w:rFonts w:ascii="Calibri" w:hAnsi="Calibri" w:cs="Calibri"/>
                      <w:color w:val="000000"/>
                    </w:rPr>
                    <w:t>szt</w:t>
                  </w:r>
                  <w:proofErr w:type="spellEnd"/>
                </w:p>
              </w:tc>
            </w:tr>
            <w:tr w:rsidR="006C5C49" w:rsidRPr="00593254" w14:paraId="4E7126B1" w14:textId="77777777" w:rsidTr="008427B3">
              <w:trPr>
                <w:trHeight w:val="300"/>
              </w:trPr>
              <w:tc>
                <w:tcPr>
                  <w:tcW w:w="4014" w:type="dxa"/>
                  <w:tcBorders>
                    <w:top w:val="nil"/>
                    <w:left w:val="single" w:sz="4" w:space="0" w:color="auto"/>
                    <w:bottom w:val="single" w:sz="4" w:space="0" w:color="auto"/>
                    <w:right w:val="single" w:sz="4" w:space="0" w:color="auto"/>
                  </w:tcBorders>
                  <w:shd w:val="clear" w:color="auto" w:fill="auto"/>
                  <w:noWrap/>
                  <w:vAlign w:val="bottom"/>
                  <w:hideMark/>
                </w:tcPr>
                <w:p w14:paraId="5AEDAB9D" w14:textId="77777777" w:rsidR="006C5C49" w:rsidRPr="00593254" w:rsidRDefault="006C5C49" w:rsidP="008427B3">
                  <w:pPr>
                    <w:rPr>
                      <w:rFonts w:ascii="Calibri" w:hAnsi="Calibri" w:cs="Calibri"/>
                      <w:color w:val="000000"/>
                    </w:rPr>
                  </w:pPr>
                  <w:r w:rsidRPr="00593254">
                    <w:rPr>
                      <w:rFonts w:ascii="Calibri" w:hAnsi="Calibri" w:cs="Calibri"/>
                      <w:color w:val="000000"/>
                    </w:rPr>
                    <w:t>Stopień bezpieczeństwa</w:t>
                  </w:r>
                </w:p>
              </w:tc>
              <w:tc>
                <w:tcPr>
                  <w:tcW w:w="6678" w:type="dxa"/>
                  <w:tcBorders>
                    <w:top w:val="nil"/>
                    <w:left w:val="nil"/>
                    <w:bottom w:val="single" w:sz="4" w:space="0" w:color="auto"/>
                    <w:right w:val="single" w:sz="4" w:space="0" w:color="auto"/>
                  </w:tcBorders>
                  <w:shd w:val="clear" w:color="auto" w:fill="auto"/>
                  <w:noWrap/>
                  <w:vAlign w:val="bottom"/>
                  <w:hideMark/>
                </w:tcPr>
                <w:p w14:paraId="6ADD7F7F" w14:textId="77777777" w:rsidR="006C5C49" w:rsidRPr="00593254" w:rsidRDefault="006C5C49" w:rsidP="008427B3">
                  <w:pPr>
                    <w:rPr>
                      <w:rFonts w:ascii="Calibri" w:hAnsi="Calibri" w:cs="Calibri"/>
                      <w:color w:val="000000"/>
                    </w:rPr>
                  </w:pPr>
                  <w:r w:rsidRPr="00593254">
                    <w:rPr>
                      <w:rFonts w:ascii="Calibri" w:hAnsi="Calibri" w:cs="Calibri"/>
                      <w:color w:val="000000"/>
                    </w:rPr>
                    <w:t>P-4</w:t>
                  </w:r>
                </w:p>
              </w:tc>
            </w:tr>
            <w:tr w:rsidR="006C5C49" w:rsidRPr="00593254" w14:paraId="36BF099F" w14:textId="77777777" w:rsidTr="008427B3">
              <w:trPr>
                <w:trHeight w:val="300"/>
              </w:trPr>
              <w:tc>
                <w:tcPr>
                  <w:tcW w:w="4014" w:type="dxa"/>
                  <w:tcBorders>
                    <w:top w:val="nil"/>
                    <w:left w:val="single" w:sz="4" w:space="0" w:color="auto"/>
                    <w:bottom w:val="single" w:sz="4" w:space="0" w:color="auto"/>
                    <w:right w:val="single" w:sz="4" w:space="0" w:color="auto"/>
                  </w:tcBorders>
                  <w:shd w:val="clear" w:color="auto" w:fill="auto"/>
                  <w:noWrap/>
                  <w:vAlign w:val="bottom"/>
                  <w:hideMark/>
                </w:tcPr>
                <w:p w14:paraId="65E6425E" w14:textId="77777777" w:rsidR="006C5C49" w:rsidRPr="00593254" w:rsidRDefault="006C5C49" w:rsidP="008427B3">
                  <w:pPr>
                    <w:rPr>
                      <w:rFonts w:ascii="Calibri" w:hAnsi="Calibri" w:cs="Calibri"/>
                      <w:color w:val="000000"/>
                    </w:rPr>
                  </w:pPr>
                  <w:r w:rsidRPr="00593254">
                    <w:rPr>
                      <w:rFonts w:ascii="Calibri" w:hAnsi="Calibri" w:cs="Calibri"/>
                      <w:color w:val="000000"/>
                    </w:rPr>
                    <w:t>Szybkość cięcia</w:t>
                  </w:r>
                </w:p>
              </w:tc>
              <w:tc>
                <w:tcPr>
                  <w:tcW w:w="6678" w:type="dxa"/>
                  <w:tcBorders>
                    <w:top w:val="nil"/>
                    <w:left w:val="nil"/>
                    <w:bottom w:val="single" w:sz="4" w:space="0" w:color="auto"/>
                    <w:right w:val="single" w:sz="4" w:space="0" w:color="auto"/>
                  </w:tcBorders>
                  <w:shd w:val="clear" w:color="auto" w:fill="auto"/>
                  <w:noWrap/>
                  <w:vAlign w:val="bottom"/>
                  <w:hideMark/>
                </w:tcPr>
                <w:p w14:paraId="4D8D09D5" w14:textId="77777777" w:rsidR="006C5C49" w:rsidRPr="00593254" w:rsidRDefault="006C5C49" w:rsidP="008427B3">
                  <w:pPr>
                    <w:rPr>
                      <w:rFonts w:ascii="Calibri" w:hAnsi="Calibri" w:cs="Calibri"/>
                      <w:color w:val="000000"/>
                    </w:rPr>
                  </w:pPr>
                  <w:r w:rsidRPr="00593254">
                    <w:rPr>
                      <w:rFonts w:ascii="Calibri" w:hAnsi="Calibri" w:cs="Calibri"/>
                      <w:color w:val="000000"/>
                    </w:rPr>
                    <w:t>min. 60mm/s</w:t>
                  </w:r>
                </w:p>
              </w:tc>
            </w:tr>
            <w:tr w:rsidR="006C5C49" w:rsidRPr="00593254" w14:paraId="19A9AD13" w14:textId="77777777" w:rsidTr="008427B3">
              <w:trPr>
                <w:trHeight w:val="300"/>
              </w:trPr>
              <w:tc>
                <w:tcPr>
                  <w:tcW w:w="4014" w:type="dxa"/>
                  <w:tcBorders>
                    <w:top w:val="nil"/>
                    <w:left w:val="single" w:sz="4" w:space="0" w:color="auto"/>
                    <w:bottom w:val="single" w:sz="4" w:space="0" w:color="auto"/>
                    <w:right w:val="single" w:sz="4" w:space="0" w:color="auto"/>
                  </w:tcBorders>
                  <w:shd w:val="clear" w:color="auto" w:fill="auto"/>
                  <w:noWrap/>
                  <w:vAlign w:val="bottom"/>
                  <w:hideMark/>
                </w:tcPr>
                <w:p w14:paraId="59E0D90D" w14:textId="77777777" w:rsidR="006C5C49" w:rsidRPr="00593254" w:rsidRDefault="006C5C49" w:rsidP="008427B3">
                  <w:pPr>
                    <w:rPr>
                      <w:rFonts w:ascii="Calibri" w:hAnsi="Calibri" w:cs="Calibri"/>
                      <w:color w:val="000000"/>
                    </w:rPr>
                  </w:pPr>
                  <w:r w:rsidRPr="00593254">
                    <w:rPr>
                      <w:rFonts w:ascii="Calibri" w:hAnsi="Calibri" w:cs="Calibri"/>
                      <w:color w:val="000000"/>
                    </w:rPr>
                    <w:t>Moc silnika</w:t>
                  </w:r>
                </w:p>
              </w:tc>
              <w:tc>
                <w:tcPr>
                  <w:tcW w:w="6678" w:type="dxa"/>
                  <w:tcBorders>
                    <w:top w:val="nil"/>
                    <w:left w:val="nil"/>
                    <w:bottom w:val="single" w:sz="4" w:space="0" w:color="auto"/>
                    <w:right w:val="single" w:sz="4" w:space="0" w:color="auto"/>
                  </w:tcBorders>
                  <w:shd w:val="clear" w:color="auto" w:fill="auto"/>
                  <w:noWrap/>
                  <w:vAlign w:val="bottom"/>
                  <w:hideMark/>
                </w:tcPr>
                <w:p w14:paraId="21F39BB8" w14:textId="77777777" w:rsidR="006C5C49" w:rsidRPr="00593254" w:rsidRDefault="006C5C49" w:rsidP="008427B3">
                  <w:pPr>
                    <w:rPr>
                      <w:rFonts w:ascii="Calibri" w:hAnsi="Calibri" w:cs="Calibri"/>
                      <w:color w:val="000000"/>
                    </w:rPr>
                  </w:pPr>
                  <w:r w:rsidRPr="00593254">
                    <w:rPr>
                      <w:rFonts w:ascii="Calibri" w:hAnsi="Calibri" w:cs="Calibri"/>
                      <w:color w:val="000000"/>
                    </w:rPr>
                    <w:t>500W</w:t>
                  </w:r>
                </w:p>
              </w:tc>
            </w:tr>
            <w:tr w:rsidR="006C5C49" w:rsidRPr="00593254" w14:paraId="533A867A" w14:textId="77777777" w:rsidTr="008427B3">
              <w:trPr>
                <w:trHeight w:val="300"/>
              </w:trPr>
              <w:tc>
                <w:tcPr>
                  <w:tcW w:w="4014" w:type="dxa"/>
                  <w:tcBorders>
                    <w:top w:val="nil"/>
                    <w:left w:val="single" w:sz="4" w:space="0" w:color="auto"/>
                    <w:bottom w:val="single" w:sz="4" w:space="0" w:color="auto"/>
                    <w:right w:val="single" w:sz="4" w:space="0" w:color="auto"/>
                  </w:tcBorders>
                  <w:shd w:val="clear" w:color="auto" w:fill="auto"/>
                  <w:noWrap/>
                  <w:vAlign w:val="bottom"/>
                  <w:hideMark/>
                </w:tcPr>
                <w:p w14:paraId="1D617378" w14:textId="77777777" w:rsidR="006C5C49" w:rsidRPr="00593254" w:rsidRDefault="006C5C49" w:rsidP="008427B3">
                  <w:pPr>
                    <w:rPr>
                      <w:rFonts w:ascii="Calibri" w:hAnsi="Calibri" w:cs="Calibri"/>
                      <w:color w:val="000000"/>
                    </w:rPr>
                  </w:pPr>
                  <w:r w:rsidRPr="00593254">
                    <w:rPr>
                      <w:rFonts w:ascii="Calibri" w:hAnsi="Calibri" w:cs="Calibri"/>
                      <w:color w:val="000000"/>
                    </w:rPr>
                    <w:t>zasilanie</w:t>
                  </w:r>
                </w:p>
              </w:tc>
              <w:tc>
                <w:tcPr>
                  <w:tcW w:w="6678" w:type="dxa"/>
                  <w:tcBorders>
                    <w:top w:val="nil"/>
                    <w:left w:val="nil"/>
                    <w:bottom w:val="single" w:sz="4" w:space="0" w:color="auto"/>
                    <w:right w:val="single" w:sz="4" w:space="0" w:color="auto"/>
                  </w:tcBorders>
                  <w:shd w:val="clear" w:color="auto" w:fill="auto"/>
                  <w:noWrap/>
                  <w:vAlign w:val="bottom"/>
                  <w:hideMark/>
                </w:tcPr>
                <w:p w14:paraId="3E977399" w14:textId="77777777" w:rsidR="006C5C49" w:rsidRPr="00593254" w:rsidRDefault="006C5C49" w:rsidP="008427B3">
                  <w:pPr>
                    <w:rPr>
                      <w:rFonts w:ascii="Calibri" w:hAnsi="Calibri" w:cs="Calibri"/>
                      <w:color w:val="000000"/>
                    </w:rPr>
                  </w:pPr>
                  <w:r w:rsidRPr="00593254">
                    <w:rPr>
                      <w:rFonts w:ascii="Calibri" w:hAnsi="Calibri" w:cs="Calibri"/>
                      <w:color w:val="000000"/>
                    </w:rPr>
                    <w:t>230V/50Hz</w:t>
                  </w:r>
                </w:p>
              </w:tc>
            </w:tr>
            <w:tr w:rsidR="006C5C49" w:rsidRPr="00593254" w14:paraId="4B012E37" w14:textId="77777777" w:rsidTr="008427B3">
              <w:trPr>
                <w:trHeight w:val="300"/>
              </w:trPr>
              <w:tc>
                <w:tcPr>
                  <w:tcW w:w="4014" w:type="dxa"/>
                  <w:tcBorders>
                    <w:top w:val="nil"/>
                    <w:left w:val="single" w:sz="4" w:space="0" w:color="auto"/>
                    <w:bottom w:val="single" w:sz="4" w:space="0" w:color="auto"/>
                    <w:right w:val="single" w:sz="4" w:space="0" w:color="auto"/>
                  </w:tcBorders>
                  <w:shd w:val="clear" w:color="auto" w:fill="auto"/>
                  <w:noWrap/>
                  <w:vAlign w:val="bottom"/>
                  <w:hideMark/>
                </w:tcPr>
                <w:p w14:paraId="0745E49E" w14:textId="77777777" w:rsidR="006C5C49" w:rsidRPr="00593254" w:rsidRDefault="006C5C49" w:rsidP="008427B3">
                  <w:pPr>
                    <w:rPr>
                      <w:rFonts w:ascii="Calibri" w:hAnsi="Calibri" w:cs="Calibri"/>
                      <w:color w:val="000000"/>
                    </w:rPr>
                  </w:pPr>
                  <w:r w:rsidRPr="00593254">
                    <w:rPr>
                      <w:rFonts w:ascii="Calibri" w:hAnsi="Calibri" w:cs="Calibri"/>
                      <w:color w:val="000000"/>
                    </w:rPr>
                    <w:t>Niszczone materiały</w:t>
                  </w:r>
                </w:p>
              </w:tc>
              <w:tc>
                <w:tcPr>
                  <w:tcW w:w="6678" w:type="dxa"/>
                  <w:tcBorders>
                    <w:top w:val="nil"/>
                    <w:left w:val="nil"/>
                    <w:bottom w:val="single" w:sz="4" w:space="0" w:color="auto"/>
                    <w:right w:val="single" w:sz="4" w:space="0" w:color="auto"/>
                  </w:tcBorders>
                  <w:shd w:val="clear" w:color="auto" w:fill="auto"/>
                  <w:noWrap/>
                  <w:vAlign w:val="bottom"/>
                  <w:hideMark/>
                </w:tcPr>
                <w:p w14:paraId="1F604343" w14:textId="77777777" w:rsidR="006C5C49" w:rsidRPr="00593254" w:rsidRDefault="006C5C49" w:rsidP="008427B3">
                  <w:pPr>
                    <w:rPr>
                      <w:rFonts w:ascii="Calibri" w:hAnsi="Calibri" w:cs="Calibri"/>
                      <w:color w:val="000000"/>
                    </w:rPr>
                  </w:pPr>
                  <w:r w:rsidRPr="00593254">
                    <w:rPr>
                      <w:rFonts w:ascii="Calibri" w:hAnsi="Calibri" w:cs="Calibri"/>
                      <w:color w:val="000000"/>
                    </w:rPr>
                    <w:t xml:space="preserve">papier, </w:t>
                  </w:r>
                  <w:proofErr w:type="spellStart"/>
                  <w:r w:rsidRPr="00593254">
                    <w:rPr>
                      <w:rFonts w:ascii="Calibri" w:hAnsi="Calibri" w:cs="Calibri"/>
                      <w:color w:val="000000"/>
                    </w:rPr>
                    <w:t>zszyfki</w:t>
                  </w:r>
                  <w:proofErr w:type="spellEnd"/>
                  <w:r w:rsidRPr="00593254">
                    <w:rPr>
                      <w:rFonts w:ascii="Calibri" w:hAnsi="Calibri" w:cs="Calibri"/>
                      <w:color w:val="000000"/>
                    </w:rPr>
                    <w:t xml:space="preserve">, </w:t>
                  </w:r>
                  <w:proofErr w:type="spellStart"/>
                  <w:r w:rsidRPr="00593254">
                    <w:rPr>
                      <w:rFonts w:ascii="Calibri" w:hAnsi="Calibri" w:cs="Calibri"/>
                      <w:color w:val="000000"/>
                    </w:rPr>
                    <w:t>spinacze,karty</w:t>
                  </w:r>
                  <w:proofErr w:type="spellEnd"/>
                  <w:r w:rsidRPr="00593254">
                    <w:rPr>
                      <w:rFonts w:ascii="Calibri" w:hAnsi="Calibri" w:cs="Calibri"/>
                      <w:color w:val="000000"/>
                    </w:rPr>
                    <w:t xml:space="preserve"> kredytowe, CD/DVD</w:t>
                  </w:r>
                </w:p>
              </w:tc>
            </w:tr>
            <w:tr w:rsidR="006C5C49" w:rsidRPr="00593254" w14:paraId="77C7206B" w14:textId="77777777" w:rsidTr="008427B3">
              <w:trPr>
                <w:trHeight w:val="300"/>
              </w:trPr>
              <w:tc>
                <w:tcPr>
                  <w:tcW w:w="4014" w:type="dxa"/>
                  <w:tcBorders>
                    <w:top w:val="nil"/>
                    <w:left w:val="single" w:sz="4" w:space="0" w:color="auto"/>
                    <w:bottom w:val="single" w:sz="4" w:space="0" w:color="auto"/>
                    <w:right w:val="single" w:sz="4" w:space="0" w:color="auto"/>
                  </w:tcBorders>
                  <w:shd w:val="clear" w:color="auto" w:fill="auto"/>
                  <w:noWrap/>
                  <w:vAlign w:val="bottom"/>
                  <w:hideMark/>
                </w:tcPr>
                <w:p w14:paraId="0756DBC3" w14:textId="77777777" w:rsidR="006C5C49" w:rsidRPr="00593254" w:rsidRDefault="006C5C49" w:rsidP="008427B3">
                  <w:pPr>
                    <w:rPr>
                      <w:rFonts w:ascii="Calibri" w:hAnsi="Calibri" w:cs="Calibri"/>
                      <w:color w:val="000000"/>
                    </w:rPr>
                  </w:pPr>
                  <w:r w:rsidRPr="00593254">
                    <w:rPr>
                      <w:rFonts w:ascii="Calibri" w:hAnsi="Calibri" w:cs="Calibri"/>
                      <w:color w:val="000000"/>
                    </w:rPr>
                    <w:t>Pojemność kosza zamykany w obudowie</w:t>
                  </w:r>
                </w:p>
              </w:tc>
              <w:tc>
                <w:tcPr>
                  <w:tcW w:w="6678" w:type="dxa"/>
                  <w:tcBorders>
                    <w:top w:val="nil"/>
                    <w:left w:val="nil"/>
                    <w:bottom w:val="single" w:sz="4" w:space="0" w:color="auto"/>
                    <w:right w:val="single" w:sz="4" w:space="0" w:color="auto"/>
                  </w:tcBorders>
                  <w:shd w:val="clear" w:color="auto" w:fill="auto"/>
                  <w:noWrap/>
                  <w:vAlign w:val="bottom"/>
                  <w:hideMark/>
                </w:tcPr>
                <w:p w14:paraId="2A396AE8" w14:textId="77777777" w:rsidR="006C5C49" w:rsidRPr="00593254" w:rsidRDefault="006C5C49" w:rsidP="008427B3">
                  <w:pPr>
                    <w:rPr>
                      <w:rFonts w:ascii="Calibri" w:hAnsi="Calibri" w:cs="Calibri"/>
                      <w:color w:val="000000"/>
                    </w:rPr>
                  </w:pPr>
                  <w:r w:rsidRPr="00593254">
                    <w:rPr>
                      <w:rFonts w:ascii="Calibri" w:hAnsi="Calibri" w:cs="Calibri"/>
                      <w:color w:val="000000"/>
                    </w:rPr>
                    <w:t>od 120 litrów</w:t>
                  </w:r>
                </w:p>
              </w:tc>
            </w:tr>
            <w:tr w:rsidR="006C5C49" w:rsidRPr="00593254" w14:paraId="38ED14C2" w14:textId="77777777" w:rsidTr="008427B3">
              <w:trPr>
                <w:trHeight w:val="300"/>
              </w:trPr>
              <w:tc>
                <w:tcPr>
                  <w:tcW w:w="4014" w:type="dxa"/>
                  <w:tcBorders>
                    <w:top w:val="nil"/>
                    <w:left w:val="single" w:sz="4" w:space="0" w:color="auto"/>
                    <w:bottom w:val="single" w:sz="4" w:space="0" w:color="auto"/>
                    <w:right w:val="single" w:sz="4" w:space="0" w:color="auto"/>
                  </w:tcBorders>
                  <w:shd w:val="clear" w:color="auto" w:fill="auto"/>
                  <w:noWrap/>
                  <w:vAlign w:val="bottom"/>
                  <w:hideMark/>
                </w:tcPr>
                <w:p w14:paraId="2D33966B" w14:textId="77777777" w:rsidR="006C5C49" w:rsidRPr="00593254" w:rsidRDefault="006C5C49" w:rsidP="008427B3">
                  <w:pPr>
                    <w:rPr>
                      <w:rFonts w:ascii="Calibri" w:hAnsi="Calibri" w:cs="Calibri"/>
                      <w:color w:val="000000"/>
                    </w:rPr>
                  </w:pPr>
                  <w:r w:rsidRPr="00593254">
                    <w:rPr>
                      <w:rFonts w:ascii="Calibri" w:hAnsi="Calibri" w:cs="Calibri"/>
                      <w:color w:val="000000"/>
                    </w:rPr>
                    <w:t>wydajność</w:t>
                  </w:r>
                </w:p>
              </w:tc>
              <w:tc>
                <w:tcPr>
                  <w:tcW w:w="6678" w:type="dxa"/>
                  <w:tcBorders>
                    <w:top w:val="nil"/>
                    <w:left w:val="nil"/>
                    <w:bottom w:val="single" w:sz="4" w:space="0" w:color="auto"/>
                    <w:right w:val="single" w:sz="4" w:space="0" w:color="auto"/>
                  </w:tcBorders>
                  <w:shd w:val="clear" w:color="auto" w:fill="auto"/>
                  <w:noWrap/>
                  <w:vAlign w:val="bottom"/>
                  <w:hideMark/>
                </w:tcPr>
                <w:p w14:paraId="2F1E4FED" w14:textId="77777777" w:rsidR="006C5C49" w:rsidRPr="00593254" w:rsidRDefault="006C5C49" w:rsidP="008427B3">
                  <w:pPr>
                    <w:rPr>
                      <w:rFonts w:ascii="Calibri" w:hAnsi="Calibri" w:cs="Calibri"/>
                      <w:color w:val="000000"/>
                    </w:rPr>
                  </w:pPr>
                  <w:r w:rsidRPr="00593254">
                    <w:rPr>
                      <w:rFonts w:ascii="Calibri" w:hAnsi="Calibri" w:cs="Calibri"/>
                      <w:color w:val="000000"/>
                    </w:rPr>
                    <w:t>45kg/h</w:t>
                  </w:r>
                </w:p>
              </w:tc>
            </w:tr>
            <w:tr w:rsidR="006C5C49" w:rsidRPr="00593254" w14:paraId="060E0AA2" w14:textId="77777777" w:rsidTr="008427B3">
              <w:trPr>
                <w:trHeight w:val="300"/>
              </w:trPr>
              <w:tc>
                <w:tcPr>
                  <w:tcW w:w="4014" w:type="dxa"/>
                  <w:tcBorders>
                    <w:top w:val="nil"/>
                    <w:left w:val="single" w:sz="4" w:space="0" w:color="auto"/>
                    <w:bottom w:val="single" w:sz="4" w:space="0" w:color="auto"/>
                    <w:right w:val="single" w:sz="4" w:space="0" w:color="auto"/>
                  </w:tcBorders>
                  <w:shd w:val="clear" w:color="auto" w:fill="auto"/>
                  <w:noWrap/>
                  <w:vAlign w:val="bottom"/>
                  <w:hideMark/>
                </w:tcPr>
                <w:p w14:paraId="7A423243" w14:textId="77777777" w:rsidR="006C5C49" w:rsidRPr="00593254" w:rsidRDefault="006C5C49" w:rsidP="008427B3">
                  <w:pPr>
                    <w:rPr>
                      <w:rFonts w:ascii="Calibri" w:hAnsi="Calibri" w:cs="Calibri"/>
                      <w:color w:val="000000"/>
                    </w:rPr>
                  </w:pPr>
                  <w:r w:rsidRPr="00593254">
                    <w:rPr>
                      <w:rFonts w:ascii="Calibri" w:hAnsi="Calibri" w:cs="Calibri"/>
                      <w:color w:val="000000"/>
                    </w:rPr>
                    <w:t>Gwarancja</w:t>
                  </w:r>
                </w:p>
              </w:tc>
              <w:tc>
                <w:tcPr>
                  <w:tcW w:w="6678" w:type="dxa"/>
                  <w:tcBorders>
                    <w:top w:val="nil"/>
                    <w:left w:val="nil"/>
                    <w:bottom w:val="single" w:sz="4" w:space="0" w:color="auto"/>
                    <w:right w:val="single" w:sz="4" w:space="0" w:color="auto"/>
                  </w:tcBorders>
                  <w:shd w:val="clear" w:color="auto" w:fill="auto"/>
                  <w:noWrap/>
                  <w:vAlign w:val="bottom"/>
                  <w:hideMark/>
                </w:tcPr>
                <w:p w14:paraId="588F21BC" w14:textId="77777777" w:rsidR="006C5C49" w:rsidRPr="00593254" w:rsidRDefault="006C5C49" w:rsidP="008427B3">
                  <w:pPr>
                    <w:rPr>
                      <w:rFonts w:ascii="Calibri" w:hAnsi="Calibri" w:cs="Calibri"/>
                      <w:color w:val="000000"/>
                    </w:rPr>
                  </w:pPr>
                  <w:r w:rsidRPr="00593254">
                    <w:rPr>
                      <w:rFonts w:ascii="Calibri" w:hAnsi="Calibri" w:cs="Calibri"/>
                      <w:color w:val="000000"/>
                    </w:rPr>
                    <w:t>24 miesiące</w:t>
                  </w:r>
                </w:p>
              </w:tc>
            </w:tr>
          </w:tbl>
          <w:p w14:paraId="63BA9A74" w14:textId="77777777" w:rsidR="006C5C49" w:rsidRPr="00593254" w:rsidRDefault="006C5C49" w:rsidP="008427B3">
            <w:pPr>
              <w:rPr>
                <w:rFonts w:ascii="Calibri" w:hAnsi="Calibri" w:cs="Calibri"/>
                <w:color w:val="000000"/>
              </w:rPr>
            </w:pPr>
          </w:p>
          <w:p w14:paraId="08C4376D" w14:textId="77777777" w:rsidR="006C5C49" w:rsidRPr="00593254" w:rsidRDefault="006C5C49" w:rsidP="008427B3">
            <w:pPr>
              <w:rPr>
                <w:rFonts w:ascii="Calibri" w:hAnsi="Calibri" w:cs="Calibri"/>
                <w:b/>
                <w:bCs/>
                <w:color w:val="000000"/>
              </w:rPr>
            </w:pPr>
            <w:r w:rsidRPr="00593254">
              <w:rPr>
                <w:rFonts w:ascii="Calibri" w:hAnsi="Calibri" w:cs="Calibri"/>
                <w:b/>
                <w:bCs/>
                <w:color w:val="000000"/>
              </w:rPr>
              <w:t xml:space="preserve">Poz. 9. Niszczarka </w:t>
            </w:r>
          </w:p>
          <w:tbl>
            <w:tblPr>
              <w:tblW w:w="10834" w:type="dxa"/>
              <w:tblCellMar>
                <w:left w:w="70" w:type="dxa"/>
                <w:right w:w="70" w:type="dxa"/>
              </w:tblCellMar>
              <w:tblLook w:val="04A0" w:firstRow="1" w:lastRow="0" w:firstColumn="1" w:lastColumn="0" w:noHBand="0" w:noVBand="1"/>
            </w:tblPr>
            <w:tblGrid>
              <w:gridCol w:w="5872"/>
              <w:gridCol w:w="4962"/>
            </w:tblGrid>
            <w:tr w:rsidR="006C5C49" w:rsidRPr="00593254" w14:paraId="09BC142D" w14:textId="77777777" w:rsidTr="008427B3">
              <w:trPr>
                <w:trHeight w:val="431"/>
              </w:trPr>
              <w:tc>
                <w:tcPr>
                  <w:tcW w:w="10834" w:type="dxa"/>
                  <w:gridSpan w:val="2"/>
                  <w:tcBorders>
                    <w:top w:val="single" w:sz="4" w:space="0" w:color="auto"/>
                    <w:left w:val="single" w:sz="4" w:space="0" w:color="auto"/>
                    <w:bottom w:val="single" w:sz="4" w:space="0" w:color="auto"/>
                    <w:right w:val="single" w:sz="4" w:space="0" w:color="000000"/>
                  </w:tcBorders>
                  <w:shd w:val="clear" w:color="000000" w:fill="FFFF00"/>
                  <w:noWrap/>
                  <w:vAlign w:val="bottom"/>
                  <w:hideMark/>
                </w:tcPr>
                <w:p w14:paraId="6A8EF78F" w14:textId="77777777" w:rsidR="006C5C49" w:rsidRPr="00593254" w:rsidRDefault="006C5C49" w:rsidP="008427B3">
                  <w:pPr>
                    <w:rPr>
                      <w:rFonts w:ascii="Calibri" w:hAnsi="Calibri" w:cs="Calibri"/>
                      <w:color w:val="000000"/>
                    </w:rPr>
                  </w:pPr>
                  <w:r w:rsidRPr="00593254">
                    <w:rPr>
                      <w:rFonts w:ascii="Calibri" w:hAnsi="Calibri" w:cs="Calibri"/>
                      <w:color w:val="000000"/>
                    </w:rPr>
                    <w:t xml:space="preserve">Niszczarka </w:t>
                  </w:r>
                </w:p>
              </w:tc>
            </w:tr>
            <w:tr w:rsidR="006C5C49" w:rsidRPr="00593254" w14:paraId="2AADC897" w14:textId="77777777" w:rsidTr="008427B3">
              <w:trPr>
                <w:trHeight w:val="300"/>
              </w:trPr>
              <w:tc>
                <w:tcPr>
                  <w:tcW w:w="5872" w:type="dxa"/>
                  <w:tcBorders>
                    <w:top w:val="nil"/>
                    <w:left w:val="single" w:sz="4" w:space="0" w:color="auto"/>
                    <w:bottom w:val="single" w:sz="4" w:space="0" w:color="auto"/>
                    <w:right w:val="single" w:sz="4" w:space="0" w:color="auto"/>
                  </w:tcBorders>
                  <w:shd w:val="clear" w:color="000000" w:fill="FFFF00"/>
                  <w:noWrap/>
                  <w:vAlign w:val="bottom"/>
                  <w:hideMark/>
                </w:tcPr>
                <w:p w14:paraId="0F5EB30E" w14:textId="77777777" w:rsidR="006C5C49" w:rsidRPr="00593254" w:rsidRDefault="006C5C49" w:rsidP="008427B3">
                  <w:pPr>
                    <w:rPr>
                      <w:rFonts w:ascii="Calibri" w:hAnsi="Calibri" w:cs="Calibri"/>
                      <w:color w:val="000000"/>
                    </w:rPr>
                  </w:pPr>
                  <w:r w:rsidRPr="00593254">
                    <w:rPr>
                      <w:rFonts w:ascii="Calibri" w:hAnsi="Calibri" w:cs="Calibri"/>
                      <w:color w:val="000000"/>
                    </w:rPr>
                    <w:t>ilość</w:t>
                  </w:r>
                </w:p>
              </w:tc>
              <w:tc>
                <w:tcPr>
                  <w:tcW w:w="4962" w:type="dxa"/>
                  <w:tcBorders>
                    <w:top w:val="nil"/>
                    <w:left w:val="nil"/>
                    <w:bottom w:val="single" w:sz="4" w:space="0" w:color="auto"/>
                    <w:right w:val="single" w:sz="4" w:space="0" w:color="auto"/>
                  </w:tcBorders>
                  <w:shd w:val="clear" w:color="000000" w:fill="FFFF00"/>
                  <w:noWrap/>
                  <w:vAlign w:val="bottom"/>
                  <w:hideMark/>
                </w:tcPr>
                <w:p w14:paraId="3F07D61C" w14:textId="77777777" w:rsidR="006C5C49" w:rsidRPr="00593254" w:rsidRDefault="006C5C49" w:rsidP="008427B3">
                  <w:pPr>
                    <w:rPr>
                      <w:rFonts w:ascii="Calibri" w:hAnsi="Calibri" w:cs="Calibri"/>
                      <w:color w:val="000000"/>
                    </w:rPr>
                  </w:pPr>
                  <w:r w:rsidRPr="00593254">
                    <w:rPr>
                      <w:rFonts w:ascii="Calibri" w:hAnsi="Calibri" w:cs="Calibri"/>
                      <w:color w:val="000000"/>
                    </w:rPr>
                    <w:t xml:space="preserve">1 </w:t>
                  </w:r>
                  <w:proofErr w:type="spellStart"/>
                  <w:r w:rsidRPr="00593254">
                    <w:rPr>
                      <w:rFonts w:ascii="Calibri" w:hAnsi="Calibri" w:cs="Calibri"/>
                      <w:color w:val="000000"/>
                    </w:rPr>
                    <w:t>szt</w:t>
                  </w:r>
                  <w:proofErr w:type="spellEnd"/>
                </w:p>
              </w:tc>
            </w:tr>
            <w:tr w:rsidR="006C5C49" w:rsidRPr="00593254" w14:paraId="573391CE" w14:textId="77777777" w:rsidTr="008427B3">
              <w:trPr>
                <w:trHeight w:val="300"/>
              </w:trPr>
              <w:tc>
                <w:tcPr>
                  <w:tcW w:w="5872" w:type="dxa"/>
                  <w:tcBorders>
                    <w:top w:val="nil"/>
                    <w:left w:val="single" w:sz="4" w:space="0" w:color="auto"/>
                    <w:bottom w:val="single" w:sz="4" w:space="0" w:color="auto"/>
                    <w:right w:val="single" w:sz="4" w:space="0" w:color="auto"/>
                  </w:tcBorders>
                  <w:shd w:val="clear" w:color="auto" w:fill="auto"/>
                  <w:noWrap/>
                  <w:vAlign w:val="bottom"/>
                  <w:hideMark/>
                </w:tcPr>
                <w:p w14:paraId="67F50937" w14:textId="77777777" w:rsidR="006C5C49" w:rsidRPr="00593254" w:rsidRDefault="006C5C49" w:rsidP="008427B3">
                  <w:pPr>
                    <w:rPr>
                      <w:rFonts w:ascii="Calibri" w:hAnsi="Calibri" w:cs="Calibri"/>
                      <w:color w:val="000000"/>
                    </w:rPr>
                  </w:pPr>
                  <w:r w:rsidRPr="00593254">
                    <w:rPr>
                      <w:rFonts w:ascii="Calibri" w:hAnsi="Calibri" w:cs="Calibri"/>
                      <w:color w:val="000000"/>
                    </w:rPr>
                    <w:t>Stopień bezpieczeństwa</w:t>
                  </w:r>
                </w:p>
              </w:tc>
              <w:tc>
                <w:tcPr>
                  <w:tcW w:w="4962" w:type="dxa"/>
                  <w:tcBorders>
                    <w:top w:val="nil"/>
                    <w:left w:val="nil"/>
                    <w:bottom w:val="single" w:sz="4" w:space="0" w:color="auto"/>
                    <w:right w:val="single" w:sz="4" w:space="0" w:color="auto"/>
                  </w:tcBorders>
                  <w:shd w:val="clear" w:color="auto" w:fill="auto"/>
                  <w:noWrap/>
                  <w:vAlign w:val="bottom"/>
                  <w:hideMark/>
                </w:tcPr>
                <w:p w14:paraId="3E6F844F" w14:textId="77777777" w:rsidR="006C5C49" w:rsidRPr="00593254" w:rsidRDefault="006C5C49" w:rsidP="008427B3">
                  <w:pPr>
                    <w:rPr>
                      <w:rFonts w:ascii="Calibri" w:hAnsi="Calibri" w:cs="Calibri"/>
                      <w:color w:val="000000"/>
                    </w:rPr>
                  </w:pPr>
                  <w:r w:rsidRPr="00593254">
                    <w:rPr>
                      <w:rFonts w:ascii="Calibri" w:hAnsi="Calibri" w:cs="Calibri"/>
                      <w:color w:val="000000"/>
                    </w:rPr>
                    <w:t>P-4</w:t>
                  </w:r>
                </w:p>
              </w:tc>
            </w:tr>
            <w:tr w:rsidR="006C5C49" w:rsidRPr="00593254" w14:paraId="3FF2EFAE" w14:textId="77777777" w:rsidTr="008427B3">
              <w:trPr>
                <w:trHeight w:val="300"/>
              </w:trPr>
              <w:tc>
                <w:tcPr>
                  <w:tcW w:w="5872" w:type="dxa"/>
                  <w:tcBorders>
                    <w:top w:val="nil"/>
                    <w:left w:val="single" w:sz="4" w:space="0" w:color="auto"/>
                    <w:bottom w:val="single" w:sz="4" w:space="0" w:color="auto"/>
                    <w:right w:val="single" w:sz="4" w:space="0" w:color="auto"/>
                  </w:tcBorders>
                  <w:shd w:val="clear" w:color="auto" w:fill="auto"/>
                  <w:noWrap/>
                  <w:vAlign w:val="bottom"/>
                  <w:hideMark/>
                </w:tcPr>
                <w:p w14:paraId="706D7422" w14:textId="77777777" w:rsidR="006C5C49" w:rsidRPr="00593254" w:rsidRDefault="006C5C49" w:rsidP="008427B3">
                  <w:pPr>
                    <w:rPr>
                      <w:rFonts w:ascii="Calibri" w:hAnsi="Calibri" w:cs="Calibri"/>
                      <w:color w:val="000000"/>
                    </w:rPr>
                  </w:pPr>
                  <w:r w:rsidRPr="00593254">
                    <w:rPr>
                      <w:rFonts w:ascii="Calibri" w:hAnsi="Calibri" w:cs="Calibri"/>
                      <w:color w:val="000000"/>
                    </w:rPr>
                    <w:t>Wymiary maksymalne</w:t>
                  </w:r>
                </w:p>
              </w:tc>
              <w:tc>
                <w:tcPr>
                  <w:tcW w:w="4962" w:type="dxa"/>
                  <w:tcBorders>
                    <w:top w:val="nil"/>
                    <w:left w:val="nil"/>
                    <w:bottom w:val="single" w:sz="4" w:space="0" w:color="auto"/>
                    <w:right w:val="single" w:sz="4" w:space="0" w:color="auto"/>
                  </w:tcBorders>
                  <w:shd w:val="clear" w:color="auto" w:fill="auto"/>
                  <w:noWrap/>
                  <w:vAlign w:val="bottom"/>
                  <w:hideMark/>
                </w:tcPr>
                <w:p w14:paraId="320D3690" w14:textId="77777777" w:rsidR="006C5C49" w:rsidRPr="00593254" w:rsidRDefault="006C5C49" w:rsidP="008427B3">
                  <w:pPr>
                    <w:rPr>
                      <w:rFonts w:ascii="Calibri" w:hAnsi="Calibri" w:cs="Calibri"/>
                      <w:color w:val="000000"/>
                    </w:rPr>
                  </w:pPr>
                  <w:r w:rsidRPr="00593254">
                    <w:rPr>
                      <w:rFonts w:ascii="Calibri" w:hAnsi="Calibri" w:cs="Calibri"/>
                      <w:color w:val="000000"/>
                    </w:rPr>
                    <w:t>wysokość  62cm, szerokość 45cm, głębokość 35cm</w:t>
                  </w:r>
                </w:p>
              </w:tc>
            </w:tr>
            <w:tr w:rsidR="006C5C49" w:rsidRPr="00593254" w14:paraId="6A48E34F" w14:textId="77777777" w:rsidTr="008427B3">
              <w:trPr>
                <w:trHeight w:val="300"/>
              </w:trPr>
              <w:tc>
                <w:tcPr>
                  <w:tcW w:w="5872" w:type="dxa"/>
                  <w:tcBorders>
                    <w:top w:val="nil"/>
                    <w:left w:val="single" w:sz="4" w:space="0" w:color="auto"/>
                    <w:bottom w:val="single" w:sz="4" w:space="0" w:color="auto"/>
                    <w:right w:val="single" w:sz="4" w:space="0" w:color="auto"/>
                  </w:tcBorders>
                  <w:shd w:val="clear" w:color="auto" w:fill="auto"/>
                  <w:noWrap/>
                  <w:vAlign w:val="bottom"/>
                  <w:hideMark/>
                </w:tcPr>
                <w:p w14:paraId="65E1B6FB" w14:textId="77777777" w:rsidR="006C5C49" w:rsidRPr="00593254" w:rsidRDefault="006C5C49" w:rsidP="008427B3">
                  <w:pPr>
                    <w:rPr>
                      <w:rFonts w:ascii="Calibri" w:hAnsi="Calibri" w:cs="Calibri"/>
                      <w:color w:val="000000"/>
                    </w:rPr>
                  </w:pPr>
                  <w:r w:rsidRPr="00593254">
                    <w:rPr>
                      <w:rFonts w:ascii="Calibri" w:hAnsi="Calibri" w:cs="Calibri"/>
                      <w:color w:val="000000"/>
                    </w:rPr>
                    <w:t>zasilanie</w:t>
                  </w:r>
                </w:p>
              </w:tc>
              <w:tc>
                <w:tcPr>
                  <w:tcW w:w="4962" w:type="dxa"/>
                  <w:tcBorders>
                    <w:top w:val="nil"/>
                    <w:left w:val="nil"/>
                    <w:bottom w:val="single" w:sz="4" w:space="0" w:color="auto"/>
                    <w:right w:val="single" w:sz="4" w:space="0" w:color="auto"/>
                  </w:tcBorders>
                  <w:shd w:val="clear" w:color="auto" w:fill="auto"/>
                  <w:noWrap/>
                  <w:vAlign w:val="bottom"/>
                  <w:hideMark/>
                </w:tcPr>
                <w:p w14:paraId="1F35B40C" w14:textId="77777777" w:rsidR="006C5C49" w:rsidRPr="00593254" w:rsidRDefault="006C5C49" w:rsidP="008427B3">
                  <w:pPr>
                    <w:rPr>
                      <w:rFonts w:ascii="Calibri" w:hAnsi="Calibri" w:cs="Calibri"/>
                      <w:color w:val="000000"/>
                    </w:rPr>
                  </w:pPr>
                  <w:r w:rsidRPr="00593254">
                    <w:rPr>
                      <w:rFonts w:ascii="Calibri" w:hAnsi="Calibri" w:cs="Calibri"/>
                      <w:color w:val="000000"/>
                    </w:rPr>
                    <w:t>230V/50Hz</w:t>
                  </w:r>
                </w:p>
              </w:tc>
            </w:tr>
            <w:tr w:rsidR="006C5C49" w:rsidRPr="00593254" w14:paraId="15E4AD5D" w14:textId="77777777" w:rsidTr="008427B3">
              <w:trPr>
                <w:trHeight w:val="300"/>
              </w:trPr>
              <w:tc>
                <w:tcPr>
                  <w:tcW w:w="5872" w:type="dxa"/>
                  <w:tcBorders>
                    <w:top w:val="nil"/>
                    <w:left w:val="single" w:sz="4" w:space="0" w:color="auto"/>
                    <w:bottom w:val="single" w:sz="4" w:space="0" w:color="auto"/>
                    <w:right w:val="single" w:sz="4" w:space="0" w:color="auto"/>
                  </w:tcBorders>
                  <w:shd w:val="clear" w:color="auto" w:fill="auto"/>
                  <w:noWrap/>
                  <w:vAlign w:val="bottom"/>
                  <w:hideMark/>
                </w:tcPr>
                <w:p w14:paraId="09453B53" w14:textId="77777777" w:rsidR="006C5C49" w:rsidRPr="00593254" w:rsidRDefault="006C5C49" w:rsidP="008427B3">
                  <w:pPr>
                    <w:rPr>
                      <w:rFonts w:ascii="Calibri" w:hAnsi="Calibri" w:cs="Calibri"/>
                      <w:color w:val="000000"/>
                    </w:rPr>
                  </w:pPr>
                  <w:r w:rsidRPr="00593254">
                    <w:rPr>
                      <w:rFonts w:ascii="Calibri" w:hAnsi="Calibri" w:cs="Calibri"/>
                      <w:color w:val="000000"/>
                    </w:rPr>
                    <w:t>Niszczone materiały</w:t>
                  </w:r>
                </w:p>
              </w:tc>
              <w:tc>
                <w:tcPr>
                  <w:tcW w:w="4962" w:type="dxa"/>
                  <w:tcBorders>
                    <w:top w:val="nil"/>
                    <w:left w:val="nil"/>
                    <w:bottom w:val="single" w:sz="4" w:space="0" w:color="auto"/>
                    <w:right w:val="single" w:sz="4" w:space="0" w:color="auto"/>
                  </w:tcBorders>
                  <w:shd w:val="clear" w:color="auto" w:fill="auto"/>
                  <w:noWrap/>
                  <w:vAlign w:val="bottom"/>
                  <w:hideMark/>
                </w:tcPr>
                <w:p w14:paraId="400188AA" w14:textId="77777777" w:rsidR="006C5C49" w:rsidRPr="00593254" w:rsidRDefault="006C5C49" w:rsidP="008427B3">
                  <w:pPr>
                    <w:rPr>
                      <w:rFonts w:ascii="Calibri" w:hAnsi="Calibri" w:cs="Calibri"/>
                      <w:color w:val="000000"/>
                    </w:rPr>
                  </w:pPr>
                  <w:r w:rsidRPr="00593254">
                    <w:rPr>
                      <w:rFonts w:ascii="Calibri" w:hAnsi="Calibri" w:cs="Calibri"/>
                      <w:color w:val="000000"/>
                    </w:rPr>
                    <w:t xml:space="preserve">papier A4, </w:t>
                  </w:r>
                  <w:proofErr w:type="spellStart"/>
                  <w:r w:rsidRPr="00593254">
                    <w:rPr>
                      <w:rFonts w:ascii="Calibri" w:hAnsi="Calibri" w:cs="Calibri"/>
                      <w:color w:val="000000"/>
                    </w:rPr>
                    <w:t>zszyfki</w:t>
                  </w:r>
                  <w:proofErr w:type="spellEnd"/>
                  <w:r w:rsidRPr="00593254">
                    <w:rPr>
                      <w:rFonts w:ascii="Calibri" w:hAnsi="Calibri" w:cs="Calibri"/>
                      <w:color w:val="000000"/>
                    </w:rPr>
                    <w:t xml:space="preserve">, </w:t>
                  </w:r>
                  <w:proofErr w:type="spellStart"/>
                  <w:r w:rsidRPr="00593254">
                    <w:rPr>
                      <w:rFonts w:ascii="Calibri" w:hAnsi="Calibri" w:cs="Calibri"/>
                      <w:color w:val="000000"/>
                    </w:rPr>
                    <w:t>spinacze,karty</w:t>
                  </w:r>
                  <w:proofErr w:type="spellEnd"/>
                  <w:r w:rsidRPr="00593254">
                    <w:rPr>
                      <w:rFonts w:ascii="Calibri" w:hAnsi="Calibri" w:cs="Calibri"/>
                      <w:color w:val="000000"/>
                    </w:rPr>
                    <w:t xml:space="preserve"> kredytowe, CD/DVD</w:t>
                  </w:r>
                </w:p>
              </w:tc>
            </w:tr>
            <w:tr w:rsidR="006C5C49" w:rsidRPr="00593254" w14:paraId="4EABE710" w14:textId="77777777" w:rsidTr="008427B3">
              <w:trPr>
                <w:trHeight w:val="300"/>
              </w:trPr>
              <w:tc>
                <w:tcPr>
                  <w:tcW w:w="5872" w:type="dxa"/>
                  <w:tcBorders>
                    <w:top w:val="nil"/>
                    <w:left w:val="single" w:sz="4" w:space="0" w:color="auto"/>
                    <w:bottom w:val="single" w:sz="4" w:space="0" w:color="auto"/>
                    <w:right w:val="single" w:sz="4" w:space="0" w:color="auto"/>
                  </w:tcBorders>
                  <w:shd w:val="clear" w:color="auto" w:fill="auto"/>
                  <w:noWrap/>
                  <w:vAlign w:val="bottom"/>
                  <w:hideMark/>
                </w:tcPr>
                <w:p w14:paraId="00DB86D4" w14:textId="77777777" w:rsidR="006C5C49" w:rsidRPr="00593254" w:rsidRDefault="006C5C49" w:rsidP="008427B3">
                  <w:pPr>
                    <w:rPr>
                      <w:rFonts w:ascii="Calibri" w:hAnsi="Calibri" w:cs="Calibri"/>
                      <w:color w:val="000000"/>
                    </w:rPr>
                  </w:pPr>
                  <w:r w:rsidRPr="00593254">
                    <w:rPr>
                      <w:rFonts w:ascii="Calibri" w:hAnsi="Calibri" w:cs="Calibri"/>
                      <w:color w:val="000000"/>
                    </w:rPr>
                    <w:t>Pojemność kosza zamykany w obudowie</w:t>
                  </w:r>
                </w:p>
              </w:tc>
              <w:tc>
                <w:tcPr>
                  <w:tcW w:w="4962" w:type="dxa"/>
                  <w:tcBorders>
                    <w:top w:val="nil"/>
                    <w:left w:val="nil"/>
                    <w:bottom w:val="single" w:sz="4" w:space="0" w:color="auto"/>
                    <w:right w:val="single" w:sz="4" w:space="0" w:color="auto"/>
                  </w:tcBorders>
                  <w:shd w:val="clear" w:color="auto" w:fill="auto"/>
                  <w:noWrap/>
                  <w:vAlign w:val="bottom"/>
                  <w:hideMark/>
                </w:tcPr>
                <w:p w14:paraId="00D035C8" w14:textId="77777777" w:rsidR="006C5C49" w:rsidRPr="00593254" w:rsidRDefault="006C5C49" w:rsidP="008427B3">
                  <w:pPr>
                    <w:rPr>
                      <w:rFonts w:ascii="Calibri" w:hAnsi="Calibri" w:cs="Calibri"/>
                      <w:color w:val="000000"/>
                    </w:rPr>
                  </w:pPr>
                  <w:r w:rsidRPr="00593254">
                    <w:rPr>
                      <w:rFonts w:ascii="Calibri" w:hAnsi="Calibri" w:cs="Calibri"/>
                      <w:color w:val="000000"/>
                    </w:rPr>
                    <w:t>minimum 33 litry</w:t>
                  </w:r>
                </w:p>
              </w:tc>
            </w:tr>
            <w:tr w:rsidR="006C5C49" w:rsidRPr="00593254" w14:paraId="4C7382B2" w14:textId="77777777" w:rsidTr="008427B3">
              <w:trPr>
                <w:trHeight w:val="300"/>
              </w:trPr>
              <w:tc>
                <w:tcPr>
                  <w:tcW w:w="5872" w:type="dxa"/>
                  <w:tcBorders>
                    <w:top w:val="nil"/>
                    <w:left w:val="single" w:sz="4" w:space="0" w:color="auto"/>
                    <w:bottom w:val="single" w:sz="4" w:space="0" w:color="auto"/>
                    <w:right w:val="single" w:sz="4" w:space="0" w:color="auto"/>
                  </w:tcBorders>
                  <w:shd w:val="clear" w:color="auto" w:fill="auto"/>
                  <w:noWrap/>
                  <w:vAlign w:val="bottom"/>
                  <w:hideMark/>
                </w:tcPr>
                <w:p w14:paraId="33CC3900" w14:textId="77777777" w:rsidR="006C5C49" w:rsidRPr="00593254" w:rsidRDefault="006C5C49" w:rsidP="008427B3">
                  <w:pPr>
                    <w:rPr>
                      <w:rFonts w:ascii="Calibri" w:hAnsi="Calibri" w:cs="Calibri"/>
                      <w:color w:val="000000"/>
                    </w:rPr>
                  </w:pPr>
                  <w:r w:rsidRPr="00593254">
                    <w:rPr>
                      <w:rFonts w:ascii="Calibri" w:hAnsi="Calibri" w:cs="Calibri"/>
                      <w:color w:val="000000"/>
                    </w:rPr>
                    <w:t>Gwarancja</w:t>
                  </w:r>
                </w:p>
              </w:tc>
              <w:tc>
                <w:tcPr>
                  <w:tcW w:w="4962" w:type="dxa"/>
                  <w:tcBorders>
                    <w:top w:val="nil"/>
                    <w:left w:val="nil"/>
                    <w:bottom w:val="single" w:sz="4" w:space="0" w:color="auto"/>
                    <w:right w:val="single" w:sz="4" w:space="0" w:color="auto"/>
                  </w:tcBorders>
                  <w:shd w:val="clear" w:color="auto" w:fill="auto"/>
                  <w:noWrap/>
                  <w:vAlign w:val="bottom"/>
                  <w:hideMark/>
                </w:tcPr>
                <w:p w14:paraId="3CB37A9C" w14:textId="77777777" w:rsidR="006C5C49" w:rsidRPr="00593254" w:rsidRDefault="006C5C49" w:rsidP="008427B3">
                  <w:pPr>
                    <w:rPr>
                      <w:rFonts w:ascii="Calibri" w:hAnsi="Calibri" w:cs="Calibri"/>
                      <w:color w:val="000000"/>
                    </w:rPr>
                  </w:pPr>
                  <w:r w:rsidRPr="00593254">
                    <w:rPr>
                      <w:rFonts w:ascii="Calibri" w:hAnsi="Calibri" w:cs="Calibri"/>
                      <w:color w:val="000000"/>
                    </w:rPr>
                    <w:t>24 miesiące</w:t>
                  </w:r>
                </w:p>
              </w:tc>
            </w:tr>
          </w:tbl>
          <w:p w14:paraId="0669C035" w14:textId="77777777" w:rsidR="006C5C49" w:rsidRPr="00593254" w:rsidRDefault="006C5C49" w:rsidP="008427B3">
            <w:pPr>
              <w:rPr>
                <w:rFonts w:ascii="Calibri" w:hAnsi="Calibri" w:cs="Calibri"/>
                <w:color w:val="000000"/>
              </w:rPr>
            </w:pPr>
          </w:p>
          <w:p w14:paraId="21FF670E" w14:textId="77777777" w:rsidR="006C5C49" w:rsidRPr="00593254" w:rsidRDefault="006C5C49" w:rsidP="008427B3">
            <w:pPr>
              <w:rPr>
                <w:rFonts w:ascii="Calibri" w:hAnsi="Calibri" w:cs="Calibri"/>
                <w:b/>
                <w:bCs/>
                <w:color w:val="000000"/>
              </w:rPr>
            </w:pPr>
            <w:r w:rsidRPr="00593254">
              <w:rPr>
                <w:rFonts w:ascii="Calibri" w:hAnsi="Calibri" w:cs="Calibri"/>
                <w:b/>
                <w:bCs/>
                <w:color w:val="000000"/>
              </w:rPr>
              <w:t>Poz. 10 -11</w:t>
            </w:r>
          </w:p>
          <w:p w14:paraId="5E214798" w14:textId="77777777" w:rsidR="006C5C49" w:rsidRPr="00593254" w:rsidRDefault="006C5C49" w:rsidP="008427B3">
            <w:pPr>
              <w:rPr>
                <w:rFonts w:ascii="Calibri" w:hAnsi="Calibri" w:cs="Calibri"/>
                <w:b/>
                <w:bCs/>
                <w:color w:val="000000"/>
              </w:rPr>
            </w:pPr>
            <w:r w:rsidRPr="00593254">
              <w:rPr>
                <w:rFonts w:ascii="Calibri" w:hAnsi="Calibri" w:cs="Calibri"/>
                <w:b/>
                <w:bCs/>
                <w:color w:val="000000"/>
              </w:rPr>
              <w:t>Urządzenie wielofunkcyjne kopiowanie, skanowanie, drukowanie</w:t>
            </w:r>
          </w:p>
          <w:tbl>
            <w:tblPr>
              <w:tblW w:w="10829" w:type="dxa"/>
              <w:tblCellMar>
                <w:left w:w="70" w:type="dxa"/>
                <w:right w:w="70" w:type="dxa"/>
              </w:tblCellMar>
              <w:tblLook w:val="04A0" w:firstRow="1" w:lastRow="0" w:firstColumn="1" w:lastColumn="0" w:noHBand="0" w:noVBand="1"/>
            </w:tblPr>
            <w:tblGrid>
              <w:gridCol w:w="6293"/>
              <w:gridCol w:w="4536"/>
            </w:tblGrid>
            <w:tr w:rsidR="006C5C49" w:rsidRPr="00593254" w14:paraId="373B018A" w14:textId="77777777" w:rsidTr="008427B3">
              <w:trPr>
                <w:trHeight w:val="315"/>
              </w:trPr>
              <w:tc>
                <w:tcPr>
                  <w:tcW w:w="10829" w:type="dxa"/>
                  <w:gridSpan w:val="2"/>
                  <w:tcBorders>
                    <w:top w:val="single" w:sz="8" w:space="0" w:color="000000"/>
                    <w:left w:val="single" w:sz="8" w:space="0" w:color="000000"/>
                    <w:bottom w:val="single" w:sz="4" w:space="0" w:color="000000"/>
                    <w:right w:val="single" w:sz="8" w:space="0" w:color="000000"/>
                  </w:tcBorders>
                  <w:shd w:val="clear" w:color="FFFF00" w:fill="FFFF00"/>
                  <w:noWrap/>
                  <w:vAlign w:val="center"/>
                  <w:hideMark/>
                </w:tcPr>
                <w:p w14:paraId="3DC4854F" w14:textId="77777777" w:rsidR="006C5C49" w:rsidRPr="00593254" w:rsidRDefault="006C5C49" w:rsidP="008427B3">
                  <w:pPr>
                    <w:rPr>
                      <w:rFonts w:ascii="Calibri" w:hAnsi="Calibri" w:cs="Calibri"/>
                    </w:rPr>
                  </w:pPr>
                  <w:r w:rsidRPr="00593254">
                    <w:rPr>
                      <w:rFonts w:ascii="Calibri" w:hAnsi="Calibri" w:cs="Calibri"/>
                    </w:rPr>
                    <w:t>Urządzenie wielofunkcyjne monochromatyczne( 2 szt.) wraz z zestawem tonerów zapasowych (6 szt.)</w:t>
                  </w:r>
                </w:p>
              </w:tc>
            </w:tr>
            <w:tr w:rsidR="006C5C49" w:rsidRPr="00593254" w14:paraId="4046135F" w14:textId="77777777" w:rsidTr="008427B3">
              <w:trPr>
                <w:trHeight w:val="315"/>
              </w:trPr>
              <w:tc>
                <w:tcPr>
                  <w:tcW w:w="6293" w:type="dxa"/>
                  <w:tcBorders>
                    <w:top w:val="nil"/>
                    <w:left w:val="single" w:sz="4" w:space="0" w:color="000000"/>
                    <w:bottom w:val="single" w:sz="4" w:space="0" w:color="000000"/>
                    <w:right w:val="single" w:sz="4" w:space="0" w:color="000000"/>
                  </w:tcBorders>
                  <w:shd w:val="clear" w:color="FFFFFF" w:fill="FFFF00"/>
                  <w:noWrap/>
                  <w:vAlign w:val="center"/>
                  <w:hideMark/>
                </w:tcPr>
                <w:p w14:paraId="6DB6DCCD" w14:textId="77777777" w:rsidR="006C5C49" w:rsidRPr="00593254" w:rsidRDefault="006C5C49" w:rsidP="008427B3">
                  <w:pPr>
                    <w:rPr>
                      <w:rFonts w:ascii="Calibri" w:hAnsi="Calibri" w:cs="Calibri"/>
                    </w:rPr>
                  </w:pPr>
                  <w:r w:rsidRPr="00593254">
                    <w:rPr>
                      <w:rFonts w:ascii="Calibri" w:hAnsi="Calibri" w:cs="Calibri"/>
                    </w:rPr>
                    <w:t xml:space="preserve">ilość </w:t>
                  </w:r>
                </w:p>
              </w:tc>
              <w:tc>
                <w:tcPr>
                  <w:tcW w:w="4536" w:type="dxa"/>
                  <w:tcBorders>
                    <w:top w:val="nil"/>
                    <w:left w:val="nil"/>
                    <w:bottom w:val="single" w:sz="4" w:space="0" w:color="000000"/>
                    <w:right w:val="single" w:sz="4" w:space="0" w:color="000000"/>
                  </w:tcBorders>
                  <w:shd w:val="clear" w:color="FFFFFF" w:fill="FFFF00"/>
                  <w:noWrap/>
                  <w:vAlign w:val="center"/>
                  <w:hideMark/>
                </w:tcPr>
                <w:p w14:paraId="1B41A43A" w14:textId="77777777" w:rsidR="006C5C49" w:rsidRPr="00593254" w:rsidRDefault="006C5C49" w:rsidP="008427B3">
                  <w:pPr>
                    <w:rPr>
                      <w:rFonts w:ascii="Calibri" w:hAnsi="Calibri" w:cs="Calibri"/>
                    </w:rPr>
                  </w:pPr>
                  <w:r w:rsidRPr="00593254">
                    <w:rPr>
                      <w:rFonts w:ascii="Calibri" w:hAnsi="Calibri" w:cs="Calibri"/>
                    </w:rPr>
                    <w:t>2</w:t>
                  </w:r>
                </w:p>
              </w:tc>
            </w:tr>
            <w:tr w:rsidR="006C5C49" w:rsidRPr="00593254" w14:paraId="49D49EED" w14:textId="77777777" w:rsidTr="008427B3">
              <w:trPr>
                <w:trHeight w:val="600"/>
              </w:trPr>
              <w:tc>
                <w:tcPr>
                  <w:tcW w:w="6293" w:type="dxa"/>
                  <w:tcBorders>
                    <w:top w:val="nil"/>
                    <w:left w:val="single" w:sz="4" w:space="0" w:color="auto"/>
                    <w:bottom w:val="single" w:sz="4" w:space="0" w:color="auto"/>
                    <w:right w:val="single" w:sz="4" w:space="0" w:color="auto"/>
                  </w:tcBorders>
                  <w:shd w:val="clear" w:color="auto" w:fill="auto"/>
                  <w:hideMark/>
                </w:tcPr>
                <w:p w14:paraId="5B61F63B" w14:textId="77777777" w:rsidR="006C5C49" w:rsidRPr="00593254" w:rsidRDefault="006C5C49" w:rsidP="008427B3">
                  <w:pPr>
                    <w:rPr>
                      <w:rFonts w:ascii="Calibri" w:hAnsi="Calibri" w:cs="Calibri"/>
                    </w:rPr>
                  </w:pPr>
                  <w:r w:rsidRPr="00593254">
                    <w:rPr>
                      <w:rFonts w:ascii="Calibri" w:hAnsi="Calibri" w:cs="Calibri"/>
                    </w:rPr>
                    <w:lastRenderedPageBreak/>
                    <w:t>Technologia druku</w:t>
                  </w:r>
                </w:p>
              </w:tc>
              <w:tc>
                <w:tcPr>
                  <w:tcW w:w="4536" w:type="dxa"/>
                  <w:tcBorders>
                    <w:top w:val="nil"/>
                    <w:left w:val="nil"/>
                    <w:bottom w:val="single" w:sz="4" w:space="0" w:color="auto"/>
                    <w:right w:val="single" w:sz="4" w:space="0" w:color="auto"/>
                  </w:tcBorders>
                  <w:shd w:val="clear" w:color="auto" w:fill="auto"/>
                  <w:hideMark/>
                </w:tcPr>
                <w:p w14:paraId="583023A7" w14:textId="77777777" w:rsidR="006C5C49" w:rsidRPr="00593254" w:rsidRDefault="006C5C49" w:rsidP="008427B3">
                  <w:pPr>
                    <w:rPr>
                      <w:rFonts w:ascii="Calibri" w:hAnsi="Calibri" w:cs="Calibri"/>
                    </w:rPr>
                  </w:pPr>
                  <w:r w:rsidRPr="00593254">
                    <w:rPr>
                      <w:rFonts w:ascii="Calibri" w:hAnsi="Calibri" w:cs="Calibri"/>
                    </w:rPr>
                    <w:t>druk laserowy monochromatyczny, automatyczny druk dwustronny w standardzie/ Technologia druku LED</w:t>
                  </w:r>
                </w:p>
              </w:tc>
            </w:tr>
            <w:tr w:rsidR="006C5C49" w:rsidRPr="00593254" w14:paraId="1C5AC537" w14:textId="77777777" w:rsidTr="008427B3">
              <w:trPr>
                <w:trHeight w:val="600"/>
              </w:trPr>
              <w:tc>
                <w:tcPr>
                  <w:tcW w:w="6293" w:type="dxa"/>
                  <w:tcBorders>
                    <w:top w:val="nil"/>
                    <w:left w:val="single" w:sz="4" w:space="0" w:color="auto"/>
                    <w:bottom w:val="single" w:sz="4" w:space="0" w:color="auto"/>
                    <w:right w:val="single" w:sz="4" w:space="0" w:color="auto"/>
                  </w:tcBorders>
                  <w:shd w:val="clear" w:color="auto" w:fill="auto"/>
                  <w:hideMark/>
                </w:tcPr>
                <w:p w14:paraId="7CE1BB17" w14:textId="77777777" w:rsidR="006C5C49" w:rsidRPr="00593254" w:rsidRDefault="006C5C49" w:rsidP="008427B3">
                  <w:pPr>
                    <w:rPr>
                      <w:rFonts w:ascii="Calibri" w:hAnsi="Calibri" w:cs="Calibri"/>
                    </w:rPr>
                  </w:pPr>
                  <w:r w:rsidRPr="00593254">
                    <w:rPr>
                      <w:rFonts w:ascii="Calibri" w:hAnsi="Calibri" w:cs="Calibri"/>
                    </w:rPr>
                    <w:t>Szybkość druku</w:t>
                  </w:r>
                </w:p>
              </w:tc>
              <w:tc>
                <w:tcPr>
                  <w:tcW w:w="4536" w:type="dxa"/>
                  <w:tcBorders>
                    <w:top w:val="nil"/>
                    <w:left w:val="nil"/>
                    <w:bottom w:val="single" w:sz="4" w:space="0" w:color="auto"/>
                    <w:right w:val="single" w:sz="4" w:space="0" w:color="auto"/>
                  </w:tcBorders>
                  <w:shd w:val="clear" w:color="auto" w:fill="auto"/>
                  <w:hideMark/>
                </w:tcPr>
                <w:p w14:paraId="7AD36F1E" w14:textId="77777777" w:rsidR="006C5C49" w:rsidRPr="00593254" w:rsidRDefault="006C5C49" w:rsidP="008427B3">
                  <w:pPr>
                    <w:rPr>
                      <w:rFonts w:ascii="Calibri" w:hAnsi="Calibri" w:cs="Calibri"/>
                    </w:rPr>
                  </w:pPr>
                  <w:r w:rsidRPr="00593254">
                    <w:rPr>
                      <w:rFonts w:ascii="Calibri" w:hAnsi="Calibri" w:cs="Calibri"/>
                    </w:rPr>
                    <w:t>urządzenie umożliwia wydruk minimum 19 stron na minutę dla formatu A4  zarówno w trybie jednostronnym i dwustronnym</w:t>
                  </w:r>
                </w:p>
              </w:tc>
            </w:tr>
            <w:tr w:rsidR="006C5C49" w:rsidRPr="00593254" w14:paraId="72862D1F" w14:textId="77777777" w:rsidTr="008427B3">
              <w:trPr>
                <w:trHeight w:val="600"/>
              </w:trPr>
              <w:tc>
                <w:tcPr>
                  <w:tcW w:w="6293" w:type="dxa"/>
                  <w:tcBorders>
                    <w:top w:val="nil"/>
                    <w:left w:val="single" w:sz="4" w:space="0" w:color="auto"/>
                    <w:bottom w:val="single" w:sz="4" w:space="0" w:color="auto"/>
                    <w:right w:val="single" w:sz="4" w:space="0" w:color="auto"/>
                  </w:tcBorders>
                  <w:shd w:val="clear" w:color="auto" w:fill="auto"/>
                  <w:hideMark/>
                </w:tcPr>
                <w:p w14:paraId="614C976F" w14:textId="77777777" w:rsidR="006C5C49" w:rsidRPr="00593254" w:rsidRDefault="006C5C49" w:rsidP="008427B3">
                  <w:pPr>
                    <w:rPr>
                      <w:rFonts w:ascii="Calibri" w:hAnsi="Calibri" w:cs="Calibri"/>
                    </w:rPr>
                  </w:pPr>
                  <w:r w:rsidRPr="00593254">
                    <w:rPr>
                      <w:rFonts w:ascii="Calibri" w:hAnsi="Calibri" w:cs="Calibri"/>
                    </w:rPr>
                    <w:t>Czas oczekiwania na wydruk pierwszej strony mono</w:t>
                  </w:r>
                </w:p>
              </w:tc>
              <w:tc>
                <w:tcPr>
                  <w:tcW w:w="4536" w:type="dxa"/>
                  <w:tcBorders>
                    <w:top w:val="nil"/>
                    <w:left w:val="nil"/>
                    <w:bottom w:val="single" w:sz="4" w:space="0" w:color="auto"/>
                    <w:right w:val="single" w:sz="4" w:space="0" w:color="auto"/>
                  </w:tcBorders>
                  <w:shd w:val="clear" w:color="auto" w:fill="auto"/>
                  <w:hideMark/>
                </w:tcPr>
                <w:p w14:paraId="525A6FF7" w14:textId="77777777" w:rsidR="006C5C49" w:rsidRPr="00593254" w:rsidRDefault="006C5C49" w:rsidP="008427B3">
                  <w:pPr>
                    <w:rPr>
                      <w:rFonts w:ascii="Calibri" w:hAnsi="Calibri" w:cs="Calibri"/>
                    </w:rPr>
                  </w:pPr>
                  <w:r w:rsidRPr="00593254">
                    <w:rPr>
                      <w:rFonts w:ascii="Calibri" w:hAnsi="Calibri" w:cs="Calibri"/>
                    </w:rPr>
                    <w:t>do 5 sekund</w:t>
                  </w:r>
                </w:p>
              </w:tc>
            </w:tr>
            <w:tr w:rsidR="006C5C49" w:rsidRPr="00593254" w14:paraId="315DD520" w14:textId="77777777" w:rsidTr="008427B3">
              <w:trPr>
                <w:trHeight w:val="300"/>
              </w:trPr>
              <w:tc>
                <w:tcPr>
                  <w:tcW w:w="6293" w:type="dxa"/>
                  <w:tcBorders>
                    <w:top w:val="nil"/>
                    <w:left w:val="single" w:sz="4" w:space="0" w:color="auto"/>
                    <w:bottom w:val="single" w:sz="4" w:space="0" w:color="auto"/>
                    <w:right w:val="single" w:sz="4" w:space="0" w:color="auto"/>
                  </w:tcBorders>
                  <w:shd w:val="clear" w:color="auto" w:fill="auto"/>
                  <w:hideMark/>
                </w:tcPr>
                <w:p w14:paraId="207DE8AA" w14:textId="77777777" w:rsidR="006C5C49" w:rsidRPr="00593254" w:rsidRDefault="006C5C49" w:rsidP="008427B3">
                  <w:pPr>
                    <w:rPr>
                      <w:rFonts w:ascii="Calibri" w:hAnsi="Calibri" w:cs="Calibri"/>
                    </w:rPr>
                  </w:pPr>
                  <w:r w:rsidRPr="00593254">
                    <w:rPr>
                      <w:rFonts w:ascii="Calibri" w:hAnsi="Calibri" w:cs="Calibri"/>
                    </w:rPr>
                    <w:t>Czas nagrzewania</w:t>
                  </w:r>
                </w:p>
              </w:tc>
              <w:tc>
                <w:tcPr>
                  <w:tcW w:w="4536" w:type="dxa"/>
                  <w:tcBorders>
                    <w:top w:val="nil"/>
                    <w:left w:val="nil"/>
                    <w:bottom w:val="single" w:sz="4" w:space="0" w:color="auto"/>
                    <w:right w:val="single" w:sz="4" w:space="0" w:color="auto"/>
                  </w:tcBorders>
                  <w:shd w:val="clear" w:color="auto" w:fill="auto"/>
                  <w:hideMark/>
                </w:tcPr>
                <w:p w14:paraId="1953728A" w14:textId="77777777" w:rsidR="006C5C49" w:rsidRPr="00593254" w:rsidRDefault="006C5C49" w:rsidP="008427B3">
                  <w:pPr>
                    <w:rPr>
                      <w:rFonts w:ascii="Calibri" w:hAnsi="Calibri" w:cs="Calibri"/>
                    </w:rPr>
                  </w:pPr>
                  <w:r w:rsidRPr="00593254">
                    <w:rPr>
                      <w:rFonts w:ascii="Calibri" w:hAnsi="Calibri" w:cs="Calibri"/>
                    </w:rPr>
                    <w:t>do 30 sekund</w:t>
                  </w:r>
                </w:p>
              </w:tc>
            </w:tr>
            <w:tr w:rsidR="006C5C49" w:rsidRPr="00593254" w14:paraId="5883DF66" w14:textId="77777777" w:rsidTr="008427B3">
              <w:trPr>
                <w:trHeight w:val="300"/>
              </w:trPr>
              <w:tc>
                <w:tcPr>
                  <w:tcW w:w="6293" w:type="dxa"/>
                  <w:tcBorders>
                    <w:top w:val="nil"/>
                    <w:left w:val="single" w:sz="4" w:space="0" w:color="auto"/>
                    <w:bottom w:val="single" w:sz="4" w:space="0" w:color="auto"/>
                    <w:right w:val="single" w:sz="4" w:space="0" w:color="auto"/>
                  </w:tcBorders>
                  <w:shd w:val="clear" w:color="auto" w:fill="auto"/>
                  <w:hideMark/>
                </w:tcPr>
                <w:p w14:paraId="77C600EB" w14:textId="77777777" w:rsidR="006C5C49" w:rsidRPr="00593254" w:rsidRDefault="006C5C49" w:rsidP="008427B3">
                  <w:pPr>
                    <w:rPr>
                      <w:rFonts w:ascii="Calibri" w:hAnsi="Calibri" w:cs="Calibri"/>
                    </w:rPr>
                  </w:pPr>
                  <w:r w:rsidRPr="00593254">
                    <w:rPr>
                      <w:rFonts w:ascii="Calibri" w:hAnsi="Calibri" w:cs="Calibri"/>
                    </w:rPr>
                    <w:t>Pamięć RAM</w:t>
                  </w:r>
                </w:p>
              </w:tc>
              <w:tc>
                <w:tcPr>
                  <w:tcW w:w="4536" w:type="dxa"/>
                  <w:tcBorders>
                    <w:top w:val="nil"/>
                    <w:left w:val="nil"/>
                    <w:bottom w:val="single" w:sz="4" w:space="0" w:color="auto"/>
                    <w:right w:val="single" w:sz="4" w:space="0" w:color="auto"/>
                  </w:tcBorders>
                  <w:shd w:val="clear" w:color="auto" w:fill="auto"/>
                  <w:hideMark/>
                </w:tcPr>
                <w:p w14:paraId="021E1E7A" w14:textId="77777777" w:rsidR="006C5C49" w:rsidRPr="00593254" w:rsidRDefault="006C5C49" w:rsidP="008427B3">
                  <w:pPr>
                    <w:rPr>
                      <w:rFonts w:ascii="Calibri" w:hAnsi="Calibri" w:cs="Calibri"/>
                    </w:rPr>
                  </w:pPr>
                  <w:r w:rsidRPr="00593254">
                    <w:rPr>
                      <w:rFonts w:ascii="Calibri" w:hAnsi="Calibri" w:cs="Calibri"/>
                    </w:rPr>
                    <w:t>minimum  2GB</w:t>
                  </w:r>
                </w:p>
              </w:tc>
            </w:tr>
            <w:tr w:rsidR="006C5C49" w:rsidRPr="00593254" w14:paraId="5E347664" w14:textId="77777777" w:rsidTr="008427B3">
              <w:trPr>
                <w:trHeight w:val="300"/>
              </w:trPr>
              <w:tc>
                <w:tcPr>
                  <w:tcW w:w="6293" w:type="dxa"/>
                  <w:tcBorders>
                    <w:top w:val="nil"/>
                    <w:left w:val="single" w:sz="4" w:space="0" w:color="auto"/>
                    <w:bottom w:val="single" w:sz="4" w:space="0" w:color="auto"/>
                    <w:right w:val="single" w:sz="4" w:space="0" w:color="auto"/>
                  </w:tcBorders>
                  <w:shd w:val="clear" w:color="auto" w:fill="auto"/>
                  <w:hideMark/>
                </w:tcPr>
                <w:p w14:paraId="561E24EC" w14:textId="77777777" w:rsidR="006C5C49" w:rsidRPr="00593254" w:rsidRDefault="006C5C49" w:rsidP="008427B3">
                  <w:pPr>
                    <w:rPr>
                      <w:rFonts w:ascii="Calibri" w:hAnsi="Calibri" w:cs="Calibri"/>
                    </w:rPr>
                  </w:pPr>
                  <w:r w:rsidRPr="00593254">
                    <w:rPr>
                      <w:rFonts w:ascii="Calibri" w:hAnsi="Calibri" w:cs="Calibri"/>
                    </w:rPr>
                    <w:t>Dysk twardy zainstalowany</w:t>
                  </w:r>
                </w:p>
              </w:tc>
              <w:tc>
                <w:tcPr>
                  <w:tcW w:w="4536" w:type="dxa"/>
                  <w:tcBorders>
                    <w:top w:val="nil"/>
                    <w:left w:val="nil"/>
                    <w:bottom w:val="single" w:sz="4" w:space="0" w:color="auto"/>
                    <w:right w:val="single" w:sz="4" w:space="0" w:color="auto"/>
                  </w:tcBorders>
                  <w:shd w:val="clear" w:color="auto" w:fill="auto"/>
                  <w:hideMark/>
                </w:tcPr>
                <w:p w14:paraId="5D7B4C8C" w14:textId="77777777" w:rsidR="006C5C49" w:rsidRPr="00593254" w:rsidRDefault="006C5C49" w:rsidP="008427B3">
                  <w:pPr>
                    <w:rPr>
                      <w:rFonts w:ascii="Calibri" w:hAnsi="Calibri" w:cs="Calibri"/>
                    </w:rPr>
                  </w:pPr>
                  <w:r w:rsidRPr="00593254">
                    <w:rPr>
                      <w:rFonts w:ascii="Calibri" w:hAnsi="Calibri" w:cs="Calibri"/>
                    </w:rPr>
                    <w:t>250 GB  z możliwością szyfrowania</w:t>
                  </w:r>
                </w:p>
              </w:tc>
            </w:tr>
            <w:tr w:rsidR="006C5C49" w:rsidRPr="00593254" w14:paraId="67701681" w14:textId="77777777" w:rsidTr="008427B3">
              <w:trPr>
                <w:trHeight w:val="600"/>
              </w:trPr>
              <w:tc>
                <w:tcPr>
                  <w:tcW w:w="6293" w:type="dxa"/>
                  <w:tcBorders>
                    <w:top w:val="nil"/>
                    <w:left w:val="single" w:sz="4" w:space="0" w:color="auto"/>
                    <w:bottom w:val="single" w:sz="4" w:space="0" w:color="auto"/>
                    <w:right w:val="single" w:sz="4" w:space="0" w:color="auto"/>
                  </w:tcBorders>
                  <w:shd w:val="clear" w:color="auto" w:fill="auto"/>
                  <w:hideMark/>
                </w:tcPr>
                <w:p w14:paraId="1DAECADF" w14:textId="77777777" w:rsidR="006C5C49" w:rsidRPr="00593254" w:rsidRDefault="006C5C49" w:rsidP="008427B3">
                  <w:pPr>
                    <w:rPr>
                      <w:rFonts w:ascii="Calibri" w:hAnsi="Calibri" w:cs="Calibri"/>
                    </w:rPr>
                  </w:pPr>
                  <w:r w:rsidRPr="00593254">
                    <w:rPr>
                      <w:rFonts w:ascii="Calibri" w:hAnsi="Calibri" w:cs="Calibri"/>
                    </w:rPr>
                    <w:t>Język wydruku</w:t>
                  </w:r>
                </w:p>
              </w:tc>
              <w:tc>
                <w:tcPr>
                  <w:tcW w:w="4536" w:type="dxa"/>
                  <w:tcBorders>
                    <w:top w:val="nil"/>
                    <w:left w:val="nil"/>
                    <w:bottom w:val="single" w:sz="4" w:space="0" w:color="auto"/>
                    <w:right w:val="single" w:sz="4" w:space="0" w:color="auto"/>
                  </w:tcBorders>
                  <w:shd w:val="clear" w:color="auto" w:fill="auto"/>
                  <w:hideMark/>
                </w:tcPr>
                <w:p w14:paraId="55A9A01B" w14:textId="77777777" w:rsidR="006C5C49" w:rsidRPr="00593254" w:rsidRDefault="006C5C49" w:rsidP="008427B3">
                  <w:pPr>
                    <w:rPr>
                      <w:rFonts w:ascii="Calibri" w:hAnsi="Calibri" w:cs="Calibri"/>
                    </w:rPr>
                  </w:pPr>
                  <w:r w:rsidRPr="00593254">
                    <w:rPr>
                      <w:rFonts w:ascii="Calibri" w:hAnsi="Calibri" w:cs="Calibri"/>
                    </w:rPr>
                    <w:t xml:space="preserve">PCL6, PCL5, </w:t>
                  </w:r>
                  <w:proofErr w:type="spellStart"/>
                  <w:r w:rsidRPr="00593254">
                    <w:rPr>
                      <w:rFonts w:ascii="Calibri" w:hAnsi="Calibri" w:cs="Calibri"/>
                    </w:rPr>
                    <w:t>PostScript</w:t>
                  </w:r>
                  <w:proofErr w:type="spellEnd"/>
                  <w:r w:rsidRPr="00593254">
                    <w:rPr>
                      <w:rFonts w:ascii="Calibri" w:hAnsi="Calibri" w:cs="Calibri"/>
                    </w:rPr>
                    <w:t xml:space="preserve"> 3, XPS, wymagany oryginalny sterownik producenta urządzenia, interfejs sterownika druku w języku polskim</w:t>
                  </w:r>
                </w:p>
              </w:tc>
            </w:tr>
            <w:tr w:rsidR="006C5C49" w:rsidRPr="00593254" w14:paraId="35AB8577" w14:textId="77777777" w:rsidTr="008427B3">
              <w:trPr>
                <w:trHeight w:val="300"/>
              </w:trPr>
              <w:tc>
                <w:tcPr>
                  <w:tcW w:w="6293" w:type="dxa"/>
                  <w:tcBorders>
                    <w:top w:val="nil"/>
                    <w:left w:val="single" w:sz="4" w:space="0" w:color="auto"/>
                    <w:bottom w:val="single" w:sz="4" w:space="0" w:color="auto"/>
                    <w:right w:val="single" w:sz="4" w:space="0" w:color="auto"/>
                  </w:tcBorders>
                  <w:shd w:val="clear" w:color="auto" w:fill="auto"/>
                  <w:hideMark/>
                </w:tcPr>
                <w:p w14:paraId="521C45E1" w14:textId="77777777" w:rsidR="006C5C49" w:rsidRPr="00593254" w:rsidRDefault="006C5C49" w:rsidP="008427B3">
                  <w:pPr>
                    <w:rPr>
                      <w:rFonts w:ascii="Calibri" w:hAnsi="Calibri" w:cs="Calibri"/>
                    </w:rPr>
                  </w:pPr>
                  <w:r w:rsidRPr="00593254">
                    <w:rPr>
                      <w:rFonts w:ascii="Calibri" w:hAnsi="Calibri" w:cs="Calibri"/>
                    </w:rPr>
                    <w:t>Rozdzielczość wydruku</w:t>
                  </w:r>
                </w:p>
              </w:tc>
              <w:tc>
                <w:tcPr>
                  <w:tcW w:w="4536" w:type="dxa"/>
                  <w:tcBorders>
                    <w:top w:val="nil"/>
                    <w:left w:val="nil"/>
                    <w:bottom w:val="single" w:sz="4" w:space="0" w:color="auto"/>
                    <w:right w:val="single" w:sz="4" w:space="0" w:color="auto"/>
                  </w:tcBorders>
                  <w:shd w:val="clear" w:color="auto" w:fill="auto"/>
                  <w:hideMark/>
                </w:tcPr>
                <w:p w14:paraId="21B19B9C" w14:textId="77777777" w:rsidR="006C5C49" w:rsidRPr="00593254" w:rsidRDefault="006C5C49" w:rsidP="008427B3">
                  <w:pPr>
                    <w:rPr>
                      <w:rFonts w:ascii="Calibri" w:hAnsi="Calibri" w:cs="Calibri"/>
                    </w:rPr>
                  </w:pPr>
                  <w:r w:rsidRPr="00593254">
                    <w:rPr>
                      <w:rFonts w:ascii="Calibri" w:hAnsi="Calibri" w:cs="Calibri"/>
                    </w:rPr>
                    <w:t xml:space="preserve">1800x600 </w:t>
                  </w:r>
                  <w:proofErr w:type="spellStart"/>
                  <w:r w:rsidRPr="00593254">
                    <w:rPr>
                      <w:rFonts w:ascii="Calibri" w:hAnsi="Calibri" w:cs="Calibri"/>
                    </w:rPr>
                    <w:t>dpi</w:t>
                  </w:r>
                  <w:proofErr w:type="spellEnd"/>
                </w:p>
              </w:tc>
            </w:tr>
            <w:tr w:rsidR="006C5C49" w:rsidRPr="00593254" w14:paraId="2ED55836" w14:textId="77777777" w:rsidTr="008427B3">
              <w:trPr>
                <w:trHeight w:val="600"/>
              </w:trPr>
              <w:tc>
                <w:tcPr>
                  <w:tcW w:w="6293" w:type="dxa"/>
                  <w:tcBorders>
                    <w:top w:val="nil"/>
                    <w:left w:val="single" w:sz="4" w:space="0" w:color="auto"/>
                    <w:bottom w:val="single" w:sz="4" w:space="0" w:color="auto"/>
                    <w:right w:val="single" w:sz="4" w:space="0" w:color="auto"/>
                  </w:tcBorders>
                  <w:shd w:val="clear" w:color="auto" w:fill="auto"/>
                  <w:hideMark/>
                </w:tcPr>
                <w:p w14:paraId="102BFF40" w14:textId="77777777" w:rsidR="006C5C49" w:rsidRPr="00593254" w:rsidRDefault="006C5C49" w:rsidP="008427B3">
                  <w:pPr>
                    <w:rPr>
                      <w:rFonts w:ascii="Calibri" w:hAnsi="Calibri" w:cs="Calibri"/>
                    </w:rPr>
                  </w:pPr>
                  <w:r w:rsidRPr="00593254">
                    <w:rPr>
                      <w:rFonts w:ascii="Calibri" w:hAnsi="Calibri" w:cs="Calibri"/>
                    </w:rPr>
                    <w:t>Maksymalne obciążenie miesięczne</w:t>
                  </w:r>
                </w:p>
              </w:tc>
              <w:tc>
                <w:tcPr>
                  <w:tcW w:w="4536" w:type="dxa"/>
                  <w:tcBorders>
                    <w:top w:val="nil"/>
                    <w:left w:val="nil"/>
                    <w:bottom w:val="single" w:sz="4" w:space="0" w:color="auto"/>
                    <w:right w:val="single" w:sz="4" w:space="0" w:color="auto"/>
                  </w:tcBorders>
                  <w:shd w:val="clear" w:color="auto" w:fill="auto"/>
                  <w:hideMark/>
                </w:tcPr>
                <w:p w14:paraId="02EBE5A3" w14:textId="77777777" w:rsidR="006C5C49" w:rsidRPr="00593254" w:rsidRDefault="006C5C49" w:rsidP="008427B3">
                  <w:pPr>
                    <w:rPr>
                      <w:rFonts w:ascii="Calibri" w:hAnsi="Calibri" w:cs="Calibri"/>
                    </w:rPr>
                  </w:pPr>
                  <w:r w:rsidRPr="00593254">
                    <w:rPr>
                      <w:rFonts w:ascii="Calibri" w:hAnsi="Calibri" w:cs="Calibri"/>
                    </w:rPr>
                    <w:t>30 000 stron miesięcznie</w:t>
                  </w:r>
                </w:p>
              </w:tc>
            </w:tr>
            <w:tr w:rsidR="006C5C49" w:rsidRPr="00593254" w14:paraId="2B6ED5FF" w14:textId="77777777" w:rsidTr="008427B3">
              <w:trPr>
                <w:trHeight w:val="300"/>
              </w:trPr>
              <w:tc>
                <w:tcPr>
                  <w:tcW w:w="6293" w:type="dxa"/>
                  <w:tcBorders>
                    <w:top w:val="nil"/>
                    <w:left w:val="single" w:sz="4" w:space="0" w:color="auto"/>
                    <w:bottom w:val="single" w:sz="4" w:space="0" w:color="auto"/>
                    <w:right w:val="single" w:sz="4" w:space="0" w:color="auto"/>
                  </w:tcBorders>
                  <w:shd w:val="clear" w:color="auto" w:fill="auto"/>
                  <w:hideMark/>
                </w:tcPr>
                <w:p w14:paraId="49A5D9B9" w14:textId="77777777" w:rsidR="006C5C49" w:rsidRPr="00593254" w:rsidRDefault="006C5C49" w:rsidP="008427B3">
                  <w:pPr>
                    <w:rPr>
                      <w:rFonts w:ascii="Calibri" w:hAnsi="Calibri" w:cs="Calibri"/>
                    </w:rPr>
                  </w:pPr>
                  <w:r w:rsidRPr="00593254">
                    <w:rPr>
                      <w:rFonts w:ascii="Calibri" w:hAnsi="Calibri" w:cs="Calibri"/>
                    </w:rPr>
                    <w:t>Kopiowanie wielokrotne</w:t>
                  </w:r>
                </w:p>
              </w:tc>
              <w:tc>
                <w:tcPr>
                  <w:tcW w:w="4536" w:type="dxa"/>
                  <w:tcBorders>
                    <w:top w:val="nil"/>
                    <w:left w:val="nil"/>
                    <w:bottom w:val="single" w:sz="4" w:space="0" w:color="auto"/>
                    <w:right w:val="single" w:sz="4" w:space="0" w:color="auto"/>
                  </w:tcBorders>
                  <w:shd w:val="clear" w:color="auto" w:fill="auto"/>
                  <w:hideMark/>
                </w:tcPr>
                <w:p w14:paraId="7A9E7155" w14:textId="77777777" w:rsidR="006C5C49" w:rsidRPr="00593254" w:rsidRDefault="006C5C49" w:rsidP="008427B3">
                  <w:pPr>
                    <w:rPr>
                      <w:rFonts w:ascii="Calibri" w:hAnsi="Calibri" w:cs="Calibri"/>
                    </w:rPr>
                  </w:pPr>
                  <w:r w:rsidRPr="00593254">
                    <w:rPr>
                      <w:rFonts w:ascii="Calibri" w:hAnsi="Calibri" w:cs="Calibri"/>
                    </w:rPr>
                    <w:t>1-9999</w:t>
                  </w:r>
                </w:p>
              </w:tc>
            </w:tr>
            <w:tr w:rsidR="006C5C49" w:rsidRPr="00593254" w14:paraId="31793A08" w14:textId="77777777" w:rsidTr="008427B3">
              <w:trPr>
                <w:trHeight w:val="300"/>
              </w:trPr>
              <w:tc>
                <w:tcPr>
                  <w:tcW w:w="6293" w:type="dxa"/>
                  <w:tcBorders>
                    <w:top w:val="nil"/>
                    <w:left w:val="single" w:sz="4" w:space="0" w:color="auto"/>
                    <w:bottom w:val="single" w:sz="4" w:space="0" w:color="auto"/>
                    <w:right w:val="single" w:sz="4" w:space="0" w:color="auto"/>
                  </w:tcBorders>
                  <w:shd w:val="clear" w:color="auto" w:fill="auto"/>
                  <w:hideMark/>
                </w:tcPr>
                <w:p w14:paraId="561464E3" w14:textId="77777777" w:rsidR="006C5C49" w:rsidRPr="00593254" w:rsidRDefault="006C5C49" w:rsidP="008427B3">
                  <w:pPr>
                    <w:rPr>
                      <w:rFonts w:ascii="Calibri" w:hAnsi="Calibri" w:cs="Calibri"/>
                    </w:rPr>
                  </w:pPr>
                  <w:r w:rsidRPr="00593254">
                    <w:rPr>
                      <w:rFonts w:ascii="Calibri" w:hAnsi="Calibri" w:cs="Calibri"/>
                    </w:rPr>
                    <w:t>Powiększenie</w:t>
                  </w:r>
                </w:p>
              </w:tc>
              <w:tc>
                <w:tcPr>
                  <w:tcW w:w="4536" w:type="dxa"/>
                  <w:tcBorders>
                    <w:top w:val="nil"/>
                    <w:left w:val="nil"/>
                    <w:bottom w:val="single" w:sz="4" w:space="0" w:color="auto"/>
                    <w:right w:val="single" w:sz="4" w:space="0" w:color="auto"/>
                  </w:tcBorders>
                  <w:shd w:val="clear" w:color="auto" w:fill="auto"/>
                  <w:hideMark/>
                </w:tcPr>
                <w:p w14:paraId="676F3CB8" w14:textId="77777777" w:rsidR="006C5C49" w:rsidRPr="00593254" w:rsidRDefault="006C5C49" w:rsidP="008427B3">
                  <w:pPr>
                    <w:rPr>
                      <w:rFonts w:ascii="Calibri" w:hAnsi="Calibri" w:cs="Calibri"/>
                    </w:rPr>
                  </w:pPr>
                  <w:r w:rsidRPr="00593254">
                    <w:rPr>
                      <w:rFonts w:ascii="Calibri" w:hAnsi="Calibri" w:cs="Calibri"/>
                    </w:rPr>
                    <w:t>25–400 % w odstępach 0,1%, Automatyczne powiększanie</w:t>
                  </w:r>
                </w:p>
              </w:tc>
            </w:tr>
            <w:tr w:rsidR="006C5C49" w:rsidRPr="00593254" w14:paraId="296EB2AB" w14:textId="77777777" w:rsidTr="008427B3">
              <w:trPr>
                <w:trHeight w:val="600"/>
              </w:trPr>
              <w:tc>
                <w:tcPr>
                  <w:tcW w:w="6293" w:type="dxa"/>
                  <w:tcBorders>
                    <w:top w:val="nil"/>
                    <w:left w:val="single" w:sz="4" w:space="0" w:color="auto"/>
                    <w:bottom w:val="single" w:sz="4" w:space="0" w:color="auto"/>
                    <w:right w:val="single" w:sz="4" w:space="0" w:color="auto"/>
                  </w:tcBorders>
                  <w:shd w:val="clear" w:color="auto" w:fill="auto"/>
                  <w:hideMark/>
                </w:tcPr>
                <w:p w14:paraId="12B420EC" w14:textId="77777777" w:rsidR="006C5C49" w:rsidRPr="00593254" w:rsidRDefault="006C5C49" w:rsidP="008427B3">
                  <w:pPr>
                    <w:rPr>
                      <w:rFonts w:ascii="Calibri" w:hAnsi="Calibri" w:cs="Calibri"/>
                    </w:rPr>
                  </w:pPr>
                  <w:r w:rsidRPr="00593254">
                    <w:rPr>
                      <w:rFonts w:ascii="Calibri" w:hAnsi="Calibri" w:cs="Calibri"/>
                    </w:rPr>
                    <w:t>Funkcje kopiowania/drukowania</w:t>
                  </w:r>
                </w:p>
              </w:tc>
              <w:tc>
                <w:tcPr>
                  <w:tcW w:w="4536" w:type="dxa"/>
                  <w:tcBorders>
                    <w:top w:val="nil"/>
                    <w:left w:val="nil"/>
                    <w:bottom w:val="single" w:sz="4" w:space="0" w:color="auto"/>
                    <w:right w:val="single" w:sz="4" w:space="0" w:color="auto"/>
                  </w:tcBorders>
                  <w:shd w:val="clear" w:color="auto" w:fill="auto"/>
                  <w:hideMark/>
                </w:tcPr>
                <w:p w14:paraId="235FB34F" w14:textId="77777777" w:rsidR="006C5C49" w:rsidRPr="00593254" w:rsidRDefault="006C5C49" w:rsidP="008427B3">
                  <w:pPr>
                    <w:rPr>
                      <w:rFonts w:ascii="Calibri" w:hAnsi="Calibri" w:cs="Calibri"/>
                    </w:rPr>
                  </w:pPr>
                  <w:r w:rsidRPr="00593254">
                    <w:rPr>
                      <w:rFonts w:ascii="Calibri" w:hAnsi="Calibri" w:cs="Calibri"/>
                    </w:rPr>
                    <w:t>wstawianie rozdziałów, okładek i stron, tryb plakatowy, powtarzanie obrazu,  kopiowanie dokumentów tożsamości, bezpieczny wydruk, Pomijanie pustych stron</w:t>
                  </w:r>
                </w:p>
              </w:tc>
            </w:tr>
            <w:tr w:rsidR="006C5C49" w:rsidRPr="00593254" w14:paraId="0D18441E" w14:textId="77777777" w:rsidTr="008427B3">
              <w:trPr>
                <w:trHeight w:val="300"/>
              </w:trPr>
              <w:tc>
                <w:tcPr>
                  <w:tcW w:w="6293" w:type="dxa"/>
                  <w:tcBorders>
                    <w:top w:val="nil"/>
                    <w:left w:val="single" w:sz="4" w:space="0" w:color="auto"/>
                    <w:bottom w:val="single" w:sz="4" w:space="0" w:color="auto"/>
                    <w:right w:val="single" w:sz="4" w:space="0" w:color="auto"/>
                  </w:tcBorders>
                  <w:shd w:val="clear" w:color="auto" w:fill="auto"/>
                  <w:hideMark/>
                </w:tcPr>
                <w:p w14:paraId="16C92337" w14:textId="77777777" w:rsidR="006C5C49" w:rsidRPr="00593254" w:rsidRDefault="006C5C49" w:rsidP="008427B3">
                  <w:pPr>
                    <w:rPr>
                      <w:rFonts w:ascii="Calibri" w:hAnsi="Calibri" w:cs="Calibri"/>
                    </w:rPr>
                  </w:pPr>
                  <w:r w:rsidRPr="00593254">
                    <w:rPr>
                      <w:rFonts w:ascii="Calibri" w:hAnsi="Calibri" w:cs="Calibri"/>
                    </w:rPr>
                    <w:t>Pierwszy podajniki papieru</w:t>
                  </w:r>
                </w:p>
              </w:tc>
              <w:tc>
                <w:tcPr>
                  <w:tcW w:w="4536" w:type="dxa"/>
                  <w:tcBorders>
                    <w:top w:val="nil"/>
                    <w:left w:val="nil"/>
                    <w:bottom w:val="single" w:sz="4" w:space="0" w:color="auto"/>
                    <w:right w:val="single" w:sz="4" w:space="0" w:color="auto"/>
                  </w:tcBorders>
                  <w:shd w:val="clear" w:color="auto" w:fill="auto"/>
                  <w:hideMark/>
                </w:tcPr>
                <w:p w14:paraId="3D58A755" w14:textId="77777777" w:rsidR="006C5C49" w:rsidRPr="00593254" w:rsidRDefault="006C5C49" w:rsidP="008427B3">
                  <w:pPr>
                    <w:rPr>
                      <w:rFonts w:ascii="Calibri" w:hAnsi="Calibri" w:cs="Calibri"/>
                    </w:rPr>
                  </w:pPr>
                  <w:r w:rsidRPr="00593254">
                    <w:rPr>
                      <w:rFonts w:ascii="Calibri" w:hAnsi="Calibri" w:cs="Calibri"/>
                    </w:rPr>
                    <w:t xml:space="preserve">minimum 500 arkuszy format od A5 do A3 </w:t>
                  </w:r>
                </w:p>
              </w:tc>
            </w:tr>
            <w:tr w:rsidR="006C5C49" w:rsidRPr="00593254" w14:paraId="3F304AC2" w14:textId="77777777" w:rsidTr="008427B3">
              <w:trPr>
                <w:trHeight w:val="300"/>
              </w:trPr>
              <w:tc>
                <w:tcPr>
                  <w:tcW w:w="6293" w:type="dxa"/>
                  <w:tcBorders>
                    <w:top w:val="nil"/>
                    <w:left w:val="single" w:sz="4" w:space="0" w:color="auto"/>
                    <w:bottom w:val="single" w:sz="4" w:space="0" w:color="auto"/>
                    <w:right w:val="single" w:sz="4" w:space="0" w:color="auto"/>
                  </w:tcBorders>
                  <w:shd w:val="clear" w:color="auto" w:fill="auto"/>
                  <w:hideMark/>
                </w:tcPr>
                <w:p w14:paraId="76F9FD60" w14:textId="77777777" w:rsidR="006C5C49" w:rsidRPr="00593254" w:rsidRDefault="006C5C49" w:rsidP="008427B3">
                  <w:pPr>
                    <w:rPr>
                      <w:rFonts w:ascii="Calibri" w:hAnsi="Calibri" w:cs="Calibri"/>
                    </w:rPr>
                  </w:pPr>
                  <w:r w:rsidRPr="00593254">
                    <w:rPr>
                      <w:rFonts w:ascii="Calibri" w:hAnsi="Calibri" w:cs="Calibri"/>
                    </w:rPr>
                    <w:t>Drugi podajnik papieru</w:t>
                  </w:r>
                </w:p>
              </w:tc>
              <w:tc>
                <w:tcPr>
                  <w:tcW w:w="4536" w:type="dxa"/>
                  <w:tcBorders>
                    <w:top w:val="nil"/>
                    <w:left w:val="nil"/>
                    <w:bottom w:val="single" w:sz="4" w:space="0" w:color="auto"/>
                    <w:right w:val="single" w:sz="4" w:space="0" w:color="auto"/>
                  </w:tcBorders>
                  <w:shd w:val="clear" w:color="auto" w:fill="auto"/>
                  <w:hideMark/>
                </w:tcPr>
                <w:p w14:paraId="6F7A3AD7" w14:textId="77777777" w:rsidR="006C5C49" w:rsidRPr="00593254" w:rsidRDefault="006C5C49" w:rsidP="008427B3">
                  <w:pPr>
                    <w:rPr>
                      <w:rFonts w:ascii="Calibri" w:hAnsi="Calibri" w:cs="Calibri"/>
                    </w:rPr>
                  </w:pPr>
                  <w:r w:rsidRPr="00593254">
                    <w:rPr>
                      <w:rFonts w:ascii="Calibri" w:hAnsi="Calibri" w:cs="Calibri"/>
                    </w:rPr>
                    <w:t>minimum 500 arkuszy format od A5 do A3</w:t>
                  </w:r>
                </w:p>
              </w:tc>
            </w:tr>
            <w:tr w:rsidR="006C5C49" w:rsidRPr="00593254" w14:paraId="4159B240" w14:textId="77777777" w:rsidTr="008427B3">
              <w:trPr>
                <w:trHeight w:val="300"/>
              </w:trPr>
              <w:tc>
                <w:tcPr>
                  <w:tcW w:w="6293" w:type="dxa"/>
                  <w:tcBorders>
                    <w:top w:val="nil"/>
                    <w:left w:val="single" w:sz="4" w:space="0" w:color="auto"/>
                    <w:bottom w:val="single" w:sz="4" w:space="0" w:color="auto"/>
                    <w:right w:val="single" w:sz="4" w:space="0" w:color="auto"/>
                  </w:tcBorders>
                  <w:shd w:val="clear" w:color="auto" w:fill="auto"/>
                  <w:hideMark/>
                </w:tcPr>
                <w:p w14:paraId="3AB0C9AC" w14:textId="77777777" w:rsidR="006C5C49" w:rsidRPr="00593254" w:rsidRDefault="006C5C49" w:rsidP="008427B3">
                  <w:pPr>
                    <w:rPr>
                      <w:rFonts w:ascii="Calibri" w:hAnsi="Calibri" w:cs="Calibri"/>
                    </w:rPr>
                  </w:pPr>
                  <w:r w:rsidRPr="00593254">
                    <w:rPr>
                      <w:rFonts w:ascii="Calibri" w:hAnsi="Calibri" w:cs="Calibri"/>
                    </w:rPr>
                    <w:t>Podajnik papieru ręczny</w:t>
                  </w:r>
                </w:p>
              </w:tc>
              <w:tc>
                <w:tcPr>
                  <w:tcW w:w="4536" w:type="dxa"/>
                  <w:tcBorders>
                    <w:top w:val="nil"/>
                    <w:left w:val="nil"/>
                    <w:bottom w:val="single" w:sz="4" w:space="0" w:color="auto"/>
                    <w:right w:val="single" w:sz="4" w:space="0" w:color="auto"/>
                  </w:tcBorders>
                  <w:shd w:val="clear" w:color="auto" w:fill="auto"/>
                  <w:hideMark/>
                </w:tcPr>
                <w:p w14:paraId="2B35931E" w14:textId="77777777" w:rsidR="006C5C49" w:rsidRPr="00593254" w:rsidRDefault="006C5C49" w:rsidP="008427B3">
                  <w:pPr>
                    <w:rPr>
                      <w:rFonts w:ascii="Calibri" w:hAnsi="Calibri" w:cs="Calibri"/>
                    </w:rPr>
                  </w:pPr>
                  <w:r w:rsidRPr="00593254">
                    <w:rPr>
                      <w:rFonts w:ascii="Calibri" w:hAnsi="Calibri" w:cs="Calibri"/>
                    </w:rPr>
                    <w:t>minimum 100 arkuszy</w:t>
                  </w:r>
                </w:p>
              </w:tc>
            </w:tr>
            <w:tr w:rsidR="006C5C49" w:rsidRPr="00593254" w14:paraId="4DD83DCB" w14:textId="77777777" w:rsidTr="008427B3">
              <w:trPr>
                <w:trHeight w:val="600"/>
              </w:trPr>
              <w:tc>
                <w:tcPr>
                  <w:tcW w:w="6293" w:type="dxa"/>
                  <w:tcBorders>
                    <w:top w:val="nil"/>
                    <w:left w:val="single" w:sz="4" w:space="0" w:color="auto"/>
                    <w:bottom w:val="single" w:sz="4" w:space="0" w:color="auto"/>
                    <w:right w:val="single" w:sz="4" w:space="0" w:color="auto"/>
                  </w:tcBorders>
                  <w:shd w:val="clear" w:color="auto" w:fill="auto"/>
                  <w:hideMark/>
                </w:tcPr>
                <w:p w14:paraId="29181E9D" w14:textId="77777777" w:rsidR="006C5C49" w:rsidRPr="00593254" w:rsidRDefault="006C5C49" w:rsidP="008427B3">
                  <w:pPr>
                    <w:rPr>
                      <w:rFonts w:ascii="Calibri" w:hAnsi="Calibri" w:cs="Calibri"/>
                    </w:rPr>
                  </w:pPr>
                  <w:r w:rsidRPr="00593254">
                    <w:rPr>
                      <w:rFonts w:ascii="Calibri" w:hAnsi="Calibri" w:cs="Calibri"/>
                    </w:rPr>
                    <w:t>Podajnik oryginałów skanera</w:t>
                  </w:r>
                </w:p>
              </w:tc>
              <w:tc>
                <w:tcPr>
                  <w:tcW w:w="4536" w:type="dxa"/>
                  <w:tcBorders>
                    <w:top w:val="nil"/>
                    <w:left w:val="nil"/>
                    <w:bottom w:val="single" w:sz="4" w:space="0" w:color="auto"/>
                    <w:right w:val="single" w:sz="4" w:space="0" w:color="auto"/>
                  </w:tcBorders>
                  <w:shd w:val="clear" w:color="auto" w:fill="auto"/>
                  <w:hideMark/>
                </w:tcPr>
                <w:p w14:paraId="1D5B2CF4" w14:textId="77777777" w:rsidR="006C5C49" w:rsidRPr="00593254" w:rsidRDefault="006C5C49" w:rsidP="008427B3">
                  <w:pPr>
                    <w:rPr>
                      <w:rFonts w:ascii="Calibri" w:hAnsi="Calibri" w:cs="Calibri"/>
                    </w:rPr>
                  </w:pPr>
                  <w:r w:rsidRPr="00593254">
                    <w:rPr>
                      <w:rFonts w:ascii="Calibri" w:hAnsi="Calibri" w:cs="Calibri"/>
                    </w:rPr>
                    <w:t xml:space="preserve">pojemność 100 arkuszy, format oryginałów A6 - A3, podajnik z funkcją skanowania </w:t>
                  </w:r>
                  <w:r w:rsidRPr="00593254">
                    <w:rPr>
                      <w:rFonts w:ascii="Calibri" w:hAnsi="Calibri" w:cs="Calibri"/>
                    </w:rPr>
                    <w:lastRenderedPageBreak/>
                    <w:t>dwustronnego jednoprzebiegowego</w:t>
                  </w:r>
                </w:p>
              </w:tc>
            </w:tr>
            <w:tr w:rsidR="006C5C49" w:rsidRPr="00593254" w14:paraId="27FA360D" w14:textId="77777777" w:rsidTr="008427B3">
              <w:trPr>
                <w:trHeight w:val="300"/>
              </w:trPr>
              <w:tc>
                <w:tcPr>
                  <w:tcW w:w="6293" w:type="dxa"/>
                  <w:tcBorders>
                    <w:top w:val="nil"/>
                    <w:left w:val="single" w:sz="4" w:space="0" w:color="auto"/>
                    <w:bottom w:val="single" w:sz="4" w:space="0" w:color="auto"/>
                    <w:right w:val="single" w:sz="4" w:space="0" w:color="auto"/>
                  </w:tcBorders>
                  <w:shd w:val="clear" w:color="auto" w:fill="auto"/>
                  <w:hideMark/>
                </w:tcPr>
                <w:p w14:paraId="7BC77493" w14:textId="77777777" w:rsidR="006C5C49" w:rsidRPr="00593254" w:rsidRDefault="006C5C49" w:rsidP="008427B3">
                  <w:pPr>
                    <w:rPr>
                      <w:rFonts w:ascii="Calibri" w:hAnsi="Calibri" w:cs="Calibri"/>
                    </w:rPr>
                  </w:pPr>
                  <w:r w:rsidRPr="00593254">
                    <w:rPr>
                      <w:rFonts w:ascii="Calibri" w:hAnsi="Calibri" w:cs="Calibri"/>
                    </w:rPr>
                    <w:lastRenderedPageBreak/>
                    <w:t>Pojemność odbiorcza</w:t>
                  </w:r>
                </w:p>
              </w:tc>
              <w:tc>
                <w:tcPr>
                  <w:tcW w:w="4536" w:type="dxa"/>
                  <w:tcBorders>
                    <w:top w:val="nil"/>
                    <w:left w:val="nil"/>
                    <w:bottom w:val="single" w:sz="4" w:space="0" w:color="auto"/>
                    <w:right w:val="single" w:sz="4" w:space="0" w:color="auto"/>
                  </w:tcBorders>
                  <w:shd w:val="clear" w:color="auto" w:fill="auto"/>
                  <w:hideMark/>
                </w:tcPr>
                <w:p w14:paraId="2DD037D2" w14:textId="77777777" w:rsidR="006C5C49" w:rsidRPr="00593254" w:rsidRDefault="006C5C49" w:rsidP="008427B3">
                  <w:pPr>
                    <w:rPr>
                      <w:rFonts w:ascii="Calibri" w:hAnsi="Calibri" w:cs="Calibri"/>
                    </w:rPr>
                  </w:pPr>
                  <w:r w:rsidRPr="00593254">
                    <w:rPr>
                      <w:rFonts w:ascii="Calibri" w:hAnsi="Calibri" w:cs="Calibri"/>
                    </w:rPr>
                    <w:t>250 arkuszy</w:t>
                  </w:r>
                </w:p>
              </w:tc>
            </w:tr>
            <w:tr w:rsidR="006C5C49" w:rsidRPr="00593254" w14:paraId="50B506CB" w14:textId="77777777" w:rsidTr="008427B3">
              <w:trPr>
                <w:trHeight w:val="300"/>
              </w:trPr>
              <w:tc>
                <w:tcPr>
                  <w:tcW w:w="6293" w:type="dxa"/>
                  <w:tcBorders>
                    <w:top w:val="nil"/>
                    <w:left w:val="single" w:sz="4" w:space="0" w:color="auto"/>
                    <w:bottom w:val="single" w:sz="4" w:space="0" w:color="auto"/>
                    <w:right w:val="single" w:sz="4" w:space="0" w:color="auto"/>
                  </w:tcBorders>
                  <w:shd w:val="clear" w:color="auto" w:fill="auto"/>
                  <w:hideMark/>
                </w:tcPr>
                <w:p w14:paraId="44F8647E" w14:textId="77777777" w:rsidR="006C5C49" w:rsidRPr="00593254" w:rsidRDefault="006C5C49" w:rsidP="008427B3">
                  <w:pPr>
                    <w:rPr>
                      <w:rFonts w:ascii="Calibri" w:hAnsi="Calibri" w:cs="Calibri"/>
                    </w:rPr>
                  </w:pPr>
                  <w:r w:rsidRPr="00593254">
                    <w:rPr>
                      <w:rFonts w:ascii="Calibri" w:hAnsi="Calibri" w:cs="Calibri"/>
                    </w:rPr>
                    <w:t>Prędkość skanowania</w:t>
                  </w:r>
                </w:p>
              </w:tc>
              <w:tc>
                <w:tcPr>
                  <w:tcW w:w="4536" w:type="dxa"/>
                  <w:tcBorders>
                    <w:top w:val="nil"/>
                    <w:left w:val="nil"/>
                    <w:bottom w:val="single" w:sz="4" w:space="0" w:color="auto"/>
                    <w:right w:val="single" w:sz="4" w:space="0" w:color="auto"/>
                  </w:tcBorders>
                  <w:shd w:val="clear" w:color="auto" w:fill="auto"/>
                  <w:hideMark/>
                </w:tcPr>
                <w:p w14:paraId="08341277" w14:textId="77777777" w:rsidR="006C5C49" w:rsidRPr="00593254" w:rsidRDefault="006C5C49" w:rsidP="008427B3">
                  <w:pPr>
                    <w:rPr>
                      <w:rFonts w:ascii="Calibri" w:hAnsi="Calibri" w:cs="Calibri"/>
                    </w:rPr>
                  </w:pPr>
                  <w:r w:rsidRPr="00593254">
                    <w:rPr>
                      <w:rFonts w:ascii="Calibri" w:hAnsi="Calibri" w:cs="Calibri"/>
                    </w:rPr>
                    <w:t>minimum 40 oryginałów na minutę w trybie kolor i monochromatycznym 600dpi</w:t>
                  </w:r>
                </w:p>
              </w:tc>
            </w:tr>
            <w:tr w:rsidR="006C5C49" w:rsidRPr="00593254" w14:paraId="3B1D30E5" w14:textId="77777777" w:rsidTr="008427B3">
              <w:trPr>
                <w:trHeight w:val="600"/>
              </w:trPr>
              <w:tc>
                <w:tcPr>
                  <w:tcW w:w="6293" w:type="dxa"/>
                  <w:tcBorders>
                    <w:top w:val="nil"/>
                    <w:left w:val="single" w:sz="4" w:space="0" w:color="auto"/>
                    <w:bottom w:val="single" w:sz="4" w:space="0" w:color="auto"/>
                    <w:right w:val="single" w:sz="4" w:space="0" w:color="auto"/>
                  </w:tcBorders>
                  <w:shd w:val="clear" w:color="auto" w:fill="auto"/>
                  <w:hideMark/>
                </w:tcPr>
                <w:p w14:paraId="4BD26FFD" w14:textId="77777777" w:rsidR="006C5C49" w:rsidRPr="00593254" w:rsidRDefault="006C5C49" w:rsidP="008427B3">
                  <w:pPr>
                    <w:rPr>
                      <w:rFonts w:ascii="Calibri" w:hAnsi="Calibri" w:cs="Calibri"/>
                    </w:rPr>
                  </w:pPr>
                  <w:r w:rsidRPr="00593254">
                    <w:rPr>
                      <w:rFonts w:ascii="Calibri" w:hAnsi="Calibri" w:cs="Calibri"/>
                    </w:rPr>
                    <w:t>Rodzaj modułu skanera</w:t>
                  </w:r>
                </w:p>
              </w:tc>
              <w:tc>
                <w:tcPr>
                  <w:tcW w:w="4536" w:type="dxa"/>
                  <w:tcBorders>
                    <w:top w:val="nil"/>
                    <w:left w:val="nil"/>
                    <w:bottom w:val="single" w:sz="4" w:space="0" w:color="auto"/>
                    <w:right w:val="single" w:sz="4" w:space="0" w:color="auto"/>
                  </w:tcBorders>
                  <w:shd w:val="clear" w:color="auto" w:fill="auto"/>
                  <w:hideMark/>
                </w:tcPr>
                <w:p w14:paraId="631F195F" w14:textId="77777777" w:rsidR="006C5C49" w:rsidRPr="00593254" w:rsidRDefault="006C5C49" w:rsidP="008427B3">
                  <w:pPr>
                    <w:rPr>
                      <w:rFonts w:ascii="Calibri" w:hAnsi="Calibri" w:cs="Calibri"/>
                    </w:rPr>
                  </w:pPr>
                  <w:r w:rsidRPr="00593254">
                    <w:rPr>
                      <w:rFonts w:ascii="Calibri" w:hAnsi="Calibri" w:cs="Calibri"/>
                    </w:rPr>
                    <w:t xml:space="preserve">wbudowany kolorowy skaner, z wbudowanym energooszczędnym oświetleniem w </w:t>
                  </w:r>
                  <w:proofErr w:type="spellStart"/>
                  <w:r w:rsidRPr="00593254">
                    <w:rPr>
                      <w:rFonts w:ascii="Calibri" w:hAnsi="Calibri" w:cs="Calibri"/>
                    </w:rPr>
                    <w:t>technologi</w:t>
                  </w:r>
                  <w:proofErr w:type="spellEnd"/>
                  <w:r w:rsidRPr="00593254">
                    <w:rPr>
                      <w:rFonts w:ascii="Calibri" w:hAnsi="Calibri" w:cs="Calibri"/>
                    </w:rPr>
                    <w:t xml:space="preserve"> LED</w:t>
                  </w:r>
                </w:p>
              </w:tc>
            </w:tr>
            <w:tr w:rsidR="006C5C49" w:rsidRPr="00593254" w14:paraId="2EDA935D" w14:textId="77777777" w:rsidTr="008427B3">
              <w:trPr>
                <w:trHeight w:val="300"/>
              </w:trPr>
              <w:tc>
                <w:tcPr>
                  <w:tcW w:w="6293" w:type="dxa"/>
                  <w:tcBorders>
                    <w:top w:val="nil"/>
                    <w:left w:val="single" w:sz="4" w:space="0" w:color="auto"/>
                    <w:bottom w:val="single" w:sz="4" w:space="0" w:color="auto"/>
                    <w:right w:val="single" w:sz="4" w:space="0" w:color="auto"/>
                  </w:tcBorders>
                  <w:shd w:val="clear" w:color="auto" w:fill="auto"/>
                  <w:hideMark/>
                </w:tcPr>
                <w:p w14:paraId="69E9A3CB" w14:textId="77777777" w:rsidR="006C5C49" w:rsidRPr="00593254" w:rsidRDefault="006C5C49" w:rsidP="008427B3">
                  <w:pPr>
                    <w:rPr>
                      <w:rFonts w:ascii="Calibri" w:hAnsi="Calibri" w:cs="Calibri"/>
                    </w:rPr>
                  </w:pPr>
                  <w:r w:rsidRPr="00593254">
                    <w:rPr>
                      <w:rFonts w:ascii="Calibri" w:hAnsi="Calibri" w:cs="Calibri"/>
                    </w:rPr>
                    <w:t>Rozdzielczość skanowania</w:t>
                  </w:r>
                </w:p>
              </w:tc>
              <w:tc>
                <w:tcPr>
                  <w:tcW w:w="4536" w:type="dxa"/>
                  <w:tcBorders>
                    <w:top w:val="nil"/>
                    <w:left w:val="nil"/>
                    <w:bottom w:val="single" w:sz="4" w:space="0" w:color="auto"/>
                    <w:right w:val="single" w:sz="4" w:space="0" w:color="auto"/>
                  </w:tcBorders>
                  <w:shd w:val="clear" w:color="auto" w:fill="auto"/>
                  <w:hideMark/>
                </w:tcPr>
                <w:p w14:paraId="433DA472" w14:textId="77777777" w:rsidR="006C5C49" w:rsidRPr="00593254" w:rsidRDefault="006C5C49" w:rsidP="008427B3">
                  <w:pPr>
                    <w:rPr>
                      <w:rFonts w:ascii="Calibri" w:hAnsi="Calibri" w:cs="Calibri"/>
                    </w:rPr>
                  </w:pPr>
                  <w:r w:rsidRPr="00593254">
                    <w:rPr>
                      <w:rFonts w:ascii="Calibri" w:hAnsi="Calibri" w:cs="Calibri"/>
                    </w:rPr>
                    <w:t xml:space="preserve">do 600 x 600 </w:t>
                  </w:r>
                  <w:proofErr w:type="spellStart"/>
                  <w:r w:rsidRPr="00593254">
                    <w:rPr>
                      <w:rFonts w:ascii="Calibri" w:hAnsi="Calibri" w:cs="Calibri"/>
                    </w:rPr>
                    <w:t>dpi</w:t>
                  </w:r>
                  <w:proofErr w:type="spellEnd"/>
                </w:p>
              </w:tc>
            </w:tr>
            <w:tr w:rsidR="006C5C49" w:rsidRPr="00593254" w14:paraId="76A6EF76" w14:textId="77777777" w:rsidTr="008427B3">
              <w:trPr>
                <w:trHeight w:val="300"/>
              </w:trPr>
              <w:tc>
                <w:tcPr>
                  <w:tcW w:w="6293" w:type="dxa"/>
                  <w:tcBorders>
                    <w:top w:val="nil"/>
                    <w:left w:val="single" w:sz="4" w:space="0" w:color="auto"/>
                    <w:bottom w:val="single" w:sz="4" w:space="0" w:color="auto"/>
                    <w:right w:val="single" w:sz="4" w:space="0" w:color="auto"/>
                  </w:tcBorders>
                  <w:shd w:val="clear" w:color="auto" w:fill="auto"/>
                  <w:hideMark/>
                </w:tcPr>
                <w:p w14:paraId="12542A7C" w14:textId="77777777" w:rsidR="006C5C49" w:rsidRPr="00593254" w:rsidRDefault="006C5C49" w:rsidP="008427B3">
                  <w:pPr>
                    <w:rPr>
                      <w:rFonts w:ascii="Calibri" w:hAnsi="Calibri" w:cs="Calibri"/>
                    </w:rPr>
                  </w:pPr>
                  <w:r w:rsidRPr="00593254">
                    <w:rPr>
                      <w:rFonts w:ascii="Calibri" w:hAnsi="Calibri" w:cs="Calibri"/>
                    </w:rPr>
                    <w:t>Tryby skanowania</w:t>
                  </w:r>
                </w:p>
              </w:tc>
              <w:tc>
                <w:tcPr>
                  <w:tcW w:w="4536" w:type="dxa"/>
                  <w:tcBorders>
                    <w:top w:val="nil"/>
                    <w:left w:val="nil"/>
                    <w:bottom w:val="single" w:sz="4" w:space="0" w:color="auto"/>
                    <w:right w:val="single" w:sz="4" w:space="0" w:color="auto"/>
                  </w:tcBorders>
                  <w:shd w:val="clear" w:color="auto" w:fill="auto"/>
                  <w:hideMark/>
                </w:tcPr>
                <w:p w14:paraId="41EE8667" w14:textId="77777777" w:rsidR="006C5C49" w:rsidRPr="00593254" w:rsidRDefault="006C5C49" w:rsidP="008427B3">
                  <w:pPr>
                    <w:rPr>
                      <w:rFonts w:ascii="Calibri" w:hAnsi="Calibri" w:cs="Calibri"/>
                    </w:rPr>
                  </w:pPr>
                  <w:r w:rsidRPr="00593254">
                    <w:rPr>
                      <w:rFonts w:ascii="Calibri" w:hAnsi="Calibri" w:cs="Calibri"/>
                    </w:rPr>
                    <w:t>Skan do USB, Skan do e-mail, Skanowanie do skrzynki użytkownika, pomijanie pustych stron.</w:t>
                  </w:r>
                </w:p>
              </w:tc>
            </w:tr>
            <w:tr w:rsidR="006C5C49" w:rsidRPr="00593254" w14:paraId="2506CA9F" w14:textId="77777777" w:rsidTr="008427B3">
              <w:trPr>
                <w:trHeight w:val="300"/>
              </w:trPr>
              <w:tc>
                <w:tcPr>
                  <w:tcW w:w="6293" w:type="dxa"/>
                  <w:tcBorders>
                    <w:top w:val="nil"/>
                    <w:left w:val="single" w:sz="4" w:space="0" w:color="auto"/>
                    <w:bottom w:val="single" w:sz="4" w:space="0" w:color="auto"/>
                    <w:right w:val="single" w:sz="4" w:space="0" w:color="auto"/>
                  </w:tcBorders>
                  <w:shd w:val="clear" w:color="auto" w:fill="auto"/>
                  <w:hideMark/>
                </w:tcPr>
                <w:p w14:paraId="7D3D7E18" w14:textId="77777777" w:rsidR="006C5C49" w:rsidRPr="00593254" w:rsidRDefault="006C5C49" w:rsidP="008427B3">
                  <w:pPr>
                    <w:rPr>
                      <w:rFonts w:ascii="Calibri" w:hAnsi="Calibri" w:cs="Calibri"/>
                    </w:rPr>
                  </w:pPr>
                  <w:r w:rsidRPr="00593254">
                    <w:rPr>
                      <w:rFonts w:ascii="Calibri" w:hAnsi="Calibri" w:cs="Calibri"/>
                    </w:rPr>
                    <w:t>Wymagane interfejsy</w:t>
                  </w:r>
                </w:p>
              </w:tc>
              <w:tc>
                <w:tcPr>
                  <w:tcW w:w="4536" w:type="dxa"/>
                  <w:tcBorders>
                    <w:top w:val="nil"/>
                    <w:left w:val="nil"/>
                    <w:bottom w:val="single" w:sz="4" w:space="0" w:color="auto"/>
                    <w:right w:val="single" w:sz="4" w:space="0" w:color="auto"/>
                  </w:tcBorders>
                  <w:shd w:val="clear" w:color="auto" w:fill="auto"/>
                  <w:hideMark/>
                </w:tcPr>
                <w:p w14:paraId="3B1B6537" w14:textId="77777777" w:rsidR="006C5C49" w:rsidRPr="00593254" w:rsidRDefault="006C5C49" w:rsidP="008427B3">
                  <w:pPr>
                    <w:rPr>
                      <w:rFonts w:ascii="Calibri" w:hAnsi="Calibri" w:cs="Calibri"/>
                    </w:rPr>
                  </w:pPr>
                  <w:r w:rsidRPr="00593254">
                    <w:rPr>
                      <w:rFonts w:ascii="Calibri" w:hAnsi="Calibri" w:cs="Calibri"/>
                    </w:rPr>
                    <w:t>USB , złącze Ethernet  Rj-45</w:t>
                  </w:r>
                </w:p>
              </w:tc>
            </w:tr>
            <w:tr w:rsidR="006C5C49" w:rsidRPr="00593254" w14:paraId="0870BC92" w14:textId="77777777" w:rsidTr="008427B3">
              <w:trPr>
                <w:trHeight w:val="1005"/>
              </w:trPr>
              <w:tc>
                <w:tcPr>
                  <w:tcW w:w="6293" w:type="dxa"/>
                  <w:tcBorders>
                    <w:top w:val="nil"/>
                    <w:left w:val="single" w:sz="4" w:space="0" w:color="auto"/>
                    <w:bottom w:val="single" w:sz="4" w:space="0" w:color="auto"/>
                    <w:right w:val="single" w:sz="4" w:space="0" w:color="auto"/>
                  </w:tcBorders>
                  <w:shd w:val="clear" w:color="auto" w:fill="auto"/>
                  <w:hideMark/>
                </w:tcPr>
                <w:p w14:paraId="1097EEDC" w14:textId="77777777" w:rsidR="006C5C49" w:rsidRPr="00593254" w:rsidRDefault="006C5C49" w:rsidP="008427B3">
                  <w:pPr>
                    <w:rPr>
                      <w:rFonts w:ascii="Calibri" w:hAnsi="Calibri" w:cs="Calibri"/>
                    </w:rPr>
                  </w:pPr>
                  <w:r w:rsidRPr="00593254">
                    <w:rPr>
                      <w:rFonts w:ascii="Calibri" w:hAnsi="Calibri" w:cs="Calibri"/>
                    </w:rPr>
                    <w:t>Obsługiwane protokoły</w:t>
                  </w:r>
                </w:p>
              </w:tc>
              <w:tc>
                <w:tcPr>
                  <w:tcW w:w="4536" w:type="dxa"/>
                  <w:tcBorders>
                    <w:top w:val="nil"/>
                    <w:left w:val="nil"/>
                    <w:bottom w:val="single" w:sz="4" w:space="0" w:color="auto"/>
                    <w:right w:val="single" w:sz="4" w:space="0" w:color="auto"/>
                  </w:tcBorders>
                  <w:shd w:val="clear" w:color="auto" w:fill="auto"/>
                  <w:hideMark/>
                </w:tcPr>
                <w:p w14:paraId="2FB33122" w14:textId="77777777" w:rsidR="006C5C49" w:rsidRPr="00593254" w:rsidRDefault="006C5C49" w:rsidP="008427B3">
                  <w:pPr>
                    <w:rPr>
                      <w:rFonts w:ascii="Calibri" w:hAnsi="Calibri" w:cs="Calibri"/>
                    </w:rPr>
                  </w:pPr>
                  <w:r w:rsidRPr="00593254">
                    <w:rPr>
                      <w:rFonts w:ascii="Calibri" w:hAnsi="Calibri" w:cs="Calibri"/>
                    </w:rPr>
                    <w:t>SNMP, TCP/IP, HTTP, POP, SMTP, NTP, SSL, DNS</w:t>
                  </w:r>
                </w:p>
              </w:tc>
            </w:tr>
            <w:tr w:rsidR="006C5C49" w:rsidRPr="00593254" w14:paraId="03B34877" w14:textId="77777777" w:rsidTr="008427B3">
              <w:trPr>
                <w:trHeight w:val="600"/>
              </w:trPr>
              <w:tc>
                <w:tcPr>
                  <w:tcW w:w="6293" w:type="dxa"/>
                  <w:tcBorders>
                    <w:top w:val="nil"/>
                    <w:left w:val="single" w:sz="4" w:space="0" w:color="auto"/>
                    <w:bottom w:val="single" w:sz="4" w:space="0" w:color="auto"/>
                    <w:right w:val="single" w:sz="4" w:space="0" w:color="auto"/>
                  </w:tcBorders>
                  <w:shd w:val="clear" w:color="auto" w:fill="auto"/>
                  <w:hideMark/>
                </w:tcPr>
                <w:p w14:paraId="67FEF0FF" w14:textId="77777777" w:rsidR="006C5C49" w:rsidRPr="00593254" w:rsidRDefault="006C5C49" w:rsidP="008427B3">
                  <w:pPr>
                    <w:rPr>
                      <w:rFonts w:ascii="Calibri" w:hAnsi="Calibri" w:cs="Calibri"/>
                    </w:rPr>
                  </w:pPr>
                  <w:r w:rsidRPr="00593254">
                    <w:rPr>
                      <w:rFonts w:ascii="Calibri" w:hAnsi="Calibri" w:cs="Calibri"/>
                    </w:rPr>
                    <w:t>Wymagane sterowniki do systemów operacyjnych</w:t>
                  </w:r>
                </w:p>
              </w:tc>
              <w:tc>
                <w:tcPr>
                  <w:tcW w:w="4536" w:type="dxa"/>
                  <w:tcBorders>
                    <w:top w:val="nil"/>
                    <w:left w:val="nil"/>
                    <w:bottom w:val="single" w:sz="4" w:space="0" w:color="auto"/>
                    <w:right w:val="single" w:sz="4" w:space="0" w:color="auto"/>
                  </w:tcBorders>
                  <w:shd w:val="clear" w:color="auto" w:fill="auto"/>
                  <w:hideMark/>
                </w:tcPr>
                <w:p w14:paraId="3A705D2D" w14:textId="77777777" w:rsidR="006C5C49" w:rsidRPr="00593254" w:rsidRDefault="006C5C49" w:rsidP="008427B3">
                  <w:pPr>
                    <w:rPr>
                      <w:rFonts w:ascii="Calibri" w:hAnsi="Calibri" w:cs="Calibri"/>
                    </w:rPr>
                  </w:pPr>
                  <w:r w:rsidRPr="00593254">
                    <w:rPr>
                      <w:rFonts w:ascii="Calibri" w:hAnsi="Calibri" w:cs="Calibri"/>
                    </w:rPr>
                    <w:t>Windows Server 2012, Windows 10, Windows Server 2019</w:t>
                  </w:r>
                </w:p>
              </w:tc>
            </w:tr>
            <w:tr w:rsidR="006C5C49" w:rsidRPr="00593254" w14:paraId="26CC3EA0" w14:textId="77777777" w:rsidTr="008427B3">
              <w:trPr>
                <w:trHeight w:val="300"/>
              </w:trPr>
              <w:tc>
                <w:tcPr>
                  <w:tcW w:w="6293" w:type="dxa"/>
                  <w:tcBorders>
                    <w:top w:val="nil"/>
                    <w:left w:val="single" w:sz="4" w:space="0" w:color="auto"/>
                    <w:bottom w:val="single" w:sz="4" w:space="0" w:color="auto"/>
                    <w:right w:val="single" w:sz="4" w:space="0" w:color="auto"/>
                  </w:tcBorders>
                  <w:shd w:val="clear" w:color="auto" w:fill="auto"/>
                  <w:hideMark/>
                </w:tcPr>
                <w:p w14:paraId="0FEFAACA" w14:textId="77777777" w:rsidR="006C5C49" w:rsidRPr="00593254" w:rsidRDefault="006C5C49" w:rsidP="008427B3">
                  <w:pPr>
                    <w:rPr>
                      <w:rFonts w:ascii="Calibri" w:hAnsi="Calibri" w:cs="Calibri"/>
                    </w:rPr>
                  </w:pPr>
                  <w:r w:rsidRPr="00593254">
                    <w:rPr>
                      <w:rFonts w:ascii="Calibri" w:hAnsi="Calibri" w:cs="Calibri"/>
                    </w:rPr>
                    <w:t>Zasilanie</w:t>
                  </w:r>
                </w:p>
              </w:tc>
              <w:tc>
                <w:tcPr>
                  <w:tcW w:w="4536" w:type="dxa"/>
                  <w:tcBorders>
                    <w:top w:val="nil"/>
                    <w:left w:val="nil"/>
                    <w:bottom w:val="single" w:sz="4" w:space="0" w:color="auto"/>
                    <w:right w:val="single" w:sz="4" w:space="0" w:color="auto"/>
                  </w:tcBorders>
                  <w:shd w:val="clear" w:color="auto" w:fill="auto"/>
                  <w:hideMark/>
                </w:tcPr>
                <w:p w14:paraId="7877CBA4" w14:textId="77777777" w:rsidR="006C5C49" w:rsidRPr="00593254" w:rsidRDefault="006C5C49" w:rsidP="008427B3">
                  <w:pPr>
                    <w:rPr>
                      <w:rFonts w:ascii="Calibri" w:hAnsi="Calibri" w:cs="Calibri"/>
                    </w:rPr>
                  </w:pPr>
                  <w:r w:rsidRPr="00593254">
                    <w:rPr>
                      <w:rFonts w:ascii="Calibri" w:hAnsi="Calibri" w:cs="Calibri"/>
                    </w:rPr>
                    <w:t xml:space="preserve">220-240 V, 50/60 </w:t>
                  </w:r>
                  <w:proofErr w:type="spellStart"/>
                  <w:r w:rsidRPr="00593254">
                    <w:rPr>
                      <w:rFonts w:ascii="Calibri" w:hAnsi="Calibri" w:cs="Calibri"/>
                    </w:rPr>
                    <w:t>Hz</w:t>
                  </w:r>
                  <w:proofErr w:type="spellEnd"/>
                </w:p>
              </w:tc>
            </w:tr>
            <w:tr w:rsidR="006C5C49" w:rsidRPr="00593254" w14:paraId="390BA6BF" w14:textId="77777777" w:rsidTr="008427B3">
              <w:trPr>
                <w:trHeight w:val="600"/>
              </w:trPr>
              <w:tc>
                <w:tcPr>
                  <w:tcW w:w="6293" w:type="dxa"/>
                  <w:tcBorders>
                    <w:top w:val="nil"/>
                    <w:left w:val="single" w:sz="4" w:space="0" w:color="auto"/>
                    <w:bottom w:val="single" w:sz="4" w:space="0" w:color="auto"/>
                    <w:right w:val="single" w:sz="4" w:space="0" w:color="auto"/>
                  </w:tcBorders>
                  <w:shd w:val="clear" w:color="auto" w:fill="auto"/>
                  <w:hideMark/>
                </w:tcPr>
                <w:p w14:paraId="048B5745" w14:textId="77777777" w:rsidR="006C5C49" w:rsidRPr="00593254" w:rsidRDefault="006C5C49" w:rsidP="008427B3">
                  <w:pPr>
                    <w:rPr>
                      <w:rFonts w:ascii="Calibri" w:hAnsi="Calibri" w:cs="Calibri"/>
                    </w:rPr>
                  </w:pPr>
                  <w:r w:rsidRPr="00593254">
                    <w:rPr>
                      <w:rFonts w:ascii="Calibri" w:hAnsi="Calibri" w:cs="Calibri"/>
                    </w:rPr>
                    <w:t>Wyświetlacz</w:t>
                  </w:r>
                </w:p>
              </w:tc>
              <w:tc>
                <w:tcPr>
                  <w:tcW w:w="4536" w:type="dxa"/>
                  <w:tcBorders>
                    <w:top w:val="nil"/>
                    <w:left w:val="nil"/>
                    <w:bottom w:val="single" w:sz="4" w:space="0" w:color="auto"/>
                    <w:right w:val="single" w:sz="4" w:space="0" w:color="auto"/>
                  </w:tcBorders>
                  <w:shd w:val="clear" w:color="auto" w:fill="auto"/>
                  <w:hideMark/>
                </w:tcPr>
                <w:p w14:paraId="709FAF0E" w14:textId="77777777" w:rsidR="006C5C49" w:rsidRPr="00593254" w:rsidRDefault="006C5C49" w:rsidP="008427B3">
                  <w:pPr>
                    <w:rPr>
                      <w:rFonts w:ascii="Calibri" w:hAnsi="Calibri" w:cs="Calibri"/>
                    </w:rPr>
                  </w:pPr>
                  <w:r w:rsidRPr="00593254">
                    <w:rPr>
                      <w:rFonts w:ascii="Calibri" w:hAnsi="Calibri" w:cs="Calibri"/>
                    </w:rPr>
                    <w:t xml:space="preserve">minimum kolorowy 7-calowy  wyświetlacz dotykowy LCD , wraz w wbudowaną pomocą dla użytkownika, z możliwością zdalnej obsługi panelu </w:t>
                  </w:r>
                  <w:proofErr w:type="spellStart"/>
                  <w:r w:rsidRPr="00593254">
                    <w:rPr>
                      <w:rFonts w:ascii="Calibri" w:hAnsi="Calibri" w:cs="Calibri"/>
                    </w:rPr>
                    <w:t>uzytkownika</w:t>
                  </w:r>
                  <w:proofErr w:type="spellEnd"/>
                  <w:r w:rsidRPr="00593254">
                    <w:rPr>
                      <w:rFonts w:ascii="Calibri" w:hAnsi="Calibri" w:cs="Calibri"/>
                    </w:rPr>
                    <w:t xml:space="preserve"> przez przeglądarkę WWW. </w:t>
                  </w:r>
                </w:p>
              </w:tc>
            </w:tr>
            <w:tr w:rsidR="006C5C49" w:rsidRPr="00593254" w14:paraId="0536A3EF" w14:textId="77777777" w:rsidTr="008427B3">
              <w:trPr>
                <w:trHeight w:val="300"/>
              </w:trPr>
              <w:tc>
                <w:tcPr>
                  <w:tcW w:w="6293" w:type="dxa"/>
                  <w:tcBorders>
                    <w:top w:val="nil"/>
                    <w:left w:val="single" w:sz="4" w:space="0" w:color="auto"/>
                    <w:bottom w:val="single" w:sz="4" w:space="0" w:color="auto"/>
                    <w:right w:val="single" w:sz="4" w:space="0" w:color="auto"/>
                  </w:tcBorders>
                  <w:shd w:val="clear" w:color="auto" w:fill="auto"/>
                  <w:hideMark/>
                </w:tcPr>
                <w:p w14:paraId="0F08AE34" w14:textId="77777777" w:rsidR="006C5C49" w:rsidRPr="00593254" w:rsidRDefault="006C5C49" w:rsidP="008427B3">
                  <w:pPr>
                    <w:rPr>
                      <w:rFonts w:ascii="Calibri" w:hAnsi="Calibri" w:cs="Calibri"/>
                    </w:rPr>
                  </w:pPr>
                  <w:r w:rsidRPr="00593254">
                    <w:rPr>
                      <w:rFonts w:ascii="Calibri" w:hAnsi="Calibri" w:cs="Calibri"/>
                    </w:rPr>
                    <w:t>Język menu</w:t>
                  </w:r>
                </w:p>
              </w:tc>
              <w:tc>
                <w:tcPr>
                  <w:tcW w:w="4536" w:type="dxa"/>
                  <w:tcBorders>
                    <w:top w:val="nil"/>
                    <w:left w:val="nil"/>
                    <w:bottom w:val="single" w:sz="4" w:space="0" w:color="auto"/>
                    <w:right w:val="single" w:sz="4" w:space="0" w:color="auto"/>
                  </w:tcBorders>
                  <w:shd w:val="clear" w:color="auto" w:fill="auto"/>
                  <w:hideMark/>
                </w:tcPr>
                <w:p w14:paraId="5B0FB8F0" w14:textId="77777777" w:rsidR="006C5C49" w:rsidRPr="00593254" w:rsidRDefault="006C5C49" w:rsidP="008427B3">
                  <w:pPr>
                    <w:rPr>
                      <w:rFonts w:ascii="Calibri" w:hAnsi="Calibri" w:cs="Calibri"/>
                    </w:rPr>
                  </w:pPr>
                  <w:r w:rsidRPr="00593254">
                    <w:rPr>
                      <w:rFonts w:ascii="Calibri" w:hAnsi="Calibri" w:cs="Calibri"/>
                    </w:rPr>
                    <w:t>Polski, Angielski</w:t>
                  </w:r>
                </w:p>
              </w:tc>
            </w:tr>
            <w:tr w:rsidR="006C5C49" w:rsidRPr="00593254" w14:paraId="68CBB2F2" w14:textId="77777777" w:rsidTr="008427B3">
              <w:trPr>
                <w:trHeight w:val="300"/>
              </w:trPr>
              <w:tc>
                <w:tcPr>
                  <w:tcW w:w="6293" w:type="dxa"/>
                  <w:tcBorders>
                    <w:top w:val="nil"/>
                    <w:left w:val="single" w:sz="4" w:space="0" w:color="auto"/>
                    <w:bottom w:val="single" w:sz="4" w:space="0" w:color="auto"/>
                    <w:right w:val="single" w:sz="4" w:space="0" w:color="auto"/>
                  </w:tcBorders>
                  <w:shd w:val="clear" w:color="auto" w:fill="auto"/>
                  <w:hideMark/>
                </w:tcPr>
                <w:p w14:paraId="1C3BCC03" w14:textId="77777777" w:rsidR="006C5C49" w:rsidRPr="00593254" w:rsidRDefault="006C5C49" w:rsidP="008427B3">
                  <w:pPr>
                    <w:rPr>
                      <w:rFonts w:ascii="Calibri" w:hAnsi="Calibri" w:cs="Calibri"/>
                    </w:rPr>
                  </w:pPr>
                  <w:r w:rsidRPr="00593254">
                    <w:rPr>
                      <w:rFonts w:ascii="Calibri" w:hAnsi="Calibri" w:cs="Calibri"/>
                    </w:rPr>
                    <w:t> </w:t>
                  </w:r>
                </w:p>
              </w:tc>
              <w:tc>
                <w:tcPr>
                  <w:tcW w:w="4536" w:type="dxa"/>
                  <w:tcBorders>
                    <w:top w:val="nil"/>
                    <w:left w:val="nil"/>
                    <w:bottom w:val="single" w:sz="4" w:space="0" w:color="auto"/>
                    <w:right w:val="single" w:sz="4" w:space="0" w:color="auto"/>
                  </w:tcBorders>
                  <w:shd w:val="clear" w:color="000000" w:fill="FFFFFF"/>
                  <w:hideMark/>
                </w:tcPr>
                <w:p w14:paraId="3D0E4DCE" w14:textId="77777777" w:rsidR="006C5C49" w:rsidRPr="00593254" w:rsidRDefault="006C5C49" w:rsidP="008427B3">
                  <w:pPr>
                    <w:rPr>
                      <w:rFonts w:ascii="Calibri" w:hAnsi="Calibri" w:cs="Calibri"/>
                    </w:rPr>
                  </w:pPr>
                  <w:r w:rsidRPr="00593254">
                    <w:rPr>
                      <w:rFonts w:ascii="Calibri" w:hAnsi="Calibri" w:cs="Calibri"/>
                    </w:rPr>
                    <w:t>usługa uruchomienia sprzętu wliczona w cenę</w:t>
                  </w:r>
                </w:p>
              </w:tc>
            </w:tr>
            <w:tr w:rsidR="006C5C49" w:rsidRPr="00593254" w14:paraId="4A9F2F6D" w14:textId="77777777" w:rsidTr="008427B3">
              <w:trPr>
                <w:trHeight w:val="300"/>
              </w:trPr>
              <w:tc>
                <w:tcPr>
                  <w:tcW w:w="6293" w:type="dxa"/>
                  <w:tcBorders>
                    <w:top w:val="nil"/>
                    <w:left w:val="single" w:sz="4" w:space="0" w:color="auto"/>
                    <w:bottom w:val="single" w:sz="4" w:space="0" w:color="auto"/>
                    <w:right w:val="single" w:sz="4" w:space="0" w:color="auto"/>
                  </w:tcBorders>
                  <w:shd w:val="clear" w:color="auto" w:fill="auto"/>
                  <w:noWrap/>
                  <w:hideMark/>
                </w:tcPr>
                <w:p w14:paraId="699CE952" w14:textId="77777777" w:rsidR="006C5C49" w:rsidRPr="00593254" w:rsidRDefault="006C5C49" w:rsidP="008427B3">
                  <w:pPr>
                    <w:rPr>
                      <w:rFonts w:ascii="Calibri" w:hAnsi="Calibri" w:cs="Calibri"/>
                    </w:rPr>
                  </w:pPr>
                  <w:r w:rsidRPr="00593254">
                    <w:rPr>
                      <w:rFonts w:ascii="Calibri" w:hAnsi="Calibri" w:cs="Calibri"/>
                    </w:rPr>
                    <w:t>Gwarancja producenta</w:t>
                  </w:r>
                </w:p>
              </w:tc>
              <w:tc>
                <w:tcPr>
                  <w:tcW w:w="4536" w:type="dxa"/>
                  <w:tcBorders>
                    <w:top w:val="nil"/>
                    <w:left w:val="nil"/>
                    <w:bottom w:val="single" w:sz="4" w:space="0" w:color="auto"/>
                    <w:right w:val="single" w:sz="4" w:space="0" w:color="auto"/>
                  </w:tcBorders>
                  <w:shd w:val="clear" w:color="auto" w:fill="auto"/>
                  <w:hideMark/>
                </w:tcPr>
                <w:p w14:paraId="43AFCED9" w14:textId="77777777" w:rsidR="006C5C49" w:rsidRPr="00593254" w:rsidRDefault="006C5C49" w:rsidP="008427B3">
                  <w:pPr>
                    <w:rPr>
                      <w:rFonts w:ascii="Calibri" w:hAnsi="Calibri" w:cs="Calibri"/>
                    </w:rPr>
                  </w:pPr>
                  <w:r w:rsidRPr="00593254">
                    <w:rPr>
                      <w:rFonts w:ascii="Calibri" w:hAnsi="Calibri" w:cs="Calibri"/>
                    </w:rPr>
                    <w:t>36 miesięcy</w:t>
                  </w:r>
                </w:p>
              </w:tc>
            </w:tr>
          </w:tbl>
          <w:p w14:paraId="57EB4535" w14:textId="77777777" w:rsidR="006C5C49" w:rsidRPr="00593254" w:rsidRDefault="006C5C49" w:rsidP="008427B3">
            <w:pPr>
              <w:rPr>
                <w:rFonts w:ascii="Calibri" w:hAnsi="Calibri" w:cs="Calibri"/>
                <w:color w:val="000000"/>
              </w:rPr>
            </w:pPr>
          </w:p>
          <w:p w14:paraId="77CAEF92" w14:textId="77777777" w:rsidR="006C5C49" w:rsidRPr="00593254" w:rsidRDefault="006C5C49" w:rsidP="008427B3">
            <w:pPr>
              <w:rPr>
                <w:rFonts w:ascii="Calibri" w:hAnsi="Calibri" w:cs="Calibri"/>
                <w:color w:val="000000"/>
              </w:rPr>
            </w:pPr>
          </w:p>
        </w:tc>
      </w:tr>
    </w:tbl>
    <w:p w14:paraId="56049F70" w14:textId="77777777" w:rsidR="006C5C49" w:rsidRPr="00593254" w:rsidRDefault="006C5C49" w:rsidP="006C5C49">
      <w:pPr>
        <w:jc w:val="both"/>
        <w:rPr>
          <w:rFonts w:ascii="Calibri" w:hAnsi="Calibri" w:cs="Calibri"/>
          <w:b/>
          <w:bCs/>
        </w:rPr>
        <w:sectPr w:rsidR="006C5C49" w:rsidRPr="00593254" w:rsidSect="00880FF9">
          <w:footnotePr>
            <w:pos w:val="beneathText"/>
            <w:numRestart w:val="eachPage"/>
          </w:footnotePr>
          <w:endnotePr>
            <w:numFmt w:val="decimal"/>
          </w:endnotePr>
          <w:pgSz w:w="16837" w:h="11905" w:orient="landscape"/>
          <w:pgMar w:top="1417" w:right="709" w:bottom="1843" w:left="1417" w:header="708" w:footer="956" w:gutter="0"/>
          <w:cols w:space="708"/>
          <w:docGrid w:linePitch="360"/>
        </w:sectPr>
      </w:pPr>
    </w:p>
    <w:p w14:paraId="0A657C88" w14:textId="77777777" w:rsidR="006C5C49" w:rsidRPr="00593254" w:rsidRDefault="006C5C49" w:rsidP="006C5C49">
      <w:pPr>
        <w:rPr>
          <w:rFonts w:ascii="Calibri" w:hAnsi="Calibri" w:cs="Calibri"/>
        </w:rPr>
      </w:pPr>
    </w:p>
    <w:p w14:paraId="72673602" w14:textId="77777777" w:rsidR="006C5C49" w:rsidRPr="00342427" w:rsidRDefault="006C5C49" w:rsidP="006C5C49">
      <w:pPr>
        <w:widowControl/>
        <w:autoSpaceDE/>
        <w:autoSpaceDN/>
        <w:ind w:firstLine="708"/>
        <w:jc w:val="right"/>
        <w:rPr>
          <w:rFonts w:ascii="Calibri" w:hAnsi="Calibri" w:cs="Calibri"/>
          <w:b/>
          <w:iCs/>
          <w:lang w:eastAsia="pl-PL"/>
        </w:rPr>
      </w:pPr>
      <w:r w:rsidRPr="00342427">
        <w:rPr>
          <w:rFonts w:ascii="Calibri" w:hAnsi="Calibri" w:cs="Calibri"/>
          <w:b/>
          <w:iCs/>
          <w:lang w:eastAsia="pl-PL"/>
        </w:rPr>
        <w:t>Załącznik nr 4 do umowy</w:t>
      </w:r>
    </w:p>
    <w:p w14:paraId="7C8FEB4D" w14:textId="77777777" w:rsidR="006C5C49" w:rsidRPr="00342427" w:rsidRDefault="006C5C49" w:rsidP="006C5C49">
      <w:pPr>
        <w:widowControl/>
        <w:autoSpaceDE/>
        <w:autoSpaceDN/>
        <w:ind w:firstLine="708"/>
        <w:jc w:val="right"/>
        <w:rPr>
          <w:rFonts w:ascii="Calibri" w:hAnsi="Calibri" w:cs="Calibri"/>
          <w:b/>
          <w:lang w:eastAsia="pl-PL"/>
        </w:rPr>
      </w:pPr>
    </w:p>
    <w:p w14:paraId="3842DD7D" w14:textId="77777777" w:rsidR="006C5C49" w:rsidRPr="00494FE2" w:rsidRDefault="006C5C49" w:rsidP="006C5C49">
      <w:pPr>
        <w:keepNext/>
        <w:widowControl/>
        <w:autoSpaceDE/>
        <w:autoSpaceDN/>
        <w:spacing w:line="276" w:lineRule="auto"/>
        <w:jc w:val="center"/>
        <w:outlineLvl w:val="0"/>
        <w:rPr>
          <w:rFonts w:ascii="Calibri" w:hAnsi="Calibri" w:cs="Calibri"/>
          <w:b/>
          <w:bCs/>
          <w:lang w:eastAsia="pl-PL"/>
        </w:rPr>
      </w:pPr>
      <w:r w:rsidRPr="00494FE2">
        <w:rPr>
          <w:rFonts w:ascii="Calibri" w:hAnsi="Calibri" w:cs="Calibri"/>
          <w:b/>
          <w:bCs/>
          <w:lang w:eastAsia="pl-PL"/>
        </w:rPr>
        <w:t>PROTOKÓŁ ODBIORU ILOŚCIOWEGO</w:t>
      </w:r>
    </w:p>
    <w:p w14:paraId="7837C944" w14:textId="77777777" w:rsidR="006C5C49" w:rsidRPr="00494FE2" w:rsidRDefault="006C5C49" w:rsidP="006C5C49">
      <w:pPr>
        <w:widowControl/>
        <w:autoSpaceDE/>
        <w:autoSpaceDN/>
        <w:rPr>
          <w:rFonts w:ascii="Calibri" w:hAnsi="Calibri" w:cs="Calibri"/>
          <w:b/>
          <w:bCs/>
          <w:lang w:eastAsia="pl-PL"/>
        </w:rPr>
      </w:pPr>
    </w:p>
    <w:p w14:paraId="0F313323" w14:textId="77777777" w:rsidR="006C5C49" w:rsidRPr="00342427" w:rsidRDefault="006C5C49" w:rsidP="006C5C49">
      <w:pPr>
        <w:keepNext/>
        <w:widowControl/>
        <w:autoSpaceDE/>
        <w:autoSpaceDN/>
        <w:spacing w:line="276" w:lineRule="auto"/>
        <w:jc w:val="center"/>
        <w:outlineLvl w:val="0"/>
        <w:rPr>
          <w:rFonts w:ascii="Calibri" w:hAnsi="Calibri" w:cs="Calibri"/>
          <w:b/>
          <w:lang w:eastAsia="pl-PL"/>
        </w:rPr>
      </w:pPr>
      <w:r w:rsidRPr="00342427">
        <w:rPr>
          <w:rFonts w:ascii="Calibri" w:hAnsi="Calibri" w:cs="Calibri"/>
          <w:lang w:eastAsia="pl-PL"/>
        </w:rPr>
        <w:t>Na podstawie umowy nr WA.263</w:t>
      </w:r>
      <w:r>
        <w:rPr>
          <w:rFonts w:ascii="Calibri" w:hAnsi="Calibri" w:cs="Calibri"/>
          <w:lang w:eastAsia="pl-PL"/>
        </w:rPr>
        <w:t>.31.</w:t>
      </w:r>
      <w:r w:rsidRPr="00342427">
        <w:rPr>
          <w:rFonts w:ascii="Calibri" w:hAnsi="Calibri" w:cs="Calibri"/>
          <w:lang w:eastAsia="pl-PL"/>
        </w:rPr>
        <w:t xml:space="preserve">2021.U. zawartej w Warszawie w dniu ……………. roku </w:t>
      </w:r>
    </w:p>
    <w:p w14:paraId="6D837BE3" w14:textId="77777777" w:rsidR="006C5C49" w:rsidRPr="00342427" w:rsidRDefault="006C5C49" w:rsidP="006C5C49">
      <w:pPr>
        <w:keepNext/>
        <w:widowControl/>
        <w:autoSpaceDE/>
        <w:autoSpaceDN/>
        <w:spacing w:line="276" w:lineRule="auto"/>
        <w:outlineLvl w:val="0"/>
        <w:rPr>
          <w:rFonts w:ascii="Calibri" w:hAnsi="Calibri" w:cs="Calibri"/>
          <w:b/>
          <w:lang w:eastAsia="pl-PL"/>
        </w:rPr>
      </w:pPr>
      <w:r w:rsidRPr="00342427">
        <w:rPr>
          <w:rFonts w:ascii="Calibri" w:hAnsi="Calibri" w:cs="Calibri"/>
          <w:lang w:eastAsia="pl-PL"/>
        </w:rPr>
        <w:t>pomiędzy:</w:t>
      </w:r>
    </w:p>
    <w:p w14:paraId="683499D1" w14:textId="77777777" w:rsidR="006C5C49" w:rsidRPr="00342427" w:rsidRDefault="006C5C49" w:rsidP="006C5C49">
      <w:pPr>
        <w:widowControl/>
        <w:tabs>
          <w:tab w:val="left" w:pos="5670"/>
        </w:tabs>
        <w:autoSpaceDE/>
        <w:autoSpaceDN/>
        <w:jc w:val="both"/>
        <w:rPr>
          <w:rFonts w:ascii="Calibri" w:hAnsi="Calibri" w:cs="Calibri"/>
          <w:b/>
          <w:bCs/>
          <w:lang w:eastAsia="pl-PL"/>
        </w:rPr>
      </w:pPr>
      <w:r w:rsidRPr="00342427">
        <w:rPr>
          <w:rFonts w:ascii="Calibri" w:hAnsi="Calibri" w:cs="Calibri"/>
          <w:b/>
          <w:lang w:eastAsia="pl-PL"/>
        </w:rPr>
        <w:t>Skarbem Państwa - państwową jednostką budżetową Centrum Projektów Europejskich</w:t>
      </w:r>
      <w:r w:rsidRPr="00342427">
        <w:rPr>
          <w:rFonts w:ascii="Calibri" w:hAnsi="Calibri" w:cs="Calibri"/>
          <w:lang w:eastAsia="pl-PL"/>
        </w:rPr>
        <w:t>,  z siedzibą w Warszawie przy ul. Domaniewskiej 39a, 02- 672 Warszawa, posiadającym numer identyfikacji REGON 141681456 oraz  NIP 7010158887, reprezentowanym przez Pana Leszka Buller – Dyrektora Centrum Projektów Europejskich na podstawie powołania w dniu 16 maja 2016 r. przez Ministra Rozwoju,</w:t>
      </w:r>
      <w:r w:rsidRPr="00342427">
        <w:rPr>
          <w:rFonts w:ascii="Calibri" w:hAnsi="Calibri" w:cs="Calibri"/>
          <w:b/>
          <w:bCs/>
          <w:lang w:eastAsia="pl-PL"/>
        </w:rPr>
        <w:t xml:space="preserve"> </w:t>
      </w:r>
      <w:r w:rsidRPr="00342427">
        <w:rPr>
          <w:rFonts w:ascii="Calibri" w:hAnsi="Calibri" w:cs="Calibri"/>
          <w:lang w:eastAsia="pl-PL"/>
        </w:rPr>
        <w:t xml:space="preserve">zwanym w dalszej części  </w:t>
      </w:r>
      <w:r w:rsidRPr="00342427">
        <w:rPr>
          <w:rFonts w:ascii="Calibri" w:hAnsi="Calibri" w:cs="Calibri"/>
          <w:b/>
          <w:bCs/>
          <w:lang w:eastAsia="pl-PL"/>
        </w:rPr>
        <w:t>„Zamawiającym”</w:t>
      </w:r>
    </w:p>
    <w:p w14:paraId="44FDC58F" w14:textId="77777777" w:rsidR="006C5C49" w:rsidRDefault="006C5C49" w:rsidP="006C5C49">
      <w:pPr>
        <w:widowControl/>
        <w:tabs>
          <w:tab w:val="left" w:pos="5670"/>
        </w:tabs>
        <w:autoSpaceDE/>
        <w:autoSpaceDN/>
        <w:jc w:val="both"/>
        <w:rPr>
          <w:rFonts w:ascii="Calibri" w:hAnsi="Calibri" w:cs="Calibri"/>
          <w:lang w:eastAsia="pl-PL"/>
        </w:rPr>
      </w:pPr>
    </w:p>
    <w:p w14:paraId="5690E899" w14:textId="77777777" w:rsidR="006C5C49" w:rsidRDefault="006C5C49" w:rsidP="006C5C49">
      <w:pPr>
        <w:widowControl/>
        <w:tabs>
          <w:tab w:val="left" w:pos="5670"/>
        </w:tabs>
        <w:autoSpaceDE/>
        <w:autoSpaceDN/>
        <w:jc w:val="both"/>
        <w:rPr>
          <w:rFonts w:ascii="Calibri" w:hAnsi="Calibri" w:cs="Calibri"/>
          <w:b/>
          <w:lang w:eastAsia="pl-PL"/>
        </w:rPr>
      </w:pPr>
      <w:r w:rsidRPr="00342427">
        <w:rPr>
          <w:rFonts w:ascii="Calibri" w:hAnsi="Calibri" w:cs="Calibri"/>
          <w:lang w:eastAsia="pl-PL"/>
        </w:rPr>
        <w:t xml:space="preserve">a </w:t>
      </w:r>
      <w:r w:rsidRPr="00342427">
        <w:rPr>
          <w:rFonts w:ascii="Calibri" w:hAnsi="Calibri" w:cs="Calibri"/>
          <w:b/>
          <w:lang w:eastAsia="pl-PL"/>
        </w:rPr>
        <w:t xml:space="preserve">………………………………….. </w:t>
      </w:r>
      <w:r w:rsidRPr="00342427">
        <w:rPr>
          <w:rFonts w:ascii="Calibri" w:hAnsi="Calibri" w:cs="Calibri"/>
          <w:lang w:eastAsia="pl-PL"/>
        </w:rPr>
        <w:t xml:space="preserve">z siedzibą w ………………. przy ul. …………………, ……………….., ………………., posiadającą numer identyfikacji REGON …………. oraz  NIP …………….., a także wpisaną do Krajowego Rejestru Sądowego pod numerem KRS ……………………..…../wpisaną do Centralnej Ewidencji I Informacji o Działalności Gospodarczej, reprezentowanym przez </w:t>
      </w:r>
      <w:r w:rsidRPr="00342427">
        <w:rPr>
          <w:rFonts w:ascii="Calibri" w:hAnsi="Calibri" w:cs="Calibri"/>
          <w:b/>
          <w:lang w:eastAsia="pl-PL"/>
        </w:rPr>
        <w:t xml:space="preserve">Pana/Panią …………………………… – </w:t>
      </w:r>
      <w:r w:rsidRPr="00342427">
        <w:rPr>
          <w:rFonts w:ascii="Calibri" w:hAnsi="Calibri" w:cs="Calibri"/>
          <w:lang w:eastAsia="pl-PL"/>
        </w:rPr>
        <w:t xml:space="preserve">……………………………. zwanym w dalszej części umowy </w:t>
      </w:r>
      <w:r w:rsidRPr="00342427">
        <w:rPr>
          <w:rFonts w:ascii="Calibri" w:hAnsi="Calibri" w:cs="Calibri"/>
          <w:b/>
          <w:lang w:eastAsia="pl-PL"/>
        </w:rPr>
        <w:t>„Wykonawcą”</w:t>
      </w:r>
      <w:r>
        <w:rPr>
          <w:rFonts w:ascii="Calibri" w:hAnsi="Calibri" w:cs="Calibri"/>
          <w:b/>
          <w:lang w:eastAsia="pl-PL"/>
        </w:rPr>
        <w:t xml:space="preserve"> </w:t>
      </w:r>
    </w:p>
    <w:p w14:paraId="103813C5" w14:textId="77777777" w:rsidR="006C5C49" w:rsidRPr="00342427" w:rsidRDefault="006C5C49" w:rsidP="006C5C49">
      <w:pPr>
        <w:widowControl/>
        <w:tabs>
          <w:tab w:val="left" w:pos="5670"/>
        </w:tabs>
        <w:autoSpaceDE/>
        <w:autoSpaceDN/>
        <w:jc w:val="both"/>
        <w:rPr>
          <w:rFonts w:ascii="Calibri" w:hAnsi="Calibri" w:cs="Calibri"/>
          <w:b/>
          <w:lang w:eastAsia="pl-PL"/>
        </w:rPr>
      </w:pPr>
    </w:p>
    <w:p w14:paraId="525B2C68" w14:textId="77777777" w:rsidR="006C5C49" w:rsidRPr="00342427" w:rsidRDefault="006C5C49" w:rsidP="006C5C49">
      <w:pPr>
        <w:widowControl/>
        <w:tabs>
          <w:tab w:val="left" w:pos="5670"/>
        </w:tabs>
        <w:autoSpaceDE/>
        <w:autoSpaceDN/>
        <w:jc w:val="both"/>
        <w:rPr>
          <w:rFonts w:ascii="Calibri" w:hAnsi="Calibri" w:cs="Calibri"/>
          <w:b/>
          <w:lang w:eastAsia="pl-PL"/>
        </w:rPr>
      </w:pPr>
      <w:r w:rsidRPr="00342427">
        <w:rPr>
          <w:rFonts w:ascii="Calibri" w:hAnsi="Calibri" w:cs="Calibri"/>
          <w:b/>
          <w:lang w:eastAsia="pl-PL"/>
        </w:rPr>
        <w:t>Zamawiający potwierdza odbiór sprzętu w dniu ……………………………….</w:t>
      </w:r>
    </w:p>
    <w:tbl>
      <w:tblPr>
        <w:tblW w:w="9700" w:type="dxa"/>
        <w:tblInd w:w="58" w:type="dxa"/>
        <w:tblCellMar>
          <w:left w:w="70" w:type="dxa"/>
          <w:right w:w="70" w:type="dxa"/>
        </w:tblCellMar>
        <w:tblLook w:val="04A0" w:firstRow="1" w:lastRow="0" w:firstColumn="1" w:lastColumn="0" w:noHBand="0" w:noVBand="1"/>
      </w:tblPr>
      <w:tblGrid>
        <w:gridCol w:w="1974"/>
        <w:gridCol w:w="3210"/>
        <w:gridCol w:w="2242"/>
        <w:gridCol w:w="1194"/>
        <w:gridCol w:w="1080"/>
      </w:tblGrid>
      <w:tr w:rsidR="006C5C49" w:rsidRPr="00342427" w14:paraId="6D1F5CB2" w14:textId="77777777" w:rsidTr="008427B3">
        <w:trPr>
          <w:trHeight w:val="450"/>
        </w:trPr>
        <w:tc>
          <w:tcPr>
            <w:tcW w:w="1974"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0EC36255" w14:textId="77777777" w:rsidR="006C5C49" w:rsidRPr="00342427" w:rsidRDefault="006C5C49" w:rsidP="008427B3">
            <w:pPr>
              <w:widowControl/>
              <w:autoSpaceDE/>
              <w:autoSpaceDN/>
              <w:jc w:val="center"/>
              <w:rPr>
                <w:rFonts w:ascii="Calibri" w:hAnsi="Calibri" w:cs="Calibri"/>
                <w:color w:val="000000"/>
                <w:lang w:eastAsia="pl-PL"/>
              </w:rPr>
            </w:pPr>
            <w:r w:rsidRPr="00342427">
              <w:rPr>
                <w:rFonts w:ascii="Calibri" w:hAnsi="Calibri" w:cs="Calibri"/>
                <w:color w:val="000000"/>
                <w:lang w:eastAsia="pl-PL"/>
              </w:rPr>
              <w:t>Lp.</w:t>
            </w:r>
          </w:p>
        </w:tc>
        <w:tc>
          <w:tcPr>
            <w:tcW w:w="3210"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78A01478" w14:textId="77777777" w:rsidR="006C5C49" w:rsidRPr="00342427" w:rsidRDefault="006C5C49" w:rsidP="008427B3">
            <w:pPr>
              <w:widowControl/>
              <w:autoSpaceDE/>
              <w:autoSpaceDN/>
              <w:jc w:val="center"/>
              <w:rPr>
                <w:rFonts w:ascii="Calibri" w:hAnsi="Calibri" w:cs="Calibri"/>
                <w:color w:val="000000"/>
                <w:lang w:eastAsia="pl-PL"/>
              </w:rPr>
            </w:pPr>
            <w:r w:rsidRPr="00342427">
              <w:rPr>
                <w:rFonts w:ascii="Calibri" w:hAnsi="Calibri" w:cs="Calibri"/>
                <w:color w:val="000000"/>
                <w:lang w:eastAsia="pl-PL"/>
              </w:rPr>
              <w:t>Przedmiot zamówienia</w:t>
            </w:r>
          </w:p>
        </w:tc>
        <w:tc>
          <w:tcPr>
            <w:tcW w:w="2242"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303E2546" w14:textId="77777777" w:rsidR="006C5C49" w:rsidRPr="00342427" w:rsidRDefault="006C5C49" w:rsidP="008427B3">
            <w:pPr>
              <w:widowControl/>
              <w:autoSpaceDE/>
              <w:autoSpaceDN/>
              <w:jc w:val="center"/>
              <w:rPr>
                <w:rFonts w:ascii="Calibri" w:hAnsi="Calibri" w:cs="Calibri"/>
                <w:color w:val="000000"/>
                <w:lang w:eastAsia="pl-PL"/>
              </w:rPr>
            </w:pPr>
            <w:r w:rsidRPr="00342427">
              <w:rPr>
                <w:rFonts w:ascii="Calibri" w:hAnsi="Calibri" w:cs="Calibri"/>
                <w:color w:val="000000"/>
                <w:lang w:eastAsia="pl-PL"/>
              </w:rPr>
              <w:t>ilość opisana przez Zamawiającego w OPZ</w:t>
            </w:r>
          </w:p>
        </w:tc>
        <w:tc>
          <w:tcPr>
            <w:tcW w:w="1194" w:type="dxa"/>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B28B4A3" w14:textId="77777777" w:rsidR="006C5C49" w:rsidRPr="00342427" w:rsidRDefault="006C5C49" w:rsidP="008427B3">
            <w:pPr>
              <w:widowControl/>
              <w:autoSpaceDE/>
              <w:autoSpaceDN/>
              <w:jc w:val="center"/>
              <w:rPr>
                <w:rFonts w:ascii="Calibri" w:hAnsi="Calibri" w:cs="Calibri"/>
                <w:color w:val="000000"/>
                <w:lang w:eastAsia="pl-PL"/>
              </w:rPr>
            </w:pPr>
            <w:r w:rsidRPr="00342427">
              <w:rPr>
                <w:rFonts w:ascii="Calibri" w:hAnsi="Calibri" w:cs="Calibri"/>
                <w:color w:val="000000"/>
                <w:lang w:eastAsia="pl-PL"/>
              </w:rPr>
              <w:t>otrzymano</w:t>
            </w:r>
          </w:p>
        </w:tc>
        <w:tc>
          <w:tcPr>
            <w:tcW w:w="1080" w:type="dxa"/>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3A6B29F" w14:textId="77777777" w:rsidR="006C5C49" w:rsidRPr="00342427" w:rsidRDefault="006C5C49" w:rsidP="008427B3">
            <w:pPr>
              <w:widowControl/>
              <w:autoSpaceDE/>
              <w:autoSpaceDN/>
              <w:jc w:val="center"/>
              <w:rPr>
                <w:rFonts w:ascii="Calibri" w:hAnsi="Calibri" w:cs="Calibri"/>
                <w:color w:val="000000"/>
                <w:lang w:eastAsia="pl-PL"/>
              </w:rPr>
            </w:pPr>
            <w:r w:rsidRPr="00342427">
              <w:rPr>
                <w:rFonts w:ascii="Calibri" w:hAnsi="Calibri" w:cs="Calibri"/>
                <w:color w:val="000000"/>
                <w:lang w:eastAsia="pl-PL"/>
              </w:rPr>
              <w:t>Uwagi</w:t>
            </w:r>
          </w:p>
        </w:tc>
      </w:tr>
      <w:tr w:rsidR="006C5C49" w:rsidRPr="00342427" w14:paraId="44D66F87" w14:textId="77777777" w:rsidTr="008427B3">
        <w:trPr>
          <w:trHeight w:val="450"/>
        </w:trPr>
        <w:tc>
          <w:tcPr>
            <w:tcW w:w="1974" w:type="dxa"/>
            <w:vMerge/>
            <w:tcBorders>
              <w:top w:val="single" w:sz="4" w:space="0" w:color="auto"/>
              <w:left w:val="single" w:sz="4" w:space="0" w:color="auto"/>
              <w:bottom w:val="single" w:sz="4" w:space="0" w:color="auto"/>
              <w:right w:val="single" w:sz="4" w:space="0" w:color="auto"/>
            </w:tcBorders>
            <w:vAlign w:val="center"/>
            <w:hideMark/>
          </w:tcPr>
          <w:p w14:paraId="6733F7D2" w14:textId="77777777" w:rsidR="006C5C49" w:rsidRPr="00342427" w:rsidRDefault="006C5C49" w:rsidP="008427B3">
            <w:pPr>
              <w:widowControl/>
              <w:autoSpaceDE/>
              <w:autoSpaceDN/>
              <w:rPr>
                <w:rFonts w:ascii="Calibri" w:hAnsi="Calibri" w:cs="Calibri"/>
                <w:color w:val="000000"/>
                <w:lang w:eastAsia="pl-PL"/>
              </w:rPr>
            </w:pPr>
          </w:p>
        </w:tc>
        <w:tc>
          <w:tcPr>
            <w:tcW w:w="3210" w:type="dxa"/>
            <w:vMerge/>
            <w:tcBorders>
              <w:top w:val="single" w:sz="4" w:space="0" w:color="auto"/>
              <w:left w:val="single" w:sz="4" w:space="0" w:color="auto"/>
              <w:bottom w:val="single" w:sz="4" w:space="0" w:color="auto"/>
              <w:right w:val="single" w:sz="4" w:space="0" w:color="auto"/>
            </w:tcBorders>
            <w:vAlign w:val="center"/>
            <w:hideMark/>
          </w:tcPr>
          <w:p w14:paraId="4FB72781" w14:textId="77777777" w:rsidR="006C5C49" w:rsidRPr="00342427" w:rsidRDefault="006C5C49" w:rsidP="008427B3">
            <w:pPr>
              <w:widowControl/>
              <w:autoSpaceDE/>
              <w:autoSpaceDN/>
              <w:rPr>
                <w:rFonts w:ascii="Calibri" w:hAnsi="Calibri" w:cs="Calibri"/>
                <w:color w:val="000000"/>
                <w:lang w:eastAsia="pl-PL"/>
              </w:rPr>
            </w:pPr>
          </w:p>
        </w:tc>
        <w:tc>
          <w:tcPr>
            <w:tcW w:w="2242" w:type="dxa"/>
            <w:vMerge/>
            <w:tcBorders>
              <w:top w:val="single" w:sz="4" w:space="0" w:color="auto"/>
              <w:left w:val="single" w:sz="4" w:space="0" w:color="auto"/>
              <w:bottom w:val="single" w:sz="4" w:space="0" w:color="auto"/>
              <w:right w:val="single" w:sz="4" w:space="0" w:color="auto"/>
            </w:tcBorders>
            <w:vAlign w:val="center"/>
            <w:hideMark/>
          </w:tcPr>
          <w:p w14:paraId="40734F23" w14:textId="77777777" w:rsidR="006C5C49" w:rsidRPr="00342427" w:rsidRDefault="006C5C49" w:rsidP="008427B3">
            <w:pPr>
              <w:widowControl/>
              <w:autoSpaceDE/>
              <w:autoSpaceDN/>
              <w:jc w:val="center"/>
              <w:rPr>
                <w:rFonts w:ascii="Calibri" w:hAnsi="Calibri" w:cs="Calibri"/>
                <w:color w:val="000000"/>
                <w:lang w:eastAsia="pl-PL"/>
              </w:rPr>
            </w:pPr>
          </w:p>
        </w:tc>
        <w:tc>
          <w:tcPr>
            <w:tcW w:w="1194" w:type="dxa"/>
            <w:vMerge/>
            <w:tcBorders>
              <w:top w:val="single" w:sz="4" w:space="0" w:color="auto"/>
              <w:left w:val="single" w:sz="4" w:space="0" w:color="auto"/>
              <w:bottom w:val="single" w:sz="4" w:space="0" w:color="auto"/>
              <w:right w:val="single" w:sz="4" w:space="0" w:color="auto"/>
            </w:tcBorders>
            <w:vAlign w:val="center"/>
            <w:hideMark/>
          </w:tcPr>
          <w:p w14:paraId="22AFD24D" w14:textId="77777777" w:rsidR="006C5C49" w:rsidRPr="00342427" w:rsidRDefault="006C5C49" w:rsidP="008427B3">
            <w:pPr>
              <w:widowControl/>
              <w:autoSpaceDE/>
              <w:autoSpaceDN/>
              <w:rPr>
                <w:rFonts w:ascii="Calibri" w:hAnsi="Calibri" w:cs="Calibri"/>
                <w:color w:val="000000"/>
                <w:lang w:eastAsia="pl-PL"/>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4E238C9E" w14:textId="77777777" w:rsidR="006C5C49" w:rsidRPr="00342427" w:rsidRDefault="006C5C49" w:rsidP="008427B3">
            <w:pPr>
              <w:widowControl/>
              <w:autoSpaceDE/>
              <w:autoSpaceDN/>
              <w:rPr>
                <w:rFonts w:ascii="Calibri" w:hAnsi="Calibri" w:cs="Calibri"/>
                <w:color w:val="000000"/>
                <w:lang w:eastAsia="pl-PL"/>
              </w:rPr>
            </w:pPr>
          </w:p>
        </w:tc>
      </w:tr>
      <w:tr w:rsidR="006C5C49" w:rsidRPr="00342427" w14:paraId="1CACB2BD" w14:textId="77777777" w:rsidTr="008427B3">
        <w:trPr>
          <w:trHeight w:val="450"/>
        </w:trPr>
        <w:tc>
          <w:tcPr>
            <w:tcW w:w="1974" w:type="dxa"/>
            <w:vMerge/>
            <w:tcBorders>
              <w:top w:val="single" w:sz="4" w:space="0" w:color="auto"/>
              <w:left w:val="single" w:sz="4" w:space="0" w:color="auto"/>
              <w:bottom w:val="single" w:sz="4" w:space="0" w:color="auto"/>
              <w:right w:val="single" w:sz="4" w:space="0" w:color="auto"/>
            </w:tcBorders>
            <w:vAlign w:val="center"/>
            <w:hideMark/>
          </w:tcPr>
          <w:p w14:paraId="7181579F" w14:textId="77777777" w:rsidR="006C5C49" w:rsidRPr="00342427" w:rsidRDefault="006C5C49" w:rsidP="008427B3">
            <w:pPr>
              <w:widowControl/>
              <w:autoSpaceDE/>
              <w:autoSpaceDN/>
              <w:rPr>
                <w:rFonts w:ascii="Calibri" w:hAnsi="Calibri" w:cs="Calibri"/>
                <w:color w:val="000000"/>
                <w:lang w:eastAsia="pl-PL"/>
              </w:rPr>
            </w:pPr>
          </w:p>
        </w:tc>
        <w:tc>
          <w:tcPr>
            <w:tcW w:w="3210" w:type="dxa"/>
            <w:vMerge/>
            <w:tcBorders>
              <w:top w:val="single" w:sz="4" w:space="0" w:color="auto"/>
              <w:left w:val="single" w:sz="4" w:space="0" w:color="auto"/>
              <w:bottom w:val="single" w:sz="4" w:space="0" w:color="auto"/>
              <w:right w:val="single" w:sz="4" w:space="0" w:color="auto"/>
            </w:tcBorders>
            <w:vAlign w:val="center"/>
            <w:hideMark/>
          </w:tcPr>
          <w:p w14:paraId="0A0B56D7" w14:textId="77777777" w:rsidR="006C5C49" w:rsidRPr="00342427" w:rsidRDefault="006C5C49" w:rsidP="008427B3">
            <w:pPr>
              <w:widowControl/>
              <w:autoSpaceDE/>
              <w:autoSpaceDN/>
              <w:rPr>
                <w:rFonts w:ascii="Calibri" w:hAnsi="Calibri" w:cs="Calibri"/>
                <w:color w:val="000000"/>
                <w:lang w:eastAsia="pl-PL"/>
              </w:rPr>
            </w:pPr>
          </w:p>
        </w:tc>
        <w:tc>
          <w:tcPr>
            <w:tcW w:w="2242" w:type="dxa"/>
            <w:vMerge/>
            <w:tcBorders>
              <w:top w:val="single" w:sz="4" w:space="0" w:color="auto"/>
              <w:left w:val="single" w:sz="4" w:space="0" w:color="auto"/>
              <w:bottom w:val="single" w:sz="4" w:space="0" w:color="auto"/>
              <w:right w:val="single" w:sz="4" w:space="0" w:color="auto"/>
            </w:tcBorders>
            <w:vAlign w:val="center"/>
            <w:hideMark/>
          </w:tcPr>
          <w:p w14:paraId="700F351E" w14:textId="77777777" w:rsidR="006C5C49" w:rsidRPr="00342427" w:rsidRDefault="006C5C49" w:rsidP="008427B3">
            <w:pPr>
              <w:widowControl/>
              <w:autoSpaceDE/>
              <w:autoSpaceDN/>
              <w:jc w:val="center"/>
              <w:rPr>
                <w:rFonts w:ascii="Calibri" w:hAnsi="Calibri" w:cs="Calibri"/>
                <w:color w:val="000000"/>
                <w:lang w:eastAsia="pl-PL"/>
              </w:rPr>
            </w:pPr>
          </w:p>
        </w:tc>
        <w:tc>
          <w:tcPr>
            <w:tcW w:w="1194" w:type="dxa"/>
            <w:vMerge/>
            <w:tcBorders>
              <w:top w:val="single" w:sz="4" w:space="0" w:color="auto"/>
              <w:left w:val="single" w:sz="4" w:space="0" w:color="auto"/>
              <w:bottom w:val="single" w:sz="4" w:space="0" w:color="auto"/>
              <w:right w:val="single" w:sz="4" w:space="0" w:color="auto"/>
            </w:tcBorders>
            <w:vAlign w:val="center"/>
            <w:hideMark/>
          </w:tcPr>
          <w:p w14:paraId="1275B6E3" w14:textId="77777777" w:rsidR="006C5C49" w:rsidRPr="00342427" w:rsidRDefault="006C5C49" w:rsidP="008427B3">
            <w:pPr>
              <w:widowControl/>
              <w:autoSpaceDE/>
              <w:autoSpaceDN/>
              <w:rPr>
                <w:rFonts w:ascii="Calibri" w:hAnsi="Calibri" w:cs="Calibri"/>
                <w:color w:val="000000"/>
                <w:lang w:eastAsia="pl-PL"/>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48F5E706" w14:textId="77777777" w:rsidR="006C5C49" w:rsidRPr="00342427" w:rsidRDefault="006C5C49" w:rsidP="008427B3">
            <w:pPr>
              <w:widowControl/>
              <w:autoSpaceDE/>
              <w:autoSpaceDN/>
              <w:rPr>
                <w:rFonts w:ascii="Calibri" w:hAnsi="Calibri" w:cs="Calibri"/>
                <w:color w:val="000000"/>
                <w:lang w:eastAsia="pl-PL"/>
              </w:rPr>
            </w:pPr>
          </w:p>
        </w:tc>
      </w:tr>
      <w:tr w:rsidR="006C5C49" w:rsidRPr="00342427" w14:paraId="1E961BA5" w14:textId="77777777" w:rsidTr="008427B3">
        <w:trPr>
          <w:trHeight w:val="315"/>
        </w:trPr>
        <w:tc>
          <w:tcPr>
            <w:tcW w:w="1974" w:type="dxa"/>
            <w:tcBorders>
              <w:top w:val="nil"/>
              <w:left w:val="single" w:sz="4" w:space="0" w:color="auto"/>
              <w:bottom w:val="single" w:sz="4" w:space="0" w:color="auto"/>
              <w:right w:val="single" w:sz="4" w:space="0" w:color="auto"/>
            </w:tcBorders>
            <w:shd w:val="clear" w:color="auto" w:fill="auto"/>
            <w:vAlign w:val="center"/>
          </w:tcPr>
          <w:p w14:paraId="2851C32B" w14:textId="77777777" w:rsidR="006C5C49" w:rsidRPr="00342427" w:rsidRDefault="006C5C49" w:rsidP="008427B3">
            <w:pPr>
              <w:widowControl/>
              <w:autoSpaceDE/>
              <w:autoSpaceDN/>
              <w:rPr>
                <w:rFonts w:ascii="Calibri" w:hAnsi="Calibri" w:cs="Calibri"/>
                <w:color w:val="000000"/>
                <w:lang w:eastAsia="pl-PL"/>
              </w:rPr>
            </w:pPr>
            <w:r w:rsidRPr="00342427">
              <w:rPr>
                <w:rFonts w:ascii="Calibri" w:hAnsi="Calibri" w:cs="Calibri"/>
                <w:color w:val="000000"/>
                <w:lang w:eastAsia="pl-PL"/>
              </w:rPr>
              <w:t>1</w:t>
            </w:r>
          </w:p>
        </w:tc>
        <w:tc>
          <w:tcPr>
            <w:tcW w:w="3210" w:type="dxa"/>
            <w:tcBorders>
              <w:top w:val="nil"/>
              <w:left w:val="nil"/>
              <w:bottom w:val="single" w:sz="4" w:space="0" w:color="auto"/>
              <w:right w:val="single" w:sz="4" w:space="0" w:color="auto"/>
            </w:tcBorders>
            <w:shd w:val="clear" w:color="auto" w:fill="auto"/>
            <w:vAlign w:val="bottom"/>
            <w:hideMark/>
          </w:tcPr>
          <w:p w14:paraId="63B91F89" w14:textId="77777777" w:rsidR="006C5C49" w:rsidRPr="00342427" w:rsidRDefault="006C5C49" w:rsidP="008427B3">
            <w:pPr>
              <w:widowControl/>
              <w:autoSpaceDE/>
              <w:autoSpaceDN/>
              <w:rPr>
                <w:rFonts w:ascii="Calibri" w:hAnsi="Calibri" w:cs="Calibri"/>
                <w:color w:val="000000"/>
                <w:lang w:eastAsia="pl-PL"/>
              </w:rPr>
            </w:pPr>
          </w:p>
        </w:tc>
        <w:tc>
          <w:tcPr>
            <w:tcW w:w="2242" w:type="dxa"/>
            <w:tcBorders>
              <w:top w:val="nil"/>
              <w:left w:val="single" w:sz="4" w:space="0" w:color="auto"/>
              <w:bottom w:val="single" w:sz="4" w:space="0" w:color="auto"/>
              <w:right w:val="single" w:sz="4" w:space="0" w:color="auto"/>
            </w:tcBorders>
            <w:shd w:val="clear" w:color="auto" w:fill="auto"/>
            <w:noWrap/>
            <w:vAlign w:val="center"/>
            <w:hideMark/>
          </w:tcPr>
          <w:p w14:paraId="4FFBBF95" w14:textId="77777777" w:rsidR="006C5C49" w:rsidRPr="00342427" w:rsidRDefault="006C5C49" w:rsidP="008427B3">
            <w:pPr>
              <w:widowControl/>
              <w:autoSpaceDE/>
              <w:autoSpaceDN/>
              <w:jc w:val="center"/>
              <w:rPr>
                <w:rFonts w:ascii="Calibri" w:hAnsi="Calibri" w:cs="Calibri"/>
                <w:color w:val="000000"/>
                <w:lang w:eastAsia="pl-PL"/>
              </w:rPr>
            </w:pPr>
          </w:p>
        </w:tc>
        <w:tc>
          <w:tcPr>
            <w:tcW w:w="1194" w:type="dxa"/>
            <w:tcBorders>
              <w:top w:val="nil"/>
              <w:left w:val="single" w:sz="4" w:space="0" w:color="auto"/>
              <w:bottom w:val="single" w:sz="4" w:space="0" w:color="auto"/>
              <w:right w:val="single" w:sz="4" w:space="0" w:color="auto"/>
            </w:tcBorders>
            <w:shd w:val="clear" w:color="auto" w:fill="auto"/>
            <w:noWrap/>
            <w:vAlign w:val="center"/>
            <w:hideMark/>
          </w:tcPr>
          <w:p w14:paraId="07F197CA" w14:textId="77777777" w:rsidR="006C5C49" w:rsidRPr="00342427" w:rsidRDefault="006C5C49" w:rsidP="008427B3">
            <w:pPr>
              <w:widowControl/>
              <w:autoSpaceDE/>
              <w:autoSpaceDN/>
              <w:jc w:val="center"/>
              <w:rPr>
                <w:rFonts w:ascii="Calibri" w:hAnsi="Calibri" w:cs="Calibri"/>
                <w:color w:val="000000"/>
                <w:lang w:eastAsia="pl-PL"/>
              </w:rPr>
            </w:pPr>
            <w:r w:rsidRPr="00342427">
              <w:rPr>
                <w:rFonts w:ascii="Calibri" w:hAnsi="Calibri" w:cs="Calibri"/>
                <w:color w:val="000000"/>
                <w:lang w:eastAsia="pl-PL"/>
              </w:rPr>
              <w:t>TAK/NIE</w:t>
            </w:r>
          </w:p>
        </w:tc>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5A58DFFF" w14:textId="77777777" w:rsidR="006C5C49" w:rsidRPr="00342427" w:rsidRDefault="006C5C49" w:rsidP="008427B3">
            <w:pPr>
              <w:widowControl/>
              <w:autoSpaceDE/>
              <w:autoSpaceDN/>
              <w:jc w:val="center"/>
              <w:rPr>
                <w:rFonts w:ascii="Calibri" w:hAnsi="Calibri" w:cs="Calibri"/>
                <w:color w:val="000000"/>
                <w:lang w:eastAsia="pl-PL"/>
              </w:rPr>
            </w:pPr>
            <w:r w:rsidRPr="00342427">
              <w:rPr>
                <w:rFonts w:ascii="Calibri" w:hAnsi="Calibri" w:cs="Calibri"/>
                <w:color w:val="000000"/>
                <w:lang w:eastAsia="pl-PL"/>
              </w:rPr>
              <w:t> </w:t>
            </w:r>
          </w:p>
        </w:tc>
      </w:tr>
      <w:tr w:rsidR="006C5C49" w:rsidRPr="00342427" w14:paraId="5D1E8066" w14:textId="77777777" w:rsidTr="008427B3">
        <w:trPr>
          <w:trHeight w:val="356"/>
        </w:trPr>
        <w:tc>
          <w:tcPr>
            <w:tcW w:w="1974" w:type="dxa"/>
            <w:tcBorders>
              <w:top w:val="nil"/>
              <w:left w:val="single" w:sz="4" w:space="0" w:color="auto"/>
              <w:bottom w:val="single" w:sz="4" w:space="0" w:color="auto"/>
              <w:right w:val="single" w:sz="4" w:space="0" w:color="auto"/>
            </w:tcBorders>
            <w:shd w:val="clear" w:color="auto" w:fill="auto"/>
            <w:vAlign w:val="center"/>
          </w:tcPr>
          <w:p w14:paraId="7FAF52E4" w14:textId="77777777" w:rsidR="006C5C49" w:rsidRPr="00342427" w:rsidRDefault="006C5C49" w:rsidP="008427B3">
            <w:pPr>
              <w:widowControl/>
              <w:autoSpaceDE/>
              <w:autoSpaceDN/>
              <w:rPr>
                <w:rFonts w:ascii="Calibri" w:hAnsi="Calibri" w:cs="Calibri"/>
                <w:color w:val="000000"/>
                <w:lang w:eastAsia="pl-PL"/>
              </w:rPr>
            </w:pPr>
            <w:r w:rsidRPr="00342427">
              <w:rPr>
                <w:rFonts w:ascii="Calibri" w:hAnsi="Calibri" w:cs="Calibri"/>
                <w:color w:val="000000"/>
                <w:lang w:eastAsia="pl-PL"/>
              </w:rPr>
              <w:t>2</w:t>
            </w:r>
          </w:p>
        </w:tc>
        <w:tc>
          <w:tcPr>
            <w:tcW w:w="3210" w:type="dxa"/>
            <w:tcBorders>
              <w:top w:val="nil"/>
              <w:left w:val="nil"/>
              <w:bottom w:val="single" w:sz="4" w:space="0" w:color="auto"/>
              <w:right w:val="single" w:sz="4" w:space="0" w:color="auto"/>
            </w:tcBorders>
            <w:shd w:val="clear" w:color="auto" w:fill="auto"/>
            <w:vAlign w:val="bottom"/>
            <w:hideMark/>
          </w:tcPr>
          <w:p w14:paraId="040BFFC0" w14:textId="77777777" w:rsidR="006C5C49" w:rsidRPr="00342427" w:rsidRDefault="006C5C49" w:rsidP="008427B3">
            <w:pPr>
              <w:widowControl/>
              <w:autoSpaceDE/>
              <w:autoSpaceDN/>
              <w:rPr>
                <w:rFonts w:ascii="Calibri" w:hAnsi="Calibri" w:cs="Calibri"/>
                <w:color w:val="000000"/>
                <w:lang w:eastAsia="pl-PL"/>
              </w:rPr>
            </w:pPr>
          </w:p>
        </w:tc>
        <w:tc>
          <w:tcPr>
            <w:tcW w:w="2242" w:type="dxa"/>
            <w:tcBorders>
              <w:top w:val="nil"/>
              <w:left w:val="single" w:sz="4" w:space="0" w:color="auto"/>
              <w:bottom w:val="single" w:sz="4" w:space="0" w:color="auto"/>
              <w:right w:val="single" w:sz="4" w:space="0" w:color="auto"/>
            </w:tcBorders>
            <w:shd w:val="clear" w:color="auto" w:fill="auto"/>
            <w:vAlign w:val="center"/>
            <w:hideMark/>
          </w:tcPr>
          <w:p w14:paraId="5B5F133C" w14:textId="77777777" w:rsidR="006C5C49" w:rsidRPr="00342427" w:rsidRDefault="006C5C49" w:rsidP="008427B3">
            <w:pPr>
              <w:widowControl/>
              <w:autoSpaceDE/>
              <w:autoSpaceDN/>
              <w:jc w:val="center"/>
              <w:rPr>
                <w:rFonts w:ascii="Calibri" w:hAnsi="Calibri" w:cs="Calibri"/>
                <w:color w:val="000000"/>
                <w:lang w:eastAsia="pl-PL"/>
              </w:rPr>
            </w:pPr>
          </w:p>
        </w:tc>
        <w:tc>
          <w:tcPr>
            <w:tcW w:w="1194" w:type="dxa"/>
            <w:tcBorders>
              <w:top w:val="nil"/>
              <w:left w:val="single" w:sz="4" w:space="0" w:color="auto"/>
              <w:bottom w:val="single" w:sz="4" w:space="0" w:color="auto"/>
              <w:right w:val="single" w:sz="4" w:space="0" w:color="auto"/>
            </w:tcBorders>
            <w:shd w:val="clear" w:color="auto" w:fill="auto"/>
            <w:vAlign w:val="center"/>
            <w:hideMark/>
          </w:tcPr>
          <w:p w14:paraId="6971BE42" w14:textId="77777777" w:rsidR="006C5C49" w:rsidRPr="00342427" w:rsidRDefault="006C5C49" w:rsidP="008427B3">
            <w:pPr>
              <w:widowControl/>
              <w:autoSpaceDE/>
              <w:autoSpaceDN/>
              <w:jc w:val="center"/>
              <w:rPr>
                <w:rFonts w:ascii="Calibri" w:hAnsi="Calibri" w:cs="Calibri"/>
                <w:color w:val="000000"/>
                <w:lang w:eastAsia="pl-PL"/>
              </w:rPr>
            </w:pPr>
            <w:r w:rsidRPr="00342427">
              <w:rPr>
                <w:rFonts w:ascii="Calibri" w:hAnsi="Calibri" w:cs="Calibri"/>
                <w:color w:val="000000"/>
                <w:lang w:eastAsia="pl-PL"/>
              </w:rPr>
              <w:t>TAK/NIE</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14:paraId="4B9CE588" w14:textId="77777777" w:rsidR="006C5C49" w:rsidRPr="00342427" w:rsidRDefault="006C5C49" w:rsidP="008427B3">
            <w:pPr>
              <w:widowControl/>
              <w:autoSpaceDE/>
              <w:autoSpaceDN/>
              <w:rPr>
                <w:rFonts w:ascii="Calibri" w:hAnsi="Calibri" w:cs="Calibri"/>
                <w:color w:val="000000"/>
                <w:lang w:eastAsia="pl-PL"/>
              </w:rPr>
            </w:pPr>
          </w:p>
        </w:tc>
      </w:tr>
      <w:tr w:rsidR="006C5C49" w:rsidRPr="00342427" w14:paraId="47E0545A" w14:textId="77777777" w:rsidTr="008427B3">
        <w:trPr>
          <w:trHeight w:val="403"/>
        </w:trPr>
        <w:tc>
          <w:tcPr>
            <w:tcW w:w="1974" w:type="dxa"/>
            <w:tcBorders>
              <w:top w:val="single" w:sz="4" w:space="0" w:color="auto"/>
              <w:left w:val="single" w:sz="4" w:space="0" w:color="auto"/>
              <w:bottom w:val="single" w:sz="4" w:space="0" w:color="auto"/>
              <w:right w:val="single" w:sz="4" w:space="0" w:color="auto"/>
            </w:tcBorders>
            <w:shd w:val="clear" w:color="auto" w:fill="auto"/>
            <w:vAlign w:val="center"/>
          </w:tcPr>
          <w:p w14:paraId="7630BBC4" w14:textId="77777777" w:rsidR="006C5C49" w:rsidRPr="00342427" w:rsidRDefault="006C5C49" w:rsidP="008427B3">
            <w:pPr>
              <w:widowControl/>
              <w:autoSpaceDE/>
              <w:autoSpaceDN/>
              <w:rPr>
                <w:rFonts w:ascii="Calibri" w:hAnsi="Calibri" w:cs="Calibri"/>
                <w:color w:val="000000"/>
                <w:lang w:eastAsia="pl-PL"/>
              </w:rPr>
            </w:pPr>
            <w:r w:rsidRPr="00342427">
              <w:rPr>
                <w:rFonts w:ascii="Calibri" w:hAnsi="Calibri" w:cs="Calibri"/>
                <w:color w:val="000000"/>
                <w:lang w:eastAsia="pl-PL"/>
              </w:rPr>
              <w:t>3</w:t>
            </w:r>
          </w:p>
        </w:tc>
        <w:tc>
          <w:tcPr>
            <w:tcW w:w="3210" w:type="dxa"/>
            <w:tcBorders>
              <w:top w:val="nil"/>
              <w:left w:val="nil"/>
              <w:bottom w:val="single" w:sz="4" w:space="0" w:color="auto"/>
              <w:right w:val="single" w:sz="4" w:space="0" w:color="auto"/>
            </w:tcBorders>
            <w:shd w:val="clear" w:color="auto" w:fill="auto"/>
            <w:vAlign w:val="bottom"/>
            <w:hideMark/>
          </w:tcPr>
          <w:p w14:paraId="46A051ED" w14:textId="77777777" w:rsidR="006C5C49" w:rsidRPr="00342427" w:rsidRDefault="006C5C49" w:rsidP="008427B3">
            <w:pPr>
              <w:widowControl/>
              <w:autoSpaceDE/>
              <w:autoSpaceDN/>
              <w:rPr>
                <w:rFonts w:ascii="Calibri" w:hAnsi="Calibri" w:cs="Calibri"/>
                <w:color w:val="000000"/>
                <w:lang w:eastAsia="pl-PL"/>
              </w:rPr>
            </w:pPr>
          </w:p>
        </w:tc>
        <w:tc>
          <w:tcPr>
            <w:tcW w:w="22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73D787" w14:textId="77777777" w:rsidR="006C5C49" w:rsidRPr="00342427" w:rsidRDefault="006C5C49" w:rsidP="008427B3">
            <w:pPr>
              <w:widowControl/>
              <w:autoSpaceDE/>
              <w:autoSpaceDN/>
              <w:jc w:val="center"/>
              <w:rPr>
                <w:rFonts w:ascii="Calibri" w:hAnsi="Calibri" w:cs="Calibri"/>
                <w:color w:val="000000"/>
                <w:lang w:eastAsia="pl-PL"/>
              </w:rPr>
            </w:pPr>
          </w:p>
        </w:tc>
        <w:tc>
          <w:tcPr>
            <w:tcW w:w="1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201521" w14:textId="77777777" w:rsidR="006C5C49" w:rsidRPr="00342427" w:rsidRDefault="006C5C49" w:rsidP="008427B3">
            <w:pPr>
              <w:widowControl/>
              <w:autoSpaceDE/>
              <w:autoSpaceDN/>
              <w:jc w:val="center"/>
              <w:rPr>
                <w:rFonts w:ascii="Calibri" w:hAnsi="Calibri" w:cs="Calibri"/>
                <w:color w:val="000000"/>
                <w:lang w:eastAsia="pl-PL"/>
              </w:rPr>
            </w:pPr>
            <w:r w:rsidRPr="00342427">
              <w:rPr>
                <w:rFonts w:ascii="Calibri" w:hAnsi="Calibri" w:cs="Calibri"/>
                <w:color w:val="000000"/>
                <w:lang w:eastAsia="pl-PL"/>
              </w:rPr>
              <w:t>TAK/NIE</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D790F1" w14:textId="77777777" w:rsidR="006C5C49" w:rsidRPr="00342427" w:rsidRDefault="006C5C49" w:rsidP="008427B3">
            <w:pPr>
              <w:widowControl/>
              <w:autoSpaceDE/>
              <w:autoSpaceDN/>
              <w:jc w:val="center"/>
              <w:rPr>
                <w:rFonts w:ascii="Calibri" w:hAnsi="Calibri" w:cs="Calibri"/>
                <w:color w:val="000000"/>
                <w:lang w:eastAsia="pl-PL"/>
              </w:rPr>
            </w:pPr>
            <w:r w:rsidRPr="00342427">
              <w:rPr>
                <w:rFonts w:ascii="Calibri" w:hAnsi="Calibri" w:cs="Calibri"/>
                <w:color w:val="000000"/>
                <w:lang w:eastAsia="pl-PL"/>
              </w:rPr>
              <w:t> </w:t>
            </w:r>
          </w:p>
        </w:tc>
      </w:tr>
      <w:tr w:rsidR="006C5C49" w:rsidRPr="00342427" w14:paraId="5EB51BBB" w14:textId="77777777" w:rsidTr="008427B3">
        <w:trPr>
          <w:trHeight w:val="423"/>
        </w:trPr>
        <w:tc>
          <w:tcPr>
            <w:tcW w:w="19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10E2A1" w14:textId="77777777" w:rsidR="006C5C49" w:rsidRPr="00342427" w:rsidRDefault="006C5C49" w:rsidP="008427B3">
            <w:pPr>
              <w:widowControl/>
              <w:autoSpaceDE/>
              <w:autoSpaceDN/>
              <w:rPr>
                <w:rFonts w:ascii="Calibri" w:hAnsi="Calibri" w:cs="Calibri"/>
                <w:color w:val="000000"/>
                <w:lang w:eastAsia="pl-PL"/>
              </w:rPr>
            </w:pPr>
            <w:r w:rsidRPr="00342427">
              <w:rPr>
                <w:rFonts w:ascii="Calibri" w:hAnsi="Calibri" w:cs="Calibri"/>
                <w:color w:val="000000"/>
                <w:lang w:eastAsia="pl-PL"/>
              </w:rPr>
              <w:t>4</w:t>
            </w:r>
          </w:p>
        </w:tc>
        <w:tc>
          <w:tcPr>
            <w:tcW w:w="3210" w:type="dxa"/>
            <w:tcBorders>
              <w:top w:val="nil"/>
              <w:left w:val="nil"/>
              <w:bottom w:val="single" w:sz="4" w:space="0" w:color="auto"/>
              <w:right w:val="single" w:sz="4" w:space="0" w:color="auto"/>
            </w:tcBorders>
            <w:shd w:val="clear" w:color="auto" w:fill="auto"/>
            <w:vAlign w:val="bottom"/>
            <w:hideMark/>
          </w:tcPr>
          <w:p w14:paraId="16D2FD7A" w14:textId="77777777" w:rsidR="006C5C49" w:rsidRPr="00342427" w:rsidRDefault="006C5C49" w:rsidP="008427B3">
            <w:pPr>
              <w:widowControl/>
              <w:autoSpaceDE/>
              <w:autoSpaceDN/>
              <w:rPr>
                <w:rFonts w:ascii="Calibri" w:hAnsi="Calibri" w:cs="Calibri"/>
                <w:color w:val="000000"/>
                <w:lang w:eastAsia="pl-PL"/>
              </w:rPr>
            </w:pPr>
          </w:p>
        </w:tc>
        <w:tc>
          <w:tcPr>
            <w:tcW w:w="22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52F3A2" w14:textId="77777777" w:rsidR="006C5C49" w:rsidRPr="00342427" w:rsidRDefault="006C5C49" w:rsidP="008427B3">
            <w:pPr>
              <w:widowControl/>
              <w:autoSpaceDE/>
              <w:autoSpaceDN/>
              <w:jc w:val="center"/>
              <w:rPr>
                <w:rFonts w:ascii="Calibri" w:hAnsi="Calibri" w:cs="Calibri"/>
                <w:color w:val="000000"/>
                <w:lang w:eastAsia="pl-PL"/>
              </w:rPr>
            </w:pPr>
          </w:p>
        </w:tc>
        <w:tc>
          <w:tcPr>
            <w:tcW w:w="11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595E2E" w14:textId="77777777" w:rsidR="006C5C49" w:rsidRPr="00342427" w:rsidRDefault="006C5C49" w:rsidP="008427B3">
            <w:pPr>
              <w:widowControl/>
              <w:autoSpaceDE/>
              <w:autoSpaceDN/>
              <w:jc w:val="center"/>
              <w:rPr>
                <w:rFonts w:ascii="Calibri" w:hAnsi="Calibri" w:cs="Calibri"/>
                <w:color w:val="000000"/>
                <w:lang w:eastAsia="pl-PL"/>
              </w:rPr>
            </w:pPr>
            <w:r w:rsidRPr="00342427">
              <w:rPr>
                <w:rFonts w:ascii="Calibri" w:hAnsi="Calibri" w:cs="Calibri"/>
                <w:color w:val="000000"/>
                <w:lang w:eastAsia="pl-PL"/>
              </w:rPr>
              <w:t>TAK/NIE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7EB365" w14:textId="77777777" w:rsidR="006C5C49" w:rsidRPr="00342427" w:rsidRDefault="006C5C49" w:rsidP="008427B3">
            <w:pPr>
              <w:widowControl/>
              <w:autoSpaceDE/>
              <w:autoSpaceDN/>
              <w:rPr>
                <w:rFonts w:ascii="Calibri" w:hAnsi="Calibri" w:cs="Calibri"/>
                <w:color w:val="000000"/>
                <w:lang w:eastAsia="pl-PL"/>
              </w:rPr>
            </w:pPr>
          </w:p>
        </w:tc>
      </w:tr>
      <w:tr w:rsidR="006C5C49" w:rsidRPr="00342427" w14:paraId="1001D83C" w14:textId="77777777" w:rsidTr="008427B3">
        <w:trPr>
          <w:trHeight w:val="415"/>
        </w:trPr>
        <w:tc>
          <w:tcPr>
            <w:tcW w:w="1974" w:type="dxa"/>
            <w:tcBorders>
              <w:top w:val="single" w:sz="4" w:space="0" w:color="auto"/>
              <w:left w:val="single" w:sz="4" w:space="0" w:color="auto"/>
              <w:bottom w:val="single" w:sz="4" w:space="0" w:color="auto"/>
              <w:right w:val="single" w:sz="4" w:space="0" w:color="auto"/>
            </w:tcBorders>
            <w:shd w:val="clear" w:color="auto" w:fill="auto"/>
            <w:vAlign w:val="center"/>
          </w:tcPr>
          <w:p w14:paraId="64F5C074" w14:textId="77777777" w:rsidR="006C5C49" w:rsidRPr="00342427" w:rsidRDefault="006C5C49" w:rsidP="008427B3">
            <w:pPr>
              <w:widowControl/>
              <w:autoSpaceDE/>
              <w:autoSpaceDN/>
              <w:rPr>
                <w:rFonts w:ascii="Calibri" w:hAnsi="Calibri" w:cs="Calibri"/>
                <w:color w:val="000000"/>
                <w:lang w:eastAsia="pl-PL"/>
              </w:rPr>
            </w:pPr>
            <w:r w:rsidRPr="00342427">
              <w:rPr>
                <w:rFonts w:ascii="Calibri" w:hAnsi="Calibri" w:cs="Calibri"/>
                <w:color w:val="000000"/>
                <w:lang w:eastAsia="pl-PL"/>
              </w:rPr>
              <w:t>5</w:t>
            </w:r>
          </w:p>
        </w:tc>
        <w:tc>
          <w:tcPr>
            <w:tcW w:w="3210" w:type="dxa"/>
            <w:tcBorders>
              <w:top w:val="single" w:sz="4" w:space="0" w:color="auto"/>
              <w:left w:val="nil"/>
              <w:bottom w:val="single" w:sz="4" w:space="0" w:color="auto"/>
              <w:right w:val="single" w:sz="4" w:space="0" w:color="auto"/>
            </w:tcBorders>
            <w:shd w:val="clear" w:color="auto" w:fill="auto"/>
            <w:vAlign w:val="bottom"/>
          </w:tcPr>
          <w:p w14:paraId="42E51515" w14:textId="77777777" w:rsidR="006C5C49" w:rsidRPr="00342427" w:rsidRDefault="006C5C49" w:rsidP="008427B3">
            <w:pPr>
              <w:widowControl/>
              <w:autoSpaceDE/>
              <w:autoSpaceDN/>
              <w:rPr>
                <w:rFonts w:ascii="Calibri" w:hAnsi="Calibri" w:cs="Calibri"/>
                <w:color w:val="000000"/>
                <w:lang w:eastAsia="pl-PL"/>
              </w:rPr>
            </w:pPr>
          </w:p>
        </w:tc>
        <w:tc>
          <w:tcPr>
            <w:tcW w:w="2242" w:type="dxa"/>
            <w:tcBorders>
              <w:top w:val="single" w:sz="4" w:space="0" w:color="auto"/>
              <w:left w:val="single" w:sz="4" w:space="0" w:color="auto"/>
              <w:bottom w:val="single" w:sz="4" w:space="0" w:color="auto"/>
              <w:right w:val="single" w:sz="4" w:space="0" w:color="auto"/>
            </w:tcBorders>
            <w:shd w:val="clear" w:color="auto" w:fill="auto"/>
            <w:vAlign w:val="center"/>
          </w:tcPr>
          <w:p w14:paraId="69669287" w14:textId="77777777" w:rsidR="006C5C49" w:rsidRPr="00342427" w:rsidRDefault="006C5C49" w:rsidP="008427B3">
            <w:pPr>
              <w:widowControl/>
              <w:autoSpaceDE/>
              <w:autoSpaceDN/>
              <w:jc w:val="center"/>
              <w:rPr>
                <w:rFonts w:ascii="Calibri" w:hAnsi="Calibri" w:cs="Calibri"/>
                <w:color w:val="000000"/>
                <w:lang w:eastAsia="pl-PL"/>
              </w:rPr>
            </w:pPr>
          </w:p>
        </w:tc>
        <w:tc>
          <w:tcPr>
            <w:tcW w:w="1194" w:type="dxa"/>
            <w:tcBorders>
              <w:top w:val="single" w:sz="4" w:space="0" w:color="auto"/>
              <w:left w:val="single" w:sz="4" w:space="0" w:color="auto"/>
              <w:bottom w:val="single" w:sz="4" w:space="0" w:color="auto"/>
              <w:right w:val="single" w:sz="4" w:space="0" w:color="auto"/>
            </w:tcBorders>
            <w:shd w:val="clear" w:color="auto" w:fill="auto"/>
            <w:vAlign w:val="center"/>
          </w:tcPr>
          <w:p w14:paraId="1F104553" w14:textId="77777777" w:rsidR="006C5C49" w:rsidRPr="00342427" w:rsidRDefault="006C5C49" w:rsidP="008427B3">
            <w:pPr>
              <w:widowControl/>
              <w:autoSpaceDE/>
              <w:autoSpaceDN/>
              <w:jc w:val="center"/>
              <w:rPr>
                <w:rFonts w:ascii="Calibri" w:hAnsi="Calibri" w:cs="Calibri"/>
                <w:color w:val="000000"/>
                <w:lang w:eastAsia="pl-PL"/>
              </w:rPr>
            </w:pPr>
            <w:r w:rsidRPr="00342427">
              <w:rPr>
                <w:rFonts w:ascii="Calibri" w:hAnsi="Calibri" w:cs="Calibri"/>
                <w:color w:val="000000"/>
                <w:lang w:eastAsia="pl-PL"/>
              </w:rPr>
              <w:t>TAK/NIE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E40336E" w14:textId="77777777" w:rsidR="006C5C49" w:rsidRPr="00342427" w:rsidRDefault="006C5C49" w:rsidP="008427B3">
            <w:pPr>
              <w:widowControl/>
              <w:autoSpaceDE/>
              <w:autoSpaceDN/>
              <w:rPr>
                <w:rFonts w:ascii="Calibri" w:hAnsi="Calibri" w:cs="Calibri"/>
                <w:color w:val="000000"/>
                <w:lang w:eastAsia="pl-PL"/>
              </w:rPr>
            </w:pPr>
          </w:p>
        </w:tc>
      </w:tr>
      <w:tr w:rsidR="006C5C49" w:rsidRPr="00342427" w14:paraId="7DF75ED7" w14:textId="77777777" w:rsidTr="008427B3">
        <w:trPr>
          <w:trHeight w:val="415"/>
        </w:trPr>
        <w:tc>
          <w:tcPr>
            <w:tcW w:w="1974" w:type="dxa"/>
            <w:tcBorders>
              <w:top w:val="single" w:sz="4" w:space="0" w:color="auto"/>
              <w:left w:val="single" w:sz="4" w:space="0" w:color="auto"/>
              <w:bottom w:val="single" w:sz="4" w:space="0" w:color="auto"/>
              <w:right w:val="single" w:sz="4" w:space="0" w:color="auto"/>
            </w:tcBorders>
            <w:shd w:val="clear" w:color="auto" w:fill="auto"/>
            <w:vAlign w:val="center"/>
          </w:tcPr>
          <w:p w14:paraId="31D11E09" w14:textId="77777777" w:rsidR="006C5C49" w:rsidRPr="00342427" w:rsidRDefault="006C5C49" w:rsidP="008427B3">
            <w:pPr>
              <w:widowControl/>
              <w:autoSpaceDE/>
              <w:autoSpaceDN/>
              <w:rPr>
                <w:rFonts w:ascii="Calibri" w:hAnsi="Calibri" w:cs="Calibri"/>
                <w:color w:val="000000"/>
                <w:lang w:eastAsia="pl-PL"/>
              </w:rPr>
            </w:pPr>
            <w:r>
              <w:rPr>
                <w:rFonts w:ascii="Calibri" w:hAnsi="Calibri" w:cs="Calibri"/>
                <w:color w:val="000000"/>
                <w:lang w:eastAsia="pl-PL"/>
              </w:rPr>
              <w:t>…….</w:t>
            </w:r>
          </w:p>
        </w:tc>
        <w:tc>
          <w:tcPr>
            <w:tcW w:w="3210" w:type="dxa"/>
            <w:tcBorders>
              <w:top w:val="single" w:sz="4" w:space="0" w:color="auto"/>
              <w:left w:val="nil"/>
              <w:bottom w:val="single" w:sz="4" w:space="0" w:color="auto"/>
              <w:right w:val="single" w:sz="4" w:space="0" w:color="auto"/>
            </w:tcBorders>
            <w:shd w:val="clear" w:color="auto" w:fill="auto"/>
            <w:vAlign w:val="bottom"/>
          </w:tcPr>
          <w:p w14:paraId="3E7A0780" w14:textId="77777777" w:rsidR="006C5C49" w:rsidRPr="00342427" w:rsidRDefault="006C5C49" w:rsidP="008427B3">
            <w:pPr>
              <w:widowControl/>
              <w:autoSpaceDE/>
              <w:autoSpaceDN/>
              <w:rPr>
                <w:rFonts w:ascii="Calibri" w:hAnsi="Calibri" w:cs="Calibri"/>
                <w:color w:val="000000"/>
                <w:lang w:eastAsia="pl-PL"/>
              </w:rPr>
            </w:pPr>
          </w:p>
        </w:tc>
        <w:tc>
          <w:tcPr>
            <w:tcW w:w="2242" w:type="dxa"/>
            <w:tcBorders>
              <w:top w:val="single" w:sz="4" w:space="0" w:color="auto"/>
              <w:left w:val="single" w:sz="4" w:space="0" w:color="auto"/>
              <w:bottom w:val="single" w:sz="4" w:space="0" w:color="auto"/>
              <w:right w:val="single" w:sz="4" w:space="0" w:color="auto"/>
            </w:tcBorders>
            <w:shd w:val="clear" w:color="auto" w:fill="auto"/>
            <w:vAlign w:val="center"/>
          </w:tcPr>
          <w:p w14:paraId="6A7E973C" w14:textId="77777777" w:rsidR="006C5C49" w:rsidRPr="00342427" w:rsidRDefault="006C5C49" w:rsidP="008427B3">
            <w:pPr>
              <w:widowControl/>
              <w:autoSpaceDE/>
              <w:autoSpaceDN/>
              <w:jc w:val="center"/>
              <w:rPr>
                <w:rFonts w:ascii="Calibri" w:hAnsi="Calibri" w:cs="Calibri"/>
                <w:color w:val="000000"/>
                <w:lang w:eastAsia="pl-PL"/>
              </w:rPr>
            </w:pPr>
          </w:p>
        </w:tc>
        <w:tc>
          <w:tcPr>
            <w:tcW w:w="1194" w:type="dxa"/>
            <w:tcBorders>
              <w:top w:val="single" w:sz="4" w:space="0" w:color="auto"/>
              <w:left w:val="single" w:sz="4" w:space="0" w:color="auto"/>
              <w:bottom w:val="single" w:sz="4" w:space="0" w:color="auto"/>
              <w:right w:val="single" w:sz="4" w:space="0" w:color="auto"/>
            </w:tcBorders>
            <w:shd w:val="clear" w:color="auto" w:fill="auto"/>
            <w:vAlign w:val="center"/>
          </w:tcPr>
          <w:p w14:paraId="157CBB8E" w14:textId="77777777" w:rsidR="006C5C49" w:rsidRPr="00342427" w:rsidRDefault="006C5C49" w:rsidP="008427B3">
            <w:pPr>
              <w:widowControl/>
              <w:autoSpaceDE/>
              <w:autoSpaceDN/>
              <w:jc w:val="center"/>
              <w:rPr>
                <w:rFonts w:ascii="Calibri" w:hAnsi="Calibri" w:cs="Calibri"/>
                <w:color w:val="000000"/>
                <w:lang w:eastAsia="pl-PL"/>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D33F97F" w14:textId="77777777" w:rsidR="006C5C49" w:rsidRPr="00342427" w:rsidRDefault="006C5C49" w:rsidP="008427B3">
            <w:pPr>
              <w:widowControl/>
              <w:autoSpaceDE/>
              <w:autoSpaceDN/>
              <w:rPr>
                <w:rFonts w:ascii="Calibri" w:hAnsi="Calibri" w:cs="Calibri"/>
                <w:color w:val="000000"/>
                <w:lang w:eastAsia="pl-PL"/>
              </w:rPr>
            </w:pPr>
          </w:p>
        </w:tc>
      </w:tr>
    </w:tbl>
    <w:p w14:paraId="15FE58EA" w14:textId="77777777" w:rsidR="006C5C49" w:rsidRPr="00342427" w:rsidRDefault="006C5C49" w:rsidP="006C5C49">
      <w:pPr>
        <w:widowControl/>
        <w:tabs>
          <w:tab w:val="left" w:pos="0"/>
        </w:tabs>
        <w:autoSpaceDE/>
        <w:autoSpaceDN/>
        <w:jc w:val="both"/>
        <w:rPr>
          <w:rFonts w:ascii="Calibri" w:hAnsi="Calibri" w:cs="Calibri"/>
          <w:lang w:eastAsia="pl-PL"/>
        </w:rPr>
      </w:pPr>
    </w:p>
    <w:p w14:paraId="59A5D7C2" w14:textId="77777777" w:rsidR="006C5C49" w:rsidRPr="00342427" w:rsidRDefault="006C5C49" w:rsidP="006C5C49">
      <w:pPr>
        <w:widowControl/>
        <w:tabs>
          <w:tab w:val="left" w:pos="0"/>
        </w:tabs>
        <w:autoSpaceDE/>
        <w:autoSpaceDN/>
        <w:jc w:val="both"/>
        <w:rPr>
          <w:rFonts w:ascii="Calibri" w:hAnsi="Calibri" w:cs="Calibri"/>
          <w:lang w:eastAsia="pl-PL"/>
        </w:rPr>
      </w:pPr>
    </w:p>
    <w:p w14:paraId="4A5303A5" w14:textId="77777777" w:rsidR="006C5C49" w:rsidRPr="00342427" w:rsidRDefault="006C5C49" w:rsidP="006C5C49">
      <w:pPr>
        <w:widowControl/>
        <w:tabs>
          <w:tab w:val="left" w:pos="0"/>
        </w:tabs>
        <w:autoSpaceDE/>
        <w:autoSpaceDN/>
        <w:jc w:val="both"/>
        <w:rPr>
          <w:rFonts w:ascii="Calibri" w:hAnsi="Calibri" w:cs="Calibri"/>
          <w:lang w:eastAsia="pl-PL"/>
        </w:rPr>
      </w:pPr>
      <w:r w:rsidRPr="00342427">
        <w:rPr>
          <w:rFonts w:ascii="Calibri" w:hAnsi="Calibri" w:cs="Calibri"/>
          <w:lang w:eastAsia="pl-PL"/>
        </w:rPr>
        <w:t>Zamawiający nie zgłasza/</w:t>
      </w:r>
      <w:r w:rsidRPr="00342427">
        <w:rPr>
          <w:rFonts w:ascii="Calibri" w:hAnsi="Calibri" w:cs="Calibri"/>
          <w:kern w:val="26"/>
          <w:lang w:eastAsia="pl-PL"/>
        </w:rPr>
        <w:t>zgłasza</w:t>
      </w:r>
      <w:r w:rsidRPr="00342427">
        <w:rPr>
          <w:rFonts w:ascii="Calibri" w:hAnsi="Calibri" w:cs="Calibri"/>
          <w:lang w:eastAsia="pl-PL"/>
        </w:rPr>
        <w:t xml:space="preserve"> * zastrzeżeń do przedmiotu odbioru.</w:t>
      </w:r>
    </w:p>
    <w:p w14:paraId="6DBFA66F" w14:textId="77777777" w:rsidR="006C5C49" w:rsidRPr="00342427" w:rsidRDefault="006C5C49" w:rsidP="006C5C49">
      <w:pPr>
        <w:widowControl/>
        <w:autoSpaceDE/>
        <w:autoSpaceDN/>
        <w:rPr>
          <w:rFonts w:ascii="Calibri" w:hAnsi="Calibri" w:cs="Calibri"/>
          <w:lang w:eastAsia="pl-PL"/>
        </w:rPr>
      </w:pPr>
      <w:r w:rsidRPr="00342427">
        <w:rPr>
          <w:rFonts w:ascii="Calibri" w:hAnsi="Calibri" w:cs="Calibri"/>
          <w:lang w:eastAsia="pl-PL"/>
        </w:rPr>
        <w:t>Uwagi:……………………………………………………………………………………………………………….………………………….</w:t>
      </w:r>
    </w:p>
    <w:p w14:paraId="6C60D3D4" w14:textId="77777777" w:rsidR="006C5C49" w:rsidRPr="00342427" w:rsidRDefault="006C5C49" w:rsidP="006C5C49">
      <w:pPr>
        <w:widowControl/>
        <w:autoSpaceDE/>
        <w:autoSpaceDN/>
        <w:jc w:val="both"/>
        <w:rPr>
          <w:rFonts w:ascii="Calibri" w:hAnsi="Calibri" w:cs="Calibri"/>
          <w:lang w:eastAsia="pl-PL"/>
        </w:rPr>
      </w:pPr>
      <w:r w:rsidRPr="00342427">
        <w:rPr>
          <w:rFonts w:ascii="Calibri" w:hAnsi="Calibri" w:cs="Calibri"/>
          <w:lang w:eastAsia="pl-PL"/>
        </w:rPr>
        <w:t>W odbiorze uczestniczyli:</w:t>
      </w:r>
    </w:p>
    <w:p w14:paraId="59AB4E3F" w14:textId="77777777" w:rsidR="006C5C49" w:rsidRPr="00342427" w:rsidRDefault="006C5C49" w:rsidP="006C5C49">
      <w:pPr>
        <w:widowControl/>
        <w:autoSpaceDE/>
        <w:autoSpaceDN/>
        <w:rPr>
          <w:rFonts w:ascii="Calibri" w:hAnsi="Calibri" w:cs="Calibri"/>
          <w:lang w:eastAsia="pl-PL"/>
        </w:rPr>
      </w:pPr>
      <w:r w:rsidRPr="00342427">
        <w:rPr>
          <w:rFonts w:ascii="Calibri" w:hAnsi="Calibri" w:cs="Calibri"/>
          <w:lang w:eastAsia="pl-PL"/>
        </w:rPr>
        <w:t>W imieniu Zamawiającego</w:t>
      </w:r>
      <w:r w:rsidRPr="00342427">
        <w:rPr>
          <w:rFonts w:ascii="Calibri" w:hAnsi="Calibri" w:cs="Calibri"/>
          <w:lang w:eastAsia="pl-PL"/>
        </w:rPr>
        <w:tab/>
        <w:t xml:space="preserve">    </w:t>
      </w:r>
      <w:r w:rsidRPr="00342427">
        <w:rPr>
          <w:rFonts w:ascii="Calibri" w:hAnsi="Calibri" w:cs="Calibri"/>
          <w:lang w:eastAsia="pl-PL"/>
        </w:rPr>
        <w:tab/>
      </w:r>
      <w:r w:rsidRPr="00342427">
        <w:rPr>
          <w:rFonts w:ascii="Calibri" w:hAnsi="Calibri" w:cs="Calibri"/>
          <w:lang w:eastAsia="pl-PL"/>
        </w:rPr>
        <w:tab/>
      </w:r>
      <w:r w:rsidRPr="00342427">
        <w:rPr>
          <w:rFonts w:ascii="Calibri" w:hAnsi="Calibri" w:cs="Calibri"/>
          <w:lang w:eastAsia="pl-PL"/>
        </w:rPr>
        <w:tab/>
      </w:r>
      <w:r w:rsidRPr="00342427">
        <w:rPr>
          <w:rFonts w:ascii="Calibri" w:hAnsi="Calibri" w:cs="Calibri"/>
          <w:lang w:eastAsia="pl-PL"/>
        </w:rPr>
        <w:tab/>
      </w:r>
    </w:p>
    <w:p w14:paraId="1BE5A5D3" w14:textId="77777777" w:rsidR="006C5C49" w:rsidRPr="00342427" w:rsidRDefault="006C5C49" w:rsidP="006C5C49">
      <w:pPr>
        <w:widowControl/>
        <w:autoSpaceDE/>
        <w:autoSpaceDN/>
        <w:rPr>
          <w:rFonts w:ascii="Calibri" w:hAnsi="Calibri" w:cs="Calibri"/>
          <w:kern w:val="24"/>
          <w:lang w:eastAsia="pl-PL"/>
        </w:rPr>
      </w:pPr>
    </w:p>
    <w:p w14:paraId="54174872" w14:textId="77777777" w:rsidR="006C5C49" w:rsidRPr="00342427" w:rsidRDefault="006C5C49" w:rsidP="006C5C49">
      <w:pPr>
        <w:widowControl/>
        <w:autoSpaceDE/>
        <w:autoSpaceDN/>
        <w:rPr>
          <w:rFonts w:ascii="Calibri" w:hAnsi="Calibri" w:cs="Calibri"/>
          <w:kern w:val="24"/>
          <w:lang w:eastAsia="pl-PL"/>
        </w:rPr>
      </w:pPr>
    </w:p>
    <w:p w14:paraId="1C43317B" w14:textId="77777777" w:rsidR="006C5C49" w:rsidRPr="00342427" w:rsidRDefault="006C5C49" w:rsidP="006C5C49">
      <w:pPr>
        <w:widowControl/>
        <w:autoSpaceDE/>
        <w:autoSpaceDN/>
        <w:rPr>
          <w:rFonts w:ascii="Calibri" w:hAnsi="Calibri" w:cs="Calibri"/>
          <w:kern w:val="24"/>
          <w:lang w:eastAsia="pl-PL"/>
        </w:rPr>
      </w:pPr>
    </w:p>
    <w:p w14:paraId="58CDFD05" w14:textId="77777777" w:rsidR="006C5C49" w:rsidRPr="00342427" w:rsidRDefault="006C5C49" w:rsidP="006C5C49">
      <w:pPr>
        <w:widowControl/>
        <w:autoSpaceDE/>
        <w:autoSpaceDN/>
        <w:rPr>
          <w:rFonts w:ascii="Calibri" w:hAnsi="Calibri" w:cs="Calibri"/>
          <w:kern w:val="24"/>
          <w:lang w:eastAsia="pl-PL"/>
        </w:rPr>
      </w:pPr>
      <w:r w:rsidRPr="00342427">
        <w:rPr>
          <w:rFonts w:ascii="Calibri" w:hAnsi="Calibri" w:cs="Calibri"/>
          <w:kern w:val="24"/>
          <w:lang w:eastAsia="pl-PL"/>
        </w:rPr>
        <w:t>*niepotrzebne skreślić</w:t>
      </w:r>
    </w:p>
    <w:p w14:paraId="717091A3" w14:textId="77777777" w:rsidR="006C5C49" w:rsidRPr="00342427" w:rsidRDefault="006C5C49" w:rsidP="006C5C49">
      <w:pPr>
        <w:widowControl/>
        <w:autoSpaceDE/>
        <w:autoSpaceDN/>
        <w:ind w:firstLine="708"/>
        <w:jc w:val="right"/>
        <w:rPr>
          <w:rFonts w:ascii="Calibri" w:hAnsi="Calibri" w:cs="Calibri"/>
          <w:b/>
          <w:iCs/>
          <w:lang w:eastAsia="pl-PL"/>
        </w:rPr>
      </w:pPr>
    </w:p>
    <w:p w14:paraId="06901ED7" w14:textId="77777777" w:rsidR="006C5C49" w:rsidRPr="00342427" w:rsidRDefault="006C5C49" w:rsidP="006C5C49">
      <w:pPr>
        <w:widowControl/>
        <w:autoSpaceDE/>
        <w:autoSpaceDN/>
        <w:ind w:firstLine="708"/>
        <w:jc w:val="right"/>
        <w:rPr>
          <w:rFonts w:ascii="Calibri" w:hAnsi="Calibri" w:cs="Calibri"/>
          <w:b/>
          <w:iCs/>
          <w:lang w:eastAsia="pl-PL"/>
        </w:rPr>
      </w:pPr>
    </w:p>
    <w:p w14:paraId="61FBE510" w14:textId="77777777" w:rsidR="006C5C49" w:rsidRPr="00342427" w:rsidRDefault="006C5C49" w:rsidP="006C5C49">
      <w:pPr>
        <w:widowControl/>
        <w:autoSpaceDE/>
        <w:autoSpaceDN/>
        <w:ind w:firstLine="708"/>
        <w:jc w:val="right"/>
        <w:rPr>
          <w:rFonts w:ascii="Calibri" w:hAnsi="Calibri" w:cs="Calibri"/>
          <w:b/>
          <w:iCs/>
          <w:lang w:eastAsia="pl-PL"/>
        </w:rPr>
      </w:pPr>
    </w:p>
    <w:p w14:paraId="178F712E" w14:textId="77777777" w:rsidR="006C5C49" w:rsidRPr="00342427" w:rsidRDefault="006C5C49" w:rsidP="006C5C49">
      <w:pPr>
        <w:widowControl/>
        <w:autoSpaceDE/>
        <w:autoSpaceDN/>
        <w:ind w:firstLine="708"/>
        <w:jc w:val="right"/>
        <w:rPr>
          <w:rFonts w:ascii="Calibri" w:hAnsi="Calibri" w:cs="Calibri"/>
          <w:b/>
          <w:iCs/>
          <w:lang w:eastAsia="pl-PL"/>
        </w:rPr>
      </w:pPr>
    </w:p>
    <w:p w14:paraId="74F5A76E" w14:textId="77777777" w:rsidR="006C5C49" w:rsidRPr="00342427" w:rsidRDefault="006C5C49" w:rsidP="006C5C49">
      <w:pPr>
        <w:widowControl/>
        <w:autoSpaceDE/>
        <w:autoSpaceDN/>
        <w:ind w:firstLine="708"/>
        <w:jc w:val="right"/>
        <w:rPr>
          <w:rFonts w:ascii="Calibri" w:hAnsi="Calibri" w:cs="Calibri"/>
          <w:b/>
          <w:iCs/>
          <w:lang w:eastAsia="pl-PL"/>
        </w:rPr>
      </w:pPr>
    </w:p>
    <w:p w14:paraId="0F25303C" w14:textId="77777777" w:rsidR="006C5C49" w:rsidRPr="00342427" w:rsidRDefault="006C5C49" w:rsidP="006C5C49">
      <w:pPr>
        <w:widowControl/>
        <w:autoSpaceDE/>
        <w:autoSpaceDN/>
        <w:ind w:firstLine="708"/>
        <w:jc w:val="right"/>
        <w:rPr>
          <w:rFonts w:ascii="Calibri" w:hAnsi="Calibri" w:cs="Calibri"/>
          <w:b/>
          <w:iCs/>
          <w:lang w:eastAsia="pl-PL"/>
        </w:rPr>
      </w:pPr>
    </w:p>
    <w:p w14:paraId="20B81849" w14:textId="77777777" w:rsidR="006C5C49" w:rsidRPr="00342427" w:rsidRDefault="006C5C49" w:rsidP="006C5C49">
      <w:pPr>
        <w:widowControl/>
        <w:autoSpaceDE/>
        <w:autoSpaceDN/>
        <w:ind w:firstLine="708"/>
        <w:jc w:val="right"/>
        <w:rPr>
          <w:rFonts w:ascii="Calibri" w:hAnsi="Calibri" w:cs="Calibri"/>
          <w:b/>
          <w:iCs/>
          <w:lang w:eastAsia="pl-PL"/>
        </w:rPr>
      </w:pPr>
      <w:r w:rsidRPr="00342427">
        <w:rPr>
          <w:rFonts w:ascii="Calibri" w:hAnsi="Calibri" w:cs="Calibri"/>
          <w:b/>
          <w:iCs/>
          <w:lang w:eastAsia="pl-PL"/>
        </w:rPr>
        <w:lastRenderedPageBreak/>
        <w:t>Załącznik nr 5 do umowy</w:t>
      </w:r>
    </w:p>
    <w:p w14:paraId="51885B9F" w14:textId="77777777" w:rsidR="006C5C49" w:rsidRPr="00342427" w:rsidRDefault="006C5C49" w:rsidP="006C5C49">
      <w:pPr>
        <w:widowControl/>
        <w:autoSpaceDE/>
        <w:autoSpaceDN/>
        <w:ind w:firstLine="708"/>
        <w:jc w:val="right"/>
        <w:rPr>
          <w:rFonts w:ascii="Calibri" w:hAnsi="Calibri" w:cs="Calibri"/>
          <w:b/>
          <w:iCs/>
          <w:lang w:eastAsia="pl-PL"/>
        </w:rPr>
      </w:pPr>
    </w:p>
    <w:p w14:paraId="772FB7F4" w14:textId="77777777" w:rsidR="006C5C49" w:rsidRPr="00494FE2" w:rsidRDefault="006C5C49" w:rsidP="006C5C49">
      <w:pPr>
        <w:keepNext/>
        <w:widowControl/>
        <w:autoSpaceDE/>
        <w:autoSpaceDN/>
        <w:spacing w:line="276" w:lineRule="auto"/>
        <w:jc w:val="center"/>
        <w:outlineLvl w:val="0"/>
        <w:rPr>
          <w:rFonts w:ascii="Calibri" w:hAnsi="Calibri" w:cs="Calibri"/>
          <w:b/>
          <w:bCs/>
          <w:lang w:eastAsia="pl-PL"/>
        </w:rPr>
      </w:pPr>
      <w:r w:rsidRPr="00494FE2">
        <w:rPr>
          <w:rFonts w:ascii="Calibri" w:hAnsi="Calibri" w:cs="Calibri"/>
          <w:b/>
          <w:bCs/>
          <w:lang w:eastAsia="pl-PL"/>
        </w:rPr>
        <w:t>PROTOKÓŁ ODBIORU KOŃCOWEGO</w:t>
      </w:r>
    </w:p>
    <w:p w14:paraId="7CB0F9A2" w14:textId="77777777" w:rsidR="006C5C49" w:rsidRPr="00342427" w:rsidRDefault="006C5C49" w:rsidP="006C5C49">
      <w:pPr>
        <w:widowControl/>
        <w:autoSpaceDE/>
        <w:autoSpaceDN/>
        <w:rPr>
          <w:rFonts w:ascii="Calibri" w:hAnsi="Calibri" w:cs="Calibri"/>
          <w:lang w:eastAsia="pl-PL"/>
        </w:rPr>
      </w:pPr>
    </w:p>
    <w:p w14:paraId="2C65AE91" w14:textId="77777777" w:rsidR="006C5C49" w:rsidRPr="00342427" w:rsidRDefault="006C5C49" w:rsidP="006C5C49">
      <w:pPr>
        <w:keepNext/>
        <w:widowControl/>
        <w:autoSpaceDE/>
        <w:autoSpaceDN/>
        <w:spacing w:line="276" w:lineRule="auto"/>
        <w:jc w:val="center"/>
        <w:outlineLvl w:val="0"/>
        <w:rPr>
          <w:rFonts w:ascii="Calibri" w:hAnsi="Calibri" w:cs="Calibri"/>
          <w:b/>
          <w:lang w:eastAsia="pl-PL"/>
        </w:rPr>
      </w:pPr>
      <w:r w:rsidRPr="00342427">
        <w:rPr>
          <w:rFonts w:ascii="Calibri" w:hAnsi="Calibri" w:cs="Calibri"/>
          <w:lang w:eastAsia="pl-PL"/>
        </w:rPr>
        <w:t>Na podstawie umowy nr WA.263</w:t>
      </w:r>
      <w:r>
        <w:rPr>
          <w:rFonts w:ascii="Calibri" w:hAnsi="Calibri" w:cs="Calibri"/>
          <w:lang w:eastAsia="pl-PL"/>
        </w:rPr>
        <w:t>.31.</w:t>
      </w:r>
      <w:r w:rsidRPr="00342427">
        <w:rPr>
          <w:rFonts w:ascii="Calibri" w:hAnsi="Calibri" w:cs="Calibri"/>
          <w:lang w:eastAsia="pl-PL"/>
        </w:rPr>
        <w:t>202</w:t>
      </w:r>
      <w:r>
        <w:rPr>
          <w:rFonts w:ascii="Calibri" w:hAnsi="Calibri" w:cs="Calibri"/>
          <w:lang w:eastAsia="pl-PL"/>
        </w:rPr>
        <w:t>1</w:t>
      </w:r>
      <w:r w:rsidRPr="00342427">
        <w:rPr>
          <w:rFonts w:ascii="Calibri" w:hAnsi="Calibri" w:cs="Calibri"/>
          <w:lang w:eastAsia="pl-PL"/>
        </w:rPr>
        <w:t xml:space="preserve">.U zawartej w Warszawie w dniu ……………. roku </w:t>
      </w:r>
    </w:p>
    <w:p w14:paraId="53E6CE1C" w14:textId="77777777" w:rsidR="006C5C49" w:rsidRPr="00342427" w:rsidRDefault="006C5C49" w:rsidP="006C5C49">
      <w:pPr>
        <w:widowControl/>
        <w:autoSpaceDE/>
        <w:autoSpaceDN/>
        <w:rPr>
          <w:rFonts w:ascii="Calibri" w:hAnsi="Calibri" w:cs="Calibri"/>
          <w:lang w:eastAsia="pl-PL"/>
        </w:rPr>
      </w:pPr>
    </w:p>
    <w:p w14:paraId="587DF56B" w14:textId="77777777" w:rsidR="006C5C49" w:rsidRPr="00342427" w:rsidRDefault="006C5C49" w:rsidP="006C5C49">
      <w:pPr>
        <w:keepNext/>
        <w:widowControl/>
        <w:autoSpaceDE/>
        <w:autoSpaceDN/>
        <w:spacing w:line="276" w:lineRule="auto"/>
        <w:outlineLvl w:val="0"/>
        <w:rPr>
          <w:rFonts w:ascii="Calibri" w:hAnsi="Calibri" w:cs="Calibri"/>
          <w:b/>
          <w:lang w:eastAsia="pl-PL"/>
        </w:rPr>
      </w:pPr>
      <w:r w:rsidRPr="00342427">
        <w:rPr>
          <w:rFonts w:ascii="Calibri" w:hAnsi="Calibri" w:cs="Calibri"/>
          <w:lang w:eastAsia="pl-PL"/>
        </w:rPr>
        <w:t>pomiędzy:</w:t>
      </w:r>
    </w:p>
    <w:p w14:paraId="733CDD43" w14:textId="77777777" w:rsidR="006C5C49" w:rsidRPr="00342427" w:rsidRDefault="006C5C49" w:rsidP="006C5C49">
      <w:pPr>
        <w:widowControl/>
        <w:tabs>
          <w:tab w:val="left" w:pos="5670"/>
        </w:tabs>
        <w:autoSpaceDE/>
        <w:autoSpaceDN/>
        <w:jc w:val="both"/>
        <w:rPr>
          <w:rFonts w:ascii="Calibri" w:hAnsi="Calibri" w:cs="Calibri"/>
          <w:b/>
          <w:bCs/>
          <w:lang w:eastAsia="pl-PL"/>
        </w:rPr>
      </w:pPr>
      <w:r w:rsidRPr="00342427">
        <w:rPr>
          <w:rFonts w:ascii="Calibri" w:hAnsi="Calibri" w:cs="Calibri"/>
          <w:b/>
          <w:lang w:eastAsia="pl-PL"/>
        </w:rPr>
        <w:t>Skarbem Państwa - państwową jednostką budżetową Centrum Projektów Europejskich</w:t>
      </w:r>
      <w:r w:rsidRPr="00342427">
        <w:rPr>
          <w:rFonts w:ascii="Calibri" w:hAnsi="Calibri" w:cs="Calibri"/>
          <w:lang w:eastAsia="pl-PL"/>
        </w:rPr>
        <w:t>,  z siedzibą w Warszawie przy ul. Domaniewskiej 39a, 02- 672 Warszawa, posiadającym numer identyfikacji REGON 141681456 oraz  NIP 7010158887, reprezentowanym przez Pana Leszka Buller – Dyrektora Centrum Projektów Europejskich na podstawie powołania w dniu 16 maja 2016 r. przez Ministra Rozwoju,</w:t>
      </w:r>
      <w:r w:rsidRPr="00342427">
        <w:rPr>
          <w:rFonts w:ascii="Calibri" w:hAnsi="Calibri" w:cs="Calibri"/>
          <w:b/>
          <w:bCs/>
          <w:lang w:eastAsia="pl-PL"/>
        </w:rPr>
        <w:t xml:space="preserve"> </w:t>
      </w:r>
      <w:r w:rsidRPr="00342427">
        <w:rPr>
          <w:rFonts w:ascii="Calibri" w:hAnsi="Calibri" w:cs="Calibri"/>
          <w:lang w:eastAsia="pl-PL"/>
        </w:rPr>
        <w:t xml:space="preserve">zwanym w dalszej części  </w:t>
      </w:r>
      <w:r w:rsidRPr="00342427">
        <w:rPr>
          <w:rFonts w:ascii="Calibri" w:hAnsi="Calibri" w:cs="Calibri"/>
          <w:b/>
          <w:bCs/>
          <w:lang w:eastAsia="pl-PL"/>
        </w:rPr>
        <w:t>„Zamawiającym”</w:t>
      </w:r>
    </w:p>
    <w:p w14:paraId="010159EA" w14:textId="77777777" w:rsidR="006C5C49" w:rsidRDefault="006C5C49" w:rsidP="006C5C49">
      <w:pPr>
        <w:widowControl/>
        <w:tabs>
          <w:tab w:val="left" w:pos="5670"/>
        </w:tabs>
        <w:autoSpaceDE/>
        <w:autoSpaceDN/>
        <w:jc w:val="both"/>
        <w:rPr>
          <w:rFonts w:ascii="Calibri" w:hAnsi="Calibri" w:cs="Calibri"/>
          <w:lang w:eastAsia="pl-PL"/>
        </w:rPr>
      </w:pPr>
    </w:p>
    <w:p w14:paraId="2BE3222D" w14:textId="77777777" w:rsidR="006C5C49" w:rsidRPr="00342427" w:rsidRDefault="006C5C49" w:rsidP="006C5C49">
      <w:pPr>
        <w:widowControl/>
        <w:tabs>
          <w:tab w:val="left" w:pos="5670"/>
        </w:tabs>
        <w:autoSpaceDE/>
        <w:autoSpaceDN/>
        <w:jc w:val="both"/>
        <w:rPr>
          <w:rFonts w:ascii="Calibri" w:hAnsi="Calibri" w:cs="Calibri"/>
          <w:b/>
          <w:lang w:eastAsia="pl-PL"/>
        </w:rPr>
      </w:pPr>
      <w:r w:rsidRPr="00342427">
        <w:rPr>
          <w:rFonts w:ascii="Calibri" w:hAnsi="Calibri" w:cs="Calibri"/>
          <w:lang w:eastAsia="pl-PL"/>
        </w:rPr>
        <w:t xml:space="preserve">a </w:t>
      </w:r>
      <w:r w:rsidRPr="00342427">
        <w:rPr>
          <w:rFonts w:ascii="Calibri" w:hAnsi="Calibri" w:cs="Calibri"/>
          <w:b/>
          <w:lang w:eastAsia="pl-PL"/>
        </w:rPr>
        <w:t xml:space="preserve">………………………………….. </w:t>
      </w:r>
      <w:r w:rsidRPr="00342427">
        <w:rPr>
          <w:rFonts w:ascii="Calibri" w:hAnsi="Calibri" w:cs="Calibri"/>
          <w:lang w:eastAsia="pl-PL"/>
        </w:rPr>
        <w:t xml:space="preserve">z siedzibą w ………………. przy ul. …………………, ……………….., ………………., posiadającą numer identyfikacji REGON …………. oraz  NIP …………….., a także wpisaną do Krajowego Rejestru Sądowego pod numerem KRS ……………………..…../wpisaną do Centralnej Ewidencji I Informacji o Działalności Gospodarczej, reprezentowanym przez </w:t>
      </w:r>
      <w:r w:rsidRPr="00342427">
        <w:rPr>
          <w:rFonts w:ascii="Calibri" w:hAnsi="Calibri" w:cs="Calibri"/>
          <w:b/>
          <w:lang w:eastAsia="pl-PL"/>
        </w:rPr>
        <w:t xml:space="preserve">Pana/Panią …………………………… – </w:t>
      </w:r>
      <w:r w:rsidRPr="00342427">
        <w:rPr>
          <w:rFonts w:ascii="Calibri" w:hAnsi="Calibri" w:cs="Calibri"/>
          <w:lang w:eastAsia="pl-PL"/>
        </w:rPr>
        <w:t xml:space="preserve">……………………………. zwanym w dalszej części umowy </w:t>
      </w:r>
      <w:r w:rsidRPr="00342427">
        <w:rPr>
          <w:rFonts w:ascii="Calibri" w:hAnsi="Calibri" w:cs="Calibri"/>
          <w:b/>
          <w:lang w:eastAsia="pl-PL"/>
        </w:rPr>
        <w:t>„Wykonawcą”</w:t>
      </w:r>
    </w:p>
    <w:p w14:paraId="43A2ECB8" w14:textId="77777777" w:rsidR="006C5C49" w:rsidRDefault="006C5C49" w:rsidP="006C5C49">
      <w:pPr>
        <w:widowControl/>
        <w:tabs>
          <w:tab w:val="left" w:pos="709"/>
        </w:tabs>
        <w:autoSpaceDE/>
        <w:autoSpaceDN/>
        <w:rPr>
          <w:rFonts w:ascii="Calibri" w:hAnsi="Calibri" w:cs="Calibri"/>
          <w:lang w:eastAsia="pl-PL"/>
        </w:rPr>
      </w:pPr>
    </w:p>
    <w:p w14:paraId="5C60220D" w14:textId="77777777" w:rsidR="006C5C49" w:rsidRPr="00342427" w:rsidRDefault="006C5C49" w:rsidP="006C5C49">
      <w:pPr>
        <w:widowControl/>
        <w:tabs>
          <w:tab w:val="left" w:pos="709"/>
        </w:tabs>
        <w:autoSpaceDE/>
        <w:autoSpaceDN/>
        <w:rPr>
          <w:rFonts w:ascii="Calibri" w:hAnsi="Calibri" w:cs="Calibri"/>
          <w:lang w:eastAsia="pl-PL"/>
        </w:rPr>
      </w:pPr>
      <w:r w:rsidRPr="00342427">
        <w:rPr>
          <w:rFonts w:ascii="Calibri" w:hAnsi="Calibri" w:cs="Calibri"/>
          <w:lang w:eastAsia="pl-PL"/>
        </w:rPr>
        <w:t xml:space="preserve">Przedmiot umowy został wykonany zgodnie z wyznaczonym terminem/ </w:t>
      </w:r>
      <w:r w:rsidRPr="00342427">
        <w:rPr>
          <w:rFonts w:ascii="Calibri" w:hAnsi="Calibri" w:cs="Calibri"/>
          <w:kern w:val="26"/>
          <w:lang w:eastAsia="pl-PL"/>
        </w:rPr>
        <w:t>nie został</w:t>
      </w:r>
      <w:r w:rsidRPr="00342427">
        <w:rPr>
          <w:rFonts w:ascii="Calibri" w:hAnsi="Calibri" w:cs="Calibri"/>
          <w:strike/>
          <w:kern w:val="26"/>
          <w:lang w:eastAsia="pl-PL"/>
        </w:rPr>
        <w:t xml:space="preserve">  </w:t>
      </w:r>
      <w:r w:rsidRPr="00342427">
        <w:rPr>
          <w:rFonts w:ascii="Calibri" w:hAnsi="Calibri" w:cs="Calibri"/>
          <w:kern w:val="26"/>
          <w:lang w:eastAsia="pl-PL"/>
        </w:rPr>
        <w:t>wykonany zgodnie z wyznaczonym terminem</w:t>
      </w:r>
      <w:r w:rsidRPr="00342427">
        <w:rPr>
          <w:rFonts w:ascii="Calibri" w:hAnsi="Calibri" w:cs="Calibri"/>
          <w:lang w:eastAsia="pl-PL"/>
        </w:rPr>
        <w:t xml:space="preserve"> *.</w:t>
      </w:r>
    </w:p>
    <w:p w14:paraId="6F072EBA" w14:textId="77777777" w:rsidR="006C5C49" w:rsidRPr="00342427" w:rsidRDefault="006C5C49" w:rsidP="006C5C49">
      <w:pPr>
        <w:widowControl/>
        <w:tabs>
          <w:tab w:val="left" w:pos="0"/>
        </w:tabs>
        <w:autoSpaceDE/>
        <w:autoSpaceDN/>
        <w:jc w:val="both"/>
        <w:rPr>
          <w:rFonts w:ascii="Calibri" w:hAnsi="Calibri" w:cs="Calibri"/>
          <w:lang w:eastAsia="pl-PL"/>
        </w:rPr>
      </w:pPr>
      <w:r w:rsidRPr="00342427">
        <w:rPr>
          <w:rFonts w:ascii="Calibri" w:hAnsi="Calibri" w:cs="Calibri"/>
          <w:lang w:eastAsia="pl-PL"/>
        </w:rPr>
        <w:t>Zamawiający nie zgłasza/</w:t>
      </w:r>
      <w:r w:rsidRPr="00342427">
        <w:rPr>
          <w:rFonts w:ascii="Calibri" w:hAnsi="Calibri" w:cs="Calibri"/>
          <w:kern w:val="26"/>
          <w:lang w:eastAsia="pl-PL"/>
        </w:rPr>
        <w:t>zgłasza</w:t>
      </w:r>
      <w:r w:rsidRPr="00342427">
        <w:rPr>
          <w:rFonts w:ascii="Calibri" w:hAnsi="Calibri" w:cs="Calibri"/>
          <w:lang w:eastAsia="pl-PL"/>
        </w:rPr>
        <w:t xml:space="preserve"> * zastrzeżeń do przedmiotu odbioru.</w:t>
      </w:r>
    </w:p>
    <w:p w14:paraId="019885E4" w14:textId="77777777" w:rsidR="006C5C49" w:rsidRPr="00342427" w:rsidRDefault="006C5C49" w:rsidP="006C5C49">
      <w:pPr>
        <w:widowControl/>
        <w:autoSpaceDE/>
        <w:autoSpaceDN/>
        <w:rPr>
          <w:rFonts w:ascii="Calibri" w:hAnsi="Calibri" w:cs="Calibri"/>
          <w:lang w:eastAsia="pl-PL"/>
        </w:rPr>
      </w:pPr>
      <w:r w:rsidRPr="00342427">
        <w:rPr>
          <w:rFonts w:ascii="Calibri" w:hAnsi="Calibri" w:cs="Calibri"/>
          <w:lang w:eastAsia="pl-PL"/>
        </w:rPr>
        <w:t>Uwagi:……………………………………………………………………………………………………………………………………………….</w:t>
      </w:r>
    </w:p>
    <w:p w14:paraId="53553A18" w14:textId="77777777" w:rsidR="006C5C49" w:rsidRPr="00342427" w:rsidRDefault="006C5C49" w:rsidP="006C5C49">
      <w:pPr>
        <w:widowControl/>
        <w:autoSpaceDE/>
        <w:autoSpaceDN/>
        <w:jc w:val="both"/>
        <w:rPr>
          <w:rFonts w:ascii="Calibri" w:hAnsi="Calibri" w:cs="Calibri"/>
          <w:lang w:eastAsia="pl-PL"/>
        </w:rPr>
      </w:pPr>
      <w:r w:rsidRPr="00342427">
        <w:rPr>
          <w:rFonts w:ascii="Calibri" w:hAnsi="Calibri" w:cs="Calibri"/>
          <w:lang w:eastAsia="pl-PL"/>
        </w:rPr>
        <w:t>W dniu ………………………….. w odbiorze uczestniczyli:</w:t>
      </w:r>
    </w:p>
    <w:p w14:paraId="07A28264" w14:textId="77777777" w:rsidR="006C5C49" w:rsidRPr="00342427" w:rsidRDefault="006C5C49" w:rsidP="006C5C49">
      <w:pPr>
        <w:widowControl/>
        <w:autoSpaceDE/>
        <w:autoSpaceDN/>
        <w:jc w:val="both"/>
        <w:rPr>
          <w:rFonts w:ascii="Calibri" w:hAnsi="Calibri" w:cs="Calibri"/>
          <w:lang w:eastAsia="pl-PL"/>
        </w:rPr>
      </w:pPr>
    </w:p>
    <w:p w14:paraId="0070E2D7" w14:textId="77777777" w:rsidR="006C5C49" w:rsidRPr="00342427" w:rsidRDefault="006C5C49" w:rsidP="006C5C49">
      <w:pPr>
        <w:widowControl/>
        <w:autoSpaceDE/>
        <w:autoSpaceDN/>
        <w:jc w:val="both"/>
        <w:rPr>
          <w:rFonts w:ascii="Calibri" w:hAnsi="Calibri" w:cs="Calibri"/>
          <w:lang w:eastAsia="pl-PL"/>
        </w:rPr>
      </w:pPr>
    </w:p>
    <w:p w14:paraId="05BB018A" w14:textId="77777777" w:rsidR="006C5C49" w:rsidRPr="00342427" w:rsidRDefault="006C5C49" w:rsidP="006C5C49">
      <w:pPr>
        <w:widowControl/>
        <w:autoSpaceDE/>
        <w:autoSpaceDN/>
        <w:rPr>
          <w:rFonts w:ascii="Calibri" w:hAnsi="Calibri" w:cs="Calibri"/>
          <w:lang w:eastAsia="pl-PL"/>
        </w:rPr>
      </w:pPr>
      <w:r w:rsidRPr="00342427">
        <w:rPr>
          <w:rFonts w:ascii="Calibri" w:hAnsi="Calibri" w:cs="Calibri"/>
          <w:lang w:eastAsia="pl-PL"/>
        </w:rPr>
        <w:t>W imieniu Zamawiającego</w:t>
      </w:r>
      <w:r w:rsidRPr="00342427">
        <w:rPr>
          <w:rFonts w:ascii="Calibri" w:hAnsi="Calibri" w:cs="Calibri"/>
          <w:lang w:eastAsia="pl-PL"/>
        </w:rPr>
        <w:tab/>
        <w:t xml:space="preserve">    </w:t>
      </w:r>
      <w:r w:rsidRPr="00342427">
        <w:rPr>
          <w:rFonts w:ascii="Calibri" w:hAnsi="Calibri" w:cs="Calibri"/>
          <w:lang w:eastAsia="pl-PL"/>
        </w:rPr>
        <w:tab/>
      </w:r>
      <w:r w:rsidRPr="00342427">
        <w:rPr>
          <w:rFonts w:ascii="Calibri" w:hAnsi="Calibri" w:cs="Calibri"/>
          <w:lang w:eastAsia="pl-PL"/>
        </w:rPr>
        <w:tab/>
      </w:r>
      <w:r w:rsidRPr="00342427">
        <w:rPr>
          <w:rFonts w:ascii="Calibri" w:hAnsi="Calibri" w:cs="Calibri"/>
          <w:lang w:eastAsia="pl-PL"/>
        </w:rPr>
        <w:tab/>
      </w:r>
      <w:r w:rsidRPr="00342427">
        <w:rPr>
          <w:rFonts w:ascii="Calibri" w:hAnsi="Calibri" w:cs="Calibri"/>
          <w:lang w:eastAsia="pl-PL"/>
        </w:rPr>
        <w:tab/>
        <w:t>W imieniu Wykonawcy</w:t>
      </w:r>
    </w:p>
    <w:p w14:paraId="7236BDC8" w14:textId="77777777" w:rsidR="006C5C49" w:rsidRPr="00342427" w:rsidRDefault="006C5C49" w:rsidP="006C5C49">
      <w:pPr>
        <w:widowControl/>
        <w:autoSpaceDE/>
        <w:autoSpaceDN/>
        <w:jc w:val="both"/>
        <w:rPr>
          <w:rFonts w:ascii="Calibri" w:hAnsi="Calibri" w:cs="Calibri"/>
          <w:kern w:val="24"/>
          <w:lang w:eastAsia="pl-PL"/>
        </w:rPr>
      </w:pPr>
    </w:p>
    <w:p w14:paraId="391BA544" w14:textId="77777777" w:rsidR="006C5C49" w:rsidRPr="00342427" w:rsidRDefault="006C5C49" w:rsidP="006C5C49">
      <w:pPr>
        <w:widowControl/>
        <w:autoSpaceDE/>
        <w:autoSpaceDN/>
        <w:jc w:val="both"/>
        <w:rPr>
          <w:rFonts w:ascii="Calibri" w:hAnsi="Calibri" w:cs="Calibri"/>
          <w:kern w:val="24"/>
          <w:lang w:eastAsia="pl-PL"/>
        </w:rPr>
      </w:pPr>
    </w:p>
    <w:p w14:paraId="749FE2D0" w14:textId="77777777" w:rsidR="006C5C49" w:rsidRPr="00342427" w:rsidRDefault="006C5C49" w:rsidP="006C5C49">
      <w:pPr>
        <w:widowControl/>
        <w:autoSpaceDE/>
        <w:autoSpaceDN/>
        <w:jc w:val="both"/>
        <w:rPr>
          <w:rFonts w:ascii="Calibri" w:hAnsi="Calibri" w:cs="Calibri"/>
          <w:kern w:val="24"/>
          <w:lang w:eastAsia="pl-PL"/>
        </w:rPr>
      </w:pPr>
    </w:p>
    <w:p w14:paraId="34CD3FD9" w14:textId="77777777" w:rsidR="006C5C49" w:rsidRPr="00342427" w:rsidRDefault="006C5C49" w:rsidP="006C5C49">
      <w:pPr>
        <w:widowControl/>
        <w:autoSpaceDE/>
        <w:autoSpaceDN/>
        <w:jc w:val="both"/>
        <w:rPr>
          <w:rFonts w:ascii="Calibri" w:hAnsi="Calibri" w:cs="Calibri"/>
          <w:kern w:val="24"/>
          <w:lang w:eastAsia="pl-PL"/>
        </w:rPr>
      </w:pPr>
    </w:p>
    <w:p w14:paraId="41172C18" w14:textId="77777777" w:rsidR="006C5C49" w:rsidRPr="00342427" w:rsidRDefault="006C5C49" w:rsidP="006C5C49">
      <w:pPr>
        <w:widowControl/>
        <w:autoSpaceDE/>
        <w:autoSpaceDN/>
        <w:jc w:val="both"/>
        <w:rPr>
          <w:rFonts w:ascii="Calibri" w:hAnsi="Calibri" w:cs="Calibri"/>
          <w:kern w:val="24"/>
          <w:lang w:eastAsia="pl-PL"/>
        </w:rPr>
      </w:pPr>
    </w:p>
    <w:p w14:paraId="31035A67" w14:textId="77777777" w:rsidR="006C5C49" w:rsidRPr="00342427" w:rsidRDefault="006C5C49" w:rsidP="006C5C49">
      <w:pPr>
        <w:widowControl/>
        <w:autoSpaceDE/>
        <w:autoSpaceDN/>
        <w:jc w:val="both"/>
        <w:rPr>
          <w:rFonts w:ascii="Calibri" w:hAnsi="Calibri" w:cs="Calibri"/>
          <w:kern w:val="24"/>
          <w:lang w:eastAsia="pl-PL"/>
        </w:rPr>
      </w:pPr>
    </w:p>
    <w:p w14:paraId="68AFF868" w14:textId="77777777" w:rsidR="006C5C49" w:rsidRPr="00342427" w:rsidRDefault="006C5C49" w:rsidP="006C5C49">
      <w:pPr>
        <w:widowControl/>
        <w:autoSpaceDE/>
        <w:autoSpaceDN/>
        <w:jc w:val="both"/>
        <w:rPr>
          <w:rFonts w:ascii="Calibri" w:hAnsi="Calibri" w:cs="Calibri"/>
          <w:lang w:eastAsia="pl-PL"/>
        </w:rPr>
      </w:pPr>
      <w:r w:rsidRPr="00342427">
        <w:rPr>
          <w:rFonts w:ascii="Calibri" w:hAnsi="Calibri" w:cs="Calibri"/>
          <w:kern w:val="24"/>
          <w:lang w:eastAsia="pl-PL"/>
        </w:rPr>
        <w:t>*niepotrzebne skreślić</w:t>
      </w:r>
      <w:r w:rsidRPr="00342427">
        <w:rPr>
          <w:rFonts w:ascii="Calibri" w:hAnsi="Calibri" w:cs="Calibri"/>
          <w:lang w:eastAsia="pl-PL"/>
        </w:rPr>
        <w:t xml:space="preserve"> </w:t>
      </w:r>
    </w:p>
    <w:p w14:paraId="41D9A990" w14:textId="77777777" w:rsidR="006C5C49" w:rsidRPr="00342427" w:rsidRDefault="006C5C49" w:rsidP="006C5C49">
      <w:pPr>
        <w:widowControl/>
        <w:autoSpaceDE/>
        <w:autoSpaceDN/>
        <w:spacing w:line="276" w:lineRule="auto"/>
        <w:jc w:val="right"/>
        <w:rPr>
          <w:rFonts w:ascii="Calibri" w:hAnsi="Calibri" w:cs="Calibri"/>
          <w:b/>
          <w:bCs/>
          <w:lang w:eastAsia="pl-PL"/>
        </w:rPr>
      </w:pPr>
    </w:p>
    <w:p w14:paraId="564AD5D9" w14:textId="77777777" w:rsidR="006C5C49" w:rsidRPr="00342427" w:rsidRDefault="006C5C49" w:rsidP="006C5C49">
      <w:pPr>
        <w:widowControl/>
        <w:autoSpaceDE/>
        <w:autoSpaceDN/>
        <w:spacing w:line="276" w:lineRule="auto"/>
        <w:jc w:val="right"/>
        <w:rPr>
          <w:rFonts w:ascii="Calibri" w:hAnsi="Calibri" w:cs="Calibri"/>
          <w:b/>
          <w:bCs/>
          <w:lang w:eastAsia="pl-PL"/>
        </w:rPr>
      </w:pPr>
    </w:p>
    <w:p w14:paraId="0FFACC30" w14:textId="77777777" w:rsidR="006C5C49" w:rsidRPr="00342427" w:rsidRDefault="006C5C49" w:rsidP="006C5C49">
      <w:pPr>
        <w:widowControl/>
        <w:autoSpaceDE/>
        <w:autoSpaceDN/>
        <w:spacing w:after="200"/>
        <w:jc w:val="right"/>
        <w:rPr>
          <w:rFonts w:ascii="Calibri" w:hAnsi="Calibri" w:cs="Calibri"/>
          <w:b/>
          <w:bCs/>
          <w:lang w:eastAsia="pl-PL"/>
        </w:rPr>
      </w:pPr>
    </w:p>
    <w:p w14:paraId="23780590" w14:textId="77777777" w:rsidR="006C5C49" w:rsidRPr="00342427" w:rsidRDefault="006C5C49" w:rsidP="006C5C49">
      <w:pPr>
        <w:widowControl/>
        <w:autoSpaceDE/>
        <w:autoSpaceDN/>
        <w:spacing w:after="200"/>
        <w:jc w:val="right"/>
        <w:rPr>
          <w:rFonts w:ascii="Calibri" w:hAnsi="Calibri" w:cs="Calibri"/>
          <w:b/>
          <w:bCs/>
          <w:lang w:eastAsia="pl-PL"/>
        </w:rPr>
      </w:pPr>
    </w:p>
    <w:p w14:paraId="4E7A1AA9" w14:textId="77777777" w:rsidR="006C5C49" w:rsidRPr="00342427" w:rsidRDefault="006C5C49" w:rsidP="006C5C49">
      <w:pPr>
        <w:widowControl/>
        <w:autoSpaceDE/>
        <w:autoSpaceDN/>
        <w:spacing w:after="200"/>
        <w:jc w:val="right"/>
        <w:rPr>
          <w:rFonts w:ascii="Calibri" w:hAnsi="Calibri" w:cs="Calibri"/>
          <w:b/>
          <w:bCs/>
          <w:lang w:eastAsia="pl-PL"/>
        </w:rPr>
      </w:pPr>
    </w:p>
    <w:p w14:paraId="3D5DABD2" w14:textId="77777777" w:rsidR="006C5C49" w:rsidRPr="00342427" w:rsidRDefault="006C5C49" w:rsidP="006C5C49">
      <w:pPr>
        <w:widowControl/>
        <w:autoSpaceDE/>
        <w:autoSpaceDN/>
        <w:spacing w:after="200"/>
        <w:jc w:val="right"/>
        <w:rPr>
          <w:rFonts w:ascii="Calibri" w:hAnsi="Calibri" w:cs="Calibri"/>
          <w:b/>
          <w:bCs/>
          <w:lang w:eastAsia="pl-PL"/>
        </w:rPr>
      </w:pPr>
    </w:p>
    <w:p w14:paraId="4D957CBE" w14:textId="77777777" w:rsidR="006C5C49" w:rsidRPr="00342427" w:rsidRDefault="006C5C49" w:rsidP="006C5C49">
      <w:pPr>
        <w:widowControl/>
        <w:autoSpaceDE/>
        <w:autoSpaceDN/>
        <w:spacing w:after="200"/>
        <w:jc w:val="right"/>
        <w:rPr>
          <w:rFonts w:ascii="Calibri" w:hAnsi="Calibri" w:cs="Calibri"/>
          <w:b/>
          <w:bCs/>
          <w:lang w:eastAsia="pl-PL"/>
        </w:rPr>
      </w:pPr>
    </w:p>
    <w:p w14:paraId="7ADF5C9D" w14:textId="77777777" w:rsidR="006C5C49" w:rsidRPr="00342427" w:rsidRDefault="006C5C49" w:rsidP="006C5C49">
      <w:pPr>
        <w:widowControl/>
        <w:autoSpaceDE/>
        <w:autoSpaceDN/>
        <w:spacing w:after="200"/>
        <w:jc w:val="right"/>
        <w:rPr>
          <w:rFonts w:ascii="Calibri" w:hAnsi="Calibri" w:cs="Calibri"/>
          <w:b/>
          <w:bCs/>
          <w:lang w:eastAsia="pl-PL"/>
        </w:rPr>
      </w:pPr>
    </w:p>
    <w:p w14:paraId="65F0D9D6" w14:textId="77777777" w:rsidR="006C5C49" w:rsidRPr="00342427" w:rsidRDefault="006C5C49" w:rsidP="006C5C49">
      <w:pPr>
        <w:widowControl/>
        <w:autoSpaceDE/>
        <w:autoSpaceDN/>
        <w:spacing w:after="200"/>
        <w:jc w:val="right"/>
        <w:rPr>
          <w:rFonts w:ascii="Calibri" w:hAnsi="Calibri" w:cs="Calibri"/>
          <w:b/>
          <w:bCs/>
          <w:lang w:eastAsia="pl-PL"/>
        </w:rPr>
      </w:pPr>
    </w:p>
    <w:p w14:paraId="63E1C8AC" w14:textId="77777777" w:rsidR="006C5C49" w:rsidRPr="00991F16" w:rsidRDefault="006C5C49" w:rsidP="006C5C49">
      <w:pPr>
        <w:spacing w:line="369" w:lineRule="auto"/>
        <w:jc w:val="right"/>
        <w:rPr>
          <w:rFonts w:asciiTheme="minorHAnsi" w:hAnsiTheme="minorHAnsi" w:cstheme="minorHAnsi"/>
        </w:rPr>
        <w:sectPr w:rsidR="006C5C49" w:rsidRPr="00991F16">
          <w:footerReference w:type="default" r:id="rId12"/>
          <w:pgSz w:w="11910" w:h="16840"/>
          <w:pgMar w:top="1580" w:right="1300" w:bottom="680" w:left="1160" w:header="0" w:footer="400" w:gutter="0"/>
          <w:cols w:space="708"/>
        </w:sectPr>
      </w:pPr>
    </w:p>
    <w:tbl>
      <w:tblPr>
        <w:tblW w:w="10110" w:type="dxa"/>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10110"/>
      </w:tblGrid>
      <w:tr w:rsidR="006C5C49" w:rsidRPr="00991F16" w14:paraId="0B226F0F" w14:textId="77777777" w:rsidTr="008427B3">
        <w:trPr>
          <w:trHeight w:val="769"/>
          <w:jc w:val="center"/>
        </w:trPr>
        <w:tc>
          <w:tcPr>
            <w:tcW w:w="10110" w:type="dxa"/>
          </w:tcPr>
          <w:p w14:paraId="67DC57D5" w14:textId="77777777" w:rsidR="006C5C49" w:rsidRPr="00991F16" w:rsidRDefault="006C5C49" w:rsidP="008427B3">
            <w:pPr>
              <w:keepNext/>
              <w:widowControl/>
              <w:autoSpaceDE/>
              <w:autoSpaceDN/>
              <w:jc w:val="both"/>
              <w:outlineLvl w:val="2"/>
              <w:rPr>
                <w:rFonts w:asciiTheme="minorHAnsi" w:hAnsiTheme="minorHAnsi" w:cstheme="minorHAnsi"/>
                <w:b/>
                <w:lang w:eastAsia="pl-PL"/>
              </w:rPr>
            </w:pPr>
            <w:bookmarkStart w:id="7" w:name="_Toc67999496"/>
            <w:r w:rsidRPr="00991F16">
              <w:rPr>
                <w:rFonts w:asciiTheme="minorHAnsi" w:hAnsiTheme="minorHAnsi" w:cstheme="minorHAnsi"/>
                <w:bCs/>
                <w:lang w:eastAsia="pl-PL"/>
              </w:rPr>
              <w:lastRenderedPageBreak/>
              <w:t>WA.263.</w:t>
            </w:r>
            <w:r>
              <w:rPr>
                <w:rFonts w:asciiTheme="minorHAnsi" w:hAnsiTheme="minorHAnsi" w:cstheme="minorHAnsi"/>
                <w:bCs/>
                <w:lang w:eastAsia="pl-PL"/>
              </w:rPr>
              <w:t>31</w:t>
            </w:r>
            <w:r w:rsidRPr="00991F16">
              <w:rPr>
                <w:rFonts w:asciiTheme="minorHAnsi" w:hAnsiTheme="minorHAnsi" w:cstheme="minorHAnsi"/>
                <w:bCs/>
                <w:lang w:eastAsia="pl-PL"/>
              </w:rPr>
              <w:t>.2021.</w:t>
            </w:r>
            <w:r>
              <w:rPr>
                <w:rFonts w:asciiTheme="minorHAnsi" w:hAnsiTheme="minorHAnsi" w:cstheme="minorHAnsi"/>
                <w:bCs/>
                <w:lang w:eastAsia="pl-PL"/>
              </w:rPr>
              <w:t>MW</w:t>
            </w:r>
            <w:r w:rsidRPr="00991F16">
              <w:rPr>
                <w:rFonts w:asciiTheme="minorHAnsi" w:hAnsiTheme="minorHAnsi" w:cstheme="minorHAnsi"/>
                <w:b/>
                <w:lang w:eastAsia="pl-PL"/>
              </w:rPr>
              <w:t xml:space="preserve">                                                                                              ZAŁĄCZNIK NR 5 do SWZ</w:t>
            </w:r>
            <w:bookmarkEnd w:id="7"/>
          </w:p>
        </w:tc>
      </w:tr>
      <w:tr w:rsidR="006C5C49" w:rsidRPr="00991F16" w14:paraId="21195732" w14:textId="77777777" w:rsidTr="008427B3">
        <w:trPr>
          <w:trHeight w:val="81"/>
          <w:jc w:val="center"/>
        </w:trPr>
        <w:tc>
          <w:tcPr>
            <w:tcW w:w="10110" w:type="dxa"/>
          </w:tcPr>
          <w:p w14:paraId="430B3C69" w14:textId="77777777" w:rsidR="006C5C49" w:rsidRPr="00991F16" w:rsidRDefault="006C5C49" w:rsidP="008427B3">
            <w:pPr>
              <w:widowControl/>
              <w:autoSpaceDE/>
              <w:autoSpaceDN/>
              <w:jc w:val="center"/>
              <w:rPr>
                <w:rFonts w:asciiTheme="minorHAnsi" w:hAnsiTheme="minorHAnsi" w:cstheme="minorHAnsi"/>
                <w:b/>
                <w:lang w:eastAsia="pl-PL"/>
              </w:rPr>
            </w:pPr>
            <w:r w:rsidRPr="00991F16">
              <w:rPr>
                <w:rFonts w:asciiTheme="minorHAnsi" w:hAnsiTheme="minorHAnsi" w:cstheme="minorHAnsi"/>
                <w:b/>
                <w:caps/>
                <w:lang w:eastAsia="pl-PL"/>
              </w:rPr>
              <w:t>Wykaz DOSTAW</w:t>
            </w:r>
          </w:p>
        </w:tc>
      </w:tr>
    </w:tbl>
    <w:p w14:paraId="6432E4D7" w14:textId="77777777" w:rsidR="006C5C49" w:rsidRPr="00991F16" w:rsidRDefault="006C5C49" w:rsidP="006C5C49">
      <w:pPr>
        <w:widowControl/>
        <w:autoSpaceDE/>
        <w:autoSpaceDN/>
        <w:jc w:val="both"/>
        <w:rPr>
          <w:rFonts w:asciiTheme="minorHAnsi" w:hAnsiTheme="minorHAnsi" w:cstheme="minorHAnsi"/>
          <w:lang w:eastAsia="pl-PL"/>
        </w:rPr>
      </w:pPr>
    </w:p>
    <w:p w14:paraId="0F81F77B" w14:textId="77777777" w:rsidR="006C5C49" w:rsidRPr="00991F16" w:rsidRDefault="006C5C49" w:rsidP="006C5C49">
      <w:pPr>
        <w:widowControl/>
        <w:autoSpaceDE/>
        <w:autoSpaceDN/>
        <w:jc w:val="both"/>
        <w:rPr>
          <w:rFonts w:asciiTheme="minorHAnsi" w:hAnsiTheme="minorHAnsi" w:cstheme="minorHAnsi"/>
          <w:lang w:eastAsia="pl-PL"/>
        </w:rPr>
      </w:pPr>
      <w:r w:rsidRPr="00991F16">
        <w:rPr>
          <w:rFonts w:asciiTheme="minorHAnsi" w:hAnsiTheme="minorHAnsi" w:cstheme="minorHAnsi"/>
          <w:lang w:eastAsia="pl-PL"/>
        </w:rPr>
        <w:t xml:space="preserve">           potwierdzenie warunku udziału w postępowaniu, o którym mowa w Rozdz. VII ust.</w:t>
      </w:r>
      <w:r>
        <w:rPr>
          <w:rFonts w:asciiTheme="minorHAnsi" w:hAnsiTheme="minorHAnsi" w:cstheme="minorHAnsi"/>
          <w:lang w:eastAsia="pl-PL"/>
        </w:rPr>
        <w:t xml:space="preserve"> </w:t>
      </w:r>
      <w:r w:rsidRPr="00991F16">
        <w:rPr>
          <w:rFonts w:asciiTheme="minorHAnsi" w:hAnsiTheme="minorHAnsi" w:cstheme="minorHAnsi"/>
          <w:lang w:eastAsia="pl-PL"/>
        </w:rPr>
        <w:t>1 pkt 4 SWZ</w:t>
      </w:r>
    </w:p>
    <w:p w14:paraId="07FFE854" w14:textId="77777777" w:rsidR="006C5C49" w:rsidRPr="00991F16" w:rsidRDefault="006C5C49" w:rsidP="006C5C49">
      <w:pPr>
        <w:widowControl/>
        <w:tabs>
          <w:tab w:val="left" w:pos="5670"/>
        </w:tabs>
        <w:autoSpaceDE/>
        <w:autoSpaceDN/>
        <w:jc w:val="both"/>
        <w:rPr>
          <w:rFonts w:asciiTheme="minorHAnsi" w:hAnsiTheme="minorHAnsi" w:cstheme="minorHAnsi"/>
          <w:lang w:eastAsia="pl-PL"/>
        </w:rPr>
      </w:pPr>
    </w:p>
    <w:p w14:paraId="7F808C4B" w14:textId="77777777" w:rsidR="006C5C49" w:rsidRPr="00991F16" w:rsidRDefault="006C5C49" w:rsidP="006C5C49">
      <w:pPr>
        <w:widowControl/>
        <w:tabs>
          <w:tab w:val="left" w:pos="5670"/>
        </w:tabs>
        <w:autoSpaceDE/>
        <w:autoSpaceDN/>
        <w:jc w:val="both"/>
        <w:rPr>
          <w:rFonts w:asciiTheme="minorHAnsi" w:hAnsiTheme="minorHAnsi" w:cstheme="minorHAnsi"/>
          <w:lang w:eastAsia="pl-PL"/>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
        <w:gridCol w:w="2687"/>
        <w:gridCol w:w="2687"/>
        <w:gridCol w:w="1689"/>
        <w:gridCol w:w="1689"/>
      </w:tblGrid>
      <w:tr w:rsidR="006C5C49" w:rsidRPr="00991F16" w14:paraId="7B4844D7" w14:textId="77777777" w:rsidTr="008427B3">
        <w:trPr>
          <w:cantSplit/>
          <w:trHeight w:val="626"/>
        </w:trPr>
        <w:tc>
          <w:tcPr>
            <w:tcW w:w="310" w:type="pct"/>
            <w:vAlign w:val="center"/>
          </w:tcPr>
          <w:p w14:paraId="019318C7" w14:textId="77777777" w:rsidR="006C5C49" w:rsidRPr="00991F16" w:rsidRDefault="006C5C49" w:rsidP="008427B3">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Lp.</w:t>
            </w:r>
          </w:p>
        </w:tc>
        <w:tc>
          <w:tcPr>
            <w:tcW w:w="1440" w:type="pct"/>
            <w:vAlign w:val="center"/>
          </w:tcPr>
          <w:p w14:paraId="032A43C4" w14:textId="77777777" w:rsidR="006C5C49" w:rsidRPr="00991F16" w:rsidRDefault="006C5C49" w:rsidP="008427B3">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Przedmiot dostawy</w:t>
            </w:r>
          </w:p>
        </w:tc>
        <w:tc>
          <w:tcPr>
            <w:tcW w:w="1440" w:type="pct"/>
            <w:vAlign w:val="center"/>
          </w:tcPr>
          <w:p w14:paraId="077675E6" w14:textId="77777777" w:rsidR="006C5C49" w:rsidRPr="00991F16" w:rsidRDefault="006C5C49" w:rsidP="008427B3">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Odbiorca</w:t>
            </w:r>
          </w:p>
        </w:tc>
        <w:tc>
          <w:tcPr>
            <w:tcW w:w="905" w:type="pct"/>
          </w:tcPr>
          <w:p w14:paraId="6695A04D" w14:textId="77777777" w:rsidR="006C5C49" w:rsidRPr="00991F16" w:rsidRDefault="006C5C49" w:rsidP="008427B3">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Wartość dostawy/ umowy</w:t>
            </w:r>
          </w:p>
        </w:tc>
        <w:tc>
          <w:tcPr>
            <w:tcW w:w="905" w:type="pct"/>
            <w:vAlign w:val="center"/>
          </w:tcPr>
          <w:p w14:paraId="15338DD4" w14:textId="77777777" w:rsidR="006C5C49" w:rsidRPr="00991F16" w:rsidRDefault="006C5C49" w:rsidP="008427B3">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Data wykonania dostawy</w:t>
            </w:r>
          </w:p>
          <w:p w14:paraId="75D4AEF1" w14:textId="77777777" w:rsidR="006C5C49" w:rsidRPr="00991F16" w:rsidRDefault="006C5C49" w:rsidP="008427B3">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(dzień-miesiąc-rok)</w:t>
            </w:r>
          </w:p>
        </w:tc>
      </w:tr>
      <w:tr w:rsidR="006C5C49" w:rsidRPr="00991F16" w14:paraId="05296732" w14:textId="77777777" w:rsidTr="008427B3">
        <w:trPr>
          <w:cantSplit/>
          <w:trHeight w:val="423"/>
        </w:trPr>
        <w:tc>
          <w:tcPr>
            <w:tcW w:w="310" w:type="pct"/>
            <w:vAlign w:val="center"/>
          </w:tcPr>
          <w:p w14:paraId="1E85DE86" w14:textId="77777777" w:rsidR="006C5C49" w:rsidRPr="00991F16" w:rsidRDefault="006C5C49" w:rsidP="008427B3">
            <w:pPr>
              <w:widowControl/>
              <w:autoSpaceDE/>
              <w:autoSpaceDN/>
              <w:jc w:val="center"/>
              <w:rPr>
                <w:rFonts w:asciiTheme="minorHAnsi" w:hAnsiTheme="minorHAnsi" w:cstheme="minorHAnsi"/>
                <w:lang w:eastAsia="pl-PL"/>
              </w:rPr>
            </w:pPr>
            <w:r w:rsidRPr="00991F16">
              <w:rPr>
                <w:rFonts w:asciiTheme="minorHAnsi" w:hAnsiTheme="minorHAnsi" w:cstheme="minorHAnsi"/>
                <w:lang w:eastAsia="pl-PL"/>
              </w:rPr>
              <w:t>1.</w:t>
            </w:r>
          </w:p>
        </w:tc>
        <w:tc>
          <w:tcPr>
            <w:tcW w:w="1440" w:type="pct"/>
            <w:vAlign w:val="center"/>
          </w:tcPr>
          <w:p w14:paraId="10B67C3F" w14:textId="77777777" w:rsidR="006C5C49" w:rsidRPr="00991F16" w:rsidRDefault="006C5C49" w:rsidP="008427B3">
            <w:pPr>
              <w:widowControl/>
              <w:autoSpaceDE/>
              <w:autoSpaceDN/>
              <w:rPr>
                <w:rFonts w:asciiTheme="minorHAnsi" w:hAnsiTheme="minorHAnsi" w:cstheme="minorHAnsi"/>
                <w:lang w:eastAsia="pl-PL"/>
              </w:rPr>
            </w:pPr>
          </w:p>
          <w:p w14:paraId="43C92DE4" w14:textId="77777777" w:rsidR="006C5C49" w:rsidRPr="00991F16" w:rsidRDefault="006C5C49" w:rsidP="008427B3">
            <w:pPr>
              <w:widowControl/>
              <w:autoSpaceDE/>
              <w:autoSpaceDN/>
              <w:rPr>
                <w:rFonts w:asciiTheme="minorHAnsi" w:hAnsiTheme="minorHAnsi" w:cstheme="minorHAnsi"/>
                <w:lang w:eastAsia="pl-PL"/>
              </w:rPr>
            </w:pPr>
          </w:p>
          <w:p w14:paraId="17F255BA" w14:textId="77777777" w:rsidR="006C5C49" w:rsidRPr="00991F16" w:rsidRDefault="006C5C49" w:rsidP="008427B3">
            <w:pPr>
              <w:widowControl/>
              <w:autoSpaceDE/>
              <w:autoSpaceDN/>
              <w:rPr>
                <w:rFonts w:asciiTheme="minorHAnsi" w:hAnsiTheme="minorHAnsi" w:cstheme="minorHAnsi"/>
                <w:lang w:eastAsia="pl-PL"/>
              </w:rPr>
            </w:pPr>
          </w:p>
        </w:tc>
        <w:tc>
          <w:tcPr>
            <w:tcW w:w="1440" w:type="pct"/>
            <w:vAlign w:val="center"/>
          </w:tcPr>
          <w:p w14:paraId="46CF8880" w14:textId="77777777" w:rsidR="006C5C49" w:rsidRPr="00991F16" w:rsidRDefault="006C5C49" w:rsidP="008427B3">
            <w:pPr>
              <w:widowControl/>
              <w:autoSpaceDE/>
              <w:autoSpaceDN/>
              <w:rPr>
                <w:rFonts w:asciiTheme="minorHAnsi" w:hAnsiTheme="minorHAnsi" w:cstheme="minorHAnsi"/>
                <w:lang w:eastAsia="pl-PL"/>
              </w:rPr>
            </w:pPr>
          </w:p>
        </w:tc>
        <w:tc>
          <w:tcPr>
            <w:tcW w:w="905" w:type="pct"/>
          </w:tcPr>
          <w:p w14:paraId="22B47EBA" w14:textId="77777777" w:rsidR="006C5C49" w:rsidRPr="00991F16" w:rsidRDefault="006C5C49" w:rsidP="008427B3">
            <w:pPr>
              <w:widowControl/>
              <w:autoSpaceDE/>
              <w:autoSpaceDN/>
              <w:rPr>
                <w:rFonts w:asciiTheme="minorHAnsi" w:hAnsiTheme="minorHAnsi" w:cstheme="minorHAnsi"/>
                <w:lang w:eastAsia="pl-PL"/>
              </w:rPr>
            </w:pPr>
          </w:p>
        </w:tc>
        <w:tc>
          <w:tcPr>
            <w:tcW w:w="905" w:type="pct"/>
            <w:vAlign w:val="center"/>
          </w:tcPr>
          <w:p w14:paraId="016E7273" w14:textId="77777777" w:rsidR="006C5C49" w:rsidRPr="00991F16" w:rsidRDefault="006C5C49" w:rsidP="008427B3">
            <w:pPr>
              <w:widowControl/>
              <w:autoSpaceDE/>
              <w:autoSpaceDN/>
              <w:rPr>
                <w:rFonts w:asciiTheme="minorHAnsi" w:hAnsiTheme="minorHAnsi" w:cstheme="minorHAnsi"/>
                <w:lang w:eastAsia="pl-PL"/>
              </w:rPr>
            </w:pPr>
          </w:p>
        </w:tc>
      </w:tr>
      <w:tr w:rsidR="006C5C49" w:rsidRPr="00991F16" w14:paraId="4ECF082B" w14:textId="77777777" w:rsidTr="008427B3">
        <w:trPr>
          <w:cantSplit/>
          <w:trHeight w:val="410"/>
        </w:trPr>
        <w:tc>
          <w:tcPr>
            <w:tcW w:w="310" w:type="pct"/>
            <w:vAlign w:val="center"/>
          </w:tcPr>
          <w:p w14:paraId="20688C3C" w14:textId="77777777" w:rsidR="006C5C49" w:rsidRPr="00991F16" w:rsidRDefault="006C5C49" w:rsidP="008427B3">
            <w:pPr>
              <w:widowControl/>
              <w:autoSpaceDE/>
              <w:autoSpaceDN/>
              <w:jc w:val="center"/>
              <w:rPr>
                <w:rFonts w:asciiTheme="minorHAnsi" w:hAnsiTheme="minorHAnsi" w:cstheme="minorHAnsi"/>
                <w:lang w:eastAsia="pl-PL"/>
              </w:rPr>
            </w:pPr>
            <w:r w:rsidRPr="00991F16">
              <w:rPr>
                <w:rFonts w:asciiTheme="minorHAnsi" w:hAnsiTheme="minorHAnsi" w:cstheme="minorHAnsi"/>
                <w:lang w:eastAsia="pl-PL"/>
              </w:rPr>
              <w:t>2.</w:t>
            </w:r>
          </w:p>
        </w:tc>
        <w:tc>
          <w:tcPr>
            <w:tcW w:w="1440" w:type="pct"/>
            <w:vAlign w:val="center"/>
          </w:tcPr>
          <w:p w14:paraId="65D89911" w14:textId="77777777" w:rsidR="006C5C49" w:rsidRPr="00991F16" w:rsidRDefault="006C5C49" w:rsidP="008427B3">
            <w:pPr>
              <w:widowControl/>
              <w:autoSpaceDE/>
              <w:autoSpaceDN/>
              <w:rPr>
                <w:rFonts w:asciiTheme="minorHAnsi" w:hAnsiTheme="minorHAnsi" w:cstheme="minorHAnsi"/>
                <w:lang w:eastAsia="pl-PL"/>
              </w:rPr>
            </w:pPr>
          </w:p>
          <w:p w14:paraId="417515BA" w14:textId="77777777" w:rsidR="006C5C49" w:rsidRPr="00991F16" w:rsidRDefault="006C5C49" w:rsidP="008427B3">
            <w:pPr>
              <w:widowControl/>
              <w:autoSpaceDE/>
              <w:autoSpaceDN/>
              <w:rPr>
                <w:rFonts w:asciiTheme="minorHAnsi" w:hAnsiTheme="minorHAnsi" w:cstheme="minorHAnsi"/>
                <w:lang w:eastAsia="pl-PL"/>
              </w:rPr>
            </w:pPr>
          </w:p>
          <w:p w14:paraId="43CF5BFC" w14:textId="77777777" w:rsidR="006C5C49" w:rsidRPr="00991F16" w:rsidRDefault="006C5C49" w:rsidP="008427B3">
            <w:pPr>
              <w:widowControl/>
              <w:autoSpaceDE/>
              <w:autoSpaceDN/>
              <w:rPr>
                <w:rFonts w:asciiTheme="minorHAnsi" w:hAnsiTheme="minorHAnsi" w:cstheme="minorHAnsi"/>
                <w:lang w:eastAsia="pl-PL"/>
              </w:rPr>
            </w:pPr>
          </w:p>
        </w:tc>
        <w:tc>
          <w:tcPr>
            <w:tcW w:w="1440" w:type="pct"/>
            <w:vAlign w:val="center"/>
          </w:tcPr>
          <w:p w14:paraId="05089D1B" w14:textId="77777777" w:rsidR="006C5C49" w:rsidRPr="00991F16" w:rsidRDefault="006C5C49" w:rsidP="008427B3">
            <w:pPr>
              <w:widowControl/>
              <w:autoSpaceDE/>
              <w:autoSpaceDN/>
              <w:rPr>
                <w:rFonts w:asciiTheme="minorHAnsi" w:hAnsiTheme="minorHAnsi" w:cstheme="minorHAnsi"/>
                <w:lang w:eastAsia="pl-PL"/>
              </w:rPr>
            </w:pPr>
          </w:p>
        </w:tc>
        <w:tc>
          <w:tcPr>
            <w:tcW w:w="905" w:type="pct"/>
          </w:tcPr>
          <w:p w14:paraId="367FBE05" w14:textId="77777777" w:rsidR="006C5C49" w:rsidRPr="00991F16" w:rsidRDefault="006C5C49" w:rsidP="008427B3">
            <w:pPr>
              <w:widowControl/>
              <w:autoSpaceDE/>
              <w:autoSpaceDN/>
              <w:rPr>
                <w:rFonts w:asciiTheme="minorHAnsi" w:hAnsiTheme="minorHAnsi" w:cstheme="minorHAnsi"/>
                <w:lang w:eastAsia="pl-PL"/>
              </w:rPr>
            </w:pPr>
          </w:p>
        </w:tc>
        <w:tc>
          <w:tcPr>
            <w:tcW w:w="905" w:type="pct"/>
            <w:vAlign w:val="center"/>
          </w:tcPr>
          <w:p w14:paraId="5DA99BE8" w14:textId="77777777" w:rsidR="006C5C49" w:rsidRPr="00991F16" w:rsidRDefault="006C5C49" w:rsidP="008427B3">
            <w:pPr>
              <w:widowControl/>
              <w:autoSpaceDE/>
              <w:autoSpaceDN/>
              <w:rPr>
                <w:rFonts w:asciiTheme="minorHAnsi" w:hAnsiTheme="minorHAnsi" w:cstheme="minorHAnsi"/>
                <w:lang w:eastAsia="pl-PL"/>
              </w:rPr>
            </w:pPr>
          </w:p>
        </w:tc>
      </w:tr>
    </w:tbl>
    <w:p w14:paraId="7779413E" w14:textId="77777777" w:rsidR="006C5C49" w:rsidRPr="00991F16" w:rsidRDefault="006C5C49" w:rsidP="006C5C49">
      <w:pPr>
        <w:widowControl/>
        <w:tabs>
          <w:tab w:val="left" w:pos="5670"/>
        </w:tabs>
        <w:autoSpaceDE/>
        <w:autoSpaceDN/>
        <w:jc w:val="both"/>
        <w:rPr>
          <w:rFonts w:asciiTheme="minorHAnsi" w:hAnsiTheme="minorHAnsi" w:cstheme="minorHAnsi"/>
          <w:lang w:eastAsia="pl-PL"/>
        </w:rPr>
      </w:pPr>
    </w:p>
    <w:p w14:paraId="01C8EFBF" w14:textId="77777777" w:rsidR="006C5C49" w:rsidRPr="00991F16" w:rsidRDefault="006C5C49" w:rsidP="006C5C49">
      <w:pPr>
        <w:widowControl/>
        <w:tabs>
          <w:tab w:val="left" w:pos="5670"/>
        </w:tabs>
        <w:autoSpaceDE/>
        <w:autoSpaceDN/>
        <w:jc w:val="both"/>
        <w:rPr>
          <w:rFonts w:asciiTheme="minorHAnsi" w:hAnsiTheme="minorHAnsi" w:cstheme="minorHAnsi"/>
          <w:lang w:eastAsia="pl-PL"/>
        </w:rPr>
      </w:pPr>
    </w:p>
    <w:p w14:paraId="14A22E8F" w14:textId="77777777" w:rsidR="006C5C49" w:rsidRPr="00991F16" w:rsidRDefault="006C5C49" w:rsidP="006C5C49">
      <w:pPr>
        <w:widowControl/>
        <w:tabs>
          <w:tab w:val="left" w:pos="5670"/>
        </w:tabs>
        <w:autoSpaceDE/>
        <w:autoSpaceDN/>
        <w:jc w:val="both"/>
        <w:rPr>
          <w:rFonts w:asciiTheme="minorHAnsi" w:hAnsiTheme="minorHAnsi" w:cstheme="minorHAnsi"/>
          <w:lang w:eastAsia="pl-PL"/>
        </w:rPr>
      </w:pPr>
    </w:p>
    <w:p w14:paraId="2CE0D1F6" w14:textId="77777777" w:rsidR="006C5C49" w:rsidRPr="00991F16" w:rsidRDefault="006C5C49" w:rsidP="006C5C49">
      <w:pPr>
        <w:widowControl/>
        <w:tabs>
          <w:tab w:val="left" w:pos="5670"/>
        </w:tabs>
        <w:autoSpaceDE/>
        <w:autoSpaceDN/>
        <w:jc w:val="both"/>
        <w:rPr>
          <w:rFonts w:asciiTheme="minorHAnsi" w:hAnsiTheme="minorHAnsi" w:cstheme="minorHAnsi"/>
          <w:lang w:eastAsia="pl-PL"/>
        </w:rPr>
      </w:pPr>
    </w:p>
    <w:p w14:paraId="47E382B7" w14:textId="77777777" w:rsidR="006C5C49" w:rsidRPr="00991F16" w:rsidRDefault="006C5C49" w:rsidP="006C5C49">
      <w:pPr>
        <w:widowControl/>
        <w:tabs>
          <w:tab w:val="left" w:pos="5670"/>
        </w:tabs>
        <w:autoSpaceDE/>
        <w:autoSpaceDN/>
        <w:jc w:val="both"/>
        <w:rPr>
          <w:rFonts w:asciiTheme="minorHAnsi" w:hAnsiTheme="minorHAnsi" w:cstheme="minorHAnsi"/>
          <w:lang w:eastAsia="pl-PL"/>
        </w:rPr>
      </w:pPr>
    </w:p>
    <w:p w14:paraId="7E1A70BB" w14:textId="77777777" w:rsidR="006C5C49" w:rsidRPr="00991F16" w:rsidRDefault="006C5C49" w:rsidP="006C5C49">
      <w:pPr>
        <w:widowControl/>
        <w:tabs>
          <w:tab w:val="left" w:pos="5670"/>
        </w:tabs>
        <w:autoSpaceDE/>
        <w:autoSpaceDN/>
        <w:jc w:val="both"/>
        <w:rPr>
          <w:rFonts w:asciiTheme="minorHAnsi" w:hAnsiTheme="minorHAnsi" w:cstheme="minorHAnsi"/>
          <w:lang w:eastAsia="pl-PL"/>
        </w:rPr>
      </w:pPr>
    </w:p>
    <w:p w14:paraId="5763B65C" w14:textId="77777777" w:rsidR="006C5C49" w:rsidRPr="00991F16" w:rsidRDefault="006C5C49" w:rsidP="006C5C49">
      <w:pPr>
        <w:widowControl/>
        <w:tabs>
          <w:tab w:val="left" w:pos="5670"/>
        </w:tabs>
        <w:autoSpaceDE/>
        <w:autoSpaceDN/>
        <w:jc w:val="both"/>
        <w:rPr>
          <w:rFonts w:asciiTheme="minorHAnsi" w:hAnsiTheme="minorHAnsi" w:cstheme="minorHAnsi"/>
          <w:lang w:eastAsia="pl-PL"/>
        </w:rPr>
      </w:pPr>
    </w:p>
    <w:p w14:paraId="2757CE27" w14:textId="77777777" w:rsidR="006C5C49" w:rsidRPr="00991F16" w:rsidRDefault="006C5C49" w:rsidP="006C5C49">
      <w:pPr>
        <w:spacing w:before="161"/>
        <w:ind w:right="116"/>
        <w:jc w:val="right"/>
        <w:rPr>
          <w:rFonts w:asciiTheme="minorHAnsi" w:hAnsiTheme="minorHAnsi" w:cstheme="minorHAnsi"/>
          <w:lang w:eastAsia="pl-PL"/>
        </w:rPr>
      </w:pPr>
      <w:r w:rsidRPr="00991F16">
        <w:rPr>
          <w:rFonts w:asciiTheme="minorHAnsi" w:hAnsiTheme="minorHAnsi" w:cstheme="minorHAnsi"/>
          <w:lang w:eastAsia="pl-PL"/>
        </w:rPr>
        <w:t xml:space="preserve">................................., dn. ..................... 2021 r.      </w:t>
      </w:r>
    </w:p>
    <w:p w14:paraId="6E8C62C4" w14:textId="77777777" w:rsidR="006C5C49" w:rsidRPr="00991F16" w:rsidRDefault="006C5C49" w:rsidP="006C5C49">
      <w:pPr>
        <w:spacing w:before="161"/>
        <w:ind w:right="116"/>
        <w:jc w:val="right"/>
        <w:rPr>
          <w:rFonts w:asciiTheme="minorHAnsi" w:hAnsiTheme="minorHAnsi" w:cstheme="minorHAnsi"/>
          <w:b/>
          <w:i/>
        </w:rPr>
      </w:pPr>
      <w:r w:rsidRPr="00991F16">
        <w:rPr>
          <w:rFonts w:asciiTheme="minorHAnsi" w:hAnsiTheme="minorHAnsi" w:cstheme="minorHAnsi"/>
          <w:lang w:eastAsia="pl-PL"/>
        </w:rPr>
        <w:t xml:space="preserve">       </w:t>
      </w:r>
    </w:p>
    <w:p w14:paraId="1AB5E6AD" w14:textId="77777777" w:rsidR="006C5C49" w:rsidRPr="00991F16" w:rsidRDefault="006C5C49" w:rsidP="006C5C49">
      <w:pPr>
        <w:spacing w:before="161"/>
        <w:ind w:right="116"/>
        <w:jc w:val="right"/>
        <w:rPr>
          <w:rFonts w:asciiTheme="minorHAnsi" w:hAnsiTheme="minorHAnsi" w:cstheme="minorHAnsi"/>
          <w:b/>
          <w:i/>
        </w:rPr>
      </w:pPr>
      <w:r w:rsidRPr="00991F16">
        <w:rPr>
          <w:rFonts w:asciiTheme="minorHAnsi" w:hAnsiTheme="minorHAnsi" w:cstheme="minorHAnsi"/>
          <w:b/>
          <w:i/>
        </w:rPr>
        <w:t>……………………………….</w:t>
      </w:r>
    </w:p>
    <w:p w14:paraId="4F5F3CDC" w14:textId="77777777" w:rsidR="006C5C49" w:rsidRPr="00991F16" w:rsidRDefault="006C5C49" w:rsidP="006C5C49">
      <w:pPr>
        <w:spacing w:before="161"/>
        <w:ind w:right="116"/>
        <w:jc w:val="right"/>
        <w:rPr>
          <w:rFonts w:asciiTheme="minorHAnsi" w:hAnsiTheme="minorHAnsi" w:cstheme="minorHAnsi"/>
          <w:b/>
          <w:i/>
        </w:rPr>
      </w:pPr>
      <w:r w:rsidRPr="00991F16">
        <w:rPr>
          <w:rFonts w:asciiTheme="minorHAnsi" w:hAnsiTheme="minorHAnsi" w:cstheme="minorHAnsi"/>
          <w:b/>
          <w:i/>
        </w:rPr>
        <w:t>Imię i nazwisko podpisano elektronicznie</w:t>
      </w:r>
    </w:p>
    <w:p w14:paraId="13AE9EBD" w14:textId="77777777" w:rsidR="006C5C49" w:rsidRPr="00991F16" w:rsidRDefault="006C5C49" w:rsidP="006C5C49">
      <w:pPr>
        <w:spacing w:before="161"/>
        <w:ind w:right="116"/>
        <w:jc w:val="right"/>
        <w:rPr>
          <w:rFonts w:asciiTheme="minorHAnsi" w:hAnsiTheme="minorHAnsi" w:cstheme="minorHAnsi"/>
          <w:b/>
          <w:i/>
        </w:rPr>
      </w:pPr>
    </w:p>
    <w:p w14:paraId="2D0C71D5" w14:textId="77777777" w:rsidR="006C5C49" w:rsidRPr="00991F16" w:rsidRDefault="006C5C49" w:rsidP="006C5C49">
      <w:pPr>
        <w:spacing w:before="161"/>
        <w:ind w:right="116"/>
        <w:jc w:val="right"/>
        <w:rPr>
          <w:rFonts w:asciiTheme="minorHAnsi" w:hAnsiTheme="minorHAnsi" w:cstheme="minorHAnsi"/>
          <w:b/>
          <w:i/>
        </w:rPr>
      </w:pPr>
    </w:p>
    <w:p w14:paraId="5177C28F" w14:textId="77777777" w:rsidR="006C5C49" w:rsidRPr="00991F16" w:rsidRDefault="006C5C49" w:rsidP="006C5C49">
      <w:pPr>
        <w:spacing w:before="161"/>
        <w:ind w:right="116"/>
        <w:jc w:val="right"/>
        <w:rPr>
          <w:rFonts w:asciiTheme="minorHAnsi" w:hAnsiTheme="minorHAnsi" w:cstheme="minorHAnsi"/>
          <w:b/>
          <w:i/>
        </w:rPr>
      </w:pPr>
    </w:p>
    <w:p w14:paraId="7A6FBB0B" w14:textId="77777777" w:rsidR="006C5C49" w:rsidRPr="00991F16" w:rsidRDefault="006C5C49" w:rsidP="006C5C49">
      <w:pPr>
        <w:spacing w:before="161"/>
        <w:ind w:right="116"/>
        <w:jc w:val="right"/>
        <w:rPr>
          <w:rFonts w:asciiTheme="minorHAnsi" w:hAnsiTheme="minorHAnsi" w:cstheme="minorHAnsi"/>
          <w:b/>
          <w:i/>
        </w:rPr>
      </w:pPr>
    </w:p>
    <w:p w14:paraId="2B677FB2" w14:textId="77777777" w:rsidR="006C5C49" w:rsidRPr="00991F16" w:rsidRDefault="006C5C49" w:rsidP="006C5C49">
      <w:pPr>
        <w:spacing w:before="161"/>
        <w:ind w:right="116"/>
        <w:jc w:val="right"/>
        <w:rPr>
          <w:rFonts w:asciiTheme="minorHAnsi" w:hAnsiTheme="minorHAnsi" w:cstheme="minorHAnsi"/>
          <w:b/>
          <w:i/>
        </w:rPr>
      </w:pPr>
    </w:p>
    <w:p w14:paraId="3C9A9C51" w14:textId="77777777" w:rsidR="006C5C49" w:rsidRPr="00991F16" w:rsidRDefault="006C5C49" w:rsidP="006C5C49">
      <w:pPr>
        <w:spacing w:before="161"/>
        <w:ind w:right="116"/>
        <w:jc w:val="right"/>
        <w:rPr>
          <w:rFonts w:asciiTheme="minorHAnsi" w:hAnsiTheme="minorHAnsi" w:cstheme="minorHAnsi"/>
          <w:b/>
          <w:i/>
        </w:rPr>
      </w:pPr>
    </w:p>
    <w:p w14:paraId="126BA24D" w14:textId="77777777" w:rsidR="006C5C49" w:rsidRPr="00991F16" w:rsidRDefault="006C5C49" w:rsidP="006C5C49">
      <w:pPr>
        <w:spacing w:before="161"/>
        <w:ind w:right="116"/>
        <w:jc w:val="right"/>
        <w:rPr>
          <w:rFonts w:asciiTheme="minorHAnsi" w:hAnsiTheme="minorHAnsi" w:cstheme="minorHAnsi"/>
          <w:b/>
          <w:i/>
        </w:rPr>
      </w:pPr>
    </w:p>
    <w:p w14:paraId="463E1367" w14:textId="77777777" w:rsidR="006C5C49" w:rsidRPr="00991F16" w:rsidRDefault="006C5C49" w:rsidP="006C5C49">
      <w:pPr>
        <w:spacing w:before="161"/>
        <w:ind w:right="116"/>
        <w:jc w:val="right"/>
        <w:rPr>
          <w:rFonts w:asciiTheme="minorHAnsi" w:hAnsiTheme="minorHAnsi" w:cstheme="minorHAnsi"/>
          <w:b/>
          <w:i/>
        </w:rPr>
      </w:pPr>
    </w:p>
    <w:p w14:paraId="567B2F6F" w14:textId="77777777" w:rsidR="006C5C49" w:rsidRPr="00991F16" w:rsidRDefault="006C5C49" w:rsidP="006C5C49">
      <w:pPr>
        <w:spacing w:before="161"/>
        <w:ind w:right="116"/>
        <w:jc w:val="right"/>
        <w:rPr>
          <w:rFonts w:asciiTheme="minorHAnsi" w:hAnsiTheme="minorHAnsi" w:cstheme="minorHAnsi"/>
          <w:b/>
          <w:i/>
        </w:rPr>
      </w:pPr>
    </w:p>
    <w:p w14:paraId="4ED78712" w14:textId="77777777" w:rsidR="006C5C49" w:rsidRPr="00991F16" w:rsidRDefault="006C5C49" w:rsidP="006C5C49">
      <w:pPr>
        <w:spacing w:before="161"/>
        <w:ind w:right="116"/>
        <w:jc w:val="right"/>
        <w:rPr>
          <w:rFonts w:asciiTheme="minorHAnsi" w:hAnsiTheme="minorHAnsi" w:cstheme="minorHAnsi"/>
          <w:b/>
          <w:i/>
        </w:rPr>
      </w:pPr>
    </w:p>
    <w:p w14:paraId="3D659DE6" w14:textId="77777777" w:rsidR="006C5C49" w:rsidRPr="00991F16" w:rsidRDefault="006C5C49" w:rsidP="006C5C49">
      <w:pPr>
        <w:spacing w:before="161"/>
        <w:ind w:right="116"/>
        <w:jc w:val="right"/>
        <w:rPr>
          <w:rFonts w:asciiTheme="minorHAnsi" w:hAnsiTheme="minorHAnsi" w:cstheme="minorHAnsi"/>
          <w:b/>
          <w:i/>
        </w:rPr>
      </w:pPr>
    </w:p>
    <w:p w14:paraId="7E674AA8" w14:textId="77777777" w:rsidR="006C5C49" w:rsidRPr="00991F16" w:rsidRDefault="006C5C49" w:rsidP="006C5C49">
      <w:pPr>
        <w:spacing w:before="161"/>
        <w:ind w:right="116"/>
        <w:jc w:val="right"/>
        <w:rPr>
          <w:rFonts w:asciiTheme="minorHAnsi" w:hAnsiTheme="minorHAnsi" w:cstheme="minorHAnsi"/>
          <w:b/>
          <w:i/>
        </w:rPr>
      </w:pPr>
      <w:r w:rsidRPr="00991F16">
        <w:rPr>
          <w:rFonts w:asciiTheme="minorHAnsi" w:hAnsiTheme="minorHAnsi" w:cstheme="minorHAnsi"/>
          <w:b/>
          <w:i/>
        </w:rPr>
        <w:lastRenderedPageBreak/>
        <w:t>Załącznik nr 6 do SWZ</w:t>
      </w:r>
    </w:p>
    <w:p w14:paraId="5BA80185" w14:textId="77777777" w:rsidR="006C5C49" w:rsidRPr="00991F16" w:rsidRDefault="006C5C49" w:rsidP="006C5C49">
      <w:pPr>
        <w:pStyle w:val="Tekstpodstawowy"/>
        <w:rPr>
          <w:rFonts w:asciiTheme="minorHAnsi" w:hAnsiTheme="minorHAnsi" w:cstheme="minorHAnsi"/>
          <w:b/>
          <w:i/>
        </w:rPr>
      </w:pPr>
    </w:p>
    <w:p w14:paraId="574F3A22" w14:textId="77777777" w:rsidR="006C5C49" w:rsidRPr="00991F16" w:rsidRDefault="006C5C49" w:rsidP="006C5C49">
      <w:pPr>
        <w:pStyle w:val="Nagwek1"/>
        <w:ind w:left="258"/>
        <w:jc w:val="both"/>
        <w:rPr>
          <w:rFonts w:asciiTheme="minorHAnsi" w:hAnsiTheme="minorHAnsi" w:cstheme="minorHAnsi"/>
        </w:rPr>
      </w:pPr>
      <w:bookmarkStart w:id="8" w:name="_Toc67999497"/>
      <w:r w:rsidRPr="00991F16">
        <w:rPr>
          <w:rFonts w:asciiTheme="minorHAnsi" w:hAnsiTheme="minorHAnsi" w:cstheme="minorHAnsi"/>
        </w:rPr>
        <w:t>Klauzula informacyjna dotycząca przetwarzania danych osobowych</w:t>
      </w:r>
      <w:bookmarkEnd w:id="8"/>
    </w:p>
    <w:p w14:paraId="15761CFF" w14:textId="77777777" w:rsidR="006C5C49" w:rsidRPr="00991F16" w:rsidRDefault="006C5C49" w:rsidP="006C5C49">
      <w:pPr>
        <w:pStyle w:val="Akapitzlist"/>
        <w:numPr>
          <w:ilvl w:val="0"/>
          <w:numId w:val="2"/>
        </w:numPr>
        <w:tabs>
          <w:tab w:val="left" w:pos="542"/>
        </w:tabs>
        <w:spacing w:before="136" w:line="276" w:lineRule="auto"/>
        <w:ind w:right="116"/>
        <w:rPr>
          <w:rFonts w:asciiTheme="minorHAnsi" w:hAnsiTheme="minorHAnsi" w:cstheme="minorHAnsi"/>
        </w:rPr>
      </w:pPr>
      <w:r w:rsidRPr="00991F16">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Pr>
          <w:rFonts w:asciiTheme="minorHAnsi" w:hAnsiTheme="minorHAnsi" w:cstheme="minorHAnsi"/>
        </w:rPr>
        <w:br/>
      </w:r>
      <w:r w:rsidRPr="00991F16">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Pr>
          <w:rFonts w:asciiTheme="minorHAnsi" w:hAnsiTheme="minorHAnsi" w:cstheme="minorHAnsi"/>
        </w:rPr>
        <w:br/>
      </w:r>
      <w:r w:rsidRPr="00991F16">
        <w:rPr>
          <w:rFonts w:asciiTheme="minorHAnsi" w:hAnsiTheme="minorHAnsi" w:cstheme="minorHAnsi"/>
        </w:rPr>
        <w:t>z 04.05.2016, str. 1), dalej „RODO”, informuję,</w:t>
      </w:r>
      <w:r w:rsidRPr="00991F16">
        <w:rPr>
          <w:rFonts w:asciiTheme="minorHAnsi" w:hAnsiTheme="minorHAnsi" w:cstheme="minorHAnsi"/>
          <w:spacing w:val="-6"/>
        </w:rPr>
        <w:t xml:space="preserve"> </w:t>
      </w:r>
      <w:r w:rsidRPr="00991F16">
        <w:rPr>
          <w:rFonts w:asciiTheme="minorHAnsi" w:hAnsiTheme="minorHAnsi" w:cstheme="minorHAnsi"/>
        </w:rPr>
        <w:t>że:</w:t>
      </w:r>
    </w:p>
    <w:p w14:paraId="6F4312AA" w14:textId="77777777" w:rsidR="006C5C49" w:rsidRPr="00991F16" w:rsidRDefault="006C5C49" w:rsidP="006C5C49">
      <w:pPr>
        <w:pStyle w:val="Akapitzlist"/>
        <w:numPr>
          <w:ilvl w:val="1"/>
          <w:numId w:val="2"/>
        </w:numPr>
        <w:tabs>
          <w:tab w:val="left" w:pos="825"/>
        </w:tabs>
        <w:spacing w:line="273" w:lineRule="auto"/>
        <w:ind w:left="824" w:right="117"/>
        <w:rPr>
          <w:rFonts w:asciiTheme="minorHAnsi" w:hAnsiTheme="minorHAnsi" w:cstheme="minorHAnsi"/>
          <w:i/>
        </w:rPr>
      </w:pPr>
      <w:r w:rsidRPr="00991F16">
        <w:rPr>
          <w:rFonts w:asciiTheme="minorHAnsi" w:hAnsiTheme="minorHAnsi" w:cstheme="minorHAnsi"/>
        </w:rPr>
        <w:t xml:space="preserve">administratorem Pani/Pana danych osobowych  jest  Centrum Projektów Europejskich </w:t>
      </w:r>
      <w:r>
        <w:rPr>
          <w:rFonts w:asciiTheme="minorHAnsi" w:hAnsiTheme="minorHAnsi" w:cstheme="minorHAnsi"/>
        </w:rPr>
        <w:br/>
      </w:r>
      <w:r w:rsidRPr="00991F16">
        <w:rPr>
          <w:rFonts w:asciiTheme="minorHAnsi" w:hAnsiTheme="minorHAnsi" w:cstheme="minorHAnsi"/>
        </w:rPr>
        <w:t>w Warszawie, ul. Domaniewska 39, 02-672 Warszawa (dalej</w:t>
      </w:r>
      <w:r w:rsidRPr="00991F16">
        <w:rPr>
          <w:rFonts w:asciiTheme="minorHAnsi" w:hAnsiTheme="minorHAnsi" w:cstheme="minorHAnsi"/>
          <w:spacing w:val="-3"/>
        </w:rPr>
        <w:t xml:space="preserve"> </w:t>
      </w:r>
      <w:r w:rsidRPr="00991F16">
        <w:rPr>
          <w:rFonts w:asciiTheme="minorHAnsi" w:hAnsiTheme="minorHAnsi" w:cstheme="minorHAnsi"/>
        </w:rPr>
        <w:t>CPE)</w:t>
      </w:r>
      <w:r w:rsidRPr="00991F16">
        <w:rPr>
          <w:rFonts w:asciiTheme="minorHAnsi" w:hAnsiTheme="minorHAnsi" w:cstheme="minorHAnsi"/>
          <w:i/>
        </w:rPr>
        <w:t>;</w:t>
      </w:r>
    </w:p>
    <w:p w14:paraId="7B2FEE27" w14:textId="77777777" w:rsidR="006C5C49" w:rsidRPr="00991F16" w:rsidRDefault="006C5C49" w:rsidP="006C5C49">
      <w:pPr>
        <w:pStyle w:val="Akapitzlist"/>
        <w:numPr>
          <w:ilvl w:val="1"/>
          <w:numId w:val="2"/>
        </w:numPr>
        <w:tabs>
          <w:tab w:val="left" w:pos="825"/>
        </w:tabs>
        <w:spacing w:before="62" w:line="273" w:lineRule="auto"/>
        <w:ind w:left="824" w:right="116"/>
        <w:rPr>
          <w:rFonts w:asciiTheme="minorHAnsi" w:hAnsiTheme="minorHAnsi" w:cstheme="minorHAnsi"/>
        </w:rPr>
      </w:pPr>
      <w:r w:rsidRPr="00991F16">
        <w:rPr>
          <w:rFonts w:asciiTheme="minorHAnsi" w:hAnsiTheme="minorHAnsi" w:cstheme="minorHAnsi"/>
        </w:rPr>
        <w:t>w sprawach związanych z Pani/Pana danymi proszę kontaktować się z Inspektorem Ochrony Danych,</w:t>
      </w:r>
      <w:r w:rsidRPr="00991F16">
        <w:rPr>
          <w:rFonts w:asciiTheme="minorHAnsi" w:hAnsiTheme="minorHAnsi" w:cstheme="minorHAnsi"/>
          <w:spacing w:val="13"/>
        </w:rPr>
        <w:t xml:space="preserve"> </w:t>
      </w:r>
      <w:r w:rsidRPr="00991F16">
        <w:rPr>
          <w:rFonts w:asciiTheme="minorHAnsi" w:hAnsiTheme="minorHAnsi" w:cstheme="minorHAnsi"/>
        </w:rPr>
        <w:t>kontakt</w:t>
      </w:r>
      <w:r w:rsidRPr="00991F16">
        <w:rPr>
          <w:rFonts w:asciiTheme="minorHAnsi" w:hAnsiTheme="minorHAnsi" w:cstheme="minorHAnsi"/>
          <w:spacing w:val="14"/>
        </w:rPr>
        <w:t xml:space="preserve"> </w:t>
      </w:r>
      <w:r w:rsidRPr="00991F16">
        <w:rPr>
          <w:rFonts w:asciiTheme="minorHAnsi" w:hAnsiTheme="minorHAnsi" w:cstheme="minorHAnsi"/>
        </w:rPr>
        <w:t>pisemny</w:t>
      </w:r>
      <w:r w:rsidRPr="00991F16">
        <w:rPr>
          <w:rFonts w:asciiTheme="minorHAnsi" w:hAnsiTheme="minorHAnsi" w:cstheme="minorHAnsi"/>
          <w:spacing w:val="14"/>
        </w:rPr>
        <w:t xml:space="preserve"> </w:t>
      </w:r>
      <w:r w:rsidRPr="00991F16">
        <w:rPr>
          <w:rFonts w:asciiTheme="minorHAnsi" w:hAnsiTheme="minorHAnsi" w:cstheme="minorHAnsi"/>
        </w:rPr>
        <w:t>za</w:t>
      </w:r>
      <w:r w:rsidRPr="00991F16">
        <w:rPr>
          <w:rFonts w:asciiTheme="minorHAnsi" w:hAnsiTheme="minorHAnsi" w:cstheme="minorHAnsi"/>
          <w:spacing w:val="14"/>
        </w:rPr>
        <w:t xml:space="preserve"> </w:t>
      </w:r>
      <w:r w:rsidRPr="00991F16">
        <w:rPr>
          <w:rFonts w:asciiTheme="minorHAnsi" w:hAnsiTheme="minorHAnsi" w:cstheme="minorHAnsi"/>
        </w:rPr>
        <w:t>pomocą</w:t>
      </w:r>
      <w:r w:rsidRPr="00991F16">
        <w:rPr>
          <w:rFonts w:asciiTheme="minorHAnsi" w:hAnsiTheme="minorHAnsi" w:cstheme="minorHAnsi"/>
          <w:spacing w:val="14"/>
        </w:rPr>
        <w:t xml:space="preserve"> </w:t>
      </w:r>
      <w:r w:rsidRPr="00991F16">
        <w:rPr>
          <w:rFonts w:asciiTheme="minorHAnsi" w:hAnsiTheme="minorHAnsi" w:cstheme="minorHAnsi"/>
        </w:rPr>
        <w:t>poczty</w:t>
      </w:r>
      <w:r w:rsidRPr="00991F16">
        <w:rPr>
          <w:rFonts w:asciiTheme="minorHAnsi" w:hAnsiTheme="minorHAnsi" w:cstheme="minorHAnsi"/>
          <w:spacing w:val="14"/>
        </w:rPr>
        <w:t xml:space="preserve"> </w:t>
      </w:r>
      <w:r w:rsidRPr="00991F16">
        <w:rPr>
          <w:rFonts w:asciiTheme="minorHAnsi" w:hAnsiTheme="minorHAnsi" w:cstheme="minorHAnsi"/>
        </w:rPr>
        <w:t>tradycyjnej</w:t>
      </w:r>
      <w:r w:rsidRPr="00991F16">
        <w:rPr>
          <w:rFonts w:asciiTheme="minorHAnsi" w:hAnsiTheme="minorHAnsi" w:cstheme="minorHAnsi"/>
          <w:spacing w:val="16"/>
        </w:rPr>
        <w:t xml:space="preserve"> </w:t>
      </w:r>
      <w:r w:rsidRPr="00991F16">
        <w:rPr>
          <w:rFonts w:asciiTheme="minorHAnsi" w:hAnsiTheme="minorHAnsi" w:cstheme="minorHAnsi"/>
        </w:rPr>
        <w:t>na</w:t>
      </w:r>
      <w:r w:rsidRPr="00991F16">
        <w:rPr>
          <w:rFonts w:asciiTheme="minorHAnsi" w:hAnsiTheme="minorHAnsi" w:cstheme="minorHAnsi"/>
          <w:spacing w:val="14"/>
        </w:rPr>
        <w:t xml:space="preserve"> </w:t>
      </w:r>
      <w:r w:rsidRPr="00991F16">
        <w:rPr>
          <w:rFonts w:asciiTheme="minorHAnsi" w:hAnsiTheme="minorHAnsi" w:cstheme="minorHAnsi"/>
        </w:rPr>
        <w:t>adres</w:t>
      </w:r>
    </w:p>
    <w:p w14:paraId="78D04BAB" w14:textId="77777777" w:rsidR="006C5C49" w:rsidRPr="00991F16" w:rsidRDefault="006C5C49" w:rsidP="006C5C49">
      <w:pPr>
        <w:pStyle w:val="Tekstpodstawowy"/>
        <w:spacing w:before="2" w:line="276" w:lineRule="auto"/>
        <w:ind w:left="824" w:right="117"/>
        <w:jc w:val="both"/>
        <w:rPr>
          <w:rFonts w:asciiTheme="minorHAnsi" w:hAnsiTheme="minorHAnsi" w:cstheme="minorHAnsi"/>
          <w:b/>
        </w:rPr>
      </w:pPr>
      <w:r w:rsidRPr="00991F16">
        <w:rPr>
          <w:rFonts w:asciiTheme="minorHAnsi" w:hAnsiTheme="minorHAnsi" w:cstheme="minorHAnsi"/>
        </w:rPr>
        <w:t>Centrum Projektów Europejskich w Warszawie, ul. Domaniewska 39a, 02-672 Warszawa bądź pocztą elektroniczną na adres e-mail: iod@cpe.gov.pl</w:t>
      </w:r>
      <w:r w:rsidRPr="00991F16">
        <w:rPr>
          <w:rFonts w:asciiTheme="minorHAnsi" w:hAnsiTheme="minorHAnsi" w:cstheme="minorHAnsi"/>
          <w:b/>
        </w:rPr>
        <w:t>;</w:t>
      </w:r>
    </w:p>
    <w:p w14:paraId="69F3E8E9" w14:textId="77777777" w:rsidR="006C5C49" w:rsidRPr="00991F16" w:rsidRDefault="006C5C49" w:rsidP="006C5C49">
      <w:pPr>
        <w:pStyle w:val="Akapitzlist"/>
        <w:numPr>
          <w:ilvl w:val="1"/>
          <w:numId w:val="2"/>
        </w:numPr>
        <w:tabs>
          <w:tab w:val="left" w:pos="825"/>
        </w:tabs>
        <w:spacing w:line="276" w:lineRule="auto"/>
        <w:ind w:left="824" w:right="116"/>
        <w:rPr>
          <w:rFonts w:asciiTheme="minorHAnsi" w:hAnsiTheme="minorHAnsi" w:cstheme="minorHAnsi"/>
        </w:rPr>
      </w:pPr>
      <w:r w:rsidRPr="00991F16">
        <w:rPr>
          <w:rFonts w:asciiTheme="minorHAnsi" w:hAnsiTheme="minorHAnsi" w:cstheme="minorHAnsi"/>
        </w:rPr>
        <w:t xml:space="preserve">Pani/Pana dane osobowe przetwarzane będą na podstawie art. 6 ust. 1 lit. c RODO w celu prowadzenia zamówienia publicznego na </w:t>
      </w:r>
      <w:r>
        <w:rPr>
          <w:rFonts w:asciiTheme="minorHAnsi" w:hAnsiTheme="minorHAnsi" w:cstheme="minorHAnsi"/>
        </w:rPr>
        <w:t>z</w:t>
      </w:r>
      <w:r w:rsidRPr="0084368E">
        <w:rPr>
          <w:rFonts w:asciiTheme="minorHAnsi" w:hAnsiTheme="minorHAnsi" w:cstheme="minorHAnsi"/>
        </w:rPr>
        <w:t>akup i dostaw</w:t>
      </w:r>
      <w:r>
        <w:rPr>
          <w:rFonts w:asciiTheme="minorHAnsi" w:hAnsiTheme="minorHAnsi" w:cstheme="minorHAnsi"/>
        </w:rPr>
        <w:t>ę</w:t>
      </w:r>
      <w:r w:rsidRPr="0084368E">
        <w:rPr>
          <w:rFonts w:asciiTheme="minorHAnsi" w:hAnsiTheme="minorHAnsi" w:cstheme="minorHAnsi"/>
        </w:rPr>
        <w:t xml:space="preserve"> dla Centrum Projektów Europejskich drukarek, tonerów do drukarek, skanerów, niszczarek oraz urządzeń wielofunkcyjnych laserowych</w:t>
      </w:r>
      <w:r w:rsidRPr="00991F16">
        <w:rPr>
          <w:rFonts w:asciiTheme="minorHAnsi" w:hAnsiTheme="minorHAnsi" w:cstheme="minorHAnsi"/>
          <w:i/>
        </w:rPr>
        <w:t>, nr postępowania  WA.263.</w:t>
      </w:r>
      <w:r>
        <w:rPr>
          <w:rFonts w:asciiTheme="minorHAnsi" w:hAnsiTheme="minorHAnsi" w:cstheme="minorHAnsi"/>
          <w:i/>
        </w:rPr>
        <w:t>31</w:t>
      </w:r>
      <w:r w:rsidRPr="00991F16">
        <w:rPr>
          <w:rFonts w:asciiTheme="minorHAnsi" w:hAnsiTheme="minorHAnsi" w:cstheme="minorHAnsi"/>
          <w:i/>
        </w:rPr>
        <w:t>.2021.</w:t>
      </w:r>
      <w:r>
        <w:rPr>
          <w:rFonts w:asciiTheme="minorHAnsi" w:hAnsiTheme="minorHAnsi" w:cstheme="minorHAnsi"/>
          <w:i/>
        </w:rPr>
        <w:t>MW</w:t>
      </w:r>
      <w:r w:rsidRPr="00991F16">
        <w:rPr>
          <w:rFonts w:asciiTheme="minorHAnsi" w:hAnsiTheme="minorHAnsi" w:cstheme="minorHAnsi"/>
        </w:rPr>
        <w:t>, udzielonego w trybie podstawowym bez negocjacji art. 275 pkt 1 ustawy</w:t>
      </w:r>
      <w:r w:rsidRPr="00991F16">
        <w:rPr>
          <w:rFonts w:asciiTheme="minorHAnsi" w:hAnsiTheme="minorHAnsi" w:cstheme="minorHAnsi"/>
          <w:spacing w:val="-1"/>
        </w:rPr>
        <w:t xml:space="preserve">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4D3B3458" w14:textId="77777777" w:rsidR="006C5C49" w:rsidRPr="00991F16" w:rsidRDefault="006C5C49" w:rsidP="006C5C49">
      <w:pPr>
        <w:pStyle w:val="Akapitzlist"/>
        <w:numPr>
          <w:ilvl w:val="1"/>
          <w:numId w:val="2"/>
        </w:numPr>
        <w:tabs>
          <w:tab w:val="left" w:pos="825"/>
        </w:tabs>
        <w:spacing w:before="56"/>
        <w:rPr>
          <w:rFonts w:asciiTheme="minorHAnsi" w:hAnsiTheme="minorHAnsi" w:cstheme="minorHAnsi"/>
        </w:rPr>
      </w:pPr>
      <w:r w:rsidRPr="00991F16">
        <w:rPr>
          <w:rFonts w:asciiTheme="minorHAnsi" w:hAnsiTheme="minorHAnsi" w:cstheme="minorHAnsi"/>
        </w:rPr>
        <w:t>Pani/Pana</w:t>
      </w:r>
      <w:r w:rsidRPr="00991F16">
        <w:rPr>
          <w:rFonts w:asciiTheme="minorHAnsi" w:hAnsiTheme="minorHAnsi" w:cstheme="minorHAnsi"/>
          <w:spacing w:val="39"/>
        </w:rPr>
        <w:t xml:space="preserve"> </w:t>
      </w:r>
      <w:r w:rsidRPr="00991F16">
        <w:rPr>
          <w:rFonts w:asciiTheme="minorHAnsi" w:hAnsiTheme="minorHAnsi" w:cstheme="minorHAnsi"/>
        </w:rPr>
        <w:t>dane</w:t>
      </w:r>
      <w:r w:rsidRPr="00991F16">
        <w:rPr>
          <w:rFonts w:asciiTheme="minorHAnsi" w:hAnsiTheme="minorHAnsi" w:cstheme="minorHAnsi"/>
          <w:spacing w:val="39"/>
        </w:rPr>
        <w:t xml:space="preserve"> </w:t>
      </w:r>
      <w:r w:rsidRPr="00991F16">
        <w:rPr>
          <w:rFonts w:asciiTheme="minorHAnsi" w:hAnsiTheme="minorHAnsi" w:cstheme="minorHAnsi"/>
        </w:rPr>
        <w:t>osobowe</w:t>
      </w:r>
      <w:r w:rsidRPr="00991F16">
        <w:rPr>
          <w:rFonts w:asciiTheme="minorHAnsi" w:hAnsiTheme="minorHAnsi" w:cstheme="minorHAnsi"/>
          <w:spacing w:val="39"/>
        </w:rPr>
        <w:t xml:space="preserve"> </w:t>
      </w:r>
      <w:r w:rsidRPr="00991F16">
        <w:rPr>
          <w:rFonts w:asciiTheme="minorHAnsi" w:hAnsiTheme="minorHAnsi" w:cstheme="minorHAnsi"/>
        </w:rPr>
        <w:t>zostały</w:t>
      </w:r>
      <w:r w:rsidRPr="00991F16">
        <w:rPr>
          <w:rFonts w:asciiTheme="minorHAnsi" w:hAnsiTheme="minorHAnsi" w:cstheme="minorHAnsi"/>
          <w:spacing w:val="40"/>
        </w:rPr>
        <w:t xml:space="preserve"> </w:t>
      </w:r>
      <w:r w:rsidRPr="00991F16">
        <w:rPr>
          <w:rFonts w:asciiTheme="minorHAnsi" w:hAnsiTheme="minorHAnsi" w:cstheme="minorHAnsi"/>
        </w:rPr>
        <w:t>pozyskane</w:t>
      </w:r>
      <w:r w:rsidRPr="00991F16">
        <w:rPr>
          <w:rFonts w:asciiTheme="minorHAnsi" w:hAnsiTheme="minorHAnsi" w:cstheme="minorHAnsi"/>
          <w:spacing w:val="38"/>
        </w:rPr>
        <w:t xml:space="preserve"> </w:t>
      </w:r>
      <w:r w:rsidRPr="00991F16">
        <w:rPr>
          <w:rFonts w:asciiTheme="minorHAnsi" w:hAnsiTheme="minorHAnsi" w:cstheme="minorHAnsi"/>
        </w:rPr>
        <w:t>od</w:t>
      </w:r>
      <w:r w:rsidRPr="00991F16">
        <w:rPr>
          <w:rFonts w:asciiTheme="minorHAnsi" w:hAnsiTheme="minorHAnsi" w:cstheme="minorHAnsi"/>
          <w:spacing w:val="39"/>
        </w:rPr>
        <w:t xml:space="preserve"> </w:t>
      </w:r>
      <w:r w:rsidRPr="00991F16">
        <w:rPr>
          <w:rFonts w:asciiTheme="minorHAnsi" w:hAnsiTheme="minorHAnsi" w:cstheme="minorHAnsi"/>
        </w:rPr>
        <w:t>podmiotu,</w:t>
      </w:r>
      <w:r w:rsidRPr="00991F16">
        <w:rPr>
          <w:rFonts w:asciiTheme="minorHAnsi" w:hAnsiTheme="minorHAnsi" w:cstheme="minorHAnsi"/>
          <w:spacing w:val="39"/>
        </w:rPr>
        <w:t xml:space="preserve"> </w:t>
      </w:r>
      <w:r w:rsidRPr="00991F16">
        <w:rPr>
          <w:rFonts w:asciiTheme="minorHAnsi" w:hAnsiTheme="minorHAnsi" w:cstheme="minorHAnsi"/>
        </w:rPr>
        <w:t>który</w:t>
      </w:r>
      <w:r w:rsidRPr="00991F16">
        <w:rPr>
          <w:rFonts w:asciiTheme="minorHAnsi" w:hAnsiTheme="minorHAnsi" w:cstheme="minorHAnsi"/>
          <w:spacing w:val="39"/>
        </w:rPr>
        <w:t xml:space="preserve"> </w:t>
      </w:r>
      <w:r w:rsidRPr="00991F16">
        <w:rPr>
          <w:rFonts w:asciiTheme="minorHAnsi" w:hAnsiTheme="minorHAnsi" w:cstheme="minorHAnsi"/>
        </w:rPr>
        <w:t>odpowiedział</w:t>
      </w:r>
      <w:r w:rsidRPr="00991F16">
        <w:rPr>
          <w:rFonts w:asciiTheme="minorHAnsi" w:hAnsiTheme="minorHAnsi" w:cstheme="minorHAnsi"/>
          <w:spacing w:val="39"/>
        </w:rPr>
        <w:t xml:space="preserve"> </w:t>
      </w:r>
      <w:r w:rsidRPr="00991F16">
        <w:rPr>
          <w:rFonts w:asciiTheme="minorHAnsi" w:hAnsiTheme="minorHAnsi" w:cstheme="minorHAnsi"/>
        </w:rPr>
        <w:t>na</w:t>
      </w:r>
      <w:r w:rsidRPr="00991F16">
        <w:rPr>
          <w:rFonts w:asciiTheme="minorHAnsi" w:hAnsiTheme="minorHAnsi" w:cstheme="minorHAnsi"/>
          <w:spacing w:val="38"/>
        </w:rPr>
        <w:t xml:space="preserve"> </w:t>
      </w:r>
      <w:r w:rsidRPr="00991F16">
        <w:rPr>
          <w:rFonts w:asciiTheme="minorHAnsi" w:hAnsiTheme="minorHAnsi" w:cstheme="minorHAnsi"/>
        </w:rPr>
        <w:t>ogłoszenie</w:t>
      </w:r>
    </w:p>
    <w:p w14:paraId="7353FDEA" w14:textId="77777777" w:rsidR="006C5C49" w:rsidRPr="00991F16" w:rsidRDefault="006C5C49" w:rsidP="006C5C49">
      <w:pPr>
        <w:pStyle w:val="Tekstpodstawowy"/>
        <w:spacing w:before="38"/>
        <w:ind w:left="824"/>
        <w:rPr>
          <w:rFonts w:asciiTheme="minorHAnsi" w:hAnsiTheme="minorHAnsi" w:cstheme="minorHAnsi"/>
        </w:rPr>
      </w:pPr>
      <w:r w:rsidRPr="00991F16">
        <w:rPr>
          <w:rFonts w:asciiTheme="minorHAnsi" w:hAnsiTheme="minorHAnsi" w:cstheme="minorHAnsi"/>
        </w:rPr>
        <w:t>o postępowaniu o udzielenie zamówienia publicznego wskazanym powyżej;</w:t>
      </w:r>
    </w:p>
    <w:p w14:paraId="7840F410" w14:textId="77777777" w:rsidR="006C5C49" w:rsidRPr="00991F16" w:rsidRDefault="006C5C49" w:rsidP="006C5C49">
      <w:pPr>
        <w:pStyle w:val="Akapitzlist"/>
        <w:numPr>
          <w:ilvl w:val="1"/>
          <w:numId w:val="2"/>
        </w:numPr>
        <w:tabs>
          <w:tab w:val="left" w:pos="825"/>
        </w:tabs>
        <w:spacing w:before="98"/>
        <w:ind w:left="824"/>
        <w:jc w:val="left"/>
        <w:rPr>
          <w:rFonts w:asciiTheme="minorHAnsi" w:hAnsiTheme="minorHAnsi" w:cstheme="minorHAnsi"/>
        </w:rPr>
      </w:pPr>
      <w:r w:rsidRPr="00991F16">
        <w:rPr>
          <w:rFonts w:asciiTheme="minorHAnsi" w:hAnsiTheme="minorHAnsi" w:cstheme="minorHAnsi"/>
        </w:rPr>
        <w:t>CPE</w:t>
      </w:r>
      <w:r w:rsidRPr="00991F16">
        <w:rPr>
          <w:rFonts w:asciiTheme="minorHAnsi" w:hAnsiTheme="minorHAnsi" w:cstheme="minorHAnsi"/>
          <w:spacing w:val="28"/>
        </w:rPr>
        <w:t xml:space="preserve"> </w:t>
      </w:r>
      <w:r w:rsidRPr="00991F16">
        <w:rPr>
          <w:rFonts w:asciiTheme="minorHAnsi" w:hAnsiTheme="minorHAnsi" w:cstheme="minorHAnsi"/>
        </w:rPr>
        <w:t>będzie</w:t>
      </w:r>
      <w:r w:rsidRPr="00991F16">
        <w:rPr>
          <w:rFonts w:asciiTheme="minorHAnsi" w:hAnsiTheme="minorHAnsi" w:cstheme="minorHAnsi"/>
          <w:spacing w:val="28"/>
        </w:rPr>
        <w:t xml:space="preserve"> </w:t>
      </w:r>
      <w:r w:rsidRPr="00991F16">
        <w:rPr>
          <w:rFonts w:asciiTheme="minorHAnsi" w:hAnsiTheme="minorHAnsi" w:cstheme="minorHAnsi"/>
        </w:rPr>
        <w:t>przetwarzało</w:t>
      </w:r>
      <w:r w:rsidRPr="00991F16">
        <w:rPr>
          <w:rFonts w:asciiTheme="minorHAnsi" w:hAnsiTheme="minorHAnsi" w:cstheme="minorHAnsi"/>
          <w:spacing w:val="28"/>
        </w:rPr>
        <w:t xml:space="preserve"> </w:t>
      </w:r>
      <w:r w:rsidRPr="00991F16">
        <w:rPr>
          <w:rFonts w:asciiTheme="minorHAnsi" w:hAnsiTheme="minorHAnsi" w:cstheme="minorHAnsi"/>
        </w:rPr>
        <w:t>Pani/Pana</w:t>
      </w:r>
      <w:r w:rsidRPr="00991F16">
        <w:rPr>
          <w:rFonts w:asciiTheme="minorHAnsi" w:hAnsiTheme="minorHAnsi" w:cstheme="minorHAnsi"/>
          <w:spacing w:val="29"/>
        </w:rPr>
        <w:t xml:space="preserve"> </w:t>
      </w:r>
      <w:r w:rsidRPr="00991F16">
        <w:rPr>
          <w:rFonts w:asciiTheme="minorHAnsi" w:hAnsiTheme="minorHAnsi" w:cstheme="minorHAnsi"/>
        </w:rPr>
        <w:t>dane</w:t>
      </w:r>
      <w:r w:rsidRPr="00991F16">
        <w:rPr>
          <w:rFonts w:asciiTheme="minorHAnsi" w:hAnsiTheme="minorHAnsi" w:cstheme="minorHAnsi"/>
          <w:spacing w:val="29"/>
        </w:rPr>
        <w:t xml:space="preserve"> </w:t>
      </w:r>
      <w:r w:rsidRPr="00991F16">
        <w:rPr>
          <w:rFonts w:asciiTheme="minorHAnsi" w:hAnsiTheme="minorHAnsi" w:cstheme="minorHAnsi"/>
        </w:rPr>
        <w:t>w</w:t>
      </w:r>
      <w:r w:rsidRPr="00991F16">
        <w:rPr>
          <w:rFonts w:asciiTheme="minorHAnsi" w:hAnsiTheme="minorHAnsi" w:cstheme="minorHAnsi"/>
          <w:spacing w:val="28"/>
        </w:rPr>
        <w:t xml:space="preserve"> </w:t>
      </w:r>
      <w:r w:rsidRPr="00991F16">
        <w:rPr>
          <w:rFonts w:asciiTheme="minorHAnsi" w:hAnsiTheme="minorHAnsi" w:cstheme="minorHAnsi"/>
        </w:rPr>
        <w:t>zakresie</w:t>
      </w:r>
      <w:r w:rsidRPr="00991F16">
        <w:rPr>
          <w:rFonts w:asciiTheme="minorHAnsi" w:hAnsiTheme="minorHAnsi" w:cstheme="minorHAnsi"/>
          <w:spacing w:val="30"/>
        </w:rPr>
        <w:t xml:space="preserve"> </w:t>
      </w:r>
      <w:r w:rsidRPr="00991F16">
        <w:rPr>
          <w:rFonts w:asciiTheme="minorHAnsi" w:hAnsiTheme="minorHAnsi" w:cstheme="minorHAnsi"/>
        </w:rPr>
        <w:t>danych</w:t>
      </w:r>
      <w:r w:rsidRPr="00991F16">
        <w:rPr>
          <w:rFonts w:asciiTheme="minorHAnsi" w:hAnsiTheme="minorHAnsi" w:cstheme="minorHAnsi"/>
          <w:spacing w:val="28"/>
        </w:rPr>
        <w:t xml:space="preserve"> </w:t>
      </w:r>
      <w:r w:rsidRPr="00991F16">
        <w:rPr>
          <w:rFonts w:asciiTheme="minorHAnsi" w:hAnsiTheme="minorHAnsi" w:cstheme="minorHAnsi"/>
        </w:rPr>
        <w:t>kontaktowych,</w:t>
      </w:r>
      <w:r w:rsidRPr="00991F16">
        <w:rPr>
          <w:rFonts w:asciiTheme="minorHAnsi" w:hAnsiTheme="minorHAnsi" w:cstheme="minorHAnsi"/>
          <w:spacing w:val="29"/>
        </w:rPr>
        <w:t xml:space="preserve"> </w:t>
      </w:r>
      <w:r w:rsidRPr="00991F16">
        <w:rPr>
          <w:rFonts w:asciiTheme="minorHAnsi" w:hAnsiTheme="minorHAnsi" w:cstheme="minorHAnsi"/>
        </w:rPr>
        <w:t>informacji</w:t>
      </w:r>
    </w:p>
    <w:p w14:paraId="6EE005F7" w14:textId="77777777" w:rsidR="006C5C49" w:rsidRPr="00991F16" w:rsidRDefault="006C5C49" w:rsidP="006C5C49">
      <w:pPr>
        <w:pStyle w:val="Tekstpodstawowy"/>
        <w:spacing w:before="37"/>
        <w:ind w:left="824"/>
        <w:rPr>
          <w:rFonts w:asciiTheme="minorHAnsi" w:hAnsiTheme="minorHAnsi" w:cstheme="minorHAnsi"/>
        </w:rPr>
      </w:pPr>
      <w:r w:rsidRPr="00991F16">
        <w:rPr>
          <w:rFonts w:asciiTheme="minorHAnsi" w:hAnsiTheme="minorHAnsi" w:cstheme="minorHAnsi"/>
        </w:rPr>
        <w:t>o zatrudnieniu, stopni naukowych oraz inne w zakresie podanym przez podmiot składający ofertę</w:t>
      </w:r>
    </w:p>
    <w:p w14:paraId="2351D430" w14:textId="77777777" w:rsidR="006C5C49" w:rsidRPr="00991F16" w:rsidRDefault="006C5C49" w:rsidP="006C5C49">
      <w:pPr>
        <w:pStyle w:val="Tekstpodstawowy"/>
        <w:spacing w:before="38"/>
        <w:ind w:left="824"/>
        <w:rPr>
          <w:rFonts w:asciiTheme="minorHAnsi" w:hAnsiTheme="minorHAnsi" w:cstheme="minorHAnsi"/>
        </w:rPr>
      </w:pPr>
      <w:r w:rsidRPr="00991F16">
        <w:rPr>
          <w:rFonts w:asciiTheme="minorHAnsi" w:hAnsiTheme="minorHAnsi" w:cstheme="minorHAnsi"/>
        </w:rPr>
        <w:t>w odpowiedzi na ogłoszenie o udzieleniu zamówienia publicznego;</w:t>
      </w:r>
    </w:p>
    <w:p w14:paraId="1545E7DE" w14:textId="77777777" w:rsidR="006C5C49" w:rsidRPr="00991F16" w:rsidRDefault="006C5C49" w:rsidP="006C5C49">
      <w:pPr>
        <w:pStyle w:val="Akapitzlist"/>
        <w:numPr>
          <w:ilvl w:val="1"/>
          <w:numId w:val="2"/>
        </w:numPr>
        <w:tabs>
          <w:tab w:val="left" w:pos="825"/>
        </w:tabs>
        <w:spacing w:before="98"/>
        <w:jc w:val="left"/>
        <w:rPr>
          <w:rFonts w:asciiTheme="minorHAnsi" w:hAnsiTheme="minorHAnsi" w:cstheme="minorHAnsi"/>
        </w:rPr>
      </w:pPr>
      <w:r w:rsidRPr="00991F16">
        <w:rPr>
          <w:rFonts w:asciiTheme="minorHAnsi" w:hAnsiTheme="minorHAnsi" w:cstheme="minorHAnsi"/>
        </w:rPr>
        <w:t>odbiorcami Pani/Pana danych osobowych będą osoby lub podmioty, którym</w:t>
      </w:r>
      <w:r w:rsidRPr="00991F16">
        <w:rPr>
          <w:rFonts w:asciiTheme="minorHAnsi" w:hAnsiTheme="minorHAnsi" w:cstheme="minorHAnsi"/>
          <w:spacing w:val="54"/>
        </w:rPr>
        <w:t xml:space="preserve"> </w:t>
      </w:r>
      <w:r w:rsidRPr="00991F16">
        <w:rPr>
          <w:rFonts w:asciiTheme="minorHAnsi" w:hAnsiTheme="minorHAnsi" w:cstheme="minorHAnsi"/>
        </w:rPr>
        <w:t>udostępniona</w:t>
      </w:r>
    </w:p>
    <w:p w14:paraId="35DCEC7E" w14:textId="77777777" w:rsidR="006C5C49" w:rsidRPr="00991F16" w:rsidRDefault="006C5C49" w:rsidP="006C5C49">
      <w:pPr>
        <w:pStyle w:val="Tekstpodstawowy"/>
        <w:spacing w:before="37"/>
        <w:ind w:left="824"/>
        <w:rPr>
          <w:rFonts w:asciiTheme="minorHAnsi" w:hAnsiTheme="minorHAnsi" w:cstheme="minorHAnsi"/>
        </w:rPr>
      </w:pPr>
      <w:r w:rsidRPr="00991F16">
        <w:rPr>
          <w:rFonts w:asciiTheme="minorHAnsi" w:hAnsiTheme="minorHAnsi" w:cstheme="minorHAnsi"/>
        </w:rPr>
        <w:t xml:space="preserve">zostanie dokumentacja postępowania w oparciu o art. 18 oraz art. 74 ustawy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77696421" w14:textId="77777777" w:rsidR="006C5C49" w:rsidRPr="00991F16" w:rsidRDefault="006C5C49" w:rsidP="006C5C49">
      <w:pPr>
        <w:pStyle w:val="Akapitzlist"/>
        <w:numPr>
          <w:ilvl w:val="1"/>
          <w:numId w:val="2"/>
        </w:numPr>
        <w:tabs>
          <w:tab w:val="left" w:pos="825"/>
        </w:tabs>
        <w:spacing w:before="98" w:line="276" w:lineRule="auto"/>
        <w:ind w:left="824" w:right="115"/>
        <w:rPr>
          <w:rFonts w:asciiTheme="minorHAnsi" w:hAnsiTheme="minorHAnsi" w:cstheme="minorHAnsi"/>
        </w:rPr>
      </w:pPr>
      <w:r w:rsidRPr="00991F16">
        <w:rPr>
          <w:rFonts w:asciiTheme="minorHAnsi" w:hAnsiTheme="minorHAnsi" w:cstheme="minorHAnsi"/>
        </w:rPr>
        <w:t xml:space="preserve">Pani/Pana dane osobowe będą przechowywane, zgodnie z art. 78 ust. 1 i 4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przez okres 4 lat od dnia zakończenia postępowania o udzielenie zamówienia, a jeżeli czas trwania umowy</w:t>
      </w:r>
      <w:r w:rsidRPr="00991F16">
        <w:rPr>
          <w:rFonts w:asciiTheme="minorHAnsi" w:hAnsiTheme="minorHAnsi" w:cstheme="minorHAnsi"/>
          <w:spacing w:val="-10"/>
        </w:rPr>
        <w:t xml:space="preserve"> </w:t>
      </w:r>
      <w:r w:rsidRPr="00991F16">
        <w:rPr>
          <w:rFonts w:asciiTheme="minorHAnsi" w:hAnsiTheme="minorHAnsi" w:cstheme="minorHAnsi"/>
        </w:rPr>
        <w:t>przekracza</w:t>
      </w:r>
      <w:r w:rsidRPr="00991F16">
        <w:rPr>
          <w:rFonts w:asciiTheme="minorHAnsi" w:hAnsiTheme="minorHAnsi" w:cstheme="minorHAnsi"/>
          <w:spacing w:val="-9"/>
        </w:rPr>
        <w:t xml:space="preserve"> </w:t>
      </w:r>
      <w:r w:rsidRPr="00991F16">
        <w:rPr>
          <w:rFonts w:asciiTheme="minorHAnsi" w:hAnsiTheme="minorHAnsi" w:cstheme="minorHAnsi"/>
        </w:rPr>
        <w:t>4</w:t>
      </w:r>
      <w:r w:rsidRPr="00991F16">
        <w:rPr>
          <w:rFonts w:asciiTheme="minorHAnsi" w:hAnsiTheme="minorHAnsi" w:cstheme="minorHAnsi"/>
          <w:spacing w:val="-9"/>
        </w:rPr>
        <w:t xml:space="preserve"> </w:t>
      </w:r>
      <w:r w:rsidRPr="00991F16">
        <w:rPr>
          <w:rFonts w:asciiTheme="minorHAnsi" w:hAnsiTheme="minorHAnsi" w:cstheme="minorHAnsi"/>
        </w:rPr>
        <w:t>lata,</w:t>
      </w:r>
      <w:r w:rsidRPr="00991F16">
        <w:rPr>
          <w:rFonts w:asciiTheme="minorHAnsi" w:hAnsiTheme="minorHAnsi" w:cstheme="minorHAnsi"/>
          <w:spacing w:val="-9"/>
        </w:rPr>
        <w:t xml:space="preserve"> </w:t>
      </w:r>
      <w:r w:rsidRPr="00991F16">
        <w:rPr>
          <w:rFonts w:asciiTheme="minorHAnsi" w:hAnsiTheme="minorHAnsi" w:cstheme="minorHAnsi"/>
        </w:rPr>
        <w:t>okres</w:t>
      </w:r>
      <w:r w:rsidRPr="00991F16">
        <w:rPr>
          <w:rFonts w:asciiTheme="minorHAnsi" w:hAnsiTheme="minorHAnsi" w:cstheme="minorHAnsi"/>
          <w:spacing w:val="-9"/>
        </w:rPr>
        <w:t xml:space="preserve"> </w:t>
      </w:r>
      <w:r w:rsidRPr="00991F16">
        <w:rPr>
          <w:rFonts w:asciiTheme="minorHAnsi" w:hAnsiTheme="minorHAnsi" w:cstheme="minorHAnsi"/>
        </w:rPr>
        <w:t>przechowywania</w:t>
      </w:r>
      <w:r w:rsidRPr="00991F16">
        <w:rPr>
          <w:rFonts w:asciiTheme="minorHAnsi" w:hAnsiTheme="minorHAnsi" w:cstheme="minorHAnsi"/>
          <w:spacing w:val="-9"/>
        </w:rPr>
        <w:t xml:space="preserve"> </w:t>
      </w:r>
      <w:r w:rsidRPr="00991F16">
        <w:rPr>
          <w:rFonts w:asciiTheme="minorHAnsi" w:hAnsiTheme="minorHAnsi" w:cstheme="minorHAnsi"/>
        </w:rPr>
        <w:t>obejmuje</w:t>
      </w:r>
      <w:r w:rsidRPr="00991F16">
        <w:rPr>
          <w:rFonts w:asciiTheme="minorHAnsi" w:hAnsiTheme="minorHAnsi" w:cstheme="minorHAnsi"/>
          <w:spacing w:val="-9"/>
        </w:rPr>
        <w:t xml:space="preserve"> </w:t>
      </w:r>
      <w:r w:rsidRPr="00991F16">
        <w:rPr>
          <w:rFonts w:asciiTheme="minorHAnsi" w:hAnsiTheme="minorHAnsi" w:cstheme="minorHAnsi"/>
        </w:rPr>
        <w:t>cały</w:t>
      </w:r>
      <w:r w:rsidRPr="00991F16">
        <w:rPr>
          <w:rFonts w:asciiTheme="minorHAnsi" w:hAnsiTheme="minorHAnsi" w:cstheme="minorHAnsi"/>
          <w:spacing w:val="-9"/>
        </w:rPr>
        <w:t xml:space="preserve"> </w:t>
      </w:r>
      <w:r w:rsidRPr="00991F16">
        <w:rPr>
          <w:rFonts w:asciiTheme="minorHAnsi" w:hAnsiTheme="minorHAnsi" w:cstheme="minorHAnsi"/>
        </w:rPr>
        <w:t>czas</w:t>
      </w:r>
      <w:r w:rsidRPr="00991F16">
        <w:rPr>
          <w:rFonts w:asciiTheme="minorHAnsi" w:hAnsiTheme="minorHAnsi" w:cstheme="minorHAnsi"/>
          <w:spacing w:val="-8"/>
        </w:rPr>
        <w:t xml:space="preserve"> </w:t>
      </w:r>
      <w:r w:rsidRPr="00991F16">
        <w:rPr>
          <w:rFonts w:asciiTheme="minorHAnsi" w:hAnsiTheme="minorHAnsi" w:cstheme="minorHAnsi"/>
        </w:rPr>
        <w:t>trwania</w:t>
      </w:r>
      <w:r w:rsidRPr="00991F16">
        <w:rPr>
          <w:rFonts w:asciiTheme="minorHAnsi" w:hAnsiTheme="minorHAnsi" w:cstheme="minorHAnsi"/>
          <w:spacing w:val="-8"/>
        </w:rPr>
        <w:t xml:space="preserve"> </w:t>
      </w:r>
      <w:r w:rsidRPr="00991F16">
        <w:rPr>
          <w:rFonts w:asciiTheme="minorHAnsi" w:hAnsiTheme="minorHAnsi" w:cstheme="minorHAnsi"/>
        </w:rPr>
        <w:t>umowy,</w:t>
      </w:r>
      <w:r w:rsidRPr="00991F16">
        <w:rPr>
          <w:rFonts w:asciiTheme="minorHAnsi" w:hAnsiTheme="minorHAnsi" w:cstheme="minorHAnsi"/>
          <w:spacing w:val="-9"/>
        </w:rPr>
        <w:t xml:space="preserve"> </w:t>
      </w:r>
      <w:r w:rsidRPr="00991F16">
        <w:rPr>
          <w:rFonts w:asciiTheme="minorHAnsi" w:hAnsiTheme="minorHAnsi" w:cstheme="minorHAnsi"/>
        </w:rPr>
        <w:t>a</w:t>
      </w:r>
      <w:r w:rsidRPr="00991F16">
        <w:rPr>
          <w:rFonts w:asciiTheme="minorHAnsi" w:hAnsiTheme="minorHAnsi" w:cstheme="minorHAnsi"/>
          <w:spacing w:val="-10"/>
        </w:rPr>
        <w:t xml:space="preserve"> </w:t>
      </w:r>
      <w:r w:rsidRPr="00991F16">
        <w:rPr>
          <w:rFonts w:asciiTheme="minorHAnsi" w:hAnsiTheme="minorHAnsi" w:cstheme="minorHAnsi"/>
        </w:rPr>
        <w:t>następnie w celu archiwalnym przez okres zgodny z instrukcją kancelaryjną CPE i Jednolitym Rzeczowym Wykazem</w:t>
      </w:r>
      <w:r w:rsidRPr="00991F16">
        <w:rPr>
          <w:rFonts w:asciiTheme="minorHAnsi" w:hAnsiTheme="minorHAnsi" w:cstheme="minorHAnsi"/>
          <w:spacing w:val="-3"/>
        </w:rPr>
        <w:t xml:space="preserve"> </w:t>
      </w:r>
      <w:r w:rsidRPr="00991F16">
        <w:rPr>
          <w:rFonts w:asciiTheme="minorHAnsi" w:hAnsiTheme="minorHAnsi" w:cstheme="minorHAnsi"/>
        </w:rPr>
        <w:t>Akt;</w:t>
      </w:r>
    </w:p>
    <w:p w14:paraId="21333555" w14:textId="77777777" w:rsidR="006C5C49" w:rsidRPr="00991F16" w:rsidRDefault="006C5C49" w:rsidP="006C5C49">
      <w:pPr>
        <w:pStyle w:val="Akapitzlist"/>
        <w:numPr>
          <w:ilvl w:val="1"/>
          <w:numId w:val="2"/>
        </w:numPr>
        <w:tabs>
          <w:tab w:val="left" w:pos="825"/>
        </w:tabs>
        <w:spacing w:before="56" w:line="276" w:lineRule="auto"/>
        <w:ind w:left="824" w:right="116"/>
        <w:rPr>
          <w:rFonts w:asciiTheme="minorHAnsi" w:hAnsiTheme="minorHAnsi" w:cstheme="minorHAnsi"/>
        </w:rPr>
      </w:pPr>
      <w:r w:rsidRPr="00991F16">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związanym z udziałem        w postępowaniu o udzielenie zamówienia publicznego; konsekwencje niepodania określonych danych wynikają z ustawy</w:t>
      </w:r>
      <w:r w:rsidRPr="00991F16">
        <w:rPr>
          <w:rFonts w:asciiTheme="minorHAnsi" w:hAnsiTheme="minorHAnsi" w:cstheme="minorHAnsi"/>
          <w:spacing w:val="-2"/>
        </w:rPr>
        <w:t xml:space="preserve">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4491D4B9" w14:textId="77777777" w:rsidR="006C5C49" w:rsidRPr="00991F16" w:rsidRDefault="006C5C49" w:rsidP="006C5C49">
      <w:pPr>
        <w:pStyle w:val="Akapitzlist"/>
        <w:numPr>
          <w:ilvl w:val="1"/>
          <w:numId w:val="2"/>
        </w:numPr>
        <w:tabs>
          <w:tab w:val="left" w:pos="825"/>
        </w:tabs>
        <w:spacing w:before="57" w:line="273" w:lineRule="auto"/>
        <w:ind w:left="824" w:right="116"/>
        <w:rPr>
          <w:rFonts w:asciiTheme="minorHAnsi" w:hAnsiTheme="minorHAnsi" w:cstheme="minorHAnsi"/>
        </w:rPr>
      </w:pPr>
      <w:r w:rsidRPr="00991F16">
        <w:rPr>
          <w:rFonts w:asciiTheme="minorHAnsi" w:hAnsiTheme="minorHAnsi" w:cstheme="minorHAnsi"/>
        </w:rPr>
        <w:t>w odniesieniu do Pani/Pana danych osobowych decyzje nie będą podejmowane w sposób zautomatyzowany, stosowanie do art. 22</w:t>
      </w:r>
      <w:r w:rsidRPr="00991F16">
        <w:rPr>
          <w:rFonts w:asciiTheme="minorHAnsi" w:hAnsiTheme="minorHAnsi" w:cstheme="minorHAnsi"/>
          <w:spacing w:val="-1"/>
        </w:rPr>
        <w:t xml:space="preserve"> </w:t>
      </w:r>
      <w:r w:rsidRPr="00991F16">
        <w:rPr>
          <w:rFonts w:asciiTheme="minorHAnsi" w:hAnsiTheme="minorHAnsi" w:cstheme="minorHAnsi"/>
        </w:rPr>
        <w:t>RODO;</w:t>
      </w:r>
    </w:p>
    <w:p w14:paraId="299A84B1" w14:textId="77777777" w:rsidR="006C5C49" w:rsidRPr="00991F16" w:rsidRDefault="006C5C49" w:rsidP="006C5C49">
      <w:pPr>
        <w:pStyle w:val="Akapitzlist"/>
        <w:numPr>
          <w:ilvl w:val="1"/>
          <w:numId w:val="2"/>
        </w:numPr>
        <w:tabs>
          <w:tab w:val="left" w:pos="825"/>
        </w:tabs>
        <w:spacing w:before="62"/>
        <w:rPr>
          <w:rFonts w:asciiTheme="minorHAnsi" w:hAnsiTheme="minorHAnsi" w:cstheme="minorHAnsi"/>
        </w:rPr>
      </w:pPr>
      <w:r w:rsidRPr="00991F16">
        <w:rPr>
          <w:rFonts w:asciiTheme="minorHAnsi" w:hAnsiTheme="minorHAnsi" w:cstheme="minorHAnsi"/>
        </w:rPr>
        <w:t>posiada</w:t>
      </w:r>
      <w:r w:rsidRPr="00991F16">
        <w:rPr>
          <w:rFonts w:asciiTheme="minorHAnsi" w:hAnsiTheme="minorHAnsi" w:cstheme="minorHAnsi"/>
          <w:spacing w:val="-1"/>
        </w:rPr>
        <w:t xml:space="preserve"> </w:t>
      </w:r>
      <w:r w:rsidRPr="00991F16">
        <w:rPr>
          <w:rFonts w:asciiTheme="minorHAnsi" w:hAnsiTheme="minorHAnsi" w:cstheme="minorHAnsi"/>
        </w:rPr>
        <w:t>Pani/Pan:</w:t>
      </w:r>
    </w:p>
    <w:p w14:paraId="27E138B8" w14:textId="77777777" w:rsidR="006C5C49" w:rsidRPr="00991F16" w:rsidRDefault="006C5C49" w:rsidP="006C5C49">
      <w:pPr>
        <w:pStyle w:val="Akapitzlist"/>
        <w:numPr>
          <w:ilvl w:val="0"/>
          <w:numId w:val="1"/>
        </w:numPr>
        <w:tabs>
          <w:tab w:val="left" w:pos="721"/>
        </w:tabs>
        <w:spacing w:before="97"/>
        <w:ind w:left="720"/>
        <w:rPr>
          <w:rFonts w:asciiTheme="minorHAnsi" w:hAnsiTheme="minorHAnsi" w:cstheme="minorHAnsi"/>
        </w:rPr>
      </w:pPr>
      <w:r w:rsidRPr="00991F16">
        <w:rPr>
          <w:rFonts w:asciiTheme="minorHAnsi" w:hAnsiTheme="minorHAnsi" w:cstheme="minorHAnsi"/>
        </w:rPr>
        <w:t>na podstawie art. 15 RODO prawo dostępu do danych osobowych Pani/Pana</w:t>
      </w:r>
      <w:r w:rsidRPr="00991F16">
        <w:rPr>
          <w:rFonts w:asciiTheme="minorHAnsi" w:hAnsiTheme="minorHAnsi" w:cstheme="minorHAnsi"/>
          <w:spacing w:val="-8"/>
        </w:rPr>
        <w:t xml:space="preserve"> </w:t>
      </w:r>
      <w:r w:rsidRPr="00991F16">
        <w:rPr>
          <w:rFonts w:asciiTheme="minorHAnsi" w:hAnsiTheme="minorHAnsi" w:cstheme="minorHAnsi"/>
        </w:rPr>
        <w:t>dotyczących;</w:t>
      </w:r>
    </w:p>
    <w:p w14:paraId="0649AA16" w14:textId="77777777" w:rsidR="006C5C49" w:rsidRPr="00991F16" w:rsidRDefault="006C5C49" w:rsidP="006C5C49">
      <w:pPr>
        <w:pStyle w:val="Akapitzlist"/>
        <w:rPr>
          <w:rFonts w:asciiTheme="minorHAnsi" w:hAnsiTheme="minorHAnsi" w:cstheme="minorHAnsi"/>
        </w:rPr>
      </w:pPr>
      <w:r w:rsidRPr="00A478C8">
        <w:rPr>
          <w:rFonts w:asciiTheme="minorHAnsi" w:hAnsiTheme="minorHAnsi" w:cstheme="minorHAnsi"/>
        </w:rPr>
        <w:t xml:space="preserve">na podstawie art. 16 RODO prawo do sprostowania lub uzupełnienia Pani/Pana danych osobowych, przy czym skorzystanie z prawa do sprostowania lub uzupełnienia nie może skutkować zmianą wyniku </w:t>
      </w:r>
      <w:r w:rsidRPr="00A478C8">
        <w:rPr>
          <w:rFonts w:asciiTheme="minorHAnsi" w:hAnsiTheme="minorHAnsi" w:cstheme="minorHAnsi"/>
        </w:rPr>
        <w:lastRenderedPageBreak/>
        <w:t>postępowania o udzielenie zamówienia publicznego ani</w:t>
      </w:r>
      <w:r w:rsidRPr="00A478C8">
        <w:rPr>
          <w:rFonts w:asciiTheme="minorHAnsi" w:hAnsiTheme="minorHAnsi" w:cstheme="minorHAnsi"/>
          <w:spacing w:val="32"/>
        </w:rPr>
        <w:t xml:space="preserve"> </w:t>
      </w:r>
      <w:r w:rsidRPr="00A478C8">
        <w:rPr>
          <w:rFonts w:asciiTheme="minorHAnsi" w:hAnsiTheme="minorHAnsi" w:cstheme="minorHAnsi"/>
        </w:rPr>
        <w:t xml:space="preserve">zmianą </w:t>
      </w:r>
      <w:r w:rsidRPr="00991F16">
        <w:rPr>
          <w:rFonts w:asciiTheme="minorHAnsi" w:hAnsiTheme="minorHAnsi" w:cstheme="minorHAnsi"/>
        </w:rPr>
        <w:t xml:space="preserve">postanowień umowy w zakresie niezgodnym z ustawą </w:t>
      </w:r>
      <w:proofErr w:type="spellStart"/>
      <w:r w:rsidRPr="00991F16">
        <w:rPr>
          <w:rFonts w:asciiTheme="minorHAnsi" w:hAnsiTheme="minorHAnsi" w:cstheme="minorHAnsi"/>
        </w:rPr>
        <w:t>Pzp</w:t>
      </w:r>
      <w:proofErr w:type="spellEnd"/>
      <w:r w:rsidRPr="00991F16">
        <w:rPr>
          <w:rFonts w:asciiTheme="minorHAnsi" w:hAnsiTheme="minorHAnsi" w:cstheme="minorHAnsi"/>
        </w:rPr>
        <w:t xml:space="preserve"> oraz nie może naruszać integralności protokołu oraz jego załączników.</w:t>
      </w:r>
    </w:p>
    <w:p w14:paraId="530ECD28" w14:textId="77777777" w:rsidR="006C5C49" w:rsidRPr="00991F16" w:rsidRDefault="006C5C49" w:rsidP="006C5C49">
      <w:pPr>
        <w:pStyle w:val="Akapitzlist"/>
        <w:numPr>
          <w:ilvl w:val="0"/>
          <w:numId w:val="1"/>
        </w:numPr>
        <w:tabs>
          <w:tab w:val="left" w:pos="727"/>
        </w:tabs>
        <w:spacing w:line="276" w:lineRule="auto"/>
        <w:ind w:left="824" w:right="115" w:hanging="283"/>
        <w:rPr>
          <w:rFonts w:asciiTheme="minorHAnsi" w:hAnsiTheme="minorHAnsi" w:cstheme="minorHAnsi"/>
        </w:rPr>
      </w:pPr>
      <w:r w:rsidRPr="00991F16">
        <w:rPr>
          <w:rFonts w:asciiTheme="minorHAnsi" w:hAnsiTheme="minorHAnsi" w:cstheme="minorHAnsi"/>
        </w:rPr>
        <w:t>na podstawie art. 18 RODO prawo żądania od administratora ograniczenia przetwarzania danych osobowych</w:t>
      </w:r>
      <w:r w:rsidRPr="00991F16">
        <w:rPr>
          <w:rFonts w:asciiTheme="minorHAnsi" w:hAnsiTheme="minorHAnsi" w:cstheme="minorHAnsi"/>
          <w:spacing w:val="-8"/>
        </w:rPr>
        <w:t xml:space="preserve"> </w:t>
      </w:r>
      <w:r w:rsidRPr="00991F16">
        <w:rPr>
          <w:rFonts w:asciiTheme="minorHAnsi" w:hAnsiTheme="minorHAnsi" w:cstheme="minorHAnsi"/>
        </w:rPr>
        <w:t>z</w:t>
      </w:r>
      <w:r w:rsidRPr="00991F16">
        <w:rPr>
          <w:rFonts w:asciiTheme="minorHAnsi" w:hAnsiTheme="minorHAnsi" w:cstheme="minorHAnsi"/>
          <w:spacing w:val="-7"/>
        </w:rPr>
        <w:t xml:space="preserve"> </w:t>
      </w:r>
      <w:r w:rsidRPr="00991F16">
        <w:rPr>
          <w:rFonts w:asciiTheme="minorHAnsi" w:hAnsiTheme="minorHAnsi" w:cstheme="minorHAnsi"/>
        </w:rPr>
        <w:t>zastrzeżeniem</w:t>
      </w:r>
      <w:r w:rsidRPr="00991F16">
        <w:rPr>
          <w:rFonts w:asciiTheme="minorHAnsi" w:hAnsiTheme="minorHAnsi" w:cstheme="minorHAnsi"/>
          <w:spacing w:val="-6"/>
        </w:rPr>
        <w:t xml:space="preserve"> </w:t>
      </w:r>
      <w:r w:rsidRPr="00991F16">
        <w:rPr>
          <w:rFonts w:asciiTheme="minorHAnsi" w:hAnsiTheme="minorHAnsi" w:cstheme="minorHAnsi"/>
        </w:rPr>
        <w:t>przypadków,</w:t>
      </w:r>
      <w:r w:rsidRPr="00991F16">
        <w:rPr>
          <w:rFonts w:asciiTheme="minorHAnsi" w:hAnsiTheme="minorHAnsi" w:cstheme="minorHAnsi"/>
          <w:spacing w:val="-7"/>
        </w:rPr>
        <w:t xml:space="preserve"> </w:t>
      </w:r>
      <w:r w:rsidRPr="00991F16">
        <w:rPr>
          <w:rFonts w:asciiTheme="minorHAnsi" w:hAnsiTheme="minorHAnsi" w:cstheme="minorHAnsi"/>
        </w:rPr>
        <w:t>o</w:t>
      </w:r>
      <w:r w:rsidRPr="00991F16">
        <w:rPr>
          <w:rFonts w:asciiTheme="minorHAnsi" w:hAnsiTheme="minorHAnsi" w:cstheme="minorHAnsi"/>
          <w:spacing w:val="-8"/>
        </w:rPr>
        <w:t xml:space="preserve"> </w:t>
      </w:r>
      <w:r w:rsidRPr="00991F16">
        <w:rPr>
          <w:rFonts w:asciiTheme="minorHAnsi" w:hAnsiTheme="minorHAnsi" w:cstheme="minorHAnsi"/>
        </w:rPr>
        <w:t>których</w:t>
      </w:r>
      <w:r w:rsidRPr="00991F16">
        <w:rPr>
          <w:rFonts w:asciiTheme="minorHAnsi" w:hAnsiTheme="minorHAnsi" w:cstheme="minorHAnsi"/>
          <w:spacing w:val="-7"/>
        </w:rPr>
        <w:t xml:space="preserve"> </w:t>
      </w:r>
      <w:r w:rsidRPr="00991F16">
        <w:rPr>
          <w:rFonts w:asciiTheme="minorHAnsi" w:hAnsiTheme="minorHAnsi" w:cstheme="minorHAnsi"/>
        </w:rPr>
        <w:t>mowa</w:t>
      </w:r>
      <w:r w:rsidRPr="00991F16">
        <w:rPr>
          <w:rFonts w:asciiTheme="minorHAnsi" w:hAnsiTheme="minorHAnsi" w:cstheme="minorHAnsi"/>
          <w:spacing w:val="-8"/>
        </w:rPr>
        <w:t xml:space="preserve"> </w:t>
      </w:r>
      <w:r w:rsidRPr="00991F16">
        <w:rPr>
          <w:rFonts w:asciiTheme="minorHAnsi" w:hAnsiTheme="minorHAnsi" w:cstheme="minorHAnsi"/>
        </w:rPr>
        <w:t>w</w:t>
      </w:r>
      <w:r w:rsidRPr="00991F16">
        <w:rPr>
          <w:rFonts w:asciiTheme="minorHAnsi" w:hAnsiTheme="minorHAnsi" w:cstheme="minorHAnsi"/>
          <w:spacing w:val="-7"/>
        </w:rPr>
        <w:t xml:space="preserve"> </w:t>
      </w:r>
      <w:r w:rsidRPr="00991F16">
        <w:rPr>
          <w:rFonts w:asciiTheme="minorHAnsi" w:hAnsiTheme="minorHAnsi" w:cstheme="minorHAnsi"/>
        </w:rPr>
        <w:t>art.</w:t>
      </w:r>
      <w:r w:rsidRPr="00991F16">
        <w:rPr>
          <w:rFonts w:asciiTheme="minorHAnsi" w:hAnsiTheme="minorHAnsi" w:cstheme="minorHAnsi"/>
          <w:spacing w:val="-7"/>
        </w:rPr>
        <w:t xml:space="preserve"> </w:t>
      </w:r>
      <w:r w:rsidRPr="00991F16">
        <w:rPr>
          <w:rFonts w:asciiTheme="minorHAnsi" w:hAnsiTheme="minorHAnsi" w:cstheme="minorHAnsi"/>
        </w:rPr>
        <w:t>18</w:t>
      </w:r>
      <w:r w:rsidRPr="00991F16">
        <w:rPr>
          <w:rFonts w:asciiTheme="minorHAnsi" w:hAnsiTheme="minorHAnsi" w:cstheme="minorHAnsi"/>
          <w:spacing w:val="-8"/>
        </w:rPr>
        <w:t xml:space="preserve"> </w:t>
      </w:r>
      <w:r w:rsidRPr="00991F16">
        <w:rPr>
          <w:rFonts w:asciiTheme="minorHAnsi" w:hAnsiTheme="minorHAnsi" w:cstheme="minorHAnsi"/>
        </w:rPr>
        <w:t>ust.</w:t>
      </w:r>
      <w:r w:rsidRPr="00991F16">
        <w:rPr>
          <w:rFonts w:asciiTheme="minorHAnsi" w:hAnsiTheme="minorHAnsi" w:cstheme="minorHAnsi"/>
          <w:spacing w:val="-7"/>
        </w:rPr>
        <w:t xml:space="preserve"> </w:t>
      </w:r>
      <w:r w:rsidRPr="00991F16">
        <w:rPr>
          <w:rFonts w:asciiTheme="minorHAnsi" w:hAnsiTheme="minorHAnsi" w:cstheme="minorHAnsi"/>
        </w:rPr>
        <w:t>2</w:t>
      </w:r>
      <w:r w:rsidRPr="00991F16">
        <w:rPr>
          <w:rFonts w:asciiTheme="minorHAnsi" w:hAnsiTheme="minorHAnsi" w:cstheme="minorHAnsi"/>
          <w:spacing w:val="-8"/>
        </w:rPr>
        <w:t xml:space="preserve"> </w:t>
      </w:r>
      <w:r w:rsidRPr="00991F16">
        <w:rPr>
          <w:rFonts w:asciiTheme="minorHAnsi" w:hAnsiTheme="minorHAnsi" w:cstheme="minorHAnsi"/>
        </w:rPr>
        <w:t>RODO</w:t>
      </w:r>
      <w:r w:rsidRPr="00991F16">
        <w:rPr>
          <w:rFonts w:asciiTheme="minorHAnsi" w:hAnsiTheme="minorHAnsi" w:cstheme="minorHAnsi"/>
          <w:spacing w:val="-7"/>
        </w:rPr>
        <w:t xml:space="preserve"> </w:t>
      </w:r>
      <w:r w:rsidRPr="00991F16">
        <w:rPr>
          <w:rFonts w:asciiTheme="minorHAnsi" w:hAnsiTheme="minorHAnsi" w:cstheme="minorHAnsi"/>
        </w:rPr>
        <w:t>oraz</w:t>
      </w:r>
      <w:r w:rsidRPr="00991F16">
        <w:rPr>
          <w:rFonts w:asciiTheme="minorHAnsi" w:hAnsiTheme="minorHAnsi" w:cstheme="minorHAnsi"/>
          <w:spacing w:val="-8"/>
        </w:rPr>
        <w:t xml:space="preserve"> </w:t>
      </w:r>
      <w:r w:rsidRPr="00991F16">
        <w:rPr>
          <w:rFonts w:asciiTheme="minorHAnsi" w:hAnsiTheme="minorHAnsi" w:cstheme="minorHAnsi"/>
        </w:rPr>
        <w:t>art.</w:t>
      </w:r>
      <w:r w:rsidRPr="00991F16">
        <w:rPr>
          <w:rFonts w:asciiTheme="minorHAnsi" w:hAnsiTheme="minorHAnsi" w:cstheme="minorHAnsi"/>
          <w:spacing w:val="-7"/>
        </w:rPr>
        <w:t xml:space="preserve"> </w:t>
      </w:r>
      <w:r w:rsidRPr="00991F16">
        <w:rPr>
          <w:rFonts w:asciiTheme="minorHAnsi" w:hAnsiTheme="minorHAnsi" w:cstheme="minorHAnsi"/>
        </w:rPr>
        <w:t>19</w:t>
      </w:r>
      <w:r w:rsidRPr="00991F16">
        <w:rPr>
          <w:rFonts w:asciiTheme="minorHAnsi" w:hAnsiTheme="minorHAnsi" w:cstheme="minorHAnsi"/>
          <w:spacing w:val="-8"/>
        </w:rPr>
        <w:t xml:space="preserve"> </w:t>
      </w:r>
      <w:r w:rsidRPr="00991F16">
        <w:rPr>
          <w:rFonts w:asciiTheme="minorHAnsi" w:hAnsiTheme="minorHAnsi" w:cstheme="minorHAnsi"/>
        </w:rPr>
        <w:t xml:space="preserve">ust. 3 ustawy </w:t>
      </w:r>
      <w:proofErr w:type="spellStart"/>
      <w:r w:rsidRPr="00991F16">
        <w:rPr>
          <w:rFonts w:asciiTheme="minorHAnsi" w:hAnsiTheme="minorHAnsi" w:cstheme="minorHAnsi"/>
        </w:rPr>
        <w:t>Pzp</w:t>
      </w:r>
      <w:proofErr w:type="spellEnd"/>
      <w:r w:rsidRPr="00991F16">
        <w:rPr>
          <w:rFonts w:asciiTheme="minorHAnsi" w:hAnsiTheme="minorHAnsi" w:cstheme="minorHAnsi"/>
          <w:spacing w:val="-2"/>
        </w:rPr>
        <w:t xml:space="preserve"> </w:t>
      </w:r>
      <w:r w:rsidRPr="00991F16">
        <w:rPr>
          <w:rFonts w:asciiTheme="minorHAnsi" w:hAnsiTheme="minorHAnsi" w:cstheme="minorHAnsi"/>
        </w:rPr>
        <w:t>;</w:t>
      </w:r>
    </w:p>
    <w:p w14:paraId="79E15616" w14:textId="77777777" w:rsidR="006C5C49" w:rsidRPr="00991F16" w:rsidRDefault="006C5C49" w:rsidP="006C5C49">
      <w:pPr>
        <w:pStyle w:val="Akapitzlist"/>
        <w:numPr>
          <w:ilvl w:val="0"/>
          <w:numId w:val="1"/>
        </w:numPr>
        <w:tabs>
          <w:tab w:val="left" w:pos="723"/>
        </w:tabs>
        <w:ind w:left="722" w:hanging="181"/>
        <w:rPr>
          <w:rFonts w:asciiTheme="minorHAnsi" w:hAnsiTheme="minorHAnsi" w:cstheme="minorHAnsi"/>
        </w:rPr>
      </w:pPr>
      <w:r w:rsidRPr="00991F16">
        <w:rPr>
          <w:rFonts w:asciiTheme="minorHAnsi" w:hAnsiTheme="minorHAnsi" w:cstheme="minorHAnsi"/>
        </w:rPr>
        <w:t>prawo do wniesienia skargi do Prezesa Urzędu Ochrony Danych Osobowych, gdy uzna</w:t>
      </w:r>
      <w:r w:rsidRPr="00991F16">
        <w:rPr>
          <w:rFonts w:asciiTheme="minorHAnsi" w:hAnsiTheme="minorHAnsi" w:cstheme="minorHAnsi"/>
          <w:spacing w:val="-31"/>
        </w:rPr>
        <w:t xml:space="preserve"> </w:t>
      </w:r>
      <w:r w:rsidRPr="00991F16">
        <w:rPr>
          <w:rFonts w:asciiTheme="minorHAnsi" w:hAnsiTheme="minorHAnsi" w:cstheme="minorHAnsi"/>
        </w:rPr>
        <w:t>Pani/Pan,</w:t>
      </w:r>
    </w:p>
    <w:p w14:paraId="54B09309" w14:textId="77777777" w:rsidR="006C5C49" w:rsidRPr="00991F16" w:rsidRDefault="006C5C49" w:rsidP="006C5C49">
      <w:pPr>
        <w:pStyle w:val="Tekstpodstawowy"/>
        <w:spacing w:before="38"/>
        <w:ind w:left="824"/>
        <w:jc w:val="both"/>
        <w:rPr>
          <w:rFonts w:asciiTheme="minorHAnsi" w:hAnsiTheme="minorHAnsi" w:cstheme="minorHAnsi"/>
        </w:rPr>
      </w:pPr>
      <w:r w:rsidRPr="00991F16">
        <w:rPr>
          <w:rFonts w:asciiTheme="minorHAnsi" w:hAnsiTheme="minorHAnsi" w:cstheme="minorHAnsi"/>
        </w:rPr>
        <w:t>że przetwarzanie danych osobowych Pani/Pana dotyczących narusza przepisy RODO;</w:t>
      </w:r>
    </w:p>
    <w:p w14:paraId="1505A2A7" w14:textId="77777777" w:rsidR="006C5C49" w:rsidRPr="00991F16" w:rsidRDefault="006C5C49" w:rsidP="006C5C49">
      <w:pPr>
        <w:pStyle w:val="Akapitzlist"/>
        <w:numPr>
          <w:ilvl w:val="1"/>
          <w:numId w:val="2"/>
        </w:numPr>
        <w:tabs>
          <w:tab w:val="left" w:pos="825"/>
        </w:tabs>
        <w:spacing w:before="97"/>
        <w:jc w:val="left"/>
        <w:rPr>
          <w:rFonts w:asciiTheme="minorHAnsi" w:hAnsiTheme="minorHAnsi" w:cstheme="minorHAnsi"/>
        </w:rPr>
      </w:pPr>
      <w:r w:rsidRPr="00991F16">
        <w:rPr>
          <w:rFonts w:asciiTheme="minorHAnsi" w:hAnsiTheme="minorHAnsi" w:cstheme="minorHAnsi"/>
        </w:rPr>
        <w:t>nie przysługuje</w:t>
      </w:r>
      <w:r w:rsidRPr="00991F16">
        <w:rPr>
          <w:rFonts w:asciiTheme="minorHAnsi" w:hAnsiTheme="minorHAnsi" w:cstheme="minorHAnsi"/>
          <w:spacing w:val="-1"/>
        </w:rPr>
        <w:t xml:space="preserve"> </w:t>
      </w:r>
      <w:r w:rsidRPr="00991F16">
        <w:rPr>
          <w:rFonts w:asciiTheme="minorHAnsi" w:hAnsiTheme="minorHAnsi" w:cstheme="minorHAnsi"/>
        </w:rPr>
        <w:t>Pani/Panu:</w:t>
      </w:r>
    </w:p>
    <w:p w14:paraId="143DA71B" w14:textId="77777777" w:rsidR="006C5C49" w:rsidRPr="00991F16" w:rsidRDefault="006C5C49" w:rsidP="006C5C49">
      <w:pPr>
        <w:pStyle w:val="Akapitzlist"/>
        <w:numPr>
          <w:ilvl w:val="0"/>
          <w:numId w:val="1"/>
        </w:numPr>
        <w:tabs>
          <w:tab w:val="left" w:pos="721"/>
        </w:tabs>
        <w:spacing w:before="98"/>
        <w:ind w:left="720"/>
        <w:jc w:val="left"/>
        <w:rPr>
          <w:rFonts w:asciiTheme="minorHAnsi" w:hAnsiTheme="minorHAnsi" w:cstheme="minorHAnsi"/>
        </w:rPr>
      </w:pPr>
      <w:r w:rsidRPr="00991F16">
        <w:rPr>
          <w:rFonts w:asciiTheme="minorHAnsi" w:hAnsiTheme="minorHAnsi" w:cstheme="minorHAnsi"/>
        </w:rPr>
        <w:t>w związku z art. 17 ust. 3 lit. b, d lub e RODO prawo do usunięcia danych</w:t>
      </w:r>
      <w:r w:rsidRPr="00991F16">
        <w:rPr>
          <w:rFonts w:asciiTheme="minorHAnsi" w:hAnsiTheme="minorHAnsi" w:cstheme="minorHAnsi"/>
          <w:spacing w:val="-12"/>
        </w:rPr>
        <w:t xml:space="preserve"> </w:t>
      </w:r>
      <w:r w:rsidRPr="00991F16">
        <w:rPr>
          <w:rFonts w:asciiTheme="minorHAnsi" w:hAnsiTheme="minorHAnsi" w:cstheme="minorHAnsi"/>
        </w:rPr>
        <w:t>osobowych;</w:t>
      </w:r>
    </w:p>
    <w:p w14:paraId="1C406065" w14:textId="77777777" w:rsidR="006C5C49" w:rsidRPr="00991F16" w:rsidRDefault="006C5C49" w:rsidP="006C5C49">
      <w:pPr>
        <w:pStyle w:val="Akapitzlist"/>
        <w:numPr>
          <w:ilvl w:val="0"/>
          <w:numId w:val="1"/>
        </w:numPr>
        <w:tabs>
          <w:tab w:val="left" w:pos="721"/>
        </w:tabs>
        <w:spacing w:before="98"/>
        <w:ind w:left="720"/>
        <w:jc w:val="left"/>
        <w:rPr>
          <w:rFonts w:asciiTheme="minorHAnsi" w:hAnsiTheme="minorHAnsi" w:cstheme="minorHAnsi"/>
        </w:rPr>
      </w:pPr>
      <w:r w:rsidRPr="00991F16">
        <w:rPr>
          <w:rFonts w:asciiTheme="minorHAnsi" w:hAnsiTheme="minorHAnsi" w:cstheme="minorHAnsi"/>
        </w:rPr>
        <w:t>prawo do przenoszenia danych osobowych, o którym mowa w art. 20</w:t>
      </w:r>
      <w:r w:rsidRPr="00991F16">
        <w:rPr>
          <w:rFonts w:asciiTheme="minorHAnsi" w:hAnsiTheme="minorHAnsi" w:cstheme="minorHAnsi"/>
          <w:spacing w:val="-6"/>
        </w:rPr>
        <w:t xml:space="preserve"> </w:t>
      </w:r>
      <w:r w:rsidRPr="00991F16">
        <w:rPr>
          <w:rFonts w:asciiTheme="minorHAnsi" w:hAnsiTheme="minorHAnsi" w:cstheme="minorHAnsi"/>
        </w:rPr>
        <w:t>RODO;</w:t>
      </w:r>
    </w:p>
    <w:p w14:paraId="6CBED543" w14:textId="77777777" w:rsidR="006C5C49" w:rsidRPr="00991F16" w:rsidRDefault="006C5C49" w:rsidP="006C5C49">
      <w:pPr>
        <w:pStyle w:val="Akapitzlist"/>
        <w:numPr>
          <w:ilvl w:val="0"/>
          <w:numId w:val="1"/>
        </w:numPr>
        <w:tabs>
          <w:tab w:val="left" w:pos="751"/>
        </w:tabs>
        <w:spacing w:before="98" w:line="276" w:lineRule="auto"/>
        <w:ind w:left="824" w:right="116" w:hanging="283"/>
        <w:jc w:val="left"/>
        <w:rPr>
          <w:rFonts w:asciiTheme="minorHAnsi" w:hAnsiTheme="minorHAnsi" w:cstheme="minorHAnsi"/>
        </w:rPr>
      </w:pPr>
      <w:r w:rsidRPr="00991F16">
        <w:rPr>
          <w:rFonts w:asciiTheme="minorHAnsi" w:hAnsiTheme="minorHAnsi" w:cstheme="minorHAnsi"/>
        </w:rPr>
        <w:t>na podstawie art. 21 RODO prawo sprzeciwu, wobec przetwarzania danych osobowych, gdyż podstawą prawną przetwarzania Pani/Pana danych osobowych jest art. 6 ust. 1 lit. c</w:t>
      </w:r>
      <w:r w:rsidRPr="00991F16">
        <w:rPr>
          <w:rFonts w:asciiTheme="minorHAnsi" w:hAnsiTheme="minorHAnsi" w:cstheme="minorHAnsi"/>
          <w:spacing w:val="-17"/>
        </w:rPr>
        <w:t xml:space="preserve"> </w:t>
      </w:r>
      <w:r w:rsidRPr="00991F16">
        <w:rPr>
          <w:rFonts w:asciiTheme="minorHAnsi" w:hAnsiTheme="minorHAnsi" w:cstheme="minorHAnsi"/>
        </w:rPr>
        <w:t>RODO.</w:t>
      </w:r>
    </w:p>
    <w:p w14:paraId="70084B9F" w14:textId="77777777" w:rsidR="006C5C49" w:rsidRPr="00991F16" w:rsidRDefault="006C5C49" w:rsidP="006C5C49">
      <w:pPr>
        <w:pStyle w:val="Akapitzlist"/>
        <w:numPr>
          <w:ilvl w:val="0"/>
          <w:numId w:val="2"/>
        </w:numPr>
        <w:tabs>
          <w:tab w:val="left" w:pos="542"/>
        </w:tabs>
        <w:spacing w:line="276" w:lineRule="auto"/>
        <w:ind w:right="115"/>
        <w:rPr>
          <w:rFonts w:asciiTheme="minorHAnsi" w:hAnsiTheme="minorHAnsi" w:cstheme="minorHAnsi"/>
        </w:rPr>
      </w:pPr>
      <w:r w:rsidRPr="00991F16">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991F16">
        <w:rPr>
          <w:rFonts w:asciiTheme="minorHAnsi" w:hAnsiTheme="minorHAnsi" w:cstheme="minorHAnsi"/>
          <w:spacing w:val="-15"/>
        </w:rPr>
        <w:t xml:space="preserve"> </w:t>
      </w:r>
      <w:r w:rsidRPr="00991F16">
        <w:rPr>
          <w:rFonts w:asciiTheme="minorHAnsi" w:hAnsiTheme="minorHAnsi" w:cstheme="minorHAnsi"/>
        </w:rPr>
        <w:t>w</w:t>
      </w:r>
      <w:r w:rsidRPr="00991F16">
        <w:rPr>
          <w:rFonts w:asciiTheme="minorHAnsi" w:hAnsiTheme="minorHAnsi" w:cstheme="minorHAnsi"/>
          <w:spacing w:val="-17"/>
        </w:rPr>
        <w:t xml:space="preserve"> </w:t>
      </w:r>
      <w:r w:rsidRPr="00991F16">
        <w:rPr>
          <w:rFonts w:asciiTheme="minorHAnsi" w:hAnsiTheme="minorHAnsi" w:cstheme="minorHAnsi"/>
        </w:rPr>
        <w:t>związku</w:t>
      </w:r>
      <w:r w:rsidRPr="00991F16">
        <w:rPr>
          <w:rFonts w:asciiTheme="minorHAnsi" w:hAnsiTheme="minorHAnsi" w:cstheme="minorHAnsi"/>
          <w:spacing w:val="-15"/>
        </w:rPr>
        <w:t xml:space="preserve"> </w:t>
      </w:r>
      <w:r w:rsidRPr="00991F16">
        <w:rPr>
          <w:rFonts w:asciiTheme="minorHAnsi" w:hAnsiTheme="minorHAnsi" w:cstheme="minorHAnsi"/>
        </w:rPr>
        <w:t>z</w:t>
      </w:r>
      <w:r w:rsidRPr="00991F16">
        <w:rPr>
          <w:rFonts w:asciiTheme="minorHAnsi" w:hAnsiTheme="minorHAnsi" w:cstheme="minorHAnsi"/>
          <w:spacing w:val="-17"/>
        </w:rPr>
        <w:t xml:space="preserve"> </w:t>
      </w:r>
      <w:r w:rsidRPr="00991F16">
        <w:rPr>
          <w:rFonts w:asciiTheme="minorHAnsi" w:hAnsiTheme="minorHAnsi" w:cstheme="minorHAnsi"/>
        </w:rPr>
        <w:t>prowadzonym</w:t>
      </w:r>
      <w:r w:rsidRPr="00991F16">
        <w:rPr>
          <w:rFonts w:asciiTheme="minorHAnsi" w:hAnsiTheme="minorHAnsi" w:cstheme="minorHAnsi"/>
          <w:spacing w:val="-16"/>
        </w:rPr>
        <w:t xml:space="preserve"> </w:t>
      </w:r>
      <w:r w:rsidRPr="00991F16">
        <w:rPr>
          <w:rFonts w:asciiTheme="minorHAnsi" w:hAnsiTheme="minorHAnsi" w:cstheme="minorHAnsi"/>
        </w:rPr>
        <w:t>postępowaniem</w:t>
      </w:r>
      <w:r w:rsidRPr="00991F16">
        <w:rPr>
          <w:rFonts w:asciiTheme="minorHAnsi" w:hAnsiTheme="minorHAnsi" w:cstheme="minorHAnsi"/>
          <w:spacing w:val="-17"/>
        </w:rPr>
        <w:t xml:space="preserve"> </w:t>
      </w:r>
      <w:r w:rsidRPr="00991F16">
        <w:rPr>
          <w:rFonts w:asciiTheme="minorHAnsi" w:hAnsiTheme="minorHAnsi" w:cstheme="minorHAnsi"/>
        </w:rPr>
        <w:t>i</w:t>
      </w:r>
      <w:r w:rsidRPr="00991F16">
        <w:rPr>
          <w:rFonts w:asciiTheme="minorHAnsi" w:hAnsiTheme="minorHAnsi" w:cstheme="minorHAnsi"/>
          <w:spacing w:val="-16"/>
        </w:rPr>
        <w:t xml:space="preserve"> </w:t>
      </w:r>
      <w:r w:rsidRPr="00991F16">
        <w:rPr>
          <w:rFonts w:asciiTheme="minorHAnsi" w:hAnsiTheme="minorHAnsi" w:cstheme="minorHAnsi"/>
        </w:rPr>
        <w:t>które</w:t>
      </w:r>
      <w:r w:rsidRPr="00991F16">
        <w:rPr>
          <w:rFonts w:asciiTheme="minorHAnsi" w:hAnsiTheme="minorHAnsi" w:cstheme="minorHAnsi"/>
          <w:spacing w:val="-17"/>
        </w:rPr>
        <w:t xml:space="preserve"> </w:t>
      </w:r>
      <w:r w:rsidRPr="00991F16">
        <w:rPr>
          <w:rFonts w:asciiTheme="minorHAnsi" w:hAnsiTheme="minorHAnsi" w:cstheme="minorHAnsi"/>
        </w:rPr>
        <w:t>Zamawiający</w:t>
      </w:r>
      <w:r w:rsidRPr="00991F16">
        <w:rPr>
          <w:rFonts w:asciiTheme="minorHAnsi" w:hAnsiTheme="minorHAnsi" w:cstheme="minorHAnsi"/>
          <w:spacing w:val="-15"/>
        </w:rPr>
        <w:t xml:space="preserve"> </w:t>
      </w:r>
      <w:r w:rsidRPr="00991F16">
        <w:rPr>
          <w:rFonts w:asciiTheme="minorHAnsi" w:hAnsiTheme="minorHAnsi" w:cstheme="minorHAnsi"/>
        </w:rPr>
        <w:t>pośrednio</w:t>
      </w:r>
      <w:r w:rsidRPr="00991F16">
        <w:rPr>
          <w:rFonts w:asciiTheme="minorHAnsi" w:hAnsiTheme="minorHAnsi" w:cstheme="minorHAnsi"/>
          <w:spacing w:val="-16"/>
        </w:rPr>
        <w:t xml:space="preserve"> </w:t>
      </w:r>
      <w:r w:rsidRPr="00991F16">
        <w:rPr>
          <w:rFonts w:asciiTheme="minorHAnsi" w:hAnsiTheme="minorHAnsi" w:cstheme="minorHAnsi"/>
        </w:rPr>
        <w:t xml:space="preserve">pozyska od wykonawcy biorącego udział w postępowaniu, chyba że ma zastosowanie co najmniej jedno      z </w:t>
      </w:r>
      <w:proofErr w:type="spellStart"/>
      <w:r w:rsidRPr="00991F16">
        <w:rPr>
          <w:rFonts w:asciiTheme="minorHAnsi" w:hAnsiTheme="minorHAnsi" w:cstheme="minorHAnsi"/>
        </w:rPr>
        <w:t>wyłączeń</w:t>
      </w:r>
      <w:proofErr w:type="spellEnd"/>
      <w:r w:rsidRPr="00991F16">
        <w:rPr>
          <w:rFonts w:asciiTheme="minorHAnsi" w:hAnsiTheme="minorHAnsi" w:cstheme="minorHAnsi"/>
        </w:rPr>
        <w:t>, o których mowa w art. 14 ust. 5</w:t>
      </w:r>
      <w:r w:rsidRPr="00991F16">
        <w:rPr>
          <w:rFonts w:asciiTheme="minorHAnsi" w:hAnsiTheme="minorHAnsi" w:cstheme="minorHAnsi"/>
          <w:spacing w:val="-6"/>
        </w:rPr>
        <w:t xml:space="preserve"> </w:t>
      </w:r>
      <w:r w:rsidRPr="00991F16">
        <w:rPr>
          <w:rFonts w:asciiTheme="minorHAnsi" w:hAnsiTheme="minorHAnsi" w:cstheme="minorHAnsi"/>
        </w:rPr>
        <w:t>RODO.</w:t>
      </w:r>
    </w:p>
    <w:p w14:paraId="0949FC57" w14:textId="77777777" w:rsidR="006C5C49" w:rsidRPr="00991F16" w:rsidRDefault="006C5C49" w:rsidP="006C5C49">
      <w:pPr>
        <w:tabs>
          <w:tab w:val="left" w:pos="542"/>
        </w:tabs>
        <w:spacing w:line="276" w:lineRule="auto"/>
        <w:ind w:right="115"/>
        <w:rPr>
          <w:rFonts w:asciiTheme="minorHAnsi" w:hAnsiTheme="minorHAnsi" w:cstheme="minorHAnsi"/>
        </w:rPr>
      </w:pPr>
    </w:p>
    <w:p w14:paraId="76624688" w14:textId="77777777" w:rsidR="006C5C49" w:rsidRPr="00991F16" w:rsidRDefault="006C5C49" w:rsidP="006C5C49">
      <w:pPr>
        <w:tabs>
          <w:tab w:val="left" w:pos="542"/>
        </w:tabs>
        <w:spacing w:line="276" w:lineRule="auto"/>
        <w:ind w:right="115"/>
        <w:rPr>
          <w:rFonts w:asciiTheme="minorHAnsi" w:hAnsiTheme="minorHAnsi" w:cstheme="minorHAnsi"/>
        </w:rPr>
      </w:pPr>
    </w:p>
    <w:p w14:paraId="3338C0B3" w14:textId="77777777" w:rsidR="006C5C49" w:rsidRPr="00991F16" w:rsidRDefault="006C5C49" w:rsidP="006C5C49">
      <w:pPr>
        <w:tabs>
          <w:tab w:val="left" w:pos="542"/>
        </w:tabs>
        <w:spacing w:line="276" w:lineRule="auto"/>
        <w:ind w:right="115"/>
        <w:rPr>
          <w:rFonts w:asciiTheme="minorHAnsi" w:hAnsiTheme="minorHAnsi" w:cstheme="minorHAnsi"/>
        </w:rPr>
      </w:pPr>
    </w:p>
    <w:p w14:paraId="23455F15" w14:textId="77777777" w:rsidR="006C5C49" w:rsidRPr="00991F16" w:rsidRDefault="006C5C49" w:rsidP="006C5C49">
      <w:pPr>
        <w:tabs>
          <w:tab w:val="left" w:pos="542"/>
        </w:tabs>
        <w:spacing w:line="276" w:lineRule="auto"/>
        <w:ind w:right="115"/>
        <w:rPr>
          <w:rFonts w:asciiTheme="minorHAnsi" w:hAnsiTheme="minorHAnsi" w:cstheme="minorHAnsi"/>
        </w:rPr>
      </w:pPr>
    </w:p>
    <w:p w14:paraId="375D6A1E" w14:textId="77777777" w:rsidR="006C5C49" w:rsidRPr="00991F16" w:rsidRDefault="006C5C49" w:rsidP="006C5C49">
      <w:pPr>
        <w:tabs>
          <w:tab w:val="left" w:pos="542"/>
        </w:tabs>
        <w:spacing w:line="276" w:lineRule="auto"/>
        <w:ind w:right="115"/>
        <w:rPr>
          <w:rFonts w:asciiTheme="minorHAnsi" w:hAnsiTheme="minorHAnsi" w:cstheme="minorHAnsi"/>
        </w:rPr>
      </w:pPr>
    </w:p>
    <w:p w14:paraId="15BCD14D" w14:textId="77777777" w:rsidR="006C5C49" w:rsidRPr="00991F16" w:rsidRDefault="006C5C49" w:rsidP="006C5C49">
      <w:pPr>
        <w:tabs>
          <w:tab w:val="left" w:pos="542"/>
        </w:tabs>
        <w:spacing w:line="276" w:lineRule="auto"/>
        <w:ind w:right="115"/>
        <w:rPr>
          <w:rFonts w:asciiTheme="minorHAnsi" w:hAnsiTheme="minorHAnsi" w:cstheme="minorHAnsi"/>
        </w:rPr>
      </w:pPr>
    </w:p>
    <w:p w14:paraId="07B626A1" w14:textId="77777777" w:rsidR="006C5C49" w:rsidRPr="00991F16" w:rsidRDefault="006C5C49" w:rsidP="006C5C49">
      <w:pPr>
        <w:tabs>
          <w:tab w:val="left" w:pos="542"/>
        </w:tabs>
        <w:spacing w:line="276" w:lineRule="auto"/>
        <w:ind w:right="115"/>
        <w:rPr>
          <w:rFonts w:asciiTheme="minorHAnsi" w:hAnsiTheme="minorHAnsi" w:cstheme="minorHAnsi"/>
        </w:rPr>
      </w:pPr>
    </w:p>
    <w:p w14:paraId="71F4B60B" w14:textId="77777777" w:rsidR="006C5C49" w:rsidRPr="00991F16" w:rsidRDefault="006C5C49" w:rsidP="006C5C49">
      <w:pPr>
        <w:tabs>
          <w:tab w:val="left" w:pos="542"/>
        </w:tabs>
        <w:spacing w:line="276" w:lineRule="auto"/>
        <w:ind w:right="115"/>
        <w:rPr>
          <w:rFonts w:asciiTheme="minorHAnsi" w:hAnsiTheme="minorHAnsi" w:cstheme="minorHAnsi"/>
        </w:rPr>
      </w:pPr>
    </w:p>
    <w:p w14:paraId="53F8AFBE" w14:textId="77777777" w:rsidR="006C5C49" w:rsidRPr="00991F16" w:rsidRDefault="006C5C49" w:rsidP="006C5C49">
      <w:pPr>
        <w:tabs>
          <w:tab w:val="left" w:pos="542"/>
        </w:tabs>
        <w:spacing w:line="276" w:lineRule="auto"/>
        <w:ind w:right="115"/>
        <w:rPr>
          <w:rFonts w:asciiTheme="minorHAnsi" w:hAnsiTheme="minorHAnsi" w:cstheme="minorHAnsi"/>
        </w:rPr>
      </w:pPr>
    </w:p>
    <w:p w14:paraId="067AEDA9" w14:textId="77777777" w:rsidR="006C5C49" w:rsidRPr="00991F16" w:rsidRDefault="006C5C49" w:rsidP="006C5C49">
      <w:pPr>
        <w:tabs>
          <w:tab w:val="left" w:pos="542"/>
        </w:tabs>
        <w:spacing w:line="276" w:lineRule="auto"/>
        <w:ind w:right="115"/>
        <w:rPr>
          <w:rFonts w:asciiTheme="minorHAnsi" w:hAnsiTheme="minorHAnsi" w:cstheme="minorHAnsi"/>
        </w:rPr>
      </w:pPr>
    </w:p>
    <w:p w14:paraId="34FC1382" w14:textId="77777777" w:rsidR="006C5C49" w:rsidRPr="00991F16" w:rsidRDefault="006C5C49" w:rsidP="006C5C49">
      <w:pPr>
        <w:tabs>
          <w:tab w:val="left" w:pos="542"/>
        </w:tabs>
        <w:spacing w:line="276" w:lineRule="auto"/>
        <w:ind w:right="115"/>
        <w:rPr>
          <w:rFonts w:asciiTheme="minorHAnsi" w:hAnsiTheme="minorHAnsi" w:cstheme="minorHAnsi"/>
        </w:rPr>
      </w:pPr>
    </w:p>
    <w:p w14:paraId="45853506" w14:textId="77777777" w:rsidR="006C5C49" w:rsidRPr="00991F16" w:rsidRDefault="006C5C49" w:rsidP="006C5C49">
      <w:pPr>
        <w:tabs>
          <w:tab w:val="left" w:pos="542"/>
        </w:tabs>
        <w:spacing w:line="276" w:lineRule="auto"/>
        <w:ind w:right="115"/>
        <w:rPr>
          <w:rFonts w:asciiTheme="minorHAnsi" w:hAnsiTheme="minorHAnsi" w:cstheme="minorHAnsi"/>
        </w:rPr>
      </w:pPr>
    </w:p>
    <w:p w14:paraId="224FF602" w14:textId="77777777" w:rsidR="006C5C49" w:rsidRPr="00991F16" w:rsidRDefault="006C5C49" w:rsidP="006C5C49">
      <w:pPr>
        <w:tabs>
          <w:tab w:val="left" w:pos="542"/>
        </w:tabs>
        <w:spacing w:line="276" w:lineRule="auto"/>
        <w:ind w:right="115"/>
        <w:rPr>
          <w:rFonts w:asciiTheme="minorHAnsi" w:hAnsiTheme="minorHAnsi" w:cstheme="minorHAnsi"/>
        </w:rPr>
      </w:pPr>
    </w:p>
    <w:p w14:paraId="709D617F" w14:textId="77777777" w:rsidR="006C5C49" w:rsidRPr="00991F16" w:rsidRDefault="006C5C49" w:rsidP="006C5C49">
      <w:pPr>
        <w:tabs>
          <w:tab w:val="left" w:pos="542"/>
        </w:tabs>
        <w:spacing w:line="276" w:lineRule="auto"/>
        <w:ind w:right="115"/>
        <w:rPr>
          <w:rFonts w:asciiTheme="minorHAnsi" w:hAnsiTheme="minorHAnsi" w:cstheme="minorHAnsi"/>
        </w:rPr>
      </w:pPr>
    </w:p>
    <w:p w14:paraId="60B23CDF" w14:textId="77777777" w:rsidR="006C5C49" w:rsidRPr="00991F16" w:rsidRDefault="006C5C49" w:rsidP="006C5C49">
      <w:pPr>
        <w:tabs>
          <w:tab w:val="left" w:pos="542"/>
        </w:tabs>
        <w:spacing w:line="276" w:lineRule="auto"/>
        <w:ind w:right="115"/>
        <w:rPr>
          <w:rFonts w:asciiTheme="minorHAnsi" w:hAnsiTheme="minorHAnsi" w:cstheme="minorHAnsi"/>
        </w:rPr>
      </w:pPr>
    </w:p>
    <w:p w14:paraId="30D61B0B" w14:textId="77777777" w:rsidR="006C5C49" w:rsidRPr="00991F16" w:rsidRDefault="006C5C49" w:rsidP="006C5C49">
      <w:pPr>
        <w:tabs>
          <w:tab w:val="left" w:pos="542"/>
        </w:tabs>
        <w:spacing w:line="276" w:lineRule="auto"/>
        <w:ind w:right="115"/>
        <w:rPr>
          <w:rFonts w:asciiTheme="minorHAnsi" w:hAnsiTheme="minorHAnsi" w:cstheme="minorHAnsi"/>
        </w:rPr>
      </w:pPr>
    </w:p>
    <w:p w14:paraId="20D83B48" w14:textId="77777777" w:rsidR="006C5C49" w:rsidRPr="00991F16" w:rsidRDefault="006C5C49" w:rsidP="006C5C49">
      <w:pPr>
        <w:tabs>
          <w:tab w:val="left" w:pos="542"/>
        </w:tabs>
        <w:spacing w:line="276" w:lineRule="auto"/>
        <w:ind w:right="115"/>
        <w:rPr>
          <w:rFonts w:asciiTheme="minorHAnsi" w:hAnsiTheme="minorHAnsi" w:cstheme="minorHAnsi"/>
        </w:rPr>
      </w:pPr>
    </w:p>
    <w:p w14:paraId="2266FB2C" w14:textId="77777777" w:rsidR="006C5C49" w:rsidRPr="00991F16" w:rsidRDefault="006C5C49" w:rsidP="006C5C49">
      <w:pPr>
        <w:tabs>
          <w:tab w:val="left" w:pos="542"/>
        </w:tabs>
        <w:spacing w:line="276" w:lineRule="auto"/>
        <w:ind w:right="115"/>
        <w:rPr>
          <w:rFonts w:asciiTheme="minorHAnsi" w:hAnsiTheme="minorHAnsi" w:cstheme="minorHAnsi"/>
        </w:rPr>
      </w:pPr>
    </w:p>
    <w:p w14:paraId="63BE7B6F" w14:textId="77777777" w:rsidR="006C5C49" w:rsidRPr="00991F16" w:rsidRDefault="006C5C49" w:rsidP="006C5C49">
      <w:pPr>
        <w:tabs>
          <w:tab w:val="left" w:pos="542"/>
        </w:tabs>
        <w:spacing w:line="276" w:lineRule="auto"/>
        <w:ind w:right="115"/>
        <w:rPr>
          <w:rFonts w:asciiTheme="minorHAnsi" w:hAnsiTheme="minorHAnsi" w:cstheme="minorHAnsi"/>
        </w:rPr>
      </w:pPr>
    </w:p>
    <w:p w14:paraId="1D9230DC" w14:textId="77777777" w:rsidR="006C5C49" w:rsidRPr="00991F16" w:rsidRDefault="006C5C49" w:rsidP="006C5C49">
      <w:pPr>
        <w:tabs>
          <w:tab w:val="left" w:pos="542"/>
        </w:tabs>
        <w:spacing w:line="276" w:lineRule="auto"/>
        <w:ind w:right="115"/>
        <w:rPr>
          <w:rFonts w:asciiTheme="minorHAnsi" w:hAnsiTheme="minorHAnsi" w:cstheme="minorHAnsi"/>
        </w:rPr>
      </w:pPr>
    </w:p>
    <w:p w14:paraId="0C69321B" w14:textId="77777777" w:rsidR="006C5C49" w:rsidRPr="00991F16" w:rsidRDefault="006C5C49" w:rsidP="006C5C49">
      <w:pPr>
        <w:tabs>
          <w:tab w:val="left" w:pos="542"/>
        </w:tabs>
        <w:spacing w:line="276" w:lineRule="auto"/>
        <w:ind w:right="115"/>
        <w:rPr>
          <w:rFonts w:asciiTheme="minorHAnsi" w:hAnsiTheme="minorHAnsi" w:cstheme="minorHAnsi"/>
        </w:rPr>
      </w:pPr>
    </w:p>
    <w:p w14:paraId="3AB3E28B" w14:textId="77777777" w:rsidR="006C5C49" w:rsidRPr="00991F16" w:rsidRDefault="006C5C49" w:rsidP="006C5C49">
      <w:pPr>
        <w:tabs>
          <w:tab w:val="left" w:pos="542"/>
        </w:tabs>
        <w:spacing w:line="276" w:lineRule="auto"/>
        <w:ind w:right="115"/>
        <w:rPr>
          <w:rFonts w:asciiTheme="minorHAnsi" w:hAnsiTheme="minorHAnsi" w:cstheme="minorHAnsi"/>
        </w:rPr>
      </w:pPr>
    </w:p>
    <w:p w14:paraId="2206B2D5" w14:textId="77777777" w:rsidR="006C5C49" w:rsidRPr="00991F16" w:rsidRDefault="006C5C49" w:rsidP="006C5C49">
      <w:pPr>
        <w:tabs>
          <w:tab w:val="left" w:pos="542"/>
        </w:tabs>
        <w:spacing w:line="276" w:lineRule="auto"/>
        <w:ind w:right="115"/>
        <w:rPr>
          <w:rFonts w:asciiTheme="minorHAnsi" w:hAnsiTheme="minorHAnsi" w:cstheme="minorHAnsi"/>
        </w:rPr>
      </w:pPr>
    </w:p>
    <w:p w14:paraId="76076207" w14:textId="77777777" w:rsidR="006C5C49" w:rsidRPr="00991F16" w:rsidRDefault="006C5C49" w:rsidP="006C5C49">
      <w:pPr>
        <w:tabs>
          <w:tab w:val="left" w:pos="542"/>
        </w:tabs>
        <w:spacing w:line="276" w:lineRule="auto"/>
        <w:ind w:right="115"/>
        <w:rPr>
          <w:rFonts w:asciiTheme="minorHAnsi" w:hAnsiTheme="minorHAnsi" w:cstheme="minorHAnsi"/>
        </w:rPr>
      </w:pPr>
    </w:p>
    <w:p w14:paraId="14489FC8" w14:textId="77777777" w:rsidR="006C5C49" w:rsidRPr="00991F16" w:rsidRDefault="006C5C49" w:rsidP="006C5C49">
      <w:pPr>
        <w:tabs>
          <w:tab w:val="left" w:pos="542"/>
        </w:tabs>
        <w:spacing w:line="276" w:lineRule="auto"/>
        <w:ind w:right="115"/>
        <w:rPr>
          <w:rFonts w:asciiTheme="minorHAnsi" w:hAnsiTheme="minorHAnsi" w:cstheme="minorHAnsi"/>
        </w:rPr>
      </w:pPr>
    </w:p>
    <w:p w14:paraId="41266B3C" w14:textId="77777777" w:rsidR="006C5C49" w:rsidRPr="00991F16" w:rsidRDefault="006C5C49" w:rsidP="006C5C49">
      <w:pPr>
        <w:tabs>
          <w:tab w:val="left" w:pos="542"/>
        </w:tabs>
        <w:spacing w:line="276" w:lineRule="auto"/>
        <w:ind w:right="115"/>
        <w:rPr>
          <w:rFonts w:asciiTheme="minorHAnsi" w:hAnsiTheme="minorHAnsi" w:cstheme="minorHAnsi"/>
        </w:rPr>
      </w:pPr>
    </w:p>
    <w:p w14:paraId="79ECC3BF" w14:textId="77777777" w:rsidR="006C5C49" w:rsidRPr="00991F16" w:rsidRDefault="006C5C49" w:rsidP="006C5C49">
      <w:pPr>
        <w:tabs>
          <w:tab w:val="left" w:pos="542"/>
        </w:tabs>
        <w:spacing w:line="276" w:lineRule="auto"/>
        <w:ind w:right="115"/>
        <w:rPr>
          <w:rFonts w:asciiTheme="minorHAnsi" w:hAnsiTheme="minorHAnsi" w:cstheme="minorHAnsi"/>
        </w:rPr>
      </w:pPr>
    </w:p>
    <w:p w14:paraId="0B1E6642" w14:textId="77777777" w:rsidR="006C5C49" w:rsidRPr="00991F16" w:rsidRDefault="006C5C49" w:rsidP="006C5C49">
      <w:pPr>
        <w:widowControl/>
        <w:autoSpaceDE/>
        <w:autoSpaceDN/>
        <w:spacing w:after="60" w:line="312" w:lineRule="auto"/>
        <w:jc w:val="right"/>
        <w:rPr>
          <w:rFonts w:asciiTheme="minorHAnsi" w:hAnsiTheme="minorHAnsi" w:cstheme="minorHAnsi"/>
          <w:b/>
          <w:i/>
          <w:lang w:eastAsia="pl-PL"/>
        </w:rPr>
      </w:pPr>
      <w:r w:rsidRPr="00991F16">
        <w:rPr>
          <w:rFonts w:asciiTheme="minorHAnsi" w:hAnsiTheme="minorHAnsi" w:cstheme="minorHAnsi"/>
          <w:b/>
          <w:i/>
          <w:lang w:eastAsia="pl-PL"/>
        </w:rPr>
        <w:t>Załącznik nr 7 do SWZ</w:t>
      </w:r>
    </w:p>
    <w:p w14:paraId="2845ACCC" w14:textId="77777777" w:rsidR="006C5C49" w:rsidRPr="00991F16" w:rsidRDefault="006C5C49" w:rsidP="006C5C49">
      <w:pPr>
        <w:widowControl/>
        <w:autoSpaceDE/>
        <w:autoSpaceDN/>
        <w:spacing w:after="60" w:line="312" w:lineRule="auto"/>
        <w:jc w:val="both"/>
        <w:rPr>
          <w:rFonts w:asciiTheme="minorHAnsi" w:hAnsiTheme="minorHAnsi" w:cstheme="minorHAnsi"/>
          <w:lang w:eastAsia="pl-PL"/>
        </w:rPr>
      </w:pPr>
    </w:p>
    <w:p w14:paraId="1402D824" w14:textId="77777777" w:rsidR="006C5C49" w:rsidRPr="00991F16" w:rsidRDefault="006C5C49" w:rsidP="006C5C49">
      <w:pPr>
        <w:widowControl/>
        <w:autoSpaceDE/>
        <w:autoSpaceDN/>
        <w:spacing w:after="60" w:line="312" w:lineRule="auto"/>
        <w:jc w:val="both"/>
        <w:rPr>
          <w:rFonts w:asciiTheme="minorHAnsi" w:hAnsiTheme="minorHAnsi" w:cstheme="minorHAnsi"/>
          <w:lang w:eastAsia="pl-PL"/>
        </w:rPr>
      </w:pPr>
    </w:p>
    <w:p w14:paraId="4C2AA23D" w14:textId="77777777" w:rsidR="006C5C49" w:rsidRPr="00991F16" w:rsidRDefault="006C5C49" w:rsidP="006C5C49">
      <w:pPr>
        <w:widowControl/>
        <w:autoSpaceDE/>
        <w:autoSpaceDN/>
        <w:spacing w:after="60" w:line="312" w:lineRule="auto"/>
        <w:jc w:val="center"/>
        <w:rPr>
          <w:rFonts w:asciiTheme="minorHAnsi" w:hAnsiTheme="minorHAnsi" w:cstheme="minorHAnsi"/>
          <w:b/>
          <w:lang w:eastAsia="pl-PL"/>
        </w:rPr>
      </w:pPr>
      <w:r w:rsidRPr="00991F16">
        <w:rPr>
          <w:rFonts w:asciiTheme="minorHAnsi" w:hAnsiTheme="minorHAnsi" w:cstheme="minorHAnsi"/>
          <w:b/>
          <w:lang w:eastAsia="pl-PL"/>
        </w:rPr>
        <w:t xml:space="preserve">Oświadczenie, o którym mowa w art. 117 ust. 4 </w:t>
      </w:r>
      <w:r w:rsidRPr="00991F16">
        <w:rPr>
          <w:rFonts w:asciiTheme="minorHAnsi" w:eastAsia="Calibri" w:hAnsiTheme="minorHAnsi" w:cstheme="minorHAnsi"/>
          <w:b/>
          <w:bCs/>
        </w:rPr>
        <w:t xml:space="preserve">ustawy z dnia 11 września 2019 r. Prawo zamówień publicznych </w:t>
      </w:r>
      <w:r w:rsidRPr="00991F16">
        <w:rPr>
          <w:rFonts w:asciiTheme="minorHAnsi" w:eastAsia="Calibri" w:hAnsiTheme="minorHAnsi" w:cstheme="minorHAnsi"/>
          <w:bCs/>
        </w:rPr>
        <w:t xml:space="preserve">(dalej jako: </w:t>
      </w:r>
      <w:proofErr w:type="spellStart"/>
      <w:r w:rsidRPr="00991F16">
        <w:rPr>
          <w:rFonts w:asciiTheme="minorHAnsi" w:eastAsia="Calibri" w:hAnsiTheme="minorHAnsi" w:cstheme="minorHAnsi"/>
          <w:bCs/>
        </w:rPr>
        <w:t>Pzp</w:t>
      </w:r>
      <w:proofErr w:type="spellEnd"/>
      <w:r w:rsidRPr="00991F16">
        <w:rPr>
          <w:rFonts w:asciiTheme="minorHAnsi" w:eastAsia="Calibri" w:hAnsiTheme="minorHAnsi" w:cstheme="minorHAnsi"/>
          <w:bCs/>
        </w:rPr>
        <w:t>)</w:t>
      </w:r>
    </w:p>
    <w:p w14:paraId="1A9ECABD" w14:textId="77777777" w:rsidR="006C5C49" w:rsidRPr="00991F16" w:rsidRDefault="006C5C49" w:rsidP="006C5C49">
      <w:pPr>
        <w:widowControl/>
        <w:autoSpaceDE/>
        <w:autoSpaceDN/>
        <w:spacing w:after="60" w:line="312" w:lineRule="auto"/>
        <w:jc w:val="center"/>
        <w:rPr>
          <w:rFonts w:asciiTheme="minorHAnsi" w:hAnsiTheme="minorHAnsi" w:cstheme="minorHAnsi"/>
          <w:lang w:eastAsia="pl-PL"/>
        </w:rPr>
      </w:pPr>
      <w:r w:rsidRPr="00991F16">
        <w:rPr>
          <w:rFonts w:asciiTheme="minorHAnsi" w:hAnsiTheme="minorHAnsi" w:cstheme="minorHAnsi"/>
          <w:lang w:eastAsia="pl-PL"/>
        </w:rPr>
        <w:t>W przypadku Wykonawców wspólnie ubiegających się o udzielenie zamówienia</w:t>
      </w:r>
    </w:p>
    <w:p w14:paraId="58D48090" w14:textId="77777777" w:rsidR="006C5C49" w:rsidRPr="00991F16" w:rsidRDefault="006C5C49" w:rsidP="006C5C49">
      <w:pPr>
        <w:widowControl/>
        <w:autoSpaceDE/>
        <w:autoSpaceDN/>
        <w:spacing w:after="60" w:line="312" w:lineRule="auto"/>
        <w:rPr>
          <w:rFonts w:asciiTheme="minorHAnsi" w:hAnsiTheme="minorHAnsi" w:cstheme="minorHAnsi"/>
          <w:lang w:eastAsia="pl-PL"/>
        </w:rPr>
      </w:pPr>
    </w:p>
    <w:p w14:paraId="6B54EE39" w14:textId="77777777" w:rsidR="006C5C49" w:rsidRPr="00991F16" w:rsidRDefault="006C5C49" w:rsidP="006C5C49">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r w:rsidRPr="00991F16">
        <w:rPr>
          <w:rFonts w:asciiTheme="minorHAnsi" w:hAnsiTheme="minorHAnsi" w:cstheme="minorHAnsi"/>
          <w:lang w:eastAsia="pl-PL"/>
        </w:rPr>
        <w:t>Działając na podstawie art. 117 ust. 4 ustawy PZP oświadczam, iż Wykonawcy wspólnie ubiegający się o udzielenie zamówienia zrealizują przedmiotowe zamówienie w zakresie określonym w tabeli:</w:t>
      </w:r>
    </w:p>
    <w:tbl>
      <w:tblPr>
        <w:tblStyle w:val="Tabela-Siatka"/>
        <w:tblW w:w="0" w:type="auto"/>
        <w:tblLook w:val="04A0" w:firstRow="1" w:lastRow="0" w:firstColumn="1" w:lastColumn="0" w:noHBand="0" w:noVBand="1"/>
      </w:tblPr>
      <w:tblGrid>
        <w:gridCol w:w="562"/>
        <w:gridCol w:w="3828"/>
        <w:gridCol w:w="4536"/>
      </w:tblGrid>
      <w:tr w:rsidR="006C5C49" w:rsidRPr="00991F16" w14:paraId="61C3AECC" w14:textId="77777777" w:rsidTr="008427B3">
        <w:tc>
          <w:tcPr>
            <w:tcW w:w="562" w:type="dxa"/>
          </w:tcPr>
          <w:p w14:paraId="3443FFB6" w14:textId="77777777" w:rsidR="006C5C49" w:rsidRPr="00991F16" w:rsidRDefault="006C5C49" w:rsidP="008427B3">
            <w:pPr>
              <w:tabs>
                <w:tab w:val="left" w:leader="dot" w:pos="142"/>
                <w:tab w:val="left" w:leader="dot" w:pos="8931"/>
              </w:tabs>
              <w:spacing w:after="60" w:line="312" w:lineRule="auto"/>
              <w:jc w:val="center"/>
              <w:rPr>
                <w:rFonts w:asciiTheme="minorHAnsi" w:hAnsiTheme="minorHAnsi" w:cstheme="minorHAnsi"/>
                <w:sz w:val="22"/>
                <w:szCs w:val="22"/>
              </w:rPr>
            </w:pPr>
            <w:r w:rsidRPr="00991F16">
              <w:rPr>
                <w:rFonts w:asciiTheme="minorHAnsi" w:hAnsiTheme="minorHAnsi" w:cstheme="minorHAnsi"/>
                <w:sz w:val="22"/>
                <w:szCs w:val="22"/>
              </w:rPr>
              <w:t>l.p.</w:t>
            </w:r>
          </w:p>
        </w:tc>
        <w:tc>
          <w:tcPr>
            <w:tcW w:w="3828" w:type="dxa"/>
          </w:tcPr>
          <w:p w14:paraId="2FB5BE76" w14:textId="77777777" w:rsidR="006C5C49" w:rsidRPr="00991F16" w:rsidRDefault="006C5C49" w:rsidP="008427B3">
            <w:pPr>
              <w:tabs>
                <w:tab w:val="left" w:leader="dot" w:pos="142"/>
                <w:tab w:val="left" w:leader="dot" w:pos="8931"/>
              </w:tabs>
              <w:spacing w:after="60" w:line="312" w:lineRule="auto"/>
              <w:jc w:val="center"/>
              <w:rPr>
                <w:rFonts w:asciiTheme="minorHAnsi" w:hAnsiTheme="minorHAnsi" w:cstheme="minorHAnsi"/>
                <w:sz w:val="22"/>
                <w:szCs w:val="22"/>
              </w:rPr>
            </w:pPr>
            <w:r w:rsidRPr="00991F16">
              <w:rPr>
                <w:rFonts w:asciiTheme="minorHAnsi" w:hAnsiTheme="minorHAnsi" w:cstheme="minorHAnsi"/>
                <w:sz w:val="22"/>
                <w:szCs w:val="22"/>
              </w:rPr>
              <w:t>Nazwa Wykonawcy</w:t>
            </w:r>
          </w:p>
        </w:tc>
        <w:tc>
          <w:tcPr>
            <w:tcW w:w="4536" w:type="dxa"/>
          </w:tcPr>
          <w:p w14:paraId="6A588A6F" w14:textId="77777777" w:rsidR="006C5C49" w:rsidRPr="00991F16" w:rsidRDefault="006C5C49" w:rsidP="008427B3">
            <w:pPr>
              <w:tabs>
                <w:tab w:val="left" w:leader="dot" w:pos="142"/>
                <w:tab w:val="left" w:leader="dot" w:pos="8931"/>
              </w:tabs>
              <w:spacing w:after="60" w:line="312" w:lineRule="auto"/>
              <w:jc w:val="center"/>
              <w:rPr>
                <w:rFonts w:asciiTheme="minorHAnsi" w:hAnsiTheme="minorHAnsi" w:cstheme="minorHAnsi"/>
                <w:sz w:val="22"/>
                <w:szCs w:val="22"/>
              </w:rPr>
            </w:pPr>
            <w:r w:rsidRPr="00991F16">
              <w:rPr>
                <w:rFonts w:asciiTheme="minorHAnsi" w:hAnsiTheme="minorHAnsi" w:cstheme="minorHAnsi"/>
                <w:sz w:val="22"/>
                <w:szCs w:val="22"/>
              </w:rPr>
              <w:t>Zakres zamówienia realizowany przez Wykonawcę</w:t>
            </w:r>
          </w:p>
        </w:tc>
      </w:tr>
      <w:tr w:rsidR="006C5C49" w:rsidRPr="00991F16" w14:paraId="2F66190E" w14:textId="77777777" w:rsidTr="008427B3">
        <w:tc>
          <w:tcPr>
            <w:tcW w:w="562" w:type="dxa"/>
          </w:tcPr>
          <w:p w14:paraId="2B15A639" w14:textId="77777777" w:rsidR="006C5C49" w:rsidRPr="00991F16" w:rsidRDefault="006C5C49" w:rsidP="008427B3">
            <w:pPr>
              <w:tabs>
                <w:tab w:val="left" w:leader="dot" w:pos="142"/>
                <w:tab w:val="left" w:leader="dot" w:pos="8931"/>
              </w:tabs>
              <w:spacing w:after="60" w:line="312" w:lineRule="auto"/>
              <w:jc w:val="both"/>
              <w:rPr>
                <w:rFonts w:asciiTheme="minorHAnsi" w:hAnsiTheme="minorHAnsi" w:cstheme="minorHAnsi"/>
                <w:sz w:val="22"/>
                <w:szCs w:val="22"/>
              </w:rPr>
            </w:pPr>
            <w:r w:rsidRPr="00991F16">
              <w:rPr>
                <w:rFonts w:asciiTheme="minorHAnsi" w:hAnsiTheme="minorHAnsi" w:cstheme="minorHAnsi"/>
                <w:sz w:val="22"/>
                <w:szCs w:val="22"/>
              </w:rPr>
              <w:t>1.</w:t>
            </w:r>
          </w:p>
        </w:tc>
        <w:tc>
          <w:tcPr>
            <w:tcW w:w="3828" w:type="dxa"/>
          </w:tcPr>
          <w:p w14:paraId="78969193" w14:textId="77777777" w:rsidR="006C5C49" w:rsidRPr="00991F16" w:rsidRDefault="006C5C49" w:rsidP="008427B3">
            <w:pPr>
              <w:tabs>
                <w:tab w:val="left" w:leader="dot" w:pos="142"/>
                <w:tab w:val="left" w:leader="dot" w:pos="8931"/>
              </w:tabs>
              <w:spacing w:after="60" w:line="312" w:lineRule="auto"/>
              <w:jc w:val="both"/>
              <w:rPr>
                <w:rFonts w:asciiTheme="minorHAnsi" w:hAnsiTheme="minorHAnsi" w:cstheme="minorHAnsi"/>
                <w:sz w:val="22"/>
                <w:szCs w:val="22"/>
              </w:rPr>
            </w:pPr>
          </w:p>
        </w:tc>
        <w:tc>
          <w:tcPr>
            <w:tcW w:w="4536" w:type="dxa"/>
          </w:tcPr>
          <w:p w14:paraId="435BAF6F" w14:textId="77777777" w:rsidR="006C5C49" w:rsidRPr="00991F16" w:rsidRDefault="006C5C49" w:rsidP="008427B3">
            <w:pPr>
              <w:tabs>
                <w:tab w:val="left" w:leader="dot" w:pos="142"/>
                <w:tab w:val="left" w:leader="dot" w:pos="8931"/>
              </w:tabs>
              <w:spacing w:after="60" w:line="312" w:lineRule="auto"/>
              <w:jc w:val="both"/>
              <w:rPr>
                <w:rFonts w:asciiTheme="minorHAnsi" w:hAnsiTheme="minorHAnsi" w:cstheme="minorHAnsi"/>
                <w:sz w:val="22"/>
                <w:szCs w:val="22"/>
              </w:rPr>
            </w:pPr>
          </w:p>
        </w:tc>
      </w:tr>
      <w:tr w:rsidR="006C5C49" w:rsidRPr="00991F16" w14:paraId="37F28291" w14:textId="77777777" w:rsidTr="008427B3">
        <w:tc>
          <w:tcPr>
            <w:tcW w:w="562" w:type="dxa"/>
          </w:tcPr>
          <w:p w14:paraId="7ADBFEDB" w14:textId="77777777" w:rsidR="006C5C49" w:rsidRPr="00991F16" w:rsidRDefault="006C5C49" w:rsidP="008427B3">
            <w:pPr>
              <w:tabs>
                <w:tab w:val="left" w:leader="dot" w:pos="142"/>
                <w:tab w:val="left" w:leader="dot" w:pos="8931"/>
              </w:tabs>
              <w:spacing w:after="60" w:line="312" w:lineRule="auto"/>
              <w:jc w:val="both"/>
              <w:rPr>
                <w:rFonts w:asciiTheme="minorHAnsi" w:hAnsiTheme="minorHAnsi" w:cstheme="minorHAnsi"/>
                <w:sz w:val="22"/>
                <w:szCs w:val="22"/>
              </w:rPr>
            </w:pPr>
            <w:r w:rsidRPr="00991F16">
              <w:rPr>
                <w:rFonts w:asciiTheme="minorHAnsi" w:hAnsiTheme="minorHAnsi" w:cstheme="minorHAnsi"/>
                <w:sz w:val="22"/>
                <w:szCs w:val="22"/>
              </w:rPr>
              <w:t>2.</w:t>
            </w:r>
          </w:p>
        </w:tc>
        <w:tc>
          <w:tcPr>
            <w:tcW w:w="3828" w:type="dxa"/>
          </w:tcPr>
          <w:p w14:paraId="64CD106A" w14:textId="77777777" w:rsidR="006C5C49" w:rsidRPr="00991F16" w:rsidRDefault="006C5C49" w:rsidP="008427B3">
            <w:pPr>
              <w:tabs>
                <w:tab w:val="left" w:leader="dot" w:pos="142"/>
                <w:tab w:val="left" w:leader="dot" w:pos="8931"/>
              </w:tabs>
              <w:spacing w:after="60" w:line="312" w:lineRule="auto"/>
              <w:jc w:val="both"/>
              <w:rPr>
                <w:rFonts w:asciiTheme="minorHAnsi" w:hAnsiTheme="minorHAnsi" w:cstheme="minorHAnsi"/>
                <w:sz w:val="22"/>
                <w:szCs w:val="22"/>
              </w:rPr>
            </w:pPr>
          </w:p>
        </w:tc>
        <w:tc>
          <w:tcPr>
            <w:tcW w:w="4536" w:type="dxa"/>
          </w:tcPr>
          <w:p w14:paraId="29FBB243" w14:textId="77777777" w:rsidR="006C5C49" w:rsidRPr="00991F16" w:rsidRDefault="006C5C49" w:rsidP="008427B3">
            <w:pPr>
              <w:tabs>
                <w:tab w:val="left" w:leader="dot" w:pos="142"/>
                <w:tab w:val="left" w:leader="dot" w:pos="8931"/>
              </w:tabs>
              <w:spacing w:after="60" w:line="312" w:lineRule="auto"/>
              <w:jc w:val="both"/>
              <w:rPr>
                <w:rFonts w:asciiTheme="minorHAnsi" w:hAnsiTheme="minorHAnsi" w:cstheme="minorHAnsi"/>
                <w:sz w:val="22"/>
                <w:szCs w:val="22"/>
              </w:rPr>
            </w:pPr>
          </w:p>
        </w:tc>
      </w:tr>
    </w:tbl>
    <w:p w14:paraId="6D87C06D" w14:textId="77777777" w:rsidR="006C5C49" w:rsidRPr="00991F16" w:rsidRDefault="006C5C49" w:rsidP="006C5C49">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0BEE07F1" w14:textId="77777777" w:rsidR="006C5C49" w:rsidRPr="00991F16" w:rsidRDefault="006C5C49" w:rsidP="006C5C49">
      <w:pPr>
        <w:widowControl/>
        <w:tabs>
          <w:tab w:val="left" w:leader="underscore" w:pos="2251"/>
          <w:tab w:val="left" w:leader="underscore" w:pos="3566"/>
        </w:tabs>
        <w:adjustRightInd w:val="0"/>
        <w:spacing w:after="60" w:line="312" w:lineRule="auto"/>
        <w:ind w:firstLine="1793"/>
        <w:jc w:val="right"/>
        <w:rPr>
          <w:rFonts w:asciiTheme="minorHAnsi" w:eastAsia="Calibri" w:hAnsiTheme="minorHAnsi" w:cstheme="minorHAnsi"/>
        </w:rPr>
      </w:pPr>
      <w:r w:rsidRPr="00991F16">
        <w:rPr>
          <w:rFonts w:asciiTheme="minorHAnsi" w:eastAsia="Calibri" w:hAnsiTheme="minorHAnsi" w:cstheme="minorHAnsi"/>
        </w:rPr>
        <w:t>…………….……., dnia …………………. r.</w:t>
      </w:r>
    </w:p>
    <w:p w14:paraId="45B36338" w14:textId="77777777" w:rsidR="006C5C49" w:rsidRPr="00991F16" w:rsidRDefault="006C5C49" w:rsidP="006C5C49">
      <w:pPr>
        <w:widowControl/>
        <w:tabs>
          <w:tab w:val="left" w:leader="underscore" w:pos="2251"/>
          <w:tab w:val="left" w:leader="underscore" w:pos="3566"/>
        </w:tabs>
        <w:adjustRightInd w:val="0"/>
        <w:spacing w:after="60" w:line="312" w:lineRule="auto"/>
        <w:ind w:firstLine="1793"/>
        <w:jc w:val="right"/>
        <w:rPr>
          <w:rFonts w:asciiTheme="minorHAnsi" w:hAnsiTheme="minorHAnsi" w:cstheme="minorHAnsi"/>
          <w:i/>
          <w:lang w:eastAsia="pl-PL"/>
        </w:rPr>
      </w:pPr>
      <w:r w:rsidRPr="00991F16">
        <w:rPr>
          <w:rFonts w:asciiTheme="minorHAnsi" w:hAnsiTheme="minorHAnsi" w:cstheme="minorHAnsi"/>
          <w:i/>
          <w:lang w:eastAsia="pl-PL"/>
        </w:rPr>
        <w:t>……………………………….</w:t>
      </w:r>
    </w:p>
    <w:p w14:paraId="0DF23DCE" w14:textId="77777777" w:rsidR="006C5C49" w:rsidRPr="00991F16" w:rsidRDefault="006C5C49" w:rsidP="006C5C49">
      <w:pPr>
        <w:widowControl/>
        <w:tabs>
          <w:tab w:val="left" w:leader="underscore" w:pos="2251"/>
          <w:tab w:val="left" w:leader="underscore" w:pos="3566"/>
        </w:tabs>
        <w:adjustRightInd w:val="0"/>
        <w:spacing w:after="60" w:line="312" w:lineRule="auto"/>
        <w:ind w:firstLine="1793"/>
        <w:jc w:val="right"/>
        <w:rPr>
          <w:rFonts w:asciiTheme="minorHAnsi" w:eastAsia="Calibri" w:hAnsiTheme="minorHAnsi" w:cstheme="minorHAnsi"/>
        </w:rPr>
      </w:pPr>
      <w:r w:rsidRPr="00991F16">
        <w:rPr>
          <w:rFonts w:asciiTheme="minorHAnsi" w:hAnsiTheme="minorHAnsi" w:cstheme="minorHAnsi"/>
          <w:i/>
          <w:lang w:eastAsia="pl-PL"/>
        </w:rPr>
        <w:t>Imię i nazwisko</w:t>
      </w:r>
    </w:p>
    <w:p w14:paraId="2139AEE0" w14:textId="77777777" w:rsidR="006C5C49" w:rsidRPr="00991F16" w:rsidRDefault="006C5C49" w:rsidP="006C5C49">
      <w:pPr>
        <w:keepNext/>
        <w:keepLines/>
        <w:widowControl/>
        <w:adjustRightInd w:val="0"/>
        <w:spacing w:before="200" w:after="60" w:line="312" w:lineRule="auto"/>
        <w:ind w:left="284"/>
        <w:jc w:val="right"/>
        <w:outlineLvl w:val="3"/>
        <w:rPr>
          <w:rFonts w:asciiTheme="minorHAnsi" w:eastAsia="Calibri" w:hAnsiTheme="minorHAnsi" w:cstheme="minorHAnsi"/>
          <w:bCs/>
          <w:i/>
          <w:iCs/>
          <w:lang w:val="x-none"/>
        </w:rPr>
      </w:pPr>
      <w:r w:rsidRPr="00991F16">
        <w:rPr>
          <w:rFonts w:asciiTheme="minorHAnsi" w:hAnsiTheme="minorHAnsi" w:cstheme="minorHAnsi"/>
          <w:bCs/>
          <w:i/>
          <w:iCs/>
          <w:lang w:val="x-none" w:eastAsia="x-none"/>
        </w:rPr>
        <w:t>podpisano elektronicznie</w:t>
      </w:r>
    </w:p>
    <w:p w14:paraId="2C8FF136" w14:textId="77777777" w:rsidR="00362E09" w:rsidRDefault="00362E09"/>
    <w:sectPr w:rsidR="00362E09">
      <w:pgSz w:w="11910" w:h="16840"/>
      <w:pgMar w:top="1580" w:right="1300" w:bottom="680" w:left="1160" w:header="0" w:footer="40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6DC27" w14:textId="77777777" w:rsidR="006C5C49" w:rsidRDefault="006C5C49" w:rsidP="006C5C49">
      <w:r>
        <w:separator/>
      </w:r>
    </w:p>
  </w:endnote>
  <w:endnote w:type="continuationSeparator" w:id="0">
    <w:p w14:paraId="399DEDAB" w14:textId="77777777" w:rsidR="006C5C49" w:rsidRDefault="006C5C49" w:rsidP="006C5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D7A6D" w14:textId="19658DC0" w:rsidR="006C5C49" w:rsidRDefault="006C5C49" w:rsidP="00DF595C">
    <w:pPr>
      <w:pStyle w:val="Stopka"/>
      <w:jc w:val="center"/>
    </w:pPr>
    <w:r>
      <w:rPr>
        <w:noProof/>
      </w:rPr>
      <w:drawing>
        <wp:inline distT="0" distB="0" distL="0" distR="0" wp14:anchorId="4BA77D30" wp14:editId="1844906E">
          <wp:extent cx="5489575" cy="662305"/>
          <wp:effectExtent l="0" t="0" r="0" b="444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9575" cy="66230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EE965" w14:textId="57C6BD57" w:rsidR="006C5C49" w:rsidRDefault="006C5C49" w:rsidP="00DF595C">
    <w:pPr>
      <w:pStyle w:val="Stopka"/>
      <w:jc w:val="center"/>
    </w:pPr>
    <w:r>
      <w:rPr>
        <w:noProof/>
      </w:rPr>
      <w:drawing>
        <wp:inline distT="0" distB="0" distL="0" distR="0" wp14:anchorId="737A8642" wp14:editId="799EAFAF">
          <wp:extent cx="5489575" cy="662305"/>
          <wp:effectExtent l="0" t="0" r="0" b="444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9575" cy="66230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CD86E" w14:textId="77777777" w:rsidR="006C5C49" w:rsidRDefault="006C5C49" w:rsidP="00DF595C">
    <w:pPr>
      <w:pStyle w:val="Stopka"/>
      <w:jc w:val="center"/>
    </w:pPr>
    <w:r>
      <w:rPr>
        <w:noProof/>
      </w:rPr>
      <w:drawing>
        <wp:inline distT="0" distB="0" distL="0" distR="0" wp14:anchorId="1574E3FF" wp14:editId="405B6B9A">
          <wp:extent cx="5489575" cy="664210"/>
          <wp:effectExtent l="0" t="0" r="0"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9575" cy="66421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5219B" w14:textId="77777777" w:rsidR="006C5C49" w:rsidRDefault="006C5C49" w:rsidP="006C5C49">
      <w:r>
        <w:separator/>
      </w:r>
    </w:p>
  </w:footnote>
  <w:footnote w:type="continuationSeparator" w:id="0">
    <w:p w14:paraId="2EC3A9EB" w14:textId="77777777" w:rsidR="006C5C49" w:rsidRDefault="006C5C49" w:rsidP="006C5C49">
      <w:r>
        <w:continuationSeparator/>
      </w:r>
    </w:p>
  </w:footnote>
  <w:footnote w:id="1">
    <w:p w14:paraId="3CF69334" w14:textId="77777777" w:rsidR="006C5C49" w:rsidRPr="00A13B6D" w:rsidDel="00647F93" w:rsidRDefault="006C5C49" w:rsidP="006C5C49">
      <w:pPr>
        <w:pStyle w:val="Tekstprzypisudolnego"/>
        <w:rPr>
          <w:del w:id="2" w:author="Maria Wojewoda" w:date="2021-05-12T07:47:00Z"/>
          <w:sz w:val="16"/>
          <w:szCs w:val="16"/>
        </w:rPr>
      </w:pPr>
    </w:p>
  </w:footnote>
  <w:footnote w:id="2">
    <w:p w14:paraId="5A7A04D6" w14:textId="77777777" w:rsidR="006C5C49" w:rsidRDefault="006C5C49" w:rsidP="006C5C49"/>
  </w:footnote>
  <w:footnote w:id="3">
    <w:p w14:paraId="16186282" w14:textId="77777777" w:rsidR="006C5C49" w:rsidRPr="00A13B6D" w:rsidRDefault="006C5C49" w:rsidP="006C5C49">
      <w:pPr>
        <w:pStyle w:val="Tekstprzypisudolnego"/>
        <w:jc w:val="both"/>
        <w:rPr>
          <w:sz w:val="16"/>
          <w:szCs w:val="16"/>
        </w:rPr>
      </w:pPr>
      <w:r>
        <w:rPr>
          <w:rStyle w:val="Odwoanieprzypisudolnego"/>
        </w:rPr>
        <w:footnoteRef/>
      </w:r>
      <w:r>
        <w:t xml:space="preserve"> </w:t>
      </w:r>
      <w:r w:rsidRPr="00A13B6D">
        <w:rPr>
          <w:sz w:val="16"/>
          <w:szCs w:val="16"/>
        </w:rPr>
        <w:t>Pouczenie o odpowiedzialności karnej Art. 297 § 1 Kodeksu karnego (Dz. U. Nr 88 poz. 553 z późn. zm.):</w:t>
      </w:r>
    </w:p>
    <w:p w14:paraId="4087C3C2" w14:textId="77777777" w:rsidR="006C5C49" w:rsidRDefault="006C5C49" w:rsidP="006C5C49">
      <w:pPr>
        <w:pStyle w:val="Tekstprzypisudolnego"/>
        <w:jc w:val="both"/>
      </w:pPr>
      <w:r w:rsidRPr="00A13B6D">
        <w:rPr>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336DBB99" w14:textId="77777777" w:rsidR="006C5C49" w:rsidRDefault="006C5C49" w:rsidP="006C5C49">
      <w:pPr>
        <w:pStyle w:val="Tekstprzypisudolnego"/>
      </w:pPr>
      <w:r>
        <w:rPr>
          <w:rStyle w:val="Odwoanieprzypisudolnego"/>
        </w:rPr>
        <w:footnoteRef/>
      </w:r>
      <w:r>
        <w:t xml:space="preserve"> Zgodnie z Ofertą Wykonawcy</w:t>
      </w:r>
    </w:p>
  </w:footnote>
  <w:footnote w:id="5">
    <w:p w14:paraId="13C2B96C" w14:textId="77777777" w:rsidR="006C5C49" w:rsidRDefault="006C5C49" w:rsidP="006C5C49">
      <w:pPr>
        <w:pStyle w:val="Tekstprzypisudolnego"/>
      </w:pPr>
      <w:r>
        <w:rPr>
          <w:rStyle w:val="Odwoanieprzypisudolnego"/>
        </w:rPr>
        <w:footnoteRef/>
      </w:r>
      <w:r>
        <w:t xml:space="preserve"> Zgodnie z Ofertą Wykonawcy</w:t>
      </w:r>
    </w:p>
  </w:footnote>
  <w:footnote w:id="6">
    <w:p w14:paraId="305019BC" w14:textId="77777777" w:rsidR="006C5C49" w:rsidRDefault="006C5C49" w:rsidP="006C5C49">
      <w:pPr>
        <w:pStyle w:val="Tekstprzypisudolnego"/>
      </w:pPr>
      <w:r>
        <w:rPr>
          <w:rStyle w:val="Odwoanieprzypisudolnego"/>
        </w:rPr>
        <w:footnoteRef/>
      </w:r>
      <w:r>
        <w:t xml:space="preserve"> Zgodnie z Ofertą Wykonawcy</w:t>
      </w:r>
    </w:p>
  </w:footnote>
  <w:footnote w:id="7">
    <w:p w14:paraId="0BF80F4D" w14:textId="77777777" w:rsidR="006C5C49" w:rsidRDefault="006C5C49" w:rsidP="006C5C49">
      <w:pPr>
        <w:pStyle w:val="Tekstprzypisudolnego"/>
      </w:pPr>
      <w:r>
        <w:rPr>
          <w:rStyle w:val="Odwoanieprzypisudolnego"/>
        </w:rPr>
        <w:footnoteRef/>
      </w:r>
      <w:r>
        <w:t xml:space="preserve"> Zgodnie z Ofertą Wykonawcy</w:t>
      </w:r>
    </w:p>
  </w:footnote>
  <w:footnote w:id="8">
    <w:p w14:paraId="466FB3D2" w14:textId="77777777" w:rsidR="006C5C49" w:rsidRDefault="006C5C49" w:rsidP="006C5C49">
      <w:pPr>
        <w:pStyle w:val="Tekstprzypisudolnego"/>
      </w:pPr>
      <w:r>
        <w:rPr>
          <w:rStyle w:val="Odwoanieprzypisudolnego"/>
        </w:rPr>
        <w:footnoteRef/>
      </w:r>
      <w:r>
        <w:t xml:space="preserve"> Zgodnie z Ofertą Wykonawcy</w:t>
      </w:r>
    </w:p>
  </w:footnote>
  <w:footnote w:id="9">
    <w:p w14:paraId="465257A1" w14:textId="77777777" w:rsidR="006C5C49" w:rsidRDefault="006C5C49" w:rsidP="006C5C49">
      <w:pPr>
        <w:pStyle w:val="Tekstprzypisudolnego"/>
      </w:pPr>
      <w:r>
        <w:rPr>
          <w:rStyle w:val="Odwoanieprzypisudolnego"/>
        </w:rPr>
        <w:footnoteRef/>
      </w:r>
      <w:r>
        <w:t xml:space="preserve"> Zgodnie z Ofertą Wykonawcy</w:t>
      </w:r>
    </w:p>
  </w:footnote>
  <w:footnote w:id="10">
    <w:p w14:paraId="5FF89B3F" w14:textId="77777777" w:rsidR="006C5C49" w:rsidRDefault="006C5C49" w:rsidP="006C5C49">
      <w:pPr>
        <w:pStyle w:val="Tekstprzypisudolnego"/>
      </w:pPr>
      <w:r>
        <w:rPr>
          <w:rStyle w:val="Odwoanieprzypisudolnego"/>
        </w:rPr>
        <w:footnoteRef/>
      </w:r>
      <w:r>
        <w:t xml:space="preserve"> Zgodnie z Ofertą Wykonawcy</w:t>
      </w:r>
    </w:p>
  </w:footnote>
  <w:footnote w:id="11">
    <w:p w14:paraId="5F689EF8" w14:textId="77777777" w:rsidR="006C5C49" w:rsidRDefault="006C5C49" w:rsidP="006C5C49">
      <w:pPr>
        <w:pStyle w:val="Tekstprzypisudolnego"/>
      </w:pPr>
      <w:r>
        <w:rPr>
          <w:rStyle w:val="Odwoanieprzypisudolnego"/>
        </w:rPr>
        <w:footnoteRef/>
      </w:r>
      <w:r>
        <w:t xml:space="preserve"> Zapis dotyczy ppkt 1)-7)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4601"/>
        </w:tabs>
        <w:ind w:left="4601"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14849BB"/>
    <w:multiLevelType w:val="hybridMultilevel"/>
    <w:tmpl w:val="9A0E77FA"/>
    <w:styleLink w:val="WWNum201211"/>
    <w:lvl w:ilvl="0" w:tplc="177438E4">
      <w:start w:val="1"/>
      <w:numFmt w:val="decimal"/>
      <w:lvlText w:val="%1."/>
      <w:lvlJc w:val="left"/>
    </w:lvl>
    <w:lvl w:ilvl="1" w:tplc="F13C0B8A">
      <w:start w:val="1"/>
      <w:numFmt w:val="lowerLetter"/>
      <w:lvlText w:val="%2."/>
      <w:lvlJc w:val="left"/>
    </w:lvl>
    <w:lvl w:ilvl="2" w:tplc="17D24E24">
      <w:start w:val="1"/>
      <w:numFmt w:val="lowerRoman"/>
      <w:lvlText w:val="%3."/>
      <w:lvlJc w:val="right"/>
    </w:lvl>
    <w:lvl w:ilvl="3" w:tplc="35986014">
      <w:start w:val="1"/>
      <w:numFmt w:val="decimal"/>
      <w:lvlText w:val="%4."/>
      <w:lvlJc w:val="left"/>
    </w:lvl>
    <w:lvl w:ilvl="4" w:tplc="408463C0">
      <w:start w:val="1"/>
      <w:numFmt w:val="lowerLetter"/>
      <w:lvlText w:val="%5."/>
      <w:lvlJc w:val="left"/>
    </w:lvl>
    <w:lvl w:ilvl="5" w:tplc="46AED7E2">
      <w:start w:val="1"/>
      <w:numFmt w:val="lowerRoman"/>
      <w:lvlText w:val="%6."/>
      <w:lvlJc w:val="right"/>
    </w:lvl>
    <w:lvl w:ilvl="6" w:tplc="B1A4807A">
      <w:start w:val="1"/>
      <w:numFmt w:val="decimal"/>
      <w:lvlText w:val="%7."/>
      <w:lvlJc w:val="left"/>
    </w:lvl>
    <w:lvl w:ilvl="7" w:tplc="25F69B14">
      <w:start w:val="1"/>
      <w:numFmt w:val="lowerLetter"/>
      <w:lvlText w:val="%8."/>
      <w:lvlJc w:val="left"/>
    </w:lvl>
    <w:lvl w:ilvl="8" w:tplc="F4E48F18">
      <w:start w:val="1"/>
      <w:numFmt w:val="lowerRoman"/>
      <w:lvlText w:val="%9."/>
      <w:lvlJc w:val="right"/>
    </w:lvl>
  </w:abstractNum>
  <w:abstractNum w:abstractNumId="3" w15:restartNumberingAfterBreak="0">
    <w:nsid w:val="021B785F"/>
    <w:multiLevelType w:val="hybridMultilevel"/>
    <w:tmpl w:val="4AF03C24"/>
    <w:lvl w:ilvl="0" w:tplc="4FA013E2">
      <w:start w:val="1"/>
      <w:numFmt w:val="decimal"/>
      <w:lvlText w:val="%1."/>
      <w:lvlJc w:val="left"/>
      <w:pPr>
        <w:ind w:left="359" w:hanging="360"/>
      </w:pPr>
      <w:rPr>
        <w:rFonts w:hint="default"/>
      </w:rPr>
    </w:lvl>
    <w:lvl w:ilvl="1" w:tplc="F710B60C">
      <w:start w:val="1"/>
      <w:numFmt w:val="decimal"/>
      <w:lvlText w:val="%2)"/>
      <w:lvlJc w:val="left"/>
      <w:pPr>
        <w:ind w:left="1440" w:hanging="360"/>
      </w:pPr>
      <w:rPr>
        <w:rFonts w:hint="default"/>
      </w:rPr>
    </w:lvl>
    <w:lvl w:ilvl="2" w:tplc="86DC2F56">
      <w:start w:val="1"/>
      <w:numFmt w:val="upperRoman"/>
      <w:lvlText w:val="%3."/>
      <w:lvlJc w:val="left"/>
      <w:pPr>
        <w:ind w:left="720" w:hanging="720"/>
      </w:pPr>
      <w:rPr>
        <w:rFonts w:hint="default"/>
        <w:b/>
        <w:b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8E475D"/>
    <w:multiLevelType w:val="hybridMultilevel"/>
    <w:tmpl w:val="0FAA6314"/>
    <w:lvl w:ilvl="0" w:tplc="4E1044A0">
      <w:start w:val="1"/>
      <w:numFmt w:val="decimal"/>
      <w:lvlText w:val="%1)"/>
      <w:lvlJc w:val="left"/>
      <w:pPr>
        <w:ind w:left="360" w:hanging="360"/>
      </w:pPr>
      <w:rPr>
        <w:rFonts w:ascii="Calibri" w:eastAsia="Times New Roman" w:hAnsi="Calibri" w:cs="Calibri"/>
      </w:rPr>
    </w:lvl>
    <w:lvl w:ilvl="1" w:tplc="04150019" w:tentative="1">
      <w:start w:val="1"/>
      <w:numFmt w:val="lowerLetter"/>
      <w:lvlText w:val="%2."/>
      <w:lvlJc w:val="left"/>
      <w:pPr>
        <w:ind w:left="294" w:hanging="360"/>
      </w:pPr>
    </w:lvl>
    <w:lvl w:ilvl="2" w:tplc="0415001B" w:tentative="1">
      <w:start w:val="1"/>
      <w:numFmt w:val="lowerRoman"/>
      <w:lvlText w:val="%3."/>
      <w:lvlJc w:val="right"/>
      <w:pPr>
        <w:ind w:left="1014" w:hanging="180"/>
      </w:pPr>
    </w:lvl>
    <w:lvl w:ilvl="3" w:tplc="0415000F" w:tentative="1">
      <w:start w:val="1"/>
      <w:numFmt w:val="decimal"/>
      <w:lvlText w:val="%4."/>
      <w:lvlJc w:val="left"/>
      <w:pPr>
        <w:ind w:left="1734" w:hanging="360"/>
      </w:pPr>
    </w:lvl>
    <w:lvl w:ilvl="4" w:tplc="04150019" w:tentative="1">
      <w:start w:val="1"/>
      <w:numFmt w:val="lowerLetter"/>
      <w:lvlText w:val="%5."/>
      <w:lvlJc w:val="left"/>
      <w:pPr>
        <w:ind w:left="2454" w:hanging="360"/>
      </w:pPr>
    </w:lvl>
    <w:lvl w:ilvl="5" w:tplc="0415001B" w:tentative="1">
      <w:start w:val="1"/>
      <w:numFmt w:val="lowerRoman"/>
      <w:lvlText w:val="%6."/>
      <w:lvlJc w:val="right"/>
      <w:pPr>
        <w:ind w:left="3174" w:hanging="180"/>
      </w:pPr>
    </w:lvl>
    <w:lvl w:ilvl="6" w:tplc="0415000F" w:tentative="1">
      <w:start w:val="1"/>
      <w:numFmt w:val="decimal"/>
      <w:lvlText w:val="%7."/>
      <w:lvlJc w:val="left"/>
      <w:pPr>
        <w:ind w:left="3894" w:hanging="360"/>
      </w:pPr>
    </w:lvl>
    <w:lvl w:ilvl="7" w:tplc="04150019" w:tentative="1">
      <w:start w:val="1"/>
      <w:numFmt w:val="lowerLetter"/>
      <w:lvlText w:val="%8."/>
      <w:lvlJc w:val="left"/>
      <w:pPr>
        <w:ind w:left="4614" w:hanging="360"/>
      </w:pPr>
    </w:lvl>
    <w:lvl w:ilvl="8" w:tplc="0415001B" w:tentative="1">
      <w:start w:val="1"/>
      <w:numFmt w:val="lowerRoman"/>
      <w:lvlText w:val="%9."/>
      <w:lvlJc w:val="right"/>
      <w:pPr>
        <w:ind w:left="5334" w:hanging="180"/>
      </w:pPr>
    </w:lvl>
  </w:abstractNum>
  <w:abstractNum w:abstractNumId="5"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A341C88"/>
    <w:multiLevelType w:val="hybridMultilevel"/>
    <w:tmpl w:val="94EE1698"/>
    <w:styleLink w:val="WWNum201111"/>
    <w:lvl w:ilvl="0" w:tplc="37588830">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156AE834">
      <w:numFmt w:val="bullet"/>
      <w:lvlText w:val="•"/>
      <w:lvlJc w:val="left"/>
      <w:pPr>
        <w:ind w:left="1430" w:hanging="284"/>
      </w:pPr>
      <w:rPr>
        <w:rFonts w:hint="default"/>
        <w:lang w:val="pl-PL" w:eastAsia="en-US" w:bidi="ar-SA"/>
      </w:rPr>
    </w:lvl>
    <w:lvl w:ilvl="2" w:tplc="96AA999A">
      <w:numFmt w:val="bullet"/>
      <w:lvlText w:val="•"/>
      <w:lvlJc w:val="left"/>
      <w:pPr>
        <w:ind w:left="2321" w:hanging="284"/>
      </w:pPr>
      <w:rPr>
        <w:rFonts w:hint="default"/>
        <w:lang w:val="pl-PL" w:eastAsia="en-US" w:bidi="ar-SA"/>
      </w:rPr>
    </w:lvl>
    <w:lvl w:ilvl="3" w:tplc="1FCA07C0">
      <w:numFmt w:val="bullet"/>
      <w:lvlText w:val="•"/>
      <w:lvlJc w:val="left"/>
      <w:pPr>
        <w:ind w:left="3211" w:hanging="284"/>
      </w:pPr>
      <w:rPr>
        <w:rFonts w:hint="default"/>
        <w:lang w:val="pl-PL" w:eastAsia="en-US" w:bidi="ar-SA"/>
      </w:rPr>
    </w:lvl>
    <w:lvl w:ilvl="4" w:tplc="9B4A1084">
      <w:numFmt w:val="bullet"/>
      <w:lvlText w:val="•"/>
      <w:lvlJc w:val="left"/>
      <w:pPr>
        <w:ind w:left="4102" w:hanging="284"/>
      </w:pPr>
      <w:rPr>
        <w:rFonts w:hint="default"/>
        <w:lang w:val="pl-PL" w:eastAsia="en-US" w:bidi="ar-SA"/>
      </w:rPr>
    </w:lvl>
    <w:lvl w:ilvl="5" w:tplc="DA880D7A">
      <w:numFmt w:val="bullet"/>
      <w:lvlText w:val="•"/>
      <w:lvlJc w:val="left"/>
      <w:pPr>
        <w:ind w:left="4993" w:hanging="284"/>
      </w:pPr>
      <w:rPr>
        <w:rFonts w:hint="default"/>
        <w:lang w:val="pl-PL" w:eastAsia="en-US" w:bidi="ar-SA"/>
      </w:rPr>
    </w:lvl>
    <w:lvl w:ilvl="6" w:tplc="745A3D12">
      <w:numFmt w:val="bullet"/>
      <w:lvlText w:val="•"/>
      <w:lvlJc w:val="left"/>
      <w:pPr>
        <w:ind w:left="5883" w:hanging="284"/>
      </w:pPr>
      <w:rPr>
        <w:rFonts w:hint="default"/>
        <w:lang w:val="pl-PL" w:eastAsia="en-US" w:bidi="ar-SA"/>
      </w:rPr>
    </w:lvl>
    <w:lvl w:ilvl="7" w:tplc="603EBDD4">
      <w:numFmt w:val="bullet"/>
      <w:lvlText w:val="•"/>
      <w:lvlJc w:val="left"/>
      <w:pPr>
        <w:ind w:left="6774" w:hanging="284"/>
      </w:pPr>
      <w:rPr>
        <w:rFonts w:hint="default"/>
        <w:lang w:val="pl-PL" w:eastAsia="en-US" w:bidi="ar-SA"/>
      </w:rPr>
    </w:lvl>
    <w:lvl w:ilvl="8" w:tplc="DFBE13BC">
      <w:numFmt w:val="bullet"/>
      <w:lvlText w:val="•"/>
      <w:lvlJc w:val="left"/>
      <w:pPr>
        <w:ind w:left="7664" w:hanging="284"/>
      </w:pPr>
      <w:rPr>
        <w:rFonts w:hint="default"/>
        <w:lang w:val="pl-PL" w:eastAsia="en-US" w:bidi="ar-SA"/>
      </w:rPr>
    </w:lvl>
  </w:abstractNum>
  <w:abstractNum w:abstractNumId="7" w15:restartNumberingAfterBreak="0">
    <w:nsid w:val="0C2630AB"/>
    <w:multiLevelType w:val="hybridMultilevel"/>
    <w:tmpl w:val="A33EFBBE"/>
    <w:styleLink w:val="WWNum18121"/>
    <w:lvl w:ilvl="0" w:tplc="4CEE9C8E">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DD0640"/>
    <w:multiLevelType w:val="hybridMultilevel"/>
    <w:tmpl w:val="036C8066"/>
    <w:styleLink w:val="WWNum251211"/>
    <w:lvl w:ilvl="0" w:tplc="B5945F9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9" w15:restartNumberingAfterBreak="0">
    <w:nsid w:val="0DE40B03"/>
    <w:multiLevelType w:val="hybridMultilevel"/>
    <w:tmpl w:val="349EFD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6139D6"/>
    <w:multiLevelType w:val="multilevel"/>
    <w:tmpl w:val="8A125FA0"/>
    <w:styleLink w:val="WWNum251111"/>
    <w:lvl w:ilvl="0">
      <w:start w:val="1"/>
      <w:numFmt w:val="decimal"/>
      <w:lvlText w:val="%1."/>
      <w:lvlJc w:val="left"/>
      <w:pPr>
        <w:ind w:left="542" w:hanging="360"/>
        <w:jc w:val="right"/>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11" w15:restartNumberingAfterBreak="0">
    <w:nsid w:val="1130083A"/>
    <w:multiLevelType w:val="hybridMultilevel"/>
    <w:tmpl w:val="3FD2ADBC"/>
    <w:styleLink w:val="WWNum241211"/>
    <w:lvl w:ilvl="0" w:tplc="A1723464">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991390"/>
    <w:multiLevelType w:val="hybridMultilevel"/>
    <w:tmpl w:val="756EA2B4"/>
    <w:styleLink w:val="WWNum7411"/>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9B5BD3"/>
    <w:multiLevelType w:val="hybridMultilevel"/>
    <w:tmpl w:val="E1A86F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750E8A"/>
    <w:multiLevelType w:val="hybridMultilevel"/>
    <w:tmpl w:val="064039AE"/>
    <w:styleLink w:val="Styl1211"/>
    <w:lvl w:ilvl="0" w:tplc="5A968C84">
      <w:start w:val="1"/>
      <w:numFmt w:val="lowerLetter"/>
      <w:lvlText w:val="%1)"/>
      <w:lvlJc w:val="left"/>
      <w:pPr>
        <w:ind w:left="967" w:hanging="459"/>
      </w:pPr>
      <w:rPr>
        <w:rFonts w:ascii="Times New Roman" w:eastAsia="Times New Roman" w:hAnsi="Times New Roman" w:cs="Times New Roman" w:hint="default"/>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15" w15:restartNumberingAfterBreak="0">
    <w:nsid w:val="148D15AF"/>
    <w:multiLevelType w:val="multilevel"/>
    <w:tmpl w:val="1A520E8E"/>
    <w:styleLink w:val="WWNum21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6" w15:restartNumberingAfterBreak="0">
    <w:nsid w:val="189258A3"/>
    <w:multiLevelType w:val="hybridMultilevel"/>
    <w:tmpl w:val="4446A508"/>
    <w:lvl w:ilvl="0" w:tplc="0415000F">
      <w:start w:val="1"/>
      <w:numFmt w:val="decimal"/>
      <w:lvlText w:val="%1."/>
      <w:lvlJc w:val="left"/>
      <w:pPr>
        <w:ind w:left="35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8971ED5"/>
    <w:multiLevelType w:val="hybridMultilevel"/>
    <w:tmpl w:val="1EFE64FE"/>
    <w:styleLink w:val="Styl1111"/>
    <w:lvl w:ilvl="0" w:tplc="F9EA463C">
      <w:start w:val="1"/>
      <w:numFmt w:val="decimal"/>
      <w:lvlText w:val="%1."/>
      <w:lvlJc w:val="left"/>
      <w:pPr>
        <w:tabs>
          <w:tab w:val="num" w:pos="360"/>
        </w:tabs>
        <w:ind w:left="360" w:hanging="360"/>
      </w:pPr>
      <w:rPr>
        <w:rFonts w:ascii="Times New Roman" w:eastAsia="Times New Roman" w:hAnsi="Times New Roman" w:cs="Times New Roman"/>
        <w:b w:val="0"/>
        <w:i w:val="0"/>
        <w:sz w:val="22"/>
        <w:szCs w:val="24"/>
      </w:rPr>
    </w:lvl>
    <w:lvl w:ilvl="1" w:tplc="F5D23936">
      <w:start w:val="1"/>
      <w:numFmt w:val="lowerLetter"/>
      <w:lvlText w:val="%2."/>
      <w:lvlJc w:val="left"/>
      <w:pPr>
        <w:tabs>
          <w:tab w:val="num" w:pos="1440"/>
        </w:tabs>
        <w:ind w:left="1440" w:hanging="360"/>
      </w:pPr>
    </w:lvl>
    <w:lvl w:ilvl="2" w:tplc="5CACB99C" w:tentative="1">
      <w:start w:val="1"/>
      <w:numFmt w:val="lowerRoman"/>
      <w:lvlText w:val="%3."/>
      <w:lvlJc w:val="right"/>
      <w:pPr>
        <w:tabs>
          <w:tab w:val="num" w:pos="2160"/>
        </w:tabs>
        <w:ind w:left="2160" w:hanging="180"/>
      </w:pPr>
    </w:lvl>
    <w:lvl w:ilvl="3" w:tplc="132015A2" w:tentative="1">
      <w:start w:val="1"/>
      <w:numFmt w:val="decimal"/>
      <w:lvlText w:val="%4."/>
      <w:lvlJc w:val="left"/>
      <w:pPr>
        <w:tabs>
          <w:tab w:val="num" w:pos="2880"/>
        </w:tabs>
        <w:ind w:left="2880" w:hanging="360"/>
      </w:pPr>
    </w:lvl>
    <w:lvl w:ilvl="4" w:tplc="24A8C8E6" w:tentative="1">
      <w:start w:val="1"/>
      <w:numFmt w:val="lowerLetter"/>
      <w:lvlText w:val="%5."/>
      <w:lvlJc w:val="left"/>
      <w:pPr>
        <w:tabs>
          <w:tab w:val="num" w:pos="3600"/>
        </w:tabs>
        <w:ind w:left="3600" w:hanging="360"/>
      </w:pPr>
    </w:lvl>
    <w:lvl w:ilvl="5" w:tplc="D1E494FA" w:tentative="1">
      <w:start w:val="1"/>
      <w:numFmt w:val="lowerRoman"/>
      <w:lvlText w:val="%6."/>
      <w:lvlJc w:val="right"/>
      <w:pPr>
        <w:tabs>
          <w:tab w:val="num" w:pos="4320"/>
        </w:tabs>
        <w:ind w:left="4320" w:hanging="180"/>
      </w:pPr>
    </w:lvl>
    <w:lvl w:ilvl="6" w:tplc="A976AAF8" w:tentative="1">
      <w:start w:val="1"/>
      <w:numFmt w:val="decimal"/>
      <w:lvlText w:val="%7."/>
      <w:lvlJc w:val="left"/>
      <w:pPr>
        <w:tabs>
          <w:tab w:val="num" w:pos="5040"/>
        </w:tabs>
        <w:ind w:left="5040" w:hanging="360"/>
      </w:pPr>
    </w:lvl>
    <w:lvl w:ilvl="7" w:tplc="A0FA00EE" w:tentative="1">
      <w:start w:val="1"/>
      <w:numFmt w:val="lowerLetter"/>
      <w:lvlText w:val="%8."/>
      <w:lvlJc w:val="left"/>
      <w:pPr>
        <w:tabs>
          <w:tab w:val="num" w:pos="5760"/>
        </w:tabs>
        <w:ind w:left="5760" w:hanging="360"/>
      </w:pPr>
    </w:lvl>
    <w:lvl w:ilvl="8" w:tplc="2C948C20" w:tentative="1">
      <w:start w:val="1"/>
      <w:numFmt w:val="lowerRoman"/>
      <w:lvlText w:val="%9."/>
      <w:lvlJc w:val="right"/>
      <w:pPr>
        <w:tabs>
          <w:tab w:val="num" w:pos="6480"/>
        </w:tabs>
        <w:ind w:left="6480" w:hanging="180"/>
      </w:pPr>
    </w:lvl>
  </w:abstractNum>
  <w:abstractNum w:abstractNumId="18" w15:restartNumberingAfterBreak="0">
    <w:nsid w:val="1C616641"/>
    <w:multiLevelType w:val="hybridMultilevel"/>
    <w:tmpl w:val="2E34CD00"/>
    <w:styleLink w:val="WWNum3821"/>
    <w:lvl w:ilvl="0" w:tplc="FDCADE5E">
      <w:start w:val="21"/>
      <w:numFmt w:val="decimal"/>
      <w:lvlText w:val="%1."/>
      <w:lvlJc w:val="left"/>
      <w:pPr>
        <w:ind w:left="708" w:hanging="450"/>
      </w:pPr>
      <w:rPr>
        <w:rFonts w:ascii="Times New Roman" w:eastAsia="Times New Roman" w:hAnsi="Times New Roman"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19" w15:restartNumberingAfterBreak="0">
    <w:nsid w:val="1C7C710F"/>
    <w:multiLevelType w:val="hybridMultilevel"/>
    <w:tmpl w:val="1D20D7C6"/>
    <w:styleLink w:val="WWNum2012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E0302F5"/>
    <w:multiLevelType w:val="hybridMultilevel"/>
    <w:tmpl w:val="29B428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214775"/>
    <w:multiLevelType w:val="hybridMultilevel"/>
    <w:tmpl w:val="3AFC4C74"/>
    <w:styleLink w:val="WWNum241111"/>
    <w:lvl w:ilvl="0" w:tplc="5852AB4A">
      <w:start w:val="1"/>
      <w:numFmt w:val="decimal"/>
      <w:lvlText w:val="%1."/>
      <w:lvlJc w:val="left"/>
      <w:pPr>
        <w:ind w:left="542" w:hanging="360"/>
      </w:pPr>
      <w:rPr>
        <w:rFonts w:ascii="Times New Roman" w:eastAsia="Times New Roman" w:hAnsi="Times New Roman"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22" w15:restartNumberingAfterBreak="0">
    <w:nsid w:val="20907860"/>
    <w:multiLevelType w:val="hybridMultilevel"/>
    <w:tmpl w:val="9162FA92"/>
    <w:lvl w:ilvl="0" w:tplc="0415000F">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4306EB5"/>
    <w:multiLevelType w:val="hybridMultilevel"/>
    <w:tmpl w:val="DFBA7AB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48F4BC5"/>
    <w:multiLevelType w:val="hybridMultilevel"/>
    <w:tmpl w:val="FF1C5E6E"/>
    <w:lvl w:ilvl="0" w:tplc="0415000F">
      <w:start w:val="1"/>
      <w:numFmt w:val="decimal"/>
      <w:lvlText w:val="%1."/>
      <w:lvlJc w:val="left"/>
      <w:pPr>
        <w:ind w:left="35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77978D1"/>
    <w:multiLevelType w:val="multilevel"/>
    <w:tmpl w:val="61AEDDDC"/>
    <w:styleLink w:val="WWNum20211"/>
    <w:lvl w:ilvl="0">
      <w:start w:val="1"/>
      <w:numFmt w:val="decimal"/>
      <w:lvlText w:val="%1."/>
      <w:lvlJc w:val="left"/>
      <w:pPr>
        <w:ind w:left="927"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26"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7" w15:restartNumberingAfterBreak="0">
    <w:nsid w:val="2859161C"/>
    <w:multiLevelType w:val="hybridMultilevel"/>
    <w:tmpl w:val="59D00E74"/>
    <w:lvl w:ilvl="0" w:tplc="8294F92A">
      <w:start w:val="2"/>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891AD2"/>
    <w:multiLevelType w:val="hybridMultilevel"/>
    <w:tmpl w:val="7AFEDBFC"/>
    <w:styleLink w:val="WWNum2021"/>
    <w:lvl w:ilvl="0" w:tplc="851A9A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30" w15:restartNumberingAfterBreak="0">
    <w:nsid w:val="2A9673ED"/>
    <w:multiLevelType w:val="hybridMultilevel"/>
    <w:tmpl w:val="46DA8114"/>
    <w:styleLink w:val="WWNum161111"/>
    <w:lvl w:ilvl="0" w:tplc="501A5FDC">
      <w:start w:val="13"/>
      <w:numFmt w:val="upperRoman"/>
      <w:lvlText w:val="%1."/>
      <w:lvlJc w:val="left"/>
      <w:pPr>
        <w:ind w:left="783" w:hanging="526"/>
      </w:pPr>
      <w:rPr>
        <w:rFonts w:ascii="Times New Roman" w:eastAsia="Times New Roman" w:hAnsi="Times New Roman" w:cs="Times New Roman"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31" w15:restartNumberingAfterBreak="0">
    <w:nsid w:val="2AF07275"/>
    <w:multiLevelType w:val="multilevel"/>
    <w:tmpl w:val="67B6313C"/>
    <w:styleLink w:val="WWNum74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14C620E"/>
    <w:multiLevelType w:val="hybridMultilevel"/>
    <w:tmpl w:val="D520BDE8"/>
    <w:styleLink w:val="WWNum381111"/>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407271E"/>
    <w:multiLevelType w:val="multilevel"/>
    <w:tmpl w:val="626A038C"/>
    <w:styleLink w:val="WWNum2413"/>
    <w:lvl w:ilvl="0">
      <w:start w:val="1"/>
      <w:numFmt w:val="decimal"/>
      <w:lvlText w:val="%1."/>
      <w:lvlJc w:val="left"/>
      <w:pPr>
        <w:tabs>
          <w:tab w:val="num" w:pos="360"/>
        </w:tabs>
        <w:ind w:left="360" w:hanging="360"/>
      </w:pPr>
      <w:rPr>
        <w:rFonts w:hint="default"/>
        <w:b w:val="0"/>
        <w:i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15:restartNumberingAfterBreak="0">
    <w:nsid w:val="348C2EDD"/>
    <w:multiLevelType w:val="hybridMultilevel"/>
    <w:tmpl w:val="14CC2BC6"/>
    <w:styleLink w:val="WWNum3813"/>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36" w15:restartNumberingAfterBreak="0">
    <w:nsid w:val="34C2232B"/>
    <w:multiLevelType w:val="hybridMultilevel"/>
    <w:tmpl w:val="F0D00300"/>
    <w:lvl w:ilvl="0" w:tplc="F710B60C">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8001D38"/>
    <w:multiLevelType w:val="hybridMultilevel"/>
    <w:tmpl w:val="2AF2E4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AD77B0B"/>
    <w:multiLevelType w:val="hybridMultilevel"/>
    <w:tmpl w:val="2D00D2AE"/>
    <w:styleLink w:val="Styl112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EC264B0"/>
    <w:multiLevelType w:val="hybridMultilevel"/>
    <w:tmpl w:val="17440D3E"/>
    <w:styleLink w:val="WWNum24131"/>
    <w:lvl w:ilvl="0" w:tplc="4A028DC0">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40" w15:restartNumberingAfterBreak="0">
    <w:nsid w:val="3ECD7B82"/>
    <w:multiLevelType w:val="hybridMultilevel"/>
    <w:tmpl w:val="F3EAF0A4"/>
    <w:styleLink w:val="WWNum3811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ED11181"/>
    <w:multiLevelType w:val="hybridMultilevel"/>
    <w:tmpl w:val="531CB6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FE614A5"/>
    <w:multiLevelType w:val="hybridMultilevel"/>
    <w:tmpl w:val="144C29BE"/>
    <w:styleLink w:val="WWNum2513"/>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3" w15:restartNumberingAfterBreak="0">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18D1147"/>
    <w:multiLevelType w:val="hybridMultilevel"/>
    <w:tmpl w:val="07824B14"/>
    <w:styleLink w:val="Styl21211"/>
    <w:lvl w:ilvl="0" w:tplc="A13A97FA">
      <w:start w:val="1"/>
      <w:numFmt w:val="decimal"/>
      <w:lvlText w:val="%1."/>
      <w:lvlJc w:val="left"/>
    </w:lvl>
    <w:lvl w:ilvl="1" w:tplc="F27C3304">
      <w:start w:val="1"/>
      <w:numFmt w:val="lowerLetter"/>
      <w:lvlText w:val="%2."/>
      <w:lvlJc w:val="left"/>
    </w:lvl>
    <w:lvl w:ilvl="2" w:tplc="6FE4EFF6">
      <w:start w:val="1"/>
      <w:numFmt w:val="lowerRoman"/>
      <w:lvlText w:val="%3."/>
      <w:lvlJc w:val="right"/>
    </w:lvl>
    <w:lvl w:ilvl="3" w:tplc="61F2E9CE">
      <w:start w:val="1"/>
      <w:numFmt w:val="decimal"/>
      <w:lvlText w:val="%4."/>
      <w:lvlJc w:val="left"/>
    </w:lvl>
    <w:lvl w:ilvl="4" w:tplc="35CC5FF8">
      <w:start w:val="1"/>
      <w:numFmt w:val="lowerLetter"/>
      <w:lvlText w:val="%5."/>
      <w:lvlJc w:val="left"/>
    </w:lvl>
    <w:lvl w:ilvl="5" w:tplc="4B4C0634">
      <w:start w:val="1"/>
      <w:numFmt w:val="lowerRoman"/>
      <w:lvlText w:val="%6."/>
      <w:lvlJc w:val="right"/>
    </w:lvl>
    <w:lvl w:ilvl="6" w:tplc="6E6CA560">
      <w:start w:val="1"/>
      <w:numFmt w:val="decimal"/>
      <w:lvlText w:val="%7."/>
      <w:lvlJc w:val="left"/>
    </w:lvl>
    <w:lvl w:ilvl="7" w:tplc="FA74FD22">
      <w:start w:val="1"/>
      <w:numFmt w:val="lowerLetter"/>
      <w:lvlText w:val="%8."/>
      <w:lvlJc w:val="left"/>
    </w:lvl>
    <w:lvl w:ilvl="8" w:tplc="A326640A">
      <w:start w:val="1"/>
      <w:numFmt w:val="lowerRoman"/>
      <w:lvlText w:val="%9."/>
      <w:lvlJc w:val="right"/>
    </w:lvl>
  </w:abstractNum>
  <w:abstractNum w:abstractNumId="45" w15:restartNumberingAfterBreak="0">
    <w:nsid w:val="42265FBC"/>
    <w:multiLevelType w:val="multilevel"/>
    <w:tmpl w:val="5CDE292E"/>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6" w15:restartNumberingAfterBreak="0">
    <w:nsid w:val="43987265"/>
    <w:multiLevelType w:val="hybridMultilevel"/>
    <w:tmpl w:val="C4CC40BE"/>
    <w:styleLink w:val="WWNum191211"/>
    <w:lvl w:ilvl="0" w:tplc="04150011">
      <w:start w:val="1"/>
      <w:numFmt w:val="decimal"/>
      <w:lvlText w:val="%1)"/>
      <w:lvlJc w:val="left"/>
      <w:pPr>
        <w:ind w:left="3054" w:hanging="360"/>
      </w:p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47" w15:restartNumberingAfterBreak="0">
    <w:nsid w:val="442F795D"/>
    <w:multiLevelType w:val="hybridMultilevel"/>
    <w:tmpl w:val="80A4852C"/>
    <w:styleLink w:val="WWNum1913"/>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48" w15:restartNumberingAfterBreak="0">
    <w:nsid w:val="443A2E86"/>
    <w:multiLevelType w:val="multilevel"/>
    <w:tmpl w:val="C1E4CE7C"/>
    <w:styleLink w:val="WWNum19131"/>
    <w:lvl w:ilvl="0">
      <w:start w:val="1"/>
      <w:numFmt w:val="decimal"/>
      <w:lvlText w:val="%1."/>
      <w:lvlJc w:val="left"/>
      <w:pPr>
        <w:ind w:left="683" w:hanging="425"/>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49" w15:restartNumberingAfterBreak="0">
    <w:nsid w:val="46197DD1"/>
    <w:multiLevelType w:val="hybridMultilevel"/>
    <w:tmpl w:val="409866C8"/>
    <w:styleLink w:val="WWNum181111"/>
    <w:lvl w:ilvl="0" w:tplc="6E203C66">
      <w:start w:val="9"/>
      <w:numFmt w:val="upperRoman"/>
      <w:lvlText w:val="%1."/>
      <w:lvlJc w:val="left"/>
      <w:pPr>
        <w:ind w:left="258" w:hanging="389"/>
      </w:pPr>
      <w:rPr>
        <w:rFonts w:ascii="Times New Roman" w:eastAsia="Times New Roman" w:hAnsi="Times New Roman" w:cs="Times New Roman" w:hint="default"/>
        <w:b/>
        <w:bCs/>
        <w:spacing w:val="-1"/>
        <w:w w:val="100"/>
        <w:sz w:val="22"/>
        <w:szCs w:val="22"/>
        <w:lang w:val="pl-PL" w:eastAsia="en-US" w:bidi="ar-SA"/>
      </w:rPr>
    </w:lvl>
    <w:lvl w:ilvl="1" w:tplc="6834EC52">
      <w:start w:val="1"/>
      <w:numFmt w:val="decimal"/>
      <w:lvlText w:val="%2."/>
      <w:lvlJc w:val="left"/>
      <w:pPr>
        <w:ind w:left="542" w:hanging="284"/>
      </w:pPr>
      <w:rPr>
        <w:rFonts w:ascii="Times New Roman" w:eastAsia="Times New Roman" w:hAnsi="Times New Roman" w:cs="Times New Roman"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50" w15:restartNumberingAfterBreak="0">
    <w:nsid w:val="462F4415"/>
    <w:multiLevelType w:val="hybridMultilevel"/>
    <w:tmpl w:val="5A34E870"/>
    <w:styleLink w:val="WWNum1613"/>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46D50B52"/>
    <w:multiLevelType w:val="hybridMultilevel"/>
    <w:tmpl w:val="F8D22084"/>
    <w:styleLink w:val="Styl11211"/>
    <w:lvl w:ilvl="0" w:tplc="4386D2B8">
      <w:start w:val="1"/>
      <w:numFmt w:val="lowerLetter"/>
      <w:lvlText w:val="%1)"/>
      <w:lvlJc w:val="left"/>
    </w:lvl>
    <w:lvl w:ilvl="1" w:tplc="5F281894">
      <w:start w:val="1"/>
      <w:numFmt w:val="lowerLetter"/>
      <w:lvlText w:val="%2."/>
      <w:lvlJc w:val="left"/>
    </w:lvl>
    <w:lvl w:ilvl="2" w:tplc="667C172A">
      <w:start w:val="1"/>
      <w:numFmt w:val="lowerRoman"/>
      <w:lvlText w:val="%3."/>
      <w:lvlJc w:val="right"/>
    </w:lvl>
    <w:lvl w:ilvl="3" w:tplc="0B46BAB6">
      <w:start w:val="1"/>
      <w:numFmt w:val="decimal"/>
      <w:lvlText w:val="%4."/>
      <w:lvlJc w:val="left"/>
    </w:lvl>
    <w:lvl w:ilvl="4" w:tplc="573E703E">
      <w:start w:val="1"/>
      <w:numFmt w:val="lowerLetter"/>
      <w:lvlText w:val="%5."/>
      <w:lvlJc w:val="left"/>
    </w:lvl>
    <w:lvl w:ilvl="5" w:tplc="66CAE0DE">
      <w:start w:val="1"/>
      <w:numFmt w:val="lowerRoman"/>
      <w:lvlText w:val="%6."/>
      <w:lvlJc w:val="right"/>
    </w:lvl>
    <w:lvl w:ilvl="6" w:tplc="235E276E">
      <w:start w:val="1"/>
      <w:numFmt w:val="decimal"/>
      <w:lvlText w:val="%7."/>
      <w:lvlJc w:val="left"/>
    </w:lvl>
    <w:lvl w:ilvl="7" w:tplc="2D6CCF44">
      <w:start w:val="1"/>
      <w:numFmt w:val="lowerLetter"/>
      <w:lvlText w:val="%8."/>
      <w:lvlJc w:val="left"/>
    </w:lvl>
    <w:lvl w:ilvl="8" w:tplc="2186741E">
      <w:start w:val="1"/>
      <w:numFmt w:val="lowerRoman"/>
      <w:lvlText w:val="%9."/>
      <w:lvlJc w:val="right"/>
    </w:lvl>
  </w:abstractNum>
  <w:abstractNum w:abstractNumId="52" w15:restartNumberingAfterBreak="0">
    <w:nsid w:val="47FD7E55"/>
    <w:multiLevelType w:val="hybridMultilevel"/>
    <w:tmpl w:val="B1409B5A"/>
    <w:styleLink w:val="Styl11111"/>
    <w:lvl w:ilvl="0" w:tplc="773CAF0E">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53" w15:restartNumberingAfterBreak="0">
    <w:nsid w:val="495E5CEB"/>
    <w:multiLevelType w:val="hybridMultilevel"/>
    <w:tmpl w:val="DF8EE6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9A15CAA"/>
    <w:multiLevelType w:val="hybridMultilevel"/>
    <w:tmpl w:val="6A54ABE6"/>
    <w:lvl w:ilvl="0" w:tplc="0415000F">
      <w:start w:val="1"/>
      <w:numFmt w:val="decimal"/>
      <w:lvlText w:val="%1."/>
      <w:lvlJc w:val="left"/>
      <w:pPr>
        <w:ind w:left="360"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9EF1FF5"/>
    <w:multiLevelType w:val="hybridMultilevel"/>
    <w:tmpl w:val="CF8A79EC"/>
    <w:styleLink w:val="WWNum381211"/>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C03616E"/>
    <w:multiLevelType w:val="multilevel"/>
    <w:tmpl w:val="31C257D0"/>
    <w:styleLink w:val="WWNum16131"/>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09" w:hanging="425"/>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57" w15:restartNumberingAfterBreak="0">
    <w:nsid w:val="4C772748"/>
    <w:multiLevelType w:val="hybridMultilevel"/>
    <w:tmpl w:val="B2922DFC"/>
    <w:styleLink w:val="WWNum24121"/>
    <w:lvl w:ilvl="0" w:tplc="04150019">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58" w15:restartNumberingAfterBreak="0">
    <w:nsid w:val="50A21A08"/>
    <w:multiLevelType w:val="multilevel"/>
    <w:tmpl w:val="3CC6F914"/>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9" w15:restartNumberingAfterBreak="0">
    <w:nsid w:val="551125C9"/>
    <w:multiLevelType w:val="hybridMultilevel"/>
    <w:tmpl w:val="7ABCFB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58220F7"/>
    <w:multiLevelType w:val="hybridMultilevel"/>
    <w:tmpl w:val="5BAE9F6E"/>
    <w:styleLink w:val="WWNum1813"/>
    <w:lvl w:ilvl="0" w:tplc="E75A0206">
      <w:start w:val="1"/>
      <w:numFmt w:val="decimal"/>
      <w:lvlText w:val="%1."/>
      <w:lvlJc w:val="left"/>
      <w:pPr>
        <w:ind w:left="426" w:hanging="360"/>
      </w:pPr>
      <w:rPr>
        <w:rFonts w:hint="default"/>
        <w:sz w:val="22"/>
        <w:szCs w:val="22"/>
      </w:rPr>
    </w:lvl>
    <w:lvl w:ilvl="1" w:tplc="1F06A9F6" w:tentative="1">
      <w:start w:val="1"/>
      <w:numFmt w:val="lowerLetter"/>
      <w:lvlText w:val="%2."/>
      <w:lvlJc w:val="left"/>
      <w:pPr>
        <w:ind w:left="1146" w:hanging="360"/>
      </w:pPr>
    </w:lvl>
    <w:lvl w:ilvl="2" w:tplc="F5BE2D36" w:tentative="1">
      <w:start w:val="1"/>
      <w:numFmt w:val="lowerRoman"/>
      <w:lvlText w:val="%3."/>
      <w:lvlJc w:val="right"/>
      <w:pPr>
        <w:ind w:left="1866" w:hanging="180"/>
      </w:pPr>
    </w:lvl>
    <w:lvl w:ilvl="3" w:tplc="B7224C72" w:tentative="1">
      <w:start w:val="1"/>
      <w:numFmt w:val="decimal"/>
      <w:lvlText w:val="%4."/>
      <w:lvlJc w:val="left"/>
      <w:pPr>
        <w:ind w:left="2586" w:hanging="360"/>
      </w:pPr>
    </w:lvl>
    <w:lvl w:ilvl="4" w:tplc="28B877E2" w:tentative="1">
      <w:start w:val="1"/>
      <w:numFmt w:val="lowerLetter"/>
      <w:lvlText w:val="%5."/>
      <w:lvlJc w:val="left"/>
      <w:pPr>
        <w:ind w:left="3306" w:hanging="360"/>
      </w:pPr>
    </w:lvl>
    <w:lvl w:ilvl="5" w:tplc="8EE092C6" w:tentative="1">
      <w:start w:val="1"/>
      <w:numFmt w:val="lowerRoman"/>
      <w:lvlText w:val="%6."/>
      <w:lvlJc w:val="right"/>
      <w:pPr>
        <w:ind w:left="4026" w:hanging="180"/>
      </w:pPr>
    </w:lvl>
    <w:lvl w:ilvl="6" w:tplc="631804AE" w:tentative="1">
      <w:start w:val="1"/>
      <w:numFmt w:val="decimal"/>
      <w:lvlText w:val="%7."/>
      <w:lvlJc w:val="left"/>
      <w:pPr>
        <w:ind w:left="4746" w:hanging="360"/>
      </w:pPr>
    </w:lvl>
    <w:lvl w:ilvl="7" w:tplc="F9280C14" w:tentative="1">
      <w:start w:val="1"/>
      <w:numFmt w:val="lowerLetter"/>
      <w:lvlText w:val="%8."/>
      <w:lvlJc w:val="left"/>
      <w:pPr>
        <w:ind w:left="5466" w:hanging="360"/>
      </w:pPr>
    </w:lvl>
    <w:lvl w:ilvl="8" w:tplc="CCC075D6" w:tentative="1">
      <w:start w:val="1"/>
      <w:numFmt w:val="lowerRoman"/>
      <w:lvlText w:val="%9."/>
      <w:lvlJc w:val="right"/>
      <w:pPr>
        <w:ind w:left="6186" w:hanging="180"/>
      </w:pPr>
    </w:lvl>
  </w:abstractNum>
  <w:abstractNum w:abstractNumId="61" w15:restartNumberingAfterBreak="0">
    <w:nsid w:val="55BF379C"/>
    <w:multiLevelType w:val="hybridMultilevel"/>
    <w:tmpl w:val="3AA645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8C96CEF"/>
    <w:multiLevelType w:val="hybridMultilevel"/>
    <w:tmpl w:val="D414AB7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3" w15:restartNumberingAfterBreak="0">
    <w:nsid w:val="59C52632"/>
    <w:multiLevelType w:val="hybridMultilevel"/>
    <w:tmpl w:val="04964E28"/>
    <w:lvl w:ilvl="0" w:tplc="0415000F">
      <w:start w:val="1"/>
      <w:numFmt w:val="decimal"/>
      <w:lvlText w:val="%1."/>
      <w:lvlJc w:val="left"/>
      <w:pPr>
        <w:ind w:left="359" w:hanging="360"/>
      </w:pPr>
      <w:rPr>
        <w:rFonts w:hint="default"/>
      </w:rPr>
    </w:lvl>
    <w:lvl w:ilvl="1" w:tplc="F710B60C">
      <w:start w:val="1"/>
      <w:numFmt w:val="decimal"/>
      <w:lvlText w:val="%2)"/>
      <w:lvlJc w:val="left"/>
      <w:pPr>
        <w:ind w:left="786"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A442B67"/>
    <w:multiLevelType w:val="hybridMultilevel"/>
    <w:tmpl w:val="7812EDAA"/>
    <w:styleLink w:val="WWNum181211"/>
    <w:lvl w:ilvl="0" w:tplc="F7A87ACE">
      <w:start w:val="1"/>
      <w:numFmt w:val="decimal"/>
      <w:lvlText w:val="%1."/>
      <w:lvlJc w:val="left"/>
    </w:lvl>
    <w:lvl w:ilvl="1" w:tplc="C518E530">
      <w:start w:val="1"/>
      <w:numFmt w:val="lowerLetter"/>
      <w:lvlText w:val="%2."/>
      <w:lvlJc w:val="left"/>
    </w:lvl>
    <w:lvl w:ilvl="2" w:tplc="0540DDBC">
      <w:start w:val="1"/>
      <w:numFmt w:val="lowerRoman"/>
      <w:lvlText w:val="%3."/>
      <w:lvlJc w:val="right"/>
    </w:lvl>
    <w:lvl w:ilvl="3" w:tplc="086A155A">
      <w:start w:val="1"/>
      <w:numFmt w:val="decimal"/>
      <w:lvlText w:val="%4."/>
      <w:lvlJc w:val="left"/>
    </w:lvl>
    <w:lvl w:ilvl="4" w:tplc="99B09FE0">
      <w:start w:val="1"/>
      <w:numFmt w:val="lowerLetter"/>
      <w:lvlText w:val="%5."/>
      <w:lvlJc w:val="left"/>
    </w:lvl>
    <w:lvl w:ilvl="5" w:tplc="CC18679E">
      <w:start w:val="1"/>
      <w:numFmt w:val="lowerRoman"/>
      <w:lvlText w:val="%6."/>
      <w:lvlJc w:val="right"/>
    </w:lvl>
    <w:lvl w:ilvl="6" w:tplc="785E3A4E">
      <w:start w:val="1"/>
      <w:numFmt w:val="decimal"/>
      <w:lvlText w:val="%7."/>
      <w:lvlJc w:val="left"/>
    </w:lvl>
    <w:lvl w:ilvl="7" w:tplc="53F6848A">
      <w:start w:val="1"/>
      <w:numFmt w:val="lowerLetter"/>
      <w:lvlText w:val="%8."/>
      <w:lvlJc w:val="left"/>
    </w:lvl>
    <w:lvl w:ilvl="8" w:tplc="14926258">
      <w:start w:val="1"/>
      <w:numFmt w:val="lowerRoman"/>
      <w:lvlText w:val="%9."/>
      <w:lvlJc w:val="right"/>
    </w:lvl>
  </w:abstractNum>
  <w:abstractNum w:abstractNumId="65" w15:restartNumberingAfterBreak="0">
    <w:nsid w:val="5BC425A4"/>
    <w:multiLevelType w:val="hybridMultilevel"/>
    <w:tmpl w:val="83ACFE46"/>
    <w:styleLink w:val="WWNum18131"/>
    <w:lvl w:ilvl="0" w:tplc="8CF63A98">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66" w15:restartNumberingAfterBreak="0">
    <w:nsid w:val="5C6F504A"/>
    <w:multiLevelType w:val="multilevel"/>
    <w:tmpl w:val="F5C8ACD2"/>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67" w15:restartNumberingAfterBreak="0">
    <w:nsid w:val="5D281693"/>
    <w:multiLevelType w:val="multilevel"/>
    <w:tmpl w:val="9EC22298"/>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8" w15:restartNumberingAfterBreak="0">
    <w:nsid w:val="5EF52A95"/>
    <w:multiLevelType w:val="hybridMultilevel"/>
    <w:tmpl w:val="A308EF4A"/>
    <w:styleLink w:val="Styl212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9" w15:restartNumberingAfterBreak="0">
    <w:nsid w:val="621F06A1"/>
    <w:multiLevelType w:val="multilevel"/>
    <w:tmpl w:val="1E8C32C2"/>
    <w:styleLink w:val="WWNum191111"/>
    <w:lvl w:ilvl="0">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83" w:hanging="499"/>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70" w15:restartNumberingAfterBreak="0">
    <w:nsid w:val="69593D40"/>
    <w:multiLevelType w:val="hybridMultilevel"/>
    <w:tmpl w:val="F4425378"/>
    <w:styleLink w:val="WWNum18"/>
    <w:lvl w:ilvl="0" w:tplc="650C114C">
      <w:start w:val="1"/>
      <w:numFmt w:val="decimal"/>
      <w:lvlText w:val="%1."/>
      <w:lvlJc w:val="left"/>
    </w:lvl>
    <w:lvl w:ilvl="1" w:tplc="D0EA5034">
      <w:start w:val="1"/>
      <w:numFmt w:val="lowerLetter"/>
      <w:lvlText w:val="%2."/>
      <w:lvlJc w:val="left"/>
    </w:lvl>
    <w:lvl w:ilvl="2" w:tplc="5CDA8ECE">
      <w:start w:val="1"/>
      <w:numFmt w:val="lowerRoman"/>
      <w:lvlText w:val="%3."/>
      <w:lvlJc w:val="right"/>
    </w:lvl>
    <w:lvl w:ilvl="3" w:tplc="E286D920">
      <w:start w:val="1"/>
      <w:numFmt w:val="decimal"/>
      <w:lvlText w:val="%4."/>
      <w:lvlJc w:val="left"/>
    </w:lvl>
    <w:lvl w:ilvl="4" w:tplc="399C5E46">
      <w:start w:val="1"/>
      <w:numFmt w:val="lowerLetter"/>
      <w:lvlText w:val="%5."/>
      <w:lvlJc w:val="left"/>
    </w:lvl>
    <w:lvl w:ilvl="5" w:tplc="14EE2DC0">
      <w:start w:val="1"/>
      <w:numFmt w:val="lowerRoman"/>
      <w:lvlText w:val="%6."/>
      <w:lvlJc w:val="right"/>
    </w:lvl>
    <w:lvl w:ilvl="6" w:tplc="6B006908">
      <w:start w:val="1"/>
      <w:numFmt w:val="decimal"/>
      <w:lvlText w:val="%7."/>
      <w:lvlJc w:val="left"/>
    </w:lvl>
    <w:lvl w:ilvl="7" w:tplc="D348024E">
      <w:start w:val="1"/>
      <w:numFmt w:val="lowerLetter"/>
      <w:lvlText w:val="%8."/>
      <w:lvlJc w:val="left"/>
    </w:lvl>
    <w:lvl w:ilvl="8" w:tplc="B69E7D5A">
      <w:start w:val="1"/>
      <w:numFmt w:val="lowerRoman"/>
      <w:lvlText w:val="%9."/>
      <w:lvlJc w:val="right"/>
    </w:lvl>
  </w:abstractNum>
  <w:abstractNum w:abstractNumId="71" w15:restartNumberingAfterBreak="0">
    <w:nsid w:val="6CB94209"/>
    <w:multiLevelType w:val="hybridMultilevel"/>
    <w:tmpl w:val="41860D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DCF5B44"/>
    <w:multiLevelType w:val="hybridMultilevel"/>
    <w:tmpl w:val="253485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EF04BDA"/>
    <w:multiLevelType w:val="hybridMultilevel"/>
    <w:tmpl w:val="FA0C2A20"/>
    <w:lvl w:ilvl="0" w:tplc="04150011">
      <w:start w:val="1"/>
      <w:numFmt w:val="decimal"/>
      <w:lvlText w:val="%1)"/>
      <w:lvlJc w:val="left"/>
      <w:pPr>
        <w:ind w:left="720" w:hanging="360"/>
      </w:pPr>
    </w:lvl>
    <w:lvl w:ilvl="1" w:tplc="6BF0502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F9D1BCC"/>
    <w:multiLevelType w:val="hybridMultilevel"/>
    <w:tmpl w:val="102CB7FC"/>
    <w:styleLink w:val="WWNum38131"/>
    <w:lvl w:ilvl="0" w:tplc="ECD0AC5C">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75" w15:restartNumberingAfterBreak="0">
    <w:nsid w:val="70931916"/>
    <w:multiLevelType w:val="hybridMultilevel"/>
    <w:tmpl w:val="C3D67C62"/>
    <w:styleLink w:val="Styl121"/>
    <w:lvl w:ilvl="0" w:tplc="B3568B36">
      <w:start w:val="1"/>
      <w:numFmt w:val="decimal"/>
      <w:lvlText w:val="%1)"/>
      <w:lvlJc w:val="left"/>
      <w:pPr>
        <w:ind w:left="786" w:hanging="360"/>
      </w:pPr>
      <w:rPr>
        <w:rFonts w:hint="default"/>
        <w:b w:val="0"/>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6" w15:restartNumberingAfterBreak="0">
    <w:nsid w:val="72C70ADF"/>
    <w:multiLevelType w:val="multilevel"/>
    <w:tmpl w:val="A81494D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77" w15:restartNumberingAfterBreak="0">
    <w:nsid w:val="7A572966"/>
    <w:multiLevelType w:val="hybridMultilevel"/>
    <w:tmpl w:val="19647A78"/>
    <w:styleLink w:val="Styl2111"/>
    <w:lvl w:ilvl="0" w:tplc="BEA09E8A">
      <w:start w:val="1"/>
      <w:numFmt w:val="decimal"/>
      <w:lvlText w:val="%1)"/>
      <w:lvlJc w:val="left"/>
      <w:pPr>
        <w:ind w:left="720" w:hanging="360"/>
      </w:pPr>
      <w:rPr>
        <w:rFonts w:hint="default"/>
        <w:b w:val="0"/>
        <w:bCs/>
        <w:color w:val="auto"/>
      </w:r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78" w15:restartNumberingAfterBreak="0">
    <w:nsid w:val="7BD03221"/>
    <w:multiLevelType w:val="hybridMultilevel"/>
    <w:tmpl w:val="BEEABA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D6F4D3E"/>
    <w:multiLevelType w:val="multilevel"/>
    <w:tmpl w:val="96B2AA54"/>
    <w:styleLink w:val="WWNum25131"/>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80" w15:restartNumberingAfterBreak="0">
    <w:nsid w:val="7DD36CB9"/>
    <w:multiLevelType w:val="multilevel"/>
    <w:tmpl w:val="0608E03C"/>
    <w:styleLink w:val="Styl21111"/>
    <w:lvl w:ilvl="0">
      <w:start w:val="1"/>
      <w:numFmt w:val="upperRoman"/>
      <w:lvlText w:val="%1."/>
      <w:lvlJc w:val="left"/>
      <w:pPr>
        <w:ind w:left="542" w:hanging="284"/>
      </w:pPr>
      <w:rPr>
        <w:rFonts w:ascii="Times New Roman" w:eastAsia="Times New Roman" w:hAnsi="Times New Roman" w:cs="Times New Roman"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num w:numId="1">
    <w:abstractNumId w:val="29"/>
  </w:num>
  <w:num w:numId="2">
    <w:abstractNumId w:val="39"/>
  </w:num>
  <w:num w:numId="3">
    <w:abstractNumId w:val="48"/>
  </w:num>
  <w:num w:numId="4">
    <w:abstractNumId w:val="56"/>
  </w:num>
  <w:num w:numId="5">
    <w:abstractNumId w:val="74"/>
  </w:num>
  <w:num w:numId="6">
    <w:abstractNumId w:val="79"/>
  </w:num>
  <w:num w:numId="7">
    <w:abstractNumId w:val="25"/>
  </w:num>
  <w:num w:numId="8">
    <w:abstractNumId w:val="65"/>
  </w:num>
  <w:num w:numId="9">
    <w:abstractNumId w:val="14"/>
  </w:num>
  <w:num w:numId="10">
    <w:abstractNumId w:val="21"/>
  </w:num>
  <w:num w:numId="11">
    <w:abstractNumId w:val="69"/>
  </w:num>
  <w:num w:numId="12">
    <w:abstractNumId w:val="30"/>
  </w:num>
  <w:num w:numId="13">
    <w:abstractNumId w:val="18"/>
  </w:num>
  <w:num w:numId="14">
    <w:abstractNumId w:val="10"/>
  </w:num>
  <w:num w:numId="15">
    <w:abstractNumId w:val="6"/>
  </w:num>
  <w:num w:numId="16">
    <w:abstractNumId w:val="49"/>
  </w:num>
  <w:num w:numId="17">
    <w:abstractNumId w:val="52"/>
  </w:num>
  <w:num w:numId="18">
    <w:abstractNumId w:val="80"/>
  </w:num>
  <w:num w:numId="19">
    <w:abstractNumId w:val="11"/>
  </w:num>
  <w:num w:numId="20">
    <w:abstractNumId w:val="46"/>
  </w:num>
  <w:num w:numId="21">
    <w:abstractNumId w:val="32"/>
  </w:num>
  <w:num w:numId="22">
    <w:abstractNumId w:val="55"/>
  </w:num>
  <w:num w:numId="23">
    <w:abstractNumId w:val="8"/>
  </w:num>
  <w:num w:numId="24">
    <w:abstractNumId w:val="2"/>
  </w:num>
  <w:num w:numId="25">
    <w:abstractNumId w:val="64"/>
  </w:num>
  <w:num w:numId="26">
    <w:abstractNumId w:val="51"/>
  </w:num>
  <w:num w:numId="27">
    <w:abstractNumId w:val="44"/>
  </w:num>
  <w:num w:numId="28">
    <w:abstractNumId w:val="26"/>
  </w:num>
  <w:num w:numId="29">
    <w:abstractNumId w:val="15"/>
  </w:num>
  <w:num w:numId="30">
    <w:abstractNumId w:val="70"/>
  </w:num>
  <w:num w:numId="31">
    <w:abstractNumId w:val="45"/>
  </w:num>
  <w:num w:numId="32">
    <w:abstractNumId w:val="76"/>
  </w:num>
  <w:num w:numId="33">
    <w:abstractNumId w:val="43"/>
  </w:num>
  <w:num w:numId="34">
    <w:abstractNumId w:val="1"/>
  </w:num>
  <w:num w:numId="35">
    <w:abstractNumId w:val="58"/>
  </w:num>
  <w:num w:numId="36">
    <w:abstractNumId w:val="67"/>
  </w:num>
  <w:num w:numId="37">
    <w:abstractNumId w:val="66"/>
  </w:num>
  <w:num w:numId="38">
    <w:abstractNumId w:val="33"/>
  </w:num>
  <w:num w:numId="39">
    <w:abstractNumId w:val="12"/>
  </w:num>
  <w:num w:numId="40">
    <w:abstractNumId w:val="34"/>
  </w:num>
  <w:num w:numId="41">
    <w:abstractNumId w:val="47"/>
  </w:num>
  <w:num w:numId="42">
    <w:abstractNumId w:val="50"/>
  </w:num>
  <w:num w:numId="43">
    <w:abstractNumId w:val="35"/>
  </w:num>
  <w:num w:numId="44">
    <w:abstractNumId w:val="42"/>
  </w:num>
  <w:num w:numId="45">
    <w:abstractNumId w:val="28"/>
  </w:num>
  <w:num w:numId="46">
    <w:abstractNumId w:val="60"/>
  </w:num>
  <w:num w:numId="47">
    <w:abstractNumId w:val="75"/>
  </w:num>
  <w:num w:numId="48">
    <w:abstractNumId w:val="57"/>
  </w:num>
  <w:num w:numId="49">
    <w:abstractNumId w:val="19"/>
  </w:num>
  <w:num w:numId="50">
    <w:abstractNumId w:val="7"/>
  </w:num>
  <w:num w:numId="51">
    <w:abstractNumId w:val="38"/>
  </w:num>
  <w:num w:numId="52">
    <w:abstractNumId w:val="68"/>
  </w:num>
  <w:num w:numId="53">
    <w:abstractNumId w:val="40"/>
  </w:num>
  <w:num w:numId="54">
    <w:abstractNumId w:val="0"/>
  </w:num>
  <w:num w:numId="55">
    <w:abstractNumId w:val="31"/>
  </w:num>
  <w:num w:numId="56">
    <w:abstractNumId w:val="27"/>
  </w:num>
  <w:num w:numId="57">
    <w:abstractNumId w:val="17"/>
  </w:num>
  <w:num w:numId="58">
    <w:abstractNumId w:val="77"/>
  </w:num>
  <w:num w:numId="59">
    <w:abstractNumId w:val="13"/>
  </w:num>
  <w:num w:numId="60">
    <w:abstractNumId w:val="78"/>
  </w:num>
  <w:num w:numId="61">
    <w:abstractNumId w:val="22"/>
  </w:num>
  <w:num w:numId="62">
    <w:abstractNumId w:val="53"/>
  </w:num>
  <w:num w:numId="63">
    <w:abstractNumId w:val="61"/>
  </w:num>
  <w:num w:numId="64">
    <w:abstractNumId w:val="24"/>
  </w:num>
  <w:num w:numId="65">
    <w:abstractNumId w:val="16"/>
  </w:num>
  <w:num w:numId="66">
    <w:abstractNumId w:val="72"/>
  </w:num>
  <w:num w:numId="67">
    <w:abstractNumId w:val="9"/>
  </w:num>
  <w:num w:numId="68">
    <w:abstractNumId w:val="41"/>
  </w:num>
  <w:num w:numId="69">
    <w:abstractNumId w:val="54"/>
  </w:num>
  <w:num w:numId="70">
    <w:abstractNumId w:val="59"/>
  </w:num>
  <w:num w:numId="71">
    <w:abstractNumId w:val="37"/>
  </w:num>
  <w:num w:numId="72">
    <w:abstractNumId w:val="73"/>
  </w:num>
  <w:num w:numId="73">
    <w:abstractNumId w:val="63"/>
  </w:num>
  <w:num w:numId="74">
    <w:abstractNumId w:val="62"/>
  </w:num>
  <w:num w:numId="7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
  </w:num>
  <w:num w:numId="79">
    <w:abstractNumId w:val="36"/>
  </w:num>
  <w:num w:numId="80">
    <w:abstractNumId w:val="48"/>
    <w:lvlOverride w:ilvl="0">
      <w:lvl w:ilvl="0">
        <w:start w:val="1"/>
        <w:numFmt w:val="decimal"/>
        <w:lvlText w:val="%1."/>
        <w:lvlJc w:val="left"/>
        <w:pPr>
          <w:ind w:left="683" w:hanging="425"/>
        </w:pPr>
        <w:rPr>
          <w:rFonts w:asciiTheme="minorHAnsi" w:eastAsia="Times New Roman" w:hAnsiTheme="minorHAnsi" w:cstheme="minorHAnsi" w:hint="default"/>
          <w:w w:val="100"/>
          <w:sz w:val="22"/>
          <w:szCs w:val="22"/>
          <w:lang w:val="pl-PL" w:eastAsia="en-US" w:bidi="ar-SA"/>
        </w:rPr>
      </w:lvl>
    </w:lvlOverride>
  </w:num>
  <w:num w:numId="81">
    <w:abstractNumId w:val="4"/>
  </w:num>
  <w:numIdMacAtCleanup w:val="8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a Wojewoda">
    <w15:presenceInfo w15:providerId="AD" w15:userId="S::maria_wojewoda@cpe.gov.pl::22ca8aca-a31c-470c-90cc-583e713c5cf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pos w:val="beneathText"/>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966"/>
    <w:rsid w:val="00251966"/>
    <w:rsid w:val="00362E09"/>
    <w:rsid w:val="006C5C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3FC742-D676-4E8B-A3BE-52381E14A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5C49"/>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qFormat/>
    <w:rsid w:val="006C5C49"/>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nhideWhenUsed/>
    <w:qFormat/>
    <w:rsid w:val="006C5C4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6C5C49"/>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qFormat/>
    <w:rsid w:val="006C5C49"/>
    <w:pPr>
      <w:keepNext/>
      <w:widowControl/>
      <w:autoSpaceDE/>
      <w:autoSpaceDN/>
      <w:jc w:val="center"/>
      <w:outlineLvl w:val="3"/>
    </w:pPr>
    <w:rPr>
      <w:b/>
      <w:sz w:val="32"/>
      <w:szCs w:val="20"/>
      <w:lang w:eastAsia="pl-PL"/>
    </w:rPr>
  </w:style>
  <w:style w:type="paragraph" w:styleId="Nagwek5">
    <w:name w:val="heading 5"/>
    <w:basedOn w:val="Normalny"/>
    <w:next w:val="Normalny"/>
    <w:link w:val="Nagwek5Znak"/>
    <w:unhideWhenUsed/>
    <w:qFormat/>
    <w:rsid w:val="006C5C49"/>
    <w:pPr>
      <w:keepNext/>
      <w:keepLines/>
      <w:widowControl/>
      <w:autoSpaceDE/>
      <w:autoSpaceDN/>
      <w:spacing w:before="200"/>
      <w:outlineLvl w:val="4"/>
    </w:pPr>
    <w:rPr>
      <w:rFonts w:ascii="Cambria" w:hAnsi="Cambria"/>
      <w:color w:val="243F60"/>
      <w:sz w:val="20"/>
      <w:szCs w:val="20"/>
      <w:lang w:eastAsia="pl-PL"/>
    </w:rPr>
  </w:style>
  <w:style w:type="paragraph" w:styleId="Nagwek6">
    <w:name w:val="heading 6"/>
    <w:basedOn w:val="Normalny"/>
    <w:next w:val="Normalny"/>
    <w:link w:val="Nagwek6Znak"/>
    <w:unhideWhenUsed/>
    <w:qFormat/>
    <w:rsid w:val="006C5C49"/>
    <w:pPr>
      <w:keepNext/>
      <w:keepLines/>
      <w:widowControl/>
      <w:autoSpaceDE/>
      <w:autoSpaceDN/>
      <w:spacing w:before="200"/>
      <w:outlineLvl w:val="5"/>
    </w:pPr>
    <w:rPr>
      <w:rFonts w:ascii="Cambria" w:hAnsi="Cambria"/>
      <w:i/>
      <w:iCs/>
      <w:color w:val="243F60"/>
      <w:sz w:val="20"/>
      <w:szCs w:val="20"/>
      <w:lang w:eastAsia="pl-PL"/>
    </w:rPr>
  </w:style>
  <w:style w:type="paragraph" w:styleId="Nagwek7">
    <w:name w:val="heading 7"/>
    <w:basedOn w:val="Normalny"/>
    <w:next w:val="Normalny"/>
    <w:link w:val="Nagwek7Znak"/>
    <w:qFormat/>
    <w:rsid w:val="006C5C49"/>
    <w:pPr>
      <w:widowControl/>
      <w:autoSpaceDE/>
      <w:autoSpaceDN/>
      <w:spacing w:before="240" w:after="60"/>
      <w:outlineLvl w:val="6"/>
    </w:pPr>
    <w:rPr>
      <w:rFonts w:ascii="Calibri" w:eastAsia="Calibri" w:hAnsi="Calibri"/>
      <w:sz w:val="24"/>
      <w:szCs w:val="20"/>
      <w:lang w:eastAsia="pl-PL"/>
    </w:rPr>
  </w:style>
  <w:style w:type="paragraph" w:styleId="Nagwek8">
    <w:name w:val="heading 8"/>
    <w:aliases w:val="l8"/>
    <w:basedOn w:val="Normalny"/>
    <w:next w:val="Normalny"/>
    <w:link w:val="Nagwek8Znak"/>
    <w:qFormat/>
    <w:rsid w:val="006C5C49"/>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eastAsia="pl-PL"/>
    </w:rPr>
  </w:style>
  <w:style w:type="paragraph" w:styleId="Nagwek9">
    <w:name w:val="heading 9"/>
    <w:basedOn w:val="Normalny"/>
    <w:next w:val="Normalny"/>
    <w:link w:val="Nagwek9Znak"/>
    <w:unhideWhenUsed/>
    <w:qFormat/>
    <w:rsid w:val="006C5C49"/>
    <w:pPr>
      <w:keepNext/>
      <w:keepLines/>
      <w:widowControl/>
      <w:autoSpaceDE/>
      <w:autoSpaceDN/>
      <w:spacing w:before="200"/>
      <w:outlineLvl w:val="8"/>
    </w:pPr>
    <w:rPr>
      <w:rFonts w:ascii="Cambria" w:hAnsi="Cambria"/>
      <w:i/>
      <w:iCs/>
      <w:color w:val="404040"/>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6C5C49"/>
    <w:rPr>
      <w:rFonts w:ascii="Times New Roman" w:eastAsia="Times New Roman" w:hAnsi="Times New Roman" w:cs="Times New Roman"/>
      <w:b/>
      <w:bCs/>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6C5C49"/>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rsid w:val="006C5C49"/>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rsid w:val="006C5C49"/>
    <w:rPr>
      <w:rFonts w:ascii="Times New Roman" w:eastAsia="Times New Roman" w:hAnsi="Times New Roman" w:cs="Times New Roman"/>
      <w:b/>
      <w:sz w:val="32"/>
      <w:szCs w:val="20"/>
      <w:lang w:eastAsia="pl-PL"/>
    </w:rPr>
  </w:style>
  <w:style w:type="character" w:customStyle="1" w:styleId="Nagwek5Znak">
    <w:name w:val="Nagłówek 5 Znak"/>
    <w:basedOn w:val="Domylnaczcionkaakapitu"/>
    <w:link w:val="Nagwek5"/>
    <w:rsid w:val="006C5C49"/>
    <w:rPr>
      <w:rFonts w:ascii="Cambria" w:eastAsia="Times New Roman" w:hAnsi="Cambria" w:cs="Times New Roman"/>
      <w:color w:val="243F60"/>
      <w:sz w:val="20"/>
      <w:szCs w:val="20"/>
      <w:lang w:eastAsia="pl-PL"/>
    </w:rPr>
  </w:style>
  <w:style w:type="character" w:customStyle="1" w:styleId="Nagwek6Znak">
    <w:name w:val="Nagłówek 6 Znak"/>
    <w:basedOn w:val="Domylnaczcionkaakapitu"/>
    <w:link w:val="Nagwek6"/>
    <w:rsid w:val="006C5C49"/>
    <w:rPr>
      <w:rFonts w:ascii="Cambria" w:eastAsia="Times New Roman" w:hAnsi="Cambria" w:cs="Times New Roman"/>
      <w:i/>
      <w:iCs/>
      <w:color w:val="243F60"/>
      <w:sz w:val="20"/>
      <w:szCs w:val="20"/>
      <w:lang w:eastAsia="pl-PL"/>
    </w:rPr>
  </w:style>
  <w:style w:type="character" w:customStyle="1" w:styleId="Nagwek7Znak">
    <w:name w:val="Nagłówek 7 Znak"/>
    <w:basedOn w:val="Domylnaczcionkaakapitu"/>
    <w:link w:val="Nagwek7"/>
    <w:rsid w:val="006C5C49"/>
    <w:rPr>
      <w:rFonts w:ascii="Calibri" w:eastAsia="Calibri" w:hAnsi="Calibri" w:cs="Times New Roman"/>
      <w:sz w:val="24"/>
      <w:szCs w:val="20"/>
      <w:lang w:eastAsia="pl-PL"/>
    </w:rPr>
  </w:style>
  <w:style w:type="character" w:customStyle="1" w:styleId="Nagwek8Znak">
    <w:name w:val="Nagłówek 8 Znak"/>
    <w:aliases w:val="l8 Znak"/>
    <w:basedOn w:val="Domylnaczcionkaakapitu"/>
    <w:link w:val="Nagwek8"/>
    <w:rsid w:val="006C5C49"/>
    <w:rPr>
      <w:rFonts w:ascii="Times New Roman" w:eastAsia="Times New Roman" w:hAnsi="Times New Roman" w:cs="Times New Roman"/>
      <w:b/>
      <w:sz w:val="24"/>
      <w:szCs w:val="20"/>
      <w:lang w:eastAsia="pl-PL"/>
    </w:rPr>
  </w:style>
  <w:style w:type="character" w:customStyle="1" w:styleId="Nagwek9Znak">
    <w:name w:val="Nagłówek 9 Znak"/>
    <w:basedOn w:val="Domylnaczcionkaakapitu"/>
    <w:link w:val="Nagwek9"/>
    <w:rsid w:val="006C5C49"/>
    <w:rPr>
      <w:rFonts w:ascii="Cambria" w:eastAsia="Times New Roman" w:hAnsi="Cambria" w:cs="Times New Roman"/>
      <w:i/>
      <w:iCs/>
      <w:color w:val="404040"/>
      <w:sz w:val="20"/>
      <w:szCs w:val="20"/>
      <w:lang w:eastAsia="pl-PL"/>
    </w:rPr>
  </w:style>
  <w:style w:type="table" w:customStyle="1" w:styleId="TableNormal">
    <w:name w:val="Table Normal"/>
    <w:uiPriority w:val="2"/>
    <w:semiHidden/>
    <w:unhideWhenUsed/>
    <w:qFormat/>
    <w:rsid w:val="006C5C4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pistreci1">
    <w:name w:val="toc 1"/>
    <w:basedOn w:val="Normalny"/>
    <w:uiPriority w:val="39"/>
    <w:qFormat/>
    <w:rsid w:val="006C5C49"/>
    <w:pPr>
      <w:spacing w:before="129"/>
      <w:ind w:left="258"/>
    </w:pPr>
    <w:rPr>
      <w:b/>
      <w:bCs/>
      <w:sz w:val="20"/>
      <w:szCs w:val="20"/>
    </w:rPr>
  </w:style>
  <w:style w:type="paragraph" w:styleId="Spistreci2">
    <w:name w:val="toc 2"/>
    <w:basedOn w:val="Normalny"/>
    <w:uiPriority w:val="39"/>
    <w:qFormat/>
    <w:rsid w:val="006C5C49"/>
    <w:pPr>
      <w:ind w:left="542"/>
    </w:pPr>
    <w:rPr>
      <w:b/>
      <w:bCs/>
      <w:sz w:val="20"/>
      <w:szCs w:val="20"/>
    </w:rPr>
  </w:style>
  <w:style w:type="paragraph" w:styleId="Tekstpodstawowy">
    <w:name w:val="Body Text"/>
    <w:aliases w:val="Tekst podstawow.(F2),(F2),body text,contents,Szövegtörzs"/>
    <w:basedOn w:val="Normalny"/>
    <w:link w:val="TekstpodstawowyZnak"/>
    <w:qFormat/>
    <w:rsid w:val="006C5C49"/>
  </w:style>
  <w:style w:type="character" w:customStyle="1" w:styleId="TekstpodstawowyZnak">
    <w:name w:val="Tekst podstawowy Znak"/>
    <w:aliases w:val="Tekst podstawow.(F2) Znak,(F2) Znak,body text Znak,contents Znak,Szövegtörzs Znak"/>
    <w:basedOn w:val="Domylnaczcionkaakapitu"/>
    <w:link w:val="Tekstpodstawowy"/>
    <w:rsid w:val="006C5C49"/>
    <w:rPr>
      <w:rFonts w:ascii="Times New Roman" w:eastAsia="Times New Roman" w:hAnsi="Times New Roman" w:cs="Times New Roman"/>
    </w:rPr>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rsid w:val="006C5C49"/>
    <w:pPr>
      <w:spacing w:before="60"/>
      <w:ind w:left="542" w:hanging="360"/>
      <w:jc w:val="both"/>
    </w:pPr>
  </w:style>
  <w:style w:type="paragraph" w:customStyle="1" w:styleId="TableParagraph">
    <w:name w:val="Table Paragraph"/>
    <w:basedOn w:val="Normalny"/>
    <w:uiPriority w:val="1"/>
    <w:qFormat/>
    <w:rsid w:val="006C5C49"/>
  </w:style>
  <w:style w:type="character" w:styleId="Hipercze">
    <w:name w:val="Hyperlink"/>
    <w:basedOn w:val="Domylnaczcionkaakapitu"/>
    <w:uiPriority w:val="99"/>
    <w:unhideWhenUsed/>
    <w:rsid w:val="006C5C49"/>
    <w:rPr>
      <w:color w:val="0563C1" w:themeColor="hyperlink"/>
      <w:u w:val="single"/>
    </w:rPr>
  </w:style>
  <w:style w:type="character" w:customStyle="1" w:styleId="Nierozpoznanawzmianka1">
    <w:name w:val="Nierozpoznana wzmianka1"/>
    <w:basedOn w:val="Domylnaczcionkaakapitu"/>
    <w:uiPriority w:val="99"/>
    <w:semiHidden/>
    <w:unhideWhenUsed/>
    <w:rsid w:val="006C5C49"/>
    <w:rPr>
      <w:color w:val="605E5C"/>
      <w:shd w:val="clear" w:color="auto" w:fill="E1DFDD"/>
    </w:rPr>
  </w:style>
  <w:style w:type="character" w:styleId="Odwoaniedokomentarza">
    <w:name w:val="annotation reference"/>
    <w:basedOn w:val="Domylnaczcionkaakapitu"/>
    <w:uiPriority w:val="99"/>
    <w:unhideWhenUsed/>
    <w:rsid w:val="006C5C49"/>
    <w:rPr>
      <w:sz w:val="16"/>
      <w:szCs w:val="16"/>
    </w:rPr>
  </w:style>
  <w:style w:type="paragraph" w:styleId="Tekstkomentarza">
    <w:name w:val="annotation text"/>
    <w:basedOn w:val="Normalny"/>
    <w:link w:val="TekstkomentarzaZnak"/>
    <w:uiPriority w:val="99"/>
    <w:unhideWhenUsed/>
    <w:rsid w:val="006C5C49"/>
    <w:rPr>
      <w:sz w:val="20"/>
      <w:szCs w:val="20"/>
    </w:rPr>
  </w:style>
  <w:style w:type="character" w:customStyle="1" w:styleId="TekstkomentarzaZnak">
    <w:name w:val="Tekst komentarza Znak"/>
    <w:basedOn w:val="Domylnaczcionkaakapitu"/>
    <w:link w:val="Tekstkomentarza"/>
    <w:uiPriority w:val="99"/>
    <w:rsid w:val="006C5C49"/>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6C5C49"/>
    <w:rPr>
      <w:b/>
      <w:bCs/>
    </w:rPr>
  </w:style>
  <w:style w:type="character" w:customStyle="1" w:styleId="TematkomentarzaZnak">
    <w:name w:val="Temat komentarza Znak"/>
    <w:basedOn w:val="TekstkomentarzaZnak"/>
    <w:link w:val="Tematkomentarza"/>
    <w:uiPriority w:val="99"/>
    <w:semiHidden/>
    <w:rsid w:val="006C5C49"/>
    <w:rPr>
      <w:rFonts w:ascii="Times New Roman" w:eastAsia="Times New Roman" w:hAnsi="Times New Roman" w:cs="Times New Roman"/>
      <w:b/>
      <w:bCs/>
      <w:sz w:val="20"/>
      <w:szCs w:val="20"/>
    </w:rPr>
  </w:style>
  <w:style w:type="table" w:styleId="Tabela-Siatka">
    <w:name w:val="Table Grid"/>
    <w:basedOn w:val="Standardowy"/>
    <w:uiPriority w:val="59"/>
    <w:rsid w:val="006C5C49"/>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nhideWhenUsed/>
    <w:rsid w:val="006C5C49"/>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6C5C49"/>
    <w:rPr>
      <w:rFonts w:ascii="Times New Roman" w:eastAsia="Times New Roman" w:hAnsi="Times New Roman" w:cs="Times New Roman"/>
      <w:sz w:val="20"/>
      <w:szCs w:val="20"/>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6C5C49"/>
    <w:rPr>
      <w:vertAlign w:val="superscript"/>
    </w:rPr>
  </w:style>
  <w:style w:type="paragraph" w:styleId="Tekstdymka">
    <w:name w:val="Balloon Text"/>
    <w:basedOn w:val="Normalny"/>
    <w:link w:val="TekstdymkaZnak"/>
    <w:uiPriority w:val="99"/>
    <w:semiHidden/>
    <w:unhideWhenUsed/>
    <w:rsid w:val="006C5C49"/>
    <w:rPr>
      <w:rFonts w:ascii="Segoe UI" w:hAnsi="Segoe UI" w:cs="Segoe UI"/>
      <w:sz w:val="18"/>
      <w:szCs w:val="18"/>
    </w:rPr>
  </w:style>
  <w:style w:type="character" w:customStyle="1" w:styleId="TekstdymkaZnak">
    <w:name w:val="Tekst dymka Znak"/>
    <w:basedOn w:val="Domylnaczcionkaakapitu"/>
    <w:link w:val="Tekstdymka"/>
    <w:uiPriority w:val="99"/>
    <w:semiHidden/>
    <w:rsid w:val="006C5C49"/>
    <w:rPr>
      <w:rFonts w:ascii="Segoe UI" w:eastAsia="Times New Roman" w:hAnsi="Segoe UI" w:cs="Segoe UI"/>
      <w:sz w:val="18"/>
      <w:szCs w:val="18"/>
    </w:rPr>
  </w:style>
  <w:style w:type="numbering" w:customStyle="1" w:styleId="Bezlisty1">
    <w:name w:val="Bez listy1"/>
    <w:next w:val="Bezlisty"/>
    <w:uiPriority w:val="99"/>
    <w:semiHidden/>
    <w:unhideWhenUsed/>
    <w:rsid w:val="006C5C49"/>
  </w:style>
  <w:style w:type="paragraph" w:styleId="Tekstpodstawowywcity">
    <w:name w:val="Body Text Indent"/>
    <w:basedOn w:val="Normalny"/>
    <w:link w:val="TekstpodstawowywcityZnak"/>
    <w:uiPriority w:val="99"/>
    <w:rsid w:val="006C5C49"/>
    <w:pPr>
      <w:widowControl/>
      <w:autoSpaceDE/>
      <w:autoSpaceDN/>
      <w:jc w:val="both"/>
    </w:pPr>
    <w:rPr>
      <w:sz w:val="24"/>
      <w:szCs w:val="20"/>
      <w:lang w:eastAsia="pl-PL"/>
    </w:rPr>
  </w:style>
  <w:style w:type="character" w:customStyle="1" w:styleId="TekstpodstawowywcityZnak">
    <w:name w:val="Tekst podstawowy wcięty Znak"/>
    <w:basedOn w:val="Domylnaczcionkaakapitu"/>
    <w:link w:val="Tekstpodstawowywcity"/>
    <w:uiPriority w:val="99"/>
    <w:rsid w:val="006C5C49"/>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rsid w:val="006C5C49"/>
    <w:pPr>
      <w:widowControl/>
      <w:autoSpaceDE/>
      <w:autoSpaceDN/>
    </w:pPr>
    <w:rPr>
      <w:sz w:val="20"/>
      <w:szCs w:val="20"/>
      <w:lang w:eastAsia="pl-PL"/>
    </w:rPr>
  </w:style>
  <w:style w:type="character" w:customStyle="1" w:styleId="TekstprzypisukocowegoZnak">
    <w:name w:val="Tekst przypisu końcowego Znak"/>
    <w:basedOn w:val="Domylnaczcionkaakapitu"/>
    <w:link w:val="Tekstprzypisukocowego"/>
    <w:rsid w:val="006C5C49"/>
    <w:rPr>
      <w:rFonts w:ascii="Times New Roman" w:eastAsia="Times New Roman" w:hAnsi="Times New Roman" w:cs="Times New Roman"/>
      <w:sz w:val="20"/>
      <w:szCs w:val="20"/>
      <w:lang w:eastAsia="pl-PL"/>
    </w:rPr>
  </w:style>
  <w:style w:type="paragraph" w:styleId="Listapunktowana2">
    <w:name w:val="List Bullet 2"/>
    <w:basedOn w:val="Normalny"/>
    <w:autoRedefine/>
    <w:rsid w:val="006C5C49"/>
    <w:pPr>
      <w:widowControl/>
      <w:autoSpaceDE/>
      <w:autoSpaceDN/>
      <w:ind w:left="349"/>
      <w:jc w:val="both"/>
    </w:pPr>
    <w:rPr>
      <w:sz w:val="23"/>
      <w:szCs w:val="20"/>
      <w:lang w:eastAsia="pl-PL"/>
    </w:rPr>
  </w:style>
  <w:style w:type="paragraph" w:styleId="Stopka">
    <w:name w:val="footer"/>
    <w:basedOn w:val="Normalny"/>
    <w:link w:val="StopkaZnak"/>
    <w:uiPriority w:val="99"/>
    <w:rsid w:val="006C5C49"/>
    <w:pPr>
      <w:widowControl/>
      <w:tabs>
        <w:tab w:val="center" w:pos="4536"/>
        <w:tab w:val="right" w:pos="9072"/>
      </w:tabs>
      <w:autoSpaceDE/>
      <w:autoSpaceDN/>
    </w:pPr>
    <w:rPr>
      <w:sz w:val="24"/>
      <w:szCs w:val="20"/>
      <w:lang w:eastAsia="pl-PL"/>
    </w:rPr>
  </w:style>
  <w:style w:type="character" w:customStyle="1" w:styleId="StopkaZnak">
    <w:name w:val="Stopka Znak"/>
    <w:basedOn w:val="Domylnaczcionkaakapitu"/>
    <w:link w:val="Stopka"/>
    <w:uiPriority w:val="99"/>
    <w:rsid w:val="006C5C49"/>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6C5C49"/>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6C5C49"/>
    <w:pPr>
      <w:widowControl/>
      <w:autoSpaceDE/>
      <w:autoSpaceDN/>
      <w:spacing w:after="120" w:line="480" w:lineRule="auto"/>
      <w:ind w:left="283"/>
    </w:pPr>
    <w:rPr>
      <w:sz w:val="20"/>
      <w:szCs w:val="20"/>
      <w:lang w:eastAsia="pl-PL"/>
    </w:rPr>
  </w:style>
  <w:style w:type="character" w:customStyle="1" w:styleId="Tekstpodstawowywcity2Znak">
    <w:name w:val="Tekst podstawowy wcięty 2 Znak"/>
    <w:basedOn w:val="Domylnaczcionkaakapitu"/>
    <w:link w:val="Tekstpodstawowywcity2"/>
    <w:uiPriority w:val="99"/>
    <w:rsid w:val="006C5C49"/>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6C5C49"/>
    <w:pPr>
      <w:widowControl/>
      <w:autoSpaceDE/>
      <w:autoSpaceDN/>
      <w:spacing w:after="120" w:line="480" w:lineRule="auto"/>
    </w:pPr>
    <w:rPr>
      <w:sz w:val="20"/>
      <w:szCs w:val="20"/>
      <w:lang w:eastAsia="pl-PL"/>
    </w:rPr>
  </w:style>
  <w:style w:type="character" w:customStyle="1" w:styleId="Tekstpodstawowy2Znak">
    <w:name w:val="Tekst podstawowy 2 Znak"/>
    <w:basedOn w:val="Domylnaczcionkaakapitu"/>
    <w:link w:val="Tekstpodstawowy2"/>
    <w:rsid w:val="006C5C49"/>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6C5C49"/>
    <w:pPr>
      <w:widowControl/>
      <w:tabs>
        <w:tab w:val="center" w:pos="4536"/>
        <w:tab w:val="right" w:pos="9072"/>
      </w:tabs>
      <w:autoSpaceDE/>
      <w:autoSpaceDN/>
    </w:pPr>
    <w:rPr>
      <w:sz w:val="20"/>
      <w:szCs w:val="20"/>
      <w:lang w:eastAsia="pl-PL"/>
    </w:rPr>
  </w:style>
  <w:style w:type="character" w:customStyle="1" w:styleId="NagwekZnak">
    <w:name w:val="Nagłówek Znak"/>
    <w:basedOn w:val="Domylnaczcionkaakapitu"/>
    <w:link w:val="Nagwek"/>
    <w:uiPriority w:val="99"/>
    <w:rsid w:val="006C5C49"/>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6C5C49"/>
    <w:pPr>
      <w:widowControl/>
      <w:autoSpaceDE/>
      <w:autoSpaceDN/>
      <w:jc w:val="both"/>
    </w:pPr>
    <w:rPr>
      <w:b/>
      <w:sz w:val="24"/>
      <w:szCs w:val="20"/>
      <w:lang w:eastAsia="pl-PL"/>
    </w:rPr>
  </w:style>
  <w:style w:type="paragraph" w:styleId="HTML-wstpniesformatowany">
    <w:name w:val="HTML Preformatted"/>
    <w:basedOn w:val="Normalny"/>
    <w:link w:val="HTML-wstpniesformatowanyZnak"/>
    <w:unhideWhenUsed/>
    <w:rsid w:val="006C5C4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6C5C49"/>
    <w:rPr>
      <w:rFonts w:ascii="Courier New" w:eastAsia="Times New Roman" w:hAnsi="Courier New" w:cs="Courier New"/>
      <w:sz w:val="20"/>
      <w:szCs w:val="20"/>
      <w:lang w:eastAsia="pl-PL"/>
    </w:rPr>
  </w:style>
  <w:style w:type="paragraph" w:customStyle="1" w:styleId="xl25">
    <w:name w:val="xl25"/>
    <w:basedOn w:val="Normalny"/>
    <w:rsid w:val="006C5C49"/>
    <w:pPr>
      <w:widowControl/>
      <w:autoSpaceDE/>
      <w:autoSpaceDN/>
      <w:spacing w:before="100" w:beforeAutospacing="1" w:after="100" w:afterAutospacing="1"/>
    </w:pPr>
    <w:rPr>
      <w:rFonts w:ascii="Arial" w:hAnsi="Arial" w:cs="Arial"/>
      <w:b/>
      <w:bCs/>
      <w:sz w:val="24"/>
      <w:szCs w:val="24"/>
      <w:lang w:val="en-US"/>
    </w:rPr>
  </w:style>
  <w:style w:type="paragraph" w:customStyle="1" w:styleId="Default">
    <w:name w:val="Default"/>
    <w:rsid w:val="006C5C4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FontStyle59">
    <w:name w:val="Font Style59"/>
    <w:basedOn w:val="Domylnaczcionkaakapitu"/>
    <w:rsid w:val="006C5C49"/>
    <w:rPr>
      <w:rFonts w:ascii="Times New Roman" w:hAnsi="Times New Roman" w:cs="Times New Roman"/>
      <w:i/>
      <w:iCs/>
      <w:sz w:val="22"/>
      <w:szCs w:val="22"/>
    </w:rPr>
  </w:style>
  <w:style w:type="table" w:customStyle="1" w:styleId="Tabela-Siatka1">
    <w:name w:val="Tabela - Siatka1"/>
    <w:basedOn w:val="Standardowy"/>
    <w:next w:val="Tabela-Siatka"/>
    <w:uiPriority w:val="39"/>
    <w:rsid w:val="006C5C49"/>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6C5C49"/>
    <w:pPr>
      <w:widowControl/>
      <w:autoSpaceDE/>
      <w:autoSpaceDN/>
      <w:spacing w:after="200"/>
    </w:pPr>
    <w:rPr>
      <w:b/>
      <w:bCs/>
      <w:color w:val="4F81BD"/>
      <w:sz w:val="18"/>
      <w:szCs w:val="18"/>
      <w:lang w:eastAsia="pl-PL"/>
    </w:rPr>
  </w:style>
  <w:style w:type="paragraph" w:customStyle="1" w:styleId="Style1">
    <w:name w:val="Style1"/>
    <w:basedOn w:val="Normalny"/>
    <w:rsid w:val="006C5C49"/>
    <w:pPr>
      <w:widowControl/>
      <w:tabs>
        <w:tab w:val="left" w:pos="851"/>
        <w:tab w:val="left" w:pos="4536"/>
      </w:tabs>
      <w:autoSpaceDE/>
      <w:autoSpaceDN/>
      <w:jc w:val="both"/>
    </w:pPr>
    <w:rPr>
      <w:rFonts w:ascii="PL NewBrunswick" w:hAnsi="PL NewBrunswick"/>
      <w:sz w:val="24"/>
      <w:szCs w:val="20"/>
      <w:lang w:eastAsia="pl-PL"/>
    </w:rPr>
  </w:style>
  <w:style w:type="character" w:customStyle="1" w:styleId="FontStyle21">
    <w:name w:val="Font Style21"/>
    <w:basedOn w:val="Domylnaczcionkaakapitu"/>
    <w:rsid w:val="006C5C49"/>
    <w:rPr>
      <w:rFonts w:ascii="Times New Roman" w:hAnsi="Times New Roman" w:cs="Times New Roman"/>
      <w:sz w:val="22"/>
      <w:szCs w:val="22"/>
    </w:rPr>
  </w:style>
  <w:style w:type="paragraph" w:customStyle="1" w:styleId="Style5">
    <w:name w:val="Style5"/>
    <w:basedOn w:val="Normalny"/>
    <w:rsid w:val="006C5C49"/>
    <w:pPr>
      <w:adjustRightInd w:val="0"/>
      <w:spacing w:line="415" w:lineRule="exact"/>
      <w:jc w:val="both"/>
    </w:pPr>
    <w:rPr>
      <w:rFonts w:ascii="Calibri" w:hAnsi="Calibri"/>
      <w:sz w:val="24"/>
      <w:szCs w:val="24"/>
      <w:lang w:eastAsia="pl-PL"/>
    </w:rPr>
  </w:style>
  <w:style w:type="paragraph" w:customStyle="1" w:styleId="Style7">
    <w:name w:val="Style7"/>
    <w:basedOn w:val="Normalny"/>
    <w:rsid w:val="006C5C49"/>
    <w:pPr>
      <w:adjustRightInd w:val="0"/>
      <w:spacing w:line="384" w:lineRule="exact"/>
      <w:ind w:firstLine="425"/>
    </w:pPr>
    <w:rPr>
      <w:rFonts w:ascii="Calibri" w:hAnsi="Calibri"/>
      <w:sz w:val="24"/>
      <w:szCs w:val="24"/>
      <w:lang w:eastAsia="pl-PL"/>
    </w:rPr>
  </w:style>
  <w:style w:type="character" w:customStyle="1" w:styleId="FontStyle22">
    <w:name w:val="Font Style22"/>
    <w:basedOn w:val="Domylnaczcionkaakapitu"/>
    <w:rsid w:val="006C5C49"/>
    <w:rPr>
      <w:rFonts w:ascii="Times New Roman" w:hAnsi="Times New Roman" w:cs="Times New Roman"/>
      <w:i/>
      <w:iCs/>
      <w:sz w:val="18"/>
      <w:szCs w:val="18"/>
    </w:rPr>
  </w:style>
  <w:style w:type="paragraph" w:customStyle="1" w:styleId="WW-Domylnie">
    <w:name w:val="WW-Domyślnie"/>
    <w:rsid w:val="006C5C49"/>
    <w:pPr>
      <w:suppressAutoHyphens/>
      <w:spacing w:after="0" w:line="240" w:lineRule="auto"/>
    </w:pPr>
    <w:rPr>
      <w:rFonts w:ascii="Arial" w:eastAsia="Arial" w:hAnsi="Arial" w:cs="Times New Roman"/>
      <w:sz w:val="20"/>
      <w:szCs w:val="20"/>
    </w:rPr>
  </w:style>
  <w:style w:type="paragraph" w:styleId="Tekstpodstawowy3">
    <w:name w:val="Body Text 3"/>
    <w:basedOn w:val="Normalny"/>
    <w:link w:val="Tekstpodstawowy3Znak"/>
    <w:rsid w:val="006C5C49"/>
    <w:pPr>
      <w:widowControl/>
      <w:autoSpaceDE/>
      <w:autoSpaceDN/>
      <w:spacing w:after="120"/>
    </w:pPr>
    <w:rPr>
      <w:sz w:val="16"/>
      <w:szCs w:val="16"/>
      <w:lang w:eastAsia="pl-PL"/>
    </w:rPr>
  </w:style>
  <w:style w:type="character" w:customStyle="1" w:styleId="Tekstpodstawowy3Znak">
    <w:name w:val="Tekst podstawowy 3 Znak"/>
    <w:basedOn w:val="Domylnaczcionkaakapitu"/>
    <w:link w:val="Tekstpodstawowy3"/>
    <w:rsid w:val="006C5C49"/>
    <w:rPr>
      <w:rFonts w:ascii="Times New Roman" w:eastAsia="Times New Roman" w:hAnsi="Times New Roman" w:cs="Times New Roman"/>
      <w:sz w:val="16"/>
      <w:szCs w:val="16"/>
      <w:lang w:eastAsia="pl-PL"/>
    </w:rPr>
  </w:style>
  <w:style w:type="paragraph" w:styleId="NormalnyWeb">
    <w:name w:val="Normal (Web)"/>
    <w:basedOn w:val="Normalny"/>
    <w:uiPriority w:val="99"/>
    <w:rsid w:val="006C5C49"/>
    <w:pPr>
      <w:widowControl/>
      <w:autoSpaceDE/>
      <w:autoSpaceDN/>
      <w:spacing w:before="100" w:beforeAutospacing="1" w:after="100" w:afterAutospacing="1"/>
    </w:pPr>
    <w:rPr>
      <w:sz w:val="24"/>
      <w:szCs w:val="24"/>
      <w:lang w:eastAsia="pl-PL"/>
    </w:rPr>
  </w:style>
  <w:style w:type="paragraph" w:customStyle="1" w:styleId="Standard">
    <w:name w:val="Standard"/>
    <w:uiPriority w:val="99"/>
    <w:rsid w:val="006C5C49"/>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customStyle="1" w:styleId="Textbody">
    <w:name w:val="Text body"/>
    <w:basedOn w:val="Standard"/>
    <w:rsid w:val="006C5C49"/>
    <w:rPr>
      <w:sz w:val="24"/>
    </w:rPr>
  </w:style>
  <w:style w:type="paragraph" w:customStyle="1" w:styleId="Nagwek11">
    <w:name w:val="Nagłówek 11"/>
    <w:basedOn w:val="Standard"/>
    <w:next w:val="Textbody"/>
    <w:rsid w:val="006C5C49"/>
    <w:pPr>
      <w:keepNext/>
      <w:jc w:val="center"/>
      <w:outlineLvl w:val="0"/>
    </w:pPr>
    <w:rPr>
      <w:sz w:val="24"/>
    </w:rPr>
  </w:style>
  <w:style w:type="paragraph" w:customStyle="1" w:styleId="Nagwek21">
    <w:name w:val="Nagłówek 21"/>
    <w:basedOn w:val="Standard"/>
    <w:next w:val="Textbody"/>
    <w:rsid w:val="006C5C49"/>
    <w:pPr>
      <w:keepNext/>
      <w:jc w:val="center"/>
      <w:outlineLvl w:val="1"/>
    </w:pPr>
    <w:rPr>
      <w:b/>
      <w:sz w:val="24"/>
    </w:rPr>
  </w:style>
  <w:style w:type="numbering" w:customStyle="1" w:styleId="WWNum18">
    <w:name w:val="WWNum18"/>
    <w:basedOn w:val="Bezlisty"/>
    <w:rsid w:val="006C5C49"/>
    <w:pPr>
      <w:numPr>
        <w:numId w:val="30"/>
      </w:numPr>
    </w:pPr>
  </w:style>
  <w:style w:type="paragraph" w:customStyle="1" w:styleId="WW-Tekstpodstawowy2">
    <w:name w:val="WW-Tekst podstawowy 2"/>
    <w:basedOn w:val="Normalny"/>
    <w:rsid w:val="006C5C49"/>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6C5C49"/>
  </w:style>
  <w:style w:type="numbering" w:customStyle="1" w:styleId="WWNum19">
    <w:name w:val="WWNum19"/>
    <w:basedOn w:val="Bezlisty"/>
    <w:rsid w:val="006C5C49"/>
  </w:style>
  <w:style w:type="numbering" w:customStyle="1" w:styleId="WWNum16">
    <w:name w:val="WWNum16"/>
    <w:basedOn w:val="Bezlisty"/>
    <w:rsid w:val="006C5C49"/>
  </w:style>
  <w:style w:type="numbering" w:customStyle="1" w:styleId="WWNum38">
    <w:name w:val="WWNum38"/>
    <w:basedOn w:val="Bezlisty"/>
    <w:rsid w:val="006C5C49"/>
  </w:style>
  <w:style w:type="numbering" w:customStyle="1" w:styleId="WWNum25">
    <w:name w:val="WWNum25"/>
    <w:basedOn w:val="Bezlisty"/>
    <w:rsid w:val="006C5C49"/>
    <w:pPr>
      <w:numPr>
        <w:numId w:val="28"/>
      </w:numPr>
    </w:pPr>
  </w:style>
  <w:style w:type="numbering" w:customStyle="1" w:styleId="WWNum20">
    <w:name w:val="WWNum20"/>
    <w:basedOn w:val="Bezlisty"/>
    <w:rsid w:val="006C5C49"/>
  </w:style>
  <w:style w:type="character" w:styleId="Odwoanieprzypisukocowego">
    <w:name w:val="endnote reference"/>
    <w:basedOn w:val="Domylnaczcionkaakapitu"/>
    <w:uiPriority w:val="99"/>
    <w:semiHidden/>
    <w:unhideWhenUsed/>
    <w:rsid w:val="006C5C49"/>
    <w:rPr>
      <w:vertAlign w:val="superscript"/>
    </w:rPr>
  </w:style>
  <w:style w:type="character" w:customStyle="1" w:styleId="Absatz-Standardschriftart">
    <w:name w:val="Absatz-Standardschriftart"/>
    <w:rsid w:val="006C5C49"/>
  </w:style>
  <w:style w:type="character" w:customStyle="1" w:styleId="WW-Absatz-Standardschriftart">
    <w:name w:val="WW-Absatz-Standardschriftart"/>
    <w:rsid w:val="006C5C49"/>
  </w:style>
  <w:style w:type="character" w:customStyle="1" w:styleId="WW-Absatz-Standardschriftart1">
    <w:name w:val="WW-Absatz-Standardschriftart1"/>
    <w:rsid w:val="006C5C49"/>
  </w:style>
  <w:style w:type="character" w:customStyle="1" w:styleId="WW-Absatz-Standardschriftart11">
    <w:name w:val="WW-Absatz-Standardschriftart11"/>
    <w:rsid w:val="006C5C49"/>
  </w:style>
  <w:style w:type="character" w:customStyle="1" w:styleId="WW-Absatz-Standardschriftart111">
    <w:name w:val="WW-Absatz-Standardschriftart111"/>
    <w:rsid w:val="006C5C49"/>
  </w:style>
  <w:style w:type="character" w:customStyle="1" w:styleId="WW-Absatz-Standardschriftart1111">
    <w:name w:val="WW-Absatz-Standardschriftart1111"/>
    <w:rsid w:val="006C5C49"/>
  </w:style>
  <w:style w:type="character" w:customStyle="1" w:styleId="WW-Absatz-Standardschriftart11111">
    <w:name w:val="WW-Absatz-Standardschriftart11111"/>
    <w:rsid w:val="006C5C49"/>
  </w:style>
  <w:style w:type="character" w:customStyle="1" w:styleId="WW-Absatz-Standardschriftart111111">
    <w:name w:val="WW-Absatz-Standardschriftart111111"/>
    <w:rsid w:val="006C5C49"/>
  </w:style>
  <w:style w:type="character" w:customStyle="1" w:styleId="WW-Absatz-Standardschriftart1111111">
    <w:name w:val="WW-Absatz-Standardschriftart1111111"/>
    <w:rsid w:val="006C5C49"/>
  </w:style>
  <w:style w:type="character" w:customStyle="1" w:styleId="WW-Absatz-Standardschriftart11111111">
    <w:name w:val="WW-Absatz-Standardschriftart11111111"/>
    <w:rsid w:val="006C5C49"/>
  </w:style>
  <w:style w:type="paragraph" w:customStyle="1" w:styleId="Nagwek10">
    <w:name w:val="Nagłówek1"/>
    <w:basedOn w:val="Normalny"/>
    <w:next w:val="Tekstpodstawowy"/>
    <w:rsid w:val="006C5C49"/>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6C5C49"/>
    <w:pPr>
      <w:suppressAutoHyphens/>
      <w:autoSpaceDE/>
      <w:autoSpaceDN/>
      <w:spacing w:after="120"/>
    </w:pPr>
    <w:rPr>
      <w:rFonts w:eastAsia="Arial Unicode MS" w:cs="Tahoma"/>
      <w:kern w:val="1"/>
      <w:sz w:val="24"/>
      <w:szCs w:val="24"/>
      <w:lang w:eastAsia="pl-PL"/>
    </w:rPr>
  </w:style>
  <w:style w:type="paragraph" w:customStyle="1" w:styleId="Podpis1">
    <w:name w:val="Podpis1"/>
    <w:basedOn w:val="Normalny"/>
    <w:rsid w:val="006C5C49"/>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6C5C49"/>
    <w:pPr>
      <w:suppressLineNumbers/>
      <w:suppressAutoHyphens/>
      <w:autoSpaceDE/>
      <w:autoSpaceDN/>
    </w:pPr>
    <w:rPr>
      <w:rFonts w:eastAsia="Arial Unicode MS" w:cs="Tahoma"/>
      <w:kern w:val="1"/>
      <w:sz w:val="24"/>
      <w:szCs w:val="24"/>
      <w:lang w:eastAsia="pl-PL"/>
    </w:rPr>
  </w:style>
  <w:style w:type="paragraph" w:styleId="Bezodstpw">
    <w:name w:val="No Spacing"/>
    <w:basedOn w:val="Normalny"/>
    <w:link w:val="BezodstpwZnak"/>
    <w:uiPriority w:val="1"/>
    <w:qFormat/>
    <w:rsid w:val="006C5C49"/>
    <w:pPr>
      <w:widowControl/>
      <w:autoSpaceDE/>
      <w:autoSpaceDN/>
      <w:jc w:val="both"/>
    </w:pPr>
    <w:rPr>
      <w:rFonts w:ascii="Calibri" w:hAnsi="Calibri"/>
      <w:sz w:val="24"/>
      <w:szCs w:val="20"/>
      <w:lang w:val="en-US" w:bidi="en-US"/>
    </w:rPr>
  </w:style>
  <w:style w:type="character" w:customStyle="1" w:styleId="BezodstpwZnak">
    <w:name w:val="Bez odstępów Znak"/>
    <w:basedOn w:val="Domylnaczcionkaakapitu"/>
    <w:link w:val="Bezodstpw"/>
    <w:uiPriority w:val="1"/>
    <w:rsid w:val="006C5C49"/>
    <w:rPr>
      <w:rFonts w:ascii="Calibri" w:eastAsia="Times New Roman" w:hAnsi="Calibri" w:cs="Times New Roman"/>
      <w:sz w:val="24"/>
      <w:szCs w:val="20"/>
      <w:lang w:val="en-US" w:bidi="en-US"/>
    </w:rPr>
  </w:style>
  <w:style w:type="table" w:styleId="Kolorowalistaakcent4">
    <w:name w:val="Colorful List Accent 4"/>
    <w:basedOn w:val="Standardowy"/>
    <w:uiPriority w:val="72"/>
    <w:rsid w:val="006C5C49"/>
    <w:pPr>
      <w:spacing w:after="0" w:line="240" w:lineRule="auto"/>
      <w:jc w:val="both"/>
    </w:pPr>
    <w:rPr>
      <w:rFonts w:ascii="Calibri" w:eastAsia="Calibri" w:hAnsi="Calibri" w:cs="Times New Roman"/>
      <w:color w:val="000000"/>
      <w:sz w:val="20"/>
      <w:szCs w:val="20"/>
      <w:lang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6C5C49"/>
    <w:pPr>
      <w:spacing w:after="0" w:line="240" w:lineRule="auto"/>
      <w:jc w:val="both"/>
    </w:pPr>
    <w:rPr>
      <w:rFonts w:ascii="Calibri" w:eastAsia="Calibri" w:hAnsi="Calibri" w:cs="Times New Roman"/>
      <w:sz w:val="20"/>
      <w:szCs w:val="20"/>
      <w:lang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6C5C49"/>
    <w:pPr>
      <w:widowControl/>
      <w:autoSpaceDE/>
      <w:autoSpaceDN/>
      <w:spacing w:after="200" w:line="480" w:lineRule="auto"/>
      <w:jc w:val="center"/>
    </w:pPr>
    <w:rPr>
      <w:rFonts w:eastAsia="Calibri"/>
      <w:b/>
      <w:color w:val="000000"/>
      <w:sz w:val="32"/>
      <w:szCs w:val="32"/>
    </w:rPr>
  </w:style>
  <w:style w:type="character" w:customStyle="1" w:styleId="TytuZnak">
    <w:name w:val="Tytuł Znak"/>
    <w:basedOn w:val="Domylnaczcionkaakapitu"/>
    <w:link w:val="Tytu"/>
    <w:uiPriority w:val="10"/>
    <w:rsid w:val="006C5C49"/>
    <w:rPr>
      <w:rFonts w:ascii="Times New Roman" w:eastAsia="Calibri" w:hAnsi="Times New Roman" w:cs="Times New Roman"/>
      <w:b/>
      <w:color w:val="000000"/>
      <w:sz w:val="32"/>
      <w:szCs w:val="32"/>
    </w:rPr>
  </w:style>
  <w:style w:type="paragraph" w:customStyle="1" w:styleId="Akapitzlist1">
    <w:name w:val="Akapit z listą1"/>
    <w:basedOn w:val="Normalny"/>
    <w:qFormat/>
    <w:rsid w:val="006C5C49"/>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6C5C49"/>
    <w:pPr>
      <w:widowControl/>
      <w:numPr>
        <w:ilvl w:val="1"/>
      </w:numPr>
      <w:autoSpaceDE/>
      <w:autoSpaceDN/>
    </w:pPr>
    <w:rPr>
      <w:rFonts w:ascii="Cambria" w:hAnsi="Cambria"/>
      <w:i/>
      <w:iCs/>
      <w:color w:val="4F81BD"/>
      <w:spacing w:val="15"/>
      <w:sz w:val="24"/>
      <w:szCs w:val="24"/>
      <w:lang w:eastAsia="pl-PL"/>
    </w:rPr>
  </w:style>
  <w:style w:type="character" w:customStyle="1" w:styleId="PodtytuZnak">
    <w:name w:val="Podtytuł Znak"/>
    <w:basedOn w:val="Domylnaczcionkaakapitu"/>
    <w:link w:val="Podtytu"/>
    <w:uiPriority w:val="99"/>
    <w:rsid w:val="006C5C49"/>
    <w:rPr>
      <w:rFonts w:ascii="Cambria" w:eastAsia="Times New Roman" w:hAnsi="Cambria" w:cs="Times New Roman"/>
      <w:i/>
      <w:iCs/>
      <w:color w:val="4F81BD"/>
      <w:spacing w:val="15"/>
      <w:sz w:val="24"/>
      <w:szCs w:val="24"/>
      <w:lang w:eastAsia="pl-PL"/>
    </w:rPr>
  </w:style>
  <w:style w:type="character" w:styleId="Pogrubienie">
    <w:name w:val="Strong"/>
    <w:aliases w:val="Tekst treści + MS Reference Sans Serif,126 pt"/>
    <w:basedOn w:val="Domylnaczcionkaakapitu"/>
    <w:uiPriority w:val="22"/>
    <w:qFormat/>
    <w:rsid w:val="006C5C49"/>
    <w:rPr>
      <w:b/>
      <w:bCs/>
    </w:rPr>
  </w:style>
  <w:style w:type="paragraph" w:customStyle="1" w:styleId="TableText">
    <w:name w:val="Table Text"/>
    <w:basedOn w:val="Normalny"/>
    <w:uiPriority w:val="99"/>
    <w:rsid w:val="006C5C49"/>
    <w:pPr>
      <w:widowControl/>
    </w:pPr>
    <w:rPr>
      <w:noProof/>
      <w:sz w:val="20"/>
      <w:szCs w:val="20"/>
      <w:lang w:val="en-US" w:eastAsia="pl-PL"/>
    </w:rPr>
  </w:style>
  <w:style w:type="numbering" w:customStyle="1" w:styleId="Styl1">
    <w:name w:val="Styl1"/>
    <w:rsid w:val="006C5C49"/>
    <w:pPr>
      <w:numPr>
        <w:numId w:val="31"/>
      </w:numPr>
    </w:pPr>
  </w:style>
  <w:style w:type="numbering" w:customStyle="1" w:styleId="Styl2">
    <w:name w:val="Styl2"/>
    <w:rsid w:val="006C5C49"/>
    <w:pPr>
      <w:numPr>
        <w:numId w:val="32"/>
      </w:numPr>
    </w:pPr>
  </w:style>
  <w:style w:type="paragraph" w:customStyle="1" w:styleId="Text">
    <w:name w:val="Text"/>
    <w:basedOn w:val="Normalny"/>
    <w:rsid w:val="006C5C49"/>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6C5C49"/>
    <w:pPr>
      <w:widowControl/>
      <w:numPr>
        <w:numId w:val="33"/>
      </w:numPr>
      <w:autoSpaceDE/>
      <w:autoSpaceDN/>
      <w:spacing w:line="360" w:lineRule="auto"/>
      <w:jc w:val="both"/>
    </w:pPr>
    <w:rPr>
      <w:rFonts w:ascii="Calibri" w:eastAsia="Calibri" w:hAnsi="Calibri"/>
    </w:rPr>
  </w:style>
  <w:style w:type="character" w:styleId="UyteHipercze">
    <w:name w:val="FollowedHyperlink"/>
    <w:basedOn w:val="Domylnaczcionkaakapitu"/>
    <w:uiPriority w:val="99"/>
    <w:semiHidden/>
    <w:unhideWhenUsed/>
    <w:rsid w:val="006C5C49"/>
    <w:rPr>
      <w:color w:val="800080"/>
      <w:u w:val="single"/>
    </w:rPr>
  </w:style>
  <w:style w:type="character" w:customStyle="1" w:styleId="TekstkomentarzaZnak1">
    <w:name w:val="Tekst komentarza Znak1"/>
    <w:basedOn w:val="Domylnaczcionkaakapitu"/>
    <w:semiHidden/>
    <w:locked/>
    <w:rsid w:val="006C5C49"/>
    <w:rPr>
      <w:rFonts w:ascii="Times New Roman" w:eastAsia="Arial Unicode MS" w:hAnsi="Times New Roman" w:cs="Times New Roman"/>
      <w:kern w:val="2"/>
      <w:sz w:val="20"/>
      <w:szCs w:val="20"/>
    </w:rPr>
  </w:style>
  <w:style w:type="paragraph" w:styleId="Poprawka">
    <w:name w:val="Revision"/>
    <w:hidden/>
    <w:uiPriority w:val="99"/>
    <w:semiHidden/>
    <w:rsid w:val="006C5C49"/>
    <w:pPr>
      <w:spacing w:after="0" w:line="240" w:lineRule="auto"/>
    </w:pPr>
    <w:rPr>
      <w:rFonts w:ascii="Calibri" w:eastAsia="Calibri" w:hAnsi="Calibri" w:cs="Times New Roman"/>
    </w:rPr>
  </w:style>
  <w:style w:type="paragraph" w:styleId="Zwykytekst">
    <w:name w:val="Plain Text"/>
    <w:basedOn w:val="Normalny"/>
    <w:link w:val="ZwykytekstZnak"/>
    <w:uiPriority w:val="99"/>
    <w:unhideWhenUsed/>
    <w:rsid w:val="006C5C49"/>
    <w:pPr>
      <w:widowControl/>
      <w:autoSpaceDE/>
      <w:autoSpaceDN/>
    </w:pPr>
    <w:rPr>
      <w:rFonts w:ascii="Consolas" w:eastAsia="Calibri" w:hAnsi="Consolas"/>
      <w:sz w:val="21"/>
      <w:szCs w:val="21"/>
    </w:rPr>
  </w:style>
  <w:style w:type="character" w:customStyle="1" w:styleId="ZwykytekstZnak">
    <w:name w:val="Zwykły tekst Znak"/>
    <w:basedOn w:val="Domylnaczcionkaakapitu"/>
    <w:link w:val="Zwykytekst"/>
    <w:uiPriority w:val="99"/>
    <w:rsid w:val="006C5C49"/>
    <w:rPr>
      <w:rFonts w:ascii="Consolas" w:eastAsia="Calibri" w:hAnsi="Consolas" w:cs="Times New Roman"/>
      <w:sz w:val="21"/>
      <w:szCs w:val="21"/>
    </w:rPr>
  </w:style>
  <w:style w:type="paragraph" w:customStyle="1" w:styleId="CM19">
    <w:name w:val="CM19"/>
    <w:basedOn w:val="Default"/>
    <w:next w:val="Default"/>
    <w:uiPriority w:val="99"/>
    <w:rsid w:val="006C5C49"/>
    <w:pPr>
      <w:widowControl w:val="0"/>
    </w:pPr>
    <w:rPr>
      <w:rFonts w:ascii="Calibri" w:hAnsi="Calibri"/>
      <w:color w:val="auto"/>
    </w:rPr>
  </w:style>
  <w:style w:type="paragraph" w:customStyle="1" w:styleId="CM2">
    <w:name w:val="CM2"/>
    <w:basedOn w:val="Default"/>
    <w:next w:val="Default"/>
    <w:uiPriority w:val="99"/>
    <w:rsid w:val="006C5C49"/>
    <w:pPr>
      <w:widowControl w:val="0"/>
      <w:spacing w:line="293" w:lineRule="atLeast"/>
    </w:pPr>
    <w:rPr>
      <w:rFonts w:ascii="Calibri" w:hAnsi="Calibri"/>
      <w:color w:val="auto"/>
    </w:rPr>
  </w:style>
  <w:style w:type="paragraph" w:customStyle="1" w:styleId="CM18">
    <w:name w:val="CM18"/>
    <w:basedOn w:val="Default"/>
    <w:next w:val="Default"/>
    <w:uiPriority w:val="99"/>
    <w:rsid w:val="006C5C49"/>
    <w:pPr>
      <w:widowControl w:val="0"/>
    </w:pPr>
    <w:rPr>
      <w:rFonts w:ascii="Calibri" w:hAnsi="Calibri"/>
      <w:color w:val="auto"/>
    </w:rPr>
  </w:style>
  <w:style w:type="paragraph" w:customStyle="1" w:styleId="CM22">
    <w:name w:val="CM22"/>
    <w:basedOn w:val="Default"/>
    <w:next w:val="Default"/>
    <w:uiPriority w:val="99"/>
    <w:rsid w:val="006C5C49"/>
    <w:pPr>
      <w:widowControl w:val="0"/>
    </w:pPr>
    <w:rPr>
      <w:rFonts w:ascii="Calibri" w:hAnsi="Calibri"/>
      <w:color w:val="auto"/>
    </w:rPr>
  </w:style>
  <w:style w:type="paragraph" w:customStyle="1" w:styleId="CM21">
    <w:name w:val="CM21"/>
    <w:basedOn w:val="Default"/>
    <w:next w:val="Default"/>
    <w:uiPriority w:val="99"/>
    <w:rsid w:val="006C5C49"/>
    <w:pPr>
      <w:widowControl w:val="0"/>
    </w:pPr>
    <w:rPr>
      <w:rFonts w:ascii="Calibri" w:hAnsi="Calibri"/>
      <w:color w:val="auto"/>
    </w:rPr>
  </w:style>
  <w:style w:type="paragraph" w:customStyle="1" w:styleId="Akapitzlist2">
    <w:name w:val="Akapit z listą2"/>
    <w:basedOn w:val="Normalny"/>
    <w:uiPriority w:val="99"/>
    <w:rsid w:val="006C5C49"/>
    <w:pPr>
      <w:widowControl/>
      <w:autoSpaceDE/>
      <w:autoSpaceDN/>
      <w:spacing w:after="200" w:line="276" w:lineRule="auto"/>
      <w:ind w:left="720"/>
      <w:contextualSpacing/>
    </w:pPr>
    <w:rPr>
      <w:rFonts w:ascii="Calibri" w:hAnsi="Calibri"/>
    </w:rPr>
  </w:style>
  <w:style w:type="paragraph" w:styleId="Nagwekspisutreci">
    <w:name w:val="TOC Heading"/>
    <w:basedOn w:val="Nagwek1"/>
    <w:next w:val="Normalny"/>
    <w:uiPriority w:val="39"/>
    <w:qFormat/>
    <w:rsid w:val="006C5C49"/>
    <w:pPr>
      <w:keepNext/>
      <w:keepLines/>
      <w:widowControl/>
      <w:autoSpaceDE/>
      <w:autoSpaceDN/>
      <w:spacing w:before="480" w:line="276" w:lineRule="auto"/>
      <w:ind w:left="0"/>
      <w:outlineLvl w:val="9"/>
    </w:pPr>
    <w:rPr>
      <w:rFonts w:ascii="Cambria" w:hAnsi="Cambria"/>
      <w:bCs w:val="0"/>
      <w:color w:val="365F91"/>
      <w:sz w:val="28"/>
      <w:szCs w:val="28"/>
    </w:rPr>
  </w:style>
  <w:style w:type="paragraph" w:styleId="Spistreci3">
    <w:name w:val="toc 3"/>
    <w:basedOn w:val="Normalny"/>
    <w:next w:val="Normalny"/>
    <w:autoRedefine/>
    <w:uiPriority w:val="39"/>
    <w:qFormat/>
    <w:rsid w:val="006C5C49"/>
    <w:pPr>
      <w:widowControl/>
      <w:autoSpaceDE/>
      <w:autoSpaceDN/>
      <w:spacing w:after="100" w:line="276" w:lineRule="auto"/>
      <w:ind w:left="440"/>
    </w:pPr>
    <w:rPr>
      <w:rFonts w:ascii="Calibri" w:hAnsi="Calibri"/>
    </w:rPr>
  </w:style>
  <w:style w:type="paragraph" w:styleId="Tekstpodstawowywcity3">
    <w:name w:val="Body Text Indent 3"/>
    <w:basedOn w:val="Normalny"/>
    <w:link w:val="Tekstpodstawowywcity3Znak"/>
    <w:unhideWhenUsed/>
    <w:rsid w:val="006C5C49"/>
    <w:pPr>
      <w:widowControl/>
      <w:autoSpaceDE/>
      <w:autoSpaceDN/>
      <w:spacing w:after="120"/>
      <w:ind w:left="283"/>
    </w:pPr>
    <w:rPr>
      <w:sz w:val="16"/>
      <w:szCs w:val="16"/>
      <w:lang w:eastAsia="pl-PL"/>
    </w:rPr>
  </w:style>
  <w:style w:type="character" w:customStyle="1" w:styleId="Tekstpodstawowywcity3Znak">
    <w:name w:val="Tekst podstawowy wcięty 3 Znak"/>
    <w:basedOn w:val="Domylnaczcionkaakapitu"/>
    <w:link w:val="Tekstpodstawowywcity3"/>
    <w:rsid w:val="006C5C49"/>
    <w:rPr>
      <w:rFonts w:ascii="Times New Roman" w:eastAsia="Times New Roman" w:hAnsi="Times New Roman" w:cs="Times New Roman"/>
      <w:sz w:val="16"/>
      <w:szCs w:val="16"/>
      <w:lang w:eastAsia="pl-PL"/>
    </w:rPr>
  </w:style>
  <w:style w:type="paragraph" w:customStyle="1" w:styleId="Akapitzlist3">
    <w:name w:val="Akapit z listą3"/>
    <w:basedOn w:val="Normalny"/>
    <w:rsid w:val="006C5C49"/>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6C5C49"/>
    <w:pPr>
      <w:widowControl/>
      <w:autoSpaceDE/>
      <w:autoSpaceDN/>
      <w:spacing w:line="360" w:lineRule="auto"/>
      <w:ind w:firstLine="397"/>
      <w:jc w:val="both"/>
    </w:pPr>
    <w:rPr>
      <w:rFonts w:ascii="Calibri" w:eastAsia="Calibri" w:hAnsi="Calibri"/>
    </w:rPr>
  </w:style>
  <w:style w:type="paragraph" w:styleId="Listapunktowana">
    <w:name w:val="List Bullet"/>
    <w:basedOn w:val="Normalny"/>
    <w:uiPriority w:val="99"/>
    <w:rsid w:val="006C5C49"/>
    <w:pPr>
      <w:numPr>
        <w:numId w:val="34"/>
      </w:numPr>
      <w:suppressAutoHyphens/>
      <w:autoSpaceDE/>
      <w:autoSpaceDN/>
      <w:contextualSpacing/>
    </w:pPr>
    <w:rPr>
      <w:rFonts w:eastAsia="Arial Unicode MS"/>
      <w:kern w:val="1"/>
      <w:sz w:val="24"/>
      <w:szCs w:val="24"/>
      <w:lang w:eastAsia="uk-UA"/>
    </w:rPr>
  </w:style>
  <w:style w:type="paragraph" w:customStyle="1" w:styleId="BodyA">
    <w:name w:val="Body A"/>
    <w:rsid w:val="006C5C49"/>
    <w:pPr>
      <w:pBdr>
        <w:top w:val="nil"/>
        <w:left w:val="nil"/>
        <w:bottom w:val="nil"/>
        <w:right w:val="nil"/>
        <w:between w:val="nil"/>
        <w:bar w:val="nil"/>
      </w:pBdr>
      <w:spacing w:after="0" w:line="240" w:lineRule="auto"/>
    </w:pPr>
    <w:rPr>
      <w:rFonts w:ascii="Helvetica" w:eastAsia="Arial Unicode MS" w:hAnsi="Arial Unicode MS" w:cs="Arial Unicode MS"/>
      <w:color w:val="000000"/>
      <w:u w:color="000000"/>
      <w:bdr w:val="nil"/>
      <w:lang w:eastAsia="pl-PL"/>
    </w:rPr>
  </w:style>
  <w:style w:type="character" w:customStyle="1" w:styleId="apple-converted-space">
    <w:name w:val="apple-converted-space"/>
    <w:basedOn w:val="Domylnaczcionkaakapitu"/>
    <w:rsid w:val="006C5C49"/>
  </w:style>
  <w:style w:type="paragraph" w:styleId="Zagicieoddouformularza">
    <w:name w:val="HTML Bottom of Form"/>
    <w:basedOn w:val="Normalny"/>
    <w:next w:val="Normalny"/>
    <w:link w:val="ZagicieoddouformularzaZnak"/>
    <w:hidden/>
    <w:uiPriority w:val="99"/>
    <w:semiHidden/>
    <w:unhideWhenUsed/>
    <w:rsid w:val="006C5C49"/>
    <w:pPr>
      <w:widowControl/>
      <w:pBdr>
        <w:top w:val="single" w:sz="6" w:space="1" w:color="auto"/>
      </w:pBdr>
      <w:autoSpaceDE/>
      <w:autoSpaceDN/>
      <w:jc w:val="center"/>
    </w:pPr>
    <w:rPr>
      <w:rFonts w:ascii="Arial"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6C5C49"/>
    <w:rPr>
      <w:rFonts w:ascii="Arial" w:eastAsia="Times New Roman" w:hAnsi="Arial" w:cs="Arial"/>
      <w:vanish/>
      <w:sz w:val="16"/>
      <w:szCs w:val="16"/>
      <w:lang w:eastAsia="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rsid w:val="006C5C49"/>
    <w:rPr>
      <w:rFonts w:ascii="Times New Roman" w:eastAsia="Times New Roman" w:hAnsi="Times New Roman" w:cs="Times New Roman"/>
    </w:rPr>
  </w:style>
  <w:style w:type="paragraph" w:customStyle="1" w:styleId="Kropki">
    <w:name w:val="Kropki"/>
    <w:basedOn w:val="Normalny"/>
    <w:rsid w:val="006C5C49"/>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6C5C49"/>
    <w:pPr>
      <w:widowControl/>
      <w:autoSpaceDE/>
      <w:autoSpaceDN/>
      <w:spacing w:before="60" w:after="60"/>
      <w:ind w:left="851" w:hanging="295"/>
      <w:jc w:val="both"/>
    </w:pPr>
    <w:rPr>
      <w:sz w:val="24"/>
      <w:szCs w:val="20"/>
      <w:lang w:eastAsia="pl-PL"/>
    </w:rPr>
  </w:style>
  <w:style w:type="character" w:customStyle="1" w:styleId="pktZnak">
    <w:name w:val="pkt Znak"/>
    <w:link w:val="pkt"/>
    <w:rsid w:val="006C5C49"/>
    <w:rPr>
      <w:rFonts w:ascii="Times New Roman" w:eastAsia="Times New Roman" w:hAnsi="Times New Roman" w:cs="Times New Roman"/>
      <w:sz w:val="24"/>
      <w:szCs w:val="20"/>
      <w:lang w:eastAsia="pl-PL"/>
    </w:rPr>
  </w:style>
  <w:style w:type="numbering" w:customStyle="1" w:styleId="WWNum2">
    <w:name w:val="WWNum2"/>
    <w:basedOn w:val="Bezlisty"/>
    <w:rsid w:val="006C5C49"/>
    <w:pPr>
      <w:numPr>
        <w:numId w:val="35"/>
      </w:numPr>
    </w:pPr>
  </w:style>
  <w:style w:type="character" w:styleId="Tekstzastpczy">
    <w:name w:val="Placeholder Text"/>
    <w:basedOn w:val="Domylnaczcionkaakapitu"/>
    <w:uiPriority w:val="99"/>
    <w:semiHidden/>
    <w:rsid w:val="006C5C49"/>
    <w:rPr>
      <w:color w:val="808080"/>
    </w:rPr>
  </w:style>
  <w:style w:type="character" w:customStyle="1" w:styleId="hps">
    <w:name w:val="hps"/>
    <w:rsid w:val="006C5C49"/>
  </w:style>
  <w:style w:type="paragraph" w:styleId="Mapadokumentu">
    <w:name w:val="Document Map"/>
    <w:aliases w:val="Plan dokumentu"/>
    <w:basedOn w:val="Normalny"/>
    <w:link w:val="MapadokumentuZnak"/>
    <w:uiPriority w:val="99"/>
    <w:semiHidden/>
    <w:unhideWhenUsed/>
    <w:rsid w:val="006C5C49"/>
    <w:pPr>
      <w:widowControl/>
      <w:autoSpaceDE/>
      <w:autoSpaceDN/>
    </w:pPr>
    <w:rPr>
      <w:rFonts w:ascii="Tahoma" w:hAnsi="Tahoma" w:cs="Tahoma"/>
      <w:sz w:val="16"/>
      <w:szCs w:val="16"/>
      <w:lang w:eastAsia="pl-PL"/>
    </w:rPr>
  </w:style>
  <w:style w:type="character" w:customStyle="1" w:styleId="MapadokumentuZnak">
    <w:name w:val="Mapa dokumentu Znak"/>
    <w:aliases w:val="Plan dokumentu Znak1"/>
    <w:basedOn w:val="Domylnaczcionkaakapitu"/>
    <w:link w:val="Mapadokumentu"/>
    <w:uiPriority w:val="99"/>
    <w:semiHidden/>
    <w:rsid w:val="006C5C49"/>
    <w:rPr>
      <w:rFonts w:ascii="Tahoma" w:eastAsia="Times New Roman" w:hAnsi="Tahoma" w:cs="Tahoma"/>
      <w:sz w:val="16"/>
      <w:szCs w:val="16"/>
      <w:lang w:eastAsia="pl-PL"/>
    </w:rPr>
  </w:style>
  <w:style w:type="character" w:customStyle="1" w:styleId="Teksttreci">
    <w:name w:val="Tekst treści_"/>
    <w:basedOn w:val="Domylnaczcionkaakapitu"/>
    <w:link w:val="Teksttreci1"/>
    <w:uiPriority w:val="99"/>
    <w:rsid w:val="006C5C49"/>
    <w:rPr>
      <w:rFonts w:ascii="Times New Roman" w:hAnsi="Times New Roman"/>
      <w:sz w:val="21"/>
      <w:szCs w:val="21"/>
      <w:shd w:val="clear" w:color="auto" w:fill="FFFFFF"/>
    </w:rPr>
  </w:style>
  <w:style w:type="paragraph" w:customStyle="1" w:styleId="Teksttreci1">
    <w:name w:val="Tekst treści1"/>
    <w:basedOn w:val="Normalny"/>
    <w:link w:val="Teksttreci"/>
    <w:uiPriority w:val="99"/>
    <w:rsid w:val="006C5C49"/>
    <w:pPr>
      <w:shd w:val="clear" w:color="auto" w:fill="FFFFFF"/>
      <w:autoSpaceDE/>
      <w:autoSpaceDN/>
      <w:spacing w:after="780" w:line="269" w:lineRule="exact"/>
      <w:ind w:hanging="420"/>
      <w:jc w:val="center"/>
    </w:pPr>
    <w:rPr>
      <w:rFonts w:eastAsiaTheme="minorHAnsi" w:cstheme="minorBidi"/>
      <w:sz w:val="21"/>
      <w:szCs w:val="21"/>
    </w:rPr>
  </w:style>
  <w:style w:type="numbering" w:customStyle="1" w:styleId="WWNum1">
    <w:name w:val="WWNum1"/>
    <w:basedOn w:val="Bezlisty"/>
    <w:rsid w:val="006C5C49"/>
    <w:pPr>
      <w:numPr>
        <w:numId w:val="36"/>
      </w:numPr>
    </w:pPr>
  </w:style>
  <w:style w:type="paragraph" w:customStyle="1" w:styleId="CMSHeadL7">
    <w:name w:val="CMS Head L7"/>
    <w:basedOn w:val="Normalny"/>
    <w:rsid w:val="006C5C49"/>
    <w:pPr>
      <w:widowControl/>
      <w:numPr>
        <w:ilvl w:val="6"/>
        <w:numId w:val="37"/>
      </w:numPr>
      <w:autoSpaceDE/>
      <w:autoSpaceDN/>
      <w:spacing w:after="240"/>
      <w:outlineLvl w:val="6"/>
    </w:pPr>
    <w:rPr>
      <w:szCs w:val="24"/>
      <w:lang w:val="en-GB"/>
    </w:rPr>
  </w:style>
  <w:style w:type="paragraph" w:customStyle="1" w:styleId="Nagwek110">
    <w:name w:val="Nagłówek 110"/>
    <w:basedOn w:val="Standard"/>
    <w:next w:val="Normalny"/>
    <w:rsid w:val="006C5C49"/>
    <w:pPr>
      <w:keepNext/>
      <w:jc w:val="center"/>
      <w:outlineLvl w:val="0"/>
    </w:pPr>
    <w:rPr>
      <w:sz w:val="24"/>
    </w:rPr>
  </w:style>
  <w:style w:type="paragraph" w:customStyle="1" w:styleId="Nagwek111">
    <w:name w:val="Nagłówek 111"/>
    <w:basedOn w:val="Standard"/>
    <w:next w:val="Normalny"/>
    <w:rsid w:val="006C5C49"/>
    <w:pPr>
      <w:keepNext/>
      <w:jc w:val="center"/>
      <w:outlineLvl w:val="0"/>
    </w:pPr>
    <w:rPr>
      <w:sz w:val="24"/>
    </w:rPr>
  </w:style>
  <w:style w:type="character" w:customStyle="1" w:styleId="PlandokumentuZnak">
    <w:name w:val="Plan dokumentu Znak"/>
    <w:uiPriority w:val="99"/>
    <w:semiHidden/>
    <w:rsid w:val="006C5C49"/>
    <w:rPr>
      <w:rFonts w:ascii="Tahoma" w:eastAsia="Times New Roman" w:hAnsi="Tahoma" w:cs="Tahoma"/>
      <w:sz w:val="16"/>
      <w:szCs w:val="16"/>
    </w:rPr>
  </w:style>
  <w:style w:type="paragraph" w:customStyle="1" w:styleId="m40">
    <w:name w:val="m40"/>
    <w:basedOn w:val="Normalny"/>
    <w:rsid w:val="006C5C49"/>
    <w:pPr>
      <w:widowControl/>
      <w:autoSpaceDE/>
      <w:autoSpaceDN/>
      <w:spacing w:before="100" w:beforeAutospacing="1" w:after="100" w:afterAutospacing="1"/>
    </w:pPr>
    <w:rPr>
      <w:sz w:val="24"/>
      <w:szCs w:val="24"/>
      <w:lang w:eastAsia="pl-PL"/>
    </w:rPr>
  </w:style>
  <w:style w:type="character" w:styleId="Uwydatnienie">
    <w:name w:val="Emphasis"/>
    <w:qFormat/>
    <w:rsid w:val="006C5C49"/>
    <w:rPr>
      <w:i/>
      <w:iCs/>
    </w:rPr>
  </w:style>
  <w:style w:type="numbering" w:customStyle="1" w:styleId="WWNum201">
    <w:name w:val="WWNum201"/>
    <w:basedOn w:val="Bezlisty"/>
    <w:rsid w:val="006C5C49"/>
  </w:style>
  <w:style w:type="numbering" w:customStyle="1" w:styleId="Styl11">
    <w:name w:val="Styl11"/>
    <w:rsid w:val="006C5C49"/>
  </w:style>
  <w:style w:type="numbering" w:customStyle="1" w:styleId="WWNum181">
    <w:name w:val="WWNum181"/>
    <w:basedOn w:val="Bezlisty"/>
    <w:rsid w:val="006C5C49"/>
  </w:style>
  <w:style w:type="numbering" w:customStyle="1" w:styleId="WWNum241">
    <w:name w:val="WWNum241"/>
    <w:basedOn w:val="Bezlisty"/>
    <w:rsid w:val="006C5C49"/>
  </w:style>
  <w:style w:type="numbering" w:customStyle="1" w:styleId="WWNum191">
    <w:name w:val="WWNum191"/>
    <w:basedOn w:val="Bezlisty"/>
    <w:rsid w:val="006C5C49"/>
  </w:style>
  <w:style w:type="numbering" w:customStyle="1" w:styleId="WWNum161">
    <w:name w:val="WWNum161"/>
    <w:basedOn w:val="Bezlisty"/>
    <w:rsid w:val="006C5C49"/>
  </w:style>
  <w:style w:type="numbering" w:customStyle="1" w:styleId="WWNum381">
    <w:name w:val="WWNum381"/>
    <w:basedOn w:val="Bezlisty"/>
    <w:rsid w:val="006C5C49"/>
  </w:style>
  <w:style w:type="numbering" w:customStyle="1" w:styleId="WWNum251">
    <w:name w:val="WWNum251"/>
    <w:basedOn w:val="Bezlisty"/>
    <w:rsid w:val="006C5C49"/>
  </w:style>
  <w:style w:type="numbering" w:customStyle="1" w:styleId="WWNum202">
    <w:name w:val="WWNum202"/>
    <w:basedOn w:val="Bezlisty"/>
    <w:rsid w:val="006C5C49"/>
  </w:style>
  <w:style w:type="numbering" w:customStyle="1" w:styleId="Styl12">
    <w:name w:val="Styl12"/>
    <w:rsid w:val="006C5C49"/>
  </w:style>
  <w:style w:type="numbering" w:customStyle="1" w:styleId="Styl21">
    <w:name w:val="Styl21"/>
    <w:rsid w:val="006C5C49"/>
  </w:style>
  <w:style w:type="character" w:customStyle="1" w:styleId="MapadokumentuZnak2">
    <w:name w:val="Mapa dokumentu Znak2"/>
    <w:uiPriority w:val="99"/>
    <w:semiHidden/>
    <w:rsid w:val="006C5C49"/>
    <w:rPr>
      <w:rFonts w:ascii="Tahoma" w:eastAsia="Times New Roman" w:hAnsi="Tahoma"/>
      <w:sz w:val="16"/>
      <w:szCs w:val="16"/>
      <w:lang w:val="x-none" w:eastAsia="x-none"/>
    </w:rPr>
  </w:style>
  <w:style w:type="paragraph" w:customStyle="1" w:styleId="Tekstpodstawowywcity21">
    <w:name w:val="Tekst podstawowy wcięty 21"/>
    <w:basedOn w:val="Normalny"/>
    <w:rsid w:val="006C5C49"/>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6C5C49"/>
    <w:pPr>
      <w:keepLines/>
      <w:widowControl/>
      <w:tabs>
        <w:tab w:val="left" w:pos="2540"/>
      </w:tabs>
      <w:autoSpaceDE/>
      <w:autoSpaceDN/>
      <w:spacing w:line="220" w:lineRule="exact"/>
      <w:jc w:val="both"/>
    </w:pPr>
    <w:rPr>
      <w:rFonts w:ascii="SlimbachItcTEE" w:hAnsi="SlimbachItcTEE"/>
      <w:noProof/>
      <w:sz w:val="18"/>
      <w:szCs w:val="20"/>
      <w:lang w:eastAsia="pl-PL"/>
    </w:rPr>
  </w:style>
  <w:style w:type="numbering" w:customStyle="1" w:styleId="WWNum1811">
    <w:name w:val="WWNum1811"/>
    <w:basedOn w:val="Bezlisty"/>
    <w:rsid w:val="006C5C49"/>
  </w:style>
  <w:style w:type="numbering" w:customStyle="1" w:styleId="WWNum2411">
    <w:name w:val="WWNum2411"/>
    <w:basedOn w:val="Bezlisty"/>
    <w:rsid w:val="006C5C49"/>
  </w:style>
  <w:style w:type="numbering" w:customStyle="1" w:styleId="WWNum1911">
    <w:name w:val="WWNum1911"/>
    <w:basedOn w:val="Bezlisty"/>
    <w:rsid w:val="006C5C49"/>
  </w:style>
  <w:style w:type="numbering" w:customStyle="1" w:styleId="WWNum1611">
    <w:name w:val="WWNum1611"/>
    <w:basedOn w:val="Bezlisty"/>
    <w:rsid w:val="006C5C49"/>
  </w:style>
  <w:style w:type="numbering" w:customStyle="1" w:styleId="WWNum3811">
    <w:name w:val="WWNum3811"/>
    <w:basedOn w:val="Bezlisty"/>
    <w:rsid w:val="006C5C49"/>
  </w:style>
  <w:style w:type="numbering" w:customStyle="1" w:styleId="WWNum2511">
    <w:name w:val="WWNum2511"/>
    <w:basedOn w:val="Bezlisty"/>
    <w:rsid w:val="006C5C49"/>
  </w:style>
  <w:style w:type="numbering" w:customStyle="1" w:styleId="WWNum2011">
    <w:name w:val="WWNum2011"/>
    <w:basedOn w:val="Bezlisty"/>
    <w:rsid w:val="006C5C49"/>
  </w:style>
  <w:style w:type="numbering" w:customStyle="1" w:styleId="Styl111">
    <w:name w:val="Styl111"/>
    <w:rsid w:val="006C5C49"/>
  </w:style>
  <w:style w:type="numbering" w:customStyle="1" w:styleId="Styl211">
    <w:name w:val="Styl211"/>
    <w:rsid w:val="006C5C49"/>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6C5C49"/>
    <w:pPr>
      <w:widowControl/>
      <w:autoSpaceDE/>
      <w:autoSpaceDN/>
    </w:pPr>
    <w:rPr>
      <w:sz w:val="24"/>
      <w:szCs w:val="24"/>
      <w:lang w:eastAsia="pl-PL"/>
    </w:rPr>
  </w:style>
  <w:style w:type="character" w:styleId="Numerstrony">
    <w:name w:val="page number"/>
    <w:rsid w:val="006C5C49"/>
  </w:style>
  <w:style w:type="paragraph" w:customStyle="1" w:styleId="Normalny12">
    <w:name w:val="Normalny 12"/>
    <w:basedOn w:val="Normalny"/>
    <w:rsid w:val="006C5C49"/>
    <w:pPr>
      <w:widowControl/>
      <w:autoSpaceDE/>
      <w:autoSpaceDN/>
    </w:pPr>
    <w:rPr>
      <w:sz w:val="20"/>
      <w:szCs w:val="20"/>
      <w:lang w:eastAsia="pl-PL"/>
    </w:rPr>
  </w:style>
  <w:style w:type="paragraph" w:customStyle="1" w:styleId="Blockquote">
    <w:name w:val="Blockquote"/>
    <w:basedOn w:val="Normalny"/>
    <w:rsid w:val="006C5C49"/>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6C5C49"/>
    <w:pPr>
      <w:widowControl/>
      <w:autoSpaceDE/>
      <w:autoSpaceDN/>
    </w:pPr>
    <w:rPr>
      <w:sz w:val="24"/>
      <w:szCs w:val="24"/>
      <w:lang w:eastAsia="pl-PL"/>
    </w:rPr>
  </w:style>
  <w:style w:type="paragraph" w:customStyle="1" w:styleId="ZnakZnakZnakZnakZnakZnak">
    <w:name w:val="Znak Znak Znak Znak Znak Znak"/>
    <w:basedOn w:val="Normalny"/>
    <w:rsid w:val="006C5C49"/>
    <w:pPr>
      <w:widowControl/>
      <w:autoSpaceDE/>
      <w:autoSpaceDN/>
    </w:pPr>
    <w:rPr>
      <w:sz w:val="24"/>
      <w:szCs w:val="24"/>
      <w:lang w:eastAsia="pl-PL"/>
    </w:rPr>
  </w:style>
  <w:style w:type="paragraph" w:customStyle="1" w:styleId="ZnakZnakZnak">
    <w:name w:val="Znak Znak Znak"/>
    <w:basedOn w:val="Normalny"/>
    <w:rsid w:val="006C5C49"/>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6C5C49"/>
    <w:pPr>
      <w:widowControl/>
      <w:autoSpaceDE/>
      <w:autoSpaceDN/>
    </w:pPr>
    <w:rPr>
      <w:sz w:val="24"/>
      <w:szCs w:val="24"/>
      <w:lang w:eastAsia="pl-PL"/>
    </w:rPr>
  </w:style>
  <w:style w:type="paragraph" w:customStyle="1" w:styleId="Znak">
    <w:name w:val="Znak"/>
    <w:basedOn w:val="Normalny"/>
    <w:rsid w:val="006C5C49"/>
    <w:pPr>
      <w:widowControl/>
      <w:autoSpaceDE/>
      <w:autoSpaceDN/>
    </w:pPr>
    <w:rPr>
      <w:sz w:val="24"/>
      <w:szCs w:val="24"/>
      <w:lang w:eastAsia="pl-PL"/>
    </w:rPr>
  </w:style>
  <w:style w:type="paragraph" w:customStyle="1" w:styleId="ZnakZnakZnak1">
    <w:name w:val="Znak Znak Znak1"/>
    <w:basedOn w:val="Normalny"/>
    <w:rsid w:val="006C5C49"/>
    <w:pPr>
      <w:widowControl/>
      <w:autoSpaceDE/>
      <w:autoSpaceDN/>
    </w:pPr>
    <w:rPr>
      <w:sz w:val="24"/>
      <w:szCs w:val="24"/>
      <w:lang w:eastAsia="pl-PL"/>
    </w:rPr>
  </w:style>
  <w:style w:type="paragraph" w:customStyle="1" w:styleId="ZnakZnakZnak1Znak">
    <w:name w:val="Znak Znak Znak1 Znak"/>
    <w:basedOn w:val="Normalny"/>
    <w:rsid w:val="006C5C49"/>
    <w:pPr>
      <w:widowControl/>
      <w:autoSpaceDE/>
      <w:autoSpaceDN/>
    </w:pPr>
    <w:rPr>
      <w:sz w:val="24"/>
      <w:szCs w:val="24"/>
      <w:lang w:eastAsia="pl-PL"/>
    </w:rPr>
  </w:style>
  <w:style w:type="character" w:customStyle="1" w:styleId="sbold1">
    <w:name w:val="sbold1"/>
    <w:rsid w:val="006C5C49"/>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6C5C49"/>
    <w:pPr>
      <w:widowControl/>
      <w:autoSpaceDE/>
      <w:autoSpaceDN/>
    </w:pPr>
    <w:rPr>
      <w:rFonts w:ascii="Arial" w:hAnsi="Arial"/>
      <w:sz w:val="24"/>
      <w:szCs w:val="24"/>
      <w:lang w:eastAsia="pl-PL"/>
    </w:rPr>
  </w:style>
  <w:style w:type="character" w:customStyle="1" w:styleId="BOBZnak">
    <w:name w:val="BOB Znak"/>
    <w:link w:val="BOB"/>
    <w:rsid w:val="006C5C49"/>
    <w:rPr>
      <w:rFonts w:ascii="Arial" w:eastAsia="Times New Roman" w:hAnsi="Arial" w:cs="Times New Roman"/>
      <w:sz w:val="24"/>
      <w:szCs w:val="24"/>
      <w:lang w:eastAsia="pl-PL"/>
    </w:rPr>
  </w:style>
  <w:style w:type="character" w:customStyle="1" w:styleId="czarny11b1">
    <w:name w:val="czarny_11b1"/>
    <w:rsid w:val="006C5C49"/>
    <w:rPr>
      <w:rFonts w:ascii="Verdana" w:hAnsi="Verdana" w:hint="default"/>
      <w:b/>
      <w:bCs/>
      <w:i w:val="0"/>
      <w:iCs w:val="0"/>
      <w:smallCaps w:val="0"/>
      <w:color w:val="000000"/>
      <w:sz w:val="17"/>
      <w:szCs w:val="17"/>
    </w:rPr>
  </w:style>
  <w:style w:type="character" w:customStyle="1" w:styleId="cszary101">
    <w:name w:val="c_szary_101"/>
    <w:rsid w:val="006C5C49"/>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6C5C49"/>
    <w:pPr>
      <w:widowControl/>
      <w:autoSpaceDE/>
      <w:autoSpaceDN/>
    </w:pPr>
    <w:rPr>
      <w:sz w:val="24"/>
      <w:szCs w:val="24"/>
      <w:lang w:eastAsia="pl-PL"/>
    </w:rPr>
  </w:style>
  <w:style w:type="paragraph" w:customStyle="1" w:styleId="ZnakZnakZnak1ZnakZnakZnakZnak">
    <w:name w:val="Znak Znak Znak1 Znak Znak Znak Znak"/>
    <w:basedOn w:val="Normalny"/>
    <w:rsid w:val="006C5C49"/>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6C5C49"/>
    <w:pPr>
      <w:widowControl/>
      <w:autoSpaceDE/>
      <w:autoSpaceDN/>
    </w:pPr>
    <w:rPr>
      <w:sz w:val="24"/>
      <w:szCs w:val="24"/>
      <w:lang w:eastAsia="pl-PL"/>
    </w:rPr>
  </w:style>
  <w:style w:type="paragraph" w:customStyle="1" w:styleId="H4">
    <w:name w:val="H4"/>
    <w:basedOn w:val="Normalny"/>
    <w:next w:val="Normalny"/>
    <w:rsid w:val="006C5C49"/>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6C5C49"/>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6C5C49"/>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6C5C49"/>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6C5C49"/>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6C5C49"/>
    <w:pPr>
      <w:widowControl/>
      <w:autoSpaceDE/>
      <w:autoSpaceDN/>
    </w:pPr>
    <w:rPr>
      <w:sz w:val="24"/>
      <w:szCs w:val="24"/>
      <w:lang w:eastAsia="pl-PL"/>
    </w:rPr>
  </w:style>
  <w:style w:type="paragraph" w:customStyle="1" w:styleId="St4-punkt">
    <w:name w:val="St4-punkt"/>
    <w:rsid w:val="006C5C49"/>
    <w:pPr>
      <w:spacing w:after="0" w:line="240" w:lineRule="auto"/>
      <w:ind w:left="680" w:hanging="340"/>
      <w:jc w:val="both"/>
    </w:pPr>
    <w:rPr>
      <w:rFonts w:ascii="Times New Roman" w:eastAsia="Times New Roman" w:hAnsi="Times New Roman" w:cs="Times New Roman"/>
      <w:sz w:val="24"/>
      <w:szCs w:val="20"/>
    </w:rPr>
  </w:style>
  <w:style w:type="paragraph" w:customStyle="1" w:styleId="ZnakZnakZnakZnak">
    <w:name w:val="Znak Znak Znak Znak"/>
    <w:basedOn w:val="Normalny"/>
    <w:rsid w:val="006C5C49"/>
    <w:pPr>
      <w:widowControl/>
      <w:autoSpaceDE/>
      <w:autoSpaceDN/>
    </w:pPr>
    <w:rPr>
      <w:sz w:val="24"/>
      <w:szCs w:val="24"/>
      <w:lang w:eastAsia="pl-PL"/>
    </w:rPr>
  </w:style>
  <w:style w:type="paragraph" w:customStyle="1" w:styleId="Style2">
    <w:name w:val="Style 2"/>
    <w:basedOn w:val="Normalny"/>
    <w:rsid w:val="006C5C49"/>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6C5C49"/>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6C5C49"/>
    <w:pPr>
      <w:widowControl/>
      <w:autoSpaceDE/>
      <w:autoSpaceDN/>
    </w:pPr>
    <w:rPr>
      <w:sz w:val="24"/>
      <w:szCs w:val="24"/>
      <w:lang w:eastAsia="pl-PL"/>
    </w:rPr>
  </w:style>
  <w:style w:type="paragraph" w:customStyle="1" w:styleId="DomylnaczcionkaakapituAkapitZnak">
    <w:name w:val="Domyślna czcionka akapitu Akapit Znak"/>
    <w:basedOn w:val="Normalny"/>
    <w:rsid w:val="006C5C49"/>
    <w:pPr>
      <w:widowControl/>
      <w:autoSpaceDE/>
      <w:autoSpaceDN/>
    </w:pPr>
    <w:rPr>
      <w:sz w:val="24"/>
      <w:szCs w:val="24"/>
      <w:lang w:eastAsia="pl-PL"/>
    </w:rPr>
  </w:style>
  <w:style w:type="paragraph" w:customStyle="1" w:styleId="BodyText21">
    <w:name w:val="Body Text 21"/>
    <w:basedOn w:val="Normalny"/>
    <w:rsid w:val="006C5C49"/>
    <w:pPr>
      <w:suppressAutoHyphens/>
      <w:autoSpaceDE/>
      <w:autoSpaceDN/>
      <w:spacing w:line="360" w:lineRule="auto"/>
      <w:jc w:val="center"/>
    </w:pPr>
    <w:rPr>
      <w:b/>
      <w:sz w:val="24"/>
      <w:szCs w:val="20"/>
      <w:lang w:eastAsia="ar-SA"/>
    </w:rPr>
  </w:style>
  <w:style w:type="paragraph" w:customStyle="1" w:styleId="StandardowyNormalny1">
    <w:name w:val="Standardowy.Normalny1"/>
    <w:rsid w:val="006C5C49"/>
    <w:pPr>
      <w:suppressAutoHyphens/>
      <w:spacing w:after="0" w:line="240" w:lineRule="auto"/>
    </w:pPr>
    <w:rPr>
      <w:rFonts w:ascii="Times New Roman" w:eastAsia="Arial" w:hAnsi="Times New Roman" w:cs="Times New Roman"/>
      <w:sz w:val="20"/>
      <w:szCs w:val="20"/>
      <w:lang w:eastAsia="ar-SA"/>
    </w:rPr>
  </w:style>
  <w:style w:type="paragraph" w:customStyle="1" w:styleId="WW-Tekstpodstawowy3">
    <w:name w:val="WW-Tekst podstawowy 3"/>
    <w:basedOn w:val="Normalny"/>
    <w:rsid w:val="006C5C49"/>
    <w:pPr>
      <w:adjustRightInd w:val="0"/>
      <w:jc w:val="both"/>
    </w:pPr>
    <w:rPr>
      <w:sz w:val="20"/>
      <w:szCs w:val="24"/>
    </w:rPr>
  </w:style>
  <w:style w:type="paragraph" w:customStyle="1" w:styleId="BodyTextIndent31">
    <w:name w:val="Body Text Indent 31"/>
    <w:basedOn w:val="Normalny"/>
    <w:rsid w:val="006C5C49"/>
    <w:pPr>
      <w:widowControl/>
      <w:autoSpaceDE/>
      <w:autoSpaceDN/>
      <w:ind w:left="851"/>
    </w:pPr>
    <w:rPr>
      <w:rFonts w:eastAsia="Calibri"/>
      <w:sz w:val="24"/>
      <w:szCs w:val="24"/>
      <w:lang w:eastAsia="pl-PL"/>
    </w:rPr>
  </w:style>
  <w:style w:type="character" w:customStyle="1" w:styleId="FontStyle60">
    <w:name w:val="Font Style60"/>
    <w:rsid w:val="006C5C49"/>
    <w:rPr>
      <w:rFonts w:ascii="Times New Roman" w:hAnsi="Times New Roman" w:cs="Times New Roman"/>
      <w:sz w:val="22"/>
      <w:szCs w:val="22"/>
    </w:rPr>
  </w:style>
  <w:style w:type="paragraph" w:customStyle="1" w:styleId="Tekstpodstawowy32">
    <w:name w:val="Tekst podstawowy 32"/>
    <w:basedOn w:val="Normalny"/>
    <w:rsid w:val="006C5C49"/>
    <w:pPr>
      <w:widowControl/>
      <w:autoSpaceDE/>
      <w:autoSpaceDN/>
      <w:jc w:val="both"/>
    </w:pPr>
    <w:rPr>
      <w:sz w:val="24"/>
      <w:szCs w:val="20"/>
      <w:lang w:eastAsia="pl-PL"/>
    </w:rPr>
  </w:style>
  <w:style w:type="character" w:customStyle="1" w:styleId="A2">
    <w:name w:val="A2"/>
    <w:rsid w:val="006C5C49"/>
    <w:rPr>
      <w:rFonts w:cs="Verdana"/>
      <w:color w:val="000000"/>
      <w:sz w:val="18"/>
      <w:szCs w:val="18"/>
    </w:rPr>
  </w:style>
  <w:style w:type="paragraph" w:styleId="Listanumerowana">
    <w:name w:val="List Number"/>
    <w:basedOn w:val="Normalny"/>
    <w:rsid w:val="006C5C49"/>
    <w:pPr>
      <w:widowControl/>
      <w:numPr>
        <w:numId w:val="54"/>
      </w:numPr>
      <w:autoSpaceDE/>
      <w:autoSpaceDN/>
      <w:contextualSpacing/>
    </w:pPr>
    <w:rPr>
      <w:sz w:val="20"/>
      <w:szCs w:val="20"/>
      <w:lang w:eastAsia="pl-PL"/>
    </w:rPr>
  </w:style>
  <w:style w:type="paragraph" w:customStyle="1" w:styleId="ZnakZnak">
    <w:name w:val="Znak Znak"/>
    <w:basedOn w:val="Normalny"/>
    <w:rsid w:val="006C5C49"/>
    <w:pPr>
      <w:widowControl/>
      <w:autoSpaceDE/>
      <w:autoSpaceDN/>
      <w:spacing w:line="360" w:lineRule="auto"/>
      <w:jc w:val="both"/>
    </w:pPr>
    <w:rPr>
      <w:rFonts w:ascii="Verdana" w:hAnsi="Verdana"/>
      <w:sz w:val="20"/>
      <w:szCs w:val="20"/>
      <w:lang w:eastAsia="pl-PL"/>
    </w:rPr>
  </w:style>
  <w:style w:type="character" w:styleId="Nierozpoznanawzmianka">
    <w:name w:val="Unresolved Mention"/>
    <w:uiPriority w:val="99"/>
    <w:semiHidden/>
    <w:unhideWhenUsed/>
    <w:rsid w:val="006C5C49"/>
    <w:rPr>
      <w:color w:val="605E5C"/>
      <w:shd w:val="clear" w:color="auto" w:fill="E1DFDD"/>
    </w:rPr>
  </w:style>
  <w:style w:type="character" w:customStyle="1" w:styleId="BodyTextIndent2Char1">
    <w:name w:val="Body Text Indent 2 Char1"/>
    <w:uiPriority w:val="99"/>
    <w:rsid w:val="006C5C49"/>
    <w:rPr>
      <w:rFonts w:ascii="Times New Roman" w:eastAsia="Times New Roman" w:hAnsi="Times New Roman" w:cs="Times New Roman"/>
      <w:sz w:val="20"/>
      <w:szCs w:val="20"/>
      <w:lang w:eastAsia="pl-PL"/>
    </w:rPr>
  </w:style>
  <w:style w:type="numbering" w:customStyle="1" w:styleId="Bezlisty2">
    <w:name w:val="Bez listy2"/>
    <w:next w:val="Bezlisty"/>
    <w:uiPriority w:val="99"/>
    <w:semiHidden/>
    <w:unhideWhenUsed/>
    <w:rsid w:val="006C5C49"/>
  </w:style>
  <w:style w:type="table" w:customStyle="1" w:styleId="TableNormal1">
    <w:name w:val="Table Normal1"/>
    <w:uiPriority w:val="2"/>
    <w:semiHidden/>
    <w:unhideWhenUsed/>
    <w:qFormat/>
    <w:rsid w:val="006C5C4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MapadokumentuZnak1">
    <w:name w:val="Mapa dokumentu Znak1"/>
    <w:uiPriority w:val="99"/>
    <w:semiHidden/>
    <w:rsid w:val="006C5C49"/>
    <w:rPr>
      <w:rFonts w:ascii="Tahoma" w:eastAsia="Times New Roman" w:hAnsi="Tahoma" w:cs="Tahoma"/>
      <w:sz w:val="16"/>
      <w:szCs w:val="16"/>
    </w:rPr>
  </w:style>
  <w:style w:type="numbering" w:customStyle="1" w:styleId="WWNum74">
    <w:name w:val="WWNum74"/>
    <w:rsid w:val="006C5C49"/>
  </w:style>
  <w:style w:type="character" w:customStyle="1" w:styleId="SBBULLETSChar">
    <w:name w:val="SB BULLETS Char"/>
    <w:link w:val="SBBULLETS"/>
    <w:qFormat/>
    <w:rsid w:val="006C5C49"/>
    <w:rPr>
      <w:color w:val="595959"/>
      <w:szCs w:val="24"/>
      <w:lang w:eastAsia="ar-SA"/>
    </w:rPr>
  </w:style>
  <w:style w:type="paragraph" w:customStyle="1" w:styleId="SBText">
    <w:name w:val="SB Text"/>
    <w:autoRedefine/>
    <w:qFormat/>
    <w:rsid w:val="006C5C49"/>
    <w:pPr>
      <w:spacing w:before="120" w:after="120" w:line="240" w:lineRule="auto"/>
    </w:pPr>
    <w:rPr>
      <w:rFonts w:ascii="Calibri" w:eastAsia="Times New Roman" w:hAnsi="Calibri" w:cs="Times New Roman"/>
      <w:color w:val="595959"/>
      <w:sz w:val="24"/>
      <w:szCs w:val="24"/>
      <w:lang w:val="en-US" w:eastAsia="pl-PL"/>
    </w:rPr>
  </w:style>
  <w:style w:type="paragraph" w:customStyle="1" w:styleId="SBBULLETS">
    <w:name w:val="SB BULLETS"/>
    <w:link w:val="SBBULLETSChar"/>
    <w:autoRedefine/>
    <w:qFormat/>
    <w:rsid w:val="006C5C49"/>
    <w:pPr>
      <w:spacing w:after="0" w:line="240" w:lineRule="auto"/>
    </w:pPr>
    <w:rPr>
      <w:color w:val="595959"/>
      <w:szCs w:val="24"/>
      <w:lang w:eastAsia="ar-SA"/>
    </w:rPr>
  </w:style>
  <w:style w:type="numbering" w:customStyle="1" w:styleId="WWNum1812">
    <w:name w:val="WWNum1812"/>
    <w:basedOn w:val="Bezlisty"/>
    <w:rsid w:val="006C5C49"/>
  </w:style>
  <w:style w:type="numbering" w:customStyle="1" w:styleId="WWNum2412">
    <w:name w:val="WWNum2412"/>
    <w:basedOn w:val="Bezlisty"/>
    <w:rsid w:val="006C5C49"/>
  </w:style>
  <w:style w:type="numbering" w:customStyle="1" w:styleId="WWNum1912">
    <w:name w:val="WWNum1912"/>
    <w:basedOn w:val="Bezlisty"/>
    <w:rsid w:val="006C5C49"/>
  </w:style>
  <w:style w:type="numbering" w:customStyle="1" w:styleId="WWNum1612">
    <w:name w:val="WWNum1612"/>
    <w:basedOn w:val="Bezlisty"/>
    <w:rsid w:val="006C5C49"/>
  </w:style>
  <w:style w:type="numbering" w:customStyle="1" w:styleId="WWNum3812">
    <w:name w:val="WWNum3812"/>
    <w:basedOn w:val="Bezlisty"/>
    <w:rsid w:val="006C5C49"/>
  </w:style>
  <w:style w:type="numbering" w:customStyle="1" w:styleId="WWNum2512">
    <w:name w:val="WWNum2512"/>
    <w:basedOn w:val="Bezlisty"/>
    <w:rsid w:val="006C5C49"/>
  </w:style>
  <w:style w:type="numbering" w:customStyle="1" w:styleId="WWNum2012">
    <w:name w:val="WWNum2012"/>
    <w:basedOn w:val="Bezlisty"/>
    <w:rsid w:val="006C5C49"/>
  </w:style>
  <w:style w:type="numbering" w:customStyle="1" w:styleId="Styl112">
    <w:name w:val="Styl112"/>
    <w:rsid w:val="006C5C49"/>
  </w:style>
  <w:style w:type="numbering" w:customStyle="1" w:styleId="Styl212">
    <w:name w:val="Styl212"/>
    <w:rsid w:val="006C5C49"/>
  </w:style>
  <w:style w:type="table" w:customStyle="1" w:styleId="Tabela-Siatka2">
    <w:name w:val="Tabela - Siatka2"/>
    <w:basedOn w:val="Standardowy"/>
    <w:next w:val="Tabela-Siatka"/>
    <w:uiPriority w:val="39"/>
    <w:rsid w:val="006C5C4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6C5C49"/>
  </w:style>
  <w:style w:type="numbering" w:customStyle="1" w:styleId="Bezlisty4">
    <w:name w:val="Bez listy4"/>
    <w:next w:val="Bezlisty"/>
    <w:uiPriority w:val="99"/>
    <w:semiHidden/>
    <w:unhideWhenUsed/>
    <w:rsid w:val="006C5C49"/>
  </w:style>
  <w:style w:type="numbering" w:customStyle="1" w:styleId="Bezlisty5">
    <w:name w:val="Bez listy5"/>
    <w:next w:val="Bezlisty"/>
    <w:uiPriority w:val="99"/>
    <w:semiHidden/>
    <w:unhideWhenUsed/>
    <w:rsid w:val="006C5C49"/>
  </w:style>
  <w:style w:type="numbering" w:customStyle="1" w:styleId="Bezlisty11">
    <w:name w:val="Bez listy11"/>
    <w:next w:val="Bezlisty"/>
    <w:uiPriority w:val="99"/>
    <w:semiHidden/>
    <w:unhideWhenUsed/>
    <w:rsid w:val="006C5C49"/>
  </w:style>
  <w:style w:type="numbering" w:customStyle="1" w:styleId="WWNum182">
    <w:name w:val="WWNum182"/>
    <w:basedOn w:val="Bezlisty"/>
    <w:rsid w:val="006C5C49"/>
  </w:style>
  <w:style w:type="numbering" w:customStyle="1" w:styleId="WWNum242">
    <w:name w:val="WWNum242"/>
    <w:basedOn w:val="Bezlisty"/>
    <w:rsid w:val="006C5C49"/>
  </w:style>
  <w:style w:type="numbering" w:customStyle="1" w:styleId="WWNum192">
    <w:name w:val="WWNum192"/>
    <w:basedOn w:val="Bezlisty"/>
    <w:rsid w:val="006C5C49"/>
  </w:style>
  <w:style w:type="numbering" w:customStyle="1" w:styleId="WWNum162">
    <w:name w:val="WWNum162"/>
    <w:basedOn w:val="Bezlisty"/>
    <w:rsid w:val="006C5C49"/>
  </w:style>
  <w:style w:type="numbering" w:customStyle="1" w:styleId="WWNum382">
    <w:name w:val="WWNum382"/>
    <w:basedOn w:val="Bezlisty"/>
    <w:rsid w:val="006C5C49"/>
  </w:style>
  <w:style w:type="numbering" w:customStyle="1" w:styleId="WWNum252">
    <w:name w:val="WWNum252"/>
    <w:basedOn w:val="Bezlisty"/>
    <w:rsid w:val="006C5C49"/>
  </w:style>
  <w:style w:type="numbering" w:customStyle="1" w:styleId="WWNum203">
    <w:name w:val="WWNum203"/>
    <w:basedOn w:val="Bezlisty"/>
    <w:rsid w:val="006C5C49"/>
  </w:style>
  <w:style w:type="numbering" w:customStyle="1" w:styleId="Styl13">
    <w:name w:val="Styl13"/>
    <w:rsid w:val="006C5C49"/>
  </w:style>
  <w:style w:type="numbering" w:customStyle="1" w:styleId="Styl22">
    <w:name w:val="Styl22"/>
    <w:rsid w:val="006C5C49"/>
  </w:style>
  <w:style w:type="numbering" w:customStyle="1" w:styleId="WWNum21">
    <w:name w:val="WWNum21"/>
    <w:basedOn w:val="Bezlisty"/>
    <w:rsid w:val="006C5C49"/>
  </w:style>
  <w:style w:type="numbering" w:customStyle="1" w:styleId="WWNum2013">
    <w:name w:val="WWNum2013"/>
    <w:basedOn w:val="Bezlisty"/>
    <w:rsid w:val="006C5C49"/>
  </w:style>
  <w:style w:type="numbering" w:customStyle="1" w:styleId="Styl113">
    <w:name w:val="Styl113"/>
    <w:rsid w:val="006C5C49"/>
  </w:style>
  <w:style w:type="numbering" w:customStyle="1" w:styleId="WWNum1813">
    <w:name w:val="WWNum1813"/>
    <w:basedOn w:val="Bezlisty"/>
    <w:rsid w:val="006C5C49"/>
    <w:pPr>
      <w:numPr>
        <w:numId w:val="46"/>
      </w:numPr>
    </w:pPr>
  </w:style>
  <w:style w:type="numbering" w:customStyle="1" w:styleId="WWNum2413">
    <w:name w:val="WWNum2413"/>
    <w:basedOn w:val="Bezlisty"/>
    <w:rsid w:val="006C5C49"/>
    <w:pPr>
      <w:numPr>
        <w:numId w:val="40"/>
      </w:numPr>
    </w:pPr>
  </w:style>
  <w:style w:type="numbering" w:customStyle="1" w:styleId="WWNum1913">
    <w:name w:val="WWNum1913"/>
    <w:basedOn w:val="Bezlisty"/>
    <w:rsid w:val="006C5C49"/>
    <w:pPr>
      <w:numPr>
        <w:numId w:val="41"/>
      </w:numPr>
    </w:pPr>
  </w:style>
  <w:style w:type="numbering" w:customStyle="1" w:styleId="WWNum1613">
    <w:name w:val="WWNum1613"/>
    <w:basedOn w:val="Bezlisty"/>
    <w:rsid w:val="006C5C49"/>
    <w:pPr>
      <w:numPr>
        <w:numId w:val="42"/>
      </w:numPr>
    </w:pPr>
  </w:style>
  <w:style w:type="numbering" w:customStyle="1" w:styleId="WWNum3813">
    <w:name w:val="WWNum3813"/>
    <w:basedOn w:val="Bezlisty"/>
    <w:rsid w:val="006C5C49"/>
    <w:pPr>
      <w:numPr>
        <w:numId w:val="43"/>
      </w:numPr>
    </w:pPr>
  </w:style>
  <w:style w:type="numbering" w:customStyle="1" w:styleId="WWNum2513">
    <w:name w:val="WWNum2513"/>
    <w:basedOn w:val="Bezlisty"/>
    <w:rsid w:val="006C5C49"/>
    <w:pPr>
      <w:numPr>
        <w:numId w:val="44"/>
      </w:numPr>
    </w:pPr>
  </w:style>
  <w:style w:type="numbering" w:customStyle="1" w:styleId="WWNum2021">
    <w:name w:val="WWNum2021"/>
    <w:basedOn w:val="Bezlisty"/>
    <w:rsid w:val="006C5C49"/>
    <w:pPr>
      <w:numPr>
        <w:numId w:val="45"/>
      </w:numPr>
    </w:pPr>
  </w:style>
  <w:style w:type="numbering" w:customStyle="1" w:styleId="Styl121">
    <w:name w:val="Styl121"/>
    <w:rsid w:val="006C5C49"/>
    <w:pPr>
      <w:numPr>
        <w:numId w:val="47"/>
      </w:numPr>
    </w:pPr>
  </w:style>
  <w:style w:type="numbering" w:customStyle="1" w:styleId="Styl213">
    <w:name w:val="Styl213"/>
    <w:rsid w:val="006C5C49"/>
  </w:style>
  <w:style w:type="numbering" w:customStyle="1" w:styleId="Bezlisty111">
    <w:name w:val="Bez listy111"/>
    <w:next w:val="Bezlisty"/>
    <w:uiPriority w:val="99"/>
    <w:semiHidden/>
    <w:unhideWhenUsed/>
    <w:rsid w:val="006C5C49"/>
  </w:style>
  <w:style w:type="numbering" w:customStyle="1" w:styleId="WWNum18111">
    <w:name w:val="WWNum18111"/>
    <w:basedOn w:val="Bezlisty"/>
    <w:rsid w:val="006C5C49"/>
  </w:style>
  <w:style w:type="numbering" w:customStyle="1" w:styleId="WWNum24111">
    <w:name w:val="WWNum24111"/>
    <w:basedOn w:val="Bezlisty"/>
    <w:rsid w:val="006C5C49"/>
  </w:style>
  <w:style w:type="numbering" w:customStyle="1" w:styleId="WWNum19111">
    <w:name w:val="WWNum19111"/>
    <w:basedOn w:val="Bezlisty"/>
    <w:rsid w:val="006C5C49"/>
  </w:style>
  <w:style w:type="numbering" w:customStyle="1" w:styleId="WWNum16111">
    <w:name w:val="WWNum16111"/>
    <w:basedOn w:val="Bezlisty"/>
    <w:rsid w:val="006C5C49"/>
  </w:style>
  <w:style w:type="numbering" w:customStyle="1" w:styleId="WWNum38111">
    <w:name w:val="WWNum38111"/>
    <w:basedOn w:val="Bezlisty"/>
    <w:rsid w:val="006C5C49"/>
    <w:pPr>
      <w:numPr>
        <w:numId w:val="53"/>
      </w:numPr>
    </w:pPr>
  </w:style>
  <w:style w:type="numbering" w:customStyle="1" w:styleId="WWNum25111">
    <w:name w:val="WWNum25111"/>
    <w:basedOn w:val="Bezlisty"/>
    <w:rsid w:val="006C5C49"/>
  </w:style>
  <w:style w:type="numbering" w:customStyle="1" w:styleId="WWNum20111">
    <w:name w:val="WWNum20111"/>
    <w:basedOn w:val="Bezlisty"/>
    <w:rsid w:val="006C5C49"/>
  </w:style>
  <w:style w:type="numbering" w:customStyle="1" w:styleId="Styl1111">
    <w:name w:val="Styl1111"/>
    <w:rsid w:val="006C5C49"/>
    <w:pPr>
      <w:numPr>
        <w:numId w:val="57"/>
      </w:numPr>
    </w:pPr>
  </w:style>
  <w:style w:type="numbering" w:customStyle="1" w:styleId="Styl2111">
    <w:name w:val="Styl2111"/>
    <w:rsid w:val="006C5C49"/>
    <w:pPr>
      <w:numPr>
        <w:numId w:val="58"/>
      </w:numPr>
    </w:pPr>
  </w:style>
  <w:style w:type="numbering" w:customStyle="1" w:styleId="Bezlisty21">
    <w:name w:val="Bez listy21"/>
    <w:next w:val="Bezlisty"/>
    <w:uiPriority w:val="99"/>
    <w:semiHidden/>
    <w:unhideWhenUsed/>
    <w:rsid w:val="006C5C49"/>
  </w:style>
  <w:style w:type="numbering" w:customStyle="1" w:styleId="WWNum741">
    <w:name w:val="WWNum741"/>
    <w:rsid w:val="006C5C49"/>
    <w:pPr>
      <w:numPr>
        <w:numId w:val="55"/>
      </w:numPr>
    </w:pPr>
  </w:style>
  <w:style w:type="numbering" w:customStyle="1" w:styleId="WWNum18121">
    <w:name w:val="WWNum18121"/>
    <w:basedOn w:val="Bezlisty"/>
    <w:rsid w:val="006C5C49"/>
    <w:pPr>
      <w:numPr>
        <w:numId w:val="50"/>
      </w:numPr>
    </w:pPr>
  </w:style>
  <w:style w:type="numbering" w:customStyle="1" w:styleId="WWNum24121">
    <w:name w:val="WWNum24121"/>
    <w:basedOn w:val="Bezlisty"/>
    <w:rsid w:val="006C5C49"/>
    <w:pPr>
      <w:numPr>
        <w:numId w:val="48"/>
      </w:numPr>
    </w:pPr>
  </w:style>
  <w:style w:type="numbering" w:customStyle="1" w:styleId="WWNum19121">
    <w:name w:val="WWNum19121"/>
    <w:basedOn w:val="Bezlisty"/>
    <w:rsid w:val="006C5C49"/>
  </w:style>
  <w:style w:type="numbering" w:customStyle="1" w:styleId="WWNum16121">
    <w:name w:val="WWNum16121"/>
    <w:basedOn w:val="Bezlisty"/>
    <w:rsid w:val="006C5C49"/>
  </w:style>
  <w:style w:type="numbering" w:customStyle="1" w:styleId="WWNum38121">
    <w:name w:val="WWNum38121"/>
    <w:basedOn w:val="Bezlisty"/>
    <w:rsid w:val="006C5C49"/>
  </w:style>
  <w:style w:type="numbering" w:customStyle="1" w:styleId="WWNum25121">
    <w:name w:val="WWNum25121"/>
    <w:basedOn w:val="Bezlisty"/>
    <w:rsid w:val="006C5C49"/>
  </w:style>
  <w:style w:type="numbering" w:customStyle="1" w:styleId="WWNum20121">
    <w:name w:val="WWNum20121"/>
    <w:basedOn w:val="Bezlisty"/>
    <w:rsid w:val="006C5C49"/>
    <w:pPr>
      <w:numPr>
        <w:numId w:val="49"/>
      </w:numPr>
    </w:pPr>
  </w:style>
  <w:style w:type="numbering" w:customStyle="1" w:styleId="Styl1121">
    <w:name w:val="Styl1121"/>
    <w:rsid w:val="006C5C49"/>
    <w:pPr>
      <w:numPr>
        <w:numId w:val="51"/>
      </w:numPr>
    </w:pPr>
  </w:style>
  <w:style w:type="numbering" w:customStyle="1" w:styleId="Styl2121">
    <w:name w:val="Styl2121"/>
    <w:rsid w:val="006C5C49"/>
    <w:pPr>
      <w:numPr>
        <w:numId w:val="52"/>
      </w:numPr>
    </w:pPr>
  </w:style>
  <w:style w:type="numbering" w:customStyle="1" w:styleId="Bezlisty31">
    <w:name w:val="Bez listy31"/>
    <w:next w:val="Bezlisty"/>
    <w:uiPriority w:val="99"/>
    <w:semiHidden/>
    <w:unhideWhenUsed/>
    <w:rsid w:val="006C5C49"/>
  </w:style>
  <w:style w:type="numbering" w:customStyle="1" w:styleId="Bezlisty41">
    <w:name w:val="Bez listy41"/>
    <w:next w:val="Bezlisty"/>
    <w:uiPriority w:val="99"/>
    <w:semiHidden/>
    <w:unhideWhenUsed/>
    <w:rsid w:val="006C5C49"/>
  </w:style>
  <w:style w:type="character" w:customStyle="1" w:styleId="MapadokumentuZnak3">
    <w:name w:val="Mapa dokumentu Znak3"/>
    <w:uiPriority w:val="99"/>
    <w:semiHidden/>
    <w:rsid w:val="006C5C49"/>
    <w:rPr>
      <w:rFonts w:ascii="Segoe UI" w:hAnsi="Segoe UI" w:cs="Segoe UI"/>
      <w:sz w:val="16"/>
      <w:szCs w:val="16"/>
    </w:rPr>
  </w:style>
  <w:style w:type="paragraph" w:customStyle="1" w:styleId="Normalny1">
    <w:name w:val="Normalny1"/>
    <w:basedOn w:val="Normalny"/>
    <w:rsid w:val="006C5C49"/>
    <w:pPr>
      <w:widowControl/>
      <w:autoSpaceDE/>
      <w:autoSpaceDN/>
      <w:spacing w:before="100" w:beforeAutospacing="1" w:after="100" w:afterAutospacing="1"/>
    </w:pPr>
    <w:rPr>
      <w:sz w:val="24"/>
      <w:szCs w:val="24"/>
      <w:lang w:eastAsia="pl-PL"/>
    </w:rPr>
  </w:style>
  <w:style w:type="numbering" w:customStyle="1" w:styleId="Bezlisty6">
    <w:name w:val="Bez listy6"/>
    <w:next w:val="Bezlisty"/>
    <w:uiPriority w:val="99"/>
    <w:semiHidden/>
    <w:unhideWhenUsed/>
    <w:rsid w:val="006C5C49"/>
  </w:style>
  <w:style w:type="table" w:customStyle="1" w:styleId="Tabela-Siatka3">
    <w:name w:val="Tabela - Siatka3"/>
    <w:basedOn w:val="Standardowy"/>
    <w:next w:val="Tabela-Siatka"/>
    <w:uiPriority w:val="39"/>
    <w:rsid w:val="006C5C49"/>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3">
    <w:name w:val="WWNum183"/>
    <w:basedOn w:val="Bezlisty"/>
    <w:rsid w:val="006C5C49"/>
  </w:style>
  <w:style w:type="numbering" w:customStyle="1" w:styleId="WWNum243">
    <w:name w:val="WWNum243"/>
    <w:basedOn w:val="Bezlisty"/>
    <w:rsid w:val="006C5C49"/>
  </w:style>
  <w:style w:type="numbering" w:customStyle="1" w:styleId="WWNum193">
    <w:name w:val="WWNum193"/>
    <w:basedOn w:val="Bezlisty"/>
    <w:rsid w:val="006C5C49"/>
  </w:style>
  <w:style w:type="numbering" w:customStyle="1" w:styleId="WWNum163">
    <w:name w:val="WWNum163"/>
    <w:basedOn w:val="Bezlisty"/>
    <w:rsid w:val="006C5C49"/>
  </w:style>
  <w:style w:type="numbering" w:customStyle="1" w:styleId="WWNum383">
    <w:name w:val="WWNum383"/>
    <w:basedOn w:val="Bezlisty"/>
    <w:rsid w:val="006C5C49"/>
  </w:style>
  <w:style w:type="numbering" w:customStyle="1" w:styleId="WWNum253">
    <w:name w:val="WWNum253"/>
    <w:basedOn w:val="Bezlisty"/>
    <w:rsid w:val="006C5C49"/>
  </w:style>
  <w:style w:type="numbering" w:customStyle="1" w:styleId="WWNum204">
    <w:name w:val="WWNum204"/>
    <w:basedOn w:val="Bezlisty"/>
    <w:rsid w:val="006C5C49"/>
  </w:style>
  <w:style w:type="numbering" w:customStyle="1" w:styleId="Styl14">
    <w:name w:val="Styl14"/>
    <w:rsid w:val="006C5C49"/>
  </w:style>
  <w:style w:type="numbering" w:customStyle="1" w:styleId="Styl23">
    <w:name w:val="Styl23"/>
    <w:rsid w:val="006C5C49"/>
  </w:style>
  <w:style w:type="numbering" w:customStyle="1" w:styleId="WWNum22">
    <w:name w:val="WWNum22"/>
    <w:basedOn w:val="Bezlisty"/>
    <w:rsid w:val="006C5C49"/>
  </w:style>
  <w:style w:type="numbering" w:customStyle="1" w:styleId="WWNum2014">
    <w:name w:val="WWNum2014"/>
    <w:basedOn w:val="Bezlisty"/>
    <w:rsid w:val="006C5C49"/>
  </w:style>
  <w:style w:type="numbering" w:customStyle="1" w:styleId="Styl114">
    <w:name w:val="Styl114"/>
    <w:rsid w:val="006C5C49"/>
  </w:style>
  <w:style w:type="numbering" w:customStyle="1" w:styleId="WWNum1814">
    <w:name w:val="WWNum1814"/>
    <w:basedOn w:val="Bezlisty"/>
    <w:rsid w:val="006C5C49"/>
  </w:style>
  <w:style w:type="numbering" w:customStyle="1" w:styleId="WWNum2414">
    <w:name w:val="WWNum2414"/>
    <w:basedOn w:val="Bezlisty"/>
    <w:rsid w:val="006C5C49"/>
  </w:style>
  <w:style w:type="numbering" w:customStyle="1" w:styleId="WWNum1914">
    <w:name w:val="WWNum1914"/>
    <w:basedOn w:val="Bezlisty"/>
    <w:rsid w:val="006C5C49"/>
  </w:style>
  <w:style w:type="numbering" w:customStyle="1" w:styleId="WWNum1614">
    <w:name w:val="WWNum1614"/>
    <w:basedOn w:val="Bezlisty"/>
    <w:rsid w:val="006C5C49"/>
  </w:style>
  <w:style w:type="numbering" w:customStyle="1" w:styleId="WWNum3814">
    <w:name w:val="WWNum3814"/>
    <w:basedOn w:val="Bezlisty"/>
    <w:rsid w:val="006C5C49"/>
  </w:style>
  <w:style w:type="numbering" w:customStyle="1" w:styleId="WWNum2514">
    <w:name w:val="WWNum2514"/>
    <w:basedOn w:val="Bezlisty"/>
    <w:rsid w:val="006C5C49"/>
  </w:style>
  <w:style w:type="numbering" w:customStyle="1" w:styleId="WWNum2022">
    <w:name w:val="WWNum2022"/>
    <w:basedOn w:val="Bezlisty"/>
    <w:rsid w:val="006C5C49"/>
  </w:style>
  <w:style w:type="numbering" w:customStyle="1" w:styleId="Styl122">
    <w:name w:val="Styl122"/>
    <w:rsid w:val="006C5C49"/>
  </w:style>
  <w:style w:type="numbering" w:customStyle="1" w:styleId="Styl214">
    <w:name w:val="Styl214"/>
    <w:rsid w:val="006C5C49"/>
  </w:style>
  <w:style w:type="numbering" w:customStyle="1" w:styleId="Bezlisty12">
    <w:name w:val="Bez listy12"/>
    <w:next w:val="Bezlisty"/>
    <w:uiPriority w:val="99"/>
    <w:semiHidden/>
    <w:unhideWhenUsed/>
    <w:rsid w:val="006C5C49"/>
  </w:style>
  <w:style w:type="numbering" w:customStyle="1" w:styleId="WWNum18112">
    <w:name w:val="WWNum18112"/>
    <w:basedOn w:val="Bezlisty"/>
    <w:rsid w:val="006C5C49"/>
  </w:style>
  <w:style w:type="numbering" w:customStyle="1" w:styleId="WWNum24112">
    <w:name w:val="WWNum24112"/>
    <w:basedOn w:val="Bezlisty"/>
    <w:rsid w:val="006C5C49"/>
  </w:style>
  <w:style w:type="numbering" w:customStyle="1" w:styleId="WWNum19112">
    <w:name w:val="WWNum19112"/>
    <w:basedOn w:val="Bezlisty"/>
    <w:rsid w:val="006C5C49"/>
  </w:style>
  <w:style w:type="numbering" w:customStyle="1" w:styleId="WWNum16112">
    <w:name w:val="WWNum16112"/>
    <w:basedOn w:val="Bezlisty"/>
    <w:rsid w:val="006C5C49"/>
  </w:style>
  <w:style w:type="numbering" w:customStyle="1" w:styleId="WWNum38112">
    <w:name w:val="WWNum38112"/>
    <w:basedOn w:val="Bezlisty"/>
    <w:rsid w:val="006C5C49"/>
  </w:style>
  <w:style w:type="numbering" w:customStyle="1" w:styleId="WWNum25112">
    <w:name w:val="WWNum25112"/>
    <w:basedOn w:val="Bezlisty"/>
    <w:rsid w:val="006C5C49"/>
  </w:style>
  <w:style w:type="numbering" w:customStyle="1" w:styleId="WWNum20112">
    <w:name w:val="WWNum20112"/>
    <w:basedOn w:val="Bezlisty"/>
    <w:rsid w:val="006C5C49"/>
  </w:style>
  <w:style w:type="numbering" w:customStyle="1" w:styleId="Styl1112">
    <w:name w:val="Styl1112"/>
    <w:rsid w:val="006C5C49"/>
  </w:style>
  <w:style w:type="numbering" w:customStyle="1" w:styleId="Styl2112">
    <w:name w:val="Styl2112"/>
    <w:rsid w:val="006C5C49"/>
  </w:style>
  <w:style w:type="numbering" w:customStyle="1" w:styleId="Bezlisty22">
    <w:name w:val="Bez listy22"/>
    <w:next w:val="Bezlisty"/>
    <w:uiPriority w:val="99"/>
    <w:semiHidden/>
    <w:unhideWhenUsed/>
    <w:rsid w:val="006C5C49"/>
  </w:style>
  <w:style w:type="numbering" w:customStyle="1" w:styleId="WWNum742">
    <w:name w:val="WWNum742"/>
    <w:rsid w:val="006C5C49"/>
  </w:style>
  <w:style w:type="numbering" w:customStyle="1" w:styleId="WWNum18122">
    <w:name w:val="WWNum18122"/>
    <w:basedOn w:val="Bezlisty"/>
    <w:rsid w:val="006C5C49"/>
  </w:style>
  <w:style w:type="numbering" w:customStyle="1" w:styleId="WWNum24122">
    <w:name w:val="WWNum24122"/>
    <w:basedOn w:val="Bezlisty"/>
    <w:rsid w:val="006C5C49"/>
  </w:style>
  <w:style w:type="numbering" w:customStyle="1" w:styleId="WWNum19122">
    <w:name w:val="WWNum19122"/>
    <w:basedOn w:val="Bezlisty"/>
    <w:rsid w:val="006C5C49"/>
  </w:style>
  <w:style w:type="numbering" w:customStyle="1" w:styleId="WWNum16122">
    <w:name w:val="WWNum16122"/>
    <w:basedOn w:val="Bezlisty"/>
    <w:rsid w:val="006C5C49"/>
  </w:style>
  <w:style w:type="numbering" w:customStyle="1" w:styleId="WWNum38122">
    <w:name w:val="WWNum38122"/>
    <w:basedOn w:val="Bezlisty"/>
    <w:rsid w:val="006C5C49"/>
  </w:style>
  <w:style w:type="numbering" w:customStyle="1" w:styleId="WWNum25122">
    <w:name w:val="WWNum25122"/>
    <w:basedOn w:val="Bezlisty"/>
    <w:rsid w:val="006C5C49"/>
  </w:style>
  <w:style w:type="numbering" w:customStyle="1" w:styleId="WWNum20122">
    <w:name w:val="WWNum20122"/>
    <w:basedOn w:val="Bezlisty"/>
    <w:rsid w:val="006C5C49"/>
  </w:style>
  <w:style w:type="numbering" w:customStyle="1" w:styleId="Styl1122">
    <w:name w:val="Styl1122"/>
    <w:rsid w:val="006C5C49"/>
  </w:style>
  <w:style w:type="numbering" w:customStyle="1" w:styleId="Styl2122">
    <w:name w:val="Styl2122"/>
    <w:rsid w:val="006C5C49"/>
  </w:style>
  <w:style w:type="table" w:customStyle="1" w:styleId="Tabela-Siatka11">
    <w:name w:val="Tabela - Siatka11"/>
    <w:basedOn w:val="Standardowy"/>
    <w:next w:val="Tabela-Siatka"/>
    <w:uiPriority w:val="39"/>
    <w:rsid w:val="006C5C4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6C5C49"/>
  </w:style>
  <w:style w:type="numbering" w:customStyle="1" w:styleId="Bezlisty42">
    <w:name w:val="Bez listy42"/>
    <w:next w:val="Bezlisty"/>
    <w:uiPriority w:val="99"/>
    <w:semiHidden/>
    <w:unhideWhenUsed/>
    <w:rsid w:val="006C5C49"/>
  </w:style>
  <w:style w:type="numbering" w:customStyle="1" w:styleId="Bezlisty51">
    <w:name w:val="Bez listy51"/>
    <w:next w:val="Bezlisty"/>
    <w:uiPriority w:val="99"/>
    <w:semiHidden/>
    <w:unhideWhenUsed/>
    <w:rsid w:val="006C5C49"/>
  </w:style>
  <w:style w:type="numbering" w:customStyle="1" w:styleId="Bezlisty112">
    <w:name w:val="Bez listy112"/>
    <w:next w:val="Bezlisty"/>
    <w:uiPriority w:val="99"/>
    <w:semiHidden/>
    <w:unhideWhenUsed/>
    <w:rsid w:val="006C5C49"/>
  </w:style>
  <w:style w:type="numbering" w:customStyle="1" w:styleId="WWNum1821">
    <w:name w:val="WWNum1821"/>
    <w:basedOn w:val="Bezlisty"/>
    <w:rsid w:val="006C5C49"/>
  </w:style>
  <w:style w:type="numbering" w:customStyle="1" w:styleId="WWNum2421">
    <w:name w:val="WWNum2421"/>
    <w:basedOn w:val="Bezlisty"/>
    <w:rsid w:val="006C5C49"/>
  </w:style>
  <w:style w:type="numbering" w:customStyle="1" w:styleId="WWNum1921">
    <w:name w:val="WWNum1921"/>
    <w:basedOn w:val="Bezlisty"/>
    <w:rsid w:val="006C5C49"/>
  </w:style>
  <w:style w:type="numbering" w:customStyle="1" w:styleId="WWNum1621">
    <w:name w:val="WWNum1621"/>
    <w:basedOn w:val="Bezlisty"/>
    <w:rsid w:val="006C5C49"/>
  </w:style>
  <w:style w:type="numbering" w:customStyle="1" w:styleId="WWNum3821">
    <w:name w:val="WWNum3821"/>
    <w:basedOn w:val="Bezlisty"/>
    <w:rsid w:val="006C5C49"/>
    <w:pPr>
      <w:numPr>
        <w:numId w:val="13"/>
      </w:numPr>
    </w:pPr>
  </w:style>
  <w:style w:type="numbering" w:customStyle="1" w:styleId="WWNum2521">
    <w:name w:val="WWNum2521"/>
    <w:basedOn w:val="Bezlisty"/>
    <w:rsid w:val="006C5C49"/>
  </w:style>
  <w:style w:type="numbering" w:customStyle="1" w:styleId="WWNum2031">
    <w:name w:val="WWNum2031"/>
    <w:basedOn w:val="Bezlisty"/>
    <w:rsid w:val="006C5C49"/>
  </w:style>
  <w:style w:type="numbering" w:customStyle="1" w:styleId="Styl131">
    <w:name w:val="Styl131"/>
    <w:rsid w:val="006C5C49"/>
  </w:style>
  <w:style w:type="numbering" w:customStyle="1" w:styleId="Styl221">
    <w:name w:val="Styl221"/>
    <w:rsid w:val="006C5C49"/>
  </w:style>
  <w:style w:type="numbering" w:customStyle="1" w:styleId="WWNum211">
    <w:name w:val="WWNum211"/>
    <w:basedOn w:val="Bezlisty"/>
    <w:rsid w:val="006C5C49"/>
    <w:pPr>
      <w:numPr>
        <w:numId w:val="29"/>
      </w:numPr>
    </w:pPr>
  </w:style>
  <w:style w:type="paragraph" w:customStyle="1" w:styleId="2">
    <w:name w:val="2"/>
    <w:basedOn w:val="Normalny"/>
    <w:next w:val="Mapadokumentu"/>
    <w:uiPriority w:val="99"/>
    <w:unhideWhenUsed/>
    <w:rsid w:val="006C5C49"/>
    <w:pPr>
      <w:widowControl/>
      <w:autoSpaceDE/>
      <w:autoSpaceDN/>
    </w:pPr>
    <w:rPr>
      <w:rFonts w:ascii="Tahoma" w:hAnsi="Tahoma" w:cs="Tahoma"/>
      <w:sz w:val="16"/>
      <w:szCs w:val="16"/>
    </w:rPr>
  </w:style>
  <w:style w:type="numbering" w:customStyle="1" w:styleId="WWNum20131">
    <w:name w:val="WWNum20131"/>
    <w:basedOn w:val="Bezlisty"/>
    <w:rsid w:val="006C5C49"/>
  </w:style>
  <w:style w:type="numbering" w:customStyle="1" w:styleId="Styl1131">
    <w:name w:val="Styl1131"/>
    <w:rsid w:val="006C5C49"/>
  </w:style>
  <w:style w:type="numbering" w:customStyle="1" w:styleId="WWNum18131">
    <w:name w:val="WWNum18131"/>
    <w:basedOn w:val="Bezlisty"/>
    <w:rsid w:val="006C5C49"/>
    <w:pPr>
      <w:numPr>
        <w:numId w:val="8"/>
      </w:numPr>
    </w:pPr>
  </w:style>
  <w:style w:type="numbering" w:customStyle="1" w:styleId="WWNum24131">
    <w:name w:val="WWNum24131"/>
    <w:basedOn w:val="Bezlisty"/>
    <w:rsid w:val="006C5C49"/>
    <w:pPr>
      <w:numPr>
        <w:numId w:val="2"/>
      </w:numPr>
    </w:pPr>
  </w:style>
  <w:style w:type="numbering" w:customStyle="1" w:styleId="WWNum19131">
    <w:name w:val="WWNum19131"/>
    <w:basedOn w:val="Bezlisty"/>
    <w:rsid w:val="006C5C49"/>
    <w:pPr>
      <w:numPr>
        <w:numId w:val="3"/>
      </w:numPr>
    </w:pPr>
  </w:style>
  <w:style w:type="numbering" w:customStyle="1" w:styleId="WWNum16131">
    <w:name w:val="WWNum16131"/>
    <w:basedOn w:val="Bezlisty"/>
    <w:rsid w:val="006C5C49"/>
    <w:pPr>
      <w:numPr>
        <w:numId w:val="4"/>
      </w:numPr>
    </w:pPr>
  </w:style>
  <w:style w:type="numbering" w:customStyle="1" w:styleId="WWNum38131">
    <w:name w:val="WWNum38131"/>
    <w:basedOn w:val="Bezlisty"/>
    <w:rsid w:val="006C5C49"/>
    <w:pPr>
      <w:numPr>
        <w:numId w:val="5"/>
      </w:numPr>
    </w:pPr>
  </w:style>
  <w:style w:type="numbering" w:customStyle="1" w:styleId="WWNum25131">
    <w:name w:val="WWNum25131"/>
    <w:basedOn w:val="Bezlisty"/>
    <w:rsid w:val="006C5C49"/>
    <w:pPr>
      <w:numPr>
        <w:numId w:val="6"/>
      </w:numPr>
    </w:pPr>
  </w:style>
  <w:style w:type="numbering" w:customStyle="1" w:styleId="WWNum20211">
    <w:name w:val="WWNum20211"/>
    <w:basedOn w:val="Bezlisty"/>
    <w:rsid w:val="006C5C49"/>
    <w:pPr>
      <w:numPr>
        <w:numId w:val="7"/>
      </w:numPr>
    </w:pPr>
  </w:style>
  <w:style w:type="numbering" w:customStyle="1" w:styleId="Styl1211">
    <w:name w:val="Styl1211"/>
    <w:rsid w:val="006C5C49"/>
    <w:pPr>
      <w:numPr>
        <w:numId w:val="9"/>
      </w:numPr>
    </w:pPr>
  </w:style>
  <w:style w:type="numbering" w:customStyle="1" w:styleId="Styl2131">
    <w:name w:val="Styl2131"/>
    <w:rsid w:val="006C5C49"/>
  </w:style>
  <w:style w:type="numbering" w:customStyle="1" w:styleId="Bezlisty1111">
    <w:name w:val="Bez listy1111"/>
    <w:next w:val="Bezlisty"/>
    <w:uiPriority w:val="99"/>
    <w:semiHidden/>
    <w:unhideWhenUsed/>
    <w:rsid w:val="006C5C49"/>
  </w:style>
  <w:style w:type="numbering" w:customStyle="1" w:styleId="WWNum181111">
    <w:name w:val="WWNum181111"/>
    <w:basedOn w:val="Bezlisty"/>
    <w:rsid w:val="006C5C49"/>
    <w:pPr>
      <w:numPr>
        <w:numId w:val="16"/>
      </w:numPr>
    </w:pPr>
  </w:style>
  <w:style w:type="numbering" w:customStyle="1" w:styleId="WWNum241111">
    <w:name w:val="WWNum241111"/>
    <w:basedOn w:val="Bezlisty"/>
    <w:rsid w:val="006C5C49"/>
    <w:pPr>
      <w:numPr>
        <w:numId w:val="10"/>
      </w:numPr>
    </w:pPr>
  </w:style>
  <w:style w:type="numbering" w:customStyle="1" w:styleId="WWNum191111">
    <w:name w:val="WWNum191111"/>
    <w:basedOn w:val="Bezlisty"/>
    <w:rsid w:val="006C5C49"/>
    <w:pPr>
      <w:numPr>
        <w:numId w:val="11"/>
      </w:numPr>
    </w:pPr>
  </w:style>
  <w:style w:type="numbering" w:customStyle="1" w:styleId="WWNum161111">
    <w:name w:val="WWNum161111"/>
    <w:basedOn w:val="Bezlisty"/>
    <w:rsid w:val="006C5C49"/>
    <w:pPr>
      <w:numPr>
        <w:numId w:val="12"/>
      </w:numPr>
    </w:pPr>
  </w:style>
  <w:style w:type="numbering" w:customStyle="1" w:styleId="WWNum381111">
    <w:name w:val="WWNum381111"/>
    <w:basedOn w:val="Bezlisty"/>
    <w:rsid w:val="006C5C49"/>
    <w:pPr>
      <w:numPr>
        <w:numId w:val="38"/>
      </w:numPr>
    </w:pPr>
  </w:style>
  <w:style w:type="numbering" w:customStyle="1" w:styleId="WWNum251111">
    <w:name w:val="WWNum251111"/>
    <w:basedOn w:val="Bezlisty"/>
    <w:rsid w:val="006C5C49"/>
    <w:pPr>
      <w:numPr>
        <w:numId w:val="14"/>
      </w:numPr>
    </w:pPr>
  </w:style>
  <w:style w:type="numbering" w:customStyle="1" w:styleId="WWNum201111">
    <w:name w:val="WWNum201111"/>
    <w:basedOn w:val="Bezlisty"/>
    <w:rsid w:val="006C5C49"/>
    <w:pPr>
      <w:numPr>
        <w:numId w:val="15"/>
      </w:numPr>
    </w:pPr>
  </w:style>
  <w:style w:type="numbering" w:customStyle="1" w:styleId="Styl11111">
    <w:name w:val="Styl11111"/>
    <w:rsid w:val="006C5C49"/>
    <w:pPr>
      <w:numPr>
        <w:numId w:val="17"/>
      </w:numPr>
    </w:pPr>
  </w:style>
  <w:style w:type="numbering" w:customStyle="1" w:styleId="Styl21111">
    <w:name w:val="Styl21111"/>
    <w:rsid w:val="006C5C49"/>
    <w:pPr>
      <w:numPr>
        <w:numId w:val="18"/>
      </w:numPr>
    </w:pPr>
  </w:style>
  <w:style w:type="numbering" w:customStyle="1" w:styleId="Bezlisty211">
    <w:name w:val="Bez listy211"/>
    <w:next w:val="Bezlisty"/>
    <w:uiPriority w:val="99"/>
    <w:semiHidden/>
    <w:unhideWhenUsed/>
    <w:rsid w:val="006C5C49"/>
  </w:style>
  <w:style w:type="numbering" w:customStyle="1" w:styleId="WWNum7411">
    <w:name w:val="WWNum7411"/>
    <w:rsid w:val="006C5C49"/>
    <w:pPr>
      <w:numPr>
        <w:numId w:val="39"/>
      </w:numPr>
    </w:pPr>
  </w:style>
  <w:style w:type="numbering" w:customStyle="1" w:styleId="WWNum181211">
    <w:name w:val="WWNum181211"/>
    <w:basedOn w:val="Bezlisty"/>
    <w:rsid w:val="006C5C49"/>
    <w:pPr>
      <w:numPr>
        <w:numId w:val="25"/>
      </w:numPr>
    </w:pPr>
  </w:style>
  <w:style w:type="numbering" w:customStyle="1" w:styleId="WWNum241211">
    <w:name w:val="WWNum241211"/>
    <w:basedOn w:val="Bezlisty"/>
    <w:rsid w:val="006C5C49"/>
    <w:pPr>
      <w:numPr>
        <w:numId w:val="19"/>
      </w:numPr>
    </w:pPr>
  </w:style>
  <w:style w:type="numbering" w:customStyle="1" w:styleId="WWNum191211">
    <w:name w:val="WWNum191211"/>
    <w:basedOn w:val="Bezlisty"/>
    <w:rsid w:val="006C5C49"/>
    <w:pPr>
      <w:numPr>
        <w:numId w:val="20"/>
      </w:numPr>
    </w:pPr>
  </w:style>
  <w:style w:type="numbering" w:customStyle="1" w:styleId="WWNum161211">
    <w:name w:val="WWNum161211"/>
    <w:basedOn w:val="Bezlisty"/>
    <w:rsid w:val="006C5C49"/>
    <w:pPr>
      <w:numPr>
        <w:numId w:val="21"/>
      </w:numPr>
    </w:pPr>
  </w:style>
  <w:style w:type="numbering" w:customStyle="1" w:styleId="WWNum381211">
    <w:name w:val="WWNum381211"/>
    <w:basedOn w:val="Bezlisty"/>
    <w:rsid w:val="006C5C49"/>
    <w:pPr>
      <w:numPr>
        <w:numId w:val="22"/>
      </w:numPr>
    </w:pPr>
  </w:style>
  <w:style w:type="numbering" w:customStyle="1" w:styleId="WWNum251211">
    <w:name w:val="WWNum251211"/>
    <w:basedOn w:val="Bezlisty"/>
    <w:rsid w:val="006C5C49"/>
    <w:pPr>
      <w:numPr>
        <w:numId w:val="23"/>
      </w:numPr>
    </w:pPr>
  </w:style>
  <w:style w:type="numbering" w:customStyle="1" w:styleId="WWNum201211">
    <w:name w:val="WWNum201211"/>
    <w:basedOn w:val="Bezlisty"/>
    <w:rsid w:val="006C5C49"/>
    <w:pPr>
      <w:numPr>
        <w:numId w:val="24"/>
      </w:numPr>
    </w:pPr>
  </w:style>
  <w:style w:type="numbering" w:customStyle="1" w:styleId="Styl11211">
    <w:name w:val="Styl11211"/>
    <w:rsid w:val="006C5C49"/>
    <w:pPr>
      <w:numPr>
        <w:numId w:val="26"/>
      </w:numPr>
    </w:pPr>
  </w:style>
  <w:style w:type="numbering" w:customStyle="1" w:styleId="Styl21211">
    <w:name w:val="Styl21211"/>
    <w:rsid w:val="006C5C49"/>
    <w:pPr>
      <w:numPr>
        <w:numId w:val="27"/>
      </w:numPr>
    </w:pPr>
  </w:style>
  <w:style w:type="numbering" w:customStyle="1" w:styleId="Bezlisty311">
    <w:name w:val="Bez listy311"/>
    <w:next w:val="Bezlisty"/>
    <w:uiPriority w:val="99"/>
    <w:semiHidden/>
    <w:unhideWhenUsed/>
    <w:rsid w:val="006C5C49"/>
  </w:style>
  <w:style w:type="numbering" w:customStyle="1" w:styleId="Bezlisty411">
    <w:name w:val="Bez listy411"/>
    <w:next w:val="Bezlisty"/>
    <w:uiPriority w:val="99"/>
    <w:semiHidden/>
    <w:unhideWhenUsed/>
    <w:rsid w:val="006C5C49"/>
  </w:style>
  <w:style w:type="paragraph" w:customStyle="1" w:styleId="pf0">
    <w:name w:val="pf0"/>
    <w:basedOn w:val="Normalny"/>
    <w:rsid w:val="006C5C49"/>
    <w:pPr>
      <w:widowControl/>
      <w:autoSpaceDE/>
      <w:autoSpaceDN/>
      <w:spacing w:before="100" w:beforeAutospacing="1" w:after="100" w:afterAutospacing="1"/>
    </w:pPr>
    <w:rPr>
      <w:sz w:val="24"/>
      <w:szCs w:val="24"/>
      <w:lang w:eastAsia="pl-PL"/>
    </w:rPr>
  </w:style>
  <w:style w:type="character" w:customStyle="1" w:styleId="cf01">
    <w:name w:val="cf01"/>
    <w:rsid w:val="006C5C4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pe@cpe.gov.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sawomir.martowski@cpe.gov.pl" TargetMode="External"/><Relationship Id="rId4" Type="http://schemas.openxmlformats.org/officeDocument/2006/relationships/webSettings" Target="webSettings.xml"/><Relationship Id="rId9" Type="http://schemas.openxmlformats.org/officeDocument/2006/relationships/hyperlink" Target="mailto:pawel.tur@cpe.gov.pl" TargetMode="External"/><Relationship Id="rId14"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38</Pages>
  <Words>8577</Words>
  <Characters>51468</Characters>
  <Application>Microsoft Office Word</Application>
  <DocSecurity>0</DocSecurity>
  <Lines>428</Lines>
  <Paragraphs>119</Paragraphs>
  <ScaleCrop>false</ScaleCrop>
  <Company/>
  <LinksUpToDate>false</LinksUpToDate>
  <CharactersWithSpaces>59926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Wojewoda</dc:creator>
  <cp:keywords/>
  <dc:description/>
  <cp:lastModifiedBy>Maria Wojewoda</cp:lastModifiedBy>
  <cp:revision>2</cp:revision>
  <dcterms:created xsi:type="dcterms:W3CDTF">2021-09-27T10:41:00Z</dcterms:created>
  <dcterms:modified xsi:type="dcterms:W3CDTF">2021-09-27T10:42:00Z</dcterms:modified>
</cp:coreProperties>
</file>