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DA5B6" w14:textId="77777777" w:rsidR="00F7208E" w:rsidRPr="00991F16" w:rsidRDefault="00F7208E">
      <w:pPr>
        <w:pStyle w:val="Tekstpodstawowy"/>
        <w:spacing w:before="7"/>
        <w:rPr>
          <w:rFonts w:asciiTheme="minorHAnsi" w:hAnsiTheme="minorHAnsi" w:cstheme="minorHAnsi"/>
        </w:rPr>
      </w:pPr>
    </w:p>
    <w:p w14:paraId="10DB2F9B" w14:textId="77777777" w:rsidR="00F7208E" w:rsidRPr="00991F16" w:rsidRDefault="008C7CF7">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2CE870A7" w14:textId="77777777" w:rsidR="00195ED5" w:rsidRPr="00105D54" w:rsidRDefault="00195ED5" w:rsidP="00195ED5">
      <w:pPr>
        <w:spacing w:after="200"/>
        <w:jc w:val="right"/>
        <w:rPr>
          <w:rFonts w:ascii="Calibri" w:hAnsi="Calibri" w:cs="Calibri"/>
          <w:b/>
          <w:bCs/>
        </w:rPr>
      </w:pPr>
      <w:bookmarkStart w:id="0" w:name="_Toc67999486"/>
    </w:p>
    <w:p w14:paraId="01F6F810" w14:textId="77777777" w:rsidR="00195ED5" w:rsidRPr="00DD75B4" w:rsidRDefault="00195ED5" w:rsidP="00195ED5">
      <w:pPr>
        <w:jc w:val="center"/>
        <w:rPr>
          <w:rFonts w:ascii="Calibri" w:eastAsia="Calibri" w:hAnsi="Calibri" w:cs="Calibri"/>
          <w:b/>
          <w:bCs/>
        </w:rPr>
      </w:pPr>
      <w:r w:rsidRPr="00DD75B4">
        <w:rPr>
          <w:rFonts w:ascii="Calibri" w:eastAsia="Calibri" w:hAnsi="Calibri" w:cs="Calibri"/>
          <w:b/>
          <w:bCs/>
        </w:rPr>
        <w:t>FORMULARZ OFERTY</w:t>
      </w:r>
    </w:p>
    <w:p w14:paraId="7A971FE7" w14:textId="77777777" w:rsidR="00195ED5" w:rsidRPr="00DD75B4" w:rsidRDefault="00195ED5" w:rsidP="00195ED5">
      <w:pPr>
        <w:jc w:val="center"/>
        <w:rPr>
          <w:rFonts w:ascii="Calibri" w:eastAsia="Calibri" w:hAnsi="Calibri" w:cs="Calibri"/>
          <w:b/>
          <w:bCs/>
        </w:rPr>
      </w:pPr>
      <w:r w:rsidRPr="00DD75B4">
        <w:rPr>
          <w:rFonts w:ascii="Calibri" w:eastAsia="Calibri" w:hAnsi="Calibri" w:cs="Calibri"/>
          <w:b/>
          <w:bCs/>
        </w:rPr>
        <w:t>dla Centrum Projektów Europejskich w Warszawie</w:t>
      </w:r>
    </w:p>
    <w:p w14:paraId="12AFD390" w14:textId="77777777" w:rsidR="00195ED5" w:rsidRPr="00DD75B4" w:rsidRDefault="00195ED5" w:rsidP="00195ED5">
      <w:pPr>
        <w:jc w:val="both"/>
        <w:rPr>
          <w:rFonts w:ascii="Calibri" w:eastAsia="Calibri" w:hAnsi="Calibri" w:cs="Calibri"/>
          <w:b/>
          <w:bCs/>
        </w:rPr>
      </w:pPr>
    </w:p>
    <w:p w14:paraId="7E54026A"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Ja/my* niżej podpisani:</w:t>
      </w:r>
    </w:p>
    <w:p w14:paraId="77EDAB2B"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w:t>
      </w:r>
    </w:p>
    <w:p w14:paraId="73CC8AD4"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(imię, nazwisko, stanowisko/podstawa do reprezentacji)</w:t>
      </w:r>
    </w:p>
    <w:p w14:paraId="08F6CAC0"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działając w imieniu i na rzecz:</w:t>
      </w:r>
    </w:p>
    <w:p w14:paraId="7ECCD23B"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w:t>
      </w:r>
    </w:p>
    <w:p w14:paraId="12AA2144"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w:t>
      </w:r>
    </w:p>
    <w:p w14:paraId="23CADCAF" w14:textId="77777777" w:rsidR="00195ED5" w:rsidRDefault="00195ED5" w:rsidP="00195ED5">
      <w:pPr>
        <w:jc w:val="both"/>
        <w:rPr>
          <w:rFonts w:ascii="Calibri" w:eastAsia="Calibri" w:hAnsi="Calibri" w:cs="Calibri"/>
        </w:rPr>
      </w:pPr>
      <w:r w:rsidRPr="00C7072A">
        <w:rPr>
          <w:rFonts w:ascii="Calibri" w:eastAsia="Calibri" w:hAnsi="Calibri" w:cs="Calibri"/>
        </w:rPr>
        <w:t xml:space="preserve">(pełna nazwa Wykonawcy/Wykonawców w przypadku wykonawców wspólnie ubiegających się </w:t>
      </w:r>
    </w:p>
    <w:p w14:paraId="3880FB25"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o udzielenie zamówienia)</w:t>
      </w:r>
    </w:p>
    <w:p w14:paraId="472F7E8D"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Adres:</w:t>
      </w:r>
    </w:p>
    <w:p w14:paraId="0416C556" w14:textId="084A46CB" w:rsidR="00195ED5" w:rsidRPr="00C7072A" w:rsidRDefault="00195ED5" w:rsidP="00195ED5">
      <w:pPr>
        <w:jc w:val="both"/>
        <w:rPr>
          <w:rFonts w:ascii="Calibri" w:eastAsia="Calibri" w:hAnsi="Calibri" w:cs="Calibri"/>
        </w:rPr>
      </w:pPr>
      <w:r w:rsidRPr="00C7072A">
        <w:rPr>
          <w:rFonts w:ascii="Calibri" w:eastAsia="Calibri" w:hAnsi="Calibri" w:cs="Calibri"/>
        </w:rPr>
        <w:t>…………………………………………………………………………………………………………………………………………..</w:t>
      </w:r>
    </w:p>
    <w:p w14:paraId="789D2D1C"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REGON ………………………………</w:t>
      </w:r>
    </w:p>
    <w:p w14:paraId="40D88634"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NIP: …………………………………..</w:t>
      </w:r>
    </w:p>
    <w:p w14:paraId="4DA15C9F"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TEL. …………………………………..</w:t>
      </w:r>
    </w:p>
    <w:p w14:paraId="426B1089"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 xml:space="preserve">Adres skrzynki </w:t>
      </w:r>
      <w:proofErr w:type="spellStart"/>
      <w:r w:rsidRPr="00C7072A">
        <w:rPr>
          <w:rFonts w:ascii="Calibri" w:eastAsia="Calibri" w:hAnsi="Calibri" w:cs="Calibri"/>
        </w:rPr>
        <w:t>ePUAP</w:t>
      </w:r>
      <w:proofErr w:type="spellEnd"/>
      <w:r w:rsidRPr="00C7072A">
        <w:rPr>
          <w:rFonts w:ascii="Calibri" w:eastAsia="Calibri" w:hAnsi="Calibri" w:cs="Calibri"/>
        </w:rPr>
        <w:t xml:space="preserve"> ……………………………………………</w:t>
      </w:r>
    </w:p>
    <w:p w14:paraId="20662A45"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adres e-mail:……………………………………</w:t>
      </w:r>
    </w:p>
    <w:p w14:paraId="0A704C05"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(na który Zamawiający ma przesyłać korespondencję)</w:t>
      </w:r>
    </w:p>
    <w:p w14:paraId="11212314" w14:textId="77777777" w:rsidR="00195ED5" w:rsidRPr="00C7072A" w:rsidRDefault="00195ED5" w:rsidP="00195ED5">
      <w:pPr>
        <w:jc w:val="both"/>
        <w:rPr>
          <w:rFonts w:ascii="Calibri" w:eastAsia="Calibri" w:hAnsi="Calibri" w:cs="Calibri"/>
        </w:rPr>
      </w:pPr>
    </w:p>
    <w:p w14:paraId="3F4B5FC7"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Wykonawca jest:</w:t>
      </w:r>
    </w:p>
    <w:p w14:paraId="49A620E5" w14:textId="77777777" w:rsidR="00195ED5" w:rsidRPr="00C7072A" w:rsidRDefault="00195ED5" w:rsidP="00195ED5">
      <w:pPr>
        <w:jc w:val="both"/>
        <w:rPr>
          <w:rFonts w:ascii="Calibri" w:eastAsia="Calibri" w:hAnsi="Calibri" w:cs="Calibri"/>
        </w:rPr>
      </w:pPr>
      <w:r w:rsidRPr="00235278">
        <w:rPr>
          <w:rFonts w:ascii="Arial" w:hAnsi="Arial" w:cs="Arial"/>
          <w:sz w:val="16"/>
          <w:szCs w:val="16"/>
        </w:rPr>
        <w:fldChar w:fldCharType="begin">
          <w:ffData>
            <w:name w:val=""/>
            <w:enabled/>
            <w:calcOnExit w:val="0"/>
            <w:checkBox>
              <w:sizeAuto/>
              <w:default w:val="0"/>
            </w:checkBox>
          </w:ffData>
        </w:fldChar>
      </w:r>
      <w:r w:rsidRPr="00235278">
        <w:rPr>
          <w:rFonts w:ascii="Arial" w:hAnsi="Arial" w:cs="Arial"/>
          <w:sz w:val="16"/>
          <w:szCs w:val="16"/>
        </w:rPr>
        <w:instrText xml:space="preserve"> FORMCHECKBOX </w:instrText>
      </w:r>
      <w:r w:rsidR="00425D34">
        <w:rPr>
          <w:rFonts w:ascii="Arial" w:hAnsi="Arial" w:cs="Arial"/>
          <w:sz w:val="16"/>
          <w:szCs w:val="16"/>
        </w:rPr>
      </w:r>
      <w:r w:rsidR="00425D34">
        <w:rPr>
          <w:rFonts w:ascii="Arial" w:hAnsi="Arial" w:cs="Arial"/>
          <w:sz w:val="16"/>
          <w:szCs w:val="16"/>
        </w:rPr>
        <w:fldChar w:fldCharType="separate"/>
      </w:r>
      <w:r w:rsidRPr="00235278">
        <w:rPr>
          <w:rFonts w:ascii="Arial" w:hAnsi="Arial" w:cs="Arial"/>
          <w:sz w:val="16"/>
          <w:szCs w:val="16"/>
        </w:rPr>
        <w:fldChar w:fldCharType="end"/>
      </w:r>
      <w:r w:rsidRPr="00C7072A">
        <w:rPr>
          <w:rFonts w:ascii="Calibri" w:eastAsia="Calibri" w:hAnsi="Calibri" w:cs="Calibri"/>
        </w:rPr>
        <w:t xml:space="preserve"> mikro przedsiębiorcą*</w:t>
      </w:r>
    </w:p>
    <w:p w14:paraId="0548D599" w14:textId="77777777" w:rsidR="00195ED5" w:rsidRPr="00C7072A" w:rsidRDefault="00195ED5" w:rsidP="00195ED5">
      <w:pPr>
        <w:jc w:val="both"/>
        <w:rPr>
          <w:rFonts w:ascii="Calibri" w:eastAsia="Calibri" w:hAnsi="Calibri" w:cs="Calibri"/>
        </w:rPr>
      </w:pPr>
      <w:r w:rsidRPr="00235278">
        <w:rPr>
          <w:rFonts w:ascii="Arial" w:hAnsi="Arial" w:cs="Arial"/>
          <w:sz w:val="16"/>
          <w:szCs w:val="16"/>
        </w:rPr>
        <w:fldChar w:fldCharType="begin">
          <w:ffData>
            <w:name w:val=""/>
            <w:enabled/>
            <w:calcOnExit w:val="0"/>
            <w:checkBox>
              <w:sizeAuto/>
              <w:default w:val="0"/>
            </w:checkBox>
          </w:ffData>
        </w:fldChar>
      </w:r>
      <w:r w:rsidRPr="00235278">
        <w:rPr>
          <w:rFonts w:ascii="Arial" w:hAnsi="Arial" w:cs="Arial"/>
          <w:sz w:val="16"/>
          <w:szCs w:val="16"/>
        </w:rPr>
        <w:instrText xml:space="preserve"> FORMCHECKBOX </w:instrText>
      </w:r>
      <w:r w:rsidR="00425D34">
        <w:rPr>
          <w:rFonts w:ascii="Arial" w:hAnsi="Arial" w:cs="Arial"/>
          <w:sz w:val="16"/>
          <w:szCs w:val="16"/>
        </w:rPr>
      </w:r>
      <w:r w:rsidR="00425D34">
        <w:rPr>
          <w:rFonts w:ascii="Arial" w:hAnsi="Arial" w:cs="Arial"/>
          <w:sz w:val="16"/>
          <w:szCs w:val="16"/>
        </w:rPr>
        <w:fldChar w:fldCharType="separate"/>
      </w:r>
      <w:r w:rsidRPr="00235278">
        <w:rPr>
          <w:rFonts w:ascii="Arial" w:hAnsi="Arial" w:cs="Arial"/>
          <w:sz w:val="16"/>
          <w:szCs w:val="16"/>
        </w:rPr>
        <w:fldChar w:fldCharType="end"/>
      </w:r>
      <w:r w:rsidRPr="00C7072A">
        <w:rPr>
          <w:rFonts w:ascii="Calibri" w:eastAsia="Calibri" w:hAnsi="Calibri" w:cs="Calibri"/>
        </w:rPr>
        <w:t xml:space="preserve">  małym przedsiębiorcą*</w:t>
      </w:r>
    </w:p>
    <w:p w14:paraId="56371158" w14:textId="77777777" w:rsidR="00195ED5" w:rsidRPr="00C7072A" w:rsidRDefault="00195ED5" w:rsidP="00195ED5">
      <w:pPr>
        <w:jc w:val="both"/>
        <w:rPr>
          <w:rFonts w:ascii="Calibri" w:eastAsia="Calibri" w:hAnsi="Calibri" w:cs="Calibri"/>
        </w:rPr>
      </w:pPr>
      <w:r w:rsidRPr="00235278">
        <w:rPr>
          <w:rFonts w:ascii="Arial" w:hAnsi="Arial" w:cs="Arial"/>
          <w:sz w:val="16"/>
          <w:szCs w:val="16"/>
        </w:rPr>
        <w:fldChar w:fldCharType="begin">
          <w:ffData>
            <w:name w:val=""/>
            <w:enabled/>
            <w:calcOnExit w:val="0"/>
            <w:checkBox>
              <w:sizeAuto/>
              <w:default w:val="0"/>
            </w:checkBox>
          </w:ffData>
        </w:fldChar>
      </w:r>
      <w:r w:rsidRPr="00235278">
        <w:rPr>
          <w:rFonts w:ascii="Arial" w:hAnsi="Arial" w:cs="Arial"/>
          <w:sz w:val="16"/>
          <w:szCs w:val="16"/>
        </w:rPr>
        <w:instrText xml:space="preserve"> FORMCHECKBOX </w:instrText>
      </w:r>
      <w:r w:rsidR="00425D34">
        <w:rPr>
          <w:rFonts w:ascii="Arial" w:hAnsi="Arial" w:cs="Arial"/>
          <w:sz w:val="16"/>
          <w:szCs w:val="16"/>
        </w:rPr>
      </w:r>
      <w:r w:rsidR="00425D34">
        <w:rPr>
          <w:rFonts w:ascii="Arial" w:hAnsi="Arial" w:cs="Arial"/>
          <w:sz w:val="16"/>
          <w:szCs w:val="16"/>
        </w:rPr>
        <w:fldChar w:fldCharType="separate"/>
      </w:r>
      <w:r w:rsidRPr="00235278">
        <w:rPr>
          <w:rFonts w:ascii="Arial" w:hAnsi="Arial" w:cs="Arial"/>
          <w:sz w:val="16"/>
          <w:szCs w:val="16"/>
        </w:rPr>
        <w:fldChar w:fldCharType="end"/>
      </w:r>
      <w:r w:rsidRPr="00C7072A">
        <w:rPr>
          <w:rFonts w:ascii="Calibri" w:eastAsia="Calibri" w:hAnsi="Calibri" w:cs="Calibri"/>
        </w:rPr>
        <w:t xml:space="preserve"> średnim przedsiębiorcą*</w:t>
      </w:r>
    </w:p>
    <w:p w14:paraId="19A130BE" w14:textId="77777777" w:rsidR="00195ED5" w:rsidRPr="00C7072A" w:rsidRDefault="00195ED5" w:rsidP="00195ED5">
      <w:pPr>
        <w:jc w:val="both"/>
        <w:rPr>
          <w:rFonts w:ascii="Calibri" w:eastAsia="Calibri" w:hAnsi="Calibri" w:cs="Calibri"/>
        </w:rPr>
      </w:pPr>
      <w:r w:rsidRPr="00C7072A">
        <w:rPr>
          <w:rFonts w:ascii="Calibri" w:eastAsia="Calibri" w:hAnsi="Calibri" w:cs="Calibri"/>
        </w:rPr>
        <w:t>*proszę wskazać właściwe</w:t>
      </w:r>
    </w:p>
    <w:p w14:paraId="57D79F58" w14:textId="77777777" w:rsidR="00195ED5" w:rsidRPr="00C7072A" w:rsidRDefault="00195ED5" w:rsidP="00195ED5">
      <w:pPr>
        <w:jc w:val="both"/>
        <w:rPr>
          <w:rFonts w:ascii="Calibri" w:eastAsia="Calibri" w:hAnsi="Calibri" w:cs="Calibri"/>
        </w:rPr>
      </w:pPr>
    </w:p>
    <w:p w14:paraId="0608E743" w14:textId="6208356D" w:rsidR="00195ED5" w:rsidRPr="00105D54" w:rsidRDefault="00195ED5" w:rsidP="00195ED5">
      <w:pPr>
        <w:jc w:val="both"/>
        <w:rPr>
          <w:rFonts w:ascii="Calibri" w:hAnsi="Calibri" w:cs="Calibri"/>
        </w:rPr>
      </w:pPr>
      <w:r w:rsidRPr="00C7072A">
        <w:rPr>
          <w:rFonts w:ascii="Calibri" w:eastAsia="Calibri" w:hAnsi="Calibri" w:cs="Calibri"/>
        </w:rPr>
        <w:t xml:space="preserve">w odpowiedzi na publiczne ogłoszenie o zamówieniu nr </w:t>
      </w:r>
      <w:r w:rsidRPr="00B664A5">
        <w:rPr>
          <w:rFonts w:ascii="Calibri" w:eastAsia="Calibri" w:hAnsi="Calibri" w:cs="Calibri"/>
        </w:rPr>
        <w:t>WA.263.</w:t>
      </w:r>
      <w:r w:rsidR="0021589C">
        <w:rPr>
          <w:rFonts w:ascii="Calibri" w:eastAsia="Calibri" w:hAnsi="Calibri" w:cs="Calibri"/>
        </w:rPr>
        <w:t>45</w:t>
      </w:r>
      <w:r w:rsidRPr="00B664A5">
        <w:rPr>
          <w:rFonts w:ascii="Calibri" w:eastAsia="Calibri" w:hAnsi="Calibri" w:cs="Calibri"/>
        </w:rPr>
        <w:t>.2021.</w:t>
      </w:r>
      <w:r w:rsidR="00612278">
        <w:rPr>
          <w:rFonts w:ascii="Calibri" w:eastAsia="Calibri" w:hAnsi="Calibri" w:cs="Calibri"/>
        </w:rPr>
        <w:t>BS</w:t>
      </w:r>
      <w:r w:rsidRPr="00C7072A">
        <w:rPr>
          <w:rFonts w:ascii="Calibri" w:eastAsia="Calibri" w:hAnsi="Calibri" w:cs="Calibri"/>
        </w:rPr>
        <w:t xml:space="preserve"> dotyczące postępowania prowadzonego przez Centrum Projektów Europejskich w trybie art. 275 pkt 1  ustawy </w:t>
      </w:r>
      <w:proofErr w:type="spellStart"/>
      <w:r w:rsidRPr="00C7072A">
        <w:rPr>
          <w:rFonts w:ascii="Calibri" w:eastAsia="Calibri" w:hAnsi="Calibri" w:cs="Calibri"/>
        </w:rPr>
        <w:t>Pzp</w:t>
      </w:r>
      <w:proofErr w:type="spellEnd"/>
      <w:r w:rsidRPr="00C7072A">
        <w:rPr>
          <w:rFonts w:ascii="Calibri" w:eastAsia="Calibri" w:hAnsi="Calibri" w:cs="Calibri"/>
        </w:rPr>
        <w:t xml:space="preserve"> na </w:t>
      </w:r>
      <w:r w:rsidRPr="00A9663C">
        <w:rPr>
          <w:rFonts w:ascii="Calibri" w:eastAsia="Calibri" w:hAnsi="Calibri" w:cs="Calibri"/>
          <w:b/>
          <w:bCs/>
          <w:i/>
          <w:iCs/>
        </w:rPr>
        <w:t>zakup i dostawę</w:t>
      </w:r>
      <w:r w:rsidRPr="00A9663C">
        <w:rPr>
          <w:rFonts w:ascii="Calibri" w:eastAsia="Calibri" w:hAnsi="Calibri" w:cs="Calibri"/>
          <w:i/>
          <w:iCs/>
        </w:rPr>
        <w:t xml:space="preserve"> </w:t>
      </w:r>
      <w:r w:rsidRPr="00A9663C">
        <w:rPr>
          <w:rFonts w:ascii="Calibri" w:eastAsia="Calibri" w:hAnsi="Calibri" w:cs="Calibri"/>
          <w:b/>
          <w:bCs/>
          <w:i/>
          <w:iCs/>
        </w:rPr>
        <w:t>drukarek, tonerów do drukarek, skanerów, niszczarek oraz urządzeń wielofunkcyjnych laserowych</w:t>
      </w:r>
      <w:r w:rsidRPr="00A9663C">
        <w:rPr>
          <w:rFonts w:ascii="Calibri" w:eastAsia="Calibri" w:hAnsi="Calibri" w:cs="Calibri"/>
          <w:i/>
          <w:iCs/>
        </w:rPr>
        <w:t xml:space="preserve"> </w:t>
      </w:r>
      <w:r w:rsidRPr="00A9663C">
        <w:rPr>
          <w:rFonts w:ascii="Calibri" w:eastAsia="Calibri" w:hAnsi="Calibri" w:cs="Calibri"/>
          <w:b/>
          <w:bCs/>
          <w:i/>
          <w:iCs/>
        </w:rPr>
        <w:t>dla Centrum Projektów Europejskich</w:t>
      </w:r>
      <w:r w:rsidRPr="00C7072A">
        <w:rPr>
          <w:rFonts w:ascii="Calibri" w:eastAsia="Calibri" w:hAnsi="Calibri" w:cs="Calibri"/>
        </w:rPr>
        <w:t>, składam/składamy niniejszą ofertę:</w:t>
      </w:r>
    </w:p>
    <w:p w14:paraId="1E9CA539" w14:textId="77777777" w:rsidR="00195ED5" w:rsidRPr="00105D54" w:rsidRDefault="00195ED5" w:rsidP="00606A7C">
      <w:pPr>
        <w:widowControl/>
        <w:numPr>
          <w:ilvl w:val="2"/>
          <w:numId w:val="64"/>
        </w:numPr>
        <w:tabs>
          <w:tab w:val="left" w:pos="426"/>
        </w:tabs>
        <w:autoSpaceDE/>
        <w:autoSpaceDN/>
        <w:spacing w:line="276" w:lineRule="auto"/>
        <w:ind w:left="709" w:hanging="567"/>
        <w:rPr>
          <w:rFonts w:ascii="Calibri" w:hAnsi="Calibri" w:cs="Calibri"/>
          <w:b/>
        </w:rPr>
      </w:pPr>
      <w:r w:rsidRPr="00105D54">
        <w:rPr>
          <w:rFonts w:ascii="Calibri" w:hAnsi="Calibri" w:cs="Calibri"/>
          <w:b/>
        </w:rPr>
        <w:t>Cena brutto zamówienia</w:t>
      </w:r>
    </w:p>
    <w:p w14:paraId="7A7B31CD" w14:textId="1CB05839" w:rsidR="00195ED5" w:rsidRPr="00105D54" w:rsidRDefault="00195ED5" w:rsidP="00195ED5">
      <w:pPr>
        <w:spacing w:line="276" w:lineRule="auto"/>
        <w:rPr>
          <w:rFonts w:ascii="Calibri" w:hAnsi="Calibri" w:cs="Calibri"/>
        </w:rPr>
      </w:pPr>
      <w:r w:rsidRPr="00105D54">
        <w:rPr>
          <w:rFonts w:ascii="Calibri" w:hAnsi="Calibri" w:cs="Calibri"/>
        </w:rPr>
        <w:t>Oferujemy wykonanie przedmiotu zamówienia w zakresie objętym SWZ za:</w:t>
      </w:r>
      <w:r w:rsidRPr="00105D54">
        <w:rPr>
          <w:rFonts w:ascii="Calibri" w:hAnsi="Calibri" w:cs="Calibri"/>
        </w:rPr>
        <w:br/>
        <w:t>cenę brutto (łącznie z podatkiem VAT)*</w:t>
      </w:r>
      <w:r w:rsidR="002459E4">
        <w:rPr>
          <w:rFonts w:ascii="Calibri" w:hAnsi="Calibri" w:cs="Calibri"/>
        </w:rPr>
        <w:t>/**</w:t>
      </w:r>
      <w:r w:rsidRPr="00105D54">
        <w:rPr>
          <w:rFonts w:ascii="Calibri" w:hAnsi="Calibri" w:cs="Calibri"/>
        </w:rPr>
        <w:t xml:space="preserve">: _____________PLN </w:t>
      </w:r>
      <w:r w:rsidRPr="00105D54">
        <w:rPr>
          <w:rFonts w:ascii="Calibri" w:hAnsi="Calibri" w:cs="Calibri"/>
        </w:rPr>
        <w:br/>
        <w:t xml:space="preserve">(słownie : ___________________________________________________________________) </w:t>
      </w:r>
    </w:p>
    <w:p w14:paraId="63328B38" w14:textId="4E413979" w:rsidR="00195ED5" w:rsidRDefault="00195ED5" w:rsidP="00195ED5">
      <w:pPr>
        <w:spacing w:line="276" w:lineRule="auto"/>
        <w:rPr>
          <w:rFonts w:ascii="Calibri" w:hAnsi="Calibri" w:cs="Calibri"/>
        </w:rPr>
      </w:pPr>
      <w:r w:rsidRPr="00105D54">
        <w:rPr>
          <w:rFonts w:ascii="Calibri" w:hAnsi="Calibri" w:cs="Calibri"/>
        </w:rPr>
        <w:t xml:space="preserve">(suma pozycji „Całkowita cena brutto zamówienia” z poniższej tabeli nr </w:t>
      </w:r>
      <w:r>
        <w:rPr>
          <w:rFonts w:ascii="Calibri" w:hAnsi="Calibri" w:cs="Calibri"/>
        </w:rPr>
        <w:t>1</w:t>
      </w:r>
      <w:r w:rsidRPr="00105D54">
        <w:rPr>
          <w:rFonts w:ascii="Calibri" w:hAnsi="Calibri" w:cs="Calibri"/>
        </w:rPr>
        <w:t>)</w:t>
      </w:r>
    </w:p>
    <w:p w14:paraId="29BF4919" w14:textId="77777777" w:rsidR="002459E4" w:rsidRPr="002459E4" w:rsidRDefault="002459E4" w:rsidP="002459E4">
      <w:pPr>
        <w:spacing w:line="276" w:lineRule="auto"/>
        <w:rPr>
          <w:rFonts w:ascii="Calibri" w:hAnsi="Calibri" w:cs="Calibri"/>
        </w:rPr>
      </w:pPr>
      <w:r w:rsidRPr="002459E4">
        <w:rPr>
          <w:rFonts w:ascii="Calibri" w:hAnsi="Calibri" w:cs="Calibri"/>
        </w:rPr>
        <w:t xml:space="preserve">Przedmiot umowy objęty jest stawką VAT 23% lub (………%)*, zgodnie z ustawą o podatku od towarów i usług z dnia  11.03.2004 r. </w:t>
      </w:r>
    </w:p>
    <w:p w14:paraId="037B008D" w14:textId="77777777" w:rsidR="002459E4" w:rsidRDefault="002459E4" w:rsidP="002459E4">
      <w:pPr>
        <w:spacing w:line="276" w:lineRule="auto"/>
        <w:rPr>
          <w:rFonts w:ascii="Calibri" w:hAnsi="Calibri" w:cs="Calibri"/>
        </w:rPr>
      </w:pPr>
      <w:r w:rsidRPr="002459E4">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2513C607" w14:textId="20D0C7D0" w:rsidR="00195ED5" w:rsidRPr="009D5CA2" w:rsidRDefault="002459E4" w:rsidP="002459E4">
      <w:pPr>
        <w:spacing w:line="276" w:lineRule="auto"/>
        <w:rPr>
          <w:rFonts w:ascii="Calibri" w:hAnsi="Calibri" w:cs="Calibri"/>
          <w:i/>
          <w:iCs/>
        </w:rPr>
        <w:sectPr w:rsidR="00195ED5" w:rsidRPr="009D5CA2" w:rsidSect="0005124B">
          <w:footerReference w:type="default" r:id="rId8"/>
          <w:footnotePr>
            <w:pos w:val="beneathText"/>
            <w:numRestart w:val="eachPage"/>
          </w:footnotePr>
          <w:endnotePr>
            <w:numFmt w:val="decimal"/>
          </w:endnotePr>
          <w:pgSz w:w="11905" w:h="16837"/>
          <w:pgMar w:top="709" w:right="1843" w:bottom="1417" w:left="1417" w:header="708" w:footer="956" w:gutter="0"/>
          <w:cols w:space="708"/>
          <w:docGrid w:linePitch="360"/>
        </w:sectPr>
      </w:pPr>
      <w:r>
        <w:rPr>
          <w:rFonts w:ascii="Calibri" w:hAnsi="Calibri" w:cs="Calibri"/>
        </w:rPr>
        <w:t>*</w:t>
      </w:r>
      <w:r w:rsidR="00195ED5" w:rsidRPr="00105D54">
        <w:rPr>
          <w:rFonts w:ascii="Calibri" w:hAnsi="Calibri" w:cs="Calibri"/>
        </w:rPr>
        <w:t>*</w:t>
      </w:r>
      <w:r w:rsidR="00195ED5" w:rsidRPr="00105D54">
        <w:rPr>
          <w:rFonts w:ascii="Calibri" w:hAnsi="Calibri" w:cs="Calibri"/>
          <w:i/>
          <w:iCs/>
        </w:rPr>
        <w:t xml:space="preserve">W przypadku, gdy ofertę składa </w:t>
      </w:r>
      <w:r w:rsidR="00195ED5" w:rsidRPr="00105D54">
        <w:rPr>
          <w:rFonts w:ascii="Calibri" w:hAnsi="Calibri" w:cs="Calibri"/>
          <w:b/>
          <w:bCs/>
          <w:i/>
          <w:iCs/>
        </w:rPr>
        <w:t>Wykonawca zagraniczny,</w:t>
      </w:r>
      <w:r w:rsidR="00195ED5" w:rsidRPr="00105D54">
        <w:rPr>
          <w:rFonts w:ascii="Calibri" w:hAnsi="Calibri" w:cs="Calibri"/>
          <w:i/>
          <w:iCs/>
        </w:rPr>
        <w:t xml:space="preserve"> który na podstawie odrębnych przepisów nie jest zobowiązany do uiszczenia podatku VAT w Polsce należy wpisać cenę netto. </w:t>
      </w:r>
    </w:p>
    <w:p w14:paraId="02A0B67D" w14:textId="77777777" w:rsidR="00195ED5" w:rsidRPr="00105D54" w:rsidRDefault="00195ED5" w:rsidP="00195ED5">
      <w:pPr>
        <w:spacing w:line="276" w:lineRule="auto"/>
        <w:rPr>
          <w:rFonts w:ascii="Calibri" w:hAnsi="Calibri" w:cs="Calibri"/>
          <w:b/>
          <w:u w:val="single"/>
        </w:rPr>
        <w:sectPr w:rsidR="00195ED5" w:rsidRPr="00105D54" w:rsidSect="009D5CA2">
          <w:footnotePr>
            <w:pos w:val="beneathText"/>
            <w:numRestart w:val="eachPage"/>
          </w:footnotePr>
          <w:endnotePr>
            <w:numFmt w:val="decimal"/>
          </w:endnotePr>
          <w:pgSz w:w="16837" w:h="11905" w:orient="landscape"/>
          <w:pgMar w:top="1417" w:right="709" w:bottom="1843" w:left="1417" w:header="708" w:footer="956" w:gutter="0"/>
          <w:cols w:space="708"/>
          <w:docGrid w:linePitch="360"/>
        </w:sectPr>
      </w:pPr>
    </w:p>
    <w:p w14:paraId="6A8598DF" w14:textId="77777777" w:rsidR="00195ED5" w:rsidRPr="00105D54" w:rsidRDefault="00195ED5" w:rsidP="00195ED5">
      <w:pPr>
        <w:rPr>
          <w:rFonts w:ascii="Calibri" w:hAnsi="Calibri" w:cs="Calibri"/>
          <w:b/>
          <w:u w:val="single"/>
        </w:rPr>
      </w:pPr>
    </w:p>
    <w:p w14:paraId="22469D73" w14:textId="77777777" w:rsidR="00195ED5" w:rsidRPr="00105D54" w:rsidRDefault="00195ED5" w:rsidP="00195ED5">
      <w:pPr>
        <w:jc w:val="both"/>
        <w:rPr>
          <w:rFonts w:ascii="Calibri" w:hAnsi="Calibri" w:cs="Calibri"/>
          <w:b/>
          <w:u w:val="single"/>
        </w:rPr>
      </w:pPr>
      <w:r w:rsidRPr="00105D54">
        <w:rPr>
          <w:rFonts w:ascii="Calibri" w:hAnsi="Calibri" w:cs="Calibri"/>
          <w:b/>
          <w:u w:val="single"/>
        </w:rPr>
        <w:t>W TYM:</w:t>
      </w:r>
    </w:p>
    <w:tbl>
      <w:tblPr>
        <w:tblW w:w="13765" w:type="dxa"/>
        <w:tblInd w:w="55" w:type="dxa"/>
        <w:tblCellMar>
          <w:left w:w="70" w:type="dxa"/>
          <w:right w:w="70" w:type="dxa"/>
        </w:tblCellMar>
        <w:tblLook w:val="04A0" w:firstRow="1" w:lastRow="0" w:firstColumn="1" w:lastColumn="0" w:noHBand="0" w:noVBand="1"/>
      </w:tblPr>
      <w:tblGrid>
        <w:gridCol w:w="465"/>
        <w:gridCol w:w="861"/>
        <w:gridCol w:w="1326"/>
        <w:gridCol w:w="60"/>
        <w:gridCol w:w="705"/>
        <w:gridCol w:w="1326"/>
        <w:gridCol w:w="1326"/>
        <w:gridCol w:w="1326"/>
        <w:gridCol w:w="1368"/>
        <w:gridCol w:w="2734"/>
        <w:gridCol w:w="2268"/>
      </w:tblGrid>
      <w:tr w:rsidR="00195ED5" w:rsidRPr="00105D54" w14:paraId="62DB1FC3" w14:textId="77777777" w:rsidTr="007C4732">
        <w:trPr>
          <w:trHeight w:val="367"/>
        </w:trPr>
        <w:tc>
          <w:tcPr>
            <w:tcW w:w="2712" w:type="dxa"/>
            <w:gridSpan w:val="4"/>
            <w:tcBorders>
              <w:top w:val="nil"/>
              <w:left w:val="nil"/>
              <w:bottom w:val="single" w:sz="4" w:space="0" w:color="auto"/>
              <w:right w:val="nil"/>
            </w:tcBorders>
            <w:shd w:val="clear" w:color="auto" w:fill="auto"/>
            <w:noWrap/>
            <w:vAlign w:val="bottom"/>
            <w:hideMark/>
          </w:tcPr>
          <w:p w14:paraId="0A13079E" w14:textId="77777777" w:rsidR="00195ED5" w:rsidRPr="00105D54" w:rsidRDefault="00195ED5" w:rsidP="007C4732">
            <w:pPr>
              <w:rPr>
                <w:rFonts w:ascii="Calibri" w:hAnsi="Calibri" w:cs="Calibri"/>
                <w:b/>
                <w:color w:val="000000"/>
              </w:rPr>
            </w:pPr>
            <w:r w:rsidRPr="00105D54">
              <w:rPr>
                <w:rFonts w:ascii="Calibri" w:hAnsi="Calibri" w:cs="Calibri"/>
                <w:b/>
                <w:color w:val="000000"/>
              </w:rPr>
              <w:t xml:space="preserve">Tabela </w:t>
            </w:r>
            <w:r>
              <w:rPr>
                <w:rFonts w:ascii="Calibri" w:hAnsi="Calibri" w:cs="Calibri"/>
                <w:b/>
                <w:color w:val="000000"/>
              </w:rPr>
              <w:t>nr 1</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717ECC7"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0BE34080" w14:textId="77777777" w:rsidR="00195ED5" w:rsidRPr="00105D54" w:rsidRDefault="00195ED5" w:rsidP="007C4732">
            <w:pPr>
              <w:jc w:val="center"/>
              <w:rPr>
                <w:rFonts w:ascii="Calibri" w:hAnsi="Calibri" w:cs="Calibri"/>
                <w:b/>
                <w:color w:val="000000"/>
              </w:rPr>
            </w:pPr>
          </w:p>
          <w:p w14:paraId="282E1670" w14:textId="77777777" w:rsidR="00195ED5" w:rsidRPr="00105D54" w:rsidRDefault="00195ED5" w:rsidP="007C4732">
            <w:pPr>
              <w:jc w:val="center"/>
              <w:rPr>
                <w:rFonts w:ascii="Calibri" w:hAnsi="Calibri" w:cs="Calibri"/>
                <w:b/>
                <w:color w:val="000000"/>
              </w:rPr>
            </w:pPr>
          </w:p>
          <w:p w14:paraId="0B1F9969" w14:textId="77777777" w:rsidR="00195ED5" w:rsidRPr="00105D54" w:rsidRDefault="00195ED5" w:rsidP="007C4732">
            <w:pPr>
              <w:jc w:val="center"/>
              <w:rPr>
                <w:rFonts w:ascii="Calibri" w:hAnsi="Calibri" w:cs="Calibri"/>
                <w:b/>
                <w:color w:val="000000"/>
              </w:rPr>
            </w:pPr>
          </w:p>
          <w:p w14:paraId="564D1900" w14:textId="77777777" w:rsidR="00195ED5" w:rsidRPr="00105D54" w:rsidRDefault="00195ED5" w:rsidP="007C4732">
            <w:pPr>
              <w:jc w:val="center"/>
              <w:rPr>
                <w:rFonts w:ascii="Calibri" w:hAnsi="Calibri" w:cs="Calibri"/>
                <w:b/>
                <w:color w:val="000000"/>
              </w:rPr>
            </w:pPr>
          </w:p>
          <w:p w14:paraId="66C4F641" w14:textId="77777777" w:rsidR="00195ED5" w:rsidRPr="00105D54" w:rsidRDefault="00195ED5" w:rsidP="007C4732">
            <w:pPr>
              <w:jc w:val="center"/>
              <w:rPr>
                <w:rFonts w:ascii="Calibri" w:hAnsi="Calibri" w:cs="Calibri"/>
                <w:b/>
                <w:color w:val="000000"/>
              </w:rPr>
            </w:pPr>
          </w:p>
          <w:p w14:paraId="2D2812FA"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756CC1DB" w14:textId="77777777" w:rsidR="00195ED5" w:rsidRPr="00105D54" w:rsidRDefault="00195ED5" w:rsidP="007C4732">
            <w:pPr>
              <w:jc w:val="center"/>
              <w:rPr>
                <w:rFonts w:ascii="Calibri" w:hAnsi="Calibri" w:cs="Calibri"/>
                <w:b/>
                <w:color w:val="000000"/>
              </w:rPr>
            </w:pPr>
          </w:p>
          <w:p w14:paraId="6855E1DF" w14:textId="77777777" w:rsidR="00195ED5" w:rsidRPr="00105D54" w:rsidRDefault="00195ED5" w:rsidP="007C4732">
            <w:pPr>
              <w:jc w:val="center"/>
              <w:rPr>
                <w:rFonts w:ascii="Calibri" w:hAnsi="Calibri" w:cs="Calibri"/>
                <w:b/>
                <w:color w:val="000000"/>
              </w:rPr>
            </w:pPr>
          </w:p>
          <w:p w14:paraId="41C716D5" w14:textId="77777777" w:rsidR="00195ED5" w:rsidRPr="00105D54" w:rsidRDefault="00195ED5" w:rsidP="007C4732">
            <w:pPr>
              <w:jc w:val="center"/>
              <w:rPr>
                <w:rFonts w:ascii="Calibri" w:hAnsi="Calibri" w:cs="Calibri"/>
                <w:b/>
                <w:color w:val="000000"/>
              </w:rPr>
            </w:pPr>
          </w:p>
          <w:p w14:paraId="0DC3B5A9" w14:textId="77777777" w:rsidR="00195ED5" w:rsidRPr="00105D54" w:rsidRDefault="00195ED5" w:rsidP="007C4732">
            <w:pPr>
              <w:jc w:val="center"/>
              <w:rPr>
                <w:rFonts w:ascii="Calibri" w:hAnsi="Calibri" w:cs="Calibri"/>
                <w:b/>
                <w:color w:val="000000"/>
              </w:rPr>
            </w:pPr>
          </w:p>
          <w:p w14:paraId="281CC46D" w14:textId="77777777" w:rsidR="00195ED5" w:rsidRPr="00105D54" w:rsidRDefault="00195ED5" w:rsidP="007C4732">
            <w:pPr>
              <w:jc w:val="center"/>
              <w:rPr>
                <w:rFonts w:ascii="Calibri" w:hAnsi="Calibri" w:cs="Calibri"/>
                <w:b/>
                <w:color w:val="000000"/>
              </w:rPr>
            </w:pPr>
          </w:p>
          <w:p w14:paraId="72A84DA1"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3DB716FE" w14:textId="77777777" w:rsidR="00195ED5" w:rsidRPr="00105D54" w:rsidRDefault="00195ED5" w:rsidP="007C4732">
            <w:pPr>
              <w:jc w:val="center"/>
              <w:rPr>
                <w:rFonts w:ascii="Calibri" w:hAnsi="Calibri" w:cs="Calibri"/>
                <w:b/>
                <w:color w:val="000000"/>
              </w:rPr>
            </w:pPr>
          </w:p>
          <w:p w14:paraId="33F9F1B4" w14:textId="77777777" w:rsidR="00195ED5" w:rsidRPr="00105D54" w:rsidRDefault="00195ED5" w:rsidP="007C4732">
            <w:pPr>
              <w:jc w:val="center"/>
              <w:rPr>
                <w:rFonts w:ascii="Calibri" w:hAnsi="Calibri" w:cs="Calibri"/>
                <w:b/>
                <w:color w:val="000000"/>
              </w:rPr>
            </w:pPr>
          </w:p>
          <w:p w14:paraId="16BA61A8"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Całkowita cena netto zamówienia (kol.3x kol.4)</w:t>
            </w:r>
          </w:p>
          <w:p w14:paraId="074126A7" w14:textId="77777777" w:rsidR="00195ED5" w:rsidRPr="00105D54" w:rsidRDefault="00195ED5" w:rsidP="007C4732">
            <w:pPr>
              <w:jc w:val="center"/>
              <w:rPr>
                <w:rFonts w:ascii="Calibri" w:hAnsi="Calibri" w:cs="Calibri"/>
                <w:b/>
                <w:color w:val="000000"/>
              </w:rPr>
            </w:pP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6974861E" w14:textId="77777777" w:rsidR="00195ED5" w:rsidRPr="00105D54" w:rsidRDefault="00195ED5" w:rsidP="007C4732">
            <w:pPr>
              <w:jc w:val="center"/>
              <w:rPr>
                <w:rFonts w:ascii="Calibri" w:hAnsi="Calibri" w:cs="Calibri"/>
                <w:b/>
                <w:color w:val="000000"/>
              </w:rPr>
            </w:pPr>
          </w:p>
          <w:p w14:paraId="364A289B" w14:textId="77777777" w:rsidR="00195ED5" w:rsidRPr="00105D54" w:rsidRDefault="00195ED5" w:rsidP="007C4732">
            <w:pPr>
              <w:jc w:val="center"/>
              <w:rPr>
                <w:rFonts w:ascii="Calibri" w:hAnsi="Calibri" w:cs="Calibri"/>
                <w:b/>
                <w:color w:val="000000"/>
              </w:rPr>
            </w:pPr>
          </w:p>
          <w:p w14:paraId="560497E0"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Całkowita cena brutto zamówienia (kol.3x kol.5)</w:t>
            </w:r>
          </w:p>
          <w:p w14:paraId="094356DA" w14:textId="77777777" w:rsidR="00195ED5" w:rsidRPr="00105D54" w:rsidRDefault="00195ED5" w:rsidP="007C4732">
            <w:pPr>
              <w:jc w:val="center"/>
              <w:rPr>
                <w:rFonts w:ascii="Calibri" w:hAnsi="Calibri" w:cs="Calibri"/>
                <w:b/>
                <w:color w:val="000000"/>
              </w:rPr>
            </w:pP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7767A0F0"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Oferowany sprzęt- wskazać pełną nazwę produktu, typ, model,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5D961CC8"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Uwagi</w:t>
            </w:r>
          </w:p>
        </w:tc>
      </w:tr>
      <w:tr w:rsidR="00195ED5" w:rsidRPr="00105D54" w14:paraId="2CCAE8EF" w14:textId="77777777" w:rsidTr="007C4732">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E6664"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Lp.</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AC90B"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4F861C" w14:textId="77777777" w:rsidR="00195ED5" w:rsidRPr="00105D54" w:rsidRDefault="00195ED5" w:rsidP="007C4732">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67D8B537" w14:textId="77777777" w:rsidR="00195ED5" w:rsidRPr="00105D54" w:rsidRDefault="00195ED5" w:rsidP="007C4732">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7FACDF09" w14:textId="77777777" w:rsidR="00195ED5" w:rsidRPr="00105D54" w:rsidRDefault="00195ED5" w:rsidP="007C4732">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F5573B" w14:textId="77777777" w:rsidR="00195ED5" w:rsidRPr="00105D54" w:rsidRDefault="00195ED5" w:rsidP="007C4732">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2028C2" w14:textId="77777777" w:rsidR="00195ED5" w:rsidRPr="00105D54" w:rsidRDefault="00195ED5" w:rsidP="007C4732">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C86866" w14:textId="77777777" w:rsidR="00195ED5" w:rsidRPr="00105D54" w:rsidRDefault="00195ED5" w:rsidP="007C4732">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2F5A0DA9" w14:textId="77777777" w:rsidR="00195ED5" w:rsidRPr="00105D54" w:rsidRDefault="00195ED5" w:rsidP="007C4732">
            <w:pPr>
              <w:rPr>
                <w:rFonts w:ascii="Calibri" w:hAnsi="Calibri" w:cs="Calibri"/>
                <w:b/>
                <w:color w:val="000000"/>
              </w:rPr>
            </w:pPr>
          </w:p>
        </w:tc>
      </w:tr>
      <w:tr w:rsidR="00195ED5" w:rsidRPr="00105D54" w14:paraId="3A4EDE97" w14:textId="77777777" w:rsidTr="007C4732">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6D8CF"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8820C"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1E226"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48BD92D6"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2BB6FD13"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799DF"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6BCED"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AC3C9"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7975E13D" w14:textId="77777777" w:rsidR="00195ED5" w:rsidRPr="00105D54" w:rsidRDefault="00195ED5" w:rsidP="007C4732">
            <w:pPr>
              <w:jc w:val="center"/>
              <w:rPr>
                <w:rFonts w:ascii="Calibri" w:hAnsi="Calibri" w:cs="Calibri"/>
                <w:b/>
                <w:color w:val="000000"/>
              </w:rPr>
            </w:pPr>
            <w:r w:rsidRPr="00105D54">
              <w:rPr>
                <w:rFonts w:ascii="Calibri" w:hAnsi="Calibri" w:cs="Calibri"/>
                <w:b/>
                <w:color w:val="000000"/>
              </w:rPr>
              <w:t>9</w:t>
            </w:r>
          </w:p>
        </w:tc>
      </w:tr>
      <w:tr w:rsidR="00195ED5" w:rsidRPr="00105D54" w14:paraId="62FD12FC"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E2363" w14:textId="77777777" w:rsidR="00195ED5" w:rsidRPr="00105D54" w:rsidRDefault="00195ED5" w:rsidP="007C4732">
            <w:pPr>
              <w:jc w:val="center"/>
              <w:rPr>
                <w:rFonts w:ascii="Calibri" w:hAnsi="Calibri" w:cs="Calibri"/>
                <w:color w:val="000000"/>
              </w:rPr>
            </w:pPr>
            <w:r w:rsidRPr="00105D54">
              <w:rPr>
                <w:rFonts w:ascii="Calibri" w:hAnsi="Calibri" w:cs="Calibri"/>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5F6099AE" w14:textId="77777777" w:rsidR="00195ED5" w:rsidRPr="00105D54" w:rsidRDefault="00195ED5" w:rsidP="007C4732">
            <w:pPr>
              <w:jc w:val="center"/>
              <w:rPr>
                <w:rFonts w:ascii="Calibri" w:hAnsi="Calibri" w:cs="Calibri"/>
                <w:color w:val="000000"/>
              </w:rPr>
            </w:pPr>
            <w:r>
              <w:rPr>
                <w:rFonts w:ascii="Calibri" w:hAnsi="Calibri" w:cs="Calibri"/>
              </w:rPr>
              <w:t xml:space="preserve">Skaner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F486D9" w14:textId="77777777" w:rsidR="00195ED5" w:rsidRPr="00105D54" w:rsidRDefault="00195ED5" w:rsidP="007C4732">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1AE5F61F"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031FBB16"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8FAD4" w14:textId="77777777" w:rsidR="00195ED5" w:rsidRPr="00105D54" w:rsidRDefault="00195ED5" w:rsidP="007C4732">
            <w:pPr>
              <w:rPr>
                <w:rFonts w:ascii="Calibri" w:hAnsi="Calibri" w:cs="Calibri"/>
                <w:color w:val="000000"/>
              </w:rPr>
            </w:pPr>
            <w:r w:rsidRPr="00105D54">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B8DEE" w14:textId="77777777" w:rsidR="00195ED5" w:rsidRPr="00105D54" w:rsidRDefault="00195ED5" w:rsidP="007C4732">
            <w:pPr>
              <w:rPr>
                <w:rFonts w:ascii="Calibri" w:hAnsi="Calibri" w:cs="Calibri"/>
                <w:color w:val="000000"/>
              </w:rPr>
            </w:pPr>
            <w:r w:rsidRPr="00105D54">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0B80E" w14:textId="77777777" w:rsidR="00195ED5" w:rsidRPr="00105D54" w:rsidRDefault="00195ED5" w:rsidP="007C4732">
            <w:pPr>
              <w:rPr>
                <w:rFonts w:ascii="Calibri" w:hAnsi="Calibri" w:cs="Calibri"/>
                <w:color w:val="000000"/>
              </w:rPr>
            </w:pPr>
            <w:r w:rsidRPr="00105D54">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61C1CDB2" w14:textId="77777777" w:rsidR="00195ED5" w:rsidRPr="00105D54" w:rsidRDefault="00195ED5" w:rsidP="007C4732">
            <w:pPr>
              <w:rPr>
                <w:rFonts w:ascii="Calibri" w:hAnsi="Calibri" w:cs="Calibri"/>
                <w:color w:val="000000"/>
              </w:rPr>
            </w:pPr>
          </w:p>
        </w:tc>
      </w:tr>
      <w:tr w:rsidR="00195ED5" w:rsidRPr="00105D54" w14:paraId="58ADEF58"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E27EA" w14:textId="77777777" w:rsidR="00195ED5" w:rsidRPr="00105D54" w:rsidRDefault="00195ED5" w:rsidP="007C4732">
            <w:pPr>
              <w:jc w:val="center"/>
              <w:rPr>
                <w:rFonts w:ascii="Calibri" w:hAnsi="Calibri" w:cs="Calibri"/>
                <w:color w:val="000000"/>
              </w:rPr>
            </w:pPr>
            <w:r w:rsidRPr="00105D54">
              <w:rPr>
                <w:rFonts w:ascii="Calibri" w:hAnsi="Calibri" w:cs="Calibri"/>
                <w:color w:val="000000"/>
              </w:rPr>
              <w:t>2</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7CDDF1BA" w14:textId="77777777" w:rsidR="00195ED5" w:rsidRPr="00105D54" w:rsidRDefault="00195ED5" w:rsidP="007C4732">
            <w:pPr>
              <w:jc w:val="center"/>
              <w:rPr>
                <w:rFonts w:ascii="Calibri" w:hAnsi="Calibri" w:cs="Calibri"/>
                <w:color w:val="000000"/>
              </w:rPr>
            </w:pPr>
            <w:r w:rsidRPr="00105D54">
              <w:rPr>
                <w:rFonts w:ascii="Calibri" w:hAnsi="Calibri" w:cs="Calibri"/>
              </w:rPr>
              <w:t>Drukarka laserowa monochromatyczna</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F75D6" w14:textId="77777777" w:rsidR="00195ED5" w:rsidRPr="00105D54" w:rsidRDefault="00195ED5" w:rsidP="007C4732">
            <w:pPr>
              <w:jc w:val="center"/>
              <w:rPr>
                <w:rFonts w:ascii="Calibri" w:hAnsi="Calibri" w:cs="Calibri"/>
                <w:color w:val="000000"/>
              </w:rPr>
            </w:pPr>
            <w:r>
              <w:rPr>
                <w:rFonts w:ascii="Calibri" w:hAnsi="Calibri" w:cs="Calibri"/>
                <w:color w:val="000000"/>
              </w:rPr>
              <w:t>3</w:t>
            </w:r>
          </w:p>
        </w:tc>
        <w:tc>
          <w:tcPr>
            <w:tcW w:w="1326" w:type="dxa"/>
            <w:tcBorders>
              <w:top w:val="single" w:sz="4" w:space="0" w:color="auto"/>
              <w:left w:val="single" w:sz="4" w:space="0" w:color="auto"/>
              <w:bottom w:val="single" w:sz="4" w:space="0" w:color="auto"/>
              <w:right w:val="single" w:sz="4" w:space="0" w:color="auto"/>
            </w:tcBorders>
          </w:tcPr>
          <w:p w14:paraId="3FA889F4"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FC12F1B"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8F400" w14:textId="77777777" w:rsidR="00195ED5" w:rsidRPr="00105D54" w:rsidRDefault="00195ED5" w:rsidP="007C4732">
            <w:pPr>
              <w:rPr>
                <w:rFonts w:ascii="Calibri" w:hAnsi="Calibri" w:cs="Calibri"/>
                <w:color w:val="000000"/>
              </w:rPr>
            </w:pPr>
            <w:r w:rsidRPr="00105D54">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591FF" w14:textId="77777777" w:rsidR="00195ED5" w:rsidRPr="00105D54" w:rsidRDefault="00195ED5" w:rsidP="007C4732">
            <w:pPr>
              <w:rPr>
                <w:rFonts w:ascii="Calibri" w:hAnsi="Calibri" w:cs="Calibri"/>
                <w:color w:val="000000"/>
              </w:rPr>
            </w:pPr>
            <w:r w:rsidRPr="00105D54">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EAFFD" w14:textId="77777777" w:rsidR="00195ED5" w:rsidRPr="00105D54" w:rsidRDefault="00195ED5" w:rsidP="007C4732">
            <w:pPr>
              <w:rPr>
                <w:rFonts w:ascii="Calibri" w:hAnsi="Calibri" w:cs="Calibri"/>
                <w:color w:val="000000"/>
              </w:rPr>
            </w:pPr>
            <w:r w:rsidRPr="00105D54">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7AE25A44" w14:textId="77777777" w:rsidR="00195ED5" w:rsidRPr="00105D54" w:rsidRDefault="00195ED5" w:rsidP="007C4732">
            <w:pPr>
              <w:rPr>
                <w:rFonts w:ascii="Calibri" w:hAnsi="Calibri" w:cs="Calibri"/>
                <w:color w:val="000000"/>
              </w:rPr>
            </w:pPr>
          </w:p>
        </w:tc>
      </w:tr>
      <w:tr w:rsidR="00195ED5" w:rsidRPr="00105D54" w14:paraId="59858187"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3DA90" w14:textId="77777777" w:rsidR="00195ED5" w:rsidRPr="00105D54" w:rsidRDefault="00195ED5" w:rsidP="007C4732">
            <w:pPr>
              <w:jc w:val="center"/>
              <w:rPr>
                <w:rFonts w:ascii="Calibri" w:hAnsi="Calibri" w:cs="Calibri"/>
                <w:color w:val="000000"/>
              </w:rPr>
            </w:pPr>
            <w:r>
              <w:rPr>
                <w:rFonts w:ascii="Calibri" w:hAnsi="Calibri" w:cs="Calibri"/>
                <w:color w:val="000000"/>
              </w:rPr>
              <w:t>3</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2BA486C1" w14:textId="77777777" w:rsidR="00195ED5" w:rsidRPr="00105D54" w:rsidRDefault="00195ED5" w:rsidP="007C4732">
            <w:pPr>
              <w:jc w:val="center"/>
              <w:rPr>
                <w:rFonts w:ascii="Calibri" w:hAnsi="Calibri" w:cs="Calibri"/>
              </w:rPr>
            </w:pPr>
            <w:r>
              <w:rPr>
                <w:rFonts w:ascii="Calibri" w:hAnsi="Calibri" w:cs="Calibri"/>
              </w:rPr>
              <w:t xml:space="preserve">Oryginalne tonery do drukarki wskazanej w poz. 2 </w:t>
            </w:r>
            <w:r w:rsidRPr="00A73F00">
              <w:rPr>
                <w:rFonts w:ascii="Calibri" w:hAnsi="Calibri" w:cs="Calibri"/>
              </w:rPr>
              <w:t>wraz z pojemnikami na zużyte tonery</w:t>
            </w:r>
            <w:r>
              <w:rPr>
                <w:rFonts w:ascii="Calibri" w:hAnsi="Calibri" w:cs="Calibri"/>
              </w:rPr>
              <w:t xml:space="preserve"> (szt.)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255AE" w14:textId="77777777" w:rsidR="00195ED5" w:rsidRDefault="00195ED5" w:rsidP="007C4732">
            <w:pPr>
              <w:jc w:val="center"/>
              <w:rPr>
                <w:rFonts w:ascii="Calibri" w:hAnsi="Calibri" w:cs="Calibri"/>
                <w:color w:val="000000"/>
              </w:rPr>
            </w:pPr>
            <w:r>
              <w:rPr>
                <w:rFonts w:ascii="Calibri" w:hAnsi="Calibri" w:cs="Calibri"/>
                <w:color w:val="000000"/>
              </w:rPr>
              <w:t>9</w:t>
            </w:r>
          </w:p>
        </w:tc>
        <w:tc>
          <w:tcPr>
            <w:tcW w:w="1326" w:type="dxa"/>
            <w:tcBorders>
              <w:top w:val="single" w:sz="4" w:space="0" w:color="auto"/>
              <w:left w:val="single" w:sz="4" w:space="0" w:color="auto"/>
              <w:bottom w:val="single" w:sz="4" w:space="0" w:color="auto"/>
              <w:right w:val="single" w:sz="4" w:space="0" w:color="auto"/>
            </w:tcBorders>
          </w:tcPr>
          <w:p w14:paraId="5D2DDD8F"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43999FA0"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D8D72"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843D5"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EE7C4"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289E3C8C" w14:textId="77777777" w:rsidR="00195ED5" w:rsidRPr="00105D54" w:rsidRDefault="00195ED5" w:rsidP="007C4732">
            <w:pPr>
              <w:rPr>
                <w:rFonts w:ascii="Calibri" w:hAnsi="Calibri" w:cs="Calibri"/>
                <w:color w:val="000000"/>
              </w:rPr>
            </w:pPr>
          </w:p>
        </w:tc>
      </w:tr>
      <w:tr w:rsidR="00195ED5" w:rsidRPr="00105D54" w14:paraId="2D01E1ED"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6FA7F" w14:textId="77777777" w:rsidR="00195ED5" w:rsidRPr="00105D54" w:rsidRDefault="00195ED5" w:rsidP="007C4732">
            <w:pPr>
              <w:jc w:val="center"/>
              <w:rPr>
                <w:rFonts w:ascii="Calibri" w:hAnsi="Calibri" w:cs="Calibri"/>
                <w:color w:val="000000"/>
              </w:rPr>
            </w:pPr>
            <w:r>
              <w:rPr>
                <w:rFonts w:ascii="Calibri" w:hAnsi="Calibri" w:cs="Calibri"/>
                <w:color w:val="000000"/>
              </w:rPr>
              <w:t>4</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7984CDE6" w14:textId="77777777" w:rsidR="00195ED5" w:rsidRPr="00105D54" w:rsidRDefault="00195ED5" w:rsidP="007C4732">
            <w:pPr>
              <w:jc w:val="center"/>
              <w:rPr>
                <w:rFonts w:ascii="Calibri" w:hAnsi="Calibri" w:cs="Calibri"/>
              </w:rPr>
            </w:pPr>
            <w:r w:rsidRPr="00270E81">
              <w:rPr>
                <w:rFonts w:ascii="Calibri" w:hAnsi="Calibri" w:cs="Calibri"/>
              </w:rPr>
              <w:t>Drukarka laserowa monochromatyczna</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BE2D1" w14:textId="77777777" w:rsidR="00195ED5" w:rsidRPr="00105D54" w:rsidRDefault="00195ED5" w:rsidP="007C4732">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6C996C47"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54DBBF7A"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D8384"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B0A69"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B4579"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CF4F905" w14:textId="77777777" w:rsidR="00195ED5" w:rsidRPr="00105D54" w:rsidRDefault="00195ED5" w:rsidP="007C4732">
            <w:pPr>
              <w:rPr>
                <w:rFonts w:ascii="Calibri" w:hAnsi="Calibri" w:cs="Calibri"/>
                <w:color w:val="000000"/>
              </w:rPr>
            </w:pPr>
          </w:p>
        </w:tc>
      </w:tr>
      <w:tr w:rsidR="00195ED5" w:rsidRPr="00105D54" w14:paraId="170F073A"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501E9" w14:textId="77777777" w:rsidR="00195ED5" w:rsidRDefault="00195ED5" w:rsidP="007C4732">
            <w:pPr>
              <w:jc w:val="center"/>
              <w:rPr>
                <w:rFonts w:ascii="Calibri" w:hAnsi="Calibri" w:cs="Calibri"/>
                <w:color w:val="000000"/>
              </w:rPr>
            </w:pPr>
            <w:r>
              <w:rPr>
                <w:rFonts w:ascii="Calibri" w:hAnsi="Calibri" w:cs="Calibri"/>
                <w:color w:val="000000"/>
              </w:rPr>
              <w:t>5</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3E67260E" w14:textId="77777777" w:rsidR="00195ED5" w:rsidRPr="00270E81" w:rsidRDefault="00195ED5" w:rsidP="007C4732">
            <w:pPr>
              <w:jc w:val="center"/>
              <w:rPr>
                <w:rFonts w:ascii="Calibri" w:hAnsi="Calibri" w:cs="Calibri"/>
              </w:rPr>
            </w:pPr>
            <w:r w:rsidRPr="009D5CA2">
              <w:rPr>
                <w:rFonts w:ascii="Calibri" w:hAnsi="Calibri" w:cs="Calibri"/>
              </w:rPr>
              <w:t xml:space="preserve">Oryginalne tonery do drukarki wskazanej w poz. </w:t>
            </w:r>
            <w:r>
              <w:rPr>
                <w:rFonts w:ascii="Calibri" w:hAnsi="Calibri" w:cs="Calibri"/>
              </w:rPr>
              <w:t xml:space="preserve">4 </w:t>
            </w:r>
            <w:r w:rsidRPr="00A73F00">
              <w:rPr>
                <w:rFonts w:ascii="Calibri" w:hAnsi="Calibri" w:cs="Calibri"/>
              </w:rPr>
              <w:t xml:space="preserve">wraz z pojemnikami na zużyte tonery </w:t>
            </w:r>
            <w:r>
              <w:rPr>
                <w:rFonts w:ascii="Calibri" w:hAnsi="Calibri" w:cs="Calibri"/>
              </w:rPr>
              <w:t xml:space="preserve">(szt.)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BBBD5" w14:textId="77777777" w:rsidR="00195ED5" w:rsidRDefault="00195ED5" w:rsidP="007C4732">
            <w:pPr>
              <w:jc w:val="center"/>
              <w:rPr>
                <w:rFonts w:ascii="Calibri" w:hAnsi="Calibri" w:cs="Calibri"/>
                <w:color w:val="000000"/>
              </w:rPr>
            </w:pPr>
            <w:r>
              <w:rPr>
                <w:rFonts w:ascii="Calibri" w:hAnsi="Calibri" w:cs="Calibri"/>
                <w:color w:val="000000"/>
              </w:rPr>
              <w:t>2</w:t>
            </w:r>
          </w:p>
          <w:p w14:paraId="26D19E91" w14:textId="77777777" w:rsidR="00195ED5" w:rsidRDefault="00195ED5" w:rsidP="007C4732">
            <w:pPr>
              <w:jc w:val="cente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52BCDF64"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2D2DA71"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2F618"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7D6C8"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764E3"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27663514" w14:textId="77777777" w:rsidR="00195ED5" w:rsidRPr="00105D54" w:rsidRDefault="00195ED5" w:rsidP="007C4732">
            <w:pPr>
              <w:rPr>
                <w:rFonts w:ascii="Calibri" w:hAnsi="Calibri" w:cs="Calibri"/>
                <w:color w:val="000000"/>
              </w:rPr>
            </w:pPr>
          </w:p>
        </w:tc>
      </w:tr>
      <w:tr w:rsidR="00195ED5" w:rsidRPr="00105D54" w14:paraId="5E19035D"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4F012" w14:textId="77777777" w:rsidR="00195ED5" w:rsidRPr="00105D54" w:rsidRDefault="00195ED5" w:rsidP="007C4732">
            <w:pPr>
              <w:jc w:val="center"/>
              <w:rPr>
                <w:rFonts w:ascii="Calibri" w:hAnsi="Calibri" w:cs="Calibri"/>
                <w:color w:val="000000"/>
              </w:rPr>
            </w:pPr>
            <w:r>
              <w:rPr>
                <w:rFonts w:ascii="Calibri" w:hAnsi="Calibri" w:cs="Calibri"/>
                <w:color w:val="000000"/>
              </w:rPr>
              <w:t>6</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0ACABEA1" w14:textId="1972CB83" w:rsidR="00195ED5" w:rsidRPr="00105D54" w:rsidRDefault="00195ED5" w:rsidP="007C4732">
            <w:pPr>
              <w:jc w:val="center"/>
              <w:rPr>
                <w:rFonts w:ascii="Calibri" w:hAnsi="Calibri" w:cs="Calibri"/>
                <w:color w:val="000000"/>
              </w:rPr>
            </w:pPr>
            <w:r w:rsidRPr="00105D54">
              <w:rPr>
                <w:rFonts w:ascii="Calibri" w:hAnsi="Calibri" w:cs="Calibri"/>
                <w:color w:val="000000"/>
              </w:rPr>
              <w:t>Urządzenie wielofunkcyjne laserowe kolorowe A</w:t>
            </w:r>
            <w:r>
              <w:rPr>
                <w:rFonts w:ascii="Calibri" w:hAnsi="Calibri" w:cs="Calibri"/>
                <w:color w:val="000000"/>
              </w:rPr>
              <w:t>4</w:t>
            </w:r>
            <w:r w:rsidR="00453FAF">
              <w:rPr>
                <w:rFonts w:ascii="Calibri" w:hAnsi="Calibri" w:cs="Calibri"/>
                <w:color w:val="000000"/>
              </w:rPr>
              <w:t xml:space="preserve"> (opcja)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FE308" w14:textId="77777777" w:rsidR="00195ED5" w:rsidRPr="00105D54" w:rsidRDefault="00195ED5" w:rsidP="007C4732">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59B57AC1"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22331794"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C5DF6"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D6DFF"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1C25B"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5209D40E" w14:textId="77777777" w:rsidR="00195ED5" w:rsidRPr="00105D54" w:rsidRDefault="00195ED5" w:rsidP="007C4732">
            <w:pPr>
              <w:rPr>
                <w:rFonts w:ascii="Calibri" w:hAnsi="Calibri" w:cs="Calibri"/>
                <w:color w:val="000000"/>
              </w:rPr>
            </w:pPr>
          </w:p>
        </w:tc>
      </w:tr>
      <w:tr w:rsidR="00195ED5" w:rsidRPr="00105D54" w14:paraId="38C95CF3"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2DE4E" w14:textId="77777777" w:rsidR="00195ED5" w:rsidRDefault="00195ED5" w:rsidP="007C4732">
            <w:pPr>
              <w:jc w:val="center"/>
              <w:rPr>
                <w:rFonts w:ascii="Calibri" w:hAnsi="Calibri" w:cs="Calibri"/>
                <w:color w:val="000000"/>
              </w:rPr>
            </w:pPr>
            <w:r>
              <w:rPr>
                <w:rFonts w:ascii="Calibri" w:hAnsi="Calibri" w:cs="Calibri"/>
                <w:color w:val="000000"/>
              </w:rPr>
              <w:t>7</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03370FCF" w14:textId="1847A3B8" w:rsidR="00195ED5" w:rsidRPr="00105D54" w:rsidRDefault="00195ED5" w:rsidP="007C4732">
            <w:pPr>
              <w:jc w:val="center"/>
              <w:rPr>
                <w:rFonts w:ascii="Calibri" w:hAnsi="Calibri" w:cs="Calibri"/>
                <w:color w:val="000000"/>
              </w:rPr>
            </w:pPr>
            <w:r>
              <w:rPr>
                <w:rFonts w:ascii="Calibri" w:hAnsi="Calibri" w:cs="Calibri"/>
                <w:color w:val="000000"/>
              </w:rPr>
              <w:t xml:space="preserve">Zestaw tonerów do urządzenia wielofunkcyjnego </w:t>
            </w:r>
            <w:r>
              <w:rPr>
                <w:rFonts w:ascii="Calibri" w:hAnsi="Calibri" w:cs="Calibri"/>
                <w:color w:val="000000"/>
              </w:rPr>
              <w:lastRenderedPageBreak/>
              <w:t xml:space="preserve">wskazane w poz. 6 (zestaw – czarny +kolorowe) </w:t>
            </w:r>
            <w:r w:rsidRPr="00A73F00">
              <w:rPr>
                <w:rFonts w:ascii="Calibri" w:hAnsi="Calibri" w:cs="Calibri"/>
                <w:color w:val="000000"/>
              </w:rPr>
              <w:t>wraz z pojemnikami na zużyte tonery</w:t>
            </w:r>
            <w:r w:rsidR="00453FAF">
              <w:rPr>
                <w:rFonts w:ascii="Calibri" w:hAnsi="Calibri" w:cs="Calibri"/>
                <w:color w:val="000000"/>
              </w:rPr>
              <w:t xml:space="preserve"> (opcja)</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637E3" w14:textId="77777777" w:rsidR="00195ED5" w:rsidRDefault="00195ED5" w:rsidP="007C4732">
            <w:pPr>
              <w:jc w:val="center"/>
              <w:rPr>
                <w:rFonts w:ascii="Calibri" w:hAnsi="Calibri" w:cs="Calibri"/>
                <w:color w:val="000000"/>
              </w:rPr>
            </w:pPr>
            <w:r>
              <w:rPr>
                <w:rFonts w:ascii="Calibri" w:hAnsi="Calibri" w:cs="Calibri"/>
                <w:color w:val="000000"/>
              </w:rPr>
              <w:lastRenderedPageBreak/>
              <w:t>3</w:t>
            </w:r>
          </w:p>
        </w:tc>
        <w:tc>
          <w:tcPr>
            <w:tcW w:w="1326" w:type="dxa"/>
            <w:tcBorders>
              <w:top w:val="single" w:sz="4" w:space="0" w:color="auto"/>
              <w:left w:val="single" w:sz="4" w:space="0" w:color="auto"/>
              <w:bottom w:val="single" w:sz="4" w:space="0" w:color="auto"/>
              <w:right w:val="single" w:sz="4" w:space="0" w:color="auto"/>
            </w:tcBorders>
          </w:tcPr>
          <w:p w14:paraId="567AF3F0"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45ED2211"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0C4E3"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E02B9"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B26E8"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402078DC" w14:textId="77777777" w:rsidR="00195ED5" w:rsidRPr="00105D54" w:rsidRDefault="00195ED5" w:rsidP="007C4732">
            <w:pPr>
              <w:rPr>
                <w:rFonts w:ascii="Calibri" w:hAnsi="Calibri" w:cs="Calibri"/>
                <w:color w:val="000000"/>
              </w:rPr>
            </w:pPr>
          </w:p>
        </w:tc>
      </w:tr>
      <w:tr w:rsidR="00195ED5" w:rsidRPr="00105D54" w14:paraId="3B4CFBEB"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FA5A1" w14:textId="77777777" w:rsidR="00195ED5" w:rsidRPr="00105D54" w:rsidRDefault="00195ED5" w:rsidP="007C4732">
            <w:pPr>
              <w:jc w:val="center"/>
              <w:rPr>
                <w:rFonts w:ascii="Calibri" w:hAnsi="Calibri" w:cs="Calibri"/>
                <w:color w:val="000000"/>
              </w:rPr>
            </w:pPr>
            <w:r>
              <w:rPr>
                <w:rFonts w:ascii="Calibri" w:hAnsi="Calibri" w:cs="Calibri"/>
                <w:color w:val="000000"/>
              </w:rPr>
              <w:t>8</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2D81D2AD" w14:textId="77777777" w:rsidR="00195ED5" w:rsidRPr="00105D54" w:rsidRDefault="00195ED5" w:rsidP="007C4732">
            <w:pPr>
              <w:jc w:val="center"/>
              <w:rPr>
                <w:rFonts w:ascii="Calibri" w:hAnsi="Calibri" w:cs="Calibri"/>
                <w:color w:val="000000"/>
              </w:rPr>
            </w:pPr>
            <w:r>
              <w:rPr>
                <w:rFonts w:ascii="Calibri" w:hAnsi="Calibri" w:cs="Calibri"/>
                <w:color w:val="000000"/>
              </w:rPr>
              <w:t xml:space="preserve">Niszczarka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C11BC" w14:textId="77777777" w:rsidR="00195ED5" w:rsidRPr="00105D54" w:rsidRDefault="00195ED5" w:rsidP="007C4732">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7AC13FCC"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62B96187"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F71F3"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3656D"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6BAAD"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57643B8A" w14:textId="77777777" w:rsidR="00195ED5" w:rsidRPr="00105D54" w:rsidRDefault="00195ED5" w:rsidP="007C4732">
            <w:pPr>
              <w:rPr>
                <w:rFonts w:ascii="Calibri" w:hAnsi="Calibri" w:cs="Calibri"/>
                <w:color w:val="000000"/>
              </w:rPr>
            </w:pPr>
          </w:p>
        </w:tc>
      </w:tr>
      <w:tr w:rsidR="00195ED5" w:rsidRPr="00105D54" w14:paraId="5844B84D"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93799" w14:textId="77777777" w:rsidR="00195ED5" w:rsidRPr="00105D54" w:rsidRDefault="00195ED5" w:rsidP="007C4732">
            <w:pPr>
              <w:jc w:val="center"/>
              <w:rPr>
                <w:rFonts w:ascii="Calibri" w:hAnsi="Calibri" w:cs="Calibri"/>
                <w:color w:val="000000"/>
              </w:rPr>
            </w:pPr>
            <w:r>
              <w:rPr>
                <w:rFonts w:ascii="Calibri" w:hAnsi="Calibri" w:cs="Calibri"/>
                <w:color w:val="000000"/>
              </w:rPr>
              <w:t>9</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46869829" w14:textId="77777777" w:rsidR="00195ED5" w:rsidRDefault="00195ED5" w:rsidP="007C4732">
            <w:pPr>
              <w:jc w:val="center"/>
              <w:rPr>
                <w:rFonts w:ascii="Calibri" w:hAnsi="Calibri" w:cs="Calibri"/>
                <w:color w:val="000000"/>
              </w:rPr>
            </w:pPr>
            <w:r>
              <w:rPr>
                <w:rFonts w:ascii="Calibri" w:hAnsi="Calibri" w:cs="Calibri"/>
                <w:color w:val="000000"/>
              </w:rPr>
              <w:t xml:space="preserve">Niszczarka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843D9" w14:textId="77777777" w:rsidR="00195ED5" w:rsidRDefault="00195ED5" w:rsidP="007C4732">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6A9FA556"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0996B55A"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800C1"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1DBC2"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86DD3"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5C7A3B60" w14:textId="77777777" w:rsidR="00195ED5" w:rsidRPr="00105D54" w:rsidRDefault="00195ED5" w:rsidP="007C4732">
            <w:pPr>
              <w:rPr>
                <w:rFonts w:ascii="Calibri" w:hAnsi="Calibri" w:cs="Calibri"/>
                <w:color w:val="000000"/>
              </w:rPr>
            </w:pPr>
          </w:p>
        </w:tc>
      </w:tr>
      <w:tr w:rsidR="00195ED5" w:rsidRPr="00105D54" w14:paraId="078D19D6"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F476D" w14:textId="77777777" w:rsidR="00195ED5" w:rsidRPr="00105D54" w:rsidRDefault="00195ED5" w:rsidP="007C4732">
            <w:pPr>
              <w:jc w:val="center"/>
              <w:rPr>
                <w:rFonts w:ascii="Calibri" w:hAnsi="Calibri" w:cs="Calibri"/>
                <w:color w:val="000000"/>
              </w:rPr>
            </w:pPr>
            <w:r>
              <w:rPr>
                <w:rFonts w:ascii="Calibri" w:hAnsi="Calibri" w:cs="Calibri"/>
                <w:color w:val="000000"/>
              </w:rPr>
              <w:t>10</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6543F830" w14:textId="646AF9BA" w:rsidR="00195ED5" w:rsidRPr="00105D54" w:rsidRDefault="00195ED5" w:rsidP="007C4732">
            <w:pPr>
              <w:jc w:val="center"/>
              <w:rPr>
                <w:rFonts w:ascii="Calibri" w:hAnsi="Calibri" w:cs="Calibri"/>
                <w:color w:val="000000"/>
              </w:rPr>
            </w:pPr>
            <w:r w:rsidRPr="00105D54">
              <w:rPr>
                <w:rFonts w:ascii="Calibri" w:hAnsi="Calibri" w:cs="Calibri"/>
                <w:color w:val="000000"/>
              </w:rPr>
              <w:t>Urządzenie wielofunkcyjne kopiowanie, skanowanie, drukowanie</w:t>
            </w:r>
            <w:r w:rsidR="00453FAF">
              <w:rPr>
                <w:rFonts w:ascii="Calibri" w:hAnsi="Calibri" w:cs="Calibri"/>
                <w:color w:val="000000"/>
              </w:rPr>
              <w:t xml:space="preserve"> (  w tym 1 szt. Opcja)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5303C" w14:textId="77777777" w:rsidR="00195ED5" w:rsidRPr="00105D54" w:rsidRDefault="00195ED5" w:rsidP="007C4732">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25687618"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38739C8"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076EF"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FA164"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F48C1"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596DC46" w14:textId="77777777" w:rsidR="00195ED5" w:rsidRPr="00105D54" w:rsidRDefault="00195ED5" w:rsidP="007C4732">
            <w:pPr>
              <w:rPr>
                <w:rFonts w:ascii="Calibri" w:hAnsi="Calibri" w:cs="Calibri"/>
                <w:color w:val="000000"/>
              </w:rPr>
            </w:pPr>
          </w:p>
        </w:tc>
      </w:tr>
      <w:tr w:rsidR="00195ED5" w:rsidRPr="00105D54" w14:paraId="227B1CD1" w14:textId="77777777" w:rsidTr="007C4732">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24E741" w14:textId="77777777" w:rsidR="00195ED5" w:rsidRDefault="00195ED5" w:rsidP="007C4732">
            <w:pPr>
              <w:jc w:val="center"/>
              <w:rPr>
                <w:rFonts w:ascii="Calibri" w:hAnsi="Calibri" w:cs="Calibri"/>
                <w:color w:val="000000"/>
              </w:rPr>
            </w:pPr>
            <w:r>
              <w:rPr>
                <w:rFonts w:ascii="Calibri" w:hAnsi="Calibri" w:cs="Calibri"/>
                <w:color w:val="000000"/>
              </w:rPr>
              <w:t>11</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61C89183" w14:textId="403C3A80" w:rsidR="00195ED5" w:rsidRPr="00105D54" w:rsidRDefault="00195ED5" w:rsidP="007C4732">
            <w:pPr>
              <w:jc w:val="center"/>
              <w:rPr>
                <w:rFonts w:ascii="Calibri" w:hAnsi="Calibri" w:cs="Calibri"/>
                <w:color w:val="000000"/>
              </w:rPr>
            </w:pPr>
            <w:r w:rsidRPr="009D5CA2">
              <w:rPr>
                <w:rFonts w:ascii="Calibri" w:hAnsi="Calibri" w:cs="Calibri"/>
                <w:color w:val="000000"/>
              </w:rPr>
              <w:t xml:space="preserve">Oryginalne tonery do </w:t>
            </w:r>
            <w:r>
              <w:rPr>
                <w:rFonts w:ascii="Calibri" w:hAnsi="Calibri" w:cs="Calibri"/>
                <w:color w:val="000000"/>
              </w:rPr>
              <w:t xml:space="preserve">urządzenia wielofunkcyjnego </w:t>
            </w:r>
            <w:r w:rsidRPr="009D5CA2">
              <w:rPr>
                <w:rFonts w:ascii="Calibri" w:hAnsi="Calibri" w:cs="Calibri"/>
                <w:color w:val="000000"/>
              </w:rPr>
              <w:t xml:space="preserve"> wskazane</w:t>
            </w:r>
            <w:r>
              <w:rPr>
                <w:rFonts w:ascii="Calibri" w:hAnsi="Calibri" w:cs="Calibri"/>
                <w:color w:val="000000"/>
              </w:rPr>
              <w:t xml:space="preserve">go </w:t>
            </w:r>
            <w:r w:rsidRPr="009D5CA2">
              <w:rPr>
                <w:rFonts w:ascii="Calibri" w:hAnsi="Calibri" w:cs="Calibri"/>
                <w:color w:val="000000"/>
              </w:rPr>
              <w:t xml:space="preserve"> w poz. </w:t>
            </w:r>
            <w:r>
              <w:rPr>
                <w:rFonts w:ascii="Calibri" w:hAnsi="Calibri" w:cs="Calibri"/>
                <w:color w:val="000000"/>
              </w:rPr>
              <w:t xml:space="preserve">10 wraz z pojemnikami na zużyte tonery </w:t>
            </w:r>
            <w:r w:rsidRPr="009D5CA2">
              <w:rPr>
                <w:rFonts w:ascii="Calibri" w:hAnsi="Calibri" w:cs="Calibri"/>
                <w:color w:val="000000"/>
              </w:rPr>
              <w:t>(szt.)</w:t>
            </w:r>
            <w:r w:rsidR="00453FAF">
              <w:rPr>
                <w:rFonts w:ascii="Calibri" w:hAnsi="Calibri" w:cs="Calibri"/>
                <w:color w:val="000000"/>
              </w:rPr>
              <w:t>- w tym 3 szt. W opcji</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333D1" w14:textId="77777777" w:rsidR="00195ED5" w:rsidRDefault="00195ED5" w:rsidP="007C4732">
            <w:pPr>
              <w:jc w:val="center"/>
              <w:rPr>
                <w:rFonts w:ascii="Calibri" w:hAnsi="Calibri" w:cs="Calibri"/>
                <w:color w:val="000000"/>
              </w:rPr>
            </w:pPr>
            <w:r>
              <w:rPr>
                <w:rFonts w:ascii="Calibri" w:hAnsi="Calibri" w:cs="Calibri"/>
                <w:color w:val="000000"/>
              </w:rPr>
              <w:t>6</w:t>
            </w:r>
          </w:p>
        </w:tc>
        <w:tc>
          <w:tcPr>
            <w:tcW w:w="1326" w:type="dxa"/>
            <w:tcBorders>
              <w:top w:val="single" w:sz="4" w:space="0" w:color="auto"/>
              <w:left w:val="single" w:sz="4" w:space="0" w:color="auto"/>
              <w:bottom w:val="single" w:sz="4" w:space="0" w:color="auto"/>
              <w:right w:val="single" w:sz="4" w:space="0" w:color="auto"/>
            </w:tcBorders>
          </w:tcPr>
          <w:p w14:paraId="5267C1F9"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189609E" w14:textId="77777777" w:rsidR="00195ED5" w:rsidRPr="00105D54" w:rsidRDefault="00195ED5" w:rsidP="007C4732">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C9492" w14:textId="77777777" w:rsidR="00195ED5" w:rsidRPr="00105D54" w:rsidRDefault="00195ED5" w:rsidP="007C4732">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C7298"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4E49E"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7CF37276" w14:textId="77777777" w:rsidR="00195ED5" w:rsidRPr="00105D54" w:rsidRDefault="00195ED5" w:rsidP="007C4732">
            <w:pPr>
              <w:rPr>
                <w:rFonts w:ascii="Calibri" w:hAnsi="Calibri" w:cs="Calibri"/>
                <w:color w:val="000000"/>
              </w:rPr>
            </w:pPr>
          </w:p>
        </w:tc>
      </w:tr>
      <w:tr w:rsidR="00195ED5" w:rsidRPr="00105D54" w14:paraId="39ED3023" w14:textId="77777777" w:rsidTr="007C4732">
        <w:trPr>
          <w:trHeight w:val="150"/>
        </w:trPr>
        <w:tc>
          <w:tcPr>
            <w:tcW w:w="1326" w:type="dxa"/>
            <w:gridSpan w:val="2"/>
            <w:tcBorders>
              <w:top w:val="single" w:sz="4" w:space="0" w:color="auto"/>
              <w:left w:val="single" w:sz="4" w:space="0" w:color="auto"/>
              <w:bottom w:val="single" w:sz="4" w:space="0" w:color="auto"/>
              <w:right w:val="single" w:sz="4" w:space="0" w:color="auto"/>
            </w:tcBorders>
          </w:tcPr>
          <w:p w14:paraId="680D52D1" w14:textId="77777777" w:rsidR="00195ED5" w:rsidRPr="00105D54" w:rsidRDefault="00195ED5" w:rsidP="007C4732">
            <w:pPr>
              <w:jc w:val="right"/>
              <w:rPr>
                <w:rFonts w:ascii="Calibri" w:hAnsi="Calibri" w:cs="Calibri"/>
                <w:b/>
                <w:color w:val="000000"/>
              </w:rPr>
            </w:pPr>
          </w:p>
        </w:tc>
        <w:tc>
          <w:tcPr>
            <w:tcW w:w="1326" w:type="dxa"/>
            <w:tcBorders>
              <w:top w:val="single" w:sz="4" w:space="0" w:color="auto"/>
              <w:left w:val="single" w:sz="4" w:space="0" w:color="auto"/>
              <w:bottom w:val="single" w:sz="4" w:space="0" w:color="auto"/>
              <w:right w:val="single" w:sz="4" w:space="0" w:color="auto"/>
            </w:tcBorders>
          </w:tcPr>
          <w:p w14:paraId="622F1469" w14:textId="77777777" w:rsidR="00195ED5" w:rsidRPr="00105D54" w:rsidRDefault="00195ED5" w:rsidP="007C4732">
            <w:pPr>
              <w:jc w:val="right"/>
              <w:rPr>
                <w:rFonts w:ascii="Calibri" w:hAnsi="Calibri" w:cs="Calibri"/>
                <w:b/>
                <w:color w:val="000000"/>
              </w:rPr>
            </w:pPr>
          </w:p>
        </w:tc>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EDCFB" w14:textId="77777777" w:rsidR="00195ED5" w:rsidRPr="00105D54" w:rsidRDefault="00195ED5" w:rsidP="007C4732">
            <w:pPr>
              <w:jc w:val="right"/>
              <w:rPr>
                <w:rFonts w:ascii="Calibri" w:hAnsi="Calibri" w:cs="Calibri"/>
                <w:b/>
                <w:color w:val="000000"/>
              </w:rPr>
            </w:pPr>
            <w:r w:rsidRPr="00105D54">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0650B" w14:textId="77777777" w:rsidR="00195ED5" w:rsidRPr="00105D54" w:rsidRDefault="00195ED5" w:rsidP="007C4732">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76914B5B" w14:textId="77777777" w:rsidR="00195ED5" w:rsidRPr="00105D54" w:rsidRDefault="00195ED5" w:rsidP="007C4732">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3F04E5B5" w14:textId="77777777" w:rsidR="00195ED5" w:rsidRPr="00105D54" w:rsidRDefault="00195ED5" w:rsidP="007C4732">
            <w:pPr>
              <w:rPr>
                <w:rFonts w:ascii="Calibri" w:hAnsi="Calibri" w:cs="Calibri"/>
                <w:color w:val="000000"/>
              </w:rPr>
            </w:pPr>
          </w:p>
        </w:tc>
      </w:tr>
    </w:tbl>
    <w:p w14:paraId="5B5C9152" w14:textId="77777777" w:rsidR="00195ED5" w:rsidRDefault="00195ED5" w:rsidP="00195ED5">
      <w:pPr>
        <w:tabs>
          <w:tab w:val="left" w:pos="284"/>
          <w:tab w:val="left" w:pos="426"/>
        </w:tabs>
        <w:rPr>
          <w:rFonts w:ascii="Calibri" w:hAnsi="Calibri" w:cs="Calibri"/>
          <w:color w:val="000000"/>
        </w:rPr>
      </w:pPr>
    </w:p>
    <w:p w14:paraId="20957E19" w14:textId="77777777" w:rsidR="00195ED5" w:rsidRPr="00105D54" w:rsidRDefault="00195ED5" w:rsidP="00EE436E">
      <w:pPr>
        <w:tabs>
          <w:tab w:val="left" w:pos="284"/>
          <w:tab w:val="left" w:pos="426"/>
        </w:tabs>
        <w:jc w:val="both"/>
        <w:rPr>
          <w:rFonts w:ascii="Calibri" w:hAnsi="Calibri" w:cs="Calibri"/>
          <w:color w:val="000000"/>
        </w:rPr>
      </w:pPr>
      <w:r w:rsidRPr="00105D54">
        <w:rPr>
          <w:rFonts w:ascii="Calibri" w:hAnsi="Calibri" w:cs="Calibri"/>
          <w:color w:val="000000"/>
        </w:rPr>
        <w:t>Dla jednoznacznej identyfikacji oferowanego sprzętu należy w tabeli poniżej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tbl>
      <w:tblPr>
        <w:tblW w:w="12360" w:type="dxa"/>
        <w:tblInd w:w="354" w:type="dxa"/>
        <w:tblCellMar>
          <w:left w:w="70" w:type="dxa"/>
          <w:right w:w="70" w:type="dxa"/>
        </w:tblCellMar>
        <w:tblLook w:val="04A0" w:firstRow="1" w:lastRow="0" w:firstColumn="1" w:lastColumn="0" w:noHBand="0" w:noVBand="1"/>
      </w:tblPr>
      <w:tblGrid>
        <w:gridCol w:w="14226"/>
      </w:tblGrid>
      <w:tr w:rsidR="00195ED5" w:rsidRPr="00105D54" w14:paraId="58615CEA" w14:textId="77777777" w:rsidTr="007C4732">
        <w:trPr>
          <w:trHeight w:val="300"/>
        </w:trPr>
        <w:tc>
          <w:tcPr>
            <w:tcW w:w="12360" w:type="dxa"/>
            <w:tcBorders>
              <w:top w:val="nil"/>
              <w:left w:val="nil"/>
              <w:bottom w:val="nil"/>
              <w:right w:val="nil"/>
            </w:tcBorders>
            <w:shd w:val="clear" w:color="auto" w:fill="auto"/>
            <w:noWrap/>
            <w:vAlign w:val="bottom"/>
            <w:hideMark/>
          </w:tcPr>
          <w:p w14:paraId="24FC4A0B" w14:textId="77777777" w:rsidR="001257C5" w:rsidRPr="001257C5" w:rsidRDefault="001257C5" w:rsidP="001257C5">
            <w:pPr>
              <w:widowControl/>
              <w:tabs>
                <w:tab w:val="left" w:pos="284"/>
                <w:tab w:val="left" w:pos="426"/>
              </w:tabs>
              <w:autoSpaceDE/>
              <w:autoSpaceDN/>
              <w:rPr>
                <w:rFonts w:ascii="Calibri" w:hAnsi="Calibri" w:cs="Calibri"/>
                <w:color w:val="000000"/>
                <w:lang w:eastAsia="pl-PL"/>
              </w:rPr>
            </w:pPr>
          </w:p>
          <w:tbl>
            <w:tblPr>
              <w:tblW w:w="14366" w:type="dxa"/>
              <w:tblInd w:w="354" w:type="dxa"/>
              <w:tblCellMar>
                <w:left w:w="70" w:type="dxa"/>
                <w:right w:w="70" w:type="dxa"/>
              </w:tblCellMar>
              <w:tblLook w:val="04A0" w:firstRow="1" w:lastRow="0" w:firstColumn="1" w:lastColumn="0" w:noHBand="0" w:noVBand="1"/>
            </w:tblPr>
            <w:tblGrid>
              <w:gridCol w:w="13732"/>
            </w:tblGrid>
            <w:tr w:rsidR="001257C5" w:rsidRPr="001257C5" w14:paraId="1C61E512" w14:textId="77777777" w:rsidTr="00446D19">
              <w:trPr>
                <w:trHeight w:val="300"/>
              </w:trPr>
              <w:tc>
                <w:tcPr>
                  <w:tcW w:w="14366" w:type="dxa"/>
                  <w:tcBorders>
                    <w:top w:val="nil"/>
                    <w:left w:val="nil"/>
                    <w:bottom w:val="nil"/>
                    <w:right w:val="nil"/>
                  </w:tcBorders>
                  <w:shd w:val="clear" w:color="auto" w:fill="auto"/>
                  <w:noWrap/>
                  <w:vAlign w:val="bottom"/>
                  <w:hideMark/>
                </w:tcPr>
                <w:p w14:paraId="7DB13EEA" w14:textId="77777777"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Poz. 1</w:t>
                  </w:r>
                </w:p>
                <w:tbl>
                  <w:tblPr>
                    <w:tblW w:w="10740" w:type="dxa"/>
                    <w:tblCellMar>
                      <w:left w:w="70" w:type="dxa"/>
                      <w:right w:w="70" w:type="dxa"/>
                    </w:tblCellMar>
                    <w:tblLook w:val="04A0" w:firstRow="1" w:lastRow="0" w:firstColumn="1" w:lastColumn="0" w:noHBand="0" w:noVBand="1"/>
                  </w:tblPr>
                  <w:tblGrid>
                    <w:gridCol w:w="3800"/>
                    <w:gridCol w:w="6940"/>
                  </w:tblGrid>
                  <w:tr w:rsidR="001257C5" w:rsidRPr="001257C5" w14:paraId="6BD29AD9" w14:textId="77777777" w:rsidTr="00446D19">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13C79CAF" w14:textId="77777777" w:rsidR="001257C5" w:rsidRPr="001257C5" w:rsidRDefault="001257C5" w:rsidP="001257C5">
                        <w:pPr>
                          <w:widowControl/>
                          <w:autoSpaceDE/>
                          <w:autoSpaceDN/>
                          <w:rPr>
                            <w:rFonts w:ascii="Calibri" w:hAnsi="Calibri" w:cs="Calibri"/>
                            <w:b/>
                            <w:bCs/>
                            <w:lang w:eastAsia="pl-PL"/>
                          </w:rPr>
                        </w:pPr>
                        <w:r w:rsidRPr="001257C5">
                          <w:rPr>
                            <w:rFonts w:ascii="Calibri" w:hAnsi="Calibri" w:cs="Calibri"/>
                            <w:b/>
                            <w:bCs/>
                            <w:lang w:eastAsia="pl-PL"/>
                          </w:rPr>
                          <w:t>Skaner przenośny kompaktowy format A4</w:t>
                        </w:r>
                      </w:p>
                    </w:tc>
                  </w:tr>
                  <w:tr w:rsidR="001257C5" w:rsidRPr="001257C5" w14:paraId="09C0A577" w14:textId="77777777" w:rsidTr="00446D19">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098B564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417A3E9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w:t>
                        </w:r>
                      </w:p>
                    </w:tc>
                  </w:tr>
                  <w:tr w:rsidR="001257C5" w:rsidRPr="001257C5" w14:paraId="46B33CF6"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E9881F3"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Technologia skanowania</w:t>
                        </w:r>
                      </w:p>
                    </w:tc>
                    <w:tc>
                      <w:tcPr>
                        <w:tcW w:w="6940" w:type="dxa"/>
                        <w:tcBorders>
                          <w:top w:val="nil"/>
                          <w:left w:val="nil"/>
                          <w:bottom w:val="single" w:sz="4" w:space="0" w:color="auto"/>
                          <w:right w:val="single" w:sz="4" w:space="0" w:color="auto"/>
                        </w:tcBorders>
                        <w:shd w:val="clear" w:color="auto" w:fill="auto"/>
                        <w:hideMark/>
                      </w:tcPr>
                      <w:p w14:paraId="7BBE183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skanowanie dwustronne jednoprzebiegowe</w:t>
                        </w:r>
                      </w:p>
                    </w:tc>
                  </w:tr>
                  <w:tr w:rsidR="001257C5" w:rsidRPr="001257C5" w14:paraId="0222B72D"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5367A83"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Szybkość skanowania kolorowego A4</w:t>
                        </w:r>
                      </w:p>
                    </w:tc>
                    <w:tc>
                      <w:tcPr>
                        <w:tcW w:w="6940" w:type="dxa"/>
                        <w:tcBorders>
                          <w:top w:val="nil"/>
                          <w:left w:val="nil"/>
                          <w:bottom w:val="single" w:sz="4" w:space="0" w:color="auto"/>
                          <w:right w:val="single" w:sz="4" w:space="0" w:color="auto"/>
                        </w:tcBorders>
                        <w:shd w:val="clear" w:color="auto" w:fill="auto"/>
                        <w:hideMark/>
                      </w:tcPr>
                      <w:p w14:paraId="7606E8ED"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20 </w:t>
                        </w:r>
                        <w:proofErr w:type="spellStart"/>
                        <w:r w:rsidRPr="001257C5">
                          <w:rPr>
                            <w:rFonts w:ascii="Calibri" w:hAnsi="Calibri" w:cs="Calibri"/>
                            <w:lang w:eastAsia="pl-PL"/>
                          </w:rPr>
                          <w:t>str</w:t>
                        </w:r>
                        <w:proofErr w:type="spellEnd"/>
                        <w:r w:rsidRPr="001257C5">
                          <w:rPr>
                            <w:rFonts w:ascii="Calibri" w:hAnsi="Calibri" w:cs="Calibri"/>
                            <w:lang w:eastAsia="pl-PL"/>
                          </w:rPr>
                          <w:t xml:space="preserve"> na minutę</w:t>
                        </w:r>
                      </w:p>
                    </w:tc>
                  </w:tr>
                  <w:tr w:rsidR="001257C5" w:rsidRPr="001257C5" w14:paraId="5C2488CF"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08D9DC3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lastRenderedPageBreak/>
                          <w:t>Rozdzielczość skanowania z podajnika ADF</w:t>
                        </w:r>
                      </w:p>
                    </w:tc>
                    <w:tc>
                      <w:tcPr>
                        <w:tcW w:w="6940" w:type="dxa"/>
                        <w:tcBorders>
                          <w:top w:val="nil"/>
                          <w:left w:val="nil"/>
                          <w:bottom w:val="single" w:sz="4" w:space="0" w:color="auto"/>
                          <w:right w:val="single" w:sz="4" w:space="0" w:color="auto"/>
                        </w:tcBorders>
                        <w:shd w:val="clear" w:color="auto" w:fill="auto"/>
                        <w:hideMark/>
                      </w:tcPr>
                      <w:p w14:paraId="28E1090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600x600 </w:t>
                        </w:r>
                        <w:proofErr w:type="spellStart"/>
                        <w:r w:rsidRPr="001257C5">
                          <w:rPr>
                            <w:rFonts w:ascii="Calibri" w:hAnsi="Calibri" w:cs="Calibri"/>
                            <w:lang w:eastAsia="pl-PL"/>
                          </w:rPr>
                          <w:t>dpi</w:t>
                        </w:r>
                        <w:proofErr w:type="spellEnd"/>
                      </w:p>
                    </w:tc>
                  </w:tr>
                  <w:tr w:rsidR="001257C5" w:rsidRPr="001257C5" w14:paraId="0CA524A5"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00A1430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podajnik automatyczny ADF</w:t>
                        </w:r>
                      </w:p>
                    </w:tc>
                    <w:tc>
                      <w:tcPr>
                        <w:tcW w:w="6940" w:type="dxa"/>
                        <w:tcBorders>
                          <w:top w:val="nil"/>
                          <w:left w:val="nil"/>
                          <w:bottom w:val="single" w:sz="4" w:space="0" w:color="auto"/>
                          <w:right w:val="single" w:sz="4" w:space="0" w:color="auto"/>
                        </w:tcBorders>
                        <w:shd w:val="clear" w:color="auto" w:fill="auto"/>
                        <w:hideMark/>
                      </w:tcPr>
                      <w:p w14:paraId="4595533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20 stron</w:t>
                        </w:r>
                      </w:p>
                    </w:tc>
                  </w:tr>
                  <w:tr w:rsidR="001257C5" w:rsidRPr="001257C5" w14:paraId="7907F35A"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67B827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Wymagane interfejsy</w:t>
                        </w:r>
                      </w:p>
                    </w:tc>
                    <w:tc>
                      <w:tcPr>
                        <w:tcW w:w="6940" w:type="dxa"/>
                        <w:tcBorders>
                          <w:top w:val="nil"/>
                          <w:left w:val="nil"/>
                          <w:bottom w:val="single" w:sz="4" w:space="0" w:color="auto"/>
                          <w:right w:val="single" w:sz="4" w:space="0" w:color="auto"/>
                        </w:tcBorders>
                        <w:shd w:val="clear" w:color="auto" w:fill="auto"/>
                        <w:hideMark/>
                      </w:tcPr>
                      <w:p w14:paraId="3B48F5BC"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USB</w:t>
                        </w:r>
                      </w:p>
                    </w:tc>
                  </w:tr>
                  <w:tr w:rsidR="001257C5" w:rsidRPr="001257C5" w14:paraId="1814C17F"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10FBD8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Funkcje</w:t>
                        </w:r>
                      </w:p>
                    </w:tc>
                    <w:tc>
                      <w:tcPr>
                        <w:tcW w:w="6940" w:type="dxa"/>
                        <w:tcBorders>
                          <w:top w:val="nil"/>
                          <w:left w:val="nil"/>
                          <w:bottom w:val="single" w:sz="4" w:space="0" w:color="auto"/>
                          <w:right w:val="single" w:sz="4" w:space="0" w:color="auto"/>
                        </w:tcBorders>
                        <w:shd w:val="clear" w:color="auto" w:fill="auto"/>
                        <w:hideMark/>
                      </w:tcPr>
                      <w:p w14:paraId="13E6CB5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Skanowanie do PDF, skanowanie do USB Pendrive</w:t>
                        </w:r>
                      </w:p>
                    </w:tc>
                  </w:tr>
                  <w:tr w:rsidR="001257C5" w:rsidRPr="001257C5" w14:paraId="3C72B0A0"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6F4FF1A3"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68F5E583"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 Windows 10</w:t>
                        </w:r>
                      </w:p>
                    </w:tc>
                  </w:tr>
                  <w:tr w:rsidR="001257C5" w:rsidRPr="001257C5" w14:paraId="1A7C151B"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6EEC26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Zasilanie</w:t>
                        </w:r>
                      </w:p>
                    </w:tc>
                    <w:tc>
                      <w:tcPr>
                        <w:tcW w:w="6940" w:type="dxa"/>
                        <w:tcBorders>
                          <w:top w:val="nil"/>
                          <w:left w:val="nil"/>
                          <w:bottom w:val="single" w:sz="4" w:space="0" w:color="auto"/>
                          <w:right w:val="single" w:sz="4" w:space="0" w:color="auto"/>
                        </w:tcBorders>
                        <w:shd w:val="clear" w:color="auto" w:fill="auto"/>
                        <w:hideMark/>
                      </w:tcPr>
                      <w:p w14:paraId="60A44F1E"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Zasilany poprzez port USB 3.0</w:t>
                        </w:r>
                      </w:p>
                    </w:tc>
                  </w:tr>
                  <w:tr w:rsidR="001257C5" w:rsidRPr="001257C5" w14:paraId="68CF47A3"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2542732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Gwarancja producenta</w:t>
                        </w:r>
                      </w:p>
                    </w:tc>
                    <w:tc>
                      <w:tcPr>
                        <w:tcW w:w="6940" w:type="dxa"/>
                        <w:tcBorders>
                          <w:top w:val="nil"/>
                          <w:left w:val="nil"/>
                          <w:bottom w:val="single" w:sz="4" w:space="0" w:color="auto"/>
                          <w:right w:val="single" w:sz="4" w:space="0" w:color="auto"/>
                        </w:tcBorders>
                        <w:shd w:val="clear" w:color="auto" w:fill="auto"/>
                        <w:hideMark/>
                      </w:tcPr>
                      <w:p w14:paraId="0149019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36 miesięcy</w:t>
                        </w:r>
                      </w:p>
                    </w:tc>
                  </w:tr>
                  <w:tr w:rsidR="001257C5" w:rsidRPr="001257C5" w14:paraId="5B845D39"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72FC181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Wymiary</w:t>
                        </w:r>
                      </w:p>
                    </w:tc>
                    <w:tc>
                      <w:tcPr>
                        <w:tcW w:w="6940" w:type="dxa"/>
                        <w:tcBorders>
                          <w:top w:val="nil"/>
                          <w:left w:val="nil"/>
                          <w:bottom w:val="single" w:sz="4" w:space="0" w:color="auto"/>
                          <w:right w:val="single" w:sz="4" w:space="0" w:color="auto"/>
                        </w:tcBorders>
                        <w:shd w:val="clear" w:color="auto" w:fill="auto"/>
                        <w:hideMark/>
                      </w:tcPr>
                      <w:p w14:paraId="4C3655B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320x120x100</w:t>
                        </w:r>
                      </w:p>
                    </w:tc>
                  </w:tr>
                  <w:tr w:rsidR="001257C5" w:rsidRPr="001257C5" w14:paraId="1FFAD6EC"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7FF92F9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Waga</w:t>
                        </w:r>
                      </w:p>
                    </w:tc>
                    <w:tc>
                      <w:tcPr>
                        <w:tcW w:w="6940" w:type="dxa"/>
                        <w:tcBorders>
                          <w:top w:val="nil"/>
                          <w:left w:val="nil"/>
                          <w:bottom w:val="single" w:sz="4" w:space="0" w:color="auto"/>
                          <w:right w:val="single" w:sz="4" w:space="0" w:color="auto"/>
                        </w:tcBorders>
                        <w:shd w:val="clear" w:color="auto" w:fill="auto"/>
                        <w:hideMark/>
                      </w:tcPr>
                      <w:p w14:paraId="15A2C20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 1,5 kg bez opakowania</w:t>
                        </w:r>
                      </w:p>
                    </w:tc>
                  </w:tr>
                </w:tbl>
                <w:p w14:paraId="7513D4AD" w14:textId="77777777" w:rsidR="001257C5" w:rsidRPr="001257C5" w:rsidRDefault="001257C5" w:rsidP="001257C5">
                  <w:pPr>
                    <w:widowControl/>
                    <w:autoSpaceDE/>
                    <w:autoSpaceDN/>
                    <w:rPr>
                      <w:rFonts w:ascii="Calibri" w:hAnsi="Calibri" w:cs="Calibri"/>
                      <w:color w:val="000000"/>
                      <w:lang w:eastAsia="pl-PL"/>
                    </w:rPr>
                  </w:pPr>
                </w:p>
                <w:p w14:paraId="14D2F2DA" w14:textId="77777777"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 xml:space="preserve">Poz. 2-3 </w:t>
                  </w:r>
                </w:p>
                <w:tbl>
                  <w:tblPr>
                    <w:tblW w:w="10740" w:type="dxa"/>
                    <w:tblCellMar>
                      <w:left w:w="70" w:type="dxa"/>
                      <w:right w:w="70" w:type="dxa"/>
                    </w:tblCellMar>
                    <w:tblLook w:val="04A0" w:firstRow="1" w:lastRow="0" w:firstColumn="1" w:lastColumn="0" w:noHBand="0" w:noVBand="1"/>
                  </w:tblPr>
                  <w:tblGrid>
                    <w:gridCol w:w="3800"/>
                    <w:gridCol w:w="6940"/>
                  </w:tblGrid>
                  <w:tr w:rsidR="001257C5" w:rsidRPr="001257C5" w14:paraId="5BBA3653" w14:textId="77777777" w:rsidTr="00446D19">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7BBB4E5D" w14:textId="77777777" w:rsidR="001257C5" w:rsidRPr="001257C5" w:rsidRDefault="001257C5" w:rsidP="001257C5">
                        <w:pPr>
                          <w:widowControl/>
                          <w:autoSpaceDE/>
                          <w:autoSpaceDN/>
                          <w:rPr>
                            <w:rFonts w:ascii="Calibri" w:hAnsi="Calibri" w:cs="Calibri"/>
                            <w:b/>
                            <w:bCs/>
                            <w:lang w:eastAsia="pl-PL"/>
                          </w:rPr>
                        </w:pPr>
                        <w:r w:rsidRPr="001257C5">
                          <w:rPr>
                            <w:rFonts w:ascii="Calibri" w:hAnsi="Calibri" w:cs="Calibri"/>
                            <w:b/>
                            <w:bCs/>
                            <w:lang w:eastAsia="pl-PL"/>
                          </w:rPr>
                          <w:t>Drukarka monochromatyczna format A4 (3 szt.) wraz z zapasem tonerów (9 szt.)</w:t>
                        </w:r>
                      </w:p>
                    </w:tc>
                  </w:tr>
                  <w:tr w:rsidR="001257C5" w:rsidRPr="001257C5" w14:paraId="5E449AF1" w14:textId="77777777" w:rsidTr="00446D19">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11C307C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020D961D"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w:t>
                        </w:r>
                      </w:p>
                    </w:tc>
                  </w:tr>
                  <w:tr w:rsidR="001257C5" w:rsidRPr="001257C5" w14:paraId="0AA08BC9"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08F9098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Technologia druku</w:t>
                        </w:r>
                      </w:p>
                    </w:tc>
                    <w:tc>
                      <w:tcPr>
                        <w:tcW w:w="6940" w:type="dxa"/>
                        <w:tcBorders>
                          <w:top w:val="nil"/>
                          <w:left w:val="nil"/>
                          <w:bottom w:val="single" w:sz="4" w:space="0" w:color="auto"/>
                          <w:right w:val="single" w:sz="4" w:space="0" w:color="auto"/>
                        </w:tcBorders>
                        <w:shd w:val="clear" w:color="auto" w:fill="auto"/>
                        <w:hideMark/>
                      </w:tcPr>
                      <w:p w14:paraId="54EFB28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druk laserowy monochromatyczny, automatyczny druk dwustronny w standardzie/ Technologia druku LED</w:t>
                        </w:r>
                      </w:p>
                    </w:tc>
                  </w:tr>
                  <w:tr w:rsidR="001257C5" w:rsidRPr="001257C5" w14:paraId="4369DBBA"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C1F4DF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Szybkość druku</w:t>
                        </w:r>
                      </w:p>
                    </w:tc>
                    <w:tc>
                      <w:tcPr>
                        <w:tcW w:w="6940" w:type="dxa"/>
                        <w:tcBorders>
                          <w:top w:val="nil"/>
                          <w:left w:val="nil"/>
                          <w:bottom w:val="single" w:sz="4" w:space="0" w:color="auto"/>
                          <w:right w:val="single" w:sz="4" w:space="0" w:color="auto"/>
                        </w:tcBorders>
                        <w:shd w:val="clear" w:color="auto" w:fill="auto"/>
                        <w:hideMark/>
                      </w:tcPr>
                      <w:p w14:paraId="67FF2CE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urządzenie umożliwia wydruk minimum 45 stron na minutę dla formatu A4 w trybie jednostronnym </w:t>
                        </w:r>
                      </w:p>
                    </w:tc>
                  </w:tr>
                  <w:tr w:rsidR="001257C5" w:rsidRPr="001257C5" w14:paraId="2EBF62FA"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F1F518D"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Czas oczekiwania na wydruk pierwszej strony mono</w:t>
                        </w:r>
                      </w:p>
                    </w:tc>
                    <w:tc>
                      <w:tcPr>
                        <w:tcW w:w="6940" w:type="dxa"/>
                        <w:tcBorders>
                          <w:top w:val="nil"/>
                          <w:left w:val="nil"/>
                          <w:bottom w:val="single" w:sz="4" w:space="0" w:color="auto"/>
                          <w:right w:val="single" w:sz="4" w:space="0" w:color="auto"/>
                        </w:tcBorders>
                        <w:shd w:val="clear" w:color="auto" w:fill="auto"/>
                        <w:hideMark/>
                      </w:tcPr>
                      <w:p w14:paraId="7F88660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 5 sekund</w:t>
                        </w:r>
                      </w:p>
                    </w:tc>
                  </w:tr>
                  <w:tr w:rsidR="001257C5" w:rsidRPr="001257C5" w14:paraId="65DF66D6"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F44E67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Pamięć RAM</w:t>
                        </w:r>
                      </w:p>
                    </w:tc>
                    <w:tc>
                      <w:tcPr>
                        <w:tcW w:w="6940" w:type="dxa"/>
                        <w:tcBorders>
                          <w:top w:val="nil"/>
                          <w:left w:val="nil"/>
                          <w:bottom w:val="single" w:sz="4" w:space="0" w:color="auto"/>
                          <w:right w:val="single" w:sz="4" w:space="0" w:color="auto"/>
                        </w:tcBorders>
                        <w:shd w:val="clear" w:color="auto" w:fill="auto"/>
                        <w:hideMark/>
                      </w:tcPr>
                      <w:p w14:paraId="114A2E5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512MB</w:t>
                        </w:r>
                      </w:p>
                    </w:tc>
                  </w:tr>
                  <w:tr w:rsidR="001257C5" w:rsidRPr="001257C5" w14:paraId="64954D1B"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6790D4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Język wydruku</w:t>
                        </w:r>
                      </w:p>
                    </w:tc>
                    <w:tc>
                      <w:tcPr>
                        <w:tcW w:w="6940" w:type="dxa"/>
                        <w:tcBorders>
                          <w:top w:val="nil"/>
                          <w:left w:val="nil"/>
                          <w:bottom w:val="single" w:sz="4" w:space="0" w:color="auto"/>
                          <w:right w:val="single" w:sz="4" w:space="0" w:color="auto"/>
                        </w:tcBorders>
                        <w:shd w:val="clear" w:color="auto" w:fill="auto"/>
                        <w:hideMark/>
                      </w:tcPr>
                      <w:p w14:paraId="2CFF98C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PCL6 lub PCL5, wymagany oryginalny sterownik producenta urządzenia, interfejs sterownika druku w języku polskim</w:t>
                        </w:r>
                      </w:p>
                    </w:tc>
                  </w:tr>
                  <w:tr w:rsidR="001257C5" w:rsidRPr="001257C5" w14:paraId="4BF92C57"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EBBE8D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Maksymalne obciążenie miesięczne</w:t>
                        </w:r>
                      </w:p>
                    </w:tc>
                    <w:tc>
                      <w:tcPr>
                        <w:tcW w:w="6940" w:type="dxa"/>
                        <w:tcBorders>
                          <w:top w:val="nil"/>
                          <w:left w:val="nil"/>
                          <w:bottom w:val="single" w:sz="4" w:space="0" w:color="auto"/>
                          <w:right w:val="single" w:sz="4" w:space="0" w:color="auto"/>
                        </w:tcBorders>
                        <w:shd w:val="clear" w:color="auto" w:fill="auto"/>
                        <w:hideMark/>
                      </w:tcPr>
                      <w:p w14:paraId="19E0466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15 000 stron miesięcznie</w:t>
                        </w:r>
                      </w:p>
                    </w:tc>
                  </w:tr>
                  <w:tr w:rsidR="001257C5" w:rsidRPr="001257C5" w14:paraId="29F287F6"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126E06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podajniki papieru</w:t>
                        </w:r>
                      </w:p>
                    </w:tc>
                    <w:tc>
                      <w:tcPr>
                        <w:tcW w:w="6940" w:type="dxa"/>
                        <w:tcBorders>
                          <w:top w:val="nil"/>
                          <w:left w:val="nil"/>
                          <w:bottom w:val="single" w:sz="4" w:space="0" w:color="auto"/>
                          <w:right w:val="single" w:sz="4" w:space="0" w:color="auto"/>
                        </w:tcBorders>
                        <w:shd w:val="clear" w:color="auto" w:fill="auto"/>
                        <w:hideMark/>
                      </w:tcPr>
                      <w:p w14:paraId="3B7C486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500 arkuszy format A4</w:t>
                        </w:r>
                      </w:p>
                    </w:tc>
                  </w:tr>
                  <w:tr w:rsidR="001257C5" w:rsidRPr="001257C5" w14:paraId="691DEF53"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856BB7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Pojemność odbiorcza</w:t>
                        </w:r>
                      </w:p>
                    </w:tc>
                    <w:tc>
                      <w:tcPr>
                        <w:tcW w:w="6940" w:type="dxa"/>
                        <w:tcBorders>
                          <w:top w:val="nil"/>
                          <w:left w:val="nil"/>
                          <w:bottom w:val="single" w:sz="4" w:space="0" w:color="auto"/>
                          <w:right w:val="single" w:sz="4" w:space="0" w:color="auto"/>
                        </w:tcBorders>
                        <w:shd w:val="clear" w:color="auto" w:fill="auto"/>
                        <w:hideMark/>
                      </w:tcPr>
                      <w:p w14:paraId="1262889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100 arkuszy</w:t>
                        </w:r>
                      </w:p>
                    </w:tc>
                  </w:tr>
                  <w:tr w:rsidR="001257C5" w:rsidRPr="001257C5" w14:paraId="5D5F267D"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C733C63"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Wymagane interfejsy</w:t>
                        </w:r>
                      </w:p>
                    </w:tc>
                    <w:tc>
                      <w:tcPr>
                        <w:tcW w:w="6940" w:type="dxa"/>
                        <w:tcBorders>
                          <w:top w:val="nil"/>
                          <w:left w:val="nil"/>
                          <w:bottom w:val="single" w:sz="4" w:space="0" w:color="auto"/>
                          <w:right w:val="single" w:sz="4" w:space="0" w:color="auto"/>
                        </w:tcBorders>
                        <w:shd w:val="clear" w:color="auto" w:fill="auto"/>
                        <w:hideMark/>
                      </w:tcPr>
                      <w:p w14:paraId="2BE077C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USB , złącze Ethernet  Rj-45</w:t>
                        </w:r>
                      </w:p>
                    </w:tc>
                  </w:tr>
                  <w:tr w:rsidR="001257C5" w:rsidRPr="001257C5" w14:paraId="0F3BD5F4"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654818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Obsługiwane protokoły</w:t>
                        </w:r>
                      </w:p>
                    </w:tc>
                    <w:tc>
                      <w:tcPr>
                        <w:tcW w:w="6940" w:type="dxa"/>
                        <w:tcBorders>
                          <w:top w:val="nil"/>
                          <w:left w:val="nil"/>
                          <w:bottom w:val="single" w:sz="4" w:space="0" w:color="auto"/>
                          <w:right w:val="single" w:sz="4" w:space="0" w:color="auto"/>
                        </w:tcBorders>
                        <w:shd w:val="clear" w:color="auto" w:fill="auto"/>
                        <w:hideMark/>
                      </w:tcPr>
                      <w:p w14:paraId="12F9ABAD"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SNMP, TCP/IP, HTTP, HTTPS</w:t>
                        </w:r>
                      </w:p>
                    </w:tc>
                  </w:tr>
                  <w:tr w:rsidR="001257C5" w:rsidRPr="001257C5" w14:paraId="49406D75"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058BBDC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lastRenderedPageBreak/>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5CFBF70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Windows Server 2012, Windows 10, Windows Server 2019</w:t>
                        </w:r>
                      </w:p>
                    </w:tc>
                  </w:tr>
                  <w:tr w:rsidR="001257C5" w:rsidRPr="001257C5" w14:paraId="70B5D5FF"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7B3F7E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Zasilanie</w:t>
                        </w:r>
                      </w:p>
                    </w:tc>
                    <w:tc>
                      <w:tcPr>
                        <w:tcW w:w="6940" w:type="dxa"/>
                        <w:tcBorders>
                          <w:top w:val="nil"/>
                          <w:left w:val="nil"/>
                          <w:bottom w:val="single" w:sz="4" w:space="0" w:color="auto"/>
                          <w:right w:val="single" w:sz="4" w:space="0" w:color="auto"/>
                        </w:tcBorders>
                        <w:shd w:val="clear" w:color="auto" w:fill="auto"/>
                        <w:hideMark/>
                      </w:tcPr>
                      <w:p w14:paraId="5E39F69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220-240 V, 50/60 </w:t>
                        </w:r>
                        <w:proofErr w:type="spellStart"/>
                        <w:r w:rsidRPr="001257C5">
                          <w:rPr>
                            <w:rFonts w:ascii="Calibri" w:hAnsi="Calibri" w:cs="Calibri"/>
                            <w:lang w:eastAsia="pl-PL"/>
                          </w:rPr>
                          <w:t>Hz</w:t>
                        </w:r>
                        <w:proofErr w:type="spellEnd"/>
                      </w:p>
                    </w:tc>
                  </w:tr>
                  <w:tr w:rsidR="001257C5" w:rsidRPr="001257C5" w14:paraId="1705FF85"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0ADF7AF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Wyświetlacz</w:t>
                        </w:r>
                      </w:p>
                    </w:tc>
                    <w:tc>
                      <w:tcPr>
                        <w:tcW w:w="6940" w:type="dxa"/>
                        <w:tcBorders>
                          <w:top w:val="nil"/>
                          <w:left w:val="nil"/>
                          <w:bottom w:val="single" w:sz="4" w:space="0" w:color="auto"/>
                          <w:right w:val="single" w:sz="4" w:space="0" w:color="auto"/>
                        </w:tcBorders>
                        <w:shd w:val="clear" w:color="auto" w:fill="auto"/>
                        <w:hideMark/>
                      </w:tcPr>
                      <w:p w14:paraId="3A7E36B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TAK</w:t>
                        </w:r>
                      </w:p>
                    </w:tc>
                  </w:tr>
                  <w:tr w:rsidR="001257C5" w:rsidRPr="001257C5" w14:paraId="18767ACF"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C28608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Język menu</w:t>
                        </w:r>
                      </w:p>
                    </w:tc>
                    <w:tc>
                      <w:tcPr>
                        <w:tcW w:w="6940" w:type="dxa"/>
                        <w:tcBorders>
                          <w:top w:val="nil"/>
                          <w:left w:val="nil"/>
                          <w:bottom w:val="single" w:sz="4" w:space="0" w:color="auto"/>
                          <w:right w:val="single" w:sz="4" w:space="0" w:color="auto"/>
                        </w:tcBorders>
                        <w:shd w:val="clear" w:color="auto" w:fill="auto"/>
                        <w:hideMark/>
                      </w:tcPr>
                      <w:p w14:paraId="140B819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Polski, Angielski</w:t>
                        </w:r>
                      </w:p>
                    </w:tc>
                  </w:tr>
                  <w:tr w:rsidR="001257C5" w:rsidRPr="001257C5" w14:paraId="31EF6C53"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1452169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Gwarancja producenta</w:t>
                        </w:r>
                      </w:p>
                    </w:tc>
                    <w:tc>
                      <w:tcPr>
                        <w:tcW w:w="6940" w:type="dxa"/>
                        <w:tcBorders>
                          <w:top w:val="nil"/>
                          <w:left w:val="nil"/>
                          <w:bottom w:val="single" w:sz="4" w:space="0" w:color="auto"/>
                          <w:right w:val="single" w:sz="4" w:space="0" w:color="auto"/>
                        </w:tcBorders>
                        <w:shd w:val="clear" w:color="auto" w:fill="auto"/>
                        <w:hideMark/>
                      </w:tcPr>
                      <w:p w14:paraId="2C396BF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36 miesięcy</w:t>
                        </w:r>
                      </w:p>
                    </w:tc>
                  </w:tr>
                  <w:tr w:rsidR="001257C5" w:rsidRPr="001257C5" w14:paraId="1340714B"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491B693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Dodatkowo materiały eksploatacyjne</w:t>
                        </w:r>
                      </w:p>
                    </w:tc>
                    <w:tc>
                      <w:tcPr>
                        <w:tcW w:w="6940" w:type="dxa"/>
                        <w:tcBorders>
                          <w:top w:val="nil"/>
                          <w:left w:val="nil"/>
                          <w:bottom w:val="single" w:sz="4" w:space="0" w:color="auto"/>
                          <w:right w:val="single" w:sz="4" w:space="0" w:color="auto"/>
                        </w:tcBorders>
                        <w:shd w:val="clear" w:color="auto" w:fill="auto"/>
                        <w:hideMark/>
                      </w:tcPr>
                      <w:p w14:paraId="3BA0649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 szt. - Do każdej drukarki - zapasowe tonery oryginalne pasujące do modelu drukarki</w:t>
                        </w:r>
                      </w:p>
                    </w:tc>
                  </w:tr>
                </w:tbl>
                <w:p w14:paraId="2A46FBB3" w14:textId="77777777" w:rsidR="001257C5" w:rsidRPr="001257C5" w:rsidRDefault="001257C5" w:rsidP="001257C5">
                  <w:pPr>
                    <w:widowControl/>
                    <w:autoSpaceDE/>
                    <w:autoSpaceDN/>
                    <w:rPr>
                      <w:rFonts w:ascii="Calibri" w:hAnsi="Calibri" w:cs="Calibri"/>
                      <w:color w:val="000000"/>
                      <w:lang w:eastAsia="pl-PL"/>
                    </w:rPr>
                  </w:pPr>
                </w:p>
                <w:p w14:paraId="0032D760" w14:textId="77777777"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Poz. 4 -5</w:t>
                  </w:r>
                </w:p>
                <w:tbl>
                  <w:tblPr>
                    <w:tblW w:w="10740" w:type="dxa"/>
                    <w:tblCellMar>
                      <w:left w:w="70" w:type="dxa"/>
                      <w:right w:w="70" w:type="dxa"/>
                    </w:tblCellMar>
                    <w:tblLook w:val="04A0" w:firstRow="1" w:lastRow="0" w:firstColumn="1" w:lastColumn="0" w:noHBand="0" w:noVBand="1"/>
                  </w:tblPr>
                  <w:tblGrid>
                    <w:gridCol w:w="3800"/>
                    <w:gridCol w:w="6940"/>
                  </w:tblGrid>
                  <w:tr w:rsidR="001257C5" w:rsidRPr="001257C5" w14:paraId="123742BE" w14:textId="77777777" w:rsidTr="00446D19">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397D2D15" w14:textId="77777777" w:rsidR="001257C5" w:rsidRPr="001257C5" w:rsidRDefault="001257C5" w:rsidP="001257C5">
                        <w:pPr>
                          <w:widowControl/>
                          <w:autoSpaceDE/>
                          <w:autoSpaceDN/>
                          <w:rPr>
                            <w:rFonts w:ascii="Calibri" w:hAnsi="Calibri" w:cs="Calibri"/>
                            <w:b/>
                            <w:bCs/>
                            <w:lang w:eastAsia="pl-PL"/>
                          </w:rPr>
                        </w:pPr>
                        <w:r w:rsidRPr="001257C5">
                          <w:rPr>
                            <w:rFonts w:ascii="Calibri" w:hAnsi="Calibri" w:cs="Calibri"/>
                            <w:b/>
                            <w:bCs/>
                            <w:lang w:eastAsia="pl-PL"/>
                          </w:rPr>
                          <w:t>Drukarka monochromatyczna format A4 (1szt.) wraz z zapasem tonerów (2 szt.)</w:t>
                        </w:r>
                      </w:p>
                    </w:tc>
                  </w:tr>
                  <w:tr w:rsidR="001257C5" w:rsidRPr="001257C5" w14:paraId="71A44639" w14:textId="77777777" w:rsidTr="00446D19">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6D08392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6F858DF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w:t>
                        </w:r>
                      </w:p>
                    </w:tc>
                  </w:tr>
                  <w:tr w:rsidR="001257C5" w:rsidRPr="001257C5" w14:paraId="523A472C"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626DE8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Technologia druku</w:t>
                        </w:r>
                      </w:p>
                    </w:tc>
                    <w:tc>
                      <w:tcPr>
                        <w:tcW w:w="6940" w:type="dxa"/>
                        <w:tcBorders>
                          <w:top w:val="nil"/>
                          <w:left w:val="nil"/>
                          <w:bottom w:val="single" w:sz="4" w:space="0" w:color="auto"/>
                          <w:right w:val="single" w:sz="4" w:space="0" w:color="auto"/>
                        </w:tcBorders>
                        <w:shd w:val="clear" w:color="auto" w:fill="auto"/>
                        <w:hideMark/>
                      </w:tcPr>
                      <w:p w14:paraId="5C3401E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druk laserowy monochromatyczny/ Technologia druku LED</w:t>
                        </w:r>
                      </w:p>
                    </w:tc>
                  </w:tr>
                  <w:tr w:rsidR="001257C5" w:rsidRPr="001257C5" w14:paraId="3F9E5904"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0C942AC"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Szybkość druku</w:t>
                        </w:r>
                      </w:p>
                    </w:tc>
                    <w:tc>
                      <w:tcPr>
                        <w:tcW w:w="6940" w:type="dxa"/>
                        <w:tcBorders>
                          <w:top w:val="nil"/>
                          <w:left w:val="nil"/>
                          <w:bottom w:val="single" w:sz="4" w:space="0" w:color="auto"/>
                          <w:right w:val="single" w:sz="4" w:space="0" w:color="auto"/>
                        </w:tcBorders>
                        <w:shd w:val="clear" w:color="auto" w:fill="auto"/>
                        <w:hideMark/>
                      </w:tcPr>
                      <w:p w14:paraId="640F723C"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urządzenie umożliwia wydruk minimum 15 stron na minutę</w:t>
                        </w:r>
                      </w:p>
                    </w:tc>
                  </w:tr>
                  <w:tr w:rsidR="001257C5" w:rsidRPr="001257C5" w14:paraId="79E69B0B"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38C9B38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Czas oczekiwania na wydruk pierwszej strony mono</w:t>
                        </w:r>
                      </w:p>
                    </w:tc>
                    <w:tc>
                      <w:tcPr>
                        <w:tcW w:w="6940" w:type="dxa"/>
                        <w:tcBorders>
                          <w:top w:val="nil"/>
                          <w:left w:val="nil"/>
                          <w:bottom w:val="single" w:sz="4" w:space="0" w:color="auto"/>
                          <w:right w:val="single" w:sz="4" w:space="0" w:color="auto"/>
                        </w:tcBorders>
                        <w:shd w:val="clear" w:color="auto" w:fill="auto"/>
                        <w:hideMark/>
                      </w:tcPr>
                      <w:p w14:paraId="2CF97ABE"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 12 sekund</w:t>
                        </w:r>
                      </w:p>
                    </w:tc>
                  </w:tr>
                  <w:tr w:rsidR="001257C5" w:rsidRPr="001257C5" w14:paraId="7697F139"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ED6F4E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Wydajność tonera</w:t>
                        </w:r>
                      </w:p>
                    </w:tc>
                    <w:tc>
                      <w:tcPr>
                        <w:tcW w:w="6940" w:type="dxa"/>
                        <w:tcBorders>
                          <w:top w:val="nil"/>
                          <w:left w:val="nil"/>
                          <w:bottom w:val="single" w:sz="4" w:space="0" w:color="auto"/>
                          <w:right w:val="single" w:sz="4" w:space="0" w:color="auto"/>
                        </w:tcBorders>
                        <w:shd w:val="clear" w:color="auto" w:fill="auto"/>
                        <w:hideMark/>
                      </w:tcPr>
                      <w:p w14:paraId="377DF7C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1400 str.</w:t>
                        </w:r>
                      </w:p>
                    </w:tc>
                  </w:tr>
                  <w:tr w:rsidR="001257C5" w:rsidRPr="001257C5" w14:paraId="472314D5"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E0E06AD"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podajniki papieru</w:t>
                        </w:r>
                      </w:p>
                    </w:tc>
                    <w:tc>
                      <w:tcPr>
                        <w:tcW w:w="6940" w:type="dxa"/>
                        <w:tcBorders>
                          <w:top w:val="nil"/>
                          <w:left w:val="nil"/>
                          <w:bottom w:val="single" w:sz="4" w:space="0" w:color="auto"/>
                          <w:right w:val="single" w:sz="4" w:space="0" w:color="auto"/>
                        </w:tcBorders>
                        <w:shd w:val="clear" w:color="auto" w:fill="auto"/>
                        <w:hideMark/>
                      </w:tcPr>
                      <w:p w14:paraId="3B22F523"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TAK</w:t>
                        </w:r>
                      </w:p>
                    </w:tc>
                  </w:tr>
                  <w:tr w:rsidR="001257C5" w:rsidRPr="001257C5" w14:paraId="0E15EE9A"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7E3166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Pojemność odbiorcza</w:t>
                        </w:r>
                      </w:p>
                    </w:tc>
                    <w:tc>
                      <w:tcPr>
                        <w:tcW w:w="6940" w:type="dxa"/>
                        <w:tcBorders>
                          <w:top w:val="nil"/>
                          <w:left w:val="nil"/>
                          <w:bottom w:val="single" w:sz="4" w:space="0" w:color="auto"/>
                          <w:right w:val="single" w:sz="4" w:space="0" w:color="auto"/>
                        </w:tcBorders>
                        <w:shd w:val="clear" w:color="auto" w:fill="auto"/>
                        <w:hideMark/>
                      </w:tcPr>
                      <w:p w14:paraId="4DDF644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50 arkuszy</w:t>
                        </w:r>
                      </w:p>
                    </w:tc>
                  </w:tr>
                  <w:tr w:rsidR="001257C5" w:rsidRPr="001257C5" w14:paraId="47AE9D75"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A6F4D6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Wymagane interfejsy</w:t>
                        </w:r>
                      </w:p>
                    </w:tc>
                    <w:tc>
                      <w:tcPr>
                        <w:tcW w:w="6940" w:type="dxa"/>
                        <w:tcBorders>
                          <w:top w:val="nil"/>
                          <w:left w:val="nil"/>
                          <w:bottom w:val="single" w:sz="4" w:space="0" w:color="auto"/>
                          <w:right w:val="single" w:sz="4" w:space="0" w:color="auto"/>
                        </w:tcBorders>
                        <w:shd w:val="clear" w:color="auto" w:fill="auto"/>
                        <w:hideMark/>
                      </w:tcPr>
                      <w:p w14:paraId="1AF86E5D"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USB , WIFI</w:t>
                        </w:r>
                      </w:p>
                    </w:tc>
                  </w:tr>
                  <w:tr w:rsidR="001257C5" w:rsidRPr="001257C5" w14:paraId="533D1D43"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0DB69C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Obsługiwane protokoły</w:t>
                        </w:r>
                      </w:p>
                    </w:tc>
                    <w:tc>
                      <w:tcPr>
                        <w:tcW w:w="6940" w:type="dxa"/>
                        <w:tcBorders>
                          <w:top w:val="nil"/>
                          <w:left w:val="nil"/>
                          <w:bottom w:val="single" w:sz="4" w:space="0" w:color="auto"/>
                          <w:right w:val="single" w:sz="4" w:space="0" w:color="auto"/>
                        </w:tcBorders>
                        <w:shd w:val="clear" w:color="auto" w:fill="auto"/>
                        <w:hideMark/>
                      </w:tcPr>
                      <w:p w14:paraId="4C75835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TCP/IP, HTTP, HTTPS</w:t>
                        </w:r>
                      </w:p>
                    </w:tc>
                  </w:tr>
                  <w:tr w:rsidR="001257C5" w:rsidRPr="001257C5" w14:paraId="78BF786F"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6A98800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7775AEC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Windows Server 2012, Windows 10, Windows Server 2019</w:t>
                        </w:r>
                      </w:p>
                    </w:tc>
                  </w:tr>
                  <w:tr w:rsidR="001257C5" w:rsidRPr="001257C5" w14:paraId="12DDF6C7"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47C40A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Zasilanie</w:t>
                        </w:r>
                      </w:p>
                    </w:tc>
                    <w:tc>
                      <w:tcPr>
                        <w:tcW w:w="6940" w:type="dxa"/>
                        <w:tcBorders>
                          <w:top w:val="nil"/>
                          <w:left w:val="nil"/>
                          <w:bottom w:val="single" w:sz="4" w:space="0" w:color="auto"/>
                          <w:right w:val="single" w:sz="4" w:space="0" w:color="auto"/>
                        </w:tcBorders>
                        <w:shd w:val="clear" w:color="auto" w:fill="auto"/>
                        <w:hideMark/>
                      </w:tcPr>
                      <w:p w14:paraId="0DC9D43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220-240 V, 50/60 </w:t>
                        </w:r>
                        <w:proofErr w:type="spellStart"/>
                        <w:r w:rsidRPr="001257C5">
                          <w:rPr>
                            <w:rFonts w:ascii="Calibri" w:hAnsi="Calibri" w:cs="Calibri"/>
                            <w:lang w:eastAsia="pl-PL"/>
                          </w:rPr>
                          <w:t>Hz</w:t>
                        </w:r>
                        <w:proofErr w:type="spellEnd"/>
                      </w:p>
                    </w:tc>
                  </w:tr>
                  <w:tr w:rsidR="001257C5" w:rsidRPr="001257C5" w14:paraId="657D8DAE"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6850F2C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Gwarancja producenta</w:t>
                        </w:r>
                      </w:p>
                    </w:tc>
                    <w:tc>
                      <w:tcPr>
                        <w:tcW w:w="6940" w:type="dxa"/>
                        <w:tcBorders>
                          <w:top w:val="nil"/>
                          <w:left w:val="nil"/>
                          <w:bottom w:val="single" w:sz="4" w:space="0" w:color="auto"/>
                          <w:right w:val="single" w:sz="4" w:space="0" w:color="auto"/>
                        </w:tcBorders>
                        <w:shd w:val="clear" w:color="auto" w:fill="auto"/>
                        <w:hideMark/>
                      </w:tcPr>
                      <w:p w14:paraId="047DB46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36 miesięcy</w:t>
                        </w:r>
                      </w:p>
                    </w:tc>
                  </w:tr>
                  <w:tr w:rsidR="001257C5" w:rsidRPr="001257C5" w14:paraId="3C4DC3AC"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1CB13F0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Dodatkowo materiały eksploatacyjne</w:t>
                        </w:r>
                      </w:p>
                    </w:tc>
                    <w:tc>
                      <w:tcPr>
                        <w:tcW w:w="6940" w:type="dxa"/>
                        <w:tcBorders>
                          <w:top w:val="nil"/>
                          <w:left w:val="nil"/>
                          <w:bottom w:val="single" w:sz="4" w:space="0" w:color="auto"/>
                          <w:right w:val="single" w:sz="4" w:space="0" w:color="auto"/>
                        </w:tcBorders>
                        <w:shd w:val="clear" w:color="auto" w:fill="auto"/>
                        <w:hideMark/>
                      </w:tcPr>
                      <w:p w14:paraId="56CAC75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2 </w:t>
                        </w:r>
                        <w:proofErr w:type="spellStart"/>
                        <w:r w:rsidRPr="001257C5">
                          <w:rPr>
                            <w:rFonts w:ascii="Calibri" w:hAnsi="Calibri" w:cs="Calibri"/>
                            <w:lang w:eastAsia="pl-PL"/>
                          </w:rPr>
                          <w:t>szt</w:t>
                        </w:r>
                        <w:proofErr w:type="spellEnd"/>
                        <w:r w:rsidRPr="001257C5">
                          <w:rPr>
                            <w:rFonts w:ascii="Calibri" w:hAnsi="Calibri" w:cs="Calibri"/>
                            <w:lang w:eastAsia="pl-PL"/>
                          </w:rPr>
                          <w:t xml:space="preserve"> - zapasowe tonery oryginalne pasujące do modelu drukarki</w:t>
                        </w:r>
                      </w:p>
                    </w:tc>
                  </w:tr>
                  <w:tr w:rsidR="001257C5" w:rsidRPr="001257C5" w14:paraId="5C28C2E2"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0E58756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Waga</w:t>
                        </w:r>
                      </w:p>
                    </w:tc>
                    <w:tc>
                      <w:tcPr>
                        <w:tcW w:w="6940" w:type="dxa"/>
                        <w:tcBorders>
                          <w:top w:val="nil"/>
                          <w:left w:val="nil"/>
                          <w:bottom w:val="single" w:sz="4" w:space="0" w:color="auto"/>
                          <w:right w:val="single" w:sz="4" w:space="0" w:color="auto"/>
                        </w:tcBorders>
                        <w:shd w:val="clear" w:color="auto" w:fill="auto"/>
                        <w:hideMark/>
                      </w:tcPr>
                      <w:p w14:paraId="729BC02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 5kg bez opakowania</w:t>
                        </w:r>
                      </w:p>
                    </w:tc>
                  </w:tr>
                </w:tbl>
                <w:p w14:paraId="22C94307" w14:textId="59F325BC" w:rsidR="001257C5" w:rsidRDefault="001257C5" w:rsidP="001257C5">
                  <w:pPr>
                    <w:widowControl/>
                    <w:autoSpaceDE/>
                    <w:autoSpaceDN/>
                    <w:rPr>
                      <w:rFonts w:ascii="Calibri" w:hAnsi="Calibri" w:cs="Calibri"/>
                      <w:color w:val="000000"/>
                      <w:lang w:eastAsia="pl-PL"/>
                    </w:rPr>
                  </w:pPr>
                </w:p>
                <w:p w14:paraId="5FFB7629" w14:textId="4CF0ED11" w:rsidR="001257C5" w:rsidRDefault="001257C5" w:rsidP="001257C5">
                  <w:pPr>
                    <w:widowControl/>
                    <w:autoSpaceDE/>
                    <w:autoSpaceDN/>
                    <w:rPr>
                      <w:rFonts w:ascii="Calibri" w:hAnsi="Calibri" w:cs="Calibri"/>
                      <w:color w:val="000000"/>
                      <w:lang w:eastAsia="pl-PL"/>
                    </w:rPr>
                  </w:pPr>
                </w:p>
                <w:p w14:paraId="51C38DC6" w14:textId="5622D4A6" w:rsidR="001257C5" w:rsidRDefault="001257C5" w:rsidP="001257C5">
                  <w:pPr>
                    <w:widowControl/>
                    <w:autoSpaceDE/>
                    <w:autoSpaceDN/>
                    <w:rPr>
                      <w:rFonts w:ascii="Calibri" w:hAnsi="Calibri" w:cs="Calibri"/>
                      <w:color w:val="000000"/>
                      <w:lang w:eastAsia="pl-PL"/>
                    </w:rPr>
                  </w:pPr>
                </w:p>
                <w:p w14:paraId="1144B77A" w14:textId="143F8EA0" w:rsidR="001257C5" w:rsidRDefault="001257C5" w:rsidP="001257C5">
                  <w:pPr>
                    <w:widowControl/>
                    <w:autoSpaceDE/>
                    <w:autoSpaceDN/>
                    <w:rPr>
                      <w:rFonts w:ascii="Calibri" w:hAnsi="Calibri" w:cs="Calibri"/>
                      <w:color w:val="000000"/>
                      <w:lang w:eastAsia="pl-PL"/>
                    </w:rPr>
                  </w:pPr>
                </w:p>
                <w:p w14:paraId="654F58A7" w14:textId="3008F847" w:rsidR="001257C5" w:rsidRDefault="001257C5" w:rsidP="001257C5">
                  <w:pPr>
                    <w:widowControl/>
                    <w:autoSpaceDE/>
                    <w:autoSpaceDN/>
                    <w:rPr>
                      <w:rFonts w:ascii="Calibri" w:hAnsi="Calibri" w:cs="Calibri"/>
                      <w:color w:val="000000"/>
                      <w:lang w:eastAsia="pl-PL"/>
                    </w:rPr>
                  </w:pPr>
                </w:p>
                <w:p w14:paraId="63298E10" w14:textId="4C3BE696" w:rsidR="001257C5" w:rsidRDefault="001257C5" w:rsidP="001257C5">
                  <w:pPr>
                    <w:widowControl/>
                    <w:autoSpaceDE/>
                    <w:autoSpaceDN/>
                    <w:rPr>
                      <w:rFonts w:ascii="Calibri" w:hAnsi="Calibri" w:cs="Calibri"/>
                      <w:color w:val="000000"/>
                      <w:lang w:eastAsia="pl-PL"/>
                    </w:rPr>
                  </w:pPr>
                </w:p>
                <w:p w14:paraId="3109DC1D" w14:textId="77777777" w:rsidR="001257C5" w:rsidRPr="001257C5" w:rsidRDefault="001257C5" w:rsidP="001257C5">
                  <w:pPr>
                    <w:widowControl/>
                    <w:autoSpaceDE/>
                    <w:autoSpaceDN/>
                    <w:rPr>
                      <w:rFonts w:ascii="Calibri" w:hAnsi="Calibri" w:cs="Calibri"/>
                      <w:color w:val="000000"/>
                      <w:lang w:eastAsia="pl-PL"/>
                    </w:rPr>
                  </w:pPr>
                </w:p>
                <w:p w14:paraId="1E1D1EBD" w14:textId="403D1463"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 xml:space="preserve">Poz. 6-7  </w:t>
                  </w:r>
                  <w:r w:rsidR="002E7A7E">
                    <w:rPr>
                      <w:rFonts w:ascii="Calibri" w:hAnsi="Calibri" w:cs="Calibri"/>
                      <w:b/>
                      <w:bCs/>
                      <w:color w:val="000000"/>
                      <w:lang w:eastAsia="pl-PL"/>
                    </w:rPr>
                    <w:t>(OPCJA)</w:t>
                  </w:r>
                </w:p>
                <w:tbl>
                  <w:tblPr>
                    <w:tblW w:w="10687" w:type="dxa"/>
                    <w:tblCellMar>
                      <w:left w:w="70" w:type="dxa"/>
                      <w:right w:w="70" w:type="dxa"/>
                    </w:tblCellMar>
                    <w:tblLook w:val="04A0" w:firstRow="1" w:lastRow="0" w:firstColumn="1" w:lastColumn="0" w:noHBand="0" w:noVBand="1"/>
                  </w:tblPr>
                  <w:tblGrid>
                    <w:gridCol w:w="3800"/>
                    <w:gridCol w:w="6887"/>
                  </w:tblGrid>
                  <w:tr w:rsidR="001257C5" w:rsidRPr="001257C5" w14:paraId="18B9EB8A" w14:textId="77777777" w:rsidTr="00446D19">
                    <w:trPr>
                      <w:trHeight w:val="615"/>
                    </w:trPr>
                    <w:tc>
                      <w:tcPr>
                        <w:tcW w:w="10687" w:type="dxa"/>
                        <w:gridSpan w:val="2"/>
                        <w:tcBorders>
                          <w:top w:val="single" w:sz="8" w:space="0" w:color="000000"/>
                          <w:left w:val="single" w:sz="8" w:space="0" w:color="000000"/>
                          <w:bottom w:val="single" w:sz="4" w:space="0" w:color="000000"/>
                          <w:right w:val="nil"/>
                        </w:tcBorders>
                        <w:shd w:val="clear" w:color="FFFF00" w:fill="FFFF00"/>
                        <w:vAlign w:val="center"/>
                        <w:hideMark/>
                      </w:tcPr>
                      <w:p w14:paraId="5E30FF2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Urządzenie wielofunkcyjne format A4 ( 1 szt.) wraz z dodatkowym kompletem tonerów (3 komplety) </w:t>
                        </w:r>
                      </w:p>
                    </w:tc>
                  </w:tr>
                  <w:tr w:rsidR="001257C5" w:rsidRPr="001257C5" w14:paraId="26BCDC00" w14:textId="77777777" w:rsidTr="00446D19">
                    <w:trPr>
                      <w:trHeight w:val="6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2F8DDB9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ilość </w:t>
                        </w:r>
                      </w:p>
                    </w:tc>
                    <w:tc>
                      <w:tcPr>
                        <w:tcW w:w="6887" w:type="dxa"/>
                        <w:tcBorders>
                          <w:top w:val="nil"/>
                          <w:left w:val="nil"/>
                          <w:bottom w:val="single" w:sz="4" w:space="0" w:color="000000"/>
                          <w:right w:val="single" w:sz="4" w:space="0" w:color="000000"/>
                        </w:tcBorders>
                        <w:shd w:val="clear" w:color="FFFFFF" w:fill="FFFF00"/>
                        <w:noWrap/>
                        <w:vAlign w:val="center"/>
                        <w:hideMark/>
                      </w:tcPr>
                      <w:p w14:paraId="702DC3C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w:t>
                        </w:r>
                      </w:p>
                    </w:tc>
                  </w:tr>
                  <w:tr w:rsidR="001257C5" w:rsidRPr="001257C5" w14:paraId="412655A3"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3650A7B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Technologia druku</w:t>
                        </w:r>
                      </w:p>
                    </w:tc>
                    <w:tc>
                      <w:tcPr>
                        <w:tcW w:w="6887" w:type="dxa"/>
                        <w:tcBorders>
                          <w:top w:val="nil"/>
                          <w:left w:val="nil"/>
                          <w:bottom w:val="single" w:sz="4" w:space="0" w:color="auto"/>
                          <w:right w:val="single" w:sz="4" w:space="0" w:color="auto"/>
                        </w:tcBorders>
                        <w:shd w:val="clear" w:color="auto" w:fill="auto"/>
                        <w:hideMark/>
                      </w:tcPr>
                      <w:p w14:paraId="4F3F0EC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druk laserowy kolorowy, automatyczny druk dwustronny</w:t>
                        </w:r>
                      </w:p>
                    </w:tc>
                  </w:tr>
                  <w:tr w:rsidR="001257C5" w:rsidRPr="001257C5" w14:paraId="55F9F0BB"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6B01F4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Szybkość druku i kopiowania</w:t>
                        </w:r>
                      </w:p>
                    </w:tc>
                    <w:tc>
                      <w:tcPr>
                        <w:tcW w:w="6887" w:type="dxa"/>
                        <w:tcBorders>
                          <w:top w:val="nil"/>
                          <w:left w:val="nil"/>
                          <w:bottom w:val="single" w:sz="4" w:space="0" w:color="auto"/>
                          <w:right w:val="single" w:sz="4" w:space="0" w:color="auto"/>
                        </w:tcBorders>
                        <w:shd w:val="clear" w:color="auto" w:fill="auto"/>
                        <w:hideMark/>
                      </w:tcPr>
                      <w:p w14:paraId="5DAD21E3"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urządzenie umożliwia wydruk zadeklarowany przez producenta minimum 20 stron na minutę dla formatu A4 w trybie dwustronnym</w:t>
                        </w:r>
                      </w:p>
                    </w:tc>
                  </w:tr>
                  <w:tr w:rsidR="001257C5" w:rsidRPr="001257C5" w14:paraId="4FEF0E30"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0952C0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Czas oczekiwania na wydruk pierwszej strony w trybie druku</w:t>
                        </w:r>
                      </w:p>
                    </w:tc>
                    <w:tc>
                      <w:tcPr>
                        <w:tcW w:w="6887" w:type="dxa"/>
                        <w:tcBorders>
                          <w:top w:val="nil"/>
                          <w:left w:val="nil"/>
                          <w:bottom w:val="single" w:sz="4" w:space="0" w:color="auto"/>
                          <w:right w:val="single" w:sz="4" w:space="0" w:color="auto"/>
                        </w:tcBorders>
                        <w:shd w:val="clear" w:color="auto" w:fill="auto"/>
                        <w:hideMark/>
                      </w:tcPr>
                      <w:p w14:paraId="25C69FD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maksymalnie do 15 sekund                                                                           </w:t>
                        </w:r>
                      </w:p>
                    </w:tc>
                  </w:tr>
                  <w:tr w:rsidR="001257C5" w:rsidRPr="001257C5" w14:paraId="2F69CF3E"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10036C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Rozdzielczość optyczna druku i kopiowania </w:t>
                        </w:r>
                      </w:p>
                    </w:tc>
                    <w:tc>
                      <w:tcPr>
                        <w:tcW w:w="6887" w:type="dxa"/>
                        <w:tcBorders>
                          <w:top w:val="nil"/>
                          <w:left w:val="nil"/>
                          <w:bottom w:val="single" w:sz="4" w:space="0" w:color="auto"/>
                          <w:right w:val="single" w:sz="4" w:space="0" w:color="auto"/>
                        </w:tcBorders>
                        <w:shd w:val="clear" w:color="auto" w:fill="auto"/>
                        <w:hideMark/>
                      </w:tcPr>
                      <w:p w14:paraId="20426D5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minimum 600 x 600 </w:t>
                        </w:r>
                        <w:proofErr w:type="spellStart"/>
                        <w:r w:rsidRPr="001257C5">
                          <w:rPr>
                            <w:rFonts w:ascii="Calibri" w:hAnsi="Calibri" w:cs="Calibri"/>
                            <w:lang w:eastAsia="pl-PL"/>
                          </w:rPr>
                          <w:t>dpi</w:t>
                        </w:r>
                        <w:proofErr w:type="spellEnd"/>
                      </w:p>
                    </w:tc>
                  </w:tr>
                  <w:tr w:rsidR="001257C5" w:rsidRPr="001257C5" w14:paraId="52D1E9E2"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0940442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Kolorowy skaner</w:t>
                        </w:r>
                      </w:p>
                    </w:tc>
                    <w:tc>
                      <w:tcPr>
                        <w:tcW w:w="6887" w:type="dxa"/>
                        <w:tcBorders>
                          <w:top w:val="nil"/>
                          <w:left w:val="nil"/>
                          <w:bottom w:val="single" w:sz="4" w:space="0" w:color="auto"/>
                          <w:right w:val="single" w:sz="4" w:space="0" w:color="auto"/>
                        </w:tcBorders>
                        <w:shd w:val="clear" w:color="auto" w:fill="auto"/>
                        <w:hideMark/>
                      </w:tcPr>
                      <w:p w14:paraId="01847D9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tak, dwustronny jednoprzebiegowy z podajnikiem</w:t>
                        </w:r>
                      </w:p>
                    </w:tc>
                  </w:tr>
                  <w:tr w:rsidR="001257C5" w:rsidRPr="001257C5" w14:paraId="47C00644"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5A06648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Język wydruku</w:t>
                        </w:r>
                      </w:p>
                    </w:tc>
                    <w:tc>
                      <w:tcPr>
                        <w:tcW w:w="6887" w:type="dxa"/>
                        <w:tcBorders>
                          <w:top w:val="nil"/>
                          <w:left w:val="nil"/>
                          <w:bottom w:val="single" w:sz="4" w:space="0" w:color="auto"/>
                          <w:right w:val="single" w:sz="4" w:space="0" w:color="auto"/>
                        </w:tcBorders>
                        <w:shd w:val="clear" w:color="auto" w:fill="auto"/>
                        <w:hideMark/>
                      </w:tcPr>
                      <w:p w14:paraId="424AB9A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PCL6 lub PCL5, </w:t>
                        </w:r>
                        <w:proofErr w:type="spellStart"/>
                        <w:r w:rsidRPr="001257C5">
                          <w:rPr>
                            <w:rFonts w:ascii="Calibri" w:hAnsi="Calibri" w:cs="Calibri"/>
                            <w:lang w:eastAsia="pl-PL"/>
                          </w:rPr>
                          <w:t>PostScript</w:t>
                        </w:r>
                        <w:proofErr w:type="spellEnd"/>
                        <w:r w:rsidRPr="001257C5">
                          <w:rPr>
                            <w:rFonts w:ascii="Calibri" w:hAnsi="Calibri" w:cs="Calibri"/>
                            <w:lang w:eastAsia="pl-PL"/>
                          </w:rPr>
                          <w:t>, wymagany oryginalny sterownik producenta urządzenia, interfejs sterownika druku w języku polskim</w:t>
                        </w:r>
                      </w:p>
                    </w:tc>
                  </w:tr>
                  <w:tr w:rsidR="001257C5" w:rsidRPr="001257C5" w14:paraId="44C81920"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CBD420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podajniki papieru</w:t>
                        </w:r>
                      </w:p>
                    </w:tc>
                    <w:tc>
                      <w:tcPr>
                        <w:tcW w:w="6887" w:type="dxa"/>
                        <w:tcBorders>
                          <w:top w:val="nil"/>
                          <w:left w:val="nil"/>
                          <w:bottom w:val="single" w:sz="4" w:space="0" w:color="auto"/>
                          <w:right w:val="single" w:sz="4" w:space="0" w:color="auto"/>
                        </w:tcBorders>
                        <w:shd w:val="clear" w:color="auto" w:fill="auto"/>
                        <w:hideMark/>
                      </w:tcPr>
                      <w:p w14:paraId="739C0DBE"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podajnik główny - 250  arkuszy, podajnik automatyczny - 50 arkuszy</w:t>
                        </w:r>
                      </w:p>
                    </w:tc>
                  </w:tr>
                  <w:tr w:rsidR="001257C5" w:rsidRPr="001257C5" w14:paraId="624492CE"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4B78B81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Pojemność odbiorcza</w:t>
                        </w:r>
                      </w:p>
                    </w:tc>
                    <w:tc>
                      <w:tcPr>
                        <w:tcW w:w="6887" w:type="dxa"/>
                        <w:tcBorders>
                          <w:top w:val="nil"/>
                          <w:left w:val="nil"/>
                          <w:bottom w:val="single" w:sz="4" w:space="0" w:color="auto"/>
                          <w:right w:val="single" w:sz="4" w:space="0" w:color="auto"/>
                        </w:tcBorders>
                        <w:shd w:val="clear" w:color="auto" w:fill="auto"/>
                        <w:hideMark/>
                      </w:tcPr>
                      <w:p w14:paraId="713A3D0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150 arkuszy</w:t>
                        </w:r>
                      </w:p>
                    </w:tc>
                  </w:tr>
                  <w:tr w:rsidR="001257C5" w:rsidRPr="001257C5" w14:paraId="3A70060F"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BC0D18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Pamięć RAM</w:t>
                        </w:r>
                      </w:p>
                    </w:tc>
                    <w:tc>
                      <w:tcPr>
                        <w:tcW w:w="6887" w:type="dxa"/>
                        <w:tcBorders>
                          <w:top w:val="nil"/>
                          <w:left w:val="nil"/>
                          <w:bottom w:val="single" w:sz="4" w:space="0" w:color="auto"/>
                          <w:right w:val="single" w:sz="4" w:space="0" w:color="auto"/>
                        </w:tcBorders>
                        <w:shd w:val="clear" w:color="auto" w:fill="auto"/>
                        <w:hideMark/>
                      </w:tcPr>
                      <w:p w14:paraId="2F325EE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1GB</w:t>
                        </w:r>
                      </w:p>
                    </w:tc>
                  </w:tr>
                  <w:tr w:rsidR="001257C5" w:rsidRPr="001257C5" w14:paraId="3B74FAB7"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6A5392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Wymagane interfejsy</w:t>
                        </w:r>
                      </w:p>
                    </w:tc>
                    <w:tc>
                      <w:tcPr>
                        <w:tcW w:w="6887" w:type="dxa"/>
                        <w:tcBorders>
                          <w:top w:val="nil"/>
                          <w:left w:val="nil"/>
                          <w:bottom w:val="single" w:sz="4" w:space="0" w:color="auto"/>
                          <w:right w:val="single" w:sz="4" w:space="0" w:color="auto"/>
                        </w:tcBorders>
                        <w:shd w:val="clear" w:color="auto" w:fill="auto"/>
                        <w:hideMark/>
                      </w:tcPr>
                      <w:p w14:paraId="3B8D6BF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USB , złącze Ethernet  Rj-45</w:t>
                        </w:r>
                      </w:p>
                    </w:tc>
                  </w:tr>
                  <w:tr w:rsidR="001257C5" w:rsidRPr="001257C5" w14:paraId="62D23765"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1C3199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lastRenderedPageBreak/>
                          <w:t>Obsługiwane protokoły</w:t>
                        </w:r>
                      </w:p>
                    </w:tc>
                    <w:tc>
                      <w:tcPr>
                        <w:tcW w:w="6887" w:type="dxa"/>
                        <w:tcBorders>
                          <w:top w:val="nil"/>
                          <w:left w:val="nil"/>
                          <w:bottom w:val="single" w:sz="4" w:space="0" w:color="auto"/>
                          <w:right w:val="single" w:sz="4" w:space="0" w:color="auto"/>
                        </w:tcBorders>
                        <w:shd w:val="clear" w:color="auto" w:fill="auto"/>
                        <w:hideMark/>
                      </w:tcPr>
                      <w:p w14:paraId="04B9B14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SNMP, TCP/IP, HTTP, HTTPS</w:t>
                        </w:r>
                      </w:p>
                    </w:tc>
                  </w:tr>
                  <w:tr w:rsidR="001257C5" w:rsidRPr="001257C5" w14:paraId="3D5C2254"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35A418A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Dodatkowe funkcje</w:t>
                        </w:r>
                      </w:p>
                    </w:tc>
                    <w:tc>
                      <w:tcPr>
                        <w:tcW w:w="6887" w:type="dxa"/>
                        <w:tcBorders>
                          <w:top w:val="nil"/>
                          <w:left w:val="nil"/>
                          <w:bottom w:val="single" w:sz="4" w:space="0" w:color="auto"/>
                          <w:right w:val="single" w:sz="4" w:space="0" w:color="auto"/>
                        </w:tcBorders>
                        <w:shd w:val="clear" w:color="auto" w:fill="auto"/>
                        <w:hideMark/>
                      </w:tcPr>
                      <w:p w14:paraId="735274E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Skanowanie do e-mail w formacie PDF, bezpieczne drukowanie, drukowanie z USB</w:t>
                        </w:r>
                      </w:p>
                    </w:tc>
                  </w:tr>
                  <w:tr w:rsidR="001257C5" w:rsidRPr="001257C5" w14:paraId="2535EC73"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29DCAF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Kompatybilne sterowniki do systemów operacyjnych</w:t>
                        </w:r>
                      </w:p>
                    </w:tc>
                    <w:tc>
                      <w:tcPr>
                        <w:tcW w:w="6887" w:type="dxa"/>
                        <w:tcBorders>
                          <w:top w:val="nil"/>
                          <w:left w:val="nil"/>
                          <w:bottom w:val="single" w:sz="4" w:space="0" w:color="auto"/>
                          <w:right w:val="single" w:sz="4" w:space="0" w:color="auto"/>
                        </w:tcBorders>
                        <w:shd w:val="clear" w:color="auto" w:fill="auto"/>
                        <w:hideMark/>
                      </w:tcPr>
                      <w:p w14:paraId="4A7FD5B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Windows Server 2012, Windows 10</w:t>
                        </w:r>
                      </w:p>
                    </w:tc>
                  </w:tr>
                  <w:tr w:rsidR="001257C5" w:rsidRPr="001257C5" w14:paraId="62173680"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0BCC90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Zasilanie</w:t>
                        </w:r>
                      </w:p>
                    </w:tc>
                    <w:tc>
                      <w:tcPr>
                        <w:tcW w:w="6887" w:type="dxa"/>
                        <w:tcBorders>
                          <w:top w:val="nil"/>
                          <w:left w:val="nil"/>
                          <w:bottom w:val="single" w:sz="4" w:space="0" w:color="auto"/>
                          <w:right w:val="single" w:sz="4" w:space="0" w:color="auto"/>
                        </w:tcBorders>
                        <w:shd w:val="clear" w:color="auto" w:fill="auto"/>
                        <w:hideMark/>
                      </w:tcPr>
                      <w:p w14:paraId="0577DAF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220-240 V, 50/60 </w:t>
                        </w:r>
                        <w:proofErr w:type="spellStart"/>
                        <w:r w:rsidRPr="001257C5">
                          <w:rPr>
                            <w:rFonts w:ascii="Calibri" w:hAnsi="Calibri" w:cs="Calibri"/>
                            <w:lang w:eastAsia="pl-PL"/>
                          </w:rPr>
                          <w:t>Hz</w:t>
                        </w:r>
                        <w:proofErr w:type="spellEnd"/>
                      </w:p>
                    </w:tc>
                  </w:tr>
                  <w:tr w:rsidR="001257C5" w:rsidRPr="001257C5" w14:paraId="678DFE09"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F92BC5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Wyświetlacz</w:t>
                        </w:r>
                      </w:p>
                    </w:tc>
                    <w:tc>
                      <w:tcPr>
                        <w:tcW w:w="6887" w:type="dxa"/>
                        <w:tcBorders>
                          <w:top w:val="nil"/>
                          <w:left w:val="nil"/>
                          <w:bottom w:val="single" w:sz="4" w:space="0" w:color="auto"/>
                          <w:right w:val="single" w:sz="4" w:space="0" w:color="auto"/>
                        </w:tcBorders>
                        <w:shd w:val="clear" w:color="auto" w:fill="auto"/>
                        <w:hideMark/>
                      </w:tcPr>
                      <w:p w14:paraId="2B51434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Tak, kolorowy minimum 4,7 cala</w:t>
                        </w:r>
                      </w:p>
                    </w:tc>
                  </w:tr>
                  <w:tr w:rsidR="001257C5" w:rsidRPr="001257C5" w14:paraId="65DAAE0A"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4D578EE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Język menu</w:t>
                        </w:r>
                      </w:p>
                    </w:tc>
                    <w:tc>
                      <w:tcPr>
                        <w:tcW w:w="6887" w:type="dxa"/>
                        <w:tcBorders>
                          <w:top w:val="nil"/>
                          <w:left w:val="nil"/>
                          <w:bottom w:val="single" w:sz="4" w:space="0" w:color="auto"/>
                          <w:right w:val="single" w:sz="4" w:space="0" w:color="auto"/>
                        </w:tcBorders>
                        <w:shd w:val="clear" w:color="auto" w:fill="auto"/>
                        <w:hideMark/>
                      </w:tcPr>
                      <w:p w14:paraId="3312733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Polski, Angielski</w:t>
                        </w:r>
                      </w:p>
                    </w:tc>
                  </w:tr>
                  <w:tr w:rsidR="001257C5" w:rsidRPr="001257C5" w14:paraId="6D8DB1B3" w14:textId="77777777" w:rsidTr="00446D19">
                    <w:trPr>
                      <w:trHeight w:val="900"/>
                    </w:trPr>
                    <w:tc>
                      <w:tcPr>
                        <w:tcW w:w="3800" w:type="dxa"/>
                        <w:tcBorders>
                          <w:top w:val="nil"/>
                          <w:left w:val="single" w:sz="4" w:space="0" w:color="auto"/>
                          <w:bottom w:val="single" w:sz="4" w:space="0" w:color="auto"/>
                          <w:right w:val="single" w:sz="4" w:space="0" w:color="auto"/>
                        </w:tcBorders>
                        <w:shd w:val="clear" w:color="auto" w:fill="auto"/>
                        <w:hideMark/>
                      </w:tcPr>
                      <w:p w14:paraId="1153A42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Maksymalne wymiary urządzenia milimetrach, szerokość x głębokość x wysokość</w:t>
                        </w:r>
                      </w:p>
                    </w:tc>
                    <w:tc>
                      <w:tcPr>
                        <w:tcW w:w="6887" w:type="dxa"/>
                        <w:tcBorders>
                          <w:top w:val="nil"/>
                          <w:left w:val="nil"/>
                          <w:bottom w:val="single" w:sz="4" w:space="0" w:color="auto"/>
                          <w:right w:val="single" w:sz="4" w:space="0" w:color="auto"/>
                        </w:tcBorders>
                        <w:shd w:val="clear" w:color="auto" w:fill="auto"/>
                        <w:vAlign w:val="center"/>
                        <w:hideMark/>
                      </w:tcPr>
                      <w:p w14:paraId="50CD42E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475x510x500</w:t>
                        </w:r>
                      </w:p>
                    </w:tc>
                  </w:tr>
                  <w:tr w:rsidR="001257C5" w:rsidRPr="001257C5" w14:paraId="1092C648"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noWrap/>
                        <w:hideMark/>
                      </w:tcPr>
                      <w:p w14:paraId="6FE708ED"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Gwarancja producenta</w:t>
                        </w:r>
                      </w:p>
                    </w:tc>
                    <w:tc>
                      <w:tcPr>
                        <w:tcW w:w="6887" w:type="dxa"/>
                        <w:tcBorders>
                          <w:top w:val="nil"/>
                          <w:left w:val="nil"/>
                          <w:bottom w:val="single" w:sz="4" w:space="0" w:color="auto"/>
                          <w:right w:val="single" w:sz="4" w:space="0" w:color="auto"/>
                        </w:tcBorders>
                        <w:shd w:val="clear" w:color="auto" w:fill="auto"/>
                        <w:hideMark/>
                      </w:tcPr>
                      <w:p w14:paraId="0D4E515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36 miesięcy</w:t>
                        </w:r>
                      </w:p>
                    </w:tc>
                  </w:tr>
                  <w:tr w:rsidR="001257C5" w:rsidRPr="001257C5" w14:paraId="242B27ED"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noWrap/>
                        <w:hideMark/>
                      </w:tcPr>
                      <w:p w14:paraId="69CD659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Dodatkowo materiały eksploatacyjne</w:t>
                        </w:r>
                      </w:p>
                    </w:tc>
                    <w:tc>
                      <w:tcPr>
                        <w:tcW w:w="6887" w:type="dxa"/>
                        <w:tcBorders>
                          <w:top w:val="nil"/>
                          <w:left w:val="nil"/>
                          <w:bottom w:val="single" w:sz="4" w:space="0" w:color="auto"/>
                          <w:right w:val="single" w:sz="4" w:space="0" w:color="auto"/>
                        </w:tcBorders>
                        <w:shd w:val="clear" w:color="auto" w:fill="auto"/>
                        <w:hideMark/>
                      </w:tcPr>
                      <w:p w14:paraId="07BE220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 komplety tonerów oryginalnych pasujący do modelu drukarki, wydajność powyżej 4000str.</w:t>
                        </w:r>
                      </w:p>
                    </w:tc>
                  </w:tr>
                </w:tbl>
                <w:p w14:paraId="26A78558" w14:textId="77777777" w:rsidR="001257C5" w:rsidRPr="001257C5" w:rsidRDefault="001257C5" w:rsidP="001257C5">
                  <w:pPr>
                    <w:widowControl/>
                    <w:autoSpaceDE/>
                    <w:autoSpaceDN/>
                    <w:rPr>
                      <w:rFonts w:ascii="Calibri" w:hAnsi="Calibri" w:cs="Calibri"/>
                      <w:b/>
                      <w:bCs/>
                      <w:color w:val="000000"/>
                      <w:lang w:eastAsia="pl-PL"/>
                    </w:rPr>
                  </w:pPr>
                </w:p>
                <w:p w14:paraId="03B33712" w14:textId="77777777" w:rsidR="001257C5" w:rsidRPr="001257C5" w:rsidRDefault="001257C5" w:rsidP="001257C5">
                  <w:pPr>
                    <w:widowControl/>
                    <w:autoSpaceDE/>
                    <w:autoSpaceDN/>
                    <w:rPr>
                      <w:rFonts w:ascii="Calibri" w:hAnsi="Calibri" w:cs="Calibri"/>
                      <w:color w:val="000000"/>
                      <w:lang w:eastAsia="pl-PL"/>
                    </w:rPr>
                  </w:pPr>
                </w:p>
                <w:p w14:paraId="0D546690" w14:textId="77777777"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 xml:space="preserve">Poz. 8 </w:t>
                  </w:r>
                </w:p>
                <w:tbl>
                  <w:tblPr>
                    <w:tblW w:w="10692" w:type="dxa"/>
                    <w:tblCellMar>
                      <w:left w:w="70" w:type="dxa"/>
                      <w:right w:w="70" w:type="dxa"/>
                    </w:tblCellMar>
                    <w:tblLook w:val="04A0" w:firstRow="1" w:lastRow="0" w:firstColumn="1" w:lastColumn="0" w:noHBand="0" w:noVBand="1"/>
                  </w:tblPr>
                  <w:tblGrid>
                    <w:gridCol w:w="4014"/>
                    <w:gridCol w:w="6678"/>
                  </w:tblGrid>
                  <w:tr w:rsidR="001257C5" w:rsidRPr="001257C5" w14:paraId="6F0B48EC" w14:textId="77777777" w:rsidTr="00446D19">
                    <w:trPr>
                      <w:trHeight w:val="300"/>
                    </w:trPr>
                    <w:tc>
                      <w:tcPr>
                        <w:tcW w:w="10692"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79EF5E8D" w14:textId="77777777"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 xml:space="preserve">Niszczarka do dokumentów </w:t>
                        </w:r>
                      </w:p>
                    </w:tc>
                  </w:tr>
                  <w:tr w:rsidR="001257C5" w:rsidRPr="001257C5" w14:paraId="7C49568B" w14:textId="77777777" w:rsidTr="00446D19">
                    <w:trPr>
                      <w:trHeight w:val="300"/>
                    </w:trPr>
                    <w:tc>
                      <w:tcPr>
                        <w:tcW w:w="4014" w:type="dxa"/>
                        <w:tcBorders>
                          <w:top w:val="nil"/>
                          <w:left w:val="single" w:sz="4" w:space="0" w:color="auto"/>
                          <w:bottom w:val="single" w:sz="4" w:space="0" w:color="auto"/>
                          <w:right w:val="single" w:sz="4" w:space="0" w:color="auto"/>
                        </w:tcBorders>
                        <w:shd w:val="clear" w:color="000000" w:fill="FFFF00"/>
                        <w:noWrap/>
                        <w:vAlign w:val="bottom"/>
                        <w:hideMark/>
                      </w:tcPr>
                      <w:p w14:paraId="1EF96FC3"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ilość</w:t>
                        </w:r>
                      </w:p>
                    </w:tc>
                    <w:tc>
                      <w:tcPr>
                        <w:tcW w:w="6678" w:type="dxa"/>
                        <w:tcBorders>
                          <w:top w:val="nil"/>
                          <w:left w:val="nil"/>
                          <w:bottom w:val="single" w:sz="4" w:space="0" w:color="auto"/>
                          <w:right w:val="single" w:sz="4" w:space="0" w:color="auto"/>
                        </w:tcBorders>
                        <w:shd w:val="clear" w:color="000000" w:fill="FFFF00"/>
                        <w:noWrap/>
                        <w:vAlign w:val="bottom"/>
                        <w:hideMark/>
                      </w:tcPr>
                      <w:p w14:paraId="62414037"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 xml:space="preserve">2 </w:t>
                        </w:r>
                        <w:proofErr w:type="spellStart"/>
                        <w:r w:rsidRPr="001257C5">
                          <w:rPr>
                            <w:rFonts w:ascii="Calibri" w:hAnsi="Calibri" w:cs="Calibri"/>
                            <w:color w:val="000000"/>
                            <w:lang w:eastAsia="pl-PL"/>
                          </w:rPr>
                          <w:t>szt</w:t>
                        </w:r>
                        <w:proofErr w:type="spellEnd"/>
                      </w:p>
                    </w:tc>
                  </w:tr>
                  <w:tr w:rsidR="001257C5" w:rsidRPr="001257C5" w14:paraId="123F8F21"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248A0729"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Stopień bezpieczeństwa</w:t>
                        </w:r>
                      </w:p>
                    </w:tc>
                    <w:tc>
                      <w:tcPr>
                        <w:tcW w:w="6678" w:type="dxa"/>
                        <w:tcBorders>
                          <w:top w:val="nil"/>
                          <w:left w:val="nil"/>
                          <w:bottom w:val="single" w:sz="4" w:space="0" w:color="auto"/>
                          <w:right w:val="single" w:sz="4" w:space="0" w:color="auto"/>
                        </w:tcBorders>
                        <w:shd w:val="clear" w:color="auto" w:fill="auto"/>
                        <w:noWrap/>
                        <w:vAlign w:val="bottom"/>
                        <w:hideMark/>
                      </w:tcPr>
                      <w:p w14:paraId="5E4182B0"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P-4</w:t>
                        </w:r>
                      </w:p>
                    </w:tc>
                  </w:tr>
                  <w:tr w:rsidR="001257C5" w:rsidRPr="001257C5" w14:paraId="38B1507F"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2B629BC3"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Szybkość cięcia</w:t>
                        </w:r>
                      </w:p>
                    </w:tc>
                    <w:tc>
                      <w:tcPr>
                        <w:tcW w:w="6678" w:type="dxa"/>
                        <w:tcBorders>
                          <w:top w:val="nil"/>
                          <w:left w:val="nil"/>
                          <w:bottom w:val="single" w:sz="4" w:space="0" w:color="auto"/>
                          <w:right w:val="single" w:sz="4" w:space="0" w:color="auto"/>
                        </w:tcBorders>
                        <w:shd w:val="clear" w:color="auto" w:fill="auto"/>
                        <w:noWrap/>
                        <w:vAlign w:val="bottom"/>
                        <w:hideMark/>
                      </w:tcPr>
                      <w:p w14:paraId="00FE5937"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min. 60mm/s</w:t>
                        </w:r>
                      </w:p>
                    </w:tc>
                  </w:tr>
                  <w:tr w:rsidR="001257C5" w:rsidRPr="001257C5" w14:paraId="3AC7CB45"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0569F6DA"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Moc silnika</w:t>
                        </w:r>
                      </w:p>
                    </w:tc>
                    <w:tc>
                      <w:tcPr>
                        <w:tcW w:w="6678" w:type="dxa"/>
                        <w:tcBorders>
                          <w:top w:val="nil"/>
                          <w:left w:val="nil"/>
                          <w:bottom w:val="single" w:sz="4" w:space="0" w:color="auto"/>
                          <w:right w:val="single" w:sz="4" w:space="0" w:color="auto"/>
                        </w:tcBorders>
                        <w:shd w:val="clear" w:color="auto" w:fill="auto"/>
                        <w:noWrap/>
                        <w:vAlign w:val="bottom"/>
                        <w:hideMark/>
                      </w:tcPr>
                      <w:p w14:paraId="4D2FB88D"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500W</w:t>
                        </w:r>
                      </w:p>
                    </w:tc>
                  </w:tr>
                  <w:tr w:rsidR="001257C5" w:rsidRPr="001257C5" w14:paraId="782845D2"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1DCDEBF0"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zasilanie</w:t>
                        </w:r>
                      </w:p>
                    </w:tc>
                    <w:tc>
                      <w:tcPr>
                        <w:tcW w:w="6678" w:type="dxa"/>
                        <w:tcBorders>
                          <w:top w:val="nil"/>
                          <w:left w:val="nil"/>
                          <w:bottom w:val="single" w:sz="4" w:space="0" w:color="auto"/>
                          <w:right w:val="single" w:sz="4" w:space="0" w:color="auto"/>
                        </w:tcBorders>
                        <w:shd w:val="clear" w:color="auto" w:fill="auto"/>
                        <w:noWrap/>
                        <w:vAlign w:val="bottom"/>
                        <w:hideMark/>
                      </w:tcPr>
                      <w:p w14:paraId="7FE10FCE"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230V/50Hz</w:t>
                        </w:r>
                      </w:p>
                    </w:tc>
                  </w:tr>
                  <w:tr w:rsidR="001257C5" w:rsidRPr="001257C5" w14:paraId="2BB8749E"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3C0B9063"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Niszczone materiały</w:t>
                        </w:r>
                      </w:p>
                    </w:tc>
                    <w:tc>
                      <w:tcPr>
                        <w:tcW w:w="6678" w:type="dxa"/>
                        <w:tcBorders>
                          <w:top w:val="nil"/>
                          <w:left w:val="nil"/>
                          <w:bottom w:val="single" w:sz="4" w:space="0" w:color="auto"/>
                          <w:right w:val="single" w:sz="4" w:space="0" w:color="auto"/>
                        </w:tcBorders>
                        <w:shd w:val="clear" w:color="auto" w:fill="auto"/>
                        <w:noWrap/>
                        <w:vAlign w:val="bottom"/>
                        <w:hideMark/>
                      </w:tcPr>
                      <w:p w14:paraId="22AEECA0"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 xml:space="preserve">papier, </w:t>
                        </w:r>
                        <w:proofErr w:type="spellStart"/>
                        <w:r w:rsidRPr="001257C5">
                          <w:rPr>
                            <w:rFonts w:ascii="Calibri" w:hAnsi="Calibri" w:cs="Calibri"/>
                            <w:color w:val="000000"/>
                            <w:lang w:eastAsia="pl-PL"/>
                          </w:rPr>
                          <w:t>zszyfki</w:t>
                        </w:r>
                        <w:proofErr w:type="spellEnd"/>
                        <w:r w:rsidRPr="001257C5">
                          <w:rPr>
                            <w:rFonts w:ascii="Calibri" w:hAnsi="Calibri" w:cs="Calibri"/>
                            <w:color w:val="000000"/>
                            <w:lang w:eastAsia="pl-PL"/>
                          </w:rPr>
                          <w:t xml:space="preserve">, </w:t>
                        </w:r>
                        <w:proofErr w:type="spellStart"/>
                        <w:r w:rsidRPr="001257C5">
                          <w:rPr>
                            <w:rFonts w:ascii="Calibri" w:hAnsi="Calibri" w:cs="Calibri"/>
                            <w:color w:val="000000"/>
                            <w:lang w:eastAsia="pl-PL"/>
                          </w:rPr>
                          <w:t>spinacze,karty</w:t>
                        </w:r>
                        <w:proofErr w:type="spellEnd"/>
                        <w:r w:rsidRPr="001257C5">
                          <w:rPr>
                            <w:rFonts w:ascii="Calibri" w:hAnsi="Calibri" w:cs="Calibri"/>
                            <w:color w:val="000000"/>
                            <w:lang w:eastAsia="pl-PL"/>
                          </w:rPr>
                          <w:t xml:space="preserve"> kredytowe, CD/DVD</w:t>
                        </w:r>
                      </w:p>
                    </w:tc>
                  </w:tr>
                  <w:tr w:rsidR="001257C5" w:rsidRPr="001257C5" w14:paraId="6A07A96A"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5E5E979B"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Pojemność kosza zamykany w obudowie</w:t>
                        </w:r>
                      </w:p>
                    </w:tc>
                    <w:tc>
                      <w:tcPr>
                        <w:tcW w:w="6678" w:type="dxa"/>
                        <w:tcBorders>
                          <w:top w:val="nil"/>
                          <w:left w:val="nil"/>
                          <w:bottom w:val="single" w:sz="4" w:space="0" w:color="auto"/>
                          <w:right w:val="single" w:sz="4" w:space="0" w:color="auto"/>
                        </w:tcBorders>
                        <w:shd w:val="clear" w:color="auto" w:fill="auto"/>
                        <w:noWrap/>
                        <w:vAlign w:val="bottom"/>
                        <w:hideMark/>
                      </w:tcPr>
                      <w:p w14:paraId="6DEAF6B7"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od 120 litrów</w:t>
                        </w:r>
                      </w:p>
                    </w:tc>
                  </w:tr>
                  <w:tr w:rsidR="001257C5" w:rsidRPr="001257C5" w14:paraId="76D538E1"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42FB26BE"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lastRenderedPageBreak/>
                          <w:t>wydajność</w:t>
                        </w:r>
                      </w:p>
                    </w:tc>
                    <w:tc>
                      <w:tcPr>
                        <w:tcW w:w="6678" w:type="dxa"/>
                        <w:tcBorders>
                          <w:top w:val="nil"/>
                          <w:left w:val="nil"/>
                          <w:bottom w:val="single" w:sz="4" w:space="0" w:color="auto"/>
                          <w:right w:val="single" w:sz="4" w:space="0" w:color="auto"/>
                        </w:tcBorders>
                        <w:shd w:val="clear" w:color="auto" w:fill="auto"/>
                        <w:noWrap/>
                        <w:vAlign w:val="bottom"/>
                        <w:hideMark/>
                      </w:tcPr>
                      <w:p w14:paraId="380A1BB1"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45kg/h</w:t>
                        </w:r>
                      </w:p>
                    </w:tc>
                  </w:tr>
                  <w:tr w:rsidR="001257C5" w:rsidRPr="001257C5" w14:paraId="6C9801BC"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6CF3F8EF"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Gwarancja</w:t>
                        </w:r>
                      </w:p>
                    </w:tc>
                    <w:tc>
                      <w:tcPr>
                        <w:tcW w:w="6678" w:type="dxa"/>
                        <w:tcBorders>
                          <w:top w:val="nil"/>
                          <w:left w:val="nil"/>
                          <w:bottom w:val="single" w:sz="4" w:space="0" w:color="auto"/>
                          <w:right w:val="single" w:sz="4" w:space="0" w:color="auto"/>
                        </w:tcBorders>
                        <w:shd w:val="clear" w:color="auto" w:fill="auto"/>
                        <w:noWrap/>
                        <w:vAlign w:val="bottom"/>
                        <w:hideMark/>
                      </w:tcPr>
                      <w:p w14:paraId="66A1E9EC"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24 miesiące</w:t>
                        </w:r>
                      </w:p>
                    </w:tc>
                  </w:tr>
                </w:tbl>
                <w:p w14:paraId="1E8784EE" w14:textId="624E1348" w:rsidR="001257C5" w:rsidRDefault="001257C5" w:rsidP="001257C5">
                  <w:pPr>
                    <w:widowControl/>
                    <w:autoSpaceDE/>
                    <w:autoSpaceDN/>
                    <w:rPr>
                      <w:rFonts w:ascii="Calibri" w:hAnsi="Calibri" w:cs="Calibri"/>
                      <w:color w:val="000000"/>
                      <w:lang w:eastAsia="pl-PL"/>
                    </w:rPr>
                  </w:pPr>
                </w:p>
                <w:p w14:paraId="6846ADAF" w14:textId="77777777" w:rsidR="001257C5" w:rsidRPr="001257C5" w:rsidRDefault="001257C5" w:rsidP="001257C5">
                  <w:pPr>
                    <w:widowControl/>
                    <w:autoSpaceDE/>
                    <w:autoSpaceDN/>
                    <w:rPr>
                      <w:rFonts w:ascii="Calibri" w:hAnsi="Calibri" w:cs="Calibri"/>
                      <w:color w:val="000000"/>
                      <w:lang w:eastAsia="pl-PL"/>
                    </w:rPr>
                  </w:pPr>
                </w:p>
                <w:p w14:paraId="50036D36" w14:textId="77777777"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 xml:space="preserve">Poz. 9. Niszczarka </w:t>
                  </w:r>
                </w:p>
                <w:tbl>
                  <w:tblPr>
                    <w:tblW w:w="10834" w:type="dxa"/>
                    <w:tblCellMar>
                      <w:left w:w="70" w:type="dxa"/>
                      <w:right w:w="70" w:type="dxa"/>
                    </w:tblCellMar>
                    <w:tblLook w:val="04A0" w:firstRow="1" w:lastRow="0" w:firstColumn="1" w:lastColumn="0" w:noHBand="0" w:noVBand="1"/>
                  </w:tblPr>
                  <w:tblGrid>
                    <w:gridCol w:w="5872"/>
                    <w:gridCol w:w="4962"/>
                  </w:tblGrid>
                  <w:tr w:rsidR="001257C5" w:rsidRPr="001257C5" w14:paraId="3A1CA283" w14:textId="77777777" w:rsidTr="00446D19">
                    <w:trPr>
                      <w:trHeight w:val="431"/>
                    </w:trPr>
                    <w:tc>
                      <w:tcPr>
                        <w:tcW w:w="10834"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2E8186C9"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 xml:space="preserve">Niszczarka </w:t>
                        </w:r>
                      </w:p>
                    </w:tc>
                  </w:tr>
                  <w:tr w:rsidR="001257C5" w:rsidRPr="001257C5" w14:paraId="73223235" w14:textId="77777777" w:rsidTr="00446D19">
                    <w:trPr>
                      <w:trHeight w:val="300"/>
                    </w:trPr>
                    <w:tc>
                      <w:tcPr>
                        <w:tcW w:w="5872" w:type="dxa"/>
                        <w:tcBorders>
                          <w:top w:val="nil"/>
                          <w:left w:val="single" w:sz="4" w:space="0" w:color="auto"/>
                          <w:bottom w:val="single" w:sz="4" w:space="0" w:color="auto"/>
                          <w:right w:val="single" w:sz="4" w:space="0" w:color="auto"/>
                        </w:tcBorders>
                        <w:shd w:val="clear" w:color="000000" w:fill="FFFF00"/>
                        <w:noWrap/>
                        <w:vAlign w:val="bottom"/>
                        <w:hideMark/>
                      </w:tcPr>
                      <w:p w14:paraId="77935F17"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ilość</w:t>
                        </w:r>
                      </w:p>
                    </w:tc>
                    <w:tc>
                      <w:tcPr>
                        <w:tcW w:w="4962" w:type="dxa"/>
                        <w:tcBorders>
                          <w:top w:val="nil"/>
                          <w:left w:val="nil"/>
                          <w:bottom w:val="single" w:sz="4" w:space="0" w:color="auto"/>
                          <w:right w:val="single" w:sz="4" w:space="0" w:color="auto"/>
                        </w:tcBorders>
                        <w:shd w:val="clear" w:color="000000" w:fill="FFFF00"/>
                        <w:noWrap/>
                        <w:vAlign w:val="bottom"/>
                        <w:hideMark/>
                      </w:tcPr>
                      <w:p w14:paraId="6BB3FDF3"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 xml:space="preserve">1 </w:t>
                        </w:r>
                        <w:proofErr w:type="spellStart"/>
                        <w:r w:rsidRPr="001257C5">
                          <w:rPr>
                            <w:rFonts w:ascii="Calibri" w:hAnsi="Calibri" w:cs="Calibri"/>
                            <w:color w:val="000000"/>
                            <w:lang w:eastAsia="pl-PL"/>
                          </w:rPr>
                          <w:t>szt</w:t>
                        </w:r>
                        <w:proofErr w:type="spellEnd"/>
                      </w:p>
                    </w:tc>
                  </w:tr>
                  <w:tr w:rsidR="001257C5" w:rsidRPr="001257C5" w14:paraId="2F6024BD"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01ED20DB"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Stopień bezpieczeństwa</w:t>
                        </w:r>
                      </w:p>
                    </w:tc>
                    <w:tc>
                      <w:tcPr>
                        <w:tcW w:w="4962" w:type="dxa"/>
                        <w:tcBorders>
                          <w:top w:val="nil"/>
                          <w:left w:val="nil"/>
                          <w:bottom w:val="single" w:sz="4" w:space="0" w:color="auto"/>
                          <w:right w:val="single" w:sz="4" w:space="0" w:color="auto"/>
                        </w:tcBorders>
                        <w:shd w:val="clear" w:color="auto" w:fill="auto"/>
                        <w:noWrap/>
                        <w:vAlign w:val="bottom"/>
                        <w:hideMark/>
                      </w:tcPr>
                      <w:p w14:paraId="01121FF2"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P-4</w:t>
                        </w:r>
                      </w:p>
                    </w:tc>
                  </w:tr>
                  <w:tr w:rsidR="001257C5" w:rsidRPr="001257C5" w14:paraId="3DC4C4A5"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166E3C60"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Wymiary maksymalne</w:t>
                        </w:r>
                      </w:p>
                    </w:tc>
                    <w:tc>
                      <w:tcPr>
                        <w:tcW w:w="4962" w:type="dxa"/>
                        <w:tcBorders>
                          <w:top w:val="nil"/>
                          <w:left w:val="nil"/>
                          <w:bottom w:val="single" w:sz="4" w:space="0" w:color="auto"/>
                          <w:right w:val="single" w:sz="4" w:space="0" w:color="auto"/>
                        </w:tcBorders>
                        <w:shd w:val="clear" w:color="auto" w:fill="auto"/>
                        <w:noWrap/>
                        <w:vAlign w:val="bottom"/>
                        <w:hideMark/>
                      </w:tcPr>
                      <w:p w14:paraId="1E0EEDC8"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wysokość  62cm, szerokość 45cm, głębokość 35cm</w:t>
                        </w:r>
                      </w:p>
                    </w:tc>
                  </w:tr>
                  <w:tr w:rsidR="001257C5" w:rsidRPr="001257C5" w14:paraId="029C2C04"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40B8CBDD"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zasilanie</w:t>
                        </w:r>
                      </w:p>
                    </w:tc>
                    <w:tc>
                      <w:tcPr>
                        <w:tcW w:w="4962" w:type="dxa"/>
                        <w:tcBorders>
                          <w:top w:val="nil"/>
                          <w:left w:val="nil"/>
                          <w:bottom w:val="single" w:sz="4" w:space="0" w:color="auto"/>
                          <w:right w:val="single" w:sz="4" w:space="0" w:color="auto"/>
                        </w:tcBorders>
                        <w:shd w:val="clear" w:color="auto" w:fill="auto"/>
                        <w:noWrap/>
                        <w:vAlign w:val="bottom"/>
                        <w:hideMark/>
                      </w:tcPr>
                      <w:p w14:paraId="0C71BE3F"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230V/50Hz</w:t>
                        </w:r>
                      </w:p>
                    </w:tc>
                  </w:tr>
                  <w:tr w:rsidR="001257C5" w:rsidRPr="001257C5" w14:paraId="7388B2E1"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3C51409D"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Niszczone materiały</w:t>
                        </w:r>
                      </w:p>
                    </w:tc>
                    <w:tc>
                      <w:tcPr>
                        <w:tcW w:w="4962" w:type="dxa"/>
                        <w:tcBorders>
                          <w:top w:val="nil"/>
                          <w:left w:val="nil"/>
                          <w:bottom w:val="single" w:sz="4" w:space="0" w:color="auto"/>
                          <w:right w:val="single" w:sz="4" w:space="0" w:color="auto"/>
                        </w:tcBorders>
                        <w:shd w:val="clear" w:color="auto" w:fill="auto"/>
                        <w:noWrap/>
                        <w:vAlign w:val="bottom"/>
                        <w:hideMark/>
                      </w:tcPr>
                      <w:p w14:paraId="1428927E"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 xml:space="preserve">papier A4, </w:t>
                        </w:r>
                        <w:proofErr w:type="spellStart"/>
                        <w:r w:rsidRPr="001257C5">
                          <w:rPr>
                            <w:rFonts w:ascii="Calibri" w:hAnsi="Calibri" w:cs="Calibri"/>
                            <w:color w:val="000000"/>
                            <w:lang w:eastAsia="pl-PL"/>
                          </w:rPr>
                          <w:t>zszyfki</w:t>
                        </w:r>
                        <w:proofErr w:type="spellEnd"/>
                        <w:r w:rsidRPr="001257C5">
                          <w:rPr>
                            <w:rFonts w:ascii="Calibri" w:hAnsi="Calibri" w:cs="Calibri"/>
                            <w:color w:val="000000"/>
                            <w:lang w:eastAsia="pl-PL"/>
                          </w:rPr>
                          <w:t xml:space="preserve">, </w:t>
                        </w:r>
                        <w:proofErr w:type="spellStart"/>
                        <w:r w:rsidRPr="001257C5">
                          <w:rPr>
                            <w:rFonts w:ascii="Calibri" w:hAnsi="Calibri" w:cs="Calibri"/>
                            <w:color w:val="000000"/>
                            <w:lang w:eastAsia="pl-PL"/>
                          </w:rPr>
                          <w:t>spinacze,karty</w:t>
                        </w:r>
                        <w:proofErr w:type="spellEnd"/>
                        <w:r w:rsidRPr="001257C5">
                          <w:rPr>
                            <w:rFonts w:ascii="Calibri" w:hAnsi="Calibri" w:cs="Calibri"/>
                            <w:color w:val="000000"/>
                            <w:lang w:eastAsia="pl-PL"/>
                          </w:rPr>
                          <w:t xml:space="preserve"> kredytowe, CD/DVD</w:t>
                        </w:r>
                      </w:p>
                    </w:tc>
                  </w:tr>
                  <w:tr w:rsidR="001257C5" w:rsidRPr="001257C5" w14:paraId="761C6CF9"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5E434A09"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Pojemność kosza zamykany w obudowie</w:t>
                        </w:r>
                      </w:p>
                    </w:tc>
                    <w:tc>
                      <w:tcPr>
                        <w:tcW w:w="4962" w:type="dxa"/>
                        <w:tcBorders>
                          <w:top w:val="nil"/>
                          <w:left w:val="nil"/>
                          <w:bottom w:val="single" w:sz="4" w:space="0" w:color="auto"/>
                          <w:right w:val="single" w:sz="4" w:space="0" w:color="auto"/>
                        </w:tcBorders>
                        <w:shd w:val="clear" w:color="auto" w:fill="auto"/>
                        <w:noWrap/>
                        <w:vAlign w:val="bottom"/>
                        <w:hideMark/>
                      </w:tcPr>
                      <w:p w14:paraId="567C357A"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minimum 33 litry</w:t>
                        </w:r>
                      </w:p>
                    </w:tc>
                  </w:tr>
                  <w:tr w:rsidR="001257C5" w:rsidRPr="001257C5" w14:paraId="290E1DD6"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3B8D7CA0"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Gwarancja</w:t>
                        </w:r>
                      </w:p>
                    </w:tc>
                    <w:tc>
                      <w:tcPr>
                        <w:tcW w:w="4962" w:type="dxa"/>
                        <w:tcBorders>
                          <w:top w:val="nil"/>
                          <w:left w:val="nil"/>
                          <w:bottom w:val="single" w:sz="4" w:space="0" w:color="auto"/>
                          <w:right w:val="single" w:sz="4" w:space="0" w:color="auto"/>
                        </w:tcBorders>
                        <w:shd w:val="clear" w:color="auto" w:fill="auto"/>
                        <w:noWrap/>
                        <w:vAlign w:val="bottom"/>
                        <w:hideMark/>
                      </w:tcPr>
                      <w:p w14:paraId="3DF2DCD1" w14:textId="77777777" w:rsidR="001257C5" w:rsidRPr="001257C5" w:rsidRDefault="001257C5" w:rsidP="001257C5">
                        <w:pPr>
                          <w:widowControl/>
                          <w:autoSpaceDE/>
                          <w:autoSpaceDN/>
                          <w:rPr>
                            <w:rFonts w:ascii="Calibri" w:hAnsi="Calibri" w:cs="Calibri"/>
                            <w:color w:val="000000"/>
                            <w:lang w:eastAsia="pl-PL"/>
                          </w:rPr>
                        </w:pPr>
                        <w:r w:rsidRPr="001257C5">
                          <w:rPr>
                            <w:rFonts w:ascii="Calibri" w:hAnsi="Calibri" w:cs="Calibri"/>
                            <w:color w:val="000000"/>
                            <w:lang w:eastAsia="pl-PL"/>
                          </w:rPr>
                          <w:t>24 miesiące</w:t>
                        </w:r>
                      </w:p>
                    </w:tc>
                  </w:tr>
                </w:tbl>
                <w:p w14:paraId="1D9B6167" w14:textId="77777777" w:rsidR="001257C5" w:rsidRPr="001257C5" w:rsidRDefault="001257C5" w:rsidP="001257C5">
                  <w:pPr>
                    <w:widowControl/>
                    <w:autoSpaceDE/>
                    <w:autoSpaceDN/>
                    <w:rPr>
                      <w:rFonts w:ascii="Calibri" w:hAnsi="Calibri" w:cs="Calibri"/>
                      <w:color w:val="000000"/>
                      <w:lang w:eastAsia="pl-PL"/>
                    </w:rPr>
                  </w:pPr>
                </w:p>
                <w:p w14:paraId="6CF46AE8" w14:textId="77777777"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Poz. 10 -11</w:t>
                  </w:r>
                </w:p>
                <w:p w14:paraId="77B632D9" w14:textId="1E0919A4" w:rsidR="001257C5" w:rsidRPr="001257C5" w:rsidRDefault="001257C5" w:rsidP="001257C5">
                  <w:pPr>
                    <w:widowControl/>
                    <w:autoSpaceDE/>
                    <w:autoSpaceDN/>
                    <w:rPr>
                      <w:rFonts w:ascii="Calibri" w:hAnsi="Calibri" w:cs="Calibri"/>
                      <w:b/>
                      <w:bCs/>
                      <w:color w:val="000000"/>
                      <w:lang w:eastAsia="pl-PL"/>
                    </w:rPr>
                  </w:pPr>
                  <w:r w:rsidRPr="001257C5">
                    <w:rPr>
                      <w:rFonts w:ascii="Calibri" w:hAnsi="Calibri" w:cs="Calibri"/>
                      <w:b/>
                      <w:bCs/>
                      <w:color w:val="000000"/>
                      <w:lang w:eastAsia="pl-PL"/>
                    </w:rPr>
                    <w:t>Urządzenie wielofunkcyjne kopiowanie, skanowanie, drukowanie</w:t>
                  </w:r>
                  <w:r w:rsidR="002E7A7E">
                    <w:rPr>
                      <w:rFonts w:ascii="Calibri" w:hAnsi="Calibri" w:cs="Calibri"/>
                      <w:b/>
                      <w:bCs/>
                      <w:color w:val="000000"/>
                      <w:lang w:eastAsia="pl-PL"/>
                    </w:rPr>
                    <w:t xml:space="preserve"> ( w tym 1 szt. Urządzenia opcja i 3 szt. Tonerów zapasowych)</w:t>
                  </w:r>
                </w:p>
                <w:tbl>
                  <w:tblPr>
                    <w:tblW w:w="10829" w:type="dxa"/>
                    <w:tblCellMar>
                      <w:left w:w="70" w:type="dxa"/>
                      <w:right w:w="70" w:type="dxa"/>
                    </w:tblCellMar>
                    <w:tblLook w:val="04A0" w:firstRow="1" w:lastRow="0" w:firstColumn="1" w:lastColumn="0" w:noHBand="0" w:noVBand="1"/>
                  </w:tblPr>
                  <w:tblGrid>
                    <w:gridCol w:w="6293"/>
                    <w:gridCol w:w="4536"/>
                  </w:tblGrid>
                  <w:tr w:rsidR="001257C5" w:rsidRPr="001257C5" w14:paraId="0C71F0D4" w14:textId="77777777" w:rsidTr="00446D19">
                    <w:trPr>
                      <w:trHeight w:val="315"/>
                    </w:trPr>
                    <w:tc>
                      <w:tcPr>
                        <w:tcW w:w="10829"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23C9B6AE" w14:textId="77777777" w:rsidR="001257C5" w:rsidRPr="001257C5" w:rsidRDefault="001257C5" w:rsidP="001257C5">
                        <w:pPr>
                          <w:widowControl/>
                          <w:autoSpaceDE/>
                          <w:autoSpaceDN/>
                          <w:rPr>
                            <w:rFonts w:ascii="Calibri" w:hAnsi="Calibri" w:cs="Calibri"/>
                            <w:lang w:eastAsia="pl-PL"/>
                          </w:rPr>
                        </w:pPr>
                        <w:bookmarkStart w:id="1" w:name="RANGE!A1:B20"/>
                        <w:r w:rsidRPr="001257C5">
                          <w:rPr>
                            <w:rFonts w:ascii="Calibri" w:hAnsi="Calibri" w:cs="Calibri"/>
                            <w:lang w:eastAsia="pl-PL"/>
                          </w:rPr>
                          <w:t>Urządzenie wielofunkcyjne monochromatyczne( 2 szt.) wraz z zestawem tonerów zapasowych (6 szt.)</w:t>
                        </w:r>
                        <w:bookmarkEnd w:id="1"/>
                      </w:p>
                    </w:tc>
                  </w:tr>
                  <w:tr w:rsidR="001257C5" w:rsidRPr="001257C5" w14:paraId="626AF3E2" w14:textId="77777777" w:rsidTr="00446D19">
                    <w:trPr>
                      <w:trHeight w:val="315"/>
                    </w:trPr>
                    <w:tc>
                      <w:tcPr>
                        <w:tcW w:w="6293" w:type="dxa"/>
                        <w:tcBorders>
                          <w:top w:val="nil"/>
                          <w:left w:val="single" w:sz="4" w:space="0" w:color="000000"/>
                          <w:bottom w:val="single" w:sz="4" w:space="0" w:color="000000"/>
                          <w:right w:val="single" w:sz="4" w:space="0" w:color="000000"/>
                        </w:tcBorders>
                        <w:shd w:val="clear" w:color="FFFFFF" w:fill="FFFF00"/>
                        <w:noWrap/>
                        <w:vAlign w:val="center"/>
                        <w:hideMark/>
                      </w:tcPr>
                      <w:p w14:paraId="0A30B0A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ilość </w:t>
                        </w:r>
                      </w:p>
                    </w:tc>
                    <w:tc>
                      <w:tcPr>
                        <w:tcW w:w="4536" w:type="dxa"/>
                        <w:tcBorders>
                          <w:top w:val="nil"/>
                          <w:left w:val="nil"/>
                          <w:bottom w:val="single" w:sz="4" w:space="0" w:color="000000"/>
                          <w:right w:val="single" w:sz="4" w:space="0" w:color="000000"/>
                        </w:tcBorders>
                        <w:shd w:val="clear" w:color="FFFFFF" w:fill="FFFF00"/>
                        <w:noWrap/>
                        <w:vAlign w:val="center"/>
                        <w:hideMark/>
                      </w:tcPr>
                      <w:p w14:paraId="08F60D5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2</w:t>
                        </w:r>
                      </w:p>
                    </w:tc>
                  </w:tr>
                  <w:tr w:rsidR="001257C5" w:rsidRPr="001257C5" w14:paraId="5F52F674"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3C1B1C2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Technologia druku</w:t>
                        </w:r>
                      </w:p>
                    </w:tc>
                    <w:tc>
                      <w:tcPr>
                        <w:tcW w:w="4536" w:type="dxa"/>
                        <w:tcBorders>
                          <w:top w:val="nil"/>
                          <w:left w:val="nil"/>
                          <w:bottom w:val="single" w:sz="4" w:space="0" w:color="auto"/>
                          <w:right w:val="single" w:sz="4" w:space="0" w:color="auto"/>
                        </w:tcBorders>
                        <w:shd w:val="clear" w:color="auto" w:fill="auto"/>
                        <w:hideMark/>
                      </w:tcPr>
                      <w:p w14:paraId="771442C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druk laserowy monochromatyczny, automatyczny druk dwustronny w standardzie/ Technologia druku LED</w:t>
                        </w:r>
                      </w:p>
                    </w:tc>
                  </w:tr>
                  <w:tr w:rsidR="001257C5" w:rsidRPr="001257C5" w14:paraId="08714D86"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0CC5AD7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Szybkość druku</w:t>
                        </w:r>
                      </w:p>
                    </w:tc>
                    <w:tc>
                      <w:tcPr>
                        <w:tcW w:w="4536" w:type="dxa"/>
                        <w:tcBorders>
                          <w:top w:val="nil"/>
                          <w:left w:val="nil"/>
                          <w:bottom w:val="single" w:sz="4" w:space="0" w:color="auto"/>
                          <w:right w:val="single" w:sz="4" w:space="0" w:color="auto"/>
                        </w:tcBorders>
                        <w:shd w:val="clear" w:color="auto" w:fill="auto"/>
                        <w:hideMark/>
                      </w:tcPr>
                      <w:p w14:paraId="169C623C"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urządzenie umożliwia wydruk do 22 stron na minutę dla formatu A4  zarówno w trybie jednostronnym i dwustronnym</w:t>
                        </w:r>
                      </w:p>
                    </w:tc>
                  </w:tr>
                  <w:tr w:rsidR="001257C5" w:rsidRPr="001257C5" w14:paraId="38D5CA20"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7DB7CA3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Czas oczekiwania na kopię pierwszej strony A4 mono</w:t>
                        </w:r>
                      </w:p>
                    </w:tc>
                    <w:tc>
                      <w:tcPr>
                        <w:tcW w:w="4536" w:type="dxa"/>
                        <w:tcBorders>
                          <w:top w:val="nil"/>
                          <w:left w:val="nil"/>
                          <w:bottom w:val="single" w:sz="4" w:space="0" w:color="auto"/>
                          <w:right w:val="single" w:sz="4" w:space="0" w:color="auto"/>
                        </w:tcBorders>
                        <w:shd w:val="clear" w:color="auto" w:fill="auto"/>
                        <w:hideMark/>
                      </w:tcPr>
                      <w:p w14:paraId="0ED5BD8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 6 sekund</w:t>
                        </w:r>
                      </w:p>
                    </w:tc>
                  </w:tr>
                  <w:tr w:rsidR="001257C5" w:rsidRPr="001257C5" w14:paraId="5F2516FE"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7CB809C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Czas nagrzewania</w:t>
                        </w:r>
                      </w:p>
                    </w:tc>
                    <w:tc>
                      <w:tcPr>
                        <w:tcW w:w="4536" w:type="dxa"/>
                        <w:tcBorders>
                          <w:top w:val="nil"/>
                          <w:left w:val="nil"/>
                          <w:bottom w:val="single" w:sz="4" w:space="0" w:color="auto"/>
                          <w:right w:val="single" w:sz="4" w:space="0" w:color="auto"/>
                        </w:tcBorders>
                        <w:shd w:val="clear" w:color="auto" w:fill="auto"/>
                        <w:hideMark/>
                      </w:tcPr>
                      <w:p w14:paraId="3B5C4DE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do 20 sekund</w:t>
                        </w:r>
                      </w:p>
                    </w:tc>
                  </w:tr>
                  <w:tr w:rsidR="001257C5" w:rsidRPr="001257C5" w14:paraId="0AC6AC7B"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CEFEF1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Pamięć RAM</w:t>
                        </w:r>
                      </w:p>
                    </w:tc>
                    <w:tc>
                      <w:tcPr>
                        <w:tcW w:w="4536" w:type="dxa"/>
                        <w:tcBorders>
                          <w:top w:val="nil"/>
                          <w:left w:val="nil"/>
                          <w:bottom w:val="single" w:sz="4" w:space="0" w:color="auto"/>
                          <w:right w:val="single" w:sz="4" w:space="0" w:color="auto"/>
                        </w:tcBorders>
                        <w:shd w:val="clear" w:color="auto" w:fill="auto"/>
                        <w:hideMark/>
                      </w:tcPr>
                      <w:p w14:paraId="0BB3C62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2GB</w:t>
                        </w:r>
                      </w:p>
                    </w:tc>
                  </w:tr>
                  <w:tr w:rsidR="001257C5" w:rsidRPr="001257C5" w14:paraId="13C77228"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2D38F0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Dysk twardy zainstalowany</w:t>
                        </w:r>
                      </w:p>
                    </w:tc>
                    <w:tc>
                      <w:tcPr>
                        <w:tcW w:w="4536" w:type="dxa"/>
                        <w:tcBorders>
                          <w:top w:val="nil"/>
                          <w:left w:val="nil"/>
                          <w:bottom w:val="single" w:sz="4" w:space="0" w:color="auto"/>
                          <w:right w:val="single" w:sz="4" w:space="0" w:color="auto"/>
                        </w:tcBorders>
                        <w:shd w:val="clear" w:color="auto" w:fill="auto"/>
                        <w:hideMark/>
                      </w:tcPr>
                      <w:p w14:paraId="0922B6B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250 GB</w:t>
                        </w:r>
                      </w:p>
                    </w:tc>
                  </w:tr>
                  <w:tr w:rsidR="001257C5" w:rsidRPr="001257C5" w14:paraId="5C413D14"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6573286F"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lastRenderedPageBreak/>
                          <w:t>Język wydruku</w:t>
                        </w:r>
                      </w:p>
                    </w:tc>
                    <w:tc>
                      <w:tcPr>
                        <w:tcW w:w="4536" w:type="dxa"/>
                        <w:tcBorders>
                          <w:top w:val="nil"/>
                          <w:left w:val="nil"/>
                          <w:bottom w:val="single" w:sz="4" w:space="0" w:color="auto"/>
                          <w:right w:val="single" w:sz="4" w:space="0" w:color="auto"/>
                        </w:tcBorders>
                        <w:shd w:val="clear" w:color="auto" w:fill="auto"/>
                        <w:hideMark/>
                      </w:tcPr>
                      <w:p w14:paraId="0DE318F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PCL6, PCL5, </w:t>
                        </w:r>
                        <w:proofErr w:type="spellStart"/>
                        <w:r w:rsidRPr="001257C5">
                          <w:rPr>
                            <w:rFonts w:ascii="Calibri" w:hAnsi="Calibri" w:cs="Calibri"/>
                            <w:lang w:eastAsia="pl-PL"/>
                          </w:rPr>
                          <w:t>PostScript</w:t>
                        </w:r>
                        <w:proofErr w:type="spellEnd"/>
                        <w:r w:rsidRPr="001257C5">
                          <w:rPr>
                            <w:rFonts w:ascii="Calibri" w:hAnsi="Calibri" w:cs="Calibri"/>
                            <w:lang w:eastAsia="pl-PL"/>
                          </w:rPr>
                          <w:t xml:space="preserve"> 3, XPS, wymagany oryginalny sterownik producenta urządzenia, interfejs sterownika druku w języku polskim</w:t>
                        </w:r>
                      </w:p>
                    </w:tc>
                  </w:tr>
                  <w:tr w:rsidR="001257C5" w:rsidRPr="001257C5" w14:paraId="489737FC"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4DD10C7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Rozdzielczość wydruku</w:t>
                        </w:r>
                      </w:p>
                    </w:tc>
                    <w:tc>
                      <w:tcPr>
                        <w:tcW w:w="4536" w:type="dxa"/>
                        <w:tcBorders>
                          <w:top w:val="nil"/>
                          <w:left w:val="nil"/>
                          <w:bottom w:val="single" w:sz="4" w:space="0" w:color="auto"/>
                          <w:right w:val="single" w:sz="4" w:space="0" w:color="auto"/>
                        </w:tcBorders>
                        <w:shd w:val="clear" w:color="auto" w:fill="auto"/>
                        <w:hideMark/>
                      </w:tcPr>
                      <w:p w14:paraId="67D745A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Do 1800x600 </w:t>
                        </w:r>
                        <w:proofErr w:type="spellStart"/>
                        <w:r w:rsidRPr="001257C5">
                          <w:rPr>
                            <w:rFonts w:ascii="Calibri" w:hAnsi="Calibri" w:cs="Calibri"/>
                            <w:lang w:eastAsia="pl-PL"/>
                          </w:rPr>
                          <w:t>dpi</w:t>
                        </w:r>
                        <w:proofErr w:type="spellEnd"/>
                      </w:p>
                    </w:tc>
                  </w:tr>
                  <w:tr w:rsidR="001257C5" w:rsidRPr="001257C5" w14:paraId="35E0CD2A"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6C4B9A1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Maksymalne obciążenie miesięczne</w:t>
                        </w:r>
                      </w:p>
                    </w:tc>
                    <w:tc>
                      <w:tcPr>
                        <w:tcW w:w="4536" w:type="dxa"/>
                        <w:tcBorders>
                          <w:top w:val="nil"/>
                          <w:left w:val="nil"/>
                          <w:bottom w:val="single" w:sz="4" w:space="0" w:color="auto"/>
                          <w:right w:val="single" w:sz="4" w:space="0" w:color="auto"/>
                        </w:tcBorders>
                        <w:shd w:val="clear" w:color="auto" w:fill="auto"/>
                        <w:hideMark/>
                      </w:tcPr>
                      <w:p w14:paraId="2B63FCA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19 000 stron</w:t>
                        </w:r>
                      </w:p>
                    </w:tc>
                  </w:tr>
                  <w:tr w:rsidR="001257C5" w:rsidRPr="001257C5" w14:paraId="5E070FB5"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C2BA21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Kopiowanie wielokrotne</w:t>
                        </w:r>
                      </w:p>
                    </w:tc>
                    <w:tc>
                      <w:tcPr>
                        <w:tcW w:w="4536" w:type="dxa"/>
                        <w:tcBorders>
                          <w:top w:val="nil"/>
                          <w:left w:val="nil"/>
                          <w:bottom w:val="single" w:sz="4" w:space="0" w:color="auto"/>
                          <w:right w:val="single" w:sz="4" w:space="0" w:color="auto"/>
                        </w:tcBorders>
                        <w:shd w:val="clear" w:color="auto" w:fill="auto"/>
                        <w:hideMark/>
                      </w:tcPr>
                      <w:p w14:paraId="00F54FE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1-9999</w:t>
                        </w:r>
                      </w:p>
                    </w:tc>
                  </w:tr>
                  <w:tr w:rsidR="001257C5" w:rsidRPr="001257C5" w14:paraId="76B95467"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4FF274D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Powiększenie</w:t>
                        </w:r>
                      </w:p>
                    </w:tc>
                    <w:tc>
                      <w:tcPr>
                        <w:tcW w:w="4536" w:type="dxa"/>
                        <w:tcBorders>
                          <w:top w:val="nil"/>
                          <w:left w:val="nil"/>
                          <w:bottom w:val="single" w:sz="4" w:space="0" w:color="auto"/>
                          <w:right w:val="single" w:sz="4" w:space="0" w:color="auto"/>
                        </w:tcBorders>
                        <w:shd w:val="clear" w:color="auto" w:fill="auto"/>
                        <w:hideMark/>
                      </w:tcPr>
                      <w:p w14:paraId="2379122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25–400 % w odstępach 0,1%, Automatyczne powiększanie</w:t>
                        </w:r>
                      </w:p>
                    </w:tc>
                  </w:tr>
                  <w:tr w:rsidR="001257C5" w:rsidRPr="001257C5" w14:paraId="61EE74C2"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3EE7DA2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Funkcje kopiowania/drukowania</w:t>
                        </w:r>
                      </w:p>
                    </w:tc>
                    <w:tc>
                      <w:tcPr>
                        <w:tcW w:w="4536" w:type="dxa"/>
                        <w:tcBorders>
                          <w:top w:val="nil"/>
                          <w:left w:val="nil"/>
                          <w:bottom w:val="single" w:sz="4" w:space="0" w:color="auto"/>
                          <w:right w:val="single" w:sz="4" w:space="0" w:color="auto"/>
                        </w:tcBorders>
                        <w:shd w:val="clear" w:color="auto" w:fill="auto"/>
                        <w:hideMark/>
                      </w:tcPr>
                      <w:p w14:paraId="5FA8987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wstawianie rozdziałów, okładek i stron, tryb plakatowy, powtarzanie obrazu,  bezpieczny wydruk, Pomijanie pustych stron</w:t>
                        </w:r>
                      </w:p>
                    </w:tc>
                  </w:tr>
                  <w:tr w:rsidR="001257C5" w:rsidRPr="001257C5" w14:paraId="44E33E62"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14021AA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Pierwszy podajniki papieru</w:t>
                        </w:r>
                      </w:p>
                    </w:tc>
                    <w:tc>
                      <w:tcPr>
                        <w:tcW w:w="4536" w:type="dxa"/>
                        <w:tcBorders>
                          <w:top w:val="nil"/>
                          <w:left w:val="nil"/>
                          <w:bottom w:val="single" w:sz="4" w:space="0" w:color="auto"/>
                          <w:right w:val="single" w:sz="4" w:space="0" w:color="auto"/>
                        </w:tcBorders>
                        <w:shd w:val="clear" w:color="auto" w:fill="auto"/>
                        <w:hideMark/>
                      </w:tcPr>
                      <w:p w14:paraId="2FC5734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minimum 500 arkuszy format od A5 do A3 </w:t>
                        </w:r>
                      </w:p>
                    </w:tc>
                  </w:tr>
                  <w:tr w:rsidR="001257C5" w:rsidRPr="001257C5" w14:paraId="166E9D16"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5CDD112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Drugi podajnik papieru</w:t>
                        </w:r>
                      </w:p>
                    </w:tc>
                    <w:tc>
                      <w:tcPr>
                        <w:tcW w:w="4536" w:type="dxa"/>
                        <w:tcBorders>
                          <w:top w:val="nil"/>
                          <w:left w:val="nil"/>
                          <w:bottom w:val="single" w:sz="4" w:space="0" w:color="auto"/>
                          <w:right w:val="single" w:sz="4" w:space="0" w:color="auto"/>
                        </w:tcBorders>
                        <w:shd w:val="clear" w:color="auto" w:fill="auto"/>
                        <w:hideMark/>
                      </w:tcPr>
                      <w:p w14:paraId="27E850C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500 arkuszy format od A5 do A3</w:t>
                        </w:r>
                      </w:p>
                    </w:tc>
                  </w:tr>
                  <w:tr w:rsidR="001257C5" w:rsidRPr="001257C5" w14:paraId="5E583F77"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C8D057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Podajnik papieru ręczny</w:t>
                        </w:r>
                      </w:p>
                    </w:tc>
                    <w:tc>
                      <w:tcPr>
                        <w:tcW w:w="4536" w:type="dxa"/>
                        <w:tcBorders>
                          <w:top w:val="nil"/>
                          <w:left w:val="nil"/>
                          <w:bottom w:val="single" w:sz="4" w:space="0" w:color="auto"/>
                          <w:right w:val="single" w:sz="4" w:space="0" w:color="auto"/>
                        </w:tcBorders>
                        <w:shd w:val="clear" w:color="auto" w:fill="auto"/>
                        <w:hideMark/>
                      </w:tcPr>
                      <w:p w14:paraId="3917BA7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100 arkuszy</w:t>
                        </w:r>
                      </w:p>
                    </w:tc>
                  </w:tr>
                  <w:tr w:rsidR="001257C5" w:rsidRPr="001257C5" w14:paraId="17BA77EB"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7A879DD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Podajnik oryginałów skanera</w:t>
                        </w:r>
                      </w:p>
                    </w:tc>
                    <w:tc>
                      <w:tcPr>
                        <w:tcW w:w="4536" w:type="dxa"/>
                        <w:tcBorders>
                          <w:top w:val="nil"/>
                          <w:left w:val="nil"/>
                          <w:bottom w:val="single" w:sz="4" w:space="0" w:color="auto"/>
                          <w:right w:val="single" w:sz="4" w:space="0" w:color="auto"/>
                        </w:tcBorders>
                        <w:shd w:val="clear" w:color="auto" w:fill="auto"/>
                        <w:hideMark/>
                      </w:tcPr>
                      <w:p w14:paraId="3FBED9E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pojemność 100 arkuszy, format oryginałów A6 - A3, podajnik z funkcją skanowania dwustronnego jednoprzebiegowego</w:t>
                        </w:r>
                      </w:p>
                    </w:tc>
                  </w:tr>
                  <w:tr w:rsidR="001257C5" w:rsidRPr="001257C5" w14:paraId="2062C02F"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679735A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Pojemność odbiorcza</w:t>
                        </w:r>
                      </w:p>
                    </w:tc>
                    <w:tc>
                      <w:tcPr>
                        <w:tcW w:w="4536" w:type="dxa"/>
                        <w:tcBorders>
                          <w:top w:val="nil"/>
                          <w:left w:val="nil"/>
                          <w:bottom w:val="single" w:sz="4" w:space="0" w:color="auto"/>
                          <w:right w:val="single" w:sz="4" w:space="0" w:color="auto"/>
                        </w:tcBorders>
                        <w:shd w:val="clear" w:color="auto" w:fill="auto"/>
                        <w:hideMark/>
                      </w:tcPr>
                      <w:p w14:paraId="2EF24C38"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250 arkuszy</w:t>
                        </w:r>
                      </w:p>
                    </w:tc>
                  </w:tr>
                  <w:tr w:rsidR="001257C5" w:rsidRPr="001257C5" w14:paraId="42DC8029"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7739BA0"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Prędkość skanowania</w:t>
                        </w:r>
                      </w:p>
                    </w:tc>
                    <w:tc>
                      <w:tcPr>
                        <w:tcW w:w="4536" w:type="dxa"/>
                        <w:tcBorders>
                          <w:top w:val="nil"/>
                          <w:left w:val="nil"/>
                          <w:bottom w:val="single" w:sz="4" w:space="0" w:color="auto"/>
                          <w:right w:val="single" w:sz="4" w:space="0" w:color="auto"/>
                        </w:tcBorders>
                        <w:shd w:val="clear" w:color="auto" w:fill="auto"/>
                        <w:hideMark/>
                      </w:tcPr>
                      <w:p w14:paraId="792606B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40 oryginałów na minutę w trybie kolor i monochromatycznym 600dpi</w:t>
                        </w:r>
                      </w:p>
                    </w:tc>
                  </w:tr>
                  <w:tr w:rsidR="001257C5" w:rsidRPr="001257C5" w14:paraId="0E517B22"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202D6B1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Rodzaj modułu skanera</w:t>
                        </w:r>
                      </w:p>
                    </w:tc>
                    <w:tc>
                      <w:tcPr>
                        <w:tcW w:w="4536" w:type="dxa"/>
                        <w:tcBorders>
                          <w:top w:val="nil"/>
                          <w:left w:val="nil"/>
                          <w:bottom w:val="single" w:sz="4" w:space="0" w:color="auto"/>
                          <w:right w:val="single" w:sz="4" w:space="0" w:color="auto"/>
                        </w:tcBorders>
                        <w:shd w:val="clear" w:color="auto" w:fill="auto"/>
                        <w:hideMark/>
                      </w:tcPr>
                      <w:p w14:paraId="0972A5D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wbudowany kolorowy skaner</w:t>
                        </w:r>
                      </w:p>
                    </w:tc>
                  </w:tr>
                  <w:tr w:rsidR="001257C5" w:rsidRPr="001257C5" w14:paraId="57ABDF90"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66ED802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Rozdzielczość skanowania</w:t>
                        </w:r>
                      </w:p>
                    </w:tc>
                    <w:tc>
                      <w:tcPr>
                        <w:tcW w:w="4536" w:type="dxa"/>
                        <w:tcBorders>
                          <w:top w:val="nil"/>
                          <w:left w:val="nil"/>
                          <w:bottom w:val="single" w:sz="4" w:space="0" w:color="auto"/>
                          <w:right w:val="single" w:sz="4" w:space="0" w:color="auto"/>
                        </w:tcBorders>
                        <w:shd w:val="clear" w:color="auto" w:fill="auto"/>
                        <w:hideMark/>
                      </w:tcPr>
                      <w:p w14:paraId="4059FF8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do 600 x 600 </w:t>
                        </w:r>
                        <w:proofErr w:type="spellStart"/>
                        <w:r w:rsidRPr="001257C5">
                          <w:rPr>
                            <w:rFonts w:ascii="Calibri" w:hAnsi="Calibri" w:cs="Calibri"/>
                            <w:lang w:eastAsia="pl-PL"/>
                          </w:rPr>
                          <w:t>dpi</w:t>
                        </w:r>
                        <w:proofErr w:type="spellEnd"/>
                      </w:p>
                    </w:tc>
                  </w:tr>
                  <w:tr w:rsidR="001257C5" w:rsidRPr="001257C5" w14:paraId="71DEE9C6"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77AC802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Tryby skanowania</w:t>
                        </w:r>
                      </w:p>
                    </w:tc>
                    <w:tc>
                      <w:tcPr>
                        <w:tcW w:w="4536" w:type="dxa"/>
                        <w:tcBorders>
                          <w:top w:val="nil"/>
                          <w:left w:val="nil"/>
                          <w:bottom w:val="single" w:sz="4" w:space="0" w:color="auto"/>
                          <w:right w:val="single" w:sz="4" w:space="0" w:color="auto"/>
                        </w:tcBorders>
                        <w:shd w:val="clear" w:color="auto" w:fill="auto"/>
                        <w:hideMark/>
                      </w:tcPr>
                      <w:p w14:paraId="2FBC9CF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Skan do USB, Skan do e-mail, Skanowanie do skrzynki użytkownika</w:t>
                        </w:r>
                      </w:p>
                    </w:tc>
                  </w:tr>
                  <w:tr w:rsidR="001257C5" w:rsidRPr="001257C5" w14:paraId="311DFF8C"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FBB51A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Wymagane interfejsy</w:t>
                        </w:r>
                      </w:p>
                    </w:tc>
                    <w:tc>
                      <w:tcPr>
                        <w:tcW w:w="4536" w:type="dxa"/>
                        <w:tcBorders>
                          <w:top w:val="nil"/>
                          <w:left w:val="nil"/>
                          <w:bottom w:val="single" w:sz="4" w:space="0" w:color="auto"/>
                          <w:right w:val="single" w:sz="4" w:space="0" w:color="auto"/>
                        </w:tcBorders>
                        <w:shd w:val="clear" w:color="auto" w:fill="auto"/>
                        <w:hideMark/>
                      </w:tcPr>
                      <w:p w14:paraId="2038764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USB , złącze Ethernet  Rj-45</w:t>
                        </w:r>
                      </w:p>
                    </w:tc>
                  </w:tr>
                  <w:tr w:rsidR="001257C5" w:rsidRPr="001257C5" w14:paraId="4C848C90" w14:textId="77777777" w:rsidTr="00446D19">
                    <w:trPr>
                      <w:trHeight w:val="1005"/>
                    </w:trPr>
                    <w:tc>
                      <w:tcPr>
                        <w:tcW w:w="6293" w:type="dxa"/>
                        <w:tcBorders>
                          <w:top w:val="nil"/>
                          <w:left w:val="single" w:sz="4" w:space="0" w:color="auto"/>
                          <w:bottom w:val="single" w:sz="4" w:space="0" w:color="auto"/>
                          <w:right w:val="single" w:sz="4" w:space="0" w:color="auto"/>
                        </w:tcBorders>
                        <w:shd w:val="clear" w:color="auto" w:fill="auto"/>
                        <w:hideMark/>
                      </w:tcPr>
                      <w:p w14:paraId="66E1667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Obsługiwane protokoły</w:t>
                        </w:r>
                      </w:p>
                    </w:tc>
                    <w:tc>
                      <w:tcPr>
                        <w:tcW w:w="4536" w:type="dxa"/>
                        <w:tcBorders>
                          <w:top w:val="nil"/>
                          <w:left w:val="nil"/>
                          <w:bottom w:val="single" w:sz="4" w:space="0" w:color="auto"/>
                          <w:right w:val="single" w:sz="4" w:space="0" w:color="auto"/>
                        </w:tcBorders>
                        <w:shd w:val="clear" w:color="auto" w:fill="auto"/>
                        <w:hideMark/>
                      </w:tcPr>
                      <w:p w14:paraId="7024BD71"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Minimum SNMP, TCP/IP, </w:t>
                        </w:r>
                        <w:proofErr w:type="spellStart"/>
                        <w:r w:rsidRPr="001257C5">
                          <w:rPr>
                            <w:rFonts w:ascii="Calibri" w:hAnsi="Calibri" w:cs="Calibri"/>
                            <w:lang w:eastAsia="pl-PL"/>
                          </w:rPr>
                          <w:t>WebDAV</w:t>
                        </w:r>
                        <w:proofErr w:type="spellEnd"/>
                        <w:r w:rsidRPr="001257C5">
                          <w:rPr>
                            <w:rFonts w:ascii="Calibri" w:hAnsi="Calibri" w:cs="Calibri"/>
                            <w:lang w:eastAsia="pl-PL"/>
                          </w:rPr>
                          <w:t>, POP, SMTP,SNMP, NTP</w:t>
                        </w:r>
                      </w:p>
                    </w:tc>
                  </w:tr>
                  <w:tr w:rsidR="001257C5" w:rsidRPr="001257C5" w14:paraId="610F8721"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14115B8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lastRenderedPageBreak/>
                          <w:t>Wymagane sterowniki do systemów operacyjnych</w:t>
                        </w:r>
                      </w:p>
                    </w:tc>
                    <w:tc>
                      <w:tcPr>
                        <w:tcW w:w="4536" w:type="dxa"/>
                        <w:tcBorders>
                          <w:top w:val="nil"/>
                          <w:left w:val="nil"/>
                          <w:bottom w:val="single" w:sz="4" w:space="0" w:color="auto"/>
                          <w:right w:val="single" w:sz="4" w:space="0" w:color="auto"/>
                        </w:tcBorders>
                        <w:shd w:val="clear" w:color="auto" w:fill="auto"/>
                        <w:hideMark/>
                      </w:tcPr>
                      <w:p w14:paraId="78F16DD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Windows Server 2012, Windows 10, Windows Server 2019</w:t>
                        </w:r>
                      </w:p>
                    </w:tc>
                  </w:tr>
                  <w:tr w:rsidR="001257C5" w:rsidRPr="001257C5" w14:paraId="7C474B4B"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BBFD57B"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Zasilanie</w:t>
                        </w:r>
                      </w:p>
                    </w:tc>
                    <w:tc>
                      <w:tcPr>
                        <w:tcW w:w="4536" w:type="dxa"/>
                        <w:tcBorders>
                          <w:top w:val="nil"/>
                          <w:left w:val="nil"/>
                          <w:bottom w:val="single" w:sz="4" w:space="0" w:color="auto"/>
                          <w:right w:val="single" w:sz="4" w:space="0" w:color="auto"/>
                        </w:tcBorders>
                        <w:shd w:val="clear" w:color="auto" w:fill="auto"/>
                        <w:hideMark/>
                      </w:tcPr>
                      <w:p w14:paraId="796D9703"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220-240 V, 50/60 </w:t>
                        </w:r>
                        <w:proofErr w:type="spellStart"/>
                        <w:r w:rsidRPr="001257C5">
                          <w:rPr>
                            <w:rFonts w:ascii="Calibri" w:hAnsi="Calibri" w:cs="Calibri"/>
                            <w:lang w:eastAsia="pl-PL"/>
                          </w:rPr>
                          <w:t>Hz</w:t>
                        </w:r>
                        <w:proofErr w:type="spellEnd"/>
                      </w:p>
                    </w:tc>
                  </w:tr>
                  <w:tr w:rsidR="001257C5" w:rsidRPr="001257C5" w14:paraId="6EEA1CB7"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56206A2A"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Wyświetlacz</w:t>
                        </w:r>
                      </w:p>
                    </w:tc>
                    <w:tc>
                      <w:tcPr>
                        <w:tcW w:w="4536" w:type="dxa"/>
                        <w:tcBorders>
                          <w:top w:val="nil"/>
                          <w:left w:val="nil"/>
                          <w:bottom w:val="single" w:sz="4" w:space="0" w:color="auto"/>
                          <w:right w:val="single" w:sz="4" w:space="0" w:color="auto"/>
                        </w:tcBorders>
                        <w:shd w:val="clear" w:color="auto" w:fill="auto"/>
                        <w:hideMark/>
                      </w:tcPr>
                      <w:p w14:paraId="3495B91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minimum kolorowy 7-calowy  wyświetlacz dotykowy LCD , wraz w wbudowaną pomocą dla użytkownika</w:t>
                        </w:r>
                      </w:p>
                    </w:tc>
                  </w:tr>
                  <w:tr w:rsidR="001257C5" w:rsidRPr="001257C5" w14:paraId="4329918A"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65C7A4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Język menu</w:t>
                        </w:r>
                      </w:p>
                    </w:tc>
                    <w:tc>
                      <w:tcPr>
                        <w:tcW w:w="4536" w:type="dxa"/>
                        <w:tcBorders>
                          <w:top w:val="nil"/>
                          <w:left w:val="nil"/>
                          <w:bottom w:val="single" w:sz="4" w:space="0" w:color="auto"/>
                          <w:right w:val="single" w:sz="4" w:space="0" w:color="auto"/>
                        </w:tcBorders>
                        <w:shd w:val="clear" w:color="auto" w:fill="auto"/>
                        <w:hideMark/>
                      </w:tcPr>
                      <w:p w14:paraId="44CB37D4"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Polski, Angielski</w:t>
                        </w:r>
                      </w:p>
                    </w:tc>
                  </w:tr>
                  <w:tr w:rsidR="001257C5" w:rsidRPr="001257C5" w14:paraId="4B9A8E5F"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CC12696"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w:t>
                        </w:r>
                      </w:p>
                    </w:tc>
                    <w:tc>
                      <w:tcPr>
                        <w:tcW w:w="4536" w:type="dxa"/>
                        <w:tcBorders>
                          <w:top w:val="nil"/>
                          <w:left w:val="nil"/>
                          <w:bottom w:val="single" w:sz="4" w:space="0" w:color="auto"/>
                          <w:right w:val="single" w:sz="4" w:space="0" w:color="auto"/>
                        </w:tcBorders>
                        <w:shd w:val="clear" w:color="000000" w:fill="FFFFFF"/>
                        <w:hideMark/>
                      </w:tcPr>
                      <w:p w14:paraId="08F21EF7"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usługa uruchomienia sprzętu wliczona w cenę</w:t>
                        </w:r>
                      </w:p>
                    </w:tc>
                  </w:tr>
                  <w:tr w:rsidR="001257C5" w:rsidRPr="001257C5" w14:paraId="1CACAD7E" w14:textId="77777777" w:rsidTr="00446D19">
                    <w:trPr>
                      <w:trHeight w:val="300"/>
                    </w:trPr>
                    <w:tc>
                      <w:tcPr>
                        <w:tcW w:w="6293" w:type="dxa"/>
                        <w:tcBorders>
                          <w:top w:val="single" w:sz="4" w:space="0" w:color="auto"/>
                          <w:left w:val="single" w:sz="4" w:space="0" w:color="auto"/>
                          <w:bottom w:val="single" w:sz="4" w:space="0" w:color="auto"/>
                          <w:right w:val="single" w:sz="4" w:space="0" w:color="auto"/>
                        </w:tcBorders>
                        <w:shd w:val="clear" w:color="auto" w:fill="auto"/>
                        <w:noWrap/>
                        <w:hideMark/>
                      </w:tcPr>
                      <w:p w14:paraId="0354A58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Gwarancja producenta</w:t>
                        </w:r>
                      </w:p>
                    </w:tc>
                    <w:tc>
                      <w:tcPr>
                        <w:tcW w:w="4536" w:type="dxa"/>
                        <w:tcBorders>
                          <w:top w:val="single" w:sz="4" w:space="0" w:color="auto"/>
                          <w:left w:val="nil"/>
                          <w:bottom w:val="single" w:sz="4" w:space="0" w:color="auto"/>
                          <w:right w:val="single" w:sz="4" w:space="0" w:color="auto"/>
                        </w:tcBorders>
                        <w:shd w:val="clear" w:color="auto" w:fill="auto"/>
                        <w:hideMark/>
                      </w:tcPr>
                      <w:p w14:paraId="615F3622"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36 miesięcy</w:t>
                        </w:r>
                      </w:p>
                    </w:tc>
                  </w:tr>
                  <w:tr w:rsidR="001257C5" w:rsidRPr="001257C5" w14:paraId="2294D046" w14:textId="77777777" w:rsidTr="00446D19">
                    <w:trPr>
                      <w:trHeight w:val="300"/>
                    </w:trPr>
                    <w:tc>
                      <w:tcPr>
                        <w:tcW w:w="6293" w:type="dxa"/>
                        <w:tcBorders>
                          <w:top w:val="single" w:sz="4" w:space="0" w:color="auto"/>
                          <w:left w:val="single" w:sz="4" w:space="0" w:color="auto"/>
                          <w:bottom w:val="single" w:sz="4" w:space="0" w:color="auto"/>
                          <w:right w:val="single" w:sz="4" w:space="0" w:color="auto"/>
                        </w:tcBorders>
                        <w:shd w:val="clear" w:color="auto" w:fill="auto"/>
                        <w:noWrap/>
                      </w:tcPr>
                      <w:p w14:paraId="27887DE9"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Dodatkowe materiały eksploatacyjne </w:t>
                        </w:r>
                      </w:p>
                    </w:tc>
                    <w:tc>
                      <w:tcPr>
                        <w:tcW w:w="4536" w:type="dxa"/>
                        <w:tcBorders>
                          <w:top w:val="single" w:sz="4" w:space="0" w:color="auto"/>
                          <w:left w:val="nil"/>
                          <w:bottom w:val="single" w:sz="4" w:space="0" w:color="auto"/>
                          <w:right w:val="single" w:sz="4" w:space="0" w:color="auto"/>
                        </w:tcBorders>
                        <w:shd w:val="clear" w:color="auto" w:fill="auto"/>
                      </w:tcPr>
                      <w:p w14:paraId="3A5323E5" w14:textId="77777777" w:rsidR="001257C5" w:rsidRPr="001257C5" w:rsidRDefault="001257C5" w:rsidP="001257C5">
                        <w:pPr>
                          <w:widowControl/>
                          <w:autoSpaceDE/>
                          <w:autoSpaceDN/>
                          <w:rPr>
                            <w:rFonts w:ascii="Calibri" w:hAnsi="Calibri" w:cs="Calibri"/>
                            <w:lang w:eastAsia="pl-PL"/>
                          </w:rPr>
                        </w:pPr>
                        <w:r w:rsidRPr="001257C5">
                          <w:rPr>
                            <w:rFonts w:ascii="Calibri" w:hAnsi="Calibri" w:cs="Calibri"/>
                            <w:lang w:eastAsia="pl-PL"/>
                          </w:rPr>
                          <w:t xml:space="preserve">3 komplety tonerów oryginalnych pasujących do modelu drukarki , wydajność pow. 40 tys. stron </w:t>
                        </w:r>
                      </w:p>
                    </w:tc>
                  </w:tr>
                </w:tbl>
                <w:p w14:paraId="4206DD3B" w14:textId="77777777" w:rsidR="001257C5" w:rsidRPr="001257C5" w:rsidRDefault="001257C5" w:rsidP="001257C5">
                  <w:pPr>
                    <w:widowControl/>
                    <w:autoSpaceDE/>
                    <w:autoSpaceDN/>
                    <w:rPr>
                      <w:rFonts w:ascii="Calibri" w:hAnsi="Calibri" w:cs="Calibri"/>
                      <w:color w:val="000000"/>
                      <w:lang w:eastAsia="pl-PL"/>
                    </w:rPr>
                  </w:pPr>
                </w:p>
              </w:tc>
            </w:tr>
          </w:tbl>
          <w:p w14:paraId="39284164" w14:textId="77777777" w:rsidR="00195ED5" w:rsidRPr="00105D54" w:rsidRDefault="00195ED5" w:rsidP="007C4732">
            <w:pPr>
              <w:rPr>
                <w:rFonts w:ascii="Calibri" w:hAnsi="Calibri" w:cs="Calibri"/>
                <w:color w:val="000000"/>
              </w:rPr>
            </w:pPr>
          </w:p>
        </w:tc>
      </w:tr>
      <w:tr w:rsidR="00195ED5" w:rsidRPr="00105D54" w14:paraId="00C2DF1D" w14:textId="77777777" w:rsidTr="007C4732">
        <w:trPr>
          <w:trHeight w:val="70"/>
        </w:trPr>
        <w:tc>
          <w:tcPr>
            <w:tcW w:w="12360" w:type="dxa"/>
            <w:tcBorders>
              <w:top w:val="nil"/>
              <w:left w:val="nil"/>
              <w:bottom w:val="nil"/>
              <w:right w:val="nil"/>
            </w:tcBorders>
            <w:shd w:val="clear" w:color="auto" w:fill="auto"/>
            <w:noWrap/>
            <w:vAlign w:val="bottom"/>
            <w:hideMark/>
          </w:tcPr>
          <w:p w14:paraId="2A3650B4" w14:textId="77777777" w:rsidR="00195ED5" w:rsidRPr="00105D54" w:rsidRDefault="00195ED5" w:rsidP="007C4732">
            <w:pPr>
              <w:rPr>
                <w:rFonts w:ascii="Calibri" w:hAnsi="Calibri" w:cs="Calibri"/>
                <w:color w:val="000000"/>
              </w:rPr>
            </w:pPr>
          </w:p>
        </w:tc>
      </w:tr>
    </w:tbl>
    <w:p w14:paraId="4EF60738" w14:textId="77777777" w:rsidR="00195ED5" w:rsidRPr="00000741" w:rsidRDefault="00195ED5" w:rsidP="00606A7C">
      <w:pPr>
        <w:numPr>
          <w:ilvl w:val="0"/>
          <w:numId w:val="56"/>
        </w:numPr>
        <w:jc w:val="both"/>
        <w:rPr>
          <w:rFonts w:ascii="Calibri" w:hAnsi="Calibri" w:cs="Calibri"/>
        </w:rPr>
      </w:pPr>
      <w:r w:rsidRPr="00000741">
        <w:rPr>
          <w:rFonts w:ascii="Calibri" w:hAnsi="Calibri" w:cs="Calibri"/>
          <w:b/>
          <w:bCs/>
        </w:rPr>
        <w:t>Kryterium okres gwarancji:</w:t>
      </w:r>
    </w:p>
    <w:p w14:paraId="4F7FC536" w14:textId="77777777" w:rsidR="00195ED5" w:rsidRPr="00000741" w:rsidRDefault="00195ED5" w:rsidP="00195ED5">
      <w:pPr>
        <w:jc w:val="both"/>
        <w:rPr>
          <w:rFonts w:ascii="Calibri" w:hAnsi="Calibri" w:cs="Calibri"/>
        </w:rPr>
      </w:pPr>
      <w:r w:rsidRPr="00000741">
        <w:rPr>
          <w:rFonts w:ascii="Calibri" w:hAnsi="Calibri" w:cs="Calibri"/>
          <w:color w:val="000000"/>
        </w:rPr>
        <w:t xml:space="preserve">Oświadczam, że na zaoferowany przedmiot zamówienia udzielam gwarancji na okres (w miesiącach): </w:t>
      </w:r>
    </w:p>
    <w:p w14:paraId="73BD9410" w14:textId="77777777" w:rsidR="00195ED5" w:rsidRPr="00000741" w:rsidRDefault="00195ED5" w:rsidP="00195ED5">
      <w:pPr>
        <w:adjustRightInd w:val="0"/>
        <w:ind w:left="1440"/>
        <w:contextualSpacing/>
        <w:jc w:val="both"/>
        <w:rPr>
          <w:rFonts w:ascii="Calibri" w:hAnsi="Calibri" w:cs="Calibri"/>
        </w:rPr>
      </w:pPr>
      <w:r w:rsidRPr="00000741">
        <w:rPr>
          <w:rFonts w:ascii="Calibri" w:hAnsi="Calibri" w:cs="Calibri"/>
        </w:rPr>
        <w:t xml:space="preserve">1) ….… miesięczny okres gwarancji  na dostarczone Urządzenia dla poz. 1 </w:t>
      </w:r>
    </w:p>
    <w:p w14:paraId="4AE615C9" w14:textId="77777777" w:rsidR="00195ED5" w:rsidRPr="00000741" w:rsidRDefault="00195ED5" w:rsidP="00195ED5">
      <w:pPr>
        <w:adjustRightInd w:val="0"/>
        <w:ind w:left="1440"/>
        <w:contextualSpacing/>
        <w:jc w:val="both"/>
        <w:rPr>
          <w:rFonts w:ascii="Calibri" w:hAnsi="Calibri" w:cs="Calibri"/>
        </w:rPr>
      </w:pPr>
      <w:r w:rsidRPr="00000741">
        <w:rPr>
          <w:rFonts w:ascii="Calibri" w:hAnsi="Calibri" w:cs="Calibri"/>
        </w:rPr>
        <w:t xml:space="preserve">2) ……. miesięczny okres gwarancji  na dostarczone Urządzenia dla poz. 2 </w:t>
      </w:r>
    </w:p>
    <w:p w14:paraId="77DE901D" w14:textId="77777777" w:rsidR="00195ED5" w:rsidRPr="00000741" w:rsidRDefault="00195ED5" w:rsidP="00195ED5">
      <w:pPr>
        <w:adjustRightInd w:val="0"/>
        <w:ind w:left="1440"/>
        <w:contextualSpacing/>
        <w:jc w:val="both"/>
        <w:rPr>
          <w:rFonts w:ascii="Calibri" w:hAnsi="Calibri" w:cs="Calibri"/>
        </w:rPr>
      </w:pPr>
      <w:r w:rsidRPr="00000741">
        <w:rPr>
          <w:rFonts w:ascii="Calibri" w:hAnsi="Calibri" w:cs="Calibri"/>
        </w:rPr>
        <w:t xml:space="preserve">3) ……. miesięczny okres gwarancji  na dostarczone Urządzenia dla poz. </w:t>
      </w:r>
      <w:r>
        <w:rPr>
          <w:rFonts w:ascii="Calibri" w:hAnsi="Calibri" w:cs="Calibri"/>
        </w:rPr>
        <w:t>4</w:t>
      </w:r>
      <w:r w:rsidRPr="00000741">
        <w:rPr>
          <w:rFonts w:ascii="Calibri" w:hAnsi="Calibri" w:cs="Calibri"/>
        </w:rPr>
        <w:t xml:space="preserve"> </w:t>
      </w:r>
    </w:p>
    <w:p w14:paraId="304BAF68" w14:textId="77777777" w:rsidR="00195ED5" w:rsidRPr="00000741" w:rsidRDefault="00195ED5" w:rsidP="00195ED5">
      <w:pPr>
        <w:adjustRightInd w:val="0"/>
        <w:ind w:left="1440"/>
        <w:contextualSpacing/>
        <w:jc w:val="both"/>
        <w:rPr>
          <w:rFonts w:ascii="Calibri" w:hAnsi="Calibri" w:cs="Calibri"/>
        </w:rPr>
      </w:pPr>
      <w:r w:rsidRPr="00000741">
        <w:rPr>
          <w:rFonts w:ascii="Calibri" w:hAnsi="Calibri" w:cs="Calibri"/>
        </w:rPr>
        <w:t xml:space="preserve">4) ……. miesięczny okres gwarancji  na dostarczone Urządzenia dla poz. </w:t>
      </w:r>
      <w:r>
        <w:rPr>
          <w:rFonts w:ascii="Calibri" w:hAnsi="Calibri" w:cs="Calibri"/>
        </w:rPr>
        <w:t>6</w:t>
      </w:r>
      <w:r w:rsidRPr="00000741">
        <w:rPr>
          <w:rFonts w:ascii="Calibri" w:hAnsi="Calibri" w:cs="Calibri"/>
        </w:rPr>
        <w:t xml:space="preserve"> </w:t>
      </w:r>
    </w:p>
    <w:p w14:paraId="629500D2" w14:textId="77777777" w:rsidR="00195ED5" w:rsidRPr="00000741" w:rsidRDefault="00195ED5" w:rsidP="00195ED5">
      <w:pPr>
        <w:adjustRightInd w:val="0"/>
        <w:ind w:left="1440"/>
        <w:contextualSpacing/>
        <w:jc w:val="both"/>
        <w:rPr>
          <w:rFonts w:ascii="Calibri" w:hAnsi="Calibri" w:cs="Calibri"/>
        </w:rPr>
      </w:pPr>
      <w:r w:rsidRPr="00000741">
        <w:rPr>
          <w:rFonts w:ascii="Calibri" w:hAnsi="Calibri" w:cs="Calibri"/>
        </w:rPr>
        <w:t xml:space="preserve">5) ….... miesięczny okres gwarancji  na dostarczone Urządzenia dla poz. </w:t>
      </w:r>
      <w:r>
        <w:rPr>
          <w:rFonts w:ascii="Calibri" w:hAnsi="Calibri" w:cs="Calibri"/>
        </w:rPr>
        <w:t>8</w:t>
      </w:r>
      <w:r w:rsidRPr="00000741">
        <w:rPr>
          <w:rFonts w:ascii="Calibri" w:hAnsi="Calibri" w:cs="Calibri"/>
        </w:rPr>
        <w:t xml:space="preserve"> </w:t>
      </w:r>
    </w:p>
    <w:p w14:paraId="094D628B" w14:textId="77777777" w:rsidR="00195ED5" w:rsidRPr="00000741" w:rsidRDefault="00195ED5" w:rsidP="00195ED5">
      <w:pPr>
        <w:adjustRightInd w:val="0"/>
        <w:ind w:left="1440"/>
        <w:contextualSpacing/>
        <w:jc w:val="both"/>
        <w:rPr>
          <w:rFonts w:ascii="Calibri" w:hAnsi="Calibri" w:cs="Calibri"/>
        </w:rPr>
      </w:pPr>
      <w:r w:rsidRPr="00000741">
        <w:rPr>
          <w:rFonts w:ascii="Calibri" w:hAnsi="Calibri" w:cs="Calibri"/>
        </w:rPr>
        <w:t xml:space="preserve">6) ….... miesięczny okres gwarancji  na dostarczone Urządzenia dla poz. </w:t>
      </w:r>
      <w:r>
        <w:rPr>
          <w:rFonts w:ascii="Calibri" w:hAnsi="Calibri" w:cs="Calibri"/>
        </w:rPr>
        <w:t>9</w:t>
      </w:r>
      <w:r w:rsidRPr="00000741">
        <w:rPr>
          <w:rFonts w:ascii="Calibri" w:hAnsi="Calibri" w:cs="Calibri"/>
        </w:rPr>
        <w:t xml:space="preserve">  </w:t>
      </w:r>
    </w:p>
    <w:p w14:paraId="78CA1156" w14:textId="77777777" w:rsidR="00195ED5" w:rsidRPr="00000741" w:rsidRDefault="00195ED5" w:rsidP="00195ED5">
      <w:pPr>
        <w:adjustRightInd w:val="0"/>
        <w:ind w:left="1440"/>
        <w:contextualSpacing/>
        <w:jc w:val="both"/>
        <w:rPr>
          <w:rFonts w:ascii="Calibri" w:hAnsi="Calibri" w:cs="Calibri"/>
        </w:rPr>
      </w:pPr>
      <w:r w:rsidRPr="00000741">
        <w:rPr>
          <w:rFonts w:ascii="Calibri" w:hAnsi="Calibri" w:cs="Calibri"/>
        </w:rPr>
        <w:t xml:space="preserve">7) ….... miesięczny okres gwarancji  na dostarczone Urządzenia dla poz. </w:t>
      </w:r>
      <w:r>
        <w:rPr>
          <w:rFonts w:ascii="Calibri" w:hAnsi="Calibri" w:cs="Calibri"/>
        </w:rPr>
        <w:t>10.</w:t>
      </w:r>
      <w:r w:rsidRPr="00000741">
        <w:rPr>
          <w:rFonts w:ascii="Calibri" w:hAnsi="Calibri" w:cs="Calibri"/>
        </w:rPr>
        <w:t xml:space="preserve"> </w:t>
      </w:r>
    </w:p>
    <w:p w14:paraId="7B07FBD6" w14:textId="77777777" w:rsidR="00195ED5" w:rsidRPr="00000741" w:rsidRDefault="00195ED5" w:rsidP="00195ED5">
      <w:pPr>
        <w:adjustRightInd w:val="0"/>
        <w:ind w:left="1440"/>
        <w:contextualSpacing/>
        <w:jc w:val="both"/>
        <w:rPr>
          <w:rFonts w:ascii="Calibri" w:hAnsi="Calibri" w:cs="Calibri"/>
        </w:rPr>
      </w:pPr>
    </w:p>
    <w:p w14:paraId="7C553AA6" w14:textId="77777777" w:rsidR="00195ED5" w:rsidRPr="00000741" w:rsidRDefault="00195ED5" w:rsidP="00195ED5">
      <w:pPr>
        <w:adjustRightInd w:val="0"/>
        <w:ind w:left="1440"/>
        <w:contextualSpacing/>
        <w:jc w:val="both"/>
        <w:rPr>
          <w:rFonts w:ascii="Calibri" w:hAnsi="Calibri" w:cs="Calibri"/>
        </w:rPr>
      </w:pPr>
    </w:p>
    <w:p w14:paraId="6CB7E086" w14:textId="0DEA8DDB" w:rsidR="00195ED5" w:rsidRPr="00000741" w:rsidRDefault="00195ED5" w:rsidP="00195ED5">
      <w:pPr>
        <w:adjustRightInd w:val="0"/>
        <w:jc w:val="both"/>
        <w:rPr>
          <w:rFonts w:ascii="Calibri" w:hAnsi="Calibri" w:cs="Calibri"/>
          <w:b/>
          <w:bCs/>
        </w:rPr>
      </w:pPr>
      <w:r w:rsidRPr="00000741">
        <w:rPr>
          <w:rFonts w:ascii="Calibri" w:eastAsia="Calibri" w:hAnsi="Calibri" w:cs="Calibri"/>
          <w:i/>
        </w:rPr>
        <w:t>* Zamawiający nie dopuszcza okresu gwarancji krótszego niż wskazany w OPZ jako minimalny -</w:t>
      </w:r>
      <w:r w:rsidR="001F7234" w:rsidRPr="001F7234">
        <w:rPr>
          <w:rFonts w:ascii="Calibri" w:eastAsia="Calibri" w:hAnsi="Calibri" w:cs="Calibri"/>
          <w:b/>
          <w:bCs/>
          <w:iCs/>
        </w:rPr>
        <w:t>nie krótszy niż</w:t>
      </w:r>
      <w:r w:rsidR="001F7234">
        <w:rPr>
          <w:rFonts w:ascii="Calibri" w:eastAsia="Calibri" w:hAnsi="Calibri" w:cs="Calibri"/>
          <w:i/>
        </w:rPr>
        <w:t xml:space="preserve"> </w:t>
      </w:r>
      <w:r w:rsidRPr="003C5FD2">
        <w:rPr>
          <w:rFonts w:cs="Calibri"/>
          <w:b/>
          <w:bCs/>
        </w:rPr>
        <w:t>36 miesięcy dla poz. 1</w:t>
      </w:r>
      <w:r w:rsidR="002459E4">
        <w:rPr>
          <w:rFonts w:cs="Calibri"/>
          <w:b/>
          <w:bCs/>
        </w:rPr>
        <w:t xml:space="preserve">, </w:t>
      </w:r>
      <w:r w:rsidRPr="003C5FD2">
        <w:rPr>
          <w:rFonts w:cs="Calibri"/>
          <w:b/>
          <w:bCs/>
        </w:rPr>
        <w:t>2, 4, 6, 10 oraz nie krótszy niż 24 miesiące dla poz. 8</w:t>
      </w:r>
      <w:r>
        <w:rPr>
          <w:rFonts w:cs="Calibri"/>
          <w:b/>
          <w:bCs/>
        </w:rPr>
        <w:t>-9</w:t>
      </w:r>
      <w:r w:rsidRPr="00000741">
        <w:rPr>
          <w:rFonts w:ascii="Calibri" w:hAnsi="Calibri" w:cs="Calibri"/>
        </w:rPr>
        <w:t>. Zaoferowanie okresów gwarancji krótszych niż wskazane</w:t>
      </w:r>
      <w:r w:rsidRPr="00000741">
        <w:rPr>
          <w:rFonts w:ascii="Calibri" w:hAnsi="Calibri" w:cs="Calibri"/>
          <w:b/>
          <w:bCs/>
        </w:rPr>
        <w:t xml:space="preserve"> </w:t>
      </w:r>
      <w:r w:rsidRPr="00000741">
        <w:rPr>
          <w:rFonts w:ascii="Calibri" w:hAnsi="Calibri" w:cs="Calibri"/>
        </w:rPr>
        <w:t>powyżej dla danej pozycji oznaczać będzie złożenie oferty niezgodnej z SWZ.</w:t>
      </w:r>
    </w:p>
    <w:p w14:paraId="652D5602" w14:textId="77777777" w:rsidR="00195ED5" w:rsidRPr="00000741" w:rsidRDefault="00195ED5" w:rsidP="00195ED5">
      <w:pPr>
        <w:tabs>
          <w:tab w:val="left" w:pos="284"/>
          <w:tab w:val="left" w:pos="426"/>
        </w:tabs>
        <w:rPr>
          <w:rFonts w:ascii="Calibri" w:hAnsi="Calibri" w:cs="Calibri"/>
          <w:color w:val="000000"/>
        </w:rPr>
      </w:pPr>
    </w:p>
    <w:p w14:paraId="17498922" w14:textId="77777777" w:rsidR="00195ED5" w:rsidRPr="00000741" w:rsidRDefault="00195ED5" w:rsidP="00195ED5">
      <w:pPr>
        <w:tabs>
          <w:tab w:val="left" w:pos="284"/>
          <w:tab w:val="left" w:pos="426"/>
        </w:tabs>
        <w:rPr>
          <w:rFonts w:ascii="Calibri" w:hAnsi="Calibri" w:cs="Calibri"/>
          <w:b/>
          <w:bCs/>
          <w:color w:val="000000"/>
        </w:rPr>
      </w:pPr>
      <w:r w:rsidRPr="00000741">
        <w:rPr>
          <w:rFonts w:ascii="Calibri" w:hAnsi="Calibri" w:cs="Calibri"/>
          <w:b/>
          <w:bCs/>
          <w:color w:val="000000"/>
        </w:rPr>
        <w:t>OŚWIADCZENIA:</w:t>
      </w:r>
    </w:p>
    <w:p w14:paraId="7B1EA13C" w14:textId="77777777" w:rsidR="00195ED5" w:rsidRPr="00000741" w:rsidRDefault="00195ED5" w:rsidP="00606A7C">
      <w:pPr>
        <w:numPr>
          <w:ilvl w:val="0"/>
          <w:numId w:val="66"/>
        </w:numPr>
        <w:tabs>
          <w:tab w:val="left" w:pos="684"/>
        </w:tabs>
        <w:ind w:left="684" w:hanging="426"/>
        <w:jc w:val="both"/>
        <w:rPr>
          <w:rFonts w:ascii="Calibri" w:hAnsi="Calibri" w:cs="Calibri"/>
        </w:rPr>
      </w:pPr>
      <w:r w:rsidRPr="00000741">
        <w:rPr>
          <w:rFonts w:ascii="Calibri" w:hAnsi="Calibri" w:cs="Calibri"/>
        </w:rPr>
        <w:t>OŚWIADCZAMY, że zamówienie wykonamy w terminie podanym przez Zamawiającego.</w:t>
      </w:r>
    </w:p>
    <w:p w14:paraId="611C6A5D" w14:textId="77777777" w:rsidR="00195ED5" w:rsidRPr="00000741" w:rsidRDefault="00195ED5" w:rsidP="00606A7C">
      <w:pPr>
        <w:numPr>
          <w:ilvl w:val="0"/>
          <w:numId w:val="66"/>
        </w:numPr>
        <w:tabs>
          <w:tab w:val="left" w:pos="684"/>
        </w:tabs>
        <w:ind w:left="684" w:hanging="426"/>
        <w:jc w:val="both"/>
        <w:rPr>
          <w:rFonts w:ascii="Calibri" w:hAnsi="Calibri" w:cs="Calibri"/>
        </w:rPr>
      </w:pPr>
      <w:r w:rsidRPr="00000741">
        <w:rPr>
          <w:rFonts w:ascii="Calibri" w:hAnsi="Calibri" w:cs="Calibri"/>
        </w:rPr>
        <w:t>OŚWIADCZAMY, że zapoznaliśmy się ze Specyfikacją Warunków Zamówienia i akceptujemy oraz spełniamy wszystkie warunki w niej zawarte.</w:t>
      </w:r>
    </w:p>
    <w:p w14:paraId="1A295D76" w14:textId="77777777" w:rsidR="00195ED5" w:rsidRPr="00000741" w:rsidRDefault="00195ED5" w:rsidP="00606A7C">
      <w:pPr>
        <w:numPr>
          <w:ilvl w:val="0"/>
          <w:numId w:val="66"/>
        </w:numPr>
        <w:tabs>
          <w:tab w:val="left" w:pos="684"/>
        </w:tabs>
        <w:ind w:left="684" w:hanging="426"/>
        <w:jc w:val="both"/>
        <w:rPr>
          <w:rFonts w:ascii="Calibri" w:hAnsi="Calibri" w:cs="Calibri"/>
        </w:rPr>
      </w:pPr>
      <w:r w:rsidRPr="00000741">
        <w:rPr>
          <w:rFonts w:ascii="Calibri" w:hAnsi="Calibri" w:cs="Calibri"/>
        </w:rPr>
        <w:t>OŚWIADCZAMY, że uzyskaliśmy wszelkie informacje niezbędne do prawidłowego przygotowania i złożenia niniejszej oferty.</w:t>
      </w:r>
    </w:p>
    <w:p w14:paraId="3FF32C05" w14:textId="47800B00" w:rsidR="00195ED5" w:rsidRPr="00000741" w:rsidRDefault="00195ED5" w:rsidP="00606A7C">
      <w:pPr>
        <w:numPr>
          <w:ilvl w:val="0"/>
          <w:numId w:val="66"/>
        </w:numPr>
        <w:tabs>
          <w:tab w:val="left" w:pos="684"/>
        </w:tabs>
        <w:ind w:left="684" w:hanging="426"/>
        <w:jc w:val="both"/>
        <w:rPr>
          <w:rFonts w:ascii="Calibri" w:hAnsi="Calibri" w:cs="Calibri"/>
        </w:rPr>
      </w:pPr>
      <w:r w:rsidRPr="00000741">
        <w:rPr>
          <w:rFonts w:ascii="Calibri" w:hAnsi="Calibri" w:cs="Calibri"/>
        </w:rPr>
        <w:t xml:space="preserve">OŚWIADCZAMY, że jesteśmy związani niniejszą ofertą od dnia upływu terminu składania ofert do dnia </w:t>
      </w:r>
      <w:r>
        <w:rPr>
          <w:rFonts w:ascii="Calibri" w:hAnsi="Calibri" w:cs="Calibri"/>
        </w:rPr>
        <w:t xml:space="preserve"> </w:t>
      </w:r>
      <w:r w:rsidR="00A03210">
        <w:rPr>
          <w:rFonts w:ascii="Calibri" w:hAnsi="Calibri" w:cs="Calibri"/>
          <w:b/>
          <w:bCs/>
        </w:rPr>
        <w:t xml:space="preserve">1.01.2022 </w:t>
      </w:r>
      <w:r w:rsidRPr="00000741">
        <w:rPr>
          <w:rFonts w:ascii="Calibri" w:hAnsi="Calibri" w:cs="Calibri"/>
          <w:b/>
          <w:bCs/>
        </w:rPr>
        <w:t>r.</w:t>
      </w:r>
      <w:r w:rsidRPr="00000741">
        <w:rPr>
          <w:rFonts w:ascii="Calibri" w:hAnsi="Calibri" w:cs="Calibri"/>
        </w:rPr>
        <w:t xml:space="preserve"> </w:t>
      </w:r>
    </w:p>
    <w:p w14:paraId="6EEC7F79" w14:textId="77777777" w:rsidR="00195ED5" w:rsidRPr="00000741" w:rsidRDefault="00195ED5" w:rsidP="00606A7C">
      <w:pPr>
        <w:numPr>
          <w:ilvl w:val="0"/>
          <w:numId w:val="66"/>
        </w:numPr>
        <w:tabs>
          <w:tab w:val="left" w:pos="684"/>
        </w:tabs>
        <w:ind w:left="684" w:hanging="426"/>
        <w:jc w:val="both"/>
        <w:rPr>
          <w:rFonts w:ascii="Calibri" w:hAnsi="Calibri" w:cs="Calibri"/>
        </w:rPr>
      </w:pPr>
      <w:r w:rsidRPr="00000741">
        <w:rPr>
          <w:rFonts w:ascii="Calibri" w:hAnsi="Calibri" w:cs="Calibri"/>
        </w:rPr>
        <w:t>OŚWIADCZAMY, że zapoznaliśmy się z Projektowanymi Postanowieniami Umowy, określonymi w Załączniku nr 4 do Specyfikacji Warunków Zamówienia i ZOBOWIĄZUJEM YSIĘ, w przypadku wyboru naszej oferty, do zawarcia umowy zgodnej z niniejszą ofertą, na warunkach w nich określonych.</w:t>
      </w:r>
    </w:p>
    <w:p w14:paraId="01E345FD" w14:textId="77777777" w:rsidR="00195ED5" w:rsidRPr="00000741" w:rsidRDefault="00195ED5" w:rsidP="00606A7C">
      <w:pPr>
        <w:numPr>
          <w:ilvl w:val="0"/>
          <w:numId w:val="66"/>
        </w:numPr>
        <w:tabs>
          <w:tab w:val="left" w:pos="684"/>
        </w:tabs>
        <w:ind w:left="684" w:hanging="426"/>
        <w:jc w:val="both"/>
        <w:rPr>
          <w:rFonts w:ascii="Calibri" w:hAnsi="Calibri" w:cs="Calibri"/>
        </w:rPr>
      </w:pPr>
      <w:r w:rsidRPr="00000741">
        <w:rPr>
          <w:rFonts w:ascii="Calibri" w:hAnsi="Calibri" w:cs="Calibri"/>
        </w:rPr>
        <w:t>AKCEPTUJEMY Projektowane Postanowienia Umowne, w tym warunki płatności oraz termin realizacji przedmiotu zamówienia podany przez Zamawiającego.</w:t>
      </w:r>
    </w:p>
    <w:p w14:paraId="0700A64C" w14:textId="77777777" w:rsidR="00195ED5" w:rsidRPr="00000741" w:rsidRDefault="00195ED5" w:rsidP="00606A7C">
      <w:pPr>
        <w:numPr>
          <w:ilvl w:val="0"/>
          <w:numId w:val="66"/>
        </w:numPr>
        <w:tabs>
          <w:tab w:val="left" w:pos="684"/>
        </w:tabs>
        <w:ind w:left="684" w:hanging="426"/>
        <w:jc w:val="both"/>
        <w:rPr>
          <w:rFonts w:ascii="Calibri" w:hAnsi="Calibri" w:cs="Calibri"/>
        </w:rPr>
      </w:pPr>
      <w:r w:rsidRPr="00000741">
        <w:rPr>
          <w:rFonts w:ascii="Calibri" w:hAnsi="Calibri" w:cs="Calibri"/>
        </w:rPr>
        <w:lastRenderedPageBreak/>
        <w:t>Oświadczam, że wypełniłem obowiązki informacyjne przewidziane w art. 13 lub art. 14 RODO</w:t>
      </w:r>
      <w:r w:rsidRPr="00000741">
        <w:rPr>
          <w:rFonts w:ascii="Calibri" w:hAnsi="Calibri" w:cs="Calibri"/>
        </w:rPr>
        <w:footnoteReference w:id="1"/>
      </w:r>
      <w:r w:rsidRPr="00000741">
        <w:rPr>
          <w:rFonts w:ascii="Calibri" w:hAnsi="Calibri" w:cs="Calibri"/>
        </w:rPr>
        <w:t xml:space="preserve"> wobec osób fizycznych, od których dane osobowe bezpośrednio lub pośrednio pozyskałem w celu ubiegania się o udzielenie zamówienia publicznego w niniejszym</w:t>
      </w:r>
      <w:r w:rsidRPr="00000741">
        <w:rPr>
          <w:rFonts w:ascii="Calibri" w:hAnsi="Calibri" w:cs="Calibri"/>
          <w:spacing w:val="-6"/>
        </w:rPr>
        <w:t xml:space="preserve"> </w:t>
      </w:r>
      <w:r w:rsidRPr="00000741">
        <w:rPr>
          <w:rFonts w:ascii="Calibri" w:hAnsi="Calibri" w:cs="Calibri"/>
        </w:rPr>
        <w:t>postępowaniu.</w:t>
      </w:r>
      <w:r w:rsidRPr="00000741">
        <w:rPr>
          <w:rFonts w:ascii="Calibri" w:hAnsi="Calibri" w:cs="Calibri"/>
          <w:vertAlign w:val="superscript"/>
        </w:rPr>
        <w:footnoteReference w:id="2"/>
      </w:r>
    </w:p>
    <w:p w14:paraId="3EF86B9B" w14:textId="77777777" w:rsidR="00195ED5" w:rsidRPr="00000741" w:rsidRDefault="00195ED5" w:rsidP="00606A7C">
      <w:pPr>
        <w:numPr>
          <w:ilvl w:val="0"/>
          <w:numId w:val="66"/>
        </w:numPr>
        <w:tabs>
          <w:tab w:val="left" w:pos="684"/>
        </w:tabs>
        <w:ind w:left="684" w:hanging="426"/>
        <w:jc w:val="both"/>
        <w:rPr>
          <w:rFonts w:ascii="Calibri" w:hAnsi="Calibri" w:cs="Calibri"/>
        </w:rPr>
      </w:pPr>
      <w:r w:rsidRPr="00000741">
        <w:rPr>
          <w:rFonts w:ascii="Calibri" w:hAnsi="Calibri" w:cs="Calibri"/>
        </w:rPr>
        <w:t>Przedmiot zamówienia zrealizujemy z udziałem/ bez udziału podwykonawców …………………………………………………… (podać nazwę i adres podwykonawcy, o ile znani są na tym etapie postępowania), który/którzy wykona/ją następującą część zamówienia …………………………………………………… .</w:t>
      </w:r>
    </w:p>
    <w:p w14:paraId="5B44FA68" w14:textId="77777777" w:rsidR="00195ED5" w:rsidRPr="00000741" w:rsidRDefault="00195ED5" w:rsidP="00606A7C">
      <w:pPr>
        <w:numPr>
          <w:ilvl w:val="0"/>
          <w:numId w:val="66"/>
        </w:numPr>
        <w:tabs>
          <w:tab w:val="left" w:pos="684"/>
        </w:tabs>
        <w:ind w:left="709" w:hanging="426"/>
        <w:jc w:val="both"/>
        <w:rPr>
          <w:rFonts w:ascii="Calibri" w:hAnsi="Calibri" w:cs="Calibri"/>
        </w:rPr>
      </w:pPr>
      <w:r w:rsidRPr="00000741">
        <w:rPr>
          <w:rFonts w:ascii="Calibri" w:hAnsi="Calibri" w:cs="Calibri"/>
        </w:rPr>
        <w:t>Pod groźbą odpowiedzialności karnej oświadczam/y, że załączone do oferty dokumenty opisują stan prawny i faktyczny aktualny na dzień upływu terminu składania ofert (art. 297 k.k.).</w:t>
      </w:r>
    </w:p>
    <w:p w14:paraId="004741ED" w14:textId="77777777" w:rsidR="00195ED5" w:rsidRPr="00000741" w:rsidRDefault="00195ED5" w:rsidP="00606A7C">
      <w:pPr>
        <w:numPr>
          <w:ilvl w:val="0"/>
          <w:numId w:val="66"/>
        </w:numPr>
        <w:tabs>
          <w:tab w:val="left" w:pos="684"/>
        </w:tabs>
        <w:ind w:left="709" w:hanging="426"/>
        <w:jc w:val="both"/>
        <w:rPr>
          <w:rFonts w:ascii="Calibri" w:hAnsi="Calibri" w:cs="Calibri"/>
        </w:rPr>
      </w:pPr>
      <w:r w:rsidRPr="00000741">
        <w:rPr>
          <w:rFonts w:ascii="Calibri" w:hAnsi="Calibri" w:cs="Calibri"/>
        </w:rPr>
        <w:t>Następujące dokumenty znajdują się w posiadaniu Zamawiającego:</w:t>
      </w:r>
    </w:p>
    <w:p w14:paraId="48B8C1EB" w14:textId="77777777" w:rsidR="00195ED5" w:rsidRPr="00000741" w:rsidRDefault="00195ED5" w:rsidP="00195ED5">
      <w:pPr>
        <w:tabs>
          <w:tab w:val="left" w:pos="684"/>
        </w:tabs>
        <w:ind w:left="709"/>
        <w:jc w:val="both"/>
        <w:rPr>
          <w:rFonts w:ascii="Calibri" w:hAnsi="Calibri" w:cs="Calibri"/>
        </w:rPr>
      </w:pPr>
      <w:r w:rsidRPr="00000741">
        <w:rPr>
          <w:rFonts w:ascii="Calibri" w:hAnsi="Calibri" w:cs="Calibri"/>
        </w:rPr>
        <w:t xml:space="preserve"> .....................................................................................................</w:t>
      </w:r>
    </w:p>
    <w:p w14:paraId="72F41D46" w14:textId="77777777" w:rsidR="00195ED5" w:rsidRPr="00000741" w:rsidRDefault="00195ED5" w:rsidP="00195ED5">
      <w:pPr>
        <w:tabs>
          <w:tab w:val="left" w:pos="684"/>
        </w:tabs>
        <w:ind w:left="709"/>
        <w:jc w:val="both"/>
        <w:rPr>
          <w:rFonts w:ascii="Calibri" w:hAnsi="Calibri" w:cs="Calibri"/>
        </w:rPr>
      </w:pPr>
      <w:r w:rsidRPr="00000741">
        <w:rPr>
          <w:rFonts w:ascii="Calibri" w:hAnsi="Calibri" w:cs="Calibri"/>
        </w:rPr>
        <w:t>.....................................................................................................</w:t>
      </w:r>
    </w:p>
    <w:p w14:paraId="1A140AE8" w14:textId="77777777" w:rsidR="00195ED5" w:rsidRPr="00000741" w:rsidRDefault="00195ED5" w:rsidP="00195ED5">
      <w:pPr>
        <w:tabs>
          <w:tab w:val="left" w:pos="684"/>
        </w:tabs>
        <w:ind w:left="709"/>
        <w:jc w:val="both"/>
        <w:rPr>
          <w:rFonts w:ascii="Calibri" w:hAnsi="Calibri" w:cs="Calibri"/>
        </w:rPr>
      </w:pPr>
      <w:r w:rsidRPr="00000741">
        <w:rPr>
          <w:rFonts w:ascii="Calibri" w:hAnsi="Calibri" w:cs="Calibri"/>
        </w:rPr>
        <w:t xml:space="preserve">i stanowią potwierdzenie okoliczności, o których mowa w art. 125 ust. 3 ustawy </w:t>
      </w:r>
      <w:proofErr w:type="spellStart"/>
      <w:r w:rsidRPr="00000741">
        <w:rPr>
          <w:rFonts w:ascii="Calibri" w:hAnsi="Calibri" w:cs="Calibri"/>
        </w:rPr>
        <w:t>uPZP</w:t>
      </w:r>
      <w:proofErr w:type="spellEnd"/>
      <w:r w:rsidRPr="00000741">
        <w:rPr>
          <w:rFonts w:ascii="Calibri" w:hAnsi="Calibri" w:cs="Calibri"/>
        </w:rPr>
        <w:t>.</w:t>
      </w:r>
    </w:p>
    <w:p w14:paraId="0DF31F28" w14:textId="77777777" w:rsidR="00195ED5" w:rsidRPr="00000741" w:rsidRDefault="00195ED5" w:rsidP="00606A7C">
      <w:pPr>
        <w:numPr>
          <w:ilvl w:val="0"/>
          <w:numId w:val="66"/>
        </w:numPr>
        <w:tabs>
          <w:tab w:val="left" w:pos="684"/>
          <w:tab w:val="left" w:pos="4371"/>
        </w:tabs>
        <w:ind w:left="709" w:hanging="426"/>
        <w:jc w:val="both"/>
        <w:rPr>
          <w:rFonts w:ascii="Calibri" w:hAnsi="Calibri" w:cs="Calibri"/>
        </w:rPr>
      </w:pPr>
      <w:r w:rsidRPr="00000741">
        <w:rPr>
          <w:rFonts w:ascii="Calibri" w:hAnsi="Calibri" w:cs="Calibri"/>
          <w:b/>
        </w:rPr>
        <w:t>SKŁADAMY</w:t>
      </w:r>
      <w:r w:rsidRPr="00000741">
        <w:rPr>
          <w:rFonts w:ascii="Calibri" w:hAnsi="Calibri" w:cs="Calibri"/>
          <w:b/>
          <w:spacing w:val="-2"/>
        </w:rPr>
        <w:t xml:space="preserve"> </w:t>
      </w:r>
      <w:r w:rsidRPr="00000741">
        <w:rPr>
          <w:rFonts w:ascii="Calibri" w:hAnsi="Calibri" w:cs="Calibri"/>
        </w:rPr>
        <w:t>ofertę</w:t>
      </w:r>
      <w:r w:rsidRPr="00000741">
        <w:rPr>
          <w:rFonts w:ascii="Calibri" w:hAnsi="Calibri" w:cs="Calibri"/>
          <w:spacing w:val="-2"/>
        </w:rPr>
        <w:t xml:space="preserve"> </w:t>
      </w:r>
      <w:r w:rsidRPr="00000741">
        <w:rPr>
          <w:rFonts w:ascii="Calibri" w:hAnsi="Calibri" w:cs="Calibri"/>
        </w:rPr>
        <w:t>na</w:t>
      </w:r>
      <w:r w:rsidRPr="00000741">
        <w:rPr>
          <w:rFonts w:ascii="Calibri" w:hAnsi="Calibri" w:cs="Calibri"/>
          <w:u w:val="single"/>
        </w:rPr>
        <w:t xml:space="preserve"> </w:t>
      </w:r>
      <w:r w:rsidRPr="00000741">
        <w:rPr>
          <w:rFonts w:ascii="Calibri" w:hAnsi="Calibri" w:cs="Calibri"/>
          <w:u w:val="single"/>
        </w:rPr>
        <w:tab/>
      </w:r>
      <w:r w:rsidRPr="00000741">
        <w:rPr>
          <w:rFonts w:ascii="Calibri" w:hAnsi="Calibri" w:cs="Calibri"/>
        </w:rPr>
        <w:t>stronach.</w:t>
      </w:r>
    </w:p>
    <w:p w14:paraId="42FEEFD6" w14:textId="77777777" w:rsidR="00195ED5" w:rsidRPr="00000741" w:rsidRDefault="00195ED5" w:rsidP="00606A7C">
      <w:pPr>
        <w:numPr>
          <w:ilvl w:val="0"/>
          <w:numId w:val="66"/>
        </w:numPr>
        <w:tabs>
          <w:tab w:val="left" w:pos="684"/>
        </w:tabs>
        <w:ind w:left="709" w:hanging="426"/>
        <w:jc w:val="both"/>
        <w:rPr>
          <w:rFonts w:ascii="Calibri" w:hAnsi="Calibri" w:cs="Calibri"/>
        </w:rPr>
      </w:pPr>
      <w:r w:rsidRPr="00000741">
        <w:rPr>
          <w:rFonts w:ascii="Calibri" w:hAnsi="Calibri" w:cs="Calibri"/>
        </w:rPr>
        <w:t xml:space="preserve">Wraz z ofertą </w:t>
      </w:r>
      <w:r w:rsidRPr="00000741">
        <w:rPr>
          <w:rFonts w:ascii="Calibri" w:hAnsi="Calibri" w:cs="Calibri"/>
          <w:b/>
        </w:rPr>
        <w:t xml:space="preserve">SKŁADAMY </w:t>
      </w:r>
      <w:r w:rsidRPr="00000741">
        <w:rPr>
          <w:rFonts w:ascii="Calibri" w:hAnsi="Calibri" w:cs="Calibri"/>
        </w:rPr>
        <w:t>następujące oświadczenia i</w:t>
      </w:r>
      <w:r w:rsidRPr="00000741">
        <w:rPr>
          <w:rFonts w:ascii="Calibri" w:hAnsi="Calibri" w:cs="Calibri"/>
          <w:spacing w:val="-5"/>
        </w:rPr>
        <w:t xml:space="preserve"> </w:t>
      </w:r>
      <w:r w:rsidRPr="00000741">
        <w:rPr>
          <w:rFonts w:ascii="Calibri" w:hAnsi="Calibri" w:cs="Calibri"/>
        </w:rPr>
        <w:t xml:space="preserve">dokumenty:  </w:t>
      </w:r>
    </w:p>
    <w:p w14:paraId="4943C852" w14:textId="77777777" w:rsidR="00195ED5" w:rsidRPr="00000741" w:rsidRDefault="00195ED5" w:rsidP="00195ED5">
      <w:pPr>
        <w:numPr>
          <w:ilvl w:val="0"/>
          <w:numId w:val="20"/>
        </w:numPr>
        <w:tabs>
          <w:tab w:val="left" w:pos="683"/>
        </w:tabs>
        <w:spacing w:line="276" w:lineRule="auto"/>
        <w:ind w:left="709"/>
        <w:rPr>
          <w:rFonts w:ascii="Calibri" w:hAnsi="Calibri" w:cs="Calibri"/>
        </w:rPr>
      </w:pPr>
      <w:r w:rsidRPr="00000741">
        <w:rPr>
          <w:rFonts w:ascii="Calibri" w:hAnsi="Calibri" w:cs="Calibri"/>
        </w:rPr>
        <w:t>………………………….</w:t>
      </w:r>
    </w:p>
    <w:p w14:paraId="4868DAFD" w14:textId="77777777" w:rsidR="00195ED5" w:rsidRPr="00000741" w:rsidRDefault="00195ED5" w:rsidP="00195ED5">
      <w:pPr>
        <w:numPr>
          <w:ilvl w:val="0"/>
          <w:numId w:val="20"/>
        </w:numPr>
        <w:tabs>
          <w:tab w:val="left" w:pos="683"/>
        </w:tabs>
        <w:spacing w:line="276" w:lineRule="auto"/>
        <w:ind w:left="709"/>
        <w:rPr>
          <w:rFonts w:ascii="Calibri" w:hAnsi="Calibri" w:cs="Calibri"/>
        </w:rPr>
      </w:pPr>
      <w:r w:rsidRPr="00000741">
        <w:rPr>
          <w:rFonts w:ascii="Calibri" w:hAnsi="Calibri" w:cs="Calibri"/>
        </w:rPr>
        <w:t>……………………….…</w:t>
      </w:r>
    </w:p>
    <w:p w14:paraId="79A5F6A5" w14:textId="77777777" w:rsidR="00195ED5" w:rsidRPr="00000741" w:rsidRDefault="00195ED5" w:rsidP="00195ED5">
      <w:pPr>
        <w:numPr>
          <w:ilvl w:val="0"/>
          <w:numId w:val="20"/>
        </w:numPr>
        <w:tabs>
          <w:tab w:val="left" w:pos="683"/>
        </w:tabs>
        <w:spacing w:line="276" w:lineRule="auto"/>
        <w:ind w:left="709"/>
        <w:rPr>
          <w:rFonts w:ascii="Calibri" w:hAnsi="Calibri" w:cs="Calibri"/>
        </w:rPr>
      </w:pPr>
      <w:r w:rsidRPr="00000741">
        <w:rPr>
          <w:rFonts w:ascii="Calibri" w:hAnsi="Calibri" w:cs="Calibri"/>
        </w:rPr>
        <w:t>………………….………</w:t>
      </w:r>
    </w:p>
    <w:p w14:paraId="6EF416DE" w14:textId="77777777" w:rsidR="00195ED5" w:rsidRPr="00000741" w:rsidRDefault="00195ED5" w:rsidP="00195ED5">
      <w:pPr>
        <w:rPr>
          <w:rFonts w:ascii="Calibri" w:hAnsi="Calibri" w:cs="Calibri"/>
        </w:rPr>
      </w:pPr>
    </w:p>
    <w:p w14:paraId="251E3777" w14:textId="77777777" w:rsidR="00195ED5" w:rsidRPr="00000741" w:rsidRDefault="00195ED5" w:rsidP="00195ED5">
      <w:pPr>
        <w:tabs>
          <w:tab w:val="left" w:leader="dot" w:pos="4101"/>
        </w:tabs>
        <w:spacing w:line="276" w:lineRule="auto"/>
        <w:ind w:left="258"/>
        <w:rPr>
          <w:rFonts w:ascii="Calibri" w:hAnsi="Calibri" w:cs="Calibri"/>
        </w:rPr>
      </w:pPr>
      <w:r w:rsidRPr="00000741">
        <w:rPr>
          <w:rFonts w:ascii="Calibri" w:hAnsi="Calibri" w:cs="Calibri"/>
        </w:rPr>
        <w:t>…………….……., dnia</w:t>
      </w:r>
      <w:r w:rsidRPr="00000741">
        <w:rPr>
          <w:rFonts w:ascii="Calibri" w:hAnsi="Calibri" w:cs="Calibri"/>
        </w:rPr>
        <w:tab/>
        <w:t>r.</w:t>
      </w:r>
    </w:p>
    <w:p w14:paraId="13428A9A" w14:textId="77777777" w:rsidR="00195ED5" w:rsidRPr="009D5CA2" w:rsidRDefault="00195ED5" w:rsidP="00195ED5">
      <w:pPr>
        <w:spacing w:line="276" w:lineRule="auto"/>
        <w:ind w:right="116"/>
        <w:jc w:val="right"/>
        <w:rPr>
          <w:rFonts w:ascii="Calibri" w:hAnsi="Calibri" w:cs="Calibri"/>
          <w:i/>
          <w:sz w:val="20"/>
          <w:szCs w:val="20"/>
        </w:rPr>
      </w:pPr>
      <w:r w:rsidRPr="009D5CA2">
        <w:rPr>
          <w:rFonts w:ascii="Calibri" w:hAnsi="Calibri" w:cs="Calibri"/>
          <w:i/>
          <w:spacing w:val="-2"/>
          <w:sz w:val="20"/>
          <w:szCs w:val="20"/>
        </w:rPr>
        <w:t>……………………………….</w:t>
      </w:r>
    </w:p>
    <w:p w14:paraId="7ACBFC86" w14:textId="77777777" w:rsidR="00195ED5" w:rsidRPr="009D5CA2" w:rsidRDefault="00195ED5" w:rsidP="00195ED5">
      <w:pPr>
        <w:spacing w:line="276" w:lineRule="auto"/>
        <w:ind w:left="2024" w:right="116" w:firstLine="836"/>
        <w:jc w:val="right"/>
        <w:rPr>
          <w:rFonts w:ascii="Calibri" w:hAnsi="Calibri" w:cs="Calibri"/>
          <w:i/>
          <w:sz w:val="20"/>
          <w:szCs w:val="20"/>
        </w:rPr>
      </w:pPr>
      <w:r w:rsidRPr="009D5CA2">
        <w:rPr>
          <w:rFonts w:ascii="Calibri" w:hAnsi="Calibri" w:cs="Calibri"/>
          <w:i/>
          <w:sz w:val="20"/>
          <w:szCs w:val="20"/>
        </w:rPr>
        <w:t>Imię</w:t>
      </w:r>
      <w:r w:rsidRPr="009D5CA2">
        <w:rPr>
          <w:rFonts w:ascii="Calibri" w:hAnsi="Calibri" w:cs="Calibri"/>
          <w:i/>
          <w:spacing w:val="-8"/>
          <w:sz w:val="20"/>
          <w:szCs w:val="20"/>
        </w:rPr>
        <w:t xml:space="preserve"> </w:t>
      </w:r>
      <w:r w:rsidRPr="009D5CA2">
        <w:rPr>
          <w:rFonts w:ascii="Calibri" w:hAnsi="Calibri" w:cs="Calibri"/>
          <w:i/>
          <w:sz w:val="20"/>
          <w:szCs w:val="20"/>
        </w:rPr>
        <w:t>i</w:t>
      </w:r>
      <w:r w:rsidRPr="009D5CA2">
        <w:rPr>
          <w:rFonts w:ascii="Calibri" w:hAnsi="Calibri" w:cs="Calibri"/>
          <w:i/>
          <w:spacing w:val="-9"/>
          <w:sz w:val="20"/>
          <w:szCs w:val="20"/>
        </w:rPr>
        <w:t xml:space="preserve"> </w:t>
      </w:r>
      <w:r w:rsidRPr="009D5CA2">
        <w:rPr>
          <w:rFonts w:ascii="Calibri" w:hAnsi="Calibri" w:cs="Calibri"/>
          <w:i/>
          <w:sz w:val="20"/>
          <w:szCs w:val="20"/>
        </w:rPr>
        <w:t>nazwisko podpisano</w:t>
      </w:r>
      <w:r w:rsidRPr="009D5CA2">
        <w:rPr>
          <w:rFonts w:ascii="Calibri" w:hAnsi="Calibri" w:cs="Calibri"/>
          <w:i/>
          <w:spacing w:val="-14"/>
          <w:sz w:val="20"/>
          <w:szCs w:val="20"/>
        </w:rPr>
        <w:t xml:space="preserve"> </w:t>
      </w:r>
      <w:r w:rsidRPr="009D5CA2">
        <w:rPr>
          <w:rFonts w:ascii="Calibri" w:hAnsi="Calibri" w:cs="Calibri"/>
          <w:i/>
          <w:sz w:val="20"/>
          <w:szCs w:val="20"/>
        </w:rPr>
        <w:t>elektronicznie</w:t>
      </w:r>
    </w:p>
    <w:p w14:paraId="7EA3A4ED" w14:textId="77777777" w:rsidR="00195ED5" w:rsidRPr="009D5CA2" w:rsidRDefault="00195ED5" w:rsidP="00195ED5">
      <w:pPr>
        <w:spacing w:line="276" w:lineRule="auto"/>
        <w:ind w:left="258"/>
        <w:jc w:val="both"/>
        <w:rPr>
          <w:rFonts w:ascii="Calibri" w:hAnsi="Calibri" w:cs="Calibri"/>
          <w:b/>
          <w:i/>
          <w:sz w:val="20"/>
          <w:szCs w:val="20"/>
        </w:rPr>
      </w:pPr>
      <w:r w:rsidRPr="009D5CA2">
        <w:rPr>
          <w:rFonts w:ascii="Calibri" w:hAnsi="Calibri" w:cs="Calibri"/>
          <w:b/>
          <w:i/>
          <w:sz w:val="20"/>
          <w:szCs w:val="20"/>
          <w:u w:val="single"/>
        </w:rPr>
        <w:t>Informacja dla Wykonawcy:</w:t>
      </w:r>
    </w:p>
    <w:p w14:paraId="66FB08DD" w14:textId="77777777" w:rsidR="00195ED5" w:rsidRPr="009D5CA2" w:rsidRDefault="00195ED5" w:rsidP="00195ED5">
      <w:pPr>
        <w:spacing w:line="276" w:lineRule="auto"/>
        <w:ind w:left="258" w:right="116"/>
        <w:jc w:val="both"/>
        <w:rPr>
          <w:rFonts w:ascii="Calibri" w:hAnsi="Calibri" w:cs="Calibri"/>
          <w:sz w:val="20"/>
          <w:szCs w:val="20"/>
        </w:rPr>
        <w:sectPr w:rsidR="00195ED5" w:rsidRPr="009D5CA2" w:rsidSect="009D5CA2">
          <w:pgSz w:w="16840" w:h="11910" w:orient="landscape"/>
          <w:pgMar w:top="1160" w:right="1580" w:bottom="1300" w:left="680" w:header="0" w:footer="400" w:gutter="0"/>
          <w:cols w:space="708"/>
          <w:docGrid w:linePitch="326"/>
        </w:sectPr>
      </w:pPr>
      <w:r w:rsidRPr="009D5CA2">
        <w:rPr>
          <w:rFonts w:ascii="Calibri" w:hAnsi="Calibri" w:cs="Calibri"/>
          <w:i/>
          <w:sz w:val="20"/>
          <w:szCs w:val="20"/>
          <w:u w:val="single"/>
        </w:rPr>
        <w:t>Formularz oferty musi być opatrzony przez osobę lub osoby uprawnione do reprezentowania firmy kwalifikowanym podpisem</w:t>
      </w:r>
      <w:r w:rsidRPr="009D5CA2">
        <w:rPr>
          <w:rFonts w:ascii="Calibri" w:hAnsi="Calibri" w:cs="Calibri"/>
          <w:i/>
          <w:sz w:val="20"/>
          <w:szCs w:val="20"/>
        </w:rPr>
        <w:t xml:space="preserve"> </w:t>
      </w:r>
      <w:r w:rsidRPr="009D5CA2">
        <w:rPr>
          <w:rFonts w:ascii="Calibri" w:hAnsi="Calibri" w:cs="Calibri"/>
          <w:i/>
          <w:sz w:val="20"/>
          <w:szCs w:val="20"/>
          <w:u w:val="single"/>
        </w:rPr>
        <w:t>elektronicznym lub podpisem zaufanym lub podpisem osobistym i przekazany Zamawiającemu wraz z dokumentem (-</w:t>
      </w:r>
      <w:proofErr w:type="spellStart"/>
      <w:r w:rsidRPr="009D5CA2">
        <w:rPr>
          <w:rFonts w:ascii="Calibri" w:hAnsi="Calibri" w:cs="Calibri"/>
          <w:i/>
          <w:sz w:val="20"/>
          <w:szCs w:val="20"/>
          <w:u w:val="single"/>
        </w:rPr>
        <w:t>ami</w:t>
      </w:r>
      <w:proofErr w:type="spellEnd"/>
      <w:r w:rsidRPr="009D5CA2">
        <w:rPr>
          <w:rFonts w:ascii="Calibri" w:hAnsi="Calibri" w:cs="Calibri"/>
          <w:i/>
          <w:sz w:val="20"/>
          <w:szCs w:val="20"/>
          <w:u w:val="single"/>
        </w:rPr>
        <w:t>)</w:t>
      </w:r>
      <w:r w:rsidRPr="009D5CA2">
        <w:rPr>
          <w:rFonts w:ascii="Calibri" w:hAnsi="Calibri" w:cs="Calibri"/>
          <w:i/>
          <w:sz w:val="20"/>
          <w:szCs w:val="20"/>
        </w:rPr>
        <w:t xml:space="preserve"> </w:t>
      </w:r>
      <w:r w:rsidRPr="009D5CA2">
        <w:rPr>
          <w:rFonts w:ascii="Calibri" w:hAnsi="Calibri" w:cs="Calibri"/>
          <w:i/>
          <w:sz w:val="20"/>
          <w:szCs w:val="20"/>
          <w:u w:val="single"/>
        </w:rPr>
        <w:t>potwierdzającymi prawo do reprezentacji Wykonawcy przez osobę podpisującą ofertę.</w:t>
      </w:r>
    </w:p>
    <w:bookmarkEnd w:id="0"/>
    <w:p w14:paraId="6A77F1F1" w14:textId="77777777"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pPr>
        <w:pStyle w:val="Nagwek1"/>
        <w:spacing w:before="135"/>
        <w:ind w:left="258"/>
        <w:rPr>
          <w:rFonts w:asciiTheme="minorHAnsi" w:hAnsiTheme="minorHAnsi" w:cstheme="minorHAnsi"/>
        </w:rPr>
      </w:pPr>
      <w:bookmarkStart w:id="3" w:name="_Toc67999487"/>
      <w:r w:rsidRPr="00991F16">
        <w:rPr>
          <w:rFonts w:asciiTheme="minorHAnsi" w:hAnsiTheme="minorHAnsi" w:cstheme="minorHAnsi"/>
        </w:rPr>
        <w:t>Nazwa Wykonawcy, w imieniu którego składane jest oświadczenie:</w:t>
      </w:r>
      <w:bookmarkEnd w:id="3"/>
    </w:p>
    <w:p w14:paraId="37942060" w14:textId="6AE1ABF2"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48AADEF6" w14:textId="6E8E46F1"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4FE859E" w14:textId="77777777" w:rsidR="00F7208E" w:rsidRPr="00991F16" w:rsidRDefault="008C7CF7">
      <w:pPr>
        <w:pStyle w:val="Tekstpodstawowy"/>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2B300A8B" w14:textId="0CC74788" w:rsidR="008F5716"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pPr>
        <w:pStyle w:val="Tekstpodstawowy"/>
        <w:spacing w:before="5"/>
        <w:rPr>
          <w:rFonts w:asciiTheme="minorHAnsi" w:hAnsiTheme="minorHAnsi" w:cstheme="minorHAnsi"/>
          <w:i/>
        </w:rPr>
      </w:pPr>
    </w:p>
    <w:p w14:paraId="461F7183" w14:textId="7741234A" w:rsidR="00F7208E" w:rsidRPr="00991F16" w:rsidRDefault="008C7CF7">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3"/>
      </w:r>
    </w:p>
    <w:p w14:paraId="3F529431" w14:textId="77777777" w:rsidR="00F7208E" w:rsidRPr="00991F16" w:rsidRDefault="008C7CF7">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2CFE0770" w14:textId="77777777" w:rsidR="00F7208E" w:rsidRPr="00991F16" w:rsidRDefault="008C7CF7">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16C5D5B" w14:textId="0EA49189" w:rsidR="00F7208E" w:rsidRPr="00991F16" w:rsidRDefault="008C7CF7" w:rsidP="003F0086">
      <w:pPr>
        <w:spacing w:before="91" w:line="312" w:lineRule="auto"/>
        <w:ind w:right="116"/>
        <w:jc w:val="both"/>
        <w:rPr>
          <w:rFonts w:asciiTheme="minorHAnsi" w:hAnsiTheme="minorHAnsi" w:cstheme="minorHAnsi"/>
        </w:rPr>
      </w:pPr>
      <w:r w:rsidRPr="00991F16">
        <w:rPr>
          <w:rFonts w:asciiTheme="minorHAnsi" w:hAnsiTheme="minorHAnsi" w:cstheme="minorHAnsi"/>
        </w:rPr>
        <w:t>Na potrzeby postępowania o udzielenie zamówienia publicznego pn.</w:t>
      </w:r>
      <w:r w:rsidR="00234742">
        <w:rPr>
          <w:rFonts w:asciiTheme="minorHAnsi" w:hAnsiTheme="minorHAnsi" w:cstheme="minorHAnsi"/>
        </w:rPr>
        <w:t xml:space="preserve"> </w:t>
      </w:r>
      <w:r w:rsidR="005E1B4A" w:rsidRPr="005E1B4A">
        <w:rPr>
          <w:rFonts w:asciiTheme="minorHAnsi" w:hAnsiTheme="minorHAnsi" w:cstheme="minorHAnsi"/>
          <w:b/>
          <w:bCs/>
          <w:i/>
          <w:iCs/>
        </w:rPr>
        <w:t xml:space="preserve">Zakup i dostawa dla Centrum Projektów Europejskich </w:t>
      </w:r>
      <w:r w:rsidR="005E1B4A" w:rsidRPr="005E1B4A">
        <w:rPr>
          <w:rFonts w:asciiTheme="minorHAnsi" w:eastAsia="Calibri" w:hAnsiTheme="minorHAnsi" w:cstheme="minorHAnsi"/>
          <w:b/>
          <w:bCs/>
          <w:i/>
          <w:iCs/>
        </w:rPr>
        <w:t>drukarek, tonerów do drukarek, skanerów, niszczarek oraz urządzeń wielofunkcyjnych laserowych</w:t>
      </w:r>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21589C">
        <w:rPr>
          <w:rFonts w:asciiTheme="minorHAnsi" w:hAnsiTheme="minorHAnsi" w:cstheme="minorHAnsi"/>
        </w:rPr>
        <w:t>45</w:t>
      </w:r>
      <w:r w:rsidR="009410A1" w:rsidRPr="00991F16">
        <w:rPr>
          <w:rFonts w:asciiTheme="minorHAnsi" w:hAnsiTheme="minorHAnsi" w:cstheme="minorHAnsi"/>
        </w:rPr>
        <w:t>.2021.</w:t>
      </w:r>
      <w:r w:rsidR="0057353D">
        <w:rPr>
          <w:rFonts w:asciiTheme="minorHAnsi" w:hAnsiTheme="minorHAnsi" w:cstheme="minorHAnsi"/>
        </w:rPr>
        <w:t>BS)</w:t>
      </w:r>
      <w:r w:rsidRPr="00991F16">
        <w:rPr>
          <w:rFonts w:asciiTheme="minorHAnsi" w:hAnsiTheme="minorHAnsi" w:cstheme="minorHAnsi"/>
        </w:rPr>
        <w:t xml:space="preserve"> prowadzonego przez </w:t>
      </w:r>
      <w:r w:rsidR="0069014C" w:rsidRPr="00991F16">
        <w:rPr>
          <w:rFonts w:asciiTheme="minorHAnsi" w:hAnsiTheme="minorHAnsi" w:cstheme="minorHAnsi"/>
        </w:rPr>
        <w:t>Centrum Projektów Europejskich (CPE</w:t>
      </w:r>
      <w:r w:rsidRPr="00991F16">
        <w:rPr>
          <w:rFonts w:asciiTheme="minorHAnsi" w:hAnsiTheme="minorHAnsi" w:cstheme="minorHAnsi"/>
        </w:rPr>
        <w:t>), z siedzibą w Warszawie (</w:t>
      </w:r>
      <w:r w:rsidR="0069014C" w:rsidRPr="00991F16">
        <w:rPr>
          <w:rFonts w:asciiTheme="minorHAnsi" w:hAnsiTheme="minorHAnsi" w:cstheme="minorHAnsi"/>
        </w:rPr>
        <w:t>02-672</w:t>
      </w:r>
      <w:r w:rsidRPr="00991F16">
        <w:rPr>
          <w:rFonts w:asciiTheme="minorHAnsi" w:hAnsiTheme="minorHAnsi" w:cstheme="minorHAnsi"/>
        </w:rPr>
        <w:t xml:space="preserve">), przy ul. </w:t>
      </w:r>
      <w:r w:rsidR="0069014C" w:rsidRPr="00991F16">
        <w:rPr>
          <w:rFonts w:asciiTheme="minorHAnsi" w:hAnsiTheme="minorHAnsi" w:cstheme="minorHAnsi"/>
        </w:rPr>
        <w:t>Domaniewskiej 39a</w:t>
      </w:r>
      <w:r w:rsidRPr="00991F16">
        <w:rPr>
          <w:rFonts w:asciiTheme="minorHAnsi" w:hAnsiTheme="minorHAnsi" w:cstheme="minorHAnsi"/>
        </w:rPr>
        <w:t xml:space="preserve"> (NIP: </w:t>
      </w:r>
      <w:r w:rsidR="0069014C" w:rsidRPr="00991F16">
        <w:rPr>
          <w:rFonts w:asciiTheme="minorHAnsi" w:hAnsiTheme="minorHAnsi" w:cstheme="minorHAnsi"/>
        </w:rPr>
        <w:t>701-015-88-87</w:t>
      </w:r>
      <w:r w:rsidRPr="00991F16">
        <w:rPr>
          <w:rFonts w:asciiTheme="minorHAnsi" w:hAnsiTheme="minorHAnsi" w:cstheme="minorHAnsi"/>
        </w:rPr>
        <w:t xml:space="preserve">, REGON: </w:t>
      </w:r>
      <w:r w:rsidR="0069014C" w:rsidRPr="00991F16">
        <w:rPr>
          <w:rFonts w:asciiTheme="minorHAnsi" w:hAnsiTheme="minorHAnsi" w:cstheme="minorHAnsi"/>
        </w:rPr>
        <w:t>141681456</w:t>
      </w:r>
      <w:r w:rsidRPr="00991F16">
        <w:rPr>
          <w:rFonts w:asciiTheme="minorHAnsi" w:hAnsiTheme="minorHAnsi" w:cstheme="minorHAnsi"/>
        </w:rPr>
        <w:t>)</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464FF1" w14:textId="77777777" w:rsidR="00F7208E" w:rsidRPr="00991F16" w:rsidRDefault="00F7208E">
      <w:pPr>
        <w:pStyle w:val="Tekstpodstawowy"/>
        <w:rPr>
          <w:rFonts w:asciiTheme="minorHAnsi" w:hAnsiTheme="minorHAnsi" w:cstheme="minorHAnsi"/>
        </w:rPr>
      </w:pPr>
    </w:p>
    <w:p w14:paraId="69A8DC99"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Oświadczam, że zachodzą w stosunku do mnie podstawy wykluczenia z postępowania na podstawie art.</w:t>
      </w:r>
    </w:p>
    <w:p w14:paraId="0E23CC73" w14:textId="5E437F6F"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 xml:space="preserve">………….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(podać mającą zastosowanie podstawę wykluczenia spośród wymienionych w art. 108 ust. 1 pkt …………………………….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Jednocześnie oświadczam, że w związku z ww. okolicznością, na podstawie art. 110 ust. 2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podjąłem następujące środki naprawcze:</w:t>
      </w:r>
    </w:p>
    <w:p w14:paraId="0E671CB7"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w:t>
      </w:r>
    </w:p>
    <w:p w14:paraId="45FB9E7B" w14:textId="24C55027" w:rsidR="00F7208E"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w:t>
      </w:r>
    </w:p>
    <w:p w14:paraId="4D92307D" w14:textId="5EDDECF5" w:rsidR="002459E4" w:rsidRDefault="002459E4" w:rsidP="002459E4">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31ECF78D" w14:textId="77777777" w:rsidR="002459E4" w:rsidRDefault="002459E4" w:rsidP="002459E4">
      <w:pPr>
        <w:spacing w:line="276" w:lineRule="auto"/>
        <w:ind w:right="116"/>
        <w:jc w:val="right"/>
        <w:rPr>
          <w:rFonts w:asciiTheme="minorHAnsi" w:hAnsiTheme="minorHAnsi" w:cstheme="minorHAnsi"/>
          <w:i/>
          <w:spacing w:val="-2"/>
        </w:rPr>
      </w:pPr>
    </w:p>
    <w:p w14:paraId="7C5B0D0A" w14:textId="3F8A2652" w:rsidR="002459E4" w:rsidRPr="00A2773D" w:rsidRDefault="002459E4" w:rsidP="002459E4">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C102C79" w14:textId="77777777" w:rsidR="002459E4" w:rsidRPr="00A2773D" w:rsidRDefault="002459E4" w:rsidP="002459E4">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71E9FEF" w14:textId="77777777" w:rsidR="002459E4" w:rsidRDefault="002459E4">
      <w:pPr>
        <w:pStyle w:val="Tekstpodstawowy"/>
        <w:ind w:left="749" w:right="610"/>
        <w:jc w:val="center"/>
        <w:rPr>
          <w:rFonts w:asciiTheme="minorHAnsi" w:hAnsiTheme="minorHAnsi" w:cstheme="minorHAnsi"/>
          <w:u w:val="single"/>
        </w:rPr>
      </w:pPr>
    </w:p>
    <w:p w14:paraId="13312179" w14:textId="1C636718" w:rsidR="002459E4" w:rsidRDefault="002459E4">
      <w:pPr>
        <w:pStyle w:val="Tekstpodstawowy"/>
        <w:ind w:left="749" w:right="610"/>
        <w:jc w:val="center"/>
        <w:rPr>
          <w:rFonts w:asciiTheme="minorHAnsi" w:hAnsiTheme="minorHAnsi" w:cstheme="minorHAnsi"/>
          <w:u w:val="single"/>
        </w:rPr>
      </w:pPr>
    </w:p>
    <w:p w14:paraId="2C76C68E" w14:textId="77777777" w:rsidR="00E25B2A" w:rsidRDefault="00E25B2A">
      <w:pPr>
        <w:pStyle w:val="Tekstpodstawowy"/>
        <w:ind w:left="749" w:right="610"/>
        <w:jc w:val="center"/>
        <w:rPr>
          <w:rFonts w:asciiTheme="minorHAnsi" w:hAnsiTheme="minorHAnsi" w:cstheme="minorHAnsi"/>
          <w:u w:val="single"/>
        </w:rPr>
      </w:pPr>
    </w:p>
    <w:p w14:paraId="6F11C6A4" w14:textId="0CEA4A4D" w:rsidR="00F7208E" w:rsidRPr="00991F16" w:rsidRDefault="008C7CF7">
      <w:pPr>
        <w:pStyle w:val="Tekstpodstawowy"/>
        <w:ind w:left="749" w:right="610"/>
        <w:jc w:val="center"/>
        <w:rPr>
          <w:rFonts w:asciiTheme="minorHAnsi" w:hAnsiTheme="minorHAnsi" w:cstheme="minorHAnsi"/>
        </w:rPr>
      </w:pPr>
      <w:r w:rsidRPr="00991F16">
        <w:rPr>
          <w:rFonts w:asciiTheme="minorHAnsi" w:hAnsiTheme="minorHAnsi" w:cstheme="minorHAnsi"/>
          <w:u w:val="single"/>
        </w:rPr>
        <w:lastRenderedPageBreak/>
        <w:t>DOTYCZĄCE SPEŁNIENIA WARUNKÓW UDZIAŁU W POSTĘPOWANIU</w:t>
      </w:r>
    </w:p>
    <w:p w14:paraId="17FE665C" w14:textId="77777777" w:rsidR="00F7208E" w:rsidRPr="00991F16" w:rsidRDefault="00F7208E">
      <w:pPr>
        <w:pStyle w:val="Tekstpodstawowy"/>
        <w:rPr>
          <w:rFonts w:asciiTheme="minorHAnsi" w:hAnsiTheme="minorHAnsi" w:cstheme="minorHAnsi"/>
        </w:rPr>
      </w:pPr>
    </w:p>
    <w:p w14:paraId="15A996BD" w14:textId="77777777" w:rsidR="00F7208E" w:rsidRPr="00991F16" w:rsidRDefault="00F7208E">
      <w:pPr>
        <w:pStyle w:val="Tekstpodstawowy"/>
        <w:spacing w:before="8"/>
        <w:rPr>
          <w:rFonts w:asciiTheme="minorHAnsi" w:hAnsiTheme="minorHAnsi" w:cstheme="minorHAnsi"/>
        </w:rPr>
      </w:pPr>
    </w:p>
    <w:p w14:paraId="260896CC" w14:textId="31937534" w:rsidR="00F7208E" w:rsidRPr="00991F16" w:rsidRDefault="008C7CF7">
      <w:pPr>
        <w:spacing w:before="91" w:line="360" w:lineRule="auto"/>
        <w:ind w:left="258"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002E21DE">
        <w:rPr>
          <w:rFonts w:asciiTheme="minorHAnsi" w:hAnsiTheme="minorHAnsi" w:cstheme="minorHAnsi"/>
          <w:b/>
        </w:rPr>
        <w:t>z</w:t>
      </w:r>
      <w:r w:rsidR="002E21DE" w:rsidRPr="002E21DE">
        <w:rPr>
          <w:rFonts w:asciiTheme="minorHAnsi" w:hAnsiTheme="minorHAnsi" w:cstheme="minorHAnsi"/>
          <w:b/>
        </w:rPr>
        <w:t>akup i dostaw</w:t>
      </w:r>
      <w:r w:rsidR="002E21DE">
        <w:rPr>
          <w:rFonts w:asciiTheme="minorHAnsi" w:hAnsiTheme="minorHAnsi" w:cstheme="minorHAnsi"/>
          <w:b/>
        </w:rPr>
        <w:t>ę</w:t>
      </w:r>
      <w:r w:rsidR="002E21DE" w:rsidRPr="002E21DE">
        <w:rPr>
          <w:rFonts w:asciiTheme="minorHAnsi" w:hAnsiTheme="minorHAnsi" w:cstheme="minorHAnsi"/>
          <w:b/>
        </w:rPr>
        <w:t xml:space="preserve"> dla Centrum Projektów Europejskich drukarek, tonerów do drukarek, skanerów, niszczarek oraz urządzeń wielofunkcyjnych laserowych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sidR="00CB3784">
        <w:rPr>
          <w:rFonts w:asciiTheme="minorHAnsi" w:hAnsiTheme="minorHAnsi" w:cstheme="minorHAnsi"/>
          <w:i/>
        </w:rPr>
        <w:t>2</w:t>
      </w:r>
      <w:r w:rsidRPr="00991F16">
        <w:rPr>
          <w:rFonts w:asciiTheme="minorHAnsi" w:hAnsiTheme="minorHAnsi" w:cstheme="minorHAnsi"/>
          <w:i/>
        </w:rPr>
        <w:t>1 r. poz.</w:t>
      </w:r>
      <w:r w:rsidR="00CB3784">
        <w:rPr>
          <w:rFonts w:asciiTheme="minorHAnsi" w:hAnsiTheme="minorHAnsi" w:cstheme="minorHAnsi"/>
          <w:i/>
        </w:rPr>
        <w:t xml:space="preserve"> 1129</w:t>
      </w:r>
      <w:r w:rsidRPr="00991F16">
        <w:rPr>
          <w:rFonts w:asciiTheme="minorHAnsi" w:hAnsiTheme="minorHAnsi" w:cstheme="minorHAnsi"/>
          <w:i/>
        </w:rPr>
        <w:t>)</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328DC430" w14:textId="77777777" w:rsidR="00F7208E" w:rsidRPr="00991F16" w:rsidRDefault="00F7208E">
      <w:pPr>
        <w:pStyle w:val="Tekstpodstawowy"/>
        <w:rPr>
          <w:rFonts w:asciiTheme="minorHAnsi" w:hAnsiTheme="minorHAnsi" w:cstheme="minorHAnsi"/>
        </w:rPr>
      </w:pPr>
    </w:p>
    <w:p w14:paraId="7816A29A" w14:textId="77777777" w:rsidR="002459E4" w:rsidRDefault="002459E4" w:rsidP="002459E4">
      <w:pPr>
        <w:pStyle w:val="Tekstpodstawowy"/>
        <w:tabs>
          <w:tab w:val="left" w:leader="dot" w:pos="9199"/>
        </w:tabs>
        <w:spacing w:line="276" w:lineRule="auto"/>
        <w:ind w:left="5355"/>
        <w:rPr>
          <w:rFonts w:asciiTheme="minorHAnsi" w:hAnsiTheme="minorHAnsi" w:cstheme="minorHAnsi"/>
        </w:rPr>
      </w:pPr>
      <w:bookmarkStart w:id="4" w:name="_Toc67999488"/>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1768D640" w14:textId="77777777" w:rsidR="002459E4" w:rsidRDefault="002459E4" w:rsidP="002459E4">
      <w:pPr>
        <w:spacing w:line="276" w:lineRule="auto"/>
        <w:ind w:right="116"/>
        <w:jc w:val="right"/>
        <w:rPr>
          <w:rFonts w:asciiTheme="minorHAnsi" w:hAnsiTheme="minorHAnsi" w:cstheme="minorHAnsi"/>
          <w:i/>
          <w:spacing w:val="-2"/>
        </w:rPr>
      </w:pPr>
    </w:p>
    <w:p w14:paraId="2BF002BC" w14:textId="77777777" w:rsidR="002459E4" w:rsidRPr="00A2773D" w:rsidRDefault="002459E4" w:rsidP="002459E4">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31A5A397" w14:textId="77777777" w:rsidR="002459E4" w:rsidRPr="00A2773D" w:rsidRDefault="002459E4" w:rsidP="002459E4">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B5C5C26" w14:textId="77777777" w:rsidR="00F7208E" w:rsidRPr="00991F16" w:rsidRDefault="008C7CF7">
      <w:pPr>
        <w:pStyle w:val="Nagwek1"/>
        <w:spacing w:before="1"/>
        <w:ind w:left="258"/>
        <w:jc w:val="both"/>
        <w:rPr>
          <w:rFonts w:asciiTheme="minorHAnsi" w:hAnsiTheme="minorHAnsi" w:cstheme="minorHAnsi"/>
        </w:rPr>
      </w:pPr>
      <w:r w:rsidRPr="00991F16">
        <w:rPr>
          <w:rFonts w:asciiTheme="minorHAnsi" w:hAnsiTheme="minorHAnsi" w:cstheme="minorHAnsi"/>
        </w:rPr>
        <w:t>OŚWIADCZENIE DOTYCZĄCE PODANYCH INFORMACJI:</w:t>
      </w:r>
      <w:bookmarkEnd w:id="4"/>
    </w:p>
    <w:p w14:paraId="3147EA62" w14:textId="3D6565E3" w:rsidR="00F7208E" w:rsidRPr="00991F16" w:rsidRDefault="008C7CF7">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00D543B0" w:rsidRPr="00991F16">
        <w:rPr>
          <w:rFonts w:asciiTheme="minorHAnsi" w:hAnsiTheme="minorHAnsi" w:cstheme="minorHAnsi"/>
        </w:rPr>
        <w:br/>
      </w:r>
      <w:r w:rsidRPr="00991F16">
        <w:rPr>
          <w:rFonts w:asciiTheme="minorHAnsi" w:hAnsiTheme="minorHAnsi" w:cstheme="minorHAnsi"/>
        </w:rP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2EF77D81" w14:textId="77777777" w:rsidR="00F7208E" w:rsidRPr="00991F16" w:rsidRDefault="00F7208E">
      <w:pPr>
        <w:pStyle w:val="Tekstpodstawowy"/>
        <w:rPr>
          <w:rFonts w:asciiTheme="minorHAnsi" w:hAnsiTheme="minorHAnsi" w:cstheme="minorHAnsi"/>
        </w:rPr>
      </w:pPr>
    </w:p>
    <w:p w14:paraId="679697C6" w14:textId="77777777" w:rsidR="00F7208E" w:rsidRPr="00991F16" w:rsidRDefault="00F7208E">
      <w:pPr>
        <w:pStyle w:val="Tekstpodstawowy"/>
        <w:rPr>
          <w:rFonts w:asciiTheme="minorHAnsi" w:hAnsiTheme="minorHAnsi" w:cstheme="minorHAnsi"/>
        </w:rPr>
      </w:pPr>
    </w:p>
    <w:p w14:paraId="174985F0" w14:textId="77777777" w:rsidR="00F7208E" w:rsidRPr="00991F16" w:rsidRDefault="00F7208E">
      <w:pPr>
        <w:pStyle w:val="Tekstpodstawowy"/>
        <w:spacing w:before="10"/>
        <w:rPr>
          <w:rFonts w:asciiTheme="minorHAnsi" w:hAnsiTheme="minorHAnsi" w:cstheme="minorHAnsi"/>
        </w:rPr>
      </w:pPr>
    </w:p>
    <w:p w14:paraId="3A81A1A9" w14:textId="77777777" w:rsidR="002459E4" w:rsidRDefault="002459E4" w:rsidP="002459E4">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1A23A704" w14:textId="77777777" w:rsidR="002459E4" w:rsidRDefault="002459E4" w:rsidP="002459E4">
      <w:pPr>
        <w:spacing w:line="276" w:lineRule="auto"/>
        <w:ind w:right="116"/>
        <w:jc w:val="right"/>
        <w:rPr>
          <w:rFonts w:asciiTheme="minorHAnsi" w:hAnsiTheme="minorHAnsi" w:cstheme="minorHAnsi"/>
          <w:i/>
          <w:spacing w:val="-2"/>
        </w:rPr>
      </w:pPr>
    </w:p>
    <w:p w14:paraId="64CAF707" w14:textId="77777777" w:rsidR="002459E4" w:rsidRPr="00A2773D" w:rsidRDefault="002459E4" w:rsidP="002459E4">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5973B8AF" w14:textId="77777777" w:rsidR="002459E4" w:rsidRPr="00A2773D" w:rsidRDefault="002459E4" w:rsidP="002459E4">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35995FBA" w14:textId="4780F60E" w:rsidR="00F7208E" w:rsidRDefault="00F7208E">
      <w:pPr>
        <w:spacing w:line="369" w:lineRule="auto"/>
        <w:jc w:val="right"/>
        <w:rPr>
          <w:rFonts w:asciiTheme="minorHAnsi" w:hAnsiTheme="minorHAnsi" w:cstheme="minorHAnsi"/>
        </w:rPr>
      </w:pPr>
    </w:p>
    <w:p w14:paraId="396C40D1" w14:textId="08FF6194" w:rsidR="002459E4" w:rsidRDefault="002459E4">
      <w:pPr>
        <w:spacing w:line="369" w:lineRule="auto"/>
        <w:jc w:val="right"/>
        <w:rPr>
          <w:rFonts w:asciiTheme="minorHAnsi" w:hAnsiTheme="minorHAnsi" w:cstheme="minorHAnsi"/>
        </w:rPr>
      </w:pPr>
    </w:p>
    <w:p w14:paraId="484F2177" w14:textId="1EC39CA3" w:rsidR="002459E4" w:rsidRDefault="002459E4">
      <w:pPr>
        <w:spacing w:line="369" w:lineRule="auto"/>
        <w:jc w:val="right"/>
        <w:rPr>
          <w:rFonts w:asciiTheme="minorHAnsi" w:hAnsiTheme="minorHAnsi" w:cstheme="minorHAnsi"/>
        </w:rPr>
      </w:pPr>
    </w:p>
    <w:p w14:paraId="515CDADA" w14:textId="7244BB87" w:rsidR="002459E4" w:rsidRDefault="002459E4">
      <w:pPr>
        <w:spacing w:line="369" w:lineRule="auto"/>
        <w:jc w:val="right"/>
        <w:rPr>
          <w:rFonts w:asciiTheme="minorHAnsi" w:hAnsiTheme="minorHAnsi" w:cstheme="minorHAnsi"/>
        </w:rPr>
      </w:pPr>
    </w:p>
    <w:p w14:paraId="51DB1E2E" w14:textId="5E21B987" w:rsidR="002459E4" w:rsidRDefault="002459E4">
      <w:pPr>
        <w:spacing w:line="369" w:lineRule="auto"/>
        <w:jc w:val="right"/>
        <w:rPr>
          <w:rFonts w:asciiTheme="minorHAnsi" w:hAnsiTheme="minorHAnsi" w:cstheme="minorHAnsi"/>
        </w:rPr>
      </w:pPr>
    </w:p>
    <w:p w14:paraId="4ED762AF" w14:textId="37F1A9F8" w:rsidR="002459E4" w:rsidRDefault="002459E4">
      <w:pPr>
        <w:spacing w:line="369" w:lineRule="auto"/>
        <w:jc w:val="right"/>
        <w:rPr>
          <w:rFonts w:asciiTheme="minorHAnsi" w:hAnsiTheme="minorHAnsi" w:cstheme="minorHAnsi"/>
        </w:rPr>
      </w:pPr>
    </w:p>
    <w:p w14:paraId="4D125321" w14:textId="530BF021" w:rsidR="002459E4" w:rsidRDefault="002459E4">
      <w:pPr>
        <w:spacing w:line="369" w:lineRule="auto"/>
        <w:jc w:val="right"/>
        <w:rPr>
          <w:rFonts w:asciiTheme="minorHAnsi" w:hAnsiTheme="minorHAnsi" w:cstheme="minorHAnsi"/>
        </w:rPr>
      </w:pPr>
    </w:p>
    <w:p w14:paraId="0C080559" w14:textId="2AC1D544" w:rsidR="002459E4" w:rsidRDefault="002459E4">
      <w:pPr>
        <w:spacing w:line="369" w:lineRule="auto"/>
        <w:jc w:val="right"/>
        <w:rPr>
          <w:rFonts w:asciiTheme="minorHAnsi" w:hAnsiTheme="minorHAnsi" w:cstheme="minorHAnsi"/>
        </w:rPr>
      </w:pPr>
    </w:p>
    <w:p w14:paraId="691F5270" w14:textId="71AA907D" w:rsidR="002459E4" w:rsidRDefault="002459E4">
      <w:pPr>
        <w:spacing w:line="369" w:lineRule="auto"/>
        <w:jc w:val="right"/>
        <w:rPr>
          <w:rFonts w:asciiTheme="minorHAnsi" w:hAnsiTheme="minorHAnsi" w:cstheme="minorHAnsi"/>
        </w:rPr>
      </w:pPr>
    </w:p>
    <w:p w14:paraId="37760AA4" w14:textId="4682F98A" w:rsidR="002459E4" w:rsidRDefault="002459E4">
      <w:pPr>
        <w:spacing w:line="369" w:lineRule="auto"/>
        <w:jc w:val="right"/>
        <w:rPr>
          <w:rFonts w:asciiTheme="minorHAnsi" w:hAnsiTheme="minorHAnsi" w:cstheme="minorHAnsi"/>
        </w:rPr>
      </w:pPr>
    </w:p>
    <w:p w14:paraId="29ABF34F" w14:textId="44A1DED0" w:rsidR="002459E4" w:rsidRDefault="002459E4">
      <w:pPr>
        <w:spacing w:line="369" w:lineRule="auto"/>
        <w:jc w:val="right"/>
        <w:rPr>
          <w:rFonts w:asciiTheme="minorHAnsi" w:hAnsiTheme="minorHAnsi" w:cstheme="minorHAnsi"/>
        </w:rPr>
      </w:pPr>
    </w:p>
    <w:p w14:paraId="10EDA57C" w14:textId="77777777" w:rsidR="002459E4" w:rsidRDefault="002459E4">
      <w:pPr>
        <w:spacing w:line="369" w:lineRule="auto"/>
        <w:jc w:val="right"/>
        <w:rPr>
          <w:rFonts w:asciiTheme="minorHAnsi" w:hAnsiTheme="minorHAnsi" w:cstheme="minorHAnsi"/>
        </w:rPr>
      </w:pPr>
    </w:p>
    <w:p w14:paraId="752F0A63"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r w:rsidRPr="006E5647">
        <w:rPr>
          <w:rFonts w:ascii="Calibri" w:hAnsi="Calibri" w:cs="Calibri"/>
          <w:b/>
          <w:i/>
          <w:lang w:eastAsia="pl-PL"/>
        </w:rPr>
        <w:lastRenderedPageBreak/>
        <w:t>Załącznik nr</w:t>
      </w:r>
      <w:r w:rsidRPr="006E5647">
        <w:rPr>
          <w:rFonts w:ascii="Calibri" w:hAnsi="Calibri" w:cs="Calibri"/>
          <w:i/>
          <w:lang w:eastAsia="pl-PL"/>
        </w:rPr>
        <w:t xml:space="preserve"> </w:t>
      </w:r>
      <w:r w:rsidRPr="006E5647">
        <w:rPr>
          <w:rFonts w:ascii="Calibri" w:hAnsi="Calibri" w:cs="Calibri"/>
          <w:b/>
          <w:bCs/>
          <w:i/>
          <w:lang w:eastAsia="pl-PL"/>
        </w:rPr>
        <w:t>4</w:t>
      </w:r>
      <w:r w:rsidRPr="006E5647">
        <w:rPr>
          <w:rFonts w:ascii="Calibri" w:hAnsi="Calibri" w:cs="Calibri"/>
          <w:b/>
          <w:bCs/>
          <w:i/>
          <w:sz w:val="20"/>
          <w:szCs w:val="20"/>
          <w:lang w:eastAsia="pl-PL"/>
        </w:rPr>
        <w:t xml:space="preserve"> do SWZ</w:t>
      </w:r>
      <w:r w:rsidRPr="006E5647">
        <w:rPr>
          <w:rFonts w:ascii="Calibri" w:hAnsi="Calibri" w:cs="Calibri"/>
          <w:i/>
          <w:sz w:val="20"/>
          <w:szCs w:val="20"/>
          <w:lang w:eastAsia="pl-PL"/>
        </w:rPr>
        <w:t xml:space="preserve"> – projektowane postanowienia umowy z Opisem Przedmiotu Zamówienia</w:t>
      </w:r>
    </w:p>
    <w:p w14:paraId="28AE7F49"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B27987">
        <w:tc>
          <w:tcPr>
            <w:tcW w:w="9356" w:type="dxa"/>
            <w:tcBorders>
              <w:bottom w:val="nil"/>
            </w:tcBorders>
          </w:tcPr>
          <w:p w14:paraId="4955EF28" w14:textId="4CAB4E0C"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sidR="00606A7C">
              <w:rPr>
                <w:rFonts w:ascii="Calibri" w:hAnsi="Calibri" w:cs="Calibri"/>
                <w:b/>
                <w:lang w:eastAsia="pl-PL"/>
              </w:rPr>
              <w:t>45</w:t>
            </w:r>
            <w:r w:rsidRPr="006E5647">
              <w:rPr>
                <w:rFonts w:ascii="Calibri" w:hAnsi="Calibri" w:cs="Calibri"/>
                <w:b/>
                <w:lang w:eastAsia="pl-PL"/>
              </w:rPr>
              <w:t>.2021.</w:t>
            </w:r>
            <w:r w:rsidR="00606A7C">
              <w:rPr>
                <w:rFonts w:ascii="Calibri" w:hAnsi="Calibri" w:cs="Calibri"/>
                <w:b/>
                <w:lang w:eastAsia="pl-PL"/>
              </w:rPr>
              <w:t>BS</w:t>
            </w:r>
            <w:r w:rsidRPr="006E5647">
              <w:rPr>
                <w:rFonts w:ascii="Calibri" w:hAnsi="Calibri" w:cs="Calibri"/>
                <w:b/>
                <w:lang w:eastAsia="pl-PL"/>
              </w:rPr>
              <w:t xml:space="preserve">                                                             </w:t>
            </w:r>
            <w:r w:rsidR="00C87E28">
              <w:rPr>
                <w:rFonts w:ascii="Calibri" w:hAnsi="Calibri" w:cs="Calibri"/>
                <w:b/>
                <w:lang w:eastAsia="pl-PL"/>
              </w:rPr>
              <w:t xml:space="preserve">                         </w:t>
            </w:r>
            <w:r w:rsidR="00CD40EA">
              <w:rPr>
                <w:rFonts w:ascii="Calibri" w:hAnsi="Calibri" w:cs="Calibri"/>
                <w:b/>
                <w:lang w:eastAsia="pl-PL"/>
              </w:rPr>
              <w:t xml:space="preserve">     </w:t>
            </w:r>
            <w:r w:rsidRPr="006E5647">
              <w:rPr>
                <w:rFonts w:ascii="Calibri" w:hAnsi="Calibri" w:cs="Calibri"/>
                <w:b/>
                <w:lang w:eastAsia="pl-PL"/>
              </w:rPr>
              <w:t xml:space="preserve"> </w:t>
            </w:r>
            <w:r w:rsidR="00CD40EA">
              <w:rPr>
                <w:rFonts w:ascii="Calibri" w:hAnsi="Calibri" w:cs="Calibri"/>
                <w:b/>
                <w:lang w:eastAsia="pl-PL"/>
              </w:rPr>
              <w:t xml:space="preserve">  </w:t>
            </w:r>
            <w:r w:rsidRPr="006E5647">
              <w:rPr>
                <w:rFonts w:ascii="Calibri" w:hAnsi="Calibri" w:cs="Calibri"/>
                <w:b/>
                <w:lang w:eastAsia="pl-PL"/>
              </w:rPr>
              <w:t>ZAŁĄCZNIK NR 4 do SWZ</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B27987">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20477F26" w14:textId="0F7F1E75" w:rsidR="006E5647" w:rsidRDefault="006E5647" w:rsidP="001E75E8">
      <w:pPr>
        <w:widowControl/>
        <w:tabs>
          <w:tab w:val="left" w:pos="284"/>
        </w:tabs>
        <w:autoSpaceDE/>
        <w:autoSpaceDN/>
        <w:jc w:val="center"/>
        <w:rPr>
          <w:rFonts w:ascii="Calibri" w:hAnsi="Calibri" w:cs="Calibri"/>
          <w:b/>
          <w:lang w:eastAsia="pl-PL"/>
        </w:rPr>
      </w:pPr>
      <w:r w:rsidRPr="006E5647">
        <w:rPr>
          <w:rFonts w:ascii="Calibri" w:hAnsi="Calibri" w:cs="Calibri"/>
          <w:b/>
          <w:lang w:eastAsia="pl-PL"/>
        </w:rPr>
        <w:t xml:space="preserve"> </w:t>
      </w:r>
    </w:p>
    <w:p w14:paraId="75978D57" w14:textId="77777777" w:rsidR="009A0EE6" w:rsidRPr="009A0EE6" w:rsidRDefault="009A0EE6" w:rsidP="009A0EE6">
      <w:pPr>
        <w:widowControl/>
        <w:tabs>
          <w:tab w:val="left" w:pos="284"/>
        </w:tabs>
        <w:autoSpaceDE/>
        <w:jc w:val="center"/>
        <w:rPr>
          <w:rFonts w:ascii="Calibri" w:hAnsi="Calibri" w:cs="Calibri"/>
          <w:b/>
          <w:lang w:eastAsia="pl-PL"/>
        </w:rPr>
      </w:pPr>
      <w:r w:rsidRPr="009A0EE6">
        <w:rPr>
          <w:rFonts w:ascii="Calibri" w:hAnsi="Calibri" w:cs="Calibri"/>
          <w:b/>
          <w:lang w:eastAsia="pl-PL"/>
        </w:rPr>
        <w:t>UMOWA NR WA.263.45.2021.U</w:t>
      </w:r>
    </w:p>
    <w:p w14:paraId="521642F5" w14:textId="77777777" w:rsidR="009A0EE6" w:rsidRPr="009A0EE6" w:rsidRDefault="009A0EE6" w:rsidP="009A0EE6">
      <w:pPr>
        <w:widowControl/>
        <w:tabs>
          <w:tab w:val="left" w:pos="284"/>
        </w:tabs>
        <w:autoSpaceDE/>
        <w:jc w:val="center"/>
        <w:rPr>
          <w:rFonts w:ascii="Calibri" w:hAnsi="Calibri" w:cs="Calibri"/>
          <w:lang w:eastAsia="pl-PL"/>
        </w:rPr>
      </w:pPr>
    </w:p>
    <w:p w14:paraId="3B1390B0" w14:textId="77777777" w:rsidR="009A0EE6" w:rsidRPr="009A0EE6" w:rsidRDefault="009A0EE6" w:rsidP="009A0EE6">
      <w:pPr>
        <w:widowControl/>
        <w:tabs>
          <w:tab w:val="left" w:pos="284"/>
        </w:tabs>
        <w:autoSpaceDE/>
        <w:jc w:val="center"/>
        <w:rPr>
          <w:rFonts w:ascii="Calibri" w:hAnsi="Calibri" w:cs="Calibri"/>
          <w:lang w:eastAsia="pl-PL"/>
        </w:rPr>
      </w:pPr>
      <w:r w:rsidRPr="009A0EE6">
        <w:rPr>
          <w:rFonts w:ascii="Calibri" w:hAnsi="Calibri" w:cs="Calibri"/>
          <w:lang w:eastAsia="pl-PL"/>
        </w:rPr>
        <w:t>zawarta w dniu ..................... 2021 r. w Warszawie</w:t>
      </w:r>
    </w:p>
    <w:p w14:paraId="78A2880D" w14:textId="77777777" w:rsidR="009A0EE6" w:rsidRPr="009A0EE6" w:rsidRDefault="009A0EE6" w:rsidP="009A0EE6">
      <w:pPr>
        <w:widowControl/>
        <w:tabs>
          <w:tab w:val="left" w:pos="284"/>
          <w:tab w:val="left" w:pos="426"/>
        </w:tabs>
        <w:autoSpaceDE/>
        <w:jc w:val="both"/>
        <w:rPr>
          <w:rFonts w:ascii="Calibri" w:hAnsi="Calibri" w:cs="Calibri"/>
          <w:lang w:eastAsia="pl-PL"/>
        </w:rPr>
      </w:pPr>
      <w:r w:rsidRPr="009A0EE6">
        <w:rPr>
          <w:rFonts w:ascii="Calibri" w:hAnsi="Calibri" w:cs="Calibri"/>
          <w:lang w:eastAsia="pl-PL"/>
        </w:rPr>
        <w:t>pomiędzy:</w:t>
      </w:r>
    </w:p>
    <w:p w14:paraId="0E4A4BF1" w14:textId="77777777" w:rsidR="009A0EE6" w:rsidRPr="009A0EE6" w:rsidRDefault="009A0EE6" w:rsidP="009A0EE6">
      <w:pPr>
        <w:widowControl/>
        <w:tabs>
          <w:tab w:val="left" w:pos="284"/>
          <w:tab w:val="left" w:pos="426"/>
          <w:tab w:val="left" w:pos="5670"/>
        </w:tabs>
        <w:autoSpaceDE/>
        <w:jc w:val="both"/>
        <w:rPr>
          <w:rFonts w:ascii="Calibri" w:hAnsi="Calibri" w:cs="Calibri"/>
          <w:lang w:eastAsia="pl-PL"/>
        </w:rPr>
      </w:pPr>
      <w:r w:rsidRPr="009A0EE6">
        <w:rPr>
          <w:rFonts w:ascii="Calibri" w:hAnsi="Calibri" w:cs="Calibri"/>
          <w:b/>
          <w:lang w:eastAsia="pl-PL"/>
        </w:rPr>
        <w:t>Skarbem Państwa-państwową jednostką budżetową Centrum Projektów Europejskich</w:t>
      </w:r>
      <w:r w:rsidRPr="009A0EE6">
        <w:rPr>
          <w:rFonts w:ascii="Calibri" w:hAnsi="Calibri" w:cs="Calibri"/>
          <w:lang w:eastAsia="pl-PL"/>
        </w:rPr>
        <w:t>, z siedzibą w Warszawie przy ul. Domaniewskiej 39a, 02- 672 Warszawa, posiadającym numer identyfikacji REGON 141681456 oraz NIP 7010158887, reprezentowanym przez</w:t>
      </w:r>
      <w:r w:rsidRPr="009A0EE6">
        <w:rPr>
          <w:rFonts w:ascii="Calibri" w:hAnsi="Calibri" w:cs="Calibri"/>
          <w:b/>
          <w:bCs/>
          <w:lang w:eastAsia="pl-PL"/>
        </w:rPr>
        <w:t xml:space="preserve"> Pana Leszka Buller – </w:t>
      </w:r>
      <w:r w:rsidRPr="009A0EE6">
        <w:rPr>
          <w:rFonts w:ascii="Calibri" w:hAnsi="Calibri" w:cs="Calibri"/>
          <w:lang w:eastAsia="pl-PL"/>
        </w:rPr>
        <w:t>Dyrektora Centrum Projektów Europejskich na podstawie powołania w dniu 16 maja 2016r. przez Ministra Rozwoju,</w:t>
      </w:r>
      <w:r w:rsidRPr="009A0EE6">
        <w:rPr>
          <w:rFonts w:ascii="Calibri" w:hAnsi="Calibri" w:cs="Calibri"/>
          <w:b/>
          <w:bCs/>
          <w:lang w:eastAsia="pl-PL"/>
        </w:rPr>
        <w:t xml:space="preserve"> </w:t>
      </w:r>
      <w:r w:rsidRPr="009A0EE6">
        <w:rPr>
          <w:rFonts w:ascii="Calibri" w:hAnsi="Calibri" w:cs="Calibri"/>
          <w:lang w:eastAsia="pl-PL"/>
        </w:rPr>
        <w:t xml:space="preserve">zwanym w dalszej części </w:t>
      </w:r>
      <w:r w:rsidRPr="009A0EE6">
        <w:rPr>
          <w:rFonts w:ascii="Calibri" w:hAnsi="Calibri" w:cs="Calibri"/>
          <w:b/>
          <w:bCs/>
          <w:lang w:eastAsia="pl-PL"/>
        </w:rPr>
        <w:t>„Zamawiającym”,</w:t>
      </w:r>
    </w:p>
    <w:p w14:paraId="535021B5" w14:textId="77777777" w:rsidR="009A0EE6" w:rsidRPr="009A0EE6" w:rsidRDefault="009A0EE6" w:rsidP="009A0EE6">
      <w:pPr>
        <w:widowControl/>
        <w:tabs>
          <w:tab w:val="left" w:pos="5670"/>
        </w:tabs>
        <w:autoSpaceDE/>
        <w:autoSpaceDN/>
        <w:jc w:val="both"/>
        <w:rPr>
          <w:rFonts w:ascii="Calibri" w:hAnsi="Calibri" w:cs="Calibri"/>
          <w:b/>
          <w:lang w:eastAsia="pl-PL"/>
        </w:rPr>
      </w:pPr>
      <w:r w:rsidRPr="009A0EE6">
        <w:rPr>
          <w:rFonts w:ascii="Calibri" w:hAnsi="Calibri" w:cs="Calibri"/>
          <w:lang w:eastAsia="pl-PL"/>
        </w:rPr>
        <w:t xml:space="preserve">a </w:t>
      </w:r>
      <w:r w:rsidRPr="009A0EE6">
        <w:rPr>
          <w:rFonts w:ascii="Calibri" w:hAnsi="Calibri" w:cs="Calibri"/>
          <w:b/>
          <w:lang w:eastAsia="pl-PL"/>
        </w:rPr>
        <w:t xml:space="preserve">………………………………….. </w:t>
      </w:r>
      <w:r w:rsidRPr="009A0EE6">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9A0EE6">
        <w:rPr>
          <w:rFonts w:ascii="Calibri" w:hAnsi="Calibri" w:cs="Calibri"/>
          <w:b/>
          <w:lang w:eastAsia="pl-PL"/>
        </w:rPr>
        <w:t xml:space="preserve">Pana/Panią …………………………… – </w:t>
      </w:r>
      <w:r w:rsidRPr="009A0EE6">
        <w:rPr>
          <w:rFonts w:ascii="Calibri" w:hAnsi="Calibri" w:cs="Calibri"/>
          <w:lang w:eastAsia="pl-PL"/>
        </w:rPr>
        <w:t xml:space="preserve">……………………………. zwanym w dalszej części umowy </w:t>
      </w:r>
      <w:r w:rsidRPr="009A0EE6">
        <w:rPr>
          <w:rFonts w:ascii="Calibri" w:hAnsi="Calibri" w:cs="Calibri"/>
          <w:b/>
          <w:lang w:eastAsia="pl-PL"/>
        </w:rPr>
        <w:t xml:space="preserve">„Wykonawcą” </w:t>
      </w:r>
    </w:p>
    <w:p w14:paraId="442A0FB2" w14:textId="77777777" w:rsidR="009A0EE6" w:rsidRPr="009A0EE6" w:rsidRDefault="009A0EE6" w:rsidP="009A0EE6">
      <w:pPr>
        <w:widowControl/>
        <w:tabs>
          <w:tab w:val="left" w:pos="5670"/>
        </w:tabs>
        <w:autoSpaceDE/>
        <w:autoSpaceDN/>
        <w:jc w:val="both"/>
        <w:rPr>
          <w:rFonts w:ascii="Calibri" w:hAnsi="Calibri" w:cs="Calibri"/>
          <w:b/>
          <w:lang w:eastAsia="pl-PL"/>
        </w:rPr>
      </w:pPr>
    </w:p>
    <w:p w14:paraId="1CA8EB92" w14:textId="77777777" w:rsidR="009A0EE6" w:rsidRPr="009A0EE6" w:rsidRDefault="009A0EE6" w:rsidP="009A0EE6">
      <w:pPr>
        <w:widowControl/>
        <w:tabs>
          <w:tab w:val="left" w:pos="284"/>
          <w:tab w:val="left" w:pos="426"/>
        </w:tabs>
        <w:autoSpaceDE/>
        <w:jc w:val="both"/>
        <w:rPr>
          <w:rFonts w:ascii="Calibri" w:hAnsi="Calibri" w:cs="Calibri"/>
          <w:lang w:eastAsia="pl-PL"/>
        </w:rPr>
      </w:pPr>
      <w:r w:rsidRPr="009A0EE6">
        <w:rPr>
          <w:rFonts w:ascii="Calibri" w:hAnsi="Calibri" w:cs="Calibri"/>
          <w:lang w:eastAsia="pl-PL"/>
        </w:rPr>
        <w:t xml:space="preserve">Zamawiający i/lub Wykonawca zwani są również dalej </w:t>
      </w:r>
      <w:r w:rsidRPr="009A0EE6">
        <w:rPr>
          <w:rFonts w:ascii="Calibri" w:hAnsi="Calibri" w:cs="Calibri"/>
          <w:b/>
          <w:lang w:eastAsia="pl-PL"/>
        </w:rPr>
        <w:t>„Stroną”</w:t>
      </w:r>
      <w:r w:rsidRPr="009A0EE6">
        <w:rPr>
          <w:rFonts w:ascii="Calibri" w:hAnsi="Calibri" w:cs="Calibri"/>
          <w:lang w:eastAsia="pl-PL"/>
        </w:rPr>
        <w:t xml:space="preserve"> lub </w:t>
      </w:r>
      <w:r w:rsidRPr="009A0EE6">
        <w:rPr>
          <w:rFonts w:ascii="Calibri" w:hAnsi="Calibri" w:cs="Calibri"/>
          <w:b/>
          <w:lang w:eastAsia="pl-PL"/>
        </w:rPr>
        <w:t>„Stronami”</w:t>
      </w:r>
      <w:r w:rsidRPr="009A0EE6">
        <w:rPr>
          <w:rFonts w:ascii="Calibri" w:hAnsi="Calibri" w:cs="Calibri"/>
          <w:lang w:eastAsia="pl-PL"/>
        </w:rPr>
        <w:t xml:space="preserve"> umowy.</w:t>
      </w:r>
    </w:p>
    <w:p w14:paraId="1761F398" w14:textId="77777777" w:rsidR="009A0EE6" w:rsidRPr="009A0EE6" w:rsidRDefault="009A0EE6" w:rsidP="009A0EE6">
      <w:pPr>
        <w:widowControl/>
        <w:tabs>
          <w:tab w:val="left" w:pos="284"/>
          <w:tab w:val="left" w:pos="426"/>
          <w:tab w:val="left" w:pos="5670"/>
        </w:tabs>
        <w:autoSpaceDE/>
        <w:jc w:val="both"/>
        <w:rPr>
          <w:rFonts w:ascii="Calibri" w:hAnsi="Calibri" w:cs="Calibri"/>
          <w:lang w:eastAsia="pl-PL"/>
        </w:rPr>
      </w:pPr>
    </w:p>
    <w:p w14:paraId="23CAC07F" w14:textId="77777777" w:rsidR="009A0EE6" w:rsidRPr="009A0EE6" w:rsidRDefault="009A0EE6" w:rsidP="009A0EE6">
      <w:pPr>
        <w:widowControl/>
        <w:tabs>
          <w:tab w:val="left" w:pos="284"/>
          <w:tab w:val="left" w:pos="426"/>
        </w:tabs>
        <w:autoSpaceDE/>
        <w:jc w:val="center"/>
        <w:rPr>
          <w:rFonts w:ascii="Calibri" w:hAnsi="Calibri" w:cs="Calibri"/>
          <w:b/>
          <w:lang w:eastAsia="pl-PL"/>
        </w:rPr>
      </w:pPr>
      <w:r w:rsidRPr="009A0EE6">
        <w:rPr>
          <w:rFonts w:ascii="Calibri" w:hAnsi="Calibri" w:cs="Calibri"/>
          <w:b/>
          <w:lang w:eastAsia="pl-PL"/>
        </w:rPr>
        <w:t>§ 1</w:t>
      </w:r>
    </w:p>
    <w:p w14:paraId="34479D68" w14:textId="77777777" w:rsidR="009A0EE6" w:rsidRPr="009A0EE6" w:rsidRDefault="009A0EE6" w:rsidP="009A0EE6">
      <w:pPr>
        <w:widowControl/>
        <w:tabs>
          <w:tab w:val="left" w:pos="284"/>
          <w:tab w:val="left" w:pos="426"/>
        </w:tabs>
        <w:autoSpaceDE/>
        <w:jc w:val="center"/>
        <w:rPr>
          <w:rFonts w:ascii="Calibri" w:hAnsi="Calibri" w:cs="Calibri"/>
          <w:b/>
          <w:lang w:eastAsia="pl-PL"/>
        </w:rPr>
      </w:pPr>
      <w:r w:rsidRPr="009A0EE6">
        <w:rPr>
          <w:rFonts w:ascii="Calibri" w:hAnsi="Calibri" w:cs="Calibri"/>
          <w:b/>
          <w:lang w:eastAsia="pl-PL"/>
        </w:rPr>
        <w:t>Informacje ogólne</w:t>
      </w:r>
    </w:p>
    <w:p w14:paraId="3A6E6D62" w14:textId="77777777" w:rsidR="009A0EE6" w:rsidRPr="009A0EE6" w:rsidRDefault="009A0EE6" w:rsidP="00606A7C">
      <w:pPr>
        <w:widowControl/>
        <w:numPr>
          <w:ilvl w:val="0"/>
          <w:numId w:val="67"/>
        </w:numPr>
        <w:tabs>
          <w:tab w:val="left" w:pos="284"/>
          <w:tab w:val="left" w:pos="426"/>
        </w:tabs>
        <w:autoSpaceDE/>
        <w:ind w:left="0" w:firstLine="0"/>
        <w:jc w:val="both"/>
        <w:rPr>
          <w:rFonts w:ascii="Calibri" w:hAnsi="Calibri" w:cs="Calibri"/>
          <w:lang w:eastAsia="pl-PL"/>
        </w:rPr>
      </w:pPr>
      <w:r w:rsidRPr="009A0EE6">
        <w:rPr>
          <w:rFonts w:ascii="Calibri" w:hAnsi="Calibri" w:cs="Calibri"/>
          <w:lang w:eastAsia="pl-PL"/>
        </w:rPr>
        <w:t xml:space="preserve">Przedmiot niniejszej umowy jest współfinansowany ze środków Unii Europejskiej w ramach </w:t>
      </w:r>
      <w:r w:rsidRPr="009A0EE6">
        <w:rPr>
          <w:rFonts w:ascii="Calibri" w:hAnsi="Calibri" w:cs="Calibri"/>
          <w:color w:val="000000"/>
          <w:lang w:eastAsia="pl-PL"/>
        </w:rPr>
        <w:t xml:space="preserve">Programu Operacyjnego Pomoc Techniczna 2014-2020, Programu Operacyjnego </w:t>
      </w:r>
      <w:r w:rsidRPr="009A0EE6">
        <w:rPr>
          <w:rFonts w:ascii="Calibri" w:hAnsi="Calibri" w:cs="Calibri"/>
          <w:color w:val="000000"/>
          <w:lang w:val="x-none" w:eastAsia="pl-PL"/>
        </w:rPr>
        <w:t xml:space="preserve">PT POWER 2014-2020, </w:t>
      </w:r>
      <w:r w:rsidRPr="009A0EE6">
        <w:rPr>
          <w:rFonts w:ascii="Calibri" w:hAnsi="Calibri" w:cs="Calibri"/>
          <w:color w:val="000000"/>
          <w:lang w:eastAsia="pl-PL"/>
        </w:rPr>
        <w:t>P</w:t>
      </w:r>
      <w:proofErr w:type="spellStart"/>
      <w:r w:rsidRPr="009A0EE6">
        <w:rPr>
          <w:rFonts w:ascii="Calibri" w:hAnsi="Calibri" w:cs="Calibri"/>
          <w:color w:val="000000"/>
          <w:lang w:val="x-none" w:eastAsia="pl-PL"/>
        </w:rPr>
        <w:t>rogramu</w:t>
      </w:r>
      <w:proofErr w:type="spellEnd"/>
      <w:r w:rsidRPr="009A0EE6">
        <w:rPr>
          <w:rFonts w:ascii="Calibri" w:hAnsi="Calibri" w:cs="Calibri"/>
          <w:color w:val="000000"/>
          <w:lang w:val="x-none" w:eastAsia="pl-PL"/>
        </w:rPr>
        <w:t xml:space="preserve"> </w:t>
      </w:r>
      <w:proofErr w:type="spellStart"/>
      <w:r w:rsidRPr="009A0EE6">
        <w:rPr>
          <w:rFonts w:ascii="Calibri" w:hAnsi="Calibri" w:cs="Calibri"/>
          <w:color w:val="000000"/>
          <w:lang w:val="x-none" w:eastAsia="pl-PL"/>
        </w:rPr>
        <w:t>Interreg</w:t>
      </w:r>
      <w:proofErr w:type="spellEnd"/>
      <w:r w:rsidRPr="009A0EE6">
        <w:rPr>
          <w:rFonts w:ascii="Calibri" w:hAnsi="Calibri" w:cs="Calibri"/>
          <w:color w:val="000000"/>
          <w:lang w:val="x-none" w:eastAsia="pl-PL"/>
        </w:rPr>
        <w:t xml:space="preserve"> V-A Polska-Słowacja 2014-2020, </w:t>
      </w:r>
      <w:r w:rsidRPr="009A0EE6">
        <w:rPr>
          <w:rFonts w:ascii="Calibri" w:hAnsi="Calibri" w:cs="Calibri"/>
          <w:color w:val="000000"/>
          <w:lang w:eastAsia="pl-PL"/>
        </w:rPr>
        <w:t>P</w:t>
      </w:r>
      <w:proofErr w:type="spellStart"/>
      <w:r w:rsidRPr="009A0EE6">
        <w:rPr>
          <w:rFonts w:ascii="Calibri" w:hAnsi="Calibri" w:cs="Calibri"/>
          <w:color w:val="000000"/>
          <w:lang w:val="x-none" w:eastAsia="pl-PL"/>
        </w:rPr>
        <w:t>rogramu</w:t>
      </w:r>
      <w:proofErr w:type="spellEnd"/>
      <w:r w:rsidRPr="009A0EE6">
        <w:rPr>
          <w:rFonts w:ascii="Calibri" w:hAnsi="Calibri" w:cs="Calibri"/>
          <w:color w:val="000000"/>
          <w:lang w:val="x-none" w:eastAsia="pl-PL"/>
        </w:rPr>
        <w:t xml:space="preserve"> Współpracy Terytorialnej Polska – Białoruś – Ukraina 2014</w:t>
      </w:r>
      <w:r w:rsidRPr="009A0EE6">
        <w:rPr>
          <w:rFonts w:ascii="Calibri" w:hAnsi="Calibri" w:cs="Calibri"/>
          <w:color w:val="000000"/>
          <w:lang w:eastAsia="pl-PL"/>
        </w:rPr>
        <w:t>-</w:t>
      </w:r>
      <w:r w:rsidRPr="009A0EE6">
        <w:rPr>
          <w:rFonts w:ascii="Calibri" w:hAnsi="Calibri" w:cs="Calibri"/>
          <w:color w:val="000000"/>
          <w:lang w:val="x-none" w:eastAsia="pl-PL"/>
        </w:rPr>
        <w:t xml:space="preserve">2020, Programu Współpracy Terytorialnej Polska – </w:t>
      </w:r>
      <w:r w:rsidRPr="009A0EE6">
        <w:rPr>
          <w:rFonts w:ascii="Calibri" w:hAnsi="Calibri" w:cs="Calibri"/>
          <w:color w:val="000000"/>
          <w:lang w:eastAsia="pl-PL"/>
        </w:rPr>
        <w:t>Rosja</w:t>
      </w:r>
      <w:r w:rsidRPr="009A0EE6">
        <w:rPr>
          <w:rFonts w:ascii="Calibri" w:hAnsi="Calibri" w:cs="Calibri"/>
          <w:color w:val="000000"/>
          <w:lang w:val="x-none" w:eastAsia="pl-PL"/>
        </w:rPr>
        <w:t xml:space="preserve"> 2014-2020</w:t>
      </w:r>
      <w:r w:rsidRPr="009A0EE6">
        <w:rPr>
          <w:rFonts w:ascii="Calibri" w:hAnsi="Calibri" w:cs="Calibri"/>
          <w:color w:val="000000"/>
          <w:lang w:eastAsia="pl-PL"/>
        </w:rPr>
        <w:t xml:space="preserve">, </w:t>
      </w:r>
      <w:r w:rsidRPr="009A0EE6">
        <w:rPr>
          <w:rFonts w:ascii="Calibri" w:eastAsia="Calibri" w:hAnsi="Calibri" w:cs="Calibri"/>
        </w:rPr>
        <w:t xml:space="preserve">Programu Współpracy </w:t>
      </w:r>
      <w:proofErr w:type="spellStart"/>
      <w:r w:rsidRPr="009A0EE6">
        <w:rPr>
          <w:rFonts w:ascii="Calibri" w:eastAsia="Calibri" w:hAnsi="Calibri" w:cs="Calibri"/>
        </w:rPr>
        <w:t>Interreg</w:t>
      </w:r>
      <w:proofErr w:type="spellEnd"/>
      <w:r w:rsidRPr="009A0EE6">
        <w:rPr>
          <w:rFonts w:ascii="Calibri" w:eastAsia="Calibri" w:hAnsi="Calibri" w:cs="Calibri"/>
        </w:rPr>
        <w:t xml:space="preserve"> V-A </w:t>
      </w:r>
      <w:r w:rsidRPr="009A0EE6">
        <w:rPr>
          <w:rFonts w:ascii="Calibri" w:hAnsi="Calibri" w:cs="Calibri"/>
          <w:color w:val="000000"/>
          <w:lang w:eastAsia="pl-PL"/>
        </w:rPr>
        <w:t>Południowy Bałtyk</w:t>
      </w:r>
      <w:r w:rsidRPr="009A0EE6">
        <w:rPr>
          <w:rFonts w:ascii="Calibri" w:hAnsi="Calibri" w:cs="Calibri"/>
          <w:color w:val="000000"/>
          <w:lang w:val="x-none" w:eastAsia="pl-PL"/>
        </w:rPr>
        <w:t xml:space="preserve"> 2014-2020</w:t>
      </w:r>
      <w:r w:rsidRPr="009A0EE6">
        <w:rPr>
          <w:rFonts w:ascii="Calibri" w:hAnsi="Calibri" w:cs="Calibri"/>
          <w:color w:val="000000"/>
          <w:lang w:eastAsia="pl-PL"/>
        </w:rPr>
        <w:t>,</w:t>
      </w:r>
      <w:r w:rsidRPr="009A0EE6">
        <w:t xml:space="preserve"> </w:t>
      </w:r>
      <w:r w:rsidRPr="009A0EE6">
        <w:rPr>
          <w:rFonts w:ascii="Calibri" w:hAnsi="Calibri" w:cs="Calibri"/>
          <w:color w:val="000000"/>
          <w:lang w:val="x-none" w:eastAsia="pl-PL"/>
        </w:rPr>
        <w:t xml:space="preserve">Programu Współpracy </w:t>
      </w:r>
      <w:proofErr w:type="spellStart"/>
      <w:r w:rsidRPr="009A0EE6">
        <w:rPr>
          <w:rFonts w:ascii="Calibri" w:hAnsi="Calibri" w:cs="Calibri"/>
          <w:color w:val="000000"/>
          <w:lang w:val="x-none" w:eastAsia="pl-PL"/>
        </w:rPr>
        <w:t>Interreg</w:t>
      </w:r>
      <w:proofErr w:type="spellEnd"/>
      <w:r w:rsidRPr="009A0EE6">
        <w:rPr>
          <w:rFonts w:ascii="Calibri" w:hAnsi="Calibri" w:cs="Calibri"/>
          <w:color w:val="000000"/>
          <w:lang w:val="x-none" w:eastAsia="pl-PL"/>
        </w:rPr>
        <w:t xml:space="preserve"> V-A </w:t>
      </w:r>
      <w:r w:rsidRPr="009A0EE6">
        <w:rPr>
          <w:rFonts w:ascii="Calibri" w:hAnsi="Calibri" w:cs="Calibri"/>
          <w:color w:val="000000"/>
          <w:lang w:eastAsia="pl-PL"/>
        </w:rPr>
        <w:t>Polska- Saksonia</w:t>
      </w:r>
      <w:r w:rsidRPr="009A0EE6">
        <w:rPr>
          <w:rFonts w:ascii="Calibri" w:hAnsi="Calibri" w:cs="Calibri"/>
          <w:color w:val="000000"/>
          <w:lang w:val="x-none" w:eastAsia="pl-PL"/>
        </w:rPr>
        <w:t xml:space="preserve"> 2014-2020. </w:t>
      </w:r>
    </w:p>
    <w:p w14:paraId="396710D5" w14:textId="77777777" w:rsidR="009A0EE6" w:rsidRPr="009A0EE6" w:rsidRDefault="009A0EE6" w:rsidP="00606A7C">
      <w:pPr>
        <w:widowControl/>
        <w:numPr>
          <w:ilvl w:val="0"/>
          <w:numId w:val="67"/>
        </w:numPr>
        <w:tabs>
          <w:tab w:val="left" w:pos="284"/>
          <w:tab w:val="left" w:pos="426"/>
        </w:tabs>
        <w:suppressAutoHyphens/>
        <w:autoSpaceDE/>
        <w:ind w:left="0" w:firstLine="0"/>
        <w:jc w:val="both"/>
        <w:rPr>
          <w:rFonts w:ascii="Calibri" w:hAnsi="Calibri" w:cs="Calibri"/>
          <w:lang w:val="x-none" w:eastAsia="pl-PL"/>
        </w:rPr>
      </w:pPr>
      <w:r w:rsidRPr="009A0EE6">
        <w:rPr>
          <w:rFonts w:ascii="Calibri" w:hAnsi="Calibri" w:cs="Calibri"/>
          <w:lang w:val="x-none" w:eastAsia="pl-PL"/>
        </w:rPr>
        <w:t>Strony oświadczają, że niniejsza umowa została zawarta w wyniku udzielenia zamówienia publicznego nr WA.263</w:t>
      </w:r>
      <w:r w:rsidRPr="009A0EE6">
        <w:rPr>
          <w:rFonts w:ascii="Calibri" w:hAnsi="Calibri" w:cs="Calibri"/>
          <w:lang w:eastAsia="pl-PL"/>
        </w:rPr>
        <w:t>.45.2021.BS</w:t>
      </w:r>
      <w:r w:rsidRPr="009A0EE6">
        <w:rPr>
          <w:rFonts w:ascii="Calibri" w:hAnsi="Calibri" w:cs="Calibri"/>
          <w:lang w:val="x-none" w:eastAsia="pl-PL"/>
        </w:rPr>
        <w:t xml:space="preserve">, prowadzonego w trybie </w:t>
      </w:r>
      <w:r w:rsidRPr="009A0EE6">
        <w:rPr>
          <w:rFonts w:ascii="Calibri" w:hAnsi="Calibri" w:cs="Calibri"/>
          <w:lang w:eastAsia="pl-PL"/>
        </w:rPr>
        <w:t xml:space="preserve">podstawowym </w:t>
      </w:r>
      <w:r w:rsidRPr="009A0EE6">
        <w:rPr>
          <w:rFonts w:ascii="Calibri" w:eastAsia="Calibri" w:hAnsi="Calibri" w:cs="Calibri"/>
          <w:bCs/>
          <w:lang w:eastAsia="pl-PL"/>
        </w:rPr>
        <w:t>na podstawie art. 275 pkt 1 ustawy z dnia 11 września 2019 r. - Prawo zamówień publicznych (Dz. U. 2021 r. poz. 1129 ze zm</w:t>
      </w:r>
      <w:r w:rsidRPr="009A0EE6">
        <w:rPr>
          <w:rFonts w:ascii="Calibri" w:hAnsi="Calibri" w:cs="Calibri"/>
          <w:lang w:eastAsia="pl-PL"/>
        </w:rPr>
        <w:t>.).</w:t>
      </w:r>
    </w:p>
    <w:p w14:paraId="41FD991D"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 2</w:t>
      </w:r>
    </w:p>
    <w:p w14:paraId="38E7D04B"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Przedmiot zamówienia</w:t>
      </w:r>
    </w:p>
    <w:p w14:paraId="302E9029" w14:textId="77777777" w:rsidR="009A0EE6" w:rsidRPr="009A0EE6" w:rsidRDefault="009A0EE6" w:rsidP="00606A7C">
      <w:pPr>
        <w:widowControl/>
        <w:numPr>
          <w:ilvl w:val="0"/>
          <w:numId w:val="68"/>
        </w:numPr>
        <w:tabs>
          <w:tab w:val="left" w:pos="284"/>
          <w:tab w:val="left" w:pos="426"/>
        </w:tabs>
        <w:autoSpaceDE/>
        <w:ind w:left="0" w:firstLine="0"/>
        <w:jc w:val="both"/>
        <w:rPr>
          <w:rFonts w:ascii="Calibri" w:hAnsi="Calibri" w:cs="Calibri"/>
          <w:lang w:eastAsia="pl-PL"/>
        </w:rPr>
      </w:pPr>
      <w:r w:rsidRPr="009A0EE6">
        <w:rPr>
          <w:rFonts w:ascii="Calibri" w:hAnsi="Calibri" w:cs="Calibri"/>
          <w:lang w:eastAsia="pl-PL"/>
        </w:rPr>
        <w:t xml:space="preserve">Przedmiotem zamówienia jest: </w:t>
      </w:r>
    </w:p>
    <w:p w14:paraId="055D303E" w14:textId="77777777" w:rsidR="009A0EE6" w:rsidRPr="009A0EE6" w:rsidRDefault="009A0EE6" w:rsidP="00606A7C">
      <w:pPr>
        <w:widowControl/>
        <w:numPr>
          <w:ilvl w:val="0"/>
          <w:numId w:val="69"/>
        </w:numPr>
        <w:tabs>
          <w:tab w:val="left" w:pos="284"/>
          <w:tab w:val="left" w:pos="426"/>
        </w:tabs>
        <w:suppressAutoHyphens/>
        <w:autoSpaceDE/>
        <w:adjustRightInd w:val="0"/>
        <w:ind w:left="0" w:firstLine="0"/>
        <w:jc w:val="both"/>
        <w:rPr>
          <w:rFonts w:ascii="Calibri" w:hAnsi="Calibri" w:cs="Calibri"/>
          <w:lang w:val="x-none" w:eastAsia="pl-PL"/>
        </w:rPr>
      </w:pPr>
      <w:r w:rsidRPr="009A0EE6">
        <w:rPr>
          <w:rFonts w:ascii="Calibri" w:hAnsi="Calibri" w:cs="Calibri"/>
          <w:lang w:eastAsia="pl-PL"/>
        </w:rPr>
        <w:t>z</w:t>
      </w:r>
      <w:proofErr w:type="spellStart"/>
      <w:r w:rsidRPr="009A0EE6">
        <w:rPr>
          <w:rFonts w:ascii="Calibri" w:hAnsi="Calibri" w:cs="Calibri"/>
          <w:lang w:val="x-none" w:eastAsia="pl-PL"/>
        </w:rPr>
        <w:t>akup</w:t>
      </w:r>
      <w:proofErr w:type="spellEnd"/>
      <w:r w:rsidRPr="009A0EE6">
        <w:rPr>
          <w:rFonts w:ascii="Calibri" w:hAnsi="Calibri" w:cs="Calibri"/>
          <w:lang w:val="x-none" w:eastAsia="pl-PL"/>
        </w:rPr>
        <w:t xml:space="preserve"> i dostawa przez Wykonawcę do siedziby Zamawiającego i rozładunek w miejscu wskazanym przez Zamawiającego przedmiotu zamówienia opisanego w załączniku nr 1 do niniejszej umowy, w ramach jednej dostawy;</w:t>
      </w:r>
    </w:p>
    <w:p w14:paraId="6310689A" w14:textId="77777777" w:rsidR="009A0EE6" w:rsidRPr="009A0EE6" w:rsidRDefault="009A0EE6" w:rsidP="00606A7C">
      <w:pPr>
        <w:widowControl/>
        <w:numPr>
          <w:ilvl w:val="0"/>
          <w:numId w:val="69"/>
        </w:numPr>
        <w:tabs>
          <w:tab w:val="left" w:pos="284"/>
          <w:tab w:val="left" w:pos="426"/>
        </w:tabs>
        <w:suppressAutoHyphens/>
        <w:autoSpaceDE/>
        <w:adjustRightInd w:val="0"/>
        <w:ind w:left="0" w:firstLine="0"/>
        <w:jc w:val="both"/>
        <w:rPr>
          <w:rFonts w:ascii="Calibri" w:hAnsi="Calibri" w:cs="Calibri"/>
          <w:lang w:val="x-none" w:eastAsia="pl-PL"/>
        </w:rPr>
      </w:pPr>
      <w:r w:rsidRPr="009A0EE6">
        <w:rPr>
          <w:rFonts w:ascii="Calibri" w:hAnsi="Calibri" w:cs="Calibri"/>
          <w:lang w:eastAsia="pl-PL"/>
        </w:rPr>
        <w:t>d</w:t>
      </w:r>
      <w:proofErr w:type="spellStart"/>
      <w:r w:rsidRPr="009A0EE6">
        <w:rPr>
          <w:rFonts w:ascii="Calibri" w:hAnsi="Calibri" w:cs="Calibri"/>
          <w:lang w:val="x-none" w:eastAsia="pl-PL"/>
        </w:rPr>
        <w:t>ostarczenie</w:t>
      </w:r>
      <w:proofErr w:type="spellEnd"/>
      <w:r w:rsidRPr="009A0EE6">
        <w:rPr>
          <w:rFonts w:ascii="Calibri" w:hAnsi="Calibri" w:cs="Calibri"/>
          <w:lang w:val="x-none" w:eastAsia="pl-PL"/>
        </w:rPr>
        <w:t xml:space="preserve"> przez Wykonawcę dokumentacji technicznej oferowanego sprzętu, instrukcji obsługi, karty gwarancyjnej;</w:t>
      </w:r>
    </w:p>
    <w:p w14:paraId="0789D0FD" w14:textId="77777777" w:rsidR="009A0EE6" w:rsidRPr="009A0EE6" w:rsidRDefault="009A0EE6" w:rsidP="00606A7C">
      <w:pPr>
        <w:widowControl/>
        <w:numPr>
          <w:ilvl w:val="0"/>
          <w:numId w:val="69"/>
        </w:numPr>
        <w:tabs>
          <w:tab w:val="left" w:pos="284"/>
          <w:tab w:val="left" w:pos="426"/>
        </w:tabs>
        <w:suppressAutoHyphens/>
        <w:autoSpaceDE/>
        <w:adjustRightInd w:val="0"/>
        <w:ind w:left="0" w:firstLine="0"/>
        <w:jc w:val="both"/>
        <w:rPr>
          <w:rFonts w:ascii="Calibri" w:hAnsi="Calibri" w:cs="Calibri"/>
          <w:lang w:val="x-none" w:eastAsia="pl-PL"/>
        </w:rPr>
      </w:pPr>
      <w:r w:rsidRPr="009A0EE6">
        <w:rPr>
          <w:rFonts w:ascii="Calibri" w:hAnsi="Calibri" w:cs="Calibri"/>
          <w:lang w:val="x-none" w:eastAsia="pl-PL"/>
        </w:rPr>
        <w:t>Zapewnienie przez Wykonawcę gwarancji i zapewnienie autoryzowanego serwisu gwarancyjnego.</w:t>
      </w:r>
    </w:p>
    <w:p w14:paraId="4D2322BF" w14:textId="77777777" w:rsidR="009A0EE6" w:rsidRPr="009A0EE6" w:rsidRDefault="009A0EE6" w:rsidP="00606A7C">
      <w:pPr>
        <w:widowControl/>
        <w:numPr>
          <w:ilvl w:val="0"/>
          <w:numId w:val="68"/>
        </w:numPr>
        <w:tabs>
          <w:tab w:val="left" w:pos="284"/>
          <w:tab w:val="left" w:pos="426"/>
        </w:tabs>
        <w:autoSpaceDE/>
        <w:ind w:left="0" w:firstLine="0"/>
        <w:jc w:val="both"/>
        <w:rPr>
          <w:rFonts w:ascii="Calibri" w:hAnsi="Calibri" w:cs="Calibri"/>
          <w:lang w:eastAsia="pl-PL"/>
        </w:rPr>
      </w:pPr>
      <w:r w:rsidRPr="009A0EE6">
        <w:rPr>
          <w:rFonts w:ascii="Calibri" w:hAnsi="Calibri" w:cs="Calibri"/>
          <w:lang w:eastAsia="pl-PL"/>
        </w:rPr>
        <w:t xml:space="preserve">Przedmiot zamówienia nie obejmuje usługi montażu, instalacji, migracji danych. </w:t>
      </w:r>
    </w:p>
    <w:p w14:paraId="57F8D300" w14:textId="77777777" w:rsidR="009A0EE6" w:rsidRPr="009A0EE6" w:rsidRDefault="009A0EE6" w:rsidP="00606A7C">
      <w:pPr>
        <w:widowControl/>
        <w:numPr>
          <w:ilvl w:val="0"/>
          <w:numId w:val="68"/>
        </w:numPr>
        <w:tabs>
          <w:tab w:val="left" w:pos="284"/>
          <w:tab w:val="left" w:pos="426"/>
        </w:tabs>
        <w:autoSpaceDE/>
        <w:ind w:left="0" w:firstLine="0"/>
        <w:jc w:val="both"/>
        <w:rPr>
          <w:rFonts w:ascii="Calibri" w:hAnsi="Calibri" w:cs="Calibri"/>
          <w:lang w:eastAsia="pl-PL"/>
        </w:rPr>
      </w:pPr>
      <w:r w:rsidRPr="009A0EE6">
        <w:rPr>
          <w:rFonts w:ascii="Calibri" w:hAnsi="Calibri" w:cs="Calibri"/>
          <w:lang w:eastAsia="pl-PL"/>
        </w:rPr>
        <w:t>Szczegółowy opis przedmiotu zamówienia określa załącznik nr 1 do niniejszej umowy.</w:t>
      </w:r>
    </w:p>
    <w:p w14:paraId="7FC38A20"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p>
    <w:p w14:paraId="0B96F9BF"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 3</w:t>
      </w:r>
    </w:p>
    <w:p w14:paraId="39F7BB46"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Termin realizacji umowy</w:t>
      </w:r>
    </w:p>
    <w:p w14:paraId="6FD850AE" w14:textId="514A02A2" w:rsidR="009A0EE6" w:rsidRPr="009A0EE6" w:rsidRDefault="009A0EE6" w:rsidP="00606A7C">
      <w:pPr>
        <w:widowControl/>
        <w:numPr>
          <w:ilvl w:val="0"/>
          <w:numId w:val="70"/>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spacing w:val="-12"/>
          <w:lang w:eastAsia="pl-PL"/>
        </w:rPr>
        <w:t xml:space="preserve">Wykonawca zobowiązuje się do zrealizowania umowy w terminie </w:t>
      </w:r>
      <w:r w:rsidR="00F42C0D">
        <w:rPr>
          <w:rFonts w:ascii="Calibri" w:hAnsi="Calibri" w:cs="Calibri"/>
          <w:spacing w:val="-12"/>
          <w:lang w:eastAsia="pl-PL"/>
        </w:rPr>
        <w:t>7</w:t>
      </w:r>
      <w:r w:rsidRPr="009A0EE6">
        <w:rPr>
          <w:rFonts w:ascii="Calibri" w:hAnsi="Calibri" w:cs="Calibri"/>
          <w:spacing w:val="-12"/>
          <w:lang w:eastAsia="pl-PL"/>
        </w:rPr>
        <w:t xml:space="preserve"> dni od dnia zawarcia umowy. </w:t>
      </w:r>
      <w:r w:rsidRPr="009A0EE6">
        <w:rPr>
          <w:rFonts w:ascii="Calibri" w:hAnsi="Calibri" w:cs="Calibri"/>
          <w:spacing w:val="-12"/>
          <w:lang w:eastAsia="pl-PL"/>
        </w:rPr>
        <w:br/>
      </w:r>
      <w:r w:rsidRPr="009A0EE6">
        <w:rPr>
          <w:rFonts w:ascii="Calibri" w:hAnsi="Calibri" w:cs="Calibri"/>
          <w:lang w:eastAsia="pl-PL"/>
        </w:rPr>
        <w:t>2. Za datę wykonania umowy przyjmuje się podpisanie przez obie Strony protokołu odbioru końcowego bez zastrzeżeń, o którym mowa w § 7 ust. 6.</w:t>
      </w:r>
    </w:p>
    <w:p w14:paraId="589C24C3" w14:textId="77777777" w:rsidR="009A0EE6" w:rsidRPr="009A0EE6" w:rsidRDefault="009A0EE6" w:rsidP="009A0EE6">
      <w:pPr>
        <w:widowControl/>
        <w:tabs>
          <w:tab w:val="left" w:pos="284"/>
          <w:tab w:val="left" w:pos="426"/>
        </w:tabs>
        <w:autoSpaceDE/>
        <w:adjustRightInd w:val="0"/>
        <w:rPr>
          <w:rFonts w:ascii="Calibri" w:hAnsi="Calibri" w:cs="Calibri"/>
          <w:lang w:eastAsia="pl-PL"/>
        </w:rPr>
      </w:pPr>
      <w:r w:rsidRPr="009A0EE6">
        <w:rPr>
          <w:rFonts w:ascii="Calibri" w:hAnsi="Calibri" w:cs="Calibri"/>
          <w:lang w:eastAsia="pl-PL"/>
        </w:rPr>
        <w:t>3.</w:t>
      </w:r>
      <w:r w:rsidRPr="009A0EE6">
        <w:t xml:space="preserve"> </w:t>
      </w:r>
      <w:r w:rsidRPr="009A0EE6">
        <w:rPr>
          <w:rFonts w:ascii="Calibri" w:hAnsi="Calibri" w:cs="Calibri"/>
          <w:lang w:eastAsia="pl-PL"/>
        </w:rPr>
        <w:t>Zamawiający uprawniony jest w terminie do 2 miesięcy od dnia podpisania umowy do skorzystania z prawa opcji , to jest zakupu i dostawy sprzętu oraz materiałów eksploatacyjnych  opisanych w pozycji 6,7  oraz w pozycji 10,11 (dotyczy 1 urządzenia oraz 3 szt. tonerów z pojemnikami na zużyte tonery) .</w:t>
      </w:r>
    </w:p>
    <w:p w14:paraId="793B28EC" w14:textId="7063B9AD" w:rsidR="009A0EE6" w:rsidRPr="009A0EE6" w:rsidRDefault="009A0EE6" w:rsidP="00606A7C">
      <w:pPr>
        <w:widowControl/>
        <w:numPr>
          <w:ilvl w:val="0"/>
          <w:numId w:val="68"/>
        </w:numPr>
        <w:tabs>
          <w:tab w:val="left" w:pos="284"/>
        </w:tabs>
        <w:autoSpaceDE/>
        <w:adjustRightInd w:val="0"/>
        <w:ind w:left="284" w:hanging="218"/>
        <w:jc w:val="both"/>
        <w:rPr>
          <w:rFonts w:ascii="Calibri" w:hAnsi="Calibri" w:cs="Calibri"/>
          <w:lang w:eastAsia="pl-PL"/>
        </w:rPr>
      </w:pPr>
      <w:r w:rsidRPr="009A0EE6">
        <w:rPr>
          <w:rFonts w:ascii="Calibri" w:hAnsi="Calibri" w:cs="Calibri"/>
          <w:lang w:eastAsia="pl-PL"/>
        </w:rPr>
        <w:t xml:space="preserve">W przypadku skorzystania z prawa opcji Wykonawca zobowiązany jest wykonać dostawę sprzętu w terminie </w:t>
      </w:r>
      <w:r w:rsidR="00F42C0D">
        <w:rPr>
          <w:rFonts w:ascii="Calibri" w:hAnsi="Calibri" w:cs="Calibri"/>
          <w:lang w:eastAsia="pl-PL"/>
        </w:rPr>
        <w:t>7</w:t>
      </w:r>
      <w:r w:rsidRPr="009A0EE6">
        <w:rPr>
          <w:rFonts w:ascii="Calibri" w:hAnsi="Calibri" w:cs="Calibri"/>
          <w:lang w:eastAsia="pl-PL"/>
        </w:rPr>
        <w:t xml:space="preserve"> dni od dnia poinformowania go przez Zamawiającego.   </w:t>
      </w:r>
    </w:p>
    <w:p w14:paraId="5EE6CA36" w14:textId="77777777" w:rsidR="009A0EE6" w:rsidRPr="009A0EE6" w:rsidRDefault="009A0EE6" w:rsidP="009A0EE6">
      <w:pPr>
        <w:widowControl/>
        <w:tabs>
          <w:tab w:val="left" w:pos="284"/>
          <w:tab w:val="left" w:pos="426"/>
        </w:tabs>
        <w:autoSpaceDE/>
        <w:adjustRightInd w:val="0"/>
        <w:ind w:left="720"/>
        <w:jc w:val="both"/>
        <w:rPr>
          <w:rFonts w:ascii="Calibri" w:hAnsi="Calibri" w:cs="Calibri"/>
          <w:lang w:eastAsia="pl-PL"/>
        </w:rPr>
      </w:pPr>
    </w:p>
    <w:p w14:paraId="56E85328"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 4</w:t>
      </w:r>
    </w:p>
    <w:p w14:paraId="29CB01B2"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Procedura realizacji przedmiotu zamówienia</w:t>
      </w:r>
    </w:p>
    <w:p w14:paraId="6C0CCD2C" w14:textId="77777777" w:rsidR="009A0EE6" w:rsidRPr="009A0EE6" w:rsidRDefault="009A0EE6" w:rsidP="00606A7C">
      <w:pPr>
        <w:widowControl/>
        <w:numPr>
          <w:ilvl w:val="0"/>
          <w:numId w:val="71"/>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42280413" w14:textId="77777777" w:rsidR="009A0EE6" w:rsidRPr="009A0EE6" w:rsidRDefault="009A0EE6" w:rsidP="00606A7C">
      <w:pPr>
        <w:widowControl/>
        <w:numPr>
          <w:ilvl w:val="0"/>
          <w:numId w:val="71"/>
        </w:numPr>
        <w:tabs>
          <w:tab w:val="left" w:pos="284"/>
          <w:tab w:val="left" w:pos="426"/>
        </w:tabs>
        <w:autoSpaceDE/>
        <w:adjustRightInd w:val="0"/>
        <w:ind w:left="0" w:firstLine="0"/>
        <w:jc w:val="both"/>
        <w:rPr>
          <w:rFonts w:ascii="Calibri" w:hAnsi="Calibri" w:cs="Calibri"/>
          <w:spacing w:val="-12"/>
          <w:lang w:eastAsia="pl-PL"/>
        </w:rPr>
      </w:pPr>
      <w:r w:rsidRPr="009A0EE6">
        <w:rPr>
          <w:rFonts w:ascii="Calibri" w:hAnsi="Calibri" w:cs="Calibri"/>
          <w:lang w:eastAsia="pl-PL"/>
        </w:rPr>
        <w:t xml:space="preserve">Strony ustalają, że dostawa będzie się odbędzie się w dni robocze od poniedziałku do piątku z wyłączeniem dni ustawowo wolnych od pracy, w godzinach 10:00 – 15:00. Wykonawca zobowiązuje się do poinformowania Zamawiającego z wyprzedzeniem 2 dni roboczych </w:t>
      </w:r>
      <w:r w:rsidRPr="009A0EE6">
        <w:rPr>
          <w:rFonts w:ascii="Calibri" w:hAnsi="Calibri" w:cs="Calibri"/>
          <w:spacing w:val="-12"/>
          <w:lang w:eastAsia="pl-PL"/>
        </w:rPr>
        <w:t xml:space="preserve">o planowanym terminie dostawy na adres email </w:t>
      </w:r>
      <w:hyperlink r:id="rId9" w:history="1">
        <w:r w:rsidRPr="009A0EE6">
          <w:rPr>
            <w:rFonts w:ascii="Calibri" w:hAnsi="Calibri" w:cs="Calibri"/>
            <w:color w:val="0000FF"/>
            <w:spacing w:val="-12"/>
            <w:u w:val="single"/>
            <w:lang w:eastAsia="pl-PL"/>
          </w:rPr>
          <w:t>cpe@cpe.gov.pl</w:t>
        </w:r>
      </w:hyperlink>
      <w:r w:rsidRPr="009A0EE6">
        <w:rPr>
          <w:rFonts w:ascii="Calibri" w:hAnsi="Calibri" w:cs="Calibri"/>
          <w:spacing w:val="-12"/>
          <w:lang w:eastAsia="pl-PL"/>
        </w:rPr>
        <w:t xml:space="preserve"> lub adres email podany w § 6  ust. 1 lit. a.</w:t>
      </w:r>
    </w:p>
    <w:p w14:paraId="143126BF" w14:textId="77777777" w:rsidR="009A0EE6" w:rsidRPr="009A0EE6" w:rsidRDefault="009A0EE6" w:rsidP="00606A7C">
      <w:pPr>
        <w:widowControl/>
        <w:numPr>
          <w:ilvl w:val="0"/>
          <w:numId w:val="71"/>
        </w:numPr>
        <w:tabs>
          <w:tab w:val="left" w:pos="284"/>
          <w:tab w:val="left" w:pos="426"/>
        </w:tabs>
        <w:autoSpaceDE/>
        <w:adjustRightInd w:val="0"/>
        <w:ind w:left="0" w:firstLine="0"/>
        <w:jc w:val="both"/>
        <w:rPr>
          <w:rFonts w:ascii="Calibri" w:hAnsi="Calibri" w:cs="Calibri"/>
          <w:spacing w:val="-12"/>
          <w:lang w:eastAsia="pl-PL"/>
        </w:rPr>
      </w:pPr>
      <w:r w:rsidRPr="009A0EE6">
        <w:rPr>
          <w:rFonts w:ascii="Calibri" w:hAnsi="Calibri" w:cs="Calibri"/>
          <w:lang w:eastAsia="pl-PL"/>
        </w:rPr>
        <w:t xml:space="preserve">W dniu i w miejscu dostawy przedstawiciel Zamawiającego dokona odbioru ilościowego </w:t>
      </w:r>
      <w:r w:rsidRPr="009A0EE6">
        <w:rPr>
          <w:rFonts w:ascii="Calibri" w:hAnsi="Calibri" w:cs="Calibri"/>
          <w:spacing w:val="-12"/>
          <w:lang w:eastAsia="pl-PL"/>
        </w:rPr>
        <w:t xml:space="preserve">przedmiotu zamówienia. Wykonawcy przysługuje prawo do uczestniczenia w odbiorze ilościowym. </w:t>
      </w:r>
    </w:p>
    <w:p w14:paraId="3CA818B2" w14:textId="77777777" w:rsidR="009A0EE6" w:rsidRPr="009A0EE6" w:rsidRDefault="009A0EE6" w:rsidP="00606A7C">
      <w:pPr>
        <w:widowControl/>
        <w:numPr>
          <w:ilvl w:val="0"/>
          <w:numId w:val="71"/>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17C83E0E" w14:textId="77777777" w:rsidR="009A0EE6" w:rsidRPr="009A0EE6" w:rsidRDefault="009A0EE6" w:rsidP="00606A7C">
      <w:pPr>
        <w:widowControl/>
        <w:numPr>
          <w:ilvl w:val="0"/>
          <w:numId w:val="71"/>
        </w:numPr>
        <w:tabs>
          <w:tab w:val="left" w:pos="284"/>
          <w:tab w:val="left" w:pos="426"/>
        </w:tabs>
        <w:autoSpaceDE/>
        <w:adjustRightInd w:val="0"/>
        <w:ind w:left="0" w:firstLine="0"/>
        <w:jc w:val="both"/>
        <w:rPr>
          <w:rFonts w:ascii="Calibri" w:hAnsi="Calibri" w:cs="Calibri"/>
          <w:spacing w:val="-12"/>
          <w:lang w:eastAsia="pl-PL"/>
        </w:rPr>
      </w:pPr>
      <w:r w:rsidRPr="009A0EE6">
        <w:rPr>
          <w:rFonts w:ascii="Calibri" w:hAnsi="Calibri" w:cs="Calibr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9A0EE6">
        <w:rPr>
          <w:rFonts w:ascii="Calibri" w:hAnsi="Calibri" w:cs="Calibri"/>
          <w:spacing w:val="-12"/>
          <w:lang w:eastAsia="pl-PL"/>
        </w:rPr>
        <w:t xml:space="preserve">dostarczenia części zamówienia wolnej od uszkodzeń i niekompletności w ciągu 2 dni roboczych od wezwania. </w:t>
      </w:r>
    </w:p>
    <w:p w14:paraId="78016D4F" w14:textId="77777777" w:rsidR="009A0EE6" w:rsidRPr="009A0EE6" w:rsidRDefault="009A0EE6" w:rsidP="00606A7C">
      <w:pPr>
        <w:widowControl/>
        <w:numPr>
          <w:ilvl w:val="0"/>
          <w:numId w:val="71"/>
        </w:numPr>
        <w:tabs>
          <w:tab w:val="left" w:pos="284"/>
          <w:tab w:val="left" w:pos="426"/>
        </w:tabs>
        <w:autoSpaceDE/>
        <w:adjustRightInd w:val="0"/>
        <w:ind w:left="0" w:firstLine="0"/>
        <w:jc w:val="both"/>
        <w:rPr>
          <w:rFonts w:ascii="Calibri" w:hAnsi="Calibri" w:cs="Calibri"/>
          <w:spacing w:val="-14"/>
          <w:lang w:eastAsia="pl-PL"/>
        </w:rPr>
      </w:pPr>
      <w:r w:rsidRPr="009A0EE6">
        <w:rPr>
          <w:rFonts w:ascii="Calibri" w:hAnsi="Calibri" w:cs="Calibri"/>
          <w:spacing w:val="-14"/>
          <w:lang w:eastAsia="pl-PL"/>
        </w:rPr>
        <w:t>Protokół Ilościowy i końcowy będzie podpisywany przez Naczelnika Wydziału Administracji lub osobę go zastępującą.</w:t>
      </w:r>
    </w:p>
    <w:p w14:paraId="69CB61D0" w14:textId="77777777" w:rsidR="009A0EE6" w:rsidRPr="009A0EE6" w:rsidRDefault="009A0EE6" w:rsidP="00606A7C">
      <w:pPr>
        <w:widowControl/>
        <w:numPr>
          <w:ilvl w:val="0"/>
          <w:numId w:val="71"/>
        </w:numPr>
        <w:tabs>
          <w:tab w:val="left" w:pos="284"/>
          <w:tab w:val="left" w:pos="426"/>
        </w:tabs>
        <w:autoSpaceDE/>
        <w:adjustRightInd w:val="0"/>
        <w:ind w:left="0" w:firstLine="0"/>
        <w:jc w:val="both"/>
        <w:rPr>
          <w:rFonts w:ascii="Calibri" w:hAnsi="Calibri" w:cs="Calibri"/>
          <w:spacing w:val="-12"/>
          <w:lang w:eastAsia="pl-PL"/>
        </w:rPr>
      </w:pPr>
      <w:r w:rsidRPr="009A0EE6">
        <w:rPr>
          <w:rFonts w:ascii="Calibri" w:hAnsi="Calibri" w:cs="Calibri"/>
          <w:lang w:eastAsia="pl-PL"/>
        </w:rPr>
        <w:t xml:space="preserve">Przedmiot zamówienia </w:t>
      </w:r>
      <w:bookmarkStart w:id="5" w:name="_Hlk54774316"/>
      <w:r w:rsidRPr="009A0EE6">
        <w:rPr>
          <w:rFonts w:ascii="Calibri" w:hAnsi="Calibri" w:cs="Calibri"/>
          <w:lang w:eastAsia="pl-PL"/>
        </w:rPr>
        <w:t xml:space="preserve">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9A0EE6">
        <w:rPr>
          <w:rFonts w:ascii="Calibri" w:hAnsi="Calibri" w:cs="Calibri"/>
          <w:spacing w:val="-12"/>
          <w:lang w:eastAsia="pl-PL"/>
        </w:rPr>
        <w:t>dostarczenia przedmiotu zamówienia, który będzie zgodny z umową w ciągu 1 dnia roboczego od wezwania</w:t>
      </w:r>
      <w:bookmarkEnd w:id="5"/>
      <w:r w:rsidRPr="009A0EE6">
        <w:rPr>
          <w:rFonts w:ascii="Calibri" w:hAnsi="Calibri" w:cs="Calibri"/>
          <w:spacing w:val="-12"/>
          <w:lang w:eastAsia="pl-PL"/>
        </w:rPr>
        <w:t>.</w:t>
      </w:r>
    </w:p>
    <w:p w14:paraId="3A745AFB" w14:textId="77777777" w:rsidR="009A0EE6" w:rsidRPr="009A0EE6" w:rsidRDefault="009A0EE6" w:rsidP="00606A7C">
      <w:pPr>
        <w:widowControl/>
        <w:numPr>
          <w:ilvl w:val="0"/>
          <w:numId w:val="71"/>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W przypadku niedochowania terminu, o którym mowa w ust. 5 lub 7, Zamawiający zastrzega sobie prawo do dokonania odbioru bezspornej części przedmiotu zamówienia. W takim przypadku </w:t>
      </w:r>
      <w:r w:rsidRPr="009A0EE6">
        <w:rPr>
          <w:rFonts w:ascii="Calibri" w:hAnsi="Calibri" w:cs="Calibri"/>
          <w:spacing w:val="-12"/>
          <w:lang w:eastAsia="pl-PL"/>
        </w:rPr>
        <w:t>Wykonawcy przysługiwać będzie wynagrodzenie wyłącznie dotyczące bezspornej części przedmiotu zamówienia.</w:t>
      </w:r>
    </w:p>
    <w:p w14:paraId="1CD310AC"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 5</w:t>
      </w:r>
    </w:p>
    <w:p w14:paraId="683366E1"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Oświadczenia Stron</w:t>
      </w:r>
    </w:p>
    <w:p w14:paraId="16FEC21F" w14:textId="77777777" w:rsidR="009A0EE6" w:rsidRPr="009A0EE6" w:rsidRDefault="009A0EE6" w:rsidP="00606A7C">
      <w:pPr>
        <w:widowControl/>
        <w:numPr>
          <w:ilvl w:val="0"/>
          <w:numId w:val="7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4669E6D1" w14:textId="77777777" w:rsidR="009A0EE6" w:rsidRPr="009A0EE6" w:rsidRDefault="009A0EE6" w:rsidP="00606A7C">
      <w:pPr>
        <w:widowControl/>
        <w:numPr>
          <w:ilvl w:val="0"/>
          <w:numId w:val="7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lastRenderedPageBreak/>
        <w:t>Wykonawca oświadcza, że przedmiot zamówienia:</w:t>
      </w:r>
    </w:p>
    <w:p w14:paraId="67C8CBAC" w14:textId="77777777" w:rsidR="009A0EE6" w:rsidRPr="009A0EE6" w:rsidRDefault="009A0EE6" w:rsidP="00606A7C">
      <w:pPr>
        <w:widowControl/>
        <w:numPr>
          <w:ilvl w:val="0"/>
          <w:numId w:val="7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spełnia wszystkie wymogi dotyczące bezpieczeństwa oraz zużycia energii określone w obowiązującym w Polsce prawie;</w:t>
      </w:r>
    </w:p>
    <w:p w14:paraId="1D3A66F8" w14:textId="77777777" w:rsidR="009A0EE6" w:rsidRPr="009A0EE6" w:rsidRDefault="009A0EE6" w:rsidP="00606A7C">
      <w:pPr>
        <w:widowControl/>
        <w:numPr>
          <w:ilvl w:val="0"/>
          <w:numId w:val="7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jest fabrycznie nowy, kompletny, nieużywany, </w:t>
      </w:r>
      <w:proofErr w:type="spellStart"/>
      <w:r w:rsidRPr="009A0EE6">
        <w:rPr>
          <w:rFonts w:ascii="Calibri" w:hAnsi="Calibri" w:cs="Calibri"/>
          <w:lang w:eastAsia="pl-PL"/>
        </w:rPr>
        <w:t>nierefabrykowany</w:t>
      </w:r>
      <w:proofErr w:type="spellEnd"/>
      <w:r w:rsidRPr="009A0EE6">
        <w:rPr>
          <w:rFonts w:ascii="Calibri" w:hAnsi="Calibri" w:cs="Calibri"/>
          <w:lang w:eastAsia="pl-PL"/>
        </w:rPr>
        <w:t xml:space="preserve"> i nieregenerowany, nienaprawiany, nie podlegał ponownej obróbce oraz jest w jednolitej konfiguracji;</w:t>
      </w:r>
    </w:p>
    <w:p w14:paraId="648CF7A2" w14:textId="77777777" w:rsidR="009A0EE6" w:rsidRPr="009A0EE6" w:rsidRDefault="009A0EE6" w:rsidP="00606A7C">
      <w:pPr>
        <w:widowControl/>
        <w:numPr>
          <w:ilvl w:val="0"/>
          <w:numId w:val="7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nie posiada jakichkolwiek wad fizycznych i/lub produkcyjnych (np. „martwe piksele”), prawnych, jak i ograniczających możliwość jego prawidłowego użytkowania;</w:t>
      </w:r>
    </w:p>
    <w:p w14:paraId="0F04DCE5" w14:textId="77777777" w:rsidR="009A0EE6" w:rsidRPr="009A0EE6" w:rsidRDefault="009A0EE6" w:rsidP="00606A7C">
      <w:pPr>
        <w:widowControl/>
        <w:numPr>
          <w:ilvl w:val="0"/>
          <w:numId w:val="7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został dopuszczony do obrotu gospodarczego na terytorium Rzeczpospolitej Polskiej;</w:t>
      </w:r>
    </w:p>
    <w:p w14:paraId="489AE4E7" w14:textId="77777777" w:rsidR="009A0EE6" w:rsidRPr="009A0EE6" w:rsidRDefault="009A0EE6" w:rsidP="00606A7C">
      <w:pPr>
        <w:widowControl/>
        <w:numPr>
          <w:ilvl w:val="0"/>
          <w:numId w:val="7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posiada certyfikaty dopuszczające do stosowania w Unii Europejskiej.</w:t>
      </w:r>
    </w:p>
    <w:p w14:paraId="794C5618" w14:textId="77777777" w:rsidR="009A0EE6" w:rsidRPr="009A0EE6" w:rsidRDefault="009A0EE6" w:rsidP="00606A7C">
      <w:pPr>
        <w:widowControl/>
        <w:numPr>
          <w:ilvl w:val="0"/>
          <w:numId w:val="7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008FD14E" w14:textId="77777777" w:rsidR="009A0EE6" w:rsidRPr="009A0EE6" w:rsidRDefault="009A0EE6" w:rsidP="00606A7C">
      <w:pPr>
        <w:widowControl/>
        <w:numPr>
          <w:ilvl w:val="0"/>
          <w:numId w:val="7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285D571C" w14:textId="77777777" w:rsidR="009A0EE6" w:rsidRPr="009A0EE6" w:rsidRDefault="009A0EE6" w:rsidP="00606A7C">
      <w:pPr>
        <w:widowControl/>
        <w:numPr>
          <w:ilvl w:val="0"/>
          <w:numId w:val="7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Wykonawca oświadcza, że wykonanie niniejszej umowy nie będzie prowadzić do wypełnienia przesłanek czynu nieuczciwej konkurencji, w szczególności nie stanowi naruszenia tajemnicy przedsiębiorstwa osoby trzeciej.</w:t>
      </w:r>
    </w:p>
    <w:p w14:paraId="1FE38260"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 6</w:t>
      </w:r>
    </w:p>
    <w:p w14:paraId="760D5A80"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Osoby do kontaktu</w:t>
      </w:r>
    </w:p>
    <w:p w14:paraId="7955DCD7" w14:textId="77777777" w:rsidR="009A0EE6" w:rsidRPr="009A0EE6" w:rsidRDefault="009A0EE6" w:rsidP="00606A7C">
      <w:pPr>
        <w:widowControl/>
        <w:numPr>
          <w:ilvl w:val="0"/>
          <w:numId w:val="74"/>
        </w:numPr>
        <w:tabs>
          <w:tab w:val="left" w:pos="284"/>
          <w:tab w:val="left" w:pos="426"/>
        </w:tabs>
        <w:autoSpaceDE/>
        <w:adjustRightInd w:val="0"/>
        <w:ind w:left="0" w:firstLine="0"/>
        <w:jc w:val="both"/>
        <w:rPr>
          <w:rFonts w:ascii="Calibri" w:hAnsi="Calibri" w:cs="Calibri"/>
          <w:spacing w:val="-12"/>
          <w:lang w:eastAsia="pl-PL"/>
        </w:rPr>
      </w:pPr>
      <w:r w:rsidRPr="009A0EE6">
        <w:rPr>
          <w:rFonts w:ascii="Calibri" w:hAnsi="Calibri" w:cs="Calibri"/>
          <w:spacing w:val="-12"/>
          <w:lang w:eastAsia="pl-PL"/>
        </w:rPr>
        <w:t>Do bieżącej współpracy, w zakresie wykonywania niniejszej umowy, upoważnione są następujące osoby:</w:t>
      </w:r>
    </w:p>
    <w:p w14:paraId="6E0621C2" w14:textId="77777777" w:rsidR="009A0EE6" w:rsidRPr="009A0EE6" w:rsidRDefault="009A0EE6" w:rsidP="009A0EE6">
      <w:pPr>
        <w:widowControl/>
        <w:tabs>
          <w:tab w:val="left" w:pos="284"/>
          <w:tab w:val="left" w:pos="426"/>
        </w:tabs>
        <w:adjustRightInd w:val="0"/>
        <w:jc w:val="both"/>
        <w:rPr>
          <w:rFonts w:ascii="Calibri" w:hAnsi="Calibri" w:cs="Calibri"/>
          <w:lang w:eastAsia="pl-PL"/>
        </w:rPr>
      </w:pPr>
      <w:r w:rsidRPr="009A0EE6">
        <w:rPr>
          <w:rFonts w:ascii="Calibri" w:hAnsi="Calibri" w:cs="Calibri"/>
          <w:lang w:eastAsia="pl-PL"/>
        </w:rPr>
        <w:t>a) po stronie Zamawiającego:</w:t>
      </w:r>
    </w:p>
    <w:p w14:paraId="7C4A00D7" w14:textId="77777777" w:rsidR="009A0EE6" w:rsidRPr="009A0EE6" w:rsidRDefault="009A0EE6" w:rsidP="009A0EE6">
      <w:pPr>
        <w:widowControl/>
        <w:tabs>
          <w:tab w:val="left" w:pos="284"/>
          <w:tab w:val="left" w:pos="426"/>
        </w:tabs>
        <w:adjustRightInd w:val="0"/>
        <w:jc w:val="both"/>
        <w:rPr>
          <w:rFonts w:ascii="Calibri" w:eastAsia="Calibri" w:hAnsi="Calibri" w:cs="Calibri"/>
        </w:rPr>
      </w:pPr>
      <w:r w:rsidRPr="009A0EE6">
        <w:rPr>
          <w:rFonts w:ascii="Calibri" w:hAnsi="Calibri" w:cs="Calibri"/>
          <w:lang w:eastAsia="pl-PL"/>
        </w:rPr>
        <w:t xml:space="preserve">P. Paweł Tur, mail: </w:t>
      </w:r>
      <w:hyperlink r:id="rId10" w:history="1">
        <w:r w:rsidRPr="009A0EE6">
          <w:rPr>
            <w:rFonts w:ascii="Calibri" w:hAnsi="Calibri" w:cs="Calibri"/>
            <w:color w:val="0000FF"/>
            <w:u w:val="single"/>
            <w:lang w:eastAsia="pl-PL"/>
          </w:rPr>
          <w:t>pawel.tur@cpe.gov.pl</w:t>
        </w:r>
      </w:hyperlink>
      <w:r w:rsidRPr="009A0EE6">
        <w:rPr>
          <w:rFonts w:ascii="Calibri" w:hAnsi="Calibri" w:cs="Calibri"/>
          <w:lang w:eastAsia="pl-PL"/>
        </w:rPr>
        <w:t>, tel. kom.: 782 110 015, tel.22 378 31 14</w:t>
      </w:r>
      <w:r w:rsidRPr="009A0EE6">
        <w:rPr>
          <w:rFonts w:ascii="Calibri" w:eastAsia="Calibri" w:hAnsi="Calibri" w:cs="Calibri"/>
        </w:rPr>
        <w:t xml:space="preserve">, </w:t>
      </w:r>
    </w:p>
    <w:p w14:paraId="3E0F3191" w14:textId="77777777" w:rsidR="009A0EE6" w:rsidRPr="009A0EE6" w:rsidRDefault="009A0EE6" w:rsidP="009A0EE6">
      <w:pPr>
        <w:spacing w:beforeLines="40" w:before="96" w:afterLines="40" w:after="96"/>
        <w:jc w:val="both"/>
        <w:rPr>
          <w:rFonts w:ascii="Calibri" w:hAnsi="Calibri" w:cs="Calibri"/>
          <w:lang w:eastAsia="pl-PL"/>
        </w:rPr>
      </w:pPr>
      <w:r w:rsidRPr="009A0EE6">
        <w:rPr>
          <w:rFonts w:ascii="Calibri" w:hAnsi="Calibri" w:cs="Calibri"/>
        </w:rPr>
        <w:t xml:space="preserve">P. Sławomir Martowski, mail: </w:t>
      </w:r>
      <w:hyperlink r:id="rId11" w:history="1">
        <w:r w:rsidRPr="009A0EE6">
          <w:rPr>
            <w:rFonts w:ascii="Calibri" w:hAnsi="Calibri" w:cs="Calibri"/>
            <w:color w:val="0000FF"/>
            <w:u w:val="single"/>
            <w:lang w:eastAsia="pl-PL"/>
          </w:rPr>
          <w:t>slawomir.martowski@cpe.gov.pl</w:t>
        </w:r>
      </w:hyperlink>
      <w:r w:rsidRPr="009A0EE6">
        <w:rPr>
          <w:rFonts w:ascii="Calibri" w:hAnsi="Calibri" w:cs="Calibri"/>
          <w:lang w:eastAsia="pl-PL"/>
        </w:rPr>
        <w:t xml:space="preserve">, tel. kom. 782 110 212, tel. 22 378 31 13. </w:t>
      </w:r>
    </w:p>
    <w:p w14:paraId="67ED4C15" w14:textId="77777777" w:rsidR="009A0EE6" w:rsidRPr="009A0EE6" w:rsidRDefault="009A0EE6" w:rsidP="009A0EE6">
      <w:pPr>
        <w:widowControl/>
        <w:tabs>
          <w:tab w:val="left" w:pos="284"/>
          <w:tab w:val="left" w:pos="426"/>
        </w:tabs>
        <w:adjustRightInd w:val="0"/>
        <w:jc w:val="both"/>
        <w:rPr>
          <w:rFonts w:ascii="Calibri" w:hAnsi="Calibri" w:cs="Calibri"/>
          <w:lang w:eastAsia="pl-PL"/>
        </w:rPr>
      </w:pPr>
      <w:r w:rsidRPr="009A0EE6">
        <w:rPr>
          <w:rFonts w:ascii="Calibri" w:hAnsi="Calibri" w:cs="Calibri"/>
          <w:lang w:eastAsia="pl-PL"/>
        </w:rPr>
        <w:t>b) po stronie Wykonawcy:</w:t>
      </w:r>
    </w:p>
    <w:p w14:paraId="158CBB9D" w14:textId="77777777" w:rsidR="009A0EE6" w:rsidRPr="009A0EE6" w:rsidRDefault="009A0EE6" w:rsidP="009A0EE6">
      <w:pPr>
        <w:widowControl/>
        <w:adjustRightInd w:val="0"/>
        <w:rPr>
          <w:rFonts w:ascii="Calibri" w:eastAsia="Calibri" w:hAnsi="Calibri" w:cs="Calibri"/>
          <w:color w:val="000000"/>
          <w:lang w:eastAsia="pl-PL"/>
        </w:rPr>
      </w:pPr>
      <w:r w:rsidRPr="009A0EE6">
        <w:rPr>
          <w:rFonts w:ascii="Calibri" w:eastAsia="Calibri" w:hAnsi="Calibri" w:cs="Calibri"/>
          <w:color w:val="000000"/>
          <w:lang w:eastAsia="pl-PL"/>
        </w:rPr>
        <w:t xml:space="preserve">Paweł Szymczuk, mail: </w:t>
      </w:r>
      <w:hyperlink r:id="rId12" w:history="1">
        <w:r w:rsidRPr="009A0EE6">
          <w:rPr>
            <w:rFonts w:ascii="Calibri" w:eastAsia="Calibri" w:hAnsi="Calibri" w:cs="Calibri"/>
            <w:color w:val="0000FF"/>
            <w:u w:val="single"/>
            <w:lang w:eastAsia="pl-PL"/>
          </w:rPr>
          <w:t>………………..</w:t>
        </w:r>
      </w:hyperlink>
      <w:r w:rsidRPr="009A0EE6">
        <w:rPr>
          <w:rFonts w:ascii="Calibri" w:eastAsia="Calibri" w:hAnsi="Calibri" w:cs="Calibri"/>
          <w:color w:val="0000FF"/>
          <w:lang w:eastAsia="pl-PL"/>
        </w:rPr>
        <w:t>,</w:t>
      </w:r>
      <w:r w:rsidRPr="009A0EE6">
        <w:rPr>
          <w:rFonts w:ascii="Calibri" w:eastAsia="Calibri" w:hAnsi="Calibri" w:cs="Calibri"/>
          <w:color w:val="FF0000"/>
          <w:lang w:eastAsia="pl-PL"/>
        </w:rPr>
        <w:t xml:space="preserve"> </w:t>
      </w:r>
      <w:r w:rsidRPr="009A0EE6">
        <w:rPr>
          <w:rFonts w:ascii="Calibri" w:eastAsia="Calibri" w:hAnsi="Calibri" w:cs="Calibri"/>
          <w:color w:val="000000"/>
          <w:lang w:eastAsia="pl-PL"/>
        </w:rPr>
        <w:t xml:space="preserve">tel.: </w:t>
      </w:r>
      <w:r w:rsidRPr="009A0EE6">
        <w:rPr>
          <w:rFonts w:ascii="Calibri" w:eastAsia="Calibri" w:hAnsi="Calibri" w:cs="Calibri"/>
          <w:color w:val="000000"/>
        </w:rPr>
        <w:t>……………………………….</w:t>
      </w:r>
    </w:p>
    <w:p w14:paraId="530644C9" w14:textId="77777777" w:rsidR="009A0EE6" w:rsidRPr="009A0EE6" w:rsidRDefault="009A0EE6" w:rsidP="00606A7C">
      <w:pPr>
        <w:widowControl/>
        <w:numPr>
          <w:ilvl w:val="0"/>
          <w:numId w:val="74"/>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Osoby wymienione w ust. 1 są uprawnione do uzgadniania form i metod pracy, udzielania koniecznych informacji, wynikających z niniejszej umowy, niezbędnych do prawidłowego wykonywania przedmiotu umowy. </w:t>
      </w:r>
    </w:p>
    <w:p w14:paraId="3289A930" w14:textId="77777777" w:rsidR="009A0EE6" w:rsidRPr="009A0EE6" w:rsidRDefault="009A0EE6" w:rsidP="00606A7C">
      <w:pPr>
        <w:widowControl/>
        <w:numPr>
          <w:ilvl w:val="0"/>
          <w:numId w:val="74"/>
        </w:numPr>
        <w:tabs>
          <w:tab w:val="left" w:pos="284"/>
          <w:tab w:val="left" w:pos="426"/>
        </w:tabs>
        <w:suppressAutoHyphens/>
        <w:autoSpaceDE/>
        <w:adjustRightInd w:val="0"/>
        <w:ind w:left="0" w:firstLine="0"/>
        <w:jc w:val="both"/>
        <w:rPr>
          <w:rFonts w:ascii="Calibri" w:hAnsi="Calibri" w:cs="Calibri"/>
          <w:lang w:eastAsia="pl-PL"/>
        </w:rPr>
      </w:pPr>
      <w:r w:rsidRPr="009A0EE6">
        <w:rPr>
          <w:rFonts w:ascii="Calibri" w:hAnsi="Calibri" w:cs="Calibri"/>
          <w:lang w:eastAsia="pl-PL"/>
        </w:rPr>
        <w:t>Zmiana ww. osób nie powoduje konieczności aneksowania umowy.</w:t>
      </w:r>
    </w:p>
    <w:p w14:paraId="662C6BEE"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p>
    <w:p w14:paraId="51356CF7"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 7</w:t>
      </w:r>
    </w:p>
    <w:p w14:paraId="09A221F7"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Wynagrodzenie i warunki płatności</w:t>
      </w:r>
    </w:p>
    <w:p w14:paraId="62F2B441" w14:textId="77777777" w:rsidR="00927DE5" w:rsidRDefault="009A0EE6" w:rsidP="00606A7C">
      <w:pPr>
        <w:widowControl/>
        <w:numPr>
          <w:ilvl w:val="0"/>
          <w:numId w:val="75"/>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Za wykonanie przedmiotu umowy Zamawiający zapłaci Wykonawcy wynagrodzenie </w:t>
      </w:r>
      <w:r w:rsidRPr="009A0EE6">
        <w:rPr>
          <w:rFonts w:ascii="Calibri" w:hAnsi="Calibri" w:cs="Calibri"/>
          <w:lang w:eastAsia="pl-PL"/>
        </w:rPr>
        <w:br/>
        <w:t>w wysokości maksymalnie ……………….. PLN brutto (słownie: …………………… …..</w:t>
      </w:r>
      <w:r w:rsidRPr="009A0EE6">
        <w:rPr>
          <w:rFonts w:ascii="Calibri" w:hAnsi="Calibri" w:cs="Calibri"/>
        </w:rPr>
        <w:t xml:space="preserve">0/100 </w:t>
      </w:r>
      <w:r w:rsidRPr="009A0EE6">
        <w:rPr>
          <w:rFonts w:ascii="Calibri" w:hAnsi="Calibri" w:cs="Calibri"/>
          <w:lang w:eastAsia="pl-PL"/>
        </w:rPr>
        <w:t>PLN)</w:t>
      </w:r>
      <w:r w:rsidR="006A08F2">
        <w:rPr>
          <w:rFonts w:ascii="Calibri" w:hAnsi="Calibri" w:cs="Calibri"/>
          <w:lang w:eastAsia="pl-PL"/>
        </w:rPr>
        <w:t>, w tym</w:t>
      </w:r>
      <w:r w:rsidR="00927DE5">
        <w:rPr>
          <w:rFonts w:ascii="Calibri" w:hAnsi="Calibri" w:cs="Calibri"/>
          <w:lang w:eastAsia="pl-PL"/>
        </w:rPr>
        <w:t>:</w:t>
      </w:r>
    </w:p>
    <w:p w14:paraId="0F2EB416" w14:textId="2A9571FC" w:rsidR="00927DE5" w:rsidRDefault="00927DE5" w:rsidP="00927DE5">
      <w:pPr>
        <w:widowControl/>
        <w:tabs>
          <w:tab w:val="left" w:pos="284"/>
          <w:tab w:val="left" w:pos="426"/>
        </w:tabs>
        <w:autoSpaceDE/>
        <w:adjustRightInd w:val="0"/>
        <w:jc w:val="both"/>
        <w:rPr>
          <w:rFonts w:ascii="Calibri" w:hAnsi="Calibri" w:cs="Calibri"/>
          <w:lang w:eastAsia="pl-PL"/>
        </w:rPr>
      </w:pPr>
      <w:r>
        <w:rPr>
          <w:rFonts w:ascii="Calibri" w:hAnsi="Calibri" w:cs="Calibri"/>
          <w:lang w:eastAsia="pl-PL"/>
        </w:rPr>
        <w:t xml:space="preserve">a) wartość zamówienia podstawowego </w:t>
      </w:r>
      <w:r w:rsidRPr="00927DE5">
        <w:rPr>
          <w:rFonts w:ascii="Calibri" w:hAnsi="Calibri" w:cs="Calibri"/>
          <w:lang w:eastAsia="pl-PL"/>
        </w:rPr>
        <w:t>wynosi maksymalnie ……………….. PLN brutto (słownie: …………………… …..0/100 PLN).</w:t>
      </w:r>
    </w:p>
    <w:p w14:paraId="2BFDB93A" w14:textId="0509A53B" w:rsidR="009A0EE6" w:rsidRPr="009A0EE6" w:rsidRDefault="00927DE5" w:rsidP="00927DE5">
      <w:pPr>
        <w:widowControl/>
        <w:tabs>
          <w:tab w:val="left" w:pos="284"/>
          <w:tab w:val="left" w:pos="426"/>
        </w:tabs>
        <w:autoSpaceDE/>
        <w:adjustRightInd w:val="0"/>
        <w:jc w:val="both"/>
        <w:rPr>
          <w:rFonts w:ascii="Calibri" w:hAnsi="Calibri" w:cs="Calibri"/>
          <w:lang w:eastAsia="pl-PL"/>
        </w:rPr>
      </w:pPr>
      <w:r>
        <w:rPr>
          <w:rFonts w:ascii="Calibri" w:hAnsi="Calibri" w:cs="Calibri"/>
          <w:lang w:eastAsia="pl-PL"/>
        </w:rPr>
        <w:t>b)</w:t>
      </w:r>
      <w:r w:rsidR="006A08F2">
        <w:rPr>
          <w:rFonts w:ascii="Calibri" w:hAnsi="Calibri" w:cs="Calibri"/>
          <w:lang w:eastAsia="pl-PL"/>
        </w:rPr>
        <w:t xml:space="preserve"> wartość opcji wynosi </w:t>
      </w:r>
      <w:r w:rsidR="006A08F2" w:rsidRPr="006A08F2">
        <w:rPr>
          <w:rFonts w:ascii="Calibri" w:hAnsi="Calibri" w:cs="Calibri"/>
          <w:lang w:eastAsia="pl-PL"/>
        </w:rPr>
        <w:t>maksymalnie ……………….. PLN brutto (słownie: …………………… …..0/100 PLN)</w:t>
      </w:r>
      <w:r w:rsidR="009A0EE6" w:rsidRPr="009A0EE6">
        <w:rPr>
          <w:rFonts w:ascii="Calibri" w:hAnsi="Calibri" w:cs="Calibri"/>
          <w:lang w:eastAsia="pl-PL"/>
        </w:rPr>
        <w:t>.</w:t>
      </w:r>
    </w:p>
    <w:p w14:paraId="3FB7BE43" w14:textId="77777777" w:rsidR="009A0EE6" w:rsidRPr="009A0EE6" w:rsidRDefault="009A0EE6" w:rsidP="00606A7C">
      <w:pPr>
        <w:widowControl/>
        <w:numPr>
          <w:ilvl w:val="0"/>
          <w:numId w:val="75"/>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Zapłata wynagrodzenia nastąpi na podstawie faktycznie zrealizowanego przedmiotu zamówienia według cen jednostkowych podanych w formularzu ofertowym Wykonawcy, stanowiącym załącznik nr 2 do umowy.</w:t>
      </w:r>
    </w:p>
    <w:p w14:paraId="070AE22A" w14:textId="77777777" w:rsidR="009A0EE6" w:rsidRPr="009A0EE6" w:rsidRDefault="009A0EE6" w:rsidP="00606A7C">
      <w:pPr>
        <w:widowControl/>
        <w:numPr>
          <w:ilvl w:val="0"/>
          <w:numId w:val="75"/>
        </w:numPr>
        <w:tabs>
          <w:tab w:val="left" w:pos="284"/>
          <w:tab w:val="left" w:pos="426"/>
        </w:tabs>
        <w:autoSpaceDE/>
        <w:adjustRightInd w:val="0"/>
        <w:ind w:left="0" w:firstLine="0"/>
        <w:jc w:val="both"/>
        <w:rPr>
          <w:rFonts w:ascii="Calibri" w:hAnsi="Calibri" w:cs="Calibri"/>
          <w:spacing w:val="-12"/>
          <w:lang w:eastAsia="pl-PL"/>
        </w:rPr>
      </w:pPr>
      <w:r w:rsidRPr="009A0EE6">
        <w:rPr>
          <w:rFonts w:ascii="Calibri" w:hAnsi="Calibri" w:cs="Calibr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w:t>
      </w:r>
      <w:r w:rsidRPr="009A0EE6">
        <w:rPr>
          <w:rFonts w:ascii="Calibri" w:hAnsi="Calibri" w:cs="Calibri"/>
          <w:lang w:eastAsia="pl-PL"/>
        </w:rPr>
        <w:lastRenderedPageBreak/>
        <w:t xml:space="preserve">przyczyn od siebie </w:t>
      </w:r>
      <w:r w:rsidRPr="009A0EE6">
        <w:rPr>
          <w:rFonts w:ascii="Calibri" w:hAnsi="Calibri" w:cs="Calibri"/>
          <w:spacing w:val="-12"/>
          <w:lang w:eastAsia="pl-PL"/>
        </w:rPr>
        <w:t xml:space="preserve">niezależnych nie mógł przewidzieć wszystkich kosztów niezbędnych do prawidłowego wykonania umowy. </w:t>
      </w:r>
    </w:p>
    <w:p w14:paraId="47932638" w14:textId="77777777" w:rsidR="009A0EE6" w:rsidRPr="009A0EE6" w:rsidRDefault="009A0EE6" w:rsidP="00606A7C">
      <w:pPr>
        <w:widowControl/>
        <w:numPr>
          <w:ilvl w:val="0"/>
          <w:numId w:val="75"/>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732E1EB0" w14:textId="77777777" w:rsidR="009A0EE6" w:rsidRPr="009A0EE6" w:rsidRDefault="009A0EE6" w:rsidP="00606A7C">
      <w:pPr>
        <w:widowControl/>
        <w:numPr>
          <w:ilvl w:val="0"/>
          <w:numId w:val="75"/>
        </w:numPr>
        <w:tabs>
          <w:tab w:val="left" w:pos="284"/>
          <w:tab w:val="left" w:pos="426"/>
        </w:tabs>
        <w:autoSpaceDE/>
        <w:adjustRightInd w:val="0"/>
        <w:ind w:left="0" w:firstLine="0"/>
        <w:jc w:val="both"/>
        <w:rPr>
          <w:rFonts w:ascii="Calibri" w:hAnsi="Calibri" w:cs="Calibri"/>
          <w:b/>
          <w:u w:val="single"/>
        </w:rPr>
      </w:pPr>
      <w:r w:rsidRPr="009A0EE6">
        <w:rPr>
          <w:rFonts w:ascii="Calibri" w:hAnsi="Calibri" w:cs="Calibri"/>
          <w:b/>
          <w:u w:val="single"/>
        </w:rPr>
        <w:t xml:space="preserve">Dane do faktury: </w:t>
      </w:r>
    </w:p>
    <w:p w14:paraId="4B5C38CD" w14:textId="77777777" w:rsidR="009A0EE6" w:rsidRPr="009A0EE6" w:rsidRDefault="009A0EE6" w:rsidP="009A0EE6">
      <w:pPr>
        <w:widowControl/>
        <w:tabs>
          <w:tab w:val="left" w:pos="284"/>
          <w:tab w:val="left" w:pos="426"/>
        </w:tabs>
        <w:adjustRightInd w:val="0"/>
        <w:jc w:val="both"/>
        <w:rPr>
          <w:rFonts w:ascii="Calibri" w:hAnsi="Calibri" w:cs="Calibri"/>
        </w:rPr>
      </w:pPr>
      <w:r w:rsidRPr="009A0EE6">
        <w:rPr>
          <w:rFonts w:ascii="Calibri" w:hAnsi="Calibri" w:cs="Calibri"/>
        </w:rPr>
        <w:t xml:space="preserve">Centrum Projektów Europejskich </w:t>
      </w:r>
    </w:p>
    <w:p w14:paraId="2BFBFBD9" w14:textId="77777777" w:rsidR="009A0EE6" w:rsidRPr="009A0EE6" w:rsidRDefault="009A0EE6" w:rsidP="009A0EE6">
      <w:pPr>
        <w:widowControl/>
        <w:tabs>
          <w:tab w:val="left" w:pos="284"/>
          <w:tab w:val="left" w:pos="426"/>
        </w:tabs>
        <w:adjustRightInd w:val="0"/>
        <w:jc w:val="both"/>
        <w:rPr>
          <w:rFonts w:ascii="Calibri" w:hAnsi="Calibri" w:cs="Calibri"/>
        </w:rPr>
      </w:pPr>
      <w:r w:rsidRPr="009A0EE6">
        <w:rPr>
          <w:rFonts w:ascii="Calibri" w:hAnsi="Calibri" w:cs="Calibri"/>
        </w:rPr>
        <w:t xml:space="preserve">ul. Domaniewska 39a, 02-672 Warszawa </w:t>
      </w:r>
    </w:p>
    <w:p w14:paraId="7CF97278" w14:textId="77777777" w:rsidR="009A0EE6" w:rsidRPr="009A0EE6" w:rsidRDefault="009A0EE6" w:rsidP="009A0EE6">
      <w:pPr>
        <w:widowControl/>
        <w:tabs>
          <w:tab w:val="left" w:pos="284"/>
          <w:tab w:val="left" w:pos="426"/>
        </w:tabs>
        <w:adjustRightInd w:val="0"/>
        <w:jc w:val="both"/>
        <w:rPr>
          <w:rFonts w:ascii="Calibri" w:hAnsi="Calibri" w:cs="Calibri"/>
        </w:rPr>
      </w:pPr>
      <w:r w:rsidRPr="009A0EE6">
        <w:rPr>
          <w:rFonts w:ascii="Calibri" w:hAnsi="Calibri" w:cs="Calibri"/>
        </w:rPr>
        <w:t xml:space="preserve">NIP: 701-015-88-87 </w:t>
      </w:r>
    </w:p>
    <w:p w14:paraId="08A9601B" w14:textId="77777777" w:rsidR="009A0EE6" w:rsidRPr="009A0EE6" w:rsidRDefault="009A0EE6" w:rsidP="009A0EE6">
      <w:pPr>
        <w:widowControl/>
        <w:tabs>
          <w:tab w:val="left" w:pos="284"/>
          <w:tab w:val="left" w:pos="426"/>
        </w:tabs>
        <w:adjustRightInd w:val="0"/>
        <w:jc w:val="both"/>
        <w:rPr>
          <w:rFonts w:ascii="Calibri" w:hAnsi="Calibri" w:cs="Calibri"/>
        </w:rPr>
      </w:pPr>
      <w:bookmarkStart w:id="6" w:name="_Hlk54774532"/>
      <w:r w:rsidRPr="009A0EE6">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Przywołane zdaniem poprzednim zobowiązanie wynika z okoliczności dotyczących finansowania w ramach programu, o którym mowa w § 1 ust. 1, co Wykonawca przyjmuje do wiadomości i akceptuje. </w:t>
      </w:r>
    </w:p>
    <w:bookmarkEnd w:id="6"/>
    <w:p w14:paraId="64D89EAF" w14:textId="77777777" w:rsidR="009A0EE6" w:rsidRPr="009A0EE6" w:rsidRDefault="009A0EE6" w:rsidP="00606A7C">
      <w:pPr>
        <w:widowControl/>
        <w:numPr>
          <w:ilvl w:val="0"/>
          <w:numId w:val="75"/>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654C8639" w14:textId="77777777" w:rsidR="009A0EE6" w:rsidRPr="009A0EE6" w:rsidRDefault="009A0EE6" w:rsidP="00606A7C">
      <w:pPr>
        <w:widowControl/>
        <w:numPr>
          <w:ilvl w:val="0"/>
          <w:numId w:val="75"/>
        </w:numPr>
        <w:tabs>
          <w:tab w:val="left" w:pos="284"/>
          <w:tab w:val="left" w:pos="426"/>
        </w:tabs>
        <w:autoSpaceDE/>
        <w:adjustRightInd w:val="0"/>
        <w:ind w:left="0" w:firstLine="0"/>
        <w:jc w:val="both"/>
        <w:rPr>
          <w:rFonts w:ascii="Calibri" w:hAnsi="Calibri" w:cs="Calibri"/>
          <w:spacing w:val="-12"/>
          <w:lang w:eastAsia="pl-PL"/>
        </w:rPr>
      </w:pPr>
      <w:r w:rsidRPr="009A0EE6">
        <w:rPr>
          <w:rFonts w:ascii="Calibri" w:hAnsi="Calibri" w:cs="Calibri"/>
          <w:spacing w:val="-14"/>
          <w:lang w:val="uk-UA" w:eastAsia="pl-PL"/>
        </w:rPr>
        <w:t xml:space="preserve">Zapłata wynagrodzenia będzie dokonana przelewem na wskazany przez Wykonawcę rachunek bankowy o numerze: </w:t>
      </w:r>
      <w:r w:rsidRPr="009A0EE6">
        <w:rPr>
          <w:rFonts w:ascii="Calibri" w:hAnsi="Calibri" w:cs="Calibri"/>
        </w:rPr>
        <w:t>……………………………………………………………</w:t>
      </w:r>
      <w:r w:rsidRPr="009A0EE6">
        <w:rPr>
          <w:rFonts w:ascii="Calibri" w:hAnsi="Calibri" w:cs="Calibri"/>
          <w:spacing w:val="-14"/>
          <w:sz w:val="24"/>
          <w:szCs w:val="24"/>
          <w:lang w:eastAsia="pl-PL"/>
        </w:rPr>
        <w:t xml:space="preserve"> </w:t>
      </w:r>
      <w:r w:rsidRPr="009A0EE6">
        <w:rPr>
          <w:rFonts w:ascii="Calibri" w:hAnsi="Calibri" w:cs="Calibri"/>
          <w:spacing w:val="-12"/>
          <w:lang w:eastAsia="pl-PL"/>
        </w:rPr>
        <w:t>Za dzień zapłaty wynagrodzenia uznaje się dzień obciążenia rachunku bankowego Zamawiającego.</w:t>
      </w:r>
    </w:p>
    <w:p w14:paraId="43C63311" w14:textId="77777777" w:rsidR="009A0EE6" w:rsidRPr="009A0EE6" w:rsidRDefault="009A0EE6" w:rsidP="00606A7C">
      <w:pPr>
        <w:widowControl/>
        <w:numPr>
          <w:ilvl w:val="0"/>
          <w:numId w:val="75"/>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Wykonawca jest uprawniony do złożenia ustrukturyzowanej faktury elektronicznej za pośrednictwem Platformy Elektronicznego Fakturowania.</w:t>
      </w:r>
    </w:p>
    <w:p w14:paraId="25A1DE68" w14:textId="77777777" w:rsidR="009A0EE6" w:rsidRPr="009A0EE6" w:rsidRDefault="009A0EE6" w:rsidP="00606A7C">
      <w:pPr>
        <w:widowControl/>
        <w:numPr>
          <w:ilvl w:val="0"/>
          <w:numId w:val="75"/>
        </w:numPr>
        <w:tabs>
          <w:tab w:val="left" w:pos="284"/>
          <w:tab w:val="left" w:pos="426"/>
        </w:tabs>
        <w:autoSpaceDE/>
        <w:adjustRightInd w:val="0"/>
        <w:ind w:left="0" w:firstLine="0"/>
        <w:jc w:val="both"/>
        <w:rPr>
          <w:rFonts w:ascii="Calibri" w:hAnsi="Calibri" w:cs="Calibri"/>
          <w:lang w:eastAsia="pl-PL"/>
        </w:rPr>
      </w:pPr>
      <w:r w:rsidRPr="009A0EE6">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sidRPr="009A0EE6">
        <w:rPr>
          <w:rFonts w:ascii="Calibri" w:hAnsi="Calibri" w:cs="Calibri"/>
          <w:lang w:eastAsia="pl-PL"/>
        </w:rPr>
        <w:t>.</w:t>
      </w:r>
    </w:p>
    <w:p w14:paraId="4DDDFD58"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 8</w:t>
      </w:r>
    </w:p>
    <w:p w14:paraId="584CF055"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Podstawowe wymagania w zakresie gwarancji</w:t>
      </w:r>
    </w:p>
    <w:p w14:paraId="1AACE524" w14:textId="77777777" w:rsidR="009A0EE6" w:rsidRPr="009A0EE6" w:rsidRDefault="009A0EE6" w:rsidP="009A0EE6">
      <w:pPr>
        <w:widowControl/>
        <w:tabs>
          <w:tab w:val="left" w:pos="284"/>
          <w:tab w:val="left" w:pos="426"/>
        </w:tabs>
        <w:adjustRightInd w:val="0"/>
        <w:jc w:val="both"/>
        <w:rPr>
          <w:rFonts w:ascii="Calibri" w:hAnsi="Calibri" w:cs="Calibri"/>
          <w:lang w:eastAsia="pl-PL"/>
        </w:rPr>
      </w:pPr>
      <w:r w:rsidRPr="009A0EE6">
        <w:rPr>
          <w:rFonts w:ascii="Calibri" w:hAnsi="Calibri" w:cs="Calibri"/>
          <w:lang w:eastAsia="pl-PL"/>
        </w:rPr>
        <w:t>Zgodnie z ofertą, Wykonawca w ramach wynagrodzenia zapewni:</w:t>
      </w:r>
    </w:p>
    <w:p w14:paraId="75DF5E02" w14:textId="77777777" w:rsidR="009A0EE6" w:rsidRPr="009A0EE6" w:rsidRDefault="009A0EE6" w:rsidP="00606A7C">
      <w:pPr>
        <w:widowControl/>
        <w:numPr>
          <w:ilvl w:val="0"/>
          <w:numId w:val="76"/>
        </w:numPr>
        <w:tabs>
          <w:tab w:val="left" w:pos="284"/>
          <w:tab w:val="left" w:pos="426"/>
        </w:tabs>
        <w:autoSpaceDE/>
        <w:adjustRightInd w:val="0"/>
        <w:contextualSpacing/>
        <w:jc w:val="both"/>
        <w:rPr>
          <w:rFonts w:ascii="Calibri" w:hAnsi="Calibri" w:cs="Calibri"/>
          <w:lang w:eastAsia="pl-PL"/>
        </w:rPr>
      </w:pPr>
      <w:r w:rsidRPr="009A0EE6">
        <w:rPr>
          <w:rFonts w:ascii="Calibri" w:hAnsi="Calibri" w:cs="Calibri"/>
          <w:lang w:eastAsia="pl-PL"/>
        </w:rPr>
        <w:t>….</w:t>
      </w:r>
      <w:r w:rsidRPr="009A0EE6">
        <w:rPr>
          <w:vertAlign w:val="superscript"/>
          <w:lang w:eastAsia="pl-PL"/>
        </w:rPr>
        <w:footnoteReference w:id="4"/>
      </w:r>
      <w:r w:rsidRPr="009A0EE6">
        <w:rPr>
          <w:rFonts w:ascii="Calibri" w:hAnsi="Calibri" w:cs="Calibri"/>
          <w:lang w:eastAsia="pl-PL"/>
        </w:rPr>
        <w:t xml:space="preserve"> miesięczny okres gwarancji  na dostarczone Urządzenia dla poz. 1 OPZ;</w:t>
      </w:r>
    </w:p>
    <w:p w14:paraId="15265AF4" w14:textId="77777777" w:rsidR="009A0EE6" w:rsidRPr="009A0EE6" w:rsidRDefault="009A0EE6" w:rsidP="00606A7C">
      <w:pPr>
        <w:widowControl/>
        <w:numPr>
          <w:ilvl w:val="0"/>
          <w:numId w:val="76"/>
        </w:numPr>
        <w:tabs>
          <w:tab w:val="left" w:pos="284"/>
          <w:tab w:val="left" w:pos="426"/>
        </w:tabs>
        <w:autoSpaceDE/>
        <w:adjustRightInd w:val="0"/>
        <w:contextualSpacing/>
        <w:jc w:val="both"/>
        <w:rPr>
          <w:rFonts w:ascii="Calibri" w:hAnsi="Calibri" w:cs="Calibri"/>
          <w:lang w:eastAsia="pl-PL"/>
        </w:rPr>
      </w:pPr>
      <w:r w:rsidRPr="009A0EE6">
        <w:rPr>
          <w:rFonts w:ascii="Calibri" w:hAnsi="Calibri" w:cs="Calibri"/>
          <w:lang w:eastAsia="pl-PL"/>
        </w:rPr>
        <w:t>…….</w:t>
      </w:r>
      <w:r w:rsidRPr="009A0EE6">
        <w:rPr>
          <w:vertAlign w:val="superscript"/>
          <w:lang w:eastAsia="pl-PL"/>
        </w:rPr>
        <w:footnoteReference w:id="5"/>
      </w:r>
      <w:r w:rsidRPr="009A0EE6">
        <w:rPr>
          <w:rFonts w:ascii="Calibri" w:hAnsi="Calibri" w:cs="Calibri"/>
          <w:lang w:eastAsia="pl-PL"/>
        </w:rPr>
        <w:t xml:space="preserve"> miesięczny okres gwarancji  na dostarczone Urządzenia dla poz. 2 OPZ;</w:t>
      </w:r>
    </w:p>
    <w:p w14:paraId="7B7C0F97" w14:textId="77777777" w:rsidR="009A0EE6" w:rsidRPr="009A0EE6" w:rsidRDefault="009A0EE6" w:rsidP="00606A7C">
      <w:pPr>
        <w:widowControl/>
        <w:numPr>
          <w:ilvl w:val="0"/>
          <w:numId w:val="76"/>
        </w:numPr>
        <w:tabs>
          <w:tab w:val="left" w:pos="284"/>
          <w:tab w:val="left" w:pos="426"/>
        </w:tabs>
        <w:autoSpaceDE/>
        <w:adjustRightInd w:val="0"/>
        <w:contextualSpacing/>
        <w:jc w:val="both"/>
        <w:rPr>
          <w:rFonts w:ascii="Calibri" w:hAnsi="Calibri" w:cs="Calibri"/>
          <w:lang w:eastAsia="pl-PL"/>
        </w:rPr>
      </w:pPr>
      <w:r w:rsidRPr="009A0EE6">
        <w:rPr>
          <w:rFonts w:ascii="Calibri" w:hAnsi="Calibri" w:cs="Calibri"/>
          <w:lang w:eastAsia="pl-PL"/>
        </w:rPr>
        <w:t>……</w:t>
      </w:r>
      <w:r w:rsidRPr="009A0EE6">
        <w:rPr>
          <w:vertAlign w:val="superscript"/>
          <w:lang w:eastAsia="pl-PL"/>
        </w:rPr>
        <w:footnoteReference w:id="6"/>
      </w:r>
      <w:r w:rsidRPr="009A0EE6">
        <w:rPr>
          <w:rFonts w:ascii="Calibri" w:hAnsi="Calibri" w:cs="Calibri"/>
          <w:lang w:eastAsia="pl-PL"/>
        </w:rPr>
        <w:t xml:space="preserve"> miesięczny okres gwarancji  na dostarczone Urządzenia dla poz. 4 OPZ; </w:t>
      </w:r>
    </w:p>
    <w:p w14:paraId="616F0299" w14:textId="77777777" w:rsidR="009A0EE6" w:rsidRPr="009A0EE6" w:rsidRDefault="009A0EE6" w:rsidP="00606A7C">
      <w:pPr>
        <w:widowControl/>
        <w:numPr>
          <w:ilvl w:val="0"/>
          <w:numId w:val="76"/>
        </w:numPr>
        <w:tabs>
          <w:tab w:val="left" w:pos="284"/>
          <w:tab w:val="left" w:pos="426"/>
        </w:tabs>
        <w:autoSpaceDE/>
        <w:adjustRightInd w:val="0"/>
        <w:contextualSpacing/>
        <w:rPr>
          <w:rFonts w:ascii="Calibri" w:hAnsi="Calibri" w:cs="Calibri"/>
          <w:lang w:eastAsia="pl-PL"/>
        </w:rPr>
      </w:pPr>
      <w:r w:rsidRPr="009A0EE6">
        <w:rPr>
          <w:rFonts w:ascii="Calibri" w:hAnsi="Calibri" w:cs="Calibri"/>
          <w:lang w:eastAsia="pl-PL"/>
        </w:rPr>
        <w:t>…...</w:t>
      </w:r>
      <w:r w:rsidRPr="009A0EE6">
        <w:rPr>
          <w:vertAlign w:val="superscript"/>
          <w:lang w:eastAsia="pl-PL"/>
        </w:rPr>
        <w:footnoteReference w:id="7"/>
      </w:r>
      <w:r w:rsidRPr="009A0EE6">
        <w:rPr>
          <w:rFonts w:ascii="Calibri" w:hAnsi="Calibri" w:cs="Calibri"/>
          <w:lang w:eastAsia="pl-PL"/>
        </w:rPr>
        <w:t xml:space="preserve"> miesięczny okres gwarancji  na dostarczone Urządzenia dla poz. 6 OPZ; </w:t>
      </w:r>
    </w:p>
    <w:p w14:paraId="7AC39367" w14:textId="77777777" w:rsidR="009A0EE6" w:rsidRPr="009A0EE6" w:rsidRDefault="009A0EE6" w:rsidP="00606A7C">
      <w:pPr>
        <w:widowControl/>
        <w:numPr>
          <w:ilvl w:val="0"/>
          <w:numId w:val="76"/>
        </w:numPr>
        <w:tabs>
          <w:tab w:val="left" w:pos="284"/>
          <w:tab w:val="left" w:pos="426"/>
        </w:tabs>
        <w:autoSpaceDE/>
        <w:adjustRightInd w:val="0"/>
        <w:contextualSpacing/>
        <w:rPr>
          <w:rFonts w:ascii="Calibri" w:hAnsi="Calibri" w:cs="Calibri"/>
          <w:lang w:eastAsia="pl-PL"/>
        </w:rPr>
      </w:pPr>
      <w:r w:rsidRPr="009A0EE6">
        <w:rPr>
          <w:rFonts w:ascii="Calibri" w:hAnsi="Calibri" w:cs="Calibri"/>
          <w:lang w:eastAsia="pl-PL"/>
        </w:rPr>
        <w:t>…...</w:t>
      </w:r>
      <w:r w:rsidRPr="009A0EE6">
        <w:rPr>
          <w:vertAlign w:val="superscript"/>
          <w:lang w:eastAsia="pl-PL"/>
        </w:rPr>
        <w:footnoteReference w:id="8"/>
      </w:r>
      <w:r w:rsidRPr="009A0EE6">
        <w:rPr>
          <w:rFonts w:ascii="Calibri" w:hAnsi="Calibri" w:cs="Calibri"/>
          <w:lang w:eastAsia="pl-PL"/>
        </w:rPr>
        <w:t xml:space="preserve">miesięczny okres gwarancji  na dostarczone Urządzenia dla poz. 8 OPZ; </w:t>
      </w:r>
    </w:p>
    <w:p w14:paraId="3BFABEDE" w14:textId="77777777" w:rsidR="009A0EE6" w:rsidRPr="009A0EE6" w:rsidRDefault="009A0EE6" w:rsidP="00606A7C">
      <w:pPr>
        <w:widowControl/>
        <w:numPr>
          <w:ilvl w:val="0"/>
          <w:numId w:val="76"/>
        </w:numPr>
        <w:tabs>
          <w:tab w:val="left" w:pos="284"/>
          <w:tab w:val="left" w:pos="426"/>
        </w:tabs>
        <w:autoSpaceDE/>
        <w:adjustRightInd w:val="0"/>
        <w:contextualSpacing/>
        <w:rPr>
          <w:rFonts w:ascii="Calibri" w:hAnsi="Calibri" w:cs="Calibri"/>
          <w:lang w:eastAsia="pl-PL"/>
        </w:rPr>
      </w:pPr>
      <w:r w:rsidRPr="009A0EE6">
        <w:rPr>
          <w:rFonts w:ascii="Calibri" w:hAnsi="Calibri" w:cs="Calibri"/>
          <w:lang w:eastAsia="pl-PL"/>
        </w:rPr>
        <w:t>…..</w:t>
      </w:r>
      <w:r w:rsidRPr="009A0EE6">
        <w:rPr>
          <w:vertAlign w:val="superscript"/>
          <w:lang w:eastAsia="pl-PL"/>
        </w:rPr>
        <w:footnoteReference w:id="9"/>
      </w:r>
      <w:r w:rsidRPr="009A0EE6">
        <w:rPr>
          <w:rFonts w:ascii="Calibri" w:hAnsi="Calibri" w:cs="Calibri"/>
          <w:lang w:eastAsia="pl-PL"/>
        </w:rPr>
        <w:t xml:space="preserve"> miesięczny okres gwarancji  na dostarczone Urządzenia dla poz. 9 OPZ; </w:t>
      </w:r>
    </w:p>
    <w:p w14:paraId="1D792C95" w14:textId="77777777" w:rsidR="009A0EE6" w:rsidRPr="009A0EE6" w:rsidRDefault="009A0EE6" w:rsidP="00606A7C">
      <w:pPr>
        <w:widowControl/>
        <w:numPr>
          <w:ilvl w:val="0"/>
          <w:numId w:val="76"/>
        </w:numPr>
        <w:tabs>
          <w:tab w:val="left" w:pos="284"/>
          <w:tab w:val="left" w:pos="426"/>
        </w:tabs>
        <w:autoSpaceDE/>
        <w:adjustRightInd w:val="0"/>
        <w:contextualSpacing/>
        <w:rPr>
          <w:rFonts w:ascii="Calibri" w:hAnsi="Calibri" w:cs="Calibri"/>
          <w:lang w:eastAsia="pl-PL"/>
        </w:rPr>
      </w:pPr>
      <w:r w:rsidRPr="009A0EE6">
        <w:rPr>
          <w:rFonts w:ascii="Calibri" w:hAnsi="Calibri" w:cs="Calibri"/>
          <w:lang w:eastAsia="pl-PL"/>
        </w:rPr>
        <w:t>……</w:t>
      </w:r>
      <w:r w:rsidRPr="009A0EE6">
        <w:rPr>
          <w:vertAlign w:val="superscript"/>
          <w:lang w:eastAsia="pl-PL"/>
        </w:rPr>
        <w:footnoteReference w:id="10"/>
      </w:r>
      <w:r w:rsidRPr="009A0EE6">
        <w:rPr>
          <w:rFonts w:ascii="Calibri" w:hAnsi="Calibri" w:cs="Calibri"/>
          <w:lang w:eastAsia="pl-PL"/>
        </w:rPr>
        <w:t xml:space="preserve"> miesięczny okres gwarancji  na dostarczone Urządzenia dla poz. 10 OPZ; </w:t>
      </w:r>
    </w:p>
    <w:p w14:paraId="4CB0131D" w14:textId="77777777" w:rsidR="009A0EE6" w:rsidRPr="009A0EE6" w:rsidRDefault="009A0EE6" w:rsidP="009A0EE6">
      <w:pPr>
        <w:widowControl/>
        <w:tabs>
          <w:tab w:val="left" w:pos="284"/>
          <w:tab w:val="left" w:pos="426"/>
        </w:tabs>
        <w:adjustRightInd w:val="0"/>
        <w:jc w:val="both"/>
        <w:rPr>
          <w:rFonts w:ascii="Calibri" w:hAnsi="Calibri" w:cs="Calibri"/>
          <w:lang w:eastAsia="pl-PL"/>
        </w:rPr>
      </w:pPr>
      <w:r w:rsidRPr="009A0EE6">
        <w:rPr>
          <w:rFonts w:ascii="Calibri" w:hAnsi="Calibri" w:cs="Calibri"/>
          <w:lang w:eastAsia="pl-PL"/>
        </w:rPr>
        <w:t>licząc od dnia podpisania Protokołu Odbioru Końcowego przez obie Strony, w tym przez Zamawiającego bez zastrzeżeń.</w:t>
      </w:r>
    </w:p>
    <w:p w14:paraId="19DA2836"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 9</w:t>
      </w:r>
    </w:p>
    <w:p w14:paraId="61456FF0" w14:textId="77777777" w:rsidR="009A0EE6" w:rsidRPr="009A0EE6" w:rsidRDefault="009A0EE6" w:rsidP="009A0EE6">
      <w:pPr>
        <w:widowControl/>
        <w:tabs>
          <w:tab w:val="left" w:pos="284"/>
          <w:tab w:val="left" w:pos="426"/>
        </w:tabs>
        <w:autoSpaceDE/>
        <w:jc w:val="center"/>
        <w:rPr>
          <w:rFonts w:ascii="Calibri" w:hAnsi="Calibri" w:cs="Calibri"/>
          <w:b/>
          <w:lang w:eastAsia="pl-PL"/>
        </w:rPr>
      </w:pPr>
      <w:r w:rsidRPr="009A0EE6">
        <w:rPr>
          <w:rFonts w:ascii="Calibri" w:hAnsi="Calibri" w:cs="Calibri"/>
          <w:b/>
          <w:lang w:eastAsia="pl-PL"/>
        </w:rPr>
        <w:t>Podstawowe zasady serwisu gwarancyjnego</w:t>
      </w:r>
    </w:p>
    <w:p w14:paraId="3FE43F9A" w14:textId="77777777" w:rsidR="009A0EE6" w:rsidRPr="009A0EE6" w:rsidRDefault="009A0EE6" w:rsidP="00606A7C">
      <w:pPr>
        <w:widowControl/>
        <w:numPr>
          <w:ilvl w:val="0"/>
          <w:numId w:val="77"/>
        </w:numPr>
        <w:tabs>
          <w:tab w:val="left" w:pos="142"/>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Wykonawca jest zobowiązany do zapewnienia gwarancyjnych usług serwisowych polegających 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14:paraId="3268C2A0" w14:textId="77777777" w:rsidR="009A0EE6" w:rsidRPr="009A0EE6" w:rsidRDefault="009A0EE6" w:rsidP="00606A7C">
      <w:pPr>
        <w:widowControl/>
        <w:numPr>
          <w:ilvl w:val="0"/>
          <w:numId w:val="77"/>
        </w:numPr>
        <w:tabs>
          <w:tab w:val="left" w:pos="142"/>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lastRenderedPageBreak/>
        <w:t xml:space="preserve">Wykonawca zobowiązuje się do poniesienia wszelkich kosztów związanych z serwisem gwarancyjnym, w szczególności kosztów transportu, instalacji i uruchomienia. </w:t>
      </w:r>
    </w:p>
    <w:p w14:paraId="77FF3922" w14:textId="77777777" w:rsidR="009A0EE6" w:rsidRPr="009A0EE6" w:rsidRDefault="009A0EE6" w:rsidP="00606A7C">
      <w:pPr>
        <w:widowControl/>
        <w:numPr>
          <w:ilvl w:val="0"/>
          <w:numId w:val="77"/>
        </w:numPr>
        <w:tabs>
          <w:tab w:val="left" w:pos="142"/>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Wykonawca wykona naprawę w terminie 14 od dnia zgłoszenia wady lub usterki. W sytuacji, w której naprawa trwać będzie dłużej niż 14 dni Wykonawca zobowiązuje się do zapewnienia sprzętu zastępczego o parametrach nie niższych niż urządzenie przekazane do naprawy lub nowe, wolnego od wad, na własny koszt. Całkowity okres naprawy (wliczając okres użytkowania sprzętu zastępczego) nie może przekroczyć 28 dni.</w:t>
      </w:r>
    </w:p>
    <w:p w14:paraId="153FB25C" w14:textId="77777777" w:rsidR="009A0EE6" w:rsidRPr="009A0EE6" w:rsidRDefault="009A0EE6" w:rsidP="00606A7C">
      <w:pPr>
        <w:widowControl/>
        <w:numPr>
          <w:ilvl w:val="0"/>
          <w:numId w:val="77"/>
        </w:numPr>
        <w:tabs>
          <w:tab w:val="left" w:pos="142"/>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Wykonawca zapewni na rzecz Zamawiającego serwis gwarancyjny, gdzie czas reakcji serwisu gwarancyjnego, rozumianego jako przyjazd pracownika serwisu gwarancyjnego do Zamawiającego, </w:t>
      </w:r>
      <w:r w:rsidRPr="009A0EE6">
        <w:rPr>
          <w:rFonts w:ascii="Calibri" w:hAnsi="Calibri" w:cs="Calibri"/>
          <w:spacing w:val="-12"/>
          <w:lang w:eastAsia="pl-PL"/>
        </w:rPr>
        <w:t>wynosi maksimum 2 dni robocze od zgłoszenia wady lub usterki.</w:t>
      </w:r>
    </w:p>
    <w:p w14:paraId="47AA2134" w14:textId="77777777" w:rsidR="009A0EE6" w:rsidRPr="009A0EE6" w:rsidRDefault="009A0EE6" w:rsidP="00606A7C">
      <w:pPr>
        <w:widowControl/>
        <w:numPr>
          <w:ilvl w:val="0"/>
          <w:numId w:val="77"/>
        </w:numPr>
        <w:tabs>
          <w:tab w:val="left" w:pos="142"/>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Zgłoszenia wad lub usterek Urządzeń będą przesyłane drogą elektroniczną 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14:paraId="64C8A10E" w14:textId="77777777" w:rsidR="009A0EE6" w:rsidRPr="009A0EE6" w:rsidRDefault="009A0EE6" w:rsidP="009A0EE6">
      <w:pPr>
        <w:widowControl/>
        <w:tabs>
          <w:tab w:val="left" w:pos="284"/>
          <w:tab w:val="left" w:pos="426"/>
        </w:tabs>
        <w:autoSpaceDE/>
        <w:jc w:val="center"/>
        <w:rPr>
          <w:rFonts w:ascii="Calibri" w:hAnsi="Calibri" w:cs="Calibri"/>
          <w:b/>
          <w:lang w:eastAsia="pl-PL"/>
        </w:rPr>
      </w:pPr>
    </w:p>
    <w:p w14:paraId="7FD775C4" w14:textId="77777777" w:rsidR="009A0EE6" w:rsidRPr="009A0EE6" w:rsidRDefault="009A0EE6" w:rsidP="009A0EE6">
      <w:pPr>
        <w:widowControl/>
        <w:tabs>
          <w:tab w:val="left" w:pos="284"/>
          <w:tab w:val="left" w:pos="426"/>
        </w:tabs>
        <w:autoSpaceDE/>
        <w:jc w:val="center"/>
        <w:rPr>
          <w:rFonts w:ascii="Calibri" w:hAnsi="Calibri" w:cs="Calibri"/>
          <w:b/>
          <w:lang w:eastAsia="pl-PL"/>
        </w:rPr>
      </w:pPr>
      <w:r w:rsidRPr="009A0EE6">
        <w:rPr>
          <w:rFonts w:ascii="Calibri" w:hAnsi="Calibri" w:cs="Calibri"/>
          <w:b/>
          <w:lang w:eastAsia="pl-PL"/>
        </w:rPr>
        <w:t>§ 10</w:t>
      </w:r>
    </w:p>
    <w:p w14:paraId="07CDDEB0" w14:textId="77777777" w:rsidR="009A0EE6" w:rsidRPr="009A0EE6" w:rsidRDefault="009A0EE6" w:rsidP="009A0EE6">
      <w:pPr>
        <w:widowControl/>
        <w:tabs>
          <w:tab w:val="left" w:pos="284"/>
          <w:tab w:val="left" w:pos="426"/>
        </w:tabs>
        <w:autoSpaceDE/>
        <w:jc w:val="center"/>
        <w:rPr>
          <w:rFonts w:ascii="Calibri" w:hAnsi="Calibri" w:cs="Calibri"/>
          <w:b/>
          <w:lang w:eastAsia="pl-PL"/>
        </w:rPr>
      </w:pPr>
      <w:r w:rsidRPr="009A0EE6">
        <w:rPr>
          <w:rFonts w:ascii="Calibri" w:hAnsi="Calibri" w:cs="Calibri"/>
          <w:b/>
          <w:lang w:eastAsia="pl-PL"/>
        </w:rPr>
        <w:t>Kary umowne</w:t>
      </w:r>
    </w:p>
    <w:p w14:paraId="7FE4AA6D"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przypadku niewykonania lub nienależytego wykonania umowy w całości lub w części, nie będącego wynikiem opóźnienia po stronie Zamawiającego, Wykonawca zapłaci Zamawiającemu karę umowną w wysokości 20% wartości umowy brutto.</w:t>
      </w:r>
    </w:p>
    <w:p w14:paraId="026B030D"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przypadku odstąpienia od umowy w całości lub w części przez Zamawiającego z przyczyn leżących po stronie Wykonawcy, Wykonawca zapłaci Zamawiającemu karę umowną w wysokości 20% wartości umowy brutto.</w:t>
      </w:r>
    </w:p>
    <w:p w14:paraId="5E60A91E"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przypadku przekroczenia terminu określonego w § 3 ust. 1 i ust. 4 , Wykonawca zobowiązuje się zapłacić Zamawiającemu karę umowną w wysokości 1% wartości umowy brutto za każdy rozpoczętą dobę zwłoki w dni robocze, nie więcej jednak niż 20% wartości wynagrodzenia, o którym mowa w § 7 ust. 1 lub o którym mowa w § 3 ust. 5 w przypadku prawa opcji. W razie zwłoki przekraczającego 5 dni, Zamawiającemu przysługuje prawo odstąpienia od umowy – prawo odstąpienia może zostać zrealizowane w terminie 30 dni od upływu 5 dnia zwłoki.</w:t>
      </w:r>
    </w:p>
    <w:p w14:paraId="3D44C1DD"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przypadku przekroczenia terminu określonego w § 4 ust. 5, Wykonawca zobowiązuje się zapłacić Zamawiającemu karę umowną w wysokości 100 zł za każdą rozpoczętą dobę zwłoki.</w:t>
      </w:r>
    </w:p>
    <w:p w14:paraId="11CDFD3A"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przypadku przekroczenia terminu określonego w § 4 ust. 7, Wykonawca zobowiązuje się zapłacić Zamawiającemu karę umowną w wysokości 100 zł za każdą rozpoczętą dobę zwłoki.</w:t>
      </w:r>
    </w:p>
    <w:p w14:paraId="2678478E"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przypadku przekroczenia terminu określonego w § 9 ust. 3 (niewykonania naprawy i nieprzekazania sprzętu zastępczego w terminie 14 dni lub niewykonania naprawy w terminie 28 dni w sytuacji przekazania sprzętu zastępczego), Wykonawca zobowiązuje się zapłacić Zamawiającemu karę umowną w wysokości 100 zł za każdą rozpoczętą dobę zwłoki.</w:t>
      </w:r>
    </w:p>
    <w:p w14:paraId="6F5DCFE0"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przypadku przekroczenia terminu określonego w § 9 ust. 4, Wykonawca zobowiązuje się zapłacić Zamawiającemu karę umowną w wysokości 100 zł za każdą rozpoczętą dobę zwłoki, chyba że przyczyny przekroczenia terminu leżą po stronie Zamawiającego.</w:t>
      </w:r>
    </w:p>
    <w:p w14:paraId="7CFCB48A"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Kary umowne przewidziane w niniejszym paragrafie będą naliczane niezależnie od siebie.</w:t>
      </w:r>
    </w:p>
    <w:p w14:paraId="05A70F31"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Odstąpienie od umowy przez Zamawiającego z winy Wykonawcy, nie będzie powodować </w:t>
      </w:r>
      <w:r w:rsidRPr="009A0EE6">
        <w:rPr>
          <w:rFonts w:ascii="Calibri" w:hAnsi="Calibri" w:cs="Calibri"/>
          <w:spacing w:val="-10"/>
          <w:lang w:eastAsia="pl-PL"/>
        </w:rPr>
        <w:t>utraty prawa przez Zamawiającego do naliczenia kar umownych należnych na podstawie umowy.</w:t>
      </w:r>
    </w:p>
    <w:p w14:paraId="74FE846B"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Zapłata przez Wykonawcę kar umownych nie wyłącza prawa Zamawiającego do dochodzenia odszkodowania przewyższającego ustalone powyżej kary umowne na zasadach ogólnych.</w:t>
      </w:r>
    </w:p>
    <w:p w14:paraId="632AF0DC"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Wykonawca wyraża zgodę na potrącenie kar umownych z wynagrodzenia, o ile obowiązujące w dniu potrącenia przepisy nie stanowią inaczej.</w:t>
      </w:r>
    </w:p>
    <w:p w14:paraId="016708A9"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spacing w:val="-12"/>
          <w:lang w:eastAsia="pl-PL"/>
        </w:rPr>
        <w:t>Uiszczenie kary umownej nie zwalnia Wykonawcy z realizacji obowiązków wynikających z umowy.</w:t>
      </w:r>
    </w:p>
    <w:p w14:paraId="68C3DB9D" w14:textId="77777777" w:rsidR="009A0EE6" w:rsidRPr="009A0EE6" w:rsidRDefault="009A0EE6" w:rsidP="00606A7C">
      <w:pPr>
        <w:widowControl/>
        <w:numPr>
          <w:ilvl w:val="0"/>
          <w:numId w:val="78"/>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spacing w:val="-12"/>
          <w:lang w:eastAsia="pl-PL"/>
        </w:rPr>
        <w:t>Kar umowne mogą być naliczane do wysokości wynagrodzenia brutto określonego w § 7 ust. 1.</w:t>
      </w:r>
    </w:p>
    <w:p w14:paraId="3CCCF3EC"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lastRenderedPageBreak/>
        <w:t>§ 11</w:t>
      </w:r>
    </w:p>
    <w:p w14:paraId="1DB67A88" w14:textId="77777777" w:rsidR="009A0EE6" w:rsidRPr="009A0EE6" w:rsidRDefault="009A0EE6" w:rsidP="009A0EE6">
      <w:pPr>
        <w:keepNext/>
        <w:widowControl/>
        <w:tabs>
          <w:tab w:val="left" w:pos="284"/>
          <w:tab w:val="left" w:pos="426"/>
        </w:tabs>
        <w:autoSpaceDE/>
        <w:jc w:val="center"/>
        <w:outlineLvl w:val="2"/>
        <w:rPr>
          <w:rFonts w:ascii="Calibri" w:hAnsi="Calibri" w:cs="Calibri"/>
          <w:b/>
          <w:lang w:eastAsia="pl-PL"/>
        </w:rPr>
      </w:pPr>
      <w:r w:rsidRPr="009A0EE6">
        <w:rPr>
          <w:rFonts w:ascii="Calibri" w:hAnsi="Calibri" w:cs="Calibri"/>
          <w:b/>
          <w:lang w:eastAsia="pl-PL"/>
        </w:rPr>
        <w:t>Odstąpienie od Umowy</w:t>
      </w:r>
    </w:p>
    <w:p w14:paraId="7C87660E" w14:textId="77777777" w:rsidR="009A0EE6" w:rsidRPr="009A0EE6" w:rsidRDefault="009A0EE6" w:rsidP="00606A7C">
      <w:pPr>
        <w:widowControl/>
        <w:numPr>
          <w:ilvl w:val="0"/>
          <w:numId w:val="61"/>
        </w:numPr>
        <w:tabs>
          <w:tab w:val="left" w:pos="284"/>
        </w:tabs>
        <w:autoSpaceDE/>
        <w:ind w:left="0" w:firstLine="0"/>
        <w:jc w:val="both"/>
        <w:rPr>
          <w:rFonts w:ascii="Calibri" w:eastAsia="Calibri" w:hAnsi="Calibri" w:cs="Calibri"/>
        </w:rPr>
      </w:pPr>
      <w:r w:rsidRPr="009A0EE6">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71631F31" w14:textId="77777777" w:rsidR="009A0EE6" w:rsidRPr="009A0EE6" w:rsidRDefault="009A0EE6" w:rsidP="00606A7C">
      <w:pPr>
        <w:widowControl/>
        <w:numPr>
          <w:ilvl w:val="0"/>
          <w:numId w:val="62"/>
        </w:numPr>
        <w:autoSpaceDE/>
        <w:ind w:left="567" w:hanging="283"/>
        <w:jc w:val="both"/>
        <w:rPr>
          <w:rFonts w:ascii="Calibri" w:eastAsia="Calibri" w:hAnsi="Calibri" w:cs="Calibri"/>
        </w:rPr>
      </w:pPr>
      <w:r w:rsidRPr="009A0EE6">
        <w:rPr>
          <w:rFonts w:ascii="Calibri" w:eastAsia="Calibri" w:hAnsi="Calibri" w:cs="Calibri"/>
        </w:rPr>
        <w:t>Wykonawca zleca, bez zgody Zamawiającego wykonanie umowy lub jej części osobie trzeciej, o ile nie wskazał tego faktu w ofercie;</w:t>
      </w:r>
    </w:p>
    <w:p w14:paraId="02B0A19A" w14:textId="77777777" w:rsidR="009A0EE6" w:rsidRPr="009A0EE6" w:rsidRDefault="009A0EE6" w:rsidP="00606A7C">
      <w:pPr>
        <w:widowControl/>
        <w:numPr>
          <w:ilvl w:val="0"/>
          <w:numId w:val="62"/>
        </w:numPr>
        <w:autoSpaceDE/>
        <w:ind w:left="567" w:hanging="283"/>
        <w:jc w:val="both"/>
        <w:rPr>
          <w:rFonts w:ascii="Calibri" w:eastAsia="Calibri" w:hAnsi="Calibri" w:cs="Calibri"/>
          <w:b/>
          <w:bCs/>
        </w:rPr>
      </w:pPr>
      <w:r w:rsidRPr="009A0EE6">
        <w:rPr>
          <w:rFonts w:ascii="Calibri" w:eastAsia="Calibri" w:hAnsi="Calibri" w:cs="Calibri"/>
          <w:b/>
          <w:bCs/>
        </w:rPr>
        <w:t xml:space="preserve">zwłoki w dostawie przekraczającej 5 dni w stosunku do terminu określonego w § 3 ust. 1. </w:t>
      </w:r>
    </w:p>
    <w:p w14:paraId="4D343BBB" w14:textId="77777777" w:rsidR="009A0EE6" w:rsidRPr="009A0EE6" w:rsidRDefault="009A0EE6" w:rsidP="00606A7C">
      <w:pPr>
        <w:widowControl/>
        <w:numPr>
          <w:ilvl w:val="0"/>
          <w:numId w:val="62"/>
        </w:numPr>
        <w:autoSpaceDE/>
        <w:ind w:left="567" w:hanging="283"/>
        <w:jc w:val="both"/>
        <w:rPr>
          <w:rFonts w:ascii="Calibri" w:eastAsia="Calibri" w:hAnsi="Calibri" w:cs="Calibri"/>
        </w:rPr>
      </w:pPr>
      <w:r w:rsidRPr="009A0EE6">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67E443E9" w14:textId="77777777" w:rsidR="009A0EE6" w:rsidRPr="009A0EE6" w:rsidRDefault="009A0EE6" w:rsidP="00606A7C">
      <w:pPr>
        <w:widowControl/>
        <w:numPr>
          <w:ilvl w:val="0"/>
          <w:numId w:val="62"/>
        </w:numPr>
        <w:autoSpaceDE/>
        <w:ind w:left="567" w:hanging="283"/>
        <w:jc w:val="both"/>
        <w:rPr>
          <w:rFonts w:ascii="Calibri" w:eastAsia="Calibri" w:hAnsi="Calibri" w:cs="Calibri"/>
          <w:spacing w:val="-12"/>
        </w:rPr>
      </w:pPr>
      <w:r w:rsidRPr="009A0EE6">
        <w:rPr>
          <w:rFonts w:ascii="Calibri" w:eastAsia="Calibri" w:hAnsi="Calibri" w:cs="Calibri"/>
          <w:spacing w:val="-12"/>
        </w:rPr>
        <w:t>20% dostarczonego przedmiotu zamówienia nie spełnia wymogów, co zostało wskazane w protokole odbioru końcowego.</w:t>
      </w:r>
    </w:p>
    <w:p w14:paraId="3B0E1D5B" w14:textId="77777777" w:rsidR="009A0EE6" w:rsidRPr="009A0EE6" w:rsidRDefault="009A0EE6" w:rsidP="00606A7C">
      <w:pPr>
        <w:widowControl/>
        <w:numPr>
          <w:ilvl w:val="0"/>
          <w:numId w:val="61"/>
        </w:numPr>
        <w:tabs>
          <w:tab w:val="left" w:pos="284"/>
        </w:tabs>
        <w:autoSpaceDE/>
        <w:ind w:left="0" w:firstLine="0"/>
        <w:jc w:val="both"/>
        <w:rPr>
          <w:rFonts w:ascii="Calibri" w:eastAsia="Calibri" w:hAnsi="Calibri" w:cs="Calibri"/>
        </w:rPr>
      </w:pPr>
      <w:r w:rsidRPr="009A0EE6">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2789127D" w14:textId="77777777" w:rsidR="009A0EE6" w:rsidRPr="009A0EE6" w:rsidRDefault="009A0EE6" w:rsidP="00606A7C">
      <w:pPr>
        <w:widowControl/>
        <w:numPr>
          <w:ilvl w:val="0"/>
          <w:numId w:val="61"/>
        </w:numPr>
        <w:tabs>
          <w:tab w:val="left" w:pos="284"/>
        </w:tabs>
        <w:autoSpaceDE/>
        <w:ind w:left="0" w:firstLine="0"/>
        <w:jc w:val="both"/>
        <w:rPr>
          <w:rFonts w:ascii="Calibri" w:eastAsia="Calibri" w:hAnsi="Calibri" w:cs="Calibri"/>
          <w:color w:val="000000"/>
        </w:rPr>
      </w:pPr>
      <w:r w:rsidRPr="009A0EE6">
        <w:rPr>
          <w:rFonts w:ascii="Calibri" w:eastAsia="Calibri" w:hAnsi="Calibri" w:cs="Calibri"/>
          <w:color w:val="000000"/>
        </w:rPr>
        <w:t xml:space="preserve">Prawo odstąpienia Zamawiający może wykonać w terminie 30 dni od powzięcia wiadomości o okolicznościach, o których mowa w ust. 1 lub 2, o ile w umowie nie określono innego terminu. </w:t>
      </w:r>
    </w:p>
    <w:p w14:paraId="50970480" w14:textId="77777777" w:rsidR="009A0EE6" w:rsidRPr="009A0EE6" w:rsidRDefault="009A0EE6" w:rsidP="00606A7C">
      <w:pPr>
        <w:widowControl/>
        <w:numPr>
          <w:ilvl w:val="0"/>
          <w:numId w:val="61"/>
        </w:numPr>
        <w:tabs>
          <w:tab w:val="left" w:pos="284"/>
        </w:tabs>
        <w:autoSpaceDE/>
        <w:ind w:left="0" w:firstLine="0"/>
        <w:jc w:val="both"/>
        <w:rPr>
          <w:rFonts w:ascii="Calibri" w:eastAsia="Calibri" w:hAnsi="Calibri" w:cs="Calibri"/>
          <w:spacing w:val="-12"/>
        </w:rPr>
      </w:pPr>
      <w:r w:rsidRPr="009A0EE6">
        <w:rPr>
          <w:rFonts w:ascii="Calibri" w:eastAsia="Calibri" w:hAnsi="Calibri" w:cs="Calibri"/>
          <w:spacing w:val="-12"/>
        </w:rPr>
        <w:t>Odstąpienie od umowy następuje w formie pisemnej pod rygorem nieważności i wymaga uzasadnienia.</w:t>
      </w:r>
    </w:p>
    <w:p w14:paraId="4C947A17" w14:textId="77777777" w:rsidR="009A0EE6" w:rsidRPr="009A0EE6" w:rsidRDefault="009A0EE6" w:rsidP="00606A7C">
      <w:pPr>
        <w:widowControl/>
        <w:numPr>
          <w:ilvl w:val="0"/>
          <w:numId w:val="61"/>
        </w:numPr>
        <w:tabs>
          <w:tab w:val="left" w:pos="284"/>
        </w:tabs>
        <w:autoSpaceDE/>
        <w:ind w:left="0" w:firstLine="0"/>
        <w:jc w:val="both"/>
        <w:rPr>
          <w:rFonts w:ascii="Calibri" w:eastAsia="Calibri" w:hAnsi="Calibri" w:cs="Calibri"/>
        </w:rPr>
      </w:pPr>
      <w:r w:rsidRPr="009A0EE6">
        <w:rPr>
          <w:rFonts w:ascii="Calibri" w:eastAsia="Calibri" w:hAnsi="Calibri" w:cs="Calibri"/>
        </w:rPr>
        <w:t>W przypadku odstąpienia od umowy przez Zamawiającego w sytuacjach, o których mowa w ust. 2 niniejszego paragrafu:</w:t>
      </w:r>
    </w:p>
    <w:p w14:paraId="771CAB27" w14:textId="77777777" w:rsidR="009A0EE6" w:rsidRPr="009A0EE6" w:rsidRDefault="009A0EE6" w:rsidP="00606A7C">
      <w:pPr>
        <w:widowControl/>
        <w:numPr>
          <w:ilvl w:val="0"/>
          <w:numId w:val="63"/>
        </w:numPr>
        <w:autoSpaceDE/>
        <w:ind w:left="567" w:hanging="283"/>
        <w:jc w:val="both"/>
        <w:rPr>
          <w:rFonts w:ascii="Calibri" w:eastAsia="Calibri" w:hAnsi="Calibri" w:cs="Calibri"/>
        </w:rPr>
      </w:pPr>
      <w:r w:rsidRPr="009A0EE6">
        <w:rPr>
          <w:rFonts w:ascii="Calibri" w:eastAsia="Calibri" w:hAnsi="Calibri" w:cs="Calibri"/>
        </w:rPr>
        <w:t>Strony zobowiązują się w terminie 3 dni od dnia odstąpienia do sporządzenia protokołu, który będzie stwierdzał stan realizacji umowy do dnia odstąpienia od umowy;</w:t>
      </w:r>
    </w:p>
    <w:p w14:paraId="21DEFF77" w14:textId="77777777" w:rsidR="009A0EE6" w:rsidRPr="009A0EE6" w:rsidRDefault="009A0EE6" w:rsidP="00606A7C">
      <w:pPr>
        <w:widowControl/>
        <w:numPr>
          <w:ilvl w:val="0"/>
          <w:numId w:val="63"/>
        </w:numPr>
        <w:autoSpaceDE/>
        <w:ind w:left="709" w:hanging="283"/>
        <w:jc w:val="both"/>
        <w:rPr>
          <w:rFonts w:ascii="Calibri" w:eastAsia="Calibri" w:hAnsi="Calibri" w:cs="Calibri"/>
        </w:rPr>
      </w:pPr>
      <w:r w:rsidRPr="009A0EE6">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02FB3B4C" w14:textId="77777777" w:rsidR="009A0EE6" w:rsidRPr="009A0EE6" w:rsidRDefault="009A0EE6" w:rsidP="00606A7C">
      <w:pPr>
        <w:widowControl/>
        <w:numPr>
          <w:ilvl w:val="0"/>
          <w:numId w:val="63"/>
        </w:numPr>
        <w:autoSpaceDE/>
        <w:ind w:left="709" w:hanging="283"/>
        <w:jc w:val="both"/>
        <w:rPr>
          <w:rFonts w:ascii="Calibri" w:eastAsia="Calibri" w:hAnsi="Calibri" w:cs="Calibri"/>
        </w:rPr>
      </w:pPr>
      <w:r w:rsidRPr="009A0EE6">
        <w:rPr>
          <w:rFonts w:ascii="Calibri" w:eastAsia="Calibri" w:hAnsi="Calibri" w:cs="Calibri"/>
        </w:rPr>
        <w:t>Strony dokonują rozliczenia prawidłowo wykonanych prac do dnia odstąpienia od umowy w oparciu o odpowiednie stosowanie procedur odbioru, podstaw wystawiania faktur, terminów płatności.</w:t>
      </w:r>
    </w:p>
    <w:p w14:paraId="7B1E7586" w14:textId="77777777" w:rsidR="009A0EE6" w:rsidRPr="009A0EE6" w:rsidRDefault="009A0EE6" w:rsidP="009A0EE6">
      <w:pPr>
        <w:widowControl/>
        <w:tabs>
          <w:tab w:val="left" w:pos="284"/>
          <w:tab w:val="left" w:pos="426"/>
        </w:tabs>
        <w:autoSpaceDE/>
        <w:jc w:val="center"/>
        <w:rPr>
          <w:rFonts w:ascii="Calibri" w:hAnsi="Calibri" w:cs="Calibri"/>
          <w:b/>
          <w:lang w:eastAsia="pl-PL"/>
        </w:rPr>
      </w:pPr>
      <w:r w:rsidRPr="009A0EE6">
        <w:rPr>
          <w:rFonts w:ascii="Calibri" w:hAnsi="Calibri" w:cs="Calibri"/>
          <w:b/>
          <w:lang w:eastAsia="pl-PL"/>
        </w:rPr>
        <w:t>§ 12</w:t>
      </w:r>
    </w:p>
    <w:p w14:paraId="5A8F883F" w14:textId="77777777" w:rsidR="009A0EE6" w:rsidRPr="009A0EE6" w:rsidRDefault="009A0EE6" w:rsidP="009A0EE6">
      <w:pPr>
        <w:widowControl/>
        <w:tabs>
          <w:tab w:val="left" w:pos="284"/>
          <w:tab w:val="left" w:pos="426"/>
        </w:tabs>
        <w:autoSpaceDE/>
        <w:jc w:val="center"/>
        <w:rPr>
          <w:rFonts w:ascii="Calibri" w:hAnsi="Calibri" w:cs="Calibri"/>
          <w:b/>
          <w:lang w:eastAsia="pl-PL"/>
        </w:rPr>
      </w:pPr>
      <w:r w:rsidRPr="009A0EE6">
        <w:rPr>
          <w:rFonts w:ascii="Calibri" w:hAnsi="Calibri" w:cs="Calibri"/>
          <w:b/>
          <w:lang w:eastAsia="pl-PL"/>
        </w:rPr>
        <w:t>Zmiany umowy</w:t>
      </w:r>
    </w:p>
    <w:p w14:paraId="4F6ABF50" w14:textId="77777777" w:rsidR="009A0EE6" w:rsidRPr="009A0EE6" w:rsidRDefault="009A0EE6" w:rsidP="00606A7C">
      <w:pPr>
        <w:widowControl/>
        <w:numPr>
          <w:ilvl w:val="0"/>
          <w:numId w:val="79"/>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Na podstawie art. </w:t>
      </w:r>
      <w:r w:rsidRPr="009A0EE6">
        <w:rPr>
          <w:rFonts w:ascii="Calibri" w:eastAsia="Arial Unicode MS" w:hAnsi="Calibri" w:cs="Calibri"/>
          <w:kern w:val="2"/>
          <w:lang w:eastAsia="pl-PL"/>
        </w:rPr>
        <w:t xml:space="preserve">455 ust. 1 </w:t>
      </w:r>
      <w:r w:rsidRPr="009A0EE6">
        <w:rPr>
          <w:rFonts w:ascii="Calibri" w:hAnsi="Calibri" w:cs="Calibri"/>
          <w:lang w:eastAsia="pl-PL"/>
        </w:rPr>
        <w:t xml:space="preserve">ustawy - Prawo zamówień publicznych Zamawiający przewiduje możliwość dokonania następujących zmian niniejszej umowy: </w:t>
      </w:r>
    </w:p>
    <w:p w14:paraId="4D3A4584" w14:textId="77777777" w:rsidR="009A0EE6" w:rsidRPr="009A0EE6" w:rsidRDefault="009A0EE6" w:rsidP="00606A7C">
      <w:pPr>
        <w:widowControl/>
        <w:numPr>
          <w:ilvl w:val="0"/>
          <w:numId w:val="80"/>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W przypadku, gdy produkt stanowiący przedmiot oferty został wycofany z rynku lub zaprzestano jego produkcji, lub jest niedostępny w czasie trwania realizacji umowy,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w:t>
      </w:r>
      <w:r w:rsidRPr="009A0EE6">
        <w:rPr>
          <w:rFonts w:ascii="Calibri" w:eastAsia="Calibri" w:hAnsi="Calibri" w:cs="Calibri"/>
        </w:rPr>
        <w:t>opisie przedmiotu zamówienia</w:t>
      </w:r>
      <w:r w:rsidRPr="009A0EE6">
        <w:rPr>
          <w:rFonts w:ascii="Calibri" w:hAnsi="Calibri" w:cs="Calibri"/>
          <w:lang w:eastAsia="pl-PL"/>
        </w:rPr>
        <w:t xml:space="preserve">, oraz w zakresie pozostałych parametrów zmiana jest korzystna dla Zamawiającego. Warunki dostaw, świadczenia usług w tym gwarancyjnych pozostają bez zmian z zastrzeżeniem postanowień niniejszego paragrafu. Wynagrodzenie Wykonawcy nie może zostać zwiększone. </w:t>
      </w:r>
    </w:p>
    <w:p w14:paraId="4F89B08B" w14:textId="77777777" w:rsidR="009A0EE6" w:rsidRPr="009A0EE6" w:rsidRDefault="009A0EE6" w:rsidP="00606A7C">
      <w:pPr>
        <w:widowControl/>
        <w:numPr>
          <w:ilvl w:val="0"/>
          <w:numId w:val="79"/>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Zmiany umowy, o których mowa powyżej mogą być wprowadzone w następującym trybie: </w:t>
      </w:r>
    </w:p>
    <w:p w14:paraId="7046AB4C" w14:textId="77777777" w:rsidR="009A0EE6" w:rsidRPr="009A0EE6" w:rsidRDefault="009A0EE6" w:rsidP="00606A7C">
      <w:pPr>
        <w:widowControl/>
        <w:numPr>
          <w:ilvl w:val="0"/>
          <w:numId w:val="81"/>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6226648A" w14:textId="77777777" w:rsidR="009A0EE6" w:rsidRPr="009A0EE6" w:rsidRDefault="009A0EE6" w:rsidP="00606A7C">
      <w:pPr>
        <w:widowControl/>
        <w:numPr>
          <w:ilvl w:val="0"/>
          <w:numId w:val="81"/>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Zamawiający po zapoznaniu się z uzasadnieniem i przy uwzględnieniu okoliczności sprawy dokona oceny zasadności zmiany umowy;</w:t>
      </w:r>
    </w:p>
    <w:p w14:paraId="75EBEB8E" w14:textId="77777777" w:rsidR="009A0EE6" w:rsidRPr="009A0EE6" w:rsidRDefault="009A0EE6" w:rsidP="00606A7C">
      <w:pPr>
        <w:widowControl/>
        <w:numPr>
          <w:ilvl w:val="0"/>
          <w:numId w:val="81"/>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lastRenderedPageBreak/>
        <w:t xml:space="preserve">Wszelkie zmiany umowy wymagają formy pisemnej i mogą być wprowadzone po przeprowadzeniu stosownych negocjacji. </w:t>
      </w:r>
    </w:p>
    <w:p w14:paraId="76B8963A" w14:textId="77777777" w:rsidR="009A0EE6" w:rsidRPr="009A0EE6" w:rsidRDefault="009A0EE6" w:rsidP="00606A7C">
      <w:pPr>
        <w:widowControl/>
        <w:numPr>
          <w:ilvl w:val="0"/>
          <w:numId w:val="79"/>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Z wnioskiem o dokonanie zmiany przewidzianej w ust. 2 pkt 1 może wystąpić również Zamawiający. Postanowienia ust. 2 pkt 3) stosuje się odpowiednio. </w:t>
      </w:r>
      <w:r w:rsidRPr="009A0EE6">
        <w:rPr>
          <w:rFonts w:ascii="Calibri" w:hAnsi="Calibri" w:cs="Calibri"/>
          <w:lang w:eastAsia="pl-PL"/>
        </w:rPr>
        <w:tab/>
      </w:r>
    </w:p>
    <w:p w14:paraId="226821CA" w14:textId="77777777" w:rsidR="009A0EE6" w:rsidRPr="009A0EE6" w:rsidRDefault="009A0EE6" w:rsidP="009A0EE6">
      <w:pPr>
        <w:widowControl/>
        <w:tabs>
          <w:tab w:val="left" w:pos="284"/>
          <w:tab w:val="left" w:pos="426"/>
        </w:tabs>
        <w:adjustRightInd w:val="0"/>
        <w:jc w:val="center"/>
        <w:rPr>
          <w:rFonts w:ascii="Calibri" w:hAnsi="Calibri" w:cs="Calibri"/>
          <w:lang w:eastAsia="pl-PL"/>
        </w:rPr>
      </w:pPr>
      <w:r w:rsidRPr="009A0EE6">
        <w:rPr>
          <w:rFonts w:ascii="Calibri" w:hAnsi="Calibri" w:cs="Calibri"/>
          <w:b/>
          <w:lang w:eastAsia="pl-PL"/>
        </w:rPr>
        <w:t>§ 13</w:t>
      </w:r>
    </w:p>
    <w:p w14:paraId="0FE4F975" w14:textId="77777777" w:rsidR="009A0EE6" w:rsidRPr="009A0EE6" w:rsidRDefault="009A0EE6" w:rsidP="009A0EE6">
      <w:pPr>
        <w:widowControl/>
        <w:tabs>
          <w:tab w:val="left" w:pos="284"/>
          <w:tab w:val="left" w:pos="426"/>
        </w:tabs>
        <w:autoSpaceDE/>
        <w:jc w:val="center"/>
        <w:rPr>
          <w:rFonts w:ascii="Calibri" w:hAnsi="Calibri" w:cs="Calibri"/>
          <w:b/>
          <w:lang w:eastAsia="pl-PL"/>
        </w:rPr>
      </w:pPr>
      <w:r w:rsidRPr="009A0EE6">
        <w:rPr>
          <w:rFonts w:ascii="Calibri" w:hAnsi="Calibri" w:cs="Calibri"/>
          <w:b/>
          <w:lang w:eastAsia="pl-PL"/>
        </w:rPr>
        <w:t>Postanowienia końcowe</w:t>
      </w:r>
    </w:p>
    <w:p w14:paraId="5E42C462" w14:textId="77777777" w:rsidR="009A0EE6" w:rsidRPr="009A0EE6" w:rsidRDefault="009A0EE6" w:rsidP="00606A7C">
      <w:pPr>
        <w:widowControl/>
        <w:numPr>
          <w:ilvl w:val="0"/>
          <w:numId w:val="8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W zakresie nieuregulowanym umową mają zastosowanie przepisy ustawy z dnia 23 kwietnia 1964 r. Kodeks cywilny (Dz. U. z 2020 r. poz. 1740) oraz ustawy z dnia 11 września 2019 r. Prawo zamówień publicznych (Dz. U. z 2021 r., poz. 1129).</w:t>
      </w:r>
    </w:p>
    <w:p w14:paraId="4274DD5C" w14:textId="77777777" w:rsidR="009A0EE6" w:rsidRPr="009A0EE6" w:rsidRDefault="009A0EE6" w:rsidP="00606A7C">
      <w:pPr>
        <w:widowControl/>
        <w:numPr>
          <w:ilvl w:val="0"/>
          <w:numId w:val="8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Spory wynikłe w związku z realizacją niniejszej umowy będą rozstrzygane przez sąd właściwy dla siedziby Zamawiającego.</w:t>
      </w:r>
    </w:p>
    <w:p w14:paraId="185CF2A2" w14:textId="77777777" w:rsidR="009A0EE6" w:rsidRPr="009A0EE6" w:rsidRDefault="009A0EE6" w:rsidP="00606A7C">
      <w:pPr>
        <w:widowControl/>
        <w:numPr>
          <w:ilvl w:val="0"/>
          <w:numId w:val="8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Umowę sporządzono w 2 jednobrzmiących egzemplarzach, po 1 egzemplarzu dla  Zamawiającego</w:t>
      </w:r>
      <w:r w:rsidRPr="009A0EE6">
        <w:rPr>
          <w:rFonts w:ascii="Calibri" w:hAnsi="Calibri" w:cs="Calibri"/>
          <w:lang w:eastAsia="pl-PL"/>
        </w:rPr>
        <w:br/>
        <w:t>i Wykonawcy.</w:t>
      </w:r>
    </w:p>
    <w:p w14:paraId="40D4ED05" w14:textId="77777777" w:rsidR="009A0EE6" w:rsidRPr="009A0EE6" w:rsidRDefault="009A0EE6" w:rsidP="00606A7C">
      <w:pPr>
        <w:widowControl/>
        <w:numPr>
          <w:ilvl w:val="0"/>
          <w:numId w:val="82"/>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Integralną cześć umowy stanowią: </w:t>
      </w:r>
    </w:p>
    <w:p w14:paraId="4395AD30" w14:textId="77777777" w:rsidR="009A0EE6" w:rsidRPr="009A0EE6" w:rsidRDefault="009A0EE6" w:rsidP="00606A7C">
      <w:pPr>
        <w:widowControl/>
        <w:numPr>
          <w:ilvl w:val="0"/>
          <w:numId w:val="8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Załącznik nr 1 – opis przedmiotu zamówienia, </w:t>
      </w:r>
    </w:p>
    <w:p w14:paraId="6021D224" w14:textId="77777777" w:rsidR="009A0EE6" w:rsidRPr="009A0EE6" w:rsidRDefault="009A0EE6" w:rsidP="00606A7C">
      <w:pPr>
        <w:widowControl/>
        <w:numPr>
          <w:ilvl w:val="0"/>
          <w:numId w:val="8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Załącznik nr 2– oferta Wykonawcy, </w:t>
      </w:r>
    </w:p>
    <w:p w14:paraId="0C87A8C4" w14:textId="77777777" w:rsidR="009A0EE6" w:rsidRPr="009A0EE6" w:rsidRDefault="009A0EE6" w:rsidP="00606A7C">
      <w:pPr>
        <w:widowControl/>
        <w:numPr>
          <w:ilvl w:val="0"/>
          <w:numId w:val="8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 xml:space="preserve">Załącznik nr 3 – odpis z </w:t>
      </w:r>
      <w:proofErr w:type="spellStart"/>
      <w:r w:rsidRPr="009A0EE6">
        <w:rPr>
          <w:rFonts w:ascii="Calibri" w:hAnsi="Calibri" w:cs="Calibri"/>
          <w:lang w:eastAsia="pl-PL"/>
        </w:rPr>
        <w:t>CEiDG</w:t>
      </w:r>
      <w:proofErr w:type="spellEnd"/>
      <w:r w:rsidRPr="009A0EE6">
        <w:rPr>
          <w:rFonts w:ascii="Calibri" w:hAnsi="Calibri" w:cs="Calibri"/>
          <w:lang w:eastAsia="pl-PL"/>
        </w:rPr>
        <w:t xml:space="preserve"> / odpis KRS,</w:t>
      </w:r>
    </w:p>
    <w:p w14:paraId="4B621A14" w14:textId="77777777" w:rsidR="009A0EE6" w:rsidRPr="009A0EE6" w:rsidRDefault="009A0EE6" w:rsidP="00606A7C">
      <w:pPr>
        <w:widowControl/>
        <w:numPr>
          <w:ilvl w:val="0"/>
          <w:numId w:val="8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Załącznik nr 4 – Wzór Protokołu Odbioru Ilościowego,</w:t>
      </w:r>
    </w:p>
    <w:p w14:paraId="0D8F57EC" w14:textId="77777777" w:rsidR="009A0EE6" w:rsidRPr="009A0EE6" w:rsidRDefault="009A0EE6" w:rsidP="00606A7C">
      <w:pPr>
        <w:widowControl/>
        <w:numPr>
          <w:ilvl w:val="0"/>
          <w:numId w:val="83"/>
        </w:numPr>
        <w:tabs>
          <w:tab w:val="left" w:pos="284"/>
          <w:tab w:val="left" w:pos="426"/>
        </w:tabs>
        <w:autoSpaceDE/>
        <w:adjustRightInd w:val="0"/>
        <w:ind w:left="0" w:firstLine="0"/>
        <w:jc w:val="both"/>
        <w:rPr>
          <w:rFonts w:ascii="Calibri" w:hAnsi="Calibri" w:cs="Calibri"/>
          <w:lang w:eastAsia="pl-PL"/>
        </w:rPr>
      </w:pPr>
      <w:r w:rsidRPr="009A0EE6">
        <w:rPr>
          <w:rFonts w:ascii="Calibri" w:hAnsi="Calibri" w:cs="Calibri"/>
          <w:lang w:eastAsia="pl-PL"/>
        </w:rPr>
        <w:t>Załącznik nr 5 – Wzór Protokołu Odbioru Końcowego.</w:t>
      </w:r>
    </w:p>
    <w:p w14:paraId="4F2CA65D" w14:textId="77777777" w:rsidR="009A0EE6" w:rsidRPr="009A0EE6" w:rsidRDefault="009A0EE6" w:rsidP="009A0EE6">
      <w:pPr>
        <w:widowControl/>
        <w:tabs>
          <w:tab w:val="left" w:pos="284"/>
          <w:tab w:val="left" w:pos="426"/>
        </w:tabs>
        <w:autoSpaceDE/>
        <w:adjustRightInd w:val="0"/>
        <w:jc w:val="both"/>
        <w:rPr>
          <w:rFonts w:ascii="Calibri" w:hAnsi="Calibri" w:cs="Calibri"/>
          <w:lang w:eastAsia="pl-PL"/>
        </w:rPr>
      </w:pPr>
    </w:p>
    <w:p w14:paraId="7EF72F5F" w14:textId="77777777" w:rsidR="009A0EE6" w:rsidRPr="009A0EE6" w:rsidRDefault="009A0EE6" w:rsidP="009A0EE6">
      <w:pPr>
        <w:widowControl/>
        <w:tabs>
          <w:tab w:val="left" w:pos="284"/>
          <w:tab w:val="left" w:pos="426"/>
        </w:tabs>
        <w:adjustRightInd w:val="0"/>
        <w:jc w:val="center"/>
        <w:rPr>
          <w:rFonts w:ascii="Calibri" w:eastAsia="Arial Unicode MS" w:hAnsi="Calibri" w:cs="Calibri"/>
          <w:b/>
          <w:kern w:val="2"/>
          <w:lang w:eastAsia="pl-PL"/>
        </w:rPr>
      </w:pPr>
      <w:r w:rsidRPr="009A0EE6">
        <w:rPr>
          <w:rFonts w:ascii="Calibri" w:eastAsia="Arial Unicode MS" w:hAnsi="Calibri" w:cs="Calibri"/>
          <w:b/>
          <w:kern w:val="2"/>
          <w:lang w:eastAsia="pl-PL"/>
        </w:rPr>
        <w:t>...................................................</w:t>
      </w:r>
      <w:r w:rsidRPr="009A0EE6">
        <w:rPr>
          <w:rFonts w:ascii="Calibri" w:eastAsia="Arial Unicode MS" w:hAnsi="Calibri" w:cs="Calibri"/>
          <w:b/>
          <w:kern w:val="2"/>
          <w:lang w:eastAsia="pl-PL"/>
        </w:rPr>
        <w:tab/>
      </w:r>
      <w:r w:rsidRPr="009A0EE6">
        <w:rPr>
          <w:rFonts w:ascii="Calibri" w:eastAsia="Arial Unicode MS" w:hAnsi="Calibri" w:cs="Calibri"/>
          <w:b/>
          <w:kern w:val="2"/>
          <w:lang w:eastAsia="pl-PL"/>
        </w:rPr>
        <w:tab/>
      </w:r>
      <w:r w:rsidRPr="009A0EE6">
        <w:rPr>
          <w:rFonts w:ascii="Calibri" w:eastAsia="Arial Unicode MS" w:hAnsi="Calibri" w:cs="Calibri"/>
          <w:b/>
          <w:kern w:val="2"/>
          <w:lang w:eastAsia="pl-PL"/>
        </w:rPr>
        <w:tab/>
        <w:t xml:space="preserve"> .......................................................</w:t>
      </w:r>
    </w:p>
    <w:p w14:paraId="6BE15DCC" w14:textId="77777777" w:rsidR="009A0EE6" w:rsidRPr="009A0EE6" w:rsidRDefault="009A0EE6" w:rsidP="009A0EE6">
      <w:pPr>
        <w:widowControl/>
        <w:tabs>
          <w:tab w:val="left" w:pos="284"/>
          <w:tab w:val="left" w:pos="426"/>
        </w:tabs>
        <w:autoSpaceDE/>
        <w:rPr>
          <w:rFonts w:ascii="Calibri" w:hAnsi="Calibri" w:cs="Calibri"/>
          <w:b/>
          <w:lang w:eastAsia="pl-PL"/>
        </w:rPr>
      </w:pPr>
      <w:r w:rsidRPr="009A0EE6">
        <w:rPr>
          <w:rFonts w:ascii="Calibri" w:hAnsi="Calibri" w:cs="Calibri"/>
          <w:b/>
          <w:lang w:eastAsia="pl-PL"/>
        </w:rPr>
        <w:t xml:space="preserve">     </w:t>
      </w:r>
    </w:p>
    <w:p w14:paraId="3FD858EA" w14:textId="77777777" w:rsidR="009A0EE6" w:rsidRPr="009A0EE6" w:rsidRDefault="009A0EE6" w:rsidP="009A0EE6">
      <w:pPr>
        <w:widowControl/>
        <w:tabs>
          <w:tab w:val="left" w:pos="284"/>
          <w:tab w:val="left" w:pos="426"/>
        </w:tabs>
        <w:autoSpaceDE/>
        <w:rPr>
          <w:rFonts w:ascii="Calibri" w:hAnsi="Calibri" w:cs="Calibri"/>
          <w:b/>
          <w:lang w:eastAsia="pl-PL"/>
        </w:rPr>
      </w:pPr>
      <w:r w:rsidRPr="009A0EE6">
        <w:rPr>
          <w:rFonts w:ascii="Calibri" w:hAnsi="Calibri" w:cs="Calibri"/>
          <w:b/>
          <w:lang w:eastAsia="pl-PL"/>
        </w:rPr>
        <w:t xml:space="preserve">  Zamawiający </w:t>
      </w:r>
      <w:r w:rsidRPr="009A0EE6">
        <w:rPr>
          <w:rFonts w:ascii="Calibri" w:hAnsi="Calibri" w:cs="Calibri"/>
          <w:b/>
          <w:lang w:eastAsia="pl-PL"/>
        </w:rPr>
        <w:tab/>
      </w:r>
      <w:r w:rsidRPr="009A0EE6">
        <w:rPr>
          <w:rFonts w:ascii="Calibri" w:hAnsi="Calibri" w:cs="Calibri"/>
          <w:b/>
          <w:lang w:eastAsia="pl-PL"/>
        </w:rPr>
        <w:tab/>
      </w:r>
      <w:r w:rsidRPr="009A0EE6">
        <w:rPr>
          <w:rFonts w:ascii="Calibri" w:hAnsi="Calibri" w:cs="Calibri"/>
          <w:b/>
          <w:lang w:eastAsia="pl-PL"/>
        </w:rPr>
        <w:tab/>
      </w:r>
      <w:r w:rsidRPr="009A0EE6">
        <w:rPr>
          <w:rFonts w:ascii="Calibri" w:hAnsi="Calibri" w:cs="Calibri"/>
          <w:b/>
          <w:lang w:eastAsia="pl-PL"/>
        </w:rPr>
        <w:tab/>
      </w:r>
      <w:r w:rsidRPr="009A0EE6">
        <w:rPr>
          <w:rFonts w:ascii="Calibri" w:hAnsi="Calibri" w:cs="Calibri"/>
          <w:b/>
          <w:lang w:eastAsia="pl-PL"/>
        </w:rPr>
        <w:tab/>
      </w:r>
      <w:r w:rsidRPr="009A0EE6">
        <w:rPr>
          <w:rFonts w:ascii="Calibri" w:hAnsi="Calibri" w:cs="Calibri"/>
          <w:b/>
          <w:lang w:eastAsia="pl-PL"/>
        </w:rPr>
        <w:tab/>
      </w:r>
      <w:r w:rsidRPr="009A0EE6">
        <w:rPr>
          <w:rFonts w:ascii="Calibri" w:hAnsi="Calibri" w:cs="Calibri"/>
          <w:b/>
          <w:lang w:eastAsia="pl-PL"/>
        </w:rPr>
        <w:tab/>
      </w:r>
      <w:r w:rsidRPr="009A0EE6">
        <w:rPr>
          <w:rFonts w:ascii="Calibri" w:hAnsi="Calibri" w:cs="Calibri"/>
          <w:b/>
          <w:lang w:eastAsia="pl-PL"/>
        </w:rPr>
        <w:tab/>
        <w:t xml:space="preserve">             Wykonawca </w:t>
      </w:r>
    </w:p>
    <w:p w14:paraId="69D7E1F2" w14:textId="77777777" w:rsidR="009A0EE6" w:rsidRPr="009A0EE6" w:rsidRDefault="009A0EE6" w:rsidP="009A0EE6">
      <w:pPr>
        <w:widowControl/>
        <w:tabs>
          <w:tab w:val="left" w:pos="284"/>
          <w:tab w:val="left" w:pos="426"/>
        </w:tabs>
        <w:autoSpaceDE/>
        <w:rPr>
          <w:rFonts w:ascii="Calibri" w:hAnsi="Calibri" w:cs="Calibri"/>
          <w:b/>
          <w:lang w:eastAsia="pl-PL"/>
        </w:rPr>
      </w:pPr>
    </w:p>
    <w:p w14:paraId="1A03F20F" w14:textId="77777777" w:rsidR="009A0EE6" w:rsidRPr="009A0EE6" w:rsidRDefault="009A0EE6" w:rsidP="009A0EE6">
      <w:pPr>
        <w:ind w:firstLine="708"/>
        <w:jc w:val="right"/>
        <w:rPr>
          <w:rFonts w:ascii="Calibri" w:hAnsi="Calibri" w:cs="Calibri"/>
          <w:b/>
          <w:bCs/>
          <w:i/>
        </w:rPr>
      </w:pPr>
    </w:p>
    <w:p w14:paraId="3D70D0FB" w14:textId="77777777" w:rsidR="009A0EE6" w:rsidRPr="009A0EE6" w:rsidRDefault="009A0EE6" w:rsidP="009A0EE6">
      <w:pPr>
        <w:widowControl/>
        <w:tabs>
          <w:tab w:val="left" w:pos="284"/>
        </w:tabs>
        <w:autoSpaceDE/>
        <w:autoSpaceDN/>
        <w:jc w:val="right"/>
        <w:rPr>
          <w:rFonts w:ascii="Calibri" w:hAnsi="Calibri" w:cs="Calibri"/>
          <w:i/>
          <w:lang w:eastAsia="pl-PL"/>
        </w:rPr>
      </w:pPr>
    </w:p>
    <w:p w14:paraId="2C0E108B" w14:textId="01D0801F" w:rsidR="009A0EE6" w:rsidRDefault="009A0EE6" w:rsidP="009A0EE6">
      <w:pPr>
        <w:widowControl/>
        <w:tabs>
          <w:tab w:val="left" w:pos="284"/>
        </w:tabs>
        <w:autoSpaceDE/>
        <w:autoSpaceDN/>
        <w:jc w:val="right"/>
        <w:rPr>
          <w:rFonts w:ascii="Calibri" w:hAnsi="Calibri" w:cs="Calibri"/>
          <w:i/>
          <w:lang w:eastAsia="pl-PL"/>
        </w:rPr>
      </w:pPr>
    </w:p>
    <w:p w14:paraId="36CFC555" w14:textId="5BD21DD4" w:rsidR="00663A60" w:rsidRDefault="00663A60" w:rsidP="009A0EE6">
      <w:pPr>
        <w:widowControl/>
        <w:tabs>
          <w:tab w:val="left" w:pos="284"/>
        </w:tabs>
        <w:autoSpaceDE/>
        <w:autoSpaceDN/>
        <w:jc w:val="right"/>
        <w:rPr>
          <w:rFonts w:ascii="Calibri" w:hAnsi="Calibri" w:cs="Calibri"/>
          <w:i/>
          <w:lang w:eastAsia="pl-PL"/>
        </w:rPr>
      </w:pPr>
    </w:p>
    <w:p w14:paraId="26CF3797" w14:textId="76947312" w:rsidR="00663A60" w:rsidRDefault="00663A60" w:rsidP="009A0EE6">
      <w:pPr>
        <w:widowControl/>
        <w:tabs>
          <w:tab w:val="left" w:pos="284"/>
        </w:tabs>
        <w:autoSpaceDE/>
        <w:autoSpaceDN/>
        <w:jc w:val="right"/>
        <w:rPr>
          <w:rFonts w:ascii="Calibri" w:hAnsi="Calibri" w:cs="Calibri"/>
          <w:i/>
          <w:lang w:eastAsia="pl-PL"/>
        </w:rPr>
      </w:pPr>
    </w:p>
    <w:p w14:paraId="380F63DD" w14:textId="4176E589" w:rsidR="00663A60" w:rsidRDefault="00663A60" w:rsidP="009A0EE6">
      <w:pPr>
        <w:widowControl/>
        <w:tabs>
          <w:tab w:val="left" w:pos="284"/>
        </w:tabs>
        <w:autoSpaceDE/>
        <w:autoSpaceDN/>
        <w:jc w:val="right"/>
        <w:rPr>
          <w:rFonts w:ascii="Calibri" w:hAnsi="Calibri" w:cs="Calibri"/>
          <w:i/>
          <w:lang w:eastAsia="pl-PL"/>
        </w:rPr>
      </w:pPr>
    </w:p>
    <w:p w14:paraId="095080DB" w14:textId="706BFAFE" w:rsidR="00663A60" w:rsidRDefault="00663A60" w:rsidP="009A0EE6">
      <w:pPr>
        <w:widowControl/>
        <w:tabs>
          <w:tab w:val="left" w:pos="284"/>
        </w:tabs>
        <w:autoSpaceDE/>
        <w:autoSpaceDN/>
        <w:jc w:val="right"/>
        <w:rPr>
          <w:rFonts w:ascii="Calibri" w:hAnsi="Calibri" w:cs="Calibri"/>
          <w:i/>
          <w:lang w:eastAsia="pl-PL"/>
        </w:rPr>
      </w:pPr>
    </w:p>
    <w:p w14:paraId="7988CD45" w14:textId="1037B898" w:rsidR="00663A60" w:rsidRDefault="00663A60" w:rsidP="009A0EE6">
      <w:pPr>
        <w:widowControl/>
        <w:tabs>
          <w:tab w:val="left" w:pos="284"/>
        </w:tabs>
        <w:autoSpaceDE/>
        <w:autoSpaceDN/>
        <w:jc w:val="right"/>
        <w:rPr>
          <w:rFonts w:ascii="Calibri" w:hAnsi="Calibri" w:cs="Calibri"/>
          <w:i/>
          <w:lang w:eastAsia="pl-PL"/>
        </w:rPr>
      </w:pPr>
    </w:p>
    <w:p w14:paraId="44B161AE" w14:textId="63FD2E78" w:rsidR="00663A60" w:rsidRDefault="00663A60" w:rsidP="009A0EE6">
      <w:pPr>
        <w:widowControl/>
        <w:tabs>
          <w:tab w:val="left" w:pos="284"/>
        </w:tabs>
        <w:autoSpaceDE/>
        <w:autoSpaceDN/>
        <w:jc w:val="right"/>
        <w:rPr>
          <w:rFonts w:ascii="Calibri" w:hAnsi="Calibri" w:cs="Calibri"/>
          <w:i/>
          <w:lang w:eastAsia="pl-PL"/>
        </w:rPr>
      </w:pPr>
    </w:p>
    <w:p w14:paraId="02EC9EC5" w14:textId="4A9391A1" w:rsidR="00663A60" w:rsidRDefault="00663A60" w:rsidP="009A0EE6">
      <w:pPr>
        <w:widowControl/>
        <w:tabs>
          <w:tab w:val="left" w:pos="284"/>
        </w:tabs>
        <w:autoSpaceDE/>
        <w:autoSpaceDN/>
        <w:jc w:val="right"/>
        <w:rPr>
          <w:rFonts w:ascii="Calibri" w:hAnsi="Calibri" w:cs="Calibri"/>
          <w:i/>
          <w:lang w:eastAsia="pl-PL"/>
        </w:rPr>
      </w:pPr>
    </w:p>
    <w:p w14:paraId="1A46B1D2" w14:textId="25209816" w:rsidR="00663A60" w:rsidRDefault="00663A60" w:rsidP="009A0EE6">
      <w:pPr>
        <w:widowControl/>
        <w:tabs>
          <w:tab w:val="left" w:pos="284"/>
        </w:tabs>
        <w:autoSpaceDE/>
        <w:autoSpaceDN/>
        <w:jc w:val="right"/>
        <w:rPr>
          <w:rFonts w:ascii="Calibri" w:hAnsi="Calibri" w:cs="Calibri"/>
          <w:i/>
          <w:lang w:eastAsia="pl-PL"/>
        </w:rPr>
      </w:pPr>
    </w:p>
    <w:p w14:paraId="6E7752D0" w14:textId="72B0F90F" w:rsidR="00663A60" w:rsidRDefault="00663A60" w:rsidP="009A0EE6">
      <w:pPr>
        <w:widowControl/>
        <w:tabs>
          <w:tab w:val="left" w:pos="284"/>
        </w:tabs>
        <w:autoSpaceDE/>
        <w:autoSpaceDN/>
        <w:jc w:val="right"/>
        <w:rPr>
          <w:rFonts w:ascii="Calibri" w:hAnsi="Calibri" w:cs="Calibri"/>
          <w:i/>
          <w:lang w:eastAsia="pl-PL"/>
        </w:rPr>
      </w:pPr>
    </w:p>
    <w:p w14:paraId="0A4FAC43" w14:textId="2D904AE7" w:rsidR="00663A60" w:rsidRDefault="00663A60" w:rsidP="009A0EE6">
      <w:pPr>
        <w:widowControl/>
        <w:tabs>
          <w:tab w:val="left" w:pos="284"/>
        </w:tabs>
        <w:autoSpaceDE/>
        <w:autoSpaceDN/>
        <w:jc w:val="right"/>
        <w:rPr>
          <w:rFonts w:ascii="Calibri" w:hAnsi="Calibri" w:cs="Calibri"/>
          <w:i/>
          <w:lang w:eastAsia="pl-PL"/>
        </w:rPr>
      </w:pPr>
    </w:p>
    <w:p w14:paraId="13963B1D" w14:textId="05668E0C" w:rsidR="00663A60" w:rsidRDefault="00663A60" w:rsidP="009A0EE6">
      <w:pPr>
        <w:widowControl/>
        <w:tabs>
          <w:tab w:val="left" w:pos="284"/>
        </w:tabs>
        <w:autoSpaceDE/>
        <w:autoSpaceDN/>
        <w:jc w:val="right"/>
        <w:rPr>
          <w:rFonts w:ascii="Calibri" w:hAnsi="Calibri" w:cs="Calibri"/>
          <w:i/>
          <w:lang w:eastAsia="pl-PL"/>
        </w:rPr>
      </w:pPr>
    </w:p>
    <w:p w14:paraId="4A6412EA" w14:textId="7C366974" w:rsidR="00663A60" w:rsidRDefault="00663A60" w:rsidP="009A0EE6">
      <w:pPr>
        <w:widowControl/>
        <w:tabs>
          <w:tab w:val="left" w:pos="284"/>
        </w:tabs>
        <w:autoSpaceDE/>
        <w:autoSpaceDN/>
        <w:jc w:val="right"/>
        <w:rPr>
          <w:rFonts w:ascii="Calibri" w:hAnsi="Calibri" w:cs="Calibri"/>
          <w:i/>
          <w:lang w:eastAsia="pl-PL"/>
        </w:rPr>
      </w:pPr>
    </w:p>
    <w:p w14:paraId="4E788E29" w14:textId="01F2A107" w:rsidR="00663A60" w:rsidRDefault="00663A60" w:rsidP="009A0EE6">
      <w:pPr>
        <w:widowControl/>
        <w:tabs>
          <w:tab w:val="left" w:pos="284"/>
        </w:tabs>
        <w:autoSpaceDE/>
        <w:autoSpaceDN/>
        <w:jc w:val="right"/>
        <w:rPr>
          <w:rFonts w:ascii="Calibri" w:hAnsi="Calibri" w:cs="Calibri"/>
          <w:i/>
          <w:lang w:eastAsia="pl-PL"/>
        </w:rPr>
      </w:pPr>
    </w:p>
    <w:p w14:paraId="54182CC2" w14:textId="3E79F68E" w:rsidR="00663A60" w:rsidRDefault="00663A60" w:rsidP="009A0EE6">
      <w:pPr>
        <w:widowControl/>
        <w:tabs>
          <w:tab w:val="left" w:pos="284"/>
        </w:tabs>
        <w:autoSpaceDE/>
        <w:autoSpaceDN/>
        <w:jc w:val="right"/>
        <w:rPr>
          <w:rFonts w:ascii="Calibri" w:hAnsi="Calibri" w:cs="Calibri"/>
          <w:i/>
          <w:lang w:eastAsia="pl-PL"/>
        </w:rPr>
      </w:pPr>
    </w:p>
    <w:p w14:paraId="67F47B87" w14:textId="2933D0FF" w:rsidR="00663A60" w:rsidRDefault="00663A60" w:rsidP="009A0EE6">
      <w:pPr>
        <w:widowControl/>
        <w:tabs>
          <w:tab w:val="left" w:pos="284"/>
        </w:tabs>
        <w:autoSpaceDE/>
        <w:autoSpaceDN/>
        <w:jc w:val="right"/>
        <w:rPr>
          <w:rFonts w:ascii="Calibri" w:hAnsi="Calibri" w:cs="Calibri"/>
          <w:i/>
          <w:lang w:eastAsia="pl-PL"/>
        </w:rPr>
      </w:pPr>
    </w:p>
    <w:p w14:paraId="43E59024" w14:textId="58D7962F" w:rsidR="00663A60" w:rsidRDefault="00663A60" w:rsidP="009A0EE6">
      <w:pPr>
        <w:widowControl/>
        <w:tabs>
          <w:tab w:val="left" w:pos="284"/>
        </w:tabs>
        <w:autoSpaceDE/>
        <w:autoSpaceDN/>
        <w:jc w:val="right"/>
        <w:rPr>
          <w:rFonts w:ascii="Calibri" w:hAnsi="Calibri" w:cs="Calibri"/>
          <w:i/>
          <w:lang w:eastAsia="pl-PL"/>
        </w:rPr>
      </w:pPr>
    </w:p>
    <w:p w14:paraId="61A9727F" w14:textId="3C9A61C8" w:rsidR="00663A60" w:rsidRDefault="00663A60" w:rsidP="009A0EE6">
      <w:pPr>
        <w:widowControl/>
        <w:tabs>
          <w:tab w:val="left" w:pos="284"/>
        </w:tabs>
        <w:autoSpaceDE/>
        <w:autoSpaceDN/>
        <w:jc w:val="right"/>
        <w:rPr>
          <w:rFonts w:ascii="Calibri" w:hAnsi="Calibri" w:cs="Calibri"/>
          <w:i/>
          <w:lang w:eastAsia="pl-PL"/>
        </w:rPr>
      </w:pPr>
    </w:p>
    <w:p w14:paraId="09A601DD" w14:textId="40A22459" w:rsidR="00663A60" w:rsidRDefault="00663A60" w:rsidP="009A0EE6">
      <w:pPr>
        <w:widowControl/>
        <w:tabs>
          <w:tab w:val="left" w:pos="284"/>
        </w:tabs>
        <w:autoSpaceDE/>
        <w:autoSpaceDN/>
        <w:jc w:val="right"/>
        <w:rPr>
          <w:rFonts w:ascii="Calibri" w:hAnsi="Calibri" w:cs="Calibri"/>
          <w:i/>
          <w:lang w:eastAsia="pl-PL"/>
        </w:rPr>
      </w:pPr>
    </w:p>
    <w:p w14:paraId="2759327D" w14:textId="23F2BC2E" w:rsidR="00663A60" w:rsidRDefault="00663A60" w:rsidP="009A0EE6">
      <w:pPr>
        <w:widowControl/>
        <w:tabs>
          <w:tab w:val="left" w:pos="284"/>
        </w:tabs>
        <w:autoSpaceDE/>
        <w:autoSpaceDN/>
        <w:jc w:val="right"/>
        <w:rPr>
          <w:rFonts w:ascii="Calibri" w:hAnsi="Calibri" w:cs="Calibri"/>
          <w:i/>
          <w:lang w:eastAsia="pl-PL"/>
        </w:rPr>
      </w:pPr>
    </w:p>
    <w:p w14:paraId="3229F13A" w14:textId="0E18009C" w:rsidR="00663A60" w:rsidRDefault="00663A60" w:rsidP="009A0EE6">
      <w:pPr>
        <w:widowControl/>
        <w:tabs>
          <w:tab w:val="left" w:pos="284"/>
        </w:tabs>
        <w:autoSpaceDE/>
        <w:autoSpaceDN/>
        <w:jc w:val="right"/>
        <w:rPr>
          <w:rFonts w:ascii="Calibri" w:hAnsi="Calibri" w:cs="Calibri"/>
          <w:i/>
          <w:lang w:eastAsia="pl-PL"/>
        </w:rPr>
      </w:pPr>
    </w:p>
    <w:p w14:paraId="49DC1F89" w14:textId="1CB2B3D2" w:rsidR="00663A60" w:rsidRDefault="00663A60" w:rsidP="009A0EE6">
      <w:pPr>
        <w:widowControl/>
        <w:tabs>
          <w:tab w:val="left" w:pos="284"/>
        </w:tabs>
        <w:autoSpaceDE/>
        <w:autoSpaceDN/>
        <w:jc w:val="right"/>
        <w:rPr>
          <w:rFonts w:ascii="Calibri" w:hAnsi="Calibri" w:cs="Calibri"/>
          <w:i/>
          <w:lang w:eastAsia="pl-PL"/>
        </w:rPr>
      </w:pPr>
    </w:p>
    <w:p w14:paraId="0EA94C18" w14:textId="0FD8EF2B" w:rsidR="00663A60" w:rsidRDefault="00663A60" w:rsidP="009A0EE6">
      <w:pPr>
        <w:widowControl/>
        <w:tabs>
          <w:tab w:val="left" w:pos="284"/>
        </w:tabs>
        <w:autoSpaceDE/>
        <w:autoSpaceDN/>
        <w:jc w:val="right"/>
        <w:rPr>
          <w:rFonts w:ascii="Calibri" w:hAnsi="Calibri" w:cs="Calibri"/>
          <w:i/>
          <w:lang w:eastAsia="pl-PL"/>
        </w:rPr>
      </w:pPr>
    </w:p>
    <w:p w14:paraId="105BEBD0" w14:textId="31723DF7" w:rsidR="00663A60" w:rsidRDefault="00663A60" w:rsidP="009A0EE6">
      <w:pPr>
        <w:widowControl/>
        <w:tabs>
          <w:tab w:val="left" w:pos="284"/>
        </w:tabs>
        <w:autoSpaceDE/>
        <w:autoSpaceDN/>
        <w:jc w:val="right"/>
        <w:rPr>
          <w:rFonts w:ascii="Calibri" w:hAnsi="Calibri" w:cs="Calibri"/>
          <w:i/>
          <w:lang w:eastAsia="pl-PL"/>
        </w:rPr>
      </w:pPr>
    </w:p>
    <w:p w14:paraId="06BFF770" w14:textId="0D843AD7" w:rsidR="00663A60" w:rsidRDefault="00663A60" w:rsidP="009A0EE6">
      <w:pPr>
        <w:widowControl/>
        <w:tabs>
          <w:tab w:val="left" w:pos="284"/>
        </w:tabs>
        <w:autoSpaceDE/>
        <w:autoSpaceDN/>
        <w:jc w:val="right"/>
        <w:rPr>
          <w:rFonts w:ascii="Calibri" w:hAnsi="Calibri" w:cs="Calibri"/>
          <w:i/>
          <w:lang w:eastAsia="pl-PL"/>
        </w:rPr>
      </w:pPr>
    </w:p>
    <w:p w14:paraId="24D1F198" w14:textId="77777777" w:rsidR="00663A60" w:rsidRPr="009A0EE6" w:rsidRDefault="00663A60" w:rsidP="009A0EE6">
      <w:pPr>
        <w:widowControl/>
        <w:tabs>
          <w:tab w:val="left" w:pos="284"/>
        </w:tabs>
        <w:autoSpaceDE/>
        <w:autoSpaceDN/>
        <w:jc w:val="right"/>
        <w:rPr>
          <w:rFonts w:ascii="Calibri" w:hAnsi="Calibri" w:cs="Calibri"/>
          <w:i/>
          <w:lang w:eastAsia="pl-PL"/>
        </w:rPr>
      </w:pPr>
    </w:p>
    <w:p w14:paraId="329D696E" w14:textId="77777777" w:rsidR="009A0EE6" w:rsidRPr="009A0EE6" w:rsidRDefault="009A0EE6" w:rsidP="009A0EE6">
      <w:pPr>
        <w:widowControl/>
        <w:tabs>
          <w:tab w:val="left" w:pos="284"/>
        </w:tabs>
        <w:autoSpaceDE/>
        <w:autoSpaceDN/>
        <w:jc w:val="right"/>
        <w:rPr>
          <w:rFonts w:ascii="Calibri" w:hAnsi="Calibri" w:cs="Calibri"/>
          <w:i/>
          <w:lang w:eastAsia="pl-PL"/>
        </w:rPr>
      </w:pPr>
    </w:p>
    <w:p w14:paraId="5BE27EFF" w14:textId="77777777" w:rsidR="009A0EE6" w:rsidRPr="009A0EE6" w:rsidRDefault="009A0EE6" w:rsidP="009A0EE6">
      <w:pPr>
        <w:widowControl/>
        <w:autoSpaceDE/>
        <w:autoSpaceDN/>
        <w:ind w:firstLine="708"/>
        <w:jc w:val="right"/>
        <w:rPr>
          <w:rFonts w:ascii="Calibri" w:hAnsi="Calibri" w:cs="Calibri"/>
          <w:b/>
          <w:bCs/>
          <w:i/>
          <w:lang w:eastAsia="pl-PL"/>
        </w:rPr>
      </w:pPr>
      <w:r w:rsidRPr="009A0EE6">
        <w:rPr>
          <w:rFonts w:ascii="Calibri" w:hAnsi="Calibri" w:cs="Calibri"/>
          <w:b/>
          <w:bCs/>
          <w:i/>
          <w:lang w:eastAsia="pl-PL"/>
        </w:rPr>
        <w:t xml:space="preserve">Załącznik nr 1 do umowy do nr WA.263.45.2021.U </w:t>
      </w:r>
    </w:p>
    <w:p w14:paraId="1B2ED4E8" w14:textId="77777777" w:rsidR="009A0EE6" w:rsidRPr="009A0EE6" w:rsidRDefault="009A0EE6" w:rsidP="009A0EE6">
      <w:pPr>
        <w:widowControl/>
        <w:autoSpaceDE/>
        <w:autoSpaceDN/>
        <w:rPr>
          <w:rFonts w:ascii="Calibri" w:hAnsi="Calibri" w:cs="Calibri"/>
          <w:b/>
          <w:lang w:eastAsia="pl-PL"/>
        </w:rPr>
      </w:pPr>
    </w:p>
    <w:p w14:paraId="6EAA7AB5" w14:textId="77777777" w:rsidR="009A0EE6" w:rsidRPr="009A0EE6" w:rsidRDefault="009A0EE6" w:rsidP="009A0EE6">
      <w:pPr>
        <w:widowControl/>
        <w:tabs>
          <w:tab w:val="left" w:pos="284"/>
          <w:tab w:val="left" w:pos="426"/>
        </w:tabs>
        <w:autoSpaceDE/>
        <w:autoSpaceDN/>
        <w:jc w:val="center"/>
        <w:rPr>
          <w:rFonts w:ascii="Calibri" w:hAnsi="Calibri" w:cs="Calibri"/>
          <w:b/>
          <w:lang w:eastAsia="pl-PL"/>
        </w:rPr>
      </w:pPr>
      <w:r w:rsidRPr="009A0EE6">
        <w:rPr>
          <w:rFonts w:ascii="Calibri" w:hAnsi="Calibri" w:cs="Calibri"/>
          <w:b/>
          <w:lang w:eastAsia="pl-PL"/>
        </w:rPr>
        <w:t xml:space="preserve">Opis Przedmiotu zamówienia </w:t>
      </w:r>
    </w:p>
    <w:p w14:paraId="1D3254F6" w14:textId="77777777" w:rsidR="009A0EE6" w:rsidRPr="009A0EE6" w:rsidRDefault="009A0EE6" w:rsidP="009A0EE6">
      <w:pPr>
        <w:widowControl/>
        <w:tabs>
          <w:tab w:val="left" w:pos="284"/>
          <w:tab w:val="left" w:pos="426"/>
        </w:tabs>
        <w:autoSpaceDE/>
        <w:autoSpaceDN/>
        <w:jc w:val="center"/>
        <w:rPr>
          <w:rFonts w:ascii="Calibri" w:hAnsi="Calibri" w:cs="Calibri"/>
          <w:b/>
          <w:lang w:eastAsia="pl-PL"/>
        </w:rPr>
      </w:pPr>
    </w:p>
    <w:p w14:paraId="2EF227BA" w14:textId="77777777" w:rsidR="009A0EE6" w:rsidRPr="009A0EE6" w:rsidRDefault="009A0EE6" w:rsidP="009A0EE6">
      <w:pPr>
        <w:widowControl/>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Przedmiotem zamówienia jest dostawa przez Wykonawcę do siedziby Zamawiającego </w:t>
      </w:r>
      <w:r w:rsidRPr="009A0EE6">
        <w:rPr>
          <w:rFonts w:ascii="Calibri" w:hAnsi="Calibri" w:cs="Calibri"/>
          <w:lang w:eastAsia="pl-PL"/>
        </w:rPr>
        <w:br/>
        <w:t xml:space="preserve">i rozładunek w miejscu wskazanym przez Zamawiającego przedmiotu zamówienia opisanego </w:t>
      </w:r>
      <w:r w:rsidRPr="009A0EE6">
        <w:rPr>
          <w:rFonts w:ascii="Calibri" w:hAnsi="Calibri" w:cs="Calibri"/>
          <w:lang w:eastAsia="pl-PL"/>
        </w:rPr>
        <w:br/>
      </w:r>
      <w:r w:rsidRPr="009A0EE6">
        <w:rPr>
          <w:rFonts w:ascii="Calibri" w:hAnsi="Calibri" w:cs="Calibri"/>
          <w:b/>
          <w:lang w:eastAsia="pl-PL"/>
        </w:rPr>
        <w:t xml:space="preserve">w tabelach </w:t>
      </w:r>
      <w:r w:rsidRPr="009A0EE6">
        <w:rPr>
          <w:rFonts w:ascii="Calibri" w:hAnsi="Calibri" w:cs="Calibri"/>
          <w:lang w:eastAsia="pl-PL"/>
        </w:rPr>
        <w:t xml:space="preserve">w ramach jednej dostawy wraz z dokumentacją techniczną oferowanego sprzętu, instrukcjami Obsługi, kartami gwarancyjnymi, a także zapewnienie przez Wykonawcę gwarancji oraz autoryzowanego serwisu gwarancyjnego. W dostawie należy uwzględnić dodatkowo </w:t>
      </w:r>
      <w:r w:rsidRPr="009A0EE6">
        <w:rPr>
          <w:rFonts w:ascii="Calibri" w:hAnsi="Calibri" w:cs="Calibri"/>
          <w:u w:val="single"/>
          <w:lang w:eastAsia="pl-PL"/>
        </w:rPr>
        <w:t xml:space="preserve"> materiały eksploatacyjne do każdej sztuki zaoferowanego urządzenia</w:t>
      </w:r>
      <w:r w:rsidRPr="009A0EE6">
        <w:rPr>
          <w:rFonts w:ascii="Calibri" w:hAnsi="Calibri" w:cs="Calibri"/>
          <w:lang w:eastAsia="pl-PL"/>
        </w:rPr>
        <w:t xml:space="preserve">  tj. tonery, pojemniki na zużyte tonery poza zestawem startowym w urządzeniu.</w:t>
      </w:r>
    </w:p>
    <w:p w14:paraId="1AEAD38E" w14:textId="77777777" w:rsidR="009A0EE6" w:rsidRPr="009A0EE6" w:rsidRDefault="009A0EE6" w:rsidP="009A0EE6">
      <w:pPr>
        <w:widowControl/>
        <w:tabs>
          <w:tab w:val="left" w:pos="284"/>
          <w:tab w:val="left" w:pos="426"/>
        </w:tabs>
        <w:autoSpaceDE/>
        <w:autoSpaceDN/>
        <w:jc w:val="both"/>
        <w:rPr>
          <w:rFonts w:ascii="Calibri" w:hAnsi="Calibri" w:cs="Calibri"/>
          <w:lang w:eastAsia="pl-PL"/>
        </w:rPr>
      </w:pPr>
    </w:p>
    <w:p w14:paraId="3DC29EEA" w14:textId="77777777" w:rsidR="009A0EE6" w:rsidRPr="009A0EE6" w:rsidRDefault="009A0EE6" w:rsidP="009A0EE6">
      <w:pPr>
        <w:widowControl/>
        <w:tabs>
          <w:tab w:val="left" w:pos="284"/>
          <w:tab w:val="left" w:pos="426"/>
        </w:tabs>
        <w:autoSpaceDE/>
        <w:autoSpaceDN/>
        <w:jc w:val="both"/>
        <w:rPr>
          <w:rFonts w:ascii="Calibri" w:hAnsi="Calibri" w:cs="Calibri"/>
          <w:b/>
          <w:u w:val="single"/>
          <w:lang w:eastAsia="pl-PL"/>
        </w:rPr>
      </w:pPr>
      <w:r w:rsidRPr="009A0EE6">
        <w:rPr>
          <w:rFonts w:ascii="Calibri" w:hAnsi="Calibri" w:cs="Calibri"/>
          <w:lang w:eastAsia="pl-PL"/>
        </w:rPr>
        <w:t xml:space="preserve">Poniższe tabele przedstawiają wymagania minimalne jakie muszą zostać spełnione przez oferowany sprzęt.  </w:t>
      </w:r>
    </w:p>
    <w:p w14:paraId="6E5756EA" w14:textId="77777777" w:rsidR="009A0EE6" w:rsidRPr="009A0EE6" w:rsidRDefault="009A0EE6" w:rsidP="009A0EE6">
      <w:pPr>
        <w:widowControl/>
        <w:tabs>
          <w:tab w:val="left" w:pos="284"/>
          <w:tab w:val="left" w:pos="426"/>
        </w:tabs>
        <w:autoSpaceDE/>
        <w:autoSpaceDN/>
        <w:rPr>
          <w:rFonts w:ascii="Calibri" w:hAnsi="Calibri" w:cs="Calibri"/>
          <w:b/>
          <w:u w:val="single"/>
          <w:lang w:eastAsia="pl-PL"/>
        </w:rPr>
      </w:pPr>
      <w:r w:rsidRPr="009A0EE6">
        <w:rPr>
          <w:rFonts w:ascii="Calibri" w:hAnsi="Calibri" w:cs="Calibri"/>
          <w:b/>
          <w:u w:val="single"/>
          <w:lang w:eastAsia="pl-PL"/>
        </w:rPr>
        <w:t xml:space="preserve">Uwaga: </w:t>
      </w:r>
    </w:p>
    <w:p w14:paraId="27AE3C08"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O ile inaczej nie zaznaczono, wszelkie zapisy zawierające parametry techniczne należy odczytywać jako parametry minimalne,</w:t>
      </w:r>
    </w:p>
    <w:p w14:paraId="6241BD78"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0F0E9823"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9A0EE6">
        <w:rPr>
          <w:rFonts w:ascii="Calibri" w:hAnsi="Calibri" w:cs="Calibri"/>
          <w:lang w:eastAsia="pl-PL"/>
        </w:rPr>
        <w:t>Pzp</w:t>
      </w:r>
      <w:proofErr w:type="spellEnd"/>
      <w:r w:rsidRPr="009A0EE6">
        <w:rPr>
          <w:rFonts w:ascii="Calibri" w:hAnsi="Calibri" w:cs="Calibri"/>
          <w:lang w:eastAsia="pl-PL"/>
        </w:rPr>
        <w:t>, Zamawiający dopuszcza rozwiązania równoważne opisywanym, a wskazane powyżej odniesienia należy odczytywać z wyrazami „lub równoważne”.</w:t>
      </w:r>
    </w:p>
    <w:p w14:paraId="3DEF2DA3"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1BB6A587"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48F8E151"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Wszystkie komponenty muszą być objęte gwarancją producenta. Zamawiający wymaga, by sprzęt (oferowany model) pochodził z produkcji seryjnej.</w:t>
      </w:r>
    </w:p>
    <w:p w14:paraId="0EE8BFE3"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lastRenderedPageBreak/>
        <w:t xml:space="preserve"> Dostęp do najnowszych instrukcji sterowników i uaktualnień na stronie producenta realizowany poprzez podanie na dedykowanej stronie internetowej producenta numeru seryjnego lub modelu sprzętu – w ramach dostawy należy dołączyć link strony lub inny sposób realizacji powyższej funkcji. </w:t>
      </w:r>
    </w:p>
    <w:p w14:paraId="12162AAE"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Serwis urządzeń musi być realizowany u Zamawiającego przez Producenta lub Autoryzowanego Partnera Serwisowego Producenta </w:t>
      </w:r>
    </w:p>
    <w:p w14:paraId="77700610"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O ile w specyfikacji nie wskazano inaczej sprzęt (oferowany model) musi posiadać deklarację zgodności CE. Deklaracja producenta sprzętu zgodności z CE lub dokument równoważny.</w:t>
      </w:r>
    </w:p>
    <w:p w14:paraId="1FA57E23"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Do każdego sprzętu zostaną dołączone wszelkie niezbędne kable zasilające i sygnałowe, konieczne do prawidłowego podłączenia i uruchomienia dostarczonego sprzętu. </w:t>
      </w:r>
    </w:p>
    <w:p w14:paraId="2AE4D4F7"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Sprzęt musi być dostarczony w oryginalnych opakowaniach producenta, na których widoczne będzie logo i nazwa producenta, opis zawartości i numer katalogowy. </w:t>
      </w:r>
    </w:p>
    <w:p w14:paraId="27CACFD0"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2A932E5D"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Zamawiający nie dopuszcza okablowania wystającego poza obudowę sprzętu. Wszystkie elementy zintegrowane z urządzeniem muszą być podpięte wewnątrz obudowy i nie mogą mieć wystających przewodów łączących poza obudowę urządzenia.</w:t>
      </w:r>
    </w:p>
    <w:p w14:paraId="6B666A6B"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Minimalny okres gwarancji na dostarczony sprzęt jest nie krótszy niż: </w:t>
      </w:r>
      <w:r w:rsidRPr="009A0EE6">
        <w:rPr>
          <w:rFonts w:ascii="Calibri" w:hAnsi="Calibri" w:cs="Calibri"/>
          <w:b/>
          <w:bCs/>
          <w:lang w:eastAsia="pl-PL"/>
        </w:rPr>
        <w:t xml:space="preserve">36 miesięcy dla poz. 1- 2, 4, 6, 10 oraz nie krótszy niż 24 miesiące dla poz. 8-9 </w:t>
      </w:r>
      <w:r w:rsidRPr="009A0EE6">
        <w:rPr>
          <w:rFonts w:ascii="Calibri" w:hAnsi="Calibri" w:cs="Calibri"/>
          <w:lang w:eastAsia="pl-PL"/>
        </w:rPr>
        <w:t>od dnia podpisania protokołu odbioru końcowego. W przypadku zaoferowania przez Wykonawcę dłuższego okresu gwarancji jest on wiążący.</w:t>
      </w:r>
    </w:p>
    <w:p w14:paraId="530D7365"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Dostawa do siedziby Zamawiającego Warszawa, ul. Domaniewska 39a III piętro (winda w budynku), obejmuje wniesienie do pomieszczeń wskazanych przez Zamawiającego. </w:t>
      </w:r>
    </w:p>
    <w:p w14:paraId="4610D284"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Oferowany sprzęt musi spełniać wymagania dyrektywy ROHS 2011/65/UE z dnia 8 czerwca 2011 r. na temat zakazu użycia niebezpiecznych substancji w wyposażeniu elektrycznym i elektronicznym (</w:t>
      </w:r>
      <w:proofErr w:type="spellStart"/>
      <w:r w:rsidRPr="009A0EE6">
        <w:rPr>
          <w:rFonts w:ascii="Calibri" w:hAnsi="Calibri" w:cs="Calibri"/>
          <w:lang w:eastAsia="pl-PL"/>
        </w:rPr>
        <w:t>RoHS</w:t>
      </w:r>
      <w:proofErr w:type="spellEnd"/>
      <w:r w:rsidRPr="009A0EE6">
        <w:rPr>
          <w:rFonts w:ascii="Calibri" w:hAnsi="Calibri" w:cs="Calibri"/>
          <w:lang w:eastAsia="pl-PL"/>
        </w:rPr>
        <w:t xml:space="preserve"> - </w:t>
      </w:r>
      <w:proofErr w:type="spellStart"/>
      <w:r w:rsidRPr="009A0EE6">
        <w:rPr>
          <w:rFonts w:ascii="Calibri" w:hAnsi="Calibri" w:cs="Calibri"/>
          <w:lang w:eastAsia="pl-PL"/>
        </w:rPr>
        <w:t>restriction</w:t>
      </w:r>
      <w:proofErr w:type="spellEnd"/>
      <w:r w:rsidRPr="009A0EE6">
        <w:rPr>
          <w:rFonts w:ascii="Calibri" w:hAnsi="Calibri" w:cs="Calibri"/>
          <w:lang w:eastAsia="pl-PL"/>
        </w:rPr>
        <w:t xml:space="preserve"> of the </w:t>
      </w:r>
      <w:proofErr w:type="spellStart"/>
      <w:r w:rsidRPr="009A0EE6">
        <w:rPr>
          <w:rFonts w:ascii="Calibri" w:hAnsi="Calibri" w:cs="Calibri"/>
          <w:lang w:eastAsia="pl-PL"/>
        </w:rPr>
        <w:t>use</w:t>
      </w:r>
      <w:proofErr w:type="spellEnd"/>
      <w:r w:rsidRPr="009A0EE6">
        <w:rPr>
          <w:rFonts w:ascii="Calibri" w:hAnsi="Calibri" w:cs="Calibri"/>
          <w:lang w:eastAsia="pl-PL"/>
        </w:rPr>
        <w:t xml:space="preserve"> of </w:t>
      </w:r>
      <w:proofErr w:type="spellStart"/>
      <w:r w:rsidRPr="009A0EE6">
        <w:rPr>
          <w:rFonts w:ascii="Calibri" w:hAnsi="Calibri" w:cs="Calibri"/>
          <w:lang w:eastAsia="pl-PL"/>
        </w:rPr>
        <w:t>certain</w:t>
      </w:r>
      <w:proofErr w:type="spellEnd"/>
      <w:r w:rsidRPr="009A0EE6">
        <w:rPr>
          <w:rFonts w:ascii="Calibri" w:hAnsi="Calibri" w:cs="Calibri"/>
          <w:lang w:eastAsia="pl-PL"/>
        </w:rPr>
        <w:t xml:space="preserve"> </w:t>
      </w:r>
      <w:proofErr w:type="spellStart"/>
      <w:r w:rsidRPr="009A0EE6">
        <w:rPr>
          <w:rFonts w:ascii="Calibri" w:hAnsi="Calibri" w:cs="Calibri"/>
          <w:lang w:eastAsia="pl-PL"/>
        </w:rPr>
        <w:t>hazardous</w:t>
      </w:r>
      <w:proofErr w:type="spellEnd"/>
      <w:r w:rsidRPr="009A0EE6">
        <w:rPr>
          <w:rFonts w:ascii="Calibri" w:hAnsi="Calibri" w:cs="Calibri"/>
          <w:lang w:eastAsia="pl-PL"/>
        </w:rPr>
        <w:t xml:space="preserve"> </w:t>
      </w:r>
      <w:proofErr w:type="spellStart"/>
      <w:r w:rsidRPr="009A0EE6">
        <w:rPr>
          <w:rFonts w:ascii="Calibri" w:hAnsi="Calibri" w:cs="Calibri"/>
          <w:lang w:eastAsia="pl-PL"/>
        </w:rPr>
        <w:t>substances</w:t>
      </w:r>
      <w:proofErr w:type="spellEnd"/>
      <w:r w:rsidRPr="009A0EE6">
        <w:rPr>
          <w:rFonts w:ascii="Calibri" w:hAnsi="Calibri" w:cs="Calibri"/>
          <w:lang w:eastAsia="pl-PL"/>
        </w:rPr>
        <w:t>).</w:t>
      </w:r>
    </w:p>
    <w:p w14:paraId="0E68F037" w14:textId="77777777" w:rsidR="009A0EE6" w:rsidRPr="009A0EE6" w:rsidRDefault="009A0EE6" w:rsidP="00606A7C">
      <w:pPr>
        <w:widowControl/>
        <w:numPr>
          <w:ilvl w:val="0"/>
          <w:numId w:val="65"/>
        </w:numPr>
        <w:tabs>
          <w:tab w:val="left" w:pos="284"/>
          <w:tab w:val="left" w:pos="426"/>
        </w:tabs>
        <w:autoSpaceDE/>
        <w:autoSpaceDN/>
        <w:jc w:val="both"/>
        <w:rPr>
          <w:rFonts w:ascii="Calibri" w:hAnsi="Calibri" w:cs="Calibri"/>
          <w:lang w:eastAsia="pl-PL"/>
        </w:rPr>
      </w:pPr>
      <w:r w:rsidRPr="009A0EE6">
        <w:rPr>
          <w:rFonts w:ascii="Calibri" w:hAnsi="Calibri" w:cs="Calibri"/>
          <w:lang w:eastAsia="pl-PL"/>
        </w:rPr>
        <w:t xml:space="preserve">Oferowany sprzęt musi spełniać wymogi dyrektywy WEEE2 z dnia 14 sierpnia 2012 r. dotyczącej odpadów elektrycznych i elektronicznych. </w:t>
      </w:r>
    </w:p>
    <w:p w14:paraId="6AD434C9" w14:textId="77777777" w:rsidR="009A0EE6" w:rsidRPr="009A0EE6" w:rsidRDefault="009A0EE6" w:rsidP="00606A7C">
      <w:pPr>
        <w:widowControl/>
        <w:numPr>
          <w:ilvl w:val="0"/>
          <w:numId w:val="65"/>
        </w:numPr>
        <w:autoSpaceDE/>
        <w:autoSpaceDN/>
        <w:rPr>
          <w:rFonts w:ascii="Calibri" w:hAnsi="Calibri" w:cs="Calibri"/>
          <w:bCs/>
          <w:iCs/>
          <w:lang w:eastAsia="pl-PL"/>
        </w:rPr>
      </w:pPr>
      <w:r w:rsidRPr="009A0EE6">
        <w:rPr>
          <w:rFonts w:ascii="Calibri" w:hAnsi="Calibri" w:cs="Calibri"/>
          <w:bCs/>
          <w:iCs/>
          <w:lang w:eastAsia="pl-PL"/>
        </w:rPr>
        <w:t xml:space="preserve">Ilość zamawianego sprzętu: </w:t>
      </w:r>
    </w:p>
    <w:p w14:paraId="69F9F5CF" w14:textId="77777777" w:rsidR="009A0EE6" w:rsidRPr="009A0EE6" w:rsidRDefault="009A0EE6" w:rsidP="00606A7C">
      <w:pPr>
        <w:widowControl/>
        <w:numPr>
          <w:ilvl w:val="0"/>
          <w:numId w:val="65"/>
        </w:numPr>
        <w:tabs>
          <w:tab w:val="left" w:pos="284"/>
          <w:tab w:val="left" w:pos="426"/>
        </w:tabs>
        <w:autoSpaceDE/>
        <w:autoSpaceDN/>
        <w:ind w:left="0" w:firstLine="0"/>
        <w:jc w:val="both"/>
        <w:rPr>
          <w:rFonts w:ascii="Calibri" w:hAnsi="Calibri" w:cs="Calibri"/>
          <w:lang w:eastAsia="pl-PL"/>
        </w:rPr>
      </w:pPr>
      <w:r w:rsidRPr="009A0EE6">
        <w:rPr>
          <w:rFonts w:ascii="Calibri" w:hAnsi="Calibri" w:cs="Calibri"/>
          <w:b/>
          <w:iCs/>
          <w:lang w:eastAsia="pl-PL"/>
        </w:rPr>
        <w:t>Minimalne wymagania/parametry sprzętu:</w:t>
      </w:r>
    </w:p>
    <w:p w14:paraId="3557EA87" w14:textId="77777777" w:rsidR="009A0EE6" w:rsidRPr="009A0EE6" w:rsidRDefault="009A0EE6" w:rsidP="009A0EE6">
      <w:pPr>
        <w:widowControl/>
        <w:autoSpaceDE/>
        <w:autoSpaceDN/>
        <w:rPr>
          <w:rFonts w:ascii="Calibri" w:hAnsi="Calibri" w:cs="Calibri"/>
          <w:bCs/>
          <w:iCs/>
          <w:u w:val="single"/>
          <w:lang w:eastAsia="pl-PL"/>
        </w:rPr>
      </w:pPr>
      <w:r w:rsidRPr="009A0EE6">
        <w:rPr>
          <w:rFonts w:ascii="Calibri" w:hAnsi="Calibri" w:cs="Calibri"/>
          <w:bCs/>
          <w:iCs/>
          <w:u w:val="single"/>
          <w:lang w:eastAsia="pl-PL"/>
        </w:rPr>
        <w:t xml:space="preserve">Ilość zamawianego sprzętu: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6832"/>
        <w:gridCol w:w="1205"/>
      </w:tblGrid>
      <w:tr w:rsidR="009A0EE6" w:rsidRPr="009A0EE6" w14:paraId="1E6C0486" w14:textId="77777777" w:rsidTr="00446D19">
        <w:tc>
          <w:tcPr>
            <w:tcW w:w="598" w:type="dxa"/>
            <w:shd w:val="clear" w:color="auto" w:fill="auto"/>
          </w:tcPr>
          <w:p w14:paraId="08CD1F34"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 xml:space="preserve">Poz. </w:t>
            </w:r>
          </w:p>
        </w:tc>
        <w:tc>
          <w:tcPr>
            <w:tcW w:w="7023" w:type="dxa"/>
            <w:shd w:val="clear" w:color="auto" w:fill="auto"/>
          </w:tcPr>
          <w:p w14:paraId="4032BF6B"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Nazwa</w:t>
            </w:r>
          </w:p>
        </w:tc>
        <w:tc>
          <w:tcPr>
            <w:tcW w:w="1228" w:type="dxa"/>
            <w:shd w:val="clear" w:color="auto" w:fill="auto"/>
          </w:tcPr>
          <w:p w14:paraId="75E6482E"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Ilość</w:t>
            </w:r>
          </w:p>
        </w:tc>
      </w:tr>
      <w:tr w:rsidR="009A0EE6" w:rsidRPr="009A0EE6" w14:paraId="0EEB16B1" w14:textId="77777777" w:rsidTr="00446D19">
        <w:tc>
          <w:tcPr>
            <w:tcW w:w="598" w:type="dxa"/>
            <w:shd w:val="clear" w:color="auto" w:fill="auto"/>
          </w:tcPr>
          <w:p w14:paraId="30F64D3E"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1.</w:t>
            </w:r>
          </w:p>
        </w:tc>
        <w:tc>
          <w:tcPr>
            <w:tcW w:w="7023" w:type="dxa"/>
            <w:shd w:val="clear" w:color="auto" w:fill="auto"/>
          </w:tcPr>
          <w:p w14:paraId="73FDFEB7" w14:textId="77777777" w:rsidR="009A0EE6" w:rsidRPr="009A0EE6" w:rsidRDefault="009A0EE6" w:rsidP="009A0EE6">
            <w:pPr>
              <w:widowControl/>
              <w:autoSpaceDE/>
              <w:autoSpaceDN/>
              <w:rPr>
                <w:rFonts w:ascii="Calibri" w:hAnsi="Calibri" w:cs="Calibri"/>
                <w:bCs/>
                <w:iCs/>
                <w:lang w:eastAsia="pl-PL"/>
              </w:rPr>
            </w:pPr>
            <w:r w:rsidRPr="009A0EE6">
              <w:rPr>
                <w:rFonts w:ascii="Calibri" w:hAnsi="Calibri" w:cs="Calibri"/>
                <w:bCs/>
                <w:iCs/>
                <w:lang w:eastAsia="pl-PL"/>
              </w:rPr>
              <w:t xml:space="preserve">Skaner </w:t>
            </w:r>
          </w:p>
        </w:tc>
        <w:tc>
          <w:tcPr>
            <w:tcW w:w="1228" w:type="dxa"/>
            <w:shd w:val="clear" w:color="auto" w:fill="auto"/>
          </w:tcPr>
          <w:p w14:paraId="72219F59"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1</w:t>
            </w:r>
          </w:p>
        </w:tc>
      </w:tr>
      <w:tr w:rsidR="009A0EE6" w:rsidRPr="009A0EE6" w14:paraId="3A969ECD" w14:textId="77777777" w:rsidTr="00446D19">
        <w:tc>
          <w:tcPr>
            <w:tcW w:w="598" w:type="dxa"/>
            <w:shd w:val="clear" w:color="auto" w:fill="auto"/>
          </w:tcPr>
          <w:p w14:paraId="6BD2336E"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 xml:space="preserve">2. </w:t>
            </w:r>
          </w:p>
        </w:tc>
        <w:tc>
          <w:tcPr>
            <w:tcW w:w="7023" w:type="dxa"/>
            <w:shd w:val="clear" w:color="auto" w:fill="auto"/>
          </w:tcPr>
          <w:p w14:paraId="7A0BE676"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lang w:eastAsia="pl-PL"/>
              </w:rPr>
              <w:t>Drukarka laserowa monochromatyczna</w:t>
            </w:r>
          </w:p>
        </w:tc>
        <w:tc>
          <w:tcPr>
            <w:tcW w:w="1228" w:type="dxa"/>
            <w:shd w:val="clear" w:color="auto" w:fill="auto"/>
          </w:tcPr>
          <w:p w14:paraId="35954576"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3</w:t>
            </w:r>
          </w:p>
        </w:tc>
      </w:tr>
      <w:tr w:rsidR="009A0EE6" w:rsidRPr="009A0EE6" w14:paraId="58F8D38F" w14:textId="77777777" w:rsidTr="00446D19">
        <w:tc>
          <w:tcPr>
            <w:tcW w:w="598" w:type="dxa"/>
            <w:shd w:val="clear" w:color="auto" w:fill="auto"/>
          </w:tcPr>
          <w:p w14:paraId="3F56FDA2"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 xml:space="preserve">3. </w:t>
            </w:r>
          </w:p>
        </w:tc>
        <w:tc>
          <w:tcPr>
            <w:tcW w:w="7023" w:type="dxa"/>
            <w:shd w:val="clear" w:color="auto" w:fill="auto"/>
          </w:tcPr>
          <w:p w14:paraId="074CFD8E"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lang w:eastAsia="pl-PL"/>
              </w:rPr>
              <w:t>Oryginalne tonery do drukarki wskazanej w poz. 2 wraz z pojemnikami na zużyte tonery (szt.)</w:t>
            </w:r>
          </w:p>
        </w:tc>
        <w:tc>
          <w:tcPr>
            <w:tcW w:w="1228" w:type="dxa"/>
            <w:shd w:val="clear" w:color="auto" w:fill="auto"/>
          </w:tcPr>
          <w:p w14:paraId="2FA7F1ED"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9</w:t>
            </w:r>
          </w:p>
        </w:tc>
      </w:tr>
      <w:tr w:rsidR="009A0EE6" w:rsidRPr="009A0EE6" w14:paraId="2C0C3183" w14:textId="77777777" w:rsidTr="00446D19">
        <w:tc>
          <w:tcPr>
            <w:tcW w:w="598" w:type="dxa"/>
            <w:shd w:val="clear" w:color="auto" w:fill="auto"/>
          </w:tcPr>
          <w:p w14:paraId="5CD8F335"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 xml:space="preserve">4. </w:t>
            </w:r>
          </w:p>
        </w:tc>
        <w:tc>
          <w:tcPr>
            <w:tcW w:w="7023" w:type="dxa"/>
            <w:shd w:val="clear" w:color="auto" w:fill="auto"/>
          </w:tcPr>
          <w:p w14:paraId="09F7256E"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lang w:eastAsia="pl-PL"/>
              </w:rPr>
              <w:t>Drukarka laserowa monochromatyczna</w:t>
            </w:r>
          </w:p>
        </w:tc>
        <w:tc>
          <w:tcPr>
            <w:tcW w:w="1228" w:type="dxa"/>
            <w:shd w:val="clear" w:color="auto" w:fill="auto"/>
          </w:tcPr>
          <w:p w14:paraId="69639306"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1</w:t>
            </w:r>
          </w:p>
        </w:tc>
      </w:tr>
      <w:tr w:rsidR="009A0EE6" w:rsidRPr="009A0EE6" w14:paraId="750BD44F" w14:textId="77777777" w:rsidTr="00446D19">
        <w:tc>
          <w:tcPr>
            <w:tcW w:w="598" w:type="dxa"/>
            <w:shd w:val="clear" w:color="auto" w:fill="auto"/>
          </w:tcPr>
          <w:p w14:paraId="6AD42A61"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 xml:space="preserve">5. </w:t>
            </w:r>
          </w:p>
        </w:tc>
        <w:tc>
          <w:tcPr>
            <w:tcW w:w="7023" w:type="dxa"/>
            <w:shd w:val="clear" w:color="auto" w:fill="auto"/>
          </w:tcPr>
          <w:p w14:paraId="686AC97E"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lang w:eastAsia="pl-PL"/>
              </w:rPr>
              <w:t>Oryginalne tonery do drukarki wskazanej w poz. 4 wraz z pojemnikami na zużyte tonery (szt.)</w:t>
            </w:r>
          </w:p>
        </w:tc>
        <w:tc>
          <w:tcPr>
            <w:tcW w:w="1228" w:type="dxa"/>
            <w:shd w:val="clear" w:color="auto" w:fill="auto"/>
          </w:tcPr>
          <w:p w14:paraId="63C0C328"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2</w:t>
            </w:r>
          </w:p>
        </w:tc>
      </w:tr>
      <w:tr w:rsidR="009A0EE6" w:rsidRPr="009A0EE6" w14:paraId="17D2DF37" w14:textId="77777777" w:rsidTr="00446D19">
        <w:tc>
          <w:tcPr>
            <w:tcW w:w="598" w:type="dxa"/>
            <w:shd w:val="clear" w:color="auto" w:fill="auto"/>
          </w:tcPr>
          <w:p w14:paraId="61DCC16D"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 xml:space="preserve">6. </w:t>
            </w:r>
          </w:p>
        </w:tc>
        <w:tc>
          <w:tcPr>
            <w:tcW w:w="7023" w:type="dxa"/>
            <w:shd w:val="clear" w:color="auto" w:fill="auto"/>
          </w:tcPr>
          <w:p w14:paraId="6CF54DA2"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color w:val="000000"/>
                <w:lang w:eastAsia="pl-PL"/>
              </w:rPr>
              <w:t>Urządzenie wielofunkcyjne laserowe kolorowe A4</w:t>
            </w:r>
          </w:p>
        </w:tc>
        <w:tc>
          <w:tcPr>
            <w:tcW w:w="1228" w:type="dxa"/>
            <w:shd w:val="clear" w:color="auto" w:fill="auto"/>
          </w:tcPr>
          <w:p w14:paraId="19B0344B"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1</w:t>
            </w:r>
          </w:p>
        </w:tc>
      </w:tr>
      <w:tr w:rsidR="009A0EE6" w:rsidRPr="009A0EE6" w14:paraId="52A03064" w14:textId="77777777" w:rsidTr="00446D19">
        <w:tc>
          <w:tcPr>
            <w:tcW w:w="598" w:type="dxa"/>
            <w:shd w:val="clear" w:color="auto" w:fill="auto"/>
          </w:tcPr>
          <w:p w14:paraId="0FC9FCC7"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7.</w:t>
            </w:r>
          </w:p>
        </w:tc>
        <w:tc>
          <w:tcPr>
            <w:tcW w:w="7023" w:type="dxa"/>
            <w:shd w:val="clear" w:color="auto" w:fill="auto"/>
          </w:tcPr>
          <w:p w14:paraId="52F30FD2"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color w:val="000000"/>
                <w:lang w:eastAsia="pl-PL"/>
              </w:rPr>
              <w:t>Zestaw tonerów do urządzenia wielofunkcyjnego wskazane w poz. 6 (zestaw – czarny +kolorowe) wraz z pojemnikami na zużyte tonery</w:t>
            </w:r>
          </w:p>
        </w:tc>
        <w:tc>
          <w:tcPr>
            <w:tcW w:w="1228" w:type="dxa"/>
            <w:shd w:val="clear" w:color="auto" w:fill="auto"/>
          </w:tcPr>
          <w:p w14:paraId="51B2C79A"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3</w:t>
            </w:r>
          </w:p>
        </w:tc>
      </w:tr>
      <w:tr w:rsidR="009A0EE6" w:rsidRPr="009A0EE6" w14:paraId="7B3D5077" w14:textId="77777777" w:rsidTr="00446D19">
        <w:tc>
          <w:tcPr>
            <w:tcW w:w="598" w:type="dxa"/>
            <w:shd w:val="clear" w:color="auto" w:fill="auto"/>
          </w:tcPr>
          <w:p w14:paraId="666D572D"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8.</w:t>
            </w:r>
          </w:p>
        </w:tc>
        <w:tc>
          <w:tcPr>
            <w:tcW w:w="7023" w:type="dxa"/>
            <w:shd w:val="clear" w:color="auto" w:fill="auto"/>
          </w:tcPr>
          <w:p w14:paraId="0BB633F1" w14:textId="77777777" w:rsidR="009A0EE6" w:rsidRPr="009A0EE6" w:rsidRDefault="009A0EE6" w:rsidP="009A0EE6">
            <w:pPr>
              <w:widowControl/>
              <w:autoSpaceDE/>
              <w:autoSpaceDN/>
              <w:rPr>
                <w:rFonts w:ascii="Calibri" w:hAnsi="Calibri" w:cs="Calibri"/>
                <w:bCs/>
                <w:iCs/>
                <w:lang w:eastAsia="pl-PL"/>
              </w:rPr>
            </w:pPr>
            <w:r w:rsidRPr="009A0EE6">
              <w:rPr>
                <w:rFonts w:ascii="Calibri" w:hAnsi="Calibri" w:cs="Calibri"/>
                <w:bCs/>
                <w:iCs/>
                <w:lang w:eastAsia="pl-PL"/>
              </w:rPr>
              <w:t xml:space="preserve">Niszczarka </w:t>
            </w:r>
          </w:p>
        </w:tc>
        <w:tc>
          <w:tcPr>
            <w:tcW w:w="1228" w:type="dxa"/>
            <w:shd w:val="clear" w:color="auto" w:fill="auto"/>
          </w:tcPr>
          <w:p w14:paraId="67F348D0"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2</w:t>
            </w:r>
          </w:p>
        </w:tc>
      </w:tr>
      <w:tr w:rsidR="009A0EE6" w:rsidRPr="009A0EE6" w14:paraId="5D843D21" w14:textId="77777777" w:rsidTr="00446D19">
        <w:tc>
          <w:tcPr>
            <w:tcW w:w="598" w:type="dxa"/>
            <w:shd w:val="clear" w:color="auto" w:fill="auto"/>
          </w:tcPr>
          <w:p w14:paraId="7A44DD90"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9.</w:t>
            </w:r>
          </w:p>
        </w:tc>
        <w:tc>
          <w:tcPr>
            <w:tcW w:w="7023" w:type="dxa"/>
            <w:shd w:val="clear" w:color="auto" w:fill="auto"/>
          </w:tcPr>
          <w:p w14:paraId="3EF4D2BA" w14:textId="77777777" w:rsidR="009A0EE6" w:rsidRPr="009A0EE6" w:rsidRDefault="009A0EE6" w:rsidP="009A0EE6">
            <w:pPr>
              <w:widowControl/>
              <w:autoSpaceDE/>
              <w:autoSpaceDN/>
              <w:rPr>
                <w:rFonts w:ascii="Calibri" w:hAnsi="Calibri" w:cs="Calibri"/>
                <w:bCs/>
                <w:iCs/>
                <w:lang w:eastAsia="pl-PL"/>
              </w:rPr>
            </w:pPr>
            <w:r w:rsidRPr="009A0EE6">
              <w:rPr>
                <w:rFonts w:ascii="Calibri" w:hAnsi="Calibri" w:cs="Calibri"/>
                <w:bCs/>
                <w:iCs/>
                <w:lang w:eastAsia="pl-PL"/>
              </w:rPr>
              <w:t xml:space="preserve">Niszczarka </w:t>
            </w:r>
          </w:p>
        </w:tc>
        <w:tc>
          <w:tcPr>
            <w:tcW w:w="1228" w:type="dxa"/>
            <w:shd w:val="clear" w:color="auto" w:fill="auto"/>
          </w:tcPr>
          <w:p w14:paraId="5144F552"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1</w:t>
            </w:r>
          </w:p>
        </w:tc>
      </w:tr>
      <w:tr w:rsidR="009A0EE6" w:rsidRPr="009A0EE6" w14:paraId="180616CE" w14:textId="77777777" w:rsidTr="00446D19">
        <w:tc>
          <w:tcPr>
            <w:tcW w:w="598" w:type="dxa"/>
            <w:shd w:val="clear" w:color="auto" w:fill="auto"/>
          </w:tcPr>
          <w:p w14:paraId="3529FBDF"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lastRenderedPageBreak/>
              <w:t>10</w:t>
            </w:r>
          </w:p>
        </w:tc>
        <w:tc>
          <w:tcPr>
            <w:tcW w:w="7023" w:type="dxa"/>
            <w:shd w:val="clear" w:color="auto" w:fill="auto"/>
          </w:tcPr>
          <w:p w14:paraId="26B06E88"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color w:val="000000"/>
                <w:lang w:eastAsia="pl-PL"/>
              </w:rPr>
              <w:t>Urządzenie wielofunkcyjne kopiowanie, skanowanie, drukowanie</w:t>
            </w:r>
          </w:p>
        </w:tc>
        <w:tc>
          <w:tcPr>
            <w:tcW w:w="1228" w:type="dxa"/>
            <w:shd w:val="clear" w:color="auto" w:fill="auto"/>
          </w:tcPr>
          <w:p w14:paraId="598D2D0C"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2</w:t>
            </w:r>
          </w:p>
        </w:tc>
      </w:tr>
      <w:tr w:rsidR="009A0EE6" w:rsidRPr="009A0EE6" w14:paraId="16B02D92" w14:textId="77777777" w:rsidTr="00446D19">
        <w:tc>
          <w:tcPr>
            <w:tcW w:w="598" w:type="dxa"/>
            <w:shd w:val="clear" w:color="auto" w:fill="auto"/>
          </w:tcPr>
          <w:p w14:paraId="3CA59076"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11</w:t>
            </w:r>
          </w:p>
        </w:tc>
        <w:tc>
          <w:tcPr>
            <w:tcW w:w="7023" w:type="dxa"/>
            <w:shd w:val="clear" w:color="auto" w:fill="auto"/>
          </w:tcPr>
          <w:p w14:paraId="36A3DE7A"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color w:val="000000"/>
                <w:lang w:eastAsia="pl-PL"/>
              </w:rPr>
              <w:t>Oryginalne tonery do urządzenia wielofunkcyjnego  wskazanego  w poz. 10 wraz z pojemnikami na zużyte tonery (szt.)</w:t>
            </w:r>
          </w:p>
        </w:tc>
        <w:tc>
          <w:tcPr>
            <w:tcW w:w="1228" w:type="dxa"/>
            <w:shd w:val="clear" w:color="auto" w:fill="auto"/>
          </w:tcPr>
          <w:p w14:paraId="479ABF78" w14:textId="77777777" w:rsidR="009A0EE6" w:rsidRPr="009A0EE6" w:rsidRDefault="009A0EE6" w:rsidP="009A0EE6">
            <w:pPr>
              <w:widowControl/>
              <w:autoSpaceDE/>
              <w:autoSpaceDN/>
              <w:rPr>
                <w:rFonts w:ascii="Calibri" w:hAnsi="Calibri" w:cs="Calibri"/>
                <w:b/>
                <w:iCs/>
                <w:lang w:eastAsia="pl-PL"/>
              </w:rPr>
            </w:pPr>
            <w:r w:rsidRPr="009A0EE6">
              <w:rPr>
                <w:rFonts w:ascii="Calibri" w:hAnsi="Calibri" w:cs="Calibri"/>
                <w:b/>
                <w:iCs/>
                <w:lang w:eastAsia="pl-PL"/>
              </w:rPr>
              <w:t>6</w:t>
            </w:r>
          </w:p>
        </w:tc>
      </w:tr>
    </w:tbl>
    <w:p w14:paraId="7FD0FEBF" w14:textId="77777777" w:rsidR="009A0EE6" w:rsidRPr="009A0EE6" w:rsidRDefault="009A0EE6" w:rsidP="009A0EE6">
      <w:pPr>
        <w:widowControl/>
        <w:autoSpaceDE/>
        <w:autoSpaceDN/>
        <w:ind w:firstLine="708"/>
        <w:rPr>
          <w:rFonts w:ascii="Calibri" w:hAnsi="Calibri" w:cs="Calibri"/>
          <w:b/>
          <w:iCs/>
          <w:lang w:eastAsia="pl-PL"/>
        </w:rPr>
      </w:pPr>
    </w:p>
    <w:p w14:paraId="0FC9D4E2" w14:textId="77777777" w:rsidR="009A0EE6" w:rsidRPr="009A0EE6" w:rsidRDefault="009A0EE6" w:rsidP="009A0EE6">
      <w:pPr>
        <w:widowControl/>
        <w:autoSpaceDE/>
        <w:autoSpaceDN/>
        <w:ind w:firstLine="708"/>
        <w:rPr>
          <w:rFonts w:ascii="Calibri" w:hAnsi="Calibri" w:cs="Calibri"/>
          <w:b/>
          <w:iCs/>
          <w:lang w:eastAsia="pl-PL"/>
        </w:rPr>
      </w:pPr>
    </w:p>
    <w:p w14:paraId="4CF8A05E" w14:textId="77777777" w:rsidR="009A0EE6" w:rsidRPr="009A0EE6" w:rsidRDefault="009A0EE6" w:rsidP="009A0EE6">
      <w:pPr>
        <w:widowControl/>
        <w:autoSpaceDE/>
        <w:autoSpaceDN/>
        <w:rPr>
          <w:rFonts w:ascii="Calibri" w:hAnsi="Calibri" w:cs="Calibri"/>
          <w:bCs/>
          <w:iCs/>
          <w:strike/>
          <w:lang w:eastAsia="pl-PL"/>
        </w:rPr>
      </w:pPr>
    </w:p>
    <w:p w14:paraId="792D0DD0" w14:textId="77777777" w:rsidR="009A0EE6" w:rsidRPr="009A0EE6" w:rsidRDefault="009A0EE6" w:rsidP="009A0EE6">
      <w:pPr>
        <w:widowControl/>
        <w:autoSpaceDE/>
        <w:autoSpaceDN/>
        <w:ind w:firstLine="708"/>
        <w:rPr>
          <w:rFonts w:ascii="Calibri" w:hAnsi="Calibri" w:cs="Calibri"/>
          <w:b/>
          <w:iCs/>
          <w:lang w:eastAsia="pl-PL"/>
        </w:rPr>
      </w:pPr>
    </w:p>
    <w:p w14:paraId="5077D255" w14:textId="77777777" w:rsidR="009A0EE6" w:rsidRPr="009A0EE6" w:rsidRDefault="009A0EE6" w:rsidP="009A0EE6">
      <w:pPr>
        <w:widowControl/>
        <w:autoSpaceDE/>
        <w:autoSpaceDN/>
        <w:ind w:firstLine="708"/>
        <w:rPr>
          <w:rFonts w:ascii="Calibri" w:hAnsi="Calibri" w:cs="Calibri"/>
          <w:b/>
          <w:iCs/>
          <w:lang w:eastAsia="pl-PL"/>
        </w:rPr>
      </w:pPr>
    </w:p>
    <w:p w14:paraId="1FCCE4C4" w14:textId="77777777" w:rsidR="009A0EE6" w:rsidRPr="009A0EE6" w:rsidRDefault="009A0EE6" w:rsidP="009A0EE6">
      <w:pPr>
        <w:widowControl/>
        <w:autoSpaceDE/>
        <w:autoSpaceDN/>
        <w:ind w:firstLine="708"/>
        <w:rPr>
          <w:rFonts w:ascii="Calibri" w:hAnsi="Calibri" w:cs="Calibri"/>
          <w:b/>
          <w:iCs/>
          <w:lang w:eastAsia="pl-PL"/>
        </w:rPr>
      </w:pPr>
    </w:p>
    <w:p w14:paraId="1270FD89" w14:textId="77777777" w:rsidR="009A0EE6" w:rsidRPr="009A0EE6" w:rsidRDefault="009A0EE6" w:rsidP="009A0EE6">
      <w:pPr>
        <w:widowControl/>
        <w:autoSpaceDE/>
        <w:autoSpaceDN/>
        <w:spacing w:after="200"/>
        <w:jc w:val="right"/>
        <w:rPr>
          <w:rFonts w:ascii="Calibri" w:hAnsi="Calibri" w:cs="Calibri"/>
          <w:b/>
          <w:bCs/>
          <w:lang w:eastAsia="pl-PL"/>
        </w:rPr>
      </w:pPr>
    </w:p>
    <w:p w14:paraId="13BB2B71" w14:textId="77777777" w:rsidR="009A0EE6" w:rsidRPr="009A0EE6" w:rsidRDefault="009A0EE6" w:rsidP="009A0EE6">
      <w:pPr>
        <w:widowControl/>
        <w:autoSpaceDE/>
        <w:autoSpaceDN/>
        <w:spacing w:line="276" w:lineRule="auto"/>
        <w:rPr>
          <w:rFonts w:ascii="Calibri" w:hAnsi="Calibri" w:cs="Calibri"/>
          <w:i/>
          <w:iCs/>
          <w:lang w:eastAsia="pl-PL"/>
        </w:rPr>
        <w:sectPr w:rsidR="009A0EE6" w:rsidRPr="009A0EE6" w:rsidSect="0005124B">
          <w:footerReference w:type="default" r:id="rId13"/>
          <w:footnotePr>
            <w:pos w:val="beneathText"/>
            <w:numRestart w:val="eachPage"/>
          </w:footnotePr>
          <w:endnotePr>
            <w:numFmt w:val="decimal"/>
          </w:endnotePr>
          <w:pgSz w:w="11905" w:h="16837"/>
          <w:pgMar w:top="709" w:right="1843" w:bottom="1417" w:left="1417" w:header="708" w:footer="956" w:gutter="0"/>
          <w:cols w:space="708"/>
          <w:docGrid w:linePitch="360"/>
        </w:sectPr>
      </w:pPr>
      <w:r w:rsidRPr="009A0EE6">
        <w:rPr>
          <w:rFonts w:ascii="Calibri" w:hAnsi="Calibri" w:cs="Calibri"/>
          <w:i/>
          <w:iCs/>
          <w:lang w:eastAsia="pl-PL"/>
        </w:rPr>
        <w:t xml:space="preserve"> </w:t>
      </w:r>
    </w:p>
    <w:p w14:paraId="0E7E4A26" w14:textId="77777777" w:rsidR="009A0EE6" w:rsidRPr="009A0EE6" w:rsidRDefault="009A0EE6" w:rsidP="009A0EE6">
      <w:pPr>
        <w:widowControl/>
        <w:tabs>
          <w:tab w:val="left" w:pos="284"/>
          <w:tab w:val="left" w:pos="426"/>
        </w:tabs>
        <w:autoSpaceDE/>
        <w:autoSpaceDN/>
        <w:rPr>
          <w:rFonts w:ascii="Calibri" w:hAnsi="Calibri" w:cs="Calibri"/>
          <w:color w:val="000000"/>
          <w:lang w:eastAsia="pl-PL"/>
        </w:rPr>
      </w:pPr>
    </w:p>
    <w:tbl>
      <w:tblPr>
        <w:tblW w:w="14366" w:type="dxa"/>
        <w:tblInd w:w="354" w:type="dxa"/>
        <w:tblCellMar>
          <w:left w:w="70" w:type="dxa"/>
          <w:right w:w="70" w:type="dxa"/>
        </w:tblCellMar>
        <w:tblLook w:val="04A0" w:firstRow="1" w:lastRow="0" w:firstColumn="1" w:lastColumn="0" w:noHBand="0" w:noVBand="1"/>
      </w:tblPr>
      <w:tblGrid>
        <w:gridCol w:w="14366"/>
      </w:tblGrid>
      <w:tr w:rsidR="009A0EE6" w:rsidRPr="009A0EE6" w14:paraId="0E131C96" w14:textId="77777777" w:rsidTr="00446D19">
        <w:trPr>
          <w:trHeight w:val="300"/>
        </w:trPr>
        <w:tc>
          <w:tcPr>
            <w:tcW w:w="14366" w:type="dxa"/>
            <w:tcBorders>
              <w:top w:val="nil"/>
              <w:left w:val="nil"/>
              <w:bottom w:val="nil"/>
              <w:right w:val="nil"/>
            </w:tcBorders>
            <w:shd w:val="clear" w:color="auto" w:fill="auto"/>
            <w:noWrap/>
            <w:vAlign w:val="bottom"/>
            <w:hideMark/>
          </w:tcPr>
          <w:p w14:paraId="1DEF3AD8"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Poz. 1</w:t>
            </w:r>
          </w:p>
          <w:tbl>
            <w:tblPr>
              <w:tblW w:w="10740" w:type="dxa"/>
              <w:tblCellMar>
                <w:left w:w="70" w:type="dxa"/>
                <w:right w:w="70" w:type="dxa"/>
              </w:tblCellMar>
              <w:tblLook w:val="04A0" w:firstRow="1" w:lastRow="0" w:firstColumn="1" w:lastColumn="0" w:noHBand="0" w:noVBand="1"/>
            </w:tblPr>
            <w:tblGrid>
              <w:gridCol w:w="3800"/>
              <w:gridCol w:w="6940"/>
            </w:tblGrid>
            <w:tr w:rsidR="009A0EE6" w:rsidRPr="009A0EE6" w14:paraId="1363028F" w14:textId="77777777" w:rsidTr="00446D19">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7DB13C4B" w14:textId="77777777" w:rsidR="009A0EE6" w:rsidRPr="009A0EE6" w:rsidRDefault="009A0EE6" w:rsidP="009A0EE6">
                  <w:pPr>
                    <w:widowControl/>
                    <w:autoSpaceDE/>
                    <w:autoSpaceDN/>
                    <w:rPr>
                      <w:rFonts w:ascii="Calibri" w:hAnsi="Calibri" w:cs="Calibri"/>
                      <w:b/>
                      <w:bCs/>
                      <w:lang w:eastAsia="pl-PL"/>
                    </w:rPr>
                  </w:pPr>
                  <w:r w:rsidRPr="009A0EE6">
                    <w:rPr>
                      <w:rFonts w:ascii="Calibri" w:hAnsi="Calibri" w:cs="Calibri"/>
                      <w:b/>
                      <w:bCs/>
                      <w:lang w:eastAsia="pl-PL"/>
                    </w:rPr>
                    <w:t>Skaner przenośny kompaktowy format A4</w:t>
                  </w:r>
                </w:p>
              </w:tc>
            </w:tr>
            <w:tr w:rsidR="009A0EE6" w:rsidRPr="009A0EE6" w14:paraId="0320DA16" w14:textId="77777777" w:rsidTr="00446D19">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5865DE6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5712B11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w:t>
                  </w:r>
                </w:p>
              </w:tc>
            </w:tr>
            <w:tr w:rsidR="009A0EE6" w:rsidRPr="009A0EE6" w14:paraId="21DCB02D"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E5B34D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Technologia skanowania</w:t>
                  </w:r>
                </w:p>
              </w:tc>
              <w:tc>
                <w:tcPr>
                  <w:tcW w:w="6940" w:type="dxa"/>
                  <w:tcBorders>
                    <w:top w:val="nil"/>
                    <w:left w:val="nil"/>
                    <w:bottom w:val="single" w:sz="4" w:space="0" w:color="auto"/>
                    <w:right w:val="single" w:sz="4" w:space="0" w:color="auto"/>
                  </w:tcBorders>
                  <w:shd w:val="clear" w:color="auto" w:fill="auto"/>
                  <w:hideMark/>
                </w:tcPr>
                <w:p w14:paraId="2C06F47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skanowanie dwustronne jednoprzebiegowe</w:t>
                  </w:r>
                </w:p>
              </w:tc>
            </w:tr>
            <w:tr w:rsidR="009A0EE6" w:rsidRPr="009A0EE6" w14:paraId="362AD223"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A5F845E"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Szybkość skanowania kolorowego A4</w:t>
                  </w:r>
                </w:p>
              </w:tc>
              <w:tc>
                <w:tcPr>
                  <w:tcW w:w="6940" w:type="dxa"/>
                  <w:tcBorders>
                    <w:top w:val="nil"/>
                    <w:left w:val="nil"/>
                    <w:bottom w:val="single" w:sz="4" w:space="0" w:color="auto"/>
                    <w:right w:val="single" w:sz="4" w:space="0" w:color="auto"/>
                  </w:tcBorders>
                  <w:shd w:val="clear" w:color="auto" w:fill="auto"/>
                  <w:hideMark/>
                </w:tcPr>
                <w:p w14:paraId="2D65D1B5"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20 </w:t>
                  </w:r>
                  <w:proofErr w:type="spellStart"/>
                  <w:r w:rsidRPr="009A0EE6">
                    <w:rPr>
                      <w:rFonts w:ascii="Calibri" w:hAnsi="Calibri" w:cs="Calibri"/>
                      <w:lang w:eastAsia="pl-PL"/>
                    </w:rPr>
                    <w:t>str</w:t>
                  </w:r>
                  <w:proofErr w:type="spellEnd"/>
                  <w:r w:rsidRPr="009A0EE6">
                    <w:rPr>
                      <w:rFonts w:ascii="Calibri" w:hAnsi="Calibri" w:cs="Calibri"/>
                      <w:lang w:eastAsia="pl-PL"/>
                    </w:rPr>
                    <w:t xml:space="preserve"> na minutę</w:t>
                  </w:r>
                </w:p>
              </w:tc>
            </w:tr>
            <w:tr w:rsidR="009A0EE6" w:rsidRPr="009A0EE6" w14:paraId="1410F537"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23CC6A3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Rozdzielczość skanowania z podajnika ADF</w:t>
                  </w:r>
                </w:p>
              </w:tc>
              <w:tc>
                <w:tcPr>
                  <w:tcW w:w="6940" w:type="dxa"/>
                  <w:tcBorders>
                    <w:top w:val="nil"/>
                    <w:left w:val="nil"/>
                    <w:bottom w:val="single" w:sz="4" w:space="0" w:color="auto"/>
                    <w:right w:val="single" w:sz="4" w:space="0" w:color="auto"/>
                  </w:tcBorders>
                  <w:shd w:val="clear" w:color="auto" w:fill="auto"/>
                  <w:hideMark/>
                </w:tcPr>
                <w:p w14:paraId="7412E61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600x600 </w:t>
                  </w:r>
                  <w:proofErr w:type="spellStart"/>
                  <w:r w:rsidRPr="009A0EE6">
                    <w:rPr>
                      <w:rFonts w:ascii="Calibri" w:hAnsi="Calibri" w:cs="Calibri"/>
                      <w:lang w:eastAsia="pl-PL"/>
                    </w:rPr>
                    <w:t>dpi</w:t>
                  </w:r>
                  <w:proofErr w:type="spellEnd"/>
                </w:p>
              </w:tc>
            </w:tr>
            <w:tr w:rsidR="009A0EE6" w:rsidRPr="009A0EE6" w14:paraId="6B7C8CD0"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99C0D2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podajnik automatyczny ADF</w:t>
                  </w:r>
                </w:p>
              </w:tc>
              <w:tc>
                <w:tcPr>
                  <w:tcW w:w="6940" w:type="dxa"/>
                  <w:tcBorders>
                    <w:top w:val="nil"/>
                    <w:left w:val="nil"/>
                    <w:bottom w:val="single" w:sz="4" w:space="0" w:color="auto"/>
                    <w:right w:val="single" w:sz="4" w:space="0" w:color="auto"/>
                  </w:tcBorders>
                  <w:shd w:val="clear" w:color="auto" w:fill="auto"/>
                  <w:hideMark/>
                </w:tcPr>
                <w:p w14:paraId="22B0962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20 stron</w:t>
                  </w:r>
                </w:p>
              </w:tc>
            </w:tr>
            <w:tr w:rsidR="009A0EE6" w:rsidRPr="009A0EE6" w14:paraId="57846203"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432E81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Wymagane interfejsy</w:t>
                  </w:r>
                </w:p>
              </w:tc>
              <w:tc>
                <w:tcPr>
                  <w:tcW w:w="6940" w:type="dxa"/>
                  <w:tcBorders>
                    <w:top w:val="nil"/>
                    <w:left w:val="nil"/>
                    <w:bottom w:val="single" w:sz="4" w:space="0" w:color="auto"/>
                    <w:right w:val="single" w:sz="4" w:space="0" w:color="auto"/>
                  </w:tcBorders>
                  <w:shd w:val="clear" w:color="auto" w:fill="auto"/>
                  <w:hideMark/>
                </w:tcPr>
                <w:p w14:paraId="4FFDD29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USB</w:t>
                  </w:r>
                </w:p>
              </w:tc>
            </w:tr>
            <w:tr w:rsidR="009A0EE6" w:rsidRPr="009A0EE6" w14:paraId="448D8809"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0CB0FCA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Funkcje</w:t>
                  </w:r>
                </w:p>
              </w:tc>
              <w:tc>
                <w:tcPr>
                  <w:tcW w:w="6940" w:type="dxa"/>
                  <w:tcBorders>
                    <w:top w:val="nil"/>
                    <w:left w:val="nil"/>
                    <w:bottom w:val="single" w:sz="4" w:space="0" w:color="auto"/>
                    <w:right w:val="single" w:sz="4" w:space="0" w:color="auto"/>
                  </w:tcBorders>
                  <w:shd w:val="clear" w:color="auto" w:fill="auto"/>
                  <w:hideMark/>
                </w:tcPr>
                <w:p w14:paraId="7CD9A4A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Skanowanie do PDF, skanowanie do USB Pendrive</w:t>
                  </w:r>
                </w:p>
              </w:tc>
            </w:tr>
            <w:tr w:rsidR="009A0EE6" w:rsidRPr="009A0EE6" w14:paraId="5C9ABC19"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04A8892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50A171E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 Windows 10</w:t>
                  </w:r>
                </w:p>
              </w:tc>
            </w:tr>
            <w:tr w:rsidR="009A0EE6" w:rsidRPr="009A0EE6" w14:paraId="28856462"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72EF27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Zasilanie</w:t>
                  </w:r>
                </w:p>
              </w:tc>
              <w:tc>
                <w:tcPr>
                  <w:tcW w:w="6940" w:type="dxa"/>
                  <w:tcBorders>
                    <w:top w:val="nil"/>
                    <w:left w:val="nil"/>
                    <w:bottom w:val="single" w:sz="4" w:space="0" w:color="auto"/>
                    <w:right w:val="single" w:sz="4" w:space="0" w:color="auto"/>
                  </w:tcBorders>
                  <w:shd w:val="clear" w:color="auto" w:fill="auto"/>
                  <w:hideMark/>
                </w:tcPr>
                <w:p w14:paraId="1F194C0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Zasilany poprzez port USB 3.0</w:t>
                  </w:r>
                </w:p>
              </w:tc>
            </w:tr>
            <w:tr w:rsidR="009A0EE6" w:rsidRPr="009A0EE6" w14:paraId="1898818F"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2068C8E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Gwarancja producenta</w:t>
                  </w:r>
                </w:p>
              </w:tc>
              <w:tc>
                <w:tcPr>
                  <w:tcW w:w="6940" w:type="dxa"/>
                  <w:tcBorders>
                    <w:top w:val="nil"/>
                    <w:left w:val="nil"/>
                    <w:bottom w:val="single" w:sz="4" w:space="0" w:color="auto"/>
                    <w:right w:val="single" w:sz="4" w:space="0" w:color="auto"/>
                  </w:tcBorders>
                  <w:shd w:val="clear" w:color="auto" w:fill="auto"/>
                  <w:hideMark/>
                </w:tcPr>
                <w:p w14:paraId="6EF06D2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36 miesięcy</w:t>
                  </w:r>
                </w:p>
              </w:tc>
            </w:tr>
            <w:tr w:rsidR="009A0EE6" w:rsidRPr="009A0EE6" w14:paraId="05B0C026"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2DAEFF5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Wymiary</w:t>
                  </w:r>
                </w:p>
              </w:tc>
              <w:tc>
                <w:tcPr>
                  <w:tcW w:w="6940" w:type="dxa"/>
                  <w:tcBorders>
                    <w:top w:val="nil"/>
                    <w:left w:val="nil"/>
                    <w:bottom w:val="single" w:sz="4" w:space="0" w:color="auto"/>
                    <w:right w:val="single" w:sz="4" w:space="0" w:color="auto"/>
                  </w:tcBorders>
                  <w:shd w:val="clear" w:color="auto" w:fill="auto"/>
                  <w:hideMark/>
                </w:tcPr>
                <w:p w14:paraId="2D85EBB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320x120x100</w:t>
                  </w:r>
                </w:p>
              </w:tc>
            </w:tr>
            <w:tr w:rsidR="009A0EE6" w:rsidRPr="009A0EE6" w14:paraId="2B16AECB"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68C81E2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Waga</w:t>
                  </w:r>
                </w:p>
              </w:tc>
              <w:tc>
                <w:tcPr>
                  <w:tcW w:w="6940" w:type="dxa"/>
                  <w:tcBorders>
                    <w:top w:val="nil"/>
                    <w:left w:val="nil"/>
                    <w:bottom w:val="single" w:sz="4" w:space="0" w:color="auto"/>
                    <w:right w:val="single" w:sz="4" w:space="0" w:color="auto"/>
                  </w:tcBorders>
                  <w:shd w:val="clear" w:color="auto" w:fill="auto"/>
                  <w:hideMark/>
                </w:tcPr>
                <w:p w14:paraId="6039F91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 1,5 kg bez opakowania</w:t>
                  </w:r>
                </w:p>
              </w:tc>
            </w:tr>
          </w:tbl>
          <w:p w14:paraId="203C72BF" w14:textId="77777777" w:rsidR="009A0EE6" w:rsidRPr="009A0EE6" w:rsidRDefault="009A0EE6" w:rsidP="009A0EE6">
            <w:pPr>
              <w:widowControl/>
              <w:autoSpaceDE/>
              <w:autoSpaceDN/>
              <w:rPr>
                <w:rFonts w:ascii="Calibri" w:hAnsi="Calibri" w:cs="Calibri"/>
                <w:color w:val="000000"/>
                <w:lang w:eastAsia="pl-PL"/>
              </w:rPr>
            </w:pPr>
          </w:p>
          <w:p w14:paraId="4A0ACA6D"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 xml:space="preserve">Poz. 2-3 </w:t>
            </w:r>
          </w:p>
          <w:tbl>
            <w:tblPr>
              <w:tblW w:w="10740" w:type="dxa"/>
              <w:tblCellMar>
                <w:left w:w="70" w:type="dxa"/>
                <w:right w:w="70" w:type="dxa"/>
              </w:tblCellMar>
              <w:tblLook w:val="04A0" w:firstRow="1" w:lastRow="0" w:firstColumn="1" w:lastColumn="0" w:noHBand="0" w:noVBand="1"/>
            </w:tblPr>
            <w:tblGrid>
              <w:gridCol w:w="3800"/>
              <w:gridCol w:w="6940"/>
            </w:tblGrid>
            <w:tr w:rsidR="009A0EE6" w:rsidRPr="009A0EE6" w14:paraId="175DDD9B" w14:textId="77777777" w:rsidTr="00446D19">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1B04848D" w14:textId="77777777" w:rsidR="009A0EE6" w:rsidRPr="009A0EE6" w:rsidRDefault="009A0EE6" w:rsidP="009A0EE6">
                  <w:pPr>
                    <w:widowControl/>
                    <w:autoSpaceDE/>
                    <w:autoSpaceDN/>
                    <w:rPr>
                      <w:rFonts w:ascii="Calibri" w:hAnsi="Calibri" w:cs="Calibri"/>
                      <w:b/>
                      <w:bCs/>
                      <w:lang w:eastAsia="pl-PL"/>
                    </w:rPr>
                  </w:pPr>
                  <w:r w:rsidRPr="009A0EE6">
                    <w:rPr>
                      <w:rFonts w:ascii="Calibri" w:hAnsi="Calibri" w:cs="Calibri"/>
                      <w:b/>
                      <w:bCs/>
                      <w:lang w:eastAsia="pl-PL"/>
                    </w:rPr>
                    <w:t>Drukarka monochromatyczna format A4 (3 szt.) wraz z zapasem tonerów (9 szt.)</w:t>
                  </w:r>
                </w:p>
              </w:tc>
            </w:tr>
            <w:tr w:rsidR="009A0EE6" w:rsidRPr="009A0EE6" w14:paraId="778267AA" w14:textId="77777777" w:rsidTr="00446D19">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070B489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56EDAFE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w:t>
                  </w:r>
                </w:p>
              </w:tc>
            </w:tr>
            <w:tr w:rsidR="009A0EE6" w:rsidRPr="009A0EE6" w14:paraId="33AF3C90"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60CFE5C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Technologia druku</w:t>
                  </w:r>
                </w:p>
              </w:tc>
              <w:tc>
                <w:tcPr>
                  <w:tcW w:w="6940" w:type="dxa"/>
                  <w:tcBorders>
                    <w:top w:val="nil"/>
                    <w:left w:val="nil"/>
                    <w:bottom w:val="single" w:sz="4" w:space="0" w:color="auto"/>
                    <w:right w:val="single" w:sz="4" w:space="0" w:color="auto"/>
                  </w:tcBorders>
                  <w:shd w:val="clear" w:color="auto" w:fill="auto"/>
                  <w:hideMark/>
                </w:tcPr>
                <w:p w14:paraId="22AF21C5"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druk laserowy monochromatyczny, automatyczny druk dwustronny w standardzie/ Technologia druku LED</w:t>
                  </w:r>
                </w:p>
              </w:tc>
            </w:tr>
            <w:tr w:rsidR="009A0EE6" w:rsidRPr="009A0EE6" w14:paraId="68D22374"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64B32A6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Szybkość druku</w:t>
                  </w:r>
                </w:p>
              </w:tc>
              <w:tc>
                <w:tcPr>
                  <w:tcW w:w="6940" w:type="dxa"/>
                  <w:tcBorders>
                    <w:top w:val="nil"/>
                    <w:left w:val="nil"/>
                    <w:bottom w:val="single" w:sz="4" w:space="0" w:color="auto"/>
                    <w:right w:val="single" w:sz="4" w:space="0" w:color="auto"/>
                  </w:tcBorders>
                  <w:shd w:val="clear" w:color="auto" w:fill="auto"/>
                  <w:hideMark/>
                </w:tcPr>
                <w:p w14:paraId="486F170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urządzenie umożliwia wydruk minimum 45 stron na minutę dla formatu A4 w trybie jednostronnym </w:t>
                  </w:r>
                </w:p>
              </w:tc>
            </w:tr>
            <w:tr w:rsidR="009A0EE6" w:rsidRPr="009A0EE6" w14:paraId="3F9C8CC2"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60A70BC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Czas oczekiwania na wydruk pierwszej strony mono</w:t>
                  </w:r>
                </w:p>
              </w:tc>
              <w:tc>
                <w:tcPr>
                  <w:tcW w:w="6940" w:type="dxa"/>
                  <w:tcBorders>
                    <w:top w:val="nil"/>
                    <w:left w:val="nil"/>
                    <w:bottom w:val="single" w:sz="4" w:space="0" w:color="auto"/>
                    <w:right w:val="single" w:sz="4" w:space="0" w:color="auto"/>
                  </w:tcBorders>
                  <w:shd w:val="clear" w:color="auto" w:fill="auto"/>
                  <w:hideMark/>
                </w:tcPr>
                <w:p w14:paraId="037BCE0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 5 sekund</w:t>
                  </w:r>
                </w:p>
              </w:tc>
            </w:tr>
            <w:tr w:rsidR="009A0EE6" w:rsidRPr="009A0EE6" w14:paraId="702DBD8E"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3D0C59E"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lastRenderedPageBreak/>
                    <w:t>Pamięć RAM</w:t>
                  </w:r>
                </w:p>
              </w:tc>
              <w:tc>
                <w:tcPr>
                  <w:tcW w:w="6940" w:type="dxa"/>
                  <w:tcBorders>
                    <w:top w:val="nil"/>
                    <w:left w:val="nil"/>
                    <w:bottom w:val="single" w:sz="4" w:space="0" w:color="auto"/>
                    <w:right w:val="single" w:sz="4" w:space="0" w:color="auto"/>
                  </w:tcBorders>
                  <w:shd w:val="clear" w:color="auto" w:fill="auto"/>
                  <w:hideMark/>
                </w:tcPr>
                <w:p w14:paraId="2B3A21C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512MB</w:t>
                  </w:r>
                </w:p>
              </w:tc>
            </w:tr>
            <w:tr w:rsidR="009A0EE6" w:rsidRPr="009A0EE6" w14:paraId="790BDB81"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25CDE5A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Język wydruku</w:t>
                  </w:r>
                </w:p>
              </w:tc>
              <w:tc>
                <w:tcPr>
                  <w:tcW w:w="6940" w:type="dxa"/>
                  <w:tcBorders>
                    <w:top w:val="nil"/>
                    <w:left w:val="nil"/>
                    <w:bottom w:val="single" w:sz="4" w:space="0" w:color="auto"/>
                    <w:right w:val="single" w:sz="4" w:space="0" w:color="auto"/>
                  </w:tcBorders>
                  <w:shd w:val="clear" w:color="auto" w:fill="auto"/>
                  <w:hideMark/>
                </w:tcPr>
                <w:p w14:paraId="66EEFA7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PCL6 lub PCL5, wymagany oryginalny sterownik producenta urządzenia, interfejs sterownika druku w języku polskim</w:t>
                  </w:r>
                </w:p>
              </w:tc>
            </w:tr>
            <w:tr w:rsidR="009A0EE6" w:rsidRPr="009A0EE6" w14:paraId="76E3D58F"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6F0E51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Maksymalne obciążenie miesięczne</w:t>
                  </w:r>
                </w:p>
              </w:tc>
              <w:tc>
                <w:tcPr>
                  <w:tcW w:w="6940" w:type="dxa"/>
                  <w:tcBorders>
                    <w:top w:val="nil"/>
                    <w:left w:val="nil"/>
                    <w:bottom w:val="single" w:sz="4" w:space="0" w:color="auto"/>
                    <w:right w:val="single" w:sz="4" w:space="0" w:color="auto"/>
                  </w:tcBorders>
                  <w:shd w:val="clear" w:color="auto" w:fill="auto"/>
                  <w:hideMark/>
                </w:tcPr>
                <w:p w14:paraId="7292701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15 000 stron miesięcznie</w:t>
                  </w:r>
                </w:p>
              </w:tc>
            </w:tr>
            <w:tr w:rsidR="009A0EE6" w:rsidRPr="009A0EE6" w14:paraId="12A4F4AD"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D84C4A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podajniki papieru</w:t>
                  </w:r>
                </w:p>
              </w:tc>
              <w:tc>
                <w:tcPr>
                  <w:tcW w:w="6940" w:type="dxa"/>
                  <w:tcBorders>
                    <w:top w:val="nil"/>
                    <w:left w:val="nil"/>
                    <w:bottom w:val="single" w:sz="4" w:space="0" w:color="auto"/>
                    <w:right w:val="single" w:sz="4" w:space="0" w:color="auto"/>
                  </w:tcBorders>
                  <w:shd w:val="clear" w:color="auto" w:fill="auto"/>
                  <w:hideMark/>
                </w:tcPr>
                <w:p w14:paraId="09796F0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500 arkuszy format A4</w:t>
                  </w:r>
                </w:p>
              </w:tc>
            </w:tr>
            <w:tr w:rsidR="009A0EE6" w:rsidRPr="009A0EE6" w14:paraId="5BA6A093"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D4B4CD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Pojemność odbiorcza</w:t>
                  </w:r>
                </w:p>
              </w:tc>
              <w:tc>
                <w:tcPr>
                  <w:tcW w:w="6940" w:type="dxa"/>
                  <w:tcBorders>
                    <w:top w:val="nil"/>
                    <w:left w:val="nil"/>
                    <w:bottom w:val="single" w:sz="4" w:space="0" w:color="auto"/>
                    <w:right w:val="single" w:sz="4" w:space="0" w:color="auto"/>
                  </w:tcBorders>
                  <w:shd w:val="clear" w:color="auto" w:fill="auto"/>
                  <w:hideMark/>
                </w:tcPr>
                <w:p w14:paraId="2CD0A715"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100 arkuszy</w:t>
                  </w:r>
                </w:p>
              </w:tc>
            </w:tr>
            <w:tr w:rsidR="009A0EE6" w:rsidRPr="009A0EE6" w14:paraId="432AF52E"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26B205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Wymagane interfejsy</w:t>
                  </w:r>
                </w:p>
              </w:tc>
              <w:tc>
                <w:tcPr>
                  <w:tcW w:w="6940" w:type="dxa"/>
                  <w:tcBorders>
                    <w:top w:val="nil"/>
                    <w:left w:val="nil"/>
                    <w:bottom w:val="single" w:sz="4" w:space="0" w:color="auto"/>
                    <w:right w:val="single" w:sz="4" w:space="0" w:color="auto"/>
                  </w:tcBorders>
                  <w:shd w:val="clear" w:color="auto" w:fill="auto"/>
                  <w:hideMark/>
                </w:tcPr>
                <w:p w14:paraId="02C4638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USB , złącze Ethernet  Rj-45</w:t>
                  </w:r>
                </w:p>
              </w:tc>
            </w:tr>
            <w:tr w:rsidR="009A0EE6" w:rsidRPr="009A0EE6" w14:paraId="46B291DF"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20CB5F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Obsługiwane protokoły</w:t>
                  </w:r>
                </w:p>
              </w:tc>
              <w:tc>
                <w:tcPr>
                  <w:tcW w:w="6940" w:type="dxa"/>
                  <w:tcBorders>
                    <w:top w:val="nil"/>
                    <w:left w:val="nil"/>
                    <w:bottom w:val="single" w:sz="4" w:space="0" w:color="auto"/>
                    <w:right w:val="single" w:sz="4" w:space="0" w:color="auto"/>
                  </w:tcBorders>
                  <w:shd w:val="clear" w:color="auto" w:fill="auto"/>
                  <w:hideMark/>
                </w:tcPr>
                <w:p w14:paraId="1CAD7D7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SNMP, TCP/IP, HTTP, HTTPS</w:t>
                  </w:r>
                </w:p>
              </w:tc>
            </w:tr>
            <w:tr w:rsidR="009A0EE6" w:rsidRPr="009A0EE6" w14:paraId="3E6BA8CC"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B9303D5"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6206EAD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Windows Server 2012, Windows 10, Windows Server 2019</w:t>
                  </w:r>
                </w:p>
              </w:tc>
            </w:tr>
            <w:tr w:rsidR="009A0EE6" w:rsidRPr="009A0EE6" w14:paraId="5A0CAD5F"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337758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Zasilanie</w:t>
                  </w:r>
                </w:p>
              </w:tc>
              <w:tc>
                <w:tcPr>
                  <w:tcW w:w="6940" w:type="dxa"/>
                  <w:tcBorders>
                    <w:top w:val="nil"/>
                    <w:left w:val="nil"/>
                    <w:bottom w:val="single" w:sz="4" w:space="0" w:color="auto"/>
                    <w:right w:val="single" w:sz="4" w:space="0" w:color="auto"/>
                  </w:tcBorders>
                  <w:shd w:val="clear" w:color="auto" w:fill="auto"/>
                  <w:hideMark/>
                </w:tcPr>
                <w:p w14:paraId="41A4603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220-240 V, 50/60 </w:t>
                  </w:r>
                  <w:proofErr w:type="spellStart"/>
                  <w:r w:rsidRPr="009A0EE6">
                    <w:rPr>
                      <w:rFonts w:ascii="Calibri" w:hAnsi="Calibri" w:cs="Calibri"/>
                      <w:lang w:eastAsia="pl-PL"/>
                    </w:rPr>
                    <w:t>Hz</w:t>
                  </w:r>
                  <w:proofErr w:type="spellEnd"/>
                </w:p>
              </w:tc>
            </w:tr>
            <w:tr w:rsidR="009A0EE6" w:rsidRPr="009A0EE6" w14:paraId="43663E01"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363EB9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Wyświetlacz</w:t>
                  </w:r>
                </w:p>
              </w:tc>
              <w:tc>
                <w:tcPr>
                  <w:tcW w:w="6940" w:type="dxa"/>
                  <w:tcBorders>
                    <w:top w:val="nil"/>
                    <w:left w:val="nil"/>
                    <w:bottom w:val="single" w:sz="4" w:space="0" w:color="auto"/>
                    <w:right w:val="single" w:sz="4" w:space="0" w:color="auto"/>
                  </w:tcBorders>
                  <w:shd w:val="clear" w:color="auto" w:fill="auto"/>
                  <w:hideMark/>
                </w:tcPr>
                <w:p w14:paraId="1B5267D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TAK</w:t>
                  </w:r>
                </w:p>
              </w:tc>
            </w:tr>
            <w:tr w:rsidR="009A0EE6" w:rsidRPr="009A0EE6" w14:paraId="39D99201"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4658E3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Język menu</w:t>
                  </w:r>
                </w:p>
              </w:tc>
              <w:tc>
                <w:tcPr>
                  <w:tcW w:w="6940" w:type="dxa"/>
                  <w:tcBorders>
                    <w:top w:val="nil"/>
                    <w:left w:val="nil"/>
                    <w:bottom w:val="single" w:sz="4" w:space="0" w:color="auto"/>
                    <w:right w:val="single" w:sz="4" w:space="0" w:color="auto"/>
                  </w:tcBorders>
                  <w:shd w:val="clear" w:color="auto" w:fill="auto"/>
                  <w:hideMark/>
                </w:tcPr>
                <w:p w14:paraId="070DDCB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Polski, Angielski</w:t>
                  </w:r>
                </w:p>
              </w:tc>
            </w:tr>
            <w:tr w:rsidR="009A0EE6" w:rsidRPr="009A0EE6" w14:paraId="6BFD5A22"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6AC3004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Gwarancja producenta</w:t>
                  </w:r>
                </w:p>
              </w:tc>
              <w:tc>
                <w:tcPr>
                  <w:tcW w:w="6940" w:type="dxa"/>
                  <w:tcBorders>
                    <w:top w:val="nil"/>
                    <w:left w:val="nil"/>
                    <w:bottom w:val="single" w:sz="4" w:space="0" w:color="auto"/>
                    <w:right w:val="single" w:sz="4" w:space="0" w:color="auto"/>
                  </w:tcBorders>
                  <w:shd w:val="clear" w:color="auto" w:fill="auto"/>
                  <w:hideMark/>
                </w:tcPr>
                <w:p w14:paraId="55EFCFA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36 miesięcy</w:t>
                  </w:r>
                </w:p>
              </w:tc>
            </w:tr>
            <w:tr w:rsidR="009A0EE6" w:rsidRPr="009A0EE6" w14:paraId="3E081792"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7177B3D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Dodatkowo materiały eksploatacyjne</w:t>
                  </w:r>
                </w:p>
              </w:tc>
              <w:tc>
                <w:tcPr>
                  <w:tcW w:w="6940" w:type="dxa"/>
                  <w:tcBorders>
                    <w:top w:val="nil"/>
                    <w:left w:val="nil"/>
                    <w:bottom w:val="single" w:sz="4" w:space="0" w:color="auto"/>
                    <w:right w:val="single" w:sz="4" w:space="0" w:color="auto"/>
                  </w:tcBorders>
                  <w:shd w:val="clear" w:color="auto" w:fill="auto"/>
                  <w:hideMark/>
                </w:tcPr>
                <w:p w14:paraId="183B827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 szt. - Do każdej drukarki - zapasowe tonery oryginalne pasujące do modelu drukarki</w:t>
                  </w:r>
                </w:p>
              </w:tc>
            </w:tr>
          </w:tbl>
          <w:p w14:paraId="577D12CE" w14:textId="77777777" w:rsidR="009A0EE6" w:rsidRPr="009A0EE6" w:rsidRDefault="009A0EE6" w:rsidP="009A0EE6">
            <w:pPr>
              <w:widowControl/>
              <w:autoSpaceDE/>
              <w:autoSpaceDN/>
              <w:rPr>
                <w:rFonts w:ascii="Calibri" w:hAnsi="Calibri" w:cs="Calibri"/>
                <w:color w:val="000000"/>
                <w:lang w:eastAsia="pl-PL"/>
              </w:rPr>
            </w:pPr>
          </w:p>
          <w:p w14:paraId="74474FB6"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Poz. 4 -5</w:t>
            </w:r>
          </w:p>
          <w:tbl>
            <w:tblPr>
              <w:tblW w:w="10740" w:type="dxa"/>
              <w:tblCellMar>
                <w:left w:w="70" w:type="dxa"/>
                <w:right w:w="70" w:type="dxa"/>
              </w:tblCellMar>
              <w:tblLook w:val="04A0" w:firstRow="1" w:lastRow="0" w:firstColumn="1" w:lastColumn="0" w:noHBand="0" w:noVBand="1"/>
            </w:tblPr>
            <w:tblGrid>
              <w:gridCol w:w="3800"/>
              <w:gridCol w:w="6940"/>
            </w:tblGrid>
            <w:tr w:rsidR="009A0EE6" w:rsidRPr="009A0EE6" w14:paraId="51F098AE" w14:textId="77777777" w:rsidTr="00446D19">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6EC9E204" w14:textId="77777777" w:rsidR="009A0EE6" w:rsidRPr="009A0EE6" w:rsidRDefault="009A0EE6" w:rsidP="009A0EE6">
                  <w:pPr>
                    <w:widowControl/>
                    <w:autoSpaceDE/>
                    <w:autoSpaceDN/>
                    <w:rPr>
                      <w:rFonts w:ascii="Calibri" w:hAnsi="Calibri" w:cs="Calibri"/>
                      <w:b/>
                      <w:bCs/>
                      <w:lang w:eastAsia="pl-PL"/>
                    </w:rPr>
                  </w:pPr>
                  <w:r w:rsidRPr="009A0EE6">
                    <w:rPr>
                      <w:rFonts w:ascii="Calibri" w:hAnsi="Calibri" w:cs="Calibri"/>
                      <w:b/>
                      <w:bCs/>
                      <w:lang w:eastAsia="pl-PL"/>
                    </w:rPr>
                    <w:t>Drukarka monochromatyczna format A4 (1szt.) wraz z zapasem tonerów (2 szt.)</w:t>
                  </w:r>
                </w:p>
              </w:tc>
            </w:tr>
            <w:tr w:rsidR="009A0EE6" w:rsidRPr="009A0EE6" w14:paraId="3AA99EC7" w14:textId="77777777" w:rsidTr="00446D19">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161E345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1FCA9B0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w:t>
                  </w:r>
                </w:p>
              </w:tc>
            </w:tr>
            <w:tr w:rsidR="009A0EE6" w:rsidRPr="009A0EE6" w14:paraId="27CD1EF5"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83D063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Technologia druku</w:t>
                  </w:r>
                </w:p>
              </w:tc>
              <w:tc>
                <w:tcPr>
                  <w:tcW w:w="6940" w:type="dxa"/>
                  <w:tcBorders>
                    <w:top w:val="nil"/>
                    <w:left w:val="nil"/>
                    <w:bottom w:val="single" w:sz="4" w:space="0" w:color="auto"/>
                    <w:right w:val="single" w:sz="4" w:space="0" w:color="auto"/>
                  </w:tcBorders>
                  <w:shd w:val="clear" w:color="auto" w:fill="auto"/>
                  <w:hideMark/>
                </w:tcPr>
                <w:p w14:paraId="78246895"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druk laserowy monochromatyczny/ Technologia druku LED</w:t>
                  </w:r>
                </w:p>
              </w:tc>
            </w:tr>
            <w:tr w:rsidR="009A0EE6" w:rsidRPr="009A0EE6" w14:paraId="015BFC25"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0329562E"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Szybkość druku</w:t>
                  </w:r>
                </w:p>
              </w:tc>
              <w:tc>
                <w:tcPr>
                  <w:tcW w:w="6940" w:type="dxa"/>
                  <w:tcBorders>
                    <w:top w:val="nil"/>
                    <w:left w:val="nil"/>
                    <w:bottom w:val="single" w:sz="4" w:space="0" w:color="auto"/>
                    <w:right w:val="single" w:sz="4" w:space="0" w:color="auto"/>
                  </w:tcBorders>
                  <w:shd w:val="clear" w:color="auto" w:fill="auto"/>
                  <w:hideMark/>
                </w:tcPr>
                <w:p w14:paraId="63DBC68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urządzenie umożliwia wydruk minimum 15 stron na minutę</w:t>
                  </w:r>
                </w:p>
              </w:tc>
            </w:tr>
            <w:tr w:rsidR="009A0EE6" w:rsidRPr="009A0EE6" w14:paraId="4D1CAFAA"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0E4CC6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Czas oczekiwania na wydruk pierwszej strony mono</w:t>
                  </w:r>
                </w:p>
              </w:tc>
              <w:tc>
                <w:tcPr>
                  <w:tcW w:w="6940" w:type="dxa"/>
                  <w:tcBorders>
                    <w:top w:val="nil"/>
                    <w:left w:val="nil"/>
                    <w:bottom w:val="single" w:sz="4" w:space="0" w:color="auto"/>
                    <w:right w:val="single" w:sz="4" w:space="0" w:color="auto"/>
                  </w:tcBorders>
                  <w:shd w:val="clear" w:color="auto" w:fill="auto"/>
                  <w:hideMark/>
                </w:tcPr>
                <w:p w14:paraId="2482E87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 12 sekund</w:t>
                  </w:r>
                </w:p>
              </w:tc>
            </w:tr>
            <w:tr w:rsidR="009A0EE6" w:rsidRPr="009A0EE6" w14:paraId="2D838DB7"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08BDA75"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Wydajność tonera</w:t>
                  </w:r>
                </w:p>
              </w:tc>
              <w:tc>
                <w:tcPr>
                  <w:tcW w:w="6940" w:type="dxa"/>
                  <w:tcBorders>
                    <w:top w:val="nil"/>
                    <w:left w:val="nil"/>
                    <w:bottom w:val="single" w:sz="4" w:space="0" w:color="auto"/>
                    <w:right w:val="single" w:sz="4" w:space="0" w:color="auto"/>
                  </w:tcBorders>
                  <w:shd w:val="clear" w:color="auto" w:fill="auto"/>
                  <w:hideMark/>
                </w:tcPr>
                <w:p w14:paraId="7048A23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1400 str.</w:t>
                  </w:r>
                </w:p>
              </w:tc>
            </w:tr>
            <w:tr w:rsidR="009A0EE6" w:rsidRPr="009A0EE6" w14:paraId="2EC6DFB3"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AE083D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podajniki papieru</w:t>
                  </w:r>
                </w:p>
              </w:tc>
              <w:tc>
                <w:tcPr>
                  <w:tcW w:w="6940" w:type="dxa"/>
                  <w:tcBorders>
                    <w:top w:val="nil"/>
                    <w:left w:val="nil"/>
                    <w:bottom w:val="single" w:sz="4" w:space="0" w:color="auto"/>
                    <w:right w:val="single" w:sz="4" w:space="0" w:color="auto"/>
                  </w:tcBorders>
                  <w:shd w:val="clear" w:color="auto" w:fill="auto"/>
                  <w:hideMark/>
                </w:tcPr>
                <w:p w14:paraId="022DB6B5"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TAK</w:t>
                  </w:r>
                </w:p>
              </w:tc>
            </w:tr>
            <w:tr w:rsidR="009A0EE6" w:rsidRPr="009A0EE6" w14:paraId="43D8329A"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E80945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Pojemność odbiorcza</w:t>
                  </w:r>
                </w:p>
              </w:tc>
              <w:tc>
                <w:tcPr>
                  <w:tcW w:w="6940" w:type="dxa"/>
                  <w:tcBorders>
                    <w:top w:val="nil"/>
                    <w:left w:val="nil"/>
                    <w:bottom w:val="single" w:sz="4" w:space="0" w:color="auto"/>
                    <w:right w:val="single" w:sz="4" w:space="0" w:color="auto"/>
                  </w:tcBorders>
                  <w:shd w:val="clear" w:color="auto" w:fill="auto"/>
                  <w:hideMark/>
                </w:tcPr>
                <w:p w14:paraId="45C8CFC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50 arkuszy</w:t>
                  </w:r>
                </w:p>
              </w:tc>
            </w:tr>
            <w:tr w:rsidR="009A0EE6" w:rsidRPr="009A0EE6" w14:paraId="2AD22926"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81A1CF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lastRenderedPageBreak/>
                    <w:t>Wymagane interfejsy</w:t>
                  </w:r>
                </w:p>
              </w:tc>
              <w:tc>
                <w:tcPr>
                  <w:tcW w:w="6940" w:type="dxa"/>
                  <w:tcBorders>
                    <w:top w:val="nil"/>
                    <w:left w:val="nil"/>
                    <w:bottom w:val="single" w:sz="4" w:space="0" w:color="auto"/>
                    <w:right w:val="single" w:sz="4" w:space="0" w:color="auto"/>
                  </w:tcBorders>
                  <w:shd w:val="clear" w:color="auto" w:fill="auto"/>
                  <w:hideMark/>
                </w:tcPr>
                <w:p w14:paraId="7CD5A2C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USB , WIFI</w:t>
                  </w:r>
                </w:p>
              </w:tc>
            </w:tr>
            <w:tr w:rsidR="009A0EE6" w:rsidRPr="009A0EE6" w14:paraId="2AB6726A"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B8158A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Obsługiwane protokoły</w:t>
                  </w:r>
                </w:p>
              </w:tc>
              <w:tc>
                <w:tcPr>
                  <w:tcW w:w="6940" w:type="dxa"/>
                  <w:tcBorders>
                    <w:top w:val="nil"/>
                    <w:left w:val="nil"/>
                    <w:bottom w:val="single" w:sz="4" w:space="0" w:color="auto"/>
                    <w:right w:val="single" w:sz="4" w:space="0" w:color="auto"/>
                  </w:tcBorders>
                  <w:shd w:val="clear" w:color="auto" w:fill="auto"/>
                  <w:hideMark/>
                </w:tcPr>
                <w:p w14:paraId="0C33650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TCP/IP, HTTP, HTTPS</w:t>
                  </w:r>
                </w:p>
              </w:tc>
            </w:tr>
            <w:tr w:rsidR="009A0EE6" w:rsidRPr="009A0EE6" w14:paraId="183CC7B3" w14:textId="77777777" w:rsidTr="00446D19">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345015F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7F66725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Windows Server 2012, Windows 10, Windows Server 2019</w:t>
                  </w:r>
                </w:p>
              </w:tc>
            </w:tr>
            <w:tr w:rsidR="009A0EE6" w:rsidRPr="009A0EE6" w14:paraId="3E4868D2"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EC5E71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Zasilanie</w:t>
                  </w:r>
                </w:p>
              </w:tc>
              <w:tc>
                <w:tcPr>
                  <w:tcW w:w="6940" w:type="dxa"/>
                  <w:tcBorders>
                    <w:top w:val="nil"/>
                    <w:left w:val="nil"/>
                    <w:bottom w:val="single" w:sz="4" w:space="0" w:color="auto"/>
                    <w:right w:val="single" w:sz="4" w:space="0" w:color="auto"/>
                  </w:tcBorders>
                  <w:shd w:val="clear" w:color="auto" w:fill="auto"/>
                  <w:hideMark/>
                </w:tcPr>
                <w:p w14:paraId="393EEE4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220-240 V, 50/60 </w:t>
                  </w:r>
                  <w:proofErr w:type="spellStart"/>
                  <w:r w:rsidRPr="009A0EE6">
                    <w:rPr>
                      <w:rFonts w:ascii="Calibri" w:hAnsi="Calibri" w:cs="Calibri"/>
                      <w:lang w:eastAsia="pl-PL"/>
                    </w:rPr>
                    <w:t>Hz</w:t>
                  </w:r>
                  <w:proofErr w:type="spellEnd"/>
                </w:p>
              </w:tc>
            </w:tr>
            <w:tr w:rsidR="009A0EE6" w:rsidRPr="009A0EE6" w14:paraId="50AB8AF7"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7AEA154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Gwarancja producenta</w:t>
                  </w:r>
                </w:p>
              </w:tc>
              <w:tc>
                <w:tcPr>
                  <w:tcW w:w="6940" w:type="dxa"/>
                  <w:tcBorders>
                    <w:top w:val="nil"/>
                    <w:left w:val="nil"/>
                    <w:bottom w:val="single" w:sz="4" w:space="0" w:color="auto"/>
                    <w:right w:val="single" w:sz="4" w:space="0" w:color="auto"/>
                  </w:tcBorders>
                  <w:shd w:val="clear" w:color="auto" w:fill="auto"/>
                  <w:hideMark/>
                </w:tcPr>
                <w:p w14:paraId="013E5E1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36 miesięcy</w:t>
                  </w:r>
                </w:p>
              </w:tc>
            </w:tr>
            <w:tr w:rsidR="009A0EE6" w:rsidRPr="009A0EE6" w14:paraId="59C1810D"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5FFF08E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Dodatkowo materiały eksploatacyjne</w:t>
                  </w:r>
                </w:p>
              </w:tc>
              <w:tc>
                <w:tcPr>
                  <w:tcW w:w="6940" w:type="dxa"/>
                  <w:tcBorders>
                    <w:top w:val="nil"/>
                    <w:left w:val="nil"/>
                    <w:bottom w:val="single" w:sz="4" w:space="0" w:color="auto"/>
                    <w:right w:val="single" w:sz="4" w:space="0" w:color="auto"/>
                  </w:tcBorders>
                  <w:shd w:val="clear" w:color="auto" w:fill="auto"/>
                  <w:hideMark/>
                </w:tcPr>
                <w:p w14:paraId="5606B10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2 </w:t>
                  </w:r>
                  <w:proofErr w:type="spellStart"/>
                  <w:r w:rsidRPr="009A0EE6">
                    <w:rPr>
                      <w:rFonts w:ascii="Calibri" w:hAnsi="Calibri" w:cs="Calibri"/>
                      <w:lang w:eastAsia="pl-PL"/>
                    </w:rPr>
                    <w:t>szt</w:t>
                  </w:r>
                  <w:proofErr w:type="spellEnd"/>
                  <w:r w:rsidRPr="009A0EE6">
                    <w:rPr>
                      <w:rFonts w:ascii="Calibri" w:hAnsi="Calibri" w:cs="Calibri"/>
                      <w:lang w:eastAsia="pl-PL"/>
                    </w:rPr>
                    <w:t xml:space="preserve"> - zapasowe tonery oryginalne pasujące do modelu drukarki</w:t>
                  </w:r>
                </w:p>
              </w:tc>
            </w:tr>
            <w:tr w:rsidR="009A0EE6" w:rsidRPr="009A0EE6" w14:paraId="17692A02" w14:textId="77777777" w:rsidTr="00446D19">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6F80BC1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Waga</w:t>
                  </w:r>
                </w:p>
              </w:tc>
              <w:tc>
                <w:tcPr>
                  <w:tcW w:w="6940" w:type="dxa"/>
                  <w:tcBorders>
                    <w:top w:val="nil"/>
                    <w:left w:val="nil"/>
                    <w:bottom w:val="single" w:sz="4" w:space="0" w:color="auto"/>
                    <w:right w:val="single" w:sz="4" w:space="0" w:color="auto"/>
                  </w:tcBorders>
                  <w:shd w:val="clear" w:color="auto" w:fill="auto"/>
                  <w:hideMark/>
                </w:tcPr>
                <w:p w14:paraId="38BBCB0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 5kg bez opakowania</w:t>
                  </w:r>
                </w:p>
              </w:tc>
            </w:tr>
          </w:tbl>
          <w:p w14:paraId="387D4D5E" w14:textId="77777777" w:rsidR="009A0EE6" w:rsidRPr="009A0EE6" w:rsidRDefault="009A0EE6" w:rsidP="009A0EE6">
            <w:pPr>
              <w:widowControl/>
              <w:autoSpaceDE/>
              <w:autoSpaceDN/>
              <w:rPr>
                <w:rFonts w:ascii="Calibri" w:hAnsi="Calibri" w:cs="Calibri"/>
                <w:color w:val="000000"/>
                <w:lang w:eastAsia="pl-PL"/>
              </w:rPr>
            </w:pPr>
          </w:p>
          <w:p w14:paraId="3A0DE34B"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 xml:space="preserve">Poz. 6-7  </w:t>
            </w:r>
          </w:p>
          <w:tbl>
            <w:tblPr>
              <w:tblW w:w="10687" w:type="dxa"/>
              <w:tblCellMar>
                <w:left w:w="70" w:type="dxa"/>
                <w:right w:w="70" w:type="dxa"/>
              </w:tblCellMar>
              <w:tblLook w:val="04A0" w:firstRow="1" w:lastRow="0" w:firstColumn="1" w:lastColumn="0" w:noHBand="0" w:noVBand="1"/>
            </w:tblPr>
            <w:tblGrid>
              <w:gridCol w:w="3800"/>
              <w:gridCol w:w="6887"/>
            </w:tblGrid>
            <w:tr w:rsidR="009A0EE6" w:rsidRPr="009A0EE6" w14:paraId="389ED4D4" w14:textId="77777777" w:rsidTr="00446D19">
              <w:trPr>
                <w:trHeight w:val="615"/>
              </w:trPr>
              <w:tc>
                <w:tcPr>
                  <w:tcW w:w="10687" w:type="dxa"/>
                  <w:gridSpan w:val="2"/>
                  <w:tcBorders>
                    <w:top w:val="single" w:sz="8" w:space="0" w:color="000000"/>
                    <w:left w:val="single" w:sz="8" w:space="0" w:color="000000"/>
                    <w:bottom w:val="single" w:sz="4" w:space="0" w:color="000000"/>
                    <w:right w:val="nil"/>
                  </w:tcBorders>
                  <w:shd w:val="clear" w:color="FFFF00" w:fill="FFFF00"/>
                  <w:vAlign w:val="center"/>
                  <w:hideMark/>
                </w:tcPr>
                <w:p w14:paraId="41D58D6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Urządzenie wielofunkcyjne format A4 ( 1 szt.) wraz z dodatkowym kompletem tonerów (3 komplety) </w:t>
                  </w:r>
                </w:p>
              </w:tc>
            </w:tr>
            <w:tr w:rsidR="009A0EE6" w:rsidRPr="009A0EE6" w14:paraId="6DF09656" w14:textId="77777777" w:rsidTr="00446D19">
              <w:trPr>
                <w:trHeight w:val="6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4057A12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ilość </w:t>
                  </w:r>
                </w:p>
              </w:tc>
              <w:tc>
                <w:tcPr>
                  <w:tcW w:w="6887" w:type="dxa"/>
                  <w:tcBorders>
                    <w:top w:val="nil"/>
                    <w:left w:val="nil"/>
                    <w:bottom w:val="single" w:sz="4" w:space="0" w:color="000000"/>
                    <w:right w:val="single" w:sz="4" w:space="0" w:color="000000"/>
                  </w:tcBorders>
                  <w:shd w:val="clear" w:color="FFFFFF" w:fill="FFFF00"/>
                  <w:noWrap/>
                  <w:vAlign w:val="center"/>
                  <w:hideMark/>
                </w:tcPr>
                <w:p w14:paraId="7CCD603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w:t>
                  </w:r>
                </w:p>
              </w:tc>
            </w:tr>
            <w:tr w:rsidR="009A0EE6" w:rsidRPr="009A0EE6" w14:paraId="71503E8D"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41C44D5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Technologia druku</w:t>
                  </w:r>
                </w:p>
              </w:tc>
              <w:tc>
                <w:tcPr>
                  <w:tcW w:w="6887" w:type="dxa"/>
                  <w:tcBorders>
                    <w:top w:val="nil"/>
                    <w:left w:val="nil"/>
                    <w:bottom w:val="single" w:sz="4" w:space="0" w:color="auto"/>
                    <w:right w:val="single" w:sz="4" w:space="0" w:color="auto"/>
                  </w:tcBorders>
                  <w:shd w:val="clear" w:color="auto" w:fill="auto"/>
                  <w:hideMark/>
                </w:tcPr>
                <w:p w14:paraId="22D8C6D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druk laserowy kolorowy, automatyczny druk dwustronny</w:t>
                  </w:r>
                </w:p>
              </w:tc>
            </w:tr>
            <w:tr w:rsidR="009A0EE6" w:rsidRPr="009A0EE6" w14:paraId="60CB8FDB"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E7CA66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Szybkość druku i kopiowania</w:t>
                  </w:r>
                </w:p>
              </w:tc>
              <w:tc>
                <w:tcPr>
                  <w:tcW w:w="6887" w:type="dxa"/>
                  <w:tcBorders>
                    <w:top w:val="nil"/>
                    <w:left w:val="nil"/>
                    <w:bottom w:val="single" w:sz="4" w:space="0" w:color="auto"/>
                    <w:right w:val="single" w:sz="4" w:space="0" w:color="auto"/>
                  </w:tcBorders>
                  <w:shd w:val="clear" w:color="auto" w:fill="auto"/>
                  <w:hideMark/>
                </w:tcPr>
                <w:p w14:paraId="7F07942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urządzenie umożliwia wydruk zadeklarowany przez producenta minimum 20 stron na minutę dla formatu A4 w trybie dwustronnym</w:t>
                  </w:r>
                </w:p>
              </w:tc>
            </w:tr>
            <w:tr w:rsidR="009A0EE6" w:rsidRPr="009A0EE6" w14:paraId="7BD62FBD"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C5AAFC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Czas oczekiwania na wydruk pierwszej strony w trybie druku</w:t>
                  </w:r>
                </w:p>
              </w:tc>
              <w:tc>
                <w:tcPr>
                  <w:tcW w:w="6887" w:type="dxa"/>
                  <w:tcBorders>
                    <w:top w:val="nil"/>
                    <w:left w:val="nil"/>
                    <w:bottom w:val="single" w:sz="4" w:space="0" w:color="auto"/>
                    <w:right w:val="single" w:sz="4" w:space="0" w:color="auto"/>
                  </w:tcBorders>
                  <w:shd w:val="clear" w:color="auto" w:fill="auto"/>
                  <w:hideMark/>
                </w:tcPr>
                <w:p w14:paraId="3E1662B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maksymalnie do 15 sekund                                                                           </w:t>
                  </w:r>
                </w:p>
              </w:tc>
            </w:tr>
            <w:tr w:rsidR="009A0EE6" w:rsidRPr="009A0EE6" w14:paraId="3C3283E0"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62F2726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Rozdzielczość optyczna druku i kopiowania </w:t>
                  </w:r>
                </w:p>
              </w:tc>
              <w:tc>
                <w:tcPr>
                  <w:tcW w:w="6887" w:type="dxa"/>
                  <w:tcBorders>
                    <w:top w:val="nil"/>
                    <w:left w:val="nil"/>
                    <w:bottom w:val="single" w:sz="4" w:space="0" w:color="auto"/>
                    <w:right w:val="single" w:sz="4" w:space="0" w:color="auto"/>
                  </w:tcBorders>
                  <w:shd w:val="clear" w:color="auto" w:fill="auto"/>
                  <w:hideMark/>
                </w:tcPr>
                <w:p w14:paraId="0A1AAB8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minimum 600 x 600 </w:t>
                  </w:r>
                  <w:proofErr w:type="spellStart"/>
                  <w:r w:rsidRPr="009A0EE6">
                    <w:rPr>
                      <w:rFonts w:ascii="Calibri" w:hAnsi="Calibri" w:cs="Calibri"/>
                      <w:lang w:eastAsia="pl-PL"/>
                    </w:rPr>
                    <w:t>dpi</w:t>
                  </w:r>
                  <w:proofErr w:type="spellEnd"/>
                </w:p>
              </w:tc>
            </w:tr>
            <w:tr w:rsidR="009A0EE6" w:rsidRPr="009A0EE6" w14:paraId="1BBFE2B8"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8FA068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Kolorowy skaner</w:t>
                  </w:r>
                </w:p>
              </w:tc>
              <w:tc>
                <w:tcPr>
                  <w:tcW w:w="6887" w:type="dxa"/>
                  <w:tcBorders>
                    <w:top w:val="nil"/>
                    <w:left w:val="nil"/>
                    <w:bottom w:val="single" w:sz="4" w:space="0" w:color="auto"/>
                    <w:right w:val="single" w:sz="4" w:space="0" w:color="auto"/>
                  </w:tcBorders>
                  <w:shd w:val="clear" w:color="auto" w:fill="auto"/>
                  <w:hideMark/>
                </w:tcPr>
                <w:p w14:paraId="2ADA822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tak, dwustronny jednoprzebiegowy z podajnikiem</w:t>
                  </w:r>
                </w:p>
              </w:tc>
            </w:tr>
            <w:tr w:rsidR="009A0EE6" w:rsidRPr="009A0EE6" w14:paraId="55FD8E7F"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B696A7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Język wydruku</w:t>
                  </w:r>
                </w:p>
              </w:tc>
              <w:tc>
                <w:tcPr>
                  <w:tcW w:w="6887" w:type="dxa"/>
                  <w:tcBorders>
                    <w:top w:val="nil"/>
                    <w:left w:val="nil"/>
                    <w:bottom w:val="single" w:sz="4" w:space="0" w:color="auto"/>
                    <w:right w:val="single" w:sz="4" w:space="0" w:color="auto"/>
                  </w:tcBorders>
                  <w:shd w:val="clear" w:color="auto" w:fill="auto"/>
                  <w:hideMark/>
                </w:tcPr>
                <w:p w14:paraId="06250A0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PCL6 lub PCL5, </w:t>
                  </w:r>
                  <w:proofErr w:type="spellStart"/>
                  <w:r w:rsidRPr="009A0EE6">
                    <w:rPr>
                      <w:rFonts w:ascii="Calibri" w:hAnsi="Calibri" w:cs="Calibri"/>
                      <w:lang w:eastAsia="pl-PL"/>
                    </w:rPr>
                    <w:t>PostScript</w:t>
                  </w:r>
                  <w:proofErr w:type="spellEnd"/>
                  <w:r w:rsidRPr="009A0EE6">
                    <w:rPr>
                      <w:rFonts w:ascii="Calibri" w:hAnsi="Calibri" w:cs="Calibri"/>
                      <w:lang w:eastAsia="pl-PL"/>
                    </w:rPr>
                    <w:t>, wymagany oryginalny sterownik producenta urządzenia, interfejs sterownika druku w języku polskim</w:t>
                  </w:r>
                </w:p>
              </w:tc>
            </w:tr>
            <w:tr w:rsidR="009A0EE6" w:rsidRPr="009A0EE6" w14:paraId="684FA170"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B50789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lastRenderedPageBreak/>
                    <w:t>podajniki papieru</w:t>
                  </w:r>
                </w:p>
              </w:tc>
              <w:tc>
                <w:tcPr>
                  <w:tcW w:w="6887" w:type="dxa"/>
                  <w:tcBorders>
                    <w:top w:val="nil"/>
                    <w:left w:val="nil"/>
                    <w:bottom w:val="single" w:sz="4" w:space="0" w:color="auto"/>
                    <w:right w:val="single" w:sz="4" w:space="0" w:color="auto"/>
                  </w:tcBorders>
                  <w:shd w:val="clear" w:color="auto" w:fill="auto"/>
                  <w:hideMark/>
                </w:tcPr>
                <w:p w14:paraId="592E8275"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podajnik główny - 250  arkuszy, podajnik automatyczny - 50 arkuszy</w:t>
                  </w:r>
                </w:p>
              </w:tc>
            </w:tr>
            <w:tr w:rsidR="009A0EE6" w:rsidRPr="009A0EE6" w14:paraId="6EAD571B"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51F124D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Pojemność odbiorcza</w:t>
                  </w:r>
                </w:p>
              </w:tc>
              <w:tc>
                <w:tcPr>
                  <w:tcW w:w="6887" w:type="dxa"/>
                  <w:tcBorders>
                    <w:top w:val="nil"/>
                    <w:left w:val="nil"/>
                    <w:bottom w:val="single" w:sz="4" w:space="0" w:color="auto"/>
                    <w:right w:val="single" w:sz="4" w:space="0" w:color="auto"/>
                  </w:tcBorders>
                  <w:shd w:val="clear" w:color="auto" w:fill="auto"/>
                  <w:hideMark/>
                </w:tcPr>
                <w:p w14:paraId="2B1F668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150 arkuszy</w:t>
                  </w:r>
                </w:p>
              </w:tc>
            </w:tr>
            <w:tr w:rsidR="009A0EE6" w:rsidRPr="009A0EE6" w14:paraId="15DEB737"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0AF38FA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Pamięć RAM</w:t>
                  </w:r>
                </w:p>
              </w:tc>
              <w:tc>
                <w:tcPr>
                  <w:tcW w:w="6887" w:type="dxa"/>
                  <w:tcBorders>
                    <w:top w:val="nil"/>
                    <w:left w:val="nil"/>
                    <w:bottom w:val="single" w:sz="4" w:space="0" w:color="auto"/>
                    <w:right w:val="single" w:sz="4" w:space="0" w:color="auto"/>
                  </w:tcBorders>
                  <w:shd w:val="clear" w:color="auto" w:fill="auto"/>
                  <w:hideMark/>
                </w:tcPr>
                <w:p w14:paraId="3CDA183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1GB</w:t>
                  </w:r>
                </w:p>
              </w:tc>
            </w:tr>
            <w:tr w:rsidR="009A0EE6" w:rsidRPr="009A0EE6" w14:paraId="009D1358"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C27814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Wymagane interfejsy</w:t>
                  </w:r>
                </w:p>
              </w:tc>
              <w:tc>
                <w:tcPr>
                  <w:tcW w:w="6887" w:type="dxa"/>
                  <w:tcBorders>
                    <w:top w:val="nil"/>
                    <w:left w:val="nil"/>
                    <w:bottom w:val="single" w:sz="4" w:space="0" w:color="auto"/>
                    <w:right w:val="single" w:sz="4" w:space="0" w:color="auto"/>
                  </w:tcBorders>
                  <w:shd w:val="clear" w:color="auto" w:fill="auto"/>
                  <w:hideMark/>
                </w:tcPr>
                <w:p w14:paraId="3297B23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USB , złącze Ethernet  Rj-45</w:t>
                  </w:r>
                </w:p>
              </w:tc>
            </w:tr>
            <w:tr w:rsidR="009A0EE6" w:rsidRPr="009A0EE6" w14:paraId="6D13FCD0"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4FBDA4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Obsługiwane protokoły</w:t>
                  </w:r>
                </w:p>
              </w:tc>
              <w:tc>
                <w:tcPr>
                  <w:tcW w:w="6887" w:type="dxa"/>
                  <w:tcBorders>
                    <w:top w:val="nil"/>
                    <w:left w:val="nil"/>
                    <w:bottom w:val="single" w:sz="4" w:space="0" w:color="auto"/>
                    <w:right w:val="single" w:sz="4" w:space="0" w:color="auto"/>
                  </w:tcBorders>
                  <w:shd w:val="clear" w:color="auto" w:fill="auto"/>
                  <w:hideMark/>
                </w:tcPr>
                <w:p w14:paraId="6CF0CDC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SNMP, TCP/IP, HTTP, HTTPS</w:t>
                  </w:r>
                </w:p>
              </w:tc>
            </w:tr>
            <w:tr w:rsidR="009A0EE6" w:rsidRPr="009A0EE6" w14:paraId="2C4F69BF"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32D696C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Dodatkowe funkcje</w:t>
                  </w:r>
                </w:p>
              </w:tc>
              <w:tc>
                <w:tcPr>
                  <w:tcW w:w="6887" w:type="dxa"/>
                  <w:tcBorders>
                    <w:top w:val="nil"/>
                    <w:left w:val="nil"/>
                    <w:bottom w:val="single" w:sz="4" w:space="0" w:color="auto"/>
                    <w:right w:val="single" w:sz="4" w:space="0" w:color="auto"/>
                  </w:tcBorders>
                  <w:shd w:val="clear" w:color="auto" w:fill="auto"/>
                  <w:hideMark/>
                </w:tcPr>
                <w:p w14:paraId="6D63E4D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Skanowanie do e-mail w formacie PDF, bezpieczne drukowanie, drukowanie z USB</w:t>
                  </w:r>
                </w:p>
              </w:tc>
            </w:tr>
            <w:tr w:rsidR="009A0EE6" w:rsidRPr="009A0EE6" w14:paraId="3BBAB1ED"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D98834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Kompatybilne sterowniki do systemów operacyjnych</w:t>
                  </w:r>
                </w:p>
              </w:tc>
              <w:tc>
                <w:tcPr>
                  <w:tcW w:w="6887" w:type="dxa"/>
                  <w:tcBorders>
                    <w:top w:val="nil"/>
                    <w:left w:val="nil"/>
                    <w:bottom w:val="single" w:sz="4" w:space="0" w:color="auto"/>
                    <w:right w:val="single" w:sz="4" w:space="0" w:color="auto"/>
                  </w:tcBorders>
                  <w:shd w:val="clear" w:color="auto" w:fill="auto"/>
                  <w:hideMark/>
                </w:tcPr>
                <w:p w14:paraId="5EF0174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Windows Server 2012, Windows 10</w:t>
                  </w:r>
                </w:p>
              </w:tc>
            </w:tr>
            <w:tr w:rsidR="009A0EE6" w:rsidRPr="009A0EE6" w14:paraId="340F92CA"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0448997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Zasilanie</w:t>
                  </w:r>
                </w:p>
              </w:tc>
              <w:tc>
                <w:tcPr>
                  <w:tcW w:w="6887" w:type="dxa"/>
                  <w:tcBorders>
                    <w:top w:val="nil"/>
                    <w:left w:val="nil"/>
                    <w:bottom w:val="single" w:sz="4" w:space="0" w:color="auto"/>
                    <w:right w:val="single" w:sz="4" w:space="0" w:color="auto"/>
                  </w:tcBorders>
                  <w:shd w:val="clear" w:color="auto" w:fill="auto"/>
                  <w:hideMark/>
                </w:tcPr>
                <w:p w14:paraId="7034C8F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220-240 V, 50/60 </w:t>
                  </w:r>
                  <w:proofErr w:type="spellStart"/>
                  <w:r w:rsidRPr="009A0EE6">
                    <w:rPr>
                      <w:rFonts w:ascii="Calibri" w:hAnsi="Calibri" w:cs="Calibri"/>
                      <w:lang w:eastAsia="pl-PL"/>
                    </w:rPr>
                    <w:t>Hz</w:t>
                  </w:r>
                  <w:proofErr w:type="spellEnd"/>
                </w:p>
              </w:tc>
            </w:tr>
            <w:tr w:rsidR="009A0EE6" w:rsidRPr="009A0EE6" w14:paraId="6C378FFD"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547F130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Wyświetlacz</w:t>
                  </w:r>
                </w:p>
              </w:tc>
              <w:tc>
                <w:tcPr>
                  <w:tcW w:w="6887" w:type="dxa"/>
                  <w:tcBorders>
                    <w:top w:val="nil"/>
                    <w:left w:val="nil"/>
                    <w:bottom w:val="single" w:sz="4" w:space="0" w:color="auto"/>
                    <w:right w:val="single" w:sz="4" w:space="0" w:color="auto"/>
                  </w:tcBorders>
                  <w:shd w:val="clear" w:color="auto" w:fill="auto"/>
                  <w:hideMark/>
                </w:tcPr>
                <w:p w14:paraId="2A0A67A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Tak, kolorowy minimum 4,7 cala</w:t>
                  </w:r>
                </w:p>
              </w:tc>
            </w:tr>
            <w:tr w:rsidR="009A0EE6" w:rsidRPr="009A0EE6" w14:paraId="40DB9E78"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A9BD5B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Język menu</w:t>
                  </w:r>
                </w:p>
              </w:tc>
              <w:tc>
                <w:tcPr>
                  <w:tcW w:w="6887" w:type="dxa"/>
                  <w:tcBorders>
                    <w:top w:val="nil"/>
                    <w:left w:val="nil"/>
                    <w:bottom w:val="single" w:sz="4" w:space="0" w:color="auto"/>
                    <w:right w:val="single" w:sz="4" w:space="0" w:color="auto"/>
                  </w:tcBorders>
                  <w:shd w:val="clear" w:color="auto" w:fill="auto"/>
                  <w:hideMark/>
                </w:tcPr>
                <w:p w14:paraId="3761E00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Polski, Angielski</w:t>
                  </w:r>
                </w:p>
              </w:tc>
            </w:tr>
            <w:tr w:rsidR="009A0EE6" w:rsidRPr="009A0EE6" w14:paraId="6D33151D" w14:textId="77777777" w:rsidTr="00446D19">
              <w:trPr>
                <w:trHeight w:val="900"/>
              </w:trPr>
              <w:tc>
                <w:tcPr>
                  <w:tcW w:w="3800" w:type="dxa"/>
                  <w:tcBorders>
                    <w:top w:val="nil"/>
                    <w:left w:val="single" w:sz="4" w:space="0" w:color="auto"/>
                    <w:bottom w:val="single" w:sz="4" w:space="0" w:color="auto"/>
                    <w:right w:val="single" w:sz="4" w:space="0" w:color="auto"/>
                  </w:tcBorders>
                  <w:shd w:val="clear" w:color="auto" w:fill="auto"/>
                  <w:hideMark/>
                </w:tcPr>
                <w:p w14:paraId="445B311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Maksymalne wymiary urządzenia milimetrach, szerokość x głębokość x wysokość</w:t>
                  </w:r>
                </w:p>
              </w:tc>
              <w:tc>
                <w:tcPr>
                  <w:tcW w:w="6887" w:type="dxa"/>
                  <w:tcBorders>
                    <w:top w:val="nil"/>
                    <w:left w:val="nil"/>
                    <w:bottom w:val="single" w:sz="4" w:space="0" w:color="auto"/>
                    <w:right w:val="single" w:sz="4" w:space="0" w:color="auto"/>
                  </w:tcBorders>
                  <w:shd w:val="clear" w:color="auto" w:fill="auto"/>
                  <w:vAlign w:val="center"/>
                  <w:hideMark/>
                </w:tcPr>
                <w:p w14:paraId="797734D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475x510x500</w:t>
                  </w:r>
                </w:p>
              </w:tc>
            </w:tr>
            <w:tr w:rsidR="009A0EE6" w:rsidRPr="009A0EE6" w14:paraId="2112B771"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noWrap/>
                  <w:hideMark/>
                </w:tcPr>
                <w:p w14:paraId="5BBDE0D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Gwarancja producenta</w:t>
                  </w:r>
                </w:p>
              </w:tc>
              <w:tc>
                <w:tcPr>
                  <w:tcW w:w="6887" w:type="dxa"/>
                  <w:tcBorders>
                    <w:top w:val="nil"/>
                    <w:left w:val="nil"/>
                    <w:bottom w:val="single" w:sz="4" w:space="0" w:color="auto"/>
                    <w:right w:val="single" w:sz="4" w:space="0" w:color="auto"/>
                  </w:tcBorders>
                  <w:shd w:val="clear" w:color="auto" w:fill="auto"/>
                  <w:hideMark/>
                </w:tcPr>
                <w:p w14:paraId="1E68445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36 miesięcy</w:t>
                  </w:r>
                </w:p>
              </w:tc>
            </w:tr>
            <w:tr w:rsidR="009A0EE6" w:rsidRPr="009A0EE6" w14:paraId="2D1B0769" w14:textId="77777777" w:rsidTr="00446D19">
              <w:trPr>
                <w:trHeight w:val="615"/>
              </w:trPr>
              <w:tc>
                <w:tcPr>
                  <w:tcW w:w="3800" w:type="dxa"/>
                  <w:tcBorders>
                    <w:top w:val="nil"/>
                    <w:left w:val="single" w:sz="4" w:space="0" w:color="auto"/>
                    <w:bottom w:val="single" w:sz="4" w:space="0" w:color="auto"/>
                    <w:right w:val="single" w:sz="4" w:space="0" w:color="auto"/>
                  </w:tcBorders>
                  <w:shd w:val="clear" w:color="auto" w:fill="auto"/>
                  <w:noWrap/>
                  <w:hideMark/>
                </w:tcPr>
                <w:p w14:paraId="66142AD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Dodatkowo materiały eksploatacyjne</w:t>
                  </w:r>
                </w:p>
              </w:tc>
              <w:tc>
                <w:tcPr>
                  <w:tcW w:w="6887" w:type="dxa"/>
                  <w:tcBorders>
                    <w:top w:val="nil"/>
                    <w:left w:val="nil"/>
                    <w:bottom w:val="single" w:sz="4" w:space="0" w:color="auto"/>
                    <w:right w:val="single" w:sz="4" w:space="0" w:color="auto"/>
                  </w:tcBorders>
                  <w:shd w:val="clear" w:color="auto" w:fill="auto"/>
                  <w:hideMark/>
                </w:tcPr>
                <w:p w14:paraId="2EBD3EB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 komplety tonerów oryginalnych pasujący do modelu drukarki, wydajność powyżej 4000str.</w:t>
                  </w:r>
                </w:p>
              </w:tc>
            </w:tr>
          </w:tbl>
          <w:p w14:paraId="00F80B55" w14:textId="77777777" w:rsidR="009A0EE6" w:rsidRPr="009A0EE6" w:rsidRDefault="009A0EE6" w:rsidP="009A0EE6">
            <w:pPr>
              <w:widowControl/>
              <w:autoSpaceDE/>
              <w:autoSpaceDN/>
              <w:rPr>
                <w:rFonts w:ascii="Calibri" w:hAnsi="Calibri" w:cs="Calibri"/>
                <w:b/>
                <w:bCs/>
                <w:color w:val="000000"/>
                <w:lang w:eastAsia="pl-PL"/>
              </w:rPr>
            </w:pPr>
          </w:p>
          <w:p w14:paraId="46D77A98" w14:textId="77777777" w:rsidR="009A0EE6" w:rsidRPr="009A0EE6" w:rsidRDefault="009A0EE6" w:rsidP="009A0EE6">
            <w:pPr>
              <w:widowControl/>
              <w:autoSpaceDE/>
              <w:autoSpaceDN/>
              <w:rPr>
                <w:rFonts w:ascii="Calibri" w:hAnsi="Calibri" w:cs="Calibri"/>
                <w:color w:val="000000"/>
                <w:lang w:eastAsia="pl-PL"/>
              </w:rPr>
            </w:pPr>
          </w:p>
          <w:p w14:paraId="5386F455"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 xml:space="preserve">Poz. 8 </w:t>
            </w:r>
          </w:p>
          <w:tbl>
            <w:tblPr>
              <w:tblW w:w="10692" w:type="dxa"/>
              <w:tblCellMar>
                <w:left w:w="70" w:type="dxa"/>
                <w:right w:w="70" w:type="dxa"/>
              </w:tblCellMar>
              <w:tblLook w:val="04A0" w:firstRow="1" w:lastRow="0" w:firstColumn="1" w:lastColumn="0" w:noHBand="0" w:noVBand="1"/>
            </w:tblPr>
            <w:tblGrid>
              <w:gridCol w:w="4014"/>
              <w:gridCol w:w="6678"/>
            </w:tblGrid>
            <w:tr w:rsidR="009A0EE6" w:rsidRPr="009A0EE6" w14:paraId="03D14B02" w14:textId="77777777" w:rsidTr="00446D19">
              <w:trPr>
                <w:trHeight w:val="300"/>
              </w:trPr>
              <w:tc>
                <w:tcPr>
                  <w:tcW w:w="10692"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7B584162"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 xml:space="preserve">Niszczarka do dokumentów </w:t>
                  </w:r>
                </w:p>
              </w:tc>
            </w:tr>
            <w:tr w:rsidR="009A0EE6" w:rsidRPr="009A0EE6" w14:paraId="022D90A7" w14:textId="77777777" w:rsidTr="00446D19">
              <w:trPr>
                <w:trHeight w:val="300"/>
              </w:trPr>
              <w:tc>
                <w:tcPr>
                  <w:tcW w:w="4014" w:type="dxa"/>
                  <w:tcBorders>
                    <w:top w:val="nil"/>
                    <w:left w:val="single" w:sz="4" w:space="0" w:color="auto"/>
                    <w:bottom w:val="single" w:sz="4" w:space="0" w:color="auto"/>
                    <w:right w:val="single" w:sz="4" w:space="0" w:color="auto"/>
                  </w:tcBorders>
                  <w:shd w:val="clear" w:color="000000" w:fill="FFFF00"/>
                  <w:noWrap/>
                  <w:vAlign w:val="bottom"/>
                  <w:hideMark/>
                </w:tcPr>
                <w:p w14:paraId="0F374FB1"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ilość</w:t>
                  </w:r>
                </w:p>
              </w:tc>
              <w:tc>
                <w:tcPr>
                  <w:tcW w:w="6678" w:type="dxa"/>
                  <w:tcBorders>
                    <w:top w:val="nil"/>
                    <w:left w:val="nil"/>
                    <w:bottom w:val="single" w:sz="4" w:space="0" w:color="auto"/>
                    <w:right w:val="single" w:sz="4" w:space="0" w:color="auto"/>
                  </w:tcBorders>
                  <w:shd w:val="clear" w:color="000000" w:fill="FFFF00"/>
                  <w:noWrap/>
                  <w:vAlign w:val="bottom"/>
                  <w:hideMark/>
                </w:tcPr>
                <w:p w14:paraId="57F8E31C"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 xml:space="preserve">2 </w:t>
                  </w:r>
                  <w:proofErr w:type="spellStart"/>
                  <w:r w:rsidRPr="009A0EE6">
                    <w:rPr>
                      <w:rFonts w:ascii="Calibri" w:hAnsi="Calibri" w:cs="Calibri"/>
                      <w:color w:val="000000"/>
                      <w:lang w:eastAsia="pl-PL"/>
                    </w:rPr>
                    <w:t>szt</w:t>
                  </w:r>
                  <w:proofErr w:type="spellEnd"/>
                </w:p>
              </w:tc>
            </w:tr>
            <w:tr w:rsidR="009A0EE6" w:rsidRPr="009A0EE6" w14:paraId="67253E90"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2913043A"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Stopień bezpieczeństwa</w:t>
                  </w:r>
                </w:p>
              </w:tc>
              <w:tc>
                <w:tcPr>
                  <w:tcW w:w="6678" w:type="dxa"/>
                  <w:tcBorders>
                    <w:top w:val="nil"/>
                    <w:left w:val="nil"/>
                    <w:bottom w:val="single" w:sz="4" w:space="0" w:color="auto"/>
                    <w:right w:val="single" w:sz="4" w:space="0" w:color="auto"/>
                  </w:tcBorders>
                  <w:shd w:val="clear" w:color="auto" w:fill="auto"/>
                  <w:noWrap/>
                  <w:vAlign w:val="bottom"/>
                  <w:hideMark/>
                </w:tcPr>
                <w:p w14:paraId="5995E955"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P-4</w:t>
                  </w:r>
                </w:p>
              </w:tc>
            </w:tr>
            <w:tr w:rsidR="009A0EE6" w:rsidRPr="009A0EE6" w14:paraId="468B0DE6"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1ADE0E9B"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Szybkość cięcia</w:t>
                  </w:r>
                </w:p>
              </w:tc>
              <w:tc>
                <w:tcPr>
                  <w:tcW w:w="6678" w:type="dxa"/>
                  <w:tcBorders>
                    <w:top w:val="nil"/>
                    <w:left w:val="nil"/>
                    <w:bottom w:val="single" w:sz="4" w:space="0" w:color="auto"/>
                    <w:right w:val="single" w:sz="4" w:space="0" w:color="auto"/>
                  </w:tcBorders>
                  <w:shd w:val="clear" w:color="auto" w:fill="auto"/>
                  <w:noWrap/>
                  <w:vAlign w:val="bottom"/>
                  <w:hideMark/>
                </w:tcPr>
                <w:p w14:paraId="53E30030"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min. 60mm/s</w:t>
                  </w:r>
                </w:p>
              </w:tc>
            </w:tr>
            <w:tr w:rsidR="009A0EE6" w:rsidRPr="009A0EE6" w14:paraId="6AA7E315"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5FA10FF0"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Moc silnika</w:t>
                  </w:r>
                </w:p>
              </w:tc>
              <w:tc>
                <w:tcPr>
                  <w:tcW w:w="6678" w:type="dxa"/>
                  <w:tcBorders>
                    <w:top w:val="nil"/>
                    <w:left w:val="nil"/>
                    <w:bottom w:val="single" w:sz="4" w:space="0" w:color="auto"/>
                    <w:right w:val="single" w:sz="4" w:space="0" w:color="auto"/>
                  </w:tcBorders>
                  <w:shd w:val="clear" w:color="auto" w:fill="auto"/>
                  <w:noWrap/>
                  <w:vAlign w:val="bottom"/>
                  <w:hideMark/>
                </w:tcPr>
                <w:p w14:paraId="40ED4CCB"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500W</w:t>
                  </w:r>
                </w:p>
              </w:tc>
            </w:tr>
            <w:tr w:rsidR="009A0EE6" w:rsidRPr="009A0EE6" w14:paraId="4C4A1796"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45BF8694"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zasilanie</w:t>
                  </w:r>
                </w:p>
              </w:tc>
              <w:tc>
                <w:tcPr>
                  <w:tcW w:w="6678" w:type="dxa"/>
                  <w:tcBorders>
                    <w:top w:val="nil"/>
                    <w:left w:val="nil"/>
                    <w:bottom w:val="single" w:sz="4" w:space="0" w:color="auto"/>
                    <w:right w:val="single" w:sz="4" w:space="0" w:color="auto"/>
                  </w:tcBorders>
                  <w:shd w:val="clear" w:color="auto" w:fill="auto"/>
                  <w:noWrap/>
                  <w:vAlign w:val="bottom"/>
                  <w:hideMark/>
                </w:tcPr>
                <w:p w14:paraId="5F9AAF75"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230V/50Hz</w:t>
                  </w:r>
                </w:p>
              </w:tc>
            </w:tr>
            <w:tr w:rsidR="009A0EE6" w:rsidRPr="009A0EE6" w14:paraId="560EF2FB"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5177A78A"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Niszczone materiały</w:t>
                  </w:r>
                </w:p>
              </w:tc>
              <w:tc>
                <w:tcPr>
                  <w:tcW w:w="6678" w:type="dxa"/>
                  <w:tcBorders>
                    <w:top w:val="nil"/>
                    <w:left w:val="nil"/>
                    <w:bottom w:val="single" w:sz="4" w:space="0" w:color="auto"/>
                    <w:right w:val="single" w:sz="4" w:space="0" w:color="auto"/>
                  </w:tcBorders>
                  <w:shd w:val="clear" w:color="auto" w:fill="auto"/>
                  <w:noWrap/>
                  <w:vAlign w:val="bottom"/>
                  <w:hideMark/>
                </w:tcPr>
                <w:p w14:paraId="76632EFF"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 xml:space="preserve">papier, </w:t>
                  </w:r>
                  <w:proofErr w:type="spellStart"/>
                  <w:r w:rsidRPr="009A0EE6">
                    <w:rPr>
                      <w:rFonts w:ascii="Calibri" w:hAnsi="Calibri" w:cs="Calibri"/>
                      <w:color w:val="000000"/>
                      <w:lang w:eastAsia="pl-PL"/>
                    </w:rPr>
                    <w:t>zszyfki</w:t>
                  </w:r>
                  <w:proofErr w:type="spellEnd"/>
                  <w:r w:rsidRPr="009A0EE6">
                    <w:rPr>
                      <w:rFonts w:ascii="Calibri" w:hAnsi="Calibri" w:cs="Calibri"/>
                      <w:color w:val="000000"/>
                      <w:lang w:eastAsia="pl-PL"/>
                    </w:rPr>
                    <w:t xml:space="preserve">, </w:t>
                  </w:r>
                  <w:proofErr w:type="spellStart"/>
                  <w:r w:rsidRPr="009A0EE6">
                    <w:rPr>
                      <w:rFonts w:ascii="Calibri" w:hAnsi="Calibri" w:cs="Calibri"/>
                      <w:color w:val="000000"/>
                      <w:lang w:eastAsia="pl-PL"/>
                    </w:rPr>
                    <w:t>spinacze,karty</w:t>
                  </w:r>
                  <w:proofErr w:type="spellEnd"/>
                  <w:r w:rsidRPr="009A0EE6">
                    <w:rPr>
                      <w:rFonts w:ascii="Calibri" w:hAnsi="Calibri" w:cs="Calibri"/>
                      <w:color w:val="000000"/>
                      <w:lang w:eastAsia="pl-PL"/>
                    </w:rPr>
                    <w:t xml:space="preserve"> kredytowe, CD/DVD</w:t>
                  </w:r>
                </w:p>
              </w:tc>
            </w:tr>
            <w:tr w:rsidR="009A0EE6" w:rsidRPr="009A0EE6" w14:paraId="736CEE50"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168C7B40"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Pojemność kosza zamykany w obudowie</w:t>
                  </w:r>
                </w:p>
              </w:tc>
              <w:tc>
                <w:tcPr>
                  <w:tcW w:w="6678" w:type="dxa"/>
                  <w:tcBorders>
                    <w:top w:val="nil"/>
                    <w:left w:val="nil"/>
                    <w:bottom w:val="single" w:sz="4" w:space="0" w:color="auto"/>
                    <w:right w:val="single" w:sz="4" w:space="0" w:color="auto"/>
                  </w:tcBorders>
                  <w:shd w:val="clear" w:color="auto" w:fill="auto"/>
                  <w:noWrap/>
                  <w:vAlign w:val="bottom"/>
                  <w:hideMark/>
                </w:tcPr>
                <w:p w14:paraId="26610797"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od 120 litrów</w:t>
                  </w:r>
                </w:p>
              </w:tc>
            </w:tr>
            <w:tr w:rsidR="009A0EE6" w:rsidRPr="009A0EE6" w14:paraId="487B688E"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34FF77B0"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wydajność</w:t>
                  </w:r>
                </w:p>
              </w:tc>
              <w:tc>
                <w:tcPr>
                  <w:tcW w:w="6678" w:type="dxa"/>
                  <w:tcBorders>
                    <w:top w:val="nil"/>
                    <w:left w:val="nil"/>
                    <w:bottom w:val="single" w:sz="4" w:space="0" w:color="auto"/>
                    <w:right w:val="single" w:sz="4" w:space="0" w:color="auto"/>
                  </w:tcBorders>
                  <w:shd w:val="clear" w:color="auto" w:fill="auto"/>
                  <w:noWrap/>
                  <w:vAlign w:val="bottom"/>
                  <w:hideMark/>
                </w:tcPr>
                <w:p w14:paraId="479F61E5"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45kg/h</w:t>
                  </w:r>
                </w:p>
              </w:tc>
            </w:tr>
            <w:tr w:rsidR="009A0EE6" w:rsidRPr="009A0EE6" w14:paraId="5F8AB52D" w14:textId="77777777" w:rsidTr="00446D19">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4166EBAC"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Gwarancja</w:t>
                  </w:r>
                </w:p>
              </w:tc>
              <w:tc>
                <w:tcPr>
                  <w:tcW w:w="6678" w:type="dxa"/>
                  <w:tcBorders>
                    <w:top w:val="nil"/>
                    <w:left w:val="nil"/>
                    <w:bottom w:val="single" w:sz="4" w:space="0" w:color="auto"/>
                    <w:right w:val="single" w:sz="4" w:space="0" w:color="auto"/>
                  </w:tcBorders>
                  <w:shd w:val="clear" w:color="auto" w:fill="auto"/>
                  <w:noWrap/>
                  <w:vAlign w:val="bottom"/>
                  <w:hideMark/>
                </w:tcPr>
                <w:p w14:paraId="246C0864"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24 miesiące</w:t>
                  </w:r>
                </w:p>
              </w:tc>
            </w:tr>
          </w:tbl>
          <w:p w14:paraId="675558CF" w14:textId="77777777" w:rsidR="009A0EE6" w:rsidRPr="009A0EE6" w:rsidRDefault="009A0EE6" w:rsidP="009A0EE6">
            <w:pPr>
              <w:widowControl/>
              <w:autoSpaceDE/>
              <w:autoSpaceDN/>
              <w:rPr>
                <w:rFonts w:ascii="Calibri" w:hAnsi="Calibri" w:cs="Calibri"/>
                <w:color w:val="000000"/>
                <w:lang w:eastAsia="pl-PL"/>
              </w:rPr>
            </w:pPr>
          </w:p>
          <w:p w14:paraId="503CF8C1"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 xml:space="preserve">Poz. 9. Niszczarka </w:t>
            </w:r>
          </w:p>
          <w:tbl>
            <w:tblPr>
              <w:tblW w:w="10834" w:type="dxa"/>
              <w:tblCellMar>
                <w:left w:w="70" w:type="dxa"/>
                <w:right w:w="70" w:type="dxa"/>
              </w:tblCellMar>
              <w:tblLook w:val="04A0" w:firstRow="1" w:lastRow="0" w:firstColumn="1" w:lastColumn="0" w:noHBand="0" w:noVBand="1"/>
            </w:tblPr>
            <w:tblGrid>
              <w:gridCol w:w="5872"/>
              <w:gridCol w:w="4962"/>
            </w:tblGrid>
            <w:tr w:rsidR="009A0EE6" w:rsidRPr="009A0EE6" w14:paraId="3A97E886" w14:textId="77777777" w:rsidTr="00446D19">
              <w:trPr>
                <w:trHeight w:val="431"/>
              </w:trPr>
              <w:tc>
                <w:tcPr>
                  <w:tcW w:w="10834"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4E1FF21C"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 xml:space="preserve">Niszczarka </w:t>
                  </w:r>
                </w:p>
              </w:tc>
            </w:tr>
            <w:tr w:rsidR="009A0EE6" w:rsidRPr="009A0EE6" w14:paraId="4A27FD3C" w14:textId="77777777" w:rsidTr="00446D19">
              <w:trPr>
                <w:trHeight w:val="300"/>
              </w:trPr>
              <w:tc>
                <w:tcPr>
                  <w:tcW w:w="5872" w:type="dxa"/>
                  <w:tcBorders>
                    <w:top w:val="nil"/>
                    <w:left w:val="single" w:sz="4" w:space="0" w:color="auto"/>
                    <w:bottom w:val="single" w:sz="4" w:space="0" w:color="auto"/>
                    <w:right w:val="single" w:sz="4" w:space="0" w:color="auto"/>
                  </w:tcBorders>
                  <w:shd w:val="clear" w:color="000000" w:fill="FFFF00"/>
                  <w:noWrap/>
                  <w:vAlign w:val="bottom"/>
                  <w:hideMark/>
                </w:tcPr>
                <w:p w14:paraId="70C03A0A"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ilość</w:t>
                  </w:r>
                </w:p>
              </w:tc>
              <w:tc>
                <w:tcPr>
                  <w:tcW w:w="4962" w:type="dxa"/>
                  <w:tcBorders>
                    <w:top w:val="nil"/>
                    <w:left w:val="nil"/>
                    <w:bottom w:val="single" w:sz="4" w:space="0" w:color="auto"/>
                    <w:right w:val="single" w:sz="4" w:space="0" w:color="auto"/>
                  </w:tcBorders>
                  <w:shd w:val="clear" w:color="000000" w:fill="FFFF00"/>
                  <w:noWrap/>
                  <w:vAlign w:val="bottom"/>
                  <w:hideMark/>
                </w:tcPr>
                <w:p w14:paraId="197F77EA"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 xml:space="preserve">1 </w:t>
                  </w:r>
                  <w:proofErr w:type="spellStart"/>
                  <w:r w:rsidRPr="009A0EE6">
                    <w:rPr>
                      <w:rFonts w:ascii="Calibri" w:hAnsi="Calibri" w:cs="Calibri"/>
                      <w:color w:val="000000"/>
                      <w:lang w:eastAsia="pl-PL"/>
                    </w:rPr>
                    <w:t>szt</w:t>
                  </w:r>
                  <w:proofErr w:type="spellEnd"/>
                </w:p>
              </w:tc>
            </w:tr>
            <w:tr w:rsidR="009A0EE6" w:rsidRPr="009A0EE6" w14:paraId="08D0B305"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7B2ACD98"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Stopień bezpieczeństwa</w:t>
                  </w:r>
                </w:p>
              </w:tc>
              <w:tc>
                <w:tcPr>
                  <w:tcW w:w="4962" w:type="dxa"/>
                  <w:tcBorders>
                    <w:top w:val="nil"/>
                    <w:left w:val="nil"/>
                    <w:bottom w:val="single" w:sz="4" w:space="0" w:color="auto"/>
                    <w:right w:val="single" w:sz="4" w:space="0" w:color="auto"/>
                  </w:tcBorders>
                  <w:shd w:val="clear" w:color="auto" w:fill="auto"/>
                  <w:noWrap/>
                  <w:vAlign w:val="bottom"/>
                  <w:hideMark/>
                </w:tcPr>
                <w:p w14:paraId="341E4884"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P-4</w:t>
                  </w:r>
                </w:p>
              </w:tc>
            </w:tr>
            <w:tr w:rsidR="009A0EE6" w:rsidRPr="009A0EE6" w14:paraId="0B9986ED"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497069BC"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Wymiary maksymalne</w:t>
                  </w:r>
                </w:p>
              </w:tc>
              <w:tc>
                <w:tcPr>
                  <w:tcW w:w="4962" w:type="dxa"/>
                  <w:tcBorders>
                    <w:top w:val="nil"/>
                    <w:left w:val="nil"/>
                    <w:bottom w:val="single" w:sz="4" w:space="0" w:color="auto"/>
                    <w:right w:val="single" w:sz="4" w:space="0" w:color="auto"/>
                  </w:tcBorders>
                  <w:shd w:val="clear" w:color="auto" w:fill="auto"/>
                  <w:noWrap/>
                  <w:vAlign w:val="bottom"/>
                  <w:hideMark/>
                </w:tcPr>
                <w:p w14:paraId="78951D7F"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wysokość  62cm, szerokość 45cm, głębokość 35cm</w:t>
                  </w:r>
                </w:p>
              </w:tc>
            </w:tr>
            <w:tr w:rsidR="009A0EE6" w:rsidRPr="009A0EE6" w14:paraId="1DFE7E1E"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1BD9FA42"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zasilanie</w:t>
                  </w:r>
                </w:p>
              </w:tc>
              <w:tc>
                <w:tcPr>
                  <w:tcW w:w="4962" w:type="dxa"/>
                  <w:tcBorders>
                    <w:top w:val="nil"/>
                    <w:left w:val="nil"/>
                    <w:bottom w:val="single" w:sz="4" w:space="0" w:color="auto"/>
                    <w:right w:val="single" w:sz="4" w:space="0" w:color="auto"/>
                  </w:tcBorders>
                  <w:shd w:val="clear" w:color="auto" w:fill="auto"/>
                  <w:noWrap/>
                  <w:vAlign w:val="bottom"/>
                  <w:hideMark/>
                </w:tcPr>
                <w:p w14:paraId="14626662"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230V/50Hz</w:t>
                  </w:r>
                </w:p>
              </w:tc>
            </w:tr>
            <w:tr w:rsidR="009A0EE6" w:rsidRPr="009A0EE6" w14:paraId="15D79446"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4739076F"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Niszczone materiały</w:t>
                  </w:r>
                </w:p>
              </w:tc>
              <w:tc>
                <w:tcPr>
                  <w:tcW w:w="4962" w:type="dxa"/>
                  <w:tcBorders>
                    <w:top w:val="nil"/>
                    <w:left w:val="nil"/>
                    <w:bottom w:val="single" w:sz="4" w:space="0" w:color="auto"/>
                    <w:right w:val="single" w:sz="4" w:space="0" w:color="auto"/>
                  </w:tcBorders>
                  <w:shd w:val="clear" w:color="auto" w:fill="auto"/>
                  <w:noWrap/>
                  <w:vAlign w:val="bottom"/>
                  <w:hideMark/>
                </w:tcPr>
                <w:p w14:paraId="71DF128D"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 xml:space="preserve">papier A4, </w:t>
                  </w:r>
                  <w:proofErr w:type="spellStart"/>
                  <w:r w:rsidRPr="009A0EE6">
                    <w:rPr>
                      <w:rFonts w:ascii="Calibri" w:hAnsi="Calibri" w:cs="Calibri"/>
                      <w:color w:val="000000"/>
                      <w:lang w:eastAsia="pl-PL"/>
                    </w:rPr>
                    <w:t>zszyfki</w:t>
                  </w:r>
                  <w:proofErr w:type="spellEnd"/>
                  <w:r w:rsidRPr="009A0EE6">
                    <w:rPr>
                      <w:rFonts w:ascii="Calibri" w:hAnsi="Calibri" w:cs="Calibri"/>
                      <w:color w:val="000000"/>
                      <w:lang w:eastAsia="pl-PL"/>
                    </w:rPr>
                    <w:t xml:space="preserve">, </w:t>
                  </w:r>
                  <w:proofErr w:type="spellStart"/>
                  <w:r w:rsidRPr="009A0EE6">
                    <w:rPr>
                      <w:rFonts w:ascii="Calibri" w:hAnsi="Calibri" w:cs="Calibri"/>
                      <w:color w:val="000000"/>
                      <w:lang w:eastAsia="pl-PL"/>
                    </w:rPr>
                    <w:t>spinacze,karty</w:t>
                  </w:r>
                  <w:proofErr w:type="spellEnd"/>
                  <w:r w:rsidRPr="009A0EE6">
                    <w:rPr>
                      <w:rFonts w:ascii="Calibri" w:hAnsi="Calibri" w:cs="Calibri"/>
                      <w:color w:val="000000"/>
                      <w:lang w:eastAsia="pl-PL"/>
                    </w:rPr>
                    <w:t xml:space="preserve"> kredytowe, CD/DVD</w:t>
                  </w:r>
                </w:p>
              </w:tc>
            </w:tr>
            <w:tr w:rsidR="009A0EE6" w:rsidRPr="009A0EE6" w14:paraId="0997C1DC"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0A600E62"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Pojemność kosza zamykany w obudowie</w:t>
                  </w:r>
                </w:p>
              </w:tc>
              <w:tc>
                <w:tcPr>
                  <w:tcW w:w="4962" w:type="dxa"/>
                  <w:tcBorders>
                    <w:top w:val="nil"/>
                    <w:left w:val="nil"/>
                    <w:bottom w:val="single" w:sz="4" w:space="0" w:color="auto"/>
                    <w:right w:val="single" w:sz="4" w:space="0" w:color="auto"/>
                  </w:tcBorders>
                  <w:shd w:val="clear" w:color="auto" w:fill="auto"/>
                  <w:noWrap/>
                  <w:vAlign w:val="bottom"/>
                  <w:hideMark/>
                </w:tcPr>
                <w:p w14:paraId="22148DFC"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minimum 33 litry</w:t>
                  </w:r>
                </w:p>
              </w:tc>
            </w:tr>
            <w:tr w:rsidR="009A0EE6" w:rsidRPr="009A0EE6" w14:paraId="758CEBF9" w14:textId="77777777" w:rsidTr="00446D19">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1DF4C913"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Gwarancja</w:t>
                  </w:r>
                </w:p>
              </w:tc>
              <w:tc>
                <w:tcPr>
                  <w:tcW w:w="4962" w:type="dxa"/>
                  <w:tcBorders>
                    <w:top w:val="nil"/>
                    <w:left w:val="nil"/>
                    <w:bottom w:val="single" w:sz="4" w:space="0" w:color="auto"/>
                    <w:right w:val="single" w:sz="4" w:space="0" w:color="auto"/>
                  </w:tcBorders>
                  <w:shd w:val="clear" w:color="auto" w:fill="auto"/>
                  <w:noWrap/>
                  <w:vAlign w:val="bottom"/>
                  <w:hideMark/>
                </w:tcPr>
                <w:p w14:paraId="52D2A190" w14:textId="77777777" w:rsidR="009A0EE6" w:rsidRPr="009A0EE6" w:rsidRDefault="009A0EE6" w:rsidP="009A0EE6">
                  <w:pPr>
                    <w:widowControl/>
                    <w:autoSpaceDE/>
                    <w:autoSpaceDN/>
                    <w:rPr>
                      <w:rFonts w:ascii="Calibri" w:hAnsi="Calibri" w:cs="Calibri"/>
                      <w:color w:val="000000"/>
                      <w:lang w:eastAsia="pl-PL"/>
                    </w:rPr>
                  </w:pPr>
                  <w:r w:rsidRPr="009A0EE6">
                    <w:rPr>
                      <w:rFonts w:ascii="Calibri" w:hAnsi="Calibri" w:cs="Calibri"/>
                      <w:color w:val="000000"/>
                      <w:lang w:eastAsia="pl-PL"/>
                    </w:rPr>
                    <w:t>24 miesiące</w:t>
                  </w:r>
                </w:p>
              </w:tc>
            </w:tr>
          </w:tbl>
          <w:p w14:paraId="3A45A76B" w14:textId="77777777" w:rsidR="009A0EE6" w:rsidRPr="009A0EE6" w:rsidRDefault="009A0EE6" w:rsidP="009A0EE6">
            <w:pPr>
              <w:widowControl/>
              <w:autoSpaceDE/>
              <w:autoSpaceDN/>
              <w:rPr>
                <w:rFonts w:ascii="Calibri" w:hAnsi="Calibri" w:cs="Calibri"/>
                <w:color w:val="000000"/>
                <w:lang w:eastAsia="pl-PL"/>
              </w:rPr>
            </w:pPr>
          </w:p>
          <w:p w14:paraId="1D34865F"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Poz. 10 -11</w:t>
            </w:r>
          </w:p>
          <w:p w14:paraId="03139D78" w14:textId="77777777" w:rsidR="009A0EE6" w:rsidRPr="009A0EE6" w:rsidRDefault="009A0EE6" w:rsidP="009A0EE6">
            <w:pPr>
              <w:widowControl/>
              <w:autoSpaceDE/>
              <w:autoSpaceDN/>
              <w:rPr>
                <w:rFonts w:ascii="Calibri" w:hAnsi="Calibri" w:cs="Calibri"/>
                <w:b/>
                <w:bCs/>
                <w:color w:val="000000"/>
                <w:lang w:eastAsia="pl-PL"/>
              </w:rPr>
            </w:pPr>
            <w:r w:rsidRPr="009A0EE6">
              <w:rPr>
                <w:rFonts w:ascii="Calibri" w:hAnsi="Calibri" w:cs="Calibri"/>
                <w:b/>
                <w:bCs/>
                <w:color w:val="000000"/>
                <w:lang w:eastAsia="pl-PL"/>
              </w:rPr>
              <w:t>Urządzenie wielofunkcyjne kopiowanie, skanowanie, drukowanie</w:t>
            </w:r>
          </w:p>
          <w:tbl>
            <w:tblPr>
              <w:tblW w:w="10829" w:type="dxa"/>
              <w:tblCellMar>
                <w:left w:w="70" w:type="dxa"/>
                <w:right w:w="70" w:type="dxa"/>
              </w:tblCellMar>
              <w:tblLook w:val="04A0" w:firstRow="1" w:lastRow="0" w:firstColumn="1" w:lastColumn="0" w:noHBand="0" w:noVBand="1"/>
            </w:tblPr>
            <w:tblGrid>
              <w:gridCol w:w="6293"/>
              <w:gridCol w:w="4536"/>
            </w:tblGrid>
            <w:tr w:rsidR="009A0EE6" w:rsidRPr="009A0EE6" w14:paraId="08B57C4A" w14:textId="77777777" w:rsidTr="00446D19">
              <w:trPr>
                <w:trHeight w:val="315"/>
              </w:trPr>
              <w:tc>
                <w:tcPr>
                  <w:tcW w:w="10829"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228CA57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Urządzenie wielofunkcyjne monochromatyczne( 2 szt.) wraz z zestawem tonerów zapasowych (6 szt.)</w:t>
                  </w:r>
                </w:p>
              </w:tc>
            </w:tr>
            <w:tr w:rsidR="009A0EE6" w:rsidRPr="009A0EE6" w14:paraId="01262C52" w14:textId="77777777" w:rsidTr="00446D19">
              <w:trPr>
                <w:trHeight w:val="315"/>
              </w:trPr>
              <w:tc>
                <w:tcPr>
                  <w:tcW w:w="6293" w:type="dxa"/>
                  <w:tcBorders>
                    <w:top w:val="nil"/>
                    <w:left w:val="single" w:sz="4" w:space="0" w:color="000000"/>
                    <w:bottom w:val="single" w:sz="4" w:space="0" w:color="000000"/>
                    <w:right w:val="single" w:sz="4" w:space="0" w:color="000000"/>
                  </w:tcBorders>
                  <w:shd w:val="clear" w:color="FFFFFF" w:fill="FFFF00"/>
                  <w:noWrap/>
                  <w:vAlign w:val="center"/>
                  <w:hideMark/>
                </w:tcPr>
                <w:p w14:paraId="356DDF2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lastRenderedPageBreak/>
                    <w:t xml:space="preserve">ilość </w:t>
                  </w:r>
                </w:p>
              </w:tc>
              <w:tc>
                <w:tcPr>
                  <w:tcW w:w="4536" w:type="dxa"/>
                  <w:tcBorders>
                    <w:top w:val="nil"/>
                    <w:left w:val="nil"/>
                    <w:bottom w:val="single" w:sz="4" w:space="0" w:color="000000"/>
                    <w:right w:val="single" w:sz="4" w:space="0" w:color="000000"/>
                  </w:tcBorders>
                  <w:shd w:val="clear" w:color="FFFFFF" w:fill="FFFF00"/>
                  <w:noWrap/>
                  <w:vAlign w:val="center"/>
                  <w:hideMark/>
                </w:tcPr>
                <w:p w14:paraId="5315A9F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2</w:t>
                  </w:r>
                </w:p>
              </w:tc>
            </w:tr>
            <w:tr w:rsidR="009A0EE6" w:rsidRPr="009A0EE6" w14:paraId="22BB97BC"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307EF31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Technologia druku</w:t>
                  </w:r>
                </w:p>
              </w:tc>
              <w:tc>
                <w:tcPr>
                  <w:tcW w:w="4536" w:type="dxa"/>
                  <w:tcBorders>
                    <w:top w:val="nil"/>
                    <w:left w:val="nil"/>
                    <w:bottom w:val="single" w:sz="4" w:space="0" w:color="auto"/>
                    <w:right w:val="single" w:sz="4" w:space="0" w:color="auto"/>
                  </w:tcBorders>
                  <w:shd w:val="clear" w:color="auto" w:fill="auto"/>
                  <w:hideMark/>
                </w:tcPr>
                <w:p w14:paraId="1141C1F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druk laserowy monochromatyczny, automatyczny druk dwustronny w standardzie/ Technologia druku LED</w:t>
                  </w:r>
                </w:p>
              </w:tc>
            </w:tr>
            <w:tr w:rsidR="009A0EE6" w:rsidRPr="009A0EE6" w14:paraId="3BAF51C1"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11B8C57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Szybkość druku</w:t>
                  </w:r>
                </w:p>
              </w:tc>
              <w:tc>
                <w:tcPr>
                  <w:tcW w:w="4536" w:type="dxa"/>
                  <w:tcBorders>
                    <w:top w:val="nil"/>
                    <w:left w:val="nil"/>
                    <w:bottom w:val="single" w:sz="4" w:space="0" w:color="auto"/>
                    <w:right w:val="single" w:sz="4" w:space="0" w:color="auto"/>
                  </w:tcBorders>
                  <w:shd w:val="clear" w:color="auto" w:fill="auto"/>
                  <w:hideMark/>
                </w:tcPr>
                <w:p w14:paraId="787BAD2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urządzenie umożliwia wydruk do 22 stron na minutę dla formatu A4  zarówno w trybie jednostronnym i dwustronnym</w:t>
                  </w:r>
                </w:p>
              </w:tc>
            </w:tr>
            <w:tr w:rsidR="009A0EE6" w:rsidRPr="009A0EE6" w14:paraId="2B2DB96D"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4FE0366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Czas oczekiwania na kopię pierwszej strony A4 mono</w:t>
                  </w:r>
                </w:p>
              </w:tc>
              <w:tc>
                <w:tcPr>
                  <w:tcW w:w="4536" w:type="dxa"/>
                  <w:tcBorders>
                    <w:top w:val="nil"/>
                    <w:left w:val="nil"/>
                    <w:bottom w:val="single" w:sz="4" w:space="0" w:color="auto"/>
                    <w:right w:val="single" w:sz="4" w:space="0" w:color="auto"/>
                  </w:tcBorders>
                  <w:shd w:val="clear" w:color="auto" w:fill="auto"/>
                  <w:hideMark/>
                </w:tcPr>
                <w:p w14:paraId="6793C65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 6 sekund</w:t>
                  </w:r>
                </w:p>
              </w:tc>
            </w:tr>
            <w:tr w:rsidR="009A0EE6" w:rsidRPr="009A0EE6" w14:paraId="0D8E5698"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142F43B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Czas nagrzewania</w:t>
                  </w:r>
                </w:p>
              </w:tc>
              <w:tc>
                <w:tcPr>
                  <w:tcW w:w="4536" w:type="dxa"/>
                  <w:tcBorders>
                    <w:top w:val="nil"/>
                    <w:left w:val="nil"/>
                    <w:bottom w:val="single" w:sz="4" w:space="0" w:color="auto"/>
                    <w:right w:val="single" w:sz="4" w:space="0" w:color="auto"/>
                  </w:tcBorders>
                  <w:shd w:val="clear" w:color="auto" w:fill="auto"/>
                  <w:hideMark/>
                </w:tcPr>
                <w:p w14:paraId="7444C6D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do 20 sekund</w:t>
                  </w:r>
                </w:p>
              </w:tc>
            </w:tr>
            <w:tr w:rsidR="009A0EE6" w:rsidRPr="009A0EE6" w14:paraId="788DFA93"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89CC92E"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Pamięć RAM</w:t>
                  </w:r>
                </w:p>
              </w:tc>
              <w:tc>
                <w:tcPr>
                  <w:tcW w:w="4536" w:type="dxa"/>
                  <w:tcBorders>
                    <w:top w:val="nil"/>
                    <w:left w:val="nil"/>
                    <w:bottom w:val="single" w:sz="4" w:space="0" w:color="auto"/>
                    <w:right w:val="single" w:sz="4" w:space="0" w:color="auto"/>
                  </w:tcBorders>
                  <w:shd w:val="clear" w:color="auto" w:fill="auto"/>
                  <w:hideMark/>
                </w:tcPr>
                <w:p w14:paraId="21DEB9E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2GB</w:t>
                  </w:r>
                </w:p>
              </w:tc>
            </w:tr>
            <w:tr w:rsidR="009A0EE6" w:rsidRPr="009A0EE6" w14:paraId="00F3294A"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79D2D3A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Dysk twardy zainstalowany</w:t>
                  </w:r>
                </w:p>
              </w:tc>
              <w:tc>
                <w:tcPr>
                  <w:tcW w:w="4536" w:type="dxa"/>
                  <w:tcBorders>
                    <w:top w:val="nil"/>
                    <w:left w:val="nil"/>
                    <w:bottom w:val="single" w:sz="4" w:space="0" w:color="auto"/>
                    <w:right w:val="single" w:sz="4" w:space="0" w:color="auto"/>
                  </w:tcBorders>
                  <w:shd w:val="clear" w:color="auto" w:fill="auto"/>
                  <w:hideMark/>
                </w:tcPr>
                <w:p w14:paraId="280FCB3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250 GB</w:t>
                  </w:r>
                </w:p>
              </w:tc>
            </w:tr>
            <w:tr w:rsidR="009A0EE6" w:rsidRPr="009A0EE6" w14:paraId="6B74F398"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0B83B37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Język wydruku</w:t>
                  </w:r>
                </w:p>
              </w:tc>
              <w:tc>
                <w:tcPr>
                  <w:tcW w:w="4536" w:type="dxa"/>
                  <w:tcBorders>
                    <w:top w:val="nil"/>
                    <w:left w:val="nil"/>
                    <w:bottom w:val="single" w:sz="4" w:space="0" w:color="auto"/>
                    <w:right w:val="single" w:sz="4" w:space="0" w:color="auto"/>
                  </w:tcBorders>
                  <w:shd w:val="clear" w:color="auto" w:fill="auto"/>
                  <w:hideMark/>
                </w:tcPr>
                <w:p w14:paraId="568946F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PCL6, PCL5, </w:t>
                  </w:r>
                  <w:proofErr w:type="spellStart"/>
                  <w:r w:rsidRPr="009A0EE6">
                    <w:rPr>
                      <w:rFonts w:ascii="Calibri" w:hAnsi="Calibri" w:cs="Calibri"/>
                      <w:lang w:eastAsia="pl-PL"/>
                    </w:rPr>
                    <w:t>PostScript</w:t>
                  </w:r>
                  <w:proofErr w:type="spellEnd"/>
                  <w:r w:rsidRPr="009A0EE6">
                    <w:rPr>
                      <w:rFonts w:ascii="Calibri" w:hAnsi="Calibri" w:cs="Calibri"/>
                      <w:lang w:eastAsia="pl-PL"/>
                    </w:rPr>
                    <w:t xml:space="preserve"> 3, XPS, wymagany oryginalny sterownik producenta urządzenia, interfejs sterownika druku w języku polskim</w:t>
                  </w:r>
                </w:p>
              </w:tc>
            </w:tr>
            <w:tr w:rsidR="009A0EE6" w:rsidRPr="009A0EE6" w14:paraId="58B1DEF4"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0B1FFA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Rozdzielczość wydruku</w:t>
                  </w:r>
                </w:p>
              </w:tc>
              <w:tc>
                <w:tcPr>
                  <w:tcW w:w="4536" w:type="dxa"/>
                  <w:tcBorders>
                    <w:top w:val="nil"/>
                    <w:left w:val="nil"/>
                    <w:bottom w:val="single" w:sz="4" w:space="0" w:color="auto"/>
                    <w:right w:val="single" w:sz="4" w:space="0" w:color="auto"/>
                  </w:tcBorders>
                  <w:shd w:val="clear" w:color="auto" w:fill="auto"/>
                  <w:hideMark/>
                </w:tcPr>
                <w:p w14:paraId="47A9D08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Do 1800x600 </w:t>
                  </w:r>
                  <w:proofErr w:type="spellStart"/>
                  <w:r w:rsidRPr="009A0EE6">
                    <w:rPr>
                      <w:rFonts w:ascii="Calibri" w:hAnsi="Calibri" w:cs="Calibri"/>
                      <w:lang w:eastAsia="pl-PL"/>
                    </w:rPr>
                    <w:t>dpi</w:t>
                  </w:r>
                  <w:proofErr w:type="spellEnd"/>
                </w:p>
              </w:tc>
            </w:tr>
            <w:tr w:rsidR="009A0EE6" w:rsidRPr="009A0EE6" w14:paraId="3CD81A6E"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3AC30B0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Maksymalne obciążenie miesięczne</w:t>
                  </w:r>
                </w:p>
              </w:tc>
              <w:tc>
                <w:tcPr>
                  <w:tcW w:w="4536" w:type="dxa"/>
                  <w:tcBorders>
                    <w:top w:val="nil"/>
                    <w:left w:val="nil"/>
                    <w:bottom w:val="single" w:sz="4" w:space="0" w:color="auto"/>
                    <w:right w:val="single" w:sz="4" w:space="0" w:color="auto"/>
                  </w:tcBorders>
                  <w:shd w:val="clear" w:color="auto" w:fill="auto"/>
                  <w:hideMark/>
                </w:tcPr>
                <w:p w14:paraId="678A39C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19 000 stron</w:t>
                  </w:r>
                </w:p>
              </w:tc>
            </w:tr>
            <w:tr w:rsidR="009A0EE6" w:rsidRPr="009A0EE6" w14:paraId="4D7D76B4"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497AC73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Kopiowanie wielokrotne</w:t>
                  </w:r>
                </w:p>
              </w:tc>
              <w:tc>
                <w:tcPr>
                  <w:tcW w:w="4536" w:type="dxa"/>
                  <w:tcBorders>
                    <w:top w:val="nil"/>
                    <w:left w:val="nil"/>
                    <w:bottom w:val="single" w:sz="4" w:space="0" w:color="auto"/>
                    <w:right w:val="single" w:sz="4" w:space="0" w:color="auto"/>
                  </w:tcBorders>
                  <w:shd w:val="clear" w:color="auto" w:fill="auto"/>
                  <w:hideMark/>
                </w:tcPr>
                <w:p w14:paraId="0638D62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1-9999</w:t>
                  </w:r>
                </w:p>
              </w:tc>
            </w:tr>
            <w:tr w:rsidR="009A0EE6" w:rsidRPr="009A0EE6" w14:paraId="25E5628A"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613FC8F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Powiększenie</w:t>
                  </w:r>
                </w:p>
              </w:tc>
              <w:tc>
                <w:tcPr>
                  <w:tcW w:w="4536" w:type="dxa"/>
                  <w:tcBorders>
                    <w:top w:val="nil"/>
                    <w:left w:val="nil"/>
                    <w:bottom w:val="single" w:sz="4" w:space="0" w:color="auto"/>
                    <w:right w:val="single" w:sz="4" w:space="0" w:color="auto"/>
                  </w:tcBorders>
                  <w:shd w:val="clear" w:color="auto" w:fill="auto"/>
                  <w:hideMark/>
                </w:tcPr>
                <w:p w14:paraId="670E2D1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25–400 % w odstępach 0,1%, Automatyczne powiększanie</w:t>
                  </w:r>
                </w:p>
              </w:tc>
            </w:tr>
            <w:tr w:rsidR="009A0EE6" w:rsidRPr="009A0EE6" w14:paraId="433535F8"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6C021A0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Funkcje kopiowania/drukowania</w:t>
                  </w:r>
                </w:p>
              </w:tc>
              <w:tc>
                <w:tcPr>
                  <w:tcW w:w="4536" w:type="dxa"/>
                  <w:tcBorders>
                    <w:top w:val="nil"/>
                    <w:left w:val="nil"/>
                    <w:bottom w:val="single" w:sz="4" w:space="0" w:color="auto"/>
                    <w:right w:val="single" w:sz="4" w:space="0" w:color="auto"/>
                  </w:tcBorders>
                  <w:shd w:val="clear" w:color="auto" w:fill="auto"/>
                  <w:hideMark/>
                </w:tcPr>
                <w:p w14:paraId="27AD6CD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wstawianie rozdziałów, okładek i stron, tryb plakatowy, powtarzanie obrazu,  bezpieczny wydruk, Pomijanie pustych stron</w:t>
                  </w:r>
                </w:p>
              </w:tc>
            </w:tr>
            <w:tr w:rsidR="009A0EE6" w:rsidRPr="009A0EE6" w14:paraId="422E9084"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6B6437F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Pierwszy podajniki papieru</w:t>
                  </w:r>
                </w:p>
              </w:tc>
              <w:tc>
                <w:tcPr>
                  <w:tcW w:w="4536" w:type="dxa"/>
                  <w:tcBorders>
                    <w:top w:val="nil"/>
                    <w:left w:val="nil"/>
                    <w:bottom w:val="single" w:sz="4" w:space="0" w:color="auto"/>
                    <w:right w:val="single" w:sz="4" w:space="0" w:color="auto"/>
                  </w:tcBorders>
                  <w:shd w:val="clear" w:color="auto" w:fill="auto"/>
                  <w:hideMark/>
                </w:tcPr>
                <w:p w14:paraId="7EC40CDE"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minimum 500 arkuszy format od A5 do A3 </w:t>
                  </w:r>
                </w:p>
              </w:tc>
            </w:tr>
            <w:tr w:rsidR="009A0EE6" w:rsidRPr="009A0EE6" w14:paraId="79B8CD8B"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F6AF92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Drugi podajnik papieru</w:t>
                  </w:r>
                </w:p>
              </w:tc>
              <w:tc>
                <w:tcPr>
                  <w:tcW w:w="4536" w:type="dxa"/>
                  <w:tcBorders>
                    <w:top w:val="nil"/>
                    <w:left w:val="nil"/>
                    <w:bottom w:val="single" w:sz="4" w:space="0" w:color="auto"/>
                    <w:right w:val="single" w:sz="4" w:space="0" w:color="auto"/>
                  </w:tcBorders>
                  <w:shd w:val="clear" w:color="auto" w:fill="auto"/>
                  <w:hideMark/>
                </w:tcPr>
                <w:p w14:paraId="15E47DB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500 arkuszy format od A5 do A3</w:t>
                  </w:r>
                </w:p>
              </w:tc>
            </w:tr>
            <w:tr w:rsidR="009A0EE6" w:rsidRPr="009A0EE6" w14:paraId="47143E83"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41B2407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Podajnik papieru ręczny</w:t>
                  </w:r>
                </w:p>
              </w:tc>
              <w:tc>
                <w:tcPr>
                  <w:tcW w:w="4536" w:type="dxa"/>
                  <w:tcBorders>
                    <w:top w:val="nil"/>
                    <w:left w:val="nil"/>
                    <w:bottom w:val="single" w:sz="4" w:space="0" w:color="auto"/>
                    <w:right w:val="single" w:sz="4" w:space="0" w:color="auto"/>
                  </w:tcBorders>
                  <w:shd w:val="clear" w:color="auto" w:fill="auto"/>
                  <w:hideMark/>
                </w:tcPr>
                <w:p w14:paraId="6E5ED4B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100 arkuszy</w:t>
                  </w:r>
                </w:p>
              </w:tc>
            </w:tr>
            <w:tr w:rsidR="009A0EE6" w:rsidRPr="009A0EE6" w14:paraId="3E4197F3"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6EAEF82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lastRenderedPageBreak/>
                    <w:t>Podajnik oryginałów skanera</w:t>
                  </w:r>
                </w:p>
              </w:tc>
              <w:tc>
                <w:tcPr>
                  <w:tcW w:w="4536" w:type="dxa"/>
                  <w:tcBorders>
                    <w:top w:val="nil"/>
                    <w:left w:val="nil"/>
                    <w:bottom w:val="single" w:sz="4" w:space="0" w:color="auto"/>
                    <w:right w:val="single" w:sz="4" w:space="0" w:color="auto"/>
                  </w:tcBorders>
                  <w:shd w:val="clear" w:color="auto" w:fill="auto"/>
                  <w:hideMark/>
                </w:tcPr>
                <w:p w14:paraId="49723AA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pojemność 100 arkuszy, format oryginałów A6 - A3, podajnik z funkcją skanowania dwustronnego jednoprzebiegowego</w:t>
                  </w:r>
                </w:p>
              </w:tc>
            </w:tr>
            <w:tr w:rsidR="009A0EE6" w:rsidRPr="009A0EE6" w14:paraId="364147EC"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756F195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Pojemność odbiorcza</w:t>
                  </w:r>
                </w:p>
              </w:tc>
              <w:tc>
                <w:tcPr>
                  <w:tcW w:w="4536" w:type="dxa"/>
                  <w:tcBorders>
                    <w:top w:val="nil"/>
                    <w:left w:val="nil"/>
                    <w:bottom w:val="single" w:sz="4" w:space="0" w:color="auto"/>
                    <w:right w:val="single" w:sz="4" w:space="0" w:color="auto"/>
                  </w:tcBorders>
                  <w:shd w:val="clear" w:color="auto" w:fill="auto"/>
                  <w:hideMark/>
                </w:tcPr>
                <w:p w14:paraId="422C3D87"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250 arkuszy</w:t>
                  </w:r>
                </w:p>
              </w:tc>
            </w:tr>
            <w:tr w:rsidR="009A0EE6" w:rsidRPr="009A0EE6" w14:paraId="3103FC30"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171077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Prędkość skanowania</w:t>
                  </w:r>
                </w:p>
              </w:tc>
              <w:tc>
                <w:tcPr>
                  <w:tcW w:w="4536" w:type="dxa"/>
                  <w:tcBorders>
                    <w:top w:val="nil"/>
                    <w:left w:val="nil"/>
                    <w:bottom w:val="single" w:sz="4" w:space="0" w:color="auto"/>
                    <w:right w:val="single" w:sz="4" w:space="0" w:color="auto"/>
                  </w:tcBorders>
                  <w:shd w:val="clear" w:color="auto" w:fill="auto"/>
                  <w:hideMark/>
                </w:tcPr>
                <w:p w14:paraId="68376AAA"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40 oryginałów na minutę w trybie kolor i monochromatycznym 600dpi</w:t>
                  </w:r>
                </w:p>
              </w:tc>
            </w:tr>
            <w:tr w:rsidR="009A0EE6" w:rsidRPr="009A0EE6" w14:paraId="0DD5914A"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00EE891F"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Rodzaj modułu skanera</w:t>
                  </w:r>
                </w:p>
              </w:tc>
              <w:tc>
                <w:tcPr>
                  <w:tcW w:w="4536" w:type="dxa"/>
                  <w:tcBorders>
                    <w:top w:val="nil"/>
                    <w:left w:val="nil"/>
                    <w:bottom w:val="single" w:sz="4" w:space="0" w:color="auto"/>
                    <w:right w:val="single" w:sz="4" w:space="0" w:color="auto"/>
                  </w:tcBorders>
                  <w:shd w:val="clear" w:color="auto" w:fill="auto"/>
                  <w:hideMark/>
                </w:tcPr>
                <w:p w14:paraId="5A0F08E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wbudowany kolorowy skaner</w:t>
                  </w:r>
                </w:p>
              </w:tc>
            </w:tr>
            <w:tr w:rsidR="009A0EE6" w:rsidRPr="009A0EE6" w14:paraId="3F2E09B1"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55337D2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Rozdzielczość skanowania</w:t>
                  </w:r>
                </w:p>
              </w:tc>
              <w:tc>
                <w:tcPr>
                  <w:tcW w:w="4536" w:type="dxa"/>
                  <w:tcBorders>
                    <w:top w:val="nil"/>
                    <w:left w:val="nil"/>
                    <w:bottom w:val="single" w:sz="4" w:space="0" w:color="auto"/>
                    <w:right w:val="single" w:sz="4" w:space="0" w:color="auto"/>
                  </w:tcBorders>
                  <w:shd w:val="clear" w:color="auto" w:fill="auto"/>
                  <w:hideMark/>
                </w:tcPr>
                <w:p w14:paraId="33542C2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do 600 x 600 </w:t>
                  </w:r>
                  <w:proofErr w:type="spellStart"/>
                  <w:r w:rsidRPr="009A0EE6">
                    <w:rPr>
                      <w:rFonts w:ascii="Calibri" w:hAnsi="Calibri" w:cs="Calibri"/>
                      <w:lang w:eastAsia="pl-PL"/>
                    </w:rPr>
                    <w:t>dpi</w:t>
                  </w:r>
                  <w:proofErr w:type="spellEnd"/>
                </w:p>
              </w:tc>
            </w:tr>
            <w:tr w:rsidR="009A0EE6" w:rsidRPr="009A0EE6" w14:paraId="4CF324F9"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64369002"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Tryby skanowania</w:t>
                  </w:r>
                </w:p>
              </w:tc>
              <w:tc>
                <w:tcPr>
                  <w:tcW w:w="4536" w:type="dxa"/>
                  <w:tcBorders>
                    <w:top w:val="nil"/>
                    <w:left w:val="nil"/>
                    <w:bottom w:val="single" w:sz="4" w:space="0" w:color="auto"/>
                    <w:right w:val="single" w:sz="4" w:space="0" w:color="auto"/>
                  </w:tcBorders>
                  <w:shd w:val="clear" w:color="auto" w:fill="auto"/>
                  <w:hideMark/>
                </w:tcPr>
                <w:p w14:paraId="1C3F8C39"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Skan do USB, Skan do e-mail, Skanowanie do skrzynki użytkownika</w:t>
                  </w:r>
                </w:p>
              </w:tc>
            </w:tr>
            <w:tr w:rsidR="009A0EE6" w:rsidRPr="009A0EE6" w14:paraId="670B93B7"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6DE3C20"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Wymagane interfejsy</w:t>
                  </w:r>
                </w:p>
              </w:tc>
              <w:tc>
                <w:tcPr>
                  <w:tcW w:w="4536" w:type="dxa"/>
                  <w:tcBorders>
                    <w:top w:val="nil"/>
                    <w:left w:val="nil"/>
                    <w:bottom w:val="single" w:sz="4" w:space="0" w:color="auto"/>
                    <w:right w:val="single" w:sz="4" w:space="0" w:color="auto"/>
                  </w:tcBorders>
                  <w:shd w:val="clear" w:color="auto" w:fill="auto"/>
                  <w:hideMark/>
                </w:tcPr>
                <w:p w14:paraId="36B55F0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USB , złącze Ethernet  Rj-45</w:t>
                  </w:r>
                </w:p>
              </w:tc>
            </w:tr>
            <w:tr w:rsidR="009A0EE6" w:rsidRPr="009A0EE6" w14:paraId="7EEDDD13" w14:textId="77777777" w:rsidTr="00446D19">
              <w:trPr>
                <w:trHeight w:val="1005"/>
              </w:trPr>
              <w:tc>
                <w:tcPr>
                  <w:tcW w:w="6293" w:type="dxa"/>
                  <w:tcBorders>
                    <w:top w:val="nil"/>
                    <w:left w:val="single" w:sz="4" w:space="0" w:color="auto"/>
                    <w:bottom w:val="single" w:sz="4" w:space="0" w:color="auto"/>
                    <w:right w:val="single" w:sz="4" w:space="0" w:color="auto"/>
                  </w:tcBorders>
                  <w:shd w:val="clear" w:color="auto" w:fill="auto"/>
                  <w:hideMark/>
                </w:tcPr>
                <w:p w14:paraId="422EBD34"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Obsługiwane protokoły</w:t>
                  </w:r>
                </w:p>
              </w:tc>
              <w:tc>
                <w:tcPr>
                  <w:tcW w:w="4536" w:type="dxa"/>
                  <w:tcBorders>
                    <w:top w:val="nil"/>
                    <w:left w:val="nil"/>
                    <w:bottom w:val="single" w:sz="4" w:space="0" w:color="auto"/>
                    <w:right w:val="single" w:sz="4" w:space="0" w:color="auto"/>
                  </w:tcBorders>
                  <w:shd w:val="clear" w:color="auto" w:fill="auto"/>
                  <w:hideMark/>
                </w:tcPr>
                <w:p w14:paraId="161D590C"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Minimum SNMP, TCP/IP, </w:t>
                  </w:r>
                  <w:proofErr w:type="spellStart"/>
                  <w:r w:rsidRPr="009A0EE6">
                    <w:rPr>
                      <w:rFonts w:ascii="Calibri" w:hAnsi="Calibri" w:cs="Calibri"/>
                      <w:lang w:eastAsia="pl-PL"/>
                    </w:rPr>
                    <w:t>WebDAV</w:t>
                  </w:r>
                  <w:proofErr w:type="spellEnd"/>
                  <w:r w:rsidRPr="009A0EE6">
                    <w:rPr>
                      <w:rFonts w:ascii="Calibri" w:hAnsi="Calibri" w:cs="Calibri"/>
                      <w:lang w:eastAsia="pl-PL"/>
                    </w:rPr>
                    <w:t>, POP, SMTP,SNMP, NTP</w:t>
                  </w:r>
                </w:p>
              </w:tc>
            </w:tr>
            <w:tr w:rsidR="009A0EE6" w:rsidRPr="009A0EE6" w14:paraId="7E460A15"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0647193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Wymagane sterowniki do systemów operacyjnych</w:t>
                  </w:r>
                </w:p>
              </w:tc>
              <w:tc>
                <w:tcPr>
                  <w:tcW w:w="4536" w:type="dxa"/>
                  <w:tcBorders>
                    <w:top w:val="nil"/>
                    <w:left w:val="nil"/>
                    <w:bottom w:val="single" w:sz="4" w:space="0" w:color="auto"/>
                    <w:right w:val="single" w:sz="4" w:space="0" w:color="auto"/>
                  </w:tcBorders>
                  <w:shd w:val="clear" w:color="auto" w:fill="auto"/>
                  <w:hideMark/>
                </w:tcPr>
                <w:p w14:paraId="709E26DE"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Windows Server 2012, Windows 10, Windows Server 2019</w:t>
                  </w:r>
                </w:p>
              </w:tc>
            </w:tr>
            <w:tr w:rsidR="009A0EE6" w:rsidRPr="009A0EE6" w14:paraId="28A2F5CA"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5FFDB62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Zasilanie</w:t>
                  </w:r>
                </w:p>
              </w:tc>
              <w:tc>
                <w:tcPr>
                  <w:tcW w:w="4536" w:type="dxa"/>
                  <w:tcBorders>
                    <w:top w:val="nil"/>
                    <w:left w:val="nil"/>
                    <w:bottom w:val="single" w:sz="4" w:space="0" w:color="auto"/>
                    <w:right w:val="single" w:sz="4" w:space="0" w:color="auto"/>
                  </w:tcBorders>
                  <w:shd w:val="clear" w:color="auto" w:fill="auto"/>
                  <w:hideMark/>
                </w:tcPr>
                <w:p w14:paraId="2341A6A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220-240 V, 50/60 </w:t>
                  </w:r>
                  <w:proofErr w:type="spellStart"/>
                  <w:r w:rsidRPr="009A0EE6">
                    <w:rPr>
                      <w:rFonts w:ascii="Calibri" w:hAnsi="Calibri" w:cs="Calibri"/>
                      <w:lang w:eastAsia="pl-PL"/>
                    </w:rPr>
                    <w:t>Hz</w:t>
                  </w:r>
                  <w:proofErr w:type="spellEnd"/>
                </w:p>
              </w:tc>
            </w:tr>
            <w:tr w:rsidR="009A0EE6" w:rsidRPr="009A0EE6" w14:paraId="4A2F8AA5" w14:textId="77777777" w:rsidTr="00446D19">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0EBC04CD"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Wyświetlacz</w:t>
                  </w:r>
                </w:p>
              </w:tc>
              <w:tc>
                <w:tcPr>
                  <w:tcW w:w="4536" w:type="dxa"/>
                  <w:tcBorders>
                    <w:top w:val="nil"/>
                    <w:left w:val="nil"/>
                    <w:bottom w:val="single" w:sz="4" w:space="0" w:color="auto"/>
                    <w:right w:val="single" w:sz="4" w:space="0" w:color="auto"/>
                  </w:tcBorders>
                  <w:shd w:val="clear" w:color="auto" w:fill="auto"/>
                  <w:hideMark/>
                </w:tcPr>
                <w:p w14:paraId="5E10EBB6"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minimum kolorowy 7-calowy  wyświetlacz dotykowy LCD , wraz w wbudowaną pomocą dla użytkownika</w:t>
                  </w:r>
                </w:p>
              </w:tc>
            </w:tr>
            <w:tr w:rsidR="009A0EE6" w:rsidRPr="009A0EE6" w14:paraId="06B9FE05"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1CE6BA8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Język menu</w:t>
                  </w:r>
                </w:p>
              </w:tc>
              <w:tc>
                <w:tcPr>
                  <w:tcW w:w="4536" w:type="dxa"/>
                  <w:tcBorders>
                    <w:top w:val="nil"/>
                    <w:left w:val="nil"/>
                    <w:bottom w:val="single" w:sz="4" w:space="0" w:color="auto"/>
                    <w:right w:val="single" w:sz="4" w:space="0" w:color="auto"/>
                  </w:tcBorders>
                  <w:shd w:val="clear" w:color="auto" w:fill="auto"/>
                  <w:hideMark/>
                </w:tcPr>
                <w:p w14:paraId="5A8DA32E"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Polski, Angielski</w:t>
                  </w:r>
                </w:p>
              </w:tc>
            </w:tr>
            <w:tr w:rsidR="009A0EE6" w:rsidRPr="009A0EE6" w14:paraId="338B9645" w14:textId="77777777" w:rsidTr="00446D19">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852C54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w:t>
                  </w:r>
                </w:p>
              </w:tc>
              <w:tc>
                <w:tcPr>
                  <w:tcW w:w="4536" w:type="dxa"/>
                  <w:tcBorders>
                    <w:top w:val="nil"/>
                    <w:left w:val="nil"/>
                    <w:bottom w:val="single" w:sz="4" w:space="0" w:color="auto"/>
                    <w:right w:val="single" w:sz="4" w:space="0" w:color="auto"/>
                  </w:tcBorders>
                  <w:shd w:val="clear" w:color="000000" w:fill="FFFFFF"/>
                  <w:hideMark/>
                </w:tcPr>
                <w:p w14:paraId="0A672F3B"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usługa uruchomienia sprzętu wliczona w cenę</w:t>
                  </w:r>
                </w:p>
              </w:tc>
            </w:tr>
            <w:tr w:rsidR="009A0EE6" w:rsidRPr="009A0EE6" w14:paraId="2DE86478" w14:textId="77777777" w:rsidTr="00446D19">
              <w:trPr>
                <w:trHeight w:val="300"/>
              </w:trPr>
              <w:tc>
                <w:tcPr>
                  <w:tcW w:w="6293" w:type="dxa"/>
                  <w:tcBorders>
                    <w:top w:val="single" w:sz="4" w:space="0" w:color="auto"/>
                    <w:left w:val="single" w:sz="4" w:space="0" w:color="auto"/>
                    <w:bottom w:val="single" w:sz="4" w:space="0" w:color="auto"/>
                    <w:right w:val="single" w:sz="4" w:space="0" w:color="auto"/>
                  </w:tcBorders>
                  <w:shd w:val="clear" w:color="auto" w:fill="auto"/>
                  <w:noWrap/>
                  <w:hideMark/>
                </w:tcPr>
                <w:p w14:paraId="0D109283"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Gwarancja producenta</w:t>
                  </w:r>
                </w:p>
              </w:tc>
              <w:tc>
                <w:tcPr>
                  <w:tcW w:w="4536" w:type="dxa"/>
                  <w:tcBorders>
                    <w:top w:val="single" w:sz="4" w:space="0" w:color="auto"/>
                    <w:left w:val="nil"/>
                    <w:bottom w:val="single" w:sz="4" w:space="0" w:color="auto"/>
                    <w:right w:val="single" w:sz="4" w:space="0" w:color="auto"/>
                  </w:tcBorders>
                  <w:shd w:val="clear" w:color="auto" w:fill="auto"/>
                  <w:hideMark/>
                </w:tcPr>
                <w:p w14:paraId="4FD15CF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36 miesięcy</w:t>
                  </w:r>
                </w:p>
              </w:tc>
            </w:tr>
            <w:tr w:rsidR="009A0EE6" w:rsidRPr="009A0EE6" w14:paraId="508B343F" w14:textId="77777777" w:rsidTr="00446D19">
              <w:trPr>
                <w:trHeight w:val="300"/>
              </w:trPr>
              <w:tc>
                <w:tcPr>
                  <w:tcW w:w="6293" w:type="dxa"/>
                  <w:tcBorders>
                    <w:top w:val="single" w:sz="4" w:space="0" w:color="auto"/>
                    <w:left w:val="single" w:sz="4" w:space="0" w:color="auto"/>
                    <w:bottom w:val="single" w:sz="4" w:space="0" w:color="auto"/>
                    <w:right w:val="single" w:sz="4" w:space="0" w:color="auto"/>
                  </w:tcBorders>
                  <w:shd w:val="clear" w:color="auto" w:fill="auto"/>
                  <w:noWrap/>
                </w:tcPr>
                <w:p w14:paraId="47632948"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Dodatkowe materiały eksploatacyjne </w:t>
                  </w:r>
                </w:p>
              </w:tc>
              <w:tc>
                <w:tcPr>
                  <w:tcW w:w="4536" w:type="dxa"/>
                  <w:tcBorders>
                    <w:top w:val="single" w:sz="4" w:space="0" w:color="auto"/>
                    <w:left w:val="nil"/>
                    <w:bottom w:val="single" w:sz="4" w:space="0" w:color="auto"/>
                    <w:right w:val="single" w:sz="4" w:space="0" w:color="auto"/>
                  </w:tcBorders>
                  <w:shd w:val="clear" w:color="auto" w:fill="auto"/>
                </w:tcPr>
                <w:p w14:paraId="42339941" w14:textId="77777777" w:rsidR="009A0EE6" w:rsidRPr="009A0EE6" w:rsidRDefault="009A0EE6" w:rsidP="009A0EE6">
                  <w:pPr>
                    <w:widowControl/>
                    <w:autoSpaceDE/>
                    <w:autoSpaceDN/>
                    <w:rPr>
                      <w:rFonts w:ascii="Calibri" w:hAnsi="Calibri" w:cs="Calibri"/>
                      <w:lang w:eastAsia="pl-PL"/>
                    </w:rPr>
                  </w:pPr>
                  <w:r w:rsidRPr="009A0EE6">
                    <w:rPr>
                      <w:rFonts w:ascii="Calibri" w:hAnsi="Calibri" w:cs="Calibri"/>
                      <w:lang w:eastAsia="pl-PL"/>
                    </w:rPr>
                    <w:t xml:space="preserve">3 komplety tonerów oryginalnych pasujących do modelu drukarki , wydajność pow. 40 tys. stron </w:t>
                  </w:r>
                </w:p>
              </w:tc>
            </w:tr>
          </w:tbl>
          <w:p w14:paraId="0760225E" w14:textId="77777777" w:rsidR="009A0EE6" w:rsidRPr="009A0EE6" w:rsidRDefault="009A0EE6" w:rsidP="009A0EE6">
            <w:pPr>
              <w:widowControl/>
              <w:autoSpaceDE/>
              <w:autoSpaceDN/>
              <w:rPr>
                <w:rFonts w:ascii="Calibri" w:hAnsi="Calibri" w:cs="Calibri"/>
                <w:color w:val="000000"/>
                <w:lang w:eastAsia="pl-PL"/>
              </w:rPr>
            </w:pPr>
          </w:p>
        </w:tc>
      </w:tr>
    </w:tbl>
    <w:p w14:paraId="0E3C4EF5" w14:textId="77777777" w:rsidR="009A0EE6" w:rsidRPr="009A0EE6" w:rsidRDefault="009A0EE6" w:rsidP="009A0EE6">
      <w:pPr>
        <w:widowControl/>
        <w:autoSpaceDE/>
        <w:autoSpaceDN/>
        <w:jc w:val="both"/>
        <w:rPr>
          <w:rFonts w:ascii="Calibri" w:hAnsi="Calibri" w:cs="Calibri"/>
          <w:b/>
          <w:bCs/>
          <w:lang w:eastAsia="pl-PL"/>
        </w:rPr>
        <w:sectPr w:rsidR="009A0EE6" w:rsidRPr="009A0EE6" w:rsidSect="00880FF9">
          <w:footnotePr>
            <w:pos w:val="beneathText"/>
            <w:numRestart w:val="eachPage"/>
          </w:footnotePr>
          <w:endnotePr>
            <w:numFmt w:val="decimal"/>
          </w:endnotePr>
          <w:pgSz w:w="16837" w:h="11905" w:orient="landscape"/>
          <w:pgMar w:top="1417" w:right="709" w:bottom="1843" w:left="1417" w:header="708" w:footer="956" w:gutter="0"/>
          <w:cols w:space="708"/>
          <w:docGrid w:linePitch="360"/>
        </w:sectPr>
      </w:pPr>
    </w:p>
    <w:p w14:paraId="3AADC3C7" w14:textId="77777777" w:rsidR="009A0EE6" w:rsidRPr="009A0EE6" w:rsidRDefault="009A0EE6" w:rsidP="009A0EE6">
      <w:pPr>
        <w:widowControl/>
        <w:autoSpaceDE/>
        <w:autoSpaceDN/>
        <w:rPr>
          <w:rFonts w:ascii="Calibri" w:hAnsi="Calibri" w:cs="Calibri"/>
          <w:lang w:eastAsia="pl-PL"/>
        </w:rPr>
      </w:pPr>
    </w:p>
    <w:p w14:paraId="0CD1F6B5" w14:textId="77777777" w:rsidR="009A0EE6" w:rsidRPr="009A0EE6" w:rsidRDefault="009A0EE6" w:rsidP="009A0EE6">
      <w:pPr>
        <w:widowControl/>
        <w:autoSpaceDE/>
        <w:autoSpaceDN/>
        <w:rPr>
          <w:rFonts w:ascii="Calibri" w:hAnsi="Calibri" w:cs="Calibri"/>
          <w:b/>
          <w:bCs/>
        </w:rPr>
        <w:sectPr w:rsidR="009A0EE6" w:rsidRPr="009A0EE6">
          <w:footnotePr>
            <w:pos w:val="beneathText"/>
            <w:numRestart w:val="eachPage"/>
          </w:footnotePr>
          <w:endnotePr>
            <w:numFmt w:val="decimal"/>
          </w:endnotePr>
          <w:pgSz w:w="16837" w:h="11905" w:orient="landscape"/>
          <w:pgMar w:top="1417" w:right="709" w:bottom="1843" w:left="1417" w:header="708" w:footer="956" w:gutter="0"/>
          <w:cols w:space="708"/>
        </w:sectPr>
      </w:pPr>
    </w:p>
    <w:p w14:paraId="6DF2229E" w14:textId="77777777" w:rsidR="009A0EE6" w:rsidRPr="009A0EE6" w:rsidRDefault="009A0EE6" w:rsidP="009A0EE6">
      <w:pPr>
        <w:rPr>
          <w:rFonts w:ascii="Calibri" w:hAnsi="Calibri" w:cs="Calibri"/>
        </w:rPr>
      </w:pPr>
    </w:p>
    <w:p w14:paraId="7D26EF52" w14:textId="77777777" w:rsidR="009A0EE6" w:rsidRPr="009A0EE6" w:rsidRDefault="009A0EE6" w:rsidP="009A0EE6">
      <w:pPr>
        <w:widowControl/>
        <w:autoSpaceDE/>
        <w:ind w:firstLine="708"/>
        <w:jc w:val="right"/>
        <w:rPr>
          <w:rFonts w:ascii="Calibri" w:hAnsi="Calibri" w:cs="Calibri"/>
          <w:b/>
          <w:iCs/>
          <w:lang w:eastAsia="pl-PL"/>
        </w:rPr>
      </w:pPr>
      <w:r w:rsidRPr="009A0EE6">
        <w:rPr>
          <w:rFonts w:ascii="Calibri" w:hAnsi="Calibri" w:cs="Calibri"/>
          <w:b/>
          <w:iCs/>
          <w:lang w:eastAsia="pl-PL"/>
        </w:rPr>
        <w:t>Załącznik nr 4 do umowy</w:t>
      </w:r>
    </w:p>
    <w:p w14:paraId="59B81A98" w14:textId="77777777" w:rsidR="009A0EE6" w:rsidRPr="009A0EE6" w:rsidRDefault="009A0EE6" w:rsidP="009A0EE6">
      <w:pPr>
        <w:widowControl/>
        <w:autoSpaceDE/>
        <w:ind w:firstLine="708"/>
        <w:jc w:val="right"/>
        <w:rPr>
          <w:rFonts w:ascii="Calibri" w:hAnsi="Calibri" w:cs="Calibri"/>
          <w:b/>
          <w:lang w:eastAsia="pl-PL"/>
        </w:rPr>
      </w:pPr>
    </w:p>
    <w:p w14:paraId="06E1122A" w14:textId="77777777" w:rsidR="009A0EE6" w:rsidRPr="009A0EE6" w:rsidRDefault="009A0EE6" w:rsidP="009A0EE6">
      <w:pPr>
        <w:keepNext/>
        <w:widowControl/>
        <w:autoSpaceDE/>
        <w:spacing w:line="276" w:lineRule="auto"/>
        <w:jc w:val="center"/>
        <w:outlineLvl w:val="0"/>
        <w:rPr>
          <w:rFonts w:ascii="Calibri" w:hAnsi="Calibri" w:cs="Calibri"/>
          <w:b/>
          <w:bCs/>
          <w:lang w:eastAsia="pl-PL"/>
        </w:rPr>
      </w:pPr>
      <w:r w:rsidRPr="009A0EE6">
        <w:rPr>
          <w:rFonts w:ascii="Calibri" w:hAnsi="Calibri" w:cs="Calibri"/>
          <w:b/>
          <w:bCs/>
          <w:lang w:eastAsia="pl-PL"/>
        </w:rPr>
        <w:t>PROTOKÓŁ ODBIORU ILOŚCIOWEGO</w:t>
      </w:r>
    </w:p>
    <w:p w14:paraId="038279AD" w14:textId="77777777" w:rsidR="009A0EE6" w:rsidRPr="009A0EE6" w:rsidRDefault="009A0EE6" w:rsidP="009A0EE6">
      <w:pPr>
        <w:widowControl/>
        <w:autoSpaceDE/>
        <w:rPr>
          <w:rFonts w:ascii="Calibri" w:hAnsi="Calibri" w:cs="Calibri"/>
          <w:b/>
          <w:bCs/>
          <w:lang w:eastAsia="pl-PL"/>
        </w:rPr>
      </w:pPr>
    </w:p>
    <w:p w14:paraId="3F829FF7" w14:textId="77777777" w:rsidR="009A0EE6" w:rsidRPr="009A0EE6" w:rsidRDefault="009A0EE6" w:rsidP="009A0EE6">
      <w:pPr>
        <w:keepNext/>
        <w:widowControl/>
        <w:autoSpaceDE/>
        <w:spacing w:line="276" w:lineRule="auto"/>
        <w:jc w:val="center"/>
        <w:outlineLvl w:val="0"/>
        <w:rPr>
          <w:rFonts w:ascii="Calibri" w:hAnsi="Calibri" w:cs="Calibri"/>
          <w:b/>
          <w:lang w:eastAsia="pl-PL"/>
        </w:rPr>
      </w:pPr>
      <w:r w:rsidRPr="009A0EE6">
        <w:rPr>
          <w:rFonts w:ascii="Calibri" w:hAnsi="Calibri" w:cs="Calibri"/>
          <w:lang w:eastAsia="pl-PL"/>
        </w:rPr>
        <w:t xml:space="preserve">Na podstawie umowy nr WA.263.45.2021.U. zawartej w Warszawie w dniu ……………. roku </w:t>
      </w:r>
    </w:p>
    <w:p w14:paraId="113F9077" w14:textId="77777777" w:rsidR="009A0EE6" w:rsidRPr="009A0EE6" w:rsidRDefault="009A0EE6" w:rsidP="009A0EE6">
      <w:pPr>
        <w:keepNext/>
        <w:widowControl/>
        <w:autoSpaceDE/>
        <w:spacing w:line="276" w:lineRule="auto"/>
        <w:outlineLvl w:val="0"/>
        <w:rPr>
          <w:rFonts w:ascii="Calibri" w:hAnsi="Calibri" w:cs="Calibri"/>
          <w:b/>
          <w:lang w:eastAsia="pl-PL"/>
        </w:rPr>
      </w:pPr>
      <w:r w:rsidRPr="009A0EE6">
        <w:rPr>
          <w:rFonts w:ascii="Calibri" w:hAnsi="Calibri" w:cs="Calibri"/>
          <w:lang w:eastAsia="pl-PL"/>
        </w:rPr>
        <w:t>pomiędzy:</w:t>
      </w:r>
    </w:p>
    <w:p w14:paraId="4E95CE84" w14:textId="77777777" w:rsidR="009A0EE6" w:rsidRPr="009A0EE6" w:rsidRDefault="009A0EE6" w:rsidP="009A0EE6">
      <w:pPr>
        <w:widowControl/>
        <w:tabs>
          <w:tab w:val="left" w:pos="5670"/>
        </w:tabs>
        <w:autoSpaceDE/>
        <w:jc w:val="both"/>
        <w:rPr>
          <w:rFonts w:ascii="Calibri" w:hAnsi="Calibri" w:cs="Calibri"/>
          <w:b/>
          <w:bCs/>
          <w:lang w:eastAsia="pl-PL"/>
        </w:rPr>
      </w:pPr>
      <w:r w:rsidRPr="009A0EE6">
        <w:rPr>
          <w:rFonts w:ascii="Calibri" w:hAnsi="Calibri" w:cs="Calibri"/>
          <w:b/>
          <w:lang w:eastAsia="pl-PL"/>
        </w:rPr>
        <w:t>Skarbem Państwa - państwową jednostką budżetową Centrum Projektów Europejskich</w:t>
      </w:r>
      <w:r w:rsidRPr="009A0EE6">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9A0EE6">
        <w:rPr>
          <w:rFonts w:ascii="Calibri" w:hAnsi="Calibri" w:cs="Calibri"/>
          <w:b/>
          <w:bCs/>
          <w:lang w:eastAsia="pl-PL"/>
        </w:rPr>
        <w:t xml:space="preserve"> </w:t>
      </w:r>
      <w:r w:rsidRPr="009A0EE6">
        <w:rPr>
          <w:rFonts w:ascii="Calibri" w:hAnsi="Calibri" w:cs="Calibri"/>
          <w:lang w:eastAsia="pl-PL"/>
        </w:rPr>
        <w:t xml:space="preserve">zwanym w dalszej części  </w:t>
      </w:r>
      <w:r w:rsidRPr="009A0EE6">
        <w:rPr>
          <w:rFonts w:ascii="Calibri" w:hAnsi="Calibri" w:cs="Calibri"/>
          <w:b/>
          <w:bCs/>
          <w:lang w:eastAsia="pl-PL"/>
        </w:rPr>
        <w:t>„Zamawiającym”</w:t>
      </w:r>
    </w:p>
    <w:p w14:paraId="64207B03" w14:textId="77777777" w:rsidR="009A0EE6" w:rsidRPr="009A0EE6" w:rsidRDefault="009A0EE6" w:rsidP="009A0EE6">
      <w:pPr>
        <w:widowControl/>
        <w:tabs>
          <w:tab w:val="left" w:pos="5670"/>
        </w:tabs>
        <w:autoSpaceDE/>
        <w:jc w:val="both"/>
        <w:rPr>
          <w:rFonts w:ascii="Calibri" w:hAnsi="Calibri" w:cs="Calibri"/>
          <w:lang w:eastAsia="pl-PL"/>
        </w:rPr>
      </w:pPr>
    </w:p>
    <w:p w14:paraId="4D1C12DB" w14:textId="77777777" w:rsidR="009A0EE6" w:rsidRPr="009A0EE6" w:rsidRDefault="009A0EE6" w:rsidP="009A0EE6">
      <w:pPr>
        <w:widowControl/>
        <w:adjustRightInd w:val="0"/>
        <w:jc w:val="both"/>
        <w:rPr>
          <w:rFonts w:ascii="Calibri" w:hAnsi="Calibri" w:cs="Calibri"/>
          <w:lang w:eastAsia="pl-PL"/>
        </w:rPr>
      </w:pPr>
      <w:r w:rsidRPr="009A0EE6">
        <w:rPr>
          <w:rFonts w:ascii="Calibri" w:hAnsi="Calibri" w:cs="Calibri"/>
          <w:lang w:eastAsia="pl-PL"/>
        </w:rPr>
        <w:t>a ………………………………….. z siedzibą w ………………. przy ul. …………………, ……………….., ………………., posiadającą numer identyfikacji REGON …………. oraz NIP …………….., a także wpisaną do Krajowego Rejestru Sądowego pod numerem KRS ……………………..…../wpisaną do Centralnej Ewidencji I Informacji o Działalności Gospodarczej, reprezentowanym przez Pana/Panią …………………………… – ……………………………. zwanym w dalszej części umowy „Wykonawcą”</w:t>
      </w:r>
    </w:p>
    <w:p w14:paraId="490C438F" w14:textId="77777777" w:rsidR="009A0EE6" w:rsidRPr="009A0EE6" w:rsidRDefault="009A0EE6" w:rsidP="009A0EE6">
      <w:pPr>
        <w:widowControl/>
        <w:tabs>
          <w:tab w:val="left" w:pos="5670"/>
        </w:tabs>
        <w:autoSpaceDE/>
        <w:jc w:val="both"/>
        <w:rPr>
          <w:rFonts w:ascii="Calibri" w:hAnsi="Calibri" w:cs="Calibri"/>
          <w:b/>
          <w:lang w:eastAsia="pl-PL"/>
        </w:rPr>
      </w:pPr>
      <w:r w:rsidRPr="009A0EE6">
        <w:rPr>
          <w:rFonts w:ascii="Calibri" w:hAnsi="Calibri" w:cs="Calibri"/>
          <w:b/>
          <w:lang w:eastAsia="pl-PL"/>
        </w:rPr>
        <w:t>Zamawiający potwierdza odbiór sprzętu w dniu ……………………………….</w:t>
      </w:r>
    </w:p>
    <w:tbl>
      <w:tblPr>
        <w:tblW w:w="9700" w:type="dxa"/>
        <w:tblInd w:w="58" w:type="dxa"/>
        <w:tblCellMar>
          <w:left w:w="70" w:type="dxa"/>
          <w:right w:w="70" w:type="dxa"/>
        </w:tblCellMar>
        <w:tblLook w:val="04A0" w:firstRow="1" w:lastRow="0" w:firstColumn="1" w:lastColumn="0" w:noHBand="0" w:noVBand="1"/>
      </w:tblPr>
      <w:tblGrid>
        <w:gridCol w:w="1912"/>
        <w:gridCol w:w="3126"/>
        <w:gridCol w:w="2242"/>
        <w:gridCol w:w="1194"/>
        <w:gridCol w:w="1080"/>
        <w:gridCol w:w="146"/>
      </w:tblGrid>
      <w:tr w:rsidR="009A0EE6" w:rsidRPr="009A0EE6" w14:paraId="129606B3" w14:textId="77777777" w:rsidTr="00446D19">
        <w:trPr>
          <w:gridAfter w:val="1"/>
          <w:trHeight w:val="450"/>
        </w:trPr>
        <w:tc>
          <w:tcPr>
            <w:tcW w:w="197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688A348"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2ECF54B"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78B2D12"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14CB188"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6436567"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Uwagi</w:t>
            </w:r>
          </w:p>
        </w:tc>
      </w:tr>
      <w:tr w:rsidR="009A0EE6" w:rsidRPr="009A0EE6" w14:paraId="0D328C00" w14:textId="77777777" w:rsidTr="00446D19">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8BBDCC"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CFA80"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22CD9A"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66344"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8AE4C6"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Align w:val="center"/>
            <w:hideMark/>
          </w:tcPr>
          <w:p w14:paraId="197734D5" w14:textId="77777777" w:rsidR="009A0EE6" w:rsidRPr="009A0EE6" w:rsidRDefault="009A0EE6" w:rsidP="009A0EE6">
            <w:pPr>
              <w:rPr>
                <w:rFonts w:ascii="Calibri" w:hAnsi="Calibri" w:cs="Calibri"/>
                <w:color w:val="000000"/>
                <w:lang w:eastAsia="pl-PL"/>
              </w:rPr>
            </w:pPr>
          </w:p>
        </w:tc>
      </w:tr>
      <w:tr w:rsidR="009A0EE6" w:rsidRPr="009A0EE6" w14:paraId="52078765" w14:textId="77777777" w:rsidTr="00446D19">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318D73"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C707B"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441A9E"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DE3A9"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39014" w14:textId="77777777" w:rsidR="009A0EE6" w:rsidRPr="009A0EE6" w:rsidRDefault="009A0EE6" w:rsidP="009A0EE6">
            <w:pPr>
              <w:widowControl/>
              <w:autoSpaceDE/>
              <w:autoSpaceDN/>
              <w:spacing w:line="256" w:lineRule="auto"/>
              <w:rPr>
                <w:rFonts w:ascii="Calibri" w:hAnsi="Calibri" w:cs="Calibri"/>
                <w:color w:val="000000"/>
                <w:lang w:eastAsia="pl-PL"/>
              </w:rPr>
            </w:pPr>
          </w:p>
        </w:tc>
        <w:tc>
          <w:tcPr>
            <w:tcW w:w="0" w:type="auto"/>
            <w:vAlign w:val="center"/>
            <w:hideMark/>
          </w:tcPr>
          <w:p w14:paraId="044B2643"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r>
      <w:tr w:rsidR="009A0EE6" w:rsidRPr="009A0EE6" w14:paraId="7D974A15" w14:textId="77777777" w:rsidTr="00446D19">
        <w:trPr>
          <w:trHeight w:val="315"/>
        </w:trPr>
        <w:tc>
          <w:tcPr>
            <w:tcW w:w="1974" w:type="dxa"/>
            <w:tcBorders>
              <w:top w:val="nil"/>
              <w:left w:val="single" w:sz="4" w:space="0" w:color="auto"/>
              <w:bottom w:val="single" w:sz="4" w:space="0" w:color="auto"/>
              <w:right w:val="single" w:sz="4" w:space="0" w:color="auto"/>
            </w:tcBorders>
            <w:vAlign w:val="center"/>
            <w:hideMark/>
          </w:tcPr>
          <w:p w14:paraId="05E20A3B" w14:textId="77777777" w:rsidR="009A0EE6" w:rsidRPr="009A0EE6" w:rsidRDefault="009A0EE6" w:rsidP="009A0EE6">
            <w:pPr>
              <w:widowControl/>
              <w:autoSpaceDE/>
              <w:spacing w:line="256" w:lineRule="auto"/>
              <w:rPr>
                <w:rFonts w:ascii="Calibri" w:hAnsi="Calibri" w:cs="Calibri"/>
                <w:color w:val="000000"/>
                <w:lang w:eastAsia="pl-PL"/>
              </w:rPr>
            </w:pPr>
            <w:r w:rsidRPr="009A0EE6">
              <w:rPr>
                <w:rFonts w:ascii="Calibri" w:hAnsi="Calibri" w:cs="Calibri"/>
                <w:color w:val="000000"/>
                <w:lang w:eastAsia="pl-PL"/>
              </w:rPr>
              <w:t>1</w:t>
            </w:r>
          </w:p>
        </w:tc>
        <w:tc>
          <w:tcPr>
            <w:tcW w:w="3210" w:type="dxa"/>
            <w:tcBorders>
              <w:top w:val="nil"/>
              <w:left w:val="nil"/>
              <w:bottom w:val="single" w:sz="4" w:space="0" w:color="auto"/>
              <w:right w:val="single" w:sz="4" w:space="0" w:color="auto"/>
            </w:tcBorders>
            <w:vAlign w:val="bottom"/>
            <w:hideMark/>
          </w:tcPr>
          <w:p w14:paraId="4BAF396C" w14:textId="77777777" w:rsidR="009A0EE6" w:rsidRPr="009A0EE6" w:rsidRDefault="009A0EE6" w:rsidP="009A0EE6">
            <w:pPr>
              <w:rPr>
                <w:rFonts w:ascii="Calibri" w:hAnsi="Calibri" w:cs="Calibri"/>
                <w:color w:val="000000"/>
                <w:lang w:eastAsia="pl-PL"/>
              </w:rPr>
            </w:pPr>
          </w:p>
        </w:tc>
        <w:tc>
          <w:tcPr>
            <w:tcW w:w="2242" w:type="dxa"/>
            <w:tcBorders>
              <w:top w:val="nil"/>
              <w:left w:val="single" w:sz="4" w:space="0" w:color="auto"/>
              <w:bottom w:val="single" w:sz="4" w:space="0" w:color="auto"/>
              <w:right w:val="single" w:sz="4" w:space="0" w:color="auto"/>
            </w:tcBorders>
            <w:noWrap/>
            <w:vAlign w:val="center"/>
            <w:hideMark/>
          </w:tcPr>
          <w:p w14:paraId="1C3AC2B9"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154CE88F"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42827603"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 </w:t>
            </w:r>
          </w:p>
        </w:tc>
        <w:tc>
          <w:tcPr>
            <w:tcW w:w="0" w:type="auto"/>
            <w:vAlign w:val="center"/>
            <w:hideMark/>
          </w:tcPr>
          <w:p w14:paraId="21F6368B"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r>
      <w:tr w:rsidR="009A0EE6" w:rsidRPr="009A0EE6" w14:paraId="7D11B6D7" w14:textId="77777777" w:rsidTr="00446D19">
        <w:trPr>
          <w:trHeight w:val="356"/>
        </w:trPr>
        <w:tc>
          <w:tcPr>
            <w:tcW w:w="1974" w:type="dxa"/>
            <w:tcBorders>
              <w:top w:val="nil"/>
              <w:left w:val="single" w:sz="4" w:space="0" w:color="auto"/>
              <w:bottom w:val="single" w:sz="4" w:space="0" w:color="auto"/>
              <w:right w:val="single" w:sz="4" w:space="0" w:color="auto"/>
            </w:tcBorders>
            <w:vAlign w:val="center"/>
            <w:hideMark/>
          </w:tcPr>
          <w:p w14:paraId="300214CC" w14:textId="77777777" w:rsidR="009A0EE6" w:rsidRPr="009A0EE6" w:rsidRDefault="009A0EE6" w:rsidP="009A0EE6">
            <w:pPr>
              <w:widowControl/>
              <w:autoSpaceDE/>
              <w:spacing w:line="256" w:lineRule="auto"/>
              <w:rPr>
                <w:rFonts w:ascii="Calibri" w:hAnsi="Calibri" w:cs="Calibri"/>
                <w:color w:val="000000"/>
                <w:lang w:eastAsia="pl-PL"/>
              </w:rPr>
            </w:pPr>
            <w:r w:rsidRPr="009A0EE6">
              <w:rPr>
                <w:rFonts w:ascii="Calibri" w:hAnsi="Calibri" w:cs="Calibri"/>
                <w:color w:val="000000"/>
                <w:lang w:eastAsia="pl-PL"/>
              </w:rPr>
              <w:t>2</w:t>
            </w:r>
          </w:p>
        </w:tc>
        <w:tc>
          <w:tcPr>
            <w:tcW w:w="3210" w:type="dxa"/>
            <w:tcBorders>
              <w:top w:val="nil"/>
              <w:left w:val="nil"/>
              <w:bottom w:val="single" w:sz="4" w:space="0" w:color="auto"/>
              <w:right w:val="single" w:sz="4" w:space="0" w:color="auto"/>
            </w:tcBorders>
            <w:vAlign w:val="bottom"/>
            <w:hideMark/>
          </w:tcPr>
          <w:p w14:paraId="5AE491AD" w14:textId="77777777" w:rsidR="009A0EE6" w:rsidRPr="009A0EE6" w:rsidRDefault="009A0EE6" w:rsidP="009A0EE6">
            <w:pPr>
              <w:rPr>
                <w:rFonts w:ascii="Calibri" w:hAnsi="Calibri" w:cs="Calibri"/>
                <w:color w:val="000000"/>
                <w:lang w:eastAsia="pl-PL"/>
              </w:rPr>
            </w:pPr>
          </w:p>
        </w:tc>
        <w:tc>
          <w:tcPr>
            <w:tcW w:w="2242" w:type="dxa"/>
            <w:tcBorders>
              <w:top w:val="nil"/>
              <w:left w:val="single" w:sz="4" w:space="0" w:color="auto"/>
              <w:bottom w:val="single" w:sz="4" w:space="0" w:color="auto"/>
              <w:right w:val="single" w:sz="4" w:space="0" w:color="auto"/>
            </w:tcBorders>
            <w:vAlign w:val="center"/>
            <w:hideMark/>
          </w:tcPr>
          <w:p w14:paraId="0DB58333"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c>
          <w:tcPr>
            <w:tcW w:w="1194" w:type="dxa"/>
            <w:tcBorders>
              <w:top w:val="nil"/>
              <w:left w:val="single" w:sz="4" w:space="0" w:color="auto"/>
              <w:bottom w:val="single" w:sz="4" w:space="0" w:color="auto"/>
              <w:right w:val="single" w:sz="4" w:space="0" w:color="auto"/>
            </w:tcBorders>
            <w:vAlign w:val="center"/>
            <w:hideMark/>
          </w:tcPr>
          <w:p w14:paraId="0776FDD8"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vAlign w:val="center"/>
            <w:hideMark/>
          </w:tcPr>
          <w:p w14:paraId="7AF4F16D" w14:textId="77777777" w:rsidR="009A0EE6" w:rsidRPr="009A0EE6" w:rsidRDefault="009A0EE6" w:rsidP="009A0EE6">
            <w:pPr>
              <w:rPr>
                <w:rFonts w:ascii="Calibri" w:hAnsi="Calibri" w:cs="Calibri"/>
                <w:color w:val="000000"/>
                <w:lang w:eastAsia="pl-PL"/>
              </w:rPr>
            </w:pPr>
          </w:p>
        </w:tc>
        <w:tc>
          <w:tcPr>
            <w:tcW w:w="0" w:type="auto"/>
            <w:vAlign w:val="center"/>
            <w:hideMark/>
          </w:tcPr>
          <w:p w14:paraId="21DED803"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r>
      <w:tr w:rsidR="009A0EE6" w:rsidRPr="009A0EE6" w14:paraId="1E744F33" w14:textId="77777777" w:rsidTr="00446D19">
        <w:trPr>
          <w:trHeight w:val="403"/>
        </w:trPr>
        <w:tc>
          <w:tcPr>
            <w:tcW w:w="1974" w:type="dxa"/>
            <w:tcBorders>
              <w:top w:val="single" w:sz="4" w:space="0" w:color="auto"/>
              <w:left w:val="single" w:sz="4" w:space="0" w:color="auto"/>
              <w:bottom w:val="single" w:sz="4" w:space="0" w:color="auto"/>
              <w:right w:val="single" w:sz="4" w:space="0" w:color="auto"/>
            </w:tcBorders>
            <w:vAlign w:val="center"/>
            <w:hideMark/>
          </w:tcPr>
          <w:p w14:paraId="2BA04873" w14:textId="77777777" w:rsidR="009A0EE6" w:rsidRPr="009A0EE6" w:rsidRDefault="009A0EE6" w:rsidP="009A0EE6">
            <w:pPr>
              <w:widowControl/>
              <w:autoSpaceDE/>
              <w:spacing w:line="256" w:lineRule="auto"/>
              <w:rPr>
                <w:rFonts w:ascii="Calibri" w:hAnsi="Calibri" w:cs="Calibri"/>
                <w:color w:val="000000"/>
                <w:lang w:eastAsia="pl-PL"/>
              </w:rPr>
            </w:pPr>
            <w:r w:rsidRPr="009A0EE6">
              <w:rPr>
                <w:rFonts w:ascii="Calibri" w:hAnsi="Calibri" w:cs="Calibri"/>
                <w:color w:val="000000"/>
                <w:lang w:eastAsia="pl-PL"/>
              </w:rPr>
              <w:t>3</w:t>
            </w:r>
          </w:p>
        </w:tc>
        <w:tc>
          <w:tcPr>
            <w:tcW w:w="3210" w:type="dxa"/>
            <w:tcBorders>
              <w:top w:val="nil"/>
              <w:left w:val="nil"/>
              <w:bottom w:val="single" w:sz="4" w:space="0" w:color="auto"/>
              <w:right w:val="single" w:sz="4" w:space="0" w:color="auto"/>
            </w:tcBorders>
            <w:vAlign w:val="bottom"/>
            <w:hideMark/>
          </w:tcPr>
          <w:p w14:paraId="3F081E72" w14:textId="77777777" w:rsidR="009A0EE6" w:rsidRPr="009A0EE6" w:rsidRDefault="009A0EE6" w:rsidP="009A0EE6">
            <w:pPr>
              <w:rPr>
                <w:rFonts w:ascii="Calibri" w:hAnsi="Calibri" w:cs="Calibri"/>
                <w:color w:val="000000"/>
                <w:lang w:eastAsia="pl-PL"/>
              </w:rPr>
            </w:pPr>
          </w:p>
        </w:tc>
        <w:tc>
          <w:tcPr>
            <w:tcW w:w="2242" w:type="dxa"/>
            <w:tcBorders>
              <w:top w:val="single" w:sz="4" w:space="0" w:color="auto"/>
              <w:left w:val="single" w:sz="4" w:space="0" w:color="auto"/>
              <w:bottom w:val="single" w:sz="4" w:space="0" w:color="auto"/>
              <w:right w:val="single" w:sz="4" w:space="0" w:color="auto"/>
            </w:tcBorders>
            <w:noWrap/>
            <w:vAlign w:val="center"/>
            <w:hideMark/>
          </w:tcPr>
          <w:p w14:paraId="3584DDDF"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noWrap/>
            <w:vAlign w:val="center"/>
            <w:hideMark/>
          </w:tcPr>
          <w:p w14:paraId="4540816A"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6B18B56"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 </w:t>
            </w:r>
          </w:p>
        </w:tc>
        <w:tc>
          <w:tcPr>
            <w:tcW w:w="0" w:type="auto"/>
            <w:vAlign w:val="center"/>
            <w:hideMark/>
          </w:tcPr>
          <w:p w14:paraId="743B352F"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r>
      <w:tr w:rsidR="009A0EE6" w:rsidRPr="009A0EE6" w14:paraId="3252DF47" w14:textId="77777777" w:rsidTr="00446D19">
        <w:trPr>
          <w:trHeight w:val="423"/>
        </w:trPr>
        <w:tc>
          <w:tcPr>
            <w:tcW w:w="1974" w:type="dxa"/>
            <w:tcBorders>
              <w:top w:val="single" w:sz="4" w:space="0" w:color="auto"/>
              <w:left w:val="single" w:sz="4" w:space="0" w:color="auto"/>
              <w:bottom w:val="single" w:sz="4" w:space="0" w:color="auto"/>
              <w:right w:val="single" w:sz="4" w:space="0" w:color="auto"/>
            </w:tcBorders>
            <w:vAlign w:val="center"/>
            <w:hideMark/>
          </w:tcPr>
          <w:p w14:paraId="6F0F2C92" w14:textId="77777777" w:rsidR="009A0EE6" w:rsidRPr="009A0EE6" w:rsidRDefault="009A0EE6" w:rsidP="009A0EE6">
            <w:pPr>
              <w:widowControl/>
              <w:autoSpaceDE/>
              <w:spacing w:line="256" w:lineRule="auto"/>
              <w:rPr>
                <w:rFonts w:ascii="Calibri" w:hAnsi="Calibri" w:cs="Calibri"/>
                <w:color w:val="000000"/>
                <w:lang w:eastAsia="pl-PL"/>
              </w:rPr>
            </w:pPr>
            <w:r w:rsidRPr="009A0EE6">
              <w:rPr>
                <w:rFonts w:ascii="Calibri" w:hAnsi="Calibri" w:cs="Calibri"/>
                <w:color w:val="000000"/>
                <w:lang w:eastAsia="pl-PL"/>
              </w:rPr>
              <w:t>4</w:t>
            </w:r>
          </w:p>
        </w:tc>
        <w:tc>
          <w:tcPr>
            <w:tcW w:w="3210" w:type="dxa"/>
            <w:tcBorders>
              <w:top w:val="nil"/>
              <w:left w:val="nil"/>
              <w:bottom w:val="single" w:sz="4" w:space="0" w:color="auto"/>
              <w:right w:val="single" w:sz="4" w:space="0" w:color="auto"/>
            </w:tcBorders>
            <w:vAlign w:val="bottom"/>
            <w:hideMark/>
          </w:tcPr>
          <w:p w14:paraId="342DBD19" w14:textId="77777777" w:rsidR="009A0EE6" w:rsidRPr="009A0EE6" w:rsidRDefault="009A0EE6" w:rsidP="009A0EE6">
            <w:pPr>
              <w:rPr>
                <w:rFonts w:ascii="Calibri" w:hAnsi="Calibri" w:cs="Calibri"/>
                <w:color w:val="000000"/>
                <w:lang w:eastAsia="pl-PL"/>
              </w:rPr>
            </w:pPr>
          </w:p>
        </w:tc>
        <w:tc>
          <w:tcPr>
            <w:tcW w:w="2242" w:type="dxa"/>
            <w:tcBorders>
              <w:top w:val="single" w:sz="4" w:space="0" w:color="auto"/>
              <w:left w:val="single" w:sz="4" w:space="0" w:color="auto"/>
              <w:bottom w:val="single" w:sz="4" w:space="0" w:color="auto"/>
              <w:right w:val="single" w:sz="4" w:space="0" w:color="auto"/>
            </w:tcBorders>
            <w:vAlign w:val="center"/>
            <w:hideMark/>
          </w:tcPr>
          <w:p w14:paraId="59BC3CD3"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25765534"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7AF6A9B" w14:textId="77777777" w:rsidR="009A0EE6" w:rsidRPr="009A0EE6" w:rsidRDefault="009A0EE6" w:rsidP="009A0EE6">
            <w:pPr>
              <w:rPr>
                <w:rFonts w:ascii="Calibri" w:hAnsi="Calibri" w:cs="Calibri"/>
                <w:color w:val="000000"/>
                <w:lang w:eastAsia="pl-PL"/>
              </w:rPr>
            </w:pPr>
          </w:p>
        </w:tc>
        <w:tc>
          <w:tcPr>
            <w:tcW w:w="0" w:type="auto"/>
            <w:vAlign w:val="center"/>
            <w:hideMark/>
          </w:tcPr>
          <w:p w14:paraId="2F99976C"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r>
      <w:tr w:rsidR="009A0EE6" w:rsidRPr="009A0EE6" w14:paraId="1E248152" w14:textId="77777777" w:rsidTr="00446D19">
        <w:trPr>
          <w:trHeight w:val="415"/>
        </w:trPr>
        <w:tc>
          <w:tcPr>
            <w:tcW w:w="1974" w:type="dxa"/>
            <w:tcBorders>
              <w:top w:val="single" w:sz="4" w:space="0" w:color="auto"/>
              <w:left w:val="single" w:sz="4" w:space="0" w:color="auto"/>
              <w:bottom w:val="single" w:sz="4" w:space="0" w:color="auto"/>
              <w:right w:val="single" w:sz="4" w:space="0" w:color="auto"/>
            </w:tcBorders>
            <w:vAlign w:val="center"/>
            <w:hideMark/>
          </w:tcPr>
          <w:p w14:paraId="304C86DA" w14:textId="77777777" w:rsidR="009A0EE6" w:rsidRPr="009A0EE6" w:rsidRDefault="009A0EE6" w:rsidP="009A0EE6">
            <w:pPr>
              <w:widowControl/>
              <w:autoSpaceDE/>
              <w:spacing w:line="256" w:lineRule="auto"/>
              <w:rPr>
                <w:rFonts w:ascii="Calibri" w:hAnsi="Calibri" w:cs="Calibri"/>
                <w:color w:val="000000"/>
                <w:lang w:eastAsia="pl-PL"/>
              </w:rPr>
            </w:pPr>
            <w:r w:rsidRPr="009A0EE6">
              <w:rPr>
                <w:rFonts w:ascii="Calibri" w:hAnsi="Calibri" w:cs="Calibri"/>
                <w:color w:val="000000"/>
                <w:lang w:eastAsia="pl-PL"/>
              </w:rPr>
              <w:t>5</w:t>
            </w:r>
          </w:p>
        </w:tc>
        <w:tc>
          <w:tcPr>
            <w:tcW w:w="3210" w:type="dxa"/>
            <w:tcBorders>
              <w:top w:val="single" w:sz="4" w:space="0" w:color="auto"/>
              <w:left w:val="nil"/>
              <w:bottom w:val="single" w:sz="4" w:space="0" w:color="auto"/>
              <w:right w:val="single" w:sz="4" w:space="0" w:color="auto"/>
            </w:tcBorders>
            <w:vAlign w:val="bottom"/>
          </w:tcPr>
          <w:p w14:paraId="02DE2DCB" w14:textId="77777777" w:rsidR="009A0EE6" w:rsidRPr="009A0EE6" w:rsidRDefault="009A0EE6" w:rsidP="009A0EE6">
            <w:pPr>
              <w:widowControl/>
              <w:autoSpaceDE/>
              <w:spacing w:line="256" w:lineRule="auto"/>
              <w:rPr>
                <w:rFonts w:ascii="Calibri" w:hAnsi="Calibri" w:cs="Calibri"/>
                <w:color w:val="000000"/>
                <w:lang w:eastAsia="pl-PL"/>
              </w:rPr>
            </w:pPr>
          </w:p>
        </w:tc>
        <w:tc>
          <w:tcPr>
            <w:tcW w:w="2242" w:type="dxa"/>
            <w:tcBorders>
              <w:top w:val="single" w:sz="4" w:space="0" w:color="auto"/>
              <w:left w:val="single" w:sz="4" w:space="0" w:color="auto"/>
              <w:bottom w:val="single" w:sz="4" w:space="0" w:color="auto"/>
              <w:right w:val="single" w:sz="4" w:space="0" w:color="auto"/>
            </w:tcBorders>
            <w:vAlign w:val="center"/>
          </w:tcPr>
          <w:p w14:paraId="208F7AFF" w14:textId="77777777" w:rsidR="009A0EE6" w:rsidRPr="009A0EE6" w:rsidRDefault="009A0EE6" w:rsidP="009A0EE6">
            <w:pPr>
              <w:widowControl/>
              <w:autoSpaceDE/>
              <w:spacing w:line="256" w:lineRule="auto"/>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3B6E4F99" w14:textId="77777777" w:rsidR="009A0EE6" w:rsidRPr="009A0EE6" w:rsidRDefault="009A0EE6" w:rsidP="009A0EE6">
            <w:pPr>
              <w:widowControl/>
              <w:autoSpaceDE/>
              <w:spacing w:line="256" w:lineRule="auto"/>
              <w:jc w:val="center"/>
              <w:rPr>
                <w:rFonts w:ascii="Calibri" w:hAnsi="Calibri" w:cs="Calibri"/>
                <w:color w:val="000000"/>
                <w:lang w:eastAsia="pl-PL"/>
              </w:rPr>
            </w:pPr>
            <w:r w:rsidRPr="009A0EE6">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tcPr>
          <w:p w14:paraId="11F06B97" w14:textId="77777777" w:rsidR="009A0EE6" w:rsidRPr="009A0EE6" w:rsidRDefault="009A0EE6" w:rsidP="009A0EE6">
            <w:pPr>
              <w:widowControl/>
              <w:autoSpaceDE/>
              <w:spacing w:line="256" w:lineRule="auto"/>
              <w:rPr>
                <w:rFonts w:ascii="Calibri" w:hAnsi="Calibri" w:cs="Calibri"/>
                <w:color w:val="000000"/>
                <w:lang w:eastAsia="pl-PL"/>
              </w:rPr>
            </w:pPr>
          </w:p>
        </w:tc>
        <w:tc>
          <w:tcPr>
            <w:tcW w:w="0" w:type="auto"/>
            <w:vAlign w:val="center"/>
            <w:hideMark/>
          </w:tcPr>
          <w:p w14:paraId="4F5C2C83"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r>
      <w:tr w:rsidR="009A0EE6" w:rsidRPr="009A0EE6" w14:paraId="237EECA6" w14:textId="77777777" w:rsidTr="00446D19">
        <w:trPr>
          <w:trHeight w:val="415"/>
        </w:trPr>
        <w:tc>
          <w:tcPr>
            <w:tcW w:w="1974" w:type="dxa"/>
            <w:tcBorders>
              <w:top w:val="single" w:sz="4" w:space="0" w:color="auto"/>
              <w:left w:val="single" w:sz="4" w:space="0" w:color="auto"/>
              <w:bottom w:val="single" w:sz="4" w:space="0" w:color="auto"/>
              <w:right w:val="single" w:sz="4" w:space="0" w:color="auto"/>
            </w:tcBorders>
            <w:vAlign w:val="center"/>
            <w:hideMark/>
          </w:tcPr>
          <w:p w14:paraId="7981F78F" w14:textId="77777777" w:rsidR="009A0EE6" w:rsidRPr="009A0EE6" w:rsidRDefault="009A0EE6" w:rsidP="009A0EE6">
            <w:pPr>
              <w:widowControl/>
              <w:autoSpaceDE/>
              <w:spacing w:line="256" w:lineRule="auto"/>
              <w:rPr>
                <w:rFonts w:ascii="Calibri" w:hAnsi="Calibri" w:cs="Calibri"/>
                <w:color w:val="000000"/>
                <w:lang w:eastAsia="pl-PL"/>
              </w:rPr>
            </w:pPr>
            <w:r w:rsidRPr="009A0EE6">
              <w:rPr>
                <w:rFonts w:ascii="Calibri" w:hAnsi="Calibri" w:cs="Calibri"/>
                <w:color w:val="000000"/>
                <w:lang w:eastAsia="pl-PL"/>
              </w:rPr>
              <w:t>…….</w:t>
            </w:r>
          </w:p>
        </w:tc>
        <w:tc>
          <w:tcPr>
            <w:tcW w:w="3210" w:type="dxa"/>
            <w:tcBorders>
              <w:top w:val="single" w:sz="4" w:space="0" w:color="auto"/>
              <w:left w:val="nil"/>
              <w:bottom w:val="single" w:sz="4" w:space="0" w:color="auto"/>
              <w:right w:val="single" w:sz="4" w:space="0" w:color="auto"/>
            </w:tcBorders>
            <w:vAlign w:val="bottom"/>
          </w:tcPr>
          <w:p w14:paraId="0A0321D0" w14:textId="77777777" w:rsidR="009A0EE6" w:rsidRPr="009A0EE6" w:rsidRDefault="009A0EE6" w:rsidP="009A0EE6">
            <w:pPr>
              <w:widowControl/>
              <w:autoSpaceDE/>
              <w:spacing w:line="256" w:lineRule="auto"/>
              <w:rPr>
                <w:rFonts w:ascii="Calibri" w:hAnsi="Calibri" w:cs="Calibri"/>
                <w:color w:val="000000"/>
                <w:lang w:eastAsia="pl-PL"/>
              </w:rPr>
            </w:pPr>
          </w:p>
        </w:tc>
        <w:tc>
          <w:tcPr>
            <w:tcW w:w="2242" w:type="dxa"/>
            <w:tcBorders>
              <w:top w:val="single" w:sz="4" w:space="0" w:color="auto"/>
              <w:left w:val="single" w:sz="4" w:space="0" w:color="auto"/>
              <w:bottom w:val="single" w:sz="4" w:space="0" w:color="auto"/>
              <w:right w:val="single" w:sz="4" w:space="0" w:color="auto"/>
            </w:tcBorders>
            <w:vAlign w:val="center"/>
          </w:tcPr>
          <w:p w14:paraId="3534DB97" w14:textId="77777777" w:rsidR="009A0EE6" w:rsidRPr="009A0EE6" w:rsidRDefault="009A0EE6" w:rsidP="009A0EE6">
            <w:pPr>
              <w:widowControl/>
              <w:autoSpaceDE/>
              <w:spacing w:line="256" w:lineRule="auto"/>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vAlign w:val="center"/>
          </w:tcPr>
          <w:p w14:paraId="47D8FE15" w14:textId="77777777" w:rsidR="009A0EE6" w:rsidRPr="009A0EE6" w:rsidRDefault="009A0EE6" w:rsidP="009A0EE6">
            <w:pPr>
              <w:widowControl/>
              <w:autoSpaceDE/>
              <w:spacing w:line="256" w:lineRule="auto"/>
              <w:jc w:val="center"/>
              <w:rPr>
                <w:rFonts w:ascii="Calibri" w:hAnsi="Calibri" w:cs="Calibri"/>
                <w:color w:val="000000"/>
                <w:lang w:eastAsia="pl-PL"/>
              </w:rPr>
            </w:pPr>
          </w:p>
        </w:tc>
        <w:tc>
          <w:tcPr>
            <w:tcW w:w="1080" w:type="dxa"/>
            <w:tcBorders>
              <w:top w:val="single" w:sz="4" w:space="0" w:color="auto"/>
              <w:left w:val="single" w:sz="4" w:space="0" w:color="auto"/>
              <w:bottom w:val="single" w:sz="4" w:space="0" w:color="auto"/>
              <w:right w:val="single" w:sz="4" w:space="0" w:color="auto"/>
            </w:tcBorders>
            <w:vAlign w:val="center"/>
          </w:tcPr>
          <w:p w14:paraId="6A983761" w14:textId="77777777" w:rsidR="009A0EE6" w:rsidRPr="009A0EE6" w:rsidRDefault="009A0EE6" w:rsidP="009A0EE6">
            <w:pPr>
              <w:widowControl/>
              <w:autoSpaceDE/>
              <w:spacing w:line="256" w:lineRule="auto"/>
              <w:rPr>
                <w:rFonts w:ascii="Calibri" w:hAnsi="Calibri" w:cs="Calibri"/>
                <w:color w:val="000000"/>
                <w:lang w:eastAsia="pl-PL"/>
              </w:rPr>
            </w:pPr>
          </w:p>
        </w:tc>
        <w:tc>
          <w:tcPr>
            <w:tcW w:w="0" w:type="auto"/>
            <w:vAlign w:val="center"/>
            <w:hideMark/>
          </w:tcPr>
          <w:p w14:paraId="6C917694" w14:textId="77777777" w:rsidR="009A0EE6" w:rsidRPr="009A0EE6" w:rsidRDefault="009A0EE6" w:rsidP="009A0EE6">
            <w:pPr>
              <w:widowControl/>
              <w:autoSpaceDE/>
              <w:autoSpaceDN/>
              <w:spacing w:line="256" w:lineRule="auto"/>
              <w:rPr>
                <w:rFonts w:ascii="Calibri" w:eastAsia="Calibri" w:hAnsi="Calibri"/>
                <w:sz w:val="20"/>
                <w:szCs w:val="20"/>
                <w:lang w:eastAsia="pl-PL"/>
              </w:rPr>
            </w:pPr>
          </w:p>
        </w:tc>
      </w:tr>
    </w:tbl>
    <w:p w14:paraId="574970E6" w14:textId="77777777" w:rsidR="009A0EE6" w:rsidRPr="009A0EE6" w:rsidRDefault="009A0EE6" w:rsidP="009A0EE6">
      <w:pPr>
        <w:widowControl/>
        <w:tabs>
          <w:tab w:val="left" w:pos="0"/>
        </w:tabs>
        <w:autoSpaceDE/>
        <w:jc w:val="both"/>
        <w:rPr>
          <w:rFonts w:ascii="Calibri" w:hAnsi="Calibri" w:cs="Calibri"/>
          <w:lang w:eastAsia="pl-PL"/>
        </w:rPr>
      </w:pPr>
    </w:p>
    <w:p w14:paraId="377D042B" w14:textId="77777777" w:rsidR="009A0EE6" w:rsidRPr="009A0EE6" w:rsidRDefault="009A0EE6" w:rsidP="009A0EE6">
      <w:pPr>
        <w:widowControl/>
        <w:tabs>
          <w:tab w:val="left" w:pos="0"/>
        </w:tabs>
        <w:autoSpaceDE/>
        <w:jc w:val="both"/>
        <w:rPr>
          <w:rFonts w:ascii="Calibri" w:hAnsi="Calibri" w:cs="Calibri"/>
          <w:lang w:eastAsia="pl-PL"/>
        </w:rPr>
      </w:pPr>
    </w:p>
    <w:p w14:paraId="5215AC94" w14:textId="77777777" w:rsidR="009A0EE6" w:rsidRPr="009A0EE6" w:rsidRDefault="009A0EE6" w:rsidP="009A0EE6">
      <w:pPr>
        <w:widowControl/>
        <w:tabs>
          <w:tab w:val="left" w:pos="0"/>
        </w:tabs>
        <w:autoSpaceDE/>
        <w:jc w:val="both"/>
        <w:rPr>
          <w:rFonts w:ascii="Calibri" w:hAnsi="Calibri" w:cs="Calibri"/>
          <w:lang w:eastAsia="pl-PL"/>
        </w:rPr>
      </w:pPr>
      <w:r w:rsidRPr="009A0EE6">
        <w:rPr>
          <w:rFonts w:ascii="Calibri" w:hAnsi="Calibri" w:cs="Calibri"/>
          <w:lang w:eastAsia="pl-PL"/>
        </w:rPr>
        <w:t>Zamawiający nie zgłasza/</w:t>
      </w:r>
      <w:r w:rsidRPr="009A0EE6">
        <w:rPr>
          <w:rFonts w:ascii="Calibri" w:hAnsi="Calibri" w:cs="Calibri"/>
          <w:kern w:val="26"/>
          <w:lang w:eastAsia="pl-PL"/>
        </w:rPr>
        <w:t>zgłasza</w:t>
      </w:r>
      <w:r w:rsidRPr="009A0EE6">
        <w:rPr>
          <w:rFonts w:ascii="Calibri" w:hAnsi="Calibri" w:cs="Calibri"/>
          <w:lang w:eastAsia="pl-PL"/>
        </w:rPr>
        <w:t xml:space="preserve"> * zastrzeżeń do przedmiotu odbioru.</w:t>
      </w:r>
    </w:p>
    <w:p w14:paraId="248A8422" w14:textId="77777777" w:rsidR="009A0EE6" w:rsidRPr="009A0EE6" w:rsidRDefault="009A0EE6" w:rsidP="009A0EE6">
      <w:pPr>
        <w:widowControl/>
        <w:autoSpaceDE/>
        <w:rPr>
          <w:rFonts w:ascii="Calibri" w:hAnsi="Calibri" w:cs="Calibri"/>
          <w:lang w:eastAsia="pl-PL"/>
        </w:rPr>
      </w:pPr>
      <w:r w:rsidRPr="009A0EE6">
        <w:rPr>
          <w:rFonts w:ascii="Calibri" w:hAnsi="Calibri" w:cs="Calibri"/>
          <w:lang w:eastAsia="pl-PL"/>
        </w:rPr>
        <w:t>Uwagi:……………………………………………………………………………………………………………….………………………….</w:t>
      </w:r>
    </w:p>
    <w:p w14:paraId="70FBC213" w14:textId="77777777" w:rsidR="009A0EE6" w:rsidRPr="009A0EE6" w:rsidRDefault="009A0EE6" w:rsidP="009A0EE6">
      <w:pPr>
        <w:widowControl/>
        <w:autoSpaceDE/>
        <w:jc w:val="both"/>
        <w:rPr>
          <w:rFonts w:ascii="Calibri" w:hAnsi="Calibri" w:cs="Calibri"/>
          <w:lang w:eastAsia="pl-PL"/>
        </w:rPr>
      </w:pPr>
      <w:r w:rsidRPr="009A0EE6">
        <w:rPr>
          <w:rFonts w:ascii="Calibri" w:hAnsi="Calibri" w:cs="Calibri"/>
          <w:lang w:eastAsia="pl-PL"/>
        </w:rPr>
        <w:t>W odbiorze uczestniczyli:</w:t>
      </w:r>
    </w:p>
    <w:p w14:paraId="055135D0" w14:textId="77777777" w:rsidR="009A0EE6" w:rsidRPr="009A0EE6" w:rsidRDefault="009A0EE6" w:rsidP="009A0EE6">
      <w:pPr>
        <w:widowControl/>
        <w:autoSpaceDE/>
        <w:rPr>
          <w:rFonts w:ascii="Calibri" w:hAnsi="Calibri" w:cs="Calibri"/>
          <w:lang w:eastAsia="pl-PL"/>
        </w:rPr>
      </w:pPr>
      <w:r w:rsidRPr="009A0EE6">
        <w:rPr>
          <w:rFonts w:ascii="Calibri" w:hAnsi="Calibri" w:cs="Calibri"/>
          <w:lang w:eastAsia="pl-PL"/>
        </w:rPr>
        <w:t>W imieniu Zamawiającego</w:t>
      </w:r>
      <w:r w:rsidRPr="009A0EE6">
        <w:rPr>
          <w:rFonts w:ascii="Calibri" w:hAnsi="Calibri" w:cs="Calibri"/>
          <w:lang w:eastAsia="pl-PL"/>
        </w:rPr>
        <w:tab/>
        <w:t xml:space="preserve">    </w:t>
      </w:r>
      <w:r w:rsidRPr="009A0EE6">
        <w:rPr>
          <w:rFonts w:ascii="Calibri" w:hAnsi="Calibri" w:cs="Calibri"/>
          <w:lang w:eastAsia="pl-PL"/>
        </w:rPr>
        <w:tab/>
      </w:r>
      <w:r w:rsidRPr="009A0EE6">
        <w:rPr>
          <w:rFonts w:ascii="Calibri" w:hAnsi="Calibri" w:cs="Calibri"/>
          <w:lang w:eastAsia="pl-PL"/>
        </w:rPr>
        <w:tab/>
      </w:r>
      <w:r w:rsidRPr="009A0EE6">
        <w:rPr>
          <w:rFonts w:ascii="Calibri" w:hAnsi="Calibri" w:cs="Calibri"/>
          <w:lang w:eastAsia="pl-PL"/>
        </w:rPr>
        <w:tab/>
      </w:r>
      <w:r w:rsidRPr="009A0EE6">
        <w:rPr>
          <w:rFonts w:ascii="Calibri" w:hAnsi="Calibri" w:cs="Calibri"/>
          <w:lang w:eastAsia="pl-PL"/>
        </w:rPr>
        <w:tab/>
      </w:r>
    </w:p>
    <w:p w14:paraId="178A170D" w14:textId="77777777" w:rsidR="009A0EE6" w:rsidRPr="009A0EE6" w:rsidRDefault="009A0EE6" w:rsidP="009A0EE6">
      <w:pPr>
        <w:widowControl/>
        <w:autoSpaceDE/>
        <w:rPr>
          <w:rFonts w:ascii="Calibri" w:hAnsi="Calibri" w:cs="Calibri"/>
          <w:kern w:val="24"/>
          <w:lang w:eastAsia="pl-PL"/>
        </w:rPr>
      </w:pPr>
    </w:p>
    <w:p w14:paraId="27A300D3" w14:textId="77777777" w:rsidR="009A0EE6" w:rsidRPr="009A0EE6" w:rsidRDefault="009A0EE6" w:rsidP="009A0EE6">
      <w:pPr>
        <w:widowControl/>
        <w:autoSpaceDE/>
        <w:rPr>
          <w:rFonts w:ascii="Calibri" w:hAnsi="Calibri" w:cs="Calibri"/>
          <w:kern w:val="24"/>
          <w:lang w:eastAsia="pl-PL"/>
        </w:rPr>
      </w:pPr>
    </w:p>
    <w:p w14:paraId="336373D9" w14:textId="77777777" w:rsidR="009A0EE6" w:rsidRPr="009A0EE6" w:rsidRDefault="009A0EE6" w:rsidP="009A0EE6">
      <w:pPr>
        <w:widowControl/>
        <w:autoSpaceDE/>
        <w:rPr>
          <w:rFonts w:ascii="Calibri" w:hAnsi="Calibri" w:cs="Calibri"/>
          <w:kern w:val="24"/>
          <w:lang w:eastAsia="pl-PL"/>
        </w:rPr>
      </w:pPr>
    </w:p>
    <w:p w14:paraId="09601378" w14:textId="77777777" w:rsidR="009A0EE6" w:rsidRPr="009A0EE6" w:rsidRDefault="009A0EE6" w:rsidP="009A0EE6">
      <w:pPr>
        <w:widowControl/>
        <w:autoSpaceDE/>
        <w:rPr>
          <w:rFonts w:ascii="Calibri" w:hAnsi="Calibri" w:cs="Calibri"/>
          <w:kern w:val="24"/>
          <w:lang w:eastAsia="pl-PL"/>
        </w:rPr>
      </w:pPr>
      <w:r w:rsidRPr="009A0EE6">
        <w:rPr>
          <w:rFonts w:ascii="Calibri" w:hAnsi="Calibri" w:cs="Calibri"/>
          <w:kern w:val="24"/>
          <w:lang w:eastAsia="pl-PL"/>
        </w:rPr>
        <w:t>*niepotrzebne skreślić</w:t>
      </w:r>
    </w:p>
    <w:p w14:paraId="45D78895" w14:textId="77777777" w:rsidR="009A0EE6" w:rsidRPr="009A0EE6" w:rsidRDefault="009A0EE6" w:rsidP="009A0EE6">
      <w:pPr>
        <w:widowControl/>
        <w:autoSpaceDE/>
        <w:ind w:firstLine="708"/>
        <w:jc w:val="right"/>
        <w:rPr>
          <w:rFonts w:ascii="Calibri" w:hAnsi="Calibri" w:cs="Calibri"/>
          <w:b/>
          <w:iCs/>
          <w:lang w:eastAsia="pl-PL"/>
        </w:rPr>
      </w:pPr>
    </w:p>
    <w:p w14:paraId="789F997D" w14:textId="77777777" w:rsidR="009A0EE6" w:rsidRPr="009A0EE6" w:rsidRDefault="009A0EE6" w:rsidP="009A0EE6">
      <w:pPr>
        <w:widowControl/>
        <w:autoSpaceDE/>
        <w:ind w:firstLine="708"/>
        <w:jc w:val="right"/>
        <w:rPr>
          <w:rFonts w:ascii="Calibri" w:hAnsi="Calibri" w:cs="Calibri"/>
          <w:b/>
          <w:iCs/>
          <w:lang w:eastAsia="pl-PL"/>
        </w:rPr>
      </w:pPr>
    </w:p>
    <w:p w14:paraId="1DD036B1" w14:textId="77777777" w:rsidR="009A0EE6" w:rsidRPr="009A0EE6" w:rsidRDefault="009A0EE6" w:rsidP="009A0EE6">
      <w:pPr>
        <w:widowControl/>
        <w:autoSpaceDE/>
        <w:ind w:firstLine="708"/>
        <w:jc w:val="right"/>
        <w:rPr>
          <w:rFonts w:ascii="Calibri" w:hAnsi="Calibri" w:cs="Calibri"/>
          <w:b/>
          <w:iCs/>
          <w:lang w:eastAsia="pl-PL"/>
        </w:rPr>
      </w:pPr>
    </w:p>
    <w:p w14:paraId="57CED587" w14:textId="77777777" w:rsidR="009A0EE6" w:rsidRPr="009A0EE6" w:rsidRDefault="009A0EE6" w:rsidP="009A0EE6">
      <w:pPr>
        <w:widowControl/>
        <w:autoSpaceDE/>
        <w:ind w:firstLine="708"/>
        <w:jc w:val="right"/>
        <w:rPr>
          <w:rFonts w:ascii="Calibri" w:hAnsi="Calibri" w:cs="Calibri"/>
          <w:b/>
          <w:iCs/>
          <w:lang w:eastAsia="pl-PL"/>
        </w:rPr>
      </w:pPr>
    </w:p>
    <w:p w14:paraId="34E282D8" w14:textId="77777777" w:rsidR="009A0EE6" w:rsidRPr="009A0EE6" w:rsidRDefault="009A0EE6" w:rsidP="009A0EE6">
      <w:pPr>
        <w:widowControl/>
        <w:autoSpaceDE/>
        <w:ind w:firstLine="708"/>
        <w:jc w:val="right"/>
        <w:rPr>
          <w:rFonts w:ascii="Calibri" w:hAnsi="Calibri" w:cs="Calibri"/>
          <w:b/>
          <w:iCs/>
          <w:lang w:eastAsia="pl-PL"/>
        </w:rPr>
      </w:pPr>
    </w:p>
    <w:p w14:paraId="70C27A66" w14:textId="77777777" w:rsidR="009A0EE6" w:rsidRPr="009A0EE6" w:rsidRDefault="009A0EE6" w:rsidP="009A0EE6">
      <w:pPr>
        <w:widowControl/>
        <w:autoSpaceDE/>
        <w:ind w:firstLine="708"/>
        <w:jc w:val="right"/>
        <w:rPr>
          <w:rFonts w:ascii="Calibri" w:hAnsi="Calibri" w:cs="Calibri"/>
          <w:b/>
          <w:iCs/>
          <w:lang w:eastAsia="pl-PL"/>
        </w:rPr>
      </w:pPr>
    </w:p>
    <w:p w14:paraId="6FDE8467" w14:textId="77777777" w:rsidR="009A0EE6" w:rsidRPr="009A0EE6" w:rsidRDefault="009A0EE6" w:rsidP="009A0EE6">
      <w:pPr>
        <w:widowControl/>
        <w:autoSpaceDE/>
        <w:ind w:firstLine="708"/>
        <w:jc w:val="right"/>
        <w:rPr>
          <w:rFonts w:ascii="Calibri" w:hAnsi="Calibri" w:cs="Calibri"/>
          <w:b/>
          <w:iCs/>
          <w:lang w:eastAsia="pl-PL"/>
        </w:rPr>
      </w:pPr>
    </w:p>
    <w:p w14:paraId="468A4C3E" w14:textId="77777777" w:rsidR="009A0EE6" w:rsidRPr="009A0EE6" w:rsidRDefault="009A0EE6" w:rsidP="009A0EE6">
      <w:pPr>
        <w:widowControl/>
        <w:autoSpaceDE/>
        <w:ind w:firstLine="708"/>
        <w:jc w:val="right"/>
        <w:rPr>
          <w:rFonts w:ascii="Calibri" w:hAnsi="Calibri" w:cs="Calibri"/>
          <w:b/>
          <w:iCs/>
          <w:lang w:eastAsia="pl-PL"/>
        </w:rPr>
      </w:pPr>
    </w:p>
    <w:p w14:paraId="429BC4DC" w14:textId="77777777" w:rsidR="009A0EE6" w:rsidRPr="009A0EE6" w:rsidRDefault="009A0EE6" w:rsidP="009A0EE6">
      <w:pPr>
        <w:widowControl/>
        <w:autoSpaceDE/>
        <w:ind w:firstLine="708"/>
        <w:jc w:val="right"/>
        <w:rPr>
          <w:rFonts w:ascii="Calibri" w:hAnsi="Calibri" w:cs="Calibri"/>
          <w:b/>
          <w:iCs/>
          <w:lang w:eastAsia="pl-PL"/>
        </w:rPr>
      </w:pPr>
      <w:r w:rsidRPr="009A0EE6">
        <w:rPr>
          <w:rFonts w:ascii="Calibri" w:hAnsi="Calibri" w:cs="Calibri"/>
          <w:b/>
          <w:iCs/>
          <w:lang w:eastAsia="pl-PL"/>
        </w:rPr>
        <w:t>Załącznik nr 5 do umowy</w:t>
      </w:r>
    </w:p>
    <w:p w14:paraId="6CDBF9B2" w14:textId="77777777" w:rsidR="009A0EE6" w:rsidRPr="009A0EE6" w:rsidRDefault="009A0EE6" w:rsidP="009A0EE6">
      <w:pPr>
        <w:widowControl/>
        <w:autoSpaceDE/>
        <w:ind w:firstLine="708"/>
        <w:jc w:val="right"/>
        <w:rPr>
          <w:rFonts w:ascii="Calibri" w:hAnsi="Calibri" w:cs="Calibri"/>
          <w:b/>
          <w:iCs/>
          <w:lang w:eastAsia="pl-PL"/>
        </w:rPr>
      </w:pPr>
    </w:p>
    <w:p w14:paraId="4E071055" w14:textId="77777777" w:rsidR="009A0EE6" w:rsidRPr="009A0EE6" w:rsidRDefault="009A0EE6" w:rsidP="009A0EE6">
      <w:pPr>
        <w:keepNext/>
        <w:widowControl/>
        <w:autoSpaceDE/>
        <w:spacing w:line="276" w:lineRule="auto"/>
        <w:jc w:val="center"/>
        <w:outlineLvl w:val="0"/>
        <w:rPr>
          <w:rFonts w:ascii="Calibri" w:hAnsi="Calibri" w:cs="Calibri"/>
          <w:b/>
          <w:bCs/>
          <w:lang w:eastAsia="pl-PL"/>
        </w:rPr>
      </w:pPr>
      <w:r w:rsidRPr="009A0EE6">
        <w:rPr>
          <w:rFonts w:ascii="Calibri" w:hAnsi="Calibri" w:cs="Calibri"/>
          <w:b/>
          <w:bCs/>
          <w:lang w:eastAsia="pl-PL"/>
        </w:rPr>
        <w:t>PROTOKÓŁ ODBIORU KOŃCOWEGO</w:t>
      </w:r>
    </w:p>
    <w:p w14:paraId="000A71A9" w14:textId="77777777" w:rsidR="009A0EE6" w:rsidRPr="009A0EE6" w:rsidRDefault="009A0EE6" w:rsidP="009A0EE6">
      <w:pPr>
        <w:widowControl/>
        <w:autoSpaceDE/>
        <w:rPr>
          <w:rFonts w:ascii="Calibri" w:hAnsi="Calibri" w:cs="Calibri"/>
          <w:lang w:eastAsia="pl-PL"/>
        </w:rPr>
      </w:pPr>
    </w:p>
    <w:p w14:paraId="2BB71FA3" w14:textId="77777777" w:rsidR="009A0EE6" w:rsidRPr="009A0EE6" w:rsidRDefault="009A0EE6" w:rsidP="009A0EE6">
      <w:pPr>
        <w:keepNext/>
        <w:widowControl/>
        <w:autoSpaceDE/>
        <w:spacing w:line="276" w:lineRule="auto"/>
        <w:jc w:val="center"/>
        <w:outlineLvl w:val="0"/>
        <w:rPr>
          <w:rFonts w:ascii="Calibri" w:hAnsi="Calibri" w:cs="Calibri"/>
          <w:b/>
          <w:lang w:eastAsia="pl-PL"/>
        </w:rPr>
      </w:pPr>
      <w:r w:rsidRPr="009A0EE6">
        <w:rPr>
          <w:rFonts w:ascii="Calibri" w:hAnsi="Calibri" w:cs="Calibri"/>
          <w:lang w:eastAsia="pl-PL"/>
        </w:rPr>
        <w:t xml:space="preserve">Na podstawie umowy nr WA.263.45.2021.U zawartej w Warszawie w dniu ……………. roku </w:t>
      </w:r>
    </w:p>
    <w:p w14:paraId="2B456F62" w14:textId="77777777" w:rsidR="009A0EE6" w:rsidRPr="009A0EE6" w:rsidRDefault="009A0EE6" w:rsidP="009A0EE6">
      <w:pPr>
        <w:widowControl/>
        <w:autoSpaceDE/>
        <w:rPr>
          <w:rFonts w:ascii="Calibri" w:hAnsi="Calibri" w:cs="Calibri"/>
          <w:lang w:eastAsia="pl-PL"/>
        </w:rPr>
      </w:pPr>
    </w:p>
    <w:p w14:paraId="21CEC870" w14:textId="77777777" w:rsidR="009A0EE6" w:rsidRPr="009A0EE6" w:rsidRDefault="009A0EE6" w:rsidP="009A0EE6">
      <w:pPr>
        <w:keepNext/>
        <w:widowControl/>
        <w:autoSpaceDE/>
        <w:spacing w:line="276" w:lineRule="auto"/>
        <w:outlineLvl w:val="0"/>
        <w:rPr>
          <w:rFonts w:ascii="Calibri" w:hAnsi="Calibri" w:cs="Calibri"/>
          <w:b/>
          <w:lang w:eastAsia="pl-PL"/>
        </w:rPr>
      </w:pPr>
      <w:r w:rsidRPr="009A0EE6">
        <w:rPr>
          <w:rFonts w:ascii="Calibri" w:hAnsi="Calibri" w:cs="Calibri"/>
          <w:lang w:eastAsia="pl-PL"/>
        </w:rPr>
        <w:t>pomiędzy:</w:t>
      </w:r>
    </w:p>
    <w:p w14:paraId="14EC2F41" w14:textId="77777777" w:rsidR="009A0EE6" w:rsidRPr="009A0EE6" w:rsidRDefault="009A0EE6" w:rsidP="009A0EE6">
      <w:pPr>
        <w:widowControl/>
        <w:tabs>
          <w:tab w:val="left" w:pos="5670"/>
        </w:tabs>
        <w:autoSpaceDE/>
        <w:jc w:val="both"/>
        <w:rPr>
          <w:rFonts w:ascii="Calibri" w:hAnsi="Calibri" w:cs="Calibri"/>
          <w:b/>
          <w:bCs/>
          <w:lang w:eastAsia="pl-PL"/>
        </w:rPr>
      </w:pPr>
      <w:r w:rsidRPr="009A0EE6">
        <w:rPr>
          <w:rFonts w:ascii="Calibri" w:hAnsi="Calibri" w:cs="Calibri"/>
          <w:b/>
          <w:lang w:eastAsia="pl-PL"/>
        </w:rPr>
        <w:t>Skarbem Państwa - państwową jednostką budżetową Centrum Projektów Europejskich</w:t>
      </w:r>
      <w:r w:rsidRPr="009A0EE6">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9A0EE6">
        <w:rPr>
          <w:rFonts w:ascii="Calibri" w:hAnsi="Calibri" w:cs="Calibri"/>
          <w:b/>
          <w:bCs/>
          <w:lang w:eastAsia="pl-PL"/>
        </w:rPr>
        <w:t xml:space="preserve"> </w:t>
      </w:r>
      <w:r w:rsidRPr="009A0EE6">
        <w:rPr>
          <w:rFonts w:ascii="Calibri" w:hAnsi="Calibri" w:cs="Calibri"/>
          <w:lang w:eastAsia="pl-PL"/>
        </w:rPr>
        <w:t xml:space="preserve">zwanym w dalszej części  </w:t>
      </w:r>
      <w:r w:rsidRPr="009A0EE6">
        <w:rPr>
          <w:rFonts w:ascii="Calibri" w:hAnsi="Calibri" w:cs="Calibri"/>
          <w:b/>
          <w:bCs/>
          <w:lang w:eastAsia="pl-PL"/>
        </w:rPr>
        <w:t>„Zamawiającym”</w:t>
      </w:r>
    </w:p>
    <w:p w14:paraId="43DD9DCA" w14:textId="77777777" w:rsidR="009A0EE6" w:rsidRPr="009A0EE6" w:rsidRDefault="009A0EE6" w:rsidP="009A0EE6">
      <w:pPr>
        <w:widowControl/>
        <w:tabs>
          <w:tab w:val="left" w:pos="5670"/>
        </w:tabs>
        <w:autoSpaceDE/>
        <w:jc w:val="both"/>
        <w:rPr>
          <w:rFonts w:ascii="Calibri" w:hAnsi="Calibri" w:cs="Calibri"/>
          <w:lang w:eastAsia="pl-PL"/>
        </w:rPr>
      </w:pPr>
    </w:p>
    <w:p w14:paraId="27FB2BAC" w14:textId="77777777" w:rsidR="009A0EE6" w:rsidRPr="009A0EE6" w:rsidRDefault="009A0EE6" w:rsidP="009A0EE6">
      <w:pPr>
        <w:widowControl/>
        <w:tabs>
          <w:tab w:val="left" w:pos="5670"/>
        </w:tabs>
        <w:autoSpaceDE/>
        <w:jc w:val="both"/>
        <w:rPr>
          <w:rFonts w:ascii="Calibri" w:hAnsi="Calibri" w:cs="Calibri"/>
          <w:lang w:eastAsia="pl-PL"/>
        </w:rPr>
      </w:pPr>
      <w:r w:rsidRPr="009A0EE6">
        <w:rPr>
          <w:rFonts w:ascii="Calibri" w:hAnsi="Calibri" w:cs="Calibri"/>
          <w:lang w:eastAsia="pl-PL"/>
        </w:rPr>
        <w:t>a ………………………………….. z siedzibą w ………………. przy ul. …………………, ……………….., ………………., posiadającą numer identyfikacji REGON …………. oraz NIP …………….., a także wpisaną do Krajowego Rejestru Sądowego pod numerem KRS ……………………..…../wpisaną do Centralnej Ewidencji I Informacji o Działalności Gospodarczej, reprezentowanym przez Pana/Panią …………………………… – ……………………………. zwanym w dalszej części umowy „Wykonawcą”</w:t>
      </w:r>
    </w:p>
    <w:p w14:paraId="69C71E6D" w14:textId="77777777" w:rsidR="009A0EE6" w:rsidRPr="009A0EE6" w:rsidRDefault="009A0EE6" w:rsidP="009A0EE6">
      <w:pPr>
        <w:widowControl/>
        <w:tabs>
          <w:tab w:val="left" w:pos="709"/>
        </w:tabs>
        <w:autoSpaceDE/>
        <w:rPr>
          <w:rFonts w:ascii="Calibri" w:hAnsi="Calibri" w:cs="Calibri"/>
          <w:lang w:eastAsia="pl-PL"/>
        </w:rPr>
      </w:pPr>
    </w:p>
    <w:p w14:paraId="16E73D9A" w14:textId="77777777" w:rsidR="009A0EE6" w:rsidRPr="009A0EE6" w:rsidRDefault="009A0EE6" w:rsidP="009A0EE6">
      <w:pPr>
        <w:widowControl/>
        <w:tabs>
          <w:tab w:val="left" w:pos="709"/>
        </w:tabs>
        <w:autoSpaceDE/>
        <w:rPr>
          <w:rFonts w:ascii="Calibri" w:hAnsi="Calibri" w:cs="Calibri"/>
          <w:lang w:eastAsia="pl-PL"/>
        </w:rPr>
      </w:pPr>
      <w:r w:rsidRPr="009A0EE6">
        <w:rPr>
          <w:rFonts w:ascii="Calibri" w:hAnsi="Calibri" w:cs="Calibri"/>
          <w:lang w:eastAsia="pl-PL"/>
        </w:rPr>
        <w:t xml:space="preserve">Przedmiot umowy został wykonany zgodnie z wyznaczonym terminem/ </w:t>
      </w:r>
      <w:r w:rsidRPr="009A0EE6">
        <w:rPr>
          <w:rFonts w:ascii="Calibri" w:hAnsi="Calibri" w:cs="Calibri"/>
          <w:kern w:val="26"/>
          <w:lang w:eastAsia="pl-PL"/>
        </w:rPr>
        <w:t>nie został</w:t>
      </w:r>
      <w:r w:rsidRPr="009A0EE6">
        <w:rPr>
          <w:rFonts w:ascii="Calibri" w:hAnsi="Calibri" w:cs="Calibri"/>
          <w:strike/>
          <w:kern w:val="26"/>
          <w:lang w:eastAsia="pl-PL"/>
        </w:rPr>
        <w:t xml:space="preserve">  </w:t>
      </w:r>
      <w:r w:rsidRPr="009A0EE6">
        <w:rPr>
          <w:rFonts w:ascii="Calibri" w:hAnsi="Calibri" w:cs="Calibri"/>
          <w:kern w:val="26"/>
          <w:lang w:eastAsia="pl-PL"/>
        </w:rPr>
        <w:t>wykonany zgodnie z wyznaczonym terminem</w:t>
      </w:r>
      <w:r w:rsidRPr="009A0EE6">
        <w:rPr>
          <w:rFonts w:ascii="Calibri" w:hAnsi="Calibri" w:cs="Calibri"/>
          <w:lang w:eastAsia="pl-PL"/>
        </w:rPr>
        <w:t xml:space="preserve"> *.</w:t>
      </w:r>
    </w:p>
    <w:p w14:paraId="4032F60A" w14:textId="77777777" w:rsidR="009A0EE6" w:rsidRPr="009A0EE6" w:rsidRDefault="009A0EE6" w:rsidP="009A0EE6">
      <w:pPr>
        <w:widowControl/>
        <w:tabs>
          <w:tab w:val="left" w:pos="0"/>
        </w:tabs>
        <w:autoSpaceDE/>
        <w:jc w:val="both"/>
        <w:rPr>
          <w:rFonts w:ascii="Calibri" w:hAnsi="Calibri" w:cs="Calibri"/>
          <w:lang w:eastAsia="pl-PL"/>
        </w:rPr>
      </w:pPr>
      <w:r w:rsidRPr="009A0EE6">
        <w:rPr>
          <w:rFonts w:ascii="Calibri" w:hAnsi="Calibri" w:cs="Calibri"/>
          <w:lang w:eastAsia="pl-PL"/>
        </w:rPr>
        <w:t>Zamawiający nie zgłasza/</w:t>
      </w:r>
      <w:r w:rsidRPr="009A0EE6">
        <w:rPr>
          <w:rFonts w:ascii="Calibri" w:hAnsi="Calibri" w:cs="Calibri"/>
          <w:kern w:val="26"/>
          <w:lang w:eastAsia="pl-PL"/>
        </w:rPr>
        <w:t>zgłasza</w:t>
      </w:r>
      <w:r w:rsidRPr="009A0EE6">
        <w:rPr>
          <w:rFonts w:ascii="Calibri" w:hAnsi="Calibri" w:cs="Calibri"/>
          <w:lang w:eastAsia="pl-PL"/>
        </w:rPr>
        <w:t xml:space="preserve"> * zastrzeżeń do przedmiotu odbioru.</w:t>
      </w:r>
    </w:p>
    <w:p w14:paraId="7E15C734" w14:textId="77777777" w:rsidR="009A0EE6" w:rsidRPr="009A0EE6" w:rsidRDefault="009A0EE6" w:rsidP="009A0EE6">
      <w:pPr>
        <w:widowControl/>
        <w:autoSpaceDE/>
        <w:rPr>
          <w:rFonts w:ascii="Calibri" w:hAnsi="Calibri" w:cs="Calibri"/>
          <w:lang w:eastAsia="pl-PL"/>
        </w:rPr>
      </w:pPr>
      <w:r w:rsidRPr="009A0EE6">
        <w:rPr>
          <w:rFonts w:ascii="Calibri" w:hAnsi="Calibri" w:cs="Calibri"/>
          <w:lang w:eastAsia="pl-PL"/>
        </w:rPr>
        <w:t>Uwagi:……………………………………………………………………………………………………………………………………………….</w:t>
      </w:r>
    </w:p>
    <w:p w14:paraId="24881379" w14:textId="77777777" w:rsidR="009A0EE6" w:rsidRPr="009A0EE6" w:rsidRDefault="009A0EE6" w:rsidP="009A0EE6">
      <w:pPr>
        <w:widowControl/>
        <w:autoSpaceDE/>
        <w:jc w:val="both"/>
        <w:rPr>
          <w:rFonts w:ascii="Calibri" w:hAnsi="Calibri" w:cs="Calibri"/>
          <w:lang w:eastAsia="pl-PL"/>
        </w:rPr>
      </w:pPr>
      <w:r w:rsidRPr="009A0EE6">
        <w:rPr>
          <w:rFonts w:ascii="Calibri" w:hAnsi="Calibri" w:cs="Calibri"/>
          <w:lang w:eastAsia="pl-PL"/>
        </w:rPr>
        <w:t>W dniu ………………………….. w odbiorze uczestniczyli:</w:t>
      </w:r>
    </w:p>
    <w:p w14:paraId="135FCCEC" w14:textId="77777777" w:rsidR="009A0EE6" w:rsidRPr="009A0EE6" w:rsidRDefault="009A0EE6" w:rsidP="009A0EE6">
      <w:pPr>
        <w:widowControl/>
        <w:autoSpaceDE/>
        <w:jc w:val="both"/>
        <w:rPr>
          <w:rFonts w:ascii="Calibri" w:hAnsi="Calibri" w:cs="Calibri"/>
          <w:lang w:eastAsia="pl-PL"/>
        </w:rPr>
      </w:pPr>
    </w:p>
    <w:p w14:paraId="5D45238B" w14:textId="77777777" w:rsidR="009A0EE6" w:rsidRPr="009A0EE6" w:rsidRDefault="009A0EE6" w:rsidP="009A0EE6">
      <w:pPr>
        <w:widowControl/>
        <w:autoSpaceDE/>
        <w:jc w:val="both"/>
        <w:rPr>
          <w:rFonts w:ascii="Calibri" w:hAnsi="Calibri" w:cs="Calibri"/>
          <w:lang w:eastAsia="pl-PL"/>
        </w:rPr>
      </w:pPr>
    </w:p>
    <w:p w14:paraId="407172F9" w14:textId="77777777" w:rsidR="009A0EE6" w:rsidRPr="009A0EE6" w:rsidRDefault="009A0EE6" w:rsidP="009A0EE6">
      <w:pPr>
        <w:widowControl/>
        <w:autoSpaceDE/>
        <w:rPr>
          <w:rFonts w:ascii="Calibri" w:hAnsi="Calibri" w:cs="Calibri"/>
          <w:lang w:eastAsia="pl-PL"/>
        </w:rPr>
      </w:pPr>
      <w:r w:rsidRPr="009A0EE6">
        <w:rPr>
          <w:rFonts w:ascii="Calibri" w:hAnsi="Calibri" w:cs="Calibri"/>
          <w:lang w:eastAsia="pl-PL"/>
        </w:rPr>
        <w:t>W imieniu Zamawiającego</w:t>
      </w:r>
      <w:r w:rsidRPr="009A0EE6">
        <w:rPr>
          <w:rFonts w:ascii="Calibri" w:hAnsi="Calibri" w:cs="Calibri"/>
          <w:lang w:eastAsia="pl-PL"/>
        </w:rPr>
        <w:tab/>
        <w:t xml:space="preserve">    </w:t>
      </w:r>
      <w:r w:rsidRPr="009A0EE6">
        <w:rPr>
          <w:rFonts w:ascii="Calibri" w:hAnsi="Calibri" w:cs="Calibri"/>
          <w:lang w:eastAsia="pl-PL"/>
        </w:rPr>
        <w:tab/>
      </w:r>
      <w:r w:rsidRPr="009A0EE6">
        <w:rPr>
          <w:rFonts w:ascii="Calibri" w:hAnsi="Calibri" w:cs="Calibri"/>
          <w:lang w:eastAsia="pl-PL"/>
        </w:rPr>
        <w:tab/>
      </w:r>
      <w:r w:rsidRPr="009A0EE6">
        <w:rPr>
          <w:rFonts w:ascii="Calibri" w:hAnsi="Calibri" w:cs="Calibri"/>
          <w:lang w:eastAsia="pl-PL"/>
        </w:rPr>
        <w:tab/>
      </w:r>
      <w:r w:rsidRPr="009A0EE6">
        <w:rPr>
          <w:rFonts w:ascii="Calibri" w:hAnsi="Calibri" w:cs="Calibri"/>
          <w:lang w:eastAsia="pl-PL"/>
        </w:rPr>
        <w:tab/>
        <w:t>W imieniu Wykonawcy</w:t>
      </w:r>
    </w:p>
    <w:p w14:paraId="5B548E60" w14:textId="77777777" w:rsidR="009A0EE6" w:rsidRPr="009A0EE6" w:rsidRDefault="009A0EE6" w:rsidP="009A0EE6">
      <w:pPr>
        <w:widowControl/>
        <w:autoSpaceDE/>
        <w:jc w:val="both"/>
        <w:rPr>
          <w:rFonts w:ascii="Calibri" w:hAnsi="Calibri" w:cs="Calibri"/>
          <w:kern w:val="24"/>
          <w:lang w:eastAsia="pl-PL"/>
        </w:rPr>
      </w:pPr>
    </w:p>
    <w:p w14:paraId="55E6E37F" w14:textId="77777777" w:rsidR="009A0EE6" w:rsidRPr="009A0EE6" w:rsidRDefault="009A0EE6" w:rsidP="009A0EE6">
      <w:pPr>
        <w:widowControl/>
        <w:autoSpaceDE/>
        <w:jc w:val="both"/>
        <w:rPr>
          <w:rFonts w:ascii="Calibri" w:hAnsi="Calibri" w:cs="Calibri"/>
          <w:kern w:val="24"/>
          <w:lang w:eastAsia="pl-PL"/>
        </w:rPr>
      </w:pPr>
    </w:p>
    <w:p w14:paraId="15B26B30" w14:textId="77777777" w:rsidR="009A0EE6" w:rsidRPr="009A0EE6" w:rsidRDefault="009A0EE6" w:rsidP="009A0EE6"/>
    <w:p w14:paraId="62B6267D" w14:textId="77777777" w:rsidR="003F74F5" w:rsidRPr="00342427" w:rsidRDefault="003F74F5" w:rsidP="003F74F5">
      <w:pPr>
        <w:widowControl/>
        <w:autoSpaceDE/>
        <w:autoSpaceDN/>
        <w:spacing w:line="276" w:lineRule="auto"/>
        <w:jc w:val="right"/>
        <w:rPr>
          <w:rFonts w:ascii="Calibri" w:hAnsi="Calibri" w:cs="Calibri"/>
          <w:b/>
          <w:bCs/>
          <w:lang w:eastAsia="pl-PL"/>
        </w:rPr>
      </w:pPr>
    </w:p>
    <w:p w14:paraId="00EF70E4" w14:textId="77777777" w:rsidR="003F74F5" w:rsidRPr="00342427" w:rsidRDefault="003F74F5" w:rsidP="003F74F5">
      <w:pPr>
        <w:widowControl/>
        <w:autoSpaceDE/>
        <w:autoSpaceDN/>
        <w:spacing w:after="200"/>
        <w:jc w:val="right"/>
        <w:rPr>
          <w:rFonts w:ascii="Calibri" w:hAnsi="Calibri" w:cs="Calibri"/>
          <w:b/>
          <w:bCs/>
          <w:lang w:eastAsia="pl-PL"/>
        </w:rPr>
      </w:pPr>
    </w:p>
    <w:p w14:paraId="7CCA8862" w14:textId="77777777" w:rsidR="003F74F5" w:rsidRPr="00342427" w:rsidRDefault="003F74F5" w:rsidP="003F74F5">
      <w:pPr>
        <w:widowControl/>
        <w:autoSpaceDE/>
        <w:autoSpaceDN/>
        <w:spacing w:after="200"/>
        <w:jc w:val="right"/>
        <w:rPr>
          <w:rFonts w:ascii="Calibri" w:hAnsi="Calibri" w:cs="Calibri"/>
          <w:b/>
          <w:bCs/>
          <w:lang w:eastAsia="pl-PL"/>
        </w:rPr>
      </w:pPr>
    </w:p>
    <w:p w14:paraId="00DF023B" w14:textId="77777777" w:rsidR="003F74F5" w:rsidRPr="00342427" w:rsidRDefault="003F74F5" w:rsidP="003F74F5">
      <w:pPr>
        <w:widowControl/>
        <w:autoSpaceDE/>
        <w:autoSpaceDN/>
        <w:spacing w:after="200"/>
        <w:jc w:val="right"/>
        <w:rPr>
          <w:rFonts w:ascii="Calibri" w:hAnsi="Calibri" w:cs="Calibri"/>
          <w:b/>
          <w:bCs/>
          <w:lang w:eastAsia="pl-PL"/>
        </w:rPr>
      </w:pPr>
    </w:p>
    <w:p w14:paraId="06653C5F" w14:textId="77777777" w:rsidR="003F74F5" w:rsidRPr="00342427" w:rsidRDefault="003F74F5" w:rsidP="003F74F5">
      <w:pPr>
        <w:widowControl/>
        <w:autoSpaceDE/>
        <w:autoSpaceDN/>
        <w:spacing w:after="200"/>
        <w:jc w:val="right"/>
        <w:rPr>
          <w:rFonts w:ascii="Calibri" w:hAnsi="Calibri" w:cs="Calibri"/>
          <w:b/>
          <w:bCs/>
          <w:lang w:eastAsia="pl-PL"/>
        </w:rPr>
      </w:pPr>
    </w:p>
    <w:p w14:paraId="74C9BF0F" w14:textId="77777777" w:rsidR="003F74F5" w:rsidRPr="00342427" w:rsidRDefault="003F74F5" w:rsidP="003F74F5">
      <w:pPr>
        <w:widowControl/>
        <w:autoSpaceDE/>
        <w:autoSpaceDN/>
        <w:spacing w:after="200"/>
        <w:jc w:val="right"/>
        <w:rPr>
          <w:rFonts w:ascii="Calibri" w:hAnsi="Calibri" w:cs="Calibri"/>
          <w:b/>
          <w:bCs/>
          <w:lang w:eastAsia="pl-PL"/>
        </w:rPr>
      </w:pPr>
    </w:p>
    <w:p w14:paraId="7AB390C6" w14:textId="77777777" w:rsidR="003F74F5" w:rsidRPr="00342427" w:rsidRDefault="003F74F5" w:rsidP="003F74F5">
      <w:pPr>
        <w:widowControl/>
        <w:autoSpaceDE/>
        <w:autoSpaceDN/>
        <w:spacing w:after="200"/>
        <w:jc w:val="right"/>
        <w:rPr>
          <w:rFonts w:ascii="Calibri" w:hAnsi="Calibri" w:cs="Calibri"/>
          <w:b/>
          <w:bCs/>
          <w:lang w:eastAsia="pl-PL"/>
        </w:rPr>
      </w:pPr>
    </w:p>
    <w:p w14:paraId="55C5F34A" w14:textId="77777777" w:rsidR="003F74F5" w:rsidRPr="00342427" w:rsidRDefault="003F74F5" w:rsidP="003F74F5">
      <w:pPr>
        <w:widowControl/>
        <w:autoSpaceDE/>
        <w:autoSpaceDN/>
        <w:spacing w:after="200"/>
        <w:jc w:val="right"/>
        <w:rPr>
          <w:rFonts w:ascii="Calibri" w:hAnsi="Calibri" w:cs="Calibri"/>
          <w:b/>
          <w:bCs/>
          <w:lang w:eastAsia="pl-PL"/>
        </w:rPr>
      </w:pPr>
    </w:p>
    <w:p w14:paraId="3CBD9DBA" w14:textId="4BC3E633" w:rsidR="00991F16" w:rsidRPr="00991F16" w:rsidRDefault="00991F16">
      <w:pPr>
        <w:spacing w:line="369" w:lineRule="auto"/>
        <w:jc w:val="right"/>
        <w:rPr>
          <w:rFonts w:asciiTheme="minorHAnsi" w:hAnsiTheme="minorHAnsi" w:cstheme="minorHAnsi"/>
        </w:rPr>
        <w:sectPr w:rsidR="00991F16" w:rsidRPr="00991F16">
          <w:footerReference w:type="default" r:id="rId14"/>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1AF9DE98"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7" w:name="_Toc67999496"/>
            <w:r w:rsidRPr="00991F16">
              <w:rPr>
                <w:rFonts w:asciiTheme="minorHAnsi" w:hAnsiTheme="minorHAnsi" w:cstheme="minorHAnsi"/>
                <w:bCs/>
                <w:lang w:eastAsia="pl-PL"/>
              </w:rPr>
              <w:lastRenderedPageBreak/>
              <w:t>WA.263.</w:t>
            </w:r>
            <w:r w:rsidR="007021CF">
              <w:rPr>
                <w:rFonts w:asciiTheme="minorHAnsi" w:hAnsiTheme="minorHAnsi" w:cstheme="minorHAnsi"/>
                <w:bCs/>
                <w:lang w:eastAsia="pl-PL"/>
              </w:rPr>
              <w:t>45</w:t>
            </w:r>
            <w:r w:rsidRPr="00991F16">
              <w:rPr>
                <w:rFonts w:asciiTheme="minorHAnsi" w:hAnsiTheme="minorHAnsi" w:cstheme="minorHAnsi"/>
                <w:bCs/>
                <w:lang w:eastAsia="pl-PL"/>
              </w:rPr>
              <w:t>.2021.</w:t>
            </w:r>
            <w:r w:rsidR="00DA6579">
              <w:rPr>
                <w:rFonts w:asciiTheme="minorHAnsi" w:hAnsiTheme="minorHAnsi" w:cstheme="minorHAnsi"/>
                <w:bCs/>
                <w:lang w:eastAsia="pl-PL"/>
              </w:rPr>
              <w:t>MW</w:t>
            </w:r>
            <w:r w:rsidRPr="00991F16">
              <w:rPr>
                <w:rFonts w:asciiTheme="minorHAnsi" w:hAnsiTheme="minorHAnsi" w:cstheme="minorHAnsi"/>
                <w:b/>
                <w:lang w:eastAsia="pl-PL"/>
              </w:rPr>
              <w:t xml:space="preserve">                                                                                              ZAŁĄCZNIK NR 5 do SWZ</w:t>
            </w:r>
            <w:bookmarkEnd w:id="7"/>
          </w:p>
        </w:tc>
      </w:tr>
      <w:tr w:rsidR="0076501B" w:rsidRPr="00991F16" w14:paraId="58EF7489" w14:textId="77777777" w:rsidTr="00286905">
        <w:trPr>
          <w:trHeight w:val="81"/>
          <w:jc w:val="center"/>
        </w:trPr>
        <w:tc>
          <w:tcPr>
            <w:tcW w:w="10110" w:type="dxa"/>
          </w:tcPr>
          <w:p w14:paraId="04234A8B" w14:textId="7E926277"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5473939B"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w:t>
      </w:r>
      <w:r w:rsidR="007745E6">
        <w:rPr>
          <w:rFonts w:asciiTheme="minorHAnsi" w:hAnsiTheme="minorHAnsi" w:cstheme="minorHAnsi"/>
          <w:lang w:eastAsia="pl-PL"/>
        </w:rPr>
        <w:t xml:space="preserve"> </w:t>
      </w:r>
      <w:r w:rsidRPr="00991F16">
        <w:rPr>
          <w:rFonts w:asciiTheme="minorHAnsi" w:hAnsiTheme="minorHAnsi" w:cstheme="minorHAnsi"/>
          <w:lang w:eastAsia="pl-PL"/>
        </w:rPr>
        <w:t xml:space="preserve">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r w:rsidR="005059C0" w:rsidRPr="00991F16" w14:paraId="047BFBA7" w14:textId="77777777" w:rsidTr="005059C0">
        <w:trPr>
          <w:cantSplit/>
          <w:trHeight w:val="410"/>
        </w:trPr>
        <w:tc>
          <w:tcPr>
            <w:tcW w:w="310" w:type="pct"/>
            <w:vAlign w:val="center"/>
          </w:tcPr>
          <w:p w14:paraId="31049BB5"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18D64E97" w14:textId="77777777" w:rsidR="005059C0" w:rsidRPr="00991F16" w:rsidRDefault="005059C0" w:rsidP="005059C0">
            <w:pPr>
              <w:widowControl/>
              <w:autoSpaceDE/>
              <w:autoSpaceDN/>
              <w:rPr>
                <w:rFonts w:asciiTheme="minorHAnsi" w:hAnsiTheme="minorHAnsi" w:cstheme="minorHAnsi"/>
                <w:lang w:eastAsia="pl-PL"/>
              </w:rPr>
            </w:pPr>
          </w:p>
          <w:p w14:paraId="7091B68B" w14:textId="77777777" w:rsidR="005059C0" w:rsidRPr="00991F16" w:rsidRDefault="005059C0" w:rsidP="005059C0">
            <w:pPr>
              <w:widowControl/>
              <w:autoSpaceDE/>
              <w:autoSpaceDN/>
              <w:rPr>
                <w:rFonts w:asciiTheme="minorHAnsi" w:hAnsiTheme="minorHAnsi" w:cstheme="minorHAnsi"/>
                <w:lang w:eastAsia="pl-PL"/>
              </w:rPr>
            </w:pPr>
          </w:p>
          <w:p w14:paraId="2114DB79"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383476DE"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4FC0E82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36981C21"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7777777" w:rsidR="00D23F9B" w:rsidRPr="00991F16" w:rsidRDefault="00D23F9B">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70DDFAF4" w14:textId="2A243B9A"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8" w:name="_Toc67999497"/>
      <w:r w:rsidRPr="00991F16">
        <w:rPr>
          <w:rFonts w:asciiTheme="minorHAnsi" w:hAnsiTheme="minorHAnsi" w:cstheme="minorHAnsi"/>
        </w:rPr>
        <w:t>Klauzula informacyjna dotycząca przetwarzania danych osobowych</w:t>
      </w:r>
      <w:bookmarkEnd w:id="8"/>
    </w:p>
    <w:p w14:paraId="653F85F5" w14:textId="1C2D938E"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BD75BD">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1B828249"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BD75BD">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1FC18D0C"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84368E">
        <w:rPr>
          <w:rFonts w:asciiTheme="minorHAnsi" w:hAnsiTheme="minorHAnsi" w:cstheme="minorHAnsi"/>
        </w:rPr>
        <w:t>z</w:t>
      </w:r>
      <w:r w:rsidR="0084368E" w:rsidRPr="0084368E">
        <w:rPr>
          <w:rFonts w:asciiTheme="minorHAnsi" w:hAnsiTheme="minorHAnsi" w:cstheme="minorHAnsi"/>
        </w:rPr>
        <w:t>akup i dostaw</w:t>
      </w:r>
      <w:r w:rsidR="0084368E">
        <w:rPr>
          <w:rFonts w:asciiTheme="minorHAnsi" w:hAnsiTheme="minorHAnsi" w:cstheme="minorHAnsi"/>
        </w:rPr>
        <w:t>ę</w:t>
      </w:r>
      <w:r w:rsidR="0084368E" w:rsidRPr="0084368E">
        <w:rPr>
          <w:rFonts w:asciiTheme="minorHAnsi" w:hAnsiTheme="minorHAnsi" w:cstheme="minorHAnsi"/>
        </w:rPr>
        <w:t xml:space="preserve"> dla Centrum Projektów Europejskich drukarek, tonerów do drukarek, skanerów, niszczarek oraz urządzeń wielofunkcyjnych laserowych</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7021CF">
        <w:rPr>
          <w:rFonts w:asciiTheme="minorHAnsi" w:hAnsiTheme="minorHAnsi" w:cstheme="minorHAnsi"/>
          <w:i/>
        </w:rPr>
        <w:t>45</w:t>
      </w:r>
      <w:r w:rsidR="00C43C8A" w:rsidRPr="00991F16">
        <w:rPr>
          <w:rFonts w:asciiTheme="minorHAnsi" w:hAnsiTheme="minorHAnsi" w:cstheme="minorHAnsi"/>
          <w:i/>
        </w:rPr>
        <w:t>.2021.</w:t>
      </w:r>
      <w:r w:rsidR="00612278">
        <w:rPr>
          <w:rFonts w:asciiTheme="minorHAnsi" w:hAnsiTheme="minorHAnsi" w:cstheme="minorHAnsi"/>
          <w:i/>
        </w:rPr>
        <w:t>BS</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1832DE">
      <w:pPr>
        <w:pStyle w:val="Akapitzlist"/>
        <w:rPr>
          <w:rFonts w:asciiTheme="minorHAnsi" w:hAnsiTheme="minorHAnsi" w:cstheme="minorHAnsi"/>
        </w:rPr>
      </w:pPr>
      <w:r w:rsidRPr="00A478C8">
        <w:rPr>
          <w:rFonts w:asciiTheme="minorHAnsi" w:hAnsiTheme="minorHAnsi" w:cstheme="minorHAnsi"/>
        </w:rPr>
        <w:t xml:space="preserve">na podstawie art. 16 RODO prawo do sprostowania lub uzupełnienia Pani/Pana danych osobowych, przy czym skorzystanie z prawa do sprostowania lub uzupełnienia nie może skutkować zmianą wyniku </w:t>
      </w:r>
      <w:r w:rsidRPr="00A478C8">
        <w:rPr>
          <w:rFonts w:asciiTheme="minorHAnsi" w:hAnsiTheme="minorHAnsi" w:cstheme="minorHAnsi"/>
        </w:rPr>
        <w:lastRenderedPageBreak/>
        <w:t>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10DB082A" w14:textId="7777777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77777777"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48424C" w:rsidRDefault="0048424C">
      <w:r>
        <w:separator/>
      </w:r>
    </w:p>
  </w:endnote>
  <w:endnote w:type="continuationSeparator" w:id="0">
    <w:p w14:paraId="445CA23F" w14:textId="77777777" w:rsidR="0048424C" w:rsidRDefault="0048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9E0E0" w14:textId="77777777" w:rsidR="00195ED5" w:rsidRDefault="00CA2CB9" w:rsidP="00DF595C">
    <w:pPr>
      <w:pStyle w:val="Stopka"/>
      <w:jc w:val="center"/>
    </w:pPr>
    <w:r>
      <w:pict w14:anchorId="501922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54.6pt;mso-position-horizontal-relative:char;mso-position-vertical-relative:line">
          <v:imagedata r:id="rId1" o:titl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0DEED" w14:textId="77777777" w:rsidR="009A0EE6" w:rsidRDefault="00CA2CB9" w:rsidP="00DF595C">
    <w:pPr>
      <w:pStyle w:val="Stopka"/>
      <w:jc w:val="center"/>
    </w:pPr>
    <w:r>
      <w:pict w14:anchorId="263AAF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4.2pt;height:54.6pt;mso-position-horizontal-relative:char;mso-position-vertical-relative:line">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48424C" w:rsidRDefault="0048424C">
      <w:r>
        <w:separator/>
      </w:r>
    </w:p>
  </w:footnote>
  <w:footnote w:type="continuationSeparator" w:id="0">
    <w:p w14:paraId="3C9D8986" w14:textId="77777777" w:rsidR="0048424C" w:rsidRDefault="0048424C">
      <w:r>
        <w:continuationSeparator/>
      </w:r>
    </w:p>
  </w:footnote>
  <w:footnote w:id="1">
    <w:p w14:paraId="478FEE5C" w14:textId="77777777" w:rsidR="00195ED5" w:rsidRPr="00A13B6D" w:rsidDel="00647F93" w:rsidRDefault="00195ED5" w:rsidP="00195ED5">
      <w:pPr>
        <w:pStyle w:val="Tekstprzypisudolnego"/>
        <w:rPr>
          <w:del w:id="2" w:author="Maria Wojewoda" w:date="2021-05-12T07:47:00Z"/>
          <w:sz w:val="16"/>
          <w:szCs w:val="16"/>
        </w:rPr>
      </w:pPr>
    </w:p>
  </w:footnote>
  <w:footnote w:id="2">
    <w:p w14:paraId="77B824B9" w14:textId="77777777" w:rsidR="00195ED5" w:rsidRDefault="00195ED5" w:rsidP="00195ED5"/>
  </w:footnote>
  <w:footnote w:id="3">
    <w:p w14:paraId="3446B293" w14:textId="77777777" w:rsidR="0048424C" w:rsidRPr="00A13B6D" w:rsidRDefault="0048424C" w:rsidP="00B11A4E">
      <w:pPr>
        <w:pStyle w:val="Tekstprzypisudolnego"/>
        <w:jc w:val="both"/>
        <w:rPr>
          <w:sz w:val="16"/>
          <w:szCs w:val="16"/>
        </w:rPr>
      </w:pPr>
      <w:r>
        <w:rPr>
          <w:rStyle w:val="Odwoanieprzypisudolnego"/>
        </w:rPr>
        <w:footnoteRef/>
      </w:r>
      <w:r>
        <w:t xml:space="preserve"> </w:t>
      </w:r>
      <w:r w:rsidRPr="00A13B6D">
        <w:rPr>
          <w:sz w:val="16"/>
          <w:szCs w:val="16"/>
        </w:rPr>
        <w:t xml:space="preserve">Pouczenie o odpowiedzialności karnej Art. 297 § 1 Kodeksu karnego (Dz. U. Nr 88 poz. 553 z </w:t>
      </w:r>
      <w:r w:rsidRPr="00A13B6D">
        <w:rPr>
          <w:sz w:val="16"/>
          <w:szCs w:val="16"/>
        </w:rPr>
        <w:t>późn. zm.):</w:t>
      </w:r>
    </w:p>
    <w:p w14:paraId="786B3B02" w14:textId="173D6EFF" w:rsidR="0048424C" w:rsidRDefault="0048424C"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78C6C110" w14:textId="77777777" w:rsidR="009A0EE6" w:rsidRPr="009A0EE6" w:rsidRDefault="009A0EE6" w:rsidP="009A0EE6">
      <w:pPr>
        <w:pStyle w:val="Tekstprzypisudolnego"/>
        <w:rPr>
          <w:rFonts w:ascii="Calibri" w:hAnsi="Calibri" w:cs="Calibri"/>
        </w:rPr>
      </w:pPr>
      <w:r w:rsidRPr="009A0EE6">
        <w:rPr>
          <w:rStyle w:val="Odwoanieprzypisudolnego"/>
          <w:rFonts w:ascii="Calibri" w:hAnsi="Calibri" w:cs="Calibri"/>
        </w:rPr>
        <w:footnoteRef/>
      </w:r>
      <w:r w:rsidRPr="009A0EE6">
        <w:rPr>
          <w:rFonts w:ascii="Calibri" w:hAnsi="Calibri" w:cs="Calibri"/>
        </w:rPr>
        <w:t xml:space="preserve"> Zgodnie z Ofertą Wykonawcy</w:t>
      </w:r>
    </w:p>
  </w:footnote>
  <w:footnote w:id="5">
    <w:p w14:paraId="7BE97E97" w14:textId="77777777" w:rsidR="009A0EE6" w:rsidRPr="009A0EE6" w:rsidRDefault="009A0EE6" w:rsidP="009A0EE6">
      <w:pPr>
        <w:pStyle w:val="Tekstprzypisudolnego"/>
        <w:rPr>
          <w:rFonts w:ascii="Calibri" w:hAnsi="Calibri" w:cs="Calibri"/>
        </w:rPr>
      </w:pPr>
      <w:r w:rsidRPr="009A0EE6">
        <w:rPr>
          <w:rStyle w:val="Odwoanieprzypisudolnego"/>
          <w:rFonts w:ascii="Calibri" w:hAnsi="Calibri" w:cs="Calibri"/>
        </w:rPr>
        <w:footnoteRef/>
      </w:r>
      <w:r w:rsidRPr="009A0EE6">
        <w:rPr>
          <w:rFonts w:ascii="Calibri" w:hAnsi="Calibri" w:cs="Calibri"/>
        </w:rPr>
        <w:t xml:space="preserve"> Zgodnie z Ofertą Wykonawcy</w:t>
      </w:r>
    </w:p>
  </w:footnote>
  <w:footnote w:id="6">
    <w:p w14:paraId="47AA69C1" w14:textId="77777777" w:rsidR="009A0EE6" w:rsidRPr="009A0EE6" w:rsidRDefault="009A0EE6" w:rsidP="009A0EE6">
      <w:pPr>
        <w:pStyle w:val="Tekstprzypisudolnego"/>
        <w:rPr>
          <w:rFonts w:ascii="Calibri" w:hAnsi="Calibri" w:cs="Calibri"/>
        </w:rPr>
      </w:pPr>
      <w:r w:rsidRPr="009A0EE6">
        <w:rPr>
          <w:rStyle w:val="Odwoanieprzypisudolnego"/>
          <w:rFonts w:ascii="Calibri" w:hAnsi="Calibri" w:cs="Calibri"/>
        </w:rPr>
        <w:footnoteRef/>
      </w:r>
      <w:r w:rsidRPr="009A0EE6">
        <w:rPr>
          <w:rFonts w:ascii="Calibri" w:hAnsi="Calibri" w:cs="Calibri"/>
        </w:rPr>
        <w:t xml:space="preserve"> Zgodnie z Ofertą Wykonawcy</w:t>
      </w:r>
    </w:p>
  </w:footnote>
  <w:footnote w:id="7">
    <w:p w14:paraId="6FA7F78A" w14:textId="77777777" w:rsidR="009A0EE6" w:rsidRPr="009A0EE6" w:rsidRDefault="009A0EE6" w:rsidP="009A0EE6">
      <w:pPr>
        <w:pStyle w:val="Tekstprzypisudolnego"/>
        <w:rPr>
          <w:rFonts w:ascii="Calibri" w:hAnsi="Calibri" w:cs="Calibri"/>
        </w:rPr>
      </w:pPr>
      <w:r w:rsidRPr="009A0EE6">
        <w:rPr>
          <w:rStyle w:val="Odwoanieprzypisudolnego"/>
          <w:rFonts w:ascii="Calibri" w:hAnsi="Calibri" w:cs="Calibri"/>
        </w:rPr>
        <w:footnoteRef/>
      </w:r>
      <w:r w:rsidRPr="009A0EE6">
        <w:rPr>
          <w:rFonts w:ascii="Calibri" w:hAnsi="Calibri" w:cs="Calibri"/>
        </w:rPr>
        <w:t xml:space="preserve"> Zgodnie z Ofertą Wykonawcy</w:t>
      </w:r>
    </w:p>
  </w:footnote>
  <w:footnote w:id="8">
    <w:p w14:paraId="19D04E97" w14:textId="77777777" w:rsidR="009A0EE6" w:rsidRPr="009A0EE6" w:rsidRDefault="009A0EE6" w:rsidP="009A0EE6">
      <w:pPr>
        <w:pStyle w:val="Tekstprzypisudolnego"/>
        <w:rPr>
          <w:rFonts w:ascii="Calibri" w:hAnsi="Calibri" w:cs="Calibri"/>
        </w:rPr>
      </w:pPr>
      <w:r w:rsidRPr="009A0EE6">
        <w:rPr>
          <w:rStyle w:val="Odwoanieprzypisudolnego"/>
          <w:rFonts w:ascii="Calibri" w:hAnsi="Calibri" w:cs="Calibri"/>
        </w:rPr>
        <w:footnoteRef/>
      </w:r>
      <w:r w:rsidRPr="009A0EE6">
        <w:rPr>
          <w:rFonts w:ascii="Calibri" w:hAnsi="Calibri" w:cs="Calibri"/>
        </w:rPr>
        <w:t xml:space="preserve"> Zgodnie z Ofertą Wykonawcy</w:t>
      </w:r>
    </w:p>
  </w:footnote>
  <w:footnote w:id="9">
    <w:p w14:paraId="6763A83B" w14:textId="77777777" w:rsidR="009A0EE6" w:rsidRPr="009A0EE6" w:rsidRDefault="009A0EE6" w:rsidP="009A0EE6">
      <w:pPr>
        <w:pStyle w:val="Tekstprzypisudolnego"/>
        <w:rPr>
          <w:rFonts w:ascii="Calibri" w:hAnsi="Calibri" w:cs="Calibri"/>
        </w:rPr>
      </w:pPr>
      <w:r w:rsidRPr="009A0EE6">
        <w:rPr>
          <w:rStyle w:val="Odwoanieprzypisudolnego"/>
          <w:rFonts w:ascii="Calibri" w:hAnsi="Calibri" w:cs="Calibri"/>
        </w:rPr>
        <w:footnoteRef/>
      </w:r>
      <w:r w:rsidRPr="009A0EE6">
        <w:rPr>
          <w:rFonts w:ascii="Calibri" w:hAnsi="Calibri" w:cs="Calibri"/>
        </w:rPr>
        <w:t xml:space="preserve"> Zgodnie z Ofertą Wykonawcy</w:t>
      </w:r>
    </w:p>
  </w:footnote>
  <w:footnote w:id="10">
    <w:p w14:paraId="7539D42B" w14:textId="77777777" w:rsidR="009A0EE6" w:rsidRPr="009A0EE6" w:rsidRDefault="009A0EE6" w:rsidP="009A0EE6">
      <w:pPr>
        <w:pStyle w:val="Tekstprzypisudolnego"/>
        <w:rPr>
          <w:rFonts w:ascii="Calibri" w:hAnsi="Calibri" w:cs="Calibri"/>
        </w:rPr>
      </w:pPr>
      <w:r w:rsidRPr="009A0EE6">
        <w:rPr>
          <w:rStyle w:val="Odwoanieprzypisudolnego"/>
          <w:rFonts w:ascii="Calibri" w:hAnsi="Calibri" w:cs="Calibri"/>
        </w:rPr>
        <w:footnoteRef/>
      </w:r>
      <w:r w:rsidRPr="009A0EE6">
        <w:rPr>
          <w:rFonts w:ascii="Calibri" w:hAnsi="Calibri" w:cs="Calibri"/>
        </w:rPr>
        <w:t xml:space="preserve"> Zgodnie z Ofertą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21B785F"/>
    <w:multiLevelType w:val="hybridMultilevel"/>
    <w:tmpl w:val="4AF03C24"/>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86DC2F56">
      <w:start w:val="1"/>
      <w:numFmt w:val="upperRoman"/>
      <w:lvlText w:val="%3."/>
      <w:lvlJc w:val="left"/>
      <w:pPr>
        <w:ind w:left="720" w:hanging="72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E475D"/>
    <w:multiLevelType w:val="hybridMultilevel"/>
    <w:tmpl w:val="0FAA6314"/>
    <w:lvl w:ilvl="0" w:tplc="4E1044A0">
      <w:start w:val="1"/>
      <w:numFmt w:val="decimal"/>
      <w:lvlText w:val="%1)"/>
      <w:lvlJc w:val="left"/>
      <w:pPr>
        <w:ind w:left="360" w:hanging="360"/>
      </w:pPr>
      <w:rPr>
        <w:rFonts w:ascii="Calibri" w:eastAsia="Times New Roman" w:hAnsi="Calibri" w:cs="Calibri"/>
      </w:rPr>
    </w:lvl>
    <w:lvl w:ilvl="1" w:tplc="04150019" w:tentative="1">
      <w:start w:val="1"/>
      <w:numFmt w:val="lowerLetter"/>
      <w:lvlText w:val="%2."/>
      <w:lvlJc w:val="left"/>
      <w:pPr>
        <w:ind w:left="294" w:hanging="360"/>
      </w:pPr>
    </w:lvl>
    <w:lvl w:ilvl="2" w:tplc="0415001B" w:tentative="1">
      <w:start w:val="1"/>
      <w:numFmt w:val="lowerRoman"/>
      <w:lvlText w:val="%3."/>
      <w:lvlJc w:val="right"/>
      <w:pPr>
        <w:ind w:left="1014" w:hanging="180"/>
      </w:pPr>
    </w:lvl>
    <w:lvl w:ilvl="3" w:tplc="0415000F" w:tentative="1">
      <w:start w:val="1"/>
      <w:numFmt w:val="decimal"/>
      <w:lvlText w:val="%4."/>
      <w:lvlJc w:val="left"/>
      <w:pPr>
        <w:ind w:left="1734" w:hanging="360"/>
      </w:pPr>
    </w:lvl>
    <w:lvl w:ilvl="4" w:tplc="04150019" w:tentative="1">
      <w:start w:val="1"/>
      <w:numFmt w:val="lowerLetter"/>
      <w:lvlText w:val="%5."/>
      <w:lvlJc w:val="left"/>
      <w:pPr>
        <w:ind w:left="2454" w:hanging="360"/>
      </w:pPr>
    </w:lvl>
    <w:lvl w:ilvl="5" w:tplc="0415001B" w:tentative="1">
      <w:start w:val="1"/>
      <w:numFmt w:val="lowerRoman"/>
      <w:lvlText w:val="%6."/>
      <w:lvlJc w:val="right"/>
      <w:pPr>
        <w:ind w:left="3174" w:hanging="180"/>
      </w:pPr>
    </w:lvl>
    <w:lvl w:ilvl="6" w:tplc="0415000F" w:tentative="1">
      <w:start w:val="1"/>
      <w:numFmt w:val="decimal"/>
      <w:lvlText w:val="%7."/>
      <w:lvlJc w:val="left"/>
      <w:pPr>
        <w:ind w:left="3894" w:hanging="360"/>
      </w:pPr>
    </w:lvl>
    <w:lvl w:ilvl="7" w:tplc="04150019" w:tentative="1">
      <w:start w:val="1"/>
      <w:numFmt w:val="lowerLetter"/>
      <w:lvlText w:val="%8."/>
      <w:lvlJc w:val="left"/>
      <w:pPr>
        <w:ind w:left="4614" w:hanging="360"/>
      </w:pPr>
    </w:lvl>
    <w:lvl w:ilvl="8" w:tplc="0415001B" w:tentative="1">
      <w:start w:val="1"/>
      <w:numFmt w:val="lowerRoman"/>
      <w:lvlText w:val="%9."/>
      <w:lvlJc w:val="right"/>
      <w:pPr>
        <w:ind w:left="5334" w:hanging="180"/>
      </w:pPr>
    </w:lvl>
  </w:abstractNum>
  <w:abstractNum w:abstractNumId="5"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41C88"/>
    <w:multiLevelType w:val="hybridMultilevel"/>
    <w:tmpl w:val="94EE1698"/>
    <w:styleLink w:val="WWNum201111"/>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7"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0DE40B03"/>
    <w:multiLevelType w:val="hybridMultilevel"/>
    <w:tmpl w:val="349E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139D6"/>
    <w:multiLevelType w:val="multilevel"/>
    <w:tmpl w:val="8A125FA0"/>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1"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9B5BD3"/>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5"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89258A3"/>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8" w15:restartNumberingAfterBreak="0">
    <w:nsid w:val="1C616641"/>
    <w:multiLevelType w:val="hybridMultilevel"/>
    <w:tmpl w:val="2E34CD00"/>
    <w:styleLink w:val="WWNum3821"/>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9"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0302F5"/>
    <w:multiLevelType w:val="hybridMultilevel"/>
    <w:tmpl w:val="29B42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2"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306EB5"/>
    <w:multiLevelType w:val="hybridMultilevel"/>
    <w:tmpl w:val="DFBA7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8F4BC5"/>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7978D1"/>
    <w:multiLevelType w:val="multilevel"/>
    <w:tmpl w:val="61AEDDDC"/>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0" w15:restartNumberingAfterBreak="0">
    <w:nsid w:val="2A9673ED"/>
    <w:multiLevelType w:val="hybridMultilevel"/>
    <w:tmpl w:val="46DA8114"/>
    <w:styleLink w:val="WWNum161111"/>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1"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6" w15:restartNumberingAfterBreak="0">
    <w:nsid w:val="34C2232B"/>
    <w:multiLevelType w:val="hybridMultilevel"/>
    <w:tmpl w:val="F0D00300"/>
    <w:lvl w:ilvl="0" w:tplc="F710B60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001D38"/>
    <w:multiLevelType w:val="hybridMultilevel"/>
    <w:tmpl w:val="2AF2E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0"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D11181"/>
    <w:multiLevelType w:val="hybridMultilevel"/>
    <w:tmpl w:val="531CB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3"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5"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7"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8"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9" w15:restartNumberingAfterBreak="0">
    <w:nsid w:val="46197DD1"/>
    <w:multiLevelType w:val="hybridMultilevel"/>
    <w:tmpl w:val="409866C8"/>
    <w:styleLink w:val="WWNum181111"/>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0"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2"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95E5CEB"/>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9A15CAA"/>
    <w:multiLevelType w:val="hybridMultilevel"/>
    <w:tmpl w:val="6A54ABE6"/>
    <w:lvl w:ilvl="0" w:tplc="0415000F">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7"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8"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551125C9"/>
    <w:multiLevelType w:val="hybridMultilevel"/>
    <w:tmpl w:val="7ABCF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1" w15:restartNumberingAfterBreak="0">
    <w:nsid w:val="55BF379C"/>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C96CEF"/>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3" w15:restartNumberingAfterBreak="0">
    <w:nsid w:val="59C52632"/>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0A0718"/>
    <w:multiLevelType w:val="hybridMultilevel"/>
    <w:tmpl w:val="9B42AD12"/>
    <w:lvl w:ilvl="0" w:tplc="04150011">
      <w:start w:val="1"/>
      <w:numFmt w:val="decimal"/>
      <w:lvlText w:val="%1)"/>
      <w:lvlJc w:val="left"/>
      <w:pPr>
        <w:tabs>
          <w:tab w:val="num" w:pos="360"/>
        </w:tabs>
        <w:ind w:left="360" w:hanging="360"/>
      </w:pPr>
      <w:rPr>
        <w:rFonts w:hint="default"/>
        <w:b w:val="0"/>
        <w:i w:val="0"/>
        <w:sz w:val="20"/>
        <w:szCs w:val="20"/>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6" w15:restartNumberingAfterBreak="0">
    <w:nsid w:val="5BC425A4"/>
    <w:multiLevelType w:val="hybridMultilevel"/>
    <w:tmpl w:val="83ACFE46"/>
    <w:styleLink w:val="WWNum18131"/>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7"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8"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1F06A1"/>
    <w:multiLevelType w:val="multilevel"/>
    <w:tmpl w:val="1E8C32C2"/>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2"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73" w15:restartNumberingAfterBreak="0">
    <w:nsid w:val="6CB94209"/>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CF5B44"/>
    <w:multiLevelType w:val="hybridMultilevel"/>
    <w:tmpl w:val="25348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7"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9"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0" w15:restartNumberingAfterBreak="0">
    <w:nsid w:val="7BD03221"/>
    <w:multiLevelType w:val="hybridMultilevel"/>
    <w:tmpl w:val="BEEAB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2" w15:restartNumberingAfterBreak="0">
    <w:nsid w:val="7DD36CB9"/>
    <w:multiLevelType w:val="multilevel"/>
    <w:tmpl w:val="0608E03C"/>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29"/>
  </w:num>
  <w:num w:numId="2">
    <w:abstractNumId w:val="39"/>
  </w:num>
  <w:num w:numId="3">
    <w:abstractNumId w:val="48"/>
  </w:num>
  <w:num w:numId="4">
    <w:abstractNumId w:val="56"/>
  </w:num>
  <w:num w:numId="5">
    <w:abstractNumId w:val="76"/>
  </w:num>
  <w:num w:numId="6">
    <w:abstractNumId w:val="81"/>
  </w:num>
  <w:num w:numId="7">
    <w:abstractNumId w:val="25"/>
  </w:num>
  <w:num w:numId="8">
    <w:abstractNumId w:val="66"/>
  </w:num>
  <w:num w:numId="9">
    <w:abstractNumId w:val="14"/>
  </w:num>
  <w:num w:numId="10">
    <w:abstractNumId w:val="21"/>
  </w:num>
  <w:num w:numId="11">
    <w:abstractNumId w:val="71"/>
  </w:num>
  <w:num w:numId="12">
    <w:abstractNumId w:val="30"/>
  </w:num>
  <w:num w:numId="13">
    <w:abstractNumId w:val="18"/>
  </w:num>
  <w:num w:numId="14">
    <w:abstractNumId w:val="10"/>
  </w:num>
  <w:num w:numId="15">
    <w:abstractNumId w:val="6"/>
  </w:num>
  <w:num w:numId="16">
    <w:abstractNumId w:val="49"/>
  </w:num>
  <w:num w:numId="17">
    <w:abstractNumId w:val="52"/>
  </w:num>
  <w:num w:numId="18">
    <w:abstractNumId w:val="82"/>
  </w:num>
  <w:num w:numId="19">
    <w:abstractNumId w:val="11"/>
  </w:num>
  <w:num w:numId="20">
    <w:abstractNumId w:val="46"/>
  </w:num>
  <w:num w:numId="21">
    <w:abstractNumId w:val="32"/>
  </w:num>
  <w:num w:numId="22">
    <w:abstractNumId w:val="55"/>
  </w:num>
  <w:num w:numId="23">
    <w:abstractNumId w:val="8"/>
  </w:num>
  <w:num w:numId="24">
    <w:abstractNumId w:val="2"/>
  </w:num>
  <w:num w:numId="25">
    <w:abstractNumId w:val="65"/>
  </w:num>
  <w:num w:numId="26">
    <w:abstractNumId w:val="51"/>
  </w:num>
  <w:num w:numId="27">
    <w:abstractNumId w:val="44"/>
  </w:num>
  <w:num w:numId="28">
    <w:abstractNumId w:val="26"/>
  </w:num>
  <w:num w:numId="29">
    <w:abstractNumId w:val="15"/>
  </w:num>
  <w:num w:numId="30">
    <w:abstractNumId w:val="72"/>
  </w:num>
  <w:num w:numId="31">
    <w:abstractNumId w:val="45"/>
  </w:num>
  <w:num w:numId="32">
    <w:abstractNumId w:val="78"/>
  </w:num>
  <w:num w:numId="33">
    <w:abstractNumId w:val="43"/>
  </w:num>
  <w:num w:numId="34">
    <w:abstractNumId w:val="1"/>
  </w:num>
  <w:num w:numId="35">
    <w:abstractNumId w:val="58"/>
  </w:num>
  <w:num w:numId="36">
    <w:abstractNumId w:val="68"/>
  </w:num>
  <w:num w:numId="37">
    <w:abstractNumId w:val="67"/>
  </w:num>
  <w:num w:numId="38">
    <w:abstractNumId w:val="33"/>
  </w:num>
  <w:num w:numId="39">
    <w:abstractNumId w:val="12"/>
  </w:num>
  <w:num w:numId="40">
    <w:abstractNumId w:val="34"/>
  </w:num>
  <w:num w:numId="41">
    <w:abstractNumId w:val="47"/>
  </w:num>
  <w:num w:numId="42">
    <w:abstractNumId w:val="50"/>
  </w:num>
  <w:num w:numId="43">
    <w:abstractNumId w:val="35"/>
  </w:num>
  <w:num w:numId="44">
    <w:abstractNumId w:val="42"/>
  </w:num>
  <w:num w:numId="45">
    <w:abstractNumId w:val="28"/>
  </w:num>
  <w:num w:numId="46">
    <w:abstractNumId w:val="60"/>
  </w:num>
  <w:num w:numId="47">
    <w:abstractNumId w:val="77"/>
  </w:num>
  <w:num w:numId="48">
    <w:abstractNumId w:val="57"/>
  </w:num>
  <w:num w:numId="49">
    <w:abstractNumId w:val="19"/>
  </w:num>
  <w:num w:numId="50">
    <w:abstractNumId w:val="7"/>
  </w:num>
  <w:num w:numId="51">
    <w:abstractNumId w:val="38"/>
  </w:num>
  <w:num w:numId="52">
    <w:abstractNumId w:val="69"/>
  </w:num>
  <w:num w:numId="53">
    <w:abstractNumId w:val="40"/>
  </w:num>
  <w:num w:numId="54">
    <w:abstractNumId w:val="0"/>
  </w:num>
  <w:num w:numId="55">
    <w:abstractNumId w:val="31"/>
  </w:num>
  <w:num w:numId="56">
    <w:abstractNumId w:val="27"/>
  </w:num>
  <w:num w:numId="57">
    <w:abstractNumId w:val="17"/>
  </w:num>
  <w:num w:numId="58">
    <w:abstractNumId w:val="79"/>
  </w:num>
  <w:num w:numId="59">
    <w:abstractNumId w:val="64"/>
  </w:num>
  <w:num w:numId="60">
    <w:abstractNumId w:val="70"/>
  </w:num>
  <w:num w:numId="6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num>
  <w:num w:numId="65">
    <w:abstractNumId w:val="36"/>
  </w:num>
  <w:num w:numId="66">
    <w:abstractNumId w:val="48"/>
    <w:lvlOverride w:ilvl="0">
      <w:lvl w:ilvl="0">
        <w:start w:val="1"/>
        <w:numFmt w:val="decimal"/>
        <w:lvlText w:val="%1."/>
        <w:lvlJc w:val="left"/>
        <w:pPr>
          <w:ind w:left="683" w:hanging="425"/>
        </w:pPr>
        <w:rPr>
          <w:rFonts w:asciiTheme="minorHAnsi" w:eastAsia="Times New Roman" w:hAnsiTheme="minorHAnsi" w:cstheme="minorHAnsi" w:hint="default"/>
          <w:w w:val="100"/>
          <w:sz w:val="22"/>
          <w:szCs w:val="22"/>
          <w:lang w:val="pl-PL" w:eastAsia="en-US" w:bidi="ar-SA"/>
        </w:rPr>
      </w:lvl>
    </w:lvlOverride>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77827"/>
  </w:hdrShapeDefaults>
  <w:footnotePr>
    <w:pos w:val="beneathText"/>
    <w:numRestart w:val="eachPage"/>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12DAE"/>
    <w:rsid w:val="00014960"/>
    <w:rsid w:val="00015DBC"/>
    <w:rsid w:val="000230AD"/>
    <w:rsid w:val="000230BD"/>
    <w:rsid w:val="000257A1"/>
    <w:rsid w:val="0003026E"/>
    <w:rsid w:val="000303B5"/>
    <w:rsid w:val="00037919"/>
    <w:rsid w:val="000431C3"/>
    <w:rsid w:val="00046BC8"/>
    <w:rsid w:val="00047A7F"/>
    <w:rsid w:val="0005572B"/>
    <w:rsid w:val="000619BB"/>
    <w:rsid w:val="000621D9"/>
    <w:rsid w:val="000635AD"/>
    <w:rsid w:val="00064085"/>
    <w:rsid w:val="00067C2C"/>
    <w:rsid w:val="00067F90"/>
    <w:rsid w:val="0007721C"/>
    <w:rsid w:val="00081596"/>
    <w:rsid w:val="00081E59"/>
    <w:rsid w:val="000909F2"/>
    <w:rsid w:val="00094915"/>
    <w:rsid w:val="00095DEE"/>
    <w:rsid w:val="000A3572"/>
    <w:rsid w:val="000A6997"/>
    <w:rsid w:val="000B00F0"/>
    <w:rsid w:val="000B1404"/>
    <w:rsid w:val="000B4740"/>
    <w:rsid w:val="000B6AD9"/>
    <w:rsid w:val="000B6BE9"/>
    <w:rsid w:val="000C02EE"/>
    <w:rsid w:val="000E19C1"/>
    <w:rsid w:val="000E46F9"/>
    <w:rsid w:val="000E6A20"/>
    <w:rsid w:val="000F14DF"/>
    <w:rsid w:val="000F4C84"/>
    <w:rsid w:val="000F7406"/>
    <w:rsid w:val="0010003C"/>
    <w:rsid w:val="00100255"/>
    <w:rsid w:val="0010090B"/>
    <w:rsid w:val="0010150A"/>
    <w:rsid w:val="0010507C"/>
    <w:rsid w:val="00112B19"/>
    <w:rsid w:val="0012043D"/>
    <w:rsid w:val="00121AFD"/>
    <w:rsid w:val="0012376E"/>
    <w:rsid w:val="001239C5"/>
    <w:rsid w:val="001257C5"/>
    <w:rsid w:val="001265B0"/>
    <w:rsid w:val="001379F4"/>
    <w:rsid w:val="001414CC"/>
    <w:rsid w:val="001428D6"/>
    <w:rsid w:val="001439D0"/>
    <w:rsid w:val="001448D1"/>
    <w:rsid w:val="00146FED"/>
    <w:rsid w:val="001515AB"/>
    <w:rsid w:val="00153816"/>
    <w:rsid w:val="0015422F"/>
    <w:rsid w:val="0016530E"/>
    <w:rsid w:val="00166713"/>
    <w:rsid w:val="00167C76"/>
    <w:rsid w:val="00176BE1"/>
    <w:rsid w:val="00177974"/>
    <w:rsid w:val="00182708"/>
    <w:rsid w:val="00182C7D"/>
    <w:rsid w:val="001832DE"/>
    <w:rsid w:val="00186696"/>
    <w:rsid w:val="00190CFA"/>
    <w:rsid w:val="00191E79"/>
    <w:rsid w:val="00195ED5"/>
    <w:rsid w:val="00196A22"/>
    <w:rsid w:val="0019781A"/>
    <w:rsid w:val="001978C9"/>
    <w:rsid w:val="001A40D7"/>
    <w:rsid w:val="001A4103"/>
    <w:rsid w:val="001A66F8"/>
    <w:rsid w:val="001B7CD3"/>
    <w:rsid w:val="001C265D"/>
    <w:rsid w:val="001C3B4E"/>
    <w:rsid w:val="001D0C45"/>
    <w:rsid w:val="001E67CE"/>
    <w:rsid w:val="001E75E8"/>
    <w:rsid w:val="001E7BE2"/>
    <w:rsid w:val="001E7FC4"/>
    <w:rsid w:val="001F7234"/>
    <w:rsid w:val="002025EF"/>
    <w:rsid w:val="002040F0"/>
    <w:rsid w:val="00205C2C"/>
    <w:rsid w:val="0021589C"/>
    <w:rsid w:val="00215DD4"/>
    <w:rsid w:val="00223EE6"/>
    <w:rsid w:val="002250F2"/>
    <w:rsid w:val="0022548A"/>
    <w:rsid w:val="00234742"/>
    <w:rsid w:val="00236BDA"/>
    <w:rsid w:val="002375F8"/>
    <w:rsid w:val="002405A3"/>
    <w:rsid w:val="002459E4"/>
    <w:rsid w:val="002513AD"/>
    <w:rsid w:val="002544A5"/>
    <w:rsid w:val="0027368C"/>
    <w:rsid w:val="00274180"/>
    <w:rsid w:val="00274B71"/>
    <w:rsid w:val="00286905"/>
    <w:rsid w:val="00287CE8"/>
    <w:rsid w:val="00293A2F"/>
    <w:rsid w:val="002A1200"/>
    <w:rsid w:val="002A1B9C"/>
    <w:rsid w:val="002A1CEE"/>
    <w:rsid w:val="002A65E8"/>
    <w:rsid w:val="002B764E"/>
    <w:rsid w:val="002C084A"/>
    <w:rsid w:val="002C16E0"/>
    <w:rsid w:val="002D3A86"/>
    <w:rsid w:val="002D448F"/>
    <w:rsid w:val="002E21DE"/>
    <w:rsid w:val="002E378B"/>
    <w:rsid w:val="002E7A7E"/>
    <w:rsid w:val="002E7C15"/>
    <w:rsid w:val="002F280D"/>
    <w:rsid w:val="003003E7"/>
    <w:rsid w:val="00310821"/>
    <w:rsid w:val="00322C14"/>
    <w:rsid w:val="00333DB0"/>
    <w:rsid w:val="00333E77"/>
    <w:rsid w:val="00337174"/>
    <w:rsid w:val="003421DF"/>
    <w:rsid w:val="00352264"/>
    <w:rsid w:val="003578E1"/>
    <w:rsid w:val="00382E02"/>
    <w:rsid w:val="003857F2"/>
    <w:rsid w:val="00385E09"/>
    <w:rsid w:val="00390C69"/>
    <w:rsid w:val="003967D0"/>
    <w:rsid w:val="00396F47"/>
    <w:rsid w:val="003A3587"/>
    <w:rsid w:val="003B155D"/>
    <w:rsid w:val="003B45E8"/>
    <w:rsid w:val="003C3FC0"/>
    <w:rsid w:val="003C7473"/>
    <w:rsid w:val="003C787D"/>
    <w:rsid w:val="003C7B04"/>
    <w:rsid w:val="003D03CB"/>
    <w:rsid w:val="003D0BEF"/>
    <w:rsid w:val="003D51BA"/>
    <w:rsid w:val="003E6225"/>
    <w:rsid w:val="003E7AF0"/>
    <w:rsid w:val="003F0086"/>
    <w:rsid w:val="003F19E7"/>
    <w:rsid w:val="003F5685"/>
    <w:rsid w:val="003F74F5"/>
    <w:rsid w:val="00401851"/>
    <w:rsid w:val="00404DE9"/>
    <w:rsid w:val="00410F8E"/>
    <w:rsid w:val="00412893"/>
    <w:rsid w:val="00415D44"/>
    <w:rsid w:val="004173F1"/>
    <w:rsid w:val="004206DF"/>
    <w:rsid w:val="00423CFF"/>
    <w:rsid w:val="00425D34"/>
    <w:rsid w:val="004272FC"/>
    <w:rsid w:val="0043458A"/>
    <w:rsid w:val="0043648F"/>
    <w:rsid w:val="004435CF"/>
    <w:rsid w:val="0045145A"/>
    <w:rsid w:val="00453FAF"/>
    <w:rsid w:val="00456B2E"/>
    <w:rsid w:val="0045795C"/>
    <w:rsid w:val="00460238"/>
    <w:rsid w:val="004623C8"/>
    <w:rsid w:val="00462CE5"/>
    <w:rsid w:val="00465ECD"/>
    <w:rsid w:val="00470B22"/>
    <w:rsid w:val="00470D8A"/>
    <w:rsid w:val="004820A5"/>
    <w:rsid w:val="0048424C"/>
    <w:rsid w:val="0048634C"/>
    <w:rsid w:val="00491955"/>
    <w:rsid w:val="004932A1"/>
    <w:rsid w:val="0049535A"/>
    <w:rsid w:val="004A1576"/>
    <w:rsid w:val="004A55AC"/>
    <w:rsid w:val="004D030F"/>
    <w:rsid w:val="004E6632"/>
    <w:rsid w:val="004F3728"/>
    <w:rsid w:val="004F478E"/>
    <w:rsid w:val="005059C0"/>
    <w:rsid w:val="00517EE2"/>
    <w:rsid w:val="005211AB"/>
    <w:rsid w:val="0052389C"/>
    <w:rsid w:val="005305F2"/>
    <w:rsid w:val="00544A25"/>
    <w:rsid w:val="00546FB8"/>
    <w:rsid w:val="00551241"/>
    <w:rsid w:val="005616D6"/>
    <w:rsid w:val="005632DE"/>
    <w:rsid w:val="00563646"/>
    <w:rsid w:val="0056681D"/>
    <w:rsid w:val="0057083C"/>
    <w:rsid w:val="0057353D"/>
    <w:rsid w:val="00574D42"/>
    <w:rsid w:val="00576555"/>
    <w:rsid w:val="005821A6"/>
    <w:rsid w:val="00583162"/>
    <w:rsid w:val="00584561"/>
    <w:rsid w:val="00585B99"/>
    <w:rsid w:val="005901C6"/>
    <w:rsid w:val="005912E6"/>
    <w:rsid w:val="00597A56"/>
    <w:rsid w:val="005A20CE"/>
    <w:rsid w:val="005A4E86"/>
    <w:rsid w:val="005A5634"/>
    <w:rsid w:val="005B11D9"/>
    <w:rsid w:val="005B2DCF"/>
    <w:rsid w:val="005B454F"/>
    <w:rsid w:val="005B530A"/>
    <w:rsid w:val="005C3A40"/>
    <w:rsid w:val="005D6910"/>
    <w:rsid w:val="005E0916"/>
    <w:rsid w:val="005E0E16"/>
    <w:rsid w:val="005E1B4A"/>
    <w:rsid w:val="005E4DA8"/>
    <w:rsid w:val="005F2525"/>
    <w:rsid w:val="005F5980"/>
    <w:rsid w:val="00601985"/>
    <w:rsid w:val="00602825"/>
    <w:rsid w:val="00606A7C"/>
    <w:rsid w:val="00612278"/>
    <w:rsid w:val="006141C2"/>
    <w:rsid w:val="0061530C"/>
    <w:rsid w:val="006176BB"/>
    <w:rsid w:val="00623197"/>
    <w:rsid w:val="006239FB"/>
    <w:rsid w:val="00624696"/>
    <w:rsid w:val="006261A2"/>
    <w:rsid w:val="00632480"/>
    <w:rsid w:val="00632AF6"/>
    <w:rsid w:val="00634005"/>
    <w:rsid w:val="0063458A"/>
    <w:rsid w:val="006362CF"/>
    <w:rsid w:val="006413CF"/>
    <w:rsid w:val="00642798"/>
    <w:rsid w:val="00643A54"/>
    <w:rsid w:val="00647F93"/>
    <w:rsid w:val="00650ED6"/>
    <w:rsid w:val="00653244"/>
    <w:rsid w:val="00663A60"/>
    <w:rsid w:val="00664137"/>
    <w:rsid w:val="006660CF"/>
    <w:rsid w:val="00672C09"/>
    <w:rsid w:val="0067588A"/>
    <w:rsid w:val="00675F13"/>
    <w:rsid w:val="00677B14"/>
    <w:rsid w:val="00686C62"/>
    <w:rsid w:val="0069014C"/>
    <w:rsid w:val="006924C2"/>
    <w:rsid w:val="006948FD"/>
    <w:rsid w:val="00695A08"/>
    <w:rsid w:val="006A08F2"/>
    <w:rsid w:val="006B4F5D"/>
    <w:rsid w:val="006B707C"/>
    <w:rsid w:val="006B73D8"/>
    <w:rsid w:val="006B7E27"/>
    <w:rsid w:val="006D6AE3"/>
    <w:rsid w:val="006E2212"/>
    <w:rsid w:val="006E2841"/>
    <w:rsid w:val="006E5358"/>
    <w:rsid w:val="006E5647"/>
    <w:rsid w:val="006E78FA"/>
    <w:rsid w:val="006F1FDB"/>
    <w:rsid w:val="007021CF"/>
    <w:rsid w:val="00705F0E"/>
    <w:rsid w:val="00710AB7"/>
    <w:rsid w:val="00712788"/>
    <w:rsid w:val="0072545E"/>
    <w:rsid w:val="0073501F"/>
    <w:rsid w:val="00736563"/>
    <w:rsid w:val="007378D6"/>
    <w:rsid w:val="00762690"/>
    <w:rsid w:val="0076501B"/>
    <w:rsid w:val="00767EF7"/>
    <w:rsid w:val="00771700"/>
    <w:rsid w:val="007745E6"/>
    <w:rsid w:val="00774A9E"/>
    <w:rsid w:val="00774DE1"/>
    <w:rsid w:val="0078194C"/>
    <w:rsid w:val="00787637"/>
    <w:rsid w:val="00793F0F"/>
    <w:rsid w:val="00796C40"/>
    <w:rsid w:val="007A21B2"/>
    <w:rsid w:val="007A2A5C"/>
    <w:rsid w:val="007A4B98"/>
    <w:rsid w:val="007A548C"/>
    <w:rsid w:val="007C0356"/>
    <w:rsid w:val="007C2269"/>
    <w:rsid w:val="007C2DFE"/>
    <w:rsid w:val="007C31C8"/>
    <w:rsid w:val="007C5F30"/>
    <w:rsid w:val="007C6647"/>
    <w:rsid w:val="007C714C"/>
    <w:rsid w:val="007C7A62"/>
    <w:rsid w:val="007D181F"/>
    <w:rsid w:val="007D57AE"/>
    <w:rsid w:val="007D6871"/>
    <w:rsid w:val="007D7653"/>
    <w:rsid w:val="007E1A91"/>
    <w:rsid w:val="007F65D1"/>
    <w:rsid w:val="0080169D"/>
    <w:rsid w:val="00806333"/>
    <w:rsid w:val="00811CF9"/>
    <w:rsid w:val="008121BA"/>
    <w:rsid w:val="00813DCA"/>
    <w:rsid w:val="00815418"/>
    <w:rsid w:val="0081705B"/>
    <w:rsid w:val="008229A4"/>
    <w:rsid w:val="008303B7"/>
    <w:rsid w:val="00832BFD"/>
    <w:rsid w:val="0083460C"/>
    <w:rsid w:val="00841472"/>
    <w:rsid w:val="0084368E"/>
    <w:rsid w:val="00852AB3"/>
    <w:rsid w:val="00854C72"/>
    <w:rsid w:val="00856220"/>
    <w:rsid w:val="00856758"/>
    <w:rsid w:val="00873120"/>
    <w:rsid w:val="008773CC"/>
    <w:rsid w:val="008805B2"/>
    <w:rsid w:val="00885178"/>
    <w:rsid w:val="00894B36"/>
    <w:rsid w:val="008A070B"/>
    <w:rsid w:val="008A601E"/>
    <w:rsid w:val="008C59AB"/>
    <w:rsid w:val="008C7814"/>
    <w:rsid w:val="008C7CF7"/>
    <w:rsid w:val="008E4701"/>
    <w:rsid w:val="008F1328"/>
    <w:rsid w:val="008F5716"/>
    <w:rsid w:val="008F5A09"/>
    <w:rsid w:val="00901E51"/>
    <w:rsid w:val="00903881"/>
    <w:rsid w:val="00904E7E"/>
    <w:rsid w:val="0090545E"/>
    <w:rsid w:val="009136EC"/>
    <w:rsid w:val="00914A01"/>
    <w:rsid w:val="00917339"/>
    <w:rsid w:val="00917C97"/>
    <w:rsid w:val="00920025"/>
    <w:rsid w:val="00921880"/>
    <w:rsid w:val="009237AB"/>
    <w:rsid w:val="00923E4A"/>
    <w:rsid w:val="0092533A"/>
    <w:rsid w:val="009262D7"/>
    <w:rsid w:val="00927DE5"/>
    <w:rsid w:val="0093007D"/>
    <w:rsid w:val="00931F6A"/>
    <w:rsid w:val="00940B26"/>
    <w:rsid w:val="009410A1"/>
    <w:rsid w:val="009423A3"/>
    <w:rsid w:val="0094244E"/>
    <w:rsid w:val="009462DF"/>
    <w:rsid w:val="00960C54"/>
    <w:rsid w:val="00962A9E"/>
    <w:rsid w:val="009656D8"/>
    <w:rsid w:val="00965E41"/>
    <w:rsid w:val="0097367D"/>
    <w:rsid w:val="00973F23"/>
    <w:rsid w:val="00984180"/>
    <w:rsid w:val="00991F16"/>
    <w:rsid w:val="009962A5"/>
    <w:rsid w:val="009A0EE6"/>
    <w:rsid w:val="009A5105"/>
    <w:rsid w:val="009B3277"/>
    <w:rsid w:val="009C11D6"/>
    <w:rsid w:val="009C48FC"/>
    <w:rsid w:val="009C5871"/>
    <w:rsid w:val="009C7559"/>
    <w:rsid w:val="009D07CD"/>
    <w:rsid w:val="009D4B98"/>
    <w:rsid w:val="009E0C49"/>
    <w:rsid w:val="009E1E5B"/>
    <w:rsid w:val="009E38B8"/>
    <w:rsid w:val="00A00B5A"/>
    <w:rsid w:val="00A02D58"/>
    <w:rsid w:val="00A03210"/>
    <w:rsid w:val="00A10F16"/>
    <w:rsid w:val="00A11196"/>
    <w:rsid w:val="00A1352C"/>
    <w:rsid w:val="00A13B6D"/>
    <w:rsid w:val="00A16BA8"/>
    <w:rsid w:val="00A268E7"/>
    <w:rsid w:val="00A26B36"/>
    <w:rsid w:val="00A413E2"/>
    <w:rsid w:val="00A4252B"/>
    <w:rsid w:val="00A478C8"/>
    <w:rsid w:val="00A5230B"/>
    <w:rsid w:val="00A54F34"/>
    <w:rsid w:val="00A5533C"/>
    <w:rsid w:val="00A60210"/>
    <w:rsid w:val="00A65546"/>
    <w:rsid w:val="00A70451"/>
    <w:rsid w:val="00A70BF0"/>
    <w:rsid w:val="00A7105A"/>
    <w:rsid w:val="00A72836"/>
    <w:rsid w:val="00A746F9"/>
    <w:rsid w:val="00A75B23"/>
    <w:rsid w:val="00A823A1"/>
    <w:rsid w:val="00A850D8"/>
    <w:rsid w:val="00A85BDE"/>
    <w:rsid w:val="00A87887"/>
    <w:rsid w:val="00AA1A88"/>
    <w:rsid w:val="00AA349B"/>
    <w:rsid w:val="00AA4F6E"/>
    <w:rsid w:val="00AB26AD"/>
    <w:rsid w:val="00AB366D"/>
    <w:rsid w:val="00AD5534"/>
    <w:rsid w:val="00AD6C4D"/>
    <w:rsid w:val="00AD740B"/>
    <w:rsid w:val="00AE1B52"/>
    <w:rsid w:val="00AE3B14"/>
    <w:rsid w:val="00AE578C"/>
    <w:rsid w:val="00AF3206"/>
    <w:rsid w:val="00AF595C"/>
    <w:rsid w:val="00B00852"/>
    <w:rsid w:val="00B00D92"/>
    <w:rsid w:val="00B04E0F"/>
    <w:rsid w:val="00B07237"/>
    <w:rsid w:val="00B11A4E"/>
    <w:rsid w:val="00B12CCB"/>
    <w:rsid w:val="00B15C2C"/>
    <w:rsid w:val="00B1784C"/>
    <w:rsid w:val="00B17F4C"/>
    <w:rsid w:val="00B20B8F"/>
    <w:rsid w:val="00B26A06"/>
    <w:rsid w:val="00B34FC3"/>
    <w:rsid w:val="00B35D08"/>
    <w:rsid w:val="00B40EEC"/>
    <w:rsid w:val="00B41934"/>
    <w:rsid w:val="00B5018A"/>
    <w:rsid w:val="00B5534B"/>
    <w:rsid w:val="00B65BAB"/>
    <w:rsid w:val="00B66F6D"/>
    <w:rsid w:val="00B7544E"/>
    <w:rsid w:val="00B83EC2"/>
    <w:rsid w:val="00B84D93"/>
    <w:rsid w:val="00B93C06"/>
    <w:rsid w:val="00B94A0E"/>
    <w:rsid w:val="00B96B92"/>
    <w:rsid w:val="00B9731B"/>
    <w:rsid w:val="00B97B80"/>
    <w:rsid w:val="00BA4371"/>
    <w:rsid w:val="00BA4DEE"/>
    <w:rsid w:val="00BA4F78"/>
    <w:rsid w:val="00BB020A"/>
    <w:rsid w:val="00BB3FA0"/>
    <w:rsid w:val="00BC4A34"/>
    <w:rsid w:val="00BC7F55"/>
    <w:rsid w:val="00BD07EE"/>
    <w:rsid w:val="00BD68E8"/>
    <w:rsid w:val="00BD75BD"/>
    <w:rsid w:val="00BE224F"/>
    <w:rsid w:val="00BE28CB"/>
    <w:rsid w:val="00BE3CD4"/>
    <w:rsid w:val="00BE4C81"/>
    <w:rsid w:val="00BE5A4D"/>
    <w:rsid w:val="00BE7C7F"/>
    <w:rsid w:val="00BF2786"/>
    <w:rsid w:val="00BF74DD"/>
    <w:rsid w:val="00BF78D0"/>
    <w:rsid w:val="00C06307"/>
    <w:rsid w:val="00C2390A"/>
    <w:rsid w:val="00C2614E"/>
    <w:rsid w:val="00C36DAB"/>
    <w:rsid w:val="00C3735E"/>
    <w:rsid w:val="00C41FFE"/>
    <w:rsid w:val="00C43C8A"/>
    <w:rsid w:val="00C7110B"/>
    <w:rsid w:val="00C731F1"/>
    <w:rsid w:val="00C73FBA"/>
    <w:rsid w:val="00C74A94"/>
    <w:rsid w:val="00C75B9F"/>
    <w:rsid w:val="00C75F20"/>
    <w:rsid w:val="00C80911"/>
    <w:rsid w:val="00C861C0"/>
    <w:rsid w:val="00C87E28"/>
    <w:rsid w:val="00C9091B"/>
    <w:rsid w:val="00C90F91"/>
    <w:rsid w:val="00C918CA"/>
    <w:rsid w:val="00CA2CB9"/>
    <w:rsid w:val="00CA300D"/>
    <w:rsid w:val="00CA4695"/>
    <w:rsid w:val="00CA489C"/>
    <w:rsid w:val="00CB0A12"/>
    <w:rsid w:val="00CB3784"/>
    <w:rsid w:val="00CB4AD0"/>
    <w:rsid w:val="00CB4B28"/>
    <w:rsid w:val="00CB5B39"/>
    <w:rsid w:val="00CB5FAD"/>
    <w:rsid w:val="00CC2EF8"/>
    <w:rsid w:val="00CD16E1"/>
    <w:rsid w:val="00CD40EA"/>
    <w:rsid w:val="00CD53C0"/>
    <w:rsid w:val="00CD6A23"/>
    <w:rsid w:val="00CE686A"/>
    <w:rsid w:val="00CF16A1"/>
    <w:rsid w:val="00CF4FE5"/>
    <w:rsid w:val="00CF71BE"/>
    <w:rsid w:val="00D007F5"/>
    <w:rsid w:val="00D05CCA"/>
    <w:rsid w:val="00D07742"/>
    <w:rsid w:val="00D1346D"/>
    <w:rsid w:val="00D156A6"/>
    <w:rsid w:val="00D20D54"/>
    <w:rsid w:val="00D23F9B"/>
    <w:rsid w:val="00D31A8A"/>
    <w:rsid w:val="00D33202"/>
    <w:rsid w:val="00D33810"/>
    <w:rsid w:val="00D349A4"/>
    <w:rsid w:val="00D36EBC"/>
    <w:rsid w:val="00D40FEE"/>
    <w:rsid w:val="00D47DFC"/>
    <w:rsid w:val="00D51A5C"/>
    <w:rsid w:val="00D543B0"/>
    <w:rsid w:val="00D56F4B"/>
    <w:rsid w:val="00D62781"/>
    <w:rsid w:val="00D635C1"/>
    <w:rsid w:val="00D67DB0"/>
    <w:rsid w:val="00D71C3C"/>
    <w:rsid w:val="00D71F64"/>
    <w:rsid w:val="00D73C8B"/>
    <w:rsid w:val="00D76331"/>
    <w:rsid w:val="00D828DB"/>
    <w:rsid w:val="00DA1A8C"/>
    <w:rsid w:val="00DA6579"/>
    <w:rsid w:val="00DB1F93"/>
    <w:rsid w:val="00DB2B7E"/>
    <w:rsid w:val="00DC073C"/>
    <w:rsid w:val="00DC1313"/>
    <w:rsid w:val="00DD0D20"/>
    <w:rsid w:val="00DD3F8F"/>
    <w:rsid w:val="00DE3993"/>
    <w:rsid w:val="00DE621F"/>
    <w:rsid w:val="00DF2635"/>
    <w:rsid w:val="00DF2883"/>
    <w:rsid w:val="00E030D9"/>
    <w:rsid w:val="00E03EA3"/>
    <w:rsid w:val="00E10409"/>
    <w:rsid w:val="00E13156"/>
    <w:rsid w:val="00E1507C"/>
    <w:rsid w:val="00E21169"/>
    <w:rsid w:val="00E248AC"/>
    <w:rsid w:val="00E25B2A"/>
    <w:rsid w:val="00E3341C"/>
    <w:rsid w:val="00E3462A"/>
    <w:rsid w:val="00E373A3"/>
    <w:rsid w:val="00E460F5"/>
    <w:rsid w:val="00E47BFA"/>
    <w:rsid w:val="00E617E8"/>
    <w:rsid w:val="00E65834"/>
    <w:rsid w:val="00E72062"/>
    <w:rsid w:val="00E72354"/>
    <w:rsid w:val="00E90D2A"/>
    <w:rsid w:val="00E93B71"/>
    <w:rsid w:val="00E95D0F"/>
    <w:rsid w:val="00EA1667"/>
    <w:rsid w:val="00EA28DA"/>
    <w:rsid w:val="00EA7014"/>
    <w:rsid w:val="00EB04D6"/>
    <w:rsid w:val="00EC07EF"/>
    <w:rsid w:val="00EC1E86"/>
    <w:rsid w:val="00EC2DB3"/>
    <w:rsid w:val="00EC4A71"/>
    <w:rsid w:val="00EC7BA8"/>
    <w:rsid w:val="00EC7DFE"/>
    <w:rsid w:val="00ED1926"/>
    <w:rsid w:val="00ED5213"/>
    <w:rsid w:val="00ED5304"/>
    <w:rsid w:val="00ED54B0"/>
    <w:rsid w:val="00ED7929"/>
    <w:rsid w:val="00EE1657"/>
    <w:rsid w:val="00EE27BA"/>
    <w:rsid w:val="00EE355B"/>
    <w:rsid w:val="00EE3BB7"/>
    <w:rsid w:val="00EE436E"/>
    <w:rsid w:val="00EF6F52"/>
    <w:rsid w:val="00F07769"/>
    <w:rsid w:val="00F10B19"/>
    <w:rsid w:val="00F110FF"/>
    <w:rsid w:val="00F17974"/>
    <w:rsid w:val="00F27621"/>
    <w:rsid w:val="00F27A57"/>
    <w:rsid w:val="00F33840"/>
    <w:rsid w:val="00F42C0D"/>
    <w:rsid w:val="00F46963"/>
    <w:rsid w:val="00F46B5F"/>
    <w:rsid w:val="00F5028B"/>
    <w:rsid w:val="00F503E1"/>
    <w:rsid w:val="00F634D0"/>
    <w:rsid w:val="00F7208E"/>
    <w:rsid w:val="00F7367F"/>
    <w:rsid w:val="00F800DA"/>
    <w:rsid w:val="00F826A5"/>
    <w:rsid w:val="00F84798"/>
    <w:rsid w:val="00F91F97"/>
    <w:rsid w:val="00F97713"/>
    <w:rsid w:val="00FA318F"/>
    <w:rsid w:val="00FB75D0"/>
    <w:rsid w:val="00FD7F5C"/>
    <w:rsid w:val="00FE1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8"/>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4"/>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6"/>
      </w:numPr>
    </w:pPr>
  </w:style>
  <w:style w:type="numbering" w:customStyle="1" w:styleId="WWNum2413">
    <w:name w:val="WWNum2413"/>
    <w:basedOn w:val="Bezlisty"/>
    <w:rsid w:val="000431C3"/>
    <w:pPr>
      <w:numPr>
        <w:numId w:val="40"/>
      </w:numPr>
    </w:pPr>
  </w:style>
  <w:style w:type="numbering" w:customStyle="1" w:styleId="WWNum1913">
    <w:name w:val="WWNum1913"/>
    <w:basedOn w:val="Bezlisty"/>
    <w:rsid w:val="000431C3"/>
    <w:pPr>
      <w:numPr>
        <w:numId w:val="41"/>
      </w:numPr>
    </w:pPr>
  </w:style>
  <w:style w:type="numbering" w:customStyle="1" w:styleId="WWNum1613">
    <w:name w:val="WWNum1613"/>
    <w:basedOn w:val="Bezlisty"/>
    <w:rsid w:val="000431C3"/>
    <w:pPr>
      <w:numPr>
        <w:numId w:val="42"/>
      </w:numPr>
    </w:pPr>
  </w:style>
  <w:style w:type="numbering" w:customStyle="1" w:styleId="WWNum3813">
    <w:name w:val="WWNum3813"/>
    <w:basedOn w:val="Bezlisty"/>
    <w:rsid w:val="000431C3"/>
    <w:pPr>
      <w:numPr>
        <w:numId w:val="43"/>
      </w:numPr>
    </w:pPr>
  </w:style>
  <w:style w:type="numbering" w:customStyle="1" w:styleId="WWNum2513">
    <w:name w:val="WWNum2513"/>
    <w:basedOn w:val="Bezlisty"/>
    <w:rsid w:val="000431C3"/>
    <w:pPr>
      <w:numPr>
        <w:numId w:val="44"/>
      </w:numPr>
    </w:pPr>
  </w:style>
  <w:style w:type="numbering" w:customStyle="1" w:styleId="WWNum2021">
    <w:name w:val="WWNum2021"/>
    <w:basedOn w:val="Bezlisty"/>
    <w:rsid w:val="000431C3"/>
    <w:pPr>
      <w:numPr>
        <w:numId w:val="45"/>
      </w:numPr>
    </w:pPr>
  </w:style>
  <w:style w:type="numbering" w:customStyle="1" w:styleId="Styl121">
    <w:name w:val="Styl121"/>
    <w:rsid w:val="000431C3"/>
    <w:pPr>
      <w:numPr>
        <w:numId w:val="47"/>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3"/>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7"/>
      </w:numPr>
    </w:pPr>
  </w:style>
  <w:style w:type="numbering" w:customStyle="1" w:styleId="Styl2111">
    <w:name w:val="Styl2111"/>
    <w:rsid w:val="000431C3"/>
    <w:pPr>
      <w:numPr>
        <w:numId w:val="58"/>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5"/>
      </w:numPr>
    </w:pPr>
  </w:style>
  <w:style w:type="numbering" w:customStyle="1" w:styleId="WWNum18121">
    <w:name w:val="WWNum18121"/>
    <w:basedOn w:val="Bezlisty"/>
    <w:rsid w:val="000431C3"/>
    <w:pPr>
      <w:numPr>
        <w:numId w:val="50"/>
      </w:numPr>
    </w:pPr>
  </w:style>
  <w:style w:type="numbering" w:customStyle="1" w:styleId="WWNum24121">
    <w:name w:val="WWNum24121"/>
    <w:basedOn w:val="Bezlisty"/>
    <w:rsid w:val="000431C3"/>
    <w:pPr>
      <w:numPr>
        <w:numId w:val="48"/>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9"/>
      </w:numPr>
    </w:pPr>
  </w:style>
  <w:style w:type="numbering" w:customStyle="1" w:styleId="Styl1121">
    <w:name w:val="Styl1121"/>
    <w:rsid w:val="000431C3"/>
    <w:pPr>
      <w:numPr>
        <w:numId w:val="51"/>
      </w:numPr>
    </w:pPr>
  </w:style>
  <w:style w:type="numbering" w:customStyle="1" w:styleId="Styl2121">
    <w:name w:val="Styl2121"/>
    <w:rsid w:val="000431C3"/>
    <w:pPr>
      <w:numPr>
        <w:numId w:val="52"/>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13"/>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pPr>
      <w:numPr>
        <w:numId w:val="8"/>
      </w:numPr>
    </w:pPr>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3"/>
      </w:numPr>
    </w:pPr>
  </w:style>
  <w:style w:type="numbering" w:customStyle="1" w:styleId="WWNum16131">
    <w:name w:val="WWNum16131"/>
    <w:basedOn w:val="Bezlisty"/>
    <w:rsid w:val="006E5647"/>
    <w:pPr>
      <w:numPr>
        <w:numId w:val="4"/>
      </w:numPr>
    </w:pPr>
  </w:style>
  <w:style w:type="numbering" w:customStyle="1" w:styleId="WWNum38131">
    <w:name w:val="WWNum38131"/>
    <w:basedOn w:val="Bezlisty"/>
    <w:rsid w:val="006E5647"/>
    <w:pPr>
      <w:numPr>
        <w:numId w:val="5"/>
      </w:numPr>
    </w:pPr>
  </w:style>
  <w:style w:type="numbering" w:customStyle="1" w:styleId="WWNum25131">
    <w:name w:val="WWNum25131"/>
    <w:basedOn w:val="Bezlisty"/>
    <w:rsid w:val="006E5647"/>
    <w:pPr>
      <w:numPr>
        <w:numId w:val="6"/>
      </w:numPr>
    </w:pPr>
  </w:style>
  <w:style w:type="numbering" w:customStyle="1" w:styleId="WWNum20211">
    <w:name w:val="WWNum20211"/>
    <w:basedOn w:val="Bezlisty"/>
    <w:rsid w:val="006E5647"/>
    <w:pPr>
      <w:numPr>
        <w:numId w:val="7"/>
      </w:numPr>
    </w:pPr>
  </w:style>
  <w:style w:type="numbering" w:customStyle="1" w:styleId="Styl1211">
    <w:name w:val="Styl1211"/>
    <w:rsid w:val="006E5647"/>
    <w:pPr>
      <w:numPr>
        <w:numId w:val="9"/>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16"/>
      </w:numPr>
    </w:pPr>
  </w:style>
  <w:style w:type="numbering" w:customStyle="1" w:styleId="WWNum241111">
    <w:name w:val="WWNum241111"/>
    <w:basedOn w:val="Bezlisty"/>
    <w:rsid w:val="006E5647"/>
    <w:pPr>
      <w:numPr>
        <w:numId w:val="10"/>
      </w:numPr>
    </w:pPr>
  </w:style>
  <w:style w:type="numbering" w:customStyle="1" w:styleId="WWNum191111">
    <w:name w:val="WWNum191111"/>
    <w:basedOn w:val="Bezlisty"/>
    <w:rsid w:val="006E5647"/>
    <w:pPr>
      <w:numPr>
        <w:numId w:val="11"/>
      </w:numPr>
    </w:pPr>
  </w:style>
  <w:style w:type="numbering" w:customStyle="1" w:styleId="WWNum161111">
    <w:name w:val="WWNum161111"/>
    <w:basedOn w:val="Bezlisty"/>
    <w:rsid w:val="006E5647"/>
    <w:pPr>
      <w:numPr>
        <w:numId w:val="12"/>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14"/>
      </w:numPr>
    </w:pPr>
  </w:style>
  <w:style w:type="numbering" w:customStyle="1" w:styleId="WWNum201111">
    <w:name w:val="WWNum201111"/>
    <w:basedOn w:val="Bezlisty"/>
    <w:rsid w:val="006E5647"/>
    <w:pPr>
      <w:numPr>
        <w:numId w:val="15"/>
      </w:numPr>
    </w:pPr>
  </w:style>
  <w:style w:type="numbering" w:customStyle="1" w:styleId="Styl11111">
    <w:name w:val="Styl11111"/>
    <w:rsid w:val="006E5647"/>
    <w:pPr>
      <w:numPr>
        <w:numId w:val="17"/>
      </w:numPr>
    </w:pPr>
  </w:style>
  <w:style w:type="numbering" w:customStyle="1" w:styleId="Styl21111">
    <w:name w:val="Styl21111"/>
    <w:rsid w:val="006E5647"/>
    <w:pPr>
      <w:numPr>
        <w:numId w:val="18"/>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19"/>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szymczuk@media-pol.pl"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womir.martowski@cpe.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awel.tur@cpe.gov.pl" TargetMode="External"/><Relationship Id="rId4" Type="http://schemas.openxmlformats.org/officeDocument/2006/relationships/settings" Target="settings.xml"/><Relationship Id="rId9" Type="http://schemas.openxmlformats.org/officeDocument/2006/relationships/hyperlink" Target="mailto:cpe@cpe.gov.pl"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8589</Words>
  <Characters>51537</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2021-11-25T11:38:00Z</cp:lastPrinted>
  <dcterms:created xsi:type="dcterms:W3CDTF">2021-11-25T11:39:00Z</dcterms:created>
  <dcterms:modified xsi:type="dcterms:W3CDTF">2021-11-25T11:39:00Z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