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AE1DC" w14:textId="77777777" w:rsidR="00A331DD" w:rsidRDefault="00A331DD" w:rsidP="00A331DD">
      <w:pPr>
        <w:keepNext/>
        <w:widowControl/>
        <w:autoSpaceDE/>
        <w:spacing w:line="276" w:lineRule="auto"/>
        <w:jc w:val="right"/>
        <w:outlineLvl w:val="0"/>
        <w:rPr>
          <w:rFonts w:ascii="Calibri" w:hAnsi="Calibri" w:cs="Calibri"/>
          <w:i/>
          <w:sz w:val="20"/>
          <w:szCs w:val="20"/>
          <w:lang w:eastAsia="pl-PL"/>
        </w:rPr>
      </w:pPr>
      <w:r>
        <w:rPr>
          <w:rFonts w:ascii="Calibri" w:hAnsi="Calibri" w:cs="Calibri"/>
          <w:b/>
          <w:i/>
          <w:lang w:eastAsia="pl-PL"/>
        </w:rPr>
        <w:t>Załącznik nr</w:t>
      </w:r>
      <w:r>
        <w:rPr>
          <w:rFonts w:ascii="Calibri" w:hAnsi="Calibri" w:cs="Calibri"/>
          <w:i/>
          <w:lang w:eastAsia="pl-PL"/>
        </w:rPr>
        <w:t xml:space="preserve"> </w:t>
      </w:r>
      <w:r>
        <w:rPr>
          <w:rFonts w:ascii="Calibri" w:hAnsi="Calibri" w:cs="Calibri"/>
          <w:b/>
          <w:bCs/>
          <w:i/>
          <w:lang w:eastAsia="pl-PL"/>
        </w:rPr>
        <w:t>4</w:t>
      </w:r>
      <w:r>
        <w:rPr>
          <w:rFonts w:ascii="Calibri" w:hAnsi="Calibri" w:cs="Calibri"/>
          <w:b/>
          <w:bCs/>
          <w:i/>
          <w:sz w:val="20"/>
          <w:szCs w:val="20"/>
          <w:lang w:eastAsia="pl-PL"/>
        </w:rPr>
        <w:t xml:space="preserve"> do SWZ</w:t>
      </w:r>
      <w:r>
        <w:rPr>
          <w:rFonts w:ascii="Calibri" w:hAnsi="Calibri" w:cs="Calibri"/>
          <w:i/>
          <w:sz w:val="20"/>
          <w:szCs w:val="20"/>
          <w:lang w:eastAsia="pl-PL"/>
        </w:rPr>
        <w:t xml:space="preserve"> – projektowane postanowienia umowy z Opisem Przedmiotu Zamówienia</w:t>
      </w:r>
    </w:p>
    <w:p w14:paraId="4F07762F" w14:textId="77777777" w:rsidR="00A331DD" w:rsidRDefault="00A331DD" w:rsidP="00A331DD">
      <w:pPr>
        <w:keepNext/>
        <w:widowControl/>
        <w:autoSpaceDE/>
        <w:spacing w:line="276" w:lineRule="auto"/>
        <w:jc w:val="right"/>
        <w:outlineLvl w:val="0"/>
        <w:rPr>
          <w:rFonts w:ascii="Calibri" w:hAnsi="Calibri" w:cs="Calibri"/>
          <w:i/>
          <w:sz w:val="20"/>
          <w:szCs w:val="20"/>
          <w:lang w:eastAsia="pl-PL"/>
        </w:rPr>
      </w:pPr>
    </w:p>
    <w:tbl>
      <w:tblPr>
        <w:tblW w:w="9360"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60"/>
      </w:tblGrid>
      <w:tr w:rsidR="00A331DD" w14:paraId="5DCD9AFA" w14:textId="77777777" w:rsidTr="00A331DD">
        <w:tc>
          <w:tcPr>
            <w:tcW w:w="9356" w:type="dxa"/>
            <w:tcBorders>
              <w:top w:val="single" w:sz="4" w:space="0" w:color="auto"/>
              <w:left w:val="single" w:sz="4" w:space="0" w:color="auto"/>
              <w:bottom w:val="nil"/>
              <w:right w:val="single" w:sz="4" w:space="0" w:color="auto"/>
            </w:tcBorders>
          </w:tcPr>
          <w:p w14:paraId="6C4DCAEE" w14:textId="77777777" w:rsidR="00A331DD" w:rsidRDefault="00A331DD">
            <w:pPr>
              <w:keepNext/>
              <w:widowControl/>
              <w:autoSpaceDE/>
              <w:spacing w:line="256" w:lineRule="auto"/>
              <w:jc w:val="both"/>
              <w:outlineLvl w:val="2"/>
              <w:rPr>
                <w:rFonts w:ascii="Calibri" w:hAnsi="Calibri" w:cs="Calibri"/>
                <w:b/>
                <w:lang w:eastAsia="pl-PL"/>
              </w:rPr>
            </w:pPr>
            <w:r>
              <w:rPr>
                <w:rFonts w:ascii="Calibri" w:hAnsi="Calibri" w:cs="Calibri"/>
                <w:b/>
                <w:lang w:eastAsia="pl-PL"/>
              </w:rPr>
              <w:t xml:space="preserve">WA.263.46.2021.MW                                                                ZAŁĄCZNIK NR 4 do SWZ                   </w:t>
            </w:r>
          </w:p>
          <w:p w14:paraId="7F6EEED7" w14:textId="77777777" w:rsidR="00A331DD" w:rsidRDefault="00A331DD">
            <w:pPr>
              <w:widowControl/>
              <w:autoSpaceDE/>
              <w:spacing w:line="256" w:lineRule="auto"/>
              <w:rPr>
                <w:rFonts w:ascii="Calibri" w:hAnsi="Calibri" w:cs="Calibri"/>
                <w:lang w:eastAsia="pl-PL"/>
              </w:rPr>
            </w:pPr>
          </w:p>
        </w:tc>
      </w:tr>
      <w:tr w:rsidR="00A331DD" w14:paraId="4AFFE3FB" w14:textId="77777777" w:rsidTr="00A331DD">
        <w:tc>
          <w:tcPr>
            <w:tcW w:w="9356" w:type="dxa"/>
            <w:tcBorders>
              <w:top w:val="nil"/>
              <w:left w:val="single" w:sz="4" w:space="0" w:color="auto"/>
              <w:bottom w:val="single" w:sz="4" w:space="0" w:color="auto"/>
              <w:right w:val="single" w:sz="4" w:space="0" w:color="auto"/>
            </w:tcBorders>
            <w:hideMark/>
          </w:tcPr>
          <w:p w14:paraId="33BF3FD0" w14:textId="77777777" w:rsidR="00A331DD" w:rsidRDefault="00A331DD">
            <w:pPr>
              <w:keepNext/>
              <w:widowControl/>
              <w:autoSpaceDE/>
              <w:spacing w:line="256" w:lineRule="auto"/>
              <w:jc w:val="center"/>
              <w:outlineLvl w:val="1"/>
              <w:rPr>
                <w:rFonts w:ascii="Calibri" w:hAnsi="Calibri" w:cs="Calibri"/>
                <w:b/>
                <w:lang w:eastAsia="pl-PL"/>
              </w:rPr>
            </w:pPr>
            <w:r>
              <w:rPr>
                <w:rFonts w:ascii="Calibri" w:hAnsi="Calibri" w:cs="Calibri"/>
                <w:b/>
                <w:lang w:eastAsia="pl-PL"/>
              </w:rPr>
              <w:t>PROJEKTOWANE POSTANOWIENIA UMOWY</w:t>
            </w:r>
          </w:p>
        </w:tc>
      </w:tr>
    </w:tbl>
    <w:p w14:paraId="55D9F0B8" w14:textId="77777777" w:rsidR="00A331DD" w:rsidRDefault="00A331DD" w:rsidP="00A331DD">
      <w:pPr>
        <w:widowControl/>
        <w:autoSpaceDE/>
        <w:jc w:val="both"/>
        <w:rPr>
          <w:rFonts w:ascii="Calibri" w:hAnsi="Calibri" w:cs="Calibri"/>
          <w:b/>
          <w:lang w:eastAsia="pl-PL"/>
        </w:rPr>
      </w:pPr>
    </w:p>
    <w:p w14:paraId="24F4A933" w14:textId="77777777" w:rsidR="00A331DD" w:rsidRDefault="00A331DD" w:rsidP="00A331DD">
      <w:pPr>
        <w:widowControl/>
        <w:tabs>
          <w:tab w:val="left" w:pos="426"/>
        </w:tabs>
        <w:autoSpaceDE/>
        <w:ind w:right="14"/>
        <w:jc w:val="center"/>
        <w:rPr>
          <w:rFonts w:ascii="Calibri" w:eastAsia="Calibri" w:hAnsi="Calibri" w:cs="Calibri"/>
          <w:b/>
          <w:bCs/>
        </w:rPr>
      </w:pPr>
      <w:r>
        <w:rPr>
          <w:rFonts w:ascii="Calibri" w:eastAsia="Calibri" w:hAnsi="Calibri" w:cs="Calibri"/>
          <w:b/>
          <w:bCs/>
        </w:rPr>
        <w:t>UMOWA Nr WA.263.46.2021.U</w:t>
      </w:r>
    </w:p>
    <w:p w14:paraId="590BC1A6" w14:textId="77777777" w:rsidR="00A331DD" w:rsidRDefault="00A331DD" w:rsidP="00A331DD">
      <w:pPr>
        <w:widowControl/>
        <w:tabs>
          <w:tab w:val="left" w:pos="426"/>
        </w:tabs>
        <w:autoSpaceDE/>
        <w:ind w:right="14"/>
        <w:jc w:val="center"/>
        <w:rPr>
          <w:rFonts w:ascii="Calibri" w:eastAsia="Calibri" w:hAnsi="Calibri" w:cs="Calibri"/>
        </w:rPr>
      </w:pPr>
      <w:r>
        <w:rPr>
          <w:rFonts w:ascii="Calibri" w:eastAsia="Calibri" w:hAnsi="Calibri" w:cs="Calibri"/>
        </w:rPr>
        <w:t>zawarta w dniu…………………………. 2021 r. w Warszawie pomiędzy:</w:t>
      </w:r>
    </w:p>
    <w:p w14:paraId="3310D905" w14:textId="77777777" w:rsidR="00A331DD" w:rsidRDefault="00A331DD" w:rsidP="00A331DD">
      <w:pPr>
        <w:widowControl/>
        <w:tabs>
          <w:tab w:val="left" w:pos="426"/>
        </w:tabs>
        <w:autoSpaceDE/>
        <w:jc w:val="both"/>
        <w:rPr>
          <w:rFonts w:ascii="Calibri" w:eastAsia="Calibri" w:hAnsi="Calibri" w:cs="Calibri"/>
        </w:rPr>
      </w:pPr>
      <w:r>
        <w:rPr>
          <w:rFonts w:ascii="Calibri" w:eastAsia="Calibri" w:hAnsi="Calibri" w:cs="Calibri"/>
          <w:b/>
          <w:bCs/>
        </w:rPr>
        <w:t xml:space="preserve">Skarbem Państwa – państwową jednostką budżetową Centrum Projektów Europejskich, </w:t>
      </w:r>
      <w:r>
        <w:rPr>
          <w:rFonts w:ascii="Calibri" w:eastAsia="Calibri" w:hAnsi="Calibri" w:cs="Calibri"/>
        </w:rPr>
        <w:t xml:space="preserve">z siedzibą w Warszawie przy ul. Domaniewskiej 39a, 02- 672 Warszawa, posiadającym numer identyfikacji REGON 141681456 oraz NIP 7010158887, </w:t>
      </w:r>
    </w:p>
    <w:p w14:paraId="286254E2" w14:textId="77777777" w:rsidR="00A331DD" w:rsidRDefault="00A331DD" w:rsidP="00A331DD">
      <w:pPr>
        <w:widowControl/>
        <w:tabs>
          <w:tab w:val="left" w:pos="426"/>
        </w:tabs>
        <w:autoSpaceDE/>
        <w:jc w:val="both"/>
        <w:rPr>
          <w:rFonts w:ascii="Calibri" w:eastAsia="Calibri" w:hAnsi="Calibri" w:cs="Calibri"/>
        </w:rPr>
      </w:pPr>
      <w:r>
        <w:rPr>
          <w:rFonts w:ascii="Calibri" w:eastAsia="Calibri" w:hAnsi="Calibri" w:cs="Calibri"/>
        </w:rPr>
        <w:t xml:space="preserve">reprezentowanym przez </w:t>
      </w:r>
      <w:r>
        <w:rPr>
          <w:rFonts w:ascii="Calibri" w:eastAsia="Calibri" w:hAnsi="Calibri" w:cs="Calibri"/>
          <w:b/>
          <w:bCs/>
        </w:rPr>
        <w:t xml:space="preserve">Pana Leszka Buller </w:t>
      </w:r>
      <w:r>
        <w:rPr>
          <w:rFonts w:ascii="Calibri" w:eastAsia="Calibri" w:hAnsi="Calibri" w:cs="Calibri"/>
          <w:bCs/>
        </w:rPr>
        <w:t>– Dyrektora Centrum Projektów Europejskich na podstawie powołania na stanowisko dyrektora Centrum Projektów Europejskich z dnia 16.05.2016 r. przez Ministra Rozwoju, zwanym w dalszej części „</w:t>
      </w:r>
      <w:r>
        <w:rPr>
          <w:rFonts w:ascii="Calibri" w:eastAsia="Calibri" w:hAnsi="Calibri" w:cs="Calibri"/>
          <w:b/>
          <w:bCs/>
        </w:rPr>
        <w:t>Zamawiającym”,</w:t>
      </w:r>
    </w:p>
    <w:p w14:paraId="5F5F2131" w14:textId="77777777" w:rsidR="00A331DD" w:rsidRDefault="00A331DD" w:rsidP="00A331DD">
      <w:pPr>
        <w:widowControl/>
        <w:tabs>
          <w:tab w:val="left" w:pos="426"/>
        </w:tabs>
        <w:adjustRightInd w:val="0"/>
        <w:jc w:val="both"/>
        <w:rPr>
          <w:rFonts w:ascii="Calibri" w:eastAsia="Calibri" w:hAnsi="Calibri" w:cs="Calibri"/>
        </w:rPr>
      </w:pPr>
      <w:r>
        <w:rPr>
          <w:rFonts w:ascii="Calibri" w:eastAsia="Calibri" w:hAnsi="Calibri" w:cs="Calibri"/>
        </w:rPr>
        <w:t>a</w:t>
      </w:r>
    </w:p>
    <w:p w14:paraId="5F892C64" w14:textId="77777777" w:rsidR="00A331DD" w:rsidRDefault="00A331DD" w:rsidP="00A331DD">
      <w:pPr>
        <w:widowControl/>
        <w:tabs>
          <w:tab w:val="left" w:pos="426"/>
        </w:tabs>
        <w:adjustRightInd w:val="0"/>
        <w:jc w:val="both"/>
        <w:rPr>
          <w:rFonts w:ascii="Calibri" w:eastAsia="Calibri" w:hAnsi="Calibri" w:cs="Calibri"/>
        </w:rPr>
      </w:pPr>
      <w:r>
        <w:rPr>
          <w:rFonts w:ascii="Calibri" w:eastAsia="Calibri" w:hAnsi="Calibri" w:cs="Calibri"/>
        </w:rPr>
        <w:t xml:space="preserve">……………………….., z siedzibą w ……….. (…-…….), przy ul. ………………, wpisaną w ……………………………………………………………. pod numerem …………….., reprezentowaną przez .................., na podstawie ……………. ………… którego potwierdzona za zgodność z oryginałem kopia stanowi </w:t>
      </w:r>
      <w:r>
        <w:rPr>
          <w:rFonts w:ascii="Calibri" w:eastAsia="Calibri" w:hAnsi="Calibri" w:cs="Calibri"/>
          <w:b/>
        </w:rPr>
        <w:t>Załącznik nr 2</w:t>
      </w:r>
      <w:r>
        <w:rPr>
          <w:rFonts w:ascii="Calibri" w:eastAsia="Calibri" w:hAnsi="Calibri" w:cs="Calibri"/>
        </w:rPr>
        <w:t xml:space="preserve"> do niniejszej Umowy,</w:t>
      </w:r>
    </w:p>
    <w:p w14:paraId="2C78DF22" w14:textId="77777777" w:rsidR="00A331DD" w:rsidRDefault="00A331DD" w:rsidP="00A331DD">
      <w:pPr>
        <w:tabs>
          <w:tab w:val="left" w:pos="426"/>
        </w:tabs>
        <w:autoSpaceDE/>
        <w:adjustRightInd w:val="0"/>
        <w:textAlignment w:val="baseline"/>
        <w:rPr>
          <w:rFonts w:ascii="Calibri" w:eastAsia="Calibri" w:hAnsi="Calibri" w:cs="Calibri"/>
        </w:rPr>
      </w:pPr>
      <w:r>
        <w:rPr>
          <w:rFonts w:ascii="Calibri" w:eastAsia="Calibri" w:hAnsi="Calibri" w:cs="Calibri"/>
        </w:rPr>
        <w:t>zwanym/ą dalej: „</w:t>
      </w:r>
      <w:r>
        <w:rPr>
          <w:rFonts w:ascii="Calibri" w:eastAsia="Calibri" w:hAnsi="Calibri" w:cs="Calibri"/>
          <w:b/>
        </w:rPr>
        <w:t>Wykonawcą</w:t>
      </w:r>
      <w:r>
        <w:rPr>
          <w:rFonts w:ascii="Calibri" w:eastAsia="Calibri" w:hAnsi="Calibri" w:cs="Calibri"/>
        </w:rPr>
        <w:t xml:space="preserve">”, </w:t>
      </w:r>
    </w:p>
    <w:p w14:paraId="3414D6EC" w14:textId="77777777" w:rsidR="00A331DD" w:rsidRDefault="00A331DD" w:rsidP="00A331DD">
      <w:pPr>
        <w:widowControl/>
        <w:tabs>
          <w:tab w:val="left" w:pos="426"/>
        </w:tabs>
        <w:autoSpaceDE/>
        <w:jc w:val="both"/>
        <w:rPr>
          <w:rFonts w:ascii="Calibri" w:eastAsia="Calibri" w:hAnsi="Calibri" w:cs="Calibri"/>
        </w:rPr>
      </w:pPr>
      <w:r>
        <w:rPr>
          <w:rFonts w:ascii="Calibri" w:eastAsia="Calibri" w:hAnsi="Calibri" w:cs="Calibri"/>
        </w:rPr>
        <w:t>zwanymi dalej z osobna „</w:t>
      </w:r>
      <w:r>
        <w:rPr>
          <w:rFonts w:ascii="Calibri" w:eastAsia="Calibri" w:hAnsi="Calibri" w:cs="Calibri"/>
          <w:b/>
        </w:rPr>
        <w:t>Stroną</w:t>
      </w:r>
      <w:r>
        <w:rPr>
          <w:rFonts w:ascii="Calibri" w:eastAsia="Calibri" w:hAnsi="Calibri" w:cs="Calibri"/>
        </w:rPr>
        <w:t>” lub łącznie „</w:t>
      </w:r>
      <w:r>
        <w:rPr>
          <w:rFonts w:ascii="Calibri" w:eastAsia="Calibri" w:hAnsi="Calibri" w:cs="Calibri"/>
          <w:b/>
        </w:rPr>
        <w:t>Stronami</w:t>
      </w:r>
      <w:r>
        <w:rPr>
          <w:rFonts w:ascii="Calibri" w:eastAsia="Calibri" w:hAnsi="Calibri" w:cs="Calibri"/>
        </w:rPr>
        <w:t>”.</w:t>
      </w:r>
    </w:p>
    <w:p w14:paraId="1E85DEB9" w14:textId="77777777" w:rsidR="00A331DD" w:rsidRDefault="00A331DD" w:rsidP="00A331DD">
      <w:pPr>
        <w:widowControl/>
        <w:tabs>
          <w:tab w:val="left" w:pos="426"/>
        </w:tabs>
        <w:autoSpaceDE/>
        <w:ind w:right="14"/>
        <w:rPr>
          <w:rFonts w:ascii="Calibri" w:eastAsia="Calibri" w:hAnsi="Calibri" w:cs="Calibri"/>
        </w:rPr>
      </w:pPr>
      <w:r>
        <w:rPr>
          <w:rFonts w:ascii="Calibri" w:eastAsia="Calibri" w:hAnsi="Calibri" w:cs="Calibri"/>
        </w:rPr>
        <w:t>Strony zawierają Umowę o następującej treści:</w:t>
      </w:r>
    </w:p>
    <w:p w14:paraId="10BE2186" w14:textId="77777777" w:rsidR="00A331DD" w:rsidRDefault="00A331DD" w:rsidP="00A331DD">
      <w:pPr>
        <w:widowControl/>
        <w:tabs>
          <w:tab w:val="left" w:pos="426"/>
        </w:tabs>
        <w:autoSpaceDE/>
        <w:jc w:val="center"/>
        <w:rPr>
          <w:rFonts w:ascii="Calibri" w:eastAsia="Calibri" w:hAnsi="Calibri" w:cs="Calibri"/>
        </w:rPr>
      </w:pPr>
      <w:r>
        <w:rPr>
          <w:rFonts w:ascii="Calibri" w:eastAsia="Calibri" w:hAnsi="Calibri" w:cs="Calibri"/>
        </w:rPr>
        <w:t>§ 1</w:t>
      </w:r>
    </w:p>
    <w:p w14:paraId="6918BBA3" w14:textId="77777777" w:rsidR="00A331DD" w:rsidRDefault="00A331DD" w:rsidP="00A331DD">
      <w:pPr>
        <w:widowControl/>
        <w:tabs>
          <w:tab w:val="left" w:pos="426"/>
        </w:tabs>
        <w:autoSpaceDE/>
        <w:jc w:val="center"/>
        <w:rPr>
          <w:rFonts w:ascii="Calibri" w:eastAsia="Calibri" w:hAnsi="Calibri" w:cs="Calibri"/>
          <w:b/>
          <w:bCs/>
        </w:rPr>
      </w:pPr>
      <w:r>
        <w:rPr>
          <w:rFonts w:ascii="Calibri" w:eastAsia="Calibri" w:hAnsi="Calibri" w:cs="Calibri"/>
          <w:b/>
          <w:bCs/>
        </w:rPr>
        <w:t>Informacje ogólne</w:t>
      </w:r>
    </w:p>
    <w:p w14:paraId="74E351A0" w14:textId="77777777" w:rsidR="00A331DD" w:rsidRDefault="00A331DD" w:rsidP="00A331DD">
      <w:pPr>
        <w:widowControl/>
        <w:numPr>
          <w:ilvl w:val="0"/>
          <w:numId w:val="1"/>
        </w:numPr>
        <w:tabs>
          <w:tab w:val="left" w:pos="284"/>
          <w:tab w:val="left" w:pos="426"/>
        </w:tabs>
        <w:autoSpaceDE/>
        <w:ind w:left="0" w:firstLine="0"/>
        <w:contextualSpacing/>
        <w:jc w:val="both"/>
        <w:rPr>
          <w:rFonts w:ascii="Calibri" w:eastAsia="Calibri" w:hAnsi="Calibri" w:cs="Calibri"/>
        </w:rPr>
      </w:pPr>
      <w:r>
        <w:rPr>
          <w:rFonts w:ascii="Calibri" w:eastAsia="Calibri" w:hAnsi="Calibri" w:cs="Calibri"/>
        </w:rPr>
        <w:t>Przedmiot umowy jest współfinansowany ze środków Unii Europejskiej w ramach Programu Operacyjnego Pomoc Techniczna 2014-2020, Programu Operacyjnego PT POWER 2014-2020, Programu Interreg V-A Polska-Słowacja 2014-2020, Programu Współpracy Terytorialnej Polska – Białoruś – Ukraina 2014-2020, Programu Współpracy Transgranicznej Polska-Rosja 2014-2020, Programu Współpracy Interreg V-A Południowy Bałtyk 2014-2020, Programu Współpracy INTERREG Polska – Saksonia 2014-2020.</w:t>
      </w:r>
    </w:p>
    <w:p w14:paraId="4FBF592A" w14:textId="77777777" w:rsidR="00A331DD" w:rsidRDefault="00A331DD" w:rsidP="00A331DD">
      <w:pPr>
        <w:widowControl/>
        <w:numPr>
          <w:ilvl w:val="0"/>
          <w:numId w:val="1"/>
        </w:numPr>
        <w:tabs>
          <w:tab w:val="left" w:pos="284"/>
          <w:tab w:val="left" w:pos="426"/>
        </w:tabs>
        <w:autoSpaceDE/>
        <w:ind w:left="0" w:firstLine="0"/>
        <w:contextualSpacing/>
        <w:jc w:val="both"/>
        <w:rPr>
          <w:rFonts w:ascii="Calibri" w:eastAsia="Calibri" w:hAnsi="Calibri" w:cs="Calibri"/>
        </w:rPr>
      </w:pPr>
      <w:r>
        <w:rPr>
          <w:rFonts w:ascii="Calibri" w:hAnsi="Calibri" w:cs="Calibri"/>
          <w:color w:val="000000"/>
          <w:lang w:eastAsia="pl-PL"/>
        </w:rPr>
        <w:t>S</w:t>
      </w:r>
      <w:r>
        <w:rPr>
          <w:rFonts w:ascii="Calibri" w:eastAsia="Calibri" w:hAnsi="Calibri" w:cs="Calibri"/>
        </w:rPr>
        <w:t xml:space="preserve">trony oświadczają, że niniejsza umowa została zawarta w wyniku udzielenia zamówienia publicznego nr WA.263.46.2021.MW, prowadzonego w trybie </w:t>
      </w:r>
      <w:r>
        <w:rPr>
          <w:rFonts w:ascii="Calibri" w:hAnsi="Calibri" w:cs="Calibri"/>
          <w:lang w:eastAsia="pl-PL"/>
        </w:rPr>
        <w:t xml:space="preserve">podstawowym </w:t>
      </w:r>
      <w:r>
        <w:rPr>
          <w:rFonts w:ascii="Calibri" w:eastAsia="Calibri" w:hAnsi="Calibri" w:cs="Calibri"/>
          <w:bCs/>
          <w:lang w:eastAsia="pl-PL"/>
        </w:rPr>
        <w:t>na podstawie art. 275 pkt 1 ustawy z dnia 11 września 2019 r. Prawo zamówień publicznych (Dz. U. 2021 poz. 1129ze zm.).</w:t>
      </w:r>
    </w:p>
    <w:p w14:paraId="7ACC8BC7" w14:textId="77777777" w:rsidR="00A331DD" w:rsidRDefault="00A331DD" w:rsidP="00A331DD">
      <w:pPr>
        <w:widowControl/>
        <w:tabs>
          <w:tab w:val="left" w:pos="426"/>
        </w:tabs>
        <w:autoSpaceDE/>
        <w:jc w:val="center"/>
        <w:rPr>
          <w:rFonts w:ascii="Calibri" w:eastAsia="Calibri" w:hAnsi="Calibri" w:cs="Calibri"/>
        </w:rPr>
      </w:pPr>
      <w:r>
        <w:rPr>
          <w:rFonts w:ascii="Calibri" w:eastAsia="Calibri" w:hAnsi="Calibri" w:cs="Calibri"/>
        </w:rPr>
        <w:t>§ 2</w:t>
      </w:r>
    </w:p>
    <w:p w14:paraId="141B443C" w14:textId="77777777" w:rsidR="00A331DD" w:rsidRDefault="00A331DD" w:rsidP="00A331DD">
      <w:pPr>
        <w:widowControl/>
        <w:tabs>
          <w:tab w:val="left" w:pos="426"/>
        </w:tabs>
        <w:autoSpaceDE/>
        <w:jc w:val="center"/>
        <w:rPr>
          <w:rFonts w:ascii="Calibri" w:eastAsia="Calibri" w:hAnsi="Calibri" w:cs="Calibri"/>
          <w:b/>
          <w:bCs/>
        </w:rPr>
      </w:pPr>
      <w:r>
        <w:rPr>
          <w:rFonts w:ascii="Calibri" w:eastAsia="Calibri" w:hAnsi="Calibri" w:cs="Calibri"/>
          <w:b/>
          <w:bCs/>
        </w:rPr>
        <w:t>Przedmiot Umowy</w:t>
      </w:r>
    </w:p>
    <w:p w14:paraId="75157DD9" w14:textId="77777777" w:rsidR="00A331DD" w:rsidRDefault="00A331DD" w:rsidP="00A331DD">
      <w:pPr>
        <w:widowControl/>
        <w:tabs>
          <w:tab w:val="left" w:pos="426"/>
        </w:tabs>
        <w:autoSpaceDE/>
        <w:jc w:val="both"/>
        <w:rPr>
          <w:rFonts w:ascii="Calibri" w:eastAsia="Calibri" w:hAnsi="Calibri" w:cs="Calibri"/>
        </w:rPr>
      </w:pPr>
      <w:r>
        <w:rPr>
          <w:rFonts w:ascii="Calibri" w:eastAsia="Calibri" w:hAnsi="Calibri" w:cs="Calibri"/>
        </w:rPr>
        <w:t xml:space="preserve">1. Przedmiotem niniejszej umowy jest zakup i dostawa przez Wykonawcę przedmiotu zamówienia opisanego w załączniku nr 1 do niniejszej umowy, w ramach jednej dostawy; wraz z usługą wsparcia technicznego. </w:t>
      </w:r>
      <w:r>
        <w:rPr>
          <w:rFonts w:ascii="Calibri" w:eastAsia="Calibri" w:hAnsi="Calibri" w:cs="Calibri"/>
          <w:vertAlign w:val="superscript"/>
        </w:rPr>
        <w:footnoteReference w:id="1"/>
      </w:r>
    </w:p>
    <w:p w14:paraId="5489D5AF" w14:textId="77777777" w:rsidR="00A331DD" w:rsidRDefault="00A331DD" w:rsidP="00A331DD">
      <w:pPr>
        <w:widowControl/>
        <w:tabs>
          <w:tab w:val="left" w:pos="426"/>
        </w:tabs>
        <w:autoSpaceDE/>
        <w:jc w:val="both"/>
        <w:rPr>
          <w:rFonts w:ascii="Calibri" w:eastAsia="Calibri" w:hAnsi="Calibri" w:cs="Calibri"/>
        </w:rPr>
      </w:pPr>
      <w:r>
        <w:rPr>
          <w:rFonts w:ascii="Calibri" w:eastAsia="Calibri" w:hAnsi="Calibri" w:cs="Calibri"/>
        </w:rPr>
        <w:t xml:space="preserve">2. Realizacja Przedmiotu Umowy, o którym mowa w ust. 1, odbywać się będzie na zasadach </w:t>
      </w:r>
      <w:r>
        <w:rPr>
          <w:rFonts w:ascii="Calibri" w:eastAsia="Calibri" w:hAnsi="Calibri" w:cs="Calibri"/>
        </w:rPr>
        <w:br/>
        <w:t xml:space="preserve">i warunkach opisanych w Umowie, w Ofercie Wykonawcy stanowiącej Załącznik nr 2 do Umowy (zwanej dalej „Ofertą”) i w OPZ. </w:t>
      </w:r>
    </w:p>
    <w:p w14:paraId="46D76B1F" w14:textId="77777777" w:rsidR="00A331DD" w:rsidRDefault="00A331DD" w:rsidP="00A331DD">
      <w:pPr>
        <w:widowControl/>
        <w:tabs>
          <w:tab w:val="left" w:pos="426"/>
        </w:tabs>
        <w:autoSpaceDE/>
        <w:jc w:val="center"/>
        <w:rPr>
          <w:rFonts w:ascii="Calibri" w:eastAsia="Calibri" w:hAnsi="Calibri" w:cs="Calibri"/>
        </w:rPr>
      </w:pPr>
      <w:r>
        <w:rPr>
          <w:rFonts w:ascii="Calibri" w:eastAsia="Calibri" w:hAnsi="Calibri" w:cs="Calibri"/>
        </w:rPr>
        <w:t>§3</w:t>
      </w:r>
    </w:p>
    <w:p w14:paraId="51356837" w14:textId="77777777" w:rsidR="00A331DD" w:rsidRDefault="00A331DD" w:rsidP="00A331DD">
      <w:pPr>
        <w:widowControl/>
        <w:tabs>
          <w:tab w:val="left" w:pos="426"/>
        </w:tabs>
        <w:autoSpaceDE/>
        <w:jc w:val="center"/>
        <w:rPr>
          <w:rFonts w:ascii="Calibri" w:eastAsia="Calibri" w:hAnsi="Calibri" w:cs="Calibri"/>
          <w:b/>
          <w:bCs/>
        </w:rPr>
      </w:pPr>
      <w:r>
        <w:rPr>
          <w:rFonts w:ascii="Calibri" w:eastAsia="Calibri" w:hAnsi="Calibri" w:cs="Calibri"/>
          <w:b/>
          <w:bCs/>
        </w:rPr>
        <w:t>Termin realizacji</w:t>
      </w:r>
    </w:p>
    <w:p w14:paraId="08EBEBA9" w14:textId="77777777" w:rsidR="00A331DD" w:rsidRDefault="00A331DD" w:rsidP="00A331DD">
      <w:pPr>
        <w:widowControl/>
        <w:numPr>
          <w:ilvl w:val="0"/>
          <w:numId w:val="2"/>
        </w:numPr>
        <w:tabs>
          <w:tab w:val="left" w:pos="284"/>
          <w:tab w:val="left" w:pos="426"/>
        </w:tabs>
        <w:autoSpaceDE/>
        <w:adjustRightInd w:val="0"/>
        <w:ind w:left="0" w:firstLine="0"/>
        <w:jc w:val="both"/>
        <w:rPr>
          <w:rFonts w:ascii="Calibri" w:hAnsi="Calibri" w:cs="Calibri"/>
          <w:spacing w:val="-12"/>
          <w:lang w:eastAsia="pl-PL"/>
        </w:rPr>
      </w:pPr>
      <w:bookmarkStart w:id="0" w:name="_Hlk46988711"/>
      <w:r>
        <w:rPr>
          <w:rFonts w:ascii="Calibri" w:hAnsi="Calibri" w:cs="Calibri"/>
          <w:spacing w:val="-12"/>
          <w:lang w:eastAsia="pl-PL"/>
        </w:rPr>
        <w:t>Wykonawca zobowiązuje się do zrealizowania umowy w terminie 5 dni od dnia podpisania umowy.</w:t>
      </w:r>
    </w:p>
    <w:bookmarkEnd w:id="0"/>
    <w:p w14:paraId="5DBC7887" w14:textId="77777777" w:rsidR="00A331DD" w:rsidRDefault="00A331DD" w:rsidP="00A331DD">
      <w:pPr>
        <w:widowControl/>
        <w:numPr>
          <w:ilvl w:val="0"/>
          <w:numId w:val="2"/>
        </w:numPr>
        <w:tabs>
          <w:tab w:val="left" w:pos="284"/>
          <w:tab w:val="left" w:pos="426"/>
        </w:tabs>
        <w:autoSpaceDE/>
        <w:adjustRightInd w:val="0"/>
        <w:ind w:left="0" w:firstLine="0"/>
        <w:jc w:val="both"/>
        <w:rPr>
          <w:rFonts w:ascii="Calibri" w:hAnsi="Calibri" w:cs="Calibri"/>
          <w:spacing w:val="-12"/>
          <w:lang w:eastAsia="pl-PL"/>
        </w:rPr>
      </w:pPr>
      <w:r>
        <w:rPr>
          <w:rFonts w:ascii="Calibri" w:eastAsia="Calibri" w:hAnsi="Calibri" w:cs="Calibri"/>
        </w:rPr>
        <w:t>Potwierdzeniem dostawy licencji stanowił będzie protokół odbioru zamówienia, którego wzór stanowi Załącznik nr 4 do Umowy („Protokół odbioru zamówienia”) przyjęty bez uwag i zastrzeżeń.</w:t>
      </w:r>
    </w:p>
    <w:p w14:paraId="2268AD7C" w14:textId="77777777" w:rsidR="00A331DD" w:rsidRDefault="00A331DD" w:rsidP="00A331DD">
      <w:pPr>
        <w:widowControl/>
        <w:numPr>
          <w:ilvl w:val="0"/>
          <w:numId w:val="2"/>
        </w:numPr>
        <w:tabs>
          <w:tab w:val="left" w:pos="284"/>
          <w:tab w:val="left" w:pos="426"/>
        </w:tabs>
        <w:autoSpaceDE/>
        <w:adjustRightInd w:val="0"/>
        <w:ind w:left="0" w:firstLine="0"/>
        <w:jc w:val="both"/>
        <w:rPr>
          <w:rFonts w:ascii="Calibri" w:hAnsi="Calibri" w:cs="Calibri"/>
          <w:spacing w:val="-12"/>
          <w:lang w:eastAsia="pl-PL"/>
        </w:rPr>
      </w:pPr>
      <w:r>
        <w:rPr>
          <w:rFonts w:ascii="Calibri" w:eastAsia="Calibri" w:hAnsi="Calibri" w:cs="Calibri"/>
        </w:rPr>
        <w:t>Wykonawca zobowiązuje się zapewnić świadczenie usług ogólnodostępnego wsparcia technicznego przez producenta oprogramowania, o którym mowa w § 2 ust. 1 i § 4 Umowy przez okres co najmniej 5 lat od dnia podpisania umowy</w:t>
      </w:r>
      <w:r>
        <w:rPr>
          <w:rFonts w:ascii="Calibri" w:eastAsia="Calibri" w:hAnsi="Calibri" w:cs="Calibri"/>
          <w:vertAlign w:val="superscript"/>
        </w:rPr>
        <w:footnoteReference w:id="2"/>
      </w:r>
      <w:r>
        <w:rPr>
          <w:rFonts w:ascii="Calibri" w:eastAsia="Calibri" w:hAnsi="Calibri" w:cs="Calibri"/>
        </w:rPr>
        <w:t xml:space="preserve">. </w:t>
      </w:r>
    </w:p>
    <w:p w14:paraId="24D42ABE" w14:textId="77777777" w:rsidR="00A331DD" w:rsidRDefault="00A331DD" w:rsidP="00A331DD">
      <w:pPr>
        <w:widowControl/>
        <w:numPr>
          <w:ilvl w:val="0"/>
          <w:numId w:val="2"/>
        </w:numPr>
        <w:tabs>
          <w:tab w:val="left" w:pos="284"/>
          <w:tab w:val="left" w:pos="426"/>
        </w:tabs>
        <w:autoSpaceDE/>
        <w:adjustRightInd w:val="0"/>
        <w:ind w:left="0" w:firstLine="0"/>
        <w:jc w:val="both"/>
        <w:rPr>
          <w:rFonts w:ascii="Calibri" w:hAnsi="Calibri" w:cs="Calibri"/>
          <w:spacing w:val="-12"/>
          <w:lang w:eastAsia="pl-PL"/>
        </w:rPr>
      </w:pPr>
      <w:r>
        <w:rPr>
          <w:rFonts w:ascii="Calibri" w:eastAsia="Calibri" w:hAnsi="Calibri" w:cs="Calibri"/>
        </w:rPr>
        <w:t xml:space="preserve">Odbiór licencji nastąpi drogą elektroniczną nie później niż do dnia określonego w ust 1. W przypadku licencji Microsoft należy dostarczyć produkt w ramach umowy MPSA, dostarczone licencje winny być </w:t>
      </w:r>
      <w:r>
        <w:rPr>
          <w:rFonts w:ascii="Calibri" w:eastAsia="Calibri" w:hAnsi="Calibri" w:cs="Calibri"/>
        </w:rPr>
        <w:lastRenderedPageBreak/>
        <w:t xml:space="preserve">zarejestrowane na stronie businessaccount.microsoft.com na konto zakupowe Zamawiającego, nr  0005681454. </w:t>
      </w:r>
    </w:p>
    <w:p w14:paraId="7A787371" w14:textId="77777777" w:rsidR="00A331DD" w:rsidRDefault="00A331DD" w:rsidP="00A331DD">
      <w:pPr>
        <w:widowControl/>
        <w:tabs>
          <w:tab w:val="left" w:pos="426"/>
        </w:tabs>
        <w:autoSpaceDE/>
        <w:jc w:val="both"/>
        <w:rPr>
          <w:rFonts w:ascii="Calibri" w:eastAsia="Calibri" w:hAnsi="Calibri" w:cs="Calibri"/>
          <w:spacing w:val="-16"/>
        </w:rPr>
      </w:pPr>
      <w:r>
        <w:rPr>
          <w:rFonts w:ascii="Calibri" w:eastAsia="Calibri" w:hAnsi="Calibri" w:cs="Calibri"/>
        </w:rPr>
        <w:t xml:space="preserve">5. Zamawiający dokona odbioru lub odmówi odbioru, jeżeli przedmiot umowy nie spełnia wymagań </w:t>
      </w:r>
      <w:r>
        <w:rPr>
          <w:rFonts w:ascii="Calibri" w:eastAsia="Calibri" w:hAnsi="Calibri" w:cs="Calibri"/>
          <w:spacing w:val="-16"/>
        </w:rPr>
        <w:t xml:space="preserve">określonych w umowie. Wszystkie czynności odbiorcze powinny się zakończyć w terminie określonym w ust 1. </w:t>
      </w:r>
    </w:p>
    <w:p w14:paraId="79F1ADA2" w14:textId="77777777" w:rsidR="00A331DD" w:rsidRDefault="00A331DD" w:rsidP="00A331DD">
      <w:pPr>
        <w:widowControl/>
        <w:tabs>
          <w:tab w:val="left" w:pos="426"/>
        </w:tabs>
        <w:autoSpaceDE/>
        <w:jc w:val="both"/>
        <w:rPr>
          <w:rFonts w:ascii="Calibri" w:eastAsia="Calibri" w:hAnsi="Calibri" w:cs="Calibri"/>
        </w:rPr>
      </w:pPr>
      <w:r>
        <w:rPr>
          <w:rFonts w:ascii="Calibri" w:eastAsia="Calibri" w:hAnsi="Calibri" w:cs="Calibri"/>
        </w:rPr>
        <w:t xml:space="preserve">6. W przypadku zgłoszenia wad lub zastrzeżeń przez Zamawiającego, Wykonawca usunie wady lub uwzględni zastrzeżenia w terminie wyznaczonym przez Zamawiającego. </w:t>
      </w:r>
    </w:p>
    <w:p w14:paraId="479F1C28" w14:textId="77777777" w:rsidR="00A331DD" w:rsidRDefault="00A331DD" w:rsidP="00A331DD">
      <w:pPr>
        <w:widowControl/>
        <w:tabs>
          <w:tab w:val="left" w:pos="426"/>
        </w:tabs>
        <w:autoSpaceDE/>
        <w:jc w:val="both"/>
        <w:rPr>
          <w:rFonts w:ascii="Calibri" w:eastAsia="Calibri" w:hAnsi="Calibri" w:cs="Calibri"/>
        </w:rPr>
      </w:pPr>
      <w:r>
        <w:rPr>
          <w:rFonts w:ascii="Calibri" w:eastAsia="Calibri" w:hAnsi="Calibri" w:cs="Calibri"/>
        </w:rPr>
        <w:t>7. Wykonawca zawiadomi Zamawiającego o terminie dostawy przedmiotu Umowy najpóźniej na jeden dzień roboczy przed planowanym terminem dostawy.</w:t>
      </w:r>
    </w:p>
    <w:p w14:paraId="3E08118F" w14:textId="77777777" w:rsidR="00A331DD" w:rsidRDefault="00A331DD" w:rsidP="00A331DD">
      <w:pPr>
        <w:widowControl/>
        <w:tabs>
          <w:tab w:val="left" w:pos="426"/>
        </w:tabs>
        <w:autoSpaceDE/>
        <w:jc w:val="center"/>
        <w:rPr>
          <w:rFonts w:ascii="Calibri" w:eastAsia="Calibri" w:hAnsi="Calibri" w:cs="Calibri"/>
          <w:b/>
          <w:bCs/>
        </w:rPr>
      </w:pPr>
      <w:r>
        <w:rPr>
          <w:rFonts w:ascii="Calibri" w:eastAsia="Calibri" w:hAnsi="Calibri" w:cs="Calibri"/>
          <w:b/>
          <w:bCs/>
        </w:rPr>
        <w:t>§4</w:t>
      </w:r>
    </w:p>
    <w:p w14:paraId="56966B6C" w14:textId="77777777" w:rsidR="00A331DD" w:rsidRDefault="00A331DD" w:rsidP="00A331DD">
      <w:pPr>
        <w:widowControl/>
        <w:tabs>
          <w:tab w:val="left" w:pos="426"/>
        </w:tabs>
        <w:autoSpaceDE/>
        <w:jc w:val="center"/>
        <w:rPr>
          <w:rFonts w:ascii="Calibri" w:eastAsia="Calibri" w:hAnsi="Calibri" w:cs="Calibri"/>
          <w:b/>
          <w:bCs/>
        </w:rPr>
      </w:pPr>
      <w:r>
        <w:rPr>
          <w:rFonts w:ascii="Calibri" w:eastAsia="Calibri" w:hAnsi="Calibri" w:cs="Calibri"/>
          <w:b/>
          <w:bCs/>
        </w:rPr>
        <w:t>Warunki realizacji umowy</w:t>
      </w:r>
    </w:p>
    <w:p w14:paraId="63A3EB38" w14:textId="76ED0A3C" w:rsidR="00A331DD" w:rsidDel="00282C8A" w:rsidRDefault="00A331DD" w:rsidP="00282C8A">
      <w:pPr>
        <w:widowControl/>
        <w:tabs>
          <w:tab w:val="left" w:pos="426"/>
        </w:tabs>
        <w:autoSpaceDE/>
        <w:jc w:val="both"/>
        <w:rPr>
          <w:del w:id="2" w:author="Maria Wojewoda" w:date="2021-12-06T11:09:00Z"/>
          <w:rFonts w:ascii="Calibri" w:eastAsia="Calibri" w:hAnsi="Calibri" w:cs="Calibri"/>
        </w:rPr>
      </w:pPr>
      <w:r>
        <w:rPr>
          <w:rFonts w:ascii="Calibri" w:eastAsia="Calibri" w:hAnsi="Calibri" w:cs="Calibri"/>
        </w:rPr>
        <w:t xml:space="preserve">1. </w:t>
      </w:r>
      <w:del w:id="3" w:author="Maria Wojewoda" w:date="2021-12-06T11:09:00Z">
        <w:r w:rsidDel="00282C8A">
          <w:rPr>
            <w:rFonts w:ascii="Calibri" w:eastAsia="Calibri" w:hAnsi="Calibri" w:cs="Calibri"/>
          </w:rPr>
          <w:delText xml:space="preserve">W okresie ważności licencji na korzystanie z oprogramowania:  </w:delText>
        </w:r>
      </w:del>
    </w:p>
    <w:p w14:paraId="2283AD25" w14:textId="64056799" w:rsidR="00A331DD" w:rsidDel="00282C8A" w:rsidRDefault="00A331DD" w:rsidP="00282C8A">
      <w:pPr>
        <w:widowControl/>
        <w:tabs>
          <w:tab w:val="left" w:pos="426"/>
        </w:tabs>
        <w:autoSpaceDE/>
        <w:jc w:val="both"/>
        <w:rPr>
          <w:del w:id="4" w:author="Maria Wojewoda" w:date="2021-12-06T11:09:00Z"/>
          <w:rFonts w:ascii="Calibri" w:eastAsia="Calibri" w:hAnsi="Calibri" w:cs="Calibri"/>
        </w:rPr>
      </w:pPr>
      <w:del w:id="5" w:author="Maria Wojewoda" w:date="2021-12-06T11:09:00Z">
        <w:r w:rsidDel="00282C8A">
          <w:rPr>
            <w:rFonts w:ascii="Calibri" w:eastAsia="Calibri" w:hAnsi="Calibri" w:cs="Calibri"/>
          </w:rPr>
          <w:delText>1) Wykonawca zobowiązuje się zapewnić Zamawiającemu dostęp on-line za pośrednictwem sieci Internet do serwera producenta, z którego Zamawiający będzie miał prawo i możliwość pobierania aktualnych bibliotek, sterowników, nowych wersji oprogramowania i technologii, obejmujących m.in. poprawki serwisowe, wydań uzupełniających oraz poprawek oprogramowania.</w:delText>
        </w:r>
      </w:del>
    </w:p>
    <w:p w14:paraId="30962A33" w14:textId="23AF0861" w:rsidR="00A331DD" w:rsidDel="00282C8A" w:rsidRDefault="00A331DD" w:rsidP="00282C8A">
      <w:pPr>
        <w:widowControl/>
        <w:tabs>
          <w:tab w:val="left" w:pos="426"/>
        </w:tabs>
        <w:autoSpaceDE/>
        <w:jc w:val="both"/>
        <w:rPr>
          <w:del w:id="6" w:author="Maria Wojewoda" w:date="2021-12-06T11:09:00Z"/>
          <w:rFonts w:ascii="Calibri" w:eastAsia="Calibri" w:hAnsi="Calibri" w:cs="Calibri"/>
        </w:rPr>
      </w:pPr>
      <w:del w:id="7" w:author="Maria Wojewoda" w:date="2021-12-06T11:09:00Z">
        <w:r w:rsidDel="00282C8A">
          <w:rPr>
            <w:rFonts w:ascii="Calibri" w:eastAsia="Calibri" w:hAnsi="Calibri" w:cs="Calibri"/>
          </w:rPr>
          <w:delText xml:space="preserve">2) w przypadku braku dostępu, o którym mowa w pkt 1, z przyczyn leżących po stronie Wykonawcy, Zamawiający powiadomi Wykonawcę na adres e-mail osoby, wskazanej w § 13 ust. 2 umowy; </w:delText>
        </w:r>
      </w:del>
    </w:p>
    <w:p w14:paraId="0BDDC47E" w14:textId="37526F3C" w:rsidR="00A331DD" w:rsidRDefault="00A331DD" w:rsidP="00282C8A">
      <w:pPr>
        <w:widowControl/>
        <w:tabs>
          <w:tab w:val="left" w:pos="426"/>
        </w:tabs>
        <w:autoSpaceDE/>
        <w:jc w:val="both"/>
        <w:rPr>
          <w:rFonts w:ascii="Calibri" w:eastAsia="Calibri" w:hAnsi="Calibri" w:cs="Calibri"/>
        </w:rPr>
      </w:pPr>
      <w:del w:id="8" w:author="Maria Wojewoda" w:date="2021-12-06T11:09:00Z">
        <w:r w:rsidDel="00282C8A">
          <w:rPr>
            <w:rFonts w:ascii="Calibri" w:eastAsia="Calibri" w:hAnsi="Calibri" w:cs="Calibri"/>
          </w:rPr>
          <w:delText xml:space="preserve">3) Wykonawca w terminie 7 dni od daty powiadomienia przez Zamawiającego zobowiązuje się dostarczać Zamawiającemu aktualne biblioteki, sterowniki, nowe wersje oprogramowania i technologie, obejmujące m.in. poprawki serwisowe, wydania uzupełniające oraz poprawki oprogramowania na nośnikach zewnętrznych CD-ROM lub wskazać inne źródło zapewniające Zamawiającemu dostęp.  </w:delText>
        </w:r>
      </w:del>
    </w:p>
    <w:p w14:paraId="55C7C0B5" w14:textId="5415AF30" w:rsidR="00A331DD" w:rsidRDefault="00A331DD" w:rsidP="00A331DD">
      <w:pPr>
        <w:widowControl/>
        <w:tabs>
          <w:tab w:val="left" w:pos="426"/>
        </w:tabs>
        <w:autoSpaceDE/>
        <w:jc w:val="both"/>
        <w:rPr>
          <w:rFonts w:ascii="Calibri" w:eastAsia="Calibri" w:hAnsi="Calibri" w:cs="Calibri"/>
          <w:spacing w:val="-12"/>
        </w:rPr>
      </w:pPr>
      <w:del w:id="9" w:author="Maria Wojewoda" w:date="2021-12-06T11:10:00Z">
        <w:r w:rsidDel="00282C8A">
          <w:rPr>
            <w:rFonts w:ascii="Calibri" w:eastAsia="Calibri" w:hAnsi="Calibri" w:cs="Calibri"/>
            <w:spacing w:val="-12"/>
          </w:rPr>
          <w:delText>2</w:delText>
        </w:r>
      </w:del>
      <w:ins w:id="10" w:author="Maria Wojewoda" w:date="2021-12-06T11:10:00Z">
        <w:r w:rsidR="00282C8A">
          <w:rPr>
            <w:rFonts w:ascii="Calibri" w:eastAsia="Calibri" w:hAnsi="Calibri" w:cs="Calibri"/>
            <w:spacing w:val="-12"/>
          </w:rPr>
          <w:t>1</w:t>
        </w:r>
      </w:ins>
      <w:r>
        <w:rPr>
          <w:rFonts w:ascii="Calibri" w:eastAsia="Calibri" w:hAnsi="Calibri" w:cs="Calibri"/>
          <w:spacing w:val="-12"/>
        </w:rPr>
        <w:t>. W ramach realizacji przedmiotu umowy Wykonawca zobowiązuje się do zapewnienia Zamawiającemu:</w:t>
      </w:r>
      <w:r>
        <w:rPr>
          <w:rFonts w:ascii="Calibri" w:eastAsia="Calibri" w:hAnsi="Calibri" w:cs="Calibri"/>
          <w:spacing w:val="-12"/>
          <w:vertAlign w:val="superscript"/>
        </w:rPr>
        <w:footnoteReference w:id="3"/>
      </w:r>
      <w:r>
        <w:rPr>
          <w:rFonts w:ascii="Calibri" w:eastAsia="Calibri" w:hAnsi="Calibri" w:cs="Calibri"/>
          <w:spacing w:val="-12"/>
        </w:rPr>
        <w:t xml:space="preserve"> </w:t>
      </w:r>
    </w:p>
    <w:p w14:paraId="6B38BCAA" w14:textId="77777777" w:rsidR="00A331DD" w:rsidRDefault="00A331DD" w:rsidP="00A331DD">
      <w:pPr>
        <w:widowControl/>
        <w:tabs>
          <w:tab w:val="left" w:pos="426"/>
        </w:tabs>
        <w:autoSpaceDE/>
        <w:jc w:val="both"/>
        <w:rPr>
          <w:rFonts w:ascii="Calibri" w:eastAsia="Calibri" w:hAnsi="Calibri" w:cs="Calibri"/>
        </w:rPr>
      </w:pPr>
      <w:r>
        <w:rPr>
          <w:rFonts w:ascii="Calibri" w:eastAsia="Calibri" w:hAnsi="Calibri" w:cs="Calibri"/>
        </w:rPr>
        <w:t xml:space="preserve">1) dostępu do pomocy technicznej (wsparcie techniczne) w siedzibie Wykonawcy obejmującej udzielanie konsultacji dokonywanych telefonicznie lub za pośrednictwem poczty elektronicznej, przez pięć dni roboczych (od poniedziałku do piątku) w godzinach od 8.00 do 17.00, a także reagowanie na problemy techniczne z zakresu działania oprogramowania leżące po stronie Zamawiającego w czasie reakcji nie dłuższym niż 24 godziny od chwili ich zgłoszenia Wykonawcy przez Zamawiającego drogą telefoniczną: nr …………..…….. lub mailową na adres: …………….………….. </w:t>
      </w:r>
    </w:p>
    <w:p w14:paraId="7AAAA896" w14:textId="775D8A40" w:rsidR="00A331DD" w:rsidRDefault="00A331DD" w:rsidP="00A331DD">
      <w:pPr>
        <w:widowControl/>
        <w:tabs>
          <w:tab w:val="left" w:pos="426"/>
        </w:tabs>
        <w:autoSpaceDE/>
        <w:jc w:val="both"/>
        <w:rPr>
          <w:rFonts w:ascii="Calibri" w:eastAsia="Calibri" w:hAnsi="Calibri" w:cs="Calibri"/>
        </w:rPr>
      </w:pPr>
      <w:del w:id="11" w:author="Maria Wojewoda" w:date="2021-12-06T11:10:00Z">
        <w:r w:rsidDel="00282C8A">
          <w:rPr>
            <w:rFonts w:ascii="Calibri" w:eastAsia="Calibri" w:hAnsi="Calibri" w:cs="Calibri"/>
          </w:rPr>
          <w:delText>3</w:delText>
        </w:r>
      </w:del>
      <w:ins w:id="12" w:author="Maria Wojewoda" w:date="2021-12-06T11:10:00Z">
        <w:r w:rsidR="00282C8A">
          <w:rPr>
            <w:rFonts w:ascii="Calibri" w:eastAsia="Calibri" w:hAnsi="Calibri" w:cs="Calibri"/>
          </w:rPr>
          <w:t>2</w:t>
        </w:r>
      </w:ins>
      <w:r>
        <w:rPr>
          <w:rFonts w:ascii="Calibri" w:eastAsia="Calibri" w:hAnsi="Calibri" w:cs="Calibri"/>
        </w:rPr>
        <w:t>. W ramach licencji na oprogramowanie</w:t>
      </w:r>
      <w:r>
        <w:rPr>
          <w:rFonts w:ascii="Calibri" w:eastAsia="Calibri" w:hAnsi="Calibri" w:cs="Calibri"/>
          <w:vertAlign w:val="superscript"/>
        </w:rPr>
        <w:footnoteReference w:id="4"/>
      </w:r>
      <w:r>
        <w:rPr>
          <w:rFonts w:ascii="Calibri" w:eastAsia="Calibri" w:hAnsi="Calibri" w:cs="Calibri"/>
        </w:rPr>
        <w:t xml:space="preserve">, w okresie ważności licencji, Zamawiający ma prawo instalować i użytkować oprogramowanie na dowolnych serwerach stanowiących własność Zamawiającego niezależnie od ich lokalizacji. </w:t>
      </w:r>
    </w:p>
    <w:p w14:paraId="001272D0" w14:textId="10184A0F" w:rsidR="00A331DD" w:rsidRDefault="00A331DD" w:rsidP="00A331DD">
      <w:pPr>
        <w:spacing w:beforeLines="40" w:before="96" w:afterLines="40" w:after="96"/>
        <w:jc w:val="both"/>
        <w:rPr>
          <w:rFonts w:ascii="Calibri" w:hAnsi="Calibri" w:cs="Calibri"/>
          <w:lang w:eastAsia="pl-PL"/>
        </w:rPr>
      </w:pPr>
      <w:del w:id="14" w:author="Maria Wojewoda" w:date="2021-12-06T11:10:00Z">
        <w:r w:rsidDel="00282C8A">
          <w:rPr>
            <w:rFonts w:ascii="Calibri" w:eastAsia="Calibri" w:hAnsi="Calibri" w:cs="Calibri"/>
          </w:rPr>
          <w:delText>4</w:delText>
        </w:r>
      </w:del>
      <w:ins w:id="15" w:author="Maria Wojewoda" w:date="2021-12-06T11:10:00Z">
        <w:r w:rsidR="00282C8A">
          <w:rPr>
            <w:rFonts w:ascii="Calibri" w:eastAsia="Calibri" w:hAnsi="Calibri" w:cs="Calibri"/>
          </w:rPr>
          <w:t>3</w:t>
        </w:r>
      </w:ins>
      <w:r>
        <w:rPr>
          <w:rFonts w:ascii="Calibri" w:eastAsia="Calibri" w:hAnsi="Calibri" w:cs="Calibri"/>
        </w:rPr>
        <w:t xml:space="preserve">. Po dostarczeniu  licencji, zgodnie z §3 ust. 4 należy przesłać informację na adres: </w:t>
      </w:r>
      <w:hyperlink r:id="rId7" w:history="1">
        <w:r>
          <w:rPr>
            <w:rStyle w:val="Hipercze"/>
            <w:rFonts w:eastAsia="Calibri" w:cs="Calibri"/>
            <w:color w:val="0000FF"/>
          </w:rPr>
          <w:t>pawel.tur@cpe.gov.pl</w:t>
        </w:r>
      </w:hyperlink>
      <w:r>
        <w:rPr>
          <w:rFonts w:ascii="Calibri" w:eastAsia="Calibri" w:hAnsi="Calibri" w:cs="Calibri"/>
        </w:rPr>
        <w:t xml:space="preserve"> lub</w:t>
      </w:r>
      <w:r>
        <w:rPr>
          <w:rFonts w:ascii="Calibri" w:hAnsi="Calibri" w:cs="Calibri"/>
        </w:rPr>
        <w:t xml:space="preserve"> </w:t>
      </w:r>
      <w:hyperlink r:id="rId8" w:history="1">
        <w:r>
          <w:rPr>
            <w:rStyle w:val="Hipercze"/>
            <w:rFonts w:eastAsia="Calibri" w:cs="Calibri"/>
            <w:color w:val="0000FF"/>
          </w:rPr>
          <w:t>slawomir.martowski@cpe.gov.pl</w:t>
        </w:r>
      </w:hyperlink>
      <w:r>
        <w:rPr>
          <w:rFonts w:ascii="Calibri" w:hAnsi="Calibri" w:cs="Calibri"/>
          <w:lang w:eastAsia="pl-PL"/>
        </w:rPr>
        <w:t xml:space="preserve">. </w:t>
      </w:r>
    </w:p>
    <w:p w14:paraId="5ECB53D4" w14:textId="77777777" w:rsidR="00A331DD" w:rsidRDefault="00A331DD" w:rsidP="00A331DD">
      <w:pPr>
        <w:widowControl/>
        <w:tabs>
          <w:tab w:val="left" w:pos="426"/>
        </w:tabs>
        <w:autoSpaceDE/>
        <w:jc w:val="both"/>
        <w:rPr>
          <w:rFonts w:ascii="Calibri" w:eastAsia="Calibri" w:hAnsi="Calibri" w:cs="Calibri"/>
        </w:rPr>
      </w:pPr>
    </w:p>
    <w:p w14:paraId="395BC3AF" w14:textId="77777777" w:rsidR="00A331DD" w:rsidRDefault="00A331DD" w:rsidP="00A331DD">
      <w:pPr>
        <w:widowControl/>
        <w:tabs>
          <w:tab w:val="left" w:pos="426"/>
        </w:tabs>
        <w:autoSpaceDE/>
        <w:jc w:val="center"/>
        <w:rPr>
          <w:rFonts w:ascii="Calibri" w:eastAsia="Calibri" w:hAnsi="Calibri" w:cs="Calibri"/>
          <w:b/>
          <w:bCs/>
        </w:rPr>
      </w:pPr>
      <w:r>
        <w:rPr>
          <w:rFonts w:ascii="Calibri" w:eastAsia="Calibri" w:hAnsi="Calibri" w:cs="Calibri"/>
          <w:b/>
          <w:bCs/>
        </w:rPr>
        <w:t>§5</w:t>
      </w:r>
    </w:p>
    <w:p w14:paraId="106EE59F" w14:textId="77777777" w:rsidR="00A331DD" w:rsidRDefault="00A331DD" w:rsidP="00A331DD">
      <w:pPr>
        <w:widowControl/>
        <w:tabs>
          <w:tab w:val="left" w:pos="426"/>
        </w:tabs>
        <w:autoSpaceDE/>
        <w:jc w:val="center"/>
        <w:rPr>
          <w:rFonts w:ascii="Calibri" w:eastAsia="Calibri" w:hAnsi="Calibri" w:cs="Calibri"/>
          <w:b/>
          <w:bCs/>
        </w:rPr>
      </w:pPr>
      <w:r>
        <w:rPr>
          <w:rFonts w:ascii="Calibri" w:eastAsia="Calibri" w:hAnsi="Calibri" w:cs="Calibri"/>
          <w:b/>
          <w:bCs/>
        </w:rPr>
        <w:t>Wynagrodzenie i warunki płatności</w:t>
      </w:r>
    </w:p>
    <w:p w14:paraId="096BBE76" w14:textId="77777777" w:rsidR="00A331DD" w:rsidRDefault="00A331DD" w:rsidP="00A331DD">
      <w:pPr>
        <w:widowControl/>
        <w:tabs>
          <w:tab w:val="left" w:pos="426"/>
        </w:tabs>
        <w:autoSpaceDE/>
        <w:jc w:val="both"/>
        <w:rPr>
          <w:rFonts w:ascii="Calibri" w:eastAsia="Calibri" w:hAnsi="Calibri" w:cs="Calibri"/>
        </w:rPr>
      </w:pPr>
      <w:r>
        <w:rPr>
          <w:rFonts w:ascii="Calibri" w:eastAsia="Calibri" w:hAnsi="Calibri" w:cs="Calibri"/>
        </w:rPr>
        <w:t>1. Zgodnie z Ofertą całkowite łączne Wynagrodzenie Wykonawcy za realizację przedmiotu Umowy nie przekroczy kwoty ……………. zł brutto (słownie: ……………………..).</w:t>
      </w:r>
    </w:p>
    <w:p w14:paraId="0576631A" w14:textId="77777777" w:rsidR="00A331DD" w:rsidRDefault="00A331DD" w:rsidP="00A331DD">
      <w:pPr>
        <w:widowControl/>
        <w:tabs>
          <w:tab w:val="left" w:pos="426"/>
        </w:tabs>
        <w:autoSpaceDE/>
        <w:jc w:val="both"/>
        <w:rPr>
          <w:rFonts w:ascii="Calibri" w:eastAsia="Calibri" w:hAnsi="Calibri" w:cs="Calibri"/>
        </w:rPr>
      </w:pPr>
      <w:r>
        <w:rPr>
          <w:rFonts w:ascii="Calibri" w:eastAsia="Calibri" w:hAnsi="Calibri" w:cs="Calibri"/>
        </w:rPr>
        <w:t xml:space="preserve">2. Kwota, o której mowa w ust. 1 określa górną granicę zobowiązań, jakie Zamawiający może zaciągnąć na podstawie Umowy. </w:t>
      </w:r>
    </w:p>
    <w:p w14:paraId="29C492B2" w14:textId="77777777" w:rsidR="00A331DD" w:rsidRDefault="00A331DD" w:rsidP="00A331DD">
      <w:pPr>
        <w:widowControl/>
        <w:tabs>
          <w:tab w:val="left" w:pos="426"/>
        </w:tabs>
        <w:autoSpaceDE/>
        <w:jc w:val="both"/>
        <w:rPr>
          <w:rFonts w:ascii="Calibri" w:eastAsia="Calibri" w:hAnsi="Calibri" w:cs="Calibri"/>
        </w:rPr>
      </w:pPr>
      <w:r>
        <w:rPr>
          <w:rFonts w:ascii="Calibri" w:eastAsia="Calibri" w:hAnsi="Calibri" w:cs="Calibri"/>
        </w:rPr>
        <w:t>3. Wynagrodzenie, o którym mowa w ust. 1 obejmuje wszystkie świadczenia Wykonawcy wynikające z Umowy, w tym zapewnienie wsparcia przez okres wskazany w § 3 ust. 3 umowy</w:t>
      </w:r>
      <w:r>
        <w:rPr>
          <w:rFonts w:ascii="Calibri" w:eastAsia="Calibri" w:hAnsi="Calibri" w:cs="Calibri"/>
          <w:vertAlign w:val="superscript"/>
        </w:rPr>
        <w:footnoteReference w:id="5"/>
      </w:r>
      <w:r>
        <w:rPr>
          <w:rFonts w:ascii="Calibri" w:eastAsia="Calibri" w:hAnsi="Calibri" w:cs="Calibri"/>
        </w:rPr>
        <w:t xml:space="preserve">, dostarczenie i udzielenie Zamawiającemu licencji na oprogramowanie oraz na instalowane aktualizacje oraz publikowane poprawki oprogramowania. Zamawiający nie jest zobowiązany do ponoszenia jakichkolwiek kosztów w związku z realizacją Umowy oprócz zapłaty na rzecz Wykonawcy wynagrodzenia, o którym mowa w niniejszym paragrafie. Wykonawcy nie przysługują więc żadne inne roszczenia w stosunku do Zamawiającego w tym o zwrot jakichkolwiek innych, dodatkowych kosztów ponoszonych przez Wykonawcę związanych z wykonaniem Umowy. </w:t>
      </w:r>
    </w:p>
    <w:p w14:paraId="753C7D9E" w14:textId="77777777" w:rsidR="00A331DD" w:rsidRDefault="00A331DD" w:rsidP="00A331DD">
      <w:pPr>
        <w:widowControl/>
        <w:tabs>
          <w:tab w:val="left" w:pos="426"/>
        </w:tabs>
        <w:autoSpaceDE/>
        <w:jc w:val="center"/>
        <w:rPr>
          <w:rFonts w:ascii="Calibri" w:eastAsia="Calibri" w:hAnsi="Calibri" w:cs="Calibri"/>
          <w:b/>
          <w:bCs/>
        </w:rPr>
      </w:pPr>
      <w:r>
        <w:rPr>
          <w:rFonts w:ascii="Calibri" w:eastAsia="Calibri" w:hAnsi="Calibri" w:cs="Calibri"/>
          <w:b/>
          <w:bCs/>
        </w:rPr>
        <w:t>§6</w:t>
      </w:r>
    </w:p>
    <w:p w14:paraId="2CAC1720" w14:textId="77777777" w:rsidR="00A331DD" w:rsidRDefault="00A331DD" w:rsidP="00A331DD">
      <w:pPr>
        <w:widowControl/>
        <w:numPr>
          <w:ilvl w:val="1"/>
          <w:numId w:val="3"/>
        </w:numPr>
        <w:tabs>
          <w:tab w:val="left" w:pos="284"/>
          <w:tab w:val="left" w:pos="426"/>
        </w:tabs>
        <w:autoSpaceDE/>
        <w:ind w:left="307" w:hanging="307"/>
        <w:jc w:val="both"/>
        <w:rPr>
          <w:rFonts w:ascii="Calibri" w:eastAsia="Calibri" w:hAnsi="Calibri" w:cs="Calibri"/>
        </w:rPr>
      </w:pPr>
      <w:r>
        <w:rPr>
          <w:rFonts w:ascii="Calibri" w:eastAsia="Calibri" w:hAnsi="Calibri" w:cs="Calibri"/>
        </w:rPr>
        <w:lastRenderedPageBreak/>
        <w:t>Wykonawca jest uprawniony do wystawiania rachunku/faktury VAT (e-faktury) z tytułu prawidłowo wykonanej umowy po wykonaniu zamówienia.</w:t>
      </w:r>
    </w:p>
    <w:p w14:paraId="610002DC" w14:textId="77777777" w:rsidR="00A331DD" w:rsidRDefault="00A331DD" w:rsidP="00A331DD">
      <w:pPr>
        <w:widowControl/>
        <w:numPr>
          <w:ilvl w:val="1"/>
          <w:numId w:val="3"/>
        </w:numPr>
        <w:tabs>
          <w:tab w:val="left" w:pos="284"/>
          <w:tab w:val="left" w:pos="426"/>
        </w:tabs>
        <w:autoSpaceDE/>
        <w:ind w:left="307" w:hanging="307"/>
        <w:jc w:val="both"/>
        <w:rPr>
          <w:rFonts w:ascii="Calibri" w:eastAsia="Calibri" w:hAnsi="Calibri" w:cs="Calibri"/>
        </w:rPr>
      </w:pPr>
      <w:r>
        <w:rPr>
          <w:rFonts w:ascii="Calibri" w:eastAsia="Calibri" w:hAnsi="Calibri" w:cs="Calibri"/>
        </w:rPr>
        <w:t>Warunkiem wystawienia rachunku/faktury VAT (e-faktury) przez Wykonawcę jest akceptacja przez Zamawiającego protokołu odbioru, którego wzór stanowi załącznik nr 4 do umowy. Osobą odpowiedzialną za odebranie protokołu jest Naczelnik Wydziału Administracji lub osoba go zastępująca.</w:t>
      </w:r>
    </w:p>
    <w:p w14:paraId="587AA2C3" w14:textId="77777777" w:rsidR="00A331DD" w:rsidRDefault="00A331DD" w:rsidP="00A331DD">
      <w:pPr>
        <w:widowControl/>
        <w:numPr>
          <w:ilvl w:val="1"/>
          <w:numId w:val="3"/>
        </w:numPr>
        <w:tabs>
          <w:tab w:val="left" w:pos="284"/>
          <w:tab w:val="left" w:pos="426"/>
        </w:tabs>
        <w:autoSpaceDE/>
        <w:ind w:left="307" w:hanging="307"/>
        <w:jc w:val="both"/>
        <w:rPr>
          <w:rFonts w:ascii="Calibri" w:eastAsia="Calibri" w:hAnsi="Calibri" w:cs="Calibri"/>
        </w:rPr>
      </w:pPr>
      <w:r>
        <w:rPr>
          <w:rFonts w:ascii="Calibri" w:eastAsia="Calibri" w:hAnsi="Calibri" w:cs="Calibri"/>
        </w:rPr>
        <w:t xml:space="preserve">Zapłata wynagrodzenia nastąpi na podstawie rachunku/faktury VAT (e-faktury) wystawionej przez Wykonawcę, w terminie 21 dni od dnia doręczenia prawidłowo wystawionego rachunku/faktury VAT (e-faktury) Zamawiającemu.  </w:t>
      </w:r>
    </w:p>
    <w:p w14:paraId="73C301CE" w14:textId="77777777" w:rsidR="00A331DD" w:rsidRDefault="00A331DD" w:rsidP="00A331DD">
      <w:pPr>
        <w:widowControl/>
        <w:numPr>
          <w:ilvl w:val="1"/>
          <w:numId w:val="3"/>
        </w:numPr>
        <w:tabs>
          <w:tab w:val="left" w:pos="284"/>
          <w:tab w:val="left" w:pos="426"/>
        </w:tabs>
        <w:autoSpaceDE/>
        <w:ind w:left="307" w:hanging="307"/>
        <w:jc w:val="both"/>
        <w:rPr>
          <w:rFonts w:ascii="Calibri" w:eastAsia="Calibri" w:hAnsi="Calibri" w:cs="Calibri"/>
        </w:rPr>
      </w:pPr>
      <w:r>
        <w:rPr>
          <w:rFonts w:ascii="Calibri" w:eastAsia="Calibri" w:hAnsi="Calibri" w:cs="Calibri"/>
        </w:rPr>
        <w:t>Dane do rachunku/faktury (e-faktury):</w:t>
      </w:r>
    </w:p>
    <w:p w14:paraId="1B293C6A" w14:textId="77777777" w:rsidR="00A331DD" w:rsidRDefault="00A331DD" w:rsidP="00A331DD">
      <w:pPr>
        <w:widowControl/>
        <w:tabs>
          <w:tab w:val="left" w:pos="426"/>
        </w:tabs>
        <w:autoSpaceDE/>
        <w:ind w:left="284"/>
        <w:jc w:val="both"/>
        <w:rPr>
          <w:rFonts w:ascii="Calibri" w:eastAsia="Calibri" w:hAnsi="Calibri" w:cs="Calibri"/>
        </w:rPr>
      </w:pPr>
      <w:r>
        <w:rPr>
          <w:rFonts w:ascii="Calibri" w:eastAsia="Calibri" w:hAnsi="Calibri" w:cs="Calibri"/>
        </w:rPr>
        <w:t>Centrum Projektów Europejskich</w:t>
      </w:r>
    </w:p>
    <w:p w14:paraId="17FF7CA9" w14:textId="77777777" w:rsidR="00A331DD" w:rsidRDefault="00A331DD" w:rsidP="00A331DD">
      <w:pPr>
        <w:widowControl/>
        <w:tabs>
          <w:tab w:val="left" w:pos="426"/>
        </w:tabs>
        <w:autoSpaceDE/>
        <w:ind w:left="284"/>
        <w:jc w:val="both"/>
        <w:rPr>
          <w:rFonts w:ascii="Calibri" w:eastAsia="Calibri" w:hAnsi="Calibri" w:cs="Calibri"/>
        </w:rPr>
      </w:pPr>
      <w:r>
        <w:rPr>
          <w:rFonts w:ascii="Calibri" w:eastAsia="Calibri" w:hAnsi="Calibri" w:cs="Calibri"/>
        </w:rPr>
        <w:t xml:space="preserve">ul. Domaniewska 39 a </w:t>
      </w:r>
    </w:p>
    <w:p w14:paraId="3F5E242E" w14:textId="77777777" w:rsidR="00A331DD" w:rsidRDefault="00A331DD" w:rsidP="00A331DD">
      <w:pPr>
        <w:widowControl/>
        <w:tabs>
          <w:tab w:val="left" w:pos="426"/>
        </w:tabs>
        <w:autoSpaceDE/>
        <w:ind w:left="284"/>
        <w:jc w:val="both"/>
        <w:rPr>
          <w:rFonts w:ascii="Calibri" w:eastAsia="Calibri" w:hAnsi="Calibri" w:cs="Calibri"/>
        </w:rPr>
      </w:pPr>
      <w:r>
        <w:rPr>
          <w:rFonts w:ascii="Calibri" w:eastAsia="Calibri" w:hAnsi="Calibri" w:cs="Calibri"/>
        </w:rPr>
        <w:t>02-672 Warszawa</w:t>
      </w:r>
    </w:p>
    <w:p w14:paraId="199EC8D0" w14:textId="77777777" w:rsidR="00A331DD" w:rsidRDefault="00A331DD" w:rsidP="00A331DD">
      <w:pPr>
        <w:widowControl/>
        <w:tabs>
          <w:tab w:val="left" w:pos="426"/>
        </w:tabs>
        <w:autoSpaceDE/>
        <w:ind w:left="284"/>
        <w:jc w:val="both"/>
        <w:rPr>
          <w:rFonts w:ascii="Calibri" w:eastAsia="Calibri" w:hAnsi="Calibri" w:cs="Calibri"/>
        </w:rPr>
      </w:pPr>
      <w:r>
        <w:rPr>
          <w:rFonts w:ascii="Calibri" w:eastAsia="Calibri" w:hAnsi="Calibri" w:cs="Calibri"/>
        </w:rPr>
        <w:t>NIP: 7010 1588 87</w:t>
      </w:r>
    </w:p>
    <w:p w14:paraId="7B8A8DB4" w14:textId="77777777" w:rsidR="00A331DD" w:rsidRDefault="00A331DD" w:rsidP="00A331DD">
      <w:pPr>
        <w:widowControl/>
        <w:numPr>
          <w:ilvl w:val="1"/>
          <w:numId w:val="3"/>
        </w:numPr>
        <w:tabs>
          <w:tab w:val="left" w:pos="284"/>
          <w:tab w:val="left" w:pos="426"/>
        </w:tabs>
        <w:autoSpaceDE/>
        <w:adjustRightInd w:val="0"/>
        <w:ind w:left="284" w:hanging="284"/>
        <w:jc w:val="both"/>
        <w:rPr>
          <w:rFonts w:ascii="Calibri" w:hAnsi="Calibri" w:cs="Calibri"/>
        </w:rPr>
      </w:pPr>
      <w:r>
        <w:rPr>
          <w:rFonts w:ascii="Calibri" w:hAnsi="Calibri" w:cs="Calibri"/>
        </w:rPr>
        <w:t xml:space="preserve">Wykonawca zobowiązuje się do niezwłocznego po podpisaniu protokołu odbioru końcowego wystawienia i doręczenia Zamawiającemu faktury (e-faktury). Przez niezwłoczne wystawienie i doręczenie Zamawiającemu faktury rozumie się doręczenie Zamawiającemu faktury w dniu odbioru lub niezwłocznie po dniu odbioru nie później niż w ciągu 7 dni od dnia podpisania protokołu końcowego. Przywołane zdaniem poprzednim zobowiązanie wynika z okoliczności dotyczących finansowania w ramach programu, o którym mowa w § 1 ust. 1, co Wykonawca przyjmuje do wiadomości i akceptuje. </w:t>
      </w:r>
    </w:p>
    <w:p w14:paraId="0D6B30CC" w14:textId="77777777" w:rsidR="00A331DD" w:rsidRDefault="00A331DD" w:rsidP="00A331DD">
      <w:pPr>
        <w:widowControl/>
        <w:numPr>
          <w:ilvl w:val="1"/>
          <w:numId w:val="3"/>
        </w:numPr>
        <w:tabs>
          <w:tab w:val="left" w:pos="284"/>
          <w:tab w:val="left" w:pos="426"/>
        </w:tabs>
        <w:autoSpaceDE/>
        <w:adjustRightInd w:val="0"/>
        <w:ind w:left="284" w:hanging="284"/>
        <w:jc w:val="both"/>
        <w:rPr>
          <w:rFonts w:ascii="Calibri" w:hAnsi="Calibri" w:cs="Calibri"/>
        </w:rPr>
      </w:pPr>
      <w:r>
        <w:rPr>
          <w:rFonts w:ascii="Calibri" w:eastAsia="Calibri" w:hAnsi="Calibri" w:cs="Calibri"/>
        </w:rPr>
        <w:t>Zamawiający ma prawo potrącić kwotę kar umownych z płatności za fakturę VAT wystawionej w związku z realizacją niniejszej umowy, na co Wykonawca wyraża zgodę.</w:t>
      </w:r>
    </w:p>
    <w:p w14:paraId="643BC611" w14:textId="77777777" w:rsidR="00A331DD" w:rsidRDefault="00A331DD" w:rsidP="00A331DD">
      <w:pPr>
        <w:widowControl/>
        <w:numPr>
          <w:ilvl w:val="1"/>
          <w:numId w:val="3"/>
        </w:numPr>
        <w:tabs>
          <w:tab w:val="left" w:pos="284"/>
          <w:tab w:val="left" w:pos="426"/>
        </w:tabs>
        <w:autoSpaceDE/>
        <w:adjustRightInd w:val="0"/>
        <w:ind w:left="284" w:hanging="284"/>
        <w:jc w:val="both"/>
        <w:rPr>
          <w:rFonts w:ascii="Calibri" w:hAnsi="Calibri" w:cs="Calibri"/>
        </w:rPr>
      </w:pPr>
      <w:r>
        <w:rPr>
          <w:rFonts w:ascii="Calibri" w:hAnsi="Calibri" w:cs="Calibri"/>
        </w:rPr>
        <w:t>Zapłata wynagrodzenia nastąpi na rachunek bankowy nr ………………..</w:t>
      </w:r>
    </w:p>
    <w:p w14:paraId="642A70B6" w14:textId="77777777" w:rsidR="00A331DD" w:rsidRDefault="00A331DD" w:rsidP="00A331DD">
      <w:pPr>
        <w:widowControl/>
        <w:numPr>
          <w:ilvl w:val="1"/>
          <w:numId w:val="3"/>
        </w:numPr>
        <w:tabs>
          <w:tab w:val="left" w:pos="284"/>
          <w:tab w:val="left" w:pos="426"/>
        </w:tabs>
        <w:autoSpaceDE/>
        <w:adjustRightInd w:val="0"/>
        <w:ind w:left="284" w:hanging="284"/>
        <w:jc w:val="both"/>
        <w:rPr>
          <w:rFonts w:ascii="Calibri" w:hAnsi="Calibri" w:cs="Calibri"/>
        </w:rPr>
      </w:pPr>
      <w:r>
        <w:rPr>
          <w:rFonts w:ascii="Calibri" w:hAnsi="Calibri" w:cs="Calibri"/>
        </w:rPr>
        <w:t xml:space="preserve">Za dzień zapłaty przyjmuje się dzień obciążenia rachunku bankowego Zamawiającego. </w:t>
      </w:r>
    </w:p>
    <w:p w14:paraId="4B32DD98" w14:textId="77777777" w:rsidR="00A331DD" w:rsidRDefault="00A331DD" w:rsidP="00A331DD">
      <w:pPr>
        <w:widowControl/>
        <w:numPr>
          <w:ilvl w:val="1"/>
          <w:numId w:val="3"/>
        </w:numPr>
        <w:tabs>
          <w:tab w:val="left" w:pos="284"/>
          <w:tab w:val="left" w:pos="426"/>
        </w:tabs>
        <w:autoSpaceDE/>
        <w:adjustRightInd w:val="0"/>
        <w:ind w:left="284" w:hanging="284"/>
        <w:jc w:val="both"/>
        <w:rPr>
          <w:rFonts w:ascii="Calibri" w:hAnsi="Calibri" w:cs="Calibri"/>
        </w:rPr>
      </w:pPr>
      <w:r>
        <w:rPr>
          <w:rFonts w:ascii="Calibri" w:hAnsi="Calibri" w:cs="Calibri"/>
          <w:color w:val="000000"/>
          <w:lang w:eastAsia="pl-PL"/>
        </w:rPr>
        <w:t>Zamawiający dopuszcza stosowanie ustrukturyzowanych faktur, o których mowa w ustawie z dnia 9 listopada 2018 r. o elektronicznym fakturowaniu w zamówieniach publicznych, koncesjach na roboty budowlane lub usługi oraz partnerstwie publiczno-prawnym (Dz. U. 2020 r. poz. 1666).</w:t>
      </w:r>
    </w:p>
    <w:p w14:paraId="796BE423" w14:textId="77777777" w:rsidR="00A331DD" w:rsidRDefault="00A331DD" w:rsidP="00A331DD">
      <w:pPr>
        <w:widowControl/>
        <w:tabs>
          <w:tab w:val="left" w:pos="426"/>
        </w:tabs>
        <w:autoSpaceDE/>
        <w:ind w:left="284" w:hanging="284"/>
        <w:jc w:val="both"/>
        <w:rPr>
          <w:rFonts w:ascii="Calibri" w:hAnsi="Calibri" w:cs="Calibri"/>
          <w:lang w:eastAsia="pl-PL"/>
        </w:rPr>
      </w:pPr>
      <w:r>
        <w:rPr>
          <w:rFonts w:ascii="Calibri" w:eastAsia="Calibri" w:hAnsi="Calibri" w:cs="Calibri"/>
        </w:rPr>
        <w:t xml:space="preserve">10. </w:t>
      </w:r>
      <w:r>
        <w:rPr>
          <w:rFonts w:ascii="Calibri" w:eastAsia="Calibri" w:hAnsi="Calibri" w:cs="Calibri"/>
          <w:lang w:eastAsia="pl-PL"/>
        </w:rPr>
        <w:t>Wykonawca nie może dokonać przelewu wierzytelności Wykonawcy z tytułu wynagrodzenia wynikającego z niniejszej Umowy na osoby trzecie bez uprzedniej zgody Zamawiającego wyrażonej w formie pisemnej pod rygorem nieważności</w:t>
      </w:r>
      <w:r>
        <w:rPr>
          <w:rFonts w:ascii="Calibri" w:hAnsi="Calibri" w:cs="Calibri"/>
          <w:lang w:eastAsia="pl-PL"/>
        </w:rPr>
        <w:t>.</w:t>
      </w:r>
    </w:p>
    <w:p w14:paraId="3B1BFD57" w14:textId="77777777" w:rsidR="00A331DD" w:rsidRDefault="00A331DD" w:rsidP="00A331DD">
      <w:pPr>
        <w:widowControl/>
        <w:tabs>
          <w:tab w:val="left" w:pos="426"/>
        </w:tabs>
        <w:autoSpaceDE/>
        <w:jc w:val="both"/>
        <w:rPr>
          <w:rFonts w:ascii="Calibri" w:hAnsi="Calibri" w:cs="Calibri"/>
          <w:lang w:eastAsia="pl-PL"/>
        </w:rPr>
      </w:pPr>
    </w:p>
    <w:p w14:paraId="3BD2B85D" w14:textId="77777777" w:rsidR="00A331DD" w:rsidRDefault="00A331DD" w:rsidP="00A331DD">
      <w:pPr>
        <w:widowControl/>
        <w:tabs>
          <w:tab w:val="left" w:pos="426"/>
        </w:tabs>
        <w:autoSpaceDE/>
        <w:jc w:val="center"/>
        <w:rPr>
          <w:rFonts w:ascii="Calibri" w:eastAsia="Calibri" w:hAnsi="Calibri" w:cs="Calibri"/>
          <w:b/>
          <w:bCs/>
        </w:rPr>
      </w:pPr>
      <w:r>
        <w:rPr>
          <w:rFonts w:ascii="Calibri" w:eastAsia="Calibri" w:hAnsi="Calibri" w:cs="Calibri"/>
          <w:b/>
          <w:bCs/>
        </w:rPr>
        <w:t>§7</w:t>
      </w:r>
    </w:p>
    <w:p w14:paraId="1DF7A5BF" w14:textId="77777777" w:rsidR="00A331DD" w:rsidRDefault="00A331DD" w:rsidP="00A331DD">
      <w:pPr>
        <w:widowControl/>
        <w:tabs>
          <w:tab w:val="left" w:pos="426"/>
        </w:tabs>
        <w:autoSpaceDE/>
        <w:jc w:val="center"/>
        <w:rPr>
          <w:rFonts w:ascii="Calibri" w:eastAsia="Calibri" w:hAnsi="Calibri" w:cs="Calibri"/>
          <w:b/>
          <w:bCs/>
        </w:rPr>
      </w:pPr>
      <w:r>
        <w:rPr>
          <w:rFonts w:ascii="Calibri" w:eastAsia="Calibri" w:hAnsi="Calibri" w:cs="Calibri"/>
          <w:b/>
          <w:bCs/>
        </w:rPr>
        <w:t>Oświadczenia Stron</w:t>
      </w:r>
    </w:p>
    <w:p w14:paraId="409E61AF" w14:textId="77777777" w:rsidR="00A331DD" w:rsidRDefault="00A331DD" w:rsidP="00A331DD">
      <w:pPr>
        <w:widowControl/>
        <w:tabs>
          <w:tab w:val="left" w:pos="426"/>
        </w:tabs>
        <w:autoSpaceDE/>
        <w:jc w:val="both"/>
        <w:rPr>
          <w:rFonts w:ascii="Calibri" w:eastAsia="Calibri" w:hAnsi="Calibri" w:cs="Calibri"/>
        </w:rPr>
      </w:pPr>
      <w:r>
        <w:rPr>
          <w:rFonts w:ascii="Calibri" w:eastAsia="Calibri" w:hAnsi="Calibri" w:cs="Calibri"/>
        </w:rPr>
        <w:t xml:space="preserve">1. Wykonawca oświadcza, że: </w:t>
      </w:r>
    </w:p>
    <w:p w14:paraId="1716537D" w14:textId="77777777" w:rsidR="00A331DD" w:rsidRDefault="00A331DD" w:rsidP="00A331DD">
      <w:pPr>
        <w:widowControl/>
        <w:tabs>
          <w:tab w:val="left" w:pos="426"/>
        </w:tabs>
        <w:autoSpaceDE/>
        <w:jc w:val="both"/>
        <w:rPr>
          <w:rFonts w:ascii="Calibri" w:eastAsia="Calibri" w:hAnsi="Calibri" w:cs="Calibri"/>
        </w:rPr>
      </w:pPr>
      <w:r>
        <w:rPr>
          <w:rFonts w:ascii="Calibri" w:eastAsia="Calibri" w:hAnsi="Calibri" w:cs="Calibri"/>
          <w:spacing w:val="-12"/>
        </w:rPr>
        <w:t>1) posiada zasoby, kwalifikacje i uprawnienia wymagane do prawidłowego wykonywania przedmiotu Umowy</w:t>
      </w:r>
      <w:r>
        <w:rPr>
          <w:rFonts w:ascii="Calibri" w:eastAsia="Calibri" w:hAnsi="Calibri" w:cs="Calibri"/>
        </w:rPr>
        <w:t xml:space="preserve">, </w:t>
      </w:r>
    </w:p>
    <w:p w14:paraId="4E8D9EE0" w14:textId="77777777" w:rsidR="00A331DD" w:rsidRDefault="00A331DD" w:rsidP="00A331DD">
      <w:pPr>
        <w:widowControl/>
        <w:tabs>
          <w:tab w:val="left" w:pos="426"/>
        </w:tabs>
        <w:autoSpaceDE/>
        <w:jc w:val="both"/>
        <w:rPr>
          <w:rFonts w:ascii="Calibri" w:eastAsia="Calibri" w:hAnsi="Calibri" w:cs="Calibri"/>
        </w:rPr>
      </w:pPr>
      <w:r>
        <w:rPr>
          <w:rFonts w:ascii="Calibri" w:eastAsia="Calibri" w:hAnsi="Calibri" w:cs="Calibri"/>
        </w:rPr>
        <w:t>2) jest uprawniony do udzielania licencji na terenie Polski lub zapewni Zamawiającemu licencje oraz oświadcza, że na podstawie licencji Zamawiający otrzymuje prawo do korzystania z oprogramowania, w zakresie umożliwiającym Zamawiającemu eksploatację oprogramowania dla jego potrzeb, bez żadnych ograniczeń czasowych i terytorialnych</w:t>
      </w:r>
    </w:p>
    <w:p w14:paraId="2A14E79F" w14:textId="77777777" w:rsidR="00A331DD" w:rsidRDefault="00A331DD" w:rsidP="00A331DD">
      <w:pPr>
        <w:widowControl/>
        <w:tabs>
          <w:tab w:val="left" w:pos="426"/>
        </w:tabs>
        <w:autoSpaceDE/>
        <w:jc w:val="both"/>
        <w:rPr>
          <w:rFonts w:ascii="Calibri" w:eastAsia="Calibri" w:hAnsi="Calibri" w:cs="Calibri"/>
        </w:rPr>
      </w:pPr>
      <w:r>
        <w:rPr>
          <w:rFonts w:ascii="Calibri" w:eastAsia="Calibri" w:hAnsi="Calibri" w:cs="Calibri"/>
        </w:rPr>
        <w:t xml:space="preserve">3) wykona przedmiot Umowy zgodnie z obowiązującymi przepisami i normami, w sposób profesjonalny, z uwzględnieniem najlepszych praktyk, </w:t>
      </w:r>
    </w:p>
    <w:p w14:paraId="7F0675FB" w14:textId="77777777" w:rsidR="00A331DD" w:rsidRDefault="00A331DD" w:rsidP="00A331DD">
      <w:pPr>
        <w:widowControl/>
        <w:tabs>
          <w:tab w:val="left" w:pos="426"/>
        </w:tabs>
        <w:autoSpaceDE/>
        <w:jc w:val="both"/>
        <w:rPr>
          <w:rFonts w:ascii="Calibri" w:eastAsia="Calibri" w:hAnsi="Calibri" w:cs="Calibri"/>
        </w:rPr>
      </w:pPr>
      <w:r>
        <w:rPr>
          <w:rFonts w:ascii="Calibri" w:eastAsia="Calibri" w:hAnsi="Calibri" w:cs="Calibri"/>
        </w:rPr>
        <w:t>4) wykonanie Umowy nie będzie prowadzić do wypełnienia przesłanek czynu nieuczciwej konkurencji, w szczególności nie stanowi naruszenia tajemnicy przedsiębiorstwa osoby trzeciej,</w:t>
      </w:r>
    </w:p>
    <w:p w14:paraId="35E9195E" w14:textId="77777777" w:rsidR="00A331DD" w:rsidRDefault="00A331DD" w:rsidP="00A331DD">
      <w:pPr>
        <w:widowControl/>
        <w:tabs>
          <w:tab w:val="left" w:pos="426"/>
        </w:tabs>
        <w:autoSpaceDE/>
        <w:jc w:val="both"/>
        <w:rPr>
          <w:rFonts w:ascii="Calibri" w:eastAsia="Calibri" w:hAnsi="Calibri" w:cs="Calibri"/>
        </w:rPr>
      </w:pPr>
      <w:r>
        <w:rPr>
          <w:rFonts w:ascii="Calibri" w:eastAsia="Calibri" w:hAnsi="Calibri" w:cs="Calibri"/>
        </w:rPr>
        <w:t>5) dostarczone w ramach umowy licencje są wolne od jakichkolwiek wad prawnych,</w:t>
      </w:r>
    </w:p>
    <w:p w14:paraId="4A7EF64D" w14:textId="77777777" w:rsidR="00A331DD" w:rsidRDefault="00A331DD" w:rsidP="00A331DD">
      <w:pPr>
        <w:widowControl/>
        <w:tabs>
          <w:tab w:val="left" w:pos="426"/>
        </w:tabs>
        <w:autoSpaceDE/>
        <w:jc w:val="both"/>
        <w:rPr>
          <w:rFonts w:ascii="Calibri" w:eastAsia="Calibri" w:hAnsi="Calibri" w:cs="Calibri"/>
        </w:rPr>
      </w:pPr>
      <w:r>
        <w:rPr>
          <w:rFonts w:ascii="Calibri" w:eastAsia="Calibri" w:hAnsi="Calibri" w:cs="Calibri"/>
        </w:rPr>
        <w:t>6) o ile Wykonawca nie jest producentem oprogramowania Wykonawca oświadcza, że licencje pochodzić będą z autoryzowanego przez producenta oprogramowania kanału dystrybucji. Wykonawca w odniesieniu do wszystkich rodzajów licencji zobowiązany jest dostarczyć Zamawiającemu tzw. dowody poświadczające autentyczność zakupionych licencji na zasadach określonych przez producenta oprogramowania.</w:t>
      </w:r>
    </w:p>
    <w:p w14:paraId="03BBC8EF" w14:textId="77777777" w:rsidR="00A331DD" w:rsidRDefault="00A331DD" w:rsidP="00A331DD">
      <w:pPr>
        <w:widowControl/>
        <w:tabs>
          <w:tab w:val="left" w:pos="426"/>
        </w:tabs>
        <w:autoSpaceDE/>
        <w:jc w:val="both"/>
        <w:rPr>
          <w:rFonts w:ascii="Calibri" w:eastAsia="Calibri" w:hAnsi="Calibri" w:cs="Calibri"/>
        </w:rPr>
      </w:pPr>
      <w:r>
        <w:rPr>
          <w:rFonts w:ascii="Calibri" w:eastAsia="Calibri" w:hAnsi="Calibri" w:cs="Calibri"/>
        </w:rPr>
        <w:t xml:space="preserve">2. Wykonawca zapewnia, że w wyniku zawarcia Umowy nie dojdzie do naruszenia praw osób trzecich. Jeżeli Zamawiający poinformuje Wykonawcę o jakichkolwiek roszczeniach osób trzecich zgłaszanych wobec Zamawiającego w związku z oprogramowaniem, w tym zarzucających naruszenie praw własności intelektualnej, Wykonawca podejmie wszelkie działania mające na celu zażegnanie sporu i poniesie w związku z tym wszelkie koszty, w tym koszty doradztwa prawnego, procesu od chwili zgłoszenia roszczenia oraz koszty zasadzonych kwot, odszkodowań. W szczególności, w razie wytoczenia przeciwko Zamawiającemu powództwa z tytułu naruszenia praw własności intelektualnej, Wykonawca wstąpi do </w:t>
      </w:r>
      <w:r>
        <w:rPr>
          <w:rFonts w:ascii="Calibri" w:eastAsia="Calibri" w:hAnsi="Calibri" w:cs="Calibri"/>
        </w:rPr>
        <w:lastRenderedPageBreak/>
        <w:t xml:space="preserve">postępowania w charakterze strony pozwanej, a w razie braku takiej możliwości wystąpi z interwencją uboczną po stronie Zamawiającego. </w:t>
      </w:r>
    </w:p>
    <w:p w14:paraId="56182DF3" w14:textId="77777777" w:rsidR="00A331DD" w:rsidRDefault="00A331DD" w:rsidP="00A331DD">
      <w:pPr>
        <w:widowControl/>
        <w:tabs>
          <w:tab w:val="left" w:pos="426"/>
        </w:tabs>
        <w:autoSpaceDE/>
        <w:jc w:val="both"/>
        <w:rPr>
          <w:rFonts w:ascii="Calibri" w:eastAsia="Calibri" w:hAnsi="Calibri" w:cs="Calibri"/>
        </w:rPr>
      </w:pPr>
      <w:r>
        <w:rPr>
          <w:rFonts w:ascii="Calibri" w:eastAsia="Calibri" w:hAnsi="Calibri" w:cs="Calibri"/>
        </w:rPr>
        <w:t xml:space="preserve">3. Wykonawca zobowiązuje się do zapewnienia we własnym zakresie i w ramach wynagrodzenia, </w:t>
      </w:r>
      <w:r>
        <w:rPr>
          <w:rFonts w:ascii="Calibri" w:eastAsia="Calibri" w:hAnsi="Calibri" w:cs="Calibri"/>
        </w:rPr>
        <w:br/>
        <w:t xml:space="preserve">o którym mowa w § 5 ust. 1. Umowy wszystkich ewentualnych pozwoleń, zgód, certyfikatów </w:t>
      </w:r>
      <w:r>
        <w:rPr>
          <w:rFonts w:ascii="Calibri" w:eastAsia="Calibri" w:hAnsi="Calibri" w:cs="Calibri"/>
          <w:spacing w:val="-16"/>
        </w:rPr>
        <w:t>wymaganych przez obowiązujące przepisy prawa w zakresie niezbędnym do prawidłowej realizacji  Umowy.</w:t>
      </w:r>
      <w:r>
        <w:rPr>
          <w:rFonts w:ascii="Calibri" w:eastAsia="Calibri" w:hAnsi="Calibri" w:cs="Calibri"/>
        </w:rPr>
        <w:t xml:space="preserve"> </w:t>
      </w:r>
    </w:p>
    <w:p w14:paraId="78A794CC" w14:textId="77777777" w:rsidR="00A331DD" w:rsidRDefault="00A331DD" w:rsidP="00A331DD">
      <w:pPr>
        <w:widowControl/>
        <w:tabs>
          <w:tab w:val="left" w:pos="426"/>
        </w:tabs>
        <w:autoSpaceDE/>
        <w:jc w:val="both"/>
        <w:rPr>
          <w:rFonts w:ascii="Calibri" w:eastAsia="Calibri" w:hAnsi="Calibri" w:cs="Calibri"/>
        </w:rPr>
      </w:pPr>
      <w:r>
        <w:rPr>
          <w:rFonts w:ascii="Calibri" w:eastAsia="Calibri" w:hAnsi="Calibri" w:cs="Calibri"/>
        </w:rPr>
        <w:t xml:space="preserve">4. Wykonawca oświadcza i gwarantuje, że w przypadku oprogramowania, którego nie jest producentem, uzyskał zgodę producenta lub podmiotu upoważnionego przez producenta, na korzystanie </w:t>
      </w:r>
      <w:r>
        <w:rPr>
          <w:rFonts w:ascii="Calibri" w:eastAsia="Calibri" w:hAnsi="Calibri" w:cs="Calibri"/>
          <w:spacing w:val="-12"/>
        </w:rPr>
        <w:t>z oprogramowania lub jego aktualizacji, w tym na przekazywanie dokumentów zawierających warunki licencji.</w:t>
      </w:r>
      <w:r>
        <w:rPr>
          <w:rFonts w:ascii="Calibri" w:eastAsia="Calibri" w:hAnsi="Calibri" w:cs="Calibri"/>
        </w:rPr>
        <w:t xml:space="preserve"> </w:t>
      </w:r>
    </w:p>
    <w:p w14:paraId="500447ED" w14:textId="77777777" w:rsidR="00A331DD" w:rsidRDefault="00A331DD" w:rsidP="00A331DD">
      <w:pPr>
        <w:widowControl/>
        <w:tabs>
          <w:tab w:val="left" w:pos="426"/>
        </w:tabs>
        <w:autoSpaceDE/>
        <w:jc w:val="both"/>
        <w:rPr>
          <w:rFonts w:ascii="Calibri" w:eastAsia="Calibri" w:hAnsi="Calibri" w:cs="Calibri"/>
        </w:rPr>
      </w:pPr>
      <w:r>
        <w:rPr>
          <w:rFonts w:ascii="Calibri" w:eastAsia="Calibri" w:hAnsi="Calibri" w:cs="Calibri"/>
        </w:rPr>
        <w:t xml:space="preserve">5. Wykonawca oświadcza, że korzystanie przez niego i przez Zamawiającego z udzielonych w ramach Umowy lub związanych z przedmiotem Umowy praw autorskich, licencji, praw własności przemysłowej i intelektualnej nie narusza przepisów prawa, prawem chronionych dóbr osobistych lub majątkowych osób trzecich ani też praw na dobrach niematerialnych, w szczególności praw autorskich, praw pokrewnych, praw rejestracji wzorów przemysłowych oraz praw ochronnych na znaki towarowe. </w:t>
      </w:r>
    </w:p>
    <w:p w14:paraId="4F4825A4" w14:textId="77777777" w:rsidR="00A331DD" w:rsidRDefault="00A331DD" w:rsidP="00A331DD">
      <w:pPr>
        <w:widowControl/>
        <w:tabs>
          <w:tab w:val="left" w:pos="426"/>
        </w:tabs>
        <w:autoSpaceDE/>
        <w:jc w:val="center"/>
        <w:rPr>
          <w:rFonts w:ascii="Calibri" w:eastAsia="Calibri" w:hAnsi="Calibri" w:cs="Calibri"/>
          <w:b/>
          <w:bCs/>
        </w:rPr>
      </w:pPr>
      <w:r>
        <w:rPr>
          <w:rFonts w:ascii="Calibri" w:eastAsia="Calibri" w:hAnsi="Calibri" w:cs="Calibri"/>
          <w:b/>
          <w:bCs/>
        </w:rPr>
        <w:t>§ 8</w:t>
      </w:r>
    </w:p>
    <w:p w14:paraId="1DD8D68D" w14:textId="77777777" w:rsidR="00A331DD" w:rsidRDefault="00A331DD" w:rsidP="00A331DD">
      <w:pPr>
        <w:widowControl/>
        <w:tabs>
          <w:tab w:val="left" w:pos="426"/>
        </w:tabs>
        <w:autoSpaceDE/>
        <w:jc w:val="center"/>
        <w:rPr>
          <w:rFonts w:ascii="Calibri" w:eastAsia="Calibri" w:hAnsi="Calibri" w:cs="Calibri"/>
          <w:b/>
          <w:bCs/>
        </w:rPr>
      </w:pPr>
      <w:r>
        <w:rPr>
          <w:rFonts w:ascii="Calibri" w:eastAsia="Calibri" w:hAnsi="Calibri" w:cs="Calibri"/>
          <w:b/>
          <w:bCs/>
        </w:rPr>
        <w:t>Licencje</w:t>
      </w:r>
    </w:p>
    <w:p w14:paraId="22ABAE20" w14:textId="77777777" w:rsidR="00A331DD" w:rsidRDefault="00A331DD" w:rsidP="00A331DD">
      <w:pPr>
        <w:widowControl/>
        <w:numPr>
          <w:ilvl w:val="0"/>
          <w:numId w:val="4"/>
        </w:numPr>
        <w:tabs>
          <w:tab w:val="left" w:pos="426"/>
        </w:tabs>
        <w:autoSpaceDE/>
        <w:jc w:val="both"/>
        <w:rPr>
          <w:rFonts w:ascii="Calibri" w:eastAsia="Calibri" w:hAnsi="Calibri" w:cs="Calibri"/>
        </w:rPr>
      </w:pPr>
      <w:r>
        <w:rPr>
          <w:rFonts w:ascii="Calibri" w:eastAsia="Calibri" w:hAnsi="Calibri" w:cs="Calibri"/>
        </w:rPr>
        <w:t xml:space="preserve">Dostarczone przez Wykonawcę licencje muszą zapewniać pełną i prawidłową realizację celu umowy, zamierzonego przez Zamawiającego.  </w:t>
      </w:r>
    </w:p>
    <w:p w14:paraId="2F43BF5E" w14:textId="77777777" w:rsidR="00A331DD" w:rsidRDefault="00A331DD" w:rsidP="00A331DD">
      <w:pPr>
        <w:widowControl/>
        <w:numPr>
          <w:ilvl w:val="0"/>
          <w:numId w:val="4"/>
        </w:numPr>
        <w:tabs>
          <w:tab w:val="left" w:pos="426"/>
        </w:tabs>
        <w:autoSpaceDE/>
        <w:spacing w:before="100" w:beforeAutospacing="1" w:after="100" w:afterAutospacing="1"/>
        <w:jc w:val="both"/>
        <w:rPr>
          <w:rFonts w:ascii="Calibri" w:eastAsia="Calibri" w:hAnsi="Calibri" w:cs="Calibri"/>
          <w:spacing w:val="-16"/>
        </w:rPr>
      </w:pPr>
      <w:r>
        <w:rPr>
          <w:rFonts w:ascii="Calibri" w:hAnsi="Calibri" w:cs="Calibri"/>
          <w:lang w:eastAsia="pl-PL"/>
        </w:rPr>
        <w:t xml:space="preserve">Wykonawca oświadcza, że dostarczone przez niego licencje, nie naruszają jakichkolwiek praw osób trzecich, zwłaszcza w zakresie własności przemysłowej, praw autorskich i praw pokrewnych oraz nieuczciwej konkurencji, i że posiada prawo do sprzedaży/udzielania licencji na oprogramowanie, które Wykonawca dostarczył i przejmuje w tym zakresie odpowiedzialność w przypadku roszczeń osób trzecich. </w:t>
      </w:r>
      <w:r>
        <w:rPr>
          <w:rFonts w:ascii="Calibri" w:eastAsia="Calibri" w:hAnsi="Calibri" w:cs="Calibri"/>
        </w:rPr>
        <w:t xml:space="preserve">Wykonawca oświadcza i gwarantuje, że jeżeli nie jest producentem oprogramowania, to uzyskał zgodę producenta lub podmiotu upoważnionego przez producenta na korzystanie z oprogramowania </w:t>
      </w:r>
      <w:r>
        <w:rPr>
          <w:rFonts w:ascii="Calibri" w:eastAsia="Calibri" w:hAnsi="Calibri" w:cs="Calibri"/>
          <w:spacing w:val="-16"/>
        </w:rPr>
        <w:t xml:space="preserve">na zasadach określonych w umowie, w tym na przekazywanie dokumentów zawierających warunki licencji. </w:t>
      </w:r>
    </w:p>
    <w:p w14:paraId="55114666" w14:textId="77777777" w:rsidR="00A331DD" w:rsidRDefault="00A331DD" w:rsidP="00A331DD">
      <w:pPr>
        <w:widowControl/>
        <w:numPr>
          <w:ilvl w:val="0"/>
          <w:numId w:val="4"/>
        </w:numPr>
        <w:tabs>
          <w:tab w:val="left" w:pos="426"/>
        </w:tabs>
        <w:autoSpaceDE/>
        <w:jc w:val="both"/>
        <w:rPr>
          <w:rFonts w:ascii="Calibri" w:eastAsia="Calibri" w:hAnsi="Calibri" w:cs="Calibri"/>
        </w:rPr>
      </w:pPr>
      <w:r>
        <w:rPr>
          <w:rFonts w:ascii="Calibri" w:eastAsia="Calibri" w:hAnsi="Calibri" w:cs="Calibri"/>
        </w:rPr>
        <w:t xml:space="preserve">Licencje na oprogramowanie, wskazane w OPZ, uprawniają do korzystania z oprogramowania przez Zamawiającego, na zasadach określonych w warunkach licencyjnych producenta.  </w:t>
      </w:r>
    </w:p>
    <w:p w14:paraId="12C69B50" w14:textId="77777777" w:rsidR="00A331DD" w:rsidRDefault="00A331DD" w:rsidP="00A331DD">
      <w:pPr>
        <w:widowControl/>
        <w:numPr>
          <w:ilvl w:val="0"/>
          <w:numId w:val="4"/>
        </w:numPr>
        <w:autoSpaceDE/>
        <w:spacing w:before="100" w:beforeAutospacing="1" w:after="100" w:afterAutospacing="1"/>
        <w:rPr>
          <w:rFonts w:ascii="Calibri" w:hAnsi="Calibri" w:cs="Calibri"/>
          <w:lang w:eastAsia="pl-PL"/>
        </w:rPr>
      </w:pPr>
      <w:r>
        <w:rPr>
          <w:rFonts w:ascii="Calibri" w:hAnsi="Calibri" w:cs="Calibri"/>
          <w:lang w:eastAsia="pl-PL"/>
        </w:rPr>
        <w:t>Wykonawca zapewnia Zamawiającemu bezterminowe prawo do korzystania z licencji na oprogramowanie, o którym mowa w OPZ na następujących polach eksploatacji:</w:t>
      </w:r>
    </w:p>
    <w:p w14:paraId="684100E3" w14:textId="77777777" w:rsidR="00A331DD" w:rsidRDefault="00A331DD" w:rsidP="00A331DD">
      <w:pPr>
        <w:widowControl/>
        <w:autoSpaceDE/>
        <w:spacing w:before="100" w:beforeAutospacing="1" w:after="100" w:afterAutospacing="1"/>
        <w:ind w:left="360"/>
        <w:rPr>
          <w:rFonts w:ascii="Calibri" w:hAnsi="Calibri" w:cs="Calibri"/>
          <w:lang w:eastAsia="pl-PL"/>
        </w:rPr>
      </w:pPr>
      <w:r>
        <w:rPr>
          <w:rFonts w:ascii="Calibri" w:hAnsi="Calibri" w:cs="Calibri"/>
          <w:lang w:eastAsia="pl-PL"/>
        </w:rPr>
        <w:t>- korzystania z oprogramowania w ramach wszystkich funkcjonalności w dowolny sposób,</w:t>
      </w:r>
    </w:p>
    <w:p w14:paraId="20CBE07B" w14:textId="77777777" w:rsidR="00A331DD" w:rsidRDefault="00A331DD" w:rsidP="00A331DD">
      <w:pPr>
        <w:widowControl/>
        <w:autoSpaceDE/>
        <w:spacing w:before="100" w:beforeAutospacing="1" w:after="100" w:afterAutospacing="1"/>
        <w:ind w:left="360"/>
        <w:rPr>
          <w:rFonts w:ascii="Calibri" w:hAnsi="Calibri" w:cs="Calibri"/>
          <w:lang w:eastAsia="pl-PL"/>
        </w:rPr>
      </w:pPr>
      <w:r>
        <w:rPr>
          <w:rFonts w:ascii="Calibri" w:hAnsi="Calibri" w:cs="Calibri"/>
          <w:lang w:eastAsia="pl-PL"/>
        </w:rPr>
        <w:t>- wprowadzanie i zapisywanie w pamięci komputerów,</w:t>
      </w:r>
    </w:p>
    <w:p w14:paraId="486F8442" w14:textId="77777777" w:rsidR="00A331DD" w:rsidRDefault="00A331DD" w:rsidP="00A331DD">
      <w:pPr>
        <w:widowControl/>
        <w:autoSpaceDE/>
        <w:spacing w:before="100" w:beforeAutospacing="1" w:after="100" w:afterAutospacing="1"/>
        <w:ind w:left="360"/>
        <w:rPr>
          <w:rFonts w:ascii="Calibri" w:hAnsi="Calibri" w:cs="Calibri"/>
          <w:lang w:eastAsia="pl-PL"/>
        </w:rPr>
      </w:pPr>
      <w:r>
        <w:rPr>
          <w:rFonts w:ascii="Calibri" w:hAnsi="Calibri" w:cs="Calibri"/>
          <w:lang w:eastAsia="pl-PL"/>
        </w:rPr>
        <w:t>- odtwarzania,</w:t>
      </w:r>
    </w:p>
    <w:p w14:paraId="7931ACF1" w14:textId="77777777" w:rsidR="00A331DD" w:rsidRDefault="00A331DD" w:rsidP="00A331DD">
      <w:pPr>
        <w:widowControl/>
        <w:autoSpaceDE/>
        <w:spacing w:before="100" w:beforeAutospacing="1" w:after="100" w:afterAutospacing="1"/>
        <w:ind w:left="360"/>
        <w:rPr>
          <w:rFonts w:ascii="Calibri" w:hAnsi="Calibri" w:cs="Calibri"/>
          <w:lang w:eastAsia="pl-PL"/>
        </w:rPr>
      </w:pPr>
      <w:r>
        <w:rPr>
          <w:rFonts w:ascii="Calibri" w:hAnsi="Calibri" w:cs="Calibri"/>
          <w:lang w:eastAsia="pl-PL"/>
        </w:rPr>
        <w:t>- utrwalania,</w:t>
      </w:r>
    </w:p>
    <w:p w14:paraId="01C49902" w14:textId="77777777" w:rsidR="00A331DD" w:rsidRDefault="00A331DD" w:rsidP="00A331DD">
      <w:pPr>
        <w:widowControl/>
        <w:autoSpaceDE/>
        <w:spacing w:before="100" w:beforeAutospacing="1" w:after="100" w:afterAutospacing="1"/>
        <w:ind w:left="360"/>
        <w:rPr>
          <w:rFonts w:ascii="Calibri" w:hAnsi="Calibri" w:cs="Calibri"/>
          <w:lang w:eastAsia="pl-PL"/>
        </w:rPr>
      </w:pPr>
      <w:r>
        <w:rPr>
          <w:rFonts w:ascii="Calibri" w:hAnsi="Calibri" w:cs="Calibri"/>
          <w:lang w:eastAsia="pl-PL"/>
        </w:rPr>
        <w:t>- przekazywania,</w:t>
      </w:r>
    </w:p>
    <w:p w14:paraId="6E2E9427" w14:textId="77777777" w:rsidR="00A331DD" w:rsidRDefault="00A331DD" w:rsidP="00A331DD">
      <w:pPr>
        <w:widowControl/>
        <w:autoSpaceDE/>
        <w:spacing w:before="100" w:beforeAutospacing="1" w:after="100" w:afterAutospacing="1"/>
        <w:ind w:left="360"/>
        <w:rPr>
          <w:rFonts w:ascii="Calibri" w:hAnsi="Calibri" w:cs="Calibri"/>
          <w:lang w:eastAsia="pl-PL"/>
        </w:rPr>
      </w:pPr>
      <w:r>
        <w:rPr>
          <w:rFonts w:ascii="Calibri" w:hAnsi="Calibri" w:cs="Calibri"/>
          <w:lang w:eastAsia="pl-PL"/>
        </w:rPr>
        <w:t>- przechowywania,</w:t>
      </w:r>
    </w:p>
    <w:p w14:paraId="0BF67F61" w14:textId="77777777" w:rsidR="00A331DD" w:rsidRDefault="00A331DD" w:rsidP="00A331DD">
      <w:pPr>
        <w:widowControl/>
        <w:autoSpaceDE/>
        <w:spacing w:before="100" w:beforeAutospacing="1" w:after="100" w:afterAutospacing="1"/>
        <w:ind w:left="360"/>
        <w:rPr>
          <w:rFonts w:ascii="Calibri" w:hAnsi="Calibri" w:cs="Calibri"/>
          <w:lang w:eastAsia="pl-PL"/>
        </w:rPr>
      </w:pPr>
      <w:r>
        <w:rPr>
          <w:rFonts w:ascii="Calibri" w:hAnsi="Calibri" w:cs="Calibri"/>
          <w:lang w:eastAsia="pl-PL"/>
        </w:rPr>
        <w:t>-wyświetlania,</w:t>
      </w:r>
    </w:p>
    <w:p w14:paraId="0A816350" w14:textId="77777777" w:rsidR="00A331DD" w:rsidRDefault="00A331DD" w:rsidP="00A331DD">
      <w:pPr>
        <w:widowControl/>
        <w:autoSpaceDE/>
        <w:spacing w:before="100" w:beforeAutospacing="1" w:after="100" w:afterAutospacing="1"/>
        <w:ind w:left="360"/>
        <w:rPr>
          <w:rFonts w:ascii="Calibri" w:hAnsi="Calibri" w:cs="Calibri"/>
          <w:lang w:eastAsia="pl-PL"/>
        </w:rPr>
      </w:pPr>
      <w:r>
        <w:rPr>
          <w:rFonts w:ascii="Calibri" w:hAnsi="Calibri" w:cs="Calibri"/>
          <w:lang w:eastAsia="pl-PL"/>
        </w:rPr>
        <w:t>- stosowania,</w:t>
      </w:r>
    </w:p>
    <w:p w14:paraId="20CBBAF2" w14:textId="77777777" w:rsidR="00A331DD" w:rsidRDefault="00A331DD" w:rsidP="00A331DD">
      <w:pPr>
        <w:widowControl/>
        <w:autoSpaceDE/>
        <w:spacing w:before="100" w:beforeAutospacing="1" w:after="100" w:afterAutospacing="1"/>
        <w:ind w:left="360"/>
        <w:rPr>
          <w:rFonts w:ascii="Calibri" w:hAnsi="Calibri" w:cs="Calibri"/>
          <w:lang w:eastAsia="pl-PL"/>
        </w:rPr>
      </w:pPr>
      <w:r>
        <w:rPr>
          <w:rFonts w:ascii="Calibri" w:hAnsi="Calibri" w:cs="Calibri"/>
          <w:lang w:eastAsia="pl-PL"/>
        </w:rPr>
        <w:t>- instalowania i deinstalowania pod warunkiem zachowania liczby udzielonych licencji,</w:t>
      </w:r>
    </w:p>
    <w:p w14:paraId="42CFA94F" w14:textId="77777777" w:rsidR="00A331DD" w:rsidRDefault="00A331DD" w:rsidP="00A331DD">
      <w:pPr>
        <w:widowControl/>
        <w:autoSpaceDE/>
        <w:spacing w:before="100" w:beforeAutospacing="1" w:after="100" w:afterAutospacing="1"/>
        <w:ind w:left="360"/>
        <w:rPr>
          <w:rFonts w:ascii="Calibri" w:hAnsi="Calibri" w:cs="Calibri"/>
          <w:lang w:eastAsia="pl-PL"/>
        </w:rPr>
      </w:pPr>
      <w:r>
        <w:rPr>
          <w:rFonts w:ascii="Calibri" w:hAnsi="Calibri" w:cs="Calibri"/>
          <w:lang w:eastAsia="pl-PL"/>
        </w:rPr>
        <w:t>- .sporządzania kopii zapasowej(kopii bezpieczeństwa) zainstalowanego oprogramowania.</w:t>
      </w:r>
    </w:p>
    <w:p w14:paraId="339F1BE9" w14:textId="77777777" w:rsidR="00A331DD" w:rsidRDefault="00A331DD" w:rsidP="00A331DD">
      <w:pPr>
        <w:widowControl/>
        <w:numPr>
          <w:ilvl w:val="0"/>
          <w:numId w:val="4"/>
        </w:numPr>
        <w:tabs>
          <w:tab w:val="left" w:pos="426"/>
        </w:tabs>
        <w:autoSpaceDE/>
        <w:spacing w:before="100" w:beforeAutospacing="1" w:after="100" w:afterAutospacing="1"/>
        <w:jc w:val="both"/>
        <w:rPr>
          <w:rFonts w:ascii="Calibri" w:eastAsia="Calibri" w:hAnsi="Calibri" w:cs="Calibri"/>
        </w:rPr>
      </w:pPr>
      <w:r>
        <w:rPr>
          <w:rFonts w:ascii="Calibri" w:hAnsi="Calibri" w:cs="Calibri"/>
          <w:lang w:eastAsia="pl-PL"/>
        </w:rPr>
        <w:t>Wykonawca oświadcza, że aktualizacja oprogramowania, nie powoduje zmian w zakresie uprawnień, w tym pól eksploatacji uzyskanych przez Zamawiającego na podstawie niniejszej umowy.</w:t>
      </w:r>
      <w:r>
        <w:rPr>
          <w:rFonts w:ascii="Calibri" w:eastAsia="Calibri" w:hAnsi="Calibri" w:cs="Calibri"/>
        </w:rPr>
        <w:t xml:space="preserve"> </w:t>
      </w:r>
    </w:p>
    <w:p w14:paraId="79FE75CF" w14:textId="77777777" w:rsidR="00A331DD" w:rsidRDefault="00A331DD" w:rsidP="00A331DD">
      <w:pPr>
        <w:widowControl/>
        <w:numPr>
          <w:ilvl w:val="0"/>
          <w:numId w:val="4"/>
        </w:numPr>
        <w:tabs>
          <w:tab w:val="left" w:pos="426"/>
        </w:tabs>
        <w:autoSpaceDE/>
        <w:spacing w:before="100" w:beforeAutospacing="1" w:after="100" w:afterAutospacing="1"/>
        <w:jc w:val="both"/>
        <w:rPr>
          <w:rFonts w:ascii="Calibri" w:eastAsia="Calibri" w:hAnsi="Calibri" w:cs="Calibri"/>
        </w:rPr>
      </w:pPr>
      <w:r>
        <w:rPr>
          <w:rFonts w:ascii="Calibri" w:eastAsia="Calibri" w:hAnsi="Calibri" w:cs="Calibri"/>
        </w:rPr>
        <w:lastRenderedPageBreak/>
        <w:t xml:space="preserve"> Wykonawca oświadcza, że licencje dostarczone w ramach Umowy zapewniają pełną realizację funkcjonalności zgodnie z wymaganiami Zamawiającego. W przypadku, gdy w trakcie trwania Umowy okaże się, że licencje nie zapewniają pełnej funkcjonalności zgodnie z wymaganiami, Wykonawca jest zobowiązany uzupełnić brakujące licencje bez dodatkowego wynagrodzenia.  </w:t>
      </w:r>
    </w:p>
    <w:p w14:paraId="31FA80EF" w14:textId="77777777" w:rsidR="00A331DD" w:rsidRDefault="00A331DD" w:rsidP="00A331DD">
      <w:pPr>
        <w:widowControl/>
        <w:tabs>
          <w:tab w:val="left" w:pos="426"/>
        </w:tabs>
        <w:autoSpaceDE/>
        <w:jc w:val="center"/>
        <w:rPr>
          <w:rFonts w:ascii="Calibri" w:eastAsia="Calibri" w:hAnsi="Calibri" w:cs="Calibri"/>
          <w:b/>
          <w:bCs/>
        </w:rPr>
      </w:pPr>
      <w:r>
        <w:rPr>
          <w:rFonts w:ascii="Calibri" w:eastAsia="Calibri" w:hAnsi="Calibri" w:cs="Calibri"/>
          <w:b/>
          <w:bCs/>
        </w:rPr>
        <w:t>§9</w:t>
      </w:r>
    </w:p>
    <w:p w14:paraId="723118AD" w14:textId="77777777" w:rsidR="00A331DD" w:rsidRDefault="00A331DD" w:rsidP="00A331DD">
      <w:pPr>
        <w:widowControl/>
        <w:tabs>
          <w:tab w:val="left" w:pos="426"/>
        </w:tabs>
        <w:autoSpaceDE/>
        <w:jc w:val="center"/>
        <w:rPr>
          <w:rFonts w:ascii="Calibri" w:eastAsia="Calibri" w:hAnsi="Calibri" w:cs="Calibri"/>
          <w:b/>
          <w:bCs/>
        </w:rPr>
      </w:pPr>
      <w:r>
        <w:rPr>
          <w:rFonts w:ascii="Calibri" w:eastAsia="Calibri" w:hAnsi="Calibri" w:cs="Calibri"/>
          <w:b/>
          <w:bCs/>
        </w:rPr>
        <w:t>Poufność informacji</w:t>
      </w:r>
    </w:p>
    <w:p w14:paraId="608CAC77" w14:textId="77777777" w:rsidR="00A331DD" w:rsidRDefault="00A331DD" w:rsidP="00A331DD">
      <w:pPr>
        <w:widowControl/>
        <w:tabs>
          <w:tab w:val="left" w:pos="426"/>
        </w:tabs>
        <w:autoSpaceDE/>
        <w:jc w:val="both"/>
        <w:rPr>
          <w:rFonts w:ascii="Calibri" w:eastAsia="Calibri" w:hAnsi="Calibri" w:cs="Calibri"/>
        </w:rPr>
      </w:pPr>
      <w:r>
        <w:rPr>
          <w:rFonts w:ascii="Calibri" w:eastAsia="Calibri" w:hAnsi="Calibri" w:cs="Calibri"/>
        </w:rPr>
        <w:t xml:space="preserve">1. Wykonawca zobowiązuje się do zachowania w poufności wszelkich informacji i danych, jakie uzyskał w związku z wykonywaniem Umowy, oraz informacji, co do których może powziąć </w:t>
      </w:r>
      <w:r>
        <w:rPr>
          <w:rFonts w:ascii="Calibri" w:eastAsia="Calibri" w:hAnsi="Calibri" w:cs="Calibri"/>
          <w:spacing w:val="-12"/>
        </w:rPr>
        <w:t>podejrzenie, iż są poufnymi informacjami albo danymi lub są jako takie traktowane przez Zamawiającego.</w:t>
      </w:r>
      <w:r>
        <w:rPr>
          <w:rFonts w:ascii="Calibri" w:eastAsia="Calibri" w:hAnsi="Calibri" w:cs="Calibri"/>
        </w:rPr>
        <w:t xml:space="preserve"> </w:t>
      </w:r>
    </w:p>
    <w:p w14:paraId="0FC148BF" w14:textId="77777777" w:rsidR="00A331DD" w:rsidRDefault="00A331DD" w:rsidP="00A331DD">
      <w:pPr>
        <w:widowControl/>
        <w:tabs>
          <w:tab w:val="left" w:pos="426"/>
        </w:tabs>
        <w:autoSpaceDE/>
        <w:jc w:val="both"/>
        <w:rPr>
          <w:rFonts w:ascii="Calibri" w:eastAsia="Calibri" w:hAnsi="Calibri" w:cs="Calibri"/>
        </w:rPr>
      </w:pPr>
      <w:r>
        <w:rPr>
          <w:rFonts w:ascii="Calibri" w:eastAsia="Calibri" w:hAnsi="Calibri" w:cs="Calibri"/>
        </w:rPr>
        <w:t xml:space="preserve">2. W przypadku jakichkolwiek wątpliwości co do charakteru danej informacji lub danych, przed ich ujawnieniem lub uczynieniem dostępną, Wykonawca zwróci się na piśmie do Zamawiającego o wskazanie, czy informację tę ma traktować jako poufną. </w:t>
      </w:r>
    </w:p>
    <w:p w14:paraId="05107000" w14:textId="77777777" w:rsidR="00A331DD" w:rsidRDefault="00A331DD" w:rsidP="00A331DD">
      <w:pPr>
        <w:widowControl/>
        <w:tabs>
          <w:tab w:val="left" w:pos="426"/>
        </w:tabs>
        <w:autoSpaceDE/>
        <w:jc w:val="both"/>
        <w:rPr>
          <w:rFonts w:ascii="Calibri" w:eastAsia="Calibri" w:hAnsi="Calibri" w:cs="Calibri"/>
        </w:rPr>
      </w:pPr>
      <w:r>
        <w:rPr>
          <w:rFonts w:ascii="Calibri" w:eastAsia="Calibri" w:hAnsi="Calibri" w:cs="Calibri"/>
        </w:rPr>
        <w:t xml:space="preserve">3. Wykonawca zobowiązuje się do ochrony przed nieuprawnionym ujawnieniem wszystkich danych i informacji uzyskanych w trakcie realizacji Umowy, w szczególności dotyczących Zamawiającego oraz jego pracowników i podmiotów z Zamawiającym współpracujących, jakie Wykonawca uzyska w toku realizacji Umowy, zarówno w czasie jej wykonywania, jak i po zrealizowaniu Umowy. </w:t>
      </w:r>
    </w:p>
    <w:p w14:paraId="62A574B5" w14:textId="77777777" w:rsidR="00A331DD" w:rsidRDefault="00A331DD" w:rsidP="00A331DD">
      <w:pPr>
        <w:widowControl/>
        <w:tabs>
          <w:tab w:val="left" w:pos="426"/>
        </w:tabs>
        <w:autoSpaceDE/>
        <w:jc w:val="center"/>
        <w:rPr>
          <w:rFonts w:ascii="Calibri" w:eastAsia="Calibri" w:hAnsi="Calibri" w:cs="Calibri"/>
          <w:b/>
          <w:bCs/>
        </w:rPr>
      </w:pPr>
      <w:r>
        <w:rPr>
          <w:rFonts w:ascii="Calibri" w:eastAsia="Calibri" w:hAnsi="Calibri" w:cs="Calibri"/>
          <w:b/>
          <w:bCs/>
        </w:rPr>
        <w:t>§10</w:t>
      </w:r>
    </w:p>
    <w:p w14:paraId="007B3340" w14:textId="77777777" w:rsidR="00A331DD" w:rsidRDefault="00A331DD" w:rsidP="00A331DD">
      <w:pPr>
        <w:widowControl/>
        <w:tabs>
          <w:tab w:val="left" w:pos="426"/>
        </w:tabs>
        <w:autoSpaceDE/>
        <w:jc w:val="center"/>
        <w:rPr>
          <w:rFonts w:ascii="Calibri" w:eastAsia="Calibri" w:hAnsi="Calibri" w:cs="Calibri"/>
          <w:b/>
          <w:bCs/>
        </w:rPr>
      </w:pPr>
      <w:r>
        <w:rPr>
          <w:rFonts w:ascii="Calibri" w:eastAsia="Calibri" w:hAnsi="Calibri" w:cs="Calibri"/>
          <w:b/>
          <w:bCs/>
        </w:rPr>
        <w:t>Kary umowne i odszkodowania</w:t>
      </w:r>
    </w:p>
    <w:p w14:paraId="1169DC85" w14:textId="77777777" w:rsidR="00A331DD" w:rsidRDefault="00A331DD" w:rsidP="00A331DD">
      <w:pPr>
        <w:widowControl/>
        <w:tabs>
          <w:tab w:val="left" w:pos="426"/>
        </w:tabs>
        <w:autoSpaceDE/>
        <w:jc w:val="both"/>
        <w:rPr>
          <w:rFonts w:ascii="Calibri" w:eastAsia="Calibri" w:hAnsi="Calibri" w:cs="Calibri"/>
          <w:spacing w:val="-16"/>
        </w:rPr>
      </w:pPr>
      <w:r>
        <w:rPr>
          <w:rFonts w:ascii="Calibri" w:eastAsia="Calibri" w:hAnsi="Calibri" w:cs="Calibri"/>
          <w:spacing w:val="-16"/>
        </w:rPr>
        <w:t xml:space="preserve">1. Wykonawca zapłaci Zamawiającemu kary umowne w okolicznościach i wysokościach ustalonych poniżej: </w:t>
      </w:r>
    </w:p>
    <w:p w14:paraId="253D8B9F" w14:textId="77777777" w:rsidR="00A331DD" w:rsidRDefault="00A331DD" w:rsidP="00A331DD">
      <w:pPr>
        <w:widowControl/>
        <w:tabs>
          <w:tab w:val="left" w:pos="426"/>
        </w:tabs>
        <w:autoSpaceDE/>
        <w:jc w:val="both"/>
        <w:rPr>
          <w:rFonts w:ascii="Calibri" w:eastAsia="Calibri" w:hAnsi="Calibri" w:cs="Calibri"/>
        </w:rPr>
      </w:pPr>
      <w:r>
        <w:rPr>
          <w:rFonts w:ascii="Calibri" w:eastAsia="Calibri" w:hAnsi="Calibri" w:cs="Calibri"/>
        </w:rPr>
        <w:t>1) w przypadku odstąpienia od umowy z powodów, za które odpowiada Wykonawca lub w przypadku odstąpienia od Umowy przez Wykonawcę z powodów leżących po jego stronie lub jej wypowiedzenia przez Wykonawcę, Wykonawca zobowiązany jest zapłacić Zamawiającemu karę umowną w wysokości 20% wynagrodzenia brutto, o którym mowa § 5 ust. 1, w przypadku częściowego odstąpienia od Umowy 20% wynagrodzenia pozostającego do zapłaty za niezrealizowaną w wyniku odstąpienia część Umowy;</w:t>
      </w:r>
    </w:p>
    <w:p w14:paraId="452225AB" w14:textId="77777777" w:rsidR="00A331DD" w:rsidRDefault="00A331DD" w:rsidP="00A331DD">
      <w:pPr>
        <w:widowControl/>
        <w:tabs>
          <w:tab w:val="left" w:pos="426"/>
        </w:tabs>
        <w:autoSpaceDE/>
        <w:jc w:val="both"/>
        <w:rPr>
          <w:rFonts w:ascii="Calibri" w:eastAsia="Calibri" w:hAnsi="Calibri" w:cs="Calibri"/>
        </w:rPr>
      </w:pPr>
      <w:r>
        <w:rPr>
          <w:rFonts w:ascii="Calibri" w:eastAsia="Calibri" w:hAnsi="Calibri" w:cs="Calibri"/>
        </w:rPr>
        <w:t>2) w przypadku zwłoki w stosunku do terminu określonego w § 3 ust. 1 Umowy – w wysokości 2 % wynagrodzenia brutto określonego w § 5 ust. 1 za każdy rozpoczęty dzień zwłoki; nie więcej niż 20% wynagrodzenia maksymalnego Wykonawcy z tytułu realizacji umowy, o którym mowa w § 5 ust. 1 Umowy;</w:t>
      </w:r>
    </w:p>
    <w:p w14:paraId="4A0BFD94" w14:textId="77777777" w:rsidR="00A331DD" w:rsidRDefault="00A331DD" w:rsidP="00A331DD">
      <w:pPr>
        <w:widowControl/>
        <w:tabs>
          <w:tab w:val="left" w:pos="426"/>
        </w:tabs>
        <w:autoSpaceDE/>
        <w:jc w:val="both"/>
        <w:rPr>
          <w:rFonts w:ascii="Calibri" w:eastAsia="Calibri" w:hAnsi="Calibri" w:cs="Calibri"/>
          <w:spacing w:val="-16"/>
        </w:rPr>
      </w:pPr>
      <w:r>
        <w:rPr>
          <w:rFonts w:ascii="Calibri" w:eastAsia="Calibri" w:hAnsi="Calibri" w:cs="Calibri"/>
        </w:rPr>
        <w:t>3) w przypadku zwłoki w stosunku do terminu określonego w § 4 ust. 1 pkt 3 Umowy – w wysokości 100 (słownie: sto) zł</w:t>
      </w:r>
      <w:r>
        <w:rPr>
          <w:rFonts w:ascii="Calibri" w:eastAsia="Calibri" w:hAnsi="Calibri" w:cs="Calibri"/>
          <w:spacing w:val="-16"/>
        </w:rPr>
        <w:t xml:space="preserve"> za każdy dzień zwłoki – kara naliczana będzie do 14 dnia zwłoki, po upływie 14 dnia zwłoki Zamawiający będzie mógł od Umowy odstąpić; </w:t>
      </w:r>
    </w:p>
    <w:p w14:paraId="490C00DD" w14:textId="77777777" w:rsidR="00A331DD" w:rsidRDefault="00A331DD" w:rsidP="00A331DD">
      <w:pPr>
        <w:widowControl/>
        <w:tabs>
          <w:tab w:val="left" w:pos="426"/>
        </w:tabs>
        <w:autoSpaceDE/>
        <w:jc w:val="both"/>
        <w:rPr>
          <w:rFonts w:ascii="Calibri" w:eastAsia="Calibri" w:hAnsi="Calibri" w:cs="Calibri"/>
        </w:rPr>
      </w:pPr>
      <w:r>
        <w:rPr>
          <w:rFonts w:ascii="Calibri" w:eastAsia="Calibri" w:hAnsi="Calibri" w:cs="Calibri"/>
        </w:rPr>
        <w:t xml:space="preserve">3) w przypadku naruszenia przez Wykonawcę zasad poufności wskazanych w Umowie, w tym w § 9 Umowy - w wysokości 10 000,00 zł za każdy przypadek takiego naruszenia; </w:t>
      </w:r>
    </w:p>
    <w:p w14:paraId="6C89FFEA" w14:textId="77777777" w:rsidR="00A331DD" w:rsidRDefault="00A331DD" w:rsidP="00A331DD">
      <w:pPr>
        <w:widowControl/>
        <w:tabs>
          <w:tab w:val="left" w:pos="426"/>
        </w:tabs>
        <w:autoSpaceDE/>
        <w:jc w:val="both"/>
        <w:rPr>
          <w:rFonts w:ascii="Calibri" w:eastAsia="Calibri" w:hAnsi="Calibri" w:cs="Calibri"/>
        </w:rPr>
      </w:pPr>
      <w:r>
        <w:rPr>
          <w:rFonts w:ascii="Calibri" w:eastAsia="Calibri" w:hAnsi="Calibri" w:cs="Calibri"/>
        </w:rPr>
        <w:t>3. Kary umowne, o których mowa w Umowie mogą podlegać sumowaniu.</w:t>
      </w:r>
    </w:p>
    <w:p w14:paraId="052BA7DA" w14:textId="77777777" w:rsidR="00A331DD" w:rsidRDefault="00A331DD" w:rsidP="00A331DD">
      <w:pPr>
        <w:widowControl/>
        <w:tabs>
          <w:tab w:val="left" w:pos="426"/>
        </w:tabs>
        <w:autoSpaceDE/>
        <w:jc w:val="both"/>
        <w:rPr>
          <w:rFonts w:ascii="Calibri" w:eastAsia="Calibri" w:hAnsi="Calibri" w:cs="Calibri"/>
        </w:rPr>
      </w:pPr>
      <w:r>
        <w:rPr>
          <w:rFonts w:ascii="Calibri" w:eastAsia="Calibri" w:hAnsi="Calibri" w:cs="Calibri"/>
        </w:rPr>
        <w:t xml:space="preserve">4. Zamawiający może dochodzić odszkodowania przewyższającego wysokość kar umownych, na zasadach ogólnych uregulowanych w Kodeksie cywilnym. </w:t>
      </w:r>
    </w:p>
    <w:p w14:paraId="76D302C6" w14:textId="77777777" w:rsidR="00A331DD" w:rsidRDefault="00A331DD" w:rsidP="00A331DD">
      <w:pPr>
        <w:widowControl/>
        <w:tabs>
          <w:tab w:val="left" w:pos="426"/>
        </w:tabs>
        <w:autoSpaceDE/>
        <w:jc w:val="both"/>
        <w:rPr>
          <w:rFonts w:ascii="Calibri" w:eastAsia="Calibri" w:hAnsi="Calibri" w:cs="Calibri"/>
        </w:rPr>
      </w:pPr>
      <w:r>
        <w:rPr>
          <w:rFonts w:ascii="Calibri" w:eastAsia="Calibri" w:hAnsi="Calibri" w:cs="Calibri"/>
        </w:rPr>
        <w:t>5. Zamawiający ma prawo do potrącania kar umownych z należnego Wykonawcy wynagrodzenia (o ile właściwe w dniu potrącenia przepisy nie stanowią inaczej), bez potrzeby uzyskania odrębnej zgody Wykonawcy. Zamawiający prześle Wykonawcy wyliczenie kar umownych wraz z notą obciążeniową.</w:t>
      </w:r>
    </w:p>
    <w:p w14:paraId="181E690F" w14:textId="77777777" w:rsidR="00A331DD" w:rsidRDefault="00A331DD" w:rsidP="00A331DD">
      <w:pPr>
        <w:widowControl/>
        <w:tabs>
          <w:tab w:val="left" w:pos="426"/>
        </w:tabs>
        <w:autoSpaceDE/>
        <w:jc w:val="both"/>
        <w:rPr>
          <w:rFonts w:ascii="Calibri" w:eastAsia="Calibri" w:hAnsi="Calibri" w:cs="Calibri"/>
        </w:rPr>
      </w:pPr>
      <w:r>
        <w:rPr>
          <w:rFonts w:ascii="Calibri" w:eastAsia="Calibri" w:hAnsi="Calibri" w:cs="Calibri"/>
        </w:rPr>
        <w:t xml:space="preserve">6. Wykonawca ponosi pełną i nieograniczoną odpowiedzialność za szkody wyrządzone Zamawiającemu przy wykonywaniu lub w związku z wykonywaniem Umowy, w tym za działania i zaniechania osób, którymi Wykonawca będzie się posługiwał przy wykonywaniu Umowy. </w:t>
      </w:r>
    </w:p>
    <w:p w14:paraId="61B11321" w14:textId="77777777" w:rsidR="00A331DD" w:rsidRDefault="00A331DD" w:rsidP="00A331DD">
      <w:pPr>
        <w:widowControl/>
        <w:tabs>
          <w:tab w:val="left" w:pos="426"/>
        </w:tabs>
        <w:autoSpaceDE/>
        <w:jc w:val="both"/>
        <w:rPr>
          <w:rFonts w:ascii="Calibri" w:eastAsia="Calibri" w:hAnsi="Calibri" w:cs="Calibri"/>
        </w:rPr>
      </w:pPr>
      <w:r>
        <w:rPr>
          <w:rFonts w:ascii="Calibri" w:eastAsia="Calibri" w:hAnsi="Calibri" w:cs="Calibri"/>
        </w:rPr>
        <w:t>7. Kary umowne mogą być naliczane do wysokości wynagrodzenia brutto określonego w § 5 ust. 1.</w:t>
      </w:r>
    </w:p>
    <w:p w14:paraId="6137B90B" w14:textId="77777777" w:rsidR="00A331DD" w:rsidRDefault="00A331DD" w:rsidP="00A331DD">
      <w:pPr>
        <w:widowControl/>
        <w:tabs>
          <w:tab w:val="left" w:pos="426"/>
        </w:tabs>
        <w:autoSpaceDE/>
        <w:jc w:val="center"/>
        <w:rPr>
          <w:rFonts w:ascii="Calibri" w:eastAsia="Calibri" w:hAnsi="Calibri" w:cs="Calibri"/>
          <w:b/>
          <w:bCs/>
        </w:rPr>
      </w:pPr>
      <w:r>
        <w:rPr>
          <w:rFonts w:ascii="Calibri" w:eastAsia="Calibri" w:hAnsi="Calibri" w:cs="Calibri"/>
          <w:b/>
          <w:bCs/>
        </w:rPr>
        <w:t>§ 11</w:t>
      </w:r>
    </w:p>
    <w:p w14:paraId="31C2D5F4" w14:textId="77777777" w:rsidR="00A331DD" w:rsidRDefault="00A331DD" w:rsidP="00A331DD">
      <w:pPr>
        <w:widowControl/>
        <w:tabs>
          <w:tab w:val="left" w:pos="426"/>
        </w:tabs>
        <w:autoSpaceDE/>
        <w:jc w:val="center"/>
        <w:rPr>
          <w:rFonts w:ascii="Calibri" w:eastAsia="Calibri" w:hAnsi="Calibri" w:cs="Calibri"/>
          <w:b/>
          <w:bCs/>
        </w:rPr>
      </w:pPr>
      <w:r>
        <w:rPr>
          <w:rFonts w:ascii="Calibri" w:eastAsia="Calibri" w:hAnsi="Calibri" w:cs="Calibri"/>
          <w:b/>
          <w:bCs/>
        </w:rPr>
        <w:t>Rozwiązanie Umowy</w:t>
      </w:r>
    </w:p>
    <w:p w14:paraId="1A96CE41" w14:textId="77777777" w:rsidR="00A331DD" w:rsidRDefault="00A331DD" w:rsidP="00A331DD">
      <w:pPr>
        <w:widowControl/>
        <w:numPr>
          <w:ilvl w:val="0"/>
          <w:numId w:val="5"/>
        </w:numPr>
        <w:autoSpaceDE/>
        <w:ind w:left="0"/>
        <w:jc w:val="both"/>
        <w:rPr>
          <w:rFonts w:ascii="Calibri" w:eastAsia="Calibri" w:hAnsi="Calibri" w:cs="Calibri"/>
        </w:rPr>
      </w:pPr>
      <w:r>
        <w:rPr>
          <w:rFonts w:ascii="Calibri" w:eastAsia="Calibri" w:hAnsi="Calibri" w:cs="Calibri"/>
        </w:rPr>
        <w:t>Zamawiający może odstąpić od części lub całości umowy ze skutkiem natychmiastowym bez konieczności dodatkowego wezwania (z wyjątkiem sytuacji opisanej w pkt 3) i bez konieczności wypłaty odszkodowania, gdy:</w:t>
      </w:r>
    </w:p>
    <w:p w14:paraId="26735A92" w14:textId="77777777" w:rsidR="00A331DD" w:rsidRDefault="00A331DD" w:rsidP="00A331DD">
      <w:pPr>
        <w:widowControl/>
        <w:numPr>
          <w:ilvl w:val="0"/>
          <w:numId w:val="6"/>
        </w:numPr>
        <w:autoSpaceDE/>
        <w:ind w:left="426" w:hanging="426"/>
        <w:jc w:val="both"/>
        <w:rPr>
          <w:rFonts w:ascii="Calibri" w:eastAsia="Calibri" w:hAnsi="Calibri" w:cs="Calibri"/>
        </w:rPr>
      </w:pPr>
      <w:r>
        <w:rPr>
          <w:rFonts w:ascii="Calibri" w:eastAsia="Calibri" w:hAnsi="Calibri" w:cs="Calibri"/>
        </w:rPr>
        <w:t>Wykonawca zleca, bez zgody Zamawiającego wykonanie umowy lub jej części osobie trzeciej, o ile nie wskazał tego faktu w ofercie;</w:t>
      </w:r>
    </w:p>
    <w:p w14:paraId="32666D67" w14:textId="77777777" w:rsidR="00A331DD" w:rsidRDefault="00A331DD" w:rsidP="00A331DD">
      <w:pPr>
        <w:widowControl/>
        <w:numPr>
          <w:ilvl w:val="0"/>
          <w:numId w:val="6"/>
        </w:numPr>
        <w:autoSpaceDE/>
        <w:ind w:left="426" w:hanging="426"/>
        <w:jc w:val="both"/>
        <w:rPr>
          <w:rFonts w:ascii="Calibri" w:eastAsia="Calibri" w:hAnsi="Calibri" w:cs="Calibri"/>
          <w:b/>
          <w:bCs/>
        </w:rPr>
      </w:pPr>
      <w:r>
        <w:rPr>
          <w:rFonts w:ascii="Calibri" w:eastAsia="Calibri" w:hAnsi="Calibri" w:cs="Calibri"/>
          <w:b/>
          <w:bCs/>
        </w:rPr>
        <w:t>dostawa nie nastąpi w ciągu 5 dni od dnia podpisania umowy;</w:t>
      </w:r>
    </w:p>
    <w:p w14:paraId="1E7FE482" w14:textId="77777777" w:rsidR="00A331DD" w:rsidRDefault="00A331DD" w:rsidP="00A331DD">
      <w:pPr>
        <w:widowControl/>
        <w:numPr>
          <w:ilvl w:val="0"/>
          <w:numId w:val="6"/>
        </w:numPr>
        <w:autoSpaceDE/>
        <w:ind w:left="426" w:hanging="426"/>
        <w:jc w:val="both"/>
        <w:rPr>
          <w:rFonts w:ascii="Calibri" w:eastAsia="Calibri" w:hAnsi="Calibri" w:cs="Calibri"/>
        </w:rPr>
      </w:pPr>
      <w:r>
        <w:rPr>
          <w:rFonts w:ascii="Calibri" w:eastAsia="Calibri" w:hAnsi="Calibri" w:cs="Calibri"/>
        </w:rPr>
        <w:t xml:space="preserve">Wykonawca nienależycie wykonuje umowę, w szczególności nie stosuje się do uwag Zamawiającego lub narusza postanowienia umowy i po upływie 3 dnia roboczego od wezwania przez Zamawiającego </w:t>
      </w:r>
      <w:r>
        <w:rPr>
          <w:rFonts w:ascii="Calibri" w:eastAsia="Calibri" w:hAnsi="Calibri" w:cs="Calibri"/>
        </w:rPr>
        <w:lastRenderedPageBreak/>
        <w:t>do zaniechania przez Wykonawcę naruszeń zapisów umowy i usunięcia ewentualnych skutków naruszeń, Wykonawca nie zastosuje się do wezwania;</w:t>
      </w:r>
    </w:p>
    <w:p w14:paraId="2B6E0BC5" w14:textId="77777777" w:rsidR="00A331DD" w:rsidRDefault="00A331DD" w:rsidP="00A331DD">
      <w:pPr>
        <w:widowControl/>
        <w:numPr>
          <w:ilvl w:val="0"/>
          <w:numId w:val="6"/>
        </w:numPr>
        <w:autoSpaceDE/>
        <w:ind w:left="426" w:hanging="426"/>
        <w:jc w:val="both"/>
        <w:rPr>
          <w:rFonts w:ascii="Calibri" w:eastAsia="Calibri" w:hAnsi="Calibri" w:cs="Calibri"/>
        </w:rPr>
      </w:pPr>
      <w:r>
        <w:rPr>
          <w:rFonts w:ascii="Calibri" w:eastAsia="Calibri" w:hAnsi="Calibri" w:cs="Calibri"/>
        </w:rPr>
        <w:t>w przypadku określonym w § 10 ust. 1 pkt 3;</w:t>
      </w:r>
    </w:p>
    <w:p w14:paraId="37C6556A" w14:textId="77777777" w:rsidR="00A331DD" w:rsidRDefault="00A331DD" w:rsidP="00A331DD">
      <w:pPr>
        <w:widowControl/>
        <w:numPr>
          <w:ilvl w:val="0"/>
          <w:numId w:val="6"/>
        </w:numPr>
        <w:autoSpaceDE/>
        <w:ind w:left="426" w:hanging="426"/>
        <w:jc w:val="both"/>
        <w:rPr>
          <w:rFonts w:ascii="Calibri" w:eastAsia="Calibri" w:hAnsi="Calibri" w:cs="Calibri"/>
          <w:spacing w:val="-12"/>
        </w:rPr>
      </w:pPr>
      <w:r>
        <w:rPr>
          <w:rFonts w:ascii="Calibri" w:eastAsia="Calibri" w:hAnsi="Calibri" w:cs="Calibri"/>
          <w:spacing w:val="-12"/>
        </w:rPr>
        <w:t>20% dostarczonego przedmiotu zamówienia nie spełnia wymogów, co zostało wskazane w protokole odbioru końcowego.</w:t>
      </w:r>
    </w:p>
    <w:p w14:paraId="4EC79CF9" w14:textId="77777777" w:rsidR="00A331DD" w:rsidRDefault="00A331DD" w:rsidP="00A331DD">
      <w:pPr>
        <w:widowControl/>
        <w:numPr>
          <w:ilvl w:val="0"/>
          <w:numId w:val="5"/>
        </w:numPr>
        <w:autoSpaceDE/>
        <w:ind w:left="0"/>
        <w:jc w:val="both"/>
        <w:rPr>
          <w:rFonts w:ascii="Calibri" w:eastAsia="Calibri" w:hAnsi="Calibri" w:cs="Calibri"/>
        </w:rPr>
      </w:pPr>
      <w:r>
        <w:rPr>
          <w:rFonts w:ascii="Calibri" w:eastAsia="Calibri" w:hAnsi="Calibri" w:cs="Calibri"/>
        </w:rPr>
        <w:t>Zamawiający będzie mógł odstąpić od umowy w razie zaistnienia istotnej zmiany okoliczności powodującej, że wykonanie umowy nie leży w interesie publicznym, czego nie można było przewidzieć w chwili zawarcia umowy. W tym przypadku Wykonawca może żądać wyłącznie wynagrodzenia należnego z tytułu wykonania części umowy.</w:t>
      </w:r>
    </w:p>
    <w:p w14:paraId="5ADDD1A6" w14:textId="77777777" w:rsidR="00A331DD" w:rsidRDefault="00A331DD" w:rsidP="00A331DD">
      <w:pPr>
        <w:widowControl/>
        <w:numPr>
          <w:ilvl w:val="0"/>
          <w:numId w:val="5"/>
        </w:numPr>
        <w:autoSpaceDE/>
        <w:ind w:left="0"/>
        <w:jc w:val="both"/>
        <w:rPr>
          <w:rFonts w:ascii="Calibri" w:eastAsia="Calibri" w:hAnsi="Calibri" w:cs="Calibri"/>
        </w:rPr>
      </w:pPr>
      <w:r>
        <w:rPr>
          <w:rFonts w:ascii="Calibri" w:eastAsia="Calibri" w:hAnsi="Calibri" w:cs="Calibri"/>
        </w:rPr>
        <w:t>Częściowe odstąpienie od Umowy wywołuje skutki na przyszłość.</w:t>
      </w:r>
    </w:p>
    <w:p w14:paraId="0AC0BB4E" w14:textId="77777777" w:rsidR="00A331DD" w:rsidRDefault="00A331DD" w:rsidP="00A331DD">
      <w:pPr>
        <w:widowControl/>
        <w:numPr>
          <w:ilvl w:val="0"/>
          <w:numId w:val="5"/>
        </w:numPr>
        <w:autoSpaceDE/>
        <w:ind w:left="0"/>
        <w:jc w:val="both"/>
        <w:rPr>
          <w:rFonts w:ascii="Calibri" w:eastAsia="Calibri" w:hAnsi="Calibri" w:cs="Calibri"/>
          <w:color w:val="000000"/>
        </w:rPr>
      </w:pPr>
      <w:r>
        <w:rPr>
          <w:rFonts w:ascii="Calibri" w:eastAsia="Calibri" w:hAnsi="Calibri" w:cs="Calibri"/>
          <w:color w:val="000000"/>
        </w:rPr>
        <w:t>Umowne prawo odstąpienia Zamawiający może wykonać w terminie 30 dni od powzięcia wiadomości o wskazanych w umowie okolicznościach uzasadniających odstąpienie.  </w:t>
      </w:r>
    </w:p>
    <w:p w14:paraId="1EDE4554" w14:textId="77777777" w:rsidR="00A331DD" w:rsidRDefault="00A331DD" w:rsidP="00A331DD">
      <w:pPr>
        <w:widowControl/>
        <w:numPr>
          <w:ilvl w:val="0"/>
          <w:numId w:val="5"/>
        </w:numPr>
        <w:autoSpaceDE/>
        <w:ind w:left="0"/>
        <w:jc w:val="both"/>
        <w:rPr>
          <w:rFonts w:ascii="Calibri" w:eastAsia="Calibri" w:hAnsi="Calibri" w:cs="Calibri"/>
          <w:spacing w:val="-12"/>
        </w:rPr>
      </w:pPr>
      <w:r>
        <w:rPr>
          <w:rFonts w:ascii="Calibri" w:eastAsia="Calibri" w:hAnsi="Calibri" w:cs="Calibri"/>
          <w:spacing w:val="-12"/>
        </w:rPr>
        <w:t>Odstąpienie od umowy następuje w formie pisemnej pod rygorem nieważności i wymaga uzasadnienia.</w:t>
      </w:r>
    </w:p>
    <w:p w14:paraId="50165E83" w14:textId="77777777" w:rsidR="00A331DD" w:rsidRDefault="00A331DD" w:rsidP="00A331DD">
      <w:pPr>
        <w:widowControl/>
        <w:numPr>
          <w:ilvl w:val="0"/>
          <w:numId w:val="5"/>
        </w:numPr>
        <w:autoSpaceDE/>
        <w:ind w:left="0"/>
        <w:jc w:val="both"/>
        <w:rPr>
          <w:rFonts w:ascii="Calibri" w:eastAsia="Calibri" w:hAnsi="Calibri" w:cs="Calibri"/>
        </w:rPr>
      </w:pPr>
      <w:r>
        <w:rPr>
          <w:rFonts w:ascii="Calibri" w:eastAsia="Calibri" w:hAnsi="Calibri" w:cs="Calibri"/>
        </w:rPr>
        <w:t>W przypadku odstąpienia od umowy przez Zamawiającego w sytuacjach, o których mowa w ust. 2 niniejszego paragrafu:</w:t>
      </w:r>
    </w:p>
    <w:p w14:paraId="0534ADDF" w14:textId="77777777" w:rsidR="00A331DD" w:rsidRDefault="00A331DD" w:rsidP="00A331DD">
      <w:pPr>
        <w:widowControl/>
        <w:numPr>
          <w:ilvl w:val="0"/>
          <w:numId w:val="7"/>
        </w:numPr>
        <w:tabs>
          <w:tab w:val="left" w:pos="426"/>
        </w:tabs>
        <w:autoSpaceDE/>
        <w:ind w:left="426"/>
        <w:jc w:val="both"/>
        <w:rPr>
          <w:rFonts w:ascii="Calibri" w:eastAsia="Calibri" w:hAnsi="Calibri" w:cs="Calibri"/>
        </w:rPr>
      </w:pPr>
      <w:r>
        <w:rPr>
          <w:rFonts w:ascii="Calibri" w:eastAsia="Calibri" w:hAnsi="Calibri" w:cs="Calibri"/>
        </w:rPr>
        <w:t>Strony zobowiązują się w terminie 3 dni od dnia odstąpienia do sporządzenia protokołu, który będzie stwierdzał stan realizacji umowy do dnia odstąpienia od umowy;</w:t>
      </w:r>
    </w:p>
    <w:p w14:paraId="50FEF52A" w14:textId="77777777" w:rsidR="00A331DD" w:rsidRDefault="00A331DD" w:rsidP="00A331DD">
      <w:pPr>
        <w:widowControl/>
        <w:numPr>
          <w:ilvl w:val="0"/>
          <w:numId w:val="7"/>
        </w:numPr>
        <w:tabs>
          <w:tab w:val="left" w:pos="426"/>
        </w:tabs>
        <w:autoSpaceDE/>
        <w:ind w:left="426"/>
        <w:jc w:val="both"/>
        <w:rPr>
          <w:rFonts w:ascii="Calibri" w:eastAsia="Calibri" w:hAnsi="Calibri" w:cs="Calibri"/>
        </w:rPr>
      </w:pPr>
      <w:r>
        <w:rPr>
          <w:rFonts w:ascii="Calibri" w:eastAsia="Calibri" w:hAnsi="Calibri" w:cs="Calibri"/>
        </w:rPr>
        <w:t>wysokość wynagrodzenia należna Wykonawcy zostanie ustalona proporcjonalnie na podstawie stwierdzonego protokołem zakresu wykonanego przedmiotu zamówienia zaakceptowanego przez Zamawiającego bez zastrzeżeń do dnia odstąpienia od umowy, o ile wykonany zakres umowy będzie miał dla Zamawiającego znaczenie;</w:t>
      </w:r>
    </w:p>
    <w:p w14:paraId="60102C17" w14:textId="77777777" w:rsidR="00A331DD" w:rsidRDefault="00A331DD" w:rsidP="00A331DD">
      <w:pPr>
        <w:widowControl/>
        <w:numPr>
          <w:ilvl w:val="0"/>
          <w:numId w:val="5"/>
        </w:numPr>
        <w:tabs>
          <w:tab w:val="left" w:pos="426"/>
        </w:tabs>
        <w:autoSpaceDE/>
        <w:ind w:left="426"/>
        <w:jc w:val="both"/>
        <w:rPr>
          <w:rFonts w:ascii="Calibri" w:eastAsia="Calibri" w:hAnsi="Calibri" w:cs="Calibri"/>
        </w:rPr>
      </w:pPr>
      <w:r>
        <w:rPr>
          <w:rFonts w:ascii="Calibri" w:eastAsia="Calibri" w:hAnsi="Calibri" w:cs="Calibri"/>
        </w:rPr>
        <w:t xml:space="preserve">Uprawnienie z licencji na korzystanie z oprogramowania Zamawiający nabywa z chwilą jego odbioru, dokonanego przez Zamawiającego zgodnie Umową. </w:t>
      </w:r>
    </w:p>
    <w:p w14:paraId="67785468" w14:textId="77777777" w:rsidR="00A331DD" w:rsidRDefault="00A331DD" w:rsidP="00A331DD">
      <w:pPr>
        <w:widowControl/>
        <w:tabs>
          <w:tab w:val="left" w:pos="426"/>
        </w:tabs>
        <w:autoSpaceDE/>
        <w:jc w:val="center"/>
        <w:rPr>
          <w:rFonts w:ascii="Calibri" w:eastAsia="Calibri" w:hAnsi="Calibri" w:cs="Calibri"/>
          <w:b/>
          <w:bCs/>
        </w:rPr>
      </w:pPr>
      <w:r>
        <w:rPr>
          <w:rFonts w:ascii="Calibri" w:eastAsia="Calibri" w:hAnsi="Calibri" w:cs="Calibri"/>
          <w:b/>
          <w:bCs/>
        </w:rPr>
        <w:t>§ 12</w:t>
      </w:r>
    </w:p>
    <w:p w14:paraId="0E4B02C2" w14:textId="77777777" w:rsidR="00A331DD" w:rsidRDefault="00A331DD" w:rsidP="00A331DD">
      <w:pPr>
        <w:widowControl/>
        <w:tabs>
          <w:tab w:val="left" w:pos="426"/>
        </w:tabs>
        <w:autoSpaceDE/>
        <w:jc w:val="center"/>
        <w:rPr>
          <w:rFonts w:ascii="Calibri" w:eastAsia="Calibri" w:hAnsi="Calibri" w:cs="Calibri"/>
          <w:b/>
          <w:bCs/>
        </w:rPr>
      </w:pPr>
      <w:r>
        <w:rPr>
          <w:rFonts w:ascii="Calibri" w:eastAsia="Calibri" w:hAnsi="Calibri" w:cs="Calibri"/>
          <w:b/>
          <w:bCs/>
        </w:rPr>
        <w:t>Zmiany Umowy</w:t>
      </w:r>
    </w:p>
    <w:p w14:paraId="6EB5924F" w14:textId="77777777" w:rsidR="00A331DD" w:rsidRDefault="00A331DD" w:rsidP="00A331DD">
      <w:pPr>
        <w:widowControl/>
        <w:numPr>
          <w:ilvl w:val="0"/>
          <w:numId w:val="8"/>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Na podstawie art. 455 ust. 1 ustawy - Prawo zamówień publicznych Zamawiający przewiduje możliwość dokonania następujących zmian niniejszej umowy w przypadku, gdy produkt stanowiący przedmiot oferty został wycofany z rynku, lub zaprzestano jego produkcji, co wynika z przedstawionego przez Wykonawcę oświadczenia podpisanego przez producenta lub dystrybutora, a zaproponowany przez Wykonawcę w jego miejsce produkt posiada nie gorsze cechy, parametry i funkcjonalności niż produkt będący przedmiotem oferty, w zakresie parametrów cech, funkcjonalności wymaganych w opisie przedmiotu zamówienia, oraz w zakresie pozostałych parametrów zmiana jest korzystna dla Zamawiającego. Warunki dostaw, świadczenia usług w tym gwarancyjnych pozostają bez zmian z zastrzeżeniem postanowień niniejszego paragrafu. Wynagrodzenie Wykonawcy nie może zostać zwiększone.</w:t>
      </w:r>
    </w:p>
    <w:p w14:paraId="46BAC5A1" w14:textId="77777777" w:rsidR="00A331DD" w:rsidRDefault="00A331DD" w:rsidP="00A331DD">
      <w:pPr>
        <w:widowControl/>
        <w:numPr>
          <w:ilvl w:val="0"/>
          <w:numId w:val="8"/>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 xml:space="preserve">Zmiana umowy, o których mowa powyżej może być wprowadzona w następującym trybie: </w:t>
      </w:r>
    </w:p>
    <w:p w14:paraId="063C7EBE" w14:textId="77777777" w:rsidR="00A331DD" w:rsidRDefault="00A331DD" w:rsidP="00A331DD">
      <w:pPr>
        <w:widowControl/>
        <w:numPr>
          <w:ilvl w:val="0"/>
          <w:numId w:val="9"/>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W przypadku wystąpienia okoliczności, o których mowa w ust. 1, Wykonawca zwróci się do Zamawiającego z wnioskiem o dokonanie zmiany umowy, zawierającym stosowne uzasadnienie. Wniosek winien być złożony w formie pisemnej, niezwłocznie;</w:t>
      </w:r>
    </w:p>
    <w:p w14:paraId="59D6FCEA" w14:textId="77777777" w:rsidR="00A331DD" w:rsidRDefault="00A331DD" w:rsidP="00A331DD">
      <w:pPr>
        <w:widowControl/>
        <w:numPr>
          <w:ilvl w:val="0"/>
          <w:numId w:val="9"/>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Zamawiający po zapoznaniu się z uzasadnieniem i przy uwzględnieniu okoliczności sprawy dokona oceny zasadności zmiany umowy;</w:t>
      </w:r>
    </w:p>
    <w:p w14:paraId="27B17833" w14:textId="77777777" w:rsidR="00A331DD" w:rsidRDefault="00A331DD" w:rsidP="00A331DD">
      <w:pPr>
        <w:widowControl/>
        <w:numPr>
          <w:ilvl w:val="0"/>
          <w:numId w:val="9"/>
        </w:numPr>
        <w:tabs>
          <w:tab w:val="left" w:pos="284"/>
          <w:tab w:val="left" w:pos="426"/>
        </w:tabs>
        <w:autoSpaceDE/>
        <w:adjustRightInd w:val="0"/>
        <w:ind w:left="0" w:firstLine="0"/>
        <w:jc w:val="both"/>
        <w:rPr>
          <w:rFonts w:ascii="Calibri" w:hAnsi="Calibri" w:cs="Calibri"/>
          <w:lang w:eastAsia="pl-PL"/>
        </w:rPr>
      </w:pPr>
      <w:r>
        <w:rPr>
          <w:rFonts w:ascii="Calibri" w:hAnsi="Calibri" w:cs="Calibri"/>
          <w:lang w:eastAsia="pl-PL"/>
        </w:rPr>
        <w:t xml:space="preserve">Wszelkie zmiany umowy wymagają formy pisemnej i mogą być wprowadzone po przeprowadzeniu stosownych negocjacji. </w:t>
      </w:r>
    </w:p>
    <w:p w14:paraId="5E5CF22D" w14:textId="77777777" w:rsidR="00A331DD" w:rsidRDefault="00A331DD" w:rsidP="00A331DD">
      <w:pPr>
        <w:widowControl/>
        <w:numPr>
          <w:ilvl w:val="0"/>
          <w:numId w:val="8"/>
        </w:numPr>
        <w:tabs>
          <w:tab w:val="left" w:pos="426"/>
        </w:tabs>
        <w:autoSpaceDE/>
        <w:ind w:left="0" w:firstLine="0"/>
        <w:jc w:val="both"/>
        <w:rPr>
          <w:rFonts w:ascii="Calibri" w:hAnsi="Calibri" w:cs="Calibri"/>
          <w:lang w:eastAsia="pl-PL"/>
        </w:rPr>
      </w:pPr>
      <w:r>
        <w:rPr>
          <w:rFonts w:ascii="Calibri" w:hAnsi="Calibri" w:cs="Calibri"/>
          <w:lang w:eastAsia="pl-PL"/>
        </w:rPr>
        <w:t xml:space="preserve">Z wnioskiem o dokonanie zmiany przewidzianej w ust. 2 pkt. 1 może wystąpić również Zamawiający. Postanowienia ust. 2 pkt 3) stosuje się odpowiednio. </w:t>
      </w:r>
    </w:p>
    <w:p w14:paraId="2EC38449" w14:textId="77777777" w:rsidR="00A331DD" w:rsidRDefault="00A331DD" w:rsidP="00A331DD">
      <w:pPr>
        <w:widowControl/>
        <w:tabs>
          <w:tab w:val="left" w:pos="426"/>
        </w:tabs>
        <w:autoSpaceDE/>
        <w:jc w:val="center"/>
        <w:rPr>
          <w:rFonts w:ascii="Calibri" w:eastAsia="Calibri" w:hAnsi="Calibri" w:cs="Calibri"/>
          <w:b/>
          <w:bCs/>
        </w:rPr>
      </w:pPr>
      <w:r>
        <w:rPr>
          <w:rFonts w:ascii="Calibri" w:eastAsia="Calibri" w:hAnsi="Calibri" w:cs="Calibri"/>
          <w:b/>
          <w:bCs/>
        </w:rPr>
        <w:t>§13</w:t>
      </w:r>
    </w:p>
    <w:p w14:paraId="1DB6B97E" w14:textId="77777777" w:rsidR="00A331DD" w:rsidRDefault="00A331DD" w:rsidP="00A331DD">
      <w:pPr>
        <w:widowControl/>
        <w:tabs>
          <w:tab w:val="left" w:pos="426"/>
        </w:tabs>
        <w:autoSpaceDE/>
        <w:jc w:val="center"/>
        <w:rPr>
          <w:rFonts w:ascii="Calibri" w:eastAsia="Calibri" w:hAnsi="Calibri" w:cs="Calibri"/>
          <w:b/>
          <w:bCs/>
        </w:rPr>
      </w:pPr>
      <w:r>
        <w:rPr>
          <w:rFonts w:ascii="Calibri" w:eastAsia="Calibri" w:hAnsi="Calibri" w:cs="Calibri"/>
          <w:b/>
          <w:bCs/>
        </w:rPr>
        <w:t>Przedstawiciele Stron</w:t>
      </w:r>
    </w:p>
    <w:p w14:paraId="05F6C981" w14:textId="77777777" w:rsidR="00A331DD" w:rsidRDefault="00A331DD" w:rsidP="00A331DD">
      <w:pPr>
        <w:widowControl/>
        <w:tabs>
          <w:tab w:val="left" w:pos="284"/>
          <w:tab w:val="left" w:pos="426"/>
        </w:tabs>
        <w:adjustRightInd w:val="0"/>
        <w:jc w:val="both"/>
        <w:rPr>
          <w:rFonts w:ascii="Calibri" w:eastAsia="Calibri" w:hAnsi="Calibri" w:cs="Calibri"/>
        </w:rPr>
      </w:pPr>
      <w:r>
        <w:rPr>
          <w:rFonts w:ascii="Calibri" w:eastAsia="Calibri" w:hAnsi="Calibri" w:cs="Calibri"/>
        </w:rPr>
        <w:t xml:space="preserve">1. Przedstawicielem ze strony Zamawiającego w zakresie realizacji obowiązków umownych jest: </w:t>
      </w:r>
      <w:r>
        <w:rPr>
          <w:rFonts w:ascii="Calibri" w:hAnsi="Calibri" w:cs="Calibri"/>
          <w:lang w:eastAsia="pl-PL"/>
        </w:rPr>
        <w:t xml:space="preserve">P. Paweł Tur, mail: </w:t>
      </w:r>
      <w:hyperlink r:id="rId9" w:history="1">
        <w:r>
          <w:rPr>
            <w:rStyle w:val="Hipercze"/>
            <w:rFonts w:eastAsia="Calibri" w:cs="Calibri"/>
            <w:color w:val="0000FF"/>
          </w:rPr>
          <w:t>pawel.tur@cpe.gov.pl</w:t>
        </w:r>
      </w:hyperlink>
      <w:r>
        <w:rPr>
          <w:rFonts w:ascii="Calibri" w:hAnsi="Calibri" w:cs="Calibri"/>
          <w:lang w:eastAsia="pl-PL"/>
        </w:rPr>
        <w:t>, , tel. kom.: 782 110 015 , tel.22 378 31 14</w:t>
      </w:r>
      <w:r>
        <w:rPr>
          <w:rFonts w:ascii="Calibri" w:eastAsia="Calibri" w:hAnsi="Calibri" w:cs="Calibri"/>
        </w:rPr>
        <w:t xml:space="preserve">, </w:t>
      </w:r>
    </w:p>
    <w:p w14:paraId="679D0C37" w14:textId="77777777" w:rsidR="00A331DD" w:rsidRDefault="00A331DD" w:rsidP="00A331DD">
      <w:pPr>
        <w:spacing w:beforeLines="40" w:before="96" w:afterLines="40" w:after="96"/>
        <w:jc w:val="both"/>
        <w:rPr>
          <w:rFonts w:ascii="Calibri" w:hAnsi="Calibri" w:cs="Calibri"/>
          <w:lang w:eastAsia="pl-PL"/>
        </w:rPr>
      </w:pPr>
      <w:r>
        <w:rPr>
          <w:rFonts w:ascii="Calibri" w:hAnsi="Calibri" w:cs="Calibri"/>
        </w:rPr>
        <w:t xml:space="preserve">P. Sławomir Martowski, mail: </w:t>
      </w:r>
      <w:hyperlink r:id="rId10" w:history="1">
        <w:r>
          <w:rPr>
            <w:rStyle w:val="Hipercze"/>
            <w:rFonts w:eastAsia="Calibri" w:cs="Calibri"/>
            <w:color w:val="0000FF"/>
          </w:rPr>
          <w:t>slawomir.martowski@cpe.gov.pl</w:t>
        </w:r>
      </w:hyperlink>
      <w:r>
        <w:rPr>
          <w:rFonts w:ascii="Calibri" w:hAnsi="Calibri" w:cs="Calibri"/>
          <w:lang w:eastAsia="pl-PL"/>
        </w:rPr>
        <w:t xml:space="preserve">, tel. kom. 782 110 212, tel. 22 378 31 13. </w:t>
      </w:r>
    </w:p>
    <w:p w14:paraId="0EEA7638" w14:textId="77777777" w:rsidR="00A331DD" w:rsidRDefault="00A331DD" w:rsidP="00A331DD">
      <w:pPr>
        <w:widowControl/>
        <w:tabs>
          <w:tab w:val="left" w:pos="426"/>
        </w:tabs>
        <w:autoSpaceDE/>
        <w:jc w:val="both"/>
        <w:rPr>
          <w:rFonts w:ascii="Calibri" w:eastAsia="Calibri" w:hAnsi="Calibri" w:cs="Calibri"/>
        </w:rPr>
      </w:pPr>
      <w:r>
        <w:rPr>
          <w:rFonts w:ascii="Calibri" w:eastAsia="Calibri" w:hAnsi="Calibri" w:cs="Calibri"/>
        </w:rPr>
        <w:t xml:space="preserve">2. Przedstawicielem ze strony Wykonawcy w zakresie realizacji obowiązków umownych jest: ………………………..……………, e-mail: …………, tel. kom.: …………….., tel. ………………….. </w:t>
      </w:r>
    </w:p>
    <w:p w14:paraId="53C60CD2" w14:textId="77777777" w:rsidR="00A331DD" w:rsidRDefault="00A331DD" w:rsidP="00A331DD">
      <w:pPr>
        <w:widowControl/>
        <w:tabs>
          <w:tab w:val="left" w:pos="426"/>
        </w:tabs>
        <w:autoSpaceDE/>
        <w:jc w:val="both"/>
        <w:rPr>
          <w:rFonts w:ascii="Calibri" w:eastAsia="Calibri" w:hAnsi="Calibri" w:cs="Calibri"/>
        </w:rPr>
      </w:pPr>
      <w:r>
        <w:rPr>
          <w:rFonts w:ascii="Calibri" w:eastAsia="Calibri" w:hAnsi="Calibri" w:cs="Calibri"/>
        </w:rPr>
        <w:lastRenderedPageBreak/>
        <w:t xml:space="preserve">3. Osoby wymienione w ust. 1 i 2 odpowiedzialne są merytorycznie za nadzór nad prawidłowością i terminowością realizacji Umowy, w szczególności upoważnione są do monitorowania należytego wykonania Umowy. </w:t>
      </w:r>
    </w:p>
    <w:p w14:paraId="6FE6C341" w14:textId="77777777" w:rsidR="00A331DD" w:rsidRDefault="00A331DD" w:rsidP="00A331DD">
      <w:pPr>
        <w:widowControl/>
        <w:tabs>
          <w:tab w:val="left" w:pos="426"/>
        </w:tabs>
        <w:autoSpaceDE/>
        <w:jc w:val="both"/>
        <w:rPr>
          <w:rFonts w:ascii="Calibri" w:eastAsia="Calibri" w:hAnsi="Calibri" w:cs="Calibri"/>
        </w:rPr>
      </w:pPr>
      <w:r>
        <w:rPr>
          <w:rFonts w:ascii="Calibri" w:eastAsia="Calibri" w:hAnsi="Calibri" w:cs="Calibri"/>
        </w:rPr>
        <w:t xml:space="preserve">4. Zmiana osób wskazanych w ust. 1 lub ust. 2 oraz ich danych kontaktowych nie wymaga zmiany Umowy, a jedynie poinformowania drugiej Strony w formie pisemnej. Zawiadomienie takie powinno zostać podpisane przez osoby uprawnione do reprezentacji Stron. </w:t>
      </w:r>
    </w:p>
    <w:p w14:paraId="02DD9532" w14:textId="77777777" w:rsidR="00A331DD" w:rsidRDefault="00A331DD" w:rsidP="00A331DD">
      <w:pPr>
        <w:widowControl/>
        <w:tabs>
          <w:tab w:val="left" w:pos="426"/>
        </w:tabs>
        <w:autoSpaceDE/>
        <w:jc w:val="center"/>
        <w:rPr>
          <w:rFonts w:ascii="Calibri" w:eastAsia="Calibri" w:hAnsi="Calibri" w:cs="Calibri"/>
          <w:b/>
          <w:bCs/>
        </w:rPr>
      </w:pPr>
      <w:r>
        <w:rPr>
          <w:rFonts w:ascii="Calibri" w:eastAsia="Calibri" w:hAnsi="Calibri" w:cs="Calibri"/>
          <w:b/>
          <w:bCs/>
        </w:rPr>
        <w:t>§ 14</w:t>
      </w:r>
    </w:p>
    <w:p w14:paraId="09B146F4" w14:textId="77777777" w:rsidR="00A331DD" w:rsidRDefault="00A331DD" w:rsidP="00A331DD">
      <w:pPr>
        <w:widowControl/>
        <w:tabs>
          <w:tab w:val="left" w:pos="426"/>
        </w:tabs>
        <w:autoSpaceDE/>
        <w:jc w:val="center"/>
        <w:rPr>
          <w:rFonts w:ascii="Calibri" w:eastAsia="Calibri" w:hAnsi="Calibri" w:cs="Calibri"/>
          <w:b/>
          <w:bCs/>
        </w:rPr>
      </w:pPr>
      <w:r>
        <w:rPr>
          <w:rFonts w:ascii="Calibri" w:eastAsia="Calibri" w:hAnsi="Calibri" w:cs="Calibri"/>
          <w:b/>
          <w:bCs/>
        </w:rPr>
        <w:t>Dane osobowe</w:t>
      </w:r>
    </w:p>
    <w:p w14:paraId="70FBC36D" w14:textId="77777777" w:rsidR="00A331DD" w:rsidRDefault="00A331DD" w:rsidP="00A331DD">
      <w:pPr>
        <w:widowControl/>
        <w:tabs>
          <w:tab w:val="left" w:pos="426"/>
        </w:tabs>
        <w:autoSpaceDE/>
        <w:jc w:val="both"/>
        <w:rPr>
          <w:rFonts w:ascii="Calibri" w:eastAsia="Calibri" w:hAnsi="Calibri" w:cs="Calibri"/>
          <w:spacing w:val="-12"/>
        </w:rPr>
      </w:pPr>
      <w:r>
        <w:rPr>
          <w:rFonts w:ascii="Calibri" w:eastAsia="Calibri" w:hAnsi="Calibri" w:cs="Calibri"/>
        </w:rPr>
        <w:t xml:space="preserve">W ramach wykonania przedmiotu Umowy Wykonawca nie będzie miał dostępu do danych osobowych. W przypadku, jeśli Wykonawca zyska dostęp do danych osobowych jest zobowiązany powiadomić o tym niezwłocznie Zamawiającego i przestrzegać przepisów prawa w zakresie ich ochrony, w tym </w:t>
      </w:r>
      <w:r>
        <w:rPr>
          <w:rFonts w:ascii="Calibri" w:eastAsia="Calibri" w:hAnsi="Calibri" w:cs="Calibri"/>
          <w:spacing w:val="-12"/>
        </w:rPr>
        <w:t xml:space="preserve">zobowiązuje się do zawarcia stosownej umowy o powierzeniu przetwarzania danych osobowych z Zamawiającym. </w:t>
      </w:r>
    </w:p>
    <w:p w14:paraId="058513B2" w14:textId="77777777" w:rsidR="00A331DD" w:rsidRDefault="00A331DD" w:rsidP="00A331DD">
      <w:pPr>
        <w:widowControl/>
        <w:tabs>
          <w:tab w:val="left" w:pos="426"/>
        </w:tabs>
        <w:autoSpaceDE/>
        <w:jc w:val="center"/>
        <w:rPr>
          <w:rFonts w:ascii="Calibri" w:eastAsia="Calibri" w:hAnsi="Calibri" w:cs="Calibri"/>
          <w:b/>
          <w:bCs/>
        </w:rPr>
      </w:pPr>
      <w:r>
        <w:rPr>
          <w:rFonts w:ascii="Calibri" w:eastAsia="Calibri" w:hAnsi="Calibri" w:cs="Calibri"/>
          <w:b/>
          <w:bCs/>
        </w:rPr>
        <w:t>§15</w:t>
      </w:r>
    </w:p>
    <w:p w14:paraId="5D51359B" w14:textId="77777777" w:rsidR="00A331DD" w:rsidRDefault="00A331DD" w:rsidP="00A331DD">
      <w:pPr>
        <w:widowControl/>
        <w:tabs>
          <w:tab w:val="left" w:pos="426"/>
        </w:tabs>
        <w:autoSpaceDE/>
        <w:jc w:val="center"/>
        <w:rPr>
          <w:rFonts w:ascii="Calibri" w:eastAsia="Calibri" w:hAnsi="Calibri" w:cs="Calibri"/>
          <w:b/>
          <w:bCs/>
        </w:rPr>
      </w:pPr>
      <w:r>
        <w:rPr>
          <w:rFonts w:ascii="Calibri" w:eastAsia="Calibri" w:hAnsi="Calibri" w:cs="Calibri"/>
          <w:b/>
          <w:bCs/>
        </w:rPr>
        <w:t>Postanowienia końcowe</w:t>
      </w:r>
    </w:p>
    <w:p w14:paraId="0F826004" w14:textId="77777777" w:rsidR="00A331DD" w:rsidRDefault="00A331DD" w:rsidP="00A331DD">
      <w:pPr>
        <w:widowControl/>
        <w:numPr>
          <w:ilvl w:val="0"/>
          <w:numId w:val="10"/>
        </w:numPr>
        <w:tabs>
          <w:tab w:val="left" w:pos="284"/>
          <w:tab w:val="left" w:pos="426"/>
        </w:tabs>
        <w:autoSpaceDE/>
        <w:ind w:left="0" w:right="11" w:firstLine="0"/>
        <w:contextualSpacing/>
        <w:jc w:val="both"/>
        <w:rPr>
          <w:rFonts w:ascii="Calibri" w:eastAsia="Calibri" w:hAnsi="Calibri" w:cs="Calibri"/>
        </w:rPr>
      </w:pPr>
      <w:r>
        <w:rPr>
          <w:rFonts w:ascii="Calibri" w:eastAsia="Calibri" w:hAnsi="Calibri" w:cs="Calibri"/>
        </w:rPr>
        <w:t xml:space="preserve">Wszelkie ewentualne spory powstałe na tle realizacji niniejszej Umowy lub w związku z jej interpretacją Strony zobowiązują się rozwiązać polubownie, a w przypadku braku porozumienia poddać je pod rozstrzygnięcie sądu powszechnego właściwego miejscowo dla siedziby Zamawiającego. </w:t>
      </w:r>
    </w:p>
    <w:p w14:paraId="17AA31BA" w14:textId="77777777" w:rsidR="00A331DD" w:rsidRDefault="00A331DD" w:rsidP="00A331DD">
      <w:pPr>
        <w:widowControl/>
        <w:numPr>
          <w:ilvl w:val="0"/>
          <w:numId w:val="10"/>
        </w:numPr>
        <w:tabs>
          <w:tab w:val="left" w:pos="284"/>
          <w:tab w:val="left" w:pos="426"/>
        </w:tabs>
        <w:autoSpaceDE/>
        <w:ind w:left="0" w:right="11" w:firstLine="0"/>
        <w:jc w:val="both"/>
        <w:rPr>
          <w:rFonts w:ascii="Calibri" w:eastAsia="Calibri" w:hAnsi="Calibri" w:cs="Calibri"/>
        </w:rPr>
      </w:pPr>
      <w:r>
        <w:rPr>
          <w:rFonts w:ascii="Calibri" w:eastAsia="Calibri" w:hAnsi="Calibri" w:cs="Calibri"/>
        </w:rPr>
        <w:t>W sprawach nie uregulowanych Umową mają zastosowanie przepisy prawa polskiego,  w tym w szczególności Kodeksu Cywilnego, Ustawy o prawie autorskim i prawach pokrewnych</w:t>
      </w:r>
      <w:r>
        <w:rPr>
          <w:rFonts w:ascii="Calibri" w:eastAsia="Calibri" w:hAnsi="Calibri" w:cs="Calibri"/>
          <w:i/>
        </w:rPr>
        <w:t xml:space="preserve">. </w:t>
      </w:r>
    </w:p>
    <w:p w14:paraId="77426FDA" w14:textId="77777777" w:rsidR="00A331DD" w:rsidRDefault="00A331DD" w:rsidP="00A331DD">
      <w:pPr>
        <w:widowControl/>
        <w:numPr>
          <w:ilvl w:val="0"/>
          <w:numId w:val="10"/>
        </w:numPr>
        <w:tabs>
          <w:tab w:val="left" w:pos="284"/>
          <w:tab w:val="left" w:pos="426"/>
        </w:tabs>
        <w:autoSpaceDE/>
        <w:ind w:left="0" w:right="11" w:firstLine="0"/>
        <w:jc w:val="both"/>
        <w:rPr>
          <w:rFonts w:ascii="Calibri" w:eastAsia="Calibri" w:hAnsi="Calibri" w:cs="Calibri"/>
        </w:rPr>
      </w:pPr>
      <w:r>
        <w:rPr>
          <w:rFonts w:ascii="Calibri" w:eastAsia="Calibri" w:hAnsi="Calibri" w:cs="Calibri"/>
        </w:rPr>
        <w:t xml:space="preserve">Wszystkie Załączniki wymienione w treści Umowy stanowią jej integralną część. </w:t>
      </w:r>
    </w:p>
    <w:p w14:paraId="4ACA02BE" w14:textId="77777777" w:rsidR="00A331DD" w:rsidRDefault="00A331DD" w:rsidP="00A331DD">
      <w:pPr>
        <w:widowControl/>
        <w:numPr>
          <w:ilvl w:val="0"/>
          <w:numId w:val="10"/>
        </w:numPr>
        <w:tabs>
          <w:tab w:val="left" w:pos="284"/>
          <w:tab w:val="left" w:pos="426"/>
        </w:tabs>
        <w:autoSpaceDE/>
        <w:ind w:left="0" w:right="11" w:firstLine="0"/>
        <w:jc w:val="both"/>
        <w:rPr>
          <w:rFonts w:ascii="Calibri" w:eastAsia="Calibri" w:hAnsi="Calibri" w:cs="Calibri"/>
        </w:rPr>
      </w:pPr>
      <w:r>
        <w:rPr>
          <w:rFonts w:ascii="Calibri" w:eastAsia="Calibri" w:hAnsi="Calibri" w:cs="Calibri"/>
        </w:rPr>
        <w:t xml:space="preserve">Zamawiający ma prawo podawać do publicznej wiadomości informacje o zawartej umowie,  w tym informacje o przedmiocie umowy, Wykonawcy oraz wysokości wynagrodzenia. </w:t>
      </w:r>
    </w:p>
    <w:p w14:paraId="42D8194D" w14:textId="77777777" w:rsidR="00A331DD" w:rsidRDefault="00A331DD" w:rsidP="00A331DD">
      <w:pPr>
        <w:widowControl/>
        <w:numPr>
          <w:ilvl w:val="0"/>
          <w:numId w:val="10"/>
        </w:numPr>
        <w:tabs>
          <w:tab w:val="left" w:pos="284"/>
          <w:tab w:val="left" w:pos="426"/>
        </w:tabs>
        <w:autoSpaceDE/>
        <w:ind w:left="0" w:right="11" w:firstLine="0"/>
        <w:jc w:val="both"/>
        <w:rPr>
          <w:rFonts w:ascii="Calibri" w:eastAsia="Calibri" w:hAnsi="Calibri" w:cs="Calibri"/>
        </w:rPr>
      </w:pPr>
      <w:r>
        <w:rPr>
          <w:rFonts w:ascii="Calibri" w:eastAsia="Calibri" w:hAnsi="Calibri" w:cs="Calibri"/>
        </w:rPr>
        <w:t xml:space="preserve">Wszelkie tytuły paragrafów w Umowie mają charakter wyłącznie informacyjny i nie mają wpływu na interpretację postanowień Umowy. </w:t>
      </w:r>
    </w:p>
    <w:p w14:paraId="774F767C" w14:textId="77777777" w:rsidR="00A331DD" w:rsidRDefault="00A331DD" w:rsidP="00A331DD">
      <w:pPr>
        <w:widowControl/>
        <w:numPr>
          <w:ilvl w:val="0"/>
          <w:numId w:val="10"/>
        </w:numPr>
        <w:tabs>
          <w:tab w:val="left" w:pos="284"/>
          <w:tab w:val="left" w:pos="426"/>
        </w:tabs>
        <w:autoSpaceDE/>
        <w:ind w:left="0" w:right="11" w:firstLine="0"/>
        <w:jc w:val="both"/>
        <w:rPr>
          <w:rFonts w:ascii="Calibri" w:eastAsia="Calibri" w:hAnsi="Calibri" w:cs="Calibri"/>
        </w:rPr>
      </w:pPr>
      <w:r>
        <w:rPr>
          <w:rFonts w:ascii="Calibri" w:eastAsia="Calibri" w:hAnsi="Calibri" w:cs="Calibri"/>
        </w:rPr>
        <w:t xml:space="preserve">Umowa została sporządzona w dwóch jednobrzmiących egzemplarzach w języku polskim: 1 dla Wykonawcy, 1 dla Zamawiającego. </w:t>
      </w:r>
    </w:p>
    <w:p w14:paraId="3E81793E" w14:textId="77777777" w:rsidR="00A331DD" w:rsidRDefault="00A331DD" w:rsidP="00A331DD">
      <w:pPr>
        <w:widowControl/>
        <w:numPr>
          <w:ilvl w:val="0"/>
          <w:numId w:val="10"/>
        </w:numPr>
        <w:tabs>
          <w:tab w:val="left" w:pos="284"/>
          <w:tab w:val="left" w:pos="426"/>
        </w:tabs>
        <w:autoSpaceDE/>
        <w:ind w:left="0" w:right="11" w:firstLine="0"/>
        <w:jc w:val="both"/>
        <w:rPr>
          <w:rFonts w:ascii="Calibri" w:eastAsia="Calibri" w:hAnsi="Calibri" w:cs="Calibri"/>
        </w:rPr>
      </w:pPr>
      <w:r>
        <w:rPr>
          <w:rFonts w:ascii="Calibri" w:eastAsia="Calibri" w:hAnsi="Calibri" w:cs="Calibri"/>
        </w:rPr>
        <w:t>Integralną część Umowy stanowią:</w:t>
      </w:r>
    </w:p>
    <w:p w14:paraId="081525A8" w14:textId="77777777" w:rsidR="00A331DD" w:rsidRDefault="00A331DD" w:rsidP="00A331DD">
      <w:pPr>
        <w:widowControl/>
        <w:tabs>
          <w:tab w:val="left" w:pos="426"/>
        </w:tabs>
        <w:autoSpaceDE/>
        <w:jc w:val="both"/>
        <w:rPr>
          <w:rFonts w:ascii="Calibri" w:eastAsia="Calibri" w:hAnsi="Calibri" w:cs="Calibri"/>
        </w:rPr>
      </w:pPr>
      <w:r>
        <w:rPr>
          <w:rFonts w:ascii="Calibri" w:eastAsia="Calibri" w:hAnsi="Calibri" w:cs="Calibri"/>
        </w:rPr>
        <w:t xml:space="preserve">• Załącznik nr 1 – zaświadczenie o wpisie do </w:t>
      </w:r>
      <w:proofErr w:type="spellStart"/>
      <w:r>
        <w:rPr>
          <w:rFonts w:ascii="Calibri" w:eastAsia="Calibri" w:hAnsi="Calibri" w:cs="Calibri"/>
        </w:rPr>
        <w:t>CEiDG</w:t>
      </w:r>
      <w:proofErr w:type="spellEnd"/>
      <w:r>
        <w:rPr>
          <w:rFonts w:ascii="Calibri" w:eastAsia="Calibri" w:hAnsi="Calibri" w:cs="Calibri"/>
        </w:rPr>
        <w:t xml:space="preserve"> z dnia … / odpis aktualny z KRS z dnia ….., </w:t>
      </w:r>
    </w:p>
    <w:p w14:paraId="2E524140" w14:textId="77777777" w:rsidR="00A331DD" w:rsidRDefault="00A331DD" w:rsidP="00A331DD">
      <w:pPr>
        <w:widowControl/>
        <w:tabs>
          <w:tab w:val="left" w:pos="426"/>
        </w:tabs>
        <w:autoSpaceDE/>
        <w:jc w:val="both"/>
        <w:rPr>
          <w:rFonts w:ascii="Calibri" w:eastAsia="Calibri" w:hAnsi="Calibri" w:cs="Calibri"/>
        </w:rPr>
      </w:pPr>
      <w:r>
        <w:rPr>
          <w:rFonts w:ascii="Calibri" w:eastAsia="Calibri" w:hAnsi="Calibri" w:cs="Calibri"/>
        </w:rPr>
        <w:t xml:space="preserve">• Załącznik nr 2 – opis przedmiotu zamówienia, </w:t>
      </w:r>
    </w:p>
    <w:p w14:paraId="249DF5F7" w14:textId="77777777" w:rsidR="00A331DD" w:rsidRDefault="00A331DD" w:rsidP="00A331DD">
      <w:pPr>
        <w:widowControl/>
        <w:tabs>
          <w:tab w:val="left" w:pos="426"/>
        </w:tabs>
        <w:autoSpaceDE/>
        <w:jc w:val="both"/>
        <w:rPr>
          <w:rFonts w:ascii="Calibri" w:eastAsia="Calibri" w:hAnsi="Calibri" w:cs="Calibri"/>
        </w:rPr>
      </w:pPr>
      <w:r>
        <w:rPr>
          <w:rFonts w:ascii="Calibri" w:eastAsia="Calibri" w:hAnsi="Calibri" w:cs="Calibri"/>
        </w:rPr>
        <w:t>• Załącznik nr 3 – oferta Wykonawcy,</w:t>
      </w:r>
    </w:p>
    <w:p w14:paraId="5AF1C3AB" w14:textId="77777777" w:rsidR="00A331DD" w:rsidRDefault="00A331DD" w:rsidP="00A331DD">
      <w:pPr>
        <w:widowControl/>
        <w:tabs>
          <w:tab w:val="left" w:pos="426"/>
        </w:tabs>
        <w:autoSpaceDE/>
        <w:jc w:val="both"/>
        <w:rPr>
          <w:rFonts w:ascii="Calibri" w:eastAsia="Calibri" w:hAnsi="Calibri" w:cs="Calibri"/>
        </w:rPr>
      </w:pPr>
      <w:bookmarkStart w:id="16" w:name="_Hlk18068836"/>
      <w:r>
        <w:rPr>
          <w:rFonts w:ascii="Calibri" w:eastAsia="Calibri" w:hAnsi="Calibri" w:cs="Calibri"/>
        </w:rPr>
        <w:t>• Załącznik nr 4 – protokół odbioru (wzór).</w:t>
      </w:r>
    </w:p>
    <w:bookmarkEnd w:id="16"/>
    <w:p w14:paraId="07EC6725" w14:textId="77777777" w:rsidR="00A331DD" w:rsidRDefault="00A331DD" w:rsidP="00A331DD">
      <w:pPr>
        <w:widowControl/>
        <w:tabs>
          <w:tab w:val="left" w:pos="426"/>
          <w:tab w:val="center" w:pos="1534"/>
          <w:tab w:val="center" w:pos="2905"/>
          <w:tab w:val="center" w:pos="3613"/>
          <w:tab w:val="center" w:pos="4321"/>
          <w:tab w:val="center" w:pos="5029"/>
          <w:tab w:val="center" w:pos="5737"/>
          <w:tab w:val="center" w:pos="6445"/>
          <w:tab w:val="center" w:pos="7864"/>
        </w:tabs>
        <w:autoSpaceDE/>
        <w:rPr>
          <w:rFonts w:ascii="Calibri" w:eastAsia="Calibri" w:hAnsi="Calibri" w:cs="Calibri"/>
        </w:rPr>
      </w:pPr>
      <w:r>
        <w:rPr>
          <w:rFonts w:ascii="Calibri" w:eastAsia="Calibri" w:hAnsi="Calibri" w:cs="Calibri"/>
          <w:b/>
        </w:rPr>
        <w:tab/>
        <w:t xml:space="preserve">ZAMAWIAJĄCY  </w:t>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t xml:space="preserve">WYKONAWCA </w:t>
      </w:r>
    </w:p>
    <w:p w14:paraId="133D98C3" w14:textId="77777777" w:rsidR="00A331DD" w:rsidRDefault="00A331DD" w:rsidP="00A331DD">
      <w:pPr>
        <w:widowControl/>
        <w:autoSpaceDE/>
        <w:ind w:left="4956" w:firstLine="708"/>
        <w:jc w:val="center"/>
        <w:rPr>
          <w:b/>
          <w:sz w:val="20"/>
          <w:szCs w:val="20"/>
          <w:lang w:eastAsia="pl-PL"/>
        </w:rPr>
      </w:pPr>
    </w:p>
    <w:p w14:paraId="46111DD8" w14:textId="77777777" w:rsidR="006773BB" w:rsidRDefault="006773BB" w:rsidP="00A331DD">
      <w:pPr>
        <w:widowControl/>
        <w:autoSpaceDE/>
        <w:ind w:left="4956" w:firstLine="708"/>
        <w:jc w:val="center"/>
        <w:rPr>
          <w:rFonts w:ascii="Calibri" w:hAnsi="Calibri" w:cs="Calibri"/>
          <w:b/>
          <w:lang w:eastAsia="pl-PL"/>
        </w:rPr>
      </w:pPr>
    </w:p>
    <w:p w14:paraId="4938754D" w14:textId="77777777" w:rsidR="006773BB" w:rsidRDefault="006773BB" w:rsidP="00A331DD">
      <w:pPr>
        <w:widowControl/>
        <w:autoSpaceDE/>
        <w:ind w:left="4956" w:firstLine="708"/>
        <w:jc w:val="center"/>
        <w:rPr>
          <w:rFonts w:ascii="Calibri" w:hAnsi="Calibri" w:cs="Calibri"/>
          <w:b/>
          <w:lang w:eastAsia="pl-PL"/>
        </w:rPr>
      </w:pPr>
    </w:p>
    <w:p w14:paraId="027F058D" w14:textId="77777777" w:rsidR="006773BB" w:rsidRDefault="006773BB" w:rsidP="00A331DD">
      <w:pPr>
        <w:widowControl/>
        <w:autoSpaceDE/>
        <w:ind w:left="4956" w:firstLine="708"/>
        <w:jc w:val="center"/>
        <w:rPr>
          <w:rFonts w:ascii="Calibri" w:hAnsi="Calibri" w:cs="Calibri"/>
          <w:b/>
          <w:lang w:eastAsia="pl-PL"/>
        </w:rPr>
      </w:pPr>
    </w:p>
    <w:p w14:paraId="49745B30" w14:textId="77777777" w:rsidR="006773BB" w:rsidRDefault="006773BB" w:rsidP="00A331DD">
      <w:pPr>
        <w:widowControl/>
        <w:autoSpaceDE/>
        <w:ind w:left="4956" w:firstLine="708"/>
        <w:jc w:val="center"/>
        <w:rPr>
          <w:rFonts w:ascii="Calibri" w:hAnsi="Calibri" w:cs="Calibri"/>
          <w:b/>
          <w:lang w:eastAsia="pl-PL"/>
        </w:rPr>
      </w:pPr>
    </w:p>
    <w:p w14:paraId="35FDA412" w14:textId="77777777" w:rsidR="006773BB" w:rsidRDefault="006773BB" w:rsidP="00A331DD">
      <w:pPr>
        <w:widowControl/>
        <w:autoSpaceDE/>
        <w:ind w:left="4956" w:firstLine="708"/>
        <w:jc w:val="center"/>
        <w:rPr>
          <w:rFonts w:ascii="Calibri" w:hAnsi="Calibri" w:cs="Calibri"/>
          <w:b/>
          <w:lang w:eastAsia="pl-PL"/>
        </w:rPr>
      </w:pPr>
    </w:p>
    <w:p w14:paraId="5DD2D532" w14:textId="77777777" w:rsidR="006773BB" w:rsidRDefault="006773BB" w:rsidP="00A331DD">
      <w:pPr>
        <w:widowControl/>
        <w:autoSpaceDE/>
        <w:ind w:left="4956" w:firstLine="708"/>
        <w:jc w:val="center"/>
        <w:rPr>
          <w:rFonts w:ascii="Calibri" w:hAnsi="Calibri" w:cs="Calibri"/>
          <w:b/>
          <w:lang w:eastAsia="pl-PL"/>
        </w:rPr>
      </w:pPr>
    </w:p>
    <w:p w14:paraId="090D172E" w14:textId="77777777" w:rsidR="006773BB" w:rsidRDefault="006773BB" w:rsidP="00A331DD">
      <w:pPr>
        <w:widowControl/>
        <w:autoSpaceDE/>
        <w:ind w:left="4956" w:firstLine="708"/>
        <w:jc w:val="center"/>
        <w:rPr>
          <w:rFonts w:ascii="Calibri" w:hAnsi="Calibri" w:cs="Calibri"/>
          <w:b/>
          <w:lang w:eastAsia="pl-PL"/>
        </w:rPr>
      </w:pPr>
    </w:p>
    <w:p w14:paraId="3F99CD00" w14:textId="77777777" w:rsidR="006773BB" w:rsidRDefault="006773BB" w:rsidP="00A331DD">
      <w:pPr>
        <w:widowControl/>
        <w:autoSpaceDE/>
        <w:ind w:left="4956" w:firstLine="708"/>
        <w:jc w:val="center"/>
        <w:rPr>
          <w:rFonts w:ascii="Calibri" w:hAnsi="Calibri" w:cs="Calibri"/>
          <w:b/>
          <w:lang w:eastAsia="pl-PL"/>
        </w:rPr>
      </w:pPr>
    </w:p>
    <w:p w14:paraId="16F8B618" w14:textId="77777777" w:rsidR="006773BB" w:rsidRDefault="006773BB" w:rsidP="00A331DD">
      <w:pPr>
        <w:widowControl/>
        <w:autoSpaceDE/>
        <w:ind w:left="4956" w:firstLine="708"/>
        <w:jc w:val="center"/>
        <w:rPr>
          <w:rFonts w:ascii="Calibri" w:hAnsi="Calibri" w:cs="Calibri"/>
          <w:b/>
          <w:lang w:eastAsia="pl-PL"/>
        </w:rPr>
      </w:pPr>
    </w:p>
    <w:p w14:paraId="7CC347FF" w14:textId="77777777" w:rsidR="006773BB" w:rsidRDefault="006773BB" w:rsidP="00A331DD">
      <w:pPr>
        <w:widowControl/>
        <w:autoSpaceDE/>
        <w:ind w:left="4956" w:firstLine="708"/>
        <w:jc w:val="center"/>
        <w:rPr>
          <w:rFonts w:ascii="Calibri" w:hAnsi="Calibri" w:cs="Calibri"/>
          <w:b/>
          <w:lang w:eastAsia="pl-PL"/>
        </w:rPr>
      </w:pPr>
    </w:p>
    <w:p w14:paraId="755244C8" w14:textId="77777777" w:rsidR="006773BB" w:rsidRDefault="006773BB" w:rsidP="00A331DD">
      <w:pPr>
        <w:widowControl/>
        <w:autoSpaceDE/>
        <w:ind w:left="4956" w:firstLine="708"/>
        <w:jc w:val="center"/>
        <w:rPr>
          <w:rFonts w:ascii="Calibri" w:hAnsi="Calibri" w:cs="Calibri"/>
          <w:b/>
          <w:lang w:eastAsia="pl-PL"/>
        </w:rPr>
      </w:pPr>
    </w:p>
    <w:p w14:paraId="20182624" w14:textId="77777777" w:rsidR="006773BB" w:rsidRDefault="006773BB" w:rsidP="00A331DD">
      <w:pPr>
        <w:widowControl/>
        <w:autoSpaceDE/>
        <w:ind w:left="4956" w:firstLine="708"/>
        <w:jc w:val="center"/>
        <w:rPr>
          <w:rFonts w:ascii="Calibri" w:hAnsi="Calibri" w:cs="Calibri"/>
          <w:b/>
          <w:lang w:eastAsia="pl-PL"/>
        </w:rPr>
      </w:pPr>
    </w:p>
    <w:p w14:paraId="16253D5F" w14:textId="77777777" w:rsidR="006773BB" w:rsidRDefault="006773BB" w:rsidP="00A331DD">
      <w:pPr>
        <w:widowControl/>
        <w:autoSpaceDE/>
        <w:ind w:left="4956" w:firstLine="708"/>
        <w:jc w:val="center"/>
        <w:rPr>
          <w:rFonts w:ascii="Calibri" w:hAnsi="Calibri" w:cs="Calibri"/>
          <w:b/>
          <w:lang w:eastAsia="pl-PL"/>
        </w:rPr>
      </w:pPr>
    </w:p>
    <w:p w14:paraId="36714D37" w14:textId="77777777" w:rsidR="006773BB" w:rsidRDefault="006773BB" w:rsidP="00A331DD">
      <w:pPr>
        <w:widowControl/>
        <w:autoSpaceDE/>
        <w:ind w:left="4956" w:firstLine="708"/>
        <w:jc w:val="center"/>
        <w:rPr>
          <w:rFonts w:ascii="Calibri" w:hAnsi="Calibri" w:cs="Calibri"/>
          <w:b/>
          <w:lang w:eastAsia="pl-PL"/>
        </w:rPr>
      </w:pPr>
    </w:p>
    <w:p w14:paraId="3C131279" w14:textId="77777777" w:rsidR="006773BB" w:rsidRDefault="006773BB" w:rsidP="00A331DD">
      <w:pPr>
        <w:widowControl/>
        <w:autoSpaceDE/>
        <w:ind w:left="4956" w:firstLine="708"/>
        <w:jc w:val="center"/>
        <w:rPr>
          <w:rFonts w:ascii="Calibri" w:hAnsi="Calibri" w:cs="Calibri"/>
          <w:b/>
          <w:lang w:eastAsia="pl-PL"/>
        </w:rPr>
      </w:pPr>
    </w:p>
    <w:p w14:paraId="37AF07B1" w14:textId="77777777" w:rsidR="006773BB" w:rsidRDefault="006773BB" w:rsidP="00A331DD">
      <w:pPr>
        <w:widowControl/>
        <w:autoSpaceDE/>
        <w:ind w:left="4956" w:firstLine="708"/>
        <w:jc w:val="center"/>
        <w:rPr>
          <w:rFonts w:ascii="Calibri" w:hAnsi="Calibri" w:cs="Calibri"/>
          <w:b/>
          <w:lang w:eastAsia="pl-PL"/>
        </w:rPr>
      </w:pPr>
    </w:p>
    <w:p w14:paraId="3F7C814C" w14:textId="77777777" w:rsidR="006773BB" w:rsidRDefault="006773BB" w:rsidP="00A331DD">
      <w:pPr>
        <w:widowControl/>
        <w:autoSpaceDE/>
        <w:ind w:left="4956" w:firstLine="708"/>
        <w:jc w:val="center"/>
        <w:rPr>
          <w:rFonts w:ascii="Calibri" w:hAnsi="Calibri" w:cs="Calibri"/>
          <w:b/>
          <w:lang w:eastAsia="pl-PL"/>
        </w:rPr>
      </w:pPr>
    </w:p>
    <w:p w14:paraId="51AEA5D2" w14:textId="77777777" w:rsidR="006773BB" w:rsidRDefault="006773BB" w:rsidP="00A331DD">
      <w:pPr>
        <w:widowControl/>
        <w:autoSpaceDE/>
        <w:ind w:left="4956" w:firstLine="708"/>
        <w:jc w:val="center"/>
        <w:rPr>
          <w:rFonts w:ascii="Calibri" w:hAnsi="Calibri" w:cs="Calibri"/>
          <w:b/>
          <w:lang w:eastAsia="pl-PL"/>
        </w:rPr>
      </w:pPr>
    </w:p>
    <w:p w14:paraId="79379476" w14:textId="77777777" w:rsidR="006773BB" w:rsidRDefault="006773BB" w:rsidP="00A331DD">
      <w:pPr>
        <w:widowControl/>
        <w:autoSpaceDE/>
        <w:ind w:left="4956" w:firstLine="708"/>
        <w:jc w:val="center"/>
        <w:rPr>
          <w:rFonts w:ascii="Calibri" w:hAnsi="Calibri" w:cs="Calibri"/>
          <w:b/>
          <w:lang w:eastAsia="pl-PL"/>
        </w:rPr>
      </w:pPr>
    </w:p>
    <w:p w14:paraId="452E53B9" w14:textId="77777777" w:rsidR="006773BB" w:rsidRDefault="006773BB" w:rsidP="00A331DD">
      <w:pPr>
        <w:widowControl/>
        <w:autoSpaceDE/>
        <w:ind w:left="4956" w:firstLine="708"/>
        <w:jc w:val="center"/>
        <w:rPr>
          <w:rFonts w:ascii="Calibri" w:hAnsi="Calibri" w:cs="Calibri"/>
          <w:b/>
          <w:lang w:eastAsia="pl-PL"/>
        </w:rPr>
      </w:pPr>
    </w:p>
    <w:p w14:paraId="7FFC798F" w14:textId="77777777" w:rsidR="006773BB" w:rsidRDefault="006773BB" w:rsidP="00A331DD">
      <w:pPr>
        <w:widowControl/>
        <w:autoSpaceDE/>
        <w:ind w:left="4956" w:firstLine="708"/>
        <w:jc w:val="center"/>
        <w:rPr>
          <w:rFonts w:ascii="Calibri" w:hAnsi="Calibri" w:cs="Calibri"/>
          <w:b/>
          <w:lang w:eastAsia="pl-PL"/>
        </w:rPr>
      </w:pPr>
    </w:p>
    <w:p w14:paraId="3D1A2BA9" w14:textId="22AEDB03" w:rsidR="00A331DD" w:rsidRDefault="00A331DD" w:rsidP="00A331DD">
      <w:pPr>
        <w:widowControl/>
        <w:autoSpaceDE/>
        <w:ind w:left="4956" w:firstLine="708"/>
        <w:jc w:val="center"/>
        <w:rPr>
          <w:rFonts w:ascii="Calibri" w:hAnsi="Calibri" w:cs="Calibri"/>
          <w:b/>
          <w:lang w:eastAsia="pl-PL"/>
        </w:rPr>
      </w:pPr>
      <w:r>
        <w:rPr>
          <w:rFonts w:ascii="Calibri" w:hAnsi="Calibri" w:cs="Calibri"/>
          <w:b/>
          <w:lang w:eastAsia="pl-PL"/>
        </w:rPr>
        <w:lastRenderedPageBreak/>
        <w:t>Załącznik nr 1 do Umowy</w:t>
      </w:r>
    </w:p>
    <w:p w14:paraId="3009BC6D" w14:textId="77777777" w:rsidR="00A331DD" w:rsidRDefault="00A331DD" w:rsidP="00A331DD">
      <w:pPr>
        <w:widowControl/>
        <w:autoSpaceDE/>
        <w:jc w:val="center"/>
        <w:rPr>
          <w:rFonts w:ascii="Calibri" w:hAnsi="Calibri" w:cs="Calibri"/>
          <w:b/>
          <w:lang w:eastAsia="pl-PL"/>
        </w:rPr>
      </w:pPr>
      <w:r>
        <w:rPr>
          <w:rFonts w:ascii="Calibri" w:hAnsi="Calibri" w:cs="Calibri"/>
          <w:b/>
          <w:lang w:eastAsia="pl-PL"/>
        </w:rPr>
        <w:t>Opis przedmiotu zamówienia</w:t>
      </w:r>
    </w:p>
    <w:p w14:paraId="008E66C3" w14:textId="77777777" w:rsidR="00A331DD" w:rsidRDefault="00A331DD" w:rsidP="00A331DD">
      <w:pPr>
        <w:widowControl/>
        <w:autoSpaceDE/>
        <w:jc w:val="both"/>
        <w:rPr>
          <w:rFonts w:ascii="Calibri" w:hAnsi="Calibri" w:cs="Calibri"/>
          <w:lang w:eastAsia="pl-PL"/>
        </w:rPr>
      </w:pPr>
    </w:p>
    <w:p w14:paraId="7208ED0D" w14:textId="77777777" w:rsidR="00A331DD" w:rsidRDefault="00A331DD" w:rsidP="00A331DD">
      <w:pPr>
        <w:widowControl/>
        <w:autoSpaceDE/>
        <w:jc w:val="both"/>
        <w:rPr>
          <w:rFonts w:ascii="Calibri" w:hAnsi="Calibri" w:cs="Calibri"/>
          <w:lang w:eastAsia="pl-PL"/>
        </w:rPr>
      </w:pPr>
      <w:bookmarkStart w:id="17" w:name="_Hlk85098233"/>
      <w:r>
        <w:rPr>
          <w:rFonts w:ascii="Calibri" w:hAnsi="Calibri" w:cs="Calibri"/>
          <w:lang w:eastAsia="pl-PL"/>
        </w:rPr>
        <w:t xml:space="preserve">Przedmiotem zamówienia jest dostawa licencji dostępowych dla użytkowników, która zapewni jednemu użytkownikowi dostęp z dowolnego urządzenia do odpowiedniej wersji oprogramowania serwerowego lub jego wersji wcześniejszych, Licencja pozwala  wykorzystać wiele urządzeń do dostępu do licencjonowanego serwera przez jednego użytkownika. Zamawiający wykorzystuje obecnie Windows Server 2019 </w:t>
      </w:r>
      <w:r>
        <w:rPr>
          <w:rFonts w:ascii="Calibri" w:hAnsi="Calibri" w:cs="Calibri"/>
          <w:lang w:eastAsia="pl-PL"/>
        </w:rPr>
        <w:br/>
        <w:t>w środowisku domenowym (Active Directory).</w:t>
      </w:r>
    </w:p>
    <w:bookmarkEnd w:id="17"/>
    <w:p w14:paraId="5B7AFDFD" w14:textId="77777777" w:rsidR="00A331DD" w:rsidRDefault="00A331DD" w:rsidP="00A331DD">
      <w:pPr>
        <w:widowControl/>
        <w:autoSpaceDE/>
        <w:jc w:val="both"/>
        <w:rPr>
          <w:rFonts w:ascii="Calibri" w:hAnsi="Calibri" w:cs="Calibri"/>
          <w:lang w:eastAsia="pl-PL"/>
        </w:rPr>
      </w:pPr>
    </w:p>
    <w:p w14:paraId="186EB871" w14:textId="77777777" w:rsidR="00A331DD" w:rsidRDefault="00A331DD" w:rsidP="00A331DD">
      <w:pPr>
        <w:widowControl/>
        <w:autoSpaceDE/>
        <w:jc w:val="both"/>
        <w:rPr>
          <w:rFonts w:ascii="Calibri" w:hAnsi="Calibri" w:cs="Calibri"/>
          <w:lang w:eastAsia="pl-PL"/>
        </w:rPr>
      </w:pPr>
      <w:r>
        <w:rPr>
          <w:rFonts w:ascii="Calibri" w:hAnsi="Calibri" w:cs="Calibri"/>
          <w:lang w:eastAsia="pl-PL"/>
        </w:rPr>
        <w:t xml:space="preserve">Zamawiający musi posiadać dostęp do bazy wiedzy producenta oprogramowania, do narzędzi do rozwiązywania problemów i innych zasobów dostarczanych przez producenta.  </w:t>
      </w:r>
    </w:p>
    <w:p w14:paraId="6AA67F3F" w14:textId="77777777" w:rsidR="00A331DD" w:rsidRDefault="00A331DD" w:rsidP="00A331DD">
      <w:pPr>
        <w:widowControl/>
        <w:autoSpaceDE/>
        <w:jc w:val="both"/>
        <w:rPr>
          <w:rFonts w:ascii="Calibri" w:hAnsi="Calibri" w:cs="Calibri"/>
          <w:lang w:eastAsia="pl-PL"/>
        </w:rPr>
      </w:pPr>
      <w:r>
        <w:rPr>
          <w:rFonts w:ascii="Calibri" w:hAnsi="Calibri" w:cs="Calibri"/>
          <w:lang w:eastAsia="pl-PL"/>
        </w:rPr>
        <w:t>Zamawiający wymaga dostawy oprogramowania na warunkach przewidzianych przez producenta oprogramowania, zwanego dalej: „Producentem”, dla jednostek realizujących zadania publiczne.</w:t>
      </w:r>
    </w:p>
    <w:p w14:paraId="106C7692" w14:textId="77777777" w:rsidR="00A331DD" w:rsidRDefault="00A331DD" w:rsidP="00A331DD">
      <w:pPr>
        <w:widowControl/>
        <w:autoSpaceDE/>
        <w:jc w:val="both"/>
        <w:rPr>
          <w:rFonts w:ascii="Calibri" w:hAnsi="Calibri" w:cs="Calibri"/>
          <w:lang w:eastAsia="pl-PL"/>
        </w:rPr>
      </w:pPr>
      <w:r>
        <w:rPr>
          <w:rFonts w:ascii="Calibri" w:hAnsi="Calibri" w:cs="Calibri"/>
          <w:lang w:eastAsia="pl-PL"/>
        </w:rPr>
        <w:t>Dostawa licencji, zgodnie z przedmiotem Umowy, nastąpi w terminie 5 dni od dnia podpisania umowy.</w:t>
      </w:r>
    </w:p>
    <w:p w14:paraId="2C0D7AFC" w14:textId="77777777" w:rsidR="00A331DD" w:rsidRDefault="00A331DD" w:rsidP="00A331DD">
      <w:pPr>
        <w:widowControl/>
        <w:autoSpaceDE/>
        <w:jc w:val="both"/>
        <w:rPr>
          <w:rFonts w:ascii="Calibri" w:hAnsi="Calibri" w:cs="Calibri"/>
          <w:lang w:eastAsia="pl-PL"/>
        </w:rPr>
      </w:pPr>
      <w:r>
        <w:rPr>
          <w:rFonts w:ascii="Calibri" w:hAnsi="Calibri" w:cs="Calibri"/>
          <w:lang w:eastAsia="pl-PL"/>
        </w:rPr>
        <w:t xml:space="preserve">Wsparcie świadczone będzie na warunkach wskazanych w umowie oraz przez producenta. W przypadku różnić pomiędzy wsparciem oferowanym przez producenta, a określonym w umowie zastosowanie mają postanowienia umowy. </w:t>
      </w:r>
    </w:p>
    <w:p w14:paraId="1C33D503" w14:textId="77777777" w:rsidR="00A331DD" w:rsidRDefault="00A331DD" w:rsidP="00A331DD">
      <w:pPr>
        <w:widowControl/>
        <w:autoSpaceDE/>
        <w:jc w:val="both"/>
        <w:rPr>
          <w:rFonts w:ascii="Calibri" w:hAnsi="Calibri" w:cs="Calibri"/>
          <w:lang w:eastAsia="pl-PL"/>
        </w:rPr>
      </w:pPr>
      <w:r>
        <w:rPr>
          <w:rFonts w:ascii="Calibri" w:hAnsi="Calibri" w:cs="Calibri"/>
          <w:lang w:eastAsia="pl-PL"/>
        </w:rPr>
        <w:t xml:space="preserve">Licencje muszą spełniać następujące wymagania: </w:t>
      </w:r>
    </w:p>
    <w:p w14:paraId="0B7FA82A" w14:textId="77777777" w:rsidR="00A331DD" w:rsidRDefault="00A331DD" w:rsidP="00A331DD">
      <w:pPr>
        <w:widowControl/>
        <w:autoSpaceDE/>
        <w:spacing w:after="120"/>
        <w:rPr>
          <w:rFonts w:ascii="Calibri" w:hAnsi="Calibri" w:cs="Calibri"/>
          <w:lang w:eastAsia="pl-PL"/>
        </w:rPr>
      </w:pPr>
    </w:p>
    <w:tbl>
      <w:tblPr>
        <w:tblW w:w="9209" w:type="dxa"/>
        <w:tblInd w:w="75" w:type="dxa"/>
        <w:tblCellMar>
          <w:left w:w="70" w:type="dxa"/>
          <w:right w:w="70" w:type="dxa"/>
        </w:tblCellMar>
        <w:tblLook w:val="04A0" w:firstRow="1" w:lastRow="0" w:firstColumn="1" w:lastColumn="0" w:noHBand="0" w:noVBand="1"/>
      </w:tblPr>
      <w:tblGrid>
        <w:gridCol w:w="9209"/>
      </w:tblGrid>
      <w:tr w:rsidR="00A331DD" w14:paraId="5FE0F929" w14:textId="77777777" w:rsidTr="00A331DD">
        <w:trPr>
          <w:trHeight w:val="300"/>
        </w:trPr>
        <w:tc>
          <w:tcPr>
            <w:tcW w:w="9209"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14:paraId="3B62FF17" w14:textId="77777777" w:rsidR="00A331DD" w:rsidRDefault="00A331DD">
            <w:pPr>
              <w:widowControl/>
              <w:autoSpaceDE/>
              <w:spacing w:line="254" w:lineRule="auto"/>
              <w:rPr>
                <w:rFonts w:ascii="Calibri" w:hAnsi="Calibri" w:cs="Calibri"/>
                <w:color w:val="000000"/>
                <w:lang w:val="en-US" w:eastAsia="pl-PL"/>
              </w:rPr>
            </w:pPr>
            <w:proofErr w:type="spellStart"/>
            <w:r>
              <w:rPr>
                <w:rFonts w:ascii="Calibri" w:hAnsi="Calibri" w:cs="Calibri"/>
                <w:color w:val="000000"/>
                <w:lang w:val="en-US" w:eastAsia="pl-PL"/>
              </w:rPr>
              <w:t>Licencja</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użytkownika</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dla</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organów</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administracji</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publicznej</w:t>
            </w:r>
            <w:proofErr w:type="spellEnd"/>
            <w:r>
              <w:rPr>
                <w:rFonts w:ascii="Calibri" w:hAnsi="Calibri" w:cs="Calibri"/>
                <w:color w:val="000000"/>
                <w:lang w:val="en-US" w:eastAsia="pl-PL"/>
              </w:rPr>
              <w:t xml:space="preserve"> </w:t>
            </w:r>
          </w:p>
        </w:tc>
      </w:tr>
      <w:tr w:rsidR="00A331DD" w14:paraId="68EB4896" w14:textId="77777777" w:rsidTr="00A331DD">
        <w:trPr>
          <w:trHeight w:val="900"/>
        </w:trPr>
        <w:tc>
          <w:tcPr>
            <w:tcW w:w="9209" w:type="dxa"/>
            <w:tcBorders>
              <w:top w:val="nil"/>
              <w:left w:val="single" w:sz="4" w:space="0" w:color="auto"/>
              <w:bottom w:val="single" w:sz="4" w:space="0" w:color="auto"/>
              <w:right w:val="single" w:sz="4" w:space="0" w:color="auto"/>
            </w:tcBorders>
            <w:hideMark/>
          </w:tcPr>
          <w:p w14:paraId="54C371A2" w14:textId="77777777" w:rsidR="00A331DD" w:rsidRDefault="00A331DD">
            <w:pPr>
              <w:widowControl/>
              <w:autoSpaceDE/>
              <w:spacing w:line="254" w:lineRule="auto"/>
              <w:rPr>
                <w:rFonts w:ascii="Calibri" w:hAnsi="Calibri" w:cs="Calibri"/>
                <w:color w:val="000000"/>
                <w:lang w:val="en-US" w:eastAsia="pl-PL"/>
              </w:rPr>
            </w:pPr>
            <w:proofErr w:type="spellStart"/>
            <w:r>
              <w:rPr>
                <w:rFonts w:ascii="Calibri" w:hAnsi="Calibri" w:cs="Calibri"/>
                <w:color w:val="000000"/>
                <w:lang w:val="en-US" w:eastAsia="pl-PL"/>
              </w:rPr>
              <w:t>Licencje</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dla</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użytkownika</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typu</w:t>
            </w:r>
            <w:proofErr w:type="spellEnd"/>
            <w:r>
              <w:rPr>
                <w:rFonts w:ascii="Calibri" w:hAnsi="Calibri" w:cs="Calibri"/>
                <w:color w:val="000000"/>
                <w:lang w:val="en-US" w:eastAsia="pl-PL"/>
              </w:rPr>
              <w:t xml:space="preserve"> CAL (per User) </w:t>
            </w:r>
            <w:proofErr w:type="spellStart"/>
            <w:r>
              <w:rPr>
                <w:rFonts w:ascii="Calibri" w:hAnsi="Calibri" w:cs="Calibri"/>
                <w:color w:val="000000"/>
                <w:lang w:val="en-US" w:eastAsia="pl-PL"/>
              </w:rPr>
              <w:t>uprawniająca</w:t>
            </w:r>
            <w:proofErr w:type="spellEnd"/>
            <w:r>
              <w:rPr>
                <w:rFonts w:ascii="Calibri" w:hAnsi="Calibri" w:cs="Calibri"/>
                <w:color w:val="000000"/>
                <w:lang w:val="en-US" w:eastAsia="pl-PL"/>
              </w:rPr>
              <w:t xml:space="preserve"> do </w:t>
            </w:r>
            <w:proofErr w:type="spellStart"/>
            <w:r>
              <w:rPr>
                <w:rFonts w:ascii="Calibri" w:hAnsi="Calibri" w:cs="Calibri"/>
                <w:color w:val="000000"/>
                <w:lang w:val="en-US" w:eastAsia="pl-PL"/>
              </w:rPr>
              <w:t>korzystania</w:t>
            </w:r>
            <w:proofErr w:type="spellEnd"/>
            <w:r>
              <w:rPr>
                <w:rFonts w:ascii="Calibri" w:hAnsi="Calibri" w:cs="Calibri"/>
                <w:color w:val="000000"/>
                <w:lang w:val="en-US" w:eastAsia="pl-PL"/>
              </w:rPr>
              <w:t xml:space="preserve"> z </w:t>
            </w:r>
            <w:proofErr w:type="spellStart"/>
            <w:r>
              <w:rPr>
                <w:rFonts w:ascii="Calibri" w:hAnsi="Calibri" w:cs="Calibri"/>
                <w:color w:val="000000"/>
                <w:lang w:val="en-US" w:eastAsia="pl-PL"/>
              </w:rPr>
              <w:t>usług</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takich</w:t>
            </w:r>
            <w:proofErr w:type="spellEnd"/>
            <w:r>
              <w:rPr>
                <w:rFonts w:ascii="Calibri" w:hAnsi="Calibri" w:cs="Calibri"/>
                <w:color w:val="000000"/>
                <w:lang w:val="en-US" w:eastAsia="pl-PL"/>
              </w:rPr>
              <w:t xml:space="preserve"> jak </w:t>
            </w:r>
            <w:proofErr w:type="spellStart"/>
            <w:r>
              <w:rPr>
                <w:rFonts w:ascii="Calibri" w:hAnsi="Calibri" w:cs="Calibri"/>
                <w:color w:val="000000"/>
                <w:lang w:val="en-US" w:eastAsia="pl-PL"/>
              </w:rPr>
              <w:t>drukowanie</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sieciowe</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przechowywanie</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plików</w:t>
            </w:r>
            <w:proofErr w:type="spellEnd"/>
            <w:r>
              <w:rPr>
                <w:rFonts w:ascii="Calibri" w:hAnsi="Calibri" w:cs="Calibri"/>
                <w:color w:val="000000"/>
                <w:lang w:val="en-US" w:eastAsia="pl-PL"/>
              </w:rPr>
              <w:t xml:space="preserve"> w </w:t>
            </w:r>
            <w:proofErr w:type="spellStart"/>
            <w:r>
              <w:rPr>
                <w:rFonts w:ascii="Calibri" w:hAnsi="Calibri" w:cs="Calibri"/>
                <w:color w:val="000000"/>
                <w:lang w:val="en-US" w:eastAsia="pl-PL"/>
              </w:rPr>
              <w:t>systemie</w:t>
            </w:r>
            <w:proofErr w:type="spellEnd"/>
            <w:r>
              <w:rPr>
                <w:rFonts w:ascii="Calibri" w:hAnsi="Calibri" w:cs="Calibri"/>
                <w:color w:val="000000"/>
                <w:lang w:val="en-US" w:eastAsia="pl-PL"/>
              </w:rPr>
              <w:t xml:space="preserve"> Windows Server 2019 (</w:t>
            </w:r>
            <w:proofErr w:type="spellStart"/>
            <w:r>
              <w:rPr>
                <w:rFonts w:ascii="Calibri" w:hAnsi="Calibri" w:cs="Calibri"/>
                <w:color w:val="000000"/>
                <w:lang w:val="en-US" w:eastAsia="pl-PL"/>
              </w:rPr>
              <w:t>ActiveDirectory</w:t>
            </w:r>
            <w:proofErr w:type="spellEnd"/>
            <w:r>
              <w:rPr>
                <w:rFonts w:ascii="Calibri" w:hAnsi="Calibri" w:cs="Calibri"/>
                <w:color w:val="000000"/>
                <w:lang w:val="en-US" w:eastAsia="pl-PL"/>
              </w:rPr>
              <w:t>)</w:t>
            </w:r>
          </w:p>
        </w:tc>
      </w:tr>
      <w:tr w:rsidR="00A331DD" w14:paraId="08049899" w14:textId="77777777" w:rsidTr="00A331DD">
        <w:trPr>
          <w:trHeight w:val="1268"/>
        </w:trPr>
        <w:tc>
          <w:tcPr>
            <w:tcW w:w="9209" w:type="dxa"/>
            <w:tcBorders>
              <w:top w:val="nil"/>
              <w:left w:val="single" w:sz="4" w:space="0" w:color="auto"/>
              <w:bottom w:val="single" w:sz="4" w:space="0" w:color="auto"/>
              <w:right w:val="single" w:sz="4" w:space="0" w:color="auto"/>
            </w:tcBorders>
            <w:vAlign w:val="bottom"/>
            <w:hideMark/>
          </w:tcPr>
          <w:p w14:paraId="254CA28C" w14:textId="77777777" w:rsidR="00A331DD" w:rsidRDefault="00A331DD">
            <w:pPr>
              <w:widowControl/>
              <w:autoSpaceDE/>
              <w:spacing w:line="254" w:lineRule="auto"/>
              <w:rPr>
                <w:rFonts w:ascii="Calibri" w:hAnsi="Calibri" w:cs="Calibri"/>
                <w:color w:val="000000"/>
                <w:lang w:val="en-US" w:eastAsia="pl-PL"/>
              </w:rPr>
            </w:pPr>
            <w:proofErr w:type="spellStart"/>
            <w:r>
              <w:rPr>
                <w:rFonts w:ascii="Calibri" w:hAnsi="Calibri" w:cs="Calibri"/>
                <w:color w:val="000000"/>
                <w:lang w:val="en-US" w:eastAsia="pl-PL"/>
              </w:rPr>
              <w:t>Zamawiający</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wymaga</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dostarczenia</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bezterminowych</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licencji</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na</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użytkowanie</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zamawianego</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oprogramowania</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dla</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Produktów</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przy</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zamawianiu</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którego</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konieczne</w:t>
            </w:r>
            <w:proofErr w:type="spellEnd"/>
            <w:r>
              <w:rPr>
                <w:rFonts w:ascii="Calibri" w:hAnsi="Calibri" w:cs="Calibri"/>
                <w:color w:val="000000"/>
                <w:lang w:val="en-US" w:eastAsia="pl-PL"/>
              </w:rPr>
              <w:t xml:space="preserve"> jest </w:t>
            </w:r>
            <w:proofErr w:type="spellStart"/>
            <w:r>
              <w:rPr>
                <w:rFonts w:ascii="Calibri" w:hAnsi="Calibri" w:cs="Calibri"/>
                <w:color w:val="000000"/>
                <w:lang w:val="en-US" w:eastAsia="pl-PL"/>
              </w:rPr>
              <w:t>udzielenie</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licencji</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zbiorczych</w:t>
            </w:r>
            <w:proofErr w:type="spellEnd"/>
            <w:r>
              <w:rPr>
                <w:rFonts w:ascii="Calibri" w:hAnsi="Calibri" w:cs="Calibri"/>
                <w:color w:val="000000"/>
                <w:lang w:val="en-US" w:eastAsia="pl-PL"/>
              </w:rPr>
              <w:t xml:space="preserve"> i </w:t>
            </w:r>
            <w:proofErr w:type="spellStart"/>
            <w:r>
              <w:rPr>
                <w:rFonts w:ascii="Calibri" w:hAnsi="Calibri" w:cs="Calibri"/>
                <w:color w:val="000000"/>
                <w:lang w:val="en-US" w:eastAsia="pl-PL"/>
              </w:rPr>
              <w:t>indywidualnych</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dokumentów</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pozwalających</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na</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stwierdzenie</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legalności</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zakupionego</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oprogramowania</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dla</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celów</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inwentaryzacyjnych</w:t>
            </w:r>
            <w:proofErr w:type="spellEnd"/>
            <w:r>
              <w:rPr>
                <w:rFonts w:ascii="Calibri" w:hAnsi="Calibri" w:cs="Calibri"/>
                <w:color w:val="000000"/>
                <w:lang w:val="en-US" w:eastAsia="pl-PL"/>
              </w:rPr>
              <w:t xml:space="preserve"> i </w:t>
            </w:r>
            <w:proofErr w:type="spellStart"/>
            <w:r>
              <w:rPr>
                <w:rFonts w:ascii="Calibri" w:hAnsi="Calibri" w:cs="Calibri"/>
                <w:color w:val="000000"/>
                <w:lang w:val="en-US" w:eastAsia="pl-PL"/>
              </w:rPr>
              <w:t>audytowych</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Licencje</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powinny</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być</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dostarczone</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elektronicznie</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na</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konto</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zakupowe</w:t>
            </w:r>
            <w:proofErr w:type="spellEnd"/>
            <w:r>
              <w:rPr>
                <w:rFonts w:ascii="Calibri" w:hAnsi="Calibri" w:cs="Calibri"/>
                <w:color w:val="000000"/>
                <w:lang w:val="en-US" w:eastAsia="pl-PL"/>
              </w:rPr>
              <w:t xml:space="preserve"> Centrum </w:t>
            </w:r>
            <w:proofErr w:type="spellStart"/>
            <w:r>
              <w:rPr>
                <w:rFonts w:ascii="Calibri" w:hAnsi="Calibri" w:cs="Calibri"/>
                <w:color w:val="000000"/>
                <w:lang w:val="en-US" w:eastAsia="pl-PL"/>
              </w:rPr>
              <w:t>Projektów</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Europejskich</w:t>
            </w:r>
            <w:proofErr w:type="spellEnd"/>
            <w:r>
              <w:rPr>
                <w:rFonts w:ascii="Calibri" w:hAnsi="Calibri" w:cs="Calibri"/>
                <w:color w:val="000000"/>
                <w:lang w:val="en-US" w:eastAsia="pl-PL"/>
              </w:rPr>
              <w:t xml:space="preserve"> w </w:t>
            </w:r>
            <w:proofErr w:type="spellStart"/>
            <w:r>
              <w:rPr>
                <w:rFonts w:ascii="Calibri" w:hAnsi="Calibri" w:cs="Calibri"/>
                <w:color w:val="000000"/>
                <w:lang w:val="en-US" w:eastAsia="pl-PL"/>
              </w:rPr>
              <w:t>systemie</w:t>
            </w:r>
            <w:proofErr w:type="spellEnd"/>
            <w:r>
              <w:rPr>
                <w:rFonts w:ascii="Calibri" w:hAnsi="Calibri" w:cs="Calibri"/>
                <w:color w:val="000000"/>
                <w:lang w:val="en-US" w:eastAsia="pl-PL"/>
              </w:rPr>
              <w:t xml:space="preserve"> businessaccount.microsoft.com</w:t>
            </w:r>
          </w:p>
        </w:tc>
      </w:tr>
    </w:tbl>
    <w:p w14:paraId="335EE0DA" w14:textId="77777777" w:rsidR="00A331DD" w:rsidRDefault="00A331DD" w:rsidP="00A331DD">
      <w:pPr>
        <w:widowControl/>
        <w:autoSpaceDE/>
        <w:spacing w:after="120"/>
        <w:rPr>
          <w:rFonts w:ascii="Calibri" w:hAnsi="Calibri" w:cs="Calibri"/>
          <w:lang w:eastAsia="pl-PL"/>
        </w:rPr>
      </w:pPr>
    </w:p>
    <w:p w14:paraId="59E4D8AB" w14:textId="77777777" w:rsidR="00A331DD" w:rsidRDefault="00A331DD" w:rsidP="00A331DD">
      <w:pPr>
        <w:widowControl/>
        <w:tabs>
          <w:tab w:val="left" w:pos="284"/>
        </w:tabs>
        <w:autoSpaceDE/>
        <w:spacing w:line="276" w:lineRule="auto"/>
        <w:jc w:val="both"/>
        <w:rPr>
          <w:rFonts w:ascii="Calibri" w:hAnsi="Calibri" w:cs="Calibri"/>
          <w:lang w:eastAsia="pl-PL"/>
        </w:rPr>
      </w:pPr>
      <w:bookmarkStart w:id="18" w:name="_Hlk46489145"/>
      <w:r>
        <w:rPr>
          <w:rFonts w:ascii="Calibri" w:hAnsi="Calibri" w:cs="Calibri"/>
          <w:lang w:eastAsia="pl-PL"/>
        </w:rPr>
        <w:t xml:space="preserve">Uwaga: </w:t>
      </w:r>
    </w:p>
    <w:p w14:paraId="3B591148" w14:textId="77777777" w:rsidR="00A331DD" w:rsidRDefault="00A331DD" w:rsidP="00A331DD">
      <w:pPr>
        <w:widowControl/>
        <w:tabs>
          <w:tab w:val="left" w:pos="284"/>
        </w:tabs>
        <w:autoSpaceDE/>
        <w:spacing w:line="276" w:lineRule="auto"/>
        <w:jc w:val="both"/>
        <w:rPr>
          <w:rFonts w:ascii="Calibri" w:hAnsi="Calibri" w:cs="Calibri"/>
          <w:lang w:eastAsia="pl-PL"/>
        </w:rPr>
      </w:pPr>
      <w:r>
        <w:rPr>
          <w:rFonts w:ascii="Calibri" w:hAnsi="Calibri" w:cs="Calibri"/>
          <w:lang w:eastAsia="pl-PL"/>
        </w:rPr>
        <w:t>1) W przypadkach, kiedy w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w:t>
      </w:r>
    </w:p>
    <w:p w14:paraId="62F8C5FB" w14:textId="77777777" w:rsidR="00A331DD" w:rsidRDefault="00A331DD" w:rsidP="00A331DD">
      <w:pPr>
        <w:widowControl/>
        <w:tabs>
          <w:tab w:val="left" w:pos="284"/>
        </w:tabs>
        <w:autoSpaceDE/>
        <w:spacing w:line="276" w:lineRule="auto"/>
        <w:jc w:val="both"/>
        <w:rPr>
          <w:rFonts w:ascii="Calibri" w:hAnsi="Calibri" w:cs="Calibri"/>
          <w:lang w:eastAsia="pl-PL"/>
        </w:rPr>
      </w:pPr>
      <w:r>
        <w:rPr>
          <w:rFonts w:ascii="Calibri" w:hAnsi="Calibri" w:cs="Calibri"/>
          <w:lang w:eastAsia="pl-PL"/>
        </w:rPr>
        <w:t xml:space="preserve">2) W sytuacjach, kiedy Zamawiający opisuje przedmiot zamówienia poprzez odniesienie się do norm, europejskich ocen technicznych, aprobat, specyfikacji technicznych i systemów referencji technicznych, o których mowa w art. 101 ust. 1 pkt 2 i ust. 3 ustawy </w:t>
      </w:r>
      <w:proofErr w:type="spellStart"/>
      <w:r>
        <w:rPr>
          <w:rFonts w:ascii="Calibri" w:hAnsi="Calibri" w:cs="Calibri"/>
          <w:lang w:eastAsia="pl-PL"/>
        </w:rPr>
        <w:t>Pzp</w:t>
      </w:r>
      <w:proofErr w:type="spellEnd"/>
      <w:r>
        <w:rPr>
          <w:rFonts w:ascii="Calibri" w:hAnsi="Calibri" w:cs="Calibri"/>
          <w:lang w:eastAsia="pl-PL"/>
        </w:rPr>
        <w:t>, Zamawiający dopuszcza rozwiązania równoważne opisywanym, a wskazane powyżej odniesienia należy odczytywać z wyrazami „lub równoważne”.</w:t>
      </w:r>
    </w:p>
    <w:p w14:paraId="7CD00B51" w14:textId="77777777" w:rsidR="00A331DD" w:rsidRDefault="00A331DD" w:rsidP="00A331DD">
      <w:pPr>
        <w:widowControl/>
        <w:tabs>
          <w:tab w:val="left" w:pos="284"/>
        </w:tabs>
        <w:autoSpaceDE/>
        <w:spacing w:line="276" w:lineRule="auto"/>
        <w:jc w:val="both"/>
        <w:rPr>
          <w:rFonts w:ascii="Calibri" w:hAnsi="Calibri" w:cs="Calibri"/>
          <w:lang w:eastAsia="pl-PL"/>
        </w:rPr>
      </w:pPr>
      <w:r>
        <w:rPr>
          <w:rFonts w:ascii="Calibri" w:hAnsi="Calibri" w:cs="Calibri"/>
          <w:lang w:eastAsia="pl-PL"/>
        </w:rPr>
        <w:t xml:space="preserve">4) Wykonawca, który powoła się na oprogramowanie równoważne w zakresie opisanym przez Zamawiającego, jest obowiązany wykazać w ofercie, że oferowany przez niego przedmiot dostawy spełnia wymagania określone przez Zamawiającego. </w:t>
      </w:r>
    </w:p>
    <w:p w14:paraId="544F1A29" w14:textId="77777777" w:rsidR="00A331DD" w:rsidRDefault="00A331DD" w:rsidP="00A331DD">
      <w:pPr>
        <w:widowControl/>
        <w:numPr>
          <w:ilvl w:val="0"/>
          <w:numId w:val="11"/>
        </w:numPr>
        <w:tabs>
          <w:tab w:val="left" w:pos="284"/>
        </w:tabs>
        <w:autoSpaceDE/>
        <w:spacing w:line="276" w:lineRule="auto"/>
        <w:ind w:left="0" w:firstLine="0"/>
        <w:contextualSpacing/>
        <w:jc w:val="both"/>
        <w:rPr>
          <w:rFonts w:ascii="Calibri" w:hAnsi="Calibri" w:cs="Calibri"/>
          <w:lang w:eastAsia="pl-PL"/>
        </w:rPr>
      </w:pPr>
      <w:r>
        <w:rPr>
          <w:rFonts w:ascii="Calibri" w:hAnsi="Calibri" w:cs="Calibri"/>
          <w:lang w:eastAsia="pl-PL"/>
        </w:rPr>
        <w:t xml:space="preserve">Ciężar dowodowy w zakresie udowodnienia równoważności zaoferowanego oprogramowania z opisanymi warunkami równoważności spoczywa na Wykonawcy, składającym ofertę równoważną. </w:t>
      </w:r>
    </w:p>
    <w:p w14:paraId="79AB7AEC" w14:textId="77777777" w:rsidR="00A331DD" w:rsidRDefault="00A331DD" w:rsidP="00A331DD">
      <w:pPr>
        <w:widowControl/>
        <w:numPr>
          <w:ilvl w:val="0"/>
          <w:numId w:val="11"/>
        </w:numPr>
        <w:tabs>
          <w:tab w:val="left" w:pos="284"/>
        </w:tabs>
        <w:autoSpaceDE/>
        <w:spacing w:line="276" w:lineRule="auto"/>
        <w:ind w:left="0" w:firstLine="0"/>
        <w:contextualSpacing/>
        <w:jc w:val="both"/>
        <w:rPr>
          <w:rFonts w:ascii="Calibri" w:hAnsi="Calibri" w:cs="Calibri"/>
          <w:lang w:eastAsia="pl-PL"/>
        </w:rPr>
      </w:pPr>
      <w:r>
        <w:rPr>
          <w:rFonts w:ascii="Calibri" w:hAnsi="Calibri" w:cs="Calibri"/>
          <w:lang w:eastAsia="pl-PL"/>
        </w:rPr>
        <w:lastRenderedPageBreak/>
        <w:t xml:space="preserve">Zamawiający wymaga, aby zaoferowane przez Wykonawcę oprogramowanie równoważne nie powodowało konieczności wykonania dodatkowych prac integracyjnych po stronie Zamawiającego, tym samym poniesienia dodatkowych, niezaplanowanych kosztów. </w:t>
      </w:r>
    </w:p>
    <w:p w14:paraId="42979C61" w14:textId="77777777" w:rsidR="00A331DD" w:rsidRDefault="00A331DD" w:rsidP="00A331DD">
      <w:pPr>
        <w:widowControl/>
        <w:numPr>
          <w:ilvl w:val="0"/>
          <w:numId w:val="11"/>
        </w:numPr>
        <w:tabs>
          <w:tab w:val="left" w:pos="284"/>
        </w:tabs>
        <w:autoSpaceDE/>
        <w:spacing w:line="276" w:lineRule="auto"/>
        <w:ind w:left="0" w:firstLine="0"/>
        <w:contextualSpacing/>
        <w:jc w:val="both"/>
        <w:rPr>
          <w:rFonts w:ascii="Calibri" w:hAnsi="Calibri" w:cs="Calibri"/>
          <w:lang w:eastAsia="pl-PL"/>
        </w:rPr>
      </w:pPr>
      <w:r>
        <w:rPr>
          <w:rFonts w:ascii="Calibri" w:hAnsi="Calibri" w:cs="Calibri"/>
          <w:lang w:eastAsia="pl-PL"/>
        </w:rPr>
        <w:t>W celu potwierdzenia, iż oferowana dostawa spełnia wymagania określone przez Zamawiającego, Wykonawca, który zaoferuje oprogramowanie równoważne do wskazanego przez Zamawiającego załączy do oferty szczegółową specyfikację techniczną dla oferowanego oprogramowania równoważnego, wystawioną przez producenta oferowanego oprogramowania równoważnego, zawierającą opis wszystkich cech i funkcjonalności oferowanego oprogramowania równoważnego.</w:t>
      </w:r>
    </w:p>
    <w:p w14:paraId="4D571DC3" w14:textId="77777777" w:rsidR="00A331DD" w:rsidRDefault="00A331DD" w:rsidP="00A331DD">
      <w:pPr>
        <w:widowControl/>
        <w:numPr>
          <w:ilvl w:val="0"/>
          <w:numId w:val="11"/>
        </w:numPr>
        <w:tabs>
          <w:tab w:val="left" w:pos="284"/>
        </w:tabs>
        <w:autoSpaceDE/>
        <w:spacing w:line="276" w:lineRule="auto"/>
        <w:ind w:left="0" w:firstLine="0"/>
        <w:contextualSpacing/>
        <w:jc w:val="both"/>
        <w:rPr>
          <w:rFonts w:ascii="Calibri" w:hAnsi="Calibri" w:cs="Calibri"/>
          <w:lang w:eastAsia="pl-PL"/>
        </w:rPr>
      </w:pPr>
      <w:r>
        <w:rPr>
          <w:rFonts w:ascii="Calibri" w:hAnsi="Calibri" w:cs="Calibri"/>
          <w:lang w:eastAsia="pl-PL"/>
        </w:rPr>
        <w:t xml:space="preserve">Oprogramowanie musi pochodzić z autoryzowanego kanału dystrybucji producenta przeznaczonego na teren Unii Europejskiej, a korzystanie przez Zamawiającego z dostarczonego oprogramowania nie może stanowić naruszenia majątkowych praw autorskich osób trzecich. </w:t>
      </w:r>
    </w:p>
    <w:p w14:paraId="221DAA97" w14:textId="77777777" w:rsidR="00A331DD" w:rsidRDefault="00A331DD" w:rsidP="00A331DD">
      <w:pPr>
        <w:widowControl/>
        <w:tabs>
          <w:tab w:val="left" w:pos="284"/>
        </w:tabs>
        <w:autoSpaceDE/>
        <w:spacing w:line="276" w:lineRule="auto"/>
        <w:jc w:val="both"/>
        <w:rPr>
          <w:rFonts w:ascii="Calibri" w:hAnsi="Calibri" w:cs="Calibri"/>
          <w:lang w:eastAsia="pl-PL"/>
        </w:rPr>
      </w:pPr>
    </w:p>
    <w:bookmarkEnd w:id="18"/>
    <w:p w14:paraId="67263A25" w14:textId="77777777" w:rsidR="00A331DD" w:rsidRDefault="00A331DD" w:rsidP="00A331DD">
      <w:pPr>
        <w:widowControl/>
        <w:autoSpaceDE/>
        <w:spacing w:line="276" w:lineRule="auto"/>
        <w:jc w:val="both"/>
        <w:rPr>
          <w:rFonts w:ascii="Calibri" w:hAnsi="Calibri" w:cs="Calibri"/>
          <w:lang w:eastAsia="pl-PL"/>
        </w:rPr>
      </w:pPr>
    </w:p>
    <w:p w14:paraId="40918EBC" w14:textId="77777777" w:rsidR="00A331DD" w:rsidRDefault="00A331DD" w:rsidP="00A331DD">
      <w:pPr>
        <w:widowControl/>
        <w:autoSpaceDE/>
        <w:spacing w:line="276" w:lineRule="auto"/>
        <w:jc w:val="both"/>
        <w:rPr>
          <w:rFonts w:ascii="Calibri" w:hAnsi="Calibri" w:cs="Calibri"/>
          <w:lang w:eastAsia="pl-PL"/>
        </w:rPr>
      </w:pPr>
    </w:p>
    <w:p w14:paraId="2B1D8E5A" w14:textId="77777777" w:rsidR="00A331DD" w:rsidRDefault="00A331DD" w:rsidP="00A331DD">
      <w:pPr>
        <w:widowControl/>
        <w:autoSpaceDE/>
        <w:spacing w:line="276" w:lineRule="auto"/>
        <w:jc w:val="both"/>
        <w:rPr>
          <w:lang w:eastAsia="pl-PL"/>
        </w:rPr>
      </w:pPr>
    </w:p>
    <w:p w14:paraId="27EAD42F" w14:textId="77777777" w:rsidR="00A331DD" w:rsidRDefault="00A331DD" w:rsidP="00A331DD">
      <w:pPr>
        <w:widowControl/>
        <w:autoSpaceDE/>
        <w:spacing w:line="276" w:lineRule="auto"/>
        <w:jc w:val="both"/>
        <w:rPr>
          <w:lang w:eastAsia="pl-PL"/>
        </w:rPr>
      </w:pPr>
    </w:p>
    <w:p w14:paraId="76DADF78" w14:textId="77777777" w:rsidR="00A331DD" w:rsidRDefault="00A331DD" w:rsidP="00A331DD">
      <w:pPr>
        <w:widowControl/>
        <w:autoSpaceDE/>
        <w:spacing w:line="276" w:lineRule="auto"/>
        <w:jc w:val="both"/>
        <w:rPr>
          <w:lang w:eastAsia="pl-PL"/>
        </w:rPr>
      </w:pPr>
    </w:p>
    <w:p w14:paraId="45BBFAFA" w14:textId="77777777" w:rsidR="00A331DD" w:rsidRDefault="00A331DD" w:rsidP="00A331DD">
      <w:pPr>
        <w:widowControl/>
        <w:autoSpaceDE/>
        <w:spacing w:line="276" w:lineRule="auto"/>
        <w:jc w:val="both"/>
        <w:rPr>
          <w:lang w:eastAsia="pl-PL"/>
        </w:rPr>
      </w:pPr>
    </w:p>
    <w:p w14:paraId="57981060" w14:textId="77777777" w:rsidR="00A331DD" w:rsidRDefault="00A331DD" w:rsidP="00A331DD">
      <w:pPr>
        <w:widowControl/>
        <w:autoSpaceDE/>
        <w:spacing w:line="276" w:lineRule="auto"/>
        <w:jc w:val="both"/>
        <w:rPr>
          <w:lang w:eastAsia="pl-PL"/>
        </w:rPr>
      </w:pPr>
    </w:p>
    <w:p w14:paraId="7FB91E9E" w14:textId="77777777" w:rsidR="00A331DD" w:rsidRDefault="00A331DD" w:rsidP="00A331DD">
      <w:pPr>
        <w:widowControl/>
        <w:autoSpaceDE/>
        <w:spacing w:line="276" w:lineRule="auto"/>
        <w:jc w:val="both"/>
        <w:rPr>
          <w:lang w:eastAsia="pl-PL"/>
        </w:rPr>
      </w:pPr>
    </w:p>
    <w:p w14:paraId="7BD89B3D" w14:textId="77777777" w:rsidR="00A331DD" w:rsidRDefault="00A331DD" w:rsidP="00A331DD">
      <w:pPr>
        <w:widowControl/>
        <w:autoSpaceDE/>
        <w:spacing w:line="276" w:lineRule="auto"/>
        <w:jc w:val="both"/>
        <w:rPr>
          <w:lang w:eastAsia="pl-PL"/>
        </w:rPr>
      </w:pPr>
    </w:p>
    <w:p w14:paraId="3FC87F80" w14:textId="77777777" w:rsidR="00A331DD" w:rsidRDefault="00A331DD" w:rsidP="00A331DD">
      <w:pPr>
        <w:widowControl/>
        <w:autoSpaceDE/>
        <w:spacing w:line="276" w:lineRule="auto"/>
        <w:jc w:val="both"/>
        <w:rPr>
          <w:lang w:eastAsia="pl-PL"/>
        </w:rPr>
      </w:pPr>
    </w:p>
    <w:p w14:paraId="09D03396" w14:textId="77777777" w:rsidR="00A331DD" w:rsidRDefault="00A331DD" w:rsidP="00A331DD">
      <w:pPr>
        <w:widowControl/>
        <w:autoSpaceDE/>
        <w:spacing w:line="276" w:lineRule="auto"/>
        <w:jc w:val="both"/>
        <w:rPr>
          <w:lang w:eastAsia="pl-PL"/>
        </w:rPr>
      </w:pPr>
    </w:p>
    <w:p w14:paraId="1357AC0E" w14:textId="77777777" w:rsidR="00A331DD" w:rsidRDefault="00A331DD" w:rsidP="00A331DD">
      <w:pPr>
        <w:widowControl/>
        <w:autoSpaceDE/>
        <w:spacing w:line="276" w:lineRule="auto"/>
        <w:jc w:val="both"/>
        <w:rPr>
          <w:lang w:eastAsia="pl-PL"/>
        </w:rPr>
      </w:pPr>
    </w:p>
    <w:p w14:paraId="25704F28" w14:textId="77777777" w:rsidR="00A331DD" w:rsidRDefault="00A331DD" w:rsidP="00A331DD">
      <w:pPr>
        <w:widowControl/>
        <w:autoSpaceDE/>
        <w:spacing w:line="276" w:lineRule="auto"/>
        <w:jc w:val="both"/>
        <w:rPr>
          <w:lang w:eastAsia="pl-PL"/>
        </w:rPr>
      </w:pPr>
    </w:p>
    <w:p w14:paraId="6099829A" w14:textId="77777777" w:rsidR="00A331DD" w:rsidRDefault="00A331DD" w:rsidP="00A331DD">
      <w:pPr>
        <w:widowControl/>
        <w:autoSpaceDE/>
        <w:spacing w:line="276" w:lineRule="auto"/>
        <w:jc w:val="both"/>
        <w:rPr>
          <w:lang w:eastAsia="pl-PL"/>
        </w:rPr>
      </w:pPr>
    </w:p>
    <w:p w14:paraId="7C343C50" w14:textId="77777777" w:rsidR="00A331DD" w:rsidRDefault="00A331DD" w:rsidP="00A331DD">
      <w:pPr>
        <w:widowControl/>
        <w:autoSpaceDE/>
        <w:spacing w:line="276" w:lineRule="auto"/>
        <w:jc w:val="both"/>
        <w:rPr>
          <w:lang w:eastAsia="pl-PL"/>
        </w:rPr>
      </w:pPr>
    </w:p>
    <w:p w14:paraId="7AFAB841" w14:textId="77777777" w:rsidR="00A331DD" w:rsidRDefault="00A331DD" w:rsidP="00A331DD">
      <w:pPr>
        <w:widowControl/>
        <w:autoSpaceDE/>
        <w:spacing w:line="276" w:lineRule="auto"/>
        <w:jc w:val="both"/>
        <w:rPr>
          <w:lang w:eastAsia="pl-PL"/>
        </w:rPr>
      </w:pPr>
    </w:p>
    <w:p w14:paraId="7F7B84BA" w14:textId="77777777" w:rsidR="00A331DD" w:rsidRDefault="00A331DD" w:rsidP="00A331DD">
      <w:pPr>
        <w:widowControl/>
        <w:autoSpaceDE/>
        <w:spacing w:line="276" w:lineRule="auto"/>
        <w:jc w:val="both"/>
        <w:rPr>
          <w:lang w:eastAsia="pl-PL"/>
        </w:rPr>
      </w:pPr>
    </w:p>
    <w:p w14:paraId="409FE229" w14:textId="77777777" w:rsidR="00A331DD" w:rsidRDefault="00A331DD" w:rsidP="00A331DD">
      <w:pPr>
        <w:widowControl/>
        <w:autoSpaceDE/>
        <w:spacing w:line="276" w:lineRule="auto"/>
        <w:jc w:val="both"/>
        <w:rPr>
          <w:lang w:eastAsia="pl-PL"/>
        </w:rPr>
      </w:pPr>
    </w:p>
    <w:p w14:paraId="50B40BD8" w14:textId="77777777" w:rsidR="00A331DD" w:rsidRDefault="00A331DD" w:rsidP="00A331DD">
      <w:pPr>
        <w:widowControl/>
        <w:autoSpaceDE/>
        <w:spacing w:line="276" w:lineRule="auto"/>
        <w:jc w:val="both"/>
        <w:rPr>
          <w:lang w:eastAsia="pl-PL"/>
        </w:rPr>
      </w:pPr>
    </w:p>
    <w:p w14:paraId="26374C37" w14:textId="77777777" w:rsidR="00A331DD" w:rsidRDefault="00A331DD" w:rsidP="00A331DD">
      <w:pPr>
        <w:widowControl/>
        <w:autoSpaceDE/>
        <w:spacing w:line="276" w:lineRule="auto"/>
        <w:jc w:val="both"/>
        <w:rPr>
          <w:lang w:eastAsia="pl-PL"/>
        </w:rPr>
      </w:pPr>
    </w:p>
    <w:p w14:paraId="32739F4A" w14:textId="77777777" w:rsidR="00A331DD" w:rsidRDefault="00A331DD" w:rsidP="00A331DD">
      <w:pPr>
        <w:widowControl/>
        <w:autoSpaceDE/>
        <w:spacing w:line="276" w:lineRule="auto"/>
        <w:jc w:val="both"/>
        <w:rPr>
          <w:lang w:eastAsia="pl-PL"/>
        </w:rPr>
      </w:pPr>
    </w:p>
    <w:p w14:paraId="18B2B466" w14:textId="77777777" w:rsidR="00A331DD" w:rsidRDefault="00A331DD" w:rsidP="00A331DD">
      <w:pPr>
        <w:widowControl/>
        <w:autoSpaceDE/>
        <w:spacing w:line="276" w:lineRule="auto"/>
        <w:jc w:val="both"/>
        <w:rPr>
          <w:lang w:eastAsia="pl-PL"/>
        </w:rPr>
      </w:pPr>
    </w:p>
    <w:p w14:paraId="1ABF70B8" w14:textId="77777777" w:rsidR="00A331DD" w:rsidRDefault="00A331DD" w:rsidP="00A331DD">
      <w:pPr>
        <w:widowControl/>
        <w:autoSpaceDE/>
        <w:spacing w:line="276" w:lineRule="auto"/>
        <w:jc w:val="both"/>
        <w:rPr>
          <w:lang w:eastAsia="pl-PL"/>
        </w:rPr>
      </w:pPr>
    </w:p>
    <w:p w14:paraId="3D53F725" w14:textId="77777777" w:rsidR="00A331DD" w:rsidRDefault="00A331DD" w:rsidP="00A331DD">
      <w:pPr>
        <w:widowControl/>
        <w:autoSpaceDE/>
        <w:spacing w:line="276" w:lineRule="auto"/>
        <w:jc w:val="both"/>
        <w:rPr>
          <w:lang w:eastAsia="pl-PL"/>
        </w:rPr>
      </w:pPr>
    </w:p>
    <w:p w14:paraId="593D1809" w14:textId="77777777" w:rsidR="00A331DD" w:rsidRDefault="00A331DD" w:rsidP="00A331DD">
      <w:pPr>
        <w:widowControl/>
        <w:autoSpaceDE/>
        <w:spacing w:line="276" w:lineRule="auto"/>
        <w:jc w:val="both"/>
        <w:rPr>
          <w:lang w:eastAsia="pl-PL"/>
        </w:rPr>
      </w:pPr>
    </w:p>
    <w:p w14:paraId="17D00A0F" w14:textId="77777777" w:rsidR="00A331DD" w:rsidRDefault="00A331DD" w:rsidP="00A331DD">
      <w:pPr>
        <w:widowControl/>
        <w:autoSpaceDE/>
        <w:spacing w:line="276" w:lineRule="auto"/>
        <w:jc w:val="both"/>
        <w:rPr>
          <w:lang w:eastAsia="pl-PL"/>
        </w:rPr>
      </w:pPr>
    </w:p>
    <w:p w14:paraId="231E8D6F" w14:textId="77777777" w:rsidR="00A331DD" w:rsidRDefault="00A331DD" w:rsidP="00A331DD">
      <w:pPr>
        <w:widowControl/>
        <w:autoSpaceDE/>
        <w:spacing w:line="276" w:lineRule="auto"/>
        <w:jc w:val="both"/>
        <w:rPr>
          <w:lang w:eastAsia="pl-PL"/>
        </w:rPr>
      </w:pPr>
    </w:p>
    <w:p w14:paraId="6624A6B3" w14:textId="77777777" w:rsidR="00A331DD" w:rsidRDefault="00A331DD" w:rsidP="00A331DD">
      <w:pPr>
        <w:widowControl/>
        <w:autoSpaceDE/>
        <w:spacing w:line="276" w:lineRule="auto"/>
        <w:jc w:val="both"/>
        <w:rPr>
          <w:lang w:eastAsia="pl-PL"/>
        </w:rPr>
      </w:pPr>
    </w:p>
    <w:p w14:paraId="271C16E4" w14:textId="77777777" w:rsidR="00A331DD" w:rsidRDefault="00A331DD" w:rsidP="00A331DD">
      <w:pPr>
        <w:widowControl/>
        <w:autoSpaceDE/>
        <w:spacing w:line="276" w:lineRule="auto"/>
        <w:jc w:val="both"/>
        <w:rPr>
          <w:lang w:eastAsia="pl-PL"/>
        </w:rPr>
      </w:pPr>
    </w:p>
    <w:p w14:paraId="7BA6F7F3" w14:textId="77777777" w:rsidR="00A331DD" w:rsidRDefault="00A331DD" w:rsidP="00A331DD">
      <w:pPr>
        <w:widowControl/>
        <w:tabs>
          <w:tab w:val="left" w:pos="284"/>
        </w:tabs>
        <w:adjustRightInd w:val="0"/>
        <w:spacing w:line="276" w:lineRule="auto"/>
        <w:jc w:val="right"/>
        <w:rPr>
          <w:rFonts w:ascii="Calibri" w:eastAsia="Calibri" w:hAnsi="Calibri" w:cs="Calibri"/>
          <w:b/>
          <w:bCs/>
          <w:color w:val="000000"/>
          <w:lang w:eastAsia="pl-PL"/>
        </w:rPr>
      </w:pPr>
    </w:p>
    <w:p w14:paraId="4F831E49" w14:textId="77777777" w:rsidR="00A331DD" w:rsidRDefault="00A331DD" w:rsidP="00A331DD">
      <w:pPr>
        <w:widowControl/>
        <w:tabs>
          <w:tab w:val="left" w:pos="284"/>
        </w:tabs>
        <w:adjustRightInd w:val="0"/>
        <w:spacing w:line="276" w:lineRule="auto"/>
        <w:jc w:val="right"/>
        <w:rPr>
          <w:rFonts w:ascii="Calibri" w:eastAsia="Calibri" w:hAnsi="Calibri" w:cs="Calibri"/>
          <w:b/>
          <w:bCs/>
          <w:color w:val="000000"/>
          <w:lang w:eastAsia="pl-PL"/>
        </w:rPr>
      </w:pPr>
    </w:p>
    <w:p w14:paraId="742DBDD8" w14:textId="77777777" w:rsidR="00A331DD" w:rsidRDefault="00A331DD" w:rsidP="00A331DD">
      <w:pPr>
        <w:widowControl/>
        <w:tabs>
          <w:tab w:val="left" w:pos="284"/>
        </w:tabs>
        <w:adjustRightInd w:val="0"/>
        <w:spacing w:line="276" w:lineRule="auto"/>
        <w:jc w:val="right"/>
        <w:rPr>
          <w:rFonts w:ascii="Calibri" w:eastAsia="Calibri" w:hAnsi="Calibri" w:cs="Calibri"/>
          <w:b/>
          <w:bCs/>
          <w:color w:val="000000"/>
          <w:lang w:eastAsia="pl-PL"/>
        </w:rPr>
      </w:pPr>
    </w:p>
    <w:p w14:paraId="19D8F3D1" w14:textId="77777777" w:rsidR="00A331DD" w:rsidRDefault="00A331DD" w:rsidP="00A331DD">
      <w:pPr>
        <w:widowControl/>
        <w:tabs>
          <w:tab w:val="left" w:pos="284"/>
        </w:tabs>
        <w:adjustRightInd w:val="0"/>
        <w:spacing w:line="276" w:lineRule="auto"/>
        <w:jc w:val="right"/>
        <w:rPr>
          <w:rFonts w:ascii="Calibri" w:eastAsia="Calibri" w:hAnsi="Calibri" w:cs="Calibri"/>
          <w:b/>
          <w:bCs/>
          <w:color w:val="000000"/>
          <w:lang w:eastAsia="pl-PL"/>
        </w:rPr>
      </w:pPr>
    </w:p>
    <w:p w14:paraId="330E6594" w14:textId="60EF9DFF" w:rsidR="00A331DD" w:rsidRDefault="00A331DD" w:rsidP="00A331DD">
      <w:pPr>
        <w:widowControl/>
        <w:tabs>
          <w:tab w:val="left" w:pos="284"/>
        </w:tabs>
        <w:adjustRightInd w:val="0"/>
        <w:spacing w:line="276" w:lineRule="auto"/>
        <w:jc w:val="right"/>
        <w:rPr>
          <w:ins w:id="19" w:author="Maria Wojewoda" w:date="2021-12-06T11:12:00Z"/>
          <w:rFonts w:ascii="Calibri" w:eastAsia="Calibri" w:hAnsi="Calibri" w:cs="Calibri"/>
          <w:b/>
          <w:bCs/>
          <w:color w:val="000000"/>
          <w:lang w:eastAsia="pl-PL"/>
        </w:rPr>
      </w:pPr>
    </w:p>
    <w:p w14:paraId="638D1A73" w14:textId="3DBD672B" w:rsidR="006773BB" w:rsidRDefault="006773BB" w:rsidP="00A331DD">
      <w:pPr>
        <w:widowControl/>
        <w:tabs>
          <w:tab w:val="left" w:pos="284"/>
        </w:tabs>
        <w:adjustRightInd w:val="0"/>
        <w:spacing w:line="276" w:lineRule="auto"/>
        <w:jc w:val="right"/>
        <w:rPr>
          <w:ins w:id="20" w:author="Maria Wojewoda" w:date="2021-12-06T11:12:00Z"/>
          <w:rFonts w:ascii="Calibri" w:eastAsia="Calibri" w:hAnsi="Calibri" w:cs="Calibri"/>
          <w:b/>
          <w:bCs/>
          <w:color w:val="000000"/>
          <w:lang w:eastAsia="pl-PL"/>
        </w:rPr>
      </w:pPr>
    </w:p>
    <w:p w14:paraId="262BB26A" w14:textId="77777777" w:rsidR="006773BB" w:rsidRDefault="006773BB" w:rsidP="00A331DD">
      <w:pPr>
        <w:widowControl/>
        <w:tabs>
          <w:tab w:val="left" w:pos="284"/>
        </w:tabs>
        <w:adjustRightInd w:val="0"/>
        <w:spacing w:line="276" w:lineRule="auto"/>
        <w:jc w:val="right"/>
        <w:rPr>
          <w:rFonts w:ascii="Calibri" w:eastAsia="Calibri" w:hAnsi="Calibri" w:cs="Calibri"/>
          <w:b/>
          <w:bCs/>
          <w:color w:val="000000"/>
          <w:lang w:eastAsia="pl-PL"/>
        </w:rPr>
      </w:pPr>
    </w:p>
    <w:p w14:paraId="4A5BB1A3" w14:textId="77777777" w:rsidR="00A331DD" w:rsidRDefault="00A331DD" w:rsidP="00A331DD">
      <w:pPr>
        <w:widowControl/>
        <w:tabs>
          <w:tab w:val="left" w:pos="284"/>
        </w:tabs>
        <w:adjustRightInd w:val="0"/>
        <w:spacing w:line="276" w:lineRule="auto"/>
        <w:jc w:val="right"/>
        <w:rPr>
          <w:rFonts w:ascii="Calibri" w:eastAsia="Calibri" w:hAnsi="Calibri" w:cs="Calibri"/>
          <w:b/>
          <w:bCs/>
          <w:color w:val="000000"/>
          <w:lang w:eastAsia="pl-PL"/>
        </w:rPr>
      </w:pPr>
      <w:r>
        <w:rPr>
          <w:rFonts w:ascii="Calibri" w:eastAsia="Calibri" w:hAnsi="Calibri" w:cs="Calibri"/>
          <w:b/>
          <w:bCs/>
          <w:color w:val="000000"/>
          <w:lang w:eastAsia="pl-PL"/>
        </w:rPr>
        <w:lastRenderedPageBreak/>
        <w:t>Załącznik nr 4 do umowy</w:t>
      </w:r>
    </w:p>
    <w:p w14:paraId="3ABA9002" w14:textId="77777777" w:rsidR="00A331DD" w:rsidRDefault="00A331DD" w:rsidP="00A331DD">
      <w:pPr>
        <w:widowControl/>
        <w:tabs>
          <w:tab w:val="left" w:pos="284"/>
        </w:tabs>
        <w:adjustRightInd w:val="0"/>
        <w:spacing w:line="276" w:lineRule="auto"/>
        <w:jc w:val="center"/>
        <w:rPr>
          <w:rFonts w:ascii="Calibri" w:eastAsia="Calibri" w:hAnsi="Calibri" w:cs="Calibri"/>
          <w:b/>
          <w:bCs/>
          <w:color w:val="000000"/>
          <w:lang w:eastAsia="pl-PL"/>
        </w:rPr>
      </w:pPr>
    </w:p>
    <w:p w14:paraId="223375BE" w14:textId="77777777" w:rsidR="00A331DD" w:rsidRDefault="00A331DD" w:rsidP="00A331DD">
      <w:pPr>
        <w:keepNext/>
        <w:widowControl/>
        <w:autoSpaceDE/>
        <w:spacing w:line="276" w:lineRule="auto"/>
        <w:jc w:val="center"/>
        <w:outlineLvl w:val="0"/>
        <w:rPr>
          <w:rFonts w:ascii="Calibri" w:hAnsi="Calibri" w:cs="Calibri"/>
          <w:lang w:eastAsia="pl-PL"/>
        </w:rPr>
      </w:pPr>
      <w:r>
        <w:rPr>
          <w:rFonts w:ascii="Calibri" w:hAnsi="Calibri" w:cs="Calibri"/>
          <w:lang w:eastAsia="pl-PL"/>
        </w:rPr>
        <w:t>PROTOKÓŁ ODBIORU ILOŚCIOWEGO</w:t>
      </w:r>
    </w:p>
    <w:p w14:paraId="2B38CBC6" w14:textId="77777777" w:rsidR="00A331DD" w:rsidRDefault="00A331DD" w:rsidP="00A331DD">
      <w:pPr>
        <w:widowControl/>
        <w:autoSpaceDE/>
        <w:rPr>
          <w:rFonts w:ascii="Calibri" w:hAnsi="Calibri" w:cs="Calibri"/>
          <w:lang w:eastAsia="pl-PL"/>
        </w:rPr>
      </w:pPr>
    </w:p>
    <w:p w14:paraId="3CEE24ED" w14:textId="77777777" w:rsidR="00A331DD" w:rsidRDefault="00A331DD" w:rsidP="00A331DD">
      <w:pPr>
        <w:keepNext/>
        <w:widowControl/>
        <w:autoSpaceDE/>
        <w:spacing w:line="276" w:lineRule="auto"/>
        <w:jc w:val="center"/>
        <w:outlineLvl w:val="0"/>
        <w:rPr>
          <w:rFonts w:ascii="Calibri" w:hAnsi="Calibri" w:cs="Calibri"/>
          <w:b/>
          <w:lang w:eastAsia="pl-PL"/>
        </w:rPr>
      </w:pPr>
      <w:r>
        <w:rPr>
          <w:rFonts w:ascii="Calibri" w:hAnsi="Calibri" w:cs="Calibri"/>
          <w:lang w:eastAsia="pl-PL"/>
        </w:rPr>
        <w:t xml:space="preserve">Na podstawie umowy nr WA.263.46.2021.U  zawartej w Warszawie w dniu ……………. roku </w:t>
      </w:r>
    </w:p>
    <w:p w14:paraId="170B6234" w14:textId="77777777" w:rsidR="00A331DD" w:rsidRDefault="00A331DD" w:rsidP="00A331DD">
      <w:pPr>
        <w:keepNext/>
        <w:widowControl/>
        <w:autoSpaceDE/>
        <w:spacing w:line="276" w:lineRule="auto"/>
        <w:outlineLvl w:val="0"/>
        <w:rPr>
          <w:rFonts w:ascii="Calibri" w:hAnsi="Calibri" w:cs="Calibri"/>
          <w:b/>
          <w:lang w:eastAsia="pl-PL"/>
        </w:rPr>
      </w:pPr>
      <w:r>
        <w:rPr>
          <w:rFonts w:ascii="Calibri" w:hAnsi="Calibri" w:cs="Calibri"/>
          <w:lang w:eastAsia="pl-PL"/>
        </w:rPr>
        <w:t>pomiędzy:</w:t>
      </w:r>
    </w:p>
    <w:p w14:paraId="2AC33105" w14:textId="77777777" w:rsidR="00A331DD" w:rsidRDefault="00A331DD" w:rsidP="00A331DD">
      <w:pPr>
        <w:widowControl/>
        <w:tabs>
          <w:tab w:val="left" w:pos="5670"/>
        </w:tabs>
        <w:autoSpaceDE/>
        <w:jc w:val="both"/>
        <w:rPr>
          <w:rFonts w:ascii="Calibri" w:hAnsi="Calibri" w:cs="Calibri"/>
          <w:b/>
          <w:bCs/>
          <w:lang w:eastAsia="pl-PL"/>
        </w:rPr>
      </w:pPr>
      <w:r>
        <w:rPr>
          <w:rFonts w:ascii="Calibri" w:hAnsi="Calibri" w:cs="Calibri"/>
          <w:b/>
          <w:lang w:eastAsia="pl-PL"/>
        </w:rPr>
        <w:t>Skarbem Państwa - państwową jednostką budżetową Centrum Projektów Europejskich</w:t>
      </w:r>
      <w:r>
        <w:rPr>
          <w:rFonts w:ascii="Calibri" w:hAnsi="Calibri" w:cs="Calibri"/>
          <w:lang w:eastAsia="pl-PL"/>
        </w:rPr>
        <w:t>,  z siedzibą w Warszawie przy ul. Domaniewskiej 39a, 02- 672 Warszawa, posiadającym numer identyfikacji REGON 141681456 oraz  NIP 7010158887, reprezentowanym przez Pana Leszka Buller – Dyrektora Centrum Projektów Europejskich na podstawie powołania w dniu 16 maja 2016 r. przez Ministra Rozwoju,</w:t>
      </w:r>
      <w:r>
        <w:rPr>
          <w:rFonts w:ascii="Calibri" w:hAnsi="Calibri" w:cs="Calibri"/>
          <w:b/>
          <w:bCs/>
          <w:lang w:eastAsia="pl-PL"/>
        </w:rPr>
        <w:t xml:space="preserve"> </w:t>
      </w:r>
      <w:r>
        <w:rPr>
          <w:rFonts w:ascii="Calibri" w:hAnsi="Calibri" w:cs="Calibri"/>
          <w:lang w:eastAsia="pl-PL"/>
        </w:rPr>
        <w:t xml:space="preserve">zwanym w dalszej części  </w:t>
      </w:r>
      <w:r>
        <w:rPr>
          <w:rFonts w:ascii="Calibri" w:hAnsi="Calibri" w:cs="Calibri"/>
          <w:b/>
          <w:bCs/>
          <w:lang w:eastAsia="pl-PL"/>
        </w:rPr>
        <w:t>„Zamawiającym”</w:t>
      </w:r>
    </w:p>
    <w:p w14:paraId="1D3C5546" w14:textId="77777777" w:rsidR="00A331DD" w:rsidRDefault="00A331DD" w:rsidP="00A331DD">
      <w:pPr>
        <w:widowControl/>
        <w:tabs>
          <w:tab w:val="left" w:pos="5670"/>
        </w:tabs>
        <w:autoSpaceDE/>
        <w:jc w:val="both"/>
        <w:rPr>
          <w:rFonts w:ascii="Calibri" w:hAnsi="Calibri" w:cs="Calibri"/>
          <w:b/>
          <w:lang w:eastAsia="pl-PL"/>
        </w:rPr>
      </w:pPr>
      <w:r>
        <w:rPr>
          <w:rFonts w:ascii="Calibri" w:hAnsi="Calibri" w:cs="Calibri"/>
          <w:lang w:eastAsia="pl-PL"/>
        </w:rPr>
        <w:t xml:space="preserve">a </w:t>
      </w:r>
      <w:r>
        <w:rPr>
          <w:rFonts w:ascii="Calibri" w:hAnsi="Calibri" w:cs="Calibri"/>
          <w:b/>
          <w:lang w:eastAsia="pl-PL"/>
        </w:rPr>
        <w:t xml:space="preserve">………………………………….. </w:t>
      </w:r>
      <w:r>
        <w:rPr>
          <w:rFonts w:ascii="Calibri" w:hAnsi="Calibri" w:cs="Calibri"/>
          <w:lang w:eastAsia="pl-PL"/>
        </w:rPr>
        <w:t xml:space="preserve">z siedzibą w ………………. przy ul. …………………, ……………….., ………………., posiadającą numer identyfikacji REGON …………. oraz  NIP …………….., a także wpisaną do Krajowego Rejestru Sądowego pod numerem KRS ……………………..…../wpisaną do Centralnej Ewidencji I Informacji o Działalności Gospodarczej, reprezentowanym przez </w:t>
      </w:r>
      <w:r>
        <w:rPr>
          <w:rFonts w:ascii="Calibri" w:hAnsi="Calibri" w:cs="Calibri"/>
          <w:b/>
          <w:lang w:eastAsia="pl-PL"/>
        </w:rPr>
        <w:t xml:space="preserve">Pana/Panią …………………………… – </w:t>
      </w:r>
      <w:r>
        <w:rPr>
          <w:rFonts w:ascii="Calibri" w:hAnsi="Calibri" w:cs="Calibri"/>
          <w:lang w:eastAsia="pl-PL"/>
        </w:rPr>
        <w:t xml:space="preserve">……………………………. zwanym w dalszej części umowy </w:t>
      </w:r>
      <w:r>
        <w:rPr>
          <w:rFonts w:ascii="Calibri" w:hAnsi="Calibri" w:cs="Calibri"/>
          <w:b/>
          <w:lang w:eastAsia="pl-PL"/>
        </w:rPr>
        <w:t>„Wykonawcą”</w:t>
      </w:r>
    </w:p>
    <w:p w14:paraId="2EA02AB5" w14:textId="77777777" w:rsidR="00A331DD" w:rsidRDefault="00A331DD" w:rsidP="00A331DD">
      <w:pPr>
        <w:widowControl/>
        <w:tabs>
          <w:tab w:val="left" w:pos="5670"/>
        </w:tabs>
        <w:autoSpaceDE/>
        <w:jc w:val="both"/>
        <w:rPr>
          <w:rFonts w:ascii="Calibri" w:hAnsi="Calibri" w:cs="Calibri"/>
          <w:b/>
          <w:lang w:eastAsia="pl-PL"/>
        </w:rPr>
      </w:pPr>
      <w:r>
        <w:rPr>
          <w:rFonts w:ascii="Calibri" w:hAnsi="Calibri" w:cs="Calibri"/>
          <w:b/>
          <w:lang w:eastAsia="pl-PL"/>
        </w:rPr>
        <w:t>Zamawiający potwierdza odbiór licencji w dniu ……………………………….</w:t>
      </w:r>
    </w:p>
    <w:tbl>
      <w:tblPr>
        <w:tblW w:w="9700" w:type="dxa"/>
        <w:tblInd w:w="58" w:type="dxa"/>
        <w:tblCellMar>
          <w:left w:w="70" w:type="dxa"/>
          <w:right w:w="70" w:type="dxa"/>
        </w:tblCellMar>
        <w:tblLook w:val="04A0" w:firstRow="1" w:lastRow="0" w:firstColumn="1" w:lastColumn="0" w:noHBand="0" w:noVBand="1"/>
      </w:tblPr>
      <w:tblGrid>
        <w:gridCol w:w="1910"/>
        <w:gridCol w:w="3128"/>
        <w:gridCol w:w="2242"/>
        <w:gridCol w:w="1194"/>
        <w:gridCol w:w="1080"/>
        <w:gridCol w:w="146"/>
      </w:tblGrid>
      <w:tr w:rsidR="00A331DD" w14:paraId="195DBB08" w14:textId="77777777" w:rsidTr="00A331DD">
        <w:trPr>
          <w:gridAfter w:val="1"/>
          <w:trHeight w:val="433"/>
        </w:trPr>
        <w:tc>
          <w:tcPr>
            <w:tcW w:w="1974"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51933825" w14:textId="77777777" w:rsidR="00A331DD" w:rsidRDefault="00A331DD">
            <w:pPr>
              <w:widowControl/>
              <w:autoSpaceDE/>
              <w:spacing w:line="254" w:lineRule="auto"/>
              <w:jc w:val="center"/>
              <w:rPr>
                <w:rFonts w:ascii="Calibri" w:hAnsi="Calibri" w:cs="Calibri"/>
                <w:color w:val="000000"/>
                <w:lang w:val="en-US" w:eastAsia="pl-PL"/>
              </w:rPr>
            </w:pPr>
            <w:proofErr w:type="spellStart"/>
            <w:r>
              <w:rPr>
                <w:rFonts w:ascii="Calibri" w:hAnsi="Calibri" w:cs="Calibri"/>
                <w:color w:val="000000"/>
                <w:lang w:val="en-US" w:eastAsia="pl-PL"/>
              </w:rPr>
              <w:t>Lp</w:t>
            </w:r>
            <w:proofErr w:type="spellEnd"/>
            <w:r>
              <w:rPr>
                <w:rFonts w:ascii="Calibri" w:hAnsi="Calibri" w:cs="Calibri"/>
                <w:color w:val="000000"/>
                <w:lang w:val="en-US" w:eastAsia="pl-PL"/>
              </w:rPr>
              <w:t>.</w:t>
            </w:r>
          </w:p>
        </w:tc>
        <w:tc>
          <w:tcPr>
            <w:tcW w:w="3210"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17DDCDD8" w14:textId="77777777" w:rsidR="00A331DD" w:rsidRDefault="00A331DD">
            <w:pPr>
              <w:widowControl/>
              <w:autoSpaceDE/>
              <w:spacing w:line="254" w:lineRule="auto"/>
              <w:jc w:val="center"/>
              <w:rPr>
                <w:rFonts w:ascii="Calibri" w:hAnsi="Calibri" w:cs="Calibri"/>
                <w:color w:val="000000"/>
                <w:lang w:val="en-US" w:eastAsia="pl-PL"/>
              </w:rPr>
            </w:pPr>
            <w:proofErr w:type="spellStart"/>
            <w:r>
              <w:rPr>
                <w:rFonts w:ascii="Calibri" w:hAnsi="Calibri" w:cs="Calibri"/>
                <w:color w:val="000000"/>
                <w:lang w:val="en-US" w:eastAsia="pl-PL"/>
              </w:rPr>
              <w:t>Przedmiot</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zamówienia</w:t>
            </w:r>
            <w:proofErr w:type="spellEnd"/>
          </w:p>
        </w:tc>
        <w:tc>
          <w:tcPr>
            <w:tcW w:w="224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32E8840" w14:textId="77777777" w:rsidR="00A331DD" w:rsidRDefault="00A331DD">
            <w:pPr>
              <w:widowControl/>
              <w:autoSpaceDE/>
              <w:spacing w:line="254" w:lineRule="auto"/>
              <w:jc w:val="center"/>
              <w:rPr>
                <w:rFonts w:ascii="Calibri" w:hAnsi="Calibri" w:cs="Calibri"/>
                <w:color w:val="000000"/>
                <w:lang w:val="en-US" w:eastAsia="pl-PL"/>
              </w:rPr>
            </w:pPr>
            <w:proofErr w:type="spellStart"/>
            <w:r>
              <w:rPr>
                <w:rFonts w:ascii="Calibri" w:hAnsi="Calibri" w:cs="Calibri"/>
                <w:color w:val="000000"/>
                <w:lang w:val="en-US" w:eastAsia="pl-PL"/>
              </w:rPr>
              <w:t>ilość</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opisana</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przez</w:t>
            </w:r>
            <w:proofErr w:type="spellEnd"/>
            <w:r>
              <w:rPr>
                <w:rFonts w:ascii="Calibri" w:hAnsi="Calibri" w:cs="Calibri"/>
                <w:color w:val="000000"/>
                <w:lang w:val="en-US" w:eastAsia="pl-PL"/>
              </w:rPr>
              <w:t xml:space="preserve"> </w:t>
            </w:r>
            <w:proofErr w:type="spellStart"/>
            <w:r>
              <w:rPr>
                <w:rFonts w:ascii="Calibri" w:hAnsi="Calibri" w:cs="Calibri"/>
                <w:color w:val="000000"/>
                <w:lang w:val="en-US" w:eastAsia="pl-PL"/>
              </w:rPr>
              <w:t>Zamawiającego</w:t>
            </w:r>
            <w:proofErr w:type="spellEnd"/>
            <w:r>
              <w:rPr>
                <w:rFonts w:ascii="Calibri" w:hAnsi="Calibri" w:cs="Calibri"/>
                <w:color w:val="000000"/>
                <w:lang w:val="en-US" w:eastAsia="pl-PL"/>
              </w:rPr>
              <w:t xml:space="preserve"> w OPZ</w:t>
            </w:r>
          </w:p>
        </w:tc>
        <w:tc>
          <w:tcPr>
            <w:tcW w:w="1194" w:type="dxa"/>
            <w:vMerge w:val="restart"/>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B2DBC3F" w14:textId="77777777" w:rsidR="00A331DD" w:rsidRDefault="00A331DD">
            <w:pPr>
              <w:widowControl/>
              <w:autoSpaceDE/>
              <w:spacing w:line="254" w:lineRule="auto"/>
              <w:jc w:val="center"/>
              <w:rPr>
                <w:rFonts w:ascii="Calibri" w:hAnsi="Calibri" w:cs="Calibri"/>
                <w:color w:val="000000"/>
                <w:lang w:val="en-US" w:eastAsia="pl-PL"/>
              </w:rPr>
            </w:pPr>
            <w:proofErr w:type="spellStart"/>
            <w:r>
              <w:rPr>
                <w:rFonts w:ascii="Calibri" w:hAnsi="Calibri" w:cs="Calibri"/>
                <w:color w:val="000000"/>
                <w:lang w:val="en-US" w:eastAsia="pl-PL"/>
              </w:rPr>
              <w:t>otrzymano</w:t>
            </w:r>
            <w:proofErr w:type="spellEnd"/>
          </w:p>
        </w:tc>
        <w:tc>
          <w:tcPr>
            <w:tcW w:w="1080" w:type="dxa"/>
            <w:vMerge w:val="restart"/>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49B6AD1" w14:textId="77777777" w:rsidR="00A331DD" w:rsidRDefault="00A331DD">
            <w:pPr>
              <w:widowControl/>
              <w:autoSpaceDE/>
              <w:spacing w:line="254" w:lineRule="auto"/>
              <w:jc w:val="center"/>
              <w:rPr>
                <w:rFonts w:ascii="Calibri" w:hAnsi="Calibri" w:cs="Calibri"/>
                <w:color w:val="000000"/>
                <w:lang w:val="en-US" w:eastAsia="pl-PL"/>
              </w:rPr>
            </w:pPr>
            <w:proofErr w:type="spellStart"/>
            <w:r>
              <w:rPr>
                <w:rFonts w:ascii="Calibri" w:hAnsi="Calibri" w:cs="Calibri"/>
                <w:color w:val="000000"/>
                <w:lang w:val="en-US" w:eastAsia="pl-PL"/>
              </w:rPr>
              <w:t>Uwagi</w:t>
            </w:r>
            <w:proofErr w:type="spellEnd"/>
          </w:p>
        </w:tc>
      </w:tr>
      <w:tr w:rsidR="00A331DD" w14:paraId="031579E1" w14:textId="77777777" w:rsidTr="00A331DD">
        <w:trPr>
          <w:trHeight w:val="29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DCD2FC" w14:textId="77777777" w:rsidR="00A331DD" w:rsidRDefault="00A331DD">
            <w:pPr>
              <w:widowControl/>
              <w:autoSpaceDE/>
              <w:autoSpaceDN/>
              <w:spacing w:line="256" w:lineRule="auto"/>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96E66A" w14:textId="77777777" w:rsidR="00A331DD" w:rsidRDefault="00A331DD">
            <w:pPr>
              <w:widowControl/>
              <w:autoSpaceDE/>
              <w:autoSpaceDN/>
              <w:spacing w:line="256" w:lineRule="auto"/>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123452" w14:textId="77777777" w:rsidR="00A331DD" w:rsidRDefault="00A331DD">
            <w:pPr>
              <w:widowControl/>
              <w:autoSpaceDE/>
              <w:autoSpaceDN/>
              <w:spacing w:line="256" w:lineRule="auto"/>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6DF007" w14:textId="77777777" w:rsidR="00A331DD" w:rsidRDefault="00A331DD">
            <w:pPr>
              <w:widowControl/>
              <w:autoSpaceDE/>
              <w:autoSpaceDN/>
              <w:spacing w:line="256" w:lineRule="auto"/>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9E05E7" w14:textId="77777777" w:rsidR="00A331DD" w:rsidRDefault="00A331DD">
            <w:pPr>
              <w:widowControl/>
              <w:autoSpaceDE/>
              <w:autoSpaceDN/>
              <w:spacing w:line="256" w:lineRule="auto"/>
              <w:rPr>
                <w:rFonts w:ascii="Calibri" w:hAnsi="Calibri" w:cs="Calibri"/>
                <w:color w:val="000000"/>
                <w:lang w:val="en-US" w:eastAsia="pl-PL"/>
              </w:rPr>
            </w:pPr>
          </w:p>
        </w:tc>
        <w:tc>
          <w:tcPr>
            <w:tcW w:w="0" w:type="auto"/>
            <w:vAlign w:val="center"/>
            <w:hideMark/>
          </w:tcPr>
          <w:p w14:paraId="53551BB9" w14:textId="77777777" w:rsidR="00A331DD" w:rsidRDefault="00A331DD">
            <w:pPr>
              <w:rPr>
                <w:rFonts w:ascii="Calibri" w:hAnsi="Calibri" w:cs="Calibri"/>
                <w:color w:val="000000"/>
                <w:lang w:val="en-US" w:eastAsia="pl-PL"/>
              </w:rPr>
            </w:pPr>
          </w:p>
        </w:tc>
      </w:tr>
      <w:tr w:rsidR="00A331DD" w14:paraId="564E0038" w14:textId="77777777" w:rsidTr="00A331DD">
        <w:trPr>
          <w:trHeight w:val="29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F14EE7" w14:textId="77777777" w:rsidR="00A331DD" w:rsidRDefault="00A331DD">
            <w:pPr>
              <w:widowControl/>
              <w:autoSpaceDE/>
              <w:autoSpaceDN/>
              <w:spacing w:line="256" w:lineRule="auto"/>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6CED87" w14:textId="77777777" w:rsidR="00A331DD" w:rsidRDefault="00A331DD">
            <w:pPr>
              <w:widowControl/>
              <w:autoSpaceDE/>
              <w:autoSpaceDN/>
              <w:spacing w:line="256" w:lineRule="auto"/>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E13D52" w14:textId="77777777" w:rsidR="00A331DD" w:rsidRDefault="00A331DD">
            <w:pPr>
              <w:widowControl/>
              <w:autoSpaceDE/>
              <w:autoSpaceDN/>
              <w:spacing w:line="256" w:lineRule="auto"/>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FA2E21" w14:textId="77777777" w:rsidR="00A331DD" w:rsidRDefault="00A331DD">
            <w:pPr>
              <w:widowControl/>
              <w:autoSpaceDE/>
              <w:autoSpaceDN/>
              <w:spacing w:line="256" w:lineRule="auto"/>
              <w:rPr>
                <w:rFonts w:ascii="Calibri" w:hAnsi="Calibri" w:cs="Calibri"/>
                <w:color w:val="000000"/>
                <w:lang w:val="en-US"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C8A2CC" w14:textId="77777777" w:rsidR="00A331DD" w:rsidRDefault="00A331DD">
            <w:pPr>
              <w:widowControl/>
              <w:autoSpaceDE/>
              <w:autoSpaceDN/>
              <w:spacing w:line="256" w:lineRule="auto"/>
              <w:rPr>
                <w:rFonts w:ascii="Calibri" w:hAnsi="Calibri" w:cs="Calibri"/>
                <w:color w:val="000000"/>
                <w:lang w:val="en-US" w:eastAsia="pl-PL"/>
              </w:rPr>
            </w:pPr>
          </w:p>
        </w:tc>
        <w:tc>
          <w:tcPr>
            <w:tcW w:w="0" w:type="auto"/>
            <w:vAlign w:val="center"/>
            <w:hideMark/>
          </w:tcPr>
          <w:p w14:paraId="311A3AC9" w14:textId="77777777" w:rsidR="00A331DD" w:rsidRDefault="00A331DD">
            <w:pPr>
              <w:widowControl/>
              <w:autoSpaceDE/>
              <w:autoSpaceDN/>
              <w:spacing w:line="256" w:lineRule="auto"/>
              <w:rPr>
                <w:rFonts w:asciiTheme="minorHAnsi" w:eastAsiaTheme="minorHAnsi" w:hAnsiTheme="minorHAnsi" w:cstheme="minorBidi"/>
                <w:sz w:val="20"/>
                <w:szCs w:val="20"/>
                <w:lang w:eastAsia="pl-PL"/>
              </w:rPr>
            </w:pPr>
          </w:p>
        </w:tc>
      </w:tr>
      <w:tr w:rsidR="00A331DD" w14:paraId="7FDE14AA" w14:textId="77777777" w:rsidTr="00A331DD">
        <w:trPr>
          <w:trHeight w:val="315"/>
        </w:trPr>
        <w:tc>
          <w:tcPr>
            <w:tcW w:w="1974" w:type="dxa"/>
            <w:tcBorders>
              <w:top w:val="nil"/>
              <w:left w:val="single" w:sz="4" w:space="0" w:color="auto"/>
              <w:bottom w:val="single" w:sz="4" w:space="0" w:color="auto"/>
              <w:right w:val="single" w:sz="4" w:space="0" w:color="auto"/>
            </w:tcBorders>
            <w:vAlign w:val="center"/>
            <w:hideMark/>
          </w:tcPr>
          <w:p w14:paraId="096B3DF6" w14:textId="77777777" w:rsidR="00A331DD" w:rsidRDefault="00A331DD">
            <w:pPr>
              <w:widowControl/>
              <w:autoSpaceDE/>
              <w:spacing w:line="254" w:lineRule="auto"/>
              <w:rPr>
                <w:rFonts w:ascii="Calibri" w:hAnsi="Calibri" w:cs="Calibri"/>
                <w:color w:val="000000"/>
                <w:lang w:val="en-US" w:eastAsia="pl-PL"/>
              </w:rPr>
            </w:pPr>
            <w:r>
              <w:rPr>
                <w:rFonts w:ascii="Calibri" w:hAnsi="Calibri" w:cs="Calibri"/>
                <w:color w:val="000000"/>
                <w:lang w:val="en-US" w:eastAsia="pl-PL"/>
              </w:rPr>
              <w:t>1</w:t>
            </w:r>
          </w:p>
        </w:tc>
        <w:tc>
          <w:tcPr>
            <w:tcW w:w="3210" w:type="dxa"/>
            <w:tcBorders>
              <w:top w:val="nil"/>
              <w:left w:val="nil"/>
              <w:bottom w:val="single" w:sz="4" w:space="0" w:color="auto"/>
              <w:right w:val="single" w:sz="4" w:space="0" w:color="auto"/>
            </w:tcBorders>
            <w:vAlign w:val="bottom"/>
            <w:hideMark/>
          </w:tcPr>
          <w:p w14:paraId="7234C322" w14:textId="77777777" w:rsidR="00A331DD" w:rsidRDefault="00A331DD">
            <w:pPr>
              <w:rPr>
                <w:rFonts w:ascii="Calibri" w:hAnsi="Calibri" w:cs="Calibri"/>
                <w:color w:val="000000"/>
                <w:lang w:val="en-US" w:eastAsia="pl-PL"/>
              </w:rPr>
            </w:pPr>
          </w:p>
        </w:tc>
        <w:tc>
          <w:tcPr>
            <w:tcW w:w="2242" w:type="dxa"/>
            <w:tcBorders>
              <w:top w:val="nil"/>
              <w:left w:val="single" w:sz="4" w:space="0" w:color="auto"/>
              <w:bottom w:val="single" w:sz="4" w:space="0" w:color="auto"/>
              <w:right w:val="single" w:sz="4" w:space="0" w:color="auto"/>
            </w:tcBorders>
            <w:noWrap/>
            <w:vAlign w:val="center"/>
            <w:hideMark/>
          </w:tcPr>
          <w:p w14:paraId="6D2ED51A" w14:textId="77777777" w:rsidR="00A331DD" w:rsidRDefault="00A331DD">
            <w:pPr>
              <w:widowControl/>
              <w:autoSpaceDE/>
              <w:autoSpaceDN/>
              <w:spacing w:line="256" w:lineRule="auto"/>
              <w:rPr>
                <w:rFonts w:asciiTheme="minorHAnsi" w:eastAsiaTheme="minorHAnsi" w:hAnsiTheme="minorHAnsi" w:cstheme="minorBidi"/>
                <w:sz w:val="20"/>
                <w:szCs w:val="20"/>
                <w:lang w:eastAsia="pl-PL"/>
              </w:rPr>
            </w:pPr>
          </w:p>
        </w:tc>
        <w:tc>
          <w:tcPr>
            <w:tcW w:w="1194" w:type="dxa"/>
            <w:tcBorders>
              <w:top w:val="nil"/>
              <w:left w:val="single" w:sz="4" w:space="0" w:color="auto"/>
              <w:bottom w:val="single" w:sz="4" w:space="0" w:color="auto"/>
              <w:right w:val="single" w:sz="4" w:space="0" w:color="auto"/>
            </w:tcBorders>
            <w:noWrap/>
            <w:vAlign w:val="center"/>
            <w:hideMark/>
          </w:tcPr>
          <w:p w14:paraId="38B23A0F" w14:textId="77777777" w:rsidR="00A331DD" w:rsidRDefault="00A331DD">
            <w:pPr>
              <w:widowControl/>
              <w:autoSpaceDE/>
              <w:spacing w:line="254" w:lineRule="auto"/>
              <w:jc w:val="center"/>
              <w:rPr>
                <w:rFonts w:ascii="Calibri" w:hAnsi="Calibri" w:cs="Calibri"/>
                <w:color w:val="000000"/>
                <w:lang w:val="en-US" w:eastAsia="pl-PL"/>
              </w:rPr>
            </w:pPr>
            <w:r>
              <w:rPr>
                <w:rFonts w:ascii="Calibri" w:hAnsi="Calibri" w:cs="Calibri"/>
                <w:color w:val="000000"/>
                <w:lang w:val="en-US" w:eastAsia="pl-PL"/>
              </w:rPr>
              <w:t>TAK/NIE</w:t>
            </w:r>
          </w:p>
        </w:tc>
        <w:tc>
          <w:tcPr>
            <w:tcW w:w="1080" w:type="dxa"/>
            <w:tcBorders>
              <w:top w:val="nil"/>
              <w:left w:val="single" w:sz="4" w:space="0" w:color="auto"/>
              <w:bottom w:val="single" w:sz="4" w:space="0" w:color="auto"/>
              <w:right w:val="single" w:sz="4" w:space="0" w:color="auto"/>
            </w:tcBorders>
            <w:noWrap/>
            <w:vAlign w:val="bottom"/>
            <w:hideMark/>
          </w:tcPr>
          <w:p w14:paraId="286A35C8" w14:textId="77777777" w:rsidR="00A331DD" w:rsidRDefault="00A331DD">
            <w:pPr>
              <w:widowControl/>
              <w:autoSpaceDE/>
              <w:spacing w:line="254" w:lineRule="auto"/>
              <w:jc w:val="center"/>
              <w:rPr>
                <w:rFonts w:ascii="Calibri" w:hAnsi="Calibri" w:cs="Calibri"/>
                <w:color w:val="000000"/>
                <w:lang w:val="en-US" w:eastAsia="pl-PL"/>
              </w:rPr>
            </w:pPr>
            <w:r>
              <w:rPr>
                <w:rFonts w:ascii="Calibri" w:hAnsi="Calibri" w:cs="Calibri"/>
                <w:color w:val="000000"/>
                <w:lang w:val="en-US" w:eastAsia="pl-PL"/>
              </w:rPr>
              <w:t> </w:t>
            </w:r>
          </w:p>
        </w:tc>
        <w:tc>
          <w:tcPr>
            <w:tcW w:w="0" w:type="auto"/>
            <w:vAlign w:val="center"/>
            <w:hideMark/>
          </w:tcPr>
          <w:p w14:paraId="0D9DF574" w14:textId="77777777" w:rsidR="00A331DD" w:rsidRDefault="00A331DD">
            <w:pPr>
              <w:rPr>
                <w:rFonts w:ascii="Calibri" w:hAnsi="Calibri" w:cs="Calibri"/>
                <w:color w:val="000000"/>
                <w:lang w:val="en-US" w:eastAsia="pl-PL"/>
              </w:rPr>
            </w:pPr>
          </w:p>
        </w:tc>
      </w:tr>
    </w:tbl>
    <w:p w14:paraId="05CBC070" w14:textId="77777777" w:rsidR="00A331DD" w:rsidRDefault="00A331DD" w:rsidP="00A331DD">
      <w:pPr>
        <w:widowControl/>
        <w:tabs>
          <w:tab w:val="left" w:pos="0"/>
        </w:tabs>
        <w:autoSpaceDE/>
        <w:jc w:val="both"/>
        <w:rPr>
          <w:rFonts w:ascii="Calibri" w:hAnsi="Calibri" w:cs="Calibri"/>
          <w:lang w:eastAsia="pl-PL"/>
        </w:rPr>
      </w:pPr>
    </w:p>
    <w:p w14:paraId="74A233C5" w14:textId="77777777" w:rsidR="00A331DD" w:rsidRDefault="00A331DD" w:rsidP="00A331DD">
      <w:pPr>
        <w:widowControl/>
        <w:tabs>
          <w:tab w:val="left" w:pos="0"/>
        </w:tabs>
        <w:autoSpaceDE/>
        <w:jc w:val="both"/>
        <w:rPr>
          <w:rFonts w:ascii="Calibri" w:hAnsi="Calibri" w:cs="Calibri"/>
          <w:lang w:eastAsia="pl-PL"/>
        </w:rPr>
      </w:pPr>
    </w:p>
    <w:p w14:paraId="0DA8F76B" w14:textId="77777777" w:rsidR="00A331DD" w:rsidRDefault="00A331DD" w:rsidP="00A331DD">
      <w:pPr>
        <w:widowControl/>
        <w:tabs>
          <w:tab w:val="left" w:pos="0"/>
        </w:tabs>
        <w:autoSpaceDE/>
        <w:jc w:val="both"/>
        <w:rPr>
          <w:rFonts w:ascii="Calibri" w:hAnsi="Calibri" w:cs="Calibri"/>
          <w:lang w:eastAsia="pl-PL"/>
        </w:rPr>
      </w:pPr>
      <w:r>
        <w:rPr>
          <w:rFonts w:ascii="Calibri" w:hAnsi="Calibri" w:cs="Calibri"/>
          <w:lang w:eastAsia="pl-PL"/>
        </w:rPr>
        <w:t>Zamawiający nie zgłasza/</w:t>
      </w:r>
      <w:r>
        <w:rPr>
          <w:rFonts w:ascii="Calibri" w:hAnsi="Calibri" w:cs="Calibri"/>
          <w:kern w:val="26"/>
          <w:lang w:eastAsia="pl-PL"/>
        </w:rPr>
        <w:t>zgłasza</w:t>
      </w:r>
      <w:r>
        <w:rPr>
          <w:rFonts w:ascii="Calibri" w:hAnsi="Calibri" w:cs="Calibri"/>
          <w:lang w:eastAsia="pl-PL"/>
        </w:rPr>
        <w:t xml:space="preserve"> * zastrzeżeń do przedmiotu odbioru.</w:t>
      </w:r>
    </w:p>
    <w:p w14:paraId="2628783F" w14:textId="77777777" w:rsidR="00A331DD" w:rsidRDefault="00A331DD" w:rsidP="00A331DD">
      <w:pPr>
        <w:widowControl/>
        <w:autoSpaceDE/>
        <w:rPr>
          <w:rFonts w:ascii="Calibri" w:hAnsi="Calibri" w:cs="Calibri"/>
          <w:lang w:eastAsia="pl-PL"/>
        </w:rPr>
      </w:pPr>
      <w:r>
        <w:rPr>
          <w:rFonts w:ascii="Calibri" w:hAnsi="Calibri" w:cs="Calibri"/>
          <w:lang w:eastAsia="pl-PL"/>
        </w:rPr>
        <w:t>Uwagi:……………………………………………………………………………………………………………….………………………….</w:t>
      </w:r>
    </w:p>
    <w:p w14:paraId="7999E173" w14:textId="77777777" w:rsidR="00A331DD" w:rsidRDefault="00A331DD" w:rsidP="00A331DD">
      <w:pPr>
        <w:widowControl/>
        <w:autoSpaceDE/>
        <w:jc w:val="both"/>
        <w:rPr>
          <w:rFonts w:ascii="Calibri" w:hAnsi="Calibri" w:cs="Calibri"/>
          <w:lang w:eastAsia="pl-PL"/>
        </w:rPr>
      </w:pPr>
      <w:r>
        <w:rPr>
          <w:rFonts w:ascii="Calibri" w:hAnsi="Calibri" w:cs="Calibri"/>
          <w:lang w:eastAsia="pl-PL"/>
        </w:rPr>
        <w:t>W odbiorze uczestniczyli:</w:t>
      </w:r>
    </w:p>
    <w:p w14:paraId="1F6AED71" w14:textId="77777777" w:rsidR="00A331DD" w:rsidRDefault="00A331DD" w:rsidP="00A331DD">
      <w:pPr>
        <w:widowControl/>
        <w:autoSpaceDE/>
        <w:rPr>
          <w:rFonts w:ascii="Calibri" w:hAnsi="Calibri" w:cs="Calibri"/>
          <w:lang w:eastAsia="pl-PL"/>
        </w:rPr>
      </w:pPr>
      <w:r>
        <w:rPr>
          <w:rFonts w:ascii="Calibri" w:hAnsi="Calibri" w:cs="Calibri"/>
          <w:lang w:eastAsia="pl-PL"/>
        </w:rPr>
        <w:t>W imieniu Zamawiającego</w:t>
      </w:r>
      <w:r>
        <w:rPr>
          <w:rFonts w:ascii="Calibri" w:hAnsi="Calibri" w:cs="Calibri"/>
          <w:lang w:eastAsia="pl-PL"/>
        </w:rPr>
        <w:tab/>
        <w:t xml:space="preserve">    </w:t>
      </w:r>
      <w:r>
        <w:rPr>
          <w:rFonts w:ascii="Calibri" w:hAnsi="Calibri" w:cs="Calibri"/>
          <w:lang w:eastAsia="pl-PL"/>
        </w:rPr>
        <w:tab/>
      </w:r>
      <w:r>
        <w:rPr>
          <w:rFonts w:ascii="Calibri" w:hAnsi="Calibri" w:cs="Calibri"/>
          <w:lang w:eastAsia="pl-PL"/>
        </w:rPr>
        <w:tab/>
      </w:r>
      <w:r>
        <w:rPr>
          <w:rFonts w:ascii="Calibri" w:hAnsi="Calibri" w:cs="Calibri"/>
          <w:lang w:eastAsia="pl-PL"/>
        </w:rPr>
        <w:tab/>
      </w:r>
      <w:r>
        <w:rPr>
          <w:rFonts w:ascii="Calibri" w:hAnsi="Calibri" w:cs="Calibri"/>
          <w:lang w:eastAsia="pl-PL"/>
        </w:rPr>
        <w:tab/>
      </w:r>
    </w:p>
    <w:p w14:paraId="6423DAD8" w14:textId="77777777" w:rsidR="00A331DD" w:rsidRDefault="00A331DD" w:rsidP="00A331DD">
      <w:pPr>
        <w:widowControl/>
        <w:autoSpaceDE/>
        <w:rPr>
          <w:rFonts w:ascii="Calibri" w:hAnsi="Calibri" w:cs="Calibri"/>
          <w:kern w:val="24"/>
          <w:lang w:eastAsia="pl-PL"/>
        </w:rPr>
      </w:pPr>
    </w:p>
    <w:p w14:paraId="4E8F85A8" w14:textId="77777777" w:rsidR="00A331DD" w:rsidRDefault="00A331DD" w:rsidP="00A331DD">
      <w:pPr>
        <w:widowControl/>
        <w:autoSpaceDE/>
        <w:rPr>
          <w:rFonts w:ascii="Calibri" w:hAnsi="Calibri" w:cs="Calibri"/>
          <w:kern w:val="24"/>
          <w:lang w:eastAsia="pl-PL"/>
        </w:rPr>
      </w:pPr>
    </w:p>
    <w:p w14:paraId="73075B2A" w14:textId="77777777" w:rsidR="00A331DD" w:rsidRDefault="00A331DD" w:rsidP="00A331DD">
      <w:pPr>
        <w:widowControl/>
        <w:autoSpaceDE/>
        <w:rPr>
          <w:rFonts w:ascii="Calibri" w:hAnsi="Calibri" w:cs="Calibri"/>
          <w:kern w:val="24"/>
          <w:lang w:eastAsia="pl-PL"/>
        </w:rPr>
      </w:pPr>
    </w:p>
    <w:p w14:paraId="7C4151FD" w14:textId="77777777" w:rsidR="00A331DD" w:rsidRDefault="00A331DD" w:rsidP="00A331DD">
      <w:pPr>
        <w:widowControl/>
        <w:autoSpaceDE/>
        <w:rPr>
          <w:rFonts w:ascii="Calibri" w:hAnsi="Calibri" w:cs="Calibri"/>
          <w:kern w:val="24"/>
          <w:lang w:eastAsia="pl-PL"/>
        </w:rPr>
      </w:pPr>
      <w:r>
        <w:rPr>
          <w:rFonts w:ascii="Calibri" w:hAnsi="Calibri" w:cs="Calibri"/>
          <w:kern w:val="24"/>
          <w:lang w:eastAsia="pl-PL"/>
        </w:rPr>
        <w:t>*niepotrzebne skreślić</w:t>
      </w:r>
    </w:p>
    <w:p w14:paraId="70F3614D" w14:textId="77777777" w:rsidR="00A331DD" w:rsidRDefault="00A331DD" w:rsidP="00A331DD">
      <w:pPr>
        <w:widowControl/>
        <w:autoSpaceDE/>
        <w:ind w:firstLine="708"/>
        <w:jc w:val="right"/>
        <w:rPr>
          <w:rFonts w:ascii="Calibri" w:hAnsi="Calibri" w:cs="Calibri"/>
          <w:b/>
          <w:iCs/>
          <w:lang w:eastAsia="pl-PL"/>
        </w:rPr>
      </w:pPr>
    </w:p>
    <w:p w14:paraId="43E8B3B2" w14:textId="77777777" w:rsidR="00A331DD" w:rsidRDefault="00A331DD" w:rsidP="00A331DD">
      <w:pPr>
        <w:widowControl/>
        <w:autoSpaceDE/>
        <w:ind w:firstLine="708"/>
        <w:jc w:val="right"/>
        <w:rPr>
          <w:rFonts w:ascii="Calibri" w:hAnsi="Calibri" w:cs="Calibri"/>
          <w:b/>
          <w:iCs/>
          <w:lang w:eastAsia="pl-PL"/>
        </w:rPr>
      </w:pPr>
    </w:p>
    <w:p w14:paraId="51427CB8" w14:textId="77777777" w:rsidR="00A331DD" w:rsidRDefault="00A331DD" w:rsidP="00A331DD">
      <w:pPr>
        <w:widowControl/>
        <w:autoSpaceDE/>
        <w:ind w:firstLine="708"/>
        <w:jc w:val="right"/>
        <w:rPr>
          <w:rFonts w:ascii="Calibri" w:hAnsi="Calibri" w:cs="Calibri"/>
          <w:b/>
          <w:iCs/>
          <w:lang w:eastAsia="pl-PL"/>
        </w:rPr>
      </w:pPr>
    </w:p>
    <w:p w14:paraId="7EB77C80" w14:textId="77777777" w:rsidR="00A331DD" w:rsidRDefault="00A331DD" w:rsidP="00A331DD">
      <w:pPr>
        <w:widowControl/>
        <w:autoSpaceDE/>
        <w:ind w:firstLine="708"/>
        <w:jc w:val="right"/>
        <w:rPr>
          <w:rFonts w:ascii="Calibri" w:hAnsi="Calibri" w:cs="Calibri"/>
          <w:b/>
          <w:iCs/>
          <w:lang w:eastAsia="pl-PL"/>
        </w:rPr>
      </w:pPr>
    </w:p>
    <w:p w14:paraId="60303CA6" w14:textId="77777777" w:rsidR="00A331DD" w:rsidRDefault="00A331DD" w:rsidP="00A331DD">
      <w:pPr>
        <w:widowControl/>
        <w:autoSpaceDE/>
        <w:ind w:firstLine="708"/>
        <w:jc w:val="right"/>
        <w:rPr>
          <w:rFonts w:ascii="Calibri" w:hAnsi="Calibri" w:cs="Calibri"/>
          <w:b/>
          <w:iCs/>
          <w:lang w:eastAsia="pl-PL"/>
        </w:rPr>
      </w:pPr>
    </w:p>
    <w:p w14:paraId="359399C7" w14:textId="77777777" w:rsidR="00A331DD" w:rsidRDefault="00A331DD" w:rsidP="00A331DD">
      <w:pPr>
        <w:widowControl/>
        <w:autoSpaceDE/>
        <w:ind w:firstLine="708"/>
        <w:jc w:val="right"/>
        <w:rPr>
          <w:rFonts w:ascii="Calibri" w:hAnsi="Calibri" w:cs="Calibri"/>
          <w:b/>
          <w:iCs/>
          <w:lang w:eastAsia="pl-PL"/>
        </w:rPr>
      </w:pPr>
    </w:p>
    <w:p w14:paraId="7A7F293A" w14:textId="77777777" w:rsidR="00A331DD" w:rsidRDefault="00A331DD" w:rsidP="00A331DD">
      <w:pPr>
        <w:widowControl/>
        <w:autoSpaceDE/>
        <w:ind w:firstLine="708"/>
        <w:jc w:val="right"/>
        <w:rPr>
          <w:rFonts w:ascii="Calibri" w:hAnsi="Calibri" w:cs="Calibri"/>
          <w:b/>
          <w:iCs/>
          <w:lang w:eastAsia="pl-PL"/>
        </w:rPr>
      </w:pPr>
    </w:p>
    <w:p w14:paraId="7B5D9046" w14:textId="77777777" w:rsidR="00A331DD" w:rsidRDefault="00A331DD" w:rsidP="00A331DD">
      <w:pPr>
        <w:widowControl/>
        <w:autoSpaceDE/>
        <w:ind w:firstLine="708"/>
        <w:jc w:val="right"/>
        <w:rPr>
          <w:rFonts w:ascii="Calibri" w:hAnsi="Calibri" w:cs="Calibri"/>
          <w:b/>
          <w:iCs/>
          <w:lang w:eastAsia="pl-PL"/>
        </w:rPr>
      </w:pPr>
    </w:p>
    <w:p w14:paraId="4F74D786" w14:textId="77777777" w:rsidR="00A331DD" w:rsidRDefault="00A331DD" w:rsidP="00A331DD">
      <w:pPr>
        <w:widowControl/>
        <w:autoSpaceDE/>
        <w:ind w:firstLine="708"/>
        <w:jc w:val="right"/>
        <w:rPr>
          <w:rFonts w:ascii="Calibri" w:hAnsi="Calibri" w:cs="Calibri"/>
          <w:b/>
          <w:iCs/>
          <w:lang w:eastAsia="pl-PL"/>
        </w:rPr>
      </w:pPr>
    </w:p>
    <w:p w14:paraId="507D0087" w14:textId="77777777" w:rsidR="00A331DD" w:rsidRDefault="00A331DD" w:rsidP="00A331DD">
      <w:pPr>
        <w:widowControl/>
        <w:autoSpaceDE/>
        <w:ind w:firstLine="708"/>
        <w:jc w:val="right"/>
        <w:rPr>
          <w:rFonts w:ascii="Calibri" w:hAnsi="Calibri" w:cs="Calibri"/>
          <w:b/>
          <w:iCs/>
          <w:lang w:eastAsia="pl-PL"/>
        </w:rPr>
      </w:pPr>
    </w:p>
    <w:p w14:paraId="668A1481" w14:textId="77777777" w:rsidR="00A331DD" w:rsidRDefault="00A331DD" w:rsidP="00A331DD">
      <w:pPr>
        <w:widowControl/>
        <w:autoSpaceDE/>
        <w:ind w:firstLine="708"/>
        <w:jc w:val="right"/>
        <w:rPr>
          <w:rFonts w:ascii="Calibri" w:hAnsi="Calibri" w:cs="Calibri"/>
          <w:b/>
          <w:iCs/>
          <w:lang w:eastAsia="pl-PL"/>
        </w:rPr>
      </w:pPr>
    </w:p>
    <w:p w14:paraId="5A41946B" w14:textId="77777777" w:rsidR="00A331DD" w:rsidRDefault="00A331DD" w:rsidP="00A331DD">
      <w:pPr>
        <w:widowControl/>
        <w:autoSpaceDE/>
        <w:ind w:firstLine="708"/>
        <w:jc w:val="right"/>
        <w:rPr>
          <w:rFonts w:ascii="Calibri" w:hAnsi="Calibri" w:cs="Calibri"/>
          <w:b/>
          <w:iCs/>
          <w:lang w:eastAsia="pl-PL"/>
        </w:rPr>
      </w:pPr>
    </w:p>
    <w:p w14:paraId="20E7BADE" w14:textId="77777777" w:rsidR="00A331DD" w:rsidRDefault="00A331DD" w:rsidP="00A331DD">
      <w:pPr>
        <w:widowControl/>
        <w:autoSpaceDE/>
        <w:ind w:firstLine="708"/>
        <w:jc w:val="right"/>
        <w:rPr>
          <w:rFonts w:ascii="Calibri" w:hAnsi="Calibri" w:cs="Calibri"/>
          <w:b/>
          <w:iCs/>
          <w:lang w:eastAsia="pl-PL"/>
        </w:rPr>
      </w:pPr>
    </w:p>
    <w:p w14:paraId="74F8A2FF" w14:textId="77777777" w:rsidR="00A331DD" w:rsidRDefault="00A331DD" w:rsidP="00A331DD">
      <w:pPr>
        <w:widowControl/>
        <w:autoSpaceDE/>
        <w:ind w:firstLine="708"/>
        <w:jc w:val="right"/>
        <w:rPr>
          <w:rFonts w:ascii="Calibri" w:hAnsi="Calibri" w:cs="Calibri"/>
          <w:b/>
          <w:iCs/>
          <w:lang w:eastAsia="pl-PL"/>
        </w:rPr>
      </w:pPr>
    </w:p>
    <w:p w14:paraId="0192145D" w14:textId="77777777" w:rsidR="00A331DD" w:rsidRDefault="00A331DD" w:rsidP="00A331DD">
      <w:pPr>
        <w:widowControl/>
        <w:autoSpaceDE/>
        <w:ind w:firstLine="708"/>
        <w:jc w:val="right"/>
        <w:rPr>
          <w:rFonts w:ascii="Calibri" w:hAnsi="Calibri" w:cs="Calibri"/>
          <w:b/>
          <w:iCs/>
          <w:lang w:eastAsia="pl-PL"/>
        </w:rPr>
      </w:pPr>
    </w:p>
    <w:p w14:paraId="5C23F3D9" w14:textId="77777777" w:rsidR="00A331DD" w:rsidRDefault="00A331DD" w:rsidP="00A331DD">
      <w:pPr>
        <w:widowControl/>
        <w:autoSpaceDE/>
        <w:ind w:firstLine="708"/>
        <w:jc w:val="right"/>
        <w:rPr>
          <w:rFonts w:ascii="Calibri" w:hAnsi="Calibri" w:cs="Calibri"/>
          <w:b/>
          <w:iCs/>
          <w:lang w:eastAsia="pl-PL"/>
        </w:rPr>
      </w:pPr>
    </w:p>
    <w:p w14:paraId="6A4EB149" w14:textId="77777777" w:rsidR="00A331DD" w:rsidRDefault="00A331DD" w:rsidP="00A331DD">
      <w:pPr>
        <w:widowControl/>
        <w:autoSpaceDE/>
        <w:ind w:firstLine="708"/>
        <w:jc w:val="right"/>
        <w:rPr>
          <w:rFonts w:ascii="Calibri" w:hAnsi="Calibri" w:cs="Calibri"/>
          <w:b/>
          <w:iCs/>
          <w:lang w:eastAsia="pl-PL"/>
        </w:rPr>
      </w:pPr>
    </w:p>
    <w:p w14:paraId="67F42093" w14:textId="77777777" w:rsidR="00A331DD" w:rsidRDefault="00A331DD" w:rsidP="00A331DD">
      <w:pPr>
        <w:widowControl/>
        <w:autoSpaceDE/>
        <w:ind w:firstLine="708"/>
        <w:jc w:val="right"/>
        <w:rPr>
          <w:rFonts w:ascii="Calibri" w:hAnsi="Calibri" w:cs="Calibri"/>
          <w:b/>
          <w:iCs/>
          <w:lang w:eastAsia="pl-PL"/>
        </w:rPr>
      </w:pPr>
    </w:p>
    <w:p w14:paraId="1B928630" w14:textId="77777777" w:rsidR="00A331DD" w:rsidRDefault="00A331DD" w:rsidP="00A331DD">
      <w:pPr>
        <w:widowControl/>
        <w:autoSpaceDE/>
        <w:ind w:firstLine="708"/>
        <w:jc w:val="right"/>
        <w:rPr>
          <w:rFonts w:ascii="Calibri" w:hAnsi="Calibri" w:cs="Calibri"/>
          <w:b/>
          <w:iCs/>
          <w:lang w:eastAsia="pl-PL"/>
        </w:rPr>
      </w:pPr>
    </w:p>
    <w:p w14:paraId="5F32B0A8" w14:textId="27B3C08A" w:rsidR="00A331DD" w:rsidRDefault="00A331DD" w:rsidP="00A331DD">
      <w:pPr>
        <w:widowControl/>
        <w:autoSpaceDE/>
        <w:ind w:firstLine="708"/>
        <w:jc w:val="right"/>
        <w:rPr>
          <w:ins w:id="21" w:author="Maria Wojewoda" w:date="2021-12-06T11:13:00Z"/>
          <w:rFonts w:ascii="Calibri" w:hAnsi="Calibri" w:cs="Calibri"/>
          <w:b/>
          <w:iCs/>
          <w:lang w:eastAsia="pl-PL"/>
        </w:rPr>
      </w:pPr>
    </w:p>
    <w:p w14:paraId="35EE3E9B" w14:textId="77777777" w:rsidR="006773BB" w:rsidRDefault="006773BB" w:rsidP="00A331DD">
      <w:pPr>
        <w:widowControl/>
        <w:autoSpaceDE/>
        <w:ind w:firstLine="708"/>
        <w:jc w:val="right"/>
        <w:rPr>
          <w:rFonts w:ascii="Calibri" w:hAnsi="Calibri" w:cs="Calibri"/>
          <w:b/>
          <w:iCs/>
          <w:lang w:eastAsia="pl-PL"/>
        </w:rPr>
      </w:pPr>
    </w:p>
    <w:p w14:paraId="36B01957" w14:textId="77777777" w:rsidR="00A331DD" w:rsidRDefault="00A331DD" w:rsidP="00A331DD">
      <w:pPr>
        <w:widowControl/>
        <w:autoSpaceDE/>
        <w:ind w:firstLine="708"/>
        <w:jc w:val="right"/>
        <w:rPr>
          <w:rFonts w:ascii="Calibri" w:hAnsi="Calibri" w:cs="Calibri"/>
          <w:b/>
          <w:iCs/>
          <w:lang w:eastAsia="pl-PL"/>
        </w:rPr>
      </w:pPr>
      <w:r>
        <w:rPr>
          <w:rFonts w:ascii="Calibri" w:hAnsi="Calibri" w:cs="Calibri"/>
          <w:b/>
          <w:iCs/>
          <w:lang w:eastAsia="pl-PL"/>
        </w:rPr>
        <w:lastRenderedPageBreak/>
        <w:t>Załącznik nr  5 do umowy</w:t>
      </w:r>
    </w:p>
    <w:p w14:paraId="1CC8DF32" w14:textId="77777777" w:rsidR="00A331DD" w:rsidRDefault="00A331DD" w:rsidP="00A331DD">
      <w:pPr>
        <w:keepNext/>
        <w:widowControl/>
        <w:autoSpaceDE/>
        <w:spacing w:line="276" w:lineRule="auto"/>
        <w:outlineLvl w:val="0"/>
        <w:rPr>
          <w:rFonts w:ascii="Calibri" w:hAnsi="Calibri" w:cs="Calibri"/>
          <w:lang w:eastAsia="pl-PL"/>
        </w:rPr>
      </w:pPr>
    </w:p>
    <w:p w14:paraId="61274AAB" w14:textId="77777777" w:rsidR="00A331DD" w:rsidRDefault="00A331DD" w:rsidP="00A331DD">
      <w:pPr>
        <w:keepNext/>
        <w:widowControl/>
        <w:autoSpaceDE/>
        <w:spacing w:line="276" w:lineRule="auto"/>
        <w:jc w:val="center"/>
        <w:outlineLvl w:val="0"/>
        <w:rPr>
          <w:rFonts w:ascii="Calibri" w:hAnsi="Calibri" w:cs="Calibri"/>
          <w:lang w:eastAsia="pl-PL"/>
        </w:rPr>
      </w:pPr>
      <w:r>
        <w:rPr>
          <w:rFonts w:ascii="Calibri" w:hAnsi="Calibri" w:cs="Calibri"/>
          <w:lang w:eastAsia="pl-PL"/>
        </w:rPr>
        <w:t>PROTOKÓŁ ODBIORU KOŃCOWEGO</w:t>
      </w:r>
    </w:p>
    <w:p w14:paraId="3B68633B" w14:textId="77777777" w:rsidR="00A331DD" w:rsidRDefault="00A331DD" w:rsidP="00A331DD">
      <w:pPr>
        <w:widowControl/>
        <w:autoSpaceDE/>
        <w:rPr>
          <w:rFonts w:ascii="Calibri" w:hAnsi="Calibri" w:cs="Calibri"/>
          <w:lang w:eastAsia="pl-PL"/>
        </w:rPr>
      </w:pPr>
    </w:p>
    <w:p w14:paraId="2EB3917F" w14:textId="77777777" w:rsidR="00A331DD" w:rsidRDefault="00A331DD" w:rsidP="00A331DD">
      <w:pPr>
        <w:keepNext/>
        <w:widowControl/>
        <w:autoSpaceDE/>
        <w:spacing w:line="276" w:lineRule="auto"/>
        <w:jc w:val="center"/>
        <w:outlineLvl w:val="0"/>
        <w:rPr>
          <w:rFonts w:ascii="Calibri" w:hAnsi="Calibri" w:cs="Calibri"/>
          <w:b/>
          <w:lang w:eastAsia="pl-PL"/>
        </w:rPr>
      </w:pPr>
      <w:r>
        <w:rPr>
          <w:rFonts w:ascii="Calibri" w:hAnsi="Calibri" w:cs="Calibri"/>
          <w:lang w:eastAsia="pl-PL"/>
        </w:rPr>
        <w:t xml:space="preserve">Na podstawie umowy nr WA.263.46.2021.U zawartej w Warszawie w dniu …………….….. roku </w:t>
      </w:r>
    </w:p>
    <w:p w14:paraId="39E17E6B" w14:textId="77777777" w:rsidR="00A331DD" w:rsidRDefault="00A331DD" w:rsidP="00A331DD">
      <w:pPr>
        <w:widowControl/>
        <w:autoSpaceDE/>
        <w:rPr>
          <w:rFonts w:ascii="Calibri" w:hAnsi="Calibri" w:cs="Calibri"/>
          <w:lang w:eastAsia="pl-PL"/>
        </w:rPr>
      </w:pPr>
    </w:p>
    <w:p w14:paraId="1ABB9B13" w14:textId="77777777" w:rsidR="00A331DD" w:rsidRDefault="00A331DD" w:rsidP="00A331DD">
      <w:pPr>
        <w:keepNext/>
        <w:widowControl/>
        <w:autoSpaceDE/>
        <w:spacing w:line="276" w:lineRule="auto"/>
        <w:outlineLvl w:val="0"/>
        <w:rPr>
          <w:rFonts w:ascii="Calibri" w:hAnsi="Calibri" w:cs="Calibri"/>
          <w:b/>
          <w:lang w:eastAsia="pl-PL"/>
        </w:rPr>
      </w:pPr>
      <w:r>
        <w:rPr>
          <w:rFonts w:ascii="Calibri" w:hAnsi="Calibri" w:cs="Calibri"/>
          <w:lang w:eastAsia="pl-PL"/>
        </w:rPr>
        <w:t>pomiędzy:</w:t>
      </w:r>
    </w:p>
    <w:p w14:paraId="2A38F754" w14:textId="77777777" w:rsidR="00A331DD" w:rsidRDefault="00A331DD" w:rsidP="00A331DD">
      <w:pPr>
        <w:widowControl/>
        <w:tabs>
          <w:tab w:val="left" w:pos="5670"/>
        </w:tabs>
        <w:autoSpaceDE/>
        <w:jc w:val="both"/>
        <w:rPr>
          <w:rFonts w:ascii="Calibri" w:hAnsi="Calibri" w:cs="Calibri"/>
          <w:b/>
          <w:bCs/>
          <w:lang w:eastAsia="pl-PL"/>
        </w:rPr>
      </w:pPr>
      <w:r>
        <w:rPr>
          <w:rFonts w:ascii="Calibri" w:hAnsi="Calibri" w:cs="Calibri"/>
          <w:b/>
          <w:lang w:eastAsia="pl-PL"/>
        </w:rPr>
        <w:t>Skarbem Państwa - państwową jednostką budżetową Centrum Projektów Europejskich</w:t>
      </w:r>
      <w:r>
        <w:rPr>
          <w:rFonts w:ascii="Calibri" w:hAnsi="Calibri" w:cs="Calibri"/>
          <w:lang w:eastAsia="pl-PL"/>
        </w:rPr>
        <w:t>,  z siedzibą w Warszawie przy ul. Domaniewskiej 39a, 02- 672 Warszawa, posiadającym numer identyfikacji REGON 141681456 oraz  NIP 7010158887, reprezentowanym przez Pana Leszka Buller – Dyrektora Centrum Projektów Europejskich na podstawie powołania w dniu 16 maja 2016 r. przez Ministra Rozwoju,</w:t>
      </w:r>
      <w:r>
        <w:rPr>
          <w:rFonts w:ascii="Calibri" w:hAnsi="Calibri" w:cs="Calibri"/>
          <w:b/>
          <w:bCs/>
          <w:lang w:eastAsia="pl-PL"/>
        </w:rPr>
        <w:t xml:space="preserve"> </w:t>
      </w:r>
      <w:r>
        <w:rPr>
          <w:rFonts w:ascii="Calibri" w:hAnsi="Calibri" w:cs="Calibri"/>
          <w:lang w:eastAsia="pl-PL"/>
        </w:rPr>
        <w:t xml:space="preserve">zwanym w dalszej części  </w:t>
      </w:r>
      <w:r>
        <w:rPr>
          <w:rFonts w:ascii="Calibri" w:hAnsi="Calibri" w:cs="Calibri"/>
          <w:b/>
          <w:bCs/>
          <w:lang w:eastAsia="pl-PL"/>
        </w:rPr>
        <w:t>„Zamawiającym”</w:t>
      </w:r>
    </w:p>
    <w:p w14:paraId="667519AB" w14:textId="77777777" w:rsidR="00A331DD" w:rsidRDefault="00A331DD" w:rsidP="00A331DD">
      <w:pPr>
        <w:widowControl/>
        <w:tabs>
          <w:tab w:val="left" w:pos="5670"/>
        </w:tabs>
        <w:autoSpaceDE/>
        <w:jc w:val="both"/>
        <w:rPr>
          <w:rFonts w:ascii="Calibri" w:hAnsi="Calibri" w:cs="Calibri"/>
          <w:b/>
          <w:lang w:eastAsia="pl-PL"/>
        </w:rPr>
      </w:pPr>
      <w:r>
        <w:rPr>
          <w:rFonts w:ascii="Calibri" w:hAnsi="Calibri" w:cs="Calibri"/>
          <w:lang w:eastAsia="pl-PL"/>
        </w:rPr>
        <w:t xml:space="preserve">a </w:t>
      </w:r>
      <w:r>
        <w:rPr>
          <w:rFonts w:ascii="Calibri" w:hAnsi="Calibri" w:cs="Calibri"/>
          <w:b/>
          <w:lang w:eastAsia="pl-PL"/>
        </w:rPr>
        <w:t xml:space="preserve">………………………………….. </w:t>
      </w:r>
      <w:r>
        <w:rPr>
          <w:rFonts w:ascii="Calibri" w:hAnsi="Calibri" w:cs="Calibri"/>
          <w:lang w:eastAsia="pl-PL"/>
        </w:rPr>
        <w:t xml:space="preserve">z siedzibą w ………………. przy ul. …………………, ……………….., ………………., posiadającą numer identyfikacji REGON …………. oraz  NIP …………….., a także wpisaną do Krajowego Rejestru Sądowego pod numerem KRS ……………………..…../wpisaną do Centralnej Ewidencji I Informacji o Działalności Gospodarczej, reprezentowanym przez </w:t>
      </w:r>
      <w:r>
        <w:rPr>
          <w:rFonts w:ascii="Calibri" w:hAnsi="Calibri" w:cs="Calibri"/>
          <w:b/>
          <w:lang w:eastAsia="pl-PL"/>
        </w:rPr>
        <w:t xml:space="preserve">Pana/Panią …………………………… – </w:t>
      </w:r>
      <w:r>
        <w:rPr>
          <w:rFonts w:ascii="Calibri" w:hAnsi="Calibri" w:cs="Calibri"/>
          <w:lang w:eastAsia="pl-PL"/>
        </w:rPr>
        <w:t xml:space="preserve">……………………………. zwanym w dalszej części umowy </w:t>
      </w:r>
      <w:r>
        <w:rPr>
          <w:rFonts w:ascii="Calibri" w:hAnsi="Calibri" w:cs="Calibri"/>
          <w:b/>
          <w:lang w:eastAsia="pl-PL"/>
        </w:rPr>
        <w:t>„Wykonawcą”</w:t>
      </w:r>
    </w:p>
    <w:p w14:paraId="3566B241" w14:textId="77777777" w:rsidR="00A331DD" w:rsidRDefault="00A331DD" w:rsidP="00A331DD">
      <w:pPr>
        <w:widowControl/>
        <w:tabs>
          <w:tab w:val="left" w:pos="709"/>
        </w:tabs>
        <w:autoSpaceDE/>
        <w:rPr>
          <w:rFonts w:ascii="Calibri" w:hAnsi="Calibri" w:cs="Calibri"/>
          <w:lang w:eastAsia="pl-PL"/>
        </w:rPr>
      </w:pPr>
      <w:r>
        <w:rPr>
          <w:rFonts w:ascii="Calibri" w:hAnsi="Calibri" w:cs="Calibri"/>
          <w:lang w:eastAsia="pl-PL"/>
        </w:rPr>
        <w:t xml:space="preserve">Przedmiot umowy został wykonany zgodnie z wyznaczonym terminem/ </w:t>
      </w:r>
      <w:r>
        <w:rPr>
          <w:rFonts w:ascii="Calibri" w:hAnsi="Calibri" w:cs="Calibri"/>
          <w:kern w:val="26"/>
          <w:lang w:eastAsia="pl-PL"/>
        </w:rPr>
        <w:t>nie został</w:t>
      </w:r>
      <w:r>
        <w:rPr>
          <w:rFonts w:ascii="Calibri" w:hAnsi="Calibri" w:cs="Calibri"/>
          <w:strike/>
          <w:kern w:val="26"/>
          <w:lang w:eastAsia="pl-PL"/>
        </w:rPr>
        <w:t xml:space="preserve">  </w:t>
      </w:r>
      <w:r>
        <w:rPr>
          <w:rFonts w:ascii="Calibri" w:hAnsi="Calibri" w:cs="Calibri"/>
          <w:kern w:val="26"/>
          <w:lang w:eastAsia="pl-PL"/>
        </w:rPr>
        <w:t>wykonany zgodnie z wyznaczonym terminem</w:t>
      </w:r>
      <w:r>
        <w:rPr>
          <w:rFonts w:ascii="Calibri" w:hAnsi="Calibri" w:cs="Calibri"/>
          <w:lang w:eastAsia="pl-PL"/>
        </w:rPr>
        <w:t xml:space="preserve"> *.</w:t>
      </w:r>
    </w:p>
    <w:p w14:paraId="3FD12820" w14:textId="77777777" w:rsidR="00A331DD" w:rsidRDefault="00A331DD" w:rsidP="00A331DD">
      <w:pPr>
        <w:widowControl/>
        <w:tabs>
          <w:tab w:val="left" w:pos="0"/>
        </w:tabs>
        <w:autoSpaceDE/>
        <w:jc w:val="both"/>
        <w:rPr>
          <w:rFonts w:ascii="Calibri" w:hAnsi="Calibri" w:cs="Calibri"/>
          <w:lang w:eastAsia="pl-PL"/>
        </w:rPr>
      </w:pPr>
      <w:r>
        <w:rPr>
          <w:rFonts w:ascii="Calibri" w:hAnsi="Calibri" w:cs="Calibri"/>
          <w:lang w:eastAsia="pl-PL"/>
        </w:rPr>
        <w:t>Zamawiający nie zgłasza/</w:t>
      </w:r>
      <w:r>
        <w:rPr>
          <w:rFonts w:ascii="Calibri" w:hAnsi="Calibri" w:cs="Calibri"/>
          <w:kern w:val="26"/>
          <w:lang w:eastAsia="pl-PL"/>
        </w:rPr>
        <w:t>zgłasza</w:t>
      </w:r>
      <w:r>
        <w:rPr>
          <w:rFonts w:ascii="Calibri" w:hAnsi="Calibri" w:cs="Calibri"/>
          <w:lang w:eastAsia="pl-PL"/>
        </w:rPr>
        <w:t xml:space="preserve"> * zastrzeżeń do przedmiotu odbioru.</w:t>
      </w:r>
    </w:p>
    <w:p w14:paraId="55FD3C86" w14:textId="77777777" w:rsidR="00A331DD" w:rsidRDefault="00A331DD" w:rsidP="00A331DD">
      <w:pPr>
        <w:widowControl/>
        <w:autoSpaceDE/>
        <w:rPr>
          <w:rFonts w:ascii="Calibri" w:hAnsi="Calibri" w:cs="Calibri"/>
          <w:lang w:eastAsia="pl-PL"/>
        </w:rPr>
      </w:pPr>
      <w:r>
        <w:rPr>
          <w:rFonts w:ascii="Calibri" w:hAnsi="Calibri" w:cs="Calibri"/>
          <w:lang w:eastAsia="pl-PL"/>
        </w:rPr>
        <w:t>Uwagi:……………………………………………………………………………………………………………………………………………….</w:t>
      </w:r>
    </w:p>
    <w:p w14:paraId="6F07C5E8" w14:textId="77777777" w:rsidR="00A331DD" w:rsidRDefault="00A331DD" w:rsidP="00A331DD">
      <w:pPr>
        <w:widowControl/>
        <w:autoSpaceDE/>
        <w:jc w:val="both"/>
        <w:rPr>
          <w:rFonts w:ascii="Calibri" w:hAnsi="Calibri" w:cs="Calibri"/>
          <w:lang w:eastAsia="pl-PL"/>
        </w:rPr>
      </w:pPr>
      <w:r>
        <w:rPr>
          <w:rFonts w:ascii="Calibri" w:hAnsi="Calibri" w:cs="Calibri"/>
          <w:lang w:eastAsia="pl-PL"/>
        </w:rPr>
        <w:t>W dniu ………………………….. w odbiorze uczestniczyli:</w:t>
      </w:r>
    </w:p>
    <w:p w14:paraId="18403E55" w14:textId="77777777" w:rsidR="00A331DD" w:rsidRDefault="00A331DD" w:rsidP="00A331DD">
      <w:pPr>
        <w:widowControl/>
        <w:autoSpaceDE/>
        <w:jc w:val="both"/>
        <w:rPr>
          <w:rFonts w:ascii="Calibri" w:hAnsi="Calibri" w:cs="Calibri"/>
          <w:lang w:eastAsia="pl-PL"/>
        </w:rPr>
      </w:pPr>
    </w:p>
    <w:p w14:paraId="73A40FD4" w14:textId="77777777" w:rsidR="00A331DD" w:rsidRDefault="00A331DD" w:rsidP="00A331DD">
      <w:pPr>
        <w:widowControl/>
        <w:autoSpaceDE/>
        <w:jc w:val="both"/>
        <w:rPr>
          <w:rFonts w:ascii="Calibri" w:hAnsi="Calibri" w:cs="Calibri"/>
          <w:lang w:eastAsia="pl-PL"/>
        </w:rPr>
      </w:pPr>
    </w:p>
    <w:p w14:paraId="780026C2" w14:textId="77777777" w:rsidR="00A331DD" w:rsidRDefault="00A331DD" w:rsidP="00A331DD">
      <w:pPr>
        <w:widowControl/>
        <w:autoSpaceDE/>
        <w:rPr>
          <w:rFonts w:ascii="Calibri" w:hAnsi="Calibri" w:cs="Calibri"/>
          <w:lang w:eastAsia="pl-PL"/>
        </w:rPr>
      </w:pPr>
      <w:r>
        <w:rPr>
          <w:rFonts w:ascii="Calibri" w:hAnsi="Calibri" w:cs="Calibri"/>
          <w:lang w:eastAsia="pl-PL"/>
        </w:rPr>
        <w:t>W imieniu Zamawiającego</w:t>
      </w:r>
      <w:r>
        <w:rPr>
          <w:rFonts w:ascii="Calibri" w:hAnsi="Calibri" w:cs="Calibri"/>
          <w:lang w:eastAsia="pl-PL"/>
        </w:rPr>
        <w:tab/>
        <w:t xml:space="preserve">    </w:t>
      </w:r>
      <w:r>
        <w:rPr>
          <w:rFonts w:ascii="Calibri" w:hAnsi="Calibri" w:cs="Calibri"/>
          <w:lang w:eastAsia="pl-PL"/>
        </w:rPr>
        <w:tab/>
      </w:r>
      <w:r>
        <w:rPr>
          <w:rFonts w:ascii="Calibri" w:hAnsi="Calibri" w:cs="Calibri"/>
          <w:lang w:eastAsia="pl-PL"/>
        </w:rPr>
        <w:tab/>
      </w:r>
      <w:r>
        <w:rPr>
          <w:rFonts w:ascii="Calibri" w:hAnsi="Calibri" w:cs="Calibri"/>
          <w:lang w:eastAsia="pl-PL"/>
        </w:rPr>
        <w:tab/>
      </w:r>
      <w:r>
        <w:rPr>
          <w:rFonts w:ascii="Calibri" w:hAnsi="Calibri" w:cs="Calibri"/>
          <w:lang w:eastAsia="pl-PL"/>
        </w:rPr>
        <w:tab/>
        <w:t>W imieniu Wykonawcy</w:t>
      </w:r>
    </w:p>
    <w:p w14:paraId="38DBCC4D" w14:textId="77777777" w:rsidR="00A331DD" w:rsidRDefault="00A331DD" w:rsidP="00A331DD">
      <w:pPr>
        <w:widowControl/>
        <w:autoSpaceDE/>
        <w:jc w:val="both"/>
        <w:rPr>
          <w:rFonts w:ascii="Calibri" w:hAnsi="Calibri" w:cs="Calibri"/>
          <w:kern w:val="24"/>
          <w:lang w:eastAsia="pl-PL"/>
        </w:rPr>
      </w:pPr>
    </w:p>
    <w:p w14:paraId="63396822" w14:textId="77777777" w:rsidR="00A331DD" w:rsidRDefault="00A331DD" w:rsidP="00A331DD">
      <w:pPr>
        <w:widowControl/>
        <w:autoSpaceDE/>
        <w:jc w:val="both"/>
        <w:rPr>
          <w:rFonts w:ascii="Calibri" w:hAnsi="Calibri" w:cs="Calibri"/>
          <w:kern w:val="24"/>
          <w:lang w:eastAsia="pl-PL"/>
        </w:rPr>
      </w:pPr>
    </w:p>
    <w:p w14:paraId="2C5CC91A" w14:textId="77777777" w:rsidR="00A331DD" w:rsidRDefault="00A331DD" w:rsidP="00A331DD">
      <w:pPr>
        <w:widowControl/>
        <w:autoSpaceDE/>
        <w:jc w:val="both"/>
        <w:rPr>
          <w:rFonts w:ascii="Calibri" w:hAnsi="Calibri" w:cs="Calibri"/>
          <w:kern w:val="24"/>
          <w:lang w:eastAsia="pl-PL"/>
        </w:rPr>
      </w:pPr>
    </w:p>
    <w:p w14:paraId="7E9BC1BC" w14:textId="77777777" w:rsidR="00A331DD" w:rsidRDefault="00A331DD" w:rsidP="00A331DD">
      <w:pPr>
        <w:widowControl/>
        <w:autoSpaceDE/>
        <w:jc w:val="both"/>
        <w:rPr>
          <w:rFonts w:ascii="Calibri" w:hAnsi="Calibri" w:cs="Calibri"/>
          <w:kern w:val="24"/>
          <w:lang w:eastAsia="pl-PL"/>
        </w:rPr>
      </w:pPr>
    </w:p>
    <w:p w14:paraId="38643A97" w14:textId="77777777" w:rsidR="00A331DD" w:rsidRDefault="00A331DD" w:rsidP="00A331DD">
      <w:pPr>
        <w:widowControl/>
        <w:autoSpaceDE/>
        <w:jc w:val="both"/>
        <w:rPr>
          <w:rFonts w:ascii="Calibri" w:hAnsi="Calibri" w:cs="Calibri"/>
          <w:kern w:val="24"/>
          <w:lang w:eastAsia="pl-PL"/>
        </w:rPr>
      </w:pPr>
    </w:p>
    <w:p w14:paraId="78287EE8" w14:textId="77777777" w:rsidR="00A331DD" w:rsidRDefault="00A331DD" w:rsidP="00A331DD">
      <w:pPr>
        <w:widowControl/>
        <w:autoSpaceDE/>
        <w:jc w:val="both"/>
        <w:rPr>
          <w:rFonts w:ascii="Calibri" w:hAnsi="Calibri" w:cs="Calibri"/>
          <w:kern w:val="24"/>
          <w:lang w:eastAsia="pl-PL"/>
        </w:rPr>
      </w:pPr>
    </w:p>
    <w:p w14:paraId="44997222" w14:textId="77777777" w:rsidR="00A331DD" w:rsidRDefault="00A331DD" w:rsidP="00A331DD">
      <w:pPr>
        <w:widowControl/>
        <w:autoSpaceDE/>
        <w:jc w:val="both"/>
        <w:rPr>
          <w:rFonts w:ascii="Calibri" w:hAnsi="Calibri" w:cs="Calibri"/>
          <w:lang w:eastAsia="pl-PL"/>
        </w:rPr>
      </w:pPr>
      <w:r>
        <w:rPr>
          <w:rFonts w:ascii="Calibri" w:hAnsi="Calibri" w:cs="Calibri"/>
          <w:kern w:val="24"/>
          <w:lang w:eastAsia="pl-PL"/>
        </w:rPr>
        <w:t>*niepotrzebne skreślić</w:t>
      </w:r>
      <w:r>
        <w:rPr>
          <w:rFonts w:ascii="Calibri" w:hAnsi="Calibri" w:cs="Calibri"/>
          <w:lang w:eastAsia="pl-PL"/>
        </w:rPr>
        <w:t xml:space="preserve"> </w:t>
      </w:r>
    </w:p>
    <w:p w14:paraId="4DBC52E6" w14:textId="77777777" w:rsidR="00A331DD" w:rsidRDefault="00A331DD" w:rsidP="00A331DD">
      <w:pPr>
        <w:spacing w:line="362" w:lineRule="auto"/>
        <w:jc w:val="right"/>
        <w:rPr>
          <w:rFonts w:asciiTheme="minorHAnsi" w:hAnsiTheme="minorHAnsi" w:cstheme="minorHAnsi"/>
        </w:rPr>
      </w:pPr>
    </w:p>
    <w:p w14:paraId="4CC52582" w14:textId="77777777" w:rsidR="00A331DD" w:rsidRDefault="00A331DD" w:rsidP="00A331DD">
      <w:pPr>
        <w:widowControl/>
        <w:autoSpaceDE/>
        <w:autoSpaceDN/>
        <w:spacing w:line="362" w:lineRule="auto"/>
        <w:rPr>
          <w:rFonts w:asciiTheme="minorHAnsi" w:hAnsiTheme="minorHAnsi" w:cstheme="minorHAnsi"/>
        </w:rPr>
        <w:sectPr w:rsidR="00A331DD">
          <w:pgSz w:w="11910" w:h="16840"/>
          <w:pgMar w:top="1580" w:right="1300" w:bottom="680" w:left="1160" w:header="0" w:footer="400" w:gutter="0"/>
          <w:cols w:space="708"/>
        </w:sectPr>
      </w:pPr>
    </w:p>
    <w:p w14:paraId="56CFCAD9" w14:textId="77777777" w:rsidR="00545574" w:rsidRDefault="00545574" w:rsidP="006D0C95"/>
    <w:sectPr w:rsidR="0054557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ED02A" w14:textId="77777777" w:rsidR="00A331DD" w:rsidRDefault="00A331DD" w:rsidP="00A331DD">
      <w:r>
        <w:separator/>
      </w:r>
    </w:p>
  </w:endnote>
  <w:endnote w:type="continuationSeparator" w:id="0">
    <w:p w14:paraId="490DE159" w14:textId="77777777" w:rsidR="00A331DD" w:rsidRDefault="00A331DD" w:rsidP="00A33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ADF0F" w14:textId="77777777" w:rsidR="00A331DD" w:rsidRDefault="00A331DD" w:rsidP="00A331DD">
      <w:r>
        <w:separator/>
      </w:r>
    </w:p>
  </w:footnote>
  <w:footnote w:type="continuationSeparator" w:id="0">
    <w:p w14:paraId="183349AD" w14:textId="77777777" w:rsidR="00A331DD" w:rsidRDefault="00A331DD" w:rsidP="00A331DD">
      <w:r>
        <w:continuationSeparator/>
      </w:r>
    </w:p>
  </w:footnote>
  <w:footnote w:id="1">
    <w:p w14:paraId="423CD1E8" w14:textId="77777777" w:rsidR="00A331DD" w:rsidRDefault="00A331DD" w:rsidP="00A331DD">
      <w:pPr>
        <w:pStyle w:val="Tekstprzypisudolnego"/>
      </w:pPr>
      <w:r>
        <w:rPr>
          <w:rStyle w:val="Odwoanieprzypisudolnego"/>
        </w:rPr>
        <w:footnoteRef/>
      </w:r>
      <w:r>
        <w:t xml:space="preserve"> Ostateczna treść zapis ust. 1 uzależniona jest od rodzaju zaoferowanego przez Wykonawcę oprogramowania, zgodnie z projektowanym alternatywnym brzmieniem </w:t>
      </w:r>
    </w:p>
  </w:footnote>
  <w:footnote w:id="2">
    <w:p w14:paraId="324D776A" w14:textId="71E9392C" w:rsidR="00A331DD" w:rsidRDefault="00A331DD" w:rsidP="00A331DD">
      <w:pPr>
        <w:pStyle w:val="Tekstprzypisudolnego"/>
      </w:pPr>
      <w:r>
        <w:rPr>
          <w:rStyle w:val="Odwoanieprzypisudolnego"/>
        </w:rPr>
        <w:footnoteRef/>
      </w:r>
      <w:r>
        <w:t xml:space="preserve"> Dotyczy poz. 1 </w:t>
      </w:r>
      <w:del w:id="1" w:author="Maria Wojewoda" w:date="2021-12-06T11:12:00Z">
        <w:r w:rsidDel="0010042C">
          <w:delText>i 2</w:delText>
        </w:r>
      </w:del>
      <w:r>
        <w:t xml:space="preserve"> wskazanych w opisie przedmiotu zamówienia </w:t>
      </w:r>
    </w:p>
  </w:footnote>
  <w:footnote w:id="3">
    <w:p w14:paraId="60EAF7F2" w14:textId="77777777" w:rsidR="00A331DD" w:rsidRDefault="00A331DD" w:rsidP="00A331DD">
      <w:pPr>
        <w:pStyle w:val="Tekstprzypisudolnego"/>
      </w:pPr>
      <w:r>
        <w:rPr>
          <w:rStyle w:val="Odwoanieprzypisudolnego"/>
        </w:rPr>
        <w:footnoteRef/>
      </w:r>
      <w:r>
        <w:t xml:space="preserve"> Dotyczy w przypadku zaoferowania oprogramowania równoważnego </w:t>
      </w:r>
    </w:p>
  </w:footnote>
  <w:footnote w:id="4">
    <w:p w14:paraId="3136E1F8" w14:textId="4A7F4BC2" w:rsidR="00A331DD" w:rsidRDefault="00A331DD" w:rsidP="00A331DD">
      <w:pPr>
        <w:pStyle w:val="Tekstprzypisudolnego"/>
      </w:pPr>
      <w:r>
        <w:rPr>
          <w:rStyle w:val="Odwoanieprzypisudolnego"/>
        </w:rPr>
        <w:footnoteRef/>
      </w:r>
      <w:r>
        <w:t xml:space="preserve"> Dotyczy poz. 1 </w:t>
      </w:r>
      <w:del w:id="13" w:author="Maria Wojewoda" w:date="2021-12-06T11:11:00Z">
        <w:r w:rsidDel="00400AAF">
          <w:delText>i 2</w:delText>
        </w:r>
      </w:del>
      <w:r>
        <w:t xml:space="preserve"> wskazanych w opisie przedmiotu zamówienia</w:t>
      </w:r>
    </w:p>
  </w:footnote>
  <w:footnote w:id="5">
    <w:p w14:paraId="2187C5E1" w14:textId="77777777" w:rsidR="00A331DD" w:rsidRDefault="00A331DD" w:rsidP="00A331DD">
      <w:pPr>
        <w:pStyle w:val="Tekstprzypisudolnego"/>
      </w:pPr>
      <w:r>
        <w:rPr>
          <w:rStyle w:val="Odwoanieprzypisudolnego"/>
        </w:rPr>
        <w:footnoteRef/>
      </w:r>
      <w:r>
        <w:t xml:space="preserve"> Dotyczy w przypadku zaoferowania oprogramowania równoważnego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B2DC6"/>
    <w:multiLevelType w:val="hybridMultilevel"/>
    <w:tmpl w:val="A996592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DB51ACC"/>
    <w:multiLevelType w:val="hybridMultilevel"/>
    <w:tmpl w:val="1618F988"/>
    <w:lvl w:ilvl="0" w:tplc="5288BA86">
      <w:start w:val="1"/>
      <w:numFmt w:val="decimal"/>
      <w:lvlText w:val="%1."/>
      <w:lvlJc w:val="left"/>
      <w:pPr>
        <w:ind w:left="719" w:hanging="360"/>
      </w:pPr>
    </w:lvl>
    <w:lvl w:ilvl="1" w:tplc="04150019">
      <w:start w:val="1"/>
      <w:numFmt w:val="lowerLetter"/>
      <w:lvlText w:val="%2."/>
      <w:lvlJc w:val="left"/>
      <w:pPr>
        <w:ind w:left="1439" w:hanging="360"/>
      </w:pPr>
    </w:lvl>
    <w:lvl w:ilvl="2" w:tplc="0415001B">
      <w:start w:val="1"/>
      <w:numFmt w:val="lowerRoman"/>
      <w:lvlText w:val="%3."/>
      <w:lvlJc w:val="right"/>
      <w:pPr>
        <w:ind w:left="2159" w:hanging="180"/>
      </w:pPr>
    </w:lvl>
    <w:lvl w:ilvl="3" w:tplc="0415000F">
      <w:start w:val="1"/>
      <w:numFmt w:val="decimal"/>
      <w:lvlText w:val="%4."/>
      <w:lvlJc w:val="left"/>
      <w:pPr>
        <w:ind w:left="2879" w:hanging="360"/>
      </w:pPr>
    </w:lvl>
    <w:lvl w:ilvl="4" w:tplc="04150019">
      <w:start w:val="1"/>
      <w:numFmt w:val="lowerLetter"/>
      <w:lvlText w:val="%5."/>
      <w:lvlJc w:val="left"/>
      <w:pPr>
        <w:ind w:left="3599" w:hanging="360"/>
      </w:pPr>
    </w:lvl>
    <w:lvl w:ilvl="5" w:tplc="0415001B">
      <w:start w:val="1"/>
      <w:numFmt w:val="lowerRoman"/>
      <w:lvlText w:val="%6."/>
      <w:lvlJc w:val="right"/>
      <w:pPr>
        <w:ind w:left="4319" w:hanging="180"/>
      </w:pPr>
    </w:lvl>
    <w:lvl w:ilvl="6" w:tplc="0415000F">
      <w:start w:val="1"/>
      <w:numFmt w:val="decimal"/>
      <w:lvlText w:val="%7."/>
      <w:lvlJc w:val="left"/>
      <w:pPr>
        <w:ind w:left="5039" w:hanging="360"/>
      </w:pPr>
    </w:lvl>
    <w:lvl w:ilvl="7" w:tplc="04150019">
      <w:start w:val="1"/>
      <w:numFmt w:val="lowerLetter"/>
      <w:lvlText w:val="%8."/>
      <w:lvlJc w:val="left"/>
      <w:pPr>
        <w:ind w:left="5759" w:hanging="360"/>
      </w:pPr>
    </w:lvl>
    <w:lvl w:ilvl="8" w:tplc="0415001B">
      <w:start w:val="1"/>
      <w:numFmt w:val="lowerRoman"/>
      <w:lvlText w:val="%9."/>
      <w:lvlJc w:val="right"/>
      <w:pPr>
        <w:ind w:left="6479" w:hanging="180"/>
      </w:pPr>
    </w:lvl>
  </w:abstractNum>
  <w:abstractNum w:abstractNumId="2" w15:restartNumberingAfterBreak="0">
    <w:nsid w:val="108F70EB"/>
    <w:multiLevelType w:val="hybridMultilevel"/>
    <w:tmpl w:val="680C02F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41C73FEC"/>
    <w:multiLevelType w:val="hybridMultilevel"/>
    <w:tmpl w:val="E22435F2"/>
    <w:lvl w:ilvl="0" w:tplc="13C85A2C">
      <w:start w:val="1"/>
      <w:numFmt w:val="decimal"/>
      <w:lvlText w:val="%1."/>
      <w:lvlJc w:val="left"/>
      <w:pPr>
        <w:ind w:left="503" w:hanging="360"/>
      </w:pPr>
    </w:lvl>
    <w:lvl w:ilvl="1" w:tplc="04150019">
      <w:start w:val="1"/>
      <w:numFmt w:val="lowerLetter"/>
      <w:lvlText w:val="%2."/>
      <w:lvlJc w:val="left"/>
      <w:pPr>
        <w:ind w:left="1223" w:hanging="360"/>
      </w:pPr>
    </w:lvl>
    <w:lvl w:ilvl="2" w:tplc="0415001B">
      <w:start w:val="1"/>
      <w:numFmt w:val="lowerRoman"/>
      <w:lvlText w:val="%3."/>
      <w:lvlJc w:val="right"/>
      <w:pPr>
        <w:ind w:left="1943" w:hanging="180"/>
      </w:pPr>
    </w:lvl>
    <w:lvl w:ilvl="3" w:tplc="0415000F">
      <w:start w:val="1"/>
      <w:numFmt w:val="decimal"/>
      <w:lvlText w:val="%4."/>
      <w:lvlJc w:val="left"/>
      <w:pPr>
        <w:ind w:left="2663" w:hanging="360"/>
      </w:pPr>
    </w:lvl>
    <w:lvl w:ilvl="4" w:tplc="04150019">
      <w:start w:val="1"/>
      <w:numFmt w:val="lowerLetter"/>
      <w:lvlText w:val="%5."/>
      <w:lvlJc w:val="left"/>
      <w:pPr>
        <w:ind w:left="3383" w:hanging="360"/>
      </w:pPr>
    </w:lvl>
    <w:lvl w:ilvl="5" w:tplc="0415001B">
      <w:start w:val="1"/>
      <w:numFmt w:val="lowerRoman"/>
      <w:lvlText w:val="%6."/>
      <w:lvlJc w:val="right"/>
      <w:pPr>
        <w:ind w:left="4103" w:hanging="180"/>
      </w:pPr>
    </w:lvl>
    <w:lvl w:ilvl="6" w:tplc="0415000F">
      <w:start w:val="1"/>
      <w:numFmt w:val="decimal"/>
      <w:lvlText w:val="%7."/>
      <w:lvlJc w:val="left"/>
      <w:pPr>
        <w:ind w:left="4823" w:hanging="360"/>
      </w:pPr>
    </w:lvl>
    <w:lvl w:ilvl="7" w:tplc="04150019">
      <w:start w:val="1"/>
      <w:numFmt w:val="lowerLetter"/>
      <w:lvlText w:val="%8."/>
      <w:lvlJc w:val="left"/>
      <w:pPr>
        <w:ind w:left="5543" w:hanging="360"/>
      </w:pPr>
    </w:lvl>
    <w:lvl w:ilvl="8" w:tplc="0415001B">
      <w:start w:val="1"/>
      <w:numFmt w:val="lowerRoman"/>
      <w:lvlText w:val="%9."/>
      <w:lvlJc w:val="right"/>
      <w:pPr>
        <w:ind w:left="6263" w:hanging="180"/>
      </w:pPr>
    </w:lvl>
  </w:abstractNum>
  <w:abstractNum w:abstractNumId="4" w15:restartNumberingAfterBreak="0">
    <w:nsid w:val="44D56F75"/>
    <w:multiLevelType w:val="hybridMultilevel"/>
    <w:tmpl w:val="DA4C40FA"/>
    <w:lvl w:ilvl="0" w:tplc="28744DC4">
      <w:start w:val="1"/>
      <w:numFmt w:val="decimal"/>
      <w:lvlText w:val="%1."/>
      <w:lvlJc w:val="left"/>
      <w:pPr>
        <w:ind w:left="719" w:hanging="360"/>
      </w:pPr>
    </w:lvl>
    <w:lvl w:ilvl="1" w:tplc="04150019">
      <w:start w:val="1"/>
      <w:numFmt w:val="lowerLetter"/>
      <w:lvlText w:val="%2."/>
      <w:lvlJc w:val="left"/>
      <w:pPr>
        <w:ind w:left="1439" w:hanging="360"/>
      </w:pPr>
    </w:lvl>
    <w:lvl w:ilvl="2" w:tplc="0415001B">
      <w:start w:val="1"/>
      <w:numFmt w:val="lowerRoman"/>
      <w:lvlText w:val="%3."/>
      <w:lvlJc w:val="right"/>
      <w:pPr>
        <w:ind w:left="2159" w:hanging="180"/>
      </w:pPr>
    </w:lvl>
    <w:lvl w:ilvl="3" w:tplc="0415000F">
      <w:start w:val="1"/>
      <w:numFmt w:val="decimal"/>
      <w:lvlText w:val="%4."/>
      <w:lvlJc w:val="left"/>
      <w:pPr>
        <w:ind w:left="2879" w:hanging="360"/>
      </w:pPr>
    </w:lvl>
    <w:lvl w:ilvl="4" w:tplc="04150019">
      <w:start w:val="1"/>
      <w:numFmt w:val="lowerLetter"/>
      <w:lvlText w:val="%5."/>
      <w:lvlJc w:val="left"/>
      <w:pPr>
        <w:ind w:left="3599" w:hanging="360"/>
      </w:pPr>
    </w:lvl>
    <w:lvl w:ilvl="5" w:tplc="0415001B">
      <w:start w:val="1"/>
      <w:numFmt w:val="lowerRoman"/>
      <w:lvlText w:val="%6."/>
      <w:lvlJc w:val="right"/>
      <w:pPr>
        <w:ind w:left="4319" w:hanging="180"/>
      </w:pPr>
    </w:lvl>
    <w:lvl w:ilvl="6" w:tplc="0415000F">
      <w:start w:val="1"/>
      <w:numFmt w:val="decimal"/>
      <w:lvlText w:val="%7."/>
      <w:lvlJc w:val="left"/>
      <w:pPr>
        <w:ind w:left="5039" w:hanging="360"/>
      </w:pPr>
    </w:lvl>
    <w:lvl w:ilvl="7" w:tplc="04150019">
      <w:start w:val="1"/>
      <w:numFmt w:val="lowerLetter"/>
      <w:lvlText w:val="%8."/>
      <w:lvlJc w:val="left"/>
      <w:pPr>
        <w:ind w:left="5759" w:hanging="360"/>
      </w:pPr>
    </w:lvl>
    <w:lvl w:ilvl="8" w:tplc="0415001B">
      <w:start w:val="1"/>
      <w:numFmt w:val="lowerRoman"/>
      <w:lvlText w:val="%9."/>
      <w:lvlJc w:val="right"/>
      <w:pPr>
        <w:ind w:left="6479" w:hanging="180"/>
      </w:pPr>
    </w:lvl>
  </w:abstractNum>
  <w:abstractNum w:abstractNumId="5" w15:restartNumberingAfterBreak="0">
    <w:nsid w:val="4E5151E6"/>
    <w:multiLevelType w:val="hybridMultilevel"/>
    <w:tmpl w:val="83C6C06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4F245576"/>
    <w:multiLevelType w:val="hybridMultilevel"/>
    <w:tmpl w:val="D55E0E1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50A4646F"/>
    <w:multiLevelType w:val="hybridMultilevel"/>
    <w:tmpl w:val="E5CE9160"/>
    <w:lvl w:ilvl="0" w:tplc="F17CE356">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8" w15:restartNumberingAfterBreak="0">
    <w:nsid w:val="52623D3A"/>
    <w:multiLevelType w:val="hybridMultilevel"/>
    <w:tmpl w:val="7FAC5DFC"/>
    <w:lvl w:ilvl="0" w:tplc="3C46C54C">
      <w:start w:val="5"/>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 w15:restartNumberingAfterBreak="0">
    <w:nsid w:val="56320F98"/>
    <w:multiLevelType w:val="hybridMultilevel"/>
    <w:tmpl w:val="96EA2C1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6EF04BDA"/>
    <w:multiLevelType w:val="hybridMultilevel"/>
    <w:tmpl w:val="FA0C2A20"/>
    <w:lvl w:ilvl="0" w:tplc="04150011">
      <w:start w:val="1"/>
      <w:numFmt w:val="decimal"/>
      <w:lvlText w:val="%1)"/>
      <w:lvlJc w:val="left"/>
      <w:pPr>
        <w:ind w:left="720" w:hanging="360"/>
      </w:pPr>
    </w:lvl>
    <w:lvl w:ilvl="1" w:tplc="6BF0502A">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a Wojewoda">
    <w15:presenceInfo w15:providerId="AD" w15:userId="S::maria_wojewoda@cpe.gov.pl::22ca8aca-a31c-470c-90cc-583e713c5cf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247"/>
    <w:rsid w:val="0010042C"/>
    <w:rsid w:val="00282C8A"/>
    <w:rsid w:val="003801DE"/>
    <w:rsid w:val="00400AAF"/>
    <w:rsid w:val="00545574"/>
    <w:rsid w:val="006773BB"/>
    <w:rsid w:val="006D0C95"/>
    <w:rsid w:val="00A331DD"/>
    <w:rsid w:val="00A40247"/>
    <w:rsid w:val="00A42D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B5C03"/>
  <w15:chartTrackingRefBased/>
  <w15:docId w15:val="{A3D2C441-EED5-4C40-B3F2-3BFD9BFD3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331DD"/>
    <w:pPr>
      <w:widowControl w:val="0"/>
      <w:autoSpaceDE w:val="0"/>
      <w:autoSpaceDN w:val="0"/>
      <w:spacing w:after="0" w:line="240" w:lineRule="auto"/>
    </w:pPr>
    <w:rPr>
      <w:rFonts w:ascii="Times New Roman" w:eastAsia="Times New Roman" w:hAnsi="Times New Roman"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A331DD"/>
    <w:rPr>
      <w:color w:val="0563C1" w:themeColor="hyperlink"/>
      <w:u w:val="singl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semiHidden/>
    <w:locked/>
    <w:rsid w:val="00A331DD"/>
    <w:rPr>
      <w:rFonts w:ascii="Times New Roman" w:eastAsia="Times New Roman" w:hAnsi="Times New Roman" w:cs="Times New Roman"/>
      <w:sz w:val="20"/>
      <w:szCs w:val="20"/>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semiHidden/>
    <w:unhideWhenUsed/>
    <w:rsid w:val="00A331DD"/>
    <w:rPr>
      <w:sz w:val="20"/>
      <w:szCs w:val="20"/>
    </w:rPr>
  </w:style>
  <w:style w:type="character" w:customStyle="1" w:styleId="TekstprzypisudolnegoZnak1">
    <w:name w:val="Tekst przypisu dolnego Znak1"/>
    <w:basedOn w:val="Domylnaczcionkaakapitu"/>
    <w:uiPriority w:val="99"/>
    <w:semiHidden/>
    <w:rsid w:val="00A331DD"/>
    <w:rPr>
      <w:rFonts w:ascii="Times New Roman" w:eastAsia="Times New Roman" w:hAnsi="Times New Roman" w:cs="Times New Roman"/>
      <w:sz w:val="20"/>
      <w:szCs w:val="20"/>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semiHidden/>
    <w:unhideWhenUsed/>
    <w:rsid w:val="00A331DD"/>
    <w:rPr>
      <w:vertAlign w:val="superscript"/>
    </w:rPr>
  </w:style>
  <w:style w:type="paragraph" w:styleId="Poprawka">
    <w:name w:val="Revision"/>
    <w:hidden/>
    <w:uiPriority w:val="99"/>
    <w:semiHidden/>
    <w:rsid w:val="00282C8A"/>
    <w:pPr>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63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womir.martowski@cpe.gov.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awel.tur@cpe.gov.pl"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sawomir.martowski@cpe.gov.pl" TargetMode="External"/><Relationship Id="rId4" Type="http://schemas.openxmlformats.org/officeDocument/2006/relationships/webSettings" Target="webSettings.xml"/><Relationship Id="rId9" Type="http://schemas.openxmlformats.org/officeDocument/2006/relationships/hyperlink" Target="mailto:pawel.tur@cpe.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12</Pages>
  <Words>4396</Words>
  <Characters>26378</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Wojewoda</dc:creator>
  <cp:keywords/>
  <dc:description/>
  <cp:lastModifiedBy>Maria Wojewoda</cp:lastModifiedBy>
  <cp:revision>16</cp:revision>
  <dcterms:created xsi:type="dcterms:W3CDTF">2021-12-06T10:07:00Z</dcterms:created>
  <dcterms:modified xsi:type="dcterms:W3CDTF">2021-12-06T10:29:00Z</dcterms:modified>
</cp:coreProperties>
</file>