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D678A" w14:textId="77777777" w:rsidR="00F7208E" w:rsidRPr="00991F16" w:rsidRDefault="00F7208E">
      <w:pPr>
        <w:pStyle w:val="Tekstpodstawowy"/>
        <w:rPr>
          <w:rFonts w:asciiTheme="minorHAnsi" w:hAnsiTheme="minorHAnsi" w:cstheme="minorHAnsi"/>
        </w:rPr>
      </w:pPr>
    </w:p>
    <w:p w14:paraId="10DB2F9B" w14:textId="70F5E71C" w:rsidR="00F7208E" w:rsidRPr="00991F16" w:rsidRDefault="00B04E44">
      <w:pPr>
        <w:spacing w:before="91"/>
        <w:ind w:right="116"/>
        <w:jc w:val="right"/>
        <w:rPr>
          <w:rFonts w:asciiTheme="minorHAnsi" w:hAnsiTheme="minorHAnsi" w:cstheme="minorHAnsi"/>
          <w:b/>
          <w:i/>
        </w:rPr>
      </w:pPr>
      <w:r>
        <w:rPr>
          <w:rFonts w:asciiTheme="minorHAnsi" w:hAnsiTheme="minorHAnsi" w:cstheme="minorHAnsi"/>
          <w:b/>
          <w:i/>
        </w:rPr>
        <w:t>Za</w:t>
      </w:r>
      <w:r w:rsidR="008C7CF7" w:rsidRPr="00991F16">
        <w:rPr>
          <w:rFonts w:asciiTheme="minorHAnsi" w:hAnsiTheme="minorHAnsi" w:cstheme="minorHAnsi"/>
          <w:b/>
          <w:i/>
        </w:rPr>
        <w:t>łącznik Nr 1 do SWZ</w:t>
      </w:r>
    </w:p>
    <w:p w14:paraId="43BE03C8" w14:textId="77777777" w:rsidR="00F7208E" w:rsidRPr="00991F16" w:rsidRDefault="00F7208E">
      <w:pPr>
        <w:pStyle w:val="Tekstpodstawowy"/>
        <w:rPr>
          <w:rFonts w:asciiTheme="minorHAnsi" w:hAnsiTheme="minorHAnsi" w:cstheme="minorHAnsi"/>
          <w:b/>
          <w:i/>
        </w:rPr>
      </w:pPr>
    </w:p>
    <w:p w14:paraId="6BA3EB84" w14:textId="77777777" w:rsidR="00F7208E" w:rsidRPr="00991F16" w:rsidRDefault="00F7208E">
      <w:pPr>
        <w:pStyle w:val="Tekstpodstawowy"/>
        <w:spacing w:before="8"/>
        <w:rPr>
          <w:rFonts w:asciiTheme="minorHAnsi" w:hAnsiTheme="minorHAnsi" w:cstheme="minorHAnsi"/>
          <w:b/>
          <w:i/>
        </w:rPr>
      </w:pPr>
    </w:p>
    <w:p w14:paraId="10B21E52" w14:textId="77777777" w:rsidR="00584561" w:rsidRPr="00991F16" w:rsidRDefault="00584561">
      <w:pPr>
        <w:spacing w:before="136"/>
        <w:ind w:left="749" w:right="611"/>
        <w:jc w:val="center"/>
        <w:rPr>
          <w:rFonts w:asciiTheme="minorHAnsi" w:hAnsiTheme="minorHAnsi" w:cstheme="minorHAnsi"/>
          <w:b/>
        </w:rPr>
      </w:pPr>
    </w:p>
    <w:p w14:paraId="73E2F4E9" w14:textId="77777777" w:rsidR="00E449CC" w:rsidRPr="00E449CC" w:rsidRDefault="00E449CC" w:rsidP="00E449CC">
      <w:pPr>
        <w:spacing w:line="276" w:lineRule="auto"/>
        <w:ind w:left="749" w:right="611"/>
        <w:jc w:val="center"/>
        <w:outlineLvl w:val="0"/>
        <w:rPr>
          <w:rFonts w:asciiTheme="minorHAnsi" w:hAnsiTheme="minorHAnsi" w:cstheme="minorHAnsi"/>
          <w:b/>
          <w:bCs/>
        </w:rPr>
      </w:pPr>
      <w:r w:rsidRPr="00E449CC">
        <w:rPr>
          <w:rFonts w:asciiTheme="minorHAnsi" w:hAnsiTheme="minorHAnsi" w:cstheme="minorHAnsi"/>
          <w:b/>
          <w:bCs/>
        </w:rPr>
        <w:t>FORMULARZ OFERTY</w:t>
      </w:r>
    </w:p>
    <w:p w14:paraId="64DA81CF" w14:textId="77777777" w:rsidR="00E449CC" w:rsidRPr="00E449CC" w:rsidRDefault="00E449CC" w:rsidP="00E449CC">
      <w:pPr>
        <w:spacing w:line="276" w:lineRule="auto"/>
        <w:ind w:left="749" w:right="611"/>
        <w:jc w:val="center"/>
        <w:rPr>
          <w:rFonts w:asciiTheme="minorHAnsi" w:hAnsiTheme="minorHAnsi" w:cstheme="minorHAnsi"/>
          <w:b/>
        </w:rPr>
      </w:pPr>
      <w:r w:rsidRPr="00E449CC">
        <w:rPr>
          <w:rFonts w:asciiTheme="minorHAnsi" w:hAnsiTheme="minorHAnsi" w:cstheme="minorHAnsi"/>
          <w:b/>
        </w:rPr>
        <w:t>dla Centrum Projektów Europejskich w Warszawie</w:t>
      </w:r>
    </w:p>
    <w:p w14:paraId="2DB2C315" w14:textId="77777777" w:rsidR="00E449CC" w:rsidRPr="00E449CC" w:rsidRDefault="00E449CC" w:rsidP="00E449CC">
      <w:pPr>
        <w:spacing w:line="276" w:lineRule="auto"/>
        <w:ind w:left="258"/>
        <w:rPr>
          <w:rFonts w:asciiTheme="minorHAnsi" w:hAnsiTheme="minorHAnsi" w:cstheme="minorHAnsi"/>
        </w:rPr>
      </w:pPr>
    </w:p>
    <w:p w14:paraId="3DF2D126"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Ja/my* niżej podpisani:</w:t>
      </w:r>
    </w:p>
    <w:p w14:paraId="274E747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07D62ADC" w14:textId="77777777" w:rsidR="00E449CC" w:rsidRPr="00E449CC" w:rsidRDefault="00E449CC" w:rsidP="00E449CC">
      <w:pPr>
        <w:spacing w:line="276" w:lineRule="auto"/>
        <w:ind w:left="749" w:right="611"/>
        <w:jc w:val="center"/>
        <w:rPr>
          <w:rFonts w:asciiTheme="minorHAnsi" w:hAnsiTheme="minorHAnsi" w:cstheme="minorHAnsi"/>
          <w:i/>
        </w:rPr>
      </w:pPr>
      <w:r w:rsidRPr="00E449CC">
        <w:rPr>
          <w:rFonts w:asciiTheme="minorHAnsi" w:hAnsiTheme="minorHAnsi" w:cstheme="minorHAnsi"/>
          <w:i/>
        </w:rPr>
        <w:t>(imię, nazwisko, stanowisko/podstawa do reprezentacji)</w:t>
      </w:r>
    </w:p>
    <w:p w14:paraId="3E36ED8C"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działając w imieniu i na rzecz:</w:t>
      </w:r>
    </w:p>
    <w:p w14:paraId="5C43F377" w14:textId="39B2511D"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35E013BE" w14:textId="7DD12CDC"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r>
        <w:rPr>
          <w:rFonts w:asciiTheme="minorHAnsi" w:hAnsiTheme="minorHAnsi" w:cstheme="minorHAnsi"/>
        </w:rPr>
        <w:t>................................................................................................................................</w:t>
      </w:r>
    </w:p>
    <w:p w14:paraId="70622EFF" w14:textId="77777777" w:rsidR="00E449CC" w:rsidRPr="00E449CC" w:rsidRDefault="00E449CC" w:rsidP="00E449CC">
      <w:pPr>
        <w:spacing w:line="276" w:lineRule="auto"/>
        <w:ind w:left="313" w:right="172"/>
        <w:jc w:val="center"/>
        <w:rPr>
          <w:rFonts w:asciiTheme="minorHAnsi" w:hAnsiTheme="minorHAnsi" w:cstheme="minorHAnsi"/>
          <w:i/>
        </w:rPr>
      </w:pPr>
      <w:r w:rsidRPr="00E449CC">
        <w:rPr>
          <w:rFonts w:asciiTheme="minorHAnsi" w:hAnsiTheme="minorHAnsi" w:cstheme="minorHAnsi"/>
          <w:i/>
        </w:rPr>
        <w:t>(pełna nazwa Wykonawcy/Wykonawców w przypadku wykonawców wspólnie ubiegających się o udzielenie zamówienia)</w:t>
      </w:r>
    </w:p>
    <w:p w14:paraId="01B1D7B7"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w:t>
      </w:r>
    </w:p>
    <w:p w14:paraId="1EAD2A53" w14:textId="77777777" w:rsidR="00E449CC" w:rsidRPr="00E449CC" w:rsidRDefault="00E449CC" w:rsidP="00E449CC">
      <w:pPr>
        <w:spacing w:line="276" w:lineRule="auto"/>
        <w:ind w:left="258" w:right="152"/>
        <w:rPr>
          <w:rFonts w:asciiTheme="minorHAnsi" w:hAnsiTheme="minorHAnsi" w:cstheme="minorHAnsi"/>
        </w:rPr>
      </w:pPr>
      <w:r w:rsidRPr="00E449CC">
        <w:rPr>
          <w:rFonts w:asciiTheme="minorHAnsi" w:hAnsiTheme="minorHAnsi" w:cstheme="minorHAnsi"/>
        </w:rPr>
        <w:t>…………………………………………………………………………………………………………… Kraj</w:t>
      </w:r>
      <w:r w:rsidRPr="00E449CC">
        <w:rPr>
          <w:rFonts w:asciiTheme="minorHAnsi" w:hAnsiTheme="minorHAnsi" w:cstheme="minorHAnsi"/>
          <w:spacing w:val="-2"/>
        </w:rPr>
        <w:t xml:space="preserve"> </w:t>
      </w:r>
      <w:r w:rsidRPr="00E449CC">
        <w:rPr>
          <w:rFonts w:asciiTheme="minorHAnsi" w:hAnsiTheme="minorHAnsi" w:cstheme="minorHAnsi"/>
        </w:rPr>
        <w:t>…………………………………..</w:t>
      </w:r>
    </w:p>
    <w:p w14:paraId="743D776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REGON</w:t>
      </w:r>
      <w:r w:rsidRPr="00E449CC">
        <w:rPr>
          <w:rFonts w:asciiTheme="minorHAnsi" w:hAnsiTheme="minorHAnsi" w:cstheme="minorHAnsi"/>
          <w:spacing w:val="-5"/>
        </w:rPr>
        <w:t xml:space="preserve"> </w:t>
      </w:r>
      <w:r w:rsidRPr="00E449CC">
        <w:rPr>
          <w:rFonts w:asciiTheme="minorHAnsi" w:hAnsiTheme="minorHAnsi" w:cstheme="minorHAnsi"/>
        </w:rPr>
        <w:t>………………………………</w:t>
      </w:r>
    </w:p>
    <w:p w14:paraId="7519FB8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NIP:</w:t>
      </w:r>
      <w:r w:rsidRPr="00E449CC">
        <w:rPr>
          <w:rFonts w:asciiTheme="minorHAnsi" w:hAnsiTheme="minorHAnsi" w:cstheme="minorHAnsi"/>
          <w:spacing w:val="-4"/>
        </w:rPr>
        <w:t xml:space="preserve"> </w:t>
      </w:r>
      <w:r w:rsidRPr="00E449CC">
        <w:rPr>
          <w:rFonts w:asciiTheme="minorHAnsi" w:hAnsiTheme="minorHAnsi" w:cstheme="minorHAnsi"/>
        </w:rPr>
        <w:t>…………………………………..</w:t>
      </w:r>
    </w:p>
    <w:p w14:paraId="00D2B5D2"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TEL.</w:t>
      </w:r>
      <w:r w:rsidRPr="00E449CC">
        <w:rPr>
          <w:rFonts w:asciiTheme="minorHAnsi" w:hAnsiTheme="minorHAnsi" w:cstheme="minorHAnsi"/>
          <w:spacing w:val="-4"/>
        </w:rPr>
        <w:t xml:space="preserve"> </w:t>
      </w:r>
      <w:r w:rsidRPr="00E449CC">
        <w:rPr>
          <w:rFonts w:asciiTheme="minorHAnsi" w:hAnsiTheme="minorHAnsi" w:cstheme="minorHAnsi"/>
        </w:rPr>
        <w:t>…………………………………..</w:t>
      </w:r>
    </w:p>
    <w:p w14:paraId="2E95FC0D"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 xml:space="preserve">Adres skrzynki </w:t>
      </w:r>
      <w:proofErr w:type="spellStart"/>
      <w:r w:rsidRPr="00E449CC">
        <w:rPr>
          <w:rFonts w:asciiTheme="minorHAnsi" w:hAnsiTheme="minorHAnsi" w:cstheme="minorHAnsi"/>
        </w:rPr>
        <w:t>ePUAP</w:t>
      </w:r>
      <w:proofErr w:type="spellEnd"/>
      <w:r w:rsidRPr="00E449CC">
        <w:rPr>
          <w:rFonts w:asciiTheme="minorHAnsi" w:hAnsiTheme="minorHAnsi" w:cstheme="minorHAnsi"/>
        </w:rPr>
        <w:t xml:space="preserve"> ……………………………………………</w:t>
      </w:r>
    </w:p>
    <w:p w14:paraId="4AF3527E"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e-mail:……………………………………</w:t>
      </w:r>
    </w:p>
    <w:p w14:paraId="73B093F5" w14:textId="77777777" w:rsidR="00E449CC" w:rsidRPr="00E449CC" w:rsidRDefault="00E449CC" w:rsidP="00E449CC">
      <w:pPr>
        <w:spacing w:line="276" w:lineRule="auto"/>
        <w:ind w:left="258"/>
        <w:rPr>
          <w:rFonts w:asciiTheme="minorHAnsi" w:hAnsiTheme="minorHAnsi" w:cstheme="minorHAnsi"/>
          <w:i/>
        </w:rPr>
      </w:pPr>
      <w:r w:rsidRPr="00E449CC">
        <w:rPr>
          <w:rFonts w:asciiTheme="minorHAnsi" w:hAnsiTheme="minorHAnsi" w:cstheme="minorHAnsi"/>
          <w:i/>
        </w:rPr>
        <w:t>(na który Zamawiający ma przesyłać korespondencję)</w:t>
      </w:r>
    </w:p>
    <w:p w14:paraId="582920FA" w14:textId="77777777" w:rsidR="00E449CC" w:rsidRPr="00E449CC" w:rsidRDefault="00E449CC" w:rsidP="00E449CC">
      <w:pPr>
        <w:spacing w:line="276" w:lineRule="auto"/>
        <w:ind w:left="258"/>
        <w:rPr>
          <w:rFonts w:asciiTheme="minorHAnsi" w:hAnsiTheme="minorHAnsi" w:cstheme="minorHAnsi"/>
          <w:i/>
        </w:rPr>
      </w:pPr>
    </w:p>
    <w:p w14:paraId="3CE304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Wykonawca jest:</w:t>
      </w:r>
    </w:p>
    <w:p w14:paraId="6C22B370"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mikro przedsiębiorcą*</w:t>
      </w:r>
    </w:p>
    <w:p w14:paraId="0A4AD2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małym przedsiębiorcą*</w:t>
      </w:r>
    </w:p>
    <w:p w14:paraId="736C6BB1"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średnim przedsiębiorcą*</w:t>
      </w:r>
    </w:p>
    <w:p w14:paraId="2F458171" w14:textId="77777777" w:rsidR="004932A1" w:rsidRDefault="004932A1" w:rsidP="00584561">
      <w:pPr>
        <w:jc w:val="both"/>
        <w:rPr>
          <w:rFonts w:ascii="Calibri" w:hAnsi="Calibri" w:cs="Calibri"/>
          <w:b/>
          <w:bCs/>
        </w:rPr>
      </w:pPr>
    </w:p>
    <w:p w14:paraId="4023AFBC" w14:textId="4ACB7742" w:rsidR="00E449CC" w:rsidRDefault="009237AB" w:rsidP="00E449CC">
      <w:pPr>
        <w:spacing w:line="276" w:lineRule="auto"/>
        <w:jc w:val="both"/>
        <w:rPr>
          <w:rFonts w:ascii="Calibri" w:hAnsi="Calibri" w:cs="Calibri"/>
          <w:i/>
          <w:iCs/>
        </w:rPr>
      </w:pPr>
      <w:bookmarkStart w:id="0" w:name="_Hlk72831651"/>
      <w:r w:rsidRPr="001832DE">
        <w:rPr>
          <w:bCs/>
        </w:rPr>
        <w:t xml:space="preserve"> </w:t>
      </w:r>
      <w:r w:rsidR="00E449CC" w:rsidRPr="00BC3BD6">
        <w:rPr>
          <w:rFonts w:ascii="Calibri" w:hAnsi="Calibri" w:cs="Calibri"/>
        </w:rPr>
        <w:t>*</w:t>
      </w:r>
      <w:r w:rsidR="00E449CC" w:rsidRPr="00E449CC">
        <w:rPr>
          <w:rFonts w:ascii="Calibri" w:hAnsi="Calibri" w:cs="Calibri"/>
          <w:i/>
          <w:iCs/>
        </w:rPr>
        <w:t>proszę wskazać właściwe</w:t>
      </w:r>
    </w:p>
    <w:p w14:paraId="7AAAFBF6" w14:textId="77777777" w:rsidR="00E449CC" w:rsidRPr="00BC3BD6" w:rsidRDefault="00E449CC" w:rsidP="00E449CC">
      <w:pPr>
        <w:spacing w:line="276" w:lineRule="auto"/>
        <w:jc w:val="both"/>
        <w:rPr>
          <w:rFonts w:ascii="Calibri" w:hAnsi="Calibri" w:cs="Calibri"/>
        </w:rPr>
      </w:pPr>
    </w:p>
    <w:p w14:paraId="5608FA65" w14:textId="0B93D44D" w:rsidR="00E449CC" w:rsidRPr="00BC3BD6" w:rsidRDefault="00E449CC" w:rsidP="00897B5B">
      <w:pPr>
        <w:ind w:right="-427"/>
        <w:jc w:val="both"/>
        <w:rPr>
          <w:rFonts w:ascii="Calibri" w:hAnsi="Calibri" w:cs="Calibri"/>
        </w:rPr>
      </w:pPr>
      <w:r w:rsidRPr="00BC3BD6">
        <w:rPr>
          <w:rFonts w:ascii="Calibri" w:hAnsi="Calibri" w:cs="Calibri"/>
        </w:rPr>
        <w:t>w odpowiedzi na publiczne ogłoszenie o zamówieniu nr WA.263.</w:t>
      </w:r>
      <w:r>
        <w:rPr>
          <w:rFonts w:ascii="Calibri" w:hAnsi="Calibri" w:cs="Calibri"/>
        </w:rPr>
        <w:t>25</w:t>
      </w:r>
      <w:r w:rsidRPr="00BC3BD6">
        <w:rPr>
          <w:rFonts w:ascii="Calibri" w:hAnsi="Calibri" w:cs="Calibri"/>
        </w:rPr>
        <w:t>.202</w:t>
      </w:r>
      <w:r>
        <w:rPr>
          <w:rFonts w:ascii="Calibri" w:hAnsi="Calibri" w:cs="Calibri"/>
        </w:rPr>
        <w:t>1</w:t>
      </w:r>
      <w:r w:rsidRPr="00BC3BD6">
        <w:rPr>
          <w:rFonts w:ascii="Calibri" w:hAnsi="Calibri" w:cs="Calibri"/>
        </w:rPr>
        <w:t>.</w:t>
      </w:r>
      <w:r>
        <w:rPr>
          <w:rFonts w:ascii="Calibri" w:hAnsi="Calibri" w:cs="Calibri"/>
        </w:rPr>
        <w:t>BS</w:t>
      </w:r>
      <w:r w:rsidRPr="00BC3BD6">
        <w:rPr>
          <w:rFonts w:ascii="Calibri" w:hAnsi="Calibri" w:cs="Calibri"/>
        </w:rPr>
        <w:t xml:space="preserve"> dotyczące postępowania prowadzonego przez Centrum Projektów Europejskich w trybie art. </w:t>
      </w:r>
      <w:r>
        <w:rPr>
          <w:rFonts w:ascii="Calibri" w:hAnsi="Calibri" w:cs="Calibri"/>
        </w:rPr>
        <w:t xml:space="preserve">275 pkt 1 </w:t>
      </w:r>
      <w:r w:rsidRPr="00BC3BD6">
        <w:rPr>
          <w:rFonts w:ascii="Calibri" w:hAnsi="Calibri" w:cs="Calibri"/>
        </w:rPr>
        <w:t xml:space="preserve"> ustawy </w:t>
      </w:r>
      <w:proofErr w:type="spellStart"/>
      <w:r w:rsidRPr="00BC3BD6">
        <w:rPr>
          <w:rFonts w:ascii="Calibri" w:hAnsi="Calibri" w:cs="Calibri"/>
        </w:rPr>
        <w:t>Pzp</w:t>
      </w:r>
      <w:proofErr w:type="spellEnd"/>
      <w:r w:rsidRPr="00BC3BD6">
        <w:rPr>
          <w:rFonts w:ascii="Calibri" w:hAnsi="Calibri" w:cs="Calibri"/>
        </w:rPr>
        <w:t xml:space="preserve"> </w:t>
      </w:r>
      <w:r w:rsidRPr="00495984">
        <w:rPr>
          <w:rFonts w:ascii="Calibri" w:hAnsi="Calibri" w:cs="Calibri"/>
        </w:rPr>
        <w:t>na zakup i dostawę różnego sprzętu komputerowego i</w:t>
      </w:r>
      <w:r>
        <w:rPr>
          <w:rFonts w:ascii="Calibri" w:hAnsi="Calibri" w:cs="Calibri"/>
        </w:rPr>
        <w:t xml:space="preserve"> akcesoriów </w:t>
      </w:r>
      <w:r w:rsidRPr="00495984">
        <w:rPr>
          <w:rFonts w:ascii="Calibri" w:hAnsi="Calibri" w:cs="Calibri"/>
        </w:rPr>
        <w:t>dla Centrum Projektów Europejskich</w:t>
      </w:r>
      <w:r w:rsidR="00897B5B">
        <w:rPr>
          <w:rFonts w:ascii="Calibri" w:hAnsi="Calibri" w:cs="Calibri"/>
        </w:rPr>
        <w:t xml:space="preserve">, </w:t>
      </w:r>
      <w:r w:rsidRPr="00BC3BD6">
        <w:rPr>
          <w:rFonts w:ascii="Calibri" w:hAnsi="Calibri" w:cs="Calibri"/>
          <w:u w:val="single"/>
        </w:rPr>
        <w:t>składam/składamy niniejszą ofertę</w:t>
      </w:r>
      <w:r w:rsidRPr="00BC3BD6">
        <w:rPr>
          <w:rFonts w:ascii="Calibri" w:hAnsi="Calibri" w:cs="Calibri"/>
        </w:rPr>
        <w:t>:</w:t>
      </w:r>
    </w:p>
    <w:bookmarkEnd w:id="0"/>
    <w:p w14:paraId="2A8ECF4C" w14:textId="77777777" w:rsidR="00CB3F5D" w:rsidRDefault="00CB3F5D" w:rsidP="009237AB">
      <w:pPr>
        <w:jc w:val="both"/>
        <w:rPr>
          <w:rFonts w:ascii="Calibri" w:hAnsi="Calibri" w:cs="Calibri"/>
          <w:b/>
          <w:bCs/>
        </w:rPr>
        <w:sectPr w:rsidR="00CB3F5D" w:rsidSect="004268A4">
          <w:footerReference w:type="default" r:id="rId8"/>
          <w:pgSz w:w="11910" w:h="16840"/>
          <w:pgMar w:top="1580" w:right="1300" w:bottom="680" w:left="1160" w:header="0" w:footer="400" w:gutter="0"/>
          <w:cols w:space="708"/>
          <w:docGrid w:linePitch="299"/>
        </w:sectPr>
      </w:pPr>
    </w:p>
    <w:p w14:paraId="79C33FBA" w14:textId="0A9C55A8" w:rsidR="000230BD" w:rsidRDefault="000230BD" w:rsidP="009237AB">
      <w:pPr>
        <w:jc w:val="both"/>
        <w:rPr>
          <w:rFonts w:ascii="Calibri" w:hAnsi="Calibri" w:cs="Calibri"/>
          <w:b/>
          <w:bCs/>
        </w:rPr>
      </w:pPr>
    </w:p>
    <w:p w14:paraId="0BFC5FBD" w14:textId="77777777" w:rsidR="009237AB" w:rsidRPr="00BC3BD6" w:rsidRDefault="009237AB" w:rsidP="009237AB">
      <w:pPr>
        <w:tabs>
          <w:tab w:val="left" w:pos="284"/>
        </w:tabs>
        <w:jc w:val="both"/>
        <w:rPr>
          <w:rFonts w:ascii="Calibri" w:hAnsi="Calibri" w:cs="Calibri"/>
          <w:b/>
        </w:rPr>
      </w:pPr>
      <w:r w:rsidRPr="00BC3BD6">
        <w:rPr>
          <w:rFonts w:ascii="Calibri" w:hAnsi="Calibri" w:cs="Calibri"/>
          <w:b/>
        </w:rPr>
        <w:t>Kryterium cena brutto zamówienia</w:t>
      </w:r>
    </w:p>
    <w:p w14:paraId="6BF19400" w14:textId="77777777" w:rsidR="009237AB" w:rsidRPr="00BC3BD6" w:rsidRDefault="009237AB" w:rsidP="009237AB">
      <w:pPr>
        <w:rPr>
          <w:rFonts w:ascii="Calibri" w:hAnsi="Calibri" w:cs="Calibri"/>
        </w:rPr>
      </w:pPr>
      <w:r w:rsidRPr="00BC3BD6">
        <w:rPr>
          <w:rFonts w:ascii="Calibri" w:hAnsi="Calibri" w:cs="Calibri"/>
          <w:color w:val="2D2D2D"/>
          <w:shd w:val="clear" w:color="auto" w:fill="FFFFFF"/>
        </w:rPr>
        <w:t>Oferujemy wykonanie przedmiotu zamówienia w zakresie objętym SWZ za:</w:t>
      </w:r>
      <w:r w:rsidRPr="00BC3BD6">
        <w:rPr>
          <w:rFonts w:ascii="Calibri" w:hAnsi="Calibri" w:cs="Calibri"/>
          <w:color w:val="2D2D2D"/>
        </w:rPr>
        <w:br/>
      </w:r>
      <w:r w:rsidRPr="00BC3BD6">
        <w:rPr>
          <w:rFonts w:ascii="Calibri" w:hAnsi="Calibri" w:cs="Calibri"/>
          <w:color w:val="2D2D2D"/>
          <w:shd w:val="clear" w:color="auto" w:fill="FFFFFF"/>
        </w:rPr>
        <w:t xml:space="preserve">cenę brutto (łącznie z podatkiem VAT)*: _____________PLN </w:t>
      </w:r>
      <w:r w:rsidRPr="00BC3BD6">
        <w:rPr>
          <w:rFonts w:ascii="Calibri" w:hAnsi="Calibri" w:cs="Calibri"/>
          <w:color w:val="2D2D2D"/>
        </w:rPr>
        <w:br/>
      </w:r>
      <w:r w:rsidRPr="00BC3BD6">
        <w:rPr>
          <w:rFonts w:ascii="Calibri" w:hAnsi="Calibri" w:cs="Calibri"/>
          <w:color w:val="2D2D2D"/>
          <w:shd w:val="clear" w:color="auto" w:fill="FFFFFF"/>
        </w:rPr>
        <w:t>(słownie : ___________________________________________________________________)</w:t>
      </w:r>
      <w:r w:rsidRPr="00BC3BD6">
        <w:rPr>
          <w:rFonts w:ascii="Calibri" w:hAnsi="Calibri" w:cs="Calibri"/>
        </w:rPr>
        <w:t xml:space="preserve"> </w:t>
      </w:r>
    </w:p>
    <w:p w14:paraId="2DC7A2A3" w14:textId="4339EF3F" w:rsidR="009237AB" w:rsidRPr="00BC3BD6" w:rsidRDefault="009237AB" w:rsidP="009237AB">
      <w:pPr>
        <w:rPr>
          <w:rFonts w:ascii="Calibri" w:hAnsi="Calibri" w:cs="Calibri"/>
        </w:rPr>
      </w:pPr>
      <w:r w:rsidRPr="00BC3BD6">
        <w:rPr>
          <w:rFonts w:ascii="Calibri" w:hAnsi="Calibri" w:cs="Calibri"/>
        </w:rPr>
        <w:t xml:space="preserve">(suma pozycji „Całkowita cena brutto zamówienia” z poniższej tabeli nr </w:t>
      </w:r>
      <w:r w:rsidR="0014641D">
        <w:rPr>
          <w:rFonts w:ascii="Calibri" w:hAnsi="Calibri" w:cs="Calibri"/>
        </w:rPr>
        <w:t>1</w:t>
      </w:r>
      <w:r w:rsidRPr="00BC3BD6">
        <w:rPr>
          <w:rFonts w:ascii="Calibri" w:hAnsi="Calibri" w:cs="Calibri"/>
        </w:rPr>
        <w:t>)</w:t>
      </w:r>
    </w:p>
    <w:p w14:paraId="5EB70A93" w14:textId="2B9A5EA8" w:rsidR="009237AB" w:rsidRPr="00DF09C3" w:rsidRDefault="009237AB" w:rsidP="009237AB">
      <w:pPr>
        <w:rPr>
          <w:rFonts w:ascii="Calibri" w:hAnsi="Calibri" w:cs="Calibri"/>
          <w:i/>
          <w:iCs/>
          <w:color w:val="2D2D2D"/>
          <w:shd w:val="clear" w:color="auto" w:fill="FFFFFF"/>
        </w:rPr>
      </w:pPr>
      <w:r w:rsidRPr="00BC3BD6">
        <w:rPr>
          <w:rFonts w:ascii="Calibri" w:hAnsi="Calibri" w:cs="Calibri"/>
          <w:color w:val="2D2D2D"/>
          <w:shd w:val="clear" w:color="auto" w:fill="FFFFFF"/>
        </w:rPr>
        <w:t>*</w:t>
      </w:r>
      <w:r w:rsidRPr="00DF09C3">
        <w:rPr>
          <w:rFonts w:ascii="Calibri" w:hAnsi="Calibri" w:cs="Calibri"/>
          <w:i/>
          <w:iCs/>
          <w:color w:val="2D2D2D"/>
          <w:shd w:val="clear" w:color="auto" w:fill="FFFFFF"/>
        </w:rPr>
        <w:t xml:space="preserve">W przypadku, gdy ofertę składa </w:t>
      </w:r>
      <w:r w:rsidRPr="00DF09C3">
        <w:rPr>
          <w:rFonts w:ascii="Calibri" w:hAnsi="Calibri" w:cs="Calibri"/>
          <w:b/>
          <w:bCs/>
          <w:i/>
          <w:iCs/>
          <w:color w:val="2D2D2D"/>
          <w:shd w:val="clear" w:color="auto" w:fill="FFFFFF"/>
        </w:rPr>
        <w:t>Wykonawca zagraniczny,</w:t>
      </w:r>
      <w:r w:rsidRPr="00DF09C3">
        <w:rPr>
          <w:rFonts w:ascii="Calibri" w:hAnsi="Calibri" w:cs="Calibri"/>
          <w:i/>
          <w:iCs/>
          <w:color w:val="2D2D2D"/>
          <w:shd w:val="clear" w:color="auto" w:fill="FFFFFF"/>
        </w:rPr>
        <w:t xml:space="preserve"> który na podstawie odrębnych przepisów nie jest zobowiązany do uiszczenia podatku VAT w Polsce należy wpisać cenę netto.</w:t>
      </w:r>
    </w:p>
    <w:p w14:paraId="4EE1602F" w14:textId="77777777" w:rsidR="009237AB" w:rsidRDefault="009237AB" w:rsidP="009237AB">
      <w:pPr>
        <w:spacing w:line="276" w:lineRule="auto"/>
        <w:rPr>
          <w:b/>
          <w:u w:val="single"/>
        </w:rPr>
      </w:pPr>
    </w:p>
    <w:p w14:paraId="7A652C9E" w14:textId="77777777" w:rsidR="00CA489C" w:rsidRPr="00897B5B" w:rsidRDefault="00CA489C" w:rsidP="00CA489C">
      <w:pPr>
        <w:spacing w:line="276" w:lineRule="auto"/>
        <w:rPr>
          <w:rFonts w:asciiTheme="minorHAnsi" w:hAnsiTheme="minorHAnsi" w:cstheme="minorHAnsi"/>
          <w:b/>
          <w:u w:val="single"/>
        </w:rPr>
      </w:pPr>
      <w:r w:rsidRPr="00897B5B">
        <w:rPr>
          <w:rFonts w:asciiTheme="minorHAnsi" w:hAnsiTheme="minorHAnsi" w:cstheme="minorHAnsi"/>
          <w:b/>
          <w:u w:val="single"/>
        </w:rPr>
        <w:t xml:space="preserve">Oświadczam, że wybór naszej oferty będzie/nie będzie** prowadził do powstania u Zamawiającego obowiązku podatkowego zgodnie z przepisami o podatku od towarów i usług w myśl art. 225  ust.  1 ustawy </w:t>
      </w:r>
      <w:proofErr w:type="spellStart"/>
      <w:r w:rsidRPr="00897B5B">
        <w:rPr>
          <w:rFonts w:asciiTheme="minorHAnsi" w:hAnsiTheme="minorHAnsi" w:cstheme="minorHAnsi"/>
          <w:b/>
          <w:u w:val="single"/>
        </w:rPr>
        <w:t>Pzp</w:t>
      </w:r>
      <w:proofErr w:type="spellEnd"/>
      <w:r w:rsidRPr="00897B5B">
        <w:rPr>
          <w:rFonts w:asciiTheme="minorHAnsi" w:hAnsiTheme="minorHAnsi" w:cstheme="minorHAnsi"/>
          <w:b/>
          <w:u w:val="single"/>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897B5B">
        <w:rPr>
          <w:rFonts w:asciiTheme="minorHAnsi" w:hAnsiTheme="minorHAnsi" w:cstheme="minorHAnsi"/>
          <w:b/>
          <w:u w:val="single"/>
        </w:rPr>
        <w:t>Pzp</w:t>
      </w:r>
      <w:proofErr w:type="spellEnd"/>
      <w:r w:rsidRPr="00897B5B">
        <w:rPr>
          <w:rFonts w:asciiTheme="minorHAnsi" w:hAnsiTheme="minorHAnsi" w:cstheme="minorHAnsi"/>
          <w:b/>
          <w:u w:val="single"/>
        </w:rPr>
        <w:t>.</w:t>
      </w:r>
    </w:p>
    <w:p w14:paraId="166D96CC" w14:textId="77777777" w:rsidR="00CA489C" w:rsidRPr="00CA489C" w:rsidRDefault="00CA489C" w:rsidP="00CA489C">
      <w:pPr>
        <w:spacing w:line="276" w:lineRule="auto"/>
        <w:rPr>
          <w:b/>
          <w:u w:val="single"/>
        </w:rPr>
      </w:pPr>
    </w:p>
    <w:p w14:paraId="38ED38B7" w14:textId="77777777" w:rsidR="00CA489C" w:rsidRPr="00E449CC" w:rsidRDefault="00CA489C" w:rsidP="00CA489C">
      <w:pPr>
        <w:spacing w:line="276" w:lineRule="auto"/>
        <w:rPr>
          <w:bCs/>
          <w:i/>
          <w:iCs/>
          <w:u w:val="single"/>
        </w:rPr>
      </w:pPr>
      <w:r w:rsidRPr="00E449CC">
        <w:rPr>
          <w:bCs/>
          <w:i/>
          <w:iCs/>
          <w:u w:val="single"/>
        </w:rPr>
        <w:t>** niepotrzebne skreślić</w:t>
      </w:r>
    </w:p>
    <w:p w14:paraId="0DD77710" w14:textId="77777777" w:rsidR="00CA489C" w:rsidRDefault="00CA489C" w:rsidP="00CA489C">
      <w:pPr>
        <w:spacing w:line="276" w:lineRule="auto"/>
        <w:rPr>
          <w:b/>
          <w:u w:val="single"/>
        </w:rPr>
      </w:pPr>
    </w:p>
    <w:p w14:paraId="1BF2BFAB" w14:textId="77777777" w:rsidR="009237AB" w:rsidRPr="00BC3BD6" w:rsidRDefault="009237AB" w:rsidP="009237AB">
      <w:pPr>
        <w:jc w:val="both"/>
        <w:rPr>
          <w:rFonts w:ascii="Calibri" w:hAnsi="Calibri" w:cs="Calibri"/>
          <w:b/>
          <w:u w:val="single"/>
        </w:rPr>
      </w:pPr>
      <w:r w:rsidRPr="00BC3BD6">
        <w:rPr>
          <w:rFonts w:ascii="Calibri" w:hAnsi="Calibri" w:cs="Calibri"/>
          <w:b/>
          <w:u w:val="single"/>
        </w:rPr>
        <w:t>W TYM:</w:t>
      </w:r>
    </w:p>
    <w:p w14:paraId="4AAFD40B" w14:textId="77777777" w:rsidR="009237AB" w:rsidRDefault="009237AB" w:rsidP="009237AB">
      <w:pPr>
        <w:jc w:val="both"/>
        <w:rPr>
          <w:rFonts w:ascii="Calibri" w:hAnsi="Calibri" w:cs="Calibri"/>
          <w:b/>
          <w:u w:val="single"/>
        </w:rPr>
      </w:pPr>
    </w:p>
    <w:p w14:paraId="56668A6E" w14:textId="79EAD15B" w:rsidR="009237AB" w:rsidRPr="00BC3BD6" w:rsidRDefault="009237AB" w:rsidP="009237AB">
      <w:pPr>
        <w:jc w:val="both"/>
        <w:rPr>
          <w:rFonts w:ascii="Calibri" w:hAnsi="Calibri" w:cs="Calibri"/>
          <w:b/>
          <w:u w:val="single"/>
        </w:rPr>
      </w:pPr>
    </w:p>
    <w:tbl>
      <w:tblPr>
        <w:tblW w:w="13765" w:type="dxa"/>
        <w:jc w:val="center"/>
        <w:tblCellMar>
          <w:left w:w="70" w:type="dxa"/>
          <w:right w:w="70" w:type="dxa"/>
        </w:tblCellMar>
        <w:tblLook w:val="04A0" w:firstRow="1" w:lastRow="0" w:firstColumn="1" w:lastColumn="0" w:noHBand="0" w:noVBand="1"/>
      </w:tblPr>
      <w:tblGrid>
        <w:gridCol w:w="465"/>
        <w:gridCol w:w="2247"/>
        <w:gridCol w:w="705"/>
        <w:gridCol w:w="1326"/>
        <w:gridCol w:w="1326"/>
        <w:gridCol w:w="1326"/>
        <w:gridCol w:w="1368"/>
        <w:gridCol w:w="2734"/>
        <w:gridCol w:w="2268"/>
      </w:tblGrid>
      <w:tr w:rsidR="009237AB" w:rsidRPr="00BC3BD6" w14:paraId="23E1B94E" w14:textId="77777777" w:rsidTr="00CB3F5D">
        <w:trPr>
          <w:trHeight w:val="367"/>
          <w:jc w:val="center"/>
        </w:trPr>
        <w:tc>
          <w:tcPr>
            <w:tcW w:w="2712" w:type="dxa"/>
            <w:gridSpan w:val="2"/>
            <w:tcBorders>
              <w:top w:val="nil"/>
              <w:left w:val="nil"/>
              <w:bottom w:val="single" w:sz="4" w:space="0" w:color="auto"/>
              <w:right w:val="nil"/>
            </w:tcBorders>
            <w:shd w:val="clear" w:color="auto" w:fill="auto"/>
            <w:noWrap/>
            <w:vAlign w:val="bottom"/>
            <w:hideMark/>
          </w:tcPr>
          <w:p w14:paraId="36D96F09" w14:textId="21C847C0" w:rsidR="009237AB" w:rsidRPr="00BC3BD6" w:rsidRDefault="009237AB" w:rsidP="00BD5AE3">
            <w:pPr>
              <w:rPr>
                <w:rFonts w:ascii="Calibri" w:hAnsi="Calibri" w:cs="Calibri"/>
                <w:b/>
                <w:color w:val="000000"/>
              </w:rPr>
            </w:pPr>
            <w:r w:rsidRPr="00BC3BD6">
              <w:rPr>
                <w:rFonts w:ascii="Calibri" w:hAnsi="Calibri" w:cs="Calibri"/>
                <w:b/>
                <w:color w:val="000000"/>
              </w:rPr>
              <w:t xml:space="preserve">Tabela nr </w:t>
            </w:r>
            <w:r w:rsidR="0014641D">
              <w:rPr>
                <w:rFonts w:ascii="Calibri" w:hAnsi="Calibri" w:cs="Calibri"/>
                <w:b/>
                <w:color w:val="000000"/>
              </w:rPr>
              <w:t>1</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4E857446"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70CA909F"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261B12E2"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77B029F6"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Całkowita cena netto zamówienia (kol.3x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3C46B59C"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Całkowita cena brutto zamówienia (kol.3x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7FB1E33B"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Oferowany sprzęt- wskazać pełną nazwę produktu, typ, model,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66674C29"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Uwagi</w:t>
            </w:r>
          </w:p>
        </w:tc>
      </w:tr>
      <w:tr w:rsidR="009237AB" w:rsidRPr="00BC3BD6" w14:paraId="77821073" w14:textId="77777777" w:rsidTr="00CB3F5D">
        <w:trPr>
          <w:trHeight w:val="350"/>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EBB35"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Lp.</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099DF"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0BF400" w14:textId="77777777" w:rsidR="009237AB" w:rsidRPr="00BC3BD6" w:rsidRDefault="009237AB"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169C84BC" w14:textId="77777777" w:rsidR="009237AB" w:rsidRPr="00BC3BD6" w:rsidRDefault="009237AB"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0D9CE6E2" w14:textId="77777777" w:rsidR="009237AB" w:rsidRPr="00BC3BD6" w:rsidRDefault="009237AB"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52239F" w14:textId="77777777" w:rsidR="009237AB" w:rsidRPr="00BC3BD6" w:rsidRDefault="009237AB" w:rsidP="00BD5AE3">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2D7B75" w14:textId="77777777" w:rsidR="009237AB" w:rsidRPr="00BC3BD6" w:rsidRDefault="009237AB" w:rsidP="00BD5AE3">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E5F22C" w14:textId="77777777" w:rsidR="009237AB" w:rsidRPr="00BC3BD6" w:rsidRDefault="009237AB" w:rsidP="00BD5AE3">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5C886470" w14:textId="77777777" w:rsidR="009237AB" w:rsidRPr="00BC3BD6" w:rsidRDefault="009237AB" w:rsidP="00BD5AE3">
            <w:pPr>
              <w:rPr>
                <w:rFonts w:ascii="Calibri" w:hAnsi="Calibri" w:cs="Calibri"/>
                <w:b/>
                <w:color w:val="000000"/>
              </w:rPr>
            </w:pPr>
          </w:p>
        </w:tc>
      </w:tr>
      <w:tr w:rsidR="009237AB" w:rsidRPr="00BC3BD6" w14:paraId="770EAD1C" w14:textId="77777777" w:rsidTr="00CB3F5D">
        <w:trPr>
          <w:trHeight w:val="113"/>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DFDF8"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1</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4E60A"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9EA65"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2D61F996"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22B0C19E"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080DE"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CC6E0"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64D87"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3618F8D4"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9</w:t>
            </w:r>
          </w:p>
        </w:tc>
      </w:tr>
      <w:tr w:rsidR="009237AB" w:rsidRPr="00BC3BD6" w14:paraId="3B02E41E" w14:textId="77777777" w:rsidTr="00CB3F5D">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8C66B" w14:textId="07CAFE8B" w:rsidR="009237AB" w:rsidRDefault="00CA489C" w:rsidP="00BD5AE3">
            <w:pPr>
              <w:jc w:val="center"/>
              <w:rPr>
                <w:rFonts w:ascii="Calibri" w:hAnsi="Calibri" w:cs="Calibri"/>
                <w:color w:val="000000"/>
              </w:rPr>
            </w:pPr>
            <w:r>
              <w:rPr>
                <w:rFonts w:ascii="Calibri" w:hAnsi="Calibri" w:cs="Calibri"/>
                <w:color w:val="000000"/>
              </w:rPr>
              <w:t>1</w:t>
            </w:r>
          </w:p>
          <w:p w14:paraId="40C0CBB1" w14:textId="77777777" w:rsidR="009237AB" w:rsidRPr="00BC3BD6" w:rsidRDefault="009237AB" w:rsidP="00BD5AE3">
            <w:pPr>
              <w:jc w:val="center"/>
              <w:rPr>
                <w:rFonts w:ascii="Calibri" w:hAnsi="Calibri" w:cs="Calibri"/>
                <w:color w:val="000000"/>
              </w:rPr>
            </w:pP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3F531074" w14:textId="179AF5A4" w:rsidR="009237AB" w:rsidRPr="000F7406" w:rsidRDefault="009237AB" w:rsidP="00BD5AE3">
            <w:pPr>
              <w:jc w:val="center"/>
              <w:rPr>
                <w:rFonts w:ascii="Calibri" w:hAnsi="Calibri" w:cs="Calibri"/>
                <w:color w:val="000000"/>
              </w:rPr>
            </w:pPr>
            <w:r w:rsidRPr="000F7406">
              <w:rPr>
                <w:rFonts w:ascii="Calibri" w:hAnsi="Calibri" w:cs="Calibri"/>
                <w:color w:val="000000"/>
              </w:rPr>
              <w:t xml:space="preserve">Kamera konferencyjna </w:t>
            </w:r>
            <w:r w:rsidR="00F634D0">
              <w:rPr>
                <w:rFonts w:ascii="Calibri" w:hAnsi="Calibri" w:cs="Calibri"/>
                <w:color w:val="000000"/>
              </w:rPr>
              <w:t>z mocowaniem i stojakiem</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B1318" w14:textId="77777777" w:rsidR="009237AB" w:rsidRPr="00BC3BD6" w:rsidRDefault="009237AB" w:rsidP="00BD5AE3">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6E088191"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575F8FA3"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632B7"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4496E"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1EE94"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1A4A9A01" w14:textId="77777777" w:rsidR="009237AB" w:rsidRPr="00BC3BD6" w:rsidRDefault="009237AB" w:rsidP="00BD5AE3">
            <w:pPr>
              <w:rPr>
                <w:rFonts w:ascii="Calibri" w:hAnsi="Calibri" w:cs="Calibri"/>
                <w:color w:val="000000"/>
              </w:rPr>
            </w:pPr>
          </w:p>
        </w:tc>
      </w:tr>
      <w:tr w:rsidR="009237AB" w:rsidRPr="00BC3BD6" w14:paraId="58FA4E02" w14:textId="77777777" w:rsidTr="00CB3F5D">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61EDF" w14:textId="6E741993" w:rsidR="009237AB" w:rsidRDefault="00CA489C" w:rsidP="00BD5AE3">
            <w:pPr>
              <w:jc w:val="center"/>
              <w:rPr>
                <w:rFonts w:ascii="Calibri" w:hAnsi="Calibri" w:cs="Calibri"/>
                <w:color w:val="000000"/>
              </w:rPr>
            </w:pPr>
            <w:r>
              <w:rPr>
                <w:rFonts w:ascii="Calibri" w:hAnsi="Calibri" w:cs="Calibri"/>
                <w:color w:val="000000"/>
              </w:rPr>
              <w:t>2</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150B5843" w14:textId="3EC283D0" w:rsidR="009237AB" w:rsidRPr="00BC3BD6" w:rsidRDefault="009237AB" w:rsidP="00BD5AE3">
            <w:pPr>
              <w:jc w:val="center"/>
              <w:rPr>
                <w:rFonts w:ascii="Calibri" w:hAnsi="Calibri" w:cs="Calibri"/>
                <w:color w:val="000000"/>
              </w:rPr>
            </w:pPr>
            <w:r w:rsidRPr="00257523">
              <w:rPr>
                <w:rFonts w:ascii="Calibri" w:hAnsi="Calibri" w:cs="Calibri"/>
                <w:color w:val="000000"/>
              </w:rPr>
              <w:t xml:space="preserve">Zestaw głośnomówiący do sali konferencyjnej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5B091" w14:textId="77777777" w:rsidR="009237AB" w:rsidRPr="00BC3BD6" w:rsidRDefault="009237AB" w:rsidP="00BD5AE3">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5F93ADA6"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F79A6A0"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A227D"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9F17F"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2780A"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7440ED9" w14:textId="77777777" w:rsidR="009237AB" w:rsidRPr="00BC3BD6" w:rsidRDefault="009237AB" w:rsidP="00BD5AE3">
            <w:pPr>
              <w:rPr>
                <w:rFonts w:ascii="Calibri" w:hAnsi="Calibri" w:cs="Calibri"/>
                <w:color w:val="000000"/>
              </w:rPr>
            </w:pPr>
          </w:p>
        </w:tc>
      </w:tr>
      <w:tr w:rsidR="009237AB" w:rsidRPr="00BC3BD6" w14:paraId="44108C3E" w14:textId="77777777" w:rsidTr="00CB3F5D">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F7EE4" w14:textId="3EC98BF9" w:rsidR="009237AB" w:rsidRDefault="00CA489C" w:rsidP="00BD5AE3">
            <w:pPr>
              <w:jc w:val="center"/>
              <w:rPr>
                <w:rFonts w:ascii="Calibri" w:hAnsi="Calibri" w:cs="Calibri"/>
                <w:color w:val="000000"/>
              </w:rPr>
            </w:pPr>
            <w:r>
              <w:rPr>
                <w:rFonts w:ascii="Calibri" w:hAnsi="Calibri" w:cs="Calibri"/>
                <w:color w:val="000000"/>
              </w:rPr>
              <w:t>3</w:t>
            </w:r>
          </w:p>
          <w:p w14:paraId="3D03B457" w14:textId="77777777" w:rsidR="009237AB" w:rsidRDefault="009237AB" w:rsidP="00BD5AE3">
            <w:pPr>
              <w:jc w:val="center"/>
              <w:rPr>
                <w:rFonts w:ascii="Calibri" w:hAnsi="Calibri" w:cs="Calibri"/>
                <w:color w:val="000000"/>
              </w:rPr>
            </w:pPr>
          </w:p>
        </w:tc>
        <w:tc>
          <w:tcPr>
            <w:tcW w:w="2247" w:type="dxa"/>
            <w:tcBorders>
              <w:top w:val="nil"/>
              <w:left w:val="single" w:sz="4" w:space="0" w:color="auto"/>
              <w:right w:val="single" w:sz="4" w:space="0" w:color="auto"/>
            </w:tcBorders>
            <w:shd w:val="clear" w:color="auto" w:fill="auto"/>
            <w:noWrap/>
            <w:vAlign w:val="center"/>
          </w:tcPr>
          <w:p w14:paraId="522A3A55" w14:textId="213F4D7B" w:rsidR="009237AB" w:rsidRPr="00BC3BD6" w:rsidRDefault="009237AB" w:rsidP="00BD5AE3">
            <w:pPr>
              <w:jc w:val="center"/>
              <w:rPr>
                <w:rFonts w:ascii="Calibri" w:hAnsi="Calibri" w:cs="Calibri"/>
                <w:color w:val="000000"/>
              </w:rPr>
            </w:pPr>
            <w:r w:rsidRPr="006975D7">
              <w:rPr>
                <w:rFonts w:ascii="Calibri" w:hAnsi="Calibri" w:cs="Calibri"/>
                <w:color w:val="000000"/>
              </w:rPr>
              <w:t xml:space="preserve">Kamera Internetowa USB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CA8B8" w14:textId="77777777" w:rsidR="009237AB" w:rsidRPr="00BC3BD6" w:rsidRDefault="009237AB" w:rsidP="00BD5AE3">
            <w:pPr>
              <w:jc w:val="center"/>
              <w:rPr>
                <w:rFonts w:ascii="Calibri" w:hAnsi="Calibri" w:cs="Calibri"/>
                <w:color w:val="000000"/>
              </w:rPr>
            </w:pPr>
            <w:r>
              <w:rPr>
                <w:rFonts w:ascii="Calibri" w:hAnsi="Calibri" w:cs="Calibri"/>
                <w:color w:val="000000"/>
              </w:rPr>
              <w:t>12</w:t>
            </w:r>
          </w:p>
        </w:tc>
        <w:tc>
          <w:tcPr>
            <w:tcW w:w="1326" w:type="dxa"/>
            <w:tcBorders>
              <w:top w:val="single" w:sz="4" w:space="0" w:color="auto"/>
              <w:left w:val="single" w:sz="4" w:space="0" w:color="auto"/>
              <w:bottom w:val="single" w:sz="4" w:space="0" w:color="auto"/>
              <w:right w:val="single" w:sz="4" w:space="0" w:color="auto"/>
            </w:tcBorders>
          </w:tcPr>
          <w:p w14:paraId="35B16C84"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729CDD57"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44733"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C14EA"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B4759"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4EBD025D" w14:textId="77777777" w:rsidR="009237AB" w:rsidRPr="00BC3BD6" w:rsidRDefault="009237AB" w:rsidP="00BD5AE3">
            <w:pPr>
              <w:rPr>
                <w:rFonts w:ascii="Calibri" w:hAnsi="Calibri" w:cs="Calibri"/>
                <w:color w:val="000000"/>
              </w:rPr>
            </w:pPr>
          </w:p>
        </w:tc>
      </w:tr>
      <w:tr w:rsidR="009237AB" w:rsidRPr="00BC3BD6" w14:paraId="176B232C" w14:textId="77777777" w:rsidTr="00CB3F5D">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0F3ED" w14:textId="39C6ED2A" w:rsidR="009237AB" w:rsidRDefault="00CA489C" w:rsidP="00BD5AE3">
            <w:pPr>
              <w:jc w:val="center"/>
              <w:rPr>
                <w:rFonts w:ascii="Calibri" w:hAnsi="Calibri" w:cs="Calibri"/>
                <w:color w:val="000000"/>
              </w:rPr>
            </w:pPr>
            <w:r>
              <w:rPr>
                <w:rFonts w:ascii="Calibri" w:hAnsi="Calibri" w:cs="Calibri"/>
                <w:color w:val="000000"/>
              </w:rPr>
              <w:t>4</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55FA96ED" w14:textId="148C2713" w:rsidR="009237AB" w:rsidRPr="00BC3BD6" w:rsidRDefault="009237AB" w:rsidP="00BD5AE3">
            <w:pPr>
              <w:jc w:val="center"/>
              <w:rPr>
                <w:rFonts w:ascii="Calibri" w:hAnsi="Calibri" w:cs="Calibri"/>
                <w:color w:val="000000"/>
              </w:rPr>
            </w:pPr>
            <w:r w:rsidRPr="002D7B3B">
              <w:rPr>
                <w:rFonts w:ascii="Calibri" w:hAnsi="Calibri" w:cs="Calibri"/>
                <w:color w:val="000000"/>
              </w:rPr>
              <w:t xml:space="preserve">Zestaw bezprzewodowy </w:t>
            </w:r>
            <w:r w:rsidRPr="002D7B3B">
              <w:rPr>
                <w:rFonts w:ascii="Calibri" w:hAnsi="Calibri" w:cs="Calibri"/>
                <w:color w:val="000000"/>
              </w:rPr>
              <w:lastRenderedPageBreak/>
              <w:t>ergonomicznej klawiatury i myszy</w:t>
            </w:r>
            <w:r>
              <w:rPr>
                <w:rFonts w:ascii="Calibri" w:hAnsi="Calibri" w:cs="Calibri"/>
                <w:color w:val="000000"/>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CD50C" w14:textId="77777777" w:rsidR="009237AB" w:rsidRPr="00BC3BD6" w:rsidRDefault="009237AB" w:rsidP="00BD5AE3">
            <w:pPr>
              <w:jc w:val="center"/>
              <w:rPr>
                <w:rFonts w:ascii="Calibri" w:hAnsi="Calibri" w:cs="Calibri"/>
                <w:color w:val="000000"/>
              </w:rPr>
            </w:pPr>
            <w:r>
              <w:rPr>
                <w:rFonts w:ascii="Calibri" w:hAnsi="Calibri" w:cs="Calibri"/>
                <w:color w:val="000000"/>
              </w:rPr>
              <w:lastRenderedPageBreak/>
              <w:t>6</w:t>
            </w:r>
          </w:p>
        </w:tc>
        <w:tc>
          <w:tcPr>
            <w:tcW w:w="1326" w:type="dxa"/>
            <w:tcBorders>
              <w:top w:val="single" w:sz="4" w:space="0" w:color="auto"/>
              <w:left w:val="single" w:sz="4" w:space="0" w:color="auto"/>
              <w:bottom w:val="single" w:sz="4" w:space="0" w:color="auto"/>
              <w:right w:val="single" w:sz="4" w:space="0" w:color="auto"/>
            </w:tcBorders>
          </w:tcPr>
          <w:p w14:paraId="1505E3C3"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1DFF5E5F"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434A2"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407B0"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7C6CD"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53F27479" w14:textId="77777777" w:rsidR="009237AB" w:rsidRPr="00BC3BD6" w:rsidRDefault="009237AB" w:rsidP="00BD5AE3">
            <w:pPr>
              <w:rPr>
                <w:rFonts w:ascii="Calibri" w:hAnsi="Calibri" w:cs="Calibri"/>
                <w:color w:val="000000"/>
              </w:rPr>
            </w:pPr>
          </w:p>
        </w:tc>
      </w:tr>
      <w:tr w:rsidR="009237AB" w:rsidRPr="00BC3BD6" w14:paraId="346CCD09" w14:textId="77777777" w:rsidTr="00CB3F5D">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100F7" w14:textId="53C92C7B" w:rsidR="009237AB" w:rsidRDefault="00CA489C" w:rsidP="00BD5AE3">
            <w:pPr>
              <w:jc w:val="center"/>
              <w:rPr>
                <w:rFonts w:ascii="Calibri" w:hAnsi="Calibri" w:cs="Calibri"/>
                <w:color w:val="000000"/>
              </w:rPr>
            </w:pPr>
            <w:r>
              <w:rPr>
                <w:rFonts w:ascii="Calibri" w:hAnsi="Calibri" w:cs="Calibri"/>
                <w:color w:val="000000"/>
              </w:rPr>
              <w:t>5</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66FEBD20" w14:textId="5FC3D100" w:rsidR="009237AB" w:rsidRPr="003A3587" w:rsidRDefault="009237AB" w:rsidP="00BD5AE3">
            <w:pPr>
              <w:jc w:val="center"/>
              <w:rPr>
                <w:rFonts w:ascii="Calibri" w:hAnsi="Calibri" w:cs="Calibri"/>
                <w:bCs/>
                <w:color w:val="000000"/>
              </w:rPr>
            </w:pPr>
            <w:r w:rsidRPr="003A3587">
              <w:rPr>
                <w:rFonts w:ascii="Calibri" w:hAnsi="Calibri" w:cs="Calibri"/>
                <w:bCs/>
                <w:iCs/>
              </w:rPr>
              <w:t xml:space="preserve">Kamera sportowa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A53B5" w14:textId="77777777" w:rsidR="009237AB" w:rsidRPr="00BC3BD6" w:rsidRDefault="009237AB" w:rsidP="00BD5AE3">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025A33DB"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5983F7A7"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0AA1F"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B39B0"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0C0EC"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6725E91C" w14:textId="77777777" w:rsidR="009237AB" w:rsidRPr="00BC3BD6" w:rsidRDefault="009237AB" w:rsidP="00BD5AE3">
            <w:pPr>
              <w:rPr>
                <w:rFonts w:ascii="Calibri" w:hAnsi="Calibri" w:cs="Calibri"/>
                <w:color w:val="000000"/>
              </w:rPr>
            </w:pPr>
          </w:p>
        </w:tc>
      </w:tr>
      <w:tr w:rsidR="009237AB" w:rsidRPr="00BC3BD6" w14:paraId="612B184A" w14:textId="77777777" w:rsidTr="00CB3F5D">
        <w:trPr>
          <w:trHeight w:val="315"/>
          <w:jc w:val="center"/>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2A165" w14:textId="3CD15806" w:rsidR="009237AB" w:rsidRDefault="00CA489C" w:rsidP="00BD5AE3">
            <w:pPr>
              <w:jc w:val="center"/>
              <w:rPr>
                <w:rFonts w:ascii="Calibri" w:hAnsi="Calibri" w:cs="Calibri"/>
                <w:color w:val="000000"/>
              </w:rPr>
            </w:pPr>
            <w:r>
              <w:rPr>
                <w:rFonts w:ascii="Calibri" w:hAnsi="Calibri" w:cs="Calibri"/>
                <w:color w:val="000000"/>
              </w:rPr>
              <w:t>6</w:t>
            </w:r>
          </w:p>
          <w:p w14:paraId="78F67256" w14:textId="77777777" w:rsidR="009237AB" w:rsidRDefault="009237AB" w:rsidP="00BD5AE3">
            <w:pPr>
              <w:jc w:val="center"/>
              <w:rPr>
                <w:rFonts w:ascii="Calibri" w:hAnsi="Calibri" w:cs="Calibri"/>
                <w:color w:val="000000"/>
              </w:rPr>
            </w:pP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218D347F" w14:textId="7635E9AD" w:rsidR="009237AB" w:rsidRPr="00FB1654" w:rsidRDefault="009237AB" w:rsidP="00BD5AE3">
            <w:pPr>
              <w:jc w:val="center"/>
              <w:rPr>
                <w:rFonts w:ascii="Calibri" w:hAnsi="Calibri" w:cs="Calibri"/>
                <w:color w:val="000000"/>
                <w:lang w:val="en-US"/>
              </w:rPr>
            </w:pPr>
            <w:r w:rsidRPr="0001318B">
              <w:rPr>
                <w:rFonts w:ascii="Calibri" w:hAnsi="Calibri" w:cs="Calibri"/>
                <w:color w:val="000000"/>
                <w:lang w:val="en-US"/>
              </w:rPr>
              <w:t xml:space="preserve">Access Point WIFI 2,4Ghz </w:t>
            </w:r>
            <w:proofErr w:type="spellStart"/>
            <w:r w:rsidRPr="0001318B">
              <w:rPr>
                <w:rFonts w:ascii="Calibri" w:hAnsi="Calibri" w:cs="Calibri"/>
                <w:color w:val="000000"/>
                <w:lang w:val="en-US"/>
              </w:rPr>
              <w:t>i</w:t>
            </w:r>
            <w:proofErr w:type="spellEnd"/>
            <w:r w:rsidRPr="0001318B">
              <w:rPr>
                <w:rFonts w:ascii="Calibri" w:hAnsi="Calibri" w:cs="Calibri"/>
                <w:color w:val="000000"/>
                <w:lang w:val="en-US"/>
              </w:rPr>
              <w:t xml:space="preserve"> 5Ghz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3AB4D" w14:textId="77777777" w:rsidR="009237AB" w:rsidRPr="00BC3BD6" w:rsidRDefault="009237AB" w:rsidP="00BD5AE3">
            <w:pPr>
              <w:jc w:val="center"/>
              <w:rPr>
                <w:rFonts w:ascii="Calibri" w:hAnsi="Calibri" w:cs="Calibri"/>
                <w:color w:val="000000"/>
              </w:rPr>
            </w:pPr>
            <w:r>
              <w:rPr>
                <w:rFonts w:ascii="Calibri" w:hAnsi="Calibri" w:cs="Calibri"/>
                <w:color w:val="000000"/>
              </w:rPr>
              <w:t>3</w:t>
            </w:r>
          </w:p>
        </w:tc>
        <w:tc>
          <w:tcPr>
            <w:tcW w:w="1326" w:type="dxa"/>
            <w:tcBorders>
              <w:top w:val="single" w:sz="4" w:space="0" w:color="auto"/>
              <w:left w:val="single" w:sz="4" w:space="0" w:color="auto"/>
              <w:bottom w:val="single" w:sz="4" w:space="0" w:color="auto"/>
              <w:right w:val="single" w:sz="4" w:space="0" w:color="auto"/>
            </w:tcBorders>
          </w:tcPr>
          <w:p w14:paraId="106F8789"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21AF4F17"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9E14C"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50670"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4CAC2"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33346AD" w14:textId="77777777" w:rsidR="009237AB" w:rsidRPr="00BC3BD6" w:rsidRDefault="009237AB" w:rsidP="00BD5AE3">
            <w:pPr>
              <w:rPr>
                <w:rFonts w:ascii="Calibri" w:hAnsi="Calibri" w:cs="Calibri"/>
                <w:color w:val="000000"/>
              </w:rPr>
            </w:pPr>
          </w:p>
        </w:tc>
      </w:tr>
      <w:tr w:rsidR="009237AB" w:rsidRPr="00BC3BD6" w14:paraId="51CC1CA6" w14:textId="77777777" w:rsidTr="00CB3F5D">
        <w:trPr>
          <w:trHeight w:val="150"/>
          <w:jc w:val="center"/>
        </w:trPr>
        <w:tc>
          <w:tcPr>
            <w:tcW w:w="7395" w:type="dxa"/>
            <w:gridSpan w:val="6"/>
            <w:tcBorders>
              <w:top w:val="single" w:sz="4" w:space="0" w:color="auto"/>
              <w:left w:val="single" w:sz="4" w:space="0" w:color="auto"/>
              <w:bottom w:val="single" w:sz="4" w:space="0" w:color="auto"/>
              <w:right w:val="single" w:sz="4" w:space="0" w:color="auto"/>
            </w:tcBorders>
          </w:tcPr>
          <w:p w14:paraId="4D4FA6A0" w14:textId="77777777" w:rsidR="009237AB" w:rsidRPr="00BC3BD6" w:rsidRDefault="009237AB" w:rsidP="00BD5AE3">
            <w:pPr>
              <w:jc w:val="right"/>
              <w:rPr>
                <w:rFonts w:ascii="Calibri" w:hAnsi="Calibri" w:cs="Calibri"/>
                <w:b/>
                <w:color w:val="000000"/>
              </w:rPr>
            </w:pPr>
            <w:r w:rsidRPr="00BC3BD6">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82D82"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4BB67E7C"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331F45F8" w14:textId="77777777" w:rsidR="009237AB" w:rsidRPr="00BC3BD6" w:rsidRDefault="009237AB" w:rsidP="00BD5AE3">
            <w:pPr>
              <w:rPr>
                <w:rFonts w:ascii="Calibri" w:hAnsi="Calibri" w:cs="Calibri"/>
                <w:color w:val="000000"/>
              </w:rPr>
            </w:pPr>
          </w:p>
        </w:tc>
      </w:tr>
    </w:tbl>
    <w:p w14:paraId="1E73F92E" w14:textId="77777777" w:rsidR="009237AB" w:rsidRDefault="009237AB" w:rsidP="009237AB">
      <w:pPr>
        <w:tabs>
          <w:tab w:val="left" w:pos="284"/>
          <w:tab w:val="left" w:pos="426"/>
        </w:tabs>
        <w:rPr>
          <w:rFonts w:ascii="Calibri" w:hAnsi="Calibri" w:cs="Calibri"/>
          <w:color w:val="000000"/>
        </w:rPr>
      </w:pPr>
    </w:p>
    <w:p w14:paraId="622B0A43" w14:textId="77777777" w:rsidR="009237AB" w:rsidRDefault="009237AB" w:rsidP="009237AB">
      <w:pPr>
        <w:tabs>
          <w:tab w:val="left" w:pos="284"/>
          <w:tab w:val="left" w:pos="426"/>
        </w:tabs>
        <w:jc w:val="both"/>
        <w:rPr>
          <w:rFonts w:ascii="Calibri" w:hAnsi="Calibri" w:cs="Calibri"/>
          <w:color w:val="000000"/>
        </w:rPr>
      </w:pPr>
      <w:r w:rsidRPr="000D7226">
        <w:rPr>
          <w:rFonts w:ascii="Calibri" w:hAnsi="Calibri" w:cs="Calibri"/>
          <w:color w:val="000000"/>
        </w:rPr>
        <w:t xml:space="preserve">Dla jednoznacznej identyfikacji oferowanego sprzętu należy </w:t>
      </w:r>
      <w:r>
        <w:rPr>
          <w:rFonts w:ascii="Calibri" w:hAnsi="Calibri" w:cs="Calibri"/>
          <w:color w:val="000000"/>
        </w:rPr>
        <w:t xml:space="preserve">w tabeli poniżej </w:t>
      </w:r>
      <w:r w:rsidRPr="000D7226">
        <w:rPr>
          <w:rFonts w:ascii="Calibri" w:hAnsi="Calibri" w:cs="Calibri"/>
          <w:color w:val="000000"/>
        </w:rPr>
        <w:t>podać pełną nazwę produktu, umożliwiającą jego jednoznaczną identyfikację, to jest nazwę producenta, typ, nazwę i model oferowanego sprzętu</w:t>
      </w:r>
      <w:r>
        <w:rPr>
          <w:rFonts w:ascii="Calibri" w:hAnsi="Calibri" w:cs="Calibri"/>
          <w:color w:val="000000"/>
        </w:rPr>
        <w:t>.</w:t>
      </w:r>
      <w:r w:rsidRPr="000D7226">
        <w:rPr>
          <w:rFonts w:ascii="Calibri" w:hAnsi="Calibri" w:cs="Calibri"/>
          <w:color w:val="000000"/>
        </w:rPr>
        <w:t xml:space="preserve">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67804AC0" w14:textId="77777777" w:rsidR="000431C3" w:rsidRDefault="000431C3" w:rsidP="000431C3">
      <w:pPr>
        <w:ind w:firstLine="708"/>
        <w:rPr>
          <w:rFonts w:ascii="Calibri" w:hAnsi="Calibri" w:cs="Calibri"/>
          <w:b/>
          <w:iCs/>
        </w:rPr>
      </w:pPr>
    </w:p>
    <w:tbl>
      <w:tblPr>
        <w:tblW w:w="9380" w:type="dxa"/>
        <w:jc w:val="center"/>
        <w:tblCellMar>
          <w:left w:w="70" w:type="dxa"/>
          <w:right w:w="70" w:type="dxa"/>
        </w:tblCellMar>
        <w:tblLook w:val="04A0" w:firstRow="1" w:lastRow="0" w:firstColumn="1" w:lastColumn="0" w:noHBand="0" w:noVBand="1"/>
      </w:tblPr>
      <w:tblGrid>
        <w:gridCol w:w="2693"/>
        <w:gridCol w:w="3953"/>
        <w:gridCol w:w="2734"/>
      </w:tblGrid>
      <w:tr w:rsidR="00767EF7" w:rsidRPr="00051BDD" w14:paraId="5C42F575" w14:textId="7F238B93" w:rsidTr="00CB3F5D">
        <w:trPr>
          <w:trHeight w:val="300"/>
          <w:jc w:val="center"/>
        </w:trPr>
        <w:tc>
          <w:tcPr>
            <w:tcW w:w="6646" w:type="dxa"/>
            <w:gridSpan w:val="2"/>
            <w:tcBorders>
              <w:top w:val="nil"/>
              <w:left w:val="nil"/>
              <w:bottom w:val="single" w:sz="4" w:space="0" w:color="auto"/>
              <w:right w:val="nil"/>
            </w:tcBorders>
            <w:shd w:val="clear" w:color="auto" w:fill="auto"/>
            <w:noWrap/>
            <w:vAlign w:val="bottom"/>
            <w:hideMark/>
          </w:tcPr>
          <w:p w14:paraId="3FC0A33B" w14:textId="77777777" w:rsidR="00767EF7" w:rsidRPr="00820AD8" w:rsidRDefault="00767EF7" w:rsidP="00820AD8">
            <w:pPr>
              <w:rPr>
                <w:rFonts w:ascii="Calibri" w:hAnsi="Calibri" w:cs="Calibri"/>
                <w:color w:val="000000"/>
                <w:sz w:val="16"/>
                <w:szCs w:val="16"/>
              </w:rPr>
            </w:pPr>
          </w:p>
        </w:tc>
        <w:tc>
          <w:tcPr>
            <w:tcW w:w="2734" w:type="dxa"/>
            <w:tcBorders>
              <w:top w:val="nil"/>
              <w:left w:val="nil"/>
              <w:bottom w:val="single" w:sz="4" w:space="0" w:color="auto"/>
              <w:right w:val="nil"/>
            </w:tcBorders>
          </w:tcPr>
          <w:p w14:paraId="11AE7287" w14:textId="77777777" w:rsidR="00767EF7" w:rsidRPr="00051BDD" w:rsidRDefault="00767EF7" w:rsidP="00E42CF1">
            <w:pPr>
              <w:jc w:val="center"/>
              <w:rPr>
                <w:rFonts w:ascii="Calibri" w:hAnsi="Calibri" w:cs="Calibri"/>
                <w:color w:val="000000"/>
              </w:rPr>
            </w:pPr>
          </w:p>
        </w:tc>
      </w:tr>
      <w:tr w:rsidR="00767EF7" w:rsidRPr="00051BDD" w14:paraId="671B98A7" w14:textId="6C6C5CB6" w:rsidTr="00CB3F5D">
        <w:trPr>
          <w:trHeight w:val="300"/>
          <w:jc w:val="center"/>
        </w:trPr>
        <w:tc>
          <w:tcPr>
            <w:tcW w:w="2693" w:type="dxa"/>
            <w:tcBorders>
              <w:top w:val="nil"/>
              <w:left w:val="single" w:sz="4" w:space="0" w:color="auto"/>
              <w:bottom w:val="single" w:sz="4" w:space="0" w:color="auto"/>
              <w:right w:val="single" w:sz="4" w:space="0" w:color="auto"/>
            </w:tcBorders>
            <w:shd w:val="clear" w:color="000000" w:fill="FFFF00"/>
            <w:noWrap/>
            <w:vAlign w:val="bottom"/>
            <w:hideMark/>
          </w:tcPr>
          <w:p w14:paraId="0FCF8058"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Nazwa </w:t>
            </w:r>
          </w:p>
        </w:tc>
        <w:tc>
          <w:tcPr>
            <w:tcW w:w="3953" w:type="dxa"/>
            <w:tcBorders>
              <w:top w:val="nil"/>
              <w:left w:val="nil"/>
              <w:bottom w:val="single" w:sz="4" w:space="0" w:color="auto"/>
              <w:right w:val="single" w:sz="4" w:space="0" w:color="auto"/>
            </w:tcBorders>
            <w:shd w:val="clear" w:color="000000" w:fill="FFFF00"/>
            <w:noWrap/>
            <w:vAlign w:val="bottom"/>
            <w:hideMark/>
          </w:tcPr>
          <w:p w14:paraId="117369FB" w14:textId="64BF9C97" w:rsidR="00767EF7" w:rsidRDefault="00767EF7" w:rsidP="00CA489C">
            <w:pPr>
              <w:widowControl/>
              <w:autoSpaceDE/>
              <w:autoSpaceDN/>
              <w:rPr>
                <w:rFonts w:ascii="Calibri" w:hAnsi="Calibri" w:cs="Calibri"/>
                <w:b/>
                <w:bCs/>
                <w:color w:val="000000"/>
              </w:rPr>
            </w:pPr>
            <w:r w:rsidRPr="007E749D">
              <w:rPr>
                <w:rFonts w:ascii="Calibri" w:hAnsi="Calibri" w:cs="Calibri"/>
                <w:b/>
                <w:bCs/>
                <w:color w:val="000000"/>
              </w:rPr>
              <w:t xml:space="preserve">Kamera konferencyjna + mocowanie + stojak </w:t>
            </w:r>
          </w:p>
          <w:p w14:paraId="267B6698" w14:textId="48232C8F" w:rsidR="005821A6" w:rsidRPr="00051BDD" w:rsidRDefault="005821A6" w:rsidP="001832DE">
            <w:pPr>
              <w:widowControl/>
              <w:autoSpaceDE/>
              <w:autoSpaceDN/>
              <w:rPr>
                <w:rFonts w:ascii="Calibri" w:hAnsi="Calibri" w:cs="Calibri"/>
                <w:color w:val="000000"/>
              </w:rPr>
            </w:pPr>
            <w:r w:rsidRPr="005821A6">
              <w:rPr>
                <w:rFonts w:ascii="Calibri" w:hAnsi="Calibri" w:cs="Calibri"/>
                <w:color w:val="000000"/>
              </w:rPr>
              <w:t>Zgodny z poniższymi wymaganiami minimalnymi</w:t>
            </w:r>
            <w:r>
              <w:rPr>
                <w:rFonts w:ascii="Calibri" w:hAnsi="Calibri" w:cs="Calibri"/>
                <w:color w:val="000000"/>
              </w:rPr>
              <w:t xml:space="preserve">: </w:t>
            </w:r>
          </w:p>
        </w:tc>
        <w:tc>
          <w:tcPr>
            <w:tcW w:w="2734" w:type="dxa"/>
            <w:tcBorders>
              <w:top w:val="nil"/>
              <w:left w:val="nil"/>
              <w:bottom w:val="single" w:sz="4" w:space="0" w:color="auto"/>
              <w:right w:val="single" w:sz="4" w:space="0" w:color="auto"/>
            </w:tcBorders>
            <w:shd w:val="clear" w:color="000000" w:fill="FFFF00"/>
          </w:tcPr>
          <w:p w14:paraId="142DB0C0" w14:textId="75AA18A0" w:rsidR="00767EF7" w:rsidRPr="007E749D" w:rsidRDefault="00767EF7" w:rsidP="00767EF7">
            <w:pPr>
              <w:widowControl/>
              <w:autoSpaceDE/>
              <w:autoSpaceDN/>
              <w:ind w:left="360"/>
              <w:rPr>
                <w:rFonts w:ascii="Calibri" w:hAnsi="Calibri" w:cs="Calibri"/>
                <w:b/>
                <w:bCs/>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67EF7" w:rsidRPr="00051BDD" w14:paraId="1DB6B245" w14:textId="37E26854" w:rsidTr="00CB3F5D">
        <w:trPr>
          <w:trHeight w:val="300"/>
          <w:jc w:val="center"/>
        </w:trPr>
        <w:tc>
          <w:tcPr>
            <w:tcW w:w="2693" w:type="dxa"/>
            <w:tcBorders>
              <w:top w:val="nil"/>
              <w:left w:val="single" w:sz="4" w:space="0" w:color="auto"/>
              <w:bottom w:val="single" w:sz="4" w:space="0" w:color="auto"/>
              <w:right w:val="single" w:sz="4" w:space="0" w:color="auto"/>
            </w:tcBorders>
            <w:shd w:val="clear" w:color="000000" w:fill="FFFF00"/>
            <w:vAlign w:val="center"/>
            <w:hideMark/>
          </w:tcPr>
          <w:p w14:paraId="28BC2ACB"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Ilość </w:t>
            </w:r>
          </w:p>
        </w:tc>
        <w:tc>
          <w:tcPr>
            <w:tcW w:w="3953" w:type="dxa"/>
            <w:tcBorders>
              <w:top w:val="nil"/>
              <w:left w:val="nil"/>
              <w:bottom w:val="single" w:sz="4" w:space="0" w:color="auto"/>
              <w:right w:val="single" w:sz="4" w:space="0" w:color="auto"/>
            </w:tcBorders>
            <w:shd w:val="clear" w:color="000000" w:fill="FFFF00"/>
            <w:vAlign w:val="center"/>
            <w:hideMark/>
          </w:tcPr>
          <w:p w14:paraId="55C26558" w14:textId="2F03FFF1" w:rsidR="00767EF7" w:rsidRPr="00051BDD" w:rsidRDefault="00767EF7" w:rsidP="00E42CF1">
            <w:pPr>
              <w:rPr>
                <w:rFonts w:ascii="Calibri" w:hAnsi="Calibri" w:cs="Calibri"/>
                <w:color w:val="000000"/>
              </w:rPr>
            </w:pPr>
            <w:r w:rsidRPr="00051BDD">
              <w:rPr>
                <w:rFonts w:ascii="Calibri" w:hAnsi="Calibri" w:cs="Calibri"/>
                <w:color w:val="000000"/>
              </w:rPr>
              <w:t>2 sz</w:t>
            </w:r>
            <w:r w:rsidR="00820AD8">
              <w:rPr>
                <w:rFonts w:ascii="Calibri" w:hAnsi="Calibri" w:cs="Calibri"/>
                <w:color w:val="000000"/>
              </w:rPr>
              <w:t>t.</w:t>
            </w:r>
          </w:p>
        </w:tc>
        <w:tc>
          <w:tcPr>
            <w:tcW w:w="2734" w:type="dxa"/>
            <w:tcBorders>
              <w:top w:val="nil"/>
              <w:left w:val="nil"/>
              <w:bottom w:val="single" w:sz="4" w:space="0" w:color="auto"/>
              <w:right w:val="single" w:sz="4" w:space="0" w:color="auto"/>
            </w:tcBorders>
            <w:shd w:val="clear" w:color="000000" w:fill="FFFF00"/>
          </w:tcPr>
          <w:p w14:paraId="03C9294C" w14:textId="77777777" w:rsidR="00767EF7" w:rsidRPr="00051BDD" w:rsidRDefault="00767EF7" w:rsidP="00E42CF1">
            <w:pPr>
              <w:rPr>
                <w:rFonts w:ascii="Calibri" w:hAnsi="Calibri" w:cs="Calibri"/>
                <w:color w:val="000000"/>
              </w:rPr>
            </w:pPr>
          </w:p>
        </w:tc>
      </w:tr>
      <w:tr w:rsidR="00767EF7" w:rsidRPr="00051BDD" w14:paraId="6151E287" w14:textId="574206B9" w:rsidTr="00CB3F5D">
        <w:trPr>
          <w:trHeight w:val="300"/>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14:paraId="04E1B79E" w14:textId="77777777" w:rsidR="00767EF7" w:rsidRPr="00051BDD" w:rsidRDefault="00767EF7" w:rsidP="00E42CF1">
            <w:pPr>
              <w:rPr>
                <w:rFonts w:ascii="Calibri" w:hAnsi="Calibri" w:cs="Calibri"/>
                <w:color w:val="000000"/>
              </w:rPr>
            </w:pPr>
            <w:r w:rsidRPr="00051BDD">
              <w:rPr>
                <w:rFonts w:ascii="Calibri" w:hAnsi="Calibri" w:cs="Calibri"/>
                <w:color w:val="000000"/>
              </w:rPr>
              <w:t>Pole Widzenia</w:t>
            </w:r>
          </w:p>
        </w:tc>
        <w:tc>
          <w:tcPr>
            <w:tcW w:w="3953" w:type="dxa"/>
            <w:tcBorders>
              <w:top w:val="nil"/>
              <w:left w:val="nil"/>
              <w:bottom w:val="single" w:sz="4" w:space="0" w:color="auto"/>
              <w:right w:val="single" w:sz="4" w:space="0" w:color="auto"/>
            </w:tcBorders>
            <w:shd w:val="clear" w:color="auto" w:fill="auto"/>
            <w:vAlign w:val="center"/>
            <w:hideMark/>
          </w:tcPr>
          <w:p w14:paraId="624DE4DD" w14:textId="77777777" w:rsidR="00767EF7" w:rsidRPr="00051BDD" w:rsidRDefault="00767EF7" w:rsidP="00E42CF1">
            <w:pPr>
              <w:rPr>
                <w:rFonts w:ascii="Calibri" w:hAnsi="Calibri" w:cs="Calibri"/>
                <w:color w:val="000000"/>
              </w:rPr>
            </w:pPr>
            <w:r w:rsidRPr="00051BDD">
              <w:rPr>
                <w:rFonts w:ascii="Calibri" w:hAnsi="Calibri" w:cs="Calibri"/>
                <w:color w:val="000000"/>
              </w:rPr>
              <w:t>180 stopni</w:t>
            </w:r>
          </w:p>
        </w:tc>
        <w:tc>
          <w:tcPr>
            <w:tcW w:w="2734" w:type="dxa"/>
            <w:tcBorders>
              <w:top w:val="nil"/>
              <w:left w:val="nil"/>
              <w:bottom w:val="single" w:sz="4" w:space="0" w:color="auto"/>
              <w:right w:val="single" w:sz="4" w:space="0" w:color="auto"/>
            </w:tcBorders>
          </w:tcPr>
          <w:p w14:paraId="1B08D74D" w14:textId="77777777" w:rsidR="00767EF7" w:rsidRPr="00051BDD" w:rsidRDefault="00767EF7" w:rsidP="00E42CF1">
            <w:pPr>
              <w:rPr>
                <w:rFonts w:ascii="Calibri" w:hAnsi="Calibri" w:cs="Calibri"/>
                <w:color w:val="000000"/>
              </w:rPr>
            </w:pPr>
          </w:p>
        </w:tc>
      </w:tr>
      <w:tr w:rsidR="00767EF7" w:rsidRPr="00051BDD" w14:paraId="3CC0E4DA" w14:textId="3D38749F" w:rsidTr="00CB3F5D">
        <w:trPr>
          <w:trHeight w:val="300"/>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14:paraId="1D6C32A1" w14:textId="77777777" w:rsidR="00767EF7" w:rsidRPr="00051BDD" w:rsidRDefault="00767EF7" w:rsidP="00E42CF1">
            <w:pPr>
              <w:rPr>
                <w:rFonts w:ascii="Calibri" w:hAnsi="Calibri" w:cs="Calibri"/>
                <w:color w:val="000000"/>
              </w:rPr>
            </w:pPr>
            <w:r w:rsidRPr="00051BDD">
              <w:rPr>
                <w:rFonts w:ascii="Calibri" w:hAnsi="Calibri" w:cs="Calibri"/>
                <w:color w:val="000000"/>
              </w:rPr>
              <w:t>Rozdzielczość</w:t>
            </w:r>
          </w:p>
        </w:tc>
        <w:tc>
          <w:tcPr>
            <w:tcW w:w="3953" w:type="dxa"/>
            <w:tcBorders>
              <w:top w:val="nil"/>
              <w:left w:val="nil"/>
              <w:bottom w:val="single" w:sz="4" w:space="0" w:color="auto"/>
              <w:right w:val="single" w:sz="4" w:space="0" w:color="auto"/>
            </w:tcBorders>
            <w:shd w:val="clear" w:color="auto" w:fill="auto"/>
            <w:vAlign w:val="center"/>
            <w:hideMark/>
          </w:tcPr>
          <w:p w14:paraId="5ADF1F4E" w14:textId="77777777" w:rsidR="00767EF7" w:rsidRPr="00051BDD" w:rsidRDefault="00767EF7" w:rsidP="00E42CF1">
            <w:pPr>
              <w:rPr>
                <w:rFonts w:ascii="Calibri" w:hAnsi="Calibri" w:cs="Calibri"/>
                <w:color w:val="000000"/>
              </w:rPr>
            </w:pPr>
            <w:r w:rsidRPr="00051BDD">
              <w:rPr>
                <w:rFonts w:ascii="Calibri" w:hAnsi="Calibri" w:cs="Calibri"/>
                <w:color w:val="000000"/>
              </w:rPr>
              <w:t>4K @ 30fps</w:t>
            </w:r>
          </w:p>
        </w:tc>
        <w:tc>
          <w:tcPr>
            <w:tcW w:w="2734" w:type="dxa"/>
            <w:tcBorders>
              <w:top w:val="nil"/>
              <w:left w:val="nil"/>
              <w:bottom w:val="single" w:sz="4" w:space="0" w:color="auto"/>
              <w:right w:val="single" w:sz="4" w:space="0" w:color="auto"/>
            </w:tcBorders>
          </w:tcPr>
          <w:p w14:paraId="39DED4D3" w14:textId="77777777" w:rsidR="00767EF7" w:rsidRPr="00051BDD" w:rsidRDefault="00767EF7" w:rsidP="00E42CF1">
            <w:pPr>
              <w:rPr>
                <w:rFonts w:ascii="Calibri" w:hAnsi="Calibri" w:cs="Calibri"/>
                <w:color w:val="000000"/>
              </w:rPr>
            </w:pPr>
          </w:p>
        </w:tc>
      </w:tr>
      <w:tr w:rsidR="00767EF7" w:rsidRPr="00051BDD" w14:paraId="7086658D" w14:textId="34976D0F" w:rsidTr="00CB3F5D">
        <w:trPr>
          <w:trHeight w:val="300"/>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14:paraId="4F186027" w14:textId="77777777" w:rsidR="00767EF7" w:rsidRPr="00051BDD" w:rsidRDefault="00767EF7" w:rsidP="00E42CF1">
            <w:pPr>
              <w:rPr>
                <w:rFonts w:ascii="Calibri" w:hAnsi="Calibri" w:cs="Calibri"/>
                <w:color w:val="000000"/>
              </w:rPr>
            </w:pPr>
            <w:r w:rsidRPr="00051BDD">
              <w:rPr>
                <w:rFonts w:ascii="Calibri" w:hAnsi="Calibri" w:cs="Calibri"/>
                <w:color w:val="000000"/>
              </w:rPr>
              <w:t>Pole widzenia</w:t>
            </w:r>
          </w:p>
        </w:tc>
        <w:tc>
          <w:tcPr>
            <w:tcW w:w="3953" w:type="dxa"/>
            <w:tcBorders>
              <w:top w:val="nil"/>
              <w:left w:val="nil"/>
              <w:bottom w:val="single" w:sz="4" w:space="0" w:color="auto"/>
              <w:right w:val="single" w:sz="4" w:space="0" w:color="auto"/>
            </w:tcBorders>
            <w:shd w:val="clear" w:color="auto" w:fill="auto"/>
            <w:vAlign w:val="center"/>
            <w:hideMark/>
          </w:tcPr>
          <w:p w14:paraId="752D93A7"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Poziomo: 180 stopni </w:t>
            </w:r>
          </w:p>
        </w:tc>
        <w:tc>
          <w:tcPr>
            <w:tcW w:w="2734" w:type="dxa"/>
            <w:tcBorders>
              <w:top w:val="nil"/>
              <w:left w:val="nil"/>
              <w:bottom w:val="single" w:sz="4" w:space="0" w:color="auto"/>
              <w:right w:val="single" w:sz="4" w:space="0" w:color="auto"/>
            </w:tcBorders>
          </w:tcPr>
          <w:p w14:paraId="303F9A16" w14:textId="77777777" w:rsidR="00767EF7" w:rsidRPr="00051BDD" w:rsidRDefault="00767EF7" w:rsidP="00E42CF1">
            <w:pPr>
              <w:rPr>
                <w:rFonts w:ascii="Calibri" w:hAnsi="Calibri" w:cs="Calibri"/>
                <w:color w:val="000000"/>
              </w:rPr>
            </w:pPr>
          </w:p>
        </w:tc>
      </w:tr>
      <w:tr w:rsidR="00767EF7" w:rsidRPr="00051BDD" w14:paraId="235CB265" w14:textId="13071C54" w:rsidTr="00CB3F5D">
        <w:trPr>
          <w:trHeight w:val="300"/>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14:paraId="6EF2C409" w14:textId="24684B60" w:rsidR="00767EF7" w:rsidRPr="00051BDD" w:rsidRDefault="00E449CC" w:rsidP="00E42CF1">
            <w:pPr>
              <w:rPr>
                <w:rFonts w:ascii="Calibri" w:hAnsi="Calibri" w:cs="Calibri"/>
                <w:color w:val="000000"/>
              </w:rPr>
            </w:pPr>
            <w:r w:rsidRPr="00051BDD">
              <w:rPr>
                <w:rFonts w:ascii="Calibri" w:hAnsi="Calibri" w:cs="Calibri"/>
                <w:color w:val="000000"/>
              </w:rPr>
              <w:t>Dźwięk</w:t>
            </w:r>
          </w:p>
        </w:tc>
        <w:tc>
          <w:tcPr>
            <w:tcW w:w="3953" w:type="dxa"/>
            <w:tcBorders>
              <w:top w:val="nil"/>
              <w:left w:val="nil"/>
              <w:bottom w:val="single" w:sz="4" w:space="0" w:color="auto"/>
              <w:right w:val="single" w:sz="4" w:space="0" w:color="auto"/>
            </w:tcBorders>
            <w:shd w:val="clear" w:color="auto" w:fill="auto"/>
            <w:vAlign w:val="center"/>
            <w:hideMark/>
          </w:tcPr>
          <w:p w14:paraId="72578A2C" w14:textId="77777777" w:rsidR="00767EF7" w:rsidRPr="00051BDD" w:rsidRDefault="00767EF7" w:rsidP="00E42CF1">
            <w:pPr>
              <w:rPr>
                <w:rFonts w:ascii="Calibri" w:hAnsi="Calibri" w:cs="Calibri"/>
                <w:color w:val="000000"/>
              </w:rPr>
            </w:pPr>
            <w:r w:rsidRPr="00051BDD">
              <w:rPr>
                <w:rFonts w:ascii="Calibri" w:hAnsi="Calibri" w:cs="Calibri"/>
                <w:color w:val="000000"/>
              </w:rPr>
              <w:t>Wbudowane 2 mikrofony</w:t>
            </w:r>
          </w:p>
        </w:tc>
        <w:tc>
          <w:tcPr>
            <w:tcW w:w="2734" w:type="dxa"/>
            <w:tcBorders>
              <w:top w:val="nil"/>
              <w:left w:val="nil"/>
              <w:bottom w:val="single" w:sz="4" w:space="0" w:color="auto"/>
              <w:right w:val="single" w:sz="4" w:space="0" w:color="auto"/>
            </w:tcBorders>
          </w:tcPr>
          <w:p w14:paraId="12D6904B" w14:textId="77777777" w:rsidR="00767EF7" w:rsidRPr="00051BDD" w:rsidRDefault="00767EF7" w:rsidP="00E42CF1">
            <w:pPr>
              <w:rPr>
                <w:rFonts w:ascii="Calibri" w:hAnsi="Calibri" w:cs="Calibri"/>
                <w:color w:val="000000"/>
              </w:rPr>
            </w:pPr>
          </w:p>
        </w:tc>
      </w:tr>
      <w:tr w:rsidR="00767EF7" w:rsidRPr="00B04E44" w14:paraId="45483357" w14:textId="4C6A558D" w:rsidTr="00CB3F5D">
        <w:trPr>
          <w:trHeight w:val="300"/>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14:paraId="3634A2A3" w14:textId="77777777" w:rsidR="00767EF7" w:rsidRPr="00051BDD" w:rsidRDefault="00767EF7" w:rsidP="00E42CF1">
            <w:pPr>
              <w:rPr>
                <w:rFonts w:ascii="Calibri" w:hAnsi="Calibri" w:cs="Calibri"/>
                <w:color w:val="000000"/>
              </w:rPr>
            </w:pPr>
            <w:r w:rsidRPr="00051BDD">
              <w:rPr>
                <w:rFonts w:ascii="Calibri" w:hAnsi="Calibri" w:cs="Calibri"/>
                <w:color w:val="000000"/>
              </w:rPr>
              <w:t>Łączność</w:t>
            </w:r>
          </w:p>
        </w:tc>
        <w:tc>
          <w:tcPr>
            <w:tcW w:w="3953" w:type="dxa"/>
            <w:tcBorders>
              <w:top w:val="nil"/>
              <w:left w:val="nil"/>
              <w:bottom w:val="single" w:sz="4" w:space="0" w:color="auto"/>
              <w:right w:val="single" w:sz="4" w:space="0" w:color="auto"/>
            </w:tcBorders>
            <w:shd w:val="clear" w:color="auto" w:fill="auto"/>
            <w:vAlign w:val="center"/>
            <w:hideMark/>
          </w:tcPr>
          <w:p w14:paraId="1C5007CE" w14:textId="77777777" w:rsidR="00767EF7" w:rsidRPr="0001318B" w:rsidRDefault="00767EF7" w:rsidP="00E42CF1">
            <w:pPr>
              <w:rPr>
                <w:rFonts w:ascii="Calibri" w:hAnsi="Calibri" w:cs="Calibri"/>
                <w:color w:val="000000"/>
                <w:lang w:val="en-US"/>
              </w:rPr>
            </w:pPr>
            <w:r w:rsidRPr="0001318B">
              <w:rPr>
                <w:rFonts w:ascii="Calibri" w:hAnsi="Calibri" w:cs="Calibri"/>
                <w:color w:val="000000"/>
                <w:lang w:val="en-US"/>
              </w:rPr>
              <w:t xml:space="preserve">USB </w:t>
            </w:r>
            <w:proofErr w:type="spellStart"/>
            <w:r w:rsidRPr="0001318B">
              <w:rPr>
                <w:rFonts w:ascii="Calibri" w:hAnsi="Calibri" w:cs="Calibri"/>
                <w:color w:val="000000"/>
                <w:lang w:val="en-US"/>
              </w:rPr>
              <w:t>typu</w:t>
            </w:r>
            <w:proofErr w:type="spellEnd"/>
            <w:r w:rsidRPr="0001318B">
              <w:rPr>
                <w:rFonts w:ascii="Calibri" w:hAnsi="Calibri" w:cs="Calibri"/>
                <w:color w:val="000000"/>
                <w:lang w:val="en-US"/>
              </w:rPr>
              <w:t xml:space="preserve"> plug and play</w:t>
            </w:r>
          </w:p>
        </w:tc>
        <w:tc>
          <w:tcPr>
            <w:tcW w:w="2734" w:type="dxa"/>
            <w:tcBorders>
              <w:top w:val="nil"/>
              <w:left w:val="nil"/>
              <w:bottom w:val="single" w:sz="4" w:space="0" w:color="auto"/>
              <w:right w:val="single" w:sz="4" w:space="0" w:color="auto"/>
            </w:tcBorders>
          </w:tcPr>
          <w:p w14:paraId="2660E6EE" w14:textId="77777777" w:rsidR="00767EF7" w:rsidRPr="0001318B" w:rsidRDefault="00767EF7" w:rsidP="00E42CF1">
            <w:pPr>
              <w:rPr>
                <w:rFonts w:ascii="Calibri" w:hAnsi="Calibri" w:cs="Calibri"/>
                <w:color w:val="000000"/>
                <w:lang w:val="en-US"/>
              </w:rPr>
            </w:pPr>
          </w:p>
        </w:tc>
      </w:tr>
      <w:tr w:rsidR="00767EF7" w:rsidRPr="00051BDD" w14:paraId="3A1069DA" w14:textId="6E87F0BB" w:rsidTr="00CB3F5D">
        <w:trPr>
          <w:trHeight w:val="300"/>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14:paraId="7DE671B6" w14:textId="77777777" w:rsidR="00767EF7" w:rsidRPr="00051BDD" w:rsidRDefault="00767EF7" w:rsidP="00E42CF1">
            <w:pPr>
              <w:rPr>
                <w:rFonts w:ascii="Calibri" w:hAnsi="Calibri" w:cs="Calibri"/>
                <w:color w:val="000000"/>
              </w:rPr>
            </w:pPr>
            <w:r w:rsidRPr="00051BDD">
              <w:rPr>
                <w:rFonts w:ascii="Calibri" w:hAnsi="Calibri" w:cs="Calibri"/>
                <w:color w:val="000000"/>
              </w:rPr>
              <w:t>Zasilanie</w:t>
            </w:r>
          </w:p>
        </w:tc>
        <w:tc>
          <w:tcPr>
            <w:tcW w:w="3953" w:type="dxa"/>
            <w:tcBorders>
              <w:top w:val="nil"/>
              <w:left w:val="nil"/>
              <w:bottom w:val="single" w:sz="4" w:space="0" w:color="auto"/>
              <w:right w:val="single" w:sz="4" w:space="0" w:color="auto"/>
            </w:tcBorders>
            <w:shd w:val="clear" w:color="auto" w:fill="auto"/>
            <w:vAlign w:val="center"/>
            <w:hideMark/>
          </w:tcPr>
          <w:p w14:paraId="0CA53C8B" w14:textId="77777777" w:rsidR="00767EF7" w:rsidRPr="00051BDD" w:rsidRDefault="00767EF7" w:rsidP="00E42CF1">
            <w:pPr>
              <w:rPr>
                <w:rFonts w:ascii="Calibri" w:hAnsi="Calibri" w:cs="Calibri"/>
                <w:color w:val="000000"/>
              </w:rPr>
            </w:pPr>
            <w:r w:rsidRPr="00051BDD">
              <w:rPr>
                <w:rFonts w:ascii="Calibri" w:hAnsi="Calibri" w:cs="Calibri"/>
                <w:color w:val="000000"/>
              </w:rPr>
              <w:t>Przy pomocy kabla USB</w:t>
            </w:r>
          </w:p>
        </w:tc>
        <w:tc>
          <w:tcPr>
            <w:tcW w:w="2734" w:type="dxa"/>
            <w:tcBorders>
              <w:top w:val="nil"/>
              <w:left w:val="nil"/>
              <w:bottom w:val="single" w:sz="4" w:space="0" w:color="auto"/>
              <w:right w:val="single" w:sz="4" w:space="0" w:color="auto"/>
            </w:tcBorders>
          </w:tcPr>
          <w:p w14:paraId="702B1F94" w14:textId="77777777" w:rsidR="00767EF7" w:rsidRPr="00051BDD" w:rsidRDefault="00767EF7" w:rsidP="00E42CF1">
            <w:pPr>
              <w:rPr>
                <w:rFonts w:ascii="Calibri" w:hAnsi="Calibri" w:cs="Calibri"/>
                <w:color w:val="000000"/>
              </w:rPr>
            </w:pPr>
          </w:p>
        </w:tc>
      </w:tr>
      <w:tr w:rsidR="00767EF7" w:rsidRPr="00051BDD" w14:paraId="5F5FE2AB" w14:textId="41677577" w:rsidTr="00CB3F5D">
        <w:trPr>
          <w:trHeight w:val="600"/>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14:paraId="22B9A35E" w14:textId="77777777" w:rsidR="00767EF7" w:rsidRPr="00051BDD" w:rsidRDefault="00767EF7" w:rsidP="00E42CF1">
            <w:pPr>
              <w:rPr>
                <w:rFonts w:ascii="Calibri" w:hAnsi="Calibri" w:cs="Calibri"/>
                <w:color w:val="000000"/>
              </w:rPr>
            </w:pPr>
            <w:r w:rsidRPr="00051BDD">
              <w:rPr>
                <w:rFonts w:ascii="Calibri" w:hAnsi="Calibri" w:cs="Calibri"/>
                <w:color w:val="000000"/>
              </w:rPr>
              <w:t>Obsługiwane systemy operacyjne</w:t>
            </w:r>
          </w:p>
        </w:tc>
        <w:tc>
          <w:tcPr>
            <w:tcW w:w="3953" w:type="dxa"/>
            <w:tcBorders>
              <w:top w:val="nil"/>
              <w:left w:val="nil"/>
              <w:bottom w:val="single" w:sz="4" w:space="0" w:color="auto"/>
              <w:right w:val="single" w:sz="4" w:space="0" w:color="auto"/>
            </w:tcBorders>
            <w:shd w:val="clear" w:color="auto" w:fill="auto"/>
            <w:vAlign w:val="center"/>
            <w:hideMark/>
          </w:tcPr>
          <w:p w14:paraId="46BD1874" w14:textId="77777777" w:rsidR="00767EF7" w:rsidRPr="00051BDD" w:rsidRDefault="00767EF7" w:rsidP="00E42CF1">
            <w:pPr>
              <w:rPr>
                <w:rFonts w:ascii="Calibri" w:hAnsi="Calibri" w:cs="Calibri"/>
                <w:color w:val="000000"/>
              </w:rPr>
            </w:pPr>
            <w:r w:rsidRPr="00051BDD">
              <w:rPr>
                <w:rFonts w:ascii="Calibri" w:hAnsi="Calibri" w:cs="Calibri"/>
                <w:color w:val="000000"/>
              </w:rPr>
              <w:t>Windows 10</w:t>
            </w:r>
          </w:p>
        </w:tc>
        <w:tc>
          <w:tcPr>
            <w:tcW w:w="2734" w:type="dxa"/>
            <w:tcBorders>
              <w:top w:val="nil"/>
              <w:left w:val="nil"/>
              <w:bottom w:val="single" w:sz="4" w:space="0" w:color="auto"/>
              <w:right w:val="single" w:sz="4" w:space="0" w:color="auto"/>
            </w:tcBorders>
          </w:tcPr>
          <w:p w14:paraId="39122415" w14:textId="77777777" w:rsidR="00767EF7" w:rsidRPr="00051BDD" w:rsidRDefault="00767EF7" w:rsidP="00E42CF1">
            <w:pPr>
              <w:rPr>
                <w:rFonts w:ascii="Calibri" w:hAnsi="Calibri" w:cs="Calibri"/>
                <w:color w:val="000000"/>
              </w:rPr>
            </w:pPr>
          </w:p>
        </w:tc>
      </w:tr>
      <w:tr w:rsidR="00767EF7" w:rsidRPr="00B04E44" w14:paraId="0BADB8D1" w14:textId="07FF08E8" w:rsidTr="00CB3F5D">
        <w:trPr>
          <w:trHeight w:val="300"/>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14:paraId="7C87B3BA" w14:textId="77777777" w:rsidR="00767EF7" w:rsidRPr="00051BDD" w:rsidRDefault="00767EF7" w:rsidP="00E42CF1">
            <w:pPr>
              <w:rPr>
                <w:rFonts w:ascii="Calibri" w:hAnsi="Calibri" w:cs="Calibri"/>
                <w:color w:val="000000"/>
              </w:rPr>
            </w:pPr>
            <w:r w:rsidRPr="00051BDD">
              <w:rPr>
                <w:rFonts w:ascii="Calibri" w:hAnsi="Calibri" w:cs="Calibri"/>
                <w:color w:val="000000"/>
              </w:rPr>
              <w:t>Kompatybilne aplikacje</w:t>
            </w:r>
          </w:p>
        </w:tc>
        <w:tc>
          <w:tcPr>
            <w:tcW w:w="3953" w:type="dxa"/>
            <w:tcBorders>
              <w:top w:val="nil"/>
              <w:left w:val="nil"/>
              <w:bottom w:val="single" w:sz="4" w:space="0" w:color="auto"/>
              <w:right w:val="single" w:sz="4" w:space="0" w:color="auto"/>
            </w:tcBorders>
            <w:shd w:val="clear" w:color="auto" w:fill="auto"/>
            <w:vAlign w:val="center"/>
            <w:hideMark/>
          </w:tcPr>
          <w:p w14:paraId="7D06DF34" w14:textId="77777777" w:rsidR="00767EF7" w:rsidRPr="0001318B" w:rsidRDefault="00767EF7" w:rsidP="00E42CF1">
            <w:pPr>
              <w:rPr>
                <w:rFonts w:ascii="Calibri" w:hAnsi="Calibri" w:cs="Calibri"/>
                <w:color w:val="000000"/>
                <w:lang w:val="en-US"/>
              </w:rPr>
            </w:pPr>
            <w:r w:rsidRPr="0001318B">
              <w:rPr>
                <w:rFonts w:ascii="Calibri" w:hAnsi="Calibri" w:cs="Calibri"/>
                <w:color w:val="000000"/>
                <w:lang w:val="en-US"/>
              </w:rPr>
              <w:t>MS Teams, Zoom, Google Hangouts</w:t>
            </w:r>
          </w:p>
        </w:tc>
        <w:tc>
          <w:tcPr>
            <w:tcW w:w="2734" w:type="dxa"/>
            <w:tcBorders>
              <w:top w:val="nil"/>
              <w:left w:val="nil"/>
              <w:bottom w:val="single" w:sz="4" w:space="0" w:color="auto"/>
              <w:right w:val="single" w:sz="4" w:space="0" w:color="auto"/>
            </w:tcBorders>
          </w:tcPr>
          <w:p w14:paraId="5E056680" w14:textId="77777777" w:rsidR="00767EF7" w:rsidRPr="0001318B" w:rsidRDefault="00767EF7" w:rsidP="00E42CF1">
            <w:pPr>
              <w:rPr>
                <w:rFonts w:ascii="Calibri" w:hAnsi="Calibri" w:cs="Calibri"/>
                <w:color w:val="000000"/>
                <w:lang w:val="en-US"/>
              </w:rPr>
            </w:pPr>
          </w:p>
        </w:tc>
      </w:tr>
      <w:tr w:rsidR="00767EF7" w:rsidRPr="00051BDD" w14:paraId="7718BFA0" w14:textId="0CD1DCA4" w:rsidTr="00CB3F5D">
        <w:trPr>
          <w:trHeight w:val="9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29BB3" w14:textId="77777777" w:rsidR="00767EF7" w:rsidRPr="00051BDD" w:rsidRDefault="00767EF7" w:rsidP="00E42CF1">
            <w:pPr>
              <w:rPr>
                <w:rFonts w:ascii="Calibri" w:hAnsi="Calibri" w:cs="Calibri"/>
                <w:color w:val="000000"/>
              </w:rPr>
            </w:pPr>
            <w:r w:rsidRPr="00051BDD">
              <w:rPr>
                <w:rFonts w:ascii="Calibri" w:hAnsi="Calibri" w:cs="Calibri"/>
                <w:color w:val="000000"/>
              </w:rPr>
              <w:lastRenderedPageBreak/>
              <w:t xml:space="preserve">PTZ (obrót/pochylenie/zbliżenie) </w:t>
            </w:r>
          </w:p>
        </w:tc>
        <w:tc>
          <w:tcPr>
            <w:tcW w:w="3953" w:type="dxa"/>
            <w:tcBorders>
              <w:top w:val="single" w:sz="4" w:space="0" w:color="auto"/>
              <w:left w:val="nil"/>
              <w:bottom w:val="single" w:sz="4" w:space="0" w:color="auto"/>
              <w:right w:val="single" w:sz="4" w:space="0" w:color="auto"/>
            </w:tcBorders>
            <w:shd w:val="clear" w:color="auto" w:fill="auto"/>
            <w:vAlign w:val="center"/>
            <w:hideMark/>
          </w:tcPr>
          <w:p w14:paraId="321BFF2A" w14:textId="77777777" w:rsidR="00767EF7" w:rsidRPr="00051BDD" w:rsidRDefault="00767EF7" w:rsidP="00E42CF1">
            <w:pPr>
              <w:rPr>
                <w:rFonts w:ascii="Calibri" w:hAnsi="Calibri" w:cs="Calibri"/>
                <w:color w:val="000000"/>
              </w:rPr>
            </w:pPr>
            <w:r w:rsidRPr="00051BDD">
              <w:rPr>
                <w:rFonts w:ascii="Calibri" w:hAnsi="Calibri" w:cs="Calibri"/>
                <w:color w:val="000000"/>
              </w:rPr>
              <w:t>Tak</w:t>
            </w:r>
          </w:p>
        </w:tc>
        <w:tc>
          <w:tcPr>
            <w:tcW w:w="2734" w:type="dxa"/>
            <w:tcBorders>
              <w:top w:val="single" w:sz="4" w:space="0" w:color="auto"/>
              <w:left w:val="nil"/>
              <w:bottom w:val="single" w:sz="4" w:space="0" w:color="auto"/>
              <w:right w:val="single" w:sz="4" w:space="0" w:color="auto"/>
            </w:tcBorders>
          </w:tcPr>
          <w:p w14:paraId="6A0A414A" w14:textId="77777777" w:rsidR="00767EF7" w:rsidRPr="00051BDD" w:rsidRDefault="00767EF7" w:rsidP="00E42CF1">
            <w:pPr>
              <w:rPr>
                <w:rFonts w:ascii="Calibri" w:hAnsi="Calibri" w:cs="Calibri"/>
                <w:color w:val="000000"/>
              </w:rPr>
            </w:pPr>
          </w:p>
        </w:tc>
      </w:tr>
      <w:tr w:rsidR="00767EF7" w:rsidRPr="00051BDD" w14:paraId="29EB250C" w14:textId="26779930" w:rsidTr="00CB3F5D">
        <w:trPr>
          <w:trHeight w:val="300"/>
          <w:jc w:val="center"/>
        </w:trPr>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14:paraId="0B7C675F" w14:textId="77777777" w:rsidR="00767EF7" w:rsidRPr="00051BDD" w:rsidRDefault="00767EF7" w:rsidP="00E42CF1">
            <w:pPr>
              <w:jc w:val="center"/>
              <w:rPr>
                <w:rFonts w:ascii="Calibri" w:hAnsi="Calibri" w:cs="Calibri"/>
                <w:color w:val="000000"/>
              </w:rPr>
            </w:pPr>
            <w:r w:rsidRPr="00051BDD">
              <w:rPr>
                <w:rFonts w:ascii="Calibri" w:hAnsi="Calibri" w:cs="Calibri"/>
                <w:color w:val="000000"/>
              </w:rPr>
              <w:t>Akcesoria dodatkowe mogą być pakowane oddzielnie</w:t>
            </w:r>
          </w:p>
        </w:tc>
        <w:tc>
          <w:tcPr>
            <w:tcW w:w="3953" w:type="dxa"/>
            <w:tcBorders>
              <w:top w:val="nil"/>
              <w:left w:val="nil"/>
              <w:bottom w:val="single" w:sz="4" w:space="0" w:color="auto"/>
              <w:right w:val="single" w:sz="4" w:space="0" w:color="auto"/>
            </w:tcBorders>
            <w:shd w:val="clear" w:color="auto" w:fill="auto"/>
            <w:vAlign w:val="center"/>
            <w:hideMark/>
          </w:tcPr>
          <w:p w14:paraId="3E965FEF" w14:textId="77777777" w:rsidR="00767EF7" w:rsidRPr="00051BDD" w:rsidRDefault="00767EF7" w:rsidP="00E42CF1">
            <w:pPr>
              <w:rPr>
                <w:rFonts w:ascii="Calibri" w:hAnsi="Calibri" w:cs="Calibri"/>
                <w:color w:val="000000"/>
              </w:rPr>
            </w:pPr>
            <w:r w:rsidRPr="00051BDD">
              <w:rPr>
                <w:rFonts w:ascii="Calibri" w:hAnsi="Calibri" w:cs="Calibri"/>
                <w:color w:val="000000"/>
              </w:rPr>
              <w:t>Mocowanie ścienne do kamery</w:t>
            </w:r>
          </w:p>
        </w:tc>
        <w:tc>
          <w:tcPr>
            <w:tcW w:w="2734" w:type="dxa"/>
            <w:tcBorders>
              <w:top w:val="nil"/>
              <w:left w:val="nil"/>
              <w:bottom w:val="single" w:sz="4" w:space="0" w:color="auto"/>
              <w:right w:val="single" w:sz="4" w:space="0" w:color="auto"/>
            </w:tcBorders>
          </w:tcPr>
          <w:p w14:paraId="553C9017" w14:textId="77777777" w:rsidR="00767EF7" w:rsidRPr="00051BDD" w:rsidRDefault="00767EF7" w:rsidP="00E42CF1">
            <w:pPr>
              <w:rPr>
                <w:rFonts w:ascii="Calibri" w:hAnsi="Calibri" w:cs="Calibri"/>
                <w:color w:val="000000"/>
              </w:rPr>
            </w:pPr>
          </w:p>
        </w:tc>
      </w:tr>
      <w:tr w:rsidR="00767EF7" w:rsidRPr="00051BDD" w14:paraId="0347E89B" w14:textId="0F70B167" w:rsidTr="00CB3F5D">
        <w:trPr>
          <w:trHeight w:val="300"/>
          <w:jc w:val="center"/>
        </w:trPr>
        <w:tc>
          <w:tcPr>
            <w:tcW w:w="2693" w:type="dxa"/>
            <w:vMerge/>
            <w:tcBorders>
              <w:top w:val="nil"/>
              <w:left w:val="single" w:sz="4" w:space="0" w:color="auto"/>
              <w:bottom w:val="single" w:sz="4" w:space="0" w:color="000000"/>
              <w:right w:val="single" w:sz="4" w:space="0" w:color="auto"/>
            </w:tcBorders>
            <w:vAlign w:val="center"/>
            <w:hideMark/>
          </w:tcPr>
          <w:p w14:paraId="3CF9134D" w14:textId="77777777" w:rsidR="00767EF7" w:rsidRPr="00051BDD" w:rsidRDefault="00767EF7" w:rsidP="00E42CF1">
            <w:pPr>
              <w:rPr>
                <w:rFonts w:ascii="Calibri" w:hAnsi="Calibri" w:cs="Calibri"/>
                <w:color w:val="000000"/>
              </w:rPr>
            </w:pPr>
          </w:p>
        </w:tc>
        <w:tc>
          <w:tcPr>
            <w:tcW w:w="3953" w:type="dxa"/>
            <w:tcBorders>
              <w:top w:val="nil"/>
              <w:left w:val="nil"/>
              <w:bottom w:val="single" w:sz="4" w:space="0" w:color="auto"/>
              <w:right w:val="single" w:sz="4" w:space="0" w:color="auto"/>
            </w:tcBorders>
            <w:shd w:val="clear" w:color="auto" w:fill="auto"/>
            <w:vAlign w:val="center"/>
            <w:hideMark/>
          </w:tcPr>
          <w:p w14:paraId="3A6657ED" w14:textId="77777777" w:rsidR="00767EF7" w:rsidRPr="00051BDD" w:rsidRDefault="00767EF7" w:rsidP="00E42CF1">
            <w:pPr>
              <w:rPr>
                <w:rFonts w:ascii="Calibri" w:hAnsi="Calibri" w:cs="Calibri"/>
                <w:color w:val="000000"/>
              </w:rPr>
            </w:pPr>
            <w:r w:rsidRPr="00051BDD">
              <w:rPr>
                <w:rFonts w:ascii="Calibri" w:hAnsi="Calibri" w:cs="Calibri"/>
                <w:color w:val="000000"/>
              </w:rPr>
              <w:t>Stojak na stół do kamery</w:t>
            </w:r>
          </w:p>
        </w:tc>
        <w:tc>
          <w:tcPr>
            <w:tcW w:w="2734" w:type="dxa"/>
            <w:tcBorders>
              <w:top w:val="nil"/>
              <w:left w:val="nil"/>
              <w:bottom w:val="single" w:sz="4" w:space="0" w:color="auto"/>
              <w:right w:val="single" w:sz="4" w:space="0" w:color="auto"/>
            </w:tcBorders>
          </w:tcPr>
          <w:p w14:paraId="7152773C" w14:textId="77777777" w:rsidR="00767EF7" w:rsidRPr="00051BDD" w:rsidRDefault="00767EF7" w:rsidP="00E42CF1">
            <w:pPr>
              <w:rPr>
                <w:rFonts w:ascii="Calibri" w:hAnsi="Calibri" w:cs="Calibri"/>
                <w:color w:val="000000"/>
              </w:rPr>
            </w:pPr>
          </w:p>
        </w:tc>
      </w:tr>
      <w:tr w:rsidR="00767EF7" w:rsidRPr="00051BDD" w14:paraId="3FE46316" w14:textId="03B52931" w:rsidTr="00CB3F5D">
        <w:trPr>
          <w:trHeight w:val="900"/>
          <w:jc w:val="center"/>
        </w:trPr>
        <w:tc>
          <w:tcPr>
            <w:tcW w:w="2693" w:type="dxa"/>
            <w:vMerge/>
            <w:tcBorders>
              <w:top w:val="nil"/>
              <w:left w:val="single" w:sz="4" w:space="0" w:color="auto"/>
              <w:bottom w:val="single" w:sz="4" w:space="0" w:color="000000"/>
              <w:right w:val="single" w:sz="4" w:space="0" w:color="auto"/>
            </w:tcBorders>
            <w:vAlign w:val="center"/>
            <w:hideMark/>
          </w:tcPr>
          <w:p w14:paraId="78B33D0D" w14:textId="77777777" w:rsidR="00767EF7" w:rsidRPr="00051BDD" w:rsidRDefault="00767EF7" w:rsidP="00E42CF1">
            <w:pPr>
              <w:rPr>
                <w:rFonts w:ascii="Calibri" w:hAnsi="Calibri" w:cs="Calibri"/>
                <w:color w:val="000000"/>
              </w:rPr>
            </w:pPr>
          </w:p>
        </w:tc>
        <w:tc>
          <w:tcPr>
            <w:tcW w:w="3953" w:type="dxa"/>
            <w:tcBorders>
              <w:top w:val="nil"/>
              <w:left w:val="nil"/>
              <w:bottom w:val="single" w:sz="4" w:space="0" w:color="auto"/>
              <w:right w:val="single" w:sz="4" w:space="0" w:color="auto"/>
            </w:tcBorders>
            <w:shd w:val="clear" w:color="auto" w:fill="auto"/>
            <w:vAlign w:val="center"/>
            <w:hideMark/>
          </w:tcPr>
          <w:p w14:paraId="0F3A0527"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przewód USB typu </w:t>
            </w:r>
            <w:proofErr w:type="spellStart"/>
            <w:r w:rsidRPr="00051BDD">
              <w:rPr>
                <w:rFonts w:ascii="Calibri" w:hAnsi="Calibri" w:cs="Calibri"/>
                <w:color w:val="000000"/>
              </w:rPr>
              <w:t>Quick</w:t>
            </w:r>
            <w:proofErr w:type="spellEnd"/>
            <w:r w:rsidRPr="00051BDD">
              <w:rPr>
                <w:rFonts w:ascii="Calibri" w:hAnsi="Calibri" w:cs="Calibri"/>
                <w:color w:val="000000"/>
              </w:rPr>
              <w:t xml:space="preserve"> </w:t>
            </w:r>
            <w:proofErr w:type="spellStart"/>
            <w:r w:rsidRPr="00051BDD">
              <w:rPr>
                <w:rFonts w:ascii="Calibri" w:hAnsi="Calibri" w:cs="Calibri"/>
                <w:color w:val="000000"/>
              </w:rPr>
              <w:t>Charge</w:t>
            </w:r>
            <w:proofErr w:type="spellEnd"/>
            <w:r w:rsidRPr="00051BDD">
              <w:rPr>
                <w:rFonts w:ascii="Calibri" w:hAnsi="Calibri" w:cs="Calibri"/>
                <w:color w:val="000000"/>
              </w:rPr>
              <w:t xml:space="preserve"> 3.0 o długości minimum 180cm obsługujący kamerę.</w:t>
            </w:r>
          </w:p>
        </w:tc>
        <w:tc>
          <w:tcPr>
            <w:tcW w:w="2734" w:type="dxa"/>
            <w:tcBorders>
              <w:top w:val="nil"/>
              <w:left w:val="nil"/>
              <w:bottom w:val="single" w:sz="4" w:space="0" w:color="auto"/>
              <w:right w:val="single" w:sz="4" w:space="0" w:color="auto"/>
            </w:tcBorders>
          </w:tcPr>
          <w:p w14:paraId="57FA01F5" w14:textId="77777777" w:rsidR="00767EF7" w:rsidRPr="00051BDD" w:rsidRDefault="00767EF7" w:rsidP="00E42CF1">
            <w:pPr>
              <w:rPr>
                <w:rFonts w:ascii="Calibri" w:hAnsi="Calibri" w:cs="Calibri"/>
                <w:color w:val="000000"/>
              </w:rPr>
            </w:pPr>
          </w:p>
        </w:tc>
      </w:tr>
    </w:tbl>
    <w:p w14:paraId="37BA2C7E" w14:textId="77777777" w:rsidR="000431C3" w:rsidRPr="00820AD8" w:rsidRDefault="000431C3" w:rsidP="000431C3">
      <w:pPr>
        <w:ind w:firstLine="708"/>
        <w:rPr>
          <w:rFonts w:ascii="Calibri" w:hAnsi="Calibri" w:cs="Calibri"/>
          <w:b/>
          <w:iCs/>
          <w:sz w:val="16"/>
          <w:szCs w:val="16"/>
        </w:rPr>
      </w:pPr>
    </w:p>
    <w:tbl>
      <w:tblPr>
        <w:tblW w:w="9365" w:type="dxa"/>
        <w:jc w:val="center"/>
        <w:tblCellMar>
          <w:left w:w="70" w:type="dxa"/>
          <w:right w:w="70" w:type="dxa"/>
        </w:tblCellMar>
        <w:tblLook w:val="04A0" w:firstRow="1" w:lastRow="0" w:firstColumn="1" w:lastColumn="0" w:noHBand="0" w:noVBand="1"/>
      </w:tblPr>
      <w:tblGrid>
        <w:gridCol w:w="2464"/>
        <w:gridCol w:w="2925"/>
        <w:gridCol w:w="3976"/>
      </w:tblGrid>
      <w:tr w:rsidR="00820AD8" w:rsidRPr="00257523" w14:paraId="31A5E443" w14:textId="54C9C975" w:rsidTr="00820AD8">
        <w:trPr>
          <w:trHeight w:val="615"/>
          <w:jc w:val="center"/>
        </w:trPr>
        <w:tc>
          <w:tcPr>
            <w:tcW w:w="2465"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7C49AE05" w14:textId="7A7EE57A" w:rsidR="00820AD8" w:rsidRPr="00257523" w:rsidRDefault="00820AD8" w:rsidP="001832DE">
            <w:pPr>
              <w:widowControl/>
              <w:autoSpaceDE/>
              <w:autoSpaceDN/>
              <w:rPr>
                <w:rFonts w:ascii="Calibri" w:hAnsi="Calibri" w:cs="Calibri"/>
                <w:color w:val="000000"/>
              </w:rPr>
            </w:pPr>
            <w:r>
              <w:rPr>
                <w:rFonts w:ascii="Calibri" w:hAnsi="Calibri" w:cs="Calibri"/>
                <w:color w:val="000000"/>
              </w:rPr>
              <w:t>Nazwa</w:t>
            </w:r>
            <w:r w:rsidRPr="005821A6">
              <w:rPr>
                <w:rFonts w:ascii="Calibri" w:hAnsi="Calibri" w:cs="Calibri"/>
                <w:color w:val="000000"/>
              </w:rPr>
              <w:t xml:space="preserve"> </w:t>
            </w:r>
          </w:p>
        </w:tc>
        <w:tc>
          <w:tcPr>
            <w:tcW w:w="2924" w:type="dxa"/>
            <w:tcBorders>
              <w:top w:val="single" w:sz="4" w:space="0" w:color="auto"/>
              <w:left w:val="single" w:sz="4" w:space="0" w:color="auto"/>
              <w:bottom w:val="single" w:sz="4" w:space="0" w:color="auto"/>
              <w:right w:val="single" w:sz="4" w:space="0" w:color="000000"/>
            </w:tcBorders>
            <w:shd w:val="clear" w:color="000000" w:fill="FFFF00"/>
            <w:vAlign w:val="center"/>
          </w:tcPr>
          <w:p w14:paraId="459757CD" w14:textId="7864AF8A" w:rsidR="00820AD8" w:rsidRPr="00257523" w:rsidRDefault="00820AD8" w:rsidP="001832DE">
            <w:pPr>
              <w:widowControl/>
              <w:autoSpaceDE/>
              <w:autoSpaceDN/>
              <w:rPr>
                <w:rFonts w:ascii="Calibri" w:hAnsi="Calibri" w:cs="Calibri"/>
                <w:color w:val="000000"/>
              </w:rPr>
            </w:pPr>
            <w:r w:rsidRPr="00820AD8">
              <w:rPr>
                <w:rFonts w:ascii="Calibri" w:hAnsi="Calibri" w:cs="Calibri"/>
                <w:b/>
                <w:bCs/>
                <w:color w:val="000000"/>
              </w:rPr>
              <w:t>Zestaw głośnomówiący do sali konferencyjnej</w:t>
            </w:r>
            <w:r>
              <w:rPr>
                <w:rFonts w:ascii="Calibri" w:hAnsi="Calibri" w:cs="Calibri"/>
                <w:color w:val="000000"/>
              </w:rPr>
              <w:t>, z</w:t>
            </w:r>
            <w:r w:rsidRPr="005821A6">
              <w:rPr>
                <w:rFonts w:ascii="Calibri" w:hAnsi="Calibri" w:cs="Calibri"/>
                <w:color w:val="000000"/>
              </w:rPr>
              <w:t>godny z poniższymi wymaganiami minimalnymi</w:t>
            </w:r>
            <w:r>
              <w:rPr>
                <w:rFonts w:ascii="Calibri" w:hAnsi="Calibri" w:cs="Calibri"/>
                <w:color w:val="000000"/>
              </w:rPr>
              <w:t>:</w:t>
            </w:r>
          </w:p>
        </w:tc>
        <w:tc>
          <w:tcPr>
            <w:tcW w:w="3976" w:type="dxa"/>
            <w:tcBorders>
              <w:top w:val="single" w:sz="4" w:space="0" w:color="auto"/>
              <w:left w:val="single" w:sz="4" w:space="0" w:color="auto"/>
              <w:bottom w:val="single" w:sz="4" w:space="0" w:color="auto"/>
              <w:right w:val="single" w:sz="4" w:space="0" w:color="000000"/>
            </w:tcBorders>
            <w:shd w:val="clear" w:color="000000" w:fill="FFFF00"/>
          </w:tcPr>
          <w:p w14:paraId="5C42688A" w14:textId="15144492" w:rsidR="00820AD8" w:rsidRPr="00257523" w:rsidRDefault="00820AD8" w:rsidP="00767EF7">
            <w:pPr>
              <w:widowControl/>
              <w:autoSpaceDE/>
              <w:autoSpaceDN/>
              <w:ind w:left="360"/>
              <w:rPr>
                <w:rFonts w:ascii="Calibri" w:hAnsi="Calibri" w:cs="Calibri"/>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67EF7" w:rsidRPr="00257523" w14:paraId="47A4856C" w14:textId="7AB16A91" w:rsidTr="00CB3F5D">
        <w:trPr>
          <w:trHeight w:val="300"/>
          <w:jc w:val="center"/>
        </w:trPr>
        <w:tc>
          <w:tcPr>
            <w:tcW w:w="2464" w:type="dxa"/>
            <w:tcBorders>
              <w:top w:val="nil"/>
              <w:left w:val="single" w:sz="4" w:space="0" w:color="auto"/>
              <w:bottom w:val="single" w:sz="4" w:space="0" w:color="auto"/>
              <w:right w:val="single" w:sz="4" w:space="0" w:color="auto"/>
            </w:tcBorders>
            <w:shd w:val="clear" w:color="000000" w:fill="FFFF00"/>
            <w:vAlign w:val="center"/>
            <w:hideMark/>
          </w:tcPr>
          <w:p w14:paraId="4432AE4A" w14:textId="77777777" w:rsidR="00767EF7" w:rsidRPr="00257523" w:rsidRDefault="00767EF7" w:rsidP="00E42CF1">
            <w:pPr>
              <w:rPr>
                <w:rFonts w:ascii="Calibri" w:hAnsi="Calibri" w:cs="Calibri"/>
                <w:color w:val="000000"/>
              </w:rPr>
            </w:pPr>
            <w:r w:rsidRPr="00257523">
              <w:rPr>
                <w:rFonts w:ascii="Calibri" w:hAnsi="Calibri" w:cs="Calibri"/>
                <w:color w:val="000000"/>
              </w:rPr>
              <w:t>ilość</w:t>
            </w:r>
          </w:p>
        </w:tc>
        <w:tc>
          <w:tcPr>
            <w:tcW w:w="2925" w:type="dxa"/>
            <w:tcBorders>
              <w:top w:val="nil"/>
              <w:left w:val="nil"/>
              <w:bottom w:val="single" w:sz="4" w:space="0" w:color="auto"/>
              <w:right w:val="single" w:sz="4" w:space="0" w:color="auto"/>
            </w:tcBorders>
            <w:shd w:val="clear" w:color="000000" w:fill="FFFF00"/>
            <w:vAlign w:val="center"/>
            <w:hideMark/>
          </w:tcPr>
          <w:p w14:paraId="67551F74" w14:textId="1FD54279" w:rsidR="00767EF7" w:rsidRPr="00257523" w:rsidRDefault="00767EF7" w:rsidP="00E42CF1">
            <w:pPr>
              <w:rPr>
                <w:rFonts w:ascii="Calibri" w:hAnsi="Calibri" w:cs="Calibri"/>
                <w:color w:val="000000"/>
              </w:rPr>
            </w:pPr>
            <w:r w:rsidRPr="00257523">
              <w:rPr>
                <w:rFonts w:ascii="Calibri" w:hAnsi="Calibri" w:cs="Calibri"/>
                <w:color w:val="000000"/>
              </w:rPr>
              <w:t>2 szt</w:t>
            </w:r>
            <w:r w:rsidR="005821A6">
              <w:rPr>
                <w:rFonts w:ascii="Calibri" w:hAnsi="Calibri" w:cs="Calibri"/>
                <w:color w:val="000000"/>
              </w:rPr>
              <w:t>.</w:t>
            </w:r>
          </w:p>
        </w:tc>
        <w:tc>
          <w:tcPr>
            <w:tcW w:w="3976" w:type="dxa"/>
            <w:tcBorders>
              <w:top w:val="nil"/>
              <w:left w:val="nil"/>
              <w:bottom w:val="single" w:sz="4" w:space="0" w:color="auto"/>
              <w:right w:val="single" w:sz="4" w:space="0" w:color="auto"/>
            </w:tcBorders>
            <w:shd w:val="clear" w:color="000000" w:fill="FFFF00"/>
          </w:tcPr>
          <w:p w14:paraId="03524739" w14:textId="77777777" w:rsidR="00767EF7" w:rsidRPr="00257523" w:rsidRDefault="00767EF7" w:rsidP="00E42CF1">
            <w:pPr>
              <w:rPr>
                <w:rFonts w:ascii="Calibri" w:hAnsi="Calibri" w:cs="Calibri"/>
                <w:color w:val="000000"/>
              </w:rPr>
            </w:pPr>
          </w:p>
        </w:tc>
      </w:tr>
      <w:tr w:rsidR="00767EF7" w:rsidRPr="00257523" w14:paraId="481BBFF1" w14:textId="068303A4" w:rsidTr="00CB3F5D">
        <w:trPr>
          <w:trHeight w:val="300"/>
          <w:jc w:val="center"/>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0D9F69BD" w14:textId="77777777" w:rsidR="00767EF7" w:rsidRPr="00257523" w:rsidRDefault="00767EF7" w:rsidP="00E42CF1">
            <w:pPr>
              <w:rPr>
                <w:rFonts w:ascii="Calibri" w:hAnsi="Calibri" w:cs="Calibri"/>
                <w:color w:val="000000"/>
              </w:rPr>
            </w:pPr>
            <w:r w:rsidRPr="00257523">
              <w:rPr>
                <w:rFonts w:ascii="Calibri" w:hAnsi="Calibri" w:cs="Calibri"/>
                <w:color w:val="000000"/>
              </w:rPr>
              <w:t>Typ mikrofonu</w:t>
            </w:r>
          </w:p>
        </w:tc>
        <w:tc>
          <w:tcPr>
            <w:tcW w:w="2925" w:type="dxa"/>
            <w:tcBorders>
              <w:top w:val="nil"/>
              <w:left w:val="nil"/>
              <w:bottom w:val="single" w:sz="4" w:space="0" w:color="auto"/>
              <w:right w:val="single" w:sz="4" w:space="0" w:color="auto"/>
            </w:tcBorders>
            <w:shd w:val="clear" w:color="auto" w:fill="auto"/>
            <w:vAlign w:val="center"/>
            <w:hideMark/>
          </w:tcPr>
          <w:p w14:paraId="37A8218C" w14:textId="77777777" w:rsidR="00767EF7" w:rsidRPr="00257523" w:rsidRDefault="00767EF7" w:rsidP="00E42CF1">
            <w:pPr>
              <w:rPr>
                <w:rFonts w:ascii="Calibri" w:hAnsi="Calibri" w:cs="Calibri"/>
                <w:color w:val="000000"/>
              </w:rPr>
            </w:pPr>
            <w:r w:rsidRPr="00257523">
              <w:rPr>
                <w:rFonts w:ascii="Calibri" w:hAnsi="Calibri" w:cs="Calibri"/>
                <w:color w:val="000000"/>
              </w:rPr>
              <w:t>Mikrofon dookólny</w:t>
            </w:r>
          </w:p>
        </w:tc>
        <w:tc>
          <w:tcPr>
            <w:tcW w:w="3976" w:type="dxa"/>
            <w:tcBorders>
              <w:top w:val="nil"/>
              <w:left w:val="nil"/>
              <w:bottom w:val="single" w:sz="4" w:space="0" w:color="auto"/>
              <w:right w:val="single" w:sz="4" w:space="0" w:color="auto"/>
            </w:tcBorders>
          </w:tcPr>
          <w:p w14:paraId="6B2F6B51" w14:textId="77777777" w:rsidR="00767EF7" w:rsidRPr="00257523" w:rsidRDefault="00767EF7" w:rsidP="00E42CF1">
            <w:pPr>
              <w:rPr>
                <w:rFonts w:ascii="Calibri" w:hAnsi="Calibri" w:cs="Calibri"/>
                <w:color w:val="000000"/>
              </w:rPr>
            </w:pPr>
          </w:p>
        </w:tc>
      </w:tr>
      <w:tr w:rsidR="00767EF7" w:rsidRPr="00257523" w14:paraId="276EEC0B" w14:textId="1534F0DD" w:rsidTr="00CB3F5D">
        <w:trPr>
          <w:trHeight w:val="300"/>
          <w:jc w:val="center"/>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6B9F5059" w14:textId="77777777" w:rsidR="00767EF7" w:rsidRPr="00257523" w:rsidRDefault="00767EF7" w:rsidP="00E42CF1">
            <w:pPr>
              <w:rPr>
                <w:rFonts w:ascii="Calibri" w:hAnsi="Calibri" w:cs="Calibri"/>
                <w:color w:val="000000"/>
              </w:rPr>
            </w:pPr>
            <w:r w:rsidRPr="00257523">
              <w:rPr>
                <w:rFonts w:ascii="Calibri" w:hAnsi="Calibri" w:cs="Calibri"/>
                <w:color w:val="000000"/>
              </w:rPr>
              <w:t>Łączność</w:t>
            </w:r>
          </w:p>
        </w:tc>
        <w:tc>
          <w:tcPr>
            <w:tcW w:w="2925" w:type="dxa"/>
            <w:tcBorders>
              <w:top w:val="nil"/>
              <w:left w:val="nil"/>
              <w:bottom w:val="single" w:sz="4" w:space="0" w:color="auto"/>
              <w:right w:val="single" w:sz="4" w:space="0" w:color="auto"/>
            </w:tcBorders>
            <w:shd w:val="clear" w:color="auto" w:fill="auto"/>
            <w:vAlign w:val="center"/>
            <w:hideMark/>
          </w:tcPr>
          <w:p w14:paraId="59DA5154" w14:textId="77777777" w:rsidR="00767EF7" w:rsidRPr="00257523" w:rsidRDefault="00767EF7" w:rsidP="00E42CF1">
            <w:pPr>
              <w:rPr>
                <w:rFonts w:ascii="Calibri" w:hAnsi="Calibri" w:cs="Calibri"/>
                <w:color w:val="000000"/>
              </w:rPr>
            </w:pPr>
            <w:r w:rsidRPr="00257523">
              <w:rPr>
                <w:rFonts w:ascii="Calibri" w:hAnsi="Calibri" w:cs="Calibri"/>
                <w:color w:val="000000"/>
              </w:rPr>
              <w:t>USB i Bluetooth</w:t>
            </w:r>
          </w:p>
        </w:tc>
        <w:tc>
          <w:tcPr>
            <w:tcW w:w="3976" w:type="dxa"/>
            <w:tcBorders>
              <w:top w:val="nil"/>
              <w:left w:val="nil"/>
              <w:bottom w:val="single" w:sz="4" w:space="0" w:color="auto"/>
              <w:right w:val="single" w:sz="4" w:space="0" w:color="auto"/>
            </w:tcBorders>
          </w:tcPr>
          <w:p w14:paraId="2B090EF3" w14:textId="77777777" w:rsidR="00767EF7" w:rsidRPr="00257523" w:rsidRDefault="00767EF7" w:rsidP="00E42CF1">
            <w:pPr>
              <w:rPr>
                <w:rFonts w:ascii="Calibri" w:hAnsi="Calibri" w:cs="Calibri"/>
                <w:color w:val="000000"/>
              </w:rPr>
            </w:pPr>
          </w:p>
        </w:tc>
      </w:tr>
      <w:tr w:rsidR="00767EF7" w:rsidRPr="00257523" w14:paraId="74B50E1E" w14:textId="158F50C1" w:rsidTr="00CB3F5D">
        <w:trPr>
          <w:trHeight w:val="300"/>
          <w:jc w:val="center"/>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65622461" w14:textId="77777777" w:rsidR="00767EF7" w:rsidRPr="00257523" w:rsidRDefault="00767EF7" w:rsidP="00E42CF1">
            <w:pPr>
              <w:rPr>
                <w:rFonts w:ascii="Calibri" w:hAnsi="Calibri" w:cs="Calibri"/>
                <w:color w:val="000000"/>
              </w:rPr>
            </w:pPr>
            <w:r w:rsidRPr="00257523">
              <w:rPr>
                <w:rFonts w:ascii="Calibri" w:hAnsi="Calibri" w:cs="Calibri"/>
                <w:color w:val="000000"/>
              </w:rPr>
              <w:t>Bluetooth</w:t>
            </w:r>
          </w:p>
        </w:tc>
        <w:tc>
          <w:tcPr>
            <w:tcW w:w="2925" w:type="dxa"/>
            <w:tcBorders>
              <w:top w:val="nil"/>
              <w:left w:val="nil"/>
              <w:bottom w:val="single" w:sz="4" w:space="0" w:color="auto"/>
              <w:right w:val="single" w:sz="4" w:space="0" w:color="auto"/>
            </w:tcBorders>
            <w:shd w:val="clear" w:color="auto" w:fill="auto"/>
            <w:vAlign w:val="center"/>
            <w:hideMark/>
          </w:tcPr>
          <w:p w14:paraId="011A9AE6" w14:textId="77777777" w:rsidR="00767EF7" w:rsidRPr="00257523" w:rsidRDefault="00767EF7" w:rsidP="00E42CF1">
            <w:pPr>
              <w:rPr>
                <w:rFonts w:ascii="Calibri" w:hAnsi="Calibri" w:cs="Calibri"/>
                <w:color w:val="000000"/>
              </w:rPr>
            </w:pPr>
            <w:r w:rsidRPr="00257523">
              <w:rPr>
                <w:rFonts w:ascii="Calibri" w:hAnsi="Calibri" w:cs="Calibri"/>
                <w:color w:val="000000"/>
              </w:rPr>
              <w:t>TAK o zasięgu nie mniejszym jak 8m</w:t>
            </w:r>
          </w:p>
        </w:tc>
        <w:tc>
          <w:tcPr>
            <w:tcW w:w="3976" w:type="dxa"/>
            <w:tcBorders>
              <w:top w:val="nil"/>
              <w:left w:val="nil"/>
              <w:bottom w:val="single" w:sz="4" w:space="0" w:color="auto"/>
              <w:right w:val="single" w:sz="4" w:space="0" w:color="auto"/>
            </w:tcBorders>
          </w:tcPr>
          <w:p w14:paraId="3619B2BD" w14:textId="77777777" w:rsidR="00767EF7" w:rsidRPr="00257523" w:rsidRDefault="00767EF7" w:rsidP="00E42CF1">
            <w:pPr>
              <w:rPr>
                <w:rFonts w:ascii="Calibri" w:hAnsi="Calibri" w:cs="Calibri"/>
                <w:color w:val="000000"/>
              </w:rPr>
            </w:pPr>
          </w:p>
        </w:tc>
      </w:tr>
      <w:tr w:rsidR="00767EF7" w:rsidRPr="00257523" w14:paraId="5B68405C" w14:textId="12EAC019" w:rsidTr="00CB3F5D">
        <w:trPr>
          <w:trHeight w:val="300"/>
          <w:jc w:val="center"/>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60EB8750" w14:textId="77777777" w:rsidR="00767EF7" w:rsidRPr="00257523" w:rsidRDefault="00767EF7" w:rsidP="00E42CF1">
            <w:pPr>
              <w:rPr>
                <w:rFonts w:ascii="Calibri" w:hAnsi="Calibri" w:cs="Calibri"/>
                <w:color w:val="000000"/>
              </w:rPr>
            </w:pPr>
            <w:r w:rsidRPr="00257523">
              <w:rPr>
                <w:rFonts w:ascii="Calibri" w:hAnsi="Calibri" w:cs="Calibri"/>
                <w:color w:val="000000"/>
              </w:rPr>
              <w:t>Bateria</w:t>
            </w:r>
          </w:p>
        </w:tc>
        <w:tc>
          <w:tcPr>
            <w:tcW w:w="2925" w:type="dxa"/>
            <w:tcBorders>
              <w:top w:val="nil"/>
              <w:left w:val="nil"/>
              <w:bottom w:val="single" w:sz="4" w:space="0" w:color="auto"/>
              <w:right w:val="single" w:sz="4" w:space="0" w:color="auto"/>
            </w:tcBorders>
            <w:shd w:val="clear" w:color="auto" w:fill="auto"/>
            <w:vAlign w:val="center"/>
            <w:hideMark/>
          </w:tcPr>
          <w:p w14:paraId="46B2FB87" w14:textId="77777777" w:rsidR="00767EF7" w:rsidRPr="00257523" w:rsidRDefault="00767EF7" w:rsidP="00E42CF1">
            <w:pPr>
              <w:rPr>
                <w:rFonts w:ascii="Calibri" w:hAnsi="Calibri" w:cs="Calibri"/>
                <w:color w:val="000000"/>
              </w:rPr>
            </w:pPr>
            <w:r w:rsidRPr="00257523">
              <w:rPr>
                <w:rFonts w:ascii="Calibri" w:hAnsi="Calibri" w:cs="Calibri"/>
                <w:color w:val="000000"/>
              </w:rPr>
              <w:t>wbudowana w urządzenie</w:t>
            </w:r>
          </w:p>
        </w:tc>
        <w:tc>
          <w:tcPr>
            <w:tcW w:w="3976" w:type="dxa"/>
            <w:tcBorders>
              <w:top w:val="nil"/>
              <w:left w:val="nil"/>
              <w:bottom w:val="single" w:sz="4" w:space="0" w:color="auto"/>
              <w:right w:val="single" w:sz="4" w:space="0" w:color="auto"/>
            </w:tcBorders>
          </w:tcPr>
          <w:p w14:paraId="52D844D7" w14:textId="77777777" w:rsidR="00767EF7" w:rsidRPr="00257523" w:rsidRDefault="00767EF7" w:rsidP="00E42CF1">
            <w:pPr>
              <w:rPr>
                <w:rFonts w:ascii="Calibri" w:hAnsi="Calibri" w:cs="Calibri"/>
                <w:color w:val="000000"/>
              </w:rPr>
            </w:pPr>
          </w:p>
        </w:tc>
      </w:tr>
      <w:tr w:rsidR="00767EF7" w:rsidRPr="00257523" w14:paraId="0482657D" w14:textId="4DD5CA11" w:rsidTr="00CB3F5D">
        <w:trPr>
          <w:trHeight w:val="600"/>
          <w:jc w:val="center"/>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4979ECDA" w14:textId="77777777" w:rsidR="00767EF7" w:rsidRPr="00257523" w:rsidRDefault="00767EF7" w:rsidP="00E42CF1">
            <w:pPr>
              <w:rPr>
                <w:rFonts w:ascii="Calibri" w:hAnsi="Calibri" w:cs="Calibri"/>
                <w:color w:val="000000"/>
              </w:rPr>
            </w:pPr>
            <w:r w:rsidRPr="00257523">
              <w:rPr>
                <w:rFonts w:ascii="Calibri" w:hAnsi="Calibri" w:cs="Calibri"/>
                <w:color w:val="000000"/>
              </w:rPr>
              <w:t>Czas rozmów</w:t>
            </w:r>
          </w:p>
        </w:tc>
        <w:tc>
          <w:tcPr>
            <w:tcW w:w="2925" w:type="dxa"/>
            <w:tcBorders>
              <w:top w:val="nil"/>
              <w:left w:val="nil"/>
              <w:bottom w:val="single" w:sz="4" w:space="0" w:color="auto"/>
              <w:right w:val="single" w:sz="4" w:space="0" w:color="auto"/>
            </w:tcBorders>
            <w:shd w:val="clear" w:color="auto" w:fill="auto"/>
            <w:vAlign w:val="center"/>
            <w:hideMark/>
          </w:tcPr>
          <w:p w14:paraId="65804275" w14:textId="77777777" w:rsidR="00767EF7" w:rsidRPr="00257523" w:rsidRDefault="00767EF7" w:rsidP="00E42CF1">
            <w:pPr>
              <w:rPr>
                <w:rFonts w:ascii="Calibri" w:hAnsi="Calibri" w:cs="Calibri"/>
                <w:color w:val="000000"/>
              </w:rPr>
            </w:pPr>
            <w:r w:rsidRPr="00257523">
              <w:rPr>
                <w:rFonts w:ascii="Calibri" w:hAnsi="Calibri" w:cs="Calibri"/>
                <w:color w:val="000000"/>
              </w:rPr>
              <w:t>do 10 godzin deklarowane przez producenta</w:t>
            </w:r>
          </w:p>
        </w:tc>
        <w:tc>
          <w:tcPr>
            <w:tcW w:w="3976" w:type="dxa"/>
            <w:tcBorders>
              <w:top w:val="nil"/>
              <w:left w:val="nil"/>
              <w:bottom w:val="single" w:sz="4" w:space="0" w:color="auto"/>
              <w:right w:val="single" w:sz="4" w:space="0" w:color="auto"/>
            </w:tcBorders>
          </w:tcPr>
          <w:p w14:paraId="1DB5BF7A" w14:textId="77777777" w:rsidR="00767EF7" w:rsidRPr="00257523" w:rsidRDefault="00767EF7" w:rsidP="00E42CF1">
            <w:pPr>
              <w:rPr>
                <w:rFonts w:ascii="Calibri" w:hAnsi="Calibri" w:cs="Calibri"/>
                <w:color w:val="000000"/>
              </w:rPr>
            </w:pPr>
          </w:p>
        </w:tc>
      </w:tr>
      <w:tr w:rsidR="00767EF7" w:rsidRPr="00257523" w14:paraId="13C4020F" w14:textId="607F61DE" w:rsidTr="00CB3F5D">
        <w:trPr>
          <w:trHeight w:val="300"/>
          <w:jc w:val="center"/>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197C1DDE" w14:textId="77777777" w:rsidR="00767EF7" w:rsidRPr="00257523" w:rsidRDefault="00767EF7" w:rsidP="00E42CF1">
            <w:pPr>
              <w:rPr>
                <w:rFonts w:ascii="Calibri" w:hAnsi="Calibri" w:cs="Calibri"/>
                <w:color w:val="000000"/>
              </w:rPr>
            </w:pPr>
            <w:r w:rsidRPr="00257523">
              <w:rPr>
                <w:rFonts w:ascii="Calibri" w:hAnsi="Calibri" w:cs="Calibri"/>
                <w:color w:val="000000"/>
              </w:rPr>
              <w:t>Dedykowany adapter USB Bluetooth</w:t>
            </w:r>
          </w:p>
        </w:tc>
        <w:tc>
          <w:tcPr>
            <w:tcW w:w="2925" w:type="dxa"/>
            <w:tcBorders>
              <w:top w:val="nil"/>
              <w:left w:val="nil"/>
              <w:bottom w:val="single" w:sz="4" w:space="0" w:color="auto"/>
              <w:right w:val="single" w:sz="4" w:space="0" w:color="auto"/>
            </w:tcBorders>
            <w:shd w:val="clear" w:color="auto" w:fill="auto"/>
            <w:vAlign w:val="center"/>
            <w:hideMark/>
          </w:tcPr>
          <w:p w14:paraId="49927CA1" w14:textId="77777777" w:rsidR="00767EF7" w:rsidRPr="00257523" w:rsidRDefault="00767EF7" w:rsidP="00E42CF1">
            <w:pPr>
              <w:rPr>
                <w:rFonts w:ascii="Calibri" w:hAnsi="Calibri" w:cs="Calibri"/>
                <w:color w:val="000000"/>
              </w:rPr>
            </w:pPr>
            <w:r w:rsidRPr="00257523">
              <w:rPr>
                <w:rFonts w:ascii="Calibri" w:hAnsi="Calibri" w:cs="Calibri"/>
                <w:color w:val="000000"/>
              </w:rPr>
              <w:t>Tak</w:t>
            </w:r>
          </w:p>
        </w:tc>
        <w:tc>
          <w:tcPr>
            <w:tcW w:w="3976" w:type="dxa"/>
            <w:tcBorders>
              <w:top w:val="nil"/>
              <w:left w:val="nil"/>
              <w:bottom w:val="single" w:sz="4" w:space="0" w:color="auto"/>
              <w:right w:val="single" w:sz="4" w:space="0" w:color="auto"/>
            </w:tcBorders>
          </w:tcPr>
          <w:p w14:paraId="11DA647B" w14:textId="77777777" w:rsidR="00767EF7" w:rsidRPr="00257523" w:rsidRDefault="00767EF7" w:rsidP="00E42CF1">
            <w:pPr>
              <w:rPr>
                <w:rFonts w:ascii="Calibri" w:hAnsi="Calibri" w:cs="Calibri"/>
                <w:color w:val="000000"/>
              </w:rPr>
            </w:pPr>
          </w:p>
        </w:tc>
      </w:tr>
      <w:tr w:rsidR="00767EF7" w:rsidRPr="00257523" w14:paraId="31211DB9" w14:textId="16B74561" w:rsidTr="00CB3F5D">
        <w:trPr>
          <w:trHeight w:val="900"/>
          <w:jc w:val="center"/>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7C99513D" w14:textId="77777777" w:rsidR="00767EF7" w:rsidRPr="00257523" w:rsidRDefault="00767EF7" w:rsidP="00E42CF1">
            <w:pPr>
              <w:rPr>
                <w:rFonts w:ascii="Calibri" w:hAnsi="Calibri" w:cs="Calibri"/>
                <w:color w:val="000000"/>
              </w:rPr>
            </w:pPr>
            <w:r w:rsidRPr="00257523">
              <w:rPr>
                <w:rFonts w:ascii="Calibri" w:hAnsi="Calibri" w:cs="Calibri"/>
                <w:color w:val="000000"/>
              </w:rPr>
              <w:t xml:space="preserve">Możliwość sparowania 2 identycznych urządzeń w celu rozbudowania systemu audio o mikrofony i głośniki </w:t>
            </w:r>
          </w:p>
        </w:tc>
        <w:tc>
          <w:tcPr>
            <w:tcW w:w="2925" w:type="dxa"/>
            <w:tcBorders>
              <w:top w:val="nil"/>
              <w:left w:val="nil"/>
              <w:bottom w:val="single" w:sz="4" w:space="0" w:color="auto"/>
              <w:right w:val="single" w:sz="4" w:space="0" w:color="auto"/>
            </w:tcBorders>
            <w:shd w:val="clear" w:color="auto" w:fill="auto"/>
            <w:vAlign w:val="center"/>
            <w:hideMark/>
          </w:tcPr>
          <w:p w14:paraId="20CE9B1B" w14:textId="77777777" w:rsidR="00767EF7" w:rsidRPr="00257523" w:rsidRDefault="00767EF7" w:rsidP="00E42CF1">
            <w:pPr>
              <w:rPr>
                <w:rFonts w:ascii="Calibri" w:hAnsi="Calibri" w:cs="Calibri"/>
                <w:color w:val="000000"/>
              </w:rPr>
            </w:pPr>
            <w:r w:rsidRPr="00257523">
              <w:rPr>
                <w:rFonts w:ascii="Calibri" w:hAnsi="Calibri" w:cs="Calibri"/>
                <w:color w:val="000000"/>
              </w:rPr>
              <w:t>Tak</w:t>
            </w:r>
          </w:p>
        </w:tc>
        <w:tc>
          <w:tcPr>
            <w:tcW w:w="3976" w:type="dxa"/>
            <w:tcBorders>
              <w:top w:val="nil"/>
              <w:left w:val="nil"/>
              <w:bottom w:val="single" w:sz="4" w:space="0" w:color="auto"/>
              <w:right w:val="single" w:sz="4" w:space="0" w:color="auto"/>
            </w:tcBorders>
          </w:tcPr>
          <w:p w14:paraId="0FED561C" w14:textId="77777777" w:rsidR="00767EF7" w:rsidRPr="00257523" w:rsidRDefault="00767EF7" w:rsidP="00E42CF1">
            <w:pPr>
              <w:rPr>
                <w:rFonts w:ascii="Calibri" w:hAnsi="Calibri" w:cs="Calibri"/>
                <w:color w:val="000000"/>
              </w:rPr>
            </w:pPr>
          </w:p>
        </w:tc>
      </w:tr>
      <w:tr w:rsidR="00767EF7" w:rsidRPr="00257523" w14:paraId="788F14CB" w14:textId="1F0D28AC" w:rsidTr="00CB3F5D">
        <w:trPr>
          <w:trHeight w:val="300"/>
          <w:jc w:val="center"/>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5E7DFD8C" w14:textId="77777777" w:rsidR="00767EF7" w:rsidRPr="00257523" w:rsidRDefault="00767EF7" w:rsidP="00E42CF1">
            <w:pPr>
              <w:rPr>
                <w:rFonts w:ascii="Calibri" w:hAnsi="Calibri" w:cs="Calibri"/>
                <w:color w:val="000000"/>
              </w:rPr>
            </w:pPr>
            <w:r w:rsidRPr="00257523">
              <w:rPr>
                <w:rFonts w:ascii="Calibri" w:hAnsi="Calibri" w:cs="Calibri"/>
                <w:color w:val="000000"/>
              </w:rPr>
              <w:t>Obsługa Systemu operacyjnego</w:t>
            </w:r>
          </w:p>
        </w:tc>
        <w:tc>
          <w:tcPr>
            <w:tcW w:w="2925" w:type="dxa"/>
            <w:tcBorders>
              <w:top w:val="nil"/>
              <w:left w:val="nil"/>
              <w:bottom w:val="single" w:sz="4" w:space="0" w:color="auto"/>
              <w:right w:val="single" w:sz="4" w:space="0" w:color="auto"/>
            </w:tcBorders>
            <w:shd w:val="clear" w:color="auto" w:fill="auto"/>
            <w:vAlign w:val="center"/>
            <w:hideMark/>
          </w:tcPr>
          <w:p w14:paraId="2274DEAB" w14:textId="77777777" w:rsidR="00767EF7" w:rsidRPr="00257523" w:rsidRDefault="00767EF7" w:rsidP="00E42CF1">
            <w:pPr>
              <w:rPr>
                <w:rFonts w:ascii="Calibri" w:hAnsi="Calibri" w:cs="Calibri"/>
                <w:color w:val="000000"/>
              </w:rPr>
            </w:pPr>
            <w:r w:rsidRPr="00257523">
              <w:rPr>
                <w:rFonts w:ascii="Calibri" w:hAnsi="Calibri" w:cs="Calibri"/>
                <w:color w:val="000000"/>
              </w:rPr>
              <w:t>Windows 10</w:t>
            </w:r>
          </w:p>
        </w:tc>
        <w:tc>
          <w:tcPr>
            <w:tcW w:w="3976" w:type="dxa"/>
            <w:tcBorders>
              <w:top w:val="nil"/>
              <w:left w:val="nil"/>
              <w:bottom w:val="single" w:sz="4" w:space="0" w:color="auto"/>
              <w:right w:val="single" w:sz="4" w:space="0" w:color="auto"/>
            </w:tcBorders>
          </w:tcPr>
          <w:p w14:paraId="56DE0050" w14:textId="77777777" w:rsidR="00767EF7" w:rsidRPr="00257523" w:rsidRDefault="00767EF7" w:rsidP="00E42CF1">
            <w:pPr>
              <w:rPr>
                <w:rFonts w:ascii="Calibri" w:hAnsi="Calibri" w:cs="Calibri"/>
                <w:color w:val="000000"/>
              </w:rPr>
            </w:pPr>
          </w:p>
        </w:tc>
      </w:tr>
    </w:tbl>
    <w:p w14:paraId="241DA550" w14:textId="43465A11" w:rsidR="000431C3" w:rsidRDefault="000431C3" w:rsidP="000431C3">
      <w:pPr>
        <w:ind w:firstLine="708"/>
        <w:rPr>
          <w:rFonts w:ascii="Calibri" w:hAnsi="Calibri" w:cs="Calibri"/>
          <w:b/>
          <w:iCs/>
        </w:rPr>
      </w:pPr>
    </w:p>
    <w:p w14:paraId="7CFA0774" w14:textId="77777777" w:rsidR="00424159" w:rsidRDefault="00424159" w:rsidP="000431C3">
      <w:pPr>
        <w:ind w:firstLine="708"/>
        <w:rPr>
          <w:rFonts w:ascii="Calibri" w:hAnsi="Calibri" w:cs="Calibri"/>
          <w:b/>
          <w:iCs/>
        </w:rPr>
      </w:pPr>
    </w:p>
    <w:tbl>
      <w:tblPr>
        <w:tblW w:w="9985" w:type="dxa"/>
        <w:jc w:val="center"/>
        <w:tblCellMar>
          <w:left w:w="70" w:type="dxa"/>
          <w:right w:w="70" w:type="dxa"/>
        </w:tblCellMar>
        <w:tblLook w:val="04A0" w:firstRow="1" w:lastRow="0" w:firstColumn="1" w:lastColumn="0" w:noHBand="0" w:noVBand="1"/>
      </w:tblPr>
      <w:tblGrid>
        <w:gridCol w:w="3360"/>
        <w:gridCol w:w="4357"/>
        <w:gridCol w:w="2268"/>
      </w:tblGrid>
      <w:tr w:rsidR="00767EF7" w:rsidRPr="00674D80" w14:paraId="3F727072" w14:textId="41DBD096" w:rsidTr="00CB3F5D">
        <w:trPr>
          <w:trHeight w:val="300"/>
          <w:jc w:val="center"/>
        </w:trPr>
        <w:tc>
          <w:tcPr>
            <w:tcW w:w="33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05BA164" w14:textId="77777777" w:rsidR="00767EF7" w:rsidRPr="000610A4" w:rsidRDefault="00767EF7" w:rsidP="001832DE">
            <w:pPr>
              <w:widowControl/>
              <w:autoSpaceDE/>
              <w:autoSpaceDN/>
              <w:rPr>
                <w:rFonts w:ascii="Calibri" w:hAnsi="Calibri" w:cs="Calibri"/>
                <w:color w:val="000000"/>
              </w:rPr>
            </w:pPr>
            <w:r>
              <w:rPr>
                <w:rFonts w:ascii="Calibri" w:hAnsi="Calibri" w:cs="Calibri"/>
                <w:color w:val="000000"/>
              </w:rPr>
              <w:lastRenderedPageBreak/>
              <w:t>Nazwa</w:t>
            </w:r>
          </w:p>
        </w:tc>
        <w:tc>
          <w:tcPr>
            <w:tcW w:w="4357" w:type="dxa"/>
            <w:tcBorders>
              <w:top w:val="single" w:sz="4" w:space="0" w:color="auto"/>
              <w:left w:val="nil"/>
              <w:bottom w:val="single" w:sz="4" w:space="0" w:color="auto"/>
              <w:right w:val="single" w:sz="4" w:space="0" w:color="auto"/>
            </w:tcBorders>
            <w:shd w:val="clear" w:color="000000" w:fill="FFFF00"/>
            <w:noWrap/>
            <w:vAlign w:val="bottom"/>
            <w:hideMark/>
          </w:tcPr>
          <w:p w14:paraId="764B3D0F" w14:textId="061BF9C1" w:rsidR="00767EF7" w:rsidRPr="00E8648C" w:rsidRDefault="00767EF7" w:rsidP="00E42CF1">
            <w:pPr>
              <w:rPr>
                <w:rFonts w:ascii="Calibri" w:hAnsi="Calibri" w:cs="Calibri"/>
                <w:color w:val="000000"/>
              </w:rPr>
            </w:pPr>
            <w:r w:rsidRPr="00820AD8">
              <w:rPr>
                <w:rFonts w:ascii="Calibri" w:hAnsi="Calibri" w:cs="Calibri"/>
                <w:b/>
                <w:bCs/>
                <w:color w:val="000000"/>
              </w:rPr>
              <w:t>Kamera Internetowa USB</w:t>
            </w:r>
            <w:r w:rsidR="005821A6">
              <w:rPr>
                <w:rFonts w:ascii="Calibri" w:hAnsi="Calibri" w:cs="Calibri"/>
                <w:color w:val="000000"/>
              </w:rPr>
              <w:t xml:space="preserve">. </w:t>
            </w:r>
            <w:r w:rsidR="005821A6" w:rsidRPr="005821A6">
              <w:rPr>
                <w:rFonts w:ascii="Calibri" w:hAnsi="Calibri" w:cs="Calibri"/>
                <w:color w:val="000000"/>
              </w:rPr>
              <w:t>Zgodn</w:t>
            </w:r>
            <w:r w:rsidR="005821A6">
              <w:rPr>
                <w:rFonts w:ascii="Calibri" w:hAnsi="Calibri" w:cs="Calibri"/>
                <w:color w:val="000000"/>
              </w:rPr>
              <w:t>a</w:t>
            </w:r>
            <w:r w:rsidR="005821A6" w:rsidRPr="005821A6">
              <w:rPr>
                <w:rFonts w:ascii="Calibri" w:hAnsi="Calibri" w:cs="Calibri"/>
                <w:color w:val="000000"/>
              </w:rPr>
              <w:t xml:space="preserve"> z poniższymi wymaganiami minimalnymi</w:t>
            </w:r>
            <w:r w:rsidR="005821A6">
              <w:rPr>
                <w:rFonts w:ascii="Calibri" w:hAnsi="Calibri" w:cs="Calibri"/>
                <w:color w:val="000000"/>
              </w:rPr>
              <w:t>:</w:t>
            </w:r>
            <w:r w:rsidR="005821A6" w:rsidRPr="005821A6">
              <w:rPr>
                <w:rFonts w:ascii="Calibri" w:hAnsi="Calibri" w:cs="Calibri"/>
                <w:color w:val="000000"/>
              </w:rPr>
              <w:t xml:space="preserve"> </w:t>
            </w:r>
          </w:p>
        </w:tc>
        <w:tc>
          <w:tcPr>
            <w:tcW w:w="2268" w:type="dxa"/>
            <w:tcBorders>
              <w:top w:val="single" w:sz="4" w:space="0" w:color="auto"/>
              <w:left w:val="nil"/>
              <w:bottom w:val="single" w:sz="4" w:space="0" w:color="auto"/>
              <w:right w:val="single" w:sz="4" w:space="0" w:color="auto"/>
            </w:tcBorders>
            <w:shd w:val="clear" w:color="000000" w:fill="FFFF00"/>
          </w:tcPr>
          <w:p w14:paraId="28DDDE57" w14:textId="36754019" w:rsidR="00767EF7" w:rsidRPr="006975D7" w:rsidRDefault="00767EF7" w:rsidP="00E42CF1">
            <w:pPr>
              <w:rPr>
                <w:rFonts w:ascii="Calibri" w:hAnsi="Calibri" w:cs="Calibri"/>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67EF7" w:rsidRPr="00674D80" w14:paraId="5017BDD7" w14:textId="62A76CE5" w:rsidTr="00CB3F5D">
        <w:trPr>
          <w:trHeight w:val="300"/>
          <w:jc w:val="center"/>
        </w:trPr>
        <w:tc>
          <w:tcPr>
            <w:tcW w:w="3360" w:type="dxa"/>
            <w:tcBorders>
              <w:top w:val="nil"/>
              <w:left w:val="single" w:sz="4" w:space="0" w:color="auto"/>
              <w:bottom w:val="single" w:sz="4" w:space="0" w:color="auto"/>
              <w:right w:val="single" w:sz="4" w:space="0" w:color="auto"/>
            </w:tcBorders>
            <w:shd w:val="clear" w:color="000000" w:fill="FFFF00"/>
            <w:noWrap/>
            <w:vAlign w:val="center"/>
            <w:hideMark/>
          </w:tcPr>
          <w:p w14:paraId="245092F8" w14:textId="77777777" w:rsidR="00767EF7" w:rsidRPr="006975D7" w:rsidRDefault="00767EF7" w:rsidP="00E42CF1">
            <w:pPr>
              <w:rPr>
                <w:rFonts w:ascii="Calibri" w:hAnsi="Calibri" w:cs="Calibri"/>
                <w:color w:val="000000"/>
              </w:rPr>
            </w:pPr>
            <w:r>
              <w:rPr>
                <w:rFonts w:ascii="Calibri" w:hAnsi="Calibri" w:cs="Calibri"/>
                <w:color w:val="000000"/>
              </w:rPr>
              <w:t xml:space="preserve">Ilość </w:t>
            </w:r>
          </w:p>
        </w:tc>
        <w:tc>
          <w:tcPr>
            <w:tcW w:w="4357" w:type="dxa"/>
            <w:tcBorders>
              <w:top w:val="nil"/>
              <w:left w:val="nil"/>
              <w:bottom w:val="single" w:sz="4" w:space="0" w:color="auto"/>
              <w:right w:val="single" w:sz="4" w:space="0" w:color="auto"/>
            </w:tcBorders>
            <w:shd w:val="clear" w:color="000000" w:fill="FFFF00"/>
            <w:noWrap/>
            <w:vAlign w:val="center"/>
            <w:hideMark/>
          </w:tcPr>
          <w:p w14:paraId="4222E77F" w14:textId="350BF8C5" w:rsidR="00767EF7" w:rsidRPr="00E66EF7" w:rsidRDefault="00767EF7" w:rsidP="00E42CF1">
            <w:pPr>
              <w:rPr>
                <w:rFonts w:ascii="Calibri" w:hAnsi="Calibri" w:cs="Calibri"/>
                <w:color w:val="000000"/>
              </w:rPr>
            </w:pPr>
            <w:r w:rsidRPr="00E8648C">
              <w:rPr>
                <w:rFonts w:ascii="Calibri" w:hAnsi="Calibri" w:cs="Calibri"/>
                <w:color w:val="000000"/>
              </w:rPr>
              <w:t>12 szt</w:t>
            </w:r>
            <w:r w:rsidR="005821A6">
              <w:rPr>
                <w:rFonts w:ascii="Calibri" w:hAnsi="Calibri" w:cs="Calibri"/>
                <w:color w:val="000000"/>
              </w:rPr>
              <w:t>.</w:t>
            </w:r>
            <w:r w:rsidRPr="00E66EF7">
              <w:rPr>
                <w:rFonts w:ascii="Calibri" w:hAnsi="Calibri" w:cs="Calibri"/>
                <w:color w:val="000000"/>
              </w:rPr>
              <w:t> </w:t>
            </w:r>
          </w:p>
        </w:tc>
        <w:tc>
          <w:tcPr>
            <w:tcW w:w="2268" w:type="dxa"/>
            <w:tcBorders>
              <w:top w:val="nil"/>
              <w:left w:val="nil"/>
              <w:bottom w:val="single" w:sz="4" w:space="0" w:color="auto"/>
              <w:right w:val="single" w:sz="4" w:space="0" w:color="auto"/>
            </w:tcBorders>
            <w:shd w:val="clear" w:color="000000" w:fill="FFFF00"/>
          </w:tcPr>
          <w:p w14:paraId="4C097D5C" w14:textId="77777777" w:rsidR="00767EF7" w:rsidRPr="00E8648C" w:rsidRDefault="00767EF7" w:rsidP="00E42CF1">
            <w:pPr>
              <w:rPr>
                <w:rFonts w:ascii="Calibri" w:hAnsi="Calibri" w:cs="Calibri"/>
                <w:color w:val="000000"/>
              </w:rPr>
            </w:pPr>
          </w:p>
        </w:tc>
      </w:tr>
      <w:tr w:rsidR="00767EF7" w:rsidRPr="00674D80" w14:paraId="0E9E4387" w14:textId="231B090B" w:rsidTr="00CB3F5D">
        <w:trPr>
          <w:trHeight w:val="570"/>
          <w:jc w:val="center"/>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39DABE9E" w14:textId="77777777" w:rsidR="00767EF7" w:rsidRPr="006975D7" w:rsidRDefault="00767EF7" w:rsidP="00E42CF1">
            <w:pPr>
              <w:rPr>
                <w:rFonts w:ascii="Calibri" w:hAnsi="Calibri" w:cs="Calibri"/>
                <w:color w:val="333333"/>
              </w:rPr>
            </w:pPr>
            <w:r w:rsidRPr="006975D7">
              <w:rPr>
                <w:rFonts w:ascii="Calibri" w:hAnsi="Calibri" w:cs="Calibri"/>
                <w:color w:val="333333"/>
              </w:rPr>
              <w:t>Rozdzielczość video</w:t>
            </w:r>
          </w:p>
        </w:tc>
        <w:tc>
          <w:tcPr>
            <w:tcW w:w="4357" w:type="dxa"/>
            <w:tcBorders>
              <w:top w:val="nil"/>
              <w:left w:val="nil"/>
              <w:bottom w:val="single" w:sz="4" w:space="0" w:color="auto"/>
              <w:right w:val="single" w:sz="4" w:space="0" w:color="auto"/>
            </w:tcBorders>
            <w:shd w:val="clear" w:color="000000" w:fill="FFFFFF"/>
            <w:vAlign w:val="center"/>
            <w:hideMark/>
          </w:tcPr>
          <w:p w14:paraId="17CF8140" w14:textId="77777777" w:rsidR="00767EF7" w:rsidRPr="006975D7" w:rsidRDefault="00767EF7" w:rsidP="00E42CF1">
            <w:pPr>
              <w:rPr>
                <w:rFonts w:ascii="Calibri" w:hAnsi="Calibri" w:cs="Calibri"/>
                <w:color w:val="333333"/>
              </w:rPr>
            </w:pPr>
            <w:r w:rsidRPr="006975D7">
              <w:rPr>
                <w:rFonts w:ascii="Calibri" w:hAnsi="Calibri" w:cs="Calibri"/>
                <w:color w:val="333333"/>
              </w:rPr>
              <w:t>1920 x 1080 30kl/s</w:t>
            </w:r>
          </w:p>
        </w:tc>
        <w:tc>
          <w:tcPr>
            <w:tcW w:w="2268" w:type="dxa"/>
            <w:tcBorders>
              <w:top w:val="nil"/>
              <w:left w:val="single" w:sz="4" w:space="0" w:color="auto"/>
              <w:bottom w:val="single" w:sz="4" w:space="0" w:color="auto"/>
              <w:right w:val="single" w:sz="4" w:space="0" w:color="auto"/>
            </w:tcBorders>
            <w:shd w:val="clear" w:color="000000" w:fill="FFFFFF"/>
          </w:tcPr>
          <w:p w14:paraId="5F369D92" w14:textId="77777777" w:rsidR="00767EF7" w:rsidRPr="006975D7" w:rsidRDefault="00767EF7" w:rsidP="00E42CF1">
            <w:pPr>
              <w:rPr>
                <w:rFonts w:ascii="Calibri" w:hAnsi="Calibri" w:cs="Calibri"/>
                <w:color w:val="333333"/>
              </w:rPr>
            </w:pPr>
          </w:p>
        </w:tc>
      </w:tr>
      <w:tr w:rsidR="00767EF7" w:rsidRPr="00674D80" w14:paraId="6C338D75" w14:textId="4D47DB2E" w:rsidTr="00CB3F5D">
        <w:trPr>
          <w:trHeight w:val="322"/>
          <w:jc w:val="center"/>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68914C43" w14:textId="77777777" w:rsidR="00767EF7" w:rsidRPr="006975D7" w:rsidRDefault="00767EF7" w:rsidP="00E42CF1">
            <w:pPr>
              <w:rPr>
                <w:rFonts w:ascii="Calibri" w:hAnsi="Calibri" w:cs="Calibri"/>
                <w:color w:val="333333"/>
              </w:rPr>
            </w:pPr>
            <w:r w:rsidRPr="006975D7">
              <w:rPr>
                <w:rFonts w:ascii="Calibri" w:hAnsi="Calibri" w:cs="Calibri"/>
                <w:color w:val="333333"/>
              </w:rPr>
              <w:t>Focus</w:t>
            </w:r>
          </w:p>
        </w:tc>
        <w:tc>
          <w:tcPr>
            <w:tcW w:w="4357" w:type="dxa"/>
            <w:tcBorders>
              <w:top w:val="nil"/>
              <w:left w:val="nil"/>
              <w:bottom w:val="single" w:sz="4" w:space="0" w:color="auto"/>
              <w:right w:val="single" w:sz="4" w:space="0" w:color="auto"/>
            </w:tcBorders>
            <w:shd w:val="clear" w:color="000000" w:fill="FFFFFF"/>
            <w:vAlign w:val="center"/>
            <w:hideMark/>
          </w:tcPr>
          <w:p w14:paraId="2927855A" w14:textId="77777777" w:rsidR="00767EF7" w:rsidRPr="006975D7" w:rsidRDefault="00767EF7" w:rsidP="00E42CF1">
            <w:pPr>
              <w:rPr>
                <w:rFonts w:ascii="Calibri" w:hAnsi="Calibri" w:cs="Calibri"/>
                <w:color w:val="333333"/>
              </w:rPr>
            </w:pPr>
            <w:r w:rsidRPr="006975D7">
              <w:rPr>
                <w:rFonts w:ascii="Calibri" w:hAnsi="Calibri" w:cs="Calibri"/>
                <w:color w:val="333333"/>
              </w:rPr>
              <w:t>Tak</w:t>
            </w:r>
          </w:p>
        </w:tc>
        <w:tc>
          <w:tcPr>
            <w:tcW w:w="2268" w:type="dxa"/>
            <w:tcBorders>
              <w:top w:val="nil"/>
              <w:left w:val="single" w:sz="4" w:space="0" w:color="auto"/>
              <w:bottom w:val="single" w:sz="4" w:space="0" w:color="auto"/>
              <w:right w:val="single" w:sz="4" w:space="0" w:color="auto"/>
            </w:tcBorders>
            <w:shd w:val="clear" w:color="000000" w:fill="FFFFFF"/>
          </w:tcPr>
          <w:p w14:paraId="58B05830" w14:textId="77777777" w:rsidR="00767EF7" w:rsidRPr="006975D7" w:rsidRDefault="00767EF7" w:rsidP="00E42CF1">
            <w:pPr>
              <w:rPr>
                <w:rFonts w:ascii="Calibri" w:hAnsi="Calibri" w:cs="Calibri"/>
                <w:color w:val="333333"/>
              </w:rPr>
            </w:pPr>
          </w:p>
        </w:tc>
      </w:tr>
      <w:tr w:rsidR="00767EF7" w:rsidRPr="00674D80" w14:paraId="54464274" w14:textId="00341989" w:rsidTr="00CB3F5D">
        <w:trPr>
          <w:trHeight w:val="316"/>
          <w:jc w:val="center"/>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10C6B173" w14:textId="77777777" w:rsidR="00767EF7" w:rsidRPr="006975D7" w:rsidRDefault="00767EF7" w:rsidP="00E42CF1">
            <w:pPr>
              <w:rPr>
                <w:rFonts w:ascii="Calibri" w:hAnsi="Calibri" w:cs="Calibri"/>
                <w:color w:val="333333"/>
              </w:rPr>
            </w:pPr>
            <w:r w:rsidRPr="006975D7">
              <w:rPr>
                <w:rFonts w:ascii="Calibri" w:hAnsi="Calibri" w:cs="Calibri"/>
                <w:color w:val="333333"/>
              </w:rPr>
              <w:t>Funkcja aparatu cyfrowego</w:t>
            </w:r>
          </w:p>
        </w:tc>
        <w:tc>
          <w:tcPr>
            <w:tcW w:w="4357" w:type="dxa"/>
            <w:tcBorders>
              <w:top w:val="nil"/>
              <w:left w:val="nil"/>
              <w:bottom w:val="single" w:sz="4" w:space="0" w:color="auto"/>
              <w:right w:val="single" w:sz="4" w:space="0" w:color="auto"/>
            </w:tcBorders>
            <w:shd w:val="clear" w:color="000000" w:fill="FFFFFF"/>
            <w:vAlign w:val="center"/>
            <w:hideMark/>
          </w:tcPr>
          <w:p w14:paraId="31924AA4" w14:textId="77777777" w:rsidR="00767EF7" w:rsidRPr="006975D7" w:rsidRDefault="00767EF7" w:rsidP="00E42CF1">
            <w:pPr>
              <w:rPr>
                <w:rFonts w:ascii="Calibri" w:hAnsi="Calibri" w:cs="Calibri"/>
                <w:color w:val="333333"/>
              </w:rPr>
            </w:pPr>
            <w:r w:rsidRPr="006975D7">
              <w:rPr>
                <w:rFonts w:ascii="Calibri" w:hAnsi="Calibri" w:cs="Calibri"/>
                <w:color w:val="333333"/>
              </w:rPr>
              <w:t>Tak</w:t>
            </w:r>
          </w:p>
        </w:tc>
        <w:tc>
          <w:tcPr>
            <w:tcW w:w="2268" w:type="dxa"/>
            <w:tcBorders>
              <w:top w:val="nil"/>
              <w:left w:val="single" w:sz="4" w:space="0" w:color="auto"/>
              <w:bottom w:val="single" w:sz="4" w:space="0" w:color="auto"/>
              <w:right w:val="single" w:sz="4" w:space="0" w:color="auto"/>
            </w:tcBorders>
            <w:shd w:val="clear" w:color="000000" w:fill="FFFFFF"/>
          </w:tcPr>
          <w:p w14:paraId="69C4460E" w14:textId="77777777" w:rsidR="00767EF7" w:rsidRPr="006975D7" w:rsidRDefault="00767EF7" w:rsidP="00E42CF1">
            <w:pPr>
              <w:rPr>
                <w:rFonts w:ascii="Calibri" w:hAnsi="Calibri" w:cs="Calibri"/>
                <w:color w:val="333333"/>
              </w:rPr>
            </w:pPr>
          </w:p>
        </w:tc>
      </w:tr>
      <w:tr w:rsidR="00767EF7" w:rsidRPr="00674D80" w14:paraId="28372D9D" w14:textId="29C06426" w:rsidTr="00CB3F5D">
        <w:trPr>
          <w:trHeight w:val="300"/>
          <w:jc w:val="center"/>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267043EB" w14:textId="77777777" w:rsidR="00767EF7" w:rsidRPr="006975D7" w:rsidRDefault="00767EF7" w:rsidP="00E42CF1">
            <w:pPr>
              <w:rPr>
                <w:rFonts w:ascii="Calibri" w:hAnsi="Calibri" w:cs="Calibri"/>
                <w:color w:val="333333"/>
              </w:rPr>
            </w:pPr>
            <w:r w:rsidRPr="006975D7">
              <w:rPr>
                <w:rFonts w:ascii="Calibri" w:hAnsi="Calibri" w:cs="Calibri"/>
                <w:color w:val="333333"/>
              </w:rPr>
              <w:t>Interfejs</w:t>
            </w:r>
          </w:p>
        </w:tc>
        <w:tc>
          <w:tcPr>
            <w:tcW w:w="4357" w:type="dxa"/>
            <w:tcBorders>
              <w:top w:val="nil"/>
              <w:left w:val="nil"/>
              <w:bottom w:val="single" w:sz="4" w:space="0" w:color="auto"/>
              <w:right w:val="single" w:sz="4" w:space="0" w:color="auto"/>
            </w:tcBorders>
            <w:shd w:val="clear" w:color="000000" w:fill="FFFFFF"/>
            <w:vAlign w:val="center"/>
            <w:hideMark/>
          </w:tcPr>
          <w:p w14:paraId="3BEA57CD" w14:textId="77777777" w:rsidR="00767EF7" w:rsidRPr="006975D7" w:rsidRDefault="00767EF7" w:rsidP="00E42CF1">
            <w:pPr>
              <w:rPr>
                <w:rFonts w:ascii="Calibri" w:hAnsi="Calibri" w:cs="Calibri"/>
                <w:color w:val="333333"/>
              </w:rPr>
            </w:pPr>
            <w:r w:rsidRPr="006975D7">
              <w:rPr>
                <w:rFonts w:ascii="Calibri" w:hAnsi="Calibri" w:cs="Calibri"/>
                <w:color w:val="333333"/>
              </w:rPr>
              <w:t>USB</w:t>
            </w:r>
          </w:p>
        </w:tc>
        <w:tc>
          <w:tcPr>
            <w:tcW w:w="2268" w:type="dxa"/>
            <w:tcBorders>
              <w:top w:val="nil"/>
              <w:left w:val="nil"/>
              <w:bottom w:val="single" w:sz="4" w:space="0" w:color="auto"/>
              <w:right w:val="single" w:sz="4" w:space="0" w:color="auto"/>
            </w:tcBorders>
            <w:shd w:val="clear" w:color="000000" w:fill="FFFFFF"/>
          </w:tcPr>
          <w:p w14:paraId="54CEDE98" w14:textId="77777777" w:rsidR="00767EF7" w:rsidRPr="006975D7" w:rsidRDefault="00767EF7" w:rsidP="00E42CF1">
            <w:pPr>
              <w:rPr>
                <w:rFonts w:ascii="Calibri" w:hAnsi="Calibri" w:cs="Calibri"/>
                <w:color w:val="333333"/>
              </w:rPr>
            </w:pPr>
          </w:p>
        </w:tc>
      </w:tr>
      <w:tr w:rsidR="00767EF7" w:rsidRPr="00674D80" w14:paraId="60C8DEF9" w14:textId="1F3E506D" w:rsidTr="00CB3F5D">
        <w:trPr>
          <w:trHeight w:val="300"/>
          <w:jc w:val="center"/>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67DDA737" w14:textId="77777777" w:rsidR="00767EF7" w:rsidRPr="006975D7" w:rsidRDefault="00767EF7" w:rsidP="00E42CF1">
            <w:pPr>
              <w:rPr>
                <w:rFonts w:ascii="Calibri" w:hAnsi="Calibri" w:cs="Calibri"/>
                <w:color w:val="333333"/>
              </w:rPr>
            </w:pPr>
            <w:r w:rsidRPr="006975D7">
              <w:rPr>
                <w:rFonts w:ascii="Calibri" w:hAnsi="Calibri" w:cs="Calibri"/>
                <w:color w:val="333333"/>
              </w:rPr>
              <w:t>Zasilanie</w:t>
            </w:r>
          </w:p>
        </w:tc>
        <w:tc>
          <w:tcPr>
            <w:tcW w:w="4357" w:type="dxa"/>
            <w:tcBorders>
              <w:top w:val="nil"/>
              <w:left w:val="nil"/>
              <w:bottom w:val="single" w:sz="4" w:space="0" w:color="auto"/>
              <w:right w:val="single" w:sz="4" w:space="0" w:color="auto"/>
            </w:tcBorders>
            <w:shd w:val="clear" w:color="000000" w:fill="FFFFFF"/>
            <w:vAlign w:val="center"/>
            <w:hideMark/>
          </w:tcPr>
          <w:p w14:paraId="3D64D840" w14:textId="77777777" w:rsidR="00767EF7" w:rsidRPr="006975D7" w:rsidRDefault="00767EF7" w:rsidP="00E42CF1">
            <w:pPr>
              <w:rPr>
                <w:rFonts w:ascii="Calibri" w:hAnsi="Calibri" w:cs="Calibri"/>
                <w:color w:val="333333"/>
              </w:rPr>
            </w:pPr>
            <w:r w:rsidRPr="006975D7">
              <w:rPr>
                <w:rFonts w:ascii="Calibri" w:hAnsi="Calibri" w:cs="Calibri"/>
                <w:color w:val="333333"/>
              </w:rPr>
              <w:t>USB</w:t>
            </w:r>
          </w:p>
        </w:tc>
        <w:tc>
          <w:tcPr>
            <w:tcW w:w="2268" w:type="dxa"/>
            <w:tcBorders>
              <w:top w:val="nil"/>
              <w:left w:val="nil"/>
              <w:bottom w:val="single" w:sz="4" w:space="0" w:color="auto"/>
              <w:right w:val="single" w:sz="4" w:space="0" w:color="auto"/>
            </w:tcBorders>
            <w:shd w:val="clear" w:color="000000" w:fill="FFFFFF"/>
          </w:tcPr>
          <w:p w14:paraId="34A02BF5" w14:textId="77777777" w:rsidR="00767EF7" w:rsidRPr="006975D7" w:rsidRDefault="00767EF7" w:rsidP="00E42CF1">
            <w:pPr>
              <w:rPr>
                <w:rFonts w:ascii="Calibri" w:hAnsi="Calibri" w:cs="Calibri"/>
                <w:color w:val="333333"/>
              </w:rPr>
            </w:pPr>
          </w:p>
        </w:tc>
      </w:tr>
      <w:tr w:rsidR="00767EF7" w:rsidRPr="00674D80" w14:paraId="24EA75AE" w14:textId="7FC31EFB" w:rsidTr="00CB3F5D">
        <w:trPr>
          <w:trHeight w:val="300"/>
          <w:jc w:val="center"/>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151EDA7D" w14:textId="77777777" w:rsidR="00767EF7" w:rsidRPr="006975D7" w:rsidRDefault="00767EF7" w:rsidP="00E42CF1">
            <w:pPr>
              <w:rPr>
                <w:rFonts w:ascii="Calibri" w:hAnsi="Calibri" w:cs="Calibri"/>
                <w:color w:val="333333"/>
              </w:rPr>
            </w:pPr>
            <w:r w:rsidRPr="006975D7">
              <w:rPr>
                <w:rFonts w:ascii="Calibri" w:hAnsi="Calibri" w:cs="Calibri"/>
                <w:color w:val="333333"/>
              </w:rPr>
              <w:t xml:space="preserve">wbudowany mikrofon </w:t>
            </w:r>
          </w:p>
        </w:tc>
        <w:tc>
          <w:tcPr>
            <w:tcW w:w="4357" w:type="dxa"/>
            <w:tcBorders>
              <w:top w:val="nil"/>
              <w:left w:val="nil"/>
              <w:bottom w:val="single" w:sz="4" w:space="0" w:color="auto"/>
              <w:right w:val="single" w:sz="4" w:space="0" w:color="auto"/>
            </w:tcBorders>
            <w:shd w:val="clear" w:color="000000" w:fill="FFFFFF"/>
            <w:vAlign w:val="center"/>
            <w:hideMark/>
          </w:tcPr>
          <w:p w14:paraId="5BB0B3B1" w14:textId="77777777" w:rsidR="00767EF7" w:rsidRPr="006975D7" w:rsidRDefault="00767EF7" w:rsidP="00E42CF1">
            <w:pPr>
              <w:rPr>
                <w:rFonts w:ascii="Calibri" w:hAnsi="Calibri" w:cs="Calibri"/>
                <w:color w:val="333333"/>
              </w:rPr>
            </w:pPr>
            <w:r w:rsidRPr="006975D7">
              <w:rPr>
                <w:rFonts w:ascii="Calibri" w:hAnsi="Calibri" w:cs="Calibri"/>
                <w:color w:val="333333"/>
              </w:rPr>
              <w:t>z redukcją szumów</w:t>
            </w:r>
          </w:p>
        </w:tc>
        <w:tc>
          <w:tcPr>
            <w:tcW w:w="2268" w:type="dxa"/>
            <w:tcBorders>
              <w:top w:val="nil"/>
              <w:left w:val="nil"/>
              <w:bottom w:val="single" w:sz="4" w:space="0" w:color="auto"/>
              <w:right w:val="single" w:sz="4" w:space="0" w:color="auto"/>
            </w:tcBorders>
            <w:shd w:val="clear" w:color="000000" w:fill="FFFFFF"/>
          </w:tcPr>
          <w:p w14:paraId="7B88803C" w14:textId="77777777" w:rsidR="00767EF7" w:rsidRPr="006975D7" w:rsidRDefault="00767EF7" w:rsidP="00E42CF1">
            <w:pPr>
              <w:rPr>
                <w:rFonts w:ascii="Calibri" w:hAnsi="Calibri" w:cs="Calibri"/>
                <w:color w:val="333333"/>
              </w:rPr>
            </w:pPr>
          </w:p>
        </w:tc>
      </w:tr>
      <w:tr w:rsidR="00767EF7" w:rsidRPr="00674D80" w14:paraId="61D626A3" w14:textId="3EAC8425" w:rsidTr="00CB3F5D">
        <w:trPr>
          <w:trHeight w:val="507"/>
          <w:jc w:val="center"/>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51B148A9" w14:textId="77777777" w:rsidR="00767EF7" w:rsidRPr="006975D7" w:rsidRDefault="00767EF7" w:rsidP="00E42CF1">
            <w:pPr>
              <w:rPr>
                <w:rFonts w:ascii="Calibri" w:hAnsi="Calibri" w:cs="Calibri"/>
                <w:color w:val="333333"/>
              </w:rPr>
            </w:pPr>
            <w:r w:rsidRPr="006975D7">
              <w:rPr>
                <w:rFonts w:ascii="Calibri" w:hAnsi="Calibri" w:cs="Calibri"/>
                <w:color w:val="333333"/>
              </w:rPr>
              <w:t>obudowa</w:t>
            </w:r>
          </w:p>
        </w:tc>
        <w:tc>
          <w:tcPr>
            <w:tcW w:w="4357" w:type="dxa"/>
            <w:tcBorders>
              <w:top w:val="nil"/>
              <w:left w:val="nil"/>
              <w:bottom w:val="single" w:sz="4" w:space="0" w:color="auto"/>
              <w:right w:val="single" w:sz="4" w:space="0" w:color="auto"/>
            </w:tcBorders>
            <w:shd w:val="clear" w:color="000000" w:fill="FFFFFF"/>
            <w:vAlign w:val="center"/>
            <w:hideMark/>
          </w:tcPr>
          <w:p w14:paraId="193D5AEE" w14:textId="77777777" w:rsidR="00767EF7" w:rsidRPr="006975D7" w:rsidRDefault="00767EF7" w:rsidP="00E42CF1">
            <w:pPr>
              <w:rPr>
                <w:rFonts w:ascii="Calibri" w:hAnsi="Calibri" w:cs="Calibri"/>
                <w:color w:val="333333"/>
              </w:rPr>
            </w:pPr>
            <w:r w:rsidRPr="006975D7">
              <w:rPr>
                <w:rFonts w:ascii="Calibri" w:hAnsi="Calibri" w:cs="Calibri"/>
                <w:color w:val="333333"/>
              </w:rPr>
              <w:t>uchwyt umożliwiający umieszczenie kamery na monitorze laptopa</w:t>
            </w:r>
          </w:p>
        </w:tc>
        <w:tc>
          <w:tcPr>
            <w:tcW w:w="2268" w:type="dxa"/>
            <w:tcBorders>
              <w:top w:val="nil"/>
              <w:left w:val="nil"/>
              <w:bottom w:val="single" w:sz="4" w:space="0" w:color="auto"/>
              <w:right w:val="single" w:sz="4" w:space="0" w:color="auto"/>
            </w:tcBorders>
            <w:shd w:val="clear" w:color="000000" w:fill="FFFFFF"/>
          </w:tcPr>
          <w:p w14:paraId="7B564D24" w14:textId="77777777" w:rsidR="00767EF7" w:rsidRPr="006975D7" w:rsidRDefault="00767EF7" w:rsidP="00E42CF1">
            <w:pPr>
              <w:rPr>
                <w:rFonts w:ascii="Calibri" w:hAnsi="Calibri" w:cs="Calibri"/>
                <w:color w:val="333333"/>
              </w:rPr>
            </w:pPr>
          </w:p>
        </w:tc>
      </w:tr>
      <w:tr w:rsidR="00767EF7" w:rsidRPr="00674D80" w14:paraId="45F1F8BA" w14:textId="38DA45C8" w:rsidTr="00CB3F5D">
        <w:trPr>
          <w:trHeight w:val="300"/>
          <w:jc w:val="center"/>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6F9534AC" w14:textId="77777777" w:rsidR="00767EF7" w:rsidRPr="006975D7" w:rsidRDefault="00767EF7" w:rsidP="00E42CF1">
            <w:pPr>
              <w:rPr>
                <w:rFonts w:ascii="Calibri" w:hAnsi="Calibri" w:cs="Calibri"/>
                <w:color w:val="333333"/>
              </w:rPr>
            </w:pPr>
            <w:r w:rsidRPr="006975D7">
              <w:rPr>
                <w:rFonts w:ascii="Calibri" w:hAnsi="Calibri" w:cs="Calibri"/>
                <w:color w:val="333333"/>
              </w:rPr>
              <w:t>Kolor</w:t>
            </w:r>
          </w:p>
        </w:tc>
        <w:tc>
          <w:tcPr>
            <w:tcW w:w="4357" w:type="dxa"/>
            <w:tcBorders>
              <w:top w:val="nil"/>
              <w:left w:val="nil"/>
              <w:bottom w:val="single" w:sz="4" w:space="0" w:color="auto"/>
              <w:right w:val="single" w:sz="4" w:space="0" w:color="auto"/>
            </w:tcBorders>
            <w:shd w:val="clear" w:color="000000" w:fill="FFFFFF"/>
            <w:vAlign w:val="center"/>
            <w:hideMark/>
          </w:tcPr>
          <w:p w14:paraId="4A12952F" w14:textId="77777777" w:rsidR="00767EF7" w:rsidRPr="006975D7" w:rsidRDefault="00767EF7" w:rsidP="00E42CF1">
            <w:pPr>
              <w:rPr>
                <w:rFonts w:ascii="Calibri" w:hAnsi="Calibri" w:cs="Calibri"/>
                <w:color w:val="333333"/>
              </w:rPr>
            </w:pPr>
            <w:r w:rsidRPr="006975D7">
              <w:rPr>
                <w:rFonts w:ascii="Calibri" w:hAnsi="Calibri" w:cs="Calibri"/>
                <w:color w:val="333333"/>
              </w:rPr>
              <w:t>czarny lub szary</w:t>
            </w:r>
          </w:p>
        </w:tc>
        <w:tc>
          <w:tcPr>
            <w:tcW w:w="2268" w:type="dxa"/>
            <w:tcBorders>
              <w:top w:val="nil"/>
              <w:left w:val="nil"/>
              <w:bottom w:val="single" w:sz="4" w:space="0" w:color="auto"/>
              <w:right w:val="single" w:sz="4" w:space="0" w:color="auto"/>
            </w:tcBorders>
            <w:shd w:val="clear" w:color="000000" w:fill="FFFFFF"/>
          </w:tcPr>
          <w:p w14:paraId="28B3CC1F" w14:textId="77777777" w:rsidR="00767EF7" w:rsidRPr="006975D7" w:rsidRDefault="00767EF7" w:rsidP="00E42CF1">
            <w:pPr>
              <w:rPr>
                <w:rFonts w:ascii="Calibri" w:hAnsi="Calibri" w:cs="Calibri"/>
                <w:color w:val="333333"/>
              </w:rPr>
            </w:pPr>
          </w:p>
        </w:tc>
      </w:tr>
    </w:tbl>
    <w:p w14:paraId="2EFB17AA" w14:textId="77777777" w:rsidR="000431C3" w:rsidRPr="00820AD8" w:rsidRDefault="000431C3" w:rsidP="000431C3">
      <w:pPr>
        <w:ind w:firstLine="708"/>
        <w:rPr>
          <w:rFonts w:ascii="Calibri" w:hAnsi="Calibri" w:cs="Calibri"/>
          <w:b/>
          <w:iCs/>
          <w:sz w:val="16"/>
          <w:szCs w:val="16"/>
        </w:rPr>
      </w:pPr>
    </w:p>
    <w:tbl>
      <w:tblPr>
        <w:tblW w:w="9985" w:type="dxa"/>
        <w:jc w:val="center"/>
        <w:tblCellMar>
          <w:left w:w="70" w:type="dxa"/>
          <w:right w:w="70" w:type="dxa"/>
        </w:tblCellMar>
        <w:tblLook w:val="04A0" w:firstRow="1" w:lastRow="0" w:firstColumn="1" w:lastColumn="0" w:noHBand="0" w:noVBand="1"/>
      </w:tblPr>
      <w:tblGrid>
        <w:gridCol w:w="2425"/>
        <w:gridCol w:w="3081"/>
        <w:gridCol w:w="4479"/>
      </w:tblGrid>
      <w:tr w:rsidR="00820AD8" w:rsidRPr="002D7B3B" w14:paraId="14DDF11E" w14:textId="45E9E540" w:rsidTr="00820AD8">
        <w:trPr>
          <w:trHeight w:val="300"/>
          <w:jc w:val="center"/>
        </w:trPr>
        <w:tc>
          <w:tcPr>
            <w:tcW w:w="2426"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71C7B0FE" w14:textId="7AFB81A9" w:rsidR="00820AD8" w:rsidRPr="002D7B3B" w:rsidRDefault="00820AD8" w:rsidP="001832DE">
            <w:pPr>
              <w:widowControl/>
              <w:autoSpaceDE/>
              <w:autoSpaceDN/>
              <w:rPr>
                <w:rFonts w:ascii="Calibri" w:hAnsi="Calibri" w:cs="Calibri"/>
                <w:color w:val="000000"/>
              </w:rPr>
            </w:pPr>
            <w:r>
              <w:rPr>
                <w:rFonts w:ascii="Calibri" w:hAnsi="Calibri" w:cs="Calibri"/>
                <w:color w:val="000000"/>
              </w:rPr>
              <w:t xml:space="preserve">Nazwa </w:t>
            </w:r>
          </w:p>
        </w:tc>
        <w:tc>
          <w:tcPr>
            <w:tcW w:w="3077" w:type="dxa"/>
            <w:tcBorders>
              <w:top w:val="single" w:sz="4" w:space="0" w:color="auto"/>
              <w:left w:val="single" w:sz="4" w:space="0" w:color="auto"/>
              <w:bottom w:val="single" w:sz="4" w:space="0" w:color="auto"/>
              <w:right w:val="single" w:sz="4" w:space="0" w:color="auto"/>
            </w:tcBorders>
            <w:shd w:val="clear" w:color="000000" w:fill="FFFF00"/>
            <w:vAlign w:val="center"/>
          </w:tcPr>
          <w:p w14:paraId="7A4FB786" w14:textId="7DEAE476" w:rsidR="00820AD8" w:rsidRPr="002D7B3B" w:rsidRDefault="00820AD8" w:rsidP="001832DE">
            <w:pPr>
              <w:widowControl/>
              <w:autoSpaceDE/>
              <w:autoSpaceDN/>
              <w:rPr>
                <w:rFonts w:ascii="Calibri" w:hAnsi="Calibri" w:cs="Calibri"/>
                <w:color w:val="000000"/>
              </w:rPr>
            </w:pPr>
            <w:r w:rsidRPr="00820AD8">
              <w:rPr>
                <w:rFonts w:ascii="Calibri" w:hAnsi="Calibri" w:cs="Calibri"/>
                <w:b/>
                <w:bCs/>
                <w:color w:val="000000"/>
              </w:rPr>
              <w:t>Zestaw bezprzewodowy ergonomicznej klawiatury i myszy</w:t>
            </w:r>
            <w:r>
              <w:rPr>
                <w:rFonts w:ascii="Calibri" w:hAnsi="Calibri" w:cs="Calibri"/>
                <w:color w:val="000000"/>
              </w:rPr>
              <w:t>.</w:t>
            </w:r>
            <w:r>
              <w:t xml:space="preserve"> </w:t>
            </w:r>
            <w:r w:rsidRPr="005821A6">
              <w:rPr>
                <w:rFonts w:ascii="Calibri" w:hAnsi="Calibri" w:cs="Calibri"/>
                <w:color w:val="000000"/>
              </w:rPr>
              <w:t>Zgodny z poniższymi wymaganiami minimalnymi</w:t>
            </w:r>
            <w:r>
              <w:rPr>
                <w:rFonts w:ascii="Calibri" w:hAnsi="Calibri" w:cs="Calibri"/>
                <w:color w:val="000000"/>
              </w:rPr>
              <w:t>:</w:t>
            </w:r>
          </w:p>
        </w:tc>
        <w:tc>
          <w:tcPr>
            <w:tcW w:w="4482" w:type="dxa"/>
            <w:tcBorders>
              <w:top w:val="single" w:sz="4" w:space="0" w:color="auto"/>
              <w:left w:val="single" w:sz="4" w:space="0" w:color="auto"/>
              <w:bottom w:val="single" w:sz="4" w:space="0" w:color="auto"/>
              <w:right w:val="single" w:sz="4" w:space="0" w:color="000000"/>
            </w:tcBorders>
            <w:shd w:val="clear" w:color="000000" w:fill="FFFF00"/>
          </w:tcPr>
          <w:p w14:paraId="390C9919" w14:textId="6DDE0AC2" w:rsidR="00820AD8" w:rsidRPr="002D7B3B" w:rsidRDefault="00820AD8" w:rsidP="00787637">
            <w:pPr>
              <w:widowControl/>
              <w:autoSpaceDE/>
              <w:autoSpaceDN/>
              <w:ind w:left="360"/>
              <w:rPr>
                <w:rFonts w:ascii="Calibri" w:hAnsi="Calibri" w:cs="Calibri"/>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67EF7" w:rsidRPr="002D7B3B" w14:paraId="03E12833" w14:textId="335A2D8C" w:rsidTr="00CB3F5D">
        <w:trPr>
          <w:trHeight w:val="300"/>
          <w:jc w:val="center"/>
        </w:trPr>
        <w:tc>
          <w:tcPr>
            <w:tcW w:w="2421" w:type="dxa"/>
            <w:tcBorders>
              <w:top w:val="nil"/>
              <w:left w:val="single" w:sz="4" w:space="0" w:color="auto"/>
              <w:bottom w:val="single" w:sz="4" w:space="0" w:color="auto"/>
              <w:right w:val="single" w:sz="4" w:space="0" w:color="auto"/>
            </w:tcBorders>
            <w:shd w:val="clear" w:color="000000" w:fill="FFFF00"/>
            <w:vAlign w:val="center"/>
            <w:hideMark/>
          </w:tcPr>
          <w:p w14:paraId="2177D4A8" w14:textId="77777777" w:rsidR="00767EF7" w:rsidRPr="002D7B3B" w:rsidRDefault="00767EF7" w:rsidP="00E42CF1">
            <w:pPr>
              <w:rPr>
                <w:rFonts w:ascii="Calibri" w:hAnsi="Calibri" w:cs="Calibri"/>
                <w:color w:val="000000"/>
              </w:rPr>
            </w:pPr>
            <w:r w:rsidRPr="002D7B3B">
              <w:rPr>
                <w:rFonts w:ascii="Calibri" w:hAnsi="Calibri" w:cs="Calibri"/>
                <w:color w:val="000000"/>
              </w:rPr>
              <w:t>ilość</w:t>
            </w:r>
          </w:p>
        </w:tc>
        <w:tc>
          <w:tcPr>
            <w:tcW w:w="3082" w:type="dxa"/>
            <w:tcBorders>
              <w:top w:val="nil"/>
              <w:left w:val="nil"/>
              <w:bottom w:val="single" w:sz="4" w:space="0" w:color="auto"/>
              <w:right w:val="single" w:sz="4" w:space="0" w:color="auto"/>
            </w:tcBorders>
            <w:shd w:val="clear" w:color="000000" w:fill="FFFF00"/>
            <w:vAlign w:val="center"/>
            <w:hideMark/>
          </w:tcPr>
          <w:p w14:paraId="0D25F2D2" w14:textId="6EEAE141" w:rsidR="00767EF7" w:rsidRPr="002D7B3B" w:rsidRDefault="00767EF7" w:rsidP="00E42CF1">
            <w:pPr>
              <w:rPr>
                <w:rFonts w:ascii="Calibri" w:hAnsi="Calibri" w:cs="Calibri"/>
                <w:color w:val="000000"/>
              </w:rPr>
            </w:pPr>
            <w:r w:rsidRPr="002D7B3B">
              <w:rPr>
                <w:rFonts w:ascii="Calibri" w:hAnsi="Calibri" w:cs="Calibri"/>
                <w:color w:val="000000"/>
              </w:rPr>
              <w:t>6 szt</w:t>
            </w:r>
            <w:r w:rsidR="005821A6">
              <w:rPr>
                <w:rFonts w:ascii="Calibri" w:hAnsi="Calibri" w:cs="Calibri"/>
                <w:color w:val="000000"/>
              </w:rPr>
              <w:t xml:space="preserve">. </w:t>
            </w:r>
          </w:p>
        </w:tc>
        <w:tc>
          <w:tcPr>
            <w:tcW w:w="4482" w:type="dxa"/>
            <w:tcBorders>
              <w:top w:val="nil"/>
              <w:left w:val="nil"/>
              <w:bottom w:val="single" w:sz="4" w:space="0" w:color="auto"/>
              <w:right w:val="single" w:sz="4" w:space="0" w:color="auto"/>
            </w:tcBorders>
            <w:shd w:val="clear" w:color="000000" w:fill="FFFF00"/>
          </w:tcPr>
          <w:p w14:paraId="2592290E" w14:textId="77777777" w:rsidR="00767EF7" w:rsidRPr="002D7B3B" w:rsidRDefault="00767EF7" w:rsidP="00E42CF1">
            <w:pPr>
              <w:rPr>
                <w:rFonts w:ascii="Calibri" w:hAnsi="Calibri" w:cs="Calibri"/>
                <w:color w:val="000000"/>
              </w:rPr>
            </w:pPr>
          </w:p>
        </w:tc>
      </w:tr>
      <w:tr w:rsidR="00767EF7" w:rsidRPr="002D7B3B" w14:paraId="0E74DA63" w14:textId="733DC5B7" w:rsidTr="00CB3F5D">
        <w:trPr>
          <w:trHeight w:val="300"/>
          <w:jc w:val="center"/>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6FCFF20F" w14:textId="77777777" w:rsidR="00767EF7" w:rsidRPr="002D7B3B" w:rsidRDefault="00767EF7" w:rsidP="00E42CF1">
            <w:pPr>
              <w:rPr>
                <w:rFonts w:ascii="Calibri" w:hAnsi="Calibri" w:cs="Calibri"/>
                <w:color w:val="000000"/>
              </w:rPr>
            </w:pPr>
            <w:r w:rsidRPr="002D7B3B">
              <w:rPr>
                <w:rFonts w:ascii="Calibri" w:hAnsi="Calibri" w:cs="Calibri"/>
                <w:color w:val="000000"/>
              </w:rPr>
              <w:t>typ klawiatury</w:t>
            </w:r>
          </w:p>
        </w:tc>
        <w:tc>
          <w:tcPr>
            <w:tcW w:w="3082" w:type="dxa"/>
            <w:tcBorders>
              <w:top w:val="nil"/>
              <w:left w:val="nil"/>
              <w:bottom w:val="single" w:sz="4" w:space="0" w:color="auto"/>
              <w:right w:val="single" w:sz="4" w:space="0" w:color="auto"/>
            </w:tcBorders>
            <w:shd w:val="clear" w:color="auto" w:fill="auto"/>
            <w:vAlign w:val="center"/>
            <w:hideMark/>
          </w:tcPr>
          <w:p w14:paraId="178618DF" w14:textId="77777777" w:rsidR="00767EF7" w:rsidRPr="002D7B3B" w:rsidRDefault="00767EF7" w:rsidP="00E42CF1">
            <w:pPr>
              <w:rPr>
                <w:rFonts w:ascii="Calibri" w:hAnsi="Calibri" w:cs="Calibri"/>
                <w:color w:val="000000"/>
              </w:rPr>
            </w:pPr>
            <w:r w:rsidRPr="002D7B3B">
              <w:rPr>
                <w:rFonts w:ascii="Calibri" w:hAnsi="Calibri" w:cs="Calibri"/>
                <w:color w:val="000000"/>
              </w:rPr>
              <w:t>membranowa QWERTY</w:t>
            </w:r>
          </w:p>
        </w:tc>
        <w:tc>
          <w:tcPr>
            <w:tcW w:w="4482" w:type="dxa"/>
            <w:tcBorders>
              <w:top w:val="nil"/>
              <w:left w:val="nil"/>
              <w:bottom w:val="single" w:sz="4" w:space="0" w:color="auto"/>
              <w:right w:val="single" w:sz="4" w:space="0" w:color="auto"/>
            </w:tcBorders>
          </w:tcPr>
          <w:p w14:paraId="23D6F033" w14:textId="77777777" w:rsidR="00767EF7" w:rsidRPr="002D7B3B" w:rsidRDefault="00767EF7" w:rsidP="00E42CF1">
            <w:pPr>
              <w:rPr>
                <w:rFonts w:ascii="Calibri" w:hAnsi="Calibri" w:cs="Calibri"/>
                <w:color w:val="000000"/>
              </w:rPr>
            </w:pPr>
          </w:p>
        </w:tc>
      </w:tr>
      <w:tr w:rsidR="00767EF7" w:rsidRPr="002D7B3B" w14:paraId="368E5E96" w14:textId="07C98B9A" w:rsidTr="00CB3F5D">
        <w:trPr>
          <w:trHeight w:val="300"/>
          <w:jc w:val="center"/>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33EAC45C" w14:textId="77777777" w:rsidR="00767EF7" w:rsidRPr="002D7B3B" w:rsidRDefault="00767EF7" w:rsidP="00E42CF1">
            <w:pPr>
              <w:rPr>
                <w:rFonts w:ascii="Calibri" w:hAnsi="Calibri" w:cs="Calibri"/>
                <w:color w:val="000000"/>
              </w:rPr>
            </w:pPr>
            <w:r w:rsidRPr="002D7B3B">
              <w:rPr>
                <w:rFonts w:ascii="Calibri" w:hAnsi="Calibri" w:cs="Calibri"/>
                <w:color w:val="000000"/>
              </w:rPr>
              <w:t>Klawisze multimedialne</w:t>
            </w:r>
          </w:p>
        </w:tc>
        <w:tc>
          <w:tcPr>
            <w:tcW w:w="3082" w:type="dxa"/>
            <w:tcBorders>
              <w:top w:val="nil"/>
              <w:left w:val="nil"/>
              <w:bottom w:val="single" w:sz="4" w:space="0" w:color="auto"/>
              <w:right w:val="single" w:sz="4" w:space="0" w:color="auto"/>
            </w:tcBorders>
            <w:shd w:val="clear" w:color="auto" w:fill="auto"/>
            <w:vAlign w:val="center"/>
            <w:hideMark/>
          </w:tcPr>
          <w:p w14:paraId="507BC055" w14:textId="77777777" w:rsidR="00767EF7" w:rsidRPr="002D7B3B" w:rsidRDefault="00767EF7" w:rsidP="00E42CF1">
            <w:pPr>
              <w:rPr>
                <w:rFonts w:ascii="Calibri" w:hAnsi="Calibri" w:cs="Calibri"/>
                <w:color w:val="000000"/>
              </w:rPr>
            </w:pPr>
            <w:r w:rsidRPr="002D7B3B">
              <w:rPr>
                <w:rFonts w:ascii="Calibri" w:hAnsi="Calibri" w:cs="Calibri"/>
                <w:color w:val="000000"/>
              </w:rPr>
              <w:t>Tak</w:t>
            </w:r>
          </w:p>
        </w:tc>
        <w:tc>
          <w:tcPr>
            <w:tcW w:w="4482" w:type="dxa"/>
            <w:tcBorders>
              <w:top w:val="nil"/>
              <w:left w:val="nil"/>
              <w:bottom w:val="single" w:sz="4" w:space="0" w:color="auto"/>
              <w:right w:val="single" w:sz="4" w:space="0" w:color="auto"/>
            </w:tcBorders>
          </w:tcPr>
          <w:p w14:paraId="59FD59D4" w14:textId="77777777" w:rsidR="00767EF7" w:rsidRPr="002D7B3B" w:rsidRDefault="00767EF7" w:rsidP="00E42CF1">
            <w:pPr>
              <w:rPr>
                <w:rFonts w:ascii="Calibri" w:hAnsi="Calibri" w:cs="Calibri"/>
                <w:color w:val="000000"/>
              </w:rPr>
            </w:pPr>
          </w:p>
        </w:tc>
      </w:tr>
      <w:tr w:rsidR="00767EF7" w:rsidRPr="002D7B3B" w14:paraId="0EA9927D" w14:textId="676BED69" w:rsidTr="00CB3F5D">
        <w:trPr>
          <w:trHeight w:val="345"/>
          <w:jc w:val="center"/>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0ECF74F1" w14:textId="77777777" w:rsidR="00767EF7" w:rsidRPr="002D7B3B" w:rsidRDefault="00767EF7" w:rsidP="00E42CF1">
            <w:pPr>
              <w:rPr>
                <w:rFonts w:ascii="Calibri" w:hAnsi="Calibri" w:cs="Calibri"/>
                <w:color w:val="000000"/>
              </w:rPr>
            </w:pPr>
            <w:r w:rsidRPr="002D7B3B">
              <w:rPr>
                <w:rFonts w:ascii="Calibri" w:hAnsi="Calibri" w:cs="Calibri"/>
                <w:color w:val="000000"/>
              </w:rPr>
              <w:t>Klawisze numeryczne wydzielone</w:t>
            </w:r>
          </w:p>
        </w:tc>
        <w:tc>
          <w:tcPr>
            <w:tcW w:w="3082" w:type="dxa"/>
            <w:tcBorders>
              <w:top w:val="nil"/>
              <w:left w:val="nil"/>
              <w:bottom w:val="single" w:sz="4" w:space="0" w:color="auto"/>
              <w:right w:val="single" w:sz="4" w:space="0" w:color="auto"/>
            </w:tcBorders>
            <w:shd w:val="clear" w:color="auto" w:fill="auto"/>
            <w:vAlign w:val="center"/>
            <w:hideMark/>
          </w:tcPr>
          <w:p w14:paraId="47C5E9DD" w14:textId="77777777" w:rsidR="00767EF7" w:rsidRPr="002D7B3B" w:rsidRDefault="00767EF7" w:rsidP="00E42CF1">
            <w:pPr>
              <w:rPr>
                <w:rFonts w:ascii="Calibri" w:hAnsi="Calibri" w:cs="Calibri"/>
                <w:color w:val="000000"/>
              </w:rPr>
            </w:pPr>
            <w:r w:rsidRPr="002D7B3B">
              <w:rPr>
                <w:rFonts w:ascii="Calibri" w:hAnsi="Calibri" w:cs="Calibri"/>
                <w:color w:val="000000"/>
              </w:rPr>
              <w:t>Tak</w:t>
            </w:r>
          </w:p>
        </w:tc>
        <w:tc>
          <w:tcPr>
            <w:tcW w:w="4482" w:type="dxa"/>
            <w:tcBorders>
              <w:top w:val="nil"/>
              <w:left w:val="nil"/>
              <w:bottom w:val="single" w:sz="4" w:space="0" w:color="auto"/>
              <w:right w:val="single" w:sz="4" w:space="0" w:color="auto"/>
            </w:tcBorders>
          </w:tcPr>
          <w:p w14:paraId="327FB55B" w14:textId="77777777" w:rsidR="00767EF7" w:rsidRPr="002D7B3B" w:rsidRDefault="00767EF7" w:rsidP="00E42CF1">
            <w:pPr>
              <w:rPr>
                <w:rFonts w:ascii="Calibri" w:hAnsi="Calibri" w:cs="Calibri"/>
                <w:color w:val="000000"/>
              </w:rPr>
            </w:pPr>
          </w:p>
        </w:tc>
      </w:tr>
      <w:tr w:rsidR="00767EF7" w:rsidRPr="002D7B3B" w14:paraId="4F49D06F" w14:textId="685D2039" w:rsidTr="00CB3F5D">
        <w:trPr>
          <w:trHeight w:val="300"/>
          <w:jc w:val="center"/>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1A6578AA" w14:textId="77777777" w:rsidR="00767EF7" w:rsidRPr="002D7B3B" w:rsidRDefault="00767EF7" w:rsidP="00E42CF1">
            <w:pPr>
              <w:rPr>
                <w:rFonts w:ascii="Calibri" w:hAnsi="Calibri" w:cs="Calibri"/>
                <w:color w:val="000000"/>
              </w:rPr>
            </w:pPr>
            <w:r w:rsidRPr="002D7B3B">
              <w:rPr>
                <w:rFonts w:ascii="Calibri" w:hAnsi="Calibri" w:cs="Calibri"/>
                <w:color w:val="000000"/>
              </w:rPr>
              <w:t>profil klawiszy</w:t>
            </w:r>
          </w:p>
        </w:tc>
        <w:tc>
          <w:tcPr>
            <w:tcW w:w="3082" w:type="dxa"/>
            <w:tcBorders>
              <w:top w:val="nil"/>
              <w:left w:val="nil"/>
              <w:bottom w:val="single" w:sz="4" w:space="0" w:color="auto"/>
              <w:right w:val="single" w:sz="4" w:space="0" w:color="auto"/>
            </w:tcBorders>
            <w:shd w:val="clear" w:color="auto" w:fill="auto"/>
            <w:vAlign w:val="center"/>
            <w:hideMark/>
          </w:tcPr>
          <w:p w14:paraId="41D2CE86" w14:textId="77777777" w:rsidR="00767EF7" w:rsidRPr="002D7B3B" w:rsidRDefault="00767EF7" w:rsidP="00E42CF1">
            <w:pPr>
              <w:rPr>
                <w:rFonts w:ascii="Calibri" w:hAnsi="Calibri" w:cs="Calibri"/>
                <w:color w:val="000000"/>
              </w:rPr>
            </w:pPr>
            <w:r w:rsidRPr="002D7B3B">
              <w:rPr>
                <w:rFonts w:ascii="Calibri" w:hAnsi="Calibri" w:cs="Calibri"/>
                <w:color w:val="000000"/>
              </w:rPr>
              <w:t>płaski, krótki skok</w:t>
            </w:r>
          </w:p>
        </w:tc>
        <w:tc>
          <w:tcPr>
            <w:tcW w:w="4482" w:type="dxa"/>
            <w:tcBorders>
              <w:top w:val="nil"/>
              <w:left w:val="nil"/>
              <w:bottom w:val="single" w:sz="4" w:space="0" w:color="auto"/>
              <w:right w:val="single" w:sz="4" w:space="0" w:color="auto"/>
            </w:tcBorders>
          </w:tcPr>
          <w:p w14:paraId="57AA2570" w14:textId="77777777" w:rsidR="00767EF7" w:rsidRPr="002D7B3B" w:rsidRDefault="00767EF7" w:rsidP="00E42CF1">
            <w:pPr>
              <w:rPr>
                <w:rFonts w:ascii="Calibri" w:hAnsi="Calibri" w:cs="Calibri"/>
                <w:color w:val="000000"/>
              </w:rPr>
            </w:pPr>
          </w:p>
        </w:tc>
      </w:tr>
      <w:tr w:rsidR="00767EF7" w:rsidRPr="002D7B3B" w14:paraId="462ACA70" w14:textId="356B27C2" w:rsidTr="00CB3F5D">
        <w:trPr>
          <w:trHeight w:val="300"/>
          <w:jc w:val="center"/>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5DCDFF6D" w14:textId="77777777" w:rsidR="00767EF7" w:rsidRPr="002D7B3B" w:rsidRDefault="00767EF7" w:rsidP="00E42CF1">
            <w:pPr>
              <w:rPr>
                <w:rFonts w:ascii="Calibri" w:hAnsi="Calibri" w:cs="Calibri"/>
                <w:color w:val="000000"/>
              </w:rPr>
            </w:pPr>
            <w:r w:rsidRPr="002D7B3B">
              <w:rPr>
                <w:rFonts w:ascii="Calibri" w:hAnsi="Calibri" w:cs="Calibri"/>
                <w:color w:val="000000"/>
              </w:rPr>
              <w:t>Mysz optyczna z rolką</w:t>
            </w:r>
          </w:p>
        </w:tc>
        <w:tc>
          <w:tcPr>
            <w:tcW w:w="3082" w:type="dxa"/>
            <w:tcBorders>
              <w:top w:val="nil"/>
              <w:left w:val="nil"/>
              <w:bottom w:val="single" w:sz="4" w:space="0" w:color="auto"/>
              <w:right w:val="single" w:sz="4" w:space="0" w:color="auto"/>
            </w:tcBorders>
            <w:shd w:val="clear" w:color="auto" w:fill="auto"/>
            <w:vAlign w:val="center"/>
            <w:hideMark/>
          </w:tcPr>
          <w:p w14:paraId="42CCCEEA" w14:textId="77777777" w:rsidR="00767EF7" w:rsidRPr="002D7B3B" w:rsidRDefault="00767EF7" w:rsidP="00E42CF1">
            <w:pPr>
              <w:rPr>
                <w:rFonts w:ascii="Calibri" w:hAnsi="Calibri" w:cs="Calibri"/>
                <w:color w:val="000000"/>
              </w:rPr>
            </w:pPr>
            <w:r w:rsidRPr="002D7B3B">
              <w:rPr>
                <w:rFonts w:ascii="Calibri" w:hAnsi="Calibri" w:cs="Calibri"/>
                <w:color w:val="000000"/>
              </w:rPr>
              <w:t>tak, praworęczna 3 przyciski</w:t>
            </w:r>
          </w:p>
        </w:tc>
        <w:tc>
          <w:tcPr>
            <w:tcW w:w="4482" w:type="dxa"/>
            <w:tcBorders>
              <w:top w:val="nil"/>
              <w:left w:val="nil"/>
              <w:bottom w:val="single" w:sz="4" w:space="0" w:color="auto"/>
              <w:right w:val="single" w:sz="4" w:space="0" w:color="auto"/>
            </w:tcBorders>
          </w:tcPr>
          <w:p w14:paraId="6AE110CB" w14:textId="77777777" w:rsidR="00767EF7" w:rsidRPr="002D7B3B" w:rsidRDefault="00767EF7" w:rsidP="00E42CF1">
            <w:pPr>
              <w:rPr>
                <w:rFonts w:ascii="Calibri" w:hAnsi="Calibri" w:cs="Calibri"/>
                <w:color w:val="000000"/>
              </w:rPr>
            </w:pPr>
          </w:p>
        </w:tc>
      </w:tr>
      <w:tr w:rsidR="00767EF7" w:rsidRPr="002D7B3B" w14:paraId="60AFA1DE" w14:textId="574E3B59" w:rsidTr="00CB3F5D">
        <w:trPr>
          <w:trHeight w:val="300"/>
          <w:jc w:val="center"/>
        </w:trPr>
        <w:tc>
          <w:tcPr>
            <w:tcW w:w="2421" w:type="dxa"/>
            <w:tcBorders>
              <w:top w:val="nil"/>
              <w:left w:val="single" w:sz="4" w:space="0" w:color="auto"/>
              <w:bottom w:val="single" w:sz="4" w:space="0" w:color="auto"/>
              <w:right w:val="single" w:sz="4" w:space="0" w:color="auto"/>
            </w:tcBorders>
            <w:shd w:val="clear" w:color="auto" w:fill="auto"/>
            <w:vAlign w:val="bottom"/>
            <w:hideMark/>
          </w:tcPr>
          <w:p w14:paraId="72A505F3" w14:textId="77777777" w:rsidR="00767EF7" w:rsidRPr="002D7B3B" w:rsidRDefault="00767EF7" w:rsidP="00E42CF1">
            <w:pPr>
              <w:rPr>
                <w:rFonts w:ascii="Calibri" w:hAnsi="Calibri" w:cs="Calibri"/>
                <w:color w:val="000000"/>
              </w:rPr>
            </w:pPr>
            <w:r w:rsidRPr="002D7B3B">
              <w:rPr>
                <w:rFonts w:ascii="Calibri" w:hAnsi="Calibri" w:cs="Calibri"/>
                <w:color w:val="000000"/>
              </w:rPr>
              <w:t>odbiornik USB</w:t>
            </w:r>
          </w:p>
        </w:tc>
        <w:tc>
          <w:tcPr>
            <w:tcW w:w="3082" w:type="dxa"/>
            <w:tcBorders>
              <w:top w:val="nil"/>
              <w:left w:val="nil"/>
              <w:bottom w:val="single" w:sz="4" w:space="0" w:color="auto"/>
              <w:right w:val="single" w:sz="4" w:space="0" w:color="auto"/>
            </w:tcBorders>
            <w:shd w:val="clear" w:color="auto" w:fill="auto"/>
            <w:vAlign w:val="center"/>
            <w:hideMark/>
          </w:tcPr>
          <w:p w14:paraId="3FE21E42" w14:textId="77777777" w:rsidR="00767EF7" w:rsidRPr="002D7B3B" w:rsidRDefault="00767EF7" w:rsidP="00E42CF1">
            <w:pPr>
              <w:rPr>
                <w:rFonts w:ascii="Calibri" w:hAnsi="Calibri" w:cs="Calibri"/>
                <w:color w:val="000000"/>
              </w:rPr>
            </w:pPr>
            <w:r w:rsidRPr="002D7B3B">
              <w:rPr>
                <w:rFonts w:ascii="Calibri" w:hAnsi="Calibri" w:cs="Calibri"/>
                <w:color w:val="000000"/>
              </w:rPr>
              <w:t>tak</w:t>
            </w:r>
          </w:p>
        </w:tc>
        <w:tc>
          <w:tcPr>
            <w:tcW w:w="4482" w:type="dxa"/>
            <w:tcBorders>
              <w:top w:val="nil"/>
              <w:left w:val="nil"/>
              <w:bottom w:val="single" w:sz="4" w:space="0" w:color="auto"/>
              <w:right w:val="single" w:sz="4" w:space="0" w:color="auto"/>
            </w:tcBorders>
          </w:tcPr>
          <w:p w14:paraId="6F47AC0E" w14:textId="77777777" w:rsidR="00767EF7" w:rsidRPr="002D7B3B" w:rsidRDefault="00767EF7" w:rsidP="00E42CF1">
            <w:pPr>
              <w:rPr>
                <w:rFonts w:ascii="Calibri" w:hAnsi="Calibri" w:cs="Calibri"/>
                <w:color w:val="000000"/>
              </w:rPr>
            </w:pPr>
          </w:p>
        </w:tc>
      </w:tr>
      <w:tr w:rsidR="00767EF7" w:rsidRPr="002D7B3B" w14:paraId="6D199168" w14:textId="2BA0966A" w:rsidTr="00CB3F5D">
        <w:trPr>
          <w:trHeight w:val="300"/>
          <w:jc w:val="center"/>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4CE19DF6" w14:textId="77777777" w:rsidR="00767EF7" w:rsidRPr="002D7B3B" w:rsidRDefault="00767EF7" w:rsidP="00E42CF1">
            <w:pPr>
              <w:rPr>
                <w:rFonts w:ascii="Calibri" w:hAnsi="Calibri" w:cs="Calibri"/>
                <w:color w:val="000000"/>
              </w:rPr>
            </w:pPr>
            <w:r w:rsidRPr="002D7B3B">
              <w:rPr>
                <w:rFonts w:ascii="Calibri" w:hAnsi="Calibri" w:cs="Calibri"/>
                <w:color w:val="000000"/>
              </w:rPr>
              <w:t>Łączność</w:t>
            </w:r>
          </w:p>
        </w:tc>
        <w:tc>
          <w:tcPr>
            <w:tcW w:w="3082" w:type="dxa"/>
            <w:tcBorders>
              <w:top w:val="nil"/>
              <w:left w:val="nil"/>
              <w:bottom w:val="single" w:sz="4" w:space="0" w:color="auto"/>
              <w:right w:val="single" w:sz="4" w:space="0" w:color="auto"/>
            </w:tcBorders>
            <w:shd w:val="clear" w:color="auto" w:fill="auto"/>
            <w:vAlign w:val="center"/>
            <w:hideMark/>
          </w:tcPr>
          <w:p w14:paraId="0675B7D1" w14:textId="77777777" w:rsidR="00767EF7" w:rsidRPr="002D7B3B" w:rsidRDefault="00767EF7" w:rsidP="00E42CF1">
            <w:pPr>
              <w:rPr>
                <w:rFonts w:ascii="Calibri" w:hAnsi="Calibri" w:cs="Calibri"/>
                <w:color w:val="000000"/>
              </w:rPr>
            </w:pPr>
            <w:r w:rsidRPr="002D7B3B">
              <w:rPr>
                <w:rFonts w:ascii="Calibri" w:hAnsi="Calibri" w:cs="Calibri"/>
                <w:color w:val="000000"/>
              </w:rPr>
              <w:t>Bezprzewodowa, Bluetooth</w:t>
            </w:r>
          </w:p>
        </w:tc>
        <w:tc>
          <w:tcPr>
            <w:tcW w:w="4482" w:type="dxa"/>
            <w:tcBorders>
              <w:top w:val="nil"/>
              <w:left w:val="nil"/>
              <w:bottom w:val="single" w:sz="4" w:space="0" w:color="auto"/>
              <w:right w:val="single" w:sz="4" w:space="0" w:color="auto"/>
            </w:tcBorders>
          </w:tcPr>
          <w:p w14:paraId="4AB727C4" w14:textId="77777777" w:rsidR="00767EF7" w:rsidRPr="002D7B3B" w:rsidRDefault="00767EF7" w:rsidP="00E42CF1">
            <w:pPr>
              <w:rPr>
                <w:rFonts w:ascii="Calibri" w:hAnsi="Calibri" w:cs="Calibri"/>
                <w:color w:val="000000"/>
              </w:rPr>
            </w:pPr>
          </w:p>
        </w:tc>
      </w:tr>
      <w:tr w:rsidR="00767EF7" w:rsidRPr="002D7B3B" w14:paraId="79903382" w14:textId="6F7D5A13" w:rsidTr="00CB3F5D">
        <w:trPr>
          <w:trHeight w:val="300"/>
          <w:jc w:val="center"/>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08EC43BD" w14:textId="77777777" w:rsidR="00767EF7" w:rsidRPr="002D7B3B" w:rsidRDefault="00767EF7" w:rsidP="00E42CF1">
            <w:pPr>
              <w:rPr>
                <w:rFonts w:ascii="Calibri" w:hAnsi="Calibri" w:cs="Calibri"/>
                <w:color w:val="000000"/>
              </w:rPr>
            </w:pPr>
            <w:r w:rsidRPr="002D7B3B">
              <w:rPr>
                <w:rFonts w:ascii="Calibri" w:hAnsi="Calibri" w:cs="Calibri"/>
                <w:color w:val="000000"/>
              </w:rPr>
              <w:t>Kolor</w:t>
            </w:r>
          </w:p>
        </w:tc>
        <w:tc>
          <w:tcPr>
            <w:tcW w:w="3082" w:type="dxa"/>
            <w:tcBorders>
              <w:top w:val="nil"/>
              <w:left w:val="nil"/>
              <w:bottom w:val="single" w:sz="4" w:space="0" w:color="auto"/>
              <w:right w:val="single" w:sz="4" w:space="0" w:color="auto"/>
            </w:tcBorders>
            <w:shd w:val="clear" w:color="auto" w:fill="auto"/>
            <w:vAlign w:val="center"/>
            <w:hideMark/>
          </w:tcPr>
          <w:p w14:paraId="6AEF4E00" w14:textId="77777777" w:rsidR="00767EF7" w:rsidRPr="002D7B3B" w:rsidRDefault="00767EF7" w:rsidP="00E42CF1">
            <w:pPr>
              <w:rPr>
                <w:rFonts w:ascii="Calibri" w:hAnsi="Calibri" w:cs="Calibri"/>
                <w:color w:val="000000"/>
              </w:rPr>
            </w:pPr>
            <w:r w:rsidRPr="002D7B3B">
              <w:rPr>
                <w:rFonts w:ascii="Calibri" w:hAnsi="Calibri" w:cs="Calibri"/>
                <w:color w:val="000000"/>
              </w:rPr>
              <w:t>Czarny lub szary</w:t>
            </w:r>
          </w:p>
        </w:tc>
        <w:tc>
          <w:tcPr>
            <w:tcW w:w="4482" w:type="dxa"/>
            <w:tcBorders>
              <w:top w:val="nil"/>
              <w:left w:val="nil"/>
              <w:bottom w:val="single" w:sz="4" w:space="0" w:color="auto"/>
              <w:right w:val="single" w:sz="4" w:space="0" w:color="auto"/>
            </w:tcBorders>
          </w:tcPr>
          <w:p w14:paraId="36F57CDF" w14:textId="77777777" w:rsidR="00767EF7" w:rsidRPr="002D7B3B" w:rsidRDefault="00767EF7" w:rsidP="00E42CF1">
            <w:pPr>
              <w:rPr>
                <w:rFonts w:ascii="Calibri" w:hAnsi="Calibri" w:cs="Calibri"/>
                <w:color w:val="000000"/>
              </w:rPr>
            </w:pPr>
          </w:p>
        </w:tc>
      </w:tr>
      <w:tr w:rsidR="00767EF7" w:rsidRPr="002D7B3B" w14:paraId="7F315C9A" w14:textId="02C43522" w:rsidTr="00CB3F5D">
        <w:trPr>
          <w:trHeight w:val="300"/>
          <w:jc w:val="center"/>
        </w:trPr>
        <w:tc>
          <w:tcPr>
            <w:tcW w:w="2421" w:type="dxa"/>
            <w:tcBorders>
              <w:top w:val="nil"/>
              <w:left w:val="single" w:sz="4" w:space="0" w:color="auto"/>
              <w:bottom w:val="single" w:sz="4" w:space="0" w:color="auto"/>
              <w:right w:val="single" w:sz="4" w:space="0" w:color="auto"/>
            </w:tcBorders>
            <w:shd w:val="clear" w:color="auto" w:fill="auto"/>
            <w:vAlign w:val="bottom"/>
            <w:hideMark/>
          </w:tcPr>
          <w:p w14:paraId="2C14F671" w14:textId="77777777" w:rsidR="00767EF7" w:rsidRPr="002D7B3B" w:rsidRDefault="00767EF7" w:rsidP="00E42CF1">
            <w:pPr>
              <w:rPr>
                <w:rFonts w:ascii="Calibri" w:hAnsi="Calibri" w:cs="Calibri"/>
                <w:color w:val="000000"/>
              </w:rPr>
            </w:pPr>
            <w:r w:rsidRPr="002D7B3B">
              <w:rPr>
                <w:rFonts w:ascii="Calibri" w:hAnsi="Calibri" w:cs="Calibri"/>
                <w:color w:val="000000"/>
              </w:rPr>
              <w:lastRenderedPageBreak/>
              <w:t>Rozdzielczość myszy</w:t>
            </w:r>
          </w:p>
        </w:tc>
        <w:tc>
          <w:tcPr>
            <w:tcW w:w="3082" w:type="dxa"/>
            <w:tcBorders>
              <w:top w:val="nil"/>
              <w:left w:val="nil"/>
              <w:bottom w:val="single" w:sz="4" w:space="0" w:color="auto"/>
              <w:right w:val="single" w:sz="4" w:space="0" w:color="auto"/>
            </w:tcBorders>
            <w:shd w:val="clear" w:color="auto" w:fill="auto"/>
            <w:vAlign w:val="center"/>
            <w:hideMark/>
          </w:tcPr>
          <w:p w14:paraId="3B3F1C67" w14:textId="77777777" w:rsidR="00767EF7" w:rsidRPr="002D7B3B" w:rsidRDefault="00767EF7" w:rsidP="00E42CF1">
            <w:pPr>
              <w:rPr>
                <w:rFonts w:ascii="Calibri" w:hAnsi="Calibri" w:cs="Calibri"/>
                <w:color w:val="000000"/>
              </w:rPr>
            </w:pPr>
            <w:r w:rsidRPr="002D7B3B">
              <w:rPr>
                <w:rFonts w:ascii="Calibri" w:hAnsi="Calibri" w:cs="Calibri"/>
                <w:color w:val="000000"/>
              </w:rPr>
              <w:t>minimum 800 DPI</w:t>
            </w:r>
          </w:p>
        </w:tc>
        <w:tc>
          <w:tcPr>
            <w:tcW w:w="4482" w:type="dxa"/>
            <w:tcBorders>
              <w:top w:val="nil"/>
              <w:left w:val="nil"/>
              <w:bottom w:val="single" w:sz="4" w:space="0" w:color="auto"/>
              <w:right w:val="single" w:sz="4" w:space="0" w:color="auto"/>
            </w:tcBorders>
          </w:tcPr>
          <w:p w14:paraId="3C36FCB8" w14:textId="77777777" w:rsidR="00767EF7" w:rsidRPr="002D7B3B" w:rsidRDefault="00767EF7" w:rsidP="00E42CF1">
            <w:pPr>
              <w:rPr>
                <w:rFonts w:ascii="Calibri" w:hAnsi="Calibri" w:cs="Calibri"/>
                <w:color w:val="000000"/>
              </w:rPr>
            </w:pPr>
          </w:p>
        </w:tc>
      </w:tr>
    </w:tbl>
    <w:p w14:paraId="40B43912" w14:textId="77777777" w:rsidR="000431C3" w:rsidRPr="00820AD8" w:rsidRDefault="000431C3" w:rsidP="000431C3">
      <w:pPr>
        <w:ind w:firstLine="708"/>
        <w:rPr>
          <w:rFonts w:ascii="Calibri" w:hAnsi="Calibri" w:cs="Calibri"/>
          <w:b/>
          <w:i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3236"/>
        <w:gridCol w:w="3261"/>
      </w:tblGrid>
      <w:tr w:rsidR="00820AD8" w:rsidRPr="003F19E7" w14:paraId="232FE01E" w14:textId="0B77FB8E" w:rsidTr="00820AD8">
        <w:trPr>
          <w:trHeight w:val="300"/>
          <w:jc w:val="center"/>
        </w:trPr>
        <w:tc>
          <w:tcPr>
            <w:tcW w:w="3568" w:type="dxa"/>
            <w:shd w:val="clear" w:color="auto" w:fill="FFFF00"/>
            <w:noWrap/>
            <w:hideMark/>
          </w:tcPr>
          <w:p w14:paraId="5CFE4F2A" w14:textId="48BD4DBF" w:rsidR="00820AD8" w:rsidRPr="00820AD8" w:rsidRDefault="00820AD8" w:rsidP="001832DE">
            <w:pPr>
              <w:widowControl/>
              <w:autoSpaceDE/>
              <w:autoSpaceDN/>
              <w:rPr>
                <w:rFonts w:ascii="Calibri" w:hAnsi="Calibri" w:cs="Calibri"/>
                <w:bCs/>
                <w:iCs/>
              </w:rPr>
            </w:pPr>
            <w:r w:rsidRPr="00820AD8">
              <w:rPr>
                <w:rFonts w:ascii="Calibri" w:hAnsi="Calibri" w:cs="Calibri"/>
                <w:bCs/>
                <w:iCs/>
              </w:rPr>
              <w:t xml:space="preserve">Nazwa </w:t>
            </w:r>
          </w:p>
        </w:tc>
        <w:tc>
          <w:tcPr>
            <w:tcW w:w="3231" w:type="dxa"/>
            <w:shd w:val="clear" w:color="auto" w:fill="FFFF00"/>
          </w:tcPr>
          <w:p w14:paraId="5C1B77DD" w14:textId="50A03F7E" w:rsidR="00820AD8" w:rsidRPr="00412893" w:rsidRDefault="00820AD8" w:rsidP="001832DE">
            <w:pPr>
              <w:widowControl/>
              <w:autoSpaceDE/>
              <w:autoSpaceDN/>
              <w:rPr>
                <w:rFonts w:ascii="Calibri" w:hAnsi="Calibri" w:cs="Calibri"/>
                <w:b/>
                <w:iCs/>
              </w:rPr>
            </w:pPr>
            <w:r w:rsidRPr="00820AD8">
              <w:rPr>
                <w:rFonts w:ascii="Calibri" w:hAnsi="Calibri" w:cs="Calibri"/>
                <w:b/>
                <w:iCs/>
              </w:rPr>
              <w:t xml:space="preserve">Kamera sportowa, </w:t>
            </w:r>
            <w:r w:rsidRPr="00820AD8">
              <w:rPr>
                <w:rFonts w:ascii="Calibri" w:hAnsi="Calibri" w:cs="Calibri"/>
                <w:bCs/>
                <w:iCs/>
              </w:rPr>
              <w:t>zgodna z poniższymi wymaganiami minimalnymi:</w:t>
            </w:r>
          </w:p>
        </w:tc>
        <w:tc>
          <w:tcPr>
            <w:tcW w:w="3261" w:type="dxa"/>
            <w:shd w:val="clear" w:color="auto" w:fill="FFFF00"/>
          </w:tcPr>
          <w:p w14:paraId="14FA39E0" w14:textId="37C35833" w:rsidR="00820AD8" w:rsidRPr="00412893" w:rsidRDefault="00820AD8" w:rsidP="00787637">
            <w:pPr>
              <w:widowControl/>
              <w:autoSpaceDE/>
              <w:autoSpaceDN/>
              <w:ind w:left="360"/>
              <w:rPr>
                <w:rFonts w:ascii="Calibri" w:hAnsi="Calibri" w:cs="Calibri"/>
                <w:b/>
                <w:iCs/>
              </w:rPr>
            </w:pPr>
            <w:r w:rsidRPr="00412893">
              <w:rPr>
                <w:rFonts w:ascii="Calibri" w:hAnsi="Calibri" w:cs="Calibri"/>
                <w:b/>
                <w:color w:val="000000"/>
                <w:sz w:val="20"/>
                <w:szCs w:val="20"/>
              </w:rPr>
              <w:t xml:space="preserve">Faktyczne parametry </w:t>
            </w:r>
            <w:r w:rsidRPr="00C80911">
              <w:rPr>
                <w:rFonts w:ascii="Calibri" w:hAnsi="Calibri" w:cs="Calibri"/>
                <w:b/>
                <w:color w:val="000000"/>
                <w:sz w:val="20"/>
                <w:szCs w:val="20"/>
              </w:rPr>
              <w:t>oferowanego sprzętu, zgodnie z informacjami producentów sprzętu udostępnianymi na stronach internetowych</w:t>
            </w:r>
          </w:p>
        </w:tc>
      </w:tr>
      <w:tr w:rsidR="00787637" w:rsidRPr="003F19E7" w14:paraId="107081CA" w14:textId="5E8AFE32" w:rsidTr="00CB3F5D">
        <w:trPr>
          <w:trHeight w:val="300"/>
          <w:jc w:val="center"/>
        </w:trPr>
        <w:tc>
          <w:tcPr>
            <w:tcW w:w="3563" w:type="dxa"/>
            <w:shd w:val="clear" w:color="auto" w:fill="auto"/>
            <w:noWrap/>
            <w:hideMark/>
          </w:tcPr>
          <w:p w14:paraId="7EB59AEA" w14:textId="77777777" w:rsidR="00787637" w:rsidRPr="001832DE" w:rsidRDefault="00787637" w:rsidP="00E42CF1">
            <w:pPr>
              <w:ind w:firstLine="708"/>
              <w:rPr>
                <w:rFonts w:ascii="Calibri" w:hAnsi="Calibri" w:cs="Calibri"/>
                <w:bCs/>
                <w:iCs/>
              </w:rPr>
            </w:pPr>
            <w:r w:rsidRPr="001832DE">
              <w:rPr>
                <w:rFonts w:ascii="Calibri" w:hAnsi="Calibri" w:cs="Calibri"/>
                <w:bCs/>
                <w:iCs/>
              </w:rPr>
              <w:t>ilość</w:t>
            </w:r>
          </w:p>
        </w:tc>
        <w:tc>
          <w:tcPr>
            <w:tcW w:w="3236" w:type="dxa"/>
            <w:shd w:val="clear" w:color="auto" w:fill="auto"/>
            <w:noWrap/>
            <w:hideMark/>
          </w:tcPr>
          <w:p w14:paraId="1804EFCE" w14:textId="4DDBAA79" w:rsidR="00787637" w:rsidRPr="001832DE" w:rsidRDefault="00787637" w:rsidP="00E42CF1">
            <w:pPr>
              <w:ind w:firstLine="708"/>
              <w:rPr>
                <w:rFonts w:ascii="Calibri" w:hAnsi="Calibri" w:cs="Calibri"/>
                <w:bCs/>
                <w:iCs/>
              </w:rPr>
            </w:pPr>
            <w:r w:rsidRPr="001832DE">
              <w:rPr>
                <w:rFonts w:ascii="Calibri" w:hAnsi="Calibri" w:cs="Calibri"/>
                <w:bCs/>
                <w:iCs/>
              </w:rPr>
              <w:t>1 szt</w:t>
            </w:r>
            <w:r w:rsidR="005821A6">
              <w:rPr>
                <w:rFonts w:ascii="Calibri" w:hAnsi="Calibri" w:cs="Calibri"/>
                <w:bCs/>
                <w:iCs/>
              </w:rPr>
              <w:t>.</w:t>
            </w:r>
          </w:p>
        </w:tc>
        <w:tc>
          <w:tcPr>
            <w:tcW w:w="3261" w:type="dxa"/>
          </w:tcPr>
          <w:p w14:paraId="1546AA5F" w14:textId="77777777" w:rsidR="00787637" w:rsidRPr="001832DE" w:rsidRDefault="00787637" w:rsidP="00E42CF1">
            <w:pPr>
              <w:ind w:firstLine="708"/>
              <w:rPr>
                <w:rFonts w:ascii="Calibri" w:hAnsi="Calibri" w:cs="Calibri"/>
                <w:bCs/>
                <w:iCs/>
              </w:rPr>
            </w:pPr>
          </w:p>
        </w:tc>
      </w:tr>
      <w:tr w:rsidR="00787637" w:rsidRPr="003F19E7" w14:paraId="1DBCC337" w14:textId="5302A8B2" w:rsidTr="00CB3F5D">
        <w:trPr>
          <w:trHeight w:val="300"/>
          <w:jc w:val="center"/>
        </w:trPr>
        <w:tc>
          <w:tcPr>
            <w:tcW w:w="3563" w:type="dxa"/>
            <w:shd w:val="clear" w:color="auto" w:fill="auto"/>
            <w:noWrap/>
            <w:hideMark/>
          </w:tcPr>
          <w:p w14:paraId="472FCE97" w14:textId="77777777" w:rsidR="00787637" w:rsidRPr="001832DE" w:rsidRDefault="00787637" w:rsidP="00E42CF1">
            <w:pPr>
              <w:ind w:firstLine="708"/>
              <w:rPr>
                <w:rFonts w:ascii="Calibri" w:hAnsi="Calibri" w:cs="Calibri"/>
                <w:bCs/>
                <w:iCs/>
              </w:rPr>
            </w:pPr>
            <w:r w:rsidRPr="001832DE">
              <w:rPr>
                <w:rFonts w:ascii="Calibri" w:hAnsi="Calibri" w:cs="Calibri"/>
                <w:bCs/>
                <w:iCs/>
              </w:rPr>
              <w:t>Matryca (sensor)</w:t>
            </w:r>
          </w:p>
        </w:tc>
        <w:tc>
          <w:tcPr>
            <w:tcW w:w="3236" w:type="dxa"/>
            <w:shd w:val="clear" w:color="auto" w:fill="auto"/>
            <w:noWrap/>
            <w:hideMark/>
          </w:tcPr>
          <w:p w14:paraId="10155724" w14:textId="77777777" w:rsidR="00787637" w:rsidRPr="001832DE" w:rsidRDefault="00787637" w:rsidP="00E42CF1">
            <w:pPr>
              <w:ind w:firstLine="708"/>
              <w:rPr>
                <w:rFonts w:ascii="Calibri" w:hAnsi="Calibri" w:cs="Calibri"/>
                <w:bCs/>
                <w:iCs/>
              </w:rPr>
            </w:pPr>
            <w:r w:rsidRPr="001832DE">
              <w:rPr>
                <w:rFonts w:ascii="Calibri" w:hAnsi="Calibri" w:cs="Calibri"/>
                <w:bCs/>
                <w:iCs/>
              </w:rPr>
              <w:t>23MPix</w:t>
            </w:r>
          </w:p>
        </w:tc>
        <w:tc>
          <w:tcPr>
            <w:tcW w:w="3261" w:type="dxa"/>
          </w:tcPr>
          <w:p w14:paraId="280E989F" w14:textId="77777777" w:rsidR="00787637" w:rsidRPr="001832DE" w:rsidRDefault="00787637" w:rsidP="00E42CF1">
            <w:pPr>
              <w:ind w:firstLine="708"/>
              <w:rPr>
                <w:rFonts w:ascii="Calibri" w:hAnsi="Calibri" w:cs="Calibri"/>
                <w:bCs/>
                <w:iCs/>
              </w:rPr>
            </w:pPr>
          </w:p>
        </w:tc>
      </w:tr>
      <w:tr w:rsidR="00787637" w:rsidRPr="003F19E7" w14:paraId="2E7B27E7" w14:textId="5301CB13" w:rsidTr="00CB3F5D">
        <w:trPr>
          <w:trHeight w:val="300"/>
          <w:jc w:val="center"/>
        </w:trPr>
        <w:tc>
          <w:tcPr>
            <w:tcW w:w="3563" w:type="dxa"/>
            <w:shd w:val="clear" w:color="auto" w:fill="auto"/>
            <w:noWrap/>
            <w:hideMark/>
          </w:tcPr>
          <w:p w14:paraId="6D99E53A" w14:textId="77777777" w:rsidR="00787637" w:rsidRPr="001832DE" w:rsidRDefault="00787637" w:rsidP="00E42CF1">
            <w:pPr>
              <w:ind w:firstLine="708"/>
              <w:rPr>
                <w:rFonts w:ascii="Calibri" w:hAnsi="Calibri" w:cs="Calibri"/>
                <w:bCs/>
                <w:iCs/>
              </w:rPr>
            </w:pPr>
            <w:r w:rsidRPr="001832DE">
              <w:rPr>
                <w:rFonts w:ascii="Calibri" w:hAnsi="Calibri" w:cs="Calibri"/>
                <w:bCs/>
                <w:iCs/>
              </w:rPr>
              <w:t>Stabilizacja</w:t>
            </w:r>
          </w:p>
        </w:tc>
        <w:tc>
          <w:tcPr>
            <w:tcW w:w="3236" w:type="dxa"/>
            <w:shd w:val="clear" w:color="auto" w:fill="auto"/>
            <w:noWrap/>
            <w:hideMark/>
          </w:tcPr>
          <w:p w14:paraId="43FBD084" w14:textId="77777777" w:rsidR="00787637" w:rsidRPr="001832DE" w:rsidRDefault="00787637" w:rsidP="00424159">
            <w:pPr>
              <w:rPr>
                <w:rFonts w:ascii="Calibri" w:hAnsi="Calibri" w:cs="Calibri"/>
                <w:bCs/>
                <w:iCs/>
              </w:rPr>
            </w:pPr>
            <w:r w:rsidRPr="001832DE">
              <w:rPr>
                <w:rFonts w:ascii="Calibri" w:hAnsi="Calibri" w:cs="Calibri"/>
                <w:bCs/>
                <w:iCs/>
              </w:rPr>
              <w:t>tak, z funkcją kontroli horyzontu</w:t>
            </w:r>
          </w:p>
        </w:tc>
        <w:tc>
          <w:tcPr>
            <w:tcW w:w="3261" w:type="dxa"/>
          </w:tcPr>
          <w:p w14:paraId="06D88467" w14:textId="77777777" w:rsidR="00787637" w:rsidRPr="001832DE" w:rsidRDefault="00787637" w:rsidP="00E42CF1">
            <w:pPr>
              <w:ind w:firstLine="708"/>
              <w:rPr>
                <w:rFonts w:ascii="Calibri" w:hAnsi="Calibri" w:cs="Calibri"/>
                <w:bCs/>
                <w:iCs/>
              </w:rPr>
            </w:pPr>
          </w:p>
        </w:tc>
      </w:tr>
      <w:tr w:rsidR="00787637" w:rsidRPr="003F19E7" w14:paraId="587371CC" w14:textId="3B5C177E" w:rsidTr="00CB3F5D">
        <w:trPr>
          <w:trHeight w:val="300"/>
          <w:jc w:val="center"/>
        </w:trPr>
        <w:tc>
          <w:tcPr>
            <w:tcW w:w="3563" w:type="dxa"/>
            <w:shd w:val="clear" w:color="auto" w:fill="auto"/>
            <w:noWrap/>
            <w:hideMark/>
          </w:tcPr>
          <w:p w14:paraId="45B69B7D" w14:textId="77777777" w:rsidR="00787637" w:rsidRPr="001832DE" w:rsidRDefault="00787637" w:rsidP="00E42CF1">
            <w:pPr>
              <w:ind w:firstLine="708"/>
              <w:rPr>
                <w:rFonts w:ascii="Calibri" w:hAnsi="Calibri" w:cs="Calibri"/>
                <w:bCs/>
                <w:iCs/>
              </w:rPr>
            </w:pPr>
            <w:r w:rsidRPr="001832DE">
              <w:rPr>
                <w:rFonts w:ascii="Calibri" w:hAnsi="Calibri" w:cs="Calibri"/>
                <w:bCs/>
                <w:iCs/>
              </w:rPr>
              <w:t>Rozdzielczość 5K</w:t>
            </w:r>
          </w:p>
        </w:tc>
        <w:tc>
          <w:tcPr>
            <w:tcW w:w="3236" w:type="dxa"/>
            <w:shd w:val="clear" w:color="auto" w:fill="auto"/>
            <w:noWrap/>
            <w:hideMark/>
          </w:tcPr>
          <w:p w14:paraId="0977EAB2" w14:textId="77777777" w:rsidR="00787637" w:rsidRPr="001832DE" w:rsidRDefault="00787637" w:rsidP="00E42CF1">
            <w:pPr>
              <w:ind w:firstLine="708"/>
              <w:rPr>
                <w:rFonts w:ascii="Calibri" w:hAnsi="Calibri" w:cs="Calibri"/>
                <w:bCs/>
                <w:iCs/>
              </w:rPr>
            </w:pPr>
            <w:r w:rsidRPr="001832DE">
              <w:rPr>
                <w:rFonts w:ascii="Calibri" w:hAnsi="Calibri" w:cs="Calibri"/>
                <w:bCs/>
                <w:iCs/>
              </w:rPr>
              <w:t>tak, 30kl/s</w:t>
            </w:r>
          </w:p>
        </w:tc>
        <w:tc>
          <w:tcPr>
            <w:tcW w:w="3261" w:type="dxa"/>
          </w:tcPr>
          <w:p w14:paraId="56FE1FD4" w14:textId="77777777" w:rsidR="00787637" w:rsidRPr="001832DE" w:rsidRDefault="00787637" w:rsidP="00E42CF1">
            <w:pPr>
              <w:ind w:firstLine="708"/>
              <w:rPr>
                <w:rFonts w:ascii="Calibri" w:hAnsi="Calibri" w:cs="Calibri"/>
                <w:bCs/>
                <w:iCs/>
              </w:rPr>
            </w:pPr>
          </w:p>
        </w:tc>
      </w:tr>
      <w:tr w:rsidR="00787637" w:rsidRPr="003F19E7" w14:paraId="7A13C0AE" w14:textId="6E17E6CC" w:rsidTr="00CB3F5D">
        <w:trPr>
          <w:trHeight w:val="300"/>
          <w:jc w:val="center"/>
        </w:trPr>
        <w:tc>
          <w:tcPr>
            <w:tcW w:w="3563" w:type="dxa"/>
            <w:shd w:val="clear" w:color="auto" w:fill="auto"/>
            <w:noWrap/>
            <w:hideMark/>
          </w:tcPr>
          <w:p w14:paraId="5FE195B8" w14:textId="77777777" w:rsidR="00787637" w:rsidRPr="001832DE" w:rsidRDefault="00787637" w:rsidP="00E42CF1">
            <w:pPr>
              <w:ind w:firstLine="708"/>
              <w:rPr>
                <w:rFonts w:ascii="Calibri" w:hAnsi="Calibri" w:cs="Calibri"/>
                <w:bCs/>
                <w:iCs/>
              </w:rPr>
            </w:pPr>
            <w:r w:rsidRPr="001832DE">
              <w:rPr>
                <w:rFonts w:ascii="Calibri" w:hAnsi="Calibri" w:cs="Calibri"/>
                <w:bCs/>
                <w:iCs/>
              </w:rPr>
              <w:t>Rozdzielczość 4K</w:t>
            </w:r>
          </w:p>
        </w:tc>
        <w:tc>
          <w:tcPr>
            <w:tcW w:w="3236" w:type="dxa"/>
            <w:shd w:val="clear" w:color="auto" w:fill="auto"/>
            <w:noWrap/>
            <w:hideMark/>
          </w:tcPr>
          <w:p w14:paraId="6C39A249" w14:textId="77777777" w:rsidR="00787637" w:rsidRPr="001832DE" w:rsidRDefault="00787637" w:rsidP="00E42CF1">
            <w:pPr>
              <w:ind w:firstLine="708"/>
              <w:rPr>
                <w:rFonts w:ascii="Calibri" w:hAnsi="Calibri" w:cs="Calibri"/>
                <w:bCs/>
                <w:iCs/>
              </w:rPr>
            </w:pPr>
            <w:r w:rsidRPr="001832DE">
              <w:rPr>
                <w:rFonts w:ascii="Calibri" w:hAnsi="Calibri" w:cs="Calibri"/>
                <w:bCs/>
                <w:iCs/>
              </w:rPr>
              <w:t xml:space="preserve">Tak, 30 </w:t>
            </w:r>
            <w:proofErr w:type="spellStart"/>
            <w:r w:rsidRPr="001832DE">
              <w:rPr>
                <w:rFonts w:ascii="Calibri" w:hAnsi="Calibri" w:cs="Calibri"/>
                <w:bCs/>
                <w:iCs/>
              </w:rPr>
              <w:t>kl</w:t>
            </w:r>
            <w:proofErr w:type="spellEnd"/>
            <w:r w:rsidRPr="001832DE">
              <w:rPr>
                <w:rFonts w:ascii="Calibri" w:hAnsi="Calibri" w:cs="Calibri"/>
                <w:bCs/>
                <w:iCs/>
              </w:rPr>
              <w:t xml:space="preserve">/s w trybie </w:t>
            </w:r>
            <w:proofErr w:type="spellStart"/>
            <w:r w:rsidRPr="001832DE">
              <w:rPr>
                <w:rFonts w:ascii="Calibri" w:hAnsi="Calibri" w:cs="Calibri"/>
                <w:bCs/>
                <w:iCs/>
              </w:rPr>
              <w:t>SuperView</w:t>
            </w:r>
            <w:proofErr w:type="spellEnd"/>
            <w:r w:rsidRPr="001832DE">
              <w:rPr>
                <w:rFonts w:ascii="Calibri" w:hAnsi="Calibri" w:cs="Calibri"/>
                <w:bCs/>
                <w:iCs/>
              </w:rPr>
              <w:t xml:space="preserve">, Tryb </w:t>
            </w:r>
            <w:proofErr w:type="spellStart"/>
            <w:r w:rsidRPr="001832DE">
              <w:rPr>
                <w:rFonts w:ascii="Calibri" w:hAnsi="Calibri" w:cs="Calibri"/>
                <w:bCs/>
                <w:iCs/>
              </w:rPr>
              <w:t>Wide</w:t>
            </w:r>
            <w:proofErr w:type="spellEnd"/>
            <w:r w:rsidRPr="001832DE">
              <w:rPr>
                <w:rFonts w:ascii="Calibri" w:hAnsi="Calibri" w:cs="Calibri"/>
                <w:bCs/>
                <w:iCs/>
              </w:rPr>
              <w:t xml:space="preserve"> 60 </w:t>
            </w:r>
            <w:proofErr w:type="spellStart"/>
            <w:r w:rsidRPr="001832DE">
              <w:rPr>
                <w:rFonts w:ascii="Calibri" w:hAnsi="Calibri" w:cs="Calibri"/>
                <w:bCs/>
                <w:iCs/>
              </w:rPr>
              <w:t>kl</w:t>
            </w:r>
            <w:proofErr w:type="spellEnd"/>
            <w:r w:rsidRPr="001832DE">
              <w:rPr>
                <w:rFonts w:ascii="Calibri" w:hAnsi="Calibri" w:cs="Calibri"/>
                <w:bCs/>
                <w:iCs/>
              </w:rPr>
              <w:t>/s</w:t>
            </w:r>
          </w:p>
        </w:tc>
        <w:tc>
          <w:tcPr>
            <w:tcW w:w="3261" w:type="dxa"/>
          </w:tcPr>
          <w:p w14:paraId="25FE17B2" w14:textId="77777777" w:rsidR="00787637" w:rsidRPr="001832DE" w:rsidRDefault="00787637" w:rsidP="00E42CF1">
            <w:pPr>
              <w:ind w:firstLine="708"/>
              <w:rPr>
                <w:rFonts w:ascii="Calibri" w:hAnsi="Calibri" w:cs="Calibri"/>
                <w:bCs/>
                <w:iCs/>
              </w:rPr>
            </w:pPr>
          </w:p>
        </w:tc>
      </w:tr>
      <w:tr w:rsidR="00787637" w:rsidRPr="003F19E7" w14:paraId="25C307CE" w14:textId="1FDFDD9C" w:rsidTr="00CB3F5D">
        <w:trPr>
          <w:trHeight w:val="300"/>
          <w:jc w:val="center"/>
        </w:trPr>
        <w:tc>
          <w:tcPr>
            <w:tcW w:w="3563" w:type="dxa"/>
            <w:shd w:val="clear" w:color="auto" w:fill="auto"/>
            <w:noWrap/>
            <w:hideMark/>
          </w:tcPr>
          <w:p w14:paraId="62D3BE48" w14:textId="77777777" w:rsidR="00787637" w:rsidRPr="001832DE" w:rsidRDefault="00787637" w:rsidP="00E42CF1">
            <w:pPr>
              <w:ind w:firstLine="708"/>
              <w:rPr>
                <w:rFonts w:ascii="Calibri" w:hAnsi="Calibri" w:cs="Calibri"/>
                <w:bCs/>
                <w:iCs/>
              </w:rPr>
            </w:pPr>
            <w:r w:rsidRPr="001832DE">
              <w:rPr>
                <w:rFonts w:ascii="Calibri" w:hAnsi="Calibri" w:cs="Calibri"/>
                <w:bCs/>
                <w:iCs/>
              </w:rPr>
              <w:t>Rozdzielczość 1080p</w:t>
            </w:r>
          </w:p>
        </w:tc>
        <w:tc>
          <w:tcPr>
            <w:tcW w:w="3236" w:type="dxa"/>
            <w:shd w:val="clear" w:color="auto" w:fill="auto"/>
            <w:noWrap/>
            <w:hideMark/>
          </w:tcPr>
          <w:p w14:paraId="7037BFB9" w14:textId="77777777" w:rsidR="00787637" w:rsidRPr="001832DE" w:rsidRDefault="00787637" w:rsidP="00424159">
            <w:pPr>
              <w:rPr>
                <w:rFonts w:ascii="Calibri" w:hAnsi="Calibri" w:cs="Calibri"/>
                <w:bCs/>
                <w:iCs/>
              </w:rPr>
            </w:pPr>
            <w:r w:rsidRPr="001832DE">
              <w:rPr>
                <w:rFonts w:ascii="Calibri" w:hAnsi="Calibri" w:cs="Calibri"/>
                <w:bCs/>
                <w:iCs/>
              </w:rPr>
              <w:t xml:space="preserve">tak, 120kl/s w trybie </w:t>
            </w:r>
            <w:proofErr w:type="spellStart"/>
            <w:r w:rsidRPr="001832DE">
              <w:rPr>
                <w:rFonts w:ascii="Calibri" w:hAnsi="Calibri" w:cs="Calibri"/>
                <w:bCs/>
                <w:iCs/>
              </w:rPr>
              <w:t>SuperView</w:t>
            </w:r>
            <w:proofErr w:type="spellEnd"/>
            <w:r w:rsidRPr="001832DE">
              <w:rPr>
                <w:rFonts w:ascii="Calibri" w:hAnsi="Calibri" w:cs="Calibri"/>
                <w:bCs/>
                <w:iCs/>
              </w:rPr>
              <w:t xml:space="preserve">, tryb </w:t>
            </w:r>
            <w:proofErr w:type="spellStart"/>
            <w:r w:rsidRPr="001832DE">
              <w:rPr>
                <w:rFonts w:ascii="Calibri" w:hAnsi="Calibri" w:cs="Calibri"/>
                <w:bCs/>
                <w:iCs/>
              </w:rPr>
              <w:t>Wide</w:t>
            </w:r>
            <w:proofErr w:type="spellEnd"/>
            <w:r w:rsidRPr="001832DE">
              <w:rPr>
                <w:rFonts w:ascii="Calibri" w:hAnsi="Calibri" w:cs="Calibri"/>
                <w:bCs/>
                <w:iCs/>
              </w:rPr>
              <w:t xml:space="preserve"> minimum 200 </w:t>
            </w:r>
            <w:proofErr w:type="spellStart"/>
            <w:r w:rsidRPr="001832DE">
              <w:rPr>
                <w:rFonts w:ascii="Calibri" w:hAnsi="Calibri" w:cs="Calibri"/>
                <w:bCs/>
                <w:iCs/>
              </w:rPr>
              <w:t>kl</w:t>
            </w:r>
            <w:proofErr w:type="spellEnd"/>
            <w:r w:rsidRPr="001832DE">
              <w:rPr>
                <w:rFonts w:ascii="Calibri" w:hAnsi="Calibri" w:cs="Calibri"/>
                <w:bCs/>
                <w:iCs/>
              </w:rPr>
              <w:t>/s</w:t>
            </w:r>
          </w:p>
        </w:tc>
        <w:tc>
          <w:tcPr>
            <w:tcW w:w="3261" w:type="dxa"/>
          </w:tcPr>
          <w:p w14:paraId="6A456A42" w14:textId="77777777" w:rsidR="00787637" w:rsidRPr="001832DE" w:rsidRDefault="00787637" w:rsidP="00E42CF1">
            <w:pPr>
              <w:ind w:firstLine="708"/>
              <w:rPr>
                <w:rFonts w:ascii="Calibri" w:hAnsi="Calibri" w:cs="Calibri"/>
                <w:bCs/>
                <w:iCs/>
              </w:rPr>
            </w:pPr>
          </w:p>
        </w:tc>
      </w:tr>
      <w:tr w:rsidR="00787637" w:rsidRPr="003F19E7" w14:paraId="4CBFA9E4" w14:textId="040A55D9" w:rsidTr="00CB3F5D">
        <w:trPr>
          <w:trHeight w:val="300"/>
          <w:jc w:val="center"/>
        </w:trPr>
        <w:tc>
          <w:tcPr>
            <w:tcW w:w="3563" w:type="dxa"/>
            <w:shd w:val="clear" w:color="auto" w:fill="auto"/>
            <w:noWrap/>
            <w:hideMark/>
          </w:tcPr>
          <w:p w14:paraId="460F3D62" w14:textId="77777777" w:rsidR="00787637" w:rsidRPr="001832DE" w:rsidRDefault="00787637" w:rsidP="00E42CF1">
            <w:pPr>
              <w:ind w:firstLine="708"/>
              <w:rPr>
                <w:rFonts w:ascii="Calibri" w:hAnsi="Calibri" w:cs="Calibri"/>
                <w:bCs/>
                <w:iCs/>
              </w:rPr>
            </w:pPr>
            <w:r w:rsidRPr="001832DE">
              <w:rPr>
                <w:rFonts w:ascii="Calibri" w:hAnsi="Calibri" w:cs="Calibri"/>
                <w:bCs/>
                <w:iCs/>
              </w:rPr>
              <w:t>Rozdzielczość zdjęć</w:t>
            </w:r>
          </w:p>
        </w:tc>
        <w:tc>
          <w:tcPr>
            <w:tcW w:w="3236" w:type="dxa"/>
            <w:shd w:val="clear" w:color="auto" w:fill="auto"/>
            <w:noWrap/>
            <w:hideMark/>
          </w:tcPr>
          <w:p w14:paraId="51B2A062" w14:textId="77777777" w:rsidR="00787637" w:rsidRPr="001832DE" w:rsidRDefault="00787637" w:rsidP="00E42CF1">
            <w:pPr>
              <w:ind w:firstLine="708"/>
              <w:rPr>
                <w:rFonts w:ascii="Calibri" w:hAnsi="Calibri" w:cs="Calibri"/>
                <w:bCs/>
                <w:iCs/>
              </w:rPr>
            </w:pPr>
            <w:r w:rsidRPr="001832DE">
              <w:rPr>
                <w:rFonts w:ascii="Calibri" w:hAnsi="Calibri" w:cs="Calibri"/>
                <w:bCs/>
                <w:iCs/>
              </w:rPr>
              <w:t>20Mpix z HDR</w:t>
            </w:r>
          </w:p>
        </w:tc>
        <w:tc>
          <w:tcPr>
            <w:tcW w:w="3261" w:type="dxa"/>
          </w:tcPr>
          <w:p w14:paraId="1B8C2094" w14:textId="77777777" w:rsidR="00787637" w:rsidRPr="001832DE" w:rsidRDefault="00787637" w:rsidP="00E42CF1">
            <w:pPr>
              <w:ind w:firstLine="708"/>
              <w:rPr>
                <w:rFonts w:ascii="Calibri" w:hAnsi="Calibri" w:cs="Calibri"/>
                <w:bCs/>
                <w:iCs/>
              </w:rPr>
            </w:pPr>
          </w:p>
        </w:tc>
      </w:tr>
      <w:tr w:rsidR="00787637" w:rsidRPr="003F19E7" w14:paraId="1A38B41A" w14:textId="69CA90D3" w:rsidTr="00CB3F5D">
        <w:trPr>
          <w:trHeight w:val="300"/>
          <w:jc w:val="center"/>
        </w:trPr>
        <w:tc>
          <w:tcPr>
            <w:tcW w:w="3563" w:type="dxa"/>
            <w:shd w:val="clear" w:color="auto" w:fill="auto"/>
            <w:noWrap/>
            <w:hideMark/>
          </w:tcPr>
          <w:p w14:paraId="6FE564F2" w14:textId="77777777" w:rsidR="00787637" w:rsidRPr="001832DE" w:rsidRDefault="00787637" w:rsidP="00E42CF1">
            <w:pPr>
              <w:ind w:firstLine="708"/>
              <w:rPr>
                <w:rFonts w:ascii="Calibri" w:hAnsi="Calibri" w:cs="Calibri"/>
                <w:bCs/>
                <w:iCs/>
              </w:rPr>
            </w:pPr>
            <w:r w:rsidRPr="001832DE">
              <w:rPr>
                <w:rFonts w:ascii="Calibri" w:hAnsi="Calibri" w:cs="Calibri"/>
                <w:bCs/>
                <w:iCs/>
              </w:rPr>
              <w:t xml:space="preserve">Time </w:t>
            </w:r>
            <w:proofErr w:type="spellStart"/>
            <w:r w:rsidRPr="001832DE">
              <w:rPr>
                <w:rFonts w:ascii="Calibri" w:hAnsi="Calibri" w:cs="Calibri"/>
                <w:bCs/>
                <w:iCs/>
              </w:rPr>
              <w:t>Lapse</w:t>
            </w:r>
            <w:proofErr w:type="spellEnd"/>
          </w:p>
        </w:tc>
        <w:tc>
          <w:tcPr>
            <w:tcW w:w="3236" w:type="dxa"/>
            <w:shd w:val="clear" w:color="auto" w:fill="auto"/>
            <w:noWrap/>
            <w:hideMark/>
          </w:tcPr>
          <w:p w14:paraId="4E5E7EF1"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1B22DE4C" w14:textId="77777777" w:rsidR="00787637" w:rsidRPr="001832DE" w:rsidRDefault="00787637" w:rsidP="00E42CF1">
            <w:pPr>
              <w:ind w:firstLine="708"/>
              <w:rPr>
                <w:rFonts w:ascii="Calibri" w:hAnsi="Calibri" w:cs="Calibri"/>
                <w:bCs/>
                <w:iCs/>
              </w:rPr>
            </w:pPr>
          </w:p>
        </w:tc>
      </w:tr>
      <w:tr w:rsidR="00787637" w:rsidRPr="003F19E7" w14:paraId="5DB43569" w14:textId="23B6D5D0" w:rsidTr="00CB3F5D">
        <w:trPr>
          <w:trHeight w:val="300"/>
          <w:jc w:val="center"/>
        </w:trPr>
        <w:tc>
          <w:tcPr>
            <w:tcW w:w="3563" w:type="dxa"/>
            <w:shd w:val="clear" w:color="auto" w:fill="auto"/>
            <w:noWrap/>
            <w:hideMark/>
          </w:tcPr>
          <w:p w14:paraId="0C62070A" w14:textId="77777777" w:rsidR="00787637" w:rsidRPr="001832DE" w:rsidRDefault="00787637" w:rsidP="00E42CF1">
            <w:pPr>
              <w:ind w:firstLine="708"/>
              <w:rPr>
                <w:rFonts w:ascii="Calibri" w:hAnsi="Calibri" w:cs="Calibri"/>
                <w:bCs/>
                <w:iCs/>
              </w:rPr>
            </w:pPr>
            <w:r w:rsidRPr="001832DE">
              <w:rPr>
                <w:rFonts w:ascii="Calibri" w:hAnsi="Calibri" w:cs="Calibri"/>
                <w:bCs/>
                <w:iCs/>
              </w:rPr>
              <w:t>Łączność bezprzewodowa</w:t>
            </w:r>
          </w:p>
        </w:tc>
        <w:tc>
          <w:tcPr>
            <w:tcW w:w="3236" w:type="dxa"/>
            <w:shd w:val="clear" w:color="auto" w:fill="auto"/>
            <w:noWrap/>
            <w:hideMark/>
          </w:tcPr>
          <w:p w14:paraId="27B4C9F3" w14:textId="77777777" w:rsidR="00787637" w:rsidRPr="001832DE" w:rsidRDefault="00787637" w:rsidP="00E42CF1">
            <w:pPr>
              <w:ind w:firstLine="708"/>
              <w:rPr>
                <w:rFonts w:ascii="Calibri" w:hAnsi="Calibri" w:cs="Calibri"/>
                <w:bCs/>
                <w:iCs/>
              </w:rPr>
            </w:pPr>
            <w:r w:rsidRPr="001832DE">
              <w:rPr>
                <w:rFonts w:ascii="Calibri" w:hAnsi="Calibri" w:cs="Calibri"/>
                <w:bCs/>
                <w:iCs/>
              </w:rPr>
              <w:t>WIFI i Bluetooth</w:t>
            </w:r>
          </w:p>
        </w:tc>
        <w:tc>
          <w:tcPr>
            <w:tcW w:w="3261" w:type="dxa"/>
          </w:tcPr>
          <w:p w14:paraId="38355BFD" w14:textId="77777777" w:rsidR="00787637" w:rsidRPr="001832DE" w:rsidRDefault="00787637" w:rsidP="00E42CF1">
            <w:pPr>
              <w:ind w:firstLine="708"/>
              <w:rPr>
                <w:rFonts w:ascii="Calibri" w:hAnsi="Calibri" w:cs="Calibri"/>
                <w:bCs/>
                <w:iCs/>
              </w:rPr>
            </w:pPr>
          </w:p>
        </w:tc>
      </w:tr>
      <w:tr w:rsidR="00787637" w:rsidRPr="003F19E7" w14:paraId="4C25B3DC" w14:textId="7216C110" w:rsidTr="00CB3F5D">
        <w:trPr>
          <w:trHeight w:val="300"/>
          <w:jc w:val="center"/>
        </w:trPr>
        <w:tc>
          <w:tcPr>
            <w:tcW w:w="3563" w:type="dxa"/>
            <w:shd w:val="clear" w:color="auto" w:fill="auto"/>
            <w:noWrap/>
            <w:hideMark/>
          </w:tcPr>
          <w:p w14:paraId="6571D795" w14:textId="77777777" w:rsidR="00787637" w:rsidRPr="001832DE" w:rsidRDefault="00787637" w:rsidP="00424159">
            <w:pPr>
              <w:rPr>
                <w:rFonts w:ascii="Calibri" w:hAnsi="Calibri" w:cs="Calibri"/>
                <w:bCs/>
                <w:iCs/>
              </w:rPr>
            </w:pPr>
            <w:r w:rsidRPr="001832DE">
              <w:rPr>
                <w:rFonts w:ascii="Calibri" w:hAnsi="Calibri" w:cs="Calibri"/>
                <w:bCs/>
                <w:iCs/>
              </w:rPr>
              <w:t>Automatyczne dostosowanie do oświetlenia</w:t>
            </w:r>
          </w:p>
        </w:tc>
        <w:tc>
          <w:tcPr>
            <w:tcW w:w="3236" w:type="dxa"/>
            <w:shd w:val="clear" w:color="auto" w:fill="auto"/>
            <w:noWrap/>
            <w:hideMark/>
          </w:tcPr>
          <w:p w14:paraId="5B68522F"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6DF97FF1" w14:textId="77777777" w:rsidR="00787637" w:rsidRPr="001832DE" w:rsidRDefault="00787637" w:rsidP="00E42CF1">
            <w:pPr>
              <w:ind w:firstLine="708"/>
              <w:rPr>
                <w:rFonts w:ascii="Calibri" w:hAnsi="Calibri" w:cs="Calibri"/>
                <w:bCs/>
                <w:iCs/>
              </w:rPr>
            </w:pPr>
          </w:p>
        </w:tc>
      </w:tr>
      <w:tr w:rsidR="00787637" w:rsidRPr="003F19E7" w14:paraId="401B238E" w14:textId="17AE2794" w:rsidTr="00CB3F5D">
        <w:trPr>
          <w:trHeight w:val="300"/>
          <w:jc w:val="center"/>
        </w:trPr>
        <w:tc>
          <w:tcPr>
            <w:tcW w:w="3563" w:type="dxa"/>
            <w:shd w:val="clear" w:color="auto" w:fill="auto"/>
            <w:noWrap/>
            <w:hideMark/>
          </w:tcPr>
          <w:p w14:paraId="5D71D025" w14:textId="77777777" w:rsidR="00787637" w:rsidRPr="001832DE" w:rsidRDefault="00787637" w:rsidP="00E42CF1">
            <w:pPr>
              <w:ind w:firstLine="708"/>
              <w:rPr>
                <w:rFonts w:ascii="Calibri" w:hAnsi="Calibri" w:cs="Calibri"/>
                <w:bCs/>
                <w:iCs/>
              </w:rPr>
            </w:pPr>
            <w:r w:rsidRPr="001832DE">
              <w:rPr>
                <w:rFonts w:ascii="Calibri" w:hAnsi="Calibri" w:cs="Calibri"/>
                <w:bCs/>
                <w:iCs/>
              </w:rPr>
              <w:t>Tryb kamery internetowej</w:t>
            </w:r>
          </w:p>
        </w:tc>
        <w:tc>
          <w:tcPr>
            <w:tcW w:w="3236" w:type="dxa"/>
            <w:shd w:val="clear" w:color="auto" w:fill="auto"/>
            <w:noWrap/>
            <w:hideMark/>
          </w:tcPr>
          <w:p w14:paraId="724AF162"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0F312951" w14:textId="77777777" w:rsidR="00787637" w:rsidRPr="001832DE" w:rsidRDefault="00787637" w:rsidP="00E42CF1">
            <w:pPr>
              <w:ind w:firstLine="708"/>
              <w:rPr>
                <w:rFonts w:ascii="Calibri" w:hAnsi="Calibri" w:cs="Calibri"/>
                <w:bCs/>
                <w:iCs/>
              </w:rPr>
            </w:pPr>
          </w:p>
        </w:tc>
      </w:tr>
      <w:tr w:rsidR="00787637" w:rsidRPr="003F19E7" w14:paraId="29179B39" w14:textId="6C0AC604" w:rsidTr="00CB3F5D">
        <w:trPr>
          <w:trHeight w:val="300"/>
          <w:jc w:val="center"/>
        </w:trPr>
        <w:tc>
          <w:tcPr>
            <w:tcW w:w="3563" w:type="dxa"/>
            <w:shd w:val="clear" w:color="auto" w:fill="auto"/>
            <w:noWrap/>
            <w:hideMark/>
          </w:tcPr>
          <w:p w14:paraId="6C2FC83D" w14:textId="77777777" w:rsidR="00787637" w:rsidRPr="001832DE" w:rsidRDefault="00787637" w:rsidP="00E42CF1">
            <w:pPr>
              <w:ind w:firstLine="708"/>
              <w:rPr>
                <w:rFonts w:ascii="Calibri" w:hAnsi="Calibri" w:cs="Calibri"/>
                <w:bCs/>
                <w:iCs/>
              </w:rPr>
            </w:pPr>
            <w:r w:rsidRPr="001832DE">
              <w:rPr>
                <w:rFonts w:ascii="Calibri" w:hAnsi="Calibri" w:cs="Calibri"/>
                <w:bCs/>
                <w:iCs/>
              </w:rPr>
              <w:t>zdjęcia RAW</w:t>
            </w:r>
          </w:p>
        </w:tc>
        <w:tc>
          <w:tcPr>
            <w:tcW w:w="3236" w:type="dxa"/>
            <w:shd w:val="clear" w:color="auto" w:fill="auto"/>
            <w:noWrap/>
            <w:hideMark/>
          </w:tcPr>
          <w:p w14:paraId="0021BB35"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745B6D21" w14:textId="77777777" w:rsidR="00787637" w:rsidRPr="001832DE" w:rsidRDefault="00787637" w:rsidP="00E42CF1">
            <w:pPr>
              <w:ind w:firstLine="708"/>
              <w:rPr>
                <w:rFonts w:ascii="Calibri" w:hAnsi="Calibri" w:cs="Calibri"/>
                <w:bCs/>
                <w:iCs/>
              </w:rPr>
            </w:pPr>
          </w:p>
        </w:tc>
      </w:tr>
      <w:tr w:rsidR="00787637" w:rsidRPr="003F19E7" w14:paraId="622571B2" w14:textId="7276778E" w:rsidTr="00CB3F5D">
        <w:trPr>
          <w:trHeight w:val="300"/>
          <w:jc w:val="center"/>
        </w:trPr>
        <w:tc>
          <w:tcPr>
            <w:tcW w:w="3563" w:type="dxa"/>
            <w:shd w:val="clear" w:color="auto" w:fill="auto"/>
            <w:noWrap/>
            <w:hideMark/>
          </w:tcPr>
          <w:p w14:paraId="09AAB1AE" w14:textId="12ABAB25" w:rsidR="00787637" w:rsidRPr="001832DE" w:rsidRDefault="00E449CC" w:rsidP="00E42CF1">
            <w:pPr>
              <w:ind w:firstLine="708"/>
              <w:rPr>
                <w:rFonts w:ascii="Calibri" w:hAnsi="Calibri" w:cs="Calibri"/>
                <w:bCs/>
                <w:iCs/>
              </w:rPr>
            </w:pPr>
            <w:r w:rsidRPr="001832DE">
              <w:rPr>
                <w:rFonts w:ascii="Calibri" w:hAnsi="Calibri" w:cs="Calibri"/>
                <w:bCs/>
                <w:iCs/>
              </w:rPr>
              <w:t>Dźwięk</w:t>
            </w:r>
            <w:r w:rsidR="00787637" w:rsidRPr="001832DE">
              <w:rPr>
                <w:rFonts w:ascii="Calibri" w:hAnsi="Calibri" w:cs="Calibri"/>
                <w:bCs/>
                <w:iCs/>
              </w:rPr>
              <w:t xml:space="preserve"> RAW</w:t>
            </w:r>
          </w:p>
        </w:tc>
        <w:tc>
          <w:tcPr>
            <w:tcW w:w="3236" w:type="dxa"/>
            <w:shd w:val="clear" w:color="auto" w:fill="auto"/>
            <w:noWrap/>
            <w:hideMark/>
          </w:tcPr>
          <w:p w14:paraId="746F0526"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45D58A6E" w14:textId="77777777" w:rsidR="00787637" w:rsidRPr="001832DE" w:rsidRDefault="00787637" w:rsidP="00E42CF1">
            <w:pPr>
              <w:ind w:firstLine="708"/>
              <w:rPr>
                <w:rFonts w:ascii="Calibri" w:hAnsi="Calibri" w:cs="Calibri"/>
                <w:bCs/>
                <w:iCs/>
              </w:rPr>
            </w:pPr>
          </w:p>
        </w:tc>
      </w:tr>
      <w:tr w:rsidR="00787637" w:rsidRPr="003F19E7" w14:paraId="280BFBCD" w14:textId="2C2C83F1" w:rsidTr="00CB3F5D">
        <w:trPr>
          <w:trHeight w:val="300"/>
          <w:jc w:val="center"/>
        </w:trPr>
        <w:tc>
          <w:tcPr>
            <w:tcW w:w="3563" w:type="dxa"/>
            <w:shd w:val="clear" w:color="auto" w:fill="auto"/>
            <w:noWrap/>
            <w:hideMark/>
          </w:tcPr>
          <w:p w14:paraId="5187B346" w14:textId="77777777" w:rsidR="00787637" w:rsidRPr="001832DE" w:rsidRDefault="00787637" w:rsidP="00E42CF1">
            <w:pPr>
              <w:ind w:firstLine="708"/>
              <w:rPr>
                <w:rFonts w:ascii="Calibri" w:hAnsi="Calibri" w:cs="Calibri"/>
                <w:bCs/>
                <w:iCs/>
              </w:rPr>
            </w:pPr>
            <w:r w:rsidRPr="001832DE">
              <w:rPr>
                <w:rFonts w:ascii="Calibri" w:hAnsi="Calibri" w:cs="Calibri"/>
                <w:bCs/>
                <w:iCs/>
              </w:rPr>
              <w:t>Kodeki VIDEO</w:t>
            </w:r>
          </w:p>
        </w:tc>
        <w:tc>
          <w:tcPr>
            <w:tcW w:w="3236" w:type="dxa"/>
            <w:shd w:val="clear" w:color="auto" w:fill="auto"/>
            <w:noWrap/>
            <w:hideMark/>
          </w:tcPr>
          <w:p w14:paraId="5DF556B3" w14:textId="77777777" w:rsidR="00787637" w:rsidRPr="001832DE" w:rsidRDefault="00787637" w:rsidP="00424159">
            <w:pPr>
              <w:rPr>
                <w:rFonts w:ascii="Calibri" w:hAnsi="Calibri" w:cs="Calibri"/>
                <w:bCs/>
                <w:iCs/>
              </w:rPr>
            </w:pPr>
            <w:r w:rsidRPr="001832DE">
              <w:rPr>
                <w:rFonts w:ascii="Calibri" w:hAnsi="Calibri" w:cs="Calibri"/>
                <w:bCs/>
                <w:iCs/>
              </w:rPr>
              <w:t>MP4 (H.264) i MP4 (H.265)</w:t>
            </w:r>
          </w:p>
        </w:tc>
        <w:tc>
          <w:tcPr>
            <w:tcW w:w="3261" w:type="dxa"/>
          </w:tcPr>
          <w:p w14:paraId="42CE7032" w14:textId="77777777" w:rsidR="00787637" w:rsidRPr="001832DE" w:rsidRDefault="00787637" w:rsidP="00E42CF1">
            <w:pPr>
              <w:ind w:firstLine="708"/>
              <w:rPr>
                <w:rFonts w:ascii="Calibri" w:hAnsi="Calibri" w:cs="Calibri"/>
                <w:bCs/>
                <w:iCs/>
              </w:rPr>
            </w:pPr>
          </w:p>
        </w:tc>
      </w:tr>
      <w:tr w:rsidR="00787637" w:rsidRPr="003F19E7" w14:paraId="543F0FD6" w14:textId="04B2F81F" w:rsidTr="00CB3F5D">
        <w:trPr>
          <w:trHeight w:val="300"/>
          <w:jc w:val="center"/>
        </w:trPr>
        <w:tc>
          <w:tcPr>
            <w:tcW w:w="3563" w:type="dxa"/>
            <w:shd w:val="clear" w:color="auto" w:fill="auto"/>
            <w:noWrap/>
            <w:hideMark/>
          </w:tcPr>
          <w:p w14:paraId="6EC7BB17" w14:textId="77777777" w:rsidR="00787637" w:rsidRPr="001832DE" w:rsidRDefault="00787637" w:rsidP="00424159">
            <w:pPr>
              <w:rPr>
                <w:rFonts w:ascii="Calibri" w:hAnsi="Calibri" w:cs="Calibri"/>
                <w:bCs/>
                <w:iCs/>
              </w:rPr>
            </w:pPr>
            <w:r w:rsidRPr="001832DE">
              <w:rPr>
                <w:rFonts w:ascii="Calibri" w:hAnsi="Calibri" w:cs="Calibri"/>
                <w:bCs/>
                <w:iCs/>
              </w:rPr>
              <w:t xml:space="preserve">Maksymalny </w:t>
            </w:r>
            <w:proofErr w:type="spellStart"/>
            <w:r w:rsidRPr="001832DE">
              <w:rPr>
                <w:rFonts w:ascii="Calibri" w:hAnsi="Calibri" w:cs="Calibri"/>
                <w:bCs/>
                <w:iCs/>
              </w:rPr>
              <w:t>bitrate</w:t>
            </w:r>
            <w:proofErr w:type="spellEnd"/>
            <w:r w:rsidRPr="001832DE">
              <w:rPr>
                <w:rFonts w:ascii="Calibri" w:hAnsi="Calibri" w:cs="Calibri"/>
                <w:bCs/>
                <w:iCs/>
              </w:rPr>
              <w:t xml:space="preserve"> video dla 4K</w:t>
            </w:r>
          </w:p>
        </w:tc>
        <w:tc>
          <w:tcPr>
            <w:tcW w:w="3236" w:type="dxa"/>
            <w:shd w:val="clear" w:color="auto" w:fill="auto"/>
            <w:noWrap/>
            <w:hideMark/>
          </w:tcPr>
          <w:p w14:paraId="7F615677" w14:textId="77777777" w:rsidR="00787637" w:rsidRPr="001832DE" w:rsidRDefault="00787637" w:rsidP="00E42CF1">
            <w:pPr>
              <w:ind w:firstLine="708"/>
              <w:rPr>
                <w:rFonts w:ascii="Calibri" w:hAnsi="Calibri" w:cs="Calibri"/>
                <w:bCs/>
                <w:iCs/>
              </w:rPr>
            </w:pPr>
            <w:r w:rsidRPr="001832DE">
              <w:rPr>
                <w:rFonts w:ascii="Calibri" w:hAnsi="Calibri" w:cs="Calibri"/>
                <w:bCs/>
                <w:iCs/>
              </w:rPr>
              <w:t>100Mb/s</w:t>
            </w:r>
          </w:p>
        </w:tc>
        <w:tc>
          <w:tcPr>
            <w:tcW w:w="3261" w:type="dxa"/>
          </w:tcPr>
          <w:p w14:paraId="60E57B73" w14:textId="77777777" w:rsidR="00787637" w:rsidRPr="001832DE" w:rsidRDefault="00787637" w:rsidP="00E42CF1">
            <w:pPr>
              <w:ind w:firstLine="708"/>
              <w:rPr>
                <w:rFonts w:ascii="Calibri" w:hAnsi="Calibri" w:cs="Calibri"/>
                <w:bCs/>
                <w:iCs/>
              </w:rPr>
            </w:pPr>
          </w:p>
        </w:tc>
      </w:tr>
      <w:tr w:rsidR="00787637" w:rsidRPr="003F19E7" w14:paraId="4B0BB4ED" w14:textId="5EBDE1D6" w:rsidTr="00CB3F5D">
        <w:trPr>
          <w:trHeight w:val="300"/>
          <w:jc w:val="center"/>
        </w:trPr>
        <w:tc>
          <w:tcPr>
            <w:tcW w:w="3563" w:type="dxa"/>
            <w:shd w:val="clear" w:color="auto" w:fill="auto"/>
            <w:noWrap/>
            <w:hideMark/>
          </w:tcPr>
          <w:p w14:paraId="124F6148" w14:textId="4C73A9AE" w:rsidR="00787637" w:rsidRPr="001832DE" w:rsidRDefault="00A52C20" w:rsidP="00E42CF1">
            <w:pPr>
              <w:ind w:firstLine="708"/>
              <w:rPr>
                <w:rFonts w:ascii="Calibri" w:hAnsi="Calibri" w:cs="Calibri"/>
                <w:bCs/>
                <w:iCs/>
              </w:rPr>
            </w:pPr>
            <w:r w:rsidRPr="001832DE">
              <w:rPr>
                <w:rFonts w:ascii="Calibri" w:hAnsi="Calibri" w:cs="Calibri"/>
                <w:bCs/>
                <w:iCs/>
              </w:rPr>
              <w:t>Dźwięk</w:t>
            </w:r>
            <w:r w:rsidR="00787637" w:rsidRPr="001832DE">
              <w:rPr>
                <w:rFonts w:ascii="Calibri" w:hAnsi="Calibri" w:cs="Calibri"/>
                <w:bCs/>
                <w:iCs/>
              </w:rPr>
              <w:t xml:space="preserve"> stereo</w:t>
            </w:r>
          </w:p>
        </w:tc>
        <w:tc>
          <w:tcPr>
            <w:tcW w:w="3236" w:type="dxa"/>
            <w:shd w:val="clear" w:color="auto" w:fill="auto"/>
            <w:noWrap/>
            <w:hideMark/>
          </w:tcPr>
          <w:p w14:paraId="0A53C726"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358DC0A2" w14:textId="77777777" w:rsidR="00787637" w:rsidRPr="001832DE" w:rsidRDefault="00787637" w:rsidP="00E42CF1">
            <w:pPr>
              <w:ind w:firstLine="708"/>
              <w:rPr>
                <w:rFonts w:ascii="Calibri" w:hAnsi="Calibri" w:cs="Calibri"/>
                <w:bCs/>
                <w:iCs/>
              </w:rPr>
            </w:pPr>
          </w:p>
        </w:tc>
      </w:tr>
      <w:tr w:rsidR="00787637" w:rsidRPr="003F19E7" w14:paraId="66F35993" w14:textId="1A23E44A" w:rsidTr="00CB3F5D">
        <w:trPr>
          <w:trHeight w:val="300"/>
          <w:jc w:val="center"/>
        </w:trPr>
        <w:tc>
          <w:tcPr>
            <w:tcW w:w="3563" w:type="dxa"/>
            <w:shd w:val="clear" w:color="auto" w:fill="auto"/>
            <w:noWrap/>
            <w:hideMark/>
          </w:tcPr>
          <w:p w14:paraId="1B28C3D0" w14:textId="77777777" w:rsidR="00787637" w:rsidRPr="001832DE" w:rsidRDefault="00787637" w:rsidP="00E42CF1">
            <w:pPr>
              <w:ind w:firstLine="708"/>
              <w:rPr>
                <w:rFonts w:ascii="Calibri" w:hAnsi="Calibri" w:cs="Calibri"/>
                <w:bCs/>
                <w:iCs/>
              </w:rPr>
            </w:pPr>
            <w:r w:rsidRPr="001832DE">
              <w:rPr>
                <w:rFonts w:ascii="Calibri" w:hAnsi="Calibri" w:cs="Calibri"/>
                <w:bCs/>
                <w:iCs/>
              </w:rPr>
              <w:t>Wbudowany moduł GPS</w:t>
            </w:r>
          </w:p>
        </w:tc>
        <w:tc>
          <w:tcPr>
            <w:tcW w:w="3236" w:type="dxa"/>
            <w:shd w:val="clear" w:color="auto" w:fill="auto"/>
            <w:noWrap/>
            <w:hideMark/>
          </w:tcPr>
          <w:p w14:paraId="05ECC2A1"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6DF9B1C3" w14:textId="77777777" w:rsidR="00787637" w:rsidRPr="001832DE" w:rsidRDefault="00787637" w:rsidP="00E42CF1">
            <w:pPr>
              <w:ind w:firstLine="708"/>
              <w:rPr>
                <w:rFonts w:ascii="Calibri" w:hAnsi="Calibri" w:cs="Calibri"/>
                <w:bCs/>
                <w:iCs/>
              </w:rPr>
            </w:pPr>
          </w:p>
        </w:tc>
      </w:tr>
      <w:tr w:rsidR="00787637" w:rsidRPr="003F19E7" w14:paraId="43A048DA" w14:textId="1F257F9A" w:rsidTr="00CB3F5D">
        <w:trPr>
          <w:trHeight w:val="300"/>
          <w:jc w:val="center"/>
        </w:trPr>
        <w:tc>
          <w:tcPr>
            <w:tcW w:w="3563" w:type="dxa"/>
            <w:shd w:val="clear" w:color="auto" w:fill="auto"/>
            <w:noWrap/>
            <w:hideMark/>
          </w:tcPr>
          <w:p w14:paraId="20C05A5C" w14:textId="77777777" w:rsidR="00787637" w:rsidRPr="001832DE" w:rsidRDefault="00787637" w:rsidP="00E42CF1">
            <w:pPr>
              <w:ind w:firstLine="708"/>
              <w:rPr>
                <w:rFonts w:ascii="Calibri" w:hAnsi="Calibri" w:cs="Calibri"/>
                <w:bCs/>
                <w:iCs/>
              </w:rPr>
            </w:pPr>
            <w:r w:rsidRPr="001832DE">
              <w:rPr>
                <w:rFonts w:ascii="Calibri" w:hAnsi="Calibri" w:cs="Calibri"/>
                <w:bCs/>
                <w:iCs/>
              </w:rPr>
              <w:t>Obsługa kart pamięci</w:t>
            </w:r>
          </w:p>
        </w:tc>
        <w:tc>
          <w:tcPr>
            <w:tcW w:w="3236" w:type="dxa"/>
            <w:shd w:val="clear" w:color="auto" w:fill="auto"/>
            <w:noWrap/>
            <w:hideMark/>
          </w:tcPr>
          <w:p w14:paraId="0E573BDD"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7C9CF0DD" w14:textId="77777777" w:rsidR="00787637" w:rsidRPr="001832DE" w:rsidRDefault="00787637" w:rsidP="00E42CF1">
            <w:pPr>
              <w:ind w:firstLine="708"/>
              <w:rPr>
                <w:rFonts w:ascii="Calibri" w:hAnsi="Calibri" w:cs="Calibri"/>
                <w:bCs/>
                <w:iCs/>
              </w:rPr>
            </w:pPr>
          </w:p>
        </w:tc>
      </w:tr>
      <w:tr w:rsidR="00787637" w:rsidRPr="003F19E7" w14:paraId="43D1AD62" w14:textId="2BD137C9" w:rsidTr="00CB3F5D">
        <w:trPr>
          <w:trHeight w:val="300"/>
          <w:jc w:val="center"/>
        </w:trPr>
        <w:tc>
          <w:tcPr>
            <w:tcW w:w="3563" w:type="dxa"/>
            <w:shd w:val="clear" w:color="auto" w:fill="auto"/>
            <w:noWrap/>
            <w:hideMark/>
          </w:tcPr>
          <w:p w14:paraId="7717BC8B" w14:textId="77777777" w:rsidR="00787637" w:rsidRPr="001832DE" w:rsidRDefault="00787637" w:rsidP="00E42CF1">
            <w:pPr>
              <w:ind w:firstLine="708"/>
              <w:rPr>
                <w:rFonts w:ascii="Calibri" w:hAnsi="Calibri" w:cs="Calibri"/>
                <w:bCs/>
                <w:iCs/>
              </w:rPr>
            </w:pPr>
            <w:r w:rsidRPr="001832DE">
              <w:rPr>
                <w:rFonts w:ascii="Calibri" w:hAnsi="Calibri" w:cs="Calibri"/>
                <w:bCs/>
                <w:iCs/>
              </w:rPr>
              <w:t>Redukcja szumu</w:t>
            </w:r>
          </w:p>
        </w:tc>
        <w:tc>
          <w:tcPr>
            <w:tcW w:w="3236" w:type="dxa"/>
            <w:shd w:val="clear" w:color="auto" w:fill="auto"/>
            <w:noWrap/>
            <w:hideMark/>
          </w:tcPr>
          <w:p w14:paraId="64A9092B"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1455EA45" w14:textId="77777777" w:rsidR="00787637" w:rsidRPr="001832DE" w:rsidRDefault="00787637" w:rsidP="00E42CF1">
            <w:pPr>
              <w:ind w:firstLine="708"/>
              <w:rPr>
                <w:rFonts w:ascii="Calibri" w:hAnsi="Calibri" w:cs="Calibri"/>
                <w:bCs/>
                <w:iCs/>
              </w:rPr>
            </w:pPr>
          </w:p>
        </w:tc>
      </w:tr>
      <w:tr w:rsidR="00787637" w:rsidRPr="003F19E7" w14:paraId="74742C2B" w14:textId="3F092126" w:rsidTr="00CB3F5D">
        <w:trPr>
          <w:trHeight w:val="300"/>
          <w:jc w:val="center"/>
        </w:trPr>
        <w:tc>
          <w:tcPr>
            <w:tcW w:w="3563" w:type="dxa"/>
            <w:shd w:val="clear" w:color="auto" w:fill="auto"/>
            <w:noWrap/>
            <w:hideMark/>
          </w:tcPr>
          <w:p w14:paraId="5DF55E9E" w14:textId="77777777" w:rsidR="00787637" w:rsidRPr="001832DE" w:rsidRDefault="00787637" w:rsidP="00E42CF1">
            <w:pPr>
              <w:ind w:firstLine="708"/>
              <w:rPr>
                <w:rFonts w:ascii="Calibri" w:hAnsi="Calibri" w:cs="Calibri"/>
                <w:bCs/>
                <w:iCs/>
              </w:rPr>
            </w:pPr>
            <w:r w:rsidRPr="001832DE">
              <w:rPr>
                <w:rFonts w:ascii="Calibri" w:hAnsi="Calibri" w:cs="Calibri"/>
                <w:bCs/>
                <w:iCs/>
              </w:rPr>
              <w:t>wbudowane mikrofony</w:t>
            </w:r>
          </w:p>
        </w:tc>
        <w:tc>
          <w:tcPr>
            <w:tcW w:w="3236" w:type="dxa"/>
            <w:shd w:val="clear" w:color="auto" w:fill="auto"/>
            <w:noWrap/>
            <w:hideMark/>
          </w:tcPr>
          <w:p w14:paraId="293BC152" w14:textId="0C415B32" w:rsidR="00787637" w:rsidRPr="001832DE" w:rsidRDefault="00787637" w:rsidP="00E42CF1">
            <w:pPr>
              <w:ind w:firstLine="708"/>
              <w:rPr>
                <w:rFonts w:ascii="Calibri" w:hAnsi="Calibri" w:cs="Calibri"/>
                <w:bCs/>
                <w:iCs/>
              </w:rPr>
            </w:pPr>
            <w:r w:rsidRPr="001832DE">
              <w:rPr>
                <w:rFonts w:ascii="Calibri" w:hAnsi="Calibri" w:cs="Calibri"/>
                <w:bCs/>
                <w:iCs/>
              </w:rPr>
              <w:t>tak, 3 szt</w:t>
            </w:r>
            <w:r w:rsidR="00A52C20">
              <w:rPr>
                <w:rFonts w:ascii="Calibri" w:hAnsi="Calibri" w:cs="Calibri"/>
                <w:bCs/>
                <w:iCs/>
              </w:rPr>
              <w:t>.</w:t>
            </w:r>
          </w:p>
        </w:tc>
        <w:tc>
          <w:tcPr>
            <w:tcW w:w="3261" w:type="dxa"/>
          </w:tcPr>
          <w:p w14:paraId="5C497E9A" w14:textId="77777777" w:rsidR="00787637" w:rsidRPr="001832DE" w:rsidRDefault="00787637" w:rsidP="00E42CF1">
            <w:pPr>
              <w:ind w:firstLine="708"/>
              <w:rPr>
                <w:rFonts w:ascii="Calibri" w:hAnsi="Calibri" w:cs="Calibri"/>
                <w:bCs/>
                <w:iCs/>
              </w:rPr>
            </w:pPr>
          </w:p>
        </w:tc>
      </w:tr>
      <w:tr w:rsidR="00787637" w:rsidRPr="003F19E7" w14:paraId="3B449F43" w14:textId="0A8AC4F2" w:rsidTr="00CB3F5D">
        <w:trPr>
          <w:trHeight w:val="300"/>
          <w:jc w:val="center"/>
        </w:trPr>
        <w:tc>
          <w:tcPr>
            <w:tcW w:w="3563" w:type="dxa"/>
            <w:shd w:val="clear" w:color="auto" w:fill="auto"/>
            <w:noWrap/>
            <w:hideMark/>
          </w:tcPr>
          <w:p w14:paraId="27CF7578" w14:textId="77777777" w:rsidR="00787637" w:rsidRPr="001832DE" w:rsidRDefault="00787637" w:rsidP="00424159">
            <w:pPr>
              <w:rPr>
                <w:rFonts w:ascii="Calibri" w:hAnsi="Calibri" w:cs="Calibri"/>
                <w:bCs/>
                <w:iCs/>
              </w:rPr>
            </w:pPr>
            <w:r w:rsidRPr="001832DE">
              <w:rPr>
                <w:rFonts w:ascii="Calibri" w:hAnsi="Calibri" w:cs="Calibri"/>
                <w:bCs/>
                <w:iCs/>
              </w:rPr>
              <w:t>Obsługa mikrofonu zewnętrznego stereo</w:t>
            </w:r>
          </w:p>
        </w:tc>
        <w:tc>
          <w:tcPr>
            <w:tcW w:w="3236" w:type="dxa"/>
            <w:shd w:val="clear" w:color="auto" w:fill="auto"/>
            <w:noWrap/>
            <w:hideMark/>
          </w:tcPr>
          <w:p w14:paraId="5CDA3C35" w14:textId="77777777" w:rsidR="00787637" w:rsidRPr="001832DE" w:rsidRDefault="00787637" w:rsidP="00E42CF1">
            <w:pPr>
              <w:ind w:firstLine="708"/>
              <w:rPr>
                <w:rFonts w:ascii="Calibri" w:hAnsi="Calibri" w:cs="Calibri"/>
                <w:bCs/>
                <w:iCs/>
              </w:rPr>
            </w:pPr>
            <w:r w:rsidRPr="001832DE">
              <w:rPr>
                <w:rFonts w:ascii="Calibri" w:hAnsi="Calibri" w:cs="Calibri"/>
                <w:bCs/>
                <w:iCs/>
              </w:rPr>
              <w:t xml:space="preserve">tak, </w:t>
            </w:r>
            <w:proofErr w:type="spellStart"/>
            <w:r w:rsidRPr="001832DE">
              <w:rPr>
                <w:rFonts w:ascii="Calibri" w:hAnsi="Calibri" w:cs="Calibri"/>
                <w:bCs/>
                <w:iCs/>
              </w:rPr>
              <w:t>jack</w:t>
            </w:r>
            <w:proofErr w:type="spellEnd"/>
            <w:r w:rsidRPr="001832DE">
              <w:rPr>
                <w:rFonts w:ascii="Calibri" w:hAnsi="Calibri" w:cs="Calibri"/>
                <w:bCs/>
                <w:iCs/>
              </w:rPr>
              <w:t xml:space="preserve"> 3.5mm</w:t>
            </w:r>
          </w:p>
        </w:tc>
        <w:tc>
          <w:tcPr>
            <w:tcW w:w="3261" w:type="dxa"/>
          </w:tcPr>
          <w:p w14:paraId="08B23A14" w14:textId="77777777" w:rsidR="00787637" w:rsidRPr="001832DE" w:rsidRDefault="00787637" w:rsidP="00E42CF1">
            <w:pPr>
              <w:ind w:firstLine="708"/>
              <w:rPr>
                <w:rFonts w:ascii="Calibri" w:hAnsi="Calibri" w:cs="Calibri"/>
                <w:bCs/>
                <w:iCs/>
              </w:rPr>
            </w:pPr>
          </w:p>
        </w:tc>
      </w:tr>
      <w:tr w:rsidR="00787637" w:rsidRPr="003F19E7" w14:paraId="24D5152C" w14:textId="386AD3A7" w:rsidTr="00CB3F5D">
        <w:trPr>
          <w:trHeight w:val="300"/>
          <w:jc w:val="center"/>
        </w:trPr>
        <w:tc>
          <w:tcPr>
            <w:tcW w:w="3563" w:type="dxa"/>
            <w:shd w:val="clear" w:color="auto" w:fill="auto"/>
            <w:noWrap/>
            <w:hideMark/>
          </w:tcPr>
          <w:p w14:paraId="529E974B" w14:textId="3266964E" w:rsidR="00787637" w:rsidRPr="001832DE" w:rsidRDefault="00787637" w:rsidP="00E42CF1">
            <w:pPr>
              <w:ind w:firstLine="708"/>
              <w:rPr>
                <w:rFonts w:ascii="Calibri" w:hAnsi="Calibri" w:cs="Calibri"/>
                <w:bCs/>
                <w:iCs/>
              </w:rPr>
            </w:pPr>
            <w:r w:rsidRPr="001832DE">
              <w:rPr>
                <w:rFonts w:ascii="Calibri" w:hAnsi="Calibri" w:cs="Calibri"/>
                <w:bCs/>
                <w:iCs/>
              </w:rPr>
              <w:lastRenderedPageBreak/>
              <w:t>Wbudowan</w:t>
            </w:r>
            <w:r w:rsidR="00A52C20">
              <w:rPr>
                <w:rFonts w:ascii="Calibri" w:hAnsi="Calibri" w:cs="Calibri"/>
                <w:bCs/>
                <w:iCs/>
              </w:rPr>
              <w:t>y</w:t>
            </w:r>
            <w:r w:rsidRPr="001832DE">
              <w:rPr>
                <w:rFonts w:ascii="Calibri" w:hAnsi="Calibri" w:cs="Calibri"/>
                <w:bCs/>
                <w:iCs/>
              </w:rPr>
              <w:t xml:space="preserve"> ekran dotykowy kolorowy tylny</w:t>
            </w:r>
          </w:p>
        </w:tc>
        <w:tc>
          <w:tcPr>
            <w:tcW w:w="3236" w:type="dxa"/>
            <w:shd w:val="clear" w:color="auto" w:fill="auto"/>
            <w:noWrap/>
            <w:hideMark/>
          </w:tcPr>
          <w:p w14:paraId="291EFCCD" w14:textId="77777777" w:rsidR="00787637" w:rsidRPr="001832DE" w:rsidRDefault="00787637" w:rsidP="00E42CF1">
            <w:pPr>
              <w:ind w:firstLine="708"/>
              <w:rPr>
                <w:rFonts w:ascii="Calibri" w:hAnsi="Calibri" w:cs="Calibri"/>
                <w:bCs/>
                <w:iCs/>
              </w:rPr>
            </w:pPr>
            <w:r w:rsidRPr="001832DE">
              <w:rPr>
                <w:rFonts w:ascii="Calibri" w:hAnsi="Calibri" w:cs="Calibri"/>
                <w:bCs/>
                <w:iCs/>
              </w:rPr>
              <w:t>2,3 cala</w:t>
            </w:r>
          </w:p>
        </w:tc>
        <w:tc>
          <w:tcPr>
            <w:tcW w:w="3261" w:type="dxa"/>
          </w:tcPr>
          <w:p w14:paraId="754684F5" w14:textId="77777777" w:rsidR="00787637" w:rsidRPr="001832DE" w:rsidRDefault="00787637" w:rsidP="00E42CF1">
            <w:pPr>
              <w:ind w:firstLine="708"/>
              <w:rPr>
                <w:rFonts w:ascii="Calibri" w:hAnsi="Calibri" w:cs="Calibri"/>
                <w:bCs/>
                <w:iCs/>
              </w:rPr>
            </w:pPr>
          </w:p>
        </w:tc>
      </w:tr>
      <w:tr w:rsidR="00787637" w:rsidRPr="003F19E7" w14:paraId="37971A6D" w14:textId="2D679C4C" w:rsidTr="00CB3F5D">
        <w:trPr>
          <w:trHeight w:val="300"/>
          <w:jc w:val="center"/>
        </w:trPr>
        <w:tc>
          <w:tcPr>
            <w:tcW w:w="3563" w:type="dxa"/>
            <w:shd w:val="clear" w:color="auto" w:fill="auto"/>
            <w:noWrap/>
            <w:hideMark/>
          </w:tcPr>
          <w:p w14:paraId="1D9A0484" w14:textId="77777777" w:rsidR="00787637" w:rsidRPr="001832DE" w:rsidRDefault="00787637" w:rsidP="00E42CF1">
            <w:pPr>
              <w:ind w:firstLine="708"/>
              <w:rPr>
                <w:rFonts w:ascii="Calibri" w:hAnsi="Calibri" w:cs="Calibri"/>
                <w:bCs/>
                <w:iCs/>
              </w:rPr>
            </w:pPr>
            <w:r w:rsidRPr="001832DE">
              <w:rPr>
                <w:rFonts w:ascii="Calibri" w:hAnsi="Calibri" w:cs="Calibri"/>
                <w:bCs/>
                <w:iCs/>
              </w:rPr>
              <w:t>Bateria wymienna</w:t>
            </w:r>
          </w:p>
        </w:tc>
        <w:tc>
          <w:tcPr>
            <w:tcW w:w="3236" w:type="dxa"/>
            <w:shd w:val="clear" w:color="auto" w:fill="auto"/>
            <w:noWrap/>
            <w:hideMark/>
          </w:tcPr>
          <w:p w14:paraId="38ABF307" w14:textId="77777777" w:rsidR="00787637" w:rsidRPr="001832DE" w:rsidRDefault="00787637" w:rsidP="001832DE">
            <w:pPr>
              <w:rPr>
                <w:rFonts w:ascii="Calibri" w:hAnsi="Calibri" w:cs="Calibri"/>
                <w:bCs/>
                <w:iCs/>
              </w:rPr>
            </w:pPr>
            <w:r w:rsidRPr="001832DE">
              <w:rPr>
                <w:rFonts w:ascii="Calibri" w:hAnsi="Calibri" w:cs="Calibri"/>
                <w:bCs/>
                <w:iCs/>
              </w:rPr>
              <w:t>tak, pojemność nie mniej niż 1700mAh</w:t>
            </w:r>
          </w:p>
        </w:tc>
        <w:tc>
          <w:tcPr>
            <w:tcW w:w="3261" w:type="dxa"/>
          </w:tcPr>
          <w:p w14:paraId="7AE3DBA9" w14:textId="77777777" w:rsidR="00787637" w:rsidRPr="001832DE" w:rsidRDefault="00787637" w:rsidP="00E42CF1">
            <w:pPr>
              <w:ind w:firstLine="708"/>
              <w:rPr>
                <w:rFonts w:ascii="Calibri" w:hAnsi="Calibri" w:cs="Calibri"/>
                <w:bCs/>
                <w:iCs/>
              </w:rPr>
            </w:pPr>
          </w:p>
        </w:tc>
      </w:tr>
      <w:tr w:rsidR="00787637" w:rsidRPr="003F19E7" w14:paraId="44F06B37" w14:textId="126ECA40" w:rsidTr="00CB3F5D">
        <w:trPr>
          <w:trHeight w:val="300"/>
          <w:jc w:val="center"/>
        </w:trPr>
        <w:tc>
          <w:tcPr>
            <w:tcW w:w="3563" w:type="dxa"/>
            <w:shd w:val="clear" w:color="auto" w:fill="auto"/>
            <w:noWrap/>
            <w:hideMark/>
          </w:tcPr>
          <w:p w14:paraId="3ADD9AFE" w14:textId="77777777" w:rsidR="00787637" w:rsidRPr="001832DE" w:rsidRDefault="00787637" w:rsidP="00E42CF1">
            <w:pPr>
              <w:ind w:firstLine="708"/>
              <w:rPr>
                <w:rFonts w:ascii="Calibri" w:hAnsi="Calibri" w:cs="Calibri"/>
                <w:bCs/>
                <w:iCs/>
              </w:rPr>
            </w:pPr>
            <w:r w:rsidRPr="001832DE">
              <w:rPr>
                <w:rFonts w:ascii="Calibri" w:hAnsi="Calibri" w:cs="Calibri"/>
                <w:bCs/>
                <w:iCs/>
              </w:rPr>
              <w:t>złącze USB-C</w:t>
            </w:r>
          </w:p>
        </w:tc>
        <w:tc>
          <w:tcPr>
            <w:tcW w:w="3236" w:type="dxa"/>
            <w:shd w:val="clear" w:color="auto" w:fill="auto"/>
            <w:noWrap/>
            <w:hideMark/>
          </w:tcPr>
          <w:p w14:paraId="628FE27B"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3261" w:type="dxa"/>
          </w:tcPr>
          <w:p w14:paraId="3F51A36F" w14:textId="77777777" w:rsidR="00787637" w:rsidRPr="001832DE" w:rsidRDefault="00787637" w:rsidP="00E42CF1">
            <w:pPr>
              <w:ind w:firstLine="708"/>
              <w:rPr>
                <w:rFonts w:ascii="Calibri" w:hAnsi="Calibri" w:cs="Calibri"/>
                <w:bCs/>
                <w:iCs/>
              </w:rPr>
            </w:pPr>
          </w:p>
        </w:tc>
      </w:tr>
      <w:tr w:rsidR="00787637" w:rsidRPr="003F19E7" w14:paraId="76DE2FBC" w14:textId="39F7BD47" w:rsidTr="00CB3F5D">
        <w:trPr>
          <w:trHeight w:val="600"/>
          <w:jc w:val="center"/>
        </w:trPr>
        <w:tc>
          <w:tcPr>
            <w:tcW w:w="3563" w:type="dxa"/>
            <w:shd w:val="clear" w:color="auto" w:fill="auto"/>
            <w:noWrap/>
            <w:hideMark/>
          </w:tcPr>
          <w:p w14:paraId="564DF159" w14:textId="77777777" w:rsidR="00787637" w:rsidRPr="001832DE" w:rsidRDefault="00787637" w:rsidP="00E42CF1">
            <w:pPr>
              <w:ind w:firstLine="708"/>
              <w:rPr>
                <w:rFonts w:ascii="Calibri" w:hAnsi="Calibri" w:cs="Calibri"/>
                <w:bCs/>
                <w:iCs/>
              </w:rPr>
            </w:pPr>
            <w:r w:rsidRPr="001832DE">
              <w:rPr>
                <w:rFonts w:ascii="Calibri" w:hAnsi="Calibri" w:cs="Calibri"/>
                <w:bCs/>
                <w:iCs/>
              </w:rPr>
              <w:t>Akcesoria dodatkowe</w:t>
            </w:r>
          </w:p>
        </w:tc>
        <w:tc>
          <w:tcPr>
            <w:tcW w:w="3236" w:type="dxa"/>
            <w:shd w:val="clear" w:color="auto" w:fill="auto"/>
            <w:hideMark/>
          </w:tcPr>
          <w:p w14:paraId="0730D168" w14:textId="77777777" w:rsidR="00787637" w:rsidRPr="001832DE" w:rsidRDefault="00787637" w:rsidP="001832DE">
            <w:pPr>
              <w:rPr>
                <w:rFonts w:ascii="Calibri" w:hAnsi="Calibri" w:cs="Calibri"/>
                <w:bCs/>
                <w:iCs/>
              </w:rPr>
            </w:pPr>
            <w:r w:rsidRPr="001832DE">
              <w:rPr>
                <w:rFonts w:ascii="Calibri" w:hAnsi="Calibri" w:cs="Calibri"/>
                <w:bCs/>
                <w:iCs/>
              </w:rPr>
              <w:t>dodatkowa bateria z ładowarką dedykowana przez producenta nie mniejsza niż 1700mAh</w:t>
            </w:r>
          </w:p>
        </w:tc>
        <w:tc>
          <w:tcPr>
            <w:tcW w:w="3261" w:type="dxa"/>
          </w:tcPr>
          <w:p w14:paraId="70253278" w14:textId="77777777" w:rsidR="00787637" w:rsidRPr="001832DE" w:rsidRDefault="00787637" w:rsidP="00E42CF1">
            <w:pPr>
              <w:ind w:firstLine="708"/>
              <w:rPr>
                <w:rFonts w:ascii="Calibri" w:hAnsi="Calibri" w:cs="Calibri"/>
                <w:bCs/>
                <w:iCs/>
              </w:rPr>
            </w:pPr>
          </w:p>
        </w:tc>
      </w:tr>
      <w:tr w:rsidR="00787637" w:rsidRPr="003F19E7" w14:paraId="7461791E" w14:textId="5E0E1217" w:rsidTr="00CB3F5D">
        <w:trPr>
          <w:trHeight w:val="900"/>
          <w:jc w:val="center"/>
        </w:trPr>
        <w:tc>
          <w:tcPr>
            <w:tcW w:w="3563" w:type="dxa"/>
            <w:vMerge w:val="restart"/>
            <w:shd w:val="clear" w:color="auto" w:fill="auto"/>
            <w:hideMark/>
          </w:tcPr>
          <w:p w14:paraId="44DA3EE6" w14:textId="77777777" w:rsidR="00787637" w:rsidRPr="001832DE" w:rsidRDefault="00787637" w:rsidP="00E42CF1">
            <w:pPr>
              <w:ind w:firstLine="708"/>
              <w:rPr>
                <w:rFonts w:ascii="Calibri" w:hAnsi="Calibri" w:cs="Calibri"/>
                <w:bCs/>
                <w:iCs/>
              </w:rPr>
            </w:pPr>
          </w:p>
        </w:tc>
        <w:tc>
          <w:tcPr>
            <w:tcW w:w="3236" w:type="dxa"/>
            <w:shd w:val="clear" w:color="auto" w:fill="auto"/>
            <w:hideMark/>
          </w:tcPr>
          <w:p w14:paraId="03ABE449" w14:textId="77777777" w:rsidR="00787637" w:rsidRPr="001832DE" w:rsidRDefault="00787637" w:rsidP="001832DE">
            <w:pPr>
              <w:rPr>
                <w:rFonts w:ascii="Calibri" w:hAnsi="Calibri" w:cs="Calibri"/>
                <w:bCs/>
                <w:iCs/>
              </w:rPr>
            </w:pPr>
            <w:r w:rsidRPr="001832DE">
              <w:rPr>
                <w:rFonts w:ascii="Calibri" w:hAnsi="Calibri" w:cs="Calibri"/>
                <w:bCs/>
                <w:iCs/>
              </w:rPr>
              <w:t xml:space="preserve">Dedykowany </w:t>
            </w:r>
            <w:proofErr w:type="spellStart"/>
            <w:r w:rsidRPr="001832DE">
              <w:rPr>
                <w:rFonts w:ascii="Calibri" w:hAnsi="Calibri" w:cs="Calibri"/>
                <w:bCs/>
                <w:iCs/>
              </w:rPr>
              <w:t>MonoPod</w:t>
            </w:r>
            <w:proofErr w:type="spellEnd"/>
            <w:r w:rsidRPr="001832DE">
              <w:rPr>
                <w:rFonts w:ascii="Calibri" w:hAnsi="Calibri" w:cs="Calibri"/>
                <w:bCs/>
                <w:iCs/>
              </w:rPr>
              <w:t xml:space="preserve"> mający funkcje: krótki uchwyt do ręki (np. do nurkowania), wysięgnik (statyw) do ujęć typu selfie czy okolicy, schowany w rączce statyw, z możliwością montażu bezpośrednio do kamery lub uchwytu</w:t>
            </w:r>
          </w:p>
        </w:tc>
        <w:tc>
          <w:tcPr>
            <w:tcW w:w="3261" w:type="dxa"/>
          </w:tcPr>
          <w:p w14:paraId="5CD8D6CB" w14:textId="77777777" w:rsidR="00787637" w:rsidRPr="001832DE" w:rsidRDefault="00787637" w:rsidP="00E42CF1">
            <w:pPr>
              <w:ind w:firstLine="708"/>
              <w:rPr>
                <w:rFonts w:ascii="Calibri" w:hAnsi="Calibri" w:cs="Calibri"/>
                <w:bCs/>
                <w:iCs/>
              </w:rPr>
            </w:pPr>
          </w:p>
        </w:tc>
      </w:tr>
      <w:tr w:rsidR="00787637" w:rsidRPr="003F19E7" w14:paraId="4E7C5E7E" w14:textId="05B50CCE" w:rsidTr="00CB3F5D">
        <w:trPr>
          <w:trHeight w:val="300"/>
          <w:jc w:val="center"/>
        </w:trPr>
        <w:tc>
          <w:tcPr>
            <w:tcW w:w="3563" w:type="dxa"/>
            <w:vMerge/>
            <w:shd w:val="clear" w:color="auto" w:fill="auto"/>
            <w:hideMark/>
          </w:tcPr>
          <w:p w14:paraId="5A70615E" w14:textId="77777777" w:rsidR="00787637" w:rsidRPr="001832DE" w:rsidRDefault="00787637" w:rsidP="00E42CF1">
            <w:pPr>
              <w:ind w:firstLine="708"/>
              <w:rPr>
                <w:rFonts w:ascii="Calibri" w:hAnsi="Calibri" w:cs="Calibri"/>
                <w:bCs/>
                <w:iCs/>
              </w:rPr>
            </w:pPr>
          </w:p>
        </w:tc>
        <w:tc>
          <w:tcPr>
            <w:tcW w:w="3236" w:type="dxa"/>
            <w:shd w:val="clear" w:color="auto" w:fill="auto"/>
            <w:noWrap/>
            <w:hideMark/>
          </w:tcPr>
          <w:p w14:paraId="24543B87" w14:textId="77777777" w:rsidR="00787637" w:rsidRPr="001832DE" w:rsidRDefault="00787637" w:rsidP="001832DE">
            <w:pPr>
              <w:rPr>
                <w:rFonts w:ascii="Calibri" w:hAnsi="Calibri" w:cs="Calibri"/>
                <w:bCs/>
                <w:iCs/>
              </w:rPr>
            </w:pPr>
            <w:r w:rsidRPr="001832DE">
              <w:rPr>
                <w:rFonts w:ascii="Calibri" w:hAnsi="Calibri" w:cs="Calibri"/>
                <w:bCs/>
                <w:iCs/>
              </w:rPr>
              <w:t>dedykowana karta pamięci 32GB</w:t>
            </w:r>
          </w:p>
        </w:tc>
        <w:tc>
          <w:tcPr>
            <w:tcW w:w="3261" w:type="dxa"/>
          </w:tcPr>
          <w:p w14:paraId="0DB8F343" w14:textId="77777777" w:rsidR="00787637" w:rsidRPr="001832DE" w:rsidRDefault="00787637" w:rsidP="00E42CF1">
            <w:pPr>
              <w:ind w:firstLine="708"/>
              <w:rPr>
                <w:rFonts w:ascii="Calibri" w:hAnsi="Calibri" w:cs="Calibri"/>
                <w:bCs/>
                <w:iCs/>
              </w:rPr>
            </w:pPr>
          </w:p>
        </w:tc>
      </w:tr>
    </w:tbl>
    <w:p w14:paraId="0DBE249E" w14:textId="77777777" w:rsidR="000431C3" w:rsidRPr="00820AD8" w:rsidRDefault="000431C3" w:rsidP="000431C3">
      <w:pPr>
        <w:ind w:firstLine="708"/>
        <w:rPr>
          <w:rFonts w:ascii="Calibri" w:hAnsi="Calibri" w:cs="Calibri"/>
          <w:bCs/>
          <w:iCs/>
          <w:sz w:val="16"/>
          <w:szCs w:val="16"/>
        </w:rPr>
      </w:pPr>
    </w:p>
    <w:tbl>
      <w:tblPr>
        <w:tblW w:w="9995" w:type="dxa"/>
        <w:jc w:val="center"/>
        <w:tblCellMar>
          <w:left w:w="70" w:type="dxa"/>
          <w:right w:w="70" w:type="dxa"/>
        </w:tblCellMar>
        <w:tblLook w:val="04A0" w:firstRow="1" w:lastRow="0" w:firstColumn="1" w:lastColumn="0" w:noHBand="0" w:noVBand="1"/>
      </w:tblPr>
      <w:tblGrid>
        <w:gridCol w:w="3539"/>
        <w:gridCol w:w="3119"/>
        <w:gridCol w:w="3337"/>
      </w:tblGrid>
      <w:tr w:rsidR="00787637" w:rsidRPr="00C20F4D" w14:paraId="4B78D993" w14:textId="11E9E0ED" w:rsidTr="00CB3F5D">
        <w:trPr>
          <w:trHeight w:val="330"/>
          <w:jc w:val="center"/>
        </w:trPr>
        <w:tc>
          <w:tcPr>
            <w:tcW w:w="3539" w:type="dxa"/>
            <w:tcBorders>
              <w:top w:val="single" w:sz="4" w:space="0" w:color="auto"/>
              <w:left w:val="single" w:sz="4" w:space="0" w:color="auto"/>
              <w:bottom w:val="single" w:sz="4" w:space="0" w:color="auto"/>
              <w:right w:val="nil"/>
            </w:tcBorders>
            <w:shd w:val="clear" w:color="000000" w:fill="FFFF00"/>
            <w:vAlign w:val="center"/>
            <w:hideMark/>
          </w:tcPr>
          <w:p w14:paraId="24E0B0C0" w14:textId="220CACED" w:rsidR="00787637" w:rsidRPr="00C20F4D" w:rsidRDefault="00A85BDE" w:rsidP="001832DE">
            <w:pPr>
              <w:widowControl/>
              <w:autoSpaceDE/>
              <w:autoSpaceDN/>
              <w:rPr>
                <w:rFonts w:ascii="Calibri" w:hAnsi="Calibri" w:cs="Calibri"/>
              </w:rPr>
            </w:pPr>
            <w:r w:rsidRPr="00C20F4D">
              <w:rPr>
                <w:rFonts w:ascii="Calibri" w:hAnsi="Calibri" w:cs="Calibri"/>
                <w:color w:val="000000"/>
              </w:rPr>
              <w:t>Nazwa</w:t>
            </w:r>
            <w:r w:rsidRPr="00C20F4D">
              <w:rPr>
                <w:rFonts w:ascii="Calibri" w:hAnsi="Calibri" w:cs="Calibri"/>
              </w:rPr>
              <w:t xml:space="preserve"> </w:t>
            </w:r>
          </w:p>
        </w:tc>
        <w:tc>
          <w:tcPr>
            <w:tcW w:w="3119"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5AE983F9" w14:textId="1645B68C" w:rsidR="00787637" w:rsidRPr="00C20F4D" w:rsidRDefault="00A85BDE" w:rsidP="00E42CF1">
            <w:pPr>
              <w:rPr>
                <w:rFonts w:ascii="Calibri" w:hAnsi="Calibri" w:cs="Calibri"/>
              </w:rPr>
            </w:pPr>
            <w:r w:rsidRPr="00820AD8">
              <w:rPr>
                <w:rFonts w:ascii="Calibri" w:hAnsi="Calibri" w:cs="Calibri"/>
                <w:b/>
                <w:bCs/>
                <w:color w:val="000000"/>
                <w:lang w:val="en-US"/>
              </w:rPr>
              <w:t xml:space="preserve">Access Point WIFI 2,4Ghz </w:t>
            </w:r>
            <w:proofErr w:type="spellStart"/>
            <w:r w:rsidRPr="00820AD8">
              <w:rPr>
                <w:rFonts w:ascii="Calibri" w:hAnsi="Calibri" w:cs="Calibri"/>
                <w:b/>
                <w:bCs/>
                <w:color w:val="000000"/>
                <w:lang w:val="en-US"/>
              </w:rPr>
              <w:t>i</w:t>
            </w:r>
            <w:proofErr w:type="spellEnd"/>
            <w:r w:rsidRPr="00820AD8">
              <w:rPr>
                <w:rFonts w:ascii="Calibri" w:hAnsi="Calibri" w:cs="Calibri"/>
                <w:b/>
                <w:bCs/>
                <w:color w:val="000000"/>
                <w:lang w:val="en-US"/>
              </w:rPr>
              <w:t xml:space="preserve"> 5Ghz</w:t>
            </w:r>
            <w:r w:rsidR="005821A6" w:rsidRPr="0001318B">
              <w:rPr>
                <w:rFonts w:ascii="Calibri" w:hAnsi="Calibri" w:cs="Calibri"/>
                <w:color w:val="000000"/>
                <w:lang w:val="en-US"/>
              </w:rPr>
              <w:t>.</w:t>
            </w:r>
            <w:r w:rsidRPr="0001318B">
              <w:rPr>
                <w:rFonts w:ascii="Calibri" w:hAnsi="Calibri" w:cs="Calibri"/>
                <w:color w:val="000000"/>
                <w:lang w:val="en-US"/>
              </w:rPr>
              <w:t xml:space="preserve"> </w:t>
            </w:r>
            <w:r w:rsidR="005821A6" w:rsidRPr="005821A6">
              <w:rPr>
                <w:rFonts w:ascii="Calibri" w:hAnsi="Calibri" w:cs="Calibri"/>
                <w:color w:val="000000"/>
              </w:rPr>
              <w:t>Zgodny z poniższymi wymaganiami minimalnymi</w:t>
            </w:r>
            <w:r w:rsidR="005821A6">
              <w:rPr>
                <w:rFonts w:ascii="Calibri" w:hAnsi="Calibri" w:cs="Calibri"/>
                <w:color w:val="000000"/>
              </w:rPr>
              <w:t>:</w:t>
            </w:r>
            <w:r w:rsidR="005821A6" w:rsidRPr="005821A6">
              <w:rPr>
                <w:rFonts w:ascii="Calibri" w:hAnsi="Calibri" w:cs="Calibri"/>
                <w:color w:val="000000"/>
              </w:rPr>
              <w:t xml:space="preserve"> </w:t>
            </w:r>
          </w:p>
        </w:tc>
        <w:tc>
          <w:tcPr>
            <w:tcW w:w="3337" w:type="dxa"/>
            <w:tcBorders>
              <w:top w:val="single" w:sz="4" w:space="0" w:color="auto"/>
              <w:left w:val="single" w:sz="4" w:space="0" w:color="auto"/>
              <w:bottom w:val="single" w:sz="4" w:space="0" w:color="auto"/>
              <w:right w:val="single" w:sz="4" w:space="0" w:color="auto"/>
            </w:tcBorders>
            <w:shd w:val="clear" w:color="000000" w:fill="FFFF00"/>
          </w:tcPr>
          <w:p w14:paraId="54668EA8" w14:textId="2227E809" w:rsidR="00787637" w:rsidRPr="00C20F4D" w:rsidRDefault="00787637" w:rsidP="00E42CF1">
            <w:pPr>
              <w:rPr>
                <w:rFonts w:ascii="Calibri" w:hAnsi="Calibri" w:cs="Calibri"/>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87637" w:rsidRPr="00C20F4D" w14:paraId="34C5E3DB" w14:textId="7D7BA376" w:rsidTr="00CB3F5D">
        <w:trPr>
          <w:trHeight w:val="300"/>
          <w:jc w:val="center"/>
        </w:trPr>
        <w:tc>
          <w:tcPr>
            <w:tcW w:w="3539" w:type="dxa"/>
            <w:tcBorders>
              <w:top w:val="nil"/>
              <w:left w:val="single" w:sz="4" w:space="0" w:color="auto"/>
              <w:bottom w:val="single" w:sz="4" w:space="0" w:color="auto"/>
              <w:right w:val="single" w:sz="4" w:space="0" w:color="auto"/>
            </w:tcBorders>
            <w:shd w:val="clear" w:color="000000" w:fill="FFFF00"/>
            <w:vAlign w:val="center"/>
            <w:hideMark/>
          </w:tcPr>
          <w:p w14:paraId="763FA860" w14:textId="5B52B24C" w:rsidR="00787637" w:rsidRPr="00C20F4D" w:rsidRDefault="00A85BDE" w:rsidP="00E42CF1">
            <w:pPr>
              <w:rPr>
                <w:rFonts w:ascii="Calibri" w:hAnsi="Calibri" w:cs="Calibri"/>
                <w:color w:val="000000"/>
              </w:rPr>
            </w:pPr>
            <w:r>
              <w:rPr>
                <w:rFonts w:ascii="Calibri" w:hAnsi="Calibri" w:cs="Calibri"/>
                <w:color w:val="000000"/>
              </w:rPr>
              <w:t>Ilość</w:t>
            </w:r>
          </w:p>
        </w:tc>
        <w:tc>
          <w:tcPr>
            <w:tcW w:w="3119" w:type="dxa"/>
            <w:tcBorders>
              <w:top w:val="nil"/>
              <w:left w:val="nil"/>
              <w:bottom w:val="single" w:sz="4" w:space="0" w:color="auto"/>
              <w:right w:val="single" w:sz="4" w:space="0" w:color="auto"/>
            </w:tcBorders>
            <w:shd w:val="clear" w:color="000000" w:fill="FFFF00"/>
            <w:vAlign w:val="center"/>
            <w:hideMark/>
          </w:tcPr>
          <w:p w14:paraId="032B7220" w14:textId="0878CDB4" w:rsidR="00787637" w:rsidRPr="00C20F4D" w:rsidRDefault="00A85BDE" w:rsidP="00E42CF1">
            <w:pPr>
              <w:rPr>
                <w:rFonts w:ascii="Calibri" w:hAnsi="Calibri" w:cs="Calibri"/>
                <w:color w:val="000000"/>
              </w:rPr>
            </w:pPr>
            <w:r w:rsidRPr="00C20F4D">
              <w:rPr>
                <w:rFonts w:ascii="Calibri" w:hAnsi="Calibri" w:cs="Calibri"/>
              </w:rPr>
              <w:t>3 sztuki</w:t>
            </w:r>
            <w:r w:rsidRPr="00C20F4D">
              <w:rPr>
                <w:rFonts w:ascii="Calibri" w:hAnsi="Calibri" w:cs="Calibri"/>
                <w:color w:val="000000"/>
              </w:rPr>
              <w:t xml:space="preserve"> </w:t>
            </w:r>
          </w:p>
        </w:tc>
        <w:tc>
          <w:tcPr>
            <w:tcW w:w="3337" w:type="dxa"/>
            <w:tcBorders>
              <w:top w:val="nil"/>
              <w:left w:val="nil"/>
              <w:bottom w:val="single" w:sz="4" w:space="0" w:color="auto"/>
              <w:right w:val="single" w:sz="4" w:space="0" w:color="auto"/>
            </w:tcBorders>
            <w:shd w:val="clear" w:color="000000" w:fill="FFFF00"/>
          </w:tcPr>
          <w:p w14:paraId="0B3ADD4E" w14:textId="77777777" w:rsidR="00787637" w:rsidRPr="00C20F4D" w:rsidRDefault="00787637" w:rsidP="00E42CF1">
            <w:pPr>
              <w:rPr>
                <w:rFonts w:ascii="Calibri" w:hAnsi="Calibri" w:cs="Calibri"/>
                <w:color w:val="000000"/>
              </w:rPr>
            </w:pPr>
          </w:p>
        </w:tc>
      </w:tr>
      <w:tr w:rsidR="00787637" w:rsidRPr="00C20F4D" w14:paraId="7129A335" w14:textId="6C48C17D" w:rsidTr="00CB3F5D">
        <w:trPr>
          <w:trHeight w:val="30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26C3252D" w14:textId="77777777" w:rsidR="00787637" w:rsidRPr="00C20F4D" w:rsidRDefault="00787637" w:rsidP="00E42CF1">
            <w:pPr>
              <w:rPr>
                <w:rFonts w:ascii="Calibri" w:hAnsi="Calibri" w:cs="Calibri"/>
                <w:color w:val="000000"/>
              </w:rPr>
            </w:pPr>
            <w:r w:rsidRPr="00C20F4D">
              <w:rPr>
                <w:rFonts w:ascii="Calibri" w:hAnsi="Calibri" w:cs="Calibri"/>
                <w:color w:val="000000"/>
              </w:rPr>
              <w:t>Częstotliwość pracy</w:t>
            </w:r>
          </w:p>
        </w:tc>
        <w:tc>
          <w:tcPr>
            <w:tcW w:w="3119" w:type="dxa"/>
            <w:tcBorders>
              <w:top w:val="nil"/>
              <w:left w:val="nil"/>
              <w:bottom w:val="single" w:sz="4" w:space="0" w:color="auto"/>
              <w:right w:val="single" w:sz="4" w:space="0" w:color="auto"/>
            </w:tcBorders>
            <w:shd w:val="clear" w:color="auto" w:fill="auto"/>
            <w:vAlign w:val="center"/>
            <w:hideMark/>
          </w:tcPr>
          <w:p w14:paraId="2775E6F2" w14:textId="77777777" w:rsidR="00787637" w:rsidRPr="00C20F4D" w:rsidRDefault="00787637" w:rsidP="00E42CF1">
            <w:pPr>
              <w:rPr>
                <w:rFonts w:ascii="Calibri" w:hAnsi="Calibri" w:cs="Calibri"/>
                <w:color w:val="000000"/>
              </w:rPr>
            </w:pPr>
            <w:r w:rsidRPr="00C20F4D">
              <w:rPr>
                <w:rFonts w:ascii="Calibri" w:hAnsi="Calibri" w:cs="Calibri"/>
                <w:color w:val="000000"/>
              </w:rPr>
              <w:t>2,4 GHz, 5 GHz</w:t>
            </w:r>
          </w:p>
        </w:tc>
        <w:tc>
          <w:tcPr>
            <w:tcW w:w="3337" w:type="dxa"/>
            <w:tcBorders>
              <w:top w:val="nil"/>
              <w:left w:val="nil"/>
              <w:bottom w:val="single" w:sz="4" w:space="0" w:color="auto"/>
              <w:right w:val="single" w:sz="4" w:space="0" w:color="auto"/>
            </w:tcBorders>
          </w:tcPr>
          <w:p w14:paraId="3E33D58A" w14:textId="77777777" w:rsidR="00787637" w:rsidRPr="00C20F4D" w:rsidRDefault="00787637" w:rsidP="00E42CF1">
            <w:pPr>
              <w:rPr>
                <w:rFonts w:ascii="Calibri" w:hAnsi="Calibri" w:cs="Calibri"/>
                <w:color w:val="000000"/>
              </w:rPr>
            </w:pPr>
          </w:p>
        </w:tc>
      </w:tr>
      <w:tr w:rsidR="00787637" w:rsidRPr="00C20F4D" w14:paraId="3E43A741" w14:textId="6593F628" w:rsidTr="00CB3F5D">
        <w:trPr>
          <w:trHeight w:val="30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65672B87" w14:textId="77777777" w:rsidR="00787637" w:rsidRPr="00C20F4D" w:rsidRDefault="00787637" w:rsidP="00E42CF1">
            <w:pPr>
              <w:rPr>
                <w:rFonts w:ascii="Calibri" w:hAnsi="Calibri" w:cs="Calibri"/>
                <w:color w:val="000000"/>
              </w:rPr>
            </w:pPr>
            <w:r w:rsidRPr="00C20F4D">
              <w:rPr>
                <w:rFonts w:ascii="Calibri" w:hAnsi="Calibri" w:cs="Calibri"/>
                <w:color w:val="000000"/>
              </w:rPr>
              <w:t>Standard</w:t>
            </w:r>
          </w:p>
        </w:tc>
        <w:tc>
          <w:tcPr>
            <w:tcW w:w="3119" w:type="dxa"/>
            <w:tcBorders>
              <w:top w:val="nil"/>
              <w:left w:val="nil"/>
              <w:bottom w:val="single" w:sz="4" w:space="0" w:color="auto"/>
              <w:right w:val="single" w:sz="4" w:space="0" w:color="auto"/>
            </w:tcBorders>
            <w:shd w:val="clear" w:color="auto" w:fill="auto"/>
            <w:vAlign w:val="center"/>
            <w:hideMark/>
          </w:tcPr>
          <w:p w14:paraId="41FDBCE0" w14:textId="77777777" w:rsidR="00787637" w:rsidRPr="00C20F4D" w:rsidRDefault="00787637" w:rsidP="00E42CF1">
            <w:pPr>
              <w:rPr>
                <w:rFonts w:ascii="Calibri" w:hAnsi="Calibri" w:cs="Calibri"/>
                <w:color w:val="000000"/>
              </w:rPr>
            </w:pPr>
            <w:r w:rsidRPr="00C20F4D">
              <w:rPr>
                <w:rFonts w:ascii="Calibri" w:hAnsi="Calibri" w:cs="Calibri"/>
                <w:color w:val="000000"/>
              </w:rPr>
              <w:t>Wi-Fi 5 (802.11 a/b/g/n/</w:t>
            </w:r>
            <w:proofErr w:type="spellStart"/>
            <w:r w:rsidRPr="00C20F4D">
              <w:rPr>
                <w:rFonts w:ascii="Calibri" w:hAnsi="Calibri" w:cs="Calibri"/>
                <w:color w:val="000000"/>
              </w:rPr>
              <w:t>ac</w:t>
            </w:r>
            <w:proofErr w:type="spellEnd"/>
            <w:r w:rsidRPr="00C20F4D">
              <w:rPr>
                <w:rFonts w:ascii="Calibri" w:hAnsi="Calibri" w:cs="Calibri"/>
                <w:color w:val="000000"/>
              </w:rPr>
              <w:t>)</w:t>
            </w:r>
          </w:p>
        </w:tc>
        <w:tc>
          <w:tcPr>
            <w:tcW w:w="3337" w:type="dxa"/>
            <w:tcBorders>
              <w:top w:val="nil"/>
              <w:left w:val="nil"/>
              <w:bottom w:val="single" w:sz="4" w:space="0" w:color="auto"/>
              <w:right w:val="single" w:sz="4" w:space="0" w:color="auto"/>
            </w:tcBorders>
          </w:tcPr>
          <w:p w14:paraId="7857535D" w14:textId="77777777" w:rsidR="00787637" w:rsidRPr="00C20F4D" w:rsidRDefault="00787637" w:rsidP="00E42CF1">
            <w:pPr>
              <w:rPr>
                <w:rFonts w:ascii="Calibri" w:hAnsi="Calibri" w:cs="Calibri"/>
                <w:color w:val="000000"/>
              </w:rPr>
            </w:pPr>
          </w:p>
        </w:tc>
      </w:tr>
      <w:tr w:rsidR="00787637" w:rsidRPr="00C20F4D" w14:paraId="4C790C7C" w14:textId="49261A22" w:rsidTr="00CB3F5D">
        <w:trPr>
          <w:trHeight w:val="30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44744633" w14:textId="77777777" w:rsidR="00787637" w:rsidRPr="00C20F4D" w:rsidRDefault="00787637" w:rsidP="00E42CF1">
            <w:pPr>
              <w:rPr>
                <w:rFonts w:ascii="Calibri" w:hAnsi="Calibri" w:cs="Calibri"/>
                <w:color w:val="000000"/>
              </w:rPr>
            </w:pPr>
            <w:r w:rsidRPr="00C20F4D">
              <w:rPr>
                <w:rFonts w:ascii="Calibri" w:hAnsi="Calibri" w:cs="Calibri"/>
                <w:color w:val="000000"/>
              </w:rPr>
              <w:t>Prędkość transmisji</w:t>
            </w:r>
          </w:p>
        </w:tc>
        <w:tc>
          <w:tcPr>
            <w:tcW w:w="3119" w:type="dxa"/>
            <w:tcBorders>
              <w:top w:val="nil"/>
              <w:left w:val="nil"/>
              <w:bottom w:val="single" w:sz="4" w:space="0" w:color="auto"/>
              <w:right w:val="single" w:sz="4" w:space="0" w:color="auto"/>
            </w:tcBorders>
            <w:shd w:val="clear" w:color="auto" w:fill="auto"/>
            <w:vAlign w:val="center"/>
            <w:hideMark/>
          </w:tcPr>
          <w:p w14:paraId="3BB5E759" w14:textId="77777777" w:rsidR="00787637" w:rsidRPr="00C20F4D" w:rsidRDefault="00787637" w:rsidP="00E42CF1">
            <w:pPr>
              <w:rPr>
                <w:rFonts w:ascii="Calibri" w:hAnsi="Calibri" w:cs="Calibri"/>
                <w:color w:val="000000"/>
              </w:rPr>
            </w:pPr>
            <w:r w:rsidRPr="00C20F4D">
              <w:rPr>
                <w:rFonts w:ascii="Calibri" w:hAnsi="Calibri" w:cs="Calibri"/>
                <w:color w:val="000000"/>
              </w:rPr>
              <w:t xml:space="preserve"> do 1200 </w:t>
            </w:r>
            <w:proofErr w:type="spellStart"/>
            <w:r w:rsidRPr="00C20F4D">
              <w:rPr>
                <w:rFonts w:ascii="Calibri" w:hAnsi="Calibri" w:cs="Calibri"/>
                <w:color w:val="000000"/>
              </w:rPr>
              <w:t>Mb</w:t>
            </w:r>
            <w:proofErr w:type="spellEnd"/>
            <w:r w:rsidRPr="00C20F4D">
              <w:rPr>
                <w:rFonts w:ascii="Calibri" w:hAnsi="Calibri" w:cs="Calibri"/>
                <w:color w:val="000000"/>
              </w:rPr>
              <w:t>/s</w:t>
            </w:r>
          </w:p>
        </w:tc>
        <w:tc>
          <w:tcPr>
            <w:tcW w:w="3337" w:type="dxa"/>
            <w:tcBorders>
              <w:top w:val="nil"/>
              <w:left w:val="nil"/>
              <w:bottom w:val="single" w:sz="4" w:space="0" w:color="auto"/>
              <w:right w:val="single" w:sz="4" w:space="0" w:color="auto"/>
            </w:tcBorders>
          </w:tcPr>
          <w:p w14:paraId="55C57439" w14:textId="77777777" w:rsidR="00787637" w:rsidRPr="00C20F4D" w:rsidRDefault="00787637" w:rsidP="00E42CF1">
            <w:pPr>
              <w:rPr>
                <w:rFonts w:ascii="Calibri" w:hAnsi="Calibri" w:cs="Calibri"/>
                <w:color w:val="000000"/>
              </w:rPr>
            </w:pPr>
          </w:p>
        </w:tc>
      </w:tr>
      <w:tr w:rsidR="00787637" w:rsidRPr="00C20F4D" w14:paraId="609BBBB7" w14:textId="1308A1CD" w:rsidTr="00CB3F5D">
        <w:trPr>
          <w:trHeight w:val="30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5AE0D201" w14:textId="77777777" w:rsidR="00787637" w:rsidRPr="00C20F4D" w:rsidRDefault="00787637" w:rsidP="00E42CF1">
            <w:pPr>
              <w:rPr>
                <w:rFonts w:ascii="Calibri" w:hAnsi="Calibri" w:cs="Calibri"/>
                <w:color w:val="000000"/>
              </w:rPr>
            </w:pPr>
            <w:r w:rsidRPr="00C20F4D">
              <w:rPr>
                <w:rFonts w:ascii="Calibri" w:hAnsi="Calibri" w:cs="Calibri"/>
                <w:color w:val="000000"/>
              </w:rPr>
              <w:t>Rodzaje wejść/wyjść</w:t>
            </w:r>
          </w:p>
        </w:tc>
        <w:tc>
          <w:tcPr>
            <w:tcW w:w="3119" w:type="dxa"/>
            <w:tcBorders>
              <w:top w:val="nil"/>
              <w:left w:val="nil"/>
              <w:bottom w:val="single" w:sz="4" w:space="0" w:color="auto"/>
              <w:right w:val="single" w:sz="4" w:space="0" w:color="auto"/>
            </w:tcBorders>
            <w:shd w:val="clear" w:color="auto" w:fill="auto"/>
            <w:vAlign w:val="center"/>
            <w:hideMark/>
          </w:tcPr>
          <w:p w14:paraId="7DE54BD9" w14:textId="77777777" w:rsidR="00787637" w:rsidRPr="00C20F4D" w:rsidRDefault="00787637" w:rsidP="00E42CF1">
            <w:pPr>
              <w:rPr>
                <w:rFonts w:ascii="Calibri" w:hAnsi="Calibri" w:cs="Calibri"/>
                <w:color w:val="000000"/>
              </w:rPr>
            </w:pPr>
            <w:r w:rsidRPr="00C20F4D">
              <w:rPr>
                <w:rFonts w:ascii="Calibri" w:hAnsi="Calibri" w:cs="Calibri"/>
                <w:color w:val="000000"/>
              </w:rPr>
              <w:t>Ethernet RJ45, 1000Mbits</w:t>
            </w:r>
          </w:p>
        </w:tc>
        <w:tc>
          <w:tcPr>
            <w:tcW w:w="3337" w:type="dxa"/>
            <w:tcBorders>
              <w:top w:val="nil"/>
              <w:left w:val="nil"/>
              <w:bottom w:val="single" w:sz="4" w:space="0" w:color="auto"/>
              <w:right w:val="single" w:sz="4" w:space="0" w:color="auto"/>
            </w:tcBorders>
          </w:tcPr>
          <w:p w14:paraId="4D33E8F3" w14:textId="77777777" w:rsidR="00787637" w:rsidRPr="00C20F4D" w:rsidRDefault="00787637" w:rsidP="00E42CF1">
            <w:pPr>
              <w:rPr>
                <w:rFonts w:ascii="Calibri" w:hAnsi="Calibri" w:cs="Calibri"/>
                <w:color w:val="000000"/>
              </w:rPr>
            </w:pPr>
          </w:p>
        </w:tc>
      </w:tr>
      <w:tr w:rsidR="00787637" w:rsidRPr="00C20F4D" w14:paraId="7BB35144" w14:textId="5B7C83F3" w:rsidTr="00CB3F5D">
        <w:trPr>
          <w:trHeight w:val="30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517D4D4C" w14:textId="77777777" w:rsidR="00787637" w:rsidRPr="00C20F4D" w:rsidRDefault="00787637" w:rsidP="00E42CF1">
            <w:pPr>
              <w:rPr>
                <w:rFonts w:ascii="Calibri" w:hAnsi="Calibri" w:cs="Calibri"/>
                <w:color w:val="000000"/>
              </w:rPr>
            </w:pPr>
            <w:r w:rsidRPr="00C20F4D">
              <w:rPr>
                <w:rFonts w:ascii="Calibri" w:hAnsi="Calibri" w:cs="Calibri"/>
                <w:color w:val="000000"/>
              </w:rPr>
              <w:t>Antena</w:t>
            </w:r>
          </w:p>
        </w:tc>
        <w:tc>
          <w:tcPr>
            <w:tcW w:w="3119" w:type="dxa"/>
            <w:tcBorders>
              <w:top w:val="nil"/>
              <w:left w:val="nil"/>
              <w:bottom w:val="single" w:sz="4" w:space="0" w:color="auto"/>
              <w:right w:val="single" w:sz="4" w:space="0" w:color="auto"/>
            </w:tcBorders>
            <w:shd w:val="clear" w:color="auto" w:fill="auto"/>
            <w:vAlign w:val="center"/>
            <w:hideMark/>
          </w:tcPr>
          <w:p w14:paraId="4F0B3313" w14:textId="77777777" w:rsidR="00787637" w:rsidRPr="00C20F4D" w:rsidRDefault="00787637" w:rsidP="00E42CF1">
            <w:pPr>
              <w:rPr>
                <w:rFonts w:ascii="Calibri" w:hAnsi="Calibri" w:cs="Calibri"/>
                <w:color w:val="000000"/>
              </w:rPr>
            </w:pPr>
            <w:r w:rsidRPr="00C20F4D">
              <w:rPr>
                <w:rFonts w:ascii="Calibri" w:hAnsi="Calibri" w:cs="Calibri"/>
                <w:color w:val="000000"/>
              </w:rPr>
              <w:t>Tak</w:t>
            </w:r>
          </w:p>
        </w:tc>
        <w:tc>
          <w:tcPr>
            <w:tcW w:w="3337" w:type="dxa"/>
            <w:tcBorders>
              <w:top w:val="nil"/>
              <w:left w:val="nil"/>
              <w:bottom w:val="single" w:sz="4" w:space="0" w:color="auto"/>
              <w:right w:val="single" w:sz="4" w:space="0" w:color="auto"/>
            </w:tcBorders>
          </w:tcPr>
          <w:p w14:paraId="52DEDAAA" w14:textId="77777777" w:rsidR="00787637" w:rsidRPr="00C20F4D" w:rsidRDefault="00787637" w:rsidP="00E42CF1">
            <w:pPr>
              <w:rPr>
                <w:rFonts w:ascii="Calibri" w:hAnsi="Calibri" w:cs="Calibri"/>
                <w:color w:val="000000"/>
              </w:rPr>
            </w:pPr>
          </w:p>
        </w:tc>
      </w:tr>
      <w:tr w:rsidR="00787637" w:rsidRPr="00C20F4D" w14:paraId="50FE2BFB" w14:textId="4A77A059" w:rsidTr="00CB3F5D">
        <w:trPr>
          <w:trHeight w:val="30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29419717" w14:textId="77777777" w:rsidR="00787637" w:rsidRPr="00C20F4D" w:rsidRDefault="00787637" w:rsidP="00E42CF1">
            <w:pPr>
              <w:rPr>
                <w:rFonts w:ascii="Calibri" w:hAnsi="Calibri" w:cs="Calibri"/>
                <w:color w:val="000000"/>
              </w:rPr>
            </w:pPr>
            <w:r w:rsidRPr="00C20F4D">
              <w:rPr>
                <w:rFonts w:ascii="Calibri" w:hAnsi="Calibri" w:cs="Calibri"/>
                <w:color w:val="000000"/>
              </w:rPr>
              <w:t>Prędkość transmisji bezprzewodowej</w:t>
            </w:r>
          </w:p>
        </w:tc>
        <w:tc>
          <w:tcPr>
            <w:tcW w:w="3119" w:type="dxa"/>
            <w:tcBorders>
              <w:top w:val="nil"/>
              <w:left w:val="nil"/>
              <w:bottom w:val="single" w:sz="4" w:space="0" w:color="auto"/>
              <w:right w:val="single" w:sz="4" w:space="0" w:color="auto"/>
            </w:tcBorders>
            <w:shd w:val="clear" w:color="auto" w:fill="auto"/>
            <w:vAlign w:val="center"/>
            <w:hideMark/>
          </w:tcPr>
          <w:p w14:paraId="544E0AB9" w14:textId="77777777" w:rsidR="00787637" w:rsidRPr="00C20F4D" w:rsidRDefault="00787637" w:rsidP="00E42CF1">
            <w:pPr>
              <w:rPr>
                <w:rFonts w:ascii="Calibri" w:hAnsi="Calibri" w:cs="Calibri"/>
                <w:color w:val="000000"/>
              </w:rPr>
            </w:pPr>
            <w:r w:rsidRPr="00C20F4D">
              <w:rPr>
                <w:rFonts w:ascii="Calibri" w:hAnsi="Calibri" w:cs="Calibri"/>
                <w:color w:val="000000"/>
              </w:rPr>
              <w:t>1000Mb/s</w:t>
            </w:r>
          </w:p>
        </w:tc>
        <w:tc>
          <w:tcPr>
            <w:tcW w:w="3337" w:type="dxa"/>
            <w:tcBorders>
              <w:top w:val="nil"/>
              <w:left w:val="nil"/>
              <w:bottom w:val="single" w:sz="4" w:space="0" w:color="auto"/>
              <w:right w:val="single" w:sz="4" w:space="0" w:color="auto"/>
            </w:tcBorders>
          </w:tcPr>
          <w:p w14:paraId="6A4F4215" w14:textId="77777777" w:rsidR="00787637" w:rsidRPr="00C20F4D" w:rsidRDefault="00787637" w:rsidP="00E42CF1">
            <w:pPr>
              <w:rPr>
                <w:rFonts w:ascii="Calibri" w:hAnsi="Calibri" w:cs="Calibri"/>
                <w:color w:val="000000"/>
              </w:rPr>
            </w:pPr>
          </w:p>
        </w:tc>
      </w:tr>
      <w:tr w:rsidR="00787637" w:rsidRPr="00C20F4D" w14:paraId="3E67BC4D" w14:textId="7DA711F7" w:rsidTr="00CB3F5D">
        <w:trPr>
          <w:trHeight w:val="60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41EA0EAE" w14:textId="77777777" w:rsidR="00787637" w:rsidRPr="00C20F4D" w:rsidRDefault="00787637" w:rsidP="00E42CF1">
            <w:pPr>
              <w:rPr>
                <w:rFonts w:ascii="Calibri" w:hAnsi="Calibri" w:cs="Calibri"/>
                <w:color w:val="000000"/>
              </w:rPr>
            </w:pPr>
            <w:r w:rsidRPr="00C20F4D">
              <w:rPr>
                <w:rFonts w:ascii="Calibri" w:hAnsi="Calibri" w:cs="Calibri"/>
                <w:color w:val="000000"/>
              </w:rPr>
              <w:t>Zabezpieczenia transmisji bezprzewodowej</w:t>
            </w:r>
          </w:p>
        </w:tc>
        <w:tc>
          <w:tcPr>
            <w:tcW w:w="3119" w:type="dxa"/>
            <w:tcBorders>
              <w:top w:val="nil"/>
              <w:left w:val="nil"/>
              <w:bottom w:val="single" w:sz="4" w:space="0" w:color="auto"/>
              <w:right w:val="single" w:sz="4" w:space="0" w:color="auto"/>
            </w:tcBorders>
            <w:shd w:val="clear" w:color="auto" w:fill="auto"/>
            <w:vAlign w:val="center"/>
            <w:hideMark/>
          </w:tcPr>
          <w:p w14:paraId="4B420286" w14:textId="77777777" w:rsidR="00787637" w:rsidRPr="00C20F4D" w:rsidRDefault="00787637" w:rsidP="00E42CF1">
            <w:pPr>
              <w:rPr>
                <w:rFonts w:ascii="Calibri" w:hAnsi="Calibri" w:cs="Calibri"/>
                <w:color w:val="000000"/>
              </w:rPr>
            </w:pPr>
            <w:r w:rsidRPr="00C20F4D">
              <w:rPr>
                <w:rFonts w:ascii="Calibri" w:hAnsi="Calibri" w:cs="Calibri"/>
                <w:color w:val="000000"/>
              </w:rPr>
              <w:t>AES, TKIP, 64/128-bit WEP, WPA-PSK, WPA, WPA2</w:t>
            </w:r>
          </w:p>
        </w:tc>
        <w:tc>
          <w:tcPr>
            <w:tcW w:w="3337" w:type="dxa"/>
            <w:tcBorders>
              <w:top w:val="nil"/>
              <w:left w:val="nil"/>
              <w:bottom w:val="single" w:sz="4" w:space="0" w:color="auto"/>
              <w:right w:val="single" w:sz="4" w:space="0" w:color="auto"/>
            </w:tcBorders>
          </w:tcPr>
          <w:p w14:paraId="0D6937FB" w14:textId="77777777" w:rsidR="00787637" w:rsidRPr="00C20F4D" w:rsidRDefault="00787637" w:rsidP="00E42CF1">
            <w:pPr>
              <w:rPr>
                <w:rFonts w:ascii="Calibri" w:hAnsi="Calibri" w:cs="Calibri"/>
                <w:color w:val="000000"/>
              </w:rPr>
            </w:pPr>
          </w:p>
        </w:tc>
      </w:tr>
      <w:tr w:rsidR="00787637" w:rsidRPr="00C20F4D" w14:paraId="122D23BB" w14:textId="1895466B" w:rsidTr="00CB3F5D">
        <w:trPr>
          <w:trHeight w:val="30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2CAFA5D9" w14:textId="77777777" w:rsidR="00787637" w:rsidRPr="00C20F4D" w:rsidRDefault="00787637" w:rsidP="00E42CF1">
            <w:pPr>
              <w:rPr>
                <w:rFonts w:ascii="Calibri" w:hAnsi="Calibri" w:cs="Calibri"/>
                <w:color w:val="000000"/>
              </w:rPr>
            </w:pPr>
            <w:r w:rsidRPr="00C20F4D">
              <w:rPr>
                <w:rFonts w:ascii="Calibri" w:hAnsi="Calibri" w:cs="Calibri"/>
                <w:color w:val="000000"/>
              </w:rPr>
              <w:t>Zasilanie</w:t>
            </w:r>
          </w:p>
        </w:tc>
        <w:tc>
          <w:tcPr>
            <w:tcW w:w="3119" w:type="dxa"/>
            <w:tcBorders>
              <w:top w:val="nil"/>
              <w:left w:val="nil"/>
              <w:bottom w:val="single" w:sz="4" w:space="0" w:color="auto"/>
              <w:right w:val="single" w:sz="4" w:space="0" w:color="auto"/>
            </w:tcBorders>
            <w:shd w:val="clear" w:color="auto" w:fill="auto"/>
            <w:vAlign w:val="center"/>
            <w:hideMark/>
          </w:tcPr>
          <w:p w14:paraId="697A416F" w14:textId="77777777" w:rsidR="00787637" w:rsidRPr="00C20F4D" w:rsidRDefault="00787637" w:rsidP="00E42CF1">
            <w:pPr>
              <w:rPr>
                <w:rFonts w:ascii="Calibri" w:hAnsi="Calibri" w:cs="Calibri"/>
                <w:color w:val="000000"/>
              </w:rPr>
            </w:pPr>
            <w:proofErr w:type="spellStart"/>
            <w:r w:rsidRPr="00C20F4D">
              <w:rPr>
                <w:rFonts w:ascii="Calibri" w:hAnsi="Calibri" w:cs="Calibri"/>
                <w:color w:val="000000"/>
              </w:rPr>
              <w:t>PoE</w:t>
            </w:r>
            <w:proofErr w:type="spellEnd"/>
          </w:p>
        </w:tc>
        <w:tc>
          <w:tcPr>
            <w:tcW w:w="3337" w:type="dxa"/>
            <w:tcBorders>
              <w:top w:val="nil"/>
              <w:left w:val="nil"/>
              <w:bottom w:val="single" w:sz="4" w:space="0" w:color="auto"/>
              <w:right w:val="single" w:sz="4" w:space="0" w:color="auto"/>
            </w:tcBorders>
          </w:tcPr>
          <w:p w14:paraId="31BB2D1F" w14:textId="77777777" w:rsidR="00787637" w:rsidRPr="00C20F4D" w:rsidRDefault="00787637" w:rsidP="00E42CF1">
            <w:pPr>
              <w:rPr>
                <w:rFonts w:ascii="Calibri" w:hAnsi="Calibri" w:cs="Calibri"/>
                <w:color w:val="000000"/>
              </w:rPr>
            </w:pPr>
          </w:p>
        </w:tc>
      </w:tr>
      <w:tr w:rsidR="00787637" w:rsidRPr="00C20F4D" w14:paraId="6BEC7333" w14:textId="154D2EFE" w:rsidTr="00CB3F5D">
        <w:trPr>
          <w:trHeight w:val="30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6D1C5F03" w14:textId="77777777" w:rsidR="00787637" w:rsidRPr="00C20F4D" w:rsidRDefault="00787637" w:rsidP="00E42CF1">
            <w:pPr>
              <w:rPr>
                <w:rFonts w:ascii="Calibri" w:hAnsi="Calibri" w:cs="Calibri"/>
                <w:color w:val="000000"/>
              </w:rPr>
            </w:pPr>
            <w:r w:rsidRPr="00C20F4D">
              <w:rPr>
                <w:rFonts w:ascii="Calibri" w:hAnsi="Calibri" w:cs="Calibri"/>
                <w:color w:val="000000"/>
              </w:rPr>
              <w:t>Dodatkowe akcesoria</w:t>
            </w:r>
          </w:p>
        </w:tc>
        <w:tc>
          <w:tcPr>
            <w:tcW w:w="3119" w:type="dxa"/>
            <w:tcBorders>
              <w:top w:val="nil"/>
              <w:left w:val="nil"/>
              <w:bottom w:val="single" w:sz="4" w:space="0" w:color="auto"/>
              <w:right w:val="single" w:sz="4" w:space="0" w:color="auto"/>
            </w:tcBorders>
            <w:shd w:val="clear" w:color="auto" w:fill="auto"/>
            <w:vAlign w:val="center"/>
            <w:hideMark/>
          </w:tcPr>
          <w:p w14:paraId="7475F2B1" w14:textId="77777777" w:rsidR="00787637" w:rsidRPr="00C20F4D" w:rsidRDefault="00787637" w:rsidP="00E42CF1">
            <w:pPr>
              <w:rPr>
                <w:rFonts w:ascii="Calibri" w:hAnsi="Calibri" w:cs="Calibri"/>
                <w:color w:val="000000"/>
              </w:rPr>
            </w:pPr>
            <w:r w:rsidRPr="00C20F4D">
              <w:rPr>
                <w:rFonts w:ascii="Calibri" w:hAnsi="Calibri" w:cs="Calibri"/>
                <w:color w:val="000000"/>
              </w:rPr>
              <w:t xml:space="preserve">Adapter Gigabit </w:t>
            </w:r>
            <w:proofErr w:type="spellStart"/>
            <w:r w:rsidRPr="00C20F4D">
              <w:rPr>
                <w:rFonts w:ascii="Calibri" w:hAnsi="Calibri" w:cs="Calibri"/>
                <w:color w:val="000000"/>
              </w:rPr>
              <w:t>PoE</w:t>
            </w:r>
            <w:proofErr w:type="spellEnd"/>
          </w:p>
        </w:tc>
        <w:tc>
          <w:tcPr>
            <w:tcW w:w="3337" w:type="dxa"/>
            <w:tcBorders>
              <w:top w:val="nil"/>
              <w:left w:val="nil"/>
              <w:bottom w:val="single" w:sz="4" w:space="0" w:color="auto"/>
              <w:right w:val="single" w:sz="4" w:space="0" w:color="auto"/>
            </w:tcBorders>
          </w:tcPr>
          <w:p w14:paraId="4D1090C0" w14:textId="77777777" w:rsidR="00787637" w:rsidRPr="00C20F4D" w:rsidRDefault="00787637" w:rsidP="00E42CF1">
            <w:pPr>
              <w:rPr>
                <w:rFonts w:ascii="Calibri" w:hAnsi="Calibri" w:cs="Calibri"/>
                <w:color w:val="000000"/>
              </w:rPr>
            </w:pPr>
          </w:p>
        </w:tc>
      </w:tr>
    </w:tbl>
    <w:p w14:paraId="1D8856B0" w14:textId="77777777" w:rsidR="00CB3F5D" w:rsidRDefault="00CB3F5D">
      <w:pPr>
        <w:pStyle w:val="Tekstpodstawowy"/>
        <w:spacing w:before="7"/>
        <w:rPr>
          <w:rFonts w:asciiTheme="minorHAnsi" w:hAnsiTheme="minorHAnsi" w:cstheme="minorHAnsi"/>
          <w:b/>
        </w:rPr>
        <w:sectPr w:rsidR="00CB3F5D" w:rsidSect="006F22B1">
          <w:pgSz w:w="16840" w:h="11910" w:orient="landscape"/>
          <w:pgMar w:top="1160" w:right="1580" w:bottom="1134" w:left="680" w:header="0" w:footer="400" w:gutter="0"/>
          <w:cols w:space="708"/>
          <w:docGrid w:linePitch="299"/>
        </w:sectPr>
      </w:pPr>
    </w:p>
    <w:p w14:paraId="6F98FFFC" w14:textId="0B78DED9" w:rsidR="00D05CCA" w:rsidRPr="00820AD8" w:rsidRDefault="00D05CCA" w:rsidP="00C24BB7">
      <w:pPr>
        <w:widowControl/>
        <w:numPr>
          <w:ilvl w:val="0"/>
          <w:numId w:val="56"/>
        </w:numPr>
        <w:autoSpaceDE/>
        <w:autoSpaceDN/>
        <w:jc w:val="both"/>
        <w:rPr>
          <w:rFonts w:ascii="Calibri" w:hAnsi="Calibri" w:cs="Calibri"/>
          <w:sz w:val="20"/>
          <w:szCs w:val="20"/>
        </w:rPr>
      </w:pPr>
      <w:r w:rsidRPr="00820AD8">
        <w:rPr>
          <w:rFonts w:ascii="Calibri" w:hAnsi="Calibri" w:cs="Calibri"/>
          <w:b/>
          <w:bCs/>
          <w:sz w:val="20"/>
          <w:szCs w:val="20"/>
        </w:rPr>
        <w:lastRenderedPageBreak/>
        <w:t xml:space="preserve">Kryterium </w:t>
      </w:r>
      <w:r w:rsidR="00DD0D20" w:rsidRPr="00820AD8">
        <w:rPr>
          <w:rFonts w:ascii="Calibri" w:hAnsi="Calibri" w:cs="Calibri"/>
          <w:b/>
          <w:bCs/>
          <w:sz w:val="20"/>
          <w:szCs w:val="20"/>
        </w:rPr>
        <w:t>o</w:t>
      </w:r>
      <w:r w:rsidRPr="00820AD8">
        <w:rPr>
          <w:rFonts w:ascii="Calibri" w:hAnsi="Calibri" w:cs="Calibri"/>
          <w:b/>
          <w:bCs/>
          <w:sz w:val="20"/>
          <w:szCs w:val="20"/>
        </w:rPr>
        <w:t>kres gwarancji:</w:t>
      </w:r>
    </w:p>
    <w:p w14:paraId="5BA14CBF" w14:textId="77777777" w:rsidR="00D05CCA" w:rsidRPr="00820AD8" w:rsidRDefault="00D05CCA" w:rsidP="00D05CCA">
      <w:pPr>
        <w:jc w:val="both"/>
        <w:rPr>
          <w:rFonts w:ascii="Calibri" w:hAnsi="Calibri" w:cs="Calibri"/>
          <w:sz w:val="20"/>
          <w:szCs w:val="20"/>
        </w:rPr>
      </w:pPr>
      <w:r w:rsidRPr="00820AD8">
        <w:rPr>
          <w:rFonts w:ascii="Calibri" w:hAnsi="Calibri" w:cs="Calibri"/>
          <w:color w:val="000000"/>
          <w:sz w:val="20"/>
          <w:szCs w:val="20"/>
        </w:rPr>
        <w:t xml:space="preserve">Oświadczam, że na zaoferowany przedmiot zamówienia udzielam gwarancji na okres (w miesiącach): </w:t>
      </w:r>
    </w:p>
    <w:p w14:paraId="560A324C" w14:textId="20595E8B" w:rsidR="00D05CCA" w:rsidRPr="00820AD8" w:rsidRDefault="009262D7" w:rsidP="001832DE">
      <w:pPr>
        <w:widowControl/>
        <w:adjustRightInd w:val="0"/>
        <w:ind w:left="1440"/>
        <w:contextualSpacing/>
        <w:jc w:val="both"/>
        <w:rPr>
          <w:rFonts w:ascii="Calibri" w:hAnsi="Calibri" w:cs="Calibri"/>
          <w:sz w:val="20"/>
          <w:szCs w:val="20"/>
        </w:rPr>
      </w:pPr>
      <w:r w:rsidRPr="00820AD8">
        <w:rPr>
          <w:rFonts w:ascii="Calibri" w:hAnsi="Calibri" w:cs="Calibri"/>
          <w:sz w:val="20"/>
          <w:szCs w:val="20"/>
        </w:rPr>
        <w:t xml:space="preserve">1) </w:t>
      </w:r>
      <w:r w:rsidR="004268A4" w:rsidRPr="00820AD8">
        <w:rPr>
          <w:rFonts w:ascii="Calibri" w:hAnsi="Calibri" w:cs="Calibri"/>
          <w:sz w:val="20"/>
          <w:szCs w:val="20"/>
        </w:rPr>
        <w:t>….</w:t>
      </w:r>
      <w:r w:rsidR="00D05CCA" w:rsidRPr="00820AD8">
        <w:rPr>
          <w:rFonts w:ascii="Calibri" w:hAnsi="Calibri" w:cs="Calibri"/>
          <w:sz w:val="20"/>
          <w:szCs w:val="20"/>
        </w:rPr>
        <w:t xml:space="preserve">… miesięczny okres gwarancji  na dostarczone Urządzenia dla poz. 1 </w:t>
      </w:r>
    </w:p>
    <w:p w14:paraId="60387190" w14:textId="0449F8F7" w:rsidR="00D05CCA" w:rsidRPr="00820AD8" w:rsidRDefault="009262D7" w:rsidP="001832DE">
      <w:pPr>
        <w:widowControl/>
        <w:adjustRightInd w:val="0"/>
        <w:ind w:left="1440"/>
        <w:contextualSpacing/>
        <w:jc w:val="both"/>
        <w:rPr>
          <w:rFonts w:ascii="Calibri" w:hAnsi="Calibri" w:cs="Calibri"/>
          <w:sz w:val="20"/>
          <w:szCs w:val="20"/>
        </w:rPr>
      </w:pPr>
      <w:r w:rsidRPr="00820AD8">
        <w:rPr>
          <w:rFonts w:ascii="Calibri" w:hAnsi="Calibri" w:cs="Calibri"/>
          <w:sz w:val="20"/>
          <w:szCs w:val="20"/>
        </w:rPr>
        <w:t xml:space="preserve">2) </w:t>
      </w:r>
      <w:r w:rsidR="00D05CCA" w:rsidRPr="00820AD8">
        <w:rPr>
          <w:rFonts w:ascii="Calibri" w:hAnsi="Calibri" w:cs="Calibri"/>
          <w:sz w:val="20"/>
          <w:szCs w:val="20"/>
        </w:rPr>
        <w:t>…</w:t>
      </w:r>
      <w:r w:rsidR="004268A4" w:rsidRPr="00820AD8">
        <w:rPr>
          <w:rFonts w:ascii="Calibri" w:hAnsi="Calibri" w:cs="Calibri"/>
          <w:sz w:val="20"/>
          <w:szCs w:val="20"/>
        </w:rPr>
        <w:t>….</w:t>
      </w:r>
      <w:r w:rsidR="00D05CCA" w:rsidRPr="00820AD8">
        <w:rPr>
          <w:rFonts w:ascii="Calibri" w:hAnsi="Calibri" w:cs="Calibri"/>
          <w:sz w:val="20"/>
          <w:szCs w:val="20"/>
        </w:rPr>
        <w:t xml:space="preserve"> miesięczny okres gwarancji  na dostarczone Urządzenia dla poz. 2 </w:t>
      </w:r>
    </w:p>
    <w:p w14:paraId="706986FD" w14:textId="236C140D" w:rsidR="00D05CCA" w:rsidRPr="00820AD8" w:rsidRDefault="009262D7" w:rsidP="001832DE">
      <w:pPr>
        <w:widowControl/>
        <w:adjustRightInd w:val="0"/>
        <w:ind w:left="1440"/>
        <w:contextualSpacing/>
        <w:jc w:val="both"/>
        <w:rPr>
          <w:rFonts w:ascii="Calibri" w:hAnsi="Calibri" w:cs="Calibri"/>
          <w:sz w:val="20"/>
          <w:szCs w:val="20"/>
        </w:rPr>
      </w:pPr>
      <w:r w:rsidRPr="00820AD8">
        <w:rPr>
          <w:rFonts w:ascii="Calibri" w:hAnsi="Calibri" w:cs="Calibri"/>
          <w:sz w:val="20"/>
          <w:szCs w:val="20"/>
        </w:rPr>
        <w:t xml:space="preserve">3) </w:t>
      </w:r>
      <w:r w:rsidR="00D05CCA" w:rsidRPr="00820AD8">
        <w:rPr>
          <w:rFonts w:ascii="Calibri" w:hAnsi="Calibri" w:cs="Calibri"/>
          <w:sz w:val="20"/>
          <w:szCs w:val="20"/>
        </w:rPr>
        <w:t>…</w:t>
      </w:r>
      <w:r w:rsidR="004268A4" w:rsidRPr="00820AD8">
        <w:rPr>
          <w:rFonts w:ascii="Calibri" w:hAnsi="Calibri" w:cs="Calibri"/>
          <w:sz w:val="20"/>
          <w:szCs w:val="20"/>
        </w:rPr>
        <w:t>…</w:t>
      </w:r>
      <w:r w:rsidR="00D05CCA" w:rsidRPr="00820AD8">
        <w:rPr>
          <w:rFonts w:ascii="Calibri" w:hAnsi="Calibri" w:cs="Calibri"/>
          <w:sz w:val="20"/>
          <w:szCs w:val="20"/>
        </w:rPr>
        <w:t xml:space="preserve">. miesięczny okres gwarancji  na dostarczone Urządzenia dla poz. 3 </w:t>
      </w:r>
    </w:p>
    <w:p w14:paraId="1B6C8469" w14:textId="18197361" w:rsidR="00D05CCA" w:rsidRPr="00820AD8" w:rsidRDefault="009262D7" w:rsidP="001832DE">
      <w:pPr>
        <w:widowControl/>
        <w:adjustRightInd w:val="0"/>
        <w:ind w:left="1440"/>
        <w:contextualSpacing/>
        <w:jc w:val="both"/>
        <w:rPr>
          <w:rFonts w:ascii="Calibri" w:hAnsi="Calibri" w:cs="Calibri"/>
          <w:sz w:val="20"/>
          <w:szCs w:val="20"/>
        </w:rPr>
      </w:pPr>
      <w:r w:rsidRPr="00820AD8">
        <w:rPr>
          <w:rFonts w:ascii="Calibri" w:hAnsi="Calibri" w:cs="Calibri"/>
          <w:sz w:val="20"/>
          <w:szCs w:val="20"/>
        </w:rPr>
        <w:t>4)</w:t>
      </w:r>
      <w:r w:rsidR="004268A4" w:rsidRPr="00820AD8">
        <w:rPr>
          <w:rFonts w:ascii="Calibri" w:hAnsi="Calibri" w:cs="Calibri"/>
          <w:sz w:val="20"/>
          <w:szCs w:val="20"/>
        </w:rPr>
        <w:t xml:space="preserve"> </w:t>
      </w:r>
      <w:r w:rsidR="00D05CCA" w:rsidRPr="00820AD8">
        <w:rPr>
          <w:rFonts w:ascii="Calibri" w:hAnsi="Calibri" w:cs="Calibri"/>
          <w:sz w:val="20"/>
          <w:szCs w:val="20"/>
        </w:rPr>
        <w:t>…</w:t>
      </w:r>
      <w:r w:rsidR="004268A4" w:rsidRPr="00820AD8">
        <w:rPr>
          <w:rFonts w:ascii="Calibri" w:hAnsi="Calibri" w:cs="Calibri"/>
          <w:sz w:val="20"/>
          <w:szCs w:val="20"/>
        </w:rPr>
        <w:t>….</w:t>
      </w:r>
      <w:r w:rsidR="00D05CCA" w:rsidRPr="00820AD8">
        <w:rPr>
          <w:rFonts w:ascii="Calibri" w:hAnsi="Calibri" w:cs="Calibri"/>
          <w:sz w:val="20"/>
          <w:szCs w:val="20"/>
        </w:rPr>
        <w:t xml:space="preserve"> miesięczny okres gwarancji  na dostarczone Urządzenia dla poz. 4 </w:t>
      </w:r>
    </w:p>
    <w:p w14:paraId="2D206439" w14:textId="2DCA689D" w:rsidR="00D05CCA" w:rsidRPr="00820AD8" w:rsidRDefault="00724AD3" w:rsidP="00724AD3">
      <w:pPr>
        <w:widowControl/>
        <w:adjustRightInd w:val="0"/>
        <w:ind w:left="1440"/>
        <w:contextualSpacing/>
        <w:jc w:val="both"/>
        <w:rPr>
          <w:rFonts w:ascii="Calibri" w:hAnsi="Calibri" w:cs="Calibri"/>
          <w:sz w:val="20"/>
          <w:szCs w:val="20"/>
        </w:rPr>
      </w:pPr>
      <w:r w:rsidRPr="00820AD8">
        <w:rPr>
          <w:rFonts w:ascii="Calibri" w:hAnsi="Calibri" w:cs="Calibri"/>
          <w:sz w:val="20"/>
          <w:szCs w:val="20"/>
        </w:rPr>
        <w:t>5)</w:t>
      </w:r>
      <w:r w:rsidR="004268A4" w:rsidRPr="00820AD8">
        <w:rPr>
          <w:rFonts w:ascii="Calibri" w:hAnsi="Calibri" w:cs="Calibri"/>
          <w:sz w:val="20"/>
          <w:szCs w:val="20"/>
        </w:rPr>
        <w:t xml:space="preserve"> </w:t>
      </w:r>
      <w:r w:rsidR="00D05CCA" w:rsidRPr="00820AD8">
        <w:rPr>
          <w:rFonts w:ascii="Calibri" w:hAnsi="Calibri" w:cs="Calibri"/>
          <w:sz w:val="20"/>
          <w:szCs w:val="20"/>
        </w:rPr>
        <w:t>…</w:t>
      </w:r>
      <w:r w:rsidR="004268A4" w:rsidRPr="00820AD8">
        <w:rPr>
          <w:rFonts w:ascii="Calibri" w:hAnsi="Calibri" w:cs="Calibri"/>
          <w:sz w:val="20"/>
          <w:szCs w:val="20"/>
        </w:rPr>
        <w:t>..</w:t>
      </w:r>
      <w:r w:rsidR="00D05CCA" w:rsidRPr="00820AD8">
        <w:rPr>
          <w:rFonts w:ascii="Calibri" w:hAnsi="Calibri" w:cs="Calibri"/>
          <w:sz w:val="20"/>
          <w:szCs w:val="20"/>
        </w:rPr>
        <w:t xml:space="preserve">.. miesięczny okres gwarancji  na dostarczone Urządzenia dla poz. </w:t>
      </w:r>
      <w:r w:rsidR="00CA489C" w:rsidRPr="00820AD8">
        <w:rPr>
          <w:rFonts w:ascii="Calibri" w:hAnsi="Calibri" w:cs="Calibri"/>
          <w:sz w:val="20"/>
          <w:szCs w:val="20"/>
        </w:rPr>
        <w:t>5</w:t>
      </w:r>
      <w:r w:rsidR="00176BE1" w:rsidRPr="00820AD8">
        <w:rPr>
          <w:rFonts w:ascii="Calibri" w:hAnsi="Calibri" w:cs="Calibri"/>
          <w:sz w:val="20"/>
          <w:szCs w:val="20"/>
        </w:rPr>
        <w:t xml:space="preserve"> </w:t>
      </w:r>
    </w:p>
    <w:p w14:paraId="4EB19B66" w14:textId="5495F65F" w:rsidR="00D05CCA" w:rsidRPr="00820AD8" w:rsidRDefault="00724AD3" w:rsidP="00724AD3">
      <w:pPr>
        <w:widowControl/>
        <w:adjustRightInd w:val="0"/>
        <w:ind w:left="1440"/>
        <w:contextualSpacing/>
        <w:jc w:val="both"/>
        <w:rPr>
          <w:rFonts w:ascii="Calibri" w:hAnsi="Calibri" w:cs="Calibri"/>
          <w:sz w:val="20"/>
          <w:szCs w:val="20"/>
        </w:rPr>
      </w:pPr>
      <w:r w:rsidRPr="00820AD8">
        <w:rPr>
          <w:rFonts w:ascii="Calibri" w:hAnsi="Calibri" w:cs="Calibri"/>
          <w:sz w:val="20"/>
          <w:szCs w:val="20"/>
        </w:rPr>
        <w:t xml:space="preserve">6) </w:t>
      </w:r>
      <w:r w:rsidR="00D05CCA" w:rsidRPr="00820AD8">
        <w:rPr>
          <w:rFonts w:ascii="Calibri" w:hAnsi="Calibri" w:cs="Calibri"/>
          <w:sz w:val="20"/>
          <w:szCs w:val="20"/>
        </w:rPr>
        <w:t>…</w:t>
      </w:r>
      <w:r w:rsidR="004268A4" w:rsidRPr="00820AD8">
        <w:rPr>
          <w:rFonts w:ascii="Calibri" w:hAnsi="Calibri" w:cs="Calibri"/>
          <w:sz w:val="20"/>
          <w:szCs w:val="20"/>
        </w:rPr>
        <w:t>..</w:t>
      </w:r>
      <w:r w:rsidR="00D05CCA" w:rsidRPr="00820AD8">
        <w:rPr>
          <w:rFonts w:ascii="Calibri" w:hAnsi="Calibri" w:cs="Calibri"/>
          <w:sz w:val="20"/>
          <w:szCs w:val="20"/>
        </w:rPr>
        <w:t xml:space="preserve">.. miesięczny okres gwarancji  na dostarczone Urządzenia dla poz. </w:t>
      </w:r>
      <w:r w:rsidR="00CA489C" w:rsidRPr="00820AD8">
        <w:rPr>
          <w:rFonts w:ascii="Calibri" w:hAnsi="Calibri" w:cs="Calibri"/>
          <w:sz w:val="20"/>
          <w:szCs w:val="20"/>
        </w:rPr>
        <w:t>6</w:t>
      </w:r>
      <w:r w:rsidR="00176BE1" w:rsidRPr="00820AD8">
        <w:rPr>
          <w:rFonts w:ascii="Calibri" w:hAnsi="Calibri" w:cs="Calibri"/>
          <w:sz w:val="20"/>
          <w:szCs w:val="20"/>
        </w:rPr>
        <w:t xml:space="preserve"> </w:t>
      </w:r>
    </w:p>
    <w:p w14:paraId="390F601F" w14:textId="17E0BB5C" w:rsidR="00D05CCA" w:rsidRPr="00820AD8" w:rsidRDefault="00D05CCA" w:rsidP="001832DE">
      <w:pPr>
        <w:adjustRightInd w:val="0"/>
        <w:jc w:val="both"/>
        <w:rPr>
          <w:rFonts w:ascii="Calibri" w:hAnsi="Calibri" w:cs="Calibri"/>
          <w:b/>
          <w:bCs/>
          <w:sz w:val="20"/>
          <w:szCs w:val="20"/>
        </w:rPr>
      </w:pPr>
      <w:r w:rsidRPr="00820AD8">
        <w:rPr>
          <w:rFonts w:ascii="Calibri" w:eastAsia="Calibri" w:hAnsi="Calibri" w:cs="Calibri"/>
          <w:i/>
          <w:sz w:val="20"/>
          <w:szCs w:val="20"/>
        </w:rPr>
        <w:t>* Zamawiający nie dopuszcza okresu gwarancji krótszego niż wskazany w OPZ jako minimalny</w:t>
      </w:r>
      <w:r w:rsidR="00CB3F5D" w:rsidRPr="00820AD8">
        <w:rPr>
          <w:rFonts w:ascii="Calibri" w:eastAsia="Calibri" w:hAnsi="Calibri" w:cs="Calibri"/>
          <w:i/>
          <w:sz w:val="20"/>
          <w:szCs w:val="20"/>
        </w:rPr>
        <w:t xml:space="preserve"> </w:t>
      </w:r>
      <w:r w:rsidRPr="00820AD8">
        <w:rPr>
          <w:rFonts w:ascii="Calibri" w:eastAsia="Calibri" w:hAnsi="Calibri" w:cs="Calibri"/>
          <w:i/>
          <w:sz w:val="20"/>
          <w:szCs w:val="20"/>
        </w:rPr>
        <w:t xml:space="preserve">- </w:t>
      </w:r>
      <w:r w:rsidR="00ED7929" w:rsidRPr="00820AD8">
        <w:rPr>
          <w:rFonts w:ascii="Calibri" w:hAnsi="Calibri" w:cs="Calibri"/>
          <w:b/>
          <w:bCs/>
          <w:sz w:val="20"/>
          <w:szCs w:val="20"/>
        </w:rPr>
        <w:t>24</w:t>
      </w:r>
      <w:r w:rsidRPr="00820AD8">
        <w:rPr>
          <w:rFonts w:ascii="Calibri" w:hAnsi="Calibri" w:cs="Calibri"/>
          <w:b/>
          <w:bCs/>
          <w:sz w:val="20"/>
          <w:szCs w:val="20"/>
        </w:rPr>
        <w:t xml:space="preserve"> miesi</w:t>
      </w:r>
      <w:r w:rsidR="00ED7929" w:rsidRPr="00820AD8">
        <w:rPr>
          <w:rFonts w:ascii="Calibri" w:hAnsi="Calibri" w:cs="Calibri"/>
          <w:b/>
          <w:bCs/>
          <w:sz w:val="20"/>
          <w:szCs w:val="20"/>
        </w:rPr>
        <w:t>ące</w:t>
      </w:r>
      <w:r w:rsidRPr="00820AD8">
        <w:rPr>
          <w:rFonts w:ascii="Calibri" w:hAnsi="Calibri" w:cs="Calibri"/>
          <w:sz w:val="20"/>
          <w:szCs w:val="20"/>
        </w:rPr>
        <w:t xml:space="preserve"> w przypadku poz. 1</w:t>
      </w:r>
      <w:r w:rsidR="00ED7929" w:rsidRPr="00820AD8">
        <w:rPr>
          <w:rFonts w:ascii="Calibri" w:hAnsi="Calibri" w:cs="Calibri"/>
          <w:sz w:val="20"/>
          <w:szCs w:val="20"/>
        </w:rPr>
        <w:t xml:space="preserve">-5 i </w:t>
      </w:r>
      <w:r w:rsidR="00ED7929" w:rsidRPr="00820AD8">
        <w:rPr>
          <w:rFonts w:ascii="Calibri" w:hAnsi="Calibri" w:cs="Calibri"/>
          <w:b/>
          <w:bCs/>
          <w:sz w:val="20"/>
          <w:szCs w:val="20"/>
        </w:rPr>
        <w:t>12 miesięcy</w:t>
      </w:r>
      <w:r w:rsidR="00ED7929" w:rsidRPr="00820AD8">
        <w:rPr>
          <w:rFonts w:ascii="Calibri" w:hAnsi="Calibri" w:cs="Calibri"/>
          <w:sz w:val="20"/>
          <w:szCs w:val="20"/>
        </w:rPr>
        <w:t xml:space="preserve"> w przypadku poz. 6</w:t>
      </w:r>
      <w:r w:rsidRPr="00820AD8">
        <w:rPr>
          <w:rFonts w:ascii="Calibri" w:hAnsi="Calibri" w:cs="Calibri"/>
          <w:sz w:val="20"/>
          <w:szCs w:val="20"/>
        </w:rPr>
        <w:t>. Zaoferowanie okresów gwarancji krótszych niż wskazane</w:t>
      </w:r>
      <w:r w:rsidRPr="00820AD8">
        <w:rPr>
          <w:rFonts w:ascii="Calibri" w:hAnsi="Calibri" w:cs="Calibri"/>
          <w:b/>
          <w:bCs/>
          <w:sz w:val="20"/>
          <w:szCs w:val="20"/>
        </w:rPr>
        <w:t xml:space="preserve"> </w:t>
      </w:r>
      <w:r w:rsidRPr="00820AD8">
        <w:rPr>
          <w:rFonts w:ascii="Calibri" w:hAnsi="Calibri" w:cs="Calibri"/>
          <w:sz w:val="20"/>
          <w:szCs w:val="20"/>
        </w:rPr>
        <w:t>powyżej dla danej pozycji oznaczać będzie złożenie oferty niezgodnej z SWZ.</w:t>
      </w:r>
    </w:p>
    <w:p w14:paraId="69144525" w14:textId="1BA2C433" w:rsidR="008E4701" w:rsidRPr="00820AD8" w:rsidRDefault="008E4701" w:rsidP="00D05CCA">
      <w:pPr>
        <w:tabs>
          <w:tab w:val="left" w:pos="284"/>
          <w:tab w:val="left" w:pos="426"/>
        </w:tabs>
        <w:rPr>
          <w:rFonts w:ascii="Calibri" w:hAnsi="Calibri" w:cs="Calibri"/>
          <w:color w:val="000000"/>
          <w:sz w:val="16"/>
          <w:szCs w:val="16"/>
        </w:rPr>
      </w:pPr>
    </w:p>
    <w:p w14:paraId="4E4DAC4C" w14:textId="7F846C01" w:rsidR="008E4701" w:rsidRPr="00820AD8" w:rsidRDefault="008E4701" w:rsidP="00D05CCA">
      <w:pPr>
        <w:tabs>
          <w:tab w:val="left" w:pos="284"/>
          <w:tab w:val="left" w:pos="426"/>
        </w:tabs>
        <w:rPr>
          <w:rFonts w:ascii="Calibri" w:hAnsi="Calibri" w:cs="Calibri"/>
          <w:b/>
          <w:bCs/>
          <w:color w:val="000000"/>
          <w:sz w:val="20"/>
          <w:szCs w:val="20"/>
        </w:rPr>
      </w:pPr>
      <w:r w:rsidRPr="00820AD8">
        <w:rPr>
          <w:rFonts w:ascii="Calibri" w:hAnsi="Calibri" w:cs="Calibri"/>
          <w:b/>
          <w:bCs/>
          <w:color w:val="000000"/>
          <w:sz w:val="20"/>
          <w:szCs w:val="20"/>
        </w:rPr>
        <w:t>OŚWIADCZENIA:</w:t>
      </w:r>
    </w:p>
    <w:p w14:paraId="7984F651" w14:textId="77777777" w:rsidR="005A5634" w:rsidRPr="00820AD8" w:rsidRDefault="005A5634" w:rsidP="005A5634">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OŚWIADCZAMY, że zamówienie wykonamy w terminie podanym przez Zamawiającego.</w:t>
      </w:r>
    </w:p>
    <w:p w14:paraId="4A5C5C2B" w14:textId="77777777"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OŚWIADCZAMY, że zapoznaliśmy się ze Specyfikacją Warunków Zamówienia i akceptujemy oraz spełniamy wszystkie warunki w niej zawarte.</w:t>
      </w:r>
    </w:p>
    <w:p w14:paraId="5448B42A" w14:textId="77777777"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OŚWIADCZAMY, że uzyskaliśmy wszelkie informacje niezbędne do prawidłowego przygotowania i złożenia niniejszej oferty.</w:t>
      </w:r>
    </w:p>
    <w:p w14:paraId="6D4E8355" w14:textId="7CD5F87B"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 xml:space="preserve">OŚWIADCZAMY, że jesteśmy związani niniejszą ofertą od dnia upływu terminu składania ofert do dnia </w:t>
      </w:r>
      <w:r w:rsidR="00724AD3" w:rsidRPr="00820AD8">
        <w:rPr>
          <w:rFonts w:asciiTheme="minorHAnsi" w:hAnsiTheme="minorHAnsi" w:cstheme="minorHAnsi"/>
          <w:b/>
          <w:bCs/>
          <w:sz w:val="20"/>
          <w:szCs w:val="20"/>
        </w:rPr>
        <w:t>10.09</w:t>
      </w:r>
      <w:r w:rsidRPr="00820AD8">
        <w:rPr>
          <w:rFonts w:asciiTheme="minorHAnsi" w:hAnsiTheme="minorHAnsi" w:cstheme="minorHAnsi"/>
          <w:b/>
          <w:bCs/>
          <w:sz w:val="20"/>
          <w:szCs w:val="20"/>
        </w:rPr>
        <w:t>.2021 r.</w:t>
      </w:r>
      <w:r w:rsidRPr="00820AD8">
        <w:rPr>
          <w:rFonts w:asciiTheme="minorHAnsi" w:hAnsiTheme="minorHAnsi" w:cstheme="minorHAnsi"/>
          <w:sz w:val="20"/>
          <w:szCs w:val="20"/>
        </w:rPr>
        <w:t xml:space="preserve"> </w:t>
      </w:r>
    </w:p>
    <w:p w14:paraId="781137FB" w14:textId="2951347F"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OŚWIADCZAMY, że zapoznaliśmy się z Projektowanymi Postanowieniami Umowy, określonymi w Załączniku nr 4 do Specyfikacji Warunków Zamówienia i ZOBOWIĄZUJEM</w:t>
      </w:r>
      <w:r w:rsidR="004268A4" w:rsidRPr="00820AD8">
        <w:rPr>
          <w:rFonts w:asciiTheme="minorHAnsi" w:hAnsiTheme="minorHAnsi" w:cstheme="minorHAnsi"/>
          <w:sz w:val="20"/>
          <w:szCs w:val="20"/>
        </w:rPr>
        <w:t xml:space="preserve"> </w:t>
      </w:r>
      <w:r w:rsidRPr="00820AD8">
        <w:rPr>
          <w:rFonts w:asciiTheme="minorHAnsi" w:hAnsiTheme="minorHAnsi" w:cstheme="minorHAnsi"/>
          <w:sz w:val="20"/>
          <w:szCs w:val="20"/>
        </w:rPr>
        <w:t>YSIĘ,</w:t>
      </w:r>
      <w:r w:rsidR="004268A4" w:rsidRPr="00820AD8">
        <w:rPr>
          <w:rFonts w:asciiTheme="minorHAnsi" w:hAnsiTheme="minorHAnsi" w:cstheme="minorHAnsi"/>
          <w:sz w:val="20"/>
          <w:szCs w:val="20"/>
        </w:rPr>
        <w:t xml:space="preserve"> </w:t>
      </w:r>
      <w:r w:rsidRPr="00820AD8">
        <w:rPr>
          <w:rFonts w:asciiTheme="minorHAnsi" w:hAnsiTheme="minorHAnsi" w:cstheme="minorHAnsi"/>
          <w:sz w:val="20"/>
          <w:szCs w:val="20"/>
        </w:rPr>
        <w:t>w przypadku wyboru naszej oferty, do zawarcia umowy zgodnej z niniejszą ofertą, na warunkach w nich określonych.</w:t>
      </w:r>
    </w:p>
    <w:p w14:paraId="479D8BCC" w14:textId="77777777"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AKCEPTUJEMY Projektowane Postanowienia Umowne, w tym warunki płatności oraz termin realizacji przedmiotu zamówienia podany przez Zamawiającego.</w:t>
      </w:r>
    </w:p>
    <w:p w14:paraId="0208F571" w14:textId="77777777"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Oświadczam, że wypełniłem obowiązki informacyjne przewidziane w art. 13 lub art. 14 RODO</w:t>
      </w:r>
      <w:r w:rsidRPr="00820AD8">
        <w:rPr>
          <w:sz w:val="20"/>
          <w:szCs w:val="20"/>
        </w:rPr>
        <w:footnoteReference w:id="1"/>
      </w:r>
      <w:r w:rsidRPr="00820AD8">
        <w:rPr>
          <w:rFonts w:asciiTheme="minorHAnsi" w:hAnsiTheme="minorHAnsi" w:cstheme="minorHAnsi"/>
          <w:sz w:val="20"/>
          <w:szCs w:val="20"/>
        </w:rPr>
        <w:t xml:space="preserve"> wobec osób fizycznych, od których dane osobowe bezpośrednio lub pośrednio pozyskałem w celu ubiegania się o udzielenie zamówienia publicznego w niniejszym</w:t>
      </w:r>
      <w:r w:rsidRPr="00820AD8">
        <w:rPr>
          <w:rFonts w:asciiTheme="minorHAnsi" w:hAnsiTheme="minorHAnsi" w:cstheme="minorHAnsi"/>
          <w:spacing w:val="-6"/>
          <w:sz w:val="20"/>
          <w:szCs w:val="20"/>
        </w:rPr>
        <w:t xml:space="preserve"> </w:t>
      </w:r>
      <w:r w:rsidRPr="00820AD8">
        <w:rPr>
          <w:rFonts w:asciiTheme="minorHAnsi" w:hAnsiTheme="minorHAnsi" w:cstheme="minorHAnsi"/>
          <w:sz w:val="20"/>
          <w:szCs w:val="20"/>
        </w:rPr>
        <w:t>postępowaniu.</w:t>
      </w:r>
      <w:r w:rsidRPr="00820AD8">
        <w:rPr>
          <w:rStyle w:val="Odwoanieprzypisudolnego"/>
          <w:rFonts w:asciiTheme="minorHAnsi" w:hAnsiTheme="minorHAnsi" w:cstheme="minorHAnsi"/>
          <w:sz w:val="20"/>
          <w:szCs w:val="20"/>
        </w:rPr>
        <w:footnoteReference w:id="2"/>
      </w:r>
    </w:p>
    <w:p w14:paraId="2CBCABD8" w14:textId="29285E70" w:rsidR="005A5634" w:rsidRPr="00820AD8" w:rsidRDefault="005A5634" w:rsidP="00CB3F5D">
      <w:pPr>
        <w:pStyle w:val="Akapitzlist"/>
        <w:numPr>
          <w:ilvl w:val="0"/>
          <w:numId w:val="3"/>
        </w:numPr>
        <w:tabs>
          <w:tab w:val="left" w:pos="684"/>
        </w:tabs>
        <w:spacing w:before="0"/>
        <w:ind w:left="684" w:hanging="426"/>
        <w:rPr>
          <w:rFonts w:asciiTheme="minorHAnsi" w:hAnsiTheme="minorHAnsi" w:cstheme="minorHAnsi"/>
          <w:sz w:val="20"/>
          <w:szCs w:val="20"/>
        </w:rPr>
      </w:pPr>
      <w:r w:rsidRPr="00820AD8">
        <w:rPr>
          <w:rFonts w:asciiTheme="minorHAnsi" w:hAnsiTheme="minorHAnsi" w:cstheme="minorHAnsi"/>
          <w:sz w:val="20"/>
          <w:szCs w:val="20"/>
        </w:rPr>
        <w:t>Przedmiot zamówienia zrealizujemy z udziałem/ bez udziału podwykonawców</w:t>
      </w:r>
      <w:r w:rsidR="00CB3F5D" w:rsidRPr="00820AD8">
        <w:rPr>
          <w:rFonts w:asciiTheme="minorHAnsi" w:hAnsiTheme="minorHAnsi" w:cstheme="minorHAnsi"/>
          <w:sz w:val="20"/>
          <w:szCs w:val="20"/>
        </w:rPr>
        <w:t xml:space="preserve"> </w:t>
      </w:r>
      <w:r w:rsidRPr="00820AD8">
        <w:rPr>
          <w:rFonts w:asciiTheme="minorHAnsi" w:hAnsiTheme="minorHAnsi" w:cstheme="minorHAnsi"/>
          <w:sz w:val="20"/>
          <w:szCs w:val="20"/>
        </w:rPr>
        <w:t>…………………………………………………… (podać nazwę i adres podwykonawcy, o ile znani są na tym etapie</w:t>
      </w:r>
      <w:r w:rsidR="00CB3F5D" w:rsidRPr="00820AD8">
        <w:rPr>
          <w:rFonts w:asciiTheme="minorHAnsi" w:hAnsiTheme="minorHAnsi" w:cstheme="minorHAnsi"/>
          <w:sz w:val="20"/>
          <w:szCs w:val="20"/>
        </w:rPr>
        <w:t xml:space="preserve"> </w:t>
      </w:r>
      <w:r w:rsidRPr="00820AD8">
        <w:rPr>
          <w:rFonts w:asciiTheme="minorHAnsi" w:hAnsiTheme="minorHAnsi" w:cstheme="minorHAnsi"/>
          <w:sz w:val="20"/>
          <w:szCs w:val="20"/>
        </w:rPr>
        <w:t>postępowania), który/którzy wykona/ją następując</w:t>
      </w:r>
      <w:r w:rsidR="00724AD3" w:rsidRPr="00820AD8">
        <w:rPr>
          <w:rFonts w:asciiTheme="minorHAnsi" w:hAnsiTheme="minorHAnsi" w:cstheme="minorHAnsi"/>
          <w:sz w:val="20"/>
          <w:szCs w:val="20"/>
        </w:rPr>
        <w:t xml:space="preserve">ą część </w:t>
      </w:r>
      <w:r w:rsidRPr="00820AD8">
        <w:rPr>
          <w:rFonts w:asciiTheme="minorHAnsi" w:hAnsiTheme="minorHAnsi" w:cstheme="minorHAnsi"/>
          <w:sz w:val="20"/>
          <w:szCs w:val="20"/>
        </w:rPr>
        <w:t>zamówienia</w:t>
      </w:r>
      <w:r w:rsidR="00CB3F5D" w:rsidRPr="00820AD8">
        <w:rPr>
          <w:rFonts w:asciiTheme="minorHAnsi" w:hAnsiTheme="minorHAnsi" w:cstheme="minorHAnsi"/>
          <w:sz w:val="20"/>
          <w:szCs w:val="20"/>
        </w:rPr>
        <w:t xml:space="preserve"> </w:t>
      </w:r>
      <w:r w:rsidR="00724AD3" w:rsidRPr="00820AD8">
        <w:rPr>
          <w:rFonts w:asciiTheme="minorHAnsi" w:hAnsiTheme="minorHAnsi" w:cstheme="minorHAnsi"/>
          <w:sz w:val="20"/>
          <w:szCs w:val="20"/>
        </w:rPr>
        <w:t>……………………………………………………</w:t>
      </w:r>
      <w:r w:rsidR="00820AD8">
        <w:rPr>
          <w:rFonts w:asciiTheme="minorHAnsi" w:hAnsiTheme="minorHAnsi" w:cstheme="minorHAnsi"/>
          <w:sz w:val="20"/>
          <w:szCs w:val="20"/>
        </w:rPr>
        <w:t xml:space="preserve"> .</w:t>
      </w:r>
    </w:p>
    <w:p w14:paraId="5D19555C" w14:textId="77777777" w:rsidR="005A5634" w:rsidRPr="00820AD8" w:rsidRDefault="005A5634" w:rsidP="00CB3F5D">
      <w:pPr>
        <w:pStyle w:val="Akapitzlist"/>
        <w:numPr>
          <w:ilvl w:val="0"/>
          <w:numId w:val="3"/>
        </w:numPr>
        <w:tabs>
          <w:tab w:val="left" w:pos="684"/>
        </w:tabs>
        <w:spacing w:before="0"/>
        <w:ind w:left="709" w:hanging="426"/>
        <w:rPr>
          <w:rFonts w:asciiTheme="minorHAnsi" w:hAnsiTheme="minorHAnsi" w:cstheme="minorHAnsi"/>
          <w:sz w:val="20"/>
          <w:szCs w:val="20"/>
        </w:rPr>
      </w:pPr>
      <w:r w:rsidRPr="00820AD8">
        <w:rPr>
          <w:rFonts w:asciiTheme="minorHAnsi" w:hAnsiTheme="minorHAnsi" w:cstheme="minorHAnsi"/>
          <w:sz w:val="20"/>
          <w:szCs w:val="20"/>
        </w:rPr>
        <w:t>Pod groźbą odpowiedzialności karnej oświadczam/y, że załączone do oferty dokumenty opisują stan prawny i faktyczny aktualny na dzień upływu terminu składania ofert (art. 297 k.k.).</w:t>
      </w:r>
    </w:p>
    <w:p w14:paraId="2FEC9DBD" w14:textId="77777777" w:rsidR="005A5634" w:rsidRPr="00820AD8" w:rsidRDefault="005A5634" w:rsidP="00CB3F5D">
      <w:pPr>
        <w:pStyle w:val="Akapitzlist"/>
        <w:numPr>
          <w:ilvl w:val="0"/>
          <w:numId w:val="3"/>
        </w:numPr>
        <w:tabs>
          <w:tab w:val="left" w:pos="684"/>
        </w:tabs>
        <w:spacing w:before="0"/>
        <w:ind w:left="709" w:hanging="426"/>
        <w:rPr>
          <w:rFonts w:asciiTheme="minorHAnsi" w:hAnsiTheme="minorHAnsi" w:cstheme="minorHAnsi"/>
          <w:sz w:val="20"/>
          <w:szCs w:val="20"/>
        </w:rPr>
      </w:pPr>
      <w:r w:rsidRPr="00820AD8">
        <w:rPr>
          <w:rFonts w:asciiTheme="minorHAnsi" w:hAnsiTheme="minorHAnsi" w:cstheme="minorHAnsi"/>
          <w:sz w:val="20"/>
          <w:szCs w:val="20"/>
        </w:rPr>
        <w:t>Następujące dokumenty znajdują się w posiadaniu Zamawiającego:</w:t>
      </w:r>
    </w:p>
    <w:p w14:paraId="236C240B" w14:textId="77777777" w:rsidR="005A5634" w:rsidRPr="00820AD8" w:rsidRDefault="005A5634" w:rsidP="00CB3F5D">
      <w:pPr>
        <w:pStyle w:val="Akapitzlist"/>
        <w:tabs>
          <w:tab w:val="left" w:pos="684"/>
        </w:tabs>
        <w:spacing w:before="0"/>
        <w:ind w:left="709" w:firstLine="0"/>
        <w:rPr>
          <w:rFonts w:asciiTheme="minorHAnsi" w:hAnsiTheme="minorHAnsi" w:cstheme="minorHAnsi"/>
          <w:sz w:val="20"/>
          <w:szCs w:val="20"/>
        </w:rPr>
      </w:pPr>
      <w:r w:rsidRPr="00820AD8">
        <w:rPr>
          <w:rFonts w:asciiTheme="minorHAnsi" w:hAnsiTheme="minorHAnsi" w:cstheme="minorHAnsi"/>
          <w:sz w:val="20"/>
          <w:szCs w:val="20"/>
        </w:rPr>
        <w:t xml:space="preserve"> .....................................................................................................</w:t>
      </w:r>
    </w:p>
    <w:p w14:paraId="06AF7F4F" w14:textId="77777777" w:rsidR="005A5634" w:rsidRPr="00820AD8" w:rsidRDefault="005A5634" w:rsidP="00CB3F5D">
      <w:pPr>
        <w:pStyle w:val="Akapitzlist"/>
        <w:tabs>
          <w:tab w:val="left" w:pos="684"/>
        </w:tabs>
        <w:spacing w:before="0"/>
        <w:ind w:left="709" w:firstLine="0"/>
        <w:rPr>
          <w:rFonts w:asciiTheme="minorHAnsi" w:hAnsiTheme="minorHAnsi" w:cstheme="minorHAnsi"/>
          <w:sz w:val="20"/>
          <w:szCs w:val="20"/>
        </w:rPr>
      </w:pPr>
      <w:r w:rsidRPr="00820AD8">
        <w:rPr>
          <w:rFonts w:asciiTheme="minorHAnsi" w:hAnsiTheme="minorHAnsi" w:cstheme="minorHAnsi"/>
          <w:sz w:val="20"/>
          <w:szCs w:val="20"/>
        </w:rPr>
        <w:t>.....................................................................................................</w:t>
      </w:r>
    </w:p>
    <w:p w14:paraId="15B3ADDA" w14:textId="77777777" w:rsidR="005A5634" w:rsidRPr="00820AD8" w:rsidRDefault="005A5634" w:rsidP="00CB3F5D">
      <w:pPr>
        <w:pStyle w:val="Akapitzlist"/>
        <w:tabs>
          <w:tab w:val="left" w:pos="684"/>
        </w:tabs>
        <w:spacing w:before="0"/>
        <w:ind w:left="709" w:firstLine="0"/>
        <w:rPr>
          <w:rFonts w:asciiTheme="minorHAnsi" w:hAnsiTheme="minorHAnsi" w:cstheme="minorHAnsi"/>
          <w:sz w:val="20"/>
          <w:szCs w:val="20"/>
        </w:rPr>
      </w:pPr>
      <w:r w:rsidRPr="00820AD8">
        <w:rPr>
          <w:rFonts w:asciiTheme="minorHAnsi" w:hAnsiTheme="minorHAnsi" w:cstheme="minorHAnsi"/>
          <w:sz w:val="20"/>
          <w:szCs w:val="20"/>
        </w:rPr>
        <w:t xml:space="preserve">i stanowią potwierdzenie okoliczności, o których mowa w art. 125 ust. 3 ustawy </w:t>
      </w:r>
      <w:proofErr w:type="spellStart"/>
      <w:r w:rsidRPr="00820AD8">
        <w:rPr>
          <w:rFonts w:asciiTheme="minorHAnsi" w:hAnsiTheme="minorHAnsi" w:cstheme="minorHAnsi"/>
          <w:sz w:val="20"/>
          <w:szCs w:val="20"/>
        </w:rPr>
        <w:t>uPZP</w:t>
      </w:r>
      <w:proofErr w:type="spellEnd"/>
      <w:r w:rsidRPr="00820AD8">
        <w:rPr>
          <w:rFonts w:asciiTheme="minorHAnsi" w:hAnsiTheme="minorHAnsi" w:cstheme="minorHAnsi"/>
          <w:sz w:val="20"/>
          <w:szCs w:val="20"/>
        </w:rPr>
        <w:t>.</w:t>
      </w:r>
    </w:p>
    <w:p w14:paraId="292147DB" w14:textId="77777777" w:rsidR="005A5634" w:rsidRPr="00820AD8" w:rsidRDefault="005A5634" w:rsidP="00CB3F5D">
      <w:pPr>
        <w:pStyle w:val="Akapitzlist"/>
        <w:numPr>
          <w:ilvl w:val="0"/>
          <w:numId w:val="3"/>
        </w:numPr>
        <w:tabs>
          <w:tab w:val="left" w:pos="684"/>
          <w:tab w:val="left" w:pos="4371"/>
        </w:tabs>
        <w:spacing w:before="0"/>
        <w:ind w:left="709" w:hanging="426"/>
        <w:rPr>
          <w:rFonts w:asciiTheme="minorHAnsi" w:hAnsiTheme="minorHAnsi" w:cstheme="minorHAnsi"/>
          <w:sz w:val="20"/>
          <w:szCs w:val="20"/>
        </w:rPr>
      </w:pPr>
      <w:r w:rsidRPr="00820AD8">
        <w:rPr>
          <w:rFonts w:asciiTheme="minorHAnsi" w:hAnsiTheme="minorHAnsi" w:cstheme="minorHAnsi"/>
          <w:b/>
          <w:sz w:val="20"/>
          <w:szCs w:val="20"/>
        </w:rPr>
        <w:t>SKŁADAMY</w:t>
      </w:r>
      <w:r w:rsidRPr="00820AD8">
        <w:rPr>
          <w:rFonts w:asciiTheme="minorHAnsi" w:hAnsiTheme="minorHAnsi" w:cstheme="minorHAnsi"/>
          <w:b/>
          <w:spacing w:val="-2"/>
          <w:sz w:val="20"/>
          <w:szCs w:val="20"/>
        </w:rPr>
        <w:t xml:space="preserve"> </w:t>
      </w:r>
      <w:r w:rsidRPr="00820AD8">
        <w:rPr>
          <w:rFonts w:asciiTheme="minorHAnsi" w:hAnsiTheme="minorHAnsi" w:cstheme="minorHAnsi"/>
          <w:sz w:val="20"/>
          <w:szCs w:val="20"/>
        </w:rPr>
        <w:t>ofertę</w:t>
      </w:r>
      <w:r w:rsidRPr="00820AD8">
        <w:rPr>
          <w:rFonts w:asciiTheme="minorHAnsi" w:hAnsiTheme="minorHAnsi" w:cstheme="minorHAnsi"/>
          <w:spacing w:val="-2"/>
          <w:sz w:val="20"/>
          <w:szCs w:val="20"/>
        </w:rPr>
        <w:t xml:space="preserve"> </w:t>
      </w:r>
      <w:r w:rsidRPr="00820AD8">
        <w:rPr>
          <w:rFonts w:asciiTheme="minorHAnsi" w:hAnsiTheme="minorHAnsi" w:cstheme="minorHAnsi"/>
          <w:sz w:val="20"/>
          <w:szCs w:val="20"/>
        </w:rPr>
        <w:t>na</w:t>
      </w:r>
      <w:r w:rsidRPr="00820AD8">
        <w:rPr>
          <w:rFonts w:asciiTheme="minorHAnsi" w:hAnsiTheme="minorHAnsi" w:cstheme="minorHAnsi"/>
          <w:sz w:val="20"/>
          <w:szCs w:val="20"/>
          <w:u w:val="single"/>
        </w:rPr>
        <w:t xml:space="preserve"> </w:t>
      </w:r>
      <w:r w:rsidRPr="00820AD8">
        <w:rPr>
          <w:rFonts w:asciiTheme="minorHAnsi" w:hAnsiTheme="minorHAnsi" w:cstheme="minorHAnsi"/>
          <w:sz w:val="20"/>
          <w:szCs w:val="20"/>
          <w:u w:val="single"/>
        </w:rPr>
        <w:tab/>
      </w:r>
      <w:r w:rsidRPr="00820AD8">
        <w:rPr>
          <w:rFonts w:asciiTheme="minorHAnsi" w:hAnsiTheme="minorHAnsi" w:cstheme="minorHAnsi"/>
          <w:sz w:val="20"/>
          <w:szCs w:val="20"/>
        </w:rPr>
        <w:t>stronach.</w:t>
      </w:r>
    </w:p>
    <w:p w14:paraId="7CCE7738" w14:textId="0548581E" w:rsidR="005A5634" w:rsidRPr="00820AD8" w:rsidRDefault="005A5634" w:rsidP="00CB3F5D">
      <w:pPr>
        <w:pStyle w:val="Akapitzlist"/>
        <w:numPr>
          <w:ilvl w:val="0"/>
          <w:numId w:val="3"/>
        </w:numPr>
        <w:tabs>
          <w:tab w:val="left" w:pos="684"/>
        </w:tabs>
        <w:spacing w:before="0"/>
        <w:ind w:left="709" w:hanging="426"/>
        <w:rPr>
          <w:rFonts w:asciiTheme="minorHAnsi" w:hAnsiTheme="minorHAnsi" w:cstheme="minorHAnsi"/>
          <w:sz w:val="20"/>
          <w:szCs w:val="20"/>
        </w:rPr>
      </w:pPr>
      <w:r w:rsidRPr="00820AD8">
        <w:rPr>
          <w:rFonts w:asciiTheme="minorHAnsi" w:hAnsiTheme="minorHAnsi" w:cstheme="minorHAnsi"/>
          <w:sz w:val="20"/>
          <w:szCs w:val="20"/>
        </w:rPr>
        <w:t xml:space="preserve">Wraz z ofertą </w:t>
      </w:r>
      <w:r w:rsidRPr="00820AD8">
        <w:rPr>
          <w:rFonts w:asciiTheme="minorHAnsi" w:hAnsiTheme="minorHAnsi" w:cstheme="minorHAnsi"/>
          <w:b/>
          <w:sz w:val="20"/>
          <w:szCs w:val="20"/>
        </w:rPr>
        <w:t xml:space="preserve">SKŁADAMY </w:t>
      </w:r>
      <w:r w:rsidRPr="00820AD8">
        <w:rPr>
          <w:rFonts w:asciiTheme="minorHAnsi" w:hAnsiTheme="minorHAnsi" w:cstheme="minorHAnsi"/>
          <w:sz w:val="20"/>
          <w:szCs w:val="20"/>
        </w:rPr>
        <w:t>następujące oświadczenia i</w:t>
      </w:r>
      <w:r w:rsidRPr="00820AD8">
        <w:rPr>
          <w:rFonts w:asciiTheme="minorHAnsi" w:hAnsiTheme="minorHAnsi" w:cstheme="minorHAnsi"/>
          <w:spacing w:val="-5"/>
          <w:sz w:val="20"/>
          <w:szCs w:val="20"/>
        </w:rPr>
        <w:t xml:space="preserve"> </w:t>
      </w:r>
      <w:r w:rsidRPr="00820AD8">
        <w:rPr>
          <w:rFonts w:asciiTheme="minorHAnsi" w:hAnsiTheme="minorHAnsi" w:cstheme="minorHAnsi"/>
          <w:sz w:val="20"/>
          <w:szCs w:val="20"/>
        </w:rPr>
        <w:t xml:space="preserve">dokumenty:  </w:t>
      </w:r>
    </w:p>
    <w:p w14:paraId="36907779" w14:textId="77777777" w:rsidR="004268A4" w:rsidRPr="00820AD8" w:rsidRDefault="004268A4" w:rsidP="00CB3F5D">
      <w:pPr>
        <w:pStyle w:val="Tekstpodstawowy"/>
        <w:numPr>
          <w:ilvl w:val="0"/>
          <w:numId w:val="20"/>
        </w:numPr>
        <w:tabs>
          <w:tab w:val="left" w:pos="683"/>
        </w:tabs>
        <w:spacing w:line="276" w:lineRule="auto"/>
        <w:ind w:left="709"/>
        <w:rPr>
          <w:rFonts w:asciiTheme="minorHAnsi" w:hAnsiTheme="minorHAnsi" w:cstheme="minorHAnsi"/>
          <w:sz w:val="20"/>
          <w:szCs w:val="20"/>
        </w:rPr>
      </w:pPr>
      <w:r w:rsidRPr="00820AD8">
        <w:rPr>
          <w:rFonts w:asciiTheme="minorHAnsi" w:hAnsiTheme="minorHAnsi" w:cstheme="minorHAnsi"/>
          <w:sz w:val="20"/>
          <w:szCs w:val="20"/>
        </w:rPr>
        <w:t>………………………….</w:t>
      </w:r>
    </w:p>
    <w:p w14:paraId="5F4422F0" w14:textId="77777777" w:rsidR="004268A4" w:rsidRPr="00820AD8" w:rsidRDefault="004268A4" w:rsidP="00CB3F5D">
      <w:pPr>
        <w:pStyle w:val="Tekstpodstawowy"/>
        <w:numPr>
          <w:ilvl w:val="0"/>
          <w:numId w:val="20"/>
        </w:numPr>
        <w:tabs>
          <w:tab w:val="left" w:pos="683"/>
        </w:tabs>
        <w:spacing w:line="276" w:lineRule="auto"/>
        <w:ind w:left="709"/>
        <w:rPr>
          <w:rFonts w:asciiTheme="minorHAnsi" w:hAnsiTheme="minorHAnsi" w:cstheme="minorHAnsi"/>
          <w:sz w:val="20"/>
          <w:szCs w:val="20"/>
        </w:rPr>
      </w:pPr>
      <w:r w:rsidRPr="00820AD8">
        <w:rPr>
          <w:rFonts w:asciiTheme="minorHAnsi" w:hAnsiTheme="minorHAnsi" w:cstheme="minorHAnsi"/>
          <w:sz w:val="20"/>
          <w:szCs w:val="20"/>
        </w:rPr>
        <w:t>……………………….…</w:t>
      </w:r>
    </w:p>
    <w:p w14:paraId="53FD440D" w14:textId="77777777" w:rsidR="004268A4" w:rsidRPr="00820AD8" w:rsidRDefault="004268A4" w:rsidP="00CB3F5D">
      <w:pPr>
        <w:pStyle w:val="Tekstpodstawowy"/>
        <w:numPr>
          <w:ilvl w:val="0"/>
          <w:numId w:val="20"/>
        </w:numPr>
        <w:tabs>
          <w:tab w:val="left" w:pos="683"/>
        </w:tabs>
        <w:spacing w:line="276" w:lineRule="auto"/>
        <w:ind w:left="709"/>
        <w:rPr>
          <w:rFonts w:asciiTheme="minorHAnsi" w:hAnsiTheme="minorHAnsi" w:cstheme="minorHAnsi"/>
          <w:sz w:val="20"/>
          <w:szCs w:val="20"/>
        </w:rPr>
      </w:pPr>
      <w:r w:rsidRPr="00820AD8">
        <w:rPr>
          <w:rFonts w:asciiTheme="minorHAnsi" w:hAnsiTheme="minorHAnsi" w:cstheme="minorHAnsi"/>
          <w:sz w:val="20"/>
          <w:szCs w:val="20"/>
        </w:rPr>
        <w:t>………………….………</w:t>
      </w:r>
    </w:p>
    <w:p w14:paraId="1E59D8E5" w14:textId="0C7791C2" w:rsidR="005A5634" w:rsidRPr="00820AD8" w:rsidRDefault="005A5634" w:rsidP="005A5634">
      <w:pPr>
        <w:pStyle w:val="Tekstpodstawowy"/>
        <w:rPr>
          <w:rFonts w:asciiTheme="minorHAnsi" w:hAnsiTheme="minorHAnsi" w:cstheme="minorHAnsi"/>
          <w:sz w:val="20"/>
          <w:szCs w:val="20"/>
        </w:rPr>
      </w:pPr>
    </w:p>
    <w:p w14:paraId="7E4AEC18" w14:textId="77777777" w:rsidR="004268A4" w:rsidRPr="00820AD8" w:rsidRDefault="004268A4" w:rsidP="004268A4">
      <w:pPr>
        <w:tabs>
          <w:tab w:val="left" w:leader="dot" w:pos="4101"/>
        </w:tabs>
        <w:spacing w:line="276" w:lineRule="auto"/>
        <w:ind w:left="258"/>
        <w:rPr>
          <w:rFonts w:asciiTheme="minorHAnsi" w:hAnsiTheme="minorHAnsi" w:cstheme="minorHAnsi"/>
          <w:sz w:val="20"/>
          <w:szCs w:val="20"/>
        </w:rPr>
      </w:pPr>
      <w:r w:rsidRPr="00820AD8">
        <w:rPr>
          <w:rFonts w:asciiTheme="minorHAnsi" w:hAnsiTheme="minorHAnsi" w:cstheme="minorHAnsi"/>
          <w:sz w:val="20"/>
          <w:szCs w:val="20"/>
        </w:rPr>
        <w:t>…………….……., dnia</w:t>
      </w:r>
      <w:r w:rsidRPr="00820AD8">
        <w:rPr>
          <w:rFonts w:asciiTheme="minorHAnsi" w:hAnsiTheme="minorHAnsi" w:cstheme="minorHAnsi"/>
          <w:sz w:val="20"/>
          <w:szCs w:val="20"/>
        </w:rPr>
        <w:tab/>
        <w:t>r.</w:t>
      </w:r>
    </w:p>
    <w:p w14:paraId="1B504470" w14:textId="77777777" w:rsidR="004268A4" w:rsidRPr="00820AD8" w:rsidRDefault="004268A4" w:rsidP="004268A4">
      <w:pPr>
        <w:spacing w:line="276" w:lineRule="auto"/>
        <w:ind w:right="116"/>
        <w:jc w:val="right"/>
        <w:rPr>
          <w:rFonts w:asciiTheme="minorHAnsi" w:hAnsiTheme="minorHAnsi" w:cstheme="minorHAnsi"/>
          <w:i/>
          <w:sz w:val="20"/>
          <w:szCs w:val="20"/>
        </w:rPr>
      </w:pPr>
      <w:r w:rsidRPr="00820AD8">
        <w:rPr>
          <w:rFonts w:asciiTheme="minorHAnsi" w:hAnsiTheme="minorHAnsi" w:cstheme="minorHAnsi"/>
          <w:i/>
          <w:spacing w:val="-2"/>
          <w:sz w:val="20"/>
          <w:szCs w:val="20"/>
        </w:rPr>
        <w:t>……………………………….</w:t>
      </w:r>
    </w:p>
    <w:p w14:paraId="715E4FEE" w14:textId="77777777" w:rsidR="004268A4" w:rsidRPr="00820AD8" w:rsidRDefault="004268A4" w:rsidP="004268A4">
      <w:pPr>
        <w:spacing w:line="276" w:lineRule="auto"/>
        <w:ind w:left="2024" w:right="116" w:firstLine="836"/>
        <w:jc w:val="right"/>
        <w:rPr>
          <w:rFonts w:asciiTheme="minorHAnsi" w:hAnsiTheme="minorHAnsi" w:cstheme="minorHAnsi"/>
          <w:i/>
          <w:sz w:val="20"/>
          <w:szCs w:val="20"/>
        </w:rPr>
      </w:pPr>
      <w:r w:rsidRPr="00820AD8">
        <w:rPr>
          <w:rFonts w:asciiTheme="minorHAnsi" w:hAnsiTheme="minorHAnsi" w:cstheme="minorHAnsi"/>
          <w:i/>
          <w:sz w:val="20"/>
          <w:szCs w:val="20"/>
        </w:rPr>
        <w:t>Imię</w:t>
      </w:r>
      <w:r w:rsidRPr="00820AD8">
        <w:rPr>
          <w:rFonts w:asciiTheme="minorHAnsi" w:hAnsiTheme="minorHAnsi" w:cstheme="minorHAnsi"/>
          <w:i/>
          <w:spacing w:val="-8"/>
          <w:sz w:val="20"/>
          <w:szCs w:val="20"/>
        </w:rPr>
        <w:t xml:space="preserve"> </w:t>
      </w:r>
      <w:r w:rsidRPr="00820AD8">
        <w:rPr>
          <w:rFonts w:asciiTheme="minorHAnsi" w:hAnsiTheme="minorHAnsi" w:cstheme="minorHAnsi"/>
          <w:i/>
          <w:sz w:val="20"/>
          <w:szCs w:val="20"/>
        </w:rPr>
        <w:t>i</w:t>
      </w:r>
      <w:r w:rsidRPr="00820AD8">
        <w:rPr>
          <w:rFonts w:asciiTheme="minorHAnsi" w:hAnsiTheme="minorHAnsi" w:cstheme="minorHAnsi"/>
          <w:i/>
          <w:spacing w:val="-9"/>
          <w:sz w:val="20"/>
          <w:szCs w:val="20"/>
        </w:rPr>
        <w:t xml:space="preserve"> </w:t>
      </w:r>
      <w:r w:rsidRPr="00820AD8">
        <w:rPr>
          <w:rFonts w:asciiTheme="minorHAnsi" w:hAnsiTheme="minorHAnsi" w:cstheme="minorHAnsi"/>
          <w:i/>
          <w:sz w:val="20"/>
          <w:szCs w:val="20"/>
        </w:rPr>
        <w:t>nazwisko podpisano</w:t>
      </w:r>
      <w:r w:rsidRPr="00820AD8">
        <w:rPr>
          <w:rFonts w:asciiTheme="minorHAnsi" w:hAnsiTheme="minorHAnsi" w:cstheme="minorHAnsi"/>
          <w:i/>
          <w:spacing w:val="-14"/>
          <w:sz w:val="20"/>
          <w:szCs w:val="20"/>
        </w:rPr>
        <w:t xml:space="preserve"> </w:t>
      </w:r>
      <w:r w:rsidRPr="00820AD8">
        <w:rPr>
          <w:rFonts w:asciiTheme="minorHAnsi" w:hAnsiTheme="minorHAnsi" w:cstheme="minorHAnsi"/>
          <w:i/>
          <w:sz w:val="20"/>
          <w:szCs w:val="20"/>
        </w:rPr>
        <w:t>elektronicznie</w:t>
      </w:r>
    </w:p>
    <w:p w14:paraId="484CC1A4" w14:textId="77777777" w:rsidR="004268A4" w:rsidRPr="00820AD8" w:rsidRDefault="004268A4" w:rsidP="004268A4">
      <w:pPr>
        <w:spacing w:line="276" w:lineRule="auto"/>
        <w:ind w:left="258"/>
        <w:jc w:val="both"/>
        <w:rPr>
          <w:rFonts w:asciiTheme="minorHAnsi" w:hAnsiTheme="minorHAnsi" w:cstheme="minorHAnsi"/>
          <w:b/>
          <w:i/>
          <w:sz w:val="20"/>
          <w:szCs w:val="20"/>
        </w:rPr>
      </w:pPr>
      <w:r w:rsidRPr="00820AD8">
        <w:rPr>
          <w:rFonts w:asciiTheme="minorHAnsi" w:hAnsiTheme="minorHAnsi" w:cstheme="minorHAnsi"/>
          <w:b/>
          <w:i/>
          <w:sz w:val="20"/>
          <w:szCs w:val="20"/>
          <w:u w:val="single"/>
        </w:rPr>
        <w:t>Informacja dla Wykonawcy:</w:t>
      </w:r>
    </w:p>
    <w:p w14:paraId="0293631D" w14:textId="7FDADEA5" w:rsidR="002A12B0" w:rsidRPr="00820AD8" w:rsidRDefault="004268A4" w:rsidP="00CB3F5D">
      <w:pPr>
        <w:spacing w:line="276" w:lineRule="auto"/>
        <w:ind w:left="258" w:right="116"/>
        <w:jc w:val="both"/>
        <w:rPr>
          <w:rFonts w:asciiTheme="minorHAnsi" w:hAnsiTheme="minorHAnsi" w:cstheme="minorHAnsi"/>
          <w:sz w:val="20"/>
          <w:szCs w:val="20"/>
        </w:rPr>
        <w:sectPr w:rsidR="002A12B0" w:rsidRPr="00820AD8" w:rsidSect="00CB3F5D">
          <w:pgSz w:w="11910" w:h="16840"/>
          <w:pgMar w:top="1580" w:right="1300" w:bottom="680" w:left="1160" w:header="0" w:footer="400" w:gutter="0"/>
          <w:cols w:space="708"/>
          <w:docGrid w:linePitch="299"/>
        </w:sectPr>
      </w:pPr>
      <w:r w:rsidRPr="00820AD8">
        <w:rPr>
          <w:rFonts w:asciiTheme="minorHAnsi" w:hAnsiTheme="minorHAnsi" w:cstheme="minorHAnsi"/>
          <w:i/>
          <w:sz w:val="20"/>
          <w:szCs w:val="20"/>
          <w:u w:val="single"/>
        </w:rPr>
        <w:t>Formularz oferty musi być opatrzony przez osobę lub osoby uprawnione do reprezentowania firmy kwalifikowanym podpisem</w:t>
      </w:r>
      <w:r w:rsidRPr="00820AD8">
        <w:rPr>
          <w:rFonts w:asciiTheme="minorHAnsi" w:hAnsiTheme="minorHAnsi" w:cstheme="minorHAnsi"/>
          <w:i/>
          <w:sz w:val="20"/>
          <w:szCs w:val="20"/>
        </w:rPr>
        <w:t xml:space="preserve"> </w:t>
      </w:r>
      <w:r w:rsidRPr="00820AD8">
        <w:rPr>
          <w:rFonts w:asciiTheme="minorHAnsi" w:hAnsiTheme="minorHAnsi" w:cstheme="minorHAnsi"/>
          <w:i/>
          <w:sz w:val="20"/>
          <w:szCs w:val="20"/>
          <w:u w:val="single"/>
        </w:rPr>
        <w:t>elektronicznym lub podpisem zaufanym lub podpisem osobistym i przekazany Zamawiającemu wraz z dokumentem (-</w:t>
      </w:r>
      <w:proofErr w:type="spellStart"/>
      <w:r w:rsidRPr="00820AD8">
        <w:rPr>
          <w:rFonts w:asciiTheme="minorHAnsi" w:hAnsiTheme="minorHAnsi" w:cstheme="minorHAnsi"/>
          <w:i/>
          <w:sz w:val="20"/>
          <w:szCs w:val="20"/>
          <w:u w:val="single"/>
        </w:rPr>
        <w:t>ami</w:t>
      </w:r>
      <w:proofErr w:type="spellEnd"/>
      <w:r w:rsidRPr="00820AD8">
        <w:rPr>
          <w:rFonts w:asciiTheme="minorHAnsi" w:hAnsiTheme="minorHAnsi" w:cstheme="minorHAnsi"/>
          <w:i/>
          <w:sz w:val="20"/>
          <w:szCs w:val="20"/>
          <w:u w:val="single"/>
        </w:rPr>
        <w:t>)</w:t>
      </w:r>
      <w:r w:rsidRPr="00820AD8">
        <w:rPr>
          <w:rFonts w:asciiTheme="minorHAnsi" w:hAnsiTheme="minorHAnsi" w:cstheme="minorHAnsi"/>
          <w:i/>
          <w:sz w:val="20"/>
          <w:szCs w:val="20"/>
        </w:rPr>
        <w:t xml:space="preserve"> </w:t>
      </w:r>
      <w:r w:rsidRPr="00820AD8">
        <w:rPr>
          <w:rFonts w:asciiTheme="minorHAnsi" w:hAnsiTheme="minorHAnsi" w:cstheme="minorHAnsi"/>
          <w:i/>
          <w:sz w:val="20"/>
          <w:szCs w:val="20"/>
          <w:u w:val="single"/>
        </w:rPr>
        <w:t>potwierdzającymi prawo do reprezentacji Wykonawcy przez osobę podpisującą ofertę</w:t>
      </w:r>
      <w:r w:rsidR="00CB3F5D" w:rsidRPr="00820AD8">
        <w:rPr>
          <w:rFonts w:asciiTheme="minorHAnsi" w:hAnsiTheme="minorHAnsi" w:cstheme="minorHAnsi"/>
          <w:i/>
          <w:sz w:val="20"/>
          <w:szCs w:val="20"/>
          <w:u w:val="single"/>
        </w:rPr>
        <w:t>.</w:t>
      </w:r>
    </w:p>
    <w:p w14:paraId="6A77F1F1" w14:textId="77777777" w:rsidR="00F7208E" w:rsidRPr="00991F16" w:rsidRDefault="008C7CF7" w:rsidP="00820AD8">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168997E0" w14:textId="77777777" w:rsidR="00F7208E" w:rsidRPr="00991F16" w:rsidRDefault="008C7CF7">
      <w:pPr>
        <w:pStyle w:val="Nagwek1"/>
        <w:spacing w:before="135"/>
        <w:ind w:left="258"/>
        <w:rPr>
          <w:rFonts w:asciiTheme="minorHAnsi" w:hAnsiTheme="minorHAnsi" w:cstheme="minorHAnsi"/>
        </w:rPr>
      </w:pPr>
      <w:bookmarkStart w:id="2" w:name="_Toc67999487"/>
      <w:r w:rsidRPr="00991F16">
        <w:rPr>
          <w:rFonts w:asciiTheme="minorHAnsi" w:hAnsiTheme="minorHAnsi" w:cstheme="minorHAnsi"/>
        </w:rPr>
        <w:t>Nazwa Wykonawcy, w imieniu którego składane jest oświadczenie:</w:t>
      </w:r>
      <w:bookmarkEnd w:id="2"/>
    </w:p>
    <w:p w14:paraId="37942060"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48AADEF6"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34B85C47"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1FB8E942" w14:textId="77777777" w:rsidR="00F7208E" w:rsidRPr="00991F16" w:rsidRDefault="00F7208E">
      <w:pPr>
        <w:pStyle w:val="Tekstpodstawowy"/>
        <w:rPr>
          <w:rFonts w:asciiTheme="minorHAnsi" w:hAnsiTheme="minorHAnsi" w:cstheme="minorHAnsi"/>
          <w:i/>
        </w:rPr>
      </w:pPr>
    </w:p>
    <w:p w14:paraId="14FE859E" w14:textId="77777777" w:rsidR="00F7208E" w:rsidRPr="00991F16" w:rsidRDefault="008C7CF7">
      <w:pPr>
        <w:pStyle w:val="Tekstpodstawowy"/>
        <w:ind w:left="258"/>
        <w:rPr>
          <w:rFonts w:asciiTheme="minorHAnsi" w:hAnsiTheme="minorHAnsi" w:cstheme="minorHAnsi"/>
        </w:rPr>
      </w:pPr>
      <w:r w:rsidRPr="00991F16">
        <w:rPr>
          <w:rFonts w:asciiTheme="minorHAnsi" w:hAnsiTheme="minorHAnsi" w:cstheme="minorHAnsi"/>
        </w:rPr>
        <w:t>reprezentowany przez:</w:t>
      </w:r>
    </w:p>
    <w:p w14:paraId="0358CAC1"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0067051D"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0B3BE974" w14:textId="77777777" w:rsidR="00F7208E" w:rsidRPr="00991F16" w:rsidRDefault="00F7208E">
      <w:pPr>
        <w:pStyle w:val="Tekstpodstawowy"/>
        <w:rPr>
          <w:rFonts w:asciiTheme="minorHAnsi" w:hAnsiTheme="minorHAnsi" w:cstheme="minorHAnsi"/>
          <w:i/>
        </w:rPr>
      </w:pPr>
    </w:p>
    <w:p w14:paraId="2B300A8B" w14:textId="0CC74788" w:rsidR="008F5716"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1477B84C" w14:textId="6D1143E5" w:rsidR="00F7208E"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w:t>
      </w:r>
    </w:p>
    <w:p w14:paraId="4FE60375" w14:textId="77777777" w:rsidR="00F7208E" w:rsidRPr="00991F16" w:rsidRDefault="00F7208E">
      <w:pPr>
        <w:pStyle w:val="Tekstpodstawowy"/>
        <w:spacing w:before="5"/>
        <w:rPr>
          <w:rFonts w:asciiTheme="minorHAnsi" w:hAnsiTheme="minorHAnsi" w:cstheme="minorHAnsi"/>
          <w:i/>
        </w:rPr>
      </w:pPr>
    </w:p>
    <w:p w14:paraId="461F7183" w14:textId="7741234A" w:rsidR="00F7208E" w:rsidRPr="00991F16" w:rsidRDefault="008C7CF7">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006141C2" w:rsidRPr="00991F16">
        <w:rPr>
          <w:rStyle w:val="Odwoanieprzypisudolnego"/>
          <w:rFonts w:asciiTheme="minorHAnsi" w:hAnsiTheme="minorHAnsi" w:cstheme="minorHAnsi"/>
          <w:b/>
          <w:u w:val="thick"/>
        </w:rPr>
        <w:footnoteReference w:id="3"/>
      </w:r>
    </w:p>
    <w:p w14:paraId="3F529431" w14:textId="77777777" w:rsidR="00F7208E" w:rsidRPr="00991F16" w:rsidRDefault="008C7CF7">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5E0C0154" w14:textId="77777777" w:rsidR="00F7208E" w:rsidRPr="00991F16" w:rsidRDefault="008C7CF7">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0D9BD214" w14:textId="77777777" w:rsidR="00F7208E" w:rsidRPr="00991F16" w:rsidRDefault="00F7208E">
      <w:pPr>
        <w:pStyle w:val="Tekstpodstawowy"/>
        <w:rPr>
          <w:rFonts w:asciiTheme="minorHAnsi" w:hAnsiTheme="minorHAnsi" w:cstheme="minorHAnsi"/>
        </w:rPr>
      </w:pPr>
    </w:p>
    <w:p w14:paraId="2CFE0770" w14:textId="77777777" w:rsidR="00F7208E" w:rsidRPr="00991F16" w:rsidRDefault="008C7CF7">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6E9B933C" w14:textId="77777777" w:rsidR="00F7208E" w:rsidRPr="00991F16" w:rsidRDefault="00F7208E">
      <w:pPr>
        <w:pStyle w:val="Tekstpodstawowy"/>
        <w:spacing w:before="9"/>
        <w:rPr>
          <w:rFonts w:asciiTheme="minorHAnsi" w:hAnsiTheme="minorHAnsi" w:cstheme="minorHAnsi"/>
        </w:rPr>
      </w:pPr>
    </w:p>
    <w:p w14:paraId="616C5D5B" w14:textId="71164D9E" w:rsidR="00F7208E" w:rsidRPr="00991F16" w:rsidRDefault="008C7CF7" w:rsidP="00A52C20">
      <w:pPr>
        <w:spacing w:before="91"/>
        <w:ind w:left="258" w:right="116"/>
        <w:jc w:val="both"/>
        <w:rPr>
          <w:rFonts w:asciiTheme="minorHAnsi" w:hAnsiTheme="minorHAnsi" w:cstheme="minorHAnsi"/>
        </w:rPr>
      </w:pPr>
      <w:r w:rsidRPr="00991F16">
        <w:rPr>
          <w:rFonts w:asciiTheme="minorHAnsi" w:hAnsiTheme="minorHAnsi" w:cstheme="minorHAnsi"/>
        </w:rPr>
        <w:t xml:space="preserve">Na potrzeby postępowania o udzielenie zamówienia publicznego pn. </w:t>
      </w:r>
      <w:r w:rsidR="00BD07EE">
        <w:rPr>
          <w:rFonts w:asciiTheme="minorHAnsi" w:hAnsiTheme="minorHAnsi" w:cstheme="minorHAnsi"/>
        </w:rPr>
        <w:t>Z</w:t>
      </w:r>
      <w:r w:rsidR="00BD07EE" w:rsidRPr="00BD07EE">
        <w:rPr>
          <w:rFonts w:asciiTheme="minorHAnsi" w:hAnsiTheme="minorHAnsi" w:cstheme="minorHAnsi"/>
        </w:rPr>
        <w:t xml:space="preserve">akup i dostawa różnego sprzętu komputerowego i </w:t>
      </w:r>
      <w:r w:rsidR="009B5AEC">
        <w:rPr>
          <w:rFonts w:asciiTheme="minorHAnsi" w:hAnsiTheme="minorHAnsi" w:cstheme="minorHAnsi"/>
        </w:rPr>
        <w:t>akcesoriów</w:t>
      </w:r>
      <w:r w:rsidR="00BD07EE" w:rsidRPr="00BD07EE">
        <w:rPr>
          <w:rFonts w:asciiTheme="minorHAnsi" w:hAnsiTheme="minorHAnsi" w:cstheme="minorHAnsi"/>
        </w:rPr>
        <w:t xml:space="preserve"> dla Centrum Projektów Europejskich</w:t>
      </w:r>
      <w:r w:rsidR="009B5AEC">
        <w:rPr>
          <w:rFonts w:asciiTheme="minorHAnsi" w:hAnsiTheme="minorHAnsi" w:cstheme="minorHAnsi"/>
        </w:rPr>
        <w:t>,</w:t>
      </w:r>
      <w:r w:rsidRPr="00991F16">
        <w:rPr>
          <w:rFonts w:asciiTheme="minorHAnsi" w:hAnsiTheme="minorHAnsi" w:cstheme="minorHAnsi"/>
        </w:rPr>
        <w:t xml:space="preserve"> (oznaczenie sprawy </w:t>
      </w:r>
      <w:r w:rsidR="0069014C" w:rsidRPr="00991F16">
        <w:rPr>
          <w:rFonts w:asciiTheme="minorHAnsi" w:hAnsiTheme="minorHAnsi" w:cstheme="minorHAnsi"/>
        </w:rPr>
        <w:t xml:space="preserve">nr </w:t>
      </w:r>
      <w:r w:rsidR="009410A1" w:rsidRPr="00991F16">
        <w:rPr>
          <w:rFonts w:asciiTheme="minorHAnsi" w:hAnsiTheme="minorHAnsi" w:cstheme="minorHAnsi"/>
        </w:rPr>
        <w:t>WA.263.</w:t>
      </w:r>
      <w:r w:rsidR="009B5AEC">
        <w:rPr>
          <w:rFonts w:asciiTheme="minorHAnsi" w:hAnsiTheme="minorHAnsi" w:cstheme="minorHAnsi"/>
        </w:rPr>
        <w:t>25</w:t>
      </w:r>
      <w:r w:rsidR="009410A1" w:rsidRPr="00991F16">
        <w:rPr>
          <w:rFonts w:asciiTheme="minorHAnsi" w:hAnsiTheme="minorHAnsi" w:cstheme="minorHAnsi"/>
        </w:rPr>
        <w:t>.2021.</w:t>
      </w:r>
      <w:r w:rsidR="009B5AEC">
        <w:rPr>
          <w:rFonts w:asciiTheme="minorHAnsi" w:hAnsiTheme="minorHAnsi" w:cstheme="minorHAnsi"/>
        </w:rPr>
        <w:t>BS</w:t>
      </w:r>
      <w:r w:rsidRPr="00991F16">
        <w:rPr>
          <w:rFonts w:asciiTheme="minorHAnsi" w:hAnsiTheme="minorHAnsi" w:cstheme="minorHAnsi"/>
        </w:rPr>
        <w:t xml:space="preserve">) prowadzonego przez </w:t>
      </w:r>
      <w:r w:rsidR="0069014C" w:rsidRPr="00991F16">
        <w:rPr>
          <w:rFonts w:asciiTheme="minorHAnsi" w:hAnsiTheme="minorHAnsi" w:cstheme="minorHAnsi"/>
        </w:rPr>
        <w:t>Centrum Projektów Europejskich (CPE</w:t>
      </w:r>
      <w:r w:rsidRPr="00991F16">
        <w:rPr>
          <w:rFonts w:asciiTheme="minorHAnsi" w:hAnsiTheme="minorHAnsi" w:cstheme="minorHAnsi"/>
        </w:rPr>
        <w:t>), z siedzibą w Warszawie (</w:t>
      </w:r>
      <w:r w:rsidR="0069014C" w:rsidRPr="00991F16">
        <w:rPr>
          <w:rFonts w:asciiTheme="minorHAnsi" w:hAnsiTheme="minorHAnsi" w:cstheme="minorHAnsi"/>
        </w:rPr>
        <w:t>02-672</w:t>
      </w:r>
      <w:r w:rsidRPr="00991F16">
        <w:rPr>
          <w:rFonts w:asciiTheme="minorHAnsi" w:hAnsiTheme="minorHAnsi" w:cstheme="minorHAnsi"/>
        </w:rPr>
        <w:t xml:space="preserve">), przy ul. </w:t>
      </w:r>
      <w:r w:rsidR="0069014C" w:rsidRPr="00991F16">
        <w:rPr>
          <w:rFonts w:asciiTheme="minorHAnsi" w:hAnsiTheme="minorHAnsi" w:cstheme="minorHAnsi"/>
        </w:rPr>
        <w:t>Domaniewskiej 39a</w:t>
      </w:r>
      <w:r w:rsidRPr="00991F16">
        <w:rPr>
          <w:rFonts w:asciiTheme="minorHAnsi" w:hAnsiTheme="minorHAnsi" w:cstheme="minorHAnsi"/>
        </w:rPr>
        <w:t xml:space="preserve"> (NIP: </w:t>
      </w:r>
      <w:r w:rsidR="0069014C" w:rsidRPr="00991F16">
        <w:rPr>
          <w:rFonts w:asciiTheme="minorHAnsi" w:hAnsiTheme="minorHAnsi" w:cstheme="minorHAnsi"/>
        </w:rPr>
        <w:t>701-015-88-87</w:t>
      </w:r>
      <w:r w:rsidRPr="00991F16">
        <w:rPr>
          <w:rFonts w:asciiTheme="minorHAnsi" w:hAnsiTheme="minorHAnsi" w:cstheme="minorHAnsi"/>
        </w:rPr>
        <w:t xml:space="preserve">, REGON: </w:t>
      </w:r>
      <w:r w:rsidR="0069014C" w:rsidRPr="00991F16">
        <w:rPr>
          <w:rFonts w:asciiTheme="minorHAnsi" w:hAnsiTheme="minorHAnsi" w:cstheme="minorHAnsi"/>
        </w:rPr>
        <w:t>141681456</w:t>
      </w:r>
      <w:r w:rsidRPr="00991F16">
        <w:rPr>
          <w:rFonts w:asciiTheme="minorHAnsi" w:hAnsiTheme="minorHAnsi" w:cstheme="minorHAnsi"/>
        </w:rPr>
        <w:t>)</w:t>
      </w:r>
      <w:r w:rsidRPr="00991F16">
        <w:rPr>
          <w:rFonts w:asciiTheme="minorHAnsi" w:hAnsiTheme="minorHAnsi" w:cstheme="minorHAnsi"/>
          <w:i/>
        </w:rPr>
        <w:t xml:space="preserve">, </w:t>
      </w:r>
      <w:r w:rsidRPr="00991F16">
        <w:rPr>
          <w:rFonts w:asciiTheme="minorHAnsi" w:hAnsiTheme="minorHAnsi" w:cstheme="minorHAnsi"/>
        </w:rPr>
        <w:t xml:space="preserve">oświadczam, że nie podlegam wykluczeniu z postępowania na podstawie art. 108 ust. 1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464FF1" w14:textId="77777777" w:rsidR="00F7208E" w:rsidRPr="00991F16" w:rsidRDefault="00F7208E">
      <w:pPr>
        <w:pStyle w:val="Tekstpodstawowy"/>
        <w:rPr>
          <w:rFonts w:asciiTheme="minorHAnsi" w:hAnsiTheme="minorHAnsi" w:cstheme="minorHAnsi"/>
        </w:rPr>
      </w:pPr>
    </w:p>
    <w:p w14:paraId="76EB432E" w14:textId="33EF693F" w:rsidR="00A52C20" w:rsidRPr="00A52C20" w:rsidRDefault="00A52C20" w:rsidP="00A52C20">
      <w:pPr>
        <w:ind w:left="360"/>
        <w:jc w:val="both"/>
        <w:rPr>
          <w:rFonts w:asciiTheme="minorHAnsi" w:hAnsiTheme="minorHAnsi" w:cstheme="minorHAnsi"/>
        </w:rPr>
      </w:pPr>
      <w:r w:rsidRPr="00A52C20">
        <w:rPr>
          <w:rFonts w:asciiTheme="minorHAnsi" w:hAnsiTheme="minorHAnsi" w:cstheme="minorHAnsi"/>
        </w:rPr>
        <w:t xml:space="preserve">Oświadczam, że zachodzą w stosunku do mnie podstawy wykluczenia z postępowania na podstawie art. …………. ustawy </w:t>
      </w:r>
      <w:proofErr w:type="spellStart"/>
      <w:r w:rsidRPr="00A52C20">
        <w:rPr>
          <w:rFonts w:asciiTheme="minorHAnsi" w:hAnsiTheme="minorHAnsi" w:cstheme="minorHAnsi"/>
        </w:rPr>
        <w:t>Pzp</w:t>
      </w:r>
      <w:proofErr w:type="spellEnd"/>
      <w:r w:rsidRPr="00A52C20">
        <w:rPr>
          <w:rFonts w:asciiTheme="minorHAnsi" w:hAnsiTheme="minorHAnsi" w:cstheme="minorHAnsi"/>
        </w:rPr>
        <w:t xml:space="preserve"> (podać mającą zastosowanie podstawę wykluczenia spośród wymienionych w art. 108 ust. 1 pkt ……………………………. ustawy </w:t>
      </w:r>
      <w:proofErr w:type="spellStart"/>
      <w:r w:rsidRPr="00A52C20">
        <w:rPr>
          <w:rFonts w:asciiTheme="minorHAnsi" w:hAnsiTheme="minorHAnsi" w:cstheme="minorHAnsi"/>
        </w:rPr>
        <w:t>Pzp</w:t>
      </w:r>
      <w:proofErr w:type="spellEnd"/>
      <w:r w:rsidRPr="00A52C20">
        <w:rPr>
          <w:rFonts w:asciiTheme="minorHAnsi" w:hAnsiTheme="minorHAnsi" w:cstheme="minorHAnsi"/>
        </w:rPr>
        <w:t xml:space="preserve">). Jednocześnie oświadczam, że w związku z ww. okolicznością, na podstawie art. 110 ust. 2 ustawy </w:t>
      </w:r>
      <w:proofErr w:type="spellStart"/>
      <w:r w:rsidRPr="00A52C20">
        <w:rPr>
          <w:rFonts w:asciiTheme="minorHAnsi" w:hAnsiTheme="minorHAnsi" w:cstheme="minorHAnsi"/>
        </w:rPr>
        <w:t>Pzp</w:t>
      </w:r>
      <w:proofErr w:type="spellEnd"/>
      <w:r w:rsidRPr="00A52C20">
        <w:rPr>
          <w:rFonts w:asciiTheme="minorHAnsi" w:hAnsiTheme="minorHAnsi" w:cstheme="minorHAnsi"/>
        </w:rPr>
        <w:t xml:space="preserve"> podjąłem następujące środki naprawcze:</w:t>
      </w:r>
    </w:p>
    <w:p w14:paraId="3A7D3E50" w14:textId="77777777" w:rsidR="00A52C20" w:rsidRPr="00A52C20" w:rsidRDefault="00A52C20" w:rsidP="00A52C20">
      <w:pPr>
        <w:ind w:left="360"/>
        <w:jc w:val="both"/>
        <w:rPr>
          <w:rFonts w:asciiTheme="minorHAnsi" w:hAnsiTheme="minorHAnsi" w:cstheme="minorHAnsi"/>
        </w:rPr>
      </w:pPr>
      <w:r w:rsidRPr="00A52C20">
        <w:rPr>
          <w:rFonts w:asciiTheme="minorHAnsi" w:hAnsiTheme="minorHAnsi" w:cstheme="minorHAnsi"/>
        </w:rPr>
        <w:t>……………………………………………………………………………………………………………</w:t>
      </w:r>
    </w:p>
    <w:p w14:paraId="71CC4D9D" w14:textId="0344E316" w:rsidR="00A52C20" w:rsidRDefault="00A52C20" w:rsidP="00A52C20">
      <w:pPr>
        <w:spacing w:line="276" w:lineRule="auto"/>
        <w:ind w:left="258"/>
        <w:rPr>
          <w:rFonts w:asciiTheme="minorHAnsi" w:hAnsiTheme="minorHAnsi" w:cstheme="minorHAnsi"/>
        </w:rPr>
      </w:pPr>
      <w:r w:rsidRPr="00A52C20">
        <w:rPr>
          <w:rFonts w:asciiTheme="minorHAnsi" w:hAnsiTheme="minorHAnsi" w:cstheme="minorHAnsi"/>
        </w:rPr>
        <w:t>……………………………………………………………………………………………………</w:t>
      </w:r>
      <w:r>
        <w:rPr>
          <w:rFonts w:asciiTheme="minorHAnsi" w:hAnsiTheme="minorHAnsi" w:cstheme="minorHAnsi"/>
        </w:rPr>
        <w:t>.</w:t>
      </w:r>
      <w:r w:rsidRPr="00A52C20">
        <w:rPr>
          <w:rFonts w:asciiTheme="minorHAnsi" w:hAnsiTheme="minorHAnsi" w:cstheme="minorHAnsi"/>
        </w:rPr>
        <w:t>………</w:t>
      </w:r>
    </w:p>
    <w:p w14:paraId="1CD6659C" w14:textId="77777777" w:rsidR="00A52C20" w:rsidRPr="00A52C20" w:rsidRDefault="00A52C20" w:rsidP="00A52C20">
      <w:pPr>
        <w:spacing w:line="276" w:lineRule="auto"/>
        <w:ind w:left="258"/>
        <w:rPr>
          <w:rFonts w:asciiTheme="minorHAnsi" w:hAnsiTheme="minorHAnsi" w:cstheme="minorHAnsi"/>
        </w:rPr>
      </w:pPr>
    </w:p>
    <w:p w14:paraId="45CA75F9" w14:textId="77777777" w:rsidR="00A52C20" w:rsidRPr="00A52C20" w:rsidRDefault="00A52C20" w:rsidP="00A52C20">
      <w:pPr>
        <w:tabs>
          <w:tab w:val="left" w:leader="dot" w:pos="9199"/>
        </w:tabs>
        <w:spacing w:line="276" w:lineRule="auto"/>
        <w:ind w:left="5355"/>
        <w:rPr>
          <w:rFonts w:asciiTheme="minorHAnsi" w:hAnsiTheme="minorHAnsi" w:cstheme="minorHAnsi"/>
        </w:rPr>
      </w:pPr>
      <w:r w:rsidRPr="00A52C20">
        <w:rPr>
          <w:rFonts w:asciiTheme="minorHAnsi" w:hAnsiTheme="minorHAnsi" w:cstheme="minorHAnsi"/>
        </w:rPr>
        <w:t>…………….……., dnia</w:t>
      </w:r>
      <w:r w:rsidRPr="00A52C20">
        <w:rPr>
          <w:rFonts w:asciiTheme="minorHAnsi" w:hAnsiTheme="minorHAnsi" w:cstheme="minorHAnsi"/>
        </w:rPr>
        <w:tab/>
        <w:t>r.</w:t>
      </w:r>
    </w:p>
    <w:p w14:paraId="031CA7B4" w14:textId="77777777" w:rsidR="00A52C20" w:rsidRPr="00A52C20" w:rsidRDefault="00A52C20" w:rsidP="00A52C20">
      <w:pPr>
        <w:spacing w:line="276" w:lineRule="auto"/>
        <w:rPr>
          <w:rFonts w:asciiTheme="minorHAnsi" w:hAnsiTheme="minorHAnsi" w:cstheme="minorHAnsi"/>
        </w:rPr>
      </w:pPr>
    </w:p>
    <w:p w14:paraId="0E4E4CCD" w14:textId="77777777" w:rsidR="00A52C20" w:rsidRPr="00A52C20" w:rsidRDefault="00A52C20" w:rsidP="00A52C20">
      <w:pPr>
        <w:spacing w:line="276" w:lineRule="auto"/>
        <w:ind w:right="116"/>
        <w:jc w:val="right"/>
        <w:rPr>
          <w:rFonts w:asciiTheme="minorHAnsi" w:hAnsiTheme="minorHAnsi" w:cstheme="minorHAnsi"/>
          <w:i/>
        </w:rPr>
      </w:pPr>
      <w:r w:rsidRPr="00A52C20">
        <w:rPr>
          <w:rFonts w:asciiTheme="minorHAnsi" w:hAnsiTheme="minorHAnsi" w:cstheme="minorHAnsi"/>
          <w:i/>
          <w:spacing w:val="-2"/>
        </w:rPr>
        <w:t>……………………………….</w:t>
      </w:r>
    </w:p>
    <w:p w14:paraId="2F64FF76" w14:textId="77777777" w:rsidR="00A52C20" w:rsidRPr="00A52C20" w:rsidRDefault="00A52C20" w:rsidP="00A52C20">
      <w:pPr>
        <w:spacing w:line="276" w:lineRule="auto"/>
        <w:ind w:left="7122" w:right="116" w:firstLine="836"/>
        <w:jc w:val="right"/>
        <w:rPr>
          <w:rFonts w:asciiTheme="minorHAnsi" w:hAnsiTheme="minorHAnsi" w:cstheme="minorHAnsi"/>
          <w:i/>
        </w:rPr>
      </w:pPr>
      <w:r w:rsidRPr="00A52C20">
        <w:rPr>
          <w:rFonts w:asciiTheme="minorHAnsi" w:hAnsiTheme="minorHAnsi" w:cstheme="minorHAnsi"/>
          <w:i/>
        </w:rPr>
        <w:t>Imię</w:t>
      </w:r>
      <w:r w:rsidRPr="00A52C20">
        <w:rPr>
          <w:rFonts w:asciiTheme="minorHAnsi" w:hAnsiTheme="minorHAnsi" w:cstheme="minorHAnsi"/>
          <w:i/>
          <w:spacing w:val="-8"/>
        </w:rPr>
        <w:t xml:space="preserve"> </w:t>
      </w:r>
      <w:r w:rsidRPr="00A52C20">
        <w:rPr>
          <w:rFonts w:asciiTheme="minorHAnsi" w:hAnsiTheme="minorHAnsi" w:cstheme="minorHAnsi"/>
          <w:i/>
        </w:rPr>
        <w:t>i</w:t>
      </w:r>
      <w:r w:rsidRPr="00A52C20">
        <w:rPr>
          <w:rFonts w:asciiTheme="minorHAnsi" w:hAnsiTheme="minorHAnsi" w:cstheme="minorHAnsi"/>
          <w:i/>
          <w:spacing w:val="-9"/>
        </w:rPr>
        <w:t xml:space="preserve"> </w:t>
      </w:r>
      <w:r w:rsidRPr="00A52C20">
        <w:rPr>
          <w:rFonts w:asciiTheme="minorHAnsi" w:hAnsiTheme="minorHAnsi" w:cstheme="minorHAnsi"/>
          <w:i/>
        </w:rPr>
        <w:t>nazwisko podpisano</w:t>
      </w:r>
      <w:r w:rsidRPr="00A52C20">
        <w:rPr>
          <w:rFonts w:asciiTheme="minorHAnsi" w:hAnsiTheme="minorHAnsi" w:cstheme="minorHAnsi"/>
          <w:i/>
          <w:spacing w:val="-14"/>
        </w:rPr>
        <w:t xml:space="preserve"> </w:t>
      </w:r>
      <w:r w:rsidRPr="00A52C20">
        <w:rPr>
          <w:rFonts w:asciiTheme="minorHAnsi" w:hAnsiTheme="minorHAnsi" w:cstheme="minorHAnsi"/>
          <w:i/>
        </w:rPr>
        <w:t>elektronicznie</w:t>
      </w:r>
    </w:p>
    <w:p w14:paraId="7885F574" w14:textId="77777777" w:rsidR="00F7208E" w:rsidRPr="00991F16" w:rsidRDefault="00F7208E">
      <w:pPr>
        <w:pStyle w:val="Tekstpodstawowy"/>
        <w:rPr>
          <w:rFonts w:asciiTheme="minorHAnsi" w:hAnsiTheme="minorHAnsi" w:cstheme="minorHAnsi"/>
          <w:i/>
        </w:rPr>
      </w:pPr>
    </w:p>
    <w:p w14:paraId="6F11C6A4" w14:textId="77777777" w:rsidR="00F7208E" w:rsidRPr="00991F16" w:rsidRDefault="008C7CF7">
      <w:pPr>
        <w:pStyle w:val="Tekstpodstawowy"/>
        <w:ind w:left="749" w:right="610"/>
        <w:jc w:val="center"/>
        <w:rPr>
          <w:rFonts w:asciiTheme="minorHAnsi" w:hAnsiTheme="minorHAnsi" w:cstheme="minorHAnsi"/>
        </w:rPr>
      </w:pPr>
      <w:r w:rsidRPr="00991F16">
        <w:rPr>
          <w:rFonts w:asciiTheme="minorHAnsi" w:hAnsiTheme="minorHAnsi" w:cstheme="minorHAnsi"/>
          <w:u w:val="single"/>
        </w:rPr>
        <w:lastRenderedPageBreak/>
        <w:t>DOTYCZĄCE SPEŁNIENIA WARUNKÓW UDZIAŁU W POSTĘPOWANIU</w:t>
      </w:r>
    </w:p>
    <w:p w14:paraId="17FE665C" w14:textId="77777777" w:rsidR="00F7208E" w:rsidRPr="00991F16" w:rsidRDefault="00F7208E">
      <w:pPr>
        <w:pStyle w:val="Tekstpodstawowy"/>
        <w:rPr>
          <w:rFonts w:asciiTheme="minorHAnsi" w:hAnsiTheme="minorHAnsi" w:cstheme="minorHAnsi"/>
        </w:rPr>
      </w:pPr>
    </w:p>
    <w:p w14:paraId="15A996BD" w14:textId="77777777" w:rsidR="00F7208E" w:rsidRPr="00991F16" w:rsidRDefault="00F7208E">
      <w:pPr>
        <w:pStyle w:val="Tekstpodstawowy"/>
        <w:spacing w:before="8"/>
        <w:rPr>
          <w:rFonts w:asciiTheme="minorHAnsi" w:hAnsiTheme="minorHAnsi" w:cstheme="minorHAnsi"/>
        </w:rPr>
      </w:pPr>
    </w:p>
    <w:p w14:paraId="260896CC" w14:textId="545C6A55" w:rsidR="00F7208E" w:rsidRPr="00991F16" w:rsidRDefault="008C7CF7">
      <w:pPr>
        <w:spacing w:before="91" w:line="360" w:lineRule="auto"/>
        <w:ind w:left="258" w:right="116"/>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00E370BE" w:rsidRPr="00E370BE">
        <w:rPr>
          <w:rFonts w:asciiTheme="minorHAnsi" w:hAnsiTheme="minorHAnsi" w:cstheme="minorHAnsi"/>
          <w:b/>
        </w:rPr>
        <w:t>Zakup i dostaw</w:t>
      </w:r>
      <w:r w:rsidR="00E370BE">
        <w:rPr>
          <w:rFonts w:asciiTheme="minorHAnsi" w:hAnsiTheme="minorHAnsi" w:cstheme="minorHAnsi"/>
          <w:b/>
        </w:rPr>
        <w:t>ę</w:t>
      </w:r>
      <w:r w:rsidR="00E370BE" w:rsidRPr="00E370BE">
        <w:rPr>
          <w:rFonts w:asciiTheme="minorHAnsi" w:hAnsiTheme="minorHAnsi" w:cstheme="minorHAnsi"/>
          <w:b/>
        </w:rPr>
        <w:t xml:space="preserve"> różnego sprzętu komputerowego i akcesoriów dla Centrum Projektów Europejskich </w:t>
      </w:r>
      <w:r w:rsidRPr="00991F16">
        <w:rPr>
          <w:rFonts w:asciiTheme="minorHAnsi" w:hAnsiTheme="minorHAnsi" w:cstheme="minorHAnsi"/>
        </w:rPr>
        <w:t xml:space="preserve">dotyczące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sidR="00FE0206">
        <w:rPr>
          <w:rFonts w:asciiTheme="minorHAnsi" w:hAnsiTheme="minorHAnsi" w:cstheme="minorHAnsi"/>
          <w:i/>
        </w:rPr>
        <w:t>21</w:t>
      </w:r>
      <w:r w:rsidRPr="00991F16">
        <w:rPr>
          <w:rFonts w:asciiTheme="minorHAnsi" w:hAnsiTheme="minorHAnsi" w:cstheme="minorHAnsi"/>
          <w:i/>
        </w:rPr>
        <w:t xml:space="preserve"> r. poz. </w:t>
      </w:r>
      <w:r w:rsidR="00FE0206">
        <w:rPr>
          <w:rFonts w:asciiTheme="minorHAnsi" w:hAnsiTheme="minorHAnsi" w:cstheme="minorHAnsi"/>
          <w:i/>
        </w:rPr>
        <w:t>1129</w:t>
      </w:r>
      <w:r w:rsidRPr="00991F16">
        <w:rPr>
          <w:rFonts w:asciiTheme="minorHAnsi" w:hAnsiTheme="minorHAnsi" w:cstheme="minorHAnsi"/>
          <w:i/>
        </w:rPr>
        <w:t>)</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328DC430" w14:textId="77777777" w:rsidR="00F7208E" w:rsidRPr="00991F16" w:rsidRDefault="00F7208E">
      <w:pPr>
        <w:pStyle w:val="Tekstpodstawowy"/>
        <w:rPr>
          <w:rFonts w:asciiTheme="minorHAnsi" w:hAnsiTheme="minorHAnsi" w:cstheme="minorHAnsi"/>
        </w:rPr>
      </w:pPr>
    </w:p>
    <w:p w14:paraId="03AC2222" w14:textId="77777777" w:rsidR="00F7208E" w:rsidRPr="00991F16" w:rsidRDefault="00F7208E">
      <w:pPr>
        <w:pStyle w:val="Tekstpodstawowy"/>
        <w:spacing w:before="8"/>
        <w:rPr>
          <w:rFonts w:asciiTheme="minorHAnsi" w:hAnsiTheme="minorHAnsi" w:cstheme="minorHAnsi"/>
        </w:rPr>
      </w:pPr>
    </w:p>
    <w:p w14:paraId="7DA62AC5" w14:textId="77777777" w:rsidR="00F7208E" w:rsidRPr="00991F16" w:rsidRDefault="008C7CF7">
      <w:pPr>
        <w:pStyle w:val="Tekstpodstawowy"/>
        <w:tabs>
          <w:tab w:val="left" w:leader="dot" w:pos="9199"/>
        </w:tabs>
        <w:spacing w:before="1"/>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6AC3BF26" w14:textId="77777777" w:rsidR="00F7208E" w:rsidRPr="00991F16" w:rsidRDefault="00F7208E">
      <w:pPr>
        <w:pStyle w:val="Tekstpodstawowy"/>
        <w:rPr>
          <w:rFonts w:asciiTheme="minorHAnsi" w:hAnsiTheme="minorHAnsi" w:cstheme="minorHAnsi"/>
        </w:rPr>
      </w:pPr>
    </w:p>
    <w:p w14:paraId="7289111C" w14:textId="77777777" w:rsidR="00F7208E" w:rsidRPr="00991F16" w:rsidRDefault="00F7208E">
      <w:pPr>
        <w:pStyle w:val="Tekstpodstawowy"/>
        <w:spacing w:before="7"/>
        <w:rPr>
          <w:rFonts w:asciiTheme="minorHAnsi" w:hAnsiTheme="minorHAnsi" w:cstheme="minorHAnsi"/>
        </w:rPr>
      </w:pPr>
    </w:p>
    <w:p w14:paraId="0F624620"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8290348"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686FA9D6" w14:textId="77777777" w:rsidR="00F7208E" w:rsidRPr="00991F16" w:rsidRDefault="00F7208E">
      <w:pPr>
        <w:pStyle w:val="Tekstpodstawowy"/>
        <w:rPr>
          <w:rFonts w:asciiTheme="minorHAnsi" w:hAnsiTheme="minorHAnsi" w:cstheme="minorHAnsi"/>
          <w:i/>
        </w:rPr>
      </w:pPr>
    </w:p>
    <w:p w14:paraId="1ED357ED" w14:textId="77777777" w:rsidR="00F7208E" w:rsidRPr="00991F16" w:rsidRDefault="00F7208E">
      <w:pPr>
        <w:pStyle w:val="Tekstpodstawowy"/>
        <w:rPr>
          <w:rFonts w:asciiTheme="minorHAnsi" w:hAnsiTheme="minorHAnsi" w:cstheme="minorHAnsi"/>
          <w:i/>
        </w:rPr>
      </w:pPr>
    </w:p>
    <w:p w14:paraId="2CE0E921" w14:textId="77777777" w:rsidR="00F7208E" w:rsidRPr="00991F16" w:rsidRDefault="00F7208E">
      <w:pPr>
        <w:pStyle w:val="Tekstpodstawowy"/>
        <w:spacing w:before="5"/>
        <w:rPr>
          <w:rFonts w:asciiTheme="minorHAnsi" w:hAnsiTheme="minorHAnsi" w:cstheme="minorHAnsi"/>
          <w:i/>
        </w:rPr>
      </w:pPr>
    </w:p>
    <w:p w14:paraId="4B5C5C26" w14:textId="77777777" w:rsidR="00F7208E" w:rsidRPr="00991F16" w:rsidRDefault="008C7CF7">
      <w:pPr>
        <w:pStyle w:val="Nagwek1"/>
        <w:spacing w:before="1"/>
        <w:ind w:left="258"/>
        <w:jc w:val="both"/>
        <w:rPr>
          <w:rFonts w:asciiTheme="minorHAnsi" w:hAnsiTheme="minorHAnsi" w:cstheme="minorHAnsi"/>
        </w:rPr>
      </w:pPr>
      <w:bookmarkStart w:id="3" w:name="_Toc67999488"/>
      <w:r w:rsidRPr="00991F16">
        <w:rPr>
          <w:rFonts w:asciiTheme="minorHAnsi" w:hAnsiTheme="minorHAnsi" w:cstheme="minorHAnsi"/>
        </w:rPr>
        <w:t>OŚWIADCZENIE DOTYCZĄCE PODANYCH INFORMACJI:</w:t>
      </w:r>
      <w:bookmarkEnd w:id="3"/>
    </w:p>
    <w:p w14:paraId="3147EA62" w14:textId="3D6565E3" w:rsidR="00F7208E" w:rsidRPr="00991F16" w:rsidRDefault="008C7CF7">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00D543B0" w:rsidRPr="00991F16">
        <w:rPr>
          <w:rFonts w:asciiTheme="minorHAnsi" w:hAnsiTheme="minorHAnsi" w:cstheme="minorHAnsi"/>
        </w:rPr>
        <w:br/>
      </w:r>
      <w:r w:rsidRPr="00991F16">
        <w:rPr>
          <w:rFonts w:asciiTheme="minorHAnsi" w:hAnsiTheme="minorHAnsi" w:cstheme="minorHAnsi"/>
        </w:rP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2EF77D81" w14:textId="77777777" w:rsidR="00F7208E" w:rsidRPr="00991F16" w:rsidRDefault="00F7208E">
      <w:pPr>
        <w:pStyle w:val="Tekstpodstawowy"/>
        <w:rPr>
          <w:rFonts w:asciiTheme="minorHAnsi" w:hAnsiTheme="minorHAnsi" w:cstheme="minorHAnsi"/>
        </w:rPr>
      </w:pPr>
    </w:p>
    <w:p w14:paraId="679697C6" w14:textId="77777777" w:rsidR="00F7208E" w:rsidRPr="00991F16" w:rsidRDefault="00F7208E">
      <w:pPr>
        <w:pStyle w:val="Tekstpodstawowy"/>
        <w:rPr>
          <w:rFonts w:asciiTheme="minorHAnsi" w:hAnsiTheme="minorHAnsi" w:cstheme="minorHAnsi"/>
        </w:rPr>
      </w:pPr>
    </w:p>
    <w:p w14:paraId="174985F0" w14:textId="77777777" w:rsidR="00F7208E" w:rsidRPr="00991F16" w:rsidRDefault="00F7208E">
      <w:pPr>
        <w:pStyle w:val="Tekstpodstawowy"/>
        <w:spacing w:before="10"/>
        <w:rPr>
          <w:rFonts w:asciiTheme="minorHAnsi" w:hAnsiTheme="minorHAnsi" w:cstheme="minorHAnsi"/>
        </w:rPr>
      </w:pPr>
    </w:p>
    <w:p w14:paraId="7AA3F717" w14:textId="77777777" w:rsidR="00F7208E" w:rsidRPr="00991F16" w:rsidRDefault="008C7CF7">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7F4B2251" w14:textId="77777777" w:rsidR="00F7208E" w:rsidRPr="00991F16" w:rsidRDefault="00F7208E">
      <w:pPr>
        <w:pStyle w:val="Tekstpodstawowy"/>
        <w:rPr>
          <w:rFonts w:asciiTheme="minorHAnsi" w:hAnsiTheme="minorHAnsi" w:cstheme="minorHAnsi"/>
        </w:rPr>
      </w:pPr>
    </w:p>
    <w:p w14:paraId="00706C19" w14:textId="77777777" w:rsidR="00F7208E" w:rsidRPr="00991F16" w:rsidRDefault="00F7208E">
      <w:pPr>
        <w:pStyle w:val="Tekstpodstawowy"/>
        <w:spacing w:before="7"/>
        <w:rPr>
          <w:rFonts w:asciiTheme="minorHAnsi" w:hAnsiTheme="minorHAnsi" w:cstheme="minorHAnsi"/>
        </w:rPr>
      </w:pPr>
    </w:p>
    <w:p w14:paraId="73EFB97F"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EAC22BD"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35995FBA" w14:textId="77777777" w:rsidR="00F7208E" w:rsidRDefault="00F7208E">
      <w:pPr>
        <w:spacing w:line="369" w:lineRule="auto"/>
        <w:jc w:val="right"/>
        <w:rPr>
          <w:rFonts w:asciiTheme="minorHAnsi" w:hAnsiTheme="minorHAnsi" w:cstheme="minorHAnsi"/>
        </w:rPr>
      </w:pPr>
    </w:p>
    <w:p w14:paraId="33ECC7D7" w14:textId="77777777" w:rsidR="00991F16" w:rsidRDefault="00991F16">
      <w:pPr>
        <w:spacing w:line="369" w:lineRule="auto"/>
        <w:jc w:val="right"/>
        <w:rPr>
          <w:rFonts w:asciiTheme="minorHAnsi" w:hAnsiTheme="minorHAnsi" w:cstheme="minorHAnsi"/>
        </w:rPr>
      </w:pPr>
    </w:p>
    <w:p w14:paraId="372EA9FE" w14:textId="77777777" w:rsidR="00991F16" w:rsidRDefault="00991F16">
      <w:pPr>
        <w:spacing w:line="369" w:lineRule="auto"/>
        <w:jc w:val="right"/>
        <w:rPr>
          <w:rFonts w:asciiTheme="minorHAnsi" w:hAnsiTheme="minorHAnsi" w:cstheme="minorHAnsi"/>
        </w:rPr>
      </w:pPr>
    </w:p>
    <w:p w14:paraId="6888BF25" w14:textId="77777777" w:rsidR="00991F16" w:rsidRDefault="00991F16">
      <w:pPr>
        <w:spacing w:line="369" w:lineRule="auto"/>
        <w:jc w:val="right"/>
        <w:rPr>
          <w:rFonts w:asciiTheme="minorHAnsi" w:hAnsiTheme="minorHAnsi" w:cstheme="minorHAnsi"/>
        </w:rPr>
      </w:pPr>
    </w:p>
    <w:p w14:paraId="3897BC20" w14:textId="77777777" w:rsidR="00991F16" w:rsidRDefault="00991F16">
      <w:pPr>
        <w:spacing w:line="369" w:lineRule="auto"/>
        <w:jc w:val="right"/>
        <w:rPr>
          <w:rFonts w:asciiTheme="minorHAnsi" w:hAnsiTheme="minorHAnsi" w:cstheme="minorHAnsi"/>
        </w:rPr>
      </w:pPr>
    </w:p>
    <w:p w14:paraId="48029341" w14:textId="5E7CACB9" w:rsidR="00991F16" w:rsidRDefault="00991F16">
      <w:pPr>
        <w:spacing w:line="369" w:lineRule="auto"/>
        <w:jc w:val="right"/>
        <w:rPr>
          <w:rFonts w:asciiTheme="minorHAnsi" w:hAnsiTheme="minorHAnsi" w:cstheme="minorHAnsi"/>
        </w:rPr>
      </w:pPr>
    </w:p>
    <w:p w14:paraId="6FFB2885" w14:textId="77777777" w:rsidR="0010150A" w:rsidRDefault="0010150A">
      <w:pPr>
        <w:spacing w:line="369" w:lineRule="auto"/>
        <w:jc w:val="right"/>
        <w:rPr>
          <w:rFonts w:asciiTheme="minorHAnsi" w:hAnsiTheme="minorHAnsi" w:cstheme="minorHAnsi"/>
        </w:rPr>
      </w:pPr>
    </w:p>
    <w:p w14:paraId="6CE17BF0" w14:textId="77777777" w:rsidR="00991F16" w:rsidRDefault="00991F16">
      <w:pPr>
        <w:spacing w:line="369" w:lineRule="auto"/>
        <w:jc w:val="right"/>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B27987">
        <w:tc>
          <w:tcPr>
            <w:tcW w:w="9356" w:type="dxa"/>
            <w:tcBorders>
              <w:bottom w:val="nil"/>
            </w:tcBorders>
          </w:tcPr>
          <w:p w14:paraId="4955EF28" w14:textId="19349BA4"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lastRenderedPageBreak/>
              <w:t>WA.263.</w:t>
            </w:r>
            <w:r w:rsidR="00FE0206">
              <w:rPr>
                <w:rFonts w:ascii="Calibri" w:hAnsi="Calibri" w:cs="Calibri"/>
                <w:b/>
                <w:lang w:eastAsia="pl-PL"/>
              </w:rPr>
              <w:t>25</w:t>
            </w:r>
            <w:r w:rsidRPr="006E5647">
              <w:rPr>
                <w:rFonts w:ascii="Calibri" w:hAnsi="Calibri" w:cs="Calibri"/>
                <w:b/>
                <w:lang w:eastAsia="pl-PL"/>
              </w:rPr>
              <w:t>.2021.</w:t>
            </w:r>
            <w:r w:rsidR="00FE0206">
              <w:rPr>
                <w:rFonts w:ascii="Calibri" w:hAnsi="Calibri" w:cs="Calibri"/>
                <w:b/>
                <w:lang w:eastAsia="pl-PL"/>
              </w:rPr>
              <w:t>BS</w:t>
            </w:r>
            <w:r w:rsidRPr="006E5647">
              <w:rPr>
                <w:rFonts w:ascii="Calibri" w:hAnsi="Calibri" w:cs="Calibri"/>
                <w:b/>
                <w:lang w:eastAsia="pl-PL"/>
              </w:rPr>
              <w:t xml:space="preserve">                                                             </w:t>
            </w:r>
            <w:r w:rsidR="002A12B0">
              <w:rPr>
                <w:rFonts w:ascii="Calibri" w:hAnsi="Calibri" w:cs="Calibri"/>
                <w:b/>
                <w:lang w:eastAsia="pl-PL"/>
              </w:rPr>
              <w:t xml:space="preserve">                                      </w:t>
            </w:r>
            <w:r w:rsidRPr="006E5647">
              <w:rPr>
                <w:rFonts w:ascii="Calibri" w:hAnsi="Calibri" w:cs="Calibri"/>
                <w:b/>
                <w:lang w:eastAsia="pl-PL"/>
              </w:rPr>
              <w:t xml:space="preserve">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B27987">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4792753B" w14:textId="77777777" w:rsidR="002A12B0" w:rsidRDefault="002A12B0" w:rsidP="006E5647">
      <w:pPr>
        <w:widowControl/>
        <w:tabs>
          <w:tab w:val="left" w:pos="284"/>
        </w:tabs>
        <w:autoSpaceDE/>
        <w:autoSpaceDN/>
        <w:jc w:val="center"/>
        <w:rPr>
          <w:rFonts w:ascii="Calibri" w:hAnsi="Calibri" w:cs="Calibri"/>
          <w:b/>
          <w:lang w:eastAsia="pl-PL"/>
        </w:rPr>
      </w:pPr>
    </w:p>
    <w:p w14:paraId="580FC514" w14:textId="1243A15F" w:rsidR="006E5647" w:rsidRPr="006E5647" w:rsidRDefault="006E5647" w:rsidP="006E5647">
      <w:pPr>
        <w:widowControl/>
        <w:tabs>
          <w:tab w:val="left" w:pos="284"/>
        </w:tabs>
        <w:autoSpaceDE/>
        <w:autoSpaceDN/>
        <w:jc w:val="center"/>
        <w:rPr>
          <w:rFonts w:ascii="Calibri" w:hAnsi="Calibri" w:cs="Calibri"/>
          <w:b/>
          <w:lang w:eastAsia="pl-PL"/>
        </w:rPr>
      </w:pPr>
      <w:r w:rsidRPr="006E5647">
        <w:rPr>
          <w:rFonts w:ascii="Calibri" w:hAnsi="Calibri" w:cs="Calibri"/>
          <w:b/>
          <w:lang w:eastAsia="pl-PL"/>
        </w:rPr>
        <w:t xml:space="preserve"> UMOWA  NR WA.263.</w:t>
      </w:r>
      <w:r w:rsidR="00FE0206">
        <w:rPr>
          <w:rFonts w:ascii="Calibri" w:hAnsi="Calibri" w:cs="Calibri"/>
          <w:b/>
          <w:lang w:eastAsia="pl-PL"/>
        </w:rPr>
        <w:t>25</w:t>
      </w:r>
      <w:r w:rsidRPr="006E5647">
        <w:rPr>
          <w:rFonts w:ascii="Calibri" w:hAnsi="Calibri" w:cs="Calibri"/>
          <w:b/>
          <w:lang w:eastAsia="pl-PL"/>
        </w:rPr>
        <w:t>.2021.U</w:t>
      </w:r>
    </w:p>
    <w:p w14:paraId="70087827" w14:textId="77777777" w:rsidR="006E5647" w:rsidRPr="006E5647" w:rsidRDefault="006E5647" w:rsidP="006E5647">
      <w:pPr>
        <w:widowControl/>
        <w:tabs>
          <w:tab w:val="left" w:pos="284"/>
        </w:tabs>
        <w:autoSpaceDE/>
        <w:autoSpaceDN/>
        <w:jc w:val="center"/>
        <w:rPr>
          <w:rFonts w:ascii="Calibri" w:hAnsi="Calibri" w:cs="Calibri"/>
          <w:lang w:eastAsia="pl-PL"/>
        </w:rPr>
      </w:pPr>
      <w:r w:rsidRPr="006E5647">
        <w:rPr>
          <w:rFonts w:ascii="Calibri" w:hAnsi="Calibri" w:cs="Calibri"/>
          <w:lang w:eastAsia="pl-PL"/>
        </w:rPr>
        <w:t>zawarta w dniu ........................................2021 r. w Warszawie</w:t>
      </w:r>
    </w:p>
    <w:p w14:paraId="0FF65746" w14:textId="77777777" w:rsidR="006E5647" w:rsidRPr="006E5647" w:rsidRDefault="006E5647" w:rsidP="006E5647">
      <w:pPr>
        <w:widowControl/>
        <w:tabs>
          <w:tab w:val="left" w:pos="284"/>
          <w:tab w:val="left" w:pos="426"/>
        </w:tabs>
        <w:autoSpaceDE/>
        <w:autoSpaceDN/>
        <w:jc w:val="both"/>
        <w:rPr>
          <w:rFonts w:ascii="Calibri" w:hAnsi="Calibri" w:cs="Calibri"/>
          <w:lang w:eastAsia="pl-PL"/>
        </w:rPr>
      </w:pPr>
      <w:r w:rsidRPr="006E5647">
        <w:rPr>
          <w:rFonts w:ascii="Calibri" w:hAnsi="Calibri" w:cs="Calibri"/>
          <w:lang w:eastAsia="pl-PL"/>
        </w:rPr>
        <w:t>pomiędzy:</w:t>
      </w:r>
    </w:p>
    <w:p w14:paraId="787EC981" w14:textId="77777777" w:rsidR="006E5647" w:rsidRPr="006E5647" w:rsidRDefault="006E5647" w:rsidP="006E5647">
      <w:pPr>
        <w:widowControl/>
        <w:tabs>
          <w:tab w:val="left" w:pos="284"/>
          <w:tab w:val="left" w:pos="426"/>
          <w:tab w:val="left" w:pos="5670"/>
        </w:tabs>
        <w:autoSpaceDE/>
        <w:autoSpaceDN/>
        <w:jc w:val="both"/>
        <w:rPr>
          <w:rFonts w:ascii="Calibri" w:hAnsi="Calibri" w:cs="Calibri"/>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w:t>
      </w:r>
      <w:r w:rsidRPr="006E5647">
        <w:rPr>
          <w:rFonts w:ascii="Calibri" w:hAnsi="Calibri" w:cs="Calibri"/>
          <w:b/>
          <w:bCs/>
          <w:lang w:eastAsia="pl-PL"/>
        </w:rPr>
        <w:t xml:space="preserve"> Pana Leszka Buller –  </w:t>
      </w:r>
      <w:r w:rsidRPr="006E5647">
        <w:rPr>
          <w:rFonts w:ascii="Calibri" w:hAnsi="Calibri" w:cs="Calibri"/>
          <w:lang w:eastAsia="pl-PL"/>
        </w:rPr>
        <w:t>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33055918" w14:textId="77777777" w:rsidR="006E5647" w:rsidRPr="006E5647" w:rsidRDefault="006E5647" w:rsidP="006E5647">
      <w:pPr>
        <w:widowControl/>
        <w:tabs>
          <w:tab w:val="left" w:pos="284"/>
          <w:tab w:val="left" w:pos="426"/>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bCs/>
          <w:lang w:eastAsia="pl-PL"/>
        </w:rPr>
        <w:t>z</w:t>
      </w:r>
      <w:r w:rsidRPr="006E5647">
        <w:rPr>
          <w:rFonts w:ascii="Calibri" w:hAnsi="Calibri" w:cs="Calibri"/>
          <w:lang w:eastAsia="pl-PL"/>
        </w:rPr>
        <w:t xml:space="preserve"> siedzibą …. przy ul., posiadającą numer identyfikacji REGON …….. oraz  NIP ………, a także wpisaną do Centralnej Ewidencji I Informacji o Działalności Gospodarczej/ KRS ………, reprezentowanym przez </w:t>
      </w:r>
      <w:r w:rsidRPr="006E5647">
        <w:rPr>
          <w:rFonts w:ascii="Calibri" w:hAnsi="Calibri" w:cs="Calibri"/>
          <w:b/>
          <w:lang w:eastAsia="pl-PL"/>
        </w:rPr>
        <w:t>………..</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6F37B1AD" w14:textId="77777777" w:rsidR="006E5647" w:rsidRPr="006E5647" w:rsidRDefault="006E5647" w:rsidP="006E5647">
      <w:pPr>
        <w:widowControl/>
        <w:tabs>
          <w:tab w:val="left" w:pos="284"/>
          <w:tab w:val="left" w:pos="426"/>
        </w:tabs>
        <w:autoSpaceDE/>
        <w:autoSpaceDN/>
        <w:jc w:val="both"/>
        <w:rPr>
          <w:rFonts w:ascii="Calibri" w:hAnsi="Calibri" w:cs="Calibri"/>
          <w:lang w:eastAsia="pl-PL"/>
        </w:rPr>
      </w:pPr>
      <w:r w:rsidRPr="006E5647">
        <w:rPr>
          <w:rFonts w:ascii="Calibri" w:hAnsi="Calibri" w:cs="Calibri"/>
          <w:lang w:eastAsia="pl-PL"/>
        </w:rPr>
        <w:t xml:space="preserve">Zamawiający i/lub Wykonawca zwani są również dalej </w:t>
      </w:r>
      <w:r w:rsidRPr="006E5647">
        <w:rPr>
          <w:rFonts w:ascii="Calibri" w:hAnsi="Calibri" w:cs="Calibri"/>
          <w:b/>
          <w:lang w:eastAsia="pl-PL"/>
        </w:rPr>
        <w:t>„Stroną”</w:t>
      </w:r>
      <w:r w:rsidRPr="006E5647">
        <w:rPr>
          <w:rFonts w:ascii="Calibri" w:hAnsi="Calibri" w:cs="Calibri"/>
          <w:lang w:eastAsia="pl-PL"/>
        </w:rPr>
        <w:t xml:space="preserve"> lub </w:t>
      </w:r>
      <w:r w:rsidRPr="006E5647">
        <w:rPr>
          <w:rFonts w:ascii="Calibri" w:hAnsi="Calibri" w:cs="Calibri"/>
          <w:b/>
          <w:lang w:eastAsia="pl-PL"/>
        </w:rPr>
        <w:t>„Stronami”</w:t>
      </w:r>
      <w:r w:rsidRPr="006E5647">
        <w:rPr>
          <w:rFonts w:ascii="Calibri" w:hAnsi="Calibri" w:cs="Calibri"/>
          <w:lang w:eastAsia="pl-PL"/>
        </w:rPr>
        <w:t xml:space="preserve"> umowy.</w:t>
      </w:r>
    </w:p>
    <w:p w14:paraId="46A83062" w14:textId="77777777" w:rsidR="006E5647" w:rsidRPr="006E5647" w:rsidRDefault="006E5647" w:rsidP="006E5647">
      <w:pPr>
        <w:widowControl/>
        <w:tabs>
          <w:tab w:val="left" w:pos="284"/>
          <w:tab w:val="left" w:pos="426"/>
        </w:tabs>
        <w:autoSpaceDE/>
        <w:autoSpaceDN/>
        <w:rPr>
          <w:rFonts w:ascii="Calibri" w:hAnsi="Calibri" w:cs="Calibri"/>
          <w:b/>
          <w:lang w:eastAsia="pl-PL"/>
        </w:rPr>
      </w:pPr>
    </w:p>
    <w:p w14:paraId="3D55073A"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w:t>
      </w:r>
    </w:p>
    <w:p w14:paraId="02031DEE"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Informacje ogólne</w:t>
      </w:r>
    </w:p>
    <w:p w14:paraId="4C9FEF7A" w14:textId="09FACAF7" w:rsidR="006E5647" w:rsidRPr="006E5647" w:rsidRDefault="006E5647" w:rsidP="00C24BB7">
      <w:pPr>
        <w:widowControl/>
        <w:numPr>
          <w:ilvl w:val="0"/>
          <w:numId w:val="6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 niniejszej umowy jest współfinansowany ze środków Unii Europejskiej w ramach </w:t>
      </w:r>
      <w:r w:rsidRPr="006E5647">
        <w:rPr>
          <w:rFonts w:ascii="Calibri" w:hAnsi="Calibri" w:cs="Calibri"/>
          <w:color w:val="000000"/>
          <w:lang w:eastAsia="pl-PL"/>
        </w:rPr>
        <w:t xml:space="preserve">Programu Operacyjnego Pomoc Techniczna 2014-2020, Programu Operacyjnego </w:t>
      </w:r>
      <w:r w:rsidRPr="006E5647">
        <w:rPr>
          <w:rFonts w:ascii="Calibri" w:hAnsi="Calibri" w:cs="Calibri"/>
          <w:color w:val="000000"/>
          <w:lang w:val="x-none" w:eastAsia="pl-PL"/>
        </w:rPr>
        <w:t xml:space="preserve">PT POWER 2014-2020, </w:t>
      </w:r>
      <w:r w:rsidRPr="006E5647">
        <w:rPr>
          <w:rFonts w:ascii="Calibri" w:hAnsi="Calibri" w:cs="Calibri"/>
          <w:color w:val="000000"/>
          <w:lang w:eastAsia="pl-PL"/>
        </w:rPr>
        <w:t>P</w:t>
      </w:r>
      <w:proofErr w:type="spellStart"/>
      <w:r w:rsidRPr="006E5647">
        <w:rPr>
          <w:rFonts w:ascii="Calibri" w:hAnsi="Calibri" w:cs="Calibri"/>
          <w:color w:val="000000"/>
          <w:lang w:val="x-none" w:eastAsia="pl-PL"/>
        </w:rPr>
        <w:t>rogramu</w:t>
      </w:r>
      <w:proofErr w:type="spellEnd"/>
      <w:r w:rsidRPr="006E5647">
        <w:rPr>
          <w:rFonts w:ascii="Calibri" w:hAnsi="Calibri" w:cs="Calibri"/>
          <w:color w:val="000000"/>
          <w:lang w:val="x-none" w:eastAsia="pl-PL"/>
        </w:rPr>
        <w:t xml:space="preserve"> </w:t>
      </w:r>
      <w:proofErr w:type="spellStart"/>
      <w:r w:rsidRPr="006E5647">
        <w:rPr>
          <w:rFonts w:ascii="Calibri" w:hAnsi="Calibri" w:cs="Calibri"/>
          <w:color w:val="000000"/>
          <w:lang w:val="x-none" w:eastAsia="pl-PL"/>
        </w:rPr>
        <w:t>Interreg</w:t>
      </w:r>
      <w:proofErr w:type="spellEnd"/>
      <w:r w:rsidRPr="006E5647">
        <w:rPr>
          <w:rFonts w:ascii="Calibri" w:hAnsi="Calibri" w:cs="Calibri"/>
          <w:color w:val="000000"/>
          <w:lang w:val="x-none" w:eastAsia="pl-PL"/>
        </w:rPr>
        <w:t xml:space="preserve"> V-A Polska-Słowacja 2014-2020, </w:t>
      </w:r>
      <w:r w:rsidRPr="006E5647">
        <w:rPr>
          <w:rFonts w:ascii="Calibri" w:hAnsi="Calibri" w:cs="Calibri"/>
          <w:color w:val="000000"/>
          <w:lang w:eastAsia="pl-PL"/>
        </w:rPr>
        <w:t>P</w:t>
      </w:r>
      <w:proofErr w:type="spellStart"/>
      <w:r w:rsidRPr="006E5647">
        <w:rPr>
          <w:rFonts w:ascii="Calibri" w:hAnsi="Calibri" w:cs="Calibri"/>
          <w:color w:val="000000"/>
          <w:lang w:val="x-none" w:eastAsia="pl-PL"/>
        </w:rPr>
        <w:t>rogramu</w:t>
      </w:r>
      <w:proofErr w:type="spellEnd"/>
      <w:r w:rsidRPr="006E5647">
        <w:rPr>
          <w:rFonts w:ascii="Calibri" w:hAnsi="Calibri" w:cs="Calibri"/>
          <w:color w:val="000000"/>
          <w:lang w:val="x-none" w:eastAsia="pl-PL"/>
        </w:rPr>
        <w:t xml:space="preserve"> Współpracy Terytorialnej Polska – Białoruś – Ukraina 2014</w:t>
      </w:r>
      <w:r w:rsidRPr="006E5647">
        <w:rPr>
          <w:rFonts w:ascii="Calibri" w:hAnsi="Calibri" w:cs="Calibri"/>
          <w:color w:val="000000"/>
          <w:lang w:eastAsia="pl-PL"/>
        </w:rPr>
        <w:t>-</w:t>
      </w:r>
      <w:r w:rsidRPr="006E5647">
        <w:rPr>
          <w:rFonts w:ascii="Calibri" w:hAnsi="Calibri" w:cs="Calibri"/>
          <w:color w:val="000000"/>
          <w:lang w:val="x-none" w:eastAsia="pl-PL"/>
        </w:rPr>
        <w:t xml:space="preserve">2020, Programu Współpracy Transgranicznej Polska-Rosja 2014-2020, </w:t>
      </w:r>
      <w:r w:rsidRPr="006E5647">
        <w:rPr>
          <w:rFonts w:ascii="Calibri" w:eastAsia="Calibri" w:hAnsi="Calibri" w:cs="Calibri"/>
        </w:rPr>
        <w:t xml:space="preserve">Programu Współpracy </w:t>
      </w:r>
      <w:proofErr w:type="spellStart"/>
      <w:r w:rsidRPr="006E5647">
        <w:rPr>
          <w:rFonts w:ascii="Calibri" w:eastAsia="Calibri" w:hAnsi="Calibri" w:cs="Calibri"/>
        </w:rPr>
        <w:t>Interreg</w:t>
      </w:r>
      <w:proofErr w:type="spellEnd"/>
      <w:r w:rsidRPr="006E5647">
        <w:rPr>
          <w:rFonts w:ascii="Calibri" w:eastAsia="Calibri" w:hAnsi="Calibri" w:cs="Calibri"/>
        </w:rPr>
        <w:t xml:space="preserve"> V-A </w:t>
      </w:r>
      <w:r w:rsidRPr="006E5647">
        <w:rPr>
          <w:rFonts w:ascii="Calibri" w:hAnsi="Calibri" w:cs="Calibri"/>
          <w:color w:val="000000"/>
          <w:lang w:eastAsia="pl-PL"/>
        </w:rPr>
        <w:t>Południowy Bałtyk</w:t>
      </w:r>
      <w:r w:rsidRPr="006E5647">
        <w:rPr>
          <w:rFonts w:ascii="Calibri" w:hAnsi="Calibri" w:cs="Calibri"/>
          <w:color w:val="000000"/>
          <w:lang w:val="x-none" w:eastAsia="pl-PL"/>
        </w:rPr>
        <w:t xml:space="preserve"> 2014-2020</w:t>
      </w:r>
      <w:r>
        <w:rPr>
          <w:rFonts w:ascii="Calibri" w:hAnsi="Calibri" w:cs="Calibri"/>
          <w:color w:val="000000"/>
          <w:lang w:eastAsia="pl-PL"/>
        </w:rPr>
        <w:t>,</w:t>
      </w:r>
      <w:r w:rsidRPr="006E5647">
        <w:t xml:space="preserve"> </w:t>
      </w:r>
      <w:r w:rsidRPr="006E5647">
        <w:rPr>
          <w:rFonts w:ascii="Calibri" w:hAnsi="Calibri" w:cs="Calibri"/>
          <w:color w:val="000000"/>
          <w:lang w:eastAsia="pl-PL"/>
        </w:rPr>
        <w:t>Programu Współpracy INTERREG Polska – Saksonia 2014-2020</w:t>
      </w:r>
      <w:r>
        <w:rPr>
          <w:rFonts w:ascii="Calibri" w:hAnsi="Calibri" w:cs="Calibri"/>
          <w:color w:val="000000"/>
          <w:lang w:eastAsia="pl-PL"/>
        </w:rPr>
        <w:t xml:space="preserve">. </w:t>
      </w:r>
    </w:p>
    <w:p w14:paraId="2EB3081F" w14:textId="74A1A0AA" w:rsidR="006E5647" w:rsidRPr="006E5647" w:rsidRDefault="006E5647" w:rsidP="00C24BB7">
      <w:pPr>
        <w:widowControl/>
        <w:numPr>
          <w:ilvl w:val="0"/>
          <w:numId w:val="68"/>
        </w:numPr>
        <w:tabs>
          <w:tab w:val="left" w:pos="284"/>
          <w:tab w:val="left" w:pos="426"/>
        </w:tabs>
        <w:suppressAutoHyphens/>
        <w:autoSpaceDE/>
        <w:autoSpaceDN/>
        <w:ind w:left="0" w:firstLine="0"/>
        <w:jc w:val="both"/>
        <w:rPr>
          <w:rFonts w:ascii="Calibri" w:hAnsi="Calibri" w:cs="Calibri"/>
          <w:lang w:val="x-none" w:eastAsia="pl-PL"/>
        </w:rPr>
      </w:pPr>
      <w:r w:rsidRPr="006E5647">
        <w:rPr>
          <w:rFonts w:ascii="Calibri" w:hAnsi="Calibri" w:cs="Calibri"/>
          <w:lang w:val="x-none" w:eastAsia="pl-PL"/>
        </w:rPr>
        <w:t>Strony oświadczają, że niniejsza umowa została zawarta w wyniku udzielenia zamówienia publicznego nr WA.263</w:t>
      </w:r>
      <w:r w:rsidRPr="006E5647">
        <w:rPr>
          <w:rFonts w:ascii="Calibri" w:hAnsi="Calibri" w:cs="Calibri"/>
          <w:lang w:eastAsia="pl-PL"/>
        </w:rPr>
        <w:t>.</w:t>
      </w:r>
      <w:r w:rsidR="00FE0206">
        <w:rPr>
          <w:rFonts w:ascii="Calibri" w:hAnsi="Calibri" w:cs="Calibri"/>
          <w:lang w:eastAsia="pl-PL"/>
        </w:rPr>
        <w:t>25</w:t>
      </w:r>
      <w:r w:rsidRPr="006E5647">
        <w:rPr>
          <w:rFonts w:ascii="Calibri" w:hAnsi="Calibri" w:cs="Calibri"/>
          <w:lang w:eastAsia="pl-PL"/>
        </w:rPr>
        <w:t>.2021.</w:t>
      </w:r>
      <w:r w:rsidR="00FE0206">
        <w:rPr>
          <w:rFonts w:ascii="Calibri" w:hAnsi="Calibri" w:cs="Calibri"/>
          <w:lang w:eastAsia="pl-PL"/>
        </w:rPr>
        <w:t>BS</w:t>
      </w:r>
      <w:r w:rsidRPr="006E5647">
        <w:rPr>
          <w:rFonts w:ascii="Calibri" w:hAnsi="Calibri" w:cs="Calibri"/>
          <w:lang w:val="x-none" w:eastAsia="pl-PL"/>
        </w:rPr>
        <w:t xml:space="preserve">, prowadzonego w trybie </w:t>
      </w:r>
      <w:r w:rsidRPr="006E5647">
        <w:rPr>
          <w:rFonts w:ascii="Calibri" w:hAnsi="Calibri" w:cs="Calibri"/>
          <w:lang w:eastAsia="pl-PL"/>
        </w:rPr>
        <w:t xml:space="preserve">podstawowym </w:t>
      </w:r>
      <w:r w:rsidRPr="006E5647">
        <w:rPr>
          <w:rFonts w:ascii="Calibri" w:eastAsia="Calibri" w:hAnsi="Calibri" w:cs="Calibri"/>
          <w:bCs/>
          <w:lang w:eastAsia="pl-PL"/>
        </w:rPr>
        <w:t xml:space="preserve">na podstawie art. 275 pkt 1 ustawy z dnia 11 września 2019 r. (Dz. U. </w:t>
      </w:r>
      <w:r w:rsidR="00FE0206">
        <w:rPr>
          <w:rFonts w:ascii="Calibri" w:eastAsia="Calibri" w:hAnsi="Calibri" w:cs="Calibri"/>
          <w:bCs/>
          <w:lang w:eastAsia="pl-PL"/>
        </w:rPr>
        <w:t xml:space="preserve">z 2021 r. </w:t>
      </w:r>
      <w:r w:rsidRPr="006E5647">
        <w:rPr>
          <w:rFonts w:ascii="Calibri" w:eastAsia="Calibri" w:hAnsi="Calibri" w:cs="Calibri"/>
          <w:bCs/>
          <w:lang w:eastAsia="pl-PL"/>
        </w:rPr>
        <w:t xml:space="preserve">poz. </w:t>
      </w:r>
      <w:r w:rsidR="00FE0206">
        <w:rPr>
          <w:rFonts w:ascii="Calibri" w:eastAsia="Calibri" w:hAnsi="Calibri" w:cs="Calibri"/>
          <w:bCs/>
          <w:lang w:eastAsia="pl-PL"/>
        </w:rPr>
        <w:t>1129</w:t>
      </w:r>
      <w:r w:rsidRPr="006E5647">
        <w:rPr>
          <w:rFonts w:ascii="Calibri" w:eastAsia="Calibri" w:hAnsi="Calibri" w:cs="Calibri"/>
          <w:bCs/>
          <w:lang w:eastAsia="pl-PL"/>
        </w:rPr>
        <w:t xml:space="preserve"> ze zm</w:t>
      </w:r>
      <w:r w:rsidRPr="006E5647">
        <w:rPr>
          <w:rFonts w:ascii="Calibri" w:hAnsi="Calibri" w:cs="Calibri"/>
          <w:lang w:eastAsia="pl-PL"/>
        </w:rPr>
        <w:t>.)</w:t>
      </w:r>
    </w:p>
    <w:p w14:paraId="254B4DDA"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2</w:t>
      </w:r>
    </w:p>
    <w:p w14:paraId="54F66DB3"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Przedmiot zamówienia</w:t>
      </w:r>
    </w:p>
    <w:p w14:paraId="0CDB4D23" w14:textId="77777777" w:rsidR="006E5647" w:rsidRPr="006E5647" w:rsidRDefault="006E5647" w:rsidP="00C24BB7">
      <w:pPr>
        <w:widowControl/>
        <w:numPr>
          <w:ilvl w:val="0"/>
          <w:numId w:val="69"/>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Przedmiotem zamówienia jest: </w:t>
      </w:r>
    </w:p>
    <w:p w14:paraId="542AFAC6" w14:textId="77777777" w:rsidR="006E5647" w:rsidRPr="006E5647" w:rsidRDefault="006E5647" w:rsidP="00C24BB7">
      <w:pPr>
        <w:widowControl/>
        <w:numPr>
          <w:ilvl w:val="0"/>
          <w:numId w:val="70"/>
        </w:numPr>
        <w:tabs>
          <w:tab w:val="left" w:pos="284"/>
          <w:tab w:val="left" w:pos="426"/>
        </w:tabs>
        <w:suppressAutoHyphens/>
        <w:autoSpaceDE/>
        <w:autoSpaceDN/>
        <w:adjustRightInd w:val="0"/>
        <w:ind w:left="0" w:firstLine="0"/>
        <w:jc w:val="both"/>
        <w:rPr>
          <w:rFonts w:ascii="Calibri" w:hAnsi="Calibri" w:cs="Calibri"/>
          <w:lang w:val="x-none" w:eastAsia="pl-PL"/>
        </w:rPr>
      </w:pPr>
      <w:r w:rsidRPr="006E5647">
        <w:rPr>
          <w:rFonts w:ascii="Calibri" w:hAnsi="Calibri" w:cs="Calibri"/>
          <w:lang w:val="x-none" w:eastAsia="pl-PL"/>
        </w:rPr>
        <w:t>Zakup i dostawa przez Wykonawcę do siedziby Zamawiającego i rozładunek w miejscu wskazanym przez Zamawiającego przedmiotu zamówienia opisanego w załączniku nr 1 do niniejszej umowy, w ramach jednej dostawy;</w:t>
      </w:r>
    </w:p>
    <w:p w14:paraId="0FE36D93" w14:textId="77777777" w:rsidR="006E5647" w:rsidRPr="006E5647" w:rsidRDefault="006E5647" w:rsidP="00C24BB7">
      <w:pPr>
        <w:widowControl/>
        <w:numPr>
          <w:ilvl w:val="0"/>
          <w:numId w:val="70"/>
        </w:numPr>
        <w:tabs>
          <w:tab w:val="left" w:pos="284"/>
          <w:tab w:val="left" w:pos="426"/>
        </w:tabs>
        <w:suppressAutoHyphens/>
        <w:autoSpaceDE/>
        <w:autoSpaceDN/>
        <w:adjustRightInd w:val="0"/>
        <w:ind w:left="0" w:firstLine="0"/>
        <w:jc w:val="both"/>
        <w:rPr>
          <w:rFonts w:ascii="Calibri" w:hAnsi="Calibri" w:cs="Calibri"/>
          <w:lang w:val="x-none" w:eastAsia="pl-PL"/>
        </w:rPr>
      </w:pPr>
      <w:r w:rsidRPr="006E5647">
        <w:rPr>
          <w:rFonts w:ascii="Calibri" w:hAnsi="Calibri" w:cs="Calibri"/>
          <w:lang w:val="x-none" w:eastAsia="pl-PL"/>
        </w:rPr>
        <w:t>Dostarczenie przez Wykonawcę dokumentacji technicznej oferowanego sprzętu, instrukcji obsługi, karty gwarancyjnej;</w:t>
      </w:r>
    </w:p>
    <w:p w14:paraId="22EF6C9B" w14:textId="77777777" w:rsidR="006E5647" w:rsidRPr="006E5647" w:rsidRDefault="006E5647" w:rsidP="00C24BB7">
      <w:pPr>
        <w:widowControl/>
        <w:numPr>
          <w:ilvl w:val="0"/>
          <w:numId w:val="70"/>
        </w:numPr>
        <w:tabs>
          <w:tab w:val="left" w:pos="284"/>
          <w:tab w:val="left" w:pos="426"/>
        </w:tabs>
        <w:suppressAutoHyphens/>
        <w:autoSpaceDE/>
        <w:autoSpaceDN/>
        <w:adjustRightInd w:val="0"/>
        <w:ind w:left="0" w:firstLine="0"/>
        <w:jc w:val="both"/>
        <w:rPr>
          <w:rFonts w:ascii="Calibri" w:hAnsi="Calibri" w:cs="Calibri"/>
          <w:lang w:val="x-none" w:eastAsia="pl-PL"/>
        </w:rPr>
      </w:pPr>
      <w:r w:rsidRPr="006E5647">
        <w:rPr>
          <w:rFonts w:ascii="Calibri" w:hAnsi="Calibri" w:cs="Calibri"/>
          <w:lang w:val="x-none" w:eastAsia="pl-PL"/>
        </w:rPr>
        <w:t>Zapewnienie przez Wykonawcę gwarancji i zapewnienie autoryzowanego serwisu gwarancyjnego.</w:t>
      </w:r>
    </w:p>
    <w:p w14:paraId="562645BB" w14:textId="77777777" w:rsidR="006E5647" w:rsidRPr="006E5647" w:rsidRDefault="006E5647" w:rsidP="00C24BB7">
      <w:pPr>
        <w:widowControl/>
        <w:numPr>
          <w:ilvl w:val="0"/>
          <w:numId w:val="69"/>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 zamówienia nie obejmuje usługi montażu, instalacji, migracji danych. </w:t>
      </w:r>
    </w:p>
    <w:p w14:paraId="154E0575" w14:textId="77777777" w:rsidR="006E5647" w:rsidRPr="006E5647" w:rsidRDefault="006E5647" w:rsidP="00C24BB7">
      <w:pPr>
        <w:widowControl/>
        <w:numPr>
          <w:ilvl w:val="0"/>
          <w:numId w:val="69"/>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Szczegółowy opis przedmiotu zamówienia określa załącznik nr 1 do niniejszej umowy.</w:t>
      </w:r>
    </w:p>
    <w:p w14:paraId="006CF029"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3</w:t>
      </w:r>
    </w:p>
    <w:p w14:paraId="6E461781"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Termin realizacji umowy</w:t>
      </w:r>
    </w:p>
    <w:p w14:paraId="12009C10" w14:textId="510A7883" w:rsidR="006E5647" w:rsidRPr="006E5647" w:rsidRDefault="006E5647" w:rsidP="00C24BB7">
      <w:pPr>
        <w:widowControl/>
        <w:numPr>
          <w:ilvl w:val="0"/>
          <w:numId w:val="71"/>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2"/>
          <w:lang w:eastAsia="pl-PL"/>
        </w:rPr>
        <w:t xml:space="preserve">Wykonawca zobowiązuje się do zrealizowania umowy w terminie 2 miesięcy od dnia podpisania umowy. </w:t>
      </w:r>
    </w:p>
    <w:p w14:paraId="3C6FDBEB" w14:textId="77777777" w:rsidR="006E5647" w:rsidRPr="006E5647" w:rsidRDefault="006E5647" w:rsidP="00C24BB7">
      <w:pPr>
        <w:widowControl/>
        <w:numPr>
          <w:ilvl w:val="0"/>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 datę wykonania umowy przyjmuje się podpisanie przez obie Strony protokołu odbioru końcowego bez zastrzeżeń, o którym mowa w § 7 ust. 6.</w:t>
      </w:r>
    </w:p>
    <w:p w14:paraId="7FF3378C"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p>
    <w:p w14:paraId="30A6E042"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4</w:t>
      </w:r>
    </w:p>
    <w:p w14:paraId="0CF61B1F"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Procedura realizacji przedmiotu zamówienia</w:t>
      </w:r>
    </w:p>
    <w:p w14:paraId="587B3141" w14:textId="77777777" w:rsidR="006E5647" w:rsidRPr="006E5647" w:rsidRDefault="006E5647" w:rsidP="00C24BB7">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091D5EE9" w14:textId="77777777" w:rsidR="006E5647" w:rsidRPr="006E5647" w:rsidRDefault="006E5647" w:rsidP="00C24BB7">
      <w:pPr>
        <w:widowControl/>
        <w:numPr>
          <w:ilvl w:val="0"/>
          <w:numId w:val="7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Strony ustalają, że dostawa będzie się odbywać w dni robocze od poniedziałku do piątku z wyłączeniem dni ustawowo wolnych od pracy, w godzinach 10:00 – 15:00. Wykonawca zobowiązuje się do </w:t>
      </w:r>
      <w:r w:rsidRPr="006E5647">
        <w:rPr>
          <w:rFonts w:ascii="Calibri" w:hAnsi="Calibri" w:cs="Calibri"/>
          <w:lang w:eastAsia="pl-PL"/>
        </w:rPr>
        <w:lastRenderedPageBreak/>
        <w:t xml:space="preserve">poinformowania Zamawiającego z wyprzedzeniem 2 dni roboczych </w:t>
      </w:r>
      <w:r w:rsidRPr="006E5647">
        <w:rPr>
          <w:rFonts w:ascii="Calibri" w:hAnsi="Calibri" w:cs="Calibri"/>
          <w:spacing w:val="-12"/>
          <w:lang w:eastAsia="pl-PL"/>
        </w:rPr>
        <w:t xml:space="preserve">o planowanym terminie dostawy na adres email </w:t>
      </w:r>
      <w:hyperlink r:id="rId9" w:history="1">
        <w:r w:rsidRPr="006E5647">
          <w:rPr>
            <w:rFonts w:ascii="Calibri" w:hAnsi="Calibri" w:cs="Calibri"/>
            <w:color w:val="0000FF"/>
            <w:spacing w:val="-12"/>
            <w:u w:val="single"/>
            <w:lang w:eastAsia="pl-PL"/>
          </w:rPr>
          <w:t>cpe@cpe.gov.pl</w:t>
        </w:r>
      </w:hyperlink>
      <w:r w:rsidRPr="006E5647">
        <w:rPr>
          <w:rFonts w:ascii="Calibri" w:hAnsi="Calibri" w:cs="Calibri"/>
          <w:spacing w:val="-12"/>
          <w:lang w:eastAsia="pl-PL"/>
        </w:rPr>
        <w:t xml:space="preserve"> lub adres email podany w § 6  ust. 1 lit. a.</w:t>
      </w:r>
    </w:p>
    <w:p w14:paraId="46CED162" w14:textId="77777777" w:rsidR="006E5647" w:rsidRPr="006E5647" w:rsidRDefault="006E5647" w:rsidP="00C24BB7">
      <w:pPr>
        <w:widowControl/>
        <w:numPr>
          <w:ilvl w:val="0"/>
          <w:numId w:val="7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 dniu i w miejscu dostawy przedstawiciel Zamawiającego dokona odbioru ilościowego </w:t>
      </w:r>
      <w:r w:rsidRPr="006E5647">
        <w:rPr>
          <w:rFonts w:ascii="Calibri" w:hAnsi="Calibri" w:cs="Calibri"/>
          <w:spacing w:val="-12"/>
          <w:lang w:eastAsia="pl-PL"/>
        </w:rPr>
        <w:t xml:space="preserve">przedmiotu zamówienia. Wykonawcy przysługuje prawo do uczestniczenia w odbiorze ilościowym. </w:t>
      </w:r>
    </w:p>
    <w:p w14:paraId="0743740C" w14:textId="77777777" w:rsidR="006E5647" w:rsidRPr="006E5647" w:rsidRDefault="006E5647" w:rsidP="00C24BB7">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41C7A2DC" w14:textId="77777777" w:rsidR="006E5647" w:rsidRPr="006E5647" w:rsidRDefault="006E5647" w:rsidP="00C24BB7">
      <w:pPr>
        <w:widowControl/>
        <w:numPr>
          <w:ilvl w:val="0"/>
          <w:numId w:val="7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6E5647">
        <w:rPr>
          <w:rFonts w:ascii="Calibri" w:hAnsi="Calibri" w:cs="Calibri"/>
          <w:spacing w:val="-12"/>
          <w:lang w:eastAsia="pl-PL"/>
        </w:rPr>
        <w:t xml:space="preserve">dostarczenia części zamówienia wolnej od uszkodzeń i niekompletności w ciągu 2 dni roboczych od wezwania. </w:t>
      </w:r>
    </w:p>
    <w:p w14:paraId="22BFBC19" w14:textId="77777777" w:rsidR="006E5647" w:rsidRPr="006E5647" w:rsidRDefault="006E5647" w:rsidP="00C24BB7">
      <w:pPr>
        <w:widowControl/>
        <w:numPr>
          <w:ilvl w:val="0"/>
          <w:numId w:val="72"/>
        </w:numPr>
        <w:tabs>
          <w:tab w:val="left" w:pos="284"/>
          <w:tab w:val="left" w:pos="426"/>
        </w:tabs>
        <w:autoSpaceDE/>
        <w:autoSpaceDN/>
        <w:adjustRightInd w:val="0"/>
        <w:ind w:left="0" w:firstLine="0"/>
        <w:jc w:val="both"/>
        <w:rPr>
          <w:rFonts w:ascii="Calibri" w:hAnsi="Calibri" w:cs="Calibri"/>
          <w:spacing w:val="-14"/>
          <w:lang w:eastAsia="pl-PL"/>
        </w:rPr>
      </w:pPr>
      <w:r w:rsidRPr="006E5647">
        <w:rPr>
          <w:rFonts w:ascii="Calibri" w:hAnsi="Calibri" w:cs="Calibri"/>
          <w:spacing w:val="-14"/>
          <w:lang w:eastAsia="pl-PL"/>
        </w:rPr>
        <w:t>Protokół Ilościowy i końcowy będzie podpisywany przez Naczelnika Wydziału Administracji lub osobę go zastępującą.</w:t>
      </w:r>
    </w:p>
    <w:p w14:paraId="309FCD52" w14:textId="77777777" w:rsidR="006E5647" w:rsidRPr="006E5647" w:rsidRDefault="006E5647" w:rsidP="00C24BB7">
      <w:pPr>
        <w:widowControl/>
        <w:numPr>
          <w:ilvl w:val="0"/>
          <w:numId w:val="7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Przedmiot zamówienia </w:t>
      </w:r>
      <w:bookmarkStart w:id="4" w:name="_Hlk54774316"/>
      <w:r w:rsidRPr="006E5647">
        <w:rPr>
          <w:rFonts w:ascii="Calibri" w:hAnsi="Calibri" w:cs="Calibri"/>
          <w:lang w:eastAsia="pl-PL"/>
        </w:rPr>
        <w:t xml:space="preserve">podlega odbiorowi końcowemu polegającemu na stwierdzeniu przez Zamawiającego w terminie 1 dnia roboczego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6E5647">
        <w:rPr>
          <w:rFonts w:ascii="Calibri" w:hAnsi="Calibri" w:cs="Calibri"/>
          <w:spacing w:val="-12"/>
          <w:lang w:eastAsia="pl-PL"/>
        </w:rPr>
        <w:t>dostarczenia przedmiotu zamówienia, który będzie zgodny z umową w ciągu 1 dnia roboczego od wezwania</w:t>
      </w:r>
      <w:bookmarkEnd w:id="4"/>
      <w:r w:rsidRPr="006E5647">
        <w:rPr>
          <w:rFonts w:ascii="Calibri" w:hAnsi="Calibri" w:cs="Calibri"/>
          <w:spacing w:val="-12"/>
          <w:lang w:eastAsia="pl-PL"/>
        </w:rPr>
        <w:t>.</w:t>
      </w:r>
    </w:p>
    <w:p w14:paraId="7D948C24" w14:textId="77777777" w:rsidR="006E5647" w:rsidRPr="006E5647" w:rsidRDefault="006E5647" w:rsidP="00C24BB7">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 przypadku niedochowania terminu, o którym mowa w ust. 5 lub 7, Zamawiający zastrzega sobie prawo do dokonania odbioru bezspornej części przedmiotu zamówienia. W takim przypadku </w:t>
      </w:r>
      <w:r w:rsidRPr="006E5647">
        <w:rPr>
          <w:rFonts w:ascii="Calibri" w:hAnsi="Calibri" w:cs="Calibri"/>
          <w:spacing w:val="-12"/>
          <w:lang w:eastAsia="pl-PL"/>
        </w:rPr>
        <w:t>Wykonawcy przysługiwać będzie wynagrodzenie wyłącznie dotyczące bezspornej części przedmiotu zamówienia.</w:t>
      </w:r>
    </w:p>
    <w:p w14:paraId="46D13A9D"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5</w:t>
      </w:r>
    </w:p>
    <w:p w14:paraId="63C2647C"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Oświadczenia Stron</w:t>
      </w:r>
    </w:p>
    <w:p w14:paraId="3395E5E1" w14:textId="77777777" w:rsidR="006E5647" w:rsidRPr="006E5647" w:rsidRDefault="006E5647" w:rsidP="00C24BB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18A0B3BF" w14:textId="77777777" w:rsidR="006E5647" w:rsidRPr="006E5647" w:rsidRDefault="006E5647" w:rsidP="00C24BB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przedmiot zamówienia:</w:t>
      </w:r>
    </w:p>
    <w:p w14:paraId="681C530B" w14:textId="77777777" w:rsidR="006E5647" w:rsidRPr="006E5647" w:rsidRDefault="006E5647" w:rsidP="00C24BB7">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spełnia wszystkie wymogi dotyczące bezpieczeństwa oraz zużycia energii określone w obowiązującym w Polsce prawie;</w:t>
      </w:r>
    </w:p>
    <w:p w14:paraId="21AAB0BA" w14:textId="77777777" w:rsidR="006E5647" w:rsidRPr="006E5647" w:rsidRDefault="006E5647" w:rsidP="00C24BB7">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jest fabrycznie nowy, kompletny, nieużywany, </w:t>
      </w:r>
      <w:proofErr w:type="spellStart"/>
      <w:r w:rsidRPr="006E5647">
        <w:rPr>
          <w:rFonts w:ascii="Calibri" w:hAnsi="Calibri" w:cs="Calibri"/>
          <w:lang w:eastAsia="pl-PL"/>
        </w:rPr>
        <w:t>nierefabrykowany</w:t>
      </w:r>
      <w:proofErr w:type="spellEnd"/>
      <w:r w:rsidRPr="006E5647">
        <w:rPr>
          <w:rFonts w:ascii="Calibri" w:hAnsi="Calibri" w:cs="Calibri"/>
          <w:lang w:eastAsia="pl-PL"/>
        </w:rPr>
        <w:t xml:space="preserve"> i nieregenerowany, nienaprawiany, nie podlegał ponownej obróbce oraz jest w jednolitej konfiguracji;</w:t>
      </w:r>
    </w:p>
    <w:p w14:paraId="2C4AA058" w14:textId="77777777" w:rsidR="006E5647" w:rsidRPr="006E5647" w:rsidRDefault="006E5647" w:rsidP="00C24BB7">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nie posiada jakichkolwiek wad fizycznych i/lub produkcyjnych (np. „martwe piksele”), prawnych, jak i ograniczających możliwość jego prawidłowego użytkowania;</w:t>
      </w:r>
    </w:p>
    <w:p w14:paraId="45F62277" w14:textId="77777777" w:rsidR="006E5647" w:rsidRPr="006E5647" w:rsidRDefault="006E5647" w:rsidP="00C24BB7">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został dopuszczony do obrotu gospodarczego na terytorium Rzeczpospolitej Polskiej;</w:t>
      </w:r>
    </w:p>
    <w:p w14:paraId="0E95088C" w14:textId="77777777" w:rsidR="006E5647" w:rsidRPr="006E5647" w:rsidRDefault="006E5647" w:rsidP="00C24BB7">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posiada certyfikaty dopuszczające do stosowania w Unii Europejskiej.</w:t>
      </w:r>
    </w:p>
    <w:p w14:paraId="0675AA1F" w14:textId="77777777" w:rsidR="006E5647" w:rsidRPr="006E5647" w:rsidRDefault="006E5647" w:rsidP="00C24BB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bCs/>
          <w:lang w:eastAsia="pl-PL"/>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14:paraId="6B0C10C5" w14:textId="77777777" w:rsidR="006E5647" w:rsidRPr="006E5647" w:rsidRDefault="006E5647" w:rsidP="00C24BB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14:paraId="48EC4788" w14:textId="77777777" w:rsidR="006E5647" w:rsidRPr="006E5647" w:rsidRDefault="006E5647" w:rsidP="00C24BB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wykonanie niniejszej umowy nie będzie prowadzić do wypełnienia przesłanek czynu nieuczciwej konkurencji, w szczególności nie stanowi naruszenia tajemnicy przedsiębiorstwa osoby trzeciej.</w:t>
      </w:r>
    </w:p>
    <w:p w14:paraId="2B8110E3"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lastRenderedPageBreak/>
        <w:t>§ 6</w:t>
      </w:r>
    </w:p>
    <w:p w14:paraId="11719E33"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Osoby do kontaktu</w:t>
      </w:r>
    </w:p>
    <w:p w14:paraId="4ECEB3D0" w14:textId="77777777" w:rsidR="006E5647" w:rsidRPr="006E5647" w:rsidRDefault="006E5647" w:rsidP="00C24BB7">
      <w:pPr>
        <w:widowControl/>
        <w:numPr>
          <w:ilvl w:val="0"/>
          <w:numId w:val="66"/>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2"/>
          <w:lang w:eastAsia="pl-PL"/>
        </w:rPr>
        <w:t>Do bieżącej współpracy, w zakresie wykonywania niniejszej umowy, upoważnione są następujące osoby:</w:t>
      </w:r>
    </w:p>
    <w:p w14:paraId="6AD50F9F"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a) po stronie Zamawiającego:</w:t>
      </w:r>
    </w:p>
    <w:p w14:paraId="0AC53788" w14:textId="77777777" w:rsidR="006E5647" w:rsidRPr="006E5647" w:rsidRDefault="006E5647" w:rsidP="006E5647">
      <w:pPr>
        <w:widowControl/>
        <w:tabs>
          <w:tab w:val="left" w:pos="284"/>
          <w:tab w:val="left" w:pos="426"/>
        </w:tabs>
        <w:adjustRightInd w:val="0"/>
        <w:jc w:val="both"/>
        <w:rPr>
          <w:rFonts w:ascii="Calibri" w:eastAsia="Calibri" w:hAnsi="Calibri" w:cs="Calibri"/>
        </w:rPr>
      </w:pPr>
      <w:r w:rsidRPr="006E5647">
        <w:rPr>
          <w:rFonts w:ascii="Calibri" w:hAnsi="Calibri" w:cs="Calibri"/>
          <w:lang w:eastAsia="pl-PL"/>
        </w:rPr>
        <w:t xml:space="preserve">P. Paweł Tur, mail: </w:t>
      </w:r>
      <w:hyperlink r:id="rId10" w:history="1">
        <w:r w:rsidRPr="006E5647">
          <w:rPr>
            <w:rFonts w:ascii="Calibri" w:hAnsi="Calibri" w:cs="Calibri"/>
            <w:color w:val="0000FF"/>
            <w:u w:val="single"/>
            <w:lang w:eastAsia="pl-PL"/>
          </w:rPr>
          <w:t>pawel.tur@cpe.gov.pl</w:t>
        </w:r>
      </w:hyperlink>
      <w:r w:rsidRPr="006E5647">
        <w:rPr>
          <w:rFonts w:ascii="Calibri" w:hAnsi="Calibri" w:cs="Calibri"/>
          <w:lang w:eastAsia="pl-PL"/>
        </w:rPr>
        <w:t>, tel. kom.: 782 110 015, tel.22 378 31 14</w:t>
      </w:r>
      <w:r w:rsidRPr="006E5647">
        <w:rPr>
          <w:rFonts w:ascii="Calibri" w:eastAsia="Calibri" w:hAnsi="Calibri" w:cs="Calibri"/>
        </w:rPr>
        <w:t xml:space="preserve">, </w:t>
      </w:r>
    </w:p>
    <w:p w14:paraId="4AF01E1E" w14:textId="77777777" w:rsidR="006E5647" w:rsidRPr="006E5647" w:rsidRDefault="006E5647" w:rsidP="006E5647">
      <w:pPr>
        <w:spacing w:beforeLines="40" w:before="96" w:afterLines="40" w:after="96"/>
        <w:jc w:val="both"/>
        <w:rPr>
          <w:rFonts w:ascii="Calibri" w:hAnsi="Calibri" w:cs="Calibri"/>
          <w:lang w:eastAsia="pl-PL"/>
        </w:rPr>
      </w:pPr>
      <w:r w:rsidRPr="006E5647">
        <w:rPr>
          <w:rFonts w:ascii="Calibri" w:hAnsi="Calibri" w:cs="Calibri"/>
        </w:rPr>
        <w:t xml:space="preserve">P. Sławomir Martowski, mail: </w:t>
      </w:r>
      <w:hyperlink r:id="rId11" w:history="1">
        <w:r w:rsidRPr="006E5647">
          <w:rPr>
            <w:rFonts w:ascii="Calibri" w:hAnsi="Calibri" w:cs="Calibri"/>
            <w:color w:val="0000FF"/>
            <w:u w:val="single"/>
            <w:lang w:eastAsia="pl-PL"/>
          </w:rPr>
          <w:t>slawomir.martowski@cpe.gov.pl</w:t>
        </w:r>
      </w:hyperlink>
      <w:r w:rsidRPr="006E5647">
        <w:rPr>
          <w:rFonts w:ascii="Calibri" w:hAnsi="Calibri" w:cs="Calibri"/>
          <w:lang w:eastAsia="pl-PL"/>
        </w:rPr>
        <w:t xml:space="preserve">, tel. kom. 782 110 212, tel. 22 378 31 13. </w:t>
      </w:r>
    </w:p>
    <w:p w14:paraId="78C04A33"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b) po stronie Wykonawcy:</w:t>
      </w:r>
    </w:p>
    <w:p w14:paraId="03EB768D"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 mail:…………………, tel.: ……………..</w:t>
      </w:r>
    </w:p>
    <w:p w14:paraId="7B2FA19D" w14:textId="77777777" w:rsidR="006E5647" w:rsidRPr="006E5647" w:rsidRDefault="006E5647" w:rsidP="00C24BB7">
      <w:pPr>
        <w:widowControl/>
        <w:numPr>
          <w:ilvl w:val="0"/>
          <w:numId w:val="6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Osoby wymienione w ust. 1 są uprawnione do uzgadniania form i metod pracy, udzielania koniecznych informacji, wynikających z niniejszej umowy, niezbędnych do prawidłowego wykonywania przedmiotu umowy. </w:t>
      </w:r>
    </w:p>
    <w:p w14:paraId="6D57EC2F" w14:textId="77777777" w:rsidR="006E5647" w:rsidRPr="006E5647" w:rsidRDefault="006E5647" w:rsidP="00C24BB7">
      <w:pPr>
        <w:widowControl/>
        <w:numPr>
          <w:ilvl w:val="0"/>
          <w:numId w:val="66"/>
        </w:numPr>
        <w:tabs>
          <w:tab w:val="left" w:pos="284"/>
          <w:tab w:val="left" w:pos="426"/>
        </w:tabs>
        <w:suppressAutoHyphens/>
        <w:autoSpaceDE/>
        <w:autoSpaceDN/>
        <w:adjustRightInd w:val="0"/>
        <w:ind w:left="0" w:firstLine="0"/>
        <w:jc w:val="both"/>
        <w:rPr>
          <w:rFonts w:ascii="Calibri" w:hAnsi="Calibri" w:cs="Calibri"/>
          <w:lang w:eastAsia="pl-PL"/>
        </w:rPr>
      </w:pPr>
      <w:r w:rsidRPr="006E5647">
        <w:rPr>
          <w:rFonts w:ascii="Calibri" w:hAnsi="Calibri" w:cs="Calibri"/>
          <w:lang w:eastAsia="pl-PL"/>
        </w:rPr>
        <w:t>Zmiana ww. osób nie powoduje konieczności aneksowania umowy.</w:t>
      </w:r>
    </w:p>
    <w:p w14:paraId="610CB37E"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7</w:t>
      </w:r>
    </w:p>
    <w:p w14:paraId="3F4EE2AF"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Wynagrodzenie i warunki płatności</w:t>
      </w:r>
    </w:p>
    <w:p w14:paraId="505B1B5B" w14:textId="77777777" w:rsidR="006E5647" w:rsidRPr="006E5647" w:rsidRDefault="006E5647" w:rsidP="00C24BB7">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 wykonanie przedmiotu umowy Zamawiający zapłaci Wykonawcy wynagrodzenie </w:t>
      </w:r>
      <w:r w:rsidRPr="006E5647">
        <w:rPr>
          <w:rFonts w:ascii="Calibri" w:hAnsi="Calibri" w:cs="Calibri"/>
          <w:lang w:eastAsia="pl-PL"/>
        </w:rPr>
        <w:br/>
        <w:t>w wysokości maksymalnie ………….. PLN brutto (słownie: ……………).</w:t>
      </w:r>
    </w:p>
    <w:p w14:paraId="52354C59" w14:textId="77777777" w:rsidR="006E5647" w:rsidRPr="006E5647" w:rsidRDefault="006E5647" w:rsidP="00C24BB7">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Zapłata wynagrodzenia nastąpi na podstawie faktycznie zrealizowanego przedmiotu zamówienia według cen jednostkowych podanych w formularzu ofertowym Wykonawcy, stanowiącym załącznik nr 2 do umowy.</w:t>
      </w:r>
    </w:p>
    <w:p w14:paraId="61BEC773" w14:textId="77777777" w:rsidR="006E5647" w:rsidRPr="006E5647" w:rsidRDefault="006E5647" w:rsidP="00C24BB7">
      <w:pPr>
        <w:widowControl/>
        <w:numPr>
          <w:ilvl w:val="0"/>
          <w:numId w:val="67"/>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sidRPr="006E5647">
        <w:rPr>
          <w:rFonts w:ascii="Calibri" w:hAnsi="Calibri" w:cs="Calibri"/>
          <w:spacing w:val="-12"/>
          <w:lang w:eastAsia="pl-PL"/>
        </w:rPr>
        <w:t xml:space="preserve">niezależnych nie mógł przewidzieć wszystkich kosztów niezbędnych do prawidłowego wykonania umowy. </w:t>
      </w:r>
    </w:p>
    <w:p w14:paraId="6EF66DCD" w14:textId="77777777" w:rsidR="006E5647" w:rsidRPr="006E5647" w:rsidRDefault="006E5647" w:rsidP="00C24BB7">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7EDF484E" w14:textId="77777777" w:rsidR="006E5647" w:rsidRPr="006E5647" w:rsidRDefault="006E5647" w:rsidP="00C24BB7">
      <w:pPr>
        <w:widowControl/>
        <w:numPr>
          <w:ilvl w:val="0"/>
          <w:numId w:val="67"/>
        </w:numPr>
        <w:tabs>
          <w:tab w:val="left" w:pos="284"/>
          <w:tab w:val="left" w:pos="426"/>
        </w:tabs>
        <w:autoSpaceDE/>
        <w:autoSpaceDN/>
        <w:adjustRightInd w:val="0"/>
        <w:ind w:left="0" w:firstLine="0"/>
        <w:jc w:val="both"/>
        <w:rPr>
          <w:rFonts w:ascii="Calibri" w:hAnsi="Calibri" w:cs="Calibri"/>
          <w:b/>
          <w:u w:val="single"/>
        </w:rPr>
      </w:pPr>
      <w:r w:rsidRPr="006E5647">
        <w:rPr>
          <w:rFonts w:ascii="Calibri" w:hAnsi="Calibri" w:cs="Calibri"/>
          <w:b/>
          <w:u w:val="single"/>
        </w:rPr>
        <w:t xml:space="preserve">Dane do faktury: </w:t>
      </w:r>
    </w:p>
    <w:p w14:paraId="56E5DBD6" w14:textId="77777777" w:rsidR="006E5647" w:rsidRPr="006E5647" w:rsidRDefault="006E5647" w:rsidP="006E5647">
      <w:pPr>
        <w:widowControl/>
        <w:tabs>
          <w:tab w:val="left" w:pos="284"/>
          <w:tab w:val="left" w:pos="426"/>
        </w:tabs>
        <w:adjustRightInd w:val="0"/>
        <w:jc w:val="both"/>
        <w:rPr>
          <w:rFonts w:ascii="Calibri" w:hAnsi="Calibri" w:cs="Calibri"/>
        </w:rPr>
      </w:pPr>
      <w:r w:rsidRPr="006E5647">
        <w:rPr>
          <w:rFonts w:ascii="Calibri" w:hAnsi="Calibri" w:cs="Calibri"/>
        </w:rPr>
        <w:t xml:space="preserve">Centrum Projektów Europejskich </w:t>
      </w:r>
    </w:p>
    <w:p w14:paraId="4B2F7230" w14:textId="77777777" w:rsidR="006E5647" w:rsidRPr="006E5647" w:rsidRDefault="006E5647" w:rsidP="006E5647">
      <w:pPr>
        <w:widowControl/>
        <w:tabs>
          <w:tab w:val="left" w:pos="284"/>
          <w:tab w:val="left" w:pos="426"/>
        </w:tabs>
        <w:adjustRightInd w:val="0"/>
        <w:jc w:val="both"/>
        <w:rPr>
          <w:rFonts w:ascii="Calibri" w:hAnsi="Calibri" w:cs="Calibri"/>
        </w:rPr>
      </w:pPr>
      <w:r w:rsidRPr="006E5647">
        <w:rPr>
          <w:rFonts w:ascii="Calibri" w:hAnsi="Calibri" w:cs="Calibri"/>
        </w:rPr>
        <w:t xml:space="preserve">ul. Domaniewska 39a, 02-672 Warszawa </w:t>
      </w:r>
    </w:p>
    <w:p w14:paraId="763C8648" w14:textId="77777777" w:rsidR="006E5647" w:rsidRPr="006E5647" w:rsidRDefault="006E5647" w:rsidP="006E5647">
      <w:pPr>
        <w:widowControl/>
        <w:tabs>
          <w:tab w:val="left" w:pos="284"/>
          <w:tab w:val="left" w:pos="426"/>
        </w:tabs>
        <w:adjustRightInd w:val="0"/>
        <w:jc w:val="both"/>
        <w:rPr>
          <w:rFonts w:ascii="Calibri" w:hAnsi="Calibri" w:cs="Calibri"/>
        </w:rPr>
      </w:pPr>
      <w:r w:rsidRPr="006E5647">
        <w:rPr>
          <w:rFonts w:ascii="Calibri" w:hAnsi="Calibri" w:cs="Calibri"/>
        </w:rPr>
        <w:t xml:space="preserve">NIP: 701-015-88-87 </w:t>
      </w:r>
    </w:p>
    <w:p w14:paraId="0AF8791D" w14:textId="311A7F60" w:rsidR="006E5647" w:rsidRPr="006E5647" w:rsidRDefault="006E5647" w:rsidP="006E5647">
      <w:pPr>
        <w:widowControl/>
        <w:tabs>
          <w:tab w:val="left" w:pos="284"/>
          <w:tab w:val="left" w:pos="426"/>
        </w:tabs>
        <w:adjustRightInd w:val="0"/>
        <w:jc w:val="both"/>
        <w:rPr>
          <w:rFonts w:ascii="Calibri" w:hAnsi="Calibri" w:cs="Calibri"/>
        </w:rPr>
      </w:pPr>
      <w:bookmarkStart w:id="5" w:name="_Hlk54774532"/>
      <w:r w:rsidRPr="006E5647">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7 dni od dnia podpisania protokołu końcowego. </w:t>
      </w:r>
    </w:p>
    <w:bookmarkEnd w:id="5"/>
    <w:p w14:paraId="794AF1DF" w14:textId="77777777" w:rsidR="006E5647" w:rsidRPr="006E5647" w:rsidRDefault="006E5647" w:rsidP="00C24BB7">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4B2DFBE3" w14:textId="77777777" w:rsidR="006E5647" w:rsidRPr="006E5647" w:rsidRDefault="006E5647" w:rsidP="00C24BB7">
      <w:pPr>
        <w:widowControl/>
        <w:numPr>
          <w:ilvl w:val="0"/>
          <w:numId w:val="67"/>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4"/>
          <w:lang w:val="uk-UA" w:eastAsia="pl-PL"/>
        </w:rPr>
        <w:t>Zapłata wynagrodzenia będzie dokonana przelewem na wskazany przez Wykonawcę rachunek bankowy o numerze:</w:t>
      </w:r>
      <w:r w:rsidRPr="006E5647">
        <w:rPr>
          <w:rFonts w:ascii="Calibri" w:hAnsi="Calibri" w:cs="Calibri"/>
          <w:spacing w:val="-14"/>
          <w:lang w:eastAsia="pl-PL"/>
        </w:rPr>
        <w:t xml:space="preserve"> …………………………………………..</w:t>
      </w:r>
      <w:r w:rsidRPr="006E5647">
        <w:rPr>
          <w:rFonts w:ascii="Calibri" w:hAnsi="Calibri" w:cs="Calibri"/>
          <w:spacing w:val="-14"/>
          <w:sz w:val="24"/>
          <w:szCs w:val="24"/>
          <w:lang w:eastAsia="pl-PL"/>
        </w:rPr>
        <w:t xml:space="preserve"> </w:t>
      </w:r>
      <w:r w:rsidRPr="006E5647">
        <w:rPr>
          <w:rFonts w:ascii="Calibri" w:hAnsi="Calibri" w:cs="Calibri"/>
          <w:spacing w:val="-12"/>
          <w:lang w:eastAsia="pl-PL"/>
        </w:rPr>
        <w:t>Za dzień zapłaty wynagrodzenia uznaje się dzień obciążenia rachunku bankowego Zamawiającego.</w:t>
      </w:r>
    </w:p>
    <w:p w14:paraId="3E250151" w14:textId="77777777" w:rsidR="006E5647" w:rsidRPr="006E5647" w:rsidRDefault="006E5647" w:rsidP="00C24BB7">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jest uprawniony do złożenia ustrukturyzowanej faktury elektronicznej za pośrednictwem Platformy Elektronicznego Fakturowania.</w:t>
      </w:r>
    </w:p>
    <w:p w14:paraId="2CB04FB4" w14:textId="77777777" w:rsidR="006E5647" w:rsidRPr="006E5647" w:rsidRDefault="006E5647" w:rsidP="00C24BB7">
      <w:pPr>
        <w:widowControl/>
        <w:numPr>
          <w:ilvl w:val="0"/>
          <w:numId w:val="6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sidRPr="006E5647">
        <w:rPr>
          <w:rFonts w:ascii="Calibri" w:hAnsi="Calibri" w:cs="Calibri"/>
          <w:lang w:eastAsia="pl-PL"/>
        </w:rPr>
        <w:t>.</w:t>
      </w:r>
    </w:p>
    <w:p w14:paraId="02EE669D"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8</w:t>
      </w:r>
    </w:p>
    <w:p w14:paraId="0EE34DAF"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Prawa autorskie</w:t>
      </w:r>
    </w:p>
    <w:p w14:paraId="4127F257" w14:textId="77777777" w:rsidR="006E5647" w:rsidRPr="006E5647" w:rsidRDefault="006E5647" w:rsidP="00C24BB7">
      <w:pPr>
        <w:widowControl/>
        <w:numPr>
          <w:ilvl w:val="0"/>
          <w:numId w:val="6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 chwilą podpisania protokołu odbioru końcowego oraz w ramach wynagrodzenia, o którym mowa w § 7 ust. 1, Wykonawca udziela Zamawiającemu licencji/sublicencji na korzystanie z oprogramowania, </w:t>
      </w:r>
      <w:r w:rsidRPr="006E5647">
        <w:rPr>
          <w:rFonts w:ascii="Calibri" w:hAnsi="Calibri" w:cs="Calibri"/>
          <w:lang w:eastAsia="pl-PL"/>
        </w:rPr>
        <w:lastRenderedPageBreak/>
        <w:t>zainstalowanego na dostarczonym sprzęcie przez Wykonawcę, na okres nie krótszy niż 15 lat, na następujących polach eksploatacji:</w:t>
      </w:r>
    </w:p>
    <w:p w14:paraId="3488D430" w14:textId="77777777" w:rsidR="006E5647" w:rsidRPr="006E5647" w:rsidRDefault="006E5647" w:rsidP="00C24BB7">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wprowadzanie i zapisywanie w pamięci komputerów;</w:t>
      </w:r>
    </w:p>
    <w:p w14:paraId="00411473" w14:textId="77777777" w:rsidR="006E5647" w:rsidRPr="006E5647" w:rsidRDefault="006E5647" w:rsidP="00C24BB7">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odtwarzanie;</w:t>
      </w:r>
    </w:p>
    <w:p w14:paraId="5BBA3F8A" w14:textId="77777777" w:rsidR="006E5647" w:rsidRPr="006E5647" w:rsidRDefault="006E5647" w:rsidP="00C24BB7">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przechowywanie;</w:t>
      </w:r>
    </w:p>
    <w:p w14:paraId="13248115" w14:textId="77777777" w:rsidR="006E5647" w:rsidRPr="006E5647" w:rsidRDefault="006E5647" w:rsidP="00C24BB7">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sporządzanie kopii zapasowej (kopii bezpieczeństwa) nośników instalacyjnych i nośników z zainstalowanym oprogramowaniem;</w:t>
      </w:r>
    </w:p>
    <w:p w14:paraId="7A78AC5C" w14:textId="77777777" w:rsidR="006E5647" w:rsidRPr="006E5647" w:rsidRDefault="006E5647" w:rsidP="00C24BB7">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wyświetlanie;</w:t>
      </w:r>
    </w:p>
    <w:p w14:paraId="02794C4C" w14:textId="77777777" w:rsidR="006E5647" w:rsidRPr="006E5647" w:rsidRDefault="006E5647" w:rsidP="00C24BB7">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przystosowywanie;</w:t>
      </w:r>
    </w:p>
    <w:p w14:paraId="0270B14A" w14:textId="77777777" w:rsidR="006E5647" w:rsidRPr="006E5647" w:rsidRDefault="006E5647" w:rsidP="00C24BB7">
      <w:pPr>
        <w:widowControl/>
        <w:numPr>
          <w:ilvl w:val="0"/>
          <w:numId w:val="65"/>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2"/>
          <w:lang w:eastAsia="pl-PL"/>
        </w:rPr>
        <w:t>instalowanie i deinstalowanie oprogramowania pod warunkiem zachowania liczby udzielonych licencji;</w:t>
      </w:r>
    </w:p>
    <w:p w14:paraId="384E27C5" w14:textId="77777777" w:rsidR="006E5647" w:rsidRPr="006E5647" w:rsidRDefault="006E5647" w:rsidP="00C24BB7">
      <w:pPr>
        <w:widowControl/>
        <w:numPr>
          <w:ilvl w:val="0"/>
          <w:numId w:val="6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korzystanie z oprogramowania na wszystkich polach funkcjonalności;</w:t>
      </w:r>
    </w:p>
    <w:p w14:paraId="295890C5" w14:textId="77777777" w:rsidR="006E5647" w:rsidRPr="006E5647" w:rsidRDefault="006E5647" w:rsidP="00C24BB7">
      <w:pPr>
        <w:widowControl/>
        <w:numPr>
          <w:ilvl w:val="0"/>
          <w:numId w:val="65"/>
        </w:numPr>
        <w:tabs>
          <w:tab w:val="left" w:pos="284"/>
          <w:tab w:val="left" w:pos="426"/>
        </w:tabs>
        <w:autoSpaceDE/>
        <w:autoSpaceDN/>
        <w:adjustRightInd w:val="0"/>
        <w:ind w:left="0" w:firstLine="0"/>
        <w:jc w:val="both"/>
        <w:rPr>
          <w:rFonts w:ascii="Calibri" w:hAnsi="Calibri" w:cs="Calibri"/>
          <w:spacing w:val="-10"/>
          <w:lang w:eastAsia="pl-PL"/>
        </w:rPr>
      </w:pPr>
      <w:r w:rsidRPr="006E5647">
        <w:rPr>
          <w:rFonts w:ascii="Calibri" w:hAnsi="Calibri" w:cs="Calibri"/>
          <w:spacing w:val="-10"/>
          <w:lang w:eastAsia="pl-PL"/>
        </w:rPr>
        <w:t>korzystanie i modyfikowanie dokumentów oraz danych wytworzonych przy pomocy oprogramowania.</w:t>
      </w:r>
    </w:p>
    <w:p w14:paraId="45B6B074" w14:textId="77777777" w:rsidR="006E5647" w:rsidRPr="006E5647" w:rsidRDefault="006E5647" w:rsidP="00C24BB7">
      <w:pPr>
        <w:widowControl/>
        <w:numPr>
          <w:ilvl w:val="0"/>
          <w:numId w:val="6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dostarczone przez niego oprogramowania, nie naruszają jakichkolwiek praw osób trzecich, zwłaszcza w zakresie przepisów o wynalazczości, znakach towarowych, prawach autorskich i prawach pokrewnych oraz nieuczciwej konkurencji, i że posiada prawo do udzielania licencji/sublicencji lub odsprzedaży oprogramowania, które Wykonawca dostarczył w ramach umowy, zgodnie z postanowieniami ust. 1 i przejmuje w tym zakresie odpowiedzialność w przypadku roszczeń  osób trzecich.</w:t>
      </w:r>
    </w:p>
    <w:p w14:paraId="0C9C38A5" w14:textId="77777777" w:rsidR="006E5647" w:rsidRPr="006E5647" w:rsidRDefault="006E5647" w:rsidP="00C24BB7">
      <w:pPr>
        <w:widowControl/>
        <w:numPr>
          <w:ilvl w:val="0"/>
          <w:numId w:val="6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upoważnia Zamawiającego do swobodnego dokonywania zmian w zakresie przydzielania poszczególnych licencji/sublicencji, pracownikom Zamawiającego, na które Wykonawca udzielił licencji/sublicencji lub zapewnił prawo do korzystania z zastrzeżeniem przydzielenia oprogramowania wraz ze sprzętem do którego oprogramowanie zostało przypisane.</w:t>
      </w:r>
    </w:p>
    <w:p w14:paraId="6035D7FF" w14:textId="77777777" w:rsidR="006E5647" w:rsidRPr="006E5647" w:rsidRDefault="006E5647" w:rsidP="00C24BB7">
      <w:pPr>
        <w:widowControl/>
        <w:numPr>
          <w:ilvl w:val="0"/>
          <w:numId w:val="6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aktualizacja oprogramowania na sprzęcie zakupionym od Wykonawcy, nie powoduje zmian pól eksploatacji określonych w ust. 1 niniejszego paragrafu.</w:t>
      </w:r>
    </w:p>
    <w:p w14:paraId="0CAC4B79" w14:textId="77777777" w:rsidR="006E5647" w:rsidRPr="006E5647" w:rsidRDefault="006E5647" w:rsidP="00C24BB7">
      <w:pPr>
        <w:widowControl/>
        <w:numPr>
          <w:ilvl w:val="0"/>
          <w:numId w:val="6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Postanowienie, o którym mowa w ust. 1 może zostać wypowiedziane przez każdą ze stron po upływie 15 lat za 2-letnim okresem wypowiedzenia na koniec roku kalendarzowego.</w:t>
      </w:r>
    </w:p>
    <w:p w14:paraId="48D821C5"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9</w:t>
      </w:r>
    </w:p>
    <w:p w14:paraId="269460FA"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Podstawowe wymagania w zakresie gwarancji</w:t>
      </w:r>
    </w:p>
    <w:p w14:paraId="25592B91"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Zgodnie z ofertą, Wykonawca w ramach wynagrodzenia zapewni:</w:t>
      </w:r>
    </w:p>
    <w:p w14:paraId="16C8BF47" w14:textId="15943CE5" w:rsidR="006E5647" w:rsidRPr="006E5647" w:rsidRDefault="006E5647" w:rsidP="00C24BB7">
      <w:pPr>
        <w:widowControl/>
        <w:numPr>
          <w:ilvl w:val="1"/>
          <w:numId w:val="6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4"/>
      </w:r>
      <w:r w:rsidRPr="006E5647">
        <w:rPr>
          <w:rFonts w:ascii="Calibri" w:hAnsi="Calibri" w:cs="Calibri"/>
          <w:lang w:eastAsia="pl-PL"/>
        </w:rPr>
        <w:t xml:space="preserve"> miesięczny okres gwarancji  na dostarczone Urządzenia dla poz.</w:t>
      </w:r>
      <w:r w:rsidR="00E370BE">
        <w:rPr>
          <w:rFonts w:ascii="Calibri" w:hAnsi="Calibri" w:cs="Calibri"/>
          <w:lang w:eastAsia="pl-PL"/>
        </w:rPr>
        <w:t xml:space="preserve"> 1</w:t>
      </w:r>
      <w:r w:rsidRPr="006E5647">
        <w:rPr>
          <w:rFonts w:ascii="Calibri" w:hAnsi="Calibri" w:cs="Calibri"/>
          <w:lang w:eastAsia="pl-PL"/>
        </w:rPr>
        <w:t xml:space="preserve"> </w:t>
      </w:r>
    </w:p>
    <w:p w14:paraId="2E5EB57A" w14:textId="72F0EB31" w:rsidR="006E5647" w:rsidRPr="006E5647" w:rsidRDefault="006E5647" w:rsidP="00C24BB7">
      <w:pPr>
        <w:widowControl/>
        <w:numPr>
          <w:ilvl w:val="1"/>
          <w:numId w:val="63"/>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5"/>
      </w:r>
      <w:r w:rsidRPr="006E5647">
        <w:rPr>
          <w:rFonts w:ascii="Calibri" w:hAnsi="Calibri" w:cs="Calibri"/>
          <w:lang w:eastAsia="pl-PL"/>
        </w:rPr>
        <w:t xml:space="preserve">  miesięczny okres gwarancji  na dostarczone Urządzenia dla poz.2 </w:t>
      </w:r>
    </w:p>
    <w:p w14:paraId="0264C305" w14:textId="1F7BAB04" w:rsidR="006E5647" w:rsidRPr="006E5647" w:rsidRDefault="006E5647" w:rsidP="00C24BB7">
      <w:pPr>
        <w:widowControl/>
        <w:numPr>
          <w:ilvl w:val="1"/>
          <w:numId w:val="63"/>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6"/>
      </w:r>
      <w:r w:rsidRPr="006E5647">
        <w:rPr>
          <w:rFonts w:ascii="Calibri" w:hAnsi="Calibri" w:cs="Calibri"/>
          <w:lang w:eastAsia="pl-PL"/>
        </w:rPr>
        <w:t xml:space="preserve">   miesięczny okres gwarancji  na dostarczone Urządzenia dla poz. 3 </w:t>
      </w:r>
    </w:p>
    <w:p w14:paraId="6E9A450B" w14:textId="665C87CD" w:rsidR="006E5647" w:rsidRPr="006E5647" w:rsidRDefault="006E5647" w:rsidP="00C24BB7">
      <w:pPr>
        <w:widowControl/>
        <w:numPr>
          <w:ilvl w:val="1"/>
          <w:numId w:val="63"/>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7"/>
      </w:r>
      <w:r w:rsidRPr="006E5647">
        <w:rPr>
          <w:rFonts w:ascii="Calibri" w:hAnsi="Calibri" w:cs="Calibri"/>
          <w:lang w:eastAsia="pl-PL"/>
        </w:rPr>
        <w:t xml:space="preserve">   miesięczny okres gwarancji  na dostarczone Urządzenia dla poz. 4</w:t>
      </w:r>
    </w:p>
    <w:p w14:paraId="2F57B9F9" w14:textId="06D2AB07" w:rsidR="006E5647" w:rsidRPr="006E5647" w:rsidRDefault="006E5647" w:rsidP="00C24BB7">
      <w:pPr>
        <w:widowControl/>
        <w:numPr>
          <w:ilvl w:val="1"/>
          <w:numId w:val="63"/>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8"/>
      </w:r>
      <w:r w:rsidRPr="006E5647">
        <w:rPr>
          <w:rFonts w:ascii="Calibri" w:hAnsi="Calibri" w:cs="Calibri"/>
          <w:lang w:eastAsia="pl-PL"/>
        </w:rPr>
        <w:t xml:space="preserve">   miesięczny okres gwarancji  na dostarczone Urządzenia dla poz. 5 </w:t>
      </w:r>
    </w:p>
    <w:p w14:paraId="5386637E" w14:textId="575B0BD1" w:rsidR="006E5647" w:rsidRPr="006E5647" w:rsidRDefault="006E5647" w:rsidP="00C24BB7">
      <w:pPr>
        <w:widowControl/>
        <w:numPr>
          <w:ilvl w:val="1"/>
          <w:numId w:val="63"/>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9"/>
      </w:r>
      <w:r w:rsidRPr="006E5647">
        <w:rPr>
          <w:rFonts w:ascii="Calibri" w:hAnsi="Calibri" w:cs="Calibri"/>
          <w:lang w:eastAsia="pl-PL"/>
        </w:rPr>
        <w:t xml:space="preserve">   miesięczny okres gwarancji  na dostarczone Urządzenia dla poz. 6 </w:t>
      </w:r>
    </w:p>
    <w:p w14:paraId="65A3B109"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licząc od dnia podpisania Protokołu Odbioru Końcowego przez obie Strony, w tym przez Zamawiającego bez zastrzeżeń.</w:t>
      </w:r>
      <w:r w:rsidRPr="006E5647">
        <w:rPr>
          <w:rFonts w:ascii="Calibri" w:hAnsi="Calibri" w:cs="Calibri"/>
          <w:vertAlign w:val="superscript"/>
          <w:lang w:eastAsia="pl-PL"/>
        </w:rPr>
        <w:footnoteReference w:id="10"/>
      </w:r>
    </w:p>
    <w:p w14:paraId="53CBA56C"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10</w:t>
      </w:r>
    </w:p>
    <w:p w14:paraId="46960370"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Podstawowe zasady serwisu gwarancyjnego</w:t>
      </w:r>
    </w:p>
    <w:p w14:paraId="040ECC6A" w14:textId="77777777" w:rsidR="006E5647" w:rsidRPr="006E5647" w:rsidRDefault="006E5647" w:rsidP="00C24BB7">
      <w:pPr>
        <w:widowControl/>
        <w:numPr>
          <w:ilvl w:val="0"/>
          <w:numId w:val="75"/>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jest zobowiązany do zapewnienia gwarancyjnych usług serwisowych polegających 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14:paraId="46C4A120" w14:textId="77777777" w:rsidR="006E5647" w:rsidRPr="006E5647" w:rsidRDefault="006E5647" w:rsidP="00C24BB7">
      <w:pPr>
        <w:widowControl/>
        <w:numPr>
          <w:ilvl w:val="0"/>
          <w:numId w:val="75"/>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lastRenderedPageBreak/>
        <w:t xml:space="preserve">Wykonawca zobowiązuje się do poniesienia wszelkich kosztów związanych z serwisem gwarancyjnym, w szczególności kosztów transportu, instalacji i uruchomienia. </w:t>
      </w:r>
    </w:p>
    <w:p w14:paraId="00661F52" w14:textId="77777777" w:rsidR="006E5647" w:rsidRPr="006E5647" w:rsidRDefault="006E5647" w:rsidP="00C24BB7">
      <w:pPr>
        <w:widowControl/>
        <w:numPr>
          <w:ilvl w:val="0"/>
          <w:numId w:val="75"/>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wykona naprawę w terminie 14 od dnia zgłoszenia wady lub usterki. W sytuacji, w której naprawa trwać będzie dłużej niż 14 dni Wykonawca zobowiązuje się do zapewnienia sprzętu zastępczego o parametrach nie niższych niż urządzenie przekazane do naprawy lub nowe, wolnego od wad, na własny koszt. Całkowity okres naprawy (wliczając okres użytkowania sprzętu zastępczego) nie może przekroczyć 28 dni.</w:t>
      </w:r>
    </w:p>
    <w:p w14:paraId="68CC4655" w14:textId="77777777" w:rsidR="006E5647" w:rsidRPr="006E5647" w:rsidRDefault="006E5647" w:rsidP="00C24BB7">
      <w:pPr>
        <w:widowControl/>
        <w:numPr>
          <w:ilvl w:val="0"/>
          <w:numId w:val="75"/>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Wykonawca zapewni na rzecz Zamawiającego serwis gwarancyjny, gdzie czas reakcji serwisu gwarancyjnego, rozumianego jako przyjazd pracownika serwisu gwarancyjnego do Zamawiającego, </w:t>
      </w:r>
      <w:r w:rsidRPr="006E5647">
        <w:rPr>
          <w:rFonts w:ascii="Calibri" w:hAnsi="Calibri" w:cs="Calibri"/>
          <w:spacing w:val="-12"/>
          <w:lang w:eastAsia="pl-PL"/>
        </w:rPr>
        <w:t>wynosi maksimum 2 dni robocze od zgłoszenia wady lub usterki.</w:t>
      </w:r>
    </w:p>
    <w:p w14:paraId="7FB317E6" w14:textId="77777777" w:rsidR="006E5647" w:rsidRPr="006E5647" w:rsidRDefault="006E5647" w:rsidP="00C24BB7">
      <w:pPr>
        <w:widowControl/>
        <w:numPr>
          <w:ilvl w:val="0"/>
          <w:numId w:val="75"/>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Zgłoszenia wad lub usterek Urządzeń będą przesyłane drogą elektroniczną 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14:paraId="14A8C5CC"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11</w:t>
      </w:r>
    </w:p>
    <w:p w14:paraId="29B8E4AC"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Kary umowne</w:t>
      </w:r>
    </w:p>
    <w:p w14:paraId="352971DA"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niewykonania lub nienależytego wykonania umowy w całości lub w części, nie będącego wynikiem opóźnienia po stronie Zamawiającego, Wykonawca zapłaci Zamawiającemu karę umowną w wysokości 20% wartości umowy brutto.</w:t>
      </w:r>
    </w:p>
    <w:p w14:paraId="12018A18"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odstąpienia od umowy w całości lub w części przez Zamawiającego z przyczyn leżących po stronie Wykonawcy, Wykonawca zapłaci Zamawiającemu karę umowną w wysokości 20% wartości umowy brutto.</w:t>
      </w:r>
    </w:p>
    <w:p w14:paraId="601B82A6"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3 ust. 1, Wykonawca zobowiązuje się zapłacić Zamawiającemu karę umowną w wysokości 1% wartości umowy brutto za każdy rozpoczętą dobę zwłoki w dni robocze, nie więcej jednak niż 20% wartości wynagrodzenia, o którym mowa w § 7 ust. 1. W razie zwłoki przekraczającego 5 dni, Zamawiającemu przysługuje prawo odstąpienia od umowy – prawo odstąpienia może zostać zrealizowane w terminie 30 dni od upływu 5 dnia zwłoki.</w:t>
      </w:r>
    </w:p>
    <w:p w14:paraId="1A700288"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4 ust. 5, Wykonawca zobowiązuje się zapłacić Zamawiającemu karę umowną w wysokości 100 zł za każdą rozpoczętą dobę zwłoki.</w:t>
      </w:r>
    </w:p>
    <w:p w14:paraId="561DE848"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4 ust. 7, Wykonawca zobowiązuje się zapłacić Zamawiającemu karę umowną w wysokości 100 zł za każdą rozpoczętą dobę zwłoki..</w:t>
      </w:r>
    </w:p>
    <w:p w14:paraId="5464F9EE"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10 ust. 3 (niewykonania naprawy i nieprzekazania sprzętu zastępczego w terminie 14 dni lub niewykonania naprawy w terminie 28 dni w sytuacji przekazania sprzętu zastępczego), Wykonawca zobowiązuje się zapłacić Zamawiającemu karę umowną w wysokości 100 zł za każdą rozpoczętą dobę zwłoki.</w:t>
      </w:r>
    </w:p>
    <w:p w14:paraId="40D50F41"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10 ust. 4, Wykonawca zobowiązuje się zapłacić Zamawiającemu karę umowną w wysokości 100 zł za każdą rozpoczętą dobę zwłoki, chyba że przyczyny przekroczenia terminu leżą po stronie Zamawiającego.</w:t>
      </w:r>
    </w:p>
    <w:p w14:paraId="48B70AC0"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Kary umowne przewidziane w niniejszym paragrafie będą naliczane niezależnie od siebie.</w:t>
      </w:r>
    </w:p>
    <w:p w14:paraId="3124554C"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Odstąpienie od umowy przez Zamawiającego z winy Wykonawcy, nie będzie powodować </w:t>
      </w:r>
      <w:r w:rsidRPr="006E5647">
        <w:rPr>
          <w:rFonts w:ascii="Calibri" w:hAnsi="Calibri" w:cs="Calibri"/>
          <w:spacing w:val="-10"/>
          <w:lang w:eastAsia="pl-PL"/>
        </w:rPr>
        <w:t>utraty prawa przez Zamawiającego do naliczenia kar umownych należnych na podstawie umowy.</w:t>
      </w:r>
    </w:p>
    <w:p w14:paraId="59E90D83"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Zapłata przez Wykonawcę kar umownych nie wyłącza prawa Zamawiającego do dochodzenia odszkodowania przewyższającego ustalone powyżej kary umowne na zasadach ogólnych.</w:t>
      </w:r>
    </w:p>
    <w:p w14:paraId="5CB850AD"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wyraża zgodę na potrącenie kar umownych z wynagrodzenia, o ile obowiązujące w dniu potrącenia przepisy nie stanowią inaczej.</w:t>
      </w:r>
    </w:p>
    <w:p w14:paraId="25FBE0E1" w14:textId="77777777" w:rsidR="006E5647" w:rsidRPr="006E5647" w:rsidRDefault="006E5647" w:rsidP="00C24BB7">
      <w:pPr>
        <w:widowControl/>
        <w:numPr>
          <w:ilvl w:val="0"/>
          <w:numId w:val="7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spacing w:val="-12"/>
          <w:lang w:eastAsia="pl-PL"/>
        </w:rPr>
        <w:t>Uiszczenie kary umownej nie zwalnia Wykonawcy z realizacji obowiązków wynikających z umowy.</w:t>
      </w:r>
    </w:p>
    <w:p w14:paraId="4AEEDE05"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12</w:t>
      </w:r>
    </w:p>
    <w:p w14:paraId="48C84E31" w14:textId="57EEA0A6"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Odstąpienie od Umowy</w:t>
      </w:r>
    </w:p>
    <w:p w14:paraId="476C889D" w14:textId="77777777" w:rsidR="006E5647" w:rsidRPr="006E5647" w:rsidRDefault="006E5647" w:rsidP="0030641A">
      <w:pPr>
        <w:widowControl/>
        <w:numPr>
          <w:ilvl w:val="0"/>
          <w:numId w:val="82"/>
        </w:numPr>
        <w:tabs>
          <w:tab w:val="left" w:pos="284"/>
        </w:tabs>
        <w:autoSpaceDE/>
        <w:autoSpaceDN/>
        <w:ind w:left="284" w:hanging="284"/>
        <w:jc w:val="both"/>
        <w:rPr>
          <w:rFonts w:ascii="Calibri" w:eastAsia="Calibri" w:hAnsi="Calibri" w:cs="Calibri"/>
        </w:rPr>
      </w:pPr>
      <w:r w:rsidRPr="006E5647">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29C1CE92" w14:textId="77777777" w:rsidR="006E5647" w:rsidRPr="006E5647" w:rsidRDefault="006E5647" w:rsidP="00C24BB7">
      <w:pPr>
        <w:widowControl/>
        <w:numPr>
          <w:ilvl w:val="0"/>
          <w:numId w:val="83"/>
        </w:numPr>
        <w:autoSpaceDE/>
        <w:autoSpaceDN/>
        <w:ind w:left="567" w:hanging="283"/>
        <w:jc w:val="both"/>
        <w:rPr>
          <w:rFonts w:ascii="Calibri" w:eastAsia="Calibri" w:hAnsi="Calibri" w:cs="Calibri"/>
        </w:rPr>
      </w:pPr>
      <w:r w:rsidRPr="006E5647">
        <w:rPr>
          <w:rFonts w:ascii="Calibri" w:eastAsia="Calibri" w:hAnsi="Calibri" w:cs="Calibri"/>
        </w:rPr>
        <w:lastRenderedPageBreak/>
        <w:t>Wykonawca zleca, bez zgody Zamawiającego wykonanie umowy lub jej części osobie trzeciej, o ile nie wskazał tego faktu w ofercie;</w:t>
      </w:r>
    </w:p>
    <w:p w14:paraId="0B1E8139" w14:textId="73A293B5" w:rsidR="006E5647" w:rsidRPr="006E5647" w:rsidRDefault="006E5647" w:rsidP="00C24BB7">
      <w:pPr>
        <w:widowControl/>
        <w:numPr>
          <w:ilvl w:val="0"/>
          <w:numId w:val="83"/>
        </w:numPr>
        <w:autoSpaceDE/>
        <w:autoSpaceDN/>
        <w:ind w:left="567" w:hanging="283"/>
        <w:jc w:val="both"/>
        <w:rPr>
          <w:rFonts w:ascii="Calibri" w:eastAsia="Calibri" w:hAnsi="Calibri" w:cs="Calibri"/>
          <w:b/>
          <w:bCs/>
        </w:rPr>
      </w:pPr>
      <w:r w:rsidRPr="006E5647">
        <w:rPr>
          <w:rFonts w:ascii="Calibri" w:eastAsia="Calibri" w:hAnsi="Calibri" w:cs="Calibri"/>
          <w:b/>
          <w:bCs/>
        </w:rPr>
        <w:t xml:space="preserve">zwłoki w dostawie przekraczającej 5 dni w stosunku do terminu określonego w § 3 ust. 1 </w:t>
      </w:r>
      <w:r w:rsidR="00A00FEA">
        <w:rPr>
          <w:rFonts w:ascii="Calibri" w:eastAsia="Calibri" w:hAnsi="Calibri" w:cs="Calibri"/>
          <w:b/>
          <w:bCs/>
        </w:rPr>
        <w:t>;</w:t>
      </w:r>
      <w:r w:rsidRPr="006E5647">
        <w:rPr>
          <w:rFonts w:ascii="Calibri" w:eastAsia="Calibri" w:hAnsi="Calibri" w:cs="Calibri"/>
          <w:b/>
          <w:bCs/>
        </w:rPr>
        <w:t xml:space="preserve"> </w:t>
      </w:r>
    </w:p>
    <w:p w14:paraId="2C501471" w14:textId="77777777" w:rsidR="006E5647" w:rsidRPr="006E5647" w:rsidRDefault="006E5647" w:rsidP="00C24BB7">
      <w:pPr>
        <w:widowControl/>
        <w:numPr>
          <w:ilvl w:val="0"/>
          <w:numId w:val="83"/>
        </w:numPr>
        <w:autoSpaceDE/>
        <w:autoSpaceDN/>
        <w:ind w:left="567" w:hanging="283"/>
        <w:jc w:val="both"/>
        <w:rPr>
          <w:rFonts w:ascii="Calibri" w:eastAsia="Calibri" w:hAnsi="Calibri" w:cs="Calibri"/>
        </w:rPr>
      </w:pPr>
      <w:r w:rsidRPr="006E5647">
        <w:rPr>
          <w:rFonts w:ascii="Calibri" w:eastAsia="Calibri" w:hAnsi="Calibri" w:cs="Calibri"/>
        </w:rPr>
        <w:t>Wykonawca nienależycie wykonuje umowę, w szczególności nie stosuje się do uwag Zamawiającego lub narusza postanowienia umowy i po upływie 3 dnia roboczego od wezwania przez Zamawiającego do zaniechania przez Wykonawcę naruszeń zapisów umowy i usunięcia ewentualnych skutków naruszeń, Wykonawca nie zastosuje się do wezwania;</w:t>
      </w:r>
    </w:p>
    <w:p w14:paraId="172CF763" w14:textId="77777777" w:rsidR="006E5647" w:rsidRPr="006E5647" w:rsidRDefault="006E5647" w:rsidP="00C24BB7">
      <w:pPr>
        <w:widowControl/>
        <w:numPr>
          <w:ilvl w:val="0"/>
          <w:numId w:val="83"/>
        </w:numPr>
        <w:autoSpaceDE/>
        <w:autoSpaceDN/>
        <w:ind w:left="567" w:hanging="283"/>
        <w:jc w:val="both"/>
        <w:rPr>
          <w:rFonts w:ascii="Calibri" w:eastAsia="Calibri" w:hAnsi="Calibri" w:cs="Calibri"/>
          <w:spacing w:val="-12"/>
        </w:rPr>
      </w:pPr>
      <w:r w:rsidRPr="006E5647">
        <w:rPr>
          <w:rFonts w:ascii="Calibri" w:eastAsia="Calibri" w:hAnsi="Calibri" w:cs="Calibri"/>
          <w:spacing w:val="-12"/>
        </w:rPr>
        <w:t>20% dostarczonego przedmiotu zamówienia nie spełnia wymogów, co zostało wskazane w protokole odbioru końcowego.</w:t>
      </w:r>
    </w:p>
    <w:p w14:paraId="66EF59A2" w14:textId="77777777" w:rsidR="0030641A" w:rsidRDefault="006E5647" w:rsidP="0030641A">
      <w:pPr>
        <w:pStyle w:val="Akapitzlist"/>
        <w:widowControl/>
        <w:numPr>
          <w:ilvl w:val="0"/>
          <w:numId w:val="82"/>
        </w:numPr>
        <w:autoSpaceDE/>
        <w:autoSpaceDN/>
        <w:ind w:left="284" w:hanging="284"/>
        <w:rPr>
          <w:rFonts w:ascii="Calibri" w:eastAsia="Calibri" w:hAnsi="Calibri" w:cs="Calibri"/>
        </w:rPr>
      </w:pPr>
      <w:r w:rsidRPr="0030641A">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4A94CBED" w14:textId="77777777" w:rsidR="0030641A" w:rsidRPr="0030641A" w:rsidRDefault="006E5647" w:rsidP="0030641A">
      <w:pPr>
        <w:pStyle w:val="Akapitzlist"/>
        <w:widowControl/>
        <w:numPr>
          <w:ilvl w:val="0"/>
          <w:numId w:val="82"/>
        </w:numPr>
        <w:autoSpaceDE/>
        <w:autoSpaceDN/>
        <w:ind w:left="284" w:hanging="284"/>
        <w:rPr>
          <w:rFonts w:ascii="Calibri" w:eastAsia="Calibri" w:hAnsi="Calibri" w:cs="Calibri"/>
        </w:rPr>
      </w:pPr>
      <w:r w:rsidRPr="0030641A">
        <w:rPr>
          <w:rFonts w:ascii="Calibri" w:eastAsia="Calibri" w:hAnsi="Calibri" w:cs="Calibri"/>
          <w:color w:val="000000"/>
        </w:rPr>
        <w:t xml:space="preserve">Prawo odstąpienia Zamawiający może wykonać w terminie 30 dni od powzięcia wiadomości o okolicznościach, o których mowa w ust. 1 lub 2.   </w:t>
      </w:r>
    </w:p>
    <w:p w14:paraId="7623CDCC" w14:textId="77777777" w:rsidR="0030641A" w:rsidRPr="0030641A" w:rsidRDefault="006E5647" w:rsidP="0030641A">
      <w:pPr>
        <w:pStyle w:val="Akapitzlist"/>
        <w:widowControl/>
        <w:numPr>
          <w:ilvl w:val="0"/>
          <w:numId w:val="82"/>
        </w:numPr>
        <w:autoSpaceDE/>
        <w:autoSpaceDN/>
        <w:ind w:left="284" w:hanging="284"/>
        <w:rPr>
          <w:rFonts w:ascii="Calibri" w:eastAsia="Calibri" w:hAnsi="Calibri" w:cs="Calibri"/>
        </w:rPr>
      </w:pPr>
      <w:r w:rsidRPr="0030641A">
        <w:rPr>
          <w:rFonts w:ascii="Calibri" w:eastAsia="Calibri" w:hAnsi="Calibri" w:cs="Calibri"/>
          <w:spacing w:val="-12"/>
        </w:rPr>
        <w:t>Odstąpienie od umowy następuje w formie pisemnej pod rygorem nieważności i wymaga uzasadnienia.</w:t>
      </w:r>
    </w:p>
    <w:p w14:paraId="2C7A1DF0" w14:textId="31D5E7A1" w:rsidR="006E5647" w:rsidRPr="0030641A" w:rsidRDefault="006E5647" w:rsidP="0030641A">
      <w:pPr>
        <w:pStyle w:val="Akapitzlist"/>
        <w:widowControl/>
        <w:numPr>
          <w:ilvl w:val="0"/>
          <w:numId w:val="82"/>
        </w:numPr>
        <w:autoSpaceDE/>
        <w:autoSpaceDN/>
        <w:ind w:left="284" w:hanging="284"/>
        <w:rPr>
          <w:rFonts w:ascii="Calibri" w:eastAsia="Calibri" w:hAnsi="Calibri" w:cs="Calibri"/>
        </w:rPr>
      </w:pPr>
      <w:r w:rsidRPr="0030641A">
        <w:rPr>
          <w:rFonts w:ascii="Calibri" w:eastAsia="Calibri" w:hAnsi="Calibri" w:cs="Calibri"/>
        </w:rPr>
        <w:t>W przypadku odstąpienia od umowy przez Zamawiającego w sytuacjach, o których mowa w ust. 2 niniejszego paragrafu:</w:t>
      </w:r>
    </w:p>
    <w:p w14:paraId="63DB51EF" w14:textId="77777777" w:rsidR="006E5647" w:rsidRPr="006E5647" w:rsidRDefault="006E5647" w:rsidP="0030641A">
      <w:pPr>
        <w:widowControl/>
        <w:numPr>
          <w:ilvl w:val="0"/>
          <w:numId w:val="84"/>
        </w:numPr>
        <w:tabs>
          <w:tab w:val="left" w:pos="284"/>
        </w:tabs>
        <w:autoSpaceDE/>
        <w:autoSpaceDN/>
        <w:ind w:left="0" w:firstLine="0"/>
        <w:jc w:val="both"/>
        <w:rPr>
          <w:rFonts w:ascii="Calibri" w:eastAsia="Calibri" w:hAnsi="Calibri" w:cs="Calibri"/>
        </w:rPr>
      </w:pPr>
      <w:r w:rsidRPr="006E5647">
        <w:rPr>
          <w:rFonts w:ascii="Calibri" w:eastAsia="Calibri" w:hAnsi="Calibri" w:cs="Calibri"/>
        </w:rPr>
        <w:t>Strony zobowiązują się w terminie 3 dni od dnia odstąpienia do sporządzenia protokołu, który będzie stwierdzał stan realizacji umowy do dnia odstąpienia od umowy;</w:t>
      </w:r>
    </w:p>
    <w:p w14:paraId="6FE31E2E" w14:textId="77777777" w:rsidR="006E5647" w:rsidRPr="006E5647" w:rsidRDefault="006E5647" w:rsidP="0030641A">
      <w:pPr>
        <w:widowControl/>
        <w:numPr>
          <w:ilvl w:val="0"/>
          <w:numId w:val="84"/>
        </w:numPr>
        <w:tabs>
          <w:tab w:val="left" w:pos="284"/>
        </w:tabs>
        <w:autoSpaceDE/>
        <w:autoSpaceDN/>
        <w:ind w:left="0" w:firstLine="0"/>
        <w:jc w:val="both"/>
        <w:rPr>
          <w:rFonts w:ascii="Calibri" w:eastAsia="Calibri" w:hAnsi="Calibri" w:cs="Calibri"/>
        </w:rPr>
      </w:pPr>
      <w:r w:rsidRPr="006E5647">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7709BB2D" w14:textId="77777777" w:rsidR="006E5647" w:rsidRPr="006E5647" w:rsidRDefault="006E5647" w:rsidP="0030641A">
      <w:pPr>
        <w:widowControl/>
        <w:numPr>
          <w:ilvl w:val="0"/>
          <w:numId w:val="84"/>
        </w:numPr>
        <w:tabs>
          <w:tab w:val="left" w:pos="284"/>
        </w:tabs>
        <w:autoSpaceDE/>
        <w:autoSpaceDN/>
        <w:ind w:left="0" w:firstLine="0"/>
        <w:jc w:val="both"/>
        <w:rPr>
          <w:rFonts w:ascii="Calibri" w:eastAsia="Calibri" w:hAnsi="Calibri" w:cs="Calibri"/>
        </w:rPr>
      </w:pPr>
      <w:r w:rsidRPr="006E5647">
        <w:rPr>
          <w:rFonts w:ascii="Calibri" w:eastAsia="Calibri" w:hAnsi="Calibri" w:cs="Calibri"/>
        </w:rPr>
        <w:t>Strony dokonują rozliczenia prawidłowo wykonanych prac do dnia odstąpienia od umowy w oparciu o odpowiednie stosowanie procedur odbioru, podstaw wystawiania faktur, terminów płatności.</w:t>
      </w:r>
    </w:p>
    <w:p w14:paraId="4B5E9FEA"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13</w:t>
      </w:r>
    </w:p>
    <w:p w14:paraId="0829A383"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Zmiany umowy</w:t>
      </w:r>
    </w:p>
    <w:p w14:paraId="4072815A" w14:textId="77777777" w:rsidR="006E5647" w:rsidRPr="006E5647" w:rsidRDefault="006E5647" w:rsidP="00C24BB7">
      <w:pPr>
        <w:widowControl/>
        <w:numPr>
          <w:ilvl w:val="0"/>
          <w:numId w:val="7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Na podstawie art. </w:t>
      </w:r>
      <w:r w:rsidRPr="006E5647">
        <w:rPr>
          <w:rFonts w:ascii="Calibri" w:eastAsia="Arial Unicode MS" w:hAnsi="Calibri" w:cs="Calibri"/>
          <w:kern w:val="2"/>
          <w:lang w:eastAsia="pl-PL"/>
        </w:rPr>
        <w:t xml:space="preserve">455 ust. 1 </w:t>
      </w:r>
      <w:r w:rsidRPr="006E5647">
        <w:rPr>
          <w:rFonts w:ascii="Calibri" w:hAnsi="Calibri" w:cs="Calibri"/>
          <w:lang w:eastAsia="pl-PL"/>
        </w:rPr>
        <w:t xml:space="preserve">ustawy - Prawo zamówień publicznych Zamawiający przewiduje możliwość dokonania następujących zmian niniejszej umowy: </w:t>
      </w:r>
    </w:p>
    <w:p w14:paraId="03D92C58" w14:textId="77777777" w:rsidR="006E5647" w:rsidRPr="006E5647" w:rsidRDefault="006E5647" w:rsidP="00C24BB7">
      <w:pPr>
        <w:widowControl/>
        <w:numPr>
          <w:ilvl w:val="0"/>
          <w:numId w:val="78"/>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w:t>
      </w:r>
      <w:r w:rsidRPr="006E5647">
        <w:rPr>
          <w:rFonts w:ascii="Calibri" w:eastAsia="Calibri" w:hAnsi="Calibri" w:cs="Calibri"/>
        </w:rPr>
        <w:t>opisie przedmiotu zamówienia</w:t>
      </w:r>
      <w:r w:rsidRPr="006E5647">
        <w:rPr>
          <w:rFonts w:ascii="Calibri" w:hAnsi="Calibri" w:cs="Calibri"/>
          <w:lang w:eastAsia="pl-PL"/>
        </w:rPr>
        <w:t xml:space="preserve">, oraz w zakresie pozostałych parametrów zmiana jest korzystna dla Zamawiającego. Warunki dostaw, świadczenia usług w tym gwarancyjnych pozostają bez zmian z zastrzeżeniem postanowień niniejszego paragrafu. Wynagrodzenie Wykonawcy nie może zostać zwiększone. </w:t>
      </w:r>
    </w:p>
    <w:p w14:paraId="3D86ECDB" w14:textId="77777777" w:rsidR="006E5647" w:rsidRPr="006E5647" w:rsidRDefault="006E5647" w:rsidP="00C24BB7">
      <w:pPr>
        <w:widowControl/>
        <w:numPr>
          <w:ilvl w:val="0"/>
          <w:numId w:val="7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Zmiany umowy, o których mowa powyżej mogą być wprowadzone w następującym trybie: </w:t>
      </w:r>
    </w:p>
    <w:p w14:paraId="7C3972EF" w14:textId="77777777" w:rsidR="006E5647" w:rsidRPr="006E5647" w:rsidRDefault="006E5647" w:rsidP="00C24BB7">
      <w:pPr>
        <w:widowControl/>
        <w:numPr>
          <w:ilvl w:val="0"/>
          <w:numId w:val="7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42FB31CF" w14:textId="77777777" w:rsidR="006E5647" w:rsidRPr="006E5647" w:rsidRDefault="006E5647" w:rsidP="00C24BB7">
      <w:pPr>
        <w:widowControl/>
        <w:numPr>
          <w:ilvl w:val="0"/>
          <w:numId w:val="7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Zamawiający po zapoznaniu się z uzasadnieniem i przy uwzględnieniu okoliczności sprawy dokona oceny zasadności zmiany umowy;</w:t>
      </w:r>
    </w:p>
    <w:p w14:paraId="39B2BD1F" w14:textId="77777777" w:rsidR="006E5647" w:rsidRPr="006E5647" w:rsidRDefault="006E5647" w:rsidP="00C24BB7">
      <w:pPr>
        <w:widowControl/>
        <w:numPr>
          <w:ilvl w:val="0"/>
          <w:numId w:val="7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Wszelkie zmiany umowy wymagają formy pisemnej i mogą być wprowadzone po przeprowadzeniu stosownych negocjacji. </w:t>
      </w:r>
    </w:p>
    <w:p w14:paraId="190E2FD2" w14:textId="77777777" w:rsidR="006E5647" w:rsidRPr="006E5647" w:rsidRDefault="006E5647" w:rsidP="00C24BB7">
      <w:pPr>
        <w:widowControl/>
        <w:numPr>
          <w:ilvl w:val="0"/>
          <w:numId w:val="7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 wnioskiem o dokonanie zmiany przewidzianej w ust. 2 pkt 1 może wystąpić również Zamawiający. Postanowienia ust. 2 pkt 3) stosuje się odpowiednio. </w:t>
      </w:r>
      <w:r w:rsidRPr="006E5647">
        <w:rPr>
          <w:rFonts w:ascii="Calibri" w:hAnsi="Calibri" w:cs="Calibri"/>
          <w:lang w:eastAsia="pl-PL"/>
        </w:rPr>
        <w:tab/>
      </w:r>
    </w:p>
    <w:p w14:paraId="504D51CC" w14:textId="77777777" w:rsidR="006E5647" w:rsidRPr="006E5647" w:rsidRDefault="006E5647" w:rsidP="006E5647">
      <w:pPr>
        <w:widowControl/>
        <w:tabs>
          <w:tab w:val="left" w:pos="284"/>
          <w:tab w:val="left" w:pos="426"/>
        </w:tabs>
        <w:adjustRightInd w:val="0"/>
        <w:jc w:val="center"/>
        <w:rPr>
          <w:rFonts w:ascii="Calibri" w:hAnsi="Calibri" w:cs="Calibri"/>
          <w:lang w:eastAsia="pl-PL"/>
        </w:rPr>
      </w:pPr>
      <w:r w:rsidRPr="006E5647">
        <w:rPr>
          <w:rFonts w:ascii="Calibri" w:hAnsi="Calibri" w:cs="Calibri"/>
          <w:b/>
          <w:lang w:eastAsia="pl-PL"/>
        </w:rPr>
        <w:t>§ 14</w:t>
      </w:r>
    </w:p>
    <w:p w14:paraId="4147D607"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Postanowienia końcowe</w:t>
      </w:r>
    </w:p>
    <w:p w14:paraId="7BEA98FD" w14:textId="654F2176" w:rsidR="006E5647" w:rsidRPr="006E5647" w:rsidRDefault="006E5647" w:rsidP="00C24BB7">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lastRenderedPageBreak/>
        <w:t>W zakresie nieuregulowanym umową mają zastosowanie przepisy ustawy z dnia 23 kwietnia 1964 r. Kodeks cywilny (Dz. U. z 2020 r. poz. 1740) oraz ustawy z dnia 11września 2019 r. Prawo zamówień publicznych (tj. Dz. U. z 20</w:t>
      </w:r>
      <w:r w:rsidR="00FE0206">
        <w:rPr>
          <w:rFonts w:ascii="Calibri" w:hAnsi="Calibri" w:cs="Calibri"/>
          <w:lang w:eastAsia="pl-PL"/>
        </w:rPr>
        <w:t>21</w:t>
      </w:r>
      <w:r w:rsidRPr="006E5647">
        <w:rPr>
          <w:rFonts w:ascii="Calibri" w:hAnsi="Calibri" w:cs="Calibri"/>
          <w:lang w:eastAsia="pl-PL"/>
        </w:rPr>
        <w:t xml:space="preserve"> r., poz. </w:t>
      </w:r>
      <w:r w:rsidR="00FE0206">
        <w:rPr>
          <w:rFonts w:ascii="Calibri" w:hAnsi="Calibri" w:cs="Calibri"/>
          <w:lang w:eastAsia="pl-PL"/>
        </w:rPr>
        <w:t>1129</w:t>
      </w:r>
      <w:r w:rsidRPr="006E5647">
        <w:rPr>
          <w:rFonts w:ascii="Calibri" w:hAnsi="Calibri" w:cs="Calibri"/>
          <w:lang w:eastAsia="pl-PL"/>
        </w:rPr>
        <w:t xml:space="preserve"> ).</w:t>
      </w:r>
    </w:p>
    <w:p w14:paraId="71FC28EE" w14:textId="77777777" w:rsidR="006E5647" w:rsidRPr="006E5647" w:rsidRDefault="006E5647" w:rsidP="00C24BB7">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Spory wynikłe w związku z realizacją niniejszej umowy będą rozstrzygane przez sąd właściwy dla siedziby Zamawiającego.</w:t>
      </w:r>
    </w:p>
    <w:p w14:paraId="71BB1896" w14:textId="77777777" w:rsidR="006E5647" w:rsidRPr="006E5647" w:rsidRDefault="006E5647" w:rsidP="00C24BB7">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Umowę sporządzono w 2 jednobrzmiących egzemplarzach, po 1 egzemplarzu dla  Zamawiającego i Wykonawcy.</w:t>
      </w:r>
    </w:p>
    <w:p w14:paraId="31AB2283" w14:textId="77777777" w:rsidR="006E5647" w:rsidRPr="006E5647" w:rsidRDefault="006E5647" w:rsidP="00C24BB7">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Integralną cześć umowy stanowią: </w:t>
      </w:r>
    </w:p>
    <w:p w14:paraId="0D57C459" w14:textId="28A0F5FB" w:rsidR="006E5647" w:rsidRPr="006E5647" w:rsidRDefault="006E5647" w:rsidP="00C24BB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1 – opis przedmiotu zamówienia</w:t>
      </w:r>
      <w:r w:rsidR="00AB53A9">
        <w:rPr>
          <w:rFonts w:ascii="Calibri" w:hAnsi="Calibri" w:cs="Calibri"/>
          <w:lang w:eastAsia="pl-PL"/>
        </w:rPr>
        <w:t>;</w:t>
      </w:r>
    </w:p>
    <w:p w14:paraId="7B144C1E" w14:textId="75117C1A" w:rsidR="006E5647" w:rsidRPr="006E5647" w:rsidRDefault="006E5647" w:rsidP="00C24BB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2 - Załącznik nr 2 – oferta Wykonawcy</w:t>
      </w:r>
      <w:r w:rsidR="00AB53A9">
        <w:rPr>
          <w:rFonts w:ascii="Calibri" w:hAnsi="Calibri" w:cs="Calibri"/>
          <w:lang w:eastAsia="pl-PL"/>
        </w:rPr>
        <w:t>;</w:t>
      </w:r>
      <w:r w:rsidRPr="006E5647">
        <w:rPr>
          <w:rFonts w:ascii="Calibri" w:hAnsi="Calibri" w:cs="Calibri"/>
          <w:lang w:eastAsia="pl-PL"/>
        </w:rPr>
        <w:t xml:space="preserve"> </w:t>
      </w:r>
    </w:p>
    <w:p w14:paraId="54B9072B" w14:textId="19801196" w:rsidR="006E5647" w:rsidRPr="006E5647" w:rsidRDefault="006E5647" w:rsidP="00C24BB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3 – </w:t>
      </w:r>
      <w:r w:rsidR="00AB53A9" w:rsidRPr="00AB53A9">
        <w:rPr>
          <w:rFonts w:ascii="Calibri" w:hAnsi="Calibri" w:cs="Calibri"/>
          <w:lang w:eastAsia="pl-PL"/>
        </w:rPr>
        <w:t>aktualny odpis z KRS Wykonawcy lub wypis z Centralnej Ewidencji i Informacji o Działalności Gospodarczej</w:t>
      </w:r>
      <w:r w:rsidR="00AB53A9">
        <w:rPr>
          <w:rFonts w:ascii="Calibri" w:hAnsi="Calibri" w:cs="Calibri"/>
          <w:lang w:eastAsia="pl-PL"/>
        </w:rPr>
        <w:t>;</w:t>
      </w:r>
    </w:p>
    <w:p w14:paraId="5954E897" w14:textId="480C1062" w:rsidR="006E5647" w:rsidRPr="006E5647" w:rsidRDefault="006E5647" w:rsidP="00C24BB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4 – Wzór Protokołu Odbioru Ilościowego</w:t>
      </w:r>
      <w:r w:rsidR="00AB53A9">
        <w:rPr>
          <w:rFonts w:ascii="Calibri" w:hAnsi="Calibri" w:cs="Calibri"/>
          <w:lang w:eastAsia="pl-PL"/>
        </w:rPr>
        <w:t>;</w:t>
      </w:r>
    </w:p>
    <w:p w14:paraId="296BDF3E" w14:textId="77777777" w:rsidR="006E5647" w:rsidRPr="006E5647" w:rsidRDefault="006E5647" w:rsidP="00C24BB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5 – Wzór Protokołu Odbioru Końcowego.</w:t>
      </w:r>
    </w:p>
    <w:p w14:paraId="2A602710" w14:textId="13B4D99B" w:rsidR="006E5647" w:rsidRDefault="006E5647" w:rsidP="006E5647">
      <w:pPr>
        <w:widowControl/>
        <w:tabs>
          <w:tab w:val="left" w:pos="284"/>
          <w:tab w:val="left" w:pos="426"/>
        </w:tabs>
        <w:adjustRightInd w:val="0"/>
        <w:jc w:val="both"/>
        <w:rPr>
          <w:rFonts w:ascii="Calibri" w:eastAsia="Arial Unicode MS" w:hAnsi="Calibri" w:cs="Calibri"/>
          <w:b/>
          <w:kern w:val="2"/>
          <w:lang w:eastAsia="pl-PL"/>
        </w:rPr>
      </w:pPr>
    </w:p>
    <w:p w14:paraId="1C0CC1D0" w14:textId="30740C60" w:rsidR="00AB53A9" w:rsidRDefault="00AB53A9" w:rsidP="006E5647">
      <w:pPr>
        <w:widowControl/>
        <w:tabs>
          <w:tab w:val="left" w:pos="284"/>
          <w:tab w:val="left" w:pos="426"/>
        </w:tabs>
        <w:adjustRightInd w:val="0"/>
        <w:jc w:val="both"/>
        <w:rPr>
          <w:rFonts w:ascii="Calibri" w:eastAsia="Arial Unicode MS" w:hAnsi="Calibri" w:cs="Calibri"/>
          <w:b/>
          <w:kern w:val="2"/>
          <w:lang w:eastAsia="pl-PL"/>
        </w:rPr>
      </w:pPr>
    </w:p>
    <w:p w14:paraId="6F0B811C" w14:textId="2764FEE4" w:rsidR="00AB53A9" w:rsidRDefault="00AB53A9" w:rsidP="006E5647">
      <w:pPr>
        <w:widowControl/>
        <w:tabs>
          <w:tab w:val="left" w:pos="284"/>
          <w:tab w:val="left" w:pos="426"/>
        </w:tabs>
        <w:adjustRightInd w:val="0"/>
        <w:jc w:val="both"/>
        <w:rPr>
          <w:rFonts w:ascii="Calibri" w:eastAsia="Arial Unicode MS" w:hAnsi="Calibri" w:cs="Calibri"/>
          <w:b/>
          <w:kern w:val="2"/>
          <w:lang w:eastAsia="pl-PL"/>
        </w:rPr>
      </w:pPr>
    </w:p>
    <w:p w14:paraId="68934412" w14:textId="16AEBE13" w:rsidR="00AB53A9" w:rsidRDefault="00AB53A9" w:rsidP="006E5647">
      <w:pPr>
        <w:widowControl/>
        <w:tabs>
          <w:tab w:val="left" w:pos="284"/>
          <w:tab w:val="left" w:pos="426"/>
        </w:tabs>
        <w:adjustRightInd w:val="0"/>
        <w:jc w:val="both"/>
        <w:rPr>
          <w:rFonts w:ascii="Calibri" w:eastAsia="Arial Unicode MS" w:hAnsi="Calibri" w:cs="Calibri"/>
          <w:b/>
          <w:kern w:val="2"/>
          <w:lang w:eastAsia="pl-PL"/>
        </w:rPr>
      </w:pPr>
    </w:p>
    <w:p w14:paraId="48BEAC74" w14:textId="55EAB7E7" w:rsidR="002A12B0" w:rsidRDefault="002A12B0" w:rsidP="006E5647">
      <w:pPr>
        <w:widowControl/>
        <w:tabs>
          <w:tab w:val="left" w:pos="284"/>
          <w:tab w:val="left" w:pos="426"/>
        </w:tabs>
        <w:adjustRightInd w:val="0"/>
        <w:jc w:val="both"/>
        <w:rPr>
          <w:rFonts w:ascii="Calibri" w:eastAsia="Arial Unicode MS" w:hAnsi="Calibri" w:cs="Calibri"/>
          <w:b/>
          <w:kern w:val="2"/>
          <w:lang w:eastAsia="pl-PL"/>
        </w:rPr>
      </w:pPr>
    </w:p>
    <w:p w14:paraId="289E09FD" w14:textId="51F1E60E" w:rsidR="002A12B0" w:rsidRDefault="002A12B0" w:rsidP="006E5647">
      <w:pPr>
        <w:widowControl/>
        <w:tabs>
          <w:tab w:val="left" w:pos="284"/>
          <w:tab w:val="left" w:pos="426"/>
        </w:tabs>
        <w:adjustRightInd w:val="0"/>
        <w:jc w:val="both"/>
        <w:rPr>
          <w:rFonts w:ascii="Calibri" w:eastAsia="Arial Unicode MS" w:hAnsi="Calibri" w:cs="Calibri"/>
          <w:b/>
          <w:kern w:val="2"/>
          <w:lang w:eastAsia="pl-PL"/>
        </w:rPr>
      </w:pPr>
    </w:p>
    <w:p w14:paraId="48139B4D" w14:textId="77777777" w:rsidR="002A12B0" w:rsidRDefault="002A12B0" w:rsidP="006E5647">
      <w:pPr>
        <w:widowControl/>
        <w:tabs>
          <w:tab w:val="left" w:pos="284"/>
          <w:tab w:val="left" w:pos="426"/>
        </w:tabs>
        <w:adjustRightInd w:val="0"/>
        <w:jc w:val="both"/>
        <w:rPr>
          <w:rFonts w:ascii="Calibri" w:eastAsia="Arial Unicode MS" w:hAnsi="Calibri" w:cs="Calibri"/>
          <w:b/>
          <w:kern w:val="2"/>
          <w:lang w:eastAsia="pl-PL"/>
        </w:rPr>
      </w:pPr>
    </w:p>
    <w:p w14:paraId="53FB05C2" w14:textId="77777777" w:rsidR="00AB53A9" w:rsidRPr="006E5647" w:rsidRDefault="00AB53A9" w:rsidP="006E5647">
      <w:pPr>
        <w:widowControl/>
        <w:tabs>
          <w:tab w:val="left" w:pos="284"/>
          <w:tab w:val="left" w:pos="426"/>
        </w:tabs>
        <w:adjustRightInd w:val="0"/>
        <w:jc w:val="both"/>
        <w:rPr>
          <w:rFonts w:ascii="Calibri" w:eastAsia="Arial Unicode MS" w:hAnsi="Calibri" w:cs="Calibri"/>
          <w:b/>
          <w:kern w:val="2"/>
          <w:lang w:eastAsia="pl-PL"/>
        </w:rPr>
      </w:pPr>
    </w:p>
    <w:p w14:paraId="45C76CF9" w14:textId="77777777" w:rsidR="006E5647" w:rsidRPr="006E5647" w:rsidRDefault="006E5647" w:rsidP="006E5647">
      <w:pPr>
        <w:widowControl/>
        <w:tabs>
          <w:tab w:val="left" w:pos="284"/>
          <w:tab w:val="left" w:pos="426"/>
        </w:tabs>
        <w:adjustRightInd w:val="0"/>
        <w:jc w:val="center"/>
        <w:rPr>
          <w:rFonts w:ascii="Calibri" w:eastAsia="Arial Unicode MS" w:hAnsi="Calibri" w:cs="Calibri"/>
          <w:b/>
          <w:kern w:val="2"/>
          <w:lang w:eastAsia="pl-PL"/>
        </w:rPr>
      </w:pPr>
      <w:r w:rsidRPr="006E5647">
        <w:rPr>
          <w:rFonts w:ascii="Calibri" w:eastAsia="Arial Unicode MS" w:hAnsi="Calibri" w:cs="Calibri"/>
          <w:b/>
          <w:kern w:val="2"/>
          <w:lang w:eastAsia="pl-PL"/>
        </w:rPr>
        <w:t>...................................................</w:t>
      </w:r>
      <w:r w:rsidRPr="006E5647">
        <w:rPr>
          <w:rFonts w:ascii="Calibri" w:eastAsia="Arial Unicode MS" w:hAnsi="Calibri" w:cs="Calibri"/>
          <w:b/>
          <w:kern w:val="2"/>
          <w:lang w:eastAsia="pl-PL"/>
        </w:rPr>
        <w:tab/>
      </w:r>
      <w:r w:rsidRPr="006E5647">
        <w:rPr>
          <w:rFonts w:ascii="Calibri" w:eastAsia="Arial Unicode MS" w:hAnsi="Calibri" w:cs="Calibri"/>
          <w:b/>
          <w:kern w:val="2"/>
          <w:lang w:eastAsia="pl-PL"/>
        </w:rPr>
        <w:tab/>
      </w:r>
      <w:r w:rsidRPr="006E5647">
        <w:rPr>
          <w:rFonts w:ascii="Calibri" w:eastAsia="Arial Unicode MS" w:hAnsi="Calibri" w:cs="Calibri"/>
          <w:b/>
          <w:kern w:val="2"/>
          <w:lang w:eastAsia="pl-PL"/>
        </w:rPr>
        <w:tab/>
        <w:t xml:space="preserve"> .......................................................</w:t>
      </w:r>
    </w:p>
    <w:p w14:paraId="0EAC7656" w14:textId="6892E9FB" w:rsidR="006E5647" w:rsidRPr="006E5647" w:rsidRDefault="006E5647" w:rsidP="006E5647">
      <w:pPr>
        <w:widowControl/>
        <w:tabs>
          <w:tab w:val="left" w:pos="284"/>
          <w:tab w:val="left" w:pos="426"/>
        </w:tabs>
        <w:autoSpaceDE/>
        <w:autoSpaceDN/>
        <w:rPr>
          <w:rFonts w:ascii="Calibri" w:hAnsi="Calibri" w:cs="Calibri"/>
          <w:b/>
          <w:lang w:eastAsia="pl-PL"/>
        </w:rPr>
      </w:pPr>
      <w:r w:rsidRPr="006E5647">
        <w:rPr>
          <w:rFonts w:ascii="Calibri" w:hAnsi="Calibri" w:cs="Calibri"/>
          <w:b/>
          <w:lang w:eastAsia="pl-PL"/>
        </w:rPr>
        <w:t xml:space="preserve">     </w:t>
      </w:r>
      <w:r w:rsidR="00AB53A9">
        <w:rPr>
          <w:rFonts w:ascii="Calibri" w:hAnsi="Calibri" w:cs="Calibri"/>
          <w:b/>
          <w:lang w:eastAsia="pl-PL"/>
        </w:rPr>
        <w:t xml:space="preserve">         </w:t>
      </w:r>
      <w:r w:rsidRPr="006E5647">
        <w:rPr>
          <w:rFonts w:ascii="Calibri" w:hAnsi="Calibri" w:cs="Calibri"/>
          <w:b/>
          <w:lang w:eastAsia="pl-PL"/>
        </w:rPr>
        <w:t xml:space="preserve">  Zamawiający </w:t>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t xml:space="preserve">        </w:t>
      </w:r>
      <w:r w:rsidR="00AB53A9">
        <w:rPr>
          <w:rFonts w:ascii="Calibri" w:hAnsi="Calibri" w:cs="Calibri"/>
          <w:b/>
          <w:lang w:eastAsia="pl-PL"/>
        </w:rPr>
        <w:t xml:space="preserve">          </w:t>
      </w:r>
      <w:r w:rsidRPr="006E5647">
        <w:rPr>
          <w:rFonts w:ascii="Calibri" w:hAnsi="Calibri" w:cs="Calibri"/>
          <w:b/>
          <w:lang w:eastAsia="pl-PL"/>
        </w:rPr>
        <w:t xml:space="preserve">     Wykonawca</w:t>
      </w:r>
    </w:p>
    <w:p w14:paraId="691892F1"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5A056412"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075E8F76"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40E5A9A0"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06C4BB60"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0A5F7A87"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0498DBC8"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29491EF9"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35B489F0"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64E56586"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4C401323"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7AFF2C38"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66AC0297"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5629A5C1"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2E8F6FC3"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784B8851"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5C81F8FE"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2CF95B79"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56C3A98A"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1B645768"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2886AF02" w14:textId="1787E8B1" w:rsidR="00A00FEA" w:rsidRDefault="00A00FEA" w:rsidP="006E5647">
      <w:pPr>
        <w:widowControl/>
        <w:tabs>
          <w:tab w:val="left" w:pos="284"/>
          <w:tab w:val="left" w:pos="426"/>
        </w:tabs>
        <w:autoSpaceDE/>
        <w:autoSpaceDN/>
        <w:jc w:val="right"/>
        <w:rPr>
          <w:rFonts w:ascii="Calibri" w:hAnsi="Calibri" w:cs="Calibri"/>
          <w:b/>
          <w:lang w:eastAsia="pl-PL"/>
        </w:rPr>
      </w:pPr>
    </w:p>
    <w:p w14:paraId="53F68E10" w14:textId="77499DBD" w:rsidR="00B15B32" w:rsidRDefault="00B15B32" w:rsidP="006E5647">
      <w:pPr>
        <w:widowControl/>
        <w:tabs>
          <w:tab w:val="left" w:pos="284"/>
          <w:tab w:val="left" w:pos="426"/>
        </w:tabs>
        <w:autoSpaceDE/>
        <w:autoSpaceDN/>
        <w:jc w:val="right"/>
        <w:rPr>
          <w:rFonts w:ascii="Calibri" w:hAnsi="Calibri" w:cs="Calibri"/>
          <w:b/>
          <w:lang w:eastAsia="pl-PL"/>
        </w:rPr>
      </w:pPr>
    </w:p>
    <w:p w14:paraId="5E354BAD" w14:textId="3DA51AF7" w:rsidR="00B15B32" w:rsidRDefault="00B15B32" w:rsidP="006E5647">
      <w:pPr>
        <w:widowControl/>
        <w:tabs>
          <w:tab w:val="left" w:pos="284"/>
          <w:tab w:val="left" w:pos="426"/>
        </w:tabs>
        <w:autoSpaceDE/>
        <w:autoSpaceDN/>
        <w:jc w:val="right"/>
        <w:rPr>
          <w:rFonts w:ascii="Calibri" w:hAnsi="Calibri" w:cs="Calibri"/>
          <w:b/>
          <w:lang w:eastAsia="pl-PL"/>
        </w:rPr>
      </w:pPr>
    </w:p>
    <w:p w14:paraId="02085DE3" w14:textId="16066D03" w:rsidR="00B15B32" w:rsidRDefault="00B15B32" w:rsidP="006E5647">
      <w:pPr>
        <w:widowControl/>
        <w:tabs>
          <w:tab w:val="left" w:pos="284"/>
          <w:tab w:val="left" w:pos="426"/>
        </w:tabs>
        <w:autoSpaceDE/>
        <w:autoSpaceDN/>
        <w:jc w:val="right"/>
        <w:rPr>
          <w:rFonts w:ascii="Calibri" w:hAnsi="Calibri" w:cs="Calibri"/>
          <w:b/>
          <w:lang w:eastAsia="pl-PL"/>
        </w:rPr>
      </w:pPr>
    </w:p>
    <w:p w14:paraId="0F90D1A1" w14:textId="41C6C72F" w:rsidR="00B15B32" w:rsidRDefault="00B15B32" w:rsidP="006E5647">
      <w:pPr>
        <w:widowControl/>
        <w:tabs>
          <w:tab w:val="left" w:pos="284"/>
          <w:tab w:val="left" w:pos="426"/>
        </w:tabs>
        <w:autoSpaceDE/>
        <w:autoSpaceDN/>
        <w:jc w:val="right"/>
        <w:rPr>
          <w:rFonts w:ascii="Calibri" w:hAnsi="Calibri" w:cs="Calibri"/>
          <w:b/>
          <w:lang w:eastAsia="pl-PL"/>
        </w:rPr>
      </w:pPr>
    </w:p>
    <w:p w14:paraId="01D42AAC" w14:textId="4375BEBC" w:rsidR="00B15B32" w:rsidRDefault="00B15B32" w:rsidP="006E5647">
      <w:pPr>
        <w:widowControl/>
        <w:tabs>
          <w:tab w:val="left" w:pos="284"/>
          <w:tab w:val="left" w:pos="426"/>
        </w:tabs>
        <w:autoSpaceDE/>
        <w:autoSpaceDN/>
        <w:jc w:val="right"/>
        <w:rPr>
          <w:rFonts w:ascii="Calibri" w:hAnsi="Calibri" w:cs="Calibri"/>
          <w:b/>
          <w:lang w:eastAsia="pl-PL"/>
        </w:rPr>
      </w:pPr>
    </w:p>
    <w:p w14:paraId="1722F942" w14:textId="33C123FB" w:rsidR="00B15B32" w:rsidRDefault="00B15B32" w:rsidP="006E5647">
      <w:pPr>
        <w:widowControl/>
        <w:tabs>
          <w:tab w:val="left" w:pos="284"/>
          <w:tab w:val="left" w:pos="426"/>
        </w:tabs>
        <w:autoSpaceDE/>
        <w:autoSpaceDN/>
        <w:jc w:val="right"/>
        <w:rPr>
          <w:rFonts w:ascii="Calibri" w:hAnsi="Calibri" w:cs="Calibri"/>
          <w:b/>
          <w:lang w:eastAsia="pl-PL"/>
        </w:rPr>
      </w:pPr>
    </w:p>
    <w:p w14:paraId="138E2735" w14:textId="4F82D99F" w:rsidR="00B15B32" w:rsidRDefault="00B15B32" w:rsidP="006E5647">
      <w:pPr>
        <w:widowControl/>
        <w:tabs>
          <w:tab w:val="left" w:pos="284"/>
          <w:tab w:val="left" w:pos="426"/>
        </w:tabs>
        <w:autoSpaceDE/>
        <w:autoSpaceDN/>
        <w:jc w:val="right"/>
        <w:rPr>
          <w:rFonts w:ascii="Calibri" w:hAnsi="Calibri" w:cs="Calibri"/>
          <w:b/>
          <w:lang w:eastAsia="pl-PL"/>
        </w:rPr>
      </w:pPr>
    </w:p>
    <w:p w14:paraId="314F9CEE" w14:textId="5A00CC27" w:rsidR="006E5647" w:rsidRPr="006E5647" w:rsidRDefault="006E5647" w:rsidP="006E5647">
      <w:pPr>
        <w:widowControl/>
        <w:tabs>
          <w:tab w:val="left" w:pos="284"/>
          <w:tab w:val="left" w:pos="426"/>
        </w:tabs>
        <w:autoSpaceDE/>
        <w:autoSpaceDN/>
        <w:jc w:val="right"/>
        <w:rPr>
          <w:rFonts w:ascii="Calibri" w:hAnsi="Calibri" w:cs="Calibri"/>
          <w:b/>
          <w:lang w:eastAsia="pl-PL"/>
        </w:rPr>
      </w:pPr>
      <w:r w:rsidRPr="006E5647">
        <w:rPr>
          <w:rFonts w:ascii="Calibri" w:hAnsi="Calibri" w:cs="Calibri"/>
          <w:b/>
          <w:lang w:eastAsia="pl-PL"/>
        </w:rPr>
        <w:lastRenderedPageBreak/>
        <w:t>Załącznik nr 1 do umowy WA.263.</w:t>
      </w:r>
      <w:r w:rsidR="004C2390">
        <w:rPr>
          <w:rFonts w:ascii="Calibri" w:hAnsi="Calibri" w:cs="Calibri"/>
          <w:b/>
          <w:lang w:eastAsia="pl-PL"/>
        </w:rPr>
        <w:t>25</w:t>
      </w:r>
      <w:r w:rsidRPr="006E5647">
        <w:rPr>
          <w:rFonts w:ascii="Calibri" w:hAnsi="Calibri" w:cs="Calibri"/>
          <w:b/>
          <w:lang w:eastAsia="pl-PL"/>
        </w:rPr>
        <w:t>.2021.U</w:t>
      </w:r>
    </w:p>
    <w:p w14:paraId="5644207D" w14:textId="77777777" w:rsidR="006E5647" w:rsidRPr="006E5647" w:rsidRDefault="006E5647" w:rsidP="006E5647">
      <w:pPr>
        <w:widowControl/>
        <w:tabs>
          <w:tab w:val="left" w:pos="284"/>
          <w:tab w:val="left" w:pos="426"/>
        </w:tabs>
        <w:autoSpaceDE/>
        <w:autoSpaceDN/>
        <w:rPr>
          <w:rFonts w:ascii="Calibri" w:hAnsi="Calibri" w:cs="Calibri"/>
          <w:b/>
          <w:lang w:eastAsia="pl-PL"/>
        </w:rPr>
      </w:pPr>
    </w:p>
    <w:p w14:paraId="0E9F46F0"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Opis Przedmiotu zamówienia</w:t>
      </w:r>
    </w:p>
    <w:p w14:paraId="0F710B67" w14:textId="77777777" w:rsidR="006E5647" w:rsidRPr="006E5647" w:rsidRDefault="006E5647" w:rsidP="006E5647">
      <w:pPr>
        <w:widowControl/>
        <w:tabs>
          <w:tab w:val="left" w:pos="284"/>
          <w:tab w:val="left" w:pos="426"/>
        </w:tabs>
        <w:autoSpaceDE/>
        <w:autoSpaceDN/>
        <w:jc w:val="both"/>
        <w:rPr>
          <w:rFonts w:ascii="Calibri" w:hAnsi="Calibri" w:cs="Calibri"/>
          <w:lang w:eastAsia="pl-PL"/>
        </w:rPr>
      </w:pPr>
      <w:r w:rsidRPr="006E5647">
        <w:rPr>
          <w:rFonts w:ascii="Calibri" w:hAnsi="Calibri" w:cs="Calibri"/>
          <w:lang w:eastAsia="pl-PL"/>
        </w:rPr>
        <w:t xml:space="preserve">Przedmiotem zamówienia jest dostawa przez Wykonawcę do siedziby Zamawiającego </w:t>
      </w:r>
      <w:r w:rsidRPr="006E5647">
        <w:rPr>
          <w:rFonts w:ascii="Calibri" w:hAnsi="Calibri" w:cs="Calibri"/>
          <w:lang w:eastAsia="pl-PL"/>
        </w:rPr>
        <w:br/>
        <w:t xml:space="preserve">i rozładunek w miejscu wskazanym przez Zamawiającego przedmiotu zamówienia opisanego </w:t>
      </w:r>
      <w:r w:rsidRPr="006E5647">
        <w:rPr>
          <w:rFonts w:ascii="Calibri" w:hAnsi="Calibri" w:cs="Calibri"/>
          <w:lang w:eastAsia="pl-PL"/>
        </w:rPr>
        <w:br/>
      </w:r>
      <w:r w:rsidRPr="006E5647">
        <w:rPr>
          <w:rFonts w:ascii="Calibri" w:hAnsi="Calibri" w:cs="Calibri"/>
          <w:b/>
          <w:lang w:eastAsia="pl-PL"/>
        </w:rPr>
        <w:t xml:space="preserve">w tabelach </w:t>
      </w:r>
      <w:r w:rsidRPr="006E5647">
        <w:rPr>
          <w:rFonts w:ascii="Calibri" w:hAnsi="Calibri" w:cs="Calibri"/>
          <w:lang w:eastAsia="pl-PL"/>
        </w:rPr>
        <w:t xml:space="preserve">w ramach jednej dostawy wraz z dokumentacją techniczną oferowanego sprzętu, instrukcjami Obsługi, kartami gwarancyjnymi, a także zapewnienie przez Wykonawcę gwarancji oraz autoryzowanego serwisu gwarancyjnego. </w:t>
      </w:r>
    </w:p>
    <w:p w14:paraId="7ECF3A51" w14:textId="77777777" w:rsidR="006E5647" w:rsidRPr="006E5647" w:rsidRDefault="006E5647" w:rsidP="006E5647">
      <w:pPr>
        <w:widowControl/>
        <w:tabs>
          <w:tab w:val="left" w:pos="284"/>
          <w:tab w:val="left" w:pos="426"/>
        </w:tabs>
        <w:autoSpaceDE/>
        <w:autoSpaceDN/>
        <w:jc w:val="both"/>
        <w:rPr>
          <w:rFonts w:ascii="Calibri" w:hAnsi="Calibri" w:cs="Calibri"/>
          <w:b/>
          <w:u w:val="single"/>
          <w:lang w:eastAsia="pl-PL"/>
        </w:rPr>
      </w:pPr>
      <w:r w:rsidRPr="006E5647">
        <w:rPr>
          <w:rFonts w:ascii="Calibri" w:hAnsi="Calibri" w:cs="Calibri"/>
          <w:lang w:eastAsia="pl-PL"/>
        </w:rPr>
        <w:t xml:space="preserve">Poniższe tabele przedstawiają wymagania minimalne jakie muszą zostać spełnione przez oferowany sprzęt.  </w:t>
      </w:r>
    </w:p>
    <w:p w14:paraId="6EFD35B3" w14:textId="77777777" w:rsidR="006E5647" w:rsidRPr="006E5647" w:rsidRDefault="006E5647" w:rsidP="006E5647">
      <w:pPr>
        <w:widowControl/>
        <w:tabs>
          <w:tab w:val="left" w:pos="284"/>
          <w:tab w:val="left" w:pos="426"/>
        </w:tabs>
        <w:autoSpaceDE/>
        <w:autoSpaceDN/>
        <w:rPr>
          <w:rFonts w:ascii="Calibri" w:hAnsi="Calibri" w:cs="Calibri"/>
          <w:b/>
          <w:u w:val="single"/>
          <w:lang w:eastAsia="pl-PL"/>
        </w:rPr>
      </w:pPr>
      <w:r w:rsidRPr="006E5647">
        <w:rPr>
          <w:rFonts w:ascii="Calibri" w:hAnsi="Calibri" w:cs="Calibri"/>
          <w:b/>
          <w:u w:val="single"/>
          <w:lang w:eastAsia="pl-PL"/>
        </w:rPr>
        <w:t xml:space="preserve">Uwaga: </w:t>
      </w:r>
    </w:p>
    <w:p w14:paraId="03021309"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O ile inaczej nie zaznaczono, wszelkie zapisy zawierające parametry techniczne należy odczytywać jako parametry minimalne,</w:t>
      </w:r>
    </w:p>
    <w:p w14:paraId="01A0EF41"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16073FD3"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6E5647">
        <w:rPr>
          <w:rFonts w:ascii="Calibri" w:hAnsi="Calibri" w:cs="Calibri"/>
          <w:lang w:eastAsia="pl-PL"/>
        </w:rPr>
        <w:t>Pzp</w:t>
      </w:r>
      <w:proofErr w:type="spellEnd"/>
      <w:r w:rsidRPr="006E5647">
        <w:rPr>
          <w:rFonts w:ascii="Calibri" w:hAnsi="Calibri" w:cs="Calibri"/>
          <w:lang w:eastAsia="pl-PL"/>
        </w:rPr>
        <w:t>, Zamawiający dopuszcza rozwiązania równoważne opisywanym, a wskazane powyżej odniesienia należy odczytywać z wyrazami „lub równoważne”.</w:t>
      </w:r>
    </w:p>
    <w:p w14:paraId="2F283666"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34BBA8F9"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Dla jednoznacznej identyfikacji oferowanego sprzętu należy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1E4E342C"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eastAsia="Calibri" w:hAnsi="Calibri" w:cs="Calibri"/>
        </w:rPr>
      </w:pPr>
      <w:r w:rsidRPr="006E5647">
        <w:rPr>
          <w:rFonts w:ascii="Calibri" w:eastAsia="Calibri" w:hAnsi="Calibri" w:cs="Calibri"/>
        </w:rPr>
        <w:t>Wszystkie komponenty muszą być objęte gwarancją producenta. Zamawiający wymaga, by sprzęt (oferowany model) pochodził z produkcji seryjnej.</w:t>
      </w:r>
    </w:p>
    <w:p w14:paraId="39343C0C"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 Dostęp do najnowszych instrukcji sterowników i uaktualnień na stronie producenta realizowany poprzez podanie na dedykowanej stronie internetowej producenta numeru seryjnego lub modelu sprzętu – w ramach dostawy należy dołączyć link strony lub inny sposób realizacji powyższej funkcji. </w:t>
      </w:r>
    </w:p>
    <w:p w14:paraId="23F07DD0"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Serwis urządzeń musi być realizowany u Zamawiającego przez Producenta lub Autoryzowanego Partnera Serwisowego Producenta </w:t>
      </w:r>
    </w:p>
    <w:p w14:paraId="5C176C27"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eastAsia="Calibri" w:hAnsi="Calibri" w:cs="Calibri"/>
          <w:color w:val="000000"/>
        </w:rPr>
        <w:t>O ile w specyfikacji nie wskazano inaczej sprzęt (</w:t>
      </w:r>
      <w:r w:rsidRPr="006E5647">
        <w:rPr>
          <w:rFonts w:ascii="Calibri" w:eastAsia="Calibri" w:hAnsi="Calibri" w:cs="Calibri"/>
        </w:rPr>
        <w:t>oferowany model</w:t>
      </w:r>
      <w:r w:rsidRPr="006E5647">
        <w:rPr>
          <w:rFonts w:ascii="Calibri" w:eastAsia="Calibri" w:hAnsi="Calibri" w:cs="Calibri"/>
          <w:color w:val="000000"/>
        </w:rPr>
        <w:t>) powinien posiadać deklarację zgodności CE.</w:t>
      </w:r>
      <w:r w:rsidRPr="006E5647">
        <w:rPr>
          <w:rFonts w:ascii="Calibri" w:eastAsia="Calibri" w:hAnsi="Calibri" w:cs="Calibri"/>
        </w:rPr>
        <w:t xml:space="preserve"> Deklaracja producenta sprzętu zgodności z CE lub dokument równoważny.</w:t>
      </w:r>
    </w:p>
    <w:p w14:paraId="099CFAF9"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Do każdego sprzętu zostaną dołączone wszelkie niezbędne kable zasilające i sygnałowe, konieczne do prawidłowego podłączenia i uruchomienia dostarczonego sprzętu. </w:t>
      </w:r>
    </w:p>
    <w:p w14:paraId="6654DE06"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Sprzęt musi być dostarczony w oryginalnych opakowaniach producenta, na których widoczne będzie logo i nazwa producenta, opis zawartości i numer katalogowy. </w:t>
      </w:r>
    </w:p>
    <w:p w14:paraId="60D67587"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Urządzenia muszą pochodzić z autoryzowanego kanału dystrybucji producenta przeznaczonego na teren Unii Europejskiej, a korzystanie przez Zamawiającego z dostarczonego sprzętu nie może stanowić naruszenia majątkowych praw autorskich osób trzecich. </w:t>
      </w:r>
    </w:p>
    <w:p w14:paraId="1E67A4B8"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lastRenderedPageBreak/>
        <w:t>Zamawiający nie dopuszcza okablowania wystającego poza obudowę sprzętu. Wszystkie elementy zintegrowane z urządzeniem muszą być podpięte wewnątrz obudowy i nie mogą mieć wystających przewodów łączących poza obudowę urządzenia.</w:t>
      </w:r>
    </w:p>
    <w:p w14:paraId="0926F72C" w14:textId="5741172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Minimalny okres gwarancji na dostarczony sprzęt wynosi 24 miesiące w przypadku poz. 1-5 oraz 12 miesięcy w przypadku poz. 6 </w:t>
      </w:r>
      <w:r w:rsidR="003B39E6">
        <w:rPr>
          <w:rFonts w:ascii="Calibri" w:hAnsi="Calibri" w:cs="Calibri"/>
          <w:lang w:eastAsia="pl-PL"/>
        </w:rPr>
        <w:t xml:space="preserve"> </w:t>
      </w:r>
      <w:r w:rsidRPr="006E5647">
        <w:rPr>
          <w:rFonts w:ascii="Calibri" w:hAnsi="Calibri" w:cs="Calibri"/>
          <w:lang w:eastAsia="pl-PL"/>
        </w:rPr>
        <w:t>od dnia podpisania protokołu odbioru końcowego. W przypadku zaoferowania przez Wykonawcę dłuższego okresu gwarancji jest on wiążący.</w:t>
      </w:r>
    </w:p>
    <w:p w14:paraId="36E4FBAC"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Dostawa do siedziby Zamawiającego Warszawa, ul. Domaniewska 39a III piętro (winda </w:t>
      </w:r>
      <w:r w:rsidRPr="006E5647">
        <w:rPr>
          <w:rFonts w:ascii="Calibri" w:hAnsi="Calibri" w:cs="Calibri"/>
          <w:lang w:eastAsia="pl-PL"/>
        </w:rPr>
        <w:br/>
        <w:t xml:space="preserve">w budynku), obejmuje wniesienie do pomieszczeń wskazanych przez Zamawiającego. </w:t>
      </w:r>
    </w:p>
    <w:p w14:paraId="0997C12A"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eastAsia="Calibri" w:hAnsi="Calibri" w:cs="Calibri"/>
          <w:color w:val="000000"/>
        </w:rPr>
        <w:t xml:space="preserve">Oferowany sprzęt musi spełniać wymagania dyrektywy </w:t>
      </w:r>
      <w:r w:rsidRPr="006E5647">
        <w:rPr>
          <w:rFonts w:ascii="Calibri" w:hAnsi="Calibri" w:cs="Calibri"/>
          <w:color w:val="202122"/>
          <w:shd w:val="clear" w:color="auto" w:fill="FFFFFF"/>
          <w:lang w:eastAsia="pl-PL"/>
        </w:rPr>
        <w:t>ROHS 2011/65/UE</w:t>
      </w:r>
      <w:r w:rsidRPr="006E5647">
        <w:rPr>
          <w:rFonts w:ascii="Calibri" w:eastAsia="Calibri" w:hAnsi="Calibri" w:cs="Calibri"/>
          <w:color w:val="000000"/>
        </w:rPr>
        <w:t xml:space="preserve"> z dnia 8 czerwca 2011 r. na temat zakazu użycia niebezpiecznych substancji w wyposażeniu elektrycznym i elektronicznym (</w:t>
      </w:r>
      <w:proofErr w:type="spellStart"/>
      <w:r w:rsidRPr="006E5647">
        <w:rPr>
          <w:rFonts w:ascii="Calibri" w:eastAsia="Calibri" w:hAnsi="Calibri" w:cs="Calibri"/>
          <w:color w:val="000000"/>
        </w:rPr>
        <w:t>RoHS</w:t>
      </w:r>
      <w:proofErr w:type="spellEnd"/>
      <w:r w:rsidRPr="006E5647">
        <w:rPr>
          <w:rFonts w:ascii="Calibri" w:eastAsia="Calibri" w:hAnsi="Calibri" w:cs="Calibri"/>
          <w:color w:val="000000"/>
        </w:rPr>
        <w:t xml:space="preserve"> - </w:t>
      </w:r>
      <w:proofErr w:type="spellStart"/>
      <w:r w:rsidRPr="006E5647">
        <w:rPr>
          <w:rFonts w:ascii="Calibri" w:eastAsia="Calibri" w:hAnsi="Calibri" w:cs="Calibri"/>
          <w:color w:val="000000"/>
        </w:rPr>
        <w:t>restriction</w:t>
      </w:r>
      <w:proofErr w:type="spellEnd"/>
      <w:r w:rsidRPr="006E5647">
        <w:rPr>
          <w:rFonts w:ascii="Calibri" w:eastAsia="Calibri" w:hAnsi="Calibri" w:cs="Calibri"/>
          <w:color w:val="000000"/>
        </w:rPr>
        <w:t xml:space="preserve"> of the </w:t>
      </w:r>
      <w:proofErr w:type="spellStart"/>
      <w:r w:rsidRPr="006E5647">
        <w:rPr>
          <w:rFonts w:ascii="Calibri" w:eastAsia="Calibri" w:hAnsi="Calibri" w:cs="Calibri"/>
          <w:color w:val="000000"/>
        </w:rPr>
        <w:t>use</w:t>
      </w:r>
      <w:proofErr w:type="spellEnd"/>
      <w:r w:rsidRPr="006E5647">
        <w:rPr>
          <w:rFonts w:ascii="Calibri" w:eastAsia="Calibri" w:hAnsi="Calibri" w:cs="Calibri"/>
          <w:color w:val="000000"/>
        </w:rPr>
        <w:t xml:space="preserve"> of </w:t>
      </w:r>
      <w:proofErr w:type="spellStart"/>
      <w:r w:rsidRPr="006E5647">
        <w:rPr>
          <w:rFonts w:ascii="Calibri" w:eastAsia="Calibri" w:hAnsi="Calibri" w:cs="Calibri"/>
          <w:color w:val="000000"/>
        </w:rPr>
        <w:t>certain</w:t>
      </w:r>
      <w:proofErr w:type="spellEnd"/>
      <w:r w:rsidRPr="006E5647">
        <w:rPr>
          <w:rFonts w:ascii="Calibri" w:eastAsia="Calibri" w:hAnsi="Calibri" w:cs="Calibri"/>
          <w:color w:val="000000"/>
        </w:rPr>
        <w:t xml:space="preserve"> </w:t>
      </w:r>
      <w:proofErr w:type="spellStart"/>
      <w:r w:rsidRPr="006E5647">
        <w:rPr>
          <w:rFonts w:ascii="Calibri" w:eastAsia="Calibri" w:hAnsi="Calibri" w:cs="Calibri"/>
          <w:color w:val="000000"/>
        </w:rPr>
        <w:t>hazardous</w:t>
      </w:r>
      <w:proofErr w:type="spellEnd"/>
      <w:r w:rsidRPr="006E5647">
        <w:rPr>
          <w:rFonts w:ascii="Calibri" w:eastAsia="Calibri" w:hAnsi="Calibri" w:cs="Calibri"/>
          <w:color w:val="000000"/>
        </w:rPr>
        <w:t xml:space="preserve"> </w:t>
      </w:r>
      <w:proofErr w:type="spellStart"/>
      <w:r w:rsidRPr="006E5647">
        <w:rPr>
          <w:rFonts w:ascii="Calibri" w:eastAsia="Calibri" w:hAnsi="Calibri" w:cs="Calibri"/>
          <w:color w:val="000000"/>
        </w:rPr>
        <w:t>substances</w:t>
      </w:r>
      <w:proofErr w:type="spellEnd"/>
      <w:r w:rsidRPr="006E5647">
        <w:rPr>
          <w:rFonts w:ascii="Calibri" w:eastAsia="Calibri" w:hAnsi="Calibri" w:cs="Calibri"/>
          <w:color w:val="000000"/>
        </w:rPr>
        <w:t>).</w:t>
      </w:r>
    </w:p>
    <w:p w14:paraId="1DDA2D45"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eastAsia="Calibri" w:hAnsi="Calibri" w:cs="Calibri"/>
          <w:color w:val="000000"/>
        </w:rPr>
        <w:t xml:space="preserve">Oferowany sprzęt musi spełniać wymogi dyrektywy WEEE2 z dnia 14 sierpnia 2012 r. dotyczącej odpadów elektrycznych i elektronicznych. </w:t>
      </w:r>
    </w:p>
    <w:p w14:paraId="56076EB5" w14:textId="77777777" w:rsidR="006E5647" w:rsidRPr="006E5647" w:rsidRDefault="006E5647" w:rsidP="00C24BB7">
      <w:pPr>
        <w:widowControl/>
        <w:numPr>
          <w:ilvl w:val="1"/>
          <w:numId w:val="80"/>
        </w:numPr>
        <w:tabs>
          <w:tab w:val="left" w:pos="284"/>
          <w:tab w:val="left" w:pos="426"/>
        </w:tabs>
        <w:autoSpaceDE/>
        <w:autoSpaceDN/>
        <w:ind w:left="0" w:firstLine="0"/>
        <w:jc w:val="both"/>
        <w:rPr>
          <w:rFonts w:ascii="Calibri" w:hAnsi="Calibri" w:cs="Calibri"/>
          <w:lang w:eastAsia="pl-PL"/>
        </w:rPr>
      </w:pPr>
      <w:r w:rsidRPr="006E5647">
        <w:rPr>
          <w:rFonts w:ascii="Calibri" w:eastAsia="Calibri" w:hAnsi="Calibri" w:cs="Calibri"/>
          <w:color w:val="000000"/>
        </w:rPr>
        <w:t>Oferowany sprzęt musi być zgodny z normą ISO 1043 lub równoważną dla elementów wykonanych z tworzyw sztucznych o masie powyżej 25 gram</w:t>
      </w:r>
    </w:p>
    <w:p w14:paraId="762EE9E5" w14:textId="77777777" w:rsidR="006E5647" w:rsidRPr="006E5647" w:rsidRDefault="006E5647" w:rsidP="00C24BB7">
      <w:pPr>
        <w:widowControl/>
        <w:numPr>
          <w:ilvl w:val="1"/>
          <w:numId w:val="80"/>
        </w:numPr>
        <w:tabs>
          <w:tab w:val="left" w:pos="426"/>
        </w:tabs>
        <w:autoSpaceDE/>
        <w:autoSpaceDN/>
        <w:ind w:left="0" w:firstLine="0"/>
        <w:jc w:val="both"/>
        <w:rPr>
          <w:rFonts w:ascii="Calibri" w:hAnsi="Calibri" w:cs="Calibri"/>
          <w:lang w:eastAsia="pl-PL"/>
        </w:rPr>
      </w:pPr>
      <w:r w:rsidRPr="006E5647">
        <w:rPr>
          <w:rFonts w:ascii="Calibri" w:hAnsi="Calibri" w:cs="Calibri"/>
          <w:lang w:eastAsia="pl-PL"/>
        </w:rPr>
        <w:t>Certyfikaty: ISO9001 i ISO14001 dla producenta sprzętu lub równoważne</w:t>
      </w:r>
    </w:p>
    <w:p w14:paraId="00CFF5B9" w14:textId="77777777" w:rsidR="006E5647" w:rsidRPr="006E5647" w:rsidRDefault="006E5647" w:rsidP="006E5647">
      <w:pPr>
        <w:widowControl/>
        <w:tabs>
          <w:tab w:val="left" w:pos="284"/>
          <w:tab w:val="left" w:pos="426"/>
        </w:tabs>
        <w:autoSpaceDE/>
        <w:autoSpaceDN/>
        <w:rPr>
          <w:rFonts w:ascii="Calibri" w:hAnsi="Calibri" w:cs="Calibri"/>
          <w:b/>
          <w:iCs/>
          <w:lang w:eastAsia="pl-PL"/>
        </w:rPr>
      </w:pPr>
      <w:r w:rsidRPr="006E5647">
        <w:rPr>
          <w:rFonts w:ascii="Calibri" w:hAnsi="Calibri" w:cs="Calibri"/>
          <w:b/>
          <w:iCs/>
          <w:lang w:eastAsia="pl-PL"/>
        </w:rPr>
        <w:t>20) Minimalne wymagania/parametry sprzętu:</w:t>
      </w:r>
    </w:p>
    <w:tbl>
      <w:tblPr>
        <w:tblW w:w="8647" w:type="dxa"/>
        <w:jc w:val="center"/>
        <w:tblCellMar>
          <w:left w:w="70" w:type="dxa"/>
          <w:right w:w="70" w:type="dxa"/>
        </w:tblCellMar>
        <w:tblLook w:val="04A0" w:firstRow="1" w:lastRow="0" w:firstColumn="1" w:lastColumn="0" w:noHBand="0" w:noVBand="1"/>
      </w:tblPr>
      <w:tblGrid>
        <w:gridCol w:w="2860"/>
        <w:gridCol w:w="5787"/>
      </w:tblGrid>
      <w:tr w:rsidR="006E5647" w:rsidRPr="006E5647" w14:paraId="70935090" w14:textId="77777777" w:rsidTr="00E87E13">
        <w:trPr>
          <w:trHeight w:val="300"/>
          <w:jc w:val="center"/>
        </w:trPr>
        <w:tc>
          <w:tcPr>
            <w:tcW w:w="8647" w:type="dxa"/>
            <w:gridSpan w:val="2"/>
            <w:tcBorders>
              <w:top w:val="nil"/>
              <w:left w:val="nil"/>
              <w:bottom w:val="single" w:sz="4" w:space="0" w:color="auto"/>
              <w:right w:val="nil"/>
            </w:tcBorders>
            <w:shd w:val="clear" w:color="auto" w:fill="auto"/>
            <w:noWrap/>
            <w:vAlign w:val="bottom"/>
            <w:hideMark/>
          </w:tcPr>
          <w:p w14:paraId="444D9D2B" w14:textId="77777777" w:rsidR="006E5647" w:rsidRPr="006E5647" w:rsidRDefault="006E5647" w:rsidP="009B075B">
            <w:pPr>
              <w:widowControl/>
              <w:autoSpaceDE/>
              <w:autoSpaceDN/>
              <w:rPr>
                <w:rFonts w:ascii="Calibri" w:hAnsi="Calibri" w:cs="Calibri"/>
                <w:color w:val="000000"/>
                <w:lang w:eastAsia="pl-PL"/>
              </w:rPr>
            </w:pPr>
          </w:p>
        </w:tc>
      </w:tr>
      <w:tr w:rsidR="006E5647" w:rsidRPr="006E5647" w14:paraId="1CD1871B" w14:textId="77777777" w:rsidTr="00E87E13">
        <w:trPr>
          <w:trHeight w:val="300"/>
          <w:jc w:val="center"/>
        </w:trPr>
        <w:tc>
          <w:tcPr>
            <w:tcW w:w="2860" w:type="dxa"/>
            <w:tcBorders>
              <w:top w:val="nil"/>
              <w:left w:val="single" w:sz="4" w:space="0" w:color="auto"/>
              <w:bottom w:val="single" w:sz="4" w:space="0" w:color="auto"/>
              <w:right w:val="single" w:sz="4" w:space="0" w:color="auto"/>
            </w:tcBorders>
            <w:shd w:val="clear" w:color="000000" w:fill="FFFF00"/>
            <w:noWrap/>
            <w:vAlign w:val="bottom"/>
            <w:hideMark/>
          </w:tcPr>
          <w:p w14:paraId="5E868B4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Nazwa </w:t>
            </w:r>
          </w:p>
        </w:tc>
        <w:tc>
          <w:tcPr>
            <w:tcW w:w="5787" w:type="dxa"/>
            <w:tcBorders>
              <w:top w:val="nil"/>
              <w:left w:val="nil"/>
              <w:bottom w:val="single" w:sz="4" w:space="0" w:color="auto"/>
              <w:right w:val="single" w:sz="4" w:space="0" w:color="auto"/>
            </w:tcBorders>
            <w:shd w:val="clear" w:color="000000" w:fill="FFFF00"/>
            <w:noWrap/>
            <w:vAlign w:val="bottom"/>
            <w:hideMark/>
          </w:tcPr>
          <w:p w14:paraId="6A99795B" w14:textId="77777777" w:rsidR="006E5647" w:rsidRPr="006E5647" w:rsidRDefault="006E5647" w:rsidP="00E87E13">
            <w:pPr>
              <w:widowControl/>
              <w:numPr>
                <w:ilvl w:val="0"/>
                <w:numId w:val="85"/>
              </w:numPr>
              <w:autoSpaceDE/>
              <w:autoSpaceDN/>
              <w:ind w:left="298" w:hanging="226"/>
              <w:rPr>
                <w:rFonts w:ascii="Calibri" w:hAnsi="Calibri" w:cs="Calibri"/>
                <w:color w:val="000000"/>
                <w:lang w:eastAsia="pl-PL"/>
              </w:rPr>
            </w:pPr>
            <w:r w:rsidRPr="006E5647">
              <w:rPr>
                <w:rFonts w:ascii="Calibri" w:hAnsi="Calibri" w:cs="Calibri"/>
                <w:b/>
                <w:bCs/>
                <w:color w:val="000000"/>
                <w:lang w:eastAsia="pl-PL"/>
              </w:rPr>
              <w:t xml:space="preserve">Kamera konferencyjna + mocowanie + stojak. </w:t>
            </w:r>
            <w:r w:rsidRPr="006E5647">
              <w:rPr>
                <w:rFonts w:ascii="Calibri" w:hAnsi="Calibri" w:cs="Calibri"/>
                <w:color w:val="000000"/>
                <w:lang w:eastAsia="pl-PL"/>
              </w:rPr>
              <w:t>Zgodna z poniższymi wymaganiami minimalnymi:</w:t>
            </w:r>
          </w:p>
        </w:tc>
      </w:tr>
      <w:tr w:rsidR="006E5647" w:rsidRPr="006E5647" w14:paraId="552ECE79" w14:textId="77777777" w:rsidTr="00E87E13">
        <w:trPr>
          <w:trHeight w:val="300"/>
          <w:jc w:val="center"/>
        </w:trPr>
        <w:tc>
          <w:tcPr>
            <w:tcW w:w="2860" w:type="dxa"/>
            <w:tcBorders>
              <w:top w:val="nil"/>
              <w:left w:val="single" w:sz="4" w:space="0" w:color="auto"/>
              <w:bottom w:val="single" w:sz="4" w:space="0" w:color="auto"/>
              <w:right w:val="single" w:sz="4" w:space="0" w:color="auto"/>
            </w:tcBorders>
            <w:shd w:val="clear" w:color="000000" w:fill="FFFF00"/>
            <w:vAlign w:val="center"/>
            <w:hideMark/>
          </w:tcPr>
          <w:p w14:paraId="2D38D1A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Ilość </w:t>
            </w:r>
          </w:p>
        </w:tc>
        <w:tc>
          <w:tcPr>
            <w:tcW w:w="5787" w:type="dxa"/>
            <w:tcBorders>
              <w:top w:val="nil"/>
              <w:left w:val="nil"/>
              <w:bottom w:val="single" w:sz="4" w:space="0" w:color="auto"/>
              <w:right w:val="single" w:sz="4" w:space="0" w:color="auto"/>
            </w:tcBorders>
            <w:shd w:val="clear" w:color="000000" w:fill="FFFF00"/>
            <w:vAlign w:val="center"/>
            <w:hideMark/>
          </w:tcPr>
          <w:p w14:paraId="77CED78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 sztuki</w:t>
            </w:r>
            <w:r w:rsidRPr="006E5647" w:rsidDel="0055259E">
              <w:rPr>
                <w:rFonts w:ascii="Calibri" w:hAnsi="Calibri" w:cs="Calibri"/>
                <w:color w:val="000000"/>
                <w:lang w:eastAsia="pl-PL"/>
              </w:rPr>
              <w:t xml:space="preserve"> </w:t>
            </w:r>
          </w:p>
        </w:tc>
      </w:tr>
      <w:tr w:rsidR="006E5647" w:rsidRPr="006E5647" w14:paraId="1B86DD76" w14:textId="77777777" w:rsidTr="00E87E13">
        <w:trPr>
          <w:trHeight w:val="300"/>
          <w:jc w:val="center"/>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7FB3EAF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Pole Widzenia</w:t>
            </w:r>
          </w:p>
        </w:tc>
        <w:tc>
          <w:tcPr>
            <w:tcW w:w="5787" w:type="dxa"/>
            <w:tcBorders>
              <w:top w:val="nil"/>
              <w:left w:val="nil"/>
              <w:bottom w:val="single" w:sz="4" w:space="0" w:color="auto"/>
              <w:right w:val="single" w:sz="4" w:space="0" w:color="auto"/>
            </w:tcBorders>
            <w:shd w:val="clear" w:color="auto" w:fill="auto"/>
            <w:vAlign w:val="center"/>
            <w:hideMark/>
          </w:tcPr>
          <w:p w14:paraId="344A255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180 stopni</w:t>
            </w:r>
          </w:p>
        </w:tc>
      </w:tr>
      <w:tr w:rsidR="006E5647" w:rsidRPr="006E5647" w14:paraId="165F6FD6" w14:textId="77777777" w:rsidTr="00E87E13">
        <w:trPr>
          <w:trHeight w:val="300"/>
          <w:jc w:val="center"/>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1FEAB87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Rozdzielczość</w:t>
            </w:r>
          </w:p>
        </w:tc>
        <w:tc>
          <w:tcPr>
            <w:tcW w:w="5787" w:type="dxa"/>
            <w:tcBorders>
              <w:top w:val="nil"/>
              <w:left w:val="nil"/>
              <w:bottom w:val="single" w:sz="4" w:space="0" w:color="auto"/>
              <w:right w:val="single" w:sz="4" w:space="0" w:color="auto"/>
            </w:tcBorders>
            <w:shd w:val="clear" w:color="auto" w:fill="auto"/>
            <w:vAlign w:val="center"/>
            <w:hideMark/>
          </w:tcPr>
          <w:p w14:paraId="0AB32A0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4K @ 30fps</w:t>
            </w:r>
          </w:p>
        </w:tc>
      </w:tr>
      <w:tr w:rsidR="006E5647" w:rsidRPr="006E5647" w14:paraId="0B28F21B" w14:textId="77777777" w:rsidTr="00E87E13">
        <w:trPr>
          <w:trHeight w:val="300"/>
          <w:jc w:val="center"/>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665227C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Pole widzenia</w:t>
            </w:r>
          </w:p>
        </w:tc>
        <w:tc>
          <w:tcPr>
            <w:tcW w:w="5787" w:type="dxa"/>
            <w:tcBorders>
              <w:top w:val="nil"/>
              <w:left w:val="nil"/>
              <w:bottom w:val="single" w:sz="4" w:space="0" w:color="auto"/>
              <w:right w:val="single" w:sz="4" w:space="0" w:color="auto"/>
            </w:tcBorders>
            <w:shd w:val="clear" w:color="auto" w:fill="auto"/>
            <w:vAlign w:val="center"/>
            <w:hideMark/>
          </w:tcPr>
          <w:p w14:paraId="78CDD31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Poziomo: 180 stopni </w:t>
            </w:r>
          </w:p>
        </w:tc>
      </w:tr>
      <w:tr w:rsidR="006E5647" w:rsidRPr="006E5647" w14:paraId="50924747" w14:textId="77777777" w:rsidTr="00E87E13">
        <w:trPr>
          <w:trHeight w:val="300"/>
          <w:jc w:val="center"/>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3CDC9EF2" w14:textId="3543F4B6" w:rsidR="006E5647" w:rsidRPr="006E5647" w:rsidRDefault="00E87E13" w:rsidP="006E5647">
            <w:pPr>
              <w:widowControl/>
              <w:autoSpaceDE/>
              <w:autoSpaceDN/>
              <w:rPr>
                <w:rFonts w:ascii="Calibri" w:hAnsi="Calibri" w:cs="Calibri"/>
                <w:color w:val="000000"/>
                <w:lang w:eastAsia="pl-PL"/>
              </w:rPr>
            </w:pPr>
            <w:r w:rsidRPr="006E5647">
              <w:rPr>
                <w:rFonts w:ascii="Calibri" w:hAnsi="Calibri" w:cs="Calibri"/>
                <w:color w:val="000000"/>
                <w:lang w:eastAsia="pl-PL"/>
              </w:rPr>
              <w:t>Dźwięk</w:t>
            </w:r>
          </w:p>
        </w:tc>
        <w:tc>
          <w:tcPr>
            <w:tcW w:w="5787" w:type="dxa"/>
            <w:tcBorders>
              <w:top w:val="nil"/>
              <w:left w:val="nil"/>
              <w:bottom w:val="single" w:sz="4" w:space="0" w:color="auto"/>
              <w:right w:val="single" w:sz="4" w:space="0" w:color="auto"/>
            </w:tcBorders>
            <w:shd w:val="clear" w:color="auto" w:fill="auto"/>
            <w:vAlign w:val="center"/>
            <w:hideMark/>
          </w:tcPr>
          <w:p w14:paraId="76CA790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Wbudowane 2 mikrofony</w:t>
            </w:r>
          </w:p>
        </w:tc>
      </w:tr>
      <w:tr w:rsidR="006E5647" w:rsidRPr="00B04E44" w14:paraId="41BAA264" w14:textId="77777777" w:rsidTr="00E87E13">
        <w:trPr>
          <w:trHeight w:val="300"/>
          <w:jc w:val="center"/>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16C5561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Łączność</w:t>
            </w:r>
          </w:p>
        </w:tc>
        <w:tc>
          <w:tcPr>
            <w:tcW w:w="5787" w:type="dxa"/>
            <w:tcBorders>
              <w:top w:val="nil"/>
              <w:left w:val="nil"/>
              <w:bottom w:val="single" w:sz="4" w:space="0" w:color="auto"/>
              <w:right w:val="single" w:sz="4" w:space="0" w:color="auto"/>
            </w:tcBorders>
            <w:shd w:val="clear" w:color="auto" w:fill="auto"/>
            <w:vAlign w:val="center"/>
            <w:hideMark/>
          </w:tcPr>
          <w:p w14:paraId="2B85A93F" w14:textId="77777777" w:rsidR="006E5647" w:rsidRPr="0001318B" w:rsidRDefault="006E5647" w:rsidP="006E5647">
            <w:pPr>
              <w:widowControl/>
              <w:autoSpaceDE/>
              <w:autoSpaceDN/>
              <w:rPr>
                <w:rFonts w:ascii="Calibri" w:hAnsi="Calibri" w:cs="Calibri"/>
                <w:color w:val="000000"/>
                <w:lang w:val="en-US" w:eastAsia="pl-PL"/>
              </w:rPr>
            </w:pPr>
            <w:r w:rsidRPr="0001318B">
              <w:rPr>
                <w:rFonts w:ascii="Calibri" w:hAnsi="Calibri" w:cs="Calibri"/>
                <w:color w:val="000000"/>
                <w:lang w:val="en-US" w:eastAsia="pl-PL"/>
              </w:rPr>
              <w:t xml:space="preserve">USB </w:t>
            </w:r>
            <w:proofErr w:type="spellStart"/>
            <w:r w:rsidRPr="0001318B">
              <w:rPr>
                <w:rFonts w:ascii="Calibri" w:hAnsi="Calibri" w:cs="Calibri"/>
                <w:color w:val="000000"/>
                <w:lang w:val="en-US" w:eastAsia="pl-PL"/>
              </w:rPr>
              <w:t>typu</w:t>
            </w:r>
            <w:proofErr w:type="spellEnd"/>
            <w:r w:rsidRPr="0001318B">
              <w:rPr>
                <w:rFonts w:ascii="Calibri" w:hAnsi="Calibri" w:cs="Calibri"/>
                <w:color w:val="000000"/>
                <w:lang w:val="en-US" w:eastAsia="pl-PL"/>
              </w:rPr>
              <w:t xml:space="preserve"> plug and play</w:t>
            </w:r>
          </w:p>
        </w:tc>
      </w:tr>
      <w:tr w:rsidR="006E5647" w:rsidRPr="006E5647" w14:paraId="3B5A3624" w14:textId="77777777" w:rsidTr="00E87E13">
        <w:trPr>
          <w:trHeight w:val="300"/>
          <w:jc w:val="center"/>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2FF49B4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Zasilanie</w:t>
            </w:r>
          </w:p>
        </w:tc>
        <w:tc>
          <w:tcPr>
            <w:tcW w:w="5787" w:type="dxa"/>
            <w:tcBorders>
              <w:top w:val="nil"/>
              <w:left w:val="nil"/>
              <w:bottom w:val="single" w:sz="4" w:space="0" w:color="auto"/>
              <w:right w:val="single" w:sz="4" w:space="0" w:color="auto"/>
            </w:tcBorders>
            <w:shd w:val="clear" w:color="auto" w:fill="auto"/>
            <w:vAlign w:val="center"/>
            <w:hideMark/>
          </w:tcPr>
          <w:p w14:paraId="55F5376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Przy pomocy kabla USB</w:t>
            </w:r>
          </w:p>
        </w:tc>
      </w:tr>
      <w:tr w:rsidR="006E5647" w:rsidRPr="006E5647" w14:paraId="3509B5EB" w14:textId="77777777" w:rsidTr="00E87E13">
        <w:trPr>
          <w:trHeight w:val="600"/>
          <w:jc w:val="center"/>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0EDBDBD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Obsługiwane systemy operacyjne</w:t>
            </w:r>
          </w:p>
        </w:tc>
        <w:tc>
          <w:tcPr>
            <w:tcW w:w="5787" w:type="dxa"/>
            <w:tcBorders>
              <w:top w:val="nil"/>
              <w:left w:val="nil"/>
              <w:bottom w:val="single" w:sz="4" w:space="0" w:color="auto"/>
              <w:right w:val="single" w:sz="4" w:space="0" w:color="auto"/>
            </w:tcBorders>
            <w:shd w:val="clear" w:color="auto" w:fill="auto"/>
            <w:vAlign w:val="center"/>
            <w:hideMark/>
          </w:tcPr>
          <w:p w14:paraId="238EB6D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Windows 10</w:t>
            </w:r>
          </w:p>
        </w:tc>
      </w:tr>
      <w:tr w:rsidR="006E5647" w:rsidRPr="00B04E44" w14:paraId="724665DF" w14:textId="77777777" w:rsidTr="00E87E13">
        <w:trPr>
          <w:trHeight w:val="300"/>
          <w:jc w:val="center"/>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5094C15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Kompatybilne aplikacje</w:t>
            </w:r>
          </w:p>
        </w:tc>
        <w:tc>
          <w:tcPr>
            <w:tcW w:w="5787" w:type="dxa"/>
            <w:tcBorders>
              <w:top w:val="nil"/>
              <w:left w:val="nil"/>
              <w:bottom w:val="single" w:sz="4" w:space="0" w:color="auto"/>
              <w:right w:val="single" w:sz="4" w:space="0" w:color="auto"/>
            </w:tcBorders>
            <w:shd w:val="clear" w:color="auto" w:fill="auto"/>
            <w:vAlign w:val="center"/>
            <w:hideMark/>
          </w:tcPr>
          <w:p w14:paraId="75CA7062" w14:textId="77777777" w:rsidR="006E5647" w:rsidRPr="0001318B" w:rsidRDefault="006E5647" w:rsidP="006E5647">
            <w:pPr>
              <w:widowControl/>
              <w:autoSpaceDE/>
              <w:autoSpaceDN/>
              <w:rPr>
                <w:rFonts w:ascii="Calibri" w:hAnsi="Calibri" w:cs="Calibri"/>
                <w:color w:val="000000"/>
                <w:lang w:val="en-US" w:eastAsia="pl-PL"/>
              </w:rPr>
            </w:pPr>
            <w:r w:rsidRPr="0001318B">
              <w:rPr>
                <w:rFonts w:ascii="Calibri" w:hAnsi="Calibri" w:cs="Calibri"/>
                <w:color w:val="000000"/>
                <w:lang w:val="en-US" w:eastAsia="pl-PL"/>
              </w:rPr>
              <w:t>MS Teams, Zoom, Google Hangouts</w:t>
            </w:r>
          </w:p>
        </w:tc>
      </w:tr>
      <w:tr w:rsidR="006E5647" w:rsidRPr="006E5647" w14:paraId="68C1673E" w14:textId="77777777" w:rsidTr="00E87E13">
        <w:trPr>
          <w:trHeight w:val="900"/>
          <w:jc w:val="center"/>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743EF6A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PTZ (obrót/pochylenie/zbliżenie) </w:t>
            </w:r>
          </w:p>
        </w:tc>
        <w:tc>
          <w:tcPr>
            <w:tcW w:w="5787" w:type="dxa"/>
            <w:tcBorders>
              <w:top w:val="nil"/>
              <w:left w:val="nil"/>
              <w:bottom w:val="single" w:sz="4" w:space="0" w:color="auto"/>
              <w:right w:val="single" w:sz="4" w:space="0" w:color="auto"/>
            </w:tcBorders>
            <w:shd w:val="clear" w:color="auto" w:fill="auto"/>
            <w:vAlign w:val="center"/>
            <w:hideMark/>
          </w:tcPr>
          <w:p w14:paraId="2E896A5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3D52CBB2" w14:textId="77777777" w:rsidTr="00E87E13">
        <w:trPr>
          <w:trHeight w:val="300"/>
          <w:jc w:val="center"/>
        </w:trPr>
        <w:tc>
          <w:tcPr>
            <w:tcW w:w="2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EA294FB"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Akcesoria dodatkowe mogą być pakowane oddzielnie</w:t>
            </w:r>
          </w:p>
        </w:tc>
        <w:tc>
          <w:tcPr>
            <w:tcW w:w="5787" w:type="dxa"/>
            <w:tcBorders>
              <w:top w:val="nil"/>
              <w:left w:val="nil"/>
              <w:bottom w:val="single" w:sz="4" w:space="0" w:color="auto"/>
              <w:right w:val="single" w:sz="4" w:space="0" w:color="auto"/>
            </w:tcBorders>
            <w:shd w:val="clear" w:color="auto" w:fill="auto"/>
            <w:vAlign w:val="center"/>
            <w:hideMark/>
          </w:tcPr>
          <w:p w14:paraId="1E3A4AC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Mocowanie ścienne do kamery</w:t>
            </w:r>
          </w:p>
        </w:tc>
      </w:tr>
      <w:tr w:rsidR="006E5647" w:rsidRPr="006E5647" w14:paraId="1F4E9416" w14:textId="77777777" w:rsidTr="00E87E13">
        <w:trPr>
          <w:trHeight w:val="300"/>
          <w:jc w:val="center"/>
        </w:trPr>
        <w:tc>
          <w:tcPr>
            <w:tcW w:w="2860" w:type="dxa"/>
            <w:vMerge/>
            <w:tcBorders>
              <w:top w:val="nil"/>
              <w:left w:val="single" w:sz="4" w:space="0" w:color="auto"/>
              <w:bottom w:val="single" w:sz="4" w:space="0" w:color="000000"/>
              <w:right w:val="single" w:sz="4" w:space="0" w:color="auto"/>
            </w:tcBorders>
            <w:vAlign w:val="center"/>
            <w:hideMark/>
          </w:tcPr>
          <w:p w14:paraId="2C5D2FA0" w14:textId="77777777" w:rsidR="006E5647" w:rsidRPr="006E5647" w:rsidRDefault="006E5647" w:rsidP="006E5647">
            <w:pPr>
              <w:widowControl/>
              <w:autoSpaceDE/>
              <w:autoSpaceDN/>
              <w:rPr>
                <w:rFonts w:ascii="Calibri" w:hAnsi="Calibri" w:cs="Calibri"/>
                <w:color w:val="000000"/>
                <w:lang w:eastAsia="pl-PL"/>
              </w:rPr>
            </w:pPr>
          </w:p>
        </w:tc>
        <w:tc>
          <w:tcPr>
            <w:tcW w:w="5787" w:type="dxa"/>
            <w:tcBorders>
              <w:top w:val="nil"/>
              <w:left w:val="nil"/>
              <w:bottom w:val="single" w:sz="4" w:space="0" w:color="auto"/>
              <w:right w:val="single" w:sz="4" w:space="0" w:color="auto"/>
            </w:tcBorders>
            <w:shd w:val="clear" w:color="auto" w:fill="auto"/>
            <w:vAlign w:val="center"/>
            <w:hideMark/>
          </w:tcPr>
          <w:p w14:paraId="0DF8DD4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Stojak na stół do kamery</w:t>
            </w:r>
          </w:p>
        </w:tc>
      </w:tr>
      <w:tr w:rsidR="006E5647" w:rsidRPr="006E5647" w14:paraId="58C9B8C0" w14:textId="77777777" w:rsidTr="00E87E13">
        <w:trPr>
          <w:trHeight w:val="900"/>
          <w:jc w:val="center"/>
        </w:trPr>
        <w:tc>
          <w:tcPr>
            <w:tcW w:w="2860" w:type="dxa"/>
            <w:vMerge/>
            <w:tcBorders>
              <w:top w:val="nil"/>
              <w:left w:val="single" w:sz="4" w:space="0" w:color="auto"/>
              <w:bottom w:val="single" w:sz="4" w:space="0" w:color="000000"/>
              <w:right w:val="single" w:sz="4" w:space="0" w:color="auto"/>
            </w:tcBorders>
            <w:vAlign w:val="center"/>
            <w:hideMark/>
          </w:tcPr>
          <w:p w14:paraId="2493E3EA" w14:textId="77777777" w:rsidR="006E5647" w:rsidRPr="006E5647" w:rsidRDefault="006E5647" w:rsidP="006E5647">
            <w:pPr>
              <w:widowControl/>
              <w:autoSpaceDE/>
              <w:autoSpaceDN/>
              <w:rPr>
                <w:rFonts w:ascii="Calibri" w:hAnsi="Calibri" w:cs="Calibri"/>
                <w:color w:val="000000"/>
                <w:lang w:eastAsia="pl-PL"/>
              </w:rPr>
            </w:pPr>
          </w:p>
        </w:tc>
        <w:tc>
          <w:tcPr>
            <w:tcW w:w="5787" w:type="dxa"/>
            <w:tcBorders>
              <w:top w:val="nil"/>
              <w:left w:val="nil"/>
              <w:bottom w:val="single" w:sz="4" w:space="0" w:color="auto"/>
              <w:right w:val="single" w:sz="4" w:space="0" w:color="auto"/>
            </w:tcBorders>
            <w:shd w:val="clear" w:color="auto" w:fill="auto"/>
            <w:vAlign w:val="center"/>
            <w:hideMark/>
          </w:tcPr>
          <w:p w14:paraId="589B4C4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przewód USB typu </w:t>
            </w:r>
            <w:proofErr w:type="spellStart"/>
            <w:r w:rsidRPr="006E5647">
              <w:rPr>
                <w:rFonts w:ascii="Calibri" w:hAnsi="Calibri" w:cs="Calibri"/>
                <w:color w:val="000000"/>
                <w:lang w:eastAsia="pl-PL"/>
              </w:rPr>
              <w:t>Quick</w:t>
            </w:r>
            <w:proofErr w:type="spellEnd"/>
            <w:r w:rsidRPr="006E5647">
              <w:rPr>
                <w:rFonts w:ascii="Calibri" w:hAnsi="Calibri" w:cs="Calibri"/>
                <w:color w:val="000000"/>
                <w:lang w:eastAsia="pl-PL"/>
              </w:rPr>
              <w:t xml:space="preserve"> </w:t>
            </w:r>
            <w:proofErr w:type="spellStart"/>
            <w:r w:rsidRPr="006E5647">
              <w:rPr>
                <w:rFonts w:ascii="Calibri" w:hAnsi="Calibri" w:cs="Calibri"/>
                <w:color w:val="000000"/>
                <w:lang w:eastAsia="pl-PL"/>
              </w:rPr>
              <w:t>Charge</w:t>
            </w:r>
            <w:proofErr w:type="spellEnd"/>
            <w:r w:rsidRPr="006E5647">
              <w:rPr>
                <w:rFonts w:ascii="Calibri" w:hAnsi="Calibri" w:cs="Calibri"/>
                <w:color w:val="000000"/>
                <w:lang w:eastAsia="pl-PL"/>
              </w:rPr>
              <w:t xml:space="preserve"> 3.0 o długości minimum 180cm obsługujący kamerę.</w:t>
            </w:r>
          </w:p>
        </w:tc>
      </w:tr>
    </w:tbl>
    <w:p w14:paraId="4DC174BE" w14:textId="77777777" w:rsidR="006E5647" w:rsidRPr="006E5647" w:rsidRDefault="006E5647" w:rsidP="006E5647">
      <w:pPr>
        <w:widowControl/>
        <w:autoSpaceDE/>
        <w:autoSpaceDN/>
        <w:ind w:firstLine="708"/>
        <w:rPr>
          <w:rFonts w:ascii="Calibri" w:hAnsi="Calibri" w:cs="Calibri"/>
          <w:b/>
          <w:iCs/>
          <w:lang w:eastAsia="pl-PL"/>
        </w:rPr>
      </w:pPr>
    </w:p>
    <w:tbl>
      <w:tblPr>
        <w:tblW w:w="8642" w:type="dxa"/>
        <w:jc w:val="center"/>
        <w:tblCellMar>
          <w:left w:w="70" w:type="dxa"/>
          <w:right w:w="70" w:type="dxa"/>
        </w:tblCellMar>
        <w:tblLook w:val="04A0" w:firstRow="1" w:lastRow="0" w:firstColumn="1" w:lastColumn="0" w:noHBand="0" w:noVBand="1"/>
      </w:tblPr>
      <w:tblGrid>
        <w:gridCol w:w="2830"/>
        <w:gridCol w:w="5812"/>
      </w:tblGrid>
      <w:tr w:rsidR="006E5647" w:rsidRPr="006E5647" w14:paraId="4DBEA15A" w14:textId="77777777" w:rsidTr="00E87E13">
        <w:trPr>
          <w:trHeight w:val="300"/>
          <w:jc w:val="center"/>
        </w:trPr>
        <w:tc>
          <w:tcPr>
            <w:tcW w:w="2830"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2883A1D9" w14:textId="1BC73A84" w:rsidR="006E5647" w:rsidRPr="006E5647" w:rsidRDefault="00E87E13" w:rsidP="006E5647">
            <w:pPr>
              <w:widowControl/>
              <w:autoSpaceDE/>
              <w:autoSpaceDN/>
              <w:rPr>
                <w:rFonts w:ascii="Calibri" w:hAnsi="Calibri" w:cs="Calibri"/>
                <w:color w:val="000000"/>
                <w:lang w:eastAsia="pl-PL"/>
              </w:rPr>
            </w:pPr>
            <w:r>
              <w:rPr>
                <w:rFonts w:ascii="Calibri" w:hAnsi="Calibri" w:cs="Calibri"/>
                <w:color w:val="000000"/>
                <w:lang w:eastAsia="pl-PL"/>
              </w:rPr>
              <w:t>Nazwa</w:t>
            </w:r>
          </w:p>
        </w:tc>
        <w:tc>
          <w:tcPr>
            <w:tcW w:w="5812" w:type="dxa"/>
            <w:tcBorders>
              <w:top w:val="single" w:sz="4" w:space="0" w:color="auto"/>
              <w:left w:val="nil"/>
              <w:bottom w:val="single" w:sz="4" w:space="0" w:color="auto"/>
              <w:right w:val="single" w:sz="4" w:space="0" w:color="auto"/>
            </w:tcBorders>
            <w:shd w:val="clear" w:color="000000" w:fill="FFFF00"/>
            <w:vAlign w:val="center"/>
            <w:hideMark/>
          </w:tcPr>
          <w:p w14:paraId="5CE4B9F4" w14:textId="2D3AE81E" w:rsidR="006E5647" w:rsidRPr="006E5647" w:rsidRDefault="00E87E13" w:rsidP="00E87E13">
            <w:pPr>
              <w:widowControl/>
              <w:numPr>
                <w:ilvl w:val="0"/>
                <w:numId w:val="85"/>
              </w:numPr>
              <w:autoSpaceDE/>
              <w:autoSpaceDN/>
              <w:ind w:left="298" w:hanging="226"/>
              <w:rPr>
                <w:rFonts w:ascii="Calibri" w:hAnsi="Calibri" w:cs="Calibri"/>
                <w:color w:val="000000"/>
                <w:lang w:eastAsia="pl-PL"/>
              </w:rPr>
            </w:pPr>
            <w:r w:rsidRPr="006E5647">
              <w:rPr>
                <w:rFonts w:ascii="Calibri" w:hAnsi="Calibri" w:cs="Calibri"/>
                <w:color w:val="000000"/>
                <w:lang w:eastAsia="pl-PL"/>
              </w:rPr>
              <w:t>Zestaw głośnomówiący do sali konferencyjnej . Zgodny z poniższymi wymaganiami minimalnymi:</w:t>
            </w:r>
          </w:p>
        </w:tc>
      </w:tr>
      <w:tr w:rsidR="00E87E13" w:rsidRPr="006E5647" w14:paraId="19B99955"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000000" w:fill="FFFF00"/>
            <w:vAlign w:val="center"/>
          </w:tcPr>
          <w:p w14:paraId="30DA489E" w14:textId="75F44AEB"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ilość</w:t>
            </w:r>
          </w:p>
        </w:tc>
        <w:tc>
          <w:tcPr>
            <w:tcW w:w="5812" w:type="dxa"/>
            <w:tcBorders>
              <w:top w:val="nil"/>
              <w:left w:val="nil"/>
              <w:bottom w:val="single" w:sz="4" w:space="0" w:color="auto"/>
              <w:right w:val="single" w:sz="4" w:space="0" w:color="auto"/>
            </w:tcBorders>
            <w:shd w:val="clear" w:color="000000" w:fill="FFFF00"/>
            <w:vAlign w:val="center"/>
          </w:tcPr>
          <w:p w14:paraId="41209324" w14:textId="1074DC7F"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2 szt</w:t>
            </w:r>
            <w:r>
              <w:rPr>
                <w:rFonts w:ascii="Calibri" w:hAnsi="Calibri" w:cs="Calibri"/>
                <w:color w:val="000000"/>
                <w:lang w:eastAsia="pl-PL"/>
              </w:rPr>
              <w:t>uki</w:t>
            </w:r>
          </w:p>
        </w:tc>
      </w:tr>
      <w:tr w:rsidR="00E87E13" w:rsidRPr="006E5647" w14:paraId="50534612"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2540E020"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Typ mikrofonu</w:t>
            </w:r>
          </w:p>
        </w:tc>
        <w:tc>
          <w:tcPr>
            <w:tcW w:w="5812" w:type="dxa"/>
            <w:tcBorders>
              <w:top w:val="nil"/>
              <w:left w:val="nil"/>
              <w:bottom w:val="single" w:sz="4" w:space="0" w:color="auto"/>
              <w:right w:val="single" w:sz="4" w:space="0" w:color="auto"/>
            </w:tcBorders>
            <w:shd w:val="clear" w:color="auto" w:fill="auto"/>
            <w:vAlign w:val="center"/>
            <w:hideMark/>
          </w:tcPr>
          <w:p w14:paraId="44E2EAB7"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Mikrofon dookólny</w:t>
            </w:r>
          </w:p>
        </w:tc>
      </w:tr>
      <w:tr w:rsidR="00E87E13" w:rsidRPr="006E5647" w14:paraId="08F24F1F"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25B40758"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Łączność</w:t>
            </w:r>
          </w:p>
        </w:tc>
        <w:tc>
          <w:tcPr>
            <w:tcW w:w="5812" w:type="dxa"/>
            <w:tcBorders>
              <w:top w:val="nil"/>
              <w:left w:val="nil"/>
              <w:bottom w:val="single" w:sz="4" w:space="0" w:color="auto"/>
              <w:right w:val="single" w:sz="4" w:space="0" w:color="auto"/>
            </w:tcBorders>
            <w:shd w:val="clear" w:color="auto" w:fill="auto"/>
            <w:vAlign w:val="center"/>
            <w:hideMark/>
          </w:tcPr>
          <w:p w14:paraId="068A768A"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USB i Bluetooth</w:t>
            </w:r>
          </w:p>
        </w:tc>
      </w:tr>
      <w:tr w:rsidR="00E87E13" w:rsidRPr="006E5647" w14:paraId="2CE3339F"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52D21A93"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Bluetooth</w:t>
            </w:r>
          </w:p>
        </w:tc>
        <w:tc>
          <w:tcPr>
            <w:tcW w:w="5812" w:type="dxa"/>
            <w:tcBorders>
              <w:top w:val="nil"/>
              <w:left w:val="nil"/>
              <w:bottom w:val="single" w:sz="4" w:space="0" w:color="auto"/>
              <w:right w:val="single" w:sz="4" w:space="0" w:color="auto"/>
            </w:tcBorders>
            <w:shd w:val="clear" w:color="auto" w:fill="auto"/>
            <w:vAlign w:val="center"/>
            <w:hideMark/>
          </w:tcPr>
          <w:p w14:paraId="615249B9"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TAK o zasięgu nie mniejszym jak 8m</w:t>
            </w:r>
          </w:p>
        </w:tc>
      </w:tr>
      <w:tr w:rsidR="00E87E13" w:rsidRPr="006E5647" w14:paraId="40FD5E74"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23402671"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Bateria</w:t>
            </w:r>
          </w:p>
        </w:tc>
        <w:tc>
          <w:tcPr>
            <w:tcW w:w="5812" w:type="dxa"/>
            <w:tcBorders>
              <w:top w:val="nil"/>
              <w:left w:val="nil"/>
              <w:bottom w:val="single" w:sz="4" w:space="0" w:color="auto"/>
              <w:right w:val="single" w:sz="4" w:space="0" w:color="auto"/>
            </w:tcBorders>
            <w:shd w:val="clear" w:color="auto" w:fill="auto"/>
            <w:vAlign w:val="center"/>
            <w:hideMark/>
          </w:tcPr>
          <w:p w14:paraId="6F0F820F"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wbudowana w urządzenie</w:t>
            </w:r>
          </w:p>
        </w:tc>
      </w:tr>
      <w:tr w:rsidR="00E87E13" w:rsidRPr="006E5647" w14:paraId="0D9A5A43" w14:textId="77777777" w:rsidTr="00E87E13">
        <w:trPr>
          <w:trHeight w:val="6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531D5C49"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Czas rozmów</w:t>
            </w:r>
          </w:p>
        </w:tc>
        <w:tc>
          <w:tcPr>
            <w:tcW w:w="5812" w:type="dxa"/>
            <w:tcBorders>
              <w:top w:val="nil"/>
              <w:left w:val="nil"/>
              <w:bottom w:val="single" w:sz="4" w:space="0" w:color="auto"/>
              <w:right w:val="single" w:sz="4" w:space="0" w:color="auto"/>
            </w:tcBorders>
            <w:shd w:val="clear" w:color="auto" w:fill="auto"/>
            <w:vAlign w:val="center"/>
            <w:hideMark/>
          </w:tcPr>
          <w:p w14:paraId="286A35B0"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do 10 godzin deklarowane przez producenta</w:t>
            </w:r>
          </w:p>
        </w:tc>
      </w:tr>
      <w:tr w:rsidR="00E87E13" w:rsidRPr="006E5647" w14:paraId="38C22190"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75856E17"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lastRenderedPageBreak/>
              <w:t>Dedykowany adapter USB Bluetooth</w:t>
            </w:r>
          </w:p>
        </w:tc>
        <w:tc>
          <w:tcPr>
            <w:tcW w:w="5812" w:type="dxa"/>
            <w:tcBorders>
              <w:top w:val="nil"/>
              <w:left w:val="nil"/>
              <w:bottom w:val="single" w:sz="4" w:space="0" w:color="auto"/>
              <w:right w:val="single" w:sz="4" w:space="0" w:color="auto"/>
            </w:tcBorders>
            <w:shd w:val="clear" w:color="auto" w:fill="auto"/>
            <w:vAlign w:val="center"/>
            <w:hideMark/>
          </w:tcPr>
          <w:p w14:paraId="1ADD5993"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E87E13" w:rsidRPr="006E5647" w14:paraId="66B389AB" w14:textId="77777777" w:rsidTr="00E87E13">
        <w:trPr>
          <w:trHeight w:val="9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2C0D5779"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Możliwość sparowania 2 identycznych urządzeń w celu rozbudowania systemu audio o mikrofony i głośniki </w:t>
            </w:r>
          </w:p>
        </w:tc>
        <w:tc>
          <w:tcPr>
            <w:tcW w:w="5812" w:type="dxa"/>
            <w:tcBorders>
              <w:top w:val="nil"/>
              <w:left w:val="nil"/>
              <w:bottom w:val="single" w:sz="4" w:space="0" w:color="auto"/>
              <w:right w:val="single" w:sz="4" w:space="0" w:color="auto"/>
            </w:tcBorders>
            <w:shd w:val="clear" w:color="auto" w:fill="auto"/>
            <w:vAlign w:val="center"/>
            <w:hideMark/>
          </w:tcPr>
          <w:p w14:paraId="16E1923A"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E87E13" w:rsidRPr="006E5647" w14:paraId="5D592DBC"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10B553B8"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Obsługa Systemu operacyjnego</w:t>
            </w:r>
          </w:p>
        </w:tc>
        <w:tc>
          <w:tcPr>
            <w:tcW w:w="5812" w:type="dxa"/>
            <w:tcBorders>
              <w:top w:val="nil"/>
              <w:left w:val="nil"/>
              <w:bottom w:val="single" w:sz="4" w:space="0" w:color="auto"/>
              <w:right w:val="single" w:sz="4" w:space="0" w:color="auto"/>
            </w:tcBorders>
            <w:shd w:val="clear" w:color="auto" w:fill="auto"/>
            <w:vAlign w:val="center"/>
            <w:hideMark/>
          </w:tcPr>
          <w:p w14:paraId="17597138"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Windows 10</w:t>
            </w:r>
          </w:p>
        </w:tc>
      </w:tr>
    </w:tbl>
    <w:p w14:paraId="413C6E92" w14:textId="77777777" w:rsidR="006E5647" w:rsidRPr="006E5647" w:rsidRDefault="006E5647" w:rsidP="006E5647">
      <w:pPr>
        <w:widowControl/>
        <w:autoSpaceDE/>
        <w:autoSpaceDN/>
        <w:ind w:firstLine="708"/>
        <w:rPr>
          <w:rFonts w:ascii="Calibri" w:hAnsi="Calibri" w:cs="Calibri"/>
          <w:b/>
          <w:iCs/>
          <w:lang w:eastAsia="pl-PL"/>
        </w:rPr>
      </w:pPr>
    </w:p>
    <w:tbl>
      <w:tblPr>
        <w:tblW w:w="8642" w:type="dxa"/>
        <w:jc w:val="center"/>
        <w:tblCellMar>
          <w:left w:w="70" w:type="dxa"/>
          <w:right w:w="70" w:type="dxa"/>
        </w:tblCellMar>
        <w:tblLook w:val="04A0" w:firstRow="1" w:lastRow="0" w:firstColumn="1" w:lastColumn="0" w:noHBand="0" w:noVBand="1"/>
      </w:tblPr>
      <w:tblGrid>
        <w:gridCol w:w="2830"/>
        <w:gridCol w:w="5812"/>
      </w:tblGrid>
      <w:tr w:rsidR="006E5647" w:rsidRPr="006E5647" w14:paraId="7BEFF90D" w14:textId="77777777" w:rsidTr="00E87E13">
        <w:trPr>
          <w:trHeight w:val="300"/>
          <w:jc w:val="center"/>
        </w:trPr>
        <w:tc>
          <w:tcPr>
            <w:tcW w:w="283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66AB8B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Nazwa</w:t>
            </w:r>
          </w:p>
        </w:tc>
        <w:tc>
          <w:tcPr>
            <w:tcW w:w="5812" w:type="dxa"/>
            <w:tcBorders>
              <w:top w:val="single" w:sz="4" w:space="0" w:color="auto"/>
              <w:left w:val="nil"/>
              <w:bottom w:val="single" w:sz="4" w:space="0" w:color="auto"/>
              <w:right w:val="single" w:sz="4" w:space="0" w:color="auto"/>
            </w:tcBorders>
            <w:shd w:val="clear" w:color="000000" w:fill="FFFF00"/>
            <w:noWrap/>
            <w:vAlign w:val="bottom"/>
            <w:hideMark/>
          </w:tcPr>
          <w:p w14:paraId="073E4BD6" w14:textId="77777777" w:rsidR="006E5647" w:rsidRPr="006E5647" w:rsidRDefault="006E5647" w:rsidP="00E87E13">
            <w:pPr>
              <w:widowControl/>
              <w:numPr>
                <w:ilvl w:val="0"/>
                <w:numId w:val="85"/>
              </w:numPr>
              <w:autoSpaceDE/>
              <w:autoSpaceDN/>
              <w:ind w:left="298" w:hanging="226"/>
              <w:rPr>
                <w:rFonts w:ascii="Calibri" w:hAnsi="Calibri" w:cs="Calibri"/>
                <w:color w:val="000000"/>
                <w:lang w:eastAsia="pl-PL"/>
              </w:rPr>
            </w:pPr>
            <w:r w:rsidRPr="006E5647">
              <w:rPr>
                <w:rFonts w:ascii="Calibri" w:hAnsi="Calibri" w:cs="Calibri"/>
                <w:color w:val="000000"/>
                <w:lang w:eastAsia="pl-PL"/>
              </w:rPr>
              <w:t>Kamera Internetowa USB. Zgodna z poniższymi wymaganiami minimalnymi:</w:t>
            </w:r>
          </w:p>
        </w:tc>
      </w:tr>
      <w:tr w:rsidR="006E5647" w:rsidRPr="006E5647" w14:paraId="73E94259"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000000" w:fill="FFFF00"/>
            <w:noWrap/>
            <w:vAlign w:val="center"/>
            <w:hideMark/>
          </w:tcPr>
          <w:p w14:paraId="40325D4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Ilość </w:t>
            </w:r>
          </w:p>
        </w:tc>
        <w:tc>
          <w:tcPr>
            <w:tcW w:w="5812" w:type="dxa"/>
            <w:tcBorders>
              <w:top w:val="nil"/>
              <w:left w:val="nil"/>
              <w:bottom w:val="single" w:sz="4" w:space="0" w:color="auto"/>
              <w:right w:val="single" w:sz="4" w:space="0" w:color="auto"/>
            </w:tcBorders>
            <w:shd w:val="clear" w:color="000000" w:fill="FFFF00"/>
            <w:noWrap/>
            <w:vAlign w:val="center"/>
            <w:hideMark/>
          </w:tcPr>
          <w:p w14:paraId="67319335" w14:textId="0F3C537B"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12 szt</w:t>
            </w:r>
            <w:r w:rsidR="00E87E13">
              <w:rPr>
                <w:rFonts w:ascii="Calibri" w:hAnsi="Calibri" w:cs="Calibri"/>
                <w:color w:val="000000"/>
                <w:lang w:eastAsia="pl-PL"/>
              </w:rPr>
              <w:t>uki</w:t>
            </w:r>
          </w:p>
        </w:tc>
      </w:tr>
      <w:tr w:rsidR="006E5647" w:rsidRPr="006E5647" w14:paraId="7E58D1F0" w14:textId="77777777" w:rsidTr="00E87E13">
        <w:trPr>
          <w:trHeight w:val="570"/>
          <w:jc w:val="center"/>
        </w:trPr>
        <w:tc>
          <w:tcPr>
            <w:tcW w:w="2830" w:type="dxa"/>
            <w:tcBorders>
              <w:top w:val="nil"/>
              <w:left w:val="single" w:sz="4" w:space="0" w:color="auto"/>
              <w:bottom w:val="single" w:sz="4" w:space="0" w:color="auto"/>
              <w:right w:val="single" w:sz="4" w:space="0" w:color="auto"/>
            </w:tcBorders>
            <w:shd w:val="clear" w:color="000000" w:fill="FFFFFF"/>
            <w:vAlign w:val="center"/>
            <w:hideMark/>
          </w:tcPr>
          <w:p w14:paraId="56A35853"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Rozdzielczość video</w:t>
            </w:r>
          </w:p>
        </w:tc>
        <w:tc>
          <w:tcPr>
            <w:tcW w:w="5812" w:type="dxa"/>
            <w:tcBorders>
              <w:top w:val="nil"/>
              <w:left w:val="nil"/>
              <w:bottom w:val="single" w:sz="4" w:space="0" w:color="auto"/>
              <w:right w:val="single" w:sz="4" w:space="0" w:color="auto"/>
            </w:tcBorders>
            <w:shd w:val="clear" w:color="000000" w:fill="FFFFFF"/>
            <w:vAlign w:val="center"/>
            <w:hideMark/>
          </w:tcPr>
          <w:p w14:paraId="53805C11"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1920 x 1080 30kl/s</w:t>
            </w:r>
          </w:p>
        </w:tc>
      </w:tr>
      <w:tr w:rsidR="006E5647" w:rsidRPr="006E5647" w14:paraId="77FF0558" w14:textId="77777777" w:rsidTr="00E87E13">
        <w:trPr>
          <w:trHeight w:val="570"/>
          <w:jc w:val="center"/>
        </w:trPr>
        <w:tc>
          <w:tcPr>
            <w:tcW w:w="2830" w:type="dxa"/>
            <w:tcBorders>
              <w:top w:val="nil"/>
              <w:left w:val="single" w:sz="4" w:space="0" w:color="auto"/>
              <w:bottom w:val="single" w:sz="4" w:space="0" w:color="auto"/>
              <w:right w:val="single" w:sz="4" w:space="0" w:color="auto"/>
            </w:tcBorders>
            <w:shd w:val="clear" w:color="000000" w:fill="FFFFFF"/>
            <w:vAlign w:val="center"/>
            <w:hideMark/>
          </w:tcPr>
          <w:p w14:paraId="307AD541"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Focus</w:t>
            </w:r>
          </w:p>
        </w:tc>
        <w:tc>
          <w:tcPr>
            <w:tcW w:w="5812" w:type="dxa"/>
            <w:tcBorders>
              <w:top w:val="nil"/>
              <w:left w:val="nil"/>
              <w:bottom w:val="single" w:sz="4" w:space="0" w:color="auto"/>
              <w:right w:val="single" w:sz="4" w:space="0" w:color="auto"/>
            </w:tcBorders>
            <w:shd w:val="clear" w:color="000000" w:fill="FFFFFF"/>
            <w:vAlign w:val="center"/>
            <w:hideMark/>
          </w:tcPr>
          <w:p w14:paraId="7353FC32"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Tak</w:t>
            </w:r>
          </w:p>
        </w:tc>
      </w:tr>
      <w:tr w:rsidR="006E5647" w:rsidRPr="006E5647" w14:paraId="04C5C1BA" w14:textId="77777777" w:rsidTr="00E87E13">
        <w:trPr>
          <w:trHeight w:val="570"/>
          <w:jc w:val="center"/>
        </w:trPr>
        <w:tc>
          <w:tcPr>
            <w:tcW w:w="2830" w:type="dxa"/>
            <w:tcBorders>
              <w:top w:val="nil"/>
              <w:left w:val="single" w:sz="4" w:space="0" w:color="auto"/>
              <w:bottom w:val="single" w:sz="4" w:space="0" w:color="auto"/>
              <w:right w:val="single" w:sz="4" w:space="0" w:color="auto"/>
            </w:tcBorders>
            <w:shd w:val="clear" w:color="000000" w:fill="FFFFFF"/>
            <w:vAlign w:val="center"/>
            <w:hideMark/>
          </w:tcPr>
          <w:p w14:paraId="0D7CF27D"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Funkcja aparatu cyfrowego</w:t>
            </w:r>
          </w:p>
        </w:tc>
        <w:tc>
          <w:tcPr>
            <w:tcW w:w="5812" w:type="dxa"/>
            <w:tcBorders>
              <w:top w:val="nil"/>
              <w:left w:val="nil"/>
              <w:bottom w:val="single" w:sz="4" w:space="0" w:color="auto"/>
              <w:right w:val="single" w:sz="4" w:space="0" w:color="auto"/>
            </w:tcBorders>
            <w:shd w:val="clear" w:color="000000" w:fill="FFFFFF"/>
            <w:vAlign w:val="center"/>
            <w:hideMark/>
          </w:tcPr>
          <w:p w14:paraId="0D6F6015"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Tak</w:t>
            </w:r>
          </w:p>
        </w:tc>
      </w:tr>
      <w:tr w:rsidR="006E5647" w:rsidRPr="006E5647" w14:paraId="372FF872"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000000" w:fill="FFFFFF"/>
            <w:vAlign w:val="center"/>
            <w:hideMark/>
          </w:tcPr>
          <w:p w14:paraId="31A5A39C"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Interfejs</w:t>
            </w:r>
          </w:p>
        </w:tc>
        <w:tc>
          <w:tcPr>
            <w:tcW w:w="5812" w:type="dxa"/>
            <w:tcBorders>
              <w:top w:val="nil"/>
              <w:left w:val="nil"/>
              <w:bottom w:val="single" w:sz="4" w:space="0" w:color="auto"/>
              <w:right w:val="single" w:sz="4" w:space="0" w:color="auto"/>
            </w:tcBorders>
            <w:shd w:val="clear" w:color="000000" w:fill="FFFFFF"/>
            <w:vAlign w:val="center"/>
            <w:hideMark/>
          </w:tcPr>
          <w:p w14:paraId="3A826380"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USB</w:t>
            </w:r>
          </w:p>
        </w:tc>
      </w:tr>
      <w:tr w:rsidR="006E5647" w:rsidRPr="006E5647" w14:paraId="42E15DA5"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000000" w:fill="FFFFFF"/>
            <w:vAlign w:val="center"/>
            <w:hideMark/>
          </w:tcPr>
          <w:p w14:paraId="465B0A2D"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Zasilanie</w:t>
            </w:r>
          </w:p>
        </w:tc>
        <w:tc>
          <w:tcPr>
            <w:tcW w:w="5812" w:type="dxa"/>
            <w:tcBorders>
              <w:top w:val="nil"/>
              <w:left w:val="nil"/>
              <w:bottom w:val="single" w:sz="4" w:space="0" w:color="auto"/>
              <w:right w:val="single" w:sz="4" w:space="0" w:color="auto"/>
            </w:tcBorders>
            <w:shd w:val="clear" w:color="000000" w:fill="FFFFFF"/>
            <w:vAlign w:val="center"/>
            <w:hideMark/>
          </w:tcPr>
          <w:p w14:paraId="2DA2353E"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USB</w:t>
            </w:r>
          </w:p>
        </w:tc>
      </w:tr>
      <w:tr w:rsidR="006E5647" w:rsidRPr="006E5647" w14:paraId="4FB79988"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000000" w:fill="FFFFFF"/>
            <w:vAlign w:val="center"/>
            <w:hideMark/>
          </w:tcPr>
          <w:p w14:paraId="5AD25FC7"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 xml:space="preserve">wbudowany mikrofon </w:t>
            </w:r>
          </w:p>
        </w:tc>
        <w:tc>
          <w:tcPr>
            <w:tcW w:w="5812" w:type="dxa"/>
            <w:tcBorders>
              <w:top w:val="nil"/>
              <w:left w:val="nil"/>
              <w:bottom w:val="single" w:sz="4" w:space="0" w:color="auto"/>
              <w:right w:val="single" w:sz="4" w:space="0" w:color="auto"/>
            </w:tcBorders>
            <w:shd w:val="clear" w:color="000000" w:fill="FFFFFF"/>
            <w:vAlign w:val="center"/>
            <w:hideMark/>
          </w:tcPr>
          <w:p w14:paraId="53B13127"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z redukcją szumów</w:t>
            </w:r>
          </w:p>
        </w:tc>
      </w:tr>
      <w:tr w:rsidR="006E5647" w:rsidRPr="006E5647" w14:paraId="16292E6C" w14:textId="77777777" w:rsidTr="00E87E13">
        <w:trPr>
          <w:trHeight w:val="900"/>
          <w:jc w:val="center"/>
        </w:trPr>
        <w:tc>
          <w:tcPr>
            <w:tcW w:w="2830" w:type="dxa"/>
            <w:tcBorders>
              <w:top w:val="nil"/>
              <w:left w:val="single" w:sz="4" w:space="0" w:color="auto"/>
              <w:bottom w:val="single" w:sz="4" w:space="0" w:color="auto"/>
              <w:right w:val="single" w:sz="4" w:space="0" w:color="auto"/>
            </w:tcBorders>
            <w:shd w:val="clear" w:color="000000" w:fill="FFFFFF"/>
            <w:vAlign w:val="center"/>
            <w:hideMark/>
          </w:tcPr>
          <w:p w14:paraId="5189D39E"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obudowa</w:t>
            </w:r>
          </w:p>
        </w:tc>
        <w:tc>
          <w:tcPr>
            <w:tcW w:w="5812" w:type="dxa"/>
            <w:tcBorders>
              <w:top w:val="nil"/>
              <w:left w:val="nil"/>
              <w:bottom w:val="single" w:sz="4" w:space="0" w:color="auto"/>
              <w:right w:val="single" w:sz="4" w:space="0" w:color="auto"/>
            </w:tcBorders>
            <w:shd w:val="clear" w:color="000000" w:fill="FFFFFF"/>
            <w:vAlign w:val="center"/>
            <w:hideMark/>
          </w:tcPr>
          <w:p w14:paraId="2F882CBD"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uchwyt umożliwiający umieszczenie kamery na monitorze laptopa</w:t>
            </w:r>
          </w:p>
        </w:tc>
      </w:tr>
      <w:tr w:rsidR="006E5647" w:rsidRPr="006E5647" w14:paraId="52ABC61E" w14:textId="77777777" w:rsidTr="00E87E13">
        <w:trPr>
          <w:trHeight w:val="300"/>
          <w:jc w:val="center"/>
        </w:trPr>
        <w:tc>
          <w:tcPr>
            <w:tcW w:w="2830" w:type="dxa"/>
            <w:tcBorders>
              <w:top w:val="nil"/>
              <w:left w:val="single" w:sz="4" w:space="0" w:color="auto"/>
              <w:bottom w:val="single" w:sz="4" w:space="0" w:color="auto"/>
              <w:right w:val="single" w:sz="4" w:space="0" w:color="auto"/>
            </w:tcBorders>
            <w:shd w:val="clear" w:color="000000" w:fill="FFFFFF"/>
            <w:vAlign w:val="center"/>
            <w:hideMark/>
          </w:tcPr>
          <w:p w14:paraId="44E69DF5"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Kolor</w:t>
            </w:r>
          </w:p>
        </w:tc>
        <w:tc>
          <w:tcPr>
            <w:tcW w:w="5812" w:type="dxa"/>
            <w:tcBorders>
              <w:top w:val="nil"/>
              <w:left w:val="nil"/>
              <w:bottom w:val="single" w:sz="4" w:space="0" w:color="auto"/>
              <w:right w:val="single" w:sz="4" w:space="0" w:color="auto"/>
            </w:tcBorders>
            <w:shd w:val="clear" w:color="000000" w:fill="FFFFFF"/>
            <w:vAlign w:val="center"/>
            <w:hideMark/>
          </w:tcPr>
          <w:p w14:paraId="5E4686BC"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czarny lub szary</w:t>
            </w:r>
          </w:p>
        </w:tc>
      </w:tr>
    </w:tbl>
    <w:p w14:paraId="48A65CD5" w14:textId="77777777" w:rsidR="006E5647" w:rsidRPr="006E5647" w:rsidRDefault="006E5647" w:rsidP="006E5647">
      <w:pPr>
        <w:widowControl/>
        <w:autoSpaceDE/>
        <w:autoSpaceDN/>
        <w:ind w:firstLine="708"/>
        <w:rPr>
          <w:rFonts w:ascii="Calibri" w:hAnsi="Calibri" w:cs="Calibri"/>
          <w:b/>
          <w:iCs/>
          <w:lang w:eastAsia="pl-PL"/>
        </w:rPr>
      </w:pPr>
    </w:p>
    <w:tbl>
      <w:tblPr>
        <w:tblW w:w="8627" w:type="dxa"/>
        <w:jc w:val="center"/>
        <w:tblCellMar>
          <w:left w:w="70" w:type="dxa"/>
          <w:right w:w="70" w:type="dxa"/>
        </w:tblCellMar>
        <w:tblLook w:val="04A0" w:firstRow="1" w:lastRow="0" w:firstColumn="1" w:lastColumn="0" w:noHBand="0" w:noVBand="1"/>
      </w:tblPr>
      <w:tblGrid>
        <w:gridCol w:w="2836"/>
        <w:gridCol w:w="5791"/>
      </w:tblGrid>
      <w:tr w:rsidR="006E5647" w:rsidRPr="006E5647" w14:paraId="3FBAC3DD" w14:textId="77777777" w:rsidTr="00E87E13">
        <w:trPr>
          <w:trHeight w:val="300"/>
          <w:jc w:val="center"/>
        </w:trPr>
        <w:tc>
          <w:tcPr>
            <w:tcW w:w="2836" w:type="dxa"/>
            <w:tcBorders>
              <w:top w:val="single" w:sz="4" w:space="0" w:color="auto"/>
              <w:left w:val="single" w:sz="4" w:space="0" w:color="auto"/>
              <w:bottom w:val="single" w:sz="4" w:space="0" w:color="auto"/>
              <w:right w:val="single" w:sz="4" w:space="0" w:color="auto"/>
            </w:tcBorders>
            <w:shd w:val="clear" w:color="000000" w:fill="FFFF00"/>
            <w:vAlign w:val="center"/>
          </w:tcPr>
          <w:p w14:paraId="29CEDED3" w14:textId="2F29FC2B" w:rsidR="006E5647" w:rsidRPr="006E5647" w:rsidRDefault="00E87E13" w:rsidP="006E5647">
            <w:pPr>
              <w:widowControl/>
              <w:autoSpaceDE/>
              <w:autoSpaceDN/>
              <w:rPr>
                <w:rFonts w:ascii="Calibri" w:hAnsi="Calibri" w:cs="Calibri"/>
                <w:color w:val="000000"/>
                <w:lang w:eastAsia="pl-PL"/>
              </w:rPr>
            </w:pPr>
            <w:r>
              <w:rPr>
                <w:rFonts w:ascii="Calibri" w:hAnsi="Calibri" w:cs="Calibri"/>
                <w:color w:val="000000"/>
                <w:lang w:eastAsia="pl-PL"/>
              </w:rPr>
              <w:t>Nazwa</w:t>
            </w:r>
          </w:p>
        </w:tc>
        <w:tc>
          <w:tcPr>
            <w:tcW w:w="5791" w:type="dxa"/>
            <w:tcBorders>
              <w:top w:val="single" w:sz="4" w:space="0" w:color="auto"/>
              <w:left w:val="nil"/>
              <w:bottom w:val="single" w:sz="4" w:space="0" w:color="auto"/>
              <w:right w:val="single" w:sz="4" w:space="0" w:color="auto"/>
            </w:tcBorders>
            <w:shd w:val="clear" w:color="000000" w:fill="FFFF00"/>
            <w:vAlign w:val="center"/>
          </w:tcPr>
          <w:p w14:paraId="004705EB" w14:textId="5E792625" w:rsidR="006E5647" w:rsidRPr="006E5647" w:rsidRDefault="00E87E13" w:rsidP="00E87E13">
            <w:pPr>
              <w:widowControl/>
              <w:numPr>
                <w:ilvl w:val="0"/>
                <w:numId w:val="85"/>
              </w:numPr>
              <w:autoSpaceDE/>
              <w:autoSpaceDN/>
              <w:ind w:left="298" w:hanging="226"/>
              <w:rPr>
                <w:rFonts w:ascii="Calibri" w:hAnsi="Calibri" w:cs="Calibri"/>
                <w:color w:val="000000"/>
                <w:lang w:eastAsia="pl-PL"/>
              </w:rPr>
            </w:pPr>
            <w:r w:rsidRPr="006E5647">
              <w:rPr>
                <w:rFonts w:ascii="Calibri" w:hAnsi="Calibri" w:cs="Calibri"/>
                <w:color w:val="000000"/>
                <w:lang w:eastAsia="pl-PL"/>
              </w:rPr>
              <w:t>Zestaw bezprzewodowy ergonomicznej klawiatury i myszy. Zgodny z poniższymi wymaganiami minimalnymi:</w:t>
            </w:r>
          </w:p>
        </w:tc>
      </w:tr>
      <w:tr w:rsidR="00E87E13" w:rsidRPr="006E5647" w14:paraId="694B5FF3"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000000" w:fill="FFFF00"/>
            <w:vAlign w:val="center"/>
          </w:tcPr>
          <w:p w14:paraId="3E5700DA" w14:textId="748B00C2"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ilość</w:t>
            </w:r>
          </w:p>
        </w:tc>
        <w:tc>
          <w:tcPr>
            <w:tcW w:w="5791" w:type="dxa"/>
            <w:tcBorders>
              <w:top w:val="nil"/>
              <w:left w:val="nil"/>
              <w:bottom w:val="single" w:sz="4" w:space="0" w:color="auto"/>
              <w:right w:val="single" w:sz="4" w:space="0" w:color="auto"/>
            </w:tcBorders>
            <w:shd w:val="clear" w:color="000000" w:fill="FFFF00"/>
            <w:vAlign w:val="center"/>
          </w:tcPr>
          <w:p w14:paraId="2AC882B7" w14:textId="4E7DD40B"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6 szt</w:t>
            </w:r>
            <w:r>
              <w:rPr>
                <w:rFonts w:ascii="Calibri" w:hAnsi="Calibri" w:cs="Calibri"/>
                <w:color w:val="000000"/>
                <w:lang w:eastAsia="pl-PL"/>
              </w:rPr>
              <w:t>uki</w:t>
            </w:r>
          </w:p>
        </w:tc>
      </w:tr>
      <w:tr w:rsidR="00E87E13" w:rsidRPr="006E5647" w14:paraId="5A7CDBB4"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auto" w:fill="auto"/>
            <w:vAlign w:val="center"/>
            <w:hideMark/>
          </w:tcPr>
          <w:p w14:paraId="7AF8D7AA"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typ klawiatury</w:t>
            </w:r>
          </w:p>
        </w:tc>
        <w:tc>
          <w:tcPr>
            <w:tcW w:w="5791" w:type="dxa"/>
            <w:tcBorders>
              <w:top w:val="nil"/>
              <w:left w:val="nil"/>
              <w:bottom w:val="single" w:sz="4" w:space="0" w:color="auto"/>
              <w:right w:val="single" w:sz="4" w:space="0" w:color="auto"/>
            </w:tcBorders>
            <w:shd w:val="clear" w:color="auto" w:fill="auto"/>
            <w:vAlign w:val="center"/>
            <w:hideMark/>
          </w:tcPr>
          <w:p w14:paraId="37768FF1"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membranowa QWERTY</w:t>
            </w:r>
          </w:p>
        </w:tc>
      </w:tr>
      <w:tr w:rsidR="00E87E13" w:rsidRPr="006E5647" w14:paraId="0BBA87D1"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auto" w:fill="auto"/>
            <w:vAlign w:val="center"/>
            <w:hideMark/>
          </w:tcPr>
          <w:p w14:paraId="0305695A"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Klawisze multimedialne</w:t>
            </w:r>
          </w:p>
        </w:tc>
        <w:tc>
          <w:tcPr>
            <w:tcW w:w="5791" w:type="dxa"/>
            <w:tcBorders>
              <w:top w:val="nil"/>
              <w:left w:val="nil"/>
              <w:bottom w:val="single" w:sz="4" w:space="0" w:color="auto"/>
              <w:right w:val="single" w:sz="4" w:space="0" w:color="auto"/>
            </w:tcBorders>
            <w:shd w:val="clear" w:color="auto" w:fill="auto"/>
            <w:vAlign w:val="center"/>
            <w:hideMark/>
          </w:tcPr>
          <w:p w14:paraId="01A756D3"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E87E13" w:rsidRPr="006E5647" w14:paraId="705B9565"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auto" w:fill="auto"/>
            <w:vAlign w:val="center"/>
            <w:hideMark/>
          </w:tcPr>
          <w:p w14:paraId="0DF91904"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Klawisze numeryczne wydzielone</w:t>
            </w:r>
          </w:p>
        </w:tc>
        <w:tc>
          <w:tcPr>
            <w:tcW w:w="5791" w:type="dxa"/>
            <w:tcBorders>
              <w:top w:val="nil"/>
              <w:left w:val="nil"/>
              <w:bottom w:val="single" w:sz="4" w:space="0" w:color="auto"/>
              <w:right w:val="single" w:sz="4" w:space="0" w:color="auto"/>
            </w:tcBorders>
            <w:shd w:val="clear" w:color="auto" w:fill="auto"/>
            <w:vAlign w:val="center"/>
            <w:hideMark/>
          </w:tcPr>
          <w:p w14:paraId="284168BB"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E87E13" w:rsidRPr="006E5647" w14:paraId="05F7B6F5"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auto" w:fill="auto"/>
            <w:vAlign w:val="center"/>
            <w:hideMark/>
          </w:tcPr>
          <w:p w14:paraId="047F3057"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profil klawiszy</w:t>
            </w:r>
          </w:p>
        </w:tc>
        <w:tc>
          <w:tcPr>
            <w:tcW w:w="5791" w:type="dxa"/>
            <w:tcBorders>
              <w:top w:val="nil"/>
              <w:left w:val="nil"/>
              <w:bottom w:val="single" w:sz="4" w:space="0" w:color="auto"/>
              <w:right w:val="single" w:sz="4" w:space="0" w:color="auto"/>
            </w:tcBorders>
            <w:shd w:val="clear" w:color="auto" w:fill="auto"/>
            <w:vAlign w:val="center"/>
            <w:hideMark/>
          </w:tcPr>
          <w:p w14:paraId="1E6E3BC5"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płaski, krótki skok</w:t>
            </w:r>
          </w:p>
        </w:tc>
      </w:tr>
      <w:tr w:rsidR="00E87E13" w:rsidRPr="006E5647" w14:paraId="04AF742B"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auto" w:fill="auto"/>
            <w:vAlign w:val="center"/>
            <w:hideMark/>
          </w:tcPr>
          <w:p w14:paraId="0B3285F0"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Mysz optyczna z rolką</w:t>
            </w:r>
          </w:p>
        </w:tc>
        <w:tc>
          <w:tcPr>
            <w:tcW w:w="5791" w:type="dxa"/>
            <w:tcBorders>
              <w:top w:val="nil"/>
              <w:left w:val="nil"/>
              <w:bottom w:val="single" w:sz="4" w:space="0" w:color="auto"/>
              <w:right w:val="single" w:sz="4" w:space="0" w:color="auto"/>
            </w:tcBorders>
            <w:shd w:val="clear" w:color="auto" w:fill="auto"/>
            <w:vAlign w:val="center"/>
            <w:hideMark/>
          </w:tcPr>
          <w:p w14:paraId="2C48ECC1"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tak, praworęczna 3 przyciski</w:t>
            </w:r>
          </w:p>
        </w:tc>
      </w:tr>
      <w:tr w:rsidR="00E87E13" w:rsidRPr="006E5647" w14:paraId="3863C00F"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auto" w:fill="auto"/>
            <w:vAlign w:val="bottom"/>
            <w:hideMark/>
          </w:tcPr>
          <w:p w14:paraId="5A08571B"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odbiornik USB</w:t>
            </w:r>
          </w:p>
        </w:tc>
        <w:tc>
          <w:tcPr>
            <w:tcW w:w="5791" w:type="dxa"/>
            <w:tcBorders>
              <w:top w:val="nil"/>
              <w:left w:val="nil"/>
              <w:bottom w:val="single" w:sz="4" w:space="0" w:color="auto"/>
              <w:right w:val="single" w:sz="4" w:space="0" w:color="auto"/>
            </w:tcBorders>
            <w:shd w:val="clear" w:color="auto" w:fill="auto"/>
            <w:vAlign w:val="center"/>
            <w:hideMark/>
          </w:tcPr>
          <w:p w14:paraId="0D029D93"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E87E13" w:rsidRPr="006E5647" w14:paraId="3766DCA8"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auto" w:fill="auto"/>
            <w:vAlign w:val="center"/>
            <w:hideMark/>
          </w:tcPr>
          <w:p w14:paraId="65CBC701"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Łączność</w:t>
            </w:r>
          </w:p>
        </w:tc>
        <w:tc>
          <w:tcPr>
            <w:tcW w:w="5791" w:type="dxa"/>
            <w:tcBorders>
              <w:top w:val="nil"/>
              <w:left w:val="nil"/>
              <w:bottom w:val="single" w:sz="4" w:space="0" w:color="auto"/>
              <w:right w:val="single" w:sz="4" w:space="0" w:color="auto"/>
            </w:tcBorders>
            <w:shd w:val="clear" w:color="auto" w:fill="auto"/>
            <w:vAlign w:val="center"/>
            <w:hideMark/>
          </w:tcPr>
          <w:p w14:paraId="559E5D1C"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Bezprzewodowa, Bluetooth</w:t>
            </w:r>
          </w:p>
        </w:tc>
      </w:tr>
      <w:tr w:rsidR="00E87E13" w:rsidRPr="006E5647" w14:paraId="477AB158"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auto" w:fill="auto"/>
            <w:vAlign w:val="center"/>
            <w:hideMark/>
          </w:tcPr>
          <w:p w14:paraId="002BD893"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Kolor</w:t>
            </w:r>
          </w:p>
        </w:tc>
        <w:tc>
          <w:tcPr>
            <w:tcW w:w="5791" w:type="dxa"/>
            <w:tcBorders>
              <w:top w:val="nil"/>
              <w:left w:val="nil"/>
              <w:bottom w:val="single" w:sz="4" w:space="0" w:color="auto"/>
              <w:right w:val="single" w:sz="4" w:space="0" w:color="auto"/>
            </w:tcBorders>
            <w:shd w:val="clear" w:color="auto" w:fill="auto"/>
            <w:vAlign w:val="center"/>
            <w:hideMark/>
          </w:tcPr>
          <w:p w14:paraId="2D203414"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Czarny lub szary</w:t>
            </w:r>
          </w:p>
        </w:tc>
      </w:tr>
      <w:tr w:rsidR="00E87E13" w:rsidRPr="006E5647" w14:paraId="6F93404C" w14:textId="77777777" w:rsidTr="00E87E13">
        <w:trPr>
          <w:trHeight w:val="300"/>
          <w:jc w:val="center"/>
        </w:trPr>
        <w:tc>
          <w:tcPr>
            <w:tcW w:w="2836" w:type="dxa"/>
            <w:tcBorders>
              <w:top w:val="nil"/>
              <w:left w:val="single" w:sz="4" w:space="0" w:color="auto"/>
              <w:bottom w:val="single" w:sz="4" w:space="0" w:color="auto"/>
              <w:right w:val="single" w:sz="4" w:space="0" w:color="auto"/>
            </w:tcBorders>
            <w:shd w:val="clear" w:color="auto" w:fill="auto"/>
            <w:vAlign w:val="bottom"/>
            <w:hideMark/>
          </w:tcPr>
          <w:p w14:paraId="48F2492C"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Rozdzielczość myszy</w:t>
            </w:r>
          </w:p>
        </w:tc>
        <w:tc>
          <w:tcPr>
            <w:tcW w:w="5791" w:type="dxa"/>
            <w:tcBorders>
              <w:top w:val="nil"/>
              <w:left w:val="nil"/>
              <w:bottom w:val="single" w:sz="4" w:space="0" w:color="auto"/>
              <w:right w:val="single" w:sz="4" w:space="0" w:color="auto"/>
            </w:tcBorders>
            <w:shd w:val="clear" w:color="auto" w:fill="auto"/>
            <w:vAlign w:val="center"/>
            <w:hideMark/>
          </w:tcPr>
          <w:p w14:paraId="11EDEC69" w14:textId="77777777" w:rsidR="00E87E13" w:rsidRPr="006E5647"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minimum 800 DPI</w:t>
            </w:r>
          </w:p>
        </w:tc>
      </w:tr>
    </w:tbl>
    <w:p w14:paraId="1B5FCA01" w14:textId="77777777" w:rsidR="006E5647" w:rsidRPr="006E5647" w:rsidRDefault="006E5647" w:rsidP="006E5647">
      <w:pPr>
        <w:widowControl/>
        <w:autoSpaceDE/>
        <w:autoSpaceDN/>
        <w:ind w:firstLine="708"/>
        <w:rPr>
          <w:rFonts w:ascii="Calibri" w:hAnsi="Calibri" w:cs="Calibri"/>
          <w:b/>
          <w:iCs/>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5812"/>
      </w:tblGrid>
      <w:tr w:rsidR="006E5647" w:rsidRPr="00E87E13" w14:paraId="50644544" w14:textId="77777777" w:rsidTr="00E87E13">
        <w:trPr>
          <w:trHeight w:val="300"/>
          <w:jc w:val="center"/>
        </w:trPr>
        <w:tc>
          <w:tcPr>
            <w:tcW w:w="2830" w:type="dxa"/>
            <w:shd w:val="clear" w:color="auto" w:fill="FFFF00"/>
            <w:noWrap/>
            <w:hideMark/>
          </w:tcPr>
          <w:p w14:paraId="12D97231" w14:textId="70883BD7" w:rsidR="006E5647" w:rsidRPr="00E87E13" w:rsidRDefault="00E87E13" w:rsidP="00E87E13">
            <w:pPr>
              <w:widowControl/>
              <w:autoSpaceDE/>
              <w:autoSpaceDN/>
              <w:rPr>
                <w:rFonts w:ascii="Calibri" w:hAnsi="Calibri" w:cs="Calibri"/>
                <w:color w:val="000000"/>
                <w:lang w:eastAsia="pl-PL"/>
              </w:rPr>
            </w:pPr>
            <w:r w:rsidRPr="006E5647">
              <w:rPr>
                <w:rFonts w:ascii="Calibri" w:hAnsi="Calibri" w:cs="Calibri"/>
                <w:color w:val="000000"/>
                <w:lang w:eastAsia="pl-PL"/>
              </w:rPr>
              <w:t>Nazwa</w:t>
            </w:r>
          </w:p>
        </w:tc>
        <w:tc>
          <w:tcPr>
            <w:tcW w:w="5812" w:type="dxa"/>
            <w:shd w:val="clear" w:color="auto" w:fill="FFFF00"/>
            <w:noWrap/>
            <w:hideMark/>
          </w:tcPr>
          <w:p w14:paraId="3AFE7F3E" w14:textId="1DE9DD15" w:rsidR="006E5647" w:rsidRPr="00E87E13" w:rsidRDefault="00E87E13" w:rsidP="00E87E13">
            <w:pPr>
              <w:widowControl/>
              <w:numPr>
                <w:ilvl w:val="0"/>
                <w:numId w:val="85"/>
              </w:numPr>
              <w:autoSpaceDE/>
              <w:autoSpaceDN/>
              <w:rPr>
                <w:rFonts w:ascii="Calibri" w:hAnsi="Calibri" w:cs="Calibri"/>
                <w:color w:val="000000"/>
                <w:lang w:eastAsia="pl-PL"/>
              </w:rPr>
            </w:pPr>
            <w:r w:rsidRPr="00E87E13">
              <w:rPr>
                <w:rFonts w:ascii="Calibri" w:hAnsi="Calibri" w:cs="Calibri"/>
                <w:color w:val="000000"/>
                <w:lang w:eastAsia="pl-PL"/>
              </w:rPr>
              <w:t>Kamera sportowa  Zgodna z poniższymi wymaganiami minimalnymi:</w:t>
            </w:r>
          </w:p>
        </w:tc>
      </w:tr>
      <w:tr w:rsidR="00E87E13" w:rsidRPr="006E5647" w14:paraId="304A57F7" w14:textId="77777777" w:rsidTr="00891308">
        <w:trPr>
          <w:trHeight w:val="300"/>
          <w:jc w:val="center"/>
        </w:trPr>
        <w:tc>
          <w:tcPr>
            <w:tcW w:w="2830" w:type="dxa"/>
            <w:shd w:val="clear" w:color="auto" w:fill="FFFF00"/>
            <w:noWrap/>
          </w:tcPr>
          <w:p w14:paraId="11BBF449" w14:textId="0A5A179D" w:rsidR="00E87E13" w:rsidRPr="006E5647" w:rsidRDefault="00E87E13"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ilość</w:t>
            </w:r>
          </w:p>
        </w:tc>
        <w:tc>
          <w:tcPr>
            <w:tcW w:w="5812" w:type="dxa"/>
            <w:shd w:val="clear" w:color="auto" w:fill="FFFF00"/>
            <w:noWrap/>
          </w:tcPr>
          <w:p w14:paraId="7297454C" w14:textId="7FE45A40" w:rsidR="00E87E13" w:rsidRPr="006E5647" w:rsidRDefault="00E87E13" w:rsidP="00891308">
            <w:pPr>
              <w:widowControl/>
              <w:autoSpaceDE/>
              <w:autoSpaceDN/>
              <w:rPr>
                <w:rFonts w:ascii="Calibri" w:hAnsi="Calibri" w:cs="Calibri"/>
                <w:bCs/>
                <w:iCs/>
                <w:lang w:eastAsia="pl-PL"/>
              </w:rPr>
            </w:pPr>
            <w:r w:rsidRPr="006E5647">
              <w:rPr>
                <w:rFonts w:ascii="Calibri" w:hAnsi="Calibri" w:cs="Calibri"/>
                <w:bCs/>
                <w:iCs/>
                <w:lang w:eastAsia="pl-PL"/>
              </w:rPr>
              <w:t>1 szt</w:t>
            </w:r>
            <w:r w:rsidR="00891308">
              <w:rPr>
                <w:rFonts w:ascii="Calibri" w:hAnsi="Calibri" w:cs="Calibri"/>
                <w:bCs/>
                <w:iCs/>
                <w:lang w:eastAsia="pl-PL"/>
              </w:rPr>
              <w:t>uka</w:t>
            </w:r>
          </w:p>
        </w:tc>
      </w:tr>
      <w:tr w:rsidR="006E5647" w:rsidRPr="006E5647" w14:paraId="113182BE" w14:textId="77777777" w:rsidTr="00E87E13">
        <w:trPr>
          <w:trHeight w:val="300"/>
          <w:jc w:val="center"/>
        </w:trPr>
        <w:tc>
          <w:tcPr>
            <w:tcW w:w="2830" w:type="dxa"/>
            <w:shd w:val="clear" w:color="auto" w:fill="auto"/>
            <w:noWrap/>
            <w:hideMark/>
          </w:tcPr>
          <w:p w14:paraId="31C21014"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Matryca (sensor)</w:t>
            </w:r>
          </w:p>
        </w:tc>
        <w:tc>
          <w:tcPr>
            <w:tcW w:w="5812" w:type="dxa"/>
            <w:shd w:val="clear" w:color="auto" w:fill="auto"/>
            <w:noWrap/>
            <w:hideMark/>
          </w:tcPr>
          <w:p w14:paraId="7CEFA8F4"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23MPix</w:t>
            </w:r>
          </w:p>
        </w:tc>
      </w:tr>
      <w:tr w:rsidR="006E5647" w:rsidRPr="006E5647" w14:paraId="38A58C01" w14:textId="77777777" w:rsidTr="00E87E13">
        <w:trPr>
          <w:trHeight w:val="300"/>
          <w:jc w:val="center"/>
        </w:trPr>
        <w:tc>
          <w:tcPr>
            <w:tcW w:w="2830" w:type="dxa"/>
            <w:shd w:val="clear" w:color="auto" w:fill="auto"/>
            <w:noWrap/>
            <w:hideMark/>
          </w:tcPr>
          <w:p w14:paraId="33716E4B"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Stabilizacja</w:t>
            </w:r>
          </w:p>
        </w:tc>
        <w:tc>
          <w:tcPr>
            <w:tcW w:w="5812" w:type="dxa"/>
            <w:shd w:val="clear" w:color="auto" w:fill="auto"/>
            <w:noWrap/>
            <w:hideMark/>
          </w:tcPr>
          <w:p w14:paraId="21A100B9"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 z funkcją kontroli horyzontu</w:t>
            </w:r>
          </w:p>
        </w:tc>
      </w:tr>
      <w:tr w:rsidR="006E5647" w:rsidRPr="006E5647" w14:paraId="592907C6" w14:textId="77777777" w:rsidTr="00E87E13">
        <w:trPr>
          <w:trHeight w:val="300"/>
          <w:jc w:val="center"/>
        </w:trPr>
        <w:tc>
          <w:tcPr>
            <w:tcW w:w="2830" w:type="dxa"/>
            <w:shd w:val="clear" w:color="auto" w:fill="auto"/>
            <w:noWrap/>
            <w:hideMark/>
          </w:tcPr>
          <w:p w14:paraId="41F8D130"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Rozdzielczość 5K</w:t>
            </w:r>
          </w:p>
        </w:tc>
        <w:tc>
          <w:tcPr>
            <w:tcW w:w="5812" w:type="dxa"/>
            <w:shd w:val="clear" w:color="auto" w:fill="auto"/>
            <w:noWrap/>
            <w:hideMark/>
          </w:tcPr>
          <w:p w14:paraId="017DFB94"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 30kl/s</w:t>
            </w:r>
          </w:p>
        </w:tc>
      </w:tr>
      <w:tr w:rsidR="006E5647" w:rsidRPr="006E5647" w14:paraId="00CD621E" w14:textId="77777777" w:rsidTr="00E87E13">
        <w:trPr>
          <w:trHeight w:val="300"/>
          <w:jc w:val="center"/>
        </w:trPr>
        <w:tc>
          <w:tcPr>
            <w:tcW w:w="2830" w:type="dxa"/>
            <w:shd w:val="clear" w:color="auto" w:fill="auto"/>
            <w:noWrap/>
            <w:hideMark/>
          </w:tcPr>
          <w:p w14:paraId="161C1AD0"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Rozdzielczość 4K</w:t>
            </w:r>
          </w:p>
        </w:tc>
        <w:tc>
          <w:tcPr>
            <w:tcW w:w="5812" w:type="dxa"/>
            <w:shd w:val="clear" w:color="auto" w:fill="auto"/>
            <w:noWrap/>
            <w:hideMark/>
          </w:tcPr>
          <w:p w14:paraId="4F3D615F"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 xml:space="preserve">Tak, 30 </w:t>
            </w:r>
            <w:proofErr w:type="spellStart"/>
            <w:r w:rsidRPr="006E5647">
              <w:rPr>
                <w:rFonts w:ascii="Calibri" w:hAnsi="Calibri" w:cs="Calibri"/>
                <w:bCs/>
                <w:iCs/>
                <w:lang w:eastAsia="pl-PL"/>
              </w:rPr>
              <w:t>kl</w:t>
            </w:r>
            <w:proofErr w:type="spellEnd"/>
            <w:r w:rsidRPr="006E5647">
              <w:rPr>
                <w:rFonts w:ascii="Calibri" w:hAnsi="Calibri" w:cs="Calibri"/>
                <w:bCs/>
                <w:iCs/>
                <w:lang w:eastAsia="pl-PL"/>
              </w:rPr>
              <w:t xml:space="preserve">/s w trybie </w:t>
            </w:r>
            <w:proofErr w:type="spellStart"/>
            <w:r w:rsidRPr="006E5647">
              <w:rPr>
                <w:rFonts w:ascii="Calibri" w:hAnsi="Calibri" w:cs="Calibri"/>
                <w:bCs/>
                <w:iCs/>
                <w:lang w:eastAsia="pl-PL"/>
              </w:rPr>
              <w:t>SuperView</w:t>
            </w:r>
            <w:proofErr w:type="spellEnd"/>
            <w:r w:rsidRPr="006E5647">
              <w:rPr>
                <w:rFonts w:ascii="Calibri" w:hAnsi="Calibri" w:cs="Calibri"/>
                <w:bCs/>
                <w:iCs/>
                <w:lang w:eastAsia="pl-PL"/>
              </w:rPr>
              <w:t xml:space="preserve">, Tryb </w:t>
            </w:r>
            <w:proofErr w:type="spellStart"/>
            <w:r w:rsidRPr="006E5647">
              <w:rPr>
                <w:rFonts w:ascii="Calibri" w:hAnsi="Calibri" w:cs="Calibri"/>
                <w:bCs/>
                <w:iCs/>
                <w:lang w:eastAsia="pl-PL"/>
              </w:rPr>
              <w:t>Wide</w:t>
            </w:r>
            <w:proofErr w:type="spellEnd"/>
            <w:r w:rsidRPr="006E5647">
              <w:rPr>
                <w:rFonts w:ascii="Calibri" w:hAnsi="Calibri" w:cs="Calibri"/>
                <w:bCs/>
                <w:iCs/>
                <w:lang w:eastAsia="pl-PL"/>
              </w:rPr>
              <w:t xml:space="preserve"> 60 </w:t>
            </w:r>
            <w:proofErr w:type="spellStart"/>
            <w:r w:rsidRPr="006E5647">
              <w:rPr>
                <w:rFonts w:ascii="Calibri" w:hAnsi="Calibri" w:cs="Calibri"/>
                <w:bCs/>
                <w:iCs/>
                <w:lang w:eastAsia="pl-PL"/>
              </w:rPr>
              <w:t>kl</w:t>
            </w:r>
            <w:proofErr w:type="spellEnd"/>
            <w:r w:rsidRPr="006E5647">
              <w:rPr>
                <w:rFonts w:ascii="Calibri" w:hAnsi="Calibri" w:cs="Calibri"/>
                <w:bCs/>
                <w:iCs/>
                <w:lang w:eastAsia="pl-PL"/>
              </w:rPr>
              <w:t>/s</w:t>
            </w:r>
          </w:p>
        </w:tc>
      </w:tr>
      <w:tr w:rsidR="006E5647" w:rsidRPr="006E5647" w14:paraId="3835EFC5" w14:textId="77777777" w:rsidTr="00E87E13">
        <w:trPr>
          <w:trHeight w:val="300"/>
          <w:jc w:val="center"/>
        </w:trPr>
        <w:tc>
          <w:tcPr>
            <w:tcW w:w="2830" w:type="dxa"/>
            <w:shd w:val="clear" w:color="auto" w:fill="auto"/>
            <w:noWrap/>
            <w:hideMark/>
          </w:tcPr>
          <w:p w14:paraId="6239BBE3"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lastRenderedPageBreak/>
              <w:t>Rozdzielczość 1080p</w:t>
            </w:r>
          </w:p>
        </w:tc>
        <w:tc>
          <w:tcPr>
            <w:tcW w:w="5812" w:type="dxa"/>
            <w:shd w:val="clear" w:color="auto" w:fill="auto"/>
            <w:noWrap/>
            <w:hideMark/>
          </w:tcPr>
          <w:p w14:paraId="5BE9ED00" w14:textId="448ED4C0"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 xml:space="preserve">tak, 120kl/s w trybie </w:t>
            </w:r>
            <w:proofErr w:type="spellStart"/>
            <w:r w:rsidRPr="006E5647">
              <w:rPr>
                <w:rFonts w:ascii="Calibri" w:hAnsi="Calibri" w:cs="Calibri"/>
                <w:bCs/>
                <w:iCs/>
                <w:lang w:eastAsia="pl-PL"/>
              </w:rPr>
              <w:t>SuperView</w:t>
            </w:r>
            <w:proofErr w:type="spellEnd"/>
            <w:r w:rsidRPr="006E5647">
              <w:rPr>
                <w:rFonts w:ascii="Calibri" w:hAnsi="Calibri" w:cs="Calibri"/>
                <w:bCs/>
                <w:iCs/>
                <w:lang w:eastAsia="pl-PL"/>
              </w:rPr>
              <w:t xml:space="preserve">, tryb </w:t>
            </w:r>
            <w:proofErr w:type="spellStart"/>
            <w:r w:rsidRPr="006E5647">
              <w:rPr>
                <w:rFonts w:ascii="Calibri" w:hAnsi="Calibri" w:cs="Calibri"/>
                <w:bCs/>
                <w:iCs/>
                <w:lang w:eastAsia="pl-PL"/>
              </w:rPr>
              <w:t>Wide</w:t>
            </w:r>
            <w:proofErr w:type="spellEnd"/>
            <w:r w:rsidRPr="006E5647">
              <w:rPr>
                <w:rFonts w:ascii="Calibri" w:hAnsi="Calibri" w:cs="Calibri"/>
                <w:bCs/>
                <w:iCs/>
                <w:lang w:eastAsia="pl-PL"/>
              </w:rPr>
              <w:t xml:space="preserve"> minimum 200 </w:t>
            </w:r>
            <w:proofErr w:type="spellStart"/>
            <w:r w:rsidR="00354C19">
              <w:rPr>
                <w:rFonts w:ascii="Calibri" w:hAnsi="Calibri" w:cs="Calibri"/>
                <w:bCs/>
                <w:iCs/>
                <w:lang w:eastAsia="pl-PL"/>
              </w:rPr>
              <w:t>k</w:t>
            </w:r>
            <w:r w:rsidRPr="006E5647">
              <w:rPr>
                <w:rFonts w:ascii="Calibri" w:hAnsi="Calibri" w:cs="Calibri"/>
                <w:bCs/>
                <w:iCs/>
                <w:lang w:eastAsia="pl-PL"/>
              </w:rPr>
              <w:t>l</w:t>
            </w:r>
            <w:proofErr w:type="spellEnd"/>
            <w:r w:rsidRPr="006E5647">
              <w:rPr>
                <w:rFonts w:ascii="Calibri" w:hAnsi="Calibri" w:cs="Calibri"/>
                <w:bCs/>
                <w:iCs/>
                <w:lang w:eastAsia="pl-PL"/>
              </w:rPr>
              <w:t>/s</w:t>
            </w:r>
          </w:p>
        </w:tc>
      </w:tr>
      <w:tr w:rsidR="006E5647" w:rsidRPr="006E5647" w14:paraId="48EF197C" w14:textId="77777777" w:rsidTr="00E87E13">
        <w:trPr>
          <w:trHeight w:val="300"/>
          <w:jc w:val="center"/>
        </w:trPr>
        <w:tc>
          <w:tcPr>
            <w:tcW w:w="2830" w:type="dxa"/>
            <w:shd w:val="clear" w:color="auto" w:fill="auto"/>
            <w:noWrap/>
            <w:hideMark/>
          </w:tcPr>
          <w:p w14:paraId="083C1915"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Rozdzielczość zdjęć</w:t>
            </w:r>
          </w:p>
        </w:tc>
        <w:tc>
          <w:tcPr>
            <w:tcW w:w="5812" w:type="dxa"/>
            <w:shd w:val="clear" w:color="auto" w:fill="auto"/>
            <w:noWrap/>
            <w:hideMark/>
          </w:tcPr>
          <w:p w14:paraId="049AFD2B"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20Mpix z HDR</w:t>
            </w:r>
          </w:p>
        </w:tc>
      </w:tr>
      <w:tr w:rsidR="006E5647" w:rsidRPr="006E5647" w14:paraId="45C6A8E9" w14:textId="77777777" w:rsidTr="00E87E13">
        <w:trPr>
          <w:trHeight w:val="300"/>
          <w:jc w:val="center"/>
        </w:trPr>
        <w:tc>
          <w:tcPr>
            <w:tcW w:w="2830" w:type="dxa"/>
            <w:shd w:val="clear" w:color="auto" w:fill="auto"/>
            <w:noWrap/>
            <w:hideMark/>
          </w:tcPr>
          <w:p w14:paraId="17B19319"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 xml:space="preserve">Time </w:t>
            </w:r>
            <w:proofErr w:type="spellStart"/>
            <w:r w:rsidRPr="006E5647">
              <w:rPr>
                <w:rFonts w:ascii="Calibri" w:hAnsi="Calibri" w:cs="Calibri"/>
                <w:bCs/>
                <w:iCs/>
                <w:lang w:eastAsia="pl-PL"/>
              </w:rPr>
              <w:t>Lapse</w:t>
            </w:r>
            <w:proofErr w:type="spellEnd"/>
          </w:p>
        </w:tc>
        <w:tc>
          <w:tcPr>
            <w:tcW w:w="5812" w:type="dxa"/>
            <w:shd w:val="clear" w:color="auto" w:fill="auto"/>
            <w:noWrap/>
            <w:hideMark/>
          </w:tcPr>
          <w:p w14:paraId="1264F2E3"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59EED050" w14:textId="77777777" w:rsidTr="00E87E13">
        <w:trPr>
          <w:trHeight w:val="300"/>
          <w:jc w:val="center"/>
        </w:trPr>
        <w:tc>
          <w:tcPr>
            <w:tcW w:w="2830" w:type="dxa"/>
            <w:shd w:val="clear" w:color="auto" w:fill="auto"/>
            <w:noWrap/>
            <w:hideMark/>
          </w:tcPr>
          <w:p w14:paraId="714AC031"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Łączność bezprzewodowa</w:t>
            </w:r>
          </w:p>
        </w:tc>
        <w:tc>
          <w:tcPr>
            <w:tcW w:w="5812" w:type="dxa"/>
            <w:shd w:val="clear" w:color="auto" w:fill="auto"/>
            <w:noWrap/>
            <w:hideMark/>
          </w:tcPr>
          <w:p w14:paraId="5BBC17ED"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WIFI i Bluetooth</w:t>
            </w:r>
          </w:p>
        </w:tc>
      </w:tr>
      <w:tr w:rsidR="006E5647" w:rsidRPr="006E5647" w14:paraId="4B24178D" w14:textId="77777777" w:rsidTr="00E87E13">
        <w:trPr>
          <w:trHeight w:val="300"/>
          <w:jc w:val="center"/>
        </w:trPr>
        <w:tc>
          <w:tcPr>
            <w:tcW w:w="2830" w:type="dxa"/>
            <w:shd w:val="clear" w:color="auto" w:fill="auto"/>
            <w:noWrap/>
            <w:hideMark/>
          </w:tcPr>
          <w:p w14:paraId="39BA7883"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Automatyczne dostosowanie do oświetlenia</w:t>
            </w:r>
          </w:p>
        </w:tc>
        <w:tc>
          <w:tcPr>
            <w:tcW w:w="5812" w:type="dxa"/>
            <w:shd w:val="clear" w:color="auto" w:fill="auto"/>
            <w:noWrap/>
            <w:hideMark/>
          </w:tcPr>
          <w:p w14:paraId="41ADFF33"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406047E0" w14:textId="77777777" w:rsidTr="00E87E13">
        <w:trPr>
          <w:trHeight w:val="300"/>
          <w:jc w:val="center"/>
        </w:trPr>
        <w:tc>
          <w:tcPr>
            <w:tcW w:w="2830" w:type="dxa"/>
            <w:shd w:val="clear" w:color="auto" w:fill="auto"/>
            <w:noWrap/>
            <w:hideMark/>
          </w:tcPr>
          <w:p w14:paraId="42A855C3"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Tryb kamery internetowej</w:t>
            </w:r>
          </w:p>
        </w:tc>
        <w:tc>
          <w:tcPr>
            <w:tcW w:w="5812" w:type="dxa"/>
            <w:shd w:val="clear" w:color="auto" w:fill="auto"/>
            <w:noWrap/>
            <w:hideMark/>
          </w:tcPr>
          <w:p w14:paraId="4EEEF600"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1FAE5632" w14:textId="77777777" w:rsidTr="00E87E13">
        <w:trPr>
          <w:trHeight w:val="300"/>
          <w:jc w:val="center"/>
        </w:trPr>
        <w:tc>
          <w:tcPr>
            <w:tcW w:w="2830" w:type="dxa"/>
            <w:shd w:val="clear" w:color="auto" w:fill="auto"/>
            <w:noWrap/>
            <w:hideMark/>
          </w:tcPr>
          <w:p w14:paraId="48B2291A"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zdjęcia RAW</w:t>
            </w:r>
          </w:p>
        </w:tc>
        <w:tc>
          <w:tcPr>
            <w:tcW w:w="5812" w:type="dxa"/>
            <w:shd w:val="clear" w:color="auto" w:fill="auto"/>
            <w:noWrap/>
            <w:hideMark/>
          </w:tcPr>
          <w:p w14:paraId="75DFA448"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392FA13A" w14:textId="77777777" w:rsidTr="00E87E13">
        <w:trPr>
          <w:trHeight w:val="300"/>
          <w:jc w:val="center"/>
        </w:trPr>
        <w:tc>
          <w:tcPr>
            <w:tcW w:w="2830" w:type="dxa"/>
            <w:shd w:val="clear" w:color="auto" w:fill="auto"/>
            <w:noWrap/>
            <w:hideMark/>
          </w:tcPr>
          <w:p w14:paraId="7E2D6F56" w14:textId="6EA58A69" w:rsidR="006E5647" w:rsidRPr="006E5647" w:rsidRDefault="00354C19"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Dźwięk</w:t>
            </w:r>
            <w:r w:rsidR="006E5647" w:rsidRPr="006E5647">
              <w:rPr>
                <w:rFonts w:ascii="Calibri" w:hAnsi="Calibri" w:cs="Calibri"/>
                <w:bCs/>
                <w:iCs/>
                <w:lang w:eastAsia="pl-PL"/>
              </w:rPr>
              <w:t xml:space="preserve"> RAW</w:t>
            </w:r>
          </w:p>
        </w:tc>
        <w:tc>
          <w:tcPr>
            <w:tcW w:w="5812" w:type="dxa"/>
            <w:shd w:val="clear" w:color="auto" w:fill="auto"/>
            <w:noWrap/>
            <w:hideMark/>
          </w:tcPr>
          <w:p w14:paraId="301538C5"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75E054AF" w14:textId="77777777" w:rsidTr="00E87E13">
        <w:trPr>
          <w:trHeight w:val="300"/>
          <w:jc w:val="center"/>
        </w:trPr>
        <w:tc>
          <w:tcPr>
            <w:tcW w:w="2830" w:type="dxa"/>
            <w:shd w:val="clear" w:color="auto" w:fill="auto"/>
            <w:noWrap/>
            <w:hideMark/>
          </w:tcPr>
          <w:p w14:paraId="734908BB"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Kodeki VIDEO</w:t>
            </w:r>
          </w:p>
        </w:tc>
        <w:tc>
          <w:tcPr>
            <w:tcW w:w="5812" w:type="dxa"/>
            <w:shd w:val="clear" w:color="auto" w:fill="auto"/>
            <w:noWrap/>
            <w:hideMark/>
          </w:tcPr>
          <w:p w14:paraId="53E0E5E5"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MP4 (H.264) i MP4 (H.265)</w:t>
            </w:r>
          </w:p>
        </w:tc>
      </w:tr>
      <w:tr w:rsidR="006E5647" w:rsidRPr="006E5647" w14:paraId="62D693E2" w14:textId="77777777" w:rsidTr="00E87E13">
        <w:trPr>
          <w:trHeight w:val="300"/>
          <w:jc w:val="center"/>
        </w:trPr>
        <w:tc>
          <w:tcPr>
            <w:tcW w:w="2830" w:type="dxa"/>
            <w:shd w:val="clear" w:color="auto" w:fill="auto"/>
            <w:noWrap/>
            <w:hideMark/>
          </w:tcPr>
          <w:p w14:paraId="3A1DBD41"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 xml:space="preserve">Maksymalny </w:t>
            </w:r>
            <w:proofErr w:type="spellStart"/>
            <w:r w:rsidRPr="006E5647">
              <w:rPr>
                <w:rFonts w:ascii="Calibri" w:hAnsi="Calibri" w:cs="Calibri"/>
                <w:bCs/>
                <w:iCs/>
                <w:lang w:eastAsia="pl-PL"/>
              </w:rPr>
              <w:t>bitrate</w:t>
            </w:r>
            <w:proofErr w:type="spellEnd"/>
            <w:r w:rsidRPr="006E5647">
              <w:rPr>
                <w:rFonts w:ascii="Calibri" w:hAnsi="Calibri" w:cs="Calibri"/>
                <w:bCs/>
                <w:iCs/>
                <w:lang w:eastAsia="pl-PL"/>
              </w:rPr>
              <w:t xml:space="preserve"> video dla 4K</w:t>
            </w:r>
          </w:p>
        </w:tc>
        <w:tc>
          <w:tcPr>
            <w:tcW w:w="5812" w:type="dxa"/>
            <w:shd w:val="clear" w:color="auto" w:fill="auto"/>
            <w:noWrap/>
            <w:hideMark/>
          </w:tcPr>
          <w:p w14:paraId="21F22DDF"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100Mb/s</w:t>
            </w:r>
          </w:p>
        </w:tc>
      </w:tr>
      <w:tr w:rsidR="006E5647" w:rsidRPr="006E5647" w14:paraId="0BB8F5E5" w14:textId="77777777" w:rsidTr="00E87E13">
        <w:trPr>
          <w:trHeight w:val="300"/>
          <w:jc w:val="center"/>
        </w:trPr>
        <w:tc>
          <w:tcPr>
            <w:tcW w:w="2830" w:type="dxa"/>
            <w:shd w:val="clear" w:color="auto" w:fill="auto"/>
            <w:noWrap/>
            <w:hideMark/>
          </w:tcPr>
          <w:p w14:paraId="5CF43711" w14:textId="429ECCEA" w:rsidR="006E5647" w:rsidRPr="006E5647" w:rsidRDefault="00354C19"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Dźwięk</w:t>
            </w:r>
            <w:r w:rsidR="006E5647" w:rsidRPr="006E5647">
              <w:rPr>
                <w:rFonts w:ascii="Calibri" w:hAnsi="Calibri" w:cs="Calibri"/>
                <w:bCs/>
                <w:iCs/>
                <w:lang w:eastAsia="pl-PL"/>
              </w:rPr>
              <w:t xml:space="preserve"> stereo</w:t>
            </w:r>
          </w:p>
        </w:tc>
        <w:tc>
          <w:tcPr>
            <w:tcW w:w="5812" w:type="dxa"/>
            <w:shd w:val="clear" w:color="auto" w:fill="auto"/>
            <w:noWrap/>
            <w:hideMark/>
          </w:tcPr>
          <w:p w14:paraId="1FF16B95"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7B83BDFD" w14:textId="77777777" w:rsidTr="00E87E13">
        <w:trPr>
          <w:trHeight w:val="300"/>
          <w:jc w:val="center"/>
        </w:trPr>
        <w:tc>
          <w:tcPr>
            <w:tcW w:w="2830" w:type="dxa"/>
            <w:shd w:val="clear" w:color="auto" w:fill="auto"/>
            <w:noWrap/>
            <w:hideMark/>
          </w:tcPr>
          <w:p w14:paraId="51BDFF99"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Wbudowany moduł GPS</w:t>
            </w:r>
          </w:p>
        </w:tc>
        <w:tc>
          <w:tcPr>
            <w:tcW w:w="5812" w:type="dxa"/>
            <w:shd w:val="clear" w:color="auto" w:fill="auto"/>
            <w:noWrap/>
            <w:hideMark/>
          </w:tcPr>
          <w:p w14:paraId="01036D46"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750D28D8" w14:textId="77777777" w:rsidTr="00E87E13">
        <w:trPr>
          <w:trHeight w:val="300"/>
          <w:jc w:val="center"/>
        </w:trPr>
        <w:tc>
          <w:tcPr>
            <w:tcW w:w="2830" w:type="dxa"/>
            <w:shd w:val="clear" w:color="auto" w:fill="auto"/>
            <w:noWrap/>
            <w:hideMark/>
          </w:tcPr>
          <w:p w14:paraId="081C8F85"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Obsługa kart pamięci</w:t>
            </w:r>
          </w:p>
        </w:tc>
        <w:tc>
          <w:tcPr>
            <w:tcW w:w="5812" w:type="dxa"/>
            <w:shd w:val="clear" w:color="auto" w:fill="auto"/>
            <w:noWrap/>
            <w:hideMark/>
          </w:tcPr>
          <w:p w14:paraId="4ABAA307"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26C82D69" w14:textId="77777777" w:rsidTr="00E87E13">
        <w:trPr>
          <w:trHeight w:val="300"/>
          <w:jc w:val="center"/>
        </w:trPr>
        <w:tc>
          <w:tcPr>
            <w:tcW w:w="2830" w:type="dxa"/>
            <w:shd w:val="clear" w:color="auto" w:fill="auto"/>
            <w:noWrap/>
            <w:hideMark/>
          </w:tcPr>
          <w:p w14:paraId="14E4D67D"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Redukcja szumu</w:t>
            </w:r>
          </w:p>
        </w:tc>
        <w:tc>
          <w:tcPr>
            <w:tcW w:w="5812" w:type="dxa"/>
            <w:shd w:val="clear" w:color="auto" w:fill="auto"/>
            <w:noWrap/>
            <w:hideMark/>
          </w:tcPr>
          <w:p w14:paraId="2A05422B"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33EC35D1" w14:textId="77777777" w:rsidTr="00E87E13">
        <w:trPr>
          <w:trHeight w:val="300"/>
          <w:jc w:val="center"/>
        </w:trPr>
        <w:tc>
          <w:tcPr>
            <w:tcW w:w="2830" w:type="dxa"/>
            <w:shd w:val="clear" w:color="auto" w:fill="auto"/>
            <w:noWrap/>
            <w:hideMark/>
          </w:tcPr>
          <w:p w14:paraId="6882DB0D"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wbudowane mikrofony</w:t>
            </w:r>
          </w:p>
        </w:tc>
        <w:tc>
          <w:tcPr>
            <w:tcW w:w="5812" w:type="dxa"/>
            <w:shd w:val="clear" w:color="auto" w:fill="auto"/>
            <w:noWrap/>
            <w:hideMark/>
          </w:tcPr>
          <w:p w14:paraId="7F1A6D9E"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 xml:space="preserve">tak, 3 </w:t>
            </w:r>
            <w:proofErr w:type="spellStart"/>
            <w:r w:rsidRPr="006E5647">
              <w:rPr>
                <w:rFonts w:ascii="Calibri" w:hAnsi="Calibri" w:cs="Calibri"/>
                <w:bCs/>
                <w:iCs/>
                <w:lang w:eastAsia="pl-PL"/>
              </w:rPr>
              <w:t>szt</w:t>
            </w:r>
            <w:proofErr w:type="spellEnd"/>
          </w:p>
        </w:tc>
      </w:tr>
      <w:tr w:rsidR="006E5647" w:rsidRPr="006E5647" w14:paraId="65612914" w14:textId="77777777" w:rsidTr="00E87E13">
        <w:trPr>
          <w:trHeight w:val="300"/>
          <w:jc w:val="center"/>
        </w:trPr>
        <w:tc>
          <w:tcPr>
            <w:tcW w:w="2830" w:type="dxa"/>
            <w:shd w:val="clear" w:color="auto" w:fill="auto"/>
            <w:noWrap/>
            <w:hideMark/>
          </w:tcPr>
          <w:p w14:paraId="07D970AA"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Obsługa mikrofonu zewnętrznego stereo</w:t>
            </w:r>
          </w:p>
        </w:tc>
        <w:tc>
          <w:tcPr>
            <w:tcW w:w="5812" w:type="dxa"/>
            <w:shd w:val="clear" w:color="auto" w:fill="auto"/>
            <w:noWrap/>
            <w:hideMark/>
          </w:tcPr>
          <w:p w14:paraId="3BC3E627"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 xml:space="preserve">tak, </w:t>
            </w:r>
            <w:proofErr w:type="spellStart"/>
            <w:r w:rsidRPr="006E5647">
              <w:rPr>
                <w:rFonts w:ascii="Calibri" w:hAnsi="Calibri" w:cs="Calibri"/>
                <w:bCs/>
                <w:iCs/>
                <w:lang w:eastAsia="pl-PL"/>
              </w:rPr>
              <w:t>jack</w:t>
            </w:r>
            <w:proofErr w:type="spellEnd"/>
            <w:r w:rsidRPr="006E5647">
              <w:rPr>
                <w:rFonts w:ascii="Calibri" w:hAnsi="Calibri" w:cs="Calibri"/>
                <w:bCs/>
                <w:iCs/>
                <w:lang w:eastAsia="pl-PL"/>
              </w:rPr>
              <w:t xml:space="preserve"> 3.5mm</w:t>
            </w:r>
          </w:p>
        </w:tc>
      </w:tr>
      <w:tr w:rsidR="006E5647" w:rsidRPr="006E5647" w14:paraId="33832D98" w14:textId="77777777" w:rsidTr="00E87E13">
        <w:trPr>
          <w:trHeight w:val="300"/>
          <w:jc w:val="center"/>
        </w:trPr>
        <w:tc>
          <w:tcPr>
            <w:tcW w:w="2830" w:type="dxa"/>
            <w:shd w:val="clear" w:color="auto" w:fill="auto"/>
            <w:noWrap/>
            <w:hideMark/>
          </w:tcPr>
          <w:p w14:paraId="5B71C5F9" w14:textId="55AA3AE0"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Wbudowan</w:t>
            </w:r>
            <w:r w:rsidR="00354C19">
              <w:rPr>
                <w:rFonts w:ascii="Calibri" w:hAnsi="Calibri" w:cs="Calibri"/>
                <w:bCs/>
                <w:iCs/>
                <w:lang w:eastAsia="pl-PL"/>
              </w:rPr>
              <w:t>y</w:t>
            </w:r>
            <w:r w:rsidRPr="006E5647">
              <w:rPr>
                <w:rFonts w:ascii="Calibri" w:hAnsi="Calibri" w:cs="Calibri"/>
                <w:bCs/>
                <w:iCs/>
                <w:lang w:eastAsia="pl-PL"/>
              </w:rPr>
              <w:t xml:space="preserve"> ekran dotykowy kolorowy tylny</w:t>
            </w:r>
          </w:p>
        </w:tc>
        <w:tc>
          <w:tcPr>
            <w:tcW w:w="5812" w:type="dxa"/>
            <w:shd w:val="clear" w:color="auto" w:fill="auto"/>
            <w:noWrap/>
            <w:hideMark/>
          </w:tcPr>
          <w:p w14:paraId="36C4B5E7"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2,3 cala</w:t>
            </w:r>
          </w:p>
        </w:tc>
      </w:tr>
      <w:tr w:rsidR="006E5647" w:rsidRPr="006E5647" w14:paraId="5090392D" w14:textId="77777777" w:rsidTr="00E87E13">
        <w:trPr>
          <w:trHeight w:val="300"/>
          <w:jc w:val="center"/>
        </w:trPr>
        <w:tc>
          <w:tcPr>
            <w:tcW w:w="2830" w:type="dxa"/>
            <w:shd w:val="clear" w:color="auto" w:fill="auto"/>
            <w:noWrap/>
            <w:hideMark/>
          </w:tcPr>
          <w:p w14:paraId="4A78EF6B"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Bateria wymienna</w:t>
            </w:r>
          </w:p>
        </w:tc>
        <w:tc>
          <w:tcPr>
            <w:tcW w:w="5812" w:type="dxa"/>
            <w:shd w:val="clear" w:color="auto" w:fill="auto"/>
            <w:noWrap/>
            <w:hideMark/>
          </w:tcPr>
          <w:p w14:paraId="1C85B57D"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 pojemność nie mniej niż 1700mAh</w:t>
            </w:r>
          </w:p>
        </w:tc>
      </w:tr>
      <w:tr w:rsidR="006E5647" w:rsidRPr="006E5647" w14:paraId="43775C2D" w14:textId="77777777" w:rsidTr="00E87E13">
        <w:trPr>
          <w:trHeight w:val="300"/>
          <w:jc w:val="center"/>
        </w:trPr>
        <w:tc>
          <w:tcPr>
            <w:tcW w:w="2830" w:type="dxa"/>
            <w:shd w:val="clear" w:color="auto" w:fill="auto"/>
            <w:noWrap/>
            <w:hideMark/>
          </w:tcPr>
          <w:p w14:paraId="47EE591A"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złącze USB-C</w:t>
            </w:r>
          </w:p>
        </w:tc>
        <w:tc>
          <w:tcPr>
            <w:tcW w:w="5812" w:type="dxa"/>
            <w:shd w:val="clear" w:color="auto" w:fill="auto"/>
            <w:noWrap/>
            <w:hideMark/>
          </w:tcPr>
          <w:p w14:paraId="1DDD078D"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tak</w:t>
            </w:r>
          </w:p>
        </w:tc>
      </w:tr>
      <w:tr w:rsidR="006E5647" w:rsidRPr="006E5647" w14:paraId="13CC3892" w14:textId="77777777" w:rsidTr="00E87E13">
        <w:trPr>
          <w:trHeight w:val="600"/>
          <w:jc w:val="center"/>
        </w:trPr>
        <w:tc>
          <w:tcPr>
            <w:tcW w:w="2830" w:type="dxa"/>
            <w:vMerge w:val="restart"/>
            <w:shd w:val="clear" w:color="auto" w:fill="auto"/>
            <w:noWrap/>
            <w:hideMark/>
          </w:tcPr>
          <w:p w14:paraId="55180DC7" w14:textId="77777777" w:rsidR="006E5647" w:rsidRPr="006E5647" w:rsidRDefault="006E5647" w:rsidP="00E87E13">
            <w:pPr>
              <w:widowControl/>
              <w:autoSpaceDE/>
              <w:autoSpaceDN/>
              <w:ind w:firstLine="25"/>
              <w:rPr>
                <w:rFonts w:ascii="Calibri" w:hAnsi="Calibri" w:cs="Calibri"/>
                <w:bCs/>
                <w:iCs/>
                <w:lang w:eastAsia="pl-PL"/>
              </w:rPr>
            </w:pPr>
            <w:r w:rsidRPr="006E5647">
              <w:rPr>
                <w:rFonts w:ascii="Calibri" w:hAnsi="Calibri" w:cs="Calibri"/>
                <w:bCs/>
                <w:iCs/>
                <w:lang w:eastAsia="pl-PL"/>
              </w:rPr>
              <w:t>Akcesoria dodatkowe</w:t>
            </w:r>
          </w:p>
        </w:tc>
        <w:tc>
          <w:tcPr>
            <w:tcW w:w="5812" w:type="dxa"/>
            <w:shd w:val="clear" w:color="auto" w:fill="auto"/>
            <w:hideMark/>
          </w:tcPr>
          <w:p w14:paraId="16D5668F"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dodatkowa bateria z ładowarką dedykowana przez producenta nie mniejsza niż 1700mAh</w:t>
            </w:r>
          </w:p>
        </w:tc>
      </w:tr>
      <w:tr w:rsidR="006E5647" w:rsidRPr="006E5647" w14:paraId="036C8978" w14:textId="77777777" w:rsidTr="00E87E13">
        <w:trPr>
          <w:trHeight w:val="900"/>
          <w:jc w:val="center"/>
        </w:trPr>
        <w:tc>
          <w:tcPr>
            <w:tcW w:w="2830" w:type="dxa"/>
            <w:vMerge/>
            <w:shd w:val="clear" w:color="auto" w:fill="auto"/>
            <w:hideMark/>
          </w:tcPr>
          <w:p w14:paraId="1CA2EA7F" w14:textId="77777777" w:rsidR="006E5647" w:rsidRPr="006E5647" w:rsidRDefault="006E5647" w:rsidP="006E5647">
            <w:pPr>
              <w:widowControl/>
              <w:autoSpaceDE/>
              <w:autoSpaceDN/>
              <w:ind w:firstLine="708"/>
              <w:rPr>
                <w:rFonts w:ascii="Calibri" w:hAnsi="Calibri" w:cs="Calibri"/>
                <w:bCs/>
                <w:iCs/>
                <w:lang w:eastAsia="pl-PL"/>
              </w:rPr>
            </w:pPr>
          </w:p>
        </w:tc>
        <w:tc>
          <w:tcPr>
            <w:tcW w:w="5812" w:type="dxa"/>
            <w:shd w:val="clear" w:color="auto" w:fill="auto"/>
            <w:hideMark/>
          </w:tcPr>
          <w:p w14:paraId="310AB91E"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 xml:space="preserve">Dedykowany </w:t>
            </w:r>
            <w:proofErr w:type="spellStart"/>
            <w:r w:rsidRPr="006E5647">
              <w:rPr>
                <w:rFonts w:ascii="Calibri" w:hAnsi="Calibri" w:cs="Calibri"/>
                <w:bCs/>
                <w:iCs/>
                <w:lang w:eastAsia="pl-PL"/>
              </w:rPr>
              <w:t>MonoPod</w:t>
            </w:r>
            <w:proofErr w:type="spellEnd"/>
            <w:r w:rsidRPr="006E5647">
              <w:rPr>
                <w:rFonts w:ascii="Calibri" w:hAnsi="Calibri" w:cs="Calibri"/>
                <w:bCs/>
                <w:iCs/>
                <w:lang w:eastAsia="pl-PL"/>
              </w:rPr>
              <w:t xml:space="preserve"> mający funkcje: krótki uchwyt do ręki (np. do nurkowania), wysięgnik (statyw) do ujęć typu selfie czy okolicy, schowany w rączce statyw, z możliwością montażu bezpośrednio do kamery lub uchwytu</w:t>
            </w:r>
          </w:p>
        </w:tc>
      </w:tr>
      <w:tr w:rsidR="006E5647" w:rsidRPr="006E5647" w14:paraId="28D0CCBC" w14:textId="77777777" w:rsidTr="00E87E13">
        <w:trPr>
          <w:trHeight w:val="300"/>
          <w:jc w:val="center"/>
        </w:trPr>
        <w:tc>
          <w:tcPr>
            <w:tcW w:w="2830" w:type="dxa"/>
            <w:vMerge/>
            <w:shd w:val="clear" w:color="auto" w:fill="auto"/>
            <w:hideMark/>
          </w:tcPr>
          <w:p w14:paraId="75E284B3" w14:textId="77777777" w:rsidR="006E5647" w:rsidRPr="006E5647" w:rsidRDefault="006E5647" w:rsidP="006E5647">
            <w:pPr>
              <w:widowControl/>
              <w:autoSpaceDE/>
              <w:autoSpaceDN/>
              <w:ind w:firstLine="708"/>
              <w:rPr>
                <w:rFonts w:ascii="Calibri" w:hAnsi="Calibri" w:cs="Calibri"/>
                <w:bCs/>
                <w:iCs/>
                <w:lang w:eastAsia="pl-PL"/>
              </w:rPr>
            </w:pPr>
          </w:p>
        </w:tc>
        <w:tc>
          <w:tcPr>
            <w:tcW w:w="5812" w:type="dxa"/>
            <w:shd w:val="clear" w:color="auto" w:fill="auto"/>
            <w:noWrap/>
            <w:hideMark/>
          </w:tcPr>
          <w:p w14:paraId="0E09CB81" w14:textId="77777777" w:rsidR="006E5647" w:rsidRPr="006E5647" w:rsidRDefault="006E5647" w:rsidP="00891308">
            <w:pPr>
              <w:widowControl/>
              <w:autoSpaceDE/>
              <w:autoSpaceDN/>
              <w:rPr>
                <w:rFonts w:ascii="Calibri" w:hAnsi="Calibri" w:cs="Calibri"/>
                <w:bCs/>
                <w:iCs/>
                <w:lang w:eastAsia="pl-PL"/>
              </w:rPr>
            </w:pPr>
            <w:r w:rsidRPr="006E5647">
              <w:rPr>
                <w:rFonts w:ascii="Calibri" w:hAnsi="Calibri" w:cs="Calibri"/>
                <w:bCs/>
                <w:iCs/>
                <w:lang w:eastAsia="pl-PL"/>
              </w:rPr>
              <w:t>dedykowana karta pamięci 32GB</w:t>
            </w:r>
          </w:p>
        </w:tc>
      </w:tr>
    </w:tbl>
    <w:p w14:paraId="6D4B1CF7" w14:textId="77777777" w:rsidR="006E5647" w:rsidRPr="006E5647" w:rsidRDefault="006E5647" w:rsidP="006E5647">
      <w:pPr>
        <w:widowControl/>
        <w:autoSpaceDE/>
        <w:autoSpaceDN/>
        <w:ind w:firstLine="708"/>
        <w:rPr>
          <w:rFonts w:ascii="Calibri" w:hAnsi="Calibri" w:cs="Calibri"/>
          <w:b/>
          <w:iCs/>
          <w:lang w:eastAsia="pl-PL"/>
        </w:rPr>
      </w:pPr>
    </w:p>
    <w:tbl>
      <w:tblPr>
        <w:tblW w:w="8646" w:type="dxa"/>
        <w:tblInd w:w="421" w:type="dxa"/>
        <w:tblCellMar>
          <w:left w:w="70" w:type="dxa"/>
          <w:right w:w="70" w:type="dxa"/>
        </w:tblCellMar>
        <w:tblLook w:val="04A0" w:firstRow="1" w:lastRow="0" w:firstColumn="1" w:lastColumn="0" w:noHBand="0" w:noVBand="1"/>
      </w:tblPr>
      <w:tblGrid>
        <w:gridCol w:w="2835"/>
        <w:gridCol w:w="5811"/>
      </w:tblGrid>
      <w:tr w:rsidR="006E5647" w:rsidRPr="006E5647" w14:paraId="3DC8F4F5" w14:textId="77777777" w:rsidTr="00E87E13">
        <w:trPr>
          <w:trHeight w:val="300"/>
        </w:trPr>
        <w:tc>
          <w:tcPr>
            <w:tcW w:w="2835"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0E9A803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Nazwa</w:t>
            </w:r>
          </w:p>
        </w:tc>
        <w:tc>
          <w:tcPr>
            <w:tcW w:w="5811" w:type="dxa"/>
            <w:tcBorders>
              <w:top w:val="single" w:sz="4" w:space="0" w:color="auto"/>
              <w:left w:val="nil"/>
              <w:bottom w:val="single" w:sz="4" w:space="0" w:color="auto"/>
              <w:right w:val="single" w:sz="4" w:space="0" w:color="auto"/>
            </w:tcBorders>
            <w:shd w:val="clear" w:color="000000" w:fill="FFFF00"/>
            <w:vAlign w:val="center"/>
            <w:hideMark/>
          </w:tcPr>
          <w:p w14:paraId="58367F92" w14:textId="77777777" w:rsidR="006E5647" w:rsidRPr="006E5647" w:rsidRDefault="006E5647" w:rsidP="00C24BB7">
            <w:pPr>
              <w:widowControl/>
              <w:numPr>
                <w:ilvl w:val="0"/>
                <w:numId w:val="85"/>
              </w:numPr>
              <w:autoSpaceDE/>
              <w:autoSpaceDN/>
              <w:rPr>
                <w:rFonts w:ascii="Calibri" w:hAnsi="Calibri" w:cs="Calibri"/>
                <w:color w:val="000000"/>
                <w:lang w:eastAsia="pl-PL"/>
              </w:rPr>
            </w:pPr>
            <w:r w:rsidRPr="0001318B">
              <w:rPr>
                <w:rFonts w:ascii="Calibri" w:hAnsi="Calibri" w:cs="Calibri"/>
                <w:color w:val="000000"/>
                <w:lang w:val="en-US" w:eastAsia="pl-PL"/>
              </w:rPr>
              <w:t xml:space="preserve">Access Point WIFI 2,4Ghz </w:t>
            </w:r>
            <w:proofErr w:type="spellStart"/>
            <w:r w:rsidRPr="0001318B">
              <w:rPr>
                <w:rFonts w:ascii="Calibri" w:hAnsi="Calibri" w:cs="Calibri"/>
                <w:color w:val="000000"/>
                <w:lang w:val="en-US" w:eastAsia="pl-PL"/>
              </w:rPr>
              <w:t>i</w:t>
            </w:r>
            <w:proofErr w:type="spellEnd"/>
            <w:r w:rsidRPr="0001318B">
              <w:rPr>
                <w:rFonts w:ascii="Calibri" w:hAnsi="Calibri" w:cs="Calibri"/>
                <w:color w:val="000000"/>
                <w:lang w:val="en-US" w:eastAsia="pl-PL"/>
              </w:rPr>
              <w:t xml:space="preserve"> 5Ghz. </w:t>
            </w:r>
            <w:r w:rsidRPr="006E5647">
              <w:rPr>
                <w:rFonts w:ascii="Calibri" w:hAnsi="Calibri" w:cs="Calibri"/>
                <w:color w:val="000000"/>
                <w:lang w:eastAsia="pl-PL"/>
              </w:rPr>
              <w:t>Zgodny z poniższymi wymaganiami minimalnymi:</w:t>
            </w:r>
          </w:p>
        </w:tc>
      </w:tr>
      <w:tr w:rsidR="006E5647" w:rsidRPr="006E5647" w14:paraId="5CB4D772" w14:textId="77777777" w:rsidTr="00E87E13">
        <w:trPr>
          <w:trHeight w:val="300"/>
        </w:trPr>
        <w:tc>
          <w:tcPr>
            <w:tcW w:w="2835" w:type="dxa"/>
            <w:tcBorders>
              <w:top w:val="nil"/>
              <w:left w:val="single" w:sz="4" w:space="0" w:color="auto"/>
              <w:bottom w:val="single" w:sz="4" w:space="0" w:color="auto"/>
              <w:right w:val="single" w:sz="4" w:space="0" w:color="auto"/>
            </w:tcBorders>
            <w:shd w:val="clear" w:color="000000" w:fill="FFFF00"/>
            <w:vAlign w:val="center"/>
          </w:tcPr>
          <w:p w14:paraId="616A2A9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lang w:eastAsia="pl-PL"/>
              </w:rPr>
              <w:t>Ilość</w:t>
            </w:r>
          </w:p>
        </w:tc>
        <w:tc>
          <w:tcPr>
            <w:tcW w:w="5811" w:type="dxa"/>
            <w:tcBorders>
              <w:top w:val="nil"/>
              <w:left w:val="nil"/>
              <w:bottom w:val="single" w:sz="4" w:space="0" w:color="auto"/>
              <w:right w:val="single" w:sz="4" w:space="0" w:color="auto"/>
            </w:tcBorders>
            <w:shd w:val="clear" w:color="000000" w:fill="FFFF00"/>
            <w:vAlign w:val="center"/>
          </w:tcPr>
          <w:p w14:paraId="40F045DC" w14:textId="77777777" w:rsidR="006E5647" w:rsidRPr="006E5647" w:rsidRDefault="006E5647" w:rsidP="00891308">
            <w:pPr>
              <w:widowControl/>
              <w:autoSpaceDE/>
              <w:autoSpaceDN/>
              <w:rPr>
                <w:rFonts w:ascii="Calibri" w:hAnsi="Calibri" w:cs="Calibri"/>
                <w:color w:val="000000"/>
                <w:lang w:eastAsia="pl-PL"/>
              </w:rPr>
            </w:pPr>
            <w:r w:rsidRPr="006E5647">
              <w:rPr>
                <w:rFonts w:ascii="Calibri" w:hAnsi="Calibri" w:cs="Calibri"/>
                <w:lang w:eastAsia="pl-PL"/>
              </w:rPr>
              <w:t>3 sztuki</w:t>
            </w:r>
          </w:p>
        </w:tc>
      </w:tr>
      <w:tr w:rsidR="006E5647" w:rsidRPr="006E5647" w14:paraId="0F93B2CB" w14:textId="77777777" w:rsidTr="00E87E13">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0BA180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Częstotliwość pracy</w:t>
            </w:r>
          </w:p>
        </w:tc>
        <w:tc>
          <w:tcPr>
            <w:tcW w:w="5811" w:type="dxa"/>
            <w:tcBorders>
              <w:top w:val="nil"/>
              <w:left w:val="nil"/>
              <w:bottom w:val="single" w:sz="4" w:space="0" w:color="auto"/>
              <w:right w:val="single" w:sz="4" w:space="0" w:color="auto"/>
            </w:tcBorders>
            <w:shd w:val="clear" w:color="auto" w:fill="auto"/>
            <w:vAlign w:val="center"/>
            <w:hideMark/>
          </w:tcPr>
          <w:p w14:paraId="1E39197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2,4 GHz, 5 GHz</w:t>
            </w:r>
          </w:p>
        </w:tc>
      </w:tr>
      <w:tr w:rsidR="006E5647" w:rsidRPr="006E5647" w14:paraId="4BCD45F7" w14:textId="77777777" w:rsidTr="00E87E13">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03EDC2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Standard</w:t>
            </w:r>
          </w:p>
        </w:tc>
        <w:tc>
          <w:tcPr>
            <w:tcW w:w="5811" w:type="dxa"/>
            <w:tcBorders>
              <w:top w:val="nil"/>
              <w:left w:val="nil"/>
              <w:bottom w:val="single" w:sz="4" w:space="0" w:color="auto"/>
              <w:right w:val="single" w:sz="4" w:space="0" w:color="auto"/>
            </w:tcBorders>
            <w:shd w:val="clear" w:color="auto" w:fill="auto"/>
            <w:vAlign w:val="center"/>
            <w:hideMark/>
          </w:tcPr>
          <w:p w14:paraId="7691A0A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Wi-Fi 5 (802.11 a/b/g/n/</w:t>
            </w:r>
            <w:proofErr w:type="spellStart"/>
            <w:r w:rsidRPr="006E5647">
              <w:rPr>
                <w:rFonts w:ascii="Calibri" w:hAnsi="Calibri" w:cs="Calibri"/>
                <w:color w:val="000000"/>
                <w:lang w:eastAsia="pl-PL"/>
              </w:rPr>
              <w:t>ac</w:t>
            </w:r>
            <w:proofErr w:type="spellEnd"/>
            <w:r w:rsidRPr="006E5647">
              <w:rPr>
                <w:rFonts w:ascii="Calibri" w:hAnsi="Calibri" w:cs="Calibri"/>
                <w:color w:val="000000"/>
                <w:lang w:eastAsia="pl-PL"/>
              </w:rPr>
              <w:t>)</w:t>
            </w:r>
          </w:p>
        </w:tc>
      </w:tr>
      <w:tr w:rsidR="006E5647" w:rsidRPr="006E5647" w14:paraId="4A9D0DE2" w14:textId="77777777" w:rsidTr="00E87E13">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D01F52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Prędkość transmisji</w:t>
            </w:r>
          </w:p>
        </w:tc>
        <w:tc>
          <w:tcPr>
            <w:tcW w:w="5811" w:type="dxa"/>
            <w:tcBorders>
              <w:top w:val="nil"/>
              <w:left w:val="nil"/>
              <w:bottom w:val="single" w:sz="4" w:space="0" w:color="auto"/>
              <w:right w:val="single" w:sz="4" w:space="0" w:color="auto"/>
            </w:tcBorders>
            <w:shd w:val="clear" w:color="auto" w:fill="auto"/>
            <w:vAlign w:val="center"/>
            <w:hideMark/>
          </w:tcPr>
          <w:p w14:paraId="6F271D5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 do 1200 </w:t>
            </w:r>
            <w:proofErr w:type="spellStart"/>
            <w:r w:rsidRPr="006E5647">
              <w:rPr>
                <w:rFonts w:ascii="Calibri" w:hAnsi="Calibri" w:cs="Calibri"/>
                <w:color w:val="000000"/>
                <w:lang w:eastAsia="pl-PL"/>
              </w:rPr>
              <w:t>Mb</w:t>
            </w:r>
            <w:proofErr w:type="spellEnd"/>
            <w:r w:rsidRPr="006E5647">
              <w:rPr>
                <w:rFonts w:ascii="Calibri" w:hAnsi="Calibri" w:cs="Calibri"/>
                <w:color w:val="000000"/>
                <w:lang w:eastAsia="pl-PL"/>
              </w:rPr>
              <w:t>/s</w:t>
            </w:r>
          </w:p>
        </w:tc>
      </w:tr>
      <w:tr w:rsidR="006E5647" w:rsidRPr="006E5647" w14:paraId="2E0273D4" w14:textId="77777777" w:rsidTr="00E87E13">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62A866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Rodzaje wejść/wyjść</w:t>
            </w:r>
          </w:p>
        </w:tc>
        <w:tc>
          <w:tcPr>
            <w:tcW w:w="5811" w:type="dxa"/>
            <w:tcBorders>
              <w:top w:val="nil"/>
              <w:left w:val="nil"/>
              <w:bottom w:val="single" w:sz="4" w:space="0" w:color="auto"/>
              <w:right w:val="single" w:sz="4" w:space="0" w:color="auto"/>
            </w:tcBorders>
            <w:shd w:val="clear" w:color="auto" w:fill="auto"/>
            <w:vAlign w:val="center"/>
            <w:hideMark/>
          </w:tcPr>
          <w:p w14:paraId="2871BA3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Ethernet RJ45, 1000Mbits</w:t>
            </w:r>
          </w:p>
        </w:tc>
      </w:tr>
      <w:tr w:rsidR="006E5647" w:rsidRPr="006E5647" w14:paraId="14A43F5D" w14:textId="77777777" w:rsidTr="00E87E13">
        <w:trPr>
          <w:trHeight w:val="30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2F22524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Antena</w:t>
            </w:r>
          </w:p>
        </w:tc>
        <w:tc>
          <w:tcPr>
            <w:tcW w:w="5811" w:type="dxa"/>
            <w:tcBorders>
              <w:top w:val="nil"/>
              <w:left w:val="nil"/>
              <w:bottom w:val="single" w:sz="4" w:space="0" w:color="auto"/>
              <w:right w:val="single" w:sz="4" w:space="0" w:color="auto"/>
            </w:tcBorders>
            <w:shd w:val="clear" w:color="auto" w:fill="auto"/>
            <w:vAlign w:val="center"/>
            <w:hideMark/>
          </w:tcPr>
          <w:p w14:paraId="52BC15F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4898DE52" w14:textId="77777777" w:rsidTr="00E87E13">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C1F8BF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Prędkość transmisji bezprzewodowej</w:t>
            </w:r>
          </w:p>
        </w:tc>
        <w:tc>
          <w:tcPr>
            <w:tcW w:w="5811" w:type="dxa"/>
            <w:tcBorders>
              <w:top w:val="nil"/>
              <w:left w:val="nil"/>
              <w:bottom w:val="single" w:sz="4" w:space="0" w:color="auto"/>
              <w:right w:val="single" w:sz="4" w:space="0" w:color="auto"/>
            </w:tcBorders>
            <w:shd w:val="clear" w:color="auto" w:fill="auto"/>
            <w:vAlign w:val="center"/>
            <w:hideMark/>
          </w:tcPr>
          <w:p w14:paraId="6149002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1000Mb/s</w:t>
            </w:r>
          </w:p>
        </w:tc>
      </w:tr>
      <w:tr w:rsidR="006E5647" w:rsidRPr="006E5647" w14:paraId="36A2F254" w14:textId="77777777" w:rsidTr="00E87E13">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B95C21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Zabezpieczenia transmisji bezprzewodowej</w:t>
            </w:r>
          </w:p>
        </w:tc>
        <w:tc>
          <w:tcPr>
            <w:tcW w:w="5811" w:type="dxa"/>
            <w:tcBorders>
              <w:top w:val="nil"/>
              <w:left w:val="nil"/>
              <w:bottom w:val="single" w:sz="4" w:space="0" w:color="auto"/>
              <w:right w:val="single" w:sz="4" w:space="0" w:color="auto"/>
            </w:tcBorders>
            <w:shd w:val="clear" w:color="auto" w:fill="auto"/>
            <w:vAlign w:val="center"/>
            <w:hideMark/>
          </w:tcPr>
          <w:p w14:paraId="2B42A43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AES, TKIP, 64/128-bit WEP, WPA-PSK, WPA, WPA2</w:t>
            </w:r>
          </w:p>
        </w:tc>
      </w:tr>
      <w:tr w:rsidR="006E5647" w:rsidRPr="006E5647" w14:paraId="132F7582" w14:textId="77777777" w:rsidTr="00E87E13">
        <w:trPr>
          <w:trHeight w:val="30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24374F4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Zasilanie</w:t>
            </w:r>
          </w:p>
        </w:tc>
        <w:tc>
          <w:tcPr>
            <w:tcW w:w="5811" w:type="dxa"/>
            <w:tcBorders>
              <w:top w:val="nil"/>
              <w:left w:val="nil"/>
              <w:bottom w:val="single" w:sz="4" w:space="0" w:color="auto"/>
              <w:right w:val="single" w:sz="4" w:space="0" w:color="auto"/>
            </w:tcBorders>
            <w:shd w:val="clear" w:color="auto" w:fill="auto"/>
            <w:vAlign w:val="center"/>
            <w:hideMark/>
          </w:tcPr>
          <w:p w14:paraId="78E8B9DE" w14:textId="77777777" w:rsidR="006E5647" w:rsidRPr="006E5647" w:rsidRDefault="006E5647" w:rsidP="006E5647">
            <w:pPr>
              <w:widowControl/>
              <w:autoSpaceDE/>
              <w:autoSpaceDN/>
              <w:rPr>
                <w:rFonts w:ascii="Calibri" w:hAnsi="Calibri" w:cs="Calibri"/>
                <w:color w:val="000000"/>
                <w:lang w:eastAsia="pl-PL"/>
              </w:rPr>
            </w:pPr>
            <w:proofErr w:type="spellStart"/>
            <w:r w:rsidRPr="006E5647">
              <w:rPr>
                <w:rFonts w:ascii="Calibri" w:hAnsi="Calibri" w:cs="Calibri"/>
                <w:color w:val="000000"/>
                <w:lang w:eastAsia="pl-PL"/>
              </w:rPr>
              <w:t>PoE</w:t>
            </w:r>
            <w:proofErr w:type="spellEnd"/>
          </w:p>
        </w:tc>
      </w:tr>
      <w:tr w:rsidR="006E5647" w:rsidRPr="006E5647" w14:paraId="0A6BC890" w14:textId="77777777" w:rsidTr="00E87E13">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F39047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Dodatkowe akcesoria</w:t>
            </w:r>
          </w:p>
        </w:tc>
        <w:tc>
          <w:tcPr>
            <w:tcW w:w="5811" w:type="dxa"/>
            <w:tcBorders>
              <w:top w:val="nil"/>
              <w:left w:val="nil"/>
              <w:bottom w:val="single" w:sz="4" w:space="0" w:color="auto"/>
              <w:right w:val="single" w:sz="4" w:space="0" w:color="auto"/>
            </w:tcBorders>
            <w:shd w:val="clear" w:color="auto" w:fill="auto"/>
            <w:vAlign w:val="center"/>
            <w:hideMark/>
          </w:tcPr>
          <w:p w14:paraId="496D8A9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Adapter Gigabit </w:t>
            </w:r>
            <w:proofErr w:type="spellStart"/>
            <w:r w:rsidRPr="006E5647">
              <w:rPr>
                <w:rFonts w:ascii="Calibri" w:hAnsi="Calibri" w:cs="Calibri"/>
                <w:color w:val="000000"/>
                <w:lang w:eastAsia="pl-PL"/>
              </w:rPr>
              <w:t>PoE</w:t>
            </w:r>
            <w:proofErr w:type="spellEnd"/>
          </w:p>
        </w:tc>
      </w:tr>
    </w:tbl>
    <w:p w14:paraId="4410ACBD" w14:textId="77777777" w:rsidR="006E5647" w:rsidRPr="006E5647" w:rsidRDefault="006E5647" w:rsidP="006E5647">
      <w:pPr>
        <w:widowControl/>
        <w:autoSpaceDE/>
        <w:autoSpaceDN/>
        <w:ind w:firstLine="708"/>
        <w:rPr>
          <w:rFonts w:ascii="Calibri" w:hAnsi="Calibri" w:cs="Calibri"/>
          <w:b/>
          <w:iCs/>
          <w:lang w:eastAsia="pl-PL"/>
        </w:rPr>
      </w:pPr>
    </w:p>
    <w:p w14:paraId="2A6ADFC4" w14:textId="77777777" w:rsidR="006E5647" w:rsidRPr="006E5647" w:rsidRDefault="006E5647" w:rsidP="006E5647">
      <w:pPr>
        <w:widowControl/>
        <w:autoSpaceDE/>
        <w:autoSpaceDN/>
        <w:ind w:firstLine="708"/>
        <w:jc w:val="right"/>
        <w:rPr>
          <w:rFonts w:ascii="Calibri" w:hAnsi="Calibri" w:cs="Calibri"/>
          <w:b/>
          <w:iCs/>
          <w:lang w:eastAsia="pl-PL"/>
        </w:rPr>
      </w:pPr>
      <w:r w:rsidRPr="006E5647">
        <w:rPr>
          <w:rFonts w:ascii="Calibri" w:hAnsi="Calibri" w:cs="Calibri"/>
          <w:b/>
          <w:iCs/>
          <w:lang w:eastAsia="pl-PL"/>
        </w:rPr>
        <w:br w:type="page"/>
      </w:r>
      <w:r w:rsidRPr="006E5647">
        <w:rPr>
          <w:rFonts w:ascii="Calibri" w:hAnsi="Calibri" w:cs="Calibri"/>
          <w:b/>
          <w:iCs/>
          <w:lang w:eastAsia="pl-PL"/>
        </w:rPr>
        <w:lastRenderedPageBreak/>
        <w:t>Załącznik nr 4 do umowy</w:t>
      </w:r>
    </w:p>
    <w:p w14:paraId="61173C44" w14:textId="77777777" w:rsidR="006E5647" w:rsidRPr="006E5647" w:rsidRDefault="006E5647" w:rsidP="006E5647">
      <w:pPr>
        <w:widowControl/>
        <w:autoSpaceDE/>
        <w:autoSpaceDN/>
        <w:ind w:firstLine="708"/>
        <w:jc w:val="right"/>
        <w:rPr>
          <w:rFonts w:ascii="Calibri" w:hAnsi="Calibri" w:cs="Calibri"/>
          <w:b/>
          <w:lang w:eastAsia="pl-PL"/>
        </w:rPr>
      </w:pPr>
    </w:p>
    <w:p w14:paraId="536FE347" w14:textId="77777777" w:rsidR="006E5647" w:rsidRPr="006E5647" w:rsidRDefault="006E5647" w:rsidP="006E5647">
      <w:pPr>
        <w:keepNext/>
        <w:widowControl/>
        <w:autoSpaceDE/>
        <w:autoSpaceDN/>
        <w:spacing w:line="276" w:lineRule="auto"/>
        <w:jc w:val="center"/>
        <w:outlineLvl w:val="0"/>
        <w:rPr>
          <w:rFonts w:ascii="Calibri" w:hAnsi="Calibri" w:cs="Calibri"/>
          <w:lang w:eastAsia="pl-PL"/>
        </w:rPr>
      </w:pPr>
      <w:r w:rsidRPr="006E5647">
        <w:rPr>
          <w:rFonts w:ascii="Calibri" w:hAnsi="Calibri" w:cs="Calibri"/>
          <w:lang w:eastAsia="pl-PL"/>
        </w:rPr>
        <w:t>PROTOKÓŁ ODBIORU ILOŚCIOWEGO</w:t>
      </w:r>
    </w:p>
    <w:p w14:paraId="066F0E30" w14:textId="77777777" w:rsidR="006E5647" w:rsidRPr="006E5647" w:rsidRDefault="006E5647" w:rsidP="006E5647">
      <w:pPr>
        <w:widowControl/>
        <w:autoSpaceDE/>
        <w:autoSpaceDN/>
        <w:rPr>
          <w:rFonts w:ascii="Calibri" w:hAnsi="Calibri" w:cs="Calibri"/>
          <w:lang w:eastAsia="pl-PL"/>
        </w:rPr>
      </w:pPr>
    </w:p>
    <w:p w14:paraId="6D7FF06C" w14:textId="7FC84F92" w:rsidR="006E5647" w:rsidRPr="006E5647" w:rsidRDefault="006E5647" w:rsidP="006E5647">
      <w:pPr>
        <w:keepNext/>
        <w:widowControl/>
        <w:autoSpaceDE/>
        <w:autoSpaceDN/>
        <w:spacing w:line="276" w:lineRule="auto"/>
        <w:jc w:val="center"/>
        <w:outlineLvl w:val="0"/>
        <w:rPr>
          <w:rFonts w:ascii="Calibri" w:hAnsi="Calibri" w:cs="Calibri"/>
          <w:b/>
          <w:lang w:eastAsia="pl-PL"/>
        </w:rPr>
      </w:pPr>
      <w:r w:rsidRPr="006E5647">
        <w:rPr>
          <w:rFonts w:ascii="Calibri" w:hAnsi="Calibri" w:cs="Calibri"/>
          <w:lang w:eastAsia="pl-PL"/>
        </w:rPr>
        <w:t>Na podstawie umowy nr WA.263.</w:t>
      </w:r>
      <w:r w:rsidR="008E3234">
        <w:rPr>
          <w:rFonts w:ascii="Calibri" w:hAnsi="Calibri" w:cs="Calibri"/>
          <w:lang w:eastAsia="pl-PL"/>
        </w:rPr>
        <w:t>25</w:t>
      </w:r>
      <w:r w:rsidRPr="006E5647">
        <w:rPr>
          <w:rFonts w:ascii="Calibri" w:hAnsi="Calibri" w:cs="Calibri"/>
          <w:lang w:eastAsia="pl-PL"/>
        </w:rPr>
        <w:t xml:space="preserve">.2021.U  zawartej w Warszawie w dniu ……………. roku </w:t>
      </w:r>
    </w:p>
    <w:p w14:paraId="603746C9" w14:textId="77777777" w:rsidR="006E5647" w:rsidRPr="006E5647" w:rsidRDefault="006E5647" w:rsidP="006E5647">
      <w:pPr>
        <w:keepNext/>
        <w:widowControl/>
        <w:autoSpaceDE/>
        <w:autoSpaceDN/>
        <w:spacing w:line="276" w:lineRule="auto"/>
        <w:outlineLvl w:val="0"/>
        <w:rPr>
          <w:rFonts w:ascii="Calibri" w:hAnsi="Calibri" w:cs="Calibri"/>
          <w:b/>
          <w:lang w:eastAsia="pl-PL"/>
        </w:rPr>
      </w:pPr>
      <w:r w:rsidRPr="006E5647">
        <w:rPr>
          <w:rFonts w:ascii="Calibri" w:hAnsi="Calibri" w:cs="Calibri"/>
          <w:lang w:eastAsia="pl-PL"/>
        </w:rPr>
        <w:t>pomiędzy:</w:t>
      </w:r>
    </w:p>
    <w:p w14:paraId="43A3680F" w14:textId="77777777" w:rsidR="006E5647" w:rsidRPr="006E5647" w:rsidRDefault="006E5647" w:rsidP="006E5647">
      <w:pPr>
        <w:widowControl/>
        <w:tabs>
          <w:tab w:val="left" w:pos="5670"/>
        </w:tabs>
        <w:autoSpaceDE/>
        <w:autoSpaceDN/>
        <w:jc w:val="both"/>
        <w:rPr>
          <w:rFonts w:ascii="Calibri" w:hAnsi="Calibri" w:cs="Calibri"/>
          <w:b/>
          <w:bCs/>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6EDBD586" w14:textId="079335B2" w:rsid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6E5647">
        <w:rPr>
          <w:rFonts w:ascii="Calibri" w:hAnsi="Calibri" w:cs="Calibri"/>
          <w:b/>
          <w:lang w:eastAsia="pl-PL"/>
        </w:rPr>
        <w:t xml:space="preserve">Pana/Panią …………………………… – </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357FA2DD" w14:textId="77777777" w:rsidR="0030641A" w:rsidRPr="006E5647" w:rsidRDefault="0030641A" w:rsidP="006E5647">
      <w:pPr>
        <w:widowControl/>
        <w:tabs>
          <w:tab w:val="left" w:pos="5670"/>
        </w:tabs>
        <w:autoSpaceDE/>
        <w:autoSpaceDN/>
        <w:jc w:val="both"/>
        <w:rPr>
          <w:rFonts w:ascii="Calibri" w:hAnsi="Calibri" w:cs="Calibri"/>
          <w:b/>
          <w:lang w:eastAsia="pl-PL"/>
        </w:rPr>
      </w:pPr>
    </w:p>
    <w:p w14:paraId="029B59DD" w14:textId="0811F921"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b/>
          <w:lang w:eastAsia="pl-PL"/>
        </w:rPr>
        <w:t>Zamawiający potwierdza odbiór sprzętu w dniu ……………………………….</w:t>
      </w:r>
    </w:p>
    <w:tbl>
      <w:tblPr>
        <w:tblW w:w="9700" w:type="dxa"/>
        <w:tblInd w:w="58" w:type="dxa"/>
        <w:tblCellMar>
          <w:left w:w="70" w:type="dxa"/>
          <w:right w:w="70" w:type="dxa"/>
        </w:tblCellMar>
        <w:tblLook w:val="04A0" w:firstRow="1" w:lastRow="0" w:firstColumn="1" w:lastColumn="0" w:noHBand="0" w:noVBand="1"/>
      </w:tblPr>
      <w:tblGrid>
        <w:gridCol w:w="1974"/>
        <w:gridCol w:w="2574"/>
        <w:gridCol w:w="2878"/>
        <w:gridCol w:w="1194"/>
        <w:gridCol w:w="1080"/>
      </w:tblGrid>
      <w:tr w:rsidR="006E5647" w:rsidRPr="006E5647" w14:paraId="7FCCE2B4" w14:textId="77777777" w:rsidTr="00B27987">
        <w:trPr>
          <w:trHeight w:val="293"/>
        </w:trPr>
        <w:tc>
          <w:tcPr>
            <w:tcW w:w="197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CD32138"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Lp.</w:t>
            </w:r>
          </w:p>
        </w:tc>
        <w:tc>
          <w:tcPr>
            <w:tcW w:w="257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AAE2215"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Przedmiot zamówienia</w:t>
            </w:r>
          </w:p>
        </w:tc>
        <w:tc>
          <w:tcPr>
            <w:tcW w:w="2878"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55E6E13"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B19EB4"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222406"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Uwagi</w:t>
            </w:r>
          </w:p>
        </w:tc>
      </w:tr>
      <w:tr w:rsidR="006E5647" w:rsidRPr="006E5647" w14:paraId="4E234EDB" w14:textId="77777777" w:rsidTr="00B27987">
        <w:trPr>
          <w:trHeight w:val="293"/>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72221324" w14:textId="77777777" w:rsidR="006E5647" w:rsidRPr="006E5647" w:rsidRDefault="006E5647" w:rsidP="006E5647">
            <w:pPr>
              <w:widowControl/>
              <w:autoSpaceDE/>
              <w:autoSpaceDN/>
              <w:rPr>
                <w:rFonts w:ascii="Calibri" w:hAnsi="Calibri" w:cs="Calibri"/>
                <w:color w:val="000000"/>
                <w:lang w:eastAsia="pl-PL"/>
              </w:rPr>
            </w:pPr>
          </w:p>
        </w:tc>
        <w:tc>
          <w:tcPr>
            <w:tcW w:w="2574" w:type="dxa"/>
            <w:vMerge/>
            <w:tcBorders>
              <w:top w:val="single" w:sz="4" w:space="0" w:color="auto"/>
              <w:left w:val="single" w:sz="4" w:space="0" w:color="auto"/>
              <w:bottom w:val="single" w:sz="4" w:space="0" w:color="auto"/>
              <w:right w:val="single" w:sz="4" w:space="0" w:color="auto"/>
            </w:tcBorders>
            <w:vAlign w:val="center"/>
            <w:hideMark/>
          </w:tcPr>
          <w:p w14:paraId="204540BE" w14:textId="77777777" w:rsidR="006E5647" w:rsidRPr="006E5647" w:rsidRDefault="006E5647" w:rsidP="006E5647">
            <w:pPr>
              <w:widowControl/>
              <w:autoSpaceDE/>
              <w:autoSpaceDN/>
              <w:rPr>
                <w:rFonts w:ascii="Calibri" w:hAnsi="Calibri" w:cs="Calibri"/>
                <w:color w:val="000000"/>
                <w:lang w:eastAsia="pl-PL"/>
              </w:rPr>
            </w:pPr>
          </w:p>
        </w:tc>
        <w:tc>
          <w:tcPr>
            <w:tcW w:w="2878" w:type="dxa"/>
            <w:vMerge/>
            <w:tcBorders>
              <w:top w:val="single" w:sz="4" w:space="0" w:color="auto"/>
              <w:left w:val="single" w:sz="4" w:space="0" w:color="auto"/>
              <w:bottom w:val="single" w:sz="4" w:space="0" w:color="auto"/>
              <w:right w:val="single" w:sz="4" w:space="0" w:color="auto"/>
            </w:tcBorders>
            <w:vAlign w:val="center"/>
            <w:hideMark/>
          </w:tcPr>
          <w:p w14:paraId="1BD18BD2"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50EDC61D" w14:textId="77777777" w:rsidR="006E5647" w:rsidRPr="006E5647" w:rsidRDefault="006E5647" w:rsidP="006E5647">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CD623AC"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32302DE6" w14:textId="77777777" w:rsidTr="00B27987">
        <w:trPr>
          <w:trHeight w:val="293"/>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3B950B70" w14:textId="77777777" w:rsidR="006E5647" w:rsidRPr="006E5647" w:rsidRDefault="006E5647" w:rsidP="006E5647">
            <w:pPr>
              <w:widowControl/>
              <w:autoSpaceDE/>
              <w:autoSpaceDN/>
              <w:rPr>
                <w:rFonts w:ascii="Calibri" w:hAnsi="Calibri" w:cs="Calibri"/>
                <w:color w:val="000000"/>
                <w:lang w:eastAsia="pl-PL"/>
              </w:rPr>
            </w:pPr>
          </w:p>
        </w:tc>
        <w:tc>
          <w:tcPr>
            <w:tcW w:w="2574" w:type="dxa"/>
            <w:vMerge/>
            <w:tcBorders>
              <w:top w:val="single" w:sz="4" w:space="0" w:color="auto"/>
              <w:left w:val="single" w:sz="4" w:space="0" w:color="auto"/>
              <w:bottom w:val="single" w:sz="4" w:space="0" w:color="auto"/>
              <w:right w:val="single" w:sz="4" w:space="0" w:color="auto"/>
            </w:tcBorders>
            <w:vAlign w:val="center"/>
            <w:hideMark/>
          </w:tcPr>
          <w:p w14:paraId="5FE4A665" w14:textId="77777777" w:rsidR="006E5647" w:rsidRPr="006E5647" w:rsidRDefault="006E5647" w:rsidP="006E5647">
            <w:pPr>
              <w:widowControl/>
              <w:autoSpaceDE/>
              <w:autoSpaceDN/>
              <w:rPr>
                <w:rFonts w:ascii="Calibri" w:hAnsi="Calibri" w:cs="Calibri"/>
                <w:color w:val="000000"/>
                <w:lang w:eastAsia="pl-PL"/>
              </w:rPr>
            </w:pPr>
          </w:p>
        </w:tc>
        <w:tc>
          <w:tcPr>
            <w:tcW w:w="2878" w:type="dxa"/>
            <w:vMerge/>
            <w:tcBorders>
              <w:top w:val="single" w:sz="4" w:space="0" w:color="auto"/>
              <w:left w:val="single" w:sz="4" w:space="0" w:color="auto"/>
              <w:bottom w:val="single" w:sz="4" w:space="0" w:color="auto"/>
              <w:right w:val="single" w:sz="4" w:space="0" w:color="auto"/>
            </w:tcBorders>
            <w:vAlign w:val="center"/>
            <w:hideMark/>
          </w:tcPr>
          <w:p w14:paraId="61D0614F"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1231EDC4" w14:textId="77777777" w:rsidR="006E5647" w:rsidRPr="006E5647" w:rsidRDefault="006E5647" w:rsidP="006E5647">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07B386B"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1A86EA04" w14:textId="77777777" w:rsidTr="00B27987">
        <w:trPr>
          <w:trHeight w:val="315"/>
        </w:trPr>
        <w:tc>
          <w:tcPr>
            <w:tcW w:w="1974" w:type="dxa"/>
            <w:tcBorders>
              <w:top w:val="nil"/>
              <w:left w:val="single" w:sz="4" w:space="0" w:color="auto"/>
              <w:bottom w:val="single" w:sz="4" w:space="0" w:color="auto"/>
              <w:right w:val="single" w:sz="4" w:space="0" w:color="auto"/>
            </w:tcBorders>
            <w:shd w:val="clear" w:color="auto" w:fill="auto"/>
            <w:vAlign w:val="center"/>
          </w:tcPr>
          <w:p w14:paraId="7D5D9FE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w:t>
            </w:r>
          </w:p>
        </w:tc>
        <w:tc>
          <w:tcPr>
            <w:tcW w:w="2574" w:type="dxa"/>
            <w:tcBorders>
              <w:top w:val="nil"/>
              <w:left w:val="nil"/>
              <w:bottom w:val="single" w:sz="4" w:space="0" w:color="auto"/>
              <w:right w:val="single" w:sz="4" w:space="0" w:color="auto"/>
            </w:tcBorders>
            <w:shd w:val="clear" w:color="auto" w:fill="auto"/>
            <w:vAlign w:val="bottom"/>
            <w:hideMark/>
          </w:tcPr>
          <w:p w14:paraId="0BCC4879"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nil"/>
              <w:left w:val="single" w:sz="4" w:space="0" w:color="auto"/>
              <w:bottom w:val="single" w:sz="4" w:space="0" w:color="auto"/>
              <w:right w:val="single" w:sz="4" w:space="0" w:color="auto"/>
            </w:tcBorders>
            <w:shd w:val="clear" w:color="auto" w:fill="auto"/>
            <w:noWrap/>
            <w:vAlign w:val="center"/>
            <w:hideMark/>
          </w:tcPr>
          <w:p w14:paraId="3704FEA2"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nil"/>
              <w:left w:val="single" w:sz="4" w:space="0" w:color="auto"/>
              <w:bottom w:val="single" w:sz="4" w:space="0" w:color="auto"/>
              <w:right w:val="single" w:sz="4" w:space="0" w:color="auto"/>
            </w:tcBorders>
            <w:shd w:val="clear" w:color="auto" w:fill="auto"/>
            <w:noWrap/>
            <w:vAlign w:val="center"/>
            <w:hideMark/>
          </w:tcPr>
          <w:p w14:paraId="55A95AED"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D121A46"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 </w:t>
            </w:r>
          </w:p>
        </w:tc>
      </w:tr>
      <w:tr w:rsidR="006E5647" w:rsidRPr="006E5647" w14:paraId="5C102D5F" w14:textId="77777777" w:rsidTr="00B27987">
        <w:trPr>
          <w:trHeight w:val="356"/>
        </w:trPr>
        <w:tc>
          <w:tcPr>
            <w:tcW w:w="1974" w:type="dxa"/>
            <w:tcBorders>
              <w:top w:val="nil"/>
              <w:left w:val="single" w:sz="4" w:space="0" w:color="auto"/>
              <w:bottom w:val="single" w:sz="4" w:space="0" w:color="auto"/>
              <w:right w:val="single" w:sz="4" w:space="0" w:color="auto"/>
            </w:tcBorders>
            <w:shd w:val="clear" w:color="auto" w:fill="auto"/>
            <w:vAlign w:val="center"/>
          </w:tcPr>
          <w:p w14:paraId="44CC553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w:t>
            </w:r>
          </w:p>
        </w:tc>
        <w:tc>
          <w:tcPr>
            <w:tcW w:w="2574" w:type="dxa"/>
            <w:tcBorders>
              <w:top w:val="nil"/>
              <w:left w:val="nil"/>
              <w:bottom w:val="single" w:sz="4" w:space="0" w:color="auto"/>
              <w:right w:val="single" w:sz="4" w:space="0" w:color="auto"/>
            </w:tcBorders>
            <w:shd w:val="clear" w:color="auto" w:fill="auto"/>
            <w:vAlign w:val="bottom"/>
            <w:hideMark/>
          </w:tcPr>
          <w:p w14:paraId="6DEE4744"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nil"/>
              <w:left w:val="single" w:sz="4" w:space="0" w:color="auto"/>
              <w:bottom w:val="single" w:sz="4" w:space="0" w:color="auto"/>
              <w:right w:val="single" w:sz="4" w:space="0" w:color="auto"/>
            </w:tcBorders>
            <w:shd w:val="clear" w:color="auto" w:fill="auto"/>
            <w:vAlign w:val="center"/>
            <w:hideMark/>
          </w:tcPr>
          <w:p w14:paraId="6930FA8E"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nil"/>
              <w:left w:val="single" w:sz="4" w:space="0" w:color="auto"/>
              <w:bottom w:val="single" w:sz="4" w:space="0" w:color="auto"/>
              <w:right w:val="single" w:sz="4" w:space="0" w:color="auto"/>
            </w:tcBorders>
            <w:shd w:val="clear" w:color="auto" w:fill="auto"/>
            <w:vAlign w:val="center"/>
            <w:hideMark/>
          </w:tcPr>
          <w:p w14:paraId="1709075C"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506C0BDE"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1FC7EA67" w14:textId="77777777" w:rsidTr="00B27987">
        <w:trPr>
          <w:trHeight w:val="403"/>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73A97AA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3</w:t>
            </w:r>
          </w:p>
        </w:tc>
        <w:tc>
          <w:tcPr>
            <w:tcW w:w="2574" w:type="dxa"/>
            <w:tcBorders>
              <w:top w:val="nil"/>
              <w:left w:val="nil"/>
              <w:bottom w:val="single" w:sz="4" w:space="0" w:color="auto"/>
              <w:right w:val="single" w:sz="4" w:space="0" w:color="auto"/>
            </w:tcBorders>
            <w:shd w:val="clear" w:color="auto" w:fill="auto"/>
            <w:vAlign w:val="bottom"/>
            <w:hideMark/>
          </w:tcPr>
          <w:p w14:paraId="47D3ADD7"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0E21B"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EE6D8"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ADFC9"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 </w:t>
            </w:r>
          </w:p>
        </w:tc>
      </w:tr>
      <w:tr w:rsidR="006E5647" w:rsidRPr="006E5647" w14:paraId="66667CBD" w14:textId="77777777" w:rsidTr="00B27987">
        <w:trPr>
          <w:trHeight w:val="423"/>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836B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4</w:t>
            </w:r>
          </w:p>
        </w:tc>
        <w:tc>
          <w:tcPr>
            <w:tcW w:w="2574" w:type="dxa"/>
            <w:tcBorders>
              <w:top w:val="nil"/>
              <w:left w:val="nil"/>
              <w:bottom w:val="single" w:sz="4" w:space="0" w:color="auto"/>
              <w:right w:val="single" w:sz="4" w:space="0" w:color="auto"/>
            </w:tcBorders>
            <w:shd w:val="clear" w:color="auto" w:fill="auto"/>
            <w:vAlign w:val="bottom"/>
            <w:hideMark/>
          </w:tcPr>
          <w:p w14:paraId="45D85815"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807A8"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A6C56"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ACA7A"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337DFC6C" w14:textId="77777777" w:rsidTr="00B27987">
        <w:trPr>
          <w:trHeight w:val="415"/>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04CC576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5</w:t>
            </w:r>
          </w:p>
        </w:tc>
        <w:tc>
          <w:tcPr>
            <w:tcW w:w="2574" w:type="dxa"/>
            <w:tcBorders>
              <w:top w:val="single" w:sz="4" w:space="0" w:color="auto"/>
              <w:left w:val="nil"/>
              <w:bottom w:val="single" w:sz="4" w:space="0" w:color="auto"/>
              <w:right w:val="single" w:sz="4" w:space="0" w:color="auto"/>
            </w:tcBorders>
            <w:shd w:val="clear" w:color="auto" w:fill="auto"/>
            <w:vAlign w:val="bottom"/>
          </w:tcPr>
          <w:p w14:paraId="2E40A2E4"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tcPr>
          <w:p w14:paraId="00B5D455"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5A9F69A3"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0A48B3A"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211630A2" w14:textId="77777777" w:rsidTr="00B27987">
        <w:trPr>
          <w:trHeight w:val="415"/>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03499899" w14:textId="65268F46" w:rsidR="006E5647" w:rsidRPr="006E5647" w:rsidRDefault="00591031" w:rsidP="006E5647">
            <w:pPr>
              <w:widowControl/>
              <w:autoSpaceDE/>
              <w:autoSpaceDN/>
              <w:rPr>
                <w:rFonts w:ascii="Calibri" w:hAnsi="Calibri" w:cs="Calibri"/>
                <w:color w:val="000000"/>
                <w:lang w:eastAsia="pl-PL"/>
              </w:rPr>
            </w:pPr>
            <w:r>
              <w:rPr>
                <w:rFonts w:ascii="Calibri" w:hAnsi="Calibri" w:cs="Calibri"/>
                <w:color w:val="000000"/>
                <w:lang w:eastAsia="pl-PL"/>
              </w:rPr>
              <w:t>6</w:t>
            </w:r>
          </w:p>
        </w:tc>
        <w:tc>
          <w:tcPr>
            <w:tcW w:w="2574" w:type="dxa"/>
            <w:tcBorders>
              <w:top w:val="single" w:sz="4" w:space="0" w:color="auto"/>
              <w:left w:val="nil"/>
              <w:bottom w:val="single" w:sz="4" w:space="0" w:color="auto"/>
              <w:right w:val="single" w:sz="4" w:space="0" w:color="auto"/>
            </w:tcBorders>
            <w:shd w:val="clear" w:color="auto" w:fill="auto"/>
            <w:vAlign w:val="bottom"/>
          </w:tcPr>
          <w:p w14:paraId="396FE57F"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tcPr>
          <w:p w14:paraId="14C410A9"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40BFCD81" w14:textId="2C053B7F" w:rsidR="006E5647" w:rsidRPr="006E5647" w:rsidRDefault="00591031" w:rsidP="006E5647">
            <w:pPr>
              <w:widowControl/>
              <w:autoSpaceDE/>
              <w:autoSpaceDN/>
              <w:jc w:val="center"/>
              <w:rPr>
                <w:rFonts w:ascii="Calibri" w:hAnsi="Calibri" w:cs="Calibri"/>
                <w:color w:val="000000"/>
                <w:lang w:eastAsia="pl-PL"/>
              </w:rPr>
            </w:pPr>
            <w:r w:rsidRPr="00591031">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93BAADA" w14:textId="77777777" w:rsidR="006E5647" w:rsidRPr="006E5647" w:rsidRDefault="006E5647" w:rsidP="006E5647">
            <w:pPr>
              <w:widowControl/>
              <w:autoSpaceDE/>
              <w:autoSpaceDN/>
              <w:rPr>
                <w:rFonts w:ascii="Calibri" w:hAnsi="Calibri" w:cs="Calibri"/>
                <w:color w:val="000000"/>
                <w:lang w:eastAsia="pl-PL"/>
              </w:rPr>
            </w:pPr>
          </w:p>
        </w:tc>
      </w:tr>
    </w:tbl>
    <w:p w14:paraId="6B547C9C" w14:textId="77777777" w:rsidR="006E5647" w:rsidRPr="006E5647" w:rsidRDefault="006E5647" w:rsidP="006E5647">
      <w:pPr>
        <w:widowControl/>
        <w:tabs>
          <w:tab w:val="left" w:pos="0"/>
        </w:tabs>
        <w:autoSpaceDE/>
        <w:autoSpaceDN/>
        <w:jc w:val="both"/>
        <w:rPr>
          <w:rFonts w:ascii="Calibri" w:hAnsi="Calibri" w:cs="Calibri"/>
          <w:lang w:eastAsia="pl-PL"/>
        </w:rPr>
      </w:pPr>
    </w:p>
    <w:p w14:paraId="233D4AA2" w14:textId="77777777" w:rsidR="006E5647" w:rsidRPr="006E5647" w:rsidRDefault="006E5647" w:rsidP="006E5647">
      <w:pPr>
        <w:widowControl/>
        <w:tabs>
          <w:tab w:val="left" w:pos="0"/>
        </w:tabs>
        <w:autoSpaceDE/>
        <w:autoSpaceDN/>
        <w:jc w:val="both"/>
        <w:rPr>
          <w:rFonts w:ascii="Calibri" w:hAnsi="Calibri" w:cs="Calibri"/>
          <w:lang w:eastAsia="pl-PL"/>
        </w:rPr>
      </w:pPr>
    </w:p>
    <w:p w14:paraId="0164FA4E" w14:textId="77777777" w:rsidR="006E5647" w:rsidRPr="006E5647" w:rsidRDefault="006E5647" w:rsidP="006E5647">
      <w:pPr>
        <w:widowControl/>
        <w:tabs>
          <w:tab w:val="left" w:pos="0"/>
        </w:tabs>
        <w:autoSpaceDE/>
        <w:autoSpaceDN/>
        <w:jc w:val="both"/>
        <w:rPr>
          <w:rFonts w:ascii="Calibri" w:hAnsi="Calibri" w:cs="Calibri"/>
          <w:lang w:eastAsia="pl-PL"/>
        </w:rPr>
      </w:pPr>
      <w:r w:rsidRPr="006E5647">
        <w:rPr>
          <w:rFonts w:ascii="Calibri" w:hAnsi="Calibri" w:cs="Calibri"/>
          <w:lang w:eastAsia="pl-PL"/>
        </w:rPr>
        <w:t>Zamawiający nie zgłasza/</w:t>
      </w:r>
      <w:r w:rsidRPr="006E5647">
        <w:rPr>
          <w:rFonts w:ascii="Calibri" w:hAnsi="Calibri" w:cs="Calibri"/>
          <w:kern w:val="26"/>
          <w:lang w:eastAsia="pl-PL"/>
        </w:rPr>
        <w:t>zgłasza</w:t>
      </w:r>
      <w:r w:rsidRPr="006E5647">
        <w:rPr>
          <w:rFonts w:ascii="Calibri" w:hAnsi="Calibri" w:cs="Calibri"/>
          <w:lang w:eastAsia="pl-PL"/>
        </w:rPr>
        <w:t xml:space="preserve"> * zastrzeżeń do przedmiotu odbioru.</w:t>
      </w:r>
    </w:p>
    <w:p w14:paraId="19E32076"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Uwagi:……………………………………………………………………………………………………………….………………………….</w:t>
      </w:r>
    </w:p>
    <w:p w14:paraId="39610318" w14:textId="715E51F6" w:rsid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W odbiorze uczestniczyli:</w:t>
      </w:r>
    </w:p>
    <w:p w14:paraId="4A7B3B95" w14:textId="74A9AEA6" w:rsidR="00354C19" w:rsidRDefault="00354C19" w:rsidP="006E5647">
      <w:pPr>
        <w:widowControl/>
        <w:autoSpaceDE/>
        <w:autoSpaceDN/>
        <w:jc w:val="both"/>
        <w:rPr>
          <w:rFonts w:ascii="Calibri" w:hAnsi="Calibri" w:cs="Calibri"/>
          <w:lang w:eastAsia="pl-PL"/>
        </w:rPr>
      </w:pPr>
    </w:p>
    <w:p w14:paraId="2C9E093F" w14:textId="77777777" w:rsidR="00354C19" w:rsidRPr="006E5647" w:rsidRDefault="00354C19" w:rsidP="006E5647">
      <w:pPr>
        <w:widowControl/>
        <w:autoSpaceDE/>
        <w:autoSpaceDN/>
        <w:jc w:val="both"/>
        <w:rPr>
          <w:rFonts w:ascii="Calibri" w:hAnsi="Calibri" w:cs="Calibri"/>
          <w:lang w:eastAsia="pl-PL"/>
        </w:rPr>
      </w:pPr>
    </w:p>
    <w:p w14:paraId="21A57E17" w14:textId="77777777" w:rsidR="00354C19" w:rsidRPr="00354C19" w:rsidRDefault="00354C19" w:rsidP="00354C19">
      <w:pPr>
        <w:widowControl/>
        <w:autoSpaceDE/>
        <w:autoSpaceDN/>
        <w:rPr>
          <w:rFonts w:ascii="Calibri" w:hAnsi="Calibri" w:cs="Calibri"/>
          <w:lang w:eastAsia="pl-PL"/>
        </w:rPr>
      </w:pPr>
      <w:r w:rsidRPr="00354C19">
        <w:rPr>
          <w:rFonts w:ascii="Calibri" w:hAnsi="Calibri" w:cs="Calibri"/>
          <w:lang w:eastAsia="pl-PL"/>
        </w:rPr>
        <w:t>W imieniu Zamawiającego</w:t>
      </w:r>
      <w:r w:rsidRPr="00354C19">
        <w:rPr>
          <w:rFonts w:ascii="Calibri" w:hAnsi="Calibri" w:cs="Calibri"/>
          <w:lang w:eastAsia="pl-PL"/>
        </w:rPr>
        <w:tab/>
        <w:t xml:space="preserve">    </w:t>
      </w:r>
      <w:r w:rsidRPr="00354C19">
        <w:rPr>
          <w:rFonts w:ascii="Calibri" w:hAnsi="Calibri" w:cs="Calibri"/>
          <w:lang w:eastAsia="pl-PL"/>
        </w:rPr>
        <w:tab/>
      </w:r>
      <w:r w:rsidRPr="00354C19">
        <w:rPr>
          <w:rFonts w:ascii="Calibri" w:hAnsi="Calibri" w:cs="Calibri"/>
          <w:lang w:eastAsia="pl-PL"/>
        </w:rPr>
        <w:tab/>
      </w:r>
      <w:r w:rsidRPr="00354C19">
        <w:rPr>
          <w:rFonts w:ascii="Calibri" w:hAnsi="Calibri" w:cs="Calibri"/>
          <w:lang w:eastAsia="pl-PL"/>
        </w:rPr>
        <w:tab/>
      </w:r>
      <w:r w:rsidRPr="00354C19">
        <w:rPr>
          <w:rFonts w:ascii="Calibri" w:hAnsi="Calibri" w:cs="Calibri"/>
          <w:lang w:eastAsia="pl-PL"/>
        </w:rPr>
        <w:tab/>
        <w:t>W imieniu Wykonawcy</w:t>
      </w:r>
    </w:p>
    <w:p w14:paraId="0DA137A2" w14:textId="3890F818" w:rsidR="006E5647" w:rsidRDefault="006E5647" w:rsidP="006E5647">
      <w:pPr>
        <w:widowControl/>
        <w:autoSpaceDE/>
        <w:autoSpaceDN/>
        <w:rPr>
          <w:rFonts w:ascii="Calibri" w:hAnsi="Calibri" w:cs="Calibri"/>
          <w:kern w:val="24"/>
          <w:lang w:eastAsia="pl-PL"/>
        </w:rPr>
      </w:pPr>
    </w:p>
    <w:p w14:paraId="2C8A9217" w14:textId="5B134496" w:rsidR="00354C19" w:rsidRDefault="00354C19" w:rsidP="006E5647">
      <w:pPr>
        <w:widowControl/>
        <w:autoSpaceDE/>
        <w:autoSpaceDN/>
        <w:rPr>
          <w:rFonts w:ascii="Calibri" w:hAnsi="Calibri" w:cs="Calibri"/>
          <w:kern w:val="24"/>
          <w:lang w:eastAsia="pl-PL"/>
        </w:rPr>
      </w:pPr>
    </w:p>
    <w:p w14:paraId="0D3B0C3B" w14:textId="2D50EFD4" w:rsidR="00354C19" w:rsidRDefault="00354C19" w:rsidP="006E5647">
      <w:pPr>
        <w:widowControl/>
        <w:autoSpaceDE/>
        <w:autoSpaceDN/>
        <w:rPr>
          <w:rFonts w:ascii="Calibri" w:hAnsi="Calibri" w:cs="Calibri"/>
          <w:kern w:val="24"/>
          <w:lang w:eastAsia="pl-PL"/>
        </w:rPr>
      </w:pPr>
    </w:p>
    <w:p w14:paraId="150D5AEE" w14:textId="3C6617CE" w:rsidR="00354C19" w:rsidRDefault="00354C19" w:rsidP="006E5647">
      <w:pPr>
        <w:widowControl/>
        <w:autoSpaceDE/>
        <w:autoSpaceDN/>
        <w:rPr>
          <w:rFonts w:ascii="Calibri" w:hAnsi="Calibri" w:cs="Calibri"/>
          <w:kern w:val="24"/>
          <w:lang w:eastAsia="pl-PL"/>
        </w:rPr>
      </w:pPr>
    </w:p>
    <w:p w14:paraId="33AC0E48" w14:textId="6AACAED4" w:rsidR="00354C19" w:rsidRDefault="00354C19" w:rsidP="006E5647">
      <w:pPr>
        <w:widowControl/>
        <w:autoSpaceDE/>
        <w:autoSpaceDN/>
        <w:rPr>
          <w:rFonts w:ascii="Calibri" w:hAnsi="Calibri" w:cs="Calibri"/>
          <w:kern w:val="24"/>
          <w:lang w:eastAsia="pl-PL"/>
        </w:rPr>
      </w:pPr>
    </w:p>
    <w:p w14:paraId="7DBBF093" w14:textId="2E093762" w:rsidR="00354C19" w:rsidRDefault="00354C19" w:rsidP="006E5647">
      <w:pPr>
        <w:widowControl/>
        <w:autoSpaceDE/>
        <w:autoSpaceDN/>
        <w:rPr>
          <w:rFonts w:ascii="Calibri" w:hAnsi="Calibri" w:cs="Calibri"/>
          <w:kern w:val="24"/>
          <w:lang w:eastAsia="pl-PL"/>
        </w:rPr>
      </w:pPr>
    </w:p>
    <w:p w14:paraId="329E675F" w14:textId="77777777" w:rsidR="00354C19" w:rsidRPr="006E5647" w:rsidRDefault="00354C19" w:rsidP="006E5647">
      <w:pPr>
        <w:widowControl/>
        <w:autoSpaceDE/>
        <w:autoSpaceDN/>
        <w:rPr>
          <w:rFonts w:ascii="Calibri" w:hAnsi="Calibri" w:cs="Calibri"/>
          <w:kern w:val="24"/>
          <w:lang w:eastAsia="pl-PL"/>
        </w:rPr>
      </w:pPr>
    </w:p>
    <w:p w14:paraId="7CDFEC68" w14:textId="77777777" w:rsidR="006E5647" w:rsidRPr="006E5647" w:rsidRDefault="006E5647" w:rsidP="006E5647">
      <w:pPr>
        <w:widowControl/>
        <w:autoSpaceDE/>
        <w:autoSpaceDN/>
        <w:rPr>
          <w:rFonts w:ascii="Calibri" w:hAnsi="Calibri" w:cs="Calibri"/>
          <w:kern w:val="24"/>
          <w:lang w:eastAsia="pl-PL"/>
        </w:rPr>
      </w:pPr>
    </w:p>
    <w:p w14:paraId="357D5894" w14:textId="77777777" w:rsidR="006E5647" w:rsidRPr="00354C19" w:rsidRDefault="006E5647" w:rsidP="006E5647">
      <w:pPr>
        <w:widowControl/>
        <w:autoSpaceDE/>
        <w:autoSpaceDN/>
        <w:rPr>
          <w:rFonts w:ascii="Calibri" w:hAnsi="Calibri" w:cs="Calibri"/>
          <w:i/>
          <w:iCs/>
          <w:kern w:val="24"/>
          <w:lang w:eastAsia="pl-PL"/>
        </w:rPr>
      </w:pPr>
      <w:r w:rsidRPr="006E5647">
        <w:rPr>
          <w:rFonts w:ascii="Calibri" w:hAnsi="Calibri" w:cs="Calibri"/>
          <w:kern w:val="24"/>
          <w:lang w:eastAsia="pl-PL"/>
        </w:rPr>
        <w:t>*</w:t>
      </w:r>
      <w:r w:rsidRPr="00354C19">
        <w:rPr>
          <w:rFonts w:ascii="Calibri" w:hAnsi="Calibri" w:cs="Calibri"/>
          <w:i/>
          <w:iCs/>
          <w:kern w:val="24"/>
          <w:lang w:eastAsia="pl-PL"/>
        </w:rPr>
        <w:t>niepotrzebne skreślić</w:t>
      </w:r>
    </w:p>
    <w:p w14:paraId="24BBF6EA" w14:textId="77777777" w:rsidR="006E5647" w:rsidRPr="006E5647" w:rsidRDefault="006E5647" w:rsidP="006E5647">
      <w:pPr>
        <w:widowControl/>
        <w:autoSpaceDE/>
        <w:autoSpaceDN/>
        <w:ind w:firstLine="708"/>
        <w:jc w:val="right"/>
        <w:rPr>
          <w:rFonts w:ascii="Calibri" w:hAnsi="Calibri" w:cs="Calibri"/>
          <w:b/>
          <w:iCs/>
          <w:lang w:eastAsia="pl-PL"/>
        </w:rPr>
      </w:pPr>
    </w:p>
    <w:p w14:paraId="59FC3DFB" w14:textId="77777777" w:rsidR="006E5647" w:rsidRPr="006E5647" w:rsidRDefault="006E5647" w:rsidP="006E5647">
      <w:pPr>
        <w:widowControl/>
        <w:autoSpaceDE/>
        <w:autoSpaceDN/>
        <w:ind w:firstLine="708"/>
        <w:jc w:val="right"/>
        <w:rPr>
          <w:rFonts w:ascii="Calibri" w:hAnsi="Calibri" w:cs="Calibri"/>
          <w:b/>
          <w:iCs/>
          <w:lang w:eastAsia="pl-PL"/>
        </w:rPr>
      </w:pPr>
    </w:p>
    <w:p w14:paraId="3CE2B142" w14:textId="77777777" w:rsidR="006E5647" w:rsidRPr="006E5647" w:rsidRDefault="006E5647" w:rsidP="006E5647">
      <w:pPr>
        <w:widowControl/>
        <w:autoSpaceDE/>
        <w:autoSpaceDN/>
        <w:ind w:firstLine="708"/>
        <w:jc w:val="right"/>
        <w:rPr>
          <w:rFonts w:ascii="Calibri" w:hAnsi="Calibri" w:cs="Calibri"/>
          <w:b/>
          <w:iCs/>
          <w:lang w:eastAsia="pl-PL"/>
        </w:rPr>
      </w:pPr>
    </w:p>
    <w:p w14:paraId="5FB6FA1B" w14:textId="77777777" w:rsidR="006E5647" w:rsidRPr="006E5647" w:rsidRDefault="006E5647" w:rsidP="006E5647">
      <w:pPr>
        <w:widowControl/>
        <w:autoSpaceDE/>
        <w:autoSpaceDN/>
        <w:ind w:firstLine="708"/>
        <w:jc w:val="right"/>
        <w:rPr>
          <w:rFonts w:ascii="Calibri" w:hAnsi="Calibri" w:cs="Calibri"/>
          <w:b/>
          <w:iCs/>
          <w:lang w:eastAsia="pl-PL"/>
        </w:rPr>
      </w:pPr>
    </w:p>
    <w:p w14:paraId="7C7AE6E9" w14:textId="77777777" w:rsidR="006E5647" w:rsidRPr="006E5647" w:rsidRDefault="006E5647" w:rsidP="006E5647">
      <w:pPr>
        <w:widowControl/>
        <w:autoSpaceDE/>
        <w:autoSpaceDN/>
        <w:ind w:firstLine="708"/>
        <w:jc w:val="right"/>
        <w:rPr>
          <w:rFonts w:ascii="Calibri" w:hAnsi="Calibri" w:cs="Calibri"/>
          <w:b/>
          <w:iCs/>
          <w:lang w:eastAsia="pl-PL"/>
        </w:rPr>
      </w:pPr>
      <w:r w:rsidRPr="006E5647">
        <w:rPr>
          <w:rFonts w:ascii="Calibri" w:hAnsi="Calibri" w:cs="Calibri"/>
          <w:b/>
          <w:iCs/>
          <w:lang w:eastAsia="pl-PL"/>
        </w:rPr>
        <w:lastRenderedPageBreak/>
        <w:t>Załącznik nr  5 do umowy</w:t>
      </w:r>
    </w:p>
    <w:p w14:paraId="11F96C90" w14:textId="77777777" w:rsidR="006E5647" w:rsidRPr="006E5647" w:rsidRDefault="006E5647" w:rsidP="006E5647">
      <w:pPr>
        <w:keepNext/>
        <w:widowControl/>
        <w:autoSpaceDE/>
        <w:autoSpaceDN/>
        <w:spacing w:line="276" w:lineRule="auto"/>
        <w:outlineLvl w:val="0"/>
        <w:rPr>
          <w:rFonts w:ascii="Calibri" w:hAnsi="Calibri" w:cs="Calibri"/>
          <w:lang w:eastAsia="pl-PL"/>
        </w:rPr>
      </w:pPr>
    </w:p>
    <w:p w14:paraId="28C683CA" w14:textId="77777777" w:rsidR="006E5647" w:rsidRPr="006E5647" w:rsidRDefault="006E5647" w:rsidP="006E5647">
      <w:pPr>
        <w:keepNext/>
        <w:widowControl/>
        <w:autoSpaceDE/>
        <w:autoSpaceDN/>
        <w:spacing w:line="276" w:lineRule="auto"/>
        <w:jc w:val="center"/>
        <w:outlineLvl w:val="0"/>
        <w:rPr>
          <w:rFonts w:ascii="Calibri" w:hAnsi="Calibri" w:cs="Calibri"/>
          <w:lang w:eastAsia="pl-PL"/>
        </w:rPr>
      </w:pPr>
      <w:r w:rsidRPr="006E5647">
        <w:rPr>
          <w:rFonts w:ascii="Calibri" w:hAnsi="Calibri" w:cs="Calibri"/>
          <w:lang w:eastAsia="pl-PL"/>
        </w:rPr>
        <w:t>PROTOKÓŁ ODBIORU KOŃCOWEGO</w:t>
      </w:r>
    </w:p>
    <w:p w14:paraId="62BAAE0E" w14:textId="77777777" w:rsidR="006E5647" w:rsidRPr="006E5647" w:rsidRDefault="006E5647" w:rsidP="006E5647">
      <w:pPr>
        <w:widowControl/>
        <w:autoSpaceDE/>
        <w:autoSpaceDN/>
        <w:rPr>
          <w:rFonts w:ascii="Calibri" w:hAnsi="Calibri" w:cs="Calibri"/>
          <w:lang w:eastAsia="pl-PL"/>
        </w:rPr>
      </w:pPr>
    </w:p>
    <w:p w14:paraId="2EB4287A" w14:textId="7EA87904" w:rsidR="006E5647" w:rsidRPr="006E5647" w:rsidRDefault="006E5647" w:rsidP="006E5647">
      <w:pPr>
        <w:keepNext/>
        <w:widowControl/>
        <w:autoSpaceDE/>
        <w:autoSpaceDN/>
        <w:spacing w:line="276" w:lineRule="auto"/>
        <w:jc w:val="center"/>
        <w:outlineLvl w:val="0"/>
        <w:rPr>
          <w:rFonts w:ascii="Calibri" w:hAnsi="Calibri" w:cs="Calibri"/>
          <w:b/>
          <w:lang w:eastAsia="pl-PL"/>
        </w:rPr>
      </w:pPr>
      <w:r w:rsidRPr="006E5647">
        <w:rPr>
          <w:rFonts w:ascii="Calibri" w:hAnsi="Calibri" w:cs="Calibri"/>
          <w:lang w:eastAsia="pl-PL"/>
        </w:rPr>
        <w:t>Na podstawie umowy nr WA.263.</w:t>
      </w:r>
      <w:r w:rsidR="008E3234">
        <w:rPr>
          <w:rFonts w:ascii="Calibri" w:hAnsi="Calibri" w:cs="Calibri"/>
          <w:lang w:eastAsia="pl-PL"/>
        </w:rPr>
        <w:t>25</w:t>
      </w:r>
      <w:r w:rsidRPr="006E5647">
        <w:rPr>
          <w:rFonts w:ascii="Calibri" w:hAnsi="Calibri" w:cs="Calibri"/>
          <w:lang w:eastAsia="pl-PL"/>
        </w:rPr>
        <w:t>.202</w:t>
      </w:r>
      <w:r w:rsidR="00354C19">
        <w:rPr>
          <w:rFonts w:ascii="Calibri" w:hAnsi="Calibri" w:cs="Calibri"/>
          <w:lang w:eastAsia="pl-PL"/>
        </w:rPr>
        <w:t>1</w:t>
      </w:r>
      <w:r w:rsidRPr="006E5647">
        <w:rPr>
          <w:rFonts w:ascii="Calibri" w:hAnsi="Calibri" w:cs="Calibri"/>
          <w:lang w:eastAsia="pl-PL"/>
        </w:rPr>
        <w:t xml:space="preserve">.U zawartej w Warszawie w dniu …………….….. roku </w:t>
      </w:r>
    </w:p>
    <w:p w14:paraId="50819E8B" w14:textId="77777777" w:rsidR="006E5647" w:rsidRPr="006E5647" w:rsidRDefault="006E5647" w:rsidP="006E5647">
      <w:pPr>
        <w:widowControl/>
        <w:autoSpaceDE/>
        <w:autoSpaceDN/>
        <w:rPr>
          <w:rFonts w:ascii="Calibri" w:hAnsi="Calibri" w:cs="Calibri"/>
          <w:lang w:eastAsia="pl-PL"/>
        </w:rPr>
      </w:pPr>
    </w:p>
    <w:p w14:paraId="17AC2C9D" w14:textId="77777777" w:rsidR="006E5647" w:rsidRPr="006E5647" w:rsidRDefault="006E5647" w:rsidP="006E5647">
      <w:pPr>
        <w:keepNext/>
        <w:widowControl/>
        <w:autoSpaceDE/>
        <w:autoSpaceDN/>
        <w:spacing w:line="276" w:lineRule="auto"/>
        <w:outlineLvl w:val="0"/>
        <w:rPr>
          <w:rFonts w:ascii="Calibri" w:hAnsi="Calibri" w:cs="Calibri"/>
          <w:b/>
          <w:lang w:eastAsia="pl-PL"/>
        </w:rPr>
      </w:pPr>
      <w:r w:rsidRPr="006E5647">
        <w:rPr>
          <w:rFonts w:ascii="Calibri" w:hAnsi="Calibri" w:cs="Calibri"/>
          <w:lang w:eastAsia="pl-PL"/>
        </w:rPr>
        <w:t>pomiędzy:</w:t>
      </w:r>
    </w:p>
    <w:p w14:paraId="43384F03" w14:textId="77777777" w:rsidR="006E5647" w:rsidRPr="006E5647" w:rsidRDefault="006E5647" w:rsidP="006E5647">
      <w:pPr>
        <w:widowControl/>
        <w:tabs>
          <w:tab w:val="left" w:pos="5670"/>
        </w:tabs>
        <w:autoSpaceDE/>
        <w:autoSpaceDN/>
        <w:jc w:val="both"/>
        <w:rPr>
          <w:rFonts w:ascii="Calibri" w:hAnsi="Calibri" w:cs="Calibri"/>
          <w:b/>
          <w:bCs/>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623C06F8"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6E5647">
        <w:rPr>
          <w:rFonts w:ascii="Calibri" w:hAnsi="Calibri" w:cs="Calibri"/>
          <w:b/>
          <w:lang w:eastAsia="pl-PL"/>
        </w:rPr>
        <w:t xml:space="preserve">Pana/Panią …………………………… – </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33E452FA" w14:textId="77777777" w:rsidR="006E5647" w:rsidRPr="006E5647" w:rsidRDefault="006E5647" w:rsidP="006E5647">
      <w:pPr>
        <w:widowControl/>
        <w:tabs>
          <w:tab w:val="left" w:pos="709"/>
        </w:tabs>
        <w:autoSpaceDE/>
        <w:autoSpaceDN/>
        <w:rPr>
          <w:rFonts w:ascii="Calibri" w:hAnsi="Calibri" w:cs="Calibri"/>
          <w:lang w:eastAsia="pl-PL"/>
        </w:rPr>
      </w:pPr>
      <w:r w:rsidRPr="006E5647">
        <w:rPr>
          <w:rFonts w:ascii="Calibri" w:hAnsi="Calibri" w:cs="Calibri"/>
          <w:lang w:eastAsia="pl-PL"/>
        </w:rPr>
        <w:t xml:space="preserve">Przedmiot umowy został wykonany zgodnie z wyznaczonym terminem/ </w:t>
      </w:r>
      <w:r w:rsidRPr="006E5647">
        <w:rPr>
          <w:rFonts w:ascii="Calibri" w:hAnsi="Calibri" w:cs="Calibri"/>
          <w:kern w:val="26"/>
          <w:lang w:eastAsia="pl-PL"/>
        </w:rPr>
        <w:t>nie został</w:t>
      </w:r>
      <w:r w:rsidRPr="006E5647">
        <w:rPr>
          <w:rFonts w:ascii="Calibri" w:hAnsi="Calibri" w:cs="Calibri"/>
          <w:strike/>
          <w:kern w:val="26"/>
          <w:lang w:eastAsia="pl-PL"/>
        </w:rPr>
        <w:t xml:space="preserve">  </w:t>
      </w:r>
      <w:r w:rsidRPr="006E5647">
        <w:rPr>
          <w:rFonts w:ascii="Calibri" w:hAnsi="Calibri" w:cs="Calibri"/>
          <w:kern w:val="26"/>
          <w:lang w:eastAsia="pl-PL"/>
        </w:rPr>
        <w:t>wykonany zgodnie z wyznaczonym terminem</w:t>
      </w:r>
      <w:r w:rsidRPr="006E5647">
        <w:rPr>
          <w:rFonts w:ascii="Calibri" w:hAnsi="Calibri" w:cs="Calibri"/>
          <w:lang w:eastAsia="pl-PL"/>
        </w:rPr>
        <w:t xml:space="preserve"> *.</w:t>
      </w:r>
    </w:p>
    <w:p w14:paraId="59501676" w14:textId="77777777" w:rsidR="006E5647" w:rsidRPr="006E5647" w:rsidRDefault="006E5647" w:rsidP="006E5647">
      <w:pPr>
        <w:widowControl/>
        <w:tabs>
          <w:tab w:val="left" w:pos="0"/>
        </w:tabs>
        <w:autoSpaceDE/>
        <w:autoSpaceDN/>
        <w:jc w:val="both"/>
        <w:rPr>
          <w:rFonts w:ascii="Calibri" w:hAnsi="Calibri" w:cs="Calibri"/>
          <w:lang w:eastAsia="pl-PL"/>
        </w:rPr>
      </w:pPr>
      <w:r w:rsidRPr="006E5647">
        <w:rPr>
          <w:rFonts w:ascii="Calibri" w:hAnsi="Calibri" w:cs="Calibri"/>
          <w:lang w:eastAsia="pl-PL"/>
        </w:rPr>
        <w:t>Zamawiający nie zgłasza/</w:t>
      </w:r>
      <w:r w:rsidRPr="006E5647">
        <w:rPr>
          <w:rFonts w:ascii="Calibri" w:hAnsi="Calibri" w:cs="Calibri"/>
          <w:kern w:val="26"/>
          <w:lang w:eastAsia="pl-PL"/>
        </w:rPr>
        <w:t>zgłasza</w:t>
      </w:r>
      <w:r w:rsidRPr="006E5647">
        <w:rPr>
          <w:rFonts w:ascii="Calibri" w:hAnsi="Calibri" w:cs="Calibri"/>
          <w:lang w:eastAsia="pl-PL"/>
        </w:rPr>
        <w:t xml:space="preserve"> * zastrzeżeń do przedmiotu odbioru.</w:t>
      </w:r>
    </w:p>
    <w:p w14:paraId="707A9E4E"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Uwagi:……………………………………………………………………………………………………………………………………………….</w:t>
      </w:r>
    </w:p>
    <w:p w14:paraId="2B1816B1"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W dniu ………………………….. w odbiorze uczestniczyli:</w:t>
      </w:r>
    </w:p>
    <w:p w14:paraId="562B3D9F" w14:textId="77777777" w:rsidR="006E5647" w:rsidRPr="006E5647" w:rsidRDefault="006E5647" w:rsidP="006E5647">
      <w:pPr>
        <w:widowControl/>
        <w:autoSpaceDE/>
        <w:autoSpaceDN/>
        <w:jc w:val="both"/>
        <w:rPr>
          <w:rFonts w:ascii="Calibri" w:hAnsi="Calibri" w:cs="Calibri"/>
          <w:lang w:eastAsia="pl-PL"/>
        </w:rPr>
      </w:pPr>
    </w:p>
    <w:p w14:paraId="53E7D4E0" w14:textId="77777777" w:rsidR="006E5647" w:rsidRPr="006E5647" w:rsidRDefault="006E5647" w:rsidP="006E5647">
      <w:pPr>
        <w:widowControl/>
        <w:autoSpaceDE/>
        <w:autoSpaceDN/>
        <w:jc w:val="both"/>
        <w:rPr>
          <w:rFonts w:ascii="Calibri" w:hAnsi="Calibri" w:cs="Calibri"/>
          <w:lang w:eastAsia="pl-PL"/>
        </w:rPr>
      </w:pPr>
    </w:p>
    <w:p w14:paraId="7FDE8697"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W imieniu Zamawiającego</w:t>
      </w:r>
      <w:r w:rsidRPr="006E5647">
        <w:rPr>
          <w:rFonts w:ascii="Calibri" w:hAnsi="Calibri" w:cs="Calibri"/>
          <w:lang w:eastAsia="pl-PL"/>
        </w:rPr>
        <w:tab/>
        <w:t xml:space="preserve">    </w:t>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t>W imieniu Wykonawcy</w:t>
      </w:r>
    </w:p>
    <w:p w14:paraId="16DE3A4E" w14:textId="77777777" w:rsidR="006E5647" w:rsidRPr="006E5647" w:rsidRDefault="006E5647" w:rsidP="006E5647">
      <w:pPr>
        <w:widowControl/>
        <w:autoSpaceDE/>
        <w:autoSpaceDN/>
        <w:jc w:val="both"/>
        <w:rPr>
          <w:rFonts w:ascii="Calibri" w:hAnsi="Calibri" w:cs="Calibri"/>
          <w:kern w:val="24"/>
          <w:lang w:eastAsia="pl-PL"/>
        </w:rPr>
      </w:pPr>
    </w:p>
    <w:p w14:paraId="666F8818" w14:textId="77777777" w:rsidR="006E5647" w:rsidRPr="006E5647" w:rsidRDefault="006E5647" w:rsidP="006E5647">
      <w:pPr>
        <w:widowControl/>
        <w:autoSpaceDE/>
        <w:autoSpaceDN/>
        <w:jc w:val="both"/>
        <w:rPr>
          <w:rFonts w:ascii="Calibri" w:hAnsi="Calibri" w:cs="Calibri"/>
          <w:kern w:val="24"/>
          <w:lang w:eastAsia="pl-PL"/>
        </w:rPr>
      </w:pPr>
    </w:p>
    <w:p w14:paraId="5FC4DEAD" w14:textId="77777777" w:rsidR="006E5647" w:rsidRPr="006E5647" w:rsidRDefault="006E5647" w:rsidP="006E5647">
      <w:pPr>
        <w:widowControl/>
        <w:autoSpaceDE/>
        <w:autoSpaceDN/>
        <w:jc w:val="both"/>
        <w:rPr>
          <w:rFonts w:ascii="Calibri" w:hAnsi="Calibri" w:cs="Calibri"/>
          <w:kern w:val="24"/>
          <w:lang w:eastAsia="pl-PL"/>
        </w:rPr>
      </w:pPr>
    </w:p>
    <w:p w14:paraId="1E9F8A83" w14:textId="77777777" w:rsidR="006E5647" w:rsidRPr="006E5647" w:rsidRDefault="006E5647" w:rsidP="006E5647">
      <w:pPr>
        <w:widowControl/>
        <w:autoSpaceDE/>
        <w:autoSpaceDN/>
        <w:jc w:val="both"/>
        <w:rPr>
          <w:rFonts w:ascii="Calibri" w:hAnsi="Calibri" w:cs="Calibri"/>
          <w:kern w:val="24"/>
          <w:lang w:eastAsia="pl-PL"/>
        </w:rPr>
      </w:pPr>
    </w:p>
    <w:p w14:paraId="69917A23" w14:textId="77777777" w:rsidR="006E5647" w:rsidRPr="006E5647" w:rsidRDefault="006E5647" w:rsidP="006E5647">
      <w:pPr>
        <w:widowControl/>
        <w:autoSpaceDE/>
        <w:autoSpaceDN/>
        <w:jc w:val="both"/>
        <w:rPr>
          <w:rFonts w:ascii="Calibri" w:hAnsi="Calibri" w:cs="Calibri"/>
          <w:kern w:val="24"/>
          <w:lang w:eastAsia="pl-PL"/>
        </w:rPr>
      </w:pPr>
    </w:p>
    <w:p w14:paraId="0D07738C" w14:textId="77777777" w:rsidR="006E5647" w:rsidRPr="006E5647" w:rsidRDefault="006E5647" w:rsidP="006E5647">
      <w:pPr>
        <w:widowControl/>
        <w:autoSpaceDE/>
        <w:autoSpaceDN/>
        <w:jc w:val="both"/>
        <w:rPr>
          <w:rFonts w:ascii="Calibri" w:hAnsi="Calibri" w:cs="Calibri"/>
          <w:kern w:val="24"/>
          <w:lang w:eastAsia="pl-PL"/>
        </w:rPr>
      </w:pPr>
    </w:p>
    <w:p w14:paraId="71E88BBC" w14:textId="61613597" w:rsidR="00891308" w:rsidRDefault="006E5647" w:rsidP="006E5647">
      <w:pPr>
        <w:widowControl/>
        <w:autoSpaceDE/>
        <w:autoSpaceDN/>
        <w:jc w:val="both"/>
        <w:rPr>
          <w:rFonts w:ascii="Calibri" w:hAnsi="Calibri" w:cs="Calibri"/>
          <w:lang w:eastAsia="pl-PL"/>
        </w:rPr>
      </w:pPr>
      <w:r w:rsidRPr="006E5647">
        <w:rPr>
          <w:rFonts w:ascii="Calibri" w:hAnsi="Calibri" w:cs="Calibri"/>
          <w:kern w:val="24"/>
          <w:lang w:eastAsia="pl-PL"/>
        </w:rPr>
        <w:t>*</w:t>
      </w:r>
      <w:r w:rsidRPr="00354C19">
        <w:rPr>
          <w:rFonts w:ascii="Calibri" w:hAnsi="Calibri" w:cs="Calibri"/>
          <w:i/>
          <w:iCs/>
          <w:kern w:val="24"/>
          <w:lang w:eastAsia="pl-PL"/>
        </w:rPr>
        <w:t>niepotrzebne skreślić</w:t>
      </w:r>
      <w:r w:rsidRPr="006E5647">
        <w:rPr>
          <w:rFonts w:ascii="Calibri" w:hAnsi="Calibri" w:cs="Calibri"/>
          <w:lang w:eastAsia="pl-PL"/>
        </w:rPr>
        <w:t xml:space="preserve"> </w:t>
      </w:r>
    </w:p>
    <w:p w14:paraId="6951D83D" w14:textId="77777777" w:rsidR="00891308" w:rsidRDefault="00891308">
      <w:pPr>
        <w:rPr>
          <w:rFonts w:ascii="Calibri" w:hAnsi="Calibri" w:cs="Calibri"/>
          <w:lang w:eastAsia="pl-PL"/>
        </w:rPr>
      </w:pPr>
      <w:r>
        <w:rPr>
          <w:rFonts w:ascii="Calibri" w:hAnsi="Calibri" w:cs="Calibri"/>
          <w:lang w:eastAsia="pl-PL"/>
        </w:rPr>
        <w:br w:type="page"/>
      </w: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45097986"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6" w:name="_Toc67999496"/>
            <w:r w:rsidRPr="00991F16">
              <w:rPr>
                <w:rFonts w:asciiTheme="minorHAnsi" w:hAnsiTheme="minorHAnsi" w:cstheme="minorHAnsi"/>
                <w:bCs/>
                <w:lang w:eastAsia="pl-PL"/>
              </w:rPr>
              <w:lastRenderedPageBreak/>
              <w:t>WA.263.</w:t>
            </w:r>
            <w:r w:rsidR="008E3234">
              <w:rPr>
                <w:rFonts w:asciiTheme="minorHAnsi" w:hAnsiTheme="minorHAnsi" w:cstheme="minorHAnsi"/>
                <w:bCs/>
                <w:lang w:eastAsia="pl-PL"/>
              </w:rPr>
              <w:t>25</w:t>
            </w:r>
            <w:r w:rsidRPr="00991F16">
              <w:rPr>
                <w:rFonts w:asciiTheme="minorHAnsi" w:hAnsiTheme="minorHAnsi" w:cstheme="minorHAnsi"/>
                <w:bCs/>
                <w:lang w:eastAsia="pl-PL"/>
              </w:rPr>
              <w:t>.2021.</w:t>
            </w:r>
            <w:r w:rsidR="008E3234">
              <w:rPr>
                <w:rFonts w:asciiTheme="minorHAnsi" w:hAnsiTheme="minorHAnsi" w:cstheme="minorHAnsi"/>
                <w:bCs/>
                <w:lang w:eastAsia="pl-PL"/>
              </w:rPr>
              <w:t>BS</w:t>
            </w:r>
            <w:r w:rsidRPr="00991F16">
              <w:rPr>
                <w:rFonts w:asciiTheme="minorHAnsi" w:hAnsiTheme="minorHAnsi" w:cstheme="minorHAnsi"/>
                <w:b/>
                <w:lang w:eastAsia="pl-PL"/>
              </w:rPr>
              <w:t xml:space="preserve">                                                                                           </w:t>
            </w:r>
            <w:r w:rsidR="00B15B32">
              <w:rPr>
                <w:rFonts w:asciiTheme="minorHAnsi" w:hAnsiTheme="minorHAnsi" w:cstheme="minorHAnsi"/>
                <w:b/>
                <w:lang w:eastAsia="pl-PL"/>
              </w:rPr>
              <w:t xml:space="preserve">                       </w:t>
            </w:r>
            <w:r w:rsidRPr="00991F16">
              <w:rPr>
                <w:rFonts w:asciiTheme="minorHAnsi" w:hAnsiTheme="minorHAnsi" w:cstheme="minorHAnsi"/>
                <w:b/>
                <w:lang w:eastAsia="pl-PL"/>
              </w:rPr>
              <w:t xml:space="preserve">   ZAŁĄCZNIK NR 5 do SWZ</w:t>
            </w:r>
            <w:bookmarkEnd w:id="6"/>
          </w:p>
        </w:tc>
      </w:tr>
      <w:tr w:rsidR="0076501B" w:rsidRPr="00991F16" w14:paraId="58EF7489" w14:textId="77777777" w:rsidTr="00286905">
        <w:trPr>
          <w:trHeight w:val="81"/>
          <w:jc w:val="center"/>
        </w:trPr>
        <w:tc>
          <w:tcPr>
            <w:tcW w:w="10110" w:type="dxa"/>
          </w:tcPr>
          <w:p w14:paraId="04234A8B" w14:textId="187F938C"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5059C0" w:rsidRPr="00991F16">
              <w:rPr>
                <w:rFonts w:asciiTheme="minorHAnsi" w:hAnsiTheme="minorHAnsi" w:cstheme="minorHAnsi"/>
                <w:b/>
                <w:caps/>
                <w:lang w:eastAsia="pl-PL"/>
              </w:rPr>
              <w:t>DOSTAW</w:t>
            </w:r>
            <w:r w:rsidRPr="00991F16">
              <w:rPr>
                <w:rFonts w:asciiTheme="minorHAnsi" w:hAnsiTheme="minorHAnsi" w:cstheme="minorHAnsi"/>
                <w:b/>
                <w:caps/>
                <w:lang w:eastAsia="pl-PL"/>
              </w:rPr>
              <w:t xml:space="preserve"> </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6A48BD4A"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5059C0" w:rsidRPr="00991F16" w14:paraId="23A37844" w14:textId="77777777" w:rsidTr="005059C0">
        <w:trPr>
          <w:cantSplit/>
          <w:trHeight w:val="626"/>
        </w:trPr>
        <w:tc>
          <w:tcPr>
            <w:tcW w:w="310" w:type="pct"/>
            <w:vAlign w:val="center"/>
          </w:tcPr>
          <w:p w14:paraId="1F623E0C"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16F30C22"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525298E"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7DB7DEB6"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1E7D9D1"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69BD769"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059C0" w:rsidRPr="00991F16" w14:paraId="763A2E06" w14:textId="77777777" w:rsidTr="005059C0">
        <w:trPr>
          <w:cantSplit/>
          <w:trHeight w:val="423"/>
        </w:trPr>
        <w:tc>
          <w:tcPr>
            <w:tcW w:w="310" w:type="pct"/>
            <w:vAlign w:val="center"/>
          </w:tcPr>
          <w:p w14:paraId="5149871E"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0CD16F81" w14:textId="77777777" w:rsidR="005059C0" w:rsidRPr="00991F16" w:rsidRDefault="005059C0" w:rsidP="005059C0">
            <w:pPr>
              <w:widowControl/>
              <w:autoSpaceDE/>
              <w:autoSpaceDN/>
              <w:rPr>
                <w:rFonts w:asciiTheme="minorHAnsi" w:hAnsiTheme="minorHAnsi" w:cstheme="minorHAnsi"/>
                <w:lang w:eastAsia="pl-PL"/>
              </w:rPr>
            </w:pPr>
          </w:p>
          <w:p w14:paraId="59AF6707" w14:textId="77777777" w:rsidR="005059C0" w:rsidRPr="00991F16" w:rsidRDefault="005059C0" w:rsidP="005059C0">
            <w:pPr>
              <w:widowControl/>
              <w:autoSpaceDE/>
              <w:autoSpaceDN/>
              <w:rPr>
                <w:rFonts w:asciiTheme="minorHAnsi" w:hAnsiTheme="minorHAnsi" w:cstheme="minorHAnsi"/>
                <w:lang w:eastAsia="pl-PL"/>
              </w:rPr>
            </w:pPr>
          </w:p>
          <w:p w14:paraId="3910561A"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42C40620"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752BDBE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2EA11F4A" w14:textId="77777777" w:rsidR="005059C0" w:rsidRPr="00991F16" w:rsidRDefault="005059C0"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12E2B246"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9C5871" w:rsidRPr="00991F16">
        <w:rPr>
          <w:rFonts w:asciiTheme="minorHAnsi" w:hAnsiTheme="minorHAnsi" w:cstheme="minorHAnsi"/>
          <w:lang w:eastAsia="pl-PL"/>
        </w:rPr>
        <w:t>1</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3997AFE0" w14:textId="77777777" w:rsidR="00D23F9B" w:rsidRPr="00991F16" w:rsidRDefault="00D23F9B">
      <w:pPr>
        <w:spacing w:before="161"/>
        <w:ind w:right="116"/>
        <w:jc w:val="right"/>
        <w:rPr>
          <w:rFonts w:asciiTheme="minorHAnsi" w:hAnsiTheme="minorHAnsi" w:cstheme="minorHAnsi"/>
          <w:b/>
          <w:i/>
        </w:rPr>
      </w:pPr>
    </w:p>
    <w:p w14:paraId="2081BF4C" w14:textId="714C2FDB" w:rsidR="00D23F9B" w:rsidRDefault="00D23F9B">
      <w:pPr>
        <w:spacing w:before="161"/>
        <w:ind w:right="116"/>
        <w:jc w:val="right"/>
        <w:rPr>
          <w:rFonts w:asciiTheme="minorHAnsi" w:hAnsiTheme="minorHAnsi" w:cstheme="minorHAnsi"/>
          <w:b/>
          <w:i/>
        </w:rPr>
      </w:pPr>
    </w:p>
    <w:p w14:paraId="12D4E823" w14:textId="0CDA38B2" w:rsidR="008E3234" w:rsidRDefault="008E3234">
      <w:pPr>
        <w:spacing w:before="161"/>
        <w:ind w:right="116"/>
        <w:jc w:val="right"/>
        <w:rPr>
          <w:rFonts w:asciiTheme="minorHAnsi" w:hAnsiTheme="minorHAnsi" w:cstheme="minorHAnsi"/>
          <w:b/>
          <w:i/>
        </w:rPr>
      </w:pPr>
    </w:p>
    <w:p w14:paraId="2ABDBE10" w14:textId="77777777" w:rsidR="008E3234" w:rsidRPr="00991F16" w:rsidRDefault="008E3234">
      <w:pPr>
        <w:spacing w:before="161"/>
        <w:ind w:right="116"/>
        <w:jc w:val="right"/>
        <w:rPr>
          <w:rFonts w:asciiTheme="minorHAnsi" w:hAnsiTheme="minorHAnsi" w:cstheme="minorHAnsi"/>
          <w:b/>
          <w:i/>
        </w:rPr>
      </w:pPr>
    </w:p>
    <w:p w14:paraId="5A6F4962" w14:textId="77777777" w:rsidR="00D23F9B" w:rsidRPr="00991F16" w:rsidRDefault="00D23F9B">
      <w:pPr>
        <w:spacing w:before="161"/>
        <w:ind w:right="116"/>
        <w:jc w:val="right"/>
        <w:rPr>
          <w:rFonts w:asciiTheme="minorHAnsi" w:hAnsiTheme="minorHAnsi" w:cstheme="minorHAnsi"/>
          <w:b/>
          <w:i/>
        </w:rPr>
      </w:pPr>
    </w:p>
    <w:p w14:paraId="068FCE4D" w14:textId="77777777" w:rsidR="00B15B32" w:rsidRDefault="00B15B32">
      <w:pPr>
        <w:spacing w:before="161"/>
        <w:ind w:right="116"/>
        <w:jc w:val="right"/>
        <w:rPr>
          <w:rFonts w:asciiTheme="minorHAnsi" w:hAnsiTheme="minorHAnsi" w:cstheme="minorHAnsi"/>
          <w:b/>
          <w:i/>
        </w:rPr>
      </w:pPr>
    </w:p>
    <w:p w14:paraId="70DDFAF4" w14:textId="4227A91E"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7" w:name="_Toc67999497"/>
      <w:r w:rsidRPr="00991F16">
        <w:rPr>
          <w:rFonts w:asciiTheme="minorHAnsi" w:hAnsiTheme="minorHAnsi" w:cstheme="minorHAnsi"/>
        </w:rPr>
        <w:t>Klauzula informacyjna dotycząca przetwarzania danych osobowych</w:t>
      </w:r>
      <w:bookmarkEnd w:id="7"/>
    </w:p>
    <w:p w14:paraId="653F85F5" w14:textId="0D10F825"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z przetwarzaniem danych osobowych i w sprawie swobodnego przepływu takich danych oraz uchylenia dyrektywy 95/46/WE (ogólne rozporządzenie o ochronie danych) (Dz. Urz. UE L 119    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F64DB4F"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Centrum Projektów Europejskich 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27B8678B"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0C02EE" w:rsidRPr="000C02EE">
        <w:rPr>
          <w:rFonts w:asciiTheme="minorHAnsi" w:hAnsiTheme="minorHAnsi" w:cstheme="minorHAnsi"/>
        </w:rPr>
        <w:t>zakup i dostaw</w:t>
      </w:r>
      <w:r w:rsidR="000C02EE">
        <w:rPr>
          <w:rFonts w:asciiTheme="minorHAnsi" w:hAnsiTheme="minorHAnsi" w:cstheme="minorHAnsi"/>
        </w:rPr>
        <w:t>ę</w:t>
      </w:r>
      <w:r w:rsidR="000C02EE" w:rsidRPr="000C02EE">
        <w:rPr>
          <w:rFonts w:asciiTheme="minorHAnsi" w:hAnsiTheme="minorHAnsi" w:cstheme="minorHAnsi"/>
        </w:rPr>
        <w:t xml:space="preserve"> różnego sprzętu komputerowego i </w:t>
      </w:r>
      <w:r w:rsidR="008E3234">
        <w:rPr>
          <w:rFonts w:asciiTheme="minorHAnsi" w:hAnsiTheme="minorHAnsi" w:cstheme="minorHAnsi"/>
        </w:rPr>
        <w:t>akcesoriów</w:t>
      </w:r>
      <w:r w:rsidR="000C02EE" w:rsidRPr="000C02EE">
        <w:rPr>
          <w:rFonts w:asciiTheme="minorHAnsi" w:hAnsiTheme="minorHAnsi" w:cstheme="minorHAnsi"/>
        </w:rPr>
        <w:t xml:space="preserve"> dla Centrum Projektów Europejskich</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8E3234">
        <w:rPr>
          <w:rFonts w:asciiTheme="minorHAnsi" w:hAnsiTheme="minorHAnsi" w:cstheme="minorHAnsi"/>
          <w:i/>
        </w:rPr>
        <w:t>25</w:t>
      </w:r>
      <w:r w:rsidR="00C43C8A" w:rsidRPr="00991F16">
        <w:rPr>
          <w:rFonts w:asciiTheme="minorHAnsi" w:hAnsiTheme="minorHAnsi" w:cstheme="minorHAnsi"/>
          <w:i/>
        </w:rPr>
        <w:t>.2021.</w:t>
      </w:r>
      <w:r w:rsidR="008E3234">
        <w:rPr>
          <w:rFonts w:asciiTheme="minorHAnsi" w:hAnsiTheme="minorHAnsi" w:cstheme="minorHAnsi"/>
          <w:i/>
        </w:rPr>
        <w:t>BS</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4A5DC29A" w:rsidR="00F7208E" w:rsidRPr="00991F16" w:rsidRDefault="008C7CF7" w:rsidP="00B82CD4">
      <w:pPr>
        <w:pStyle w:val="Akapitzlist"/>
        <w:rPr>
          <w:rFonts w:asciiTheme="minorHAnsi" w:hAnsiTheme="minorHAnsi" w:cstheme="minorHAnsi"/>
        </w:rPr>
      </w:pPr>
      <w:r w:rsidRPr="00A478C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zmian</w:t>
      </w:r>
      <w:r w:rsidR="00A478C8" w:rsidRPr="00A478C8">
        <w:rPr>
          <w:rFonts w:asciiTheme="minorHAnsi" w:hAnsiTheme="minorHAnsi" w:cstheme="minorHAnsi"/>
        </w:rPr>
        <w:t xml:space="preserve">ą </w:t>
      </w:r>
      <w:r w:rsidRPr="00991F16">
        <w:rPr>
          <w:rFonts w:asciiTheme="minorHAnsi" w:hAnsiTheme="minorHAnsi" w:cstheme="minorHAnsi"/>
        </w:rPr>
        <w:t xml:space="preserve">postanowień umowy w zakresie 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rsidP="00B82CD4">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lastRenderedPageBreak/>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rsidP="00B82CD4">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rsidP="00B82CD4">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rsidP="00B82CD4">
      <w:pPr>
        <w:pStyle w:val="Akapitzlist"/>
        <w:numPr>
          <w:ilvl w:val="1"/>
          <w:numId w:val="2"/>
        </w:numPr>
        <w:tabs>
          <w:tab w:val="left" w:pos="825"/>
        </w:tabs>
        <w:spacing w:before="97"/>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rsidP="00B82CD4">
      <w:pPr>
        <w:pStyle w:val="Akapitzlist"/>
        <w:numPr>
          <w:ilvl w:val="0"/>
          <w:numId w:val="1"/>
        </w:numPr>
        <w:tabs>
          <w:tab w:val="left" w:pos="751"/>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2B282C7" w:rsidR="00F7208E" w:rsidRPr="00991F16" w:rsidRDefault="008C7CF7" w:rsidP="00B82CD4">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61F054BF" w:rsidR="002375F8" w:rsidRPr="00991F16" w:rsidRDefault="002375F8"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587DE1C6" w14:textId="704B4BFB" w:rsidR="002375F8" w:rsidRPr="00991F16" w:rsidRDefault="002375F8" w:rsidP="002375F8">
      <w:pPr>
        <w:tabs>
          <w:tab w:val="left" w:pos="542"/>
        </w:tabs>
        <w:spacing w:line="276" w:lineRule="auto"/>
        <w:ind w:right="115"/>
        <w:rPr>
          <w:rFonts w:asciiTheme="minorHAnsi" w:hAnsiTheme="minorHAnsi" w:cstheme="minorHAnsi"/>
        </w:rPr>
      </w:pPr>
    </w:p>
    <w:p w14:paraId="23594C6A" w14:textId="77777777" w:rsidR="00B15B32" w:rsidRDefault="00B15B32" w:rsidP="002375F8">
      <w:pPr>
        <w:widowControl/>
        <w:autoSpaceDE/>
        <w:autoSpaceDN/>
        <w:spacing w:after="60" w:line="312" w:lineRule="auto"/>
        <w:jc w:val="right"/>
        <w:rPr>
          <w:rFonts w:asciiTheme="minorHAnsi" w:hAnsiTheme="minorHAnsi" w:cstheme="minorHAnsi"/>
          <w:b/>
          <w:i/>
          <w:lang w:eastAsia="pl-PL"/>
        </w:rPr>
      </w:pPr>
    </w:p>
    <w:p w14:paraId="18103E03" w14:textId="77777777" w:rsidR="00B15B32" w:rsidRDefault="00B15B32" w:rsidP="002375F8">
      <w:pPr>
        <w:widowControl/>
        <w:autoSpaceDE/>
        <w:autoSpaceDN/>
        <w:spacing w:after="60" w:line="312" w:lineRule="auto"/>
        <w:jc w:val="right"/>
        <w:rPr>
          <w:rFonts w:asciiTheme="minorHAnsi" w:hAnsiTheme="minorHAnsi" w:cstheme="minorHAnsi"/>
          <w:b/>
          <w:i/>
          <w:lang w:eastAsia="pl-PL"/>
        </w:rPr>
      </w:pPr>
    </w:p>
    <w:p w14:paraId="10DB082A" w14:textId="33D546F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45D581F0" w:rsidR="002375F8"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E6BC0A" w14:textId="70C89C07"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5B16B4EC" w14:textId="1127AFA8"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3A8A856A" w14:textId="6F2D14FD"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F8B13D0" w14:textId="77777777" w:rsidR="00354C19" w:rsidRPr="00991F16"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rsidSect="00891308">
      <w:pgSz w:w="11910" w:h="16840"/>
      <w:pgMar w:top="1418"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48424C" w:rsidRDefault="0048424C">
      <w:r>
        <w:separator/>
      </w:r>
    </w:p>
  </w:endnote>
  <w:endnote w:type="continuationSeparator" w:id="0">
    <w:p w14:paraId="445CA23F" w14:textId="77777777" w:rsidR="0048424C" w:rsidRDefault="0048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48424C" w:rsidRDefault="0048424C">
      <w:r>
        <w:separator/>
      </w:r>
    </w:p>
  </w:footnote>
  <w:footnote w:type="continuationSeparator" w:id="0">
    <w:p w14:paraId="3C9D8986" w14:textId="77777777" w:rsidR="0048424C" w:rsidRDefault="0048424C">
      <w:r>
        <w:continuationSeparator/>
      </w:r>
    </w:p>
  </w:footnote>
  <w:footnote w:id="1">
    <w:p w14:paraId="3EA7610F" w14:textId="77777777" w:rsidR="005A5634" w:rsidRPr="00A13B6D" w:rsidDel="00647F93" w:rsidRDefault="005A5634" w:rsidP="005A5634">
      <w:pPr>
        <w:pStyle w:val="Tekstprzypisudolnego"/>
        <w:rPr>
          <w:del w:id="1" w:author="Maria Wojewoda" w:date="2021-05-12T07:47:00Z"/>
          <w:sz w:val="16"/>
          <w:szCs w:val="16"/>
        </w:rPr>
      </w:pPr>
    </w:p>
  </w:footnote>
  <w:footnote w:id="2">
    <w:p w14:paraId="501F7D3D" w14:textId="77777777" w:rsidR="000A6997" w:rsidRDefault="000A6997"/>
  </w:footnote>
  <w:footnote w:id="3">
    <w:p w14:paraId="3446B293" w14:textId="77777777" w:rsidR="0048424C" w:rsidRPr="00A52C20" w:rsidRDefault="0048424C" w:rsidP="00B11A4E">
      <w:pPr>
        <w:pStyle w:val="Tekstprzypisudolnego"/>
        <w:jc w:val="both"/>
        <w:rPr>
          <w:rFonts w:asciiTheme="minorHAnsi" w:hAnsiTheme="minorHAnsi" w:cstheme="minorHAnsi"/>
          <w:sz w:val="16"/>
          <w:szCs w:val="16"/>
        </w:rPr>
      </w:pPr>
      <w:r w:rsidRPr="00A52C20">
        <w:rPr>
          <w:rStyle w:val="Odwoanieprzypisudolnego"/>
          <w:rFonts w:asciiTheme="minorHAnsi" w:hAnsiTheme="minorHAnsi" w:cstheme="minorHAnsi"/>
        </w:rPr>
        <w:footnoteRef/>
      </w:r>
      <w:r w:rsidRPr="00A52C20">
        <w:rPr>
          <w:rFonts w:asciiTheme="minorHAnsi" w:hAnsiTheme="minorHAnsi" w:cstheme="minorHAnsi"/>
        </w:rPr>
        <w:t xml:space="preserve"> </w:t>
      </w:r>
      <w:r w:rsidRPr="00A52C20">
        <w:rPr>
          <w:rFonts w:asciiTheme="minorHAnsi" w:hAnsiTheme="minorHAnsi" w:cstheme="minorHAnsi"/>
          <w:sz w:val="16"/>
          <w:szCs w:val="16"/>
        </w:rPr>
        <w:t>Pouczenie o odpowiedzialności karnej Art. 297 § 1 Kodeksu karnego (Dz. U. Nr 88 poz. 553 z późn. zm.):</w:t>
      </w:r>
    </w:p>
    <w:p w14:paraId="786B3B02" w14:textId="173D6EFF" w:rsidR="0048424C" w:rsidRDefault="0048424C" w:rsidP="00B11A4E">
      <w:pPr>
        <w:pStyle w:val="Tekstprzypisudolnego"/>
        <w:jc w:val="both"/>
      </w:pPr>
      <w:r w:rsidRPr="00A52C20">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7B414A12" w14:textId="77777777" w:rsidR="006E5647" w:rsidRPr="00AB53A9" w:rsidRDefault="006E5647" w:rsidP="006E5647">
      <w:pPr>
        <w:pStyle w:val="Tekstprzypisudolnego"/>
        <w:rPr>
          <w:rFonts w:asciiTheme="minorHAnsi" w:hAnsiTheme="minorHAnsi" w:cstheme="minorHAnsi"/>
        </w:rPr>
      </w:pPr>
      <w:r w:rsidRPr="00AB53A9">
        <w:rPr>
          <w:rStyle w:val="Odwoanieprzypisudolnego"/>
          <w:rFonts w:asciiTheme="minorHAnsi" w:hAnsiTheme="minorHAnsi" w:cstheme="minorHAnsi"/>
        </w:rPr>
        <w:footnoteRef/>
      </w:r>
      <w:r w:rsidRPr="00AB53A9">
        <w:rPr>
          <w:rFonts w:asciiTheme="minorHAnsi" w:hAnsiTheme="minorHAnsi" w:cstheme="minorHAnsi"/>
        </w:rPr>
        <w:t xml:space="preserve"> Zgodnie z Ofertą Wykonawcy</w:t>
      </w:r>
    </w:p>
  </w:footnote>
  <w:footnote w:id="5">
    <w:p w14:paraId="12C387A2" w14:textId="77777777" w:rsidR="006E5647" w:rsidRPr="00AB53A9" w:rsidRDefault="006E5647" w:rsidP="006E5647">
      <w:pPr>
        <w:pStyle w:val="Tekstprzypisudolnego"/>
        <w:rPr>
          <w:rFonts w:asciiTheme="minorHAnsi" w:hAnsiTheme="minorHAnsi" w:cstheme="minorHAnsi"/>
        </w:rPr>
      </w:pPr>
      <w:r w:rsidRPr="00AB53A9">
        <w:rPr>
          <w:rStyle w:val="Odwoanieprzypisudolnego"/>
          <w:rFonts w:asciiTheme="minorHAnsi" w:hAnsiTheme="minorHAnsi" w:cstheme="minorHAnsi"/>
        </w:rPr>
        <w:footnoteRef/>
      </w:r>
      <w:r w:rsidRPr="00AB53A9">
        <w:rPr>
          <w:rFonts w:asciiTheme="minorHAnsi" w:hAnsiTheme="minorHAnsi" w:cstheme="minorHAnsi"/>
        </w:rPr>
        <w:t xml:space="preserve"> Zgodnie z Ofertą Wykonawcy</w:t>
      </w:r>
    </w:p>
  </w:footnote>
  <w:footnote w:id="6">
    <w:p w14:paraId="72370553" w14:textId="77777777" w:rsidR="006E5647" w:rsidRPr="00AB53A9" w:rsidRDefault="006E5647" w:rsidP="006E5647">
      <w:pPr>
        <w:pStyle w:val="Tekstprzypisudolnego"/>
        <w:rPr>
          <w:rFonts w:asciiTheme="minorHAnsi" w:hAnsiTheme="minorHAnsi" w:cstheme="minorHAnsi"/>
        </w:rPr>
      </w:pPr>
      <w:r w:rsidRPr="00AB53A9">
        <w:rPr>
          <w:rStyle w:val="Odwoanieprzypisudolnego"/>
          <w:rFonts w:asciiTheme="minorHAnsi" w:hAnsiTheme="minorHAnsi" w:cstheme="minorHAnsi"/>
        </w:rPr>
        <w:footnoteRef/>
      </w:r>
      <w:r w:rsidRPr="00AB53A9">
        <w:rPr>
          <w:rFonts w:asciiTheme="minorHAnsi" w:hAnsiTheme="minorHAnsi" w:cstheme="minorHAnsi"/>
        </w:rPr>
        <w:t xml:space="preserve"> Zgodnie z Ofertą Wykonawcy</w:t>
      </w:r>
    </w:p>
  </w:footnote>
  <w:footnote w:id="7">
    <w:p w14:paraId="43D43930" w14:textId="77777777" w:rsidR="006E5647" w:rsidRPr="00AB53A9" w:rsidRDefault="006E5647" w:rsidP="006E5647">
      <w:pPr>
        <w:pStyle w:val="Tekstprzypisudolnego"/>
        <w:rPr>
          <w:rFonts w:asciiTheme="minorHAnsi" w:hAnsiTheme="minorHAnsi" w:cstheme="minorHAnsi"/>
        </w:rPr>
      </w:pPr>
      <w:r w:rsidRPr="00AB53A9">
        <w:rPr>
          <w:rStyle w:val="Odwoanieprzypisudolnego"/>
          <w:rFonts w:asciiTheme="minorHAnsi" w:hAnsiTheme="minorHAnsi" w:cstheme="minorHAnsi"/>
        </w:rPr>
        <w:footnoteRef/>
      </w:r>
      <w:r w:rsidRPr="00AB53A9">
        <w:rPr>
          <w:rFonts w:asciiTheme="minorHAnsi" w:hAnsiTheme="minorHAnsi" w:cstheme="minorHAnsi"/>
        </w:rPr>
        <w:t xml:space="preserve"> Zgodnie z Ofertą Wykonawcy</w:t>
      </w:r>
    </w:p>
  </w:footnote>
  <w:footnote w:id="8">
    <w:p w14:paraId="3FA2BFFA" w14:textId="77777777" w:rsidR="006E5647" w:rsidRPr="00AB53A9" w:rsidRDefault="006E5647" w:rsidP="006E5647">
      <w:pPr>
        <w:pStyle w:val="Tekstprzypisudolnego"/>
        <w:rPr>
          <w:rFonts w:asciiTheme="minorHAnsi" w:hAnsiTheme="minorHAnsi" w:cstheme="minorHAnsi"/>
        </w:rPr>
      </w:pPr>
      <w:r w:rsidRPr="00AB53A9">
        <w:rPr>
          <w:rStyle w:val="Odwoanieprzypisudolnego"/>
          <w:rFonts w:asciiTheme="minorHAnsi" w:hAnsiTheme="minorHAnsi" w:cstheme="minorHAnsi"/>
        </w:rPr>
        <w:footnoteRef/>
      </w:r>
      <w:r w:rsidRPr="00AB53A9">
        <w:rPr>
          <w:rFonts w:asciiTheme="minorHAnsi" w:hAnsiTheme="minorHAnsi" w:cstheme="minorHAnsi"/>
        </w:rPr>
        <w:t xml:space="preserve"> Zgodnie z Ofertą Wykonawcy</w:t>
      </w:r>
    </w:p>
  </w:footnote>
  <w:footnote w:id="9">
    <w:p w14:paraId="61ABB5FB" w14:textId="77777777" w:rsidR="006E5647" w:rsidRPr="00AB53A9" w:rsidRDefault="006E5647" w:rsidP="006E5647">
      <w:pPr>
        <w:pStyle w:val="Tekstprzypisudolnego"/>
        <w:rPr>
          <w:rFonts w:asciiTheme="minorHAnsi" w:hAnsiTheme="minorHAnsi" w:cstheme="minorHAnsi"/>
        </w:rPr>
      </w:pPr>
      <w:r w:rsidRPr="00AB53A9">
        <w:rPr>
          <w:rStyle w:val="Odwoanieprzypisudolnego"/>
          <w:rFonts w:asciiTheme="minorHAnsi" w:hAnsiTheme="minorHAnsi" w:cstheme="minorHAnsi"/>
        </w:rPr>
        <w:footnoteRef/>
      </w:r>
      <w:r w:rsidRPr="00AB53A9">
        <w:rPr>
          <w:rFonts w:asciiTheme="minorHAnsi" w:hAnsiTheme="minorHAnsi" w:cstheme="minorHAnsi"/>
        </w:rPr>
        <w:t xml:space="preserve"> Zgodnie z Ofertą Wykonawcy</w:t>
      </w:r>
    </w:p>
  </w:footnote>
  <w:footnote w:id="10">
    <w:p w14:paraId="1371480F" w14:textId="77777777" w:rsidR="006E5647" w:rsidRDefault="006E5647" w:rsidP="006E5647">
      <w:pPr>
        <w:pStyle w:val="Tekstprzypisudolnego"/>
      </w:pPr>
      <w:r w:rsidRPr="00AB53A9">
        <w:rPr>
          <w:rStyle w:val="Odwoanieprzypisudolnego"/>
          <w:rFonts w:asciiTheme="minorHAnsi" w:hAnsiTheme="minorHAnsi" w:cstheme="minorHAnsi"/>
        </w:rPr>
        <w:footnoteRef/>
      </w:r>
      <w:r w:rsidRPr="00AB53A9">
        <w:rPr>
          <w:rFonts w:asciiTheme="minorHAnsi" w:hAnsiTheme="minorHAnsi" w:cstheme="minorHAnsi"/>
        </w:rPr>
        <w:t xml:space="preserve"> Zapis dotyczy </w:t>
      </w:r>
      <w:r w:rsidRPr="00AB53A9">
        <w:rPr>
          <w:rFonts w:asciiTheme="minorHAnsi" w:hAnsiTheme="minorHAnsi" w:cstheme="minorHAnsi"/>
        </w:rPr>
        <w:t>ppkt 1)-14)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5"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0DE40B03"/>
    <w:multiLevelType w:val="hybridMultilevel"/>
    <w:tmpl w:val="349EF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9"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B5BD3"/>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3"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5" w15:restartNumberingAfterBreak="0">
    <w:nsid w:val="189258A3"/>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7"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8"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0302F5"/>
    <w:multiLevelType w:val="hybridMultilevel"/>
    <w:tmpl w:val="29B42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1" w15:restartNumberingAfterBreak="0">
    <w:nsid w:val="20907860"/>
    <w:multiLevelType w:val="hybridMultilevel"/>
    <w:tmpl w:val="9162FA92"/>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306EB5"/>
    <w:multiLevelType w:val="hybridMultilevel"/>
    <w:tmpl w:val="DFBA7A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48F4BC5"/>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6B54B5"/>
    <w:multiLevelType w:val="hybridMultilevel"/>
    <w:tmpl w:val="2F6472F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0"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1"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6" w15:restartNumberingAfterBreak="0">
    <w:nsid w:val="38001D38"/>
    <w:multiLevelType w:val="hybridMultilevel"/>
    <w:tmpl w:val="2AF2E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9"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D11181"/>
    <w:multiLevelType w:val="hybridMultilevel"/>
    <w:tmpl w:val="531CB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4"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5" w15:restartNumberingAfterBreak="0">
    <w:nsid w:val="426F6EA6"/>
    <w:multiLevelType w:val="hybridMultilevel"/>
    <w:tmpl w:val="6F14C1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7"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8"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9"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0"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52"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3" w15:restartNumberingAfterBreak="0">
    <w:nsid w:val="495E5CEB"/>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98A6FBB"/>
    <w:multiLevelType w:val="hybridMultilevel"/>
    <w:tmpl w:val="4D32E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A15CAA"/>
    <w:multiLevelType w:val="hybridMultilevel"/>
    <w:tmpl w:val="6A54ABE6"/>
    <w:lvl w:ilvl="0" w:tplc="0415000F">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AC7F4F"/>
    <w:multiLevelType w:val="hybridMultilevel"/>
    <w:tmpl w:val="C6E26B26"/>
    <w:lvl w:ilvl="0" w:tplc="462A06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9"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0"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51AB476A"/>
    <w:multiLevelType w:val="hybridMultilevel"/>
    <w:tmpl w:val="0B3C52D6"/>
    <w:lvl w:ilvl="0" w:tplc="04150011">
      <w:start w:val="1"/>
      <w:numFmt w:val="decimal"/>
      <w:lvlText w:val="%1)"/>
      <w:lvlJc w:val="left"/>
      <w:pPr>
        <w:ind w:left="786" w:hanging="360"/>
      </w:pPr>
    </w:lvl>
    <w:lvl w:ilvl="1" w:tplc="4E1044A0">
      <w:start w:val="1"/>
      <w:numFmt w:val="decimal"/>
      <w:lvlText w:val="%2)"/>
      <w:lvlJc w:val="left"/>
      <w:pPr>
        <w:ind w:left="1506" w:hanging="360"/>
      </w:pPr>
      <w:rPr>
        <w:rFonts w:ascii="Calibri" w:eastAsia="Times New Roman" w:hAnsi="Calibri" w:cs="Calibri"/>
      </w:rPr>
    </w:lvl>
    <w:lvl w:ilvl="2" w:tplc="1666C2B8">
      <w:start w:val="70"/>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551125C9"/>
    <w:multiLevelType w:val="hybridMultilevel"/>
    <w:tmpl w:val="7ABCF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64" w15:restartNumberingAfterBreak="0">
    <w:nsid w:val="55BF379C"/>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8C96CEF"/>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6" w15:restartNumberingAfterBreak="0">
    <w:nsid w:val="59C52632"/>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8" w15:restartNumberingAfterBreak="0">
    <w:nsid w:val="5BC425A4"/>
    <w:multiLevelType w:val="hybridMultilevel"/>
    <w:tmpl w:val="A1908C88"/>
    <w:styleLink w:val="WWNum18131"/>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9"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0"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60270D6D"/>
    <w:multiLevelType w:val="hybridMultilevel"/>
    <w:tmpl w:val="7B62C74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75"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76"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77" w15:restartNumberingAfterBreak="0">
    <w:nsid w:val="6CB94209"/>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CF5B44"/>
    <w:multiLevelType w:val="hybridMultilevel"/>
    <w:tmpl w:val="25348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81"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72265CFE"/>
    <w:multiLevelType w:val="hybridMultilevel"/>
    <w:tmpl w:val="A3DE02E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84"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5" w15:restartNumberingAfterBreak="0">
    <w:nsid w:val="7BD03221"/>
    <w:multiLevelType w:val="hybridMultilevel"/>
    <w:tmpl w:val="BEEAB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7"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29"/>
  </w:num>
  <w:num w:numId="2">
    <w:abstractNumId w:val="38"/>
  </w:num>
  <w:num w:numId="3">
    <w:abstractNumId w:val="48"/>
    <w:lvlOverride w:ilvl="0">
      <w:lvl w:ilvl="0">
        <w:start w:val="1"/>
        <w:numFmt w:val="decimal"/>
        <w:lvlText w:val="%1."/>
        <w:lvlJc w:val="left"/>
        <w:pPr>
          <w:ind w:left="683" w:hanging="425"/>
        </w:pPr>
        <w:rPr>
          <w:rFonts w:asciiTheme="minorHAnsi" w:eastAsia="Times New Roman" w:hAnsiTheme="minorHAnsi" w:cstheme="minorHAnsi" w:hint="default"/>
          <w:w w:val="100"/>
          <w:sz w:val="22"/>
          <w:szCs w:val="22"/>
          <w:lang w:val="pl-PL" w:eastAsia="en-US" w:bidi="ar-SA"/>
        </w:rPr>
      </w:lvl>
    </w:lvlOverride>
  </w:num>
  <w:num w:numId="4">
    <w:abstractNumId w:val="58"/>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80"/>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86"/>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24"/>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68"/>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12"/>
  </w:num>
  <w:num w:numId="10">
    <w:abstractNumId w:val="20"/>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1">
    <w:abstractNumId w:val="74"/>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2">
    <w:abstractNumId w:val="30"/>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3">
    <w:abstractNumId w:val="17"/>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4">
    <w:abstractNumId w:val="8"/>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5">
    <w:abstractNumId w:val="4"/>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49"/>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7">
    <w:abstractNumId w:val="52"/>
  </w:num>
  <w:num w:numId="18">
    <w:abstractNumId w:val="87"/>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9">
    <w:abstractNumId w:val="9"/>
    <w:lvlOverride w:ilvl="0">
      <w:lvl w:ilvl="0" w:tplc="D26E42B2">
        <w:start w:val="1"/>
        <w:numFmt w:val="decimal"/>
        <w:lvlText w:val="%1."/>
        <w:lvlJc w:val="left"/>
        <w:pPr>
          <w:ind w:left="720" w:hanging="360"/>
        </w:pPr>
        <w:rPr>
          <w:b w:val="0"/>
          <w:bCs w:val="0"/>
          <w:sz w:val="22"/>
          <w:szCs w:val="22"/>
        </w:rPr>
      </w:lvl>
    </w:lvlOverride>
  </w:num>
  <w:num w:numId="20">
    <w:abstractNumId w:val="46"/>
  </w:num>
  <w:num w:numId="21">
    <w:abstractNumId w:val="32"/>
  </w:num>
  <w:num w:numId="22">
    <w:abstractNumId w:val="56"/>
  </w:num>
  <w:num w:numId="23">
    <w:abstractNumId w:val="6"/>
  </w:num>
  <w:num w:numId="24">
    <w:abstractNumId w:val="2"/>
  </w:num>
  <w:num w:numId="25">
    <w:abstractNumId w:val="67"/>
  </w:num>
  <w:num w:numId="26">
    <w:abstractNumId w:val="51"/>
  </w:num>
  <w:num w:numId="27">
    <w:abstractNumId w:val="43"/>
  </w:num>
  <w:num w:numId="28">
    <w:abstractNumId w:val="25"/>
  </w:num>
  <w:num w:numId="29">
    <w:abstractNumId w:val="13"/>
  </w:num>
  <w:num w:numId="30">
    <w:abstractNumId w:val="76"/>
  </w:num>
  <w:num w:numId="31">
    <w:abstractNumId w:val="44"/>
  </w:num>
  <w:num w:numId="32">
    <w:abstractNumId w:val="83"/>
  </w:num>
  <w:num w:numId="33">
    <w:abstractNumId w:val="42"/>
  </w:num>
  <w:num w:numId="34">
    <w:abstractNumId w:val="1"/>
  </w:num>
  <w:num w:numId="35">
    <w:abstractNumId w:val="60"/>
  </w:num>
  <w:num w:numId="36">
    <w:abstractNumId w:val="70"/>
  </w:num>
  <w:num w:numId="37">
    <w:abstractNumId w:val="69"/>
  </w:num>
  <w:num w:numId="38">
    <w:abstractNumId w:val="33"/>
  </w:num>
  <w:num w:numId="39">
    <w:abstractNumId w:val="10"/>
  </w:num>
  <w:num w:numId="40">
    <w:abstractNumId w:val="34"/>
  </w:num>
  <w:num w:numId="41">
    <w:abstractNumId w:val="47"/>
  </w:num>
  <w:num w:numId="42">
    <w:abstractNumId w:val="50"/>
  </w:num>
  <w:num w:numId="43">
    <w:abstractNumId w:val="35"/>
  </w:num>
  <w:num w:numId="44">
    <w:abstractNumId w:val="41"/>
  </w:num>
  <w:num w:numId="45">
    <w:abstractNumId w:val="28"/>
  </w:num>
  <w:num w:numId="46">
    <w:abstractNumId w:val="63"/>
  </w:num>
  <w:num w:numId="47">
    <w:abstractNumId w:val="81"/>
  </w:num>
  <w:num w:numId="48">
    <w:abstractNumId w:val="59"/>
  </w:num>
  <w:num w:numId="49">
    <w:abstractNumId w:val="18"/>
  </w:num>
  <w:num w:numId="50">
    <w:abstractNumId w:val="5"/>
  </w:num>
  <w:num w:numId="51">
    <w:abstractNumId w:val="37"/>
  </w:num>
  <w:num w:numId="52">
    <w:abstractNumId w:val="71"/>
  </w:num>
  <w:num w:numId="53">
    <w:abstractNumId w:val="39"/>
  </w:num>
  <w:num w:numId="54">
    <w:abstractNumId w:val="0"/>
  </w:num>
  <w:num w:numId="55">
    <w:abstractNumId w:val="31"/>
  </w:num>
  <w:num w:numId="56">
    <w:abstractNumId w:val="26"/>
  </w:num>
  <w:num w:numId="57">
    <w:abstractNumId w:val="16"/>
  </w:num>
  <w:num w:numId="58">
    <w:abstractNumId w:val="84"/>
  </w:num>
  <w:num w:numId="59">
    <w:abstractNumId w:val="72"/>
  </w:num>
  <w:num w:numId="60">
    <w:abstractNumId w:val="82"/>
  </w:num>
  <w:num w:numId="61">
    <w:abstractNumId w:val="27"/>
  </w:num>
  <w:num w:numId="62">
    <w:abstractNumId w:val="73"/>
  </w:num>
  <w:num w:numId="63">
    <w:abstractNumId w:val="61"/>
  </w:num>
  <w:num w:numId="64">
    <w:abstractNumId w:val="45"/>
  </w:num>
  <w:num w:numId="65">
    <w:abstractNumId w:val="54"/>
  </w:num>
  <w:num w:numId="66">
    <w:abstractNumId w:val="11"/>
  </w:num>
  <w:num w:numId="67">
    <w:abstractNumId w:val="85"/>
  </w:num>
  <w:num w:numId="68">
    <w:abstractNumId w:val="21"/>
  </w:num>
  <w:num w:numId="69">
    <w:abstractNumId w:val="53"/>
  </w:num>
  <w:num w:numId="70">
    <w:abstractNumId w:val="64"/>
  </w:num>
  <w:num w:numId="71">
    <w:abstractNumId w:val="23"/>
  </w:num>
  <w:num w:numId="72">
    <w:abstractNumId w:val="15"/>
  </w:num>
  <w:num w:numId="73">
    <w:abstractNumId w:val="78"/>
  </w:num>
  <w:num w:numId="74">
    <w:abstractNumId w:val="7"/>
  </w:num>
  <w:num w:numId="75">
    <w:abstractNumId w:val="40"/>
  </w:num>
  <w:num w:numId="76">
    <w:abstractNumId w:val="55"/>
  </w:num>
  <w:num w:numId="77">
    <w:abstractNumId w:val="62"/>
  </w:num>
  <w:num w:numId="78">
    <w:abstractNumId w:val="36"/>
  </w:num>
  <w:num w:numId="79">
    <w:abstractNumId w:val="79"/>
  </w:num>
  <w:num w:numId="80">
    <w:abstractNumId w:val="66"/>
  </w:num>
  <w:num w:numId="81">
    <w:abstractNumId w:val="65"/>
  </w:num>
  <w:num w:numId="8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7"/>
  </w:num>
  <w:num w:numId="86">
    <w:abstractNumId w:val="4"/>
  </w:num>
  <w:num w:numId="87">
    <w:abstractNumId w:val="8"/>
  </w:num>
  <w:num w:numId="88">
    <w:abstractNumId w:val="17"/>
  </w:num>
  <w:num w:numId="89">
    <w:abstractNumId w:val="24"/>
  </w:num>
  <w:num w:numId="90">
    <w:abstractNumId w:val="30"/>
  </w:num>
  <w:num w:numId="91">
    <w:abstractNumId w:val="49"/>
  </w:num>
  <w:num w:numId="92">
    <w:abstractNumId w:val="58"/>
  </w:num>
  <w:num w:numId="93">
    <w:abstractNumId w:val="74"/>
  </w:num>
  <w:num w:numId="94">
    <w:abstractNumId w:val="80"/>
  </w:num>
  <w:num w:numId="95">
    <w:abstractNumId w:val="86"/>
  </w:num>
  <w:num w:numId="96">
    <w:abstractNumId w:val="87"/>
  </w:num>
  <w:num w:numId="97">
    <w:abstractNumId w:val="75"/>
  </w:num>
  <w:num w:numId="98">
    <w:abstractNumId w:val="14"/>
  </w:num>
  <w:num w:numId="99">
    <w:abstractNumId w:val="9"/>
  </w:num>
  <w:num w:numId="100">
    <w:abstractNumId w:val="20"/>
  </w:num>
  <w:num w:numId="101">
    <w:abstractNumId w:val="48"/>
  </w:num>
  <w:num w:numId="102">
    <w:abstractNumId w:val="68"/>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20"/>
  <w:hyphenationZone w:val="425"/>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12DAE"/>
    <w:rsid w:val="0001318B"/>
    <w:rsid w:val="000230BD"/>
    <w:rsid w:val="000257A1"/>
    <w:rsid w:val="0003026E"/>
    <w:rsid w:val="000303B5"/>
    <w:rsid w:val="00037919"/>
    <w:rsid w:val="000429D6"/>
    <w:rsid w:val="000431C3"/>
    <w:rsid w:val="00046BC8"/>
    <w:rsid w:val="00047A7F"/>
    <w:rsid w:val="0005572B"/>
    <w:rsid w:val="000635AD"/>
    <w:rsid w:val="00067F90"/>
    <w:rsid w:val="0007721C"/>
    <w:rsid w:val="00081596"/>
    <w:rsid w:val="000909F2"/>
    <w:rsid w:val="00094915"/>
    <w:rsid w:val="000A3572"/>
    <w:rsid w:val="000A6997"/>
    <w:rsid w:val="000B00F0"/>
    <w:rsid w:val="000B1404"/>
    <w:rsid w:val="000B4740"/>
    <w:rsid w:val="000B6AD9"/>
    <w:rsid w:val="000B6BE9"/>
    <w:rsid w:val="000C02EE"/>
    <w:rsid w:val="000E19C1"/>
    <w:rsid w:val="000E2558"/>
    <w:rsid w:val="000E46F9"/>
    <w:rsid w:val="000E4CBA"/>
    <w:rsid w:val="000E6A20"/>
    <w:rsid w:val="000F14DF"/>
    <w:rsid w:val="000F7406"/>
    <w:rsid w:val="0010003C"/>
    <w:rsid w:val="00100255"/>
    <w:rsid w:val="0010090B"/>
    <w:rsid w:val="0010150A"/>
    <w:rsid w:val="00112B19"/>
    <w:rsid w:val="0012043D"/>
    <w:rsid w:val="0012376E"/>
    <w:rsid w:val="001239C5"/>
    <w:rsid w:val="001265B0"/>
    <w:rsid w:val="001379F4"/>
    <w:rsid w:val="001414CC"/>
    <w:rsid w:val="0014641D"/>
    <w:rsid w:val="00146FED"/>
    <w:rsid w:val="00153816"/>
    <w:rsid w:val="0016530E"/>
    <w:rsid w:val="00166713"/>
    <w:rsid w:val="00176BE1"/>
    <w:rsid w:val="00177974"/>
    <w:rsid w:val="00182708"/>
    <w:rsid w:val="001832DE"/>
    <w:rsid w:val="00186696"/>
    <w:rsid w:val="00190CFA"/>
    <w:rsid w:val="00191E79"/>
    <w:rsid w:val="00196A22"/>
    <w:rsid w:val="001978C9"/>
    <w:rsid w:val="001A4103"/>
    <w:rsid w:val="001A66F8"/>
    <w:rsid w:val="001B7CD3"/>
    <w:rsid w:val="001C265D"/>
    <w:rsid w:val="001C3B4E"/>
    <w:rsid w:val="001D0C45"/>
    <w:rsid w:val="001E7FC4"/>
    <w:rsid w:val="002025EF"/>
    <w:rsid w:val="002040F0"/>
    <w:rsid w:val="00205C2C"/>
    <w:rsid w:val="00215DD4"/>
    <w:rsid w:val="00223EE6"/>
    <w:rsid w:val="0022548A"/>
    <w:rsid w:val="00236BDA"/>
    <w:rsid w:val="002375F8"/>
    <w:rsid w:val="002405A3"/>
    <w:rsid w:val="002513AD"/>
    <w:rsid w:val="002544A5"/>
    <w:rsid w:val="0027368C"/>
    <w:rsid w:val="00274180"/>
    <w:rsid w:val="00274B71"/>
    <w:rsid w:val="00282C6C"/>
    <w:rsid w:val="00286905"/>
    <w:rsid w:val="00287CE8"/>
    <w:rsid w:val="00293A2F"/>
    <w:rsid w:val="002A1200"/>
    <w:rsid w:val="002A12B0"/>
    <w:rsid w:val="002A1B9C"/>
    <w:rsid w:val="002A1CEE"/>
    <w:rsid w:val="002A65E8"/>
    <w:rsid w:val="002C084A"/>
    <w:rsid w:val="002C16E0"/>
    <w:rsid w:val="002D3A86"/>
    <w:rsid w:val="002D448F"/>
    <w:rsid w:val="002E7C15"/>
    <w:rsid w:val="002F280D"/>
    <w:rsid w:val="003003E7"/>
    <w:rsid w:val="0030641A"/>
    <w:rsid w:val="00310821"/>
    <w:rsid w:val="00322C14"/>
    <w:rsid w:val="00333DB0"/>
    <w:rsid w:val="00337174"/>
    <w:rsid w:val="003421DF"/>
    <w:rsid w:val="00352264"/>
    <w:rsid w:val="00354C19"/>
    <w:rsid w:val="00382E02"/>
    <w:rsid w:val="003857F2"/>
    <w:rsid w:val="00385E09"/>
    <w:rsid w:val="00390C69"/>
    <w:rsid w:val="003967D0"/>
    <w:rsid w:val="003A3587"/>
    <w:rsid w:val="003A71E7"/>
    <w:rsid w:val="003B155D"/>
    <w:rsid w:val="003B39E6"/>
    <w:rsid w:val="003B45E8"/>
    <w:rsid w:val="003C3FC0"/>
    <w:rsid w:val="003C787D"/>
    <w:rsid w:val="003C7B04"/>
    <w:rsid w:val="003D03CB"/>
    <w:rsid w:val="003D0BEF"/>
    <w:rsid w:val="003D1C49"/>
    <w:rsid w:val="003E6225"/>
    <w:rsid w:val="003F19E7"/>
    <w:rsid w:val="003F5685"/>
    <w:rsid w:val="00401851"/>
    <w:rsid w:val="00404DE9"/>
    <w:rsid w:val="00410F8E"/>
    <w:rsid w:val="00412893"/>
    <w:rsid w:val="00415D44"/>
    <w:rsid w:val="004206DF"/>
    <w:rsid w:val="00423CFF"/>
    <w:rsid w:val="00424159"/>
    <w:rsid w:val="004268A4"/>
    <w:rsid w:val="004272FC"/>
    <w:rsid w:val="0043458A"/>
    <w:rsid w:val="0043648F"/>
    <w:rsid w:val="0045145A"/>
    <w:rsid w:val="00456B2E"/>
    <w:rsid w:val="0045795C"/>
    <w:rsid w:val="00460238"/>
    <w:rsid w:val="004623C8"/>
    <w:rsid w:val="00465ECD"/>
    <w:rsid w:val="00470B22"/>
    <w:rsid w:val="00470D8A"/>
    <w:rsid w:val="004820A5"/>
    <w:rsid w:val="0048424C"/>
    <w:rsid w:val="0048634C"/>
    <w:rsid w:val="00491955"/>
    <w:rsid w:val="004932A1"/>
    <w:rsid w:val="0049535A"/>
    <w:rsid w:val="004975C4"/>
    <w:rsid w:val="004A1576"/>
    <w:rsid w:val="004A55AC"/>
    <w:rsid w:val="004C2390"/>
    <w:rsid w:val="004D030F"/>
    <w:rsid w:val="004D4928"/>
    <w:rsid w:val="004E6632"/>
    <w:rsid w:val="005059C0"/>
    <w:rsid w:val="00517EE2"/>
    <w:rsid w:val="005211AB"/>
    <w:rsid w:val="005305F2"/>
    <w:rsid w:val="00533B4A"/>
    <w:rsid w:val="00544A25"/>
    <w:rsid w:val="00546FB8"/>
    <w:rsid w:val="00551241"/>
    <w:rsid w:val="005616D6"/>
    <w:rsid w:val="0057083C"/>
    <w:rsid w:val="00574D42"/>
    <w:rsid w:val="005821A6"/>
    <w:rsid w:val="00583162"/>
    <w:rsid w:val="00584561"/>
    <w:rsid w:val="005901C6"/>
    <w:rsid w:val="00591031"/>
    <w:rsid w:val="005912E6"/>
    <w:rsid w:val="00597A56"/>
    <w:rsid w:val="005A20CE"/>
    <w:rsid w:val="005A5634"/>
    <w:rsid w:val="005B11D9"/>
    <w:rsid w:val="005B2DCF"/>
    <w:rsid w:val="005B454F"/>
    <w:rsid w:val="005B530A"/>
    <w:rsid w:val="005C3A40"/>
    <w:rsid w:val="005D6910"/>
    <w:rsid w:val="005E0916"/>
    <w:rsid w:val="005E0E16"/>
    <w:rsid w:val="005E4DA8"/>
    <w:rsid w:val="005E5A4A"/>
    <w:rsid w:val="005F2525"/>
    <w:rsid w:val="005F5980"/>
    <w:rsid w:val="00601985"/>
    <w:rsid w:val="00602825"/>
    <w:rsid w:val="006141C2"/>
    <w:rsid w:val="006176BB"/>
    <w:rsid w:val="00623197"/>
    <w:rsid w:val="006239FB"/>
    <w:rsid w:val="00624696"/>
    <w:rsid w:val="006261A2"/>
    <w:rsid w:val="00634005"/>
    <w:rsid w:val="0063458A"/>
    <w:rsid w:val="006362CF"/>
    <w:rsid w:val="006413CF"/>
    <w:rsid w:val="00642798"/>
    <w:rsid w:val="00643A54"/>
    <w:rsid w:val="00647F93"/>
    <w:rsid w:val="00653244"/>
    <w:rsid w:val="00664137"/>
    <w:rsid w:val="006660CF"/>
    <w:rsid w:val="00672C09"/>
    <w:rsid w:val="0067588A"/>
    <w:rsid w:val="00675F13"/>
    <w:rsid w:val="00677B14"/>
    <w:rsid w:val="00686C62"/>
    <w:rsid w:val="0069014C"/>
    <w:rsid w:val="006924C2"/>
    <w:rsid w:val="006948FD"/>
    <w:rsid w:val="00695A08"/>
    <w:rsid w:val="006B4F5D"/>
    <w:rsid w:val="006B707C"/>
    <w:rsid w:val="006B73D8"/>
    <w:rsid w:val="006B7E27"/>
    <w:rsid w:val="006E2212"/>
    <w:rsid w:val="006E2841"/>
    <w:rsid w:val="006E5358"/>
    <w:rsid w:val="006E5647"/>
    <w:rsid w:val="006E78FA"/>
    <w:rsid w:val="006F1FDB"/>
    <w:rsid w:val="006F22B1"/>
    <w:rsid w:val="00705F0E"/>
    <w:rsid w:val="00710AB7"/>
    <w:rsid w:val="00712788"/>
    <w:rsid w:val="00724AD3"/>
    <w:rsid w:val="0072545E"/>
    <w:rsid w:val="00736563"/>
    <w:rsid w:val="007378D6"/>
    <w:rsid w:val="007602B6"/>
    <w:rsid w:val="00762690"/>
    <w:rsid w:val="0076501B"/>
    <w:rsid w:val="00767EF7"/>
    <w:rsid w:val="00771700"/>
    <w:rsid w:val="00774A9E"/>
    <w:rsid w:val="00774DE1"/>
    <w:rsid w:val="0078194C"/>
    <w:rsid w:val="00787637"/>
    <w:rsid w:val="00793F0F"/>
    <w:rsid w:val="00796C40"/>
    <w:rsid w:val="007A21B2"/>
    <w:rsid w:val="007A2A5C"/>
    <w:rsid w:val="007A548C"/>
    <w:rsid w:val="007C2269"/>
    <w:rsid w:val="007C2DFE"/>
    <w:rsid w:val="007C31C8"/>
    <w:rsid w:val="007C5F30"/>
    <w:rsid w:val="007C6647"/>
    <w:rsid w:val="007C714C"/>
    <w:rsid w:val="007C7A62"/>
    <w:rsid w:val="007D181F"/>
    <w:rsid w:val="007D2EF4"/>
    <w:rsid w:val="007D57AE"/>
    <w:rsid w:val="007D6871"/>
    <w:rsid w:val="007D7653"/>
    <w:rsid w:val="007F65D1"/>
    <w:rsid w:val="0080169D"/>
    <w:rsid w:val="00806333"/>
    <w:rsid w:val="00811CF9"/>
    <w:rsid w:val="008121BA"/>
    <w:rsid w:val="00813DCA"/>
    <w:rsid w:val="00815418"/>
    <w:rsid w:val="0081705B"/>
    <w:rsid w:val="00820AD8"/>
    <w:rsid w:val="008229A4"/>
    <w:rsid w:val="008303B7"/>
    <w:rsid w:val="00832BFD"/>
    <w:rsid w:val="0083460C"/>
    <w:rsid w:val="00841472"/>
    <w:rsid w:val="00852AB3"/>
    <w:rsid w:val="00854C72"/>
    <w:rsid w:val="00856220"/>
    <w:rsid w:val="00856758"/>
    <w:rsid w:val="00873120"/>
    <w:rsid w:val="008773CC"/>
    <w:rsid w:val="008805B2"/>
    <w:rsid w:val="00885178"/>
    <w:rsid w:val="00891308"/>
    <w:rsid w:val="00894B36"/>
    <w:rsid w:val="00897B5B"/>
    <w:rsid w:val="008A601E"/>
    <w:rsid w:val="008C7814"/>
    <w:rsid w:val="008C7CF7"/>
    <w:rsid w:val="008E3234"/>
    <w:rsid w:val="008E4701"/>
    <w:rsid w:val="008F1328"/>
    <w:rsid w:val="008F5716"/>
    <w:rsid w:val="008F5A09"/>
    <w:rsid w:val="00901E51"/>
    <w:rsid w:val="00903881"/>
    <w:rsid w:val="0090545E"/>
    <w:rsid w:val="009136EC"/>
    <w:rsid w:val="00917339"/>
    <w:rsid w:val="00917C97"/>
    <w:rsid w:val="00920025"/>
    <w:rsid w:val="009237AB"/>
    <w:rsid w:val="0092533A"/>
    <w:rsid w:val="009262D7"/>
    <w:rsid w:val="0093007D"/>
    <w:rsid w:val="009410A1"/>
    <w:rsid w:val="009423A3"/>
    <w:rsid w:val="0094244E"/>
    <w:rsid w:val="009462DF"/>
    <w:rsid w:val="00960C54"/>
    <w:rsid w:val="009656D8"/>
    <w:rsid w:val="00965E41"/>
    <w:rsid w:val="0097367D"/>
    <w:rsid w:val="00973F23"/>
    <w:rsid w:val="00984180"/>
    <w:rsid w:val="0099121C"/>
    <w:rsid w:val="00991F16"/>
    <w:rsid w:val="009962A5"/>
    <w:rsid w:val="009B075B"/>
    <w:rsid w:val="009B3277"/>
    <w:rsid w:val="009B5AEC"/>
    <w:rsid w:val="009C11D6"/>
    <w:rsid w:val="009C48FC"/>
    <w:rsid w:val="009C5871"/>
    <w:rsid w:val="009C7559"/>
    <w:rsid w:val="009D07CD"/>
    <w:rsid w:val="009D4B98"/>
    <w:rsid w:val="009E0C49"/>
    <w:rsid w:val="009E38B8"/>
    <w:rsid w:val="00A00FEA"/>
    <w:rsid w:val="00A02D58"/>
    <w:rsid w:val="00A10F16"/>
    <w:rsid w:val="00A11196"/>
    <w:rsid w:val="00A1352C"/>
    <w:rsid w:val="00A13B6D"/>
    <w:rsid w:val="00A16BA8"/>
    <w:rsid w:val="00A22B95"/>
    <w:rsid w:val="00A268E7"/>
    <w:rsid w:val="00A26B36"/>
    <w:rsid w:val="00A413E2"/>
    <w:rsid w:val="00A4252B"/>
    <w:rsid w:val="00A478C8"/>
    <w:rsid w:val="00A5230B"/>
    <w:rsid w:val="00A52C20"/>
    <w:rsid w:val="00A54F34"/>
    <w:rsid w:val="00A5533C"/>
    <w:rsid w:val="00A60210"/>
    <w:rsid w:val="00A65546"/>
    <w:rsid w:val="00A734DB"/>
    <w:rsid w:val="00A746F9"/>
    <w:rsid w:val="00A75B23"/>
    <w:rsid w:val="00A823A1"/>
    <w:rsid w:val="00A850D8"/>
    <w:rsid w:val="00A85BDE"/>
    <w:rsid w:val="00A87887"/>
    <w:rsid w:val="00AA1A88"/>
    <w:rsid w:val="00AA349B"/>
    <w:rsid w:val="00AA4F6E"/>
    <w:rsid w:val="00AB26AD"/>
    <w:rsid w:val="00AB366D"/>
    <w:rsid w:val="00AB53A9"/>
    <w:rsid w:val="00AD5534"/>
    <w:rsid w:val="00AD6C4D"/>
    <w:rsid w:val="00AD740B"/>
    <w:rsid w:val="00AE3B14"/>
    <w:rsid w:val="00AE578C"/>
    <w:rsid w:val="00AF3206"/>
    <w:rsid w:val="00AF595C"/>
    <w:rsid w:val="00B00852"/>
    <w:rsid w:val="00B00D92"/>
    <w:rsid w:val="00B04E0F"/>
    <w:rsid w:val="00B04E44"/>
    <w:rsid w:val="00B07237"/>
    <w:rsid w:val="00B11A4E"/>
    <w:rsid w:val="00B12CCB"/>
    <w:rsid w:val="00B15B32"/>
    <w:rsid w:val="00B15C2C"/>
    <w:rsid w:val="00B1784C"/>
    <w:rsid w:val="00B17F4C"/>
    <w:rsid w:val="00B20B8F"/>
    <w:rsid w:val="00B26A06"/>
    <w:rsid w:val="00B34FC3"/>
    <w:rsid w:val="00B35D08"/>
    <w:rsid w:val="00B40EEC"/>
    <w:rsid w:val="00B41934"/>
    <w:rsid w:val="00B5534B"/>
    <w:rsid w:val="00B65BAB"/>
    <w:rsid w:val="00B66F6D"/>
    <w:rsid w:val="00B82CD4"/>
    <w:rsid w:val="00B83EC2"/>
    <w:rsid w:val="00B84D93"/>
    <w:rsid w:val="00B93C06"/>
    <w:rsid w:val="00B94A0E"/>
    <w:rsid w:val="00B96B92"/>
    <w:rsid w:val="00B9731B"/>
    <w:rsid w:val="00B97B80"/>
    <w:rsid w:val="00BA4371"/>
    <w:rsid w:val="00BA4DEE"/>
    <w:rsid w:val="00BB020A"/>
    <w:rsid w:val="00BB3FA0"/>
    <w:rsid w:val="00BB76ED"/>
    <w:rsid w:val="00BC4A34"/>
    <w:rsid w:val="00BC7F55"/>
    <w:rsid w:val="00BD07EE"/>
    <w:rsid w:val="00BD68E8"/>
    <w:rsid w:val="00BE224F"/>
    <w:rsid w:val="00BE28CB"/>
    <w:rsid w:val="00BE7C7F"/>
    <w:rsid w:val="00BF2786"/>
    <w:rsid w:val="00BF74DD"/>
    <w:rsid w:val="00BF78D0"/>
    <w:rsid w:val="00C2390A"/>
    <w:rsid w:val="00C24BB7"/>
    <w:rsid w:val="00C2614E"/>
    <w:rsid w:val="00C264A6"/>
    <w:rsid w:val="00C36DAB"/>
    <w:rsid w:val="00C3735E"/>
    <w:rsid w:val="00C41FFE"/>
    <w:rsid w:val="00C43C8A"/>
    <w:rsid w:val="00C731F1"/>
    <w:rsid w:val="00C73FBA"/>
    <w:rsid w:val="00C74A94"/>
    <w:rsid w:val="00C75B9F"/>
    <w:rsid w:val="00C75F20"/>
    <w:rsid w:val="00C80911"/>
    <w:rsid w:val="00C861C0"/>
    <w:rsid w:val="00C9091B"/>
    <w:rsid w:val="00C90F91"/>
    <w:rsid w:val="00C918CA"/>
    <w:rsid w:val="00CA300D"/>
    <w:rsid w:val="00CA4695"/>
    <w:rsid w:val="00CA489C"/>
    <w:rsid w:val="00CB0A12"/>
    <w:rsid w:val="00CB3F5D"/>
    <w:rsid w:val="00CB5B39"/>
    <w:rsid w:val="00CC2EF8"/>
    <w:rsid w:val="00CD16E1"/>
    <w:rsid w:val="00CD53C0"/>
    <w:rsid w:val="00CE686A"/>
    <w:rsid w:val="00CF16A1"/>
    <w:rsid w:val="00CF4FE5"/>
    <w:rsid w:val="00CF71BE"/>
    <w:rsid w:val="00D007F5"/>
    <w:rsid w:val="00D05CCA"/>
    <w:rsid w:val="00D07742"/>
    <w:rsid w:val="00D1346D"/>
    <w:rsid w:val="00D156A6"/>
    <w:rsid w:val="00D20D54"/>
    <w:rsid w:val="00D23F9B"/>
    <w:rsid w:val="00D240DB"/>
    <w:rsid w:val="00D31A8A"/>
    <w:rsid w:val="00D33202"/>
    <w:rsid w:val="00D33810"/>
    <w:rsid w:val="00D349A4"/>
    <w:rsid w:val="00D36EBC"/>
    <w:rsid w:val="00D40FEE"/>
    <w:rsid w:val="00D47DFC"/>
    <w:rsid w:val="00D51A5C"/>
    <w:rsid w:val="00D543B0"/>
    <w:rsid w:val="00D56F4B"/>
    <w:rsid w:val="00D635C1"/>
    <w:rsid w:val="00D67DB0"/>
    <w:rsid w:val="00D71F64"/>
    <w:rsid w:val="00D73C8B"/>
    <w:rsid w:val="00D76331"/>
    <w:rsid w:val="00D828DB"/>
    <w:rsid w:val="00DA141D"/>
    <w:rsid w:val="00DA1A8C"/>
    <w:rsid w:val="00DA6579"/>
    <w:rsid w:val="00DB1F93"/>
    <w:rsid w:val="00DC073C"/>
    <w:rsid w:val="00DC1313"/>
    <w:rsid w:val="00DD0D20"/>
    <w:rsid w:val="00DD3F8F"/>
    <w:rsid w:val="00DE3993"/>
    <w:rsid w:val="00DE621F"/>
    <w:rsid w:val="00DF2635"/>
    <w:rsid w:val="00DF2883"/>
    <w:rsid w:val="00E030D9"/>
    <w:rsid w:val="00E03EA3"/>
    <w:rsid w:val="00E10409"/>
    <w:rsid w:val="00E13156"/>
    <w:rsid w:val="00E21169"/>
    <w:rsid w:val="00E248AC"/>
    <w:rsid w:val="00E3341C"/>
    <w:rsid w:val="00E3462A"/>
    <w:rsid w:val="00E370BE"/>
    <w:rsid w:val="00E373A3"/>
    <w:rsid w:val="00E449CC"/>
    <w:rsid w:val="00E460F5"/>
    <w:rsid w:val="00E617E8"/>
    <w:rsid w:val="00E65834"/>
    <w:rsid w:val="00E72062"/>
    <w:rsid w:val="00E72354"/>
    <w:rsid w:val="00E87E13"/>
    <w:rsid w:val="00E93B71"/>
    <w:rsid w:val="00E95D0F"/>
    <w:rsid w:val="00EA1667"/>
    <w:rsid w:val="00EA28DA"/>
    <w:rsid w:val="00EA7014"/>
    <w:rsid w:val="00EC07EF"/>
    <w:rsid w:val="00EC2DB3"/>
    <w:rsid w:val="00EC4A71"/>
    <w:rsid w:val="00EC7BA8"/>
    <w:rsid w:val="00EC7DFE"/>
    <w:rsid w:val="00ED1926"/>
    <w:rsid w:val="00ED5213"/>
    <w:rsid w:val="00ED5304"/>
    <w:rsid w:val="00ED54B0"/>
    <w:rsid w:val="00ED7929"/>
    <w:rsid w:val="00EE1657"/>
    <w:rsid w:val="00EE27BA"/>
    <w:rsid w:val="00EE355B"/>
    <w:rsid w:val="00EE3BB7"/>
    <w:rsid w:val="00F07769"/>
    <w:rsid w:val="00F10B19"/>
    <w:rsid w:val="00F110FF"/>
    <w:rsid w:val="00F17974"/>
    <w:rsid w:val="00F27621"/>
    <w:rsid w:val="00F27A57"/>
    <w:rsid w:val="00F33840"/>
    <w:rsid w:val="00F46963"/>
    <w:rsid w:val="00F46B5F"/>
    <w:rsid w:val="00F5028B"/>
    <w:rsid w:val="00F634D0"/>
    <w:rsid w:val="00F7208E"/>
    <w:rsid w:val="00F7367F"/>
    <w:rsid w:val="00F800DA"/>
    <w:rsid w:val="00F826A5"/>
    <w:rsid w:val="00F84798"/>
    <w:rsid w:val="00F91F97"/>
    <w:rsid w:val="00F97713"/>
    <w:rsid w:val="00FA318F"/>
    <w:rsid w:val="00FB75D0"/>
    <w:rsid w:val="00FD7F5C"/>
    <w:rsid w:val="00FE0206"/>
    <w:rsid w:val="00FE12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8"/>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4"/>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6"/>
      </w:numPr>
    </w:pPr>
  </w:style>
  <w:style w:type="numbering" w:customStyle="1" w:styleId="WWNum2413">
    <w:name w:val="WWNum2413"/>
    <w:basedOn w:val="Bezlisty"/>
    <w:rsid w:val="000431C3"/>
    <w:pPr>
      <w:numPr>
        <w:numId w:val="40"/>
      </w:numPr>
    </w:pPr>
  </w:style>
  <w:style w:type="numbering" w:customStyle="1" w:styleId="WWNum1913">
    <w:name w:val="WWNum1913"/>
    <w:basedOn w:val="Bezlisty"/>
    <w:rsid w:val="000431C3"/>
    <w:pPr>
      <w:numPr>
        <w:numId w:val="41"/>
      </w:numPr>
    </w:pPr>
  </w:style>
  <w:style w:type="numbering" w:customStyle="1" w:styleId="WWNum1613">
    <w:name w:val="WWNum1613"/>
    <w:basedOn w:val="Bezlisty"/>
    <w:rsid w:val="000431C3"/>
    <w:pPr>
      <w:numPr>
        <w:numId w:val="42"/>
      </w:numPr>
    </w:pPr>
  </w:style>
  <w:style w:type="numbering" w:customStyle="1" w:styleId="WWNum3813">
    <w:name w:val="WWNum3813"/>
    <w:basedOn w:val="Bezlisty"/>
    <w:rsid w:val="000431C3"/>
    <w:pPr>
      <w:numPr>
        <w:numId w:val="43"/>
      </w:numPr>
    </w:pPr>
  </w:style>
  <w:style w:type="numbering" w:customStyle="1" w:styleId="WWNum2513">
    <w:name w:val="WWNum2513"/>
    <w:basedOn w:val="Bezlisty"/>
    <w:rsid w:val="000431C3"/>
    <w:pPr>
      <w:numPr>
        <w:numId w:val="44"/>
      </w:numPr>
    </w:pPr>
  </w:style>
  <w:style w:type="numbering" w:customStyle="1" w:styleId="WWNum2021">
    <w:name w:val="WWNum2021"/>
    <w:basedOn w:val="Bezlisty"/>
    <w:rsid w:val="000431C3"/>
    <w:pPr>
      <w:numPr>
        <w:numId w:val="45"/>
      </w:numPr>
    </w:pPr>
  </w:style>
  <w:style w:type="numbering" w:customStyle="1" w:styleId="Styl121">
    <w:name w:val="Styl121"/>
    <w:rsid w:val="000431C3"/>
    <w:pPr>
      <w:numPr>
        <w:numId w:val="47"/>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3"/>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7"/>
      </w:numPr>
    </w:pPr>
  </w:style>
  <w:style w:type="numbering" w:customStyle="1" w:styleId="Styl2111">
    <w:name w:val="Styl2111"/>
    <w:rsid w:val="000431C3"/>
    <w:pPr>
      <w:numPr>
        <w:numId w:val="58"/>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5"/>
      </w:numPr>
    </w:pPr>
  </w:style>
  <w:style w:type="numbering" w:customStyle="1" w:styleId="WWNum18121">
    <w:name w:val="WWNum18121"/>
    <w:basedOn w:val="Bezlisty"/>
    <w:rsid w:val="000431C3"/>
    <w:pPr>
      <w:numPr>
        <w:numId w:val="50"/>
      </w:numPr>
    </w:pPr>
  </w:style>
  <w:style w:type="numbering" w:customStyle="1" w:styleId="WWNum24121">
    <w:name w:val="WWNum24121"/>
    <w:basedOn w:val="Bezlisty"/>
    <w:rsid w:val="000431C3"/>
    <w:pPr>
      <w:numPr>
        <w:numId w:val="48"/>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9"/>
      </w:numPr>
    </w:pPr>
  </w:style>
  <w:style w:type="numbering" w:customStyle="1" w:styleId="Styl1121">
    <w:name w:val="Styl1121"/>
    <w:rsid w:val="000431C3"/>
    <w:pPr>
      <w:numPr>
        <w:numId w:val="51"/>
      </w:numPr>
    </w:pPr>
  </w:style>
  <w:style w:type="numbering" w:customStyle="1" w:styleId="Styl2121">
    <w:name w:val="Styl2121"/>
    <w:rsid w:val="000431C3"/>
    <w:pPr>
      <w:numPr>
        <w:numId w:val="52"/>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88"/>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pPr>
      <w:numPr>
        <w:numId w:val="102"/>
      </w:numPr>
    </w:pPr>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101"/>
      </w:numPr>
    </w:pPr>
  </w:style>
  <w:style w:type="numbering" w:customStyle="1" w:styleId="WWNum16131">
    <w:name w:val="WWNum16131"/>
    <w:basedOn w:val="Bezlisty"/>
    <w:rsid w:val="006E5647"/>
    <w:pPr>
      <w:numPr>
        <w:numId w:val="92"/>
      </w:numPr>
    </w:pPr>
  </w:style>
  <w:style w:type="numbering" w:customStyle="1" w:styleId="WWNum38131">
    <w:name w:val="WWNum38131"/>
    <w:basedOn w:val="Bezlisty"/>
    <w:rsid w:val="006E5647"/>
    <w:pPr>
      <w:numPr>
        <w:numId w:val="94"/>
      </w:numPr>
    </w:pPr>
  </w:style>
  <w:style w:type="numbering" w:customStyle="1" w:styleId="WWNum25131">
    <w:name w:val="WWNum25131"/>
    <w:basedOn w:val="Bezlisty"/>
    <w:rsid w:val="006E5647"/>
    <w:pPr>
      <w:numPr>
        <w:numId w:val="95"/>
      </w:numPr>
    </w:pPr>
  </w:style>
  <w:style w:type="numbering" w:customStyle="1" w:styleId="WWNum20211">
    <w:name w:val="WWNum20211"/>
    <w:basedOn w:val="Bezlisty"/>
    <w:rsid w:val="006E5647"/>
    <w:pPr>
      <w:numPr>
        <w:numId w:val="89"/>
      </w:numPr>
    </w:pPr>
  </w:style>
  <w:style w:type="numbering" w:customStyle="1" w:styleId="Styl1211">
    <w:name w:val="Styl1211"/>
    <w:rsid w:val="006E5647"/>
    <w:pPr>
      <w:numPr>
        <w:numId w:val="9"/>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91"/>
      </w:numPr>
    </w:pPr>
  </w:style>
  <w:style w:type="numbering" w:customStyle="1" w:styleId="WWNum241111">
    <w:name w:val="WWNum241111"/>
    <w:basedOn w:val="Bezlisty"/>
    <w:rsid w:val="006E5647"/>
    <w:pPr>
      <w:numPr>
        <w:numId w:val="100"/>
      </w:numPr>
    </w:pPr>
  </w:style>
  <w:style w:type="numbering" w:customStyle="1" w:styleId="WWNum191111">
    <w:name w:val="WWNum191111"/>
    <w:basedOn w:val="Bezlisty"/>
    <w:rsid w:val="006E5647"/>
    <w:pPr>
      <w:numPr>
        <w:numId w:val="93"/>
      </w:numPr>
    </w:pPr>
  </w:style>
  <w:style w:type="numbering" w:customStyle="1" w:styleId="WWNum161111">
    <w:name w:val="WWNum161111"/>
    <w:basedOn w:val="Bezlisty"/>
    <w:rsid w:val="006E5647"/>
    <w:pPr>
      <w:numPr>
        <w:numId w:val="90"/>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87"/>
      </w:numPr>
    </w:pPr>
  </w:style>
  <w:style w:type="numbering" w:customStyle="1" w:styleId="WWNum201111">
    <w:name w:val="WWNum201111"/>
    <w:basedOn w:val="Bezlisty"/>
    <w:rsid w:val="006E5647"/>
    <w:pPr>
      <w:numPr>
        <w:numId w:val="86"/>
      </w:numPr>
    </w:pPr>
  </w:style>
  <w:style w:type="numbering" w:customStyle="1" w:styleId="Styl11111">
    <w:name w:val="Styl11111"/>
    <w:rsid w:val="006E5647"/>
    <w:pPr>
      <w:numPr>
        <w:numId w:val="17"/>
      </w:numPr>
    </w:pPr>
  </w:style>
  <w:style w:type="numbering" w:customStyle="1" w:styleId="Styl21111">
    <w:name w:val="Styl21111"/>
    <w:rsid w:val="006E5647"/>
    <w:pPr>
      <w:numPr>
        <w:numId w:val="96"/>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99"/>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21"/>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womir.martowski@cpe.gov.pl" TargetMode="External"/><Relationship Id="rId5" Type="http://schemas.openxmlformats.org/officeDocument/2006/relationships/webSettings" Target="webSettings.xml"/><Relationship Id="rId10" Type="http://schemas.openxmlformats.org/officeDocument/2006/relationships/hyperlink" Target="mailto:pawel.tur@cpe.gov.pl" TargetMode="External"/><Relationship Id="rId4" Type="http://schemas.openxmlformats.org/officeDocument/2006/relationships/settings" Target="settings.xml"/><Relationship Id="rId9" Type="http://schemas.openxmlformats.org/officeDocument/2006/relationships/hyperlink" Target="mailto:cpe@cpe.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7651</Words>
  <Characters>45906</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53451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Katarzyna Romanowska</cp:lastModifiedBy>
  <cp:revision>2</cp:revision>
  <cp:lastPrinted>2021-06-24T07:16:00Z</cp:lastPrinted>
  <dcterms:created xsi:type="dcterms:W3CDTF">2021-08-04T10:48:00Z</dcterms:created>
  <dcterms:modified xsi:type="dcterms:W3CDTF">2021-08-04T10:48:00Z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